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7C335F" w:rsidRPr="00564A49" w:rsidTr="001533A7">
        <w:tc>
          <w:tcPr>
            <w:tcW w:w="6408" w:type="dxa"/>
          </w:tcPr>
          <w:bookmarkStart w:id="0" w:name="_Ref280362398"/>
          <w:bookmarkStart w:id="1" w:name="_Toc287363716"/>
          <w:bookmarkStart w:id="2" w:name="_Toc311216699"/>
          <w:bookmarkStart w:id="3" w:name="_Toc317198660"/>
          <w:p w:rsidR="007C335F" w:rsidRPr="00564A49" w:rsidRDefault="002270F8" w:rsidP="001533A7">
            <w:pPr>
              <w:tabs>
                <w:tab w:val="left" w:pos="7200"/>
              </w:tabs>
              <w:spacing w:before="0"/>
              <w:rPr>
                <w:b/>
              </w:rPr>
            </w:pPr>
            <w:r w:rsidRPr="00564A49">
              <w:rPr>
                <w:b/>
                <w:noProof/>
                <w:lang w:val="en-US" w:eastAsia="zh-CN"/>
              </w:rPr>
              <mc:AlternateContent>
                <mc:Choice Requires="wpg">
                  <w:drawing>
                    <wp:anchor distT="0" distB="0" distL="114300" distR="114300" simplePos="0" relativeHeight="251656704" behindDoc="0" locked="0" layoutInCell="1" allowOverlap="1" wp14:anchorId="6B537258" wp14:editId="7B568FE7">
                      <wp:simplePos x="0" y="0"/>
                      <wp:positionH relativeFrom="column">
                        <wp:posOffset>-52705</wp:posOffset>
                      </wp:positionH>
                      <wp:positionV relativeFrom="paragraph">
                        <wp:posOffset>-349250</wp:posOffset>
                      </wp:positionV>
                      <wp:extent cx="295910" cy="312420"/>
                      <wp:effectExtent l="0" t="0" r="46990" b="3048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N138EA&#10;AADbAAAADwAAAGRycy9kb3ducmV2LnhtbERPTWvCQBC9F/oflil4qxuj1JC6SmmRevDSWHoesmM2&#10;mJ0N2Y2J/fWuIHibx/uc1Wa0jThT52vHCmbTBARx6XTNlYLfw/Y1A+EDssbGMSm4kIfN+vlphbl2&#10;A//QuQiViCHsc1RgQmhzKX1pyKKfupY4ckfXWQwRdpXUHQ4x3DYyTZI3abHm2GCwpU9D5anorYK/&#10;bFimx/H01f9nC8Rix9V+/q3U5GX8eAcRaAwP8d2903H+DG6/xAPk+go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ITdd/BAAAA2wAAAA8AAAAAAAAAAAAAAAAAmAIAAGRycy9kb3du&#10;cmV2LnhtbFBLBQYAAAAABAAEAPUAAACGAw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2YZ0sMA&#10;AADbAAAADwAAAGRycy9kb3ducmV2LnhtbERPTWvCQBC9C/0PyxR6KbppDmKjq9iUEC8Vmhb1OGTH&#10;JJidDdnVpP++Wyh4m8f7nNVmNK24Ue8aywpeZhEI4tLqhisF31/ZdAHCeWSNrWVS8EMONuuHyQoT&#10;bQf+pFvhKxFC2CWooPa+S6R0ZU0G3cx2xIE7296gD7CvpO5xCOGmlXEUzaXBhkNDjR2lNZWX4moU&#10;FMf89Jrv364f1dzs8P2QPadZptTT47hdgvA0+rv4373TYX4Mf7+E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2YZ0sMAAADbAAAADwAAAAAAAAAAAAAAAACYAgAAZHJzL2Rv&#10;d25yZXYueG1sUEsFBgAAAAAEAAQA9QAAAIgDA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xlMIA&#10;AADbAAAADwAAAGRycy9kb3ducmV2LnhtbERPS4vCMBC+L/gfwgjebKqyKl2jiCB48OID3L3NNmNb&#10;bSa1idr11xtB2Nt8fM+ZzBpTihvVrrCsoBfFIIhTqwvOFOx3y+4YhPPIGkvLpOCPHMymrY8JJtre&#10;eUO3rc9ECGGXoILc+yqR0qU5GXSRrYgDd7S1QR9gnUld4z2Em1L243goDRYcGnKsaJFTet5ejYLP&#10;0WN/OKVr/L0sv3/iajEmkmulOu1m/gXCU+P/xW/3Sof5A3j9Eg6Q0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fGUwgAAANsAAAAPAAAAAAAAAAAAAAAAAJgCAABkcnMvZG93&#10;bnJldi54bWxQSwUGAAAAAAQABAD1AAAAhwM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GuJsEA&#10;AADbAAAADwAAAGRycy9kb3ducmV2LnhtbERPTWvCQBC9C/6HZQRvuqktkqauIQilQk+NhdDbkB2z&#10;odnZkN3G6K/vFgre5vE+Z5dPthMjDb51rOBhnYAgrp1uuVHweXpdpSB8QNbYOSYFV/KQ7+ezHWba&#10;XfiDxjI0Ioawz1CBCaHPpPS1IYt+7XriyJ3dYDFEODRSD3iJ4baTmyTZSostxwaDPR0M1d/lj1Xw&#10;Nb6Vkp+LxGpZPaZUTef3m1FquZiKFxCBpnAX/7uPOs5/gr9f4gF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Qhrib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46G8IA&#10;AADbAAAADwAAAGRycy9kb3ducmV2LnhtbERPS2sCMRC+F/ofwhS8FM22YC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vjob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fH+8MA&#10;AADbAAAADwAAAGRycy9kb3ducmV2LnhtbERPS2sCMRC+C/6HMII3zfpg226NUopKD4qtFnodNtPN&#10;4maybqJu/70RhN7m43vObNHaSlyo8aVjBaNhAoI4d7rkQsH3YTV4BuEDssbKMSn4Iw+Lebczw0y7&#10;K3/RZR8KEUPYZ6jAhFBnUvrckEU/dDVx5H5dYzFE2BRSN3iN4baS4yRJpcWSY4PBmt4N5cf92SrY&#10;pLvtZLc8jafrl2lt6DD5TJ5+lOr32rdXEIHa8C9+uD90nJ/C/Zd4gJz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JfH+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FqIb8A&#10;AADbAAAADwAAAGRycy9kb3ducmV2LnhtbERPTYvCMBC9C/sfwix4s+l6UOmaFl1Z2KPWIh6HZmzL&#10;NpPSRK3+eiMI3ubxPmeZDaYVF+pdY1nBVxSDIC6tbrhSUOx/JwsQziNrbC2Tghs5yNKP0RITba+8&#10;o0vuKxFC2CWooPa+S6R0ZU0GXWQ74sCdbG/QB9hXUvd4DeGmldM4nkmDDYeGGjv6qan8z89GwX1z&#10;wjVJx/dDW2yLzTGvTJkrNf4cVt8gPA3+LX65/3SYP4fnL+EAmT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8QWoh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7wYZMQA&#10;AADbAAAADwAAAGRycy9kb3ducmV2LnhtbESPQWvCQBCF74X+h2UKvRTd6EFKdBWxFIp60XjxNuyO&#10;STQ7G7JbTf31zkHobYb35r1vZoveN+pKXawDGxgNM1DENriaSwOH4nvwCSomZIdNYDLwRxEW89eX&#10;GeYu3HhH130qlYRwzNFAlVKbax1tRR7jMLTEop1C5zHJ2pXadXiTcN/ocZZNtMeapaHCllYV2cv+&#10;1xtYT7ZoP/i4Lo/3wp4346/DiM/GvL/1yymoRH36Nz+vf5zgC6z8IgPo+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O8GGTEAAAA2wAAAA8AAAAAAAAAAAAAAAAAmAIAAGRycy9k&#10;b3ducmV2LnhtbFBLBQYAAAAABAAEAPUAAACJAw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BwHr4A&#10;AADbAAAADwAAAGRycy9kb3ducmV2LnhtbERPzYrCMBC+L/gOYYS9rakVRatRdEHYm1h9gLEZ22Iz&#10;KUlWs2+/EQRv8/H9zmoTTSfu5HxrWcF4lIEgrqxuuVZwPu2/5iB8QNbYWSYFf+Rhsx58rLDQ9sFH&#10;upehFimEfYEKmhD6QkpfNWTQj2xPnLirdQZDgq6W2uEjhZtO5lk2kwZbTg0N9vTdUHUrf42Cy0RH&#10;ecg9X0tXxXqXH8xuKpX6HMbtEkSgGN7il/tHp/kLeP6SDpDrf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gcB6+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VYf+sQA&#10;AADbAAAADwAAAGRycy9kb3ducmV2LnhtbESPwWrCQBCG7wXfYRmht2bTFERSVykWwUIvie2ht2l2&#10;TEKzs2l2jfHtnYPgcfjn/2a+1WZynRppCK1nA89JCoq48rbl2sDXYfe0BBUissXOMxm4UIDNevaw&#10;wtz6Mxc0lrFWAuGQo4Emxj7XOlQNOQyJ74klO/rBYZRxqLUd8Cxw1+ksTRfaYctyocGetg1Vf+XJ&#10;CQX1y//nrv99/97++Cl+tMXRX4x5nE9vr6AiTfG+fGvvrYFMvhcX8QC9v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WH/r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Y9rMUA&#10;AADbAAAADwAAAGRycy9kb3ducmV2LnhtbESPQWvCQBSE7wX/w/IKvZlNLJUS3YQiCEV7aRr1+sw+&#10;k2D2bcxuNf333YLQ4zDzzTDLfDSduNLgWssKkigGQVxZ3XKtoPxaT19BOI+ssbNMCn7IQZ5NHpaY&#10;anvjT7oWvhahhF2KChrv+1RKVzVk0EW2Jw7eyQ4GfZBDLfWAt1BuOjmL47k02HJYaLCnVUPVufg2&#10;Cma78qWU9fPm43Io9ttjsomP27lST4/j2wKEp9H/h+/0uw5cAn9fwg+Q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Nj2sxQAAANsAAAAPAAAAAAAAAAAAAAAAAJgCAABkcnMv&#10;ZG93bnJldi54bWxQSwUGAAAAAAQABAD1AAAAig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gsu8QA&#10;AADbAAAADwAAAGRycy9kb3ducmV2LnhtbESPQWvCQBSE7wX/w/KE3urGHMSmriKCEJAUmkra4yP7&#10;mg1m34bsqvHfdwXB4zAz3zCrzWg7caHBt44VzGcJCOLa6ZYbBcfv/dsShA/IGjvHpOBGHjbrycsK&#10;M+2u/EWXMjQiQthnqMCE0GdS+tqQRT9zPXH0/txgMUQ5NFIPeI1w28k0SRbSYstxwWBPO0P1qTxb&#10;BdXht8xNYfIfvRir02de3IryXanX6bj9ABFoDM/wo51rBWkK9y/xB8j1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kYLLvEAAAA2wAAAA8AAAAAAAAAAAAAAAAAmAIAAGRycy9k&#10;b3ducmV2LnhtbFBLBQYAAAAABAAEAPUAAACJ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QlUsIA&#10;AADbAAAADwAAAGRycy9kb3ducmV2LnhtbESPQWvCQBSE74L/YXlCb7qpBQmpq4gSaI+NYq+P7Gs2&#10;Mfs2ZLdJ+u+7guBxmJlvmO1+sq0YqPe1YwWvqwQEcel0zZWCyzlfpiB8QNbYOiYFf+Rhv5vPtphp&#10;N/IXDUWoRISwz1CBCaHLpPSlIYt+5Tri6P243mKIsq+k7nGMcNvKdZJspMWa44LBjo6GylvxaxWc&#10;PvOmkM3x8N2Ot1OTp9Jc00Gpl8V0eAcRaArP8KP9oRWs3+D+Jf4Auf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FCVS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qkWsMA&#10;AADbAAAADwAAAGRycy9kb3ducmV2LnhtbESP0YrCMBRE34X9h3AXfNNUrYtWo8iiiy8Kdv2AS3Nt&#10;i81Nt4m1+/dGEHwcZuYMs1x3phItNa60rGA0jEAQZ1aXnCs4/+4GMxDOI2usLJOCf3KwXn30lpho&#10;e+cTtanPRYCwS1BB4X2dSOmyggy6oa2Jg3exjUEfZJNL3eA9wE0lx1H0JQ2WHBYKrOm7oOya3kyg&#10;zK+Tv2yvN8fbNjr9TA9xKttYqf5nt1mA8NT5d/jV3msF4x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FqkWs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t9cUA&#10;AADbAAAADwAAAGRycy9kb3ducmV2LnhtbESPQUvDQBSE74L/YXmCN7sxWJG021JEQfDQ2Eh7fWRf&#10;syHZt2F3bWJ/fVcQehxm5htmuZ5sL07kQ+tYweMsA0FcO91yo+C7en94AREissbeMSn4pQDr1e3N&#10;EgvtRv6i0y42IkE4FKjAxDgUUobakMUwcwNx8o7OW4xJ+kZqj2OC217mWfYsLbacFgwO9Gqo7nY/&#10;VoHdPu1Nvj10zdt+/ln5c9mNZanU/d20WYCINMVr+L/9oRXkc/j7kn6AXF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8i31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jZVMMQA&#10;AADbAAAADwAAAGRycy9kb3ducmV2LnhtbESP3WoCMRSE7wu+QzgFb0SzChXdGkULBQURXH2AQ3L2&#10;p92cLJuoW5/eCEIvh5n5hlmsOluLK7W+cqxgPEpAEGtnKi4UnE/fwxkIH5AN1o5JwR95WC17bwtM&#10;jbvxka5ZKESEsE9RQRlCk0rpdUkW/cg1xNHLXWsxRNkW0rR4i3Bby0mSTKXFiuNCiQ19laR/s4tV&#10;oAfz/Ode5M7vdnt9uG/MR3aZK9V/79afIAJ14T/8am+NgskUnl/iD5D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Y2VTDEAAAA2wAAAA8AAAAAAAAAAAAAAAAAmAIAAGRycy9k&#10;b3ducmV2LnhtbFBLBQYAAAAABAAEAPUAAACJAw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00060705" w:rsidRPr="00564A49">
              <w:rPr>
                <w:b/>
                <w:noProof/>
                <w:lang w:val="en-US" w:eastAsia="zh-CN"/>
              </w:rPr>
              <w:drawing>
                <wp:anchor distT="0" distB="0" distL="114300" distR="114300" simplePos="0" relativeHeight="251657728" behindDoc="0" locked="0" layoutInCell="1" allowOverlap="1" wp14:anchorId="42DB8D60" wp14:editId="7BCB6A79">
                  <wp:simplePos x="0" y="0"/>
                  <wp:positionH relativeFrom="column">
                    <wp:posOffset>610235</wp:posOffset>
                  </wp:positionH>
                  <wp:positionV relativeFrom="paragraph">
                    <wp:posOffset>-318770</wp:posOffset>
                  </wp:positionV>
                  <wp:extent cx="293370" cy="267335"/>
                  <wp:effectExtent l="0" t="0" r="0" b="0"/>
                  <wp:wrapNone/>
                  <wp:docPr id="78"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anchor>
              </w:drawing>
            </w:r>
            <w:r w:rsidR="00060705" w:rsidRPr="00564A49">
              <w:rPr>
                <w:b/>
                <w:noProof/>
                <w:lang w:val="en-US" w:eastAsia="zh-CN"/>
              </w:rPr>
              <w:drawing>
                <wp:anchor distT="0" distB="0" distL="114300" distR="114300" simplePos="0" relativeHeight="251658752" behindDoc="0" locked="0" layoutInCell="1" allowOverlap="1" wp14:anchorId="45C0928D" wp14:editId="07C308F6">
                  <wp:simplePos x="0" y="0"/>
                  <wp:positionH relativeFrom="column">
                    <wp:posOffset>268605</wp:posOffset>
                  </wp:positionH>
                  <wp:positionV relativeFrom="paragraph">
                    <wp:posOffset>-318770</wp:posOffset>
                  </wp:positionV>
                  <wp:extent cx="294640" cy="267335"/>
                  <wp:effectExtent l="0" t="0" r="0" b="0"/>
                  <wp:wrapNone/>
                  <wp:docPr id="79"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anchor>
              </w:drawing>
            </w:r>
            <w:r w:rsidR="007C335F" w:rsidRPr="00564A49">
              <w:rPr>
                <w:b/>
              </w:rPr>
              <w:t xml:space="preserve">Joint Collaborative Team on Video Coding </w:t>
            </w:r>
            <w:r w:rsidR="008D66D2" w:rsidRPr="00564A49">
              <w:rPr>
                <w:b/>
                <w:noProof/>
                <w:szCs w:val="22"/>
              </w:rPr>
              <w:t>(JCT-VC)</w:t>
            </w:r>
          </w:p>
          <w:p w:rsidR="00341BB2" w:rsidRPr="00564A49" w:rsidRDefault="00341BB2" w:rsidP="00341BB2">
            <w:pPr>
              <w:tabs>
                <w:tab w:val="left" w:pos="7200"/>
              </w:tabs>
              <w:spacing w:before="0"/>
              <w:rPr>
                <w:b/>
                <w:szCs w:val="22"/>
                <w:lang w:val="en-CA"/>
              </w:rPr>
            </w:pPr>
            <w:r w:rsidRPr="00564A49">
              <w:rPr>
                <w:b/>
                <w:szCs w:val="22"/>
                <w:lang w:val="en-CA"/>
              </w:rPr>
              <w:t>of ITU-T SG 16 WP 3 and ISO/IEC JTC 1/SC 29/WG 11</w:t>
            </w:r>
          </w:p>
          <w:p w:rsidR="007C335F" w:rsidRPr="00564A49" w:rsidRDefault="001901BF" w:rsidP="001533A7">
            <w:pPr>
              <w:tabs>
                <w:tab w:val="left" w:pos="7200"/>
              </w:tabs>
              <w:spacing w:before="0"/>
              <w:rPr>
                <w:b/>
              </w:rPr>
            </w:pPr>
            <w:r w:rsidRPr="00564A49">
              <w:rPr>
                <w:szCs w:val="22"/>
                <w:lang w:val="en-CA"/>
              </w:rPr>
              <w:t>16th Meeting: San José, US, 9–17 Jan. 2014</w:t>
            </w:r>
          </w:p>
        </w:tc>
        <w:tc>
          <w:tcPr>
            <w:tcW w:w="3168" w:type="dxa"/>
          </w:tcPr>
          <w:p w:rsidR="007C335F" w:rsidRPr="00564A49" w:rsidRDefault="007C335F" w:rsidP="001901BF">
            <w:pPr>
              <w:tabs>
                <w:tab w:val="left" w:pos="7200"/>
              </w:tabs>
            </w:pPr>
            <w:r w:rsidRPr="00564A49">
              <w:t>Document:</w:t>
            </w:r>
            <w:r w:rsidR="008D66D2" w:rsidRPr="00564A49">
              <w:rPr>
                <w:noProof/>
              </w:rPr>
              <w:t xml:space="preserve"> </w:t>
            </w:r>
            <w:r w:rsidR="002A3ACF" w:rsidRPr="00564A49">
              <w:rPr>
                <w:noProof/>
              </w:rPr>
              <w:t>JCTVC-</w:t>
            </w:r>
            <w:r w:rsidR="001901BF" w:rsidRPr="00564A49">
              <w:rPr>
                <w:noProof/>
              </w:rPr>
              <w:t>P</w:t>
            </w:r>
            <w:r w:rsidR="00E02921" w:rsidRPr="00564A49">
              <w:rPr>
                <w:noProof/>
              </w:rPr>
              <w:t>1008</w:t>
            </w:r>
            <w:r w:rsidR="008B354C" w:rsidRPr="00564A49">
              <w:rPr>
                <w:noProof/>
              </w:rPr>
              <w:t>_</w:t>
            </w:r>
            <w:r w:rsidR="0001314F" w:rsidRPr="00564A49">
              <w:rPr>
                <w:noProof/>
              </w:rPr>
              <w:t>v</w:t>
            </w:r>
            <w:r w:rsidR="00E47F9B" w:rsidRPr="00564A49">
              <w:rPr>
                <w:noProof/>
              </w:rPr>
              <w:t>4</w:t>
            </w:r>
            <w:r w:rsidR="00E870DC" w:rsidRPr="00564A49">
              <w:rPr>
                <w:noProof/>
              </w:rPr>
              <w:br/>
            </w:r>
          </w:p>
        </w:tc>
      </w:tr>
    </w:tbl>
    <w:p w:rsidR="007C335F" w:rsidRPr="00564A49" w:rsidRDefault="007C335F" w:rsidP="001533A7">
      <w:pPr>
        <w:spacing w:before="0"/>
      </w:pPr>
    </w:p>
    <w:tbl>
      <w:tblPr>
        <w:tblW w:w="0" w:type="auto"/>
        <w:tblLayout w:type="fixed"/>
        <w:tblLook w:val="0000" w:firstRow="0" w:lastRow="0" w:firstColumn="0" w:lastColumn="0" w:noHBand="0" w:noVBand="0"/>
      </w:tblPr>
      <w:tblGrid>
        <w:gridCol w:w="1458"/>
        <w:gridCol w:w="4050"/>
        <w:gridCol w:w="900"/>
        <w:gridCol w:w="3168"/>
      </w:tblGrid>
      <w:tr w:rsidR="007C335F" w:rsidRPr="00564A49" w:rsidTr="001E1CC2">
        <w:tc>
          <w:tcPr>
            <w:tcW w:w="1458" w:type="dxa"/>
          </w:tcPr>
          <w:p w:rsidR="007C335F" w:rsidRPr="00564A49" w:rsidRDefault="007C335F" w:rsidP="001533A7">
            <w:pPr>
              <w:spacing w:before="60" w:after="60"/>
              <w:jc w:val="left"/>
              <w:rPr>
                <w:i/>
              </w:rPr>
            </w:pPr>
            <w:r w:rsidRPr="00564A49">
              <w:rPr>
                <w:i/>
              </w:rPr>
              <w:t>Title:</w:t>
            </w:r>
          </w:p>
        </w:tc>
        <w:tc>
          <w:tcPr>
            <w:tcW w:w="8118" w:type="dxa"/>
            <w:gridSpan w:val="3"/>
          </w:tcPr>
          <w:p w:rsidR="007C335F" w:rsidRPr="00564A49" w:rsidRDefault="000B768F" w:rsidP="00167164">
            <w:pPr>
              <w:spacing w:before="60" w:after="60"/>
              <w:jc w:val="left"/>
              <w:rPr>
                <w:b/>
              </w:rPr>
            </w:pPr>
            <w:r w:rsidRPr="00564A49">
              <w:rPr>
                <w:rFonts w:eastAsia="Times New Roman"/>
                <w:b/>
                <w:sz w:val="22"/>
                <w:szCs w:val="22"/>
              </w:rPr>
              <w:t>High efficiency video coding (HEVC) scalable extension</w:t>
            </w:r>
            <w:r w:rsidR="009B31BA">
              <w:rPr>
                <w:rFonts w:eastAsia="Times New Roman"/>
                <w:b/>
                <w:sz w:val="22"/>
                <w:szCs w:val="22"/>
              </w:rPr>
              <w:t>s</w:t>
            </w:r>
            <w:r w:rsidRPr="00564A49" w:rsidDel="003D4E3A">
              <w:rPr>
                <w:rFonts w:eastAsia="Times New Roman"/>
                <w:b/>
                <w:sz w:val="22"/>
                <w:szCs w:val="22"/>
              </w:rPr>
              <w:t xml:space="preserve"> </w:t>
            </w:r>
            <w:r w:rsidR="00341BB2" w:rsidRPr="00564A49">
              <w:rPr>
                <w:rFonts w:eastAsia="Times New Roman"/>
                <w:b/>
                <w:sz w:val="22"/>
                <w:szCs w:val="22"/>
              </w:rPr>
              <w:t xml:space="preserve">Draft </w:t>
            </w:r>
            <w:r w:rsidR="001901BF" w:rsidRPr="00564A49">
              <w:rPr>
                <w:rFonts w:eastAsia="Times New Roman"/>
                <w:b/>
                <w:sz w:val="22"/>
                <w:szCs w:val="22"/>
              </w:rPr>
              <w:t>5</w:t>
            </w:r>
          </w:p>
        </w:tc>
      </w:tr>
      <w:tr w:rsidR="007C335F" w:rsidRPr="00564A49" w:rsidTr="001E1CC2">
        <w:tc>
          <w:tcPr>
            <w:tcW w:w="1458" w:type="dxa"/>
          </w:tcPr>
          <w:p w:rsidR="007C335F" w:rsidRPr="00564A49" w:rsidRDefault="007C335F" w:rsidP="001533A7">
            <w:pPr>
              <w:spacing w:before="60" w:after="60"/>
              <w:jc w:val="left"/>
              <w:rPr>
                <w:i/>
              </w:rPr>
            </w:pPr>
            <w:r w:rsidRPr="00564A49">
              <w:rPr>
                <w:i/>
              </w:rPr>
              <w:t>Status:</w:t>
            </w:r>
          </w:p>
        </w:tc>
        <w:tc>
          <w:tcPr>
            <w:tcW w:w="8118" w:type="dxa"/>
            <w:gridSpan w:val="3"/>
          </w:tcPr>
          <w:p w:rsidR="007C335F" w:rsidRPr="00564A49" w:rsidRDefault="007C5AC5" w:rsidP="001533A7">
            <w:pPr>
              <w:spacing w:before="60" w:after="60"/>
              <w:jc w:val="left"/>
            </w:pPr>
            <w:r w:rsidRPr="00564A49">
              <w:t xml:space="preserve">Output </w:t>
            </w:r>
            <w:r w:rsidR="004C6B05" w:rsidRPr="00564A49">
              <w:t>Document of JCT-</w:t>
            </w:r>
            <w:r w:rsidR="00EF627B" w:rsidRPr="00564A49">
              <w:rPr>
                <w:noProof/>
                <w:szCs w:val="22"/>
              </w:rPr>
              <w:t>VC</w:t>
            </w:r>
          </w:p>
        </w:tc>
      </w:tr>
      <w:tr w:rsidR="007C335F" w:rsidRPr="00564A49" w:rsidTr="001E1CC2">
        <w:tc>
          <w:tcPr>
            <w:tcW w:w="1458" w:type="dxa"/>
          </w:tcPr>
          <w:p w:rsidR="007C335F" w:rsidRPr="00564A49" w:rsidRDefault="007C335F" w:rsidP="001533A7">
            <w:pPr>
              <w:spacing w:before="60" w:after="60"/>
              <w:jc w:val="left"/>
              <w:rPr>
                <w:i/>
              </w:rPr>
            </w:pPr>
            <w:r w:rsidRPr="00564A49">
              <w:rPr>
                <w:i/>
              </w:rPr>
              <w:t>Purpose:</w:t>
            </w:r>
          </w:p>
        </w:tc>
        <w:tc>
          <w:tcPr>
            <w:tcW w:w="8118" w:type="dxa"/>
            <w:gridSpan w:val="3"/>
          </w:tcPr>
          <w:p w:rsidR="007C335F" w:rsidRPr="00564A49" w:rsidRDefault="00032915" w:rsidP="001533A7">
            <w:pPr>
              <w:spacing w:before="60" w:after="60"/>
              <w:jc w:val="left"/>
            </w:pPr>
            <w:r w:rsidRPr="00564A49">
              <w:t>Draft of SHVC</w:t>
            </w:r>
          </w:p>
        </w:tc>
      </w:tr>
      <w:tr w:rsidR="007C335F" w:rsidRPr="00564A49" w:rsidTr="001E1CC2">
        <w:tc>
          <w:tcPr>
            <w:tcW w:w="1458" w:type="dxa"/>
          </w:tcPr>
          <w:p w:rsidR="007C335F" w:rsidRPr="00564A49" w:rsidRDefault="007C335F" w:rsidP="001533A7">
            <w:pPr>
              <w:spacing w:before="60" w:after="60"/>
              <w:jc w:val="left"/>
              <w:rPr>
                <w:i/>
              </w:rPr>
            </w:pPr>
            <w:r w:rsidRPr="00564A49">
              <w:rPr>
                <w:i/>
              </w:rPr>
              <w:t>Author(s) or</w:t>
            </w:r>
            <w:r w:rsidRPr="00564A49">
              <w:rPr>
                <w:i/>
              </w:rPr>
              <w:br/>
              <w:t>Contact(s):</w:t>
            </w:r>
          </w:p>
        </w:tc>
        <w:tc>
          <w:tcPr>
            <w:tcW w:w="4050" w:type="dxa"/>
          </w:tcPr>
          <w:p w:rsidR="007C335F" w:rsidRPr="00564A49" w:rsidRDefault="00027EF5" w:rsidP="001533A7">
            <w:pPr>
              <w:spacing w:before="60" w:after="60"/>
              <w:jc w:val="left"/>
            </w:pPr>
            <w:r w:rsidRPr="00564A49">
              <w:rPr>
                <w:noProof/>
                <w:szCs w:val="22"/>
                <w:lang w:eastAsia="ko-KR"/>
              </w:rPr>
              <w:t>Jianle</w:t>
            </w:r>
            <w:r w:rsidR="007C335F" w:rsidRPr="00564A49">
              <w:t xml:space="preserve"> Chen</w:t>
            </w:r>
            <w:r w:rsidR="00673D46" w:rsidRPr="00564A49">
              <w:rPr>
                <w:noProof/>
                <w:szCs w:val="22"/>
                <w:lang w:eastAsia="ko-KR"/>
              </w:rPr>
              <w:t xml:space="preserve">, </w:t>
            </w:r>
            <w:r w:rsidR="007C335F" w:rsidRPr="00564A49">
              <w:t>Qualcomm</w:t>
            </w:r>
          </w:p>
          <w:p w:rsidR="002A3ACF" w:rsidRPr="00564A49" w:rsidRDefault="002A3ACF" w:rsidP="004C2750">
            <w:pPr>
              <w:spacing w:before="60" w:after="60"/>
              <w:jc w:val="left"/>
              <w:rPr>
                <w:noProof/>
                <w:szCs w:val="22"/>
                <w:lang w:eastAsia="ko-KR"/>
              </w:rPr>
            </w:pPr>
            <w:r w:rsidRPr="00564A49">
              <w:rPr>
                <w:noProof/>
                <w:szCs w:val="22"/>
                <w:lang w:eastAsia="ko-KR"/>
              </w:rPr>
              <w:t>Jill Boyce, Vidyo</w:t>
            </w:r>
          </w:p>
          <w:p w:rsidR="00EC0339" w:rsidRPr="00564A49" w:rsidRDefault="00EC0339" w:rsidP="00EC0339">
            <w:pPr>
              <w:spacing w:before="60" w:after="60"/>
              <w:jc w:val="left"/>
              <w:rPr>
                <w:noProof/>
                <w:szCs w:val="22"/>
                <w:lang w:val="fi-FI" w:eastAsia="ko-KR"/>
              </w:rPr>
            </w:pPr>
            <w:r w:rsidRPr="00564A49">
              <w:rPr>
                <w:noProof/>
                <w:szCs w:val="22"/>
                <w:lang w:val="fi-FI" w:eastAsia="ko-KR"/>
              </w:rPr>
              <w:t>Yan Ye, InterDigital</w:t>
            </w:r>
          </w:p>
          <w:p w:rsidR="007C335F" w:rsidRPr="00564A49" w:rsidRDefault="007C335F" w:rsidP="001533A7">
            <w:pPr>
              <w:spacing w:before="60" w:after="60"/>
              <w:jc w:val="left"/>
              <w:rPr>
                <w:lang w:val="fi-FI"/>
              </w:rPr>
            </w:pPr>
            <w:r w:rsidRPr="00564A49">
              <w:rPr>
                <w:lang w:val="fi-FI"/>
              </w:rPr>
              <w:t xml:space="preserve">Miska </w:t>
            </w:r>
            <w:r w:rsidR="00673D46" w:rsidRPr="00564A49">
              <w:rPr>
                <w:noProof/>
                <w:szCs w:val="22"/>
                <w:lang w:val="fi-FI" w:eastAsia="ko-KR"/>
              </w:rPr>
              <w:t xml:space="preserve">M. </w:t>
            </w:r>
            <w:r w:rsidRPr="00564A49">
              <w:rPr>
                <w:lang w:val="fi-FI"/>
              </w:rPr>
              <w:t>Hannuksela</w:t>
            </w:r>
            <w:r w:rsidR="00673D46" w:rsidRPr="00564A49">
              <w:rPr>
                <w:noProof/>
                <w:szCs w:val="22"/>
                <w:lang w:val="fi-FI" w:eastAsia="ko-KR"/>
              </w:rPr>
              <w:t xml:space="preserve">, </w:t>
            </w:r>
            <w:r w:rsidRPr="00564A49">
              <w:rPr>
                <w:lang w:val="fi-FI"/>
              </w:rPr>
              <w:t>Nokia</w:t>
            </w:r>
          </w:p>
          <w:p w:rsidR="008D042B" w:rsidRPr="00564A49" w:rsidRDefault="0042249E" w:rsidP="001533A7">
            <w:pPr>
              <w:spacing w:before="60" w:after="60"/>
              <w:jc w:val="left"/>
              <w:rPr>
                <w:noProof/>
                <w:szCs w:val="22"/>
                <w:lang w:eastAsia="ko-KR"/>
              </w:rPr>
            </w:pPr>
            <w:r w:rsidRPr="00564A49">
              <w:rPr>
                <w:noProof/>
                <w:szCs w:val="22"/>
                <w:lang w:eastAsia="ko-KR"/>
              </w:rPr>
              <w:t>Gary J. Sullivan, Microsoft</w:t>
            </w:r>
          </w:p>
          <w:p w:rsidR="00FB713F" w:rsidRPr="00564A49" w:rsidRDefault="00FB713F" w:rsidP="001533A7">
            <w:pPr>
              <w:spacing w:before="60" w:after="60"/>
              <w:jc w:val="left"/>
              <w:rPr>
                <w:lang w:val="en-US"/>
              </w:rPr>
            </w:pPr>
            <w:r w:rsidRPr="00564A49">
              <w:rPr>
                <w:lang w:val="en-US"/>
              </w:rPr>
              <w:t>Ye-kui Wang, Qualcomm</w:t>
            </w:r>
          </w:p>
          <w:p w:rsidR="007C335F" w:rsidRPr="00564A49" w:rsidRDefault="007C335F" w:rsidP="001533A7">
            <w:pPr>
              <w:spacing w:before="60" w:after="60"/>
              <w:jc w:val="left"/>
              <w:rPr>
                <w:lang w:val="en-US"/>
              </w:rPr>
            </w:pPr>
          </w:p>
        </w:tc>
        <w:tc>
          <w:tcPr>
            <w:tcW w:w="900" w:type="dxa"/>
          </w:tcPr>
          <w:p w:rsidR="007C335F" w:rsidRPr="00564A49" w:rsidRDefault="007C335F" w:rsidP="001533A7">
            <w:pPr>
              <w:spacing w:before="60" w:after="60"/>
              <w:jc w:val="left"/>
            </w:pPr>
            <w:r w:rsidRPr="00564A49">
              <w:t>Email:</w:t>
            </w:r>
          </w:p>
        </w:tc>
        <w:tc>
          <w:tcPr>
            <w:tcW w:w="3168" w:type="dxa"/>
          </w:tcPr>
          <w:p w:rsidR="00823950" w:rsidRPr="00564A49" w:rsidRDefault="009F2194" w:rsidP="00673D46">
            <w:pPr>
              <w:spacing w:before="60" w:after="60"/>
              <w:jc w:val="left"/>
              <w:rPr>
                <w:rStyle w:val="Hyperlink"/>
                <w:noProof/>
                <w:szCs w:val="22"/>
                <w:lang w:eastAsia="ko-KR"/>
              </w:rPr>
            </w:pPr>
            <w:hyperlink r:id="rId14" w:history="1">
              <w:r w:rsidR="00673D46" w:rsidRPr="00564A49">
                <w:rPr>
                  <w:rStyle w:val="Hyperlink"/>
                  <w:noProof/>
                  <w:szCs w:val="22"/>
                  <w:lang w:eastAsia="ko-KR"/>
                </w:rPr>
                <w:t>cjianle@qti.qualcomm.com</w:t>
              </w:r>
            </w:hyperlink>
          </w:p>
          <w:p w:rsidR="00673D46" w:rsidRPr="00564A49" w:rsidRDefault="009F2194" w:rsidP="00673D46">
            <w:pPr>
              <w:spacing w:before="60" w:after="60"/>
              <w:jc w:val="left"/>
              <w:rPr>
                <w:noProof/>
                <w:szCs w:val="22"/>
                <w:lang w:eastAsia="ko-KR"/>
              </w:rPr>
            </w:pPr>
            <w:hyperlink r:id="rId15" w:history="1">
              <w:r w:rsidR="00673D46" w:rsidRPr="00564A49">
                <w:rPr>
                  <w:rStyle w:val="Hyperlink"/>
                  <w:noProof/>
                  <w:szCs w:val="22"/>
                  <w:lang w:eastAsia="ko-KR"/>
                </w:rPr>
                <w:t>jill@vidyo.com</w:t>
              </w:r>
            </w:hyperlink>
          </w:p>
          <w:p w:rsidR="00EC0339" w:rsidRPr="00564A49" w:rsidRDefault="009F2194" w:rsidP="00EC0339">
            <w:pPr>
              <w:spacing w:before="60" w:after="60"/>
              <w:jc w:val="left"/>
              <w:rPr>
                <w:noProof/>
                <w:szCs w:val="22"/>
                <w:lang w:eastAsia="ko-KR"/>
              </w:rPr>
            </w:pPr>
            <w:hyperlink r:id="rId16" w:history="1">
              <w:r w:rsidR="00EC0339" w:rsidRPr="00564A49">
                <w:rPr>
                  <w:rStyle w:val="Hyperlink"/>
                  <w:noProof/>
                  <w:szCs w:val="22"/>
                  <w:lang w:eastAsia="ko-KR"/>
                </w:rPr>
                <w:t>Yan.Ye@interdigital.com</w:t>
              </w:r>
            </w:hyperlink>
            <w:r w:rsidR="00EC0339" w:rsidRPr="00564A49">
              <w:rPr>
                <w:noProof/>
                <w:szCs w:val="22"/>
                <w:lang w:eastAsia="ko-KR"/>
              </w:rPr>
              <w:t xml:space="preserve"> </w:t>
            </w:r>
          </w:p>
          <w:p w:rsidR="008D042B" w:rsidRPr="00564A49" w:rsidRDefault="009F2194" w:rsidP="00C95541">
            <w:pPr>
              <w:spacing w:before="60" w:after="60"/>
              <w:jc w:val="left"/>
              <w:rPr>
                <w:noProof/>
                <w:szCs w:val="22"/>
                <w:lang w:eastAsia="ko-KR"/>
              </w:rPr>
            </w:pPr>
            <w:hyperlink r:id="rId17" w:history="1">
              <w:r w:rsidR="00673D46" w:rsidRPr="00564A49">
                <w:rPr>
                  <w:rStyle w:val="Hyperlink"/>
                  <w:noProof/>
                </w:rPr>
                <w:t>miska.hannuksela@nokia.com</w:t>
              </w:r>
            </w:hyperlink>
          </w:p>
          <w:p w:rsidR="00673D46" w:rsidRPr="00564A49" w:rsidRDefault="009F2194" w:rsidP="00C95541">
            <w:pPr>
              <w:spacing w:before="60" w:after="60"/>
              <w:jc w:val="left"/>
              <w:rPr>
                <w:noProof/>
              </w:rPr>
            </w:pPr>
            <w:hyperlink r:id="rId18" w:history="1">
              <w:r w:rsidR="008D042B" w:rsidRPr="00564A49">
                <w:rPr>
                  <w:rStyle w:val="Hyperlink"/>
                  <w:noProof/>
                  <w:szCs w:val="22"/>
                  <w:lang w:eastAsia="ko-KR"/>
                </w:rPr>
                <w:t>garysull@microsoft.com</w:t>
              </w:r>
            </w:hyperlink>
            <w:r w:rsidR="008D042B" w:rsidRPr="00564A49">
              <w:rPr>
                <w:noProof/>
                <w:szCs w:val="22"/>
                <w:lang w:eastAsia="ko-KR"/>
              </w:rPr>
              <w:t xml:space="preserve"> </w:t>
            </w:r>
          </w:p>
          <w:p w:rsidR="00FB713F" w:rsidRPr="00564A49" w:rsidRDefault="009F2194" w:rsidP="00C95541">
            <w:pPr>
              <w:spacing w:before="60" w:after="60"/>
              <w:jc w:val="left"/>
              <w:rPr>
                <w:noProof/>
              </w:rPr>
            </w:pPr>
            <w:hyperlink r:id="rId19" w:history="1">
              <w:r w:rsidR="00FB713F" w:rsidRPr="00564A49">
                <w:rPr>
                  <w:rStyle w:val="Hyperlink"/>
                  <w:noProof/>
                </w:rPr>
                <w:t>yekuiw@qti.qualcomm.com</w:t>
              </w:r>
            </w:hyperlink>
            <w:r w:rsidR="00FB713F" w:rsidRPr="00564A49">
              <w:rPr>
                <w:noProof/>
              </w:rPr>
              <w:t xml:space="preserve"> </w:t>
            </w:r>
          </w:p>
          <w:p w:rsidR="007C335F" w:rsidRPr="00564A49" w:rsidRDefault="007C335F" w:rsidP="001533A7">
            <w:pPr>
              <w:spacing w:before="60" w:after="60"/>
              <w:jc w:val="left"/>
            </w:pPr>
          </w:p>
        </w:tc>
      </w:tr>
      <w:tr w:rsidR="007C335F" w:rsidRPr="00564A49" w:rsidTr="001E1CC2">
        <w:tc>
          <w:tcPr>
            <w:tcW w:w="1458" w:type="dxa"/>
          </w:tcPr>
          <w:p w:rsidR="007C335F" w:rsidRPr="00564A49" w:rsidRDefault="007C335F" w:rsidP="001533A7">
            <w:pPr>
              <w:spacing w:before="60" w:after="60"/>
              <w:jc w:val="left"/>
              <w:rPr>
                <w:i/>
              </w:rPr>
            </w:pPr>
            <w:r w:rsidRPr="00564A49">
              <w:rPr>
                <w:i/>
              </w:rPr>
              <w:t>Source:</w:t>
            </w:r>
          </w:p>
        </w:tc>
        <w:tc>
          <w:tcPr>
            <w:tcW w:w="8118" w:type="dxa"/>
            <w:gridSpan w:val="3"/>
          </w:tcPr>
          <w:p w:rsidR="007C335F" w:rsidRPr="00564A49" w:rsidRDefault="007C335F" w:rsidP="001533A7">
            <w:pPr>
              <w:spacing w:before="60" w:after="60"/>
              <w:jc w:val="left"/>
            </w:pPr>
            <w:r w:rsidRPr="00564A49">
              <w:t>Editor</w:t>
            </w:r>
            <w:r w:rsidR="00E01303" w:rsidRPr="00564A49">
              <w:t>s</w:t>
            </w:r>
          </w:p>
        </w:tc>
      </w:tr>
    </w:tbl>
    <w:p w:rsidR="007C335F" w:rsidRPr="00564A49" w:rsidRDefault="007C335F" w:rsidP="001533A7">
      <w:pPr>
        <w:jc w:val="center"/>
      </w:pPr>
      <w:r w:rsidRPr="00564A49">
        <w:rPr>
          <w:u w:val="single"/>
        </w:rPr>
        <w:t>_____________________________</w:t>
      </w:r>
    </w:p>
    <w:p w:rsidR="007C335F" w:rsidRPr="00564A49" w:rsidRDefault="007C335F" w:rsidP="001533A7">
      <w:pPr>
        <w:pStyle w:val="Heading1"/>
        <w:numPr>
          <w:ilvl w:val="0"/>
          <w:numId w:val="0"/>
        </w:numPr>
        <w:ind w:left="432" w:hanging="432"/>
      </w:pPr>
      <w:bookmarkStart w:id="4" w:name="_Toc356148046"/>
      <w:bookmarkStart w:id="5" w:name="_Toc345753769"/>
      <w:bookmarkStart w:id="6" w:name="_Toc348629455"/>
      <w:bookmarkStart w:id="7" w:name="_Toc348630608"/>
      <w:bookmarkStart w:id="8" w:name="_Toc348631566"/>
      <w:bookmarkStart w:id="9" w:name="_Toc348631845"/>
      <w:bookmarkStart w:id="10" w:name="_Toc348632113"/>
      <w:bookmarkStart w:id="11" w:name="_Toc348632853"/>
      <w:bookmarkStart w:id="12" w:name="_Toc348633110"/>
      <w:bookmarkStart w:id="13" w:name="_Toc378026123"/>
      <w:r w:rsidRPr="00564A49">
        <w:t>Abstract</w:t>
      </w:r>
      <w:bookmarkEnd w:id="4"/>
      <w:bookmarkEnd w:id="5"/>
      <w:bookmarkEnd w:id="6"/>
      <w:bookmarkEnd w:id="7"/>
      <w:bookmarkEnd w:id="8"/>
      <w:bookmarkEnd w:id="9"/>
      <w:bookmarkEnd w:id="10"/>
      <w:bookmarkEnd w:id="11"/>
      <w:bookmarkEnd w:id="12"/>
      <w:bookmarkEnd w:id="13"/>
    </w:p>
    <w:p w:rsidR="00480060" w:rsidRPr="00564A49" w:rsidRDefault="001A71CA" w:rsidP="00480060">
      <w:pPr>
        <w:pStyle w:val="3N"/>
        <w:rPr>
          <w:lang w:val="en-CA" w:eastAsia="de-DE"/>
        </w:rPr>
      </w:pPr>
      <w:r w:rsidRPr="00564A49">
        <w:rPr>
          <w:lang w:val="en-CA"/>
        </w:rPr>
        <w:t xml:space="preserve">This document contains the </w:t>
      </w:r>
      <w:r w:rsidR="009B31BA">
        <w:rPr>
          <w:lang w:val="en-CA"/>
        </w:rPr>
        <w:t xml:space="preserve">draft </w:t>
      </w:r>
      <w:r w:rsidRPr="00564A49">
        <w:rPr>
          <w:lang w:val="en-CA"/>
        </w:rPr>
        <w:t xml:space="preserve">text of </w:t>
      </w:r>
      <w:r>
        <w:rPr>
          <w:lang w:val="en-CA"/>
        </w:rPr>
        <w:t>h</w:t>
      </w:r>
      <w:r w:rsidRPr="0036451F">
        <w:rPr>
          <w:lang w:val="en-CA"/>
        </w:rPr>
        <w:t>igh efficiency video coding (HEVC) scalable extension</w:t>
      </w:r>
      <w:r w:rsidR="009B31BA">
        <w:rPr>
          <w:lang w:val="en-CA"/>
        </w:rPr>
        <w:t>s</w:t>
      </w:r>
      <w:r w:rsidRPr="0036451F">
        <w:rPr>
          <w:lang w:val="en-CA"/>
        </w:rPr>
        <w:t xml:space="preserve"> </w:t>
      </w:r>
      <w:r w:rsidR="009B31BA">
        <w:rPr>
          <w:lang w:val="en-CA"/>
        </w:rPr>
        <w:t>(</w:t>
      </w:r>
      <w:r w:rsidRPr="0036451F">
        <w:rPr>
          <w:lang w:val="en-CA"/>
        </w:rPr>
        <w:t>Draft 5</w:t>
      </w:r>
      <w:r w:rsidR="009B31BA">
        <w:rPr>
          <w:lang w:val="en-CA"/>
        </w:rPr>
        <w:t>)</w:t>
      </w:r>
      <w:r w:rsidR="00F07FF9" w:rsidRPr="00564A49">
        <w:rPr>
          <w:lang w:val="en-CA"/>
        </w:rPr>
        <w:t>.</w:t>
      </w:r>
    </w:p>
    <w:bookmarkEnd w:id="0"/>
    <w:bookmarkEnd w:id="1"/>
    <w:bookmarkEnd w:id="2"/>
    <w:bookmarkEnd w:id="3"/>
    <w:p w:rsidR="00564A49" w:rsidRPr="00564A49" w:rsidRDefault="00564A49" w:rsidP="00F86A7A">
      <w:pPr>
        <w:rPr>
          <w:lang w:val="en-CA"/>
        </w:rPr>
      </w:pPr>
    </w:p>
    <w:p w:rsidR="00F86A7A" w:rsidRPr="00564A49" w:rsidRDefault="00F86A7A" w:rsidP="00F86A7A">
      <w:pPr>
        <w:rPr>
          <w:lang w:val="en-CA"/>
        </w:rPr>
      </w:pPr>
      <w:r w:rsidRPr="00564A49">
        <w:rPr>
          <w:lang w:val="en-CA"/>
        </w:rPr>
        <w:t>Ed. Notes (Draft 5) (changes to JCTVC-O1008_v3)</w:t>
      </w:r>
    </w:p>
    <w:p w:rsidR="00E47F9B" w:rsidRPr="00564A49" w:rsidRDefault="00E47F9B" w:rsidP="00E47F9B">
      <w:pPr>
        <w:pStyle w:val="3EdNotes"/>
        <w:tabs>
          <w:tab w:val="clear" w:pos="284"/>
          <w:tab w:val="clear" w:pos="1191"/>
          <w:tab w:val="clear" w:pos="1588"/>
          <w:tab w:val="clear" w:pos="1985"/>
        </w:tabs>
        <w:ind w:left="360" w:hanging="360"/>
        <w:rPr>
          <w:szCs w:val="24"/>
          <w:lang w:val="en-US" w:eastAsia="de-DE"/>
        </w:rPr>
      </w:pPr>
      <w:r w:rsidRPr="00564A49">
        <w:rPr>
          <w:lang w:val="en-CA"/>
        </w:rPr>
        <w:t>----------- Release v4 -----------</w:t>
      </w:r>
    </w:p>
    <w:p w:rsidR="00E47F9B" w:rsidRPr="00564A49" w:rsidRDefault="009B31BA" w:rsidP="007023FC">
      <w:pPr>
        <w:pStyle w:val="3EdNotes"/>
        <w:ind w:left="360" w:hanging="360"/>
        <w:rPr>
          <w:szCs w:val="24"/>
          <w:lang w:val="en-US" w:eastAsia="de-DE"/>
        </w:rPr>
      </w:pPr>
      <w:r>
        <w:rPr>
          <w:lang w:val="en-US" w:eastAsia="de-DE"/>
        </w:rPr>
        <w:t>Disabled high</w:t>
      </w:r>
      <w:r w:rsidR="00E47F9B" w:rsidRPr="00564A49">
        <w:rPr>
          <w:lang w:val="en-US" w:eastAsia="de-DE"/>
        </w:rPr>
        <w:t>light</w:t>
      </w:r>
      <w:r>
        <w:rPr>
          <w:lang w:val="en-US" w:eastAsia="de-DE"/>
        </w:rPr>
        <w:t>s</w:t>
      </w:r>
      <w:r w:rsidR="00E47F9B" w:rsidRPr="00564A49">
        <w:rPr>
          <w:lang w:val="en-US" w:eastAsia="de-DE"/>
        </w:rPr>
        <w:t xml:space="preserve"> and delete</w:t>
      </w:r>
      <w:r>
        <w:rPr>
          <w:lang w:val="en-US" w:eastAsia="de-DE"/>
        </w:rPr>
        <w:t>d</w:t>
      </w:r>
      <w:r w:rsidR="00E47F9B" w:rsidRPr="00564A49">
        <w:rPr>
          <w:lang w:val="en-US" w:eastAsia="de-DE"/>
        </w:rPr>
        <w:t xml:space="preserve"> editor’s notes</w:t>
      </w:r>
    </w:p>
    <w:p w:rsidR="007023FC" w:rsidRPr="00564A49" w:rsidRDefault="007023FC" w:rsidP="007023FC">
      <w:pPr>
        <w:pStyle w:val="3EdNotes"/>
        <w:tabs>
          <w:tab w:val="clear" w:pos="284"/>
          <w:tab w:val="clear" w:pos="1191"/>
          <w:tab w:val="clear" w:pos="1588"/>
          <w:tab w:val="clear" w:pos="1985"/>
        </w:tabs>
        <w:ind w:left="360" w:hanging="360"/>
        <w:rPr>
          <w:szCs w:val="24"/>
          <w:lang w:val="en-US" w:eastAsia="de-DE"/>
        </w:rPr>
      </w:pPr>
      <w:r w:rsidRPr="00564A49">
        <w:rPr>
          <w:lang w:val="en-CA"/>
        </w:rPr>
        <w:t>----------- Release v3 -----------</w:t>
      </w:r>
    </w:p>
    <w:p w:rsidR="00406BED" w:rsidRPr="00564A49" w:rsidRDefault="00406BED" w:rsidP="00A670B8">
      <w:pPr>
        <w:pStyle w:val="3EdNotes"/>
        <w:rPr>
          <w:szCs w:val="24"/>
          <w:lang w:val="en-US" w:eastAsia="de-DE"/>
        </w:rPr>
      </w:pPr>
      <w:r w:rsidRPr="00564A49">
        <w:rPr>
          <w:lang w:val="en-US" w:eastAsia="de-DE"/>
        </w:rPr>
        <w:t>(Review YY04): editorial improvement</w:t>
      </w:r>
    </w:p>
    <w:p w:rsidR="009F39B0" w:rsidRPr="00564A49" w:rsidRDefault="009F39B0" w:rsidP="00A670B8">
      <w:pPr>
        <w:pStyle w:val="3EdNotes"/>
        <w:rPr>
          <w:szCs w:val="24"/>
          <w:lang w:val="en-US" w:eastAsia="de-DE"/>
        </w:rPr>
      </w:pPr>
      <w:r w:rsidRPr="00564A49">
        <w:rPr>
          <w:szCs w:val="24"/>
          <w:lang w:val="en-US" w:eastAsia="de-DE"/>
        </w:rPr>
        <w:t xml:space="preserve">(Review MH01): editorial improvements (definitions, </w:t>
      </w:r>
      <w:r w:rsidR="007C296B" w:rsidRPr="00564A49">
        <w:rPr>
          <w:szCs w:val="24"/>
          <w:lang w:val="en-US" w:eastAsia="de-DE"/>
        </w:rPr>
        <w:t>bitstream partition related text, etc.)</w:t>
      </w:r>
    </w:p>
    <w:p w:rsidR="004568BE" w:rsidRPr="00564A49" w:rsidRDefault="004568BE" w:rsidP="00A670B8">
      <w:pPr>
        <w:pStyle w:val="3EdNotes"/>
        <w:rPr>
          <w:szCs w:val="24"/>
          <w:lang w:val="en-US" w:eastAsia="de-DE"/>
        </w:rPr>
      </w:pPr>
      <w:r w:rsidRPr="00564A49">
        <w:rPr>
          <w:lang w:val="en-US" w:eastAsia="de-DE"/>
        </w:rPr>
        <w:t>(Review AR01): editorial improvement</w:t>
      </w:r>
    </w:p>
    <w:p w:rsidR="00A33ADA" w:rsidRPr="00564A49" w:rsidRDefault="00A33ADA" w:rsidP="00A670B8">
      <w:pPr>
        <w:pStyle w:val="3EdNotes"/>
        <w:rPr>
          <w:szCs w:val="24"/>
          <w:lang w:val="en-US" w:eastAsia="de-DE"/>
        </w:rPr>
      </w:pPr>
      <w:r w:rsidRPr="00564A49">
        <w:rPr>
          <w:lang w:val="en-US" w:eastAsia="de-DE"/>
        </w:rPr>
        <w:t>(Review JC03): editorial improvement</w:t>
      </w:r>
    </w:p>
    <w:p w:rsidR="00A670B8" w:rsidRPr="00564A49" w:rsidRDefault="00A670B8" w:rsidP="00A670B8">
      <w:pPr>
        <w:pStyle w:val="3EdNotes"/>
        <w:rPr>
          <w:szCs w:val="24"/>
          <w:lang w:val="en-US" w:eastAsia="de-DE"/>
        </w:rPr>
      </w:pPr>
      <w:r w:rsidRPr="00564A49">
        <w:rPr>
          <w:szCs w:val="24"/>
          <w:lang w:val="en-US" w:eastAsia="de-DE"/>
        </w:rPr>
        <w:t>(Definition of spatial and quality scalability): add the definition of spatial and quality scalability</w:t>
      </w:r>
    </w:p>
    <w:p w:rsidR="007023FC" w:rsidRPr="00564A49" w:rsidRDefault="00291651" w:rsidP="007E173E">
      <w:pPr>
        <w:pStyle w:val="3EdNotes"/>
        <w:rPr>
          <w:szCs w:val="24"/>
          <w:lang w:val="en-US" w:eastAsia="de-DE"/>
        </w:rPr>
      </w:pPr>
      <w:r w:rsidRPr="00564A49">
        <w:rPr>
          <w:lang w:val="en-US" w:eastAsia="de-DE"/>
        </w:rPr>
        <w:t>(Common HLS from JCT3V-G1004_v5)</w:t>
      </w:r>
      <w:r w:rsidR="007E173E" w:rsidRPr="00564A49">
        <w:rPr>
          <w:lang w:val="en-US" w:eastAsia="de-DE"/>
        </w:rPr>
        <w:t>:</w:t>
      </w:r>
      <w:r w:rsidRPr="00564A49">
        <w:rPr>
          <w:lang w:val="en-US" w:eastAsia="de-DE"/>
        </w:rPr>
        <w:t xml:space="preserve"> Port</w:t>
      </w:r>
      <w:r w:rsidR="007E173E" w:rsidRPr="00564A49">
        <w:rPr>
          <w:lang w:val="en-US" w:eastAsia="de-DE"/>
        </w:rPr>
        <w:t xml:space="preserve"> common specifications for multi-layer extensions </w:t>
      </w:r>
      <w:r w:rsidRPr="00564A49">
        <w:rPr>
          <w:lang w:val="en-US" w:eastAsia="de-DE"/>
        </w:rPr>
        <w:t xml:space="preserve">from JCT3V-G1004_v5 and trace marks </w:t>
      </w:r>
      <w:r w:rsidR="00023D70" w:rsidRPr="00564A49">
        <w:rPr>
          <w:lang w:val="en-US" w:eastAsia="de-DE"/>
        </w:rPr>
        <w:t xml:space="preserve">for the updates of common specifications </w:t>
      </w:r>
      <w:r w:rsidRPr="00564A49">
        <w:rPr>
          <w:lang w:val="en-US" w:eastAsia="de-DE"/>
        </w:rPr>
        <w:t xml:space="preserve">are not recorded in this document. </w:t>
      </w:r>
      <w:r w:rsidRPr="00564A49">
        <w:rPr>
          <w:lang w:val="en-CA"/>
        </w:rPr>
        <w:t>See JCT3V-F1004 for the integration detail of each proposal</w:t>
      </w:r>
      <w:r w:rsidR="00023D70" w:rsidRPr="00564A49">
        <w:rPr>
          <w:lang w:val="en-CA"/>
        </w:rPr>
        <w:t>.</w:t>
      </w:r>
    </w:p>
    <w:p w:rsidR="00CF4A96" w:rsidRPr="00564A49" w:rsidRDefault="00CF4A96" w:rsidP="00CF4A96">
      <w:pPr>
        <w:pStyle w:val="3EdNotes"/>
        <w:tabs>
          <w:tab w:val="clear" w:pos="284"/>
          <w:tab w:val="clear" w:pos="1191"/>
          <w:tab w:val="clear" w:pos="1588"/>
          <w:tab w:val="clear" w:pos="1985"/>
        </w:tabs>
        <w:ind w:left="360" w:hanging="360"/>
        <w:rPr>
          <w:szCs w:val="24"/>
          <w:lang w:val="en-US" w:eastAsia="de-DE"/>
        </w:rPr>
      </w:pPr>
      <w:r w:rsidRPr="00564A49">
        <w:rPr>
          <w:lang w:val="en-CA"/>
        </w:rPr>
        <w:t xml:space="preserve">----------- Release </w:t>
      </w:r>
      <w:r w:rsidR="00AC4D89" w:rsidRPr="00564A49">
        <w:rPr>
          <w:lang w:val="en-CA"/>
        </w:rPr>
        <w:t>v2</w:t>
      </w:r>
      <w:r w:rsidRPr="00564A49">
        <w:rPr>
          <w:lang w:val="en-CA"/>
        </w:rPr>
        <w:t xml:space="preserve"> -----------</w:t>
      </w:r>
    </w:p>
    <w:p w:rsidR="00BA1C97" w:rsidRPr="00564A49" w:rsidRDefault="00BA1C97" w:rsidP="00B11F33">
      <w:pPr>
        <w:pStyle w:val="3EdNotes"/>
        <w:rPr>
          <w:lang w:val="en-US" w:eastAsia="de-DE"/>
        </w:rPr>
      </w:pPr>
      <w:r w:rsidRPr="00564A49">
        <w:rPr>
          <w:lang w:val="en-US" w:eastAsia="de-DE"/>
        </w:rPr>
        <w:t>(Review YY03): editorial fixes</w:t>
      </w:r>
    </w:p>
    <w:p w:rsidR="00B11F33" w:rsidRPr="00564A49" w:rsidRDefault="00B11F33" w:rsidP="00B11F33">
      <w:pPr>
        <w:pStyle w:val="3EdNotes"/>
        <w:rPr>
          <w:lang w:val="en-US" w:eastAsia="de-DE"/>
        </w:rPr>
      </w:pPr>
      <w:r w:rsidRPr="00564A49">
        <w:rPr>
          <w:lang w:val="en-US" w:eastAsia="de-DE"/>
        </w:rPr>
        <w:t>(Review JC02): editorial fixes</w:t>
      </w:r>
      <w:r w:rsidR="0003740D" w:rsidRPr="00564A49">
        <w:rPr>
          <w:lang w:val="en-US" w:eastAsia="de-DE"/>
        </w:rPr>
        <w:t xml:space="preserve"> and move the process in H.8.3.4 to F.8.3.4 which is shared by MV-HEVC and SHVC spec.</w:t>
      </w:r>
    </w:p>
    <w:p w:rsidR="00BC28F9" w:rsidRPr="00564A49" w:rsidRDefault="00BC28F9" w:rsidP="00B11F33">
      <w:pPr>
        <w:pStyle w:val="3EdNotes"/>
        <w:rPr>
          <w:lang w:val="en-US" w:eastAsia="de-DE"/>
        </w:rPr>
      </w:pPr>
      <w:r w:rsidRPr="00564A49">
        <w:rPr>
          <w:lang w:val="en-US" w:eastAsia="de-DE"/>
        </w:rPr>
        <w:t>(Review YY02): editorial fixes</w:t>
      </w:r>
    </w:p>
    <w:p w:rsidR="00AC4D89" w:rsidRPr="00564A49" w:rsidRDefault="00AC4D89" w:rsidP="00AC4D89">
      <w:pPr>
        <w:pStyle w:val="3EdNotes"/>
        <w:rPr>
          <w:lang w:val="en-US" w:eastAsia="de-DE"/>
        </w:rPr>
      </w:pPr>
      <w:r w:rsidRPr="00564A49">
        <w:rPr>
          <w:lang w:val="en-US" w:eastAsia="de-DE"/>
        </w:rPr>
        <w:t>(Review JO01): Small wording consistency adjustment, removal of reference to non-existing subclause</w:t>
      </w:r>
    </w:p>
    <w:p w:rsidR="00CF4A96" w:rsidRPr="00564A49" w:rsidRDefault="00CF4A96" w:rsidP="00AC4D89">
      <w:pPr>
        <w:pStyle w:val="3EdNotes"/>
        <w:rPr>
          <w:lang w:val="en-US" w:eastAsia="de-DE"/>
        </w:rPr>
      </w:pPr>
      <w:r w:rsidRPr="00564A49">
        <w:rPr>
          <w:lang w:val="en-US" w:eastAsia="de-DE"/>
        </w:rPr>
        <w:t>(</w:t>
      </w:r>
      <w:r w:rsidR="009B12A7" w:rsidRPr="00564A49">
        <w:rPr>
          <w:lang w:val="en-US" w:eastAsia="de-DE"/>
        </w:rPr>
        <w:t>Review GJS01</w:t>
      </w:r>
      <w:r w:rsidRPr="00564A49">
        <w:rPr>
          <w:lang w:val="en-US" w:eastAsia="de-DE"/>
        </w:rPr>
        <w:t>)</w:t>
      </w:r>
      <w:r w:rsidR="00AC4D89" w:rsidRPr="00564A49">
        <w:rPr>
          <w:lang w:val="en-US" w:eastAsia="de-DE"/>
        </w:rPr>
        <w:t xml:space="preserve">: </w:t>
      </w:r>
      <w:r w:rsidR="00A959CA" w:rsidRPr="00564A49">
        <w:rPr>
          <w:lang w:val="en-US" w:eastAsia="de-DE"/>
        </w:rPr>
        <w:t>Note numbering fixes and t</w:t>
      </w:r>
      <w:r w:rsidR="00AC4D89" w:rsidRPr="00564A49">
        <w:rPr>
          <w:lang w:val="en-US" w:eastAsia="de-DE"/>
        </w:rPr>
        <w:t>ypo</w:t>
      </w:r>
      <w:r w:rsidR="00A959CA" w:rsidRPr="00564A49">
        <w:rPr>
          <w:lang w:val="en-US" w:eastAsia="de-DE"/>
        </w:rPr>
        <w:t>graphical issues</w:t>
      </w:r>
      <w:r w:rsidR="00AC4D89" w:rsidRPr="00564A49">
        <w:rPr>
          <w:lang w:val="en-US" w:eastAsia="de-DE"/>
        </w:rPr>
        <w:t xml:space="preserve"> (esp. </w:t>
      </w:r>
      <w:r w:rsidR="00A959CA" w:rsidRPr="00564A49">
        <w:rPr>
          <w:lang w:val="en-US" w:eastAsia="de-DE"/>
        </w:rPr>
        <w:t>spaces before le</w:t>
      </w:r>
      <w:r w:rsidR="00646DEF" w:rsidRPr="00564A49">
        <w:rPr>
          <w:lang w:val="en-US" w:eastAsia="de-DE"/>
        </w:rPr>
        <w:t>ft brackets on array indexes,</w:t>
      </w:r>
      <w:r w:rsidR="00A959CA" w:rsidRPr="00564A49">
        <w:rPr>
          <w:lang w:val="en-US" w:eastAsia="de-DE"/>
        </w:rPr>
        <w:t xml:space="preserve"> uses of </w:t>
      </w:r>
      <w:r w:rsidR="00AC4D89" w:rsidRPr="00564A49">
        <w:rPr>
          <w:lang w:val="en-US" w:eastAsia="de-DE"/>
        </w:rPr>
        <w:t>non-breaking hyphens and dashes instead of minus signs</w:t>
      </w:r>
      <w:r w:rsidR="00646DEF" w:rsidRPr="00564A49">
        <w:rPr>
          <w:lang w:val="en-US" w:eastAsia="de-DE"/>
        </w:rPr>
        <w:t>, and "smart" quote marks</w:t>
      </w:r>
      <w:r w:rsidR="00AC4D89" w:rsidRPr="00564A49">
        <w:rPr>
          <w:lang w:val="en-US" w:eastAsia="de-DE"/>
        </w:rPr>
        <w:t>)</w:t>
      </w:r>
      <w:r w:rsidR="00A959CA" w:rsidRPr="00564A49">
        <w:rPr>
          <w:lang w:val="en-US" w:eastAsia="de-DE"/>
        </w:rPr>
        <w:t>.</w:t>
      </w:r>
    </w:p>
    <w:p w:rsidR="00F86A7A" w:rsidRPr="00564A49" w:rsidRDefault="00F86A7A" w:rsidP="00F86A7A">
      <w:pPr>
        <w:pStyle w:val="3EdNotes"/>
        <w:tabs>
          <w:tab w:val="clear" w:pos="284"/>
          <w:tab w:val="clear" w:pos="1191"/>
          <w:tab w:val="clear" w:pos="1588"/>
          <w:tab w:val="clear" w:pos="1985"/>
        </w:tabs>
        <w:ind w:left="360" w:hanging="360"/>
        <w:rPr>
          <w:szCs w:val="24"/>
          <w:lang w:val="en-US" w:eastAsia="de-DE"/>
        </w:rPr>
      </w:pPr>
      <w:r w:rsidRPr="00564A49">
        <w:rPr>
          <w:lang w:val="en-CA"/>
        </w:rPr>
        <w:t>----------- Release v1 -----------</w:t>
      </w:r>
    </w:p>
    <w:p w:rsidR="00A87E3F" w:rsidRPr="00564A49" w:rsidRDefault="00A87E3F" w:rsidP="00C40BF3">
      <w:pPr>
        <w:pStyle w:val="3EdNotes"/>
        <w:rPr>
          <w:lang w:val="en-US" w:eastAsia="de-DE"/>
        </w:rPr>
      </w:pPr>
      <w:r w:rsidRPr="00564A49">
        <w:rPr>
          <w:lang w:val="en-US" w:eastAsia="de-DE"/>
        </w:rPr>
        <w:t>(JCTVC-P0134): Level constraints</w:t>
      </w:r>
    </w:p>
    <w:p w:rsidR="00C40BF3" w:rsidRPr="00564A49" w:rsidRDefault="00C40BF3" w:rsidP="00C40BF3">
      <w:pPr>
        <w:pStyle w:val="3EdNotes"/>
        <w:rPr>
          <w:lang w:val="en-US" w:eastAsia="de-DE"/>
        </w:rPr>
      </w:pPr>
      <w:r w:rsidRPr="00564A49">
        <w:rPr>
          <w:lang w:val="en-US" w:eastAsia="de-DE"/>
        </w:rPr>
        <w:t>(Review JC01)</w:t>
      </w:r>
    </w:p>
    <w:p w:rsidR="00C40BF3" w:rsidRPr="00564A49" w:rsidRDefault="00C40BF3" w:rsidP="00C40BF3">
      <w:pPr>
        <w:pStyle w:val="3EdNotes"/>
        <w:rPr>
          <w:lang w:val="en-US" w:eastAsia="de-DE"/>
        </w:rPr>
      </w:pPr>
      <w:r w:rsidRPr="00564A49">
        <w:rPr>
          <w:lang w:val="en-US" w:eastAsia="de-DE"/>
        </w:rPr>
        <w:t>(Review JB01)</w:t>
      </w:r>
    </w:p>
    <w:p w:rsidR="00C40BF3" w:rsidRPr="00564A49" w:rsidRDefault="00C40BF3" w:rsidP="00C40BF3">
      <w:pPr>
        <w:pStyle w:val="3EdNotes"/>
        <w:rPr>
          <w:lang w:val="en-US" w:eastAsia="de-DE"/>
        </w:rPr>
      </w:pPr>
      <w:r w:rsidRPr="00564A49">
        <w:rPr>
          <w:lang w:val="en-US" w:eastAsia="de-DE"/>
        </w:rPr>
        <w:t>(Review YY01)</w:t>
      </w:r>
    </w:p>
    <w:p w:rsidR="00F45283" w:rsidRPr="00564A49" w:rsidRDefault="00F45283" w:rsidP="00F45283">
      <w:pPr>
        <w:pStyle w:val="3EdNotes"/>
        <w:rPr>
          <w:lang w:val="en-US" w:eastAsia="de-DE"/>
        </w:rPr>
      </w:pPr>
      <w:r w:rsidRPr="00564A49">
        <w:rPr>
          <w:lang w:val="en-US" w:eastAsia="de-DE"/>
        </w:rPr>
        <w:t>(BL and EL bit depth restriction): EL bit depth shall not be smaller than BL bit depth</w:t>
      </w:r>
    </w:p>
    <w:p w:rsidR="00C13371" w:rsidRPr="00564A49" w:rsidRDefault="00C13371" w:rsidP="00C13371">
      <w:pPr>
        <w:pStyle w:val="3EdNotes"/>
        <w:rPr>
          <w:lang w:val="en-US" w:eastAsia="de-DE"/>
        </w:rPr>
      </w:pPr>
      <w:r w:rsidRPr="00564A49">
        <w:rPr>
          <w:lang w:val="en-US" w:eastAsia="de-DE"/>
        </w:rPr>
        <w:t xml:space="preserve">(Scalable Main 10 profile): </w:t>
      </w:r>
      <w:r w:rsidR="002A59EC" w:rsidRPr="00564A49">
        <w:rPr>
          <w:lang w:val="en-US" w:eastAsia="de-DE"/>
        </w:rPr>
        <w:t>Profile for u</w:t>
      </w:r>
      <w:r w:rsidRPr="00564A49">
        <w:rPr>
          <w:lang w:val="en-US" w:eastAsia="de-DE"/>
        </w:rPr>
        <w:t>p to 10 bits in each layer</w:t>
      </w:r>
    </w:p>
    <w:p w:rsidR="009466B4" w:rsidRPr="00564A49" w:rsidRDefault="009466B4" w:rsidP="006B53CA">
      <w:pPr>
        <w:pStyle w:val="3EdNotes"/>
        <w:rPr>
          <w:lang w:val="en-US" w:eastAsia="de-DE"/>
        </w:rPr>
      </w:pPr>
      <w:r w:rsidRPr="00564A49">
        <w:rPr>
          <w:lang w:val="en-US" w:eastAsia="de-DE"/>
        </w:rPr>
        <w:t>(JCTVC-P0312): vertical phase adjustment for resampling process</w:t>
      </w:r>
    </w:p>
    <w:p w:rsidR="00EF67B4" w:rsidRPr="00564A49" w:rsidRDefault="00EF67B4" w:rsidP="006B53CA">
      <w:pPr>
        <w:pStyle w:val="3EdNotes"/>
        <w:rPr>
          <w:lang w:val="en-US" w:eastAsia="de-DE"/>
        </w:rPr>
      </w:pPr>
      <w:r w:rsidRPr="00564A49">
        <w:rPr>
          <w:lang w:val="en-US" w:eastAsia="de-DE"/>
        </w:rPr>
        <w:t xml:space="preserve">(Fix Ticket #14): </w:t>
      </w:r>
      <w:r w:rsidR="00F442FA" w:rsidRPr="00564A49">
        <w:rPr>
          <w:lang w:val="en-US" w:eastAsia="de-DE"/>
        </w:rPr>
        <w:t xml:space="preserve">Maximum layer id to be </w:t>
      </w:r>
      <w:r w:rsidR="006B53CA" w:rsidRPr="00564A49">
        <w:rPr>
          <w:lang w:val="en-US" w:eastAsia="de-DE"/>
        </w:rPr>
        <w:t>62</w:t>
      </w:r>
    </w:p>
    <w:p w:rsidR="00080A8F" w:rsidRPr="00564A49" w:rsidRDefault="00080A8F" w:rsidP="008D41A4">
      <w:pPr>
        <w:pStyle w:val="3EdNotes"/>
        <w:rPr>
          <w:lang w:val="en-US" w:eastAsia="de-DE"/>
        </w:rPr>
      </w:pPr>
      <w:r w:rsidRPr="00564A49">
        <w:rPr>
          <w:lang w:val="en-US" w:eastAsia="de-DE"/>
        </w:rPr>
        <w:t>(Fix Ticket #11)</w:t>
      </w:r>
      <w:r w:rsidR="008D41A4" w:rsidRPr="00564A49">
        <w:rPr>
          <w:lang w:val="en-US" w:eastAsia="de-DE"/>
        </w:rPr>
        <w:t>:</w:t>
      </w:r>
      <w:r w:rsidRPr="00564A49">
        <w:rPr>
          <w:lang w:val="en-US" w:eastAsia="de-DE"/>
        </w:rPr>
        <w:t xml:space="preserve"> </w:t>
      </w:r>
      <w:r w:rsidR="008D41A4" w:rsidRPr="00564A49">
        <w:rPr>
          <w:lang w:val="en-US" w:eastAsia="de-DE"/>
        </w:rPr>
        <w:t>r</w:t>
      </w:r>
      <w:r w:rsidRPr="00564A49">
        <w:rPr>
          <w:lang w:val="en-US" w:eastAsia="de-DE"/>
        </w:rPr>
        <w:t xml:space="preserve">emove </w:t>
      </w:r>
      <w:r w:rsidR="00646DEF" w:rsidRPr="00564A49">
        <w:rPr>
          <w:lang w:val="en-US" w:eastAsia="de-DE"/>
        </w:rPr>
        <w:t>"</w:t>
      </w:r>
      <w:r w:rsidRPr="00564A49">
        <w:rPr>
          <w:lang w:val="en-US" w:eastAsia="de-DE"/>
        </w:rPr>
        <w:t>active layer SPS</w:t>
      </w:r>
      <w:r w:rsidR="00646DEF" w:rsidRPr="00564A49">
        <w:rPr>
          <w:lang w:val="en-US" w:eastAsia="de-DE"/>
        </w:rPr>
        <w:t>"</w:t>
      </w:r>
      <w:r w:rsidRPr="00564A49">
        <w:rPr>
          <w:lang w:val="en-US" w:eastAsia="de-DE"/>
        </w:rPr>
        <w:t xml:space="preserve"> in definistion of Scalable Main profile</w:t>
      </w:r>
    </w:p>
    <w:p w:rsidR="00F86A7A" w:rsidRPr="00564A49" w:rsidRDefault="00F86A7A" w:rsidP="00ED7D95">
      <w:pPr>
        <w:rPr>
          <w:lang w:val="en-US"/>
        </w:rPr>
      </w:pPr>
    </w:p>
    <w:p w:rsidR="008817DF" w:rsidRPr="00564A49" w:rsidRDefault="008817DF" w:rsidP="009B31BA">
      <w:pPr>
        <w:keepNext/>
        <w:rPr>
          <w:lang w:val="en-CA"/>
        </w:rPr>
      </w:pPr>
      <w:r w:rsidRPr="00564A49">
        <w:rPr>
          <w:lang w:val="en-CA"/>
        </w:rPr>
        <w:lastRenderedPageBreak/>
        <w:t>Ed. Notes (Draft 4) (changes to JCTVC-N1008)</w:t>
      </w:r>
    </w:p>
    <w:p w:rsidR="00F618AA" w:rsidRPr="00564A49" w:rsidRDefault="00F618AA" w:rsidP="00F618AA">
      <w:pPr>
        <w:pStyle w:val="3EdNotes"/>
        <w:tabs>
          <w:tab w:val="clear" w:pos="284"/>
          <w:tab w:val="clear" w:pos="1191"/>
          <w:tab w:val="clear" w:pos="1588"/>
          <w:tab w:val="clear" w:pos="1985"/>
        </w:tabs>
        <w:ind w:left="360" w:hanging="360"/>
        <w:rPr>
          <w:lang w:val="en-US"/>
        </w:rPr>
      </w:pPr>
      <w:r w:rsidRPr="00564A49">
        <w:rPr>
          <w:lang w:val="en-US"/>
        </w:rPr>
        <w:t>--------- Release v3 -----------</w:t>
      </w:r>
    </w:p>
    <w:p w:rsidR="00F618AA" w:rsidRPr="00564A49" w:rsidRDefault="00F618AA" w:rsidP="00F618AA">
      <w:pPr>
        <w:pStyle w:val="3EdNotes"/>
        <w:tabs>
          <w:tab w:val="clear" w:pos="284"/>
          <w:tab w:val="clear" w:pos="1191"/>
          <w:tab w:val="clear" w:pos="1588"/>
          <w:tab w:val="clear" w:pos="1985"/>
        </w:tabs>
        <w:ind w:left="360" w:hanging="360"/>
        <w:rPr>
          <w:lang w:val="en-US"/>
        </w:rPr>
      </w:pPr>
      <w:r w:rsidRPr="00564A49">
        <w:rPr>
          <w:lang w:val="en-US"/>
        </w:rPr>
        <w:t xml:space="preserve">Accepted all change marks. </w:t>
      </w:r>
    </w:p>
    <w:p w:rsidR="009B1579" w:rsidRPr="00564A49" w:rsidRDefault="009B1579" w:rsidP="00ED7D95">
      <w:pPr>
        <w:pStyle w:val="3EdNotes"/>
        <w:tabs>
          <w:tab w:val="clear" w:pos="284"/>
          <w:tab w:val="clear" w:pos="1191"/>
          <w:tab w:val="clear" w:pos="1588"/>
          <w:tab w:val="clear" w:pos="1985"/>
        </w:tabs>
        <w:ind w:left="360" w:hanging="360"/>
        <w:rPr>
          <w:szCs w:val="24"/>
          <w:lang w:val="en-US" w:eastAsia="de-DE"/>
        </w:rPr>
      </w:pPr>
      <w:r w:rsidRPr="00564A49">
        <w:rPr>
          <w:lang w:val="en-CA"/>
        </w:rPr>
        <w:t>----------- Release v2 -----------</w:t>
      </w:r>
    </w:p>
    <w:p w:rsidR="00AE138B" w:rsidRPr="00564A49" w:rsidRDefault="00AE138B" w:rsidP="00B3281D">
      <w:pPr>
        <w:pStyle w:val="3EdNotes"/>
        <w:rPr>
          <w:lang w:val="en-US" w:eastAsia="de-DE"/>
        </w:rPr>
      </w:pPr>
      <w:r w:rsidRPr="00564A49">
        <w:rPr>
          <w:lang w:val="en-US" w:eastAsia="de-DE"/>
        </w:rPr>
        <w:t>(</w:t>
      </w:r>
      <w:r w:rsidR="00AF18A5" w:rsidRPr="00564A49">
        <w:rPr>
          <w:lang w:val="en-US" w:eastAsia="de-DE"/>
        </w:rPr>
        <w:t xml:space="preserve">Fix </w:t>
      </w:r>
      <w:r w:rsidRPr="00564A49">
        <w:rPr>
          <w:lang w:val="en-US" w:eastAsia="de-DE"/>
        </w:rPr>
        <w:t>Ticket #4)</w:t>
      </w:r>
    </w:p>
    <w:p w:rsidR="005B0106" w:rsidRPr="00564A49" w:rsidRDefault="005B0106" w:rsidP="00B3281D">
      <w:pPr>
        <w:pStyle w:val="3EdNotes"/>
        <w:rPr>
          <w:lang w:val="en-US" w:eastAsia="de-DE"/>
        </w:rPr>
      </w:pPr>
      <w:r w:rsidRPr="00564A49">
        <w:rPr>
          <w:lang w:val="en-US" w:eastAsia="de-DE"/>
        </w:rPr>
        <w:t>(</w:t>
      </w:r>
      <w:r w:rsidR="00AF18A5" w:rsidRPr="00564A49">
        <w:rPr>
          <w:lang w:val="en-US" w:eastAsia="de-DE"/>
        </w:rPr>
        <w:t xml:space="preserve">Fix </w:t>
      </w:r>
      <w:r w:rsidR="00AE138B" w:rsidRPr="00564A49">
        <w:rPr>
          <w:lang w:val="en-US" w:eastAsia="de-DE"/>
        </w:rPr>
        <w:t>Tic</w:t>
      </w:r>
      <w:r w:rsidRPr="00564A49">
        <w:rPr>
          <w:lang w:val="en-US" w:eastAsia="de-DE"/>
        </w:rPr>
        <w:t>k</w:t>
      </w:r>
      <w:r w:rsidR="00AE138B" w:rsidRPr="00564A49">
        <w:rPr>
          <w:lang w:val="en-US" w:eastAsia="de-DE"/>
        </w:rPr>
        <w:t>e</w:t>
      </w:r>
      <w:r w:rsidRPr="00564A49">
        <w:rPr>
          <w:lang w:val="en-US" w:eastAsia="de-DE"/>
        </w:rPr>
        <w:t>t #</w:t>
      </w:r>
      <w:r w:rsidR="00AE138B" w:rsidRPr="00564A49">
        <w:rPr>
          <w:lang w:val="en-US" w:eastAsia="de-DE"/>
        </w:rPr>
        <w:t>3</w:t>
      </w:r>
      <w:r w:rsidRPr="00564A49">
        <w:rPr>
          <w:lang w:val="en-US" w:eastAsia="de-DE"/>
        </w:rPr>
        <w:t>)</w:t>
      </w:r>
    </w:p>
    <w:p w:rsidR="00C64E7C" w:rsidRPr="00564A49" w:rsidRDefault="00AE138B" w:rsidP="00B3281D">
      <w:pPr>
        <w:pStyle w:val="3EdNotes"/>
        <w:rPr>
          <w:lang w:val="en-US" w:eastAsia="de-DE"/>
        </w:rPr>
      </w:pPr>
      <w:r w:rsidRPr="00564A49" w:rsidDel="00AE138B">
        <w:rPr>
          <w:lang w:val="en-US" w:eastAsia="de-DE"/>
        </w:rPr>
        <w:t xml:space="preserve"> </w:t>
      </w:r>
      <w:r w:rsidR="00C64E7C" w:rsidRPr="00564A49">
        <w:rPr>
          <w:lang w:val="en-US" w:eastAsia="de-DE"/>
        </w:rPr>
        <w:t xml:space="preserve">(Review JB01): editorial improvements </w:t>
      </w:r>
    </w:p>
    <w:p w:rsidR="00B3281D" w:rsidRPr="00564A49" w:rsidRDefault="00B3281D" w:rsidP="00B3281D">
      <w:pPr>
        <w:pStyle w:val="3EdNotes"/>
        <w:rPr>
          <w:lang w:val="en-US" w:eastAsia="de-DE"/>
        </w:rPr>
      </w:pPr>
      <w:r w:rsidRPr="00564A49">
        <w:rPr>
          <w:lang w:val="en-US" w:eastAsia="de-DE"/>
        </w:rPr>
        <w:t>(Review JC0</w:t>
      </w:r>
      <w:r w:rsidR="00267250" w:rsidRPr="00564A49">
        <w:rPr>
          <w:lang w:val="en-US" w:eastAsia="de-DE"/>
        </w:rPr>
        <w:t>2</w:t>
      </w:r>
      <w:r w:rsidRPr="00564A49">
        <w:rPr>
          <w:lang w:val="en-US" w:eastAsia="de-DE"/>
        </w:rPr>
        <w:t>): editorial improvement and fix</w:t>
      </w:r>
    </w:p>
    <w:p w:rsidR="00E35FAB" w:rsidRPr="00564A49" w:rsidRDefault="00E35FAB" w:rsidP="00E35FAB">
      <w:pPr>
        <w:pStyle w:val="3EdNotes"/>
        <w:rPr>
          <w:szCs w:val="24"/>
          <w:lang w:val="en-US" w:eastAsia="de-DE"/>
        </w:rPr>
      </w:pPr>
      <w:r w:rsidRPr="00564A49">
        <w:rPr>
          <w:lang w:val="en-US" w:eastAsia="de-DE"/>
        </w:rPr>
        <w:t>(Common HLS from JCT3V-F1004_v6) Ported from JCT3V-F1004_v6 and trace mark</w:t>
      </w:r>
      <w:r w:rsidR="000A29F0" w:rsidRPr="00564A49">
        <w:rPr>
          <w:lang w:val="en-US" w:eastAsia="de-DE"/>
        </w:rPr>
        <w:t>s</w:t>
      </w:r>
      <w:r w:rsidRPr="00564A49">
        <w:rPr>
          <w:lang w:val="en-US" w:eastAsia="de-DE"/>
        </w:rPr>
        <w:t xml:space="preserve"> </w:t>
      </w:r>
      <w:r w:rsidR="000A29F0" w:rsidRPr="00564A49">
        <w:rPr>
          <w:lang w:val="en-US" w:eastAsia="de-DE"/>
        </w:rPr>
        <w:t xml:space="preserve">in Annex F </w:t>
      </w:r>
      <w:r w:rsidR="00291651" w:rsidRPr="00564A49">
        <w:rPr>
          <w:lang w:val="en-US" w:eastAsia="de-DE"/>
        </w:rPr>
        <w:t xml:space="preserve">are </w:t>
      </w:r>
      <w:r w:rsidRPr="00564A49">
        <w:rPr>
          <w:lang w:val="en-US" w:eastAsia="de-DE"/>
        </w:rPr>
        <w:t xml:space="preserve">not recorded in this document. </w:t>
      </w:r>
      <w:r w:rsidRPr="00564A49">
        <w:rPr>
          <w:lang w:val="en-CA"/>
        </w:rPr>
        <w:t>See JCT3V-F1004 for the integration detail of each proposal</w:t>
      </w:r>
    </w:p>
    <w:p w:rsidR="008817DF" w:rsidRPr="00564A49" w:rsidRDefault="008817DF" w:rsidP="00ED7D95">
      <w:pPr>
        <w:pStyle w:val="3EdNotes"/>
        <w:tabs>
          <w:tab w:val="clear" w:pos="284"/>
          <w:tab w:val="clear" w:pos="1191"/>
          <w:tab w:val="clear" w:pos="1588"/>
          <w:tab w:val="clear" w:pos="1985"/>
        </w:tabs>
        <w:ind w:left="360" w:hanging="360"/>
        <w:rPr>
          <w:szCs w:val="24"/>
          <w:lang w:val="en-US" w:eastAsia="de-DE"/>
        </w:rPr>
      </w:pPr>
      <w:r w:rsidRPr="00564A49">
        <w:rPr>
          <w:lang w:val="en-CA"/>
        </w:rPr>
        <w:t xml:space="preserve">----------- Release v1 ----------- </w:t>
      </w:r>
    </w:p>
    <w:p w:rsidR="002270F8" w:rsidRPr="00564A49" w:rsidRDefault="002270F8" w:rsidP="002B299F">
      <w:pPr>
        <w:pStyle w:val="3EdNotes"/>
        <w:rPr>
          <w:lang w:val="en-US" w:eastAsia="de-DE"/>
        </w:rPr>
      </w:pPr>
      <w:r w:rsidRPr="00564A49">
        <w:rPr>
          <w:lang w:val="en-US" w:eastAsia="de-DE"/>
        </w:rPr>
        <w:t>(Review MH02)</w:t>
      </w:r>
    </w:p>
    <w:p w:rsidR="0095475A" w:rsidRPr="00564A49" w:rsidRDefault="00F96166" w:rsidP="008A2976">
      <w:pPr>
        <w:pStyle w:val="3EdNotes"/>
        <w:rPr>
          <w:lang w:val="en-US" w:eastAsia="de-DE"/>
        </w:rPr>
      </w:pPr>
      <w:r w:rsidRPr="00564A49">
        <w:rPr>
          <w:lang w:val="en-US" w:eastAsia="de-DE"/>
        </w:rPr>
        <w:t>(Review MH01)</w:t>
      </w:r>
      <w:r w:rsidR="00D12875" w:rsidRPr="00564A49">
        <w:rPr>
          <w:lang w:val="en-US" w:eastAsia="de-DE"/>
        </w:rPr>
        <w:t xml:space="preserve">: </w:t>
      </w:r>
    </w:p>
    <w:p w:rsidR="00F96166" w:rsidRPr="00564A49" w:rsidRDefault="0095475A" w:rsidP="008557C3">
      <w:pPr>
        <w:pStyle w:val="3EdNotes"/>
        <w:numPr>
          <w:ilvl w:val="1"/>
          <w:numId w:val="8"/>
        </w:numPr>
        <w:rPr>
          <w:lang w:val="en-US" w:eastAsia="de-DE"/>
        </w:rPr>
      </w:pPr>
      <w:r w:rsidRPr="00564A49">
        <w:rPr>
          <w:lang w:val="en-US" w:eastAsia="de-DE"/>
        </w:rPr>
        <w:t>editorial improvements and fixes, editor's notes</w:t>
      </w:r>
    </w:p>
    <w:p w:rsidR="0095475A" w:rsidRPr="00564A49" w:rsidRDefault="0095475A" w:rsidP="008557C3">
      <w:pPr>
        <w:pStyle w:val="3EdNotes"/>
        <w:numPr>
          <w:ilvl w:val="1"/>
          <w:numId w:val="8"/>
        </w:numPr>
        <w:rPr>
          <w:lang w:val="en-US" w:eastAsia="de-DE"/>
        </w:rPr>
      </w:pPr>
      <w:r w:rsidRPr="00564A49">
        <w:rPr>
          <w:szCs w:val="24"/>
          <w:lang w:val="en-US" w:eastAsia="de-DE"/>
        </w:rPr>
        <w:t>Made sure that for all profile constraints the following decision is obeyed: (JCTVC-O0253, Scalable Main profile decision 1): profile constraints apply to an output layer set</w:t>
      </w:r>
    </w:p>
    <w:p w:rsidR="00CA0D70" w:rsidRPr="00564A49" w:rsidRDefault="00CA0D70" w:rsidP="008A2976">
      <w:pPr>
        <w:pStyle w:val="3EdNotes"/>
        <w:rPr>
          <w:lang w:val="en-US" w:eastAsia="de-DE"/>
        </w:rPr>
      </w:pPr>
      <w:r w:rsidRPr="00564A49">
        <w:rPr>
          <w:lang w:val="en-US" w:eastAsia="de-DE"/>
        </w:rPr>
        <w:t>(Review YY01</w:t>
      </w:r>
      <w:r w:rsidR="00D77CAC" w:rsidRPr="00564A49">
        <w:rPr>
          <w:lang w:val="en-US" w:eastAsia="de-DE"/>
        </w:rPr>
        <w:t xml:space="preserve">): editorial improvements and fixes, especially related to Scalable Main profile constraints. </w:t>
      </w:r>
    </w:p>
    <w:p w:rsidR="008A2976" w:rsidRPr="00564A49" w:rsidRDefault="008A2976" w:rsidP="008A2976">
      <w:pPr>
        <w:pStyle w:val="3EdNotes"/>
        <w:rPr>
          <w:lang w:val="en-US" w:eastAsia="de-DE"/>
        </w:rPr>
      </w:pPr>
      <w:r w:rsidRPr="00564A49">
        <w:rPr>
          <w:lang w:val="en-US" w:eastAsia="de-DE"/>
        </w:rPr>
        <w:t>(Review JB01): editorial improvement and fix</w:t>
      </w:r>
    </w:p>
    <w:p w:rsidR="008A6F10" w:rsidRPr="00564A49" w:rsidRDefault="008A6F10" w:rsidP="008A2976">
      <w:pPr>
        <w:pStyle w:val="3EdNotes"/>
        <w:rPr>
          <w:lang w:val="en-US" w:eastAsia="de-DE"/>
        </w:rPr>
      </w:pPr>
      <w:r w:rsidRPr="00564A49">
        <w:rPr>
          <w:lang w:val="en-US" w:eastAsia="de-DE"/>
        </w:rPr>
        <w:t>(Review JC01): editorial improvement and fix</w:t>
      </w:r>
    </w:p>
    <w:p w:rsidR="00985B8F" w:rsidRPr="00564A49" w:rsidRDefault="00DB65E7" w:rsidP="008A6F10">
      <w:pPr>
        <w:pStyle w:val="3EdNotes"/>
        <w:rPr>
          <w:szCs w:val="24"/>
          <w:lang w:val="en-US" w:eastAsia="de-DE"/>
        </w:rPr>
      </w:pPr>
      <w:r w:rsidRPr="00564A49">
        <w:t>(Scalable main profile decision 3): base layer bitstre</w:t>
      </w:r>
      <w:r w:rsidR="00DF3331" w:rsidRPr="00564A49">
        <w:t>a</w:t>
      </w:r>
      <w:r w:rsidRPr="00564A49">
        <w:t>m shall be conformant to main profile and enhanc</w:t>
      </w:r>
      <w:r w:rsidR="00F96166" w:rsidRPr="00564A49">
        <w:t>e</w:t>
      </w:r>
      <w:r w:rsidRPr="00564A49">
        <w:t>ment layers shall be YUV420 and 8 bits</w:t>
      </w:r>
    </w:p>
    <w:p w:rsidR="001B2F2A" w:rsidRPr="00564A49" w:rsidRDefault="001B2F2A" w:rsidP="001B2F2A">
      <w:pPr>
        <w:pStyle w:val="3EdNotes"/>
        <w:rPr>
          <w:szCs w:val="24"/>
          <w:lang w:val="en-US" w:eastAsia="de-DE"/>
        </w:rPr>
      </w:pPr>
      <w:r w:rsidRPr="00564A49">
        <w:t>(JCTVC-O0094, Scalable Main profile decision 2): layer number in any dependency layer chain shall be less than or equal to 8</w:t>
      </w:r>
    </w:p>
    <w:p w:rsidR="001B2F2A" w:rsidRPr="00564A49" w:rsidRDefault="001B2F2A" w:rsidP="0026706E">
      <w:pPr>
        <w:pStyle w:val="3EdNotes"/>
        <w:rPr>
          <w:szCs w:val="24"/>
          <w:lang w:val="en-US" w:eastAsia="de-DE"/>
        </w:rPr>
      </w:pPr>
      <w:r w:rsidRPr="00564A49">
        <w:rPr>
          <w:szCs w:val="24"/>
          <w:lang w:val="en-US" w:eastAsia="de-DE"/>
        </w:rPr>
        <w:t>(JCTVC-O0253, Scalable Main profile decision 1): profile constraints apply to an out</w:t>
      </w:r>
      <w:r w:rsidR="00DD3E4B" w:rsidRPr="00564A49">
        <w:rPr>
          <w:szCs w:val="24"/>
          <w:lang w:val="en-US" w:eastAsia="de-DE"/>
        </w:rPr>
        <w:t>put</w:t>
      </w:r>
      <w:r w:rsidRPr="00564A49">
        <w:rPr>
          <w:szCs w:val="24"/>
          <w:lang w:val="en-US" w:eastAsia="de-DE"/>
        </w:rPr>
        <w:t xml:space="preserve"> layer set</w:t>
      </w:r>
    </w:p>
    <w:p w:rsidR="001B2F2A" w:rsidRPr="00564A49" w:rsidRDefault="001B2F2A" w:rsidP="001B2F2A">
      <w:pPr>
        <w:pStyle w:val="3EdNotes"/>
        <w:rPr>
          <w:szCs w:val="24"/>
          <w:lang w:val="en-US" w:eastAsia="de-DE"/>
        </w:rPr>
      </w:pPr>
      <w:r w:rsidRPr="00564A49">
        <w:rPr>
          <w:szCs w:val="24"/>
          <w:lang w:val="en-US" w:eastAsia="de-DE"/>
        </w:rPr>
        <w:t xml:space="preserve">(JCTVC-O0216): </w:t>
      </w:r>
      <w:r w:rsidRPr="00564A49">
        <w:t>Slice information derivation for inter-layer reference picture</w:t>
      </w:r>
    </w:p>
    <w:p w:rsidR="00831672" w:rsidRPr="00564A49" w:rsidRDefault="00831672" w:rsidP="00831672">
      <w:pPr>
        <w:pStyle w:val="3EdNotes"/>
        <w:rPr>
          <w:szCs w:val="24"/>
          <w:lang w:val="en-US" w:eastAsia="de-DE"/>
        </w:rPr>
      </w:pPr>
      <w:r w:rsidRPr="00564A49">
        <w:rPr>
          <w:szCs w:val="24"/>
          <w:lang w:val="en-US" w:eastAsia="de-DE"/>
        </w:rPr>
        <w:t>(JCTVC-O0215): Signaling a flag to specify the phase alignment between layers (zero or center phase shift) for upsampling process</w:t>
      </w:r>
    </w:p>
    <w:p w:rsidR="00831672" w:rsidRPr="00564A49" w:rsidRDefault="00831672" w:rsidP="00831672">
      <w:pPr>
        <w:pStyle w:val="3EdNotes"/>
        <w:rPr>
          <w:szCs w:val="24"/>
          <w:lang w:val="en-US" w:eastAsia="de-DE"/>
        </w:rPr>
      </w:pPr>
      <w:r w:rsidRPr="00564A49">
        <w:rPr>
          <w:szCs w:val="24"/>
          <w:lang w:val="en-US" w:eastAsia="de-DE"/>
        </w:rPr>
        <w:t>(JCTVC-O0199): Adding a flag in VPS VUI for indication of skipping enhancement layer IRAP picture when single_layer_for_non_irap_flag is equal to 1</w:t>
      </w:r>
    </w:p>
    <w:p w:rsidR="00831672" w:rsidRPr="00564A49" w:rsidRDefault="00831672" w:rsidP="00831672">
      <w:pPr>
        <w:pStyle w:val="3EdNotes"/>
        <w:rPr>
          <w:szCs w:val="24"/>
          <w:lang w:val="en-US" w:eastAsia="de-DE"/>
        </w:rPr>
      </w:pPr>
      <w:r w:rsidRPr="00564A49">
        <w:rPr>
          <w:szCs w:val="24"/>
          <w:lang w:val="en-US" w:eastAsia="de-DE"/>
        </w:rPr>
        <w:t>(JCTVC-O0194): Supporting bit-depth scalability by reducing scaling step after resampling when higher bit depth is used in enhancement layer</w:t>
      </w:r>
    </w:p>
    <w:p w:rsidR="00577D4D" w:rsidRPr="00564A49" w:rsidRDefault="00577D4D" w:rsidP="00577D4D">
      <w:pPr>
        <w:pStyle w:val="3EdNotes"/>
        <w:rPr>
          <w:szCs w:val="24"/>
          <w:lang w:val="en-US" w:eastAsia="de-DE"/>
        </w:rPr>
      </w:pPr>
      <w:r w:rsidRPr="00564A49">
        <w:rPr>
          <w:szCs w:val="24"/>
          <w:lang w:val="en-US" w:eastAsia="de-DE"/>
        </w:rPr>
        <w:t>(SCE1): Arbitrary Spatial Ratio (ASR) with filters as documented in JCTVC-O0031 tables 2 and 3, first column</w:t>
      </w:r>
    </w:p>
    <w:p w:rsidR="008817DF" w:rsidRPr="00564A49" w:rsidRDefault="008817DF" w:rsidP="00ED7D95">
      <w:pPr>
        <w:rPr>
          <w:lang w:val="en-US"/>
        </w:rPr>
      </w:pPr>
    </w:p>
    <w:p w:rsidR="00F07FF9" w:rsidRPr="00564A49" w:rsidRDefault="00F07FF9" w:rsidP="00ED7D95">
      <w:pPr>
        <w:rPr>
          <w:lang w:val="en-CA"/>
        </w:rPr>
      </w:pPr>
      <w:r w:rsidRPr="00564A49">
        <w:rPr>
          <w:lang w:val="en-CA"/>
        </w:rPr>
        <w:t>Ed. Notes (Draft 3) (changes to JCTVC-N0242)</w:t>
      </w:r>
    </w:p>
    <w:p w:rsidR="0077729B" w:rsidRPr="00564A49" w:rsidRDefault="0077729B" w:rsidP="0077729B">
      <w:pPr>
        <w:pStyle w:val="3EdNotes"/>
        <w:tabs>
          <w:tab w:val="clear" w:pos="284"/>
          <w:tab w:val="clear" w:pos="1191"/>
          <w:tab w:val="clear" w:pos="1588"/>
          <w:tab w:val="clear" w:pos="1985"/>
        </w:tabs>
        <w:ind w:left="360" w:hanging="360"/>
        <w:rPr>
          <w:szCs w:val="24"/>
          <w:lang w:val="en-US" w:eastAsia="de-DE"/>
        </w:rPr>
      </w:pPr>
      <w:r w:rsidRPr="00564A49">
        <w:rPr>
          <w:lang w:val="en-CA"/>
        </w:rPr>
        <w:t xml:space="preserve">----------- Release </w:t>
      </w:r>
      <w:r w:rsidR="00012952" w:rsidRPr="00564A49">
        <w:rPr>
          <w:lang w:val="en-CA"/>
        </w:rPr>
        <w:t xml:space="preserve">v2 </w:t>
      </w:r>
      <w:r w:rsidRPr="00564A49">
        <w:rPr>
          <w:lang w:val="en-CA"/>
        </w:rPr>
        <w:t xml:space="preserve">----------- </w:t>
      </w:r>
    </w:p>
    <w:p w:rsidR="00E056F8" w:rsidRPr="00564A49" w:rsidRDefault="00E056F8" w:rsidP="003C6518">
      <w:pPr>
        <w:pStyle w:val="3EdNotes"/>
        <w:rPr>
          <w:lang w:val="en-US" w:eastAsia="de-DE"/>
        </w:rPr>
      </w:pPr>
      <w:r w:rsidRPr="00564A49">
        <w:rPr>
          <w:lang w:val="en-US" w:eastAsia="de-DE"/>
        </w:rPr>
        <w:t>(Review JB01): editorial improvements</w:t>
      </w:r>
    </w:p>
    <w:p w:rsidR="003C6518" w:rsidRPr="00564A49" w:rsidRDefault="003C6518" w:rsidP="003C6518">
      <w:pPr>
        <w:pStyle w:val="3EdNotes"/>
        <w:rPr>
          <w:lang w:val="en-US" w:eastAsia="de-DE"/>
        </w:rPr>
      </w:pPr>
      <w:r w:rsidRPr="00564A49">
        <w:rPr>
          <w:lang w:val="en-US" w:eastAsia="de-DE"/>
        </w:rPr>
        <w:t>(Review JC02): editorial improvement and fix</w:t>
      </w:r>
    </w:p>
    <w:p w:rsidR="00836430" w:rsidRPr="00564A49" w:rsidRDefault="00836430" w:rsidP="003F6962">
      <w:pPr>
        <w:pStyle w:val="3EdNotes"/>
        <w:rPr>
          <w:lang w:val="en-US" w:eastAsia="de-DE"/>
        </w:rPr>
      </w:pPr>
      <w:r w:rsidRPr="00564A49">
        <w:rPr>
          <w:lang w:val="en-US" w:eastAsia="de-DE"/>
        </w:rPr>
        <w:t>(Review MH01): editorial fixes in the inter-layer constrained tile sets SEI message</w:t>
      </w:r>
    </w:p>
    <w:p w:rsidR="003F6962" w:rsidRPr="00564A49" w:rsidRDefault="003F6962" w:rsidP="003F6962">
      <w:pPr>
        <w:pStyle w:val="3EdNotes"/>
        <w:rPr>
          <w:lang w:val="en-US" w:eastAsia="de-DE"/>
        </w:rPr>
      </w:pPr>
      <w:r w:rsidRPr="00564A49">
        <w:rPr>
          <w:lang w:val="en-US" w:eastAsia="de-DE"/>
        </w:rPr>
        <w:t>(Consisent ILRPS derivation with MV-HEVC text)</w:t>
      </w:r>
    </w:p>
    <w:p w:rsidR="006E7594" w:rsidRPr="00564A49" w:rsidRDefault="006E7594" w:rsidP="0038507D">
      <w:pPr>
        <w:pStyle w:val="3EdNotes"/>
        <w:rPr>
          <w:lang w:val="en-US" w:eastAsia="de-DE"/>
        </w:rPr>
      </w:pPr>
      <w:r w:rsidRPr="00564A49">
        <w:rPr>
          <w:szCs w:val="24"/>
          <w:lang w:eastAsia="de-DE"/>
        </w:rPr>
        <w:t>(JCTVC-</w:t>
      </w:r>
      <w:r w:rsidRPr="00564A49">
        <w:rPr>
          <w:lang w:eastAsia="de-DE"/>
        </w:rPr>
        <w:t xml:space="preserve">N0160): offset delay calculation for extended spatial scalability </w:t>
      </w:r>
    </w:p>
    <w:p w:rsidR="0038507D" w:rsidRPr="00564A49" w:rsidRDefault="0038507D" w:rsidP="0038507D">
      <w:pPr>
        <w:pStyle w:val="3EdNotes"/>
        <w:rPr>
          <w:lang w:val="en-US" w:eastAsia="de-DE"/>
        </w:rPr>
      </w:pPr>
      <w:r w:rsidRPr="00564A49">
        <w:rPr>
          <w:lang w:val="en-US" w:eastAsia="de-DE"/>
        </w:rPr>
        <w:t>(Fix chroma filter coefficient at phase 11)</w:t>
      </w:r>
    </w:p>
    <w:p w:rsidR="003673C3" w:rsidRPr="00564A49" w:rsidRDefault="003673C3" w:rsidP="003673C3">
      <w:pPr>
        <w:pStyle w:val="3EdNotes"/>
        <w:rPr>
          <w:lang w:val="en-US" w:eastAsia="de-DE"/>
        </w:rPr>
      </w:pPr>
      <w:r w:rsidRPr="00564A49">
        <w:rPr>
          <w:lang w:val="en-US" w:eastAsia="de-DE"/>
        </w:rPr>
        <w:t>(Review YY01)</w:t>
      </w:r>
      <w:r w:rsidR="00B47211" w:rsidRPr="00564A49">
        <w:rPr>
          <w:lang w:val="en-US" w:eastAsia="de-DE"/>
        </w:rPr>
        <w:t>: editorial improvement and fix</w:t>
      </w:r>
    </w:p>
    <w:p w:rsidR="00012952" w:rsidRPr="00564A49" w:rsidRDefault="00012952" w:rsidP="00012952">
      <w:pPr>
        <w:pStyle w:val="3EdNotes"/>
        <w:tabs>
          <w:tab w:val="clear" w:pos="284"/>
          <w:tab w:val="clear" w:pos="1191"/>
          <w:tab w:val="clear" w:pos="1588"/>
          <w:tab w:val="clear" w:pos="1985"/>
        </w:tabs>
        <w:ind w:left="360" w:hanging="360"/>
        <w:rPr>
          <w:szCs w:val="24"/>
          <w:lang w:val="en-US" w:eastAsia="de-DE"/>
        </w:rPr>
      </w:pPr>
      <w:r w:rsidRPr="00564A49">
        <w:rPr>
          <w:lang w:val="en-CA"/>
        </w:rPr>
        <w:t xml:space="preserve">----------- Release v1 ----------- </w:t>
      </w:r>
    </w:p>
    <w:p w:rsidR="001A5CE9" w:rsidRPr="00564A49" w:rsidRDefault="001A5CE9" w:rsidP="003673C3">
      <w:pPr>
        <w:pStyle w:val="3EdNotes"/>
        <w:rPr>
          <w:lang w:val="en-US" w:eastAsia="de-DE"/>
        </w:rPr>
      </w:pPr>
      <w:r w:rsidRPr="00564A49">
        <w:rPr>
          <w:lang w:val="en-US" w:eastAsia="de-DE"/>
        </w:rPr>
        <w:t>(Subclause cross-reference clean up)</w:t>
      </w:r>
    </w:p>
    <w:p w:rsidR="00B83EB7" w:rsidRPr="00564A49" w:rsidRDefault="00B83EB7" w:rsidP="00A46D85">
      <w:pPr>
        <w:pStyle w:val="3EdNotes"/>
        <w:rPr>
          <w:lang w:val="en-US" w:eastAsia="de-DE"/>
        </w:rPr>
      </w:pPr>
      <w:r w:rsidRPr="00564A49">
        <w:rPr>
          <w:lang w:val="en-US" w:eastAsia="de-DE"/>
        </w:rPr>
        <w:t>(Review JB01)</w:t>
      </w:r>
    </w:p>
    <w:p w:rsidR="003C027E" w:rsidRPr="00564A49" w:rsidRDefault="003C027E" w:rsidP="00A46D85">
      <w:pPr>
        <w:pStyle w:val="3EdNotes"/>
        <w:rPr>
          <w:lang w:val="en-US" w:eastAsia="de-DE"/>
        </w:rPr>
      </w:pPr>
      <w:r w:rsidRPr="00564A49">
        <w:rPr>
          <w:lang w:val="en-US" w:eastAsia="de-DE"/>
        </w:rPr>
        <w:t>(Review JC01)</w:t>
      </w:r>
    </w:p>
    <w:p w:rsidR="00A46D85" w:rsidRPr="00564A49" w:rsidRDefault="00A46D85" w:rsidP="00A46D85">
      <w:pPr>
        <w:pStyle w:val="3EdNotes"/>
        <w:rPr>
          <w:lang w:val="en-US" w:eastAsia="de-DE"/>
        </w:rPr>
      </w:pPr>
      <w:r w:rsidRPr="00564A49">
        <w:rPr>
          <w:lang w:val="en-US" w:eastAsia="de-DE"/>
        </w:rPr>
        <w:t xml:space="preserve">(Require texture and MV prediction from same layer): Prohibit the case that, the inter-layer texture prediction is from one reference layer and the inter-layer motion prediction is from another reference layer </w:t>
      </w:r>
      <w:r w:rsidR="00041D85" w:rsidRPr="00564A49">
        <w:rPr>
          <w:lang w:val="en-US" w:eastAsia="de-DE"/>
        </w:rPr>
        <w:t>for decoding one enhancement layer picture</w:t>
      </w:r>
    </w:p>
    <w:p w:rsidR="00040449" w:rsidRPr="00564A49" w:rsidRDefault="00040449" w:rsidP="00040449">
      <w:pPr>
        <w:pStyle w:val="3EdNotes"/>
        <w:rPr>
          <w:lang w:val="en-US" w:eastAsia="de-DE"/>
        </w:rPr>
      </w:pPr>
      <w:r w:rsidRPr="00564A49">
        <w:rPr>
          <w:szCs w:val="24"/>
          <w:lang w:eastAsia="de-DE"/>
        </w:rPr>
        <w:t>(JCTVC-</w:t>
      </w:r>
      <w:r w:rsidRPr="00564A49">
        <w:rPr>
          <w:lang w:eastAsia="de-DE"/>
        </w:rPr>
        <w:t>N0</w:t>
      </w:r>
      <w:r w:rsidR="005602DF" w:rsidRPr="00564A49">
        <w:rPr>
          <w:lang w:eastAsia="de-DE"/>
        </w:rPr>
        <w:t>108</w:t>
      </w:r>
      <w:r w:rsidRPr="00564A49">
        <w:rPr>
          <w:lang w:eastAsia="de-DE"/>
        </w:rPr>
        <w:t xml:space="preserve">): </w:t>
      </w:r>
      <w:r w:rsidRPr="00564A49">
        <w:rPr>
          <w:lang w:val="en-US" w:eastAsia="de-DE"/>
        </w:rPr>
        <w:t>Improve text clarity by adding explicit constraint that sample resampling may be done once per enhancement layer picture, and motion field resampling may be done once per enhancement layer picture</w:t>
      </w:r>
    </w:p>
    <w:p w:rsidR="00C73469" w:rsidRPr="00564A49" w:rsidRDefault="00C73469" w:rsidP="00C73469">
      <w:pPr>
        <w:pStyle w:val="3EdNotes"/>
        <w:rPr>
          <w:lang w:val="en-US" w:eastAsia="de-DE"/>
        </w:rPr>
      </w:pPr>
      <w:r w:rsidRPr="00564A49">
        <w:rPr>
          <w:lang w:val="en-US" w:eastAsia="de-DE"/>
        </w:rPr>
        <w:t>(</w:t>
      </w:r>
      <w:r w:rsidR="007346BB" w:rsidRPr="00564A49">
        <w:rPr>
          <w:lang w:val="en-US" w:eastAsia="de-DE"/>
        </w:rPr>
        <w:t>N</w:t>
      </w:r>
      <w:r w:rsidRPr="00564A49">
        <w:rPr>
          <w:lang w:val="en-US" w:eastAsia="de-DE"/>
        </w:rPr>
        <w:t xml:space="preserve">ote to disable TMVP when only inter-layer pred ) Add an editorial note for SHVC encoders to avoid use of TMVP when </w:t>
      </w:r>
      <w:r w:rsidR="007346BB" w:rsidRPr="00564A49">
        <w:rPr>
          <w:lang w:val="en-US" w:eastAsia="de-DE"/>
        </w:rPr>
        <w:t xml:space="preserve">only </w:t>
      </w:r>
      <w:r w:rsidRPr="00564A49">
        <w:rPr>
          <w:lang w:val="en-US" w:eastAsia="de-DE"/>
        </w:rPr>
        <w:t>the inter-layer reference picture</w:t>
      </w:r>
      <w:r w:rsidR="007346BB" w:rsidRPr="00564A49">
        <w:rPr>
          <w:lang w:val="en-US" w:eastAsia="de-DE"/>
        </w:rPr>
        <w:t>s</w:t>
      </w:r>
      <w:r w:rsidRPr="00564A49">
        <w:rPr>
          <w:lang w:val="en-US" w:eastAsia="de-DE"/>
        </w:rPr>
        <w:t xml:space="preserve"> </w:t>
      </w:r>
      <w:r w:rsidR="007346BB" w:rsidRPr="00564A49">
        <w:rPr>
          <w:lang w:val="en-US" w:eastAsia="de-DE"/>
        </w:rPr>
        <w:t xml:space="preserve">exist </w:t>
      </w:r>
      <w:r w:rsidRPr="00564A49">
        <w:rPr>
          <w:lang w:val="en-US" w:eastAsia="de-DE"/>
        </w:rPr>
        <w:t>in the</w:t>
      </w:r>
      <w:r w:rsidR="007346BB" w:rsidRPr="00564A49">
        <w:rPr>
          <w:lang w:val="en-US" w:eastAsia="de-DE"/>
        </w:rPr>
        <w:t xml:space="preserve"> reference picture</w:t>
      </w:r>
      <w:r w:rsidRPr="00564A49">
        <w:rPr>
          <w:lang w:val="en-US" w:eastAsia="de-DE"/>
        </w:rPr>
        <w:t xml:space="preserve"> list</w:t>
      </w:r>
      <w:r w:rsidR="007346BB" w:rsidRPr="00564A49">
        <w:rPr>
          <w:lang w:val="en-US" w:eastAsia="de-DE"/>
        </w:rPr>
        <w:t>s</w:t>
      </w:r>
    </w:p>
    <w:p w:rsidR="00993ADE" w:rsidRPr="00564A49" w:rsidRDefault="00993ADE" w:rsidP="00993ADE">
      <w:pPr>
        <w:pStyle w:val="3EdNotes"/>
        <w:rPr>
          <w:lang w:val="en-US" w:eastAsia="de-DE"/>
        </w:rPr>
      </w:pPr>
      <w:r w:rsidRPr="00564A49">
        <w:rPr>
          <w:lang w:val="en-US" w:eastAsia="de-DE"/>
        </w:rPr>
        <w:t>(Common HLS of multi-layer video coding extensions): Ported from JCT3V-E1004_v5</w:t>
      </w:r>
      <w:r w:rsidR="001B7D9F" w:rsidRPr="00564A49">
        <w:rPr>
          <w:lang w:val="en-US" w:eastAsia="de-DE"/>
        </w:rPr>
        <w:t xml:space="preserve"> and</w:t>
      </w:r>
      <w:r w:rsidRPr="00564A49">
        <w:rPr>
          <w:lang w:val="en-US" w:eastAsia="de-DE"/>
        </w:rPr>
        <w:t xml:space="preserve"> </w:t>
      </w:r>
      <w:r w:rsidR="001B7D9F" w:rsidRPr="00564A49">
        <w:rPr>
          <w:lang w:val="en-US" w:eastAsia="de-DE"/>
        </w:rPr>
        <w:t>t</w:t>
      </w:r>
      <w:r w:rsidR="00C53C09" w:rsidRPr="00564A49">
        <w:rPr>
          <w:lang w:val="en-US" w:eastAsia="de-DE"/>
        </w:rPr>
        <w:t xml:space="preserve">race mark is not recorded in this document. </w:t>
      </w:r>
      <w:r w:rsidR="00C53C09" w:rsidRPr="00564A49">
        <w:rPr>
          <w:lang w:val="en-CA"/>
        </w:rPr>
        <w:t>S</w:t>
      </w:r>
      <w:r w:rsidRPr="00564A49">
        <w:rPr>
          <w:lang w:val="en-CA"/>
        </w:rPr>
        <w:t>ee JCT3V-E1004_v5 for the integration detail of each proposal</w:t>
      </w:r>
    </w:p>
    <w:p w:rsidR="00A656A2" w:rsidRPr="00564A49" w:rsidRDefault="00A656A2" w:rsidP="00A656A2">
      <w:pPr>
        <w:pStyle w:val="3EdNotes"/>
        <w:rPr>
          <w:szCs w:val="24"/>
          <w:lang w:val="en-US" w:eastAsia="de-DE"/>
        </w:rPr>
      </w:pPr>
      <w:r w:rsidRPr="00564A49">
        <w:rPr>
          <w:lang w:val="en-CA"/>
        </w:rPr>
        <w:t>(Motion mapping text completion): Picture and slice level information derivation for resampled interlayer reference picture</w:t>
      </w:r>
    </w:p>
    <w:p w:rsidR="004324DB" w:rsidRPr="00564A49" w:rsidRDefault="004324DB" w:rsidP="00A656A2">
      <w:pPr>
        <w:pStyle w:val="3EdNotes"/>
        <w:rPr>
          <w:lang w:eastAsia="de-DE"/>
        </w:rPr>
      </w:pPr>
      <w:r w:rsidRPr="00564A49">
        <w:rPr>
          <w:szCs w:val="24"/>
          <w:lang w:eastAsia="de-DE"/>
        </w:rPr>
        <w:t>(JCTVC-</w:t>
      </w:r>
      <w:r w:rsidRPr="00564A49">
        <w:rPr>
          <w:lang w:eastAsia="de-DE"/>
        </w:rPr>
        <w:t>N0214):Intermediate data dynamic range control for the cases of 10-bits or higher input</w:t>
      </w:r>
    </w:p>
    <w:p w:rsidR="0046768E" w:rsidRPr="00564A49" w:rsidRDefault="0046768E" w:rsidP="00DC2CAD">
      <w:pPr>
        <w:pStyle w:val="3EdNotes"/>
        <w:rPr>
          <w:lang w:eastAsia="de-DE"/>
        </w:rPr>
      </w:pPr>
      <w:r w:rsidRPr="00564A49">
        <w:rPr>
          <w:szCs w:val="24"/>
          <w:lang w:eastAsia="de-DE"/>
        </w:rPr>
        <w:t>(JCTVC-</w:t>
      </w:r>
      <w:r w:rsidRPr="00564A49">
        <w:rPr>
          <w:lang w:eastAsia="de-DE"/>
        </w:rPr>
        <w:t xml:space="preserve">N0139): </w:t>
      </w:r>
      <w:r w:rsidR="00DC2CAD" w:rsidRPr="00564A49">
        <w:rPr>
          <w:lang w:eastAsia="de-DE"/>
        </w:rPr>
        <w:t>Adding a rounding offset for the colocated position derivation in reference layer motion derivation</w:t>
      </w:r>
    </w:p>
    <w:p w:rsidR="004324DB" w:rsidRPr="00564A49" w:rsidRDefault="004324DB" w:rsidP="004324DB">
      <w:pPr>
        <w:pStyle w:val="3EdNotes"/>
        <w:rPr>
          <w:szCs w:val="24"/>
          <w:lang w:eastAsia="de-DE"/>
        </w:rPr>
      </w:pPr>
      <w:r w:rsidRPr="00564A49">
        <w:rPr>
          <w:szCs w:val="24"/>
          <w:lang w:eastAsia="de-DE"/>
        </w:rPr>
        <w:lastRenderedPageBreak/>
        <w:t>(JCTVC-N0111): Using scaling factor to calculate the rounding offset for reference layer sample location derivation</w:t>
      </w:r>
    </w:p>
    <w:p w:rsidR="00032915" w:rsidRPr="00564A49" w:rsidRDefault="00032915" w:rsidP="00ED7D95"/>
    <w:p w:rsidR="004E6468" w:rsidRPr="00564A49" w:rsidRDefault="004E6468" w:rsidP="00ED7D95">
      <w:pPr>
        <w:rPr>
          <w:lang w:val="en-CA"/>
        </w:rPr>
      </w:pPr>
      <w:r w:rsidRPr="00564A49">
        <w:rPr>
          <w:lang w:val="en-CA"/>
        </w:rPr>
        <w:t>Ed. Notes (JCTVC-N0242) (changes to JCTVC-M1008)</w:t>
      </w:r>
    </w:p>
    <w:p w:rsidR="00103380" w:rsidRPr="00564A49" w:rsidRDefault="00103380" w:rsidP="00103380">
      <w:pPr>
        <w:pStyle w:val="3EdNotes"/>
        <w:tabs>
          <w:tab w:val="clear" w:pos="284"/>
          <w:tab w:val="clear" w:pos="1191"/>
          <w:tab w:val="clear" w:pos="1588"/>
          <w:tab w:val="clear" w:pos="1985"/>
        </w:tabs>
        <w:ind w:left="360" w:hanging="360"/>
      </w:pPr>
      <w:r w:rsidRPr="00564A49">
        <w:t xml:space="preserve">----------- </w:t>
      </w:r>
      <w:r w:rsidR="002B103E">
        <w:rPr>
          <w:lang w:val="en-CA"/>
        </w:rPr>
        <w:t>Editorial improvement of  Work</w:t>
      </w:r>
      <w:r w:rsidR="00032915" w:rsidRPr="00564A49">
        <w:rPr>
          <w:lang w:val="en-CA"/>
        </w:rPr>
        <w:t>ing Draft 2 (submmited as to JCTVC-N0242)</w:t>
      </w:r>
    </w:p>
    <w:p w:rsidR="00103380" w:rsidRPr="00564A49" w:rsidRDefault="00103380" w:rsidP="00103380">
      <w:pPr>
        <w:pStyle w:val="3EdNotes"/>
        <w:tabs>
          <w:tab w:val="clear" w:pos="284"/>
          <w:tab w:val="clear" w:pos="1191"/>
          <w:tab w:val="clear" w:pos="1588"/>
          <w:tab w:val="clear" w:pos="1985"/>
        </w:tabs>
        <w:ind w:left="360" w:hanging="360"/>
        <w:rPr>
          <w:szCs w:val="24"/>
          <w:lang w:eastAsia="de-DE"/>
        </w:rPr>
      </w:pPr>
      <w:r w:rsidRPr="00564A49">
        <w:rPr>
          <w:szCs w:val="24"/>
          <w:lang w:eastAsia="de-DE"/>
        </w:rPr>
        <w:t>(Restructured Annexes) Annex F contain common parts of MV-HEVC and SHVC, Annex H contain SHVC specific text</w:t>
      </w:r>
    </w:p>
    <w:p w:rsidR="00103380" w:rsidRPr="00564A49" w:rsidRDefault="00103380" w:rsidP="00ED7D95"/>
    <w:p w:rsidR="00476007" w:rsidRPr="00564A49" w:rsidRDefault="00A356AE" w:rsidP="0033023A">
      <w:pPr>
        <w:rPr>
          <w:lang w:val="en-CA"/>
        </w:rPr>
      </w:pPr>
      <w:r w:rsidRPr="00564A49">
        <w:rPr>
          <w:lang w:val="en-CA"/>
        </w:rPr>
        <w:t>Ed. Notes (</w:t>
      </w:r>
      <w:r w:rsidR="00480060" w:rsidRPr="00564A49">
        <w:rPr>
          <w:lang w:val="en-CA"/>
        </w:rPr>
        <w:t>Wor</w:t>
      </w:r>
      <w:r w:rsidR="00646DEF" w:rsidRPr="00564A49">
        <w:rPr>
          <w:lang w:val="en-CA"/>
        </w:rPr>
        <w:t>k</w:t>
      </w:r>
      <w:r w:rsidR="00480060" w:rsidRPr="00564A49">
        <w:rPr>
          <w:lang w:val="en-CA"/>
        </w:rPr>
        <w:t xml:space="preserve">ing Draft </w:t>
      </w:r>
      <w:r w:rsidR="001F59EA" w:rsidRPr="00564A49">
        <w:rPr>
          <w:lang w:val="en-CA"/>
        </w:rPr>
        <w:t>2</w:t>
      </w:r>
      <w:r w:rsidRPr="00564A49">
        <w:rPr>
          <w:lang w:val="en-CA"/>
        </w:rPr>
        <w:t xml:space="preserve">) (changes to </w:t>
      </w:r>
      <w:r w:rsidR="001F59EA" w:rsidRPr="00564A49">
        <w:rPr>
          <w:lang w:val="en-CA"/>
        </w:rPr>
        <w:t>JCTVC-</w:t>
      </w:r>
      <w:r w:rsidR="00480060" w:rsidRPr="00564A49">
        <w:rPr>
          <w:lang w:val="en-CA"/>
        </w:rPr>
        <w:t>L</w:t>
      </w:r>
      <w:r w:rsidR="001F59EA" w:rsidRPr="00564A49">
        <w:rPr>
          <w:lang w:val="en-CA"/>
        </w:rPr>
        <w:t>100</w:t>
      </w:r>
      <w:r w:rsidR="00480060" w:rsidRPr="00564A49">
        <w:rPr>
          <w:lang w:val="en-CA"/>
        </w:rPr>
        <w:t>8</w:t>
      </w:r>
      <w:r w:rsidRPr="00564A49">
        <w:rPr>
          <w:lang w:val="en-CA"/>
        </w:rPr>
        <w:t>)</w:t>
      </w:r>
    </w:p>
    <w:p w:rsidR="009C13FB" w:rsidRPr="00564A49" w:rsidRDefault="009C13FB" w:rsidP="009C13FB">
      <w:pPr>
        <w:pStyle w:val="3EdNotes"/>
        <w:tabs>
          <w:tab w:val="clear" w:pos="284"/>
          <w:tab w:val="clear" w:pos="1191"/>
          <w:tab w:val="clear" w:pos="1588"/>
          <w:tab w:val="clear" w:pos="1985"/>
        </w:tabs>
        <w:ind w:left="360" w:hanging="360"/>
        <w:rPr>
          <w:szCs w:val="24"/>
          <w:lang w:val="en-US" w:eastAsia="de-DE"/>
        </w:rPr>
      </w:pPr>
      <w:r w:rsidRPr="00564A49">
        <w:rPr>
          <w:lang w:val="en-CA"/>
        </w:rPr>
        <w:t xml:space="preserve">----------- Release v3 ----------- </w:t>
      </w:r>
    </w:p>
    <w:p w:rsidR="00295E61" w:rsidRPr="00564A49" w:rsidRDefault="00295E61" w:rsidP="00295E61">
      <w:pPr>
        <w:pStyle w:val="3EdNotes"/>
        <w:rPr>
          <w:szCs w:val="24"/>
          <w:lang w:eastAsia="de-DE"/>
        </w:rPr>
      </w:pPr>
      <w:r w:rsidRPr="00564A49">
        <w:rPr>
          <w:szCs w:val="24"/>
          <w:lang w:eastAsia="de-DE"/>
        </w:rPr>
        <w:t xml:space="preserve">(Review JL03) </w:t>
      </w:r>
      <w:r w:rsidRPr="00564A49">
        <w:t xml:space="preserve">Review, clean ups. </w:t>
      </w:r>
    </w:p>
    <w:p w:rsidR="00393B38" w:rsidRPr="00564A49" w:rsidRDefault="00393B38" w:rsidP="00393B38">
      <w:pPr>
        <w:pStyle w:val="3EdNotes"/>
        <w:rPr>
          <w:szCs w:val="24"/>
          <w:lang w:eastAsia="de-DE"/>
        </w:rPr>
      </w:pPr>
      <w:r w:rsidRPr="00564A49">
        <w:rPr>
          <w:szCs w:val="24"/>
          <w:lang w:eastAsia="de-DE"/>
        </w:rPr>
        <w:t xml:space="preserve">(Review YY02) </w:t>
      </w:r>
      <w:r w:rsidRPr="00564A49">
        <w:t xml:space="preserve">Review, Editorial improvement. </w:t>
      </w:r>
    </w:p>
    <w:p w:rsidR="009C13FB" w:rsidRPr="00564A49" w:rsidRDefault="009C13FB" w:rsidP="00295E61">
      <w:pPr>
        <w:pStyle w:val="3EdNotes"/>
        <w:rPr>
          <w:lang w:val="en-CA"/>
        </w:rPr>
      </w:pPr>
      <w:r w:rsidRPr="00564A49">
        <w:rPr>
          <w:lang w:val="en-CA"/>
        </w:rPr>
        <w:t>(Common HLS03)Common high level syntax ported from MV-HEVC text JCT3V-D1004_v3,</w:t>
      </w:r>
    </w:p>
    <w:p w:rsidR="009C13FB" w:rsidRPr="00564A49" w:rsidRDefault="009C13FB" w:rsidP="008557C3">
      <w:pPr>
        <w:pStyle w:val="3EdNotes"/>
        <w:numPr>
          <w:ilvl w:val="1"/>
          <w:numId w:val="8"/>
        </w:numPr>
        <w:rPr>
          <w:lang w:val="en-CA"/>
        </w:rPr>
      </w:pPr>
      <w:r w:rsidRPr="00564A49">
        <w:rPr>
          <w:lang w:val="en-CA"/>
        </w:rPr>
        <w:t>A group of high level syntax proposals and editorial improvement are ported with this track, please see JCT3V-D1004_v3 for the integration detail of each proposal</w:t>
      </w:r>
    </w:p>
    <w:p w:rsidR="002554A8" w:rsidRPr="00564A49" w:rsidRDefault="002554A8" w:rsidP="009C13FB">
      <w:pPr>
        <w:pStyle w:val="3EdNotes"/>
        <w:tabs>
          <w:tab w:val="clear" w:pos="284"/>
          <w:tab w:val="clear" w:pos="1191"/>
          <w:tab w:val="clear" w:pos="1588"/>
          <w:tab w:val="clear" w:pos="1985"/>
        </w:tabs>
        <w:ind w:left="360" w:hanging="360"/>
        <w:rPr>
          <w:szCs w:val="24"/>
          <w:lang w:val="en-US" w:eastAsia="de-DE"/>
        </w:rPr>
      </w:pPr>
      <w:r w:rsidRPr="00564A49">
        <w:rPr>
          <w:lang w:val="en-CA"/>
        </w:rPr>
        <w:t xml:space="preserve">----------- Release v2 ----------- </w:t>
      </w:r>
    </w:p>
    <w:p w:rsidR="009C7B7C" w:rsidRPr="00564A49" w:rsidRDefault="009C7B7C" w:rsidP="002554A8">
      <w:pPr>
        <w:pStyle w:val="3EdNotes"/>
        <w:rPr>
          <w:lang w:val="en-CA"/>
        </w:rPr>
      </w:pPr>
      <w:r w:rsidRPr="00564A49">
        <w:rPr>
          <w:lang w:val="en-CA"/>
        </w:rPr>
        <w:t>Modifications to JCTVC-M0309: scaled reference layer picture offsets</w:t>
      </w:r>
    </w:p>
    <w:p w:rsidR="009C13FB" w:rsidRPr="00564A49" w:rsidRDefault="0077729B" w:rsidP="002554A8">
      <w:pPr>
        <w:pStyle w:val="3EdNotes"/>
        <w:rPr>
          <w:lang w:val="en-CA"/>
        </w:rPr>
      </w:pPr>
      <w:r w:rsidRPr="00564A49">
        <w:rPr>
          <w:lang w:val="en-CA"/>
        </w:rPr>
        <w:t>(</w:t>
      </w:r>
      <w:r w:rsidR="004034D5" w:rsidRPr="00564A49">
        <w:rPr>
          <w:lang w:val="en-CA"/>
        </w:rPr>
        <w:t>JCTVC-M0040</w:t>
      </w:r>
      <w:r w:rsidRPr="00564A49">
        <w:rPr>
          <w:lang w:val="en-CA"/>
        </w:rPr>
        <w:t>)</w:t>
      </w:r>
      <w:r w:rsidR="004034D5" w:rsidRPr="00564A49">
        <w:rPr>
          <w:lang w:val="en-CA"/>
        </w:rPr>
        <w:t xml:space="preserve">: </w:t>
      </w:r>
      <w:r w:rsidR="00BC265D" w:rsidRPr="00564A49">
        <w:rPr>
          <w:lang w:val="en-CA" w:eastAsia="de-DE"/>
        </w:rPr>
        <w:t>Using SHVC for adaptive resolution change</w:t>
      </w:r>
    </w:p>
    <w:p w:rsidR="00CC114B" w:rsidRPr="00564A49" w:rsidRDefault="00CC114B" w:rsidP="002554A8">
      <w:pPr>
        <w:pStyle w:val="3EdNotes"/>
        <w:rPr>
          <w:lang w:val="en-CA"/>
        </w:rPr>
      </w:pPr>
      <w:r w:rsidRPr="00564A49">
        <w:rPr>
          <w:lang w:val="en-CA"/>
        </w:rPr>
        <w:t xml:space="preserve">(Review JL02) Review and editorial improvement </w:t>
      </w:r>
      <w:r w:rsidR="00070406" w:rsidRPr="00564A49">
        <w:rPr>
          <w:lang w:val="en-CA"/>
        </w:rPr>
        <w:t>for</w:t>
      </w:r>
      <w:r w:rsidRPr="00564A49">
        <w:rPr>
          <w:lang w:val="en-CA"/>
        </w:rPr>
        <w:t xml:space="preserve"> </w:t>
      </w:r>
      <w:r w:rsidR="00070406" w:rsidRPr="00564A49">
        <w:rPr>
          <w:lang w:val="en-CA"/>
        </w:rPr>
        <w:t xml:space="preserve">interlayer </w:t>
      </w:r>
      <w:r w:rsidRPr="00564A49">
        <w:rPr>
          <w:lang w:val="en-CA"/>
        </w:rPr>
        <w:t>MV scaling,</w:t>
      </w:r>
    </w:p>
    <w:p w:rsidR="00476007" w:rsidRPr="00564A49" w:rsidRDefault="002554A8" w:rsidP="001533A7">
      <w:pPr>
        <w:pStyle w:val="3EdNotes"/>
        <w:rPr>
          <w:lang w:val="en-CA"/>
        </w:rPr>
      </w:pPr>
      <w:r w:rsidRPr="00564A49">
        <w:rPr>
          <w:lang w:val="en-CA"/>
        </w:rPr>
        <w:t xml:space="preserve">(Common HLS02)Common high level syntax ported from MV-HEVC text </w:t>
      </w:r>
      <w:r w:rsidR="00A356AE" w:rsidRPr="00564A49">
        <w:rPr>
          <w:lang w:val="en-CA"/>
        </w:rPr>
        <w:t>JCT3V-</w:t>
      </w:r>
      <w:r w:rsidRPr="00564A49">
        <w:rPr>
          <w:lang w:val="en-CA"/>
        </w:rPr>
        <w:t>D1004_</w:t>
      </w:r>
      <w:r w:rsidR="000617C6" w:rsidRPr="00564A49">
        <w:rPr>
          <w:lang w:val="en-CA"/>
        </w:rPr>
        <w:t>v2</w:t>
      </w:r>
      <w:r w:rsidRPr="00564A49">
        <w:rPr>
          <w:lang w:val="en-CA"/>
        </w:rPr>
        <w:t>,</w:t>
      </w:r>
    </w:p>
    <w:p w:rsidR="002554A8" w:rsidRPr="00564A49" w:rsidRDefault="002554A8" w:rsidP="008557C3">
      <w:pPr>
        <w:pStyle w:val="3EdNotes"/>
        <w:numPr>
          <w:ilvl w:val="1"/>
          <w:numId w:val="8"/>
        </w:numPr>
        <w:rPr>
          <w:lang w:val="en-CA"/>
        </w:rPr>
      </w:pPr>
      <w:r w:rsidRPr="00564A49">
        <w:rPr>
          <w:lang w:val="en-CA"/>
        </w:rPr>
        <w:t xml:space="preserve">A group of high level syntax proposals </w:t>
      </w:r>
      <w:r w:rsidR="000617C6" w:rsidRPr="00564A49">
        <w:rPr>
          <w:lang w:val="en-CA"/>
        </w:rPr>
        <w:t xml:space="preserve">and editorial improvement </w:t>
      </w:r>
      <w:r w:rsidRPr="00564A49">
        <w:rPr>
          <w:lang w:val="en-CA"/>
        </w:rPr>
        <w:t>are ported with this track, please see JCT3V-D1004_</w:t>
      </w:r>
      <w:r w:rsidR="000617C6" w:rsidRPr="00564A49">
        <w:rPr>
          <w:lang w:val="en-CA"/>
        </w:rPr>
        <w:t>v2</w:t>
      </w:r>
      <w:r w:rsidRPr="00564A49">
        <w:rPr>
          <w:lang w:val="en-CA"/>
        </w:rPr>
        <w:t xml:space="preserve"> for the integration detail of each proposal</w:t>
      </w:r>
    </w:p>
    <w:p w:rsidR="00736ED8" w:rsidRPr="00564A49" w:rsidRDefault="00736ED8" w:rsidP="0033023A">
      <w:pPr>
        <w:pStyle w:val="3EdNotes"/>
        <w:tabs>
          <w:tab w:val="clear" w:pos="284"/>
          <w:tab w:val="clear" w:pos="1191"/>
          <w:tab w:val="clear" w:pos="1588"/>
          <w:tab w:val="clear" w:pos="1985"/>
        </w:tabs>
        <w:ind w:left="360" w:hanging="360"/>
        <w:rPr>
          <w:szCs w:val="24"/>
          <w:lang w:val="en-US" w:eastAsia="de-DE"/>
        </w:rPr>
      </w:pPr>
      <w:r w:rsidRPr="00564A49">
        <w:rPr>
          <w:lang w:val="en-CA"/>
        </w:rPr>
        <w:t xml:space="preserve">----------- Release </w:t>
      </w:r>
      <w:r w:rsidR="007A3006" w:rsidRPr="00564A49">
        <w:rPr>
          <w:lang w:val="en-CA"/>
        </w:rPr>
        <w:t>v1</w:t>
      </w:r>
      <w:r w:rsidRPr="00564A49">
        <w:rPr>
          <w:lang w:val="en-CA"/>
        </w:rPr>
        <w:t xml:space="preserve"> ----------- </w:t>
      </w:r>
    </w:p>
    <w:p w:rsidR="00817A37" w:rsidRPr="00564A49" w:rsidRDefault="00817A37" w:rsidP="001C6B10">
      <w:pPr>
        <w:pStyle w:val="3EdNotes"/>
        <w:rPr>
          <w:lang w:val="en-CA"/>
        </w:rPr>
      </w:pPr>
      <w:r w:rsidRPr="00564A49">
        <w:rPr>
          <w:lang w:val="en-CA"/>
        </w:rPr>
        <w:t xml:space="preserve">(SHVC only adoption): </w:t>
      </w:r>
      <w:r w:rsidR="00B326A3" w:rsidRPr="00564A49">
        <w:rPr>
          <w:lang w:val="en-CA"/>
        </w:rPr>
        <w:t xml:space="preserve">Integrate annex G of </w:t>
      </w:r>
      <w:r w:rsidR="005B46B5" w:rsidRPr="00564A49">
        <w:rPr>
          <w:lang w:val="en-CA"/>
        </w:rPr>
        <w:t>SHVC test model text (</w:t>
      </w:r>
      <w:r w:rsidR="00B326A3" w:rsidRPr="00564A49">
        <w:rPr>
          <w:lang w:val="en-CA"/>
        </w:rPr>
        <w:t>JCTVC-L1007</w:t>
      </w:r>
      <w:r w:rsidR="005B46B5" w:rsidRPr="00564A49">
        <w:rPr>
          <w:lang w:val="en-CA"/>
        </w:rPr>
        <w:t>)</w:t>
      </w:r>
      <w:r w:rsidR="00B326A3" w:rsidRPr="00564A49">
        <w:rPr>
          <w:lang w:val="en-CA"/>
        </w:rPr>
        <w:t xml:space="preserve"> with </w:t>
      </w:r>
      <w:r w:rsidR="00F7278B" w:rsidRPr="00564A49">
        <w:rPr>
          <w:lang w:val="en-CA"/>
        </w:rPr>
        <w:t xml:space="preserve">updates of the </w:t>
      </w:r>
      <w:r w:rsidR="00B326A3" w:rsidRPr="00564A49">
        <w:rPr>
          <w:lang w:val="en-CA"/>
        </w:rPr>
        <w:t>following SHVC only adoption</w:t>
      </w:r>
      <w:r w:rsidR="00F7278B" w:rsidRPr="00564A49">
        <w:rPr>
          <w:lang w:val="en-CA"/>
        </w:rPr>
        <w:t>s</w:t>
      </w:r>
      <w:r w:rsidR="00B326A3" w:rsidRPr="00564A49">
        <w:rPr>
          <w:lang w:val="en-CA"/>
        </w:rPr>
        <w:t xml:space="preserve"> at 13</w:t>
      </w:r>
      <w:r w:rsidR="00B326A3" w:rsidRPr="00564A49">
        <w:rPr>
          <w:vertAlign w:val="superscript"/>
          <w:lang w:val="en-CA"/>
        </w:rPr>
        <w:t>th</w:t>
      </w:r>
      <w:r w:rsidR="00B326A3" w:rsidRPr="00564A49">
        <w:rPr>
          <w:lang w:val="en-CA"/>
        </w:rPr>
        <w:t xml:space="preserve"> meeting</w:t>
      </w:r>
    </w:p>
    <w:p w:rsidR="00F86FA4" w:rsidRPr="00564A49" w:rsidRDefault="00F86FA4" w:rsidP="008557C3">
      <w:pPr>
        <w:pStyle w:val="3EdNotes"/>
        <w:numPr>
          <w:ilvl w:val="1"/>
          <w:numId w:val="8"/>
        </w:numPr>
        <w:rPr>
          <w:lang w:val="en-CA"/>
        </w:rPr>
      </w:pPr>
      <w:r w:rsidRPr="00564A49">
        <w:rPr>
          <w:lang w:val="en-CA"/>
        </w:rPr>
        <w:t xml:space="preserve">(Review YY01) Review and editorial improvement </w:t>
      </w:r>
    </w:p>
    <w:p w:rsidR="00F86FA4" w:rsidRPr="00564A49" w:rsidRDefault="00F86FA4" w:rsidP="008557C3">
      <w:pPr>
        <w:pStyle w:val="3EdNotes"/>
        <w:numPr>
          <w:ilvl w:val="1"/>
          <w:numId w:val="8"/>
        </w:numPr>
        <w:rPr>
          <w:lang w:val="en-CA"/>
        </w:rPr>
      </w:pPr>
      <w:r w:rsidRPr="00564A49">
        <w:rPr>
          <w:lang w:val="en-CA"/>
        </w:rPr>
        <w:t xml:space="preserve">(Review JB01) Review and editorial improvement </w:t>
      </w:r>
    </w:p>
    <w:p w:rsidR="00F86FA4" w:rsidRPr="00564A49" w:rsidRDefault="00F86FA4" w:rsidP="008557C3">
      <w:pPr>
        <w:pStyle w:val="3EdNotes"/>
        <w:numPr>
          <w:ilvl w:val="1"/>
          <w:numId w:val="8"/>
        </w:numPr>
        <w:rPr>
          <w:lang w:val="en-CA"/>
        </w:rPr>
      </w:pPr>
      <w:r w:rsidRPr="00564A49">
        <w:rPr>
          <w:lang w:val="en-CA"/>
        </w:rPr>
        <w:t xml:space="preserve">(Review JL01) Review and editorial improvement </w:t>
      </w:r>
    </w:p>
    <w:p w:rsidR="001C6B10" w:rsidRPr="00564A49" w:rsidRDefault="0077729B" w:rsidP="008557C3">
      <w:pPr>
        <w:pStyle w:val="3EdNotes"/>
        <w:numPr>
          <w:ilvl w:val="1"/>
          <w:numId w:val="8"/>
        </w:numPr>
        <w:rPr>
          <w:lang w:val="en-CA"/>
        </w:rPr>
      </w:pPr>
      <w:r w:rsidRPr="00564A49">
        <w:rPr>
          <w:lang w:val="en-CA"/>
        </w:rPr>
        <w:t>(</w:t>
      </w:r>
      <w:r w:rsidR="001C6B10" w:rsidRPr="00564A49">
        <w:rPr>
          <w:lang w:val="en-CA"/>
        </w:rPr>
        <w:t>JCTVC-M0269</w:t>
      </w:r>
      <w:r w:rsidRPr="00564A49">
        <w:rPr>
          <w:lang w:val="en-CA"/>
        </w:rPr>
        <w:t>)</w:t>
      </w:r>
      <w:r w:rsidR="001C6B10" w:rsidRPr="00564A49">
        <w:rPr>
          <w:lang w:val="en-CA"/>
        </w:rPr>
        <w:t>: limit inter-layer prediction for a particular picture to use at most one inter-layer reference picture for cases where filtering is needed for each lower layer reference picture</w:t>
      </w:r>
    </w:p>
    <w:p w:rsidR="001C6B10" w:rsidRPr="00564A49" w:rsidRDefault="0077729B" w:rsidP="008557C3">
      <w:pPr>
        <w:pStyle w:val="3EdNotes"/>
        <w:numPr>
          <w:ilvl w:val="1"/>
          <w:numId w:val="8"/>
        </w:numPr>
        <w:rPr>
          <w:lang w:val="en-CA"/>
        </w:rPr>
      </w:pPr>
      <w:r w:rsidRPr="00564A49">
        <w:rPr>
          <w:lang w:val="en-CA"/>
        </w:rPr>
        <w:t>(</w:t>
      </w:r>
      <w:r w:rsidR="001C6B10" w:rsidRPr="00564A49">
        <w:rPr>
          <w:lang w:val="en-CA"/>
        </w:rPr>
        <w:t>JCTVC-M0309</w:t>
      </w:r>
      <w:r w:rsidRPr="00564A49">
        <w:rPr>
          <w:lang w:val="en-CA"/>
        </w:rPr>
        <w:t>)</w:t>
      </w:r>
      <w:r w:rsidR="001C6B10" w:rsidRPr="00564A49">
        <w:rPr>
          <w:lang w:val="en-CA"/>
        </w:rPr>
        <w:t>: scaled reference layer picture offsets</w:t>
      </w:r>
    </w:p>
    <w:p w:rsidR="001C6B10" w:rsidRPr="00564A49" w:rsidRDefault="0077729B" w:rsidP="008557C3">
      <w:pPr>
        <w:pStyle w:val="3EdNotes"/>
        <w:numPr>
          <w:ilvl w:val="1"/>
          <w:numId w:val="8"/>
        </w:numPr>
        <w:rPr>
          <w:lang w:val="en-CA"/>
        </w:rPr>
      </w:pPr>
      <w:r w:rsidRPr="00564A49">
        <w:t>(</w:t>
      </w:r>
      <w:r w:rsidR="001C6B10" w:rsidRPr="00564A49">
        <w:t>JCTVC-M0274</w:t>
      </w:r>
      <w:r w:rsidRPr="00564A49">
        <w:t>)</w:t>
      </w:r>
      <w:r w:rsidR="001C6B10" w:rsidRPr="00564A49">
        <w:t>: inter-layer referencing outside of conformance cropping window</w:t>
      </w:r>
    </w:p>
    <w:p w:rsidR="00B444A4" w:rsidRPr="00564A49" w:rsidRDefault="0077729B" w:rsidP="008557C3">
      <w:pPr>
        <w:pStyle w:val="3EdNotes"/>
        <w:numPr>
          <w:ilvl w:val="1"/>
          <w:numId w:val="8"/>
        </w:numPr>
        <w:rPr>
          <w:lang w:val="en-CA"/>
        </w:rPr>
      </w:pPr>
      <w:r w:rsidRPr="00564A49">
        <w:rPr>
          <w:lang w:val="en-CA"/>
        </w:rPr>
        <w:t>(</w:t>
      </w:r>
      <w:r w:rsidR="001C6B10" w:rsidRPr="00564A49">
        <w:rPr>
          <w:lang w:val="en-CA"/>
        </w:rPr>
        <w:t>JCTVC-M0449 (JCTVC-M0188, JCTVC-M0322</w:t>
      </w:r>
      <w:r w:rsidR="00866454" w:rsidRPr="00564A49">
        <w:rPr>
          <w:szCs w:val="24"/>
          <w:lang w:val="en-CA" w:eastAsia="de-DE"/>
        </w:rPr>
        <w:t xml:space="preserve"> and </w:t>
      </w:r>
      <w:r w:rsidR="001C6B10" w:rsidRPr="00564A49">
        <w:rPr>
          <w:lang w:val="en-CA"/>
        </w:rPr>
        <w:t>JCTVC-M0425)</w:t>
      </w:r>
      <w:r w:rsidRPr="00564A49">
        <w:rPr>
          <w:lang w:val="en-CA"/>
        </w:rPr>
        <w:t>)</w:t>
      </w:r>
      <w:r w:rsidR="001C6B10" w:rsidRPr="00564A49">
        <w:rPr>
          <w:lang w:val="en-CA"/>
        </w:rPr>
        <w:t>: division-free reference layer sample</w:t>
      </w:r>
      <w:r w:rsidR="00FF48D6" w:rsidRPr="00564A49">
        <w:rPr>
          <w:lang w:val="en-CA"/>
        </w:rPr>
        <w:t xml:space="preserve"> location</w:t>
      </w:r>
      <w:r w:rsidR="001C6B10" w:rsidRPr="00564A49">
        <w:rPr>
          <w:lang w:val="en-CA"/>
        </w:rPr>
        <w:t xml:space="preserve"> derivation used in re-sampling</w:t>
      </w:r>
      <w:r w:rsidR="00B444A4" w:rsidRPr="00564A49">
        <w:rPr>
          <w:lang w:val="en-CA"/>
        </w:rPr>
        <w:t xml:space="preserve"> process</w:t>
      </w:r>
    </w:p>
    <w:p w:rsidR="001C6B10" w:rsidRPr="00564A49" w:rsidRDefault="0077729B" w:rsidP="008557C3">
      <w:pPr>
        <w:pStyle w:val="3EdNotes"/>
        <w:numPr>
          <w:ilvl w:val="1"/>
          <w:numId w:val="8"/>
        </w:numPr>
        <w:rPr>
          <w:lang w:val="en-CA"/>
        </w:rPr>
      </w:pPr>
      <w:r w:rsidRPr="00564A49">
        <w:rPr>
          <w:lang w:val="en-CA"/>
        </w:rPr>
        <w:t>(</w:t>
      </w:r>
      <w:r w:rsidR="001C6B10" w:rsidRPr="00564A49">
        <w:rPr>
          <w:lang w:val="en-CA"/>
        </w:rPr>
        <w:t>JCTVC-M0133</w:t>
      </w:r>
      <w:r w:rsidRPr="00564A49">
        <w:rPr>
          <w:lang w:val="en-CA"/>
        </w:rPr>
        <w:t>)</w:t>
      </w:r>
      <w:r w:rsidR="001C6B10" w:rsidRPr="00564A49">
        <w:rPr>
          <w:lang w:val="en-CA"/>
        </w:rPr>
        <w:t>: the division-free reference layer sample location derivation</w:t>
      </w:r>
    </w:p>
    <w:p w:rsidR="00F7278B" w:rsidRPr="00564A49" w:rsidRDefault="0077729B" w:rsidP="008557C3">
      <w:pPr>
        <w:pStyle w:val="3EdNotes"/>
        <w:numPr>
          <w:ilvl w:val="1"/>
          <w:numId w:val="8"/>
        </w:numPr>
        <w:rPr>
          <w:lang w:val="en-CA"/>
        </w:rPr>
      </w:pPr>
      <w:r w:rsidRPr="00564A49">
        <w:rPr>
          <w:lang w:val="en-CA"/>
        </w:rPr>
        <w:t>(</w:t>
      </w:r>
      <w:r w:rsidR="001C6B10" w:rsidRPr="00564A49">
        <w:rPr>
          <w:lang w:val="en-CA"/>
        </w:rPr>
        <w:t>JCTVC-M0133</w:t>
      </w:r>
      <w:r w:rsidRPr="00564A49">
        <w:rPr>
          <w:lang w:val="en-CA"/>
        </w:rPr>
        <w:t>)</w:t>
      </w:r>
      <w:r w:rsidR="001C6B10" w:rsidRPr="00564A49">
        <w:rPr>
          <w:lang w:val="en-CA"/>
        </w:rPr>
        <w:t>: division-free MV scaling</w:t>
      </w:r>
      <w:r w:rsidR="00F7278B" w:rsidRPr="00564A49">
        <w:rPr>
          <w:lang w:val="en-CA"/>
        </w:rPr>
        <w:t xml:space="preserve"> </w:t>
      </w:r>
    </w:p>
    <w:p w:rsidR="00F7278B" w:rsidRPr="00564A49" w:rsidRDefault="00F7278B" w:rsidP="008557C3">
      <w:pPr>
        <w:pStyle w:val="3EdNotes"/>
        <w:numPr>
          <w:ilvl w:val="1"/>
          <w:numId w:val="8"/>
        </w:numPr>
        <w:rPr>
          <w:lang w:val="en-CA"/>
        </w:rPr>
      </w:pPr>
      <w:r w:rsidRPr="00564A49">
        <w:rPr>
          <w:lang w:val="en-CA"/>
        </w:rPr>
        <w:t>Supporting YUV 422 and 444 format decoding</w:t>
      </w:r>
    </w:p>
    <w:p w:rsidR="00817A37" w:rsidRPr="00564A49" w:rsidRDefault="00F7278B" w:rsidP="008557C3">
      <w:pPr>
        <w:pStyle w:val="3EdNotes"/>
        <w:numPr>
          <w:ilvl w:val="1"/>
          <w:numId w:val="8"/>
        </w:numPr>
        <w:rPr>
          <w:lang w:val="en-CA"/>
        </w:rPr>
      </w:pPr>
      <w:r w:rsidRPr="00564A49">
        <w:rPr>
          <w:noProof/>
          <w:lang w:eastAsia="ko-KR"/>
        </w:rPr>
        <w:t>Bug fix in motion mapping, adding variable arrary predFlag</w:t>
      </w:r>
      <w:r w:rsidRPr="00564A49">
        <w:rPr>
          <w:lang w:val="en-CA"/>
        </w:rPr>
        <w:t xml:space="preserve"> </w:t>
      </w:r>
    </w:p>
    <w:p w:rsidR="007C335F" w:rsidRPr="00564A49" w:rsidRDefault="004B774C" w:rsidP="007C335F">
      <w:pPr>
        <w:pStyle w:val="3EdNotes"/>
        <w:rPr>
          <w:lang w:val="en-CA"/>
        </w:rPr>
      </w:pPr>
      <w:r w:rsidRPr="00564A49">
        <w:rPr>
          <w:lang w:val="en-CA"/>
        </w:rPr>
        <w:t>(Common HLS</w:t>
      </w:r>
      <w:r w:rsidR="00F7278B" w:rsidRPr="00564A49">
        <w:rPr>
          <w:lang w:val="en-CA"/>
        </w:rPr>
        <w:t>01</w:t>
      </w:r>
      <w:r w:rsidRPr="00564A49">
        <w:rPr>
          <w:lang w:val="en-CA"/>
        </w:rPr>
        <w:t>)Common</w:t>
      </w:r>
      <w:r w:rsidR="007C335F" w:rsidRPr="00564A49">
        <w:rPr>
          <w:lang w:val="en-CA"/>
        </w:rPr>
        <w:t xml:space="preserve"> high level syntax </w:t>
      </w:r>
      <w:r w:rsidRPr="00564A49">
        <w:rPr>
          <w:lang w:val="en-CA"/>
        </w:rPr>
        <w:t>ported from MV-HEVC text JCT3V-D1004_</w:t>
      </w:r>
      <w:r w:rsidR="000617C6" w:rsidRPr="00564A49">
        <w:rPr>
          <w:lang w:val="en-CA"/>
        </w:rPr>
        <w:t>v1</w:t>
      </w:r>
      <w:r w:rsidRPr="00564A49">
        <w:rPr>
          <w:lang w:val="en-CA"/>
        </w:rPr>
        <w:t>,</w:t>
      </w:r>
    </w:p>
    <w:p w:rsidR="00EF77F9" w:rsidRPr="00564A49" w:rsidRDefault="004B774C" w:rsidP="008557C3">
      <w:pPr>
        <w:pStyle w:val="3EdNotes"/>
        <w:numPr>
          <w:ilvl w:val="1"/>
          <w:numId w:val="8"/>
        </w:numPr>
        <w:rPr>
          <w:lang w:val="en-CA"/>
        </w:rPr>
      </w:pPr>
      <w:r w:rsidRPr="00564A49">
        <w:rPr>
          <w:lang w:val="en-CA"/>
        </w:rPr>
        <w:t>A group of high level syntax proposals are ported with this track, please see JCT3V-D1004_</w:t>
      </w:r>
      <w:r w:rsidR="000617C6" w:rsidRPr="00564A49">
        <w:rPr>
          <w:lang w:val="en-CA"/>
        </w:rPr>
        <w:t xml:space="preserve">v1 </w:t>
      </w:r>
      <w:r w:rsidRPr="00564A49">
        <w:rPr>
          <w:lang w:val="en-CA"/>
        </w:rPr>
        <w:t xml:space="preserve">for the </w:t>
      </w:r>
      <w:r w:rsidR="00730352" w:rsidRPr="00564A49">
        <w:rPr>
          <w:lang w:val="en-CA"/>
        </w:rPr>
        <w:t xml:space="preserve">integration </w:t>
      </w:r>
      <w:r w:rsidRPr="00564A49">
        <w:rPr>
          <w:lang w:val="en-CA"/>
        </w:rPr>
        <w:t>detail for of each proposal</w:t>
      </w:r>
    </w:p>
    <w:p w:rsidR="003475AB" w:rsidRPr="00564A49" w:rsidRDefault="003475AB" w:rsidP="003475AB">
      <w:pPr>
        <w:jc w:val="center"/>
        <w:rPr>
          <w:b/>
        </w:rPr>
      </w:pPr>
      <w:r w:rsidRPr="00564A49">
        <w:rPr>
          <w:lang w:val="en-CA"/>
        </w:rPr>
        <w:br w:type="page"/>
      </w:r>
      <w:bookmarkStart w:id="14" w:name="_Toc348633111"/>
      <w:r w:rsidRPr="00564A49">
        <w:rPr>
          <w:b/>
        </w:rPr>
        <w:lastRenderedPageBreak/>
        <w:t>CONTENTS</w:t>
      </w:r>
      <w:bookmarkEnd w:id="14"/>
    </w:p>
    <w:p w:rsidR="004D7C9F" w:rsidRPr="00564A49" w:rsidRDefault="004D7C9F" w:rsidP="004D7C9F">
      <w:pPr>
        <w:pStyle w:val="toc0"/>
        <w:tabs>
          <w:tab w:val="clear" w:pos="9639"/>
          <w:tab w:val="right" w:pos="9718"/>
        </w:tabs>
        <w:rPr>
          <w:b w:val="0"/>
          <w:i/>
          <w:sz w:val="20"/>
        </w:rPr>
      </w:pPr>
      <w:bookmarkStart w:id="15" w:name="_Ref20133025"/>
      <w:bookmarkStart w:id="16" w:name="_Toc20134208"/>
      <w:bookmarkStart w:id="17" w:name="_Toc77680319"/>
      <w:r w:rsidRPr="00564A49">
        <w:rPr>
          <w:b w:val="0"/>
        </w:rPr>
        <w:tab/>
      </w:r>
      <w:r w:rsidRPr="00564A49">
        <w:rPr>
          <w:b w:val="0"/>
          <w:i/>
          <w:sz w:val="20"/>
        </w:rPr>
        <w:t>Page</w:t>
      </w:r>
    </w:p>
    <w:p w:rsidR="008562AC" w:rsidRPr="00564A49" w:rsidRDefault="0045146C">
      <w:pPr>
        <w:pStyle w:val="TOC1"/>
        <w:rPr>
          <w:rFonts w:asciiTheme="minorHAnsi" w:eastAsiaTheme="minorEastAsia" w:hAnsiTheme="minorHAnsi" w:cstheme="minorBidi"/>
          <w:bCs w:val="0"/>
          <w:sz w:val="22"/>
          <w:szCs w:val="22"/>
          <w:lang w:val="en-US" w:eastAsia="zh-CN"/>
        </w:rPr>
      </w:pPr>
      <w:r w:rsidRPr="00564A49">
        <w:fldChar w:fldCharType="begin" w:fldLock="1"/>
      </w:r>
      <w:r w:rsidR="003475AB" w:rsidRPr="00564A49">
        <w:instrText xml:space="preserve"> TOC \o "1-4" \h \z \u </w:instrText>
      </w:r>
      <w:r w:rsidRPr="00564A49">
        <w:fldChar w:fldCharType="separate"/>
      </w:r>
      <w:hyperlink w:anchor="_Toc378026123" w:history="1">
        <w:r w:rsidR="008562AC" w:rsidRPr="00564A49">
          <w:rPr>
            <w:rStyle w:val="Hyperlink"/>
          </w:rPr>
          <w:t>Abstract</w:t>
        </w:r>
        <w:r w:rsidR="008562AC" w:rsidRPr="00564A49">
          <w:rPr>
            <w:webHidden/>
          </w:rPr>
          <w:tab/>
        </w:r>
        <w:r w:rsidR="008562AC" w:rsidRPr="00564A49">
          <w:rPr>
            <w:webHidden/>
          </w:rPr>
          <w:fldChar w:fldCharType="begin" w:fldLock="1"/>
        </w:r>
        <w:r w:rsidR="008562AC" w:rsidRPr="00564A49">
          <w:rPr>
            <w:webHidden/>
          </w:rPr>
          <w:instrText xml:space="preserve"> PAGEREF _Toc378026123 \h </w:instrText>
        </w:r>
        <w:r w:rsidR="008562AC" w:rsidRPr="00564A49">
          <w:rPr>
            <w:webHidden/>
          </w:rPr>
        </w:r>
        <w:r w:rsidR="008562AC" w:rsidRPr="00564A49">
          <w:rPr>
            <w:webHidden/>
          </w:rPr>
          <w:fldChar w:fldCharType="separate"/>
        </w:r>
        <w:r w:rsidR="008562AC" w:rsidRPr="00564A49">
          <w:rPr>
            <w:webHidden/>
          </w:rPr>
          <w:t>i</w:t>
        </w:r>
        <w:r w:rsidR="008562AC" w:rsidRPr="00564A49">
          <w:rPr>
            <w:webHidden/>
          </w:rPr>
          <w:fldChar w:fldCharType="end"/>
        </w:r>
      </w:hyperlink>
    </w:p>
    <w:p w:rsidR="008562AC" w:rsidRPr="00564A49" w:rsidRDefault="009F2194">
      <w:pPr>
        <w:pStyle w:val="TOC1"/>
        <w:rPr>
          <w:rFonts w:asciiTheme="minorHAnsi" w:eastAsiaTheme="minorEastAsia" w:hAnsiTheme="minorHAnsi" w:cstheme="minorBidi"/>
          <w:bCs w:val="0"/>
          <w:sz w:val="22"/>
          <w:szCs w:val="22"/>
          <w:lang w:val="en-US" w:eastAsia="zh-CN"/>
        </w:rPr>
      </w:pPr>
      <w:hyperlink w:anchor="_Toc378026124" w:history="1">
        <w:r w:rsidR="008562AC" w:rsidRPr="00564A49">
          <w:rPr>
            <w:rStyle w:val="Hyperlink"/>
            <w:lang w:val="en-US"/>
          </w:rPr>
          <w:t>8</w:t>
        </w:r>
        <w:r w:rsidR="008562AC" w:rsidRPr="00564A49">
          <w:rPr>
            <w:rFonts w:asciiTheme="minorHAnsi" w:eastAsiaTheme="minorEastAsia" w:hAnsiTheme="minorHAnsi" w:cstheme="minorBidi"/>
            <w:bCs w:val="0"/>
            <w:sz w:val="22"/>
            <w:szCs w:val="22"/>
            <w:lang w:val="en-US" w:eastAsia="zh-CN"/>
          </w:rPr>
          <w:tab/>
        </w:r>
        <w:r w:rsidR="008562AC" w:rsidRPr="00564A49">
          <w:rPr>
            <w:rStyle w:val="Hyperlink"/>
            <w:lang w:val="en-US"/>
          </w:rPr>
          <w:t>Decoding process</w:t>
        </w:r>
        <w:r w:rsidR="008562AC" w:rsidRPr="00564A49">
          <w:rPr>
            <w:webHidden/>
          </w:rPr>
          <w:tab/>
        </w:r>
        <w:r w:rsidR="008562AC" w:rsidRPr="00564A49">
          <w:rPr>
            <w:webHidden/>
          </w:rPr>
          <w:fldChar w:fldCharType="begin" w:fldLock="1"/>
        </w:r>
        <w:r w:rsidR="008562AC" w:rsidRPr="00564A49">
          <w:rPr>
            <w:webHidden/>
          </w:rPr>
          <w:instrText xml:space="preserve"> PAGEREF _Toc378026124 \h </w:instrText>
        </w:r>
        <w:r w:rsidR="008562AC" w:rsidRPr="00564A49">
          <w:rPr>
            <w:webHidden/>
          </w:rPr>
        </w:r>
        <w:r w:rsidR="008562AC" w:rsidRPr="00564A49">
          <w:rPr>
            <w:webHidden/>
          </w:rPr>
          <w:fldChar w:fldCharType="separate"/>
        </w:r>
        <w:r w:rsidR="008562AC" w:rsidRPr="00564A49">
          <w:rPr>
            <w:webHidden/>
          </w:rPr>
          <w:t>3</w:t>
        </w:r>
        <w:r w:rsidR="008562AC" w:rsidRPr="00564A49">
          <w:rPr>
            <w:webHidden/>
          </w:rPr>
          <w:fldChar w:fldCharType="end"/>
        </w:r>
      </w:hyperlink>
    </w:p>
    <w:p w:rsidR="008562AC" w:rsidRPr="00564A49" w:rsidRDefault="009F2194">
      <w:pPr>
        <w:pStyle w:val="TOC2"/>
        <w:rPr>
          <w:rFonts w:asciiTheme="minorHAnsi" w:eastAsiaTheme="minorEastAsia" w:hAnsiTheme="minorHAnsi" w:cstheme="minorBidi"/>
          <w:sz w:val="22"/>
          <w:szCs w:val="22"/>
          <w:lang w:val="en-US" w:eastAsia="zh-CN"/>
        </w:rPr>
      </w:pPr>
      <w:hyperlink w:anchor="_Toc378026125" w:history="1">
        <w:r w:rsidR="008562AC" w:rsidRPr="00564A49">
          <w:rPr>
            <w:rStyle w:val="Hyperlink"/>
            <w:lang w:val="en-US"/>
          </w:rPr>
          <w:t>8.1</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General decoding process</w:t>
        </w:r>
        <w:r w:rsidR="008562AC" w:rsidRPr="00564A49">
          <w:rPr>
            <w:webHidden/>
          </w:rPr>
          <w:tab/>
        </w:r>
        <w:r w:rsidR="008562AC" w:rsidRPr="00564A49">
          <w:rPr>
            <w:webHidden/>
          </w:rPr>
          <w:fldChar w:fldCharType="begin" w:fldLock="1"/>
        </w:r>
        <w:r w:rsidR="008562AC" w:rsidRPr="00564A49">
          <w:rPr>
            <w:webHidden/>
          </w:rPr>
          <w:instrText xml:space="preserve"> PAGEREF _Toc378026125 \h </w:instrText>
        </w:r>
        <w:r w:rsidR="008562AC" w:rsidRPr="00564A49">
          <w:rPr>
            <w:webHidden/>
          </w:rPr>
        </w:r>
        <w:r w:rsidR="008562AC" w:rsidRPr="00564A49">
          <w:rPr>
            <w:webHidden/>
          </w:rPr>
          <w:fldChar w:fldCharType="separate"/>
        </w:r>
        <w:r w:rsidR="008562AC" w:rsidRPr="00564A49">
          <w:rPr>
            <w:webHidden/>
          </w:rPr>
          <w:t>3</w:t>
        </w:r>
        <w:r w:rsidR="008562AC" w:rsidRPr="00564A49">
          <w:rPr>
            <w:webHidden/>
          </w:rPr>
          <w:fldChar w:fldCharType="end"/>
        </w:r>
      </w:hyperlink>
    </w:p>
    <w:p w:rsidR="008562AC" w:rsidRPr="00564A49" w:rsidRDefault="009F2194">
      <w:pPr>
        <w:pStyle w:val="TOC3"/>
        <w:rPr>
          <w:rFonts w:asciiTheme="minorHAnsi" w:eastAsiaTheme="minorEastAsia" w:hAnsiTheme="minorHAnsi" w:cstheme="minorBidi"/>
          <w:noProof/>
          <w:sz w:val="22"/>
          <w:szCs w:val="22"/>
          <w:lang w:val="en-US" w:eastAsia="zh-CN"/>
        </w:rPr>
      </w:pPr>
      <w:hyperlink w:anchor="_Toc378026126" w:history="1">
        <w:r w:rsidR="008562AC" w:rsidRPr="00564A49">
          <w:rPr>
            <w:rStyle w:val="Hyperlink"/>
            <w:noProof/>
            <w:lang w:val="en-US"/>
          </w:rPr>
          <w:t>8.1.1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a coded picture with nuh_layer_id equal to 0</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_Toc378026126 \h </w:instrText>
        </w:r>
        <w:r w:rsidR="008562AC" w:rsidRPr="00564A49">
          <w:rPr>
            <w:noProof/>
            <w:webHidden/>
          </w:rPr>
        </w:r>
        <w:r w:rsidR="008562AC" w:rsidRPr="00564A49">
          <w:rPr>
            <w:noProof/>
            <w:webHidden/>
          </w:rPr>
          <w:fldChar w:fldCharType="separate"/>
        </w:r>
        <w:r w:rsidR="008562AC" w:rsidRPr="00564A49">
          <w:rPr>
            <w:noProof/>
            <w:webHidden/>
          </w:rPr>
          <w:t>4</w:t>
        </w:r>
        <w:r w:rsidR="008562AC" w:rsidRPr="00564A49">
          <w:rPr>
            <w:noProof/>
            <w:webHidden/>
          </w:rPr>
          <w:fldChar w:fldCharType="end"/>
        </w:r>
      </w:hyperlink>
    </w:p>
    <w:p w:rsidR="008562AC" w:rsidRPr="00564A49" w:rsidRDefault="009F2194">
      <w:pPr>
        <w:pStyle w:val="TOC2"/>
        <w:rPr>
          <w:rFonts w:asciiTheme="minorHAnsi" w:eastAsiaTheme="minorEastAsia" w:hAnsiTheme="minorHAnsi" w:cstheme="minorBidi"/>
          <w:sz w:val="22"/>
          <w:szCs w:val="22"/>
          <w:lang w:val="en-US" w:eastAsia="zh-CN"/>
        </w:rPr>
      </w:pPr>
      <w:hyperlink w:anchor="_Toc378026127" w:history="1">
        <w:r w:rsidR="008562AC" w:rsidRPr="00564A49">
          <w:rPr>
            <w:rStyle w:val="Hyperlink"/>
            <w:lang w:val="en-US"/>
          </w:rPr>
          <w:t>8.2</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NAL unit decoding process</w:t>
        </w:r>
        <w:r w:rsidR="008562AC" w:rsidRPr="00564A49">
          <w:rPr>
            <w:webHidden/>
          </w:rPr>
          <w:tab/>
        </w:r>
        <w:r w:rsidR="008562AC" w:rsidRPr="00564A49">
          <w:rPr>
            <w:webHidden/>
          </w:rPr>
          <w:fldChar w:fldCharType="begin" w:fldLock="1"/>
        </w:r>
        <w:r w:rsidR="008562AC" w:rsidRPr="00564A49">
          <w:rPr>
            <w:webHidden/>
          </w:rPr>
          <w:instrText xml:space="preserve"> PAGEREF _Toc378026127 \h </w:instrText>
        </w:r>
        <w:r w:rsidR="008562AC" w:rsidRPr="00564A49">
          <w:rPr>
            <w:webHidden/>
          </w:rPr>
        </w:r>
        <w:r w:rsidR="008562AC" w:rsidRPr="00564A49">
          <w:rPr>
            <w:webHidden/>
          </w:rPr>
          <w:fldChar w:fldCharType="separate"/>
        </w:r>
        <w:r w:rsidR="008562AC" w:rsidRPr="00564A49">
          <w:rPr>
            <w:webHidden/>
          </w:rPr>
          <w:t>5</w:t>
        </w:r>
        <w:r w:rsidR="008562AC" w:rsidRPr="00564A49">
          <w:rPr>
            <w:webHidden/>
          </w:rPr>
          <w:fldChar w:fldCharType="end"/>
        </w:r>
      </w:hyperlink>
    </w:p>
    <w:p w:rsidR="008562AC" w:rsidRPr="00564A49" w:rsidRDefault="009F2194">
      <w:pPr>
        <w:pStyle w:val="TOC2"/>
        <w:rPr>
          <w:rFonts w:asciiTheme="minorHAnsi" w:eastAsiaTheme="minorEastAsia" w:hAnsiTheme="minorHAnsi" w:cstheme="minorBidi"/>
          <w:sz w:val="22"/>
          <w:szCs w:val="22"/>
          <w:lang w:val="en-US" w:eastAsia="zh-CN"/>
        </w:rPr>
      </w:pPr>
      <w:hyperlink w:anchor="_Toc378026128" w:history="1">
        <w:r w:rsidR="008562AC" w:rsidRPr="00564A49">
          <w:rPr>
            <w:rStyle w:val="Hyperlink"/>
            <w:lang w:val="en-US"/>
          </w:rPr>
          <w:t>8.3</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Slice decoding process</w:t>
        </w:r>
        <w:r w:rsidR="008562AC" w:rsidRPr="00564A49">
          <w:rPr>
            <w:webHidden/>
          </w:rPr>
          <w:tab/>
        </w:r>
        <w:r w:rsidR="008562AC" w:rsidRPr="00564A49">
          <w:rPr>
            <w:webHidden/>
          </w:rPr>
          <w:fldChar w:fldCharType="begin" w:fldLock="1"/>
        </w:r>
        <w:r w:rsidR="008562AC" w:rsidRPr="00564A49">
          <w:rPr>
            <w:webHidden/>
          </w:rPr>
          <w:instrText xml:space="preserve"> PAGEREF _Toc378026128 \h </w:instrText>
        </w:r>
        <w:r w:rsidR="008562AC" w:rsidRPr="00564A49">
          <w:rPr>
            <w:webHidden/>
          </w:rPr>
        </w:r>
        <w:r w:rsidR="008562AC" w:rsidRPr="00564A49">
          <w:rPr>
            <w:webHidden/>
          </w:rPr>
          <w:fldChar w:fldCharType="separate"/>
        </w:r>
        <w:r w:rsidR="008562AC" w:rsidRPr="00564A49">
          <w:rPr>
            <w:webHidden/>
          </w:rPr>
          <w:t>5</w:t>
        </w:r>
        <w:r w:rsidR="008562AC" w:rsidRPr="00564A49">
          <w:rPr>
            <w:webHidden/>
          </w:rPr>
          <w:fldChar w:fldCharType="end"/>
        </w:r>
      </w:hyperlink>
    </w:p>
    <w:p w:rsidR="008562AC" w:rsidRPr="00564A49" w:rsidRDefault="009F2194">
      <w:pPr>
        <w:pStyle w:val="TOC3"/>
        <w:rPr>
          <w:rFonts w:asciiTheme="minorHAnsi" w:eastAsiaTheme="minorEastAsia" w:hAnsiTheme="minorHAnsi" w:cstheme="minorBidi"/>
          <w:noProof/>
          <w:sz w:val="22"/>
          <w:szCs w:val="22"/>
          <w:lang w:val="en-US" w:eastAsia="zh-CN"/>
        </w:rPr>
      </w:pPr>
      <w:hyperlink w:anchor="_Toc378026129" w:history="1">
        <w:r w:rsidR="008562AC" w:rsidRPr="00564A49">
          <w:rPr>
            <w:rStyle w:val="Hyperlink"/>
            <w:noProof/>
          </w:rPr>
          <w:t>8.3.1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Decoding process for picture order count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_Toc378026129 \h </w:instrText>
        </w:r>
        <w:r w:rsidR="008562AC" w:rsidRPr="00564A49">
          <w:rPr>
            <w:noProof/>
            <w:webHidden/>
          </w:rPr>
        </w:r>
        <w:r w:rsidR="008562AC" w:rsidRPr="00564A49">
          <w:rPr>
            <w:noProof/>
            <w:webHidden/>
          </w:rPr>
          <w:fldChar w:fldCharType="separate"/>
        </w:r>
        <w:r w:rsidR="008562AC" w:rsidRPr="00564A49">
          <w:rPr>
            <w:noProof/>
            <w:webHidden/>
          </w:rPr>
          <w:t>5</w:t>
        </w:r>
        <w:r w:rsidR="008562AC" w:rsidRPr="00564A49">
          <w:rPr>
            <w:noProof/>
            <w:webHidden/>
          </w:rPr>
          <w:fldChar w:fldCharType="end"/>
        </w:r>
      </w:hyperlink>
    </w:p>
    <w:p w:rsidR="008562AC" w:rsidRPr="00564A49" w:rsidRDefault="009F2194">
      <w:pPr>
        <w:pStyle w:val="TOC3"/>
        <w:rPr>
          <w:rFonts w:asciiTheme="minorHAnsi" w:eastAsiaTheme="minorEastAsia" w:hAnsiTheme="minorHAnsi" w:cstheme="minorBidi"/>
          <w:noProof/>
          <w:sz w:val="22"/>
          <w:szCs w:val="22"/>
          <w:lang w:val="en-US" w:eastAsia="zh-CN"/>
        </w:rPr>
      </w:pPr>
      <w:hyperlink w:anchor="_Toc378026130" w:history="1">
        <w:r w:rsidR="008562AC" w:rsidRPr="00564A49">
          <w:rPr>
            <w:rStyle w:val="Hyperlink"/>
            <w:noProof/>
          </w:rPr>
          <w:t>8.3.2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Decoding process for reference picture set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_Toc378026130 \h </w:instrText>
        </w:r>
        <w:r w:rsidR="008562AC" w:rsidRPr="00564A49">
          <w:rPr>
            <w:noProof/>
            <w:webHidden/>
          </w:rPr>
        </w:r>
        <w:r w:rsidR="008562AC" w:rsidRPr="00564A49">
          <w:rPr>
            <w:noProof/>
            <w:webHidden/>
          </w:rPr>
          <w:fldChar w:fldCharType="separate"/>
        </w:r>
        <w:r w:rsidR="008562AC" w:rsidRPr="00564A49">
          <w:rPr>
            <w:noProof/>
            <w:webHidden/>
          </w:rPr>
          <w:t>6</w:t>
        </w:r>
        <w:r w:rsidR="008562AC" w:rsidRPr="00564A49">
          <w:rPr>
            <w:noProof/>
            <w:webHidden/>
          </w:rPr>
          <w:fldChar w:fldCharType="end"/>
        </w:r>
      </w:hyperlink>
    </w:p>
    <w:p w:rsidR="008562AC" w:rsidRPr="00564A49" w:rsidRDefault="009F2194">
      <w:pPr>
        <w:pStyle w:val="TOC3"/>
        <w:rPr>
          <w:rFonts w:asciiTheme="minorHAnsi" w:eastAsiaTheme="minorEastAsia" w:hAnsiTheme="minorHAnsi" w:cstheme="minorBidi"/>
          <w:noProof/>
          <w:sz w:val="22"/>
          <w:szCs w:val="22"/>
          <w:lang w:val="en-US" w:eastAsia="zh-CN"/>
        </w:rPr>
      </w:pPr>
      <w:hyperlink w:anchor="_Toc378026131" w:history="1">
        <w:r w:rsidR="008562AC" w:rsidRPr="00564A49">
          <w:rPr>
            <w:rStyle w:val="Hyperlink"/>
            <w:noProof/>
            <w:lang w:val="en-US"/>
          </w:rPr>
          <w:t>8.3.3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generating unavailable reference pictures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_Toc378026131 \h </w:instrText>
        </w:r>
        <w:r w:rsidR="008562AC" w:rsidRPr="00564A49">
          <w:rPr>
            <w:noProof/>
            <w:webHidden/>
          </w:rPr>
        </w:r>
        <w:r w:rsidR="008562AC" w:rsidRPr="00564A49">
          <w:rPr>
            <w:noProof/>
            <w:webHidden/>
          </w:rPr>
          <w:fldChar w:fldCharType="separate"/>
        </w:r>
        <w:r w:rsidR="008562AC" w:rsidRPr="00564A49">
          <w:rPr>
            <w:noProof/>
            <w:webHidden/>
          </w:rPr>
          <w:t>10</w:t>
        </w:r>
        <w:r w:rsidR="008562AC" w:rsidRPr="00564A49">
          <w:rPr>
            <w:noProof/>
            <w:webHidden/>
          </w:rPr>
          <w:fldChar w:fldCharType="end"/>
        </w:r>
      </w:hyperlink>
    </w:p>
    <w:p w:rsidR="008562AC" w:rsidRPr="00564A49" w:rsidRDefault="009F2194">
      <w:pPr>
        <w:pStyle w:val="TOC4"/>
        <w:rPr>
          <w:rFonts w:asciiTheme="minorHAnsi" w:eastAsiaTheme="minorEastAsia" w:hAnsiTheme="minorHAnsi" w:cstheme="minorBidi"/>
          <w:noProof/>
          <w:sz w:val="22"/>
          <w:szCs w:val="22"/>
          <w:lang w:val="en-US" w:eastAsia="zh-CN"/>
        </w:rPr>
      </w:pPr>
      <w:hyperlink w:anchor="_Toc378026132" w:history="1">
        <w:r w:rsidR="008562AC" w:rsidRPr="00564A49">
          <w:rPr>
            <w:rStyle w:val="Hyperlink"/>
            <w:noProof/>
            <w:lang w:val="en-US"/>
          </w:rPr>
          <w:t>8.3.3.1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General decoding process for generating unavailable reference pictures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_Toc378026132 \h </w:instrText>
        </w:r>
        <w:r w:rsidR="008562AC" w:rsidRPr="00564A49">
          <w:rPr>
            <w:noProof/>
            <w:webHidden/>
          </w:rPr>
        </w:r>
        <w:r w:rsidR="008562AC" w:rsidRPr="00564A49">
          <w:rPr>
            <w:noProof/>
            <w:webHidden/>
          </w:rPr>
          <w:fldChar w:fldCharType="separate"/>
        </w:r>
        <w:r w:rsidR="008562AC" w:rsidRPr="00564A49">
          <w:rPr>
            <w:noProof/>
            <w:webHidden/>
          </w:rPr>
          <w:t>10</w:t>
        </w:r>
        <w:r w:rsidR="008562AC" w:rsidRPr="00564A49">
          <w:rPr>
            <w:noProof/>
            <w:webHidden/>
          </w:rPr>
          <w:fldChar w:fldCharType="end"/>
        </w:r>
      </w:hyperlink>
    </w:p>
    <w:p w:rsidR="008562AC" w:rsidRPr="00564A49" w:rsidRDefault="009F2194">
      <w:pPr>
        <w:pStyle w:val="TOC1"/>
        <w:rPr>
          <w:rFonts w:asciiTheme="minorHAnsi" w:eastAsiaTheme="minorEastAsia" w:hAnsiTheme="minorHAnsi" w:cstheme="minorBidi"/>
          <w:bCs w:val="0"/>
          <w:sz w:val="22"/>
          <w:szCs w:val="22"/>
          <w:lang w:val="en-US" w:eastAsia="zh-CN"/>
        </w:rPr>
      </w:pPr>
      <w:hyperlink w:anchor="_Toc378026133" w:history="1">
        <w:r w:rsidR="008562AC" w:rsidRPr="00564A49">
          <w:rPr>
            <w:rStyle w:val="Hyperlink"/>
            <w:lang w:val="en-US"/>
          </w:rPr>
          <w:t xml:space="preserve"> Annex C  Hypothetical reference decoder</w:t>
        </w:r>
        <w:r w:rsidR="008562AC" w:rsidRPr="00564A49">
          <w:rPr>
            <w:webHidden/>
          </w:rPr>
          <w:tab/>
        </w:r>
        <w:r w:rsidR="008562AC" w:rsidRPr="00564A49">
          <w:rPr>
            <w:webHidden/>
          </w:rPr>
          <w:fldChar w:fldCharType="begin" w:fldLock="1"/>
        </w:r>
        <w:r w:rsidR="008562AC" w:rsidRPr="00564A49">
          <w:rPr>
            <w:webHidden/>
          </w:rPr>
          <w:instrText xml:space="preserve"> PAGEREF _Toc378026133 \h </w:instrText>
        </w:r>
        <w:r w:rsidR="008562AC" w:rsidRPr="00564A49">
          <w:rPr>
            <w:webHidden/>
          </w:rPr>
        </w:r>
        <w:r w:rsidR="008562AC" w:rsidRPr="00564A49">
          <w:rPr>
            <w:webHidden/>
          </w:rPr>
          <w:fldChar w:fldCharType="separate"/>
        </w:r>
        <w:r w:rsidR="008562AC" w:rsidRPr="00564A49">
          <w:rPr>
            <w:webHidden/>
          </w:rPr>
          <w:t>12</w:t>
        </w:r>
        <w:r w:rsidR="008562AC" w:rsidRPr="00564A49">
          <w:rPr>
            <w:webHidden/>
          </w:rPr>
          <w:fldChar w:fldCharType="end"/>
        </w:r>
      </w:hyperlink>
    </w:p>
    <w:p w:rsidR="008562AC" w:rsidRPr="00564A49" w:rsidRDefault="009F2194">
      <w:pPr>
        <w:pStyle w:val="TOC2"/>
        <w:rPr>
          <w:rFonts w:asciiTheme="minorHAnsi" w:eastAsiaTheme="minorEastAsia" w:hAnsiTheme="minorHAnsi" w:cstheme="minorBidi"/>
          <w:sz w:val="22"/>
          <w:szCs w:val="22"/>
          <w:lang w:val="en-US" w:eastAsia="zh-CN"/>
        </w:rPr>
      </w:pPr>
      <w:hyperlink w:anchor="_Toc378026134" w:history="1">
        <w:r w:rsidR="008562AC" w:rsidRPr="00564A49">
          <w:rPr>
            <w:rStyle w:val="Hyperlink"/>
            <w:bCs/>
          </w:rPr>
          <w:t>C.1</w:t>
        </w:r>
        <w:r w:rsidR="008562AC" w:rsidRPr="00564A49">
          <w:rPr>
            <w:rFonts w:asciiTheme="minorHAnsi" w:eastAsiaTheme="minorEastAsia" w:hAnsiTheme="minorHAnsi" w:cstheme="minorBidi"/>
            <w:sz w:val="22"/>
            <w:szCs w:val="22"/>
            <w:lang w:val="en-US" w:eastAsia="zh-CN"/>
          </w:rPr>
          <w:tab/>
        </w:r>
        <w:r w:rsidR="008562AC" w:rsidRPr="00564A49">
          <w:rPr>
            <w:rStyle w:val="Hyperlink"/>
            <w:bCs/>
          </w:rPr>
          <w:t>General</w:t>
        </w:r>
        <w:r w:rsidR="008562AC" w:rsidRPr="00564A49">
          <w:rPr>
            <w:webHidden/>
          </w:rPr>
          <w:tab/>
        </w:r>
        <w:r w:rsidR="008562AC" w:rsidRPr="00564A49">
          <w:rPr>
            <w:webHidden/>
          </w:rPr>
          <w:fldChar w:fldCharType="begin" w:fldLock="1"/>
        </w:r>
        <w:r w:rsidR="008562AC" w:rsidRPr="00564A49">
          <w:rPr>
            <w:webHidden/>
          </w:rPr>
          <w:instrText xml:space="preserve"> PAGEREF _Toc378026134 \h </w:instrText>
        </w:r>
        <w:r w:rsidR="008562AC" w:rsidRPr="00564A49">
          <w:rPr>
            <w:webHidden/>
          </w:rPr>
        </w:r>
        <w:r w:rsidR="008562AC" w:rsidRPr="00564A49">
          <w:rPr>
            <w:webHidden/>
          </w:rPr>
          <w:fldChar w:fldCharType="separate"/>
        </w:r>
        <w:r w:rsidR="008562AC" w:rsidRPr="00564A49">
          <w:rPr>
            <w:webHidden/>
          </w:rPr>
          <w:t>12</w:t>
        </w:r>
        <w:r w:rsidR="008562AC" w:rsidRPr="00564A49">
          <w:rPr>
            <w:webHidden/>
          </w:rPr>
          <w:fldChar w:fldCharType="end"/>
        </w:r>
      </w:hyperlink>
    </w:p>
    <w:p w:rsidR="008562AC" w:rsidRPr="00564A49" w:rsidRDefault="009F2194">
      <w:pPr>
        <w:pStyle w:val="TOC2"/>
        <w:rPr>
          <w:rFonts w:asciiTheme="minorHAnsi" w:eastAsiaTheme="minorEastAsia" w:hAnsiTheme="minorHAnsi" w:cstheme="minorBidi"/>
          <w:sz w:val="22"/>
          <w:szCs w:val="22"/>
          <w:lang w:val="en-US" w:eastAsia="zh-CN"/>
        </w:rPr>
      </w:pPr>
      <w:hyperlink w:anchor="_Toc378026135" w:history="1">
        <w:r w:rsidR="008562AC" w:rsidRPr="00564A49">
          <w:rPr>
            <w:rStyle w:val="Hyperlink"/>
            <w:bCs/>
          </w:rPr>
          <w:t>C.2</w:t>
        </w:r>
        <w:r w:rsidR="008562AC" w:rsidRPr="00564A49">
          <w:rPr>
            <w:rFonts w:asciiTheme="minorHAnsi" w:eastAsiaTheme="minorEastAsia" w:hAnsiTheme="minorHAnsi" w:cstheme="minorBidi"/>
            <w:sz w:val="22"/>
            <w:szCs w:val="22"/>
            <w:lang w:val="en-US" w:eastAsia="zh-CN"/>
          </w:rPr>
          <w:tab/>
        </w:r>
        <w:r w:rsidR="008562AC" w:rsidRPr="00564A49">
          <w:rPr>
            <w:rStyle w:val="Hyperlink"/>
            <w:bCs/>
          </w:rPr>
          <w:t>Operation of coded picture buffer (CPB) and bitstream partition buffer (BPB)</w:t>
        </w:r>
        <w:r w:rsidR="008562AC" w:rsidRPr="00564A49">
          <w:rPr>
            <w:webHidden/>
          </w:rPr>
          <w:tab/>
        </w:r>
        <w:r w:rsidR="008562AC" w:rsidRPr="00564A49">
          <w:rPr>
            <w:webHidden/>
          </w:rPr>
          <w:fldChar w:fldCharType="begin" w:fldLock="1"/>
        </w:r>
        <w:r w:rsidR="008562AC" w:rsidRPr="00564A49">
          <w:rPr>
            <w:webHidden/>
          </w:rPr>
          <w:instrText xml:space="preserve"> PAGEREF _Toc378026135 \h </w:instrText>
        </w:r>
        <w:r w:rsidR="008562AC" w:rsidRPr="00564A49">
          <w:rPr>
            <w:webHidden/>
          </w:rPr>
        </w:r>
        <w:r w:rsidR="008562AC" w:rsidRPr="00564A49">
          <w:rPr>
            <w:webHidden/>
          </w:rPr>
          <w:fldChar w:fldCharType="separate"/>
        </w:r>
        <w:r w:rsidR="008562AC" w:rsidRPr="00564A49">
          <w:rPr>
            <w:webHidden/>
          </w:rPr>
          <w:t>19</w:t>
        </w:r>
        <w:r w:rsidR="008562AC" w:rsidRPr="00564A49">
          <w:rPr>
            <w:webHidden/>
          </w:rPr>
          <w:fldChar w:fldCharType="end"/>
        </w:r>
      </w:hyperlink>
    </w:p>
    <w:p w:rsidR="008562AC" w:rsidRPr="00564A49" w:rsidRDefault="009F2194">
      <w:pPr>
        <w:pStyle w:val="TOC3"/>
        <w:rPr>
          <w:rFonts w:asciiTheme="minorHAnsi" w:eastAsiaTheme="minorEastAsia" w:hAnsiTheme="minorHAnsi" w:cstheme="minorBidi"/>
          <w:noProof/>
          <w:sz w:val="22"/>
          <w:szCs w:val="22"/>
          <w:lang w:val="en-US" w:eastAsia="zh-CN"/>
        </w:rPr>
      </w:pPr>
      <w:hyperlink w:anchor="_Toc378026136" w:history="1">
        <w:r w:rsidR="008562AC" w:rsidRPr="00564A49">
          <w:rPr>
            <w:rStyle w:val="Hyperlink"/>
            <w:bCs/>
            <w:noProof/>
          </w:rPr>
          <w:t>C.2.1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General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_Toc378026136 \h </w:instrText>
        </w:r>
        <w:r w:rsidR="008562AC" w:rsidRPr="00564A49">
          <w:rPr>
            <w:noProof/>
            <w:webHidden/>
          </w:rPr>
        </w:r>
        <w:r w:rsidR="008562AC" w:rsidRPr="00564A49">
          <w:rPr>
            <w:noProof/>
            <w:webHidden/>
          </w:rPr>
          <w:fldChar w:fldCharType="separate"/>
        </w:r>
        <w:r w:rsidR="008562AC" w:rsidRPr="00564A49">
          <w:rPr>
            <w:noProof/>
            <w:webHidden/>
          </w:rPr>
          <w:t>19</w:t>
        </w:r>
        <w:r w:rsidR="008562AC" w:rsidRPr="00564A49">
          <w:rPr>
            <w:noProof/>
            <w:webHidden/>
          </w:rPr>
          <w:fldChar w:fldCharType="end"/>
        </w:r>
      </w:hyperlink>
    </w:p>
    <w:p w:rsidR="008562AC" w:rsidRPr="00564A49" w:rsidRDefault="009F2194">
      <w:pPr>
        <w:pStyle w:val="TOC3"/>
        <w:rPr>
          <w:rFonts w:asciiTheme="minorHAnsi" w:eastAsiaTheme="minorEastAsia" w:hAnsiTheme="minorHAnsi" w:cstheme="minorBidi"/>
          <w:noProof/>
          <w:sz w:val="22"/>
          <w:szCs w:val="22"/>
          <w:lang w:val="en-US" w:eastAsia="zh-CN"/>
        </w:rPr>
      </w:pPr>
      <w:hyperlink w:anchor="_Toc378026137" w:history="1">
        <w:r w:rsidR="008562AC" w:rsidRPr="00564A49">
          <w:rPr>
            <w:rStyle w:val="Hyperlink"/>
            <w:bCs/>
            <w:noProof/>
          </w:rPr>
          <w:t>C.2.2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Timing of decoding unit arrival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_Toc378026137 \h </w:instrText>
        </w:r>
        <w:r w:rsidR="008562AC" w:rsidRPr="00564A49">
          <w:rPr>
            <w:noProof/>
            <w:webHidden/>
          </w:rPr>
        </w:r>
        <w:r w:rsidR="008562AC" w:rsidRPr="00564A49">
          <w:rPr>
            <w:noProof/>
            <w:webHidden/>
          </w:rPr>
          <w:fldChar w:fldCharType="separate"/>
        </w:r>
        <w:r w:rsidR="008562AC" w:rsidRPr="00564A49">
          <w:rPr>
            <w:noProof/>
            <w:webHidden/>
          </w:rPr>
          <w:t>19</w:t>
        </w:r>
        <w:r w:rsidR="008562AC" w:rsidRPr="00564A49">
          <w:rPr>
            <w:noProof/>
            <w:webHidden/>
          </w:rPr>
          <w:fldChar w:fldCharType="end"/>
        </w:r>
      </w:hyperlink>
    </w:p>
    <w:p w:rsidR="008562AC" w:rsidRPr="00564A49" w:rsidRDefault="009F2194">
      <w:pPr>
        <w:pStyle w:val="TOC3"/>
        <w:rPr>
          <w:rFonts w:asciiTheme="minorHAnsi" w:eastAsiaTheme="minorEastAsia" w:hAnsiTheme="minorHAnsi" w:cstheme="minorBidi"/>
          <w:noProof/>
          <w:sz w:val="22"/>
          <w:szCs w:val="22"/>
          <w:lang w:val="en-US" w:eastAsia="zh-CN"/>
        </w:rPr>
      </w:pPr>
      <w:hyperlink w:anchor="_Toc378026138" w:history="1">
        <w:r w:rsidR="008562AC" w:rsidRPr="00564A49">
          <w:rPr>
            <w:rStyle w:val="Hyperlink"/>
            <w:bCs/>
            <w:noProof/>
          </w:rPr>
          <w:t>C.2.3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Timing of decoding unit removal and decoding of decoding unit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_Toc378026138 \h </w:instrText>
        </w:r>
        <w:r w:rsidR="008562AC" w:rsidRPr="00564A49">
          <w:rPr>
            <w:noProof/>
            <w:webHidden/>
          </w:rPr>
        </w:r>
        <w:r w:rsidR="008562AC" w:rsidRPr="00564A49">
          <w:rPr>
            <w:noProof/>
            <w:webHidden/>
          </w:rPr>
          <w:fldChar w:fldCharType="separate"/>
        </w:r>
        <w:r w:rsidR="008562AC" w:rsidRPr="00564A49">
          <w:rPr>
            <w:noProof/>
            <w:webHidden/>
          </w:rPr>
          <w:t>21</w:t>
        </w:r>
        <w:r w:rsidR="008562AC" w:rsidRPr="00564A49">
          <w:rPr>
            <w:noProof/>
            <w:webHidden/>
          </w:rPr>
          <w:fldChar w:fldCharType="end"/>
        </w:r>
      </w:hyperlink>
    </w:p>
    <w:p w:rsidR="008562AC" w:rsidRPr="00564A49" w:rsidRDefault="009F2194">
      <w:pPr>
        <w:pStyle w:val="TOC2"/>
        <w:rPr>
          <w:rFonts w:asciiTheme="minorHAnsi" w:eastAsiaTheme="minorEastAsia" w:hAnsiTheme="minorHAnsi" w:cstheme="minorBidi"/>
          <w:sz w:val="22"/>
          <w:szCs w:val="22"/>
          <w:lang w:val="en-US" w:eastAsia="zh-CN"/>
        </w:rPr>
      </w:pPr>
      <w:hyperlink w:anchor="_Toc378026139" w:history="1">
        <w:r w:rsidR="008562AC" w:rsidRPr="00564A49">
          <w:rPr>
            <w:rStyle w:val="Hyperlink"/>
            <w:bCs/>
          </w:rPr>
          <w:t>C.3</w:t>
        </w:r>
        <w:r w:rsidR="008562AC" w:rsidRPr="00564A49">
          <w:rPr>
            <w:rFonts w:asciiTheme="minorHAnsi" w:eastAsiaTheme="minorEastAsia" w:hAnsiTheme="minorHAnsi" w:cstheme="minorBidi"/>
            <w:sz w:val="22"/>
            <w:szCs w:val="22"/>
            <w:lang w:val="en-US" w:eastAsia="zh-CN"/>
          </w:rPr>
          <w:tab/>
        </w:r>
        <w:r w:rsidR="008562AC" w:rsidRPr="00564A49">
          <w:rPr>
            <w:rStyle w:val="Hyperlink"/>
            <w:bCs/>
          </w:rPr>
          <w:t>Operation of the decoded picture buffer (DPB)</w:t>
        </w:r>
        <w:r w:rsidR="008562AC" w:rsidRPr="00564A49">
          <w:rPr>
            <w:webHidden/>
          </w:rPr>
          <w:tab/>
        </w:r>
        <w:r w:rsidR="008562AC" w:rsidRPr="00564A49">
          <w:rPr>
            <w:webHidden/>
          </w:rPr>
          <w:fldChar w:fldCharType="begin" w:fldLock="1"/>
        </w:r>
        <w:r w:rsidR="008562AC" w:rsidRPr="00564A49">
          <w:rPr>
            <w:webHidden/>
          </w:rPr>
          <w:instrText xml:space="preserve"> PAGEREF _Toc378026139 \h </w:instrText>
        </w:r>
        <w:r w:rsidR="008562AC" w:rsidRPr="00564A49">
          <w:rPr>
            <w:webHidden/>
          </w:rPr>
        </w:r>
        <w:r w:rsidR="008562AC" w:rsidRPr="00564A49">
          <w:rPr>
            <w:webHidden/>
          </w:rPr>
          <w:fldChar w:fldCharType="separate"/>
        </w:r>
        <w:r w:rsidR="008562AC" w:rsidRPr="00564A49">
          <w:rPr>
            <w:webHidden/>
          </w:rPr>
          <w:t>24</w:t>
        </w:r>
        <w:r w:rsidR="008562AC" w:rsidRPr="00564A49">
          <w:rPr>
            <w:webHidden/>
          </w:rPr>
          <w:fldChar w:fldCharType="end"/>
        </w:r>
      </w:hyperlink>
    </w:p>
    <w:p w:rsidR="008562AC" w:rsidRPr="00564A49" w:rsidRDefault="009F2194">
      <w:pPr>
        <w:pStyle w:val="TOC3"/>
        <w:rPr>
          <w:rFonts w:asciiTheme="minorHAnsi" w:eastAsiaTheme="minorEastAsia" w:hAnsiTheme="minorHAnsi" w:cstheme="minorBidi"/>
          <w:noProof/>
          <w:sz w:val="22"/>
          <w:szCs w:val="22"/>
          <w:lang w:val="en-US" w:eastAsia="zh-CN"/>
        </w:rPr>
      </w:pPr>
      <w:hyperlink w:anchor="_Toc378026140" w:history="1">
        <w:r w:rsidR="008562AC" w:rsidRPr="00564A49">
          <w:rPr>
            <w:rStyle w:val="Hyperlink"/>
            <w:bCs/>
            <w:noProof/>
          </w:rPr>
          <w:t>C.3.1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General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_Toc378026140 \h </w:instrText>
        </w:r>
        <w:r w:rsidR="008562AC" w:rsidRPr="00564A49">
          <w:rPr>
            <w:noProof/>
            <w:webHidden/>
          </w:rPr>
        </w:r>
        <w:r w:rsidR="008562AC" w:rsidRPr="00564A49">
          <w:rPr>
            <w:noProof/>
            <w:webHidden/>
          </w:rPr>
          <w:fldChar w:fldCharType="separate"/>
        </w:r>
        <w:r w:rsidR="008562AC" w:rsidRPr="00564A49">
          <w:rPr>
            <w:noProof/>
            <w:webHidden/>
          </w:rPr>
          <w:t>24</w:t>
        </w:r>
        <w:r w:rsidR="008562AC" w:rsidRPr="00564A49">
          <w:rPr>
            <w:noProof/>
            <w:webHidden/>
          </w:rPr>
          <w:fldChar w:fldCharType="end"/>
        </w:r>
      </w:hyperlink>
    </w:p>
    <w:p w:rsidR="008562AC" w:rsidRPr="00564A49" w:rsidRDefault="009F2194">
      <w:pPr>
        <w:pStyle w:val="TOC3"/>
        <w:rPr>
          <w:rFonts w:asciiTheme="minorHAnsi" w:eastAsiaTheme="minorEastAsia" w:hAnsiTheme="minorHAnsi" w:cstheme="minorBidi"/>
          <w:noProof/>
          <w:sz w:val="22"/>
          <w:szCs w:val="22"/>
          <w:lang w:val="en-US" w:eastAsia="zh-CN"/>
        </w:rPr>
      </w:pPr>
      <w:hyperlink w:anchor="_Toc378026141" w:history="1">
        <w:r w:rsidR="008562AC" w:rsidRPr="00564A49">
          <w:rPr>
            <w:rStyle w:val="Hyperlink"/>
            <w:bCs/>
            <w:noProof/>
          </w:rPr>
          <w:t>C.3.2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Removal of pictures from the DPB</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_Toc378026141 \h </w:instrText>
        </w:r>
        <w:r w:rsidR="008562AC" w:rsidRPr="00564A49">
          <w:rPr>
            <w:noProof/>
            <w:webHidden/>
          </w:rPr>
        </w:r>
        <w:r w:rsidR="008562AC" w:rsidRPr="00564A49">
          <w:rPr>
            <w:noProof/>
            <w:webHidden/>
          </w:rPr>
          <w:fldChar w:fldCharType="separate"/>
        </w:r>
        <w:r w:rsidR="008562AC" w:rsidRPr="00564A49">
          <w:rPr>
            <w:noProof/>
            <w:webHidden/>
          </w:rPr>
          <w:t>25</w:t>
        </w:r>
        <w:r w:rsidR="008562AC" w:rsidRPr="00564A49">
          <w:rPr>
            <w:noProof/>
            <w:webHidden/>
          </w:rPr>
          <w:fldChar w:fldCharType="end"/>
        </w:r>
      </w:hyperlink>
    </w:p>
    <w:p w:rsidR="008562AC" w:rsidRPr="00564A49" w:rsidRDefault="009F2194">
      <w:pPr>
        <w:pStyle w:val="TOC3"/>
        <w:rPr>
          <w:rFonts w:asciiTheme="minorHAnsi" w:eastAsiaTheme="minorEastAsia" w:hAnsiTheme="minorHAnsi" w:cstheme="minorBidi"/>
          <w:noProof/>
          <w:sz w:val="22"/>
          <w:szCs w:val="22"/>
          <w:lang w:val="en-US" w:eastAsia="zh-CN"/>
        </w:rPr>
      </w:pPr>
      <w:hyperlink w:anchor="_Toc378026142" w:history="1">
        <w:r w:rsidR="008562AC" w:rsidRPr="00564A49">
          <w:rPr>
            <w:rStyle w:val="Hyperlink"/>
            <w:bCs/>
            <w:noProof/>
          </w:rPr>
          <w:t>C.3.3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Picture output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_Toc378026142 \h </w:instrText>
        </w:r>
        <w:r w:rsidR="008562AC" w:rsidRPr="00564A49">
          <w:rPr>
            <w:noProof/>
            <w:webHidden/>
          </w:rPr>
        </w:r>
        <w:r w:rsidR="008562AC" w:rsidRPr="00564A49">
          <w:rPr>
            <w:noProof/>
            <w:webHidden/>
          </w:rPr>
          <w:fldChar w:fldCharType="separate"/>
        </w:r>
        <w:r w:rsidR="008562AC" w:rsidRPr="00564A49">
          <w:rPr>
            <w:noProof/>
            <w:webHidden/>
          </w:rPr>
          <w:t>26</w:t>
        </w:r>
        <w:r w:rsidR="008562AC" w:rsidRPr="00564A49">
          <w:rPr>
            <w:noProof/>
            <w:webHidden/>
          </w:rPr>
          <w:fldChar w:fldCharType="end"/>
        </w:r>
      </w:hyperlink>
    </w:p>
    <w:p w:rsidR="008562AC" w:rsidRPr="00564A49" w:rsidRDefault="009F2194">
      <w:pPr>
        <w:pStyle w:val="TOC3"/>
        <w:rPr>
          <w:rFonts w:asciiTheme="minorHAnsi" w:eastAsiaTheme="minorEastAsia" w:hAnsiTheme="minorHAnsi" w:cstheme="minorBidi"/>
          <w:noProof/>
          <w:sz w:val="22"/>
          <w:szCs w:val="22"/>
          <w:lang w:val="en-US" w:eastAsia="zh-CN"/>
        </w:rPr>
      </w:pPr>
      <w:hyperlink w:anchor="_Toc378026143" w:history="1">
        <w:r w:rsidR="008562AC" w:rsidRPr="00564A49">
          <w:rPr>
            <w:rStyle w:val="Hyperlink"/>
            <w:bCs/>
            <w:noProof/>
          </w:rPr>
          <w:t>C.3.4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Current decoded picture marking and storage</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_Toc378026143 \h </w:instrText>
        </w:r>
        <w:r w:rsidR="008562AC" w:rsidRPr="00564A49">
          <w:rPr>
            <w:noProof/>
            <w:webHidden/>
          </w:rPr>
        </w:r>
        <w:r w:rsidR="008562AC" w:rsidRPr="00564A49">
          <w:rPr>
            <w:noProof/>
            <w:webHidden/>
          </w:rPr>
          <w:fldChar w:fldCharType="separate"/>
        </w:r>
        <w:r w:rsidR="008562AC" w:rsidRPr="00564A49">
          <w:rPr>
            <w:noProof/>
            <w:webHidden/>
          </w:rPr>
          <w:t>26</w:t>
        </w:r>
        <w:r w:rsidR="008562AC" w:rsidRPr="00564A49">
          <w:rPr>
            <w:noProof/>
            <w:webHidden/>
          </w:rPr>
          <w:fldChar w:fldCharType="end"/>
        </w:r>
      </w:hyperlink>
    </w:p>
    <w:p w:rsidR="008562AC" w:rsidRPr="00564A49" w:rsidRDefault="009F2194">
      <w:pPr>
        <w:pStyle w:val="TOC2"/>
        <w:rPr>
          <w:rFonts w:asciiTheme="minorHAnsi" w:eastAsiaTheme="minorEastAsia" w:hAnsiTheme="minorHAnsi" w:cstheme="minorBidi"/>
          <w:sz w:val="22"/>
          <w:szCs w:val="22"/>
          <w:lang w:val="en-US" w:eastAsia="zh-CN"/>
        </w:rPr>
      </w:pPr>
      <w:hyperlink w:anchor="_Toc378026144" w:history="1">
        <w:r w:rsidR="008562AC" w:rsidRPr="00564A49">
          <w:rPr>
            <w:rStyle w:val="Hyperlink"/>
            <w:bCs/>
          </w:rPr>
          <w:t>C.4</w:t>
        </w:r>
        <w:r w:rsidR="008562AC" w:rsidRPr="00564A49">
          <w:rPr>
            <w:rFonts w:asciiTheme="minorHAnsi" w:eastAsiaTheme="minorEastAsia" w:hAnsiTheme="minorHAnsi" w:cstheme="minorBidi"/>
            <w:sz w:val="22"/>
            <w:szCs w:val="22"/>
            <w:lang w:val="en-US" w:eastAsia="zh-CN"/>
          </w:rPr>
          <w:tab/>
        </w:r>
        <w:r w:rsidR="008562AC" w:rsidRPr="00564A49">
          <w:rPr>
            <w:rStyle w:val="Hyperlink"/>
            <w:bCs/>
          </w:rPr>
          <w:t>Bitstream conformance</w:t>
        </w:r>
        <w:r w:rsidR="008562AC" w:rsidRPr="00564A49">
          <w:rPr>
            <w:webHidden/>
          </w:rPr>
          <w:tab/>
        </w:r>
        <w:r w:rsidR="008562AC" w:rsidRPr="00564A49">
          <w:rPr>
            <w:webHidden/>
          </w:rPr>
          <w:fldChar w:fldCharType="begin" w:fldLock="1"/>
        </w:r>
        <w:r w:rsidR="008562AC" w:rsidRPr="00564A49">
          <w:rPr>
            <w:webHidden/>
          </w:rPr>
          <w:instrText xml:space="preserve"> PAGEREF _Toc378026144 \h </w:instrText>
        </w:r>
        <w:r w:rsidR="008562AC" w:rsidRPr="00564A49">
          <w:rPr>
            <w:webHidden/>
          </w:rPr>
        </w:r>
        <w:r w:rsidR="008562AC" w:rsidRPr="00564A49">
          <w:rPr>
            <w:webHidden/>
          </w:rPr>
          <w:fldChar w:fldCharType="separate"/>
        </w:r>
        <w:r w:rsidR="008562AC" w:rsidRPr="00564A49">
          <w:rPr>
            <w:webHidden/>
          </w:rPr>
          <w:t>26</w:t>
        </w:r>
        <w:r w:rsidR="008562AC" w:rsidRPr="00564A49">
          <w:rPr>
            <w:webHidden/>
          </w:rPr>
          <w:fldChar w:fldCharType="end"/>
        </w:r>
      </w:hyperlink>
    </w:p>
    <w:p w:rsidR="008562AC" w:rsidRPr="00564A49" w:rsidRDefault="009F2194">
      <w:pPr>
        <w:pStyle w:val="TOC2"/>
        <w:rPr>
          <w:rFonts w:asciiTheme="minorHAnsi" w:eastAsiaTheme="minorEastAsia" w:hAnsiTheme="minorHAnsi" w:cstheme="minorBidi"/>
          <w:sz w:val="22"/>
          <w:szCs w:val="22"/>
          <w:lang w:val="en-US" w:eastAsia="zh-CN"/>
        </w:rPr>
      </w:pPr>
      <w:hyperlink w:anchor="_Toc378026145" w:history="1">
        <w:r w:rsidR="008562AC" w:rsidRPr="00564A49">
          <w:rPr>
            <w:rStyle w:val="Hyperlink"/>
            <w:bCs/>
          </w:rPr>
          <w:t>C.5</w:t>
        </w:r>
        <w:r w:rsidR="008562AC" w:rsidRPr="00564A49">
          <w:rPr>
            <w:rFonts w:asciiTheme="minorHAnsi" w:eastAsiaTheme="minorEastAsia" w:hAnsiTheme="minorHAnsi" w:cstheme="minorBidi"/>
            <w:sz w:val="22"/>
            <w:szCs w:val="22"/>
            <w:lang w:val="en-US" w:eastAsia="zh-CN"/>
          </w:rPr>
          <w:tab/>
        </w:r>
        <w:r w:rsidR="008562AC" w:rsidRPr="00564A49">
          <w:rPr>
            <w:rStyle w:val="Hyperlink"/>
            <w:bCs/>
          </w:rPr>
          <w:t>Decoder conformance</w:t>
        </w:r>
        <w:r w:rsidR="008562AC" w:rsidRPr="00564A49">
          <w:rPr>
            <w:webHidden/>
          </w:rPr>
          <w:tab/>
        </w:r>
        <w:r w:rsidR="008562AC" w:rsidRPr="00564A49">
          <w:rPr>
            <w:webHidden/>
          </w:rPr>
          <w:fldChar w:fldCharType="begin" w:fldLock="1"/>
        </w:r>
        <w:r w:rsidR="008562AC" w:rsidRPr="00564A49">
          <w:rPr>
            <w:webHidden/>
          </w:rPr>
          <w:instrText xml:space="preserve"> PAGEREF _Toc378026145 \h </w:instrText>
        </w:r>
        <w:r w:rsidR="008562AC" w:rsidRPr="00564A49">
          <w:rPr>
            <w:webHidden/>
          </w:rPr>
        </w:r>
        <w:r w:rsidR="008562AC" w:rsidRPr="00564A49">
          <w:rPr>
            <w:webHidden/>
          </w:rPr>
          <w:fldChar w:fldCharType="separate"/>
        </w:r>
        <w:r w:rsidR="008562AC" w:rsidRPr="00564A49">
          <w:rPr>
            <w:webHidden/>
          </w:rPr>
          <w:t>28</w:t>
        </w:r>
        <w:r w:rsidR="008562AC" w:rsidRPr="00564A49">
          <w:rPr>
            <w:webHidden/>
          </w:rPr>
          <w:fldChar w:fldCharType="end"/>
        </w:r>
      </w:hyperlink>
    </w:p>
    <w:p w:rsidR="008562AC" w:rsidRPr="00564A49" w:rsidRDefault="009F2194">
      <w:pPr>
        <w:pStyle w:val="TOC3"/>
        <w:rPr>
          <w:rFonts w:asciiTheme="minorHAnsi" w:eastAsiaTheme="minorEastAsia" w:hAnsiTheme="minorHAnsi" w:cstheme="minorBidi"/>
          <w:noProof/>
          <w:sz w:val="22"/>
          <w:szCs w:val="22"/>
          <w:lang w:val="en-US" w:eastAsia="zh-CN"/>
        </w:rPr>
      </w:pPr>
      <w:hyperlink w:anchor="_Toc378026146" w:history="1">
        <w:r w:rsidR="008562AC" w:rsidRPr="00564A49">
          <w:rPr>
            <w:rStyle w:val="Hyperlink"/>
            <w:bCs/>
            <w:noProof/>
          </w:rPr>
          <w:t>C.5.1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General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_Toc378026146 \h </w:instrText>
        </w:r>
        <w:r w:rsidR="008562AC" w:rsidRPr="00564A49">
          <w:rPr>
            <w:noProof/>
            <w:webHidden/>
          </w:rPr>
        </w:r>
        <w:r w:rsidR="008562AC" w:rsidRPr="00564A49">
          <w:rPr>
            <w:noProof/>
            <w:webHidden/>
          </w:rPr>
          <w:fldChar w:fldCharType="separate"/>
        </w:r>
        <w:r w:rsidR="008562AC" w:rsidRPr="00564A49">
          <w:rPr>
            <w:noProof/>
            <w:webHidden/>
          </w:rPr>
          <w:t>28</w:t>
        </w:r>
        <w:r w:rsidR="008562AC" w:rsidRPr="00564A49">
          <w:rPr>
            <w:noProof/>
            <w:webHidden/>
          </w:rPr>
          <w:fldChar w:fldCharType="end"/>
        </w:r>
      </w:hyperlink>
    </w:p>
    <w:p w:rsidR="008562AC" w:rsidRPr="00564A49" w:rsidRDefault="009F2194">
      <w:pPr>
        <w:pStyle w:val="TOC3"/>
        <w:rPr>
          <w:rFonts w:asciiTheme="minorHAnsi" w:eastAsiaTheme="minorEastAsia" w:hAnsiTheme="minorHAnsi" w:cstheme="minorBidi"/>
          <w:noProof/>
          <w:sz w:val="22"/>
          <w:szCs w:val="22"/>
          <w:lang w:val="en-US" w:eastAsia="zh-CN"/>
        </w:rPr>
      </w:pPr>
      <w:hyperlink w:anchor="_Toc378026147" w:history="1">
        <w:r w:rsidR="008562AC" w:rsidRPr="00564A49">
          <w:rPr>
            <w:rStyle w:val="Hyperlink"/>
            <w:bCs/>
            <w:noProof/>
          </w:rPr>
          <w:t>C.5.2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Operation of the output order DPB</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_Toc378026147 \h </w:instrText>
        </w:r>
        <w:r w:rsidR="008562AC" w:rsidRPr="00564A49">
          <w:rPr>
            <w:noProof/>
            <w:webHidden/>
          </w:rPr>
        </w:r>
        <w:r w:rsidR="008562AC" w:rsidRPr="00564A49">
          <w:rPr>
            <w:noProof/>
            <w:webHidden/>
          </w:rPr>
          <w:fldChar w:fldCharType="separate"/>
        </w:r>
        <w:r w:rsidR="008562AC" w:rsidRPr="00564A49">
          <w:rPr>
            <w:noProof/>
            <w:webHidden/>
          </w:rPr>
          <w:t>29</w:t>
        </w:r>
        <w:r w:rsidR="008562AC" w:rsidRPr="00564A49">
          <w:rPr>
            <w:noProof/>
            <w:webHidden/>
          </w:rPr>
          <w:fldChar w:fldCharType="end"/>
        </w:r>
      </w:hyperlink>
    </w:p>
    <w:p w:rsidR="008562AC" w:rsidRPr="00564A49" w:rsidRDefault="009F2194">
      <w:pPr>
        <w:pStyle w:val="TOC3"/>
        <w:rPr>
          <w:rFonts w:asciiTheme="minorHAnsi" w:eastAsiaTheme="minorEastAsia" w:hAnsiTheme="minorHAnsi" w:cstheme="minorBidi"/>
          <w:noProof/>
          <w:sz w:val="22"/>
          <w:szCs w:val="22"/>
          <w:lang w:val="en-US" w:eastAsia="zh-CN"/>
        </w:rPr>
      </w:pPr>
      <w:hyperlink w:anchor="_Toc378026148" w:history="1">
        <w:r w:rsidR="008562AC" w:rsidRPr="00564A49">
          <w:rPr>
            <w:rStyle w:val="Hyperlink"/>
            <w:bCs/>
            <w:noProof/>
          </w:rPr>
          <w:t>C.5.2.1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General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_Toc378026148 \h </w:instrText>
        </w:r>
        <w:r w:rsidR="008562AC" w:rsidRPr="00564A49">
          <w:rPr>
            <w:noProof/>
            <w:webHidden/>
          </w:rPr>
        </w:r>
        <w:r w:rsidR="008562AC" w:rsidRPr="00564A49">
          <w:rPr>
            <w:noProof/>
            <w:webHidden/>
          </w:rPr>
          <w:fldChar w:fldCharType="separate"/>
        </w:r>
        <w:r w:rsidR="008562AC" w:rsidRPr="00564A49">
          <w:rPr>
            <w:noProof/>
            <w:webHidden/>
          </w:rPr>
          <w:t>29</w:t>
        </w:r>
        <w:r w:rsidR="008562AC" w:rsidRPr="00564A49">
          <w:rPr>
            <w:noProof/>
            <w:webHidden/>
          </w:rPr>
          <w:fldChar w:fldCharType="end"/>
        </w:r>
      </w:hyperlink>
    </w:p>
    <w:p w:rsidR="008562AC" w:rsidRPr="00564A49" w:rsidRDefault="009F2194">
      <w:pPr>
        <w:pStyle w:val="TOC3"/>
        <w:rPr>
          <w:rFonts w:asciiTheme="minorHAnsi" w:eastAsiaTheme="minorEastAsia" w:hAnsiTheme="minorHAnsi" w:cstheme="minorBidi"/>
          <w:noProof/>
          <w:sz w:val="22"/>
          <w:szCs w:val="22"/>
          <w:lang w:val="en-US" w:eastAsia="zh-CN"/>
        </w:rPr>
      </w:pPr>
      <w:hyperlink w:anchor="_Toc378026149" w:history="1">
        <w:r w:rsidR="008562AC" w:rsidRPr="00564A49">
          <w:rPr>
            <w:rStyle w:val="Hyperlink"/>
            <w:bCs/>
            <w:noProof/>
          </w:rPr>
          <w:t>C.5.2.2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Output and removal of pictures from the DPB</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_Toc378026149 \h </w:instrText>
        </w:r>
        <w:r w:rsidR="008562AC" w:rsidRPr="00564A49">
          <w:rPr>
            <w:noProof/>
            <w:webHidden/>
          </w:rPr>
        </w:r>
        <w:r w:rsidR="008562AC" w:rsidRPr="00564A49">
          <w:rPr>
            <w:noProof/>
            <w:webHidden/>
          </w:rPr>
          <w:fldChar w:fldCharType="separate"/>
        </w:r>
        <w:r w:rsidR="008562AC" w:rsidRPr="00564A49">
          <w:rPr>
            <w:noProof/>
            <w:webHidden/>
          </w:rPr>
          <w:t>30</w:t>
        </w:r>
        <w:r w:rsidR="008562AC" w:rsidRPr="00564A49">
          <w:rPr>
            <w:noProof/>
            <w:webHidden/>
          </w:rPr>
          <w:fldChar w:fldCharType="end"/>
        </w:r>
      </w:hyperlink>
    </w:p>
    <w:p w:rsidR="008562AC" w:rsidRPr="00564A49" w:rsidRDefault="009F2194">
      <w:pPr>
        <w:pStyle w:val="TOC3"/>
        <w:rPr>
          <w:rFonts w:asciiTheme="minorHAnsi" w:eastAsiaTheme="minorEastAsia" w:hAnsiTheme="minorHAnsi" w:cstheme="minorBidi"/>
          <w:noProof/>
          <w:sz w:val="22"/>
          <w:szCs w:val="22"/>
          <w:lang w:val="en-US" w:eastAsia="zh-CN"/>
        </w:rPr>
      </w:pPr>
      <w:hyperlink w:anchor="_Toc378026150" w:history="1">
        <w:r w:rsidR="008562AC" w:rsidRPr="00564A49">
          <w:rPr>
            <w:rStyle w:val="Hyperlink"/>
            <w:bCs/>
            <w:noProof/>
          </w:rPr>
          <w:t>C.5.2.3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Picture decoding, marking, additional bumping, and storage</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_Toc378026150 \h </w:instrText>
        </w:r>
        <w:r w:rsidR="008562AC" w:rsidRPr="00564A49">
          <w:rPr>
            <w:noProof/>
            <w:webHidden/>
          </w:rPr>
        </w:r>
        <w:r w:rsidR="008562AC" w:rsidRPr="00564A49">
          <w:rPr>
            <w:noProof/>
            <w:webHidden/>
          </w:rPr>
          <w:fldChar w:fldCharType="separate"/>
        </w:r>
        <w:r w:rsidR="008562AC" w:rsidRPr="00564A49">
          <w:rPr>
            <w:noProof/>
            <w:webHidden/>
          </w:rPr>
          <w:t>31</w:t>
        </w:r>
        <w:r w:rsidR="008562AC" w:rsidRPr="00564A49">
          <w:rPr>
            <w:noProof/>
            <w:webHidden/>
          </w:rPr>
          <w:fldChar w:fldCharType="end"/>
        </w:r>
      </w:hyperlink>
    </w:p>
    <w:p w:rsidR="008562AC" w:rsidRPr="00564A49" w:rsidRDefault="009F2194">
      <w:pPr>
        <w:pStyle w:val="TOC3"/>
        <w:rPr>
          <w:rFonts w:asciiTheme="minorHAnsi" w:eastAsiaTheme="minorEastAsia" w:hAnsiTheme="minorHAnsi" w:cstheme="minorBidi"/>
          <w:noProof/>
          <w:sz w:val="22"/>
          <w:szCs w:val="22"/>
          <w:lang w:val="en-US" w:eastAsia="zh-CN"/>
        </w:rPr>
      </w:pPr>
      <w:hyperlink w:anchor="_Toc378026151" w:history="1">
        <w:r w:rsidR="008562AC" w:rsidRPr="00564A49">
          <w:rPr>
            <w:rStyle w:val="Hyperlink"/>
            <w:bCs/>
            <w:noProof/>
          </w:rPr>
          <w:t>C.5.2.4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"Bumping"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_Toc378026151 \h </w:instrText>
        </w:r>
        <w:r w:rsidR="008562AC" w:rsidRPr="00564A49">
          <w:rPr>
            <w:noProof/>
            <w:webHidden/>
          </w:rPr>
        </w:r>
        <w:r w:rsidR="008562AC" w:rsidRPr="00564A49">
          <w:rPr>
            <w:noProof/>
            <w:webHidden/>
          </w:rPr>
          <w:fldChar w:fldCharType="separate"/>
        </w:r>
        <w:r w:rsidR="008562AC" w:rsidRPr="00564A49">
          <w:rPr>
            <w:noProof/>
            <w:webHidden/>
          </w:rPr>
          <w:t>32</w:t>
        </w:r>
        <w:r w:rsidR="008562AC" w:rsidRPr="00564A49">
          <w:rPr>
            <w:noProof/>
            <w:webHidden/>
          </w:rPr>
          <w:fldChar w:fldCharType="end"/>
        </w:r>
      </w:hyperlink>
    </w:p>
    <w:p w:rsidR="008562AC" w:rsidRPr="00564A49" w:rsidRDefault="009F2194">
      <w:pPr>
        <w:pStyle w:val="TOC2"/>
        <w:rPr>
          <w:rFonts w:asciiTheme="minorHAnsi" w:eastAsiaTheme="minorEastAsia" w:hAnsiTheme="minorHAnsi" w:cstheme="minorBidi"/>
          <w:sz w:val="22"/>
          <w:szCs w:val="22"/>
          <w:lang w:val="en-US" w:eastAsia="zh-CN"/>
        </w:rPr>
      </w:pPr>
      <w:hyperlink w:anchor="_Toc378026152" w:history="1">
        <w:r w:rsidR="008562AC" w:rsidRPr="00564A49">
          <w:rPr>
            <w:rStyle w:val="Hyperlink"/>
            <w:bCs/>
          </w:rPr>
          <w:t>C.6</w:t>
        </w:r>
        <w:r w:rsidR="008562AC" w:rsidRPr="00564A49">
          <w:rPr>
            <w:rFonts w:asciiTheme="minorHAnsi" w:eastAsiaTheme="minorEastAsia" w:hAnsiTheme="minorHAnsi" w:cstheme="minorBidi"/>
            <w:sz w:val="22"/>
            <w:szCs w:val="22"/>
            <w:lang w:val="en-US" w:eastAsia="zh-CN"/>
          </w:rPr>
          <w:tab/>
        </w:r>
        <w:r w:rsidR="008562AC" w:rsidRPr="00564A49">
          <w:rPr>
            <w:rStyle w:val="Hyperlink"/>
            <w:bCs/>
          </w:rPr>
          <w:t>Demultiplexing process for deriving a bitstream partition</w:t>
        </w:r>
        <w:r w:rsidR="008562AC" w:rsidRPr="00564A49">
          <w:rPr>
            <w:webHidden/>
          </w:rPr>
          <w:tab/>
        </w:r>
        <w:r w:rsidR="008562AC" w:rsidRPr="00564A49">
          <w:rPr>
            <w:webHidden/>
          </w:rPr>
          <w:fldChar w:fldCharType="begin" w:fldLock="1"/>
        </w:r>
        <w:r w:rsidR="008562AC" w:rsidRPr="00564A49">
          <w:rPr>
            <w:webHidden/>
          </w:rPr>
          <w:instrText xml:space="preserve"> PAGEREF _Toc378026152 \h </w:instrText>
        </w:r>
        <w:r w:rsidR="008562AC" w:rsidRPr="00564A49">
          <w:rPr>
            <w:webHidden/>
          </w:rPr>
        </w:r>
        <w:r w:rsidR="008562AC" w:rsidRPr="00564A49">
          <w:rPr>
            <w:webHidden/>
          </w:rPr>
          <w:fldChar w:fldCharType="separate"/>
        </w:r>
        <w:r w:rsidR="008562AC" w:rsidRPr="00564A49">
          <w:rPr>
            <w:webHidden/>
          </w:rPr>
          <w:t>32</w:t>
        </w:r>
        <w:r w:rsidR="008562AC" w:rsidRPr="00564A49">
          <w:rPr>
            <w:webHidden/>
          </w:rPr>
          <w:fldChar w:fldCharType="end"/>
        </w:r>
      </w:hyperlink>
    </w:p>
    <w:p w:rsidR="008562AC" w:rsidRPr="00564A49" w:rsidRDefault="009F2194">
      <w:pPr>
        <w:pStyle w:val="TOC1"/>
        <w:rPr>
          <w:rFonts w:asciiTheme="minorHAnsi" w:eastAsiaTheme="minorEastAsia" w:hAnsiTheme="minorHAnsi" w:cstheme="minorBidi"/>
          <w:bCs w:val="0"/>
          <w:sz w:val="22"/>
          <w:szCs w:val="22"/>
          <w:lang w:val="en-US" w:eastAsia="zh-CN"/>
        </w:rPr>
      </w:pPr>
      <w:hyperlink w:anchor="_Toc378026153" w:history="1">
        <w:r w:rsidR="008562AC" w:rsidRPr="00564A49">
          <w:rPr>
            <w:rStyle w:val="Hyperlink"/>
            <w:lang w:val="en-US"/>
          </w:rPr>
          <w:t xml:space="preserve"> Annex D  Supplemental enhancement information</w:t>
        </w:r>
        <w:r w:rsidR="008562AC" w:rsidRPr="00564A49">
          <w:rPr>
            <w:webHidden/>
          </w:rPr>
          <w:tab/>
        </w:r>
        <w:r w:rsidR="008562AC" w:rsidRPr="00564A49">
          <w:rPr>
            <w:webHidden/>
          </w:rPr>
          <w:fldChar w:fldCharType="begin" w:fldLock="1"/>
        </w:r>
        <w:r w:rsidR="008562AC" w:rsidRPr="00564A49">
          <w:rPr>
            <w:webHidden/>
          </w:rPr>
          <w:instrText xml:space="preserve"> PAGEREF _Toc378026153 \h </w:instrText>
        </w:r>
        <w:r w:rsidR="008562AC" w:rsidRPr="00564A49">
          <w:rPr>
            <w:webHidden/>
          </w:rPr>
        </w:r>
        <w:r w:rsidR="008562AC" w:rsidRPr="00564A49">
          <w:rPr>
            <w:webHidden/>
          </w:rPr>
          <w:fldChar w:fldCharType="separate"/>
        </w:r>
        <w:r w:rsidR="008562AC" w:rsidRPr="00564A49">
          <w:rPr>
            <w:webHidden/>
          </w:rPr>
          <w:t>34</w:t>
        </w:r>
        <w:r w:rsidR="008562AC" w:rsidRPr="00564A49">
          <w:rPr>
            <w:webHidden/>
          </w:rPr>
          <w:fldChar w:fldCharType="end"/>
        </w:r>
      </w:hyperlink>
    </w:p>
    <w:p w:rsidR="008562AC" w:rsidRPr="00564A49" w:rsidRDefault="009F2194">
      <w:pPr>
        <w:pStyle w:val="TOC1"/>
        <w:rPr>
          <w:rFonts w:asciiTheme="minorHAnsi" w:eastAsiaTheme="minorEastAsia" w:hAnsiTheme="minorHAnsi" w:cstheme="minorBidi"/>
          <w:bCs w:val="0"/>
          <w:sz w:val="22"/>
          <w:szCs w:val="22"/>
          <w:lang w:val="en-US" w:eastAsia="zh-CN"/>
        </w:rPr>
      </w:pPr>
      <w:hyperlink w:anchor="_Toc378026154" w:history="1">
        <w:r w:rsidR="008562AC" w:rsidRPr="00564A49">
          <w:rPr>
            <w:rStyle w:val="Hyperlink"/>
            <w:lang w:val="en-US"/>
          </w:rPr>
          <w:t xml:space="preserve"> Annex E  Video usability information</w:t>
        </w:r>
        <w:r w:rsidR="008562AC" w:rsidRPr="00564A49">
          <w:rPr>
            <w:webHidden/>
          </w:rPr>
          <w:tab/>
        </w:r>
        <w:r w:rsidR="008562AC" w:rsidRPr="00564A49">
          <w:rPr>
            <w:webHidden/>
          </w:rPr>
          <w:fldChar w:fldCharType="begin" w:fldLock="1"/>
        </w:r>
        <w:r w:rsidR="008562AC" w:rsidRPr="00564A49">
          <w:rPr>
            <w:webHidden/>
          </w:rPr>
          <w:instrText xml:space="preserve"> PAGEREF _Toc378026154 \h </w:instrText>
        </w:r>
        <w:r w:rsidR="008562AC" w:rsidRPr="00564A49">
          <w:rPr>
            <w:webHidden/>
          </w:rPr>
        </w:r>
        <w:r w:rsidR="008562AC" w:rsidRPr="00564A49">
          <w:rPr>
            <w:webHidden/>
          </w:rPr>
          <w:fldChar w:fldCharType="separate"/>
        </w:r>
        <w:r w:rsidR="008562AC" w:rsidRPr="00564A49">
          <w:rPr>
            <w:webHidden/>
          </w:rPr>
          <w:t>44</w:t>
        </w:r>
        <w:r w:rsidR="008562AC" w:rsidRPr="00564A49">
          <w:rPr>
            <w:webHidden/>
          </w:rPr>
          <w:fldChar w:fldCharType="end"/>
        </w:r>
      </w:hyperlink>
    </w:p>
    <w:p w:rsidR="008562AC" w:rsidRPr="00564A49" w:rsidRDefault="009F2194">
      <w:pPr>
        <w:pStyle w:val="TOC2"/>
        <w:rPr>
          <w:rFonts w:asciiTheme="minorHAnsi" w:eastAsiaTheme="minorEastAsia" w:hAnsiTheme="minorHAnsi" w:cstheme="minorBidi"/>
          <w:sz w:val="22"/>
          <w:szCs w:val="22"/>
          <w:lang w:val="en-US" w:eastAsia="zh-CN"/>
        </w:rPr>
      </w:pPr>
      <w:hyperlink w:anchor="_Toc378026155" w:history="1">
        <w:r w:rsidR="008562AC" w:rsidRPr="00564A49">
          <w:rPr>
            <w:rStyle w:val="Hyperlink"/>
          </w:rPr>
          <w:t>E.2</w:t>
        </w:r>
        <w:r w:rsidR="008562AC" w:rsidRPr="00564A49">
          <w:rPr>
            <w:rFonts w:asciiTheme="minorHAnsi" w:eastAsiaTheme="minorEastAsia" w:hAnsiTheme="minorHAnsi" w:cstheme="minorBidi"/>
            <w:sz w:val="22"/>
            <w:szCs w:val="22"/>
            <w:lang w:val="en-US" w:eastAsia="zh-CN"/>
          </w:rPr>
          <w:tab/>
        </w:r>
        <w:r w:rsidR="008562AC" w:rsidRPr="00564A49">
          <w:rPr>
            <w:rStyle w:val="Hyperlink"/>
          </w:rPr>
          <w:t>VUI semantics</w:t>
        </w:r>
        <w:r w:rsidR="008562AC" w:rsidRPr="00564A49">
          <w:rPr>
            <w:webHidden/>
          </w:rPr>
          <w:tab/>
        </w:r>
        <w:r w:rsidR="008562AC" w:rsidRPr="00564A49">
          <w:rPr>
            <w:webHidden/>
          </w:rPr>
          <w:fldChar w:fldCharType="begin" w:fldLock="1"/>
        </w:r>
        <w:r w:rsidR="008562AC" w:rsidRPr="00564A49">
          <w:rPr>
            <w:webHidden/>
          </w:rPr>
          <w:instrText xml:space="preserve"> PAGEREF _Toc378026155 \h </w:instrText>
        </w:r>
        <w:r w:rsidR="008562AC" w:rsidRPr="00564A49">
          <w:rPr>
            <w:webHidden/>
          </w:rPr>
        </w:r>
        <w:r w:rsidR="008562AC" w:rsidRPr="00564A49">
          <w:rPr>
            <w:webHidden/>
          </w:rPr>
          <w:fldChar w:fldCharType="separate"/>
        </w:r>
        <w:r w:rsidR="008562AC" w:rsidRPr="00564A49">
          <w:rPr>
            <w:webHidden/>
          </w:rPr>
          <w:t>44</w:t>
        </w:r>
        <w:r w:rsidR="008562AC" w:rsidRPr="00564A49">
          <w:rPr>
            <w:webHidden/>
          </w:rPr>
          <w:fldChar w:fldCharType="end"/>
        </w:r>
      </w:hyperlink>
    </w:p>
    <w:p w:rsidR="008562AC" w:rsidRPr="00564A49" w:rsidRDefault="009F2194">
      <w:pPr>
        <w:pStyle w:val="TOC3"/>
        <w:rPr>
          <w:rFonts w:asciiTheme="minorHAnsi" w:eastAsiaTheme="minorEastAsia" w:hAnsiTheme="minorHAnsi" w:cstheme="minorBidi"/>
          <w:noProof/>
          <w:sz w:val="22"/>
          <w:szCs w:val="22"/>
          <w:lang w:val="en-US" w:eastAsia="zh-CN"/>
        </w:rPr>
      </w:pPr>
      <w:hyperlink w:anchor="_Toc378026156" w:history="1">
        <w:r w:rsidR="008562AC" w:rsidRPr="00564A49">
          <w:rPr>
            <w:rStyle w:val="Hyperlink"/>
            <w:noProof/>
          </w:rPr>
          <w:t>E.2.1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VUI parameters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_Toc378026156 \h </w:instrText>
        </w:r>
        <w:r w:rsidR="008562AC" w:rsidRPr="00564A49">
          <w:rPr>
            <w:noProof/>
            <w:webHidden/>
          </w:rPr>
        </w:r>
        <w:r w:rsidR="008562AC" w:rsidRPr="00564A49">
          <w:rPr>
            <w:noProof/>
            <w:webHidden/>
          </w:rPr>
          <w:fldChar w:fldCharType="separate"/>
        </w:r>
        <w:r w:rsidR="008562AC" w:rsidRPr="00564A49">
          <w:rPr>
            <w:noProof/>
            <w:webHidden/>
          </w:rPr>
          <w:t>44</w:t>
        </w:r>
        <w:r w:rsidR="008562AC" w:rsidRPr="00564A49">
          <w:rPr>
            <w:noProof/>
            <w:webHidden/>
          </w:rPr>
          <w:fldChar w:fldCharType="end"/>
        </w:r>
      </w:hyperlink>
    </w:p>
    <w:p w:rsidR="008562AC" w:rsidRPr="00564A49" w:rsidRDefault="009F2194">
      <w:pPr>
        <w:pStyle w:val="TOC1"/>
        <w:rPr>
          <w:rFonts w:asciiTheme="minorHAnsi" w:eastAsiaTheme="minorEastAsia" w:hAnsiTheme="minorHAnsi" w:cstheme="minorBidi"/>
          <w:bCs w:val="0"/>
          <w:sz w:val="22"/>
          <w:szCs w:val="22"/>
          <w:lang w:val="en-US" w:eastAsia="zh-CN"/>
        </w:rPr>
      </w:pPr>
      <w:hyperlink w:anchor="_Toc378026157" w:history="1">
        <w:r w:rsidR="008562AC" w:rsidRPr="00564A49">
          <w:rPr>
            <w:rStyle w:val="Hyperlink"/>
            <w:lang w:val="en-US"/>
          </w:rPr>
          <w:t xml:space="preserve"> Annex F </w:t>
        </w:r>
        <w:r w:rsidR="008562AC" w:rsidRPr="00564A49">
          <w:rPr>
            <w:rStyle w:val="Hyperlink"/>
            <w:lang w:val="en-US" w:eastAsia="ko-KR"/>
          </w:rPr>
          <w:t xml:space="preserve"> Common specifications </w:t>
        </w:r>
        <w:r w:rsidR="008562AC" w:rsidRPr="00564A49">
          <w:rPr>
            <w:rStyle w:val="Hyperlink"/>
            <w:lang w:val="en-US"/>
          </w:rPr>
          <w:t xml:space="preserve">for </w:t>
        </w:r>
        <w:r w:rsidR="008562AC" w:rsidRPr="00564A49">
          <w:rPr>
            <w:rStyle w:val="Hyperlink"/>
            <w:lang w:val="en-US" w:eastAsia="ko-KR"/>
          </w:rPr>
          <w:t>multi-layer extensions</w:t>
        </w:r>
        <w:r w:rsidR="008562AC" w:rsidRPr="00564A49">
          <w:rPr>
            <w:webHidden/>
          </w:rPr>
          <w:tab/>
        </w:r>
        <w:r w:rsidR="008562AC" w:rsidRPr="00564A49">
          <w:rPr>
            <w:webHidden/>
          </w:rPr>
          <w:fldChar w:fldCharType="begin" w:fldLock="1"/>
        </w:r>
        <w:r w:rsidR="008562AC" w:rsidRPr="00564A49">
          <w:rPr>
            <w:webHidden/>
          </w:rPr>
          <w:instrText xml:space="preserve"> PAGEREF _Toc378026157 \h </w:instrText>
        </w:r>
        <w:r w:rsidR="008562AC" w:rsidRPr="00564A49">
          <w:rPr>
            <w:webHidden/>
          </w:rPr>
        </w:r>
        <w:r w:rsidR="008562AC" w:rsidRPr="00564A49">
          <w:rPr>
            <w:webHidden/>
          </w:rPr>
          <w:fldChar w:fldCharType="separate"/>
        </w:r>
        <w:r w:rsidR="008562AC" w:rsidRPr="00564A49">
          <w:rPr>
            <w:webHidden/>
          </w:rPr>
          <w:t>45</w:t>
        </w:r>
        <w:r w:rsidR="008562AC" w:rsidRPr="00564A49">
          <w:rPr>
            <w:webHidden/>
          </w:rPr>
          <w:fldChar w:fldCharType="end"/>
        </w:r>
      </w:hyperlink>
    </w:p>
    <w:p w:rsidR="008562AC" w:rsidRPr="00564A49" w:rsidRDefault="009F2194">
      <w:pPr>
        <w:pStyle w:val="TOC2"/>
        <w:rPr>
          <w:rFonts w:asciiTheme="minorHAnsi" w:eastAsiaTheme="minorEastAsia" w:hAnsiTheme="minorHAnsi" w:cstheme="minorBidi"/>
          <w:sz w:val="22"/>
          <w:szCs w:val="22"/>
          <w:lang w:val="en-US" w:eastAsia="zh-CN"/>
        </w:rPr>
      </w:pPr>
      <w:hyperlink w:anchor="_Toc378026158" w:history="1">
        <w:r w:rsidR="008562AC" w:rsidRPr="00564A49">
          <w:rPr>
            <w:rStyle w:val="Hyperlink"/>
            <w:lang w:val="en-US"/>
          </w:rPr>
          <w:t>F.1</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Scope</w:t>
        </w:r>
        <w:r w:rsidR="008562AC" w:rsidRPr="00564A49">
          <w:rPr>
            <w:webHidden/>
          </w:rPr>
          <w:tab/>
        </w:r>
        <w:r w:rsidR="008562AC" w:rsidRPr="00564A49">
          <w:rPr>
            <w:webHidden/>
          </w:rPr>
          <w:fldChar w:fldCharType="begin" w:fldLock="1"/>
        </w:r>
        <w:r w:rsidR="008562AC" w:rsidRPr="00564A49">
          <w:rPr>
            <w:webHidden/>
          </w:rPr>
          <w:instrText xml:space="preserve"> PAGEREF _Toc378026158 \h </w:instrText>
        </w:r>
        <w:r w:rsidR="008562AC" w:rsidRPr="00564A49">
          <w:rPr>
            <w:webHidden/>
          </w:rPr>
        </w:r>
        <w:r w:rsidR="008562AC" w:rsidRPr="00564A49">
          <w:rPr>
            <w:webHidden/>
          </w:rPr>
          <w:fldChar w:fldCharType="separate"/>
        </w:r>
        <w:r w:rsidR="008562AC" w:rsidRPr="00564A49">
          <w:rPr>
            <w:webHidden/>
          </w:rPr>
          <w:t>45</w:t>
        </w:r>
        <w:r w:rsidR="008562AC" w:rsidRPr="00564A49">
          <w:rPr>
            <w:webHidden/>
          </w:rPr>
          <w:fldChar w:fldCharType="end"/>
        </w:r>
      </w:hyperlink>
    </w:p>
    <w:p w:rsidR="008562AC" w:rsidRPr="00564A49" w:rsidRDefault="009F2194">
      <w:pPr>
        <w:pStyle w:val="TOC2"/>
        <w:rPr>
          <w:rFonts w:asciiTheme="minorHAnsi" w:eastAsiaTheme="minorEastAsia" w:hAnsiTheme="minorHAnsi" w:cstheme="minorBidi"/>
          <w:sz w:val="22"/>
          <w:szCs w:val="22"/>
          <w:lang w:val="en-US" w:eastAsia="zh-CN"/>
        </w:rPr>
      </w:pPr>
      <w:hyperlink w:anchor="_Toc378026159" w:history="1">
        <w:r w:rsidR="008562AC" w:rsidRPr="00564A49">
          <w:rPr>
            <w:rStyle w:val="Hyperlink"/>
            <w:lang w:val="en-US"/>
          </w:rPr>
          <w:t>F.2</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Normative references</w:t>
        </w:r>
        <w:r w:rsidR="008562AC" w:rsidRPr="00564A49">
          <w:rPr>
            <w:webHidden/>
          </w:rPr>
          <w:tab/>
        </w:r>
        <w:r w:rsidR="008562AC" w:rsidRPr="00564A49">
          <w:rPr>
            <w:webHidden/>
          </w:rPr>
          <w:fldChar w:fldCharType="begin" w:fldLock="1"/>
        </w:r>
        <w:r w:rsidR="008562AC" w:rsidRPr="00564A49">
          <w:rPr>
            <w:webHidden/>
          </w:rPr>
          <w:instrText xml:space="preserve"> PAGEREF _Toc378026159 \h </w:instrText>
        </w:r>
        <w:r w:rsidR="008562AC" w:rsidRPr="00564A49">
          <w:rPr>
            <w:webHidden/>
          </w:rPr>
        </w:r>
        <w:r w:rsidR="008562AC" w:rsidRPr="00564A49">
          <w:rPr>
            <w:webHidden/>
          </w:rPr>
          <w:fldChar w:fldCharType="separate"/>
        </w:r>
        <w:r w:rsidR="008562AC" w:rsidRPr="00564A49">
          <w:rPr>
            <w:webHidden/>
          </w:rPr>
          <w:t>45</w:t>
        </w:r>
        <w:r w:rsidR="008562AC" w:rsidRPr="00564A49">
          <w:rPr>
            <w:webHidden/>
          </w:rPr>
          <w:fldChar w:fldCharType="end"/>
        </w:r>
      </w:hyperlink>
    </w:p>
    <w:p w:rsidR="008562AC" w:rsidRPr="00564A49" w:rsidRDefault="009F2194">
      <w:pPr>
        <w:pStyle w:val="TOC2"/>
        <w:rPr>
          <w:rFonts w:asciiTheme="minorHAnsi" w:eastAsiaTheme="minorEastAsia" w:hAnsiTheme="minorHAnsi" w:cstheme="minorBidi"/>
          <w:sz w:val="22"/>
          <w:szCs w:val="22"/>
          <w:lang w:val="en-US" w:eastAsia="zh-CN"/>
        </w:rPr>
      </w:pPr>
      <w:hyperlink w:anchor="_Toc378026160" w:history="1">
        <w:r w:rsidR="008562AC" w:rsidRPr="00564A49">
          <w:rPr>
            <w:rStyle w:val="Hyperlink"/>
            <w:lang w:val="en-US"/>
          </w:rPr>
          <w:t>F.3</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Definitions</w:t>
        </w:r>
        <w:r w:rsidR="008562AC" w:rsidRPr="00564A49">
          <w:rPr>
            <w:webHidden/>
          </w:rPr>
          <w:tab/>
        </w:r>
        <w:r w:rsidR="008562AC" w:rsidRPr="00564A49">
          <w:rPr>
            <w:webHidden/>
          </w:rPr>
          <w:fldChar w:fldCharType="begin" w:fldLock="1"/>
        </w:r>
        <w:r w:rsidR="008562AC" w:rsidRPr="00564A49">
          <w:rPr>
            <w:webHidden/>
          </w:rPr>
          <w:instrText xml:space="preserve"> PAGEREF _Toc378026160 \h </w:instrText>
        </w:r>
        <w:r w:rsidR="008562AC" w:rsidRPr="00564A49">
          <w:rPr>
            <w:webHidden/>
          </w:rPr>
        </w:r>
        <w:r w:rsidR="008562AC" w:rsidRPr="00564A49">
          <w:rPr>
            <w:webHidden/>
          </w:rPr>
          <w:fldChar w:fldCharType="separate"/>
        </w:r>
        <w:r w:rsidR="008562AC" w:rsidRPr="00564A49">
          <w:rPr>
            <w:webHidden/>
          </w:rPr>
          <w:t>45</w:t>
        </w:r>
        <w:r w:rsidR="008562AC" w:rsidRPr="00564A49">
          <w:rPr>
            <w:webHidden/>
          </w:rPr>
          <w:fldChar w:fldCharType="end"/>
        </w:r>
      </w:hyperlink>
    </w:p>
    <w:p w:rsidR="008562AC" w:rsidRPr="00564A49" w:rsidRDefault="009F2194">
      <w:pPr>
        <w:pStyle w:val="TOC2"/>
        <w:rPr>
          <w:rFonts w:asciiTheme="minorHAnsi" w:eastAsiaTheme="minorEastAsia" w:hAnsiTheme="minorHAnsi" w:cstheme="minorBidi"/>
          <w:sz w:val="22"/>
          <w:szCs w:val="22"/>
          <w:lang w:val="en-US" w:eastAsia="zh-CN"/>
        </w:rPr>
      </w:pPr>
      <w:hyperlink w:anchor="_Toc378026161" w:history="1">
        <w:r w:rsidR="008562AC" w:rsidRPr="00564A49">
          <w:rPr>
            <w:rStyle w:val="Hyperlink"/>
            <w:lang w:val="en-US"/>
          </w:rPr>
          <w:t>F.4</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Abbreviations</w:t>
        </w:r>
        <w:r w:rsidR="008562AC" w:rsidRPr="00564A49">
          <w:rPr>
            <w:webHidden/>
          </w:rPr>
          <w:tab/>
        </w:r>
        <w:r w:rsidR="008562AC" w:rsidRPr="00564A49">
          <w:rPr>
            <w:webHidden/>
          </w:rPr>
          <w:fldChar w:fldCharType="begin" w:fldLock="1"/>
        </w:r>
        <w:r w:rsidR="008562AC" w:rsidRPr="00564A49">
          <w:rPr>
            <w:webHidden/>
          </w:rPr>
          <w:instrText xml:space="preserve"> PAGEREF _Toc378026161 \h </w:instrText>
        </w:r>
        <w:r w:rsidR="008562AC" w:rsidRPr="00564A49">
          <w:rPr>
            <w:webHidden/>
          </w:rPr>
        </w:r>
        <w:r w:rsidR="008562AC" w:rsidRPr="00564A49">
          <w:rPr>
            <w:webHidden/>
          </w:rPr>
          <w:fldChar w:fldCharType="separate"/>
        </w:r>
        <w:r w:rsidR="008562AC" w:rsidRPr="00564A49">
          <w:rPr>
            <w:webHidden/>
          </w:rPr>
          <w:t>46</w:t>
        </w:r>
        <w:r w:rsidR="008562AC" w:rsidRPr="00564A49">
          <w:rPr>
            <w:webHidden/>
          </w:rPr>
          <w:fldChar w:fldCharType="end"/>
        </w:r>
      </w:hyperlink>
    </w:p>
    <w:p w:rsidR="008562AC" w:rsidRPr="00564A49" w:rsidRDefault="009F2194">
      <w:pPr>
        <w:pStyle w:val="TOC2"/>
        <w:rPr>
          <w:rFonts w:asciiTheme="minorHAnsi" w:eastAsiaTheme="minorEastAsia" w:hAnsiTheme="minorHAnsi" w:cstheme="minorBidi"/>
          <w:sz w:val="22"/>
          <w:szCs w:val="22"/>
          <w:lang w:val="en-US" w:eastAsia="zh-CN"/>
        </w:rPr>
      </w:pPr>
      <w:hyperlink w:anchor="_Toc378026162" w:history="1">
        <w:r w:rsidR="008562AC" w:rsidRPr="00564A49">
          <w:rPr>
            <w:rStyle w:val="Hyperlink"/>
            <w:lang w:val="en-US"/>
          </w:rPr>
          <w:t>F.5</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Conventions</w:t>
        </w:r>
        <w:r w:rsidR="008562AC" w:rsidRPr="00564A49">
          <w:rPr>
            <w:webHidden/>
          </w:rPr>
          <w:tab/>
        </w:r>
        <w:r w:rsidR="008562AC" w:rsidRPr="00564A49">
          <w:rPr>
            <w:webHidden/>
          </w:rPr>
          <w:fldChar w:fldCharType="begin" w:fldLock="1"/>
        </w:r>
        <w:r w:rsidR="008562AC" w:rsidRPr="00564A49">
          <w:rPr>
            <w:webHidden/>
          </w:rPr>
          <w:instrText xml:space="preserve"> PAGEREF _Toc378026162 \h </w:instrText>
        </w:r>
        <w:r w:rsidR="008562AC" w:rsidRPr="00564A49">
          <w:rPr>
            <w:webHidden/>
          </w:rPr>
        </w:r>
        <w:r w:rsidR="008562AC" w:rsidRPr="00564A49">
          <w:rPr>
            <w:webHidden/>
          </w:rPr>
          <w:fldChar w:fldCharType="separate"/>
        </w:r>
        <w:r w:rsidR="008562AC" w:rsidRPr="00564A49">
          <w:rPr>
            <w:webHidden/>
          </w:rPr>
          <w:t>46</w:t>
        </w:r>
        <w:r w:rsidR="008562AC" w:rsidRPr="00564A49">
          <w:rPr>
            <w:webHidden/>
          </w:rPr>
          <w:fldChar w:fldCharType="end"/>
        </w:r>
      </w:hyperlink>
    </w:p>
    <w:p w:rsidR="008562AC" w:rsidRPr="00564A49" w:rsidRDefault="009F2194">
      <w:pPr>
        <w:pStyle w:val="TOC2"/>
        <w:rPr>
          <w:rFonts w:asciiTheme="minorHAnsi" w:eastAsiaTheme="minorEastAsia" w:hAnsiTheme="minorHAnsi" w:cstheme="minorBidi"/>
          <w:sz w:val="22"/>
          <w:szCs w:val="22"/>
          <w:lang w:val="en-US" w:eastAsia="zh-CN"/>
        </w:rPr>
      </w:pPr>
      <w:hyperlink w:anchor="_Toc378026163" w:history="1">
        <w:r w:rsidR="008562AC" w:rsidRPr="00564A49">
          <w:rPr>
            <w:rStyle w:val="Hyperlink"/>
            <w:lang w:val="en-US"/>
          </w:rPr>
          <w:t>F.6</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Source, coded, decoded and output data formats, scanning processes, and neighbouring relationships</w:t>
        </w:r>
        <w:r w:rsidR="008562AC" w:rsidRPr="00564A49">
          <w:rPr>
            <w:webHidden/>
          </w:rPr>
          <w:tab/>
        </w:r>
        <w:r w:rsidR="008562AC" w:rsidRPr="00564A49">
          <w:rPr>
            <w:webHidden/>
          </w:rPr>
          <w:fldChar w:fldCharType="begin" w:fldLock="1"/>
        </w:r>
        <w:r w:rsidR="008562AC" w:rsidRPr="00564A49">
          <w:rPr>
            <w:webHidden/>
          </w:rPr>
          <w:instrText xml:space="preserve"> PAGEREF _Toc378026163 \h </w:instrText>
        </w:r>
        <w:r w:rsidR="008562AC" w:rsidRPr="00564A49">
          <w:rPr>
            <w:webHidden/>
          </w:rPr>
        </w:r>
        <w:r w:rsidR="008562AC" w:rsidRPr="00564A49">
          <w:rPr>
            <w:webHidden/>
          </w:rPr>
          <w:fldChar w:fldCharType="separate"/>
        </w:r>
        <w:r w:rsidR="008562AC" w:rsidRPr="00564A49">
          <w:rPr>
            <w:webHidden/>
          </w:rPr>
          <w:t>46</w:t>
        </w:r>
        <w:r w:rsidR="008562AC" w:rsidRPr="00564A49">
          <w:rPr>
            <w:webHidden/>
          </w:rPr>
          <w:fldChar w:fldCharType="end"/>
        </w:r>
      </w:hyperlink>
    </w:p>
    <w:p w:rsidR="008562AC" w:rsidRPr="00564A49" w:rsidRDefault="009F2194">
      <w:pPr>
        <w:pStyle w:val="TOC2"/>
        <w:rPr>
          <w:rFonts w:asciiTheme="minorHAnsi" w:eastAsiaTheme="minorEastAsia" w:hAnsiTheme="minorHAnsi" w:cstheme="minorBidi"/>
          <w:sz w:val="22"/>
          <w:szCs w:val="22"/>
          <w:lang w:val="en-US" w:eastAsia="zh-CN"/>
        </w:rPr>
      </w:pPr>
      <w:hyperlink w:anchor="_Toc378026164" w:history="1">
        <w:r w:rsidR="008562AC" w:rsidRPr="00564A49">
          <w:rPr>
            <w:rStyle w:val="Hyperlink"/>
            <w:lang w:val="en-US"/>
          </w:rPr>
          <w:t>F.7</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Syntax and semantics</w:t>
        </w:r>
        <w:r w:rsidR="008562AC" w:rsidRPr="00564A49">
          <w:rPr>
            <w:webHidden/>
          </w:rPr>
          <w:tab/>
        </w:r>
        <w:r w:rsidR="008562AC" w:rsidRPr="00564A49">
          <w:rPr>
            <w:webHidden/>
          </w:rPr>
          <w:fldChar w:fldCharType="begin" w:fldLock="1"/>
        </w:r>
        <w:r w:rsidR="008562AC" w:rsidRPr="00564A49">
          <w:rPr>
            <w:webHidden/>
          </w:rPr>
          <w:instrText xml:space="preserve"> PAGEREF _Toc378026164 \h </w:instrText>
        </w:r>
        <w:r w:rsidR="008562AC" w:rsidRPr="00564A49">
          <w:rPr>
            <w:webHidden/>
          </w:rPr>
        </w:r>
        <w:r w:rsidR="008562AC" w:rsidRPr="00564A49">
          <w:rPr>
            <w:webHidden/>
          </w:rPr>
          <w:fldChar w:fldCharType="separate"/>
        </w:r>
        <w:r w:rsidR="008562AC" w:rsidRPr="00564A49">
          <w:rPr>
            <w:webHidden/>
          </w:rPr>
          <w:t>47</w:t>
        </w:r>
        <w:r w:rsidR="008562AC" w:rsidRPr="00564A49">
          <w:rPr>
            <w:webHidden/>
          </w:rPr>
          <w:fldChar w:fldCharType="end"/>
        </w:r>
      </w:hyperlink>
    </w:p>
    <w:p w:rsidR="008562AC" w:rsidRPr="00564A49" w:rsidRDefault="009F2194">
      <w:pPr>
        <w:pStyle w:val="TOC3"/>
        <w:rPr>
          <w:rFonts w:asciiTheme="minorHAnsi" w:eastAsiaTheme="minorEastAsia" w:hAnsiTheme="minorHAnsi" w:cstheme="minorBidi"/>
          <w:noProof/>
          <w:sz w:val="22"/>
          <w:szCs w:val="22"/>
          <w:lang w:val="en-US" w:eastAsia="zh-CN"/>
        </w:rPr>
      </w:pPr>
      <w:hyperlink w:anchor="_Toc378026165" w:history="1">
        <w:r w:rsidR="008562AC" w:rsidRPr="00564A49">
          <w:rPr>
            <w:rStyle w:val="Hyperlink"/>
            <w:noProof/>
          </w:rPr>
          <w:t>F.7.1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Method of specifying syntax in tabular form</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_Toc378026165 \h </w:instrText>
        </w:r>
        <w:r w:rsidR="008562AC" w:rsidRPr="00564A49">
          <w:rPr>
            <w:noProof/>
            <w:webHidden/>
          </w:rPr>
        </w:r>
        <w:r w:rsidR="008562AC" w:rsidRPr="00564A49">
          <w:rPr>
            <w:noProof/>
            <w:webHidden/>
          </w:rPr>
          <w:fldChar w:fldCharType="separate"/>
        </w:r>
        <w:r w:rsidR="008562AC" w:rsidRPr="00564A49">
          <w:rPr>
            <w:noProof/>
            <w:webHidden/>
          </w:rPr>
          <w:t>47</w:t>
        </w:r>
        <w:r w:rsidR="008562AC" w:rsidRPr="00564A49">
          <w:rPr>
            <w:noProof/>
            <w:webHidden/>
          </w:rPr>
          <w:fldChar w:fldCharType="end"/>
        </w:r>
      </w:hyperlink>
    </w:p>
    <w:p w:rsidR="008562AC" w:rsidRPr="00564A49" w:rsidRDefault="009F2194">
      <w:pPr>
        <w:pStyle w:val="TOC3"/>
        <w:rPr>
          <w:rFonts w:asciiTheme="minorHAnsi" w:eastAsiaTheme="minorEastAsia" w:hAnsiTheme="minorHAnsi" w:cstheme="minorBidi"/>
          <w:noProof/>
          <w:sz w:val="22"/>
          <w:szCs w:val="22"/>
          <w:lang w:val="en-US" w:eastAsia="zh-CN"/>
        </w:rPr>
      </w:pPr>
      <w:hyperlink w:anchor="_Toc378026166" w:history="1">
        <w:r w:rsidR="008562AC" w:rsidRPr="00564A49">
          <w:rPr>
            <w:rStyle w:val="Hyperlink"/>
            <w:noProof/>
          </w:rPr>
          <w:t>F.7.2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Specification of syntax functions, categories, and descriptors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_Toc378026166 \h </w:instrText>
        </w:r>
        <w:r w:rsidR="008562AC" w:rsidRPr="00564A49">
          <w:rPr>
            <w:noProof/>
            <w:webHidden/>
          </w:rPr>
        </w:r>
        <w:r w:rsidR="008562AC" w:rsidRPr="00564A49">
          <w:rPr>
            <w:noProof/>
            <w:webHidden/>
          </w:rPr>
          <w:fldChar w:fldCharType="separate"/>
        </w:r>
        <w:r w:rsidR="008562AC" w:rsidRPr="00564A49">
          <w:rPr>
            <w:noProof/>
            <w:webHidden/>
          </w:rPr>
          <w:t>47</w:t>
        </w:r>
        <w:r w:rsidR="008562AC" w:rsidRPr="00564A49">
          <w:rPr>
            <w:noProof/>
            <w:webHidden/>
          </w:rPr>
          <w:fldChar w:fldCharType="end"/>
        </w:r>
      </w:hyperlink>
    </w:p>
    <w:p w:rsidR="008562AC" w:rsidRPr="00564A49" w:rsidRDefault="009F2194">
      <w:pPr>
        <w:pStyle w:val="TOC3"/>
        <w:rPr>
          <w:rFonts w:asciiTheme="minorHAnsi" w:eastAsiaTheme="minorEastAsia" w:hAnsiTheme="minorHAnsi" w:cstheme="minorBidi"/>
          <w:noProof/>
          <w:sz w:val="22"/>
          <w:szCs w:val="22"/>
          <w:lang w:val="en-US" w:eastAsia="zh-CN"/>
        </w:rPr>
      </w:pPr>
      <w:hyperlink w:anchor="_Toc378026167" w:history="1">
        <w:r w:rsidR="008562AC" w:rsidRPr="00564A49">
          <w:rPr>
            <w:rStyle w:val="Hyperlink"/>
            <w:noProof/>
          </w:rPr>
          <w:t>F.7.3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Syntax in tabular form</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_Toc378026167 \h </w:instrText>
        </w:r>
        <w:r w:rsidR="008562AC" w:rsidRPr="00564A49">
          <w:rPr>
            <w:noProof/>
            <w:webHidden/>
          </w:rPr>
        </w:r>
        <w:r w:rsidR="008562AC" w:rsidRPr="00564A49">
          <w:rPr>
            <w:noProof/>
            <w:webHidden/>
          </w:rPr>
          <w:fldChar w:fldCharType="separate"/>
        </w:r>
        <w:r w:rsidR="008562AC" w:rsidRPr="00564A49">
          <w:rPr>
            <w:noProof/>
            <w:webHidden/>
          </w:rPr>
          <w:t>47</w:t>
        </w:r>
        <w:r w:rsidR="008562AC" w:rsidRPr="00564A49">
          <w:rPr>
            <w:noProof/>
            <w:webHidden/>
          </w:rPr>
          <w:fldChar w:fldCharType="end"/>
        </w:r>
      </w:hyperlink>
    </w:p>
    <w:p w:rsidR="008562AC" w:rsidRPr="00564A49" w:rsidRDefault="009F2194">
      <w:pPr>
        <w:pStyle w:val="TOC4"/>
        <w:rPr>
          <w:rFonts w:asciiTheme="minorHAnsi" w:eastAsiaTheme="minorEastAsia" w:hAnsiTheme="minorHAnsi" w:cstheme="minorBidi"/>
          <w:noProof/>
          <w:sz w:val="22"/>
          <w:szCs w:val="22"/>
          <w:lang w:val="en-US" w:eastAsia="zh-CN"/>
        </w:rPr>
      </w:pPr>
      <w:hyperlink w:anchor="_Toc378026168" w:history="1">
        <w:r w:rsidR="008562AC" w:rsidRPr="00564A49">
          <w:rPr>
            <w:rStyle w:val="Hyperlink"/>
            <w:noProof/>
            <w:lang w:val="en-US"/>
          </w:rPr>
          <w:t>F.7.3.1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NAL unit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_Toc378026168 \h </w:instrText>
        </w:r>
        <w:r w:rsidR="008562AC" w:rsidRPr="00564A49">
          <w:rPr>
            <w:noProof/>
            <w:webHidden/>
          </w:rPr>
        </w:r>
        <w:r w:rsidR="008562AC" w:rsidRPr="00564A49">
          <w:rPr>
            <w:noProof/>
            <w:webHidden/>
          </w:rPr>
          <w:fldChar w:fldCharType="separate"/>
        </w:r>
        <w:r w:rsidR="008562AC" w:rsidRPr="00564A49">
          <w:rPr>
            <w:noProof/>
            <w:webHidden/>
          </w:rPr>
          <w:t>47</w:t>
        </w:r>
        <w:r w:rsidR="008562AC" w:rsidRPr="00564A49">
          <w:rPr>
            <w:noProof/>
            <w:webHidden/>
          </w:rPr>
          <w:fldChar w:fldCharType="end"/>
        </w:r>
      </w:hyperlink>
    </w:p>
    <w:p w:rsidR="008562AC" w:rsidRPr="00564A49" w:rsidRDefault="009F2194">
      <w:pPr>
        <w:pStyle w:val="TOC4"/>
        <w:rPr>
          <w:rFonts w:asciiTheme="minorHAnsi" w:eastAsiaTheme="minorEastAsia" w:hAnsiTheme="minorHAnsi" w:cstheme="minorBidi"/>
          <w:noProof/>
          <w:sz w:val="22"/>
          <w:szCs w:val="22"/>
          <w:lang w:val="en-US" w:eastAsia="zh-CN"/>
        </w:rPr>
      </w:pPr>
      <w:hyperlink w:anchor="_Toc378026169" w:history="1">
        <w:r w:rsidR="008562AC" w:rsidRPr="00564A49">
          <w:rPr>
            <w:rStyle w:val="Hyperlink"/>
            <w:noProof/>
            <w:lang w:val="en-US"/>
          </w:rPr>
          <w:t>F.7.3.2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Raw byte sequence payloads and RBSP trailing bits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_Toc378026169 \h </w:instrText>
        </w:r>
        <w:r w:rsidR="008562AC" w:rsidRPr="00564A49">
          <w:rPr>
            <w:noProof/>
            <w:webHidden/>
          </w:rPr>
        </w:r>
        <w:r w:rsidR="008562AC" w:rsidRPr="00564A49">
          <w:rPr>
            <w:noProof/>
            <w:webHidden/>
          </w:rPr>
          <w:fldChar w:fldCharType="separate"/>
        </w:r>
        <w:r w:rsidR="008562AC" w:rsidRPr="00564A49">
          <w:rPr>
            <w:noProof/>
            <w:webHidden/>
          </w:rPr>
          <w:t>48</w:t>
        </w:r>
        <w:r w:rsidR="008562AC" w:rsidRPr="00564A49">
          <w:rPr>
            <w:noProof/>
            <w:webHidden/>
          </w:rPr>
          <w:fldChar w:fldCharType="end"/>
        </w:r>
      </w:hyperlink>
    </w:p>
    <w:p w:rsidR="008562AC" w:rsidRPr="00564A49" w:rsidRDefault="009F2194">
      <w:pPr>
        <w:pStyle w:val="TOC4"/>
        <w:rPr>
          <w:rFonts w:asciiTheme="minorHAnsi" w:eastAsiaTheme="minorEastAsia" w:hAnsiTheme="minorHAnsi" w:cstheme="minorBidi"/>
          <w:noProof/>
          <w:sz w:val="22"/>
          <w:szCs w:val="22"/>
          <w:lang w:val="en-US" w:eastAsia="zh-CN"/>
        </w:rPr>
      </w:pPr>
      <w:hyperlink w:anchor="_Toc378026170" w:history="1">
        <w:r w:rsidR="008562AC" w:rsidRPr="00564A49">
          <w:rPr>
            <w:rStyle w:val="Hyperlink"/>
            <w:noProof/>
            <w:lang w:val="en-US"/>
          </w:rPr>
          <w:t>F.7.3.3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Profile, tier and level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_Toc378026170 \h </w:instrText>
        </w:r>
        <w:r w:rsidR="008562AC" w:rsidRPr="00564A49">
          <w:rPr>
            <w:noProof/>
            <w:webHidden/>
          </w:rPr>
        </w:r>
        <w:r w:rsidR="008562AC" w:rsidRPr="00564A49">
          <w:rPr>
            <w:noProof/>
            <w:webHidden/>
          </w:rPr>
          <w:fldChar w:fldCharType="separate"/>
        </w:r>
        <w:r w:rsidR="008562AC" w:rsidRPr="00564A49">
          <w:rPr>
            <w:noProof/>
            <w:webHidden/>
          </w:rPr>
          <w:t>61</w:t>
        </w:r>
        <w:r w:rsidR="008562AC" w:rsidRPr="00564A49">
          <w:rPr>
            <w:noProof/>
            <w:webHidden/>
          </w:rPr>
          <w:fldChar w:fldCharType="end"/>
        </w:r>
      </w:hyperlink>
    </w:p>
    <w:p w:rsidR="008562AC" w:rsidRPr="00564A49" w:rsidRDefault="009F2194">
      <w:pPr>
        <w:pStyle w:val="TOC4"/>
        <w:rPr>
          <w:rFonts w:asciiTheme="minorHAnsi" w:eastAsiaTheme="minorEastAsia" w:hAnsiTheme="minorHAnsi" w:cstheme="minorBidi"/>
          <w:noProof/>
          <w:sz w:val="22"/>
          <w:szCs w:val="22"/>
          <w:lang w:val="en-US" w:eastAsia="zh-CN"/>
        </w:rPr>
      </w:pPr>
      <w:hyperlink w:anchor="_Toc378026171" w:history="1">
        <w:r w:rsidR="008562AC" w:rsidRPr="00564A49">
          <w:rPr>
            <w:rStyle w:val="Hyperlink"/>
            <w:noProof/>
            <w:lang w:val="en-US"/>
          </w:rPr>
          <w:t>F.7.3.4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Scaling list data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_Toc378026171 \h </w:instrText>
        </w:r>
        <w:r w:rsidR="008562AC" w:rsidRPr="00564A49">
          <w:rPr>
            <w:noProof/>
            <w:webHidden/>
          </w:rPr>
        </w:r>
        <w:r w:rsidR="008562AC" w:rsidRPr="00564A49">
          <w:rPr>
            <w:noProof/>
            <w:webHidden/>
          </w:rPr>
          <w:fldChar w:fldCharType="separate"/>
        </w:r>
        <w:r w:rsidR="008562AC" w:rsidRPr="00564A49">
          <w:rPr>
            <w:noProof/>
            <w:webHidden/>
          </w:rPr>
          <w:t>61</w:t>
        </w:r>
        <w:r w:rsidR="008562AC" w:rsidRPr="00564A49">
          <w:rPr>
            <w:noProof/>
            <w:webHidden/>
          </w:rPr>
          <w:fldChar w:fldCharType="end"/>
        </w:r>
      </w:hyperlink>
    </w:p>
    <w:p w:rsidR="008562AC" w:rsidRPr="00564A49" w:rsidRDefault="009F2194">
      <w:pPr>
        <w:pStyle w:val="TOC4"/>
        <w:rPr>
          <w:rFonts w:asciiTheme="minorHAnsi" w:eastAsiaTheme="minorEastAsia" w:hAnsiTheme="minorHAnsi" w:cstheme="minorBidi"/>
          <w:noProof/>
          <w:sz w:val="22"/>
          <w:szCs w:val="22"/>
          <w:lang w:val="en-US" w:eastAsia="zh-CN"/>
        </w:rPr>
      </w:pPr>
      <w:hyperlink w:anchor="_Toc378026172" w:history="1">
        <w:r w:rsidR="008562AC" w:rsidRPr="00564A49">
          <w:rPr>
            <w:rStyle w:val="Hyperlink"/>
            <w:noProof/>
            <w:lang w:val="en-US"/>
          </w:rPr>
          <w:t>F.7.3.5</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Supplemental enhancement information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_Toc378026172 \h </w:instrText>
        </w:r>
        <w:r w:rsidR="008562AC" w:rsidRPr="00564A49">
          <w:rPr>
            <w:noProof/>
            <w:webHidden/>
          </w:rPr>
        </w:r>
        <w:r w:rsidR="008562AC" w:rsidRPr="00564A49">
          <w:rPr>
            <w:noProof/>
            <w:webHidden/>
          </w:rPr>
          <w:fldChar w:fldCharType="separate"/>
        </w:r>
        <w:r w:rsidR="008562AC" w:rsidRPr="00564A49">
          <w:rPr>
            <w:noProof/>
            <w:webHidden/>
          </w:rPr>
          <w:t>61</w:t>
        </w:r>
        <w:r w:rsidR="008562AC" w:rsidRPr="00564A49">
          <w:rPr>
            <w:noProof/>
            <w:webHidden/>
          </w:rPr>
          <w:fldChar w:fldCharType="end"/>
        </w:r>
      </w:hyperlink>
    </w:p>
    <w:p w:rsidR="008562AC" w:rsidRPr="00564A49" w:rsidRDefault="009F2194">
      <w:pPr>
        <w:pStyle w:val="TOC4"/>
        <w:rPr>
          <w:rFonts w:asciiTheme="minorHAnsi" w:eastAsiaTheme="minorEastAsia" w:hAnsiTheme="minorHAnsi" w:cstheme="minorBidi"/>
          <w:noProof/>
          <w:sz w:val="22"/>
          <w:szCs w:val="22"/>
          <w:lang w:val="en-US" w:eastAsia="zh-CN"/>
        </w:rPr>
      </w:pPr>
      <w:hyperlink w:anchor="_Toc378026173" w:history="1">
        <w:r w:rsidR="008562AC" w:rsidRPr="00564A49">
          <w:rPr>
            <w:rStyle w:val="Hyperlink"/>
            <w:noProof/>
            <w:lang w:val="en-US"/>
          </w:rPr>
          <w:t>F.7.3.6</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Slice segment header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_Toc378026173 \h </w:instrText>
        </w:r>
        <w:r w:rsidR="008562AC" w:rsidRPr="00564A49">
          <w:rPr>
            <w:noProof/>
            <w:webHidden/>
          </w:rPr>
        </w:r>
        <w:r w:rsidR="008562AC" w:rsidRPr="00564A49">
          <w:rPr>
            <w:noProof/>
            <w:webHidden/>
          </w:rPr>
          <w:fldChar w:fldCharType="separate"/>
        </w:r>
        <w:r w:rsidR="008562AC" w:rsidRPr="00564A49">
          <w:rPr>
            <w:noProof/>
            <w:webHidden/>
          </w:rPr>
          <w:t>62</w:t>
        </w:r>
        <w:r w:rsidR="008562AC" w:rsidRPr="00564A49">
          <w:rPr>
            <w:noProof/>
            <w:webHidden/>
          </w:rPr>
          <w:fldChar w:fldCharType="end"/>
        </w:r>
      </w:hyperlink>
    </w:p>
    <w:p w:rsidR="008562AC" w:rsidRPr="00564A49" w:rsidRDefault="009F2194">
      <w:pPr>
        <w:pStyle w:val="TOC4"/>
        <w:rPr>
          <w:rFonts w:asciiTheme="minorHAnsi" w:eastAsiaTheme="minorEastAsia" w:hAnsiTheme="minorHAnsi" w:cstheme="minorBidi"/>
          <w:noProof/>
          <w:sz w:val="22"/>
          <w:szCs w:val="22"/>
          <w:lang w:val="en-US" w:eastAsia="zh-CN"/>
        </w:rPr>
      </w:pPr>
      <w:hyperlink w:anchor="_Toc378026174" w:history="1">
        <w:r w:rsidR="008562AC" w:rsidRPr="00564A49">
          <w:rPr>
            <w:rStyle w:val="Hyperlink"/>
            <w:noProof/>
            <w:lang w:val="en-US"/>
          </w:rPr>
          <w:t>F.7.3.7</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Short-term reference picture set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_Toc378026174 \h </w:instrText>
        </w:r>
        <w:r w:rsidR="008562AC" w:rsidRPr="00564A49">
          <w:rPr>
            <w:noProof/>
            <w:webHidden/>
          </w:rPr>
        </w:r>
        <w:r w:rsidR="008562AC" w:rsidRPr="00564A49">
          <w:rPr>
            <w:noProof/>
            <w:webHidden/>
          </w:rPr>
          <w:fldChar w:fldCharType="separate"/>
        </w:r>
        <w:r w:rsidR="008562AC" w:rsidRPr="00564A49">
          <w:rPr>
            <w:noProof/>
            <w:webHidden/>
          </w:rPr>
          <w:t>65</w:t>
        </w:r>
        <w:r w:rsidR="008562AC" w:rsidRPr="00564A49">
          <w:rPr>
            <w:noProof/>
            <w:webHidden/>
          </w:rPr>
          <w:fldChar w:fldCharType="end"/>
        </w:r>
      </w:hyperlink>
    </w:p>
    <w:p w:rsidR="008562AC" w:rsidRPr="00564A49" w:rsidRDefault="009F2194">
      <w:pPr>
        <w:pStyle w:val="TOC4"/>
        <w:rPr>
          <w:rFonts w:asciiTheme="minorHAnsi" w:eastAsiaTheme="minorEastAsia" w:hAnsiTheme="minorHAnsi" w:cstheme="minorBidi"/>
          <w:noProof/>
          <w:sz w:val="22"/>
          <w:szCs w:val="22"/>
          <w:lang w:val="en-US" w:eastAsia="zh-CN"/>
        </w:rPr>
      </w:pPr>
      <w:hyperlink w:anchor="_Toc378026175" w:history="1">
        <w:r w:rsidR="008562AC" w:rsidRPr="00564A49">
          <w:rPr>
            <w:rStyle w:val="Hyperlink"/>
            <w:noProof/>
            <w:lang w:val="en-US"/>
          </w:rPr>
          <w:t>F.7.3.8</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Slice segment data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_Toc378026175 \h </w:instrText>
        </w:r>
        <w:r w:rsidR="008562AC" w:rsidRPr="00564A49">
          <w:rPr>
            <w:noProof/>
            <w:webHidden/>
          </w:rPr>
        </w:r>
        <w:r w:rsidR="008562AC" w:rsidRPr="00564A49">
          <w:rPr>
            <w:noProof/>
            <w:webHidden/>
          </w:rPr>
          <w:fldChar w:fldCharType="separate"/>
        </w:r>
        <w:r w:rsidR="008562AC" w:rsidRPr="00564A49">
          <w:rPr>
            <w:noProof/>
            <w:webHidden/>
          </w:rPr>
          <w:t>65</w:t>
        </w:r>
        <w:r w:rsidR="008562AC" w:rsidRPr="00564A49">
          <w:rPr>
            <w:noProof/>
            <w:webHidden/>
          </w:rPr>
          <w:fldChar w:fldCharType="end"/>
        </w:r>
      </w:hyperlink>
    </w:p>
    <w:p w:rsidR="008562AC" w:rsidRPr="00564A49" w:rsidRDefault="009F2194">
      <w:pPr>
        <w:pStyle w:val="TOC3"/>
        <w:rPr>
          <w:rFonts w:asciiTheme="minorHAnsi" w:eastAsiaTheme="minorEastAsia" w:hAnsiTheme="minorHAnsi" w:cstheme="minorBidi"/>
          <w:noProof/>
          <w:sz w:val="22"/>
          <w:szCs w:val="22"/>
          <w:lang w:val="en-US" w:eastAsia="zh-CN"/>
        </w:rPr>
      </w:pPr>
      <w:hyperlink w:anchor="_Toc378026176" w:history="1">
        <w:r w:rsidR="008562AC" w:rsidRPr="00564A49">
          <w:rPr>
            <w:rStyle w:val="Hyperlink"/>
            <w:noProof/>
          </w:rPr>
          <w:t>F.7.4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_Toc378026176 \h </w:instrText>
        </w:r>
        <w:r w:rsidR="008562AC" w:rsidRPr="00564A49">
          <w:rPr>
            <w:noProof/>
            <w:webHidden/>
          </w:rPr>
        </w:r>
        <w:r w:rsidR="008562AC" w:rsidRPr="00564A49">
          <w:rPr>
            <w:noProof/>
            <w:webHidden/>
          </w:rPr>
          <w:fldChar w:fldCharType="separate"/>
        </w:r>
        <w:r w:rsidR="008562AC" w:rsidRPr="00564A49">
          <w:rPr>
            <w:noProof/>
            <w:webHidden/>
          </w:rPr>
          <w:t>65</w:t>
        </w:r>
        <w:r w:rsidR="008562AC" w:rsidRPr="00564A49">
          <w:rPr>
            <w:noProof/>
            <w:webHidden/>
          </w:rPr>
          <w:fldChar w:fldCharType="end"/>
        </w:r>
      </w:hyperlink>
    </w:p>
    <w:p w:rsidR="008562AC" w:rsidRPr="00564A49" w:rsidRDefault="009F2194">
      <w:pPr>
        <w:pStyle w:val="TOC4"/>
        <w:rPr>
          <w:rFonts w:asciiTheme="minorHAnsi" w:eastAsiaTheme="minorEastAsia" w:hAnsiTheme="minorHAnsi" w:cstheme="minorBidi"/>
          <w:noProof/>
          <w:sz w:val="22"/>
          <w:szCs w:val="22"/>
          <w:lang w:val="en-US" w:eastAsia="zh-CN"/>
        </w:rPr>
      </w:pPr>
      <w:hyperlink w:anchor="_Toc378026177" w:history="1">
        <w:r w:rsidR="008562AC" w:rsidRPr="00564A49">
          <w:rPr>
            <w:rStyle w:val="Hyperlink"/>
            <w:noProof/>
            <w:lang w:val="en-US"/>
          </w:rPr>
          <w:t>F.7.4.1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General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_Toc378026177 \h </w:instrText>
        </w:r>
        <w:r w:rsidR="008562AC" w:rsidRPr="00564A49">
          <w:rPr>
            <w:noProof/>
            <w:webHidden/>
          </w:rPr>
        </w:r>
        <w:r w:rsidR="008562AC" w:rsidRPr="00564A49">
          <w:rPr>
            <w:noProof/>
            <w:webHidden/>
          </w:rPr>
          <w:fldChar w:fldCharType="separate"/>
        </w:r>
        <w:r w:rsidR="008562AC" w:rsidRPr="00564A49">
          <w:rPr>
            <w:noProof/>
            <w:webHidden/>
          </w:rPr>
          <w:t>65</w:t>
        </w:r>
        <w:r w:rsidR="008562AC" w:rsidRPr="00564A49">
          <w:rPr>
            <w:noProof/>
            <w:webHidden/>
          </w:rPr>
          <w:fldChar w:fldCharType="end"/>
        </w:r>
      </w:hyperlink>
    </w:p>
    <w:p w:rsidR="008562AC" w:rsidRPr="00564A49" w:rsidRDefault="009F2194">
      <w:pPr>
        <w:pStyle w:val="TOC4"/>
        <w:rPr>
          <w:rFonts w:asciiTheme="minorHAnsi" w:eastAsiaTheme="minorEastAsia" w:hAnsiTheme="minorHAnsi" w:cstheme="minorBidi"/>
          <w:noProof/>
          <w:sz w:val="22"/>
          <w:szCs w:val="22"/>
          <w:lang w:val="en-US" w:eastAsia="zh-CN"/>
        </w:rPr>
      </w:pPr>
      <w:hyperlink w:anchor="_Toc378026178" w:history="1">
        <w:r w:rsidR="008562AC" w:rsidRPr="00564A49">
          <w:rPr>
            <w:rStyle w:val="Hyperlink"/>
            <w:noProof/>
            <w:lang w:val="en-US"/>
          </w:rPr>
          <w:t>F.7.4.2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NAL unit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_Toc378026178 \h </w:instrText>
        </w:r>
        <w:r w:rsidR="008562AC" w:rsidRPr="00564A49">
          <w:rPr>
            <w:noProof/>
            <w:webHidden/>
          </w:rPr>
        </w:r>
        <w:r w:rsidR="008562AC" w:rsidRPr="00564A49">
          <w:rPr>
            <w:noProof/>
            <w:webHidden/>
          </w:rPr>
          <w:fldChar w:fldCharType="separate"/>
        </w:r>
        <w:r w:rsidR="008562AC" w:rsidRPr="00564A49">
          <w:rPr>
            <w:noProof/>
            <w:webHidden/>
          </w:rPr>
          <w:t>65</w:t>
        </w:r>
        <w:r w:rsidR="008562AC" w:rsidRPr="00564A49">
          <w:rPr>
            <w:noProof/>
            <w:webHidden/>
          </w:rPr>
          <w:fldChar w:fldCharType="end"/>
        </w:r>
      </w:hyperlink>
    </w:p>
    <w:p w:rsidR="008562AC" w:rsidRPr="00564A49" w:rsidRDefault="009F2194">
      <w:pPr>
        <w:pStyle w:val="TOC4"/>
        <w:rPr>
          <w:rFonts w:asciiTheme="minorHAnsi" w:eastAsiaTheme="minorEastAsia" w:hAnsiTheme="minorHAnsi" w:cstheme="minorBidi"/>
          <w:noProof/>
          <w:sz w:val="22"/>
          <w:szCs w:val="22"/>
          <w:lang w:val="en-US" w:eastAsia="zh-CN"/>
        </w:rPr>
      </w:pPr>
      <w:hyperlink w:anchor="_Toc378026179" w:history="1">
        <w:r w:rsidR="008562AC" w:rsidRPr="00564A49">
          <w:rPr>
            <w:rStyle w:val="Hyperlink"/>
            <w:noProof/>
            <w:lang w:val="en-US"/>
          </w:rPr>
          <w:t>F.7.4.3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Raw byte sequence payloads, trailing bits, and byte alignment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_Toc378026179 \h </w:instrText>
        </w:r>
        <w:r w:rsidR="008562AC" w:rsidRPr="00564A49">
          <w:rPr>
            <w:noProof/>
            <w:webHidden/>
          </w:rPr>
        </w:r>
        <w:r w:rsidR="008562AC" w:rsidRPr="00564A49">
          <w:rPr>
            <w:noProof/>
            <w:webHidden/>
          </w:rPr>
          <w:fldChar w:fldCharType="separate"/>
        </w:r>
        <w:r w:rsidR="008562AC" w:rsidRPr="00564A49">
          <w:rPr>
            <w:noProof/>
            <w:webHidden/>
          </w:rPr>
          <w:t>67</w:t>
        </w:r>
        <w:r w:rsidR="008562AC" w:rsidRPr="00564A49">
          <w:rPr>
            <w:noProof/>
            <w:webHidden/>
          </w:rPr>
          <w:fldChar w:fldCharType="end"/>
        </w:r>
      </w:hyperlink>
    </w:p>
    <w:p w:rsidR="008562AC" w:rsidRPr="00564A49" w:rsidRDefault="009F2194">
      <w:pPr>
        <w:pStyle w:val="TOC4"/>
        <w:rPr>
          <w:rFonts w:asciiTheme="minorHAnsi" w:eastAsiaTheme="minorEastAsia" w:hAnsiTheme="minorHAnsi" w:cstheme="minorBidi"/>
          <w:noProof/>
          <w:sz w:val="22"/>
          <w:szCs w:val="22"/>
          <w:lang w:val="en-US" w:eastAsia="zh-CN"/>
        </w:rPr>
      </w:pPr>
      <w:hyperlink w:anchor="_Toc378026180" w:history="1">
        <w:r w:rsidR="008562AC" w:rsidRPr="00564A49">
          <w:rPr>
            <w:rStyle w:val="Hyperlink"/>
            <w:noProof/>
            <w:lang w:val="en-US"/>
          </w:rPr>
          <w:t>F.7.4.4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Profile, tier and level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_Toc378026180 \h </w:instrText>
        </w:r>
        <w:r w:rsidR="008562AC" w:rsidRPr="00564A49">
          <w:rPr>
            <w:noProof/>
            <w:webHidden/>
          </w:rPr>
        </w:r>
        <w:r w:rsidR="008562AC" w:rsidRPr="00564A49">
          <w:rPr>
            <w:noProof/>
            <w:webHidden/>
          </w:rPr>
          <w:fldChar w:fldCharType="separate"/>
        </w:r>
        <w:r w:rsidR="008562AC" w:rsidRPr="00564A49">
          <w:rPr>
            <w:noProof/>
            <w:webHidden/>
          </w:rPr>
          <w:t>88</w:t>
        </w:r>
        <w:r w:rsidR="008562AC" w:rsidRPr="00564A49">
          <w:rPr>
            <w:noProof/>
            <w:webHidden/>
          </w:rPr>
          <w:fldChar w:fldCharType="end"/>
        </w:r>
      </w:hyperlink>
    </w:p>
    <w:p w:rsidR="008562AC" w:rsidRPr="00564A49" w:rsidRDefault="009F2194">
      <w:pPr>
        <w:pStyle w:val="TOC4"/>
        <w:rPr>
          <w:rFonts w:asciiTheme="minorHAnsi" w:eastAsiaTheme="minorEastAsia" w:hAnsiTheme="minorHAnsi" w:cstheme="minorBidi"/>
          <w:noProof/>
          <w:sz w:val="22"/>
          <w:szCs w:val="22"/>
          <w:lang w:val="en-US" w:eastAsia="zh-CN"/>
        </w:rPr>
      </w:pPr>
      <w:hyperlink w:anchor="_Toc378026181" w:history="1">
        <w:r w:rsidR="008562AC" w:rsidRPr="00564A49">
          <w:rPr>
            <w:rStyle w:val="Hyperlink"/>
            <w:noProof/>
            <w:lang w:val="en-US"/>
          </w:rPr>
          <w:t>F.7.4.5</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Scaling list data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_Toc378026181 \h </w:instrText>
        </w:r>
        <w:r w:rsidR="008562AC" w:rsidRPr="00564A49">
          <w:rPr>
            <w:noProof/>
            <w:webHidden/>
          </w:rPr>
        </w:r>
        <w:r w:rsidR="008562AC" w:rsidRPr="00564A49">
          <w:rPr>
            <w:noProof/>
            <w:webHidden/>
          </w:rPr>
          <w:fldChar w:fldCharType="separate"/>
        </w:r>
        <w:r w:rsidR="008562AC" w:rsidRPr="00564A49">
          <w:rPr>
            <w:noProof/>
            <w:webHidden/>
          </w:rPr>
          <w:t>88</w:t>
        </w:r>
        <w:r w:rsidR="008562AC" w:rsidRPr="00564A49">
          <w:rPr>
            <w:noProof/>
            <w:webHidden/>
          </w:rPr>
          <w:fldChar w:fldCharType="end"/>
        </w:r>
      </w:hyperlink>
    </w:p>
    <w:p w:rsidR="008562AC" w:rsidRPr="00564A49" w:rsidRDefault="009F2194">
      <w:pPr>
        <w:pStyle w:val="TOC4"/>
        <w:rPr>
          <w:rFonts w:asciiTheme="minorHAnsi" w:eastAsiaTheme="minorEastAsia" w:hAnsiTheme="minorHAnsi" w:cstheme="minorBidi"/>
          <w:noProof/>
          <w:sz w:val="22"/>
          <w:szCs w:val="22"/>
          <w:lang w:val="en-US" w:eastAsia="zh-CN"/>
        </w:rPr>
      </w:pPr>
      <w:hyperlink w:anchor="_Toc378026182" w:history="1">
        <w:r w:rsidR="008562AC" w:rsidRPr="00564A49">
          <w:rPr>
            <w:rStyle w:val="Hyperlink"/>
            <w:noProof/>
            <w:lang w:val="en-US"/>
          </w:rPr>
          <w:t>F.7.4.6</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Supplemental enhancement information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_Toc378026182 \h </w:instrText>
        </w:r>
        <w:r w:rsidR="008562AC" w:rsidRPr="00564A49">
          <w:rPr>
            <w:noProof/>
            <w:webHidden/>
          </w:rPr>
        </w:r>
        <w:r w:rsidR="008562AC" w:rsidRPr="00564A49">
          <w:rPr>
            <w:noProof/>
            <w:webHidden/>
          </w:rPr>
          <w:fldChar w:fldCharType="separate"/>
        </w:r>
        <w:r w:rsidR="008562AC" w:rsidRPr="00564A49">
          <w:rPr>
            <w:noProof/>
            <w:webHidden/>
          </w:rPr>
          <w:t>88</w:t>
        </w:r>
        <w:r w:rsidR="008562AC" w:rsidRPr="00564A49">
          <w:rPr>
            <w:noProof/>
            <w:webHidden/>
          </w:rPr>
          <w:fldChar w:fldCharType="end"/>
        </w:r>
      </w:hyperlink>
    </w:p>
    <w:p w:rsidR="008562AC" w:rsidRPr="00564A49" w:rsidRDefault="009F2194">
      <w:pPr>
        <w:pStyle w:val="TOC4"/>
        <w:rPr>
          <w:rFonts w:asciiTheme="minorHAnsi" w:eastAsiaTheme="minorEastAsia" w:hAnsiTheme="minorHAnsi" w:cstheme="minorBidi"/>
          <w:noProof/>
          <w:sz w:val="22"/>
          <w:szCs w:val="22"/>
          <w:lang w:val="en-US" w:eastAsia="zh-CN"/>
        </w:rPr>
      </w:pPr>
      <w:hyperlink w:anchor="_Toc378026183" w:history="1">
        <w:r w:rsidR="008562AC" w:rsidRPr="00564A49">
          <w:rPr>
            <w:rStyle w:val="Hyperlink"/>
            <w:noProof/>
            <w:lang w:val="en-US"/>
          </w:rPr>
          <w:t>F.7.4.7</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Slice segment header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_Toc378026183 \h </w:instrText>
        </w:r>
        <w:r w:rsidR="008562AC" w:rsidRPr="00564A49">
          <w:rPr>
            <w:noProof/>
            <w:webHidden/>
          </w:rPr>
        </w:r>
        <w:r w:rsidR="008562AC" w:rsidRPr="00564A49">
          <w:rPr>
            <w:noProof/>
            <w:webHidden/>
          </w:rPr>
          <w:fldChar w:fldCharType="separate"/>
        </w:r>
        <w:r w:rsidR="008562AC" w:rsidRPr="00564A49">
          <w:rPr>
            <w:noProof/>
            <w:webHidden/>
          </w:rPr>
          <w:t>89</w:t>
        </w:r>
        <w:r w:rsidR="008562AC" w:rsidRPr="00564A49">
          <w:rPr>
            <w:noProof/>
            <w:webHidden/>
          </w:rPr>
          <w:fldChar w:fldCharType="end"/>
        </w:r>
      </w:hyperlink>
    </w:p>
    <w:p w:rsidR="008562AC" w:rsidRPr="00564A49" w:rsidRDefault="009F2194">
      <w:pPr>
        <w:pStyle w:val="TOC4"/>
        <w:rPr>
          <w:rFonts w:asciiTheme="minorHAnsi" w:eastAsiaTheme="minorEastAsia" w:hAnsiTheme="minorHAnsi" w:cstheme="minorBidi"/>
          <w:noProof/>
          <w:sz w:val="22"/>
          <w:szCs w:val="22"/>
          <w:lang w:val="en-US" w:eastAsia="zh-CN"/>
        </w:rPr>
      </w:pPr>
      <w:hyperlink w:anchor="_Toc378026184" w:history="1">
        <w:r w:rsidR="008562AC" w:rsidRPr="00564A49">
          <w:rPr>
            <w:rStyle w:val="Hyperlink"/>
            <w:noProof/>
            <w:lang w:val="en-US"/>
          </w:rPr>
          <w:t>F.7.4.8</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Short-term reference picture set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_Toc378026184 \h </w:instrText>
        </w:r>
        <w:r w:rsidR="008562AC" w:rsidRPr="00564A49">
          <w:rPr>
            <w:noProof/>
            <w:webHidden/>
          </w:rPr>
        </w:r>
        <w:r w:rsidR="008562AC" w:rsidRPr="00564A49">
          <w:rPr>
            <w:noProof/>
            <w:webHidden/>
          </w:rPr>
          <w:fldChar w:fldCharType="separate"/>
        </w:r>
        <w:r w:rsidR="008562AC" w:rsidRPr="00564A49">
          <w:rPr>
            <w:noProof/>
            <w:webHidden/>
          </w:rPr>
          <w:t>92</w:t>
        </w:r>
        <w:r w:rsidR="008562AC" w:rsidRPr="00564A49">
          <w:rPr>
            <w:noProof/>
            <w:webHidden/>
          </w:rPr>
          <w:fldChar w:fldCharType="end"/>
        </w:r>
      </w:hyperlink>
    </w:p>
    <w:p w:rsidR="008562AC" w:rsidRPr="00564A49" w:rsidRDefault="009F2194">
      <w:pPr>
        <w:pStyle w:val="TOC4"/>
        <w:rPr>
          <w:rFonts w:asciiTheme="minorHAnsi" w:eastAsiaTheme="minorEastAsia" w:hAnsiTheme="minorHAnsi" w:cstheme="minorBidi"/>
          <w:noProof/>
          <w:sz w:val="22"/>
          <w:szCs w:val="22"/>
          <w:lang w:val="en-US" w:eastAsia="zh-CN"/>
        </w:rPr>
      </w:pPr>
      <w:hyperlink w:anchor="_Toc378026185" w:history="1">
        <w:r w:rsidR="008562AC" w:rsidRPr="00564A49">
          <w:rPr>
            <w:rStyle w:val="Hyperlink"/>
            <w:noProof/>
            <w:lang w:val="en-US"/>
          </w:rPr>
          <w:t>F.7.4.9</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Slice segment data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_Toc378026185 \h </w:instrText>
        </w:r>
        <w:r w:rsidR="008562AC" w:rsidRPr="00564A49">
          <w:rPr>
            <w:noProof/>
            <w:webHidden/>
          </w:rPr>
        </w:r>
        <w:r w:rsidR="008562AC" w:rsidRPr="00564A49">
          <w:rPr>
            <w:noProof/>
            <w:webHidden/>
          </w:rPr>
          <w:fldChar w:fldCharType="separate"/>
        </w:r>
        <w:r w:rsidR="008562AC" w:rsidRPr="00564A49">
          <w:rPr>
            <w:noProof/>
            <w:webHidden/>
          </w:rPr>
          <w:t>92</w:t>
        </w:r>
        <w:r w:rsidR="008562AC" w:rsidRPr="00564A49">
          <w:rPr>
            <w:noProof/>
            <w:webHidden/>
          </w:rPr>
          <w:fldChar w:fldCharType="end"/>
        </w:r>
      </w:hyperlink>
    </w:p>
    <w:p w:rsidR="008562AC" w:rsidRPr="00564A49" w:rsidRDefault="009F2194">
      <w:pPr>
        <w:pStyle w:val="TOC2"/>
        <w:rPr>
          <w:rFonts w:asciiTheme="minorHAnsi" w:eastAsiaTheme="minorEastAsia" w:hAnsiTheme="minorHAnsi" w:cstheme="minorBidi"/>
          <w:sz w:val="22"/>
          <w:szCs w:val="22"/>
          <w:lang w:val="en-US" w:eastAsia="zh-CN"/>
        </w:rPr>
      </w:pPr>
      <w:hyperlink w:anchor="_Toc378026186" w:history="1">
        <w:r w:rsidR="008562AC" w:rsidRPr="00564A49">
          <w:rPr>
            <w:rStyle w:val="Hyperlink"/>
            <w:lang w:val="en-US"/>
          </w:rPr>
          <w:t>F.8</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Decoding process</w:t>
        </w:r>
        <w:r w:rsidR="008562AC" w:rsidRPr="00564A49">
          <w:rPr>
            <w:webHidden/>
          </w:rPr>
          <w:tab/>
        </w:r>
        <w:r w:rsidR="008562AC" w:rsidRPr="00564A49">
          <w:rPr>
            <w:webHidden/>
          </w:rPr>
          <w:fldChar w:fldCharType="begin" w:fldLock="1"/>
        </w:r>
        <w:r w:rsidR="008562AC" w:rsidRPr="00564A49">
          <w:rPr>
            <w:webHidden/>
          </w:rPr>
          <w:instrText xml:space="preserve"> PAGEREF _Toc378026186 \h </w:instrText>
        </w:r>
        <w:r w:rsidR="008562AC" w:rsidRPr="00564A49">
          <w:rPr>
            <w:webHidden/>
          </w:rPr>
        </w:r>
        <w:r w:rsidR="008562AC" w:rsidRPr="00564A49">
          <w:rPr>
            <w:webHidden/>
          </w:rPr>
          <w:fldChar w:fldCharType="separate"/>
        </w:r>
        <w:r w:rsidR="008562AC" w:rsidRPr="00564A49">
          <w:rPr>
            <w:webHidden/>
          </w:rPr>
          <w:t>92</w:t>
        </w:r>
        <w:r w:rsidR="008562AC" w:rsidRPr="00564A49">
          <w:rPr>
            <w:webHidden/>
          </w:rPr>
          <w:fldChar w:fldCharType="end"/>
        </w:r>
      </w:hyperlink>
    </w:p>
    <w:p w:rsidR="008562AC" w:rsidRPr="00564A49" w:rsidRDefault="009F2194">
      <w:pPr>
        <w:pStyle w:val="TOC3"/>
        <w:rPr>
          <w:rFonts w:asciiTheme="minorHAnsi" w:eastAsiaTheme="minorEastAsia" w:hAnsiTheme="minorHAnsi" w:cstheme="minorBidi"/>
          <w:noProof/>
          <w:sz w:val="22"/>
          <w:szCs w:val="22"/>
          <w:lang w:val="en-US" w:eastAsia="zh-CN"/>
        </w:rPr>
      </w:pPr>
      <w:hyperlink w:anchor="_Toc378026187" w:history="1">
        <w:r w:rsidR="008562AC" w:rsidRPr="00564A49">
          <w:rPr>
            <w:rStyle w:val="Hyperlink"/>
            <w:noProof/>
          </w:rPr>
          <w:t>F.8.1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General decoding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_Toc378026187 \h </w:instrText>
        </w:r>
        <w:r w:rsidR="008562AC" w:rsidRPr="00564A49">
          <w:rPr>
            <w:noProof/>
            <w:webHidden/>
          </w:rPr>
        </w:r>
        <w:r w:rsidR="008562AC" w:rsidRPr="00564A49">
          <w:rPr>
            <w:noProof/>
            <w:webHidden/>
          </w:rPr>
          <w:fldChar w:fldCharType="separate"/>
        </w:r>
        <w:r w:rsidR="008562AC" w:rsidRPr="00564A49">
          <w:rPr>
            <w:noProof/>
            <w:webHidden/>
          </w:rPr>
          <w:t>92</w:t>
        </w:r>
        <w:r w:rsidR="008562AC" w:rsidRPr="00564A49">
          <w:rPr>
            <w:noProof/>
            <w:webHidden/>
          </w:rPr>
          <w:fldChar w:fldCharType="end"/>
        </w:r>
      </w:hyperlink>
    </w:p>
    <w:p w:rsidR="008562AC" w:rsidRPr="00564A49" w:rsidRDefault="009F2194">
      <w:pPr>
        <w:pStyle w:val="TOC4"/>
        <w:rPr>
          <w:rFonts w:asciiTheme="minorHAnsi" w:eastAsiaTheme="minorEastAsia" w:hAnsiTheme="minorHAnsi" w:cstheme="minorBidi"/>
          <w:noProof/>
          <w:sz w:val="22"/>
          <w:szCs w:val="22"/>
          <w:lang w:val="en-US" w:eastAsia="zh-CN"/>
        </w:rPr>
      </w:pPr>
      <w:hyperlink w:anchor="_Toc378026188" w:history="1">
        <w:r w:rsidR="008562AC" w:rsidRPr="00564A49">
          <w:rPr>
            <w:rStyle w:val="Hyperlink"/>
            <w:noProof/>
            <w:lang w:val="en-US"/>
          </w:rPr>
          <w:t>F.8.1.1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a coded picture with nuh_layer_id equal to 0</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_Toc378026188 \h </w:instrText>
        </w:r>
        <w:r w:rsidR="008562AC" w:rsidRPr="00564A49">
          <w:rPr>
            <w:noProof/>
            <w:webHidden/>
          </w:rPr>
        </w:r>
        <w:r w:rsidR="008562AC" w:rsidRPr="00564A49">
          <w:rPr>
            <w:noProof/>
            <w:webHidden/>
          </w:rPr>
          <w:fldChar w:fldCharType="separate"/>
        </w:r>
        <w:r w:rsidR="008562AC" w:rsidRPr="00564A49">
          <w:rPr>
            <w:noProof/>
            <w:webHidden/>
          </w:rPr>
          <w:t>92</w:t>
        </w:r>
        <w:r w:rsidR="008562AC" w:rsidRPr="00564A49">
          <w:rPr>
            <w:noProof/>
            <w:webHidden/>
          </w:rPr>
          <w:fldChar w:fldCharType="end"/>
        </w:r>
      </w:hyperlink>
    </w:p>
    <w:p w:rsidR="008562AC" w:rsidRPr="00564A49" w:rsidRDefault="009F2194">
      <w:pPr>
        <w:pStyle w:val="TOC4"/>
        <w:rPr>
          <w:rFonts w:asciiTheme="minorHAnsi" w:eastAsiaTheme="minorEastAsia" w:hAnsiTheme="minorHAnsi" w:cstheme="minorBidi"/>
          <w:noProof/>
          <w:sz w:val="22"/>
          <w:szCs w:val="22"/>
          <w:lang w:val="en-US" w:eastAsia="zh-CN"/>
        </w:rPr>
      </w:pPr>
      <w:hyperlink w:anchor="_Toc378026189" w:history="1">
        <w:r w:rsidR="008562AC" w:rsidRPr="00564A49">
          <w:rPr>
            <w:rStyle w:val="Hyperlink"/>
            <w:noProof/>
            <w:lang w:val="en-US"/>
          </w:rPr>
          <w:t>F.8.1.2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a coded picture with nuh_layer_id greater than 0</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_Toc378026189 \h </w:instrText>
        </w:r>
        <w:r w:rsidR="008562AC" w:rsidRPr="00564A49">
          <w:rPr>
            <w:noProof/>
            <w:webHidden/>
          </w:rPr>
        </w:r>
        <w:r w:rsidR="008562AC" w:rsidRPr="00564A49">
          <w:rPr>
            <w:noProof/>
            <w:webHidden/>
          </w:rPr>
          <w:fldChar w:fldCharType="separate"/>
        </w:r>
        <w:r w:rsidR="008562AC" w:rsidRPr="00564A49">
          <w:rPr>
            <w:noProof/>
            <w:webHidden/>
          </w:rPr>
          <w:t>93</w:t>
        </w:r>
        <w:r w:rsidR="008562AC" w:rsidRPr="00564A49">
          <w:rPr>
            <w:noProof/>
            <w:webHidden/>
          </w:rPr>
          <w:fldChar w:fldCharType="end"/>
        </w:r>
      </w:hyperlink>
    </w:p>
    <w:p w:rsidR="008562AC" w:rsidRPr="00564A49" w:rsidRDefault="009F2194">
      <w:pPr>
        <w:pStyle w:val="TOC4"/>
        <w:rPr>
          <w:rFonts w:asciiTheme="minorHAnsi" w:eastAsiaTheme="minorEastAsia" w:hAnsiTheme="minorHAnsi" w:cstheme="minorBidi"/>
          <w:noProof/>
          <w:sz w:val="22"/>
          <w:szCs w:val="22"/>
          <w:lang w:val="en-US" w:eastAsia="zh-CN"/>
        </w:rPr>
      </w:pPr>
      <w:hyperlink w:anchor="_Toc378026190" w:history="1">
        <w:r w:rsidR="008562AC" w:rsidRPr="00564A49">
          <w:rPr>
            <w:rStyle w:val="Hyperlink"/>
            <w:noProof/>
            <w:lang w:val="en-US"/>
          </w:rPr>
          <w:t>F.8.1.3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starting the decoding of a coded picture with nuh_layer_id greater than 0</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_Toc378026190 \h </w:instrText>
        </w:r>
        <w:r w:rsidR="008562AC" w:rsidRPr="00564A49">
          <w:rPr>
            <w:noProof/>
            <w:webHidden/>
          </w:rPr>
        </w:r>
        <w:r w:rsidR="008562AC" w:rsidRPr="00564A49">
          <w:rPr>
            <w:noProof/>
            <w:webHidden/>
          </w:rPr>
          <w:fldChar w:fldCharType="separate"/>
        </w:r>
        <w:r w:rsidR="008562AC" w:rsidRPr="00564A49">
          <w:rPr>
            <w:noProof/>
            <w:webHidden/>
          </w:rPr>
          <w:t>93</w:t>
        </w:r>
        <w:r w:rsidR="008562AC" w:rsidRPr="00564A49">
          <w:rPr>
            <w:noProof/>
            <w:webHidden/>
          </w:rPr>
          <w:fldChar w:fldCharType="end"/>
        </w:r>
      </w:hyperlink>
    </w:p>
    <w:p w:rsidR="008562AC" w:rsidRPr="00564A49" w:rsidRDefault="009F2194">
      <w:pPr>
        <w:pStyle w:val="TOC4"/>
        <w:rPr>
          <w:rFonts w:asciiTheme="minorHAnsi" w:eastAsiaTheme="minorEastAsia" w:hAnsiTheme="minorHAnsi" w:cstheme="minorBidi"/>
          <w:noProof/>
          <w:sz w:val="22"/>
          <w:szCs w:val="22"/>
          <w:lang w:val="en-US" w:eastAsia="zh-CN"/>
        </w:rPr>
      </w:pPr>
      <w:hyperlink w:anchor="_Toc378026191" w:history="1">
        <w:r w:rsidR="008562AC" w:rsidRPr="00564A49">
          <w:rPr>
            <w:rStyle w:val="Hyperlink"/>
            <w:noProof/>
            <w:lang w:val="en-US"/>
          </w:rPr>
          <w:t>F.8.1.4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ending the decoding of a coded picture with nuh_layer_id greater than 0</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_Toc378026191 \h </w:instrText>
        </w:r>
        <w:r w:rsidR="008562AC" w:rsidRPr="00564A49">
          <w:rPr>
            <w:noProof/>
            <w:webHidden/>
          </w:rPr>
        </w:r>
        <w:r w:rsidR="008562AC" w:rsidRPr="00564A49">
          <w:rPr>
            <w:noProof/>
            <w:webHidden/>
          </w:rPr>
          <w:fldChar w:fldCharType="separate"/>
        </w:r>
        <w:r w:rsidR="008562AC" w:rsidRPr="00564A49">
          <w:rPr>
            <w:noProof/>
            <w:webHidden/>
          </w:rPr>
          <w:t>93</w:t>
        </w:r>
        <w:r w:rsidR="008562AC" w:rsidRPr="00564A49">
          <w:rPr>
            <w:noProof/>
            <w:webHidden/>
          </w:rPr>
          <w:fldChar w:fldCharType="end"/>
        </w:r>
      </w:hyperlink>
    </w:p>
    <w:p w:rsidR="008562AC" w:rsidRPr="00564A49" w:rsidRDefault="009F2194">
      <w:pPr>
        <w:pStyle w:val="TOC4"/>
        <w:rPr>
          <w:rFonts w:asciiTheme="minorHAnsi" w:eastAsiaTheme="minorEastAsia" w:hAnsiTheme="minorHAnsi" w:cstheme="minorBidi"/>
          <w:noProof/>
          <w:sz w:val="22"/>
          <w:szCs w:val="22"/>
          <w:lang w:val="en-US" w:eastAsia="zh-CN"/>
        </w:rPr>
      </w:pPr>
      <w:hyperlink w:anchor="_Toc378026192" w:history="1">
        <w:r w:rsidR="008562AC" w:rsidRPr="00564A49">
          <w:rPr>
            <w:rStyle w:val="Hyperlink"/>
            <w:noProof/>
            <w:lang w:val="en-US"/>
          </w:rPr>
          <w:t>F.8.1.5</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Generation of unavailable reference pictures for pictures first in decoding order within a layer</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_Toc378026192 \h </w:instrText>
        </w:r>
        <w:r w:rsidR="008562AC" w:rsidRPr="00564A49">
          <w:rPr>
            <w:noProof/>
            <w:webHidden/>
          </w:rPr>
        </w:r>
        <w:r w:rsidR="008562AC" w:rsidRPr="00564A49">
          <w:rPr>
            <w:noProof/>
            <w:webHidden/>
          </w:rPr>
          <w:fldChar w:fldCharType="separate"/>
        </w:r>
        <w:r w:rsidR="008562AC" w:rsidRPr="00564A49">
          <w:rPr>
            <w:noProof/>
            <w:webHidden/>
          </w:rPr>
          <w:t>94</w:t>
        </w:r>
        <w:r w:rsidR="008562AC" w:rsidRPr="00564A49">
          <w:rPr>
            <w:noProof/>
            <w:webHidden/>
          </w:rPr>
          <w:fldChar w:fldCharType="end"/>
        </w:r>
      </w:hyperlink>
    </w:p>
    <w:p w:rsidR="008562AC" w:rsidRPr="00564A49" w:rsidRDefault="009F2194">
      <w:pPr>
        <w:pStyle w:val="TOC3"/>
        <w:rPr>
          <w:rFonts w:asciiTheme="minorHAnsi" w:eastAsiaTheme="minorEastAsia" w:hAnsiTheme="minorHAnsi" w:cstheme="minorBidi"/>
          <w:noProof/>
          <w:sz w:val="22"/>
          <w:szCs w:val="22"/>
          <w:lang w:val="en-US" w:eastAsia="zh-CN"/>
        </w:rPr>
      </w:pPr>
      <w:hyperlink w:anchor="_Toc378026193" w:history="1">
        <w:r w:rsidR="008562AC" w:rsidRPr="00564A49">
          <w:rPr>
            <w:rStyle w:val="Hyperlink"/>
            <w:noProof/>
          </w:rPr>
          <w:t>F.8.2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NAL unit decoding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_Toc378026193 \h </w:instrText>
        </w:r>
        <w:r w:rsidR="008562AC" w:rsidRPr="00564A49">
          <w:rPr>
            <w:noProof/>
            <w:webHidden/>
          </w:rPr>
        </w:r>
        <w:r w:rsidR="008562AC" w:rsidRPr="00564A49">
          <w:rPr>
            <w:noProof/>
            <w:webHidden/>
          </w:rPr>
          <w:fldChar w:fldCharType="separate"/>
        </w:r>
        <w:r w:rsidR="008562AC" w:rsidRPr="00564A49">
          <w:rPr>
            <w:noProof/>
            <w:webHidden/>
          </w:rPr>
          <w:t>95</w:t>
        </w:r>
        <w:r w:rsidR="008562AC" w:rsidRPr="00564A49">
          <w:rPr>
            <w:noProof/>
            <w:webHidden/>
          </w:rPr>
          <w:fldChar w:fldCharType="end"/>
        </w:r>
      </w:hyperlink>
    </w:p>
    <w:p w:rsidR="008562AC" w:rsidRPr="00564A49" w:rsidRDefault="009F2194">
      <w:pPr>
        <w:pStyle w:val="TOC3"/>
        <w:rPr>
          <w:rFonts w:asciiTheme="minorHAnsi" w:eastAsiaTheme="minorEastAsia" w:hAnsiTheme="minorHAnsi" w:cstheme="minorBidi"/>
          <w:noProof/>
          <w:sz w:val="22"/>
          <w:szCs w:val="22"/>
          <w:lang w:val="en-US" w:eastAsia="zh-CN"/>
        </w:rPr>
      </w:pPr>
      <w:hyperlink w:anchor="_Toc378026194" w:history="1">
        <w:r w:rsidR="008562AC" w:rsidRPr="00564A49">
          <w:rPr>
            <w:rStyle w:val="Hyperlink"/>
            <w:noProof/>
          </w:rPr>
          <w:t>F.8.3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Slice decoding processes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_Toc378026194 \h </w:instrText>
        </w:r>
        <w:r w:rsidR="008562AC" w:rsidRPr="00564A49">
          <w:rPr>
            <w:noProof/>
            <w:webHidden/>
          </w:rPr>
        </w:r>
        <w:r w:rsidR="008562AC" w:rsidRPr="00564A49">
          <w:rPr>
            <w:noProof/>
            <w:webHidden/>
          </w:rPr>
          <w:fldChar w:fldCharType="separate"/>
        </w:r>
        <w:r w:rsidR="008562AC" w:rsidRPr="00564A49">
          <w:rPr>
            <w:noProof/>
            <w:webHidden/>
          </w:rPr>
          <w:t>95</w:t>
        </w:r>
        <w:r w:rsidR="008562AC" w:rsidRPr="00564A49">
          <w:rPr>
            <w:noProof/>
            <w:webHidden/>
          </w:rPr>
          <w:fldChar w:fldCharType="end"/>
        </w:r>
      </w:hyperlink>
    </w:p>
    <w:p w:rsidR="008562AC" w:rsidRPr="00564A49" w:rsidRDefault="009F2194">
      <w:pPr>
        <w:pStyle w:val="TOC4"/>
        <w:rPr>
          <w:rFonts w:asciiTheme="minorHAnsi" w:eastAsiaTheme="minorEastAsia" w:hAnsiTheme="minorHAnsi" w:cstheme="minorBidi"/>
          <w:noProof/>
          <w:sz w:val="22"/>
          <w:szCs w:val="22"/>
          <w:lang w:val="en-US" w:eastAsia="zh-CN"/>
        </w:rPr>
      </w:pPr>
      <w:hyperlink w:anchor="_Toc378026195" w:history="1">
        <w:r w:rsidR="008562AC" w:rsidRPr="00564A49">
          <w:rPr>
            <w:rStyle w:val="Hyperlink"/>
            <w:noProof/>
            <w:lang w:val="en-US"/>
          </w:rPr>
          <w:t>F.8.3.1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picture order count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_Toc378026195 \h </w:instrText>
        </w:r>
        <w:r w:rsidR="008562AC" w:rsidRPr="00564A49">
          <w:rPr>
            <w:noProof/>
            <w:webHidden/>
          </w:rPr>
        </w:r>
        <w:r w:rsidR="008562AC" w:rsidRPr="00564A49">
          <w:rPr>
            <w:noProof/>
            <w:webHidden/>
          </w:rPr>
          <w:fldChar w:fldCharType="separate"/>
        </w:r>
        <w:r w:rsidR="008562AC" w:rsidRPr="00564A49">
          <w:rPr>
            <w:noProof/>
            <w:webHidden/>
          </w:rPr>
          <w:t>95</w:t>
        </w:r>
        <w:r w:rsidR="008562AC" w:rsidRPr="00564A49">
          <w:rPr>
            <w:noProof/>
            <w:webHidden/>
          </w:rPr>
          <w:fldChar w:fldCharType="end"/>
        </w:r>
      </w:hyperlink>
    </w:p>
    <w:p w:rsidR="008562AC" w:rsidRPr="00564A49" w:rsidRDefault="009F2194">
      <w:pPr>
        <w:pStyle w:val="TOC4"/>
        <w:rPr>
          <w:rFonts w:asciiTheme="minorHAnsi" w:eastAsiaTheme="minorEastAsia" w:hAnsiTheme="minorHAnsi" w:cstheme="minorBidi"/>
          <w:noProof/>
          <w:sz w:val="22"/>
          <w:szCs w:val="22"/>
          <w:lang w:val="en-US" w:eastAsia="zh-CN"/>
        </w:rPr>
      </w:pPr>
      <w:hyperlink w:anchor="_Toc378026196" w:history="1">
        <w:r w:rsidR="008562AC" w:rsidRPr="00564A49">
          <w:rPr>
            <w:rStyle w:val="Hyperlink"/>
            <w:noProof/>
            <w:lang w:val="en-US"/>
          </w:rPr>
          <w:t>F.8.3.2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reference picture set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_Toc378026196 \h </w:instrText>
        </w:r>
        <w:r w:rsidR="008562AC" w:rsidRPr="00564A49">
          <w:rPr>
            <w:noProof/>
            <w:webHidden/>
          </w:rPr>
        </w:r>
        <w:r w:rsidR="008562AC" w:rsidRPr="00564A49">
          <w:rPr>
            <w:noProof/>
            <w:webHidden/>
          </w:rPr>
          <w:fldChar w:fldCharType="separate"/>
        </w:r>
        <w:r w:rsidR="008562AC" w:rsidRPr="00564A49">
          <w:rPr>
            <w:noProof/>
            <w:webHidden/>
          </w:rPr>
          <w:t>97</w:t>
        </w:r>
        <w:r w:rsidR="008562AC" w:rsidRPr="00564A49">
          <w:rPr>
            <w:noProof/>
            <w:webHidden/>
          </w:rPr>
          <w:fldChar w:fldCharType="end"/>
        </w:r>
      </w:hyperlink>
    </w:p>
    <w:p w:rsidR="008562AC" w:rsidRPr="00564A49" w:rsidRDefault="009F2194">
      <w:pPr>
        <w:pStyle w:val="TOC4"/>
        <w:rPr>
          <w:rFonts w:asciiTheme="minorHAnsi" w:eastAsiaTheme="minorEastAsia" w:hAnsiTheme="minorHAnsi" w:cstheme="minorBidi"/>
          <w:noProof/>
          <w:sz w:val="22"/>
          <w:szCs w:val="22"/>
          <w:lang w:val="en-US" w:eastAsia="zh-CN"/>
        </w:rPr>
      </w:pPr>
      <w:hyperlink w:anchor="_Toc378026197" w:history="1">
        <w:r w:rsidR="008562AC" w:rsidRPr="00564A49">
          <w:rPr>
            <w:rStyle w:val="Hyperlink"/>
            <w:noProof/>
          </w:rPr>
          <w:t>F.8.3.3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Decoding process for generating unavailable reference pictures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_Toc378026197 \h </w:instrText>
        </w:r>
        <w:r w:rsidR="008562AC" w:rsidRPr="00564A49">
          <w:rPr>
            <w:noProof/>
            <w:webHidden/>
          </w:rPr>
        </w:r>
        <w:r w:rsidR="008562AC" w:rsidRPr="00564A49">
          <w:rPr>
            <w:noProof/>
            <w:webHidden/>
          </w:rPr>
          <w:fldChar w:fldCharType="separate"/>
        </w:r>
        <w:r w:rsidR="008562AC" w:rsidRPr="00564A49">
          <w:rPr>
            <w:noProof/>
            <w:webHidden/>
          </w:rPr>
          <w:t>97</w:t>
        </w:r>
        <w:r w:rsidR="008562AC" w:rsidRPr="00564A49">
          <w:rPr>
            <w:noProof/>
            <w:webHidden/>
          </w:rPr>
          <w:fldChar w:fldCharType="end"/>
        </w:r>
      </w:hyperlink>
    </w:p>
    <w:p w:rsidR="008562AC" w:rsidRPr="00564A49" w:rsidRDefault="009F2194">
      <w:pPr>
        <w:pStyle w:val="TOC4"/>
        <w:rPr>
          <w:rFonts w:asciiTheme="minorHAnsi" w:eastAsiaTheme="minorEastAsia" w:hAnsiTheme="minorHAnsi" w:cstheme="minorBidi"/>
          <w:noProof/>
          <w:sz w:val="22"/>
          <w:szCs w:val="22"/>
          <w:lang w:val="en-US" w:eastAsia="zh-CN"/>
        </w:rPr>
      </w:pPr>
      <w:hyperlink w:anchor="_Toc378026198" w:history="1">
        <w:r w:rsidR="008562AC" w:rsidRPr="00564A49">
          <w:rPr>
            <w:rStyle w:val="Hyperlink"/>
            <w:noProof/>
          </w:rPr>
          <w:t>F.8.3.4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Decoding process for reference picture lists construction</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_Toc378026198 \h </w:instrText>
        </w:r>
        <w:r w:rsidR="008562AC" w:rsidRPr="00564A49">
          <w:rPr>
            <w:noProof/>
            <w:webHidden/>
          </w:rPr>
        </w:r>
        <w:r w:rsidR="008562AC" w:rsidRPr="00564A49">
          <w:rPr>
            <w:noProof/>
            <w:webHidden/>
          </w:rPr>
          <w:fldChar w:fldCharType="separate"/>
        </w:r>
        <w:r w:rsidR="008562AC" w:rsidRPr="00564A49">
          <w:rPr>
            <w:noProof/>
            <w:webHidden/>
          </w:rPr>
          <w:t>97</w:t>
        </w:r>
        <w:r w:rsidR="008562AC" w:rsidRPr="00564A49">
          <w:rPr>
            <w:noProof/>
            <w:webHidden/>
          </w:rPr>
          <w:fldChar w:fldCharType="end"/>
        </w:r>
      </w:hyperlink>
    </w:p>
    <w:p w:rsidR="008562AC" w:rsidRPr="00564A49" w:rsidRDefault="009F2194">
      <w:pPr>
        <w:pStyle w:val="TOC3"/>
        <w:rPr>
          <w:rFonts w:asciiTheme="minorHAnsi" w:eastAsiaTheme="minorEastAsia" w:hAnsiTheme="minorHAnsi" w:cstheme="minorBidi"/>
          <w:noProof/>
          <w:sz w:val="22"/>
          <w:szCs w:val="22"/>
          <w:lang w:val="en-US" w:eastAsia="zh-CN"/>
        </w:rPr>
      </w:pPr>
      <w:hyperlink w:anchor="_Toc378026199" w:history="1">
        <w:r w:rsidR="008562AC" w:rsidRPr="00564A49">
          <w:rPr>
            <w:rStyle w:val="Hyperlink"/>
            <w:noProof/>
          </w:rPr>
          <w:t>F.8.4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coding units coded in intra prediction mode</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_Toc378026199 \h </w:instrText>
        </w:r>
        <w:r w:rsidR="008562AC" w:rsidRPr="00564A49">
          <w:rPr>
            <w:noProof/>
            <w:webHidden/>
          </w:rPr>
        </w:r>
        <w:r w:rsidR="008562AC" w:rsidRPr="00564A49">
          <w:rPr>
            <w:noProof/>
            <w:webHidden/>
          </w:rPr>
          <w:fldChar w:fldCharType="separate"/>
        </w:r>
        <w:r w:rsidR="008562AC" w:rsidRPr="00564A49">
          <w:rPr>
            <w:noProof/>
            <w:webHidden/>
          </w:rPr>
          <w:t>98</w:t>
        </w:r>
        <w:r w:rsidR="008562AC" w:rsidRPr="00564A49">
          <w:rPr>
            <w:noProof/>
            <w:webHidden/>
          </w:rPr>
          <w:fldChar w:fldCharType="end"/>
        </w:r>
      </w:hyperlink>
    </w:p>
    <w:p w:rsidR="008562AC" w:rsidRPr="00564A49" w:rsidRDefault="009F2194">
      <w:pPr>
        <w:pStyle w:val="TOC3"/>
        <w:rPr>
          <w:rFonts w:asciiTheme="minorHAnsi" w:eastAsiaTheme="minorEastAsia" w:hAnsiTheme="minorHAnsi" w:cstheme="minorBidi"/>
          <w:noProof/>
          <w:sz w:val="22"/>
          <w:szCs w:val="22"/>
          <w:lang w:val="en-US" w:eastAsia="zh-CN"/>
        </w:rPr>
      </w:pPr>
      <w:hyperlink w:anchor="_Toc378026200" w:history="1">
        <w:r w:rsidR="008562AC" w:rsidRPr="00564A49">
          <w:rPr>
            <w:rStyle w:val="Hyperlink"/>
            <w:noProof/>
          </w:rPr>
          <w:t>F.8.5</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coding units coded in inter prediction mode</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_Toc378026200 \h </w:instrText>
        </w:r>
        <w:r w:rsidR="008562AC" w:rsidRPr="00564A49">
          <w:rPr>
            <w:noProof/>
            <w:webHidden/>
          </w:rPr>
        </w:r>
        <w:r w:rsidR="008562AC" w:rsidRPr="00564A49">
          <w:rPr>
            <w:noProof/>
            <w:webHidden/>
          </w:rPr>
          <w:fldChar w:fldCharType="separate"/>
        </w:r>
        <w:r w:rsidR="008562AC" w:rsidRPr="00564A49">
          <w:rPr>
            <w:noProof/>
            <w:webHidden/>
          </w:rPr>
          <w:t>98</w:t>
        </w:r>
        <w:r w:rsidR="008562AC" w:rsidRPr="00564A49">
          <w:rPr>
            <w:noProof/>
            <w:webHidden/>
          </w:rPr>
          <w:fldChar w:fldCharType="end"/>
        </w:r>
      </w:hyperlink>
    </w:p>
    <w:p w:rsidR="008562AC" w:rsidRPr="00564A49" w:rsidRDefault="009F2194">
      <w:pPr>
        <w:pStyle w:val="TOC3"/>
        <w:rPr>
          <w:rFonts w:asciiTheme="minorHAnsi" w:eastAsiaTheme="minorEastAsia" w:hAnsiTheme="minorHAnsi" w:cstheme="minorBidi"/>
          <w:noProof/>
          <w:sz w:val="22"/>
          <w:szCs w:val="22"/>
          <w:lang w:val="en-US" w:eastAsia="zh-CN"/>
        </w:rPr>
      </w:pPr>
      <w:hyperlink w:anchor="_Toc378026201" w:history="1">
        <w:r w:rsidR="008562AC" w:rsidRPr="00564A49">
          <w:rPr>
            <w:rStyle w:val="Hyperlink"/>
            <w:noProof/>
          </w:rPr>
          <w:t>F.8.6</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Scaling, transformation and array construction process prior to deblocking filter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_Toc378026201 \h </w:instrText>
        </w:r>
        <w:r w:rsidR="008562AC" w:rsidRPr="00564A49">
          <w:rPr>
            <w:noProof/>
            <w:webHidden/>
          </w:rPr>
        </w:r>
        <w:r w:rsidR="008562AC" w:rsidRPr="00564A49">
          <w:rPr>
            <w:noProof/>
            <w:webHidden/>
          </w:rPr>
          <w:fldChar w:fldCharType="separate"/>
        </w:r>
        <w:r w:rsidR="008562AC" w:rsidRPr="00564A49">
          <w:rPr>
            <w:noProof/>
            <w:webHidden/>
          </w:rPr>
          <w:t>98</w:t>
        </w:r>
        <w:r w:rsidR="008562AC" w:rsidRPr="00564A49">
          <w:rPr>
            <w:noProof/>
            <w:webHidden/>
          </w:rPr>
          <w:fldChar w:fldCharType="end"/>
        </w:r>
      </w:hyperlink>
    </w:p>
    <w:p w:rsidR="008562AC" w:rsidRPr="00564A49" w:rsidRDefault="009F2194">
      <w:pPr>
        <w:pStyle w:val="TOC3"/>
        <w:rPr>
          <w:rFonts w:asciiTheme="minorHAnsi" w:eastAsiaTheme="minorEastAsia" w:hAnsiTheme="minorHAnsi" w:cstheme="minorBidi"/>
          <w:noProof/>
          <w:sz w:val="22"/>
          <w:szCs w:val="22"/>
          <w:lang w:val="en-US" w:eastAsia="zh-CN"/>
        </w:rPr>
      </w:pPr>
      <w:hyperlink w:anchor="_Toc378026202" w:history="1">
        <w:r w:rsidR="008562AC" w:rsidRPr="00564A49">
          <w:rPr>
            <w:rStyle w:val="Hyperlink"/>
            <w:noProof/>
          </w:rPr>
          <w:t>F.8.7</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In-loop filter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_Toc378026202 \h </w:instrText>
        </w:r>
        <w:r w:rsidR="008562AC" w:rsidRPr="00564A49">
          <w:rPr>
            <w:noProof/>
            <w:webHidden/>
          </w:rPr>
        </w:r>
        <w:r w:rsidR="008562AC" w:rsidRPr="00564A49">
          <w:rPr>
            <w:noProof/>
            <w:webHidden/>
          </w:rPr>
          <w:fldChar w:fldCharType="separate"/>
        </w:r>
        <w:r w:rsidR="008562AC" w:rsidRPr="00564A49">
          <w:rPr>
            <w:noProof/>
            <w:webHidden/>
          </w:rPr>
          <w:t>98</w:t>
        </w:r>
        <w:r w:rsidR="008562AC" w:rsidRPr="00564A49">
          <w:rPr>
            <w:noProof/>
            <w:webHidden/>
          </w:rPr>
          <w:fldChar w:fldCharType="end"/>
        </w:r>
      </w:hyperlink>
    </w:p>
    <w:p w:rsidR="008562AC" w:rsidRPr="00564A49" w:rsidRDefault="009F2194">
      <w:pPr>
        <w:pStyle w:val="TOC2"/>
        <w:rPr>
          <w:rFonts w:asciiTheme="minorHAnsi" w:eastAsiaTheme="minorEastAsia" w:hAnsiTheme="minorHAnsi" w:cstheme="minorBidi"/>
          <w:sz w:val="22"/>
          <w:szCs w:val="22"/>
          <w:lang w:val="en-US" w:eastAsia="zh-CN"/>
        </w:rPr>
      </w:pPr>
      <w:hyperlink w:anchor="_Toc378026203" w:history="1">
        <w:r w:rsidR="008562AC" w:rsidRPr="00564A49">
          <w:rPr>
            <w:rStyle w:val="Hyperlink"/>
            <w:lang w:val="en-US"/>
          </w:rPr>
          <w:t>F.9</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Parsing process</w:t>
        </w:r>
        <w:r w:rsidR="008562AC" w:rsidRPr="00564A49">
          <w:rPr>
            <w:webHidden/>
          </w:rPr>
          <w:tab/>
        </w:r>
        <w:r w:rsidR="008562AC" w:rsidRPr="00564A49">
          <w:rPr>
            <w:webHidden/>
          </w:rPr>
          <w:fldChar w:fldCharType="begin" w:fldLock="1"/>
        </w:r>
        <w:r w:rsidR="008562AC" w:rsidRPr="00564A49">
          <w:rPr>
            <w:webHidden/>
          </w:rPr>
          <w:instrText xml:space="preserve"> PAGEREF _Toc378026203 \h </w:instrText>
        </w:r>
        <w:r w:rsidR="008562AC" w:rsidRPr="00564A49">
          <w:rPr>
            <w:webHidden/>
          </w:rPr>
        </w:r>
        <w:r w:rsidR="008562AC" w:rsidRPr="00564A49">
          <w:rPr>
            <w:webHidden/>
          </w:rPr>
          <w:fldChar w:fldCharType="separate"/>
        </w:r>
        <w:r w:rsidR="008562AC" w:rsidRPr="00564A49">
          <w:rPr>
            <w:webHidden/>
          </w:rPr>
          <w:t>99</w:t>
        </w:r>
        <w:r w:rsidR="008562AC" w:rsidRPr="00564A49">
          <w:rPr>
            <w:webHidden/>
          </w:rPr>
          <w:fldChar w:fldCharType="end"/>
        </w:r>
      </w:hyperlink>
    </w:p>
    <w:p w:rsidR="008562AC" w:rsidRPr="00564A49" w:rsidRDefault="009F2194">
      <w:pPr>
        <w:pStyle w:val="TOC2"/>
        <w:rPr>
          <w:rFonts w:asciiTheme="minorHAnsi" w:eastAsiaTheme="minorEastAsia" w:hAnsiTheme="minorHAnsi" w:cstheme="minorBidi"/>
          <w:sz w:val="22"/>
          <w:szCs w:val="22"/>
          <w:lang w:val="en-US" w:eastAsia="zh-CN"/>
        </w:rPr>
      </w:pPr>
      <w:hyperlink w:anchor="_Toc378026204" w:history="1">
        <w:r w:rsidR="008562AC" w:rsidRPr="00564A49">
          <w:rPr>
            <w:rStyle w:val="Hyperlink"/>
            <w:lang w:val="en-US"/>
          </w:rPr>
          <w:t>F.10</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Specification of bitstream subsets</w:t>
        </w:r>
        <w:r w:rsidR="008562AC" w:rsidRPr="00564A49">
          <w:rPr>
            <w:webHidden/>
          </w:rPr>
          <w:tab/>
        </w:r>
        <w:r w:rsidR="008562AC" w:rsidRPr="00564A49">
          <w:rPr>
            <w:webHidden/>
          </w:rPr>
          <w:fldChar w:fldCharType="begin" w:fldLock="1"/>
        </w:r>
        <w:r w:rsidR="008562AC" w:rsidRPr="00564A49">
          <w:rPr>
            <w:webHidden/>
          </w:rPr>
          <w:instrText xml:space="preserve"> PAGEREF _Toc378026204 \h </w:instrText>
        </w:r>
        <w:r w:rsidR="008562AC" w:rsidRPr="00564A49">
          <w:rPr>
            <w:webHidden/>
          </w:rPr>
        </w:r>
        <w:r w:rsidR="008562AC" w:rsidRPr="00564A49">
          <w:rPr>
            <w:webHidden/>
          </w:rPr>
          <w:fldChar w:fldCharType="separate"/>
        </w:r>
        <w:r w:rsidR="008562AC" w:rsidRPr="00564A49">
          <w:rPr>
            <w:webHidden/>
          </w:rPr>
          <w:t>99</w:t>
        </w:r>
        <w:r w:rsidR="008562AC" w:rsidRPr="00564A49">
          <w:rPr>
            <w:webHidden/>
          </w:rPr>
          <w:fldChar w:fldCharType="end"/>
        </w:r>
      </w:hyperlink>
    </w:p>
    <w:p w:rsidR="008562AC" w:rsidRPr="00564A49" w:rsidRDefault="009F2194">
      <w:pPr>
        <w:pStyle w:val="TOC2"/>
        <w:rPr>
          <w:rFonts w:asciiTheme="minorHAnsi" w:eastAsiaTheme="minorEastAsia" w:hAnsiTheme="minorHAnsi" w:cstheme="minorBidi"/>
          <w:sz w:val="22"/>
          <w:szCs w:val="22"/>
          <w:lang w:val="en-US" w:eastAsia="zh-CN"/>
        </w:rPr>
      </w:pPr>
      <w:hyperlink w:anchor="_Toc378026205" w:history="1">
        <w:r w:rsidR="008562AC" w:rsidRPr="00564A49">
          <w:rPr>
            <w:rStyle w:val="Hyperlink"/>
            <w:lang w:val="en-US"/>
          </w:rPr>
          <w:t>F.11</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(Void)</w:t>
        </w:r>
        <w:r w:rsidR="008562AC" w:rsidRPr="00564A49">
          <w:rPr>
            <w:webHidden/>
          </w:rPr>
          <w:tab/>
        </w:r>
        <w:r w:rsidR="008562AC" w:rsidRPr="00564A49">
          <w:rPr>
            <w:webHidden/>
          </w:rPr>
          <w:fldChar w:fldCharType="begin" w:fldLock="1"/>
        </w:r>
        <w:r w:rsidR="008562AC" w:rsidRPr="00564A49">
          <w:rPr>
            <w:webHidden/>
          </w:rPr>
          <w:instrText xml:space="preserve"> PAGEREF _Toc378026205 \h </w:instrText>
        </w:r>
        <w:r w:rsidR="008562AC" w:rsidRPr="00564A49">
          <w:rPr>
            <w:webHidden/>
          </w:rPr>
        </w:r>
        <w:r w:rsidR="008562AC" w:rsidRPr="00564A49">
          <w:rPr>
            <w:webHidden/>
          </w:rPr>
          <w:fldChar w:fldCharType="separate"/>
        </w:r>
        <w:r w:rsidR="008562AC" w:rsidRPr="00564A49">
          <w:rPr>
            <w:webHidden/>
          </w:rPr>
          <w:t>99</w:t>
        </w:r>
        <w:r w:rsidR="008562AC" w:rsidRPr="00564A49">
          <w:rPr>
            <w:webHidden/>
          </w:rPr>
          <w:fldChar w:fldCharType="end"/>
        </w:r>
      </w:hyperlink>
    </w:p>
    <w:p w:rsidR="008562AC" w:rsidRPr="00564A49" w:rsidRDefault="009F2194">
      <w:pPr>
        <w:pStyle w:val="TOC2"/>
        <w:rPr>
          <w:rFonts w:asciiTheme="minorHAnsi" w:eastAsiaTheme="minorEastAsia" w:hAnsiTheme="minorHAnsi" w:cstheme="minorBidi"/>
          <w:sz w:val="22"/>
          <w:szCs w:val="22"/>
          <w:lang w:val="en-US" w:eastAsia="zh-CN"/>
        </w:rPr>
      </w:pPr>
      <w:hyperlink w:anchor="_Toc378026206" w:history="1">
        <w:r w:rsidR="008562AC" w:rsidRPr="00564A49">
          <w:rPr>
            <w:rStyle w:val="Hyperlink"/>
            <w:lang w:val="en-US"/>
          </w:rPr>
          <w:t>F.12</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Byte stream format</w:t>
        </w:r>
        <w:r w:rsidR="008562AC" w:rsidRPr="00564A49">
          <w:rPr>
            <w:webHidden/>
          </w:rPr>
          <w:tab/>
        </w:r>
        <w:r w:rsidR="008562AC" w:rsidRPr="00564A49">
          <w:rPr>
            <w:webHidden/>
          </w:rPr>
          <w:fldChar w:fldCharType="begin" w:fldLock="1"/>
        </w:r>
        <w:r w:rsidR="008562AC" w:rsidRPr="00564A49">
          <w:rPr>
            <w:webHidden/>
          </w:rPr>
          <w:instrText xml:space="preserve"> PAGEREF _Toc378026206 \h </w:instrText>
        </w:r>
        <w:r w:rsidR="008562AC" w:rsidRPr="00564A49">
          <w:rPr>
            <w:webHidden/>
          </w:rPr>
        </w:r>
        <w:r w:rsidR="008562AC" w:rsidRPr="00564A49">
          <w:rPr>
            <w:webHidden/>
          </w:rPr>
          <w:fldChar w:fldCharType="separate"/>
        </w:r>
        <w:r w:rsidR="008562AC" w:rsidRPr="00564A49">
          <w:rPr>
            <w:webHidden/>
          </w:rPr>
          <w:t>99</w:t>
        </w:r>
        <w:r w:rsidR="008562AC" w:rsidRPr="00564A49">
          <w:rPr>
            <w:webHidden/>
          </w:rPr>
          <w:fldChar w:fldCharType="end"/>
        </w:r>
      </w:hyperlink>
    </w:p>
    <w:p w:rsidR="008562AC" w:rsidRPr="00564A49" w:rsidRDefault="009F2194">
      <w:pPr>
        <w:pStyle w:val="TOC2"/>
        <w:rPr>
          <w:rFonts w:asciiTheme="minorHAnsi" w:eastAsiaTheme="minorEastAsia" w:hAnsiTheme="minorHAnsi" w:cstheme="minorBidi"/>
          <w:sz w:val="22"/>
          <w:szCs w:val="22"/>
          <w:lang w:val="en-US" w:eastAsia="zh-CN"/>
        </w:rPr>
      </w:pPr>
      <w:hyperlink w:anchor="_Toc378026207" w:history="1">
        <w:r w:rsidR="008562AC" w:rsidRPr="00564A49">
          <w:rPr>
            <w:rStyle w:val="Hyperlink"/>
            <w:lang w:val="en-US"/>
          </w:rPr>
          <w:t>F.13</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Hypothetical reference decoder</w:t>
        </w:r>
        <w:r w:rsidR="008562AC" w:rsidRPr="00564A49">
          <w:rPr>
            <w:webHidden/>
          </w:rPr>
          <w:tab/>
        </w:r>
        <w:r w:rsidR="008562AC" w:rsidRPr="00564A49">
          <w:rPr>
            <w:webHidden/>
          </w:rPr>
          <w:fldChar w:fldCharType="begin" w:fldLock="1"/>
        </w:r>
        <w:r w:rsidR="008562AC" w:rsidRPr="00564A49">
          <w:rPr>
            <w:webHidden/>
          </w:rPr>
          <w:instrText xml:space="preserve"> PAGEREF _Toc378026207 \h </w:instrText>
        </w:r>
        <w:r w:rsidR="008562AC" w:rsidRPr="00564A49">
          <w:rPr>
            <w:webHidden/>
          </w:rPr>
        </w:r>
        <w:r w:rsidR="008562AC" w:rsidRPr="00564A49">
          <w:rPr>
            <w:webHidden/>
          </w:rPr>
          <w:fldChar w:fldCharType="separate"/>
        </w:r>
        <w:r w:rsidR="008562AC" w:rsidRPr="00564A49">
          <w:rPr>
            <w:webHidden/>
          </w:rPr>
          <w:t>99</w:t>
        </w:r>
        <w:r w:rsidR="008562AC" w:rsidRPr="00564A49">
          <w:rPr>
            <w:webHidden/>
          </w:rPr>
          <w:fldChar w:fldCharType="end"/>
        </w:r>
      </w:hyperlink>
    </w:p>
    <w:p w:rsidR="008562AC" w:rsidRPr="00564A49" w:rsidRDefault="009F2194">
      <w:pPr>
        <w:pStyle w:val="TOC2"/>
        <w:rPr>
          <w:rFonts w:asciiTheme="minorHAnsi" w:eastAsiaTheme="minorEastAsia" w:hAnsiTheme="minorHAnsi" w:cstheme="minorBidi"/>
          <w:sz w:val="22"/>
          <w:szCs w:val="22"/>
          <w:lang w:val="en-US" w:eastAsia="zh-CN"/>
        </w:rPr>
      </w:pPr>
      <w:hyperlink w:anchor="_Toc378026208" w:history="1">
        <w:r w:rsidR="008562AC" w:rsidRPr="00564A49">
          <w:rPr>
            <w:rStyle w:val="Hyperlink"/>
            <w:lang w:val="en-US"/>
          </w:rPr>
          <w:t>F.14</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SEI messages</w:t>
        </w:r>
        <w:r w:rsidR="008562AC" w:rsidRPr="00564A49">
          <w:rPr>
            <w:webHidden/>
          </w:rPr>
          <w:tab/>
        </w:r>
        <w:r w:rsidR="008562AC" w:rsidRPr="00564A49">
          <w:rPr>
            <w:webHidden/>
          </w:rPr>
          <w:fldChar w:fldCharType="begin" w:fldLock="1"/>
        </w:r>
        <w:r w:rsidR="008562AC" w:rsidRPr="00564A49">
          <w:rPr>
            <w:webHidden/>
          </w:rPr>
          <w:instrText xml:space="preserve"> PAGEREF _Toc378026208 \h </w:instrText>
        </w:r>
        <w:r w:rsidR="008562AC" w:rsidRPr="00564A49">
          <w:rPr>
            <w:webHidden/>
          </w:rPr>
        </w:r>
        <w:r w:rsidR="008562AC" w:rsidRPr="00564A49">
          <w:rPr>
            <w:webHidden/>
          </w:rPr>
          <w:fldChar w:fldCharType="separate"/>
        </w:r>
        <w:r w:rsidR="008562AC" w:rsidRPr="00564A49">
          <w:rPr>
            <w:webHidden/>
          </w:rPr>
          <w:t>99</w:t>
        </w:r>
        <w:r w:rsidR="008562AC" w:rsidRPr="00564A49">
          <w:rPr>
            <w:webHidden/>
          </w:rPr>
          <w:fldChar w:fldCharType="end"/>
        </w:r>
      </w:hyperlink>
    </w:p>
    <w:p w:rsidR="008562AC" w:rsidRPr="00564A49" w:rsidRDefault="009F2194">
      <w:pPr>
        <w:pStyle w:val="TOC3"/>
        <w:rPr>
          <w:rFonts w:asciiTheme="minorHAnsi" w:eastAsiaTheme="minorEastAsia" w:hAnsiTheme="minorHAnsi" w:cstheme="minorBidi"/>
          <w:noProof/>
          <w:sz w:val="22"/>
          <w:szCs w:val="22"/>
          <w:lang w:val="en-US" w:eastAsia="zh-CN"/>
        </w:rPr>
      </w:pPr>
      <w:hyperlink w:anchor="_Toc378026209" w:history="1">
        <w:r w:rsidR="008562AC" w:rsidRPr="00564A49">
          <w:rPr>
            <w:rStyle w:val="Hyperlink"/>
            <w:noProof/>
          </w:rPr>
          <w:t>F.14.1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_Toc378026209 \h </w:instrText>
        </w:r>
        <w:r w:rsidR="008562AC" w:rsidRPr="00564A49">
          <w:rPr>
            <w:noProof/>
            <w:webHidden/>
          </w:rPr>
        </w:r>
        <w:r w:rsidR="008562AC" w:rsidRPr="00564A49">
          <w:rPr>
            <w:noProof/>
            <w:webHidden/>
          </w:rPr>
          <w:fldChar w:fldCharType="separate"/>
        </w:r>
        <w:r w:rsidR="008562AC" w:rsidRPr="00564A49">
          <w:rPr>
            <w:noProof/>
            <w:webHidden/>
          </w:rPr>
          <w:t>100</w:t>
        </w:r>
        <w:r w:rsidR="008562AC" w:rsidRPr="00564A49">
          <w:rPr>
            <w:noProof/>
            <w:webHidden/>
          </w:rPr>
          <w:fldChar w:fldCharType="end"/>
        </w:r>
      </w:hyperlink>
    </w:p>
    <w:p w:rsidR="008562AC" w:rsidRPr="00564A49" w:rsidRDefault="009F2194">
      <w:pPr>
        <w:pStyle w:val="TOC4"/>
        <w:rPr>
          <w:rFonts w:asciiTheme="minorHAnsi" w:eastAsiaTheme="minorEastAsia" w:hAnsiTheme="minorHAnsi" w:cstheme="minorBidi"/>
          <w:noProof/>
          <w:sz w:val="22"/>
          <w:szCs w:val="22"/>
          <w:lang w:val="en-US" w:eastAsia="zh-CN"/>
        </w:rPr>
      </w:pPr>
      <w:hyperlink w:anchor="_Toc378026210" w:history="1">
        <w:r w:rsidR="008562AC" w:rsidRPr="00564A49">
          <w:rPr>
            <w:rStyle w:val="Hyperlink"/>
            <w:noProof/>
            <w:lang w:val="en-US"/>
          </w:rPr>
          <w:t>F.14.1.1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Layers not present 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_Toc378026210 \h </w:instrText>
        </w:r>
        <w:r w:rsidR="008562AC" w:rsidRPr="00564A49">
          <w:rPr>
            <w:noProof/>
            <w:webHidden/>
          </w:rPr>
        </w:r>
        <w:r w:rsidR="008562AC" w:rsidRPr="00564A49">
          <w:rPr>
            <w:noProof/>
            <w:webHidden/>
          </w:rPr>
          <w:fldChar w:fldCharType="separate"/>
        </w:r>
        <w:r w:rsidR="008562AC" w:rsidRPr="00564A49">
          <w:rPr>
            <w:noProof/>
            <w:webHidden/>
          </w:rPr>
          <w:t>100</w:t>
        </w:r>
        <w:r w:rsidR="008562AC" w:rsidRPr="00564A49">
          <w:rPr>
            <w:noProof/>
            <w:webHidden/>
          </w:rPr>
          <w:fldChar w:fldCharType="end"/>
        </w:r>
      </w:hyperlink>
    </w:p>
    <w:p w:rsidR="008562AC" w:rsidRPr="00564A49" w:rsidRDefault="009F2194">
      <w:pPr>
        <w:pStyle w:val="TOC4"/>
        <w:rPr>
          <w:rFonts w:asciiTheme="minorHAnsi" w:eastAsiaTheme="minorEastAsia" w:hAnsiTheme="minorHAnsi" w:cstheme="minorBidi"/>
          <w:noProof/>
          <w:sz w:val="22"/>
          <w:szCs w:val="22"/>
          <w:lang w:val="en-US" w:eastAsia="zh-CN"/>
        </w:rPr>
      </w:pPr>
      <w:hyperlink w:anchor="_Toc378026211" w:history="1">
        <w:r w:rsidR="008562AC" w:rsidRPr="00564A49">
          <w:rPr>
            <w:rStyle w:val="Hyperlink"/>
            <w:noProof/>
            <w:lang w:val="en-US"/>
          </w:rPr>
          <w:t>F.14.1.2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Inter-layer constrained tile sets 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_Toc378026211 \h </w:instrText>
        </w:r>
        <w:r w:rsidR="008562AC" w:rsidRPr="00564A49">
          <w:rPr>
            <w:noProof/>
            <w:webHidden/>
          </w:rPr>
        </w:r>
        <w:r w:rsidR="008562AC" w:rsidRPr="00564A49">
          <w:rPr>
            <w:noProof/>
            <w:webHidden/>
          </w:rPr>
          <w:fldChar w:fldCharType="separate"/>
        </w:r>
        <w:r w:rsidR="008562AC" w:rsidRPr="00564A49">
          <w:rPr>
            <w:noProof/>
            <w:webHidden/>
          </w:rPr>
          <w:t>101</w:t>
        </w:r>
        <w:r w:rsidR="008562AC" w:rsidRPr="00564A49">
          <w:rPr>
            <w:noProof/>
            <w:webHidden/>
          </w:rPr>
          <w:fldChar w:fldCharType="end"/>
        </w:r>
      </w:hyperlink>
    </w:p>
    <w:p w:rsidR="008562AC" w:rsidRPr="00564A49" w:rsidRDefault="009F2194">
      <w:pPr>
        <w:pStyle w:val="TOC4"/>
        <w:rPr>
          <w:rFonts w:asciiTheme="minorHAnsi" w:eastAsiaTheme="minorEastAsia" w:hAnsiTheme="minorHAnsi" w:cstheme="minorBidi"/>
          <w:noProof/>
          <w:sz w:val="22"/>
          <w:szCs w:val="22"/>
          <w:lang w:val="en-US" w:eastAsia="zh-CN"/>
        </w:rPr>
      </w:pPr>
      <w:hyperlink w:anchor="_Toc378026212" w:history="1">
        <w:r w:rsidR="008562AC" w:rsidRPr="00564A49">
          <w:rPr>
            <w:rStyle w:val="Hyperlink"/>
            <w:noProof/>
            <w:lang w:val="en-US"/>
          </w:rPr>
          <w:t>F.14.1.3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Bitstream partition nesting 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_Toc378026212 \h </w:instrText>
        </w:r>
        <w:r w:rsidR="008562AC" w:rsidRPr="00564A49">
          <w:rPr>
            <w:noProof/>
            <w:webHidden/>
          </w:rPr>
        </w:r>
        <w:r w:rsidR="008562AC" w:rsidRPr="00564A49">
          <w:rPr>
            <w:noProof/>
            <w:webHidden/>
          </w:rPr>
          <w:fldChar w:fldCharType="separate"/>
        </w:r>
        <w:r w:rsidR="008562AC" w:rsidRPr="00564A49">
          <w:rPr>
            <w:noProof/>
            <w:webHidden/>
          </w:rPr>
          <w:t>101</w:t>
        </w:r>
        <w:r w:rsidR="008562AC" w:rsidRPr="00564A49">
          <w:rPr>
            <w:noProof/>
            <w:webHidden/>
          </w:rPr>
          <w:fldChar w:fldCharType="end"/>
        </w:r>
      </w:hyperlink>
    </w:p>
    <w:p w:rsidR="008562AC" w:rsidRPr="00564A49" w:rsidRDefault="009F2194">
      <w:pPr>
        <w:pStyle w:val="TOC4"/>
        <w:rPr>
          <w:rFonts w:asciiTheme="minorHAnsi" w:eastAsiaTheme="minorEastAsia" w:hAnsiTheme="minorHAnsi" w:cstheme="minorBidi"/>
          <w:noProof/>
          <w:sz w:val="22"/>
          <w:szCs w:val="22"/>
          <w:lang w:val="en-US" w:eastAsia="zh-CN"/>
        </w:rPr>
      </w:pPr>
      <w:hyperlink w:anchor="_Toc378026213" w:history="1">
        <w:r w:rsidR="008562AC" w:rsidRPr="00564A49">
          <w:rPr>
            <w:rStyle w:val="Hyperlink"/>
            <w:noProof/>
            <w:lang w:val="en-US"/>
          </w:rPr>
          <w:t>F.14.1.4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Bitstream partition initial arrival time 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_Toc378026213 \h </w:instrText>
        </w:r>
        <w:r w:rsidR="008562AC" w:rsidRPr="00564A49">
          <w:rPr>
            <w:noProof/>
            <w:webHidden/>
          </w:rPr>
        </w:r>
        <w:r w:rsidR="008562AC" w:rsidRPr="00564A49">
          <w:rPr>
            <w:noProof/>
            <w:webHidden/>
          </w:rPr>
          <w:fldChar w:fldCharType="separate"/>
        </w:r>
        <w:r w:rsidR="008562AC" w:rsidRPr="00564A49">
          <w:rPr>
            <w:noProof/>
            <w:webHidden/>
          </w:rPr>
          <w:t>102</w:t>
        </w:r>
        <w:r w:rsidR="008562AC" w:rsidRPr="00564A49">
          <w:rPr>
            <w:noProof/>
            <w:webHidden/>
          </w:rPr>
          <w:fldChar w:fldCharType="end"/>
        </w:r>
      </w:hyperlink>
    </w:p>
    <w:p w:rsidR="008562AC" w:rsidRPr="00564A49" w:rsidRDefault="009F2194">
      <w:pPr>
        <w:pStyle w:val="TOC4"/>
        <w:rPr>
          <w:rFonts w:asciiTheme="minorHAnsi" w:eastAsiaTheme="minorEastAsia" w:hAnsiTheme="minorHAnsi" w:cstheme="minorBidi"/>
          <w:noProof/>
          <w:sz w:val="22"/>
          <w:szCs w:val="22"/>
          <w:lang w:val="en-US" w:eastAsia="zh-CN"/>
        </w:rPr>
      </w:pPr>
      <w:hyperlink w:anchor="_Toc378026214" w:history="1">
        <w:r w:rsidR="008562AC" w:rsidRPr="00564A49">
          <w:rPr>
            <w:rStyle w:val="Hyperlink"/>
            <w:noProof/>
            <w:lang w:val="en-US"/>
          </w:rPr>
          <w:t>F.14.1.5</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Bitstream partition HRD parameters 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_Toc378026214 \h </w:instrText>
        </w:r>
        <w:r w:rsidR="008562AC" w:rsidRPr="00564A49">
          <w:rPr>
            <w:noProof/>
            <w:webHidden/>
          </w:rPr>
        </w:r>
        <w:r w:rsidR="008562AC" w:rsidRPr="00564A49">
          <w:rPr>
            <w:noProof/>
            <w:webHidden/>
          </w:rPr>
          <w:fldChar w:fldCharType="separate"/>
        </w:r>
        <w:r w:rsidR="008562AC" w:rsidRPr="00564A49">
          <w:rPr>
            <w:noProof/>
            <w:webHidden/>
          </w:rPr>
          <w:t>102</w:t>
        </w:r>
        <w:r w:rsidR="008562AC" w:rsidRPr="00564A49">
          <w:rPr>
            <w:noProof/>
            <w:webHidden/>
          </w:rPr>
          <w:fldChar w:fldCharType="end"/>
        </w:r>
      </w:hyperlink>
    </w:p>
    <w:p w:rsidR="008562AC" w:rsidRPr="00564A49" w:rsidRDefault="009F2194">
      <w:pPr>
        <w:pStyle w:val="TOC4"/>
        <w:rPr>
          <w:rFonts w:asciiTheme="minorHAnsi" w:eastAsiaTheme="minorEastAsia" w:hAnsiTheme="minorHAnsi" w:cstheme="minorBidi"/>
          <w:noProof/>
          <w:sz w:val="22"/>
          <w:szCs w:val="22"/>
          <w:lang w:val="en-US" w:eastAsia="zh-CN"/>
        </w:rPr>
      </w:pPr>
      <w:hyperlink w:anchor="_Toc378026215" w:history="1">
        <w:r w:rsidR="008562AC" w:rsidRPr="00564A49">
          <w:rPr>
            <w:rStyle w:val="Hyperlink"/>
            <w:noProof/>
            <w:lang w:val="en-US"/>
          </w:rPr>
          <w:t>F.14.1.6</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Sub-bitstream property 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_Toc378026215 \h </w:instrText>
        </w:r>
        <w:r w:rsidR="008562AC" w:rsidRPr="00564A49">
          <w:rPr>
            <w:noProof/>
            <w:webHidden/>
          </w:rPr>
        </w:r>
        <w:r w:rsidR="008562AC" w:rsidRPr="00564A49">
          <w:rPr>
            <w:noProof/>
            <w:webHidden/>
          </w:rPr>
          <w:fldChar w:fldCharType="separate"/>
        </w:r>
        <w:r w:rsidR="008562AC" w:rsidRPr="00564A49">
          <w:rPr>
            <w:noProof/>
            <w:webHidden/>
          </w:rPr>
          <w:t>103</w:t>
        </w:r>
        <w:r w:rsidR="008562AC" w:rsidRPr="00564A49">
          <w:rPr>
            <w:noProof/>
            <w:webHidden/>
          </w:rPr>
          <w:fldChar w:fldCharType="end"/>
        </w:r>
      </w:hyperlink>
    </w:p>
    <w:p w:rsidR="008562AC" w:rsidRPr="00564A49" w:rsidRDefault="009F2194">
      <w:pPr>
        <w:pStyle w:val="TOC4"/>
        <w:rPr>
          <w:rFonts w:asciiTheme="minorHAnsi" w:eastAsiaTheme="minorEastAsia" w:hAnsiTheme="minorHAnsi" w:cstheme="minorBidi"/>
          <w:noProof/>
          <w:sz w:val="22"/>
          <w:szCs w:val="22"/>
          <w:lang w:val="en-US" w:eastAsia="zh-CN"/>
        </w:rPr>
      </w:pPr>
      <w:hyperlink w:anchor="_Toc378026216" w:history="1">
        <w:r w:rsidR="008562AC" w:rsidRPr="00564A49">
          <w:rPr>
            <w:rStyle w:val="Hyperlink"/>
            <w:noProof/>
            <w:lang w:val="en-US"/>
          </w:rPr>
          <w:t>F.14.1.7</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Alpha channel information 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_Toc378026216 \h </w:instrText>
        </w:r>
        <w:r w:rsidR="008562AC" w:rsidRPr="00564A49">
          <w:rPr>
            <w:noProof/>
            <w:webHidden/>
          </w:rPr>
        </w:r>
        <w:r w:rsidR="008562AC" w:rsidRPr="00564A49">
          <w:rPr>
            <w:noProof/>
            <w:webHidden/>
          </w:rPr>
          <w:fldChar w:fldCharType="separate"/>
        </w:r>
        <w:r w:rsidR="008562AC" w:rsidRPr="00564A49">
          <w:rPr>
            <w:noProof/>
            <w:webHidden/>
          </w:rPr>
          <w:t>103</w:t>
        </w:r>
        <w:r w:rsidR="008562AC" w:rsidRPr="00564A49">
          <w:rPr>
            <w:noProof/>
            <w:webHidden/>
          </w:rPr>
          <w:fldChar w:fldCharType="end"/>
        </w:r>
      </w:hyperlink>
    </w:p>
    <w:p w:rsidR="008562AC" w:rsidRPr="00564A49" w:rsidRDefault="009F2194">
      <w:pPr>
        <w:pStyle w:val="TOC3"/>
        <w:rPr>
          <w:rFonts w:asciiTheme="minorHAnsi" w:eastAsiaTheme="minorEastAsia" w:hAnsiTheme="minorHAnsi" w:cstheme="minorBidi"/>
          <w:noProof/>
          <w:sz w:val="22"/>
          <w:szCs w:val="22"/>
          <w:lang w:val="en-US" w:eastAsia="zh-CN"/>
        </w:rPr>
      </w:pPr>
      <w:hyperlink w:anchor="_Toc378026217" w:history="1">
        <w:r w:rsidR="008562AC" w:rsidRPr="00564A49">
          <w:rPr>
            <w:rStyle w:val="Hyperlink"/>
            <w:noProof/>
          </w:rPr>
          <w:t>F.14.2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_Toc378026217 \h </w:instrText>
        </w:r>
        <w:r w:rsidR="008562AC" w:rsidRPr="00564A49">
          <w:rPr>
            <w:noProof/>
            <w:webHidden/>
          </w:rPr>
        </w:r>
        <w:r w:rsidR="008562AC" w:rsidRPr="00564A49">
          <w:rPr>
            <w:noProof/>
            <w:webHidden/>
          </w:rPr>
          <w:fldChar w:fldCharType="separate"/>
        </w:r>
        <w:r w:rsidR="008562AC" w:rsidRPr="00564A49">
          <w:rPr>
            <w:noProof/>
            <w:webHidden/>
          </w:rPr>
          <w:t>103</w:t>
        </w:r>
        <w:r w:rsidR="008562AC" w:rsidRPr="00564A49">
          <w:rPr>
            <w:noProof/>
            <w:webHidden/>
          </w:rPr>
          <w:fldChar w:fldCharType="end"/>
        </w:r>
      </w:hyperlink>
    </w:p>
    <w:p w:rsidR="008562AC" w:rsidRPr="00564A49" w:rsidRDefault="009F2194">
      <w:pPr>
        <w:pStyle w:val="TOC4"/>
        <w:rPr>
          <w:rFonts w:asciiTheme="minorHAnsi" w:eastAsiaTheme="minorEastAsia" w:hAnsiTheme="minorHAnsi" w:cstheme="minorBidi"/>
          <w:noProof/>
          <w:sz w:val="22"/>
          <w:szCs w:val="22"/>
          <w:lang w:val="en-US" w:eastAsia="zh-CN"/>
        </w:rPr>
      </w:pPr>
      <w:hyperlink w:anchor="_Toc378026218" w:history="1">
        <w:r w:rsidR="008562AC" w:rsidRPr="00564A49">
          <w:rPr>
            <w:rStyle w:val="Hyperlink"/>
            <w:noProof/>
            <w:lang w:val="en-US"/>
          </w:rPr>
          <w:t>F.14.2.1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Layers not present 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_Toc378026218 \h </w:instrText>
        </w:r>
        <w:r w:rsidR="008562AC" w:rsidRPr="00564A49">
          <w:rPr>
            <w:noProof/>
            <w:webHidden/>
          </w:rPr>
        </w:r>
        <w:r w:rsidR="008562AC" w:rsidRPr="00564A49">
          <w:rPr>
            <w:noProof/>
            <w:webHidden/>
          </w:rPr>
          <w:fldChar w:fldCharType="separate"/>
        </w:r>
        <w:r w:rsidR="008562AC" w:rsidRPr="00564A49">
          <w:rPr>
            <w:noProof/>
            <w:webHidden/>
          </w:rPr>
          <w:t>104</w:t>
        </w:r>
        <w:r w:rsidR="008562AC" w:rsidRPr="00564A49">
          <w:rPr>
            <w:noProof/>
            <w:webHidden/>
          </w:rPr>
          <w:fldChar w:fldCharType="end"/>
        </w:r>
      </w:hyperlink>
    </w:p>
    <w:p w:rsidR="008562AC" w:rsidRPr="00564A49" w:rsidRDefault="009F2194">
      <w:pPr>
        <w:pStyle w:val="TOC4"/>
        <w:rPr>
          <w:rFonts w:asciiTheme="minorHAnsi" w:eastAsiaTheme="minorEastAsia" w:hAnsiTheme="minorHAnsi" w:cstheme="minorBidi"/>
          <w:noProof/>
          <w:sz w:val="22"/>
          <w:szCs w:val="22"/>
          <w:lang w:val="en-US" w:eastAsia="zh-CN"/>
        </w:rPr>
      </w:pPr>
      <w:hyperlink w:anchor="_Toc378026219" w:history="1">
        <w:r w:rsidR="008562AC" w:rsidRPr="00564A49">
          <w:rPr>
            <w:rStyle w:val="Hyperlink"/>
            <w:noProof/>
            <w:lang w:val="en-US"/>
          </w:rPr>
          <w:t>F.14.2.2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Inter-layer constrained tile sets 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_Toc378026219 \h </w:instrText>
        </w:r>
        <w:r w:rsidR="008562AC" w:rsidRPr="00564A49">
          <w:rPr>
            <w:noProof/>
            <w:webHidden/>
          </w:rPr>
        </w:r>
        <w:r w:rsidR="008562AC" w:rsidRPr="00564A49">
          <w:rPr>
            <w:noProof/>
            <w:webHidden/>
          </w:rPr>
          <w:fldChar w:fldCharType="separate"/>
        </w:r>
        <w:r w:rsidR="008562AC" w:rsidRPr="00564A49">
          <w:rPr>
            <w:noProof/>
            <w:webHidden/>
          </w:rPr>
          <w:t>104</w:t>
        </w:r>
        <w:r w:rsidR="008562AC" w:rsidRPr="00564A49">
          <w:rPr>
            <w:noProof/>
            <w:webHidden/>
          </w:rPr>
          <w:fldChar w:fldCharType="end"/>
        </w:r>
      </w:hyperlink>
    </w:p>
    <w:p w:rsidR="008562AC" w:rsidRPr="00564A49" w:rsidRDefault="009F2194">
      <w:pPr>
        <w:pStyle w:val="TOC4"/>
        <w:rPr>
          <w:rFonts w:asciiTheme="minorHAnsi" w:eastAsiaTheme="minorEastAsia" w:hAnsiTheme="minorHAnsi" w:cstheme="minorBidi"/>
          <w:noProof/>
          <w:sz w:val="22"/>
          <w:szCs w:val="22"/>
          <w:lang w:val="en-US" w:eastAsia="zh-CN"/>
        </w:rPr>
      </w:pPr>
      <w:hyperlink w:anchor="_Toc378026220" w:history="1">
        <w:r w:rsidR="008562AC" w:rsidRPr="00564A49">
          <w:rPr>
            <w:rStyle w:val="Hyperlink"/>
            <w:noProof/>
            <w:lang w:val="en-US"/>
          </w:rPr>
          <w:t>F.14.2.3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Bitstream partition nesting 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_Toc378026220 \h </w:instrText>
        </w:r>
        <w:r w:rsidR="008562AC" w:rsidRPr="00564A49">
          <w:rPr>
            <w:noProof/>
            <w:webHidden/>
          </w:rPr>
        </w:r>
        <w:r w:rsidR="008562AC" w:rsidRPr="00564A49">
          <w:rPr>
            <w:noProof/>
            <w:webHidden/>
          </w:rPr>
          <w:fldChar w:fldCharType="separate"/>
        </w:r>
        <w:r w:rsidR="008562AC" w:rsidRPr="00564A49">
          <w:rPr>
            <w:noProof/>
            <w:webHidden/>
          </w:rPr>
          <w:t>106</w:t>
        </w:r>
        <w:r w:rsidR="008562AC" w:rsidRPr="00564A49">
          <w:rPr>
            <w:noProof/>
            <w:webHidden/>
          </w:rPr>
          <w:fldChar w:fldCharType="end"/>
        </w:r>
      </w:hyperlink>
    </w:p>
    <w:p w:rsidR="008562AC" w:rsidRPr="00564A49" w:rsidRDefault="009F2194">
      <w:pPr>
        <w:pStyle w:val="TOC4"/>
        <w:rPr>
          <w:rFonts w:asciiTheme="minorHAnsi" w:eastAsiaTheme="minorEastAsia" w:hAnsiTheme="minorHAnsi" w:cstheme="minorBidi"/>
          <w:noProof/>
          <w:sz w:val="22"/>
          <w:szCs w:val="22"/>
          <w:lang w:val="en-US" w:eastAsia="zh-CN"/>
        </w:rPr>
      </w:pPr>
      <w:hyperlink w:anchor="_Toc378026221" w:history="1">
        <w:r w:rsidR="008562AC" w:rsidRPr="00564A49">
          <w:rPr>
            <w:rStyle w:val="Hyperlink"/>
            <w:noProof/>
            <w:lang w:val="en-US"/>
          </w:rPr>
          <w:t>F.14.2.4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Bitstream partition initial arrival time 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_Toc378026221 \h </w:instrText>
        </w:r>
        <w:r w:rsidR="008562AC" w:rsidRPr="00564A49">
          <w:rPr>
            <w:noProof/>
            <w:webHidden/>
          </w:rPr>
        </w:r>
        <w:r w:rsidR="008562AC" w:rsidRPr="00564A49">
          <w:rPr>
            <w:noProof/>
            <w:webHidden/>
          </w:rPr>
          <w:fldChar w:fldCharType="separate"/>
        </w:r>
        <w:r w:rsidR="008562AC" w:rsidRPr="00564A49">
          <w:rPr>
            <w:noProof/>
            <w:webHidden/>
          </w:rPr>
          <w:t>106</w:t>
        </w:r>
        <w:r w:rsidR="008562AC" w:rsidRPr="00564A49">
          <w:rPr>
            <w:noProof/>
            <w:webHidden/>
          </w:rPr>
          <w:fldChar w:fldCharType="end"/>
        </w:r>
      </w:hyperlink>
    </w:p>
    <w:p w:rsidR="008562AC" w:rsidRPr="00564A49" w:rsidRDefault="009F2194">
      <w:pPr>
        <w:pStyle w:val="TOC4"/>
        <w:rPr>
          <w:rFonts w:asciiTheme="minorHAnsi" w:eastAsiaTheme="minorEastAsia" w:hAnsiTheme="minorHAnsi" w:cstheme="minorBidi"/>
          <w:noProof/>
          <w:sz w:val="22"/>
          <w:szCs w:val="22"/>
          <w:lang w:val="en-US" w:eastAsia="zh-CN"/>
        </w:rPr>
      </w:pPr>
      <w:hyperlink w:anchor="_Toc378026222" w:history="1">
        <w:r w:rsidR="008562AC" w:rsidRPr="00564A49">
          <w:rPr>
            <w:rStyle w:val="Hyperlink"/>
            <w:noProof/>
            <w:lang w:val="en-US"/>
          </w:rPr>
          <w:t>F.14.2.5</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Bitstream partition HRD parameters 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_Toc378026222 \h </w:instrText>
        </w:r>
        <w:r w:rsidR="008562AC" w:rsidRPr="00564A49">
          <w:rPr>
            <w:noProof/>
            <w:webHidden/>
          </w:rPr>
        </w:r>
        <w:r w:rsidR="008562AC" w:rsidRPr="00564A49">
          <w:rPr>
            <w:noProof/>
            <w:webHidden/>
          </w:rPr>
          <w:fldChar w:fldCharType="separate"/>
        </w:r>
        <w:r w:rsidR="008562AC" w:rsidRPr="00564A49">
          <w:rPr>
            <w:noProof/>
            <w:webHidden/>
          </w:rPr>
          <w:t>106</w:t>
        </w:r>
        <w:r w:rsidR="008562AC" w:rsidRPr="00564A49">
          <w:rPr>
            <w:noProof/>
            <w:webHidden/>
          </w:rPr>
          <w:fldChar w:fldCharType="end"/>
        </w:r>
      </w:hyperlink>
    </w:p>
    <w:p w:rsidR="008562AC" w:rsidRPr="00564A49" w:rsidRDefault="009F2194">
      <w:pPr>
        <w:pStyle w:val="TOC4"/>
        <w:rPr>
          <w:rFonts w:asciiTheme="minorHAnsi" w:eastAsiaTheme="minorEastAsia" w:hAnsiTheme="minorHAnsi" w:cstheme="minorBidi"/>
          <w:noProof/>
          <w:sz w:val="22"/>
          <w:szCs w:val="22"/>
          <w:lang w:val="en-US" w:eastAsia="zh-CN"/>
        </w:rPr>
      </w:pPr>
      <w:hyperlink w:anchor="_Toc378026223" w:history="1">
        <w:r w:rsidR="008562AC" w:rsidRPr="00564A49">
          <w:rPr>
            <w:rStyle w:val="Hyperlink"/>
            <w:noProof/>
            <w:lang w:val="en-US"/>
          </w:rPr>
          <w:t>F.14.2.6</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Sub-bitstream property 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_Toc378026223 \h </w:instrText>
        </w:r>
        <w:r w:rsidR="008562AC" w:rsidRPr="00564A49">
          <w:rPr>
            <w:noProof/>
            <w:webHidden/>
          </w:rPr>
        </w:r>
        <w:r w:rsidR="008562AC" w:rsidRPr="00564A49">
          <w:rPr>
            <w:noProof/>
            <w:webHidden/>
          </w:rPr>
          <w:fldChar w:fldCharType="separate"/>
        </w:r>
        <w:r w:rsidR="008562AC" w:rsidRPr="00564A49">
          <w:rPr>
            <w:noProof/>
            <w:webHidden/>
          </w:rPr>
          <w:t>107</w:t>
        </w:r>
        <w:r w:rsidR="008562AC" w:rsidRPr="00564A49">
          <w:rPr>
            <w:noProof/>
            <w:webHidden/>
          </w:rPr>
          <w:fldChar w:fldCharType="end"/>
        </w:r>
      </w:hyperlink>
    </w:p>
    <w:p w:rsidR="008562AC" w:rsidRPr="00564A49" w:rsidRDefault="009F2194">
      <w:pPr>
        <w:pStyle w:val="TOC4"/>
        <w:rPr>
          <w:rFonts w:asciiTheme="minorHAnsi" w:eastAsiaTheme="minorEastAsia" w:hAnsiTheme="minorHAnsi" w:cstheme="minorBidi"/>
          <w:noProof/>
          <w:sz w:val="22"/>
          <w:szCs w:val="22"/>
          <w:lang w:val="en-US" w:eastAsia="zh-CN"/>
        </w:rPr>
      </w:pPr>
      <w:hyperlink w:anchor="_Toc378026224" w:history="1">
        <w:r w:rsidR="008562AC" w:rsidRPr="00564A49">
          <w:rPr>
            <w:rStyle w:val="Hyperlink"/>
            <w:noProof/>
            <w:lang w:val="it-IT"/>
          </w:rPr>
          <w:t>F.14.2.7</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Alpha</w:t>
        </w:r>
        <w:r w:rsidR="008562AC" w:rsidRPr="00564A49">
          <w:rPr>
            <w:rStyle w:val="Hyperlink"/>
            <w:bCs/>
            <w:noProof/>
            <w:lang w:val="it-IT"/>
          </w:rPr>
          <w:t xml:space="preserve"> channel information 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_Toc378026224 \h </w:instrText>
        </w:r>
        <w:r w:rsidR="008562AC" w:rsidRPr="00564A49">
          <w:rPr>
            <w:noProof/>
            <w:webHidden/>
          </w:rPr>
        </w:r>
        <w:r w:rsidR="008562AC" w:rsidRPr="00564A49">
          <w:rPr>
            <w:noProof/>
            <w:webHidden/>
          </w:rPr>
          <w:fldChar w:fldCharType="separate"/>
        </w:r>
        <w:r w:rsidR="008562AC" w:rsidRPr="00564A49">
          <w:rPr>
            <w:noProof/>
            <w:webHidden/>
          </w:rPr>
          <w:t>108</w:t>
        </w:r>
        <w:r w:rsidR="008562AC" w:rsidRPr="00564A49">
          <w:rPr>
            <w:noProof/>
            <w:webHidden/>
          </w:rPr>
          <w:fldChar w:fldCharType="end"/>
        </w:r>
      </w:hyperlink>
    </w:p>
    <w:p w:rsidR="008562AC" w:rsidRPr="00564A49" w:rsidRDefault="009F2194">
      <w:pPr>
        <w:pStyle w:val="TOC2"/>
        <w:rPr>
          <w:rFonts w:asciiTheme="minorHAnsi" w:eastAsiaTheme="minorEastAsia" w:hAnsiTheme="minorHAnsi" w:cstheme="minorBidi"/>
          <w:sz w:val="22"/>
          <w:szCs w:val="22"/>
          <w:lang w:val="en-US" w:eastAsia="zh-CN"/>
        </w:rPr>
      </w:pPr>
      <w:hyperlink w:anchor="_Toc378026225" w:history="1">
        <w:r w:rsidR="008562AC" w:rsidRPr="00564A49">
          <w:rPr>
            <w:rStyle w:val="Hyperlink"/>
            <w:lang w:val="en-US"/>
          </w:rPr>
          <w:t>F.15</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Video usability information</w:t>
        </w:r>
        <w:r w:rsidR="008562AC" w:rsidRPr="00564A49">
          <w:rPr>
            <w:webHidden/>
          </w:rPr>
          <w:tab/>
        </w:r>
        <w:r w:rsidR="008562AC" w:rsidRPr="00564A49">
          <w:rPr>
            <w:webHidden/>
          </w:rPr>
          <w:fldChar w:fldCharType="begin" w:fldLock="1"/>
        </w:r>
        <w:r w:rsidR="008562AC" w:rsidRPr="00564A49">
          <w:rPr>
            <w:webHidden/>
          </w:rPr>
          <w:instrText xml:space="preserve"> PAGEREF _Toc378026225 \h </w:instrText>
        </w:r>
        <w:r w:rsidR="008562AC" w:rsidRPr="00564A49">
          <w:rPr>
            <w:webHidden/>
          </w:rPr>
        </w:r>
        <w:r w:rsidR="008562AC" w:rsidRPr="00564A49">
          <w:rPr>
            <w:webHidden/>
          </w:rPr>
          <w:fldChar w:fldCharType="separate"/>
        </w:r>
        <w:r w:rsidR="008562AC" w:rsidRPr="00564A49">
          <w:rPr>
            <w:webHidden/>
          </w:rPr>
          <w:t>109</w:t>
        </w:r>
        <w:r w:rsidR="008562AC" w:rsidRPr="00564A49">
          <w:rPr>
            <w:webHidden/>
          </w:rPr>
          <w:fldChar w:fldCharType="end"/>
        </w:r>
      </w:hyperlink>
    </w:p>
    <w:p w:rsidR="008562AC" w:rsidRPr="00564A49" w:rsidRDefault="009F2194">
      <w:pPr>
        <w:pStyle w:val="TOC3"/>
        <w:rPr>
          <w:rFonts w:asciiTheme="minorHAnsi" w:eastAsiaTheme="minorEastAsia" w:hAnsiTheme="minorHAnsi" w:cstheme="minorBidi"/>
          <w:noProof/>
          <w:sz w:val="22"/>
          <w:szCs w:val="22"/>
          <w:lang w:val="en-US" w:eastAsia="zh-CN"/>
        </w:rPr>
      </w:pPr>
      <w:hyperlink w:anchor="_Toc378026226" w:history="1">
        <w:r w:rsidR="008562AC" w:rsidRPr="00564A49">
          <w:rPr>
            <w:rStyle w:val="Hyperlink"/>
            <w:noProof/>
          </w:rPr>
          <w:t>F.15.1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General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_Toc378026226 \h </w:instrText>
        </w:r>
        <w:r w:rsidR="008562AC" w:rsidRPr="00564A49">
          <w:rPr>
            <w:noProof/>
            <w:webHidden/>
          </w:rPr>
        </w:r>
        <w:r w:rsidR="008562AC" w:rsidRPr="00564A49">
          <w:rPr>
            <w:noProof/>
            <w:webHidden/>
          </w:rPr>
          <w:fldChar w:fldCharType="separate"/>
        </w:r>
        <w:r w:rsidR="008562AC" w:rsidRPr="00564A49">
          <w:rPr>
            <w:noProof/>
            <w:webHidden/>
          </w:rPr>
          <w:t>109</w:t>
        </w:r>
        <w:r w:rsidR="008562AC" w:rsidRPr="00564A49">
          <w:rPr>
            <w:noProof/>
            <w:webHidden/>
          </w:rPr>
          <w:fldChar w:fldCharType="end"/>
        </w:r>
      </w:hyperlink>
    </w:p>
    <w:p w:rsidR="008562AC" w:rsidRPr="00564A49" w:rsidRDefault="009F2194">
      <w:pPr>
        <w:pStyle w:val="TOC3"/>
        <w:rPr>
          <w:rFonts w:asciiTheme="minorHAnsi" w:eastAsiaTheme="minorEastAsia" w:hAnsiTheme="minorHAnsi" w:cstheme="minorBidi"/>
          <w:noProof/>
          <w:sz w:val="22"/>
          <w:szCs w:val="22"/>
          <w:lang w:val="en-US" w:eastAsia="zh-CN"/>
        </w:rPr>
      </w:pPr>
      <w:hyperlink w:anchor="_Toc378026227" w:history="1">
        <w:r w:rsidR="008562AC" w:rsidRPr="00564A49">
          <w:rPr>
            <w:rStyle w:val="Hyperlink"/>
            <w:noProof/>
          </w:rPr>
          <w:t>F.15.2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VUI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_Toc378026227 \h </w:instrText>
        </w:r>
        <w:r w:rsidR="008562AC" w:rsidRPr="00564A49">
          <w:rPr>
            <w:noProof/>
            <w:webHidden/>
          </w:rPr>
        </w:r>
        <w:r w:rsidR="008562AC" w:rsidRPr="00564A49">
          <w:rPr>
            <w:noProof/>
            <w:webHidden/>
          </w:rPr>
          <w:fldChar w:fldCharType="separate"/>
        </w:r>
        <w:r w:rsidR="008562AC" w:rsidRPr="00564A49">
          <w:rPr>
            <w:noProof/>
            <w:webHidden/>
          </w:rPr>
          <w:t>109</w:t>
        </w:r>
        <w:r w:rsidR="008562AC" w:rsidRPr="00564A49">
          <w:rPr>
            <w:noProof/>
            <w:webHidden/>
          </w:rPr>
          <w:fldChar w:fldCharType="end"/>
        </w:r>
      </w:hyperlink>
    </w:p>
    <w:p w:rsidR="008562AC" w:rsidRPr="00564A49" w:rsidRDefault="009F2194">
      <w:pPr>
        <w:pStyle w:val="TOC3"/>
        <w:rPr>
          <w:rFonts w:asciiTheme="minorHAnsi" w:eastAsiaTheme="minorEastAsia" w:hAnsiTheme="minorHAnsi" w:cstheme="minorBidi"/>
          <w:noProof/>
          <w:sz w:val="22"/>
          <w:szCs w:val="22"/>
          <w:lang w:val="en-US" w:eastAsia="zh-CN"/>
        </w:rPr>
      </w:pPr>
      <w:hyperlink w:anchor="_Toc378026228" w:history="1">
        <w:r w:rsidR="008562AC" w:rsidRPr="00564A49">
          <w:rPr>
            <w:rStyle w:val="Hyperlink"/>
            <w:noProof/>
          </w:rPr>
          <w:t>F.15.3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VUI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_Toc378026228 \h </w:instrText>
        </w:r>
        <w:r w:rsidR="008562AC" w:rsidRPr="00564A49">
          <w:rPr>
            <w:noProof/>
            <w:webHidden/>
          </w:rPr>
        </w:r>
        <w:r w:rsidR="008562AC" w:rsidRPr="00564A49">
          <w:rPr>
            <w:noProof/>
            <w:webHidden/>
          </w:rPr>
          <w:fldChar w:fldCharType="separate"/>
        </w:r>
        <w:r w:rsidR="008562AC" w:rsidRPr="00564A49">
          <w:rPr>
            <w:noProof/>
            <w:webHidden/>
          </w:rPr>
          <w:t>109</w:t>
        </w:r>
        <w:r w:rsidR="008562AC" w:rsidRPr="00564A49">
          <w:rPr>
            <w:noProof/>
            <w:webHidden/>
          </w:rPr>
          <w:fldChar w:fldCharType="end"/>
        </w:r>
      </w:hyperlink>
    </w:p>
    <w:p w:rsidR="008562AC" w:rsidRPr="00564A49" w:rsidRDefault="009F2194">
      <w:pPr>
        <w:pStyle w:val="TOC4"/>
        <w:rPr>
          <w:rFonts w:asciiTheme="minorHAnsi" w:eastAsiaTheme="minorEastAsia" w:hAnsiTheme="minorHAnsi" w:cstheme="minorBidi"/>
          <w:noProof/>
          <w:sz w:val="22"/>
          <w:szCs w:val="22"/>
          <w:lang w:val="en-US" w:eastAsia="zh-CN"/>
        </w:rPr>
      </w:pPr>
      <w:hyperlink w:anchor="_Toc378026229" w:history="1">
        <w:r w:rsidR="008562AC" w:rsidRPr="00564A49">
          <w:rPr>
            <w:rStyle w:val="Hyperlink"/>
            <w:noProof/>
          </w:rPr>
          <w:t>F.15.3.1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VUI parameters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_Toc378026229 \h </w:instrText>
        </w:r>
        <w:r w:rsidR="008562AC" w:rsidRPr="00564A49">
          <w:rPr>
            <w:noProof/>
            <w:webHidden/>
          </w:rPr>
        </w:r>
        <w:r w:rsidR="008562AC" w:rsidRPr="00564A49">
          <w:rPr>
            <w:noProof/>
            <w:webHidden/>
          </w:rPr>
          <w:fldChar w:fldCharType="separate"/>
        </w:r>
        <w:r w:rsidR="008562AC" w:rsidRPr="00564A49">
          <w:rPr>
            <w:noProof/>
            <w:webHidden/>
          </w:rPr>
          <w:t>109</w:t>
        </w:r>
        <w:r w:rsidR="008562AC" w:rsidRPr="00564A49">
          <w:rPr>
            <w:noProof/>
            <w:webHidden/>
          </w:rPr>
          <w:fldChar w:fldCharType="end"/>
        </w:r>
      </w:hyperlink>
    </w:p>
    <w:p w:rsidR="008562AC" w:rsidRPr="00564A49" w:rsidRDefault="009F2194">
      <w:pPr>
        <w:pStyle w:val="TOC4"/>
        <w:rPr>
          <w:rFonts w:asciiTheme="minorHAnsi" w:eastAsiaTheme="minorEastAsia" w:hAnsiTheme="minorHAnsi" w:cstheme="minorBidi"/>
          <w:noProof/>
          <w:sz w:val="22"/>
          <w:szCs w:val="22"/>
          <w:lang w:val="en-US" w:eastAsia="zh-CN"/>
        </w:rPr>
      </w:pPr>
      <w:hyperlink w:anchor="_Toc378026230" w:history="1">
        <w:r w:rsidR="008562AC" w:rsidRPr="00564A49">
          <w:rPr>
            <w:rStyle w:val="Hyperlink"/>
            <w:noProof/>
          </w:rPr>
          <w:t>F.15.3.2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HRD parameters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_Toc378026230 \h </w:instrText>
        </w:r>
        <w:r w:rsidR="008562AC" w:rsidRPr="00564A49">
          <w:rPr>
            <w:noProof/>
            <w:webHidden/>
          </w:rPr>
        </w:r>
        <w:r w:rsidR="008562AC" w:rsidRPr="00564A49">
          <w:rPr>
            <w:noProof/>
            <w:webHidden/>
          </w:rPr>
          <w:fldChar w:fldCharType="separate"/>
        </w:r>
        <w:r w:rsidR="008562AC" w:rsidRPr="00564A49">
          <w:rPr>
            <w:noProof/>
            <w:webHidden/>
          </w:rPr>
          <w:t>109</w:t>
        </w:r>
        <w:r w:rsidR="008562AC" w:rsidRPr="00564A49">
          <w:rPr>
            <w:noProof/>
            <w:webHidden/>
          </w:rPr>
          <w:fldChar w:fldCharType="end"/>
        </w:r>
      </w:hyperlink>
    </w:p>
    <w:p w:rsidR="008562AC" w:rsidRPr="00564A49" w:rsidRDefault="009F2194">
      <w:pPr>
        <w:pStyle w:val="TOC4"/>
        <w:rPr>
          <w:rFonts w:asciiTheme="minorHAnsi" w:eastAsiaTheme="minorEastAsia" w:hAnsiTheme="minorHAnsi" w:cstheme="minorBidi"/>
          <w:noProof/>
          <w:sz w:val="22"/>
          <w:szCs w:val="22"/>
          <w:lang w:val="en-US" w:eastAsia="zh-CN"/>
        </w:rPr>
      </w:pPr>
      <w:hyperlink w:anchor="_Toc378026231" w:history="1">
        <w:r w:rsidR="008562AC" w:rsidRPr="00564A49">
          <w:rPr>
            <w:rStyle w:val="Hyperlink"/>
            <w:noProof/>
          </w:rPr>
          <w:t>F.15.3.3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Sub-layer HRD parameters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_Toc378026231 \h </w:instrText>
        </w:r>
        <w:r w:rsidR="008562AC" w:rsidRPr="00564A49">
          <w:rPr>
            <w:noProof/>
            <w:webHidden/>
          </w:rPr>
        </w:r>
        <w:r w:rsidR="008562AC" w:rsidRPr="00564A49">
          <w:rPr>
            <w:noProof/>
            <w:webHidden/>
          </w:rPr>
          <w:fldChar w:fldCharType="separate"/>
        </w:r>
        <w:r w:rsidR="008562AC" w:rsidRPr="00564A49">
          <w:rPr>
            <w:noProof/>
            <w:webHidden/>
          </w:rPr>
          <w:t>109</w:t>
        </w:r>
        <w:r w:rsidR="008562AC" w:rsidRPr="00564A49">
          <w:rPr>
            <w:noProof/>
            <w:webHidden/>
          </w:rPr>
          <w:fldChar w:fldCharType="end"/>
        </w:r>
      </w:hyperlink>
    </w:p>
    <w:p w:rsidR="008562AC" w:rsidRPr="00564A49" w:rsidRDefault="009F2194">
      <w:pPr>
        <w:pStyle w:val="TOC1"/>
        <w:rPr>
          <w:rFonts w:asciiTheme="minorHAnsi" w:eastAsiaTheme="minorEastAsia" w:hAnsiTheme="minorHAnsi" w:cstheme="minorBidi"/>
          <w:bCs w:val="0"/>
          <w:sz w:val="22"/>
          <w:szCs w:val="22"/>
          <w:lang w:val="en-US" w:eastAsia="zh-CN"/>
        </w:rPr>
      </w:pPr>
      <w:hyperlink w:anchor="_Toc378026232" w:history="1">
        <w:r w:rsidR="008562AC" w:rsidRPr="00564A49">
          <w:rPr>
            <w:rStyle w:val="Hyperlink"/>
          </w:rPr>
          <w:t xml:space="preserve"> Annex H   </w:t>
        </w:r>
        <w:r w:rsidR="008562AC" w:rsidRPr="00564A49">
          <w:rPr>
            <w:rStyle w:val="Hyperlink"/>
            <w:lang w:val="en-CA"/>
          </w:rPr>
          <w:t>Scalable high efficiency video coding</w:t>
        </w:r>
        <w:r w:rsidR="008562AC" w:rsidRPr="00564A49">
          <w:rPr>
            <w:webHidden/>
          </w:rPr>
          <w:tab/>
        </w:r>
        <w:r w:rsidR="008562AC" w:rsidRPr="00564A49">
          <w:rPr>
            <w:webHidden/>
          </w:rPr>
          <w:fldChar w:fldCharType="begin" w:fldLock="1"/>
        </w:r>
        <w:r w:rsidR="008562AC" w:rsidRPr="00564A49">
          <w:rPr>
            <w:webHidden/>
          </w:rPr>
          <w:instrText xml:space="preserve"> PAGEREF _Toc378026232 \h </w:instrText>
        </w:r>
        <w:r w:rsidR="008562AC" w:rsidRPr="00564A49">
          <w:rPr>
            <w:webHidden/>
          </w:rPr>
        </w:r>
        <w:r w:rsidR="008562AC" w:rsidRPr="00564A49">
          <w:rPr>
            <w:webHidden/>
          </w:rPr>
          <w:fldChar w:fldCharType="separate"/>
        </w:r>
        <w:r w:rsidR="008562AC" w:rsidRPr="00564A49">
          <w:rPr>
            <w:webHidden/>
          </w:rPr>
          <w:t>110</w:t>
        </w:r>
        <w:r w:rsidR="008562AC" w:rsidRPr="00564A49">
          <w:rPr>
            <w:webHidden/>
          </w:rPr>
          <w:fldChar w:fldCharType="end"/>
        </w:r>
      </w:hyperlink>
    </w:p>
    <w:p w:rsidR="008562AC" w:rsidRPr="00564A49" w:rsidRDefault="009F2194">
      <w:pPr>
        <w:pStyle w:val="TOC2"/>
        <w:rPr>
          <w:rFonts w:asciiTheme="minorHAnsi" w:eastAsiaTheme="minorEastAsia" w:hAnsiTheme="minorHAnsi" w:cstheme="minorBidi"/>
          <w:sz w:val="22"/>
          <w:szCs w:val="22"/>
          <w:lang w:val="en-US" w:eastAsia="zh-CN"/>
        </w:rPr>
      </w:pPr>
      <w:hyperlink w:anchor="_Toc378026233" w:history="1">
        <w:r w:rsidR="008562AC" w:rsidRPr="00564A49">
          <w:rPr>
            <w:rStyle w:val="Hyperlink"/>
            <w:lang w:val="en-CA"/>
          </w:rPr>
          <w:t>H.1</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Scope</w:t>
        </w:r>
        <w:r w:rsidR="008562AC" w:rsidRPr="00564A49">
          <w:rPr>
            <w:webHidden/>
          </w:rPr>
          <w:tab/>
        </w:r>
        <w:r w:rsidR="008562AC" w:rsidRPr="00564A49">
          <w:rPr>
            <w:webHidden/>
          </w:rPr>
          <w:fldChar w:fldCharType="begin" w:fldLock="1"/>
        </w:r>
        <w:r w:rsidR="008562AC" w:rsidRPr="00564A49">
          <w:rPr>
            <w:webHidden/>
          </w:rPr>
          <w:instrText xml:space="preserve"> PAGEREF _Toc378026233 \h </w:instrText>
        </w:r>
        <w:r w:rsidR="008562AC" w:rsidRPr="00564A49">
          <w:rPr>
            <w:webHidden/>
          </w:rPr>
        </w:r>
        <w:r w:rsidR="008562AC" w:rsidRPr="00564A49">
          <w:rPr>
            <w:webHidden/>
          </w:rPr>
          <w:fldChar w:fldCharType="separate"/>
        </w:r>
        <w:r w:rsidR="008562AC" w:rsidRPr="00564A49">
          <w:rPr>
            <w:webHidden/>
          </w:rPr>
          <w:t>110</w:t>
        </w:r>
        <w:r w:rsidR="008562AC" w:rsidRPr="00564A49">
          <w:rPr>
            <w:webHidden/>
          </w:rPr>
          <w:fldChar w:fldCharType="end"/>
        </w:r>
      </w:hyperlink>
    </w:p>
    <w:p w:rsidR="008562AC" w:rsidRPr="00564A49" w:rsidRDefault="009F2194">
      <w:pPr>
        <w:pStyle w:val="TOC2"/>
        <w:rPr>
          <w:rFonts w:asciiTheme="minorHAnsi" w:eastAsiaTheme="minorEastAsia" w:hAnsiTheme="minorHAnsi" w:cstheme="minorBidi"/>
          <w:sz w:val="22"/>
          <w:szCs w:val="22"/>
          <w:lang w:val="en-US" w:eastAsia="zh-CN"/>
        </w:rPr>
      </w:pPr>
      <w:hyperlink w:anchor="_Toc378026234" w:history="1">
        <w:r w:rsidR="008562AC" w:rsidRPr="00564A49">
          <w:rPr>
            <w:rStyle w:val="Hyperlink"/>
            <w:lang w:val="en-CA"/>
          </w:rPr>
          <w:t>H.2</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Normative references</w:t>
        </w:r>
        <w:r w:rsidR="008562AC" w:rsidRPr="00564A49">
          <w:rPr>
            <w:webHidden/>
          </w:rPr>
          <w:tab/>
        </w:r>
        <w:r w:rsidR="008562AC" w:rsidRPr="00564A49">
          <w:rPr>
            <w:webHidden/>
          </w:rPr>
          <w:fldChar w:fldCharType="begin" w:fldLock="1"/>
        </w:r>
        <w:r w:rsidR="008562AC" w:rsidRPr="00564A49">
          <w:rPr>
            <w:webHidden/>
          </w:rPr>
          <w:instrText xml:space="preserve"> PAGEREF _Toc378026234 \h </w:instrText>
        </w:r>
        <w:r w:rsidR="008562AC" w:rsidRPr="00564A49">
          <w:rPr>
            <w:webHidden/>
          </w:rPr>
        </w:r>
        <w:r w:rsidR="008562AC" w:rsidRPr="00564A49">
          <w:rPr>
            <w:webHidden/>
          </w:rPr>
          <w:fldChar w:fldCharType="separate"/>
        </w:r>
        <w:r w:rsidR="008562AC" w:rsidRPr="00564A49">
          <w:rPr>
            <w:webHidden/>
          </w:rPr>
          <w:t>110</w:t>
        </w:r>
        <w:r w:rsidR="008562AC" w:rsidRPr="00564A49">
          <w:rPr>
            <w:webHidden/>
          </w:rPr>
          <w:fldChar w:fldCharType="end"/>
        </w:r>
      </w:hyperlink>
    </w:p>
    <w:p w:rsidR="008562AC" w:rsidRPr="00564A49" w:rsidRDefault="009F2194">
      <w:pPr>
        <w:pStyle w:val="TOC2"/>
        <w:rPr>
          <w:rFonts w:asciiTheme="minorHAnsi" w:eastAsiaTheme="minorEastAsia" w:hAnsiTheme="minorHAnsi" w:cstheme="minorBidi"/>
          <w:sz w:val="22"/>
          <w:szCs w:val="22"/>
          <w:lang w:val="en-US" w:eastAsia="zh-CN"/>
        </w:rPr>
      </w:pPr>
      <w:hyperlink w:anchor="_Toc378026235" w:history="1">
        <w:r w:rsidR="008562AC" w:rsidRPr="00564A49">
          <w:rPr>
            <w:rStyle w:val="Hyperlink"/>
            <w:lang w:val="en-CA"/>
          </w:rPr>
          <w:t>H.3</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Definitions</w:t>
        </w:r>
        <w:r w:rsidR="008562AC" w:rsidRPr="00564A49">
          <w:rPr>
            <w:webHidden/>
          </w:rPr>
          <w:tab/>
        </w:r>
        <w:r w:rsidR="008562AC" w:rsidRPr="00564A49">
          <w:rPr>
            <w:webHidden/>
          </w:rPr>
          <w:fldChar w:fldCharType="begin" w:fldLock="1"/>
        </w:r>
        <w:r w:rsidR="008562AC" w:rsidRPr="00564A49">
          <w:rPr>
            <w:webHidden/>
          </w:rPr>
          <w:instrText xml:space="preserve"> PAGEREF _Toc378026235 \h </w:instrText>
        </w:r>
        <w:r w:rsidR="008562AC" w:rsidRPr="00564A49">
          <w:rPr>
            <w:webHidden/>
          </w:rPr>
        </w:r>
        <w:r w:rsidR="008562AC" w:rsidRPr="00564A49">
          <w:rPr>
            <w:webHidden/>
          </w:rPr>
          <w:fldChar w:fldCharType="separate"/>
        </w:r>
        <w:r w:rsidR="008562AC" w:rsidRPr="00564A49">
          <w:rPr>
            <w:webHidden/>
          </w:rPr>
          <w:t>110</w:t>
        </w:r>
        <w:r w:rsidR="008562AC" w:rsidRPr="00564A49">
          <w:rPr>
            <w:webHidden/>
          </w:rPr>
          <w:fldChar w:fldCharType="end"/>
        </w:r>
      </w:hyperlink>
    </w:p>
    <w:p w:rsidR="008562AC" w:rsidRPr="00564A49" w:rsidRDefault="009F2194">
      <w:pPr>
        <w:pStyle w:val="TOC2"/>
        <w:rPr>
          <w:rFonts w:asciiTheme="minorHAnsi" w:eastAsiaTheme="minorEastAsia" w:hAnsiTheme="minorHAnsi" w:cstheme="minorBidi"/>
          <w:sz w:val="22"/>
          <w:szCs w:val="22"/>
          <w:lang w:val="en-US" w:eastAsia="zh-CN"/>
        </w:rPr>
      </w:pPr>
      <w:hyperlink w:anchor="_Toc378026236" w:history="1">
        <w:r w:rsidR="008562AC" w:rsidRPr="00564A49">
          <w:rPr>
            <w:rStyle w:val="Hyperlink"/>
            <w:lang w:val="en-CA"/>
          </w:rPr>
          <w:t>H.4</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Abbreviations</w:t>
        </w:r>
        <w:r w:rsidR="008562AC" w:rsidRPr="00564A49">
          <w:rPr>
            <w:webHidden/>
          </w:rPr>
          <w:tab/>
        </w:r>
        <w:r w:rsidR="008562AC" w:rsidRPr="00564A49">
          <w:rPr>
            <w:webHidden/>
          </w:rPr>
          <w:fldChar w:fldCharType="begin" w:fldLock="1"/>
        </w:r>
        <w:r w:rsidR="008562AC" w:rsidRPr="00564A49">
          <w:rPr>
            <w:webHidden/>
          </w:rPr>
          <w:instrText xml:space="preserve"> PAGEREF _Toc378026236 \h </w:instrText>
        </w:r>
        <w:r w:rsidR="008562AC" w:rsidRPr="00564A49">
          <w:rPr>
            <w:webHidden/>
          </w:rPr>
        </w:r>
        <w:r w:rsidR="008562AC" w:rsidRPr="00564A49">
          <w:rPr>
            <w:webHidden/>
          </w:rPr>
          <w:fldChar w:fldCharType="separate"/>
        </w:r>
        <w:r w:rsidR="008562AC" w:rsidRPr="00564A49">
          <w:rPr>
            <w:webHidden/>
          </w:rPr>
          <w:t>110</w:t>
        </w:r>
        <w:r w:rsidR="008562AC" w:rsidRPr="00564A49">
          <w:rPr>
            <w:webHidden/>
          </w:rPr>
          <w:fldChar w:fldCharType="end"/>
        </w:r>
      </w:hyperlink>
    </w:p>
    <w:p w:rsidR="008562AC" w:rsidRPr="00564A49" w:rsidRDefault="009F2194">
      <w:pPr>
        <w:pStyle w:val="TOC2"/>
        <w:rPr>
          <w:rFonts w:asciiTheme="minorHAnsi" w:eastAsiaTheme="minorEastAsia" w:hAnsiTheme="minorHAnsi" w:cstheme="minorBidi"/>
          <w:sz w:val="22"/>
          <w:szCs w:val="22"/>
          <w:lang w:val="en-US" w:eastAsia="zh-CN"/>
        </w:rPr>
      </w:pPr>
      <w:hyperlink w:anchor="_Toc378026237" w:history="1">
        <w:r w:rsidR="008562AC" w:rsidRPr="00564A49">
          <w:rPr>
            <w:rStyle w:val="Hyperlink"/>
            <w:lang w:val="en-CA"/>
          </w:rPr>
          <w:t>H.5</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Conventions</w:t>
        </w:r>
        <w:r w:rsidR="008562AC" w:rsidRPr="00564A49">
          <w:rPr>
            <w:webHidden/>
          </w:rPr>
          <w:tab/>
        </w:r>
        <w:r w:rsidR="008562AC" w:rsidRPr="00564A49">
          <w:rPr>
            <w:webHidden/>
          </w:rPr>
          <w:fldChar w:fldCharType="begin" w:fldLock="1"/>
        </w:r>
        <w:r w:rsidR="008562AC" w:rsidRPr="00564A49">
          <w:rPr>
            <w:webHidden/>
          </w:rPr>
          <w:instrText xml:space="preserve"> PAGEREF _Toc378026237 \h </w:instrText>
        </w:r>
        <w:r w:rsidR="008562AC" w:rsidRPr="00564A49">
          <w:rPr>
            <w:webHidden/>
          </w:rPr>
        </w:r>
        <w:r w:rsidR="008562AC" w:rsidRPr="00564A49">
          <w:rPr>
            <w:webHidden/>
          </w:rPr>
          <w:fldChar w:fldCharType="separate"/>
        </w:r>
        <w:r w:rsidR="008562AC" w:rsidRPr="00564A49">
          <w:rPr>
            <w:webHidden/>
          </w:rPr>
          <w:t>110</w:t>
        </w:r>
        <w:r w:rsidR="008562AC" w:rsidRPr="00564A49">
          <w:rPr>
            <w:webHidden/>
          </w:rPr>
          <w:fldChar w:fldCharType="end"/>
        </w:r>
      </w:hyperlink>
    </w:p>
    <w:p w:rsidR="008562AC" w:rsidRPr="00564A49" w:rsidRDefault="009F2194">
      <w:pPr>
        <w:pStyle w:val="TOC2"/>
        <w:rPr>
          <w:rFonts w:asciiTheme="minorHAnsi" w:eastAsiaTheme="minorEastAsia" w:hAnsiTheme="minorHAnsi" w:cstheme="minorBidi"/>
          <w:sz w:val="22"/>
          <w:szCs w:val="22"/>
          <w:lang w:val="en-US" w:eastAsia="zh-CN"/>
        </w:rPr>
      </w:pPr>
      <w:hyperlink w:anchor="_Toc378026238" w:history="1">
        <w:r w:rsidR="008562AC" w:rsidRPr="00564A49">
          <w:rPr>
            <w:rStyle w:val="Hyperlink"/>
            <w:lang w:val="en-CA"/>
          </w:rPr>
          <w:t>H.6</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Source, coded, decoded and output data formats, scanning processes, and neighbouring relationships</w:t>
        </w:r>
        <w:r w:rsidR="008562AC" w:rsidRPr="00564A49">
          <w:rPr>
            <w:webHidden/>
          </w:rPr>
          <w:tab/>
        </w:r>
        <w:r w:rsidR="008562AC" w:rsidRPr="00564A49">
          <w:rPr>
            <w:webHidden/>
          </w:rPr>
          <w:fldChar w:fldCharType="begin" w:fldLock="1"/>
        </w:r>
        <w:r w:rsidR="008562AC" w:rsidRPr="00564A49">
          <w:rPr>
            <w:webHidden/>
          </w:rPr>
          <w:instrText xml:space="preserve"> PAGEREF _Toc378026238 \h </w:instrText>
        </w:r>
        <w:r w:rsidR="008562AC" w:rsidRPr="00564A49">
          <w:rPr>
            <w:webHidden/>
          </w:rPr>
        </w:r>
        <w:r w:rsidR="008562AC" w:rsidRPr="00564A49">
          <w:rPr>
            <w:webHidden/>
          </w:rPr>
          <w:fldChar w:fldCharType="separate"/>
        </w:r>
        <w:r w:rsidR="008562AC" w:rsidRPr="00564A49">
          <w:rPr>
            <w:webHidden/>
          </w:rPr>
          <w:t>110</w:t>
        </w:r>
        <w:r w:rsidR="008562AC" w:rsidRPr="00564A49">
          <w:rPr>
            <w:webHidden/>
          </w:rPr>
          <w:fldChar w:fldCharType="end"/>
        </w:r>
      </w:hyperlink>
    </w:p>
    <w:p w:rsidR="008562AC" w:rsidRPr="00564A49" w:rsidRDefault="009F2194">
      <w:pPr>
        <w:pStyle w:val="TOC3"/>
        <w:rPr>
          <w:rFonts w:asciiTheme="minorHAnsi" w:eastAsiaTheme="minorEastAsia" w:hAnsiTheme="minorHAnsi" w:cstheme="minorBidi"/>
          <w:noProof/>
          <w:sz w:val="22"/>
          <w:szCs w:val="22"/>
          <w:lang w:val="en-US" w:eastAsia="zh-CN"/>
        </w:rPr>
      </w:pPr>
      <w:hyperlink w:anchor="_Toc378026239" w:history="1">
        <w:r w:rsidR="008562AC" w:rsidRPr="00564A49">
          <w:rPr>
            <w:rStyle w:val="Hyperlink"/>
            <w:noProof/>
          </w:rPr>
          <w:t>H.6.1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Derivation process for reference layer sample location</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_Toc378026239 \h </w:instrText>
        </w:r>
        <w:r w:rsidR="008562AC" w:rsidRPr="00564A49">
          <w:rPr>
            <w:noProof/>
            <w:webHidden/>
          </w:rPr>
        </w:r>
        <w:r w:rsidR="008562AC" w:rsidRPr="00564A49">
          <w:rPr>
            <w:noProof/>
            <w:webHidden/>
          </w:rPr>
          <w:fldChar w:fldCharType="separate"/>
        </w:r>
        <w:r w:rsidR="008562AC" w:rsidRPr="00564A49">
          <w:rPr>
            <w:noProof/>
            <w:webHidden/>
          </w:rPr>
          <w:t>110</w:t>
        </w:r>
        <w:r w:rsidR="008562AC" w:rsidRPr="00564A49">
          <w:rPr>
            <w:noProof/>
            <w:webHidden/>
          </w:rPr>
          <w:fldChar w:fldCharType="end"/>
        </w:r>
      </w:hyperlink>
    </w:p>
    <w:p w:rsidR="008562AC" w:rsidRPr="00564A49" w:rsidRDefault="009F2194">
      <w:pPr>
        <w:pStyle w:val="TOC3"/>
        <w:rPr>
          <w:rFonts w:asciiTheme="minorHAnsi" w:eastAsiaTheme="minorEastAsia" w:hAnsiTheme="minorHAnsi" w:cstheme="minorBidi"/>
          <w:noProof/>
          <w:sz w:val="22"/>
          <w:szCs w:val="22"/>
          <w:lang w:val="en-US" w:eastAsia="zh-CN"/>
        </w:rPr>
      </w:pPr>
      <w:hyperlink w:anchor="_Toc378026240" w:history="1">
        <w:r w:rsidR="008562AC" w:rsidRPr="00564A49">
          <w:rPr>
            <w:rStyle w:val="Hyperlink"/>
            <w:noProof/>
          </w:rPr>
          <w:t>H.6.2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Derivation process for reference layer sample location used in resampling</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_Toc378026240 \h </w:instrText>
        </w:r>
        <w:r w:rsidR="008562AC" w:rsidRPr="00564A49">
          <w:rPr>
            <w:noProof/>
            <w:webHidden/>
          </w:rPr>
        </w:r>
        <w:r w:rsidR="008562AC" w:rsidRPr="00564A49">
          <w:rPr>
            <w:noProof/>
            <w:webHidden/>
          </w:rPr>
          <w:fldChar w:fldCharType="separate"/>
        </w:r>
        <w:r w:rsidR="008562AC" w:rsidRPr="00564A49">
          <w:rPr>
            <w:noProof/>
            <w:webHidden/>
          </w:rPr>
          <w:t>110</w:t>
        </w:r>
        <w:r w:rsidR="008562AC" w:rsidRPr="00564A49">
          <w:rPr>
            <w:noProof/>
            <w:webHidden/>
          </w:rPr>
          <w:fldChar w:fldCharType="end"/>
        </w:r>
      </w:hyperlink>
    </w:p>
    <w:p w:rsidR="008562AC" w:rsidRPr="00564A49" w:rsidRDefault="009F2194">
      <w:pPr>
        <w:pStyle w:val="TOC2"/>
        <w:rPr>
          <w:rFonts w:asciiTheme="minorHAnsi" w:eastAsiaTheme="minorEastAsia" w:hAnsiTheme="minorHAnsi" w:cstheme="minorBidi"/>
          <w:sz w:val="22"/>
          <w:szCs w:val="22"/>
          <w:lang w:val="en-US" w:eastAsia="zh-CN"/>
        </w:rPr>
      </w:pPr>
      <w:hyperlink w:anchor="_Toc378026241" w:history="1">
        <w:r w:rsidR="008562AC" w:rsidRPr="00564A49">
          <w:rPr>
            <w:rStyle w:val="Hyperlink"/>
            <w:lang w:val="en-CA"/>
          </w:rPr>
          <w:t>H.7</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Syntax and semantics</w:t>
        </w:r>
        <w:r w:rsidR="008562AC" w:rsidRPr="00564A49">
          <w:rPr>
            <w:webHidden/>
          </w:rPr>
          <w:tab/>
        </w:r>
        <w:r w:rsidR="008562AC" w:rsidRPr="00564A49">
          <w:rPr>
            <w:webHidden/>
          </w:rPr>
          <w:fldChar w:fldCharType="begin" w:fldLock="1"/>
        </w:r>
        <w:r w:rsidR="008562AC" w:rsidRPr="00564A49">
          <w:rPr>
            <w:webHidden/>
          </w:rPr>
          <w:instrText xml:space="preserve"> PAGEREF _Toc378026241 \h </w:instrText>
        </w:r>
        <w:r w:rsidR="008562AC" w:rsidRPr="00564A49">
          <w:rPr>
            <w:webHidden/>
          </w:rPr>
        </w:r>
        <w:r w:rsidR="008562AC" w:rsidRPr="00564A49">
          <w:rPr>
            <w:webHidden/>
          </w:rPr>
          <w:fldChar w:fldCharType="separate"/>
        </w:r>
        <w:r w:rsidR="008562AC" w:rsidRPr="00564A49">
          <w:rPr>
            <w:webHidden/>
          </w:rPr>
          <w:t>111</w:t>
        </w:r>
        <w:r w:rsidR="008562AC" w:rsidRPr="00564A49">
          <w:rPr>
            <w:webHidden/>
          </w:rPr>
          <w:fldChar w:fldCharType="end"/>
        </w:r>
      </w:hyperlink>
    </w:p>
    <w:p w:rsidR="008562AC" w:rsidRPr="00564A49" w:rsidRDefault="009F2194">
      <w:pPr>
        <w:pStyle w:val="TOC2"/>
        <w:rPr>
          <w:rFonts w:asciiTheme="minorHAnsi" w:eastAsiaTheme="minorEastAsia" w:hAnsiTheme="minorHAnsi" w:cstheme="minorBidi"/>
          <w:sz w:val="22"/>
          <w:szCs w:val="22"/>
          <w:lang w:val="en-US" w:eastAsia="zh-CN"/>
        </w:rPr>
      </w:pPr>
      <w:hyperlink w:anchor="_Toc378026242" w:history="1">
        <w:r w:rsidR="008562AC" w:rsidRPr="00564A49">
          <w:rPr>
            <w:rStyle w:val="Hyperlink"/>
            <w:lang w:val="en-CA"/>
          </w:rPr>
          <w:t>H.8</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Decoding processes</w:t>
        </w:r>
        <w:r w:rsidR="008562AC" w:rsidRPr="00564A49">
          <w:rPr>
            <w:webHidden/>
          </w:rPr>
          <w:tab/>
        </w:r>
        <w:r w:rsidR="008562AC" w:rsidRPr="00564A49">
          <w:rPr>
            <w:webHidden/>
          </w:rPr>
          <w:fldChar w:fldCharType="begin" w:fldLock="1"/>
        </w:r>
        <w:r w:rsidR="008562AC" w:rsidRPr="00564A49">
          <w:rPr>
            <w:webHidden/>
          </w:rPr>
          <w:instrText xml:space="preserve"> PAGEREF _Toc378026242 \h </w:instrText>
        </w:r>
        <w:r w:rsidR="008562AC" w:rsidRPr="00564A49">
          <w:rPr>
            <w:webHidden/>
          </w:rPr>
        </w:r>
        <w:r w:rsidR="008562AC" w:rsidRPr="00564A49">
          <w:rPr>
            <w:webHidden/>
          </w:rPr>
          <w:fldChar w:fldCharType="separate"/>
        </w:r>
        <w:r w:rsidR="008562AC" w:rsidRPr="00564A49">
          <w:rPr>
            <w:webHidden/>
          </w:rPr>
          <w:t>111</w:t>
        </w:r>
        <w:r w:rsidR="008562AC" w:rsidRPr="00564A49">
          <w:rPr>
            <w:webHidden/>
          </w:rPr>
          <w:fldChar w:fldCharType="end"/>
        </w:r>
      </w:hyperlink>
    </w:p>
    <w:p w:rsidR="008562AC" w:rsidRPr="00564A49" w:rsidRDefault="009F2194">
      <w:pPr>
        <w:pStyle w:val="TOC3"/>
        <w:rPr>
          <w:rFonts w:asciiTheme="minorHAnsi" w:eastAsiaTheme="minorEastAsia" w:hAnsiTheme="minorHAnsi" w:cstheme="minorBidi"/>
          <w:noProof/>
          <w:sz w:val="22"/>
          <w:szCs w:val="22"/>
          <w:lang w:val="en-US" w:eastAsia="zh-CN"/>
        </w:rPr>
      </w:pPr>
      <w:hyperlink w:anchor="_Toc378026243" w:history="1">
        <w:r w:rsidR="008562AC" w:rsidRPr="00564A49">
          <w:rPr>
            <w:rStyle w:val="Hyperlink"/>
            <w:noProof/>
          </w:rPr>
          <w:t>H.8.1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General decoding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_Toc378026243 \h </w:instrText>
        </w:r>
        <w:r w:rsidR="008562AC" w:rsidRPr="00564A49">
          <w:rPr>
            <w:noProof/>
            <w:webHidden/>
          </w:rPr>
        </w:r>
        <w:r w:rsidR="008562AC" w:rsidRPr="00564A49">
          <w:rPr>
            <w:noProof/>
            <w:webHidden/>
          </w:rPr>
          <w:fldChar w:fldCharType="separate"/>
        </w:r>
        <w:r w:rsidR="008562AC" w:rsidRPr="00564A49">
          <w:rPr>
            <w:noProof/>
            <w:webHidden/>
          </w:rPr>
          <w:t>111</w:t>
        </w:r>
        <w:r w:rsidR="008562AC" w:rsidRPr="00564A49">
          <w:rPr>
            <w:noProof/>
            <w:webHidden/>
          </w:rPr>
          <w:fldChar w:fldCharType="end"/>
        </w:r>
      </w:hyperlink>
    </w:p>
    <w:p w:rsidR="008562AC" w:rsidRPr="00564A49" w:rsidRDefault="009F2194">
      <w:pPr>
        <w:pStyle w:val="TOC4"/>
        <w:rPr>
          <w:rFonts w:asciiTheme="minorHAnsi" w:eastAsiaTheme="minorEastAsia" w:hAnsiTheme="minorHAnsi" w:cstheme="minorBidi"/>
          <w:noProof/>
          <w:sz w:val="22"/>
          <w:szCs w:val="22"/>
          <w:lang w:val="en-US" w:eastAsia="zh-CN"/>
        </w:rPr>
      </w:pPr>
      <w:hyperlink w:anchor="_Toc378026244" w:history="1">
        <w:r w:rsidR="008562AC" w:rsidRPr="00564A49">
          <w:rPr>
            <w:rStyle w:val="Hyperlink"/>
            <w:noProof/>
          </w:rPr>
          <w:t>H.8.1.1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Decoding process for a coded picture with nuh_layer_id greater than 0</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_Toc378026244 \h </w:instrText>
        </w:r>
        <w:r w:rsidR="008562AC" w:rsidRPr="00564A49">
          <w:rPr>
            <w:noProof/>
            <w:webHidden/>
          </w:rPr>
        </w:r>
        <w:r w:rsidR="008562AC" w:rsidRPr="00564A49">
          <w:rPr>
            <w:noProof/>
            <w:webHidden/>
          </w:rPr>
          <w:fldChar w:fldCharType="separate"/>
        </w:r>
        <w:r w:rsidR="008562AC" w:rsidRPr="00564A49">
          <w:rPr>
            <w:noProof/>
            <w:webHidden/>
          </w:rPr>
          <w:t>111</w:t>
        </w:r>
        <w:r w:rsidR="008562AC" w:rsidRPr="00564A49">
          <w:rPr>
            <w:noProof/>
            <w:webHidden/>
          </w:rPr>
          <w:fldChar w:fldCharType="end"/>
        </w:r>
      </w:hyperlink>
    </w:p>
    <w:p w:rsidR="008562AC" w:rsidRPr="00564A49" w:rsidRDefault="009F2194">
      <w:pPr>
        <w:pStyle w:val="TOC4"/>
        <w:rPr>
          <w:rFonts w:asciiTheme="minorHAnsi" w:eastAsiaTheme="minorEastAsia" w:hAnsiTheme="minorHAnsi" w:cstheme="minorBidi"/>
          <w:noProof/>
          <w:sz w:val="22"/>
          <w:szCs w:val="22"/>
          <w:lang w:val="en-US" w:eastAsia="zh-CN"/>
        </w:rPr>
      </w:pPr>
      <w:hyperlink w:anchor="_Toc378026245" w:history="1">
        <w:r w:rsidR="008562AC" w:rsidRPr="00564A49">
          <w:rPr>
            <w:rStyle w:val="Hyperlink"/>
            <w:noProof/>
          </w:rPr>
          <w:t>H.8.1.2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Decoding process for inter-layer reference picture set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_Toc378026245 \h </w:instrText>
        </w:r>
        <w:r w:rsidR="008562AC" w:rsidRPr="00564A49">
          <w:rPr>
            <w:noProof/>
            <w:webHidden/>
          </w:rPr>
        </w:r>
        <w:r w:rsidR="008562AC" w:rsidRPr="00564A49">
          <w:rPr>
            <w:noProof/>
            <w:webHidden/>
          </w:rPr>
          <w:fldChar w:fldCharType="separate"/>
        </w:r>
        <w:r w:rsidR="008562AC" w:rsidRPr="00564A49">
          <w:rPr>
            <w:noProof/>
            <w:webHidden/>
          </w:rPr>
          <w:t>111</w:t>
        </w:r>
        <w:r w:rsidR="008562AC" w:rsidRPr="00564A49">
          <w:rPr>
            <w:noProof/>
            <w:webHidden/>
          </w:rPr>
          <w:fldChar w:fldCharType="end"/>
        </w:r>
      </w:hyperlink>
    </w:p>
    <w:p w:rsidR="008562AC" w:rsidRPr="00564A49" w:rsidRDefault="009F2194">
      <w:pPr>
        <w:pStyle w:val="TOC4"/>
        <w:rPr>
          <w:rFonts w:asciiTheme="minorHAnsi" w:eastAsiaTheme="minorEastAsia" w:hAnsiTheme="minorHAnsi" w:cstheme="minorBidi"/>
          <w:noProof/>
          <w:sz w:val="22"/>
          <w:szCs w:val="22"/>
          <w:lang w:val="en-US" w:eastAsia="zh-CN"/>
        </w:rPr>
      </w:pPr>
      <w:hyperlink w:anchor="_Toc378026246" w:history="1">
        <w:r w:rsidR="008562AC" w:rsidRPr="00564A49">
          <w:rPr>
            <w:rStyle w:val="Hyperlink"/>
            <w:noProof/>
          </w:rPr>
          <w:t>H.8.1.3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Marking process for ending the decoding of a coded picture with nuh_layer_id greater than 0</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_Toc378026246 \h </w:instrText>
        </w:r>
        <w:r w:rsidR="008562AC" w:rsidRPr="00564A49">
          <w:rPr>
            <w:noProof/>
            <w:webHidden/>
          </w:rPr>
        </w:r>
        <w:r w:rsidR="008562AC" w:rsidRPr="00564A49">
          <w:rPr>
            <w:noProof/>
            <w:webHidden/>
          </w:rPr>
          <w:fldChar w:fldCharType="separate"/>
        </w:r>
        <w:r w:rsidR="008562AC" w:rsidRPr="00564A49">
          <w:rPr>
            <w:noProof/>
            <w:webHidden/>
          </w:rPr>
          <w:t>112</w:t>
        </w:r>
        <w:r w:rsidR="008562AC" w:rsidRPr="00564A49">
          <w:rPr>
            <w:noProof/>
            <w:webHidden/>
          </w:rPr>
          <w:fldChar w:fldCharType="end"/>
        </w:r>
      </w:hyperlink>
    </w:p>
    <w:p w:rsidR="008562AC" w:rsidRPr="00564A49" w:rsidRDefault="009F2194">
      <w:pPr>
        <w:pStyle w:val="TOC4"/>
        <w:rPr>
          <w:rFonts w:asciiTheme="minorHAnsi" w:eastAsiaTheme="minorEastAsia" w:hAnsiTheme="minorHAnsi" w:cstheme="minorBidi"/>
          <w:noProof/>
          <w:sz w:val="22"/>
          <w:szCs w:val="22"/>
          <w:lang w:val="en-US" w:eastAsia="zh-CN"/>
        </w:rPr>
      </w:pPr>
      <w:hyperlink w:anchor="_Toc378026247" w:history="1">
        <w:r w:rsidR="008562AC" w:rsidRPr="00564A49">
          <w:rPr>
            <w:rStyle w:val="Hyperlink"/>
            <w:noProof/>
          </w:rPr>
          <w:t>H.8.1.4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Resampling process for inter layer reference pictures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_Toc378026247 \h </w:instrText>
        </w:r>
        <w:r w:rsidR="008562AC" w:rsidRPr="00564A49">
          <w:rPr>
            <w:noProof/>
            <w:webHidden/>
          </w:rPr>
        </w:r>
        <w:r w:rsidR="008562AC" w:rsidRPr="00564A49">
          <w:rPr>
            <w:noProof/>
            <w:webHidden/>
          </w:rPr>
          <w:fldChar w:fldCharType="separate"/>
        </w:r>
        <w:r w:rsidR="008562AC" w:rsidRPr="00564A49">
          <w:rPr>
            <w:noProof/>
            <w:webHidden/>
          </w:rPr>
          <w:t>112</w:t>
        </w:r>
        <w:r w:rsidR="008562AC" w:rsidRPr="00564A49">
          <w:rPr>
            <w:noProof/>
            <w:webHidden/>
          </w:rPr>
          <w:fldChar w:fldCharType="end"/>
        </w:r>
      </w:hyperlink>
    </w:p>
    <w:p w:rsidR="008562AC" w:rsidRPr="00564A49" w:rsidRDefault="009F2194">
      <w:pPr>
        <w:pStyle w:val="TOC3"/>
        <w:rPr>
          <w:rFonts w:asciiTheme="minorHAnsi" w:eastAsiaTheme="minorEastAsia" w:hAnsiTheme="minorHAnsi" w:cstheme="minorBidi"/>
          <w:noProof/>
          <w:sz w:val="22"/>
          <w:szCs w:val="22"/>
          <w:lang w:val="en-US" w:eastAsia="zh-CN"/>
        </w:rPr>
      </w:pPr>
      <w:hyperlink w:anchor="_Toc378026248" w:history="1">
        <w:r w:rsidR="008562AC" w:rsidRPr="00564A49">
          <w:rPr>
            <w:rStyle w:val="Hyperlink"/>
            <w:noProof/>
          </w:rPr>
          <w:t>H.8.2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NAL unit decoding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_Toc378026248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rsidR="008562AC" w:rsidRPr="00564A49" w:rsidRDefault="009F2194">
      <w:pPr>
        <w:pStyle w:val="TOC3"/>
        <w:rPr>
          <w:rFonts w:asciiTheme="minorHAnsi" w:eastAsiaTheme="minorEastAsia" w:hAnsiTheme="minorHAnsi" w:cstheme="minorBidi"/>
          <w:noProof/>
          <w:sz w:val="22"/>
          <w:szCs w:val="22"/>
          <w:lang w:val="en-US" w:eastAsia="zh-CN"/>
        </w:rPr>
      </w:pPr>
      <w:hyperlink w:anchor="_Toc378026249" w:history="1">
        <w:r w:rsidR="008562AC" w:rsidRPr="00564A49">
          <w:rPr>
            <w:rStyle w:val="Hyperlink"/>
            <w:noProof/>
          </w:rPr>
          <w:t>H.8.3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Slice decoding processes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_Toc378026249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rsidR="008562AC" w:rsidRPr="00564A49" w:rsidRDefault="009F2194">
      <w:pPr>
        <w:pStyle w:val="TOC4"/>
        <w:rPr>
          <w:rFonts w:asciiTheme="minorHAnsi" w:eastAsiaTheme="minorEastAsia" w:hAnsiTheme="minorHAnsi" w:cstheme="minorBidi"/>
          <w:noProof/>
          <w:sz w:val="22"/>
          <w:szCs w:val="22"/>
          <w:lang w:val="en-US" w:eastAsia="zh-CN"/>
        </w:rPr>
      </w:pPr>
      <w:hyperlink w:anchor="_Toc378026250" w:history="1">
        <w:r w:rsidR="008562AC" w:rsidRPr="00564A49">
          <w:rPr>
            <w:rStyle w:val="Hyperlink"/>
            <w:noProof/>
            <w:lang w:val="en-US"/>
          </w:rPr>
          <w:t>H.8.3.1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picture order count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_Toc378026250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rsidR="008562AC" w:rsidRPr="00564A49" w:rsidRDefault="009F2194">
      <w:pPr>
        <w:pStyle w:val="TOC4"/>
        <w:rPr>
          <w:rFonts w:asciiTheme="minorHAnsi" w:eastAsiaTheme="minorEastAsia" w:hAnsiTheme="minorHAnsi" w:cstheme="minorBidi"/>
          <w:noProof/>
          <w:sz w:val="22"/>
          <w:szCs w:val="22"/>
          <w:lang w:val="en-US" w:eastAsia="zh-CN"/>
        </w:rPr>
      </w:pPr>
      <w:hyperlink w:anchor="_Toc378026251" w:history="1">
        <w:r w:rsidR="008562AC" w:rsidRPr="00564A49">
          <w:rPr>
            <w:rStyle w:val="Hyperlink"/>
            <w:noProof/>
            <w:lang w:val="en-US"/>
          </w:rPr>
          <w:t>H.8.3.2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reference picture set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_Toc378026251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rsidR="008562AC" w:rsidRPr="00564A49" w:rsidRDefault="009F2194">
      <w:pPr>
        <w:pStyle w:val="TOC4"/>
        <w:rPr>
          <w:rFonts w:asciiTheme="minorHAnsi" w:eastAsiaTheme="minorEastAsia" w:hAnsiTheme="minorHAnsi" w:cstheme="minorBidi"/>
          <w:noProof/>
          <w:sz w:val="22"/>
          <w:szCs w:val="22"/>
          <w:lang w:val="en-US" w:eastAsia="zh-CN"/>
        </w:rPr>
      </w:pPr>
      <w:hyperlink w:anchor="_Toc378026252" w:history="1">
        <w:r w:rsidR="008562AC" w:rsidRPr="00564A49">
          <w:rPr>
            <w:rStyle w:val="Hyperlink"/>
            <w:noProof/>
            <w:lang w:val="en-US"/>
          </w:rPr>
          <w:t>H.8.3.3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generating unavailable reference pictures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_Toc378026252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rsidR="008562AC" w:rsidRPr="00564A49" w:rsidRDefault="009F2194">
      <w:pPr>
        <w:pStyle w:val="TOC4"/>
        <w:rPr>
          <w:rFonts w:asciiTheme="minorHAnsi" w:eastAsiaTheme="minorEastAsia" w:hAnsiTheme="minorHAnsi" w:cstheme="minorBidi"/>
          <w:noProof/>
          <w:sz w:val="22"/>
          <w:szCs w:val="22"/>
          <w:lang w:val="en-US" w:eastAsia="zh-CN"/>
        </w:rPr>
      </w:pPr>
      <w:hyperlink w:anchor="_Toc378026253" w:history="1">
        <w:r w:rsidR="008562AC" w:rsidRPr="00564A49">
          <w:rPr>
            <w:rStyle w:val="Hyperlink"/>
            <w:noProof/>
            <w:lang w:val="en-US"/>
          </w:rPr>
          <w:t>H.8.3.4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reference picture lists construction</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_Toc378026253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rsidR="008562AC" w:rsidRPr="00564A49" w:rsidRDefault="009F2194">
      <w:pPr>
        <w:pStyle w:val="TOC3"/>
        <w:rPr>
          <w:rFonts w:asciiTheme="minorHAnsi" w:eastAsiaTheme="minorEastAsia" w:hAnsiTheme="minorHAnsi" w:cstheme="minorBidi"/>
          <w:noProof/>
          <w:sz w:val="22"/>
          <w:szCs w:val="22"/>
          <w:lang w:val="en-US" w:eastAsia="zh-CN"/>
        </w:rPr>
      </w:pPr>
      <w:hyperlink w:anchor="_Toc378026254" w:history="1">
        <w:r w:rsidR="008562AC" w:rsidRPr="00564A49">
          <w:rPr>
            <w:rStyle w:val="Hyperlink"/>
            <w:noProof/>
          </w:rPr>
          <w:t>H.8.4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Decoding process for coding units coded in intra prediction mode</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_Toc378026254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rsidR="008562AC" w:rsidRPr="00564A49" w:rsidRDefault="009F2194">
      <w:pPr>
        <w:pStyle w:val="TOC3"/>
        <w:rPr>
          <w:rFonts w:asciiTheme="minorHAnsi" w:eastAsiaTheme="minorEastAsia" w:hAnsiTheme="minorHAnsi" w:cstheme="minorBidi"/>
          <w:noProof/>
          <w:sz w:val="22"/>
          <w:szCs w:val="22"/>
          <w:lang w:val="en-US" w:eastAsia="zh-CN"/>
        </w:rPr>
      </w:pPr>
      <w:hyperlink w:anchor="_Toc378026255" w:history="1">
        <w:r w:rsidR="008562AC" w:rsidRPr="00564A49">
          <w:rPr>
            <w:rStyle w:val="Hyperlink"/>
            <w:noProof/>
          </w:rPr>
          <w:t>H.8.5</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Decoding process for coding units coded in inter prediction mode</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_Toc378026255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rsidR="008562AC" w:rsidRPr="00564A49" w:rsidRDefault="009F2194">
      <w:pPr>
        <w:pStyle w:val="TOC3"/>
        <w:rPr>
          <w:rFonts w:asciiTheme="minorHAnsi" w:eastAsiaTheme="minorEastAsia" w:hAnsiTheme="minorHAnsi" w:cstheme="minorBidi"/>
          <w:noProof/>
          <w:sz w:val="22"/>
          <w:szCs w:val="22"/>
          <w:lang w:val="en-US" w:eastAsia="zh-CN"/>
        </w:rPr>
      </w:pPr>
      <w:hyperlink w:anchor="_Toc378026256" w:history="1">
        <w:r w:rsidR="008562AC" w:rsidRPr="00564A49">
          <w:rPr>
            <w:rStyle w:val="Hyperlink"/>
            <w:noProof/>
          </w:rPr>
          <w:t>H.8.6</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Scaling, transformation and array construction process prior to deblocking filter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_Toc378026256 \h </w:instrText>
        </w:r>
        <w:r w:rsidR="008562AC" w:rsidRPr="00564A49">
          <w:rPr>
            <w:noProof/>
            <w:webHidden/>
          </w:rPr>
        </w:r>
        <w:r w:rsidR="008562AC" w:rsidRPr="00564A49">
          <w:rPr>
            <w:noProof/>
            <w:webHidden/>
          </w:rPr>
          <w:fldChar w:fldCharType="separate"/>
        </w:r>
        <w:r w:rsidR="008562AC" w:rsidRPr="00564A49">
          <w:rPr>
            <w:noProof/>
            <w:webHidden/>
          </w:rPr>
          <w:t>120</w:t>
        </w:r>
        <w:r w:rsidR="008562AC" w:rsidRPr="00564A49">
          <w:rPr>
            <w:noProof/>
            <w:webHidden/>
          </w:rPr>
          <w:fldChar w:fldCharType="end"/>
        </w:r>
      </w:hyperlink>
    </w:p>
    <w:p w:rsidR="008562AC" w:rsidRPr="00564A49" w:rsidRDefault="009F2194">
      <w:pPr>
        <w:pStyle w:val="TOC3"/>
        <w:rPr>
          <w:rFonts w:asciiTheme="minorHAnsi" w:eastAsiaTheme="minorEastAsia" w:hAnsiTheme="minorHAnsi" w:cstheme="minorBidi"/>
          <w:noProof/>
          <w:sz w:val="22"/>
          <w:szCs w:val="22"/>
          <w:lang w:val="en-US" w:eastAsia="zh-CN"/>
        </w:rPr>
      </w:pPr>
      <w:hyperlink w:anchor="_Toc378026257" w:history="1">
        <w:r w:rsidR="008562AC" w:rsidRPr="00564A49">
          <w:rPr>
            <w:rStyle w:val="Hyperlink"/>
            <w:noProof/>
          </w:rPr>
          <w:t>H.8.7</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In-loop filter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_Toc378026257 \h </w:instrText>
        </w:r>
        <w:r w:rsidR="008562AC" w:rsidRPr="00564A49">
          <w:rPr>
            <w:noProof/>
            <w:webHidden/>
          </w:rPr>
        </w:r>
        <w:r w:rsidR="008562AC" w:rsidRPr="00564A49">
          <w:rPr>
            <w:noProof/>
            <w:webHidden/>
          </w:rPr>
          <w:fldChar w:fldCharType="separate"/>
        </w:r>
        <w:r w:rsidR="008562AC" w:rsidRPr="00564A49">
          <w:rPr>
            <w:noProof/>
            <w:webHidden/>
          </w:rPr>
          <w:t>120</w:t>
        </w:r>
        <w:r w:rsidR="008562AC" w:rsidRPr="00564A49">
          <w:rPr>
            <w:noProof/>
            <w:webHidden/>
          </w:rPr>
          <w:fldChar w:fldCharType="end"/>
        </w:r>
      </w:hyperlink>
    </w:p>
    <w:p w:rsidR="008562AC" w:rsidRPr="00564A49" w:rsidRDefault="009F2194">
      <w:pPr>
        <w:pStyle w:val="TOC2"/>
        <w:rPr>
          <w:rFonts w:asciiTheme="minorHAnsi" w:eastAsiaTheme="minorEastAsia" w:hAnsiTheme="minorHAnsi" w:cstheme="minorBidi"/>
          <w:sz w:val="22"/>
          <w:szCs w:val="22"/>
          <w:lang w:val="en-US" w:eastAsia="zh-CN"/>
        </w:rPr>
      </w:pPr>
      <w:hyperlink w:anchor="_Toc378026258" w:history="1">
        <w:r w:rsidR="008562AC" w:rsidRPr="00564A49">
          <w:rPr>
            <w:rStyle w:val="Hyperlink"/>
            <w:lang w:val="en-CA"/>
          </w:rPr>
          <w:t>H.9</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Parsing process</w:t>
        </w:r>
        <w:r w:rsidR="008562AC" w:rsidRPr="00564A49">
          <w:rPr>
            <w:webHidden/>
          </w:rPr>
          <w:tab/>
        </w:r>
        <w:r w:rsidR="008562AC" w:rsidRPr="00564A49">
          <w:rPr>
            <w:webHidden/>
          </w:rPr>
          <w:fldChar w:fldCharType="begin" w:fldLock="1"/>
        </w:r>
        <w:r w:rsidR="008562AC" w:rsidRPr="00564A49">
          <w:rPr>
            <w:webHidden/>
          </w:rPr>
          <w:instrText xml:space="preserve"> PAGEREF _Toc378026258 \h </w:instrText>
        </w:r>
        <w:r w:rsidR="008562AC" w:rsidRPr="00564A49">
          <w:rPr>
            <w:webHidden/>
          </w:rPr>
        </w:r>
        <w:r w:rsidR="008562AC" w:rsidRPr="00564A49">
          <w:rPr>
            <w:webHidden/>
          </w:rPr>
          <w:fldChar w:fldCharType="separate"/>
        </w:r>
        <w:r w:rsidR="008562AC" w:rsidRPr="00564A49">
          <w:rPr>
            <w:webHidden/>
          </w:rPr>
          <w:t>120</w:t>
        </w:r>
        <w:r w:rsidR="008562AC" w:rsidRPr="00564A49">
          <w:rPr>
            <w:webHidden/>
          </w:rPr>
          <w:fldChar w:fldCharType="end"/>
        </w:r>
      </w:hyperlink>
    </w:p>
    <w:p w:rsidR="008562AC" w:rsidRPr="00564A49" w:rsidRDefault="009F2194">
      <w:pPr>
        <w:pStyle w:val="TOC2"/>
        <w:rPr>
          <w:rFonts w:asciiTheme="minorHAnsi" w:eastAsiaTheme="minorEastAsia" w:hAnsiTheme="minorHAnsi" w:cstheme="minorBidi"/>
          <w:sz w:val="22"/>
          <w:szCs w:val="22"/>
          <w:lang w:val="en-US" w:eastAsia="zh-CN"/>
        </w:rPr>
      </w:pPr>
      <w:hyperlink w:anchor="_Toc378026259" w:history="1">
        <w:r w:rsidR="008562AC" w:rsidRPr="00564A49">
          <w:rPr>
            <w:rStyle w:val="Hyperlink"/>
            <w:lang w:val="en-CA"/>
          </w:rPr>
          <w:t>H.10</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Specification of bitstream subsets</w:t>
        </w:r>
        <w:r w:rsidR="008562AC" w:rsidRPr="00564A49">
          <w:rPr>
            <w:webHidden/>
          </w:rPr>
          <w:tab/>
        </w:r>
        <w:r w:rsidR="008562AC" w:rsidRPr="00564A49">
          <w:rPr>
            <w:webHidden/>
          </w:rPr>
          <w:fldChar w:fldCharType="begin" w:fldLock="1"/>
        </w:r>
        <w:r w:rsidR="008562AC" w:rsidRPr="00564A49">
          <w:rPr>
            <w:webHidden/>
          </w:rPr>
          <w:instrText xml:space="preserve"> PAGEREF _Toc378026259 \h </w:instrText>
        </w:r>
        <w:r w:rsidR="008562AC" w:rsidRPr="00564A49">
          <w:rPr>
            <w:webHidden/>
          </w:rPr>
        </w:r>
        <w:r w:rsidR="008562AC" w:rsidRPr="00564A49">
          <w:rPr>
            <w:webHidden/>
          </w:rPr>
          <w:fldChar w:fldCharType="separate"/>
        </w:r>
        <w:r w:rsidR="008562AC" w:rsidRPr="00564A49">
          <w:rPr>
            <w:webHidden/>
          </w:rPr>
          <w:t>120</w:t>
        </w:r>
        <w:r w:rsidR="008562AC" w:rsidRPr="00564A49">
          <w:rPr>
            <w:webHidden/>
          </w:rPr>
          <w:fldChar w:fldCharType="end"/>
        </w:r>
      </w:hyperlink>
    </w:p>
    <w:p w:rsidR="008562AC" w:rsidRPr="00564A49" w:rsidRDefault="009F2194">
      <w:pPr>
        <w:pStyle w:val="TOC2"/>
        <w:rPr>
          <w:rFonts w:asciiTheme="minorHAnsi" w:eastAsiaTheme="minorEastAsia" w:hAnsiTheme="minorHAnsi" w:cstheme="minorBidi"/>
          <w:sz w:val="22"/>
          <w:szCs w:val="22"/>
          <w:lang w:val="en-US" w:eastAsia="zh-CN"/>
        </w:rPr>
      </w:pPr>
      <w:hyperlink w:anchor="_Toc378026260" w:history="1">
        <w:r w:rsidR="008562AC" w:rsidRPr="00564A49">
          <w:rPr>
            <w:rStyle w:val="Hyperlink"/>
            <w:lang w:val="en-CA"/>
          </w:rPr>
          <w:t>H.11</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Profiles, tiers, and levels</w:t>
        </w:r>
        <w:r w:rsidR="008562AC" w:rsidRPr="00564A49">
          <w:rPr>
            <w:webHidden/>
          </w:rPr>
          <w:tab/>
        </w:r>
        <w:r w:rsidR="008562AC" w:rsidRPr="00564A49">
          <w:rPr>
            <w:webHidden/>
          </w:rPr>
          <w:fldChar w:fldCharType="begin" w:fldLock="1"/>
        </w:r>
        <w:r w:rsidR="008562AC" w:rsidRPr="00564A49">
          <w:rPr>
            <w:webHidden/>
          </w:rPr>
          <w:instrText xml:space="preserve"> PAGEREF _Toc378026260 \h </w:instrText>
        </w:r>
        <w:r w:rsidR="008562AC" w:rsidRPr="00564A49">
          <w:rPr>
            <w:webHidden/>
          </w:rPr>
        </w:r>
        <w:r w:rsidR="008562AC" w:rsidRPr="00564A49">
          <w:rPr>
            <w:webHidden/>
          </w:rPr>
          <w:fldChar w:fldCharType="separate"/>
        </w:r>
        <w:r w:rsidR="008562AC" w:rsidRPr="00564A49">
          <w:rPr>
            <w:webHidden/>
          </w:rPr>
          <w:t>120</w:t>
        </w:r>
        <w:r w:rsidR="008562AC" w:rsidRPr="00564A49">
          <w:rPr>
            <w:webHidden/>
          </w:rPr>
          <w:fldChar w:fldCharType="end"/>
        </w:r>
      </w:hyperlink>
    </w:p>
    <w:p w:rsidR="008562AC" w:rsidRPr="00564A49" w:rsidRDefault="009F2194">
      <w:pPr>
        <w:pStyle w:val="TOC3"/>
        <w:rPr>
          <w:rFonts w:asciiTheme="minorHAnsi" w:eastAsiaTheme="minorEastAsia" w:hAnsiTheme="minorHAnsi" w:cstheme="minorBidi"/>
          <w:noProof/>
          <w:sz w:val="22"/>
          <w:szCs w:val="22"/>
          <w:lang w:val="en-US" w:eastAsia="zh-CN"/>
        </w:rPr>
      </w:pPr>
      <w:hyperlink w:anchor="_Toc378026261" w:history="1">
        <w:r w:rsidR="008562AC" w:rsidRPr="00564A49">
          <w:rPr>
            <w:rStyle w:val="Hyperlink"/>
            <w:noProof/>
          </w:rPr>
          <w:t>H.11.1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Profiles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_Toc378026261 \h </w:instrText>
        </w:r>
        <w:r w:rsidR="008562AC" w:rsidRPr="00564A49">
          <w:rPr>
            <w:noProof/>
            <w:webHidden/>
          </w:rPr>
        </w:r>
        <w:r w:rsidR="008562AC" w:rsidRPr="00564A49">
          <w:rPr>
            <w:noProof/>
            <w:webHidden/>
          </w:rPr>
          <w:fldChar w:fldCharType="separate"/>
        </w:r>
        <w:r w:rsidR="008562AC" w:rsidRPr="00564A49">
          <w:rPr>
            <w:noProof/>
            <w:webHidden/>
          </w:rPr>
          <w:t>120</w:t>
        </w:r>
        <w:r w:rsidR="008562AC" w:rsidRPr="00564A49">
          <w:rPr>
            <w:noProof/>
            <w:webHidden/>
          </w:rPr>
          <w:fldChar w:fldCharType="end"/>
        </w:r>
      </w:hyperlink>
    </w:p>
    <w:p w:rsidR="008562AC" w:rsidRPr="00564A49" w:rsidRDefault="009F2194">
      <w:pPr>
        <w:pStyle w:val="TOC4"/>
        <w:rPr>
          <w:rFonts w:asciiTheme="minorHAnsi" w:eastAsiaTheme="minorEastAsia" w:hAnsiTheme="minorHAnsi" w:cstheme="minorBidi"/>
          <w:noProof/>
          <w:sz w:val="22"/>
          <w:szCs w:val="22"/>
          <w:lang w:val="en-US" w:eastAsia="zh-CN"/>
        </w:rPr>
      </w:pPr>
      <w:hyperlink w:anchor="_Toc378026262" w:history="1">
        <w:r w:rsidR="008562AC" w:rsidRPr="00564A49">
          <w:rPr>
            <w:rStyle w:val="Hyperlink"/>
            <w:noProof/>
          </w:rPr>
          <w:t>H.11.1.1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General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_Toc378026262 \h </w:instrText>
        </w:r>
        <w:r w:rsidR="008562AC" w:rsidRPr="00564A49">
          <w:rPr>
            <w:noProof/>
            <w:webHidden/>
          </w:rPr>
        </w:r>
        <w:r w:rsidR="008562AC" w:rsidRPr="00564A49">
          <w:rPr>
            <w:noProof/>
            <w:webHidden/>
          </w:rPr>
          <w:fldChar w:fldCharType="separate"/>
        </w:r>
        <w:r w:rsidR="008562AC" w:rsidRPr="00564A49">
          <w:rPr>
            <w:noProof/>
            <w:webHidden/>
          </w:rPr>
          <w:t>120</w:t>
        </w:r>
        <w:r w:rsidR="008562AC" w:rsidRPr="00564A49">
          <w:rPr>
            <w:noProof/>
            <w:webHidden/>
          </w:rPr>
          <w:fldChar w:fldCharType="end"/>
        </w:r>
      </w:hyperlink>
    </w:p>
    <w:p w:rsidR="008562AC" w:rsidRPr="00564A49" w:rsidRDefault="009F2194">
      <w:pPr>
        <w:pStyle w:val="TOC4"/>
        <w:rPr>
          <w:rFonts w:asciiTheme="minorHAnsi" w:eastAsiaTheme="minorEastAsia" w:hAnsiTheme="minorHAnsi" w:cstheme="minorBidi"/>
          <w:noProof/>
          <w:sz w:val="22"/>
          <w:szCs w:val="22"/>
          <w:lang w:val="en-US" w:eastAsia="zh-CN"/>
        </w:rPr>
      </w:pPr>
      <w:hyperlink w:anchor="_Toc378026263" w:history="1">
        <w:r w:rsidR="008562AC" w:rsidRPr="00564A49">
          <w:rPr>
            <w:rStyle w:val="Hyperlink"/>
            <w:noProof/>
          </w:rPr>
          <w:t>H.11.1.2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Scalable Main and Scalable Main 10 profiles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_Toc378026263 \h </w:instrText>
        </w:r>
        <w:r w:rsidR="008562AC" w:rsidRPr="00564A49">
          <w:rPr>
            <w:noProof/>
            <w:webHidden/>
          </w:rPr>
        </w:r>
        <w:r w:rsidR="008562AC" w:rsidRPr="00564A49">
          <w:rPr>
            <w:noProof/>
            <w:webHidden/>
          </w:rPr>
          <w:fldChar w:fldCharType="separate"/>
        </w:r>
        <w:r w:rsidR="008562AC" w:rsidRPr="00564A49">
          <w:rPr>
            <w:noProof/>
            <w:webHidden/>
          </w:rPr>
          <w:t>120</w:t>
        </w:r>
        <w:r w:rsidR="008562AC" w:rsidRPr="00564A49">
          <w:rPr>
            <w:noProof/>
            <w:webHidden/>
          </w:rPr>
          <w:fldChar w:fldCharType="end"/>
        </w:r>
      </w:hyperlink>
    </w:p>
    <w:p w:rsidR="008562AC" w:rsidRPr="00564A49" w:rsidRDefault="009F2194">
      <w:pPr>
        <w:pStyle w:val="TOC3"/>
        <w:rPr>
          <w:rFonts w:asciiTheme="minorHAnsi" w:eastAsiaTheme="minorEastAsia" w:hAnsiTheme="minorHAnsi" w:cstheme="minorBidi"/>
          <w:noProof/>
          <w:sz w:val="22"/>
          <w:szCs w:val="22"/>
          <w:lang w:val="en-US" w:eastAsia="zh-CN"/>
        </w:rPr>
      </w:pPr>
      <w:hyperlink w:anchor="_Toc378026264" w:history="1">
        <w:r w:rsidR="008562AC" w:rsidRPr="00564A49">
          <w:rPr>
            <w:rStyle w:val="Hyperlink"/>
            <w:noProof/>
          </w:rPr>
          <w:t>H.11.2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Tiers and levels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_Toc378026264 \h </w:instrText>
        </w:r>
        <w:r w:rsidR="008562AC" w:rsidRPr="00564A49">
          <w:rPr>
            <w:noProof/>
            <w:webHidden/>
          </w:rPr>
        </w:r>
        <w:r w:rsidR="008562AC" w:rsidRPr="00564A49">
          <w:rPr>
            <w:noProof/>
            <w:webHidden/>
          </w:rPr>
          <w:fldChar w:fldCharType="separate"/>
        </w:r>
        <w:r w:rsidR="008562AC" w:rsidRPr="00564A49">
          <w:rPr>
            <w:noProof/>
            <w:webHidden/>
          </w:rPr>
          <w:t>121</w:t>
        </w:r>
        <w:r w:rsidR="008562AC" w:rsidRPr="00564A49">
          <w:rPr>
            <w:noProof/>
            <w:webHidden/>
          </w:rPr>
          <w:fldChar w:fldCharType="end"/>
        </w:r>
      </w:hyperlink>
    </w:p>
    <w:p w:rsidR="008562AC" w:rsidRPr="00564A49" w:rsidRDefault="009F2194">
      <w:pPr>
        <w:pStyle w:val="TOC4"/>
        <w:rPr>
          <w:rFonts w:asciiTheme="minorHAnsi" w:eastAsiaTheme="minorEastAsia" w:hAnsiTheme="minorHAnsi" w:cstheme="minorBidi"/>
          <w:noProof/>
          <w:sz w:val="22"/>
          <w:szCs w:val="22"/>
          <w:lang w:val="en-US" w:eastAsia="zh-CN"/>
        </w:rPr>
      </w:pPr>
      <w:hyperlink w:anchor="_Toc378026265" w:history="1">
        <w:r w:rsidR="008562AC" w:rsidRPr="00564A49">
          <w:rPr>
            <w:rStyle w:val="Hyperlink"/>
            <w:noProof/>
          </w:rPr>
          <w:t>H.11.2.1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Profile specific tier and level limits for the Scalable Main and Scalable Main 10 profiles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_Toc378026265 \h </w:instrText>
        </w:r>
        <w:r w:rsidR="008562AC" w:rsidRPr="00564A49">
          <w:rPr>
            <w:noProof/>
            <w:webHidden/>
          </w:rPr>
        </w:r>
        <w:r w:rsidR="008562AC" w:rsidRPr="00564A49">
          <w:rPr>
            <w:noProof/>
            <w:webHidden/>
          </w:rPr>
          <w:fldChar w:fldCharType="separate"/>
        </w:r>
        <w:r w:rsidR="008562AC" w:rsidRPr="00564A49">
          <w:rPr>
            <w:noProof/>
            <w:webHidden/>
          </w:rPr>
          <w:t>121</w:t>
        </w:r>
        <w:r w:rsidR="008562AC" w:rsidRPr="00564A49">
          <w:rPr>
            <w:noProof/>
            <w:webHidden/>
          </w:rPr>
          <w:fldChar w:fldCharType="end"/>
        </w:r>
      </w:hyperlink>
    </w:p>
    <w:p w:rsidR="008562AC" w:rsidRPr="00564A49" w:rsidRDefault="009F2194">
      <w:pPr>
        <w:pStyle w:val="TOC2"/>
        <w:rPr>
          <w:rFonts w:asciiTheme="minorHAnsi" w:eastAsiaTheme="minorEastAsia" w:hAnsiTheme="minorHAnsi" w:cstheme="minorBidi"/>
          <w:sz w:val="22"/>
          <w:szCs w:val="22"/>
          <w:lang w:val="en-US" w:eastAsia="zh-CN"/>
        </w:rPr>
      </w:pPr>
      <w:hyperlink w:anchor="_Toc378026266" w:history="1">
        <w:r w:rsidR="008562AC" w:rsidRPr="00564A49">
          <w:rPr>
            <w:rStyle w:val="Hyperlink"/>
            <w:lang w:val="en-CA"/>
          </w:rPr>
          <w:t>H.12</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Byte stream format</w:t>
        </w:r>
        <w:r w:rsidR="008562AC" w:rsidRPr="00564A49">
          <w:rPr>
            <w:webHidden/>
          </w:rPr>
          <w:tab/>
        </w:r>
        <w:r w:rsidR="008562AC" w:rsidRPr="00564A49">
          <w:rPr>
            <w:webHidden/>
          </w:rPr>
          <w:fldChar w:fldCharType="begin" w:fldLock="1"/>
        </w:r>
        <w:r w:rsidR="008562AC" w:rsidRPr="00564A49">
          <w:rPr>
            <w:webHidden/>
          </w:rPr>
          <w:instrText xml:space="preserve"> PAGEREF _Toc378026266 \h </w:instrText>
        </w:r>
        <w:r w:rsidR="008562AC" w:rsidRPr="00564A49">
          <w:rPr>
            <w:webHidden/>
          </w:rPr>
        </w:r>
        <w:r w:rsidR="008562AC" w:rsidRPr="00564A49">
          <w:rPr>
            <w:webHidden/>
          </w:rPr>
          <w:fldChar w:fldCharType="separate"/>
        </w:r>
        <w:r w:rsidR="008562AC" w:rsidRPr="00564A49">
          <w:rPr>
            <w:webHidden/>
          </w:rPr>
          <w:t>121</w:t>
        </w:r>
        <w:r w:rsidR="008562AC" w:rsidRPr="00564A49">
          <w:rPr>
            <w:webHidden/>
          </w:rPr>
          <w:fldChar w:fldCharType="end"/>
        </w:r>
      </w:hyperlink>
    </w:p>
    <w:p w:rsidR="008562AC" w:rsidRPr="00564A49" w:rsidRDefault="009F2194">
      <w:pPr>
        <w:pStyle w:val="TOC2"/>
        <w:rPr>
          <w:rFonts w:asciiTheme="minorHAnsi" w:eastAsiaTheme="minorEastAsia" w:hAnsiTheme="minorHAnsi" w:cstheme="minorBidi"/>
          <w:sz w:val="22"/>
          <w:szCs w:val="22"/>
          <w:lang w:val="en-US" w:eastAsia="zh-CN"/>
        </w:rPr>
      </w:pPr>
      <w:hyperlink w:anchor="_Toc378026267" w:history="1">
        <w:r w:rsidR="008562AC" w:rsidRPr="00564A49">
          <w:rPr>
            <w:rStyle w:val="Hyperlink"/>
            <w:lang w:val="en-CA"/>
          </w:rPr>
          <w:t>H.13</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Hypothetical reference decoder</w:t>
        </w:r>
        <w:r w:rsidR="008562AC" w:rsidRPr="00564A49">
          <w:rPr>
            <w:webHidden/>
          </w:rPr>
          <w:tab/>
        </w:r>
        <w:r w:rsidR="008562AC" w:rsidRPr="00564A49">
          <w:rPr>
            <w:webHidden/>
          </w:rPr>
          <w:fldChar w:fldCharType="begin" w:fldLock="1"/>
        </w:r>
        <w:r w:rsidR="008562AC" w:rsidRPr="00564A49">
          <w:rPr>
            <w:webHidden/>
          </w:rPr>
          <w:instrText xml:space="preserve"> PAGEREF _Toc378026267 \h </w:instrText>
        </w:r>
        <w:r w:rsidR="008562AC" w:rsidRPr="00564A49">
          <w:rPr>
            <w:webHidden/>
          </w:rPr>
        </w:r>
        <w:r w:rsidR="008562AC" w:rsidRPr="00564A49">
          <w:rPr>
            <w:webHidden/>
          </w:rPr>
          <w:fldChar w:fldCharType="separate"/>
        </w:r>
        <w:r w:rsidR="008562AC" w:rsidRPr="00564A49">
          <w:rPr>
            <w:webHidden/>
          </w:rPr>
          <w:t>122</w:t>
        </w:r>
        <w:r w:rsidR="008562AC" w:rsidRPr="00564A49">
          <w:rPr>
            <w:webHidden/>
          </w:rPr>
          <w:fldChar w:fldCharType="end"/>
        </w:r>
      </w:hyperlink>
    </w:p>
    <w:p w:rsidR="008562AC" w:rsidRPr="00564A49" w:rsidRDefault="009F2194">
      <w:pPr>
        <w:pStyle w:val="TOC2"/>
        <w:rPr>
          <w:rFonts w:asciiTheme="minorHAnsi" w:eastAsiaTheme="minorEastAsia" w:hAnsiTheme="minorHAnsi" w:cstheme="minorBidi"/>
          <w:sz w:val="22"/>
          <w:szCs w:val="22"/>
          <w:lang w:val="en-US" w:eastAsia="zh-CN"/>
        </w:rPr>
      </w:pPr>
      <w:hyperlink w:anchor="_Toc378026268" w:history="1">
        <w:r w:rsidR="008562AC" w:rsidRPr="00564A49">
          <w:rPr>
            <w:rStyle w:val="Hyperlink"/>
            <w:lang w:val="en-CA"/>
          </w:rPr>
          <w:t>H.14</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SEI messages</w:t>
        </w:r>
        <w:r w:rsidR="008562AC" w:rsidRPr="00564A49">
          <w:rPr>
            <w:webHidden/>
          </w:rPr>
          <w:tab/>
        </w:r>
        <w:r w:rsidR="008562AC" w:rsidRPr="00564A49">
          <w:rPr>
            <w:webHidden/>
          </w:rPr>
          <w:fldChar w:fldCharType="begin" w:fldLock="1"/>
        </w:r>
        <w:r w:rsidR="008562AC" w:rsidRPr="00564A49">
          <w:rPr>
            <w:webHidden/>
          </w:rPr>
          <w:instrText xml:space="preserve"> PAGEREF _Toc378026268 \h </w:instrText>
        </w:r>
        <w:r w:rsidR="008562AC" w:rsidRPr="00564A49">
          <w:rPr>
            <w:webHidden/>
          </w:rPr>
        </w:r>
        <w:r w:rsidR="008562AC" w:rsidRPr="00564A49">
          <w:rPr>
            <w:webHidden/>
          </w:rPr>
          <w:fldChar w:fldCharType="separate"/>
        </w:r>
        <w:r w:rsidR="008562AC" w:rsidRPr="00564A49">
          <w:rPr>
            <w:webHidden/>
          </w:rPr>
          <w:t>122</w:t>
        </w:r>
        <w:r w:rsidR="008562AC" w:rsidRPr="00564A49">
          <w:rPr>
            <w:webHidden/>
          </w:rPr>
          <w:fldChar w:fldCharType="end"/>
        </w:r>
      </w:hyperlink>
    </w:p>
    <w:p w:rsidR="008562AC" w:rsidRPr="00564A49" w:rsidRDefault="009F2194">
      <w:pPr>
        <w:pStyle w:val="TOC2"/>
        <w:rPr>
          <w:rFonts w:asciiTheme="minorHAnsi" w:eastAsiaTheme="minorEastAsia" w:hAnsiTheme="minorHAnsi" w:cstheme="minorBidi"/>
          <w:sz w:val="22"/>
          <w:szCs w:val="22"/>
          <w:lang w:val="en-US" w:eastAsia="zh-CN"/>
        </w:rPr>
      </w:pPr>
      <w:hyperlink w:anchor="_Toc378026269" w:history="1">
        <w:r w:rsidR="008562AC" w:rsidRPr="00564A49">
          <w:rPr>
            <w:rStyle w:val="Hyperlink"/>
            <w:lang w:val="en-CA"/>
          </w:rPr>
          <w:t>H.15</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Video usability information</w:t>
        </w:r>
        <w:r w:rsidR="008562AC" w:rsidRPr="00564A49">
          <w:rPr>
            <w:webHidden/>
          </w:rPr>
          <w:tab/>
        </w:r>
        <w:r w:rsidR="008562AC" w:rsidRPr="00564A49">
          <w:rPr>
            <w:webHidden/>
          </w:rPr>
          <w:fldChar w:fldCharType="begin" w:fldLock="1"/>
        </w:r>
        <w:r w:rsidR="008562AC" w:rsidRPr="00564A49">
          <w:rPr>
            <w:webHidden/>
          </w:rPr>
          <w:instrText xml:space="preserve"> PAGEREF _Toc378026269 \h </w:instrText>
        </w:r>
        <w:r w:rsidR="008562AC" w:rsidRPr="00564A49">
          <w:rPr>
            <w:webHidden/>
          </w:rPr>
        </w:r>
        <w:r w:rsidR="008562AC" w:rsidRPr="00564A49">
          <w:rPr>
            <w:webHidden/>
          </w:rPr>
          <w:fldChar w:fldCharType="separate"/>
        </w:r>
        <w:r w:rsidR="008562AC" w:rsidRPr="00564A49">
          <w:rPr>
            <w:webHidden/>
          </w:rPr>
          <w:t>122</w:t>
        </w:r>
        <w:r w:rsidR="008562AC" w:rsidRPr="00564A49">
          <w:rPr>
            <w:webHidden/>
          </w:rPr>
          <w:fldChar w:fldCharType="end"/>
        </w:r>
      </w:hyperlink>
    </w:p>
    <w:p w:rsidR="00C6730C" w:rsidRPr="00564A49" w:rsidRDefault="0045146C" w:rsidP="003475AB">
      <w:pPr>
        <w:pStyle w:val="3EdNotes"/>
        <w:numPr>
          <w:ilvl w:val="0"/>
          <w:numId w:val="0"/>
        </w:numPr>
        <w:ind w:left="284" w:hanging="284"/>
        <w:rPr>
          <w:lang w:val="en-CA"/>
        </w:rPr>
      </w:pPr>
      <w:r w:rsidRPr="00564A49">
        <w:fldChar w:fldCharType="end"/>
      </w:r>
    </w:p>
    <w:p w:rsidR="00C6730C" w:rsidRPr="00564A49" w:rsidRDefault="00C6730C" w:rsidP="00C6730C">
      <w:pPr>
        <w:pStyle w:val="3EdNotes"/>
        <w:numPr>
          <w:ilvl w:val="0"/>
          <w:numId w:val="0"/>
        </w:numPr>
        <w:ind w:left="284" w:hanging="284"/>
        <w:rPr>
          <w:lang w:val="en-CA"/>
        </w:rPr>
      </w:pPr>
    </w:p>
    <w:p w:rsidR="008D66D2" w:rsidRPr="00564A49" w:rsidRDefault="008D66D2" w:rsidP="001533A7">
      <w:pPr>
        <w:pStyle w:val="3EdNotes"/>
        <w:rPr>
          <w:lang w:val="en-CA"/>
        </w:rPr>
        <w:sectPr w:rsidR="008D66D2" w:rsidRPr="00564A49" w:rsidSect="00E408D1">
          <w:headerReference w:type="even" r:id="rId20"/>
          <w:headerReference w:type="default" r:id="rId21"/>
          <w:footerReference w:type="even" r:id="rId22"/>
          <w:footerReference w:type="default" r:id="rId23"/>
          <w:headerReference w:type="first" r:id="rId24"/>
          <w:footerReference w:type="first" r:id="rId25"/>
          <w:pgSz w:w="11907" w:h="16834" w:code="9"/>
          <w:pgMar w:top="1089" w:right="1089" w:bottom="1089" w:left="1089" w:header="482" w:footer="482" w:gutter="0"/>
          <w:paperSrc w:first="15" w:other="15"/>
          <w:pgNumType w:fmt="lowerRoman"/>
          <w:cols w:space="720"/>
          <w:titlePg/>
          <w:docGrid w:linePitch="326"/>
        </w:sectPr>
      </w:pPr>
    </w:p>
    <w:p w:rsidR="007E173E" w:rsidRPr="00564A49" w:rsidRDefault="007E173E" w:rsidP="007E173E">
      <w:pPr>
        <w:rPr>
          <w:i/>
          <w:lang w:val="en-US"/>
        </w:rPr>
      </w:pPr>
      <w:bookmarkStart w:id="18" w:name="_Toc311217212"/>
      <w:bookmarkStart w:id="19" w:name="_Toc311217213"/>
      <w:bookmarkStart w:id="20" w:name="_Toc311217223"/>
      <w:bookmarkStart w:id="21" w:name="_Toc311217224"/>
      <w:bookmarkStart w:id="22" w:name="_Toc311217225"/>
      <w:bookmarkStart w:id="23" w:name="_Toc311217226"/>
      <w:bookmarkStart w:id="24" w:name="_Toc33101255"/>
      <w:bookmarkStart w:id="25" w:name="_Toc351057897"/>
      <w:bookmarkStart w:id="26" w:name="_Toc351335493"/>
      <w:bookmarkStart w:id="27" w:name="_Hlt22614396"/>
      <w:bookmarkStart w:id="28" w:name="_Toc35694271"/>
      <w:bookmarkStart w:id="29" w:name="_Hlt22461470"/>
      <w:bookmarkStart w:id="30" w:name="_Hlt22617966"/>
      <w:bookmarkStart w:id="31" w:name="_Toc327284427"/>
      <w:bookmarkStart w:id="32" w:name="_Toc327290315"/>
      <w:bookmarkStart w:id="33" w:name="_Toc327299358"/>
      <w:bookmarkStart w:id="34" w:name="_Toc327299671"/>
      <w:bookmarkStart w:id="35" w:name="_Toc327284430"/>
      <w:bookmarkStart w:id="36" w:name="_Toc327290318"/>
      <w:bookmarkStart w:id="37" w:name="_Toc327299361"/>
      <w:bookmarkStart w:id="38" w:name="_Toc327299674"/>
      <w:bookmarkStart w:id="39" w:name="_Toc327284431"/>
      <w:bookmarkStart w:id="40" w:name="_Toc327290319"/>
      <w:bookmarkStart w:id="41" w:name="_Toc327299362"/>
      <w:bookmarkStart w:id="42" w:name="_Toc327299675"/>
      <w:bookmarkStart w:id="43" w:name="_Toc327284433"/>
      <w:bookmarkStart w:id="44" w:name="_Toc327290321"/>
      <w:bookmarkStart w:id="45" w:name="_Toc327299364"/>
      <w:bookmarkStart w:id="46" w:name="_Toc327299677"/>
      <w:bookmarkStart w:id="47" w:name="_Toc327284435"/>
      <w:bookmarkStart w:id="48" w:name="_Toc327290323"/>
      <w:bookmarkStart w:id="49" w:name="_Toc327299366"/>
      <w:bookmarkStart w:id="50" w:name="_Toc327299679"/>
      <w:bookmarkStart w:id="51" w:name="_Toc327284439"/>
      <w:bookmarkStart w:id="52" w:name="_Toc327290327"/>
      <w:bookmarkStart w:id="53" w:name="_Toc327299370"/>
      <w:bookmarkStart w:id="54" w:name="_Toc327299683"/>
      <w:bookmarkStart w:id="55" w:name="_Toc327284444"/>
      <w:bookmarkStart w:id="56" w:name="_Toc327290332"/>
      <w:bookmarkStart w:id="57" w:name="_Toc327299375"/>
      <w:bookmarkStart w:id="58" w:name="_Toc327299688"/>
      <w:bookmarkStart w:id="59" w:name="_Toc327284447"/>
      <w:bookmarkStart w:id="60" w:name="_Toc327290335"/>
      <w:bookmarkStart w:id="61" w:name="_Toc327299378"/>
      <w:bookmarkStart w:id="62" w:name="_Toc327299691"/>
      <w:bookmarkStart w:id="63" w:name="_Toc327284448"/>
      <w:bookmarkStart w:id="64" w:name="_Toc327290336"/>
      <w:bookmarkStart w:id="65" w:name="_Toc327299379"/>
      <w:bookmarkStart w:id="66" w:name="_Toc327299692"/>
      <w:bookmarkStart w:id="67" w:name="_Toc327284450"/>
      <w:bookmarkStart w:id="68" w:name="_Toc327290338"/>
      <w:bookmarkStart w:id="69" w:name="_Toc327299381"/>
      <w:bookmarkStart w:id="70" w:name="_Toc327299694"/>
      <w:bookmarkStart w:id="71" w:name="_Toc327299384"/>
      <w:bookmarkStart w:id="72" w:name="_Toc327299697"/>
      <w:bookmarkStart w:id="73" w:name="_Toc330810870"/>
      <w:bookmarkStart w:id="74" w:name="_Toc330812665"/>
      <w:bookmarkStart w:id="75" w:name="_Toc23159757"/>
      <w:bookmarkStart w:id="76" w:name="_Toc328753017"/>
      <w:bookmarkStart w:id="77" w:name="_Toc328753018"/>
      <w:bookmarkStart w:id="78" w:name="_Toc282087387"/>
      <w:bookmarkStart w:id="79" w:name="_Toc324427951"/>
      <w:bookmarkStart w:id="80" w:name="_Toc324427952"/>
      <w:bookmarkStart w:id="81" w:name="_Toc331084363"/>
      <w:bookmarkStart w:id="82" w:name="_Toc331084365"/>
      <w:bookmarkStart w:id="83" w:name="_Toc331084367"/>
      <w:bookmarkStart w:id="84" w:name="_Toc331084368"/>
      <w:bookmarkStart w:id="85" w:name="_Toc331084369"/>
      <w:bookmarkStart w:id="86" w:name="_Toc317198810"/>
      <w:bookmarkStart w:id="87" w:name="_Toc328753037"/>
      <w:bookmarkStart w:id="88" w:name="_Toc328753041"/>
      <w:bookmarkStart w:id="89" w:name="_Toc328753043"/>
      <w:bookmarkStart w:id="90" w:name="_Toc328753044"/>
      <w:bookmarkStart w:id="91" w:name="_Toc328753045"/>
      <w:bookmarkStart w:id="92" w:name="_Toc328753049"/>
      <w:bookmarkStart w:id="93" w:name="_Toc328753051"/>
      <w:bookmarkStart w:id="94" w:name="_Toc328753054"/>
      <w:bookmarkStart w:id="95" w:name="_Toc328753057"/>
      <w:bookmarkStart w:id="96" w:name="_Toc328753059"/>
      <w:bookmarkStart w:id="97" w:name="_Toc335234596"/>
      <w:bookmarkStart w:id="98" w:name="_Toc335234597"/>
      <w:bookmarkStart w:id="99" w:name="_Toc335234600"/>
      <w:bookmarkStart w:id="100" w:name="_Toc335234602"/>
      <w:bookmarkStart w:id="101" w:name="_Toc282087407"/>
      <w:bookmarkStart w:id="102" w:name="_Toc335234780"/>
      <w:bookmarkStart w:id="103" w:name="_Toc327178233"/>
      <w:bookmarkStart w:id="104" w:name="_Toc317097546"/>
      <w:bookmarkStart w:id="105" w:name="_Toc317097989"/>
      <w:bookmarkStart w:id="106" w:name="_Toc317163823"/>
      <w:bookmarkStart w:id="107" w:name="_Toc317163905"/>
      <w:bookmarkStart w:id="108" w:name="_Toc317183550"/>
      <w:bookmarkStart w:id="109" w:name="_Toc317183994"/>
      <w:bookmarkStart w:id="110" w:name="_Toc317097655"/>
      <w:bookmarkStart w:id="111" w:name="_Toc317183659"/>
      <w:bookmarkStart w:id="112" w:name="_Toc330921582"/>
      <w:bookmarkStart w:id="113" w:name="_Toc330921583"/>
      <w:bookmarkStart w:id="114" w:name="_Toc330921584"/>
      <w:bookmarkStart w:id="115" w:name="_Toc330921586"/>
      <w:bookmarkStart w:id="116" w:name="_Toc330921588"/>
      <w:bookmarkStart w:id="117" w:name="_Toc330921619"/>
      <w:bookmarkStart w:id="118" w:name="_Toc330921620"/>
      <w:bookmarkStart w:id="119" w:name="_Toc330921625"/>
      <w:bookmarkStart w:id="120" w:name="_Toc330921628"/>
      <w:bookmarkStart w:id="121" w:name="_Toc330921641"/>
      <w:bookmarkStart w:id="122" w:name="_Toc330921684"/>
      <w:bookmarkStart w:id="123" w:name="_Toc330921685"/>
      <w:bookmarkStart w:id="124" w:name="_Toc330921791"/>
      <w:bookmarkStart w:id="125" w:name="_Toc330921799"/>
      <w:bookmarkStart w:id="126" w:name="_Toc330921800"/>
      <w:bookmarkStart w:id="127" w:name="_Toc330921803"/>
      <w:bookmarkStart w:id="128" w:name="_Toc330921805"/>
      <w:bookmarkStart w:id="129" w:name="_Toc330921811"/>
      <w:bookmarkStart w:id="130" w:name="_Toc330921813"/>
      <w:bookmarkStart w:id="131" w:name="_Toc330921818"/>
      <w:bookmarkStart w:id="132" w:name="_Toc330921821"/>
      <w:bookmarkStart w:id="133" w:name="_Toc328577761"/>
      <w:bookmarkStart w:id="134" w:name="_Toc328598564"/>
      <w:bookmarkStart w:id="135" w:name="_Toc328663209"/>
      <w:bookmarkStart w:id="136" w:name="_Toc328753078"/>
      <w:bookmarkStart w:id="137" w:name="_Toc328577763"/>
      <w:bookmarkStart w:id="138" w:name="_Toc328598566"/>
      <w:bookmarkStart w:id="139" w:name="_Toc328663211"/>
      <w:bookmarkStart w:id="140" w:name="_Toc328753080"/>
      <w:bookmarkStart w:id="141" w:name="_Toc328577768"/>
      <w:bookmarkStart w:id="142" w:name="_Toc328598571"/>
      <w:bookmarkStart w:id="143" w:name="_Toc328663216"/>
      <w:bookmarkStart w:id="144" w:name="_Toc328753085"/>
      <w:bookmarkStart w:id="145" w:name="_Toc328577779"/>
      <w:bookmarkStart w:id="146" w:name="_Toc328598582"/>
      <w:bookmarkStart w:id="147" w:name="_Toc328663227"/>
      <w:bookmarkStart w:id="148" w:name="_Toc328753096"/>
      <w:bookmarkStart w:id="149" w:name="_Toc328577780"/>
      <w:bookmarkStart w:id="150" w:name="_Toc328598583"/>
      <w:bookmarkStart w:id="151" w:name="_Toc328663228"/>
      <w:bookmarkStart w:id="152" w:name="_Toc328753097"/>
      <w:bookmarkStart w:id="153" w:name="_Toc328577781"/>
      <w:bookmarkStart w:id="154" w:name="_Toc328598584"/>
      <w:bookmarkStart w:id="155" w:name="_Toc328663229"/>
      <w:bookmarkStart w:id="156" w:name="_Toc328753098"/>
      <w:bookmarkStart w:id="157" w:name="_Toc328577784"/>
      <w:bookmarkStart w:id="158" w:name="_Toc328598587"/>
      <w:bookmarkStart w:id="159" w:name="_Toc328663232"/>
      <w:bookmarkStart w:id="160" w:name="_Toc328753101"/>
      <w:bookmarkStart w:id="161" w:name="_Toc328577787"/>
      <w:bookmarkStart w:id="162" w:name="_Toc328598590"/>
      <w:bookmarkStart w:id="163" w:name="_Toc328663235"/>
      <w:bookmarkStart w:id="164" w:name="_Toc328753104"/>
      <w:bookmarkStart w:id="165" w:name="_Toc328577788"/>
      <w:bookmarkStart w:id="166" w:name="_Toc328598591"/>
      <w:bookmarkStart w:id="167" w:name="_Toc328663236"/>
      <w:bookmarkStart w:id="168" w:name="_Toc328753105"/>
      <w:bookmarkStart w:id="169" w:name="_Toc328577790"/>
      <w:bookmarkStart w:id="170" w:name="_Toc328598593"/>
      <w:bookmarkStart w:id="171" w:name="_Toc328663238"/>
      <w:bookmarkStart w:id="172" w:name="_Toc328753107"/>
      <w:bookmarkStart w:id="173" w:name="_Toc328577792"/>
      <w:bookmarkStart w:id="174" w:name="_Toc328598595"/>
      <w:bookmarkStart w:id="175" w:name="_Toc328663240"/>
      <w:bookmarkStart w:id="176" w:name="_Toc328753109"/>
      <w:bookmarkStart w:id="177" w:name="_Toc328577793"/>
      <w:bookmarkStart w:id="178" w:name="_Toc328598596"/>
      <w:bookmarkStart w:id="179" w:name="_Toc328663241"/>
      <w:bookmarkStart w:id="180" w:name="_Toc328753110"/>
      <w:bookmarkStart w:id="181" w:name="_Toc328577799"/>
      <w:bookmarkStart w:id="182" w:name="_Toc328598602"/>
      <w:bookmarkStart w:id="183" w:name="_Toc328663247"/>
      <w:bookmarkStart w:id="184" w:name="_Toc328753116"/>
      <w:bookmarkStart w:id="185" w:name="_Toc328577802"/>
      <w:bookmarkStart w:id="186" w:name="_Toc328598605"/>
      <w:bookmarkStart w:id="187" w:name="_Toc328663250"/>
      <w:bookmarkStart w:id="188" w:name="_Toc328753119"/>
      <w:bookmarkStart w:id="189" w:name="_Toc328577803"/>
      <w:bookmarkStart w:id="190" w:name="_Toc328598606"/>
      <w:bookmarkStart w:id="191" w:name="_Toc328663251"/>
      <w:bookmarkStart w:id="192" w:name="_Toc328753120"/>
      <w:bookmarkStart w:id="193" w:name="_Toc328577805"/>
      <w:bookmarkStart w:id="194" w:name="_Toc328598608"/>
      <w:bookmarkStart w:id="195" w:name="_Toc328663253"/>
      <w:bookmarkStart w:id="196" w:name="_Toc328753122"/>
      <w:bookmarkStart w:id="197" w:name="_Toc328577806"/>
      <w:bookmarkStart w:id="198" w:name="_Toc328598609"/>
      <w:bookmarkStart w:id="199" w:name="_Toc328663254"/>
      <w:bookmarkStart w:id="200" w:name="_Toc328753123"/>
      <w:bookmarkStart w:id="201" w:name="_Toc328577808"/>
      <w:bookmarkStart w:id="202" w:name="_Toc328598611"/>
      <w:bookmarkStart w:id="203" w:name="_Toc328663256"/>
      <w:bookmarkStart w:id="204" w:name="_Toc328753125"/>
      <w:bookmarkStart w:id="205" w:name="_Toc328577809"/>
      <w:bookmarkStart w:id="206" w:name="_Toc328598612"/>
      <w:bookmarkStart w:id="207" w:name="_Toc328663257"/>
      <w:bookmarkStart w:id="208" w:name="_Toc328753126"/>
      <w:bookmarkStart w:id="209" w:name="_Toc328577810"/>
      <w:bookmarkStart w:id="210" w:name="_Toc328598613"/>
      <w:bookmarkStart w:id="211" w:name="_Toc328663258"/>
      <w:bookmarkStart w:id="212" w:name="_Toc328753127"/>
      <w:bookmarkStart w:id="213" w:name="_Toc328577811"/>
      <w:bookmarkStart w:id="214" w:name="_Toc328598614"/>
      <w:bookmarkStart w:id="215" w:name="_Toc328663259"/>
      <w:bookmarkStart w:id="216" w:name="_Toc328753128"/>
      <w:bookmarkStart w:id="217" w:name="_Toc328577812"/>
      <w:bookmarkStart w:id="218" w:name="_Toc328598615"/>
      <w:bookmarkStart w:id="219" w:name="_Toc328663260"/>
      <w:bookmarkStart w:id="220" w:name="_Toc328753129"/>
      <w:bookmarkStart w:id="221" w:name="_Toc328577813"/>
      <w:bookmarkStart w:id="222" w:name="_Toc328598616"/>
      <w:bookmarkStart w:id="223" w:name="_Toc328663261"/>
      <w:bookmarkStart w:id="224" w:name="_Toc328753130"/>
      <w:bookmarkStart w:id="225" w:name="_Toc328577817"/>
      <w:bookmarkStart w:id="226" w:name="_Toc328598620"/>
      <w:bookmarkStart w:id="227" w:name="_Toc328663265"/>
      <w:bookmarkStart w:id="228" w:name="_Toc328753134"/>
      <w:bookmarkStart w:id="229" w:name="_Toc328577820"/>
      <w:bookmarkStart w:id="230" w:name="_Toc328598623"/>
      <w:bookmarkStart w:id="231" w:name="_Toc328663268"/>
      <w:bookmarkStart w:id="232" w:name="_Toc328753137"/>
      <w:bookmarkStart w:id="233" w:name="_Toc328577821"/>
      <w:bookmarkStart w:id="234" w:name="_Toc328598624"/>
      <w:bookmarkStart w:id="235" w:name="_Toc328663269"/>
      <w:bookmarkStart w:id="236" w:name="_Toc328753138"/>
      <w:bookmarkStart w:id="237" w:name="_Toc328577822"/>
      <w:bookmarkStart w:id="238" w:name="_Toc328598625"/>
      <w:bookmarkStart w:id="239" w:name="_Toc328663270"/>
      <w:bookmarkStart w:id="240" w:name="_Toc328753139"/>
      <w:bookmarkStart w:id="241" w:name="_Toc328577825"/>
      <w:bookmarkStart w:id="242" w:name="_Toc328598628"/>
      <w:bookmarkStart w:id="243" w:name="_Toc328663273"/>
      <w:bookmarkStart w:id="244" w:name="_Toc328753142"/>
      <w:bookmarkStart w:id="245" w:name="_Toc328577828"/>
      <w:bookmarkStart w:id="246" w:name="_Toc328598631"/>
      <w:bookmarkStart w:id="247" w:name="_Toc328663276"/>
      <w:bookmarkStart w:id="248" w:name="_Toc328753145"/>
      <w:bookmarkStart w:id="249" w:name="_Toc328577829"/>
      <w:bookmarkStart w:id="250" w:name="_Toc328598632"/>
      <w:bookmarkStart w:id="251" w:name="_Toc328663277"/>
      <w:bookmarkStart w:id="252" w:name="_Toc328753146"/>
      <w:bookmarkStart w:id="253" w:name="_Toc328577830"/>
      <w:bookmarkStart w:id="254" w:name="_Toc328598633"/>
      <w:bookmarkStart w:id="255" w:name="_Toc328663278"/>
      <w:bookmarkStart w:id="256" w:name="_Toc328753147"/>
      <w:bookmarkStart w:id="257" w:name="_Toc328577833"/>
      <w:bookmarkStart w:id="258" w:name="_Toc328598636"/>
      <w:bookmarkStart w:id="259" w:name="_Toc328663281"/>
      <w:bookmarkStart w:id="260" w:name="_Toc328753150"/>
      <w:bookmarkStart w:id="261" w:name="_Toc328577836"/>
      <w:bookmarkStart w:id="262" w:name="_Toc328598639"/>
      <w:bookmarkStart w:id="263" w:name="_Toc328663284"/>
      <w:bookmarkStart w:id="264" w:name="_Toc328753153"/>
      <w:bookmarkStart w:id="265" w:name="_Toc328577837"/>
      <w:bookmarkStart w:id="266" w:name="_Toc328598640"/>
      <w:bookmarkStart w:id="267" w:name="_Toc328663285"/>
      <w:bookmarkStart w:id="268" w:name="_Toc328753154"/>
      <w:bookmarkStart w:id="269" w:name="_Toc328577841"/>
      <w:bookmarkStart w:id="270" w:name="_Toc328598644"/>
      <w:bookmarkStart w:id="271" w:name="_Toc328663289"/>
      <w:bookmarkStart w:id="272" w:name="_Toc328753158"/>
      <w:bookmarkStart w:id="273" w:name="_Toc328577844"/>
      <w:bookmarkStart w:id="274" w:name="_Toc328598647"/>
      <w:bookmarkStart w:id="275" w:name="_Toc328663292"/>
      <w:bookmarkStart w:id="276" w:name="_Toc328753161"/>
      <w:bookmarkStart w:id="277" w:name="_Toc328577845"/>
      <w:bookmarkStart w:id="278" w:name="_Toc328598648"/>
      <w:bookmarkStart w:id="279" w:name="_Toc328663293"/>
      <w:bookmarkStart w:id="280" w:name="_Toc328753162"/>
      <w:bookmarkStart w:id="281" w:name="_Toc328577846"/>
      <w:bookmarkStart w:id="282" w:name="_Toc328598649"/>
      <w:bookmarkStart w:id="283" w:name="_Toc328663294"/>
      <w:bookmarkStart w:id="284" w:name="_Toc328753163"/>
      <w:bookmarkStart w:id="285" w:name="_Toc328577848"/>
      <w:bookmarkStart w:id="286" w:name="_Toc328598651"/>
      <w:bookmarkStart w:id="287" w:name="_Toc328663296"/>
      <w:bookmarkStart w:id="288" w:name="_Toc328753165"/>
      <w:bookmarkStart w:id="289" w:name="_Toc328577851"/>
      <w:bookmarkStart w:id="290" w:name="_Toc328598654"/>
      <w:bookmarkStart w:id="291" w:name="_Toc328663299"/>
      <w:bookmarkStart w:id="292" w:name="_Toc328753168"/>
      <w:bookmarkStart w:id="293" w:name="_Toc328577855"/>
      <w:bookmarkStart w:id="294" w:name="_Toc328598658"/>
      <w:bookmarkStart w:id="295" w:name="_Toc328663303"/>
      <w:bookmarkStart w:id="296" w:name="_Toc328753172"/>
      <w:bookmarkStart w:id="297" w:name="_Toc328577856"/>
      <w:bookmarkStart w:id="298" w:name="_Toc328598659"/>
      <w:bookmarkStart w:id="299" w:name="_Toc328663304"/>
      <w:bookmarkStart w:id="300" w:name="_Toc328753173"/>
      <w:bookmarkStart w:id="301" w:name="_Toc328577858"/>
      <w:bookmarkStart w:id="302" w:name="_Toc328598661"/>
      <w:bookmarkStart w:id="303" w:name="_Toc328663306"/>
      <w:bookmarkStart w:id="304" w:name="_Toc328753175"/>
      <w:bookmarkStart w:id="305" w:name="_Toc328577861"/>
      <w:bookmarkStart w:id="306" w:name="_Toc328598664"/>
      <w:bookmarkStart w:id="307" w:name="_Toc328663309"/>
      <w:bookmarkStart w:id="308" w:name="_Toc328753178"/>
      <w:bookmarkStart w:id="309" w:name="_Toc328577862"/>
      <w:bookmarkStart w:id="310" w:name="_Toc328598665"/>
      <w:bookmarkStart w:id="311" w:name="_Toc328663310"/>
      <w:bookmarkStart w:id="312" w:name="_Toc328753179"/>
      <w:bookmarkStart w:id="313" w:name="_Toc328577865"/>
      <w:bookmarkStart w:id="314" w:name="_Toc328598668"/>
      <w:bookmarkStart w:id="315" w:name="_Toc328663313"/>
      <w:bookmarkStart w:id="316" w:name="_Toc328753182"/>
      <w:bookmarkStart w:id="317" w:name="_Toc317097659"/>
      <w:bookmarkStart w:id="318" w:name="_Toc317183663"/>
      <w:bookmarkStart w:id="319" w:name="_Toc317097660"/>
      <w:bookmarkStart w:id="320" w:name="_Toc317183664"/>
      <w:bookmarkStart w:id="321" w:name="_Toc317097661"/>
      <w:bookmarkStart w:id="322" w:name="_Toc317183665"/>
      <w:bookmarkStart w:id="323" w:name="_Toc317097662"/>
      <w:bookmarkStart w:id="324" w:name="_Toc317183666"/>
      <w:bookmarkStart w:id="325" w:name="_Toc317097663"/>
      <w:bookmarkStart w:id="326" w:name="_Toc317183667"/>
      <w:bookmarkStart w:id="327" w:name="_Toc317097664"/>
      <w:bookmarkStart w:id="328" w:name="_Toc317183668"/>
      <w:bookmarkStart w:id="329" w:name="_Toc317097665"/>
      <w:bookmarkStart w:id="330" w:name="_Toc317183669"/>
      <w:bookmarkStart w:id="331" w:name="_Toc317097678"/>
      <w:bookmarkStart w:id="332" w:name="_Toc317183682"/>
      <w:bookmarkStart w:id="333" w:name="_Toc317097686"/>
      <w:bookmarkStart w:id="334" w:name="_Toc317183690"/>
      <w:bookmarkStart w:id="335" w:name="_Toc317097691"/>
      <w:bookmarkStart w:id="336" w:name="_Toc317183695"/>
      <w:bookmarkStart w:id="337" w:name="_Toc317097700"/>
      <w:bookmarkStart w:id="338" w:name="_Toc317183704"/>
      <w:bookmarkStart w:id="339" w:name="_Toc317097708"/>
      <w:bookmarkStart w:id="340" w:name="_Toc317183712"/>
      <w:bookmarkStart w:id="341" w:name="_Toc317097716"/>
      <w:bookmarkStart w:id="342" w:name="_Toc317183720"/>
      <w:bookmarkStart w:id="343" w:name="_Toc317097721"/>
      <w:bookmarkStart w:id="344" w:name="_Toc317183725"/>
      <w:bookmarkStart w:id="345" w:name="_Toc317097730"/>
      <w:bookmarkStart w:id="346" w:name="_Toc317183734"/>
      <w:bookmarkStart w:id="347" w:name="_Toc317097738"/>
      <w:bookmarkStart w:id="348" w:name="_Toc317183742"/>
      <w:bookmarkStart w:id="349" w:name="_Toc317097743"/>
      <w:bookmarkStart w:id="350" w:name="_Toc317183747"/>
      <w:bookmarkStart w:id="351" w:name="_Toc317097749"/>
      <w:bookmarkStart w:id="352" w:name="_Toc317183753"/>
      <w:bookmarkStart w:id="353" w:name="_Toc317097759"/>
      <w:bookmarkStart w:id="354" w:name="_Toc317183763"/>
      <w:bookmarkStart w:id="355" w:name="_Toc317097764"/>
      <w:bookmarkStart w:id="356" w:name="_Toc317183768"/>
      <w:bookmarkStart w:id="357" w:name="_Toc317097770"/>
      <w:bookmarkStart w:id="358" w:name="_Toc317183774"/>
      <w:bookmarkStart w:id="359" w:name="_Toc317097780"/>
      <w:bookmarkStart w:id="360" w:name="_Toc317183784"/>
      <w:bookmarkStart w:id="361" w:name="_Toc317097785"/>
      <w:bookmarkStart w:id="362" w:name="_Toc317183789"/>
      <w:bookmarkStart w:id="363" w:name="_Toc317097791"/>
      <w:bookmarkStart w:id="364" w:name="_Toc317183795"/>
      <w:bookmarkStart w:id="365" w:name="_Toc317097801"/>
      <w:bookmarkStart w:id="366" w:name="_Toc317183805"/>
      <w:bookmarkStart w:id="367" w:name="_Toc317097806"/>
      <w:bookmarkStart w:id="368" w:name="_Toc317183810"/>
      <w:bookmarkStart w:id="369" w:name="_Toc317097812"/>
      <w:bookmarkStart w:id="370" w:name="_Toc317183816"/>
      <w:bookmarkStart w:id="371" w:name="_Toc317097818"/>
      <w:bookmarkStart w:id="372" w:name="_Toc317183822"/>
      <w:bookmarkStart w:id="373" w:name="_Toc328577870"/>
      <w:bookmarkStart w:id="374" w:name="_Toc328598673"/>
      <w:bookmarkStart w:id="375" w:name="_Toc328663318"/>
      <w:bookmarkStart w:id="376" w:name="_Toc328753187"/>
      <w:bookmarkStart w:id="377" w:name="_Toc328577873"/>
      <w:bookmarkStart w:id="378" w:name="_Toc328578354"/>
      <w:bookmarkStart w:id="379" w:name="_Toc328598676"/>
      <w:bookmarkStart w:id="380" w:name="_Toc328599178"/>
      <w:bookmarkStart w:id="381" w:name="_Toc328663321"/>
      <w:bookmarkStart w:id="382" w:name="_Toc328663825"/>
      <w:bookmarkStart w:id="383" w:name="_Toc328663911"/>
      <w:bookmarkStart w:id="384" w:name="_Toc328663997"/>
      <w:bookmarkStart w:id="385" w:name="_Toc328664083"/>
      <w:bookmarkStart w:id="386" w:name="_Toc328664169"/>
      <w:bookmarkStart w:id="387" w:name="_Toc328664256"/>
      <w:bookmarkStart w:id="388" w:name="_Toc328664344"/>
      <w:bookmarkStart w:id="389" w:name="_Toc328664430"/>
      <w:bookmarkStart w:id="390" w:name="_Toc328664791"/>
      <w:bookmarkStart w:id="391" w:name="_Toc328753190"/>
      <w:bookmarkStart w:id="392" w:name="_Toc328753694"/>
      <w:bookmarkStart w:id="393" w:name="_Toc328577886"/>
      <w:bookmarkStart w:id="394" w:name="_Toc328598689"/>
      <w:bookmarkStart w:id="395" w:name="_Toc328663334"/>
      <w:bookmarkStart w:id="396" w:name="_Toc328753203"/>
      <w:bookmarkStart w:id="397" w:name="_Toc328577890"/>
      <w:bookmarkStart w:id="398" w:name="_Toc328598693"/>
      <w:bookmarkStart w:id="399" w:name="_Toc328663338"/>
      <w:bookmarkStart w:id="400" w:name="_Toc328753207"/>
      <w:bookmarkStart w:id="401" w:name="_Toc328577896"/>
      <w:bookmarkStart w:id="402" w:name="_Toc328598699"/>
      <w:bookmarkStart w:id="403" w:name="_Toc328663344"/>
      <w:bookmarkStart w:id="404" w:name="_Toc328753213"/>
      <w:bookmarkStart w:id="405" w:name="_Toc328577897"/>
      <w:bookmarkStart w:id="406" w:name="_Toc328598700"/>
      <w:bookmarkStart w:id="407" w:name="_Toc328663345"/>
      <w:bookmarkStart w:id="408" w:name="_Toc328753214"/>
      <w:bookmarkStart w:id="409" w:name="_Toc328577907"/>
      <w:bookmarkStart w:id="410" w:name="_Toc328598710"/>
      <w:bookmarkStart w:id="411" w:name="_Toc328663355"/>
      <w:bookmarkStart w:id="412" w:name="_Toc328753224"/>
      <w:bookmarkStart w:id="413" w:name="_Toc328577909"/>
      <w:bookmarkStart w:id="414" w:name="_Toc328598712"/>
      <w:bookmarkStart w:id="415" w:name="_Toc328663357"/>
      <w:bookmarkStart w:id="416" w:name="_Toc328753226"/>
      <w:bookmarkStart w:id="417" w:name="_Toc328577912"/>
      <w:bookmarkStart w:id="418" w:name="_Toc328598715"/>
      <w:bookmarkStart w:id="419" w:name="_Toc328663360"/>
      <w:bookmarkStart w:id="420" w:name="_Toc328753229"/>
      <w:bookmarkStart w:id="421" w:name="_Toc328577915"/>
      <w:bookmarkStart w:id="422" w:name="_Toc328598718"/>
      <w:bookmarkStart w:id="423" w:name="_Toc328663363"/>
      <w:bookmarkStart w:id="424" w:name="_Toc328753232"/>
      <w:bookmarkStart w:id="425" w:name="_Toc328577921"/>
      <w:bookmarkStart w:id="426" w:name="_Toc328598724"/>
      <w:bookmarkStart w:id="427" w:name="_Toc328663369"/>
      <w:bookmarkStart w:id="428" w:name="_Toc328753238"/>
      <w:bookmarkStart w:id="429" w:name="_Toc328577932"/>
      <w:bookmarkStart w:id="430" w:name="_Toc328598735"/>
      <w:bookmarkStart w:id="431" w:name="_Toc328663380"/>
      <w:bookmarkStart w:id="432" w:name="_Toc328753249"/>
      <w:bookmarkStart w:id="433" w:name="_Toc328577934"/>
      <w:bookmarkStart w:id="434" w:name="_Toc328598737"/>
      <w:bookmarkStart w:id="435" w:name="_Toc328663382"/>
      <w:bookmarkStart w:id="436" w:name="_Toc328753251"/>
      <w:bookmarkStart w:id="437" w:name="_Toc328577938"/>
      <w:bookmarkStart w:id="438" w:name="_Toc328598741"/>
      <w:bookmarkStart w:id="439" w:name="_Toc328663386"/>
      <w:bookmarkStart w:id="440" w:name="_Toc328753255"/>
      <w:bookmarkStart w:id="441" w:name="_Toc328577940"/>
      <w:bookmarkStart w:id="442" w:name="_Toc328598743"/>
      <w:bookmarkStart w:id="443" w:name="_Toc328663388"/>
      <w:bookmarkStart w:id="444" w:name="_Toc328753257"/>
      <w:bookmarkStart w:id="445" w:name="_Toc328577941"/>
      <w:bookmarkStart w:id="446" w:name="_Toc328598744"/>
      <w:bookmarkStart w:id="447" w:name="_Toc328663389"/>
      <w:bookmarkStart w:id="448" w:name="_Toc328753258"/>
      <w:bookmarkStart w:id="449" w:name="_Toc328577946"/>
      <w:bookmarkStart w:id="450" w:name="_Toc328598749"/>
      <w:bookmarkStart w:id="451" w:name="_Toc328663394"/>
      <w:bookmarkStart w:id="452" w:name="_Toc328753263"/>
      <w:bookmarkStart w:id="453" w:name="_Toc328577957"/>
      <w:bookmarkStart w:id="454" w:name="_Toc328598760"/>
      <w:bookmarkStart w:id="455" w:name="_Toc328663405"/>
      <w:bookmarkStart w:id="456" w:name="_Toc328753274"/>
      <w:bookmarkStart w:id="457" w:name="_Toc328577958"/>
      <w:bookmarkStart w:id="458" w:name="_Toc328598761"/>
      <w:bookmarkStart w:id="459" w:name="_Toc328663406"/>
      <w:bookmarkStart w:id="460" w:name="_Toc328753275"/>
      <w:bookmarkStart w:id="461" w:name="_Toc288383137"/>
      <w:bookmarkStart w:id="462" w:name="_Toc328577995"/>
      <w:bookmarkStart w:id="463" w:name="_Toc328598798"/>
      <w:bookmarkStart w:id="464" w:name="_Toc328663443"/>
      <w:bookmarkStart w:id="465" w:name="_Toc328753312"/>
      <w:bookmarkStart w:id="466" w:name="_Toc328577999"/>
      <w:bookmarkStart w:id="467" w:name="_Toc328598802"/>
      <w:bookmarkStart w:id="468" w:name="_Toc328663447"/>
      <w:bookmarkStart w:id="469" w:name="_Toc328753316"/>
      <w:bookmarkStart w:id="470" w:name="_Toc328578001"/>
      <w:bookmarkStart w:id="471" w:name="_Toc328598804"/>
      <w:bookmarkStart w:id="472" w:name="_Toc328663449"/>
      <w:bookmarkStart w:id="473" w:name="_Toc328753318"/>
      <w:bookmarkStart w:id="474" w:name="_Toc328578003"/>
      <w:bookmarkStart w:id="475" w:name="_Toc328598806"/>
      <w:bookmarkStart w:id="476" w:name="_Toc328663451"/>
      <w:bookmarkStart w:id="477" w:name="_Toc328753320"/>
      <w:bookmarkStart w:id="478" w:name="_Toc328578011"/>
      <w:bookmarkStart w:id="479" w:name="_Toc328598814"/>
      <w:bookmarkStart w:id="480" w:name="_Toc328663459"/>
      <w:bookmarkStart w:id="481" w:name="_Toc328753328"/>
      <w:bookmarkStart w:id="482" w:name="_Toc328578012"/>
      <w:bookmarkStart w:id="483" w:name="_Toc328598815"/>
      <w:bookmarkStart w:id="484" w:name="_Toc328663460"/>
      <w:bookmarkStart w:id="485" w:name="_Toc328753329"/>
      <w:bookmarkStart w:id="486" w:name="_Toc328578055"/>
      <w:bookmarkStart w:id="487" w:name="_Toc328598858"/>
      <w:bookmarkStart w:id="488" w:name="_Toc328663503"/>
      <w:bookmarkStart w:id="489" w:name="_Toc328753372"/>
      <w:bookmarkStart w:id="490" w:name="_Toc328578056"/>
      <w:bookmarkStart w:id="491" w:name="_Toc328598859"/>
      <w:bookmarkStart w:id="492" w:name="_Toc328663504"/>
      <w:bookmarkStart w:id="493" w:name="_Toc328753373"/>
      <w:bookmarkStart w:id="494" w:name="_Toc328578162"/>
      <w:bookmarkStart w:id="495" w:name="_Toc328598965"/>
      <w:bookmarkStart w:id="496" w:name="_Toc328663610"/>
      <w:bookmarkStart w:id="497" w:name="_Toc328753479"/>
      <w:bookmarkStart w:id="498" w:name="_Toc328578170"/>
      <w:bookmarkStart w:id="499" w:name="_Toc328598973"/>
      <w:bookmarkStart w:id="500" w:name="_Toc328663618"/>
      <w:bookmarkStart w:id="501" w:name="_Toc328753487"/>
      <w:bookmarkStart w:id="502" w:name="_Toc328578171"/>
      <w:bookmarkStart w:id="503" w:name="_Toc328598974"/>
      <w:bookmarkStart w:id="504" w:name="_Toc328663619"/>
      <w:bookmarkStart w:id="505" w:name="_Toc328753488"/>
      <w:bookmarkStart w:id="506" w:name="_Toc328578172"/>
      <w:bookmarkStart w:id="507" w:name="_Toc328598975"/>
      <w:bookmarkStart w:id="508" w:name="_Toc328663620"/>
      <w:bookmarkStart w:id="509" w:name="_Toc328753489"/>
      <w:bookmarkStart w:id="510" w:name="_Toc328578174"/>
      <w:bookmarkStart w:id="511" w:name="_Toc328598977"/>
      <w:bookmarkStart w:id="512" w:name="_Toc328663622"/>
      <w:bookmarkStart w:id="513" w:name="_Toc328753491"/>
      <w:bookmarkStart w:id="514" w:name="_Toc328578182"/>
      <w:bookmarkStart w:id="515" w:name="_Toc328598985"/>
      <w:bookmarkStart w:id="516" w:name="_Toc328663630"/>
      <w:bookmarkStart w:id="517" w:name="_Toc328753499"/>
      <w:bookmarkStart w:id="518" w:name="_Toc278305710"/>
      <w:bookmarkStart w:id="519" w:name="_Toc278893662"/>
      <w:bookmarkStart w:id="520" w:name="_Toc278977647"/>
      <w:bookmarkStart w:id="521" w:name="_Toc20221200"/>
      <w:bookmarkStart w:id="522" w:name="_Toc330921832"/>
      <w:bookmarkStart w:id="523" w:name="_Toc330921842"/>
      <w:bookmarkStart w:id="524" w:name="_Toc330921843"/>
      <w:bookmarkStart w:id="525" w:name="_Toc330921844"/>
      <w:bookmarkStart w:id="526" w:name="_Toc330921845"/>
      <w:bookmarkStart w:id="527" w:name="_Toc330921850"/>
      <w:bookmarkStart w:id="528" w:name="_Toc330921851"/>
      <w:bookmarkStart w:id="529" w:name="_Toc330921852"/>
      <w:bookmarkStart w:id="530" w:name="_Toc330921853"/>
      <w:bookmarkStart w:id="531" w:name="_Toc330921854"/>
      <w:bookmarkStart w:id="532" w:name="_Toc330921855"/>
      <w:bookmarkStart w:id="533" w:name="_Toc330921856"/>
      <w:bookmarkStart w:id="534" w:name="_Toc330921858"/>
      <w:bookmarkStart w:id="535" w:name="_Toc330921859"/>
      <w:bookmarkStart w:id="536" w:name="_Toc330921860"/>
      <w:bookmarkStart w:id="537" w:name="_Toc330921861"/>
      <w:bookmarkStart w:id="538" w:name="_Toc330921862"/>
      <w:bookmarkStart w:id="539" w:name="_Toc330921867"/>
      <w:bookmarkStart w:id="540" w:name="_Toc330921868"/>
      <w:bookmarkStart w:id="541" w:name="_Toc330921870"/>
      <w:bookmarkStart w:id="542" w:name="_Toc330921871"/>
      <w:bookmarkStart w:id="543" w:name="_Toc330921872"/>
      <w:bookmarkStart w:id="544" w:name="_Toc330921873"/>
      <w:bookmarkStart w:id="545" w:name="_Toc330921874"/>
      <w:bookmarkStart w:id="546" w:name="_Toc330921879"/>
      <w:bookmarkStart w:id="547" w:name="_Toc330921880"/>
      <w:bookmarkStart w:id="548" w:name="_Toc330921882"/>
      <w:bookmarkStart w:id="549" w:name="_Toc330921883"/>
      <w:bookmarkStart w:id="550" w:name="_Toc330921884"/>
      <w:bookmarkStart w:id="551" w:name="_Toc330921885"/>
      <w:bookmarkStart w:id="552" w:name="_Toc330921890"/>
      <w:bookmarkStart w:id="553" w:name="_Toc330921891"/>
      <w:bookmarkStart w:id="554" w:name="_Toc330921893"/>
      <w:bookmarkStart w:id="555" w:name="_Toc330921894"/>
      <w:bookmarkStart w:id="556" w:name="_Toc330921895"/>
      <w:bookmarkStart w:id="557" w:name="_Toc330921901"/>
      <w:bookmarkStart w:id="558" w:name="_Toc330921902"/>
      <w:bookmarkStart w:id="559" w:name="_Toc330921904"/>
      <w:bookmarkStart w:id="560" w:name="_Toc330921905"/>
      <w:bookmarkStart w:id="561" w:name="_Toc330921907"/>
      <w:bookmarkStart w:id="562" w:name="_Toc330921908"/>
      <w:bookmarkStart w:id="563" w:name="_Toc330921909"/>
      <w:bookmarkStart w:id="564" w:name="_Toc330921913"/>
      <w:bookmarkStart w:id="565" w:name="_Toc330921914"/>
      <w:bookmarkStart w:id="566" w:name="_Toc330921916"/>
      <w:bookmarkStart w:id="567" w:name="_Toc330921917"/>
      <w:bookmarkStart w:id="568" w:name="_Toc330921919"/>
      <w:bookmarkStart w:id="569" w:name="_Toc330921923"/>
      <w:bookmarkStart w:id="570" w:name="_Toc330921924"/>
      <w:bookmarkStart w:id="571" w:name="_Toc330921926"/>
      <w:bookmarkStart w:id="572" w:name="_Toc330921927"/>
      <w:bookmarkStart w:id="573" w:name="_Toc330921929"/>
      <w:bookmarkStart w:id="574" w:name="_Toc330921931"/>
      <w:bookmarkStart w:id="575" w:name="_Toc330921933"/>
      <w:bookmarkStart w:id="576" w:name="_Toc330921936"/>
      <w:bookmarkStart w:id="577" w:name="_Toc330921937"/>
      <w:bookmarkStart w:id="578" w:name="_Toc330921939"/>
      <w:bookmarkStart w:id="579" w:name="_Toc330921940"/>
      <w:bookmarkStart w:id="580" w:name="_Toc330921943"/>
      <w:bookmarkStart w:id="581" w:name="_Toc338608772"/>
      <w:bookmarkStart w:id="582" w:name="_Toc338608774"/>
      <w:bookmarkStart w:id="583" w:name="_Toc24167875"/>
      <w:bookmarkStart w:id="584" w:name="_Toc24168931"/>
      <w:bookmarkStart w:id="585" w:name="_Toc328598990"/>
      <w:bookmarkStart w:id="586" w:name="_Toc328663636"/>
      <w:bookmarkStart w:id="587" w:name="_Toc328753505"/>
      <w:bookmarkStart w:id="588" w:name="_Toc328598993"/>
      <w:bookmarkStart w:id="589" w:name="_Toc328663639"/>
      <w:bookmarkStart w:id="590" w:name="_Toc328753508"/>
      <w:bookmarkStart w:id="591" w:name="_Toc328598996"/>
      <w:bookmarkStart w:id="592" w:name="_Toc328663642"/>
      <w:bookmarkStart w:id="593" w:name="_Toc328753511"/>
      <w:bookmarkStart w:id="594" w:name="_Toc328599001"/>
      <w:bookmarkStart w:id="595" w:name="_Toc328663647"/>
      <w:bookmarkStart w:id="596" w:name="_Toc328753516"/>
      <w:bookmarkStart w:id="597" w:name="_Toc328599003"/>
      <w:bookmarkStart w:id="598" w:name="_Toc328663649"/>
      <w:bookmarkStart w:id="599" w:name="_Toc328753518"/>
      <w:bookmarkStart w:id="600" w:name="_Toc328599006"/>
      <w:bookmarkStart w:id="601" w:name="_Toc328663652"/>
      <w:bookmarkStart w:id="602" w:name="_Toc328753521"/>
      <w:bookmarkStart w:id="603" w:name="_Toc328599008"/>
      <w:bookmarkStart w:id="604" w:name="_Toc328663654"/>
      <w:bookmarkStart w:id="605" w:name="_Toc328753523"/>
      <w:bookmarkStart w:id="606" w:name="_Toc22727479"/>
      <w:bookmarkStart w:id="607" w:name="_Toc22728252"/>
      <w:bookmarkStart w:id="608" w:name="_Toc22728986"/>
      <w:bookmarkStart w:id="609" w:name="_Toc22790490"/>
      <w:bookmarkStart w:id="610" w:name="_Toc22727483"/>
      <w:bookmarkStart w:id="611" w:name="_Toc22728256"/>
      <w:bookmarkStart w:id="612" w:name="_Toc22728990"/>
      <w:bookmarkStart w:id="613" w:name="_Toc22790494"/>
      <w:bookmarkStart w:id="614" w:name="_Toc22006965"/>
      <w:bookmarkStart w:id="615" w:name="_Toc22033244"/>
      <w:bookmarkStart w:id="616" w:name="_Toc330921949"/>
      <w:bookmarkStart w:id="617" w:name="_Toc330921956"/>
      <w:bookmarkStart w:id="618" w:name="_Toc330921957"/>
      <w:bookmarkStart w:id="619" w:name="_Toc330921958"/>
      <w:bookmarkStart w:id="620" w:name="_Toc330921959"/>
      <w:bookmarkStart w:id="621" w:name="_Toc330921960"/>
      <w:bookmarkStart w:id="622" w:name="_Toc311217284"/>
      <w:bookmarkStart w:id="623" w:name="_Toc311217287"/>
      <w:bookmarkStart w:id="624" w:name="_Toc311217291"/>
      <w:bookmarkStart w:id="625" w:name="_Toc311217298"/>
      <w:bookmarkStart w:id="626" w:name="_Toc311217303"/>
      <w:bookmarkStart w:id="627" w:name="_Toc311217312"/>
      <w:bookmarkStart w:id="628" w:name="_Toc311217316"/>
      <w:bookmarkStart w:id="629" w:name="_Toc311217318"/>
      <w:bookmarkStart w:id="630" w:name="_Toc311217320"/>
      <w:bookmarkStart w:id="631" w:name="_Toc311217331"/>
      <w:bookmarkStart w:id="632" w:name="_Toc311217332"/>
      <w:bookmarkStart w:id="633" w:name="_Toc311217333"/>
      <w:bookmarkStart w:id="634" w:name="_Toc311217334"/>
      <w:bookmarkStart w:id="635" w:name="_Toc311217363"/>
      <w:bookmarkStart w:id="636" w:name="_Toc311217416"/>
      <w:bookmarkStart w:id="637" w:name="_Toc311217520"/>
      <w:bookmarkStart w:id="638" w:name="_Toc311217530"/>
      <w:bookmarkStart w:id="639" w:name="_Toc311217535"/>
      <w:bookmarkStart w:id="640" w:name="_Toc311217610"/>
      <w:bookmarkStart w:id="641" w:name="_Toc311217611"/>
      <w:bookmarkStart w:id="642" w:name="_Toc311217686"/>
      <w:bookmarkStart w:id="643" w:name="_Toc311217689"/>
      <w:bookmarkStart w:id="644" w:name="_Toc311217690"/>
      <w:bookmarkStart w:id="645" w:name="_Toc311217691"/>
      <w:bookmarkStart w:id="646" w:name="_Toc311217759"/>
      <w:bookmarkStart w:id="647" w:name="_Toc311217765"/>
      <w:bookmarkStart w:id="648" w:name="_Toc311217825"/>
      <w:bookmarkStart w:id="649" w:name="_Toc311217826"/>
      <w:bookmarkStart w:id="650" w:name="_Toc311217867"/>
      <w:bookmarkStart w:id="651" w:name="_Toc311217872"/>
      <w:bookmarkStart w:id="652" w:name="_Toc311218100"/>
      <w:bookmarkStart w:id="653" w:name="_Toc311218101"/>
      <w:bookmarkStart w:id="654" w:name="_Toc311218106"/>
      <w:bookmarkStart w:id="655" w:name="_Toc311218112"/>
      <w:bookmarkStart w:id="656" w:name="_Toc311218117"/>
      <w:bookmarkStart w:id="657" w:name="_Toc311218125"/>
      <w:bookmarkStart w:id="658" w:name="_Toc311218127"/>
      <w:bookmarkStart w:id="659" w:name="_Toc311218133"/>
      <w:bookmarkStart w:id="660" w:name="_Toc311218135"/>
      <w:bookmarkStart w:id="661" w:name="_Toc311218141"/>
      <w:bookmarkStart w:id="662" w:name="_Toc311218143"/>
      <w:bookmarkStart w:id="663" w:name="_Toc311218146"/>
      <w:bookmarkStart w:id="664" w:name="_Toc311218147"/>
      <w:bookmarkStart w:id="665" w:name="_Toc311218149"/>
      <w:bookmarkStart w:id="666" w:name="_Toc311218323"/>
      <w:bookmarkStart w:id="667" w:name="_Toc311218329"/>
      <w:bookmarkStart w:id="668" w:name="_Toc311218332"/>
      <w:bookmarkStart w:id="669" w:name="_Toc311218341"/>
      <w:bookmarkStart w:id="670" w:name="_Toc311218342"/>
      <w:bookmarkStart w:id="671" w:name="_Toc311218345"/>
      <w:bookmarkStart w:id="672" w:name="_Toc311218349"/>
      <w:bookmarkStart w:id="673" w:name="_Toc311218352"/>
      <w:bookmarkStart w:id="674" w:name="_Toc311218353"/>
      <w:bookmarkStart w:id="675" w:name="_Toc311218354"/>
      <w:bookmarkStart w:id="676" w:name="_Toc311218356"/>
      <w:bookmarkStart w:id="677" w:name="_Toc311218358"/>
      <w:bookmarkStart w:id="678" w:name="_Toc311218446"/>
      <w:bookmarkStart w:id="679" w:name="_Toc311218447"/>
      <w:bookmarkStart w:id="680" w:name="_Toc311218535"/>
      <w:bookmarkStart w:id="681" w:name="_Toc311218537"/>
      <w:bookmarkStart w:id="682" w:name="_Toc311218642"/>
      <w:bookmarkStart w:id="683" w:name="_Toc311218644"/>
      <w:bookmarkStart w:id="684" w:name="_Toc311218749"/>
      <w:bookmarkStart w:id="685" w:name="_Toc311218750"/>
      <w:bookmarkStart w:id="686" w:name="_Toc311218849"/>
      <w:bookmarkStart w:id="687" w:name="_Toc311218851"/>
      <w:bookmarkStart w:id="688" w:name="_Toc311219347"/>
      <w:bookmarkStart w:id="689" w:name="_Toc311219348"/>
      <w:bookmarkStart w:id="690" w:name="_Toc311219815"/>
      <w:bookmarkStart w:id="691" w:name="_Toc311219817"/>
      <w:bookmarkStart w:id="692" w:name="_Toc311219824"/>
      <w:bookmarkStart w:id="693" w:name="_Toc311219841"/>
      <w:bookmarkStart w:id="694" w:name="_Toc311219842"/>
      <w:bookmarkStart w:id="695" w:name="_Toc311219843"/>
      <w:bookmarkStart w:id="696" w:name="_Toc311219844"/>
      <w:bookmarkStart w:id="697" w:name="_Toc311219850"/>
      <w:bookmarkStart w:id="698" w:name="_Toc311219852"/>
      <w:bookmarkStart w:id="699" w:name="_Toc311219853"/>
      <w:bookmarkStart w:id="700" w:name="_Toc311219854"/>
      <w:bookmarkStart w:id="701" w:name="_Toc311219855"/>
      <w:bookmarkStart w:id="702" w:name="_Toc311219856"/>
      <w:bookmarkStart w:id="703" w:name="_Toc311219857"/>
      <w:bookmarkStart w:id="704" w:name="_Toc311219861"/>
      <w:bookmarkStart w:id="705" w:name="_Toc311219867"/>
      <w:bookmarkStart w:id="706" w:name="_Toc311219870"/>
      <w:bookmarkStart w:id="707" w:name="_Toc311219871"/>
      <w:bookmarkStart w:id="708" w:name="_Toc311219872"/>
      <w:bookmarkStart w:id="709" w:name="_Toc311219873"/>
      <w:bookmarkStart w:id="710" w:name="_Toc311219874"/>
      <w:bookmarkStart w:id="711" w:name="_Toc311219875"/>
      <w:bookmarkStart w:id="712" w:name="_Toc311219877"/>
      <w:bookmarkStart w:id="713" w:name="_Toc311219883"/>
      <w:bookmarkStart w:id="714" w:name="_Toc311219886"/>
      <w:bookmarkStart w:id="715" w:name="_Toc311219889"/>
      <w:bookmarkStart w:id="716" w:name="_Toc311219890"/>
      <w:bookmarkStart w:id="717" w:name="_Toc311219891"/>
      <w:bookmarkStart w:id="718" w:name="_Toc311219892"/>
      <w:bookmarkStart w:id="719" w:name="_Toc311219893"/>
      <w:bookmarkStart w:id="720" w:name="_Toc311219895"/>
      <w:bookmarkStart w:id="721" w:name="_Toc311219896"/>
      <w:bookmarkStart w:id="722" w:name="_Toc311219897"/>
      <w:bookmarkStart w:id="723" w:name="_Toc311219898"/>
      <w:bookmarkStart w:id="724" w:name="_Toc311219899"/>
      <w:bookmarkStart w:id="725" w:name="_Toc311219900"/>
      <w:bookmarkStart w:id="726" w:name="_Toc311219901"/>
      <w:bookmarkStart w:id="727" w:name="_Toc311219902"/>
      <w:bookmarkStart w:id="728" w:name="_Toc311219938"/>
      <w:bookmarkStart w:id="729" w:name="_Toc311219940"/>
      <w:bookmarkStart w:id="730" w:name="_Toc311219961"/>
      <w:bookmarkStart w:id="731" w:name="_Toc311219989"/>
      <w:bookmarkStart w:id="732" w:name="_Toc29970785"/>
      <w:bookmarkStart w:id="733" w:name="_Toc29970797"/>
      <w:bookmarkStart w:id="734" w:name="_Toc29970909"/>
      <w:bookmarkStart w:id="735" w:name="_Toc29971021"/>
      <w:bookmarkStart w:id="736" w:name="_Toc29971133"/>
      <w:bookmarkStart w:id="737" w:name="_Toc29971188"/>
      <w:bookmarkStart w:id="738" w:name="_Toc29971192"/>
      <w:bookmarkStart w:id="739" w:name="_Toc29971235"/>
      <w:bookmarkStart w:id="740" w:name="_Toc29971238"/>
      <w:bookmarkStart w:id="741" w:name="_Toc29971240"/>
      <w:bookmarkStart w:id="742" w:name="_Toc29971249"/>
      <w:bookmarkStart w:id="743" w:name="_Toc29971260"/>
      <w:bookmarkStart w:id="744" w:name="_Toc29971279"/>
      <w:bookmarkStart w:id="745" w:name="_Toc29971281"/>
      <w:bookmarkStart w:id="746" w:name="_Toc29971300"/>
      <w:bookmarkStart w:id="747" w:name="_Toc29971302"/>
      <w:bookmarkStart w:id="748" w:name="_Toc29971321"/>
      <w:bookmarkStart w:id="749" w:name="_Toc29971323"/>
      <w:bookmarkStart w:id="750" w:name="_Toc29971342"/>
      <w:bookmarkStart w:id="751" w:name="_Toc29971344"/>
      <w:bookmarkStart w:id="752" w:name="_Toc29971363"/>
      <w:bookmarkStart w:id="753" w:name="_Toc29971365"/>
      <w:bookmarkStart w:id="754" w:name="_Toc29971384"/>
      <w:bookmarkStart w:id="755" w:name="_Toc29971771"/>
      <w:bookmarkStart w:id="756" w:name="_Toc330921963"/>
      <w:bookmarkStart w:id="757" w:name="_Toc330857423"/>
      <w:bookmarkStart w:id="758" w:name="_Toc33078898"/>
      <w:bookmarkStart w:id="759" w:name="_Toc33078899"/>
      <w:bookmarkStart w:id="760" w:name="_Toc24878143"/>
      <w:bookmarkStart w:id="761" w:name="_Toc24878171"/>
      <w:bookmarkStart w:id="762" w:name="_Toc24878199"/>
      <w:bookmarkStart w:id="763" w:name="_Toc24878227"/>
      <w:bookmarkStart w:id="764" w:name="_Toc24878251"/>
      <w:bookmarkStart w:id="765" w:name="_Toc24878277"/>
      <w:bookmarkStart w:id="766" w:name="_Toc24878303"/>
      <w:bookmarkStart w:id="767" w:name="_Toc24878329"/>
      <w:bookmarkStart w:id="768" w:name="_Toc24878352"/>
      <w:bookmarkStart w:id="769" w:name="_Toc24878384"/>
      <w:bookmarkStart w:id="770" w:name="_Toc24878416"/>
      <w:bookmarkStart w:id="771" w:name="_Toc24878448"/>
      <w:bookmarkStart w:id="772" w:name="_Toc24878473"/>
      <w:bookmarkStart w:id="773" w:name="_Toc24878507"/>
      <w:bookmarkStart w:id="774" w:name="_Toc24878541"/>
      <w:bookmarkStart w:id="775" w:name="_Toc24878575"/>
      <w:bookmarkStart w:id="776" w:name="_Toc24878592"/>
      <w:bookmarkStart w:id="777" w:name="_Toc24881337"/>
      <w:bookmarkStart w:id="778" w:name="_Toc24878601"/>
      <w:bookmarkStart w:id="779" w:name="_Toc24878625"/>
      <w:bookmarkStart w:id="780" w:name="_Toc24878649"/>
      <w:bookmarkStart w:id="781" w:name="_Toc24878673"/>
      <w:bookmarkStart w:id="782" w:name="_Toc24878693"/>
      <w:bookmarkStart w:id="783" w:name="_Toc24878742"/>
      <w:bookmarkStart w:id="784" w:name="_Toc24878749"/>
      <w:bookmarkStart w:id="785" w:name="_Toc24878756"/>
      <w:bookmarkStart w:id="786" w:name="_Toc24878778"/>
      <w:bookmarkStart w:id="787" w:name="_Toc24878789"/>
      <w:bookmarkStart w:id="788" w:name="_Toc24878800"/>
      <w:bookmarkStart w:id="789" w:name="_Toc24878822"/>
      <w:bookmarkStart w:id="790" w:name="_Toc24878833"/>
      <w:bookmarkStart w:id="791" w:name="_Toc24878844"/>
      <w:bookmarkStart w:id="792" w:name="_Toc24878855"/>
      <w:bookmarkStart w:id="793" w:name="_Toc24878866"/>
      <w:bookmarkStart w:id="794" w:name="_Toc24878877"/>
      <w:bookmarkStart w:id="795" w:name="_Toc24878888"/>
      <w:bookmarkStart w:id="796" w:name="_Toc24878899"/>
      <w:bookmarkStart w:id="797" w:name="_Toc24878906"/>
      <w:bookmarkStart w:id="798" w:name="_Toc24878913"/>
      <w:bookmarkStart w:id="799" w:name="_Toc24878935"/>
      <w:bookmarkStart w:id="800" w:name="_Toc24878946"/>
      <w:bookmarkStart w:id="801" w:name="_Toc24878957"/>
      <w:bookmarkStart w:id="802" w:name="_Toc24878979"/>
      <w:bookmarkStart w:id="803" w:name="_Toc24878990"/>
      <w:bookmarkStart w:id="804" w:name="_Toc24879001"/>
      <w:bookmarkStart w:id="805" w:name="_Toc24879023"/>
      <w:bookmarkStart w:id="806" w:name="_Toc24879034"/>
      <w:bookmarkStart w:id="807" w:name="_Toc24879045"/>
      <w:bookmarkStart w:id="808" w:name="_Toc24879067"/>
      <w:bookmarkStart w:id="809" w:name="_Toc24879078"/>
      <w:bookmarkStart w:id="810" w:name="_Toc24879089"/>
      <w:bookmarkStart w:id="811" w:name="_Toc24879111"/>
      <w:bookmarkStart w:id="812" w:name="_Toc24879122"/>
      <w:bookmarkStart w:id="813" w:name="_Toc24879133"/>
      <w:bookmarkStart w:id="814" w:name="_Toc24879144"/>
      <w:bookmarkStart w:id="815" w:name="_Toc24881341"/>
      <w:bookmarkStart w:id="816" w:name="_Toc24879150"/>
      <w:bookmarkStart w:id="817" w:name="_Toc24879157"/>
      <w:bookmarkStart w:id="818" w:name="_Toc24879179"/>
      <w:bookmarkStart w:id="819" w:name="_Toc24879190"/>
      <w:bookmarkStart w:id="820" w:name="_Toc24879201"/>
      <w:bookmarkStart w:id="821" w:name="_Toc24879212"/>
      <w:bookmarkStart w:id="822" w:name="_Toc24879223"/>
      <w:bookmarkStart w:id="823" w:name="_Toc24879234"/>
      <w:bookmarkStart w:id="824" w:name="_Toc24879245"/>
      <w:bookmarkStart w:id="825" w:name="_Toc24879256"/>
      <w:bookmarkStart w:id="826" w:name="_Toc24879267"/>
      <w:bookmarkStart w:id="827" w:name="_Toc24879278"/>
      <w:bookmarkStart w:id="828" w:name="_Toc24879289"/>
      <w:bookmarkStart w:id="829" w:name="_Toc24879300"/>
      <w:bookmarkStart w:id="830" w:name="_Toc24879311"/>
      <w:bookmarkStart w:id="831" w:name="_Toc24879322"/>
      <w:bookmarkStart w:id="832" w:name="_Toc24879344"/>
      <w:bookmarkStart w:id="833" w:name="_Toc24879355"/>
      <w:bookmarkStart w:id="834" w:name="_Toc24879366"/>
      <w:bookmarkStart w:id="835" w:name="_Toc24879377"/>
      <w:bookmarkStart w:id="836" w:name="_Toc24879388"/>
      <w:bookmarkStart w:id="837" w:name="_Toc24879399"/>
      <w:bookmarkStart w:id="838" w:name="_Toc24879410"/>
      <w:bookmarkStart w:id="839" w:name="_Toc24879421"/>
      <w:bookmarkStart w:id="840" w:name="_Toc24879432"/>
      <w:bookmarkStart w:id="841" w:name="_Toc24879443"/>
      <w:bookmarkStart w:id="842" w:name="_Toc24879454"/>
      <w:bookmarkStart w:id="843" w:name="_Toc24879465"/>
      <w:bookmarkStart w:id="844" w:name="_Toc24879476"/>
      <w:bookmarkStart w:id="845" w:name="_Toc24879498"/>
      <w:bookmarkStart w:id="846" w:name="_Toc24879509"/>
      <w:bookmarkStart w:id="847" w:name="_Toc24879520"/>
      <w:bookmarkStart w:id="848" w:name="_Toc24879531"/>
      <w:bookmarkStart w:id="849" w:name="_Toc24879542"/>
      <w:bookmarkStart w:id="850" w:name="_Toc24879553"/>
      <w:bookmarkStart w:id="851" w:name="_Toc24879564"/>
      <w:bookmarkStart w:id="852" w:name="_Toc24879575"/>
      <w:bookmarkStart w:id="853" w:name="_Toc24879586"/>
      <w:bookmarkStart w:id="854" w:name="_Toc24879597"/>
      <w:bookmarkStart w:id="855" w:name="_Toc24879608"/>
      <w:bookmarkStart w:id="856" w:name="_Toc24879619"/>
      <w:bookmarkStart w:id="857" w:name="_Toc24879630"/>
      <w:bookmarkStart w:id="858" w:name="_Toc24879641"/>
      <w:bookmarkStart w:id="859" w:name="_Toc24879663"/>
      <w:bookmarkStart w:id="860" w:name="_Toc24879674"/>
      <w:bookmarkStart w:id="861" w:name="_Toc24879696"/>
      <w:bookmarkStart w:id="862" w:name="_Toc24879707"/>
      <w:bookmarkStart w:id="863" w:name="_Toc24879718"/>
      <w:bookmarkStart w:id="864" w:name="_Toc24879729"/>
      <w:bookmarkStart w:id="865" w:name="_Toc24879740"/>
      <w:bookmarkStart w:id="866" w:name="_Toc24879751"/>
      <w:bookmarkStart w:id="867" w:name="_Toc24879762"/>
      <w:bookmarkStart w:id="868" w:name="_Toc24879773"/>
      <w:bookmarkStart w:id="869" w:name="_Toc24879784"/>
      <w:bookmarkStart w:id="870" w:name="_Toc24879795"/>
      <w:bookmarkStart w:id="871" w:name="_Toc24879806"/>
      <w:bookmarkStart w:id="872" w:name="_Toc24879817"/>
      <w:bookmarkStart w:id="873" w:name="_Toc24879828"/>
      <w:bookmarkStart w:id="874" w:name="_Toc24879839"/>
      <w:bookmarkStart w:id="875" w:name="_Toc24881342"/>
      <w:bookmarkStart w:id="876" w:name="_Toc24879845"/>
      <w:bookmarkStart w:id="877" w:name="_Toc24879852"/>
      <w:bookmarkStart w:id="878" w:name="_Toc24879874"/>
      <w:bookmarkStart w:id="879" w:name="_Toc24879885"/>
      <w:bookmarkStart w:id="880" w:name="_Toc24879896"/>
      <w:bookmarkStart w:id="881" w:name="_Toc24879907"/>
      <w:bookmarkStart w:id="882" w:name="_Toc24879918"/>
      <w:bookmarkStart w:id="883" w:name="_Toc24879929"/>
      <w:bookmarkStart w:id="884" w:name="_Toc24879940"/>
      <w:bookmarkStart w:id="885" w:name="_Toc24879951"/>
      <w:bookmarkStart w:id="886" w:name="_Toc24879962"/>
      <w:bookmarkStart w:id="887" w:name="_Toc24879973"/>
      <w:bookmarkStart w:id="888" w:name="_Toc24879984"/>
      <w:bookmarkStart w:id="889" w:name="_Toc24879995"/>
      <w:bookmarkStart w:id="890" w:name="_Toc24880006"/>
      <w:bookmarkStart w:id="891" w:name="_Toc24880017"/>
      <w:bookmarkStart w:id="892" w:name="_Toc24880039"/>
      <w:bookmarkStart w:id="893" w:name="_Toc24880050"/>
      <w:bookmarkStart w:id="894" w:name="_Toc24880061"/>
      <w:bookmarkStart w:id="895" w:name="_Toc24880072"/>
      <w:bookmarkStart w:id="896" w:name="_Toc24880083"/>
      <w:bookmarkStart w:id="897" w:name="_Toc24880094"/>
      <w:bookmarkStart w:id="898" w:name="_Toc24880105"/>
      <w:bookmarkStart w:id="899" w:name="_Toc24880116"/>
      <w:bookmarkStart w:id="900" w:name="_Toc24880127"/>
      <w:bookmarkStart w:id="901" w:name="_Toc24880138"/>
      <w:bookmarkStart w:id="902" w:name="_Toc24880149"/>
      <w:bookmarkStart w:id="903" w:name="_Toc24880160"/>
      <w:bookmarkStart w:id="904" w:name="_Toc24880171"/>
      <w:bookmarkStart w:id="905" w:name="_Toc24880193"/>
      <w:bookmarkStart w:id="906" w:name="_Toc24880204"/>
      <w:bookmarkStart w:id="907" w:name="_Toc24880215"/>
      <w:bookmarkStart w:id="908" w:name="_Toc24880226"/>
      <w:bookmarkStart w:id="909" w:name="_Toc24880237"/>
      <w:bookmarkStart w:id="910" w:name="_Toc24880248"/>
      <w:bookmarkStart w:id="911" w:name="_Toc24880259"/>
      <w:bookmarkStart w:id="912" w:name="_Toc24880270"/>
      <w:bookmarkStart w:id="913" w:name="_Toc24880281"/>
      <w:bookmarkStart w:id="914" w:name="_Toc24880292"/>
      <w:bookmarkStart w:id="915" w:name="_Toc24880303"/>
      <w:bookmarkStart w:id="916" w:name="_Toc24880314"/>
      <w:bookmarkStart w:id="917" w:name="_Toc24880325"/>
      <w:bookmarkStart w:id="918" w:name="_Toc24880336"/>
      <w:bookmarkStart w:id="919" w:name="_Toc24880358"/>
      <w:bookmarkStart w:id="920" w:name="_Toc24880369"/>
      <w:bookmarkStart w:id="921" w:name="_Toc24880391"/>
      <w:bookmarkStart w:id="922" w:name="_Toc24880402"/>
      <w:bookmarkStart w:id="923" w:name="_Toc24880413"/>
      <w:bookmarkStart w:id="924" w:name="_Toc24880424"/>
      <w:bookmarkStart w:id="925" w:name="_Toc24880435"/>
      <w:bookmarkStart w:id="926" w:name="_Toc24880446"/>
      <w:bookmarkStart w:id="927" w:name="_Toc24880457"/>
      <w:bookmarkStart w:id="928" w:name="_Toc24880468"/>
      <w:bookmarkStart w:id="929" w:name="_Toc24880479"/>
      <w:bookmarkStart w:id="930" w:name="_Toc24880490"/>
      <w:bookmarkStart w:id="931" w:name="_Toc24880501"/>
      <w:bookmarkStart w:id="932" w:name="_Toc24880512"/>
      <w:bookmarkStart w:id="933" w:name="_Toc24880523"/>
      <w:bookmarkStart w:id="934" w:name="_Toc24880534"/>
      <w:bookmarkStart w:id="935" w:name="_Toc24881343"/>
      <w:bookmarkStart w:id="936" w:name="_Toc24880540"/>
      <w:bookmarkStart w:id="937" w:name="_Toc24880547"/>
      <w:bookmarkStart w:id="938" w:name="_Toc24880569"/>
      <w:bookmarkStart w:id="939" w:name="_Toc24880580"/>
      <w:bookmarkStart w:id="940" w:name="_Toc24880591"/>
      <w:bookmarkStart w:id="941" w:name="_Toc24880602"/>
      <w:bookmarkStart w:id="942" w:name="_Toc24880613"/>
      <w:bookmarkStart w:id="943" w:name="_Toc24880624"/>
      <w:bookmarkStart w:id="944" w:name="_Toc24880635"/>
      <w:bookmarkStart w:id="945" w:name="_Toc24880646"/>
      <w:bookmarkStart w:id="946" w:name="_Toc24880657"/>
      <w:bookmarkStart w:id="947" w:name="_Toc24880679"/>
      <w:bookmarkStart w:id="948" w:name="_Toc24880690"/>
      <w:bookmarkStart w:id="949" w:name="_Toc24880701"/>
      <w:bookmarkStart w:id="950" w:name="_Toc24880712"/>
      <w:bookmarkStart w:id="951" w:name="_Toc24880723"/>
      <w:bookmarkStart w:id="952" w:name="_Toc24880734"/>
      <w:bookmarkStart w:id="953" w:name="_Toc24880745"/>
      <w:bookmarkStart w:id="954" w:name="_Toc24880756"/>
      <w:bookmarkStart w:id="955" w:name="_Toc24880767"/>
      <w:bookmarkStart w:id="956" w:name="_Toc24880789"/>
      <w:bookmarkStart w:id="957" w:name="_Toc24880800"/>
      <w:bookmarkStart w:id="958" w:name="_Toc24880811"/>
      <w:bookmarkStart w:id="959" w:name="_Toc24880822"/>
      <w:bookmarkStart w:id="960" w:name="_Toc24880833"/>
      <w:bookmarkStart w:id="961" w:name="_Toc24880844"/>
      <w:bookmarkStart w:id="962" w:name="_Toc24880855"/>
      <w:bookmarkStart w:id="963" w:name="_Toc24880866"/>
      <w:bookmarkStart w:id="964" w:name="_Toc24880877"/>
      <w:bookmarkStart w:id="965" w:name="_Toc24880899"/>
      <w:bookmarkStart w:id="966" w:name="_Toc24880910"/>
      <w:bookmarkStart w:id="967" w:name="_Toc24880921"/>
      <w:bookmarkStart w:id="968" w:name="_Toc24880932"/>
      <w:bookmarkStart w:id="969" w:name="_Toc24880943"/>
      <w:bookmarkStart w:id="970" w:name="_Toc24880954"/>
      <w:bookmarkStart w:id="971" w:name="_Toc24880965"/>
      <w:bookmarkStart w:id="972" w:name="_Toc24880976"/>
      <w:bookmarkStart w:id="973" w:name="_Toc24880998"/>
      <w:bookmarkStart w:id="974" w:name="_Toc24881009"/>
      <w:bookmarkStart w:id="975" w:name="_Toc24881020"/>
      <w:bookmarkStart w:id="976" w:name="_Toc24881031"/>
      <w:bookmarkStart w:id="977" w:name="_Toc24881042"/>
      <w:bookmarkStart w:id="978" w:name="_Toc24881053"/>
      <w:bookmarkStart w:id="979" w:name="_Toc24881064"/>
      <w:bookmarkStart w:id="980" w:name="_Toc24881075"/>
      <w:bookmarkStart w:id="981" w:name="_Toc24881086"/>
      <w:bookmarkStart w:id="982" w:name="_Toc33078907"/>
      <w:bookmarkStart w:id="983" w:name="_Toc24881104"/>
      <w:bookmarkStart w:id="984" w:name="_Toc33078912"/>
      <w:bookmarkStart w:id="985" w:name="_Toc33078919"/>
      <w:bookmarkStart w:id="986" w:name="_Toc24881112"/>
      <w:bookmarkStart w:id="987" w:name="_Toc24881114"/>
      <w:bookmarkStart w:id="988" w:name="_Toc24881115"/>
      <w:bookmarkStart w:id="989" w:name="_Toc24881117"/>
      <w:bookmarkStart w:id="990" w:name="_Toc33078928"/>
      <w:bookmarkStart w:id="991" w:name="_Toc23248822"/>
      <w:bookmarkStart w:id="992" w:name="_Toc23248830"/>
      <w:bookmarkStart w:id="993" w:name="_Hlt168807772"/>
      <w:bookmarkStart w:id="994" w:name="_Toc73966554"/>
      <w:bookmarkStart w:id="995" w:name="_Toc330810998"/>
      <w:bookmarkStart w:id="996" w:name="_Toc330812793"/>
      <w:bookmarkStart w:id="997" w:name="_Toc327284572"/>
      <w:bookmarkStart w:id="998" w:name="_Toc327290460"/>
      <w:bookmarkStart w:id="999" w:name="_Toc327299505"/>
      <w:bookmarkStart w:id="1000" w:name="_Toc327299818"/>
      <w:bookmarkStart w:id="1001" w:name="_Toc29960185"/>
      <w:bookmarkStart w:id="1002" w:name="_Toc29972050"/>
      <w:bookmarkStart w:id="1003" w:name="_Toc29960222"/>
      <w:bookmarkStart w:id="1004" w:name="_Toc29972087"/>
      <w:bookmarkStart w:id="1005" w:name="_Toc331028443"/>
      <w:bookmarkStart w:id="1006" w:name="_Hlt22605870"/>
      <w:bookmarkStart w:id="1007" w:name="_Toc356148056"/>
      <w:bookmarkStart w:id="1008" w:name="_Toc339889442"/>
      <w:bookmarkStart w:id="1009" w:name="_Toc340052321"/>
      <w:bookmarkStart w:id="1010" w:name="_Toc332305078"/>
      <w:bookmarkStart w:id="1011" w:name="_Toc332305325"/>
      <w:bookmarkStart w:id="1012" w:name="_Toc332971307"/>
      <w:bookmarkStart w:id="1013" w:name="_Toc332979244"/>
      <w:bookmarkStart w:id="1014" w:name="_Toc332982075"/>
      <w:bookmarkStart w:id="1015" w:name="_Toc332982218"/>
      <w:bookmarkStart w:id="1016" w:name="_Toc333174121"/>
      <w:bookmarkStart w:id="1017" w:name="_Toc333174646"/>
      <w:bookmarkStart w:id="1018" w:name="_Toc332305079"/>
      <w:bookmarkStart w:id="1019" w:name="_Toc332305326"/>
      <w:bookmarkStart w:id="1020" w:name="_Toc332971308"/>
      <w:bookmarkStart w:id="1021" w:name="_Toc332979245"/>
      <w:bookmarkStart w:id="1022" w:name="_Toc332982076"/>
      <w:bookmarkStart w:id="1023" w:name="_Toc332982219"/>
      <w:bookmarkStart w:id="1024" w:name="_Toc333174122"/>
      <w:bookmarkStart w:id="1025" w:name="_Toc333174647"/>
      <w:bookmarkStart w:id="1026" w:name="_Toc332305107"/>
      <w:bookmarkStart w:id="1027" w:name="_Toc332305354"/>
      <w:bookmarkStart w:id="1028" w:name="_Toc332971336"/>
      <w:bookmarkStart w:id="1029" w:name="_Toc332979273"/>
      <w:bookmarkStart w:id="1030" w:name="_Toc332982104"/>
      <w:bookmarkStart w:id="1031" w:name="_Toc332982247"/>
      <w:bookmarkStart w:id="1032" w:name="_Toc333174150"/>
      <w:bookmarkStart w:id="1033" w:name="_Toc333174675"/>
      <w:bookmarkStart w:id="1034" w:name="_Toc348545556"/>
      <w:bookmarkStart w:id="1035" w:name="_Toc348629387"/>
      <w:bookmarkStart w:id="1036" w:name="_Toc356148080"/>
      <w:bookmarkStart w:id="1037" w:name="_Toc348545568"/>
      <w:bookmarkStart w:id="1038" w:name="_Toc348629399"/>
      <w:bookmarkStart w:id="1039" w:name="_Toc332305127"/>
      <w:bookmarkStart w:id="1040" w:name="_Toc332305374"/>
      <w:bookmarkStart w:id="1041" w:name="_Toc332971357"/>
      <w:bookmarkStart w:id="1042" w:name="_Toc332979294"/>
      <w:bookmarkStart w:id="1043" w:name="_Toc332982125"/>
      <w:bookmarkStart w:id="1044" w:name="_Toc332982268"/>
      <w:bookmarkStart w:id="1045" w:name="_Toc333174171"/>
      <w:bookmarkStart w:id="1046" w:name="_Toc333174696"/>
      <w:bookmarkStart w:id="1047" w:name="_Toc332305130"/>
      <w:bookmarkStart w:id="1048" w:name="_Toc332305377"/>
      <w:bookmarkStart w:id="1049" w:name="_Toc332971360"/>
      <w:bookmarkStart w:id="1050" w:name="_Toc332979297"/>
      <w:bookmarkStart w:id="1051" w:name="_Toc332982128"/>
      <w:bookmarkStart w:id="1052" w:name="_Toc332982271"/>
      <w:bookmarkStart w:id="1053" w:name="_Toc333174174"/>
      <w:bookmarkStart w:id="1054" w:name="_Toc333174699"/>
      <w:bookmarkStart w:id="1055" w:name="GoHere"/>
      <w:bookmarkStart w:id="1056" w:name="_Toc356148090"/>
      <w:bookmarkStart w:id="1057" w:name="_Toc348545581"/>
      <w:bookmarkStart w:id="1058" w:name="_Toc348629412"/>
      <w:bookmarkStart w:id="1059" w:name="_Toc339889494"/>
      <w:bookmarkStart w:id="1060" w:name="_Toc340052373"/>
      <w:bookmarkStart w:id="1061" w:name="_Toc356148110"/>
      <w:bookmarkStart w:id="1062" w:name="_Toc356148112"/>
      <w:bookmarkStart w:id="1063" w:name="_Toc358989205"/>
      <w:bookmarkStart w:id="1064" w:name="_Toc358990294"/>
      <w:bookmarkStart w:id="1065" w:name="_Toc358990517"/>
      <w:bookmarkStart w:id="1066" w:name="_Toc359074856"/>
      <w:bookmarkStart w:id="1067" w:name="_Toc359075007"/>
      <w:bookmarkStart w:id="1068" w:name="_Toc359083265"/>
      <w:bookmarkStart w:id="1069" w:name="_Toc363478540"/>
      <w:bookmarkStart w:id="1070" w:name="_Toc363478974"/>
      <w:bookmarkStart w:id="1071" w:name="_Toc363479110"/>
      <w:bookmarkStart w:id="1072" w:name="_Toc363586251"/>
      <w:bookmarkStart w:id="1073" w:name="_Toc363586394"/>
      <w:bookmarkStart w:id="1074" w:name="_Toc363586537"/>
      <w:bookmarkStart w:id="1075" w:name="_Toc363586680"/>
      <w:bookmarkStart w:id="1076" w:name="_Toc363646371"/>
      <w:bookmarkStart w:id="1077" w:name="_Toc363478542"/>
      <w:bookmarkStart w:id="1078" w:name="_Toc363478976"/>
      <w:bookmarkStart w:id="1079" w:name="_Toc363479112"/>
      <w:bookmarkStart w:id="1080" w:name="_Toc363586253"/>
      <w:bookmarkStart w:id="1081" w:name="_Toc363586396"/>
      <w:bookmarkStart w:id="1082" w:name="_Toc363586539"/>
      <w:bookmarkStart w:id="1083" w:name="_Toc363586682"/>
      <w:bookmarkStart w:id="1084" w:name="_Toc363646373"/>
      <w:bookmarkStart w:id="1085" w:name="_Toc363478543"/>
      <w:bookmarkStart w:id="1086" w:name="_Toc363478977"/>
      <w:bookmarkStart w:id="1087" w:name="_Toc363479113"/>
      <w:bookmarkStart w:id="1088" w:name="_Toc363586254"/>
      <w:bookmarkStart w:id="1089" w:name="_Toc363586397"/>
      <w:bookmarkStart w:id="1090" w:name="_Toc363586540"/>
      <w:bookmarkStart w:id="1091" w:name="_Toc363586683"/>
      <w:bookmarkStart w:id="1092" w:name="_Toc363646374"/>
      <w:bookmarkStart w:id="1093" w:name="_Toc363478545"/>
      <w:bookmarkStart w:id="1094" w:name="_Toc363478979"/>
      <w:bookmarkStart w:id="1095" w:name="_Toc363479115"/>
      <w:bookmarkStart w:id="1096" w:name="_Toc363586256"/>
      <w:bookmarkStart w:id="1097" w:name="_Toc363586399"/>
      <w:bookmarkStart w:id="1098" w:name="_Toc363586542"/>
      <w:bookmarkStart w:id="1099" w:name="_Toc363586685"/>
      <w:bookmarkStart w:id="1100" w:name="_Toc363646376"/>
      <w:bookmarkStart w:id="1101" w:name="_Toc363478547"/>
      <w:bookmarkStart w:id="1102" w:name="_Toc363478981"/>
      <w:bookmarkStart w:id="1103" w:name="_Toc363479117"/>
      <w:bookmarkStart w:id="1104" w:name="_Toc363586258"/>
      <w:bookmarkStart w:id="1105" w:name="_Toc363586401"/>
      <w:bookmarkStart w:id="1106" w:name="_Toc363586544"/>
      <w:bookmarkStart w:id="1107" w:name="_Toc363586687"/>
      <w:bookmarkStart w:id="1108" w:name="_Toc363646378"/>
      <w:bookmarkStart w:id="1109" w:name="_Toc363478990"/>
      <w:bookmarkStart w:id="1110" w:name="_Toc363479126"/>
      <w:bookmarkStart w:id="1111" w:name="_Toc363586267"/>
      <w:bookmarkStart w:id="1112" w:name="_Toc363586410"/>
      <w:bookmarkStart w:id="1113" w:name="_Toc363586553"/>
      <w:bookmarkStart w:id="1114" w:name="_Toc363586696"/>
      <w:bookmarkStart w:id="1115" w:name="_Toc363646387"/>
      <w:bookmarkStart w:id="1116" w:name="_Toc358989213"/>
      <w:bookmarkStart w:id="1117" w:name="_Toc358990302"/>
      <w:bookmarkStart w:id="1118" w:name="_Toc358990525"/>
      <w:bookmarkStart w:id="1119" w:name="_Toc359074864"/>
      <w:bookmarkStart w:id="1120" w:name="_Toc359075015"/>
      <w:bookmarkStart w:id="1121" w:name="_Toc359083273"/>
      <w:bookmarkStart w:id="1122" w:name="_Toc358989215"/>
      <w:bookmarkStart w:id="1123" w:name="_Toc358990304"/>
      <w:bookmarkStart w:id="1124" w:name="_Toc358990527"/>
      <w:bookmarkStart w:id="1125" w:name="_Toc359074866"/>
      <w:bookmarkStart w:id="1126" w:name="_Toc359075017"/>
      <w:bookmarkStart w:id="1127" w:name="_Toc359083275"/>
      <w:bookmarkStart w:id="1128" w:name="_Toc358989223"/>
      <w:bookmarkStart w:id="1129" w:name="_Toc358990312"/>
      <w:bookmarkStart w:id="1130" w:name="_Toc358990535"/>
      <w:bookmarkStart w:id="1131" w:name="_Toc359074874"/>
      <w:bookmarkStart w:id="1132" w:name="_Toc359075025"/>
      <w:bookmarkStart w:id="1133" w:name="_Toc359083283"/>
      <w:bookmarkStart w:id="1134" w:name="_Toc373499519"/>
      <w:bookmarkStart w:id="1135" w:name="_Toc347083759"/>
      <w:bookmarkStart w:id="1136" w:name="_Toc363646323"/>
      <w:bookmarkStart w:id="1137" w:name="_Toc373499569"/>
      <w:bookmarkStart w:id="1138" w:name="_Toc373499604"/>
      <w:bookmarkStart w:id="1139" w:name="_Toc373499614"/>
      <w:bookmarkStart w:id="1140" w:name="_Toc373499616"/>
      <w:bookmarkStart w:id="1141" w:name="_Toc373499629"/>
      <w:bookmarkStart w:id="1142" w:name="_Toc373499633"/>
      <w:bookmarkStart w:id="1143" w:name="_Toc373499637"/>
      <w:bookmarkStart w:id="1144" w:name="_Toc16578974"/>
      <w:bookmarkStart w:id="1145" w:name="_Ref19428341"/>
      <w:bookmarkStart w:id="1146" w:name="_Ref20133543"/>
      <w:bookmarkStart w:id="1147" w:name="_Ref20133547"/>
      <w:bookmarkStart w:id="1148" w:name="_Toc20134294"/>
      <w:bookmarkStart w:id="1149" w:name="_Ref34466446"/>
      <w:bookmarkStart w:id="1150" w:name="_Ref36115734"/>
      <w:bookmarkStart w:id="1151" w:name="_Ref36826652"/>
      <w:bookmarkStart w:id="1152" w:name="_Ref41631640"/>
      <w:bookmarkStart w:id="1153" w:name="_Ref70757751"/>
      <w:bookmarkStart w:id="1154" w:name="_Ref70758137"/>
      <w:bookmarkStart w:id="1155" w:name="_Toc77680435"/>
      <w:bookmarkStart w:id="1156" w:name="_Toc118289073"/>
      <w:bookmarkStart w:id="1157" w:name="_Ref170312053"/>
      <w:bookmarkStart w:id="1158" w:name="_Ref220342355"/>
      <w:bookmarkStart w:id="1159" w:name="_Toc226456596"/>
      <w:bookmarkStart w:id="1160" w:name="_Toc248045272"/>
      <w:bookmarkStart w:id="1161" w:name="_Ref276143000"/>
      <w:bookmarkStart w:id="1162" w:name="_Toc287363796"/>
      <w:bookmarkStart w:id="1163" w:name="_Toc311217227"/>
      <w:bookmarkStart w:id="1164" w:name="_Ref317098305"/>
      <w:bookmarkStart w:id="1165" w:name="_Ref317175078"/>
      <w:bookmarkStart w:id="1166" w:name="_Toc317198779"/>
      <w:bookmarkStart w:id="1167" w:name="_Ref330057451"/>
      <w:bookmarkStart w:id="1168" w:name="_Ref330057476"/>
      <w:bookmarkStart w:id="1169" w:name="_Toc341908432"/>
      <w:bookmarkStart w:id="1170" w:name="_Toc351367660"/>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r w:rsidRPr="00564A49">
        <w:rPr>
          <w:i/>
          <w:lang w:val="en-US"/>
        </w:rPr>
        <w:lastRenderedPageBreak/>
        <w:t>Add the following definitions to clause 3:</w:t>
      </w:r>
    </w:p>
    <w:p w:rsidR="007E173E" w:rsidRPr="00564A49" w:rsidRDefault="007E173E" w:rsidP="007E173E">
      <w:pPr>
        <w:tabs>
          <w:tab w:val="clear" w:pos="794"/>
          <w:tab w:val="clear" w:pos="1191"/>
          <w:tab w:val="left" w:pos="810"/>
        </w:tabs>
        <w:ind w:left="810" w:hanging="810"/>
      </w:pPr>
      <w:proofErr w:type="gramStart"/>
      <w:r w:rsidRPr="00564A49">
        <w:rPr>
          <w:b/>
          <w:bCs/>
          <w:lang w:val="en-CA"/>
        </w:rPr>
        <w:t>3.X</w:t>
      </w:r>
      <w:proofErr w:type="gramEnd"/>
      <w:r w:rsidRPr="00564A49">
        <w:rPr>
          <w:b/>
          <w:bCs/>
          <w:lang w:val="en-CA"/>
        </w:rPr>
        <w:tab/>
        <w:t xml:space="preserve">base </w:t>
      </w:r>
      <w:r w:rsidRPr="00564A49">
        <w:rPr>
          <w:b/>
          <w:bCs/>
        </w:rPr>
        <w:t>bitstream partition</w:t>
      </w:r>
      <w:r w:rsidRPr="00564A49">
        <w:t xml:space="preserve">: A </w:t>
      </w:r>
      <w:r w:rsidRPr="00564A49">
        <w:rPr>
          <w:i/>
        </w:rPr>
        <w:t>bitstream partition</w:t>
      </w:r>
      <w:r w:rsidRPr="00564A49">
        <w:t xml:space="preserve"> that is also a conforming </w:t>
      </w:r>
      <w:r w:rsidRPr="00564A49">
        <w:rPr>
          <w:i/>
        </w:rPr>
        <w:t>bitstream</w:t>
      </w:r>
      <w:r w:rsidRPr="00564A49">
        <w:t xml:space="preserve"> itself. </w:t>
      </w:r>
    </w:p>
    <w:p w:rsidR="007E173E" w:rsidRPr="00564A49" w:rsidRDefault="007E173E" w:rsidP="007E173E">
      <w:pPr>
        <w:tabs>
          <w:tab w:val="clear" w:pos="794"/>
          <w:tab w:val="clear" w:pos="1191"/>
          <w:tab w:val="left" w:pos="810"/>
        </w:tabs>
        <w:ind w:left="810" w:hanging="810"/>
      </w:pPr>
      <w:proofErr w:type="gramStart"/>
      <w:r w:rsidRPr="00564A49">
        <w:rPr>
          <w:b/>
          <w:bCs/>
          <w:lang w:val="en-CA"/>
        </w:rPr>
        <w:t>3.X</w:t>
      </w:r>
      <w:proofErr w:type="gramEnd"/>
      <w:r w:rsidRPr="00564A49">
        <w:rPr>
          <w:b/>
          <w:bCs/>
          <w:lang w:val="en-CA"/>
        </w:rPr>
        <w:tab/>
      </w:r>
      <w:r w:rsidRPr="00564A49">
        <w:rPr>
          <w:b/>
          <w:bCs/>
        </w:rPr>
        <w:t>bitstream partition</w:t>
      </w:r>
      <w:r w:rsidRPr="00564A49">
        <w:t>: A sequence of bits, in the form of a</w:t>
      </w:r>
      <w:r w:rsidRPr="00564A49">
        <w:rPr>
          <w:i/>
          <w:iCs/>
        </w:rPr>
        <w:t xml:space="preserve"> NAL unit stream</w:t>
      </w:r>
      <w:r w:rsidRPr="00564A49">
        <w:t xml:space="preserve"> or a </w:t>
      </w:r>
      <w:r w:rsidRPr="00564A49">
        <w:rPr>
          <w:i/>
          <w:iCs/>
        </w:rPr>
        <w:t>byte stream</w:t>
      </w:r>
      <w:r w:rsidRPr="00564A49">
        <w:t xml:space="preserve">, that is a subset of a </w:t>
      </w:r>
      <w:r w:rsidRPr="00564A49">
        <w:rPr>
          <w:i/>
        </w:rPr>
        <w:t>bitstream</w:t>
      </w:r>
      <w:r w:rsidRPr="00564A49">
        <w:t xml:space="preserve"> according to a </w:t>
      </w:r>
      <w:r w:rsidRPr="00564A49">
        <w:rPr>
          <w:i/>
        </w:rPr>
        <w:t>partitioning</w:t>
      </w:r>
      <w:r w:rsidRPr="00564A49">
        <w:t xml:space="preserve">. </w:t>
      </w:r>
    </w:p>
    <w:p w:rsidR="009F1BC0" w:rsidRPr="00564A49" w:rsidRDefault="009F1BC0" w:rsidP="009F1BC0">
      <w:pPr>
        <w:tabs>
          <w:tab w:val="clear" w:pos="1191"/>
        </w:tabs>
        <w:ind w:left="810" w:hanging="810"/>
        <w:rPr>
          <w:lang w:val="en-US"/>
        </w:rPr>
      </w:pPr>
      <w:r w:rsidRPr="00564A49">
        <w:rPr>
          <w:b/>
          <w:bCs/>
          <w:lang w:val="en-CA"/>
        </w:rPr>
        <w:t>3.X</w:t>
      </w:r>
      <w:r w:rsidRPr="00564A49">
        <w:rPr>
          <w:b/>
          <w:bCs/>
          <w:lang w:val="en-CA"/>
        </w:rPr>
        <w:tab/>
      </w:r>
      <w:r w:rsidRPr="00564A49">
        <w:rPr>
          <w:b/>
          <w:lang w:val="en-US"/>
        </w:rPr>
        <w:t>output layer</w:t>
      </w:r>
      <w:r w:rsidRPr="00564A49">
        <w:rPr>
          <w:lang w:val="en-US"/>
        </w:rPr>
        <w:t xml:space="preserve">: A </w:t>
      </w:r>
      <w:r w:rsidRPr="00564A49">
        <w:rPr>
          <w:i/>
          <w:lang w:val="en-US"/>
        </w:rPr>
        <w:t>layer</w:t>
      </w:r>
      <w:r w:rsidRPr="00564A49">
        <w:rPr>
          <w:lang w:val="en-US"/>
        </w:rPr>
        <w:t xml:space="preserve"> of an </w:t>
      </w:r>
      <w:r w:rsidRPr="00564A49">
        <w:rPr>
          <w:i/>
          <w:lang w:val="en-US"/>
        </w:rPr>
        <w:t>output layer set</w:t>
      </w:r>
      <w:r w:rsidRPr="00564A49">
        <w:rPr>
          <w:lang w:val="en-US"/>
        </w:rPr>
        <w:t xml:space="preserve"> that is output when TargetOptLayerSetIdx is equal to the index of the </w:t>
      </w:r>
      <w:r w:rsidRPr="00564A49">
        <w:rPr>
          <w:i/>
          <w:lang w:val="en-US"/>
        </w:rPr>
        <w:t>output layer set</w:t>
      </w:r>
      <w:r w:rsidRPr="00564A49">
        <w:rPr>
          <w:lang w:val="en-US"/>
        </w:rPr>
        <w:t>.</w:t>
      </w:r>
    </w:p>
    <w:p w:rsidR="007E173E" w:rsidRPr="00564A49" w:rsidRDefault="007E173E" w:rsidP="007E173E">
      <w:pPr>
        <w:tabs>
          <w:tab w:val="clear" w:pos="794"/>
          <w:tab w:val="clear" w:pos="1191"/>
          <w:tab w:val="left" w:pos="810"/>
        </w:tabs>
        <w:ind w:left="810" w:hanging="810"/>
        <w:rPr>
          <w:lang w:val="en-US"/>
        </w:rPr>
      </w:pPr>
      <w:r w:rsidRPr="00564A49">
        <w:rPr>
          <w:b/>
          <w:bCs/>
          <w:lang w:val="en-CA"/>
        </w:rPr>
        <w:t>3.X</w:t>
      </w:r>
      <w:r w:rsidRPr="00564A49">
        <w:rPr>
          <w:b/>
          <w:bCs/>
          <w:lang w:val="en-CA"/>
        </w:rPr>
        <w:tab/>
      </w:r>
      <w:r w:rsidRPr="00564A49">
        <w:rPr>
          <w:b/>
        </w:rPr>
        <w:t>output layer set</w:t>
      </w:r>
      <w:r w:rsidRPr="00564A49">
        <w:t xml:space="preserve">: </w:t>
      </w:r>
      <w:r w:rsidRPr="00564A49">
        <w:rPr>
          <w:bCs/>
        </w:rPr>
        <w:t xml:space="preserve">A </w:t>
      </w:r>
      <w:r w:rsidRPr="00564A49">
        <w:rPr>
          <w:lang w:val="en-US"/>
        </w:rPr>
        <w:t xml:space="preserve">set of </w:t>
      </w:r>
      <w:r w:rsidRPr="00564A49">
        <w:rPr>
          <w:i/>
          <w:lang w:val="en-US"/>
        </w:rPr>
        <w:t>layers</w:t>
      </w:r>
      <w:r w:rsidRPr="00564A49">
        <w:rPr>
          <w:lang w:val="en-US"/>
        </w:rPr>
        <w:t xml:space="preserve"> consisting of the </w:t>
      </w:r>
      <w:r w:rsidRPr="00564A49">
        <w:rPr>
          <w:i/>
          <w:lang w:val="en-US"/>
        </w:rPr>
        <w:t>layers</w:t>
      </w:r>
      <w:r w:rsidRPr="00564A49">
        <w:rPr>
          <w:lang w:val="en-US"/>
        </w:rPr>
        <w:t xml:space="preserve"> of one of the specified </w:t>
      </w:r>
      <w:r w:rsidRPr="00564A49">
        <w:rPr>
          <w:bCs/>
          <w:i/>
        </w:rPr>
        <w:t xml:space="preserve">layer </w:t>
      </w:r>
      <w:r w:rsidRPr="00564A49">
        <w:rPr>
          <w:i/>
          <w:lang w:val="en-US"/>
        </w:rPr>
        <w:t>sets</w:t>
      </w:r>
      <w:r w:rsidRPr="00564A49">
        <w:rPr>
          <w:lang w:val="en-US"/>
        </w:rPr>
        <w:t xml:space="preserve">, where one or more </w:t>
      </w:r>
      <w:r w:rsidRPr="00564A49">
        <w:rPr>
          <w:i/>
          <w:lang w:val="en-US"/>
        </w:rPr>
        <w:t>layers</w:t>
      </w:r>
      <w:r w:rsidRPr="00564A49">
        <w:rPr>
          <w:lang w:val="en-US"/>
        </w:rPr>
        <w:t xml:space="preserve"> in the </w:t>
      </w:r>
      <w:r w:rsidRPr="00564A49">
        <w:rPr>
          <w:bCs/>
        </w:rPr>
        <w:t xml:space="preserve">set of </w:t>
      </w:r>
      <w:r w:rsidRPr="00564A49">
        <w:rPr>
          <w:lang w:val="en-US"/>
        </w:rPr>
        <w:t>layers are indicated to be</w:t>
      </w:r>
      <w:r w:rsidRPr="00564A49">
        <w:rPr>
          <w:bCs/>
        </w:rPr>
        <w:t xml:space="preserve"> </w:t>
      </w:r>
      <w:r w:rsidRPr="00564A49">
        <w:rPr>
          <w:bCs/>
          <w:i/>
        </w:rPr>
        <w:t>output layers</w:t>
      </w:r>
      <w:r w:rsidRPr="00564A49">
        <w:rPr>
          <w:bCs/>
        </w:rPr>
        <w:t>.</w:t>
      </w:r>
    </w:p>
    <w:p w:rsidR="001A679E" w:rsidRPr="00564A49" w:rsidRDefault="00667E24" w:rsidP="00667E24">
      <w:pPr>
        <w:tabs>
          <w:tab w:val="clear" w:pos="1191"/>
        </w:tabs>
        <w:ind w:left="810" w:hanging="810"/>
        <w:rPr>
          <w:lang w:val="en-US"/>
        </w:rPr>
      </w:pPr>
      <w:r w:rsidRPr="00564A49">
        <w:rPr>
          <w:b/>
          <w:bCs/>
          <w:lang w:val="en-CA"/>
        </w:rPr>
        <w:t>3.X</w:t>
      </w:r>
      <w:r w:rsidRPr="00564A49">
        <w:rPr>
          <w:b/>
          <w:bCs/>
          <w:lang w:val="en-CA"/>
        </w:rPr>
        <w:tab/>
      </w:r>
      <w:r w:rsidR="001A679E" w:rsidRPr="00564A49">
        <w:rPr>
          <w:b/>
          <w:lang w:val="en-US"/>
        </w:rPr>
        <w:t>target output layer</w:t>
      </w:r>
      <w:r w:rsidR="001A679E" w:rsidRPr="00564A49">
        <w:rPr>
          <w:lang w:val="en-US"/>
        </w:rPr>
        <w:t xml:space="preserve">: A </w:t>
      </w:r>
      <w:r w:rsidR="001A679E" w:rsidRPr="00564A49">
        <w:rPr>
          <w:i/>
          <w:iCs/>
          <w:lang w:val="en-US"/>
        </w:rPr>
        <w:t xml:space="preserve">layer </w:t>
      </w:r>
      <w:r w:rsidR="001A679E" w:rsidRPr="00564A49">
        <w:rPr>
          <w:lang w:val="en-US"/>
        </w:rPr>
        <w:t xml:space="preserve">that is to be output and is one of the </w:t>
      </w:r>
      <w:r w:rsidR="001A679E" w:rsidRPr="00564A49">
        <w:rPr>
          <w:i/>
          <w:lang w:val="en-US"/>
        </w:rPr>
        <w:t>output layers</w:t>
      </w:r>
      <w:r w:rsidR="001A679E" w:rsidRPr="00564A49">
        <w:rPr>
          <w:lang w:val="en-US"/>
        </w:rPr>
        <w:t xml:space="preserve"> of the </w:t>
      </w:r>
      <w:r w:rsidR="001A679E" w:rsidRPr="00564A49">
        <w:rPr>
          <w:i/>
          <w:lang w:val="en-US"/>
        </w:rPr>
        <w:t>output layer set</w:t>
      </w:r>
      <w:r w:rsidR="001A679E" w:rsidRPr="00564A49">
        <w:rPr>
          <w:lang w:val="en-US"/>
        </w:rPr>
        <w:t xml:space="preserve"> with index olsIdx such that TargetOptLayerSetIdx is equal to olsIdx.</w:t>
      </w:r>
    </w:p>
    <w:p w:rsidR="00667E24" w:rsidRPr="00564A49" w:rsidRDefault="009F1BC0" w:rsidP="00667E24">
      <w:pPr>
        <w:tabs>
          <w:tab w:val="clear" w:pos="1191"/>
        </w:tabs>
        <w:ind w:left="810" w:hanging="810"/>
        <w:rPr>
          <w:lang w:val="en-US"/>
        </w:rPr>
      </w:pPr>
      <w:r w:rsidRPr="00564A49">
        <w:rPr>
          <w:b/>
          <w:bCs/>
          <w:lang w:val="en-CA"/>
        </w:rPr>
        <w:t>3.X</w:t>
      </w:r>
      <w:r w:rsidRPr="00564A49">
        <w:rPr>
          <w:b/>
          <w:bCs/>
          <w:lang w:val="en-CA"/>
        </w:rPr>
        <w:tab/>
      </w:r>
      <w:r w:rsidR="00667E24" w:rsidRPr="00564A49">
        <w:rPr>
          <w:b/>
          <w:bCs/>
          <w:lang w:val="en-CA"/>
        </w:rPr>
        <w:t>target output layer set</w:t>
      </w:r>
      <w:r w:rsidR="00667E24" w:rsidRPr="00564A49">
        <w:rPr>
          <w:lang w:val="en-US"/>
        </w:rPr>
        <w:t xml:space="preserve">: An </w:t>
      </w:r>
      <w:r w:rsidR="00667E24" w:rsidRPr="00564A49">
        <w:rPr>
          <w:i/>
          <w:lang w:val="en-US"/>
        </w:rPr>
        <w:t>output layer set</w:t>
      </w:r>
      <w:r w:rsidR="00667E24" w:rsidRPr="00564A49">
        <w:rPr>
          <w:lang w:val="en-US"/>
        </w:rPr>
        <w:t xml:space="preserve"> </w:t>
      </w:r>
      <w:r w:rsidRPr="00564A49">
        <w:rPr>
          <w:lang w:val="en-US"/>
        </w:rPr>
        <w:t xml:space="preserve">associated with variable TargetOptLayerSetIdx </w:t>
      </w:r>
      <w:r w:rsidR="00667E24" w:rsidRPr="00564A49">
        <w:rPr>
          <w:lang w:val="en-US"/>
        </w:rPr>
        <w:t xml:space="preserve">that </w:t>
      </w:r>
      <w:r w:rsidRPr="00564A49">
        <w:rPr>
          <w:lang w:val="en-US"/>
        </w:rPr>
        <w:t xml:space="preserve">specifies </w:t>
      </w:r>
      <w:r w:rsidRPr="00564A49">
        <w:rPr>
          <w:bCs/>
        </w:rPr>
        <w:t xml:space="preserve">a </w:t>
      </w:r>
      <w:r w:rsidRPr="00564A49">
        <w:rPr>
          <w:bCs/>
          <w:i/>
        </w:rPr>
        <w:t>layer identifier list</w:t>
      </w:r>
      <w:r w:rsidRPr="00564A49">
        <w:rPr>
          <w:bCs/>
        </w:rPr>
        <w:t xml:space="preserve"> of an </w:t>
      </w:r>
      <w:r w:rsidRPr="00564A49">
        <w:rPr>
          <w:bCs/>
          <w:i/>
        </w:rPr>
        <w:t>operation point</w:t>
      </w:r>
      <w:r w:rsidRPr="00564A49">
        <w:rPr>
          <w:bCs/>
        </w:rPr>
        <w:t xml:space="preserve"> in use and a set of </w:t>
      </w:r>
      <w:r w:rsidRPr="00564A49">
        <w:rPr>
          <w:bCs/>
          <w:i/>
        </w:rPr>
        <w:t>target output layers</w:t>
      </w:r>
      <w:r w:rsidRPr="00564A49">
        <w:rPr>
          <w:bCs/>
        </w:rPr>
        <w:t>.</w:t>
      </w:r>
    </w:p>
    <w:p w:rsidR="007E173E" w:rsidRPr="00564A49" w:rsidRDefault="007E173E" w:rsidP="007E173E">
      <w:pPr>
        <w:rPr>
          <w:i/>
          <w:lang w:val="en-US"/>
        </w:rPr>
      </w:pPr>
    </w:p>
    <w:p w:rsidR="007E173E" w:rsidRPr="00564A49" w:rsidRDefault="007E173E" w:rsidP="007E173E">
      <w:pPr>
        <w:rPr>
          <w:i/>
          <w:lang w:val="en-US"/>
        </w:rPr>
      </w:pPr>
      <w:r w:rsidRPr="00564A49">
        <w:rPr>
          <w:i/>
          <w:lang w:val="en-US"/>
        </w:rPr>
        <w:t>Replace the definition of operation point in clause 3 with the following:</w:t>
      </w:r>
    </w:p>
    <w:p w:rsidR="007E173E" w:rsidRPr="00564A49" w:rsidRDefault="007E173E" w:rsidP="007E173E">
      <w:pPr>
        <w:tabs>
          <w:tab w:val="clear" w:pos="794"/>
          <w:tab w:val="clear" w:pos="1191"/>
          <w:tab w:val="left" w:pos="810"/>
        </w:tabs>
        <w:ind w:left="810" w:hanging="810"/>
        <w:rPr>
          <w:lang w:val="en-US"/>
        </w:rPr>
      </w:pPr>
      <w:r w:rsidRPr="00564A49">
        <w:rPr>
          <w:b/>
          <w:bCs/>
          <w:lang w:val="en-CA"/>
        </w:rPr>
        <w:t>3.X</w:t>
      </w:r>
      <w:r w:rsidRPr="00564A49">
        <w:rPr>
          <w:b/>
          <w:bCs/>
          <w:lang w:val="en-CA"/>
        </w:rPr>
        <w:tab/>
      </w:r>
      <w:r w:rsidRPr="00564A49">
        <w:rPr>
          <w:b/>
        </w:rPr>
        <w:t>operation point</w:t>
      </w:r>
      <w:r w:rsidRPr="00564A49">
        <w:t xml:space="preserve">: </w:t>
      </w:r>
      <w:r w:rsidRPr="00564A49">
        <w:rPr>
          <w:bCs/>
        </w:rPr>
        <w:t xml:space="preserve">A </w:t>
      </w:r>
      <w:r w:rsidRPr="00564A49">
        <w:t>bitstream</w:t>
      </w:r>
      <w:r w:rsidRPr="00564A49">
        <w:rPr>
          <w:bCs/>
        </w:rPr>
        <w:t xml:space="preserve"> that is created from another </w:t>
      </w:r>
      <w:r w:rsidRPr="00564A49">
        <w:rPr>
          <w:bCs/>
          <w:i/>
        </w:rPr>
        <w:t xml:space="preserve">bitstream </w:t>
      </w:r>
      <w:r w:rsidRPr="00564A49">
        <w:rPr>
          <w:bCs/>
        </w:rPr>
        <w:t xml:space="preserve">by operation of the </w:t>
      </w:r>
      <w:r w:rsidRPr="00564A49">
        <w:rPr>
          <w:bCs/>
          <w:i/>
        </w:rPr>
        <w:t>sub-bitstream extraction process</w:t>
      </w:r>
      <w:r w:rsidRPr="00564A49">
        <w:rPr>
          <w:bCs/>
        </w:rPr>
        <w:t xml:space="preserve"> with the another</w:t>
      </w:r>
      <w:r w:rsidRPr="00564A49">
        <w:rPr>
          <w:bCs/>
          <w:i/>
        </w:rPr>
        <w:t xml:space="preserve"> bitstream</w:t>
      </w:r>
      <w:r w:rsidRPr="00564A49">
        <w:rPr>
          <w:bCs/>
        </w:rPr>
        <w:t xml:space="preserve">, a target highest TemporalId, and a target </w:t>
      </w:r>
      <w:r w:rsidRPr="00564A49">
        <w:rPr>
          <w:bCs/>
          <w:i/>
        </w:rPr>
        <w:t>layer identifier list</w:t>
      </w:r>
      <w:r w:rsidRPr="00564A49">
        <w:rPr>
          <w:bCs/>
        </w:rPr>
        <w:t xml:space="preserve"> as inputs, and that is associated with a set of </w:t>
      </w:r>
      <w:r w:rsidRPr="00564A49">
        <w:rPr>
          <w:bCs/>
          <w:i/>
        </w:rPr>
        <w:t>target output layers</w:t>
      </w:r>
      <w:r w:rsidRPr="00564A49">
        <w:rPr>
          <w:bCs/>
        </w:rPr>
        <w:t>.</w:t>
      </w:r>
    </w:p>
    <w:p w:rsidR="007E173E" w:rsidRPr="00564A49" w:rsidRDefault="007E173E" w:rsidP="007E173E">
      <w:pPr>
        <w:pStyle w:val="Note1"/>
        <w:ind w:left="1209"/>
        <w:rPr>
          <w:lang w:val="en-US"/>
        </w:rPr>
      </w:pPr>
      <w:r w:rsidRPr="00564A49">
        <w:rPr>
          <w:lang w:val="en-US"/>
        </w:rPr>
        <w:t>NOTE 14 – If the target highest TemporalId of an operation point is equal to the greatest value of TemporalId in the layer set associated with the target layer identification list, the operation point is identical to the layer set. Otherwise it is a subset of the layer set.</w:t>
      </w:r>
    </w:p>
    <w:p w:rsidR="007E173E" w:rsidRPr="00564A49" w:rsidRDefault="007E173E" w:rsidP="007E173E">
      <w:pPr>
        <w:rPr>
          <w:i/>
          <w:lang w:val="en-US"/>
        </w:rPr>
      </w:pPr>
    </w:p>
    <w:p w:rsidR="001A679E" w:rsidRPr="00564A49" w:rsidRDefault="001A679E" w:rsidP="001A679E">
      <w:pPr>
        <w:rPr>
          <w:i/>
          <w:lang w:val="en-US"/>
        </w:rPr>
      </w:pPr>
      <w:r w:rsidRPr="00564A49">
        <w:rPr>
          <w:i/>
          <w:lang w:val="en-US"/>
        </w:rPr>
        <w:t>Add the definition of the following mathematical function to subclause 5.8:</w:t>
      </w:r>
    </w:p>
    <w:p w:rsidR="001A679E" w:rsidRPr="00564A49" w:rsidRDefault="001A679E" w:rsidP="001A679E">
      <w:pPr>
        <w:ind w:left="403"/>
        <w:rPr>
          <w:i/>
          <w:lang w:val="en-US"/>
        </w:rPr>
      </w:pPr>
      <w:r w:rsidRPr="00564A49">
        <w:rPr>
          <w:noProof/>
          <w:position w:val="-50"/>
        </w:rPr>
        <w:object w:dxaOrig="5920" w:dyaOrig="11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6.5pt;height:50.5pt" o:ole="">
            <v:imagedata r:id="rId26" o:title=""/>
          </v:shape>
          <o:OLEObject Type="Embed" ProgID="Equation.3" ShapeID="_x0000_i1025" DrawAspect="Content" ObjectID="_1456606314" r:id="rId27"/>
        </w:object>
      </w:r>
    </w:p>
    <w:p w:rsidR="001A679E" w:rsidRPr="00564A49" w:rsidRDefault="001A679E" w:rsidP="007E173E">
      <w:pPr>
        <w:rPr>
          <w:i/>
          <w:lang w:val="en-US"/>
        </w:rPr>
      </w:pPr>
    </w:p>
    <w:p w:rsidR="007E173E" w:rsidRPr="00564A49" w:rsidRDefault="007E173E" w:rsidP="007E173E">
      <w:pPr>
        <w:rPr>
          <w:i/>
          <w:lang w:val="en-US"/>
        </w:rPr>
      </w:pPr>
      <w:r w:rsidRPr="00564A49">
        <w:rPr>
          <w:i/>
          <w:lang w:val="en-US"/>
        </w:rPr>
        <w:t>Replace subclauses 7.4.2.4.2 with the following:</w:t>
      </w:r>
    </w:p>
    <w:p w:rsidR="007E173E" w:rsidRPr="00564A49" w:rsidRDefault="007E173E" w:rsidP="00CC1A3E">
      <w:pPr>
        <w:pStyle w:val="Heading5"/>
        <w:keepNext/>
        <w:keepLines/>
        <w:numPr>
          <w:ilvl w:val="4"/>
          <w:numId w:val="48"/>
        </w:numPr>
        <w:tabs>
          <w:tab w:val="left" w:pos="907"/>
        </w:tabs>
        <w:spacing w:before="181" w:after="0"/>
        <w:ind w:left="810" w:hanging="810"/>
      </w:pPr>
      <w:r w:rsidRPr="00564A49">
        <w:t>Order of VPS, SPS and PPS</w:t>
      </w:r>
      <w:bookmarkStart w:id="1171" w:name="_Ref57461487"/>
      <w:bookmarkStart w:id="1172" w:name="_Toc77680403"/>
      <w:bookmarkStart w:id="1173" w:name="_Toc226456557"/>
      <w:r w:rsidRPr="00564A49">
        <w:t xml:space="preserve"> RBSPs and their activation</w:t>
      </w:r>
      <w:bookmarkEnd w:id="1171"/>
      <w:bookmarkEnd w:id="1172"/>
      <w:bookmarkEnd w:id="1173"/>
    </w:p>
    <w:p w:rsidR="007E173E" w:rsidRPr="00564A49" w:rsidRDefault="007E173E" w:rsidP="007E173E">
      <w:r w:rsidRPr="00564A49">
        <w:t>This subclause specifies the activation process of VPSs, SPSs, and PPSs.</w:t>
      </w:r>
    </w:p>
    <w:p w:rsidR="007E173E" w:rsidRPr="00564A49" w:rsidRDefault="007E173E" w:rsidP="007E173E">
      <w:pPr>
        <w:pStyle w:val="Note1"/>
      </w:pPr>
      <w:r w:rsidRPr="00564A49">
        <w:t>NOTE </w:t>
      </w:r>
      <w:r w:rsidR="009F2194">
        <w:fldChar w:fldCharType="begin" w:fldLock="1"/>
      </w:r>
      <w:r w:rsidR="009F2194">
        <w:instrText xml:space="preserve"> SEQ NoteCounter \s 9 \* MERGEFORMAT </w:instrText>
      </w:r>
      <w:r w:rsidR="009F2194">
        <w:fldChar w:fldCharType="separate"/>
      </w:r>
      <w:r w:rsidRPr="00564A49">
        <w:rPr>
          <w:noProof/>
        </w:rPr>
        <w:t>1</w:t>
      </w:r>
      <w:r w:rsidR="009F2194">
        <w:rPr>
          <w:noProof/>
        </w:rPr>
        <w:fldChar w:fldCharType="end"/>
      </w:r>
      <w:r w:rsidRPr="00564A49">
        <w:t xml:space="preserve"> – The VPS, SPS, and PPS mechanism decouples the transmission of infrequently changing information from the transmission of coded block data. VPSs, SPSs, and PPSs may, in some applications, be conveyed "out-of-band". </w:t>
      </w:r>
    </w:p>
    <w:p w:rsidR="007E173E" w:rsidRPr="00564A49" w:rsidRDefault="007E173E" w:rsidP="007E173E">
      <w:pPr>
        <w:numPr>
          <w:ilvl w:val="12"/>
          <w:numId w:val="0"/>
        </w:numPr>
      </w:pPr>
      <w:r w:rsidRPr="00564A49">
        <w:t xml:space="preserve">A PPS RBSP includes parameters that can be referred to by the coded slice </w:t>
      </w:r>
      <w:r w:rsidRPr="00564A49">
        <w:rPr>
          <w:lang w:eastAsia="ja-JP"/>
        </w:rPr>
        <w:t xml:space="preserve">segment </w:t>
      </w:r>
      <w:r w:rsidRPr="00564A49">
        <w:t>NAL units of one or more coded pictures. Each PPS RBSP is initially considered not active for any layer at the start of the operation of the decoding process. At most one PPS RBSP is considered active for each layer at any given moment during the operation of the decoding process, and the activation of any particular PPS RBSP for a particular layer results in the deactivation of the previously-active PPS RBSP for the particular layer (if any).</w:t>
      </w:r>
    </w:p>
    <w:p w:rsidR="007E173E" w:rsidRPr="00564A49" w:rsidRDefault="007E173E" w:rsidP="007E173E">
      <w:pPr>
        <w:numPr>
          <w:ilvl w:val="12"/>
          <w:numId w:val="0"/>
        </w:numPr>
      </w:pPr>
      <w:r w:rsidRPr="00564A49">
        <w:rPr>
          <w:lang w:val="en-US"/>
        </w:rPr>
        <w:t xml:space="preserve">One PPS RBSP may be the active PPS RBSP for more than one layer. </w:t>
      </w:r>
      <w:r w:rsidRPr="00564A49">
        <w:t>When not explicitly specified, the layer a PPS RBSP is active for is inferred to be the current layer in the context where the active PPS RBSP is referred to.</w:t>
      </w:r>
    </w:p>
    <w:p w:rsidR="007E173E" w:rsidRPr="00564A49" w:rsidRDefault="007E173E" w:rsidP="007E173E">
      <w:pPr>
        <w:numPr>
          <w:ilvl w:val="12"/>
          <w:numId w:val="0"/>
        </w:numPr>
      </w:pPr>
      <w:r w:rsidRPr="00564A49">
        <w:t xml:space="preserve">When a PPS RBSP (with a particular value of pps_pic_parameter_set_id) is not active for a particular layer and it is referred to by a coded slice </w:t>
      </w:r>
      <w:r w:rsidRPr="00564A49">
        <w:rPr>
          <w:lang w:eastAsia="ja-JP"/>
        </w:rPr>
        <w:t xml:space="preserve">segment </w:t>
      </w:r>
      <w:r w:rsidRPr="00564A49">
        <w:t>NAL unit (using a value of slice_pic_parameter_set_id equal to the pps_pic_parameter_set_id value) of the particular layer, it is activated for the particular layer. This PPS RBSP is called the active PPS RBSP for the particular layer until it is deactivated by the activation of another PPS RBSP for the particular layer. A PPS RBSP, with that particular value of pps_pic_parameter_set_id, shall be available to the decoding process prior to its activation, included in at least one access unit with TemporalId less than or equal to the TemporalId of the PPS NAL unit or provided through external means.</w:t>
      </w:r>
    </w:p>
    <w:p w:rsidR="007E173E" w:rsidRPr="00564A49" w:rsidRDefault="007E173E" w:rsidP="007E173E">
      <w:pPr>
        <w:numPr>
          <w:ilvl w:val="12"/>
          <w:numId w:val="0"/>
        </w:numPr>
      </w:pPr>
      <w:r w:rsidRPr="00564A49">
        <w:t>Any PPS NAL unit containing the value of pps_pic_parameter_set_id for the active PPS RBSP for a coded picture (and consequently for the layer containing the coded picture) shall have the same content as that of the active PPS RBSP for the coded picture, unless it follows the last VCL NAL unit of the coded picture and precedes the first VCL NAL unit of another coded picture.</w:t>
      </w:r>
    </w:p>
    <w:p w:rsidR="007E173E" w:rsidRPr="00564A49" w:rsidRDefault="007E173E" w:rsidP="007E173E">
      <w:pPr>
        <w:pStyle w:val="Note1"/>
      </w:pPr>
      <w:r w:rsidRPr="00564A49">
        <w:rPr>
          <w:lang w:val="en-US"/>
        </w:rPr>
        <w:lastRenderedPageBreak/>
        <w:t>NOTE </w:t>
      </w:r>
      <w:r w:rsidR="009F2194">
        <w:fldChar w:fldCharType="begin" w:fldLock="1"/>
      </w:r>
      <w:r w:rsidR="009F2194">
        <w:instrText xml:space="preserve"> SEQ NoteCounter \s 9 \* MERGEFORMAT </w:instrText>
      </w:r>
      <w:r w:rsidR="009F2194">
        <w:fldChar w:fldCharType="separate"/>
      </w:r>
      <w:r w:rsidRPr="00564A49">
        <w:rPr>
          <w:noProof/>
        </w:rPr>
        <w:t>2</w:t>
      </w:r>
      <w:r w:rsidR="009F2194">
        <w:rPr>
          <w:noProof/>
        </w:rPr>
        <w:fldChar w:fldCharType="end"/>
      </w:r>
      <w:r w:rsidRPr="00564A49">
        <w:t> </w:t>
      </w:r>
      <w:r w:rsidRPr="00564A49">
        <w:rPr>
          <w:lang w:val="en-US"/>
        </w:rPr>
        <w:t xml:space="preserve">– All </w:t>
      </w:r>
      <w:r w:rsidRPr="00564A49">
        <w:rPr>
          <w:szCs w:val="24"/>
          <w:lang w:val="en-US" w:eastAsia="de-DE"/>
        </w:rPr>
        <w:t>PPSs, regardless of their values of nuh_layer_id or temporalId, share the same value space for pps_pic_parameter_set_id</w:t>
      </w:r>
      <w:r w:rsidRPr="00564A49">
        <w:rPr>
          <w:lang w:val="en-US"/>
        </w:rPr>
        <w:t xml:space="preserve">. In </w:t>
      </w:r>
      <w:r w:rsidRPr="00564A49">
        <w:t>other</w:t>
      </w:r>
      <w:r w:rsidRPr="00564A49">
        <w:rPr>
          <w:lang w:val="en-US"/>
        </w:rPr>
        <w:t xml:space="preserve"> words, a PPS with nuh_layer_id equal to X, TemporalId equal to Y, and </w:t>
      </w:r>
      <w:r w:rsidRPr="00564A49">
        <w:rPr>
          <w:szCs w:val="24"/>
          <w:lang w:val="en-US" w:eastAsia="de-DE"/>
        </w:rPr>
        <w:t xml:space="preserve">pps_pic_parameter_set_id equal to A would update the previously received PPS with nuh_layer_id not equal to X, and/or TemporalId not equal to Y, and pps_pic_parameter_set_id equal to A. </w:t>
      </w:r>
    </w:p>
    <w:p w:rsidR="007E173E" w:rsidRPr="00564A49" w:rsidRDefault="007E173E" w:rsidP="007E173E">
      <w:pPr>
        <w:numPr>
          <w:ilvl w:val="12"/>
          <w:numId w:val="0"/>
        </w:numPr>
      </w:pPr>
      <w:r w:rsidRPr="00564A49">
        <w:t>An SPS RBSP includes parameters that can be referred to by one or more PPS RBSPs or one or more SEI NAL units containing an active parameter sets SEI message. Each SPS RBSP is initially considered not active for any layer at the start of the operation of the decoding process. At most one SPS RBSP is considered active for each layer at any given moment during the operation of the decoding process, and the activation of any particular SPS RBSP for a particular layer results in the deactivation of the previously-active SPS RBSP for the particular layer value of nuh_layer_id (if any).</w:t>
      </w:r>
    </w:p>
    <w:p w:rsidR="007E173E" w:rsidRPr="00564A49" w:rsidRDefault="007E173E" w:rsidP="007E173E">
      <w:pPr>
        <w:numPr>
          <w:ilvl w:val="12"/>
          <w:numId w:val="0"/>
        </w:numPr>
      </w:pPr>
      <w:r w:rsidRPr="00564A49">
        <w:rPr>
          <w:lang w:val="en-US"/>
        </w:rPr>
        <w:t xml:space="preserve">One SPS RBSP may be the active SPS RBSP for more than one layer. </w:t>
      </w:r>
      <w:r w:rsidRPr="00564A49">
        <w:t>When not explicitly specified, the layer an SPS RBSP is active for is inferred to be the current layer in the context where the active PPS RBSP is referred to.</w:t>
      </w:r>
    </w:p>
    <w:p w:rsidR="007E173E" w:rsidRPr="00564A49" w:rsidRDefault="007E173E" w:rsidP="007E173E">
      <w:pPr>
        <w:numPr>
          <w:ilvl w:val="12"/>
          <w:numId w:val="0"/>
        </w:numPr>
      </w:pPr>
      <w:r w:rsidRPr="00564A49">
        <w:t>When an SPS RBSP (with a particular value of sps_seq_parameter_set_id) is not already active for a particular layer and it is referred to by activation of a PPS RBSP (in which pps_seq_parameter_set_id is equal to the sps_seq_parameter_set_id value) referred to by the particular layer or is referred to by an SEI NAL unit containing an active parameter sets SEI message (in which one of the active_seq_parameter_set_id[ i ] values is equal to the sps_seq_parameter_set_id value), it is activated for the particular layer. This SPS RBSP is called the active SPS RBSP for the particular layer until it is deactivated by the activation of another SPS RBSP for the particular layer. An SPS RBSP, with that particular value of sps_seq_parameter_set_id, shall be available to the decoding process prior to its activation, included in at least one access unit with TemporalId equal to 0 or provided through external means. An activated SPS RBSP for the base layer shall remain active for the entire CVS.</w:t>
      </w:r>
    </w:p>
    <w:p w:rsidR="007E173E" w:rsidRPr="00564A49" w:rsidRDefault="007E173E" w:rsidP="007E173E">
      <w:pPr>
        <w:pStyle w:val="Note1"/>
        <w:numPr>
          <w:ilvl w:val="12"/>
          <w:numId w:val="0"/>
        </w:numPr>
        <w:ind w:left="284"/>
      </w:pPr>
      <w:r w:rsidRPr="00564A49">
        <w:t>NOTE </w:t>
      </w:r>
      <w:r w:rsidR="009F2194">
        <w:fldChar w:fldCharType="begin" w:fldLock="1"/>
      </w:r>
      <w:r w:rsidR="009F2194">
        <w:instrText xml:space="preserve"> SEQ NoteCounter \s 9 \* MERGEFORMAT </w:instrText>
      </w:r>
      <w:r w:rsidR="009F2194">
        <w:fldChar w:fldCharType="separate"/>
      </w:r>
      <w:r w:rsidRPr="00564A49">
        <w:rPr>
          <w:noProof/>
        </w:rPr>
        <w:t>3</w:t>
      </w:r>
      <w:r w:rsidR="009F2194">
        <w:rPr>
          <w:noProof/>
        </w:rPr>
        <w:fldChar w:fldCharType="end"/>
      </w:r>
      <w:r w:rsidRPr="00564A49">
        <w:t> – Because an IRAP access unit with NoRaslOutputFlag equal to 1 begins a new CVS and an activated SPS RBSP must remain active for the entire CVS, an SPS RBSP can only be activated by an active parameter sets SEI message when the active parameter sets SEI message is part of an IRAP access unit with NoRaslOutputFlag equal to 1.</w:t>
      </w:r>
    </w:p>
    <w:p w:rsidR="007E173E" w:rsidRPr="00564A49" w:rsidRDefault="007E173E" w:rsidP="007E173E">
      <w:pPr>
        <w:numPr>
          <w:ilvl w:val="12"/>
          <w:numId w:val="0"/>
        </w:numPr>
      </w:pPr>
      <w:r w:rsidRPr="00564A49">
        <w:t>Any SPS NAL unit containing the value of sps_seq_parameter_set_id for the active SPS RBSP for the base layer for a CVS shall have the same content as that of the active SPS RBSP for the base layer for the CVS, unless it follows the last access unit of the CVS and precedes the first VCL NAL unit and the first SEI NAL unit containing an active parameter sets SEI message (when present) of another CVS.</w:t>
      </w:r>
    </w:p>
    <w:p w:rsidR="007E173E" w:rsidRPr="00564A49" w:rsidRDefault="007E173E" w:rsidP="007E173E">
      <w:pPr>
        <w:pStyle w:val="Note1"/>
      </w:pPr>
      <w:r w:rsidRPr="00564A49">
        <w:rPr>
          <w:lang w:val="en-US"/>
        </w:rPr>
        <w:t>NOTE </w:t>
      </w:r>
      <w:r w:rsidR="009F2194">
        <w:fldChar w:fldCharType="begin" w:fldLock="1"/>
      </w:r>
      <w:r w:rsidR="009F2194">
        <w:instrText xml:space="preserve"> SEQ NoteCounter \s 9 \* MERGEFOR</w:instrText>
      </w:r>
      <w:r w:rsidR="009F2194">
        <w:instrText xml:space="preserve">MAT </w:instrText>
      </w:r>
      <w:r w:rsidR="009F2194">
        <w:fldChar w:fldCharType="separate"/>
      </w:r>
      <w:r w:rsidRPr="00564A49">
        <w:rPr>
          <w:noProof/>
        </w:rPr>
        <w:t>4</w:t>
      </w:r>
      <w:r w:rsidR="009F2194">
        <w:rPr>
          <w:noProof/>
        </w:rPr>
        <w:fldChar w:fldCharType="end"/>
      </w:r>
      <w:r w:rsidRPr="00564A49">
        <w:rPr>
          <w:lang w:val="en-US"/>
        </w:rPr>
        <w:t xml:space="preserve"> – All </w:t>
      </w:r>
      <w:r w:rsidRPr="00564A49">
        <w:rPr>
          <w:szCs w:val="24"/>
          <w:lang w:val="en-US" w:eastAsia="de-DE"/>
        </w:rPr>
        <w:t>SPSs, regardless of their values of nuh_layer_id, share the same value space for sps_seq_parameter_set_id</w:t>
      </w:r>
      <w:r w:rsidRPr="00564A49">
        <w:rPr>
          <w:lang w:val="en-US"/>
        </w:rPr>
        <w:t xml:space="preserve">. In other words, an SPS with nuh_layer_id equal to X and </w:t>
      </w:r>
      <w:r w:rsidRPr="00564A49">
        <w:rPr>
          <w:szCs w:val="24"/>
          <w:lang w:val="en-US" w:eastAsia="de-DE"/>
        </w:rPr>
        <w:t>sps_seq_parameter_set_id equal to A would update the previously received SPS with nuh_layer_id not equal to X and sps_seq_parameter_set_id equal to A.</w:t>
      </w:r>
    </w:p>
    <w:p w:rsidR="007E173E" w:rsidRPr="00564A49" w:rsidRDefault="007E173E" w:rsidP="007E173E">
      <w:pPr>
        <w:numPr>
          <w:ilvl w:val="12"/>
          <w:numId w:val="0"/>
        </w:numPr>
      </w:pPr>
      <w:r w:rsidRPr="00564A49">
        <w:t>A VPS RBSP includes parameters that can be referred to by one or more SPS RBSPs or one or more SEI NAL units containing an active parameter sets SEI message. Each VPS RBSP is initially considered not active at the start of the operation of the decoding process. At most one VPS RBSP is considered active at any given moment during the operation of the decoding process, and the activation of any particular VPS RBSP results in the deactivation of the previously-active VPS RBSP (if any).</w:t>
      </w:r>
    </w:p>
    <w:p w:rsidR="007E173E" w:rsidRPr="00564A49" w:rsidRDefault="007E173E" w:rsidP="007E173E">
      <w:pPr>
        <w:numPr>
          <w:ilvl w:val="12"/>
          <w:numId w:val="0"/>
        </w:numPr>
      </w:pPr>
      <w:r w:rsidRPr="00564A49">
        <w:t xml:space="preserve">When a VPS RBSP (with a particular value of vps_video_parameter_set_id) is not already active and it is referred to by activation of an SPS RBSP (in which sps_video_parameter_set_id is equal to the vps_video_parameter_set_id value), or is referred to by an SEI NAL unit containing an active parameter sets SEI message (in which </w:t>
      </w:r>
      <w:r w:rsidRPr="00564A49">
        <w:rPr>
          <w:lang w:val="en-US"/>
        </w:rPr>
        <w:t>active_video_parameter_set_id</w:t>
      </w:r>
      <w:r w:rsidRPr="00564A49">
        <w:t xml:space="preserve"> is equal to the vps_video_parameter_set_id value), it is activated. This VPS RBSP is called the active VPS RBSP until it is deactivated by the activation of another VPS RBSP. A VPS RBSP, with that particular value of vps_video_parameter_set_id, shall be available to the decoding process prior to its activation, included in at least one access unit with TemporalId equal to 0 or provided through external means. An activated VPS RBSP shall remain active for the entire CVS.</w:t>
      </w:r>
    </w:p>
    <w:p w:rsidR="007E173E" w:rsidRPr="00564A49" w:rsidRDefault="007E173E" w:rsidP="007E173E">
      <w:pPr>
        <w:pStyle w:val="Note1"/>
        <w:numPr>
          <w:ilvl w:val="12"/>
          <w:numId w:val="0"/>
        </w:numPr>
        <w:ind w:left="284"/>
      </w:pPr>
      <w:r w:rsidRPr="00564A49">
        <w:t>NOTE </w:t>
      </w:r>
      <w:r w:rsidR="009F2194">
        <w:fldChar w:fldCharType="begin" w:fldLock="1"/>
      </w:r>
      <w:r w:rsidR="009F2194">
        <w:instrText xml:space="preserve"> SEQ NoteCounter \s 9 \* MERGEFORMAT </w:instrText>
      </w:r>
      <w:r w:rsidR="009F2194">
        <w:fldChar w:fldCharType="separate"/>
      </w:r>
      <w:r w:rsidRPr="00564A49">
        <w:rPr>
          <w:noProof/>
        </w:rPr>
        <w:t>5</w:t>
      </w:r>
      <w:r w:rsidR="009F2194">
        <w:rPr>
          <w:noProof/>
        </w:rPr>
        <w:fldChar w:fldCharType="end"/>
      </w:r>
      <w:r w:rsidRPr="00564A49">
        <w:t> – Because an IRAP access unit with NoRaslOutputFlag equal to 1 begins a new CVS and an activated VPS RBSP must remain active for the entire CVS, a VPS RBSP can only be activated by an active parameter sets SEI message when the active parameter sets SEI message is part of an IRAP access unit with NoRaslOutputFlag equal to 1.</w:t>
      </w:r>
    </w:p>
    <w:p w:rsidR="007E173E" w:rsidRPr="00564A49" w:rsidRDefault="007E173E" w:rsidP="007E173E">
      <w:pPr>
        <w:numPr>
          <w:ilvl w:val="12"/>
          <w:numId w:val="0"/>
        </w:numPr>
      </w:pPr>
      <w:r w:rsidRPr="00564A49">
        <w:t>Any VPS NAL unit containing the value of vps_video_parameter_set_id for the active VPS RBSP for a CVS shall have the same content as that of the active VPS RBSP for the CVS, unless it follows the last access unit of the CVS and precedes the first VCL NAL unit, the first SPS NAL unit, and the first SEI NAL unit containing an active parameter sets SEI message (when present) of another CVS.</w:t>
      </w:r>
    </w:p>
    <w:p w:rsidR="007E173E" w:rsidRPr="00564A49" w:rsidRDefault="007E173E" w:rsidP="007E173E">
      <w:pPr>
        <w:pStyle w:val="Note1"/>
        <w:numPr>
          <w:ilvl w:val="12"/>
          <w:numId w:val="0"/>
        </w:numPr>
        <w:ind w:left="284"/>
      </w:pPr>
      <w:r w:rsidRPr="00564A49">
        <w:t>NOTE </w:t>
      </w:r>
      <w:r w:rsidR="009F2194">
        <w:fldChar w:fldCharType="begin" w:fldLock="1"/>
      </w:r>
      <w:r w:rsidR="009F2194">
        <w:instrText xml:space="preserve"> SEQ NoteCounter \s 9 \* MERGEFORMAT </w:instrText>
      </w:r>
      <w:r w:rsidR="009F2194">
        <w:fldChar w:fldCharType="separate"/>
      </w:r>
      <w:r w:rsidRPr="00564A49">
        <w:rPr>
          <w:noProof/>
        </w:rPr>
        <w:t>6</w:t>
      </w:r>
      <w:r w:rsidR="009F2194">
        <w:rPr>
          <w:noProof/>
        </w:rPr>
        <w:fldChar w:fldCharType="end"/>
      </w:r>
      <w:r w:rsidRPr="00564A49">
        <w:t> – If VPS RBSP, SPS RBSP, or PPS RBSP are conveyed within the bitstream, these constraints impose an order constraint on the NAL units that contain the VPS RBSP, SPS RBSP, or PPS RBSP, respectively. Otherwise (VPS RBSP, SPS RBSP, or PPS RBSP are conveyed by other means not specified in this Specification), they must be available to the decoding process in a timely fashion such that these constraints are obeyed.</w:t>
      </w:r>
    </w:p>
    <w:p w:rsidR="007E173E" w:rsidRPr="00564A49" w:rsidRDefault="007E173E" w:rsidP="007E173E">
      <w:r w:rsidRPr="00564A49">
        <w:t xml:space="preserve">All constraints that are expressed on the relationship between the values of the syntax elements and the values of variables derived from those syntax elements in VPSs, SPSs, and PPSs and other syntax elements are expressions of constraints that apply only to the active VPS RBSP, the active SPS RBSP for the base layer, and the active PPS RBSP for the base layer. If any VPS RBSP, SPS RBSP, and PPS RBSP is present that is never activated in the bitstream, its </w:t>
      </w:r>
      <w:r w:rsidRPr="00564A49">
        <w:lastRenderedPageBreak/>
        <w:t>syntax elements shall have values that would conform to the specified constraints if it was activated by reference in an otherwise conforming bitstream.</w:t>
      </w:r>
    </w:p>
    <w:p w:rsidR="007E173E" w:rsidRPr="00564A49" w:rsidRDefault="007E173E" w:rsidP="007E173E">
      <w:r w:rsidRPr="00564A49">
        <w:t>During operation of the decoding process (see clause 8), the values of parameters of the active VPS, the active SPS for the base layer, and the active PPS RBSP for the base layer are considered in effect. For interpretation of SEI messages, the values of the active VPS RBSP, the active SPS RBSP for the base layer, and the active PPS RBSP for the base layer for the operation of the decoding process for the VCL NAL units of the coded picture in the same access unit are considered in effect unless otherwise specified in the SEI message semantics.</w:t>
      </w:r>
    </w:p>
    <w:p w:rsidR="007E173E" w:rsidRPr="00564A49" w:rsidRDefault="007E173E" w:rsidP="007E173E">
      <w:pPr>
        <w:rPr>
          <w:i/>
          <w:lang w:val="en-US"/>
        </w:rPr>
      </w:pPr>
    </w:p>
    <w:p w:rsidR="007E173E" w:rsidRPr="00564A49" w:rsidRDefault="007E173E" w:rsidP="007E173E">
      <w:pPr>
        <w:rPr>
          <w:i/>
          <w:lang w:val="en-US"/>
        </w:rPr>
      </w:pPr>
      <w:r w:rsidRPr="00564A49">
        <w:rPr>
          <w:i/>
          <w:lang w:val="en-US"/>
        </w:rPr>
        <w:t>Replace clause 8, subclauses 8.1, 8.2, 8.3, 8.3.1, 8.3.2, 8.3.3, and 8.3.3.1 with the following and add subclause 8.1.1:</w:t>
      </w:r>
    </w:p>
    <w:p w:rsidR="007E173E" w:rsidRPr="00564A49" w:rsidRDefault="007E173E" w:rsidP="007E173E">
      <w:pPr>
        <w:pStyle w:val="Heading1"/>
        <w:numPr>
          <w:ilvl w:val="0"/>
          <w:numId w:val="40"/>
        </w:numPr>
        <w:tabs>
          <w:tab w:val="clear" w:pos="794"/>
        </w:tabs>
        <w:rPr>
          <w:lang w:val="en-US"/>
        </w:rPr>
      </w:pPr>
      <w:bookmarkStart w:id="1174" w:name="_Toc377921503"/>
      <w:bookmarkStart w:id="1175" w:name="_Toc378026124"/>
      <w:r w:rsidRPr="00564A49">
        <w:rPr>
          <w:lang w:val="en-US"/>
        </w:rPr>
        <w:t>Decoding process</w:t>
      </w:r>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4"/>
      <w:bookmarkEnd w:id="1175"/>
    </w:p>
    <w:p w:rsidR="007E173E" w:rsidRPr="00564A49" w:rsidRDefault="007E173E" w:rsidP="007E173E">
      <w:pPr>
        <w:pStyle w:val="Heading2"/>
        <w:numPr>
          <w:ilvl w:val="1"/>
          <w:numId w:val="40"/>
        </w:numPr>
        <w:tabs>
          <w:tab w:val="clear" w:pos="794"/>
        </w:tabs>
        <w:rPr>
          <w:lang w:val="en-US"/>
        </w:rPr>
      </w:pPr>
      <w:bookmarkStart w:id="1176" w:name="_Toc317198780"/>
      <w:bookmarkStart w:id="1177" w:name="_Toc341908433"/>
      <w:bookmarkStart w:id="1178" w:name="_Ref370807721"/>
      <w:bookmarkStart w:id="1179" w:name="_Ref372892398"/>
      <w:bookmarkStart w:id="1180" w:name="_Toc377921504"/>
      <w:bookmarkStart w:id="1181" w:name="_Toc378026125"/>
      <w:r w:rsidRPr="00564A49">
        <w:rPr>
          <w:lang w:val="en-US"/>
        </w:rPr>
        <w:t>General</w:t>
      </w:r>
      <w:bookmarkEnd w:id="1176"/>
      <w:r w:rsidRPr="00564A49">
        <w:rPr>
          <w:lang w:val="en-US"/>
        </w:rPr>
        <w:t xml:space="preserve"> decoding process</w:t>
      </w:r>
      <w:bookmarkEnd w:id="1177"/>
      <w:bookmarkEnd w:id="1178"/>
      <w:bookmarkEnd w:id="1179"/>
      <w:bookmarkEnd w:id="1180"/>
      <w:bookmarkEnd w:id="1181"/>
    </w:p>
    <w:p w:rsidR="007E173E" w:rsidRPr="00564A49" w:rsidRDefault="007E173E" w:rsidP="007E173E">
      <w:pPr>
        <w:rPr>
          <w:lang w:val="en-US"/>
        </w:rPr>
      </w:pPr>
      <w:r w:rsidRPr="00564A49">
        <w:rPr>
          <w:lang w:val="en-US"/>
        </w:rPr>
        <w:t>Input to this process is a bitstream. Output of this process is a list of decoded pictures.</w:t>
      </w:r>
    </w:p>
    <w:p w:rsidR="007E173E" w:rsidRPr="00564A49" w:rsidRDefault="007E173E" w:rsidP="007E173E">
      <w:pPr>
        <w:widowControl w:val="0"/>
        <w:tabs>
          <w:tab w:val="clear" w:pos="794"/>
          <w:tab w:val="clear" w:pos="1191"/>
          <w:tab w:val="clear" w:pos="1588"/>
          <w:tab w:val="clear" w:pos="1985"/>
        </w:tabs>
        <w:rPr>
          <w:lang w:val="en-US"/>
        </w:rPr>
      </w:pPr>
      <w:r w:rsidRPr="00564A49">
        <w:rPr>
          <w:lang w:val="en-US"/>
        </w:rPr>
        <w:t>The variable TargetOutputLayerSetIdx, which specifies the index to the list of the output layer sets specified by the VPS, of the target output layer set, is specified as follows:</w:t>
      </w:r>
    </w:p>
    <w:p w:rsidR="007E173E" w:rsidRPr="00564A49" w:rsidRDefault="007E173E" w:rsidP="007E173E">
      <w:pPr>
        <w:tabs>
          <w:tab w:val="clear" w:pos="794"/>
          <w:tab w:val="left" w:pos="400"/>
          <w:tab w:val="left" w:pos="1080"/>
        </w:tabs>
        <w:ind w:left="400" w:hanging="400"/>
        <w:rPr>
          <w:lang w:val="en-CA"/>
        </w:rPr>
      </w:pPr>
      <w:r w:rsidRPr="00564A49">
        <w:rPr>
          <w:lang w:val="en-CA"/>
        </w:rPr>
        <w:t>–</w:t>
      </w:r>
      <w:r w:rsidRPr="00564A49">
        <w:rPr>
          <w:lang w:val="en-CA"/>
        </w:rPr>
        <w:tab/>
        <w:t>If some external means, not specified in this Specification, is available to set TargetOutputLayerSetIdx, TargetOutputLayerSetIdx is set by the external means.</w:t>
      </w:r>
    </w:p>
    <w:p w:rsidR="007E173E" w:rsidRPr="00564A49" w:rsidRDefault="007E173E" w:rsidP="007E173E">
      <w:pPr>
        <w:tabs>
          <w:tab w:val="clear" w:pos="794"/>
          <w:tab w:val="left" w:pos="400"/>
          <w:tab w:val="left" w:pos="1080"/>
        </w:tabs>
        <w:ind w:left="400" w:hanging="400"/>
        <w:rPr>
          <w:lang w:val="en-CA"/>
        </w:rPr>
      </w:pPr>
      <w:r w:rsidRPr="00564A49">
        <w:rPr>
          <w:lang w:val="en-CA"/>
        </w:rPr>
        <w:t>–</w:t>
      </w:r>
      <w:r w:rsidRPr="00564A49">
        <w:rPr>
          <w:lang w:val="en-CA"/>
        </w:rPr>
        <w:tab/>
        <w:t>Otherwise, if the decoding process is invoked in a bitstream conformance test as specified in subclause C.1, TargetOutputLayerSetIdx is set as specified in subclause C.1.</w:t>
      </w:r>
    </w:p>
    <w:p w:rsidR="007E173E" w:rsidRPr="00564A49" w:rsidRDefault="007E173E" w:rsidP="007E173E">
      <w:pPr>
        <w:tabs>
          <w:tab w:val="clear" w:pos="794"/>
          <w:tab w:val="left" w:pos="400"/>
          <w:tab w:val="left" w:pos="1080"/>
        </w:tabs>
        <w:ind w:left="400" w:hanging="400"/>
        <w:rPr>
          <w:lang w:val="en-CA"/>
        </w:rPr>
      </w:pPr>
      <w:r w:rsidRPr="00564A49">
        <w:rPr>
          <w:lang w:val="en-CA"/>
        </w:rPr>
        <w:t>–</w:t>
      </w:r>
      <w:r w:rsidRPr="00564A49">
        <w:rPr>
          <w:lang w:val="en-CA"/>
        </w:rPr>
        <w:tab/>
        <w:t>Otherwise, TargetOutputLayerSetIdx is set equal to 0.</w:t>
      </w:r>
    </w:p>
    <w:p w:rsidR="007E173E" w:rsidRPr="00564A49" w:rsidRDefault="007E173E" w:rsidP="007E173E">
      <w:pPr>
        <w:rPr>
          <w:lang w:val="en-US"/>
        </w:rPr>
      </w:pPr>
      <w:r w:rsidRPr="00564A49">
        <w:rPr>
          <w:lang w:val="en-US"/>
        </w:rPr>
        <w:t>The variable Target</w:t>
      </w:r>
      <w:r w:rsidRPr="00564A49">
        <w:t>DecLayerSetIdx, the</w:t>
      </w:r>
      <w:r w:rsidRPr="00564A49">
        <w:rPr>
          <w:lang w:val="en-CA"/>
        </w:rPr>
        <w:t xml:space="preserve"> layer identifier list TargetOptLayerIdList, which specifies the list of nuh_layer_id values, in increasing order of nuh_layer_id values, of the pictures to be output, and t</w:t>
      </w:r>
      <w:r w:rsidRPr="00564A49">
        <w:rPr>
          <w:lang w:val="en-US"/>
        </w:rPr>
        <w:t>he layer identifier list TargetDecLayerIdList, which specifies the list of nuh_layer_id values, in increasing order of nuh_layer_id values, of the NAL units to be decoded, are specified as follows:</w:t>
      </w:r>
    </w:p>
    <w:p w:rsidR="007E173E" w:rsidRPr="00564A49" w:rsidRDefault="007E173E" w:rsidP="007E173E">
      <w:pPr>
        <w:widowControl w:val="0"/>
        <w:tabs>
          <w:tab w:val="clear" w:pos="794"/>
          <w:tab w:val="clear" w:pos="1191"/>
          <w:tab w:val="clear" w:pos="1588"/>
          <w:tab w:val="clear" w:pos="1985"/>
        </w:tabs>
        <w:jc w:val="left"/>
      </w:pPr>
      <w:r w:rsidRPr="00564A49">
        <w:rPr>
          <w:lang w:val="en-US"/>
        </w:rPr>
        <w:tab/>
      </w:r>
      <w:r w:rsidRPr="00564A49">
        <w:t xml:space="preserve">TargetDecLayerSetIdx = </w:t>
      </w:r>
      <w:r w:rsidRPr="00564A49">
        <w:rPr>
          <w:lang w:val="en-CA"/>
        </w:rPr>
        <w:t>LayerSetIdxForOutputLayerSet[ TargetOutputLayerSetIdx</w:t>
      </w:r>
      <w:r w:rsidRPr="00564A49">
        <w:rPr>
          <w:rFonts w:eastAsia="Times New Roman"/>
          <w:bCs/>
          <w:lang w:val="en-US"/>
        </w:rPr>
        <w:t> ]</w:t>
      </w:r>
      <w:r w:rsidRPr="00564A49">
        <w:rPr>
          <w:rFonts w:eastAsia="Times New Roman"/>
          <w:bCs/>
          <w:lang w:val="en-US"/>
        </w:rPr>
        <w:br/>
      </w:r>
      <w:r w:rsidRPr="00564A49">
        <w:rPr>
          <w:rFonts w:eastAsia="Times New Roman"/>
          <w:bCs/>
          <w:lang w:val="en-US"/>
        </w:rPr>
        <w:tab/>
      </w:r>
      <w:r w:rsidRPr="00564A49">
        <w:rPr>
          <w:lang w:val="en-US"/>
        </w:rPr>
        <w:t xml:space="preserve">lsIdx = </w:t>
      </w:r>
      <w:r w:rsidRPr="00564A49">
        <w:t>TargetDecLayerSetIdx</w:t>
      </w:r>
      <w:r w:rsidRPr="00564A49">
        <w:rPr>
          <w:lang w:val="en-US"/>
        </w:rPr>
        <w:br/>
      </w:r>
      <w:r w:rsidRPr="00564A49">
        <w:rPr>
          <w:lang w:val="en-US"/>
        </w:rPr>
        <w:tab/>
        <w:t>for( k = 0, j = 0; j &lt; NumLayersInIdList[ lsIdx ]; j++ ) {</w:t>
      </w:r>
      <w:r w:rsidRPr="00564A49">
        <w:rPr>
          <w:lang w:val="en-US"/>
        </w:rPr>
        <w:br/>
      </w:r>
      <w:r w:rsidRPr="00564A49">
        <w:rPr>
          <w:lang w:val="en-US"/>
        </w:rPr>
        <w:tab/>
      </w:r>
      <w:r w:rsidRPr="00564A49">
        <w:rPr>
          <w:lang w:val="en-US"/>
        </w:rPr>
        <w:tab/>
      </w:r>
      <w:r w:rsidRPr="00564A49">
        <w:rPr>
          <w:lang w:val="en-CA"/>
        </w:rPr>
        <w:t>TargetDecLayerIdList[ j ] = LayerSetLayerIdList[ </w:t>
      </w:r>
      <w:r w:rsidRPr="00564A49">
        <w:rPr>
          <w:lang w:val="en-US"/>
        </w:rPr>
        <w:t>lsIdx</w:t>
      </w:r>
      <w:r w:rsidRPr="00564A49">
        <w:rPr>
          <w:lang w:val="en-CA"/>
        </w:rPr>
        <w:t> ][ j ]</w:t>
      </w:r>
      <w:r w:rsidRPr="00564A49">
        <w:rPr>
          <w:lang w:val="en-CA"/>
        </w:rPr>
        <w:tab/>
      </w:r>
      <w:r w:rsidRPr="00564A49">
        <w:rPr>
          <w:lang w:val="en-CA"/>
        </w:rPr>
        <w:tab/>
      </w:r>
      <w:r w:rsidRPr="00564A49">
        <w:rPr>
          <w:lang w:val="en-CA"/>
        </w:rPr>
        <w:tab/>
      </w:r>
      <w:r w:rsidRPr="00564A49">
        <w:rPr>
          <w:lang w:val="en-CA"/>
        </w:rPr>
        <w:tab/>
      </w:r>
      <w:r w:rsidRPr="00564A49">
        <w:rPr>
          <w:lang w:val="en-CA"/>
        </w:rPr>
        <w:tab/>
      </w:r>
      <w:r w:rsidRPr="00564A49">
        <w:rPr>
          <w:lang w:val="en-CA"/>
        </w:rPr>
        <w:tab/>
      </w:r>
      <w:r w:rsidRPr="00564A49">
        <w:rPr>
          <w:lang w:val="en-CA"/>
        </w:rPr>
        <w:tab/>
      </w:r>
      <w:r w:rsidRPr="00564A49">
        <w:rPr>
          <w:lang w:val="en-CA"/>
        </w:rPr>
        <w:tab/>
      </w:r>
      <w:r w:rsidRPr="00564A49">
        <w:rPr>
          <w:lang w:val="en-CA"/>
        </w:rPr>
        <w:tab/>
      </w:r>
      <w:r w:rsidRPr="00564A49">
        <w:rPr>
          <w:szCs w:val="22"/>
        </w:rPr>
        <w:t>(</w:t>
      </w:r>
      <w:bookmarkStart w:id="1182" w:name="TargetDecLayerIdList"/>
      <w:r w:rsidRPr="00564A49">
        <w:rPr>
          <w:szCs w:val="22"/>
        </w:rPr>
        <w:fldChar w:fldCharType="begin" w:fldLock="1"/>
      </w:r>
      <w:r w:rsidRPr="00564A49">
        <w:rPr>
          <w:szCs w:val="22"/>
        </w:rPr>
        <w:instrText xml:space="preserve"> STYLEREF 1 \s </w:instrText>
      </w:r>
      <w:r w:rsidRPr="00564A49">
        <w:rPr>
          <w:szCs w:val="22"/>
        </w:rPr>
        <w:fldChar w:fldCharType="separate"/>
      </w:r>
      <w:r w:rsidRPr="00564A49">
        <w:rPr>
          <w:noProof/>
          <w:szCs w:val="22"/>
        </w:rPr>
        <w:t>8</w:t>
      </w:r>
      <w:r w:rsidRPr="00564A49">
        <w:rPr>
          <w:szCs w:val="22"/>
        </w:rPr>
        <w:fldChar w:fldCharType="end"/>
      </w:r>
      <w:r w:rsidRPr="00564A49">
        <w:rPr>
          <w:szCs w:val="22"/>
        </w:rPr>
        <w:noBreakHyphen/>
      </w:r>
      <w:r w:rsidRPr="00564A49">
        <w:rPr>
          <w:szCs w:val="22"/>
        </w:rPr>
        <w:fldChar w:fldCharType="begin" w:fldLock="1"/>
      </w:r>
      <w:r w:rsidRPr="00564A49">
        <w:rPr>
          <w:szCs w:val="22"/>
        </w:rPr>
        <w:instrText xml:space="preserve"> SEQ Equation \* ARABIC \s 1 </w:instrText>
      </w:r>
      <w:r w:rsidRPr="00564A49">
        <w:rPr>
          <w:szCs w:val="22"/>
        </w:rPr>
        <w:fldChar w:fldCharType="separate"/>
      </w:r>
      <w:r w:rsidRPr="00564A49">
        <w:rPr>
          <w:noProof/>
          <w:szCs w:val="22"/>
        </w:rPr>
        <w:t>1</w:t>
      </w:r>
      <w:r w:rsidRPr="00564A49">
        <w:rPr>
          <w:szCs w:val="22"/>
        </w:rPr>
        <w:fldChar w:fldCharType="end"/>
      </w:r>
      <w:bookmarkEnd w:id="1182"/>
      <w:r w:rsidRPr="00564A49">
        <w:rPr>
          <w:szCs w:val="22"/>
        </w:rPr>
        <w:t>)</w:t>
      </w:r>
      <w:r w:rsidRPr="00564A49">
        <w:rPr>
          <w:lang w:val="en-CA"/>
        </w:rPr>
        <w:br/>
      </w:r>
      <w:r w:rsidRPr="00564A49">
        <w:rPr>
          <w:lang w:val="en-US"/>
        </w:rPr>
        <w:tab/>
      </w:r>
      <w:r w:rsidRPr="00564A49">
        <w:rPr>
          <w:lang w:val="en-CA"/>
        </w:rPr>
        <w:tab/>
        <w:t xml:space="preserve">if( </w:t>
      </w:r>
      <w:r w:rsidRPr="00564A49">
        <w:rPr>
          <w:bCs/>
          <w:lang w:val="en-CA"/>
        </w:rPr>
        <w:t>OutputLayerFlag</w:t>
      </w:r>
      <w:r w:rsidRPr="00564A49">
        <w:rPr>
          <w:lang w:val="en-CA"/>
        </w:rPr>
        <w:t>[ TargetOutputLayerSetIdx ]</w:t>
      </w:r>
      <w:r w:rsidRPr="00564A49">
        <w:rPr>
          <w:bCs/>
          <w:lang w:val="en-CA"/>
        </w:rPr>
        <w:t xml:space="preserve">[ j ] </w:t>
      </w:r>
      <w:r w:rsidRPr="00564A49">
        <w:rPr>
          <w:lang w:val="en-CA"/>
        </w:rPr>
        <w:t>)</w:t>
      </w:r>
      <w:r w:rsidRPr="00564A49">
        <w:rPr>
          <w:lang w:val="en-CA"/>
        </w:rPr>
        <w:br/>
      </w:r>
      <w:r w:rsidRPr="00564A49">
        <w:rPr>
          <w:lang w:val="en-US"/>
        </w:rPr>
        <w:tab/>
      </w:r>
      <w:r w:rsidRPr="00564A49">
        <w:rPr>
          <w:lang w:val="en-CA"/>
        </w:rPr>
        <w:tab/>
      </w:r>
      <w:r w:rsidRPr="00564A49">
        <w:rPr>
          <w:lang w:val="en-CA"/>
        </w:rPr>
        <w:tab/>
        <w:t>TargetOptLayerIdList[ k++ ] = LayerSetLayerIdList[ </w:t>
      </w:r>
      <w:r w:rsidRPr="00564A49">
        <w:rPr>
          <w:lang w:val="en-US"/>
        </w:rPr>
        <w:t>lsIdx</w:t>
      </w:r>
      <w:r w:rsidRPr="00564A49">
        <w:rPr>
          <w:lang w:val="en-CA"/>
        </w:rPr>
        <w:t> ][ j ]</w:t>
      </w:r>
      <w:r w:rsidRPr="00564A49">
        <w:rPr>
          <w:lang w:val="en-CA"/>
        </w:rPr>
        <w:br/>
      </w:r>
      <w:r w:rsidRPr="00564A49">
        <w:rPr>
          <w:lang w:val="en-CA"/>
        </w:rPr>
        <w:tab/>
        <w:t>}</w:t>
      </w:r>
    </w:p>
    <w:p w:rsidR="007E173E" w:rsidRPr="00564A49" w:rsidRDefault="007E173E" w:rsidP="007E173E">
      <w:pPr>
        <w:rPr>
          <w:lang w:val="en-US"/>
        </w:rPr>
      </w:pPr>
      <w:r w:rsidRPr="00564A49">
        <w:rPr>
          <w:lang w:val="en-US"/>
        </w:rPr>
        <w:t>The variable HighestTid, which identifies the highest temporal sub-layer to be decoded, is specified as follows:</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If some external means, not specified in this Specification, is available to set HighestTid, HighestTid is set by the external means.</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Otherwise, if the decoding process is invoked in a bitstream conformance test as specified in subclause C.1, HighestTid is set as specified in subclause C.1.</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Otherwise, HighestTid is set equal to sps_max_sub_layers_minus1.</w:t>
      </w:r>
    </w:p>
    <w:p w:rsidR="007E173E" w:rsidRPr="00564A49" w:rsidRDefault="007E173E" w:rsidP="007E173E">
      <w:pPr>
        <w:rPr>
          <w:lang w:val="en-US"/>
        </w:rPr>
      </w:pPr>
      <w:r w:rsidRPr="00564A49">
        <w:rPr>
          <w:lang w:val="en-US"/>
        </w:rPr>
        <w:t>The sub-bitstream extraction process as specified in clause 10 is applied with the bitstream, HighestTid, and TargetDecLayerIdList as inputs, and the output is assigned to a bitstream referred to as BitstreamToDecode.</w:t>
      </w:r>
    </w:p>
    <w:p w:rsidR="007E173E" w:rsidRPr="00564A49" w:rsidRDefault="007E173E" w:rsidP="007E173E">
      <w:pPr>
        <w:rPr>
          <w:lang w:val="en-US"/>
        </w:rPr>
      </w:pPr>
      <w:r w:rsidRPr="00564A49">
        <w:rPr>
          <w:lang w:val="en-US"/>
        </w:rPr>
        <w:t>The decoding processes specified in the remainder of this subclause apply to each coded picture, referred to as the current picture and denoted by the variable CurrPic, in BitstreamToDecode.</w:t>
      </w:r>
    </w:p>
    <w:p w:rsidR="007E173E" w:rsidRPr="00564A49" w:rsidRDefault="007E173E" w:rsidP="007E173E">
      <w:pPr>
        <w:rPr>
          <w:lang w:val="en-US"/>
        </w:rPr>
      </w:pPr>
      <w:r w:rsidRPr="00564A49">
        <w:rPr>
          <w:lang w:val="en-US"/>
        </w:rPr>
        <w:t>Depending on the value of chroma_format_idc, the number of sample arrays of the current picture is as follows:</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If chroma_format_idc is equal to 0, the current picture consists of 1 sample array S</w:t>
      </w:r>
      <w:r w:rsidRPr="00564A49">
        <w:rPr>
          <w:vertAlign w:val="subscript"/>
          <w:lang w:val="en-US"/>
        </w:rPr>
        <w:t>L</w:t>
      </w:r>
      <w:r w:rsidRPr="00564A49">
        <w:rPr>
          <w:lang w:val="en-US"/>
        </w:rPr>
        <w:t>.</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Otherwise (chroma_format_idc is not equal to 0), the current picture consists of 3 sample arrays S</w:t>
      </w:r>
      <w:r w:rsidRPr="00564A49">
        <w:rPr>
          <w:vertAlign w:val="subscript"/>
          <w:lang w:val="en-US"/>
        </w:rPr>
        <w:t>L</w:t>
      </w:r>
      <w:r w:rsidRPr="00564A49">
        <w:rPr>
          <w:lang w:val="en-US"/>
        </w:rPr>
        <w:t>, S</w:t>
      </w:r>
      <w:r w:rsidRPr="00564A49">
        <w:rPr>
          <w:vertAlign w:val="subscript"/>
          <w:lang w:val="en-US"/>
        </w:rPr>
        <w:t>Cb</w:t>
      </w:r>
      <w:r w:rsidRPr="00564A49">
        <w:rPr>
          <w:lang w:val="en-US"/>
        </w:rPr>
        <w:t>, S</w:t>
      </w:r>
      <w:r w:rsidRPr="00564A49">
        <w:rPr>
          <w:vertAlign w:val="subscript"/>
          <w:lang w:val="en-US"/>
        </w:rPr>
        <w:t>Cr</w:t>
      </w:r>
      <w:r w:rsidRPr="00564A49">
        <w:rPr>
          <w:lang w:val="en-US"/>
        </w:rPr>
        <w:t>.</w:t>
      </w:r>
    </w:p>
    <w:p w:rsidR="007E173E" w:rsidRPr="00564A49" w:rsidRDefault="007E173E" w:rsidP="007E173E">
      <w:pPr>
        <w:rPr>
          <w:lang w:val="en-US"/>
        </w:rPr>
      </w:pPr>
      <w:r w:rsidRPr="00564A49">
        <w:rPr>
          <w:lang w:val="en-US"/>
        </w:rPr>
        <w:t>The decoding process for the current picture takes as inputs the syntax elements and upper-case variables from clause 7. When interpreting the semantics of each syntax element in each NAL unit, the term "the bitstream" (or part thereof, e.g. a CVS of the bitstream) refers to BitstreamToDecode (or part thereof).</w:t>
      </w:r>
    </w:p>
    <w:p w:rsidR="007E173E" w:rsidRPr="00564A49" w:rsidRDefault="007E173E" w:rsidP="007E173E">
      <w:pPr>
        <w:rPr>
          <w:lang w:val="en-US"/>
        </w:rPr>
      </w:pPr>
      <w:r w:rsidRPr="00564A49">
        <w:rPr>
          <w:lang w:val="en-US"/>
        </w:rPr>
        <w:t>When the current picture is an IRAP picture, the variable HandleCraAsBlaFlag is derived as specified in the following:</w:t>
      </w:r>
    </w:p>
    <w:p w:rsidR="007E173E" w:rsidRPr="00564A49" w:rsidRDefault="007E173E" w:rsidP="007E173E">
      <w:pPr>
        <w:tabs>
          <w:tab w:val="clear" w:pos="794"/>
          <w:tab w:val="left" w:pos="400"/>
          <w:tab w:val="left" w:pos="1080"/>
        </w:tabs>
        <w:ind w:left="400" w:hanging="400"/>
        <w:rPr>
          <w:lang w:val="en-US"/>
        </w:rPr>
      </w:pPr>
      <w:r w:rsidRPr="00564A49">
        <w:rPr>
          <w:lang w:val="en-US"/>
        </w:rPr>
        <w:lastRenderedPageBreak/>
        <w:t>–</w:t>
      </w:r>
      <w:r w:rsidRPr="00564A49">
        <w:rPr>
          <w:lang w:val="en-US"/>
        </w:rPr>
        <w:tab/>
        <w:t>If some external means not specified in this Specification is available to set the variable HandleCraAsBlaFlag to a value for the current picture, the variable HandleCraAsBlaFlag is set equal to the value provided by the external means.</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Otherwise, the variable HandleCraAsBlaFlag is set equal to 0.</w:t>
      </w:r>
    </w:p>
    <w:p w:rsidR="007E173E" w:rsidRPr="00564A49" w:rsidRDefault="007E173E" w:rsidP="007E173E">
      <w:pPr>
        <w:rPr>
          <w:color w:val="000000"/>
          <w:lang w:val="en-US"/>
        </w:rPr>
      </w:pPr>
      <w:r w:rsidRPr="00564A49">
        <w:rPr>
          <w:color w:val="000000"/>
          <w:lang w:val="en-US"/>
        </w:rPr>
        <w:t>When the current picture is an IRAP picture and has nuh_layer_id equal to 0, the following applies:</w:t>
      </w:r>
    </w:p>
    <w:p w:rsidR="007E173E" w:rsidRPr="00564A49" w:rsidRDefault="007E173E" w:rsidP="007E173E">
      <w:pPr>
        <w:tabs>
          <w:tab w:val="left" w:pos="400"/>
        </w:tabs>
        <w:ind w:left="400" w:hanging="400"/>
        <w:rPr>
          <w:color w:val="000000"/>
          <w:lang w:val="en-US"/>
        </w:rPr>
      </w:pPr>
      <w:r w:rsidRPr="00564A49">
        <w:rPr>
          <w:color w:val="000000"/>
          <w:lang w:val="en-US"/>
        </w:rPr>
        <w:t>–</w:t>
      </w:r>
      <w:r w:rsidRPr="00564A49">
        <w:rPr>
          <w:color w:val="000000"/>
          <w:lang w:val="en-US"/>
        </w:rPr>
        <w:tab/>
        <w:t>The variable NoClrasOutputFlag is specified as follows:</w:t>
      </w:r>
    </w:p>
    <w:p w:rsidR="007E173E" w:rsidRPr="00564A49" w:rsidRDefault="007E173E" w:rsidP="007E173E">
      <w:pPr>
        <w:tabs>
          <w:tab w:val="left" w:pos="400"/>
        </w:tabs>
        <w:ind w:left="800" w:hanging="400"/>
        <w:rPr>
          <w:color w:val="000000"/>
          <w:lang w:val="en-US"/>
        </w:rPr>
      </w:pPr>
      <w:r w:rsidRPr="00564A49">
        <w:rPr>
          <w:color w:val="000000"/>
          <w:lang w:val="en-US"/>
        </w:rPr>
        <w:t>–</w:t>
      </w:r>
      <w:r w:rsidRPr="00564A49">
        <w:rPr>
          <w:color w:val="000000"/>
          <w:lang w:val="en-US"/>
        </w:rPr>
        <w:tab/>
        <w:t>If the current picture is the first picture in the bitstream, NoClrasOutputFlag is set equal to 1.</w:t>
      </w:r>
    </w:p>
    <w:p w:rsidR="007E173E" w:rsidRPr="00564A49" w:rsidRDefault="007E173E" w:rsidP="007E173E">
      <w:pPr>
        <w:tabs>
          <w:tab w:val="left" w:pos="400"/>
        </w:tabs>
        <w:ind w:left="800" w:hanging="400"/>
        <w:rPr>
          <w:color w:val="000000"/>
          <w:lang w:val="en-US"/>
        </w:rPr>
      </w:pPr>
      <w:r w:rsidRPr="00564A49">
        <w:rPr>
          <w:color w:val="000000"/>
          <w:lang w:val="en-US"/>
        </w:rPr>
        <w:t>–</w:t>
      </w:r>
      <w:r w:rsidRPr="00564A49">
        <w:rPr>
          <w:color w:val="000000"/>
          <w:lang w:val="en-US"/>
        </w:rPr>
        <w:tab/>
        <w:t>Otherwise, if the current picture is a BLA picture or a CRA picture with HandleCraAsBlaFlag equal to 1, NoClrasOutputFlag is set equal to 1.</w:t>
      </w:r>
    </w:p>
    <w:p w:rsidR="007E173E" w:rsidRPr="00564A49" w:rsidRDefault="007E173E" w:rsidP="007E173E">
      <w:pPr>
        <w:tabs>
          <w:tab w:val="left" w:pos="400"/>
        </w:tabs>
        <w:ind w:left="800" w:hanging="400"/>
        <w:rPr>
          <w:color w:val="000000"/>
          <w:lang w:val="en-US"/>
        </w:rPr>
      </w:pPr>
      <w:r w:rsidRPr="00564A49">
        <w:rPr>
          <w:color w:val="000000"/>
          <w:lang w:val="en-US"/>
        </w:rPr>
        <w:t>–</w:t>
      </w:r>
      <w:r w:rsidRPr="00564A49">
        <w:rPr>
          <w:color w:val="000000"/>
          <w:lang w:val="en-US"/>
        </w:rPr>
        <w:tab/>
        <w:t>Otherwise, if the current picture is an IDR picture with cross_layer_bla_flag is equal to1, NoClrasOutputFlag is set equal to 1.</w:t>
      </w:r>
    </w:p>
    <w:p w:rsidR="007E173E" w:rsidRPr="00564A49" w:rsidRDefault="007E173E" w:rsidP="007E173E">
      <w:pPr>
        <w:tabs>
          <w:tab w:val="left" w:pos="400"/>
        </w:tabs>
        <w:ind w:left="800" w:hanging="400"/>
        <w:rPr>
          <w:color w:val="000000"/>
          <w:lang w:val="en-US"/>
        </w:rPr>
      </w:pPr>
      <w:r w:rsidRPr="00564A49">
        <w:rPr>
          <w:color w:val="000000"/>
          <w:lang w:val="en-US"/>
        </w:rPr>
        <w:t>–</w:t>
      </w:r>
      <w:r w:rsidRPr="00564A49">
        <w:rPr>
          <w:color w:val="000000"/>
          <w:lang w:val="en-US"/>
        </w:rPr>
        <w:tab/>
        <w:t>Otherwise, if some external means, not specified in this Specification, is available to set NoClrasOutputFlag, NoClrasOutputFlag is set by the external means.</w:t>
      </w:r>
    </w:p>
    <w:p w:rsidR="007E173E" w:rsidRPr="00564A49" w:rsidRDefault="007E173E" w:rsidP="007E173E">
      <w:pPr>
        <w:tabs>
          <w:tab w:val="left" w:pos="400"/>
        </w:tabs>
        <w:ind w:left="800" w:hanging="400"/>
        <w:rPr>
          <w:color w:val="000000"/>
          <w:lang w:val="en-US"/>
        </w:rPr>
      </w:pPr>
      <w:r w:rsidRPr="00564A49">
        <w:rPr>
          <w:color w:val="000000"/>
          <w:lang w:val="en-US"/>
        </w:rPr>
        <w:t>–</w:t>
      </w:r>
      <w:r w:rsidRPr="00564A49">
        <w:rPr>
          <w:color w:val="000000"/>
          <w:lang w:val="en-US"/>
        </w:rPr>
        <w:tab/>
        <w:t>Otherwise, NoClrasOutputFlag is set equal to 0.</w:t>
      </w:r>
    </w:p>
    <w:p w:rsidR="007E173E" w:rsidRPr="00564A49" w:rsidRDefault="007E173E" w:rsidP="007E173E">
      <w:pPr>
        <w:tabs>
          <w:tab w:val="left" w:pos="400"/>
        </w:tabs>
        <w:ind w:left="400" w:hanging="400"/>
        <w:rPr>
          <w:color w:val="000000"/>
          <w:lang w:val="en-US"/>
        </w:rPr>
      </w:pPr>
      <w:r w:rsidRPr="00564A49">
        <w:rPr>
          <w:color w:val="000000"/>
          <w:lang w:val="en-US"/>
        </w:rPr>
        <w:t>–</w:t>
      </w:r>
      <w:r w:rsidRPr="00564A49">
        <w:rPr>
          <w:color w:val="000000"/>
          <w:lang w:val="en-US"/>
        </w:rPr>
        <w:tab/>
        <w:t xml:space="preserve">When NoClrasOutputFlag is equal to 1, the variable LayerInitializedFlag[ i ] is set equal to 0 for all values of i from 0 to </w:t>
      </w:r>
      <w:r w:rsidRPr="00564A49">
        <w:rPr>
          <w:color w:val="000000"/>
        </w:rPr>
        <w:t>vps_max_layer_id</w:t>
      </w:r>
      <w:r w:rsidRPr="00564A49">
        <w:rPr>
          <w:color w:val="000000"/>
          <w:lang w:val="en-US"/>
        </w:rPr>
        <w:t xml:space="preserve">, inclusive, and the variable FirstPicInLayerDecodedFlag[ i ] is set equal to 0 for all values of i from 0 to </w:t>
      </w:r>
      <w:r w:rsidRPr="00564A49">
        <w:rPr>
          <w:color w:val="000000"/>
        </w:rPr>
        <w:t>vps_max_layer_id</w:t>
      </w:r>
      <w:r w:rsidRPr="00564A49">
        <w:rPr>
          <w:color w:val="000000"/>
          <w:lang w:val="en-US"/>
        </w:rPr>
        <w:t>, inclusive.</w:t>
      </w:r>
    </w:p>
    <w:p w:rsidR="007E173E" w:rsidRPr="00564A49" w:rsidRDefault="007E173E" w:rsidP="007E173E">
      <w:pPr>
        <w:rPr>
          <w:lang w:val="en-US"/>
        </w:rPr>
      </w:pPr>
      <w:r w:rsidRPr="00564A49">
        <w:rPr>
          <w:lang w:val="en-US"/>
        </w:rPr>
        <w:t>The decoding process is specified such that all decoders will produce numerically identical cropped decoded pictures. Any decoding process that produces identical cropped decoded pictures to those produced by the process described herein (with the correct output order or output timing, as specified) conforms to the decoding process requirements of this Specification.</w:t>
      </w:r>
    </w:p>
    <w:p w:rsidR="007E173E" w:rsidRPr="00564A49" w:rsidRDefault="007E173E" w:rsidP="007E173E">
      <w:pPr>
        <w:rPr>
          <w:lang w:val="en-US"/>
        </w:rPr>
      </w:pPr>
      <w:r w:rsidRPr="00564A49">
        <w:rPr>
          <w:lang w:val="en-US"/>
        </w:rPr>
        <w:t>When the current picture is an IRAP picture, the following applies:</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If the current picture with a particular value of nuh_layer_id is an IDR picture, a BLA picture, the first picture with that particular value of nuh_layer_id in the bitstream in decoding order, or the first picture with that particular value of nuh_layer_id that follows an end of sequence NAL unit in decoding order, the variable NoRaslOutputFlag is set equal to 1.</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 xml:space="preserve">Otherwise, if LayerInitializedFlag[ nuh_layer_id ] is equal to 0 and LayerInitializedFlag[ refLayerId ] is equal to 1 for all values of refLayerId equal to </w:t>
      </w:r>
      <w:r w:rsidRPr="00564A49">
        <w:rPr>
          <w:bCs/>
          <w:lang w:val="en-US"/>
        </w:rPr>
        <w:t>RefLayerId[ </w:t>
      </w:r>
      <w:r w:rsidRPr="00564A49">
        <w:rPr>
          <w:lang w:val="en-US"/>
        </w:rPr>
        <w:t>nuh_layer_id</w:t>
      </w:r>
      <w:r w:rsidRPr="00564A49">
        <w:rPr>
          <w:bCs/>
          <w:lang w:val="en-US"/>
        </w:rPr>
        <w:t> ][ j ]</w:t>
      </w:r>
      <w:r w:rsidRPr="00564A49">
        <w:rPr>
          <w:lang w:val="en-US"/>
        </w:rPr>
        <w:t>, where j is in the range of 0 to NumDirectRefLayers[ nuh_layer_id ] − 1, inclusive, the variable NoRaslOutputFlag is set equal to 1.</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Otherwise, the variable NoRaslOutputFlag is set equal to HandleCraAsBlaFlag.</w:t>
      </w:r>
    </w:p>
    <w:p w:rsidR="007E173E" w:rsidRPr="00564A49" w:rsidRDefault="007E173E" w:rsidP="007E173E">
      <w:pPr>
        <w:rPr>
          <w:lang w:val="en-US"/>
        </w:rPr>
      </w:pPr>
      <w:r w:rsidRPr="00564A49">
        <w:rPr>
          <w:lang w:val="en-US"/>
        </w:rPr>
        <w:t xml:space="preserve">When the current picture is an IRAP picture </w:t>
      </w:r>
      <w:r w:rsidRPr="00564A49">
        <w:rPr>
          <w:rFonts w:hint="eastAsia"/>
          <w:lang w:eastAsia="ko-KR"/>
        </w:rPr>
        <w:t>with NoRaslOutputFlag equal to 1</w:t>
      </w:r>
      <w:r w:rsidRPr="00564A49">
        <w:rPr>
          <w:lang w:eastAsia="ko-KR"/>
        </w:rPr>
        <w:t xml:space="preserve"> </w:t>
      </w:r>
      <w:r w:rsidRPr="00564A49">
        <w:rPr>
          <w:lang w:val="en-US"/>
        </w:rPr>
        <w:t>and one of the following conditions is true, LayerInitializedFlag[ nuh_layer_id ] is set equal to 1:</w:t>
      </w:r>
    </w:p>
    <w:p w:rsidR="007E173E" w:rsidRPr="00564A49" w:rsidRDefault="007E173E" w:rsidP="007E173E">
      <w:pPr>
        <w:ind w:left="434" w:hanging="434"/>
        <w:rPr>
          <w:lang w:val="en-US"/>
        </w:rPr>
      </w:pPr>
      <w:r w:rsidRPr="00564A49">
        <w:rPr>
          <w:lang w:val="en-US"/>
        </w:rPr>
        <w:t>–</w:t>
      </w:r>
      <w:r w:rsidRPr="00564A49">
        <w:rPr>
          <w:lang w:val="en-US"/>
        </w:rPr>
        <w:tab/>
        <w:t>nuh_layer_id is equal to 0.</w:t>
      </w:r>
    </w:p>
    <w:p w:rsidR="007E173E" w:rsidRPr="00564A49" w:rsidRDefault="007E173E" w:rsidP="007E173E">
      <w:pPr>
        <w:ind w:left="434" w:hanging="434"/>
        <w:rPr>
          <w:lang w:val="en-US"/>
        </w:rPr>
      </w:pPr>
      <w:r w:rsidRPr="00564A49">
        <w:rPr>
          <w:lang w:val="en-US"/>
        </w:rPr>
        <w:t>–</w:t>
      </w:r>
      <w:r w:rsidRPr="00564A49">
        <w:rPr>
          <w:lang w:val="en-US"/>
        </w:rPr>
        <w:tab/>
        <w:t xml:space="preserve">LayerInitializedFlag[ nuh_layer_id ] is equal to 0 and LayerInitializedFlag[ refLayerId ] is equal to 1 for all values of refLayerId equal to </w:t>
      </w:r>
      <w:r w:rsidRPr="00564A49">
        <w:rPr>
          <w:bCs/>
          <w:lang w:val="en-US"/>
        </w:rPr>
        <w:t>RefLayerId[ </w:t>
      </w:r>
      <w:r w:rsidRPr="00564A49">
        <w:rPr>
          <w:lang w:val="en-US"/>
        </w:rPr>
        <w:t>nuh_layer_id</w:t>
      </w:r>
      <w:r w:rsidRPr="00564A49">
        <w:rPr>
          <w:bCs/>
          <w:lang w:val="en-US"/>
        </w:rPr>
        <w:t> ][ j ]</w:t>
      </w:r>
      <w:r w:rsidRPr="00564A49">
        <w:rPr>
          <w:lang w:val="en-US"/>
        </w:rPr>
        <w:t>, where j is in the range of 0 to NumDirectRefLayers[ nuh_layer_id ] − 1, inclusive.</w:t>
      </w:r>
    </w:p>
    <w:p w:rsidR="007E173E" w:rsidRPr="00564A49" w:rsidRDefault="007E173E" w:rsidP="007E173E">
      <w:pPr>
        <w:pStyle w:val="3N"/>
        <w:rPr>
          <w:lang w:val="en-US"/>
        </w:rPr>
      </w:pPr>
      <w:r w:rsidRPr="00564A49">
        <w:rPr>
          <w:lang w:val="en-US"/>
        </w:rPr>
        <w:t>Depending on the value of separate_colour_plane_flag, the decoding process is structured as follows:</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If separate_colour_plane_flag is equal to 0, the following decoding process is invoked a single time with the current picture being the output.</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Otherwise (separate_colour_plane_flag is equal to 1), the following decoding process is invoked three times. Inputs to the decoding process are all NAL units of the coded picture with identical value of colour_plane_id. The decoding process of NAL units with a particular value of colour_plane_id is specified as if only a CVS with monochrome colour format with that particular value of colour_plane_id would be present in the bitstream. The output of each of the three decoding processes is assigned to one of the 3 sample arrays of the current picture, with the NAL units with colour_plane_id equal to 0, 1, and 2 being assigned to S</w:t>
      </w:r>
      <w:r w:rsidRPr="00564A49">
        <w:rPr>
          <w:vertAlign w:val="subscript"/>
          <w:lang w:val="en-US"/>
        </w:rPr>
        <w:t xml:space="preserve">L, </w:t>
      </w:r>
      <w:r w:rsidRPr="00564A49">
        <w:rPr>
          <w:lang w:val="en-US"/>
        </w:rPr>
        <w:t>S</w:t>
      </w:r>
      <w:r w:rsidRPr="00564A49">
        <w:rPr>
          <w:vertAlign w:val="subscript"/>
          <w:lang w:val="en-US"/>
        </w:rPr>
        <w:t>Cb</w:t>
      </w:r>
      <w:r w:rsidRPr="00564A49">
        <w:rPr>
          <w:lang w:val="en-US"/>
        </w:rPr>
        <w:t>, and S</w:t>
      </w:r>
      <w:r w:rsidRPr="00564A49">
        <w:rPr>
          <w:vertAlign w:val="subscript"/>
          <w:lang w:val="en-US"/>
        </w:rPr>
        <w:t>Cr</w:t>
      </w:r>
      <w:r w:rsidRPr="00564A49">
        <w:rPr>
          <w:lang w:val="en-US"/>
        </w:rPr>
        <w:t>, respectively.</w:t>
      </w:r>
    </w:p>
    <w:p w:rsidR="007E173E" w:rsidRPr="00564A49" w:rsidRDefault="007E173E" w:rsidP="007E173E">
      <w:pPr>
        <w:pStyle w:val="Note1"/>
        <w:rPr>
          <w:lang w:val="en-US"/>
        </w:rPr>
      </w:pPr>
      <w:r w:rsidRPr="00564A49">
        <w:rPr>
          <w:lang w:val="en-US"/>
        </w:rPr>
        <w:t>NOTE – The variable ChromaArrayType is derived as equal to 0 when separate_colour_plane_flag is equal to 1 and chroma_format_idc is equal to 3. In the decoding process, the value of this variable is evaluated resulting in operations identical to that of monochrome pictures (when chroma_format_idc is equal to 0).</w:t>
      </w:r>
    </w:p>
    <w:p w:rsidR="007E173E" w:rsidRPr="00564A49" w:rsidRDefault="007E173E" w:rsidP="007E173E">
      <w:pPr>
        <w:rPr>
          <w:lang w:val="en-US"/>
        </w:rPr>
      </w:pPr>
      <w:r w:rsidRPr="00564A49">
        <w:rPr>
          <w:lang w:val="en-US"/>
        </w:rPr>
        <w:t>When the current picture has nuh_layer_id equal to 0, the decoding process for a coded picture with nuh_layer_id equal to 0 as specified in subclause </w:t>
      </w:r>
      <w:r w:rsidRPr="00564A49">
        <w:rPr>
          <w:lang w:val="en-US"/>
        </w:rPr>
        <w:fldChar w:fldCharType="begin" w:fldLock="1"/>
      </w:r>
      <w:r w:rsidRPr="00564A49">
        <w:rPr>
          <w:lang w:val="en-US"/>
        </w:rPr>
        <w:instrText xml:space="preserve"> REF _Ref373499510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8.1.1</w:t>
      </w:r>
      <w:r w:rsidRPr="00564A49">
        <w:rPr>
          <w:lang w:val="en-US"/>
        </w:rPr>
        <w:fldChar w:fldCharType="end"/>
      </w:r>
      <w:r w:rsidRPr="00564A49">
        <w:rPr>
          <w:lang w:val="en-US"/>
        </w:rPr>
        <w:t xml:space="preserve"> is invoked.</w:t>
      </w:r>
    </w:p>
    <w:p w:rsidR="007E173E" w:rsidRPr="00564A49" w:rsidRDefault="007E173E" w:rsidP="007E173E">
      <w:pPr>
        <w:pStyle w:val="Heading3"/>
        <w:numPr>
          <w:ilvl w:val="2"/>
          <w:numId w:val="41"/>
        </w:numPr>
        <w:tabs>
          <w:tab w:val="clear" w:pos="794"/>
          <w:tab w:val="clear" w:pos="1191"/>
          <w:tab w:val="left" w:pos="709"/>
        </w:tabs>
        <w:ind w:left="567" w:hanging="567"/>
        <w:rPr>
          <w:lang w:val="en-US"/>
        </w:rPr>
      </w:pPr>
      <w:bookmarkStart w:id="1183" w:name="_Ref373499510"/>
      <w:bookmarkStart w:id="1184" w:name="_Toc377921505"/>
      <w:bookmarkStart w:id="1185" w:name="_Toc378026126"/>
      <w:r w:rsidRPr="00564A49">
        <w:rPr>
          <w:lang w:val="en-US"/>
        </w:rPr>
        <w:lastRenderedPageBreak/>
        <w:t>Decoding process for a coded picture with nuh_layer_id equal to 0</w:t>
      </w:r>
      <w:bookmarkEnd w:id="1183"/>
      <w:bookmarkEnd w:id="1184"/>
      <w:bookmarkEnd w:id="1185"/>
    </w:p>
    <w:p w:rsidR="007E173E" w:rsidRPr="00564A49" w:rsidRDefault="007E173E" w:rsidP="007E173E">
      <w:pPr>
        <w:rPr>
          <w:lang w:val="en-US"/>
        </w:rPr>
      </w:pPr>
      <w:r w:rsidRPr="00564A49">
        <w:rPr>
          <w:lang w:val="en-US"/>
        </w:rPr>
        <w:t>The decoding process operates as follows for the current picture CurrPic:</w:t>
      </w:r>
    </w:p>
    <w:p w:rsidR="007E173E" w:rsidRPr="00564A49" w:rsidRDefault="007E173E" w:rsidP="007E173E">
      <w:pPr>
        <w:numPr>
          <w:ilvl w:val="0"/>
          <w:numId w:val="4"/>
        </w:numPr>
        <w:tabs>
          <w:tab w:val="clear" w:pos="757"/>
          <w:tab w:val="clear" w:pos="794"/>
          <w:tab w:val="left" w:pos="700"/>
          <w:tab w:val="num" w:pos="2500"/>
        </w:tabs>
        <w:ind w:left="700"/>
        <w:rPr>
          <w:lang w:val="en-US"/>
        </w:rPr>
      </w:pPr>
      <w:r w:rsidRPr="00564A49">
        <w:rPr>
          <w:lang w:val="en-US"/>
        </w:rPr>
        <w:t>The decoding of NAL units is specified in subclause 8.2.</w:t>
      </w:r>
    </w:p>
    <w:p w:rsidR="007E173E" w:rsidRPr="00564A49" w:rsidRDefault="007E173E" w:rsidP="007E173E">
      <w:pPr>
        <w:numPr>
          <w:ilvl w:val="0"/>
          <w:numId w:val="4"/>
        </w:numPr>
        <w:tabs>
          <w:tab w:val="clear" w:pos="757"/>
          <w:tab w:val="clear" w:pos="794"/>
          <w:tab w:val="left" w:pos="700"/>
          <w:tab w:val="num" w:pos="2500"/>
        </w:tabs>
        <w:ind w:left="700"/>
        <w:rPr>
          <w:lang w:val="en-US"/>
        </w:rPr>
      </w:pPr>
      <w:r w:rsidRPr="00564A49">
        <w:rPr>
          <w:lang w:val="en-US"/>
        </w:rPr>
        <w:t>The processes in subclause 8.3 specify the following decoding processes using syntax elements in the slice segment layer and above:</w:t>
      </w:r>
    </w:p>
    <w:p w:rsidR="007E173E" w:rsidRPr="00564A49" w:rsidRDefault="007E173E" w:rsidP="007E173E">
      <w:pPr>
        <w:tabs>
          <w:tab w:val="clear" w:pos="1191"/>
          <w:tab w:val="left" w:pos="1200"/>
        </w:tabs>
        <w:ind w:left="1228" w:hanging="434"/>
        <w:rPr>
          <w:lang w:val="en-US"/>
        </w:rPr>
      </w:pPr>
      <w:r w:rsidRPr="00564A49">
        <w:rPr>
          <w:lang w:val="en-US"/>
        </w:rPr>
        <w:t>–</w:t>
      </w:r>
      <w:r w:rsidRPr="00564A49">
        <w:rPr>
          <w:lang w:val="en-US"/>
        </w:rPr>
        <w:tab/>
        <w:t>Variables and functions relating to picture order count are derived as specified in subclause 8.3.1. This needs to be invoked only for the first slice segment of a picture.</w:t>
      </w:r>
    </w:p>
    <w:p w:rsidR="007E173E" w:rsidRPr="00564A49" w:rsidRDefault="007E173E" w:rsidP="007E173E">
      <w:pPr>
        <w:ind w:left="1228" w:hanging="434"/>
        <w:rPr>
          <w:lang w:val="en-US"/>
        </w:rPr>
      </w:pPr>
      <w:r w:rsidRPr="00564A49">
        <w:rPr>
          <w:lang w:val="en-US"/>
        </w:rPr>
        <w:t>–</w:t>
      </w:r>
      <w:r w:rsidRPr="00564A49">
        <w:rPr>
          <w:lang w:val="en-US"/>
        </w:rPr>
        <w:tab/>
        <w:t>The decoding process for RPS in subclause 8.3.2 is invoked, wherein reference pictures may be marked as "unused for reference" or "used for long-term reference". This needs to be invoked only for the first slice segment of a picture.</w:t>
      </w:r>
    </w:p>
    <w:p w:rsidR="007E173E" w:rsidRPr="00564A49" w:rsidRDefault="007E173E" w:rsidP="007E173E">
      <w:pPr>
        <w:ind w:left="1228" w:hanging="434"/>
        <w:rPr>
          <w:lang w:val="en-US"/>
        </w:rPr>
      </w:pPr>
      <w:r w:rsidRPr="00564A49">
        <w:rPr>
          <w:lang w:val="en-US"/>
        </w:rPr>
        <w:t>–</w:t>
      </w:r>
      <w:r w:rsidRPr="00564A49">
        <w:rPr>
          <w:lang w:val="en-US"/>
        </w:rPr>
        <w:tab/>
        <w:t>When the current picture is a BLA picture or is a CRA picture with NoRaslOutputFlag equal to 1, the decoding process for generating unavailable reference pictures specified in subclause 8.3.3 is invoked, which needs to be invoked only for the first slice segment of a picture.</w:t>
      </w:r>
    </w:p>
    <w:p w:rsidR="007E173E" w:rsidRPr="00564A49" w:rsidRDefault="007E173E" w:rsidP="007E173E">
      <w:pPr>
        <w:ind w:left="1228" w:hanging="434"/>
        <w:rPr>
          <w:lang w:val="en-US"/>
        </w:rPr>
      </w:pPr>
      <w:r w:rsidRPr="00564A49">
        <w:rPr>
          <w:lang w:val="en-US"/>
        </w:rPr>
        <w:t>–</w:t>
      </w:r>
      <w:r w:rsidRPr="00564A49">
        <w:rPr>
          <w:lang w:val="en-US"/>
        </w:rPr>
        <w:tab/>
        <w:t>PicOutputFlag is set as follows:</w:t>
      </w:r>
    </w:p>
    <w:p w:rsidR="007E173E" w:rsidRPr="00564A49" w:rsidRDefault="007E173E" w:rsidP="007E173E">
      <w:pPr>
        <w:ind w:left="1625" w:hanging="434"/>
        <w:rPr>
          <w:lang w:val="en-US"/>
        </w:rPr>
      </w:pPr>
      <w:r w:rsidRPr="00564A49">
        <w:rPr>
          <w:lang w:val="en-US"/>
        </w:rPr>
        <w:t>–</w:t>
      </w:r>
      <w:r w:rsidRPr="00564A49">
        <w:rPr>
          <w:lang w:val="en-US"/>
        </w:rPr>
        <w:tab/>
        <w:t>If the current picture is a RASL picture and NoRaslOutputFlag of the associated IRAP picture is equal to 1, PicOutputFlag is set equal to 0.</w:t>
      </w:r>
    </w:p>
    <w:p w:rsidR="007E173E" w:rsidRPr="00564A49" w:rsidRDefault="007E173E" w:rsidP="007E173E">
      <w:pPr>
        <w:ind w:left="1625" w:hanging="434"/>
        <w:rPr>
          <w:lang w:val="en-US"/>
        </w:rPr>
      </w:pPr>
      <w:r w:rsidRPr="00564A49">
        <w:rPr>
          <w:lang w:val="en-US"/>
        </w:rPr>
        <w:t>–</w:t>
      </w:r>
      <w:r w:rsidRPr="00564A49">
        <w:rPr>
          <w:lang w:val="en-US"/>
        </w:rPr>
        <w:tab/>
        <w:t>Otherwise, PicOutputFlag is set equal to pic_output_flag.</w:t>
      </w:r>
    </w:p>
    <w:p w:rsidR="007E173E" w:rsidRPr="00564A49" w:rsidRDefault="007E173E" w:rsidP="007E173E">
      <w:pPr>
        <w:tabs>
          <w:tab w:val="clear" w:pos="1191"/>
          <w:tab w:val="left" w:pos="1200"/>
        </w:tabs>
        <w:ind w:left="1228" w:hanging="434"/>
        <w:rPr>
          <w:lang w:val="en-US"/>
        </w:rPr>
      </w:pPr>
      <w:r w:rsidRPr="00564A49">
        <w:rPr>
          <w:lang w:val="en-US"/>
        </w:rPr>
        <w:t>–</w:t>
      </w:r>
      <w:r w:rsidRPr="00564A49">
        <w:rPr>
          <w:lang w:val="en-US"/>
        </w:rPr>
        <w:tab/>
        <w:t>At the beginning of the decoding process for each P or B slice, the decoding process for reference picture lists construction specified in subclause 8.3.4 is invoked for derivation of reference picture list 0 (RefPicList0) and, when decoding a B slice, reference picture list 1 (RefPicList1).</w:t>
      </w:r>
    </w:p>
    <w:p w:rsidR="007E173E" w:rsidRPr="00564A49" w:rsidRDefault="007E173E" w:rsidP="007E173E">
      <w:pPr>
        <w:numPr>
          <w:ilvl w:val="0"/>
          <w:numId w:val="4"/>
        </w:numPr>
        <w:tabs>
          <w:tab w:val="clear" w:pos="794"/>
          <w:tab w:val="left" w:pos="700"/>
        </w:tabs>
        <w:rPr>
          <w:lang w:val="en-US"/>
        </w:rPr>
      </w:pPr>
      <w:r w:rsidRPr="00564A49">
        <w:rPr>
          <w:lang w:val="en-US"/>
        </w:rPr>
        <w:t>The processes in subclauses 8.4, 8.5, 8.6, and 8.7 specify decoding processes using syntax elements in all syntax structure layers. It is a requirement of bitstream conformance that the coded slices of the picture shall contain slice segment data for every coding tree unit of the picture, such that the division of the picture into slices, the division of the slices into slice segments, and the division of the slice segments into coding tree units each form a partitioning of the picture.</w:t>
      </w:r>
    </w:p>
    <w:p w:rsidR="007E173E" w:rsidRPr="00564A49" w:rsidRDefault="007E173E" w:rsidP="007E173E">
      <w:pPr>
        <w:numPr>
          <w:ilvl w:val="0"/>
          <w:numId w:val="4"/>
        </w:numPr>
        <w:tabs>
          <w:tab w:val="clear" w:pos="757"/>
          <w:tab w:val="clear" w:pos="794"/>
          <w:tab w:val="left" w:pos="700"/>
          <w:tab w:val="num" w:pos="2500"/>
        </w:tabs>
        <w:ind w:left="700"/>
        <w:rPr>
          <w:lang w:val="en-US"/>
        </w:rPr>
      </w:pPr>
      <w:bookmarkStart w:id="1186" w:name="_Toc16578976"/>
      <w:bookmarkStart w:id="1187" w:name="_Toc20134296"/>
      <w:bookmarkStart w:id="1188" w:name="_Ref24436508"/>
      <w:bookmarkStart w:id="1189" w:name="_Toc77680436"/>
      <w:bookmarkStart w:id="1190" w:name="_Toc118289074"/>
      <w:bookmarkStart w:id="1191" w:name="_Toc226456597"/>
      <w:bookmarkStart w:id="1192" w:name="_Toc248045273"/>
      <w:bookmarkStart w:id="1193" w:name="_Toc287363797"/>
      <w:bookmarkStart w:id="1194" w:name="_Toc311217228"/>
      <w:bookmarkStart w:id="1195" w:name="_Toc317198781"/>
      <w:bookmarkStart w:id="1196" w:name="_Toc341908434"/>
      <w:r w:rsidRPr="00564A49">
        <w:rPr>
          <w:lang w:val="en-US"/>
        </w:rPr>
        <w:t>After all slices of the current picture have been decoded, the decoded picture is marked as "used for short-term reference".</w:t>
      </w:r>
    </w:p>
    <w:p w:rsidR="007E173E" w:rsidRPr="00564A49" w:rsidRDefault="007E173E" w:rsidP="007E173E">
      <w:pPr>
        <w:pStyle w:val="Heading2"/>
        <w:numPr>
          <w:ilvl w:val="1"/>
          <w:numId w:val="40"/>
        </w:numPr>
        <w:tabs>
          <w:tab w:val="clear" w:pos="794"/>
        </w:tabs>
        <w:rPr>
          <w:lang w:val="en-US"/>
        </w:rPr>
      </w:pPr>
      <w:bookmarkStart w:id="1197" w:name="_Ref360895033"/>
      <w:bookmarkStart w:id="1198" w:name="_Toc377921506"/>
      <w:bookmarkStart w:id="1199" w:name="_Toc378026127"/>
      <w:r w:rsidRPr="00564A49">
        <w:rPr>
          <w:lang w:val="en-US"/>
        </w:rPr>
        <w:t>NAL unit decoding</w:t>
      </w:r>
      <w:bookmarkEnd w:id="1186"/>
      <w:bookmarkEnd w:id="1187"/>
      <w:r w:rsidRPr="00564A49">
        <w:rPr>
          <w:lang w:val="en-US"/>
        </w:rPr>
        <w:t xml:space="preserve"> process</w:t>
      </w:r>
      <w:bookmarkEnd w:id="1188"/>
      <w:bookmarkEnd w:id="1189"/>
      <w:bookmarkEnd w:id="1190"/>
      <w:bookmarkEnd w:id="1191"/>
      <w:bookmarkEnd w:id="1192"/>
      <w:bookmarkEnd w:id="1193"/>
      <w:bookmarkEnd w:id="1194"/>
      <w:bookmarkEnd w:id="1195"/>
      <w:bookmarkEnd w:id="1196"/>
      <w:bookmarkEnd w:id="1197"/>
      <w:bookmarkEnd w:id="1198"/>
      <w:bookmarkEnd w:id="1199"/>
    </w:p>
    <w:p w:rsidR="007E173E" w:rsidRPr="00564A49" w:rsidRDefault="007E173E" w:rsidP="007E173E">
      <w:pPr>
        <w:rPr>
          <w:lang w:val="en-US"/>
        </w:rPr>
      </w:pPr>
      <w:r w:rsidRPr="00564A49">
        <w:rPr>
          <w:lang w:val="en-US"/>
        </w:rPr>
        <w:t>Inputs to this process are VCL NAL units of the current picture and their associated non-VCL NAL units.</w:t>
      </w:r>
    </w:p>
    <w:p w:rsidR="007E173E" w:rsidRPr="00564A49" w:rsidRDefault="007E173E" w:rsidP="007E173E">
      <w:pPr>
        <w:rPr>
          <w:lang w:val="en-US"/>
        </w:rPr>
      </w:pPr>
      <w:r w:rsidRPr="00564A49">
        <w:rPr>
          <w:lang w:val="en-US"/>
        </w:rPr>
        <w:t>Outputs of this process are the parsed RBSP syntax structures encapsulated within the NAL units of the access unit containing the current picture.</w:t>
      </w:r>
    </w:p>
    <w:p w:rsidR="007E173E" w:rsidRPr="00564A49" w:rsidRDefault="007E173E" w:rsidP="007E173E">
      <w:pPr>
        <w:rPr>
          <w:lang w:val="en-US"/>
        </w:rPr>
      </w:pPr>
      <w:r w:rsidRPr="00564A49">
        <w:rPr>
          <w:lang w:val="en-US"/>
        </w:rPr>
        <w:t>The decoding process for each NAL unit extracts the RBSP syntax structure from the NAL unit and then parses the RBSP syntax structure.</w:t>
      </w:r>
    </w:p>
    <w:p w:rsidR="007E173E" w:rsidRPr="00564A49" w:rsidRDefault="007E173E" w:rsidP="007E173E">
      <w:pPr>
        <w:pStyle w:val="Heading2"/>
        <w:numPr>
          <w:ilvl w:val="1"/>
          <w:numId w:val="40"/>
        </w:numPr>
        <w:tabs>
          <w:tab w:val="clear" w:pos="794"/>
        </w:tabs>
        <w:rPr>
          <w:lang w:val="en-US"/>
        </w:rPr>
      </w:pPr>
      <w:bookmarkStart w:id="1200" w:name="_Toc16578979"/>
      <w:bookmarkStart w:id="1201" w:name="_Ref19432149"/>
      <w:bookmarkStart w:id="1202" w:name="_Ref19432162"/>
      <w:bookmarkStart w:id="1203" w:name="_Toc20134299"/>
      <w:bookmarkStart w:id="1204" w:name="_Ref24436509"/>
      <w:bookmarkStart w:id="1205" w:name="_Toc77680437"/>
      <w:bookmarkStart w:id="1206" w:name="_Toc118289075"/>
      <w:bookmarkStart w:id="1207" w:name="_Toc226456598"/>
      <w:bookmarkStart w:id="1208" w:name="_Toc248045274"/>
      <w:bookmarkStart w:id="1209" w:name="_Toc287363798"/>
      <w:bookmarkStart w:id="1210" w:name="_Toc311217229"/>
      <w:bookmarkStart w:id="1211" w:name="_Toc317198782"/>
      <w:bookmarkStart w:id="1212" w:name="_Toc341908435"/>
      <w:bookmarkStart w:id="1213" w:name="_Toc377921507"/>
      <w:bookmarkStart w:id="1214" w:name="_Toc378026128"/>
      <w:r w:rsidRPr="00564A49">
        <w:rPr>
          <w:lang w:val="en-US"/>
        </w:rPr>
        <w:t>Slice decoding</w:t>
      </w:r>
      <w:bookmarkEnd w:id="1200"/>
      <w:bookmarkEnd w:id="1201"/>
      <w:bookmarkEnd w:id="1202"/>
      <w:bookmarkEnd w:id="1203"/>
      <w:r w:rsidRPr="00564A49">
        <w:rPr>
          <w:lang w:val="en-US"/>
        </w:rPr>
        <w:t xml:space="preserve"> process</w:t>
      </w:r>
      <w:bookmarkEnd w:id="1204"/>
      <w:bookmarkEnd w:id="1205"/>
      <w:bookmarkEnd w:id="1206"/>
      <w:bookmarkEnd w:id="1207"/>
      <w:bookmarkEnd w:id="1208"/>
      <w:bookmarkEnd w:id="1209"/>
      <w:bookmarkEnd w:id="1210"/>
      <w:bookmarkEnd w:id="1211"/>
      <w:bookmarkEnd w:id="1212"/>
      <w:bookmarkEnd w:id="1213"/>
      <w:bookmarkEnd w:id="1214"/>
    </w:p>
    <w:p w:rsidR="007E173E" w:rsidRPr="00564A49" w:rsidRDefault="007E173E" w:rsidP="00CC1A3E">
      <w:pPr>
        <w:pStyle w:val="Heading3"/>
        <w:numPr>
          <w:ilvl w:val="2"/>
          <w:numId w:val="51"/>
        </w:numPr>
        <w:tabs>
          <w:tab w:val="clear" w:pos="794"/>
          <w:tab w:val="clear" w:pos="1588"/>
          <w:tab w:val="left" w:pos="1276"/>
        </w:tabs>
        <w:ind w:hanging="1146"/>
        <w:rPr>
          <w:noProof/>
        </w:rPr>
      </w:pPr>
      <w:bookmarkStart w:id="1215" w:name="_Toc350926543"/>
      <w:bookmarkStart w:id="1216" w:name="_Toc377921508"/>
      <w:bookmarkStart w:id="1217" w:name="_Toc378026129"/>
      <w:bookmarkStart w:id="1218" w:name="_Ref305961533"/>
      <w:bookmarkStart w:id="1219" w:name="_Toc317198784"/>
      <w:bookmarkStart w:id="1220" w:name="_Toc358292104"/>
      <w:bookmarkStart w:id="1221" w:name="_Toc16578981"/>
      <w:bookmarkStart w:id="1222" w:name="_Ref19428535"/>
      <w:bookmarkStart w:id="1223" w:name="_Ref19429280"/>
      <w:bookmarkStart w:id="1224" w:name="_Ref19429573"/>
      <w:bookmarkStart w:id="1225" w:name="_Ref19431437"/>
      <w:bookmarkStart w:id="1226" w:name="_Toc20134301"/>
      <w:bookmarkStart w:id="1227" w:name="_Ref22887934"/>
      <w:bookmarkStart w:id="1228" w:name="_Ref26333761"/>
      <w:bookmarkStart w:id="1229" w:name="_Ref30320332"/>
      <w:bookmarkStart w:id="1230" w:name="_Ref31113220"/>
      <w:bookmarkStart w:id="1231" w:name="_Ref33085279"/>
      <w:bookmarkStart w:id="1232" w:name="_Ref33085282"/>
      <w:bookmarkStart w:id="1233" w:name="_Ref36860709"/>
      <w:bookmarkStart w:id="1234" w:name="_Ref59275470"/>
      <w:bookmarkStart w:id="1235" w:name="_Ref59277655"/>
      <w:bookmarkStart w:id="1236" w:name="_Toc77680438"/>
      <w:bookmarkStart w:id="1237" w:name="_Toc118289076"/>
      <w:bookmarkStart w:id="1238" w:name="_Ref171078802"/>
      <w:bookmarkStart w:id="1239" w:name="_Ref211401367"/>
      <w:bookmarkStart w:id="1240" w:name="_Ref220342402"/>
      <w:bookmarkStart w:id="1241" w:name="_Toc226456599"/>
      <w:bookmarkStart w:id="1242" w:name="_Toc248045275"/>
      <w:bookmarkStart w:id="1243" w:name="_Toc287363799"/>
      <w:bookmarkStart w:id="1244" w:name="_Toc311217230"/>
      <w:bookmarkStart w:id="1245" w:name="_Toc317198783"/>
      <w:bookmarkStart w:id="1246" w:name="_Ref330966619"/>
      <w:bookmarkStart w:id="1247" w:name="_Toc341908436"/>
      <w:r w:rsidRPr="00564A49">
        <w:rPr>
          <w:noProof/>
        </w:rPr>
        <w:t>Decoding process for picture order count</w:t>
      </w:r>
      <w:bookmarkEnd w:id="1215"/>
      <w:bookmarkEnd w:id="1216"/>
      <w:bookmarkEnd w:id="1217"/>
    </w:p>
    <w:p w:rsidR="007E173E" w:rsidRPr="00564A49" w:rsidRDefault="007E173E" w:rsidP="007E173E">
      <w:pPr>
        <w:rPr>
          <w:noProof/>
        </w:rPr>
      </w:pPr>
      <w:r w:rsidRPr="00564A49">
        <w:rPr>
          <w:noProof/>
        </w:rPr>
        <w:t>Output of this process is PicOrderCntVal, the picture order count of the current picture.</w:t>
      </w:r>
    </w:p>
    <w:p w:rsidR="007E173E" w:rsidRPr="00564A49" w:rsidRDefault="007E173E" w:rsidP="007E173E">
      <w:pPr>
        <w:rPr>
          <w:noProof/>
          <w:lang w:eastAsia="ja-JP"/>
        </w:rPr>
      </w:pPr>
      <w:r w:rsidRPr="00564A49">
        <w:rPr>
          <w:noProof/>
        </w:rPr>
        <w:t>Picture order counts are used to identify pictures,</w:t>
      </w:r>
      <w:r w:rsidRPr="00564A49">
        <w:rPr>
          <w:noProof/>
          <w:lang w:eastAsia="ja-JP"/>
        </w:rPr>
        <w:t xml:space="preserve"> for deriving motion parameters in merge mode and motion vector prediction, and for decoder conformance checking (see subclause </w:t>
      </w:r>
      <w:r w:rsidRPr="00564A49">
        <w:rPr>
          <w:noProof/>
          <w:lang w:eastAsia="ja-JP"/>
        </w:rPr>
        <w:fldChar w:fldCharType="begin" w:fldLock="1"/>
      </w:r>
      <w:r w:rsidRPr="00564A49">
        <w:rPr>
          <w:noProof/>
          <w:lang w:eastAsia="ja-JP"/>
        </w:rPr>
        <w:instrText xml:space="preserve"> REF _Ref34233092 \r \h  \* MERGEFORMAT </w:instrText>
      </w:r>
      <w:r w:rsidRPr="00564A49">
        <w:rPr>
          <w:noProof/>
          <w:lang w:eastAsia="ja-JP"/>
        </w:rPr>
      </w:r>
      <w:r w:rsidRPr="00564A49">
        <w:rPr>
          <w:noProof/>
          <w:lang w:eastAsia="ja-JP"/>
        </w:rPr>
        <w:fldChar w:fldCharType="separate"/>
      </w:r>
      <w:r w:rsidRPr="00564A49">
        <w:rPr>
          <w:noProof/>
          <w:lang w:eastAsia="ja-JP"/>
        </w:rPr>
        <w:t>12</w:t>
      </w:r>
      <w:r w:rsidRPr="00564A49">
        <w:rPr>
          <w:noProof/>
          <w:lang w:eastAsia="ja-JP"/>
        </w:rPr>
        <w:fldChar w:fldCharType="end"/>
      </w:r>
      <w:r w:rsidRPr="00564A49">
        <w:rPr>
          <w:noProof/>
          <w:lang w:eastAsia="ja-JP"/>
        </w:rPr>
        <w:t>).</w:t>
      </w:r>
    </w:p>
    <w:p w:rsidR="007E173E" w:rsidRPr="00564A49" w:rsidRDefault="007E173E" w:rsidP="007E173E">
      <w:pPr>
        <w:rPr>
          <w:noProof/>
          <w:lang w:eastAsia="ja-JP"/>
        </w:rPr>
      </w:pPr>
      <w:r w:rsidRPr="00564A49">
        <w:rPr>
          <w:noProof/>
        </w:rPr>
        <w:t>Each coded picture is associated with a picture order count variable, denoted as PicOrderCntVal.</w:t>
      </w:r>
    </w:p>
    <w:p w:rsidR="007E173E" w:rsidRPr="00564A49" w:rsidRDefault="007E173E" w:rsidP="007E173E">
      <w:pPr>
        <w:numPr>
          <w:ilvl w:val="12"/>
          <w:numId w:val="0"/>
        </w:numPr>
        <w:rPr>
          <w:noProof/>
        </w:rPr>
      </w:pPr>
      <w:r w:rsidRPr="00564A49">
        <w:rPr>
          <w:noProof/>
        </w:rPr>
        <w:t>When the current picture is not an IRAP picture with NoRaslOutputFlag equal to 1, the variables prevPicOrderCntLsb and prevPicOrderCntMsb are derived as follows:</w:t>
      </w:r>
    </w:p>
    <w:p w:rsidR="007E173E" w:rsidRPr="00564A49" w:rsidRDefault="007E173E" w:rsidP="00CC1A3E">
      <w:pPr>
        <w:numPr>
          <w:ilvl w:val="0"/>
          <w:numId w:val="50"/>
        </w:numPr>
        <w:tabs>
          <w:tab w:val="left" w:pos="360"/>
        </w:tabs>
        <w:textAlignment w:val="auto"/>
        <w:rPr>
          <w:noProof/>
        </w:rPr>
      </w:pPr>
      <w:r w:rsidRPr="00564A49">
        <w:rPr>
          <w:noProof/>
        </w:rPr>
        <w:t>Let prevTid0Pic be the previous picture in decoding order that has TemporalId equal to 0</w:t>
      </w:r>
      <w:r w:rsidRPr="00564A49">
        <w:t xml:space="preserve"> and that is not a RASL picture, a RADL picture, or a sub-layer non-reference picture, and let </w:t>
      </w:r>
      <w:r w:rsidRPr="00564A49">
        <w:rPr>
          <w:lang w:val="en-US"/>
        </w:rPr>
        <w:t xml:space="preserve">PrevPicOrderCnt[ nuh_layer_id ] be the </w:t>
      </w:r>
      <w:r w:rsidRPr="00564A49">
        <w:rPr>
          <w:noProof/>
        </w:rPr>
        <w:t>PicOrderCntVal of prevTid0Pic.</w:t>
      </w:r>
    </w:p>
    <w:p w:rsidR="007E173E" w:rsidRPr="00564A49" w:rsidRDefault="007E173E" w:rsidP="00CC1A3E">
      <w:pPr>
        <w:numPr>
          <w:ilvl w:val="0"/>
          <w:numId w:val="50"/>
        </w:numPr>
        <w:tabs>
          <w:tab w:val="left" w:pos="360"/>
        </w:tabs>
        <w:textAlignment w:val="auto"/>
        <w:rPr>
          <w:noProof/>
        </w:rPr>
      </w:pPr>
      <w:r w:rsidRPr="00564A49">
        <w:rPr>
          <w:noProof/>
        </w:rPr>
        <w:t xml:space="preserve">The variable prevPicOrderCntLsb is set equal to </w:t>
      </w:r>
      <w:r w:rsidRPr="00564A49">
        <w:rPr>
          <w:lang w:val="en-US"/>
        </w:rPr>
        <w:t>PrevPicOrderCnt[ nuh_layer_id ] &amp; ( MaxPicOrderCntLsb − 1 )</w:t>
      </w:r>
      <w:r w:rsidRPr="00564A49">
        <w:rPr>
          <w:noProof/>
        </w:rPr>
        <w:t>.</w:t>
      </w:r>
    </w:p>
    <w:p w:rsidR="007E173E" w:rsidRPr="00564A49" w:rsidRDefault="007E173E" w:rsidP="00CC1A3E">
      <w:pPr>
        <w:numPr>
          <w:ilvl w:val="0"/>
          <w:numId w:val="50"/>
        </w:numPr>
        <w:tabs>
          <w:tab w:val="left" w:pos="360"/>
        </w:tabs>
        <w:textAlignment w:val="auto"/>
        <w:rPr>
          <w:noProof/>
        </w:rPr>
      </w:pPr>
      <w:r w:rsidRPr="00564A49">
        <w:rPr>
          <w:noProof/>
        </w:rPr>
        <w:t xml:space="preserve">The variable prevPicOrderCntMsb is set equal to </w:t>
      </w:r>
      <w:r w:rsidRPr="00564A49">
        <w:rPr>
          <w:lang w:val="en-US"/>
        </w:rPr>
        <w:t>PrevPicOrderCnt[ nuh_layer_id ] − prevPicOrderCntLsb</w:t>
      </w:r>
      <w:r w:rsidRPr="00564A49">
        <w:rPr>
          <w:noProof/>
        </w:rPr>
        <w:t>.</w:t>
      </w:r>
    </w:p>
    <w:p w:rsidR="007E173E" w:rsidRPr="00564A49" w:rsidRDefault="007E173E" w:rsidP="007E173E">
      <w:pPr>
        <w:numPr>
          <w:ilvl w:val="12"/>
          <w:numId w:val="0"/>
        </w:numPr>
        <w:rPr>
          <w:noProof/>
        </w:rPr>
      </w:pPr>
      <w:r w:rsidRPr="00564A49">
        <w:rPr>
          <w:noProof/>
        </w:rPr>
        <w:lastRenderedPageBreak/>
        <w:t>The variable PicOrderCntMsb of the current picture is derived as follows:</w:t>
      </w:r>
    </w:p>
    <w:p w:rsidR="007E173E" w:rsidRPr="00564A49" w:rsidRDefault="007E173E" w:rsidP="00CC1A3E">
      <w:pPr>
        <w:numPr>
          <w:ilvl w:val="0"/>
          <w:numId w:val="50"/>
        </w:numPr>
        <w:tabs>
          <w:tab w:val="left" w:pos="360"/>
        </w:tabs>
        <w:textAlignment w:val="auto"/>
        <w:rPr>
          <w:noProof/>
        </w:rPr>
      </w:pPr>
      <w:r w:rsidRPr="00564A49">
        <w:rPr>
          <w:noProof/>
        </w:rPr>
        <w:t>If the current picture is an IRAP picture with NoRaslOutputFlag equal to 1, PicOrderCntMsb is set equal to 0.</w:t>
      </w:r>
    </w:p>
    <w:p w:rsidR="007E173E" w:rsidRPr="00564A49" w:rsidRDefault="007E173E" w:rsidP="00CC1A3E">
      <w:pPr>
        <w:numPr>
          <w:ilvl w:val="0"/>
          <w:numId w:val="50"/>
        </w:numPr>
        <w:tabs>
          <w:tab w:val="left" w:pos="360"/>
        </w:tabs>
        <w:textAlignment w:val="auto"/>
        <w:rPr>
          <w:noProof/>
        </w:rPr>
      </w:pPr>
      <w:r w:rsidRPr="00564A49">
        <w:rPr>
          <w:noProof/>
        </w:rPr>
        <w:t>Otherwise, PicOrderCntMsb is derived as follows:</w:t>
      </w:r>
    </w:p>
    <w:p w:rsidR="007E173E" w:rsidRPr="00564A49" w:rsidRDefault="007E173E" w:rsidP="007E173E">
      <w:pPr>
        <w:pStyle w:val="Equation"/>
        <w:tabs>
          <w:tab w:val="clear" w:pos="794"/>
          <w:tab w:val="clear" w:pos="1588"/>
          <w:tab w:val="left" w:pos="851"/>
          <w:tab w:val="left" w:pos="1134"/>
          <w:tab w:val="left" w:pos="1418"/>
          <w:tab w:val="left" w:pos="1701"/>
        </w:tabs>
        <w:ind w:left="562"/>
        <w:rPr>
          <w:noProof/>
          <w:sz w:val="20"/>
          <w:szCs w:val="20"/>
        </w:rPr>
      </w:pPr>
      <w:r w:rsidRPr="00564A49">
        <w:rPr>
          <w:noProof/>
          <w:sz w:val="20"/>
          <w:szCs w:val="20"/>
        </w:rPr>
        <w:t>if( ( slice_pic_order_cnt_lsb &lt; prevPicOrderCntLsb )  &amp;&amp;</w:t>
      </w:r>
      <w:r w:rsidRPr="00564A49">
        <w:rPr>
          <w:noProof/>
          <w:sz w:val="20"/>
          <w:szCs w:val="20"/>
        </w:rPr>
        <w:br/>
      </w:r>
      <w:r w:rsidRPr="00564A49">
        <w:rPr>
          <w:noProof/>
          <w:sz w:val="20"/>
          <w:szCs w:val="20"/>
        </w:rPr>
        <w:tab/>
      </w:r>
      <w:r w:rsidRPr="00564A49">
        <w:rPr>
          <w:noProof/>
          <w:sz w:val="20"/>
          <w:szCs w:val="20"/>
        </w:rPr>
        <w:tab/>
        <w:t>( ( prevPicOrderCntLsb − slice_pic_order_cnt_lsb )  &gt;=  ( MaxPicOrderCntLsb / 2 ) ) )</w:t>
      </w:r>
      <w:r w:rsidRPr="00564A49">
        <w:rPr>
          <w:noProof/>
          <w:sz w:val="20"/>
          <w:szCs w:val="20"/>
        </w:rPr>
        <w:br/>
      </w:r>
      <w:r w:rsidRPr="00564A49">
        <w:rPr>
          <w:noProof/>
          <w:sz w:val="20"/>
          <w:szCs w:val="20"/>
        </w:rPr>
        <w:tab/>
        <w:t>PicOrderCntMsb = prevPicOrderCntMsb + MaxPicOrderCntLsb</w:t>
      </w:r>
      <w:r w:rsidRPr="00564A49">
        <w:rPr>
          <w:noProof/>
          <w:sz w:val="20"/>
          <w:szCs w:val="20"/>
        </w:rPr>
        <w:tab/>
        <w:t>(</w:t>
      </w:r>
      <w:r w:rsidRPr="00564A49">
        <w:rPr>
          <w:noProof/>
          <w:sz w:val="20"/>
          <w:szCs w:val="20"/>
        </w:rPr>
        <w:fldChar w:fldCharType="begin" w:fldLock="1"/>
      </w:r>
      <w:r w:rsidRPr="00564A49">
        <w:rPr>
          <w:noProof/>
          <w:sz w:val="20"/>
          <w:szCs w:val="20"/>
        </w:rPr>
        <w:instrText xml:space="preserve"> STYLEREF 1 \s </w:instrText>
      </w:r>
      <w:r w:rsidRPr="00564A49">
        <w:rPr>
          <w:noProof/>
          <w:sz w:val="20"/>
          <w:szCs w:val="20"/>
        </w:rPr>
        <w:fldChar w:fldCharType="separate"/>
      </w:r>
      <w:r w:rsidRPr="00564A49">
        <w:rPr>
          <w:noProof/>
          <w:sz w:val="20"/>
          <w:szCs w:val="20"/>
        </w:rPr>
        <w:t>8</w:t>
      </w:r>
      <w:r w:rsidRPr="00564A49">
        <w:rPr>
          <w:noProof/>
          <w:sz w:val="20"/>
          <w:szCs w:val="20"/>
        </w:rPr>
        <w:fldChar w:fldCharType="end"/>
      </w:r>
      <w:r w:rsidRPr="00564A49">
        <w:rPr>
          <w:noProof/>
          <w:sz w:val="20"/>
          <w:szCs w:val="20"/>
        </w:rPr>
        <w:noBreakHyphen/>
      </w:r>
      <w:r w:rsidRPr="00564A49">
        <w:rPr>
          <w:noProof/>
          <w:sz w:val="20"/>
          <w:szCs w:val="20"/>
        </w:rPr>
        <w:fldChar w:fldCharType="begin" w:fldLock="1"/>
      </w:r>
      <w:r w:rsidRPr="00564A49">
        <w:rPr>
          <w:noProof/>
          <w:sz w:val="20"/>
          <w:szCs w:val="20"/>
        </w:rPr>
        <w:instrText xml:space="preserve"> SEQ Equation \* ARABIC \s 1 </w:instrText>
      </w:r>
      <w:r w:rsidRPr="00564A49">
        <w:rPr>
          <w:noProof/>
          <w:sz w:val="20"/>
          <w:szCs w:val="20"/>
        </w:rPr>
        <w:fldChar w:fldCharType="separate"/>
      </w:r>
      <w:r w:rsidRPr="00564A49">
        <w:rPr>
          <w:noProof/>
          <w:sz w:val="20"/>
          <w:szCs w:val="20"/>
        </w:rPr>
        <w:t>2</w:t>
      </w:r>
      <w:r w:rsidRPr="00564A49">
        <w:rPr>
          <w:noProof/>
          <w:sz w:val="20"/>
          <w:szCs w:val="20"/>
        </w:rPr>
        <w:fldChar w:fldCharType="end"/>
      </w:r>
      <w:r w:rsidRPr="00564A49">
        <w:rPr>
          <w:noProof/>
          <w:sz w:val="20"/>
          <w:szCs w:val="20"/>
        </w:rPr>
        <w:t>)</w:t>
      </w:r>
      <w:r w:rsidRPr="00564A49">
        <w:rPr>
          <w:noProof/>
          <w:sz w:val="20"/>
          <w:szCs w:val="20"/>
        </w:rPr>
        <w:br/>
        <w:t>else if( (slice_pic_order_cnt_lsb &gt; prevPicOrderCntLsb )  &amp;&amp;</w:t>
      </w:r>
      <w:r w:rsidRPr="00564A49">
        <w:rPr>
          <w:noProof/>
          <w:sz w:val="20"/>
          <w:szCs w:val="20"/>
        </w:rPr>
        <w:br/>
      </w:r>
      <w:r w:rsidRPr="00564A49">
        <w:rPr>
          <w:noProof/>
          <w:sz w:val="20"/>
          <w:szCs w:val="20"/>
        </w:rPr>
        <w:tab/>
      </w:r>
      <w:r w:rsidRPr="00564A49">
        <w:rPr>
          <w:noProof/>
          <w:sz w:val="20"/>
          <w:szCs w:val="20"/>
        </w:rPr>
        <w:tab/>
        <w:t>( ( slice_pic_order_cnt_lsb − prevPicOrderCntLsb ) &gt; ( MaxPicOrderCntLsb / 2 ) ) )</w:t>
      </w:r>
      <w:r w:rsidRPr="00564A49">
        <w:rPr>
          <w:noProof/>
          <w:sz w:val="20"/>
          <w:szCs w:val="20"/>
        </w:rPr>
        <w:br/>
      </w:r>
      <w:r w:rsidRPr="00564A49">
        <w:rPr>
          <w:noProof/>
          <w:sz w:val="20"/>
          <w:szCs w:val="20"/>
        </w:rPr>
        <w:tab/>
        <w:t>PicOrderCntMsb = prevPicOrderCntMsb − MaxPicOrderCntLsb</w:t>
      </w:r>
      <w:r w:rsidRPr="00564A49">
        <w:rPr>
          <w:noProof/>
          <w:sz w:val="20"/>
          <w:szCs w:val="20"/>
        </w:rPr>
        <w:br/>
        <w:t>else</w:t>
      </w:r>
      <w:r w:rsidRPr="00564A49">
        <w:rPr>
          <w:noProof/>
          <w:sz w:val="20"/>
          <w:szCs w:val="20"/>
        </w:rPr>
        <w:br/>
      </w:r>
      <w:r w:rsidRPr="00564A49">
        <w:rPr>
          <w:noProof/>
          <w:sz w:val="20"/>
          <w:szCs w:val="20"/>
        </w:rPr>
        <w:tab/>
        <w:t>PicOrderCntMsb = prevPicOrderCntMsb</w:t>
      </w:r>
    </w:p>
    <w:p w:rsidR="007E173E" w:rsidRPr="00564A49" w:rsidRDefault="007E173E" w:rsidP="007E173E">
      <w:pPr>
        <w:rPr>
          <w:noProof/>
        </w:rPr>
      </w:pPr>
      <w:r w:rsidRPr="00564A49">
        <w:rPr>
          <w:noProof/>
        </w:rPr>
        <w:t>PicOrderCntVal is derived as follows:</w:t>
      </w:r>
    </w:p>
    <w:p w:rsidR="007E173E" w:rsidRPr="00564A49" w:rsidRDefault="007E173E" w:rsidP="007E173E">
      <w:pPr>
        <w:pStyle w:val="Equation"/>
        <w:tabs>
          <w:tab w:val="clear" w:pos="794"/>
          <w:tab w:val="clear" w:pos="1588"/>
          <w:tab w:val="left" w:pos="851"/>
          <w:tab w:val="left" w:pos="1134"/>
          <w:tab w:val="left" w:pos="1418"/>
          <w:tab w:val="left" w:pos="1701"/>
        </w:tabs>
        <w:ind w:left="562"/>
        <w:rPr>
          <w:noProof/>
          <w:sz w:val="20"/>
          <w:szCs w:val="20"/>
        </w:rPr>
      </w:pPr>
      <w:r w:rsidRPr="00564A49">
        <w:rPr>
          <w:noProof/>
          <w:sz w:val="20"/>
          <w:szCs w:val="20"/>
        </w:rPr>
        <w:t>PicOrderCntVal = PicOrderCntMsb + slice_pic_order_cnt_lsb</w:t>
      </w:r>
      <w:r w:rsidRPr="00564A49">
        <w:rPr>
          <w:noProof/>
          <w:sz w:val="20"/>
          <w:szCs w:val="20"/>
        </w:rPr>
        <w:tab/>
        <w:t>(</w:t>
      </w:r>
      <w:r w:rsidRPr="00564A49">
        <w:rPr>
          <w:noProof/>
          <w:sz w:val="20"/>
          <w:szCs w:val="20"/>
        </w:rPr>
        <w:fldChar w:fldCharType="begin" w:fldLock="1"/>
      </w:r>
      <w:r w:rsidRPr="00564A49">
        <w:rPr>
          <w:noProof/>
          <w:sz w:val="20"/>
          <w:szCs w:val="20"/>
        </w:rPr>
        <w:instrText xml:space="preserve"> STYLEREF 1 \s </w:instrText>
      </w:r>
      <w:r w:rsidRPr="00564A49">
        <w:rPr>
          <w:noProof/>
          <w:sz w:val="20"/>
          <w:szCs w:val="20"/>
        </w:rPr>
        <w:fldChar w:fldCharType="separate"/>
      </w:r>
      <w:r w:rsidRPr="00564A49">
        <w:rPr>
          <w:noProof/>
          <w:sz w:val="20"/>
          <w:szCs w:val="20"/>
        </w:rPr>
        <w:t>8</w:t>
      </w:r>
      <w:r w:rsidRPr="00564A49">
        <w:rPr>
          <w:noProof/>
          <w:sz w:val="20"/>
          <w:szCs w:val="20"/>
        </w:rPr>
        <w:fldChar w:fldCharType="end"/>
      </w:r>
      <w:r w:rsidRPr="00564A49">
        <w:rPr>
          <w:noProof/>
          <w:sz w:val="20"/>
          <w:szCs w:val="20"/>
        </w:rPr>
        <w:noBreakHyphen/>
      </w:r>
      <w:r w:rsidRPr="00564A49">
        <w:rPr>
          <w:noProof/>
          <w:sz w:val="20"/>
          <w:szCs w:val="20"/>
        </w:rPr>
        <w:fldChar w:fldCharType="begin" w:fldLock="1"/>
      </w:r>
      <w:r w:rsidRPr="00564A49">
        <w:rPr>
          <w:noProof/>
          <w:sz w:val="20"/>
          <w:szCs w:val="20"/>
        </w:rPr>
        <w:instrText xml:space="preserve"> SEQ Equation \* ARABIC \s 1 </w:instrText>
      </w:r>
      <w:r w:rsidRPr="00564A49">
        <w:rPr>
          <w:noProof/>
          <w:sz w:val="20"/>
          <w:szCs w:val="20"/>
        </w:rPr>
        <w:fldChar w:fldCharType="separate"/>
      </w:r>
      <w:r w:rsidRPr="00564A49">
        <w:rPr>
          <w:noProof/>
          <w:sz w:val="20"/>
          <w:szCs w:val="20"/>
        </w:rPr>
        <w:t>3</w:t>
      </w:r>
      <w:r w:rsidRPr="00564A49">
        <w:rPr>
          <w:noProof/>
          <w:sz w:val="20"/>
          <w:szCs w:val="20"/>
        </w:rPr>
        <w:fldChar w:fldCharType="end"/>
      </w:r>
      <w:r w:rsidRPr="00564A49">
        <w:rPr>
          <w:noProof/>
          <w:sz w:val="20"/>
          <w:szCs w:val="20"/>
        </w:rPr>
        <w:t>)</w:t>
      </w:r>
    </w:p>
    <w:p w:rsidR="007E173E" w:rsidRPr="00564A49" w:rsidRDefault="007E173E" w:rsidP="007E173E">
      <w:pPr>
        <w:pStyle w:val="Note1"/>
        <w:spacing w:before="120"/>
        <w:rPr>
          <w:noProof/>
        </w:rPr>
      </w:pPr>
      <w:r w:rsidRPr="00564A49">
        <w:rPr>
          <w:noProof/>
        </w:rPr>
        <w:t>NOTE </w:t>
      </w:r>
      <w:r w:rsidRPr="00564A49">
        <w:rPr>
          <w:noProof/>
        </w:rPr>
        <w:fldChar w:fldCharType="begin" w:fldLock="1"/>
      </w:r>
      <w:r w:rsidRPr="00564A49">
        <w:rPr>
          <w:noProof/>
        </w:rPr>
        <w:instrText xml:space="preserve"> SEQ NoteCounter \s 9 \* MERGEFORMAT </w:instrText>
      </w:r>
      <w:r w:rsidRPr="00564A49">
        <w:rPr>
          <w:noProof/>
        </w:rPr>
        <w:fldChar w:fldCharType="separate"/>
      </w:r>
      <w:r w:rsidRPr="00564A49">
        <w:rPr>
          <w:noProof/>
        </w:rPr>
        <w:t>1</w:t>
      </w:r>
      <w:r w:rsidRPr="00564A49">
        <w:rPr>
          <w:noProof/>
        </w:rPr>
        <w:fldChar w:fldCharType="end"/>
      </w:r>
      <w:r w:rsidRPr="00564A49">
        <w:rPr>
          <w:noProof/>
        </w:rPr>
        <w:t> – All IDR pictures will have PicOrderCntVal equal to 0 since slice_pic_order_cnt_lsb is inferred to be 0 for IDR pictures and prevPicOrderCntLsb and prevPicOrderCntMsb are both set equal to 0.</w:t>
      </w:r>
    </w:p>
    <w:p w:rsidR="007E173E" w:rsidRPr="00564A49" w:rsidRDefault="007E173E" w:rsidP="007E173E">
      <w:pPr>
        <w:rPr>
          <w:noProof/>
        </w:rPr>
      </w:pPr>
      <w:r w:rsidRPr="00564A49">
        <w:rPr>
          <w:noProof/>
          <w:lang w:eastAsia="ja-JP"/>
        </w:rPr>
        <w:t>The value of PicOrderCntVal</w:t>
      </w:r>
      <w:r w:rsidRPr="00564A49">
        <w:rPr>
          <w:noProof/>
        </w:rPr>
        <w:t xml:space="preserve"> shall be in the range of −2</w:t>
      </w:r>
      <w:r w:rsidRPr="00564A49">
        <w:rPr>
          <w:noProof/>
          <w:vertAlign w:val="superscript"/>
        </w:rPr>
        <w:t>31</w:t>
      </w:r>
      <w:r w:rsidRPr="00564A49">
        <w:rPr>
          <w:noProof/>
        </w:rPr>
        <w:t xml:space="preserve"> to 2</w:t>
      </w:r>
      <w:r w:rsidRPr="00564A49">
        <w:rPr>
          <w:noProof/>
          <w:vertAlign w:val="superscript"/>
        </w:rPr>
        <w:t>31</w:t>
      </w:r>
      <w:r w:rsidRPr="00564A49">
        <w:rPr>
          <w:noProof/>
        </w:rPr>
        <w:t> − 1, inclusive. In one CVS, the PicOrderCntVal values for any two coded pictures shall not be the same.</w:t>
      </w:r>
    </w:p>
    <w:p w:rsidR="007E173E" w:rsidRPr="00564A49" w:rsidRDefault="007E173E" w:rsidP="007E173E">
      <w:pPr>
        <w:rPr>
          <w:noProof/>
        </w:rPr>
      </w:pPr>
      <w:r w:rsidRPr="00564A49">
        <w:rPr>
          <w:noProof/>
        </w:rPr>
        <w:t>The function PicOrderCnt( picX ) is specified as follows:</w:t>
      </w:r>
    </w:p>
    <w:p w:rsidR="007E173E" w:rsidRPr="00564A49" w:rsidRDefault="007E173E" w:rsidP="007E173E">
      <w:pPr>
        <w:pStyle w:val="Equation"/>
        <w:ind w:left="562"/>
        <w:rPr>
          <w:noProof/>
          <w:sz w:val="20"/>
          <w:szCs w:val="20"/>
        </w:rPr>
      </w:pPr>
      <w:r w:rsidRPr="00564A49">
        <w:rPr>
          <w:noProof/>
          <w:sz w:val="20"/>
          <w:szCs w:val="20"/>
        </w:rPr>
        <w:t>PicOrderCnt( picX ) = PicOrderCntVal of the picture picX</w:t>
      </w:r>
      <w:r w:rsidRPr="00564A49">
        <w:rPr>
          <w:noProof/>
          <w:sz w:val="20"/>
          <w:szCs w:val="20"/>
        </w:rPr>
        <w:tab/>
        <w:t>(</w:t>
      </w:r>
      <w:r w:rsidRPr="00564A49">
        <w:rPr>
          <w:noProof/>
          <w:sz w:val="20"/>
          <w:szCs w:val="20"/>
        </w:rPr>
        <w:fldChar w:fldCharType="begin" w:fldLock="1"/>
      </w:r>
      <w:r w:rsidRPr="00564A49">
        <w:rPr>
          <w:noProof/>
          <w:sz w:val="20"/>
          <w:szCs w:val="20"/>
        </w:rPr>
        <w:instrText xml:space="preserve"> STYLEREF 1 \s </w:instrText>
      </w:r>
      <w:r w:rsidRPr="00564A49">
        <w:rPr>
          <w:noProof/>
          <w:sz w:val="20"/>
          <w:szCs w:val="20"/>
        </w:rPr>
        <w:fldChar w:fldCharType="separate"/>
      </w:r>
      <w:r w:rsidRPr="00564A49">
        <w:rPr>
          <w:noProof/>
          <w:sz w:val="20"/>
          <w:szCs w:val="20"/>
        </w:rPr>
        <w:t>8</w:t>
      </w:r>
      <w:r w:rsidRPr="00564A49">
        <w:rPr>
          <w:noProof/>
          <w:sz w:val="20"/>
          <w:szCs w:val="20"/>
        </w:rPr>
        <w:fldChar w:fldCharType="end"/>
      </w:r>
      <w:r w:rsidRPr="00564A49">
        <w:rPr>
          <w:noProof/>
          <w:sz w:val="20"/>
          <w:szCs w:val="20"/>
        </w:rPr>
        <w:noBreakHyphen/>
      </w:r>
      <w:r w:rsidRPr="00564A49">
        <w:rPr>
          <w:noProof/>
          <w:sz w:val="20"/>
          <w:szCs w:val="20"/>
        </w:rPr>
        <w:fldChar w:fldCharType="begin" w:fldLock="1"/>
      </w:r>
      <w:r w:rsidRPr="00564A49">
        <w:rPr>
          <w:noProof/>
          <w:sz w:val="20"/>
          <w:szCs w:val="20"/>
        </w:rPr>
        <w:instrText xml:space="preserve"> SEQ Equation \* ARABIC \s 1 </w:instrText>
      </w:r>
      <w:r w:rsidRPr="00564A49">
        <w:rPr>
          <w:noProof/>
          <w:sz w:val="20"/>
          <w:szCs w:val="20"/>
        </w:rPr>
        <w:fldChar w:fldCharType="separate"/>
      </w:r>
      <w:r w:rsidRPr="00564A49">
        <w:rPr>
          <w:noProof/>
          <w:sz w:val="20"/>
          <w:szCs w:val="20"/>
        </w:rPr>
        <w:t>4</w:t>
      </w:r>
      <w:r w:rsidRPr="00564A49">
        <w:rPr>
          <w:noProof/>
          <w:sz w:val="20"/>
          <w:szCs w:val="20"/>
        </w:rPr>
        <w:fldChar w:fldCharType="end"/>
      </w:r>
      <w:r w:rsidRPr="00564A49">
        <w:rPr>
          <w:noProof/>
          <w:sz w:val="20"/>
          <w:szCs w:val="20"/>
        </w:rPr>
        <w:t>)</w:t>
      </w:r>
    </w:p>
    <w:p w:rsidR="007E173E" w:rsidRPr="00564A49" w:rsidRDefault="007E173E" w:rsidP="007E173E">
      <w:pPr>
        <w:rPr>
          <w:noProof/>
        </w:rPr>
      </w:pPr>
      <w:r w:rsidRPr="00564A49">
        <w:rPr>
          <w:noProof/>
        </w:rPr>
        <w:t>The function DiffPicOrderCnt( picA, picB ) is specified as follows:</w:t>
      </w:r>
    </w:p>
    <w:p w:rsidR="007E173E" w:rsidRPr="00564A49" w:rsidRDefault="007E173E" w:rsidP="007E173E">
      <w:pPr>
        <w:pStyle w:val="Equation"/>
        <w:ind w:left="562"/>
        <w:rPr>
          <w:noProof/>
          <w:sz w:val="20"/>
          <w:szCs w:val="20"/>
        </w:rPr>
      </w:pPr>
      <w:r w:rsidRPr="00564A49">
        <w:rPr>
          <w:noProof/>
          <w:sz w:val="20"/>
          <w:szCs w:val="20"/>
        </w:rPr>
        <w:t>DiffPicOrderCnt( picA, picB ) = PicOrderCnt( picA ) − PicOrderCnt( picB )</w:t>
      </w:r>
      <w:r w:rsidRPr="00564A49">
        <w:rPr>
          <w:noProof/>
          <w:sz w:val="20"/>
          <w:szCs w:val="20"/>
        </w:rPr>
        <w:tab/>
        <w:t>(</w:t>
      </w:r>
      <w:r w:rsidRPr="00564A49">
        <w:rPr>
          <w:noProof/>
          <w:sz w:val="20"/>
          <w:szCs w:val="20"/>
        </w:rPr>
        <w:fldChar w:fldCharType="begin" w:fldLock="1"/>
      </w:r>
      <w:r w:rsidRPr="00564A49">
        <w:rPr>
          <w:noProof/>
          <w:sz w:val="20"/>
          <w:szCs w:val="20"/>
        </w:rPr>
        <w:instrText xml:space="preserve"> STYLEREF 1 \s </w:instrText>
      </w:r>
      <w:r w:rsidRPr="00564A49">
        <w:rPr>
          <w:noProof/>
          <w:sz w:val="20"/>
          <w:szCs w:val="20"/>
        </w:rPr>
        <w:fldChar w:fldCharType="separate"/>
      </w:r>
      <w:r w:rsidRPr="00564A49">
        <w:rPr>
          <w:noProof/>
          <w:sz w:val="20"/>
          <w:szCs w:val="20"/>
        </w:rPr>
        <w:t>8</w:t>
      </w:r>
      <w:r w:rsidRPr="00564A49">
        <w:rPr>
          <w:noProof/>
          <w:sz w:val="20"/>
          <w:szCs w:val="20"/>
        </w:rPr>
        <w:fldChar w:fldCharType="end"/>
      </w:r>
      <w:r w:rsidRPr="00564A49">
        <w:rPr>
          <w:noProof/>
          <w:sz w:val="20"/>
          <w:szCs w:val="20"/>
        </w:rPr>
        <w:noBreakHyphen/>
      </w:r>
      <w:r w:rsidRPr="00564A49">
        <w:rPr>
          <w:noProof/>
          <w:sz w:val="20"/>
          <w:szCs w:val="20"/>
        </w:rPr>
        <w:fldChar w:fldCharType="begin" w:fldLock="1"/>
      </w:r>
      <w:r w:rsidRPr="00564A49">
        <w:rPr>
          <w:noProof/>
          <w:sz w:val="20"/>
          <w:szCs w:val="20"/>
        </w:rPr>
        <w:instrText xml:space="preserve"> SEQ Equation \* ARABIC \s 1 </w:instrText>
      </w:r>
      <w:r w:rsidRPr="00564A49">
        <w:rPr>
          <w:noProof/>
          <w:sz w:val="20"/>
          <w:szCs w:val="20"/>
        </w:rPr>
        <w:fldChar w:fldCharType="separate"/>
      </w:r>
      <w:r w:rsidRPr="00564A49">
        <w:rPr>
          <w:noProof/>
          <w:sz w:val="20"/>
          <w:szCs w:val="20"/>
        </w:rPr>
        <w:t>5</w:t>
      </w:r>
      <w:r w:rsidRPr="00564A49">
        <w:rPr>
          <w:noProof/>
          <w:sz w:val="20"/>
          <w:szCs w:val="20"/>
        </w:rPr>
        <w:fldChar w:fldCharType="end"/>
      </w:r>
      <w:r w:rsidRPr="00564A49">
        <w:rPr>
          <w:noProof/>
          <w:sz w:val="20"/>
          <w:szCs w:val="20"/>
        </w:rPr>
        <w:t>)</w:t>
      </w:r>
    </w:p>
    <w:p w:rsidR="007E173E" w:rsidRPr="00564A49" w:rsidRDefault="007E173E" w:rsidP="007E173E">
      <w:pPr>
        <w:rPr>
          <w:noProof/>
        </w:rPr>
      </w:pPr>
      <w:r w:rsidRPr="00564A49">
        <w:rPr>
          <w:noProof/>
        </w:rPr>
        <w:t>The bitstream shall not contain data that result in values of DiffPicOrderCnt( picA, picB ) used in the decoding process that are not in the range of −2</w:t>
      </w:r>
      <w:r w:rsidRPr="00564A49">
        <w:rPr>
          <w:noProof/>
          <w:vertAlign w:val="superscript"/>
        </w:rPr>
        <w:t>15</w:t>
      </w:r>
      <w:r w:rsidRPr="00564A49">
        <w:rPr>
          <w:noProof/>
        </w:rPr>
        <w:t xml:space="preserve"> to 2</w:t>
      </w:r>
      <w:r w:rsidRPr="00564A49">
        <w:rPr>
          <w:noProof/>
          <w:vertAlign w:val="superscript"/>
        </w:rPr>
        <w:t>15</w:t>
      </w:r>
      <w:r w:rsidRPr="00564A49">
        <w:rPr>
          <w:noProof/>
        </w:rPr>
        <w:t> − 1, inclusive.</w:t>
      </w:r>
    </w:p>
    <w:p w:rsidR="007E173E" w:rsidRPr="00564A49" w:rsidRDefault="007E173E" w:rsidP="007E173E">
      <w:pPr>
        <w:pStyle w:val="Note1"/>
        <w:rPr>
          <w:noProof/>
        </w:rPr>
      </w:pPr>
      <w:r w:rsidRPr="00564A49">
        <w:rPr>
          <w:noProof/>
        </w:rPr>
        <w:t>NOTE </w:t>
      </w:r>
      <w:r w:rsidRPr="00564A49">
        <w:rPr>
          <w:noProof/>
        </w:rPr>
        <w:fldChar w:fldCharType="begin" w:fldLock="1"/>
      </w:r>
      <w:r w:rsidRPr="00564A49">
        <w:rPr>
          <w:noProof/>
        </w:rPr>
        <w:instrText xml:space="preserve"> SEQ NoteCounter \s 9 \* MERGEFORMAT </w:instrText>
      </w:r>
      <w:r w:rsidRPr="00564A49">
        <w:rPr>
          <w:noProof/>
        </w:rPr>
        <w:fldChar w:fldCharType="separate"/>
      </w:r>
      <w:r w:rsidRPr="00564A49">
        <w:rPr>
          <w:noProof/>
        </w:rPr>
        <w:t>2</w:t>
      </w:r>
      <w:r w:rsidRPr="00564A49">
        <w:rPr>
          <w:noProof/>
        </w:rPr>
        <w:fldChar w:fldCharType="end"/>
      </w:r>
      <w:r w:rsidRPr="00564A49">
        <w:rPr>
          <w:noProof/>
        </w:rPr>
        <w:t> – Let X be the current picture and Y and Z be two other pictures in the same CVS, Y and Z are considered to be in the same output order direction from X when both DiffPicOrderCnt( X, Y ) and DiffPicOrderCnt( X, Z ) are positive or both are negative.</w:t>
      </w:r>
    </w:p>
    <w:p w:rsidR="007E173E" w:rsidRPr="00564A49" w:rsidRDefault="007E173E" w:rsidP="007E173E">
      <w:pPr>
        <w:pStyle w:val="Heading3"/>
        <w:numPr>
          <w:ilvl w:val="2"/>
          <w:numId w:val="40"/>
        </w:numPr>
        <w:tabs>
          <w:tab w:val="clear" w:pos="794"/>
          <w:tab w:val="clear" w:pos="1588"/>
          <w:tab w:val="left" w:pos="1276"/>
        </w:tabs>
        <w:ind w:hanging="1146"/>
      </w:pPr>
      <w:bookmarkStart w:id="1248" w:name="_Toc377921509"/>
      <w:bookmarkStart w:id="1249" w:name="_Toc378026130"/>
      <w:r w:rsidRPr="00564A49">
        <w:t>Decoding process for reference picture set</w:t>
      </w:r>
      <w:bookmarkEnd w:id="1218"/>
      <w:bookmarkEnd w:id="1219"/>
      <w:bookmarkEnd w:id="1220"/>
      <w:bookmarkEnd w:id="1248"/>
      <w:bookmarkEnd w:id="1249"/>
    </w:p>
    <w:p w:rsidR="007E173E" w:rsidRPr="00564A49" w:rsidRDefault="007E173E" w:rsidP="007E173E">
      <w:r w:rsidRPr="00564A49">
        <w:t>This process is invoked once per picture, after decoding of a slice header but prior to the decoding of any coding unit and prior to the decoding process for reference picture list construction for the slice as specified in subclause 8.3.4. This process may result in one or more reference pictures in the DPB being marked as "unused for reference" or "used for long-term reference".</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\s 9 \* MERGEFORMAT </w:instrText>
      </w:r>
      <w:r w:rsidRPr="00564A49">
        <w:rPr>
          <w:sz w:val="18"/>
          <w:szCs w:val="18"/>
        </w:rPr>
        <w:fldChar w:fldCharType="separate"/>
      </w:r>
      <w:r w:rsidRPr="00564A49">
        <w:rPr>
          <w:noProof/>
          <w:sz w:val="18"/>
          <w:szCs w:val="18"/>
        </w:rPr>
        <w:t>1</w:t>
      </w:r>
      <w:r w:rsidRPr="00564A49">
        <w:rPr>
          <w:sz w:val="18"/>
          <w:szCs w:val="18"/>
        </w:rPr>
        <w:fldChar w:fldCharType="end"/>
      </w:r>
      <w:r w:rsidRPr="00564A49">
        <w:rPr>
          <w:sz w:val="18"/>
          <w:szCs w:val="18"/>
        </w:rPr>
        <w:t> – The RPS is an absolute description of the reference pictures used in the decoding process of the current and future coded pictures. The RPS signalling is explicit in the sense that all reference pictures included in the RPS are listed explicitly.</w:t>
      </w:r>
    </w:p>
    <w:p w:rsidR="007E173E" w:rsidRPr="00564A49" w:rsidRDefault="007E173E" w:rsidP="007E173E">
      <w:r w:rsidRPr="00564A49">
        <w:t>A decoded picture in the DPB can be marked as "unused for reference", "used for short-term reference", or "used for long-term reference", but only one among these three at any given moment during the operation of the decoding process. Assigning one of these markings to a picture implicitly removes another of these markings when applicable. When a picture is referred to as being marked as "used for reference", this collectively refers to the picture being marked as "used for short-term reference" or "used for long-term reference" (but not both).</w:t>
      </w:r>
    </w:p>
    <w:p w:rsidR="007E173E" w:rsidRPr="00564A49" w:rsidRDefault="007E173E" w:rsidP="007E173E">
      <w:pPr>
        <w:rPr>
          <w:lang w:val="en-US"/>
        </w:rPr>
      </w:pPr>
      <w:r w:rsidRPr="00564A49">
        <w:rPr>
          <w:lang w:val="en-US"/>
        </w:rPr>
        <w:t>The variable currPicLayerId is set equal to nuh_layer_id of the current picture.</w:t>
      </w:r>
    </w:p>
    <w:p w:rsidR="007E173E" w:rsidRPr="00564A49" w:rsidRDefault="007E173E" w:rsidP="007E173E">
      <w:pPr>
        <w:rPr>
          <w:lang w:val="en-US"/>
        </w:rPr>
      </w:pPr>
      <w:r w:rsidRPr="00564A49">
        <w:rPr>
          <w:lang w:val="en-US"/>
        </w:rPr>
        <w:t>When the current picture is an IRAP picture with nuh_layer_id equal to 0 and NoClrasOutputFlag is equal to 1, all reference pictures with any value of nuh_layer_id currently in the DPB (if any) are marked as "unused for reference".</w:t>
      </w:r>
    </w:p>
    <w:p w:rsidR="007E173E" w:rsidRPr="00564A49" w:rsidRDefault="007E173E" w:rsidP="007E173E">
      <w:r w:rsidRPr="00564A49">
        <w:t xml:space="preserve">When the current picture is an IRAP picture with NoRaslOutputFlag equal to 1, all reference pictures with nuh_layer_id equal to </w:t>
      </w:r>
      <w:r w:rsidRPr="00564A49">
        <w:rPr>
          <w:lang w:val="en-US"/>
        </w:rPr>
        <w:t>currPicLayerId</w:t>
      </w:r>
      <w:r w:rsidRPr="00564A49">
        <w:t xml:space="preserve"> currently in the DPB (if any) are marked as "unused for reference".</w:t>
      </w:r>
    </w:p>
    <w:p w:rsidR="007E173E" w:rsidRPr="00564A49" w:rsidRDefault="007E173E" w:rsidP="007E173E">
      <w:r w:rsidRPr="00564A49">
        <w:t>Short-term reference pictures are identified by their PicOrderCntVal values. Long-term reference pictures are identified either by their PicOrderCntVal values or their slice_pic_order_cnt_lsb values.</w:t>
      </w:r>
    </w:p>
    <w:p w:rsidR="007E173E" w:rsidRPr="00564A49" w:rsidRDefault="007E173E" w:rsidP="007E173E">
      <w:pPr>
        <w:rPr>
          <w:lang w:eastAsia="ko-KR"/>
        </w:rPr>
      </w:pPr>
      <w:r w:rsidRPr="00564A49">
        <w:t xml:space="preserve">Five lists of picture order count values are constructed to derive the RPS. These five lists are </w:t>
      </w:r>
      <w:r w:rsidRPr="00564A49">
        <w:rPr>
          <w:lang w:eastAsia="ko-KR"/>
        </w:rPr>
        <w:t>PocStCurrBefore, PocStCurrAfter, PocStFoll, PocLtCurr, and PocLtFoll, with NumPocStCurrBefore, NumPocStCurrAfter, NumPocStFoll, NumPocLtCurr, and NumPocLtFoll number of elements, respectively. The five lists and the five variables are derived as follows:</w:t>
      </w:r>
    </w:p>
    <w:p w:rsidR="007E173E" w:rsidRPr="00564A49" w:rsidRDefault="007E173E" w:rsidP="007E173E">
      <w:pPr>
        <w:numPr>
          <w:ilvl w:val="0"/>
          <w:numId w:val="7"/>
        </w:numPr>
        <w:tabs>
          <w:tab w:val="left" w:pos="360"/>
        </w:tabs>
        <w:textAlignment w:val="auto"/>
        <w:rPr>
          <w:lang w:eastAsia="ko-KR"/>
        </w:rPr>
      </w:pPr>
      <w:r w:rsidRPr="00564A49">
        <w:rPr>
          <w:lang w:eastAsia="ko-KR"/>
        </w:rPr>
        <w:lastRenderedPageBreak/>
        <w:t>If the current picture is an IDR picture, PocStCurrBefore, PocStCurrAfter, PocStFoll, PocLtCurr, and PocLtFoll are all set to be empty, and NumPocStCurrBefore, NumPocStCurrAfter, NumPocStFoll, NumPocLtCurr, and NumPocLtFoll are all set equal to 0.</w:t>
      </w:r>
    </w:p>
    <w:p w:rsidR="007E173E" w:rsidRPr="00564A49" w:rsidRDefault="007E173E" w:rsidP="007E173E">
      <w:pPr>
        <w:numPr>
          <w:ilvl w:val="0"/>
          <w:numId w:val="7"/>
        </w:numPr>
        <w:tabs>
          <w:tab w:val="left" w:pos="360"/>
        </w:tabs>
        <w:textAlignment w:val="auto"/>
        <w:rPr>
          <w:lang w:eastAsia="ko-KR"/>
        </w:rPr>
      </w:pPr>
      <w:r w:rsidRPr="00564A49">
        <w:rPr>
          <w:lang w:eastAsia="ko-KR"/>
        </w:rPr>
        <w:t>Otherwise, the following applies:</w:t>
      </w:r>
    </w:p>
    <w:p w:rsidR="007E173E" w:rsidRPr="00564A49" w:rsidRDefault="007E173E" w:rsidP="007E173E">
      <w:pPr>
        <w:tabs>
          <w:tab w:val="clear" w:pos="794"/>
          <w:tab w:val="clear" w:pos="1191"/>
          <w:tab w:val="clear" w:pos="1588"/>
          <w:tab w:val="clear" w:pos="1985"/>
          <w:tab w:val="left" w:pos="851"/>
          <w:tab w:val="left" w:pos="1134"/>
          <w:tab w:val="left" w:pos="1418"/>
          <w:tab w:val="center" w:pos="4849"/>
          <w:tab w:val="right" w:pos="9696"/>
        </w:tabs>
        <w:ind w:left="562"/>
        <w:jc w:val="left"/>
        <w:rPr>
          <w:lang w:eastAsia="ko-KR"/>
        </w:rPr>
      </w:pPr>
      <w:r w:rsidRPr="00564A49">
        <w:t>for( i = 0, j = 0, k = 0; i &lt; NumNegativePics[ Curr</w:t>
      </w:r>
      <w:r w:rsidRPr="00564A49">
        <w:rPr>
          <w:bCs/>
        </w:rPr>
        <w:t>RpsIdx</w:t>
      </w:r>
      <w:r w:rsidRPr="00564A49">
        <w:t> ] ; i++ )</w:t>
      </w:r>
      <w:r w:rsidRPr="00564A49">
        <w:br/>
      </w:r>
      <w:r w:rsidRPr="00564A49">
        <w:tab/>
        <w:t>if(</w:t>
      </w:r>
      <w:r w:rsidRPr="00564A49">
        <w:rPr>
          <w:bCs/>
        </w:rPr>
        <w:t xml:space="preserve"> UsedByCurrPicS0[ </w:t>
      </w:r>
      <w:r w:rsidRPr="00564A49">
        <w:t>Curr</w:t>
      </w:r>
      <w:r w:rsidRPr="00564A49">
        <w:rPr>
          <w:bCs/>
        </w:rPr>
        <w:t>RpsIdx ][ i ]</w:t>
      </w:r>
      <w:r w:rsidRPr="00564A49">
        <w:t xml:space="preserve"> )</w:t>
      </w:r>
      <w:r w:rsidRPr="00564A49">
        <w:br/>
      </w:r>
      <w:r w:rsidRPr="00564A49">
        <w:tab/>
      </w:r>
      <w:r w:rsidRPr="00564A49">
        <w:tab/>
        <w:t xml:space="preserve">PocStCurrBefore[ j++ ] = </w:t>
      </w:r>
      <w:r w:rsidRPr="00564A49">
        <w:rPr>
          <w:bCs/>
        </w:rPr>
        <w:t xml:space="preserve">PicOrderCntVal </w:t>
      </w:r>
      <w:r w:rsidRPr="00564A49">
        <w:t xml:space="preserve">+ </w:t>
      </w:r>
      <w:r w:rsidRPr="00564A49">
        <w:rPr>
          <w:bCs/>
        </w:rPr>
        <w:t>DeltaPocS0[ </w:t>
      </w:r>
      <w:r w:rsidRPr="00564A49">
        <w:t>Curr</w:t>
      </w:r>
      <w:r w:rsidRPr="00564A49">
        <w:rPr>
          <w:bCs/>
        </w:rPr>
        <w:t>RpsIdx ][ i ]</w:t>
      </w:r>
      <w:r w:rsidRPr="00564A49">
        <w:br/>
      </w:r>
      <w:r w:rsidRPr="00564A49">
        <w:tab/>
        <w:t>else</w:t>
      </w:r>
      <w:r w:rsidRPr="00564A49">
        <w:br/>
      </w:r>
      <w:r w:rsidRPr="00564A49">
        <w:tab/>
      </w:r>
      <w:r w:rsidRPr="00564A49">
        <w:tab/>
        <w:t xml:space="preserve">PocStFoll[ k++ ] = </w:t>
      </w:r>
      <w:r w:rsidRPr="00564A49">
        <w:rPr>
          <w:bCs/>
        </w:rPr>
        <w:t xml:space="preserve">PicOrderCntVal </w:t>
      </w:r>
      <w:r w:rsidRPr="00564A49">
        <w:t xml:space="preserve">+ </w:t>
      </w:r>
      <w:r w:rsidRPr="00564A49">
        <w:rPr>
          <w:bCs/>
        </w:rPr>
        <w:t>DeltaPocS0[ </w:t>
      </w:r>
      <w:r w:rsidRPr="00564A49">
        <w:t>Curr</w:t>
      </w:r>
      <w:r w:rsidRPr="00564A49">
        <w:rPr>
          <w:bCs/>
        </w:rPr>
        <w:t>RpsIdx ][ i ]</w:t>
      </w:r>
      <w:r w:rsidRPr="00564A49">
        <w:br/>
      </w:r>
      <w:r w:rsidRPr="00564A49">
        <w:rPr>
          <w:lang w:eastAsia="ko-KR"/>
        </w:rPr>
        <w:t>NumPocStCurrBefore = j</w:t>
      </w:r>
      <w:r w:rsidRPr="00564A49">
        <w:br/>
      </w:r>
      <w:r w:rsidRPr="00564A49">
        <w:br/>
        <w:t>for( i = 0, j = 0; i &lt; NumPositivePics[ Curr</w:t>
      </w:r>
      <w:r w:rsidRPr="00564A49">
        <w:rPr>
          <w:bCs/>
        </w:rPr>
        <w:t>RpsIdx</w:t>
      </w:r>
      <w:r w:rsidRPr="00564A49">
        <w:t> ]; i++ )</w:t>
      </w:r>
      <w:r w:rsidRPr="00564A49">
        <w:br/>
      </w:r>
      <w:r w:rsidRPr="00564A49">
        <w:tab/>
        <w:t>if( Used</w:t>
      </w:r>
      <w:r w:rsidRPr="00564A49">
        <w:rPr>
          <w:bCs/>
        </w:rPr>
        <w:t>ByCurrPicS1[ </w:t>
      </w:r>
      <w:r w:rsidRPr="00564A49">
        <w:t>Curr</w:t>
      </w:r>
      <w:r w:rsidRPr="00564A49">
        <w:rPr>
          <w:bCs/>
        </w:rPr>
        <w:t>RpsIdx ][ i ]</w:t>
      </w:r>
      <w:r w:rsidRPr="00564A49">
        <w:t xml:space="preserve"> )</w:t>
      </w:r>
      <w:r w:rsidRPr="00564A49">
        <w:br/>
      </w:r>
      <w:r w:rsidRPr="00564A49">
        <w:tab/>
      </w:r>
      <w:r w:rsidRPr="00564A49">
        <w:tab/>
        <w:t xml:space="preserve">PocStCurrAfter[ j++ ] = </w:t>
      </w:r>
      <w:r w:rsidRPr="00564A49">
        <w:rPr>
          <w:bCs/>
        </w:rPr>
        <w:t xml:space="preserve">PicOrderCntVal </w:t>
      </w:r>
      <w:r w:rsidRPr="00564A49">
        <w:t xml:space="preserve">+ </w:t>
      </w:r>
      <w:r w:rsidRPr="00564A49">
        <w:rPr>
          <w:bCs/>
        </w:rPr>
        <w:t>DeltaPocS1[ </w:t>
      </w:r>
      <w:r w:rsidRPr="00564A49">
        <w:t>Curr</w:t>
      </w:r>
      <w:r w:rsidRPr="00564A49">
        <w:rPr>
          <w:bCs/>
        </w:rPr>
        <w:t>RpsIdx ][ i ]</w:t>
      </w:r>
      <w:r w:rsidRPr="00564A49">
        <w:br/>
      </w:r>
      <w:r w:rsidRPr="00564A49">
        <w:tab/>
        <w:t>else</w:t>
      </w:r>
      <w:r w:rsidRPr="00564A49">
        <w:br/>
      </w:r>
      <w:r w:rsidRPr="00564A49">
        <w:tab/>
      </w:r>
      <w:r w:rsidRPr="00564A49">
        <w:tab/>
        <w:t xml:space="preserve">PocStFoll[ k++ ] = </w:t>
      </w:r>
      <w:r w:rsidRPr="00564A49">
        <w:rPr>
          <w:bCs/>
        </w:rPr>
        <w:t xml:space="preserve">PicOrderCntVal </w:t>
      </w:r>
      <w:r w:rsidRPr="00564A49">
        <w:t xml:space="preserve">+ </w:t>
      </w:r>
      <w:r w:rsidRPr="00564A49">
        <w:rPr>
          <w:bCs/>
        </w:rPr>
        <w:t>DeltaPocS1[ </w:t>
      </w:r>
      <w:r w:rsidRPr="00564A49">
        <w:t>Curr</w:t>
      </w:r>
      <w:r w:rsidRPr="00564A49">
        <w:rPr>
          <w:bCs/>
        </w:rPr>
        <w:t>RpsIdx ][ i ]</w:t>
      </w:r>
      <w:r w:rsidRPr="00564A49">
        <w:br/>
      </w:r>
      <w:r w:rsidRPr="00564A49">
        <w:rPr>
          <w:lang w:eastAsia="ko-KR"/>
        </w:rPr>
        <w:t>NumPocStCurrAfter = j</w:t>
      </w:r>
      <w:r w:rsidRPr="00564A49">
        <w:rPr>
          <w:lang w:eastAsia="ko-KR"/>
        </w:rPr>
        <w:br/>
        <w:t>NumPocStFoll = k</w:t>
      </w:r>
      <w:r w:rsidRPr="00564A49">
        <w:tab/>
      </w:r>
      <w:r w:rsidRPr="00564A49">
        <w:tab/>
      </w:r>
      <w:r w:rsidRPr="00564A49">
        <w:rPr>
          <w:szCs w:val="22"/>
        </w:rPr>
        <w:t>(</w:t>
      </w:r>
      <w:r w:rsidRPr="00564A49">
        <w:rPr>
          <w:szCs w:val="22"/>
        </w:rPr>
        <w:fldChar w:fldCharType="begin" w:fldLock="1"/>
      </w:r>
      <w:r w:rsidRPr="00564A49">
        <w:rPr>
          <w:szCs w:val="22"/>
        </w:rPr>
        <w:instrText xml:space="preserve"> STYLEREF 1 \s </w:instrText>
      </w:r>
      <w:r w:rsidRPr="00564A49">
        <w:rPr>
          <w:szCs w:val="22"/>
        </w:rPr>
        <w:fldChar w:fldCharType="separate"/>
      </w:r>
      <w:r w:rsidRPr="00564A49">
        <w:rPr>
          <w:noProof/>
          <w:szCs w:val="22"/>
        </w:rPr>
        <w:t>8</w:t>
      </w:r>
      <w:r w:rsidRPr="00564A49">
        <w:rPr>
          <w:szCs w:val="22"/>
        </w:rPr>
        <w:fldChar w:fldCharType="end"/>
      </w:r>
      <w:r w:rsidRPr="00564A49">
        <w:rPr>
          <w:szCs w:val="22"/>
        </w:rPr>
        <w:noBreakHyphen/>
      </w:r>
      <w:r w:rsidRPr="00564A49">
        <w:rPr>
          <w:szCs w:val="22"/>
        </w:rPr>
        <w:fldChar w:fldCharType="begin" w:fldLock="1"/>
      </w:r>
      <w:r w:rsidRPr="00564A49">
        <w:rPr>
          <w:szCs w:val="22"/>
        </w:rPr>
        <w:instrText xml:space="preserve"> SEQ Equation \* ARABIC \s 1 </w:instrText>
      </w:r>
      <w:r w:rsidRPr="00564A49">
        <w:rPr>
          <w:szCs w:val="22"/>
        </w:rPr>
        <w:fldChar w:fldCharType="separate"/>
      </w:r>
      <w:r w:rsidRPr="00564A49">
        <w:rPr>
          <w:noProof/>
          <w:szCs w:val="22"/>
        </w:rPr>
        <w:t>6</w:t>
      </w:r>
      <w:r w:rsidRPr="00564A49">
        <w:rPr>
          <w:szCs w:val="22"/>
        </w:rPr>
        <w:fldChar w:fldCharType="end"/>
      </w:r>
      <w:r w:rsidRPr="00564A49">
        <w:rPr>
          <w:szCs w:val="22"/>
        </w:rPr>
        <w:t>)</w:t>
      </w:r>
      <w:r w:rsidRPr="00564A49">
        <w:br/>
        <w:t xml:space="preserve">for( i = 0, j = 0, k = 0; i &lt; </w:t>
      </w:r>
      <w:r w:rsidRPr="00564A49">
        <w:rPr>
          <w:bCs/>
        </w:rPr>
        <w:t>num_long_term_sps + num_long_term_pics</w:t>
      </w:r>
      <w:r w:rsidRPr="00564A49">
        <w:t>; i++ ) {</w:t>
      </w:r>
      <w:r w:rsidRPr="00564A49">
        <w:br/>
      </w:r>
      <w:r w:rsidRPr="00564A49">
        <w:tab/>
        <w:t>pocLt = PocLsbLt[ i ]</w:t>
      </w:r>
      <w:r w:rsidRPr="00564A49">
        <w:br/>
      </w:r>
      <w:r w:rsidRPr="00564A49">
        <w:tab/>
        <w:t>if( delta_poc_msb_present_flag[ i ] )</w:t>
      </w:r>
      <w:r w:rsidRPr="00564A49">
        <w:br/>
      </w:r>
      <w:r w:rsidRPr="00564A49">
        <w:tab/>
      </w:r>
      <w:r w:rsidRPr="00564A49">
        <w:tab/>
        <w:t xml:space="preserve">pocLt  +=  PicOrderCntVal − </w:t>
      </w:r>
      <w:r w:rsidRPr="00564A49">
        <w:tab/>
        <w:t>DeltaPocMsbCycleLt[ i ] * MaxPicOrderCntLsb −</w:t>
      </w:r>
      <w:r w:rsidRPr="00564A49">
        <w:br/>
      </w:r>
      <w:r w:rsidRPr="00564A49">
        <w:tab/>
      </w:r>
      <w:r w:rsidRPr="00564A49">
        <w:tab/>
      </w:r>
      <w:r w:rsidRPr="00564A49">
        <w:tab/>
      </w:r>
      <w:r w:rsidRPr="00564A49">
        <w:tab/>
      </w:r>
      <w:r w:rsidRPr="00564A49">
        <w:rPr>
          <w:lang w:val="en-US"/>
        </w:rPr>
        <w:t>PicOrderCntVal &amp; ( MaxPicOrderCntLsb − 1 )</w:t>
      </w:r>
      <w:r w:rsidRPr="00564A49">
        <w:br/>
      </w:r>
      <w:r w:rsidRPr="00564A49">
        <w:tab/>
        <w:t>if( UsedByCurrPicLt</w:t>
      </w:r>
      <w:r w:rsidRPr="00564A49">
        <w:rPr>
          <w:bCs/>
        </w:rPr>
        <w:t>[ i ]</w:t>
      </w:r>
      <w:r w:rsidRPr="00564A49">
        <w:t xml:space="preserve"> ) {</w:t>
      </w:r>
      <w:r w:rsidRPr="00564A49">
        <w:br/>
      </w:r>
      <w:r w:rsidRPr="00564A49">
        <w:tab/>
      </w:r>
      <w:r w:rsidRPr="00564A49">
        <w:tab/>
        <w:t>PocLtCurr[ j ] = pocLt</w:t>
      </w:r>
      <w:r w:rsidRPr="00564A49">
        <w:br/>
      </w:r>
      <w:r w:rsidRPr="00564A49">
        <w:tab/>
      </w:r>
      <w:r w:rsidRPr="00564A49">
        <w:tab/>
        <w:t>CurrDeltaPocMsbPresentFlag[ j++ ] = delta_poc_msb_present_flag[ i ]</w:t>
      </w:r>
      <w:r w:rsidRPr="00564A49">
        <w:br/>
      </w:r>
      <w:r w:rsidRPr="00564A49">
        <w:tab/>
        <w:t>} else {</w:t>
      </w:r>
      <w:r w:rsidRPr="00564A49">
        <w:br/>
      </w:r>
      <w:r w:rsidRPr="00564A49">
        <w:tab/>
      </w:r>
      <w:r w:rsidRPr="00564A49">
        <w:tab/>
        <w:t>PocLtFoll[ k ] = pocLt</w:t>
      </w:r>
      <w:r w:rsidRPr="00564A49">
        <w:br/>
      </w:r>
      <w:r w:rsidRPr="00564A49">
        <w:tab/>
      </w:r>
      <w:r w:rsidRPr="00564A49">
        <w:tab/>
        <w:t>FollDeltaPocMsbPresentFlag[ k++ ] = delta_poc_msb_present_flag[ i ]</w:t>
      </w:r>
      <w:r w:rsidRPr="00564A49">
        <w:br/>
      </w:r>
      <w:r w:rsidRPr="00564A49">
        <w:tab/>
        <w:t>}</w:t>
      </w:r>
      <w:r w:rsidRPr="00564A49">
        <w:br/>
        <w:t>}</w:t>
      </w:r>
      <w:r w:rsidRPr="00564A49">
        <w:br/>
      </w:r>
      <w:r w:rsidRPr="00564A49">
        <w:rPr>
          <w:lang w:eastAsia="ko-KR"/>
        </w:rPr>
        <w:t>NumPocLtCurr = j</w:t>
      </w:r>
      <w:r w:rsidRPr="00564A49">
        <w:rPr>
          <w:lang w:eastAsia="ko-KR"/>
        </w:rPr>
        <w:br/>
        <w:t>NumPocLtFoll = k</w:t>
      </w:r>
    </w:p>
    <w:p w:rsidR="007E173E" w:rsidRPr="00564A49" w:rsidRDefault="007E173E" w:rsidP="007E173E">
      <w:pPr>
        <w:tabs>
          <w:tab w:val="clear" w:pos="794"/>
          <w:tab w:val="clear" w:pos="1191"/>
          <w:tab w:val="clear" w:pos="1588"/>
          <w:tab w:val="clear" w:pos="1985"/>
          <w:tab w:val="left" w:pos="851"/>
          <w:tab w:val="left" w:pos="1134"/>
          <w:tab w:val="left" w:pos="1418"/>
          <w:tab w:val="center" w:pos="4849"/>
          <w:tab w:val="right" w:pos="9696"/>
        </w:tabs>
        <w:jc w:val="left"/>
      </w:pPr>
      <w:r w:rsidRPr="00564A49">
        <w:rPr>
          <w:bCs/>
        </w:rPr>
        <w:t>where PicOrderCntVal is the picture order count of the current picture as specified in subclause 8.3.1</w:t>
      </w:r>
      <w:r w:rsidRPr="00564A49">
        <w:t>.</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\s 9 \* MERGEFORMAT </w:instrText>
      </w:r>
      <w:r w:rsidRPr="00564A49">
        <w:rPr>
          <w:sz w:val="18"/>
          <w:szCs w:val="18"/>
        </w:rPr>
        <w:fldChar w:fldCharType="separate"/>
      </w:r>
      <w:r w:rsidRPr="00564A49">
        <w:rPr>
          <w:noProof/>
          <w:sz w:val="18"/>
          <w:szCs w:val="18"/>
        </w:rPr>
        <w:t>2</w:t>
      </w:r>
      <w:r w:rsidRPr="00564A49">
        <w:rPr>
          <w:sz w:val="18"/>
          <w:szCs w:val="18"/>
        </w:rPr>
        <w:fldChar w:fldCharType="end"/>
      </w:r>
      <w:r w:rsidRPr="00564A49">
        <w:rPr>
          <w:sz w:val="18"/>
          <w:szCs w:val="18"/>
        </w:rPr>
        <w:t> – A value of Curr</w:t>
      </w:r>
      <w:r w:rsidRPr="00564A49">
        <w:rPr>
          <w:bCs/>
          <w:sz w:val="18"/>
          <w:szCs w:val="18"/>
        </w:rPr>
        <w:t>RpsIdx</w:t>
      </w:r>
      <w:r w:rsidRPr="00564A49" w:rsidDel="00CF55AE">
        <w:rPr>
          <w:sz w:val="18"/>
          <w:szCs w:val="18"/>
        </w:rPr>
        <w:t xml:space="preserve"> </w:t>
      </w:r>
      <w:r w:rsidRPr="00564A49">
        <w:rPr>
          <w:sz w:val="18"/>
          <w:szCs w:val="18"/>
        </w:rPr>
        <w:t>in the range of 0 to num_short_term_ref_pic_sets − 1, inclusive, indicates that a candidate short-term RPS from the active SPS for the current layer is being used, where Curr</w:t>
      </w:r>
      <w:r w:rsidRPr="00564A49">
        <w:rPr>
          <w:bCs/>
          <w:sz w:val="18"/>
          <w:szCs w:val="18"/>
        </w:rPr>
        <w:t>RpsIdx</w:t>
      </w:r>
      <w:r w:rsidRPr="00564A49">
        <w:rPr>
          <w:sz w:val="18"/>
          <w:szCs w:val="18"/>
        </w:rPr>
        <w:t xml:space="preserve"> is the index of the candidate short-term RPS into the list of candidate short-term RPSs signalled in the active SPS for the current layer. Curr</w:t>
      </w:r>
      <w:r w:rsidRPr="00564A49">
        <w:rPr>
          <w:bCs/>
          <w:sz w:val="18"/>
          <w:szCs w:val="18"/>
        </w:rPr>
        <w:t>RpsIdx</w:t>
      </w:r>
      <w:r w:rsidRPr="00564A49">
        <w:rPr>
          <w:sz w:val="18"/>
          <w:szCs w:val="18"/>
        </w:rPr>
        <w:t xml:space="preserve"> equal to num_short_term_ref_pic_sets indicates that the short-term RPS of the current picture is directly signalled in the slice header.</w:t>
      </w:r>
    </w:p>
    <w:p w:rsidR="007E173E" w:rsidRPr="00564A49" w:rsidRDefault="007E173E" w:rsidP="007E173E">
      <w:pPr>
        <w:rPr>
          <w:lang w:eastAsia="ko-KR"/>
        </w:rPr>
      </w:pPr>
      <w:r w:rsidRPr="00564A49">
        <w:rPr>
          <w:lang w:eastAsia="ko-KR"/>
        </w:rPr>
        <w:t>For each i in the range of 0 to NumPocLtCurr − 1, inclusive, when CurrDeltaPocMsbPresentFlag[ i ] is equal to 1, it is a requirement of bitstream conformance that the following conditions apply:</w:t>
      </w:r>
    </w:p>
    <w:p w:rsidR="007E173E" w:rsidRPr="00564A49" w:rsidRDefault="007E173E" w:rsidP="007E173E">
      <w:pPr>
        <w:numPr>
          <w:ilvl w:val="0"/>
          <w:numId w:val="7"/>
        </w:numPr>
        <w:rPr>
          <w:lang w:eastAsia="ko-KR"/>
        </w:rPr>
      </w:pPr>
      <w:r w:rsidRPr="00564A49">
        <w:rPr>
          <w:lang w:eastAsia="ko-KR"/>
        </w:rPr>
        <w:t>There shall be no j in the range of 0 to NumPocStCurrBefore − 1, inclusive, for which PocLtCurr[ i ] is equal to PocStCurrBefore[ j ].</w:t>
      </w:r>
    </w:p>
    <w:p w:rsidR="007E173E" w:rsidRPr="00564A49" w:rsidRDefault="007E173E" w:rsidP="007E173E">
      <w:pPr>
        <w:numPr>
          <w:ilvl w:val="0"/>
          <w:numId w:val="7"/>
        </w:numPr>
        <w:rPr>
          <w:lang w:eastAsia="ko-KR"/>
        </w:rPr>
      </w:pPr>
      <w:r w:rsidRPr="00564A49">
        <w:rPr>
          <w:lang w:eastAsia="ko-KR"/>
        </w:rPr>
        <w:t xml:space="preserve">There shall be no j in the range of 0 to NumPocStCurrAfter − 1, inclusive, for which PocLtCurr[ i ] is equal to PocStCurrAfter[ j ]. </w:t>
      </w:r>
    </w:p>
    <w:p w:rsidR="007E173E" w:rsidRPr="00564A49" w:rsidRDefault="007E173E" w:rsidP="007E173E">
      <w:pPr>
        <w:numPr>
          <w:ilvl w:val="0"/>
          <w:numId w:val="7"/>
        </w:numPr>
        <w:rPr>
          <w:lang w:eastAsia="ko-KR"/>
        </w:rPr>
      </w:pPr>
      <w:r w:rsidRPr="00564A49">
        <w:rPr>
          <w:lang w:eastAsia="ko-KR"/>
        </w:rPr>
        <w:t>There shall be no j in the range of 0 to NumPocStFoll − 1, inclusive, for which PocLtCurr[ i ] is equal to PocStFoll[ j ].</w:t>
      </w:r>
    </w:p>
    <w:p w:rsidR="007E173E" w:rsidRPr="00564A49" w:rsidRDefault="007E173E" w:rsidP="007E173E">
      <w:pPr>
        <w:numPr>
          <w:ilvl w:val="0"/>
          <w:numId w:val="7"/>
        </w:numPr>
        <w:rPr>
          <w:lang w:eastAsia="ko-KR"/>
        </w:rPr>
      </w:pPr>
      <w:r w:rsidRPr="00564A49">
        <w:rPr>
          <w:lang w:eastAsia="ko-KR"/>
        </w:rPr>
        <w:t>There shall be no j in the range of 0 to NumPocLtCurr − 1, inclusive, where j is not equal to i, for which PocLtCurr[ i ] is equal to PocLtCurr[ j ].</w:t>
      </w:r>
    </w:p>
    <w:p w:rsidR="007E173E" w:rsidRPr="00564A49" w:rsidRDefault="007E173E" w:rsidP="007E173E">
      <w:pPr>
        <w:rPr>
          <w:lang w:eastAsia="ko-KR"/>
        </w:rPr>
      </w:pPr>
      <w:r w:rsidRPr="00564A49">
        <w:rPr>
          <w:lang w:eastAsia="ko-KR"/>
        </w:rPr>
        <w:t>For each i in the range of 0 to NumPocLtFoll − 1, inclusive, when FollDeltaPocMsbPresentFlag[ i ] is equal to 1, it is a requirement of bitstream conformance that the following conditions apply:</w:t>
      </w:r>
    </w:p>
    <w:p w:rsidR="007E173E" w:rsidRPr="00564A49" w:rsidRDefault="007E173E" w:rsidP="007E173E">
      <w:pPr>
        <w:numPr>
          <w:ilvl w:val="0"/>
          <w:numId w:val="7"/>
        </w:numPr>
        <w:rPr>
          <w:lang w:eastAsia="ko-KR"/>
        </w:rPr>
      </w:pPr>
      <w:r w:rsidRPr="00564A49">
        <w:rPr>
          <w:lang w:eastAsia="ko-KR"/>
        </w:rPr>
        <w:t>There shall be no j in the range of 0 to NumPocStCurrBefore − 1, inclusive, for which PocLtFoll[ i ] is equal to PocStCurrBefore[ j ].</w:t>
      </w:r>
    </w:p>
    <w:p w:rsidR="007E173E" w:rsidRPr="00564A49" w:rsidRDefault="007E173E" w:rsidP="007E173E">
      <w:pPr>
        <w:numPr>
          <w:ilvl w:val="0"/>
          <w:numId w:val="7"/>
        </w:numPr>
        <w:rPr>
          <w:lang w:eastAsia="ko-KR"/>
        </w:rPr>
      </w:pPr>
      <w:r w:rsidRPr="00564A49">
        <w:rPr>
          <w:lang w:eastAsia="ko-KR"/>
        </w:rPr>
        <w:t>There shall be no j in the range of 0 to NumPocStCurrAfter − 1, inclusive, for which PocLtFoll[ i ] is equal to PocStCurrAfter[ j ].</w:t>
      </w:r>
    </w:p>
    <w:p w:rsidR="007E173E" w:rsidRPr="00564A49" w:rsidRDefault="007E173E" w:rsidP="007E173E">
      <w:pPr>
        <w:numPr>
          <w:ilvl w:val="0"/>
          <w:numId w:val="7"/>
        </w:numPr>
        <w:rPr>
          <w:lang w:eastAsia="ko-KR"/>
        </w:rPr>
      </w:pPr>
      <w:r w:rsidRPr="00564A49">
        <w:rPr>
          <w:lang w:eastAsia="ko-KR"/>
        </w:rPr>
        <w:t>There shall be no j in the range of 0 to NumPocStFoll − 1, inclusive, for which PocLtFoll[ i ] is equal to PocStFoll[ j ].</w:t>
      </w:r>
    </w:p>
    <w:p w:rsidR="007E173E" w:rsidRPr="00564A49" w:rsidRDefault="007E173E" w:rsidP="007E173E">
      <w:pPr>
        <w:numPr>
          <w:ilvl w:val="0"/>
          <w:numId w:val="7"/>
        </w:numPr>
        <w:rPr>
          <w:lang w:eastAsia="ko-KR"/>
        </w:rPr>
      </w:pPr>
      <w:r w:rsidRPr="00564A49">
        <w:rPr>
          <w:lang w:eastAsia="ko-KR"/>
        </w:rPr>
        <w:lastRenderedPageBreak/>
        <w:t>There shall be no j in the range of 0 to NumPocLtFoll − 1, inclusive, where j is not equal to i, for which PocLtFoll[ i ] is equal to PocLtFoll[ j ].</w:t>
      </w:r>
    </w:p>
    <w:p w:rsidR="007E173E" w:rsidRPr="00564A49" w:rsidRDefault="007E173E" w:rsidP="007E173E">
      <w:pPr>
        <w:numPr>
          <w:ilvl w:val="0"/>
          <w:numId w:val="7"/>
        </w:numPr>
        <w:rPr>
          <w:lang w:eastAsia="ko-KR"/>
        </w:rPr>
      </w:pPr>
      <w:r w:rsidRPr="00564A49">
        <w:rPr>
          <w:lang w:eastAsia="ko-KR"/>
        </w:rPr>
        <w:t>There shall be no j in the range of 0 to NumPocLtCurr − 1, inclusive, for which PocLtFoll[ i ] is equal to PocLtCurr[ j ].</w:t>
      </w:r>
    </w:p>
    <w:p w:rsidR="007E173E" w:rsidRPr="00564A49" w:rsidRDefault="007E173E" w:rsidP="007E173E">
      <w:pPr>
        <w:rPr>
          <w:lang w:eastAsia="ko-KR"/>
        </w:rPr>
      </w:pPr>
      <w:r w:rsidRPr="00564A49">
        <w:rPr>
          <w:lang w:eastAsia="ko-KR"/>
        </w:rPr>
        <w:t>For each i in the range of 0 to NumPocLtCurr − 1, inclusive, when CurrDeltaPocMsbPresentFlag[ i ] is equal to 0, it is a requirement of bitstream conformance that the following conditions apply:</w:t>
      </w:r>
    </w:p>
    <w:p w:rsidR="007E173E" w:rsidRPr="00564A49" w:rsidRDefault="007E173E" w:rsidP="007E173E">
      <w:pPr>
        <w:numPr>
          <w:ilvl w:val="0"/>
          <w:numId w:val="7"/>
        </w:numPr>
        <w:rPr>
          <w:lang w:eastAsia="ko-KR"/>
        </w:rPr>
      </w:pPr>
      <w:r w:rsidRPr="00564A49">
        <w:rPr>
          <w:lang w:eastAsia="ko-KR"/>
        </w:rPr>
        <w:t>There shall be no j in the range of 0 to NumPocStCurrBefore − 1, inclusive, for which PocLtCurr[ i ] is equal to ( PocStCurrBefore[ j ] &amp; ( MaxPicOrderCntLsb − 1 ) ).</w:t>
      </w:r>
    </w:p>
    <w:p w:rsidR="007E173E" w:rsidRPr="00564A49" w:rsidRDefault="007E173E" w:rsidP="007E173E">
      <w:pPr>
        <w:numPr>
          <w:ilvl w:val="0"/>
          <w:numId w:val="7"/>
        </w:numPr>
        <w:rPr>
          <w:lang w:eastAsia="ko-KR"/>
        </w:rPr>
      </w:pPr>
      <w:r w:rsidRPr="00564A49">
        <w:rPr>
          <w:lang w:eastAsia="ko-KR"/>
        </w:rPr>
        <w:t>There shall be no j in the range of 0 to NumPocStCurrAfter − 1, inclusive, for which PocLtCurr[ i ] is equal to ( PocStCurrAfter[ j ] &amp; ( MaxPicOrderCntLsb − 1 ) ).</w:t>
      </w:r>
    </w:p>
    <w:p w:rsidR="007E173E" w:rsidRPr="00564A49" w:rsidRDefault="007E173E" w:rsidP="007E173E">
      <w:pPr>
        <w:numPr>
          <w:ilvl w:val="0"/>
          <w:numId w:val="7"/>
        </w:numPr>
        <w:rPr>
          <w:lang w:eastAsia="ko-KR"/>
        </w:rPr>
      </w:pPr>
      <w:r w:rsidRPr="00564A49">
        <w:rPr>
          <w:lang w:eastAsia="ko-KR"/>
        </w:rPr>
        <w:t>There shall be no j in the range of 0 to NumPocStFoll − 1, inclusive, for which PocLtCurr[ i ] is equal to ( PocStFoll[ j ] &amp; ( MaxPicOrderCntLsb − 1 ) ).</w:t>
      </w:r>
    </w:p>
    <w:p w:rsidR="007E173E" w:rsidRPr="00564A49" w:rsidRDefault="007E173E" w:rsidP="007E173E">
      <w:pPr>
        <w:numPr>
          <w:ilvl w:val="0"/>
          <w:numId w:val="7"/>
        </w:numPr>
        <w:rPr>
          <w:lang w:eastAsia="ko-KR"/>
        </w:rPr>
      </w:pPr>
      <w:r w:rsidRPr="00564A49">
        <w:rPr>
          <w:lang w:eastAsia="ko-KR"/>
        </w:rPr>
        <w:t>There shall be no j in the range of 0 to NumPocLtCurr − 1, inclusive, where j is not equal to i, for which PocLtCurr[ i ] is equal to ( PocLtCurr[ j ] &amp; ( MaxPicOrderCntLsb − 1 ) ).</w:t>
      </w:r>
    </w:p>
    <w:p w:rsidR="007E173E" w:rsidRPr="00564A49" w:rsidRDefault="007E173E" w:rsidP="007E173E">
      <w:pPr>
        <w:rPr>
          <w:lang w:eastAsia="ko-KR"/>
        </w:rPr>
      </w:pPr>
      <w:r w:rsidRPr="00564A49">
        <w:rPr>
          <w:lang w:eastAsia="ko-KR"/>
        </w:rPr>
        <w:t>For each i in the range of 0 to NumPocLtFoll − 1, inclusive, when FollDeltaPocMsbPresentFlag[ i ] is equal to 0, it is a requirement of bitstream conformance that the following conditions apply:</w:t>
      </w:r>
    </w:p>
    <w:p w:rsidR="007E173E" w:rsidRPr="00564A49" w:rsidRDefault="007E173E" w:rsidP="007E173E">
      <w:pPr>
        <w:numPr>
          <w:ilvl w:val="0"/>
          <w:numId w:val="7"/>
        </w:numPr>
        <w:rPr>
          <w:lang w:eastAsia="ko-KR"/>
        </w:rPr>
      </w:pPr>
      <w:r w:rsidRPr="00564A49">
        <w:rPr>
          <w:lang w:eastAsia="ko-KR"/>
        </w:rPr>
        <w:t>There shall be no j in the range of 0 to NumPocStCurrBefore − 1, inclusive, for which PocLtFoll[ i ] is equal to ( PocStCurrBefore[ j ] &amp; ( MaxPicOrderCntLsb − 1 ) ).</w:t>
      </w:r>
    </w:p>
    <w:p w:rsidR="007E173E" w:rsidRPr="00564A49" w:rsidRDefault="007E173E" w:rsidP="007E173E">
      <w:pPr>
        <w:numPr>
          <w:ilvl w:val="0"/>
          <w:numId w:val="7"/>
        </w:numPr>
        <w:rPr>
          <w:lang w:eastAsia="ko-KR"/>
        </w:rPr>
      </w:pPr>
      <w:r w:rsidRPr="00564A49">
        <w:rPr>
          <w:lang w:eastAsia="ko-KR"/>
        </w:rPr>
        <w:t>There shall be no j in the range of 0 to NumPocStCurrAfter − 1, inclusive, for which PocLtFoll[ i ] is equal to ( PocStCurrAfter[ j ] &amp; ( MaxPicOrderCntLsb − 1 ) ).</w:t>
      </w:r>
    </w:p>
    <w:p w:rsidR="007E173E" w:rsidRPr="00564A49" w:rsidRDefault="007E173E" w:rsidP="007E173E">
      <w:pPr>
        <w:numPr>
          <w:ilvl w:val="0"/>
          <w:numId w:val="7"/>
        </w:numPr>
        <w:rPr>
          <w:lang w:eastAsia="ko-KR"/>
        </w:rPr>
      </w:pPr>
      <w:r w:rsidRPr="00564A49">
        <w:rPr>
          <w:lang w:eastAsia="ko-KR"/>
        </w:rPr>
        <w:t>There shall be no j in the range of 0 to NumPocStFoll − 1, inclusive, for which PocLtFoll[ i ] is equal to ( PocStFoll[ j ] &amp; ( MaxPicOrderCntLsb − 1 ) ).</w:t>
      </w:r>
    </w:p>
    <w:p w:rsidR="007E173E" w:rsidRPr="00564A49" w:rsidRDefault="007E173E" w:rsidP="007E173E">
      <w:pPr>
        <w:numPr>
          <w:ilvl w:val="0"/>
          <w:numId w:val="7"/>
        </w:numPr>
        <w:rPr>
          <w:lang w:eastAsia="ko-KR"/>
        </w:rPr>
      </w:pPr>
      <w:r w:rsidRPr="00564A49">
        <w:rPr>
          <w:lang w:eastAsia="ko-KR"/>
        </w:rPr>
        <w:t>There shall be no j in the range of 0 to NumPocLtFoll − 1, inclusive, where j is not equal to i, for which PocLtFoll[ i ] is equal to ( PocLtFoll[ j ] &amp; ( MaxPicOrderCntLsb − 1 ) ).</w:t>
      </w:r>
    </w:p>
    <w:p w:rsidR="007E173E" w:rsidRPr="00564A49" w:rsidRDefault="007E173E" w:rsidP="007E173E">
      <w:pPr>
        <w:numPr>
          <w:ilvl w:val="0"/>
          <w:numId w:val="7"/>
        </w:numPr>
        <w:rPr>
          <w:lang w:eastAsia="ko-KR"/>
        </w:rPr>
      </w:pPr>
      <w:r w:rsidRPr="00564A49">
        <w:rPr>
          <w:lang w:eastAsia="ko-KR"/>
        </w:rPr>
        <w:t>There shall be no j in the range of 0 to NumPocLtCurr − 1, inclusive, for which PocLtFoll[ i ] is equal to ( PocLtCurr[ j ] &amp; ( MaxPicOrderCntLsb − 1 ) ).</w:t>
      </w:r>
    </w:p>
    <w:p w:rsidR="007E173E" w:rsidRPr="00564A49" w:rsidRDefault="007E173E" w:rsidP="007E173E">
      <w:r w:rsidRPr="00564A49">
        <w:t>The variable NumPicTotalCurr is derived as specified in subclause 7.4.7.2. It is a requirement of bitstream conformance that the following applies to the value of NumPicTotalCurr:</w:t>
      </w:r>
    </w:p>
    <w:p w:rsidR="007E173E" w:rsidRPr="00564A49" w:rsidRDefault="007E173E" w:rsidP="007E173E">
      <w:pPr>
        <w:numPr>
          <w:ilvl w:val="0"/>
          <w:numId w:val="7"/>
        </w:numPr>
        <w:rPr>
          <w:lang w:eastAsia="ko-KR"/>
        </w:rPr>
      </w:pPr>
      <w:r w:rsidRPr="00564A49">
        <w:rPr>
          <w:lang w:eastAsia="ko-KR"/>
        </w:rPr>
        <w:t xml:space="preserve">If </w:t>
      </w:r>
      <w:r w:rsidRPr="00564A49">
        <w:rPr>
          <w:lang w:val="en-US"/>
        </w:rPr>
        <w:t>currPicLayerId</w:t>
      </w:r>
      <w:r w:rsidRPr="00564A49">
        <w:t xml:space="preserve"> is equal to 0 and </w:t>
      </w:r>
      <w:r w:rsidRPr="00564A49">
        <w:rPr>
          <w:lang w:eastAsia="ko-KR"/>
        </w:rPr>
        <w:t xml:space="preserve">the current picture is a BLA or CRA picture, the value of </w:t>
      </w:r>
      <w:r w:rsidRPr="00564A49">
        <w:t>NumPicTotalCurr shall be equal to 0.</w:t>
      </w:r>
    </w:p>
    <w:p w:rsidR="007E173E" w:rsidRPr="00564A49" w:rsidRDefault="007E173E" w:rsidP="007E173E">
      <w:pPr>
        <w:numPr>
          <w:ilvl w:val="0"/>
          <w:numId w:val="7"/>
        </w:numPr>
      </w:pPr>
      <w:r w:rsidRPr="00564A49">
        <w:t>Otherwise, when the current picture contains a P or B slice, the value of NumPicTotalCurr shall not be equal to 0.</w:t>
      </w:r>
    </w:p>
    <w:p w:rsidR="007E173E" w:rsidRPr="00564A49" w:rsidRDefault="007E173E" w:rsidP="007E173E">
      <w:r w:rsidRPr="00564A49">
        <w:rPr>
          <w:lang w:eastAsia="ko-KR"/>
        </w:rPr>
        <w:t xml:space="preserve">The RPS of the current picture consists of five RPS lists; </w:t>
      </w:r>
      <w:r w:rsidRPr="00564A49">
        <w:t>RefPicSetStCurrBefore, RefPicSetStCurrAfter, RefPicSetStFoll, RefPicSetLtCurr and RefPicSetLtFoll. RefPicSetStCurrBefore, RefPicSetStCurrAfter, and RefPicSetStFoll are collectively referred to as the short-term RPS. RefPicSetLtCurr and RefPicSetLtFoll are collectively referred to as the long-term RPS.</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\s 9 \* MERGEFORMAT </w:instrText>
      </w:r>
      <w:r w:rsidRPr="00564A49">
        <w:rPr>
          <w:sz w:val="18"/>
          <w:szCs w:val="18"/>
        </w:rPr>
        <w:fldChar w:fldCharType="separate"/>
      </w:r>
      <w:r w:rsidRPr="00564A49">
        <w:rPr>
          <w:noProof/>
          <w:sz w:val="18"/>
          <w:szCs w:val="18"/>
        </w:rPr>
        <w:t>3</w:t>
      </w:r>
      <w:r w:rsidRPr="00564A49">
        <w:rPr>
          <w:sz w:val="18"/>
          <w:szCs w:val="18"/>
        </w:rPr>
        <w:fldChar w:fldCharType="end"/>
      </w:r>
      <w:r w:rsidRPr="00564A49">
        <w:rPr>
          <w:sz w:val="18"/>
          <w:szCs w:val="18"/>
        </w:rPr>
        <w:t> – RefPicSetStCurrBefore, RefPicSetStCurrAfter, and RefPicSetLtCurr contain all reference pictures that may be used for inter prediction of the current picture and one or more pictures that follow the current picture in decoding order. RefPicSetStFoll and RefPicSetLtFoll consist of all reference pictures that are</w:t>
      </w:r>
      <w:r w:rsidRPr="00564A49">
        <w:rPr>
          <w:i/>
          <w:sz w:val="18"/>
          <w:szCs w:val="18"/>
        </w:rPr>
        <w:t xml:space="preserve"> not</w:t>
      </w:r>
      <w:r w:rsidRPr="00564A49">
        <w:rPr>
          <w:sz w:val="18"/>
          <w:szCs w:val="18"/>
        </w:rPr>
        <w:t xml:space="preserve"> used for inter prediction of the current picture but may be used in inter prediction for one or more pictures that follow the current picture in decoding order.</w:t>
      </w:r>
    </w:p>
    <w:p w:rsidR="007E173E" w:rsidRPr="00564A49" w:rsidRDefault="007E173E" w:rsidP="007E173E">
      <w:pPr>
        <w:rPr>
          <w:lang w:eastAsia="ko-KR"/>
        </w:rPr>
      </w:pPr>
      <w:r w:rsidRPr="00564A49">
        <w:rPr>
          <w:lang w:eastAsia="ko-KR"/>
        </w:rPr>
        <w:t>The derivation process for the RPS and picture marking are performed according to the following ordered steps:</w:t>
      </w:r>
    </w:p>
    <w:p w:rsidR="007E173E" w:rsidRPr="00564A49" w:rsidRDefault="007E173E" w:rsidP="007E173E">
      <w:pPr>
        <w:numPr>
          <w:ilvl w:val="0"/>
          <w:numId w:val="16"/>
        </w:numPr>
        <w:textAlignment w:val="auto"/>
        <w:rPr>
          <w:lang w:eastAsia="ko-KR"/>
        </w:rPr>
      </w:pPr>
      <w:r w:rsidRPr="00564A49">
        <w:rPr>
          <w:lang w:eastAsia="ko-KR"/>
        </w:rPr>
        <w:t>The following applies:</w:t>
      </w:r>
    </w:p>
    <w:p w:rsidR="007E173E" w:rsidRPr="00564A49" w:rsidRDefault="007E173E" w:rsidP="007E173E">
      <w:pPr>
        <w:tabs>
          <w:tab w:val="clear" w:pos="794"/>
          <w:tab w:val="clear" w:pos="1191"/>
          <w:tab w:val="clear" w:pos="1588"/>
          <w:tab w:val="clear" w:pos="1985"/>
          <w:tab w:val="left" w:pos="720"/>
          <w:tab w:val="left" w:pos="1080"/>
          <w:tab w:val="left" w:pos="1440"/>
          <w:tab w:val="left" w:pos="1800"/>
          <w:tab w:val="left" w:pos="2160"/>
          <w:tab w:val="left" w:pos="2520"/>
        </w:tabs>
        <w:ind w:left="720"/>
        <w:jc w:val="left"/>
        <w:rPr>
          <w:lang w:eastAsia="ko-KR"/>
        </w:rPr>
      </w:pPr>
      <w:r w:rsidRPr="00564A49">
        <w:rPr>
          <w:lang w:eastAsia="ko-KR"/>
        </w:rPr>
        <w:t>for( i = 0; i &lt; NumPocLtCurr; i++ )</w:t>
      </w:r>
      <w:r w:rsidRPr="00564A49">
        <w:rPr>
          <w:lang w:eastAsia="ko-KR"/>
        </w:rPr>
        <w:br/>
      </w:r>
      <w:r w:rsidRPr="00564A49">
        <w:rPr>
          <w:lang w:eastAsia="ko-KR"/>
        </w:rPr>
        <w:tab/>
        <w:t>if( !</w:t>
      </w:r>
      <w:r w:rsidRPr="00564A49">
        <w:rPr>
          <w:szCs w:val="22"/>
        </w:rPr>
        <w:t>CurrDeltaPocMsbPresentFlag[ i ]</w:t>
      </w:r>
      <w:r w:rsidRPr="00564A49">
        <w:rPr>
          <w:bCs/>
          <w:szCs w:val="22"/>
        </w:rPr>
        <w:t xml:space="preserve"> )</w:t>
      </w:r>
      <w:r w:rsidRPr="00564A49">
        <w:rPr>
          <w:lang w:eastAsia="ko-KR"/>
        </w:rPr>
        <w:br/>
      </w:r>
      <w:r w:rsidRPr="00564A49">
        <w:rPr>
          <w:lang w:eastAsia="ko-KR"/>
        </w:rPr>
        <w:tab/>
      </w:r>
      <w:r w:rsidRPr="00564A49">
        <w:rPr>
          <w:lang w:eastAsia="ko-KR"/>
        </w:rPr>
        <w:tab/>
        <w:t xml:space="preserve">if( there is a reference picture picX in the DPB with </w:t>
      </w:r>
      <w:r w:rsidRPr="00564A49">
        <w:t>PicOrderCntVal &amp; ( MaxPicOrderCntLsb − 1 )</w:t>
      </w:r>
      <w:r w:rsidRPr="00564A49">
        <w:br/>
      </w:r>
      <w:r w:rsidRPr="00564A49">
        <w:tab/>
      </w:r>
      <w:r w:rsidRPr="00564A49">
        <w:tab/>
      </w:r>
      <w:r w:rsidRPr="00564A49">
        <w:tab/>
      </w:r>
      <w:r w:rsidRPr="00564A49">
        <w:tab/>
      </w:r>
      <w:r w:rsidRPr="00564A49">
        <w:tab/>
      </w:r>
      <w:r w:rsidRPr="00564A49">
        <w:tab/>
      </w:r>
      <w:r w:rsidRPr="00564A49">
        <w:tab/>
      </w:r>
      <w:r w:rsidRPr="00564A49">
        <w:rPr>
          <w:lang w:eastAsia="ko-KR"/>
        </w:rPr>
        <w:t xml:space="preserve">equal to PocLtCurr[ i ] </w:t>
      </w:r>
      <w:r w:rsidRPr="00564A49">
        <w:rPr>
          <w:lang w:val="en-US" w:eastAsia="ko-KR"/>
        </w:rPr>
        <w:t xml:space="preserve">and nuh_layer_id equal to </w:t>
      </w:r>
      <w:r w:rsidRPr="00564A49">
        <w:rPr>
          <w:lang w:val="en-US"/>
        </w:rPr>
        <w:t xml:space="preserve">currPicLayerId </w:t>
      </w:r>
      <w:r w:rsidRPr="00564A49">
        <w:rPr>
          <w:lang w:eastAsia="ko-KR"/>
        </w:rPr>
        <w:t>)</w:t>
      </w:r>
      <w:r w:rsidRPr="00564A49">
        <w:rPr>
          <w:lang w:eastAsia="ko-KR"/>
        </w:rPr>
        <w:br/>
      </w:r>
      <w:r w:rsidRPr="00564A49">
        <w:rPr>
          <w:lang w:eastAsia="ko-KR"/>
        </w:rPr>
        <w:tab/>
      </w:r>
      <w:r w:rsidRPr="00564A49">
        <w:rPr>
          <w:lang w:eastAsia="ko-KR"/>
        </w:rPr>
        <w:tab/>
      </w:r>
      <w:r w:rsidRPr="00564A49">
        <w:rPr>
          <w:lang w:eastAsia="ko-KR"/>
        </w:rPr>
        <w:tab/>
        <w:t>RefPicSetLtCurr[ i ] = picX</w:t>
      </w:r>
      <w:r w:rsidRPr="00564A49">
        <w:rPr>
          <w:lang w:eastAsia="ko-KR"/>
        </w:rPr>
        <w:br/>
      </w:r>
      <w:r w:rsidRPr="00564A49">
        <w:rPr>
          <w:lang w:eastAsia="ko-KR"/>
        </w:rPr>
        <w:tab/>
      </w:r>
      <w:r w:rsidRPr="00564A49">
        <w:rPr>
          <w:lang w:eastAsia="ko-KR"/>
        </w:rPr>
        <w:tab/>
        <w:t>else</w:t>
      </w:r>
      <w:r w:rsidRPr="00564A49">
        <w:rPr>
          <w:lang w:eastAsia="ko-KR"/>
        </w:rPr>
        <w:br/>
      </w:r>
      <w:r w:rsidRPr="00564A49">
        <w:rPr>
          <w:lang w:eastAsia="ko-KR"/>
        </w:rPr>
        <w:tab/>
      </w:r>
      <w:r w:rsidRPr="00564A49">
        <w:rPr>
          <w:lang w:eastAsia="ko-KR"/>
        </w:rPr>
        <w:tab/>
      </w:r>
      <w:r w:rsidRPr="00564A49">
        <w:rPr>
          <w:lang w:eastAsia="ko-KR"/>
        </w:rPr>
        <w:tab/>
        <w:t>RefPicSetLtCurr[ i ] = "no reference picture"</w:t>
      </w:r>
      <w:r w:rsidRPr="00564A49">
        <w:rPr>
          <w:lang w:eastAsia="ko-KR"/>
        </w:rPr>
        <w:br/>
      </w:r>
      <w:r w:rsidRPr="00564A49">
        <w:rPr>
          <w:lang w:eastAsia="ko-KR"/>
        </w:rPr>
        <w:tab/>
        <w:t>else</w:t>
      </w:r>
      <w:r w:rsidRPr="00564A49">
        <w:rPr>
          <w:lang w:eastAsia="ko-KR"/>
        </w:rPr>
        <w:br/>
      </w:r>
      <w:r w:rsidRPr="00564A49">
        <w:rPr>
          <w:lang w:eastAsia="ko-KR"/>
        </w:rPr>
        <w:tab/>
      </w:r>
      <w:r w:rsidRPr="00564A49">
        <w:rPr>
          <w:lang w:eastAsia="ko-KR"/>
        </w:rPr>
        <w:tab/>
        <w:t xml:space="preserve">if( there is a reference picture picX in the DPB with </w:t>
      </w:r>
      <w:r w:rsidRPr="00564A49">
        <w:rPr>
          <w:szCs w:val="22"/>
        </w:rPr>
        <w:t>PicOrderCntVal</w:t>
      </w:r>
      <w:r w:rsidRPr="00564A49">
        <w:rPr>
          <w:lang w:eastAsia="ko-KR"/>
        </w:rPr>
        <w:t xml:space="preserve"> equal to PocLtCurr[ i ]</w:t>
      </w:r>
      <w:r w:rsidRPr="00564A49">
        <w:rPr>
          <w:lang w:eastAsia="ko-KR"/>
        </w:rPr>
        <w:br/>
      </w:r>
      <w:r w:rsidRPr="00564A49">
        <w:rPr>
          <w:lang w:eastAsia="ko-KR"/>
        </w:rPr>
        <w:tab/>
      </w:r>
      <w:r w:rsidRPr="00564A49">
        <w:rPr>
          <w:lang w:eastAsia="ko-KR"/>
        </w:rPr>
        <w:tab/>
      </w:r>
      <w:r w:rsidRPr="00564A49">
        <w:rPr>
          <w:lang w:eastAsia="ko-KR"/>
        </w:rPr>
        <w:tab/>
      </w:r>
      <w:r w:rsidRPr="00564A49">
        <w:rPr>
          <w:lang w:eastAsia="ko-KR"/>
        </w:rPr>
        <w:tab/>
      </w:r>
      <w:r w:rsidRPr="00564A49">
        <w:rPr>
          <w:lang w:eastAsia="ko-KR"/>
        </w:rPr>
        <w:tab/>
      </w:r>
      <w:r w:rsidRPr="00564A49">
        <w:rPr>
          <w:lang w:eastAsia="ko-KR"/>
        </w:rPr>
        <w:tab/>
      </w:r>
      <w:r w:rsidRPr="00564A49">
        <w:rPr>
          <w:lang w:eastAsia="ko-KR"/>
        </w:rPr>
        <w:tab/>
      </w:r>
      <w:r w:rsidRPr="00564A49">
        <w:rPr>
          <w:lang w:val="en-US" w:eastAsia="ko-KR"/>
        </w:rPr>
        <w:t xml:space="preserve">and nuh_layer_id equal to </w:t>
      </w:r>
      <w:r w:rsidRPr="00564A49">
        <w:rPr>
          <w:lang w:val="en-US"/>
        </w:rPr>
        <w:t>currPicLayerId</w:t>
      </w:r>
      <w:r w:rsidRPr="00564A49">
        <w:rPr>
          <w:lang w:eastAsia="ko-KR"/>
        </w:rPr>
        <w:t xml:space="preserve"> )</w:t>
      </w:r>
      <w:r w:rsidRPr="00564A49">
        <w:rPr>
          <w:lang w:eastAsia="ko-KR"/>
        </w:rPr>
        <w:br/>
      </w:r>
      <w:r w:rsidRPr="00564A49">
        <w:rPr>
          <w:lang w:eastAsia="ko-KR"/>
        </w:rPr>
        <w:tab/>
      </w:r>
      <w:r w:rsidRPr="00564A49">
        <w:rPr>
          <w:lang w:eastAsia="ko-KR"/>
        </w:rPr>
        <w:tab/>
      </w:r>
      <w:r w:rsidRPr="00564A49">
        <w:rPr>
          <w:lang w:eastAsia="ko-KR"/>
        </w:rPr>
        <w:tab/>
        <w:t>RefPicSetLtCurr[ i ] = picX</w:t>
      </w:r>
      <w:r w:rsidRPr="00564A49">
        <w:rPr>
          <w:lang w:eastAsia="ko-KR"/>
        </w:rPr>
        <w:br/>
      </w:r>
      <w:r w:rsidRPr="00564A49">
        <w:rPr>
          <w:lang w:eastAsia="ko-KR"/>
        </w:rPr>
        <w:lastRenderedPageBreak/>
        <w:tab/>
      </w:r>
      <w:r w:rsidRPr="00564A49">
        <w:rPr>
          <w:lang w:eastAsia="ko-KR"/>
        </w:rPr>
        <w:tab/>
        <w:t>else</w:t>
      </w:r>
      <w:r w:rsidRPr="00564A49">
        <w:rPr>
          <w:lang w:eastAsia="ko-KR"/>
        </w:rPr>
        <w:br/>
      </w:r>
      <w:r w:rsidRPr="00564A49">
        <w:rPr>
          <w:lang w:eastAsia="ko-KR"/>
        </w:rPr>
        <w:tab/>
      </w:r>
      <w:r w:rsidRPr="00564A49">
        <w:rPr>
          <w:lang w:eastAsia="ko-KR"/>
        </w:rPr>
        <w:tab/>
      </w:r>
      <w:r w:rsidRPr="00564A49">
        <w:rPr>
          <w:lang w:eastAsia="ko-KR"/>
        </w:rPr>
        <w:tab/>
        <w:t>RefPicSetLtCurr[ i ] = "no reference picture"</w:t>
      </w:r>
      <w:r w:rsidRPr="00564A49">
        <w:tab/>
      </w:r>
      <w:r w:rsidRPr="00564A49">
        <w:tab/>
      </w:r>
      <w:r w:rsidRPr="00564A49">
        <w:tab/>
      </w:r>
      <w:r w:rsidRPr="00564A49">
        <w:tab/>
      </w:r>
      <w:r w:rsidRPr="00564A49">
        <w:tab/>
      </w:r>
      <w:r w:rsidRPr="00564A49">
        <w:tab/>
      </w:r>
      <w:r w:rsidRPr="00564A49">
        <w:tab/>
      </w:r>
      <w:r w:rsidRPr="00564A49">
        <w:tab/>
      </w:r>
      <w:r w:rsidRPr="00564A49">
        <w:tab/>
      </w:r>
      <w:r w:rsidRPr="00564A49">
        <w:tab/>
      </w:r>
      <w:r w:rsidRPr="00564A49">
        <w:rPr>
          <w:szCs w:val="22"/>
        </w:rPr>
        <w:t>(</w:t>
      </w:r>
      <w:r w:rsidRPr="00564A49">
        <w:rPr>
          <w:szCs w:val="22"/>
        </w:rPr>
        <w:fldChar w:fldCharType="begin" w:fldLock="1"/>
      </w:r>
      <w:r w:rsidRPr="00564A49">
        <w:rPr>
          <w:szCs w:val="22"/>
        </w:rPr>
        <w:instrText xml:space="preserve"> STYLEREF 1 \s </w:instrText>
      </w:r>
      <w:r w:rsidRPr="00564A49">
        <w:rPr>
          <w:szCs w:val="22"/>
        </w:rPr>
        <w:fldChar w:fldCharType="separate"/>
      </w:r>
      <w:r w:rsidRPr="00564A49">
        <w:rPr>
          <w:noProof/>
          <w:szCs w:val="22"/>
        </w:rPr>
        <w:t>8</w:t>
      </w:r>
      <w:r w:rsidRPr="00564A49">
        <w:rPr>
          <w:szCs w:val="22"/>
        </w:rPr>
        <w:fldChar w:fldCharType="end"/>
      </w:r>
      <w:r w:rsidRPr="00564A49">
        <w:rPr>
          <w:szCs w:val="22"/>
        </w:rPr>
        <w:noBreakHyphen/>
      </w:r>
      <w:r w:rsidRPr="00564A49">
        <w:rPr>
          <w:szCs w:val="22"/>
        </w:rPr>
        <w:fldChar w:fldCharType="begin" w:fldLock="1"/>
      </w:r>
      <w:r w:rsidRPr="00564A49">
        <w:rPr>
          <w:szCs w:val="22"/>
        </w:rPr>
        <w:instrText xml:space="preserve"> SEQ Equation \* ARABIC \s 1 </w:instrText>
      </w:r>
      <w:r w:rsidRPr="00564A49">
        <w:rPr>
          <w:szCs w:val="22"/>
        </w:rPr>
        <w:fldChar w:fldCharType="separate"/>
      </w:r>
      <w:r w:rsidRPr="00564A49">
        <w:rPr>
          <w:noProof/>
          <w:szCs w:val="22"/>
        </w:rPr>
        <w:t>7</w:t>
      </w:r>
      <w:r w:rsidRPr="00564A49">
        <w:rPr>
          <w:szCs w:val="22"/>
        </w:rPr>
        <w:fldChar w:fldCharType="end"/>
      </w:r>
      <w:r w:rsidRPr="00564A49">
        <w:rPr>
          <w:szCs w:val="22"/>
        </w:rPr>
        <w:t>)</w:t>
      </w:r>
      <w:r w:rsidRPr="00564A49">
        <w:rPr>
          <w:szCs w:val="22"/>
        </w:rPr>
        <w:br/>
      </w:r>
      <w:r w:rsidRPr="00564A49">
        <w:rPr>
          <w:lang w:eastAsia="ko-KR"/>
        </w:rPr>
        <w:t>for( i = 0; i &lt; NumPocLtFoll; i++ )</w:t>
      </w:r>
      <w:r w:rsidRPr="00564A49">
        <w:rPr>
          <w:lang w:eastAsia="ko-KR"/>
        </w:rPr>
        <w:br/>
      </w:r>
      <w:r w:rsidRPr="00564A49">
        <w:rPr>
          <w:lang w:eastAsia="ko-KR"/>
        </w:rPr>
        <w:tab/>
        <w:t>if( !</w:t>
      </w:r>
      <w:r w:rsidRPr="00564A49">
        <w:rPr>
          <w:szCs w:val="22"/>
        </w:rPr>
        <w:t>FollDeltaPocMsbPresentFlag[ i ]</w:t>
      </w:r>
      <w:r w:rsidRPr="00564A49">
        <w:rPr>
          <w:bCs/>
          <w:szCs w:val="22"/>
        </w:rPr>
        <w:t xml:space="preserve"> )</w:t>
      </w:r>
      <w:r w:rsidRPr="00564A49">
        <w:rPr>
          <w:lang w:eastAsia="ko-KR"/>
        </w:rPr>
        <w:br/>
      </w:r>
      <w:r w:rsidRPr="00564A49">
        <w:rPr>
          <w:lang w:eastAsia="ko-KR"/>
        </w:rPr>
        <w:tab/>
      </w:r>
      <w:r w:rsidRPr="00564A49">
        <w:rPr>
          <w:lang w:eastAsia="ko-KR"/>
        </w:rPr>
        <w:tab/>
        <w:t xml:space="preserve">if( there is a reference picture picX in the DPB with </w:t>
      </w:r>
      <w:r w:rsidRPr="00564A49">
        <w:t>PicOrderCntVal &amp; ( MaxPicOrderCntLsb − 1 )</w:t>
      </w:r>
      <w:r w:rsidRPr="00564A49">
        <w:br/>
      </w:r>
      <w:r w:rsidRPr="00564A49">
        <w:tab/>
      </w:r>
      <w:r w:rsidRPr="00564A49">
        <w:tab/>
      </w:r>
      <w:r w:rsidRPr="00564A49">
        <w:tab/>
      </w:r>
      <w:r w:rsidRPr="00564A49">
        <w:tab/>
      </w:r>
      <w:r w:rsidRPr="00564A49">
        <w:tab/>
      </w:r>
      <w:r w:rsidRPr="00564A49">
        <w:tab/>
      </w:r>
      <w:r w:rsidRPr="00564A49">
        <w:tab/>
      </w:r>
      <w:r w:rsidRPr="00564A49">
        <w:rPr>
          <w:lang w:eastAsia="ko-KR"/>
        </w:rPr>
        <w:t xml:space="preserve">equal to PocLtFoll[ i ] </w:t>
      </w:r>
      <w:r w:rsidRPr="00564A49">
        <w:rPr>
          <w:lang w:val="en-US" w:eastAsia="ko-KR"/>
        </w:rPr>
        <w:t xml:space="preserve">and nuh_layer_id equal to </w:t>
      </w:r>
      <w:r w:rsidRPr="00564A49">
        <w:rPr>
          <w:lang w:val="en-US"/>
        </w:rPr>
        <w:t xml:space="preserve">currPicLayerId </w:t>
      </w:r>
      <w:r w:rsidRPr="00564A49">
        <w:rPr>
          <w:lang w:eastAsia="ko-KR"/>
        </w:rPr>
        <w:t>)</w:t>
      </w:r>
      <w:r w:rsidRPr="00564A49">
        <w:rPr>
          <w:lang w:eastAsia="ko-KR"/>
        </w:rPr>
        <w:br/>
      </w:r>
      <w:r w:rsidRPr="00564A49">
        <w:rPr>
          <w:lang w:eastAsia="ko-KR"/>
        </w:rPr>
        <w:tab/>
      </w:r>
      <w:r w:rsidRPr="00564A49">
        <w:rPr>
          <w:lang w:eastAsia="ko-KR"/>
        </w:rPr>
        <w:tab/>
      </w:r>
      <w:r w:rsidRPr="00564A49">
        <w:rPr>
          <w:lang w:eastAsia="ko-KR"/>
        </w:rPr>
        <w:tab/>
        <w:t>RefPicSetLtFoll[ i ] = picX</w:t>
      </w:r>
      <w:r w:rsidRPr="00564A49">
        <w:rPr>
          <w:lang w:eastAsia="ko-KR"/>
        </w:rPr>
        <w:br/>
      </w:r>
      <w:r w:rsidRPr="00564A49">
        <w:rPr>
          <w:lang w:eastAsia="ko-KR"/>
        </w:rPr>
        <w:tab/>
      </w:r>
      <w:r w:rsidRPr="00564A49">
        <w:rPr>
          <w:lang w:eastAsia="ko-KR"/>
        </w:rPr>
        <w:tab/>
        <w:t>else</w:t>
      </w:r>
      <w:r w:rsidRPr="00564A49">
        <w:rPr>
          <w:lang w:eastAsia="ko-KR"/>
        </w:rPr>
        <w:br/>
      </w:r>
      <w:r w:rsidRPr="00564A49">
        <w:rPr>
          <w:lang w:eastAsia="ko-KR"/>
        </w:rPr>
        <w:tab/>
      </w:r>
      <w:r w:rsidRPr="00564A49">
        <w:rPr>
          <w:lang w:eastAsia="ko-KR"/>
        </w:rPr>
        <w:tab/>
      </w:r>
      <w:r w:rsidRPr="00564A49">
        <w:rPr>
          <w:lang w:eastAsia="ko-KR"/>
        </w:rPr>
        <w:tab/>
        <w:t>RefPicSetLtFoll[ i ] = "no reference picture"</w:t>
      </w:r>
      <w:r w:rsidRPr="00564A49">
        <w:rPr>
          <w:lang w:eastAsia="ko-KR"/>
        </w:rPr>
        <w:br/>
      </w:r>
      <w:r w:rsidRPr="00564A49">
        <w:rPr>
          <w:lang w:eastAsia="ko-KR"/>
        </w:rPr>
        <w:tab/>
        <w:t>else</w:t>
      </w:r>
      <w:r w:rsidRPr="00564A49">
        <w:rPr>
          <w:lang w:eastAsia="ko-KR"/>
        </w:rPr>
        <w:br/>
      </w:r>
      <w:r w:rsidRPr="00564A49">
        <w:rPr>
          <w:lang w:eastAsia="ko-KR"/>
        </w:rPr>
        <w:tab/>
      </w:r>
      <w:r w:rsidRPr="00564A49">
        <w:rPr>
          <w:lang w:eastAsia="ko-KR"/>
        </w:rPr>
        <w:tab/>
        <w:t xml:space="preserve">if( there is a reference picture picX in the DPB with </w:t>
      </w:r>
      <w:r w:rsidRPr="00564A49">
        <w:rPr>
          <w:szCs w:val="22"/>
        </w:rPr>
        <w:t>PicOrderCntVal</w:t>
      </w:r>
      <w:r w:rsidRPr="00564A49">
        <w:rPr>
          <w:lang w:eastAsia="ko-KR"/>
        </w:rPr>
        <w:t xml:space="preserve"> equal to PocLtFoll[ i ]</w:t>
      </w:r>
      <w:r w:rsidRPr="00564A49">
        <w:rPr>
          <w:lang w:eastAsia="ko-KR"/>
        </w:rPr>
        <w:br/>
      </w:r>
      <w:r w:rsidRPr="00564A49">
        <w:rPr>
          <w:lang w:val="en-US" w:eastAsia="ko-KR"/>
        </w:rPr>
        <w:tab/>
      </w:r>
      <w:r w:rsidRPr="00564A49">
        <w:rPr>
          <w:lang w:val="en-US" w:eastAsia="ko-KR"/>
        </w:rPr>
        <w:tab/>
      </w:r>
      <w:r w:rsidRPr="00564A49">
        <w:rPr>
          <w:lang w:val="en-US" w:eastAsia="ko-KR"/>
        </w:rPr>
        <w:tab/>
      </w:r>
      <w:r w:rsidRPr="00564A49">
        <w:rPr>
          <w:lang w:val="en-US" w:eastAsia="ko-KR"/>
        </w:rPr>
        <w:tab/>
      </w:r>
      <w:r w:rsidRPr="00564A49">
        <w:rPr>
          <w:lang w:val="en-US" w:eastAsia="ko-KR"/>
        </w:rPr>
        <w:tab/>
      </w:r>
      <w:r w:rsidRPr="00564A49">
        <w:rPr>
          <w:lang w:val="en-US" w:eastAsia="ko-KR"/>
        </w:rPr>
        <w:tab/>
      </w:r>
      <w:r w:rsidRPr="00564A49">
        <w:rPr>
          <w:lang w:val="en-US" w:eastAsia="ko-KR"/>
        </w:rPr>
        <w:tab/>
        <w:t xml:space="preserve">and nuh_layer_id equal to </w:t>
      </w:r>
      <w:r w:rsidRPr="00564A49">
        <w:rPr>
          <w:lang w:val="en-US"/>
        </w:rPr>
        <w:t>currPicLayerId</w:t>
      </w:r>
      <w:r w:rsidRPr="00564A49">
        <w:rPr>
          <w:lang w:eastAsia="ko-KR"/>
        </w:rPr>
        <w:t xml:space="preserve"> )</w:t>
      </w:r>
      <w:r w:rsidRPr="00564A49">
        <w:rPr>
          <w:lang w:eastAsia="ko-KR"/>
        </w:rPr>
        <w:br/>
      </w:r>
      <w:r w:rsidRPr="00564A49">
        <w:rPr>
          <w:lang w:eastAsia="ko-KR"/>
        </w:rPr>
        <w:tab/>
      </w:r>
      <w:r w:rsidRPr="00564A49">
        <w:rPr>
          <w:lang w:eastAsia="ko-KR"/>
        </w:rPr>
        <w:tab/>
      </w:r>
      <w:r w:rsidRPr="00564A49">
        <w:rPr>
          <w:lang w:eastAsia="ko-KR"/>
        </w:rPr>
        <w:tab/>
        <w:t>RefPicSetLtFoll[ i ] = picX</w:t>
      </w:r>
      <w:r w:rsidRPr="00564A49">
        <w:rPr>
          <w:lang w:eastAsia="ko-KR"/>
        </w:rPr>
        <w:br/>
      </w:r>
      <w:r w:rsidRPr="00564A49">
        <w:rPr>
          <w:lang w:eastAsia="ko-KR"/>
        </w:rPr>
        <w:tab/>
      </w:r>
      <w:r w:rsidRPr="00564A49">
        <w:rPr>
          <w:lang w:eastAsia="ko-KR"/>
        </w:rPr>
        <w:tab/>
        <w:t>else</w:t>
      </w:r>
      <w:r w:rsidRPr="00564A49">
        <w:rPr>
          <w:lang w:eastAsia="ko-KR"/>
        </w:rPr>
        <w:br/>
      </w:r>
      <w:r w:rsidRPr="00564A49">
        <w:rPr>
          <w:lang w:eastAsia="ko-KR"/>
        </w:rPr>
        <w:tab/>
      </w:r>
      <w:r w:rsidRPr="00564A49">
        <w:rPr>
          <w:lang w:eastAsia="ko-KR"/>
        </w:rPr>
        <w:tab/>
      </w:r>
      <w:r w:rsidRPr="00564A49">
        <w:rPr>
          <w:lang w:eastAsia="ko-KR"/>
        </w:rPr>
        <w:tab/>
        <w:t>RefPicSetLtFoll[ i ] = "no reference picture"</w:t>
      </w:r>
    </w:p>
    <w:p w:rsidR="007E173E" w:rsidRPr="00564A49" w:rsidRDefault="007E173E" w:rsidP="007E173E">
      <w:pPr>
        <w:numPr>
          <w:ilvl w:val="0"/>
          <w:numId w:val="16"/>
        </w:numPr>
        <w:textAlignment w:val="auto"/>
        <w:rPr>
          <w:lang w:eastAsia="ko-KR"/>
        </w:rPr>
      </w:pPr>
      <w:r w:rsidRPr="00564A49">
        <w:rPr>
          <w:lang w:eastAsia="ko-KR"/>
        </w:rPr>
        <w:t xml:space="preserve">All reference pictures that are included in RefPicSetLtCurr or RefPicSetLtFoll </w:t>
      </w:r>
      <w:r w:rsidRPr="00564A49">
        <w:rPr>
          <w:lang w:val="en-US" w:eastAsia="ko-KR"/>
        </w:rPr>
        <w:t xml:space="preserve">and have nuh_layer_id equal to </w:t>
      </w:r>
      <w:r w:rsidRPr="00564A49">
        <w:rPr>
          <w:lang w:val="en-US"/>
        </w:rPr>
        <w:t>currPicLayerId</w:t>
      </w:r>
      <w:r w:rsidRPr="00564A49">
        <w:rPr>
          <w:lang w:eastAsia="ko-KR"/>
        </w:rPr>
        <w:t xml:space="preserve"> are marked as "used for long-term reference".</w:t>
      </w:r>
    </w:p>
    <w:p w:rsidR="007E173E" w:rsidRPr="00564A49" w:rsidRDefault="007E173E" w:rsidP="007E173E">
      <w:pPr>
        <w:numPr>
          <w:ilvl w:val="0"/>
          <w:numId w:val="16"/>
        </w:numPr>
        <w:textAlignment w:val="auto"/>
        <w:rPr>
          <w:lang w:eastAsia="ko-KR"/>
        </w:rPr>
      </w:pPr>
      <w:r w:rsidRPr="00564A49">
        <w:rPr>
          <w:lang w:eastAsia="ko-KR"/>
        </w:rPr>
        <w:t>The following applies:</w:t>
      </w:r>
    </w:p>
    <w:p w:rsidR="007E173E" w:rsidRPr="00564A49" w:rsidRDefault="007E173E" w:rsidP="007E173E">
      <w:pPr>
        <w:tabs>
          <w:tab w:val="clear" w:pos="794"/>
          <w:tab w:val="clear" w:pos="1191"/>
          <w:tab w:val="clear" w:pos="1588"/>
          <w:tab w:val="clear" w:pos="1985"/>
          <w:tab w:val="left" w:pos="720"/>
          <w:tab w:val="left" w:pos="1080"/>
          <w:tab w:val="left" w:pos="1440"/>
          <w:tab w:val="left" w:pos="1800"/>
          <w:tab w:val="left" w:pos="2160"/>
          <w:tab w:val="center" w:pos="4849"/>
          <w:tab w:val="right" w:pos="9696"/>
        </w:tabs>
        <w:overflowPunct/>
        <w:ind w:left="720"/>
        <w:jc w:val="left"/>
        <w:rPr>
          <w:lang w:eastAsia="ko-KR"/>
        </w:rPr>
      </w:pPr>
      <w:r w:rsidRPr="00564A49">
        <w:rPr>
          <w:lang w:eastAsia="ko-KR"/>
        </w:rPr>
        <w:t>for( i = 0; i &lt; NumPocStCurrBefore; i++ )</w:t>
      </w:r>
      <w:r w:rsidRPr="00564A49">
        <w:rPr>
          <w:lang w:eastAsia="ko-KR"/>
        </w:rPr>
        <w:br/>
      </w:r>
      <w:r w:rsidRPr="00564A49">
        <w:rPr>
          <w:lang w:eastAsia="ko-KR"/>
        </w:rPr>
        <w:tab/>
        <w:t>if( there is a short-term reference picture picX in the DPB</w:t>
      </w:r>
      <w:r w:rsidRPr="00564A49">
        <w:rPr>
          <w:lang w:eastAsia="ko-KR"/>
        </w:rPr>
        <w:br/>
      </w:r>
      <w:r w:rsidRPr="00564A49">
        <w:rPr>
          <w:lang w:eastAsia="ko-KR"/>
        </w:rPr>
        <w:tab/>
      </w:r>
      <w:r w:rsidRPr="00564A49">
        <w:rPr>
          <w:lang w:eastAsia="ko-KR"/>
        </w:rPr>
        <w:tab/>
      </w:r>
      <w:r w:rsidRPr="00564A49">
        <w:rPr>
          <w:lang w:eastAsia="ko-KR"/>
        </w:rPr>
        <w:tab/>
        <w:t>with PicOrderCntVal equal to PocStCurrBefore[ i ]</w:t>
      </w:r>
      <w:r w:rsidRPr="00564A49">
        <w:rPr>
          <w:lang w:val="en-US" w:eastAsia="ko-KR"/>
        </w:rPr>
        <w:t xml:space="preserve"> and nuh_layer_id equal to </w:t>
      </w:r>
      <w:r w:rsidRPr="00564A49">
        <w:rPr>
          <w:lang w:val="en-US"/>
        </w:rPr>
        <w:t>currPicLayerId</w:t>
      </w:r>
      <w:r w:rsidRPr="00564A49">
        <w:rPr>
          <w:lang w:eastAsia="ko-KR"/>
        </w:rPr>
        <w:t xml:space="preserve"> )</w:t>
      </w:r>
      <w:r w:rsidRPr="00564A49">
        <w:rPr>
          <w:lang w:eastAsia="ko-KR"/>
        </w:rPr>
        <w:br/>
      </w:r>
      <w:r w:rsidRPr="00564A49">
        <w:rPr>
          <w:lang w:eastAsia="ko-KR"/>
        </w:rPr>
        <w:tab/>
      </w:r>
      <w:r w:rsidRPr="00564A49">
        <w:rPr>
          <w:lang w:eastAsia="ko-KR"/>
        </w:rPr>
        <w:tab/>
        <w:t>RefPicSetStCurrBefore[ i ] = picX</w:t>
      </w:r>
      <w:r w:rsidRPr="00564A49">
        <w:rPr>
          <w:lang w:eastAsia="ko-KR"/>
        </w:rPr>
        <w:br/>
      </w:r>
      <w:r w:rsidRPr="00564A49">
        <w:rPr>
          <w:lang w:eastAsia="ko-KR"/>
        </w:rPr>
        <w:tab/>
        <w:t>else</w:t>
      </w:r>
      <w:r w:rsidRPr="00564A49">
        <w:rPr>
          <w:lang w:eastAsia="ko-KR"/>
        </w:rPr>
        <w:br/>
      </w:r>
      <w:r w:rsidRPr="00564A49">
        <w:rPr>
          <w:lang w:eastAsia="ko-KR"/>
        </w:rPr>
        <w:tab/>
      </w:r>
      <w:r w:rsidRPr="00564A49">
        <w:rPr>
          <w:lang w:eastAsia="ko-KR"/>
        </w:rPr>
        <w:tab/>
        <w:t>RefPicSetStCurrBefore[ i ] = "no reference picture"</w:t>
      </w:r>
    </w:p>
    <w:p w:rsidR="007E173E" w:rsidRPr="00564A49" w:rsidRDefault="007E173E" w:rsidP="007E173E">
      <w:pPr>
        <w:tabs>
          <w:tab w:val="clear" w:pos="794"/>
          <w:tab w:val="clear" w:pos="1191"/>
          <w:tab w:val="clear" w:pos="1588"/>
          <w:tab w:val="clear" w:pos="1985"/>
          <w:tab w:val="left" w:pos="720"/>
          <w:tab w:val="left" w:pos="1080"/>
          <w:tab w:val="left" w:pos="1440"/>
          <w:tab w:val="left" w:pos="1800"/>
          <w:tab w:val="left" w:pos="2160"/>
          <w:tab w:val="right" w:pos="9696"/>
        </w:tabs>
        <w:ind w:left="720"/>
        <w:jc w:val="left"/>
        <w:rPr>
          <w:lang w:eastAsia="ko-KR"/>
        </w:rPr>
      </w:pPr>
      <w:r w:rsidRPr="00564A49">
        <w:rPr>
          <w:lang w:eastAsia="ko-KR"/>
        </w:rPr>
        <w:t>for( i = 0; i &lt; NumPocStCurrAfter; i++ )</w:t>
      </w:r>
      <w:r w:rsidRPr="00564A49">
        <w:rPr>
          <w:lang w:eastAsia="ko-KR"/>
        </w:rPr>
        <w:br/>
      </w:r>
      <w:r w:rsidRPr="00564A49">
        <w:rPr>
          <w:lang w:eastAsia="ko-KR"/>
        </w:rPr>
        <w:tab/>
        <w:t>if( there is a short-term reference picture picX in the DPB</w:t>
      </w:r>
      <w:r w:rsidRPr="00564A49">
        <w:rPr>
          <w:lang w:eastAsia="ko-KR"/>
        </w:rPr>
        <w:br/>
      </w:r>
      <w:r w:rsidRPr="00564A49">
        <w:rPr>
          <w:lang w:eastAsia="ko-KR"/>
        </w:rPr>
        <w:tab/>
      </w:r>
      <w:r w:rsidRPr="00564A49">
        <w:rPr>
          <w:lang w:eastAsia="ko-KR"/>
        </w:rPr>
        <w:tab/>
      </w:r>
      <w:r w:rsidRPr="00564A49">
        <w:rPr>
          <w:lang w:eastAsia="ko-KR"/>
        </w:rPr>
        <w:tab/>
        <w:t>with PicOrderCntVal equal to PocStCurrAfter[ i ]</w:t>
      </w:r>
      <w:r w:rsidRPr="00564A49">
        <w:rPr>
          <w:lang w:val="en-US" w:eastAsia="ko-KR"/>
        </w:rPr>
        <w:t xml:space="preserve"> and nuh_layer_id equal to </w:t>
      </w:r>
      <w:r w:rsidRPr="00564A49">
        <w:rPr>
          <w:lang w:val="en-US"/>
        </w:rPr>
        <w:t>currPicLayerId</w:t>
      </w:r>
      <w:r w:rsidRPr="00564A49">
        <w:rPr>
          <w:lang w:eastAsia="ko-KR"/>
        </w:rPr>
        <w:t xml:space="preserve"> )</w:t>
      </w:r>
      <w:r w:rsidRPr="00564A49">
        <w:rPr>
          <w:lang w:eastAsia="ko-KR"/>
        </w:rPr>
        <w:br/>
      </w:r>
      <w:r w:rsidRPr="00564A49">
        <w:rPr>
          <w:lang w:eastAsia="ko-KR"/>
        </w:rPr>
        <w:tab/>
      </w:r>
      <w:r w:rsidRPr="00564A49">
        <w:rPr>
          <w:lang w:eastAsia="ko-KR"/>
        </w:rPr>
        <w:tab/>
        <w:t>RefPicSetStCurrAfter[ i ] = picX</w:t>
      </w:r>
      <w:r w:rsidRPr="00564A49">
        <w:rPr>
          <w:lang w:eastAsia="ko-KR"/>
        </w:rPr>
        <w:br/>
      </w:r>
      <w:r w:rsidRPr="00564A49">
        <w:rPr>
          <w:lang w:eastAsia="ko-KR"/>
        </w:rPr>
        <w:tab/>
        <w:t>else</w:t>
      </w:r>
      <w:r w:rsidRPr="00564A49">
        <w:rPr>
          <w:lang w:eastAsia="ko-KR"/>
        </w:rPr>
        <w:br/>
      </w:r>
      <w:r w:rsidRPr="00564A49">
        <w:rPr>
          <w:lang w:eastAsia="ko-KR"/>
        </w:rPr>
        <w:tab/>
      </w:r>
      <w:r w:rsidRPr="00564A49">
        <w:rPr>
          <w:lang w:eastAsia="ko-KR"/>
        </w:rPr>
        <w:tab/>
        <w:t>RefPicSetStCurrAfter[ i ] = "no reference picture"</w:t>
      </w:r>
      <w:r w:rsidRPr="00564A49">
        <w:tab/>
      </w:r>
      <w:r w:rsidRPr="00564A49">
        <w:rPr>
          <w:szCs w:val="22"/>
        </w:rPr>
        <w:t>(</w:t>
      </w:r>
      <w:r w:rsidRPr="00564A49">
        <w:rPr>
          <w:szCs w:val="22"/>
        </w:rPr>
        <w:fldChar w:fldCharType="begin" w:fldLock="1"/>
      </w:r>
      <w:r w:rsidRPr="00564A49">
        <w:rPr>
          <w:szCs w:val="22"/>
        </w:rPr>
        <w:instrText xml:space="preserve"> STYLEREF 1 \s </w:instrText>
      </w:r>
      <w:r w:rsidRPr="00564A49">
        <w:rPr>
          <w:szCs w:val="22"/>
        </w:rPr>
        <w:fldChar w:fldCharType="separate"/>
      </w:r>
      <w:r w:rsidRPr="00564A49">
        <w:rPr>
          <w:noProof/>
          <w:szCs w:val="22"/>
        </w:rPr>
        <w:t>8</w:t>
      </w:r>
      <w:r w:rsidRPr="00564A49">
        <w:rPr>
          <w:szCs w:val="22"/>
        </w:rPr>
        <w:fldChar w:fldCharType="end"/>
      </w:r>
      <w:r w:rsidRPr="00564A49">
        <w:rPr>
          <w:szCs w:val="22"/>
        </w:rPr>
        <w:noBreakHyphen/>
      </w:r>
      <w:r w:rsidRPr="00564A49">
        <w:rPr>
          <w:szCs w:val="22"/>
        </w:rPr>
        <w:fldChar w:fldCharType="begin" w:fldLock="1"/>
      </w:r>
      <w:r w:rsidRPr="00564A49">
        <w:rPr>
          <w:szCs w:val="22"/>
        </w:rPr>
        <w:instrText xml:space="preserve"> SEQ Equation \* ARABIC \s 1 </w:instrText>
      </w:r>
      <w:r w:rsidRPr="00564A49">
        <w:rPr>
          <w:szCs w:val="22"/>
        </w:rPr>
        <w:fldChar w:fldCharType="separate"/>
      </w:r>
      <w:r w:rsidRPr="00564A49">
        <w:rPr>
          <w:noProof/>
          <w:szCs w:val="22"/>
        </w:rPr>
        <w:t>8</w:t>
      </w:r>
      <w:r w:rsidRPr="00564A49">
        <w:rPr>
          <w:szCs w:val="22"/>
        </w:rPr>
        <w:fldChar w:fldCharType="end"/>
      </w:r>
      <w:r w:rsidRPr="00564A49">
        <w:rPr>
          <w:szCs w:val="22"/>
        </w:rPr>
        <w:t>)</w:t>
      </w:r>
    </w:p>
    <w:p w:rsidR="007E173E" w:rsidRPr="00564A49" w:rsidRDefault="007E173E" w:rsidP="007E173E">
      <w:pPr>
        <w:tabs>
          <w:tab w:val="clear" w:pos="794"/>
          <w:tab w:val="clear" w:pos="1191"/>
          <w:tab w:val="clear" w:pos="1588"/>
          <w:tab w:val="clear" w:pos="1985"/>
          <w:tab w:val="left" w:pos="720"/>
          <w:tab w:val="left" w:pos="1080"/>
          <w:tab w:val="left" w:pos="1440"/>
          <w:tab w:val="left" w:pos="1800"/>
          <w:tab w:val="left" w:pos="2160"/>
          <w:tab w:val="right" w:pos="9696"/>
        </w:tabs>
        <w:ind w:left="720"/>
        <w:jc w:val="left"/>
        <w:rPr>
          <w:lang w:eastAsia="ko-KR"/>
        </w:rPr>
      </w:pPr>
      <w:r w:rsidRPr="00564A49">
        <w:rPr>
          <w:lang w:eastAsia="ko-KR"/>
        </w:rPr>
        <w:t>for( i = 0; i &lt; NumPocStFoll; i++ )</w:t>
      </w:r>
      <w:r w:rsidRPr="00564A49">
        <w:rPr>
          <w:lang w:eastAsia="ko-KR"/>
        </w:rPr>
        <w:br/>
      </w:r>
      <w:r w:rsidRPr="00564A49">
        <w:rPr>
          <w:lang w:eastAsia="ko-KR"/>
        </w:rPr>
        <w:tab/>
        <w:t>if( there is a short-term reference picture picX in the DPB</w:t>
      </w:r>
      <w:r w:rsidRPr="00564A49">
        <w:rPr>
          <w:lang w:eastAsia="ko-KR"/>
        </w:rPr>
        <w:br/>
      </w:r>
      <w:r w:rsidRPr="00564A49">
        <w:rPr>
          <w:lang w:eastAsia="ko-KR"/>
        </w:rPr>
        <w:tab/>
      </w:r>
      <w:r w:rsidRPr="00564A49">
        <w:rPr>
          <w:lang w:eastAsia="ko-KR"/>
        </w:rPr>
        <w:tab/>
      </w:r>
      <w:r w:rsidRPr="00564A49">
        <w:rPr>
          <w:lang w:eastAsia="ko-KR"/>
        </w:rPr>
        <w:tab/>
        <w:t>with PicOrderCntVal equal to PocStFoll[ i ]</w:t>
      </w:r>
      <w:r w:rsidRPr="00564A49">
        <w:rPr>
          <w:lang w:val="en-US" w:eastAsia="ko-KR"/>
        </w:rPr>
        <w:t xml:space="preserve"> and nuh_layer_id equal to </w:t>
      </w:r>
      <w:r w:rsidRPr="00564A49">
        <w:rPr>
          <w:lang w:val="en-US"/>
        </w:rPr>
        <w:t>currPicLayerId</w:t>
      </w:r>
      <w:r w:rsidRPr="00564A49">
        <w:rPr>
          <w:lang w:eastAsia="ko-KR"/>
        </w:rPr>
        <w:t xml:space="preserve"> )</w:t>
      </w:r>
      <w:r w:rsidRPr="00564A49">
        <w:rPr>
          <w:lang w:eastAsia="ko-KR"/>
        </w:rPr>
        <w:br/>
      </w:r>
      <w:r w:rsidRPr="00564A49">
        <w:rPr>
          <w:lang w:eastAsia="ko-KR"/>
        </w:rPr>
        <w:tab/>
      </w:r>
      <w:r w:rsidRPr="00564A49">
        <w:rPr>
          <w:lang w:eastAsia="ko-KR"/>
        </w:rPr>
        <w:tab/>
        <w:t>RefPicSetStFoll[ i ] = picX</w:t>
      </w:r>
      <w:r w:rsidRPr="00564A49">
        <w:rPr>
          <w:lang w:eastAsia="ko-KR"/>
        </w:rPr>
        <w:br/>
      </w:r>
      <w:r w:rsidRPr="00564A49">
        <w:rPr>
          <w:lang w:eastAsia="ko-KR"/>
        </w:rPr>
        <w:tab/>
        <w:t>else</w:t>
      </w:r>
      <w:r w:rsidRPr="00564A49">
        <w:rPr>
          <w:lang w:eastAsia="ko-KR"/>
        </w:rPr>
        <w:br/>
      </w:r>
      <w:r w:rsidRPr="00564A49">
        <w:rPr>
          <w:lang w:eastAsia="ko-KR"/>
        </w:rPr>
        <w:tab/>
      </w:r>
      <w:r w:rsidRPr="00564A49">
        <w:rPr>
          <w:lang w:eastAsia="ko-KR"/>
        </w:rPr>
        <w:tab/>
        <w:t>RefPicSetStFoll[ i ] = "no reference picture"</w:t>
      </w:r>
    </w:p>
    <w:p w:rsidR="007E173E" w:rsidRPr="00564A49" w:rsidRDefault="007E173E" w:rsidP="007E173E">
      <w:pPr>
        <w:numPr>
          <w:ilvl w:val="0"/>
          <w:numId w:val="16"/>
        </w:numPr>
        <w:textAlignment w:val="auto"/>
        <w:rPr>
          <w:lang w:eastAsia="ko-KR"/>
        </w:rPr>
      </w:pPr>
      <w:r w:rsidRPr="00564A49">
        <w:rPr>
          <w:bCs/>
        </w:rPr>
        <w:t>All</w:t>
      </w:r>
      <w:r w:rsidRPr="00564A49">
        <w:t xml:space="preserve"> reference pictures </w:t>
      </w:r>
      <w:r w:rsidRPr="00564A49">
        <w:rPr>
          <w:lang w:eastAsia="ko-KR"/>
        </w:rPr>
        <w:t xml:space="preserve">in the DPB </w:t>
      </w:r>
      <w:r w:rsidRPr="00564A49">
        <w:t xml:space="preserve">that are not included in </w:t>
      </w:r>
      <w:r w:rsidRPr="00564A49">
        <w:rPr>
          <w:lang w:eastAsia="ko-KR"/>
        </w:rPr>
        <w:t xml:space="preserve">RefPicSetLtCurr, RefPicSetLtFoll, RefPicSetStCurrBefore, RefPicSetStCurrAfter, or RefPicSetStFoll </w:t>
      </w:r>
      <w:r w:rsidRPr="00564A49">
        <w:rPr>
          <w:lang w:val="en-US" w:eastAsia="ko-KR"/>
        </w:rPr>
        <w:t xml:space="preserve">and have nuh_layer_id equal to </w:t>
      </w:r>
      <w:r w:rsidRPr="00564A49">
        <w:rPr>
          <w:lang w:val="en-US"/>
        </w:rPr>
        <w:t>currPicLayerId</w:t>
      </w:r>
      <w:r w:rsidRPr="00564A49">
        <w:rPr>
          <w:lang w:eastAsia="ko-KR"/>
        </w:rPr>
        <w:t xml:space="preserve"> are</w:t>
      </w:r>
      <w:r w:rsidRPr="00564A49">
        <w:t xml:space="preserve"> marked as "unused for reference".</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\s 9 \* MERGEFORMAT </w:instrText>
      </w:r>
      <w:r w:rsidRPr="00564A49">
        <w:rPr>
          <w:sz w:val="18"/>
          <w:szCs w:val="18"/>
        </w:rPr>
        <w:fldChar w:fldCharType="separate"/>
      </w:r>
      <w:r w:rsidRPr="00564A49">
        <w:rPr>
          <w:noProof/>
          <w:sz w:val="18"/>
          <w:szCs w:val="18"/>
        </w:rPr>
        <w:t>4</w:t>
      </w:r>
      <w:r w:rsidRPr="00564A49">
        <w:rPr>
          <w:sz w:val="18"/>
          <w:szCs w:val="18"/>
        </w:rPr>
        <w:fldChar w:fldCharType="end"/>
      </w:r>
      <w:r w:rsidRPr="00564A49">
        <w:rPr>
          <w:sz w:val="18"/>
          <w:szCs w:val="18"/>
        </w:rPr>
        <w:t> – There may be one or more entries in the RPS lists that are equal to "no reference picture" because the corresponding pictures are not present in the DPB. Entries in RefPicSetStFoll or RefPicSetLtFoll that are equal to "no reference picture" should be ignored. An unintentional picture loss should be inferred for each entry in RefPicSetStCurrBefore, RefPicSetStCurrAfter, or RefPicSetLtCurr that is equal to "no reference picture".</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\s 9 \* MERGEFORMAT </w:instrText>
      </w:r>
      <w:r w:rsidRPr="00564A49">
        <w:rPr>
          <w:sz w:val="18"/>
          <w:szCs w:val="18"/>
        </w:rPr>
        <w:fldChar w:fldCharType="separate"/>
      </w:r>
      <w:r w:rsidRPr="00564A49">
        <w:rPr>
          <w:noProof/>
          <w:sz w:val="18"/>
          <w:szCs w:val="18"/>
        </w:rPr>
        <w:t>5</w:t>
      </w:r>
      <w:r w:rsidRPr="00564A49">
        <w:rPr>
          <w:sz w:val="18"/>
          <w:szCs w:val="18"/>
        </w:rPr>
        <w:fldChar w:fldCharType="end"/>
      </w:r>
      <w:r w:rsidRPr="00564A49">
        <w:rPr>
          <w:sz w:val="18"/>
          <w:szCs w:val="18"/>
        </w:rPr>
        <w:t xml:space="preserve"> – A </w:t>
      </w:r>
      <w:r w:rsidRPr="00564A49">
        <w:rPr>
          <w:sz w:val="18"/>
          <w:szCs w:val="18"/>
          <w:lang w:eastAsia="ko-KR"/>
        </w:rPr>
        <w:t>picture cannot be included in more than one of the five RPS lists</w:t>
      </w:r>
      <w:r w:rsidRPr="00564A49">
        <w:rPr>
          <w:sz w:val="18"/>
          <w:szCs w:val="18"/>
        </w:rPr>
        <w:t>.</w:t>
      </w:r>
    </w:p>
    <w:p w:rsidR="007E173E" w:rsidRPr="00564A49" w:rsidRDefault="007E173E" w:rsidP="007E173E">
      <w:pPr>
        <w:keepNext/>
        <w:rPr>
          <w:lang w:eastAsia="ko-KR"/>
        </w:rPr>
      </w:pPr>
      <w:r w:rsidRPr="00564A49">
        <w:rPr>
          <w:lang w:eastAsia="ko-KR"/>
        </w:rPr>
        <w:t>It is a requirement of bitstream conformance that the RPS is restricted as follows:</w:t>
      </w:r>
    </w:p>
    <w:p w:rsidR="007E173E" w:rsidRPr="00564A49" w:rsidRDefault="007E173E" w:rsidP="007E173E">
      <w:pPr>
        <w:keepNext/>
        <w:numPr>
          <w:ilvl w:val="0"/>
          <w:numId w:val="7"/>
        </w:numPr>
        <w:tabs>
          <w:tab w:val="left" w:pos="360"/>
        </w:tabs>
        <w:textAlignment w:val="auto"/>
        <w:rPr>
          <w:lang w:eastAsia="ko-KR"/>
        </w:rPr>
      </w:pPr>
      <w:r w:rsidRPr="00564A49">
        <w:rPr>
          <w:lang w:eastAsia="ko-KR"/>
        </w:rPr>
        <w:t>There shall be no entry in RefPicSetStCurrBefore, RefPicSetStCurrAfter, or RefPicSetLtCurr for which one or more of the following are true:</w:t>
      </w:r>
    </w:p>
    <w:p w:rsidR="007E173E" w:rsidRPr="00564A49" w:rsidRDefault="007E173E" w:rsidP="007E173E">
      <w:pPr>
        <w:numPr>
          <w:ilvl w:val="1"/>
          <w:numId w:val="7"/>
        </w:numPr>
        <w:tabs>
          <w:tab w:val="left" w:pos="360"/>
        </w:tabs>
        <w:textAlignment w:val="auto"/>
        <w:rPr>
          <w:lang w:eastAsia="ko-KR"/>
        </w:rPr>
      </w:pPr>
      <w:r w:rsidRPr="00564A49">
        <w:rPr>
          <w:lang w:eastAsia="ko-KR"/>
        </w:rPr>
        <w:t>The entry is equal to "no reference picture".</w:t>
      </w:r>
    </w:p>
    <w:p w:rsidR="007E173E" w:rsidRPr="00564A49" w:rsidRDefault="007E173E" w:rsidP="007E173E">
      <w:pPr>
        <w:numPr>
          <w:ilvl w:val="1"/>
          <w:numId w:val="7"/>
        </w:numPr>
        <w:tabs>
          <w:tab w:val="left" w:pos="360"/>
        </w:tabs>
        <w:textAlignment w:val="auto"/>
        <w:rPr>
          <w:lang w:eastAsia="ko-KR"/>
        </w:rPr>
      </w:pPr>
      <w:r w:rsidRPr="00564A49">
        <w:rPr>
          <w:lang w:eastAsia="ko-KR"/>
        </w:rPr>
        <w:t>The entry is a sub-layer non-reference picture and has TemporalId equal to that of the current picture.</w:t>
      </w:r>
    </w:p>
    <w:p w:rsidR="007E173E" w:rsidRPr="00564A49" w:rsidRDefault="007E173E" w:rsidP="007E173E">
      <w:pPr>
        <w:numPr>
          <w:ilvl w:val="1"/>
          <w:numId w:val="7"/>
        </w:numPr>
        <w:tabs>
          <w:tab w:val="left" w:pos="360"/>
        </w:tabs>
        <w:textAlignment w:val="auto"/>
        <w:rPr>
          <w:lang w:eastAsia="ko-KR"/>
        </w:rPr>
      </w:pPr>
      <w:r w:rsidRPr="00564A49">
        <w:rPr>
          <w:lang w:eastAsia="ko-KR"/>
        </w:rPr>
        <w:t>The entry is a picture that has TemporalId greater than that of the current picture.</w:t>
      </w:r>
    </w:p>
    <w:p w:rsidR="007E173E" w:rsidRPr="00564A49" w:rsidRDefault="007E173E" w:rsidP="007E173E">
      <w:pPr>
        <w:numPr>
          <w:ilvl w:val="0"/>
          <w:numId w:val="7"/>
        </w:numPr>
        <w:tabs>
          <w:tab w:val="left" w:pos="360"/>
        </w:tabs>
        <w:textAlignment w:val="auto"/>
        <w:rPr>
          <w:lang w:eastAsia="ko-KR"/>
        </w:rPr>
      </w:pPr>
      <w:r w:rsidRPr="00564A49">
        <w:rPr>
          <w:lang w:eastAsia="ko-KR"/>
        </w:rPr>
        <w:t>There shall be no entry in RefPicSetLtCurr or RefPicSetLtFoll for which the difference between the picture order count value of the current picture and the picture order count value of the entry is greater than or equal to 2</w:t>
      </w:r>
      <w:r w:rsidRPr="00564A49">
        <w:rPr>
          <w:vertAlign w:val="superscript"/>
          <w:lang w:eastAsia="ko-KR"/>
        </w:rPr>
        <w:t>24</w:t>
      </w:r>
      <w:r w:rsidRPr="00564A49">
        <w:rPr>
          <w:lang w:eastAsia="ko-KR"/>
        </w:rPr>
        <w:t>.</w:t>
      </w:r>
    </w:p>
    <w:p w:rsidR="007E173E" w:rsidRPr="00564A49" w:rsidRDefault="007E173E" w:rsidP="007E173E">
      <w:pPr>
        <w:numPr>
          <w:ilvl w:val="0"/>
          <w:numId w:val="7"/>
        </w:numPr>
        <w:tabs>
          <w:tab w:val="left" w:pos="360"/>
        </w:tabs>
        <w:textAlignment w:val="auto"/>
        <w:rPr>
          <w:lang w:eastAsia="ko-KR"/>
        </w:rPr>
      </w:pPr>
      <w:r w:rsidRPr="00564A49">
        <w:rPr>
          <w:lang w:eastAsia="ko-KR"/>
        </w:rPr>
        <w:t>When the current picture is a TSA picture, there shall be no picture included in the RPS with TemporalId greater than or equal to the TemporalId of the current picture.</w:t>
      </w:r>
    </w:p>
    <w:p w:rsidR="007E173E" w:rsidRPr="00564A49" w:rsidRDefault="007E173E" w:rsidP="007E173E">
      <w:pPr>
        <w:numPr>
          <w:ilvl w:val="0"/>
          <w:numId w:val="7"/>
        </w:numPr>
        <w:tabs>
          <w:tab w:val="left" w:pos="360"/>
        </w:tabs>
        <w:textAlignment w:val="auto"/>
        <w:rPr>
          <w:rFonts w:eastAsia="Times New Roman"/>
          <w:lang w:eastAsia="ko-KR"/>
        </w:rPr>
      </w:pPr>
      <w:r w:rsidRPr="00564A49">
        <w:rPr>
          <w:rFonts w:eastAsia="Times New Roman"/>
          <w:lang w:eastAsia="ko-KR"/>
        </w:rPr>
        <w:lastRenderedPageBreak/>
        <w:t>When the current picture is an STSA picture, there shall be no picture included in RefPicSetStCurrBefore, RefPicSetStCurrAfter, or RefPicSetLtCurr that has TemporalId equal to that of the current picture.</w:t>
      </w:r>
    </w:p>
    <w:p w:rsidR="007E173E" w:rsidRPr="00564A49" w:rsidRDefault="007E173E" w:rsidP="007E173E">
      <w:pPr>
        <w:numPr>
          <w:ilvl w:val="0"/>
          <w:numId w:val="7"/>
        </w:numPr>
        <w:tabs>
          <w:tab w:val="left" w:pos="360"/>
        </w:tabs>
        <w:textAlignment w:val="auto"/>
        <w:rPr>
          <w:rFonts w:eastAsia="Times New Roman"/>
          <w:lang w:eastAsia="ko-KR"/>
        </w:rPr>
      </w:pPr>
      <w:r w:rsidRPr="00564A49">
        <w:rPr>
          <w:rFonts w:eastAsia="Times New Roman"/>
          <w:lang w:eastAsia="ko-KR"/>
        </w:rPr>
        <w:t>When the current picture is a picture that follows, in decoding order, an STSA picture that has TemporalId equal to that of the current picture, there shall be no picture that has TemporalId equal to that of the current picture included in RefPicSetStCurrBefore, RefPicSetStCurrAfter, or RefPicSetLtCurr that precedes the STSA picture in decoding order.</w:t>
      </w:r>
    </w:p>
    <w:p w:rsidR="007E173E" w:rsidRPr="00564A49" w:rsidRDefault="007E173E" w:rsidP="007E173E">
      <w:pPr>
        <w:numPr>
          <w:ilvl w:val="0"/>
          <w:numId w:val="7"/>
        </w:numPr>
        <w:tabs>
          <w:tab w:val="left" w:pos="360"/>
        </w:tabs>
        <w:textAlignment w:val="auto"/>
        <w:rPr>
          <w:rFonts w:eastAsia="Times New Roman"/>
          <w:lang w:eastAsia="ko-KR"/>
        </w:rPr>
      </w:pPr>
      <w:r w:rsidRPr="00564A49">
        <w:rPr>
          <w:rFonts w:eastAsia="Times New Roman"/>
          <w:lang w:eastAsia="ko-KR"/>
        </w:rPr>
        <w:t>When the current picture is a CRA picture, there shall be no picture included in the RPS that precedes, in decoding order, any preceding IRAP picture in decoding order (when present).</w:t>
      </w:r>
    </w:p>
    <w:p w:rsidR="007E173E" w:rsidRPr="00564A49" w:rsidRDefault="007E173E" w:rsidP="007E173E">
      <w:pPr>
        <w:numPr>
          <w:ilvl w:val="0"/>
          <w:numId w:val="7"/>
        </w:numPr>
        <w:tabs>
          <w:tab w:val="left" w:pos="360"/>
        </w:tabs>
        <w:textAlignment w:val="auto"/>
        <w:rPr>
          <w:rFonts w:eastAsia="Times New Roman"/>
          <w:color w:val="000000"/>
        </w:rPr>
      </w:pPr>
      <w:r w:rsidRPr="00564A49">
        <w:rPr>
          <w:rFonts w:eastAsia="Times New Roman"/>
          <w:lang w:eastAsia="ko-KR"/>
        </w:rPr>
        <w:t xml:space="preserve">When the current picture is a trailing picture, there shall be no picture in RefPicSetStCurrBefore, RefPicSetStCurrAfter, or RefPicSetLtCurr that was generated by the decoding process for generating unavailable reference pictures as specified in </w:t>
      </w:r>
      <w:r w:rsidRPr="00564A49">
        <w:t>clause 8.3.3</w:t>
      </w:r>
      <w:r w:rsidRPr="00564A49">
        <w:rPr>
          <w:rFonts w:eastAsia="Times New Roman"/>
          <w:lang w:eastAsia="ko-KR"/>
        </w:rPr>
        <w:t>.</w:t>
      </w:r>
    </w:p>
    <w:p w:rsidR="007E173E" w:rsidRPr="00564A49" w:rsidRDefault="007E173E" w:rsidP="007E173E">
      <w:pPr>
        <w:numPr>
          <w:ilvl w:val="0"/>
          <w:numId w:val="7"/>
        </w:numPr>
        <w:tabs>
          <w:tab w:val="left" w:pos="360"/>
        </w:tabs>
        <w:textAlignment w:val="auto"/>
        <w:rPr>
          <w:rFonts w:eastAsia="Times New Roman"/>
          <w:lang w:eastAsia="ko-KR"/>
        </w:rPr>
      </w:pPr>
      <w:r w:rsidRPr="00564A49">
        <w:rPr>
          <w:rFonts w:eastAsia="Times New Roman"/>
          <w:lang w:eastAsia="ko-KR"/>
        </w:rPr>
        <w:t>When the current picture is a trailing picture, there shall be no picture in the RPS that precedes the associated IRAP picture in output order or decoding order.</w:t>
      </w:r>
    </w:p>
    <w:p w:rsidR="007E173E" w:rsidRPr="00564A49" w:rsidRDefault="007E173E" w:rsidP="007E173E">
      <w:pPr>
        <w:numPr>
          <w:ilvl w:val="0"/>
          <w:numId w:val="7"/>
        </w:numPr>
        <w:tabs>
          <w:tab w:val="left" w:pos="360"/>
        </w:tabs>
        <w:textAlignment w:val="auto"/>
        <w:rPr>
          <w:rFonts w:eastAsia="Times New Roman"/>
          <w:lang w:eastAsia="ko-KR"/>
        </w:rPr>
      </w:pPr>
      <w:r w:rsidRPr="00564A49">
        <w:rPr>
          <w:rFonts w:eastAsia="Times New Roman"/>
          <w:lang w:eastAsia="ko-KR"/>
        </w:rPr>
        <w:t>When the current picture is a RADL picture, there shall be no picture included in RefPicSetStCurrBefore, RefPicSetStCurrAfter, or RefPicSetLtCurr that is any of the following:</w:t>
      </w:r>
    </w:p>
    <w:p w:rsidR="007E173E" w:rsidRPr="00564A49" w:rsidRDefault="007E173E" w:rsidP="007E173E">
      <w:pPr>
        <w:numPr>
          <w:ilvl w:val="1"/>
          <w:numId w:val="7"/>
        </w:numPr>
        <w:tabs>
          <w:tab w:val="left" w:pos="360"/>
        </w:tabs>
        <w:textAlignment w:val="auto"/>
        <w:rPr>
          <w:rFonts w:eastAsia="Times New Roman"/>
          <w:lang w:eastAsia="ko-KR"/>
        </w:rPr>
      </w:pPr>
      <w:r w:rsidRPr="00564A49">
        <w:rPr>
          <w:rFonts w:eastAsia="Times New Roman"/>
          <w:lang w:eastAsia="ko-KR"/>
        </w:rPr>
        <w:t>A RASL picture</w:t>
      </w:r>
    </w:p>
    <w:p w:rsidR="007E173E" w:rsidRPr="00564A49" w:rsidRDefault="007E173E" w:rsidP="007E173E">
      <w:pPr>
        <w:numPr>
          <w:ilvl w:val="1"/>
          <w:numId w:val="7"/>
        </w:numPr>
        <w:tabs>
          <w:tab w:val="left" w:pos="360"/>
        </w:tabs>
        <w:textAlignment w:val="auto"/>
        <w:rPr>
          <w:rFonts w:eastAsia="Times New Roman"/>
          <w:color w:val="000000"/>
        </w:rPr>
      </w:pPr>
      <w:r w:rsidRPr="00564A49">
        <w:rPr>
          <w:rFonts w:eastAsia="Times New Roman"/>
          <w:lang w:eastAsia="ko-KR"/>
        </w:rPr>
        <w:t xml:space="preserve">A picture that was generated by the decoding process for generating unavailable reference pictures as specified in </w:t>
      </w:r>
      <w:r w:rsidRPr="00564A49">
        <w:t>clause 8.3.3</w:t>
      </w:r>
    </w:p>
    <w:p w:rsidR="007E173E" w:rsidRPr="00564A49" w:rsidRDefault="007E173E" w:rsidP="007E173E">
      <w:pPr>
        <w:numPr>
          <w:ilvl w:val="1"/>
          <w:numId w:val="7"/>
        </w:numPr>
        <w:tabs>
          <w:tab w:val="left" w:pos="360"/>
        </w:tabs>
        <w:textAlignment w:val="auto"/>
        <w:rPr>
          <w:rFonts w:eastAsia="Times New Roman"/>
          <w:lang w:eastAsia="ko-KR"/>
        </w:rPr>
      </w:pPr>
      <w:r w:rsidRPr="00564A49">
        <w:rPr>
          <w:rFonts w:eastAsia="Times New Roman"/>
          <w:lang w:eastAsia="ko-KR"/>
        </w:rPr>
        <w:t>A picture that precedes the associated IRAP picture in decoding order</w:t>
      </w:r>
    </w:p>
    <w:p w:rsidR="007E173E" w:rsidRPr="00564A49" w:rsidRDefault="007E173E" w:rsidP="007E173E">
      <w:pPr>
        <w:numPr>
          <w:ilvl w:val="0"/>
          <w:numId w:val="7"/>
        </w:numPr>
        <w:tabs>
          <w:tab w:val="left" w:pos="360"/>
        </w:tabs>
        <w:textAlignment w:val="auto"/>
        <w:rPr>
          <w:rFonts w:eastAsia="Times New Roman"/>
          <w:lang w:eastAsia="ko-KR"/>
        </w:rPr>
      </w:pPr>
      <w:r w:rsidRPr="00564A49">
        <w:rPr>
          <w:rFonts w:eastAsia="Times New Roman"/>
          <w:lang w:eastAsia="ko-KR"/>
        </w:rPr>
        <w:t>When sps_temporal_id_nesting_flag is equal to 1, the following applies:</w:t>
      </w:r>
    </w:p>
    <w:p w:rsidR="007E173E" w:rsidRPr="00564A49" w:rsidRDefault="007E173E" w:rsidP="007E173E">
      <w:pPr>
        <w:numPr>
          <w:ilvl w:val="1"/>
          <w:numId w:val="7"/>
        </w:numPr>
        <w:tabs>
          <w:tab w:val="left" w:pos="360"/>
        </w:tabs>
        <w:textAlignment w:val="auto"/>
        <w:rPr>
          <w:rFonts w:eastAsia="Times New Roman"/>
          <w:lang w:eastAsia="ko-KR"/>
        </w:rPr>
      </w:pPr>
      <w:r w:rsidRPr="00564A49">
        <w:rPr>
          <w:rFonts w:eastAsia="Times New Roman"/>
          <w:lang w:eastAsia="ko-KR"/>
        </w:rPr>
        <w:t>Let tIdA be the value of TemporalId of the current picture picA.</w:t>
      </w:r>
    </w:p>
    <w:p w:rsidR="007E173E" w:rsidRPr="00564A49" w:rsidRDefault="007E173E" w:rsidP="007E173E">
      <w:pPr>
        <w:numPr>
          <w:ilvl w:val="1"/>
          <w:numId w:val="7"/>
        </w:numPr>
        <w:tabs>
          <w:tab w:val="left" w:pos="360"/>
        </w:tabs>
        <w:textAlignment w:val="auto"/>
        <w:rPr>
          <w:rFonts w:eastAsia="Times New Roman"/>
          <w:lang w:eastAsia="ko-KR"/>
        </w:rPr>
      </w:pPr>
      <w:r w:rsidRPr="00564A49">
        <w:rPr>
          <w:rFonts w:eastAsia="Times New Roman"/>
          <w:lang w:eastAsia="ko-KR"/>
        </w:rPr>
        <w:t>Any picture picB with TemporalId equal to tIdB that is less than or equal to tIdA shall not be included in RefPicSetStCurrBefore, RefPicSetStCurrAfter, or RefPicSetLtCurr of picA when there exists a picture picC that has TemporalId less than tIdB, follows picB in decoding order, and precedes picA in decoding order.</w:t>
      </w:r>
    </w:p>
    <w:p w:rsidR="007E173E" w:rsidRPr="00564A49" w:rsidRDefault="007E173E" w:rsidP="007E173E">
      <w:pPr>
        <w:numPr>
          <w:ilvl w:val="0"/>
          <w:numId w:val="7"/>
        </w:numPr>
        <w:tabs>
          <w:tab w:val="left" w:pos="360"/>
        </w:tabs>
        <w:textAlignment w:val="auto"/>
        <w:rPr>
          <w:lang w:val="en-US"/>
        </w:rPr>
      </w:pPr>
      <w:bookmarkStart w:id="1250" w:name="_Ref371513891"/>
      <w:bookmarkStart w:id="1251" w:name="_Ref348033586"/>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r w:rsidRPr="00564A49">
        <w:rPr>
          <w:lang w:val="en-US"/>
        </w:rPr>
        <w:t>There shall be no picture in the RPS that has discardable_flag equal to 1.</w:t>
      </w:r>
    </w:p>
    <w:p w:rsidR="007E173E" w:rsidRPr="00564A49" w:rsidRDefault="007E173E" w:rsidP="007E173E">
      <w:pPr>
        <w:pStyle w:val="Heading3"/>
        <w:numPr>
          <w:ilvl w:val="2"/>
          <w:numId w:val="40"/>
        </w:numPr>
        <w:tabs>
          <w:tab w:val="clear" w:pos="794"/>
          <w:tab w:val="clear" w:pos="1588"/>
          <w:tab w:val="left" w:pos="1276"/>
        </w:tabs>
        <w:ind w:left="0" w:firstLine="0"/>
        <w:rPr>
          <w:lang w:val="en-US"/>
        </w:rPr>
      </w:pPr>
      <w:bookmarkStart w:id="1252" w:name="_Toc377921510"/>
      <w:bookmarkStart w:id="1253" w:name="_Toc378026131"/>
      <w:r w:rsidRPr="00564A49">
        <w:rPr>
          <w:lang w:val="en-US"/>
        </w:rPr>
        <w:t>Decoding process for generating unavailable reference pictures</w:t>
      </w:r>
      <w:bookmarkEnd w:id="1250"/>
      <w:bookmarkEnd w:id="1252"/>
      <w:bookmarkEnd w:id="1253"/>
    </w:p>
    <w:p w:rsidR="007E173E" w:rsidRPr="00564A49" w:rsidRDefault="007E173E" w:rsidP="007E173E">
      <w:pPr>
        <w:pStyle w:val="Heading4"/>
        <w:numPr>
          <w:ilvl w:val="3"/>
          <w:numId w:val="40"/>
        </w:numPr>
        <w:tabs>
          <w:tab w:val="clear" w:pos="794"/>
          <w:tab w:val="left" w:pos="2127"/>
        </w:tabs>
        <w:rPr>
          <w:lang w:val="en-US"/>
        </w:rPr>
      </w:pPr>
      <w:bookmarkStart w:id="1254" w:name="_Ref332047408"/>
      <w:bookmarkStart w:id="1255" w:name="_Toc351408786"/>
      <w:bookmarkStart w:id="1256" w:name="_Toc377921511"/>
      <w:bookmarkStart w:id="1257" w:name="_Toc378026132"/>
      <w:r w:rsidRPr="00564A49">
        <w:rPr>
          <w:lang w:val="en-US"/>
        </w:rPr>
        <w:t>General decoding process for generating unavailable reference pictures</w:t>
      </w:r>
      <w:bookmarkEnd w:id="1254"/>
      <w:bookmarkEnd w:id="1255"/>
      <w:bookmarkEnd w:id="1256"/>
      <w:bookmarkEnd w:id="1257"/>
    </w:p>
    <w:p w:rsidR="007E173E" w:rsidRPr="00564A49" w:rsidRDefault="007E173E" w:rsidP="007E173E">
      <w:pPr>
        <w:rPr>
          <w:lang w:val="en-US"/>
        </w:rPr>
      </w:pPr>
      <w:r w:rsidRPr="00564A49">
        <w:rPr>
          <w:lang w:val="en-US"/>
        </w:rPr>
        <w:t>This process is invoked once per coded picture when the current picture is a BLA picture or is a CRA picture with NoRaslOutputFlag equal to 1.</w:t>
      </w:r>
    </w:p>
    <w:p w:rsidR="007E173E" w:rsidRPr="00564A49" w:rsidRDefault="007E173E" w:rsidP="007E173E">
      <w:pPr>
        <w:spacing w:before="60"/>
        <w:ind w:left="288"/>
        <w:rPr>
          <w:sz w:val="18"/>
          <w:szCs w:val="18"/>
          <w:lang w:val="en-US"/>
        </w:rPr>
      </w:pPr>
      <w:r w:rsidRPr="00564A49">
        <w:rPr>
          <w:sz w:val="18"/>
          <w:szCs w:val="18"/>
          <w:lang w:val="en-US"/>
        </w:rPr>
        <w:t>NOTE</w:t>
      </w:r>
      <w:r w:rsidRPr="00564A49">
        <w:rPr>
          <w:lang w:val="en-US"/>
        </w:rPr>
        <w:t> </w:t>
      </w:r>
      <w:r w:rsidRPr="00564A49">
        <w:rPr>
          <w:sz w:val="18"/>
          <w:szCs w:val="18"/>
          <w:lang w:val="en-US"/>
        </w:rPr>
        <w:t>– This process is primarily specified only for the specification of syntax constraints for RASL pictures. The entire specification of the decoding process for RASL pictures associated with an IRAP picture that has NoRaslOutputFlag equal to 1 is included herein only for purposes of specifying constraints on the allowed syntax content of such RASL pictures. During the decoding process, any RASL pictures associated with an IRAP picture that has NoRaslOutputFlag equal to 1 may be ignored, as these pictures are not specified for output and have no effect on the decoding process of any other pictures that are specified for output. However, in HRD operations as specified in Annex C, RASL access units may need to be taken into consideration in derivation of CPB arrival and removal times.</w:t>
      </w:r>
    </w:p>
    <w:p w:rsidR="007E173E" w:rsidRPr="00564A49" w:rsidRDefault="007E173E" w:rsidP="007E173E">
      <w:pPr>
        <w:keepNext/>
        <w:rPr>
          <w:lang w:val="en-US"/>
        </w:rPr>
      </w:pPr>
      <w:r w:rsidRPr="00564A49">
        <w:rPr>
          <w:lang w:val="en-US"/>
        </w:rPr>
        <w:t>When this process is invoked, the following applies:</w:t>
      </w:r>
    </w:p>
    <w:p w:rsidR="007E173E" w:rsidRPr="00564A49" w:rsidRDefault="007E173E" w:rsidP="00CC1A3E">
      <w:pPr>
        <w:numPr>
          <w:ilvl w:val="0"/>
          <w:numId w:val="50"/>
        </w:numPr>
        <w:tabs>
          <w:tab w:val="left" w:pos="360"/>
        </w:tabs>
        <w:textAlignment w:val="auto"/>
        <w:rPr>
          <w:rFonts w:eastAsia="Times New Roman"/>
          <w:lang w:val="en-US" w:eastAsia="ko-KR"/>
        </w:rPr>
      </w:pPr>
      <w:r w:rsidRPr="00564A49">
        <w:rPr>
          <w:rFonts w:eastAsia="Times New Roman"/>
          <w:lang w:val="en-US" w:eastAsia="ko-KR"/>
        </w:rPr>
        <w:t>For each RefPicSetStFoll[ i ], with i in the range of 0 to NumPocStFoll − 1, inclusive, that is equal to "no reference picture", a picture is generated as specified in subclause 8.3.3.2, and the following applies:</w:t>
      </w:r>
    </w:p>
    <w:p w:rsidR="007E173E" w:rsidRPr="00564A49" w:rsidRDefault="007E173E" w:rsidP="007E173E">
      <w:pPr>
        <w:numPr>
          <w:ilvl w:val="0"/>
          <w:numId w:val="7"/>
        </w:numPr>
        <w:tabs>
          <w:tab w:val="clear" w:pos="794"/>
          <w:tab w:val="num" w:pos="1080"/>
        </w:tabs>
        <w:ind w:left="1080"/>
        <w:rPr>
          <w:lang w:val="en-US"/>
        </w:rPr>
      </w:pPr>
      <w:r w:rsidRPr="00564A49">
        <w:rPr>
          <w:lang w:val="en-US"/>
        </w:rPr>
        <w:t>The value of PicOrderCntVal for the generated picture is set equal to PocStFoll[ i ].</w:t>
      </w:r>
    </w:p>
    <w:p w:rsidR="007E173E" w:rsidRPr="00564A49" w:rsidRDefault="007E173E" w:rsidP="007E173E">
      <w:pPr>
        <w:numPr>
          <w:ilvl w:val="0"/>
          <w:numId w:val="7"/>
        </w:numPr>
        <w:tabs>
          <w:tab w:val="clear" w:pos="794"/>
          <w:tab w:val="num" w:pos="1080"/>
        </w:tabs>
        <w:ind w:left="1080"/>
        <w:rPr>
          <w:lang w:val="en-US"/>
        </w:rPr>
      </w:pPr>
      <w:r w:rsidRPr="00564A49">
        <w:rPr>
          <w:lang w:val="en-US"/>
        </w:rPr>
        <w:t>The value of PicOutputFlag for the generated picture is set equal to 0.</w:t>
      </w:r>
    </w:p>
    <w:p w:rsidR="007E173E" w:rsidRPr="00564A49" w:rsidRDefault="007E173E" w:rsidP="007E173E">
      <w:pPr>
        <w:numPr>
          <w:ilvl w:val="0"/>
          <w:numId w:val="7"/>
        </w:numPr>
        <w:tabs>
          <w:tab w:val="clear" w:pos="794"/>
          <w:tab w:val="num" w:pos="1080"/>
        </w:tabs>
        <w:ind w:left="1080"/>
        <w:rPr>
          <w:lang w:val="en-US"/>
        </w:rPr>
      </w:pPr>
      <w:r w:rsidRPr="00564A49">
        <w:rPr>
          <w:lang w:val="en-US"/>
        </w:rPr>
        <w:t>The generated picture is marked as "used for short-term reference".</w:t>
      </w:r>
    </w:p>
    <w:p w:rsidR="007E173E" w:rsidRPr="00564A49" w:rsidRDefault="007E173E" w:rsidP="007E173E">
      <w:pPr>
        <w:numPr>
          <w:ilvl w:val="0"/>
          <w:numId w:val="7"/>
        </w:numPr>
        <w:tabs>
          <w:tab w:val="clear" w:pos="794"/>
          <w:tab w:val="num" w:pos="1080"/>
        </w:tabs>
        <w:ind w:left="1080"/>
        <w:rPr>
          <w:lang w:val="en-US"/>
        </w:rPr>
      </w:pPr>
      <w:r w:rsidRPr="00564A49">
        <w:rPr>
          <w:lang w:val="en-US"/>
        </w:rPr>
        <w:t>RefPicSetStFoll[ i ] is set to be the generated reference picture.</w:t>
      </w:r>
    </w:p>
    <w:p w:rsidR="007E173E" w:rsidRPr="00564A49" w:rsidRDefault="007E173E" w:rsidP="007E173E">
      <w:pPr>
        <w:numPr>
          <w:ilvl w:val="0"/>
          <w:numId w:val="7"/>
        </w:numPr>
        <w:tabs>
          <w:tab w:val="clear" w:pos="794"/>
          <w:tab w:val="num" w:pos="1080"/>
        </w:tabs>
        <w:ind w:left="1080"/>
        <w:rPr>
          <w:lang w:val="en-US"/>
        </w:rPr>
      </w:pPr>
      <w:r w:rsidRPr="00564A49">
        <w:rPr>
          <w:lang w:val="en-US"/>
        </w:rPr>
        <w:t>The value of nuh_layer_id for the generated picture is inferred to be equal to nuh_layer_id.</w:t>
      </w:r>
    </w:p>
    <w:p w:rsidR="007E173E" w:rsidRPr="00564A49" w:rsidRDefault="007E173E" w:rsidP="00CC1A3E">
      <w:pPr>
        <w:numPr>
          <w:ilvl w:val="0"/>
          <w:numId w:val="50"/>
        </w:numPr>
        <w:tabs>
          <w:tab w:val="left" w:pos="360"/>
        </w:tabs>
        <w:textAlignment w:val="auto"/>
        <w:rPr>
          <w:rFonts w:eastAsia="Times New Roman"/>
          <w:lang w:val="en-US" w:eastAsia="ko-KR"/>
        </w:rPr>
      </w:pPr>
      <w:r w:rsidRPr="00564A49">
        <w:rPr>
          <w:rFonts w:eastAsia="Times New Roman"/>
          <w:lang w:val="en-US" w:eastAsia="ko-KR"/>
        </w:rPr>
        <w:t>For each RefPicSetLtFoll[ i ], with i in the range of 0 to NumPocLtFoll − 1, inclusive, that is equal to "no reference picture", a picture is generated as specified in subclause 8.3.3.2, and the following applies:</w:t>
      </w:r>
    </w:p>
    <w:p w:rsidR="007E173E" w:rsidRPr="00564A49" w:rsidRDefault="007E173E" w:rsidP="007E173E">
      <w:pPr>
        <w:numPr>
          <w:ilvl w:val="0"/>
          <w:numId w:val="7"/>
        </w:numPr>
        <w:tabs>
          <w:tab w:val="clear" w:pos="794"/>
          <w:tab w:val="num" w:pos="1080"/>
        </w:tabs>
        <w:ind w:left="1080"/>
        <w:rPr>
          <w:lang w:val="en-US"/>
        </w:rPr>
      </w:pPr>
      <w:r w:rsidRPr="00564A49">
        <w:rPr>
          <w:lang w:val="en-US"/>
        </w:rPr>
        <w:t>The value of PicOrderCntVal for the generated picture is set equal to PocLtFoll[ i ].</w:t>
      </w:r>
    </w:p>
    <w:p w:rsidR="007E173E" w:rsidRPr="00564A49" w:rsidRDefault="007E173E" w:rsidP="007E173E">
      <w:pPr>
        <w:numPr>
          <w:ilvl w:val="0"/>
          <w:numId w:val="7"/>
        </w:numPr>
        <w:tabs>
          <w:tab w:val="clear" w:pos="794"/>
          <w:tab w:val="num" w:pos="1080"/>
        </w:tabs>
        <w:ind w:left="1080"/>
        <w:rPr>
          <w:lang w:val="en-US"/>
        </w:rPr>
      </w:pPr>
      <w:r w:rsidRPr="00564A49">
        <w:rPr>
          <w:lang w:val="en-US"/>
        </w:rPr>
        <w:lastRenderedPageBreak/>
        <w:t>The value of slice_pic_order_cnt_lsb for the generated picture is inferred to be equal to ( PocLtFoll[ i ] &amp; ( MaxPicOrderCntLsb − 1 ) ).</w:t>
      </w:r>
    </w:p>
    <w:p w:rsidR="007E173E" w:rsidRPr="00564A49" w:rsidRDefault="007E173E" w:rsidP="007E173E">
      <w:pPr>
        <w:numPr>
          <w:ilvl w:val="0"/>
          <w:numId w:val="7"/>
        </w:numPr>
        <w:tabs>
          <w:tab w:val="clear" w:pos="794"/>
          <w:tab w:val="num" w:pos="1080"/>
        </w:tabs>
        <w:ind w:left="1080"/>
        <w:rPr>
          <w:lang w:val="en-US"/>
        </w:rPr>
      </w:pPr>
      <w:r w:rsidRPr="00564A49">
        <w:rPr>
          <w:lang w:val="en-US"/>
        </w:rPr>
        <w:t>The value of PicOutputFlag for the generated picture is set equal to 0.</w:t>
      </w:r>
    </w:p>
    <w:p w:rsidR="007E173E" w:rsidRPr="00564A49" w:rsidRDefault="007E173E" w:rsidP="007E173E">
      <w:pPr>
        <w:numPr>
          <w:ilvl w:val="0"/>
          <w:numId w:val="7"/>
        </w:numPr>
        <w:tabs>
          <w:tab w:val="clear" w:pos="794"/>
          <w:tab w:val="num" w:pos="1080"/>
        </w:tabs>
        <w:ind w:left="1080"/>
        <w:rPr>
          <w:lang w:val="en-US"/>
        </w:rPr>
      </w:pPr>
      <w:r w:rsidRPr="00564A49">
        <w:rPr>
          <w:lang w:val="en-US"/>
        </w:rPr>
        <w:t>The generated picture is marked as "used for long-term reference".</w:t>
      </w:r>
    </w:p>
    <w:p w:rsidR="007E173E" w:rsidRPr="00564A49" w:rsidRDefault="007E173E" w:rsidP="007E173E">
      <w:pPr>
        <w:numPr>
          <w:ilvl w:val="0"/>
          <w:numId w:val="7"/>
        </w:numPr>
        <w:tabs>
          <w:tab w:val="clear" w:pos="794"/>
          <w:tab w:val="num" w:pos="1080"/>
        </w:tabs>
        <w:ind w:left="1080"/>
        <w:rPr>
          <w:lang w:val="en-US"/>
        </w:rPr>
      </w:pPr>
      <w:r w:rsidRPr="00564A49">
        <w:rPr>
          <w:lang w:val="en-US"/>
        </w:rPr>
        <w:t>RefPicSetLtFoll[ i ] is set to be the generated reference picture.</w:t>
      </w:r>
    </w:p>
    <w:p w:rsidR="007E173E" w:rsidRPr="00564A49" w:rsidRDefault="007E173E" w:rsidP="007E173E">
      <w:pPr>
        <w:numPr>
          <w:ilvl w:val="0"/>
          <w:numId w:val="7"/>
        </w:numPr>
        <w:tabs>
          <w:tab w:val="clear" w:pos="794"/>
          <w:tab w:val="num" w:pos="1080"/>
        </w:tabs>
        <w:ind w:left="1080"/>
        <w:rPr>
          <w:lang w:val="en-US"/>
        </w:rPr>
      </w:pPr>
      <w:r w:rsidRPr="00564A49">
        <w:rPr>
          <w:lang w:val="en-US"/>
        </w:rPr>
        <w:t>The value of nuh_layer_id for the generated picture is inferred to be equal to nuh_layer_id.</w:t>
      </w:r>
    </w:p>
    <w:p w:rsidR="007E173E" w:rsidRPr="00564A49" w:rsidRDefault="007E173E" w:rsidP="007E173E">
      <w:pPr>
        <w:rPr>
          <w:i/>
          <w:lang w:val="en-US"/>
        </w:rPr>
      </w:pPr>
      <w:r w:rsidRPr="00564A49">
        <w:rPr>
          <w:lang w:val="en-US"/>
        </w:rPr>
        <w:br w:type="page"/>
      </w:r>
      <w:bookmarkStart w:id="1258" w:name="_Ref363478675"/>
      <w:bookmarkStart w:id="1259" w:name="_Toc356148054"/>
      <w:bookmarkStart w:id="1260" w:name="_Toc248045502"/>
      <w:bookmarkStart w:id="1261" w:name="_Toc287363887"/>
      <w:bookmarkStart w:id="1262" w:name="_Toc311220035"/>
      <w:bookmarkStart w:id="1263" w:name="_Ref317176194"/>
      <w:bookmarkStart w:id="1264" w:name="_Toc317198933"/>
      <w:bookmarkStart w:id="1265" w:name="_Ref329772983"/>
      <w:bookmarkStart w:id="1266" w:name="_Ref329772992"/>
      <w:bookmarkStart w:id="1267" w:name="_Ref330980194"/>
      <w:bookmarkStart w:id="1268" w:name="_Toc349676420"/>
      <w:bookmarkStart w:id="1269" w:name="_Toc351367609"/>
      <w:bookmarkStart w:id="1270" w:name="_Toc358966722"/>
      <w:r w:rsidRPr="00564A49">
        <w:rPr>
          <w:i/>
          <w:lang w:val="en-US"/>
        </w:rPr>
        <w:lastRenderedPageBreak/>
        <w:t>Replace Annex C with the following:</w:t>
      </w:r>
    </w:p>
    <w:p w:rsidR="007E173E" w:rsidRPr="00564A49" w:rsidRDefault="007E173E" w:rsidP="007E173E">
      <w:pPr>
        <w:pStyle w:val="3HAnnex"/>
        <w:keepNext/>
        <w:keepLines/>
        <w:numPr>
          <w:ilvl w:val="0"/>
          <w:numId w:val="37"/>
        </w:numPr>
        <w:tabs>
          <w:tab w:val="clear" w:pos="794"/>
        </w:tabs>
        <w:ind w:left="0" w:firstLine="0"/>
        <w:outlineLvl w:val="0"/>
        <w:rPr>
          <w:lang w:val="en-US"/>
        </w:rPr>
      </w:pPr>
      <w:bookmarkStart w:id="1271" w:name="_Ref363646510"/>
      <w:bookmarkStart w:id="1272" w:name="_Toc377921512"/>
      <w:bookmarkStart w:id="1273" w:name="_Toc378026133"/>
      <w:r w:rsidRPr="00564A49">
        <w:rPr>
          <w:lang w:val="en-US"/>
        </w:rPr>
        <w:t>Annex C</w:t>
      </w:r>
      <w:r w:rsidRPr="00564A49">
        <w:rPr>
          <w:lang w:val="en-US"/>
        </w:rPr>
        <w:br/>
      </w:r>
      <w:r w:rsidRPr="00564A49">
        <w:rPr>
          <w:lang w:val="en-US"/>
        </w:rPr>
        <w:br/>
        <w:t>Hypothetical reference decoder</w:t>
      </w:r>
      <w:bookmarkEnd w:id="1258"/>
      <w:bookmarkEnd w:id="1271"/>
      <w:bookmarkEnd w:id="1272"/>
      <w:bookmarkEnd w:id="1273"/>
      <w:r w:rsidRPr="00564A49">
        <w:rPr>
          <w:lang w:val="en-US"/>
        </w:rPr>
        <w:br/>
      </w:r>
    </w:p>
    <w:p w:rsidR="007E173E" w:rsidRPr="00564A49" w:rsidRDefault="007E173E" w:rsidP="007E173E">
      <w:pPr>
        <w:pStyle w:val="AnnexRef"/>
        <w:rPr>
          <w:lang w:val="en-US"/>
        </w:rPr>
      </w:pPr>
      <w:r w:rsidRPr="00564A49">
        <w:rPr>
          <w:lang w:val="en-US"/>
        </w:rPr>
        <w:t>(This annex forms an integral part of this Recommendation | International Standard)</w:t>
      </w:r>
    </w:p>
    <w:p w:rsidR="007E173E" w:rsidRPr="00564A49" w:rsidRDefault="007E173E" w:rsidP="007E173E">
      <w:pPr>
        <w:keepNext/>
        <w:keepLines/>
        <w:numPr>
          <w:ilvl w:val="1"/>
          <w:numId w:val="37"/>
        </w:numPr>
        <w:tabs>
          <w:tab w:val="num" w:pos="1440"/>
        </w:tabs>
        <w:spacing w:before="313"/>
        <w:outlineLvl w:val="1"/>
        <w:rPr>
          <w:b/>
          <w:bCs/>
          <w:sz w:val="22"/>
          <w:szCs w:val="22"/>
        </w:rPr>
      </w:pPr>
      <w:bookmarkStart w:id="1274" w:name="_Toc317198877"/>
      <w:bookmarkStart w:id="1275" w:name="_Ref343023252"/>
      <w:bookmarkStart w:id="1276" w:name="_Ref343024208"/>
      <w:bookmarkStart w:id="1277" w:name="_Ref343024718"/>
      <w:bookmarkStart w:id="1278" w:name="_Ref343074744"/>
      <w:bookmarkStart w:id="1279" w:name="_Ref343161820"/>
      <w:bookmarkStart w:id="1280" w:name="_Ref348794313"/>
      <w:bookmarkStart w:id="1281" w:name="_Toc364083317"/>
      <w:bookmarkStart w:id="1282" w:name="_Toc378026134"/>
      <w:bookmarkStart w:id="1283" w:name="_Toc9042149"/>
      <w:bookmarkStart w:id="1284" w:name="_Toc12253740"/>
      <w:bookmarkStart w:id="1285" w:name="_Toc12684721"/>
      <w:bookmarkStart w:id="1286" w:name="_Toc12699181"/>
      <w:bookmarkStart w:id="1287" w:name="_Toc15444306"/>
      <w:bookmarkStart w:id="1288" w:name="_Ref19428481"/>
      <w:bookmarkStart w:id="1289" w:name="_Ref19432892"/>
      <w:bookmarkStart w:id="1290" w:name="_Toc20134513"/>
      <w:r w:rsidRPr="00564A49">
        <w:rPr>
          <w:b/>
          <w:bCs/>
          <w:sz w:val="22"/>
          <w:szCs w:val="22"/>
        </w:rPr>
        <w:t>General</w:t>
      </w:r>
      <w:bookmarkEnd w:id="1274"/>
      <w:bookmarkEnd w:id="1275"/>
      <w:bookmarkEnd w:id="1276"/>
      <w:bookmarkEnd w:id="1277"/>
      <w:bookmarkEnd w:id="1278"/>
      <w:bookmarkEnd w:id="1279"/>
      <w:bookmarkEnd w:id="1280"/>
      <w:bookmarkEnd w:id="1281"/>
      <w:bookmarkEnd w:id="1282"/>
    </w:p>
    <w:p w:rsidR="007E173E" w:rsidRPr="00564A49" w:rsidRDefault="007E173E" w:rsidP="007E173E">
      <w:r w:rsidRPr="00564A49">
        <w:t>This annex specifies the hypothetical reference decoder (HRD) and its use to check bitstream and decoder conformance.</w:t>
      </w:r>
    </w:p>
    <w:p w:rsidR="007E173E" w:rsidRPr="00564A49" w:rsidRDefault="007E173E" w:rsidP="007E173E">
      <w:r w:rsidRPr="00564A49">
        <w:t>Two types of bitstreams or bitstream subsets are subject to HRD conformance checking for this Specification. The first type, called a Type I bitstream, is a NAL unit stream containing only the VCL NAL units and NAL units with nal_unit_type equal to FD_NUT (filler data NAL units) for all access units in the bitstream. The second type, called a Type II bitstream, contains, in addition to the VCL NAL units and filler data NAL units for all access units in the bitstream, at least one of the following:</w:t>
      </w:r>
    </w:p>
    <w:p w:rsidR="007E173E" w:rsidRPr="00564A49" w:rsidRDefault="007E173E" w:rsidP="007E173E">
      <w:pPr>
        <w:spacing w:before="86"/>
        <w:ind w:left="397" w:hanging="397"/>
      </w:pPr>
      <w:r w:rsidRPr="00564A49">
        <w:t>–</w:t>
      </w:r>
      <w:r w:rsidRPr="00564A49">
        <w:tab/>
        <w:t>additional non-VCL NAL units other than filler data NAL units,</w:t>
      </w:r>
    </w:p>
    <w:p w:rsidR="007E173E" w:rsidRPr="00564A49" w:rsidRDefault="007E173E" w:rsidP="007E173E">
      <w:pPr>
        <w:spacing w:before="86"/>
        <w:ind w:left="397" w:hanging="397"/>
      </w:pPr>
      <w:r w:rsidRPr="00564A49">
        <w:t>–</w:t>
      </w:r>
      <w:r w:rsidRPr="00564A49">
        <w:tab/>
        <w:t>all leading_zero_8bits, zero_byte, start_code_prefix_one_3bytes, and trailing_zero_8bits syntax elements that form a byte stream from the NAL unit stream (as specified in Annex B).</w:t>
      </w:r>
    </w:p>
    <w:p w:rsidR="007E173E" w:rsidRPr="00564A49" w:rsidRDefault="007E173E" w:rsidP="007E173E">
      <w:r w:rsidRPr="00564A49">
        <w:fldChar w:fldCharType="begin" w:fldLock="1"/>
      </w:r>
      <w:r w:rsidRPr="00564A49">
        <w:instrText xml:space="preserve"> REF _Ref33101618 \h  \* MERGEFORMAT </w:instrText>
      </w:r>
      <w:r w:rsidRPr="00564A49">
        <w:fldChar w:fldCharType="separate"/>
      </w:r>
      <w:r w:rsidRPr="00564A49">
        <w:t>Figure C</w:t>
      </w:r>
      <w:r w:rsidRPr="00564A49">
        <w:noBreakHyphen/>
        <w:t>1</w:t>
      </w:r>
      <w:r w:rsidRPr="00564A49">
        <w:fldChar w:fldCharType="end"/>
      </w:r>
      <w:r w:rsidRPr="00564A49">
        <w:t xml:space="preserve"> shows the types of bitstream conformance points checked by the HRD.</w:t>
      </w:r>
    </w:p>
    <w:p w:rsidR="007E173E" w:rsidRPr="00564A49" w:rsidRDefault="007E173E" w:rsidP="007E173E">
      <w:pPr>
        <w:keepNext/>
        <w:jc w:val="center"/>
      </w:pPr>
      <w:r w:rsidRPr="00564A49">
        <w:object w:dxaOrig="6992" w:dyaOrig="3740">
          <v:shape id="_x0000_i1026" type="#_x0000_t75" style="width:349.25pt;height:187.95pt" o:ole="">
            <v:imagedata r:id="rId28" o:title=""/>
          </v:shape>
          <o:OLEObject Type="Embed" ProgID="Visio.Drawing.11" ShapeID="_x0000_i1026" DrawAspect="Content" ObjectID="_1456606315" r:id="rId29"/>
        </w:object>
      </w:r>
    </w:p>
    <w:p w:rsidR="007E173E" w:rsidRPr="00564A49" w:rsidRDefault="007E173E" w:rsidP="007E173E">
      <w:pPr>
        <w:keepNext/>
        <w:tabs>
          <w:tab w:val="clear" w:pos="794"/>
          <w:tab w:val="clear" w:pos="1191"/>
          <w:tab w:val="clear" w:pos="1588"/>
          <w:tab w:val="clear" w:pos="1985"/>
        </w:tabs>
        <w:spacing w:before="240" w:after="113"/>
        <w:jc w:val="center"/>
        <w:rPr>
          <w:b/>
          <w:bCs/>
        </w:rPr>
      </w:pPr>
      <w:bookmarkStart w:id="1291" w:name="_Ref33101618"/>
      <w:bookmarkStart w:id="1292" w:name="_Toc32860602"/>
      <w:bookmarkStart w:id="1293" w:name="_Toc77680711"/>
      <w:bookmarkStart w:id="1294" w:name="_Toc246350667"/>
      <w:bookmarkStart w:id="1295" w:name="_Toc287363914"/>
      <w:bookmarkStart w:id="1296" w:name="_Toc317198641"/>
      <w:bookmarkStart w:id="1297" w:name="_Toc364083426"/>
      <w:r w:rsidRPr="00564A49">
        <w:rPr>
          <w:b/>
          <w:bCs/>
        </w:rPr>
        <w:t>Figure C</w:t>
      </w:r>
      <w:r w:rsidRPr="00564A49">
        <w:rPr>
          <w:b/>
          <w:bCs/>
        </w:rPr>
        <w:noBreakHyphen/>
      </w:r>
      <w:r w:rsidRPr="00564A49">
        <w:rPr>
          <w:b/>
          <w:bCs/>
        </w:rPr>
        <w:fldChar w:fldCharType="begin" w:fldLock="1"/>
      </w:r>
      <w:r w:rsidRPr="00564A49">
        <w:rPr>
          <w:b/>
          <w:bCs/>
        </w:rPr>
        <w:instrText xml:space="preserve"> SEQ Figure \* ARABIC \r 1 </w:instrText>
      </w:r>
      <w:r w:rsidRPr="00564A49">
        <w:rPr>
          <w:b/>
          <w:bCs/>
        </w:rPr>
        <w:fldChar w:fldCharType="separate"/>
      </w:r>
      <w:r w:rsidRPr="00564A49">
        <w:rPr>
          <w:b/>
          <w:bCs/>
          <w:noProof/>
        </w:rPr>
        <w:t>1</w:t>
      </w:r>
      <w:r w:rsidRPr="00564A49">
        <w:rPr>
          <w:b/>
          <w:bCs/>
        </w:rPr>
        <w:fldChar w:fldCharType="end"/>
      </w:r>
      <w:bookmarkEnd w:id="1291"/>
      <w:r w:rsidRPr="00564A49">
        <w:rPr>
          <w:b/>
          <w:bCs/>
        </w:rPr>
        <w:t xml:space="preserve"> – Structure of byte streams and NAL unit streams for HRD conformance </w:t>
      </w:r>
      <w:bookmarkEnd w:id="1292"/>
      <w:r w:rsidRPr="00564A49">
        <w:rPr>
          <w:b/>
          <w:bCs/>
        </w:rPr>
        <w:t>checks</w:t>
      </w:r>
      <w:bookmarkEnd w:id="1293"/>
      <w:bookmarkEnd w:id="1294"/>
      <w:bookmarkEnd w:id="1295"/>
      <w:bookmarkEnd w:id="1296"/>
      <w:bookmarkEnd w:id="1297"/>
    </w:p>
    <w:p w:rsidR="007E173E" w:rsidRPr="00564A49" w:rsidRDefault="007E173E" w:rsidP="007E173E">
      <w:pPr>
        <w:rPr>
          <w:lang w:eastAsia="ko-KR"/>
        </w:rPr>
      </w:pPr>
    </w:p>
    <w:p w:rsidR="007E173E" w:rsidRPr="00564A49" w:rsidRDefault="007E173E" w:rsidP="007E173E">
      <w:r w:rsidRPr="00564A49">
        <w:t>The syntax elements of non-VCL NAL units (or their default values for some of the syntax elements), required for the HRD, are specified in the semantic subclauses of clause 7, Annexes D and E.</w:t>
      </w:r>
    </w:p>
    <w:p w:rsidR="007E173E" w:rsidRPr="00564A49" w:rsidRDefault="007E173E" w:rsidP="007E173E">
      <w:r w:rsidRPr="00564A49">
        <w:t>Two types of HRD parameter sets (NAL HRD parameters and VCL HRD parameters) are used. The HRD parameter sets are signalled through the hrd_parameters( ) syntax structure, which may be part of the SPS syntax structure or the VPS syntax structure.</w:t>
      </w:r>
    </w:p>
    <w:p w:rsidR="007E173E" w:rsidRPr="00564A49" w:rsidRDefault="007E173E" w:rsidP="007E173E">
      <w:r w:rsidRPr="00564A49">
        <w:t>Multiple tests may be needed for checking the conformance of a bitstream, which is referred to as the bitstream under test. For each test, the following steps apply in the order listed:</w:t>
      </w:r>
    </w:p>
    <w:p w:rsidR="007E173E" w:rsidRPr="00564A49" w:rsidRDefault="007E173E" w:rsidP="00CC1A3E">
      <w:pPr>
        <w:numPr>
          <w:ilvl w:val="0"/>
          <w:numId w:val="47"/>
        </w:numPr>
        <w:tabs>
          <w:tab w:val="clear" w:pos="794"/>
          <w:tab w:val="left" w:pos="720"/>
        </w:tabs>
        <w:spacing w:before="86"/>
      </w:pPr>
      <w:r w:rsidRPr="00564A49">
        <w:t xml:space="preserve">An operation point under test, denoted as TargetOp, is selected by selecting a </w:t>
      </w:r>
      <w:r w:rsidRPr="00564A49">
        <w:rPr>
          <w:rFonts w:eastAsia="Times New Roman"/>
          <w:lang w:val="en-US" w:eastAsia="ko-KR"/>
        </w:rPr>
        <w:t xml:space="preserve">target output layer set identified by </w:t>
      </w:r>
      <w:r w:rsidRPr="00564A49">
        <w:rPr>
          <w:lang w:val="en-CA"/>
        </w:rPr>
        <w:t>TargetOutputLayerSetIdx</w:t>
      </w:r>
      <w:r w:rsidRPr="00564A49">
        <w:rPr>
          <w:rFonts w:eastAsia="Times New Roman"/>
          <w:lang w:val="en-US" w:eastAsia="ko-KR"/>
        </w:rPr>
        <w:t xml:space="preserve"> and selecting a target highest TemporalId value HighestTid. The value of </w:t>
      </w:r>
      <w:r w:rsidRPr="00564A49">
        <w:rPr>
          <w:lang w:val="en-CA"/>
        </w:rPr>
        <w:t>TargetOutputLayerSetIdx</w:t>
      </w:r>
      <w:r w:rsidRPr="00564A49">
        <w:rPr>
          <w:rFonts w:eastAsia="Times New Roman"/>
          <w:lang w:val="en-US" w:eastAsia="ko-KR"/>
        </w:rPr>
        <w:t xml:space="preserve"> shall be in the range of 0 to NumOutputLayerSets − 1, inclusive. The value of HighestTid shall be in the range of 0 to vps_max_sub_layers_minus1, inclusive. The variables Target</w:t>
      </w:r>
      <w:r w:rsidRPr="00564A49">
        <w:t>DecLayerSetIdx,</w:t>
      </w:r>
      <w:r w:rsidRPr="00564A49">
        <w:rPr>
          <w:rFonts w:eastAsia="Times New Roman"/>
          <w:lang w:val="en-US" w:eastAsia="ko-KR"/>
        </w:rPr>
        <w:t xml:space="preserve"> TargetOptLayerIdList, and TargetDecLayerIdList are then derived as specified by Equation </w:t>
      </w:r>
      <w:r w:rsidRPr="00564A49">
        <w:rPr>
          <w:rFonts w:eastAsia="Times New Roman"/>
          <w:lang w:val="en-US" w:eastAsia="ko-KR"/>
        </w:rPr>
        <w:fldChar w:fldCharType="begin" w:fldLock="1"/>
      </w:r>
      <w:r w:rsidRPr="00564A49">
        <w:rPr>
          <w:rFonts w:eastAsia="Times New Roman"/>
          <w:lang w:val="en-US" w:eastAsia="ko-KR"/>
        </w:rPr>
        <w:instrText xml:space="preserve"> REF TargetDecLayerIdList \h </w:instrText>
      </w:r>
      <w:r w:rsidR="00564A49">
        <w:rPr>
          <w:rFonts w:eastAsia="Times New Roman"/>
          <w:lang w:val="en-US" w:eastAsia="ko-KR"/>
        </w:rPr>
        <w:instrText xml:space="preserve"> \* MERGEFORMAT </w:instrText>
      </w:r>
      <w:r w:rsidRPr="00564A49">
        <w:rPr>
          <w:rFonts w:eastAsia="Times New Roman"/>
          <w:lang w:val="en-US" w:eastAsia="ko-KR"/>
        </w:rPr>
      </w:r>
      <w:r w:rsidRPr="00564A49">
        <w:rPr>
          <w:rFonts w:eastAsia="Times New Roman"/>
          <w:lang w:val="en-US" w:eastAsia="ko-KR"/>
        </w:rPr>
        <w:fldChar w:fldCharType="separate"/>
      </w:r>
      <w:r w:rsidRPr="00564A49">
        <w:rPr>
          <w:noProof/>
          <w:szCs w:val="22"/>
        </w:rPr>
        <w:t>8</w:t>
      </w:r>
      <w:r w:rsidRPr="00564A49">
        <w:rPr>
          <w:szCs w:val="22"/>
        </w:rPr>
        <w:noBreakHyphen/>
      </w:r>
      <w:r w:rsidRPr="00564A49">
        <w:rPr>
          <w:noProof/>
          <w:szCs w:val="22"/>
        </w:rPr>
        <w:t>1</w:t>
      </w:r>
      <w:r w:rsidRPr="00564A49">
        <w:rPr>
          <w:rFonts w:eastAsia="Times New Roman"/>
          <w:lang w:val="en-US" w:eastAsia="ko-KR"/>
        </w:rPr>
        <w:fldChar w:fldCharType="end"/>
      </w:r>
      <w:r w:rsidRPr="00564A49">
        <w:rPr>
          <w:rFonts w:eastAsia="Times New Roman"/>
          <w:lang w:val="en-US" w:eastAsia="ko-KR"/>
        </w:rPr>
        <w:t>. The operation point under test has OptLayerIdList equal to TargetOptLayerIdList, OpLayerIdList equal to TargetDecLayerIdList, and OpTid equal to HighestTid.</w:t>
      </w:r>
    </w:p>
    <w:p w:rsidR="007E173E" w:rsidRPr="00564A49" w:rsidRDefault="007E173E" w:rsidP="00CC1A3E">
      <w:pPr>
        <w:numPr>
          <w:ilvl w:val="0"/>
          <w:numId w:val="47"/>
        </w:numPr>
        <w:tabs>
          <w:tab w:val="clear" w:pos="794"/>
          <w:tab w:val="left" w:pos="720"/>
        </w:tabs>
        <w:spacing w:before="86"/>
      </w:pPr>
      <w:r w:rsidRPr="00564A49">
        <w:t>The sub-bitstream extraction process as specified in clause 10 is invoked with the bitstream under test, HighestTid, and TargetDecLayerIdList as inputs, and the output is assigned to BitstreamToDecode.</w:t>
      </w:r>
    </w:p>
    <w:p w:rsidR="007E173E" w:rsidRPr="00564A49" w:rsidRDefault="007E173E" w:rsidP="00CC1A3E">
      <w:pPr>
        <w:numPr>
          <w:ilvl w:val="0"/>
          <w:numId w:val="47"/>
        </w:numPr>
        <w:tabs>
          <w:tab w:val="clear" w:pos="794"/>
          <w:tab w:val="left" w:pos="720"/>
        </w:tabs>
        <w:spacing w:before="86"/>
      </w:pPr>
      <w:r w:rsidRPr="00564A49">
        <w:lastRenderedPageBreak/>
        <w:t>When both the vps_vui_bsp_hrd_parameters( ) syntax structure is present in the active VPS and num_</w:t>
      </w:r>
      <w:r w:rsidRPr="00564A49">
        <w:rPr>
          <w:bCs/>
          <w:lang w:val="en-US"/>
        </w:rPr>
        <w:t xml:space="preserve">bitstream_partitions[ TargetDecLayerSetIdx ] is greater than 1 or both a bitstream partition HRD parameters SEI message is present and the SEI message contains syntax element </w:t>
      </w:r>
      <w:r w:rsidR="00E31F39" w:rsidRPr="00564A49">
        <w:rPr>
          <w:bCs/>
          <w:lang w:val="en-US"/>
        </w:rPr>
        <w:t>num_</w:t>
      </w:r>
      <w:r w:rsidRPr="00564A49">
        <w:rPr>
          <w:bCs/>
          <w:lang w:val="en-US"/>
        </w:rPr>
        <w:t xml:space="preserve">sei_bitstream_partitions_minus1[ TargetDecLayerSetIdx ] greater than 0, either the </w:t>
      </w:r>
      <w:r w:rsidRPr="00564A49">
        <w:t xml:space="preserve">bitstream-specific CPB operation or the bitstream-partition-specific CPB operation is selected for a conformance test, and both CPB operations shall be tested for checking the conformance of a bitstream. When the bitstream-specific CPB operation is tested, the subsequent steps apply for the bitstream under test. When the bitstream-partition-specific CPB operation is tested, the subsequent steps apply to each bitstream partition of the bitstream under test, referred to as the bitstream partition under test. When the bitstream-partition-specific CPB operation is tested and the input to the HRD is a bitstream, the bitstream partitions are derived with the demultiplexing process for deriving a bitstream partition in subclause </w:t>
      </w:r>
      <w:r w:rsidRPr="00564A49">
        <w:fldChar w:fldCharType="begin" w:fldLock="1"/>
      </w:r>
      <w:r w:rsidRPr="00564A49">
        <w:instrText xml:space="preserve"> REF _Ref372632240 \r \h  \* MERGEFORMAT </w:instrText>
      </w:r>
      <w:r w:rsidRPr="00564A49">
        <w:fldChar w:fldCharType="separate"/>
      </w:r>
      <w:r w:rsidRPr="00564A49">
        <w:t>C.6</w:t>
      </w:r>
      <w:r w:rsidRPr="00564A49">
        <w:fldChar w:fldCharType="end"/>
      </w:r>
      <w:r w:rsidRPr="00564A49">
        <w:t>.</w:t>
      </w:r>
    </w:p>
    <w:p w:rsidR="007E173E" w:rsidRPr="00564A49" w:rsidRDefault="007E173E" w:rsidP="00CC1A3E">
      <w:pPr>
        <w:numPr>
          <w:ilvl w:val="0"/>
          <w:numId w:val="47"/>
        </w:numPr>
        <w:tabs>
          <w:tab w:val="clear" w:pos="794"/>
          <w:tab w:val="left" w:pos="720"/>
        </w:tabs>
        <w:spacing w:before="86"/>
      </w:pPr>
      <w:bookmarkStart w:id="1298" w:name="_Ref343178728"/>
      <w:r w:rsidRPr="00564A49">
        <w:t>The hrd_parameters( ) syntax structure and the sub_layer_hrd_parameters( ) syntax structure applicable to TargetOp are selected as follows:</w:t>
      </w:r>
    </w:p>
    <w:p w:rsidR="007E173E" w:rsidRPr="00564A49" w:rsidRDefault="007E173E" w:rsidP="007E173E">
      <w:pPr>
        <w:spacing w:before="86"/>
        <w:ind w:left="1117" w:hanging="397"/>
      </w:pPr>
      <w:r w:rsidRPr="00564A49">
        <w:t>–</w:t>
      </w:r>
      <w:r w:rsidRPr="00564A49">
        <w:tab/>
        <w:t>If the bitstream-specific CPB operation is tested, the following applies:</w:t>
      </w:r>
    </w:p>
    <w:p w:rsidR="007E173E" w:rsidRPr="00564A49" w:rsidRDefault="007E173E" w:rsidP="007E173E">
      <w:pPr>
        <w:spacing w:before="86"/>
        <w:ind w:left="1514" w:hanging="397"/>
      </w:pPr>
      <w:r w:rsidRPr="00564A49">
        <w:t>–</w:t>
      </w:r>
      <w:r w:rsidRPr="00564A49">
        <w:tab/>
        <w:t>If TargetDecLayerIdList contains all nuh_layer_id values present in the bitstream under test, the hrd_parameters( ) syntax structure in the active SPS for the base layer (or provided through an external means not specified in this Specification) is selected.</w:t>
      </w:r>
    </w:p>
    <w:p w:rsidR="007E173E" w:rsidRPr="00564A49" w:rsidRDefault="007E173E" w:rsidP="007E173E">
      <w:pPr>
        <w:spacing w:before="86"/>
        <w:ind w:left="1514" w:hanging="397"/>
      </w:pPr>
      <w:r w:rsidRPr="00564A49">
        <w:t>–</w:t>
      </w:r>
      <w:r w:rsidRPr="00564A49">
        <w:tab/>
        <w:t>Otherwise, the hrd_parameters( ) syntax structure in the active VPS (or provided through some external means not specified in this Specification) that applies to TargetOp is selected.</w:t>
      </w:r>
    </w:p>
    <w:p w:rsidR="007E173E" w:rsidRPr="00564A49" w:rsidRDefault="007E173E" w:rsidP="007E173E">
      <w:pPr>
        <w:spacing w:before="86"/>
        <w:ind w:left="1117" w:hanging="397"/>
      </w:pPr>
      <w:r w:rsidRPr="00564A49">
        <w:t>–</w:t>
      </w:r>
      <w:r w:rsidRPr="00564A49">
        <w:tab/>
        <w:t>Otherwise, the hrd_parameters( ) syntax structure is selected as follows:</w:t>
      </w:r>
    </w:p>
    <w:p w:rsidR="007E173E" w:rsidRPr="00564A49" w:rsidRDefault="007E173E" w:rsidP="007E173E">
      <w:pPr>
        <w:spacing w:before="86"/>
        <w:ind w:left="1514" w:hanging="397"/>
      </w:pPr>
      <w:r w:rsidRPr="00564A49">
        <w:t>–</w:t>
      </w:r>
      <w:r w:rsidRPr="00564A49">
        <w:tab/>
        <w:t>Either one of the hrd_parameters( ) syntax structures in the following conditions can be selected, if both of the following conditions are true:</w:t>
      </w:r>
    </w:p>
    <w:p w:rsidR="007E173E" w:rsidRPr="00564A49" w:rsidRDefault="007E173E" w:rsidP="007E173E">
      <w:pPr>
        <w:tabs>
          <w:tab w:val="clear" w:pos="794"/>
          <w:tab w:val="left" w:pos="2300"/>
        </w:tabs>
        <w:ind w:left="1914" w:hanging="400"/>
      </w:pPr>
      <w:r w:rsidRPr="00564A49">
        <w:t>–</w:t>
      </w:r>
      <w:r w:rsidRPr="00564A49">
        <w:tab/>
        <w:t>The vps_vui_bsp_hrd_parameters( ) syntax structure is present in the active VPS (or is available through some external means not specified in this Specification) and contains a hrd_parameters( ) syntax structure that applies to TargetOp and to the bitstream partition under test.</w:t>
      </w:r>
    </w:p>
    <w:p w:rsidR="007E173E" w:rsidRPr="00564A49" w:rsidRDefault="007E173E" w:rsidP="007E173E">
      <w:pPr>
        <w:tabs>
          <w:tab w:val="clear" w:pos="794"/>
          <w:tab w:val="left" w:pos="2300"/>
        </w:tabs>
        <w:ind w:left="1914" w:hanging="400"/>
      </w:pPr>
      <w:r w:rsidRPr="00564A49">
        <w:t>–</w:t>
      </w:r>
      <w:r w:rsidRPr="00564A49">
        <w:tab/>
        <w:t>A bitstream partition HRD parameters SEI message that is included in a scalable nesting SEI message that applies to TargetOp and contains a hrd_parameters( ) syntax structure that applies to TargetOp and to the bitstream partition under test is present (or is available through some external means not specified in this Specification).</w:t>
      </w:r>
    </w:p>
    <w:p w:rsidR="007E173E" w:rsidRPr="00564A49" w:rsidRDefault="007E173E" w:rsidP="007E173E">
      <w:pPr>
        <w:spacing w:before="86"/>
        <w:ind w:left="1514" w:hanging="397"/>
      </w:pPr>
      <w:r w:rsidRPr="00564A49">
        <w:t>–</w:t>
      </w:r>
      <w:r w:rsidRPr="00564A49">
        <w:tab/>
        <w:t>Otherwise, if the vps_vui_bsp_hrd_parameters( ) syntax structure is present in the active VPS (or is available through some external means not specified in this Specification) and contains a hrd_parameters( ) syntax structure that applies to TargetOp and the bitstream partition under test, that hrd_parameters( ) syntax structure is selected.</w:t>
      </w:r>
    </w:p>
    <w:p w:rsidR="007E173E" w:rsidRPr="00564A49" w:rsidRDefault="007E173E" w:rsidP="007E173E">
      <w:pPr>
        <w:spacing w:before="86"/>
        <w:ind w:left="1514" w:hanging="397"/>
      </w:pPr>
      <w:r w:rsidRPr="00564A49">
        <w:t>–</w:t>
      </w:r>
      <w:r w:rsidRPr="00564A49">
        <w:tab/>
        <w:t>Otherwise, a hrd_parameters( ) syntax structure that applies to the bitstream partition under test in the bitstream partition HRD parameters SEI message that is included in a scalable nesting SEI message that applies to TargetOp shall be present (or shall be available through some external means not specified in this Specification) and is selected.</w:t>
      </w:r>
    </w:p>
    <w:p w:rsidR="007E173E" w:rsidRPr="00564A49" w:rsidRDefault="007E173E" w:rsidP="007E173E">
      <w:pPr>
        <w:spacing w:before="86"/>
        <w:ind w:left="720"/>
      </w:pPr>
      <w:r w:rsidRPr="00564A49">
        <w:t>Within the selected hrd_parameters( ) syntax structure, if BitstreamToDecode is a Type I bitstream, the sub_layer_hrd_parameters( HighestTid ) syntax structure that immediately follows the condition "if( vcl_hrd_parameters_present_flag )" is selected and the variable NalHrdModeFlag is set equal to 0; otherwise (BitstreamToDecode is a Type II bitstream), the sub_layer_hrd_parameters( HighestTid ) syntax structure that immediately follows either the condition "if( vcl_hrd_parameters_present_flag )" (in this case the variable NalHrdModeFlag is set equal to 0) or the condition "if( nal_hrd_parameters_present_flag )" (in this case the variable NalHrdModeFlag is set equal to 1) is selected. When BitstreamToDecode is a Type II bitstream and NalHrdModeFlag is equal to 0, all non-VCL NAL units except filler data NAL units, and all leading_zero_8bits, zero_byte, start_code_prefix_one_3bytes, and trailing_zero_8bits syntax elements that form a byte stream from the NAL unit stream (as specified in Annex B), when present, are discarded from BitstreamToDecode, and the remaining bitstream is assigned to BitstreamToDecode.</w:t>
      </w:r>
      <w:bookmarkEnd w:id="1298"/>
    </w:p>
    <w:p w:rsidR="007E173E" w:rsidRPr="00564A49" w:rsidRDefault="007E173E" w:rsidP="00CC1A3E">
      <w:pPr>
        <w:numPr>
          <w:ilvl w:val="0"/>
          <w:numId w:val="47"/>
        </w:numPr>
        <w:tabs>
          <w:tab w:val="clear" w:pos="794"/>
          <w:tab w:val="left" w:pos="720"/>
        </w:tabs>
        <w:spacing w:before="86"/>
      </w:pPr>
      <w:bookmarkStart w:id="1299" w:name="_Ref349919179"/>
      <w:r w:rsidRPr="00564A49">
        <w:t>An access unit associated with a buffering period SEI message (present in BitstreamToDecode or available through external means not specified in this Specification) applicable to TargetOp is selected as the HRD initialization point and referred to as access unit 0.</w:t>
      </w:r>
      <w:bookmarkEnd w:id="1299"/>
      <w:r w:rsidRPr="00564A49">
        <w:t xml:space="preserve"> An applicable buffering period SEI message is available through external means not specified in this Specification or is selected from access unit 0 as follows:</w:t>
      </w:r>
    </w:p>
    <w:p w:rsidR="007E173E" w:rsidRPr="00564A49" w:rsidRDefault="007E173E" w:rsidP="007E173E">
      <w:pPr>
        <w:spacing w:before="86"/>
        <w:ind w:left="1117" w:hanging="397"/>
      </w:pPr>
      <w:r w:rsidRPr="00564A49">
        <w:t>–</w:t>
      </w:r>
      <w:r w:rsidRPr="00564A49">
        <w:tab/>
        <w:t>If the bitstream-specific CPB operation is tested, the following applies:</w:t>
      </w:r>
    </w:p>
    <w:p w:rsidR="007E173E" w:rsidRPr="00564A49" w:rsidRDefault="007E173E" w:rsidP="007E173E">
      <w:pPr>
        <w:spacing w:before="86"/>
        <w:ind w:left="1514" w:hanging="397"/>
      </w:pPr>
      <w:r w:rsidRPr="00564A49">
        <w:t>–</w:t>
      </w:r>
      <w:r w:rsidRPr="00564A49">
        <w:tab/>
        <w:t xml:space="preserve">If TargetDecLayerIdList contains all nuh_layer_id values present in the bitstream under test, a non-nested buffering period SEI message is selected. </w:t>
      </w:r>
    </w:p>
    <w:p w:rsidR="007E173E" w:rsidRPr="00564A49" w:rsidRDefault="007E173E" w:rsidP="007E173E">
      <w:pPr>
        <w:spacing w:before="86"/>
        <w:ind w:left="1514" w:hanging="397"/>
      </w:pPr>
      <w:r w:rsidRPr="00564A49">
        <w:t>–</w:t>
      </w:r>
      <w:r w:rsidRPr="00564A49">
        <w:tab/>
        <w:t xml:space="preserve">Otherwise, a buffering period SEI message included in the scalable nesting SEI message with bitstream_subset_flag equal to 1 and applicable to TargetOp is selected. </w:t>
      </w:r>
    </w:p>
    <w:p w:rsidR="007E173E" w:rsidRPr="00564A49" w:rsidRDefault="007E173E" w:rsidP="007E173E">
      <w:pPr>
        <w:spacing w:before="86"/>
        <w:ind w:left="1117" w:hanging="397"/>
      </w:pPr>
      <w:r w:rsidRPr="00564A49">
        <w:lastRenderedPageBreak/>
        <w:t>–</w:t>
      </w:r>
      <w:r w:rsidRPr="00564A49">
        <w:tab/>
        <w:t>Otherwise, a buffering period SEI message included in the bitstream partition nesting SEI message applicable to the bitstream partition under test is selected.</w:t>
      </w:r>
    </w:p>
    <w:p w:rsidR="007E173E" w:rsidRPr="00564A49" w:rsidRDefault="007E173E" w:rsidP="007E173E">
      <w:pPr>
        <w:spacing w:before="86"/>
        <w:ind w:left="1117" w:hanging="397"/>
      </w:pPr>
      <w:r w:rsidRPr="00564A49">
        <w:t>The variable MultiLayerCpbOperationFlag is derived as follows:</w:t>
      </w:r>
    </w:p>
    <w:p w:rsidR="007E173E" w:rsidRPr="00564A49" w:rsidRDefault="007E173E" w:rsidP="007E173E">
      <w:pPr>
        <w:spacing w:before="86"/>
        <w:ind w:left="1117" w:hanging="397"/>
      </w:pPr>
      <w:r w:rsidRPr="00564A49">
        <w:t>–</w:t>
      </w:r>
      <w:r w:rsidRPr="00564A49">
        <w:tab/>
        <w:t>If the selected buffering period SEI message is non-nested or is included in a scalable nesting SEI message that applies only to the sub-bitstream that contains only the base layer, MultiLayerCpbOperationFlag is set equal to 0.</w:t>
      </w:r>
    </w:p>
    <w:p w:rsidR="007E173E" w:rsidRPr="00564A49" w:rsidRDefault="007E173E" w:rsidP="007E173E">
      <w:pPr>
        <w:spacing w:before="86"/>
        <w:ind w:left="1117" w:hanging="397"/>
      </w:pPr>
      <w:r w:rsidRPr="00564A49">
        <w:t>–</w:t>
      </w:r>
      <w:r w:rsidRPr="00564A49">
        <w:tab/>
        <w:t>Otherwise, MultiLayerCpbOperationFlag is set equal to 1.</w:t>
      </w:r>
    </w:p>
    <w:p w:rsidR="007E173E" w:rsidRPr="00564A49" w:rsidRDefault="007E173E" w:rsidP="00CC1A3E">
      <w:pPr>
        <w:numPr>
          <w:ilvl w:val="0"/>
          <w:numId w:val="47"/>
        </w:numPr>
        <w:tabs>
          <w:tab w:val="clear" w:pos="794"/>
          <w:tab w:val="left" w:pos="720"/>
        </w:tabs>
        <w:spacing w:before="86"/>
      </w:pPr>
      <w:r w:rsidRPr="00564A49">
        <w:t xml:space="preserve">For each access unit in BitstreamToDecode starting from access unit 0, the buffering period SEI message (present in BitstreamToDecode or available through external means not specified in this Specification) that is associated with the access unit and applies to TargetOp is selected, the picture timing SEI message (present in BitstreamToDecode or available through external means not specified in this Specification) that is associated with the access unit and applies to TargetOp is selected, and when </w:t>
      </w:r>
      <w:r w:rsidRPr="00564A49">
        <w:rPr>
          <w:iCs/>
        </w:rPr>
        <w:t>SubPicHrdFlag</w:t>
      </w:r>
      <w:r w:rsidRPr="00564A49">
        <w:t xml:space="preserve"> is equal to 1 and sub_pic_cpb_params_in_pic_timing_sei_flag is equal to 0, the decoding unit information SEI messages (present in BitstreamToDecode or available through external means not specified in this Specification) that are associated with decoding units in the access unit and apply to TargetOp are selected as follows:</w:t>
      </w:r>
    </w:p>
    <w:p w:rsidR="007E173E" w:rsidRPr="00564A49" w:rsidRDefault="007E173E" w:rsidP="007E173E">
      <w:pPr>
        <w:spacing w:before="86"/>
        <w:ind w:left="1117" w:hanging="397"/>
      </w:pPr>
      <w:r w:rsidRPr="00564A49">
        <w:t>–</w:t>
      </w:r>
      <w:r w:rsidRPr="00564A49">
        <w:tab/>
        <w:t>If the bitstream-specific CPB operation is tested, the following applies:</w:t>
      </w:r>
    </w:p>
    <w:p w:rsidR="007E173E" w:rsidRPr="00564A49" w:rsidRDefault="007E173E" w:rsidP="007E173E">
      <w:pPr>
        <w:spacing w:before="86"/>
        <w:ind w:left="1514" w:hanging="397"/>
      </w:pPr>
      <w:r w:rsidRPr="00564A49">
        <w:t>–</w:t>
      </w:r>
      <w:r w:rsidRPr="00564A49">
        <w:tab/>
        <w:t xml:space="preserve">If TargetDecLayerIdList contains all nuh_layer_id values present in the bitstream under test, non-nested buffering period, picture timing and decoding unit information SEI messages are selected. </w:t>
      </w:r>
    </w:p>
    <w:p w:rsidR="007E173E" w:rsidRPr="00564A49" w:rsidRDefault="007E173E" w:rsidP="007E173E">
      <w:pPr>
        <w:spacing w:before="86"/>
        <w:ind w:left="1514" w:hanging="397"/>
      </w:pPr>
      <w:r w:rsidRPr="00564A49">
        <w:t>–</w:t>
      </w:r>
      <w:r w:rsidRPr="00564A49">
        <w:tab/>
        <w:t xml:space="preserve">Otherwise, buffering period, picture timing and decoding unit information SEI messages included in the scalable nesting SEI message with bitstream_subset_flag equal to 1 and applicable to TargetOp are selected. </w:t>
      </w:r>
    </w:p>
    <w:p w:rsidR="007E173E" w:rsidRPr="00564A49" w:rsidRDefault="007E173E" w:rsidP="007E173E">
      <w:pPr>
        <w:spacing w:before="86"/>
        <w:ind w:left="1117" w:hanging="397"/>
      </w:pPr>
      <w:r w:rsidRPr="00564A49">
        <w:t>–</w:t>
      </w:r>
      <w:r w:rsidRPr="00564A49">
        <w:tab/>
        <w:t>Otherwise, buffering period, picture timing and decoding unit information SEI messages included in the bitstream partition nesting SEI message and applicable to the bitstream partition under test are selected.</w:t>
      </w:r>
    </w:p>
    <w:p w:rsidR="007E173E" w:rsidRPr="00564A49" w:rsidRDefault="007E173E" w:rsidP="00CC1A3E">
      <w:pPr>
        <w:numPr>
          <w:ilvl w:val="0"/>
          <w:numId w:val="47"/>
        </w:numPr>
        <w:tabs>
          <w:tab w:val="clear" w:pos="794"/>
          <w:tab w:val="left" w:pos="720"/>
        </w:tabs>
        <w:spacing w:before="86"/>
      </w:pPr>
      <w:r w:rsidRPr="00564A49">
        <w:t>A value of SchedSelIdx is selected as follows:</w:t>
      </w:r>
    </w:p>
    <w:p w:rsidR="007E173E" w:rsidRPr="00564A49" w:rsidRDefault="007E173E" w:rsidP="007E173E">
      <w:pPr>
        <w:spacing w:before="86"/>
        <w:ind w:left="1117" w:hanging="397"/>
      </w:pPr>
      <w:r w:rsidRPr="00564A49">
        <w:t>–</w:t>
      </w:r>
      <w:r w:rsidRPr="00564A49">
        <w:tab/>
        <w:t>If the bitstream-specific CPB operation is tested, the selected SchedSelIdx shall be in the range of 0 to cpb_cnt_minus1[ HighestTid ], inclusive, where cpb_cnt_minus1[ HighestTid ] is found in the sub_layer_hrd_parameters( HighestTid ) syntax structure as selected above.</w:t>
      </w:r>
    </w:p>
    <w:p w:rsidR="007E173E" w:rsidRPr="00564A49" w:rsidRDefault="007E173E" w:rsidP="007E173E">
      <w:pPr>
        <w:spacing w:before="86"/>
        <w:ind w:left="1117" w:hanging="397"/>
      </w:pPr>
      <w:r w:rsidRPr="00564A49">
        <w:t>–</w:t>
      </w:r>
      <w:r w:rsidRPr="00564A49">
        <w:tab/>
        <w:t>Otherwise (the bitstream-partition-specific CPB operation is tested), a SchedSelCombIdx is selected for the bitstream under test and used for each bitstream partition under test. The following applies:</w:t>
      </w:r>
    </w:p>
    <w:p w:rsidR="007E173E" w:rsidRPr="00564A49" w:rsidRDefault="007E173E" w:rsidP="007E173E">
      <w:pPr>
        <w:spacing w:before="86"/>
        <w:ind w:left="1514" w:hanging="397"/>
      </w:pPr>
      <w:r w:rsidRPr="00564A49">
        <w:t>–</w:t>
      </w:r>
      <w:r w:rsidRPr="00564A49">
        <w:tab/>
        <w:t>If the vps_vui_bsp_hrd_parameters( ) syntax structure is present in the active VPS (or made available through external means not specified in this Specification) and contains the selected hrd_parameters( ) syntax structure that applies to TargetOp and the bitstream partition under test, the selected SchedSelCombIdx shall be in the range of 0 to num_bsp_sched_combinations[ Target</w:t>
      </w:r>
      <w:r w:rsidRPr="00564A49">
        <w:rPr>
          <w:bCs/>
          <w:lang w:val="en-US"/>
        </w:rPr>
        <w:t>Dec</w:t>
      </w:r>
      <w:r w:rsidRPr="00564A49">
        <w:t>LayerSetIdx ] − 1, inclusive. and the selected SchedSelIdx shall be equal to bsp_comb_sched_idx[ Target</w:t>
      </w:r>
      <w:r w:rsidRPr="00564A49">
        <w:rPr>
          <w:bCs/>
          <w:lang w:val="en-US"/>
        </w:rPr>
        <w:t>Dec</w:t>
      </w:r>
      <w:r w:rsidRPr="00564A49">
        <w:t xml:space="preserve">LayerSetIdx ][ SchedSelCombIdx ][ j ] where j is the index of the bitstream partition under test. </w:t>
      </w:r>
    </w:p>
    <w:p w:rsidR="007E173E" w:rsidRPr="00564A49" w:rsidRDefault="007E173E" w:rsidP="007E173E">
      <w:pPr>
        <w:spacing w:before="86"/>
        <w:ind w:left="1514" w:hanging="397"/>
      </w:pPr>
      <w:r w:rsidRPr="00564A49">
        <w:t>–</w:t>
      </w:r>
      <w:r w:rsidRPr="00564A49">
        <w:tab/>
        <w:t>Otherwise, the selected SchedSelCombIdx shall be in the range of 0 to sei_num_bsp_sched_combinations_minus1[ Target</w:t>
      </w:r>
      <w:r w:rsidRPr="00564A49">
        <w:rPr>
          <w:bCs/>
          <w:lang w:val="en-US"/>
        </w:rPr>
        <w:t>Dec</w:t>
      </w:r>
      <w:r w:rsidRPr="00564A49">
        <w:t>LayerSetIdx ], inclusive. and the selected SchedSelIdx shall be equal to sei_bsp_comb_sched_idx[ Target</w:t>
      </w:r>
      <w:r w:rsidRPr="00564A49">
        <w:rPr>
          <w:bCs/>
          <w:lang w:val="en-US"/>
        </w:rPr>
        <w:t>Dec</w:t>
      </w:r>
      <w:r w:rsidRPr="00564A49">
        <w:t>LayerSetIdx ][ SchedSelCombIdx ][ j ] of the bitstream partition HRD parameters SEI message applicable to TargetOp where j is the index of the bitstream partition under test.</w:t>
      </w:r>
    </w:p>
    <w:p w:rsidR="007E173E" w:rsidRPr="00564A49" w:rsidRDefault="007E173E" w:rsidP="00CC1A3E">
      <w:pPr>
        <w:numPr>
          <w:ilvl w:val="0"/>
          <w:numId w:val="47"/>
        </w:numPr>
        <w:tabs>
          <w:tab w:val="clear" w:pos="794"/>
          <w:tab w:val="left" w:pos="720"/>
        </w:tabs>
        <w:spacing w:before="86"/>
      </w:pPr>
      <w:r w:rsidRPr="00564A49">
        <w:t>The variable initialAltParamSelectionFlag is derived as follows:</w:t>
      </w:r>
    </w:p>
    <w:p w:rsidR="007E173E" w:rsidRPr="00564A49" w:rsidRDefault="007E173E" w:rsidP="007E173E">
      <w:pPr>
        <w:spacing w:before="86"/>
        <w:ind w:left="1117" w:hanging="397"/>
      </w:pPr>
      <w:r w:rsidRPr="00564A49">
        <w:t>–</w:t>
      </w:r>
      <w:r w:rsidRPr="00564A49">
        <w:tab/>
        <w:t>If all of the following conditions are true, initialAltParamSelectionFlag is set equal to 1:</w:t>
      </w:r>
    </w:p>
    <w:p w:rsidR="007E173E" w:rsidRPr="00564A49" w:rsidRDefault="007E173E" w:rsidP="007E173E">
      <w:pPr>
        <w:spacing w:before="86"/>
        <w:ind w:left="1514" w:hanging="397"/>
      </w:pPr>
      <w:r w:rsidRPr="00564A49">
        <w:t>–</w:t>
      </w:r>
      <w:r w:rsidRPr="00564A49">
        <w:tab/>
        <w:t xml:space="preserve">The coded picture with nuh_layer_id equal to 0 in access unit 0 has nal_unit_type equal to CRA_NUT or BLA_W_LP. </w:t>
      </w:r>
    </w:p>
    <w:p w:rsidR="007E173E" w:rsidRPr="00564A49" w:rsidRDefault="007E173E" w:rsidP="007E173E">
      <w:pPr>
        <w:spacing w:before="86"/>
        <w:ind w:left="1514" w:hanging="397"/>
      </w:pPr>
      <w:r w:rsidRPr="00564A49">
        <w:t>–</w:t>
      </w:r>
      <w:r w:rsidRPr="00564A49">
        <w:tab/>
        <w:t>MultiLayerCpbOperationFlag is equal to 0.</w:t>
      </w:r>
    </w:p>
    <w:p w:rsidR="007E173E" w:rsidRPr="00564A49" w:rsidRDefault="007E173E" w:rsidP="007E173E">
      <w:pPr>
        <w:spacing w:before="86"/>
        <w:ind w:left="1514" w:hanging="397"/>
      </w:pPr>
      <w:r w:rsidRPr="00564A49">
        <w:t>–</w:t>
      </w:r>
      <w:r w:rsidRPr="00564A49">
        <w:tab/>
        <w:t xml:space="preserve">irap_cpb_params_present_flag in the selected buffering period SEI message is equal to 1. </w:t>
      </w:r>
    </w:p>
    <w:p w:rsidR="007E173E" w:rsidRPr="00564A49" w:rsidRDefault="007E173E" w:rsidP="007E173E">
      <w:pPr>
        <w:spacing w:before="86"/>
        <w:ind w:left="1117" w:hanging="397"/>
      </w:pPr>
      <w:r w:rsidRPr="00564A49">
        <w:t>–</w:t>
      </w:r>
      <w:r w:rsidRPr="00564A49">
        <w:tab/>
        <w:t>Otherwise, if all of the following conditions are true, initialAltParamSelectionFlag is set equal to 1:</w:t>
      </w:r>
    </w:p>
    <w:p w:rsidR="007E173E" w:rsidRPr="00564A49" w:rsidRDefault="007E173E" w:rsidP="007E173E">
      <w:pPr>
        <w:spacing w:before="86"/>
        <w:ind w:left="1514" w:hanging="397"/>
      </w:pPr>
      <w:r w:rsidRPr="00564A49">
        <w:t>–</w:t>
      </w:r>
      <w:r w:rsidRPr="00564A49">
        <w:tab/>
        <w:t xml:space="preserve">The coded picture with nuh_layer_id equal to 0 in access unit 0 is an IRAP piture, </w:t>
      </w:r>
    </w:p>
    <w:p w:rsidR="007E173E" w:rsidRPr="00564A49" w:rsidRDefault="007E173E" w:rsidP="007E173E">
      <w:pPr>
        <w:spacing w:before="86"/>
        <w:ind w:left="1514" w:hanging="397"/>
      </w:pPr>
      <w:r w:rsidRPr="00564A49">
        <w:t>–</w:t>
      </w:r>
      <w:r w:rsidRPr="00564A49">
        <w:tab/>
        <w:t>MultiLayerCpbOperationFlag is equal to 1.</w:t>
      </w:r>
    </w:p>
    <w:p w:rsidR="007E173E" w:rsidRPr="00564A49" w:rsidRDefault="007E173E" w:rsidP="007E173E">
      <w:pPr>
        <w:spacing w:before="86"/>
        <w:ind w:left="1514" w:hanging="397"/>
      </w:pPr>
      <w:r w:rsidRPr="00564A49">
        <w:t>–</w:t>
      </w:r>
      <w:r w:rsidRPr="00564A49">
        <w:tab/>
        <w:t xml:space="preserve">irap_cpb_params_present_flag in the selected buffering period SEI message is equal to 1. </w:t>
      </w:r>
    </w:p>
    <w:p w:rsidR="007E173E" w:rsidRPr="00564A49" w:rsidRDefault="007E173E" w:rsidP="007E173E">
      <w:pPr>
        <w:spacing w:before="86"/>
        <w:ind w:left="1117" w:hanging="397"/>
      </w:pPr>
      <w:r w:rsidRPr="00564A49">
        <w:t>–</w:t>
      </w:r>
      <w:r w:rsidRPr="00564A49">
        <w:tab/>
        <w:t>Otherwise, initialAltParamSelectionFlag is set equal to 0.</w:t>
      </w:r>
    </w:p>
    <w:p w:rsidR="007E173E" w:rsidRPr="00564A49" w:rsidRDefault="007E173E" w:rsidP="007E173E">
      <w:pPr>
        <w:spacing w:before="86"/>
        <w:ind w:left="1117" w:hanging="397"/>
      </w:pPr>
      <w:r w:rsidRPr="00564A49">
        <w:t>–</w:t>
      </w:r>
      <w:r w:rsidRPr="00564A49">
        <w:tab/>
        <w:t xml:space="preserve">When initialAltParamSelectionFlag is equal to 1, the following applies: </w:t>
      </w:r>
    </w:p>
    <w:p w:rsidR="007E173E" w:rsidRPr="00564A49" w:rsidRDefault="007E173E" w:rsidP="007E173E">
      <w:pPr>
        <w:spacing w:before="86"/>
        <w:ind w:left="1514" w:hanging="397"/>
      </w:pPr>
      <w:r w:rsidRPr="00564A49">
        <w:lastRenderedPageBreak/>
        <w:t>–</w:t>
      </w:r>
      <w:r w:rsidRPr="00564A49">
        <w:tab/>
        <w:t>If the selected buffering period SEI message is included in a scalable nesting SEI message that applies at least to one sub-bitstream that contains more than one layer, a set of skipped leading pictures skippedPictureList consists of the CL-RAS pictures and the RASL pictures associated with the IRAP pictures with nuh_layer_id equal to nuhLayerId for which LayerInitializedFlag[ nuhLayerId ] is equal to 0 at the start of decoding the IRAP picture and for which nuhLayerId is among TargetDecLayerIdList. Otherwise (a buffering period SEI message is not nested in a scalable nesting SEI message), skippedPictureList consists of the RASL pictures associated with the coded picture with nuh_layer_id equal to 0 in access unit 0.</w:t>
      </w:r>
    </w:p>
    <w:p w:rsidR="007E173E" w:rsidRPr="00564A49" w:rsidRDefault="007E173E" w:rsidP="007E173E">
      <w:pPr>
        <w:spacing w:before="86"/>
        <w:ind w:left="1514" w:hanging="397"/>
      </w:pPr>
      <w:r w:rsidRPr="00564A49">
        <w:t>–</w:t>
      </w:r>
      <w:r w:rsidRPr="00564A49">
        <w:tab/>
        <w:t>Either of the following applies for selection of the initial CPB removal delay and delay offset:</w:t>
      </w:r>
    </w:p>
    <w:p w:rsidR="007E173E" w:rsidRPr="00564A49" w:rsidRDefault="007E173E" w:rsidP="007E173E">
      <w:pPr>
        <w:spacing w:before="86"/>
        <w:ind w:left="1985" w:hanging="397"/>
      </w:pPr>
      <w:r w:rsidRPr="00564A49">
        <w:t>–</w:t>
      </w:r>
      <w:r w:rsidRPr="00564A49">
        <w:tab/>
        <w:t>If NalHrdModeFlag is equal to 1, the default initial CPB removal delay and delay offset represented by nal_</w:t>
      </w:r>
      <w:r w:rsidRPr="00564A49">
        <w:rPr>
          <w:bCs/>
        </w:rPr>
        <w:t>initial_cpb_removal_delay[ SchedSelIdx ]</w:t>
      </w:r>
      <w:r w:rsidRPr="00564A49">
        <w:t xml:space="preserve"> and nal_</w:t>
      </w:r>
      <w:r w:rsidRPr="00564A49">
        <w:rPr>
          <w:bCs/>
        </w:rPr>
        <w:t xml:space="preserve">initial_cpb_removal_offset[ SchedSelIdx ], respectively, </w:t>
      </w:r>
      <w:r w:rsidRPr="00564A49">
        <w:t>in the selected buffering period SEI message are selected. Otherwise, the default initial CPB removal delay and delay offset represented by vcl_</w:t>
      </w:r>
      <w:r w:rsidRPr="00564A49">
        <w:rPr>
          <w:bCs/>
        </w:rPr>
        <w:t>initial_cpb_removal_delay[ SchedSelIdx ]</w:t>
      </w:r>
      <w:r w:rsidRPr="00564A49">
        <w:t xml:space="preserve"> and vcl_</w:t>
      </w:r>
      <w:r w:rsidRPr="00564A49">
        <w:rPr>
          <w:bCs/>
        </w:rPr>
        <w:t xml:space="preserve">initial_cpb_removal_offset[ SchedSelIdx ], respectively, </w:t>
      </w:r>
      <w:r w:rsidRPr="00564A49">
        <w:t>in the selected buffering period SEI message are selected. The variable DefaultInitCpbParamsFlag is set equal to 1.</w:t>
      </w:r>
    </w:p>
    <w:p w:rsidR="007E173E" w:rsidRPr="00564A49" w:rsidRDefault="007E173E" w:rsidP="007E173E">
      <w:pPr>
        <w:spacing w:before="86"/>
        <w:ind w:left="1985" w:hanging="397"/>
        <w:rPr>
          <w:bCs/>
        </w:rPr>
      </w:pPr>
      <w:r w:rsidRPr="00564A49">
        <w:t>–</w:t>
      </w:r>
      <w:r w:rsidRPr="00564A49">
        <w:tab/>
        <w:t>If NalHrdModeFlag is equal to 1, th</w:t>
      </w:r>
      <w:r w:rsidRPr="00564A49">
        <w:rPr>
          <w:bCs/>
        </w:rPr>
        <w:t xml:space="preserve">e alternative </w:t>
      </w:r>
      <w:r w:rsidRPr="00564A49">
        <w:t>initial CPB removal delay and delay offset represented by nal_</w:t>
      </w:r>
      <w:r w:rsidRPr="00564A49">
        <w:rPr>
          <w:bCs/>
        </w:rPr>
        <w:t xml:space="preserve">initial_alt_cpb_removal_delay[ SchedSelIdx ] and nal_initial_alt_cpb_removal_offset[ SchedSelIdx ], respectively, </w:t>
      </w:r>
      <w:r w:rsidRPr="00564A49">
        <w:t>in the selected buffering period SEI message are selected. Otherwise, th</w:t>
      </w:r>
      <w:r w:rsidRPr="00564A49">
        <w:rPr>
          <w:bCs/>
        </w:rPr>
        <w:t xml:space="preserve">e alternative </w:t>
      </w:r>
      <w:r w:rsidRPr="00564A49">
        <w:t>initial CPB removal delay and delay offset represented by vcl_</w:t>
      </w:r>
      <w:r w:rsidRPr="00564A49">
        <w:rPr>
          <w:bCs/>
        </w:rPr>
        <w:t xml:space="preserve">initial_alt_cpb_removal_delay[ SchedSelIdx ] and vcl_initial_alt_cpb_removal_offset[ SchedSelIdx ], respectively, </w:t>
      </w:r>
      <w:r w:rsidRPr="00564A49">
        <w:t>in the selected buffering period SEI message are selected. The variable DefaultInitCpbParamsFlag is set equal to 0, and all the pictures in skippedPictureList are discarded from BitstreamToDecode and the remaining bitstream is assigned to BitstreamToDecode.</w:t>
      </w:r>
    </w:p>
    <w:p w:rsidR="007E173E" w:rsidRPr="00564A49" w:rsidRDefault="007E173E" w:rsidP="00CC1A3E">
      <w:pPr>
        <w:numPr>
          <w:ilvl w:val="0"/>
          <w:numId w:val="47"/>
        </w:numPr>
        <w:tabs>
          <w:tab w:val="clear" w:pos="794"/>
          <w:tab w:val="left" w:pos="720"/>
        </w:tabs>
        <w:spacing w:before="86"/>
      </w:pPr>
      <w:bookmarkStart w:id="1300" w:name="_Ref343176600"/>
      <w:r w:rsidRPr="00564A49">
        <w:t>For the bitstream-partition-specific CPB operation, SubPicHrdFlag is set equal to 1. For the bitstream-specific CPB operation, when sub_pic_hrd_params_present_flag in the selected hrd_parameters( ) syntax structure is equal to 1, the CPB is scheduled to operate either at the access unit level (in which case the variable SubPicHrdFlag is set equal to 0) or at the sub-picture level (in which case the variable SubPicHrdFlag is set equal to 1).</w:t>
      </w:r>
      <w:bookmarkEnd w:id="1300"/>
    </w:p>
    <w:p w:rsidR="007E173E" w:rsidRPr="00564A49" w:rsidRDefault="007E173E" w:rsidP="007E173E">
      <w:r w:rsidRPr="00564A49">
        <w:t>For each operation point under test when the bitstream-specific CPB operation is tested, the number of bitstream conformance tests to be performed is equal to n0 * n1 * ( n2 * 2 + n3 ) * n4, where the values of n0, n1, n2, n3, and n4 are specified as follows:</w:t>
      </w:r>
    </w:p>
    <w:p w:rsidR="007E173E" w:rsidRPr="00564A49" w:rsidRDefault="007E173E" w:rsidP="007E173E">
      <w:pPr>
        <w:spacing w:before="86"/>
        <w:ind w:left="397" w:hanging="397"/>
      </w:pPr>
      <w:r w:rsidRPr="00564A49">
        <w:t>–</w:t>
      </w:r>
      <w:r w:rsidRPr="00564A49">
        <w:tab/>
        <w:t>n0 is derived as follows:</w:t>
      </w:r>
    </w:p>
    <w:p w:rsidR="007E173E" w:rsidRPr="00564A49" w:rsidRDefault="007E173E" w:rsidP="007E173E">
      <w:pPr>
        <w:spacing w:before="86"/>
        <w:ind w:left="810" w:hanging="397"/>
      </w:pPr>
      <w:r w:rsidRPr="00564A49">
        <w:t>–</w:t>
      </w:r>
      <w:r w:rsidRPr="00564A49">
        <w:tab/>
        <w:t>If BitstreamToDecode is a Type I bitstream, n0 is equal to 1.</w:t>
      </w:r>
    </w:p>
    <w:p w:rsidR="007E173E" w:rsidRPr="00564A49" w:rsidRDefault="007E173E" w:rsidP="007E173E">
      <w:pPr>
        <w:spacing w:before="86"/>
        <w:ind w:left="810" w:hanging="397"/>
      </w:pPr>
      <w:r w:rsidRPr="00564A49">
        <w:t>–</w:t>
      </w:r>
      <w:r w:rsidRPr="00564A49">
        <w:tab/>
        <w:t>Otherwise (BitstreamToDecode is a Type II bitstream), n0 is equal to 2.</w:t>
      </w:r>
    </w:p>
    <w:p w:rsidR="007E173E" w:rsidRPr="00564A49" w:rsidRDefault="007E173E" w:rsidP="007E173E">
      <w:pPr>
        <w:spacing w:before="86"/>
        <w:ind w:left="397" w:hanging="397"/>
      </w:pPr>
      <w:r w:rsidRPr="00564A49">
        <w:t>–</w:t>
      </w:r>
      <w:r w:rsidRPr="00564A49">
        <w:tab/>
        <w:t>n1 is equal to cpb_cnt_minus1[ HighestTid ] + 1.</w:t>
      </w:r>
    </w:p>
    <w:p w:rsidR="007E173E" w:rsidRPr="00564A49" w:rsidRDefault="007E173E" w:rsidP="007E173E">
      <w:pPr>
        <w:spacing w:before="86"/>
        <w:ind w:left="397" w:hanging="397"/>
      </w:pPr>
      <w:r w:rsidRPr="00564A49">
        <w:t>–</w:t>
      </w:r>
      <w:r w:rsidRPr="00564A49">
        <w:tab/>
        <w:t>n2 is the number of access units in BitstreamToDecode that each is associated with a buffering period SEI message applicable to TargetOp and for each of which both of the following conditions are true:</w:t>
      </w:r>
    </w:p>
    <w:p w:rsidR="007E173E" w:rsidRPr="00564A49" w:rsidRDefault="007E173E" w:rsidP="007E173E">
      <w:pPr>
        <w:spacing w:before="86"/>
        <w:ind w:left="1117" w:hanging="397"/>
      </w:pPr>
      <w:r w:rsidRPr="00564A49">
        <w:t>–</w:t>
      </w:r>
      <w:r w:rsidRPr="00564A49">
        <w:tab/>
        <w:t>nal_unit_type is equal to CRA_NUT or BLA_W_LP for the VCL NAL units;</w:t>
      </w:r>
    </w:p>
    <w:p w:rsidR="007E173E" w:rsidRPr="00564A49" w:rsidRDefault="007E173E" w:rsidP="007E173E">
      <w:pPr>
        <w:spacing w:before="86"/>
        <w:ind w:left="1117" w:hanging="397"/>
      </w:pPr>
      <w:r w:rsidRPr="00564A49">
        <w:t>–</w:t>
      </w:r>
      <w:r w:rsidRPr="00564A49">
        <w:tab/>
        <w:t>The associated buffering period SEI message applicable to TargetOp has irap_cpb_params_present_flag equal to 1.</w:t>
      </w:r>
    </w:p>
    <w:p w:rsidR="007E173E" w:rsidRPr="00564A49" w:rsidRDefault="007E173E" w:rsidP="007E173E">
      <w:pPr>
        <w:spacing w:before="86"/>
        <w:ind w:left="397" w:hanging="397"/>
      </w:pPr>
      <w:r w:rsidRPr="00564A49">
        <w:t>–</w:t>
      </w:r>
      <w:r w:rsidRPr="00564A49">
        <w:tab/>
        <w:t>n3 is the number of access units in BitstreamToDecode BitstreamToDecode that each is associated with a buffering period SEI message applicable to TargetOp and for each of which one or both of the following conditions are true:</w:t>
      </w:r>
    </w:p>
    <w:p w:rsidR="007E173E" w:rsidRPr="00564A49" w:rsidRDefault="007E173E" w:rsidP="007E173E">
      <w:pPr>
        <w:spacing w:before="86"/>
        <w:ind w:left="1117" w:hanging="397"/>
      </w:pPr>
      <w:r w:rsidRPr="00564A49">
        <w:t>–</w:t>
      </w:r>
      <w:r w:rsidRPr="00564A49">
        <w:tab/>
        <w:t>nal_unit_type is equal to neither CRA_NUT nor BLA_W_LP for the VCL NAL units;</w:t>
      </w:r>
    </w:p>
    <w:p w:rsidR="007E173E" w:rsidRPr="00564A49" w:rsidRDefault="007E173E" w:rsidP="007E173E">
      <w:pPr>
        <w:spacing w:before="86"/>
        <w:ind w:left="1117" w:hanging="397"/>
      </w:pPr>
      <w:r w:rsidRPr="00564A49">
        <w:t>–</w:t>
      </w:r>
      <w:r w:rsidRPr="00564A49">
        <w:tab/>
        <w:t>The associated buffering period SEI message applicable to TargetOp has irap_cpb_params_present_flag equal to 0.</w:t>
      </w:r>
    </w:p>
    <w:p w:rsidR="007E173E" w:rsidRPr="00564A49" w:rsidRDefault="007E173E" w:rsidP="007E173E">
      <w:pPr>
        <w:spacing w:before="86"/>
        <w:ind w:left="397" w:hanging="397"/>
      </w:pPr>
      <w:r w:rsidRPr="00564A49">
        <w:t>–</w:t>
      </w:r>
      <w:r w:rsidRPr="00564A49">
        <w:tab/>
        <w:t>n4 is derived as follows:</w:t>
      </w:r>
    </w:p>
    <w:p w:rsidR="007E173E" w:rsidRPr="00564A49" w:rsidRDefault="007E173E" w:rsidP="007E173E">
      <w:pPr>
        <w:spacing w:before="86"/>
        <w:ind w:left="1117" w:hanging="397"/>
      </w:pPr>
      <w:r w:rsidRPr="00564A49">
        <w:t>–</w:t>
      </w:r>
      <w:r w:rsidRPr="00564A49">
        <w:tab/>
        <w:t>If sub_pic_hrd_params_present_flag in the selected hrd_parameters( ) syntax structure is equal to 0, n4 is equal to 1;</w:t>
      </w:r>
    </w:p>
    <w:p w:rsidR="007E173E" w:rsidRPr="00564A49" w:rsidRDefault="007E173E" w:rsidP="007E173E">
      <w:pPr>
        <w:spacing w:before="86"/>
        <w:ind w:left="1117" w:hanging="397"/>
      </w:pPr>
      <w:r w:rsidRPr="00564A49">
        <w:t>–</w:t>
      </w:r>
      <w:r w:rsidRPr="00564A49">
        <w:tab/>
        <w:t>Otherwise, n4 is equal to 2.</w:t>
      </w:r>
    </w:p>
    <w:p w:rsidR="007E173E" w:rsidRPr="00564A49" w:rsidRDefault="007E173E" w:rsidP="007E173E">
      <w:r w:rsidRPr="00564A49">
        <w:t>When BitstreamToDecode is a Type II bitstream, the following applies:</w:t>
      </w:r>
    </w:p>
    <w:p w:rsidR="007E173E" w:rsidRPr="00564A49" w:rsidRDefault="007E173E" w:rsidP="007E173E">
      <w:pPr>
        <w:spacing w:before="86"/>
        <w:ind w:left="397" w:hanging="397"/>
      </w:pPr>
      <w:r w:rsidRPr="00564A49">
        <w:t>–</w:t>
      </w:r>
      <w:r w:rsidRPr="00564A49">
        <w:tab/>
        <w:t xml:space="preserve">If the sub_layer_hrd_parameters( HighestTid ) syntax structure that immediately follows the condition "if( vcl_hrd_parameters_present_flag )" is selected, the test is conducted at the Type I conformance point shown in </w:t>
      </w:r>
      <w:r w:rsidRPr="00564A49">
        <w:fldChar w:fldCharType="begin" w:fldLock="1"/>
      </w:r>
      <w:r w:rsidRPr="00564A49">
        <w:instrText xml:space="preserve"> REF  _Ref33101618 \h  \* MERGEFORMAT </w:instrText>
      </w:r>
      <w:r w:rsidRPr="00564A49">
        <w:fldChar w:fldCharType="separate"/>
      </w:r>
      <w:r w:rsidRPr="00564A49">
        <w:rPr>
          <w:bCs/>
        </w:rPr>
        <w:t>Figure C</w:t>
      </w:r>
      <w:r w:rsidRPr="00564A49">
        <w:rPr>
          <w:bCs/>
        </w:rPr>
        <w:noBreakHyphen/>
        <w:t>1</w:t>
      </w:r>
      <w:r w:rsidRPr="00564A49">
        <w:fldChar w:fldCharType="end"/>
      </w:r>
      <w:r w:rsidRPr="00564A49">
        <w:t>, and only VCL and filler data NAL units are counted for the input bit rate and CPB storage.</w:t>
      </w:r>
    </w:p>
    <w:p w:rsidR="007E173E" w:rsidRPr="00564A49" w:rsidRDefault="007E173E" w:rsidP="007E173E">
      <w:pPr>
        <w:spacing w:before="86"/>
        <w:ind w:left="397" w:hanging="397"/>
      </w:pPr>
      <w:r w:rsidRPr="00564A49">
        <w:lastRenderedPageBreak/>
        <w:t>–</w:t>
      </w:r>
      <w:r w:rsidRPr="00564A49">
        <w:tab/>
        <w:t>Otherwise (the sub_layer_hrd_</w:t>
      </w:r>
      <w:proofErr w:type="gramStart"/>
      <w:r w:rsidRPr="00564A49">
        <w:t>parameters(</w:t>
      </w:r>
      <w:proofErr w:type="gramEnd"/>
      <w:r w:rsidRPr="00564A49">
        <w:t xml:space="preserve"> HighestTid ) syntax structure that immediately follows the condition "if( nal_hrd_parameters_present_flag )" is selected), the test is conducted at the Type II conformance point shown in </w:t>
      </w:r>
      <w:r w:rsidRPr="00564A49">
        <w:fldChar w:fldCharType="begin" w:fldLock="1"/>
      </w:r>
      <w:r w:rsidRPr="00564A49">
        <w:instrText xml:space="preserve"> REF  _Ref33101618 \h  \* MERGEFORMAT </w:instrText>
      </w:r>
      <w:r w:rsidRPr="00564A49">
        <w:fldChar w:fldCharType="separate"/>
      </w:r>
      <w:r w:rsidRPr="00564A49">
        <w:rPr>
          <w:bCs/>
        </w:rPr>
        <w:t>Figure C</w:t>
      </w:r>
      <w:r w:rsidRPr="00564A49">
        <w:rPr>
          <w:bCs/>
        </w:rPr>
        <w:noBreakHyphen/>
        <w:t>1</w:t>
      </w:r>
      <w:r w:rsidRPr="00564A49">
        <w:fldChar w:fldCharType="end"/>
      </w:r>
      <w:r w:rsidRPr="00564A49">
        <w:t>, and all bytes of the Type II bitstream, which may be a NAL unit stream or a byte stream, are counted for the input bit rate and CPB storage.</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\r 1 \* MERGEFORMAT </w:instrText>
      </w:r>
      <w:r w:rsidRPr="00564A49">
        <w:rPr>
          <w:sz w:val="18"/>
          <w:szCs w:val="18"/>
        </w:rPr>
        <w:fldChar w:fldCharType="separate"/>
      </w:r>
      <w:r w:rsidRPr="00564A49">
        <w:rPr>
          <w:noProof/>
          <w:sz w:val="18"/>
          <w:szCs w:val="18"/>
        </w:rPr>
        <w:t>1</w:t>
      </w:r>
      <w:r w:rsidRPr="00564A49">
        <w:rPr>
          <w:sz w:val="18"/>
          <w:szCs w:val="18"/>
        </w:rPr>
        <w:fldChar w:fldCharType="end"/>
      </w:r>
      <w:r w:rsidRPr="00564A49">
        <w:rPr>
          <w:sz w:val="18"/>
          <w:szCs w:val="18"/>
        </w:rPr>
        <w:t xml:space="preserve"> – NAL HRD parameters established by a value of SchedSelIdx for the Type II conformance point shown in </w:t>
      </w:r>
      <w:r w:rsidRPr="00564A49">
        <w:rPr>
          <w:sz w:val="18"/>
          <w:szCs w:val="18"/>
        </w:rPr>
        <w:fldChar w:fldCharType="begin" w:fldLock="1"/>
      </w:r>
      <w:r w:rsidRPr="00564A49">
        <w:rPr>
          <w:sz w:val="18"/>
          <w:szCs w:val="18"/>
        </w:rPr>
        <w:instrText xml:space="preserve"> REF  _Ref33101618 \h  \* MERGEFORMAT </w:instrText>
      </w:r>
      <w:r w:rsidRPr="00564A49">
        <w:rPr>
          <w:sz w:val="18"/>
          <w:szCs w:val="18"/>
        </w:rPr>
      </w:r>
      <w:r w:rsidRPr="00564A49">
        <w:rPr>
          <w:sz w:val="18"/>
          <w:szCs w:val="18"/>
        </w:rPr>
        <w:fldChar w:fldCharType="separate"/>
      </w:r>
      <w:r w:rsidRPr="00564A49">
        <w:rPr>
          <w:bCs/>
        </w:rPr>
        <w:t>Figure C</w:t>
      </w:r>
      <w:r w:rsidRPr="00564A49">
        <w:rPr>
          <w:bCs/>
        </w:rPr>
        <w:noBreakHyphen/>
        <w:t>1</w:t>
      </w:r>
      <w:r w:rsidRPr="00564A49">
        <w:rPr>
          <w:sz w:val="18"/>
          <w:szCs w:val="18"/>
        </w:rPr>
        <w:fldChar w:fldCharType="end"/>
      </w:r>
      <w:r w:rsidRPr="00564A49">
        <w:rPr>
          <w:sz w:val="18"/>
          <w:szCs w:val="18"/>
        </w:rPr>
        <w:t xml:space="preserve"> are sufficient to also establish VCL HRD conformance for the Type I conformance point shown in </w:t>
      </w:r>
      <w:r w:rsidRPr="00564A49">
        <w:rPr>
          <w:sz w:val="18"/>
          <w:szCs w:val="18"/>
        </w:rPr>
        <w:fldChar w:fldCharType="begin" w:fldLock="1"/>
      </w:r>
      <w:r w:rsidRPr="00564A49">
        <w:rPr>
          <w:sz w:val="18"/>
          <w:szCs w:val="18"/>
        </w:rPr>
        <w:instrText xml:space="preserve"> REF  _Ref33101618 \h  \* MERGEFORMAT </w:instrText>
      </w:r>
      <w:r w:rsidRPr="00564A49">
        <w:rPr>
          <w:sz w:val="18"/>
          <w:szCs w:val="18"/>
        </w:rPr>
      </w:r>
      <w:r w:rsidRPr="00564A49">
        <w:rPr>
          <w:sz w:val="18"/>
          <w:szCs w:val="18"/>
        </w:rPr>
        <w:fldChar w:fldCharType="separate"/>
      </w:r>
      <w:r w:rsidRPr="00564A49">
        <w:rPr>
          <w:bCs/>
        </w:rPr>
        <w:t>Figure C</w:t>
      </w:r>
      <w:r w:rsidRPr="00564A49">
        <w:rPr>
          <w:bCs/>
        </w:rPr>
        <w:noBreakHyphen/>
        <w:t>1</w:t>
      </w:r>
      <w:r w:rsidRPr="00564A49">
        <w:rPr>
          <w:sz w:val="18"/>
          <w:szCs w:val="18"/>
        </w:rPr>
        <w:fldChar w:fldCharType="end"/>
      </w:r>
      <w:r w:rsidRPr="00564A49">
        <w:rPr>
          <w:sz w:val="18"/>
          <w:szCs w:val="18"/>
        </w:rPr>
        <w:t xml:space="preserve"> for the same values of InitCpbRemovalDelay[ SchedSelIdx ], BitRate[ SchedSelIdx ], and CpbSize[ SchedSelIdx ] for the VBR case (cbr_flag[ SchedSelIdx ] equal to 0). This is because the data flow into the Type I conformance point is a subset of the data flow into the Type II conformance point and because, for the VBR case, the CPB is allowed to become empty and stay empty until the time a next picture is scheduled to begin to arrive. For example, when decoding a CVS conforming to one or more of the profiles specified in Annex A using the decoding process specified in clauses 2 through 10, when NAL HRD parameters are provided for the Type II conformance point that not only fall within the bounds set for NAL HRD parameters for profile conformance in item f) of subclause A.4.2 but also fall within the bounds set for VCL HRD parameters for profile conformance in item e) of subclause A.4.2, conformance of the VCL HRD for the Type I conformance point is also assured to fall within the bounds of item e) of subclause A.4.2.</w:t>
      </w:r>
    </w:p>
    <w:p w:rsidR="007E173E" w:rsidRPr="00564A49" w:rsidRDefault="007E173E" w:rsidP="007E173E">
      <w:r w:rsidRPr="00564A49">
        <w:t>All VPSs, SPSs and PPSs referred to in the VCL NAL units, and the corresponding buffering period, picture timing and decoding unit information SEI messages shall be conveyed to the HRD, in a timely manner, either in the bitstream (by non-VCL NAL units), or by other means not specified in this Specification.</w:t>
      </w:r>
    </w:p>
    <w:p w:rsidR="007E173E" w:rsidRPr="00564A49" w:rsidRDefault="007E173E" w:rsidP="007E173E">
      <w:r w:rsidRPr="00564A49">
        <w:t>In Annexes C, D, and E, the specification for "presence" of non-VCL NAL units that contain VPSs, SPSs, PPSs, buffering period SEI messages, picture timing SEI messages, or decoding unit information SEI messages is also satisfied when those NAL units (or just some of them) are conveyed to decoders (or to the HRD) by other means not specified in this Specification. For the purpose of counting bits, only the appropriate bits that are actually present in the bitstream are counted.</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2</w:t>
      </w:r>
      <w:r w:rsidRPr="00564A49">
        <w:rPr>
          <w:sz w:val="18"/>
          <w:szCs w:val="18"/>
        </w:rPr>
        <w:fldChar w:fldCharType="end"/>
      </w:r>
      <w:r w:rsidRPr="00564A49">
        <w:rPr>
          <w:sz w:val="18"/>
          <w:szCs w:val="18"/>
        </w:rPr>
        <w:t> – As an example, synchronization of such a non-VCL NAL unit, conveyed by means other than presence in the bitstream, with the NAL units that are present in the bitstream, can be achieved by indicating two points in the bitstream, between which the non</w:t>
      </w:r>
      <w:r w:rsidRPr="00564A49">
        <w:rPr>
          <w:sz w:val="18"/>
          <w:szCs w:val="18"/>
        </w:rPr>
        <w:noBreakHyphen/>
        <w:t>VCL NAL unit would have been present in the bitstream, had the encoder decided to convey it in the bitstream.</w:t>
      </w:r>
    </w:p>
    <w:p w:rsidR="007E173E" w:rsidRPr="00564A49" w:rsidRDefault="007E173E" w:rsidP="007E173E">
      <w:r w:rsidRPr="00564A49">
        <w:t>When the content of such a non-VCL NAL unit is conveyed for the application by some means other than presence within the bitstream, the representation of the content of the non-VCL NAL unit is not required to use the same syntax as specified in this Specification.</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3</w:t>
      </w:r>
      <w:r w:rsidRPr="00564A49">
        <w:rPr>
          <w:sz w:val="18"/>
          <w:szCs w:val="18"/>
        </w:rPr>
        <w:fldChar w:fldCharType="end"/>
      </w:r>
      <w:r w:rsidRPr="00564A49">
        <w:rPr>
          <w:sz w:val="18"/>
          <w:szCs w:val="18"/>
        </w:rPr>
        <w:t> – When HRD information is contained within the bitstream, it is possible to verify the conformance of a bitstream to the requirements of this subclause based solely on information contained in the bitstream. When the HRD information is not present in the bitstream, as is the case for all "stand-alone" Type I bitstreams, conformance can only be verified when the HRD data are supplied by some other means not specified in this Specification.</w:t>
      </w:r>
    </w:p>
    <w:p w:rsidR="007E173E" w:rsidRPr="00564A49" w:rsidRDefault="007E173E" w:rsidP="007E173E">
      <w:r w:rsidRPr="00564A49">
        <w:t xml:space="preserve">For the bitstream-specific CPB operation, the HRD contains a coded picture buffer (CPB), an instantaneous decoding process, a decoded picture buffer (DPB) that contains a sub-DPB for each layer, and output cropping as shown in </w:t>
      </w:r>
      <w:r w:rsidRPr="00564A49">
        <w:fldChar w:fldCharType="begin" w:fldLock="1"/>
      </w:r>
      <w:r w:rsidRPr="00564A49">
        <w:instrText xml:space="preserve"> REF _Ref33101619 \h  \* MERGEFORMAT </w:instrText>
      </w:r>
      <w:r w:rsidRPr="00564A49">
        <w:fldChar w:fldCharType="separate"/>
      </w:r>
      <w:r w:rsidRPr="00564A49">
        <w:t>Figure C</w:t>
      </w:r>
      <w:r w:rsidRPr="00564A49">
        <w:noBreakHyphen/>
        <w:t>2</w:t>
      </w:r>
      <w:r w:rsidRPr="00564A49">
        <w:fldChar w:fldCharType="end"/>
      </w:r>
      <w:r w:rsidRPr="00564A49">
        <w:t>.</w:t>
      </w:r>
    </w:p>
    <w:p w:rsidR="007E173E" w:rsidRPr="00564A49" w:rsidRDefault="007E173E" w:rsidP="007E173E">
      <w:pPr>
        <w:keepNext/>
        <w:jc w:val="center"/>
      </w:pPr>
      <w:r w:rsidRPr="00564A49">
        <w:object w:dxaOrig="4408" w:dyaOrig="4690">
          <v:shape id="_x0000_i1027" type="#_x0000_t75" style="width:220.2pt;height:234.7pt" o:ole="">
            <v:imagedata r:id="rId30" o:title=""/>
          </v:shape>
          <o:OLEObject Type="Embed" ProgID="Visio.Drawing.11" ShapeID="_x0000_i1027" DrawAspect="Content" ObjectID="_1456606316" r:id="rId31"/>
        </w:object>
      </w:r>
    </w:p>
    <w:p w:rsidR="007E173E" w:rsidRPr="00564A49" w:rsidRDefault="007E173E" w:rsidP="007E173E">
      <w:pPr>
        <w:keepNext/>
        <w:tabs>
          <w:tab w:val="clear" w:pos="794"/>
          <w:tab w:val="clear" w:pos="1191"/>
          <w:tab w:val="clear" w:pos="1588"/>
          <w:tab w:val="clear" w:pos="1985"/>
        </w:tabs>
        <w:spacing w:before="240" w:after="113"/>
        <w:jc w:val="center"/>
        <w:rPr>
          <w:b/>
          <w:bCs/>
        </w:rPr>
      </w:pPr>
      <w:bookmarkStart w:id="1301" w:name="_Ref33101619"/>
      <w:bookmarkStart w:id="1302" w:name="_Toc32860603"/>
      <w:bookmarkStart w:id="1303" w:name="_Toc77680712"/>
      <w:bookmarkStart w:id="1304" w:name="_Toc246350668"/>
      <w:bookmarkStart w:id="1305" w:name="_Toc287363915"/>
      <w:bookmarkStart w:id="1306" w:name="_Toc317198642"/>
      <w:bookmarkStart w:id="1307" w:name="_Toc364083427"/>
      <w:r w:rsidRPr="00564A49">
        <w:rPr>
          <w:b/>
          <w:bCs/>
        </w:rPr>
        <w:t>Figure C</w:t>
      </w:r>
      <w:r w:rsidRPr="00564A49">
        <w:rPr>
          <w:b/>
          <w:bCs/>
        </w:rPr>
        <w:noBreakHyphen/>
      </w:r>
      <w:r w:rsidRPr="00564A49">
        <w:rPr>
          <w:b/>
          <w:bCs/>
        </w:rPr>
        <w:fldChar w:fldCharType="begin" w:fldLock="1"/>
      </w:r>
      <w:r w:rsidRPr="00564A49">
        <w:rPr>
          <w:b/>
          <w:bCs/>
        </w:rPr>
        <w:instrText xml:space="preserve"> SEQ Figure \* ARABIC </w:instrText>
      </w:r>
      <w:r w:rsidRPr="00564A49">
        <w:rPr>
          <w:b/>
          <w:bCs/>
        </w:rPr>
        <w:fldChar w:fldCharType="separate"/>
      </w:r>
      <w:r w:rsidRPr="00564A49">
        <w:rPr>
          <w:b/>
          <w:bCs/>
          <w:noProof/>
        </w:rPr>
        <w:t>2</w:t>
      </w:r>
      <w:r w:rsidRPr="00564A49">
        <w:rPr>
          <w:b/>
          <w:bCs/>
        </w:rPr>
        <w:fldChar w:fldCharType="end"/>
      </w:r>
      <w:bookmarkEnd w:id="1301"/>
      <w:r w:rsidRPr="00564A49">
        <w:rPr>
          <w:b/>
          <w:bCs/>
        </w:rPr>
        <w:t xml:space="preserve"> – Bitstream-specific HRD buffer </w:t>
      </w:r>
      <w:bookmarkEnd w:id="1302"/>
      <w:r w:rsidRPr="00564A49">
        <w:rPr>
          <w:b/>
          <w:bCs/>
        </w:rPr>
        <w:t>model</w:t>
      </w:r>
      <w:bookmarkEnd w:id="1303"/>
      <w:bookmarkEnd w:id="1304"/>
      <w:bookmarkEnd w:id="1305"/>
      <w:bookmarkEnd w:id="1306"/>
      <w:bookmarkEnd w:id="1307"/>
    </w:p>
    <w:p w:rsidR="007E173E" w:rsidRPr="00564A49" w:rsidRDefault="007E173E" w:rsidP="007E173E">
      <w:r w:rsidRPr="00564A49">
        <w:t xml:space="preserve">For the bitstream-partition-specific CPB operation, the HRD contains a bitstream demultiplexer (optionally present), two or more bitstream partition buffers (BPB), two or more instantaneous decoding processes, a decoded picture buffer (DPB) that contains a sub-DPB for each layer, and output cropping as shown in </w:t>
      </w:r>
      <w:r w:rsidRPr="00564A49">
        <w:fldChar w:fldCharType="begin" w:fldLock="1"/>
      </w:r>
      <w:r w:rsidRPr="00564A49">
        <w:instrText xml:space="preserve"> REF _Ref372616949 \h  \* MERGEFORMAT </w:instrText>
      </w:r>
      <w:r w:rsidRPr="00564A49">
        <w:fldChar w:fldCharType="separate"/>
      </w:r>
      <w:r w:rsidRPr="00564A49">
        <w:rPr>
          <w:bCs/>
        </w:rPr>
        <w:t>Figure C</w:t>
      </w:r>
      <w:r w:rsidRPr="00564A49">
        <w:rPr>
          <w:bCs/>
        </w:rPr>
        <w:noBreakHyphen/>
        <w:t>3</w:t>
      </w:r>
      <w:r w:rsidRPr="00564A49">
        <w:fldChar w:fldCharType="end"/>
      </w:r>
      <w:r w:rsidRPr="00564A49">
        <w:t>.</w:t>
      </w:r>
    </w:p>
    <w:p w:rsidR="007E173E" w:rsidRPr="00564A49" w:rsidRDefault="007E173E" w:rsidP="007E173E">
      <w:pPr>
        <w:keepNext/>
        <w:jc w:val="center"/>
      </w:pPr>
      <w:r w:rsidRPr="00564A49">
        <w:object w:dxaOrig="8164" w:dyaOrig="11526">
          <v:shape id="_x0000_i1028" type="#_x0000_t75" style="width:252pt;height:353.45pt" o:ole="">
            <v:imagedata r:id="rId32" o:title=""/>
          </v:shape>
          <o:OLEObject Type="Embed" ProgID="Visio.Drawing.11" ShapeID="_x0000_i1028" DrawAspect="Content" ObjectID="_1456606317" r:id="rId33"/>
        </w:object>
      </w:r>
    </w:p>
    <w:p w:rsidR="007E173E" w:rsidRPr="00564A49" w:rsidRDefault="007E173E" w:rsidP="007E173E">
      <w:pPr>
        <w:keepNext/>
        <w:tabs>
          <w:tab w:val="clear" w:pos="794"/>
          <w:tab w:val="clear" w:pos="1191"/>
          <w:tab w:val="clear" w:pos="1588"/>
          <w:tab w:val="clear" w:pos="1985"/>
        </w:tabs>
        <w:spacing w:before="240" w:after="113"/>
        <w:jc w:val="center"/>
        <w:rPr>
          <w:b/>
          <w:bCs/>
        </w:rPr>
      </w:pPr>
      <w:bookmarkStart w:id="1308" w:name="_Ref372616949"/>
      <w:r w:rsidRPr="00564A49">
        <w:rPr>
          <w:b/>
          <w:bCs/>
        </w:rPr>
        <w:t>Figure C</w:t>
      </w:r>
      <w:r w:rsidRPr="00564A49">
        <w:rPr>
          <w:b/>
          <w:bCs/>
        </w:rPr>
        <w:noBreakHyphen/>
      </w:r>
      <w:r w:rsidRPr="00564A49">
        <w:rPr>
          <w:b/>
          <w:bCs/>
        </w:rPr>
        <w:fldChar w:fldCharType="begin" w:fldLock="1"/>
      </w:r>
      <w:r w:rsidRPr="00564A49">
        <w:rPr>
          <w:b/>
          <w:bCs/>
        </w:rPr>
        <w:instrText xml:space="preserve"> SEQ Figure \* ARABIC </w:instrText>
      </w:r>
      <w:r w:rsidRPr="00564A49">
        <w:rPr>
          <w:b/>
          <w:bCs/>
        </w:rPr>
        <w:fldChar w:fldCharType="separate"/>
      </w:r>
      <w:r w:rsidRPr="00564A49">
        <w:rPr>
          <w:b/>
          <w:bCs/>
          <w:noProof/>
        </w:rPr>
        <w:t>3</w:t>
      </w:r>
      <w:r w:rsidRPr="00564A49">
        <w:rPr>
          <w:b/>
          <w:bCs/>
        </w:rPr>
        <w:fldChar w:fldCharType="end"/>
      </w:r>
      <w:bookmarkEnd w:id="1308"/>
      <w:r w:rsidRPr="00564A49">
        <w:rPr>
          <w:b/>
          <w:bCs/>
        </w:rPr>
        <w:t xml:space="preserve"> – Bitstream-partition-specific HRD buffer model</w:t>
      </w:r>
    </w:p>
    <w:p w:rsidR="007E173E" w:rsidRPr="00564A49" w:rsidRDefault="007E173E" w:rsidP="007E173E">
      <w:r w:rsidRPr="00564A49">
        <w:t xml:space="preserve">For each bitstream conformance test, the CPB size (number of bits) for the bitstream-specific CPB operation and the BPB size for the bitstream-partition-specific CPB operation is CpbSize[ SchedSelIdx ] </w:t>
      </w:r>
      <w:r w:rsidRPr="00564A49">
        <w:rPr>
          <w:lang w:eastAsia="ko-KR"/>
        </w:rPr>
        <w:t xml:space="preserve">as specified in subclause E.3.3, where </w:t>
      </w:r>
      <w:r w:rsidRPr="00564A49">
        <w:t>SchedSelIdx</w:t>
      </w:r>
      <w:r w:rsidRPr="00564A49">
        <w:rPr>
          <w:lang w:eastAsia="ko-KR"/>
        </w:rPr>
        <w:t xml:space="preserve"> </w:t>
      </w:r>
      <w:r w:rsidRPr="00564A49">
        <w:t xml:space="preserve">and </w:t>
      </w:r>
      <w:r w:rsidRPr="00564A49">
        <w:rPr>
          <w:lang w:eastAsia="ko-KR"/>
        </w:rPr>
        <w:t>the HRD parameters are specified above in this subclause</w:t>
      </w:r>
      <w:r w:rsidRPr="00564A49">
        <w:t xml:space="preserve">. When a CVS conforming to one or </w:t>
      </w:r>
      <w:r w:rsidRPr="00564A49">
        <w:lastRenderedPageBreak/>
        <w:t xml:space="preserve">more of the profiles specified in Annex A is decoded by applying the decoding process specified in clauses 2−10, the sub-DPB size (number of picture storage buffers) of the sub-DPB for the base layer is sps_max_dec_pic_buffering_minus1[ HighestTid ] + 1, where sps_max_dec_pic_buffering_minus1[ HighestTid ] is from the active SPS for the base layer. When a CVS conforming to one or more of the profiles specified in Annex G or H is decoded by applying the decoding process specified in clauses 2−10, Annex F, and Annex G or H, the sub-DPB size of the sub-DPB for a layer with nuh_layer_id equal to currLayerId is max_vps_dec_pic_buffering_minus1[ TargetOutputLayerSetIdx ][ subDpbIdx ][ HighestTid ] + 1, where the variable subDpbIdx is equal to </w:t>
      </w:r>
      <w:r w:rsidRPr="00564A49">
        <w:rPr>
          <w:rFonts w:eastAsia="Times New Roman"/>
          <w:noProof/>
          <w:lang w:val="en-CA"/>
        </w:rPr>
        <w:t>SubDpbAssigned[ </w:t>
      </w:r>
      <w:r w:rsidRPr="00564A49">
        <w:rPr>
          <w:lang w:val="en-CA"/>
        </w:rPr>
        <w:t>LayerSetIdxForOutputLayerSet</w:t>
      </w:r>
      <w:r w:rsidRPr="00564A49">
        <w:rPr>
          <w:lang w:val="en-US"/>
        </w:rPr>
        <w:t>[ </w:t>
      </w:r>
      <w:r w:rsidRPr="00564A49">
        <w:t>TargetOptLayerSetIdx</w:t>
      </w:r>
      <w:r w:rsidRPr="00564A49">
        <w:rPr>
          <w:lang w:val="en-US"/>
        </w:rPr>
        <w:t> ]</w:t>
      </w:r>
      <w:r w:rsidRPr="00564A49">
        <w:rPr>
          <w:rFonts w:eastAsia="Times New Roman"/>
          <w:noProof/>
          <w:lang w:val="en-CA"/>
        </w:rPr>
        <w:t> ][ layerIdx</w:t>
      </w:r>
      <w:r w:rsidRPr="00564A49">
        <w:t> ] and LayerSetLayerIdList[ lsIdx ][ layerIdx ] is equal to currLayerId.</w:t>
      </w:r>
    </w:p>
    <w:p w:rsidR="007E173E" w:rsidRPr="00564A49" w:rsidRDefault="007E173E" w:rsidP="007E173E">
      <w:r w:rsidRPr="00564A49">
        <w:t>The variable SubPicHrdPreferredFlag is either specified by external means, or when not specified by external means, set equal to 0.</w:t>
      </w:r>
    </w:p>
    <w:p w:rsidR="007E173E" w:rsidRPr="00564A49" w:rsidRDefault="007E173E" w:rsidP="007E173E">
      <w:r w:rsidRPr="00564A49">
        <w:t xml:space="preserve">When the value of the variable SubPicHrdFlag has not been set by step </w:t>
      </w:r>
      <w:r w:rsidRPr="00564A49">
        <w:fldChar w:fldCharType="begin" w:fldLock="1"/>
      </w:r>
      <w:r w:rsidRPr="00564A49">
        <w:instrText xml:space="preserve"> REF  _Ref343176600 \h \r </w:instrText>
      </w:r>
      <w:r w:rsidR="00564A49">
        <w:instrText xml:space="preserve"> \* MERGEFORMAT </w:instrText>
      </w:r>
      <w:r w:rsidRPr="00564A49">
        <w:fldChar w:fldCharType="separate"/>
      </w:r>
      <w:r w:rsidRPr="00564A49">
        <w:t>9</w:t>
      </w:r>
      <w:r w:rsidRPr="00564A49">
        <w:fldChar w:fldCharType="end"/>
      </w:r>
      <w:r w:rsidRPr="00564A49">
        <w:t xml:space="preserve"> above in this subclause, it is derived as follows:</w:t>
      </w:r>
    </w:p>
    <w:p w:rsidR="007E173E" w:rsidRPr="00564A49" w:rsidRDefault="007E173E" w:rsidP="007E173E">
      <w:pPr>
        <w:tabs>
          <w:tab w:val="clear" w:pos="1191"/>
          <w:tab w:val="clear" w:pos="1985"/>
          <w:tab w:val="center" w:pos="4849"/>
          <w:tab w:val="right" w:pos="9696"/>
        </w:tabs>
        <w:ind w:left="720"/>
        <w:jc w:val="left"/>
        <w:rPr>
          <w:iCs/>
          <w:szCs w:val="22"/>
        </w:rPr>
      </w:pPr>
      <w:r w:rsidRPr="00564A49">
        <w:rPr>
          <w:iCs/>
          <w:szCs w:val="22"/>
        </w:rPr>
        <w:t>SubPicHrdFlag</w:t>
      </w:r>
      <w:r w:rsidRPr="00564A49">
        <w:rPr>
          <w:szCs w:val="22"/>
        </w:rPr>
        <w:t xml:space="preserve"> = SubPicHrdPreferredFlag  &amp;&amp;  sub_pic_hrd_params_present_flag</w:t>
      </w:r>
      <w:r w:rsidRPr="00564A49">
        <w:rPr>
          <w:szCs w:val="22"/>
        </w:rPr>
        <w:tab/>
        <w:t>(C</w:t>
      </w:r>
      <w:r w:rsidRPr="00564A49">
        <w:rPr>
          <w:szCs w:val="22"/>
        </w:rPr>
        <w:noBreakHyphen/>
      </w:r>
      <w:r w:rsidRPr="00564A49">
        <w:rPr>
          <w:szCs w:val="22"/>
        </w:rPr>
        <w:fldChar w:fldCharType="begin" w:fldLock="1"/>
      </w:r>
      <w:r w:rsidRPr="00564A49">
        <w:rPr>
          <w:szCs w:val="22"/>
        </w:rPr>
        <w:instrText xml:space="preserve"> SEQ Equation \r 1 \* ARABIC </w:instrText>
      </w:r>
      <w:r w:rsidRPr="00564A49">
        <w:rPr>
          <w:szCs w:val="22"/>
        </w:rPr>
        <w:fldChar w:fldCharType="separate"/>
      </w:r>
      <w:r w:rsidRPr="00564A49">
        <w:rPr>
          <w:noProof/>
          <w:szCs w:val="22"/>
        </w:rPr>
        <w:t>1</w:t>
      </w:r>
      <w:r w:rsidRPr="00564A49">
        <w:rPr>
          <w:szCs w:val="22"/>
        </w:rPr>
        <w:fldChar w:fldCharType="end"/>
      </w:r>
      <w:r w:rsidRPr="00564A49">
        <w:rPr>
          <w:szCs w:val="22"/>
        </w:rPr>
        <w:t>)</w:t>
      </w:r>
    </w:p>
    <w:p w:rsidR="007E173E" w:rsidRPr="00564A49" w:rsidRDefault="007E173E" w:rsidP="007E173E">
      <w:r w:rsidRPr="00564A49">
        <w:t>If SubPicHrdFlag is equal to 0, the HRD operates at access unit level and each decoding unit is an access unit. Otherwise the HRD operates at sub-picture level and each decoding unit is a subset of an access unit.</w:t>
      </w:r>
    </w:p>
    <w:p w:rsidR="007E173E" w:rsidRPr="00564A49" w:rsidRDefault="007E173E" w:rsidP="007E173E">
      <w:pPr>
        <w:tabs>
          <w:tab w:val="clear" w:pos="794"/>
          <w:tab w:val="clear" w:pos="1191"/>
          <w:tab w:val="clear" w:pos="1588"/>
          <w:tab w:val="clear" w:pos="1985"/>
        </w:tabs>
        <w:spacing w:before="60"/>
        <w:ind w:left="806"/>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4</w:t>
      </w:r>
      <w:r w:rsidRPr="00564A49">
        <w:rPr>
          <w:sz w:val="18"/>
          <w:szCs w:val="18"/>
        </w:rPr>
        <w:fldChar w:fldCharType="end"/>
      </w:r>
      <w:r w:rsidRPr="00564A49">
        <w:rPr>
          <w:sz w:val="18"/>
          <w:szCs w:val="18"/>
        </w:rPr>
        <w:t> – If the HRD operates at access unit level, each time a decoding unit that is an entire access unit is removed from the CPB. Otherwise (the HRD operates at sub-picture level), each time a decoding unit that is a subset of an access unit is removed from the CPB. In both cases, each time an entire decoded picture is output from the DPB, though the picture output time is derived based on the differently derived CPB removal times and the differently signalled DPB output delays.</w:t>
      </w:r>
    </w:p>
    <w:p w:rsidR="007E173E" w:rsidRPr="00564A49" w:rsidRDefault="007E173E" w:rsidP="007E173E">
      <w:r w:rsidRPr="00564A49">
        <w:t>The following is specified for expressing the constraints in this annex:</w:t>
      </w:r>
    </w:p>
    <w:p w:rsidR="007E173E" w:rsidRPr="00564A49" w:rsidRDefault="007E173E" w:rsidP="007E173E">
      <w:pPr>
        <w:tabs>
          <w:tab w:val="clear" w:pos="794"/>
          <w:tab w:val="clear" w:pos="1191"/>
          <w:tab w:val="left" w:pos="400"/>
        </w:tabs>
        <w:ind w:left="360" w:hanging="360"/>
      </w:pPr>
      <w:r w:rsidRPr="00564A49">
        <w:t>–</w:t>
      </w:r>
      <w:r w:rsidRPr="00564A49">
        <w:tab/>
        <w:t xml:space="preserve">Each access unit is referred to as access unit n, where the number n identifies the particular access unit. Access unit 0 is selected per step </w:t>
      </w:r>
      <w:r w:rsidRPr="00564A49">
        <w:fldChar w:fldCharType="begin" w:fldLock="1"/>
      </w:r>
      <w:r w:rsidRPr="00564A49">
        <w:instrText xml:space="preserve"> REF _Ref349919179 \r \h </w:instrText>
      </w:r>
      <w:r w:rsidR="00564A49">
        <w:instrText xml:space="preserve"> \* MERGEFORMAT </w:instrText>
      </w:r>
      <w:r w:rsidRPr="00564A49">
        <w:fldChar w:fldCharType="separate"/>
      </w:r>
      <w:r w:rsidRPr="00564A49">
        <w:t>5</w:t>
      </w:r>
      <w:r w:rsidRPr="00564A49">
        <w:fldChar w:fldCharType="end"/>
      </w:r>
      <w:r w:rsidRPr="00564A49">
        <w:t xml:space="preserve"> above. The value of n is incremented by 1 for each subsequent access unit in decoding order.</w:t>
      </w:r>
    </w:p>
    <w:p w:rsidR="007E173E" w:rsidRPr="00564A49" w:rsidRDefault="007E173E" w:rsidP="007E173E">
      <w:pPr>
        <w:tabs>
          <w:tab w:val="clear" w:pos="794"/>
          <w:tab w:val="clear" w:pos="1191"/>
          <w:tab w:val="left" w:pos="400"/>
        </w:tabs>
        <w:ind w:left="360" w:hanging="360"/>
      </w:pPr>
      <w:r w:rsidRPr="00564A49">
        <w:t>–</w:t>
      </w:r>
      <w:r w:rsidRPr="00564A49">
        <w:tab/>
        <w:t>Each decoding unit is referred to as decoding unit m, where the number m identifies the particular decoding unit. The first decoding unit in decoding order in access unit 0 is referred to as decoding unit 0. The value of m is incremented by 1 for each subsequent decoding unit in decoding order.</w:t>
      </w:r>
    </w:p>
    <w:p w:rsidR="007E173E" w:rsidRPr="00564A49" w:rsidRDefault="007E173E" w:rsidP="007E173E">
      <w:pPr>
        <w:tabs>
          <w:tab w:val="clear" w:pos="794"/>
          <w:tab w:val="clear" w:pos="1191"/>
          <w:tab w:val="clear" w:pos="1588"/>
          <w:tab w:val="clear" w:pos="1985"/>
        </w:tabs>
        <w:spacing w:before="60"/>
        <w:ind w:left="806"/>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5</w:t>
      </w:r>
      <w:r w:rsidRPr="00564A49">
        <w:rPr>
          <w:sz w:val="18"/>
          <w:szCs w:val="18"/>
        </w:rPr>
        <w:fldChar w:fldCharType="end"/>
      </w:r>
      <w:r w:rsidRPr="00564A49">
        <w:rPr>
          <w:sz w:val="18"/>
          <w:szCs w:val="18"/>
        </w:rPr>
        <w:t> – The numbering of decoding units is relative to the first decoding unit in access unit 0.</w:t>
      </w:r>
    </w:p>
    <w:p w:rsidR="007E173E" w:rsidRPr="00564A49" w:rsidRDefault="007E173E" w:rsidP="007E173E">
      <w:pPr>
        <w:tabs>
          <w:tab w:val="clear" w:pos="794"/>
          <w:tab w:val="clear" w:pos="1191"/>
          <w:tab w:val="left" w:pos="400"/>
        </w:tabs>
        <w:ind w:left="360" w:hanging="360"/>
      </w:pPr>
      <w:r w:rsidRPr="00564A49">
        <w:t>–</w:t>
      </w:r>
      <w:r w:rsidRPr="00564A49">
        <w:tab/>
        <w:t>Picture n refers to the coded picture or the decoded picture of access unit n.</w:t>
      </w:r>
    </w:p>
    <w:p w:rsidR="007E173E" w:rsidRPr="00564A49" w:rsidRDefault="007E173E" w:rsidP="007E173E">
      <w:r w:rsidRPr="00564A49">
        <w:t>The HRD operates as follows:</w:t>
      </w:r>
    </w:p>
    <w:p w:rsidR="007E173E" w:rsidRPr="00564A49" w:rsidRDefault="007E173E" w:rsidP="007E173E">
      <w:pPr>
        <w:tabs>
          <w:tab w:val="clear" w:pos="794"/>
          <w:tab w:val="clear" w:pos="1191"/>
          <w:tab w:val="left" w:pos="400"/>
        </w:tabs>
        <w:ind w:left="360" w:hanging="360"/>
      </w:pPr>
      <w:r w:rsidRPr="00564A49">
        <w:t>–</w:t>
      </w:r>
      <w:r w:rsidRPr="00564A49">
        <w:tab/>
        <w:t>The HRD is initialized at decoding unit 0, with the CPB, each sub-DPB of the DPB, and each BPB being set to be empty (the sub-DPB fullness for each sub-DPB is set equal to 0).</w:t>
      </w:r>
    </w:p>
    <w:p w:rsidR="007E173E" w:rsidRPr="00564A49" w:rsidRDefault="007E173E" w:rsidP="007E173E">
      <w:pPr>
        <w:tabs>
          <w:tab w:val="clear" w:pos="794"/>
          <w:tab w:val="clear" w:pos="1191"/>
          <w:tab w:val="clear" w:pos="1588"/>
          <w:tab w:val="clear" w:pos="1985"/>
        </w:tabs>
        <w:spacing w:before="60"/>
        <w:ind w:left="806"/>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6</w:t>
      </w:r>
      <w:r w:rsidRPr="00564A49">
        <w:rPr>
          <w:sz w:val="18"/>
          <w:szCs w:val="18"/>
        </w:rPr>
        <w:fldChar w:fldCharType="end"/>
      </w:r>
      <w:r w:rsidRPr="00564A49">
        <w:rPr>
          <w:sz w:val="18"/>
          <w:szCs w:val="18"/>
        </w:rPr>
        <w:t> – After initialization, the HRD is not initialized again by subsequent buffering period SEI messages.</w:t>
      </w:r>
    </w:p>
    <w:p w:rsidR="007E173E" w:rsidRPr="00564A49" w:rsidRDefault="007E173E" w:rsidP="007E173E">
      <w:pPr>
        <w:tabs>
          <w:tab w:val="clear" w:pos="794"/>
          <w:tab w:val="clear" w:pos="1191"/>
          <w:tab w:val="left" w:pos="400"/>
        </w:tabs>
        <w:ind w:left="360" w:hanging="360"/>
      </w:pPr>
      <w:r w:rsidRPr="00564A49">
        <w:t>–</w:t>
      </w:r>
      <w:r w:rsidRPr="00564A49">
        <w:tab/>
        <w:t>For the bitstream-specific CPB operation, data associated with decoding units that flow into the CPB according to a specified arrival schedule are delivered by the HSS. For the bitstream-partition-specific CPB operation, data associated with decoding units that flow into the BPB according to a specified arrival schedule are delivered by an HBPS.</w:t>
      </w:r>
    </w:p>
    <w:p w:rsidR="007E173E" w:rsidRPr="00564A49" w:rsidRDefault="007E173E" w:rsidP="007E173E">
      <w:pPr>
        <w:tabs>
          <w:tab w:val="left" w:pos="400"/>
        </w:tabs>
        <w:ind w:left="360" w:hanging="360"/>
      </w:pPr>
      <w:r w:rsidRPr="00564A49">
        <w:t>–</w:t>
      </w:r>
      <w:r w:rsidRPr="00564A49">
        <w:tab/>
        <w:t>When the bitstream-partition-specific CPB operation is used, each bitstream partition with index j is processed as specified in clause </w:t>
      </w:r>
      <w:r w:rsidRPr="00564A49">
        <w:fldChar w:fldCharType="begin" w:fldLock="1"/>
      </w:r>
      <w:r w:rsidRPr="00564A49">
        <w:instrText xml:space="preserve"> REF  _Ref347274168 \h \r  \* MERGEFORMAT </w:instrText>
      </w:r>
      <w:r w:rsidRPr="00564A49">
        <w:fldChar w:fldCharType="separate"/>
      </w:r>
      <w:r w:rsidRPr="00564A49">
        <w:t>C.2</w:t>
      </w:r>
      <w:r w:rsidRPr="00564A49">
        <w:fldChar w:fldCharType="end"/>
      </w:r>
      <w:r w:rsidRPr="00564A49">
        <w:t xml:space="preserve"> with the HSS replaced by the HPBS and with SchedSelIdx equal to bsp_comb_sched_idx[ Target</w:t>
      </w:r>
      <w:r w:rsidRPr="00564A49">
        <w:rPr>
          <w:bCs/>
          <w:lang w:val="en-US"/>
        </w:rPr>
        <w:t>Dec</w:t>
      </w:r>
      <w:r w:rsidRPr="00564A49">
        <w:t>LayerSetIdx ][ SchedSelCombIdx ][ j ], if vps_vui_bsp_hrd_parameters( ) syntax structure is present in the active VPS or is available through some external means not specified in this Specification), or equal to sei_bsp_comb_sched_idx[ Target</w:t>
      </w:r>
      <w:r w:rsidRPr="00564A49">
        <w:rPr>
          <w:bCs/>
          <w:lang w:val="en-US"/>
        </w:rPr>
        <w:t>Dec</w:t>
      </w:r>
      <w:r w:rsidRPr="00564A49">
        <w:t>LayerSetIdx ][ SchedSelCombIdx ][ j ] of the bitstream partition HRD parameters SEI message applicable to TargetOp, otherwise.</w:t>
      </w:r>
    </w:p>
    <w:p w:rsidR="007E173E" w:rsidRPr="00564A49" w:rsidRDefault="007E173E" w:rsidP="007E173E">
      <w:pPr>
        <w:tabs>
          <w:tab w:val="clear" w:pos="794"/>
          <w:tab w:val="clear" w:pos="1191"/>
          <w:tab w:val="left" w:pos="400"/>
        </w:tabs>
        <w:ind w:left="360" w:hanging="360"/>
      </w:pPr>
      <w:r w:rsidRPr="00564A49">
        <w:t>–</w:t>
      </w:r>
      <w:r w:rsidRPr="00564A49">
        <w:tab/>
        <w:t>The data associated with each decoding unit are removed and decoded instantaneously by the instantaneous decoding process at the CPB removal time of the decoding unit.</w:t>
      </w:r>
    </w:p>
    <w:p w:rsidR="007E173E" w:rsidRPr="00564A49" w:rsidRDefault="007E173E" w:rsidP="007E173E">
      <w:pPr>
        <w:tabs>
          <w:tab w:val="clear" w:pos="794"/>
          <w:tab w:val="clear" w:pos="1191"/>
          <w:tab w:val="left" w:pos="400"/>
        </w:tabs>
        <w:ind w:left="360" w:hanging="360"/>
      </w:pPr>
      <w:r w:rsidRPr="00564A49">
        <w:t>–</w:t>
      </w:r>
      <w:r w:rsidRPr="00564A49">
        <w:tab/>
        <w:t>Each decoded picture is placed in the DPB.</w:t>
      </w:r>
    </w:p>
    <w:p w:rsidR="007E173E" w:rsidRPr="00564A49" w:rsidRDefault="007E173E" w:rsidP="007E173E">
      <w:pPr>
        <w:tabs>
          <w:tab w:val="clear" w:pos="794"/>
          <w:tab w:val="clear" w:pos="1191"/>
          <w:tab w:val="left" w:pos="400"/>
        </w:tabs>
        <w:ind w:left="360" w:hanging="360"/>
      </w:pPr>
      <w:r w:rsidRPr="00564A49">
        <w:t>–</w:t>
      </w:r>
      <w:r w:rsidRPr="00564A49">
        <w:tab/>
        <w:t>A decoded picture is removed from the DPB when it becomes no longer needed for inter prediction reference and no longer needed for output.</w:t>
      </w:r>
    </w:p>
    <w:p w:rsidR="007E173E" w:rsidRPr="00564A49" w:rsidRDefault="007E173E" w:rsidP="007E173E">
      <w:r w:rsidRPr="00564A49">
        <w:t>For each bitstream conformance test, the operation of the CPB and the BPB is specified in subclause </w:t>
      </w:r>
      <w:r w:rsidRPr="00564A49">
        <w:fldChar w:fldCharType="begin" w:fldLock="1"/>
      </w:r>
      <w:r w:rsidRPr="00564A49">
        <w:instrText xml:space="preserve"> REF _Ref347274168 \r \h </w:instrText>
      </w:r>
      <w:r w:rsidR="00564A49">
        <w:instrText xml:space="preserve"> \* MERGEFORMAT </w:instrText>
      </w:r>
      <w:r w:rsidRPr="00564A49">
        <w:fldChar w:fldCharType="separate"/>
      </w:r>
      <w:r w:rsidRPr="00564A49">
        <w:t>C.2</w:t>
      </w:r>
      <w:r w:rsidRPr="00564A49">
        <w:fldChar w:fldCharType="end"/>
      </w:r>
      <w:r w:rsidRPr="00564A49">
        <w:t>, the instantaneous decoder operation is specified in clauses 2 through 10, the operation of the DPB is specified in subclause </w:t>
      </w:r>
      <w:r w:rsidRPr="00564A49">
        <w:fldChar w:fldCharType="begin" w:fldLock="1"/>
      </w:r>
      <w:r w:rsidRPr="00564A49">
        <w:instrText xml:space="preserve"> REF _Ref326740596 \r \h </w:instrText>
      </w:r>
      <w:r w:rsidR="00564A49">
        <w:instrText xml:space="preserve"> \* MERGEFORMAT </w:instrText>
      </w:r>
      <w:r w:rsidRPr="00564A49">
        <w:fldChar w:fldCharType="separate"/>
      </w:r>
      <w:r w:rsidRPr="00564A49">
        <w:t>C.3</w:t>
      </w:r>
      <w:r w:rsidRPr="00564A49">
        <w:fldChar w:fldCharType="end"/>
      </w:r>
      <w:r w:rsidRPr="00564A49">
        <w:t>, and the output cropping is specified in subclause </w:t>
      </w:r>
      <w:r w:rsidRPr="00564A49">
        <w:fldChar w:fldCharType="begin" w:fldLock="1"/>
      </w:r>
      <w:r w:rsidRPr="00564A49">
        <w:instrText xml:space="preserve"> REF _Ref373337767 \r \h </w:instrText>
      </w:r>
      <w:r w:rsidR="00564A49">
        <w:instrText xml:space="preserve"> \* MERGEFORMAT </w:instrText>
      </w:r>
      <w:r w:rsidRPr="00564A49">
        <w:fldChar w:fldCharType="separate"/>
      </w:r>
      <w:r w:rsidRPr="00564A49">
        <w:t>C.3.3</w:t>
      </w:r>
      <w:r w:rsidRPr="00564A49">
        <w:fldChar w:fldCharType="end"/>
      </w:r>
      <w:r w:rsidRPr="00564A49">
        <w:t xml:space="preserve"> and subclause </w:t>
      </w:r>
      <w:r w:rsidRPr="00564A49">
        <w:fldChar w:fldCharType="begin" w:fldLock="1"/>
      </w:r>
      <w:r w:rsidRPr="00564A49">
        <w:instrText xml:space="preserve"> REF _Ref373337078 \r \h </w:instrText>
      </w:r>
      <w:r w:rsidR="00564A49">
        <w:instrText xml:space="preserve"> \* MERGEFORMAT </w:instrText>
      </w:r>
      <w:r w:rsidRPr="00564A49">
        <w:fldChar w:fldCharType="separate"/>
      </w:r>
      <w:r w:rsidRPr="00564A49">
        <w:t>C.5.2.2</w:t>
      </w:r>
      <w:r w:rsidRPr="00564A49">
        <w:fldChar w:fldCharType="end"/>
      </w:r>
      <w:r w:rsidRPr="00564A49">
        <w:t>.</w:t>
      </w:r>
    </w:p>
    <w:p w:rsidR="007E173E" w:rsidRPr="00564A49" w:rsidRDefault="007E173E" w:rsidP="007E173E">
      <w:r w:rsidRPr="00564A49">
        <w:t>HSS, HBPS and HRD information concerning the number of enumerated delivery schedules and their associated bit rates and buffer sizes is specified in subclauses E.2.2 and E.3.2. The HRD is initialized as specified by the buffering period SEI message specified in subclauses D.2.2 and D.3.2. The removal timing of decoding</w:t>
      </w:r>
      <w:r w:rsidRPr="00564A49" w:rsidDel="005769FD">
        <w:t xml:space="preserve"> </w:t>
      </w:r>
      <w:r w:rsidRPr="00564A49">
        <w:t xml:space="preserve">units from the CPB and output timing of decoded pictures from the DPB is specified using information in picture timing SEI messages (specified in </w:t>
      </w:r>
      <w:r w:rsidRPr="00564A49">
        <w:lastRenderedPageBreak/>
        <w:t>subclauses D.2.3 and D.3.3) or in decoding unit information SEI messages (specified in subclauses D.2.21 and D.3.21). All timing information relating to a specific decoding</w:t>
      </w:r>
      <w:r w:rsidRPr="00564A49" w:rsidDel="005769FD">
        <w:t xml:space="preserve"> </w:t>
      </w:r>
      <w:r w:rsidRPr="00564A49">
        <w:t>unit shall arrive prior to the CPB removal time of the decoding</w:t>
      </w:r>
      <w:r w:rsidRPr="00564A49" w:rsidDel="005769FD">
        <w:t xml:space="preserve"> </w:t>
      </w:r>
      <w:r w:rsidRPr="00564A49">
        <w:t>unit.</w:t>
      </w:r>
    </w:p>
    <w:p w:rsidR="007E173E" w:rsidRPr="00564A49" w:rsidRDefault="007E173E" w:rsidP="007E173E">
      <w:r w:rsidRPr="00564A49">
        <w:t>The requirements for bitstream conformance are specified in subclause </w:t>
      </w:r>
      <w:r w:rsidRPr="00564A49">
        <w:fldChar w:fldCharType="begin" w:fldLock="1"/>
      </w:r>
      <w:r w:rsidRPr="00564A49">
        <w:instrText xml:space="preserve"> REF _Ref373337792 \r \h </w:instrText>
      </w:r>
      <w:r w:rsidR="00564A49">
        <w:instrText xml:space="preserve"> \* MERGEFORMAT </w:instrText>
      </w:r>
      <w:r w:rsidRPr="00564A49">
        <w:fldChar w:fldCharType="separate"/>
      </w:r>
      <w:r w:rsidRPr="00564A49">
        <w:t>C.4</w:t>
      </w:r>
      <w:r w:rsidRPr="00564A49">
        <w:fldChar w:fldCharType="end"/>
      </w:r>
      <w:r w:rsidRPr="00564A49">
        <w:t>, and the HRD is used to check conformance of bitstreams as specified above in this subclause and to check conformance of decoders as specified in subclause 11.</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7</w:t>
      </w:r>
      <w:r w:rsidRPr="00564A49">
        <w:rPr>
          <w:sz w:val="18"/>
          <w:szCs w:val="18"/>
        </w:rPr>
        <w:fldChar w:fldCharType="end"/>
      </w:r>
      <w:r w:rsidRPr="00564A49">
        <w:rPr>
          <w:sz w:val="18"/>
          <w:szCs w:val="18"/>
        </w:rPr>
        <w:t> – While conformance is guaranteed under the assumption that all picture-rates and clocks used to generate the bitstream match exactly the values signalled in the bitstream, in a real system each of these may vary from the signalled or specified value.</w:t>
      </w:r>
    </w:p>
    <w:p w:rsidR="007E173E" w:rsidRPr="00564A49" w:rsidRDefault="007E173E" w:rsidP="007E173E">
      <w:r w:rsidRPr="00564A49">
        <w:t>All the arithmetic in this annex is performed with real values, so that no rounding errors can propagate. For example, the number of bits in a CPB just prior to or after removal of a decoding unit is not necessarily an integer.</w:t>
      </w:r>
    </w:p>
    <w:p w:rsidR="007E173E" w:rsidRPr="00564A49" w:rsidRDefault="007E173E" w:rsidP="007E173E">
      <w:r w:rsidRPr="00564A49">
        <w:t xml:space="preserve">The variable </w:t>
      </w:r>
      <w:r w:rsidRPr="00564A49">
        <w:rPr>
          <w:iCs/>
        </w:rPr>
        <w:t>ClockTick</w:t>
      </w:r>
      <w:r w:rsidRPr="00564A49">
        <w:t xml:space="preserve"> is derived as follows and is called a clock tick:</w:t>
      </w:r>
    </w:p>
    <w:p w:rsidR="007E173E" w:rsidRPr="00564A49" w:rsidRDefault="007E173E" w:rsidP="007E173E">
      <w:pPr>
        <w:tabs>
          <w:tab w:val="clear" w:pos="1191"/>
          <w:tab w:val="clear" w:pos="1985"/>
          <w:tab w:val="center" w:pos="4849"/>
          <w:tab w:val="right" w:pos="9696"/>
        </w:tabs>
        <w:ind w:left="720"/>
        <w:jc w:val="left"/>
        <w:rPr>
          <w:iCs/>
          <w:szCs w:val="22"/>
        </w:rPr>
      </w:pPr>
      <w:r w:rsidRPr="00564A49">
        <w:rPr>
          <w:iCs/>
          <w:szCs w:val="22"/>
        </w:rPr>
        <w:t>ClockTick</w:t>
      </w:r>
      <w:r w:rsidRPr="00564A49">
        <w:rPr>
          <w:szCs w:val="22"/>
        </w:rPr>
        <w:t xml:space="preserve"> = vui_num_units_in_tick </w:t>
      </w:r>
      <w:r w:rsidRPr="00564A49">
        <w:rPr>
          <w:rFonts w:ascii="Symbol" w:hAnsi="Symbol" w:cs="Symbol"/>
          <w:szCs w:val="22"/>
        </w:rPr>
        <w:t></w:t>
      </w:r>
      <w:r w:rsidRPr="00564A49">
        <w:rPr>
          <w:szCs w:val="22"/>
        </w:rPr>
        <w:t xml:space="preserve"> vui_time_scale</w:t>
      </w:r>
      <w:r w:rsidRPr="00564A49">
        <w:rPr>
          <w:szCs w:val="22"/>
        </w:rPr>
        <w:tab/>
        <w:t>(</w:t>
      </w:r>
      <w:bookmarkStart w:id="1309" w:name="clocktick_eqn"/>
      <w:r w:rsidRPr="00564A49">
        <w:rPr>
          <w:szCs w:val="22"/>
        </w:rPr>
        <w:t>C</w:t>
      </w:r>
      <w:r w:rsidRPr="00564A49">
        <w:rPr>
          <w:szCs w:val="22"/>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2</w:t>
      </w:r>
      <w:r w:rsidRPr="00564A49">
        <w:rPr>
          <w:szCs w:val="22"/>
        </w:rPr>
        <w:fldChar w:fldCharType="end"/>
      </w:r>
      <w:bookmarkEnd w:id="1309"/>
      <w:r w:rsidRPr="00564A49">
        <w:rPr>
          <w:szCs w:val="22"/>
        </w:rPr>
        <w:t>)</w:t>
      </w:r>
    </w:p>
    <w:p w:rsidR="007E173E" w:rsidRPr="00564A49" w:rsidRDefault="007E173E" w:rsidP="007E173E">
      <w:r w:rsidRPr="00564A49">
        <w:t>The variable ClockSubTick is derived as follows and is called a clock sub-tick:</w:t>
      </w:r>
    </w:p>
    <w:p w:rsidR="007E173E" w:rsidRPr="00564A49" w:rsidRDefault="007E173E" w:rsidP="007E173E">
      <w:pPr>
        <w:tabs>
          <w:tab w:val="clear" w:pos="1191"/>
          <w:tab w:val="clear" w:pos="1985"/>
          <w:tab w:val="center" w:pos="4849"/>
          <w:tab w:val="right" w:pos="9696"/>
        </w:tabs>
        <w:ind w:left="720"/>
        <w:jc w:val="left"/>
        <w:rPr>
          <w:iCs/>
        </w:rPr>
      </w:pPr>
      <w:r w:rsidRPr="00564A49">
        <w:t xml:space="preserve">ClockSubTick = ClockTick </w:t>
      </w:r>
      <w:r w:rsidRPr="00564A49">
        <w:rPr>
          <w:rFonts w:ascii="Symbol" w:hAnsi="Symbol" w:cs="Symbol"/>
        </w:rPr>
        <w:t></w:t>
      </w:r>
      <w:r w:rsidRPr="00564A49">
        <w:t xml:space="preserve"> ( tick_divisor_minus2 + 2 )</w:t>
      </w:r>
      <w:r w:rsidRPr="00564A49">
        <w:tab/>
        <w:t>(C</w:t>
      </w:r>
      <w:r w:rsidRPr="00564A49">
        <w:noBreakHyphen/>
      </w:r>
      <w:r w:rsidRPr="00564A49">
        <w:fldChar w:fldCharType="begin" w:fldLock="1"/>
      </w:r>
      <w:r w:rsidRPr="00564A49">
        <w:instrText xml:space="preserve"> SEQ Equation \* ARABIC </w:instrText>
      </w:r>
      <w:r w:rsidRPr="00564A49">
        <w:fldChar w:fldCharType="separate"/>
      </w:r>
      <w:r w:rsidRPr="00564A49">
        <w:rPr>
          <w:noProof/>
        </w:rPr>
        <w:t>3</w:t>
      </w:r>
      <w:r w:rsidRPr="00564A49">
        <w:fldChar w:fldCharType="end"/>
      </w:r>
      <w:r w:rsidRPr="00564A49">
        <w:t>)</w:t>
      </w:r>
    </w:p>
    <w:p w:rsidR="007E173E" w:rsidRPr="00564A49" w:rsidRDefault="007E173E" w:rsidP="007E173E">
      <w:pPr>
        <w:keepNext/>
        <w:keepLines/>
        <w:numPr>
          <w:ilvl w:val="1"/>
          <w:numId w:val="37"/>
        </w:numPr>
        <w:tabs>
          <w:tab w:val="num" w:pos="1440"/>
        </w:tabs>
        <w:spacing w:before="313"/>
        <w:outlineLvl w:val="1"/>
        <w:rPr>
          <w:b/>
          <w:bCs/>
          <w:sz w:val="22"/>
          <w:szCs w:val="22"/>
        </w:rPr>
      </w:pPr>
      <w:bookmarkStart w:id="1310" w:name="_Ref34217458"/>
      <w:bookmarkStart w:id="1311" w:name="_Ref36829585"/>
      <w:bookmarkStart w:id="1312" w:name="_Toc77680609"/>
      <w:bookmarkStart w:id="1313" w:name="_Toc118289207"/>
      <w:bookmarkStart w:id="1314" w:name="_Toc226456810"/>
      <w:bookmarkStart w:id="1315" w:name="_Toc248045427"/>
      <w:bookmarkStart w:id="1316" w:name="_Toc287363878"/>
      <w:bookmarkStart w:id="1317" w:name="_Toc311220026"/>
      <w:bookmarkStart w:id="1318" w:name="_Toc317198878"/>
      <w:bookmarkStart w:id="1319" w:name="_Ref347274168"/>
      <w:bookmarkStart w:id="1320" w:name="_Toc364083318"/>
      <w:bookmarkStart w:id="1321" w:name="_Toc378026135"/>
      <w:bookmarkStart w:id="1322" w:name="_Toc32860488"/>
      <w:r w:rsidRPr="00564A49">
        <w:rPr>
          <w:b/>
          <w:bCs/>
          <w:sz w:val="22"/>
          <w:szCs w:val="22"/>
        </w:rPr>
        <w:t>Operation of coded picture buffer (CPB)</w:t>
      </w:r>
      <w:bookmarkEnd w:id="1310"/>
      <w:bookmarkEnd w:id="1311"/>
      <w:bookmarkEnd w:id="1312"/>
      <w:bookmarkEnd w:id="1313"/>
      <w:bookmarkEnd w:id="1314"/>
      <w:bookmarkEnd w:id="1315"/>
      <w:bookmarkEnd w:id="1316"/>
      <w:bookmarkEnd w:id="1317"/>
      <w:bookmarkEnd w:id="1318"/>
      <w:bookmarkEnd w:id="1319"/>
      <w:bookmarkEnd w:id="1320"/>
      <w:r w:rsidRPr="00564A49">
        <w:rPr>
          <w:b/>
          <w:bCs/>
          <w:sz w:val="22"/>
          <w:szCs w:val="22"/>
        </w:rPr>
        <w:t xml:space="preserve"> and bitstream partition buffer (BPB)</w:t>
      </w:r>
      <w:bookmarkEnd w:id="1321"/>
    </w:p>
    <w:p w:rsidR="007E173E" w:rsidRPr="00564A49" w:rsidRDefault="007E173E" w:rsidP="007E173E">
      <w:pPr>
        <w:keepNext/>
        <w:numPr>
          <w:ilvl w:val="2"/>
          <w:numId w:val="37"/>
        </w:numPr>
        <w:tabs>
          <w:tab w:val="num" w:pos="1440"/>
          <w:tab w:val="num" w:pos="1702"/>
        </w:tabs>
        <w:spacing w:before="181"/>
        <w:outlineLvl w:val="2"/>
        <w:rPr>
          <w:b/>
          <w:bCs/>
        </w:rPr>
      </w:pPr>
      <w:bookmarkStart w:id="1323" w:name="_Toc364083319"/>
      <w:bookmarkStart w:id="1324" w:name="_Toc378026136"/>
      <w:bookmarkStart w:id="1325" w:name="_Toc32860489"/>
      <w:bookmarkEnd w:id="1322"/>
      <w:r w:rsidRPr="00564A49">
        <w:rPr>
          <w:b/>
          <w:bCs/>
        </w:rPr>
        <w:t>General</w:t>
      </w:r>
      <w:bookmarkEnd w:id="1323"/>
      <w:bookmarkEnd w:id="1324"/>
    </w:p>
    <w:p w:rsidR="007E173E" w:rsidRPr="00564A49" w:rsidRDefault="007E173E" w:rsidP="007E173E">
      <w:r w:rsidRPr="00564A49">
        <w:t xml:space="preserve">The specifications in this subclause apply independently to each set of CPB parameters that is present and to both the Type I and Type II conformance points shown in </w:t>
      </w:r>
      <w:r w:rsidRPr="00564A49">
        <w:fldChar w:fldCharType="begin" w:fldLock="1"/>
      </w:r>
      <w:r w:rsidRPr="00564A49">
        <w:instrText xml:space="preserve"> REF _Ref33101618 \h  \* MERGEFORMAT </w:instrText>
      </w:r>
      <w:r w:rsidRPr="00564A49">
        <w:fldChar w:fldCharType="separate"/>
      </w:r>
      <w:r w:rsidRPr="00564A49">
        <w:t>Figure C</w:t>
      </w:r>
      <w:r w:rsidRPr="00564A49">
        <w:noBreakHyphen/>
        <w:t>1</w:t>
      </w:r>
      <w:r w:rsidRPr="00564A49">
        <w:fldChar w:fldCharType="end"/>
      </w:r>
      <w:r w:rsidRPr="00564A49">
        <w:t xml:space="preserve">, and the set of CPB parameters is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w:t>
      </w:r>
    </w:p>
    <w:p w:rsidR="007E173E" w:rsidRPr="00564A49" w:rsidRDefault="007E173E" w:rsidP="007E173E">
      <w:pPr>
        <w:keepNext/>
        <w:numPr>
          <w:ilvl w:val="2"/>
          <w:numId w:val="37"/>
        </w:numPr>
        <w:tabs>
          <w:tab w:val="num" w:pos="1440"/>
          <w:tab w:val="num" w:pos="1702"/>
        </w:tabs>
        <w:spacing w:before="181"/>
        <w:outlineLvl w:val="2"/>
        <w:rPr>
          <w:b/>
          <w:bCs/>
        </w:rPr>
      </w:pPr>
      <w:bookmarkStart w:id="1326" w:name="_Toc317198879"/>
      <w:bookmarkStart w:id="1327" w:name="_Ref349919287"/>
      <w:bookmarkStart w:id="1328" w:name="_Toc364083320"/>
      <w:bookmarkStart w:id="1329" w:name="_Toc378026137"/>
      <w:r w:rsidRPr="00564A49">
        <w:rPr>
          <w:b/>
          <w:bCs/>
        </w:rPr>
        <w:t>Timing of decoding unit arrival</w:t>
      </w:r>
      <w:bookmarkEnd w:id="1326"/>
      <w:bookmarkEnd w:id="1327"/>
      <w:bookmarkEnd w:id="1328"/>
      <w:bookmarkEnd w:id="1329"/>
    </w:p>
    <w:p w:rsidR="007E173E" w:rsidRPr="00564A49" w:rsidRDefault="007E173E" w:rsidP="007E173E">
      <w:pPr>
        <w:numPr>
          <w:ilvl w:val="12"/>
          <w:numId w:val="0"/>
        </w:numPr>
      </w:pPr>
      <w:r w:rsidRPr="00564A49">
        <w:t>The variable altParamSelectionFlag is derived as follows:</w:t>
      </w:r>
    </w:p>
    <w:p w:rsidR="007E173E" w:rsidRPr="00564A49" w:rsidRDefault="007E173E" w:rsidP="007E173E">
      <w:pPr>
        <w:tabs>
          <w:tab w:val="clear" w:pos="794"/>
          <w:tab w:val="left" w:pos="400"/>
        </w:tabs>
        <w:ind w:left="400" w:hanging="400"/>
      </w:pPr>
      <w:r w:rsidRPr="00564A49">
        <w:t>–</w:t>
      </w:r>
      <w:r w:rsidRPr="00564A49">
        <w:tab/>
        <w:t>If all of the following conditions are true, altParamSelectionFlag is set equal to 1:</w:t>
      </w:r>
    </w:p>
    <w:p w:rsidR="007E173E" w:rsidRPr="00564A49" w:rsidRDefault="007E173E" w:rsidP="007E173E">
      <w:pPr>
        <w:ind w:left="800" w:hanging="360"/>
      </w:pPr>
      <w:r w:rsidRPr="00564A49">
        <w:t>–</w:t>
      </w:r>
      <w:r w:rsidRPr="00564A49">
        <w:tab/>
        <w:t>The current picture is a BLA picture that has nal_unit_type equal to BLA_W_LP and nuh_layer_id equal to 0 or is a CRA picture that has nuh_layer_id equal to 0.</w:t>
      </w:r>
    </w:p>
    <w:p w:rsidR="007E173E" w:rsidRPr="00564A49" w:rsidRDefault="007E173E" w:rsidP="007E173E">
      <w:pPr>
        <w:ind w:left="800" w:hanging="360"/>
      </w:pPr>
      <w:r w:rsidRPr="00564A49">
        <w:t>–</w:t>
      </w:r>
      <w:r w:rsidRPr="00564A49">
        <w:tab/>
        <w:t>MultiLayerCpbOperationFlag is equal to 0.</w:t>
      </w:r>
    </w:p>
    <w:p w:rsidR="007E173E" w:rsidRPr="00564A49" w:rsidRDefault="007E173E" w:rsidP="007E173E">
      <w:pPr>
        <w:tabs>
          <w:tab w:val="clear" w:pos="794"/>
          <w:tab w:val="left" w:pos="400"/>
        </w:tabs>
        <w:ind w:left="400" w:hanging="400"/>
      </w:pPr>
      <w:r w:rsidRPr="00564A49">
        <w:t>–</w:t>
      </w:r>
      <w:r w:rsidRPr="00564A49">
        <w:tab/>
        <w:t>Otherwise, if all of the following conditions are true, altParamSelectionFlag is set equal to 1:</w:t>
      </w:r>
    </w:p>
    <w:p w:rsidR="007E173E" w:rsidRPr="00564A49" w:rsidRDefault="007E173E" w:rsidP="007E173E">
      <w:pPr>
        <w:ind w:left="800" w:hanging="360"/>
      </w:pPr>
      <w:r w:rsidRPr="00564A49">
        <w:t>–</w:t>
      </w:r>
      <w:r w:rsidRPr="00564A49">
        <w:tab/>
        <w:t>The current picture is an IRAP picture with nuh_layer_id equal to 0 and with NoClrasOutputFlag equal to 1.</w:t>
      </w:r>
    </w:p>
    <w:p w:rsidR="007E173E" w:rsidRPr="00564A49" w:rsidRDefault="007E173E" w:rsidP="007E173E">
      <w:pPr>
        <w:ind w:left="800" w:hanging="360"/>
      </w:pPr>
      <w:r w:rsidRPr="00564A49">
        <w:t>–</w:t>
      </w:r>
      <w:r w:rsidRPr="00564A49">
        <w:tab/>
        <w:t>MultiLayerCpbOperationFlag is equal to 1.</w:t>
      </w:r>
    </w:p>
    <w:p w:rsidR="007E173E" w:rsidRPr="00564A49" w:rsidRDefault="007E173E" w:rsidP="007E173E">
      <w:pPr>
        <w:tabs>
          <w:tab w:val="clear" w:pos="794"/>
          <w:tab w:val="left" w:pos="400"/>
        </w:tabs>
        <w:ind w:left="400" w:hanging="400"/>
      </w:pPr>
      <w:r w:rsidRPr="00564A49">
        <w:t>–</w:t>
      </w:r>
      <w:r w:rsidRPr="00564A49">
        <w:tab/>
        <w:t>Otherwise, altParamSelectionFlag is set equal to 0.</w:t>
      </w:r>
    </w:p>
    <w:p w:rsidR="007E173E" w:rsidRPr="00564A49" w:rsidRDefault="007E173E" w:rsidP="007E173E">
      <w:pPr>
        <w:numPr>
          <w:ilvl w:val="12"/>
          <w:numId w:val="0"/>
        </w:numPr>
      </w:pPr>
      <w:r w:rsidRPr="00564A49">
        <w:t>When altParamSelectionFlag is equal to 1, the following applies:</w:t>
      </w:r>
    </w:p>
    <w:p w:rsidR="007E173E" w:rsidRPr="00564A49" w:rsidRDefault="007E173E" w:rsidP="007E173E">
      <w:pPr>
        <w:ind w:left="800" w:hanging="360"/>
      </w:pPr>
      <w:r w:rsidRPr="00564A49">
        <w:t>–</w:t>
      </w:r>
      <w:r w:rsidRPr="00564A49">
        <w:tab/>
        <w:t>If some external means not specified in this Specification is available to set the variable UseAltCpbParamsFlag to a value, UseAltCpbParamsFlag is set equal to the value provided by the external means.</w:t>
      </w:r>
    </w:p>
    <w:p w:rsidR="007E173E" w:rsidRPr="00564A49" w:rsidRDefault="007E173E" w:rsidP="007E173E">
      <w:pPr>
        <w:ind w:left="800" w:hanging="360"/>
      </w:pPr>
      <w:r w:rsidRPr="00564A49">
        <w:t>–</w:t>
      </w:r>
      <w:r w:rsidRPr="00564A49">
        <w:tab/>
        <w:t>Otherwise, UseAltCpbParamsFlag is set equal to the value of use_alt_cpb_params_flag of the buffering period SEI message selected as specified in subclause C.1.</w:t>
      </w:r>
    </w:p>
    <w:p w:rsidR="007E173E" w:rsidRPr="00564A49" w:rsidRDefault="007E173E" w:rsidP="007E173E">
      <w:pPr>
        <w:numPr>
          <w:ilvl w:val="12"/>
          <w:numId w:val="0"/>
        </w:numPr>
      </w:pPr>
      <w:r w:rsidRPr="00564A49">
        <w:t xml:space="preserve">If </w:t>
      </w:r>
      <w:r w:rsidRPr="00564A49">
        <w:rPr>
          <w:iCs/>
        </w:rPr>
        <w:t>SubPicHrdFlag</w:t>
      </w:r>
      <w:r w:rsidRPr="00564A49">
        <w:t xml:space="preserve"> is equal to 0, the variable subPicParamsFlag is set equal to 0, and the process specified in the remainder of this subclause is invoked with a decoding unit being considered as an access unit, for derivation of the initial and final CPB arrival times for access unit n.</w:t>
      </w:r>
    </w:p>
    <w:p w:rsidR="007E173E" w:rsidRPr="00564A49" w:rsidRDefault="007E173E" w:rsidP="007E173E">
      <w:pPr>
        <w:numPr>
          <w:ilvl w:val="12"/>
          <w:numId w:val="0"/>
        </w:numPr>
      </w:pPr>
      <w:r w:rsidRPr="00564A49">
        <w:t>Otherwise (</w:t>
      </w:r>
      <w:r w:rsidRPr="00564A49">
        <w:rPr>
          <w:iCs/>
        </w:rPr>
        <w:t>SubPicHrdFlag</w:t>
      </w:r>
      <w:r w:rsidRPr="00564A49">
        <w:t xml:space="preserve"> is equal to 1), the process specified in the remainder of this subclause is first invoked with the variable subPicParamsFlag set equal to 0 and a decoding unit being considered as an access unit, for derivation of the initial and final CPB arrival times for access unit n, and then invoked with subPicParamsFlag set equal to 1 and a decoding unit being considered as a subset of an access unit, for derivation of the initial and final CPB arrival times for the decoding units in access unit n.</w:t>
      </w:r>
    </w:p>
    <w:p w:rsidR="007E173E" w:rsidRPr="00564A49" w:rsidRDefault="007E173E" w:rsidP="007E173E">
      <w:r w:rsidRPr="00564A49">
        <w:t>The variables InitCpbRemovalDelay[ SchedSelIdx ] and InitCpbRemovalDelayOffset[ SchedSelIdx ] are derived as follows:</w:t>
      </w:r>
    </w:p>
    <w:p w:rsidR="007E173E" w:rsidRPr="00564A49" w:rsidRDefault="007E173E" w:rsidP="007E173E">
      <w:pPr>
        <w:tabs>
          <w:tab w:val="clear" w:pos="794"/>
          <w:tab w:val="left" w:pos="400"/>
        </w:tabs>
        <w:ind w:left="400" w:hanging="400"/>
      </w:pPr>
      <w:r w:rsidRPr="00564A49">
        <w:t>–</w:t>
      </w:r>
      <w:r w:rsidRPr="00564A49">
        <w:tab/>
        <w:t xml:space="preserve">If one or more of the following conditions are true, InitCpbRemovalDelay[ SchedSelIdx ] and InitCpbRemovalDelayOffset[ SchedSelIdx ] are set equal to the values of the buffering period SEI message syntax elements nal_initial_alt_cpb_removal_delay[ SchedSelIdx ] and nal_initial_alt_cpb_removal_offset[ SchedSelIdx ], respectively, when NalHrdModeFlag is equal to 1, or vcl_initial_alt_cpb_removal_delay[ SchedSelIdx ] and </w:t>
      </w:r>
      <w:r w:rsidRPr="00564A49">
        <w:lastRenderedPageBreak/>
        <w:t>vcl_initial_alt_cpb_removal_offset[ SchedSelIdx ], respectively, when NalHrdModeFlag is equal to 0, where the buffering period SEI message syntax elements are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w:t>
      </w:r>
    </w:p>
    <w:p w:rsidR="007E173E" w:rsidRPr="00564A49" w:rsidRDefault="007E173E" w:rsidP="007E173E">
      <w:pPr>
        <w:ind w:left="800" w:hanging="360"/>
      </w:pPr>
      <w:r w:rsidRPr="00564A49">
        <w:t>–</w:t>
      </w:r>
      <w:r w:rsidRPr="00564A49">
        <w:tab/>
        <w:t>Access unit 0 includes a BLA picture with nuh_layer_id equal to 0 and nal_unit_type equal to BLA_W_RADL or BLA_N_LP, MultiLayerCpbOperationFlag is equal to 0 and the value of irap_cpb_params_present_flag of the buffering period SEI message is equal to 1.</w:t>
      </w:r>
    </w:p>
    <w:p w:rsidR="007E173E" w:rsidRPr="00564A49" w:rsidRDefault="007E173E" w:rsidP="007E173E">
      <w:pPr>
        <w:ind w:left="800" w:hanging="360"/>
      </w:pPr>
      <w:r w:rsidRPr="00564A49">
        <w:t>–</w:t>
      </w:r>
      <w:r w:rsidRPr="00564A49">
        <w:tab/>
        <w:t>Access unit 0 includes a BLA picture with nuh_layer_id equal to 0 and nal_unit_type equal to BLA_W_LP or includes a CRA picture with nuh_layer_id equal to 0, MultiLayerCpbOperationFlag is equal to 0, and the value of irap_cpb_params_present_flag of the buffering period SEI message is equal to 1, and one or more of the following conditions are true:</w:t>
      </w:r>
    </w:p>
    <w:p w:rsidR="007E173E" w:rsidRPr="00564A49" w:rsidRDefault="007E173E" w:rsidP="007E173E">
      <w:pPr>
        <w:spacing w:before="86"/>
        <w:ind w:left="1117" w:hanging="307"/>
      </w:pPr>
      <w:r w:rsidRPr="00564A49">
        <w:t>–</w:t>
      </w:r>
      <w:r w:rsidRPr="00564A49">
        <w:tab/>
        <w:t>UseAltCpbParamsFlag for access unit 0 is equal to 1.</w:t>
      </w:r>
    </w:p>
    <w:p w:rsidR="007E173E" w:rsidRPr="00564A49" w:rsidRDefault="007E173E" w:rsidP="007E173E">
      <w:pPr>
        <w:spacing w:before="86"/>
        <w:ind w:left="1117" w:hanging="307"/>
      </w:pPr>
      <w:r w:rsidRPr="00564A49">
        <w:t>–</w:t>
      </w:r>
      <w:r w:rsidRPr="00564A49">
        <w:tab/>
        <w:t>DefaultInitCpbParamsFlag is equal to 0.</w:t>
      </w:r>
    </w:p>
    <w:p w:rsidR="007E173E" w:rsidRPr="00564A49" w:rsidRDefault="007E173E" w:rsidP="007E173E">
      <w:pPr>
        <w:ind w:left="800" w:hanging="360"/>
      </w:pPr>
      <w:r w:rsidRPr="00564A49">
        <w:t>–</w:t>
      </w:r>
      <w:r w:rsidRPr="00564A49">
        <w:tab/>
        <w:t>Access unit 0 includes an IRAP picture with nuh_layer_id equal to 0, MultiLayerCpbOperationFlag is equal to 1 and the value of irap_cpb_params_present_flag of the buffering period SEI message is equal to 1, and one or more of the following conditions are true:</w:t>
      </w:r>
    </w:p>
    <w:p w:rsidR="007E173E" w:rsidRPr="00564A49" w:rsidRDefault="007E173E" w:rsidP="007E173E">
      <w:pPr>
        <w:spacing w:before="86"/>
        <w:ind w:left="1117" w:hanging="307"/>
      </w:pPr>
      <w:r w:rsidRPr="00564A49">
        <w:t>–</w:t>
      </w:r>
      <w:r w:rsidRPr="00564A49">
        <w:tab/>
        <w:t>UseAltCpbParamsFlag for access unit 0 is equal to 1.</w:t>
      </w:r>
    </w:p>
    <w:p w:rsidR="007E173E" w:rsidRPr="00564A49" w:rsidRDefault="007E173E" w:rsidP="007E173E">
      <w:pPr>
        <w:spacing w:before="86"/>
        <w:ind w:left="1117" w:hanging="307"/>
      </w:pPr>
      <w:r w:rsidRPr="00564A49">
        <w:t>–</w:t>
      </w:r>
      <w:r w:rsidRPr="00564A49">
        <w:tab/>
        <w:t>DefaultInitCpbParamsFlag is equal to 0.</w:t>
      </w:r>
    </w:p>
    <w:p w:rsidR="007E173E" w:rsidRPr="00564A49" w:rsidRDefault="007E173E" w:rsidP="007E173E">
      <w:pPr>
        <w:ind w:left="800" w:hanging="360"/>
      </w:pPr>
      <w:r w:rsidRPr="00564A49">
        <w:t>–</w:t>
      </w:r>
      <w:r w:rsidRPr="00564A49">
        <w:tab/>
        <w:t>The value of subPicParamsFlag is equal to 1.</w:t>
      </w:r>
    </w:p>
    <w:p w:rsidR="007E173E" w:rsidRPr="00564A49" w:rsidRDefault="007E173E" w:rsidP="007E173E">
      <w:pPr>
        <w:tabs>
          <w:tab w:val="clear" w:pos="794"/>
          <w:tab w:val="left" w:pos="400"/>
        </w:tabs>
        <w:ind w:left="400" w:hanging="400"/>
      </w:pPr>
      <w:r w:rsidRPr="00564A49">
        <w:t>–</w:t>
      </w:r>
      <w:r w:rsidRPr="00564A49">
        <w:tab/>
        <w:t>Otherwise, InitCpbRemovalDelay[ SchedSelIdx ] and InitCpbRemovalDelayOffset[ SchedSelIdx ] are set equal to the values of the buffering period SEI message syntax elements nal_initial_cpb_removal_delay[ SchedSelIdx ] and nal_initial_cpb_removal_offset[ SchedSelIdx ], respectively, when NalHrdModeFlag is equal to 1, or vcl_initial_cpb_removal_delay[ SchedSelIdx ] and vcl_initial_cpb_removal_offset[ SchedSelIdx ], respectively, when NalHrdModeFlag is equal to 0, where the buffering period SEI message syntax elements are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w:t>
      </w:r>
    </w:p>
    <w:p w:rsidR="007E173E" w:rsidRPr="00564A49" w:rsidRDefault="007E173E" w:rsidP="007E173E">
      <w:r w:rsidRPr="00564A49">
        <w:t xml:space="preserve">The time at which the first bit of decoding unit m begins to enter the CPB is referred to as the </w:t>
      </w:r>
      <w:r w:rsidRPr="00564A49">
        <w:rPr>
          <w:iCs/>
        </w:rPr>
        <w:t>initial arrival time initArrivalTime[ m ].</w:t>
      </w:r>
    </w:p>
    <w:p w:rsidR="007E173E" w:rsidRPr="00564A49" w:rsidRDefault="007E173E" w:rsidP="007E173E">
      <w:r w:rsidRPr="00564A49">
        <w:rPr>
          <w:iCs/>
        </w:rPr>
        <w:t>If the bitstream-specific CPB operation is used, decoding units are indexed in decoding order within the bitstream. Otherwise (the bitstream-partition-specific CPB operation is used), decoding units are indexed in decoding order with each bitstream partition.</w:t>
      </w:r>
    </w:p>
    <w:p w:rsidR="007E173E" w:rsidRPr="00564A49" w:rsidRDefault="007E173E" w:rsidP="007E173E">
      <w:r w:rsidRPr="00564A49">
        <w:t>The initial arrival time of decoding unit m is derived as follows:</w:t>
      </w:r>
    </w:p>
    <w:p w:rsidR="007E173E" w:rsidRPr="00564A49" w:rsidRDefault="007E173E" w:rsidP="007E173E">
      <w:pPr>
        <w:tabs>
          <w:tab w:val="clear" w:pos="794"/>
          <w:tab w:val="clear" w:pos="1191"/>
          <w:tab w:val="left" w:pos="400"/>
        </w:tabs>
      </w:pPr>
      <w:r w:rsidRPr="00564A49">
        <w:t>–</w:t>
      </w:r>
      <w:r w:rsidRPr="00564A49">
        <w:tab/>
        <w:t>If the decoding unit is decoding unit 0 (i.e. m = 0) and either the bitstream-specific CPB operation is used or the decoding unit belongs to the base bitstream partition, i</w:t>
      </w:r>
      <w:r w:rsidRPr="00564A49">
        <w:rPr>
          <w:iCs/>
        </w:rPr>
        <w:t>nitArrivalTime[ 0 ] = 0.</w:t>
      </w:r>
    </w:p>
    <w:p w:rsidR="007E173E" w:rsidRPr="00564A49" w:rsidRDefault="007E173E" w:rsidP="007E173E">
      <w:pPr>
        <w:tabs>
          <w:tab w:val="left" w:pos="400"/>
        </w:tabs>
        <w:ind w:left="400" w:hanging="400"/>
      </w:pPr>
      <w:r w:rsidRPr="00564A49">
        <w:t>–</w:t>
      </w:r>
      <w:r w:rsidRPr="00564A49">
        <w:tab/>
        <w:t>Otherwise, if the decoding unit is decoding unit 0, the bitstream-partition-specific CPB operation is used, and the decoding unit does not belong to the base bitstream partition, initArrivalTime[ 0 ] is obtained from the bitstream partition initial arrival time SEI message applicable to TargetOp.</w:t>
      </w:r>
    </w:p>
    <w:p w:rsidR="007E173E" w:rsidRPr="00564A49" w:rsidRDefault="007E173E" w:rsidP="007E173E">
      <w:pPr>
        <w:tabs>
          <w:tab w:val="clear" w:pos="794"/>
          <w:tab w:val="clear" w:pos="1191"/>
          <w:tab w:val="left" w:pos="400"/>
        </w:tabs>
      </w:pPr>
      <w:r w:rsidRPr="00564A49">
        <w:t>–</w:t>
      </w:r>
      <w:r w:rsidRPr="00564A49">
        <w:tab/>
        <w:t>Otherwise, the following applies:</w:t>
      </w:r>
    </w:p>
    <w:p w:rsidR="007E173E" w:rsidRPr="00564A49" w:rsidRDefault="007E173E" w:rsidP="007E173E">
      <w:pPr>
        <w:ind w:left="800" w:hanging="360"/>
      </w:pPr>
      <w:r w:rsidRPr="00564A49">
        <w:t>–</w:t>
      </w:r>
      <w:r w:rsidRPr="00564A49">
        <w:tab/>
        <w:t>If cbr_flag[ SchedSelIdx ] is equal to 1, the initial arrival time for decoding unit m is equal to the final arrival time (which is derived below) of decoding unit m − </w:t>
      </w:r>
      <w:r w:rsidRPr="00564A49">
        <w:rPr>
          <w:iCs/>
        </w:rPr>
        <w:t>1</w:t>
      </w:r>
      <w:r w:rsidRPr="00564A49">
        <w:t>, i.e.</w:t>
      </w:r>
    </w:p>
    <w:p w:rsidR="007E173E" w:rsidRPr="00564A49" w:rsidRDefault="007E173E" w:rsidP="007E173E">
      <w:pPr>
        <w:tabs>
          <w:tab w:val="clear" w:pos="1191"/>
          <w:tab w:val="clear" w:pos="1985"/>
          <w:tab w:val="left" w:pos="1800"/>
          <w:tab w:val="left" w:pos="3510"/>
          <w:tab w:val="center" w:pos="4849"/>
          <w:tab w:val="right" w:pos="9696"/>
        </w:tabs>
        <w:ind w:left="1210"/>
        <w:jc w:val="left"/>
        <w:rPr>
          <w:iCs/>
          <w:szCs w:val="22"/>
        </w:rPr>
      </w:pPr>
      <w:r w:rsidRPr="00564A49">
        <w:rPr>
          <w:iCs/>
          <w:szCs w:val="22"/>
        </w:rPr>
        <w:t>if( !subPicParamsFlag )</w:t>
      </w:r>
      <w:r w:rsidRPr="00564A49">
        <w:rPr>
          <w:iCs/>
          <w:szCs w:val="22"/>
        </w:rPr>
        <w:br/>
      </w:r>
      <w:r w:rsidRPr="00564A49">
        <w:rPr>
          <w:iCs/>
          <w:szCs w:val="22"/>
        </w:rPr>
        <w:tab/>
        <w:t>initArrivalTime[ m ] = AuFinalArrivalTime[ m − 1 ]</w:t>
      </w:r>
      <w:r w:rsidRPr="00564A49">
        <w:rPr>
          <w:iCs/>
          <w:szCs w:val="22"/>
        </w:rPr>
        <w:tab/>
        <w:t>(</w:t>
      </w:r>
      <w:bookmarkStart w:id="1330" w:name="taiEqualtoTafNminus1"/>
      <w:r w:rsidRPr="00564A49">
        <w:rPr>
          <w:iCs/>
          <w:szCs w:val="22"/>
        </w:rPr>
        <w:t>C</w:t>
      </w:r>
      <w:r w:rsidRPr="00564A49">
        <w:rPr>
          <w:iCs/>
          <w:szCs w:val="22"/>
        </w:rPr>
        <w:noBreakHyphen/>
      </w:r>
      <w:r w:rsidRPr="00564A49">
        <w:rPr>
          <w:iCs/>
          <w:szCs w:val="22"/>
        </w:rPr>
        <w:fldChar w:fldCharType="begin" w:fldLock="1"/>
      </w:r>
      <w:r w:rsidRPr="00564A49">
        <w:rPr>
          <w:iCs/>
          <w:szCs w:val="22"/>
        </w:rPr>
        <w:instrText xml:space="preserve"> SEQ Equation \* ARABIC </w:instrText>
      </w:r>
      <w:r w:rsidRPr="00564A49">
        <w:rPr>
          <w:iCs/>
          <w:szCs w:val="22"/>
        </w:rPr>
        <w:fldChar w:fldCharType="separate"/>
      </w:r>
      <w:r w:rsidRPr="00564A49">
        <w:rPr>
          <w:iCs/>
          <w:noProof/>
          <w:szCs w:val="22"/>
        </w:rPr>
        <w:t>4</w:t>
      </w:r>
      <w:r w:rsidRPr="00564A49">
        <w:rPr>
          <w:iCs/>
          <w:szCs w:val="22"/>
        </w:rPr>
        <w:fldChar w:fldCharType="end"/>
      </w:r>
      <w:bookmarkEnd w:id="1330"/>
      <w:r w:rsidRPr="00564A49">
        <w:rPr>
          <w:iCs/>
          <w:szCs w:val="22"/>
        </w:rPr>
        <w:t>)</w:t>
      </w:r>
      <w:r w:rsidRPr="00564A49">
        <w:rPr>
          <w:iCs/>
          <w:szCs w:val="22"/>
        </w:rPr>
        <w:br/>
        <w:t>else</w:t>
      </w:r>
      <w:r w:rsidRPr="00564A49">
        <w:rPr>
          <w:iCs/>
          <w:szCs w:val="22"/>
        </w:rPr>
        <w:br/>
      </w:r>
      <w:r w:rsidRPr="00564A49">
        <w:rPr>
          <w:iCs/>
          <w:szCs w:val="22"/>
        </w:rPr>
        <w:tab/>
        <w:t>initArrivalTime[ m ] = DuFinalArrivalTime[ m − 1 ]</w:t>
      </w:r>
    </w:p>
    <w:p w:rsidR="007E173E" w:rsidRPr="00564A49" w:rsidRDefault="007E173E" w:rsidP="007E173E">
      <w:pPr>
        <w:ind w:left="800" w:hanging="360"/>
      </w:pPr>
      <w:r w:rsidRPr="00564A49">
        <w:t>–</w:t>
      </w:r>
      <w:r w:rsidRPr="00564A49">
        <w:tab/>
        <w:t>Otherwise (cbr_flag[ SchedSelIdx ] is equal to 0), the initial arrival time for decoding unit m is derived as follows:</w:t>
      </w:r>
    </w:p>
    <w:p w:rsidR="007E173E" w:rsidRPr="00564A49" w:rsidRDefault="007E173E" w:rsidP="007E173E">
      <w:pPr>
        <w:tabs>
          <w:tab w:val="clear" w:pos="1191"/>
          <w:tab w:val="clear" w:pos="1985"/>
          <w:tab w:val="left" w:pos="1800"/>
          <w:tab w:val="left" w:pos="3510"/>
          <w:tab w:val="center" w:pos="4849"/>
          <w:tab w:val="right" w:pos="9696"/>
        </w:tabs>
        <w:ind w:left="1210"/>
        <w:jc w:val="left"/>
        <w:rPr>
          <w:iCs/>
          <w:szCs w:val="22"/>
        </w:rPr>
      </w:pPr>
      <w:r w:rsidRPr="00564A49">
        <w:rPr>
          <w:iCs/>
          <w:szCs w:val="22"/>
        </w:rPr>
        <w:t>if( !subPicParamsFlag )</w:t>
      </w:r>
      <w:r w:rsidRPr="00564A49">
        <w:rPr>
          <w:iCs/>
          <w:szCs w:val="22"/>
        </w:rPr>
        <w:br/>
      </w:r>
      <w:r w:rsidRPr="00564A49">
        <w:rPr>
          <w:iCs/>
          <w:szCs w:val="22"/>
        </w:rPr>
        <w:tab/>
        <w:t>initArrivalTime[ m ] = Max( AuFinalArrivalTime[ m − 1 ], initArrivalEarliestTime[ m ] )</w:t>
      </w:r>
      <w:r w:rsidRPr="00564A49">
        <w:rPr>
          <w:iCs/>
          <w:szCs w:val="22"/>
        </w:rPr>
        <w:tab/>
        <w:t>(</w:t>
      </w:r>
      <w:bookmarkStart w:id="1331" w:name="tai_Eqn"/>
      <w:r w:rsidRPr="00564A49">
        <w:rPr>
          <w:iCs/>
          <w:szCs w:val="22"/>
        </w:rPr>
        <w:t>C</w:t>
      </w:r>
      <w:r w:rsidRPr="00564A49">
        <w:rPr>
          <w:iCs/>
          <w:szCs w:val="22"/>
        </w:rPr>
        <w:noBreakHyphen/>
      </w:r>
      <w:r w:rsidRPr="00564A49">
        <w:rPr>
          <w:iCs/>
          <w:szCs w:val="22"/>
        </w:rPr>
        <w:fldChar w:fldCharType="begin" w:fldLock="1"/>
      </w:r>
      <w:r w:rsidRPr="00564A49">
        <w:rPr>
          <w:iCs/>
          <w:szCs w:val="22"/>
        </w:rPr>
        <w:instrText xml:space="preserve"> SEQ Equation \* ARABIC </w:instrText>
      </w:r>
      <w:r w:rsidRPr="00564A49">
        <w:rPr>
          <w:iCs/>
          <w:szCs w:val="22"/>
        </w:rPr>
        <w:fldChar w:fldCharType="separate"/>
      </w:r>
      <w:r w:rsidRPr="00564A49">
        <w:rPr>
          <w:iCs/>
          <w:noProof/>
          <w:szCs w:val="22"/>
        </w:rPr>
        <w:t>5</w:t>
      </w:r>
      <w:r w:rsidRPr="00564A49">
        <w:rPr>
          <w:iCs/>
          <w:szCs w:val="22"/>
        </w:rPr>
        <w:fldChar w:fldCharType="end"/>
      </w:r>
      <w:bookmarkEnd w:id="1331"/>
      <w:r w:rsidRPr="00564A49">
        <w:rPr>
          <w:iCs/>
          <w:szCs w:val="22"/>
        </w:rPr>
        <w:t>)</w:t>
      </w:r>
      <w:r w:rsidRPr="00564A49">
        <w:rPr>
          <w:iCs/>
          <w:szCs w:val="22"/>
        </w:rPr>
        <w:br/>
        <w:t>else</w:t>
      </w:r>
      <w:r w:rsidRPr="00564A49">
        <w:rPr>
          <w:iCs/>
          <w:szCs w:val="22"/>
        </w:rPr>
        <w:br/>
      </w:r>
      <w:r w:rsidRPr="00564A49">
        <w:rPr>
          <w:iCs/>
          <w:szCs w:val="22"/>
        </w:rPr>
        <w:tab/>
        <w:t>initArrivalTime[ m ] = Max( DuFinalArrivalTime[ m − 1 ], initArrivalEarliestTime[ m ] )</w:t>
      </w:r>
    </w:p>
    <w:p w:rsidR="007E173E" w:rsidRPr="00564A49" w:rsidRDefault="007E173E" w:rsidP="007E173E">
      <w:pPr>
        <w:ind w:left="800"/>
      </w:pPr>
      <w:r w:rsidRPr="00564A49">
        <w:t>where i</w:t>
      </w:r>
      <w:r w:rsidRPr="00564A49">
        <w:rPr>
          <w:iCs/>
        </w:rPr>
        <w:t>nitArrivalEarliestTime[</w:t>
      </w:r>
      <w:r w:rsidRPr="00564A49">
        <w:t> m</w:t>
      </w:r>
      <w:r w:rsidRPr="00564A49">
        <w:rPr>
          <w:iCs/>
        </w:rPr>
        <w:t> ]</w:t>
      </w:r>
      <w:r w:rsidRPr="00564A49">
        <w:t xml:space="preserve"> is derived as follows:</w:t>
      </w:r>
    </w:p>
    <w:p w:rsidR="007E173E" w:rsidRPr="00564A49" w:rsidRDefault="007E173E" w:rsidP="007E173E">
      <w:pPr>
        <w:tabs>
          <w:tab w:val="clear" w:pos="794"/>
          <w:tab w:val="left" w:pos="2300"/>
        </w:tabs>
        <w:ind w:left="1200" w:hanging="400"/>
      </w:pPr>
      <w:r w:rsidRPr="00564A49">
        <w:t>–</w:t>
      </w:r>
      <w:r w:rsidRPr="00564A49">
        <w:tab/>
        <w:t xml:space="preserve">The variable </w:t>
      </w:r>
      <w:r w:rsidRPr="00564A49">
        <w:rPr>
          <w:iCs/>
        </w:rPr>
        <w:t>tmpNominalRemovalTime is derived as follows:</w:t>
      </w:r>
    </w:p>
    <w:p w:rsidR="007E173E" w:rsidRPr="00564A49" w:rsidRDefault="007E173E" w:rsidP="007E173E">
      <w:pPr>
        <w:tabs>
          <w:tab w:val="clear" w:pos="1191"/>
          <w:tab w:val="clear" w:pos="1588"/>
          <w:tab w:val="clear" w:pos="1985"/>
          <w:tab w:val="left" w:pos="1800"/>
          <w:tab w:val="left" w:pos="3510"/>
          <w:tab w:val="center" w:pos="4849"/>
          <w:tab w:val="right" w:pos="9696"/>
        </w:tabs>
        <w:ind w:left="1584"/>
        <w:jc w:val="left"/>
        <w:rPr>
          <w:iCs/>
          <w:szCs w:val="22"/>
        </w:rPr>
      </w:pPr>
      <w:r w:rsidRPr="00564A49">
        <w:rPr>
          <w:iCs/>
          <w:szCs w:val="22"/>
        </w:rPr>
        <w:t>if( !subPicParamsFlag )</w:t>
      </w:r>
      <w:r w:rsidRPr="00564A49">
        <w:rPr>
          <w:iCs/>
          <w:szCs w:val="22"/>
        </w:rPr>
        <w:br/>
      </w:r>
      <w:r w:rsidRPr="00564A49">
        <w:rPr>
          <w:iCs/>
          <w:szCs w:val="22"/>
        </w:rPr>
        <w:tab/>
        <w:t xml:space="preserve">tmpNominalRemovalTime = AuNominalRemovalTime[ m ] </w:t>
      </w:r>
      <w:r w:rsidRPr="00564A49">
        <w:rPr>
          <w:iCs/>
          <w:szCs w:val="22"/>
        </w:rPr>
        <w:tab/>
      </w:r>
      <w:r w:rsidRPr="00564A49">
        <w:rPr>
          <w:szCs w:val="22"/>
        </w:rPr>
        <w:t>(C</w:t>
      </w:r>
      <w:r w:rsidRPr="00564A49">
        <w:rPr>
          <w:szCs w:val="22"/>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6</w:t>
      </w:r>
      <w:r w:rsidRPr="00564A49">
        <w:rPr>
          <w:szCs w:val="22"/>
        </w:rPr>
        <w:fldChar w:fldCharType="end"/>
      </w:r>
      <w:r w:rsidRPr="00564A49">
        <w:rPr>
          <w:szCs w:val="22"/>
        </w:rPr>
        <w:t>)</w:t>
      </w:r>
      <w:r w:rsidRPr="00564A49">
        <w:rPr>
          <w:iCs/>
          <w:szCs w:val="22"/>
        </w:rPr>
        <w:br/>
      </w:r>
      <w:r w:rsidRPr="00564A49">
        <w:rPr>
          <w:iCs/>
          <w:szCs w:val="22"/>
        </w:rPr>
        <w:lastRenderedPageBreak/>
        <w:t>else</w:t>
      </w:r>
      <w:r w:rsidRPr="00564A49">
        <w:rPr>
          <w:iCs/>
          <w:szCs w:val="22"/>
        </w:rPr>
        <w:br/>
      </w:r>
      <w:r w:rsidRPr="00564A49">
        <w:rPr>
          <w:iCs/>
          <w:szCs w:val="22"/>
        </w:rPr>
        <w:tab/>
        <w:t>tmpNominalRemovalTime = DuNominalRemovalTime[ m ]</w:t>
      </w:r>
    </w:p>
    <w:p w:rsidR="007E173E" w:rsidRPr="00564A49" w:rsidRDefault="007E173E" w:rsidP="007E173E">
      <w:pPr>
        <w:tabs>
          <w:tab w:val="clear" w:pos="794"/>
          <w:tab w:val="left" w:pos="709"/>
        </w:tabs>
        <w:ind w:left="1200"/>
      </w:pPr>
      <w:proofErr w:type="gramStart"/>
      <w:r w:rsidRPr="00564A49">
        <w:t>where</w:t>
      </w:r>
      <w:proofErr w:type="gramEnd"/>
      <w:r w:rsidRPr="00564A49">
        <w:t xml:space="preserve"> Au</w:t>
      </w:r>
      <w:r w:rsidRPr="00564A49">
        <w:rPr>
          <w:iCs/>
        </w:rPr>
        <w:t>NominalRemovalTime[</w:t>
      </w:r>
      <w:r w:rsidRPr="00564A49">
        <w:t> m</w:t>
      </w:r>
      <w:r w:rsidRPr="00564A49">
        <w:rPr>
          <w:iCs/>
        </w:rPr>
        <w:t> ]</w:t>
      </w:r>
      <w:r w:rsidRPr="00564A49">
        <w:t xml:space="preserve"> and D</w:t>
      </w:r>
      <w:r w:rsidRPr="00564A49">
        <w:rPr>
          <w:iCs/>
        </w:rPr>
        <w:t>uNominalRemovalTime[</w:t>
      </w:r>
      <w:r w:rsidRPr="00564A49">
        <w:t> m</w:t>
      </w:r>
      <w:r w:rsidRPr="00564A49">
        <w:rPr>
          <w:iCs/>
        </w:rPr>
        <w:t> ]</w:t>
      </w:r>
      <w:r w:rsidRPr="00564A49">
        <w:t xml:space="preserve"> are </w:t>
      </w:r>
      <w:r w:rsidRPr="00564A49">
        <w:rPr>
          <w:iCs/>
        </w:rPr>
        <w:t xml:space="preserve">the nominal CPB removal time of access </w:t>
      </w:r>
      <w:r w:rsidRPr="00564A49">
        <w:t>unit m and decoding unit m, respectively,</w:t>
      </w:r>
      <w:r w:rsidRPr="00564A49">
        <w:rPr>
          <w:iCs/>
        </w:rPr>
        <w:t xml:space="preserve"> as specified in </w:t>
      </w:r>
      <w:r w:rsidRPr="00564A49">
        <w:t>subclause </w:t>
      </w:r>
      <w:r w:rsidRPr="00564A49">
        <w:fldChar w:fldCharType="begin" w:fldLock="1"/>
      </w:r>
      <w:r w:rsidRPr="00564A49">
        <w:instrText xml:space="preserve"> REF _Ref330937524 \r \h </w:instrText>
      </w:r>
      <w:r w:rsidR="00564A49">
        <w:instrText xml:space="preserve"> \* MERGEFORMAT </w:instrText>
      </w:r>
      <w:r w:rsidRPr="00564A49">
        <w:fldChar w:fldCharType="separate"/>
      </w:r>
      <w:r w:rsidRPr="00564A49">
        <w:t>C.2.3</w:t>
      </w:r>
      <w:r w:rsidRPr="00564A49">
        <w:fldChar w:fldCharType="end"/>
      </w:r>
      <w:r w:rsidRPr="00564A49">
        <w:t>.</w:t>
      </w:r>
    </w:p>
    <w:p w:rsidR="007E173E" w:rsidRPr="00564A49" w:rsidRDefault="007E173E" w:rsidP="007E173E">
      <w:pPr>
        <w:tabs>
          <w:tab w:val="clear" w:pos="794"/>
          <w:tab w:val="left" w:pos="2300"/>
        </w:tabs>
        <w:ind w:left="1200" w:hanging="400"/>
      </w:pPr>
      <w:r w:rsidRPr="00564A49">
        <w:t>–</w:t>
      </w:r>
      <w:r w:rsidRPr="00564A49">
        <w:tab/>
        <w:t>If decoding unit m is not the first decoding unit of a subsequent buffering period, i</w:t>
      </w:r>
      <w:r w:rsidRPr="00564A49">
        <w:rPr>
          <w:iCs/>
        </w:rPr>
        <w:t>nitArrivalEarliestTime[</w:t>
      </w:r>
      <w:r w:rsidRPr="00564A49">
        <w:t> m ] is derived as follows:</w:t>
      </w:r>
    </w:p>
    <w:p w:rsidR="007E173E" w:rsidRPr="00564A49" w:rsidRDefault="007E173E" w:rsidP="007E173E">
      <w:pPr>
        <w:tabs>
          <w:tab w:val="clear" w:pos="1191"/>
          <w:tab w:val="clear" w:pos="1588"/>
          <w:tab w:val="clear" w:pos="1985"/>
          <w:tab w:val="left" w:pos="1800"/>
          <w:tab w:val="left" w:pos="3510"/>
          <w:tab w:val="center" w:pos="4849"/>
          <w:tab w:val="right" w:pos="9696"/>
        </w:tabs>
        <w:ind w:left="1584"/>
        <w:jc w:val="left"/>
        <w:rPr>
          <w:szCs w:val="22"/>
        </w:rPr>
      </w:pPr>
      <w:r w:rsidRPr="00564A49">
        <w:rPr>
          <w:iCs/>
          <w:szCs w:val="22"/>
        </w:rPr>
        <w:t>initArrivalEarliestTime[</w:t>
      </w:r>
      <w:r w:rsidRPr="00564A49">
        <w:rPr>
          <w:szCs w:val="22"/>
        </w:rPr>
        <w:t> m</w:t>
      </w:r>
      <w:r w:rsidRPr="00564A49">
        <w:rPr>
          <w:iCs/>
          <w:szCs w:val="22"/>
        </w:rPr>
        <w:t> </w:t>
      </w:r>
      <w:r w:rsidRPr="00564A49">
        <w:rPr>
          <w:szCs w:val="22"/>
        </w:rPr>
        <w:t xml:space="preserve">] </w:t>
      </w:r>
      <w:r w:rsidRPr="00564A49">
        <w:rPr>
          <w:iCs/>
          <w:szCs w:val="22"/>
        </w:rPr>
        <w:t>= tmpNominalRemovalTime</w:t>
      </w:r>
      <w:r w:rsidRPr="00564A49">
        <w:rPr>
          <w:szCs w:val="22"/>
        </w:rPr>
        <w:t xml:space="preserve"> − ( InitCpbRemovalDelay[ SchedSelIdx ]</w:t>
      </w:r>
      <w:r w:rsidRPr="00564A49">
        <w:rPr>
          <w:szCs w:val="22"/>
        </w:rPr>
        <w:br/>
      </w:r>
      <w:r w:rsidRPr="00564A49">
        <w:rPr>
          <w:szCs w:val="22"/>
        </w:rPr>
        <w:tab/>
      </w:r>
      <w:r w:rsidRPr="00564A49">
        <w:rPr>
          <w:szCs w:val="22"/>
        </w:rPr>
        <w:tab/>
      </w:r>
      <w:r w:rsidRPr="00564A49">
        <w:t xml:space="preserve">+ </w:t>
      </w:r>
      <w:r w:rsidRPr="00564A49">
        <w:rPr>
          <w:szCs w:val="22"/>
        </w:rPr>
        <w:t>InitCpbRemovalDelayOffset</w:t>
      </w:r>
      <w:r w:rsidRPr="00564A49">
        <w:t>[ SchedSelIdx ] )</w:t>
      </w:r>
      <w:r w:rsidRPr="00564A49">
        <w:rPr>
          <w:szCs w:val="22"/>
        </w:rPr>
        <w:t xml:space="preserve"> </w:t>
      </w:r>
      <w:r w:rsidRPr="00564A49">
        <w:rPr>
          <w:rFonts w:ascii="Symbol" w:hAnsi="Symbol" w:cs="Symbol"/>
          <w:szCs w:val="22"/>
        </w:rPr>
        <w:t></w:t>
      </w:r>
      <w:r w:rsidRPr="00564A49">
        <w:rPr>
          <w:szCs w:val="22"/>
        </w:rPr>
        <w:t xml:space="preserve"> </w:t>
      </w:r>
      <w:r w:rsidRPr="00564A49">
        <w:rPr>
          <w:iCs/>
          <w:szCs w:val="22"/>
        </w:rPr>
        <w:t>90000</w:t>
      </w:r>
      <w:r w:rsidRPr="00564A49">
        <w:rPr>
          <w:iCs/>
          <w:szCs w:val="22"/>
        </w:rPr>
        <w:tab/>
      </w:r>
      <w:r w:rsidRPr="00564A49">
        <w:rPr>
          <w:szCs w:val="22"/>
        </w:rPr>
        <w:t>(C</w:t>
      </w:r>
      <w:r w:rsidRPr="00564A49">
        <w:rPr>
          <w:szCs w:val="22"/>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7</w:t>
      </w:r>
      <w:r w:rsidRPr="00564A49">
        <w:rPr>
          <w:szCs w:val="22"/>
        </w:rPr>
        <w:fldChar w:fldCharType="end"/>
      </w:r>
      <w:r w:rsidRPr="00564A49">
        <w:rPr>
          <w:szCs w:val="22"/>
        </w:rPr>
        <w:t>)</w:t>
      </w:r>
    </w:p>
    <w:p w:rsidR="007E173E" w:rsidRPr="00564A49" w:rsidRDefault="007E173E" w:rsidP="007E173E">
      <w:pPr>
        <w:tabs>
          <w:tab w:val="clear" w:pos="794"/>
          <w:tab w:val="left" w:pos="2300"/>
        </w:tabs>
        <w:ind w:left="1200" w:hanging="400"/>
      </w:pPr>
      <w:r w:rsidRPr="00564A49">
        <w:t>–</w:t>
      </w:r>
      <w:r w:rsidRPr="00564A49">
        <w:tab/>
        <w:t>Otherwise (decoding unit m is the first decoding unit of a subsequent buffering period), i</w:t>
      </w:r>
      <w:r w:rsidRPr="00564A49">
        <w:rPr>
          <w:iCs/>
        </w:rPr>
        <w:t>nitArrivalEarliestTime[</w:t>
      </w:r>
      <w:r w:rsidRPr="00564A49">
        <w:t> m</w:t>
      </w:r>
      <w:r w:rsidRPr="00564A49">
        <w:rPr>
          <w:iCs/>
        </w:rPr>
        <w:t> ]</w:t>
      </w:r>
      <w:r w:rsidRPr="00564A49">
        <w:t xml:space="preserve"> is derived as follows:</w:t>
      </w:r>
    </w:p>
    <w:p w:rsidR="007E173E" w:rsidRPr="00564A49" w:rsidRDefault="007E173E" w:rsidP="007E173E">
      <w:pPr>
        <w:tabs>
          <w:tab w:val="clear" w:pos="1191"/>
          <w:tab w:val="clear" w:pos="1588"/>
          <w:tab w:val="clear" w:pos="1985"/>
          <w:tab w:val="left" w:pos="1800"/>
          <w:tab w:val="left" w:pos="3510"/>
          <w:tab w:val="center" w:pos="4849"/>
          <w:tab w:val="right" w:pos="9696"/>
        </w:tabs>
        <w:ind w:left="1584"/>
        <w:jc w:val="left"/>
        <w:rPr>
          <w:iCs/>
          <w:szCs w:val="22"/>
        </w:rPr>
      </w:pPr>
      <w:r w:rsidRPr="00564A49">
        <w:rPr>
          <w:iCs/>
          <w:szCs w:val="22"/>
        </w:rPr>
        <w:t>initArrivalEarliestTime[ m ] = tmpNominalRemovalTime −</w:t>
      </w:r>
      <w:r w:rsidRPr="00564A49">
        <w:rPr>
          <w:iCs/>
          <w:szCs w:val="22"/>
        </w:rPr>
        <w:br/>
      </w:r>
      <w:r w:rsidRPr="00564A49">
        <w:rPr>
          <w:iCs/>
          <w:szCs w:val="22"/>
        </w:rPr>
        <w:tab/>
      </w:r>
      <w:r w:rsidRPr="00564A49">
        <w:rPr>
          <w:iCs/>
          <w:szCs w:val="22"/>
        </w:rPr>
        <w:tab/>
        <w:t xml:space="preserve">( InitCpbRemovalDelay[ SchedSelIdx ] </w:t>
      </w:r>
      <w:r w:rsidRPr="00564A49">
        <w:rPr>
          <w:rFonts w:ascii="Symbol" w:hAnsi="Symbol" w:cs="Symbol"/>
          <w:szCs w:val="22"/>
        </w:rPr>
        <w:t></w:t>
      </w:r>
      <w:r w:rsidRPr="00564A49">
        <w:rPr>
          <w:iCs/>
          <w:szCs w:val="22"/>
        </w:rPr>
        <w:t xml:space="preserve"> 90000 )</w:t>
      </w:r>
      <w:r w:rsidRPr="00564A49">
        <w:rPr>
          <w:iCs/>
          <w:szCs w:val="22"/>
        </w:rPr>
        <w:tab/>
        <w:t>(C</w:t>
      </w:r>
      <w:r w:rsidRPr="00564A49">
        <w:rPr>
          <w:iCs/>
          <w:szCs w:val="22"/>
        </w:rPr>
        <w:noBreakHyphen/>
      </w:r>
      <w:r w:rsidRPr="00564A49">
        <w:rPr>
          <w:iCs/>
          <w:szCs w:val="22"/>
        </w:rPr>
        <w:fldChar w:fldCharType="begin" w:fldLock="1"/>
      </w:r>
      <w:r w:rsidRPr="00564A49">
        <w:rPr>
          <w:iCs/>
          <w:szCs w:val="22"/>
        </w:rPr>
        <w:instrText xml:space="preserve"> SEQ Equation \* ARABIC </w:instrText>
      </w:r>
      <w:r w:rsidRPr="00564A49">
        <w:rPr>
          <w:iCs/>
          <w:szCs w:val="22"/>
        </w:rPr>
        <w:fldChar w:fldCharType="separate"/>
      </w:r>
      <w:r w:rsidRPr="00564A49">
        <w:rPr>
          <w:iCs/>
          <w:noProof/>
          <w:szCs w:val="22"/>
        </w:rPr>
        <w:t>8</w:t>
      </w:r>
      <w:r w:rsidRPr="00564A49">
        <w:rPr>
          <w:iCs/>
          <w:szCs w:val="22"/>
        </w:rPr>
        <w:fldChar w:fldCharType="end"/>
      </w:r>
      <w:r w:rsidRPr="00564A49">
        <w:rPr>
          <w:iCs/>
          <w:szCs w:val="22"/>
        </w:rPr>
        <w:t>)</w:t>
      </w:r>
    </w:p>
    <w:p w:rsidR="007E173E" w:rsidRPr="00564A49" w:rsidRDefault="007E173E" w:rsidP="007E173E">
      <w:r w:rsidRPr="00564A49">
        <w:t>The final arrival time for decoding unit m is derived as follows:</w:t>
      </w:r>
    </w:p>
    <w:p w:rsidR="007E173E" w:rsidRPr="00564A49" w:rsidRDefault="007E173E" w:rsidP="007E173E">
      <w:pPr>
        <w:tabs>
          <w:tab w:val="clear" w:pos="1191"/>
          <w:tab w:val="clear" w:pos="1985"/>
          <w:tab w:val="left" w:pos="1080"/>
          <w:tab w:val="left" w:pos="1800"/>
          <w:tab w:val="left" w:pos="3510"/>
          <w:tab w:val="center" w:pos="4849"/>
          <w:tab w:val="right" w:pos="9696"/>
        </w:tabs>
        <w:ind w:left="792"/>
        <w:jc w:val="left"/>
        <w:rPr>
          <w:iCs/>
          <w:szCs w:val="22"/>
        </w:rPr>
      </w:pPr>
      <w:r w:rsidRPr="00564A49">
        <w:rPr>
          <w:iCs/>
          <w:szCs w:val="22"/>
        </w:rPr>
        <w:t>if( !subPicParamsFlag )</w:t>
      </w:r>
      <w:r w:rsidRPr="00564A49">
        <w:rPr>
          <w:iCs/>
          <w:szCs w:val="22"/>
        </w:rPr>
        <w:br/>
      </w:r>
      <w:r w:rsidRPr="00564A49">
        <w:rPr>
          <w:iCs/>
          <w:szCs w:val="22"/>
        </w:rPr>
        <w:tab/>
      </w:r>
      <w:r w:rsidRPr="00564A49">
        <w:rPr>
          <w:iCs/>
          <w:szCs w:val="22"/>
        </w:rPr>
        <w:tab/>
        <w:t xml:space="preserve">AuFinalArrivalTime[ m ] = initArrivalTime[ m ] + sizeInbits[ m ] </w:t>
      </w:r>
      <w:r w:rsidRPr="00564A49">
        <w:rPr>
          <w:rFonts w:ascii="Symbol" w:hAnsi="Symbol" w:cs="Symbol"/>
          <w:szCs w:val="22"/>
        </w:rPr>
        <w:t></w:t>
      </w:r>
      <w:r w:rsidRPr="00564A49">
        <w:rPr>
          <w:iCs/>
          <w:szCs w:val="22"/>
        </w:rPr>
        <w:t xml:space="preserve"> BitRate[ SchedSelIdx ]</w:t>
      </w:r>
      <w:r w:rsidRPr="00564A49">
        <w:rPr>
          <w:iCs/>
          <w:szCs w:val="22"/>
        </w:rPr>
        <w:tab/>
        <w:t>(C</w:t>
      </w:r>
      <w:r w:rsidRPr="00564A49">
        <w:rPr>
          <w:iCs/>
          <w:szCs w:val="22"/>
        </w:rPr>
        <w:noBreakHyphen/>
      </w:r>
      <w:r w:rsidRPr="00564A49">
        <w:rPr>
          <w:iCs/>
          <w:szCs w:val="22"/>
        </w:rPr>
        <w:fldChar w:fldCharType="begin" w:fldLock="1"/>
      </w:r>
      <w:r w:rsidRPr="00564A49">
        <w:rPr>
          <w:iCs/>
          <w:szCs w:val="22"/>
        </w:rPr>
        <w:instrText xml:space="preserve"> SEQ Equation \* ARABIC </w:instrText>
      </w:r>
      <w:r w:rsidRPr="00564A49">
        <w:rPr>
          <w:iCs/>
          <w:szCs w:val="22"/>
        </w:rPr>
        <w:fldChar w:fldCharType="separate"/>
      </w:r>
      <w:r w:rsidRPr="00564A49">
        <w:rPr>
          <w:iCs/>
          <w:noProof/>
          <w:szCs w:val="22"/>
        </w:rPr>
        <w:t>9</w:t>
      </w:r>
      <w:r w:rsidRPr="00564A49">
        <w:rPr>
          <w:iCs/>
          <w:szCs w:val="22"/>
        </w:rPr>
        <w:fldChar w:fldCharType="end"/>
      </w:r>
      <w:r w:rsidRPr="00564A49">
        <w:rPr>
          <w:iCs/>
          <w:szCs w:val="22"/>
        </w:rPr>
        <w:t>)</w:t>
      </w:r>
      <w:r w:rsidRPr="00564A49">
        <w:rPr>
          <w:iCs/>
          <w:szCs w:val="22"/>
        </w:rPr>
        <w:br/>
        <w:t>else</w:t>
      </w:r>
      <w:r w:rsidRPr="00564A49">
        <w:rPr>
          <w:iCs/>
          <w:szCs w:val="22"/>
        </w:rPr>
        <w:br/>
      </w:r>
      <w:r w:rsidRPr="00564A49">
        <w:rPr>
          <w:iCs/>
          <w:szCs w:val="22"/>
        </w:rPr>
        <w:tab/>
      </w:r>
      <w:r w:rsidRPr="00564A49">
        <w:rPr>
          <w:iCs/>
          <w:szCs w:val="22"/>
        </w:rPr>
        <w:tab/>
        <w:t xml:space="preserve">DuFinalArrivalTime[ m ] = initArrivalTime[ m ] + sizeInbits[ m ] </w:t>
      </w:r>
      <w:r w:rsidRPr="00564A49">
        <w:rPr>
          <w:rFonts w:ascii="Symbol" w:hAnsi="Symbol" w:cs="Symbol"/>
          <w:szCs w:val="22"/>
        </w:rPr>
        <w:t></w:t>
      </w:r>
      <w:r w:rsidRPr="00564A49">
        <w:rPr>
          <w:iCs/>
          <w:szCs w:val="22"/>
        </w:rPr>
        <w:t xml:space="preserve"> BitRate[ SchedSelIdx ]</w:t>
      </w:r>
    </w:p>
    <w:p w:rsidR="007E173E" w:rsidRPr="00564A49" w:rsidRDefault="007E173E" w:rsidP="007E173E">
      <w:pPr>
        <w:numPr>
          <w:ilvl w:val="12"/>
          <w:numId w:val="0"/>
        </w:numPr>
      </w:pPr>
      <w:r w:rsidRPr="00564A49">
        <w:t>where sizeInbits</w:t>
      </w:r>
      <w:proofErr w:type="gramStart"/>
      <w:r w:rsidRPr="00564A49">
        <w:t>[ m</w:t>
      </w:r>
      <w:proofErr w:type="gramEnd"/>
      <w:r w:rsidRPr="00564A49">
        <w:t xml:space="preserve"> ] is the size in bits of decoding unit m, counting the bits of the VCL NAL units and the filler data NAL units for the Type I conformance point or all bits of the Type II bitstream for the Type II conformance point, where the Type I and Type II conformance points are as shown in </w:t>
      </w:r>
      <w:r w:rsidRPr="00564A49">
        <w:fldChar w:fldCharType="begin" w:fldLock="1"/>
      </w:r>
      <w:r w:rsidRPr="00564A49">
        <w:instrText xml:space="preserve"> REF  _Ref33101618 \h  \* MERGEFORMAT </w:instrText>
      </w:r>
      <w:r w:rsidRPr="00564A49">
        <w:fldChar w:fldCharType="separate"/>
      </w:r>
      <w:r w:rsidRPr="00564A49">
        <w:rPr>
          <w:bCs/>
        </w:rPr>
        <w:t>Figure C</w:t>
      </w:r>
      <w:r w:rsidRPr="00564A49">
        <w:rPr>
          <w:bCs/>
        </w:rPr>
        <w:noBreakHyphen/>
        <w:t>1</w:t>
      </w:r>
      <w:r w:rsidRPr="00564A49">
        <w:fldChar w:fldCharType="end"/>
      </w:r>
      <w:r w:rsidRPr="00564A49">
        <w:t>.</w:t>
      </w:r>
    </w:p>
    <w:p w:rsidR="007E173E" w:rsidRPr="00564A49" w:rsidRDefault="007E173E" w:rsidP="007E173E">
      <w:pPr>
        <w:rPr>
          <w:iCs/>
        </w:rPr>
      </w:pPr>
      <w:r w:rsidRPr="00564A49">
        <w:rPr>
          <w:iCs/>
        </w:rPr>
        <w:t xml:space="preserve">The values of SchedSelIdx, </w:t>
      </w:r>
      <w:r w:rsidRPr="00564A49">
        <w:t>BitRate[ SchedSelIdx ], and CpbSize[ SchedSelIdx ] are constrained as follows:</w:t>
      </w:r>
    </w:p>
    <w:p w:rsidR="007E173E" w:rsidRPr="00564A49" w:rsidRDefault="007E173E" w:rsidP="007E173E">
      <w:pPr>
        <w:tabs>
          <w:tab w:val="clear" w:pos="794"/>
          <w:tab w:val="left" w:pos="400"/>
        </w:tabs>
        <w:ind w:left="400" w:hanging="400"/>
        <w:rPr>
          <w:iCs/>
        </w:rPr>
      </w:pPr>
      <w:r w:rsidRPr="00564A49">
        <w:t>–</w:t>
      </w:r>
      <w:r w:rsidRPr="00564A49">
        <w:tab/>
      </w:r>
      <w:r w:rsidRPr="00564A49">
        <w:rPr>
          <w:iCs/>
        </w:rPr>
        <w:t xml:space="preserve">If the content of the selected hrd_parameters( ) syntax structures for the access unit containing decoding unit m and the previous access unit differ, the HSS selects a value SchedSelIdx1 of </w:t>
      </w:r>
      <w:r w:rsidRPr="00564A49">
        <w:t xml:space="preserve">SchedSelIdx from among the values of SchedSelIdx provided in the </w:t>
      </w:r>
      <w:r w:rsidRPr="00564A49">
        <w:rPr>
          <w:iCs/>
        </w:rPr>
        <w:t>selected hrd_parameters( ) syntax structures</w:t>
      </w:r>
      <w:r w:rsidRPr="00564A49">
        <w:t xml:space="preserve"> for the access unit containing decoding unit m that results in a BitRate[ SchedSelIdx1 ] or CpbSize[ SchedSelIdx1 ] for the access unit containing decoding unit m. The value of BitRate[ SchedSelIdx1 ] or CpbSize[ SchedSelIdx1 ] may differ from the value of BitRate[ SchedSelIdx0 ] or CpbSize[ SchedSelIdx0 ] for the value SchedSelIdx0 of SchedSelIdx that was in use for the previous access unit.</w:t>
      </w:r>
    </w:p>
    <w:p w:rsidR="007E173E" w:rsidRPr="00564A49" w:rsidRDefault="007E173E" w:rsidP="007E173E">
      <w:pPr>
        <w:tabs>
          <w:tab w:val="clear" w:pos="794"/>
          <w:tab w:val="left" w:pos="400"/>
        </w:tabs>
        <w:ind w:left="400" w:hanging="400"/>
      </w:pPr>
      <w:r w:rsidRPr="00564A49">
        <w:t>–</w:t>
      </w:r>
      <w:r w:rsidRPr="00564A49">
        <w:tab/>
      </w:r>
      <w:r w:rsidRPr="00564A49">
        <w:rPr>
          <w:iCs/>
        </w:rPr>
        <w:t xml:space="preserve">Otherwise, the HSS continues to operate with the previous values of SchedSelIdx, </w:t>
      </w:r>
      <w:r w:rsidRPr="00564A49">
        <w:t>BitRate[ SchedSelIdx ] and CpbSize[ SchedSelIdx ].</w:t>
      </w:r>
    </w:p>
    <w:p w:rsidR="007E173E" w:rsidRPr="00564A49" w:rsidRDefault="007E173E" w:rsidP="007E173E">
      <w:pPr>
        <w:rPr>
          <w:iCs/>
        </w:rPr>
      </w:pPr>
      <w:r w:rsidRPr="00564A49">
        <w:rPr>
          <w:iCs/>
        </w:rPr>
        <w:t xml:space="preserve">When the HSS selects values of </w:t>
      </w:r>
      <w:r w:rsidRPr="00564A49">
        <w:t>BitRate[ SchedSelIdx ] or CpbSize[ SchedSelIdx ] that differ from those of the previous access unit, the following applies:</w:t>
      </w:r>
    </w:p>
    <w:p w:rsidR="007E173E" w:rsidRPr="00564A49" w:rsidRDefault="007E173E" w:rsidP="007E173E">
      <w:pPr>
        <w:tabs>
          <w:tab w:val="clear" w:pos="794"/>
          <w:tab w:val="left" w:pos="400"/>
        </w:tabs>
        <w:ind w:left="400" w:hanging="400"/>
      </w:pPr>
      <w:r w:rsidRPr="00564A49">
        <w:t>–</w:t>
      </w:r>
      <w:r w:rsidRPr="00564A49">
        <w:tab/>
        <w:t>The variable BitRate[ SchedSelIdx ] comes into effect at the initial CPB arrival time of the current access unit</w:t>
      </w:r>
      <w:r w:rsidRPr="00564A49">
        <w:rPr>
          <w:iCs/>
        </w:rPr>
        <w:t>.</w:t>
      </w:r>
    </w:p>
    <w:p w:rsidR="007E173E" w:rsidRPr="00564A49" w:rsidRDefault="007E173E" w:rsidP="007E173E">
      <w:pPr>
        <w:tabs>
          <w:tab w:val="clear" w:pos="794"/>
          <w:tab w:val="left" w:pos="400"/>
        </w:tabs>
        <w:ind w:left="400" w:hanging="400"/>
        <w:rPr>
          <w:iCs/>
        </w:rPr>
      </w:pPr>
      <w:r w:rsidRPr="00564A49">
        <w:t>–</w:t>
      </w:r>
      <w:r w:rsidRPr="00564A49">
        <w:tab/>
        <w:t>The variable CpbSize[ SchedSelIdx ] comes into effect as follows:</w:t>
      </w:r>
    </w:p>
    <w:p w:rsidR="007E173E" w:rsidRPr="00564A49" w:rsidRDefault="007E173E" w:rsidP="007E173E">
      <w:pPr>
        <w:tabs>
          <w:tab w:val="clear" w:pos="1191"/>
        </w:tabs>
        <w:ind w:left="800" w:hanging="400"/>
        <w:rPr>
          <w:iCs/>
        </w:rPr>
      </w:pPr>
      <w:r w:rsidRPr="00564A49">
        <w:t>–</w:t>
      </w:r>
      <w:r w:rsidRPr="00564A49">
        <w:tab/>
        <w:t>If the new value of CpbSize[ SchedSelIdx ] is greater than the old CPB size, it comes into effect at the initial CPB arrival time of the current access unit.</w:t>
      </w:r>
    </w:p>
    <w:p w:rsidR="007E173E" w:rsidRPr="00564A49" w:rsidRDefault="007E173E" w:rsidP="007E173E">
      <w:pPr>
        <w:tabs>
          <w:tab w:val="clear" w:pos="1191"/>
        </w:tabs>
        <w:ind w:left="800" w:hanging="400"/>
        <w:rPr>
          <w:iCs/>
        </w:rPr>
      </w:pPr>
      <w:r w:rsidRPr="00564A49">
        <w:t>–</w:t>
      </w:r>
      <w:r w:rsidRPr="00564A49">
        <w:tab/>
        <w:t>Otherwise, the new value of CpbSize[ SchedSelIdx ] comes into effect at the CPB removal time of the current access unit.</w:t>
      </w:r>
    </w:p>
    <w:p w:rsidR="007E173E" w:rsidRPr="00564A49" w:rsidRDefault="007E173E" w:rsidP="007E173E">
      <w:pPr>
        <w:keepNext/>
        <w:numPr>
          <w:ilvl w:val="2"/>
          <w:numId w:val="37"/>
        </w:numPr>
        <w:tabs>
          <w:tab w:val="num" w:pos="1440"/>
          <w:tab w:val="num" w:pos="1702"/>
        </w:tabs>
        <w:spacing w:before="181"/>
        <w:outlineLvl w:val="2"/>
        <w:rPr>
          <w:b/>
          <w:bCs/>
        </w:rPr>
      </w:pPr>
      <w:bookmarkStart w:id="1332" w:name="_Ref317100505"/>
      <w:bookmarkStart w:id="1333" w:name="_Toc317198880"/>
      <w:bookmarkStart w:id="1334" w:name="_Ref330937524"/>
      <w:bookmarkStart w:id="1335" w:name="_Ref330937761"/>
      <w:bookmarkStart w:id="1336" w:name="_Toc364083321"/>
      <w:bookmarkStart w:id="1337" w:name="_Toc378026138"/>
      <w:r w:rsidRPr="00564A49">
        <w:rPr>
          <w:b/>
          <w:bCs/>
        </w:rPr>
        <w:t>Timing of decoding unit removal and decoding of decoding unit</w:t>
      </w:r>
      <w:bookmarkEnd w:id="1332"/>
      <w:bookmarkEnd w:id="1333"/>
      <w:bookmarkEnd w:id="1334"/>
      <w:bookmarkEnd w:id="1335"/>
      <w:bookmarkEnd w:id="1336"/>
      <w:bookmarkEnd w:id="1337"/>
    </w:p>
    <w:p w:rsidR="007E173E" w:rsidRPr="00564A49" w:rsidRDefault="007E173E" w:rsidP="007E173E">
      <w:r w:rsidRPr="00564A49">
        <w:t>The variables InitCpbRemovalDelay[ SchedSelIdx ], InitCpbRemovalDelayOffset[ SchedSelIdx ], CpbDelayOffset, and DpbDelayOffset are derived as follows:</w:t>
      </w:r>
    </w:p>
    <w:p w:rsidR="007E173E" w:rsidRPr="00564A49" w:rsidRDefault="007E173E" w:rsidP="007E173E">
      <w:pPr>
        <w:tabs>
          <w:tab w:val="clear" w:pos="794"/>
          <w:tab w:val="left" w:pos="400"/>
        </w:tabs>
        <w:ind w:left="400" w:hanging="400"/>
      </w:pPr>
      <w:r w:rsidRPr="00564A49">
        <w:t>–</w:t>
      </w:r>
      <w:r w:rsidRPr="00564A49">
        <w:tab/>
        <w:t>If one or more of the following conditions are true, CpbDelayOffset is set equal to the value of the buffering period SEI message syntax element cpb_delay_offset, DpbDelayOffset is set equal to the value of the buffering period SEI message syntax element dpb_delay_offset, and InitCpbRemovalDelay[ SchedSelIdx ] and InitCpbRemovalDelayOffset[ SchedSelIdx ] are set equal to the values of the buffering period SEI message syntax elements nal_initial_alt_cpb_removal_delay[ SchedSelIdx ] and nal_initial_alt_cpb_removal_offset[ SchedSelIdx ], respectively, when NalHrdModeFlag is equal to 1, or vcl_initial_alt_cpb_removal_delay[ SchedSelIdx ] and vcl_initial_alt_cpb_removal_offset[ SchedSelIdx ], respectively, when NalHrdModeFlag is equal to 0, where the buffering period SEI message containing the syntax elements is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w:t>
      </w:r>
    </w:p>
    <w:p w:rsidR="007E173E" w:rsidRPr="00564A49" w:rsidRDefault="007E173E" w:rsidP="007E173E">
      <w:pPr>
        <w:ind w:left="800" w:hanging="360"/>
      </w:pPr>
      <w:r w:rsidRPr="00564A49">
        <w:lastRenderedPageBreak/>
        <w:t>–</w:t>
      </w:r>
      <w:r w:rsidRPr="00564A49">
        <w:tab/>
        <w:t>Access unit 0 includes a BLA picture with nuh_layer_id equal to 0 and nal_unit_type equal to BLA_W_RADL or BLA_N_LP, MultiLayerCpbOperationFlag is equal to 0 and the value of irap_cpb_params_present_flag of the buffering period SEI message is equal to 1.</w:t>
      </w:r>
    </w:p>
    <w:p w:rsidR="007E173E" w:rsidRPr="00564A49" w:rsidRDefault="007E173E" w:rsidP="007E173E">
      <w:pPr>
        <w:ind w:left="800" w:hanging="360"/>
      </w:pPr>
      <w:r w:rsidRPr="00564A49">
        <w:t>–</w:t>
      </w:r>
      <w:r w:rsidRPr="00564A49">
        <w:tab/>
        <w:t>Access unit 0 includes a BLA picture with nuh_layer_id equal to 0 and nal_unit_type equal to BLA_W_LP or includes a CRA picture with nuh_layer_id equal to 0, MultiLayerCpbOperationFlag is equal to 0 and the value of irap_cpb_params_present_flag of the buffering period SEI message is equal to 1, and one or more of the following conditions are true:</w:t>
      </w:r>
    </w:p>
    <w:p w:rsidR="007E173E" w:rsidRPr="00564A49" w:rsidRDefault="007E173E" w:rsidP="007E173E">
      <w:pPr>
        <w:spacing w:before="86"/>
        <w:ind w:left="1117" w:hanging="307"/>
      </w:pPr>
      <w:r w:rsidRPr="00564A49">
        <w:t>–</w:t>
      </w:r>
      <w:r w:rsidRPr="00564A49">
        <w:tab/>
        <w:t>UseAltCpbParamsFlag for access unit 0 is equal to 1.</w:t>
      </w:r>
    </w:p>
    <w:p w:rsidR="007E173E" w:rsidRPr="00564A49" w:rsidRDefault="007E173E" w:rsidP="007E173E">
      <w:pPr>
        <w:spacing w:before="86"/>
        <w:ind w:left="1117" w:hanging="307"/>
      </w:pPr>
      <w:r w:rsidRPr="00564A49">
        <w:t>–</w:t>
      </w:r>
      <w:r w:rsidRPr="00564A49">
        <w:tab/>
        <w:t>DefaultInitCpbParamsFlag is equal to 0.</w:t>
      </w:r>
    </w:p>
    <w:p w:rsidR="007E173E" w:rsidRPr="00564A49" w:rsidRDefault="007E173E" w:rsidP="007E173E">
      <w:pPr>
        <w:ind w:left="800" w:hanging="360"/>
      </w:pPr>
      <w:r w:rsidRPr="00564A49">
        <w:t>–</w:t>
      </w:r>
      <w:r w:rsidRPr="00564A49">
        <w:tab/>
        <w:t>Access unit 0 includes an IRAP picture with nuh_layer_id equal to 0, MultiLayerCpbOperationFlag is equal to 1 and the value of irap_cpb_params_present_flag of the buffering period SEI message is equal to 1, and one or more of the following conditions are true:</w:t>
      </w:r>
    </w:p>
    <w:p w:rsidR="007E173E" w:rsidRPr="00564A49" w:rsidRDefault="007E173E" w:rsidP="007E173E">
      <w:pPr>
        <w:spacing w:before="86"/>
        <w:ind w:left="1117" w:hanging="307"/>
      </w:pPr>
      <w:r w:rsidRPr="00564A49">
        <w:t>–</w:t>
      </w:r>
      <w:r w:rsidRPr="00564A49">
        <w:tab/>
        <w:t>UseAltCpbParamsFlag for access unit 0 is equal to 1.</w:t>
      </w:r>
    </w:p>
    <w:p w:rsidR="007E173E" w:rsidRPr="00564A49" w:rsidRDefault="007E173E" w:rsidP="007E173E">
      <w:pPr>
        <w:spacing w:before="86"/>
        <w:ind w:left="1117" w:hanging="307"/>
      </w:pPr>
      <w:r w:rsidRPr="00564A49">
        <w:t>–</w:t>
      </w:r>
      <w:r w:rsidRPr="00564A49">
        <w:tab/>
        <w:t>DefaultInitCpbParamsFlag is equal to 0.</w:t>
      </w:r>
    </w:p>
    <w:p w:rsidR="007E173E" w:rsidRPr="00564A49" w:rsidRDefault="007E173E" w:rsidP="007E173E">
      <w:pPr>
        <w:tabs>
          <w:tab w:val="clear" w:pos="794"/>
          <w:tab w:val="left" w:pos="400"/>
        </w:tabs>
        <w:ind w:left="400" w:hanging="400"/>
      </w:pPr>
      <w:r w:rsidRPr="00564A49">
        <w:t>–</w:t>
      </w:r>
      <w:r w:rsidRPr="00564A49">
        <w:tab/>
        <w:t>Otherwise, InitCpbRemovalDelay[ SchedSelIdx ] and InitCpbRemovalDelayOffset[ SchedSelIdx ] are set equal to the values of the buffering period SEI message syntax elements nal_initial_cpb_removal_delay[ SchedSelIdx ] and nal_initial_cpb_removal_offset[ SchedSelIdx ], respectively, when NalHrdModeFlag is equal to 1, or vcl_initial_cpb_removal_delay[ SchedSelIdx ] and vcl_initial_cpb_removal_offset[ SchedSelIdx ], respectively, when NalHrdModeFlag is equal to 0, where the buffering period SEI message containing the syntax elements is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 CpbDelayOffset and DpbDelayOffset are both set equal to 0.</w:t>
      </w:r>
    </w:p>
    <w:p w:rsidR="007E173E" w:rsidRPr="00564A49" w:rsidRDefault="007E173E" w:rsidP="007E173E">
      <w:pPr>
        <w:tabs>
          <w:tab w:val="clear" w:pos="794"/>
          <w:tab w:val="left" w:pos="400"/>
        </w:tabs>
        <w:ind w:left="400" w:hanging="400"/>
      </w:pPr>
      <w:r w:rsidRPr="00564A49">
        <w:t>The nominal removal time of the access unit n from the CPB is specified as follows:</w:t>
      </w:r>
    </w:p>
    <w:p w:rsidR="007E173E" w:rsidRPr="00564A49" w:rsidRDefault="007E173E" w:rsidP="007E173E">
      <w:pPr>
        <w:tabs>
          <w:tab w:val="clear" w:pos="794"/>
          <w:tab w:val="left" w:pos="400"/>
        </w:tabs>
        <w:ind w:left="400" w:hanging="400"/>
      </w:pPr>
      <w:r w:rsidRPr="00564A49">
        <w:t>–</w:t>
      </w:r>
      <w:r w:rsidRPr="00564A49">
        <w:tab/>
        <w:t>If access unit n is the access unit with n equal to 0 (the access unit that initializes the HRD), the nominal removal time of the access unit from the CPB is</w:t>
      </w:r>
      <w:r w:rsidRPr="00564A49">
        <w:rPr>
          <w:iCs/>
        </w:rPr>
        <w:t xml:space="preserve"> specified by:</w:t>
      </w:r>
    </w:p>
    <w:p w:rsidR="007E173E" w:rsidRPr="00564A49" w:rsidRDefault="007E173E" w:rsidP="007E173E">
      <w:pPr>
        <w:tabs>
          <w:tab w:val="clear" w:pos="1191"/>
          <w:tab w:val="clear" w:pos="1985"/>
          <w:tab w:val="center" w:pos="4849"/>
          <w:tab w:val="right" w:pos="9696"/>
        </w:tabs>
        <w:ind w:left="720"/>
        <w:jc w:val="left"/>
        <w:rPr>
          <w:szCs w:val="22"/>
        </w:rPr>
      </w:pPr>
      <w:r w:rsidRPr="00564A49">
        <w:rPr>
          <w:iCs/>
          <w:szCs w:val="22"/>
        </w:rPr>
        <w:t>AuNominalRemovalTime[</w:t>
      </w:r>
      <w:r w:rsidRPr="00564A49">
        <w:rPr>
          <w:szCs w:val="22"/>
        </w:rPr>
        <w:t> </w:t>
      </w:r>
      <w:r w:rsidRPr="00564A49">
        <w:rPr>
          <w:iCs/>
          <w:szCs w:val="22"/>
        </w:rPr>
        <w:t>0 ]</w:t>
      </w:r>
      <w:r w:rsidRPr="00564A49">
        <w:rPr>
          <w:szCs w:val="22"/>
        </w:rPr>
        <w:t xml:space="preserve"> = InitCpbRemovalDelay[ SchedSelIdx ] </w:t>
      </w:r>
      <w:r w:rsidRPr="00564A49">
        <w:rPr>
          <w:rFonts w:ascii="Symbol" w:hAnsi="Symbol" w:cs="Symbol"/>
          <w:szCs w:val="22"/>
        </w:rPr>
        <w:t></w:t>
      </w:r>
      <w:r w:rsidRPr="00564A49">
        <w:rPr>
          <w:szCs w:val="22"/>
        </w:rPr>
        <w:t xml:space="preserve"> </w:t>
      </w:r>
      <w:r w:rsidRPr="00564A49">
        <w:rPr>
          <w:iCs/>
          <w:szCs w:val="22"/>
        </w:rPr>
        <w:t>90000</w:t>
      </w:r>
      <w:r w:rsidRPr="00564A49">
        <w:rPr>
          <w:szCs w:val="22"/>
        </w:rPr>
        <w:tab/>
        <w:t>(</w:t>
      </w:r>
      <w:bookmarkStart w:id="1338" w:name="tr_Eqn"/>
      <w:r w:rsidRPr="00564A49">
        <w:rPr>
          <w:szCs w:val="22"/>
        </w:rPr>
        <w:t>C</w:t>
      </w:r>
      <w:r w:rsidRPr="00564A49">
        <w:rPr>
          <w:szCs w:val="22"/>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10</w:t>
      </w:r>
      <w:r w:rsidRPr="00564A49">
        <w:rPr>
          <w:szCs w:val="22"/>
        </w:rPr>
        <w:fldChar w:fldCharType="end"/>
      </w:r>
      <w:bookmarkEnd w:id="1338"/>
      <w:r w:rsidRPr="00564A49">
        <w:rPr>
          <w:szCs w:val="22"/>
        </w:rPr>
        <w:t>)</w:t>
      </w:r>
    </w:p>
    <w:p w:rsidR="007E173E" w:rsidRPr="00564A49" w:rsidRDefault="007E173E" w:rsidP="007E173E">
      <w:pPr>
        <w:tabs>
          <w:tab w:val="clear" w:pos="794"/>
          <w:tab w:val="left" w:pos="400"/>
        </w:tabs>
        <w:ind w:left="400" w:hanging="400"/>
      </w:pPr>
      <w:r w:rsidRPr="00564A49">
        <w:t>–</w:t>
      </w:r>
      <w:r w:rsidRPr="00564A49">
        <w:tab/>
        <w:t>Otherwise, the following applies:</w:t>
      </w:r>
    </w:p>
    <w:p w:rsidR="007E173E" w:rsidRPr="00564A49" w:rsidRDefault="007E173E" w:rsidP="007E173E">
      <w:pPr>
        <w:tabs>
          <w:tab w:val="clear" w:pos="794"/>
          <w:tab w:val="left" w:pos="400"/>
        </w:tabs>
        <w:ind w:left="800" w:hanging="400"/>
      </w:pPr>
      <w:r w:rsidRPr="00564A49">
        <w:t>–</w:t>
      </w:r>
      <w:r w:rsidRPr="00564A49">
        <w:tab/>
        <w:t>When access unit n is the first access unit of a buffering period that does not initialize the HRD, the following applies:</w:t>
      </w:r>
    </w:p>
    <w:p w:rsidR="007E173E" w:rsidRPr="00564A49" w:rsidRDefault="007E173E" w:rsidP="007E173E">
      <w:pPr>
        <w:ind w:left="810"/>
      </w:pPr>
      <w:r w:rsidRPr="00564A49">
        <w:t>The nominal removal time of the access unit n from the CPB is</w:t>
      </w:r>
      <w:r w:rsidRPr="00564A49">
        <w:rPr>
          <w:iCs/>
        </w:rPr>
        <w:t xml:space="preserve"> </w:t>
      </w:r>
      <w:r w:rsidRPr="00564A49">
        <w:t>specified by:</w:t>
      </w:r>
    </w:p>
    <w:p w:rsidR="007E173E" w:rsidRPr="00564A49" w:rsidRDefault="007E173E" w:rsidP="007E173E">
      <w:pPr>
        <w:tabs>
          <w:tab w:val="clear" w:pos="794"/>
          <w:tab w:val="clear" w:pos="1191"/>
          <w:tab w:val="clear" w:pos="1588"/>
          <w:tab w:val="clear" w:pos="1985"/>
          <w:tab w:val="left" w:pos="1080"/>
          <w:tab w:val="left" w:pos="1440"/>
          <w:tab w:val="left" w:pos="1800"/>
          <w:tab w:val="left" w:pos="2160"/>
          <w:tab w:val="left" w:pos="2520"/>
          <w:tab w:val="left" w:pos="2880"/>
          <w:tab w:val="left" w:pos="3240"/>
          <w:tab w:val="left" w:pos="3600"/>
          <w:tab w:val="center" w:pos="4849"/>
          <w:tab w:val="right" w:pos="9696"/>
        </w:tabs>
        <w:ind w:left="1080"/>
        <w:jc w:val="left"/>
      </w:pPr>
      <w:r w:rsidRPr="00564A49">
        <w:t>if( !</w:t>
      </w:r>
      <w:r w:rsidRPr="00564A49">
        <w:rPr>
          <w:lang w:val="en-CA"/>
        </w:rPr>
        <w:t xml:space="preserve">concatenationFlag </w:t>
      </w:r>
      <w:r w:rsidRPr="00564A49">
        <w:t>) {</w:t>
      </w:r>
      <w:r w:rsidRPr="00564A49">
        <w:br/>
      </w:r>
      <w:r w:rsidRPr="00564A49">
        <w:tab/>
        <w:t>baseTime = AuNominalRemovalTime[ firstPicInPrevBuffPeriod ]</w:t>
      </w:r>
      <w:r w:rsidRPr="00564A49">
        <w:br/>
      </w:r>
      <w:r w:rsidRPr="00564A49">
        <w:tab/>
        <w:t>tmpCpbRemovalDelay = AuCpbRemovalDelayVal</w:t>
      </w:r>
      <w:r w:rsidRPr="00564A49">
        <w:br/>
        <w:t>} else {</w:t>
      </w:r>
      <w:r w:rsidRPr="00564A49">
        <w:br/>
      </w:r>
      <w:r w:rsidRPr="00564A49">
        <w:tab/>
        <w:t>baseTime = AuNominalRemovalTime[ prevNonDiscardablePic ]</w:t>
      </w:r>
      <w:r w:rsidRPr="00564A49">
        <w:br/>
      </w:r>
      <w:r w:rsidRPr="00564A49">
        <w:tab/>
        <w:t>tmpCpbRemovalDelay =</w:t>
      </w:r>
      <w:r w:rsidRPr="00564A49">
        <w:rPr>
          <w:lang w:val="en-CA"/>
        </w:rPr>
        <w:br/>
      </w:r>
      <w:r w:rsidRPr="00564A49">
        <w:tab/>
      </w:r>
      <w:r w:rsidRPr="00564A49">
        <w:tab/>
        <w:t>Max( ( </w:t>
      </w:r>
      <w:r w:rsidRPr="00564A49">
        <w:rPr>
          <w:lang w:val="en-CA"/>
        </w:rPr>
        <w:t>auCpbRemovalDelayDeltaMinus1 + 1 ),</w:t>
      </w:r>
      <w:r w:rsidRPr="00564A49">
        <w:rPr>
          <w:lang w:val="en-CA"/>
        </w:rPr>
        <w:tab/>
      </w:r>
      <w:r w:rsidRPr="00564A49">
        <w:t>(</w:t>
      </w:r>
      <w:bookmarkStart w:id="1339" w:name="NominalRemovalTime"/>
      <w:r w:rsidRPr="00564A49">
        <w:t>C</w:t>
      </w:r>
      <w:r w:rsidRPr="00564A49">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11</w:t>
      </w:r>
      <w:r w:rsidRPr="00564A49">
        <w:rPr>
          <w:szCs w:val="22"/>
        </w:rPr>
        <w:fldChar w:fldCharType="end"/>
      </w:r>
      <w:bookmarkEnd w:id="1339"/>
      <w:r w:rsidRPr="00564A49">
        <w:t>)</w:t>
      </w:r>
      <w:r w:rsidRPr="00564A49">
        <w:rPr>
          <w:lang w:val="en-CA"/>
        </w:rPr>
        <w:br/>
      </w:r>
      <w:r w:rsidRPr="00564A49">
        <w:rPr>
          <w:lang w:val="en-CA"/>
        </w:rPr>
        <w:tab/>
      </w:r>
      <w:r w:rsidRPr="00564A49">
        <w:rPr>
          <w:lang w:val="en-CA"/>
        </w:rPr>
        <w:tab/>
      </w:r>
      <w:r w:rsidRPr="00564A49">
        <w:rPr>
          <w:lang w:val="en-CA"/>
        </w:rPr>
        <w:tab/>
        <w:t>Ceil( ( InitCpbRemovalDelay[ SchedSelIdx ] </w:t>
      </w:r>
      <w:r w:rsidRPr="00564A49">
        <w:rPr>
          <w:rFonts w:ascii="Symbol" w:hAnsi="Symbol" w:cs="Symbol"/>
        </w:rPr>
        <w:t></w:t>
      </w:r>
      <w:r w:rsidRPr="00564A49">
        <w:rPr>
          <w:lang w:val="en-CA"/>
        </w:rPr>
        <w:t> 90000 +</w:t>
      </w:r>
      <w:r w:rsidRPr="00564A49">
        <w:rPr>
          <w:lang w:val="en-CA"/>
        </w:rPr>
        <w:br/>
      </w:r>
      <w:r w:rsidRPr="00564A49">
        <w:tab/>
      </w:r>
      <w:r w:rsidRPr="00564A49">
        <w:tab/>
      </w:r>
      <w:r w:rsidRPr="00564A49">
        <w:tab/>
      </w:r>
      <w:r w:rsidRPr="00564A49">
        <w:tab/>
        <w:t>AuFinalArrivalTime[ n </w:t>
      </w:r>
      <w:r w:rsidRPr="00564A49">
        <w:rPr>
          <w:lang w:val="en-CA"/>
        </w:rPr>
        <w:t>−</w:t>
      </w:r>
      <w:r w:rsidRPr="00564A49">
        <w:t> 1 ] </w:t>
      </w:r>
      <w:r w:rsidRPr="00564A49">
        <w:rPr>
          <w:lang w:val="en-CA"/>
        </w:rPr>
        <w:t>− Au</w:t>
      </w:r>
      <w:r w:rsidRPr="00564A49">
        <w:t>NominalRemovalTime[ n </w:t>
      </w:r>
      <w:r w:rsidRPr="00564A49">
        <w:rPr>
          <w:lang w:val="en-CA"/>
        </w:rPr>
        <w:t>−</w:t>
      </w:r>
      <w:r w:rsidRPr="00564A49">
        <w:t> 1 ]</w:t>
      </w:r>
      <w:r w:rsidRPr="00564A49">
        <w:rPr>
          <w:lang w:val="en-CA"/>
        </w:rPr>
        <w:t> ) </w:t>
      </w:r>
      <w:r w:rsidRPr="00564A49">
        <w:rPr>
          <w:rFonts w:ascii="Symbol" w:hAnsi="Symbol" w:cs="Symbol"/>
        </w:rPr>
        <w:t></w:t>
      </w:r>
      <w:r w:rsidRPr="00564A49">
        <w:rPr>
          <w:lang w:val="en-CA"/>
        </w:rPr>
        <w:t> ClockTick ) )</w:t>
      </w:r>
      <w:r w:rsidRPr="00564A49">
        <w:rPr>
          <w:lang w:val="en-CA"/>
        </w:rPr>
        <w:br/>
        <w:t>}</w:t>
      </w:r>
      <w:r w:rsidRPr="00564A49">
        <w:rPr>
          <w:lang w:val="en-CA"/>
        </w:rPr>
        <w:br/>
      </w:r>
      <w:r w:rsidRPr="00564A49">
        <w:t xml:space="preserve">AuNominalRemovalTime[ n ] = baseTime + ClockTick </w:t>
      </w:r>
      <w:r w:rsidRPr="00564A49">
        <w:rPr>
          <w:rFonts w:cs="Lucida Console"/>
        </w:rPr>
        <w:t>*</w:t>
      </w:r>
      <w:r w:rsidRPr="00564A49">
        <w:t xml:space="preserve"> ( </w:t>
      </w:r>
      <w:r w:rsidRPr="00564A49">
        <w:rPr>
          <w:lang w:val="en-CA"/>
        </w:rPr>
        <w:t>tmpCpbRemovalDelay</w:t>
      </w:r>
      <w:r w:rsidRPr="00564A49">
        <w:t xml:space="preserve"> − CpbDelayOffset )</w:t>
      </w:r>
    </w:p>
    <w:p w:rsidR="007E173E" w:rsidRPr="00564A49" w:rsidRDefault="007E173E" w:rsidP="007E173E">
      <w:pPr>
        <w:ind w:left="810"/>
      </w:pPr>
      <w:r w:rsidRPr="00564A49">
        <w:t>where Au</w:t>
      </w:r>
      <w:r w:rsidRPr="00564A49">
        <w:rPr>
          <w:iCs/>
        </w:rPr>
        <w:t>NominalRemovalTime[</w:t>
      </w:r>
      <w:r w:rsidRPr="00564A49">
        <w:t> firstPicInPrevBuffPeriod ] is the nominal removal time of the first access unit of the previous buffering period, AuNominalRemovalTime[ prevNonDiscardablePic ] is the nominal removal time of the preceding access unit in decoding order, each picture of which is with TemporalId equal to 0 that is not a RASL, RADL or sub-layer non-reference picture, AuCpbRemovalDelayVal is the value of AuCpbRemovalDelayVal derived according to au_cpb_removal_delay_minus1 in the picture timing SEI message,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 xml:space="preserve">, associated with access unit n, and </w:t>
      </w:r>
      <w:r w:rsidRPr="00564A49">
        <w:rPr>
          <w:lang w:val="en-CA"/>
        </w:rPr>
        <w:t xml:space="preserve">concatenationFlag and auCpbRemovalDelayDeltaMinus1 are the values of the syntax elements concatenation_flag and au_cpb_removal_delay_delta_minus1, respectively, in the buffering period SEI message, </w:t>
      </w:r>
      <w:r w:rsidRPr="00564A49">
        <w:t>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 associated with access unit n.</w:t>
      </w:r>
    </w:p>
    <w:p w:rsidR="007E173E" w:rsidRPr="00564A49" w:rsidRDefault="007E173E" w:rsidP="007E173E">
      <w:pPr>
        <w:ind w:left="810"/>
      </w:pPr>
      <w:r w:rsidRPr="00564A49">
        <w:t>After the derivation of the nominal CPB removal time and before the derivation of the DPB output time of access unit n, the values of CpbDelayOffset and DpbDelayOffset are updated as follows:</w:t>
      </w:r>
    </w:p>
    <w:p w:rsidR="007E173E" w:rsidRPr="00564A49" w:rsidRDefault="007E173E" w:rsidP="007E173E">
      <w:pPr>
        <w:tabs>
          <w:tab w:val="clear" w:pos="794"/>
          <w:tab w:val="left" w:pos="400"/>
        </w:tabs>
        <w:ind w:left="1206" w:hanging="400"/>
      </w:pPr>
      <w:r w:rsidRPr="00564A49">
        <w:t>–</w:t>
      </w:r>
      <w:r w:rsidRPr="00564A49">
        <w:tab/>
        <w:t>If one or more of the following conditions are true, CpbDelayOffset is set equal to the value of the buffering period SEI message syntax element cpb_delay_offset, and DpbDelayOffset is set equal to the value of the buffering period SEI message syntax element dpb_delay_offset, where the buffering period SEI message containing the syntax elements is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w:t>
      </w:r>
    </w:p>
    <w:p w:rsidR="007E173E" w:rsidRPr="00564A49" w:rsidRDefault="007E173E" w:rsidP="007E173E">
      <w:pPr>
        <w:ind w:left="1606" w:hanging="360"/>
      </w:pPr>
      <w:r w:rsidRPr="00564A49">
        <w:lastRenderedPageBreak/>
        <w:t>–</w:t>
      </w:r>
      <w:r w:rsidRPr="00564A49">
        <w:tab/>
        <w:t>Access unit n includes a BLA picture with nuh_layer_id equal to 0 and</w:t>
      </w:r>
      <w:r w:rsidRPr="00564A49" w:rsidDel="001F5F61">
        <w:t xml:space="preserve"> </w:t>
      </w:r>
      <w:r w:rsidRPr="00564A49">
        <w:t>nal_unit_type equal to BLA_W_RADL or BLA_N_LP, MultiLayerCpbOperationFlag is equal to 0 and the value of irap_cpb_params_present_flag of the buffering period SEI message is equal to 1.</w:t>
      </w:r>
    </w:p>
    <w:p w:rsidR="007E173E" w:rsidRPr="00564A49" w:rsidRDefault="007E173E" w:rsidP="007E173E">
      <w:pPr>
        <w:ind w:left="1606" w:hanging="360"/>
      </w:pPr>
      <w:r w:rsidRPr="00564A49">
        <w:t>–</w:t>
      </w:r>
      <w:r w:rsidRPr="00564A49">
        <w:tab/>
        <w:t>Access unit includes a BLA picture with nuh_layer_id equal to 0 and nal_unit_type equal to BLA_W_LP or includes a CRA picture with nuh_layer_id equal to 0, MultiLayerCpbOperationFlag is equal to 0 and the value of irap_cpb_params_present_flag of the buffering period SEI message is equal to 1, and UseAltCpbParamsFlag for access unit n is equal to 1.</w:t>
      </w:r>
    </w:p>
    <w:p w:rsidR="007E173E" w:rsidRPr="00564A49" w:rsidRDefault="007E173E" w:rsidP="007E173E">
      <w:pPr>
        <w:ind w:left="1606" w:hanging="360"/>
      </w:pPr>
      <w:r w:rsidRPr="00564A49">
        <w:t>–</w:t>
      </w:r>
      <w:r w:rsidRPr="00564A49">
        <w:tab/>
        <w:t>Access unit n includes an IRAP picture with nuh_layer_id equal to 0, MultiLayerCpbOperationFlag is equal to 1, the value of irap_cpb_params_present_flag of the buffering period SEI message is equal to 1, and UseAltCpbParamsFlag for access unit n is equal to 1.</w:t>
      </w:r>
    </w:p>
    <w:p w:rsidR="007E173E" w:rsidRPr="00564A49" w:rsidRDefault="007E173E" w:rsidP="007E173E">
      <w:pPr>
        <w:tabs>
          <w:tab w:val="clear" w:pos="794"/>
          <w:tab w:val="left" w:pos="400"/>
        </w:tabs>
        <w:ind w:left="1206" w:hanging="400"/>
      </w:pPr>
      <w:r w:rsidRPr="00564A49">
        <w:t>–</w:t>
      </w:r>
      <w:r w:rsidRPr="00564A49">
        <w:tab/>
        <w:t>Otherwise, CpbDelayOffset and DpbDelayOffset are both set equal to 0.</w:t>
      </w:r>
    </w:p>
    <w:p w:rsidR="007E173E" w:rsidRPr="00564A49" w:rsidRDefault="007E173E" w:rsidP="007E173E">
      <w:pPr>
        <w:ind w:left="806" w:hanging="403"/>
      </w:pPr>
      <w:r w:rsidRPr="00564A49">
        <w:t>–</w:t>
      </w:r>
      <w:r w:rsidRPr="00564A49">
        <w:tab/>
        <w:t>When access unit n is not the first access unit of a buffering period, the nominal removal time of the access unit n from the CPB is</w:t>
      </w:r>
      <w:r w:rsidRPr="00564A49">
        <w:rPr>
          <w:iCs/>
        </w:rPr>
        <w:t xml:space="preserve"> </w:t>
      </w:r>
      <w:r w:rsidRPr="00564A49">
        <w:t>specified by:</w:t>
      </w:r>
    </w:p>
    <w:p w:rsidR="007E173E" w:rsidRPr="00564A49" w:rsidRDefault="007E173E" w:rsidP="007E173E">
      <w:pPr>
        <w:tabs>
          <w:tab w:val="clear" w:pos="794"/>
          <w:tab w:val="clear" w:pos="1191"/>
          <w:tab w:val="clear" w:pos="1985"/>
          <w:tab w:val="left" w:pos="1080"/>
          <w:tab w:val="center" w:pos="4849"/>
          <w:tab w:val="right" w:pos="9696"/>
        </w:tabs>
        <w:ind w:left="1080"/>
        <w:jc w:val="left"/>
      </w:pPr>
      <w:r w:rsidRPr="00564A49">
        <w:t>AuNominalRemovalTime[ n ] = AuNominalRemovalTime[ firstPicInCurrBuffPeriod ] +</w:t>
      </w:r>
      <w:r w:rsidRPr="00564A49">
        <w:br/>
      </w:r>
      <w:r w:rsidRPr="00564A49">
        <w:tab/>
      </w:r>
      <w:r w:rsidRPr="00564A49">
        <w:tab/>
        <w:t xml:space="preserve">ClockTick </w:t>
      </w:r>
      <w:r w:rsidRPr="00564A49">
        <w:rPr>
          <w:rFonts w:cs="Lucida Console"/>
        </w:rPr>
        <w:t>*</w:t>
      </w:r>
      <w:r w:rsidRPr="00564A49">
        <w:t xml:space="preserve"> ( AuCpbRemovalDelayVal − CpbDelayOffset )</w:t>
      </w:r>
      <w:r w:rsidRPr="00564A49">
        <w:tab/>
        <w:t>(C</w:t>
      </w:r>
      <w:r w:rsidRPr="00564A49">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12</w:t>
      </w:r>
      <w:r w:rsidRPr="00564A49">
        <w:rPr>
          <w:szCs w:val="22"/>
        </w:rPr>
        <w:fldChar w:fldCharType="end"/>
      </w:r>
      <w:r w:rsidRPr="00564A49">
        <w:t>)</w:t>
      </w:r>
    </w:p>
    <w:p w:rsidR="007E173E" w:rsidRPr="00564A49" w:rsidRDefault="007E173E" w:rsidP="007E173E">
      <w:pPr>
        <w:ind w:left="810"/>
      </w:pPr>
      <w:proofErr w:type="gramStart"/>
      <w:r w:rsidRPr="00564A49">
        <w:t>where</w:t>
      </w:r>
      <w:proofErr w:type="gramEnd"/>
      <w:r w:rsidRPr="00564A49">
        <w:t xml:space="preserve"> Au</w:t>
      </w:r>
      <w:r w:rsidRPr="00564A49">
        <w:rPr>
          <w:iCs/>
        </w:rPr>
        <w:t>NominalRemovalTime[</w:t>
      </w:r>
      <w:r w:rsidRPr="00564A49">
        <w:t> firstPicInCurrBuffPeriod ] is the nominal removal time of the first access unit of the current buffering period, and AuCpbRemovalDelayVal is the value of AuCpbRemovalDelayVal derived according to au_cpb_removal_delay_minus1 in the picture timing SEI message,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 associated with access unit n.</w:t>
      </w:r>
    </w:p>
    <w:p w:rsidR="007E173E" w:rsidRPr="00564A49" w:rsidRDefault="007E173E" w:rsidP="007E173E">
      <w:r w:rsidRPr="00564A49">
        <w:t>When SubPicHrdFlag is equal to 1, the following applies:</w:t>
      </w:r>
    </w:p>
    <w:p w:rsidR="007E173E" w:rsidRPr="00564A49" w:rsidRDefault="007E173E" w:rsidP="007E173E">
      <w:pPr>
        <w:tabs>
          <w:tab w:val="clear" w:pos="794"/>
          <w:tab w:val="left" w:pos="400"/>
        </w:tabs>
        <w:ind w:left="400" w:hanging="400"/>
      </w:pPr>
      <w:r w:rsidRPr="00564A49">
        <w:t>–</w:t>
      </w:r>
      <w:r w:rsidRPr="00564A49">
        <w:tab/>
        <w:t>The variable duCpbRemovalDelayInc is derived as follows:</w:t>
      </w:r>
    </w:p>
    <w:p w:rsidR="007E173E" w:rsidRPr="00564A49" w:rsidRDefault="007E173E" w:rsidP="007E173E">
      <w:pPr>
        <w:ind w:left="810" w:hanging="400"/>
      </w:pPr>
      <w:r w:rsidRPr="00564A49">
        <w:t>–</w:t>
      </w:r>
      <w:r w:rsidRPr="00564A49">
        <w:tab/>
        <w:t xml:space="preserve">If </w:t>
      </w:r>
      <w:r w:rsidRPr="00564A49">
        <w:rPr>
          <w:iCs/>
        </w:rPr>
        <w:t xml:space="preserve">sub_pic_cpb_params_in_pic_timing_sei_flag </w:t>
      </w:r>
      <w:r w:rsidRPr="00564A49">
        <w:t>is equal to 0, duCpbRemovalDelayInc is set equal to the value of du_spt_cpb_removal_delay_increment in the decoding unit information SEI message,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 xml:space="preserve">, associated with decoding unit </w:t>
      </w:r>
      <w:proofErr w:type="gramStart"/>
      <w:r w:rsidRPr="00564A49">
        <w:t>m.</w:t>
      </w:r>
      <w:proofErr w:type="gramEnd"/>
    </w:p>
    <w:p w:rsidR="007E173E" w:rsidRPr="00564A49" w:rsidRDefault="007E173E" w:rsidP="007E173E">
      <w:pPr>
        <w:ind w:left="810" w:hanging="400"/>
      </w:pPr>
      <w:r w:rsidRPr="00564A49">
        <w:t>–</w:t>
      </w:r>
      <w:r w:rsidRPr="00564A49">
        <w:tab/>
        <w:t>Otherwise, if du_common_cpb_removal_delay_flag is equal to 0, duCpbRemovalDelayInc is set equal to the value of du_cpb_removal_delay_increment_minus1[ i ] + 1 for decoding unit m in the picture timing SEI message,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 associated with access unit n, where the value of i is 0 for the first num_nalus_in_du_minus1</w:t>
      </w:r>
      <w:r w:rsidRPr="00564A49">
        <w:rPr>
          <w:bCs/>
        </w:rPr>
        <w:t>[ 0 ] + 1 consecutive NAL</w:t>
      </w:r>
      <w:r w:rsidRPr="00564A49">
        <w:t xml:space="preserve"> units in the access unit that contains decoding unit m, 1 for the subsequent num_nalus_in_du_minus1</w:t>
      </w:r>
      <w:r w:rsidRPr="00564A49">
        <w:rPr>
          <w:bCs/>
        </w:rPr>
        <w:t xml:space="preserve">[ 1 ] + 1 </w:t>
      </w:r>
      <w:r w:rsidRPr="00564A49">
        <w:t>NAL units in the same access unit, 2 for the subsequent num_nalus_in_du_minus1</w:t>
      </w:r>
      <w:r w:rsidRPr="00564A49">
        <w:rPr>
          <w:bCs/>
        </w:rPr>
        <w:t xml:space="preserve">[ 2 ] + 1 </w:t>
      </w:r>
      <w:r w:rsidRPr="00564A49">
        <w:t>NAL units in the same access unit, etc.</w:t>
      </w:r>
    </w:p>
    <w:p w:rsidR="007E173E" w:rsidRPr="00564A49" w:rsidRDefault="007E173E" w:rsidP="007E173E">
      <w:pPr>
        <w:ind w:left="810" w:hanging="400"/>
      </w:pPr>
      <w:r w:rsidRPr="00564A49">
        <w:t>–</w:t>
      </w:r>
      <w:r w:rsidRPr="00564A49">
        <w:tab/>
        <w:t>Otherwise, duCpbRemovalDelayInc is set equal to the value of du_common_cpb_removal_delay_increment_minus1 + 1 in the picture timing SEI message,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 associated with access unit n.</w:t>
      </w:r>
    </w:p>
    <w:p w:rsidR="007E173E" w:rsidRPr="00564A49" w:rsidRDefault="007E173E" w:rsidP="007E173E">
      <w:pPr>
        <w:tabs>
          <w:tab w:val="clear" w:pos="794"/>
          <w:tab w:val="left" w:pos="400"/>
        </w:tabs>
        <w:ind w:left="400" w:hanging="400"/>
      </w:pPr>
      <w:r w:rsidRPr="00564A49">
        <w:t>–</w:t>
      </w:r>
      <w:r w:rsidRPr="00564A49">
        <w:tab/>
        <w:t>The nominal removal time of decoding unit m from the CPB is specified as follows, where AuNominalRemovalTime[ n ] is the nominal removal time of access unit n:</w:t>
      </w:r>
    </w:p>
    <w:p w:rsidR="007E173E" w:rsidRPr="00564A49" w:rsidRDefault="007E173E" w:rsidP="007E173E">
      <w:pPr>
        <w:ind w:left="810" w:hanging="400"/>
      </w:pPr>
      <w:r w:rsidRPr="00564A49">
        <w:t>–</w:t>
      </w:r>
      <w:r w:rsidRPr="00564A49">
        <w:tab/>
        <w:t>If decoding unit m is the last decoding unit in access unit n, the nominal removal time of decoding unit m DuNominalRemovalTime[ m ] is set equal to AuNominalRemovalTime[ n ].</w:t>
      </w:r>
    </w:p>
    <w:p w:rsidR="007E173E" w:rsidRPr="00564A49" w:rsidRDefault="007E173E" w:rsidP="007E173E">
      <w:pPr>
        <w:ind w:left="810" w:hanging="400"/>
      </w:pPr>
      <w:r w:rsidRPr="00564A49">
        <w:t>–</w:t>
      </w:r>
      <w:r w:rsidRPr="00564A49">
        <w:tab/>
        <w:t>Otherwise (decoding unit m is not the last decoding unit in access unit n), the nominal removal time of decoding unit m DuNominalRemovalTime[ m ] is derived as follows:</w:t>
      </w:r>
    </w:p>
    <w:p w:rsidR="007E173E" w:rsidRPr="00564A49" w:rsidRDefault="007E173E" w:rsidP="007E173E">
      <w:pPr>
        <w:tabs>
          <w:tab w:val="clear" w:pos="794"/>
          <w:tab w:val="clear" w:pos="1191"/>
          <w:tab w:val="clear" w:pos="1588"/>
          <w:tab w:val="clear" w:pos="1985"/>
          <w:tab w:val="left" w:pos="1134"/>
          <w:tab w:val="left" w:pos="1418"/>
          <w:tab w:val="left" w:pos="1710"/>
          <w:tab w:val="center" w:pos="4849"/>
          <w:tab w:val="right" w:pos="9696"/>
        </w:tabs>
        <w:ind w:left="1166"/>
        <w:jc w:val="left"/>
        <w:rPr>
          <w:szCs w:val="22"/>
        </w:rPr>
      </w:pPr>
      <w:r w:rsidRPr="00564A49">
        <w:rPr>
          <w:iCs/>
        </w:rPr>
        <w:t>if( sub_pic_cpb_params_in_pic_timing_sei_flag )</w:t>
      </w:r>
      <w:r w:rsidRPr="00564A49">
        <w:rPr>
          <w:iCs/>
        </w:rPr>
        <w:br/>
      </w:r>
      <w:r w:rsidRPr="00564A49">
        <w:rPr>
          <w:iCs/>
        </w:rPr>
        <w:tab/>
        <w:t>Du</w:t>
      </w:r>
      <w:r w:rsidRPr="00564A49">
        <w:rPr>
          <w:szCs w:val="22"/>
        </w:rPr>
        <w:t>NominalRemovalTime[ m ] = DuNominalRemovalTime[ m</w:t>
      </w:r>
      <w:r w:rsidRPr="00564A49">
        <w:rPr>
          <w:iCs/>
        </w:rPr>
        <w:t> + </w:t>
      </w:r>
      <w:r w:rsidRPr="00564A49">
        <w:rPr>
          <w:szCs w:val="22"/>
        </w:rPr>
        <w:t xml:space="preserve">1 ] </w:t>
      </w:r>
      <w:r w:rsidRPr="00564A49">
        <w:t>−</w:t>
      </w:r>
      <w:r w:rsidRPr="00564A49">
        <w:br/>
      </w:r>
      <w:r w:rsidRPr="00564A49">
        <w:tab/>
      </w:r>
      <w:r w:rsidRPr="00564A49">
        <w:tab/>
        <w:t>ClockSubTick</w:t>
      </w:r>
      <w:r w:rsidRPr="00564A49">
        <w:rPr>
          <w:iCs/>
        </w:rPr>
        <w:t> * duC</w:t>
      </w:r>
      <w:r w:rsidRPr="00564A49">
        <w:rPr>
          <w:szCs w:val="22"/>
        </w:rPr>
        <w:t>pbRemovalDelayInc</w:t>
      </w:r>
      <w:r w:rsidRPr="00564A49">
        <w:rPr>
          <w:szCs w:val="22"/>
        </w:rPr>
        <w:tab/>
        <w:t>(C</w:t>
      </w:r>
      <w:r w:rsidRPr="00564A49">
        <w:rPr>
          <w:szCs w:val="22"/>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13</w:t>
      </w:r>
      <w:r w:rsidRPr="00564A49">
        <w:rPr>
          <w:szCs w:val="22"/>
        </w:rPr>
        <w:fldChar w:fldCharType="end"/>
      </w:r>
      <w:r w:rsidRPr="00564A49">
        <w:rPr>
          <w:szCs w:val="22"/>
        </w:rPr>
        <w:t>)</w:t>
      </w:r>
      <w:r w:rsidRPr="00564A49">
        <w:rPr>
          <w:iCs/>
        </w:rPr>
        <w:br/>
        <w:t>else</w:t>
      </w:r>
      <w:r w:rsidRPr="00564A49">
        <w:rPr>
          <w:iCs/>
        </w:rPr>
        <w:br/>
      </w:r>
      <w:r w:rsidRPr="00564A49">
        <w:rPr>
          <w:iCs/>
        </w:rPr>
        <w:tab/>
        <w:t xml:space="preserve">DuNominalRemovalTime[ m ] = AuNominalRemovalTime[ n ] </w:t>
      </w:r>
      <w:r w:rsidRPr="00564A49">
        <w:t>−</w:t>
      </w:r>
      <w:r w:rsidRPr="00564A49">
        <w:br/>
      </w:r>
      <w:r w:rsidRPr="00564A49">
        <w:tab/>
      </w:r>
      <w:r w:rsidRPr="00564A49">
        <w:tab/>
        <w:t>ClockSubTick</w:t>
      </w:r>
      <w:r w:rsidRPr="00564A49">
        <w:rPr>
          <w:iCs/>
        </w:rPr>
        <w:t> * duCpbRemovalDelayInc</w:t>
      </w:r>
    </w:p>
    <w:p w:rsidR="007E173E" w:rsidRPr="00564A49" w:rsidRDefault="007E173E" w:rsidP="007E173E">
      <w:pPr>
        <w:keepNext/>
      </w:pPr>
      <w:r w:rsidRPr="00564A49">
        <w:t>If SubPicHrdFlag is equal to 0, the removal time of access unit n from the CPB is specified as follows, where AuFinalArrivalTime[ n ] and AuNominalRemovalTime[ n ] are the final CPB arrival time and nominal CPB removal time, respectively, of access unit n:</w:t>
      </w:r>
    </w:p>
    <w:p w:rsidR="007E173E" w:rsidRPr="00564A49" w:rsidRDefault="007E173E" w:rsidP="007E173E">
      <w:pPr>
        <w:tabs>
          <w:tab w:val="clear" w:pos="794"/>
          <w:tab w:val="clear" w:pos="1191"/>
          <w:tab w:val="clear" w:pos="1588"/>
          <w:tab w:val="clear" w:pos="1985"/>
          <w:tab w:val="left" w:pos="851"/>
          <w:tab w:val="left" w:pos="1134"/>
          <w:tab w:val="left" w:pos="1418"/>
          <w:tab w:val="center" w:pos="4849"/>
          <w:tab w:val="right" w:pos="9696"/>
        </w:tabs>
        <w:ind w:left="562"/>
        <w:jc w:val="left"/>
      </w:pPr>
      <w:r w:rsidRPr="00564A49">
        <w:t>if( !low_delay_hrd_flag[ HighestTid ]  | |  Au</w:t>
      </w:r>
      <w:r w:rsidRPr="00564A49">
        <w:rPr>
          <w:iCs/>
        </w:rPr>
        <w:t>NominalRemovalTime[</w:t>
      </w:r>
      <w:r w:rsidRPr="00564A49">
        <w:t> n</w:t>
      </w:r>
      <w:r w:rsidRPr="00564A49">
        <w:rPr>
          <w:iCs/>
        </w:rPr>
        <w:t> ]</w:t>
      </w:r>
      <w:r w:rsidRPr="00564A49">
        <w:t xml:space="preserve">  &gt;=  Au</w:t>
      </w:r>
      <w:r w:rsidRPr="00564A49">
        <w:rPr>
          <w:iCs/>
        </w:rPr>
        <w:t>FinalArrivalTime[</w:t>
      </w:r>
      <w:r w:rsidRPr="00564A49">
        <w:t> n</w:t>
      </w:r>
      <w:r w:rsidRPr="00564A49">
        <w:rPr>
          <w:iCs/>
        </w:rPr>
        <w:t> ]</w:t>
      </w:r>
      <w:r w:rsidRPr="00564A49">
        <w:t xml:space="preserve"> )</w:t>
      </w:r>
      <w:r w:rsidRPr="00564A49">
        <w:br/>
      </w:r>
      <w:r w:rsidRPr="00564A49">
        <w:tab/>
        <w:t>AuCpbRemovalTime[ n ] = AuNominalRemovalTime[ n ]</w:t>
      </w:r>
      <w:r w:rsidRPr="00564A49">
        <w:br/>
        <w:t>else</w:t>
      </w:r>
      <w:r w:rsidRPr="00564A49">
        <w:tab/>
      </w:r>
      <w:r w:rsidRPr="00564A49">
        <w:tab/>
      </w:r>
      <w:r w:rsidRPr="00564A49">
        <w:tab/>
      </w:r>
      <w:r w:rsidRPr="00564A49">
        <w:tab/>
        <w:t>(C</w:t>
      </w:r>
      <w:r w:rsidRPr="00564A49">
        <w:noBreakHyphen/>
      </w:r>
      <w:r w:rsidRPr="00564A49">
        <w:fldChar w:fldCharType="begin" w:fldLock="1"/>
      </w:r>
      <w:r w:rsidRPr="00564A49">
        <w:instrText xml:space="preserve"> SEQ Equation \* ARABIC </w:instrText>
      </w:r>
      <w:r w:rsidRPr="00564A49">
        <w:fldChar w:fldCharType="separate"/>
      </w:r>
      <w:r w:rsidRPr="00564A49">
        <w:rPr>
          <w:noProof/>
        </w:rPr>
        <w:t>14</w:t>
      </w:r>
      <w:r w:rsidRPr="00564A49">
        <w:fldChar w:fldCharType="end"/>
      </w:r>
      <w:r w:rsidRPr="00564A49">
        <w:t>)</w:t>
      </w:r>
      <w:r w:rsidRPr="00564A49">
        <w:br/>
      </w:r>
      <w:r w:rsidRPr="00564A49">
        <w:tab/>
        <w:t xml:space="preserve">AuCpbRemovalTime[ n ] = AuNominalRemovalTime[ n ] + ClockTick </w:t>
      </w:r>
      <w:r w:rsidRPr="00564A49">
        <w:rPr>
          <w:rFonts w:cs="Lucida Console"/>
        </w:rPr>
        <w:t>*</w:t>
      </w:r>
      <w:r w:rsidRPr="00564A49">
        <w:rPr>
          <w:rFonts w:cs="Lucida Console"/>
        </w:rPr>
        <w:br/>
      </w:r>
      <w:r w:rsidRPr="00564A49">
        <w:rPr>
          <w:rFonts w:cs="Lucida Console"/>
        </w:rPr>
        <w:tab/>
      </w:r>
      <w:r w:rsidRPr="00564A49">
        <w:rPr>
          <w:rFonts w:cs="Lucida Console"/>
        </w:rPr>
        <w:tab/>
      </w:r>
      <w:r w:rsidRPr="00564A49">
        <w:t xml:space="preserve">Ceil( ( AuFinalArrivalTime[ n ] − AuNominalRemovalTime[ n ] ) </w:t>
      </w:r>
      <w:r w:rsidRPr="00564A49">
        <w:rPr>
          <w:rFonts w:ascii="Symbol" w:hAnsi="Symbol" w:cs="Symbol"/>
        </w:rPr>
        <w:t></w:t>
      </w:r>
      <w:r w:rsidRPr="00564A49">
        <w:t xml:space="preserve"> ClockTick )</w:t>
      </w:r>
    </w:p>
    <w:p w:rsidR="007E173E" w:rsidRPr="00564A49" w:rsidRDefault="007E173E" w:rsidP="007E173E">
      <w:pPr>
        <w:tabs>
          <w:tab w:val="clear" w:pos="794"/>
          <w:tab w:val="clear" w:pos="1191"/>
          <w:tab w:val="clear" w:pos="1588"/>
          <w:tab w:val="clear" w:pos="1985"/>
        </w:tabs>
        <w:spacing w:before="60"/>
        <w:ind w:left="288"/>
        <w:rPr>
          <w:szCs w:val="18"/>
        </w:rPr>
      </w:pPr>
      <w:r w:rsidRPr="00564A49">
        <w:rPr>
          <w:sz w:val="18"/>
          <w:szCs w:val="18"/>
        </w:rPr>
        <w:lastRenderedPageBreak/>
        <w:t>NOTE </w:t>
      </w:r>
      <w:r w:rsidRPr="00564A49">
        <w:rPr>
          <w:sz w:val="18"/>
          <w:szCs w:val="18"/>
        </w:rPr>
        <w:fldChar w:fldCharType="begin" w:fldLock="1"/>
      </w:r>
      <w:r w:rsidRPr="00564A49">
        <w:rPr>
          <w:sz w:val="18"/>
          <w:szCs w:val="18"/>
        </w:rPr>
        <w:instrText xml:space="preserve"> SEQ NoteCounter \r 1 \* MERGEFORMAT </w:instrText>
      </w:r>
      <w:r w:rsidRPr="00564A49">
        <w:rPr>
          <w:sz w:val="18"/>
          <w:szCs w:val="18"/>
        </w:rPr>
        <w:fldChar w:fldCharType="separate"/>
      </w:r>
      <w:r w:rsidRPr="00564A49">
        <w:rPr>
          <w:noProof/>
          <w:sz w:val="18"/>
          <w:szCs w:val="18"/>
        </w:rPr>
        <w:t>1</w:t>
      </w:r>
      <w:r w:rsidRPr="00564A49">
        <w:rPr>
          <w:sz w:val="18"/>
          <w:szCs w:val="18"/>
        </w:rPr>
        <w:fldChar w:fldCharType="end"/>
      </w:r>
      <w:r w:rsidRPr="00564A49">
        <w:rPr>
          <w:sz w:val="18"/>
          <w:szCs w:val="18"/>
        </w:rPr>
        <w:t> – When low_delay_hrd_flag[ HighestTid ] is equal to 1 and AuNominalRemovalTime[ n ] is less than AuFinalArrivalTime[ n ], the size of access unit n is so large that it prevents removal at the nominal removal time.</w:t>
      </w:r>
    </w:p>
    <w:p w:rsidR="007E173E" w:rsidRPr="00564A49" w:rsidRDefault="007E173E" w:rsidP="007E173E">
      <w:r w:rsidRPr="00564A49">
        <w:t>Otherwise (SubPicHrdFlag is equal to 1), the removal time of decoding unit m from the CPB is specified as follows:</w:t>
      </w:r>
    </w:p>
    <w:p w:rsidR="007E173E" w:rsidRPr="00564A49" w:rsidRDefault="007E173E" w:rsidP="007E173E">
      <w:pPr>
        <w:ind w:left="810" w:hanging="400"/>
      </w:pPr>
      <w:r w:rsidRPr="00564A49">
        <w:t>–</w:t>
      </w:r>
      <w:r w:rsidRPr="00564A49">
        <w:tab/>
        <w:t>When the bitstream-specific CPB operation is used or when the current DU belongs to the base bitstream partition, the following applies:</w:t>
      </w:r>
    </w:p>
    <w:p w:rsidR="007E173E" w:rsidRPr="00564A49" w:rsidRDefault="007E173E" w:rsidP="007E173E">
      <w:pPr>
        <w:tabs>
          <w:tab w:val="clear" w:pos="794"/>
          <w:tab w:val="clear" w:pos="1191"/>
          <w:tab w:val="clear" w:pos="1588"/>
          <w:tab w:val="clear" w:pos="1985"/>
          <w:tab w:val="left" w:pos="1134"/>
          <w:tab w:val="left" w:pos="1418"/>
          <w:tab w:val="left" w:pos="1710"/>
          <w:tab w:val="center" w:pos="4849"/>
          <w:tab w:val="right" w:pos="9696"/>
        </w:tabs>
        <w:ind w:left="1166"/>
        <w:jc w:val="left"/>
        <w:rPr>
          <w:iCs/>
        </w:rPr>
      </w:pPr>
      <w:r w:rsidRPr="00564A49">
        <w:rPr>
          <w:iCs/>
        </w:rPr>
        <w:t>if( !low_delay_hrd_flag[ HighestTid ]  | |  DuNominalRemovalTime[ m ]  &gt;=  DuFinalArrivalTime[ m ] )</w:t>
      </w:r>
      <w:r w:rsidRPr="00564A49">
        <w:rPr>
          <w:iCs/>
        </w:rPr>
        <w:br/>
      </w:r>
      <w:r w:rsidRPr="00564A49">
        <w:rPr>
          <w:iCs/>
        </w:rPr>
        <w:tab/>
        <w:t>DuCpbRemovalTime[ m ] = DuNominalRemovalTime[ m ]</w:t>
      </w:r>
      <w:r w:rsidRPr="00564A49">
        <w:rPr>
          <w:iCs/>
        </w:rPr>
        <w:br/>
        <w:t>else</w:t>
      </w:r>
      <w:r w:rsidRPr="00564A49">
        <w:rPr>
          <w:iCs/>
        </w:rPr>
        <w:tab/>
      </w:r>
      <w:r w:rsidRPr="00564A49">
        <w:rPr>
          <w:iCs/>
        </w:rPr>
        <w:tab/>
      </w:r>
      <w:r w:rsidRPr="00564A49">
        <w:rPr>
          <w:iCs/>
        </w:rPr>
        <w:tab/>
        <w:t>(C</w:t>
      </w:r>
      <w:r w:rsidRPr="00564A49">
        <w:rPr>
          <w:iCs/>
        </w:rPr>
        <w:noBreakHyphen/>
      </w:r>
      <w:r w:rsidRPr="00564A49">
        <w:rPr>
          <w:iCs/>
        </w:rPr>
        <w:fldChar w:fldCharType="begin" w:fldLock="1"/>
      </w:r>
      <w:r w:rsidRPr="00564A49">
        <w:rPr>
          <w:iCs/>
        </w:rPr>
        <w:instrText xml:space="preserve"> SEQ Equation \* ARABIC </w:instrText>
      </w:r>
      <w:r w:rsidRPr="00564A49">
        <w:rPr>
          <w:iCs/>
        </w:rPr>
        <w:fldChar w:fldCharType="separate"/>
      </w:r>
      <w:r w:rsidRPr="00564A49">
        <w:rPr>
          <w:iCs/>
          <w:noProof/>
        </w:rPr>
        <w:t>15</w:t>
      </w:r>
      <w:r w:rsidRPr="00564A49">
        <w:rPr>
          <w:iCs/>
        </w:rPr>
        <w:fldChar w:fldCharType="end"/>
      </w:r>
      <w:r w:rsidRPr="00564A49">
        <w:rPr>
          <w:iCs/>
        </w:rPr>
        <w:t>)</w:t>
      </w:r>
      <w:r w:rsidRPr="00564A49">
        <w:rPr>
          <w:iCs/>
        </w:rPr>
        <w:br/>
      </w:r>
      <w:r w:rsidRPr="00564A49">
        <w:rPr>
          <w:iCs/>
        </w:rPr>
        <w:tab/>
        <w:t>DuCpbRemovalTime[ m ] = DuFinalArrivalTime[ m ]</w:t>
      </w:r>
    </w:p>
    <w:p w:rsidR="007E173E" w:rsidRPr="00564A49" w:rsidRDefault="007E173E" w:rsidP="007E173E">
      <w:pPr>
        <w:tabs>
          <w:tab w:val="clear" w:pos="794"/>
          <w:tab w:val="clear" w:pos="1191"/>
          <w:tab w:val="clear" w:pos="1588"/>
          <w:tab w:val="clear" w:pos="1985"/>
        </w:tabs>
        <w:spacing w:before="60"/>
        <w:ind w:left="288"/>
        <w:rPr>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2</w:t>
      </w:r>
      <w:r w:rsidRPr="00564A49">
        <w:rPr>
          <w:sz w:val="18"/>
          <w:szCs w:val="18"/>
        </w:rPr>
        <w:fldChar w:fldCharType="end"/>
      </w:r>
      <w:r w:rsidRPr="00564A49">
        <w:rPr>
          <w:sz w:val="18"/>
          <w:szCs w:val="18"/>
        </w:rPr>
        <w:t> – When low_delay_hrd_flag[ HighestTid ] is equal to 1 and DuNominalRemovalTime[ m ] is less than DuFinalArrivalTime[ m ], the size of decoding unit m is so large that it prevents removal at the nominal removal time.</w:t>
      </w:r>
    </w:p>
    <w:p w:rsidR="007E173E" w:rsidRPr="00564A49" w:rsidRDefault="007E173E" w:rsidP="007E173E">
      <w:pPr>
        <w:ind w:left="810" w:hanging="400"/>
      </w:pPr>
      <w:r w:rsidRPr="00564A49">
        <w:t>–</w:t>
      </w:r>
      <w:r w:rsidRPr="00564A49">
        <w:tab/>
        <w:t>When the bitstream-partition-specific CPB operation is used and cbr_flag[ SchedSelIdx ] is equal to 0, the following applies:</w:t>
      </w:r>
    </w:p>
    <w:p w:rsidR="007E173E" w:rsidRPr="00564A49" w:rsidRDefault="007E173E" w:rsidP="007E173E">
      <w:pPr>
        <w:tabs>
          <w:tab w:val="clear" w:pos="794"/>
          <w:tab w:val="left" w:pos="2300"/>
        </w:tabs>
        <w:ind w:left="1200" w:hanging="400"/>
      </w:pPr>
      <w:r w:rsidRPr="00564A49">
        <w:t>–</w:t>
      </w:r>
      <w:r w:rsidRPr="00564A49">
        <w:tab/>
        <w:t>Let refDuCpbRemovalTime be equal to the CPB removal time of the previous DU preceding the current DU in decoding order (regardless of the bitstream partitions to which the previous DU and the current DU belong).</w:t>
      </w:r>
    </w:p>
    <w:p w:rsidR="007E173E" w:rsidRPr="00564A49" w:rsidRDefault="007E173E" w:rsidP="007E173E">
      <w:pPr>
        <w:tabs>
          <w:tab w:val="clear" w:pos="794"/>
          <w:tab w:val="left" w:pos="2300"/>
        </w:tabs>
        <w:ind w:left="1200" w:hanging="400"/>
      </w:pPr>
      <w:r w:rsidRPr="00564A49">
        <w:t>–</w:t>
      </w:r>
      <w:r w:rsidRPr="00564A49">
        <w:tab/>
        <w:t>The variable DuCpbRemovalTime[ m ] is modified as follows:</w:t>
      </w:r>
    </w:p>
    <w:p w:rsidR="007E173E" w:rsidRPr="00564A49" w:rsidRDefault="007E173E" w:rsidP="007E173E">
      <w:pPr>
        <w:tabs>
          <w:tab w:val="clear" w:pos="794"/>
          <w:tab w:val="clear" w:pos="1191"/>
          <w:tab w:val="clear" w:pos="1588"/>
          <w:tab w:val="clear" w:pos="1985"/>
          <w:tab w:val="left" w:pos="1134"/>
          <w:tab w:val="left" w:pos="1418"/>
          <w:tab w:val="left" w:pos="1710"/>
          <w:tab w:val="center" w:pos="4849"/>
          <w:tab w:val="right" w:pos="9696"/>
        </w:tabs>
        <w:ind w:left="1166"/>
        <w:jc w:val="left"/>
      </w:pPr>
      <w:r w:rsidRPr="00564A49">
        <w:t>DuCpbRemovalTime[ m ] = Max( DuCpbRemovalTime[ m ], refDuCpbRemovalTime )</w:t>
      </w:r>
      <w:r w:rsidRPr="00564A49">
        <w:tab/>
        <w:t>(C</w:t>
      </w:r>
      <w:r w:rsidRPr="00564A49">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16</w:t>
      </w:r>
      <w:r w:rsidRPr="00564A49">
        <w:rPr>
          <w:szCs w:val="22"/>
        </w:rPr>
        <w:fldChar w:fldCharType="end"/>
      </w:r>
      <w:r w:rsidRPr="00564A49">
        <w:t>)</w:t>
      </w:r>
    </w:p>
    <w:p w:rsidR="007E173E" w:rsidRPr="00564A49" w:rsidRDefault="007E173E" w:rsidP="007E173E">
      <w:r w:rsidRPr="00564A49">
        <w:t>If SubPicHrdFlag is equal to 0, a</w:t>
      </w:r>
      <w:r w:rsidRPr="00564A49">
        <w:rPr>
          <w:iCs/>
        </w:rPr>
        <w:t>t the CPB removal time of access unit n, the access unit is instantaneously decoded</w:t>
      </w:r>
      <w:r w:rsidRPr="00564A49">
        <w:t>.</w:t>
      </w:r>
    </w:p>
    <w:p w:rsidR="007E173E" w:rsidRPr="00564A49" w:rsidRDefault="007E173E" w:rsidP="007E173E">
      <w:r w:rsidRPr="00564A49">
        <w:t>Otherwise (SubPicHrdFlag is equal to 1), a</w:t>
      </w:r>
      <w:r w:rsidRPr="00564A49">
        <w:rPr>
          <w:iCs/>
        </w:rPr>
        <w:t xml:space="preserve">t the CPB removal time of decoding unit m, the decoding unit is instantaneously decoded, and when decoding unit m is </w:t>
      </w:r>
      <w:r w:rsidRPr="00564A49">
        <w:t>the last decoding unit of access unit n, the following applies:</w:t>
      </w:r>
    </w:p>
    <w:p w:rsidR="007E173E" w:rsidRPr="00564A49" w:rsidRDefault="007E173E" w:rsidP="007E173E">
      <w:pPr>
        <w:tabs>
          <w:tab w:val="clear" w:pos="794"/>
          <w:tab w:val="left" w:pos="400"/>
        </w:tabs>
        <w:ind w:left="400" w:hanging="400"/>
      </w:pPr>
      <w:r w:rsidRPr="00564A49">
        <w:t>–</w:t>
      </w:r>
      <w:r w:rsidRPr="00564A49">
        <w:tab/>
        <w:t>Access unit n is considered as decoded.</w:t>
      </w:r>
    </w:p>
    <w:p w:rsidR="007E173E" w:rsidRPr="00564A49" w:rsidRDefault="007E173E" w:rsidP="007E173E">
      <w:pPr>
        <w:tabs>
          <w:tab w:val="clear" w:pos="794"/>
          <w:tab w:val="left" w:pos="400"/>
        </w:tabs>
        <w:ind w:left="400" w:hanging="400"/>
      </w:pPr>
      <w:r w:rsidRPr="00564A49">
        <w:t>–</w:t>
      </w:r>
      <w:r w:rsidRPr="00564A49">
        <w:tab/>
        <w:t>The final CPB arrival time of access unit n, i.e. AuFinalArrivalTime[ n ], is set equal to the final CPB arrival time of the last decoding unit in access unit n, i.e. DuFinalArrivalTime[ m ].</w:t>
      </w:r>
    </w:p>
    <w:p w:rsidR="007E173E" w:rsidRPr="00564A49" w:rsidRDefault="007E173E" w:rsidP="007E173E">
      <w:pPr>
        <w:tabs>
          <w:tab w:val="clear" w:pos="794"/>
          <w:tab w:val="left" w:pos="400"/>
        </w:tabs>
        <w:ind w:left="400" w:hanging="400"/>
      </w:pPr>
      <w:r w:rsidRPr="00564A49">
        <w:t>–</w:t>
      </w:r>
      <w:r w:rsidRPr="00564A49">
        <w:tab/>
        <w:t>The nominal CPB removal time of access unit n, i.e. AuNominalRemovalTime[ n ], is set equal to the nominal CPB removal time of the last decoding unit in access unit n, i.e. DuNominalRemovalTime[ m ].</w:t>
      </w:r>
    </w:p>
    <w:p w:rsidR="007E173E" w:rsidRPr="00564A49" w:rsidRDefault="007E173E" w:rsidP="007E173E">
      <w:pPr>
        <w:tabs>
          <w:tab w:val="clear" w:pos="794"/>
          <w:tab w:val="left" w:pos="400"/>
        </w:tabs>
        <w:ind w:left="400" w:hanging="400"/>
      </w:pPr>
      <w:r w:rsidRPr="00564A49">
        <w:t>–</w:t>
      </w:r>
      <w:r w:rsidRPr="00564A49">
        <w:tab/>
        <w:t>The CPB removal time of access unit n, i.e. AuCpbRemovalTime[ m ], is set equal to the CPB removal time of the last decoding unit in access unit n, i.e. DuCpbRemovalTime[ m ].</w:t>
      </w:r>
    </w:p>
    <w:p w:rsidR="007E173E" w:rsidRPr="00564A49" w:rsidRDefault="007E173E" w:rsidP="007E173E">
      <w:pPr>
        <w:keepNext/>
        <w:keepLines/>
        <w:numPr>
          <w:ilvl w:val="1"/>
          <w:numId w:val="37"/>
        </w:numPr>
        <w:tabs>
          <w:tab w:val="num" w:pos="1440"/>
        </w:tabs>
        <w:spacing w:before="313"/>
        <w:outlineLvl w:val="1"/>
        <w:rPr>
          <w:b/>
          <w:bCs/>
          <w:sz w:val="22"/>
          <w:szCs w:val="22"/>
        </w:rPr>
      </w:pPr>
      <w:bookmarkStart w:id="1340" w:name="_Toc32860492"/>
      <w:bookmarkStart w:id="1341" w:name="_Ref34217484"/>
      <w:bookmarkStart w:id="1342" w:name="_Ref36741365"/>
      <w:bookmarkStart w:id="1343" w:name="_Toc77680612"/>
      <w:bookmarkStart w:id="1344" w:name="_Toc118289210"/>
      <w:bookmarkStart w:id="1345" w:name="_Toc226456813"/>
      <w:bookmarkStart w:id="1346" w:name="_Toc248045430"/>
      <w:bookmarkStart w:id="1347" w:name="_Toc287363881"/>
      <w:bookmarkStart w:id="1348" w:name="_Toc311220029"/>
      <w:bookmarkStart w:id="1349" w:name="_Toc317198881"/>
      <w:bookmarkStart w:id="1350" w:name="_Ref326740596"/>
      <w:bookmarkStart w:id="1351" w:name="_Ref326744124"/>
      <w:bookmarkStart w:id="1352" w:name="_Toc364083322"/>
      <w:bookmarkStart w:id="1353" w:name="_Toc378026139"/>
      <w:bookmarkEnd w:id="1325"/>
      <w:r w:rsidRPr="00564A49">
        <w:rPr>
          <w:b/>
          <w:bCs/>
          <w:sz w:val="22"/>
          <w:szCs w:val="22"/>
        </w:rPr>
        <w:t>Operation of the decoded picture buffer (DPB)</w:t>
      </w:r>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p>
    <w:p w:rsidR="007E173E" w:rsidRPr="00564A49" w:rsidRDefault="007E173E" w:rsidP="007E173E">
      <w:pPr>
        <w:keepNext/>
        <w:numPr>
          <w:ilvl w:val="2"/>
          <w:numId w:val="37"/>
        </w:numPr>
        <w:tabs>
          <w:tab w:val="num" w:pos="1440"/>
          <w:tab w:val="num" w:pos="1702"/>
        </w:tabs>
        <w:spacing w:before="181"/>
        <w:outlineLvl w:val="2"/>
        <w:rPr>
          <w:b/>
          <w:bCs/>
        </w:rPr>
      </w:pPr>
      <w:bookmarkStart w:id="1354" w:name="_Toc364083323"/>
      <w:bookmarkStart w:id="1355" w:name="_Toc378026140"/>
      <w:bookmarkStart w:id="1356" w:name="_Toc32860493"/>
      <w:bookmarkStart w:id="1357" w:name="_Ref34217515"/>
      <w:bookmarkStart w:id="1358" w:name="_Toc77680619"/>
      <w:bookmarkStart w:id="1359" w:name="_Toc118289215"/>
      <w:bookmarkStart w:id="1360" w:name="_Toc226456820"/>
      <w:bookmarkStart w:id="1361" w:name="_Toc248045437"/>
      <w:bookmarkStart w:id="1362" w:name="_Toc287363882"/>
      <w:bookmarkStart w:id="1363" w:name="_Toc311220030"/>
      <w:r w:rsidRPr="00564A49">
        <w:rPr>
          <w:b/>
          <w:bCs/>
        </w:rPr>
        <w:t>General</w:t>
      </w:r>
      <w:bookmarkEnd w:id="1354"/>
      <w:bookmarkEnd w:id="1355"/>
    </w:p>
    <w:p w:rsidR="007E173E" w:rsidRPr="00564A49" w:rsidRDefault="007E173E" w:rsidP="007E173E">
      <w:r w:rsidRPr="00564A49">
        <w:t>The specifications in this subclause apply independently to each set of DPB parameters selected as specified in subclause </w:t>
      </w:r>
      <w:r w:rsidRPr="00564A49">
        <w:fldChar w:fldCharType="begin" w:fldLock="1"/>
      </w:r>
      <w:r w:rsidRPr="00564A49">
        <w:instrText xml:space="preserve"> REF _Ref343074744 \r \h </w:instrText>
      </w:r>
      <w:r w:rsidR="00564A49">
        <w:instrText xml:space="preserve"> \* MERGEFORMAT </w:instrText>
      </w:r>
      <w:r w:rsidRPr="00564A49">
        <w:fldChar w:fldCharType="separate"/>
      </w:r>
      <w:r w:rsidRPr="00564A49">
        <w:t>C.1</w:t>
      </w:r>
      <w:r w:rsidRPr="00564A49">
        <w:fldChar w:fldCharType="end"/>
      </w:r>
      <w:r w:rsidRPr="00564A49">
        <w:t>.</w:t>
      </w:r>
    </w:p>
    <w:p w:rsidR="007E173E" w:rsidRPr="00564A49" w:rsidRDefault="007E173E" w:rsidP="007E173E">
      <w:r w:rsidRPr="00564A49">
        <w:t xml:space="preserve">The decoded picture buffer </w:t>
      </w:r>
      <w:r w:rsidRPr="00564A49">
        <w:rPr>
          <w:lang w:val="en-US"/>
        </w:rPr>
        <w:t xml:space="preserve">consists of sub-DPBs, and each sub-DPB </w:t>
      </w:r>
      <w:r w:rsidRPr="00564A49">
        <w:t>contains picture storage buffers for storage of decoded pictures of a set of layers that have the same spatial resolution, chroma format, and bit depth. Each of the picture storage buffers of a sub-DPB may contain a decoded picture that is marked as "used for reference" or is held for future output.</w:t>
      </w:r>
    </w:p>
    <w:p w:rsidR="007E173E" w:rsidRPr="00564A49" w:rsidRDefault="007E173E" w:rsidP="007E173E">
      <w:pPr>
        <w:pStyle w:val="3N"/>
        <w:rPr>
          <w:lang w:val="en-US"/>
        </w:rPr>
      </w:pPr>
      <w:r w:rsidRPr="00564A49">
        <w:rPr>
          <w:lang w:val="en-US"/>
        </w:rPr>
        <w:t>The following applies for all decoded access units:</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If AltOptLayerFlag[ </w:t>
      </w:r>
      <w:r w:rsidRPr="00564A49">
        <w:rPr>
          <w:lang w:val="en-CA"/>
        </w:rPr>
        <w:t>TargetOptLayerSetIdx </w:t>
      </w:r>
      <w:r w:rsidRPr="00564A49">
        <w:rPr>
          <w:lang w:val="en-US"/>
        </w:rPr>
        <w:t>] is equal to 1 and an access unit either does not contain a picture at the target output layer or contains a picture at the target output layer that has PicOutputFlag equal to 0, the following ordered steps apply:</w:t>
      </w:r>
    </w:p>
    <w:p w:rsidR="007E173E" w:rsidRPr="00564A49" w:rsidRDefault="007E173E" w:rsidP="007E173E">
      <w:pPr>
        <w:tabs>
          <w:tab w:val="clear" w:pos="794"/>
          <w:tab w:val="left" w:pos="400"/>
        </w:tabs>
        <w:ind w:left="800" w:hanging="400"/>
        <w:rPr>
          <w:lang w:val="en-US"/>
        </w:rPr>
      </w:pPr>
      <w:r w:rsidRPr="00564A49">
        <w:rPr>
          <w:lang w:val="en-US"/>
        </w:rPr>
        <w:t>–</w:t>
      </w:r>
      <w:r w:rsidRPr="00564A49">
        <w:rPr>
          <w:lang w:val="en-US"/>
        </w:rPr>
        <w:tab/>
        <w:t>The list nonOutputLayerPictures is the list of the pictures of the access unit with PicOutputFlag equal to 1 and with nuh_layer_id values among the nuh_layer_id values of the direct and indirect reference layers of the target output layer.</w:t>
      </w:r>
    </w:p>
    <w:p w:rsidR="007E173E" w:rsidRPr="00564A49" w:rsidRDefault="007E173E" w:rsidP="007E173E">
      <w:pPr>
        <w:tabs>
          <w:tab w:val="clear" w:pos="794"/>
          <w:tab w:val="left" w:pos="400"/>
        </w:tabs>
        <w:ind w:left="800" w:hanging="400"/>
        <w:rPr>
          <w:lang w:val="en-US"/>
        </w:rPr>
      </w:pPr>
      <w:r w:rsidRPr="00564A49">
        <w:rPr>
          <w:lang w:val="en-US"/>
        </w:rPr>
        <w:t>–</w:t>
      </w:r>
      <w:r w:rsidRPr="00564A49">
        <w:rPr>
          <w:lang w:val="en-US"/>
        </w:rPr>
        <w:tab/>
        <w:t>The picture with the highest nuh_layer_id value among the list nonOutputLayerPictures is removed from the list nonOutputLayerPictures.</w:t>
      </w:r>
    </w:p>
    <w:p w:rsidR="007E173E" w:rsidRPr="00564A49" w:rsidRDefault="007E173E" w:rsidP="007E173E">
      <w:pPr>
        <w:tabs>
          <w:tab w:val="clear" w:pos="794"/>
          <w:tab w:val="left" w:pos="400"/>
        </w:tabs>
        <w:ind w:left="800" w:hanging="400"/>
        <w:rPr>
          <w:lang w:val="en-US"/>
        </w:rPr>
      </w:pPr>
      <w:r w:rsidRPr="00564A49">
        <w:rPr>
          <w:lang w:val="en-US"/>
        </w:rPr>
        <w:t>–</w:t>
      </w:r>
      <w:r w:rsidRPr="00564A49">
        <w:rPr>
          <w:lang w:val="en-US"/>
        </w:rPr>
        <w:tab/>
        <w:t>PicOutputFlag for each picture that is included in the list nonOutputLayerPictures is set equal to 0.</w:t>
      </w:r>
    </w:p>
    <w:p w:rsidR="007E173E" w:rsidRPr="00564A49" w:rsidRDefault="007E173E" w:rsidP="007E173E">
      <w:pPr>
        <w:pStyle w:val="3N"/>
        <w:rPr>
          <w:lang w:val="en-US"/>
        </w:rPr>
      </w:pPr>
      <w:r w:rsidRPr="00564A49">
        <w:rPr>
          <w:lang w:val="en-US"/>
        </w:rPr>
        <w:t>–</w:t>
      </w:r>
      <w:r w:rsidRPr="00564A49">
        <w:rPr>
          <w:lang w:val="en-US"/>
        </w:rPr>
        <w:tab/>
        <w:t>Otherwise, PicOutputFlag for pictures that are not included in a target output layer is set equal to 0.</w:t>
      </w:r>
    </w:p>
    <w:p w:rsidR="007E173E" w:rsidRPr="00564A49" w:rsidRDefault="007E173E" w:rsidP="007E173E">
      <w:pPr>
        <w:pStyle w:val="CommentText"/>
      </w:pPr>
      <w:r w:rsidRPr="00564A49">
        <w:lastRenderedPageBreak/>
        <w:t xml:space="preserve">The processes specified in subclauses </w:t>
      </w:r>
      <w:r w:rsidRPr="00564A49">
        <w:fldChar w:fldCharType="begin" w:fldLock="1"/>
      </w:r>
      <w:r w:rsidRPr="00564A49">
        <w:instrText xml:space="preserve"> REF _Ref373336683 \r \h </w:instrText>
      </w:r>
      <w:r w:rsidR="00564A49">
        <w:instrText xml:space="preserve"> \* MERGEFORMAT </w:instrText>
      </w:r>
      <w:r w:rsidRPr="00564A49">
        <w:fldChar w:fldCharType="separate"/>
      </w:r>
      <w:r w:rsidRPr="00564A49">
        <w:t>C.3.2</w:t>
      </w:r>
      <w:r w:rsidRPr="00564A49">
        <w:fldChar w:fldCharType="end"/>
      </w:r>
      <w:r w:rsidRPr="00564A49">
        <w:t xml:space="preserve">, </w:t>
      </w:r>
      <w:r w:rsidRPr="00564A49">
        <w:fldChar w:fldCharType="begin" w:fldLock="1"/>
      </w:r>
      <w:r w:rsidRPr="00564A49">
        <w:instrText xml:space="preserve"> REF _Ref373336691 \r \h </w:instrText>
      </w:r>
      <w:r w:rsidR="00564A49">
        <w:instrText xml:space="preserve"> \* MERGEFORMAT </w:instrText>
      </w:r>
      <w:r w:rsidRPr="00564A49">
        <w:fldChar w:fldCharType="separate"/>
      </w:r>
      <w:r w:rsidRPr="00564A49">
        <w:t>C.3.3</w:t>
      </w:r>
      <w:r w:rsidRPr="00564A49">
        <w:fldChar w:fldCharType="end"/>
      </w:r>
      <w:r w:rsidRPr="00564A49">
        <w:t xml:space="preserve"> and </w:t>
      </w:r>
      <w:r w:rsidRPr="00564A49">
        <w:fldChar w:fldCharType="begin" w:fldLock="1"/>
      </w:r>
      <w:r w:rsidRPr="00564A49">
        <w:instrText xml:space="preserve"> REF _Ref373336701 \r \h </w:instrText>
      </w:r>
      <w:r w:rsidR="00564A49">
        <w:instrText xml:space="preserve"> \* MERGEFORMAT </w:instrText>
      </w:r>
      <w:r w:rsidRPr="00564A49">
        <w:fldChar w:fldCharType="separate"/>
      </w:r>
      <w:r w:rsidRPr="00564A49">
        <w:t>C.3.4</w:t>
      </w:r>
      <w:r w:rsidRPr="00564A49">
        <w:fldChar w:fldCharType="end"/>
      </w:r>
      <w:r w:rsidRPr="00564A49">
        <w:t xml:space="preserve"> are sequentially applied as specified below, and are applied independently for each layer, starting from the base layer, in increasing order of nuh_layer_id values of the layers in the bitstream. When these processes are applied for a particular layer, only the sub-DPB for the particular layer is affected. In the descriptions of these processes, the DPB refers to the sub-DPB for the particular layer, and the particular layer is referred to as the current layer.</w:t>
      </w:r>
    </w:p>
    <w:p w:rsidR="007E173E" w:rsidRPr="00564A49" w:rsidRDefault="007E173E" w:rsidP="007E173E">
      <w:pPr>
        <w:tabs>
          <w:tab w:val="clear" w:pos="794"/>
          <w:tab w:val="clear" w:pos="1191"/>
          <w:tab w:val="clear" w:pos="1588"/>
          <w:tab w:val="clear" w:pos="1985"/>
        </w:tabs>
        <w:spacing w:before="60"/>
        <w:ind w:left="288"/>
        <w:rPr>
          <w:szCs w:val="18"/>
        </w:rPr>
      </w:pPr>
      <w:r w:rsidRPr="00564A49">
        <w:rPr>
          <w:sz w:val="18"/>
          <w:szCs w:val="18"/>
        </w:rPr>
        <w:t>NOTE – In the operation of output timing DPB, decoded pictures with PicOutputFlag equal to 1 in the same access unit are output consecutively in ascending order of the nuh_layer_id values of the decoded pictures.</w:t>
      </w:r>
    </w:p>
    <w:p w:rsidR="007E173E" w:rsidRPr="00564A49" w:rsidRDefault="007E173E" w:rsidP="007E173E">
      <w:pPr>
        <w:pStyle w:val="CommentText"/>
      </w:pPr>
      <w:r w:rsidRPr="00564A49">
        <w:rPr>
          <w:lang w:val="en-US"/>
        </w:rPr>
        <w:t>Let picture n and the current picture be the coded picture or decoded picture of the access unit n for a particular value of nuh_layer_id, wherein n is a non-negative integer number.</w:t>
      </w:r>
    </w:p>
    <w:p w:rsidR="007E173E" w:rsidRPr="00564A49" w:rsidRDefault="007E173E" w:rsidP="007E173E">
      <w:pPr>
        <w:keepNext/>
        <w:numPr>
          <w:ilvl w:val="2"/>
          <w:numId w:val="37"/>
        </w:numPr>
        <w:tabs>
          <w:tab w:val="num" w:pos="1440"/>
          <w:tab w:val="num" w:pos="1702"/>
        </w:tabs>
        <w:spacing w:before="181"/>
        <w:outlineLvl w:val="2"/>
        <w:rPr>
          <w:b/>
          <w:bCs/>
        </w:rPr>
      </w:pPr>
      <w:bookmarkStart w:id="1364" w:name="_Toc364083324"/>
      <w:bookmarkStart w:id="1365" w:name="_Ref373336683"/>
      <w:bookmarkStart w:id="1366" w:name="_Ref373336836"/>
      <w:bookmarkStart w:id="1367" w:name="_Toc378026141"/>
      <w:bookmarkEnd w:id="1356"/>
      <w:r w:rsidRPr="00564A49">
        <w:rPr>
          <w:b/>
          <w:bCs/>
        </w:rPr>
        <w:t>Removal of pictures from the DPB</w:t>
      </w:r>
      <w:bookmarkEnd w:id="1364"/>
      <w:bookmarkEnd w:id="1365"/>
      <w:bookmarkEnd w:id="1366"/>
      <w:bookmarkEnd w:id="1367"/>
    </w:p>
    <w:p w:rsidR="007E173E" w:rsidRPr="00564A49" w:rsidRDefault="007E173E" w:rsidP="007E173E">
      <w:r w:rsidRPr="00564A49">
        <w:t>When the current picture is not picture 0 in the current layer,</w:t>
      </w:r>
      <w:r w:rsidRPr="00564A49" w:rsidDel="00283A00">
        <w:rPr>
          <w:lang w:val="en-US"/>
        </w:rPr>
        <w:t xml:space="preserve"> </w:t>
      </w:r>
      <w:r w:rsidRPr="00564A49">
        <w:rPr>
          <w:lang w:val="en-US"/>
        </w:rPr>
        <w:t>t</w:t>
      </w:r>
      <w:r w:rsidRPr="00564A49">
        <w:t>he removal of pictures in the current layer from the DPB before decoding of the current picture, i.e. picture n, but after parsing the slice header of the first slice of the current picture, happens instantaneously at the CPB removal time of the first decoding unit of the current picture and proceeds as follows:</w:t>
      </w:r>
    </w:p>
    <w:p w:rsidR="007E173E" w:rsidRPr="00564A49" w:rsidRDefault="007E173E" w:rsidP="007E173E">
      <w:pPr>
        <w:tabs>
          <w:tab w:val="clear" w:pos="794"/>
          <w:tab w:val="left" w:pos="400"/>
        </w:tabs>
        <w:ind w:left="400" w:hanging="400"/>
      </w:pPr>
      <w:r w:rsidRPr="00564A49">
        <w:t>–</w:t>
      </w:r>
      <w:r w:rsidRPr="00564A49">
        <w:tab/>
        <w:t>The decoding process for RPS as specified in subclause </w:t>
      </w:r>
      <w:r w:rsidRPr="00564A49">
        <w:fldChar w:fldCharType="begin" w:fldLock="1"/>
      </w:r>
      <w:r w:rsidRPr="00564A49">
        <w:instrText xml:space="preserve"> REF _Ref305961533 \r \h </w:instrText>
      </w:r>
      <w:r w:rsidR="00564A49">
        <w:instrText xml:space="preserve"> \* MERGEFORMAT </w:instrText>
      </w:r>
      <w:r w:rsidRPr="00564A49">
        <w:fldChar w:fldCharType="separate"/>
      </w:r>
      <w:r w:rsidRPr="00564A49">
        <w:t>8.3.1</w:t>
      </w:r>
      <w:r w:rsidRPr="00564A49">
        <w:fldChar w:fldCharType="end"/>
      </w:r>
      <w:r w:rsidRPr="00564A49">
        <w:t xml:space="preserve"> is invoked.</w:t>
      </w:r>
    </w:p>
    <w:p w:rsidR="007E173E" w:rsidRPr="00564A49" w:rsidRDefault="007E173E" w:rsidP="007E173E">
      <w:pPr>
        <w:keepNext/>
        <w:tabs>
          <w:tab w:val="clear" w:pos="794"/>
          <w:tab w:val="left" w:pos="400"/>
        </w:tabs>
        <w:ind w:left="403" w:hanging="403"/>
      </w:pPr>
      <w:r w:rsidRPr="00564A49">
        <w:t>–</w:t>
      </w:r>
      <w:r w:rsidRPr="00564A49">
        <w:tab/>
        <w:t>When the current picture is an IRAP picture with NoRaslOutputFlag equal to 1, or the base layer picture in the current access unit is an IRAP picture with NoRaslOutputFlag equal to 1 and NoClrasOutputFlag is equal to 1, the following ordered steps are applied:</w:t>
      </w:r>
    </w:p>
    <w:p w:rsidR="007E173E" w:rsidRPr="00564A49" w:rsidRDefault="007E173E" w:rsidP="007E173E">
      <w:pPr>
        <w:ind w:left="806" w:hanging="403"/>
      </w:pPr>
      <w:r w:rsidRPr="00564A49">
        <w:t>1.</w:t>
      </w:r>
      <w:r w:rsidRPr="00564A49">
        <w:tab/>
        <w:t>The variable NoOutputOfPriorPicsFlag is derived for the decoder under test as follows:</w:t>
      </w:r>
    </w:p>
    <w:p w:rsidR="007E173E" w:rsidRPr="00564A49" w:rsidRDefault="007E173E" w:rsidP="007E173E">
      <w:pPr>
        <w:tabs>
          <w:tab w:val="clear" w:pos="794"/>
          <w:tab w:val="left" w:pos="400"/>
        </w:tabs>
        <w:ind w:left="1206" w:hanging="400"/>
      </w:pPr>
      <w:r w:rsidRPr="00564A49">
        <w:t>–</w:t>
      </w:r>
      <w:r w:rsidRPr="00564A49">
        <w:tab/>
        <w:t>If the current picture is a CRA picture with NoRaslOutputFlag equal to 1, NoOutputOfPriorPicsFlag is set equal to 1 (regardless of the value of no_output_of_prior_pics_flag).</w:t>
      </w:r>
    </w:p>
    <w:p w:rsidR="007E173E" w:rsidRPr="00564A49" w:rsidRDefault="007E173E" w:rsidP="007E173E">
      <w:pPr>
        <w:tabs>
          <w:tab w:val="clear" w:pos="794"/>
          <w:tab w:val="left" w:pos="400"/>
        </w:tabs>
        <w:ind w:left="1206" w:hanging="400"/>
      </w:pPr>
      <w:r w:rsidRPr="00564A49">
        <w:t>–</w:t>
      </w:r>
      <w:r w:rsidRPr="00564A49">
        <w:tab/>
        <w:t>Otherwise, if the current picture is an IRAP picture with NoRaslOutputFlag equal to 1 and the value of pic_width_in_luma_samples, pic_height_in_luma_samples, chroma_format_idc, bit_depth_luma_minus8, bit_depth_chroma_minus8, or sps_max_dec_pic_buffering_minus1[ HighestTid ] derived from the active SPS for the current layer is different from the value of pic_width_in_luma_samples, pic_height_in_luma_samples, chroma_format_idc, bit_depth_luma_minus8, bit_depth_chroma_minus8, or sps_max_dec_pic_buffering_minus1[ HighestTid ], respectively, derived from the SPS that was active for the current layer when decoding the preceding picture in the current layer, NoOutputOfPriorPicsFlag may (but should not) be set to 1 by the decoder under test, regardless of the value of no_output_of_prior_pics_flag.</w:t>
      </w:r>
    </w:p>
    <w:p w:rsidR="007E173E" w:rsidRPr="00564A49" w:rsidRDefault="007E173E" w:rsidP="007E173E">
      <w:pPr>
        <w:tabs>
          <w:tab w:val="clear" w:pos="794"/>
          <w:tab w:val="clear" w:pos="1191"/>
          <w:tab w:val="clear" w:pos="1588"/>
          <w:tab w:val="clear" w:pos="1985"/>
        </w:tabs>
        <w:spacing w:before="60"/>
        <w:ind w:left="1612"/>
        <w:rPr>
          <w:sz w:val="18"/>
          <w:szCs w:val="18"/>
        </w:rPr>
      </w:pPr>
      <w:r w:rsidRPr="00564A49">
        <w:rPr>
          <w:sz w:val="18"/>
          <w:szCs w:val="18"/>
        </w:rPr>
        <w:t>NOTE – Although setting NoOutputOfPriorPicsFlag equal to no_output_of_prior_pics_flag is preferred under these conditions, the decoder under test is allowed to set NoOutputOfPriorPicsFlag to 1 in this case.</w:t>
      </w:r>
    </w:p>
    <w:p w:rsidR="007E173E" w:rsidRPr="00564A49" w:rsidRDefault="007E173E" w:rsidP="007E173E">
      <w:pPr>
        <w:tabs>
          <w:tab w:val="clear" w:pos="794"/>
          <w:tab w:val="left" w:pos="400"/>
        </w:tabs>
        <w:ind w:left="1206" w:hanging="400"/>
      </w:pPr>
      <w:r w:rsidRPr="00564A49">
        <w:t>–</w:t>
      </w:r>
      <w:r w:rsidRPr="00564A49">
        <w:tab/>
        <w:t>Otherwise, if the current picture is an IRAP picture with NoRaslOutputFlag equal to 1, NoOutputOfPriorPicsFlag is set equal to no_output_of_prior_pics_flag.</w:t>
      </w:r>
    </w:p>
    <w:p w:rsidR="007E173E" w:rsidRPr="00564A49" w:rsidRDefault="007E173E" w:rsidP="007E173E">
      <w:pPr>
        <w:tabs>
          <w:tab w:val="clear" w:pos="794"/>
          <w:tab w:val="left" w:pos="400"/>
        </w:tabs>
        <w:ind w:left="1206" w:hanging="400"/>
      </w:pPr>
      <w:r w:rsidRPr="00564A49">
        <w:t>–</w:t>
      </w:r>
      <w:r w:rsidRPr="00564A49">
        <w:tab/>
      </w:r>
      <w:r w:rsidRPr="00564A49">
        <w:rPr>
          <w:lang w:val="en-US"/>
        </w:rPr>
        <w:t>Otherwise (the current picture is not an IRAP picture with</w:t>
      </w:r>
      <w:r w:rsidRPr="00564A49">
        <w:t xml:space="preserve"> NoRaslOutputFlag equal to 1, the base layer picture in the current access unit is an IRAP picture with NoRaslOutputFlag equal to 1, </w:t>
      </w:r>
      <w:r w:rsidRPr="00564A49">
        <w:rPr>
          <w:lang w:val="en-US"/>
        </w:rPr>
        <w:t>and NoClrasOutputFlag is equal to 1), NoOutputOfPriorPicsFlag is set equal to 1.</w:t>
      </w:r>
    </w:p>
    <w:p w:rsidR="007E173E" w:rsidRPr="00564A49" w:rsidRDefault="007E173E" w:rsidP="007E173E">
      <w:pPr>
        <w:ind w:left="806" w:hanging="403"/>
      </w:pPr>
      <w:r w:rsidRPr="00564A49">
        <w:t>2.</w:t>
      </w:r>
      <w:r w:rsidRPr="00564A49">
        <w:tab/>
        <w:t>The value of NoOutputOfPriorPicsFlag derived for the decoder under test is applied for the HRD, such that when the value of NoOutputOfPriorPicsFlag is equal to 1, all picture storage buffers in the DPB are emptied without output of the pictures they contain, and the DPB fullness is set equal to 0.</w:t>
      </w:r>
    </w:p>
    <w:p w:rsidR="007E173E" w:rsidRPr="00564A49" w:rsidRDefault="007E173E" w:rsidP="007E173E">
      <w:pPr>
        <w:tabs>
          <w:tab w:val="clear" w:pos="794"/>
          <w:tab w:val="left" w:pos="400"/>
        </w:tabs>
        <w:ind w:left="400" w:hanging="400"/>
      </w:pPr>
      <w:r w:rsidRPr="00564A49">
        <w:t>–</w:t>
      </w:r>
      <w:r w:rsidRPr="00564A49">
        <w:tab/>
        <w:t>When both of the following conditions are true for any pictures k in the DPB, all such pictures k in the DPB are removed from the DPB:</w:t>
      </w:r>
    </w:p>
    <w:p w:rsidR="007E173E" w:rsidRPr="00564A49" w:rsidRDefault="007E173E" w:rsidP="007E173E">
      <w:pPr>
        <w:ind w:left="806" w:hanging="403"/>
      </w:pPr>
      <w:r w:rsidRPr="00564A49">
        <w:t>–</w:t>
      </w:r>
      <w:r w:rsidRPr="00564A49">
        <w:tab/>
        <w:t>picture k is marked as "unused for reference"</w:t>
      </w:r>
    </w:p>
    <w:p w:rsidR="007E173E" w:rsidRPr="00564A49" w:rsidRDefault="007E173E" w:rsidP="007E173E">
      <w:pPr>
        <w:ind w:left="806" w:hanging="403"/>
      </w:pPr>
      <w:r w:rsidRPr="00564A49">
        <w:t>–</w:t>
      </w:r>
      <w:r w:rsidRPr="00564A49">
        <w:tab/>
        <w:t xml:space="preserve">picture k has PicOutputFlag equal to 0 or its DPB output time is less than or equal to the CPB removal time of the first decoding unit (denoted as decoding unit m) of the current picture n; </w:t>
      </w:r>
      <w:r w:rsidRPr="00564A49">
        <w:rPr>
          <w:iCs/>
        </w:rPr>
        <w:t>i</w:t>
      </w:r>
      <w:r w:rsidRPr="00564A49">
        <w:t>.</w:t>
      </w:r>
      <w:r w:rsidRPr="00564A49">
        <w:rPr>
          <w:iCs/>
        </w:rPr>
        <w:t>e</w:t>
      </w:r>
      <w:r w:rsidRPr="00564A49">
        <w:t xml:space="preserve">. </w:t>
      </w:r>
      <w:r w:rsidRPr="00564A49">
        <w:rPr>
          <w:iCs/>
        </w:rPr>
        <w:t>DpbOutputTime[</w:t>
      </w:r>
      <w:r w:rsidRPr="00564A49">
        <w:t> k</w:t>
      </w:r>
      <w:r w:rsidRPr="00564A49">
        <w:rPr>
          <w:iCs/>
        </w:rPr>
        <w:t> ] is less than or equal to CpbRemovalTime</w:t>
      </w:r>
      <w:r w:rsidRPr="00564A49">
        <w:t>( m</w:t>
      </w:r>
      <w:r w:rsidRPr="00564A49">
        <w:rPr>
          <w:iCs/>
        </w:rPr>
        <w:t> </w:t>
      </w:r>
      <w:r w:rsidRPr="00564A49">
        <w:t>)</w:t>
      </w:r>
    </w:p>
    <w:p w:rsidR="007E173E" w:rsidRPr="00564A49" w:rsidRDefault="007E173E" w:rsidP="007E173E">
      <w:pPr>
        <w:tabs>
          <w:tab w:val="clear" w:pos="794"/>
          <w:tab w:val="left" w:pos="400"/>
        </w:tabs>
        <w:ind w:left="400" w:hanging="400"/>
      </w:pPr>
      <w:r w:rsidRPr="00564A49">
        <w:t>–</w:t>
      </w:r>
      <w:r w:rsidRPr="00564A49">
        <w:tab/>
        <w:t>For each picture that is removed from the DPB, the DPB fullness is decremented by one.</w:t>
      </w:r>
    </w:p>
    <w:p w:rsidR="007E173E" w:rsidRPr="00564A49" w:rsidRDefault="007E173E" w:rsidP="007E173E">
      <w:pPr>
        <w:keepNext/>
        <w:numPr>
          <w:ilvl w:val="2"/>
          <w:numId w:val="37"/>
        </w:numPr>
        <w:tabs>
          <w:tab w:val="num" w:pos="1440"/>
          <w:tab w:val="num" w:pos="1702"/>
        </w:tabs>
        <w:spacing w:before="181"/>
        <w:outlineLvl w:val="2"/>
        <w:rPr>
          <w:b/>
          <w:bCs/>
        </w:rPr>
      </w:pPr>
      <w:bookmarkStart w:id="1368" w:name="_Toc364083325"/>
      <w:bookmarkStart w:id="1369" w:name="_Ref373336691"/>
      <w:bookmarkStart w:id="1370" w:name="_Ref373337767"/>
      <w:bookmarkStart w:id="1371" w:name="_Toc378026142"/>
      <w:r w:rsidRPr="00564A49">
        <w:rPr>
          <w:b/>
          <w:bCs/>
        </w:rPr>
        <w:t>Picture output</w:t>
      </w:r>
      <w:bookmarkEnd w:id="1368"/>
      <w:bookmarkEnd w:id="1369"/>
      <w:bookmarkEnd w:id="1370"/>
      <w:bookmarkEnd w:id="1371"/>
    </w:p>
    <w:p w:rsidR="007E173E" w:rsidRPr="00564A49" w:rsidRDefault="007E173E" w:rsidP="007E173E">
      <w:pPr>
        <w:tabs>
          <w:tab w:val="clear" w:pos="794"/>
          <w:tab w:val="left" w:pos="400"/>
        </w:tabs>
      </w:pPr>
      <w:r w:rsidRPr="00564A49">
        <w:t>The processes specified in this subclause happen instantaneously at the CPB removal time of access unit n, Au</w:t>
      </w:r>
      <w:r w:rsidRPr="00564A49">
        <w:rPr>
          <w:iCs/>
        </w:rPr>
        <w:t>CpbRemovalTime[</w:t>
      </w:r>
      <w:r w:rsidRPr="00564A49">
        <w:t> n</w:t>
      </w:r>
      <w:r w:rsidRPr="00564A49">
        <w:rPr>
          <w:iCs/>
        </w:rPr>
        <w:t> ]</w:t>
      </w:r>
      <w:r w:rsidRPr="00564A49">
        <w:t>.</w:t>
      </w:r>
    </w:p>
    <w:p w:rsidR="007E173E" w:rsidRPr="00564A49" w:rsidRDefault="007E173E" w:rsidP="007E173E">
      <w:pPr>
        <w:tabs>
          <w:tab w:val="clear" w:pos="794"/>
          <w:tab w:val="left" w:pos="400"/>
        </w:tabs>
      </w:pPr>
      <w:r w:rsidRPr="00564A49">
        <w:lastRenderedPageBreak/>
        <w:t xml:space="preserve">When picture n has PicOutputFlag equal to 1, its DPB output time </w:t>
      </w:r>
      <w:r w:rsidRPr="00564A49">
        <w:rPr>
          <w:iCs/>
        </w:rPr>
        <w:t>DpbOutputTime[</w:t>
      </w:r>
      <w:r w:rsidRPr="00564A49">
        <w:t> </w:t>
      </w:r>
      <w:r w:rsidRPr="00564A49">
        <w:rPr>
          <w:iCs/>
        </w:rPr>
        <w:t>n ]</w:t>
      </w:r>
      <w:r w:rsidRPr="00564A49">
        <w:t xml:space="preserve"> is derived as follows, where the variable firstPicInBufferingPeriodFlag</w:t>
      </w:r>
      <w:r w:rsidRPr="00564A49" w:rsidDel="00371813">
        <w:t xml:space="preserve"> </w:t>
      </w:r>
      <w:r w:rsidRPr="00564A49">
        <w:t>is equal to 1 if access unit n is the first access unit of a buffering period and 0 otherwise:</w:t>
      </w:r>
    </w:p>
    <w:p w:rsidR="007E173E" w:rsidRPr="00564A49" w:rsidRDefault="007E173E" w:rsidP="007E173E">
      <w:pPr>
        <w:tabs>
          <w:tab w:val="clear" w:pos="794"/>
          <w:tab w:val="clear" w:pos="1191"/>
          <w:tab w:val="clear" w:pos="1588"/>
          <w:tab w:val="clear" w:pos="1985"/>
          <w:tab w:val="left" w:pos="851"/>
          <w:tab w:val="left" w:pos="1134"/>
          <w:tab w:val="left" w:pos="1418"/>
          <w:tab w:val="center" w:pos="4849"/>
          <w:tab w:val="right" w:pos="9696"/>
        </w:tabs>
        <w:ind w:left="562"/>
        <w:jc w:val="left"/>
        <w:rPr>
          <w:iCs/>
        </w:rPr>
      </w:pPr>
      <w:r w:rsidRPr="00564A49">
        <w:rPr>
          <w:iCs/>
        </w:rPr>
        <w:t>if( !SubPicHrdFlag ) {</w:t>
      </w:r>
      <w:r w:rsidRPr="00564A49">
        <w:rPr>
          <w:iCs/>
        </w:rPr>
        <w:br/>
      </w:r>
      <w:r w:rsidRPr="00564A49">
        <w:rPr>
          <w:iCs/>
        </w:rPr>
        <w:tab/>
        <w:t>DpbOutputTime[ n ] = AuCpbRemovalTime[ n ] + ClockTick * picDpbOutputDelay</w:t>
      </w:r>
      <w:r w:rsidRPr="00564A49">
        <w:rPr>
          <w:iCs/>
        </w:rPr>
        <w:tab/>
        <w:t>(C</w:t>
      </w:r>
      <w:r w:rsidRPr="00564A49">
        <w:rPr>
          <w:iCs/>
        </w:rPr>
        <w:noBreakHyphen/>
      </w:r>
      <w:r w:rsidRPr="00564A49">
        <w:rPr>
          <w:iCs/>
        </w:rPr>
        <w:fldChar w:fldCharType="begin" w:fldLock="1"/>
      </w:r>
      <w:r w:rsidRPr="00564A49">
        <w:rPr>
          <w:iCs/>
        </w:rPr>
        <w:instrText xml:space="preserve"> SEQ Equation \* ARABIC </w:instrText>
      </w:r>
      <w:r w:rsidRPr="00564A49">
        <w:rPr>
          <w:iCs/>
        </w:rPr>
        <w:fldChar w:fldCharType="separate"/>
      </w:r>
      <w:r w:rsidRPr="00564A49">
        <w:rPr>
          <w:iCs/>
          <w:noProof/>
        </w:rPr>
        <w:t>17</w:t>
      </w:r>
      <w:r w:rsidRPr="00564A49">
        <w:rPr>
          <w:iCs/>
        </w:rPr>
        <w:fldChar w:fldCharType="end"/>
      </w:r>
      <w:r w:rsidRPr="00564A49">
        <w:rPr>
          <w:iCs/>
        </w:rPr>
        <w:t>)</w:t>
      </w:r>
      <w:r w:rsidRPr="00564A49">
        <w:rPr>
          <w:iCs/>
        </w:rPr>
        <w:br/>
      </w:r>
      <w:r w:rsidRPr="00564A49">
        <w:rPr>
          <w:iCs/>
        </w:rPr>
        <w:tab/>
        <w:t>if( firstPicInBufferingPeriodFlag )</w:t>
      </w:r>
      <w:r w:rsidRPr="00564A49">
        <w:rPr>
          <w:iCs/>
        </w:rPr>
        <w:br/>
      </w:r>
      <w:r w:rsidRPr="00564A49">
        <w:rPr>
          <w:iCs/>
        </w:rPr>
        <w:tab/>
      </w:r>
      <w:r w:rsidRPr="00564A49">
        <w:rPr>
          <w:iCs/>
        </w:rPr>
        <w:tab/>
        <w:t>DpbOutputTime[</w:t>
      </w:r>
      <w:r w:rsidRPr="00564A49">
        <w:t> </w:t>
      </w:r>
      <w:r w:rsidRPr="00564A49">
        <w:rPr>
          <w:iCs/>
        </w:rPr>
        <w:t>n ]</w:t>
      </w:r>
      <w:r w:rsidRPr="00564A49">
        <w:t xml:space="preserve">  −=  ClockTick </w:t>
      </w:r>
      <w:r w:rsidRPr="00564A49">
        <w:rPr>
          <w:rFonts w:cs="Lucida Console"/>
          <w:iCs/>
        </w:rPr>
        <w:t>*</w:t>
      </w:r>
      <w:r w:rsidRPr="00564A49">
        <w:t xml:space="preserve"> DpbDelayOffset</w:t>
      </w:r>
      <w:r w:rsidRPr="00564A49">
        <w:br/>
        <w:t>} else</w:t>
      </w:r>
      <w:r w:rsidRPr="00564A49">
        <w:br/>
      </w:r>
      <w:r w:rsidRPr="00564A49">
        <w:tab/>
      </w:r>
      <w:r w:rsidRPr="00564A49">
        <w:rPr>
          <w:iCs/>
        </w:rPr>
        <w:t>DpbOutputTime[</w:t>
      </w:r>
      <w:r w:rsidRPr="00564A49">
        <w:t> </w:t>
      </w:r>
      <w:r w:rsidRPr="00564A49">
        <w:rPr>
          <w:iCs/>
        </w:rPr>
        <w:t>n ]</w:t>
      </w:r>
      <w:r w:rsidRPr="00564A49">
        <w:t xml:space="preserve"> = Au</w:t>
      </w:r>
      <w:r w:rsidRPr="00564A49">
        <w:rPr>
          <w:iCs/>
        </w:rPr>
        <w:t>CpbRemovalTime[</w:t>
      </w:r>
      <w:r w:rsidRPr="00564A49">
        <w:t> </w:t>
      </w:r>
      <w:r w:rsidRPr="00564A49">
        <w:rPr>
          <w:iCs/>
        </w:rPr>
        <w:t>n ]</w:t>
      </w:r>
      <w:r w:rsidRPr="00564A49">
        <w:t xml:space="preserve"> + ClockSubTick </w:t>
      </w:r>
      <w:r w:rsidRPr="00564A49">
        <w:rPr>
          <w:rFonts w:cs="Lucida Console"/>
          <w:iCs/>
        </w:rPr>
        <w:t>*</w:t>
      </w:r>
      <w:r w:rsidRPr="00564A49">
        <w:t xml:space="preserve"> picSptDpbOutputDuDelay</w:t>
      </w:r>
    </w:p>
    <w:p w:rsidR="007E173E" w:rsidRPr="00564A49" w:rsidRDefault="007E173E" w:rsidP="007E173E">
      <w:r w:rsidRPr="00564A49">
        <w:t xml:space="preserve">where </w:t>
      </w:r>
      <w:r w:rsidRPr="00564A49">
        <w:rPr>
          <w:iCs/>
        </w:rPr>
        <w:t>picDpbOutputDelay</w:t>
      </w:r>
      <w:r w:rsidRPr="00564A49">
        <w:t xml:space="preserve"> is the value of pic_dpb_output_delay in the picture timing SEI message associated with access unit n, and picSptDpbOutputDuDelay is the value of pic_spt_dpb_output_du_delay, when present, in the decoding unit information SEI messages associated with access unit n, or the value of pic_dpb_output_du_delay in the picture timing SEI message associated with access unit n when there is no decoding unit information SEI message associated with access unit n or no decoding unit information SEI message associated with access unit n has pic_spt_dpb_output_du_delay present.</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 When the syntax element pic_spt_dpb_output_du_delay is not present in any decoding unit information SEI message associated with access unit n, the value is inferred to be equal to pic_dpb_output_du_delay in the picture timing SEI message associated with access unit n.</w:t>
      </w:r>
    </w:p>
    <w:p w:rsidR="007E173E" w:rsidRPr="00564A49" w:rsidRDefault="007E173E" w:rsidP="007E173E">
      <w:r w:rsidRPr="00564A49">
        <w:t>The output of the current picture is specified as follows:</w:t>
      </w:r>
    </w:p>
    <w:p w:rsidR="007E173E" w:rsidRPr="00564A49" w:rsidRDefault="007E173E" w:rsidP="007E173E">
      <w:pPr>
        <w:tabs>
          <w:tab w:val="clear" w:pos="794"/>
          <w:tab w:val="left" w:pos="400"/>
        </w:tabs>
        <w:ind w:left="400" w:hanging="400"/>
      </w:pPr>
      <w:r w:rsidRPr="00564A49">
        <w:t>–</w:t>
      </w:r>
      <w:r w:rsidRPr="00564A49">
        <w:tab/>
        <w:t xml:space="preserve">If PicOutputFlag is equal to 1 and </w:t>
      </w:r>
      <w:r w:rsidRPr="00564A49">
        <w:rPr>
          <w:iCs/>
        </w:rPr>
        <w:t>DpbOutputTime[</w:t>
      </w:r>
      <w:r w:rsidRPr="00564A49">
        <w:t> </w:t>
      </w:r>
      <w:r w:rsidRPr="00564A49">
        <w:rPr>
          <w:iCs/>
        </w:rPr>
        <w:t>n ]</w:t>
      </w:r>
      <w:r w:rsidRPr="00564A49">
        <w:t xml:space="preserve"> is equal to Au</w:t>
      </w:r>
      <w:r w:rsidRPr="00564A49">
        <w:rPr>
          <w:iCs/>
        </w:rPr>
        <w:t>CpbRemovalTime[</w:t>
      </w:r>
      <w:r w:rsidRPr="00564A49">
        <w:t> </w:t>
      </w:r>
      <w:r w:rsidRPr="00564A49">
        <w:rPr>
          <w:iCs/>
        </w:rPr>
        <w:t>n ]</w:t>
      </w:r>
      <w:r w:rsidRPr="00564A49">
        <w:t>, the current picture is output.</w:t>
      </w:r>
    </w:p>
    <w:p w:rsidR="007E173E" w:rsidRPr="00564A49" w:rsidRDefault="007E173E" w:rsidP="007E173E">
      <w:pPr>
        <w:tabs>
          <w:tab w:val="clear" w:pos="794"/>
          <w:tab w:val="left" w:pos="400"/>
        </w:tabs>
        <w:ind w:left="400" w:hanging="400"/>
      </w:pPr>
      <w:r w:rsidRPr="00564A49">
        <w:t>–</w:t>
      </w:r>
      <w:r w:rsidRPr="00564A49">
        <w:tab/>
        <w:t>Otherwise, if PicOutputFlag is equal to 0, the current picture is not output, but will be stored in the DPB as specified in subclause </w:t>
      </w:r>
      <w:r w:rsidRPr="00564A49">
        <w:fldChar w:fldCharType="begin" w:fldLock="1"/>
      </w:r>
      <w:r w:rsidRPr="00564A49">
        <w:instrText xml:space="preserve"> REF _Ref373336701 \r \h </w:instrText>
      </w:r>
      <w:r w:rsidR="00564A49">
        <w:instrText xml:space="preserve"> \* MERGEFORMAT </w:instrText>
      </w:r>
      <w:r w:rsidRPr="00564A49">
        <w:fldChar w:fldCharType="separate"/>
      </w:r>
      <w:r w:rsidRPr="00564A49">
        <w:t>C.3.4</w:t>
      </w:r>
      <w:r w:rsidRPr="00564A49">
        <w:fldChar w:fldCharType="end"/>
      </w:r>
      <w:r w:rsidRPr="00564A49">
        <w:t>.</w:t>
      </w:r>
    </w:p>
    <w:p w:rsidR="007E173E" w:rsidRPr="00564A49" w:rsidRDefault="007E173E" w:rsidP="007E173E">
      <w:pPr>
        <w:tabs>
          <w:tab w:val="clear" w:pos="794"/>
          <w:tab w:val="left" w:pos="400"/>
        </w:tabs>
        <w:ind w:left="400" w:hanging="400"/>
      </w:pPr>
      <w:r w:rsidRPr="00564A49">
        <w:t>–</w:t>
      </w:r>
      <w:r w:rsidRPr="00564A49">
        <w:tab/>
        <w:t xml:space="preserve">Otherwise (PicOutputFlag is equal to 1 and </w:t>
      </w:r>
      <w:r w:rsidRPr="00564A49">
        <w:rPr>
          <w:iCs/>
        </w:rPr>
        <w:t>DpbOutputTime</w:t>
      </w:r>
      <w:proofErr w:type="gramStart"/>
      <w:r w:rsidRPr="00564A49">
        <w:rPr>
          <w:iCs/>
        </w:rPr>
        <w:t>[</w:t>
      </w:r>
      <w:r w:rsidRPr="00564A49">
        <w:t> </w:t>
      </w:r>
      <w:r w:rsidRPr="00564A49">
        <w:rPr>
          <w:iCs/>
        </w:rPr>
        <w:t>n</w:t>
      </w:r>
      <w:proofErr w:type="gramEnd"/>
      <w:r w:rsidRPr="00564A49">
        <w:rPr>
          <w:iCs/>
        </w:rPr>
        <w:t> ]</w:t>
      </w:r>
      <w:r w:rsidRPr="00564A49">
        <w:t xml:space="preserve"> is greater than Au</w:t>
      </w:r>
      <w:r w:rsidRPr="00564A49">
        <w:rPr>
          <w:iCs/>
        </w:rPr>
        <w:t>CpbRemovalTime[</w:t>
      </w:r>
      <w:r w:rsidRPr="00564A49">
        <w:t> </w:t>
      </w:r>
      <w:r w:rsidRPr="00564A49">
        <w:rPr>
          <w:iCs/>
        </w:rPr>
        <w:t>n ]</w:t>
      </w:r>
      <w:r w:rsidRPr="00564A49">
        <w:t xml:space="preserve"> ), the current picture is output later and will be stored in the DPB (as specified in subclause </w:t>
      </w:r>
      <w:r w:rsidRPr="00564A49">
        <w:fldChar w:fldCharType="begin" w:fldLock="1"/>
      </w:r>
      <w:r w:rsidRPr="00564A49">
        <w:instrText xml:space="preserve"> REF _Ref373336701 \r \h </w:instrText>
      </w:r>
      <w:r w:rsidR="00564A49">
        <w:instrText xml:space="preserve"> \* MERGEFORMAT </w:instrText>
      </w:r>
      <w:r w:rsidRPr="00564A49">
        <w:fldChar w:fldCharType="separate"/>
      </w:r>
      <w:r w:rsidRPr="00564A49">
        <w:t>C.3.4</w:t>
      </w:r>
      <w:r w:rsidRPr="00564A49">
        <w:fldChar w:fldCharType="end"/>
      </w:r>
      <w:r w:rsidRPr="00564A49">
        <w:t xml:space="preserve">) and is output at time </w:t>
      </w:r>
      <w:r w:rsidRPr="00564A49">
        <w:rPr>
          <w:iCs/>
        </w:rPr>
        <w:t>DpbOutputTime[</w:t>
      </w:r>
      <w:r w:rsidRPr="00564A49">
        <w:t> </w:t>
      </w:r>
      <w:r w:rsidRPr="00564A49">
        <w:rPr>
          <w:iCs/>
        </w:rPr>
        <w:t>n ]</w:t>
      </w:r>
      <w:r w:rsidRPr="00564A49">
        <w:t xml:space="preserve"> unless indicated not to be output by the decoding or inference of no_output_of_prior_pics_flag equal to 1 at a time that precedes</w:t>
      </w:r>
      <w:r w:rsidRPr="00564A49">
        <w:rPr>
          <w:iCs/>
        </w:rPr>
        <w:t xml:space="preserve"> DpbOutputTime[</w:t>
      </w:r>
      <w:r w:rsidRPr="00564A49">
        <w:t> </w:t>
      </w:r>
      <w:r w:rsidRPr="00564A49">
        <w:rPr>
          <w:iCs/>
        </w:rPr>
        <w:t>n ]</w:t>
      </w:r>
      <w:r w:rsidRPr="00564A49">
        <w:t>.</w:t>
      </w:r>
    </w:p>
    <w:p w:rsidR="007E173E" w:rsidRPr="00564A49" w:rsidRDefault="007E173E" w:rsidP="007E173E">
      <w:r w:rsidRPr="00564A49">
        <w:t>When output, the picture is cropped, using the conformance cropping window specified in the active SPS for the layer containing the picture.</w:t>
      </w:r>
    </w:p>
    <w:p w:rsidR="007E173E" w:rsidRPr="00564A49" w:rsidRDefault="007E173E" w:rsidP="007E173E">
      <w:r w:rsidRPr="00564A49">
        <w:t xml:space="preserve">When picture n is a picture that </w:t>
      </w:r>
      <w:r w:rsidRPr="00564A49">
        <w:rPr>
          <w:iCs/>
        </w:rPr>
        <w:t>is output and is not the last picture of the bitstream that is output</w:t>
      </w:r>
      <w:r w:rsidRPr="00564A49">
        <w:t>, the value of the variable DpbOutputInterval[ </w:t>
      </w:r>
      <w:r w:rsidRPr="00564A49">
        <w:rPr>
          <w:iCs/>
        </w:rPr>
        <w:t>n ]</w:t>
      </w:r>
      <w:r w:rsidRPr="00564A49">
        <w:t xml:space="preserve"> is derived as follows:</w:t>
      </w:r>
    </w:p>
    <w:p w:rsidR="007E173E" w:rsidRPr="00564A49" w:rsidRDefault="007E173E" w:rsidP="007E173E">
      <w:pPr>
        <w:tabs>
          <w:tab w:val="clear" w:pos="794"/>
          <w:tab w:val="clear" w:pos="1191"/>
          <w:tab w:val="clear" w:pos="1588"/>
          <w:tab w:val="clear" w:pos="1985"/>
          <w:tab w:val="left" w:pos="851"/>
          <w:tab w:val="left" w:pos="1134"/>
          <w:tab w:val="left" w:pos="1418"/>
          <w:tab w:val="center" w:pos="4849"/>
          <w:tab w:val="right" w:pos="9696"/>
        </w:tabs>
        <w:ind w:left="562"/>
        <w:jc w:val="left"/>
        <w:rPr>
          <w:szCs w:val="22"/>
        </w:rPr>
      </w:pPr>
      <w:r w:rsidRPr="00564A49">
        <w:rPr>
          <w:szCs w:val="22"/>
        </w:rPr>
        <w:t>DpbOutputInterval[ </w:t>
      </w:r>
      <w:r w:rsidRPr="00564A49">
        <w:rPr>
          <w:iCs/>
          <w:szCs w:val="22"/>
        </w:rPr>
        <w:t>n ]</w:t>
      </w:r>
      <w:r w:rsidRPr="00564A49">
        <w:rPr>
          <w:szCs w:val="22"/>
        </w:rPr>
        <w:t xml:space="preserve"> = </w:t>
      </w:r>
      <w:r w:rsidRPr="00564A49">
        <w:rPr>
          <w:iCs/>
          <w:szCs w:val="22"/>
        </w:rPr>
        <w:t>DpbOutputTime[</w:t>
      </w:r>
      <w:r w:rsidRPr="00564A49">
        <w:rPr>
          <w:szCs w:val="22"/>
        </w:rPr>
        <w:t> </w:t>
      </w:r>
      <w:r w:rsidRPr="00564A49">
        <w:rPr>
          <w:iCs/>
          <w:szCs w:val="22"/>
        </w:rPr>
        <w:t>nextPicInOutputOrder ]</w:t>
      </w:r>
      <w:r w:rsidRPr="00564A49">
        <w:rPr>
          <w:szCs w:val="22"/>
        </w:rPr>
        <w:t xml:space="preserve"> − </w:t>
      </w:r>
      <w:r w:rsidRPr="00564A49">
        <w:rPr>
          <w:iCs/>
          <w:szCs w:val="22"/>
        </w:rPr>
        <w:t>DpbOutputTime[</w:t>
      </w:r>
      <w:r w:rsidRPr="00564A49">
        <w:rPr>
          <w:szCs w:val="22"/>
        </w:rPr>
        <w:t> </w:t>
      </w:r>
      <w:r w:rsidRPr="00564A49">
        <w:rPr>
          <w:iCs/>
          <w:szCs w:val="22"/>
        </w:rPr>
        <w:t>n ]</w:t>
      </w:r>
      <w:r w:rsidRPr="00564A49">
        <w:rPr>
          <w:iCs/>
          <w:szCs w:val="22"/>
        </w:rPr>
        <w:tab/>
      </w:r>
      <w:r w:rsidRPr="00564A49">
        <w:rPr>
          <w:szCs w:val="22"/>
        </w:rPr>
        <w:t>(</w:t>
      </w:r>
      <w:bookmarkStart w:id="1372" w:name="DeltaTo"/>
      <w:r w:rsidRPr="00564A49">
        <w:rPr>
          <w:szCs w:val="22"/>
        </w:rPr>
        <w:t>C</w:t>
      </w:r>
      <w:r w:rsidRPr="00564A49">
        <w:rPr>
          <w:szCs w:val="22"/>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18</w:t>
      </w:r>
      <w:r w:rsidRPr="00564A49">
        <w:rPr>
          <w:szCs w:val="22"/>
        </w:rPr>
        <w:fldChar w:fldCharType="end"/>
      </w:r>
      <w:bookmarkEnd w:id="1372"/>
      <w:r w:rsidRPr="00564A49">
        <w:rPr>
          <w:szCs w:val="22"/>
        </w:rPr>
        <w:t>)</w:t>
      </w:r>
    </w:p>
    <w:p w:rsidR="007E173E" w:rsidRPr="00564A49" w:rsidRDefault="007E173E" w:rsidP="007E173E">
      <w:r w:rsidRPr="00564A49">
        <w:t xml:space="preserve">where </w:t>
      </w:r>
      <w:r w:rsidRPr="00564A49">
        <w:rPr>
          <w:iCs/>
        </w:rPr>
        <w:t>nextPicInOutputOrder</w:t>
      </w:r>
      <w:r w:rsidRPr="00564A49">
        <w:t xml:space="preserve"> is the picture that follows picture n in output order and has PicOutputFlag equal to 1.</w:t>
      </w:r>
    </w:p>
    <w:p w:rsidR="007E173E" w:rsidRPr="00564A49" w:rsidRDefault="007E173E" w:rsidP="007E173E">
      <w:pPr>
        <w:keepNext/>
        <w:numPr>
          <w:ilvl w:val="2"/>
          <w:numId w:val="37"/>
        </w:numPr>
        <w:tabs>
          <w:tab w:val="num" w:pos="1440"/>
          <w:tab w:val="num" w:pos="1702"/>
        </w:tabs>
        <w:spacing w:before="181"/>
        <w:outlineLvl w:val="2"/>
        <w:rPr>
          <w:b/>
          <w:bCs/>
        </w:rPr>
      </w:pPr>
      <w:bookmarkStart w:id="1373" w:name="_Toc364083326"/>
      <w:bookmarkStart w:id="1374" w:name="_Ref373336701"/>
      <w:bookmarkStart w:id="1375" w:name="_Ref373336745"/>
      <w:bookmarkStart w:id="1376" w:name="_Toc378026143"/>
      <w:r w:rsidRPr="00564A49">
        <w:rPr>
          <w:b/>
          <w:bCs/>
        </w:rPr>
        <w:t>Current decoded picture marking and storage</w:t>
      </w:r>
      <w:bookmarkEnd w:id="1373"/>
      <w:bookmarkEnd w:id="1374"/>
      <w:bookmarkEnd w:id="1375"/>
      <w:bookmarkEnd w:id="1376"/>
    </w:p>
    <w:p w:rsidR="007E173E" w:rsidRPr="00564A49" w:rsidRDefault="007E173E" w:rsidP="007E173E">
      <w:r w:rsidRPr="00564A49">
        <w:t xml:space="preserve">The process specified in this subclause happens instantaneously at the CPB removal time of </w:t>
      </w:r>
      <w:r w:rsidRPr="00564A49">
        <w:rPr>
          <w:lang w:val="en-US"/>
        </w:rPr>
        <w:t>the last decoding unit of the current picture</w:t>
      </w:r>
      <w:r w:rsidRPr="00564A49">
        <w:t>.</w:t>
      </w:r>
    </w:p>
    <w:p w:rsidR="007E173E" w:rsidRPr="00564A49" w:rsidRDefault="007E173E" w:rsidP="007E173E">
      <w:r w:rsidRPr="00564A49">
        <w:t>The current decoded picture is stored in the DPB in an empty picture storage buffer, the DPB fullness is incremented by one, and the current picture is marked as "used for short-term reference".</w:t>
      </w:r>
    </w:p>
    <w:p w:rsidR="007E173E" w:rsidRPr="00564A49" w:rsidRDefault="007E173E" w:rsidP="007E173E">
      <w:pPr>
        <w:keepNext/>
        <w:keepLines/>
        <w:numPr>
          <w:ilvl w:val="1"/>
          <w:numId w:val="37"/>
        </w:numPr>
        <w:tabs>
          <w:tab w:val="num" w:pos="1440"/>
        </w:tabs>
        <w:spacing w:before="313"/>
        <w:outlineLvl w:val="1"/>
        <w:rPr>
          <w:b/>
          <w:bCs/>
          <w:sz w:val="22"/>
          <w:szCs w:val="22"/>
        </w:rPr>
      </w:pPr>
      <w:bookmarkStart w:id="1377" w:name="_Toc364083327"/>
      <w:bookmarkStart w:id="1378" w:name="_Ref373337792"/>
      <w:bookmarkStart w:id="1379" w:name="_Ref373337954"/>
      <w:bookmarkStart w:id="1380" w:name="_Toc378026144"/>
      <w:r w:rsidRPr="00564A49">
        <w:rPr>
          <w:b/>
          <w:bCs/>
          <w:sz w:val="22"/>
          <w:szCs w:val="22"/>
        </w:rPr>
        <w:t>Bitstream conformance</w:t>
      </w:r>
      <w:bookmarkEnd w:id="1377"/>
      <w:bookmarkEnd w:id="1378"/>
      <w:bookmarkEnd w:id="1379"/>
      <w:bookmarkEnd w:id="1380"/>
    </w:p>
    <w:p w:rsidR="007E173E" w:rsidRPr="00564A49" w:rsidRDefault="007E173E" w:rsidP="007E173E">
      <w:r w:rsidRPr="00564A49">
        <w:t>A bitstream of coded data conforming to this Specification shall fulfil all requirements specified in this subclause.</w:t>
      </w:r>
    </w:p>
    <w:p w:rsidR="007E173E" w:rsidRPr="00564A49" w:rsidRDefault="007E173E" w:rsidP="007E173E">
      <w:r w:rsidRPr="00564A49">
        <w:t>The bitstream shall be constructed according to the syntax, semantics, and constraints specified in this Specification outside of this annex.</w:t>
      </w:r>
    </w:p>
    <w:p w:rsidR="007E173E" w:rsidRPr="00564A49" w:rsidRDefault="007E173E" w:rsidP="007E173E">
      <w:r w:rsidRPr="00564A49">
        <w:rPr>
          <w:lang w:val="en-US"/>
        </w:rPr>
        <w:t>The first access unit in a bitstream shall be an IRAP access unit.</w:t>
      </w:r>
    </w:p>
    <w:p w:rsidR="007E173E" w:rsidRPr="00564A49" w:rsidRDefault="007E173E" w:rsidP="007E173E">
      <w:r w:rsidRPr="00564A49">
        <w:t>The bitstream is tested by the HRD for conformance as specified in subclause </w:t>
      </w:r>
      <w:r w:rsidRPr="00564A49">
        <w:fldChar w:fldCharType="begin" w:fldLock="1"/>
      </w:r>
      <w:r w:rsidRPr="00564A49">
        <w:instrText xml:space="preserve"> REF _Ref348794313 \r \h </w:instrText>
      </w:r>
      <w:r w:rsidR="00564A49">
        <w:instrText xml:space="preserve"> \* MERGEFORMAT </w:instrText>
      </w:r>
      <w:r w:rsidRPr="00564A49">
        <w:fldChar w:fldCharType="separate"/>
      </w:r>
      <w:r w:rsidRPr="00564A49">
        <w:t>C.1</w:t>
      </w:r>
      <w:r w:rsidRPr="00564A49">
        <w:fldChar w:fldCharType="end"/>
      </w:r>
      <w:r w:rsidRPr="00564A49">
        <w:t>.</w:t>
      </w:r>
    </w:p>
    <w:p w:rsidR="007E173E" w:rsidRPr="00564A49" w:rsidRDefault="007E173E" w:rsidP="007E173E">
      <w:pPr>
        <w:rPr>
          <w:lang w:val="en-US"/>
        </w:rPr>
      </w:pPr>
      <w:r w:rsidRPr="00564A49">
        <w:rPr>
          <w:lang w:val="en-US"/>
        </w:rPr>
        <w:t>Let currPicLayerId be equal to the nuh_layer_id of the current picture.</w:t>
      </w:r>
    </w:p>
    <w:p w:rsidR="007E173E" w:rsidRPr="00564A49" w:rsidRDefault="007E173E" w:rsidP="007E173E">
      <w:r w:rsidRPr="00564A49">
        <w:t xml:space="preserve">For each current picture, let the variables maxPicOrderCnt and minPicOrderCnt be set equal to the maximum and the minimum, respectively, of the PicOrderCntVal values of the following pictures </w:t>
      </w:r>
      <w:r w:rsidRPr="00564A49">
        <w:rPr>
          <w:lang w:val="en-US"/>
        </w:rPr>
        <w:t>with nuh_layer_id equal to currPicLayerId</w:t>
      </w:r>
      <w:r w:rsidRPr="00564A49">
        <w:t>:</w:t>
      </w:r>
    </w:p>
    <w:p w:rsidR="007E173E" w:rsidRPr="00564A49" w:rsidRDefault="007E173E" w:rsidP="007E173E">
      <w:pPr>
        <w:tabs>
          <w:tab w:val="clear" w:pos="794"/>
          <w:tab w:val="left" w:pos="400"/>
        </w:tabs>
        <w:ind w:left="400" w:hanging="400"/>
      </w:pPr>
      <w:r w:rsidRPr="00564A49">
        <w:t>–</w:t>
      </w:r>
      <w:r w:rsidRPr="00564A49">
        <w:tab/>
        <w:t>The current picture.</w:t>
      </w:r>
    </w:p>
    <w:p w:rsidR="007E173E" w:rsidRPr="00564A49" w:rsidRDefault="007E173E" w:rsidP="007E173E">
      <w:pPr>
        <w:tabs>
          <w:tab w:val="clear" w:pos="794"/>
          <w:tab w:val="left" w:pos="400"/>
        </w:tabs>
        <w:ind w:left="400" w:hanging="400"/>
      </w:pPr>
      <w:r w:rsidRPr="00564A49">
        <w:lastRenderedPageBreak/>
        <w:t>–</w:t>
      </w:r>
      <w:r w:rsidRPr="00564A49">
        <w:tab/>
        <w:t>The previous picture in decoding order that has TemporalId equal to 0 and that is not a RASL picture, a RADL picture, or a sub-layer non-reference picture.</w:t>
      </w:r>
    </w:p>
    <w:p w:rsidR="007E173E" w:rsidRPr="00564A49" w:rsidRDefault="007E173E" w:rsidP="007E173E">
      <w:pPr>
        <w:tabs>
          <w:tab w:val="clear" w:pos="794"/>
          <w:tab w:val="left" w:pos="400"/>
        </w:tabs>
        <w:ind w:left="400" w:hanging="400"/>
      </w:pPr>
      <w:r w:rsidRPr="00564A49">
        <w:t>–</w:t>
      </w:r>
      <w:r w:rsidRPr="00564A49">
        <w:tab/>
        <w:t>The short-term reference pictures in the RPS of the current picture.</w:t>
      </w:r>
    </w:p>
    <w:p w:rsidR="007E173E" w:rsidRPr="00564A49" w:rsidRDefault="007E173E" w:rsidP="007E173E">
      <w:pPr>
        <w:tabs>
          <w:tab w:val="clear" w:pos="794"/>
          <w:tab w:val="left" w:pos="400"/>
        </w:tabs>
        <w:ind w:left="400" w:hanging="400"/>
      </w:pPr>
      <w:r w:rsidRPr="00564A49">
        <w:t>–</w:t>
      </w:r>
      <w:r w:rsidRPr="00564A49">
        <w:tab/>
        <w:t>All pictures n that have PicOutputFlag equal to 1, Au</w:t>
      </w:r>
      <w:r w:rsidRPr="00564A49">
        <w:rPr>
          <w:iCs/>
        </w:rPr>
        <w:t>CpbRemovalTime[</w:t>
      </w:r>
      <w:r w:rsidRPr="00564A49">
        <w:t> </w:t>
      </w:r>
      <w:r w:rsidRPr="00564A49">
        <w:rPr>
          <w:iCs/>
        </w:rPr>
        <w:t>n ]</w:t>
      </w:r>
      <w:r w:rsidRPr="00564A49">
        <w:t xml:space="preserve"> less than Au</w:t>
      </w:r>
      <w:r w:rsidRPr="00564A49">
        <w:rPr>
          <w:iCs/>
        </w:rPr>
        <w:t>CpbRemovalTime[</w:t>
      </w:r>
      <w:r w:rsidRPr="00564A49">
        <w:t> </w:t>
      </w:r>
      <w:r w:rsidRPr="00564A49">
        <w:rPr>
          <w:iCs/>
        </w:rPr>
        <w:t>currPic ],</w:t>
      </w:r>
      <w:r w:rsidRPr="00564A49">
        <w:t xml:space="preserve"> and </w:t>
      </w:r>
      <w:r w:rsidRPr="00564A49">
        <w:rPr>
          <w:iCs/>
        </w:rPr>
        <w:t>DpbOutputTime[</w:t>
      </w:r>
      <w:r w:rsidRPr="00564A49">
        <w:t> </w:t>
      </w:r>
      <w:r w:rsidRPr="00564A49">
        <w:rPr>
          <w:iCs/>
        </w:rPr>
        <w:t xml:space="preserve">n ] greater than or equal to </w:t>
      </w:r>
      <w:r w:rsidRPr="00564A49">
        <w:t>Au</w:t>
      </w:r>
      <w:r w:rsidRPr="00564A49">
        <w:rPr>
          <w:iCs/>
        </w:rPr>
        <w:t>CpbRemovalTime[</w:t>
      </w:r>
      <w:r w:rsidRPr="00564A49">
        <w:t> </w:t>
      </w:r>
      <w:r w:rsidRPr="00564A49">
        <w:rPr>
          <w:iCs/>
        </w:rPr>
        <w:t>currPic ]</w:t>
      </w:r>
      <w:r w:rsidRPr="00564A49">
        <w:t>, where currPic is the current picture.</w:t>
      </w:r>
    </w:p>
    <w:p w:rsidR="007E173E" w:rsidRPr="00564A49" w:rsidRDefault="007E173E" w:rsidP="007E173E">
      <w:r w:rsidRPr="00564A49">
        <w:t>All of the following conditions shall be fulfilled for each of the bitstream conformance tests:</w:t>
      </w:r>
    </w:p>
    <w:p w:rsidR="007E173E" w:rsidRPr="00564A49" w:rsidRDefault="007E173E" w:rsidP="007E173E">
      <w:pPr>
        <w:numPr>
          <w:ilvl w:val="0"/>
          <w:numId w:val="17"/>
        </w:numPr>
        <w:tabs>
          <w:tab w:val="clear" w:pos="794"/>
          <w:tab w:val="left" w:pos="600"/>
          <w:tab w:val="num" w:pos="2300"/>
        </w:tabs>
        <w:ind w:left="600" w:hanging="300"/>
      </w:pPr>
      <w:r w:rsidRPr="00564A49">
        <w:t>For each access unit n, with n greater than 0, associated with a buffering period SEI message, let the variable deltaTime90k[ </w:t>
      </w:r>
      <w:r w:rsidRPr="00564A49">
        <w:rPr>
          <w:iCs/>
        </w:rPr>
        <w:t>n ]</w:t>
      </w:r>
      <w:r w:rsidRPr="00564A49">
        <w:t xml:space="preserve"> be specified as follows:</w:t>
      </w:r>
    </w:p>
    <w:p w:rsidR="007E173E" w:rsidRPr="00564A49" w:rsidRDefault="007E173E" w:rsidP="007E173E">
      <w:pPr>
        <w:tabs>
          <w:tab w:val="clear" w:pos="1191"/>
          <w:tab w:val="clear" w:pos="1985"/>
          <w:tab w:val="center" w:pos="4849"/>
          <w:tab w:val="right" w:pos="9696"/>
        </w:tabs>
        <w:ind w:left="1224"/>
        <w:jc w:val="left"/>
        <w:rPr>
          <w:szCs w:val="18"/>
        </w:rPr>
      </w:pPr>
      <w:r w:rsidRPr="00564A49">
        <w:rPr>
          <w:szCs w:val="22"/>
        </w:rPr>
        <w:t>deltaTime90k[ n ]</w:t>
      </w:r>
      <w:r w:rsidRPr="00564A49">
        <w:rPr>
          <w:szCs w:val="18"/>
        </w:rPr>
        <w:t xml:space="preserve"> = 90000 * ( AuNominalRemovalTime[ n ] − AuFinalArrivalTime[ n − 1 ] )</w:t>
      </w:r>
      <w:r w:rsidRPr="00564A49">
        <w:rPr>
          <w:szCs w:val="18"/>
        </w:rPr>
        <w:tab/>
        <w:t>(C</w:t>
      </w:r>
      <w:r w:rsidRPr="00564A49">
        <w:rPr>
          <w:szCs w:val="18"/>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19</w:t>
      </w:r>
      <w:r w:rsidRPr="00564A49">
        <w:rPr>
          <w:szCs w:val="22"/>
        </w:rPr>
        <w:fldChar w:fldCharType="end"/>
      </w:r>
      <w:r w:rsidRPr="00564A49">
        <w:rPr>
          <w:szCs w:val="18"/>
        </w:rPr>
        <w:t>)</w:t>
      </w:r>
    </w:p>
    <w:p w:rsidR="007E173E" w:rsidRPr="00564A49" w:rsidRDefault="007E173E" w:rsidP="007E173E">
      <w:pPr>
        <w:ind w:left="600"/>
      </w:pPr>
      <w:r w:rsidRPr="00564A49">
        <w:t>The value of InitCpbRemovalDelay[ SchedSelIdx ] is constrained as follows:</w:t>
      </w:r>
    </w:p>
    <w:p w:rsidR="007E173E" w:rsidRPr="00564A49" w:rsidRDefault="007E173E" w:rsidP="007E173E">
      <w:pPr>
        <w:tabs>
          <w:tab w:val="clear" w:pos="794"/>
          <w:tab w:val="clear" w:pos="1191"/>
          <w:tab w:val="left" w:pos="1000"/>
        </w:tabs>
        <w:spacing w:before="86"/>
        <w:ind w:left="1000" w:hanging="400"/>
      </w:pPr>
      <w:r w:rsidRPr="00564A49">
        <w:rPr>
          <w:bCs/>
          <w:iCs/>
        </w:rPr>
        <w:t>–</w:t>
      </w:r>
      <w:r w:rsidRPr="00564A49">
        <w:rPr>
          <w:bCs/>
          <w:iCs/>
        </w:rPr>
        <w:tab/>
      </w:r>
      <w:r w:rsidRPr="00564A49">
        <w:t>If cbr_flag[ SchedSelIdx ] is equal to 0, the following condition shall be true:</w:t>
      </w:r>
    </w:p>
    <w:p w:rsidR="007E173E" w:rsidRPr="00564A49" w:rsidRDefault="007E173E" w:rsidP="007E173E">
      <w:pPr>
        <w:tabs>
          <w:tab w:val="clear" w:pos="1191"/>
          <w:tab w:val="clear" w:pos="1985"/>
          <w:tab w:val="center" w:pos="4849"/>
          <w:tab w:val="right" w:pos="9696"/>
        </w:tabs>
        <w:ind w:left="1224"/>
        <w:jc w:val="left"/>
        <w:rPr>
          <w:szCs w:val="18"/>
        </w:rPr>
      </w:pPr>
      <w:r w:rsidRPr="00564A49">
        <w:t>InitCpbRemovalDelay[ SchedSelIdx ]</w:t>
      </w:r>
      <w:r w:rsidRPr="00564A49">
        <w:rPr>
          <w:iCs/>
          <w:szCs w:val="18"/>
        </w:rPr>
        <w:t xml:space="preserve">  &lt;= </w:t>
      </w:r>
      <w:r w:rsidRPr="00564A49">
        <w:rPr>
          <w:szCs w:val="18"/>
        </w:rPr>
        <w:t xml:space="preserve"> Ceil( </w:t>
      </w:r>
      <w:r w:rsidRPr="00564A49">
        <w:rPr>
          <w:szCs w:val="22"/>
        </w:rPr>
        <w:t>deltaTime90k[ </w:t>
      </w:r>
      <w:r w:rsidRPr="00564A49">
        <w:rPr>
          <w:iCs/>
          <w:szCs w:val="22"/>
        </w:rPr>
        <w:t>n ]</w:t>
      </w:r>
      <w:r w:rsidRPr="00564A49">
        <w:rPr>
          <w:szCs w:val="22"/>
        </w:rPr>
        <w:t xml:space="preserve"> )</w:t>
      </w:r>
      <w:r w:rsidRPr="00564A49">
        <w:rPr>
          <w:szCs w:val="18"/>
        </w:rPr>
        <w:tab/>
        <w:t>(C</w:t>
      </w:r>
      <w:r w:rsidRPr="00564A49">
        <w:rPr>
          <w:szCs w:val="18"/>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20</w:t>
      </w:r>
      <w:r w:rsidRPr="00564A49">
        <w:rPr>
          <w:szCs w:val="22"/>
        </w:rPr>
        <w:fldChar w:fldCharType="end"/>
      </w:r>
      <w:r w:rsidRPr="00564A49">
        <w:rPr>
          <w:szCs w:val="18"/>
        </w:rPr>
        <w:t>)</w:t>
      </w:r>
    </w:p>
    <w:p w:rsidR="007E173E" w:rsidRPr="00564A49" w:rsidRDefault="007E173E" w:rsidP="007E173E">
      <w:pPr>
        <w:tabs>
          <w:tab w:val="clear" w:pos="794"/>
          <w:tab w:val="clear" w:pos="1191"/>
          <w:tab w:val="left" w:pos="1000"/>
        </w:tabs>
        <w:spacing w:before="86"/>
        <w:ind w:left="1000" w:hanging="400"/>
      </w:pPr>
      <w:r w:rsidRPr="00564A49">
        <w:rPr>
          <w:bCs/>
          <w:iCs/>
        </w:rPr>
        <w:t>–</w:t>
      </w:r>
      <w:r w:rsidRPr="00564A49">
        <w:rPr>
          <w:bCs/>
          <w:iCs/>
        </w:rPr>
        <w:tab/>
      </w:r>
      <w:r w:rsidRPr="00564A49">
        <w:t>Otherwise (cbr_flag[ SchedSelIdx ] is equal to 1), the following condition shall be true:</w:t>
      </w:r>
    </w:p>
    <w:p w:rsidR="007E173E" w:rsidRPr="00564A49" w:rsidRDefault="007E173E" w:rsidP="007E173E">
      <w:pPr>
        <w:tabs>
          <w:tab w:val="clear" w:pos="1191"/>
          <w:tab w:val="clear" w:pos="1985"/>
          <w:tab w:val="center" w:pos="4849"/>
          <w:tab w:val="right" w:pos="9696"/>
        </w:tabs>
        <w:ind w:left="1224"/>
        <w:jc w:val="left"/>
      </w:pPr>
      <w:r w:rsidRPr="00564A49">
        <w:rPr>
          <w:iCs/>
        </w:rPr>
        <w:t>Floor( </w:t>
      </w:r>
      <w:r w:rsidRPr="00564A49">
        <w:rPr>
          <w:szCs w:val="22"/>
        </w:rPr>
        <w:t>deltaTime90k[ </w:t>
      </w:r>
      <w:r w:rsidRPr="00564A49">
        <w:rPr>
          <w:iCs/>
          <w:szCs w:val="22"/>
        </w:rPr>
        <w:t>n ]</w:t>
      </w:r>
      <w:r w:rsidRPr="00564A49">
        <w:t xml:space="preserve"> ) &lt;= </w:t>
      </w:r>
      <w:r w:rsidRPr="00564A49">
        <w:tab/>
        <w:t>InitCpbRemovalDelay[ SchedSelIdx ]</w:t>
      </w:r>
      <w:r w:rsidRPr="00564A49">
        <w:rPr>
          <w:iCs/>
        </w:rPr>
        <w:t xml:space="preserve"> &lt;= Ceil( </w:t>
      </w:r>
      <w:r w:rsidRPr="00564A49">
        <w:rPr>
          <w:szCs w:val="22"/>
        </w:rPr>
        <w:t>deltaTime90k[ </w:t>
      </w:r>
      <w:r w:rsidRPr="00564A49">
        <w:rPr>
          <w:iCs/>
          <w:szCs w:val="22"/>
        </w:rPr>
        <w:t>n ]</w:t>
      </w:r>
      <w:r w:rsidRPr="00564A49">
        <w:t xml:space="preserve"> )</w:t>
      </w:r>
      <w:r w:rsidRPr="00564A49">
        <w:tab/>
        <w:t>(C</w:t>
      </w:r>
      <w:r w:rsidRPr="00564A49">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21</w:t>
      </w:r>
      <w:r w:rsidRPr="00564A49">
        <w:rPr>
          <w:szCs w:val="22"/>
        </w:rPr>
        <w:fldChar w:fldCharType="end"/>
      </w:r>
      <w:r w:rsidRPr="00564A49">
        <w:t>)</w:t>
      </w:r>
    </w:p>
    <w:p w:rsidR="007E173E" w:rsidRPr="00564A49" w:rsidRDefault="007E173E" w:rsidP="007E173E">
      <w:pPr>
        <w:numPr>
          <w:ilvl w:val="12"/>
          <w:numId w:val="0"/>
        </w:numPr>
        <w:tabs>
          <w:tab w:val="clear" w:pos="794"/>
          <w:tab w:val="clear" w:pos="1191"/>
          <w:tab w:val="clear" w:pos="1588"/>
          <w:tab w:val="clear" w:pos="1985"/>
        </w:tabs>
        <w:spacing w:before="120"/>
        <w:ind w:left="1195"/>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\r 1 \* MERGEFORMAT </w:instrText>
      </w:r>
      <w:r w:rsidRPr="00564A49">
        <w:rPr>
          <w:sz w:val="18"/>
          <w:szCs w:val="18"/>
        </w:rPr>
        <w:fldChar w:fldCharType="separate"/>
      </w:r>
      <w:r w:rsidRPr="00564A49">
        <w:rPr>
          <w:noProof/>
          <w:sz w:val="18"/>
          <w:szCs w:val="18"/>
        </w:rPr>
        <w:t>1</w:t>
      </w:r>
      <w:r w:rsidRPr="00564A49">
        <w:rPr>
          <w:sz w:val="18"/>
          <w:szCs w:val="18"/>
        </w:rPr>
        <w:fldChar w:fldCharType="end"/>
      </w:r>
      <w:r w:rsidRPr="00564A49">
        <w:rPr>
          <w:sz w:val="18"/>
          <w:szCs w:val="18"/>
        </w:rPr>
        <w:t> – The exact number of bits in the CPB at the removal time of each picture may depend on which buffering period SEI message is selected to initialize the HRD. Encoders must take this into account to ensure that all specified constraints must be obeyed regardless of which buffering period SEI message is selected to initialize the HRD, as the HRD may be initialized at any one of the buffering period SEI messages.</w:t>
      </w:r>
    </w:p>
    <w:p w:rsidR="007E173E" w:rsidRPr="00564A49" w:rsidRDefault="007E173E" w:rsidP="007E173E">
      <w:pPr>
        <w:numPr>
          <w:ilvl w:val="0"/>
          <w:numId w:val="17"/>
        </w:numPr>
        <w:tabs>
          <w:tab w:val="clear" w:pos="794"/>
          <w:tab w:val="left" w:pos="600"/>
          <w:tab w:val="num" w:pos="2300"/>
        </w:tabs>
        <w:ind w:left="600" w:hanging="300"/>
        <w:rPr>
          <w:bCs/>
          <w:iCs/>
        </w:rPr>
      </w:pPr>
      <w:r w:rsidRPr="00564A49">
        <w:rPr>
          <w:bCs/>
          <w:iCs/>
        </w:rPr>
        <w:t>A CPB overflow is specified as the condition in which the total number of bits in the CPB is greater than the CPB size. The CPB shall never overflow.</w:t>
      </w:r>
    </w:p>
    <w:p w:rsidR="007E173E" w:rsidRPr="00564A49" w:rsidRDefault="007E173E" w:rsidP="007E173E">
      <w:pPr>
        <w:numPr>
          <w:ilvl w:val="0"/>
          <w:numId w:val="17"/>
        </w:numPr>
        <w:tabs>
          <w:tab w:val="clear" w:pos="794"/>
          <w:tab w:val="left" w:pos="600"/>
          <w:tab w:val="num" w:pos="2300"/>
        </w:tabs>
        <w:ind w:left="600" w:hanging="300"/>
        <w:rPr>
          <w:bCs/>
          <w:iCs/>
        </w:rPr>
      </w:pPr>
      <w:r w:rsidRPr="00564A49">
        <w:rPr>
          <w:bCs/>
          <w:iCs/>
        </w:rPr>
        <w:t>A CPB underflow is specified as the condition in which the nominal CPB removal time of decoding unit m DuNominalRemovalTime( m ) is less than the final CPB arrival time of decoding unit m DuFinalArrivalTime( m ) for at least one value of m. When low_delay_hrd_flag</w:t>
      </w:r>
      <w:r w:rsidRPr="00564A49">
        <w:t>[ HighestTid ]</w:t>
      </w:r>
      <w:r w:rsidRPr="00564A49">
        <w:rPr>
          <w:bCs/>
          <w:iCs/>
        </w:rPr>
        <w:t xml:space="preserve"> is equal to 0, the CPB shall never underflow.</w:t>
      </w:r>
    </w:p>
    <w:p w:rsidR="007E173E" w:rsidRPr="00564A49" w:rsidRDefault="007E173E" w:rsidP="007E173E">
      <w:pPr>
        <w:numPr>
          <w:ilvl w:val="0"/>
          <w:numId w:val="17"/>
        </w:numPr>
        <w:tabs>
          <w:tab w:val="clear" w:pos="794"/>
          <w:tab w:val="left" w:pos="600"/>
          <w:tab w:val="num" w:pos="2300"/>
        </w:tabs>
        <w:ind w:left="600" w:hanging="300"/>
      </w:pPr>
      <w:r w:rsidRPr="00564A49">
        <w:t>When SubPicHrdFlag is equal to 1, low_delay_hrd_flag[ HighestTid ] is equal to 1, and the nominal removal time of a decoding unit m of access unit n is less than the final CPB arrival time of decoding unit m (i.e. DuNominalRemovalTime[ m ] &lt; DuFinalArrivalTime[ m ]), the nominal removal time of access unit n shall be less than the final CPB arrival time of access unit n (i.e. AuNominalRemovalTime[ n ] &lt; AuFinalArrivalTime[ n ]).</w:t>
      </w:r>
    </w:p>
    <w:p w:rsidR="007E173E" w:rsidRPr="00564A49" w:rsidRDefault="007E173E" w:rsidP="007E173E">
      <w:pPr>
        <w:numPr>
          <w:ilvl w:val="0"/>
          <w:numId w:val="17"/>
        </w:numPr>
        <w:tabs>
          <w:tab w:val="clear" w:pos="794"/>
          <w:tab w:val="left" w:pos="600"/>
          <w:tab w:val="num" w:pos="2300"/>
        </w:tabs>
        <w:ind w:left="600" w:hanging="300"/>
      </w:pPr>
      <w:r w:rsidRPr="00564A49">
        <w:t>When the bitstream-partition-specific CPB operation is used and cbr_flag[ SchedSelIdx ] is equal to 1, DuCpbRemovalTime[ m ] shall be greater than or equal to the CPB removal time of the previous DU preceding the current DU in decoding order (regardless of the bitstream partitions to which the previous DU and the current DU belong) for any decoding unit m in bitstream partitions with index greater than 0.</w:t>
      </w:r>
    </w:p>
    <w:p w:rsidR="007E173E" w:rsidRPr="00564A49" w:rsidRDefault="007E173E" w:rsidP="007E173E">
      <w:pPr>
        <w:numPr>
          <w:ilvl w:val="0"/>
          <w:numId w:val="17"/>
        </w:numPr>
        <w:tabs>
          <w:tab w:val="clear" w:pos="794"/>
          <w:tab w:val="left" w:pos="600"/>
          <w:tab w:val="num" w:pos="2300"/>
        </w:tabs>
        <w:ind w:left="600" w:hanging="300"/>
        <w:rPr>
          <w:bCs/>
          <w:iCs/>
        </w:rPr>
      </w:pPr>
      <w:r w:rsidRPr="00564A49">
        <w:rPr>
          <w:bCs/>
          <w:iCs/>
        </w:rPr>
        <w:t>The nominal removal times of access units from the CPB (starting from the second access unit in decoding order) shall satisfy the constraints on AuNominalRemovalTime[ n ] and AuCpbRemovalTime[ n ] expressed in subclauses A.4.1 through A.4.2.</w:t>
      </w:r>
    </w:p>
    <w:p w:rsidR="007E173E" w:rsidRPr="00564A49" w:rsidRDefault="007E173E" w:rsidP="007E173E">
      <w:pPr>
        <w:numPr>
          <w:ilvl w:val="0"/>
          <w:numId w:val="17"/>
        </w:numPr>
        <w:tabs>
          <w:tab w:val="clear" w:pos="794"/>
          <w:tab w:val="left" w:pos="600"/>
          <w:tab w:val="num" w:pos="2300"/>
        </w:tabs>
        <w:ind w:left="600" w:hanging="300"/>
        <w:rPr>
          <w:bCs/>
          <w:iCs/>
        </w:rPr>
      </w:pPr>
      <w:r w:rsidRPr="00564A49">
        <w:t xml:space="preserve">For each current picture, </w:t>
      </w:r>
      <w:r w:rsidRPr="00564A49">
        <w:rPr>
          <w:bCs/>
          <w:iCs/>
        </w:rPr>
        <w:t>after invocation of the process for removal of pictures from the sub-DPB as specified in subclause </w:t>
      </w:r>
      <w:r w:rsidRPr="00564A49">
        <w:rPr>
          <w:bCs/>
          <w:iCs/>
        </w:rPr>
        <w:fldChar w:fldCharType="begin" w:fldLock="1"/>
      </w:r>
      <w:r w:rsidRPr="00564A49">
        <w:rPr>
          <w:bCs/>
          <w:iCs/>
        </w:rPr>
        <w:instrText xml:space="preserve"> REF _Ref373336836 \r \h </w:instrText>
      </w:r>
      <w:r w:rsidR="00564A49">
        <w:rPr>
          <w:bCs/>
          <w:iCs/>
        </w:rPr>
        <w:instrText xml:space="preserve"> \* MERGEFORMAT </w:instrText>
      </w:r>
      <w:r w:rsidRPr="00564A49">
        <w:rPr>
          <w:bCs/>
          <w:iCs/>
        </w:rPr>
      </w:r>
      <w:r w:rsidRPr="00564A49">
        <w:rPr>
          <w:bCs/>
          <w:iCs/>
        </w:rPr>
        <w:fldChar w:fldCharType="separate"/>
      </w:r>
      <w:r w:rsidRPr="00564A49">
        <w:rPr>
          <w:bCs/>
          <w:iCs/>
        </w:rPr>
        <w:t>C.3.2</w:t>
      </w:r>
      <w:r w:rsidRPr="00564A49">
        <w:rPr>
          <w:bCs/>
          <w:iCs/>
        </w:rPr>
        <w:fldChar w:fldCharType="end"/>
      </w:r>
      <w:r w:rsidRPr="00564A49">
        <w:t>,</w:t>
      </w:r>
      <w:r w:rsidRPr="00564A49">
        <w:rPr>
          <w:bCs/>
          <w:iCs/>
        </w:rPr>
        <w:t xml:space="preserve"> the number of decoded pictures in the sub-DPB for the current layer, including all pictures n in the current layer that are marked as "used for reference", or</w:t>
      </w:r>
      <w:r w:rsidRPr="00564A49">
        <w:t xml:space="preserve"> that have PicOutputFlag equal to 1 and Au</w:t>
      </w:r>
      <w:r w:rsidRPr="00564A49">
        <w:rPr>
          <w:iCs/>
        </w:rPr>
        <w:t>CpbRemovalTime[</w:t>
      </w:r>
      <w:r w:rsidRPr="00564A49">
        <w:t> </w:t>
      </w:r>
      <w:r w:rsidRPr="00564A49">
        <w:rPr>
          <w:iCs/>
        </w:rPr>
        <w:t>n ] less than AuCpbRemovalTime[</w:t>
      </w:r>
      <w:r w:rsidRPr="00564A49">
        <w:t> </w:t>
      </w:r>
      <w:r w:rsidRPr="00564A49">
        <w:rPr>
          <w:iCs/>
        </w:rPr>
        <w:t>currPic ]</w:t>
      </w:r>
      <w:r w:rsidRPr="00564A49">
        <w:t>, where currPic is the current picture</w:t>
      </w:r>
      <w:r w:rsidRPr="00564A49">
        <w:rPr>
          <w:bCs/>
          <w:iCs/>
        </w:rPr>
        <w:t>, shall be less than or equal to sps_max_dec_pic_buffering</w:t>
      </w:r>
      <w:r w:rsidRPr="00564A49">
        <w:t>_minus1</w:t>
      </w:r>
      <w:r w:rsidRPr="00564A49">
        <w:rPr>
          <w:bCs/>
          <w:iCs/>
        </w:rPr>
        <w:t>[ HighestTid ]</w:t>
      </w:r>
      <w:r w:rsidRPr="00564A49">
        <w:rPr>
          <w:bCs/>
          <w:iCs/>
          <w:lang w:val="en-US"/>
        </w:rPr>
        <w:t xml:space="preserve"> when currPicLayerId is equal to 0 or </w:t>
      </w:r>
      <w:r w:rsidRPr="00564A49">
        <w:rPr>
          <w:rFonts w:eastAsia="Batang"/>
          <w:lang w:eastAsia="ko-KR"/>
        </w:rPr>
        <w:t>max_vps_dec_pic_buffering_minus1</w:t>
      </w:r>
      <w:r w:rsidRPr="00564A49">
        <w:rPr>
          <w:bCs/>
          <w:iCs/>
        </w:rPr>
        <w:t>[</w:t>
      </w:r>
      <w:r w:rsidRPr="00564A49">
        <w:t> </w:t>
      </w:r>
      <w:r w:rsidRPr="00564A49">
        <w:rPr>
          <w:lang w:val="en-CA"/>
        </w:rPr>
        <w:t>TargetOutputLayerSetIdx </w:t>
      </w:r>
      <w:r w:rsidRPr="00564A49">
        <w:rPr>
          <w:bCs/>
          <w:iCs/>
        </w:rPr>
        <w:t>][ </w:t>
      </w:r>
      <w:r w:rsidRPr="00564A49">
        <w:rPr>
          <w:bCs/>
          <w:iCs/>
          <w:lang w:val="en-US"/>
        </w:rPr>
        <w:t>subDpbIdx</w:t>
      </w:r>
      <w:r w:rsidRPr="00564A49">
        <w:rPr>
          <w:bCs/>
          <w:iCs/>
        </w:rPr>
        <w:t> ]</w:t>
      </w:r>
      <w:r w:rsidRPr="00564A49">
        <w:t xml:space="preserve">[ HighestTid ] when </w:t>
      </w:r>
      <w:r w:rsidRPr="00564A49">
        <w:rPr>
          <w:bCs/>
          <w:iCs/>
          <w:lang w:val="en-US"/>
        </w:rPr>
        <w:t>currPicLayerId</w:t>
      </w:r>
      <w:r w:rsidRPr="00564A49">
        <w:t xml:space="preserve"> is greater than 0, where the variable subDpbIdx is equal to </w:t>
      </w:r>
      <w:r w:rsidRPr="00564A49">
        <w:rPr>
          <w:rFonts w:eastAsia="Times New Roman"/>
          <w:noProof/>
          <w:lang w:val="en-CA"/>
        </w:rPr>
        <w:t>SubDpbAssigned[ </w:t>
      </w:r>
      <w:r w:rsidRPr="00564A49">
        <w:rPr>
          <w:lang w:val="en-CA"/>
        </w:rPr>
        <w:t>LayerSetIdxForOutputLayerSet</w:t>
      </w:r>
      <w:r w:rsidRPr="00564A49">
        <w:rPr>
          <w:lang w:val="en-US"/>
        </w:rPr>
        <w:t>[ </w:t>
      </w:r>
      <w:r w:rsidRPr="00564A49">
        <w:t>TargetOptLayerSetIdx</w:t>
      </w:r>
      <w:r w:rsidRPr="00564A49">
        <w:rPr>
          <w:lang w:val="en-US"/>
        </w:rPr>
        <w:t> ]</w:t>
      </w:r>
      <w:r w:rsidRPr="00564A49">
        <w:rPr>
          <w:rFonts w:eastAsia="Times New Roman"/>
          <w:noProof/>
          <w:lang w:val="en-CA"/>
        </w:rPr>
        <w:t> ][ layerIdx</w:t>
      </w:r>
      <w:r w:rsidRPr="00564A49">
        <w:t> ] and LayerSetLayerIdList[ lsIdx ][ layerIdx ] is equal to currPicLayerId</w:t>
      </w:r>
      <w:r w:rsidRPr="00564A49">
        <w:rPr>
          <w:bCs/>
          <w:iCs/>
        </w:rPr>
        <w:t>.</w:t>
      </w:r>
    </w:p>
    <w:p w:rsidR="007E173E" w:rsidRPr="00564A49" w:rsidRDefault="007E173E" w:rsidP="007E173E">
      <w:pPr>
        <w:numPr>
          <w:ilvl w:val="0"/>
          <w:numId w:val="17"/>
        </w:numPr>
        <w:tabs>
          <w:tab w:val="clear" w:pos="794"/>
          <w:tab w:val="left" w:pos="600"/>
          <w:tab w:val="num" w:pos="2300"/>
        </w:tabs>
        <w:ind w:left="600" w:hanging="300"/>
        <w:rPr>
          <w:bCs/>
          <w:iCs/>
        </w:rPr>
      </w:pPr>
      <w:r w:rsidRPr="00564A49">
        <w:rPr>
          <w:bCs/>
          <w:iCs/>
        </w:rPr>
        <w:t>All reference pictures shall be present in the DPB when needed for prediction. Each picture that has PicOutputFlag equal to 1 shall be present in the DPB at its DPB output time unless it is removed from the DPB before its output time by one of the processes specified in subclause </w:t>
      </w:r>
      <w:r w:rsidRPr="00564A49">
        <w:rPr>
          <w:bCs/>
          <w:iCs/>
        </w:rPr>
        <w:fldChar w:fldCharType="begin" w:fldLock="1"/>
      </w:r>
      <w:r w:rsidRPr="00564A49">
        <w:rPr>
          <w:bCs/>
          <w:iCs/>
        </w:rPr>
        <w:instrText xml:space="preserve"> REF _Ref326744124 \r \h </w:instrText>
      </w:r>
      <w:r w:rsidR="00564A49">
        <w:rPr>
          <w:bCs/>
          <w:iCs/>
        </w:rPr>
        <w:instrText xml:space="preserve"> \* MERGEFORMAT </w:instrText>
      </w:r>
      <w:r w:rsidRPr="00564A49">
        <w:rPr>
          <w:bCs/>
          <w:iCs/>
        </w:rPr>
      </w:r>
      <w:r w:rsidRPr="00564A49">
        <w:rPr>
          <w:bCs/>
          <w:iCs/>
        </w:rPr>
        <w:fldChar w:fldCharType="separate"/>
      </w:r>
      <w:r w:rsidRPr="00564A49">
        <w:rPr>
          <w:bCs/>
          <w:iCs/>
        </w:rPr>
        <w:t>C.3</w:t>
      </w:r>
      <w:r w:rsidRPr="00564A49">
        <w:rPr>
          <w:bCs/>
          <w:iCs/>
        </w:rPr>
        <w:fldChar w:fldCharType="end"/>
      </w:r>
      <w:r w:rsidRPr="00564A49">
        <w:rPr>
          <w:bCs/>
          <w:iCs/>
        </w:rPr>
        <w:t>.</w:t>
      </w:r>
    </w:p>
    <w:p w:rsidR="007E173E" w:rsidRPr="00564A49" w:rsidRDefault="007E173E" w:rsidP="007E173E">
      <w:pPr>
        <w:numPr>
          <w:ilvl w:val="0"/>
          <w:numId w:val="17"/>
        </w:numPr>
        <w:tabs>
          <w:tab w:val="clear" w:pos="794"/>
          <w:tab w:val="left" w:pos="600"/>
          <w:tab w:val="num" w:pos="2300"/>
        </w:tabs>
        <w:ind w:left="600" w:hanging="300"/>
        <w:rPr>
          <w:bCs/>
          <w:iCs/>
        </w:rPr>
      </w:pPr>
      <w:r w:rsidRPr="00564A49">
        <w:t>For each current picture, the value of maxPicOrderCnt − minPicOrderCnt shall be less than MaxPicOrderCntLsb / 2.</w:t>
      </w:r>
    </w:p>
    <w:p w:rsidR="007E173E" w:rsidRPr="00564A49" w:rsidRDefault="007E173E" w:rsidP="007E173E">
      <w:pPr>
        <w:numPr>
          <w:ilvl w:val="0"/>
          <w:numId w:val="17"/>
        </w:numPr>
        <w:tabs>
          <w:tab w:val="clear" w:pos="794"/>
          <w:tab w:val="left" w:pos="600"/>
          <w:tab w:val="num" w:pos="2300"/>
        </w:tabs>
        <w:ind w:left="600" w:hanging="300"/>
        <w:rPr>
          <w:bCs/>
          <w:iCs/>
        </w:rPr>
      </w:pPr>
      <w:r w:rsidRPr="00564A49">
        <w:rPr>
          <w:bCs/>
          <w:iCs/>
        </w:rPr>
        <w:lastRenderedPageBreak/>
        <w:t xml:space="preserve">The value of </w:t>
      </w:r>
      <w:r w:rsidRPr="00564A49">
        <w:t>DpbOutputInterval</w:t>
      </w:r>
      <w:proofErr w:type="gramStart"/>
      <w:r w:rsidRPr="00564A49">
        <w:t>[</w:t>
      </w:r>
      <w:r w:rsidRPr="00564A49">
        <w:rPr>
          <w:bCs/>
          <w:iCs/>
        </w:rPr>
        <w:t> n</w:t>
      </w:r>
      <w:proofErr w:type="gramEnd"/>
      <w:r w:rsidRPr="00564A49">
        <w:rPr>
          <w:bCs/>
          <w:iCs/>
        </w:rPr>
        <w:t> ] as given by Equation </w:t>
      </w:r>
      <w:r w:rsidRPr="00564A49">
        <w:fldChar w:fldCharType="begin" w:fldLock="1"/>
      </w:r>
      <w:r w:rsidRPr="00564A49">
        <w:instrText xml:space="preserve"> REF DeltaTo \h  \* MERGEFORMAT </w:instrText>
      </w:r>
      <w:r w:rsidRPr="00564A49">
        <w:fldChar w:fldCharType="separate"/>
      </w:r>
      <w:r w:rsidRPr="00564A49">
        <w:rPr>
          <w:szCs w:val="22"/>
        </w:rPr>
        <w:t>C</w:t>
      </w:r>
      <w:r w:rsidRPr="00564A49">
        <w:rPr>
          <w:szCs w:val="22"/>
        </w:rPr>
        <w:noBreakHyphen/>
        <w:t>18</w:t>
      </w:r>
      <w:r w:rsidRPr="00564A49">
        <w:fldChar w:fldCharType="end"/>
      </w:r>
      <w:r w:rsidRPr="00564A49">
        <w:rPr>
          <w:bCs/>
          <w:iCs/>
        </w:rPr>
        <w:t>, which is the difference between the output time of an access unit and that of the first access unit following it in output order and having PicOutputFlag equal to 1, shall satisfy the constraint expressed in subclause A.4.1 for the profile, tier and level specified in the bitstream</w:t>
      </w:r>
      <w:r w:rsidRPr="00564A49">
        <w:t xml:space="preserve"> using the decoding process specified in clauses 2 through 10</w:t>
      </w:r>
      <w:r w:rsidRPr="00564A49">
        <w:rPr>
          <w:bCs/>
          <w:iCs/>
        </w:rPr>
        <w:t>.</w:t>
      </w:r>
    </w:p>
    <w:p w:rsidR="007E173E" w:rsidRPr="00564A49" w:rsidRDefault="007E173E" w:rsidP="007E173E">
      <w:pPr>
        <w:numPr>
          <w:ilvl w:val="0"/>
          <w:numId w:val="17"/>
        </w:numPr>
        <w:tabs>
          <w:tab w:val="clear" w:pos="794"/>
          <w:tab w:val="left" w:pos="600"/>
          <w:tab w:val="num" w:pos="2300"/>
        </w:tabs>
        <w:ind w:left="600" w:hanging="300"/>
        <w:rPr>
          <w:bCs/>
          <w:iCs/>
        </w:rPr>
      </w:pPr>
      <w:r w:rsidRPr="00564A49">
        <w:rPr>
          <w:bCs/>
          <w:iCs/>
        </w:rPr>
        <w:t xml:space="preserve">For each current picture, when </w:t>
      </w:r>
      <w:r w:rsidRPr="00564A49">
        <w:t>sub_pic_cpb_params_in_pic_timing_sei_flag</w:t>
      </w:r>
      <w:r w:rsidRPr="00564A49">
        <w:rPr>
          <w:bCs/>
          <w:iCs/>
        </w:rPr>
        <w:t xml:space="preserve"> is equal to 1, let tmpCpbRemovalDelaySum be derived as follows:</w:t>
      </w:r>
    </w:p>
    <w:p w:rsidR="007E173E" w:rsidRPr="00564A49" w:rsidRDefault="007E173E" w:rsidP="007E173E">
      <w:pPr>
        <w:tabs>
          <w:tab w:val="clear" w:pos="1191"/>
          <w:tab w:val="clear" w:pos="1985"/>
          <w:tab w:val="center" w:pos="4849"/>
          <w:tab w:val="right" w:pos="9696"/>
        </w:tabs>
        <w:ind w:left="1224"/>
        <w:jc w:val="left"/>
        <w:rPr>
          <w:bCs/>
          <w:iCs/>
        </w:rPr>
      </w:pPr>
      <w:r w:rsidRPr="00564A49">
        <w:rPr>
          <w:bCs/>
          <w:iCs/>
        </w:rPr>
        <w:t>tmpCpbRemovalDelaySum = 0</w:t>
      </w:r>
      <w:r w:rsidRPr="00564A49">
        <w:rPr>
          <w:bCs/>
          <w:iCs/>
        </w:rPr>
        <w:br/>
        <w:t>for( i = 0; i &lt; num_decoding_units_minus1; i++ )</w:t>
      </w:r>
      <w:r w:rsidRPr="00564A49">
        <w:rPr>
          <w:bCs/>
          <w:iCs/>
        </w:rPr>
        <w:tab/>
        <w:t>(C</w:t>
      </w:r>
      <w:r w:rsidRPr="00564A49">
        <w:rPr>
          <w:bCs/>
          <w:iCs/>
        </w:rPr>
        <w:noBreakHyphen/>
      </w:r>
      <w:r w:rsidRPr="00564A49">
        <w:rPr>
          <w:bCs/>
          <w:iCs/>
        </w:rPr>
        <w:fldChar w:fldCharType="begin" w:fldLock="1"/>
      </w:r>
      <w:r w:rsidRPr="00564A49">
        <w:rPr>
          <w:bCs/>
          <w:iCs/>
        </w:rPr>
        <w:instrText xml:space="preserve"> SEQ Equation \* ARABIC </w:instrText>
      </w:r>
      <w:r w:rsidRPr="00564A49">
        <w:rPr>
          <w:bCs/>
          <w:iCs/>
        </w:rPr>
        <w:fldChar w:fldCharType="separate"/>
      </w:r>
      <w:r w:rsidRPr="00564A49">
        <w:rPr>
          <w:bCs/>
          <w:iCs/>
          <w:noProof/>
        </w:rPr>
        <w:t>22</w:t>
      </w:r>
      <w:r w:rsidRPr="00564A49">
        <w:rPr>
          <w:bCs/>
          <w:iCs/>
        </w:rPr>
        <w:fldChar w:fldCharType="end"/>
      </w:r>
      <w:r w:rsidRPr="00564A49">
        <w:rPr>
          <w:bCs/>
          <w:iCs/>
        </w:rPr>
        <w:t>)</w:t>
      </w:r>
      <w:r w:rsidRPr="00564A49">
        <w:rPr>
          <w:bCs/>
          <w:iCs/>
        </w:rPr>
        <w:br/>
      </w:r>
      <w:r w:rsidRPr="00564A49">
        <w:rPr>
          <w:bCs/>
          <w:iCs/>
        </w:rPr>
        <w:tab/>
        <w:t>tmpCpbRemovalDelaySum  +=  du_cpb_removal_delay_increment_minus1[ i ] + 1</w:t>
      </w:r>
    </w:p>
    <w:p w:rsidR="007E173E" w:rsidRPr="00564A49" w:rsidRDefault="007E173E" w:rsidP="007E173E">
      <w:pPr>
        <w:tabs>
          <w:tab w:val="clear" w:pos="1191"/>
          <w:tab w:val="clear" w:pos="1985"/>
          <w:tab w:val="center" w:pos="4849"/>
          <w:tab w:val="right" w:pos="9696"/>
        </w:tabs>
        <w:ind w:left="630"/>
        <w:jc w:val="left"/>
        <w:rPr>
          <w:bCs/>
          <w:iCs/>
        </w:rPr>
      </w:pPr>
      <w:r w:rsidRPr="00564A49">
        <w:rPr>
          <w:bCs/>
          <w:iCs/>
        </w:rPr>
        <w:t>The value of ClockSubTick * tmpCpbRemovalDelaySum shall be equal to the difference between the nominal CPB removal time of the current access unit and the nominal CPB removal time of the first decoding unit in the current access unit in decoding order.</w:t>
      </w:r>
    </w:p>
    <w:p w:rsidR="007E173E" w:rsidRPr="00564A49" w:rsidRDefault="007E173E" w:rsidP="007E173E">
      <w:pPr>
        <w:numPr>
          <w:ilvl w:val="0"/>
          <w:numId w:val="17"/>
        </w:numPr>
        <w:tabs>
          <w:tab w:val="clear" w:pos="794"/>
          <w:tab w:val="left" w:pos="600"/>
          <w:tab w:val="num" w:pos="2300"/>
        </w:tabs>
        <w:ind w:left="600" w:hanging="300"/>
        <w:rPr>
          <w:bCs/>
          <w:iCs/>
        </w:rPr>
      </w:pPr>
      <w:bookmarkStart w:id="1381" w:name="_Ref34233092"/>
      <w:bookmarkStart w:id="1382" w:name="_Toc77680620"/>
      <w:bookmarkStart w:id="1383" w:name="_Toc118289216"/>
      <w:bookmarkStart w:id="1384" w:name="_Toc226456821"/>
      <w:bookmarkStart w:id="1385" w:name="_Toc248045438"/>
      <w:bookmarkStart w:id="1386" w:name="_Toc287363883"/>
      <w:bookmarkStart w:id="1387" w:name="_Toc311220031"/>
      <w:bookmarkStart w:id="1388" w:name="_Toc317198883"/>
      <w:bookmarkEnd w:id="1357"/>
      <w:bookmarkEnd w:id="1358"/>
      <w:bookmarkEnd w:id="1359"/>
      <w:bookmarkEnd w:id="1360"/>
      <w:bookmarkEnd w:id="1361"/>
      <w:bookmarkEnd w:id="1362"/>
      <w:bookmarkEnd w:id="1363"/>
      <w:r w:rsidRPr="00564A49">
        <w:rPr>
          <w:bCs/>
          <w:iCs/>
        </w:rPr>
        <w:t>For any two pictures m and n in the same CVS, when DpbOutputTime[ m ] is greater than DpbOutputTime[ n ], the PicOrderCntVal of picture m shall be greater than the PicOrderCntVal of picture n.</w:t>
      </w:r>
    </w:p>
    <w:p w:rsidR="007E173E" w:rsidRPr="00564A49" w:rsidRDefault="007E173E" w:rsidP="007E173E">
      <w:pPr>
        <w:numPr>
          <w:ilvl w:val="12"/>
          <w:numId w:val="0"/>
        </w:numPr>
        <w:tabs>
          <w:tab w:val="clear" w:pos="794"/>
          <w:tab w:val="clear" w:pos="1191"/>
          <w:tab w:val="clear" w:pos="1588"/>
          <w:tab w:val="clear" w:pos="1985"/>
        </w:tabs>
        <w:spacing w:before="120"/>
        <w:ind w:left="1195"/>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2</w:t>
      </w:r>
      <w:r w:rsidRPr="00564A49">
        <w:rPr>
          <w:sz w:val="18"/>
          <w:szCs w:val="18"/>
        </w:rPr>
        <w:fldChar w:fldCharType="end"/>
      </w:r>
      <w:r w:rsidRPr="00564A49">
        <w:rPr>
          <w:sz w:val="18"/>
          <w:szCs w:val="18"/>
        </w:rPr>
        <w:t> – All pictures of an earlier CVS in decoding order that are output are output before any pictures of a later CVS in decoding order. Within any particular CVS, the pictures that are output are output in increasing PicOrderCntVal order.</w:t>
      </w:r>
    </w:p>
    <w:p w:rsidR="007E173E" w:rsidRPr="00564A49" w:rsidRDefault="007E173E" w:rsidP="007E173E">
      <w:pPr>
        <w:keepNext/>
        <w:keepLines/>
        <w:numPr>
          <w:ilvl w:val="1"/>
          <w:numId w:val="37"/>
        </w:numPr>
        <w:tabs>
          <w:tab w:val="num" w:pos="1440"/>
        </w:tabs>
        <w:spacing w:before="313"/>
        <w:outlineLvl w:val="1"/>
        <w:rPr>
          <w:b/>
          <w:bCs/>
          <w:sz w:val="22"/>
          <w:szCs w:val="22"/>
        </w:rPr>
      </w:pPr>
      <w:bookmarkStart w:id="1389" w:name="_Toc364083328"/>
      <w:bookmarkStart w:id="1390" w:name="_Toc378026145"/>
      <w:r w:rsidRPr="00564A49">
        <w:rPr>
          <w:b/>
          <w:bCs/>
          <w:sz w:val="22"/>
          <w:szCs w:val="22"/>
        </w:rPr>
        <w:t>Decoder conformance</w:t>
      </w:r>
      <w:bookmarkEnd w:id="1381"/>
      <w:bookmarkEnd w:id="1382"/>
      <w:bookmarkEnd w:id="1383"/>
      <w:bookmarkEnd w:id="1384"/>
      <w:bookmarkEnd w:id="1385"/>
      <w:bookmarkEnd w:id="1386"/>
      <w:bookmarkEnd w:id="1387"/>
      <w:bookmarkEnd w:id="1388"/>
      <w:bookmarkEnd w:id="1389"/>
      <w:bookmarkEnd w:id="1390"/>
    </w:p>
    <w:p w:rsidR="007E173E" w:rsidRPr="00564A49" w:rsidRDefault="007E173E" w:rsidP="007E173E">
      <w:pPr>
        <w:keepNext/>
        <w:numPr>
          <w:ilvl w:val="2"/>
          <w:numId w:val="37"/>
        </w:numPr>
        <w:tabs>
          <w:tab w:val="num" w:pos="1702"/>
          <w:tab w:val="num" w:pos="2160"/>
        </w:tabs>
        <w:spacing w:before="181"/>
        <w:textAlignment w:val="auto"/>
        <w:outlineLvl w:val="2"/>
        <w:rPr>
          <w:b/>
          <w:bCs/>
        </w:rPr>
      </w:pPr>
      <w:bookmarkStart w:id="1391" w:name="_Toc364083329"/>
      <w:bookmarkStart w:id="1392" w:name="_Toc378026146"/>
      <w:r w:rsidRPr="00564A49">
        <w:rPr>
          <w:b/>
          <w:bCs/>
        </w:rPr>
        <w:t>General</w:t>
      </w:r>
      <w:bookmarkEnd w:id="1391"/>
      <w:bookmarkEnd w:id="1392"/>
    </w:p>
    <w:p w:rsidR="007E173E" w:rsidRPr="00564A49" w:rsidRDefault="007E173E" w:rsidP="007E173E">
      <w:r w:rsidRPr="00564A49">
        <w:t>A decoder conforming to this Specification shall fulfil all requirements specified in this subclause.</w:t>
      </w:r>
    </w:p>
    <w:p w:rsidR="007E173E" w:rsidRPr="00564A49" w:rsidRDefault="007E173E" w:rsidP="007E173E">
      <w:r w:rsidRPr="00564A49">
        <w:t>A decoder claiming conformance to a specific profile, tier and level shall be able to successfully decode all bitstreams that conform to the bitstream conformance requirements specified in subclause </w:t>
      </w:r>
      <w:r w:rsidRPr="00564A49">
        <w:fldChar w:fldCharType="begin" w:fldLock="1"/>
      </w:r>
      <w:r w:rsidRPr="00564A49">
        <w:instrText xml:space="preserve"> REF _Ref373337954 \r \h </w:instrText>
      </w:r>
      <w:r w:rsidR="00564A49">
        <w:instrText xml:space="preserve"> \* MERGEFORMAT </w:instrText>
      </w:r>
      <w:r w:rsidRPr="00564A49">
        <w:fldChar w:fldCharType="separate"/>
      </w:r>
      <w:r w:rsidRPr="00564A49">
        <w:t>C.4</w:t>
      </w:r>
      <w:r w:rsidRPr="00564A49">
        <w:fldChar w:fldCharType="end"/>
      </w:r>
      <w:r w:rsidRPr="00564A49">
        <w:t>, in the manner specified in Annex A, provided that all VPSs, SPSs and PPSs referred to in the VCL NAL units, and appropriate buffering period and picture timing SEI messages are conveyed to the decoder, in a timely manner, either in the bitstream (by non-VCL NAL units), or by external means not specified in this Specification.</w:t>
      </w:r>
    </w:p>
    <w:p w:rsidR="007E173E" w:rsidRPr="00564A49" w:rsidRDefault="007E173E" w:rsidP="007E173E">
      <w:r w:rsidRPr="00564A49">
        <w:t>When a bitstream contains syntax elements that have values that are specified as reserved and it is specified that decoders shall ignore values of the syntax elements or NAL units containing the syntax elements having the reserved values, and the bitstream is otherwise conforming to this Specification, a conforming decoder shall decode the bitstream in the same manner as it would decode a conforming bitstream and shall ignore the syntax elements or the NAL units containing the syntax elements having the reserved values as specified.</w:t>
      </w:r>
    </w:p>
    <w:p w:rsidR="007E173E" w:rsidRPr="00564A49" w:rsidRDefault="007E173E" w:rsidP="007E173E">
      <w:r w:rsidRPr="00564A49">
        <w:t>There are two types of conformance that can be claimed by a decoder: output timing conformance and output order conformance.</w:t>
      </w:r>
    </w:p>
    <w:p w:rsidR="007E173E" w:rsidRPr="00564A49" w:rsidRDefault="007E173E" w:rsidP="007E173E">
      <w:r w:rsidRPr="00564A49">
        <w:t>To check conformance of a decoder, test bitstreams conforming to the claimed profile, tier and level, as specified in subclause </w:t>
      </w:r>
      <w:r w:rsidRPr="00564A49">
        <w:fldChar w:fldCharType="begin" w:fldLock="1"/>
      </w:r>
      <w:r w:rsidRPr="00564A49">
        <w:instrText xml:space="preserve"> REF _Ref373337954 \r \h </w:instrText>
      </w:r>
      <w:r w:rsidR="00564A49">
        <w:instrText xml:space="preserve"> \* MERGEFORMAT </w:instrText>
      </w:r>
      <w:r w:rsidRPr="00564A49">
        <w:fldChar w:fldCharType="separate"/>
      </w:r>
      <w:r w:rsidRPr="00564A49">
        <w:t>C.4</w:t>
      </w:r>
      <w:r w:rsidRPr="00564A49">
        <w:fldChar w:fldCharType="end"/>
      </w:r>
      <w:r w:rsidRPr="00564A49">
        <w:t xml:space="preserve"> are delivered by a hypothetical stream scheduler (HSS) both to the HRD and to the decoder under test (DUT). All cropped decoded pictures output by the HRD shall also be output by the DUT, each cropped decoded picture output by the DUT shall be a picture with PicOutputFlag equal to 1, and, for each such cropped decoded picture output by the DUT, the values of all samples that are output shall be equal to the values of the samples produced by the specified decoding process.</w:t>
      </w:r>
    </w:p>
    <w:p w:rsidR="007E173E" w:rsidRPr="00564A49" w:rsidRDefault="007E173E" w:rsidP="007E173E">
      <w:r w:rsidRPr="00564A49">
        <w:t>For output timing decoder conformance, the HSS operates as described above, with delivery schedules selected only from the subset of values of SchedSelIdx for which the bit rate and CPB size are restricted as specified in Annex A for the specified profile, tier and level, or with "interpolated" delivery schedules as specified below for which the bit rate and CPB size are restricted as specified in Annex A. The same delivery schedule is used for both the HRD and the DUT.</w:t>
      </w:r>
    </w:p>
    <w:p w:rsidR="007E173E" w:rsidRPr="00564A49" w:rsidRDefault="007E173E" w:rsidP="007E173E">
      <w:r w:rsidRPr="00564A49">
        <w:t xml:space="preserve">When the HRD parameters and the buffering period SEI messages are present with cpb_cnt_minus1[ HighestTid ] greater than 0, the decoder shall be capable of decoding the bitstream as delivered from the HSS operating using an "interpolated" delivery schedule specified as having peak bit rate r, CPB size </w:t>
      </w:r>
      <w:r w:rsidRPr="00564A49">
        <w:rPr>
          <w:iCs/>
        </w:rPr>
        <w:t>c</w:t>
      </w:r>
      <w:r w:rsidRPr="00564A49">
        <w:t>( </w:t>
      </w:r>
      <w:r w:rsidRPr="00564A49">
        <w:rPr>
          <w:iCs/>
        </w:rPr>
        <w:t>r </w:t>
      </w:r>
      <w:r w:rsidRPr="00564A49">
        <w:t>), and initial CPB removal delay ( f( r )</w:t>
      </w:r>
      <w:r w:rsidRPr="00564A49">
        <w:rPr>
          <w:rFonts w:ascii="Symbol" w:hAnsi="Symbol" w:cs="Symbol"/>
        </w:rPr>
        <w:t></w:t>
      </w:r>
      <w:r w:rsidRPr="00564A49">
        <w:rPr>
          <w:rFonts w:ascii="Symbol" w:hAnsi="Symbol" w:cs="Symbol"/>
        </w:rPr>
        <w:t></w:t>
      </w:r>
      <w:r w:rsidRPr="00564A49">
        <w:rPr>
          <w:rFonts w:ascii="Symbol" w:hAnsi="Symbol" w:cs="Symbol"/>
        </w:rPr>
        <w:t></w:t>
      </w:r>
      <w:r w:rsidRPr="00564A49">
        <w:t>r ) as follows:</w:t>
      </w:r>
    </w:p>
    <w:p w:rsidR="007E173E" w:rsidRPr="00564A49" w:rsidRDefault="007E173E" w:rsidP="007E173E">
      <w:pPr>
        <w:tabs>
          <w:tab w:val="clear" w:pos="1191"/>
          <w:tab w:val="clear" w:pos="1985"/>
          <w:tab w:val="center" w:pos="4849"/>
          <w:tab w:val="right" w:pos="9696"/>
        </w:tabs>
        <w:ind w:left="720"/>
        <w:jc w:val="left"/>
      </w:pPr>
      <w:r w:rsidRPr="00564A49">
        <w:rPr>
          <w:rFonts w:ascii="Symbol" w:hAnsi="Symbol" w:cs="Symbol"/>
        </w:rPr>
        <w:t></w:t>
      </w:r>
      <w:r w:rsidRPr="00564A49">
        <w:t xml:space="preserve"> = ( </w:t>
      </w:r>
      <w:r w:rsidRPr="00564A49">
        <w:rPr>
          <w:iCs/>
        </w:rPr>
        <w:t>r − BitRate[ SchedSelIdx − 1 ] </w:t>
      </w:r>
      <w:r w:rsidRPr="00564A49">
        <w:t xml:space="preserve">) </w:t>
      </w:r>
      <w:r w:rsidRPr="00564A49">
        <w:rPr>
          <w:rFonts w:ascii="Symbol" w:hAnsi="Symbol" w:cs="Symbol"/>
        </w:rPr>
        <w:t></w:t>
      </w:r>
      <w:r w:rsidRPr="00564A49">
        <w:t xml:space="preserve"> ( </w:t>
      </w:r>
      <w:r w:rsidRPr="00564A49">
        <w:rPr>
          <w:iCs/>
        </w:rPr>
        <w:t>BitRate[ SchedSelIdx ]</w:t>
      </w:r>
      <w:r w:rsidRPr="00564A49">
        <w:t xml:space="preserve"> − </w:t>
      </w:r>
      <w:r w:rsidRPr="00564A49">
        <w:rPr>
          <w:iCs/>
        </w:rPr>
        <w:t>BitRate[ SchedSelIdx − 1 ] </w:t>
      </w:r>
      <w:r w:rsidRPr="00564A49">
        <w:t>),</w:t>
      </w:r>
      <w:r w:rsidRPr="00564A49">
        <w:tab/>
        <w:t>(C</w:t>
      </w:r>
      <w:r w:rsidRPr="00564A49">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23</w:t>
      </w:r>
      <w:r w:rsidRPr="00564A49">
        <w:rPr>
          <w:szCs w:val="22"/>
        </w:rPr>
        <w:fldChar w:fldCharType="end"/>
      </w:r>
      <w:r w:rsidRPr="00564A49">
        <w:t>)</w:t>
      </w:r>
    </w:p>
    <w:p w:rsidR="007E173E" w:rsidRPr="00564A49" w:rsidRDefault="007E173E" w:rsidP="007E173E">
      <w:pPr>
        <w:tabs>
          <w:tab w:val="clear" w:pos="1191"/>
          <w:tab w:val="clear" w:pos="1985"/>
          <w:tab w:val="center" w:pos="4849"/>
          <w:tab w:val="right" w:pos="9696"/>
        </w:tabs>
        <w:ind w:left="720"/>
        <w:jc w:val="left"/>
        <w:rPr>
          <w:iCs/>
        </w:rPr>
      </w:pPr>
      <w:r w:rsidRPr="00564A49">
        <w:rPr>
          <w:iCs/>
        </w:rPr>
        <w:t>c</w:t>
      </w:r>
      <w:r w:rsidRPr="00564A49">
        <w:t>( </w:t>
      </w:r>
      <w:r w:rsidRPr="00564A49">
        <w:rPr>
          <w:iCs/>
        </w:rPr>
        <w:t>r </w:t>
      </w:r>
      <w:r w:rsidRPr="00564A49">
        <w:t xml:space="preserve">) = </w:t>
      </w:r>
      <w:r w:rsidRPr="00564A49">
        <w:rPr>
          <w:rFonts w:ascii="Symbol" w:hAnsi="Symbol" w:cs="Symbol"/>
        </w:rPr>
        <w:t></w:t>
      </w:r>
      <w:r w:rsidRPr="00564A49">
        <w:rPr>
          <w:iCs/>
        </w:rPr>
        <w:t xml:space="preserve"> * CpbSize[ SchedSelIdx ] </w:t>
      </w:r>
      <w:r w:rsidRPr="00564A49">
        <w:t xml:space="preserve">+ ( 1 − </w:t>
      </w:r>
      <w:r w:rsidRPr="00564A49">
        <w:rPr>
          <w:rFonts w:ascii="Symbol" w:hAnsi="Symbol" w:cs="Symbol"/>
        </w:rPr>
        <w:t></w:t>
      </w:r>
      <w:r w:rsidRPr="00564A49">
        <w:t> </w:t>
      </w:r>
      <w:r w:rsidRPr="00564A49">
        <w:rPr>
          <w:rFonts w:ascii="Symbol" w:hAnsi="Symbol" w:cs="Symbol"/>
        </w:rPr>
        <w:t></w:t>
      </w:r>
      <w:r w:rsidRPr="00564A49">
        <w:rPr>
          <w:iCs/>
        </w:rPr>
        <w:t xml:space="preserve"> * CpbSize[ SchedSelIdx − 1 ]</w:t>
      </w:r>
      <w:r w:rsidRPr="00564A49">
        <w:t>,</w:t>
      </w:r>
      <w:r w:rsidRPr="00564A49">
        <w:tab/>
        <w:t>(C</w:t>
      </w:r>
      <w:r w:rsidRPr="00564A49">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24</w:t>
      </w:r>
      <w:r w:rsidRPr="00564A49">
        <w:rPr>
          <w:szCs w:val="22"/>
        </w:rPr>
        <w:fldChar w:fldCharType="end"/>
      </w:r>
      <w:r w:rsidRPr="00564A49">
        <w:t>)</w:t>
      </w:r>
    </w:p>
    <w:p w:rsidR="007E173E" w:rsidRPr="00564A49" w:rsidRDefault="007E173E" w:rsidP="007E173E">
      <w:pPr>
        <w:tabs>
          <w:tab w:val="clear" w:pos="1191"/>
          <w:tab w:val="clear" w:pos="1985"/>
          <w:tab w:val="center" w:pos="4849"/>
          <w:tab w:val="right" w:pos="9696"/>
        </w:tabs>
        <w:ind w:left="720"/>
        <w:jc w:val="left"/>
      </w:pPr>
      <w:r w:rsidRPr="00564A49">
        <w:rPr>
          <w:iCs/>
        </w:rPr>
        <w:t>f</w:t>
      </w:r>
      <w:r w:rsidRPr="00564A49">
        <w:t>( </w:t>
      </w:r>
      <w:r w:rsidRPr="00564A49">
        <w:rPr>
          <w:iCs/>
        </w:rPr>
        <w:t>r </w:t>
      </w:r>
      <w:r w:rsidRPr="00564A49">
        <w:t xml:space="preserve">) = </w:t>
      </w:r>
      <w:r w:rsidRPr="00564A49">
        <w:rPr>
          <w:rFonts w:ascii="Symbol" w:hAnsi="Symbol" w:cs="Symbol"/>
        </w:rPr>
        <w:t></w:t>
      </w:r>
      <w:r w:rsidRPr="00564A49">
        <w:rPr>
          <w:rFonts w:ascii="Symbol" w:hAnsi="Symbol" w:cs="Symbol"/>
        </w:rPr>
        <w:t></w:t>
      </w:r>
      <w:r w:rsidRPr="00564A49">
        <w:rPr>
          <w:rFonts w:ascii="Symbol" w:hAnsi="Symbol" w:cs="Symbol"/>
        </w:rPr>
        <w:t></w:t>
      </w:r>
      <w:r w:rsidRPr="00564A49">
        <w:rPr>
          <w:rFonts w:ascii="Symbol" w:hAnsi="Symbol" w:cs="Symbol"/>
        </w:rPr>
        <w:t></w:t>
      </w:r>
      <w:r w:rsidRPr="00564A49">
        <w:rPr>
          <w:szCs w:val="18"/>
        </w:rPr>
        <w:t>InitCpbRemovalDelay</w:t>
      </w:r>
      <w:r w:rsidRPr="00564A49">
        <w:rPr>
          <w:iCs/>
        </w:rPr>
        <w:t>[ SchedSelIdx ] * BitRate[ SchedSelIdx ] +</w:t>
      </w:r>
      <w:r w:rsidRPr="00564A49">
        <w:t xml:space="preserve"> </w:t>
      </w:r>
      <w:r w:rsidRPr="00564A49">
        <w:br/>
      </w:r>
      <w:r w:rsidRPr="00564A49">
        <w:tab/>
      </w:r>
      <w:r w:rsidRPr="00564A49">
        <w:tab/>
        <w:t xml:space="preserve">( 1 − </w:t>
      </w:r>
      <w:r w:rsidRPr="00564A49">
        <w:rPr>
          <w:rFonts w:ascii="Symbol" w:hAnsi="Symbol" w:cs="Symbol"/>
        </w:rPr>
        <w:t></w:t>
      </w:r>
      <w:r w:rsidRPr="00564A49">
        <w:rPr>
          <w:szCs w:val="22"/>
        </w:rPr>
        <w:t> </w:t>
      </w:r>
      <w:r w:rsidRPr="00564A49">
        <w:rPr>
          <w:rFonts w:ascii="Symbol" w:hAnsi="Symbol" w:cs="Symbol"/>
        </w:rPr>
        <w:t></w:t>
      </w:r>
      <w:r w:rsidRPr="00564A49">
        <w:rPr>
          <w:rFonts w:ascii="Symbol" w:hAnsi="Symbol" w:cs="Symbol"/>
        </w:rPr>
        <w:t></w:t>
      </w:r>
      <w:r w:rsidRPr="00564A49">
        <w:rPr>
          <w:rFonts w:ascii="Symbol" w:hAnsi="Symbol" w:cs="Symbol"/>
        </w:rPr>
        <w:t></w:t>
      </w:r>
      <w:r w:rsidRPr="00564A49">
        <w:rPr>
          <w:rFonts w:ascii="Symbol" w:hAnsi="Symbol" w:cs="Symbol"/>
        </w:rPr>
        <w:t></w:t>
      </w:r>
      <w:r w:rsidRPr="00564A49">
        <w:rPr>
          <w:szCs w:val="18"/>
        </w:rPr>
        <w:t>InitCpbRemovalDelay</w:t>
      </w:r>
      <w:r w:rsidRPr="00564A49">
        <w:rPr>
          <w:iCs/>
        </w:rPr>
        <w:t>[ SchedSelIdx − 1 ] * BitRate[ SchedSelIdx − 1 ]</w:t>
      </w:r>
      <w:r w:rsidRPr="00564A49">
        <w:tab/>
        <w:t>(C</w:t>
      </w:r>
      <w:r w:rsidRPr="00564A49">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25</w:t>
      </w:r>
      <w:r w:rsidRPr="00564A49">
        <w:rPr>
          <w:szCs w:val="22"/>
        </w:rPr>
        <w:fldChar w:fldCharType="end"/>
      </w:r>
      <w:r w:rsidRPr="00564A49">
        <w:t>)</w:t>
      </w:r>
    </w:p>
    <w:p w:rsidR="007E173E" w:rsidRPr="00564A49" w:rsidRDefault="007E173E" w:rsidP="007E173E">
      <w:r w:rsidRPr="00564A49">
        <w:lastRenderedPageBreak/>
        <w:t xml:space="preserve">for any SchedSelIdx &gt; 0 and r such that </w:t>
      </w:r>
      <w:r w:rsidRPr="00564A49">
        <w:rPr>
          <w:iCs/>
        </w:rPr>
        <w:t xml:space="preserve">BitRate[ SchedSelIdx − 1 ]  </w:t>
      </w:r>
      <w:r w:rsidRPr="00564A49">
        <w:t xml:space="preserve">&lt;=  r  &lt;=  </w:t>
      </w:r>
      <w:r w:rsidRPr="00564A49">
        <w:rPr>
          <w:iCs/>
        </w:rPr>
        <w:t>BitRate[ SchedSelIdx ]</w:t>
      </w:r>
      <w:r w:rsidRPr="00564A49">
        <w:t xml:space="preserve"> </w:t>
      </w:r>
      <w:r w:rsidRPr="00564A49">
        <w:rPr>
          <w:iCs/>
        </w:rPr>
        <w:t xml:space="preserve">such that r and c( r ) </w:t>
      </w:r>
      <w:r w:rsidRPr="00564A49">
        <w:t>are within the limits as specified in Annex A for the maximum bit rate and buffer size for the specified profile, tier and level.</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\r 1 \* MERGEFORMAT </w:instrText>
      </w:r>
      <w:r w:rsidRPr="00564A49">
        <w:rPr>
          <w:sz w:val="18"/>
          <w:szCs w:val="18"/>
        </w:rPr>
        <w:fldChar w:fldCharType="separate"/>
      </w:r>
      <w:r w:rsidRPr="00564A49">
        <w:rPr>
          <w:noProof/>
          <w:sz w:val="18"/>
          <w:szCs w:val="18"/>
        </w:rPr>
        <w:t>1</w:t>
      </w:r>
      <w:r w:rsidRPr="00564A49">
        <w:rPr>
          <w:sz w:val="18"/>
          <w:szCs w:val="18"/>
        </w:rPr>
        <w:fldChar w:fldCharType="end"/>
      </w:r>
      <w:r w:rsidRPr="00564A49">
        <w:rPr>
          <w:sz w:val="18"/>
          <w:szCs w:val="18"/>
        </w:rPr>
        <w:t> – InitCpbRemovalDelay[ SchedSelIdx ] can be different from one buffering period to another and need to be recalculated.</w:t>
      </w:r>
    </w:p>
    <w:p w:rsidR="007E173E" w:rsidRPr="00564A49" w:rsidRDefault="007E173E" w:rsidP="007E173E">
      <w:r w:rsidRPr="00564A49">
        <w:t>For output timing decoder conformance, an HRD as described above is used and the timing (relative to the delivery time of the first bit) of picture output is the same for both the HRD and the DUT up to a fixed delay.</w:t>
      </w:r>
    </w:p>
    <w:p w:rsidR="007E173E" w:rsidRPr="00564A49" w:rsidRDefault="007E173E" w:rsidP="007E173E">
      <w:r w:rsidRPr="00564A49">
        <w:t>For output order decoder conformance, the following applies:</w:t>
      </w:r>
    </w:p>
    <w:p w:rsidR="007E173E" w:rsidRPr="00564A49" w:rsidRDefault="007E173E" w:rsidP="007E173E">
      <w:pPr>
        <w:tabs>
          <w:tab w:val="clear" w:pos="794"/>
          <w:tab w:val="left" w:pos="400"/>
        </w:tabs>
        <w:ind w:left="400" w:hanging="400"/>
      </w:pPr>
      <w:r w:rsidRPr="00564A49">
        <w:t>–</w:t>
      </w:r>
      <w:r w:rsidRPr="00564A49">
        <w:tab/>
        <w:t>The HSS delivers the bitstream BitstreamToDecode to the DUT "by demand" from the DUT, meaning that the HSS delivers bits (in decoding order) only when the DUT requires more bits to proceed with its processing.</w:t>
      </w:r>
    </w:p>
    <w:p w:rsidR="007E173E" w:rsidRPr="00564A49" w:rsidRDefault="007E173E" w:rsidP="007E173E">
      <w:pPr>
        <w:tabs>
          <w:tab w:val="clear" w:pos="794"/>
          <w:tab w:val="clear" w:pos="1191"/>
          <w:tab w:val="clear" w:pos="1588"/>
          <w:tab w:val="clear" w:pos="1985"/>
        </w:tabs>
        <w:spacing w:before="60"/>
        <w:ind w:left="806"/>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2</w:t>
      </w:r>
      <w:r w:rsidRPr="00564A49">
        <w:rPr>
          <w:sz w:val="18"/>
          <w:szCs w:val="18"/>
        </w:rPr>
        <w:fldChar w:fldCharType="end"/>
      </w:r>
      <w:r w:rsidRPr="00564A49">
        <w:rPr>
          <w:sz w:val="18"/>
          <w:szCs w:val="18"/>
        </w:rPr>
        <w:t> – This means that for this test, the coded picture buffer of the DUT could be as small as the size of the largest decoding unit.</w:t>
      </w:r>
    </w:p>
    <w:p w:rsidR="007E173E" w:rsidRPr="00564A49" w:rsidRDefault="007E173E" w:rsidP="007E173E">
      <w:pPr>
        <w:tabs>
          <w:tab w:val="clear" w:pos="794"/>
          <w:tab w:val="left" w:pos="400"/>
        </w:tabs>
        <w:ind w:left="400" w:hanging="400"/>
      </w:pPr>
      <w:r w:rsidRPr="00564A49">
        <w:t>–</w:t>
      </w:r>
      <w:r w:rsidRPr="00564A49">
        <w:tab/>
        <w:t>A modified HRD as described below is used, and the HSS delivers the bitstream to the HRD by one of the schedules specified in the bitstream BitstreamToDecode such that the bit rate and CPB size are restricted as specified in Annex A. The order of pictures output shall be the same for both the HRD and the DUT.</w:t>
      </w:r>
    </w:p>
    <w:p w:rsidR="007E173E" w:rsidRPr="00564A49" w:rsidRDefault="007E173E" w:rsidP="007E173E">
      <w:pPr>
        <w:tabs>
          <w:tab w:val="clear" w:pos="794"/>
          <w:tab w:val="left" w:pos="400"/>
        </w:tabs>
        <w:ind w:left="400" w:hanging="400"/>
      </w:pPr>
      <w:r w:rsidRPr="00564A49">
        <w:t>–</w:t>
      </w:r>
      <w:r w:rsidRPr="00564A49">
        <w:tab/>
        <w:t xml:space="preserve">The HRD CPB size is given by </w:t>
      </w:r>
      <w:proofErr w:type="gramStart"/>
      <w:r w:rsidRPr="00564A49">
        <w:t>CpbSize[</w:t>
      </w:r>
      <w:proofErr w:type="gramEnd"/>
      <w:r w:rsidRPr="00564A49">
        <w:t xml:space="preserve"> SchedSelIdx ] </w:t>
      </w:r>
      <w:r w:rsidRPr="00564A49">
        <w:rPr>
          <w:lang w:eastAsia="ko-KR"/>
        </w:rPr>
        <w:t xml:space="preserve">as specified in subclause E.3.3, where </w:t>
      </w:r>
      <w:r w:rsidRPr="00564A49">
        <w:t>SchedSelIdx</w:t>
      </w:r>
      <w:r w:rsidRPr="00564A49">
        <w:rPr>
          <w:lang w:eastAsia="ko-KR"/>
        </w:rPr>
        <w:t xml:space="preserve"> </w:t>
      </w:r>
      <w:r w:rsidRPr="00564A49">
        <w:t xml:space="preserve">and </w:t>
      </w:r>
      <w:r w:rsidRPr="00564A49">
        <w:rPr>
          <w:lang w:eastAsia="ko-KR"/>
        </w:rPr>
        <w:t xml:space="preserve">the HRD parameters are selected as specified in subclause </w:t>
      </w:r>
      <w:r w:rsidRPr="00564A49">
        <w:fldChar w:fldCharType="begin" w:fldLock="1"/>
      </w:r>
      <w:r w:rsidRPr="00564A49">
        <w:instrText xml:space="preserve"> REF _Ref343074744 \r \h </w:instrText>
      </w:r>
      <w:r w:rsidR="00564A49">
        <w:instrText xml:space="preserve"> \* MERGEFORMAT </w:instrText>
      </w:r>
      <w:r w:rsidRPr="00564A49">
        <w:fldChar w:fldCharType="separate"/>
      </w:r>
      <w:r w:rsidRPr="00564A49">
        <w:t>C.1</w:t>
      </w:r>
      <w:r w:rsidRPr="00564A49">
        <w:fldChar w:fldCharType="end"/>
      </w:r>
      <w:r w:rsidRPr="00564A49">
        <w:t>. The DPB size is given by sps_max_dec_pic_buffering_minus1[ HighestTid ] + 1. Removal time from the CPB for the HRD is the final bit arrival time and decoding is immediate. The operation of the DPB of this HRD is as described in subclauses </w:t>
      </w:r>
      <w:r w:rsidRPr="00564A49">
        <w:fldChar w:fldCharType="begin" w:fldLock="1"/>
      </w:r>
      <w:r w:rsidRPr="00564A49">
        <w:instrText xml:space="preserve"> REF _Ref343184204 \r \h </w:instrText>
      </w:r>
      <w:r w:rsidR="00564A49">
        <w:instrText xml:space="preserve"> \* MERGEFORMAT </w:instrText>
      </w:r>
      <w:r w:rsidRPr="00564A49">
        <w:fldChar w:fldCharType="separate"/>
      </w:r>
      <w:r w:rsidRPr="00564A49">
        <w:t>C.5.2</w:t>
      </w:r>
      <w:r w:rsidRPr="00564A49">
        <w:fldChar w:fldCharType="end"/>
      </w:r>
      <w:r w:rsidRPr="00564A49">
        <w:t xml:space="preserve"> through </w:t>
      </w:r>
      <w:r w:rsidRPr="00564A49">
        <w:fldChar w:fldCharType="begin" w:fldLock="1"/>
      </w:r>
      <w:r w:rsidRPr="00564A49">
        <w:instrText xml:space="preserve"> REF _Ref373336972 \r \h </w:instrText>
      </w:r>
      <w:r w:rsidR="00564A49">
        <w:instrText xml:space="preserve"> \* MERGEFORMAT </w:instrText>
      </w:r>
      <w:r w:rsidRPr="00564A49">
        <w:fldChar w:fldCharType="separate"/>
      </w:r>
      <w:r w:rsidRPr="00564A49">
        <w:t>C.5.2.3</w:t>
      </w:r>
      <w:r w:rsidRPr="00564A49">
        <w:fldChar w:fldCharType="end"/>
      </w:r>
      <w:r w:rsidRPr="00564A49">
        <w:t>.</w:t>
      </w:r>
    </w:p>
    <w:p w:rsidR="007E173E" w:rsidRPr="00564A49" w:rsidRDefault="007E173E" w:rsidP="007E173E">
      <w:pPr>
        <w:keepNext/>
        <w:numPr>
          <w:ilvl w:val="2"/>
          <w:numId w:val="37"/>
        </w:numPr>
        <w:tabs>
          <w:tab w:val="num" w:pos="1702"/>
          <w:tab w:val="num" w:pos="2160"/>
        </w:tabs>
        <w:spacing w:before="181"/>
        <w:textAlignment w:val="auto"/>
        <w:outlineLvl w:val="2"/>
        <w:rPr>
          <w:b/>
          <w:bCs/>
        </w:rPr>
      </w:pPr>
      <w:bookmarkStart w:id="1393" w:name="_Toc256632243"/>
      <w:bookmarkStart w:id="1394" w:name="_Toc248045439"/>
      <w:bookmarkStart w:id="1395" w:name="_Toc226456822"/>
      <w:bookmarkStart w:id="1396" w:name="_Toc118289217"/>
      <w:bookmarkStart w:id="1397" w:name="_Toc77680621"/>
      <w:bookmarkStart w:id="1398" w:name="_Ref41705644"/>
      <w:bookmarkStart w:id="1399" w:name="_Toc317198884"/>
      <w:bookmarkStart w:id="1400" w:name="_Ref343184204"/>
      <w:bookmarkStart w:id="1401" w:name="_Toc364083330"/>
      <w:bookmarkStart w:id="1402" w:name="_Toc378026147"/>
      <w:bookmarkEnd w:id="1283"/>
      <w:bookmarkEnd w:id="1284"/>
      <w:bookmarkEnd w:id="1285"/>
      <w:bookmarkEnd w:id="1286"/>
      <w:bookmarkEnd w:id="1287"/>
      <w:bookmarkEnd w:id="1288"/>
      <w:bookmarkEnd w:id="1289"/>
      <w:bookmarkEnd w:id="1290"/>
      <w:r w:rsidRPr="00564A49">
        <w:rPr>
          <w:b/>
          <w:bCs/>
        </w:rPr>
        <w:t>Operation of the output order DPB</w:t>
      </w:r>
      <w:bookmarkEnd w:id="1393"/>
      <w:bookmarkEnd w:id="1394"/>
      <w:bookmarkEnd w:id="1395"/>
      <w:bookmarkEnd w:id="1396"/>
      <w:bookmarkEnd w:id="1397"/>
      <w:bookmarkEnd w:id="1398"/>
      <w:bookmarkEnd w:id="1399"/>
      <w:bookmarkEnd w:id="1400"/>
      <w:bookmarkEnd w:id="1401"/>
      <w:bookmarkEnd w:id="1402"/>
    </w:p>
    <w:p w:rsidR="007E173E" w:rsidRPr="00564A49" w:rsidRDefault="007E173E" w:rsidP="007E173E">
      <w:pPr>
        <w:keepNext/>
        <w:numPr>
          <w:ilvl w:val="3"/>
          <w:numId w:val="37"/>
        </w:numPr>
        <w:tabs>
          <w:tab w:val="clear" w:pos="4230"/>
          <w:tab w:val="num" w:pos="720"/>
          <w:tab w:val="num" w:pos="2160"/>
        </w:tabs>
        <w:spacing w:before="181"/>
        <w:ind w:left="1728"/>
        <w:textAlignment w:val="auto"/>
        <w:outlineLvl w:val="2"/>
        <w:rPr>
          <w:b/>
          <w:bCs/>
        </w:rPr>
      </w:pPr>
      <w:bookmarkStart w:id="1403" w:name="_Toc364083331"/>
      <w:bookmarkStart w:id="1404" w:name="_Toc378026148"/>
      <w:bookmarkStart w:id="1405" w:name="_Ref34218584"/>
      <w:r w:rsidRPr="00564A49">
        <w:rPr>
          <w:b/>
          <w:bCs/>
        </w:rPr>
        <w:t>General</w:t>
      </w:r>
      <w:bookmarkEnd w:id="1403"/>
      <w:bookmarkEnd w:id="1404"/>
    </w:p>
    <w:p w:rsidR="007E173E" w:rsidRPr="00564A49" w:rsidRDefault="007E173E" w:rsidP="007E173E">
      <w:pPr>
        <w:pStyle w:val="3N"/>
        <w:rPr>
          <w:lang w:val="en-US"/>
        </w:rPr>
      </w:pPr>
      <w:r w:rsidRPr="00564A49">
        <w:t xml:space="preserve">The decoded picture buffer </w:t>
      </w:r>
      <w:r w:rsidRPr="00564A49">
        <w:rPr>
          <w:lang w:val="en-US"/>
        </w:rPr>
        <w:t xml:space="preserve">consists of sub-DPBs, and each sub-DPB </w:t>
      </w:r>
      <w:r w:rsidRPr="00564A49">
        <w:t>contains picture storage buffers for storage of decoded pictures of a set of layers that have the same spatial resolution, chroma format, and bit depth. Each of the picture storage buffers of a sub-DPB contains a decoded picture that is marked as "used for reference" or is held for future output.</w:t>
      </w:r>
    </w:p>
    <w:p w:rsidR="007E173E" w:rsidRPr="00564A49" w:rsidRDefault="007E173E" w:rsidP="007E173E">
      <w:r w:rsidRPr="00564A49">
        <w:t xml:space="preserve">The process for output and removal of pictures from the DPB as specified in subclause </w:t>
      </w:r>
      <w:r w:rsidRPr="00564A49">
        <w:fldChar w:fldCharType="begin" w:fldLock="1"/>
      </w:r>
      <w:r w:rsidRPr="00564A49">
        <w:instrText xml:space="preserve"> REF _Ref373337078 \r \h </w:instrText>
      </w:r>
      <w:r w:rsidR="00564A49">
        <w:instrText xml:space="preserve"> \* MERGEFORMAT </w:instrText>
      </w:r>
      <w:r w:rsidRPr="00564A49">
        <w:fldChar w:fldCharType="separate"/>
      </w:r>
      <w:r w:rsidRPr="00564A49">
        <w:t>C.5.2.2</w:t>
      </w:r>
      <w:r w:rsidRPr="00564A49">
        <w:fldChar w:fldCharType="end"/>
      </w:r>
      <w:r w:rsidRPr="00564A49">
        <w:t xml:space="preserve"> is invoked, followed by the invocation of the process for picture decoding, marking, additional bumping, and storage as specified in subclause </w:t>
      </w:r>
      <w:r w:rsidRPr="00564A49">
        <w:fldChar w:fldCharType="begin" w:fldLock="1"/>
      </w:r>
      <w:r w:rsidRPr="00564A49">
        <w:instrText xml:space="preserve"> REF _Ref373338162 \r \h </w:instrText>
      </w:r>
      <w:r w:rsidR="00564A49">
        <w:instrText xml:space="preserve"> \* MERGEFORMAT </w:instrText>
      </w:r>
      <w:r w:rsidRPr="00564A49">
        <w:fldChar w:fldCharType="separate"/>
      </w:r>
      <w:r w:rsidRPr="00564A49">
        <w:t>C.5.2.3</w:t>
      </w:r>
      <w:r w:rsidRPr="00564A49">
        <w:fldChar w:fldCharType="end"/>
      </w:r>
      <w:r w:rsidRPr="00564A49">
        <w:t xml:space="preserve">. The "bumping" process is specified in subclause </w:t>
      </w:r>
      <w:r w:rsidRPr="00564A49">
        <w:fldChar w:fldCharType="begin" w:fldLock="1"/>
      </w:r>
      <w:r w:rsidRPr="00564A49">
        <w:instrText xml:space="preserve"> REF _Ref347083389 \r \h </w:instrText>
      </w:r>
      <w:r w:rsidR="00564A49">
        <w:instrText xml:space="preserve"> \* MERGEFORMAT </w:instrText>
      </w:r>
      <w:r w:rsidRPr="00564A49">
        <w:fldChar w:fldCharType="separate"/>
      </w:r>
      <w:r w:rsidRPr="00564A49">
        <w:t>C.5.2.4</w:t>
      </w:r>
      <w:r w:rsidRPr="00564A49">
        <w:fldChar w:fldCharType="end"/>
      </w:r>
      <w:r w:rsidRPr="00564A49">
        <w:t xml:space="preserve"> and is invoked as specified in subclauses </w:t>
      </w:r>
      <w:r w:rsidRPr="00564A49">
        <w:fldChar w:fldCharType="begin" w:fldLock="1"/>
      </w:r>
      <w:r w:rsidRPr="00564A49">
        <w:instrText xml:space="preserve"> REF _Ref373337078 \r \h </w:instrText>
      </w:r>
      <w:r w:rsidR="00564A49">
        <w:instrText xml:space="preserve"> \* MERGEFORMAT </w:instrText>
      </w:r>
      <w:r w:rsidRPr="00564A49">
        <w:fldChar w:fldCharType="separate"/>
      </w:r>
      <w:r w:rsidRPr="00564A49">
        <w:t>C.5.2.2</w:t>
      </w:r>
      <w:r w:rsidRPr="00564A49">
        <w:fldChar w:fldCharType="end"/>
      </w:r>
      <w:r w:rsidRPr="00564A49">
        <w:t xml:space="preserve"> and </w:t>
      </w:r>
      <w:r w:rsidRPr="00564A49">
        <w:fldChar w:fldCharType="begin" w:fldLock="1"/>
      </w:r>
      <w:r w:rsidRPr="00564A49">
        <w:instrText xml:space="preserve"> REF _Ref373336972 \r \h </w:instrText>
      </w:r>
      <w:r w:rsidR="00564A49">
        <w:instrText xml:space="preserve"> \* MERGEFORMAT </w:instrText>
      </w:r>
      <w:r w:rsidRPr="00564A49">
        <w:fldChar w:fldCharType="separate"/>
      </w:r>
      <w:r w:rsidRPr="00564A49">
        <w:t>C.5.2.3</w:t>
      </w:r>
      <w:r w:rsidRPr="00564A49">
        <w:fldChar w:fldCharType="end"/>
      </w:r>
      <w:r w:rsidRPr="00564A49">
        <w:t>.</w:t>
      </w:r>
    </w:p>
    <w:p w:rsidR="007E173E" w:rsidRPr="00564A49" w:rsidRDefault="007E173E" w:rsidP="007E173E">
      <w:r w:rsidRPr="00564A49">
        <w:t>These processes are applied independently for each layer, starting from the base layer, in increasing order of the nuh_layer_id values of the layers in the bitstream. When these processes are applied for a particular layer, only the sub-DPB for the particular layer is affected except for the "bumping" process, which may crop and output pictures, mark pictures as "not needed for output" and empty picture storage buffers for any layer.</w:t>
      </w:r>
    </w:p>
    <w:p w:rsidR="007E173E" w:rsidRPr="00564A49" w:rsidRDefault="007E173E" w:rsidP="007E173E">
      <w:pPr>
        <w:tabs>
          <w:tab w:val="clear" w:pos="794"/>
          <w:tab w:val="clear" w:pos="1191"/>
          <w:tab w:val="clear" w:pos="1588"/>
          <w:tab w:val="clear" w:pos="1985"/>
        </w:tabs>
        <w:spacing w:before="60"/>
        <w:ind w:left="288"/>
        <w:rPr>
          <w:szCs w:val="18"/>
        </w:rPr>
      </w:pPr>
      <w:r w:rsidRPr="00564A49">
        <w:rPr>
          <w:sz w:val="18"/>
          <w:szCs w:val="18"/>
        </w:rPr>
        <w:t>NOTE – In the operation of output order DPB, same as in the operation of output timing DPB, decoded pictures with PicOutputFlag equal to 1 in the same access unit are also output consecutively in ascending order of the nuh_layer_id values of the decoded pictures.</w:t>
      </w:r>
    </w:p>
    <w:p w:rsidR="007E173E" w:rsidRPr="00564A49" w:rsidRDefault="007E173E" w:rsidP="007E173E">
      <w:pPr>
        <w:rPr>
          <w:lang w:val="en-US"/>
        </w:rPr>
      </w:pPr>
      <w:r w:rsidRPr="00564A49">
        <w:rPr>
          <w:lang w:val="en-US"/>
        </w:rPr>
        <w:t>Let picture n and the current picture be the coded picture or decoded picture of the access unit n for a particular value of nuh_layer_id, wherein n is a non-negative integer number.</w:t>
      </w:r>
    </w:p>
    <w:p w:rsidR="007E173E" w:rsidRPr="00564A49" w:rsidRDefault="007E173E" w:rsidP="007E173E">
      <w:r w:rsidRPr="00564A49">
        <w:t>When these processes are applied for a layer with nuh_layer_id equal to currLayerId, the variables MaxNumReorderPics, MaxLatencyIncreasePlus1, MaxLatencyPictures, and MaxDecPicBufferingMinus1 are derived as follows:</w:t>
      </w:r>
    </w:p>
    <w:p w:rsidR="007E173E" w:rsidRPr="00564A49" w:rsidRDefault="007E173E" w:rsidP="007E173E">
      <w:pPr>
        <w:tabs>
          <w:tab w:val="clear" w:pos="794"/>
          <w:tab w:val="left" w:pos="400"/>
        </w:tabs>
        <w:ind w:left="400" w:hanging="400"/>
      </w:pPr>
      <w:r w:rsidRPr="00564A49">
        <w:t>–</w:t>
      </w:r>
      <w:r w:rsidRPr="00564A49">
        <w:tab/>
        <w:t>If a CVS conforming to one or more of the profiles specified in Annex G or H is decoded by applying the decoding process specified in clauses 2−10, Annex F, and Annex G or H, the following applies:</w:t>
      </w:r>
    </w:p>
    <w:p w:rsidR="007E173E" w:rsidRPr="00564A49" w:rsidRDefault="007E173E" w:rsidP="00CC1A3E">
      <w:pPr>
        <w:numPr>
          <w:ilvl w:val="0"/>
          <w:numId w:val="46"/>
        </w:numPr>
        <w:tabs>
          <w:tab w:val="clear" w:pos="794"/>
          <w:tab w:val="clear" w:pos="1191"/>
        </w:tabs>
        <w:ind w:hanging="270"/>
      </w:pPr>
      <w:r w:rsidRPr="00564A49">
        <w:t>MaxNumReorderPics is set equal to max_vps_num_reorder_pics[ TargetOutputLayerSetIdx ][ HighestTid ] of the active VPS.</w:t>
      </w:r>
    </w:p>
    <w:p w:rsidR="007E173E" w:rsidRPr="00564A49" w:rsidRDefault="007E173E" w:rsidP="00CC1A3E">
      <w:pPr>
        <w:numPr>
          <w:ilvl w:val="0"/>
          <w:numId w:val="46"/>
        </w:numPr>
        <w:tabs>
          <w:tab w:val="clear" w:pos="794"/>
          <w:tab w:val="clear" w:pos="1191"/>
        </w:tabs>
        <w:ind w:hanging="270"/>
      </w:pPr>
      <w:r w:rsidRPr="00564A49">
        <w:t>MaxLatencyIncreasePlus1 is set equal to the value of the syntax element max_vps_latency_increase_plus1[ TargetOutputLayerSetIdx ][ HighestTid ] of the active VPS.</w:t>
      </w:r>
    </w:p>
    <w:p w:rsidR="007E173E" w:rsidRPr="00564A49" w:rsidRDefault="007E173E" w:rsidP="00CC1A3E">
      <w:pPr>
        <w:numPr>
          <w:ilvl w:val="0"/>
          <w:numId w:val="46"/>
        </w:numPr>
        <w:tabs>
          <w:tab w:val="clear" w:pos="794"/>
          <w:tab w:val="clear" w:pos="1191"/>
        </w:tabs>
        <w:ind w:hanging="270"/>
      </w:pPr>
      <w:r w:rsidRPr="00564A49">
        <w:t>MaxLatencyPictures is set equal to VpsMaxLatencyPictures[ TargetOutputLayerSetIdx ][ HighestTid ] of the active VPS.</w:t>
      </w:r>
    </w:p>
    <w:p w:rsidR="007E173E" w:rsidRPr="00564A49" w:rsidRDefault="007E173E" w:rsidP="00CC1A3E">
      <w:pPr>
        <w:numPr>
          <w:ilvl w:val="0"/>
          <w:numId w:val="46"/>
        </w:numPr>
        <w:tabs>
          <w:tab w:val="clear" w:pos="794"/>
          <w:tab w:val="clear" w:pos="1191"/>
        </w:tabs>
        <w:ind w:hanging="270"/>
      </w:pPr>
      <w:r w:rsidRPr="00564A49">
        <w:t xml:space="preserve">MaxDecPicBufferingMinus1 is set equal to the value of the syntax element max_vps_dec_pic_buffering_minus1[ TargetOutputLayerSetIdx ][ subDpbIdx ][ HighestTid ] of the active VPS, where the value of the variable subDpbIdx is equal to </w:t>
      </w:r>
      <w:r w:rsidRPr="00564A49">
        <w:rPr>
          <w:rFonts w:eastAsia="Times New Roman"/>
          <w:noProof/>
          <w:lang w:val="en-CA"/>
        </w:rPr>
        <w:lastRenderedPageBreak/>
        <w:t>SubDpbAssigned[ </w:t>
      </w:r>
      <w:r w:rsidRPr="00564A49">
        <w:t>LayerSetIdxForOutputLayerSet</w:t>
      </w:r>
      <w:r w:rsidRPr="00564A49">
        <w:rPr>
          <w:lang w:val="en-US"/>
        </w:rPr>
        <w:t>[ </w:t>
      </w:r>
      <w:r w:rsidRPr="00564A49">
        <w:t>TargetOptLayerSetIdx</w:t>
      </w:r>
      <w:r w:rsidRPr="00564A49">
        <w:rPr>
          <w:lang w:val="en-US"/>
        </w:rPr>
        <w:t> ]</w:t>
      </w:r>
      <w:r w:rsidRPr="00564A49">
        <w:rPr>
          <w:rFonts w:eastAsia="Times New Roman"/>
          <w:noProof/>
          <w:lang w:val="en-CA"/>
        </w:rPr>
        <w:t> ][ layerIdx</w:t>
      </w:r>
      <w:r w:rsidRPr="00564A49">
        <w:t> ] and LayerSetLayerIdList[ lsIdx ][ layerIdx ] is equal to currLayerId.</w:t>
      </w:r>
    </w:p>
    <w:p w:rsidR="007E173E" w:rsidRPr="00564A49" w:rsidRDefault="007E173E" w:rsidP="00CC1A3E">
      <w:pPr>
        <w:numPr>
          <w:ilvl w:val="0"/>
          <w:numId w:val="46"/>
        </w:numPr>
        <w:tabs>
          <w:tab w:val="clear" w:pos="794"/>
          <w:tab w:val="clear" w:pos="1191"/>
        </w:tabs>
        <w:ind w:hanging="270"/>
      </w:pPr>
      <w:r w:rsidRPr="00564A49">
        <w:t>MaxLayerDecPicBuffMinus1 is set equal to the value of the syntax element max_vps_layer_dec_pic_buff_minus1[ TargetOptLayerSetIdx ][ </w:t>
      </w:r>
      <w:r w:rsidRPr="00564A49">
        <w:rPr>
          <w:rFonts w:eastAsia="Times New Roman"/>
          <w:noProof/>
          <w:lang w:val="en-CA"/>
        </w:rPr>
        <w:t>LayerIdxInVps[ </w:t>
      </w:r>
      <w:r w:rsidRPr="00564A49">
        <w:t>currLayerId ] ][ HighestTid ] of the active VPS.</w:t>
      </w:r>
    </w:p>
    <w:p w:rsidR="007E173E" w:rsidRPr="00564A49" w:rsidRDefault="007E173E" w:rsidP="007E173E">
      <w:pPr>
        <w:tabs>
          <w:tab w:val="clear" w:pos="794"/>
          <w:tab w:val="left" w:pos="400"/>
        </w:tabs>
        <w:ind w:left="400" w:hanging="400"/>
      </w:pPr>
      <w:bookmarkStart w:id="1406" w:name="_Toc256632246"/>
      <w:bookmarkStart w:id="1407" w:name="_Toc248045442"/>
      <w:bookmarkStart w:id="1408" w:name="_Toc226456825"/>
      <w:bookmarkStart w:id="1409" w:name="_Toc118289220"/>
      <w:bookmarkStart w:id="1410" w:name="_Toc77680624"/>
      <w:bookmarkStart w:id="1411" w:name="_Ref81126026"/>
      <w:bookmarkStart w:id="1412" w:name="_Ref306292151"/>
      <w:bookmarkStart w:id="1413" w:name="_Toc317198885"/>
      <w:bookmarkStart w:id="1414" w:name="_Ref343074962"/>
      <w:bookmarkStart w:id="1415" w:name="_Ref347102653"/>
      <w:bookmarkStart w:id="1416" w:name="_Toc364083332"/>
      <w:bookmarkStart w:id="1417" w:name="_Toc256632244"/>
      <w:bookmarkStart w:id="1418" w:name="_Toc248045440"/>
      <w:bookmarkStart w:id="1419" w:name="_Toc226456823"/>
      <w:bookmarkStart w:id="1420" w:name="_Toc118289218"/>
      <w:bookmarkStart w:id="1421" w:name="_Toc77680622"/>
      <w:bookmarkStart w:id="1422" w:name="_Ref81126005"/>
      <w:r w:rsidRPr="00564A49">
        <w:t>–</w:t>
      </w:r>
      <w:r w:rsidRPr="00564A49">
        <w:tab/>
        <w:t>Otherwise (a CVS conforming to one or more of the profiles specified in Annex A is decoded by applying the decoding process specified in clauses 2−10), the following applies:</w:t>
      </w:r>
    </w:p>
    <w:p w:rsidR="007E173E" w:rsidRPr="00564A49" w:rsidRDefault="007E173E" w:rsidP="00CC1A3E">
      <w:pPr>
        <w:numPr>
          <w:ilvl w:val="0"/>
          <w:numId w:val="46"/>
        </w:numPr>
        <w:tabs>
          <w:tab w:val="clear" w:pos="794"/>
          <w:tab w:val="clear" w:pos="1191"/>
        </w:tabs>
        <w:ind w:hanging="270"/>
      </w:pPr>
      <w:r w:rsidRPr="00564A49">
        <w:t>MaxNumReorderPics is set equal to sps_max_num_reorder_pics[ HighestTid ] of the active SPS for the base layer.</w:t>
      </w:r>
    </w:p>
    <w:p w:rsidR="007E173E" w:rsidRPr="00564A49" w:rsidRDefault="007E173E" w:rsidP="00CC1A3E">
      <w:pPr>
        <w:numPr>
          <w:ilvl w:val="0"/>
          <w:numId w:val="46"/>
        </w:numPr>
        <w:tabs>
          <w:tab w:val="clear" w:pos="794"/>
          <w:tab w:val="clear" w:pos="1191"/>
        </w:tabs>
        <w:ind w:hanging="270"/>
      </w:pPr>
      <w:r w:rsidRPr="00564A49">
        <w:t>MaxLatencyIncreasePlus1 is set equal to sps_max_latency_increase_plus1[ HighestTid ] of the active SPS for the base layer.</w:t>
      </w:r>
    </w:p>
    <w:p w:rsidR="007E173E" w:rsidRPr="00564A49" w:rsidRDefault="007E173E" w:rsidP="00CC1A3E">
      <w:pPr>
        <w:numPr>
          <w:ilvl w:val="0"/>
          <w:numId w:val="46"/>
        </w:numPr>
        <w:tabs>
          <w:tab w:val="clear" w:pos="794"/>
          <w:tab w:val="clear" w:pos="1191"/>
        </w:tabs>
        <w:ind w:hanging="270"/>
      </w:pPr>
      <w:r w:rsidRPr="00564A49">
        <w:t>MaxLatencyPictures is set equal to SpsMaxLatencyPictures[ HighestTid ] of the active SPS for the base layer.</w:t>
      </w:r>
    </w:p>
    <w:p w:rsidR="007E173E" w:rsidRPr="00564A49" w:rsidRDefault="007E173E" w:rsidP="00CC1A3E">
      <w:pPr>
        <w:numPr>
          <w:ilvl w:val="0"/>
          <w:numId w:val="46"/>
        </w:numPr>
        <w:tabs>
          <w:tab w:val="clear" w:pos="794"/>
          <w:tab w:val="clear" w:pos="1191"/>
        </w:tabs>
        <w:ind w:hanging="270"/>
      </w:pPr>
      <w:r w:rsidRPr="00564A49">
        <w:t>MaxDecPicBufferingMinus1 and MaxLayerDecPicBuffMinus1 are both set equal to sps_max_dec_pic_buffering_minus1[ HighestTid ] of the active SPS for the base layer.</w:t>
      </w:r>
    </w:p>
    <w:p w:rsidR="007E173E" w:rsidRPr="00564A49" w:rsidRDefault="007E173E" w:rsidP="007E173E">
      <w:pPr>
        <w:keepNext/>
        <w:numPr>
          <w:ilvl w:val="3"/>
          <w:numId w:val="37"/>
        </w:numPr>
        <w:tabs>
          <w:tab w:val="clear" w:pos="4230"/>
          <w:tab w:val="num" w:pos="720"/>
          <w:tab w:val="num" w:pos="2160"/>
        </w:tabs>
        <w:spacing w:before="181"/>
        <w:ind w:left="1728"/>
        <w:textAlignment w:val="auto"/>
        <w:outlineLvl w:val="2"/>
        <w:rPr>
          <w:b/>
          <w:bCs/>
        </w:rPr>
      </w:pPr>
      <w:bookmarkStart w:id="1423" w:name="_Ref373337078"/>
      <w:bookmarkStart w:id="1424" w:name="_Toc378026149"/>
      <w:r w:rsidRPr="00564A49">
        <w:rPr>
          <w:b/>
          <w:bCs/>
        </w:rPr>
        <w:t>Output and removal of pictures from the DPB</w:t>
      </w:r>
      <w:bookmarkEnd w:id="1406"/>
      <w:bookmarkEnd w:id="1407"/>
      <w:bookmarkEnd w:id="1408"/>
      <w:bookmarkEnd w:id="1409"/>
      <w:bookmarkEnd w:id="1410"/>
      <w:bookmarkEnd w:id="1411"/>
      <w:bookmarkEnd w:id="1412"/>
      <w:bookmarkEnd w:id="1413"/>
      <w:bookmarkEnd w:id="1414"/>
      <w:bookmarkEnd w:id="1415"/>
      <w:bookmarkEnd w:id="1416"/>
      <w:bookmarkEnd w:id="1423"/>
      <w:bookmarkEnd w:id="1424"/>
    </w:p>
    <w:p w:rsidR="007E173E" w:rsidRPr="00564A49" w:rsidRDefault="007E173E" w:rsidP="007E173E">
      <w:r w:rsidRPr="00564A49">
        <w:t>When the current picture is not picture 0 in the current layer,</w:t>
      </w:r>
      <w:r w:rsidRPr="00564A49" w:rsidDel="00283A00">
        <w:rPr>
          <w:lang w:val="en-US"/>
        </w:rPr>
        <w:t xml:space="preserve"> </w:t>
      </w:r>
      <w:r w:rsidRPr="00564A49">
        <w:rPr>
          <w:lang w:val="en-US"/>
        </w:rPr>
        <w:t>t</w:t>
      </w:r>
      <w:r w:rsidRPr="00564A49">
        <w:t>he output and removal of pictures in the current layer from the DPB before the decoding of the current picture , i.e. picture n, but after parsing the slice header of the first slice of the current picture and before the invocation of the decoding process for picture order count, happens instantaneously when the first decoding unit of the current picture is removed from the CPB and proceeds as follows:</w:t>
      </w:r>
    </w:p>
    <w:p w:rsidR="007E173E" w:rsidRPr="00564A49" w:rsidRDefault="007E173E" w:rsidP="007E173E">
      <w:pPr>
        <w:tabs>
          <w:tab w:val="clear" w:pos="794"/>
          <w:tab w:val="left" w:pos="400"/>
        </w:tabs>
        <w:ind w:left="400" w:hanging="400"/>
      </w:pPr>
      <w:r w:rsidRPr="00564A49">
        <w:t>–</w:t>
      </w:r>
      <w:r w:rsidRPr="00564A49">
        <w:tab/>
        <w:t>When the current picture is a POC resetting picture, all pictures in the DPB that do not belong to the current access unit and that are marked as "needed for output" are output, starting with pictures with the smallest value of PicOrderCntVal of all pictures excluding those in the current access unit in the DPB, in ascending order of the PicOrderCntVal values, and pictures with the same value of PicOrderCntVal are output in ascending order of the nuh_layer_id values. When a picture is output, it is cropped using the conformance cropping window specified in the active SPS for the picture</w:t>
      </w:r>
      <w:r w:rsidRPr="00564A49">
        <w:rPr>
          <w:lang w:val="en-US"/>
        </w:rPr>
        <w:t>, t</w:t>
      </w:r>
      <w:r w:rsidRPr="00564A49">
        <w:t>he cropped picture is output, and the picture is marked as "not needed for output".</w:t>
      </w:r>
    </w:p>
    <w:p w:rsidR="007E173E" w:rsidRPr="00564A49" w:rsidRDefault="007E173E" w:rsidP="007E173E">
      <w:pPr>
        <w:tabs>
          <w:tab w:val="clear" w:pos="794"/>
          <w:tab w:val="left" w:pos="400"/>
        </w:tabs>
        <w:ind w:left="400" w:hanging="400"/>
      </w:pPr>
      <w:r w:rsidRPr="00564A49">
        <w:t>–</w:t>
      </w:r>
      <w:r w:rsidRPr="00564A49">
        <w:tab/>
        <w:t>The decoding processes for picture order count and RPS are invoked. When decoding a CVS conforming to one or more of the profiles specified in Annex A using the decoding process specified in clauses 2 through 10, the decoding processes for picture order count and RPS that are invoked are as specified in subclauses 8.3.1 and 8.3.2, respectively. When decoding a CVS conforming to one or more of the profiles specified in Annex G or H using the decoding process specified in Annex F, and Annex G or H, the decoding processes for picture order count and RPS that are invoked are as specified in subclauses F.8.3.1 and </w:t>
      </w:r>
      <w:r w:rsidRPr="00564A49">
        <w:fldChar w:fldCharType="begin" w:fldLock="1"/>
      </w:r>
      <w:r w:rsidRPr="00564A49">
        <w:instrText xml:space="preserve"> REF _Ref363319770 \r \h </w:instrText>
      </w:r>
      <w:r w:rsidR="00564A49">
        <w:instrText xml:space="preserve"> \* MERGEFORMAT </w:instrText>
      </w:r>
      <w:r w:rsidRPr="00564A49">
        <w:fldChar w:fldCharType="separate"/>
      </w:r>
      <w:r w:rsidRPr="00564A49">
        <w:t>F.8.3.2</w:t>
      </w:r>
      <w:r w:rsidRPr="00564A49">
        <w:fldChar w:fldCharType="end"/>
      </w:r>
      <w:r w:rsidRPr="00564A49">
        <w:t>, respectively.</w:t>
      </w:r>
    </w:p>
    <w:p w:rsidR="007E173E" w:rsidRPr="00564A49" w:rsidRDefault="007E173E" w:rsidP="007E173E">
      <w:pPr>
        <w:tabs>
          <w:tab w:val="clear" w:pos="794"/>
          <w:tab w:val="left" w:pos="400"/>
        </w:tabs>
        <w:ind w:left="400" w:hanging="400"/>
      </w:pPr>
      <w:r w:rsidRPr="00564A49">
        <w:t>–</w:t>
      </w:r>
      <w:r w:rsidRPr="00564A49">
        <w:tab/>
        <w:t>If the current picture is an IRAP picture with NoRaslOutputFlag equal to 1, or the base layer picture in the current access unit is an IRAP picture with NoRaslOutputFlag equal to 1 and NoClrasOutputFlag is equal to 1, the following ordered steps are applied:</w:t>
      </w:r>
    </w:p>
    <w:p w:rsidR="007E173E" w:rsidRPr="00564A49" w:rsidRDefault="007E173E" w:rsidP="007E173E">
      <w:pPr>
        <w:ind w:left="806" w:hanging="403"/>
      </w:pPr>
      <w:r w:rsidRPr="00564A49">
        <w:t>1.</w:t>
      </w:r>
      <w:r w:rsidRPr="00564A49">
        <w:tab/>
        <w:t>The variable NoOutputOfPriorPicsFlag is derived for the decoder under test as follows:</w:t>
      </w:r>
    </w:p>
    <w:p w:rsidR="007E173E" w:rsidRPr="00564A49" w:rsidRDefault="007E173E" w:rsidP="007E173E">
      <w:pPr>
        <w:tabs>
          <w:tab w:val="clear" w:pos="794"/>
          <w:tab w:val="left" w:pos="400"/>
        </w:tabs>
        <w:ind w:left="1206" w:hanging="400"/>
      </w:pPr>
      <w:r w:rsidRPr="00564A49">
        <w:t>–</w:t>
      </w:r>
      <w:r w:rsidRPr="00564A49">
        <w:tab/>
        <w:t>If the current picture is a CRA picture with NoRaslOutputFlag equal to 1, NoOutputOfPriorPicsFlag is set equal to 1 (regardless of the value of no_output_of_prior_pics_flag).</w:t>
      </w:r>
    </w:p>
    <w:p w:rsidR="007E173E" w:rsidRPr="00564A49" w:rsidRDefault="007E173E" w:rsidP="007E173E">
      <w:pPr>
        <w:tabs>
          <w:tab w:val="clear" w:pos="794"/>
          <w:tab w:val="left" w:pos="400"/>
        </w:tabs>
        <w:ind w:left="1206" w:hanging="400"/>
      </w:pPr>
      <w:r w:rsidRPr="00564A49">
        <w:t>–</w:t>
      </w:r>
      <w:r w:rsidRPr="00564A49">
        <w:tab/>
        <w:t>Otherwise, if the current picture is an IRAP picture with NoRaslOutputFlag equal to 1 and the value of pic_width_in_luma_samples, pic_height_in_luma_samples, chroma_format_idc, bit_depth_luma_minus8, bit_depth_chroma_minus8, or sps_max_dec_pic_buffering_minus1[ HighestTid ] derived from the active SPS for the current layer is different from the value of pic_width_in_luma_samples, pic_height_in_luma_samples, chroma_format_idc, bit_depth_luma_minus8, bit_depth_chroma_minus8, or sps_max_dec_pic_buffering_minus1[ HighestTid ], respectively, derived from the SPS that was active for the current layer when decoding the preceding picture in the current layer, NoOutputOfPriorPicsFlag may (but should not) be set to 1 by the decoder under test, regardless of the value of no_output_of_prior_pics_flag.</w:t>
      </w:r>
    </w:p>
    <w:p w:rsidR="007E173E" w:rsidRPr="00564A49" w:rsidRDefault="007E173E" w:rsidP="007E173E">
      <w:pPr>
        <w:tabs>
          <w:tab w:val="clear" w:pos="794"/>
          <w:tab w:val="clear" w:pos="1191"/>
          <w:tab w:val="clear" w:pos="1588"/>
          <w:tab w:val="clear" w:pos="1985"/>
        </w:tabs>
        <w:spacing w:before="60"/>
        <w:ind w:left="1612"/>
        <w:rPr>
          <w:sz w:val="18"/>
          <w:szCs w:val="18"/>
        </w:rPr>
      </w:pPr>
      <w:r w:rsidRPr="00564A49">
        <w:rPr>
          <w:sz w:val="18"/>
          <w:szCs w:val="18"/>
        </w:rPr>
        <w:t>NOTE – Although setting NoOutputOfPriorPicsFlag equal to no_output_of_prior_pics_flag is preferred under these conditions, the decoder under test is allowed to set NoOutputOfPriorPicsFlag to 1 in this case.</w:t>
      </w:r>
    </w:p>
    <w:p w:rsidR="007E173E" w:rsidRPr="00564A49" w:rsidRDefault="007E173E" w:rsidP="007E173E">
      <w:pPr>
        <w:tabs>
          <w:tab w:val="clear" w:pos="794"/>
          <w:tab w:val="left" w:pos="400"/>
        </w:tabs>
        <w:ind w:left="1206" w:hanging="400"/>
      </w:pPr>
      <w:r w:rsidRPr="00564A49">
        <w:t>–</w:t>
      </w:r>
      <w:r w:rsidRPr="00564A49">
        <w:tab/>
        <w:t>Otherwise, if the current picture is an IRAP picture with NoRaslOutputFlag equal to 1, NoOutputOfPriorPicsFlag is set equal to no_output_of_prior_pics_flag.</w:t>
      </w:r>
    </w:p>
    <w:p w:rsidR="007E173E" w:rsidRPr="00564A49" w:rsidRDefault="007E173E" w:rsidP="007E173E">
      <w:pPr>
        <w:tabs>
          <w:tab w:val="clear" w:pos="794"/>
          <w:tab w:val="left" w:pos="400"/>
        </w:tabs>
        <w:ind w:left="1206" w:hanging="400"/>
      </w:pPr>
      <w:r w:rsidRPr="00564A49">
        <w:t>–</w:t>
      </w:r>
      <w:r w:rsidRPr="00564A49">
        <w:tab/>
      </w:r>
      <w:r w:rsidRPr="00564A49">
        <w:rPr>
          <w:lang w:val="en-US"/>
        </w:rPr>
        <w:t>Otherwise (the current picture is not an IRAP picture with</w:t>
      </w:r>
      <w:r w:rsidRPr="00564A49">
        <w:t xml:space="preserve"> NoRaslOutputFlag equal to 1, the base layer picture in the current access unit is an IRAP picture with NoRaslOutputFlag equal to 1, </w:t>
      </w:r>
      <w:r w:rsidRPr="00564A49">
        <w:rPr>
          <w:lang w:val="en-US"/>
        </w:rPr>
        <w:t>and NoClrasOutputFlag is equal to 1), NoOutputOfPriorPicsFlag is set equal to 1.</w:t>
      </w:r>
    </w:p>
    <w:p w:rsidR="007E173E" w:rsidRPr="00564A49" w:rsidRDefault="007E173E" w:rsidP="007E173E">
      <w:pPr>
        <w:ind w:left="806" w:hanging="403"/>
      </w:pPr>
      <w:r w:rsidRPr="00564A49">
        <w:lastRenderedPageBreak/>
        <w:t>2.</w:t>
      </w:r>
      <w:r w:rsidRPr="00564A49">
        <w:tab/>
        <w:t>The value of NoOutputOfPriorPicsFlag derived for the decoder under test is applied for the HRD as follows:</w:t>
      </w:r>
    </w:p>
    <w:p w:rsidR="007E173E" w:rsidRPr="00564A49" w:rsidRDefault="007E173E" w:rsidP="007E173E">
      <w:pPr>
        <w:tabs>
          <w:tab w:val="clear" w:pos="794"/>
          <w:tab w:val="left" w:pos="400"/>
        </w:tabs>
        <w:ind w:left="1206" w:hanging="400"/>
      </w:pPr>
      <w:r w:rsidRPr="00564A49">
        <w:t>–</w:t>
      </w:r>
      <w:r w:rsidRPr="00564A49">
        <w:tab/>
        <w:t>If NoOutputOfPriorPicsFlag is equal to 1, all picture storage buffers in the sub-DPB are emptied without output of the pictures they contain, and the sub-DPB fullness is set equal to 0.</w:t>
      </w:r>
    </w:p>
    <w:p w:rsidR="007E173E" w:rsidRPr="00564A49" w:rsidRDefault="007E173E" w:rsidP="007E173E">
      <w:pPr>
        <w:tabs>
          <w:tab w:val="clear" w:pos="794"/>
          <w:tab w:val="left" w:pos="400"/>
        </w:tabs>
        <w:ind w:left="1206" w:hanging="400"/>
      </w:pPr>
      <w:r w:rsidRPr="00564A49">
        <w:t>–</w:t>
      </w:r>
      <w:r w:rsidRPr="00564A49">
        <w:tab/>
        <w:t>Otherwise (NoOutputOfPriorPicsFlag is equal to 0), all picture storage buffers containing a picture that is marked as "not needed for output" and "unused for reference" are emptied (without output), and all non-empty picture storage buffers in the sub-DPB are emptied by repeatedly invoking the "bumping" process specified in subclause </w:t>
      </w:r>
      <w:r w:rsidRPr="00564A49">
        <w:fldChar w:fldCharType="begin" w:fldLock="1"/>
      </w:r>
      <w:r w:rsidRPr="00564A49">
        <w:instrText xml:space="preserve"> REF _Ref347083389 \r \h </w:instrText>
      </w:r>
      <w:r w:rsidR="00564A49">
        <w:instrText xml:space="preserve"> \* MERGEFORMAT </w:instrText>
      </w:r>
      <w:r w:rsidRPr="00564A49">
        <w:fldChar w:fldCharType="separate"/>
      </w:r>
      <w:r w:rsidRPr="00564A49">
        <w:t>C.5.2.4</w:t>
      </w:r>
      <w:r w:rsidRPr="00564A49">
        <w:fldChar w:fldCharType="end"/>
      </w:r>
      <w:r w:rsidRPr="00564A49">
        <w:t>, and the sub-DPB fullness is set equal to 0.</w:t>
      </w:r>
    </w:p>
    <w:p w:rsidR="007E173E" w:rsidRPr="00564A49" w:rsidRDefault="007E173E" w:rsidP="007E173E">
      <w:pPr>
        <w:tabs>
          <w:tab w:val="clear" w:pos="794"/>
          <w:tab w:val="left" w:pos="400"/>
        </w:tabs>
        <w:ind w:left="400" w:hanging="400"/>
      </w:pPr>
      <w:r w:rsidRPr="00564A49">
        <w:t>–</w:t>
      </w:r>
      <w:r w:rsidRPr="00564A49">
        <w:tab/>
        <w:t>Otherwise, all picture storage buffers that contain a picture in the current layer and that are marked as "not needed for output" and "unused for reference" are emptied (without output). For each picture storage buffer that is emptied, the sub-DPB fullness is decremented by one. When one or more of the following conditions are true, the "bumping" process specified in subclause </w:t>
      </w:r>
      <w:r w:rsidRPr="00564A49">
        <w:fldChar w:fldCharType="begin" w:fldLock="1"/>
      </w:r>
      <w:r w:rsidRPr="00564A49">
        <w:instrText xml:space="preserve"> REF _Ref347083389 \r \h </w:instrText>
      </w:r>
      <w:r w:rsidR="00564A49">
        <w:instrText xml:space="preserve"> \* MERGEFORMAT </w:instrText>
      </w:r>
      <w:r w:rsidRPr="00564A49">
        <w:fldChar w:fldCharType="separate"/>
      </w:r>
      <w:r w:rsidRPr="00564A49">
        <w:t>C.5.2.4</w:t>
      </w:r>
      <w:r w:rsidRPr="00564A49">
        <w:fldChar w:fldCharType="end"/>
      </w:r>
      <w:r w:rsidRPr="00564A49">
        <w:t xml:space="preserve"> is invoked repeatedly until none of the following conditions are true:</w:t>
      </w:r>
    </w:p>
    <w:p w:rsidR="007E173E" w:rsidRPr="00564A49" w:rsidRDefault="007E173E" w:rsidP="00CC1A3E">
      <w:pPr>
        <w:numPr>
          <w:ilvl w:val="0"/>
          <w:numId w:val="46"/>
        </w:numPr>
        <w:tabs>
          <w:tab w:val="clear" w:pos="794"/>
          <w:tab w:val="clear" w:pos="1191"/>
        </w:tabs>
        <w:ind w:hanging="270"/>
      </w:pPr>
      <w:r w:rsidRPr="00564A49">
        <w:t>The number of access units that contain at least one decoded picture in the DPB marked as "needed for output" is greater than MaxNumReorderPics.</w:t>
      </w:r>
    </w:p>
    <w:p w:rsidR="007E173E" w:rsidRPr="00564A49" w:rsidRDefault="007E173E" w:rsidP="00CC1A3E">
      <w:pPr>
        <w:numPr>
          <w:ilvl w:val="0"/>
          <w:numId w:val="46"/>
        </w:numPr>
        <w:tabs>
          <w:tab w:val="clear" w:pos="794"/>
          <w:tab w:val="clear" w:pos="1191"/>
        </w:tabs>
      </w:pPr>
      <w:r w:rsidRPr="00564A49">
        <w:t>MaxLatencyIncreasePlus1 is not equal to 0 and there is at least one access units that contain at least one</w:t>
      </w:r>
      <w:r w:rsidRPr="00564A49" w:rsidDel="001536A5">
        <w:t xml:space="preserve"> </w:t>
      </w:r>
      <w:r w:rsidRPr="00564A49">
        <w:t>decoded picture in the DPB marked as "needed for output" for which the associated variable PicLatencyCount is greater than or equal to MaxLatencyPictures.</w:t>
      </w:r>
    </w:p>
    <w:p w:rsidR="007E173E" w:rsidRPr="00564A49" w:rsidRDefault="007E173E" w:rsidP="00CC1A3E">
      <w:pPr>
        <w:numPr>
          <w:ilvl w:val="0"/>
          <w:numId w:val="46"/>
        </w:numPr>
        <w:tabs>
          <w:tab w:val="clear" w:pos="794"/>
          <w:tab w:val="clear" w:pos="1191"/>
        </w:tabs>
        <w:ind w:hanging="270"/>
      </w:pPr>
      <w:r w:rsidRPr="00564A49">
        <w:t xml:space="preserve">The number of pictures </w:t>
      </w:r>
      <w:r w:rsidRPr="00564A49">
        <w:rPr>
          <w:lang w:val="en-US"/>
        </w:rPr>
        <w:t xml:space="preserve">in </w:t>
      </w:r>
      <w:r w:rsidRPr="00564A49">
        <w:t xml:space="preserve">the sub-DPB is greater than or equal to MaxDecPicBufferingMinus1 + 1. </w:t>
      </w:r>
    </w:p>
    <w:p w:rsidR="007E173E" w:rsidRPr="00564A49" w:rsidRDefault="007E173E" w:rsidP="00CC1A3E">
      <w:pPr>
        <w:numPr>
          <w:ilvl w:val="0"/>
          <w:numId w:val="46"/>
        </w:numPr>
        <w:tabs>
          <w:tab w:val="clear" w:pos="794"/>
          <w:tab w:val="clear" w:pos="1191"/>
        </w:tabs>
        <w:ind w:hanging="270"/>
      </w:pPr>
      <w:r w:rsidRPr="00564A49">
        <w:t xml:space="preserve">The number of pictures </w:t>
      </w:r>
      <w:r w:rsidRPr="00564A49">
        <w:rPr>
          <w:lang w:val="en-US"/>
        </w:rPr>
        <w:t xml:space="preserve">in the current layer </w:t>
      </w:r>
      <w:r w:rsidRPr="00564A49">
        <w:t>in the sub-DPB is greater than or equal to MaxLayerDecPicBuffMinus1 + 1.</w:t>
      </w:r>
    </w:p>
    <w:p w:rsidR="007E173E" w:rsidRPr="00564A49" w:rsidRDefault="007E173E" w:rsidP="007E173E">
      <w:pPr>
        <w:keepNext/>
        <w:numPr>
          <w:ilvl w:val="3"/>
          <w:numId w:val="37"/>
        </w:numPr>
        <w:tabs>
          <w:tab w:val="clear" w:pos="4230"/>
          <w:tab w:val="num" w:pos="720"/>
          <w:tab w:val="num" w:pos="2160"/>
        </w:tabs>
        <w:spacing w:before="181"/>
        <w:ind w:left="1728"/>
        <w:textAlignment w:val="auto"/>
        <w:outlineLvl w:val="2"/>
        <w:rPr>
          <w:b/>
          <w:bCs/>
        </w:rPr>
      </w:pPr>
      <w:bookmarkStart w:id="1425" w:name="_Toc364083333"/>
      <w:bookmarkStart w:id="1426" w:name="_Ref373336972"/>
      <w:bookmarkStart w:id="1427" w:name="_Ref373338162"/>
      <w:bookmarkStart w:id="1428" w:name="_Toc378026150"/>
      <w:bookmarkEnd w:id="1417"/>
      <w:bookmarkEnd w:id="1418"/>
      <w:bookmarkEnd w:id="1419"/>
      <w:bookmarkEnd w:id="1420"/>
      <w:bookmarkEnd w:id="1421"/>
      <w:bookmarkEnd w:id="1422"/>
      <w:r w:rsidRPr="00564A49">
        <w:rPr>
          <w:b/>
          <w:bCs/>
        </w:rPr>
        <w:t>Picture decoding</w:t>
      </w:r>
      <w:bookmarkEnd w:id="1405"/>
      <w:r w:rsidRPr="00564A49">
        <w:rPr>
          <w:b/>
          <w:bCs/>
        </w:rPr>
        <w:t>, marking, additional bumping, and storage</w:t>
      </w:r>
      <w:bookmarkEnd w:id="1425"/>
      <w:bookmarkEnd w:id="1426"/>
      <w:bookmarkEnd w:id="1427"/>
      <w:bookmarkEnd w:id="1428"/>
    </w:p>
    <w:p w:rsidR="007E173E" w:rsidRPr="00564A49" w:rsidRDefault="007E173E" w:rsidP="007E173E">
      <w:r w:rsidRPr="00564A49">
        <w:t>The processes specified in this subclause happen instantaneously when the last decoding unit of picture n is removed from the CPB.</w:t>
      </w:r>
    </w:p>
    <w:p w:rsidR="007E173E" w:rsidRPr="00564A49" w:rsidRDefault="007E173E" w:rsidP="007E173E">
      <w:pPr>
        <w:tabs>
          <w:tab w:val="clear" w:pos="794"/>
          <w:tab w:val="left" w:pos="400"/>
        </w:tabs>
        <w:ind w:left="400" w:hanging="400"/>
        <w:rPr>
          <w:lang w:val="en-US"/>
        </w:rPr>
      </w:pPr>
      <w:r w:rsidRPr="00564A49">
        <w:rPr>
          <w:lang w:val="en-US"/>
        </w:rPr>
        <w:t>PicOutputFlag is updated as follows:</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If AltOptLayerFlag[ </w:t>
      </w:r>
      <w:r w:rsidRPr="00564A49">
        <w:rPr>
          <w:lang w:val="en-CA"/>
        </w:rPr>
        <w:t>TargetOptLayerSetIdx </w:t>
      </w:r>
      <w:r w:rsidRPr="00564A49">
        <w:rPr>
          <w:lang w:val="en-US"/>
        </w:rPr>
        <w:t>] is equal to 1 and the current access unit either does not contain a picture at the target output layer or contains a picture at the target output layer that has PicOutputFlag equal to 0, the following ordered steps apply:</w:t>
      </w:r>
    </w:p>
    <w:p w:rsidR="007E173E" w:rsidRPr="00564A49" w:rsidRDefault="007E173E" w:rsidP="007E173E">
      <w:pPr>
        <w:tabs>
          <w:tab w:val="clear" w:pos="794"/>
          <w:tab w:val="left" w:pos="400"/>
        </w:tabs>
        <w:ind w:left="800" w:hanging="400"/>
        <w:rPr>
          <w:lang w:val="en-US"/>
        </w:rPr>
      </w:pPr>
      <w:r w:rsidRPr="00564A49">
        <w:rPr>
          <w:lang w:val="en-US"/>
        </w:rPr>
        <w:t>–</w:t>
      </w:r>
      <w:r w:rsidRPr="00564A49">
        <w:rPr>
          <w:lang w:val="en-US"/>
        </w:rPr>
        <w:tab/>
        <w:t>The list nonOutputLayerPictures is the list of the pictures of the access unit with PicOutputFlag equal to 1 and with nuh_layer_id values among the nuh_layer_id values of the direct and indirect reference layers of the target output layer.</w:t>
      </w:r>
    </w:p>
    <w:p w:rsidR="007E173E" w:rsidRPr="00564A49" w:rsidRDefault="007E173E" w:rsidP="007E173E">
      <w:pPr>
        <w:tabs>
          <w:tab w:val="clear" w:pos="794"/>
          <w:tab w:val="left" w:pos="400"/>
        </w:tabs>
        <w:ind w:left="800" w:hanging="400"/>
        <w:rPr>
          <w:lang w:val="en-US"/>
        </w:rPr>
      </w:pPr>
      <w:r w:rsidRPr="00564A49">
        <w:rPr>
          <w:lang w:val="en-US"/>
        </w:rPr>
        <w:t>–</w:t>
      </w:r>
      <w:r w:rsidRPr="00564A49">
        <w:rPr>
          <w:lang w:val="en-US"/>
        </w:rPr>
        <w:tab/>
        <w:t>The picture with the highest nuh_layer_id value among the list nonOutputLayerPictures is removed from the list nonOutputLayerPictures.</w:t>
      </w:r>
    </w:p>
    <w:p w:rsidR="007E173E" w:rsidRPr="00564A49" w:rsidRDefault="007E173E" w:rsidP="007E173E">
      <w:pPr>
        <w:tabs>
          <w:tab w:val="clear" w:pos="794"/>
          <w:tab w:val="left" w:pos="400"/>
        </w:tabs>
        <w:ind w:left="800" w:hanging="400"/>
        <w:rPr>
          <w:lang w:val="en-US"/>
        </w:rPr>
      </w:pPr>
      <w:r w:rsidRPr="00564A49">
        <w:rPr>
          <w:lang w:val="en-US"/>
        </w:rPr>
        <w:t>–</w:t>
      </w:r>
      <w:r w:rsidRPr="00564A49">
        <w:rPr>
          <w:lang w:val="en-US"/>
        </w:rPr>
        <w:tab/>
        <w:t>PicOutputFlag for each picture that is included in the list nonOutputLayerPictures is set equal to 0.</w:t>
      </w:r>
    </w:p>
    <w:p w:rsidR="007E173E" w:rsidRPr="00564A49" w:rsidRDefault="007E173E" w:rsidP="007E173E">
      <w:pPr>
        <w:pStyle w:val="3N"/>
        <w:rPr>
          <w:lang w:val="en-US"/>
        </w:rPr>
      </w:pPr>
      <w:r w:rsidRPr="00564A49">
        <w:rPr>
          <w:lang w:val="en-US"/>
        </w:rPr>
        <w:t>–</w:t>
      </w:r>
      <w:r w:rsidRPr="00564A49">
        <w:rPr>
          <w:lang w:val="en-US"/>
        </w:rPr>
        <w:tab/>
        <w:t>Otherwise, PicOutputFlag for pictures that are not included in a target output layer is set equal to 0.</w:t>
      </w:r>
    </w:p>
    <w:p w:rsidR="007E173E" w:rsidRPr="00564A49" w:rsidRDefault="007E173E" w:rsidP="007E173E">
      <w:r w:rsidRPr="00564A49">
        <w:t>When the current picture has PicOutputFlag equal to 1, for each picture in the current layer in the sub-DPB that is marked as "needed for output" and follows the current picture in output order, the associated variable PicLatencyCount is set equal to PicLatencyCount + 1.</w:t>
      </w:r>
    </w:p>
    <w:p w:rsidR="007E173E" w:rsidRPr="00564A49" w:rsidRDefault="007E173E" w:rsidP="007E173E">
      <w:r w:rsidRPr="00564A49">
        <w:t>The current picture is considered as decoded after the last decoding unit of the picture is decoded. The current decoded picture is stored in an empty picture storage buffer in the sub-DPB, and the following applies:</w:t>
      </w:r>
    </w:p>
    <w:p w:rsidR="007E173E" w:rsidRPr="00564A49" w:rsidRDefault="007E173E" w:rsidP="007E173E">
      <w:pPr>
        <w:spacing w:before="86"/>
        <w:ind w:left="397" w:hanging="397"/>
      </w:pPr>
      <w:r w:rsidRPr="00564A49">
        <w:t>–</w:t>
      </w:r>
      <w:r w:rsidRPr="00564A49">
        <w:tab/>
        <w:t>If the current decoded picture has PicOutputFlag equal to 1, it is marked as "needed for output" and its associated variable PicLatencyCount is set equal to 0.</w:t>
      </w:r>
    </w:p>
    <w:p w:rsidR="007E173E" w:rsidRPr="00564A49" w:rsidRDefault="007E173E" w:rsidP="007E173E">
      <w:pPr>
        <w:spacing w:before="86"/>
        <w:ind w:left="397" w:hanging="397"/>
      </w:pPr>
      <w:r w:rsidRPr="00564A49">
        <w:t>–</w:t>
      </w:r>
      <w:r w:rsidRPr="00564A49">
        <w:tab/>
        <w:t>Otherwise (the current decoded picture has PicOutputFlag equal to 0), it is marked as "not needed for output".</w:t>
      </w:r>
    </w:p>
    <w:p w:rsidR="007E173E" w:rsidRPr="00564A49" w:rsidRDefault="007E173E" w:rsidP="007E173E">
      <w:r w:rsidRPr="00564A49">
        <w:t>The current decoded picture is marked as "used for short-term reference".</w:t>
      </w:r>
    </w:p>
    <w:p w:rsidR="007E173E" w:rsidRPr="00564A49" w:rsidRDefault="007E173E" w:rsidP="007E173E">
      <w:r w:rsidRPr="00564A49">
        <w:t>When one or more of the following conditions are true, the "bumping" process specified in subclause </w:t>
      </w:r>
      <w:r w:rsidRPr="00564A49">
        <w:fldChar w:fldCharType="begin" w:fldLock="1"/>
      </w:r>
      <w:r w:rsidRPr="00564A49">
        <w:instrText xml:space="preserve"> REF _Ref347083389 \r \h </w:instrText>
      </w:r>
      <w:r w:rsidR="00564A49">
        <w:instrText xml:space="preserve"> \* MERGEFORMAT </w:instrText>
      </w:r>
      <w:r w:rsidRPr="00564A49">
        <w:fldChar w:fldCharType="separate"/>
      </w:r>
      <w:r w:rsidRPr="00564A49">
        <w:t>C.5.2.4</w:t>
      </w:r>
      <w:r w:rsidRPr="00564A49">
        <w:fldChar w:fldCharType="end"/>
      </w:r>
      <w:r w:rsidRPr="00564A49">
        <w:t xml:space="preserve"> is invoked repeatedly until none of the following conditions are true:</w:t>
      </w:r>
    </w:p>
    <w:p w:rsidR="007E173E" w:rsidRPr="00564A49" w:rsidRDefault="007E173E" w:rsidP="007E173E">
      <w:pPr>
        <w:spacing w:before="86"/>
        <w:ind w:left="397" w:hanging="397"/>
      </w:pPr>
      <w:r w:rsidRPr="00564A49">
        <w:t>–</w:t>
      </w:r>
      <w:r w:rsidRPr="00564A49">
        <w:tab/>
        <w:t>The number of access units that contain at least one</w:t>
      </w:r>
      <w:r w:rsidRPr="00564A49" w:rsidDel="001536A5">
        <w:t xml:space="preserve"> </w:t>
      </w:r>
      <w:r w:rsidRPr="00564A49">
        <w:t>decoded picture in the DPB marked as "needed for output" is greater than MaxNumReorderPics.</w:t>
      </w:r>
    </w:p>
    <w:p w:rsidR="007E173E" w:rsidRPr="00564A49" w:rsidRDefault="007E173E" w:rsidP="007E173E">
      <w:pPr>
        <w:spacing w:before="86"/>
        <w:ind w:left="397" w:hanging="397"/>
      </w:pPr>
      <w:r w:rsidRPr="00564A49">
        <w:t>–</w:t>
      </w:r>
      <w:r w:rsidRPr="00564A49">
        <w:tab/>
        <w:t>MaxLatencyIncreasePlus1 is not equal to 0 and there is at least one access units that contain at least one</w:t>
      </w:r>
      <w:r w:rsidRPr="00564A49" w:rsidDel="001536A5">
        <w:t xml:space="preserve"> </w:t>
      </w:r>
      <w:r w:rsidRPr="00564A49">
        <w:t>decoded picture in the DPB marked as "needed for output" for which the associated variable PicLatencyCount is greater than or equal to MaxLatencyPictures.</w:t>
      </w:r>
    </w:p>
    <w:p w:rsidR="007E173E" w:rsidRPr="00564A49" w:rsidRDefault="007E173E" w:rsidP="007E173E">
      <w:pPr>
        <w:keepNext/>
        <w:numPr>
          <w:ilvl w:val="3"/>
          <w:numId w:val="37"/>
        </w:numPr>
        <w:tabs>
          <w:tab w:val="clear" w:pos="4230"/>
          <w:tab w:val="num" w:pos="720"/>
          <w:tab w:val="num" w:pos="2160"/>
        </w:tabs>
        <w:spacing w:before="181"/>
        <w:ind w:left="1728"/>
        <w:textAlignment w:val="auto"/>
        <w:outlineLvl w:val="2"/>
        <w:rPr>
          <w:b/>
          <w:bCs/>
        </w:rPr>
      </w:pPr>
      <w:bookmarkStart w:id="1429" w:name="_Ref347083389"/>
      <w:bookmarkStart w:id="1430" w:name="_Toc364083334"/>
      <w:bookmarkStart w:id="1431" w:name="_Toc378026151"/>
      <w:r w:rsidRPr="00564A49">
        <w:rPr>
          <w:b/>
          <w:bCs/>
        </w:rPr>
        <w:lastRenderedPageBreak/>
        <w:t>"Bumping" process</w:t>
      </w:r>
      <w:bookmarkEnd w:id="1429"/>
      <w:bookmarkEnd w:id="1430"/>
      <w:bookmarkEnd w:id="1431"/>
    </w:p>
    <w:p w:rsidR="007E173E" w:rsidRPr="00564A49" w:rsidRDefault="007E173E" w:rsidP="007E173E">
      <w:pPr>
        <w:spacing w:before="86"/>
      </w:pPr>
      <w:r w:rsidRPr="00564A49">
        <w:t>The "bumping" process consists of the following ordered steps:</w:t>
      </w:r>
    </w:p>
    <w:p w:rsidR="007E173E" w:rsidRPr="00564A49" w:rsidRDefault="007E173E" w:rsidP="00CC1A3E">
      <w:pPr>
        <w:numPr>
          <w:ilvl w:val="0"/>
          <w:numId w:val="45"/>
        </w:numPr>
        <w:tabs>
          <w:tab w:val="clear" w:pos="794"/>
          <w:tab w:val="left" w:pos="600"/>
          <w:tab w:val="num" w:pos="2300"/>
        </w:tabs>
        <w:spacing w:before="86"/>
        <w:ind w:left="600"/>
        <w:textAlignment w:val="auto"/>
      </w:pPr>
      <w:r w:rsidRPr="00564A49">
        <w:t>The picture or pictures that are first for output are selected as the ones having the smallest value of PicOrderCntVal of all pictures in the DPB marked as "needed for output".</w:t>
      </w:r>
    </w:p>
    <w:p w:rsidR="007E173E" w:rsidRPr="00564A49" w:rsidRDefault="007E173E" w:rsidP="00CC1A3E">
      <w:pPr>
        <w:numPr>
          <w:ilvl w:val="0"/>
          <w:numId w:val="45"/>
        </w:numPr>
        <w:tabs>
          <w:tab w:val="clear" w:pos="794"/>
          <w:tab w:val="left" w:pos="600"/>
          <w:tab w:val="num" w:pos="2300"/>
        </w:tabs>
        <w:spacing w:before="86"/>
        <w:ind w:left="600"/>
        <w:textAlignment w:val="auto"/>
      </w:pPr>
      <w:r w:rsidRPr="00564A49">
        <w:t>Each of these pictures is, in ascending nuh_layer_id order, cropped, using the conformance cropping window specified in the active SPS for the picture</w:t>
      </w:r>
      <w:r w:rsidRPr="00564A49">
        <w:rPr>
          <w:lang w:val="en-US"/>
        </w:rPr>
        <w:t>, t</w:t>
      </w:r>
      <w:r w:rsidRPr="00564A49">
        <w:t>he cropped picture is output, and the picture is marked as "not needed for output".</w:t>
      </w:r>
    </w:p>
    <w:p w:rsidR="007E173E" w:rsidRPr="00564A49" w:rsidRDefault="007E173E" w:rsidP="00CC1A3E">
      <w:pPr>
        <w:numPr>
          <w:ilvl w:val="0"/>
          <w:numId w:val="45"/>
        </w:numPr>
        <w:tabs>
          <w:tab w:val="clear" w:pos="794"/>
          <w:tab w:val="left" w:pos="600"/>
          <w:tab w:val="num" w:pos="2300"/>
        </w:tabs>
        <w:spacing w:before="86"/>
        <w:ind w:left="600"/>
        <w:textAlignment w:val="auto"/>
      </w:pPr>
      <w:r w:rsidRPr="00564A49">
        <w:rPr>
          <w:lang w:val="en-US"/>
        </w:rPr>
        <w:t>Each picture storage buffer that contains a picture marked as "unused for reference" and that was one of the pictures cropped and output is emptied and the fullness of the associated sub-DPB is decremented by one.</w:t>
      </w:r>
    </w:p>
    <w:p w:rsidR="007E173E" w:rsidRPr="00564A49" w:rsidRDefault="007E173E" w:rsidP="007E173E">
      <w:pPr>
        <w:keepNext/>
        <w:keepLines/>
        <w:numPr>
          <w:ilvl w:val="1"/>
          <w:numId w:val="37"/>
        </w:numPr>
        <w:tabs>
          <w:tab w:val="num" w:pos="1440"/>
        </w:tabs>
        <w:spacing w:before="313"/>
        <w:outlineLvl w:val="1"/>
        <w:rPr>
          <w:b/>
          <w:bCs/>
          <w:sz w:val="22"/>
          <w:szCs w:val="22"/>
        </w:rPr>
      </w:pPr>
      <w:bookmarkStart w:id="1432" w:name="_Ref372632240"/>
      <w:bookmarkStart w:id="1433" w:name="_Toc378026152"/>
      <w:r w:rsidRPr="00564A49">
        <w:rPr>
          <w:b/>
          <w:bCs/>
          <w:sz w:val="24"/>
          <w:szCs w:val="24"/>
        </w:rPr>
        <w:t>Demultiplexing process for deriving a bitstream partition</w:t>
      </w:r>
      <w:bookmarkEnd w:id="1432"/>
      <w:bookmarkEnd w:id="1433"/>
    </w:p>
    <w:p w:rsidR="007E173E" w:rsidRPr="00564A49" w:rsidRDefault="007E173E" w:rsidP="007E173E">
      <w:r w:rsidRPr="00564A49">
        <w:t>Inputs to this process are a bitstream, a layer identifier list bspLayerId[ bspIdx ] and the number of layer identifiers numBspLayerId in the layer index list bspLayerId[ bspIdx ].</w:t>
      </w:r>
    </w:p>
    <w:p w:rsidR="007E173E" w:rsidRPr="00564A49" w:rsidRDefault="007E173E" w:rsidP="007E173E">
      <w:r w:rsidRPr="00564A49">
        <w:t>Output of this process is a bitstream partition.</w:t>
      </w:r>
    </w:p>
    <w:p w:rsidR="007E173E" w:rsidRPr="00564A49" w:rsidRDefault="007E173E" w:rsidP="007E173E">
      <w:r w:rsidRPr="00564A49">
        <w:t>Let variable minBspLayerId be the smallest value of bspLayerId[ bspIdx ] with any value of bspIdx in the range of 0 to numBspLayerId − 1, inclusive.</w:t>
      </w:r>
    </w:p>
    <w:p w:rsidR="007E173E" w:rsidRPr="00564A49" w:rsidRDefault="007E173E" w:rsidP="007E173E">
      <w:r w:rsidRPr="00564A49">
        <w:t>The output bitstream partition consists of selected NAL units of the input bitstream in the same order as they appear in the input bitstream. The following NAL units of the input bitstream are omitted from the output bitstream partition, while the remaining NAL units of the input bitstream are included in the output bitstream partition:</w:t>
      </w:r>
    </w:p>
    <w:p w:rsidR="007E173E" w:rsidRPr="00564A49" w:rsidRDefault="007E173E" w:rsidP="007E173E">
      <w:pPr>
        <w:tabs>
          <w:tab w:val="left" w:pos="400"/>
        </w:tabs>
        <w:ind w:left="400" w:hanging="400"/>
      </w:pPr>
      <w:r w:rsidRPr="00564A49">
        <w:t>–</w:t>
      </w:r>
      <w:r w:rsidRPr="00564A49">
        <w:tab/>
        <w:t xml:space="preserve">Omit all NAL units that have a nuh_layer_id value other than bspLayerId[ bspIdx ] with any value of bspIdx in the range of 0 to numBspLayerId − 1, inclusive. </w:t>
      </w:r>
    </w:p>
    <w:p w:rsidR="007E173E" w:rsidRPr="00564A49" w:rsidRDefault="007E173E" w:rsidP="007E173E">
      <w:pPr>
        <w:tabs>
          <w:tab w:val="left" w:pos="400"/>
        </w:tabs>
        <w:ind w:left="400" w:hanging="400"/>
      </w:pPr>
      <w:r w:rsidRPr="00564A49">
        <w:t>–</w:t>
      </w:r>
      <w:r w:rsidRPr="00564A49">
        <w:tab/>
        <w:t>Omit all SEI NAL units containing a scalable nesting SEI message for which no derived nestingLayerIdList[ i ] contains any layer identifier value equal to bspLayerId[ bspIdx ] with any value of bspIdx in the range of 0 to numBspLayerId − 1, inclusive.</w:t>
      </w:r>
    </w:p>
    <w:p w:rsidR="007E173E" w:rsidRPr="00564A49" w:rsidRDefault="007E173E" w:rsidP="007E173E">
      <w:pPr>
        <w:tabs>
          <w:tab w:val="left" w:pos="400"/>
        </w:tabs>
        <w:ind w:left="400" w:hanging="400"/>
      </w:pPr>
      <w:r w:rsidRPr="00564A49">
        <w:t>–</w:t>
      </w:r>
      <w:r w:rsidRPr="00564A49">
        <w:tab/>
        <w:t>Omit all SEI NAL units containing a scalable nesting SEI message for which a derived nestingLayerIdList[ i ] contains a layer identifier value less than minBspLayerId.</w:t>
      </w:r>
    </w:p>
    <w:p w:rsidR="007E173E" w:rsidRPr="00564A49" w:rsidRDefault="007E173E" w:rsidP="0057306B">
      <w:pPr>
        <w:keepNext/>
        <w:keepLines/>
        <w:rPr>
          <w:i/>
          <w:lang w:val="en-US"/>
        </w:rPr>
      </w:pPr>
      <w:r w:rsidRPr="00564A49">
        <w:rPr>
          <w:lang w:val="en-US"/>
        </w:rPr>
        <w:br w:type="page"/>
      </w:r>
      <w:r w:rsidRPr="00564A49">
        <w:rPr>
          <w:i/>
          <w:lang w:val="en-US"/>
        </w:rPr>
        <w:lastRenderedPageBreak/>
        <w:t xml:space="preserve">Modify Annex D as follows: </w:t>
      </w:r>
    </w:p>
    <w:p w:rsidR="007E173E" w:rsidRPr="00564A49" w:rsidRDefault="007E173E" w:rsidP="007E173E">
      <w:pPr>
        <w:pStyle w:val="3HAnnex"/>
        <w:keepNext/>
        <w:keepLines/>
        <w:numPr>
          <w:ilvl w:val="0"/>
          <w:numId w:val="37"/>
        </w:numPr>
        <w:tabs>
          <w:tab w:val="clear" w:pos="794"/>
        </w:tabs>
        <w:ind w:left="0" w:firstLine="0"/>
        <w:outlineLvl w:val="0"/>
        <w:rPr>
          <w:lang w:val="en-US"/>
        </w:rPr>
      </w:pPr>
      <w:bookmarkStart w:id="1434" w:name="_Toc377921513"/>
      <w:bookmarkStart w:id="1435" w:name="_Toc378026153"/>
      <w:r w:rsidRPr="00564A49">
        <w:rPr>
          <w:lang w:val="en-US"/>
        </w:rPr>
        <w:t>Annex D</w:t>
      </w:r>
      <w:r w:rsidRPr="00564A49">
        <w:rPr>
          <w:lang w:val="en-US"/>
        </w:rPr>
        <w:br/>
      </w:r>
      <w:r w:rsidRPr="00564A49">
        <w:rPr>
          <w:lang w:val="en-US"/>
        </w:rPr>
        <w:br/>
      </w:r>
      <w:bookmarkEnd w:id="1259"/>
      <w:bookmarkEnd w:id="1260"/>
      <w:bookmarkEnd w:id="1261"/>
      <w:bookmarkEnd w:id="1262"/>
      <w:bookmarkEnd w:id="1263"/>
      <w:bookmarkEnd w:id="1264"/>
      <w:bookmarkEnd w:id="1265"/>
      <w:bookmarkEnd w:id="1266"/>
      <w:bookmarkEnd w:id="1267"/>
      <w:bookmarkEnd w:id="1268"/>
      <w:bookmarkEnd w:id="1269"/>
      <w:bookmarkEnd w:id="1270"/>
      <w:r w:rsidRPr="00564A49">
        <w:rPr>
          <w:lang w:val="en-US"/>
        </w:rPr>
        <w:t>Supplemental enhancement information</w:t>
      </w:r>
      <w:bookmarkEnd w:id="1434"/>
      <w:bookmarkEnd w:id="1435"/>
      <w:r w:rsidRPr="00564A49">
        <w:rPr>
          <w:lang w:val="en-US"/>
        </w:rPr>
        <w:br/>
      </w:r>
    </w:p>
    <w:p w:rsidR="007E173E" w:rsidRPr="00564A49" w:rsidRDefault="007E173E" w:rsidP="007E173E">
      <w:pPr>
        <w:pStyle w:val="AnnexRef"/>
        <w:keepNext/>
        <w:rPr>
          <w:lang w:val="en-US"/>
        </w:rPr>
      </w:pPr>
      <w:r w:rsidRPr="00564A49">
        <w:rPr>
          <w:lang w:val="en-US"/>
        </w:rPr>
        <w:t>(This annex forms an integral part of this Recommendation | International Standard)</w:t>
      </w:r>
    </w:p>
    <w:p w:rsidR="007E173E" w:rsidRPr="00564A49" w:rsidRDefault="007E173E" w:rsidP="007E173E">
      <w:pPr>
        <w:keepNext/>
        <w:rPr>
          <w:i/>
          <w:lang w:val="en-US"/>
        </w:rPr>
      </w:pPr>
      <w:r w:rsidRPr="00564A49">
        <w:rPr>
          <w:i/>
          <w:lang w:val="en-US"/>
        </w:rPr>
        <w:t>Modify subclause D.2.1 as follows:</w:t>
      </w:r>
    </w:p>
    <w:p w:rsidR="007E173E" w:rsidRPr="00564A49" w:rsidRDefault="007E173E" w:rsidP="007E173E">
      <w:pPr>
        <w:keepNext/>
        <w:rPr>
          <w:i/>
          <w:lang w:val="en-US"/>
        </w:rPr>
      </w:pPr>
      <w:r w:rsidRPr="00564A49">
        <w:rPr>
          <w:i/>
          <w:lang w:val="en-US"/>
        </w:rPr>
        <w:t xml:space="preserve">Add rows enclosed by "...". </w:t>
      </w:r>
    </w:p>
    <w:p w:rsidR="007E173E" w:rsidRPr="00564A49" w:rsidRDefault="007E173E" w:rsidP="007E173E">
      <w:pPr>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sei_payload( payloadType, payloadSize )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lang w:val="en-US"/>
              </w:rPr>
              <w:t>Descriptor</w:t>
            </w: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if( nal_unit_type  = =  PREFIX_SEI_NUT )</w:t>
            </w:r>
          </w:p>
        </w:tc>
        <w:tc>
          <w:tcPr>
            <w:tcW w:w="1157" w:type="dxa"/>
          </w:tcPr>
          <w:p w:rsidR="007E173E" w:rsidRPr="00564A49" w:rsidRDefault="007E173E" w:rsidP="00802F9B">
            <w:pPr>
              <w:pStyle w:val="tableheading"/>
              <w:overflowPunct/>
              <w:autoSpaceDE/>
              <w:autoSpaceDN/>
              <w:adjustRightInd/>
              <w:jc w:val="left"/>
              <w:textAlignment w:val="auto"/>
              <w:rPr>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if( payloadType  = =  0 )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layers_not_present(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inter_layer_constrained_tile_sets(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bsp_nesting(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bsp_initial_arrival_time(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bsp_hrd(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noProof/>
              </w:rPr>
              <w:t>sub_bitstream_property</w:t>
            </w:r>
            <w:r w:rsidRPr="00564A49">
              <w:rPr>
                <w:rFonts w:ascii="Times New Roman" w:hAnsi="Times New Roman"/>
                <w:lang w:val="en-US"/>
              </w:rPr>
              <w:t>(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three_dimensional_reference_displays_info(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depth_representation_info_sei(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alpha_channel_info(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reserved_sei_message(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else /* nal_unit_type  = =  SUFFIX_SEI_NUT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if( payloadType  = =  3 )</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filler_payload( payloadSize )</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reserved_sei_message(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if( more_data_in_payload( ) )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if( payload_extension_present( )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reserved_payload_extension_data</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u(v)</w:t>
            </w: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payload_bit_equal_to_one</w:t>
            </w:r>
            <w:r w:rsidRPr="00564A49">
              <w:rPr>
                <w:rFonts w:ascii="Times New Roman" w:hAnsi="Times New Roman"/>
                <w:lang w:val="en-US"/>
              </w:rPr>
              <w:t xml:space="preserve"> /* equal to 1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f(1)</w:t>
            </w: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while( !byte_aligned( )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payload_bit_equal_to_zero</w:t>
            </w:r>
            <w:r w:rsidRPr="00564A49">
              <w:rPr>
                <w:rFonts w:ascii="Times New Roman" w:hAnsi="Times New Roman"/>
                <w:lang w:val="en-US"/>
              </w:rPr>
              <w:t xml:space="preserve"> /* equal to 0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f(1)</w:t>
            </w: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lastRenderedPageBreak/>
              <w:tab/>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bl>
    <w:p w:rsidR="007E173E" w:rsidRPr="00564A49" w:rsidRDefault="007E173E" w:rsidP="007E173E">
      <w:pPr>
        <w:rPr>
          <w:i/>
          <w:lang w:val="en-US"/>
        </w:rPr>
      </w:pPr>
    </w:p>
    <w:p w:rsidR="007E173E" w:rsidRPr="00564A49" w:rsidRDefault="007E173E" w:rsidP="007E173E">
      <w:pPr>
        <w:rPr>
          <w:i/>
          <w:lang w:val="en-US"/>
        </w:rPr>
      </w:pPr>
      <w:r w:rsidRPr="00564A49">
        <w:rPr>
          <w:i/>
          <w:lang w:val="en-US"/>
        </w:rPr>
        <w:t>Modify subclause D.2.2 as follows:</w:t>
      </w:r>
    </w:p>
    <w:p w:rsidR="007E173E" w:rsidRPr="00564A49" w:rsidRDefault="007E173E" w:rsidP="007E173E">
      <w:pPr>
        <w:keepNext/>
        <w:rPr>
          <w:noProof/>
          <w:lang w:val="en-US"/>
        </w:rPr>
      </w:pPr>
    </w:p>
    <w:tbl>
      <w:tblPr>
        <w:tblW w:w="9072" w:type="dxa"/>
        <w:jc w:val="center"/>
        <w:tblLayout w:type="fixed"/>
        <w:tblLook w:val="04A0" w:firstRow="1" w:lastRow="0" w:firstColumn="1" w:lastColumn="0" w:noHBand="0" w:noVBand="1"/>
      </w:tblPr>
      <w:tblGrid>
        <w:gridCol w:w="7920"/>
        <w:gridCol w:w="1152"/>
      </w:tblGrid>
      <w:tr w:rsidR="007E173E" w:rsidRPr="00564A49" w:rsidTr="00802F9B">
        <w:trPr>
          <w:cantSplit/>
          <w:jc w:val="center"/>
        </w:trPr>
        <w:tc>
          <w:tcPr>
            <w:tcW w:w="7920" w:type="dxa"/>
            <w:tcBorders>
              <w:top w:val="single" w:sz="6"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buffering_period( payloadSize ) {</w:t>
            </w:r>
          </w:p>
        </w:tc>
        <w:tc>
          <w:tcPr>
            <w:tcW w:w="1152" w:type="dxa"/>
            <w:tcBorders>
              <w:top w:val="single" w:sz="6"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b/>
                <w:bCs/>
                <w:noProof/>
              </w:rPr>
            </w:pPr>
            <w:r w:rsidRPr="00564A49">
              <w:rPr>
                <w:b/>
                <w:bCs/>
                <w:noProof/>
              </w:rPr>
              <w:t>Descriptor</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sz w:val="22"/>
                <w:szCs w:val="22"/>
              </w:rPr>
            </w:pPr>
            <w:r w:rsidRPr="00564A49">
              <w:rPr>
                <w:b/>
                <w:bCs/>
                <w:noProof/>
              </w:rPr>
              <w:tab/>
              <w:t>bp_seq_parameter_set_id</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ue(v)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564A49">
              <w:rPr>
                <w:bCs/>
                <w:noProof/>
              </w:rPr>
              <w:tab/>
              <w:t>if( !sub_pic_hrd_params_present_flag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Cs/>
                <w:noProof/>
              </w:rPr>
              <w:tab/>
            </w:r>
            <w:r w:rsidRPr="00564A49">
              <w:rPr>
                <w:bCs/>
                <w:noProof/>
              </w:rPr>
              <w:tab/>
            </w:r>
            <w:r w:rsidRPr="00564A49">
              <w:rPr>
                <w:b/>
                <w:bCs/>
                <w:noProof/>
              </w:rPr>
              <w:t>irap_cpb_params_present_flag</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u(1)</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564A49">
              <w:rPr>
                <w:bCs/>
                <w:noProof/>
              </w:rPr>
              <w:tab/>
              <w:t>if( irap_cpb_params_present_flag )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564A49">
              <w:rPr>
                <w:bCs/>
                <w:noProof/>
              </w:rPr>
              <w:tab/>
            </w:r>
            <w:r w:rsidRPr="00564A49">
              <w:rPr>
                <w:bCs/>
                <w:noProof/>
              </w:rPr>
              <w:tab/>
            </w:r>
            <w:r w:rsidRPr="00564A49">
              <w:rPr>
                <w:b/>
                <w:bCs/>
                <w:noProof/>
              </w:rPr>
              <w:t>cpb_delay_offset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564A49">
              <w:rPr>
                <w:bCs/>
                <w:noProof/>
              </w:rPr>
              <w:tab/>
            </w:r>
            <w:r w:rsidRPr="00564A49">
              <w:rPr>
                <w:bCs/>
                <w:noProof/>
              </w:rPr>
              <w:tab/>
            </w:r>
            <w:r w:rsidRPr="00564A49">
              <w:rPr>
                <w:b/>
                <w:bCs/>
                <w:noProof/>
              </w:rPr>
              <w:t>dpb_delay_offset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564A49">
              <w:rPr>
                <w:bCs/>
                <w:noProof/>
              </w:rPr>
              <w:tab/>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b/>
                <w:noProof/>
              </w:rPr>
              <w:tab/>
              <w:t>concatenation_flag</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bCs/>
                <w:noProof/>
              </w:rPr>
              <w:t>u(1)</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lang w:val="es-ES_tradnl"/>
              </w:rPr>
            </w:pPr>
            <w:r w:rsidRPr="00564A49">
              <w:rPr>
                <w:b/>
                <w:noProof/>
                <w:lang w:val="es-ES_tradnl"/>
              </w:rPr>
              <w:tab/>
              <w:t>au_cpb_removal_delay_delta_minus1</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bCs/>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ab/>
              <w:t>if( NalHrdBpPresentFlag )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ab/>
            </w:r>
            <w:r w:rsidRPr="00564A49">
              <w:rPr>
                <w:noProof/>
              </w:rPr>
              <w:tab/>
              <w:t>for( i = 0; i  &lt;=  CpbCnt; i++ )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t>nal_initial_cpb_removal_delay[</w:t>
            </w:r>
            <w:r w:rsidRPr="00564A49">
              <w:rPr>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t>nal_initial_cpb_removal_offset[</w:t>
            </w:r>
            <w:r w:rsidRPr="00564A49">
              <w:rPr>
                <w:bCs/>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jc w:val="left"/>
              <w:rPr>
                <w:bCs/>
                <w:noProof/>
              </w:rPr>
            </w:pPr>
            <w:r w:rsidRPr="00564A49">
              <w:rPr>
                <w:b/>
                <w:bCs/>
                <w:noProof/>
              </w:rPr>
              <w:tab/>
            </w:r>
            <w:r w:rsidRPr="00564A49">
              <w:rPr>
                <w:b/>
                <w:bCs/>
                <w:noProof/>
              </w:rPr>
              <w:tab/>
            </w:r>
            <w:r w:rsidRPr="00564A49">
              <w:rPr>
                <w:b/>
                <w:bCs/>
                <w:noProof/>
              </w:rPr>
              <w:tab/>
            </w:r>
            <w:r w:rsidRPr="00564A49">
              <w:rPr>
                <w:bCs/>
                <w:noProof/>
              </w:rPr>
              <w:t>if(</w:t>
            </w:r>
            <w:r w:rsidRPr="00564A49">
              <w:rPr>
                <w:rFonts w:eastAsia="MS Mincho"/>
                <w:bCs/>
                <w:noProof/>
                <w:lang w:eastAsia="ja-JP"/>
              </w:rPr>
              <w:t xml:space="preserve"> </w:t>
            </w:r>
            <w:r w:rsidRPr="00564A49">
              <w:rPr>
                <w:bCs/>
                <w:noProof/>
              </w:rPr>
              <w:t>sub_pic_hrd_params_present_flag</w:t>
            </w:r>
            <w:r w:rsidRPr="00564A49">
              <w:rPr>
                <w:noProof/>
              </w:rPr>
              <w:t xml:space="preserve">  | |  irap_cpb_params_present_flag </w:t>
            </w:r>
            <w:r w:rsidRPr="00564A49">
              <w:rPr>
                <w:bCs/>
                <w:noProof/>
              </w:rPr>
              <w:t>)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r>
            <w:r w:rsidRPr="00564A49">
              <w:rPr>
                <w:b/>
                <w:bCs/>
                <w:noProof/>
              </w:rPr>
              <w:tab/>
              <w:t>nal_initial_alt_cpb_removal_delay[</w:t>
            </w:r>
            <w:r w:rsidRPr="00564A49">
              <w:rPr>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r>
            <w:r w:rsidRPr="00564A49">
              <w:rPr>
                <w:b/>
                <w:bCs/>
                <w:noProof/>
              </w:rPr>
              <w:tab/>
              <w:t>nal_initial_alt_cpb_removal_offset[</w:t>
            </w:r>
            <w:r w:rsidRPr="00564A49">
              <w:rPr>
                <w:bCs/>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564A49">
              <w:rPr>
                <w:bCs/>
                <w:noProof/>
              </w:rPr>
              <w:tab/>
            </w:r>
            <w:r w:rsidRPr="00564A49">
              <w:rPr>
                <w:bCs/>
                <w:noProof/>
              </w:rPr>
              <w:tab/>
            </w:r>
            <w:r w:rsidRPr="00564A49">
              <w:rPr>
                <w:bCs/>
                <w:noProof/>
              </w:rPr>
              <w:tab/>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b/>
                <w:bCs/>
                <w:noProof/>
              </w:rPr>
              <w:tab/>
            </w:r>
            <w:r w:rsidRPr="00564A49">
              <w:rPr>
                <w:b/>
                <w:bCs/>
                <w:noProof/>
              </w:rPr>
              <w:tab/>
            </w:r>
            <w:r w:rsidRPr="00564A49">
              <w:rPr>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ab/>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ab/>
              <w:t xml:space="preserve">if( VclHrdBpPresentFlag </w:t>
            </w:r>
            <w:r w:rsidRPr="00564A49">
              <w:rPr>
                <w:bCs/>
                <w:noProof/>
              </w:rPr>
              <w:t>)</w:t>
            </w:r>
            <w:r w:rsidRPr="00564A49">
              <w:rPr>
                <w:noProof/>
              </w:rPr>
              <w:t xml:space="preserve">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ab/>
            </w:r>
            <w:r w:rsidRPr="00564A49">
              <w:rPr>
                <w:noProof/>
              </w:rPr>
              <w:tab/>
              <w:t>for( i = 0; i  &lt;=  CpbCnt; i++ )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t>vcl_initial_cpb_removal_delay[</w:t>
            </w:r>
            <w:r w:rsidRPr="00564A49">
              <w:rPr>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t>vcl_initial_cpb_removal_offset[</w:t>
            </w:r>
            <w:r w:rsidRPr="00564A49">
              <w:rPr>
                <w:bCs/>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jc w:val="left"/>
              <w:rPr>
                <w:bCs/>
                <w:noProof/>
              </w:rPr>
            </w:pPr>
            <w:r w:rsidRPr="00564A49">
              <w:rPr>
                <w:b/>
                <w:bCs/>
                <w:noProof/>
              </w:rPr>
              <w:tab/>
            </w:r>
            <w:r w:rsidRPr="00564A49">
              <w:rPr>
                <w:b/>
                <w:bCs/>
                <w:noProof/>
              </w:rPr>
              <w:tab/>
            </w:r>
            <w:r w:rsidRPr="00564A49">
              <w:rPr>
                <w:b/>
                <w:bCs/>
                <w:noProof/>
              </w:rPr>
              <w:tab/>
            </w:r>
            <w:r w:rsidRPr="00564A49">
              <w:rPr>
                <w:bCs/>
                <w:noProof/>
              </w:rPr>
              <w:t>if(</w:t>
            </w:r>
            <w:r w:rsidRPr="00564A49">
              <w:rPr>
                <w:rFonts w:eastAsia="MS Mincho"/>
                <w:bCs/>
                <w:noProof/>
                <w:lang w:eastAsia="ja-JP"/>
              </w:rPr>
              <w:t xml:space="preserve"> </w:t>
            </w:r>
            <w:r w:rsidRPr="00564A49">
              <w:rPr>
                <w:bCs/>
                <w:noProof/>
              </w:rPr>
              <w:t>sub_pic_hrd_params_present_flag</w:t>
            </w:r>
            <w:r w:rsidRPr="00564A49">
              <w:rPr>
                <w:noProof/>
              </w:rPr>
              <w:t xml:space="preserve">  | |  irap_cpb_params_present_flag</w:t>
            </w:r>
            <w:r w:rsidRPr="00564A49">
              <w:rPr>
                <w:bCs/>
                <w:noProof/>
              </w:rPr>
              <w:t>)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r>
            <w:r w:rsidRPr="00564A49">
              <w:rPr>
                <w:b/>
                <w:bCs/>
                <w:noProof/>
              </w:rPr>
              <w:tab/>
              <w:t>vcl_initial_alt_cpb_removal_delay[</w:t>
            </w:r>
            <w:r w:rsidRPr="00564A49">
              <w:rPr>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r>
            <w:r w:rsidRPr="00564A49">
              <w:rPr>
                <w:b/>
                <w:bCs/>
                <w:noProof/>
              </w:rPr>
              <w:tab/>
              <w:t>vcl_initial_alt_cpb_removal_offset[</w:t>
            </w:r>
            <w:r w:rsidRPr="00564A49">
              <w:rPr>
                <w:bCs/>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564A49">
              <w:rPr>
                <w:bCs/>
                <w:noProof/>
              </w:rPr>
              <w:tab/>
            </w:r>
            <w:r w:rsidRPr="00564A49">
              <w:rPr>
                <w:bCs/>
                <w:noProof/>
              </w:rPr>
              <w:tab/>
            </w:r>
            <w:r w:rsidRPr="00564A49">
              <w:rPr>
                <w:bCs/>
                <w:noProof/>
              </w:rPr>
              <w:tab/>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b/>
                <w:bCs/>
                <w:noProof/>
              </w:rPr>
              <w:tab/>
            </w:r>
            <w:r w:rsidRPr="00564A49">
              <w:rPr>
                <w:b/>
                <w:bCs/>
                <w:noProof/>
              </w:rPr>
              <w:tab/>
            </w:r>
            <w:r w:rsidRPr="00564A49">
              <w:rPr>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ab/>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ab/>
              <w:t>if( payload_extension_present( )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noProof/>
              </w:rPr>
            </w:pPr>
            <w:r w:rsidRPr="00564A49">
              <w:rPr>
                <w:noProof/>
              </w:rPr>
              <w:tab/>
            </w:r>
            <w:r w:rsidRPr="00564A49">
              <w:rPr>
                <w:noProof/>
              </w:rPr>
              <w:tab/>
            </w:r>
            <w:r w:rsidRPr="00564A49">
              <w:rPr>
                <w:b/>
                <w:noProof/>
              </w:rPr>
              <w:t>use_alt_cpb_params_flag</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u(1)</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bl>
    <w:p w:rsidR="007E173E" w:rsidRPr="00564A49" w:rsidRDefault="007E173E" w:rsidP="007E173E">
      <w:pPr>
        <w:pStyle w:val="3N"/>
        <w:rPr>
          <w:i/>
          <w:lang w:val="en-US"/>
        </w:rPr>
      </w:pPr>
      <w:bookmarkStart w:id="1436" w:name="_Toc317198912"/>
      <w:bookmarkStart w:id="1437" w:name="_Ref326742500"/>
      <w:bookmarkStart w:id="1438" w:name="_Ref326742545"/>
      <w:bookmarkStart w:id="1439" w:name="_Toc364083365"/>
    </w:p>
    <w:p w:rsidR="007E173E" w:rsidRPr="00564A49" w:rsidRDefault="007E173E" w:rsidP="007E173E">
      <w:pPr>
        <w:pStyle w:val="3N"/>
      </w:pPr>
      <w:r w:rsidRPr="00564A49">
        <w:rPr>
          <w:i/>
          <w:lang w:val="en-US"/>
        </w:rPr>
        <w:t>Modify subclause D.3.2 as follows:</w:t>
      </w:r>
      <w:bookmarkEnd w:id="1436"/>
      <w:bookmarkEnd w:id="1437"/>
      <w:bookmarkEnd w:id="1438"/>
      <w:bookmarkEnd w:id="1439"/>
    </w:p>
    <w:p w:rsidR="007E173E" w:rsidRPr="00564A49" w:rsidRDefault="007E173E" w:rsidP="007E173E">
      <w:pPr>
        <w:rPr>
          <w:noProof/>
        </w:rPr>
      </w:pPr>
      <w:r w:rsidRPr="00564A49">
        <w:rPr>
          <w:noProof/>
        </w:rPr>
        <w:t>A buffering period SEI message provides initial CPB removal delay and initial CPB removal delay offset information for initialization of the HRD at the position of the associated access unit in decoding order.</w:t>
      </w:r>
    </w:p>
    <w:p w:rsidR="007E173E" w:rsidRPr="00564A49" w:rsidRDefault="007E173E" w:rsidP="007E173E">
      <w:pPr>
        <w:rPr>
          <w:noProof/>
        </w:rPr>
      </w:pPr>
      <w:r w:rsidRPr="00564A49">
        <w:rPr>
          <w:noProof/>
        </w:rPr>
        <w:t>A buffering period SEI message may be included in a scalable nesting SEI message with nesting_op_flag equal to 1.</w:t>
      </w:r>
    </w:p>
    <w:p w:rsidR="007E173E" w:rsidRPr="00564A49" w:rsidRDefault="007E173E" w:rsidP="007E173E">
      <w:pPr>
        <w:rPr>
          <w:noProof/>
        </w:rPr>
      </w:pPr>
      <w:r w:rsidRPr="00564A49">
        <w:rPr>
          <w:noProof/>
        </w:rPr>
        <w:t xml:space="preserve">If a buffering period SEI message is included in a scalable nesting SEI message, a set of skipped leading pictures skippedPictureList consists of the CL-RAS pictures and the RASL pictures associated with the IRAP pictures with nuh_layer_id equal to nuhLayerId for which LayerInitializedFlag[ nuhLayerId ] is equal to 0 at the start of decoding the </w:t>
      </w:r>
      <w:r w:rsidRPr="00564A49">
        <w:rPr>
          <w:noProof/>
        </w:rPr>
        <w:lastRenderedPageBreak/>
        <w:t xml:space="preserve">IRAP picture and for which nuhLayerId is among the nestingLayerIdList[ i ] for any value of i in the range of 0 to </w:t>
      </w:r>
      <w:r w:rsidRPr="00564A49">
        <w:rPr>
          <w:rFonts w:ascii="TimesNewRoman,Bold" w:hAnsi="TimesNewRoman,Bold" w:cs="TimesNewRoman,Bold"/>
          <w:bCs/>
          <w:lang w:val="en-US"/>
        </w:rPr>
        <w:t>nesting_num_ops_minus1</w:t>
      </w:r>
      <w:r w:rsidRPr="00564A49">
        <w:rPr>
          <w:noProof/>
        </w:rPr>
        <w:t>, inclusive. Otherwise (a buffering period SEI message is not nested in a scalable nesting SEI message), skippedPictureList consists of the RASL pictures associated with which the IRAP picture which the buffering period SEI message is associated.</w:t>
      </w:r>
    </w:p>
    <w:p w:rsidR="007E173E" w:rsidRPr="00564A49" w:rsidRDefault="007E173E" w:rsidP="007E173E">
      <w:pPr>
        <w:rPr>
          <w:noProof/>
        </w:rPr>
      </w:pPr>
      <w:r w:rsidRPr="00564A49">
        <w:rPr>
          <w:noProof/>
        </w:rPr>
        <w:t>The following applies for the buffering period SEI message syntax and semantics:</w:t>
      </w:r>
    </w:p>
    <w:p w:rsidR="007E173E" w:rsidRPr="00564A49" w:rsidRDefault="007E173E" w:rsidP="007E173E">
      <w:pPr>
        <w:ind w:left="403" w:hanging="403"/>
        <w:rPr>
          <w:noProof/>
        </w:rPr>
      </w:pPr>
      <w:r w:rsidRPr="00564A49">
        <w:rPr>
          <w:noProof/>
        </w:rPr>
        <w:t>–</w:t>
      </w:r>
      <w:r w:rsidRPr="00564A49">
        <w:rPr>
          <w:noProof/>
        </w:rPr>
        <w:tab/>
        <w:t xml:space="preserve">The syntax elements initial_cpb_removal_delay_length_minus1, au_cpb_removal_delay_length_minus1, dpb_output_delay_length_minus1, and </w:t>
      </w:r>
      <w:r w:rsidRPr="00564A49">
        <w:rPr>
          <w:bCs/>
          <w:noProof/>
        </w:rPr>
        <w:t xml:space="preserve">sub_pic_hrd_params_present_flag, </w:t>
      </w:r>
      <w:r w:rsidRPr="00564A49">
        <w:rPr>
          <w:noProof/>
        </w:rPr>
        <w:t>and the variables NalHrdBpPresentFlag and VclHrdBpPresentFlag are found in or derived from syntax elements found in the hrd_parameters( ) syntax structure that is applicable to at least one of the operation points to which the buffering period SEI message applies.</w:t>
      </w:r>
    </w:p>
    <w:p w:rsidR="007E173E" w:rsidRPr="00564A49" w:rsidRDefault="007E173E" w:rsidP="007E173E">
      <w:pPr>
        <w:ind w:left="403" w:hanging="403"/>
        <w:rPr>
          <w:noProof/>
        </w:rPr>
      </w:pPr>
      <w:r w:rsidRPr="00564A49">
        <w:rPr>
          <w:noProof/>
        </w:rPr>
        <w:t>–</w:t>
      </w:r>
      <w:r w:rsidRPr="00564A49">
        <w:rPr>
          <w:noProof/>
        </w:rPr>
        <w:tab/>
        <w:t>The variables CpbSize[ i ], BitRate[ i ] and CpbCnt are derived from syntax elements found in the sub_layer_hrd_parameters( ) syntax structure that is applicable to at least one of the operation points to which the buffering period SEI message applies.</w:t>
      </w:r>
    </w:p>
    <w:p w:rsidR="007E173E" w:rsidRPr="00564A49" w:rsidRDefault="007E173E" w:rsidP="007E173E">
      <w:pPr>
        <w:ind w:left="403" w:hanging="403"/>
        <w:rPr>
          <w:noProof/>
        </w:rPr>
      </w:pPr>
      <w:r w:rsidRPr="00564A49">
        <w:rPr>
          <w:noProof/>
        </w:rPr>
        <w:t>–</w:t>
      </w:r>
      <w:r w:rsidRPr="00564A49">
        <w:rPr>
          <w:noProof/>
        </w:rPr>
        <w:tab/>
        <w:t>Any two operation points that the buffering period SEI message applies to having different OpTid values tIdA and tIdB indicate that the values of cpb_cnt_minus1[ tIdA ] and cpb_cnt_minus1[ tIdB ] coded in the hrd_parameters( ) syntax structure(s) applicable to the two operation points are identical.</w:t>
      </w:r>
    </w:p>
    <w:p w:rsidR="007E173E" w:rsidRPr="00564A49" w:rsidRDefault="007E173E" w:rsidP="007E173E">
      <w:pPr>
        <w:ind w:left="403" w:hanging="403"/>
        <w:rPr>
          <w:noProof/>
        </w:rPr>
      </w:pPr>
      <w:r w:rsidRPr="00564A49">
        <w:rPr>
          <w:noProof/>
        </w:rPr>
        <w:t>–</w:t>
      </w:r>
      <w:r w:rsidRPr="00564A49">
        <w:rPr>
          <w:noProof/>
        </w:rPr>
        <w:tab/>
        <w:t>Any two operation points that the buffering period SEI message applies to having different OpLayerIdList values layerIdListA and layerIdListB indicate that the values of nal_hrd_parameters_present_flag and vcl_hrd_parameters_present_flag, respectively, for the two hrd_parameters( ) syntax structures applicable to the two operation points are identical.</w:t>
      </w:r>
    </w:p>
    <w:p w:rsidR="007E173E" w:rsidRPr="00564A49" w:rsidRDefault="007E173E" w:rsidP="007E173E">
      <w:pPr>
        <w:ind w:left="403" w:hanging="403"/>
        <w:rPr>
          <w:noProof/>
        </w:rPr>
      </w:pPr>
      <w:r w:rsidRPr="00564A49">
        <w:rPr>
          <w:noProof/>
        </w:rPr>
        <w:t>–</w:t>
      </w:r>
      <w:r w:rsidRPr="00564A49">
        <w:rPr>
          <w:noProof/>
        </w:rPr>
        <w:tab/>
        <w:t>The bitstream (or a part thereof) refers to the bitstream subset (or a part thereof) associated with any of the operation points to which the buffering period SEI message applies.</w:t>
      </w:r>
    </w:p>
    <w:p w:rsidR="007E173E" w:rsidRPr="00564A49" w:rsidRDefault="007E173E" w:rsidP="007E173E">
      <w:pPr>
        <w:rPr>
          <w:noProof/>
          <w:lang w:val="en-CA"/>
        </w:rPr>
      </w:pPr>
      <w:r w:rsidRPr="00564A49">
        <w:rPr>
          <w:noProof/>
          <w:lang w:val="en-CA"/>
        </w:rPr>
        <w:t>The presence of buffering period SEI messages for an operation point is specified as follows:</w:t>
      </w:r>
    </w:p>
    <w:p w:rsidR="007E173E" w:rsidRPr="00564A49" w:rsidRDefault="007E173E" w:rsidP="007E173E">
      <w:pPr>
        <w:ind w:left="403" w:hanging="403"/>
        <w:rPr>
          <w:noProof/>
          <w:lang w:val="en-CA"/>
        </w:rPr>
      </w:pPr>
      <w:r w:rsidRPr="00564A49">
        <w:rPr>
          <w:noProof/>
        </w:rPr>
        <w:t>–</w:t>
      </w:r>
      <w:r w:rsidRPr="00564A49">
        <w:rPr>
          <w:noProof/>
        </w:rPr>
        <w:tab/>
      </w:r>
      <w:r w:rsidRPr="00564A49">
        <w:rPr>
          <w:noProof/>
          <w:lang w:val="en-CA"/>
        </w:rPr>
        <w:t>If NalHrdBpPresentFlag is equal to 1 or VclHrdBpPresentFlag is equal to 1, the following applies for each access unit in the CVS:</w:t>
      </w:r>
    </w:p>
    <w:p w:rsidR="007E173E" w:rsidRPr="00564A49" w:rsidRDefault="007E173E" w:rsidP="007E173E">
      <w:pPr>
        <w:numPr>
          <w:ilvl w:val="0"/>
          <w:numId w:val="7"/>
        </w:numPr>
        <w:ind w:left="810"/>
        <w:textAlignment w:val="auto"/>
        <w:rPr>
          <w:noProof/>
          <w:lang w:val="en-CA"/>
        </w:rPr>
      </w:pPr>
      <w:r w:rsidRPr="00564A49">
        <w:rPr>
          <w:noProof/>
          <w:lang w:val="en-CA"/>
        </w:rPr>
        <w:t>If the access unit is an IRAP access unit, a buffering period SEI message applicable to the operation point shall be associated with the access unit.</w:t>
      </w:r>
    </w:p>
    <w:p w:rsidR="007E173E" w:rsidRPr="00564A49" w:rsidRDefault="007E173E" w:rsidP="007E173E">
      <w:pPr>
        <w:numPr>
          <w:ilvl w:val="0"/>
          <w:numId w:val="7"/>
        </w:numPr>
        <w:ind w:left="810"/>
        <w:textAlignment w:val="auto"/>
        <w:rPr>
          <w:noProof/>
          <w:lang w:val="en-CA"/>
        </w:rPr>
      </w:pPr>
      <w:r w:rsidRPr="00564A49">
        <w:rPr>
          <w:noProof/>
          <w:lang w:val="en-CA"/>
        </w:rPr>
        <w:t>Otherwise, if both of the following conditions apply, a buffering period SEI message applicable to the operation point may or may not be present for the access unit:</w:t>
      </w:r>
    </w:p>
    <w:p w:rsidR="007E173E" w:rsidRPr="00564A49" w:rsidRDefault="007E173E" w:rsidP="007E173E">
      <w:pPr>
        <w:numPr>
          <w:ilvl w:val="1"/>
          <w:numId w:val="7"/>
        </w:numPr>
        <w:ind w:left="1152"/>
        <w:textAlignment w:val="auto"/>
        <w:rPr>
          <w:noProof/>
          <w:lang w:val="en-CA"/>
        </w:rPr>
      </w:pPr>
      <w:r w:rsidRPr="00564A49">
        <w:rPr>
          <w:noProof/>
          <w:lang w:val="en-CA"/>
        </w:rPr>
        <w:t>The picture has TemporalId equal to 0.</w:t>
      </w:r>
    </w:p>
    <w:p w:rsidR="007E173E" w:rsidRPr="00564A49" w:rsidRDefault="007E173E" w:rsidP="007E173E">
      <w:pPr>
        <w:numPr>
          <w:ilvl w:val="1"/>
          <w:numId w:val="7"/>
        </w:numPr>
        <w:ind w:left="1152"/>
        <w:textAlignment w:val="auto"/>
        <w:rPr>
          <w:noProof/>
          <w:lang w:val="en-CA"/>
        </w:rPr>
      </w:pPr>
      <w:r w:rsidRPr="00564A49">
        <w:rPr>
          <w:noProof/>
          <w:lang w:val="en-CA"/>
        </w:rPr>
        <w:t>The picture is not a RASL, RADL or sub-layer non-reference picture.</w:t>
      </w:r>
    </w:p>
    <w:p w:rsidR="007E173E" w:rsidRPr="00564A49" w:rsidRDefault="007E173E" w:rsidP="007E173E">
      <w:pPr>
        <w:numPr>
          <w:ilvl w:val="0"/>
          <w:numId w:val="7"/>
        </w:numPr>
        <w:ind w:left="810"/>
        <w:textAlignment w:val="auto"/>
        <w:rPr>
          <w:noProof/>
          <w:lang w:val="en-CA"/>
        </w:rPr>
      </w:pPr>
      <w:r w:rsidRPr="00564A49">
        <w:rPr>
          <w:noProof/>
          <w:lang w:val="en-CA"/>
        </w:rPr>
        <w:t xml:space="preserve">Otherwise, the </w:t>
      </w:r>
      <w:r w:rsidRPr="00564A49">
        <w:rPr>
          <w:noProof/>
        </w:rPr>
        <w:t xml:space="preserve">access unit shall not be associated with </w:t>
      </w:r>
      <w:r w:rsidRPr="00564A49">
        <w:rPr>
          <w:noProof/>
          <w:lang w:val="en-CA"/>
        </w:rPr>
        <w:t>a buffering period SEI message applicable to the operation point.</w:t>
      </w:r>
    </w:p>
    <w:p w:rsidR="007E173E" w:rsidRPr="00564A49" w:rsidRDefault="007E173E" w:rsidP="007E173E">
      <w:pPr>
        <w:ind w:left="403" w:hanging="403"/>
        <w:rPr>
          <w:noProof/>
          <w:lang w:val="en-CA"/>
        </w:rPr>
      </w:pPr>
      <w:r w:rsidRPr="00564A49">
        <w:rPr>
          <w:noProof/>
        </w:rPr>
        <w:t>–</w:t>
      </w:r>
      <w:r w:rsidRPr="00564A49">
        <w:rPr>
          <w:noProof/>
        </w:rPr>
        <w:tab/>
      </w:r>
      <w:r w:rsidRPr="00564A49">
        <w:rPr>
          <w:noProof/>
          <w:lang w:val="en-CA"/>
        </w:rPr>
        <w:t>Otherwise (NalHrdBpPresentFlag and VclHrdBpPresentFlag are both equal to 0), no access unit in the CVS shall be associated with a buffering period SEI message applicable to the operation point.</w:t>
      </w:r>
    </w:p>
    <w:p w:rsidR="007E173E" w:rsidRPr="00564A49" w:rsidRDefault="007E173E" w:rsidP="007E173E">
      <w:pPr>
        <w:tabs>
          <w:tab w:val="clear" w:pos="794"/>
          <w:tab w:val="clear" w:pos="1191"/>
          <w:tab w:val="clear" w:pos="1588"/>
          <w:tab w:val="clear" w:pos="1985"/>
        </w:tabs>
        <w:spacing w:before="60"/>
        <w:ind w:left="288"/>
        <w:rPr>
          <w:noProof/>
          <w:sz w:val="18"/>
          <w:szCs w:val="18"/>
        </w:rPr>
      </w:pPr>
      <w:r w:rsidRPr="00564A49">
        <w:rPr>
          <w:noProof/>
          <w:sz w:val="18"/>
          <w:szCs w:val="18"/>
        </w:rPr>
        <w:t>NOTE </w:t>
      </w:r>
      <w:r w:rsidRPr="00564A49">
        <w:rPr>
          <w:sz w:val="18"/>
          <w:szCs w:val="18"/>
        </w:rPr>
        <w:fldChar w:fldCharType="begin" w:fldLock="1"/>
      </w:r>
      <w:r w:rsidRPr="00564A49">
        <w:rPr>
          <w:sz w:val="18"/>
          <w:szCs w:val="18"/>
        </w:rPr>
        <w:instrText xml:space="preserve"> SEQ NoteCounter \r 1 \* MERGEFORMAT </w:instrText>
      </w:r>
      <w:r w:rsidRPr="00564A49">
        <w:rPr>
          <w:sz w:val="18"/>
          <w:szCs w:val="18"/>
        </w:rPr>
        <w:fldChar w:fldCharType="separate"/>
      </w:r>
      <w:r w:rsidRPr="00564A49">
        <w:rPr>
          <w:noProof/>
          <w:sz w:val="18"/>
          <w:szCs w:val="18"/>
        </w:rPr>
        <w:t>1</w:t>
      </w:r>
      <w:r w:rsidRPr="00564A49">
        <w:rPr>
          <w:sz w:val="18"/>
          <w:szCs w:val="18"/>
        </w:rPr>
        <w:fldChar w:fldCharType="end"/>
      </w:r>
      <w:r w:rsidRPr="00564A49">
        <w:rPr>
          <w:noProof/>
          <w:sz w:val="18"/>
          <w:szCs w:val="18"/>
        </w:rPr>
        <w:t> – For some applications, frequent presence of buffering period SEI messages may be desirable (e.g. for random access at an IRAP picture or a non-IRAP picture or for bitstream splicing).</w:t>
      </w:r>
    </w:p>
    <w:p w:rsidR="007E173E" w:rsidRPr="00564A49" w:rsidRDefault="007E173E" w:rsidP="007E173E">
      <w:pPr>
        <w:rPr>
          <w:noProof/>
        </w:rPr>
      </w:pPr>
      <w:r w:rsidRPr="00564A49">
        <w:rPr>
          <w:b/>
          <w:noProof/>
        </w:rPr>
        <w:t>bp_</w:t>
      </w:r>
      <w:r w:rsidRPr="00564A49">
        <w:rPr>
          <w:b/>
          <w:bCs/>
          <w:noProof/>
        </w:rPr>
        <w:t>seq_parameter_set_id</w:t>
      </w:r>
      <w:r w:rsidRPr="00564A49">
        <w:rPr>
          <w:noProof/>
        </w:rPr>
        <w:t xml:space="preserve"> indicates and shall be equal to the sps_seq_parameter_set_id for the SPS that is active for the coded picture associated with the buffering period SEI message. The value of bp_seq_parameter_set_id shall be equal to the value of pps_seq_parameter_set_id in the PPS referenced by the slice_pic_parameter_set_id of the slice segment headers of the coded picture associated with the buffering period SEI message. The value of bp_seq_parameter_set_id shall be in the range of 0 to 15, inclusive.</w:t>
      </w:r>
    </w:p>
    <w:p w:rsidR="007E173E" w:rsidRPr="00564A49" w:rsidRDefault="007E173E" w:rsidP="007E173E">
      <w:pPr>
        <w:rPr>
          <w:b/>
          <w:bCs/>
          <w:noProof/>
        </w:rPr>
      </w:pPr>
      <w:r w:rsidRPr="00564A49">
        <w:rPr>
          <w:b/>
          <w:bCs/>
          <w:noProof/>
        </w:rPr>
        <w:t>irap_cpb_params_present_flag</w:t>
      </w:r>
      <w:r w:rsidRPr="00564A49">
        <w:rPr>
          <w:noProof/>
        </w:rPr>
        <w:t xml:space="preserve"> equal to 1 specifies the presence of the </w:t>
      </w:r>
      <w:r w:rsidRPr="00564A49">
        <w:rPr>
          <w:bCs/>
          <w:noProof/>
          <w:color w:val="000000"/>
        </w:rPr>
        <w:t>initial_alt_cpb_removal_delay[ i ] and initial_alt_cpb_removal_offset[ i ] syntax elements.</w:t>
      </w:r>
      <w:r w:rsidRPr="00564A49">
        <w:rPr>
          <w:noProof/>
          <w:color w:val="000000"/>
        </w:rPr>
        <w:t xml:space="preserve"> When not present, the value of irap_cpb_params_present_flag is inferred to be equal to 0. W</w:t>
      </w:r>
      <w:r w:rsidRPr="00564A49">
        <w:rPr>
          <w:noProof/>
        </w:rPr>
        <w:t>hen the associated picture is neither a CRA picture nor a BLA picture, t</w:t>
      </w:r>
      <w:r w:rsidRPr="00564A49">
        <w:rPr>
          <w:noProof/>
          <w:color w:val="000000"/>
        </w:rPr>
        <w:t xml:space="preserve">he value of irap_cpb_params_present_flag </w:t>
      </w:r>
      <w:r w:rsidRPr="00564A49">
        <w:rPr>
          <w:noProof/>
        </w:rPr>
        <w:t>shall be equal to 0.</w:t>
      </w:r>
    </w:p>
    <w:p w:rsidR="007E173E" w:rsidRPr="00564A49" w:rsidRDefault="007E173E" w:rsidP="007E173E">
      <w:pPr>
        <w:tabs>
          <w:tab w:val="clear" w:pos="794"/>
          <w:tab w:val="clear" w:pos="1191"/>
          <w:tab w:val="clear" w:pos="1588"/>
          <w:tab w:val="clear" w:pos="1985"/>
        </w:tabs>
        <w:spacing w:before="60"/>
        <w:ind w:left="288"/>
        <w:rPr>
          <w:noProof/>
          <w:sz w:val="18"/>
          <w:szCs w:val="18"/>
        </w:rPr>
      </w:pPr>
      <w:r w:rsidRPr="00564A49">
        <w:rPr>
          <w:noProof/>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2</w:t>
      </w:r>
      <w:r w:rsidRPr="00564A49">
        <w:rPr>
          <w:sz w:val="18"/>
          <w:szCs w:val="18"/>
        </w:rPr>
        <w:fldChar w:fldCharType="end"/>
      </w:r>
      <w:r w:rsidRPr="00564A49">
        <w:rPr>
          <w:noProof/>
          <w:sz w:val="18"/>
          <w:szCs w:val="18"/>
        </w:rPr>
        <w:t> – The values of sub_pic_hrd_params_present_flag and irap_cpb_params_present_flag cannot be both equal to 1.</w:t>
      </w:r>
    </w:p>
    <w:p w:rsidR="007E173E" w:rsidRPr="00564A49" w:rsidRDefault="007E173E" w:rsidP="007E173E">
      <w:pPr>
        <w:rPr>
          <w:noProof/>
        </w:rPr>
      </w:pPr>
      <w:r w:rsidRPr="00564A49">
        <w:rPr>
          <w:b/>
          <w:bCs/>
          <w:noProof/>
        </w:rPr>
        <w:t>cpb_delay_offset</w:t>
      </w:r>
      <w:r w:rsidRPr="00564A49">
        <w:rPr>
          <w:rFonts w:eastAsia="Times New Roman"/>
        </w:rPr>
        <w:t xml:space="preserve"> specifies an offset to be used in the derivation of the nominal CPB removal times of pictures following, in decoding order, the CRA or BLA picture associated with the buffering period SEI message when no picture in </w:t>
      </w:r>
      <w:r w:rsidRPr="00564A49">
        <w:rPr>
          <w:noProof/>
        </w:rPr>
        <w:t>skippedPictureList is</w:t>
      </w:r>
      <w:r w:rsidRPr="00564A49">
        <w:rPr>
          <w:rFonts w:eastAsia="Times New Roman"/>
        </w:rPr>
        <w:t xml:space="preserve"> present. </w:t>
      </w:r>
      <w:r w:rsidRPr="00564A49">
        <w:rPr>
          <w:noProof/>
        </w:rPr>
        <w:t>The syntax element has a length in bits given by au_cpb_removal_delay_length_minus1 + 1. When not present, the value of cpb_delay_offset is inferred to be equal to 0.</w:t>
      </w:r>
    </w:p>
    <w:p w:rsidR="007E173E" w:rsidRPr="00564A49" w:rsidRDefault="007E173E" w:rsidP="007E173E">
      <w:pPr>
        <w:rPr>
          <w:noProof/>
        </w:rPr>
      </w:pPr>
      <w:r w:rsidRPr="00564A49">
        <w:rPr>
          <w:b/>
          <w:bCs/>
          <w:noProof/>
        </w:rPr>
        <w:t>dpb_delay_offset</w:t>
      </w:r>
      <w:r w:rsidRPr="00564A49">
        <w:rPr>
          <w:rFonts w:eastAsia="Times New Roman"/>
        </w:rPr>
        <w:t xml:space="preserve"> specifies an offset to be used in the derivation of the DPB output times of the CRA or BLA picture associated with the buffering period SEI message when no picture in skippedPictureList is present. </w:t>
      </w:r>
      <w:r w:rsidRPr="00564A49">
        <w:rPr>
          <w:noProof/>
        </w:rPr>
        <w:t xml:space="preserve">The syntax element </w:t>
      </w:r>
      <w:r w:rsidRPr="00564A49">
        <w:rPr>
          <w:noProof/>
        </w:rPr>
        <w:lastRenderedPageBreak/>
        <w:t>has a length in bits given by dpb_output_delay_length_minus1 + 1. When not present, the value of dpb_delay_offset is inferred to be equal to 0.</w:t>
      </w:r>
    </w:p>
    <w:p w:rsidR="007E173E" w:rsidRPr="00564A49" w:rsidRDefault="007E173E" w:rsidP="007E173E">
      <w:pPr>
        <w:rPr>
          <w:noProof/>
        </w:rPr>
      </w:pPr>
      <w:r w:rsidRPr="00564A49">
        <w:rPr>
          <w:noProof/>
        </w:rPr>
        <w:t>When the current picture is not the first picture in the bitstream in decoding order, let prevNonDiscardablePic be the preceding picture in decoding order with TemporalId equal to 0 that is not a RASL, RADL or sub-layer non-reference picture.</w:t>
      </w:r>
    </w:p>
    <w:p w:rsidR="007E173E" w:rsidRPr="00564A49" w:rsidRDefault="007E173E" w:rsidP="007E173E">
      <w:pPr>
        <w:rPr>
          <w:lang w:val="en-CA"/>
        </w:rPr>
      </w:pPr>
      <w:r w:rsidRPr="00564A49">
        <w:rPr>
          <w:b/>
          <w:lang w:val="en-CA"/>
        </w:rPr>
        <w:t>concatenation_flag</w:t>
      </w:r>
      <w:r w:rsidRPr="00564A49">
        <w:rPr>
          <w:lang w:val="en-CA"/>
        </w:rPr>
        <w:t xml:space="preserve"> indicates, when the </w:t>
      </w:r>
      <w:r w:rsidRPr="00564A49">
        <w:rPr>
          <w:noProof/>
        </w:rPr>
        <w:t>current picture is not the first picture in the bitstream in decoding order, whether the nominal CPB removal time of the current picture is determined relative to the nominal CPB removal time of the preceding picture with a buffering period SEI message or relative to the nominal CPB removal time of the picture prevNonDiscardablePic</w:t>
      </w:r>
      <w:r w:rsidRPr="00564A49">
        <w:rPr>
          <w:lang w:val="en-CA"/>
        </w:rPr>
        <w:t>.</w:t>
      </w:r>
    </w:p>
    <w:p w:rsidR="007E173E" w:rsidRPr="00564A49" w:rsidRDefault="007E173E" w:rsidP="007E173E">
      <w:pPr>
        <w:rPr>
          <w:lang w:val="en-CA"/>
        </w:rPr>
      </w:pPr>
      <w:r w:rsidRPr="00564A49">
        <w:rPr>
          <w:b/>
          <w:lang w:val="en-CA"/>
        </w:rPr>
        <w:t>au_cpb_removal_delay_delta_minus1</w:t>
      </w:r>
      <w:r w:rsidRPr="00564A49">
        <w:rPr>
          <w:lang w:val="en-CA"/>
        </w:rPr>
        <w:t xml:space="preserve"> plus 1, when the current picture is not the first picture in the bitstream</w:t>
      </w:r>
      <w:r w:rsidRPr="00564A49">
        <w:rPr>
          <w:noProof/>
        </w:rPr>
        <w:t xml:space="preserve"> in decoding order</w:t>
      </w:r>
      <w:r w:rsidRPr="00564A49">
        <w:rPr>
          <w:lang w:val="en-CA"/>
        </w:rPr>
        <w:t xml:space="preserve">, specifies a CPB removal delay increment value relative to the nominal CPB removal time of the picture prevNonDiscardablePic. </w:t>
      </w:r>
      <w:r w:rsidRPr="00564A49">
        <w:rPr>
          <w:noProof/>
        </w:rPr>
        <w:t>This syntax element has a length in bits given by au_cpb_removal_delay_length_minus1 + 1.</w:t>
      </w:r>
    </w:p>
    <w:p w:rsidR="007E173E" w:rsidRPr="00564A49" w:rsidRDefault="007E173E" w:rsidP="007E173E">
      <w:pPr>
        <w:rPr>
          <w:lang w:val="en-CA"/>
        </w:rPr>
      </w:pPr>
      <w:r w:rsidRPr="00564A49">
        <w:rPr>
          <w:lang w:val="en-CA"/>
        </w:rPr>
        <w:t>When the current picture contains a buffering period SEI message and concatenation_flag is equal to 0 and the current picture is not the first picture in the bitstream</w:t>
      </w:r>
      <w:r w:rsidRPr="00564A49">
        <w:rPr>
          <w:noProof/>
        </w:rPr>
        <w:t xml:space="preserve"> in decoding order</w:t>
      </w:r>
      <w:r w:rsidRPr="00564A49">
        <w:rPr>
          <w:lang w:val="en-CA"/>
        </w:rPr>
        <w:t>, it is a requirement of bitstream conformance that the following constraint applies:</w:t>
      </w:r>
    </w:p>
    <w:p w:rsidR="007E173E" w:rsidRPr="00564A49" w:rsidRDefault="007E173E" w:rsidP="00CC1A3E">
      <w:pPr>
        <w:numPr>
          <w:ilvl w:val="0"/>
          <w:numId w:val="52"/>
        </w:numPr>
        <w:tabs>
          <w:tab w:val="clear" w:pos="794"/>
          <w:tab w:val="clear" w:pos="1191"/>
          <w:tab w:val="clear" w:pos="1588"/>
          <w:tab w:val="clear" w:pos="1985"/>
          <w:tab w:val="left" w:pos="360"/>
          <w:tab w:val="left" w:pos="720"/>
          <w:tab w:val="left" w:pos="1080"/>
          <w:tab w:val="left" w:pos="1440"/>
        </w:tabs>
        <w:rPr>
          <w:lang w:val="en-CA"/>
        </w:rPr>
      </w:pPr>
      <w:r w:rsidRPr="00564A49">
        <w:rPr>
          <w:lang w:val="en-CA"/>
        </w:rPr>
        <w:t>If the picture prevNonDiscardablePic is not associated with a buffering period SEI message, the au_cpb_removal_delay_minus1 of the current picture shall be equal to the au_cpb_removal_delay_minus1 of prevNonDiscardablePic plus au_cpb_removal_delay_delta_minus1</w:t>
      </w:r>
      <w:r w:rsidRPr="00564A49">
        <w:rPr>
          <w:noProof/>
        </w:rPr>
        <w:t> + </w:t>
      </w:r>
      <w:r w:rsidRPr="00564A49">
        <w:rPr>
          <w:lang w:val="en-CA"/>
        </w:rPr>
        <w:t>1.</w:t>
      </w:r>
    </w:p>
    <w:p w:rsidR="007E173E" w:rsidRPr="00564A49" w:rsidRDefault="007E173E" w:rsidP="00CC1A3E">
      <w:pPr>
        <w:numPr>
          <w:ilvl w:val="0"/>
          <w:numId w:val="52"/>
        </w:numPr>
        <w:tabs>
          <w:tab w:val="clear" w:pos="794"/>
          <w:tab w:val="clear" w:pos="1191"/>
          <w:tab w:val="clear" w:pos="1588"/>
          <w:tab w:val="clear" w:pos="1985"/>
          <w:tab w:val="left" w:pos="360"/>
          <w:tab w:val="left" w:pos="720"/>
          <w:tab w:val="left" w:pos="1080"/>
          <w:tab w:val="left" w:pos="1440"/>
        </w:tabs>
        <w:rPr>
          <w:lang w:val="en-CA"/>
        </w:rPr>
      </w:pPr>
      <w:r w:rsidRPr="00564A49">
        <w:rPr>
          <w:lang w:val="en-CA"/>
        </w:rPr>
        <w:t>Otherwise, au_cpb_removal_delay_minus1 shall be equal to au_cpb_removal_delay_delta_minus1.</w:t>
      </w:r>
    </w:p>
    <w:p w:rsidR="007E173E" w:rsidRPr="00564A49" w:rsidRDefault="007E173E" w:rsidP="007E173E">
      <w:pPr>
        <w:tabs>
          <w:tab w:val="clear" w:pos="794"/>
          <w:tab w:val="clear" w:pos="1191"/>
          <w:tab w:val="clear" w:pos="1588"/>
          <w:tab w:val="clear" w:pos="1985"/>
        </w:tabs>
        <w:spacing w:before="60"/>
        <w:ind w:left="288"/>
        <w:rPr>
          <w:noProof/>
          <w:sz w:val="18"/>
          <w:szCs w:val="18"/>
        </w:rPr>
      </w:pPr>
      <w:r w:rsidRPr="00564A49">
        <w:rPr>
          <w:noProof/>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3</w:t>
      </w:r>
      <w:r w:rsidRPr="00564A49">
        <w:rPr>
          <w:sz w:val="18"/>
          <w:szCs w:val="18"/>
        </w:rPr>
        <w:fldChar w:fldCharType="end"/>
      </w:r>
      <w:r w:rsidRPr="00564A49">
        <w:rPr>
          <w:noProof/>
          <w:sz w:val="18"/>
          <w:szCs w:val="18"/>
        </w:rPr>
        <w:t> – </w:t>
      </w:r>
      <w:r w:rsidRPr="00564A49">
        <w:rPr>
          <w:sz w:val="18"/>
          <w:szCs w:val="18"/>
          <w:lang w:val="en-CA"/>
        </w:rPr>
        <w:t>When the current picture contains a buffering period SEI message and concatenation_flag is equal to 1, the au_cpb_removal_delay_minus1 for the current picture is not used. The above-specified constraint can, under some circumstances, make it possible to splice bitstreams (that use suitably-designed referencing structures) by simply changing the value of concatenation_flag from 0 to 1 in the buffering period SEI message for an IRAP picture at the splicing point. When concatenation_flag is equal to 0, the above-specified constraint enables the decoder to check whether the constraint is satisfied as a way to detect the loss of the picture prevNonDiscardablePic.</w:t>
      </w:r>
    </w:p>
    <w:p w:rsidR="007E173E" w:rsidRPr="00564A49" w:rsidRDefault="007E173E" w:rsidP="007E173E">
      <w:pPr>
        <w:rPr>
          <w:noProof/>
        </w:rPr>
      </w:pPr>
      <w:r w:rsidRPr="00564A49">
        <w:rPr>
          <w:b/>
          <w:bCs/>
          <w:noProof/>
        </w:rPr>
        <w:t>nal_initial_cpb_removal_delay</w:t>
      </w:r>
      <w:r w:rsidRPr="00564A49">
        <w:rPr>
          <w:bCs/>
          <w:noProof/>
        </w:rPr>
        <w:t>[ i ]</w:t>
      </w:r>
      <w:r w:rsidRPr="00564A49">
        <w:rPr>
          <w:noProof/>
        </w:rPr>
        <w:t xml:space="preserve"> and </w:t>
      </w:r>
      <w:r w:rsidRPr="00564A49">
        <w:rPr>
          <w:b/>
          <w:bCs/>
          <w:noProof/>
        </w:rPr>
        <w:t>nal_initial_alt_cpb_removal_delay</w:t>
      </w:r>
      <w:r w:rsidRPr="00564A49">
        <w:rPr>
          <w:bCs/>
          <w:noProof/>
        </w:rPr>
        <w:t>[ i ]</w:t>
      </w:r>
      <w:r w:rsidRPr="00564A49">
        <w:rPr>
          <w:noProof/>
        </w:rPr>
        <w:t xml:space="preserve"> specify the default and the alternative initial CPB removal delays, respectively, for the i-th CPB when the NAL HRD parameters are in use. The syntax elements have a length in bits given by initial_cpb_removal_delay_length_minus1 + 1, and are in units of a 90 kHz clock. The values of the syntax elements shall not be equal to 0 and shall be less than or equal to 90000 * ( CpbSize[ i ] </w:t>
      </w:r>
      <w:r w:rsidRPr="00564A49">
        <w:rPr>
          <w:noProof/>
        </w:rPr>
        <w:sym w:font="Symbol" w:char="F0B8"/>
      </w:r>
      <w:r w:rsidRPr="00564A49">
        <w:rPr>
          <w:noProof/>
        </w:rPr>
        <w:t> BitRate[ i ] ), the time-equivalent of the CPB size in 90 kHz clock units.</w:t>
      </w:r>
    </w:p>
    <w:p w:rsidR="007E173E" w:rsidRPr="00564A49" w:rsidRDefault="007E173E" w:rsidP="007E173E">
      <w:pPr>
        <w:rPr>
          <w:noProof/>
        </w:rPr>
      </w:pPr>
      <w:r w:rsidRPr="00564A49">
        <w:rPr>
          <w:b/>
          <w:bCs/>
          <w:noProof/>
        </w:rPr>
        <w:t>nal_initial_cpb_removal_offset</w:t>
      </w:r>
      <w:r w:rsidRPr="00564A49">
        <w:rPr>
          <w:bCs/>
          <w:noProof/>
        </w:rPr>
        <w:t>[ i ]</w:t>
      </w:r>
      <w:r w:rsidRPr="00564A49">
        <w:rPr>
          <w:noProof/>
        </w:rPr>
        <w:t xml:space="preserve"> and </w:t>
      </w:r>
      <w:r w:rsidRPr="00564A49">
        <w:rPr>
          <w:b/>
          <w:bCs/>
          <w:noProof/>
        </w:rPr>
        <w:t>nal_initial_alt_cpb_removal_offset</w:t>
      </w:r>
      <w:r w:rsidRPr="00564A49">
        <w:rPr>
          <w:bCs/>
          <w:noProof/>
        </w:rPr>
        <w:t>[ i ]</w:t>
      </w:r>
      <w:r w:rsidRPr="00564A49">
        <w:rPr>
          <w:noProof/>
        </w:rPr>
        <w:t xml:space="preserve"> specify the default and the alternative initial CPB removal offsets, respectively, for the i-th CPB when the NAL HRD parameters are in use. The syntax elements have a length in bits given by initial_cpb_removal_delay_length_minus1 + 1 and are in units of a 90 kHz clock.</w:t>
      </w:r>
    </w:p>
    <w:p w:rsidR="007E173E" w:rsidRPr="00564A49" w:rsidRDefault="007E173E" w:rsidP="007E173E">
      <w:pPr>
        <w:rPr>
          <w:noProof/>
        </w:rPr>
      </w:pPr>
      <w:r w:rsidRPr="00564A49">
        <w:rPr>
          <w:noProof/>
        </w:rPr>
        <w:t>Over the entire CVS, the sum of nal_initial_cpb_removal_delay[ i ] and nal_initial_cpb_removal_offset[ i ] shall be constant for each value of i, and the sum of nal_initial_alt_cpb_removal_delay[ i ] and nal_initial_alt_cpb_removal_offset[ i ] shall be constant for each value of i.</w:t>
      </w:r>
    </w:p>
    <w:p w:rsidR="007E173E" w:rsidRPr="00564A49" w:rsidRDefault="007E173E" w:rsidP="007E173E">
      <w:pPr>
        <w:rPr>
          <w:noProof/>
        </w:rPr>
      </w:pPr>
      <w:r w:rsidRPr="00564A49">
        <w:rPr>
          <w:b/>
          <w:bCs/>
          <w:noProof/>
        </w:rPr>
        <w:t>vcl_initial_cpb_removal_delay</w:t>
      </w:r>
      <w:r w:rsidRPr="00564A49">
        <w:rPr>
          <w:bCs/>
          <w:noProof/>
        </w:rPr>
        <w:t>[ i ]</w:t>
      </w:r>
      <w:r w:rsidRPr="00564A49">
        <w:rPr>
          <w:noProof/>
        </w:rPr>
        <w:t xml:space="preserve"> and </w:t>
      </w:r>
      <w:r w:rsidRPr="00564A49">
        <w:rPr>
          <w:b/>
          <w:bCs/>
          <w:noProof/>
        </w:rPr>
        <w:t>vcl_initial_alt_cpb_removal_delay</w:t>
      </w:r>
      <w:r w:rsidRPr="00564A49">
        <w:rPr>
          <w:bCs/>
          <w:noProof/>
        </w:rPr>
        <w:t>[ i ]</w:t>
      </w:r>
      <w:r w:rsidRPr="00564A49">
        <w:rPr>
          <w:noProof/>
        </w:rPr>
        <w:t xml:space="preserve"> specify the default and the alternative initial CPB removal delays, respectively, for the i-th CPB when the VCL HRD parameters are in use. The syntax elements have a length in bits given by initial_cpb_removal_delay_length_minus1 + 1, and are in units of a 90 kHz clock. The values of the syntax elements shall not be equal to 0 and shall be less than or equal to 90000 * ( CpbSize[ i ] </w:t>
      </w:r>
      <w:r w:rsidRPr="00564A49">
        <w:rPr>
          <w:noProof/>
        </w:rPr>
        <w:sym w:font="Symbol" w:char="F0B8"/>
      </w:r>
      <w:r w:rsidRPr="00564A49">
        <w:rPr>
          <w:noProof/>
        </w:rPr>
        <w:t> BitRate[ i ] ), the time-equivalent of the CPB size in 90 kHz clock units.</w:t>
      </w:r>
    </w:p>
    <w:p w:rsidR="007E173E" w:rsidRPr="00564A49" w:rsidRDefault="007E173E" w:rsidP="007E173E">
      <w:pPr>
        <w:rPr>
          <w:noProof/>
        </w:rPr>
      </w:pPr>
      <w:r w:rsidRPr="00564A49">
        <w:rPr>
          <w:b/>
          <w:bCs/>
          <w:noProof/>
        </w:rPr>
        <w:t>vcl_initial_cpb_removal_offset</w:t>
      </w:r>
      <w:r w:rsidRPr="00564A49">
        <w:rPr>
          <w:bCs/>
          <w:noProof/>
        </w:rPr>
        <w:t>[ i ]</w:t>
      </w:r>
      <w:r w:rsidRPr="00564A49">
        <w:rPr>
          <w:noProof/>
        </w:rPr>
        <w:t xml:space="preserve"> and </w:t>
      </w:r>
      <w:r w:rsidRPr="00564A49">
        <w:rPr>
          <w:b/>
          <w:bCs/>
          <w:noProof/>
        </w:rPr>
        <w:t>vcl_initial_alt_cpb_removal_offset</w:t>
      </w:r>
      <w:r w:rsidRPr="00564A49">
        <w:rPr>
          <w:bCs/>
          <w:noProof/>
        </w:rPr>
        <w:t>[ i ]</w:t>
      </w:r>
      <w:r w:rsidRPr="00564A49">
        <w:rPr>
          <w:noProof/>
        </w:rPr>
        <w:t xml:space="preserve"> specify the default and the alternative initial CPB removal offsets, respectively, for the i-th CPB when the VCL HRD parameters are in use. The syntax elements have a length in bits given by initial_cpb_removal_delay_length_minus1 + 1 and are in units of a 90 kHz clock.</w:t>
      </w:r>
    </w:p>
    <w:p w:rsidR="007E173E" w:rsidRPr="00564A49" w:rsidRDefault="007E173E" w:rsidP="007E173E">
      <w:pPr>
        <w:rPr>
          <w:noProof/>
        </w:rPr>
      </w:pPr>
      <w:r w:rsidRPr="00564A49">
        <w:rPr>
          <w:noProof/>
        </w:rPr>
        <w:t>Over the entire CVS, the sum of vcl_initial_cpb_removal_delay[ i ] and vcl_initial_cpb_removal_offset[ i ] shall be constant for each value of i, and the sum of vcl_initial_alt_cpb_removal_delay[ i ] and vcl_initial_alt_cpb_removal_offset[ i ] shall be constant for each value of i.</w:t>
      </w:r>
    </w:p>
    <w:p w:rsidR="007E173E" w:rsidRPr="00564A49" w:rsidRDefault="007E173E" w:rsidP="007E173E">
      <w:pPr>
        <w:rPr>
          <w:noProof/>
        </w:rPr>
      </w:pPr>
      <w:r w:rsidRPr="00564A49">
        <w:rPr>
          <w:b/>
          <w:noProof/>
        </w:rPr>
        <w:t>use_alt_cpb_params_flag</w:t>
      </w:r>
      <w:r w:rsidRPr="00564A49">
        <w:rPr>
          <w:noProof/>
        </w:rPr>
        <w:t xml:space="preserve"> is used to derive the value of UseAltCpbParamsFlag. When irap_cpb_params_present_flag is equal to 0, use_alt_cpb_params_flag shall not be equal to 1. When use_alt_cpb_params_flag is not present, it is inferred to be equal to 0.</w:t>
      </w:r>
    </w:p>
    <w:p w:rsidR="007E173E" w:rsidRPr="00564A49" w:rsidRDefault="007E173E" w:rsidP="007E173E">
      <w:pPr>
        <w:tabs>
          <w:tab w:val="clear" w:pos="794"/>
          <w:tab w:val="clear" w:pos="1191"/>
          <w:tab w:val="clear" w:pos="1588"/>
          <w:tab w:val="clear" w:pos="1985"/>
        </w:tabs>
        <w:spacing w:before="60"/>
        <w:ind w:left="288"/>
        <w:rPr>
          <w:noProof/>
          <w:sz w:val="18"/>
          <w:szCs w:val="18"/>
        </w:rPr>
      </w:pPr>
      <w:r w:rsidRPr="00564A49">
        <w:rPr>
          <w:noProof/>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4</w:t>
      </w:r>
      <w:r w:rsidRPr="00564A49">
        <w:rPr>
          <w:sz w:val="18"/>
          <w:szCs w:val="18"/>
        </w:rPr>
        <w:fldChar w:fldCharType="end"/>
      </w:r>
      <w:r w:rsidRPr="00564A49">
        <w:rPr>
          <w:noProof/>
          <w:sz w:val="18"/>
          <w:szCs w:val="18"/>
        </w:rPr>
        <w:t> – Encoders are recommended either to set use_alt_cpb_params_flag equal to 0 or not to include i</w:t>
      </w:r>
      <w:r w:rsidRPr="00564A49">
        <w:rPr>
          <w:bCs/>
          <w:noProof/>
          <w:sz w:val="18"/>
          <w:szCs w:val="18"/>
        </w:rPr>
        <w:t>rap_cpb_params_present_flag equal to 1</w:t>
      </w:r>
      <w:r w:rsidRPr="00564A49">
        <w:rPr>
          <w:noProof/>
          <w:sz w:val="18"/>
          <w:szCs w:val="18"/>
        </w:rPr>
        <w:t xml:space="preserve"> in non-nested buffering period SEI messages associated with a CRA or BLA picture for which at least one of its associated RASL pictures follows one or more of its associated RADL pictures in decoding order. Encoders are recommended either to set use_alt_cpb_params_flag equal to 0 or not to include i</w:t>
      </w:r>
      <w:r w:rsidRPr="00564A49">
        <w:rPr>
          <w:bCs/>
          <w:noProof/>
          <w:sz w:val="18"/>
          <w:szCs w:val="18"/>
        </w:rPr>
        <w:t>rap_cpb_params_present_flag equal to 1</w:t>
      </w:r>
      <w:r w:rsidRPr="00564A49">
        <w:rPr>
          <w:noProof/>
          <w:sz w:val="18"/>
          <w:szCs w:val="18"/>
        </w:rPr>
        <w:t xml:space="preserve"> in a nested buffering period SEI message that is nested in a scalable nesting SEI message and associated with an IRAP picture with NoClrasOutputFlag equal to 1 for which at least one of RASL pictures associated with an IRAP picture with </w:t>
      </w:r>
      <w:r w:rsidRPr="00564A49">
        <w:rPr>
          <w:noProof/>
          <w:sz w:val="18"/>
          <w:szCs w:val="18"/>
        </w:rPr>
        <w:lastRenderedPageBreak/>
        <w:t>nuh_layer_id equal to nuhLayerId such that LayerInitializedFlag[ nuhLayerId ] equal to 0 (at the beginning of decoding the IRAP picture) follows one or more of its associated RADL pictures in decoding order or for which CL-RAS pictures are present.</w:t>
      </w:r>
    </w:p>
    <w:p w:rsidR="007E173E" w:rsidRPr="00564A49" w:rsidRDefault="007E173E" w:rsidP="007E173E">
      <w:pPr>
        <w:rPr>
          <w:i/>
          <w:lang w:val="en-US"/>
        </w:rPr>
      </w:pPr>
    </w:p>
    <w:p w:rsidR="007E173E" w:rsidRPr="00564A49" w:rsidRDefault="007E173E" w:rsidP="007E173E">
      <w:pPr>
        <w:rPr>
          <w:i/>
          <w:lang w:val="en-US"/>
        </w:rPr>
      </w:pPr>
      <w:r w:rsidRPr="00564A49">
        <w:rPr>
          <w:i/>
          <w:lang w:val="en-US"/>
        </w:rPr>
        <w:t>Modify subclause D.3.4 as follows:</w:t>
      </w:r>
    </w:p>
    <w:p w:rsidR="007E173E" w:rsidRPr="00564A49" w:rsidRDefault="007E173E" w:rsidP="007E173E">
      <w:r w:rsidRPr="00564A49">
        <w:rPr>
          <w:b/>
        </w:rPr>
        <w:t>pan_scan_rect_persistence_flag</w:t>
      </w:r>
      <w:r w:rsidRPr="00564A49">
        <w:t xml:space="preserve"> specifies the persistence of the pan-scan rectangle SEI message.</w:t>
      </w:r>
    </w:p>
    <w:p w:rsidR="007E173E" w:rsidRPr="00564A49" w:rsidRDefault="007E173E" w:rsidP="007E173E">
      <w:r w:rsidRPr="00564A49">
        <w:t>pan_scan_rect_persistence_flag equal to 0 specifies that the pan-scan rectangle information applies to the current decoded picture only.</w:t>
      </w:r>
    </w:p>
    <w:p w:rsidR="007E173E" w:rsidRPr="00564A49" w:rsidRDefault="007E173E" w:rsidP="007E173E">
      <w:r w:rsidRPr="00564A49">
        <w:t>Let picA be the current picture. pan_scan_rect_persistence_flag equal to 1 specifies that the pan-scan rectangle information persists in output order until any of the following conditions are true:</w:t>
      </w:r>
    </w:p>
    <w:p w:rsidR="007E173E" w:rsidRPr="00564A49" w:rsidRDefault="007E173E" w:rsidP="007E173E">
      <w:pPr>
        <w:pStyle w:val="enumlev1"/>
        <w:ind w:left="397"/>
      </w:pPr>
      <w:r w:rsidRPr="00564A49">
        <w:t>–</w:t>
      </w:r>
      <w:r w:rsidRPr="00564A49">
        <w:tab/>
        <w:t>A new CVS begins.</w:t>
      </w:r>
    </w:p>
    <w:p w:rsidR="007E173E" w:rsidRPr="00564A49" w:rsidRDefault="007E173E" w:rsidP="007E173E">
      <w:pPr>
        <w:pStyle w:val="enumlev1"/>
        <w:ind w:left="397"/>
      </w:pPr>
      <w:r w:rsidRPr="00564A49">
        <w:t>–</w:t>
      </w:r>
      <w:r w:rsidRPr="00564A49">
        <w:tab/>
        <w:t>The bitstream ends.</w:t>
      </w:r>
    </w:p>
    <w:p w:rsidR="007E173E" w:rsidRPr="00564A49" w:rsidRDefault="007E173E" w:rsidP="007E173E">
      <w:pPr>
        <w:pStyle w:val="enumlev1"/>
        <w:ind w:left="397"/>
      </w:pPr>
      <w:r w:rsidRPr="00564A49">
        <w:t>–</w:t>
      </w:r>
      <w:r w:rsidRPr="00564A49">
        <w:tab/>
        <w:t>A picture picB in an access unit containing a pan-scan rectangle SEI message with the same value of pan_scan_rect_id is output for which PicOrderCnt( picB ) is greater than PicOrderCnt( picA ), where PicOrderCnt( picB ) and PicOrderCnt( picA ) are the PicOrderCntVal values of picB and picA, respectively, immediately after the invocation of the decoding process for picture order count for picB.</w:t>
      </w:r>
    </w:p>
    <w:p w:rsidR="007E173E" w:rsidRPr="00564A49" w:rsidRDefault="007E173E" w:rsidP="007E173E">
      <w:pPr>
        <w:rPr>
          <w:i/>
        </w:rPr>
      </w:pPr>
    </w:p>
    <w:p w:rsidR="007E173E" w:rsidRPr="00564A49" w:rsidRDefault="007E173E" w:rsidP="007E173E">
      <w:pPr>
        <w:rPr>
          <w:i/>
          <w:lang w:val="en-US"/>
        </w:rPr>
      </w:pPr>
      <w:r w:rsidRPr="00564A49">
        <w:rPr>
          <w:i/>
          <w:lang w:val="en-US"/>
        </w:rPr>
        <w:t>Modify subclause D.3.8 as follows: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after="120"/>
        <w:rPr>
          <w:rFonts w:eastAsia="Times New Roman"/>
          <w:noProof/>
          <w:szCs w:val="18"/>
          <w:lang w:val="en-US"/>
        </w:rPr>
      </w:pPr>
      <w:r w:rsidRPr="00564A49">
        <w:rPr>
          <w:rFonts w:eastAsia="Times New Roman"/>
          <w:noProof/>
          <w:szCs w:val="18"/>
          <w:lang w:val="en-US"/>
        </w:rPr>
        <w:t>The semantics below apply independently to each particular layer with nuh_layer_id equal to targetLayerId of the layers to which the recovery point SEI message applies. The current picture refers to the picture with nuh_layer_id equal to targetLayerId in the access unit containing the current SEI message.</w:t>
      </w:r>
    </w:p>
    <w:p w:rsidR="007E173E" w:rsidRPr="00564A49" w:rsidRDefault="007E173E" w:rsidP="007E173E">
      <w:pPr>
        <w:tabs>
          <w:tab w:val="clear" w:pos="794"/>
          <w:tab w:val="clear" w:pos="1191"/>
          <w:tab w:val="clear" w:pos="1588"/>
          <w:tab w:val="clear" w:pos="1985"/>
        </w:tabs>
        <w:spacing w:before="60" w:afterLines="50" w:after="120"/>
        <w:ind w:left="288"/>
        <w:rPr>
          <w:noProof/>
          <w:sz w:val="18"/>
          <w:szCs w:val="18"/>
        </w:rPr>
      </w:pPr>
      <w:r w:rsidRPr="00564A49">
        <w:rPr>
          <w:noProof/>
          <w:sz w:val="18"/>
          <w:szCs w:val="18"/>
        </w:rPr>
        <w:t>NOTE </w:t>
      </w:r>
      <w:r w:rsidRPr="00564A49">
        <w:rPr>
          <w:noProof/>
          <w:sz w:val="18"/>
          <w:szCs w:val="18"/>
        </w:rPr>
        <w:fldChar w:fldCharType="begin" w:fldLock="1"/>
      </w:r>
      <w:r w:rsidRPr="00564A49">
        <w:rPr>
          <w:noProof/>
          <w:sz w:val="18"/>
          <w:szCs w:val="18"/>
        </w:rPr>
        <w:instrText xml:space="preserve"> SEQ NoteCounter \r 1 \* MERGEFORMAT  \* MERGEFORMAT </w:instrText>
      </w:r>
      <w:r w:rsidRPr="00564A49">
        <w:rPr>
          <w:noProof/>
          <w:sz w:val="18"/>
          <w:szCs w:val="18"/>
        </w:rPr>
        <w:fldChar w:fldCharType="separate"/>
      </w:r>
      <w:r w:rsidRPr="00564A49">
        <w:rPr>
          <w:noProof/>
          <w:sz w:val="18"/>
          <w:szCs w:val="18"/>
        </w:rPr>
        <w:t>1</w:t>
      </w:r>
      <w:r w:rsidRPr="00564A49">
        <w:rPr>
          <w:noProof/>
          <w:sz w:val="18"/>
          <w:szCs w:val="18"/>
        </w:rPr>
        <w:fldChar w:fldCharType="end"/>
      </w:r>
      <w:r w:rsidRPr="00564A49">
        <w:rPr>
          <w:noProof/>
          <w:sz w:val="18"/>
          <w:szCs w:val="18"/>
        </w:rPr>
        <w:t> – If not nested, a recovery point SEI message applies to the layer for which the VCL NAL units have nuh_</w:t>
      </w:r>
      <w:r w:rsidRPr="00564A49">
        <w:rPr>
          <w:noProof/>
          <w:sz w:val="18"/>
          <w:szCs w:val="18"/>
          <w:lang w:eastAsia="ko-KR"/>
        </w:rPr>
        <w:t>layer_id</w:t>
      </w:r>
      <w:r w:rsidRPr="00564A49">
        <w:rPr>
          <w:noProof/>
          <w:sz w:val="18"/>
          <w:szCs w:val="18"/>
        </w:rPr>
        <w:t xml:space="preserve"> equal to the </w:t>
      </w:r>
      <w:r w:rsidRPr="00564A49">
        <w:rPr>
          <w:noProof/>
          <w:sz w:val="18"/>
          <w:szCs w:val="18"/>
          <w:lang w:eastAsia="ko-KR"/>
        </w:rPr>
        <w:t>nuh_layer_id of the SEI NAL unit containing the SEI message</w:t>
      </w:r>
      <w:r w:rsidRPr="00564A49">
        <w:rPr>
          <w:noProof/>
          <w:sz w:val="18"/>
          <w:szCs w:val="18"/>
        </w:rPr>
        <w:t>. Otherwise, the layers to which a recovery point SEI message applies are specified by the scalable nesting SEI message that contains the SEI message.</w:t>
      </w:r>
    </w:p>
    <w:p w:rsidR="007E173E" w:rsidRPr="00564A49" w:rsidRDefault="007E173E" w:rsidP="007E173E">
      <w:pPr>
        <w:spacing w:after="120"/>
        <w:rPr>
          <w:noProof/>
          <w:lang w:val="en-US"/>
        </w:rPr>
      </w:pPr>
      <w:r w:rsidRPr="00564A49">
        <w:rPr>
          <w:noProof/>
          <w:lang w:val="en-US"/>
        </w:rPr>
        <w:t>The current picture refers to the picture with nuh_layer_id equal to targetLayerId in the access unit containing the current SEI message, the current access unit refers to the access unit containing the current SEI message, and the current layer refers to the layer with nuh_layer_id equal to targetLayerId. The direct and indirect reference layers of the current layer are referred to as reference layers.</w:t>
      </w:r>
    </w:p>
    <w:p w:rsidR="007E173E" w:rsidRPr="00564A49" w:rsidRDefault="007E173E" w:rsidP="007E173E">
      <w:pPr>
        <w:spacing w:after="120"/>
        <w:rPr>
          <w:noProof/>
          <w:lang w:val="en-US"/>
        </w:rPr>
      </w:pPr>
      <w:r w:rsidRPr="00564A49">
        <w:rPr>
          <w:noProof/>
        </w:rPr>
        <w:t xml:space="preserve">The recovery point SEI message assists a decoder in determining when the decoding process will produce acceptable pictures </w:t>
      </w:r>
      <w:r w:rsidRPr="00564A49">
        <w:rPr>
          <w:noProof/>
          <w:lang w:val="en-US"/>
        </w:rPr>
        <w:t xml:space="preserve">with nuh_layer_id equal to targetLayerId </w:t>
      </w:r>
      <w:r w:rsidRPr="00564A49">
        <w:rPr>
          <w:noProof/>
        </w:rPr>
        <w:t>for display after the decoder initiates random access or after the encoder indicates a broken link.</w:t>
      </w:r>
    </w:p>
    <w:p w:rsidR="007E173E" w:rsidRPr="00564A49" w:rsidRDefault="007E173E" w:rsidP="007E173E">
      <w:pPr>
        <w:spacing w:after="120"/>
        <w:rPr>
          <w:noProof/>
          <w:lang w:val="en-US"/>
        </w:rPr>
      </w:pPr>
      <w:r w:rsidRPr="00564A49">
        <w:rPr>
          <w:noProof/>
          <w:lang w:val="en-US"/>
        </w:rPr>
        <w:t>When all decoded pictures in earlier access units in decoding order are removed from the bitstream, the recovery point picture (defined below) and all the subsequent pictures in output order in the current layer can be correctly or approximately correctly decoded, the current picture is referred to as a layer random-accessing picture. When the pictures that belong to any reference layer, that precede, in decoding order, the current picture and that may be used for reference by the current picture or subsequent pictures in decoding order are correctly decoded, and the recovery point picture and all the subsequent pictures in output order in the current layer can be correctly or approximately correctly decoded when no picture prior to the current picture in decoding order in the current layer are present in the bitstream, the current picture is referred to as a layer up-switching picture.</w:t>
      </w:r>
    </w:p>
    <w:p w:rsidR="007E173E" w:rsidRPr="00564A49" w:rsidRDefault="007E173E" w:rsidP="007E173E">
      <w:pPr>
        <w:spacing w:after="120"/>
        <w:rPr>
          <w:noProof/>
          <w:lang w:val="en-US"/>
        </w:rPr>
      </w:pPr>
      <w:r w:rsidRPr="00564A49">
        <w:rPr>
          <w:noProof/>
          <w:lang w:val="en-US"/>
        </w:rPr>
        <w:t>When the recovery point SEI message applies to the current layer and all the reference layers of the current layer, the current picture is indicated as a layer random-accessing picture. When the recovery point SEI message applies to the current layer only, the current picture is indicated as a layer up-switching picture.</w:t>
      </w:r>
    </w:p>
    <w:p w:rsidR="007E173E" w:rsidRPr="00564A49" w:rsidRDefault="007E173E" w:rsidP="007E173E">
      <w:pPr>
        <w:spacing w:after="120"/>
        <w:rPr>
          <w:noProof/>
        </w:rPr>
      </w:pPr>
      <w:r w:rsidRPr="00564A49">
        <w:rPr>
          <w:noProof/>
        </w:rPr>
        <w:t xml:space="preserve">Decoded pictures </w:t>
      </w:r>
      <w:r w:rsidRPr="00564A49">
        <w:rPr>
          <w:noProof/>
          <w:lang w:val="en-US"/>
        </w:rPr>
        <w:t>with nuh_layer_id equal to targetLayerId</w:t>
      </w:r>
      <w:r w:rsidRPr="00564A49">
        <w:rPr>
          <w:noProof/>
        </w:rPr>
        <w:t xml:space="preserve"> produced by random access at or before the access unit containing the recovery point SEI message need not be correct in content until the indicated recovery point, and the operation of the decoding process starting at access unit containing the recovery point SEI message may contain references to pictures unavailable in the decoded picture buffer.</w:t>
      </w:r>
    </w:p>
    <w:p w:rsidR="007E173E" w:rsidRPr="00564A49" w:rsidRDefault="007E173E" w:rsidP="007E173E">
      <w:pPr>
        <w:spacing w:after="120"/>
        <w:rPr>
          <w:noProof/>
        </w:rPr>
      </w:pPr>
      <w:r w:rsidRPr="00564A49">
        <w:rPr>
          <w:noProof/>
        </w:rPr>
        <w:t>In addition, by use of the broken_link_flag, the recovery point SEI message can indicate to the decoder the location of some pictures</w:t>
      </w:r>
      <w:r w:rsidRPr="00564A49">
        <w:rPr>
          <w:noProof/>
          <w:lang w:val="en-US"/>
        </w:rPr>
        <w:t xml:space="preserve"> with nuh_layer_id equal to targetLayerId</w:t>
      </w:r>
      <w:r w:rsidRPr="00564A49">
        <w:rPr>
          <w:noProof/>
        </w:rPr>
        <w:t xml:space="preserve"> in the bitstream that can result in serious visual artefacts when displayed, even when the decoding process was begun at the location of a previous access unit containing an IRAP picture with nuh_layer_id equal to targetLayerId in decoding order.</w:t>
      </w:r>
    </w:p>
    <w:p w:rsidR="007E173E" w:rsidRPr="00564A49" w:rsidRDefault="007E173E" w:rsidP="007E173E">
      <w:pPr>
        <w:pStyle w:val="Note1"/>
        <w:spacing w:afterLines="50" w:after="120"/>
        <w:rPr>
          <w:noProof/>
        </w:rPr>
      </w:pPr>
      <w:r w:rsidRPr="00564A49">
        <w:rPr>
          <w:noProof/>
        </w:rPr>
        <w:t>NOTE </w:t>
      </w:r>
      <w:r w:rsidR="009F2194">
        <w:fldChar w:fldCharType="begin" w:fldLock="1"/>
      </w:r>
      <w:r w:rsidR="009F2194">
        <w:instrText xml:space="preserve"> SEQ NoteCounter \* MERGEFORMAT </w:instrText>
      </w:r>
      <w:r w:rsidR="009F2194">
        <w:fldChar w:fldCharType="separate"/>
      </w:r>
      <w:r w:rsidRPr="00564A49">
        <w:rPr>
          <w:noProof/>
        </w:rPr>
        <w:t>2</w:t>
      </w:r>
      <w:r w:rsidR="009F2194">
        <w:rPr>
          <w:noProof/>
        </w:rPr>
        <w:fldChar w:fldCharType="end"/>
      </w:r>
      <w:r w:rsidRPr="00564A49">
        <w:rPr>
          <w:noProof/>
        </w:rPr>
        <w:t> – The broken_link_flag can be used by encoders to indicate the location of a point after which the decoding process for the decoding of some pictures</w:t>
      </w:r>
      <w:r w:rsidRPr="00564A49">
        <w:rPr>
          <w:rFonts w:eastAsia="Times New Roman"/>
          <w:noProof/>
          <w:sz w:val="22"/>
          <w:szCs w:val="20"/>
          <w:lang w:val="en-US"/>
        </w:rPr>
        <w:t xml:space="preserve"> </w:t>
      </w:r>
      <w:r w:rsidRPr="00564A49">
        <w:rPr>
          <w:noProof/>
          <w:lang w:val="en-US"/>
        </w:rPr>
        <w:t>with nuh_layer_id equal to targetLayerId</w:t>
      </w:r>
      <w:r w:rsidRPr="00564A49">
        <w:rPr>
          <w:noProof/>
        </w:rPr>
        <w:t xml:space="preserve"> may cause references to pictures that, though available for use in the decoding process, are not the pictures that were used for reference when the bitstream was originally encoded (e.g. due to a splicing operation performed during the generation of the bitstream).</w:t>
      </w:r>
    </w:p>
    <w:p w:rsidR="007E173E" w:rsidRPr="00564A49" w:rsidRDefault="007E173E" w:rsidP="007E173E">
      <w:pPr>
        <w:rPr>
          <w:noProof/>
        </w:rPr>
      </w:pPr>
      <w:r w:rsidRPr="00564A49">
        <w:rPr>
          <w:noProof/>
        </w:rPr>
        <w:lastRenderedPageBreak/>
        <w:t xml:space="preserve">When random access is performed to start decoding from the access unit containing the recovery point SEI message, the decoder operates as if the associated access unit was the first access unit in the bitstream in decoding order, and the variable PrevPicOrderCnt[ nuh_layer_id ] </w:t>
      </w:r>
      <w:r w:rsidRPr="00564A49">
        <w:rPr>
          <w:noProof/>
          <w:lang w:eastAsia="x-none"/>
        </w:rPr>
        <w:t xml:space="preserve">used in derivation of </w:t>
      </w:r>
      <w:r w:rsidRPr="00564A49">
        <w:rPr>
          <w:noProof/>
        </w:rPr>
        <w:t xml:space="preserve">PicOrderCntVal for each picture in the access unit is </w:t>
      </w:r>
      <w:r w:rsidRPr="00564A49">
        <w:rPr>
          <w:noProof/>
          <w:lang w:eastAsia="x-none"/>
        </w:rPr>
        <w:t>set equal to 0.</w:t>
      </w:r>
    </w:p>
    <w:p w:rsidR="007E173E" w:rsidRPr="00564A49" w:rsidRDefault="007E173E" w:rsidP="007E173E">
      <w:pPr>
        <w:pStyle w:val="Note1"/>
        <w:spacing w:afterLines="50" w:after="120"/>
        <w:rPr>
          <w:noProof/>
        </w:rPr>
      </w:pPr>
      <w:r w:rsidRPr="00564A49">
        <w:rPr>
          <w:noProof/>
        </w:rPr>
        <w:t>NOTE </w:t>
      </w:r>
      <w:r w:rsidR="009F2194">
        <w:fldChar w:fldCharType="begin" w:fldLock="1"/>
      </w:r>
      <w:r w:rsidR="009F2194">
        <w:instrText xml:space="preserve"> SEQ NoteCounter \* MERGEFORMAT </w:instrText>
      </w:r>
      <w:r w:rsidR="009F2194">
        <w:fldChar w:fldCharType="separate"/>
      </w:r>
      <w:r w:rsidRPr="00564A49">
        <w:rPr>
          <w:noProof/>
        </w:rPr>
        <w:t>3</w:t>
      </w:r>
      <w:r w:rsidR="009F2194">
        <w:rPr>
          <w:noProof/>
        </w:rPr>
        <w:fldChar w:fldCharType="end"/>
      </w:r>
      <w:r w:rsidRPr="00564A49">
        <w:rPr>
          <w:noProof/>
        </w:rPr>
        <w:t> – When HRD information is present in the bitstream, a buffering period SEI message should be associated with the access unit associated with the recovery point SEI message in order to establish initialization of the HRD buffer model after a random access.</w:t>
      </w:r>
    </w:p>
    <w:p w:rsidR="007E173E" w:rsidRPr="00564A49" w:rsidRDefault="007E173E" w:rsidP="007E173E">
      <w:pPr>
        <w:spacing w:after="120"/>
        <w:rPr>
          <w:bCs/>
          <w:noProof/>
        </w:rPr>
      </w:pPr>
      <w:r w:rsidRPr="00564A49">
        <w:rPr>
          <w:bCs/>
          <w:noProof/>
        </w:rPr>
        <w:t>Any SPS or PPS RBSP that is referred to by a picture of the access unit containing a recovery point SEI message or by any picture in a subsequent access unit in decoding order shall be available to the decoding process prior to its activation, regardless of whether or not the decoding process is started at the beginning of the bitstream or with the access unit, in decoding order, that contains the recovery point SEI message.</w:t>
      </w:r>
    </w:p>
    <w:p w:rsidR="007E173E" w:rsidRPr="00564A49" w:rsidRDefault="007E173E" w:rsidP="007E173E">
      <w:pPr>
        <w:spacing w:after="120"/>
        <w:rPr>
          <w:bCs/>
          <w:noProof/>
        </w:rPr>
      </w:pPr>
      <w:r w:rsidRPr="00564A49">
        <w:rPr>
          <w:b/>
          <w:noProof/>
        </w:rPr>
        <w:t>recovery_</w:t>
      </w:r>
      <w:r w:rsidRPr="00564A49">
        <w:rPr>
          <w:rFonts w:eastAsia="MS Mincho"/>
          <w:b/>
          <w:noProof/>
          <w:lang w:eastAsia="ja-JP"/>
        </w:rPr>
        <w:t>poc_cnt</w:t>
      </w:r>
      <w:r w:rsidRPr="00564A49">
        <w:rPr>
          <w:noProof/>
        </w:rPr>
        <w:t xml:space="preserve"> specifies the recovery point of decoded pictures </w:t>
      </w:r>
      <w:r w:rsidRPr="00564A49">
        <w:rPr>
          <w:noProof/>
          <w:lang w:val="en-US"/>
        </w:rPr>
        <w:t>with nuh_layer_id equal to targetLayerId</w:t>
      </w:r>
      <w:r w:rsidRPr="00564A49">
        <w:rPr>
          <w:noProof/>
        </w:rPr>
        <w:t xml:space="preserve"> in output order. If there is a picture picB with nuh_layer_id equal to targetLayerId that follows the current picture picA </w:t>
      </w:r>
      <w:r w:rsidRPr="00564A49">
        <w:rPr>
          <w:noProof/>
          <w:szCs w:val="18"/>
        </w:rPr>
        <w:t>but precedes an access unit containing an IRAP picture with nuh_layer_id equal to targetLayerId</w:t>
      </w:r>
      <w:r w:rsidRPr="00564A49">
        <w:rPr>
          <w:noProof/>
        </w:rPr>
        <w:t xml:space="preserve"> in decoding order and PicOrderCnt( picB ) is equal to PicOrderCnt( picA ) plus the value of recovery_</w:t>
      </w:r>
      <w:r w:rsidRPr="00564A49">
        <w:rPr>
          <w:rFonts w:eastAsia="MS Mincho"/>
          <w:noProof/>
          <w:lang w:eastAsia="ja-JP"/>
        </w:rPr>
        <w:t>poc</w:t>
      </w:r>
      <w:r w:rsidRPr="00564A49">
        <w:rPr>
          <w:noProof/>
        </w:rPr>
        <w:t>_cnt, where PicOrderCnt( picA ) and PicOrderCnt( picB ) are the PicOrderCntVal values of picA and picB, respectively, immediately after the invocation of the decoding process for picture order count for picB, the picture picB is referred to as the recovery point picture. Otherwise, the first picture picC with nuh_layer_id equal to targetLayerId in output order for which PicOrderCnt( picC ) is greater than PicOrderCnt( picA ) plus the value of recovery_poc_cnt is referred to as the recovery point picture, where PicOrderCnt( picA ) and PicOrderCnt( picC ) are the PicOrderCntVal values of picA and picC, respectively, immediately after the invocation of the decoding process for picture order count for picC. The recovery point picture shall not precede the current picture in decoding order. All decoded pictures with nuh_layer_id equal to targetLayerId in output order are indicated to be correct or approximately correct in content starting at the output order position of the recovery point picture. The value of recovery_</w:t>
      </w:r>
      <w:r w:rsidRPr="00564A49">
        <w:rPr>
          <w:rFonts w:eastAsia="MS Mincho"/>
          <w:noProof/>
          <w:lang w:eastAsia="ja-JP"/>
        </w:rPr>
        <w:t>poc</w:t>
      </w:r>
      <w:r w:rsidRPr="00564A49">
        <w:rPr>
          <w:noProof/>
        </w:rPr>
        <w:t>_cnt shall be in the range of −MaxPicOrderCntLsb / 2 to MaxPicOrderCntLsb / 2 − 1, inclusive.</w:t>
      </w:r>
    </w:p>
    <w:p w:rsidR="007E173E" w:rsidRPr="00564A49" w:rsidRDefault="007E173E" w:rsidP="007E173E">
      <w:pPr>
        <w:spacing w:after="120"/>
        <w:rPr>
          <w:noProof/>
        </w:rPr>
      </w:pPr>
      <w:r w:rsidRPr="00564A49">
        <w:rPr>
          <w:b/>
          <w:bCs/>
          <w:noProof/>
        </w:rPr>
        <w:t>exact_match_flag</w:t>
      </w:r>
      <w:r w:rsidRPr="00564A49">
        <w:rPr>
          <w:noProof/>
        </w:rPr>
        <w:t xml:space="preserve"> indicates whether decoded pictures with nuh_layer_id equal to targetLayerId at and subsequent to the specified recovery point in output order derived by starting the decoding process at the access unit containing the recovery point SEI message will be an exact match to the pictures with nuh_layer_id equal to targetLayerId that would be produced by starting the decoding process at the location of a previous access unit where the picture of the layer with nuh_layer_id equal to targetLayerId and the pictures of all the direct and indirect reference layers are IRAP pictures, if any, in the bitstream. The value 0 indicates that the match may not be exact and the value 1 indicates that the match will be exact. When exact_match_flag is equal to 1, it is a requirement of bitstream conformance that the decoded pictures with nuh_layer_id equal to targetLayerId at and subsequent to the specified recovery point in output order derived by starting the decoding process at the access unit containing the recovery point SEI message shall be an exact match to the pictures with nuh_layer_id equal to targetLayerId that would be produced by starting the decoding process at the location of a previous access unit where the picture of the layer with nuh_layer_id equal to targetLayerId and the pictures of all the direct and indirect reference layers are IRAP pictures, if any, in the bitstream.</w:t>
      </w:r>
    </w:p>
    <w:p w:rsidR="007E173E" w:rsidRPr="00564A49" w:rsidRDefault="007E173E" w:rsidP="007E173E">
      <w:pPr>
        <w:pStyle w:val="Note1"/>
        <w:spacing w:afterLines="50" w:after="120"/>
        <w:rPr>
          <w:noProof/>
        </w:rPr>
      </w:pPr>
      <w:r w:rsidRPr="00564A49">
        <w:rPr>
          <w:noProof/>
        </w:rPr>
        <w:t>NOTE </w:t>
      </w:r>
      <w:r w:rsidR="009F2194">
        <w:fldChar w:fldCharType="begin" w:fldLock="1"/>
      </w:r>
      <w:r w:rsidR="009F2194">
        <w:instrText xml:space="preserve"> SEQ NoteCounter \* MERGEFORMAT </w:instrText>
      </w:r>
      <w:r w:rsidR="009F2194">
        <w:fldChar w:fldCharType="separate"/>
      </w:r>
      <w:r w:rsidRPr="00564A49">
        <w:rPr>
          <w:noProof/>
        </w:rPr>
        <w:t>4</w:t>
      </w:r>
      <w:r w:rsidR="009F2194">
        <w:rPr>
          <w:noProof/>
        </w:rPr>
        <w:fldChar w:fldCharType="end"/>
      </w:r>
      <w:r w:rsidRPr="00564A49">
        <w:rPr>
          <w:noProof/>
        </w:rPr>
        <w:t> – When performing random access, decoders should infer all references to unavailable pictures as references to pictures containing only intra coding blocks and having sample values given by Y equal to ( 1  &lt;&lt;  ( BitDepth</w:t>
      </w:r>
      <w:r w:rsidRPr="00564A49">
        <w:rPr>
          <w:noProof/>
          <w:vertAlign w:val="subscript"/>
        </w:rPr>
        <w:t>Y</w:t>
      </w:r>
      <w:r w:rsidRPr="00564A49">
        <w:rPr>
          <w:noProof/>
        </w:rPr>
        <w:t> − 1 ) ), Cb and Cr both equal to ( 1  &lt;&lt;  ( BitDepth</w:t>
      </w:r>
      <w:r w:rsidRPr="00564A49">
        <w:rPr>
          <w:noProof/>
          <w:vertAlign w:val="subscript"/>
        </w:rPr>
        <w:t>C</w:t>
      </w:r>
      <w:r w:rsidRPr="00564A49">
        <w:rPr>
          <w:noProof/>
        </w:rPr>
        <w:t> − 1 ) ) (mid-level grey), regardless of the value of exact_match_flag.</w:t>
      </w:r>
    </w:p>
    <w:p w:rsidR="007E173E" w:rsidRPr="00564A49" w:rsidRDefault="007E173E" w:rsidP="007E173E">
      <w:pPr>
        <w:spacing w:after="120"/>
        <w:rPr>
          <w:noProof/>
        </w:rPr>
      </w:pPr>
      <w:r w:rsidRPr="00564A49">
        <w:rPr>
          <w:noProof/>
        </w:rPr>
        <w:t>When exact_match_flag is equal to 0, the quality of the approximation at the recovery point is chosen by the encoding process and is not specified in this Specification.</w:t>
      </w:r>
    </w:p>
    <w:p w:rsidR="007E173E" w:rsidRPr="00564A49" w:rsidRDefault="007E173E" w:rsidP="007E173E">
      <w:pPr>
        <w:spacing w:after="120"/>
        <w:rPr>
          <w:noProof/>
        </w:rPr>
      </w:pPr>
      <w:r w:rsidRPr="00564A49">
        <w:rPr>
          <w:b/>
          <w:bCs/>
          <w:noProof/>
        </w:rPr>
        <w:t>broken_link_flag</w:t>
      </w:r>
      <w:r w:rsidRPr="00564A49">
        <w:rPr>
          <w:noProof/>
        </w:rPr>
        <w:t xml:space="preserve"> indicates the presence or absence of a broken link in the layer with nuh_layer_id equal to targetLayerId at the location of the recovery point SEI message and is assigned further semantics as follows:</w:t>
      </w:r>
    </w:p>
    <w:p w:rsidR="007E173E" w:rsidRPr="00564A49" w:rsidRDefault="007E173E" w:rsidP="007E173E">
      <w:pPr>
        <w:pStyle w:val="enumlev1"/>
        <w:snapToGrid w:val="0"/>
        <w:ind w:left="397"/>
        <w:rPr>
          <w:noProof/>
        </w:rPr>
      </w:pPr>
      <w:r w:rsidRPr="00564A49">
        <w:rPr>
          <w:noProof/>
        </w:rPr>
        <w:t>–</w:t>
      </w:r>
      <w:r w:rsidRPr="00564A49">
        <w:rPr>
          <w:noProof/>
        </w:rPr>
        <w:tab/>
        <w:t>If broken_link_flag is equal to 1, pictures with nuh_layer_id equal to targetLayerId produced by starting the decoding process at the location of a previous access unit where the picture of the layer with nuh_layer_id equal to targetLayerId and the pictures of all the direct and indirect reference layers are IRAP pictures may contain undesirable visual artefacts to the extent that decoded pictures with nuh_layer_id equal to targetLayerId at and subsequent to the access unit containing the recovery point SEI message in decoding order should not be displayed until the specified recovery point in output order.</w:t>
      </w:r>
    </w:p>
    <w:p w:rsidR="007E173E" w:rsidRPr="00564A49" w:rsidRDefault="007E173E" w:rsidP="007E173E">
      <w:pPr>
        <w:pStyle w:val="enumlev1"/>
        <w:snapToGrid w:val="0"/>
        <w:spacing w:afterLines="50" w:after="120"/>
        <w:ind w:left="397"/>
        <w:rPr>
          <w:noProof/>
        </w:rPr>
      </w:pPr>
      <w:r w:rsidRPr="00564A49">
        <w:rPr>
          <w:noProof/>
        </w:rPr>
        <w:t>–</w:t>
      </w:r>
      <w:r w:rsidRPr="00564A49">
        <w:rPr>
          <w:noProof/>
        </w:rPr>
        <w:tab/>
        <w:t>Otherwise (broken_link_flag is equal to 0), no indication is given regarding any potential presence of visual artefacts.</w:t>
      </w:r>
    </w:p>
    <w:p w:rsidR="007E173E" w:rsidRPr="00564A49" w:rsidRDefault="007E173E" w:rsidP="007E173E">
      <w:pPr>
        <w:spacing w:after="120"/>
        <w:rPr>
          <w:noProof/>
        </w:rPr>
      </w:pPr>
      <w:r w:rsidRPr="00564A49">
        <w:rPr>
          <w:noProof/>
        </w:rPr>
        <w:t>When the current picture is a BLA picture, the value of broken_link_flag shall be equal to 1.</w:t>
      </w:r>
    </w:p>
    <w:p w:rsidR="007E173E" w:rsidRPr="00564A49" w:rsidRDefault="007E173E" w:rsidP="007E173E">
      <w:pPr>
        <w:spacing w:after="120"/>
        <w:rPr>
          <w:noProof/>
        </w:rPr>
      </w:pPr>
      <w:r w:rsidRPr="00564A49">
        <w:rPr>
          <w:noProof/>
        </w:rPr>
        <w:t>Regardless of the value of the broken_link_flag, pictures with nuh_layer_id equal to targetLayerId subsequent to the specified recovery point in output order are specified to be correct or approximately correct in content.</w:t>
      </w:r>
    </w:p>
    <w:p w:rsidR="007E173E" w:rsidRPr="00564A49" w:rsidRDefault="007E173E" w:rsidP="007E173E"/>
    <w:p w:rsidR="007E173E" w:rsidRPr="00564A49" w:rsidRDefault="007E173E" w:rsidP="007E173E">
      <w:pPr>
        <w:rPr>
          <w:i/>
          <w:lang w:val="en-US"/>
        </w:rPr>
      </w:pPr>
      <w:r w:rsidRPr="00564A49">
        <w:rPr>
          <w:i/>
          <w:lang w:val="en-US"/>
        </w:rPr>
        <w:t>Modify subclause D.3.11 as follows:</w:t>
      </w:r>
    </w:p>
    <w:p w:rsidR="007E173E" w:rsidRPr="00564A49" w:rsidRDefault="007E173E" w:rsidP="007E173E">
      <w:r w:rsidRPr="00564A49">
        <w:lastRenderedPageBreak/>
        <w:t>The progressive refinement segment start SEI message specifies the beginning of a set of consecutive coded pictures in decoding order that consists of the current picture and a sequence of one or more subsequent pictures of refinement of the quality of the current picture, rather than a representation of a continually moving scene.</w:t>
      </w:r>
    </w:p>
    <w:p w:rsidR="007E173E" w:rsidRPr="00564A49" w:rsidRDefault="007E173E" w:rsidP="007E173E">
      <w:r w:rsidRPr="00564A49">
        <w:t>Let picA be the current picture. The tagged set of consecutive coded pictures continues until one of the following conditions is true:</w:t>
      </w:r>
    </w:p>
    <w:p w:rsidR="007E173E" w:rsidRPr="00564A49" w:rsidRDefault="007E173E" w:rsidP="007E173E">
      <w:pPr>
        <w:pStyle w:val="enumlev1"/>
        <w:ind w:left="397"/>
      </w:pPr>
      <w:r w:rsidRPr="00564A49">
        <w:t>–</w:t>
      </w:r>
      <w:r w:rsidRPr="00564A49">
        <w:tab/>
        <w:t>A new CVS begins.</w:t>
      </w:r>
    </w:p>
    <w:p w:rsidR="007E173E" w:rsidRPr="00564A49" w:rsidRDefault="007E173E" w:rsidP="007E173E">
      <w:pPr>
        <w:pStyle w:val="enumlev1"/>
        <w:ind w:left="397"/>
      </w:pPr>
      <w:r w:rsidRPr="00564A49">
        <w:t>–</w:t>
      </w:r>
      <w:r w:rsidRPr="00564A49">
        <w:tab/>
        <w:t>The bitstream ends.</w:t>
      </w:r>
    </w:p>
    <w:p w:rsidR="007E173E" w:rsidRPr="00564A49" w:rsidRDefault="007E173E" w:rsidP="007E173E">
      <w:pPr>
        <w:pStyle w:val="enumlev1"/>
        <w:ind w:left="397"/>
      </w:pPr>
      <w:r w:rsidRPr="00564A49">
        <w:t>–</w:t>
      </w:r>
      <w:r w:rsidRPr="00564A49">
        <w:tab/>
        <w:t>pic_order_cnt_delta is greater than 0 and the PicOrderCntVal of the next slice,which belongs to the picture picB, to be decoded, i.e. PicOrderCnt( picB ), is greater than PicOrderCnt( picA ) plus pic_order_cnt_delta, where PicOrderCnt( picB ) and PicOrderCnt( picA ) are the PicOrderCntVal values of picB and picA, respectively, immediately after the invocation of the decoding process for picture order count for picB.</w:t>
      </w:r>
    </w:p>
    <w:p w:rsidR="007E173E" w:rsidRPr="00564A49" w:rsidRDefault="007E173E" w:rsidP="007E173E">
      <w:pPr>
        <w:pStyle w:val="enumlev1"/>
        <w:ind w:left="397"/>
      </w:pPr>
      <w:r w:rsidRPr="00564A49">
        <w:t>–</w:t>
      </w:r>
      <w:r w:rsidRPr="00564A49">
        <w:tab/>
        <w:t>A progressive refinement segment end SEI message with the same progressive_refinement_id as the one in this SEI message is decoded.</w:t>
      </w:r>
    </w:p>
    <w:p w:rsidR="007E173E" w:rsidRPr="00564A49" w:rsidRDefault="007E173E" w:rsidP="007E173E">
      <w:r w:rsidRPr="00564A49">
        <w:t>The decoding order of pictures within the tagged set of consecutive pictures should be the same as their output order.</w:t>
      </w:r>
    </w:p>
    <w:p w:rsidR="007E173E" w:rsidRPr="00564A49" w:rsidRDefault="007E173E" w:rsidP="007E173E">
      <w:r w:rsidRPr="00564A49">
        <w:rPr>
          <w:b/>
          <w:bCs/>
        </w:rPr>
        <w:t>progressive_refinement_id</w:t>
      </w:r>
      <w:r w:rsidRPr="00564A49">
        <w:t xml:space="preserve"> specifies an identification number for the progressive refinement operation. progressive_refinement_id shall be in the range of 0 to 2</w:t>
      </w:r>
      <w:r w:rsidRPr="00564A49">
        <w:rPr>
          <w:vertAlign w:val="superscript"/>
        </w:rPr>
        <w:t>32</w:t>
      </w:r>
      <w:r w:rsidRPr="00564A49">
        <w:t> − 2, inclusive.</w:t>
      </w:r>
    </w:p>
    <w:p w:rsidR="007E173E" w:rsidRPr="00564A49" w:rsidRDefault="007E173E" w:rsidP="007E173E">
      <w:r w:rsidRPr="00564A49">
        <w:t>Values of progressive_refinement_id in the range of 0 to 255, inclusive, and in the range of 512 to 2</w:t>
      </w:r>
      <w:r w:rsidRPr="00564A49">
        <w:rPr>
          <w:vertAlign w:val="superscript"/>
        </w:rPr>
        <w:t>31</w:t>
      </w:r>
      <w:r w:rsidRPr="00564A49">
        <w:t> − 1, inclusive, may be used as determined by the application. Values of progressive_refinement_id in the range of 256 to 511, inclusive, and in the range of 2</w:t>
      </w:r>
      <w:r w:rsidRPr="00564A49">
        <w:rPr>
          <w:vertAlign w:val="superscript"/>
        </w:rPr>
        <w:t>31</w:t>
      </w:r>
      <w:r w:rsidRPr="00564A49">
        <w:t xml:space="preserve"> to 2</w:t>
      </w:r>
      <w:r w:rsidRPr="00564A49">
        <w:rPr>
          <w:vertAlign w:val="superscript"/>
        </w:rPr>
        <w:t>32</w:t>
      </w:r>
      <w:r w:rsidRPr="00564A49">
        <w:t> − 2, inclusive, are reserved for future use by ITU-T | ISO/IEC. Decoders encountering a value of progressive_refinement_id in the range of 256 to 511, inclusive, or in the range of 2</w:t>
      </w:r>
      <w:r w:rsidRPr="00564A49">
        <w:rPr>
          <w:vertAlign w:val="superscript"/>
        </w:rPr>
        <w:t>31</w:t>
      </w:r>
      <w:r w:rsidRPr="00564A49">
        <w:t xml:space="preserve"> to 2</w:t>
      </w:r>
      <w:r w:rsidRPr="00564A49">
        <w:rPr>
          <w:vertAlign w:val="superscript"/>
        </w:rPr>
        <w:t>32</w:t>
      </w:r>
      <w:r w:rsidRPr="00564A49">
        <w:t> − 2, inclusive, shall ignore it.</w:t>
      </w:r>
    </w:p>
    <w:p w:rsidR="007E173E" w:rsidRPr="00564A49" w:rsidRDefault="007E173E" w:rsidP="007E173E">
      <w:r w:rsidRPr="00564A49">
        <w:rPr>
          <w:b/>
          <w:bCs/>
        </w:rPr>
        <w:t>pic_order_cnt_delta</w:t>
      </w:r>
      <w:r w:rsidRPr="00564A49">
        <w:t xml:space="preserve"> specifies the last picture in the tagged set of consecutive coded pictures in decoding order as follows:</w:t>
      </w:r>
    </w:p>
    <w:p w:rsidR="007E173E" w:rsidRPr="00564A49" w:rsidRDefault="007E173E" w:rsidP="007E173E">
      <w:pPr>
        <w:pStyle w:val="enumlev1"/>
        <w:ind w:left="397"/>
      </w:pPr>
      <w:r w:rsidRPr="00564A49">
        <w:t>–</w:t>
      </w:r>
      <w:r w:rsidRPr="00564A49">
        <w:tab/>
        <w:t>If pic_order_cnt_delta is equal to 0, the last picture of the tagged set of consecutive coded pictures in decoding order is the following picture:</w:t>
      </w:r>
    </w:p>
    <w:p w:rsidR="007E173E" w:rsidRPr="00564A49" w:rsidRDefault="007E173E" w:rsidP="007E173E">
      <w:pPr>
        <w:pStyle w:val="enumlev1"/>
        <w:ind w:left="794"/>
      </w:pPr>
      <w:r w:rsidRPr="00564A49">
        <w:t>–</w:t>
      </w:r>
      <w:r w:rsidRPr="00564A49">
        <w:tab/>
        <w:t>If the CVS contains one or more pictures that follow the current picture in decoding order and are associated with a progressive refinement segment end SEI message with the same progressive_refinement_id, the last picture of the tagged set of consecutive coded pictures in decoding order is the first of these pictures in decoding order.</w:t>
      </w:r>
    </w:p>
    <w:p w:rsidR="007E173E" w:rsidRPr="00564A49" w:rsidRDefault="007E173E" w:rsidP="007E173E">
      <w:pPr>
        <w:pStyle w:val="enumlev1"/>
        <w:ind w:left="794"/>
      </w:pPr>
      <w:r w:rsidRPr="00564A49">
        <w:t>–</w:t>
      </w:r>
      <w:r w:rsidRPr="00564A49">
        <w:tab/>
        <w:t>Otherwise, the last picture of the tagged set of consecutive coded pictures in decoding order is the last picture of the CVS in decoding order.</w:t>
      </w:r>
    </w:p>
    <w:p w:rsidR="007E173E" w:rsidRPr="00564A49" w:rsidRDefault="007E173E" w:rsidP="007E173E">
      <w:pPr>
        <w:pStyle w:val="enumlev1"/>
        <w:ind w:left="397"/>
      </w:pPr>
      <w:r w:rsidRPr="00564A49">
        <w:t>–</w:t>
      </w:r>
      <w:r w:rsidRPr="00564A49">
        <w:tab/>
        <w:t>Otherwise, the last picture of the tagged set of consecutive coded pictures in decoding order is the following picture:</w:t>
      </w:r>
    </w:p>
    <w:p w:rsidR="007E173E" w:rsidRPr="00564A49" w:rsidRDefault="007E173E" w:rsidP="007E173E">
      <w:pPr>
        <w:pStyle w:val="enumlev1"/>
        <w:ind w:left="794"/>
      </w:pPr>
      <w:r w:rsidRPr="00564A49">
        <w:t>–</w:t>
      </w:r>
      <w:r w:rsidRPr="00564A49">
        <w:tab/>
        <w:t>If the CVS contains one or more pictures that follow the current picture in decoding order and are associated with a progressive refinement segment end SEI message with the same progressive_refinement_id and precede any picture picC in the CVS for which PicOrderCnt( picC ) is greater than PicOrderCnt( picA ) plus pic_order_cnt_delta, where PicOrderCnt( picC ) and PicOrderCnt( picA ) are the PicOrderCntVal values of picC and picA, respectively, immediately after the invocation of the decoding process for picture order count for picC, the last picture of the tagged set of consecutive coded pictures in decoding order is the first of these pictures in decoding order.</w:t>
      </w:r>
    </w:p>
    <w:p w:rsidR="007E173E" w:rsidRPr="00564A49" w:rsidRDefault="007E173E" w:rsidP="007E173E">
      <w:pPr>
        <w:pStyle w:val="enumlev1"/>
        <w:ind w:left="794"/>
      </w:pPr>
      <w:r w:rsidRPr="00564A49">
        <w:t>–</w:t>
      </w:r>
      <w:r w:rsidRPr="00564A49">
        <w:tab/>
        <w:t>Otherwise, if the CVS contains one or more pictures picD that follow the current picture in decoding order for which PicOrderCnt( picD ) is greater than PicOrderCnt( picA) plus pic_order_cnt_delta, where PicOrderCnt( picD ) and PicOrderCnt( picA ) are the PicOrderCntVal values of picD and picA, respectively, immediately after the invocation of the decoding process for picture order count for picD, the last picture of the tagged set of consecutive coded pictures in decoding order is the last picture that precedes the first of these pictures in decoding order.</w:t>
      </w:r>
    </w:p>
    <w:p w:rsidR="007E173E" w:rsidRPr="00564A49" w:rsidRDefault="007E173E" w:rsidP="007E173E">
      <w:pPr>
        <w:pStyle w:val="enumlev1"/>
        <w:ind w:left="794"/>
      </w:pPr>
      <w:r w:rsidRPr="00564A49">
        <w:t>–</w:t>
      </w:r>
      <w:r w:rsidRPr="00564A49">
        <w:tab/>
        <w:t>Otherwise, the last picture of the tagged set of consecutive coded pictures in decoding order is the last picture of the CVS in decoding order.</w:t>
      </w:r>
    </w:p>
    <w:p w:rsidR="007E173E" w:rsidRPr="00564A49" w:rsidRDefault="007E173E" w:rsidP="007E173E">
      <w:pPr>
        <w:rPr>
          <w:noProof/>
        </w:rPr>
      </w:pPr>
      <w:r w:rsidRPr="00564A49">
        <w:t>The value of pic_order_cnt_delta shall be in the range of 0 to 256, inclusive.</w:t>
      </w:r>
    </w:p>
    <w:p w:rsidR="007E173E" w:rsidRPr="00564A49" w:rsidRDefault="007E173E" w:rsidP="007E173E">
      <w:pPr>
        <w:rPr>
          <w:b/>
        </w:rPr>
      </w:pPr>
    </w:p>
    <w:p w:rsidR="007E173E" w:rsidRPr="00564A49" w:rsidRDefault="007E173E" w:rsidP="007E173E">
      <w:pPr>
        <w:rPr>
          <w:i/>
          <w:lang w:val="en-US"/>
        </w:rPr>
      </w:pPr>
      <w:r w:rsidRPr="00564A49">
        <w:rPr>
          <w:i/>
          <w:lang w:val="en-US"/>
        </w:rPr>
        <w:t>Modify subclause D.3.13 as follows:</w:t>
      </w:r>
    </w:p>
    <w:p w:rsidR="007E173E" w:rsidRPr="00564A49" w:rsidRDefault="007E173E" w:rsidP="007E173E">
      <w:r w:rsidRPr="00564A49">
        <w:rPr>
          <w:b/>
          <w:bCs/>
        </w:rPr>
        <w:t>film_grain_characteristics_persistence_flag</w:t>
      </w:r>
      <w:r w:rsidRPr="00564A49">
        <w:t xml:space="preserve"> specifies the persistence of the film grain characteristics SEI message.</w:t>
      </w:r>
    </w:p>
    <w:p w:rsidR="007E173E" w:rsidRPr="00564A49" w:rsidRDefault="007E173E" w:rsidP="007E173E">
      <w:r w:rsidRPr="00564A49">
        <w:t>film_grain_characteristics_persistence_flag equal to 0 specifies that the film grain characteristics SEI message applies to the current decoded picture only.</w:t>
      </w:r>
    </w:p>
    <w:p w:rsidR="007E173E" w:rsidRPr="00564A49" w:rsidRDefault="007E173E" w:rsidP="007E173E">
      <w:r w:rsidRPr="00564A49">
        <w:lastRenderedPageBreak/>
        <w:t>Let picA be the current picture. film_grain_characteristics_persistence_flag equal to 1 specifies that the film grain characteristics SEI message persists in output order until any of the following conditions are true:</w:t>
      </w:r>
    </w:p>
    <w:p w:rsidR="007E173E" w:rsidRPr="00564A49" w:rsidRDefault="007E173E" w:rsidP="007E173E">
      <w:pPr>
        <w:pStyle w:val="enumlev1"/>
        <w:tabs>
          <w:tab w:val="clear" w:pos="794"/>
          <w:tab w:val="clear" w:pos="1191"/>
          <w:tab w:val="left" w:pos="426"/>
        </w:tabs>
        <w:ind w:left="426" w:hanging="426"/>
      </w:pPr>
      <w:r w:rsidRPr="00564A49">
        <w:t>–</w:t>
      </w:r>
      <w:r w:rsidRPr="00564A49">
        <w:tab/>
        <w:t>A new CVS begins.</w:t>
      </w:r>
    </w:p>
    <w:p w:rsidR="007E173E" w:rsidRPr="00564A49" w:rsidRDefault="007E173E" w:rsidP="007E173E">
      <w:pPr>
        <w:pStyle w:val="enumlev1"/>
        <w:ind w:left="397"/>
      </w:pPr>
      <w:r w:rsidRPr="00564A49">
        <w:t>–</w:t>
      </w:r>
      <w:r w:rsidRPr="00564A49">
        <w:tab/>
        <w:t>The bitstream ends.</w:t>
      </w:r>
    </w:p>
    <w:p w:rsidR="007E173E" w:rsidRPr="00564A49" w:rsidRDefault="007E173E" w:rsidP="007E173E">
      <w:pPr>
        <w:pStyle w:val="enumlev1"/>
        <w:tabs>
          <w:tab w:val="clear" w:pos="794"/>
          <w:tab w:val="clear" w:pos="1191"/>
          <w:tab w:val="left" w:pos="426"/>
        </w:tabs>
        <w:ind w:left="426" w:hanging="426"/>
      </w:pPr>
      <w:r w:rsidRPr="00564A49">
        <w:t>–</w:t>
      </w:r>
      <w:r w:rsidRPr="00564A49">
        <w:tab/>
        <w:t>A picture picB in an access unit containing a film grain characteristics SEI message is output for which PicOrderCnt( picB ) is greater than PicOrderCnt( picA ), where PicOrderCnt( picB ) and PicOrderCnt( picA ) are the PicOrderCntVal values of picB and picA, respectively, immediately after the invocation of the decoding process for picture order count for picB.</w:t>
      </w:r>
    </w:p>
    <w:p w:rsidR="007E173E" w:rsidRPr="00564A49" w:rsidRDefault="007E173E" w:rsidP="007E173E">
      <w:pPr>
        <w:rPr>
          <w:lang w:val="de-DE"/>
        </w:rPr>
      </w:pPr>
    </w:p>
    <w:p w:rsidR="007E173E" w:rsidRPr="00564A49" w:rsidRDefault="007E173E" w:rsidP="007E173E">
      <w:pPr>
        <w:rPr>
          <w:i/>
          <w:lang w:val="en-US"/>
        </w:rPr>
      </w:pPr>
      <w:r w:rsidRPr="00564A49">
        <w:rPr>
          <w:i/>
          <w:lang w:val="en-US"/>
        </w:rPr>
        <w:t>Modify subclause D.3.14 as follows:</w:t>
      </w:r>
    </w:p>
    <w:p w:rsidR="007E173E" w:rsidRPr="00564A49" w:rsidRDefault="007E173E" w:rsidP="007E173E">
      <w:pPr>
        <w:rPr>
          <w:noProof/>
        </w:rPr>
      </w:pPr>
      <w:r w:rsidRPr="00564A49">
        <w:rPr>
          <w:b/>
          <w:noProof/>
        </w:rPr>
        <w:t>tone_map_persistence_flag</w:t>
      </w:r>
      <w:r w:rsidRPr="00564A49">
        <w:rPr>
          <w:noProof/>
        </w:rPr>
        <w:t xml:space="preserve"> specifies the persistence of the tone mapping information SEI message.</w:t>
      </w:r>
    </w:p>
    <w:p w:rsidR="007E173E" w:rsidRPr="00564A49" w:rsidRDefault="007E173E" w:rsidP="007E173E">
      <w:pPr>
        <w:rPr>
          <w:noProof/>
        </w:rPr>
      </w:pPr>
      <w:r w:rsidRPr="00564A49">
        <w:rPr>
          <w:noProof/>
        </w:rPr>
        <w:t>tone_map_persistence_flag equal to 0 specifies that the tone mapping information applies to the current decoded picture only.</w:t>
      </w:r>
    </w:p>
    <w:p w:rsidR="007E173E" w:rsidRPr="00564A49" w:rsidRDefault="007E173E" w:rsidP="007E173E">
      <w:pPr>
        <w:rPr>
          <w:noProof/>
        </w:rPr>
      </w:pPr>
      <w:r w:rsidRPr="00564A49">
        <w:t xml:space="preserve">Let picA be the current picture. </w:t>
      </w:r>
      <w:r w:rsidRPr="00564A49">
        <w:rPr>
          <w:noProof/>
        </w:rPr>
        <w:t>tone_map_persistence_flag equal to 1 specifies that the tone mapping information persists in output order until any of the following conditions are true:</w:t>
      </w:r>
    </w:p>
    <w:p w:rsidR="007E173E" w:rsidRPr="00564A49" w:rsidRDefault="007E173E" w:rsidP="007E173E">
      <w:pPr>
        <w:pStyle w:val="enumlev1"/>
        <w:ind w:left="397"/>
        <w:rPr>
          <w:noProof/>
        </w:rPr>
      </w:pPr>
      <w:r w:rsidRPr="00564A49">
        <w:rPr>
          <w:noProof/>
        </w:rPr>
        <w:t>–</w:t>
      </w:r>
      <w:r w:rsidRPr="00564A49">
        <w:rPr>
          <w:noProof/>
        </w:rPr>
        <w:tab/>
        <w:t>A new CVS begins.</w:t>
      </w:r>
    </w:p>
    <w:p w:rsidR="007E173E" w:rsidRPr="00564A49" w:rsidRDefault="007E173E" w:rsidP="007E173E">
      <w:pPr>
        <w:pStyle w:val="enumlev1"/>
        <w:ind w:left="397"/>
        <w:rPr>
          <w:noProof/>
        </w:rPr>
      </w:pPr>
      <w:r w:rsidRPr="00564A49">
        <w:rPr>
          <w:noProof/>
        </w:rPr>
        <w:t>–</w:t>
      </w:r>
      <w:r w:rsidRPr="00564A49">
        <w:rPr>
          <w:noProof/>
        </w:rPr>
        <w:tab/>
        <w:t xml:space="preserve">A picture picB in an access unit containing a tone mapping information SEI message with the same value of tone_map_id is output </w:t>
      </w:r>
      <w:r w:rsidRPr="00564A49">
        <w:t>for which PicOrderCnt( picB ) is greater than PicOrderCnt( picA ), where PicOrderCnt( picB ) and PicOrderCnt( picA ) are the PicOrderCntVal values of picB and picA, respectively, immediately after the invocation of the decoding process for picture order count for picB</w:t>
      </w:r>
      <w:r w:rsidRPr="00564A49">
        <w:rPr>
          <w:noProof/>
        </w:rPr>
        <w:t>.</w:t>
      </w:r>
    </w:p>
    <w:p w:rsidR="007E173E" w:rsidRPr="00564A49" w:rsidRDefault="007E173E" w:rsidP="007E173E">
      <w:pPr>
        <w:rPr>
          <w:b/>
        </w:rPr>
      </w:pPr>
    </w:p>
    <w:p w:rsidR="007E173E" w:rsidRPr="00564A49" w:rsidRDefault="007E173E" w:rsidP="007E173E">
      <w:pPr>
        <w:rPr>
          <w:i/>
          <w:lang w:val="en-US"/>
        </w:rPr>
      </w:pPr>
      <w:r w:rsidRPr="00564A49">
        <w:rPr>
          <w:i/>
          <w:lang w:val="en-US"/>
        </w:rPr>
        <w:t>Modify subclause D.3.16 as follows:</w:t>
      </w:r>
    </w:p>
    <w:p w:rsidR="007E173E" w:rsidRPr="00564A49" w:rsidRDefault="007E173E" w:rsidP="007E173E">
      <w:r w:rsidRPr="00564A49">
        <w:rPr>
          <w:b/>
        </w:rPr>
        <w:t>frame_packing_arrangement_persistence_flag</w:t>
      </w:r>
      <w:r w:rsidRPr="00564A49">
        <w:t xml:space="preserve"> specifies the persistence of the frame packing arrangement SEI message.</w:t>
      </w:r>
    </w:p>
    <w:p w:rsidR="007E173E" w:rsidRPr="00564A49" w:rsidRDefault="007E173E" w:rsidP="007E173E">
      <w:r w:rsidRPr="00564A49">
        <w:t>frame_packing_arrangement_persistence_flag equal to 0 specifies that the frame packing arrangement SEI message applies to the current decoded frame only.</w:t>
      </w:r>
    </w:p>
    <w:p w:rsidR="007E173E" w:rsidRPr="00564A49" w:rsidRDefault="007E173E" w:rsidP="007E173E">
      <w:r w:rsidRPr="00564A49">
        <w:t>Let picA be the current picture. frame_packing_arrangement_persistence_flag equal to 1 specifies that the frame packing arrangement SEI message persists in output order until any of the following conditions are true:</w:t>
      </w:r>
    </w:p>
    <w:p w:rsidR="007E173E" w:rsidRPr="00564A49" w:rsidRDefault="007E173E" w:rsidP="007E173E">
      <w:pPr>
        <w:pStyle w:val="enumlev1"/>
        <w:spacing w:before="136"/>
        <w:ind w:left="397"/>
      </w:pPr>
      <w:r w:rsidRPr="00564A49">
        <w:t>–</w:t>
      </w:r>
      <w:r w:rsidRPr="00564A49">
        <w:tab/>
        <w:t>A new CVS begins.</w:t>
      </w:r>
    </w:p>
    <w:p w:rsidR="007E173E" w:rsidRPr="00564A49" w:rsidRDefault="007E173E" w:rsidP="007E173E">
      <w:pPr>
        <w:pStyle w:val="enumlev1"/>
        <w:ind w:left="397"/>
        <w:rPr>
          <w:noProof/>
        </w:rPr>
      </w:pPr>
      <w:r w:rsidRPr="00564A49">
        <w:rPr>
          <w:noProof/>
        </w:rPr>
        <w:t>–</w:t>
      </w:r>
      <w:r w:rsidRPr="00564A49">
        <w:rPr>
          <w:noProof/>
        </w:rPr>
        <w:tab/>
        <w:t>The bitstream ends.</w:t>
      </w:r>
    </w:p>
    <w:p w:rsidR="007E173E" w:rsidRPr="00564A49" w:rsidRDefault="007E173E" w:rsidP="007E173E">
      <w:pPr>
        <w:pStyle w:val="enumlev1"/>
        <w:ind w:left="397"/>
      </w:pPr>
      <w:r w:rsidRPr="00564A49">
        <w:t>–</w:t>
      </w:r>
      <w:r w:rsidRPr="00564A49">
        <w:tab/>
        <w:t>A frame picB in an access unit containing a frame packing arrangement SEI message with the same value of frame</w:t>
      </w:r>
      <w:r w:rsidRPr="00564A49">
        <w:rPr>
          <w:rFonts w:eastAsia="MS Mincho"/>
          <w:lang w:eastAsia="ja-JP"/>
        </w:rPr>
        <w:t>_</w:t>
      </w:r>
      <w:r w:rsidRPr="00564A49">
        <w:t>packing</w:t>
      </w:r>
      <w:r w:rsidRPr="00564A49">
        <w:rPr>
          <w:rFonts w:eastAsia="MS Mincho"/>
          <w:lang w:eastAsia="ja-JP"/>
        </w:rPr>
        <w:t>_</w:t>
      </w:r>
      <w:r w:rsidRPr="00564A49">
        <w:t>arrangement_id is output for which PicOrderCnt( picB ) is greater than PicOrderCnt( picA ), where PicOrderCnt( picB ) and PicOrderCnt( picA ) are the PicOrderCntVal values of picB and picA, respectively, immediately after the invocation of the decoding process for picture order count for picB.</w:t>
      </w:r>
    </w:p>
    <w:p w:rsidR="007E173E" w:rsidRPr="00564A49" w:rsidRDefault="007E173E" w:rsidP="007E173E">
      <w:pPr>
        <w:rPr>
          <w:b/>
        </w:rPr>
      </w:pPr>
    </w:p>
    <w:p w:rsidR="007E173E" w:rsidRPr="00564A49" w:rsidRDefault="007E173E" w:rsidP="007E173E">
      <w:pPr>
        <w:rPr>
          <w:i/>
          <w:lang w:val="en-US"/>
        </w:rPr>
      </w:pPr>
      <w:r w:rsidRPr="00564A49">
        <w:rPr>
          <w:i/>
          <w:lang w:val="en-US"/>
        </w:rPr>
        <w:t>Modify subclause D.3.17 as follows:</w:t>
      </w:r>
    </w:p>
    <w:p w:rsidR="007E173E" w:rsidRPr="00564A49" w:rsidRDefault="007E173E" w:rsidP="007E173E">
      <w:pPr>
        <w:rPr>
          <w:noProof/>
        </w:rPr>
      </w:pPr>
      <w:r w:rsidRPr="00564A49">
        <w:rPr>
          <w:b/>
          <w:noProof/>
        </w:rPr>
        <w:t>display_orientation_persistence_flag</w:t>
      </w:r>
      <w:r w:rsidRPr="00564A49">
        <w:rPr>
          <w:noProof/>
        </w:rPr>
        <w:t xml:space="preserve"> specifies the persistence of the display orientation SEI message.</w:t>
      </w:r>
    </w:p>
    <w:p w:rsidR="007E173E" w:rsidRPr="00564A49" w:rsidRDefault="007E173E" w:rsidP="007E173E">
      <w:pPr>
        <w:rPr>
          <w:noProof/>
        </w:rPr>
      </w:pPr>
      <w:r w:rsidRPr="00564A49">
        <w:rPr>
          <w:noProof/>
        </w:rPr>
        <w:t>display_orientation_persistence_flag equal to 0 specifies that the display orientation SEI message applies to the current decoded picture only.</w:t>
      </w:r>
    </w:p>
    <w:p w:rsidR="007E173E" w:rsidRPr="00564A49" w:rsidRDefault="007E173E" w:rsidP="007E173E">
      <w:pPr>
        <w:rPr>
          <w:noProof/>
        </w:rPr>
      </w:pPr>
      <w:r w:rsidRPr="00564A49">
        <w:t xml:space="preserve">Let picA be the current picture. </w:t>
      </w:r>
      <w:r w:rsidRPr="00564A49">
        <w:rPr>
          <w:noProof/>
        </w:rPr>
        <w:t>display_orientation_persistence_flag equal to 1 specifies that the display orientation SEI message persists in output order until one or more of the following conditions are true:</w:t>
      </w:r>
    </w:p>
    <w:p w:rsidR="007E173E" w:rsidRPr="00564A49" w:rsidRDefault="007E173E" w:rsidP="007E173E">
      <w:pPr>
        <w:pStyle w:val="enumlev1"/>
        <w:ind w:left="397"/>
        <w:rPr>
          <w:noProof/>
        </w:rPr>
      </w:pPr>
      <w:r w:rsidRPr="00564A49">
        <w:rPr>
          <w:noProof/>
        </w:rPr>
        <w:t>–</w:t>
      </w:r>
      <w:r w:rsidRPr="00564A49">
        <w:rPr>
          <w:noProof/>
        </w:rPr>
        <w:tab/>
        <w:t>A new CVS begins.</w:t>
      </w:r>
    </w:p>
    <w:p w:rsidR="007E173E" w:rsidRPr="00564A49" w:rsidRDefault="007E173E" w:rsidP="007E173E">
      <w:pPr>
        <w:pStyle w:val="enumlev1"/>
        <w:ind w:left="397"/>
        <w:rPr>
          <w:noProof/>
        </w:rPr>
      </w:pPr>
      <w:r w:rsidRPr="00564A49">
        <w:rPr>
          <w:noProof/>
        </w:rPr>
        <w:t>–</w:t>
      </w:r>
      <w:r w:rsidRPr="00564A49">
        <w:rPr>
          <w:noProof/>
        </w:rPr>
        <w:tab/>
        <w:t>The bitstream ends.</w:t>
      </w:r>
    </w:p>
    <w:p w:rsidR="007E173E" w:rsidRPr="00564A49" w:rsidRDefault="007E173E" w:rsidP="007E173E">
      <w:pPr>
        <w:pStyle w:val="enumlev1"/>
        <w:ind w:left="397"/>
        <w:rPr>
          <w:noProof/>
        </w:rPr>
      </w:pPr>
      <w:r w:rsidRPr="00564A49">
        <w:rPr>
          <w:noProof/>
        </w:rPr>
        <w:t>–</w:t>
      </w:r>
      <w:r w:rsidRPr="00564A49">
        <w:rPr>
          <w:noProof/>
        </w:rPr>
        <w:tab/>
        <w:t xml:space="preserve">A picture picB in an access unit containing a display orientation SEI message is output </w:t>
      </w:r>
      <w:r w:rsidRPr="00564A49">
        <w:t>for which PicOrderCnt( picB ) is greater than PicOrderCnt( picA ), where PicOrderCnt( picB ) and PicOrderCnt( picA ) are the PicOrderCntVal values of picB and picA, respectively, immediately after the invocation of the decoding process for picture order count for picB</w:t>
      </w:r>
      <w:r w:rsidRPr="00564A49">
        <w:rPr>
          <w:noProof/>
        </w:rPr>
        <w:t>.</w:t>
      </w:r>
    </w:p>
    <w:p w:rsidR="007E173E" w:rsidRPr="00564A49" w:rsidRDefault="007E173E" w:rsidP="007E173E">
      <w:pPr>
        <w:rPr>
          <w:lang w:val="de-DE"/>
        </w:rPr>
      </w:pPr>
    </w:p>
    <w:p w:rsidR="007E173E" w:rsidRPr="00564A49" w:rsidRDefault="007E173E" w:rsidP="007E173E">
      <w:pPr>
        <w:rPr>
          <w:i/>
          <w:lang w:val="en-US"/>
        </w:rPr>
      </w:pPr>
      <w:r w:rsidRPr="00564A49">
        <w:rPr>
          <w:i/>
          <w:lang w:val="en-US"/>
        </w:rPr>
        <w:t>Modify subclause D.3.24 as follows:</w:t>
      </w:r>
    </w:p>
    <w:p w:rsidR="007E173E" w:rsidRPr="00564A49" w:rsidRDefault="007E173E" w:rsidP="007E173E">
      <w:pPr>
        <w:rPr>
          <w:noProof/>
        </w:rPr>
      </w:pPr>
      <w:r w:rsidRPr="00564A49">
        <w:rPr>
          <w:noProof/>
        </w:rPr>
        <w:lastRenderedPageBreak/>
        <w:t>The region refresh information SEI message indicates whether the slice segments that the current SEI message applies to belong to a refreshed region of the current picture (as defined below).</w:t>
      </w:r>
    </w:p>
    <w:p w:rsidR="007E173E" w:rsidRPr="00564A49" w:rsidRDefault="007E173E" w:rsidP="007E173E">
      <w:pPr>
        <w:rPr>
          <w:noProof/>
        </w:rPr>
      </w:pPr>
      <w:r w:rsidRPr="00564A49">
        <w:rPr>
          <w:noProof/>
        </w:rPr>
        <w:t>An access unit that is not an IRAP access unit and that contains a recovery point SEI message is referred to as a gradual decoding refresh (GDR) access unit, and its corresponding picture is referred to as a GDR picture. The access unit corresponding to the indicated recovery point picture is referred to as the recovery point access unit.</w:t>
      </w:r>
    </w:p>
    <w:p w:rsidR="007E173E" w:rsidRPr="00564A49" w:rsidRDefault="007E173E" w:rsidP="007E173E">
      <w:pPr>
        <w:spacing w:after="120"/>
        <w:rPr>
          <w:bCs/>
          <w:noProof/>
        </w:rPr>
      </w:pPr>
      <w:r w:rsidRPr="00564A49">
        <w:rPr>
          <w:noProof/>
        </w:rPr>
        <w:t>If there is a picture picB that follows the GDR picture picA in decoding order in the CVS and PicOrderCnt( picB ) is equal to PicOrderCnt( picA ) plus the value of recovery_</w:t>
      </w:r>
      <w:r w:rsidRPr="00564A49">
        <w:rPr>
          <w:rFonts w:eastAsia="MS Mincho"/>
          <w:noProof/>
          <w:lang w:eastAsia="ja-JP"/>
        </w:rPr>
        <w:t>poc</w:t>
      </w:r>
      <w:r w:rsidRPr="00564A49">
        <w:rPr>
          <w:noProof/>
        </w:rPr>
        <w:t xml:space="preserve">_cnt in the recovery point SEI message, where PicOrderCnt( picA ) and PicOrderCnt( picB ) are the PicOrderCntVal values of picA and picB, respectively, </w:t>
      </w:r>
      <w:r w:rsidRPr="00564A49">
        <w:t xml:space="preserve">immediately after the invocation of the decoding process for picture order count for picB, </w:t>
      </w:r>
      <w:r w:rsidRPr="00564A49">
        <w:rPr>
          <w:noProof/>
        </w:rPr>
        <w:t>let the variable lastPicInSet be the recovery point picture. Otherwise, let lastPicInSet be the picture that immediately precedes the recovery point picture in output order. The picture lastPicInSet shall not precede the GDR picture in decoding order.</w:t>
      </w:r>
    </w:p>
    <w:p w:rsidR="007E173E" w:rsidRPr="00564A49" w:rsidRDefault="007E173E" w:rsidP="007E173E">
      <w:pPr>
        <w:rPr>
          <w:i/>
          <w:lang w:val="en-US"/>
        </w:rPr>
      </w:pPr>
      <w:r w:rsidRPr="00564A49">
        <w:rPr>
          <w:lang w:val="en-US"/>
        </w:rPr>
        <w:br w:type="page"/>
      </w:r>
      <w:r w:rsidRPr="00564A49">
        <w:rPr>
          <w:i/>
          <w:lang w:val="en-US"/>
        </w:rPr>
        <w:lastRenderedPageBreak/>
        <w:t xml:space="preserve">Modify subclause E.2.1 as follows: </w:t>
      </w:r>
    </w:p>
    <w:p w:rsidR="007E173E" w:rsidRPr="00564A49" w:rsidRDefault="007E173E" w:rsidP="007E173E">
      <w:pPr>
        <w:pStyle w:val="3HAnnex"/>
        <w:keepNext/>
        <w:keepLines/>
        <w:numPr>
          <w:ilvl w:val="0"/>
          <w:numId w:val="37"/>
        </w:numPr>
        <w:tabs>
          <w:tab w:val="clear" w:pos="794"/>
        </w:tabs>
        <w:ind w:left="0" w:firstLine="0"/>
        <w:outlineLvl w:val="0"/>
        <w:rPr>
          <w:lang w:val="en-US"/>
        </w:rPr>
      </w:pPr>
      <w:bookmarkStart w:id="1440" w:name="_Toc377921516"/>
      <w:bookmarkStart w:id="1441" w:name="_Toc378026154"/>
      <w:r w:rsidRPr="00564A49">
        <w:rPr>
          <w:lang w:val="en-US"/>
        </w:rPr>
        <w:t>Annex E</w:t>
      </w:r>
      <w:r w:rsidRPr="00564A49">
        <w:rPr>
          <w:lang w:val="en-US"/>
        </w:rPr>
        <w:br/>
      </w:r>
      <w:r w:rsidRPr="00564A49">
        <w:rPr>
          <w:lang w:val="en-US"/>
        </w:rPr>
        <w:br/>
        <w:t>Video usability information</w:t>
      </w:r>
      <w:bookmarkEnd w:id="1440"/>
      <w:bookmarkEnd w:id="1441"/>
      <w:r w:rsidRPr="00564A49">
        <w:rPr>
          <w:lang w:val="en-US"/>
        </w:rPr>
        <w:br/>
      </w:r>
    </w:p>
    <w:p w:rsidR="007E173E" w:rsidRPr="00564A49" w:rsidRDefault="007E173E" w:rsidP="007E173E">
      <w:pPr>
        <w:pStyle w:val="AnnexRef"/>
        <w:keepNext/>
        <w:rPr>
          <w:lang w:val="en-US"/>
        </w:rPr>
      </w:pPr>
      <w:r w:rsidRPr="00564A49">
        <w:rPr>
          <w:lang w:val="en-US"/>
        </w:rPr>
        <w:t>(This annex forms an integral part of this Recommendation | International Standard)</w:t>
      </w:r>
    </w:p>
    <w:p w:rsidR="007E173E" w:rsidRPr="00564A49" w:rsidRDefault="007E173E" w:rsidP="00CC1A3E">
      <w:pPr>
        <w:pStyle w:val="3H0"/>
        <w:numPr>
          <w:ilvl w:val="1"/>
          <w:numId w:val="44"/>
        </w:numPr>
        <w:tabs>
          <w:tab w:val="clear" w:pos="1020"/>
          <w:tab w:val="num" w:pos="1134"/>
        </w:tabs>
        <w:overflowPunct w:val="0"/>
        <w:autoSpaceDE w:val="0"/>
        <w:autoSpaceDN w:val="0"/>
        <w:adjustRightInd w:val="0"/>
        <w:ind w:left="1134" w:hanging="1134"/>
        <w:textAlignment w:val="baseline"/>
      </w:pPr>
      <w:bookmarkStart w:id="1442" w:name="_Toc377921517"/>
      <w:bookmarkStart w:id="1443" w:name="_Toc378026155"/>
      <w:r w:rsidRPr="00564A49">
        <w:t>VUI semantics</w:t>
      </w:r>
      <w:bookmarkEnd w:id="1442"/>
      <w:bookmarkEnd w:id="1443"/>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pPr>
      <w:bookmarkStart w:id="1444" w:name="_Toc377921518"/>
      <w:bookmarkStart w:id="1445" w:name="_Toc378026156"/>
      <w:r w:rsidRPr="00564A49">
        <w:t>VUI parameters semantics</w:t>
      </w:r>
      <w:bookmarkEnd w:id="1444"/>
      <w:bookmarkEnd w:id="1445"/>
    </w:p>
    <w:p w:rsidR="007E173E" w:rsidRPr="00564A49" w:rsidRDefault="007E173E" w:rsidP="007E173E">
      <w:pPr>
        <w:pStyle w:val="3N"/>
      </w:pPr>
      <w:r w:rsidRPr="00564A49">
        <w:t>The specifications in clause E.2.1 apply with the following modifications and additions.</w:t>
      </w:r>
    </w:p>
    <w:p w:rsidR="007E173E" w:rsidRPr="00564A49" w:rsidRDefault="007E173E" w:rsidP="007E173E">
      <w:pPr>
        <w:pStyle w:val="3N"/>
      </w:pPr>
      <w:r w:rsidRPr="00564A49">
        <w:rPr>
          <w:b/>
        </w:rPr>
        <w:t>video_signal_type_present_flag</w:t>
      </w:r>
      <w:r w:rsidRPr="00564A49">
        <w:t xml:space="preserve"> equal to 1 specifies that video_format, video_full_range_flag and colour_description_present_flag are present. video_signal_type_present_flag equal to 0, specifies that video_format, video_full_range_flag and colour_description_present_flag are not present. It is a requirement of bitstream conformance that, when nuh_layer_id is greater than 0, video_signal_type_present_flag shall be equal to 0.</w:t>
      </w:r>
    </w:p>
    <w:p w:rsidR="007E173E" w:rsidRPr="00564A49" w:rsidRDefault="007E173E" w:rsidP="007E173E">
      <w:pPr>
        <w:pStyle w:val="3N"/>
      </w:pPr>
      <w:r w:rsidRPr="00564A49">
        <w:t>When a current picture with nuh_layer_id layerIdCurr greater than 0 refers to an SPS containing the VUI parameter syntax structure, the values of video_format, video_full_range_flag, colour_primaries, transfer_characteristics, and matrix_coeffs are inferred as follows:</w:t>
      </w:r>
    </w:p>
    <w:p w:rsidR="007E173E" w:rsidRPr="00564A49" w:rsidRDefault="007E173E" w:rsidP="007E173E">
      <w:pPr>
        <w:ind w:left="437" w:hanging="437"/>
      </w:pPr>
      <w:r w:rsidRPr="00564A49">
        <w:rPr>
          <w:bCs/>
          <w:lang w:val="en-US"/>
        </w:rPr>
        <w:t>–</w:t>
      </w:r>
      <w:r w:rsidRPr="00564A49">
        <w:rPr>
          <w:bCs/>
          <w:lang w:val="en-US"/>
        </w:rPr>
        <w:tab/>
      </w:r>
      <w:r w:rsidRPr="00564A49">
        <w:t xml:space="preserve">If the nuh_layer_id of </w:t>
      </w:r>
      <w:r w:rsidRPr="00564A49">
        <w:rPr>
          <w:lang w:val="en-US" w:eastAsia="ko-KR"/>
        </w:rPr>
        <w:t>the</w:t>
      </w:r>
      <w:r w:rsidRPr="00564A49">
        <w:t xml:space="preserve"> active SPS for the layer with nuh_layer_id equal to layerIdCurr is equal to 0, the values of video_format, video_full_range_flag, colour_primaries, transfer_characteristics, and matrix_coeffs are inferred to be equal to video_vps_format, video_full_range_vps_flag, colour_primaries_vps, transfer_characteristics_vps, and matrix_coeffs_vps, respectively, of the vps_video_signal_info_idx[ j ]-th video_signal_info( ) syntax structure in the active VPS where j is equal to LayerIdxInVps[ layerIdCurr ] and the values of video_format, video_full_range_flag, colour_primaries, transfer_characteristics, and matrix_coeffs of the active SPS for the layer with nuh_layer_id equal to layerIdCurr are ignored.</w:t>
      </w:r>
    </w:p>
    <w:p w:rsidR="007E173E" w:rsidRPr="00564A49" w:rsidRDefault="007E173E" w:rsidP="007E173E">
      <w:pPr>
        <w:pStyle w:val="Note1"/>
        <w:ind w:left="806"/>
      </w:pPr>
      <w:r w:rsidRPr="00564A49">
        <w:t>NOTE – The values are inferred from the VPS when a non-base layer refers to an SPS that is also referred to by the base layer, in which case the SPS has nuh_layer_id equal to 0. For the base layer, the values of these parameters in the active SPS for the base layer apply.</w:t>
      </w:r>
    </w:p>
    <w:p w:rsidR="007E173E" w:rsidRPr="00564A49" w:rsidRDefault="007E173E" w:rsidP="007E173E">
      <w:pPr>
        <w:ind w:left="437" w:hanging="437"/>
      </w:pPr>
      <w:r w:rsidRPr="00564A49">
        <w:rPr>
          <w:bCs/>
          <w:lang w:val="en-US"/>
        </w:rPr>
        <w:t>–</w:t>
      </w:r>
      <w:r w:rsidRPr="00564A49">
        <w:rPr>
          <w:bCs/>
          <w:lang w:val="en-US"/>
        </w:rPr>
        <w:tab/>
      </w:r>
      <w:r w:rsidRPr="00564A49">
        <w:t>Otherwise (the nuh_layer_id of the active SPS for the layer with nuh_layer_id equal to layerIdCurr is greater than zero), values of video_format, video_full_range_flag, colour_primaries, transfer_characteristics, and matrix_coeffs are inferred to be equal to video_vps_format, video_full_range_vps_flag, colour_primaries_vps, transfer_characteristics_vps, and matrix_coeffs_vps, respectively, of the vps_video_signal_info_idx[ j ]-th video_signal_info( ) syntax structure in the active VPS, where j is equal to LayerIdxInVps[ layerIdCurr ].</w:t>
      </w:r>
    </w:p>
    <w:p w:rsidR="00080C73" w:rsidRPr="00564A49" w:rsidRDefault="00080C73" w:rsidP="00080C73">
      <w:pPr>
        <w:pStyle w:val="3H1"/>
        <w:numPr>
          <w:ilvl w:val="0"/>
          <w:numId w:val="0"/>
        </w:numPr>
        <w:overflowPunct w:val="0"/>
        <w:autoSpaceDE w:val="0"/>
        <w:autoSpaceDN w:val="0"/>
        <w:adjustRightInd w:val="0"/>
        <w:textAlignment w:val="baseline"/>
      </w:pPr>
      <w:r w:rsidRPr="00564A49">
        <w:t>E.3.2</w:t>
      </w:r>
      <w:r w:rsidRPr="00564A49">
        <w:tab/>
        <w:t>HRD parameters semantics</w:t>
      </w:r>
    </w:p>
    <w:p w:rsidR="00080C73" w:rsidRPr="00564A49" w:rsidRDefault="00080C73" w:rsidP="00080C73">
      <w:pPr>
        <w:pStyle w:val="3N"/>
      </w:pPr>
      <w:r w:rsidRPr="00564A49">
        <w:t>The specifications in clause E.3.2 apply with the following modifications and additions.</w:t>
      </w:r>
    </w:p>
    <w:p w:rsidR="00080C73" w:rsidRPr="00564A49" w:rsidRDefault="00080C73" w:rsidP="00080C73">
      <w:pPr>
        <w:rPr>
          <w:noProof/>
        </w:rPr>
      </w:pPr>
      <w:r w:rsidRPr="00564A49">
        <w:rPr>
          <w:b/>
          <w:noProof/>
        </w:rPr>
        <w:t>initial_cpb_removal_delay_length_minus1</w:t>
      </w:r>
      <w:r w:rsidRPr="00564A49">
        <w:rPr>
          <w:noProof/>
        </w:rPr>
        <w:t xml:space="preserve"> plus 1 specifies the length, in bits, of the nal_initial_cpb_removal_delay[ i ], nal_initial_cpb_removal_offset[ i ], vcl_initial_cpb_removal_delay[ i ], and vcl_initial_cpb_removal_offset[ i ] syntax elements of the buffering period SEI message. Additionally, initial_cpb_removal_delay_length_minus1 plus 1 specifies the length, in bits, of the nal_initial_arrival_delay[ i ] and vcl_initial_arrival_delay[ i ] syntax elements of the b</w:t>
      </w:r>
      <w:r w:rsidRPr="00564A49">
        <w:rPr>
          <w:lang w:val="en-US"/>
        </w:rPr>
        <w:t xml:space="preserve">itstream partition initial arrival time SEI message. </w:t>
      </w:r>
      <w:r w:rsidRPr="00564A49">
        <w:rPr>
          <w:noProof/>
        </w:rPr>
        <w:t>When the initial_cpb_removal_delay_length_minus1 syntax element is not present, it is inferred to be equal to 23.</w:t>
      </w:r>
    </w:p>
    <w:p w:rsidR="00080C73" w:rsidRPr="00564A49" w:rsidRDefault="00080C73" w:rsidP="007E173E">
      <w:pPr>
        <w:pStyle w:val="3N"/>
      </w:pPr>
    </w:p>
    <w:p w:rsidR="007E173E" w:rsidRPr="00564A49" w:rsidRDefault="007E173E" w:rsidP="007E173E">
      <w:pPr>
        <w:pStyle w:val="3HAnnex"/>
        <w:keepNext/>
        <w:keepLines/>
        <w:numPr>
          <w:ilvl w:val="0"/>
          <w:numId w:val="42"/>
        </w:numPr>
        <w:tabs>
          <w:tab w:val="clear" w:pos="794"/>
        </w:tabs>
        <w:ind w:left="0" w:firstLine="0"/>
        <w:outlineLvl w:val="0"/>
        <w:rPr>
          <w:lang w:val="en-US"/>
        </w:rPr>
      </w:pPr>
      <w:r w:rsidRPr="00564A49">
        <w:rPr>
          <w:lang w:val="en-US"/>
        </w:rPr>
        <w:br w:type="page"/>
      </w:r>
      <w:bookmarkStart w:id="1446" w:name="_Toc377921519"/>
      <w:bookmarkStart w:id="1447" w:name="_Toc378026157"/>
      <w:bookmarkEnd w:id="1251"/>
      <w:r w:rsidRPr="00564A49">
        <w:rPr>
          <w:lang w:val="en-US"/>
        </w:rPr>
        <w:lastRenderedPageBreak/>
        <w:t>Annex F</w:t>
      </w:r>
      <w:r w:rsidRPr="00564A49">
        <w:rPr>
          <w:lang w:val="en-US"/>
        </w:rPr>
        <w:br/>
      </w:r>
      <w:r w:rsidRPr="00564A49">
        <w:rPr>
          <w:lang w:val="en-US" w:eastAsia="ko-KR"/>
        </w:rPr>
        <w:br/>
      </w:r>
      <w:bookmarkStart w:id="1448" w:name="_Ref360893604"/>
      <w:r w:rsidRPr="00564A49">
        <w:rPr>
          <w:lang w:val="en-US" w:eastAsia="ko-KR"/>
        </w:rPr>
        <w:t xml:space="preserve">Common specifications </w:t>
      </w:r>
      <w:r w:rsidRPr="00564A49">
        <w:rPr>
          <w:lang w:val="en-US"/>
        </w:rPr>
        <w:t xml:space="preserve">for </w:t>
      </w:r>
      <w:r w:rsidRPr="00564A49">
        <w:rPr>
          <w:lang w:val="en-US" w:eastAsia="ko-KR"/>
        </w:rPr>
        <w:t>multi-layer extensions</w:t>
      </w:r>
      <w:bookmarkEnd w:id="1446"/>
      <w:bookmarkEnd w:id="1447"/>
      <w:bookmarkEnd w:id="1448"/>
    </w:p>
    <w:p w:rsidR="007E173E" w:rsidRPr="00564A49" w:rsidRDefault="007E173E" w:rsidP="007E173E">
      <w:pPr>
        <w:pStyle w:val="AnnexRef"/>
        <w:rPr>
          <w:lang w:val="en-US"/>
        </w:rPr>
      </w:pPr>
      <w:r w:rsidRPr="00564A49">
        <w:rPr>
          <w:lang w:val="en-US"/>
        </w:rPr>
        <w:t>(This annex forms an integral part of this Recommendation | International Standard)</w:t>
      </w:r>
    </w:p>
    <w:p w:rsidR="007E173E" w:rsidRPr="00564A49" w:rsidRDefault="007E173E" w:rsidP="007E173E">
      <w:pPr>
        <w:pStyle w:val="3N"/>
        <w:rPr>
          <w:lang w:val="en-US"/>
        </w:rPr>
      </w:pPr>
      <w:r w:rsidRPr="00564A49">
        <w:rPr>
          <w:lang w:val="en-US"/>
        </w:rPr>
        <w:t xml:space="preserve">This annex specifies the common syntax, semantics and decoding processes for </w:t>
      </w:r>
      <w:r w:rsidRPr="00564A49">
        <w:rPr>
          <w:lang w:val="en-US" w:eastAsia="ko-KR"/>
        </w:rPr>
        <w:t>multi-layer video coding extensions</w:t>
      </w:r>
      <w:r w:rsidRPr="00564A49">
        <w:rPr>
          <w:lang w:val="en-US"/>
        </w:rPr>
        <w:t>.</w:t>
      </w:r>
    </w:p>
    <w:p w:rsidR="007E173E" w:rsidRPr="00564A49" w:rsidRDefault="007E173E" w:rsidP="007E173E">
      <w:pPr>
        <w:pStyle w:val="3H0"/>
        <w:numPr>
          <w:ilvl w:val="1"/>
          <w:numId w:val="42"/>
        </w:numPr>
        <w:tabs>
          <w:tab w:val="clear" w:pos="1020"/>
          <w:tab w:val="num" w:pos="1134"/>
        </w:tabs>
        <w:overflowPunct w:val="0"/>
        <w:autoSpaceDE w:val="0"/>
        <w:autoSpaceDN w:val="0"/>
        <w:adjustRightInd w:val="0"/>
        <w:ind w:left="1134" w:hanging="1134"/>
        <w:textAlignment w:val="baseline"/>
        <w:rPr>
          <w:b w:val="0"/>
          <w:lang w:val="en-US"/>
        </w:rPr>
      </w:pPr>
      <w:bookmarkStart w:id="1449" w:name="_Toc303680795"/>
      <w:bookmarkStart w:id="1450" w:name="_Toc248045626"/>
      <w:bookmarkStart w:id="1451" w:name="_Toc226457159"/>
      <w:bookmarkStart w:id="1452" w:name="_Toc198881552"/>
      <w:bookmarkStart w:id="1453" w:name="_Ref198876696"/>
      <w:bookmarkStart w:id="1454" w:name="_Toc190849800"/>
      <w:bookmarkStart w:id="1455" w:name="_Toc140808416"/>
      <w:bookmarkStart w:id="1456" w:name="_Ref331513529"/>
      <w:bookmarkStart w:id="1457" w:name="_Toc377921520"/>
      <w:bookmarkStart w:id="1458" w:name="_Toc378026158"/>
      <w:r w:rsidRPr="00564A49">
        <w:rPr>
          <w:lang w:val="en-US"/>
        </w:rPr>
        <w:t>Scope</w:t>
      </w:r>
      <w:bookmarkEnd w:id="1449"/>
      <w:bookmarkEnd w:id="1450"/>
      <w:bookmarkEnd w:id="1451"/>
      <w:bookmarkEnd w:id="1452"/>
      <w:bookmarkEnd w:id="1453"/>
      <w:bookmarkEnd w:id="1454"/>
      <w:bookmarkEnd w:id="1455"/>
      <w:bookmarkEnd w:id="1456"/>
      <w:bookmarkEnd w:id="1457"/>
      <w:bookmarkEnd w:id="1458"/>
    </w:p>
    <w:p w:rsidR="007E173E" w:rsidRPr="00564A49" w:rsidRDefault="007E173E" w:rsidP="007E173E">
      <w:pPr>
        <w:pStyle w:val="3N"/>
        <w:rPr>
          <w:lang w:val="en-US"/>
        </w:rPr>
      </w:pPr>
      <w:r w:rsidRPr="00564A49">
        <w:rPr>
          <w:lang w:val="en-US" w:eastAsia="ko-KR"/>
        </w:rPr>
        <w:t xml:space="preserve">Common syntax, semantics and decoding processes </w:t>
      </w:r>
      <w:r w:rsidRPr="00564A49">
        <w:rPr>
          <w:lang w:val="en-US"/>
        </w:rPr>
        <w:t xml:space="preserve">for </w:t>
      </w:r>
      <w:r w:rsidRPr="00564A49">
        <w:rPr>
          <w:lang w:val="en-US" w:eastAsia="ko-KR"/>
        </w:rPr>
        <w:t>multi-layer video coding extensions</w:t>
      </w:r>
      <w:r w:rsidRPr="00564A49">
        <w:rPr>
          <w:lang w:val="en-US"/>
        </w:rPr>
        <w:t xml:space="preserve"> are specified in this annex with reference made to clauses 2-9 and Annexes A-E and </w:t>
      </w:r>
      <w:r w:rsidRPr="00564A49">
        <w:rPr>
          <w:lang w:val="en-US"/>
        </w:rPr>
        <w:fldChar w:fldCharType="begin" w:fldLock="1"/>
      </w:r>
      <w:r w:rsidRPr="00564A49">
        <w:rPr>
          <w:lang w:val="en-US"/>
        </w:rPr>
        <w:instrText xml:space="preserve"> REF _Ref348033633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G</w:t>
      </w:r>
      <w:r w:rsidRPr="00564A49">
        <w:rPr>
          <w:lang w:val="en-US"/>
        </w:rPr>
        <w:fldChar w:fldCharType="end"/>
      </w:r>
      <w:r w:rsidRPr="00564A49">
        <w:rPr>
          <w:lang w:val="en-US"/>
        </w:rPr>
        <w:t>.</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b w:val="0"/>
          <w:lang w:val="en-US"/>
        </w:rPr>
      </w:pPr>
      <w:bookmarkStart w:id="1459" w:name="_Toc303680796"/>
      <w:bookmarkStart w:id="1460" w:name="_Toc248045627"/>
      <w:bookmarkStart w:id="1461" w:name="_Toc226457160"/>
      <w:bookmarkStart w:id="1462" w:name="_Toc377921521"/>
      <w:bookmarkStart w:id="1463" w:name="_Toc378026159"/>
      <w:r w:rsidRPr="00564A49">
        <w:rPr>
          <w:lang w:val="en-US"/>
        </w:rPr>
        <w:t>Normative references</w:t>
      </w:r>
      <w:bookmarkEnd w:id="1459"/>
      <w:bookmarkEnd w:id="1460"/>
      <w:bookmarkEnd w:id="1461"/>
      <w:bookmarkEnd w:id="1462"/>
      <w:bookmarkEnd w:id="1463"/>
    </w:p>
    <w:p w:rsidR="007E173E" w:rsidRPr="00564A49" w:rsidRDefault="007E173E" w:rsidP="007E173E">
      <w:pPr>
        <w:pStyle w:val="3N"/>
        <w:rPr>
          <w:lang w:val="en-US"/>
        </w:rPr>
      </w:pPr>
      <w:r w:rsidRPr="00564A49">
        <w:rPr>
          <w:lang w:val="en-US"/>
        </w:rPr>
        <w:t>The specifications in clause 2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b w:val="0"/>
          <w:lang w:val="en-US"/>
        </w:rPr>
      </w:pPr>
      <w:bookmarkStart w:id="1464" w:name="_Ref348089934"/>
      <w:bookmarkStart w:id="1465" w:name="_Toc377921522"/>
      <w:bookmarkStart w:id="1466" w:name="_Toc378026160"/>
      <w:r w:rsidRPr="00564A49">
        <w:rPr>
          <w:lang w:val="en-US"/>
        </w:rPr>
        <w:t>Definitions</w:t>
      </w:r>
      <w:bookmarkEnd w:id="1464"/>
      <w:bookmarkEnd w:id="1465"/>
      <w:bookmarkEnd w:id="1466"/>
    </w:p>
    <w:p w:rsidR="007E173E" w:rsidRPr="00564A49" w:rsidRDefault="007E173E" w:rsidP="007E173E">
      <w:pPr>
        <w:pStyle w:val="3N"/>
        <w:rPr>
          <w:lang w:val="en-US"/>
        </w:rPr>
      </w:pPr>
      <w:r w:rsidRPr="00564A49">
        <w:rPr>
          <w:lang w:val="en-US"/>
        </w:rPr>
        <w:t>For the purpose of this annex, the following definitions apply in addition to the definitions in clause 3. These definitions are either not present in clause 3 or replace definitions in clause 3.</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access unit:</w:t>
      </w:r>
      <w:r w:rsidRPr="00564A49">
        <w:rPr>
          <w:b w:val="0"/>
          <w:lang w:val="en-US"/>
        </w:rPr>
        <w:t xml:space="preserve"> A set of </w:t>
      </w:r>
      <w:r w:rsidRPr="00564A49">
        <w:rPr>
          <w:b w:val="0"/>
          <w:i/>
          <w:lang w:val="en-US"/>
        </w:rPr>
        <w:t>NAL units</w:t>
      </w:r>
      <w:r w:rsidRPr="00564A49">
        <w:rPr>
          <w:b w:val="0"/>
          <w:lang w:val="en-US"/>
        </w:rPr>
        <w:t xml:space="preserve"> that are associated with each other according to a specified classification rule, are consecutive in </w:t>
      </w:r>
      <w:r w:rsidRPr="00564A49">
        <w:rPr>
          <w:b w:val="0"/>
          <w:i/>
          <w:lang w:val="en-US"/>
        </w:rPr>
        <w:t>decoding order,</w:t>
      </w:r>
      <w:r w:rsidRPr="00564A49">
        <w:rPr>
          <w:b w:val="0"/>
          <w:lang w:val="en-US"/>
        </w:rPr>
        <w:t xml:space="preserve"> and contain the </w:t>
      </w:r>
      <w:r w:rsidRPr="00564A49">
        <w:rPr>
          <w:b w:val="0"/>
          <w:i/>
          <w:lang w:val="en-US"/>
        </w:rPr>
        <w:t>VCL NAL units</w:t>
      </w:r>
      <w:r w:rsidRPr="00564A49">
        <w:rPr>
          <w:b w:val="0"/>
          <w:lang w:val="en-US"/>
        </w:rPr>
        <w:t xml:space="preserve"> of all </w:t>
      </w:r>
      <w:r w:rsidRPr="00564A49">
        <w:rPr>
          <w:b w:val="0"/>
          <w:i/>
          <w:lang w:val="en-US"/>
        </w:rPr>
        <w:t>coded pictures</w:t>
      </w:r>
      <w:r w:rsidRPr="00564A49">
        <w:rPr>
          <w:b w:val="0"/>
          <w:lang w:val="en-US"/>
        </w:rPr>
        <w:t xml:space="preserve"> associated with the same output time and their associated non-VCL NAL units.</w:t>
      </w:r>
    </w:p>
    <w:p w:rsidR="007E173E" w:rsidRPr="00564A49" w:rsidRDefault="007E173E" w:rsidP="007E173E">
      <w:pPr>
        <w:pStyle w:val="Note1"/>
        <w:ind w:left="1209"/>
        <w:rPr>
          <w:lang w:val="en-US"/>
        </w:rPr>
      </w:pPr>
      <w:r w:rsidRPr="00564A49">
        <w:rPr>
          <w:lang w:val="en-US"/>
        </w:rPr>
        <w:t>NOTE </w:t>
      </w:r>
      <w:r w:rsidRPr="00564A49">
        <w:rPr>
          <w:lang w:val="en-US"/>
        </w:rPr>
        <w:fldChar w:fldCharType="begin" w:fldLock="1"/>
      </w:r>
      <w:r w:rsidRPr="00564A49">
        <w:rPr>
          <w:lang w:val="en-US"/>
        </w:rPr>
        <w:instrText xml:space="preserve"> SEQ NoteCounter \r 1 \* MERGEFORMAT </w:instrText>
      </w:r>
      <w:r w:rsidRPr="00564A49">
        <w:rPr>
          <w:lang w:val="en-US"/>
        </w:rPr>
        <w:fldChar w:fldCharType="separate"/>
      </w:r>
      <w:r w:rsidRPr="00564A49">
        <w:rPr>
          <w:noProof/>
          <w:lang w:val="en-US"/>
        </w:rPr>
        <w:t>1</w:t>
      </w:r>
      <w:r w:rsidRPr="00564A49">
        <w:rPr>
          <w:lang w:val="en-US"/>
        </w:rPr>
        <w:fldChar w:fldCharType="end"/>
      </w:r>
      <w:r w:rsidRPr="00564A49">
        <w:rPr>
          <w:lang w:val="en-US"/>
        </w:rPr>
        <w:t> – Pictures in the same access unit are associated with the same picture order count.</w:t>
      </w:r>
    </w:p>
    <w:p w:rsidR="007E173E" w:rsidRPr="00564A49" w:rsidRDefault="007E173E" w:rsidP="007E173E">
      <w:pPr>
        <w:pStyle w:val="3L1"/>
        <w:keepNext w:val="0"/>
        <w:widowControl/>
        <w:numPr>
          <w:ilvl w:val="0"/>
          <w:numId w:val="43"/>
        </w:numPr>
        <w:spacing w:before="136"/>
        <w:ind w:left="709" w:hanging="709"/>
        <w:rPr>
          <w:b w:val="0"/>
          <w:lang w:val="en-US"/>
        </w:rPr>
      </w:pPr>
      <w:r w:rsidRPr="00564A49">
        <w:rPr>
          <w:lang w:val="en-US"/>
        </w:rPr>
        <w:t>alternative output layer</w:t>
      </w:r>
      <w:r w:rsidRPr="00564A49">
        <w:rPr>
          <w:b w:val="0"/>
          <w:lang w:val="en-US"/>
        </w:rPr>
        <w:t xml:space="preserve">: A </w:t>
      </w:r>
      <w:r w:rsidRPr="00564A49">
        <w:rPr>
          <w:b w:val="0"/>
          <w:i/>
          <w:lang w:val="en-US"/>
        </w:rPr>
        <w:t>layer</w:t>
      </w:r>
      <w:r w:rsidRPr="00564A49">
        <w:rPr>
          <w:b w:val="0"/>
          <w:lang w:val="en-US"/>
        </w:rPr>
        <w:t xml:space="preserve"> that is a </w:t>
      </w:r>
      <w:r w:rsidRPr="00564A49">
        <w:rPr>
          <w:b w:val="0"/>
          <w:i/>
          <w:lang w:val="en-US"/>
        </w:rPr>
        <w:t>direct reference layer</w:t>
      </w:r>
      <w:r w:rsidRPr="00564A49">
        <w:rPr>
          <w:b w:val="0"/>
          <w:lang w:val="en-US"/>
        </w:rPr>
        <w:t xml:space="preserve"> or an </w:t>
      </w:r>
      <w:r w:rsidRPr="00564A49">
        <w:rPr>
          <w:b w:val="0"/>
          <w:i/>
          <w:lang w:val="en-US"/>
        </w:rPr>
        <w:t>indirect reference layer</w:t>
      </w:r>
      <w:r w:rsidRPr="00564A49">
        <w:rPr>
          <w:b w:val="0"/>
          <w:lang w:val="en-US"/>
        </w:rPr>
        <w:t xml:space="preserve"> of an </w:t>
      </w:r>
      <w:r w:rsidRPr="00564A49">
        <w:rPr>
          <w:b w:val="0"/>
          <w:i/>
          <w:lang w:val="en-US"/>
        </w:rPr>
        <w:t>output layer</w:t>
      </w:r>
      <w:r w:rsidRPr="00564A49">
        <w:rPr>
          <w:b w:val="0"/>
          <w:lang w:val="en-US"/>
        </w:rPr>
        <w:t xml:space="preserve"> and which may include a </w:t>
      </w:r>
      <w:r w:rsidRPr="00564A49">
        <w:rPr>
          <w:b w:val="0"/>
          <w:i/>
          <w:lang w:val="en-US"/>
        </w:rPr>
        <w:t>picture</w:t>
      </w:r>
      <w:r w:rsidRPr="00564A49">
        <w:rPr>
          <w:b w:val="0"/>
          <w:lang w:val="en-US"/>
        </w:rPr>
        <w:t xml:space="preserve"> that may be output when no picture of the </w:t>
      </w:r>
      <w:r w:rsidRPr="00564A49">
        <w:rPr>
          <w:b w:val="0"/>
          <w:i/>
          <w:lang w:val="en-US"/>
        </w:rPr>
        <w:t>output layer</w:t>
      </w:r>
      <w:r w:rsidRPr="00564A49">
        <w:rPr>
          <w:b w:val="0"/>
          <w:lang w:val="en-US"/>
        </w:rPr>
        <w:t xml:space="preserve"> is present in the </w:t>
      </w:r>
      <w:r w:rsidRPr="00564A49">
        <w:rPr>
          <w:b w:val="0"/>
          <w:i/>
          <w:lang w:val="en-US"/>
        </w:rPr>
        <w:t>access unit</w:t>
      </w:r>
      <w:r w:rsidRPr="00564A49">
        <w:rPr>
          <w:b w:val="0"/>
          <w:lang w:val="en-US"/>
        </w:rPr>
        <w:t xml:space="preserve"> containing the </w:t>
      </w:r>
      <w:r w:rsidRPr="00564A49">
        <w:rPr>
          <w:b w:val="0"/>
          <w:i/>
          <w:lang w:val="en-US"/>
        </w:rPr>
        <w:t>picture</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associated IRAP picture:</w:t>
      </w:r>
      <w:r w:rsidRPr="00564A49">
        <w:rPr>
          <w:b w:val="0"/>
          <w:lang w:val="en-US"/>
        </w:rPr>
        <w:t xml:space="preserve"> The previous </w:t>
      </w:r>
      <w:r w:rsidRPr="00564A49">
        <w:rPr>
          <w:b w:val="0"/>
          <w:i/>
          <w:lang w:val="en-US"/>
        </w:rPr>
        <w:t>IRAP picture</w:t>
      </w:r>
      <w:r w:rsidRPr="00564A49">
        <w:rPr>
          <w:b w:val="0"/>
          <w:lang w:val="en-US"/>
        </w:rPr>
        <w:t xml:space="preserve"> in </w:t>
      </w:r>
      <w:r w:rsidRPr="00564A49">
        <w:rPr>
          <w:b w:val="0"/>
          <w:i/>
          <w:lang w:val="en-US"/>
        </w:rPr>
        <w:t>decoding order</w:t>
      </w:r>
      <w:r w:rsidRPr="00564A49">
        <w:rPr>
          <w:b w:val="0"/>
          <w:lang w:val="en-US"/>
        </w:rPr>
        <w:t xml:space="preserve"> within the same </w:t>
      </w:r>
      <w:r w:rsidRPr="00564A49">
        <w:rPr>
          <w:b w:val="0"/>
          <w:i/>
          <w:lang w:val="en-US"/>
        </w:rPr>
        <w:t>layer</w:t>
      </w:r>
      <w:r w:rsidRPr="00564A49">
        <w:rPr>
          <w:b w:val="0"/>
          <w:lang w:val="en-US"/>
        </w:rPr>
        <w:t xml:space="preserve"> (if present).</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auxiliary picture</w:t>
      </w:r>
      <w:r w:rsidRPr="00564A49">
        <w:rPr>
          <w:b w:val="0"/>
          <w:lang w:val="en-US"/>
        </w:rPr>
        <w:t xml:space="preserve">: A </w:t>
      </w:r>
      <w:r w:rsidRPr="00564A49">
        <w:rPr>
          <w:b w:val="0"/>
          <w:i/>
          <w:iCs/>
          <w:lang w:val="en-US"/>
        </w:rPr>
        <w:t xml:space="preserve">picture </w:t>
      </w:r>
      <w:r w:rsidRPr="00564A49">
        <w:rPr>
          <w:b w:val="0"/>
          <w:lang w:val="en-US"/>
        </w:rPr>
        <w:t xml:space="preserve">that has no normative effect on the </w:t>
      </w:r>
      <w:r w:rsidRPr="00564A49">
        <w:rPr>
          <w:b w:val="0"/>
          <w:i/>
          <w:lang w:val="en-US"/>
        </w:rPr>
        <w:t>decoding process</w:t>
      </w:r>
      <w:r w:rsidRPr="00564A49">
        <w:rPr>
          <w:b w:val="0"/>
          <w:lang w:val="en-US"/>
        </w:rPr>
        <w:t xml:space="preserve"> of </w:t>
      </w:r>
      <w:r w:rsidRPr="00564A49">
        <w:rPr>
          <w:b w:val="0"/>
          <w:i/>
          <w:lang w:val="en-US"/>
        </w:rPr>
        <w:t>primary pictures</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base layer:</w:t>
      </w:r>
      <w:r w:rsidRPr="00564A49">
        <w:rPr>
          <w:b w:val="0"/>
          <w:lang w:val="en-US"/>
        </w:rPr>
        <w:t xml:space="preserve"> A </w:t>
      </w:r>
      <w:r w:rsidRPr="00564A49">
        <w:rPr>
          <w:b w:val="0"/>
          <w:i/>
          <w:iCs/>
          <w:lang w:val="en-US"/>
        </w:rPr>
        <w:t xml:space="preserve">layer </w:t>
      </w:r>
      <w:r w:rsidRPr="00564A49">
        <w:rPr>
          <w:b w:val="0"/>
          <w:lang w:val="en-US"/>
        </w:rPr>
        <w:t xml:space="preserve">in which all </w:t>
      </w:r>
      <w:r w:rsidRPr="00564A49">
        <w:rPr>
          <w:b w:val="0"/>
          <w:i/>
          <w:lang w:val="en-US"/>
        </w:rPr>
        <w:t>VCL NAL units</w:t>
      </w:r>
      <w:r w:rsidRPr="00564A49">
        <w:rPr>
          <w:b w:val="0"/>
          <w:lang w:val="en-US"/>
        </w:rPr>
        <w:t xml:space="preserve"> have nuh_</w:t>
      </w:r>
      <w:r w:rsidRPr="00564A49">
        <w:rPr>
          <w:b w:val="0"/>
          <w:iCs/>
          <w:lang w:val="en-US"/>
        </w:rPr>
        <w:t>layer_id equal to 0</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coded picture:</w:t>
      </w:r>
      <w:r w:rsidRPr="00564A49">
        <w:rPr>
          <w:b w:val="0"/>
          <w:lang w:val="en-US"/>
        </w:rPr>
        <w:t xml:space="preserve"> A </w:t>
      </w:r>
      <w:r w:rsidRPr="00564A49">
        <w:rPr>
          <w:b w:val="0"/>
          <w:i/>
          <w:lang w:val="en-US"/>
        </w:rPr>
        <w:t>coded representation</w:t>
      </w:r>
      <w:r w:rsidRPr="00564A49">
        <w:rPr>
          <w:b w:val="0"/>
          <w:lang w:val="en-US"/>
        </w:rPr>
        <w:t xml:space="preserve"> of a </w:t>
      </w:r>
      <w:r w:rsidRPr="00564A49">
        <w:rPr>
          <w:b w:val="0"/>
          <w:i/>
          <w:lang w:val="en-US"/>
        </w:rPr>
        <w:t>picture</w:t>
      </w:r>
      <w:r w:rsidRPr="00564A49">
        <w:rPr>
          <w:b w:val="0"/>
          <w:lang w:val="en-US"/>
        </w:rPr>
        <w:t xml:space="preserve"> comprising </w:t>
      </w:r>
      <w:r w:rsidRPr="00564A49">
        <w:rPr>
          <w:b w:val="0"/>
          <w:i/>
          <w:lang w:val="en-US"/>
        </w:rPr>
        <w:t>VCL NAL units</w:t>
      </w:r>
      <w:r w:rsidRPr="00564A49">
        <w:rPr>
          <w:b w:val="0"/>
          <w:lang w:val="en-US"/>
        </w:rPr>
        <w:t xml:space="preserve"> with a particular value of nuh_layer_id within an </w:t>
      </w:r>
      <w:r w:rsidRPr="00564A49">
        <w:rPr>
          <w:b w:val="0"/>
          <w:i/>
          <w:lang w:val="en-US"/>
        </w:rPr>
        <w:t>access unit</w:t>
      </w:r>
      <w:r w:rsidRPr="00564A49">
        <w:rPr>
          <w:b w:val="0"/>
          <w:lang w:val="en-US"/>
        </w:rPr>
        <w:t xml:space="preserve"> and containing all </w:t>
      </w:r>
      <w:r w:rsidRPr="00564A49">
        <w:rPr>
          <w:b w:val="0"/>
          <w:i/>
          <w:lang w:val="en-US"/>
        </w:rPr>
        <w:t>coding tree units</w:t>
      </w:r>
      <w:r w:rsidRPr="00564A49">
        <w:rPr>
          <w:b w:val="0"/>
          <w:lang w:val="en-US"/>
        </w:rPr>
        <w:t xml:space="preserve"> of the </w:t>
      </w:r>
      <w:r w:rsidRPr="00564A49">
        <w:rPr>
          <w:b w:val="0"/>
          <w:i/>
          <w:lang w:val="en-US"/>
        </w:rPr>
        <w:t>picture</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b w:val="0"/>
          <w:color w:val="000000"/>
          <w:lang w:val="en-US"/>
        </w:rPr>
      </w:pPr>
      <w:r w:rsidRPr="00564A49">
        <w:rPr>
          <w:bCs w:val="0"/>
          <w:lang w:val="en-US"/>
        </w:rPr>
        <w:t>coded video sequence (CVS)</w:t>
      </w:r>
      <w:r w:rsidRPr="00564A49">
        <w:rPr>
          <w:lang w:val="en-US"/>
        </w:rPr>
        <w:t>:</w:t>
      </w:r>
      <w:r w:rsidRPr="00564A49">
        <w:rPr>
          <w:b w:val="0"/>
          <w:lang w:val="en-US"/>
        </w:rPr>
        <w:t xml:space="preserve"> A sequence of </w:t>
      </w:r>
      <w:r w:rsidRPr="00564A49">
        <w:rPr>
          <w:b w:val="0"/>
          <w:i/>
          <w:iCs/>
          <w:lang w:val="en-US"/>
        </w:rPr>
        <w:t xml:space="preserve">access units </w:t>
      </w:r>
      <w:r w:rsidRPr="00564A49">
        <w:rPr>
          <w:b w:val="0"/>
          <w:lang w:val="en-US"/>
        </w:rPr>
        <w:t xml:space="preserve">that consists, in decoding order, of an </w:t>
      </w:r>
      <w:r w:rsidRPr="00564A49">
        <w:rPr>
          <w:b w:val="0"/>
          <w:i/>
          <w:lang w:val="en-US"/>
        </w:rPr>
        <w:t xml:space="preserve">initial </w:t>
      </w:r>
      <w:r w:rsidRPr="00564A49">
        <w:rPr>
          <w:b w:val="0"/>
          <w:i/>
          <w:iCs/>
          <w:lang w:val="en-US"/>
        </w:rPr>
        <w:t>IRAP access unit</w:t>
      </w:r>
      <w:r w:rsidRPr="00564A49">
        <w:rPr>
          <w:b w:val="0"/>
          <w:color w:val="000000"/>
          <w:lang w:val="en-US"/>
        </w:rPr>
        <w:t xml:space="preserve">, followed by zero or more </w:t>
      </w:r>
      <w:r w:rsidRPr="00564A49">
        <w:rPr>
          <w:b w:val="0"/>
          <w:i/>
          <w:iCs/>
          <w:color w:val="000000"/>
          <w:lang w:val="en-US"/>
        </w:rPr>
        <w:t xml:space="preserve">access units </w:t>
      </w:r>
      <w:r w:rsidRPr="00564A49">
        <w:rPr>
          <w:b w:val="0"/>
          <w:color w:val="000000"/>
          <w:lang w:val="en-US"/>
        </w:rPr>
        <w:t xml:space="preserve">that are not </w:t>
      </w:r>
      <w:r w:rsidRPr="00564A49">
        <w:rPr>
          <w:b w:val="0"/>
          <w:i/>
          <w:lang w:val="en-US"/>
        </w:rPr>
        <w:t xml:space="preserve">initial </w:t>
      </w:r>
      <w:r w:rsidRPr="00564A49">
        <w:rPr>
          <w:b w:val="0"/>
          <w:i/>
          <w:iCs/>
          <w:lang w:val="en-US"/>
        </w:rPr>
        <w:t>IRAP access units</w:t>
      </w:r>
      <w:r w:rsidRPr="00564A49">
        <w:rPr>
          <w:b w:val="0"/>
          <w:lang w:val="en-US"/>
        </w:rPr>
        <w:t xml:space="preserve">, including all subsequent </w:t>
      </w:r>
      <w:r w:rsidRPr="00564A49">
        <w:rPr>
          <w:b w:val="0"/>
          <w:i/>
          <w:iCs/>
          <w:lang w:val="en-US"/>
        </w:rPr>
        <w:t xml:space="preserve">access units </w:t>
      </w:r>
      <w:r w:rsidRPr="00564A49">
        <w:rPr>
          <w:b w:val="0"/>
          <w:lang w:val="en-US"/>
        </w:rPr>
        <w:t xml:space="preserve">up to but not including any subsequent </w:t>
      </w:r>
      <w:r w:rsidRPr="00564A49">
        <w:rPr>
          <w:b w:val="0"/>
          <w:i/>
          <w:iCs/>
          <w:lang w:val="en-US"/>
        </w:rPr>
        <w:t xml:space="preserve">access unit </w:t>
      </w:r>
      <w:r w:rsidRPr="00564A49">
        <w:rPr>
          <w:b w:val="0"/>
          <w:lang w:val="en-US"/>
        </w:rPr>
        <w:t xml:space="preserve">that is an </w:t>
      </w:r>
      <w:r w:rsidRPr="00564A49">
        <w:rPr>
          <w:b w:val="0"/>
          <w:i/>
          <w:lang w:val="en-US"/>
        </w:rPr>
        <w:t xml:space="preserve">initial </w:t>
      </w:r>
      <w:r w:rsidRPr="00564A49">
        <w:rPr>
          <w:b w:val="0"/>
          <w:i/>
          <w:iCs/>
          <w:lang w:val="en-US"/>
        </w:rPr>
        <w:t>IRAP access unit</w:t>
      </w:r>
      <w:r w:rsidRPr="00564A49">
        <w:rPr>
          <w:b w:val="0"/>
          <w:color w:val="000000"/>
          <w:lang w:val="en-US"/>
        </w:rPr>
        <w:t>.</w:t>
      </w:r>
    </w:p>
    <w:p w:rsidR="007E173E" w:rsidRPr="00564A49" w:rsidRDefault="007E173E" w:rsidP="007E173E">
      <w:pPr>
        <w:pStyle w:val="3L1"/>
        <w:keepNext w:val="0"/>
        <w:widowControl/>
        <w:numPr>
          <w:ilvl w:val="0"/>
          <w:numId w:val="43"/>
        </w:numPr>
        <w:spacing w:before="136"/>
        <w:ind w:left="709" w:hanging="709"/>
        <w:rPr>
          <w:i/>
          <w:lang w:val="en-US"/>
        </w:rPr>
      </w:pPr>
      <w:r w:rsidRPr="00564A49">
        <w:rPr>
          <w:lang w:val="en-US"/>
        </w:rPr>
        <w:t>collocated sample:</w:t>
      </w:r>
      <w:r w:rsidRPr="00564A49">
        <w:rPr>
          <w:b w:val="0"/>
          <w:lang w:val="en-US"/>
        </w:rPr>
        <w:t xml:space="preserve"> A sample TBD.</w:t>
      </w:r>
    </w:p>
    <w:p w:rsidR="007E173E" w:rsidRPr="00564A49" w:rsidRDefault="007E173E" w:rsidP="007E173E">
      <w:pPr>
        <w:pStyle w:val="3L1"/>
        <w:keepNext w:val="0"/>
        <w:widowControl/>
        <w:numPr>
          <w:ilvl w:val="0"/>
          <w:numId w:val="43"/>
        </w:numPr>
        <w:spacing w:before="136"/>
        <w:ind w:left="709" w:hanging="709"/>
        <w:rPr>
          <w:b w:val="0"/>
          <w:lang w:val="en-US"/>
        </w:rPr>
      </w:pPr>
      <w:r w:rsidRPr="00564A49">
        <w:rPr>
          <w:lang w:val="en-US"/>
        </w:rPr>
        <w:t>cross-layer random access skip (CL-RAS) picture</w:t>
      </w:r>
      <w:r w:rsidRPr="00564A49">
        <w:rPr>
          <w:b w:val="0"/>
          <w:lang w:val="en-US"/>
        </w:rPr>
        <w:t xml:space="preserve">: a </w:t>
      </w:r>
      <w:r w:rsidRPr="00564A49">
        <w:rPr>
          <w:b w:val="0"/>
          <w:i/>
          <w:lang w:val="en-US"/>
        </w:rPr>
        <w:t>picture</w:t>
      </w:r>
      <w:r w:rsidRPr="00564A49">
        <w:rPr>
          <w:b w:val="0"/>
          <w:lang w:val="en-US"/>
        </w:rPr>
        <w:t xml:space="preserve"> with nuh_layer_id equal to layerId such that LayerInitializedFlag[ layerId ] is equal to 0 when the decoding process for starting the decoding of a coded picture with nuh_layer_id greater than 0 is invoked.</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direct reference layer:</w:t>
      </w:r>
      <w:r w:rsidRPr="00564A49">
        <w:rPr>
          <w:b w:val="0"/>
          <w:lang w:val="en-US"/>
        </w:rPr>
        <w:t xml:space="preserve"> A </w:t>
      </w:r>
      <w:r w:rsidRPr="00564A49">
        <w:rPr>
          <w:b w:val="0"/>
          <w:i/>
          <w:lang w:val="en-US"/>
        </w:rPr>
        <w:t>layer</w:t>
      </w:r>
      <w:r w:rsidRPr="00564A49">
        <w:rPr>
          <w:b w:val="0"/>
          <w:lang w:val="en-US"/>
        </w:rPr>
        <w:t xml:space="preserve"> that may be used for inter-layer prediction of another </w:t>
      </w:r>
      <w:r w:rsidRPr="00564A49">
        <w:rPr>
          <w:b w:val="0"/>
          <w:i/>
          <w:lang w:val="en-US"/>
        </w:rPr>
        <w:t>layer</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indirect reference layer:</w:t>
      </w:r>
      <w:r w:rsidRPr="00564A49">
        <w:rPr>
          <w:b w:val="0"/>
          <w:lang w:val="en-US"/>
        </w:rPr>
        <w:t xml:space="preserve"> A </w:t>
      </w:r>
      <w:r w:rsidRPr="00564A49">
        <w:rPr>
          <w:b w:val="0"/>
          <w:i/>
          <w:lang w:val="en-US"/>
        </w:rPr>
        <w:t>layer</w:t>
      </w:r>
      <w:r w:rsidRPr="00564A49">
        <w:rPr>
          <w:b w:val="0"/>
          <w:lang w:val="en-US"/>
        </w:rPr>
        <w:t xml:space="preserve"> that is not a </w:t>
      </w:r>
      <w:r w:rsidRPr="00564A49">
        <w:rPr>
          <w:b w:val="0"/>
          <w:i/>
          <w:lang w:val="en-US"/>
        </w:rPr>
        <w:t>direct reference layer</w:t>
      </w:r>
      <w:r w:rsidRPr="00564A49">
        <w:rPr>
          <w:b w:val="0"/>
          <w:lang w:val="en-US"/>
        </w:rPr>
        <w:t xml:space="preserve"> of another </w:t>
      </w:r>
      <w:r w:rsidRPr="00564A49">
        <w:rPr>
          <w:b w:val="0"/>
          <w:i/>
          <w:lang w:val="en-US"/>
        </w:rPr>
        <w:t>layer</w:t>
      </w:r>
      <w:r w:rsidRPr="00564A49">
        <w:rPr>
          <w:b w:val="0"/>
          <w:lang w:val="en-US"/>
        </w:rPr>
        <w:t xml:space="preserve"> but is a </w:t>
      </w:r>
      <w:r w:rsidRPr="00564A49">
        <w:rPr>
          <w:b w:val="0"/>
          <w:i/>
          <w:lang w:val="en-US"/>
        </w:rPr>
        <w:t>direct reference layer</w:t>
      </w:r>
      <w:r w:rsidRPr="00564A49">
        <w:rPr>
          <w:b w:val="0"/>
          <w:lang w:val="en-US"/>
        </w:rPr>
        <w:t xml:space="preserve"> of a </w:t>
      </w:r>
      <w:r w:rsidRPr="00564A49">
        <w:rPr>
          <w:b w:val="0"/>
          <w:i/>
          <w:lang w:val="en-US"/>
        </w:rPr>
        <w:t>layer</w:t>
      </w:r>
      <w:r w:rsidRPr="00564A49">
        <w:rPr>
          <w:b w:val="0"/>
          <w:lang w:val="en-US"/>
        </w:rPr>
        <w:t xml:space="preserve"> that is a </w:t>
      </w:r>
      <w:r w:rsidRPr="00564A49">
        <w:rPr>
          <w:b w:val="0"/>
          <w:i/>
          <w:lang w:val="en-US"/>
        </w:rPr>
        <w:t>direct reference layer</w:t>
      </w:r>
      <w:r w:rsidRPr="00564A49">
        <w:rPr>
          <w:b w:val="0"/>
          <w:lang w:val="en-US"/>
        </w:rPr>
        <w:t xml:space="preserve"> or indirect reference </w:t>
      </w:r>
      <w:r w:rsidRPr="00564A49">
        <w:rPr>
          <w:b w:val="0"/>
          <w:i/>
          <w:lang w:val="en-US"/>
        </w:rPr>
        <w:t>layer</w:t>
      </w:r>
      <w:r w:rsidRPr="00564A49">
        <w:rPr>
          <w:b w:val="0"/>
          <w:lang w:val="en-US"/>
        </w:rPr>
        <w:t xml:space="preserve"> of a </w:t>
      </w:r>
      <w:r w:rsidRPr="00564A49">
        <w:rPr>
          <w:b w:val="0"/>
          <w:i/>
          <w:lang w:val="en-US"/>
        </w:rPr>
        <w:t>direct reference layer</w:t>
      </w:r>
      <w:r w:rsidRPr="00564A49">
        <w:rPr>
          <w:b w:val="0"/>
          <w:lang w:val="en-US"/>
        </w:rPr>
        <w:t xml:space="preserve"> of the </w:t>
      </w:r>
      <w:r w:rsidRPr="00564A49">
        <w:rPr>
          <w:b w:val="0"/>
          <w:i/>
          <w:lang w:val="en-US"/>
        </w:rPr>
        <w:t>layer</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b w:val="0"/>
          <w:lang w:val="en-US"/>
        </w:rPr>
      </w:pPr>
      <w:r w:rsidRPr="00564A49">
        <w:rPr>
          <w:bCs w:val="0"/>
          <w:lang w:val="en-US"/>
        </w:rPr>
        <w:t xml:space="preserve">initial </w:t>
      </w:r>
      <w:r w:rsidRPr="00564A49">
        <w:rPr>
          <w:lang w:val="en-US"/>
        </w:rPr>
        <w:t>intra</w:t>
      </w:r>
      <w:r w:rsidRPr="00564A49">
        <w:rPr>
          <w:bCs w:val="0"/>
          <w:lang w:val="en-US"/>
        </w:rPr>
        <w:t xml:space="preserve"> random access point (IRAP) access unit</w:t>
      </w:r>
      <w:r w:rsidRPr="00564A49">
        <w:rPr>
          <w:b w:val="0"/>
          <w:lang w:val="en-US"/>
        </w:rPr>
        <w:t xml:space="preserve">: An </w:t>
      </w:r>
      <w:r w:rsidRPr="00564A49">
        <w:rPr>
          <w:b w:val="0"/>
          <w:i/>
          <w:lang w:val="en-US"/>
        </w:rPr>
        <w:t xml:space="preserve">IRAP </w:t>
      </w:r>
      <w:r w:rsidRPr="00564A49">
        <w:rPr>
          <w:b w:val="0"/>
          <w:i/>
          <w:iCs/>
          <w:lang w:val="en-US"/>
        </w:rPr>
        <w:t xml:space="preserve">access unit </w:t>
      </w:r>
      <w:r w:rsidRPr="00564A49">
        <w:rPr>
          <w:b w:val="0"/>
          <w:lang w:val="en-US"/>
        </w:rPr>
        <w:t xml:space="preserve">in which the </w:t>
      </w:r>
      <w:r w:rsidRPr="00564A49">
        <w:rPr>
          <w:b w:val="0"/>
          <w:i/>
          <w:iCs/>
          <w:lang w:val="en-US"/>
        </w:rPr>
        <w:t xml:space="preserve">coded picture </w:t>
      </w:r>
      <w:r w:rsidRPr="00564A49">
        <w:rPr>
          <w:b w:val="0"/>
          <w:iCs/>
          <w:lang w:val="en-US"/>
        </w:rPr>
        <w:t xml:space="preserve">with nuh_layer_id equal to 0 has </w:t>
      </w:r>
      <w:r w:rsidRPr="00564A49">
        <w:rPr>
          <w:b w:val="0"/>
          <w:color w:val="000000"/>
          <w:lang w:val="en-US"/>
        </w:rPr>
        <w:t>NoRaslOutputFlag equal to 1</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i/>
          <w:iCs/>
          <w:lang w:val="en-US"/>
        </w:rPr>
      </w:pPr>
      <w:r w:rsidRPr="00564A49">
        <w:rPr>
          <w:lang w:val="en-US"/>
        </w:rPr>
        <w:t>inter-layer prediction:</w:t>
      </w:r>
      <w:r w:rsidRPr="00564A49">
        <w:rPr>
          <w:b w:val="0"/>
          <w:lang w:val="en-US"/>
        </w:rPr>
        <w:t xml:space="preserve"> A </w:t>
      </w:r>
      <w:r w:rsidRPr="00564A49">
        <w:rPr>
          <w:b w:val="0"/>
          <w:i/>
          <w:iCs/>
          <w:lang w:val="en-US"/>
        </w:rPr>
        <w:t xml:space="preserve">prediction </w:t>
      </w:r>
      <w:r w:rsidRPr="00564A49">
        <w:rPr>
          <w:b w:val="0"/>
          <w:iCs/>
          <w:lang w:val="en-US"/>
        </w:rPr>
        <w:t xml:space="preserve">in a manner that is dependent on </w:t>
      </w:r>
      <w:r w:rsidRPr="00564A49">
        <w:rPr>
          <w:b w:val="0"/>
          <w:lang w:val="en-US"/>
        </w:rPr>
        <w:t xml:space="preserve">data elements (e.g. sample values or motion vectors) of </w:t>
      </w:r>
      <w:r w:rsidRPr="00564A49">
        <w:rPr>
          <w:b w:val="0"/>
          <w:i/>
          <w:lang w:val="en-US"/>
        </w:rPr>
        <w:t>reference pictures</w:t>
      </w:r>
      <w:r w:rsidRPr="00564A49">
        <w:rPr>
          <w:b w:val="0"/>
          <w:lang w:val="en-US"/>
        </w:rPr>
        <w:t xml:space="preserve"> with a different value of nuh_layer_id than that of the current </w:t>
      </w:r>
      <w:r w:rsidRPr="00564A49">
        <w:rPr>
          <w:b w:val="0"/>
          <w:i/>
          <w:lang w:val="en-US"/>
        </w:rPr>
        <w:t>picture</w:t>
      </w:r>
      <w:r w:rsidRPr="00564A49">
        <w:rPr>
          <w:b w:val="0"/>
          <w:i/>
          <w:iCs/>
          <w:lang w:val="en-US"/>
        </w:rPr>
        <w:t>.</w:t>
      </w:r>
    </w:p>
    <w:p w:rsidR="007E173E" w:rsidRPr="00564A49" w:rsidRDefault="007E173E" w:rsidP="007E173E">
      <w:pPr>
        <w:pStyle w:val="3L1"/>
        <w:keepNext w:val="0"/>
        <w:widowControl/>
        <w:numPr>
          <w:ilvl w:val="0"/>
          <w:numId w:val="43"/>
        </w:numPr>
        <w:spacing w:before="136"/>
        <w:ind w:left="709" w:hanging="709"/>
        <w:rPr>
          <w:b w:val="0"/>
          <w:lang w:val="en-US"/>
        </w:rPr>
      </w:pPr>
      <w:r w:rsidRPr="00564A49">
        <w:rPr>
          <w:bCs w:val="0"/>
          <w:lang w:val="en-US"/>
        </w:rPr>
        <w:t xml:space="preserve">intra </w:t>
      </w:r>
      <w:r w:rsidRPr="00564A49">
        <w:rPr>
          <w:lang w:val="en-US"/>
        </w:rPr>
        <w:t>random</w:t>
      </w:r>
      <w:r w:rsidRPr="00564A49">
        <w:rPr>
          <w:bCs w:val="0"/>
          <w:lang w:val="en-US"/>
        </w:rPr>
        <w:t xml:space="preserve"> access point (IRAP) access unit</w:t>
      </w:r>
      <w:r w:rsidRPr="00564A49">
        <w:rPr>
          <w:b w:val="0"/>
          <w:lang w:val="en-US"/>
        </w:rPr>
        <w:t xml:space="preserve">: An </w:t>
      </w:r>
      <w:r w:rsidRPr="00564A49">
        <w:rPr>
          <w:b w:val="0"/>
          <w:i/>
          <w:iCs/>
          <w:lang w:val="en-US"/>
        </w:rPr>
        <w:t xml:space="preserve">access unit </w:t>
      </w:r>
      <w:r w:rsidRPr="00564A49">
        <w:rPr>
          <w:b w:val="0"/>
          <w:lang w:val="en-US"/>
        </w:rPr>
        <w:t xml:space="preserve">in which the </w:t>
      </w:r>
      <w:r w:rsidRPr="00564A49">
        <w:rPr>
          <w:b w:val="0"/>
          <w:i/>
          <w:iCs/>
          <w:lang w:val="en-US"/>
        </w:rPr>
        <w:t xml:space="preserve">coded picture </w:t>
      </w:r>
      <w:r w:rsidRPr="00564A49">
        <w:rPr>
          <w:b w:val="0"/>
          <w:iCs/>
          <w:lang w:val="en-US"/>
        </w:rPr>
        <w:t xml:space="preserve">with nuh_layer_id equal to 0 </w:t>
      </w:r>
      <w:r w:rsidRPr="00564A49">
        <w:rPr>
          <w:b w:val="0"/>
          <w:lang w:val="en-US"/>
        </w:rPr>
        <w:t xml:space="preserve">is an </w:t>
      </w:r>
      <w:r w:rsidRPr="00564A49">
        <w:rPr>
          <w:b w:val="0"/>
          <w:i/>
          <w:iCs/>
          <w:lang w:val="en-US"/>
        </w:rPr>
        <w:t>IRAP picture</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leading picture:</w:t>
      </w:r>
      <w:r w:rsidRPr="00564A49">
        <w:rPr>
          <w:b w:val="0"/>
          <w:lang w:val="en-US"/>
        </w:rPr>
        <w:t xml:space="preserve"> A </w:t>
      </w:r>
      <w:r w:rsidRPr="00564A49">
        <w:rPr>
          <w:b w:val="0"/>
          <w:i/>
          <w:lang w:val="en-US"/>
        </w:rPr>
        <w:t>picture</w:t>
      </w:r>
      <w:r w:rsidRPr="00564A49">
        <w:rPr>
          <w:b w:val="0"/>
          <w:lang w:val="en-US"/>
        </w:rPr>
        <w:t xml:space="preserve"> that is in the same </w:t>
      </w:r>
      <w:r w:rsidRPr="00564A49">
        <w:rPr>
          <w:b w:val="0"/>
          <w:i/>
          <w:lang w:val="en-US"/>
        </w:rPr>
        <w:t>layer</w:t>
      </w:r>
      <w:r w:rsidRPr="00564A49">
        <w:rPr>
          <w:b w:val="0"/>
          <w:lang w:val="en-US"/>
        </w:rPr>
        <w:t xml:space="preserve"> as the </w:t>
      </w:r>
      <w:r w:rsidRPr="00564A49">
        <w:rPr>
          <w:b w:val="0"/>
          <w:i/>
          <w:lang w:val="en-US"/>
        </w:rPr>
        <w:t>associated IRAP picture</w:t>
      </w:r>
      <w:r w:rsidRPr="00564A49">
        <w:rPr>
          <w:b w:val="0"/>
          <w:lang w:val="en-US"/>
        </w:rPr>
        <w:t xml:space="preserve"> and precedes the </w:t>
      </w:r>
      <w:r w:rsidRPr="00564A49">
        <w:rPr>
          <w:b w:val="0"/>
          <w:i/>
          <w:lang w:val="en-US"/>
        </w:rPr>
        <w:t>associated IRAP picture</w:t>
      </w:r>
      <w:r w:rsidRPr="00564A49">
        <w:rPr>
          <w:b w:val="0"/>
          <w:lang w:val="en-US"/>
        </w:rPr>
        <w:t xml:space="preserve"> in </w:t>
      </w:r>
      <w:r w:rsidRPr="00564A49">
        <w:rPr>
          <w:b w:val="0"/>
          <w:i/>
          <w:lang w:val="en-US"/>
        </w:rPr>
        <w:t>output order</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non-base layer:</w:t>
      </w:r>
      <w:r w:rsidRPr="00564A49">
        <w:rPr>
          <w:b w:val="0"/>
          <w:lang w:val="en-US"/>
        </w:rPr>
        <w:t xml:space="preserve"> A </w:t>
      </w:r>
      <w:r w:rsidRPr="00564A49">
        <w:rPr>
          <w:b w:val="0"/>
          <w:i/>
          <w:iCs/>
          <w:lang w:val="en-US"/>
        </w:rPr>
        <w:t xml:space="preserve">layer </w:t>
      </w:r>
      <w:r w:rsidRPr="00564A49">
        <w:rPr>
          <w:b w:val="0"/>
          <w:lang w:val="en-US"/>
        </w:rPr>
        <w:t xml:space="preserve">in which all </w:t>
      </w:r>
      <w:r w:rsidRPr="00564A49">
        <w:rPr>
          <w:b w:val="0"/>
          <w:i/>
          <w:lang w:val="en-US"/>
        </w:rPr>
        <w:t>VCL NAL units</w:t>
      </w:r>
      <w:r w:rsidRPr="00564A49">
        <w:rPr>
          <w:b w:val="0"/>
          <w:lang w:val="en-US"/>
        </w:rPr>
        <w:t xml:space="preserve"> have the same nuh_</w:t>
      </w:r>
      <w:r w:rsidRPr="00564A49">
        <w:rPr>
          <w:b w:val="0"/>
          <w:iCs/>
          <w:lang w:val="en-US"/>
        </w:rPr>
        <w:t>layer_id value greater than 0</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lastRenderedPageBreak/>
        <w:t>picture order count (POC):</w:t>
      </w:r>
      <w:r w:rsidRPr="00564A49">
        <w:rPr>
          <w:b w:val="0"/>
          <w:lang w:val="en-US"/>
        </w:rPr>
        <w:t xml:space="preserve"> A variable that is associated with each </w:t>
      </w:r>
      <w:r w:rsidRPr="00564A49">
        <w:rPr>
          <w:b w:val="0"/>
          <w:i/>
          <w:lang w:val="en-US"/>
        </w:rPr>
        <w:t>picture</w:t>
      </w:r>
      <w:r w:rsidRPr="00564A49">
        <w:rPr>
          <w:b w:val="0"/>
          <w:lang w:val="en-US"/>
        </w:rPr>
        <w:t xml:space="preserve"> and that uniquely identifies the associated </w:t>
      </w:r>
      <w:r w:rsidRPr="00564A49">
        <w:rPr>
          <w:b w:val="0"/>
          <w:i/>
          <w:lang w:val="en-US"/>
        </w:rPr>
        <w:t>picture</w:t>
      </w:r>
      <w:r w:rsidRPr="00564A49">
        <w:rPr>
          <w:b w:val="0"/>
          <w:lang w:val="en-US"/>
        </w:rPr>
        <w:t xml:space="preserve"> among all </w:t>
      </w:r>
      <w:r w:rsidRPr="00564A49">
        <w:rPr>
          <w:b w:val="0"/>
          <w:i/>
          <w:lang w:val="en-US"/>
        </w:rPr>
        <w:t>pictures</w:t>
      </w:r>
      <w:r w:rsidRPr="00564A49">
        <w:rPr>
          <w:b w:val="0"/>
          <w:lang w:val="en-US"/>
        </w:rPr>
        <w:t xml:space="preserve"> with the same value of nuh_layer_id in the </w:t>
      </w:r>
      <w:r w:rsidRPr="00564A49">
        <w:rPr>
          <w:b w:val="0"/>
          <w:i/>
          <w:lang w:val="en-US"/>
        </w:rPr>
        <w:t>CVS</w:t>
      </w:r>
      <w:r w:rsidRPr="00564A49">
        <w:rPr>
          <w:b w:val="0"/>
          <w:lang w:val="en-US"/>
        </w:rPr>
        <w:t xml:space="preserve">, and, when the associated </w:t>
      </w:r>
      <w:r w:rsidRPr="00564A49">
        <w:rPr>
          <w:b w:val="0"/>
          <w:i/>
          <w:lang w:val="en-US"/>
        </w:rPr>
        <w:t>picture</w:t>
      </w:r>
      <w:r w:rsidRPr="00564A49">
        <w:rPr>
          <w:b w:val="0"/>
          <w:lang w:val="en-US"/>
        </w:rPr>
        <w:t xml:space="preserve"> is to be output from the </w:t>
      </w:r>
      <w:r w:rsidRPr="00564A49">
        <w:rPr>
          <w:b w:val="0"/>
          <w:i/>
          <w:lang w:val="en-US"/>
        </w:rPr>
        <w:t>decoded picture buffer</w:t>
      </w:r>
      <w:r w:rsidRPr="00564A49">
        <w:rPr>
          <w:b w:val="0"/>
          <w:lang w:val="en-US"/>
        </w:rPr>
        <w:t xml:space="preserve">, indicates the position of the associated </w:t>
      </w:r>
      <w:r w:rsidRPr="00564A49">
        <w:rPr>
          <w:b w:val="0"/>
          <w:i/>
          <w:lang w:val="en-US"/>
        </w:rPr>
        <w:t>picture</w:t>
      </w:r>
      <w:r w:rsidRPr="00564A49">
        <w:rPr>
          <w:b w:val="0"/>
          <w:lang w:val="en-US"/>
        </w:rPr>
        <w:t xml:space="preserve"> in </w:t>
      </w:r>
      <w:r w:rsidRPr="00564A49">
        <w:rPr>
          <w:b w:val="0"/>
          <w:i/>
          <w:lang w:val="en-US"/>
        </w:rPr>
        <w:t>output order</w:t>
      </w:r>
      <w:r w:rsidRPr="00564A49">
        <w:rPr>
          <w:b w:val="0"/>
          <w:lang w:val="en-US"/>
        </w:rPr>
        <w:t xml:space="preserve"> relative to the </w:t>
      </w:r>
      <w:r w:rsidRPr="00564A49">
        <w:rPr>
          <w:b w:val="0"/>
          <w:i/>
          <w:lang w:val="en-US"/>
        </w:rPr>
        <w:t>output order</w:t>
      </w:r>
      <w:r w:rsidRPr="00564A49">
        <w:rPr>
          <w:b w:val="0"/>
          <w:lang w:val="en-US"/>
        </w:rPr>
        <w:t xml:space="preserve"> positions of the other </w:t>
      </w:r>
      <w:r w:rsidRPr="00564A49">
        <w:rPr>
          <w:b w:val="0"/>
          <w:i/>
          <w:lang w:val="en-US"/>
        </w:rPr>
        <w:t>pictures</w:t>
      </w:r>
      <w:r w:rsidRPr="00564A49">
        <w:rPr>
          <w:b w:val="0"/>
          <w:lang w:val="en-US"/>
        </w:rPr>
        <w:t xml:space="preserve"> with the same value of nuh_layer_id in the same </w:t>
      </w:r>
      <w:r w:rsidRPr="00564A49">
        <w:rPr>
          <w:b w:val="0"/>
          <w:i/>
          <w:lang w:val="en-US"/>
        </w:rPr>
        <w:t>CVS</w:t>
      </w:r>
      <w:r w:rsidRPr="00564A49">
        <w:rPr>
          <w:b w:val="0"/>
          <w:lang w:val="en-US"/>
        </w:rPr>
        <w:t xml:space="preserve"> that are to be output from the </w:t>
      </w:r>
      <w:r w:rsidRPr="00564A49">
        <w:rPr>
          <w:b w:val="0"/>
          <w:i/>
          <w:lang w:val="en-US"/>
        </w:rPr>
        <w:t>decoded picture buffer</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picture order count (POC) resetting period:</w:t>
      </w:r>
      <w:r w:rsidRPr="00564A49">
        <w:rPr>
          <w:b w:val="0"/>
          <w:lang w:val="en-US"/>
        </w:rPr>
        <w:t xml:space="preserve"> A sequence of access units in decoding order, starting with an access unit with poc_reset_idc equal to 1 or 2 and a particular value of poc_reset_period_id and including all access units that either have the same value of poc_reset_period_id or have poc_reset_idc equal to 0.</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picture order count (POC) resetting picture:</w:t>
      </w:r>
      <w:r w:rsidRPr="00564A49">
        <w:rPr>
          <w:b w:val="0"/>
          <w:lang w:val="en-US"/>
        </w:rPr>
        <w:t xml:space="preserve"> A picture that is the first picture, in decoding order, of a layer of a POC resetting period.</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primary picture</w:t>
      </w:r>
      <w:r w:rsidRPr="00564A49">
        <w:rPr>
          <w:b w:val="0"/>
          <w:lang w:val="en-US"/>
        </w:rPr>
        <w:t xml:space="preserve">: a </w:t>
      </w:r>
      <w:r w:rsidRPr="00564A49">
        <w:rPr>
          <w:b w:val="0"/>
          <w:i/>
          <w:lang w:val="en-US"/>
        </w:rPr>
        <w:t>picture</w:t>
      </w:r>
      <w:r w:rsidRPr="00564A49">
        <w:rPr>
          <w:b w:val="0"/>
          <w:lang w:val="en-US"/>
        </w:rPr>
        <w:t xml:space="preserve"> with nuh_layer_id value such that AuxId[ nuh_layer_id ] is equal to 0</w:t>
      </w:r>
      <w:r w:rsidRPr="00564A49">
        <w:rPr>
          <w:b w:val="0"/>
          <w:i/>
          <w:iCs/>
          <w:lang w:val="en-US"/>
        </w:rPr>
        <w:t>.</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reference layer picture:</w:t>
      </w:r>
      <w:r w:rsidRPr="00564A49">
        <w:rPr>
          <w:b w:val="0"/>
          <w:lang w:val="en-US"/>
        </w:rPr>
        <w:t xml:space="preserve"> A </w:t>
      </w:r>
      <w:r w:rsidRPr="00564A49">
        <w:rPr>
          <w:b w:val="0"/>
          <w:i/>
          <w:lang w:val="en-US"/>
        </w:rPr>
        <w:t>picture</w:t>
      </w:r>
      <w:r w:rsidRPr="00564A49">
        <w:rPr>
          <w:b w:val="0"/>
          <w:lang w:val="en-US"/>
        </w:rPr>
        <w:t xml:space="preserve"> in a </w:t>
      </w:r>
      <w:r w:rsidRPr="00564A49">
        <w:rPr>
          <w:b w:val="0"/>
          <w:i/>
          <w:lang w:val="en-US"/>
        </w:rPr>
        <w:t>direct</w:t>
      </w:r>
      <w:r w:rsidRPr="00564A49">
        <w:rPr>
          <w:b w:val="0"/>
          <w:lang w:val="en-US"/>
        </w:rPr>
        <w:t xml:space="preserve"> </w:t>
      </w:r>
      <w:r w:rsidRPr="00564A49">
        <w:rPr>
          <w:b w:val="0"/>
          <w:i/>
          <w:lang w:val="en-US"/>
        </w:rPr>
        <w:t>reference layer</w:t>
      </w:r>
      <w:r w:rsidRPr="00564A49">
        <w:rPr>
          <w:b w:val="0"/>
          <w:lang w:val="en-US"/>
        </w:rPr>
        <w:t xml:space="preserve"> which is used for inter-layer prediction of the current </w:t>
      </w:r>
      <w:r w:rsidRPr="00564A49">
        <w:rPr>
          <w:b w:val="0"/>
          <w:i/>
          <w:lang w:val="en-US"/>
        </w:rPr>
        <w:t>picture</w:t>
      </w:r>
      <w:r w:rsidRPr="00564A49">
        <w:rPr>
          <w:b w:val="0"/>
          <w:lang w:val="en-US"/>
        </w:rPr>
        <w:t xml:space="preserve"> and is in the same access unit as the </w:t>
      </w:r>
      <w:r w:rsidRPr="00564A49">
        <w:rPr>
          <w:b w:val="0"/>
          <w:i/>
          <w:lang w:val="en-US"/>
        </w:rPr>
        <w:t>current picture</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reference picture list:</w:t>
      </w:r>
      <w:r w:rsidRPr="00564A49">
        <w:rPr>
          <w:b w:val="0"/>
          <w:lang w:val="en-US"/>
        </w:rPr>
        <w:t xml:space="preserve"> A list of reference pictures that is used for inter prediction or inter-layer prediction of a P or B slice.</w:t>
      </w:r>
      <w:r w:rsidRPr="00564A49">
        <w:rPr>
          <w:lang w:val="en-US"/>
        </w:rPr>
        <w:t>trailing picture:</w:t>
      </w:r>
      <w:r w:rsidRPr="00564A49">
        <w:rPr>
          <w:b w:val="0"/>
          <w:lang w:val="en-US"/>
        </w:rPr>
        <w:t xml:space="preserve"> A </w:t>
      </w:r>
      <w:r w:rsidRPr="00564A49">
        <w:rPr>
          <w:b w:val="0"/>
          <w:i/>
          <w:lang w:val="en-US"/>
        </w:rPr>
        <w:t>picture</w:t>
      </w:r>
      <w:r w:rsidRPr="00564A49">
        <w:rPr>
          <w:b w:val="0"/>
          <w:lang w:val="en-US"/>
        </w:rPr>
        <w:t xml:space="preserve"> that is in the same </w:t>
      </w:r>
      <w:r w:rsidRPr="00564A49">
        <w:rPr>
          <w:b w:val="0"/>
          <w:i/>
          <w:lang w:val="en-US"/>
        </w:rPr>
        <w:t>layer</w:t>
      </w:r>
      <w:r w:rsidRPr="00564A49">
        <w:rPr>
          <w:b w:val="0"/>
          <w:lang w:val="en-US"/>
        </w:rPr>
        <w:t xml:space="preserve"> as the </w:t>
      </w:r>
      <w:r w:rsidRPr="00564A49">
        <w:rPr>
          <w:b w:val="0"/>
          <w:i/>
          <w:lang w:val="en-US"/>
        </w:rPr>
        <w:t>associated IRAP picture</w:t>
      </w:r>
      <w:r w:rsidRPr="00564A49">
        <w:rPr>
          <w:b w:val="0"/>
          <w:lang w:val="en-US"/>
        </w:rPr>
        <w:t xml:space="preserve"> and follows the </w:t>
      </w:r>
      <w:r w:rsidRPr="00564A49">
        <w:rPr>
          <w:b w:val="0"/>
          <w:i/>
          <w:lang w:val="en-US"/>
        </w:rPr>
        <w:t>associated IRAP picture</w:t>
      </w:r>
      <w:r w:rsidRPr="00564A49">
        <w:rPr>
          <w:b w:val="0"/>
          <w:lang w:val="en-US"/>
        </w:rPr>
        <w:t xml:space="preserve"> in </w:t>
      </w:r>
      <w:r w:rsidRPr="00564A49">
        <w:rPr>
          <w:b w:val="0"/>
          <w:i/>
          <w:lang w:val="en-US"/>
        </w:rPr>
        <w:t>output order</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output time:</w:t>
      </w:r>
      <w:r w:rsidRPr="00564A49">
        <w:rPr>
          <w:b w:val="0"/>
          <w:lang w:val="en-US"/>
        </w:rPr>
        <w:t xml:space="preserve"> A time when a </w:t>
      </w:r>
      <w:r w:rsidRPr="00564A49">
        <w:rPr>
          <w:b w:val="0"/>
          <w:i/>
          <w:lang w:val="en-US"/>
        </w:rPr>
        <w:t>decoded</w:t>
      </w:r>
      <w:r w:rsidRPr="00564A49">
        <w:rPr>
          <w:b w:val="0"/>
          <w:lang w:val="en-US"/>
        </w:rPr>
        <w:t xml:space="preserve"> </w:t>
      </w:r>
      <w:r w:rsidRPr="00564A49">
        <w:rPr>
          <w:b w:val="0"/>
          <w:i/>
          <w:lang w:val="en-US"/>
        </w:rPr>
        <w:t>picture</w:t>
      </w:r>
      <w:r w:rsidRPr="00564A49">
        <w:rPr>
          <w:b w:val="0"/>
          <w:lang w:val="en-US"/>
        </w:rPr>
        <w:t xml:space="preserve"> is to be output as specified in Annex C, if the timing information is present in the </w:t>
      </w:r>
      <w:r w:rsidRPr="00564A49">
        <w:rPr>
          <w:b w:val="0"/>
          <w:i/>
          <w:lang w:val="en-US"/>
        </w:rPr>
        <w:t>coded video sequence</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view:</w:t>
      </w:r>
      <w:r w:rsidRPr="00564A49">
        <w:rPr>
          <w:b w:val="0"/>
          <w:lang w:val="en-US"/>
        </w:rPr>
        <w:t xml:space="preserve"> A sequence of pictures associated with the same value of ViewOrderIdx.</w:t>
      </w:r>
    </w:p>
    <w:p w:rsidR="007E173E" w:rsidRPr="00564A49" w:rsidRDefault="007E173E" w:rsidP="007E173E">
      <w:pPr>
        <w:pStyle w:val="Note1"/>
        <w:ind w:left="1209"/>
        <w:rPr>
          <w:lang w:val="en-US"/>
        </w:rPr>
      </w:pPr>
      <w:r w:rsidRPr="00564A49">
        <w:rPr>
          <w:lang w:val="en-US"/>
        </w:rPr>
        <w:t>NOTE </w:t>
      </w:r>
      <w:r w:rsidRPr="00564A49">
        <w:rPr>
          <w:lang w:val="en-US"/>
        </w:rPr>
        <w:fldChar w:fldCharType="begin" w:fldLock="1"/>
      </w:r>
      <w:r w:rsidRPr="00564A49">
        <w:rPr>
          <w:lang w:val="en-US"/>
        </w:rPr>
        <w:instrText xml:space="preserve"> SEQ NoteCounter \* MERGEFORMAT </w:instrText>
      </w:r>
      <w:r w:rsidRPr="00564A49">
        <w:rPr>
          <w:lang w:val="en-US"/>
        </w:rPr>
        <w:fldChar w:fldCharType="separate"/>
      </w:r>
      <w:r w:rsidRPr="00564A49">
        <w:rPr>
          <w:noProof/>
          <w:lang w:val="en-US"/>
        </w:rPr>
        <w:t>2</w:t>
      </w:r>
      <w:r w:rsidRPr="00564A49">
        <w:rPr>
          <w:lang w:val="en-US"/>
        </w:rPr>
        <w:fldChar w:fldCharType="end"/>
      </w:r>
      <w:r w:rsidRPr="00564A49">
        <w:rPr>
          <w:lang w:val="en-US"/>
        </w:rPr>
        <w:t> – A view typically represents a sequence of pictures captured by one camera.</w:t>
      </w:r>
    </w:p>
    <w:p w:rsidR="00DE6D53" w:rsidRPr="00564A49" w:rsidRDefault="00DE6D53" w:rsidP="00DE6D53">
      <w:pPr>
        <w:pStyle w:val="3L1"/>
        <w:keepNext w:val="0"/>
        <w:widowControl/>
        <w:numPr>
          <w:ilvl w:val="0"/>
          <w:numId w:val="43"/>
        </w:numPr>
        <w:spacing w:before="136"/>
        <w:ind w:left="709" w:hanging="709"/>
        <w:rPr>
          <w:lang w:val="en-US"/>
        </w:rPr>
      </w:pPr>
      <w:r w:rsidRPr="00564A49">
        <w:rPr>
          <w:lang w:val="en-US"/>
        </w:rPr>
        <w:t>spatial scalability:</w:t>
      </w:r>
      <w:r w:rsidRPr="00564A49">
        <w:rPr>
          <w:b w:val="0"/>
          <w:lang w:val="en-US"/>
        </w:rPr>
        <w:t xml:space="preserve"> A type of scalability, represented by a scalability dimension, that indicates that the coded pictures in different layers of a bitstream have different values of luma sample width and/or luma sample height.</w:t>
      </w:r>
    </w:p>
    <w:p w:rsidR="00DE6D53" w:rsidRPr="00564A49" w:rsidRDefault="00DE6D53" w:rsidP="00DE6D53">
      <w:pPr>
        <w:pStyle w:val="3L1"/>
        <w:keepNext w:val="0"/>
        <w:widowControl/>
        <w:numPr>
          <w:ilvl w:val="0"/>
          <w:numId w:val="43"/>
        </w:numPr>
        <w:spacing w:before="136"/>
        <w:ind w:left="709" w:hanging="709"/>
        <w:rPr>
          <w:lang w:val="en-US"/>
        </w:rPr>
      </w:pPr>
      <w:r w:rsidRPr="00564A49">
        <w:rPr>
          <w:lang w:val="en-US"/>
        </w:rPr>
        <w:t>quality scalability:</w:t>
      </w:r>
      <w:r w:rsidRPr="00564A49">
        <w:rPr>
          <w:b w:val="0"/>
          <w:lang w:val="en-US"/>
        </w:rPr>
        <w:t xml:space="preserve"> A type of scalability, represented by a scalability dimension, that indicates that the coded pictures in all layers of a bitstream have the same values of luma sample width and luma sample height, but may have different fidelity level (e.g., in terms of SNR) or different values of luma or chroma sample bit depths.</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b w:val="0"/>
          <w:lang w:val="en-US"/>
        </w:rPr>
      </w:pPr>
      <w:bookmarkStart w:id="1467" w:name="_Toc377921523"/>
      <w:bookmarkStart w:id="1468" w:name="_Toc378026161"/>
      <w:r w:rsidRPr="00564A49">
        <w:rPr>
          <w:lang w:val="en-US"/>
        </w:rPr>
        <w:t>Abbreviations</w:t>
      </w:r>
      <w:bookmarkEnd w:id="1467"/>
      <w:bookmarkEnd w:id="1468"/>
    </w:p>
    <w:p w:rsidR="007E173E" w:rsidRPr="00564A49" w:rsidRDefault="007E173E" w:rsidP="007E173E">
      <w:pPr>
        <w:pStyle w:val="3N"/>
        <w:rPr>
          <w:lang w:val="en-US"/>
        </w:rPr>
      </w:pPr>
      <w:r w:rsidRPr="00564A49">
        <w:rPr>
          <w:lang w:val="en-US"/>
        </w:rPr>
        <w:t>The specifications in clause 4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b w:val="0"/>
          <w:lang w:val="en-US"/>
        </w:rPr>
      </w:pPr>
      <w:bookmarkStart w:id="1469" w:name="_Toc377921524"/>
      <w:bookmarkStart w:id="1470" w:name="_Toc378026162"/>
      <w:r w:rsidRPr="00564A49">
        <w:rPr>
          <w:lang w:val="en-US"/>
        </w:rPr>
        <w:t>Conventions</w:t>
      </w:r>
      <w:bookmarkEnd w:id="1469"/>
      <w:bookmarkEnd w:id="1470"/>
    </w:p>
    <w:p w:rsidR="007E173E" w:rsidRPr="00564A49" w:rsidRDefault="007E173E" w:rsidP="007E173E">
      <w:pPr>
        <w:pStyle w:val="3N"/>
        <w:rPr>
          <w:lang w:val="en-US"/>
        </w:rPr>
      </w:pPr>
      <w:r w:rsidRPr="00564A49">
        <w:rPr>
          <w:lang w:val="en-US"/>
        </w:rPr>
        <w:t>The specifications in clause 5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471" w:name="_Toc377921525"/>
      <w:bookmarkStart w:id="1472" w:name="_Toc378026163"/>
      <w:r w:rsidRPr="00564A49">
        <w:rPr>
          <w:lang w:val="en-US"/>
        </w:rPr>
        <w:t>Source, coded, decoded and output data formats, scanning processes, and neighbouring relationships</w:t>
      </w:r>
      <w:bookmarkEnd w:id="1471"/>
      <w:bookmarkEnd w:id="1472"/>
    </w:p>
    <w:p w:rsidR="007E173E" w:rsidRPr="00564A49" w:rsidRDefault="007E173E" w:rsidP="007E173E">
      <w:pPr>
        <w:pStyle w:val="3N"/>
        <w:rPr>
          <w:lang w:val="en-US"/>
        </w:rPr>
      </w:pPr>
      <w:r w:rsidRPr="00564A49">
        <w:rPr>
          <w:lang w:val="en-US"/>
        </w:rPr>
        <w:t>The specifications in clause 6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473" w:name="_Toc303680801"/>
      <w:bookmarkStart w:id="1474" w:name="_Toc248045632"/>
      <w:bookmarkStart w:id="1475" w:name="_Toc226457165"/>
      <w:bookmarkStart w:id="1476" w:name="_Ref220337191"/>
      <w:bookmarkStart w:id="1477" w:name="_Ref217305740"/>
      <w:bookmarkStart w:id="1478" w:name="_Ref360894127"/>
      <w:bookmarkStart w:id="1479" w:name="_Toc377921526"/>
      <w:bookmarkStart w:id="1480" w:name="_Toc378026164"/>
      <w:r w:rsidRPr="00564A49">
        <w:rPr>
          <w:lang w:val="en-US"/>
        </w:rPr>
        <w:t>Syntax and semantics</w:t>
      </w:r>
      <w:bookmarkEnd w:id="1473"/>
      <w:bookmarkEnd w:id="1474"/>
      <w:bookmarkEnd w:id="1475"/>
      <w:bookmarkEnd w:id="1476"/>
      <w:bookmarkEnd w:id="1477"/>
      <w:bookmarkEnd w:id="1478"/>
      <w:bookmarkEnd w:id="1479"/>
      <w:bookmarkEnd w:id="1480"/>
    </w:p>
    <w:p w:rsidR="007E173E" w:rsidRPr="00564A49" w:rsidRDefault="007E173E" w:rsidP="007E173E">
      <w:pPr>
        <w:pStyle w:val="3N"/>
        <w:rPr>
          <w:lang w:val="en-US"/>
        </w:rPr>
      </w:pPr>
      <w:r w:rsidRPr="00564A49">
        <w:rPr>
          <w:lang w:val="en-US"/>
        </w:rPr>
        <w:t>This clause specifies syntax and semantics for CVSs that conform to one or more of the profiles specified in this annex.</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481" w:name="_Toc303680802"/>
      <w:bookmarkStart w:id="1482" w:name="_Toc248045633"/>
      <w:bookmarkStart w:id="1483" w:name="_Toc226457166"/>
      <w:bookmarkStart w:id="1484" w:name="_Toc198881559"/>
      <w:bookmarkStart w:id="1485" w:name="_Toc190849807"/>
      <w:bookmarkStart w:id="1486" w:name="_Toc140808430"/>
      <w:bookmarkStart w:id="1487" w:name="_Ref348089982"/>
      <w:bookmarkStart w:id="1488" w:name="_Ref363159905"/>
      <w:bookmarkStart w:id="1489" w:name="_Toc377921527"/>
      <w:bookmarkStart w:id="1490" w:name="_Toc378026165"/>
      <w:r w:rsidRPr="00564A49">
        <w:rPr>
          <w:lang w:val="en-US"/>
        </w:rPr>
        <w:t>Method of specifying syntax in tabular form</w:t>
      </w:r>
      <w:bookmarkEnd w:id="1481"/>
      <w:bookmarkEnd w:id="1482"/>
      <w:bookmarkEnd w:id="1483"/>
      <w:bookmarkEnd w:id="1484"/>
      <w:bookmarkEnd w:id="1485"/>
      <w:bookmarkEnd w:id="1486"/>
      <w:bookmarkEnd w:id="1487"/>
      <w:bookmarkEnd w:id="1488"/>
      <w:bookmarkEnd w:id="1489"/>
      <w:bookmarkEnd w:id="1490"/>
    </w:p>
    <w:p w:rsidR="007E173E" w:rsidRPr="00564A49" w:rsidRDefault="007E173E" w:rsidP="007E173E">
      <w:pPr>
        <w:pStyle w:val="3N"/>
        <w:rPr>
          <w:lang w:val="en-US"/>
        </w:rPr>
      </w:pPr>
      <w:r w:rsidRPr="00564A49">
        <w:rPr>
          <w:lang w:val="en-US"/>
        </w:rPr>
        <w:t>The specifications in subclause 7.1 apply.</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491" w:name="_Toc303680803"/>
      <w:bookmarkStart w:id="1492" w:name="_Toc248045634"/>
      <w:bookmarkStart w:id="1493" w:name="_Toc226457167"/>
      <w:bookmarkStart w:id="1494" w:name="_Toc198881560"/>
      <w:bookmarkStart w:id="1495" w:name="_Toc190849808"/>
      <w:bookmarkStart w:id="1496" w:name="_Toc140808431"/>
      <w:bookmarkStart w:id="1497" w:name="_Ref348089989"/>
      <w:bookmarkStart w:id="1498" w:name="_Ref363159910"/>
      <w:bookmarkStart w:id="1499" w:name="_Toc377921528"/>
      <w:bookmarkStart w:id="1500" w:name="_Toc378026166"/>
      <w:r w:rsidRPr="00564A49">
        <w:rPr>
          <w:lang w:val="en-US"/>
        </w:rPr>
        <w:t>Specification of syntax functions, categories, and descriptors</w:t>
      </w:r>
      <w:bookmarkEnd w:id="1491"/>
      <w:bookmarkEnd w:id="1492"/>
      <w:bookmarkEnd w:id="1493"/>
      <w:bookmarkEnd w:id="1494"/>
      <w:bookmarkEnd w:id="1495"/>
      <w:bookmarkEnd w:id="1496"/>
      <w:bookmarkEnd w:id="1497"/>
      <w:bookmarkEnd w:id="1498"/>
      <w:bookmarkEnd w:id="1499"/>
      <w:bookmarkEnd w:id="1500"/>
    </w:p>
    <w:p w:rsidR="007E173E" w:rsidRPr="00564A49" w:rsidRDefault="007E173E" w:rsidP="007E173E">
      <w:pPr>
        <w:pStyle w:val="3N"/>
        <w:rPr>
          <w:lang w:val="en-US"/>
        </w:rPr>
      </w:pPr>
      <w:r w:rsidRPr="00564A49">
        <w:rPr>
          <w:lang w:val="en-US"/>
        </w:rPr>
        <w:t xml:space="preserve">The specifications in subclause 7.2 apply, with the following additions: </w:t>
      </w:r>
    </w:p>
    <w:p w:rsidR="007E173E" w:rsidRPr="00564A49" w:rsidRDefault="007E173E" w:rsidP="007E173E">
      <w:pPr>
        <w:widowControl w:val="0"/>
        <w:tabs>
          <w:tab w:val="clear" w:pos="794"/>
          <w:tab w:val="clear" w:pos="1191"/>
          <w:tab w:val="clear" w:pos="1588"/>
          <w:tab w:val="clear" w:pos="1985"/>
        </w:tabs>
        <w:rPr>
          <w:lang w:val="en-US"/>
        </w:rPr>
      </w:pPr>
      <w:bookmarkStart w:id="1501" w:name="_Ref363159917"/>
      <w:r w:rsidRPr="00564A49">
        <w:rPr>
          <w:lang w:val="en-US"/>
        </w:rPr>
        <w:t>more_data_in_slice_segment_header_extension( ) is specified as follows:</w:t>
      </w:r>
    </w:p>
    <w:p w:rsidR="007E173E" w:rsidRPr="00564A49" w:rsidRDefault="007E173E" w:rsidP="007E173E">
      <w:pPr>
        <w:tabs>
          <w:tab w:val="clear" w:pos="794"/>
        </w:tabs>
        <w:ind w:left="437" w:hanging="437"/>
        <w:rPr>
          <w:lang w:val="en-US"/>
        </w:rPr>
      </w:pPr>
      <w:r w:rsidRPr="00564A49">
        <w:rPr>
          <w:lang w:val="en-US"/>
        </w:rPr>
        <w:t>–</w:t>
      </w:r>
      <w:r w:rsidRPr="00564A49">
        <w:rPr>
          <w:lang w:val="en-US"/>
        </w:rPr>
        <w:tab/>
        <w:t>If ( the current position in the slice_segment_header( ) syntax structure ) − ( the position immediately following slice_segment_header_extension_length ) is less than ( slice_segment_header_extension_length * 8 ), the return value of more_data_in_slice_segment_header_extension( ) is equal to TRUE.</w:t>
      </w:r>
    </w:p>
    <w:p w:rsidR="007E173E" w:rsidRPr="00564A49" w:rsidRDefault="007E173E" w:rsidP="007E173E">
      <w:pPr>
        <w:pStyle w:val="3N"/>
        <w:rPr>
          <w:lang w:val="en-US"/>
        </w:rPr>
      </w:pPr>
      <w:r w:rsidRPr="00564A49">
        <w:rPr>
          <w:lang w:val="en-US"/>
        </w:rPr>
        <w:t>–</w:t>
      </w:r>
      <w:r w:rsidRPr="00564A49">
        <w:rPr>
          <w:lang w:val="en-US"/>
        </w:rPr>
        <w:tab/>
        <w:t>Otherwise, the return value of more_data_in_slice_segment_header_extension( ) is equal to FALSE.</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502" w:name="_Toc377921529"/>
      <w:bookmarkStart w:id="1503" w:name="_Toc378026167"/>
      <w:r w:rsidRPr="00564A49">
        <w:rPr>
          <w:lang w:val="en-US"/>
        </w:rPr>
        <w:lastRenderedPageBreak/>
        <w:t>Syntax in tabular form</w:t>
      </w:r>
      <w:bookmarkEnd w:id="1501"/>
      <w:bookmarkEnd w:id="1502"/>
      <w:bookmarkEnd w:id="1503"/>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504" w:name="_Ref348090062"/>
      <w:bookmarkStart w:id="1505" w:name="_Toc377921530"/>
      <w:bookmarkStart w:id="1506" w:name="_Toc378026168"/>
      <w:r w:rsidRPr="00564A49">
        <w:rPr>
          <w:lang w:val="en-US"/>
        </w:rPr>
        <w:t>NAL unit syntax</w:t>
      </w:r>
      <w:bookmarkEnd w:id="1504"/>
      <w:bookmarkEnd w:id="1505"/>
      <w:bookmarkEnd w:id="1506"/>
    </w:p>
    <w:p w:rsidR="007E173E" w:rsidRPr="00564A49" w:rsidRDefault="007E173E" w:rsidP="007E173E">
      <w:pPr>
        <w:pStyle w:val="3N"/>
        <w:rPr>
          <w:lang w:val="en-US"/>
        </w:rPr>
      </w:pPr>
      <w:r w:rsidRPr="00564A49">
        <w:rPr>
          <w:lang w:val="en-US"/>
        </w:rPr>
        <w:t>The specifications in subclause 7.3.1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General NAL unit syntax</w:t>
      </w:r>
    </w:p>
    <w:p w:rsidR="007E173E" w:rsidRPr="00564A49" w:rsidRDefault="007E173E" w:rsidP="007E173E">
      <w:pPr>
        <w:keepNext/>
        <w:rPr>
          <w:lang w:val="en-US"/>
        </w:rPr>
      </w:pPr>
      <w:r w:rsidRPr="00564A49">
        <w:rPr>
          <w:lang w:val="en-US"/>
        </w:rPr>
        <w:t>The specifications in subclause 7.3.1.1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NAL unit header syntax</w:t>
      </w:r>
    </w:p>
    <w:p w:rsidR="007E173E" w:rsidRPr="00564A49" w:rsidRDefault="007E173E" w:rsidP="007E173E">
      <w:pPr>
        <w:pStyle w:val="3N"/>
        <w:rPr>
          <w:lang w:val="en-US"/>
        </w:rPr>
      </w:pPr>
      <w:r w:rsidRPr="00564A49">
        <w:rPr>
          <w:lang w:val="en-US"/>
        </w:rPr>
        <w:t>The specifications in subclause 7.3.1.2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507" w:name="_Ref363159828"/>
      <w:bookmarkStart w:id="1508" w:name="_Toc377921531"/>
      <w:bookmarkStart w:id="1509" w:name="_Toc378026169"/>
      <w:r w:rsidRPr="00564A49">
        <w:rPr>
          <w:lang w:val="en-US"/>
        </w:rPr>
        <w:lastRenderedPageBreak/>
        <w:t>Raw byte sequence payloads and RBSP trailing bits syntax</w:t>
      </w:r>
      <w:bookmarkEnd w:id="1507"/>
      <w:bookmarkEnd w:id="1508"/>
      <w:bookmarkEnd w:id="1509"/>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10" w:name="_Ref348090078"/>
      <w:r w:rsidRPr="00564A49">
        <w:rPr>
          <w:lang w:val="en-US"/>
        </w:rPr>
        <w:t>Video parameter set RBSP</w:t>
      </w:r>
      <w:bookmarkEnd w:id="1510"/>
    </w:p>
    <w:p w:rsidR="007E173E" w:rsidRPr="00564A49" w:rsidRDefault="007E173E" w:rsidP="007E173E">
      <w:pPr>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74"/>
        <w:gridCol w:w="1227"/>
      </w:tblGrid>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video_parameter_set_rbsp( ) {</w:t>
            </w:r>
          </w:p>
        </w:tc>
        <w:tc>
          <w:tcPr>
            <w:tcW w:w="1227" w:type="dxa"/>
          </w:tcPr>
          <w:p w:rsidR="007E173E" w:rsidRPr="00564A49" w:rsidRDefault="007E173E" w:rsidP="00802F9B">
            <w:pPr>
              <w:pStyle w:val="tableheading"/>
              <w:rPr>
                <w:lang w:val="en-US"/>
              </w:rPr>
            </w:pPr>
            <w:r w:rsidRPr="00564A49">
              <w:rPr>
                <w:lang w:val="en-US"/>
              </w:rPr>
              <w:t>Descriptor</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vps_</w:t>
            </w:r>
            <w:r w:rsidRPr="00564A49">
              <w:rPr>
                <w:rFonts w:ascii="Times New Roman" w:hAnsi="Times New Roman"/>
                <w:b/>
                <w:bCs/>
                <w:lang w:val="en-US"/>
              </w:rPr>
              <w:t>video_parameter_set_id</w:t>
            </w:r>
          </w:p>
        </w:tc>
        <w:tc>
          <w:tcPr>
            <w:tcW w:w="1227" w:type="dxa"/>
          </w:tcPr>
          <w:p w:rsidR="007E173E" w:rsidRPr="00564A49" w:rsidRDefault="007E173E" w:rsidP="00802F9B">
            <w:pPr>
              <w:pStyle w:val="tablecell"/>
              <w:rPr>
                <w:lang w:val="en-US"/>
              </w:rPr>
            </w:pPr>
            <w:r w:rsidRPr="00564A49">
              <w:rPr>
                <w:lang w:val="en-US"/>
              </w:rPr>
              <w:t>u(4)</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vps_reserved_three_2bits</w:t>
            </w:r>
          </w:p>
        </w:tc>
        <w:tc>
          <w:tcPr>
            <w:tcW w:w="1227" w:type="dxa"/>
          </w:tcPr>
          <w:p w:rsidR="007E173E" w:rsidRPr="00564A49" w:rsidRDefault="007E173E" w:rsidP="00802F9B">
            <w:pPr>
              <w:pStyle w:val="tablecell"/>
              <w:rPr>
                <w:lang w:val="en-US"/>
              </w:rPr>
            </w:pPr>
            <w:r w:rsidRPr="00564A49">
              <w:rPr>
                <w:lang w:val="en-US"/>
              </w:rPr>
              <w:t>u(2)</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vps_</w:t>
            </w:r>
            <w:r w:rsidRPr="00564A49">
              <w:rPr>
                <w:rFonts w:ascii="Times New Roman" w:hAnsi="Times New Roman"/>
                <w:b/>
                <w:bCs/>
                <w:lang w:val="en-US"/>
              </w:rPr>
              <w:t>max_layers_minus1</w:t>
            </w:r>
          </w:p>
        </w:tc>
        <w:tc>
          <w:tcPr>
            <w:tcW w:w="1227" w:type="dxa"/>
          </w:tcPr>
          <w:p w:rsidR="007E173E" w:rsidRPr="00564A49" w:rsidRDefault="007E173E" w:rsidP="00802F9B">
            <w:pPr>
              <w:pStyle w:val="tablecell"/>
              <w:rPr>
                <w:lang w:val="en-US"/>
              </w:rPr>
            </w:pPr>
            <w:r w:rsidRPr="00564A49">
              <w:rPr>
                <w:lang w:val="en-US"/>
              </w:rPr>
              <w:t>u(6)</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vps_max_sub_layers_minus1</w:t>
            </w:r>
          </w:p>
        </w:tc>
        <w:tc>
          <w:tcPr>
            <w:tcW w:w="1227" w:type="dxa"/>
          </w:tcPr>
          <w:p w:rsidR="007E173E" w:rsidRPr="00564A49" w:rsidRDefault="007E173E" w:rsidP="00802F9B">
            <w:pPr>
              <w:pStyle w:val="tablecell"/>
              <w:rPr>
                <w:lang w:val="en-US"/>
              </w:rPr>
            </w:pPr>
            <w:r w:rsidRPr="00564A49">
              <w:rPr>
                <w:lang w:val="en-US" w:eastAsia="ko-KR"/>
              </w:rPr>
              <w:t>u(3)</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vps_temporal_id_nesting_flag</w:t>
            </w:r>
          </w:p>
        </w:tc>
        <w:tc>
          <w:tcPr>
            <w:tcW w:w="1227" w:type="dxa"/>
          </w:tcPr>
          <w:p w:rsidR="007E173E" w:rsidRPr="00564A49" w:rsidRDefault="007E173E" w:rsidP="00802F9B">
            <w:pPr>
              <w:pStyle w:val="tablecell"/>
              <w:rPr>
                <w:lang w:val="en-US" w:eastAsia="ko-KR"/>
              </w:rPr>
            </w:pPr>
            <w:r w:rsidRPr="00564A49">
              <w:rPr>
                <w:lang w:val="en-US"/>
              </w:rPr>
              <w:t>u(1)</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vps_reserved_0xffff_16bits</w:t>
            </w:r>
          </w:p>
        </w:tc>
        <w:tc>
          <w:tcPr>
            <w:tcW w:w="1227" w:type="dxa"/>
          </w:tcPr>
          <w:p w:rsidR="007E173E" w:rsidRPr="00564A49" w:rsidRDefault="007E173E" w:rsidP="00802F9B">
            <w:pPr>
              <w:pStyle w:val="tablecell"/>
              <w:rPr>
                <w:lang w:val="en-US"/>
              </w:rPr>
            </w:pPr>
            <w:r w:rsidRPr="00564A49">
              <w:rPr>
                <w:lang w:val="en-US"/>
              </w:rPr>
              <w:t>u(16)</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t>profile_tier_level( 1, vps_max_sub_layers_minus1 )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vps_sub_layer_ordering_info_present_flag</w:t>
            </w:r>
          </w:p>
        </w:tc>
        <w:tc>
          <w:tcPr>
            <w:tcW w:w="1227"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t>for( i = ( vps_sub_layer_ordering_info_present_flag ? 0 : vps_max_sub_layers_minus1 );</w:t>
            </w:r>
            <w:r w:rsidRPr="00564A49">
              <w:rPr>
                <w:rFonts w:ascii="Times New Roman" w:hAnsi="Times New Roman"/>
                <w:lang w:val="en-US"/>
              </w:rPr>
              <w:br/>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i  &lt;=  vps_max_sub_layers_minus1; i++ )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t>vps_max_dec_pic_buffering_minus1</w:t>
            </w:r>
            <w:r w:rsidRPr="00564A49">
              <w:rPr>
                <w:rFonts w:ascii="Times New Roman" w:hAnsi="Times New Roman"/>
                <w:lang w:val="en-US"/>
              </w:rPr>
              <w:t>[ i ]</w:t>
            </w:r>
          </w:p>
        </w:tc>
        <w:tc>
          <w:tcPr>
            <w:tcW w:w="122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vps_max_num_reorder_pics</w:t>
            </w:r>
            <w:r w:rsidRPr="00564A49">
              <w:rPr>
                <w:rFonts w:ascii="Times New Roman" w:hAnsi="Times New Roman"/>
                <w:lang w:val="en-US"/>
              </w:rPr>
              <w:t>[ i ]</w:t>
            </w:r>
          </w:p>
        </w:tc>
        <w:tc>
          <w:tcPr>
            <w:tcW w:w="122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rPr>
              <w:tab/>
            </w:r>
            <w:r w:rsidRPr="00564A49">
              <w:rPr>
                <w:rFonts w:ascii="Times New Roman" w:hAnsi="Times New Roman"/>
                <w:b/>
                <w:lang w:val="en-US"/>
              </w:rPr>
              <w:tab/>
              <w:t>vps_max_latency_increase_plus1</w:t>
            </w:r>
            <w:r w:rsidRPr="00564A49">
              <w:rPr>
                <w:rFonts w:ascii="Times New Roman" w:hAnsi="Times New Roman"/>
                <w:lang w:val="en-US"/>
              </w:rPr>
              <w:t>[ i ]</w:t>
            </w:r>
          </w:p>
        </w:tc>
        <w:tc>
          <w:tcPr>
            <w:tcW w:w="1227" w:type="dxa"/>
          </w:tcPr>
          <w:p w:rsidR="007E173E" w:rsidRPr="00564A49" w:rsidRDefault="007E173E" w:rsidP="00802F9B">
            <w:pPr>
              <w:pStyle w:val="tablecell"/>
              <w:rPr>
                <w:lang w:val="en-US" w:eastAsia="ko-KR"/>
              </w:rPr>
            </w:pPr>
            <w:r w:rsidRPr="00564A49">
              <w:rPr>
                <w:lang w:val="en-US"/>
              </w:rPr>
              <w:t>ue(v)</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lang w:val="en-US"/>
              </w:rPr>
              <w:tab/>
              <w:t>}</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vps_max_layer_id</w:t>
            </w:r>
          </w:p>
        </w:tc>
        <w:tc>
          <w:tcPr>
            <w:tcW w:w="1227" w:type="dxa"/>
          </w:tcPr>
          <w:p w:rsidR="007E173E" w:rsidRPr="00564A49" w:rsidRDefault="007E173E" w:rsidP="00802F9B">
            <w:pPr>
              <w:pStyle w:val="tablecell"/>
              <w:rPr>
                <w:lang w:val="en-US"/>
              </w:rPr>
            </w:pPr>
            <w:r w:rsidRPr="00564A49">
              <w:rPr>
                <w:lang w:val="en-US"/>
              </w:rPr>
              <w:t>u(6)</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t>vps_num_layer_sets_minus1</w:t>
            </w:r>
          </w:p>
        </w:tc>
        <w:tc>
          <w:tcPr>
            <w:tcW w:w="1227"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lang w:val="en-US"/>
              </w:rPr>
              <w:t>for( i = 1; i  &lt;=  vps_num_layer_sets_minus1; i++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j = 0; j  &lt;=  vps_max_layer_id; j++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layer_id_included_flag</w:t>
            </w:r>
            <w:r w:rsidRPr="00564A49">
              <w:rPr>
                <w:rFonts w:ascii="Times New Roman" w:hAnsi="Times New Roman"/>
                <w:lang w:val="en-US"/>
              </w:rPr>
              <w:t>[ i ][ j ]</w:t>
            </w:r>
          </w:p>
        </w:tc>
        <w:tc>
          <w:tcPr>
            <w:tcW w:w="1227"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vps_timing_info_present_flag</w:t>
            </w:r>
          </w:p>
        </w:tc>
        <w:tc>
          <w:tcPr>
            <w:tcW w:w="1227"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bCs/>
                <w:lang w:val="en-US"/>
              </w:rPr>
              <w:tab/>
            </w:r>
            <w:r w:rsidRPr="00564A49">
              <w:rPr>
                <w:rFonts w:ascii="Times New Roman" w:hAnsi="Times New Roman"/>
                <w:lang w:val="en-US"/>
              </w:rPr>
              <w:t>if( vps_timing_info_present_flag )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bCs/>
                <w:lang w:val="en-US"/>
              </w:rPr>
              <w:tab/>
            </w:r>
            <w:r w:rsidRPr="00564A49">
              <w:rPr>
                <w:rFonts w:ascii="Times New Roman" w:hAnsi="Times New Roman"/>
                <w:b/>
                <w:bCs/>
                <w:lang w:val="en-US"/>
              </w:rPr>
              <w:tab/>
              <w:t>vps_num_units_in_tick</w:t>
            </w:r>
          </w:p>
        </w:tc>
        <w:tc>
          <w:tcPr>
            <w:tcW w:w="1227" w:type="dxa"/>
          </w:tcPr>
          <w:p w:rsidR="007E173E" w:rsidRPr="00564A49" w:rsidRDefault="007E173E" w:rsidP="00802F9B">
            <w:pPr>
              <w:pStyle w:val="tablecell"/>
              <w:rPr>
                <w:lang w:val="en-US"/>
              </w:rPr>
            </w:pPr>
            <w:r w:rsidRPr="00564A49">
              <w:rPr>
                <w:lang w:val="en-US"/>
              </w:rPr>
              <w:t>u(32)</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bCs/>
                <w:lang w:val="en-US"/>
              </w:rPr>
              <w:tab/>
            </w:r>
            <w:r w:rsidRPr="00564A49">
              <w:rPr>
                <w:rFonts w:ascii="Times New Roman" w:hAnsi="Times New Roman"/>
                <w:b/>
                <w:bCs/>
                <w:lang w:val="en-US"/>
              </w:rPr>
              <w:tab/>
              <w:t>vps_time_scale</w:t>
            </w:r>
          </w:p>
        </w:tc>
        <w:tc>
          <w:tcPr>
            <w:tcW w:w="1227" w:type="dxa"/>
          </w:tcPr>
          <w:p w:rsidR="007E173E" w:rsidRPr="00564A49" w:rsidRDefault="007E173E" w:rsidP="00802F9B">
            <w:pPr>
              <w:pStyle w:val="tablecell"/>
              <w:rPr>
                <w:lang w:val="en-US"/>
              </w:rPr>
            </w:pPr>
            <w:r w:rsidRPr="00564A49">
              <w:rPr>
                <w:lang w:val="en-US"/>
              </w:rPr>
              <w:t>u(32)</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vps_poc_proportional_to_timing_flag</w:t>
            </w:r>
          </w:p>
        </w:tc>
        <w:tc>
          <w:tcPr>
            <w:tcW w:w="1227"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Cs/>
                <w:lang w:val="en-US"/>
              </w:rPr>
              <w:tab/>
              <w:t>if( vps_poc_proportional_to_timing_flag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vps_num_ticks_poc_diff_one_minus1</w:t>
            </w:r>
          </w:p>
        </w:tc>
        <w:tc>
          <w:tcPr>
            <w:tcW w:w="1227"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t>vps_num_hrd_parameters</w:t>
            </w:r>
          </w:p>
        </w:tc>
        <w:tc>
          <w:tcPr>
            <w:tcW w:w="1227"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i = 0; i &lt; vps_num_hrd_parameters; i++ )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hrd_layer_set_idx</w:t>
            </w:r>
            <w:r w:rsidRPr="00564A49">
              <w:rPr>
                <w:rFonts w:ascii="Times New Roman" w:hAnsi="Times New Roman"/>
                <w:lang w:val="en-US"/>
              </w:rPr>
              <w:t>[ i ]</w:t>
            </w:r>
          </w:p>
        </w:tc>
        <w:tc>
          <w:tcPr>
            <w:tcW w:w="1227"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if( i &gt; 0 )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cprms_present_flag</w:t>
            </w:r>
            <w:r w:rsidRPr="00564A49">
              <w:rPr>
                <w:rFonts w:ascii="Times New Roman" w:hAnsi="Times New Roman"/>
                <w:lang w:val="en-US"/>
              </w:rPr>
              <w:t>[ i ]</w:t>
            </w:r>
          </w:p>
        </w:tc>
        <w:tc>
          <w:tcPr>
            <w:tcW w:w="1227"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hrd_parameters( cprms_present_flag[ i ], vps_max_sub_layers_minus1 )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
                <w:bCs/>
                <w:lang w:val="en-US"/>
              </w:rPr>
              <w:t>vps_extension_flag</w:t>
            </w:r>
          </w:p>
        </w:tc>
        <w:tc>
          <w:tcPr>
            <w:tcW w:w="1227"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if( vps_extension_flag ) {</w:t>
            </w:r>
          </w:p>
        </w:tc>
        <w:tc>
          <w:tcPr>
            <w:tcW w:w="1227" w:type="dxa"/>
          </w:tcPr>
          <w:p w:rsidR="007E173E" w:rsidRPr="00564A49" w:rsidRDefault="007E173E" w:rsidP="00802F9B">
            <w:pPr>
              <w:pStyle w:val="tablecell"/>
              <w:rPr>
                <w:lang w:val="en-US"/>
              </w:rPr>
            </w:pPr>
          </w:p>
        </w:tc>
      </w:tr>
      <w:tr w:rsidR="007E173E" w:rsidRPr="00564A49" w:rsidTr="00802F9B">
        <w:trPr>
          <w:trHeight w:val="289"/>
          <w:jc w:val="center"/>
        </w:trPr>
        <w:tc>
          <w:tcPr>
            <w:tcW w:w="7774"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Batang"/>
                <w:bCs/>
                <w:lang w:val="en-US" w:eastAsia="ko-KR"/>
              </w:rPr>
              <w:tab/>
            </w:r>
            <w:r w:rsidRPr="00564A49">
              <w:rPr>
                <w:rFonts w:eastAsia="Batang"/>
                <w:bCs/>
                <w:lang w:val="en-US" w:eastAsia="ko-KR"/>
              </w:rPr>
              <w:tab/>
              <w:t>while( !byte_aligned( ) )</w:t>
            </w:r>
          </w:p>
        </w:tc>
        <w:tc>
          <w:tcPr>
            <w:tcW w:w="1227" w:type="dxa"/>
          </w:tcPr>
          <w:p w:rsidR="007E173E" w:rsidRPr="00564A49" w:rsidRDefault="007E173E" w:rsidP="00802F9B">
            <w:pPr>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774"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vps_extension_alignment_bit_equal_to_one</w:t>
            </w:r>
          </w:p>
        </w:tc>
        <w:tc>
          <w:tcPr>
            <w:tcW w:w="1227" w:type="dxa"/>
          </w:tcPr>
          <w:p w:rsidR="007E173E" w:rsidRPr="00564A49" w:rsidRDefault="007E173E" w:rsidP="00802F9B">
            <w:pPr>
              <w:tabs>
                <w:tab w:val="clear" w:pos="794"/>
                <w:tab w:val="clear" w:pos="1191"/>
                <w:tab w:val="clear" w:pos="1588"/>
                <w:tab w:val="clear" w:pos="1985"/>
              </w:tabs>
              <w:spacing w:before="0" w:after="60"/>
              <w:rPr>
                <w:rFonts w:eastAsia="MS Mincho"/>
                <w:bCs/>
                <w:lang w:val="en-US"/>
              </w:rPr>
            </w:pPr>
            <w:r w:rsidRPr="00564A49">
              <w:rPr>
                <w:rFonts w:eastAsia="Batang"/>
                <w:bCs/>
                <w:lang w:val="en-US"/>
              </w:rPr>
              <w:t>u(1)</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lastRenderedPageBreak/>
              <w:tab/>
            </w:r>
            <w:r w:rsidRPr="00564A49">
              <w:rPr>
                <w:rFonts w:ascii="Times New Roman" w:hAnsi="Times New Roman"/>
                <w:bCs/>
                <w:lang w:val="en-US"/>
              </w:rPr>
              <w:tab/>
              <w:t>vps_extension(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vps_extension2_flag</w:t>
            </w:r>
          </w:p>
        </w:tc>
        <w:tc>
          <w:tcPr>
            <w:tcW w:w="1227"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Cs/>
                <w:lang w:val="en-US"/>
              </w:rPr>
              <w:tab/>
              <w:t>if( vps_extension2_flag )</w:t>
            </w:r>
          </w:p>
        </w:tc>
        <w:tc>
          <w:tcPr>
            <w:tcW w:w="122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Cs/>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while( more_rbsp_data( ) )</w:t>
            </w:r>
          </w:p>
        </w:tc>
        <w:tc>
          <w:tcPr>
            <w:tcW w:w="122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vps_extension_data_flag</w:t>
            </w:r>
          </w:p>
        </w:tc>
        <w:tc>
          <w:tcPr>
            <w:tcW w:w="122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22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t>rbsp_trailing_bits( )</w:t>
            </w:r>
          </w:p>
        </w:tc>
        <w:tc>
          <w:tcPr>
            <w:tcW w:w="122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w:t>
            </w:r>
          </w:p>
        </w:tc>
        <w:tc>
          <w:tcPr>
            <w:tcW w:w="122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bl>
    <w:p w:rsidR="007E173E" w:rsidRPr="00564A49" w:rsidRDefault="007E173E" w:rsidP="007E173E">
      <w:pPr>
        <w:pStyle w:val="3N"/>
        <w:rPr>
          <w:lang w:val="en-US"/>
        </w:rPr>
      </w:pP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lastRenderedPageBreak/>
        <w:t>Video parameter set extension syntax</w:t>
      </w:r>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MS Mincho"/>
                <w:lang w:val="en-US"/>
              </w:rPr>
              <w:t>vps_extension(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Descriptor</w:t>
            </w:r>
          </w:p>
        </w:tc>
      </w:tr>
      <w:tr w:rsidR="007E173E" w:rsidRPr="00564A49" w:rsidTr="00802F9B">
        <w:trPr>
          <w:trHeight w:val="289"/>
          <w:jc w:val="center"/>
        </w:trPr>
        <w:tc>
          <w:tcPr>
            <w:tcW w:w="7920" w:type="dxa"/>
          </w:tcPr>
          <w:p w:rsidR="007E173E" w:rsidRPr="00564A49" w:rsidRDefault="007E173E" w:rsidP="00802F9B">
            <w:pPr>
              <w:pStyle w:val="tablesyntax"/>
              <w:keepLines w:val="0"/>
              <w:rPr>
                <w:b/>
                <w:bCs/>
                <w:lang w:val="en-US"/>
              </w:rPr>
            </w:pPr>
            <w:r w:rsidRPr="00564A49">
              <w:rPr>
                <w:bCs/>
                <w:lang w:val="en-US"/>
              </w:rPr>
              <w:tab/>
            </w:r>
            <w:r w:rsidRPr="00564A49">
              <w:rPr>
                <w:b/>
                <w:bCs/>
                <w:lang w:val="en-US"/>
              </w:rPr>
              <w:t>avc_base_layer_flag</w:t>
            </w:r>
          </w:p>
        </w:tc>
        <w:tc>
          <w:tcPr>
            <w:tcW w:w="1152" w:type="dxa"/>
          </w:tcPr>
          <w:p w:rsidR="007E173E" w:rsidRPr="00564A49" w:rsidRDefault="007E173E" w:rsidP="00802F9B">
            <w:pPr>
              <w:pStyle w:val="tableheading"/>
              <w:keepLines w:val="0"/>
              <w:rPr>
                <w:b w:val="0"/>
                <w:lang w:val="en-US"/>
              </w:rPr>
            </w:pPr>
            <w:r w:rsidRPr="00564A49">
              <w:rPr>
                <w:b w:val="0"/>
                <w:lang w:val="en-US"/>
              </w:rPr>
              <w:t>u(1)</w:t>
            </w:r>
          </w:p>
        </w:tc>
      </w:tr>
      <w:tr w:rsidR="007E173E" w:rsidRPr="00564A49" w:rsidTr="00802F9B">
        <w:trPr>
          <w:trHeight w:val="289"/>
          <w:jc w:val="center"/>
        </w:trPr>
        <w:tc>
          <w:tcPr>
            <w:tcW w:w="7920" w:type="dxa"/>
          </w:tcPr>
          <w:p w:rsidR="007E173E" w:rsidRPr="00564A49" w:rsidRDefault="007E173E" w:rsidP="00802F9B">
            <w:pPr>
              <w:pStyle w:val="tablesyntax"/>
              <w:keepLines w:val="0"/>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rPr>
                <w:b/>
                <w:bCs/>
                <w:lang w:val="en-US"/>
              </w:rPr>
            </w:pPr>
            <w:r w:rsidRPr="00564A49">
              <w:rPr>
                <w:bCs/>
                <w:lang w:val="en-US"/>
              </w:rPr>
              <w:tab/>
            </w:r>
            <w:r w:rsidRPr="00564A49">
              <w:rPr>
                <w:b/>
                <w:bCs/>
                <w:lang w:val="en-US"/>
              </w:rPr>
              <w:t>splitting_flag</w:t>
            </w:r>
          </w:p>
        </w:tc>
        <w:tc>
          <w:tcPr>
            <w:tcW w:w="1152" w:type="dxa"/>
          </w:tcPr>
          <w:p w:rsidR="007E173E" w:rsidRPr="00564A49" w:rsidRDefault="007E173E" w:rsidP="00802F9B">
            <w:pPr>
              <w:pStyle w:val="tableheading"/>
              <w:keepLines w:val="0"/>
              <w:rPr>
                <w:b w:val="0"/>
                <w:lang w:val="en-US"/>
              </w:rPr>
            </w:pPr>
            <w:r w:rsidRPr="00564A49">
              <w:rPr>
                <w:b w:val="0"/>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rFonts w:eastAsia="MS Mincho"/>
                <w:bCs/>
                <w:lang w:val="en-US"/>
              </w:rPr>
              <w:tab/>
            </w:r>
            <w:r w:rsidRPr="00564A49">
              <w:rPr>
                <w:rFonts w:eastAsia="Batang"/>
                <w:bCs/>
                <w:lang w:val="en-US" w:eastAsia="ko-KR"/>
              </w:rPr>
              <w:t>for( i = 0, NumScalabilityTypes = 0; i &lt; 16; i++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t>scalability_mask_flag</w:t>
            </w:r>
            <w:r w:rsidRPr="00564A49">
              <w:rPr>
                <w:rFonts w:eastAsia="Batang"/>
                <w:bCs/>
                <w:lang w:val="en-US" w:eastAsia="ko-KR"/>
              </w:rPr>
              <w:t>[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MS Mincho"/>
                <w:bCs/>
                <w:lang w:val="en-US"/>
              </w:rPr>
              <w:t xml:space="preserve">NumScalabilityTypes += </w:t>
            </w:r>
            <w:r w:rsidRPr="00564A49">
              <w:rPr>
                <w:rFonts w:eastAsia="Batang"/>
                <w:bCs/>
                <w:lang w:val="en-US" w:eastAsia="ko-KR"/>
              </w:rPr>
              <w:t>scalability_mask_flag[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Cs/>
                <w:lang w:val="en-US" w:eastAsia="ko-KR"/>
              </w:rPr>
              <w:tab/>
              <w:t>}</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for( j = 0; j &lt; ( NumScalabilityTypes − splitting_flag ); j++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de-DE" w:eastAsia="ko-KR"/>
              </w:rPr>
            </w:pPr>
            <w:r w:rsidRPr="00564A49">
              <w:rPr>
                <w:rFonts w:eastAsia="Batang"/>
                <w:b/>
                <w:bCs/>
                <w:lang w:val="en-US" w:eastAsia="ko-KR"/>
              </w:rPr>
              <w:tab/>
            </w:r>
            <w:r w:rsidRPr="00564A49">
              <w:rPr>
                <w:rFonts w:eastAsia="Batang"/>
                <w:b/>
                <w:bCs/>
                <w:lang w:val="en-US" w:eastAsia="ko-KR"/>
              </w:rPr>
              <w:tab/>
            </w:r>
            <w:r w:rsidRPr="00564A49">
              <w:rPr>
                <w:rFonts w:eastAsia="Batang"/>
                <w:b/>
                <w:bCs/>
                <w:lang w:val="de-DE" w:eastAsia="ko-KR"/>
              </w:rPr>
              <w:t>dimension_id_len_minus1</w:t>
            </w:r>
            <w:r w:rsidRPr="00564A49">
              <w:rPr>
                <w:rFonts w:eastAsia="Batang"/>
                <w:bCs/>
                <w:lang w:val="de-DE" w:eastAsia="ko-KR"/>
              </w:rPr>
              <w:t>[ j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u(3)</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rFonts w:eastAsia="Batang"/>
                <w:bCs/>
                <w:lang w:val="en-US" w:eastAsia="ko-KR"/>
              </w:rPr>
              <w:tab/>
            </w:r>
            <w:r w:rsidRPr="00564A49">
              <w:rPr>
                <w:rFonts w:eastAsia="Batang"/>
                <w:b/>
                <w:bCs/>
                <w:lang w:val="en-US" w:eastAsia="ko-KR"/>
              </w:rPr>
              <w:t>vps_nuh_layer_id_present_flag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Batang"/>
                <w:b/>
                <w:bCs/>
                <w:lang w:val="en-US" w:eastAsia="ko-KR"/>
              </w:rPr>
              <w:tab/>
            </w:r>
            <w:r w:rsidRPr="00564A49">
              <w:rPr>
                <w:rFonts w:eastAsia="Batang"/>
                <w:bCs/>
                <w:lang w:val="en-US" w:eastAsia="ko-KR"/>
              </w:rPr>
              <w:t>for( i = 1; i  &lt;=  MaxLayersMinus1; i++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Cs/>
                <w:lang w:val="en-US" w:eastAsia="ko-KR"/>
              </w:rPr>
              <w:t xml:space="preserve">if( vps_nuh_layer_id_present_flag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t>layer_id_in_nuh</w:t>
            </w:r>
            <w:r w:rsidRPr="00564A49">
              <w:rPr>
                <w:rFonts w:eastAsia="Batang"/>
                <w:bCs/>
                <w:lang w:val="en-US" w:eastAsia="ko-KR"/>
              </w:rPr>
              <w:t>[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u(6)</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t>if( !splitting_flag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for( j = 0; j &lt; NumScalabilityTypes; j++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t>dimension_id</w:t>
            </w:r>
            <w:r w:rsidRPr="00564A49">
              <w:rPr>
                <w:rFonts w:eastAsia="Batang"/>
                <w:bCs/>
                <w:lang w:val="en-US" w:eastAsia="ko-KR"/>
              </w:rPr>
              <w:t>[ i ][ j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Batang"/>
                <w:bCs/>
                <w:lang w:val="en-US"/>
              </w:rPr>
              <w:t>u(v)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Batang"/>
                <w:bCs/>
                <w:lang w:val="en-US" w:eastAsia="ko-KR"/>
              </w:rPr>
              <w:tab/>
              <w:t>}</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
                <w:bCs/>
                <w:lang w:val="en-US" w:eastAsia="ko-KR"/>
              </w:rPr>
              <w:t>view_id_len</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u(4)</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if( view_id_len &gt; 0 )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pStyle w:val="tablesyntax"/>
              <w:keepLines w:val="0"/>
              <w:rPr>
                <w:rFonts w:eastAsia="Batang"/>
                <w:bCs/>
                <w:lang w:val="en-US" w:eastAsia="ko-KR"/>
              </w:rPr>
            </w:pPr>
            <w:r w:rsidRPr="00564A49">
              <w:rPr>
                <w:rFonts w:eastAsia="Batang"/>
                <w:bCs/>
                <w:lang w:val="en-US" w:eastAsia="ko-KR"/>
              </w:rPr>
              <w:tab/>
            </w:r>
            <w:r w:rsidRPr="00564A49">
              <w:rPr>
                <w:rFonts w:eastAsia="Batang"/>
                <w:bCs/>
                <w:lang w:val="en-US" w:eastAsia="ko-KR"/>
              </w:rPr>
              <w:tab/>
              <w:t>for( i = 0; i &lt; NumViews; i++ )</w:t>
            </w:r>
          </w:p>
        </w:tc>
        <w:tc>
          <w:tcPr>
            <w:tcW w:w="1152" w:type="dxa"/>
          </w:tcPr>
          <w:p w:rsidR="007E173E" w:rsidRPr="00564A49" w:rsidRDefault="007E173E" w:rsidP="00802F9B">
            <w:pPr>
              <w:keepNext/>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pStyle w:val="tablesyntax"/>
              <w:keepLines w:val="0"/>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view_id_val</w:t>
            </w:r>
            <w:r w:rsidRPr="00564A49">
              <w:rPr>
                <w:rFonts w:eastAsia="Batang"/>
                <w:bCs/>
                <w:lang w:val="en-US" w:eastAsia="ko-KR"/>
              </w:rPr>
              <w:t>[ i ]</w:t>
            </w:r>
          </w:p>
        </w:tc>
        <w:tc>
          <w:tcPr>
            <w:tcW w:w="1152" w:type="dxa"/>
          </w:tcPr>
          <w:p w:rsidR="007E173E" w:rsidRPr="00564A49" w:rsidRDefault="007E173E" w:rsidP="00802F9B">
            <w:pPr>
              <w:keepNext/>
              <w:spacing w:before="0" w:after="60"/>
              <w:rPr>
                <w:lang w:val="en-US"/>
              </w:rPr>
            </w:pPr>
            <w:r w:rsidRPr="00564A49">
              <w:rPr>
                <w:lang w:val="en-US"/>
              </w:rPr>
              <w:t>u(v)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Batang"/>
                <w:bCs/>
                <w:lang w:val="en-US" w:eastAsia="ko-KR"/>
              </w:rPr>
              <w:tab/>
              <w:t>for( i = 1; i  &lt;=  MaxLayersMinus1;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Del="002947EA" w:rsidTr="00802F9B">
        <w:trPr>
          <w:trHeight w:val="289"/>
          <w:jc w:val="center"/>
        </w:trPr>
        <w:tc>
          <w:tcPr>
            <w:tcW w:w="7920" w:type="dxa"/>
          </w:tcPr>
          <w:p w:rsidR="007E173E" w:rsidRPr="00564A49" w:rsidDel="002947EA"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Cs/>
                <w:lang w:val="en-US" w:eastAsia="ko-KR"/>
              </w:rPr>
              <w:t>for( j = 0; j &lt; i; j++ )</w:t>
            </w:r>
          </w:p>
        </w:tc>
        <w:tc>
          <w:tcPr>
            <w:tcW w:w="1152" w:type="dxa"/>
          </w:tcPr>
          <w:p w:rsidR="007E173E" w:rsidRPr="00564A49" w:rsidDel="002947EA"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t>direct_dependency_flag</w:t>
            </w:r>
            <w:r w:rsidRPr="00564A49">
              <w:rPr>
                <w:rFonts w:eastAsia="Batang"/>
                <w:bCs/>
                <w:lang w:val="en-US" w:eastAsia="ko-KR"/>
              </w:rPr>
              <w:t>[ i ][ j ]</w:t>
            </w:r>
          </w:p>
        </w:tc>
        <w:tc>
          <w:tcPr>
            <w:tcW w:w="1152" w:type="dxa"/>
          </w:tcPr>
          <w:p w:rsidR="007E173E" w:rsidRPr="00564A49" w:rsidDel="002947EA"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u(1)</w:t>
            </w: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
                <w:bCs/>
                <w:lang w:val="en-US" w:eastAsia="ko-KR"/>
              </w:rPr>
            </w:pPr>
            <w:r w:rsidRPr="00564A49">
              <w:rPr>
                <w:rFonts w:eastAsia="Batang"/>
                <w:b/>
                <w:bCs/>
                <w:lang w:val="en-US" w:eastAsia="ko-KR"/>
              </w:rPr>
              <w:tab/>
              <w:t>vps_sub_layers_max_minus1_present_flag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u(1)</w:t>
            </w: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Cs/>
                <w:lang w:val="en-US" w:eastAsia="ko-KR"/>
              </w:rPr>
              <w:t>if( vps_sub_layers_max_minus1_present_flag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Cs/>
                <w:lang w:val="en-US" w:eastAsia="ko-KR"/>
              </w:rPr>
              <w:t>for( i = 0; i  &lt;=  MaxLayersMinus1;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Cs/>
                <w:lang w:val="en-US" w:eastAsia="ko-KR"/>
              </w:rPr>
              <w:t>sub_layers_vps_max_minus1[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u(3)</w:t>
            </w: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
                <w:bCs/>
                <w:lang w:val="en-US" w:eastAsia="ko-KR"/>
              </w:rPr>
            </w:pPr>
            <w:r w:rsidRPr="00564A49">
              <w:rPr>
                <w:rFonts w:eastAsia="Batang"/>
                <w:b/>
                <w:bCs/>
                <w:lang w:val="en-US" w:eastAsia="ko-KR"/>
              </w:rPr>
              <w:tab/>
              <w:t>max_tid_ref_present_flag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u(1)</w:t>
            </w: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Cs/>
                <w:lang w:val="en-US" w:eastAsia="ko-KR"/>
              </w:rPr>
              <w:tab/>
              <w:t>if( max_tid_ref_present_flag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t xml:space="preserve">for( i = 0; i &lt; MaxLayersMinus1; i++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for( j = i + 1; j  &lt;=  MaxLayersMinus1; j++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if( direct_dependency_flag[ j ][ i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t>max_tid_il_ref_pics_plus1</w:t>
            </w:r>
            <w:r w:rsidRPr="00564A49">
              <w:rPr>
                <w:rFonts w:eastAsia="Batang"/>
                <w:bCs/>
                <w:lang w:val="en-US" w:eastAsia="ko-KR"/>
              </w:rPr>
              <w:t>[ i ][ j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u(3)</w:t>
            </w: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
                <w:bCs/>
                <w:lang w:val="en-US" w:eastAsia="ko-KR"/>
              </w:rPr>
            </w:pPr>
            <w:r w:rsidRPr="00564A49">
              <w:rPr>
                <w:rFonts w:eastAsia="Batang"/>
                <w:b/>
                <w:bCs/>
                <w:lang w:val="en-US" w:eastAsia="ko-KR"/>
              </w:rPr>
              <w:tab/>
              <w:t>all_ref_layers_active_flag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de-DE" w:eastAsia="ko-KR"/>
              </w:rPr>
            </w:pPr>
            <w:r w:rsidRPr="00564A49">
              <w:rPr>
                <w:rFonts w:eastAsia="Batang"/>
                <w:b/>
                <w:bCs/>
                <w:lang w:val="de-DE" w:eastAsia="ko-KR"/>
              </w:rPr>
              <w:tab/>
              <w:t>vps_num_profile_tier_level_minus1</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ue(v)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 xml:space="preserve">for( </w:t>
            </w:r>
            <w:r w:rsidRPr="00564A49">
              <w:rPr>
                <w:lang w:val="en-US"/>
              </w:rPr>
              <w:t>ptlIdx</w:t>
            </w:r>
            <w:r w:rsidRPr="00564A49">
              <w:rPr>
                <w:rFonts w:eastAsia="Batang"/>
                <w:bCs/>
                <w:lang w:val="en-US" w:eastAsia="ko-KR"/>
              </w:rPr>
              <w:t xml:space="preserve"> = 1; </w:t>
            </w:r>
            <w:r w:rsidRPr="00564A49">
              <w:rPr>
                <w:lang w:val="en-US"/>
              </w:rPr>
              <w:t>ptlIdx</w:t>
            </w:r>
            <w:r w:rsidRPr="00564A49">
              <w:rPr>
                <w:rFonts w:eastAsia="Batang"/>
                <w:bCs/>
                <w:lang w:val="en-US" w:eastAsia="ko-KR"/>
              </w:rPr>
              <w:t xml:space="preserve">  &lt;=  vps_num_profile_tier_level_minus1; </w:t>
            </w:r>
            <w:r w:rsidRPr="00564A49">
              <w:rPr>
                <w:lang w:val="en-US"/>
              </w:rPr>
              <w:t>ptlIdx</w:t>
            </w:r>
            <w:r w:rsidRPr="00564A49">
              <w:rPr>
                <w:rFonts w:eastAsia="Batang"/>
                <w:bCs/>
                <w:lang w:val="en-US" w:eastAsia="ko-KR"/>
              </w:rPr>
              <w:t xml:space="preserve"> ++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vps_profile_present_flag</w:t>
            </w:r>
            <w:r w:rsidRPr="00564A49">
              <w:rPr>
                <w:rFonts w:eastAsia="Batang"/>
                <w:bCs/>
                <w:lang w:val="en-US" w:eastAsia="ko-KR"/>
              </w:rPr>
              <w:t>[ </w:t>
            </w:r>
            <w:r w:rsidRPr="00564A49">
              <w:rPr>
                <w:lang w:val="en-US"/>
              </w:rPr>
              <w:t>ptlIdx</w:t>
            </w:r>
            <w:r w:rsidRPr="00564A49">
              <w:rPr>
                <w:rFonts w:eastAsia="Batang"/>
                <w:bCs/>
                <w:lang w:val="en-US" w:eastAsia="ko-KR"/>
              </w:rPr>
              <w:t>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pStyle w:val="tablesyntax"/>
              <w:keepLines w:val="0"/>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lang w:val="en-US"/>
              </w:rPr>
              <w:t>profile_tier_level( vps_</w:t>
            </w:r>
            <w:r w:rsidRPr="00564A49">
              <w:rPr>
                <w:bCs/>
                <w:lang w:val="en-US"/>
              </w:rPr>
              <w:t>profile_present_flag[ </w:t>
            </w:r>
            <w:r w:rsidRPr="00564A49">
              <w:rPr>
                <w:lang w:val="en-US"/>
              </w:rPr>
              <w:t>ptlIdx</w:t>
            </w:r>
            <w:r w:rsidRPr="00564A49">
              <w:rPr>
                <w:bCs/>
                <w:lang w:val="en-US"/>
              </w:rPr>
              <w:t> ], vps_max_sub_layers_minus1 )</w:t>
            </w:r>
          </w:p>
        </w:tc>
        <w:tc>
          <w:tcPr>
            <w:tcW w:w="1152" w:type="dxa"/>
          </w:tcPr>
          <w:p w:rsidR="007E173E" w:rsidRPr="00564A49" w:rsidRDefault="007E173E" w:rsidP="00802F9B">
            <w:pPr>
              <w:keepNext/>
              <w:tabs>
                <w:tab w:val="clear" w:pos="794"/>
                <w:tab w:val="clear" w:pos="1191"/>
                <w:tab w:val="clear" w:pos="1588"/>
                <w:tab w:val="clear" w:pos="1985"/>
              </w:tabs>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pStyle w:val="tablesyntax"/>
              <w:keepLines w:val="0"/>
              <w:rPr>
                <w:rFonts w:eastAsia="Batang"/>
                <w:bCs/>
                <w:lang w:val="en-US" w:eastAsia="ko-KR"/>
              </w:rPr>
            </w:pPr>
            <w:r w:rsidRPr="00564A49">
              <w:rPr>
                <w:rFonts w:eastAsia="Batang"/>
                <w:bCs/>
                <w:lang w:val="en-US" w:eastAsia="ko-KR"/>
              </w:rPr>
              <w:tab/>
              <w:t>}</w:t>
            </w:r>
          </w:p>
        </w:tc>
        <w:tc>
          <w:tcPr>
            <w:tcW w:w="1152" w:type="dxa"/>
          </w:tcPr>
          <w:p w:rsidR="007E173E" w:rsidRPr="00564A49" w:rsidRDefault="007E173E" w:rsidP="00802F9B">
            <w:pPr>
              <w:keepNext/>
              <w:tabs>
                <w:tab w:val="clear" w:pos="794"/>
                <w:tab w:val="clear" w:pos="1191"/>
                <w:tab w:val="clear" w:pos="1588"/>
                <w:tab w:val="clear" w:pos="1985"/>
              </w:tabs>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
                <w:bCs/>
                <w:lang w:val="en-US" w:eastAsia="ko-KR"/>
              </w:rPr>
              <w:t>num_add_output_layer_sets</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ue(v)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NumOutputLayerSets  =  num_add_output_layer_sets + vps_num_layer_sets_minus1 + 1</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if( NumOutputLayerSets &gt; 1 )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default_target_output_layer_idc</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u(2)</w:t>
            </w:r>
          </w:p>
        </w:tc>
      </w:tr>
      <w:tr w:rsidR="007E173E" w:rsidRPr="00564A49" w:rsidTr="00802F9B">
        <w:trPr>
          <w:trHeight w:val="289"/>
          <w:jc w:val="center"/>
        </w:trPr>
        <w:tc>
          <w:tcPr>
            <w:tcW w:w="7920" w:type="dxa"/>
          </w:tcPr>
          <w:p w:rsidR="007E173E" w:rsidRPr="00564A49" w:rsidRDefault="007E173E" w:rsidP="00802F9B">
            <w:pPr>
              <w:pStyle w:val="tablesyntax"/>
              <w:keepLines w:val="0"/>
              <w:rPr>
                <w:rFonts w:eastAsia="Batang"/>
                <w:bCs/>
                <w:lang w:val="en-US" w:eastAsia="ko-KR"/>
              </w:rPr>
            </w:pPr>
            <w:r w:rsidRPr="00564A49">
              <w:rPr>
                <w:rFonts w:eastAsia="Batang"/>
                <w:bCs/>
                <w:lang w:val="en-US" w:eastAsia="ko-KR"/>
              </w:rPr>
              <w:tab/>
            </w:r>
            <w:r w:rsidRPr="00564A49">
              <w:rPr>
                <w:bCs/>
                <w:lang w:val="en-US"/>
              </w:rPr>
              <w:t xml:space="preserve">for( i = 1; i &lt; </w:t>
            </w:r>
            <w:r w:rsidRPr="00564A49">
              <w:rPr>
                <w:rFonts w:eastAsia="Batang"/>
                <w:bCs/>
                <w:lang w:val="en-US" w:eastAsia="ko-KR"/>
              </w:rPr>
              <w:t>NumOutputLayerSets</w:t>
            </w:r>
            <w:r w:rsidRPr="00564A49">
              <w:rPr>
                <w:bCs/>
                <w:lang w:val="en-US"/>
              </w:rPr>
              <w:t>; i++ ) {</w:t>
            </w:r>
          </w:p>
        </w:tc>
        <w:tc>
          <w:tcPr>
            <w:tcW w:w="1152" w:type="dxa"/>
          </w:tcPr>
          <w:p w:rsidR="007E173E" w:rsidRPr="00564A49" w:rsidRDefault="007E173E" w:rsidP="00802F9B">
            <w:pPr>
              <w:keepNext/>
              <w:tabs>
                <w:tab w:val="clear" w:pos="794"/>
                <w:tab w:val="clear" w:pos="1191"/>
                <w:tab w:val="clear" w:pos="1588"/>
                <w:tab w:val="clear" w:pos="1985"/>
              </w:tabs>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pStyle w:val="tablesyntax"/>
              <w:keepLines w:val="0"/>
              <w:rPr>
                <w:b/>
                <w:bCs/>
                <w:lang w:val="en-US"/>
              </w:rPr>
            </w:pPr>
            <w:r w:rsidRPr="00564A49">
              <w:rPr>
                <w:rFonts w:eastAsia="Batang"/>
                <w:bCs/>
                <w:lang w:val="en-US" w:eastAsia="ko-KR"/>
              </w:rPr>
              <w:tab/>
            </w:r>
            <w:r w:rsidRPr="00564A49">
              <w:rPr>
                <w:rFonts w:eastAsia="Batang"/>
                <w:bCs/>
                <w:lang w:val="en-US" w:eastAsia="ko-KR"/>
              </w:rPr>
              <w:tab/>
              <w:t>if( i &gt; vps_num_layer_sets_minus1 )</w:t>
            </w:r>
          </w:p>
        </w:tc>
        <w:tc>
          <w:tcPr>
            <w:tcW w:w="1152" w:type="dxa"/>
          </w:tcPr>
          <w:p w:rsidR="007E173E" w:rsidRPr="00564A49" w:rsidRDefault="007E173E" w:rsidP="00802F9B">
            <w:pPr>
              <w:keepNext/>
              <w:tabs>
                <w:tab w:val="clear" w:pos="794"/>
                <w:tab w:val="clear" w:pos="1191"/>
                <w:tab w:val="clear" w:pos="1588"/>
                <w:tab w:val="clear" w:pos="1985"/>
              </w:tabs>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pStyle w:val="tablesyntax"/>
              <w:keepLines w:val="0"/>
              <w:rPr>
                <w:rFonts w:eastAsia="Batang"/>
                <w:bCs/>
                <w:lang w:val="en-US" w:eastAsia="ko-KR"/>
              </w:rPr>
            </w:pPr>
            <w:r w:rsidRPr="00564A49">
              <w:rPr>
                <w:b/>
                <w:bCs/>
                <w:lang w:val="en-US"/>
              </w:rPr>
              <w:lastRenderedPageBreak/>
              <w:tab/>
            </w:r>
            <w:r w:rsidRPr="00564A49">
              <w:rPr>
                <w:b/>
                <w:bCs/>
                <w:lang w:val="en-US"/>
              </w:rPr>
              <w:tab/>
            </w:r>
            <w:r w:rsidRPr="00564A49">
              <w:rPr>
                <w:rFonts w:eastAsia="Batang"/>
                <w:bCs/>
                <w:lang w:val="en-US" w:eastAsia="ko-KR"/>
              </w:rPr>
              <w:tab/>
            </w:r>
            <w:r w:rsidRPr="00564A49">
              <w:rPr>
                <w:b/>
                <w:bCs/>
                <w:lang w:val="en-US"/>
              </w:rPr>
              <w:t>output_layer_set_idx_minus1</w:t>
            </w:r>
            <w:r w:rsidRPr="00564A49">
              <w:rPr>
                <w:bCs/>
                <w:lang w:val="en-US"/>
              </w:rPr>
              <w:t>[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lang w:val="en-US"/>
              </w:rPr>
            </w:pPr>
            <w:r w:rsidRPr="00564A49">
              <w:rPr>
                <w:lang w:val="en-US"/>
              </w:rPr>
              <w:t>u(v)</w:t>
            </w:r>
          </w:p>
        </w:tc>
      </w:tr>
      <w:tr w:rsidR="007E173E" w:rsidRPr="00564A49" w:rsidTr="00802F9B">
        <w:trPr>
          <w:trHeight w:val="289"/>
          <w:jc w:val="center"/>
        </w:trPr>
        <w:tc>
          <w:tcPr>
            <w:tcW w:w="7920" w:type="dxa"/>
          </w:tcPr>
          <w:p w:rsidR="007E173E" w:rsidRPr="00564A49" w:rsidRDefault="007E173E" w:rsidP="00802F9B">
            <w:pPr>
              <w:pStyle w:val="tablesyntax"/>
              <w:keepLines w:val="0"/>
              <w:rPr>
                <w:bCs/>
                <w:lang w:val="en-US"/>
              </w:rPr>
            </w:pPr>
            <w:r w:rsidRPr="00564A49">
              <w:rPr>
                <w:bCs/>
                <w:lang w:val="en-US"/>
              </w:rPr>
              <w:tab/>
            </w:r>
            <w:r w:rsidRPr="00564A49">
              <w:rPr>
                <w:bCs/>
                <w:lang w:val="en-US"/>
              </w:rPr>
              <w:tab/>
            </w:r>
            <w:r w:rsidRPr="00564A49">
              <w:rPr>
                <w:rFonts w:eastAsia="Batang"/>
                <w:bCs/>
                <w:lang w:val="en-US" w:eastAsia="ko-KR"/>
              </w:rPr>
              <w:t>if( i &gt; vps_num_layer_sets_minus1  | |  default_target_output_layer_idc  = =  2</w:t>
            </w:r>
            <w:r w:rsidRPr="00564A49">
              <w:rPr>
                <w:bCs/>
                <w:lang w:val="en-US"/>
              </w:rPr>
              <w:t xml:space="preserve"> ) </w:t>
            </w:r>
          </w:p>
        </w:tc>
        <w:tc>
          <w:tcPr>
            <w:tcW w:w="1152" w:type="dxa"/>
          </w:tcPr>
          <w:p w:rsidR="007E173E" w:rsidRPr="00564A49" w:rsidRDefault="007E173E" w:rsidP="00802F9B">
            <w:pPr>
              <w:keepNext/>
              <w:tabs>
                <w:tab w:val="clear" w:pos="794"/>
                <w:tab w:val="clear" w:pos="1191"/>
                <w:tab w:val="clear" w:pos="1588"/>
                <w:tab w:val="clear" w:pos="1985"/>
              </w:tabs>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pStyle w:val="tablesyntax"/>
              <w:keepLines w:val="0"/>
              <w:rPr>
                <w:rFonts w:eastAsia="Batang"/>
                <w:bCs/>
                <w:lang w:val="en-US" w:eastAsia="ko-KR"/>
              </w:rPr>
            </w:pPr>
            <w:r w:rsidRPr="00564A49">
              <w:rPr>
                <w:b/>
                <w:bCs/>
                <w:lang w:val="en-US"/>
              </w:rPr>
              <w:tab/>
            </w:r>
            <w:r w:rsidRPr="00564A49">
              <w:rPr>
                <w:b/>
                <w:bCs/>
                <w:lang w:val="en-US"/>
              </w:rPr>
              <w:tab/>
            </w:r>
            <w:r w:rsidRPr="00564A49">
              <w:rPr>
                <w:rFonts w:eastAsia="Batang"/>
                <w:bCs/>
                <w:lang w:val="en-US" w:eastAsia="ko-KR"/>
              </w:rPr>
              <w:tab/>
            </w:r>
            <w:r w:rsidRPr="00564A49">
              <w:rPr>
                <w:bCs/>
                <w:lang w:val="en-US"/>
              </w:rPr>
              <w:t>for( j = 0; j &lt; NumLayersInIdList[ </w:t>
            </w:r>
            <w:r w:rsidRPr="00564A49">
              <w:rPr>
                <w:lang w:val="en-US"/>
              </w:rPr>
              <w:t>LayerSetIdxForOutputLayerSet</w:t>
            </w:r>
            <w:r w:rsidRPr="00564A49">
              <w:rPr>
                <w:bCs/>
                <w:lang w:val="en-US"/>
              </w:rPr>
              <w:t>[ i ] ]</w:t>
            </w:r>
            <w:r w:rsidRPr="00564A49">
              <w:rPr>
                <w:lang w:val="en-US"/>
              </w:rPr>
              <w:t>; j++)</w:t>
            </w:r>
          </w:p>
        </w:tc>
        <w:tc>
          <w:tcPr>
            <w:tcW w:w="1152" w:type="dxa"/>
          </w:tcPr>
          <w:p w:rsidR="007E173E" w:rsidRPr="00564A49" w:rsidRDefault="007E173E" w:rsidP="00802F9B">
            <w:pPr>
              <w:keepNext/>
              <w:tabs>
                <w:tab w:val="clear" w:pos="794"/>
                <w:tab w:val="clear" w:pos="1191"/>
                <w:tab w:val="clear" w:pos="1588"/>
                <w:tab w:val="clear" w:pos="1985"/>
              </w:tabs>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pStyle w:val="tablesyntax"/>
              <w:keepLines w:val="0"/>
              <w:rPr>
                <w:rFonts w:eastAsia="Batang"/>
                <w:bCs/>
                <w:lang w:val="en-US" w:eastAsia="ko-KR"/>
              </w:rPr>
            </w:pPr>
            <w:r w:rsidRPr="00564A49">
              <w:rPr>
                <w:b/>
                <w:bCs/>
                <w:lang w:val="en-US"/>
              </w:rPr>
              <w:tab/>
            </w:r>
            <w:r w:rsidRPr="00564A49">
              <w:rPr>
                <w:b/>
                <w:bCs/>
                <w:lang w:val="en-US"/>
              </w:rPr>
              <w:tab/>
            </w:r>
            <w:r w:rsidRPr="00564A49">
              <w:rPr>
                <w:b/>
                <w:bCs/>
                <w:lang w:val="en-US"/>
              </w:rPr>
              <w:tab/>
            </w:r>
            <w:r w:rsidRPr="00564A49">
              <w:rPr>
                <w:b/>
                <w:bCs/>
                <w:lang w:val="en-US"/>
              </w:rPr>
              <w:tab/>
              <w:t>output_layer_flag</w:t>
            </w:r>
            <w:r w:rsidRPr="00564A49">
              <w:rPr>
                <w:lang w:val="en-US"/>
              </w:rPr>
              <w:t>[ i ]</w:t>
            </w:r>
            <w:r w:rsidRPr="00564A49">
              <w:rPr>
                <w:bCs/>
                <w:lang w:val="en-US"/>
              </w:rPr>
              <w:t>[ j ]</w:t>
            </w:r>
          </w:p>
        </w:tc>
        <w:tc>
          <w:tcPr>
            <w:tcW w:w="1152" w:type="dxa"/>
          </w:tcPr>
          <w:p w:rsidR="007E173E" w:rsidRPr="00564A49" w:rsidRDefault="007E173E" w:rsidP="00802F9B">
            <w:pPr>
              <w:keepNext/>
              <w:tabs>
                <w:tab w:val="clear" w:pos="794"/>
                <w:tab w:val="clear" w:pos="1191"/>
                <w:tab w:val="clear" w:pos="1588"/>
                <w:tab w:val="clear" w:pos="1985"/>
              </w:tabs>
              <w:spacing w:before="0" w:after="60"/>
              <w:rPr>
                <w:lang w:val="en-US"/>
              </w:rPr>
            </w:pPr>
            <w:r w:rsidRPr="00564A49">
              <w:rPr>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bCs/>
                <w:lang w:val="en-US" w:eastAsia="ko-KR"/>
              </w:rPr>
              <w:tab/>
            </w:r>
            <w:r w:rsidRPr="00564A49">
              <w:rPr>
                <w:rFonts w:eastAsia="Batang"/>
                <w:bCs/>
                <w:lang w:val="en-US" w:eastAsia="ko-KR"/>
              </w:rPr>
              <w:tab/>
            </w:r>
            <w:r w:rsidRPr="00564A49">
              <w:rPr>
                <w:b/>
                <w:bCs/>
                <w:lang w:val="en-US"/>
              </w:rPr>
              <w:t>profile_level_tier_idx</w:t>
            </w:r>
            <w:r w:rsidRPr="00564A49">
              <w:rPr>
                <w:lang w:val="en-US"/>
              </w:rPr>
              <w:t>[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t xml:space="preserve">if( NumOutputLayersInOutputLayerSet[ i ]  = =  1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 xml:space="preserve">&amp;&amp;  </w:t>
            </w:r>
            <w:r w:rsidRPr="00564A49">
              <w:rPr>
                <w:bCs/>
                <w:lang w:val="en-US"/>
              </w:rPr>
              <w:t>NumDirectRefLayers[ </w:t>
            </w:r>
            <w:r w:rsidR="00C90D81" w:rsidRPr="00564A49">
              <w:rPr>
                <w:bCs/>
                <w:lang w:val="en-US"/>
              </w:rPr>
              <w:t>OlsHighestOutputLayerId</w:t>
            </w:r>
            <w:r w:rsidRPr="00564A49">
              <w:rPr>
                <w:bCs/>
                <w:lang w:val="en-US"/>
              </w:rPr>
              <w:t xml:space="preserve">[ i ] ] &gt; 0 </w:t>
            </w:r>
            <w:r w:rsidRPr="00564A49">
              <w:rPr>
                <w:rFonts w:eastAsia="Batang"/>
                <w:bCs/>
                <w:lang w:val="en-US" w:eastAsia="ko-KR"/>
              </w:rPr>
              <w:t>)</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alt_output_layer_flag</w:t>
            </w:r>
            <w:r w:rsidRPr="00564A49">
              <w:rPr>
                <w:rFonts w:eastAsia="Batang"/>
                <w:bCs/>
                <w:lang w:val="en-US" w:eastAsia="ko-KR"/>
              </w:rPr>
              <w:t>[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b/>
                <w:bCs/>
                <w:lang w:val="en-US"/>
              </w:rPr>
              <w:tab/>
            </w:r>
            <w:r w:rsidRPr="00564A49">
              <w:rPr>
                <w:bCs/>
                <w:lang w:val="en-US"/>
              </w:rPr>
              <w:t>}</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lang w:val="en-US" w:eastAsia="ko-KR"/>
              </w:rPr>
              <w:tab/>
            </w:r>
            <w:r w:rsidRPr="00564A49">
              <w:rPr>
                <w:rFonts w:eastAsia="Batang"/>
                <w:b/>
                <w:bCs/>
                <w:lang w:val="en-US" w:eastAsia="ko-KR"/>
              </w:rPr>
              <w:t>rep_format_idx_present_flag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lang w:val="en-US" w:eastAsia="ko-KR"/>
              </w:rPr>
              <w:tab/>
              <w:t>if( rep_format_idx_present_flag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b/>
                <w:bCs/>
                <w:lang w:val="en-US" w:eastAsia="ko-KR"/>
              </w:rPr>
              <w:tab/>
            </w:r>
            <w:r w:rsidRPr="00564A49">
              <w:rPr>
                <w:rFonts w:eastAsia="Batang"/>
                <w:b/>
                <w:bCs/>
                <w:lang w:val="en-US" w:eastAsia="ko-KR"/>
              </w:rPr>
              <w:tab/>
              <w:t>vps_num_rep_formats_minus1</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ue(v)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MS Mincho"/>
                <w:bCs/>
                <w:lang w:val="en-US"/>
              </w:rPr>
              <w:tab/>
              <w:t>for( i = 0; i  &lt;=  vps_num_rep_formats_minus1;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MS Mincho"/>
                <w:bCs/>
                <w:lang w:val="en-US"/>
              </w:rPr>
              <w:tab/>
            </w:r>
            <w:r w:rsidRPr="00564A49">
              <w:rPr>
                <w:rFonts w:eastAsia="MS Mincho"/>
                <w:bCs/>
                <w:lang w:val="en-US"/>
              </w:rPr>
              <w:tab/>
            </w:r>
            <w:r w:rsidRPr="00564A49">
              <w:rPr>
                <w:rFonts w:eastAsia="MS Mincho"/>
                <w:lang w:val="en-US"/>
              </w:rPr>
              <w:t>rep_format(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MS Mincho"/>
                <w:bCs/>
                <w:lang w:val="en-US"/>
              </w:rPr>
              <w:tab/>
              <w:t xml:space="preserve">if( rep_format_idx_present_flag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MS Mincho"/>
                <w:bCs/>
                <w:lang w:val="en-US"/>
              </w:rPr>
              <w:tab/>
            </w:r>
            <w:r w:rsidRPr="00564A49">
              <w:rPr>
                <w:rFonts w:eastAsia="MS Mincho"/>
                <w:bCs/>
                <w:lang w:val="en-US"/>
              </w:rPr>
              <w:tab/>
            </w:r>
            <w:r w:rsidRPr="00564A49">
              <w:rPr>
                <w:rFonts w:eastAsia="MS Mincho"/>
                <w:lang w:val="en-US"/>
              </w:rPr>
              <w:t>for( i = 1; i  &lt;=  MaxLayersMinus1;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MS Mincho"/>
                <w:bCs/>
                <w:lang w:val="en-US"/>
              </w:rPr>
              <w:tab/>
            </w:r>
            <w:r w:rsidRPr="00564A49">
              <w:rPr>
                <w:rFonts w:eastAsia="MS Mincho"/>
                <w:bCs/>
                <w:lang w:val="en-US"/>
              </w:rPr>
              <w:tab/>
            </w:r>
            <w:r w:rsidRPr="00564A49">
              <w:rPr>
                <w:rFonts w:eastAsia="MS Mincho"/>
                <w:bCs/>
                <w:lang w:val="en-US"/>
              </w:rPr>
              <w:tab/>
              <w:t>if( vps_num_rep_formats_minus1 &gt; 0 )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MS Mincho"/>
                <w:bCs/>
                <w:lang w:val="en-US"/>
              </w:rPr>
              <w:tab/>
            </w:r>
            <w:r w:rsidRPr="00564A49">
              <w:rPr>
                <w:rFonts w:eastAsia="MS Mincho"/>
                <w:bCs/>
                <w:lang w:val="en-US"/>
              </w:rPr>
              <w:tab/>
            </w:r>
            <w:r w:rsidRPr="00564A49">
              <w:rPr>
                <w:rFonts w:eastAsia="MS Mincho"/>
                <w:bCs/>
                <w:lang w:val="en-US"/>
              </w:rPr>
              <w:tab/>
            </w:r>
            <w:r w:rsidRPr="00564A49">
              <w:rPr>
                <w:rFonts w:eastAsia="MS Mincho"/>
                <w:bCs/>
                <w:lang w:val="en-US"/>
              </w:rPr>
              <w:tab/>
            </w:r>
            <w:r w:rsidRPr="00564A49">
              <w:rPr>
                <w:rFonts w:eastAsia="MS Mincho"/>
                <w:b/>
                <w:bCs/>
                <w:lang w:val="en-US"/>
              </w:rPr>
              <w:t>vps_rep_format_idx</w:t>
            </w:r>
            <w:r w:rsidRPr="00564A49">
              <w:rPr>
                <w:rFonts w:eastAsia="MS Mincho"/>
                <w:bCs/>
                <w:lang w:val="en-US"/>
              </w:rPr>
              <w:t>[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bCs/>
                <w:lang w:val="en-US" w:eastAsia="ko-KR"/>
              </w:rPr>
              <w:tab/>
            </w:r>
            <w:r w:rsidRPr="00564A49">
              <w:rPr>
                <w:rFonts w:eastAsia="Batang"/>
                <w:b/>
                <w:bCs/>
                <w:lang w:val="en-US" w:eastAsia="ko-KR"/>
              </w:rPr>
              <w:t>max_one_active_ref_layer_flag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rFonts w:eastAsia="Batang"/>
                <w:bCs/>
                <w:lang w:val="en-US" w:eastAsia="ko-KR"/>
              </w:rPr>
              <w:tab/>
            </w:r>
            <w:r w:rsidRPr="00564A49">
              <w:rPr>
                <w:rFonts w:eastAsia="Batang"/>
                <w:b/>
                <w:bCs/>
                <w:lang w:val="en-US" w:eastAsia="ko-KR"/>
              </w:rPr>
              <w:t>vps_poc_lsb_aligned_flag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for( i = 1; i  &lt;=  MaxLayersMinus1;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t>if( NumDirectRefLayers</w:t>
            </w:r>
            <w:r w:rsidRPr="00564A49">
              <w:rPr>
                <w:bCs/>
                <w:lang w:val="en-US"/>
              </w:rPr>
              <w:t>[ layer_id_in_nuh[ i ] ]  = =  0 )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poc_lsb_not_present_flag</w:t>
            </w:r>
            <w:r w:rsidRPr="00564A49">
              <w:rPr>
                <w:rFonts w:eastAsia="Batang"/>
                <w:bCs/>
                <w:lang w:val="en-US" w:eastAsia="ko-KR"/>
              </w:rPr>
              <w:t>[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B15C8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00B15C8B" w:rsidRPr="00564A49">
              <w:rPr>
                <w:b/>
              </w:rPr>
              <w:t>cross_layer_phase_alignment_flag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US"/>
              </w:rPr>
            </w:pPr>
            <w:r w:rsidRPr="00564A49">
              <w:rPr>
                <w:b/>
                <w:bCs/>
                <w:lang w:val="en-US"/>
              </w:rPr>
              <w:tab/>
            </w:r>
            <w:r w:rsidRPr="00564A49">
              <w:rPr>
                <w:lang w:val="en-US"/>
              </w:rPr>
              <w:t>dpb_size(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b/>
                <w:bCs/>
                <w:lang w:val="en-US"/>
              </w:rPr>
              <w:tab/>
              <w:t>direct_dep_type_len_minus2</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 xml:space="preserve">ue(v) </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
                <w:bCs/>
                <w:lang w:val="en-US" w:eastAsia="ko-KR"/>
              </w:rPr>
              <w:t>default_direct_dependency_flag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if( default_direct_dependency_flag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b/>
                <w:bCs/>
              </w:rPr>
              <w:t>default_direct_dependency_type</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else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bCs/>
                <w:lang w:val="en-US" w:eastAsia="ko-KR"/>
              </w:rPr>
              <w:tab/>
            </w:r>
            <w:r w:rsidRPr="00564A49">
              <w:rPr>
                <w:rFonts w:eastAsia="Batang"/>
                <w:bCs/>
                <w:lang w:val="en-US" w:eastAsia="ko-KR"/>
              </w:rPr>
              <w:tab/>
              <w:t>for( i = 1; i  &lt;=  MaxLayersMinus1;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Cs/>
                <w:lang w:val="en-US" w:eastAsia="ko-KR"/>
              </w:rPr>
              <w:t xml:space="preserve">for( j = 0; j &lt; i; j++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Cs/>
                <w:lang w:val="en-US" w:eastAsia="ko-KR"/>
              </w:rPr>
              <w:t>if( direct_dependency_flag[ i ][ j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t>direct_dependency_type</w:t>
            </w:r>
            <w:r w:rsidRPr="00564A49">
              <w:rPr>
                <w:rFonts w:eastAsia="Batang"/>
                <w:bCs/>
                <w:lang w:val="en-US" w:eastAsia="ko-KR"/>
              </w:rPr>
              <w:t>[ i ][ j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Batang"/>
                <w:bCs/>
                <w:lang w:val="en-US"/>
              </w:rPr>
              <w:t>u(v)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
                <w:bCs/>
                <w:lang w:val="en-US" w:eastAsia="ko-KR"/>
              </w:rPr>
              <w:tab/>
            </w:r>
            <w:r w:rsidRPr="00564A49">
              <w:rPr>
                <w:rFonts w:eastAsia="Batang"/>
                <w:bCs/>
                <w:lang w:val="en-US" w:eastAsia="ko-KR"/>
              </w:rPr>
              <w:t>}</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lang w:val="en-US" w:eastAsia="ko-KR"/>
              </w:rPr>
              <w:tab/>
            </w:r>
            <w:r w:rsidRPr="00564A49">
              <w:rPr>
                <w:b/>
                <w:lang w:val="en-US" w:eastAsia="ko-KR"/>
              </w:rPr>
              <w:t>vps_non_vui_extension_length</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lang w:val="en-US" w:eastAsia="ko-KR"/>
              </w:rPr>
              <w:t>ue(v)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lang w:val="en-US" w:eastAsia="ko-KR"/>
              </w:rPr>
              <w:tab/>
            </w:r>
            <w:r w:rsidRPr="00564A49">
              <w:rPr>
                <w:rFonts w:eastAsia="Batang"/>
                <w:bCs/>
                <w:lang w:val="en-US" w:eastAsia="ko-KR"/>
              </w:rPr>
              <w:t xml:space="preserve">for( i = 1; i  &lt;=  </w:t>
            </w:r>
            <w:r w:rsidRPr="00564A49">
              <w:rPr>
                <w:lang w:val="en-US" w:eastAsia="ko-KR"/>
              </w:rPr>
              <w:t>vps_non_vui_extension_length</w:t>
            </w:r>
            <w:r w:rsidRPr="00564A49">
              <w:rPr>
                <w:rFonts w:eastAsia="Batang"/>
                <w:bCs/>
                <w:lang w:val="en-US" w:eastAsia="ko-KR"/>
              </w:rPr>
              <w:t>; i++</w:t>
            </w:r>
            <w:r w:rsidRPr="00564A49">
              <w:rPr>
                <w:lang w:val="en-US" w:eastAsia="ko-KR"/>
              </w:rPr>
              <w:t xml:space="preserve">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lang w:val="en-US" w:eastAsia="ko-KR"/>
              </w:rPr>
              <w:tab/>
            </w:r>
            <w:r w:rsidRPr="00564A49">
              <w:rPr>
                <w:lang w:val="en-US" w:eastAsia="ko-KR"/>
              </w:rPr>
              <w:tab/>
            </w:r>
            <w:r w:rsidRPr="00564A49">
              <w:rPr>
                <w:b/>
                <w:lang w:val="en-US" w:eastAsia="ko-KR"/>
              </w:rPr>
              <w:t>vps_non_vui_extension_data_byte</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lang w:val="en-US" w:eastAsia="ko-KR"/>
              </w:rPr>
              <w:t>u(8)</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b/>
              </w:rPr>
              <w:tab/>
              <w:t>vps_vui_present_flag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lang w:val="en-US"/>
              </w:rPr>
            </w:pPr>
            <w:r w:rsidRPr="00564A49">
              <w:rPr>
                <w:lang w:val="en-US"/>
              </w:rPr>
              <w:tab/>
              <w:t>if( vps_vui_present_flag ) {</w:t>
            </w:r>
          </w:p>
        </w:tc>
        <w:tc>
          <w:tcPr>
            <w:tcW w:w="1152" w:type="dxa"/>
          </w:tcPr>
          <w:p w:rsidR="007E173E" w:rsidRPr="00564A49" w:rsidRDefault="007E173E" w:rsidP="00802F9B">
            <w:pPr>
              <w:keepNext/>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Batang"/>
                <w:bCs/>
                <w:lang w:val="en-US" w:eastAsia="ko-KR"/>
              </w:rPr>
              <w:tab/>
            </w:r>
            <w:r w:rsidRPr="00564A49">
              <w:rPr>
                <w:rFonts w:eastAsia="Batang"/>
                <w:bCs/>
                <w:lang w:val="en-US" w:eastAsia="ko-KR"/>
              </w:rPr>
              <w:tab/>
              <w:t>while( !byte_aligned( ) )</w:t>
            </w:r>
          </w:p>
        </w:tc>
        <w:tc>
          <w:tcPr>
            <w:tcW w:w="1152" w:type="dxa"/>
          </w:tcPr>
          <w:p w:rsidR="007E173E" w:rsidRPr="00564A49" w:rsidRDefault="007E173E" w:rsidP="00802F9B">
            <w:pPr>
              <w:keepNext/>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vps_vui_alignment_bit_equal_to_one</w:t>
            </w:r>
          </w:p>
        </w:tc>
        <w:tc>
          <w:tcPr>
            <w:tcW w:w="1152" w:type="dxa"/>
          </w:tcPr>
          <w:p w:rsidR="007E173E" w:rsidRPr="00564A49" w:rsidRDefault="007E173E" w:rsidP="00802F9B">
            <w:pPr>
              <w:keepNext/>
              <w:spacing w:before="0" w:after="60"/>
              <w:rPr>
                <w:rFonts w:eastAsia="MS Mincho"/>
                <w:bCs/>
                <w:lang w:val="en-US"/>
              </w:rPr>
            </w:pPr>
            <w:r w:rsidRPr="00564A49">
              <w:rPr>
                <w:rFonts w:eastAsia="Batang"/>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lang w:val="en-US"/>
              </w:rPr>
            </w:pPr>
            <w:r w:rsidRPr="00564A49">
              <w:rPr>
                <w:lang w:val="en-US"/>
              </w:rPr>
              <w:tab/>
            </w:r>
            <w:r w:rsidRPr="00564A49">
              <w:rPr>
                <w:lang w:val="en-US"/>
              </w:rPr>
              <w:tab/>
              <w:t>vps_vui( )</w:t>
            </w:r>
          </w:p>
        </w:tc>
        <w:tc>
          <w:tcPr>
            <w:tcW w:w="1152" w:type="dxa"/>
          </w:tcPr>
          <w:p w:rsidR="007E173E" w:rsidRPr="00564A49" w:rsidRDefault="007E173E" w:rsidP="00802F9B">
            <w:pPr>
              <w:keepNext/>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lang w:val="en-US"/>
              </w:rPr>
            </w:pPr>
            <w:r w:rsidRPr="00564A49">
              <w:rPr>
                <w:lang w:val="en-US"/>
              </w:rPr>
              <w:tab/>
              <w:t>}</w:t>
            </w:r>
          </w:p>
        </w:tc>
        <w:tc>
          <w:tcPr>
            <w:tcW w:w="1152" w:type="dxa"/>
          </w:tcPr>
          <w:p w:rsidR="007E173E" w:rsidRPr="00564A49" w:rsidRDefault="007E173E" w:rsidP="00802F9B">
            <w:pPr>
              <w:keepNext/>
              <w:spacing w:before="0" w:after="60"/>
              <w:rPr>
                <w:rFonts w:eastAsia="MS Mincho"/>
                <w:bCs/>
                <w:lang w:val="en-US"/>
              </w:rPr>
            </w:pP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bl>
    <w:p w:rsidR="007E173E" w:rsidRPr="00564A49" w:rsidRDefault="007E173E" w:rsidP="007E173E">
      <w:pPr>
        <w:pStyle w:val="3N"/>
        <w:rPr>
          <w:lang w:val="en-US"/>
        </w:rPr>
      </w:pPr>
      <w:bookmarkStart w:id="1511" w:name="_Ref351039899"/>
    </w:p>
    <w:p w:rsidR="007E173E" w:rsidRPr="00564A49" w:rsidRDefault="007E173E" w:rsidP="007E173E">
      <w:pPr>
        <w:pStyle w:val="3H4"/>
        <w:keepLines w:val="0"/>
        <w:numPr>
          <w:ilvl w:val="5"/>
          <w:numId w:val="37"/>
        </w:numPr>
        <w:tabs>
          <w:tab w:val="clear" w:pos="1080"/>
          <w:tab w:val="num" w:pos="1134"/>
        </w:tabs>
        <w:ind w:left="1134" w:hanging="1134"/>
        <w:rPr>
          <w:lang w:val="en-US"/>
        </w:rPr>
      </w:pPr>
      <w:bookmarkStart w:id="1512" w:name="_Ref360884668"/>
      <w:r w:rsidRPr="00564A49">
        <w:rPr>
          <w:lang w:val="en-US"/>
        </w:rPr>
        <w:lastRenderedPageBreak/>
        <w:t>Representation format syntax</w:t>
      </w:r>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MS Mincho"/>
                <w:lang w:val="en-US"/>
              </w:rPr>
              <w:t>rep_format( ) {</w:t>
            </w:r>
          </w:p>
        </w:tc>
        <w:tc>
          <w:tcPr>
            <w:tcW w:w="1152" w:type="dxa"/>
          </w:tcPr>
          <w:p w:rsidR="007E173E" w:rsidRPr="00564A49" w:rsidRDefault="007E173E" w:rsidP="00802F9B">
            <w:pPr>
              <w:keepNext/>
              <w:spacing w:before="0" w:after="60"/>
              <w:rPr>
                <w:rFonts w:eastAsia="MS Mincho"/>
                <w:bCs/>
                <w:lang w:val="en-US"/>
              </w:rPr>
            </w:pPr>
            <w:r w:rsidRPr="00564A49">
              <w:rPr>
                <w:rFonts w:eastAsia="MS Mincho"/>
                <w:bCs/>
                <w:lang w:val="en-US"/>
              </w:rPr>
              <w:t>Descriptor</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US"/>
              </w:rPr>
            </w:pPr>
            <w:r w:rsidRPr="00564A49">
              <w:rPr>
                <w:rFonts w:eastAsia="MS Mincho"/>
                <w:b/>
                <w:bCs/>
                <w:lang w:val="en-US"/>
              </w:rPr>
              <w:tab/>
              <w:t>pic_width_vps_in_luma_samples</w:t>
            </w:r>
          </w:p>
        </w:tc>
        <w:tc>
          <w:tcPr>
            <w:tcW w:w="1152" w:type="dxa"/>
          </w:tcPr>
          <w:p w:rsidR="007E173E" w:rsidRPr="00564A49" w:rsidRDefault="007E173E" w:rsidP="00802F9B">
            <w:pPr>
              <w:keepNext/>
              <w:keepLines/>
              <w:spacing w:before="0" w:after="60"/>
              <w:rPr>
                <w:lang w:val="en-US"/>
              </w:rPr>
            </w:pPr>
            <w:r w:rsidRPr="00564A49">
              <w:rPr>
                <w:lang w:val="en-US"/>
              </w:rPr>
              <w:t>u(16)</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US"/>
              </w:rPr>
            </w:pPr>
            <w:r w:rsidRPr="00564A49">
              <w:rPr>
                <w:rFonts w:eastAsia="MS Mincho"/>
                <w:b/>
                <w:bCs/>
                <w:lang w:val="en-US"/>
              </w:rPr>
              <w:tab/>
              <w:t>pic_height_vps_in_luma_samples</w:t>
            </w:r>
          </w:p>
        </w:tc>
        <w:tc>
          <w:tcPr>
            <w:tcW w:w="1152" w:type="dxa"/>
          </w:tcPr>
          <w:p w:rsidR="007E173E" w:rsidRPr="00564A49" w:rsidRDefault="007E173E" w:rsidP="00802F9B">
            <w:pPr>
              <w:keepNext/>
              <w:keepLines/>
              <w:spacing w:before="0" w:after="60"/>
              <w:rPr>
                <w:lang w:val="en-US"/>
              </w:rPr>
            </w:pPr>
            <w:r w:rsidRPr="00564A49">
              <w:rPr>
                <w:lang w:val="en-US"/>
              </w:rPr>
              <w:t>u(16)</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MS Mincho"/>
                <w:b/>
                <w:lang w:val="en-US"/>
              </w:rPr>
              <w:tab/>
              <w:t>chroma_and_bit_depth_vps_present_flag</w:t>
            </w:r>
          </w:p>
        </w:tc>
        <w:tc>
          <w:tcPr>
            <w:tcW w:w="1152" w:type="dxa"/>
          </w:tcPr>
          <w:p w:rsidR="007E173E" w:rsidRPr="00564A49" w:rsidRDefault="007E173E" w:rsidP="00802F9B">
            <w:pPr>
              <w:keepNext/>
              <w:keepLines/>
              <w:spacing w:before="0" w:after="60"/>
              <w:rPr>
                <w:lang w:val="en-US"/>
              </w:rPr>
            </w:pPr>
            <w:r w:rsidRPr="00564A49">
              <w:rPr>
                <w:lang w:val="en-US"/>
              </w:rPr>
              <w:t>u(1)</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MS Mincho"/>
                <w:b/>
                <w:lang w:val="en-US"/>
              </w:rPr>
              <w:tab/>
            </w:r>
            <w:r w:rsidRPr="00564A49">
              <w:rPr>
                <w:rFonts w:eastAsia="MS Mincho"/>
                <w:lang w:val="en-US"/>
              </w:rPr>
              <w:t>if( chroma_and_bit_depth_vps_present_flag ) {</w:t>
            </w:r>
          </w:p>
        </w:tc>
        <w:tc>
          <w:tcPr>
            <w:tcW w:w="1152" w:type="dxa"/>
          </w:tcPr>
          <w:p w:rsidR="007E173E" w:rsidRPr="00564A49" w:rsidRDefault="007E173E" w:rsidP="00802F9B">
            <w:pPr>
              <w:keepNext/>
              <w:keepLines/>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MS Mincho"/>
                <w:b/>
                <w:lang w:val="en-US"/>
              </w:rPr>
              <w:tab/>
            </w:r>
            <w:r w:rsidRPr="00564A49">
              <w:rPr>
                <w:rFonts w:eastAsia="MS Mincho"/>
                <w:b/>
                <w:lang w:val="en-US"/>
              </w:rPr>
              <w:tab/>
              <w:t>chroma_format_vps_idc</w:t>
            </w:r>
          </w:p>
        </w:tc>
        <w:tc>
          <w:tcPr>
            <w:tcW w:w="1152" w:type="dxa"/>
          </w:tcPr>
          <w:p w:rsidR="007E173E" w:rsidRPr="00564A49" w:rsidRDefault="007E173E" w:rsidP="00802F9B">
            <w:pPr>
              <w:keepNext/>
              <w:keepLines/>
              <w:spacing w:before="0" w:after="60"/>
              <w:rPr>
                <w:lang w:val="en-US"/>
              </w:rPr>
            </w:pPr>
            <w:r w:rsidRPr="00564A49">
              <w:rPr>
                <w:lang w:val="en-US"/>
              </w:rPr>
              <w:t>u(2)</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MS Mincho"/>
                <w:lang w:val="en-US"/>
              </w:rPr>
              <w:tab/>
            </w:r>
            <w:r w:rsidRPr="00564A49">
              <w:rPr>
                <w:rFonts w:eastAsia="MS Mincho"/>
                <w:lang w:val="en-US"/>
              </w:rPr>
              <w:tab/>
              <w:t>if( chroma_format_vps_idc  = =  3 )</w:t>
            </w:r>
          </w:p>
        </w:tc>
        <w:tc>
          <w:tcPr>
            <w:tcW w:w="1152" w:type="dxa"/>
          </w:tcPr>
          <w:p w:rsidR="007E173E" w:rsidRPr="00564A49" w:rsidRDefault="007E173E" w:rsidP="00802F9B">
            <w:pPr>
              <w:keepNext/>
              <w:keepLines/>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MS Mincho"/>
                <w:b/>
                <w:lang w:val="en-US"/>
              </w:rPr>
              <w:tab/>
            </w:r>
            <w:r w:rsidRPr="00564A49">
              <w:rPr>
                <w:rFonts w:eastAsia="MS Mincho"/>
                <w:b/>
                <w:lang w:val="en-US"/>
              </w:rPr>
              <w:tab/>
            </w:r>
            <w:r w:rsidRPr="00564A49">
              <w:rPr>
                <w:rFonts w:eastAsia="MS Mincho"/>
                <w:b/>
                <w:lang w:val="en-US"/>
              </w:rPr>
              <w:tab/>
              <w:t>separate_colour_plane_vps_flag</w:t>
            </w:r>
          </w:p>
        </w:tc>
        <w:tc>
          <w:tcPr>
            <w:tcW w:w="1152" w:type="dxa"/>
          </w:tcPr>
          <w:p w:rsidR="007E173E" w:rsidRPr="00564A49" w:rsidRDefault="007E173E" w:rsidP="00802F9B">
            <w:pPr>
              <w:keepNext/>
              <w:keepLines/>
              <w:spacing w:before="0" w:after="60"/>
              <w:rPr>
                <w:lang w:val="en-US"/>
              </w:rPr>
            </w:pPr>
            <w:r w:rsidRPr="00564A49">
              <w:rPr>
                <w:lang w:val="en-US"/>
              </w:rPr>
              <w:t>u(1)</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lang w:val="en-US"/>
              </w:rPr>
            </w:pPr>
            <w:r w:rsidRPr="00564A49">
              <w:rPr>
                <w:rFonts w:eastAsia="MS Mincho"/>
                <w:b/>
                <w:lang w:val="en-US"/>
              </w:rPr>
              <w:tab/>
            </w:r>
            <w:r w:rsidRPr="00564A49">
              <w:rPr>
                <w:rFonts w:eastAsia="MS Mincho"/>
                <w:b/>
                <w:lang w:val="en-US"/>
              </w:rPr>
              <w:tab/>
              <w:t>bit_depth_vps_luma_minus8</w:t>
            </w:r>
          </w:p>
        </w:tc>
        <w:tc>
          <w:tcPr>
            <w:tcW w:w="1152" w:type="dxa"/>
          </w:tcPr>
          <w:p w:rsidR="007E173E" w:rsidRPr="00564A49" w:rsidRDefault="007E173E" w:rsidP="00802F9B">
            <w:pPr>
              <w:keepNext/>
              <w:keepLines/>
              <w:spacing w:before="0" w:after="60"/>
              <w:rPr>
                <w:lang w:val="en-US"/>
              </w:rPr>
            </w:pPr>
            <w:r w:rsidRPr="00564A49">
              <w:rPr>
                <w:lang w:val="en-US"/>
              </w:rPr>
              <w:t>u(4)</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lang w:val="en-US"/>
              </w:rPr>
            </w:pPr>
            <w:r w:rsidRPr="00564A49">
              <w:rPr>
                <w:rFonts w:eastAsia="MS Mincho"/>
                <w:b/>
                <w:lang w:val="en-US"/>
              </w:rPr>
              <w:tab/>
            </w:r>
            <w:r w:rsidRPr="00564A49">
              <w:rPr>
                <w:rFonts w:eastAsia="MS Mincho"/>
                <w:b/>
                <w:lang w:val="en-US"/>
              </w:rPr>
              <w:tab/>
              <w:t>bit_depth_vps_chroma_minus8</w:t>
            </w:r>
          </w:p>
        </w:tc>
        <w:tc>
          <w:tcPr>
            <w:tcW w:w="1152" w:type="dxa"/>
          </w:tcPr>
          <w:p w:rsidR="007E173E" w:rsidRPr="00564A49" w:rsidRDefault="007E173E" w:rsidP="00802F9B">
            <w:pPr>
              <w:keepNext/>
              <w:keepLines/>
              <w:spacing w:before="0" w:after="60"/>
              <w:rPr>
                <w:lang w:val="en-US"/>
              </w:rPr>
            </w:pPr>
            <w:r w:rsidRPr="00564A49">
              <w:rPr>
                <w:lang w:val="en-US"/>
              </w:rPr>
              <w:t>u(4)</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MS Mincho"/>
                <w:b/>
                <w:lang w:val="en-US"/>
              </w:rPr>
              <w:tab/>
            </w:r>
            <w:r w:rsidRPr="00564A49">
              <w:rPr>
                <w:rFonts w:eastAsia="MS Mincho"/>
                <w:lang w:val="en-US"/>
              </w:rPr>
              <w:t>}</w:t>
            </w:r>
          </w:p>
        </w:tc>
        <w:tc>
          <w:tcPr>
            <w:tcW w:w="1152" w:type="dxa"/>
          </w:tcPr>
          <w:p w:rsidR="007E173E" w:rsidRPr="00564A49" w:rsidRDefault="007E173E" w:rsidP="00802F9B">
            <w:pPr>
              <w:keepNext/>
              <w:keepLines/>
              <w:spacing w:before="0" w:after="60"/>
              <w:rPr>
                <w:lang w:val="en-US"/>
              </w:rPr>
            </w:pP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p>
        </w:tc>
      </w:tr>
    </w:tbl>
    <w:p w:rsidR="007E173E" w:rsidRPr="00564A49" w:rsidRDefault="007E173E" w:rsidP="007E173E">
      <w:pPr>
        <w:pStyle w:val="3N"/>
        <w:rPr>
          <w:lang w:val="en-US"/>
        </w:rPr>
      </w:pPr>
      <w:bookmarkStart w:id="1513" w:name="_Ref363160716"/>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DPB size syntax</w:t>
      </w:r>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40"/>
      </w:tblGrid>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dpb_size( )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t>for( i = 1; i &lt; NumOutputLayerSets; i++ )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564A49">
              <w:tab/>
            </w:r>
            <w:r w:rsidRPr="00564A49">
              <w:tab/>
            </w:r>
            <w:r w:rsidRPr="00564A49">
              <w:rPr>
                <w:b/>
                <w:bCs/>
              </w:rPr>
              <w:t>sub_layer_flag_info_present_flag</w:t>
            </w:r>
            <w:r w:rsidRPr="00564A49">
              <w:t>[ i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rPr>
            </w:pPr>
            <w:r w:rsidRPr="00564A49">
              <w:rPr>
                <w:rFonts w:eastAsia="MS Mincho"/>
              </w:rPr>
              <w:t>u(1)</w:t>
            </w: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r>
            <w:r w:rsidRPr="00564A49">
              <w:tab/>
              <w:t xml:space="preserve">for( j = 0; j  &lt;=  </w:t>
            </w:r>
            <w:r w:rsidRPr="00564A49">
              <w:rPr>
                <w:lang w:val="en-US"/>
              </w:rPr>
              <w:t>MaxSubLayersInLayerSetMinus1[ i ]</w:t>
            </w:r>
            <w:r w:rsidRPr="00564A49">
              <w:t>; j++ )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r>
            <w:r w:rsidRPr="00564A49">
              <w:tab/>
            </w:r>
            <w:r w:rsidRPr="00564A49">
              <w:tab/>
              <w:t>if( j &gt; 0  &amp;&amp;  sub_layer_flag_info_present_flag[ i ]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r>
            <w:r w:rsidRPr="00564A49">
              <w:tab/>
            </w:r>
            <w:r w:rsidRPr="00564A49">
              <w:tab/>
            </w:r>
            <w:r w:rsidRPr="00564A49">
              <w:tab/>
            </w:r>
            <w:r w:rsidRPr="00564A49">
              <w:rPr>
                <w:b/>
                <w:bCs/>
              </w:rPr>
              <w:t>sub_layer_dpb_info_present_flag</w:t>
            </w:r>
            <w:r w:rsidRPr="00564A49">
              <w:t>[ i ][ j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rPr>
            </w:pPr>
            <w:r w:rsidRPr="00564A49">
              <w:rPr>
                <w:rFonts w:eastAsia="MS Mincho"/>
              </w:rPr>
              <w:t>u(1)</w:t>
            </w: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rPr>
                <w:bCs/>
              </w:rPr>
              <w:tab/>
            </w:r>
            <w:r w:rsidRPr="00564A49">
              <w:rPr>
                <w:bCs/>
              </w:rPr>
              <w:tab/>
            </w:r>
            <w:r w:rsidRPr="00564A49">
              <w:rPr>
                <w:bCs/>
              </w:rPr>
              <w:tab/>
              <w:t>if( sub_layer_dpb_info_present_flag[ i ][ j ] )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r>
            <w:r w:rsidRPr="00564A49">
              <w:tab/>
            </w:r>
            <w:r w:rsidRPr="00564A49">
              <w:tab/>
            </w:r>
            <w:r w:rsidRPr="00564A49">
              <w:tab/>
              <w:t>for( k = 0; k &lt; NumSubDpbs[ LayerSetIdxForOutputLayerSet[ i ] ]; k++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rPr>
            </w:pPr>
          </w:p>
        </w:tc>
      </w:tr>
      <w:tr w:rsidR="007E173E" w:rsidRPr="00564A49" w:rsidTr="000904A9">
        <w:trPr>
          <w:trHeight w:val="530"/>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564A49">
              <w:rPr>
                <w:b/>
                <w:bCs/>
              </w:rPr>
              <w:tab/>
            </w:r>
            <w:r w:rsidRPr="00564A49">
              <w:rPr>
                <w:b/>
                <w:bCs/>
              </w:rPr>
              <w:tab/>
            </w:r>
            <w:r w:rsidRPr="00564A49">
              <w:rPr>
                <w:b/>
                <w:bCs/>
              </w:rPr>
              <w:tab/>
            </w:r>
            <w:r w:rsidRPr="00564A49">
              <w:rPr>
                <w:b/>
                <w:bCs/>
              </w:rPr>
              <w:tab/>
            </w:r>
            <w:r w:rsidRPr="00564A49">
              <w:rPr>
                <w:b/>
                <w:bCs/>
              </w:rPr>
              <w:tab/>
            </w:r>
            <w:r w:rsidRPr="00564A49">
              <w:rPr>
                <w:rFonts w:eastAsia="Batang"/>
                <w:b/>
                <w:bCs/>
                <w:lang w:eastAsia="ko-KR"/>
              </w:rPr>
              <w:t>max_vps_dec_pic_buffering_minus1</w:t>
            </w:r>
            <w:r w:rsidRPr="00564A49">
              <w:rPr>
                <w:rFonts w:eastAsia="Batang"/>
                <w:bCs/>
                <w:lang w:eastAsia="ko-KR"/>
              </w:rPr>
              <w:t>[ i ][ k ][ j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r w:rsidRPr="00564A49">
              <w:rPr>
                <w:rFonts w:eastAsia="MS Mincho"/>
                <w:bCs/>
              </w:rPr>
              <w:t>ue(v)</w:t>
            </w: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rPr>
                <w:b/>
                <w:bCs/>
              </w:rPr>
              <w:tab/>
            </w:r>
            <w:r w:rsidRPr="00564A49">
              <w:rPr>
                <w:b/>
                <w:bCs/>
              </w:rPr>
              <w:tab/>
            </w:r>
            <w:r w:rsidRPr="00564A49">
              <w:rPr>
                <w:b/>
                <w:bCs/>
              </w:rPr>
              <w:tab/>
            </w:r>
            <w:r w:rsidRPr="00564A49">
              <w:rPr>
                <w:b/>
                <w:bCs/>
              </w:rPr>
              <w:tab/>
              <w:t>max_vps_num_reorder_pics</w:t>
            </w:r>
            <w:r w:rsidRPr="00564A49">
              <w:t>[ i ][ j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r w:rsidRPr="00564A49">
              <w:rPr>
                <w:rFonts w:eastAsia="MS Mincho"/>
                <w:bCs/>
              </w:rPr>
              <w:t>ue(v)</w:t>
            </w: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564A49">
              <w:rPr>
                <w:bCs/>
              </w:rPr>
              <w:tab/>
            </w:r>
            <w:r w:rsidRPr="00564A49">
              <w:rPr>
                <w:bCs/>
              </w:rPr>
              <w:tab/>
            </w:r>
            <w:r w:rsidRPr="00564A49">
              <w:rPr>
                <w:bCs/>
              </w:rPr>
              <w:tab/>
            </w:r>
            <w:r w:rsidRPr="00564A49">
              <w:rPr>
                <w:bCs/>
              </w:rPr>
              <w:tab/>
              <w:t xml:space="preserve">if( </w:t>
            </w:r>
            <w:r w:rsidRPr="00564A49">
              <w:t>NumSubDpbs[ LayerSetIdxForOutputLayerSet</w:t>
            </w:r>
            <w:r w:rsidRPr="00564A49">
              <w:rPr>
                <w:noProof/>
              </w:rPr>
              <w:t>[ </w:t>
            </w:r>
            <w:r w:rsidRPr="00564A49">
              <w:t>i ] ]</w:t>
            </w:r>
            <w:r w:rsidRPr="00564A49">
              <w:rPr>
                <w:bCs/>
              </w:rPr>
              <w:t xml:space="preserve">  !=  </w:t>
            </w: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lang w:val="en-US"/>
              </w:rPr>
              <w:t>NumLayersInIdList</w:t>
            </w:r>
            <w:r w:rsidRPr="00564A49">
              <w:rPr>
                <w:lang w:val="en-CA"/>
              </w:rPr>
              <w:t>[ </w:t>
            </w:r>
            <w:r w:rsidRPr="00564A49">
              <w:t>LayerSetIdxForOutputLayerSet</w:t>
            </w:r>
            <w:r w:rsidRPr="00564A49">
              <w:rPr>
                <w:noProof/>
              </w:rPr>
              <w:t>[ </w:t>
            </w:r>
            <w:r w:rsidRPr="00564A49">
              <w:t>i ] </w:t>
            </w:r>
            <w:r w:rsidRPr="00564A49">
              <w:rPr>
                <w:lang w:val="en-CA"/>
              </w:rPr>
              <w:t>]</w:t>
            </w:r>
            <w:r w:rsidRPr="00564A49">
              <w:rPr>
                <w:bCs/>
              </w:rPr>
              <w:t xml:space="preserve">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564A49">
              <w:tab/>
            </w:r>
            <w:r w:rsidRPr="00564A49">
              <w:tab/>
            </w:r>
            <w:r w:rsidRPr="00564A49">
              <w:tab/>
            </w:r>
            <w:r w:rsidRPr="00564A49">
              <w:tab/>
            </w:r>
            <w:r w:rsidRPr="00564A49">
              <w:tab/>
              <w:t xml:space="preserve">for( k = 0; k &lt; </w:t>
            </w:r>
            <w:r w:rsidRPr="00564A49">
              <w:rPr>
                <w:lang w:val="en-US"/>
              </w:rPr>
              <w:t>NumLayersInIdList</w:t>
            </w:r>
            <w:r w:rsidRPr="00564A49">
              <w:rPr>
                <w:lang w:val="en-CA"/>
              </w:rPr>
              <w:t>[ </w:t>
            </w:r>
            <w:r w:rsidRPr="00564A49">
              <w:t>LayerSetIdxForOutputLayerSet</w:t>
            </w:r>
            <w:r w:rsidRPr="00564A49">
              <w:rPr>
                <w:noProof/>
              </w:rPr>
              <w:t>[ </w:t>
            </w:r>
            <w:r w:rsidRPr="00564A49">
              <w:t>i ] ]; k++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rFonts w:eastAsia="Batang"/>
                <w:b/>
                <w:bCs/>
                <w:lang w:eastAsia="ko-KR"/>
              </w:rPr>
              <w:t>max_vps_layer_dec_pic_buff_minus1</w:t>
            </w:r>
            <w:r w:rsidRPr="00564A49">
              <w:rPr>
                <w:rFonts w:eastAsia="Batang"/>
                <w:bCs/>
                <w:lang w:eastAsia="ko-KR"/>
              </w:rPr>
              <w:t>[ i ][ k ][ j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r w:rsidRPr="00564A49">
              <w:rPr>
                <w:rFonts w:eastAsia="MS Mincho"/>
                <w:bCs/>
              </w:rPr>
              <w:t>ue(v)</w:t>
            </w: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rPr>
                <w:b/>
                <w:bCs/>
              </w:rPr>
              <w:tab/>
            </w:r>
            <w:r w:rsidRPr="00564A49">
              <w:rPr>
                <w:b/>
                <w:bCs/>
              </w:rPr>
              <w:tab/>
            </w:r>
            <w:r w:rsidRPr="00564A49">
              <w:rPr>
                <w:b/>
                <w:bCs/>
              </w:rPr>
              <w:tab/>
            </w:r>
            <w:r w:rsidRPr="00564A49">
              <w:rPr>
                <w:b/>
                <w:bCs/>
              </w:rPr>
              <w:tab/>
              <w:t>max_vps_latency_increase_plus1</w:t>
            </w:r>
            <w:r w:rsidRPr="00564A49">
              <w:t>[ i ][ j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r w:rsidRPr="00564A49">
              <w:rPr>
                <w:rFonts w:eastAsia="MS Mincho"/>
                <w:bCs/>
              </w:rPr>
              <w:t>ue(v)</w:t>
            </w: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r>
            <w:r w:rsidRPr="00564A49">
              <w:tab/>
            </w:r>
            <w:r w:rsidRPr="00564A49">
              <w:tab/>
              <w:t>}</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r>
            <w:r w:rsidRPr="00564A49">
              <w:tab/>
              <w:t>}</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t>}</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w:t>
            </w:r>
          </w:p>
        </w:tc>
        <w:tc>
          <w:tcPr>
            <w:tcW w:w="1140" w:type="dxa"/>
          </w:tcPr>
          <w:p w:rsidR="007E173E" w:rsidRPr="00564A49" w:rsidRDefault="007E173E" w:rsidP="00802F9B">
            <w:pPr>
              <w:tabs>
                <w:tab w:val="clear" w:pos="794"/>
                <w:tab w:val="clear" w:pos="1191"/>
                <w:tab w:val="clear" w:pos="1588"/>
                <w:tab w:val="clear" w:pos="1985"/>
              </w:tabs>
              <w:spacing w:before="0" w:after="60"/>
            </w:pPr>
          </w:p>
        </w:tc>
      </w:tr>
    </w:tbl>
    <w:p w:rsidR="007E173E" w:rsidRPr="00564A49" w:rsidRDefault="007E173E" w:rsidP="007E173E">
      <w:pPr>
        <w:pStyle w:val="3N"/>
        <w:rPr>
          <w:lang w:val="en-US"/>
        </w:rPr>
      </w:pP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lastRenderedPageBreak/>
        <w:t>VPS VUI syntax</w:t>
      </w:r>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MS Mincho"/>
                <w:lang w:val="en-US"/>
              </w:rPr>
              <w:t>vps_vui( ){</w:t>
            </w:r>
          </w:p>
        </w:tc>
        <w:tc>
          <w:tcPr>
            <w:tcW w:w="1153" w:type="dxa"/>
          </w:tcPr>
          <w:p w:rsidR="007E173E" w:rsidRPr="00564A49" w:rsidRDefault="007E173E" w:rsidP="00802F9B">
            <w:pPr>
              <w:keepNext/>
              <w:spacing w:before="0" w:after="60"/>
              <w:rPr>
                <w:rFonts w:eastAsia="MS Mincho"/>
                <w:bCs/>
                <w:lang w:val="en-US"/>
              </w:rPr>
            </w:pPr>
            <w:r w:rsidRPr="00564A49">
              <w:rPr>
                <w:rFonts w:eastAsia="MS Mincho"/>
                <w:bCs/>
                <w:lang w:val="en-US"/>
              </w:rPr>
              <w:t>Descriptor</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
                <w:bCs/>
                <w:lang w:val="en-US" w:eastAsia="ko-KR"/>
              </w:rPr>
              <w:tab/>
              <w:t>cross_layer_pic_type_aligned_flag</w:t>
            </w:r>
          </w:p>
        </w:tc>
        <w:tc>
          <w:tcPr>
            <w:tcW w:w="1153"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MS Mincho"/>
                <w:lang w:val="en-US"/>
              </w:rPr>
              <w:tab/>
              <w:t>if( !cross_layer_pic_type_aligned_flag )</w:t>
            </w:r>
          </w:p>
        </w:tc>
        <w:tc>
          <w:tcPr>
            <w:tcW w:w="1153" w:type="dxa"/>
          </w:tcPr>
          <w:p w:rsidR="007E173E" w:rsidRPr="00564A49" w:rsidRDefault="007E173E" w:rsidP="00802F9B">
            <w:pPr>
              <w:keepNext/>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Batang"/>
                <w:bCs/>
                <w:lang w:eastAsia="ko-KR"/>
              </w:rPr>
              <w:tab/>
            </w:r>
            <w:r w:rsidRPr="00564A49">
              <w:rPr>
                <w:rFonts w:eastAsia="Batang"/>
                <w:bCs/>
                <w:lang w:eastAsia="ko-KR"/>
              </w:rPr>
              <w:tab/>
            </w:r>
            <w:r w:rsidRPr="00564A49">
              <w:rPr>
                <w:rFonts w:eastAsia="Batang"/>
                <w:b/>
                <w:bCs/>
                <w:lang w:eastAsia="ko-KR"/>
              </w:rPr>
              <w:t>cross_layer_irap_aligned_flag</w:t>
            </w:r>
          </w:p>
        </w:tc>
        <w:tc>
          <w:tcPr>
            <w:tcW w:w="1153" w:type="dxa"/>
          </w:tcPr>
          <w:p w:rsidR="007E173E" w:rsidRPr="00564A49" w:rsidRDefault="007E173E" w:rsidP="00802F9B">
            <w:pPr>
              <w:keepNext/>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Batang"/>
                <w:bCs/>
                <w:lang w:eastAsia="ko-KR"/>
              </w:rPr>
            </w:pPr>
            <w:r w:rsidRPr="00564A49">
              <w:rPr>
                <w:rFonts w:eastAsia="Batang"/>
                <w:bCs/>
                <w:lang w:eastAsia="ko-KR"/>
              </w:rPr>
              <w:tab/>
              <w:t>if( cross_layer_irap_aligned_flag )</w:t>
            </w:r>
          </w:p>
        </w:tc>
        <w:tc>
          <w:tcPr>
            <w:tcW w:w="1153" w:type="dxa"/>
          </w:tcPr>
          <w:p w:rsidR="007E173E" w:rsidRPr="00564A49" w:rsidRDefault="007E173E" w:rsidP="00802F9B">
            <w:pPr>
              <w:keepNext/>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Batang"/>
                <w:bCs/>
                <w:lang w:eastAsia="ko-KR"/>
              </w:rPr>
            </w:pPr>
            <w:r w:rsidRPr="00564A49">
              <w:rPr>
                <w:rFonts w:eastAsia="Batang"/>
                <w:bCs/>
                <w:lang w:eastAsia="ko-KR"/>
              </w:rPr>
              <w:tab/>
            </w:r>
            <w:r w:rsidRPr="00564A49">
              <w:rPr>
                <w:rFonts w:eastAsia="Batang"/>
                <w:bCs/>
                <w:lang w:eastAsia="ko-KR"/>
              </w:rPr>
              <w:tab/>
            </w:r>
            <w:r w:rsidRPr="00564A49">
              <w:rPr>
                <w:rFonts w:eastAsia="Batang"/>
                <w:b/>
                <w:bCs/>
                <w:lang w:eastAsia="ko-KR"/>
              </w:rPr>
              <w:t>all_layers_idr_aligned_flag</w:t>
            </w:r>
          </w:p>
        </w:tc>
        <w:tc>
          <w:tcPr>
            <w:tcW w:w="1153" w:type="dxa"/>
          </w:tcPr>
          <w:p w:rsidR="007E173E" w:rsidRPr="00564A49" w:rsidRDefault="007E173E" w:rsidP="00802F9B">
            <w:pPr>
              <w:keepNext/>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Batang"/>
                <w:bCs/>
                <w:lang w:val="en-US" w:eastAsia="ko-KR"/>
              </w:rPr>
              <w:tab/>
            </w:r>
            <w:r w:rsidRPr="00564A49">
              <w:rPr>
                <w:b/>
                <w:lang w:val="en-US"/>
              </w:rPr>
              <w:t>bit_rate_present_vps_flag</w:t>
            </w:r>
          </w:p>
        </w:tc>
        <w:tc>
          <w:tcPr>
            <w:tcW w:w="1153" w:type="dxa"/>
          </w:tcPr>
          <w:p w:rsidR="007E173E" w:rsidRPr="00564A49" w:rsidRDefault="007E173E" w:rsidP="00802F9B">
            <w:pPr>
              <w:keepNext/>
              <w:keepLines/>
              <w:spacing w:before="0" w:after="60"/>
              <w:rPr>
                <w:lang w:val="en-US"/>
              </w:rPr>
            </w:pPr>
            <w:r w:rsidRPr="00564A49">
              <w:rPr>
                <w:lang w:val="en-US"/>
              </w:rPr>
              <w:t>u(1)</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Batang"/>
                <w:bCs/>
                <w:lang w:val="en-US" w:eastAsia="ko-KR"/>
              </w:rPr>
              <w:tab/>
            </w:r>
            <w:r w:rsidRPr="00564A49">
              <w:rPr>
                <w:b/>
                <w:lang w:val="en-US"/>
              </w:rPr>
              <w:t>pic_rate_present_vps_flag</w:t>
            </w:r>
          </w:p>
        </w:tc>
        <w:tc>
          <w:tcPr>
            <w:tcW w:w="1153" w:type="dxa"/>
          </w:tcPr>
          <w:p w:rsidR="007E173E" w:rsidRPr="00564A49" w:rsidRDefault="007E173E" w:rsidP="00802F9B">
            <w:pPr>
              <w:keepNext/>
              <w:keepLines/>
              <w:spacing w:before="0" w:after="60"/>
              <w:rPr>
                <w:lang w:val="en-US"/>
              </w:rPr>
            </w:pPr>
            <w:r w:rsidRPr="00564A49">
              <w:rPr>
                <w:lang w:val="en-US"/>
              </w:rPr>
              <w:t>u(1)</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Batang"/>
                <w:bCs/>
                <w:lang w:val="en-US" w:eastAsia="ko-KR"/>
              </w:rPr>
              <w:tab/>
              <w:t>if( bit_rate_present_vps_flag  | |  pic_rate_present_vps_flag )</w:t>
            </w:r>
          </w:p>
        </w:tc>
        <w:tc>
          <w:tcPr>
            <w:tcW w:w="1153" w:type="dxa"/>
          </w:tcPr>
          <w:p w:rsidR="007E173E" w:rsidRPr="00564A49" w:rsidRDefault="007E173E" w:rsidP="00802F9B">
            <w:pPr>
              <w:keepNext/>
              <w:keepLines/>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US"/>
              </w:rPr>
            </w:pPr>
            <w:r w:rsidRPr="00564A49">
              <w:rPr>
                <w:rFonts w:eastAsia="Batang"/>
                <w:bCs/>
                <w:lang w:val="en-US" w:eastAsia="ko-KR"/>
              </w:rPr>
              <w:tab/>
            </w:r>
            <w:r w:rsidRPr="00564A49">
              <w:rPr>
                <w:rFonts w:eastAsia="Batang"/>
                <w:bCs/>
                <w:lang w:val="en-US" w:eastAsia="ko-KR"/>
              </w:rPr>
              <w:tab/>
              <w:t>for( i = 0; i  &lt;=  vps_number_layer_sets_minus1; i++ )</w:t>
            </w:r>
          </w:p>
        </w:tc>
        <w:tc>
          <w:tcPr>
            <w:tcW w:w="1153" w:type="dxa"/>
          </w:tcPr>
          <w:p w:rsidR="007E173E" w:rsidRPr="00564A49" w:rsidRDefault="007E173E" w:rsidP="00802F9B">
            <w:pPr>
              <w:keepNext/>
              <w:keepLines/>
              <w:spacing w:before="0" w:after="6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bCs/>
                <w:lang w:val="en-US"/>
              </w:rPr>
              <w:tab/>
            </w:r>
            <w:r w:rsidRPr="00564A49">
              <w:rPr>
                <w:bCs/>
                <w:lang w:val="en-US"/>
              </w:rPr>
              <w:tab/>
            </w:r>
            <w:r w:rsidRPr="00564A49">
              <w:rPr>
                <w:bCs/>
                <w:lang w:val="en-US"/>
              </w:rPr>
              <w:tab/>
              <w:t>for( j = 0; j  &lt;=  vps_max_sub_layers_minus1; j++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bCs/>
                <w:lang w:val="en-US"/>
              </w:rPr>
            </w:pPr>
            <w:r w:rsidRPr="00564A49">
              <w:rPr>
                <w:bCs/>
                <w:lang w:val="en-US"/>
              </w:rPr>
              <w:tab/>
            </w:r>
            <w:r w:rsidRPr="00564A49">
              <w:rPr>
                <w:bCs/>
                <w:lang w:val="en-US"/>
              </w:rPr>
              <w:tab/>
            </w:r>
            <w:r w:rsidRPr="00564A49">
              <w:rPr>
                <w:bCs/>
                <w:lang w:val="en-US"/>
              </w:rPr>
              <w:tab/>
            </w:r>
            <w:r w:rsidRPr="00564A49">
              <w:rPr>
                <w:bCs/>
                <w:lang w:val="en-US"/>
              </w:rPr>
              <w:tab/>
              <w:t>if( bit_rate_present_vps_flag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b/>
                <w:bCs/>
                <w:lang w:val="en-US"/>
              </w:rPr>
              <w:tab/>
            </w:r>
            <w:r w:rsidRPr="00564A49">
              <w:rPr>
                <w:b/>
                <w:bCs/>
                <w:lang w:val="en-US"/>
              </w:rPr>
              <w:tab/>
            </w:r>
            <w:r w:rsidRPr="00564A49">
              <w:rPr>
                <w:b/>
                <w:bCs/>
                <w:lang w:val="en-US"/>
              </w:rPr>
              <w:tab/>
            </w:r>
            <w:r w:rsidRPr="00564A49">
              <w:rPr>
                <w:b/>
                <w:bCs/>
                <w:lang w:val="en-US"/>
              </w:rPr>
              <w:tab/>
            </w:r>
            <w:r w:rsidRPr="00564A49">
              <w:rPr>
                <w:b/>
                <w:bCs/>
                <w:lang w:val="en-US"/>
              </w:rPr>
              <w:tab/>
              <w:t>bit_rate_present_flag</w:t>
            </w:r>
            <w:r w:rsidRPr="00564A49">
              <w:rPr>
                <w:bCs/>
                <w:lang w:val="en-US"/>
              </w:rPr>
              <w:t>[ i ][ j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bCs/>
                <w:lang w:val="en-US"/>
              </w:rPr>
            </w:pPr>
            <w:r w:rsidRPr="00564A49">
              <w:rPr>
                <w:bCs/>
                <w:lang w:val="en-US"/>
              </w:rPr>
              <w:tab/>
            </w:r>
            <w:r w:rsidRPr="00564A49">
              <w:rPr>
                <w:bCs/>
                <w:lang w:val="en-US"/>
              </w:rPr>
              <w:tab/>
            </w:r>
            <w:r w:rsidRPr="00564A49">
              <w:rPr>
                <w:bCs/>
                <w:lang w:val="en-US"/>
              </w:rPr>
              <w:tab/>
            </w:r>
            <w:r w:rsidRPr="00564A49">
              <w:rPr>
                <w:bCs/>
                <w:lang w:val="en-US"/>
              </w:rPr>
              <w:tab/>
              <w:t>if( pic_rate_present_vps_flag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b/>
                <w:bCs/>
                <w:lang w:val="en-US"/>
              </w:rPr>
              <w:tab/>
            </w:r>
            <w:r w:rsidRPr="00564A49">
              <w:rPr>
                <w:b/>
                <w:bCs/>
                <w:lang w:val="en-US"/>
              </w:rPr>
              <w:tab/>
            </w:r>
            <w:r w:rsidRPr="00564A49">
              <w:rPr>
                <w:b/>
                <w:bCs/>
                <w:lang w:val="en-US"/>
              </w:rPr>
              <w:tab/>
            </w:r>
            <w:r w:rsidRPr="00564A49">
              <w:rPr>
                <w:b/>
                <w:bCs/>
                <w:lang w:val="en-US"/>
              </w:rPr>
              <w:tab/>
            </w:r>
            <w:r w:rsidRPr="00564A49">
              <w:rPr>
                <w:b/>
                <w:bCs/>
                <w:lang w:val="en-US"/>
              </w:rPr>
              <w:tab/>
              <w:t>pic_rate_present_flag</w:t>
            </w:r>
            <w:r w:rsidRPr="00564A49">
              <w:rPr>
                <w:bCs/>
                <w:lang w:val="en-US"/>
              </w:rPr>
              <w:t>[ i ][ j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bCs/>
                <w:lang w:val="en-US"/>
              </w:rPr>
              <w:tab/>
            </w:r>
            <w:r w:rsidRPr="00564A49">
              <w:rPr>
                <w:bCs/>
                <w:lang w:val="en-US"/>
              </w:rPr>
              <w:tab/>
            </w:r>
            <w:r w:rsidRPr="00564A49">
              <w:rPr>
                <w:bCs/>
                <w:lang w:val="en-US"/>
              </w:rPr>
              <w:tab/>
            </w:r>
            <w:r w:rsidRPr="00564A49">
              <w:rPr>
                <w:bCs/>
                <w:lang w:val="en-US"/>
              </w:rPr>
              <w:tab/>
              <w:t>if( bit_rate_present_flag[ i ][ j ] ) {</w:t>
            </w:r>
          </w:p>
        </w:tc>
        <w:tc>
          <w:tcPr>
            <w:tcW w:w="1153"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bCs/>
                <w:lang w:val="en-US"/>
              </w:rPr>
            </w:pP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b/>
                <w:bCs/>
                <w:lang w:val="en-US"/>
              </w:rPr>
              <w:t>avg_bit_rate</w:t>
            </w:r>
            <w:r w:rsidRPr="00564A49">
              <w:rPr>
                <w:bCs/>
                <w:lang w:val="en-US"/>
              </w:rPr>
              <w:t>[ i ][ j ]</w:t>
            </w:r>
          </w:p>
        </w:tc>
        <w:tc>
          <w:tcPr>
            <w:tcW w:w="1153" w:type="dxa"/>
          </w:tcPr>
          <w:p w:rsidR="007E173E" w:rsidRPr="00564A49" w:rsidRDefault="007E173E" w:rsidP="00802F9B">
            <w:pPr>
              <w:pStyle w:val="tablecell"/>
              <w:rPr>
                <w:lang w:val="en-US" w:eastAsia="ko-KR"/>
              </w:rPr>
            </w:pPr>
            <w:r w:rsidRPr="00564A49">
              <w:rPr>
                <w:lang w:val="en-US"/>
              </w:rPr>
              <w:t>u(16)</w:t>
            </w: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b/>
                <w:bCs/>
                <w:lang w:val="en-US"/>
              </w:rPr>
              <w:t>max_bit_rate</w:t>
            </w:r>
            <w:r w:rsidRPr="00564A49">
              <w:rPr>
                <w:bCs/>
                <w:lang w:val="en-US"/>
              </w:rPr>
              <w:t>[ i ][ j ]</w:t>
            </w:r>
          </w:p>
        </w:tc>
        <w:tc>
          <w:tcPr>
            <w:tcW w:w="1153" w:type="dxa"/>
          </w:tcPr>
          <w:p w:rsidR="007E173E" w:rsidRPr="00564A49" w:rsidRDefault="007E173E" w:rsidP="00802F9B">
            <w:pPr>
              <w:pStyle w:val="tablecell"/>
              <w:rPr>
                <w:lang w:val="en-US"/>
              </w:rPr>
            </w:pPr>
            <w:r w:rsidRPr="00564A49">
              <w:rPr>
                <w:lang w:val="en-US"/>
              </w:rPr>
              <w:t>u(16)</w:t>
            </w: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lang w:val="en-US"/>
              </w:rPr>
              <w:tab/>
            </w:r>
            <w:r w:rsidRPr="00564A49">
              <w:rPr>
                <w:lang w:val="en-US"/>
              </w:rPr>
              <w:tab/>
            </w:r>
            <w:r w:rsidRPr="00564A49">
              <w:rPr>
                <w:lang w:val="en-US"/>
              </w:rPr>
              <w:tab/>
            </w:r>
            <w:r w:rsidRPr="00564A49">
              <w:rPr>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lang w:val="en-US"/>
              </w:rPr>
              <w:tab/>
            </w:r>
            <w:r w:rsidRPr="00564A49">
              <w:rPr>
                <w:lang w:val="en-US"/>
              </w:rPr>
              <w:tab/>
            </w:r>
            <w:r w:rsidRPr="00564A49">
              <w:rPr>
                <w:lang w:val="en-US"/>
              </w:rPr>
              <w:tab/>
            </w:r>
            <w:r w:rsidRPr="00564A49">
              <w:rPr>
                <w:lang w:val="en-US"/>
              </w:rPr>
              <w:tab/>
              <w:t>if( pic_rate_present_flag</w:t>
            </w:r>
            <w:r w:rsidRPr="00564A49">
              <w:rPr>
                <w:bCs/>
                <w:lang w:val="en-US"/>
              </w:rPr>
              <w:t xml:space="preserve">[ i ][ j ] </w:t>
            </w:r>
            <w:r w:rsidRPr="00564A49">
              <w:rPr>
                <w:lang w:val="en-US"/>
              </w:rPr>
              <w:t>)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b/>
                <w:bCs/>
                <w:lang w:val="en-US"/>
              </w:rPr>
              <w:t>constant_pic_rate_idc</w:t>
            </w:r>
            <w:r w:rsidRPr="00564A49">
              <w:rPr>
                <w:bCs/>
                <w:lang w:val="en-US"/>
              </w:rPr>
              <w:t>[ i ][ j ]</w:t>
            </w:r>
          </w:p>
        </w:tc>
        <w:tc>
          <w:tcPr>
            <w:tcW w:w="1153" w:type="dxa"/>
          </w:tcPr>
          <w:p w:rsidR="007E173E" w:rsidRPr="00564A49" w:rsidRDefault="007E173E" w:rsidP="00802F9B">
            <w:pPr>
              <w:pStyle w:val="tablecell"/>
              <w:rPr>
                <w:lang w:val="en-US"/>
              </w:rPr>
            </w:pPr>
            <w:r w:rsidRPr="00564A49">
              <w:rPr>
                <w:lang w:val="en-US"/>
              </w:rPr>
              <w:t>u(2)</w:t>
            </w: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b/>
                <w:bCs/>
                <w:lang w:val="en-US"/>
              </w:rPr>
              <w:t>avg_pic_rate</w:t>
            </w:r>
            <w:r w:rsidRPr="00564A49">
              <w:rPr>
                <w:bCs/>
                <w:lang w:val="en-US"/>
              </w:rPr>
              <w:t>[ i ][ j ]</w:t>
            </w:r>
          </w:p>
        </w:tc>
        <w:tc>
          <w:tcPr>
            <w:tcW w:w="1153" w:type="dxa"/>
          </w:tcPr>
          <w:p w:rsidR="007E173E" w:rsidRPr="00564A49" w:rsidRDefault="007E173E" w:rsidP="00802F9B">
            <w:pPr>
              <w:pStyle w:val="tablecell"/>
              <w:rPr>
                <w:lang w:val="en-US"/>
              </w:rPr>
            </w:pPr>
            <w:r w:rsidRPr="00564A49">
              <w:rPr>
                <w:lang w:val="en-US"/>
              </w:rPr>
              <w:t>u(16)</w:t>
            </w: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lang w:val="en-US"/>
              </w:rPr>
              <w:tab/>
            </w:r>
            <w:r w:rsidRPr="00564A49">
              <w:rPr>
                <w:lang w:val="en-US"/>
              </w:rPr>
              <w:tab/>
            </w:r>
            <w:r w:rsidRPr="00564A49">
              <w:rPr>
                <w:lang w:val="en-US"/>
              </w:rPr>
              <w:tab/>
            </w:r>
            <w:r w:rsidRPr="00564A49">
              <w:rPr>
                <w:lang w:val="en-US"/>
              </w:rPr>
              <w:tab/>
              <w:t>}</w:t>
            </w:r>
          </w:p>
        </w:tc>
        <w:tc>
          <w:tcPr>
            <w:tcW w:w="1153" w:type="dxa"/>
          </w:tcPr>
          <w:p w:rsidR="007E173E" w:rsidRPr="00564A49" w:rsidRDefault="007E173E" w:rsidP="00802F9B">
            <w:pPr>
              <w:pStyle w:val="tablecell"/>
              <w:rPr>
                <w:lang w:val="en-US"/>
              </w:rPr>
            </w:pP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w:t>
            </w:r>
          </w:p>
        </w:tc>
        <w:tc>
          <w:tcPr>
            <w:tcW w:w="1153"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
                <w:bCs/>
                <w:lang w:val="en-US"/>
              </w:rPr>
              <w:t>video_signal_info_idx_present_flag</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if( video_signal_info_idx_present_flag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vps_num_video_signal_info_minus1</w:t>
            </w:r>
          </w:p>
        </w:tc>
        <w:tc>
          <w:tcPr>
            <w:tcW w:w="1153" w:type="dxa"/>
          </w:tcPr>
          <w:p w:rsidR="007E173E" w:rsidRPr="00564A49" w:rsidRDefault="007E173E" w:rsidP="00802F9B">
            <w:pPr>
              <w:pStyle w:val="tablecell"/>
              <w:rPr>
                <w:lang w:val="en-US"/>
              </w:rPr>
            </w:pPr>
            <w:r w:rsidRPr="00564A49">
              <w:rPr>
                <w:lang w:val="en-US"/>
              </w:rPr>
              <w:t>u(4)</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for( i = 0; i &lt;= vps_num_video_signal_info_minus1;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t>video_signal_info(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if( video_signal_info_idx_present_flag  &amp;&amp;  vps_num_video_signal_info_minus1 &gt; 0 )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t>for( i = 1; i &lt;=  MaxLayersMinus1;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vps_video_signal_info_idx</w:t>
            </w:r>
            <w:r w:rsidRPr="00564A49">
              <w:rPr>
                <w:rFonts w:ascii="Times New Roman" w:hAnsi="Times New Roman"/>
                <w:bCs/>
                <w:lang w:val="en-US"/>
              </w:rPr>
              <w:t>[ i ]</w:t>
            </w:r>
          </w:p>
        </w:tc>
        <w:tc>
          <w:tcPr>
            <w:tcW w:w="1153" w:type="dxa"/>
          </w:tcPr>
          <w:p w:rsidR="007E173E" w:rsidRPr="00564A49" w:rsidRDefault="007E173E" w:rsidP="00802F9B">
            <w:pPr>
              <w:pStyle w:val="tablecell"/>
              <w:rPr>
                <w:lang w:val="en-US"/>
              </w:rPr>
            </w:pPr>
            <w:r w:rsidRPr="00564A49">
              <w:rPr>
                <w:lang w:val="en-US"/>
              </w:rPr>
              <w:t>u(4)</w:t>
            </w: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
                <w:bCs/>
                <w:lang w:val="en-US" w:eastAsia="ko-KR"/>
              </w:rPr>
            </w:pPr>
            <w:r w:rsidRPr="00564A49">
              <w:rPr>
                <w:rFonts w:eastAsia="Batang"/>
                <w:bCs/>
                <w:lang w:val="en-US" w:eastAsia="ko-KR"/>
              </w:rPr>
              <w:tab/>
            </w:r>
            <w:r w:rsidRPr="00564A49">
              <w:rPr>
                <w:rFonts w:eastAsia="Batang"/>
                <w:b/>
                <w:bCs/>
                <w:lang w:val="en-US" w:eastAsia="ko-KR"/>
              </w:rPr>
              <w:t>tiles_not_in_use_flag</w:t>
            </w:r>
          </w:p>
        </w:tc>
        <w:tc>
          <w:tcPr>
            <w:tcW w:w="1153"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r w:rsidRPr="00564A49">
              <w:rPr>
                <w:rFonts w:eastAsia="Batang"/>
                <w:bCs/>
                <w:lang w:val="en-US" w:eastAsia="ko-KR"/>
              </w:rPr>
              <w:t>u(1)</w:t>
            </w: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ab/>
              <w:t>if( !tiles_not_in_use_flag ) {</w:t>
            </w:r>
          </w:p>
        </w:tc>
        <w:tc>
          <w:tcPr>
            <w:tcW w:w="1153"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ab/>
            </w:r>
            <w:r w:rsidRPr="00564A49">
              <w:rPr>
                <w:rFonts w:eastAsia="Batang"/>
                <w:bCs/>
                <w:lang w:val="en-US" w:eastAsia="ko-KR"/>
              </w:rPr>
              <w:tab/>
              <w:t>for( i = 0; i  &lt;=  MaxLayersMinus1; i++ ) {</w:t>
            </w:r>
          </w:p>
        </w:tc>
        <w:tc>
          <w:tcPr>
            <w:tcW w:w="1153"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tiles_in_use_flag</w:t>
            </w:r>
            <w:r w:rsidRPr="00564A49">
              <w:rPr>
                <w:rFonts w:eastAsia="Batang"/>
                <w:bCs/>
                <w:lang w:val="en-US" w:eastAsia="ko-KR"/>
              </w:rPr>
              <w:t>[ i ]</w:t>
            </w:r>
          </w:p>
        </w:tc>
        <w:tc>
          <w:tcPr>
            <w:tcW w:w="1153"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r w:rsidRPr="00564A49">
              <w:rPr>
                <w:rFonts w:eastAsia="Batang"/>
                <w:bCs/>
                <w:lang w:val="en-US" w:eastAsia="ko-KR"/>
              </w:rPr>
              <w:t>u(1)</w:t>
            </w: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if( tiles_in_use_flag[ i ] )</w:t>
            </w:r>
          </w:p>
        </w:tc>
        <w:tc>
          <w:tcPr>
            <w:tcW w:w="1153"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loop_filter_not_across_tiles_flag</w:t>
            </w:r>
            <w:r w:rsidRPr="00564A49">
              <w:rPr>
                <w:rFonts w:eastAsia="Batang"/>
                <w:bCs/>
                <w:lang w:val="en-US" w:eastAsia="ko-KR"/>
              </w:rPr>
              <w:t>[ i ]</w:t>
            </w:r>
          </w:p>
        </w:tc>
        <w:tc>
          <w:tcPr>
            <w:tcW w:w="1153"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r w:rsidRPr="00564A49">
              <w:rPr>
                <w:rFonts w:eastAsia="Batang"/>
                <w:bCs/>
                <w:lang w:val="en-US" w:eastAsia="ko-KR"/>
              </w:rPr>
              <w:t>u(1)</w:t>
            </w: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ab/>
            </w:r>
            <w:r w:rsidRPr="00564A49">
              <w:rPr>
                <w:rFonts w:eastAsia="Batang"/>
                <w:bCs/>
                <w:lang w:val="en-US" w:eastAsia="ko-KR"/>
              </w:rPr>
              <w:tab/>
              <w:t>}</w:t>
            </w:r>
          </w:p>
        </w:tc>
        <w:tc>
          <w:tcPr>
            <w:tcW w:w="1153"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Cs/>
                <w:lang w:val="en-US"/>
              </w:rPr>
              <w:t>for( i = 1; i  &lt;=  MaxLayersMinus1;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Cs/>
                <w:lang w:val="en-US"/>
              </w:rPr>
              <w:t xml:space="preserve">for( j = 0; j &lt; </w:t>
            </w:r>
            <w:r w:rsidRPr="00564A49">
              <w:rPr>
                <w:bCs/>
                <w:lang w:val="en-US"/>
              </w:rPr>
              <w:t>NumDirectRefLayers[ layer_id_in_nuh[ i ] ]</w:t>
            </w:r>
            <w:r w:rsidRPr="00564A49">
              <w:rPr>
                <w:rFonts w:ascii="Times New Roman" w:hAnsi="Times New Roman"/>
                <w:bCs/>
                <w:lang w:val="en-US"/>
              </w:rPr>
              <w:t>; j++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layerIdx = LayerIdxInVps[ RefLayerId[ layer_id_in_nuh[ i ] ][ j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if( tiles_in_use_flag[ i ]  &amp;&amp;  tiles_in_use_flag[ layerIdx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tile_boundaries_aligned_flag</w:t>
            </w:r>
            <w:r w:rsidRPr="00564A49">
              <w:rPr>
                <w:rFonts w:ascii="Times New Roman" w:hAnsi="Times New Roman"/>
                <w:bCs/>
                <w:lang w:val="en-US"/>
              </w:rPr>
              <w:t>[ i ][ j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lastRenderedPageBreak/>
              <w:tab/>
            </w:r>
            <w:r w:rsidRPr="00564A49">
              <w:rPr>
                <w:rFonts w:ascii="Times New Roman" w:hAnsi="Times New Roman"/>
                <w:b/>
                <w:bCs/>
                <w:lang w:val="en-US"/>
              </w:rPr>
              <w:t>wpp_not_in_use_flag</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if( !wpp_not_in_use_flag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t>for( i = 0; i  &lt;=  MaxLayersMinus1;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wpp_in_use_flag</w:t>
            </w:r>
            <w:r w:rsidRPr="00564A49">
              <w:rPr>
                <w:rFonts w:ascii="Times New Roman" w:hAnsi="Times New Roman"/>
                <w:bCs/>
                <w:lang w:val="en-US"/>
              </w:rPr>
              <w:t>[ i ]</w:t>
            </w:r>
          </w:p>
        </w:tc>
        <w:tc>
          <w:tcPr>
            <w:tcW w:w="1153" w:type="dxa"/>
          </w:tcPr>
          <w:p w:rsidR="007E173E" w:rsidRPr="00564A49" w:rsidRDefault="007E173E" w:rsidP="00802F9B">
            <w:pPr>
              <w:pStyle w:val="tablecell"/>
              <w:rPr>
                <w:lang w:val="en-US"/>
              </w:rPr>
            </w:pPr>
            <w:r w:rsidRPr="00564A49">
              <w:rPr>
                <w:lang w:val="en-US"/>
              </w:rPr>
              <w:t>u(1)</w:t>
            </w:r>
          </w:p>
        </w:tc>
      </w:tr>
      <w:tr w:rsidR="00B15C8B" w:rsidRPr="00564A49" w:rsidTr="00802F9B">
        <w:trPr>
          <w:cantSplit/>
          <w:trHeight w:val="289"/>
          <w:jc w:val="center"/>
        </w:trPr>
        <w:tc>
          <w:tcPr>
            <w:tcW w:w="7920" w:type="dxa"/>
          </w:tcPr>
          <w:p w:rsidR="00B15C8B" w:rsidRPr="00564A49" w:rsidRDefault="00B15C8B" w:rsidP="00802F9B">
            <w:pPr>
              <w:pStyle w:val="tablesyntax"/>
              <w:rPr>
                <w:rFonts w:ascii="Times New Roman" w:hAnsi="Times New Roman"/>
                <w:bCs/>
                <w:lang w:val="en-US"/>
              </w:rPr>
            </w:pPr>
            <w:r w:rsidRPr="00564A49">
              <w:rPr>
                <w:rFonts w:ascii="Times New Roman" w:hAnsi="Times New Roman"/>
                <w:b/>
                <w:lang w:val="en-US"/>
              </w:rPr>
              <w:tab/>
            </w:r>
            <w:r w:rsidRPr="00564A49">
              <w:rPr>
                <w:rFonts w:ascii="Times New Roman" w:hAnsi="Times New Roman"/>
                <w:b/>
                <w:lang w:val="en-CA"/>
              </w:rPr>
              <w:t>single_layer_for_non_irap_flag</w:t>
            </w:r>
          </w:p>
        </w:tc>
        <w:tc>
          <w:tcPr>
            <w:tcW w:w="1153" w:type="dxa"/>
          </w:tcPr>
          <w:p w:rsidR="00B15C8B" w:rsidRPr="00564A49" w:rsidRDefault="00B15C8B" w:rsidP="00B15C8B">
            <w:pPr>
              <w:pStyle w:val="tablecell"/>
              <w:rPr>
                <w:lang w:val="en-US"/>
              </w:rPr>
            </w:pPr>
            <w:r w:rsidRPr="00564A49">
              <w:rPr>
                <w:rFonts w:eastAsia="MS Mincho"/>
                <w:bCs/>
                <w:lang w:val="en-US"/>
              </w:rPr>
              <w:t>u(1)</w:t>
            </w:r>
          </w:p>
        </w:tc>
      </w:tr>
      <w:tr w:rsidR="00B15C8B" w:rsidRPr="00564A49" w:rsidTr="00802F9B">
        <w:trPr>
          <w:cantSplit/>
          <w:trHeight w:val="289"/>
          <w:jc w:val="center"/>
        </w:trPr>
        <w:tc>
          <w:tcPr>
            <w:tcW w:w="7920" w:type="dxa"/>
          </w:tcPr>
          <w:p w:rsidR="00B15C8B" w:rsidRPr="00564A49" w:rsidRDefault="00B15C8B" w:rsidP="00802F9B">
            <w:pPr>
              <w:pStyle w:val="tablesyntax"/>
              <w:rPr>
                <w:rFonts w:ascii="Times New Roman" w:hAnsi="Times New Roman"/>
                <w:b/>
                <w:lang w:val="en-US"/>
              </w:rPr>
            </w:pPr>
            <w:r w:rsidRPr="00564A49">
              <w:rPr>
                <w:rFonts w:ascii="Times New Roman" w:hAnsi="Times New Roman"/>
                <w:b/>
                <w:lang w:val="en-US"/>
              </w:rPr>
              <w:tab/>
              <w:t>higher_layer_irap_skip_flag</w:t>
            </w:r>
          </w:p>
        </w:tc>
        <w:tc>
          <w:tcPr>
            <w:tcW w:w="1153" w:type="dxa"/>
          </w:tcPr>
          <w:p w:rsidR="00B15C8B" w:rsidRPr="00564A49" w:rsidRDefault="00B15C8B" w:rsidP="00802F9B">
            <w:pPr>
              <w:pStyle w:val="tablecell"/>
              <w:rPr>
                <w:rFonts w:eastAsia="MS Mincho"/>
                <w:bCs/>
                <w:lang w:val="en-US"/>
              </w:rPr>
            </w:pPr>
            <w:r w:rsidRPr="00564A49">
              <w:rPr>
                <w:rFonts w:eastAsia="MS Mincho"/>
                <w:bCs/>
                <w:lang w:val="en-US"/>
              </w:rPr>
              <w:t>u(1)</w:t>
            </w:r>
          </w:p>
        </w:tc>
      </w:tr>
      <w:tr w:rsidR="00B15C8B" w:rsidRPr="00564A49" w:rsidTr="00802F9B">
        <w:trPr>
          <w:cantSplit/>
          <w:trHeight w:val="289"/>
          <w:jc w:val="center"/>
        </w:trPr>
        <w:tc>
          <w:tcPr>
            <w:tcW w:w="7920" w:type="dxa"/>
          </w:tcPr>
          <w:p w:rsidR="00B15C8B" w:rsidRPr="00564A49" w:rsidRDefault="00B15C8B" w:rsidP="00802F9B">
            <w:pPr>
              <w:pStyle w:val="tablesyntax"/>
              <w:rPr>
                <w:rFonts w:ascii="Times New Roman" w:hAnsi="Times New Roman"/>
                <w:b/>
                <w:lang w:val="en-US"/>
              </w:rPr>
            </w:pPr>
            <w:r w:rsidRPr="00564A49">
              <w:rPr>
                <w:rFonts w:ascii="Times New Roman" w:hAnsi="Times New Roman"/>
                <w:b/>
                <w:lang w:val="en-US"/>
              </w:rPr>
              <w:tab/>
              <w:t>vert_phase_position_in_use_flag</w:t>
            </w:r>
          </w:p>
        </w:tc>
        <w:tc>
          <w:tcPr>
            <w:tcW w:w="1153" w:type="dxa"/>
          </w:tcPr>
          <w:p w:rsidR="00B15C8B" w:rsidRPr="00564A49" w:rsidRDefault="00B15C8B" w:rsidP="00802F9B">
            <w:pPr>
              <w:pStyle w:val="tablecell"/>
              <w:rPr>
                <w:rFonts w:eastAsia="MS Mincho"/>
                <w:bCs/>
                <w:lang w:val="en-US"/>
              </w:rPr>
            </w:pPr>
            <w:r w:rsidRPr="00564A49">
              <w:rPr>
                <w:rFonts w:eastAsia="MS Mincho"/>
                <w:bCs/>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bCs/>
                <w:lang w:val="en-US"/>
              </w:rPr>
              <w:tab/>
              <w:t>ilp_restricted_ref_layers_flag</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if( ilp_restricted_ref_layers_flag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Cs/>
                <w:lang w:val="en-US"/>
              </w:rPr>
              <w:t>for( i = 1; i  &lt;=  MaxLayersMinus1;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Cs/>
                <w:lang w:val="en-US"/>
              </w:rPr>
              <w:t xml:space="preserve">for( j = 0; j &lt; </w:t>
            </w:r>
            <w:r w:rsidRPr="00564A49">
              <w:rPr>
                <w:bCs/>
                <w:lang w:val="en-US"/>
              </w:rPr>
              <w:t>NumDirectRefLayers[ layer_id_in_nuh[ i ] ]</w:t>
            </w:r>
            <w:r w:rsidRPr="00564A49">
              <w:rPr>
                <w:rFonts w:ascii="Times New Roman" w:hAnsi="Times New Roman"/>
                <w:bCs/>
                <w:lang w:val="en-US"/>
              </w:rPr>
              <w:t>; j++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min_spatial_segment_offset_plus1</w:t>
            </w:r>
            <w:r w:rsidRPr="00564A49">
              <w:rPr>
                <w:rFonts w:ascii="Times New Roman" w:hAnsi="Times New Roman"/>
                <w:bCs/>
                <w:lang w:val="en-US"/>
              </w:rPr>
              <w:t>[ i ][ j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if( min_spatial_segment_offset_plus1[ i ][ j ] &gt; 0 )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ctu_based_offset_enabled_flag</w:t>
            </w:r>
            <w:r w:rsidRPr="00564A49">
              <w:rPr>
                <w:rFonts w:ascii="Times New Roman" w:hAnsi="Times New Roman"/>
                <w:bCs/>
                <w:lang w:val="en-US"/>
              </w:rPr>
              <w:t>[ i ][ j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if( ctu_based_offset_enabled_flag[ i ][ j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min_horizontal_ctu_offset_plus1</w:t>
            </w:r>
            <w:r w:rsidRPr="00564A49">
              <w:rPr>
                <w:rFonts w:ascii="Times New Roman" w:hAnsi="Times New Roman"/>
                <w:bCs/>
                <w:lang w:val="en-US"/>
              </w:rPr>
              <w:t>[ i ][ j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
                <w:bCs/>
                <w:lang w:val="en-US"/>
              </w:rPr>
              <w:t>vps_vui_bsp_hrd_present_flag</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bCs/>
              </w:rPr>
              <w:t>if( vps_vui_bsp_hrd_present_flag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rPr>
              <w:t>vps_vui_bsp_hrd_parameters(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for( i = 1; i  &lt;=  MaxLayersMinus1;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Cs/>
                <w:lang w:val="en-US"/>
              </w:rPr>
              <w:t xml:space="preserve">if( NumDirectRefLayers[ layer_id_in_nuh[ i ] ]  </w:t>
            </w:r>
            <w:r w:rsidRPr="00564A49">
              <w:rPr>
                <w:rFonts w:ascii="Times New Roman" w:eastAsia="Batang" w:hAnsi="Times New Roman"/>
                <w:bCs/>
                <w:lang w:eastAsia="ko-KR"/>
              </w:rPr>
              <w:t>= =  0</w:t>
            </w:r>
            <w:r w:rsidRPr="00564A49">
              <w:rPr>
                <w:rFonts w:ascii="Times New Roman" w:hAnsi="Times New Roman"/>
                <w:bCs/>
                <w:lang w:val="en-US"/>
              </w:rPr>
              <w:t xml:space="preserve">)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b/>
                <w:lang w:eastAsia="de-DE"/>
              </w:rPr>
              <w:t>base_layer_parameter_set_compatibility_flag</w:t>
            </w:r>
            <w:r w:rsidRPr="00564A49">
              <w:rPr>
                <w:rFonts w:ascii="Times New Roman" w:eastAsia="Batang" w:hAnsi="Times New Roman"/>
                <w:bCs/>
                <w:lang w:eastAsia="ko-KR"/>
              </w:rPr>
              <w:t>[ i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lang w:val="en-US"/>
              </w:rPr>
              <w:t>}</w:t>
            </w:r>
          </w:p>
        </w:tc>
        <w:tc>
          <w:tcPr>
            <w:tcW w:w="1153" w:type="dxa"/>
          </w:tcPr>
          <w:p w:rsidR="007E173E" w:rsidRPr="00564A49" w:rsidRDefault="007E173E" w:rsidP="00802F9B">
            <w:pPr>
              <w:pStyle w:val="tablecell"/>
              <w:rPr>
                <w:lang w:val="en-US"/>
              </w:rPr>
            </w:pPr>
          </w:p>
        </w:tc>
      </w:tr>
    </w:tbl>
    <w:p w:rsidR="007E173E" w:rsidRPr="00564A49" w:rsidRDefault="007E173E" w:rsidP="007E173E">
      <w:pPr>
        <w:pStyle w:val="3N"/>
        <w:rPr>
          <w:lang w:val="en-US"/>
        </w:rPr>
      </w:pPr>
    </w:p>
    <w:p w:rsidR="007E173E" w:rsidRPr="00564A49" w:rsidRDefault="007E173E" w:rsidP="007E173E">
      <w:pPr>
        <w:pStyle w:val="3H4"/>
        <w:keepLines w:val="0"/>
        <w:numPr>
          <w:ilvl w:val="5"/>
          <w:numId w:val="37"/>
        </w:numPr>
        <w:tabs>
          <w:tab w:val="clear" w:pos="1080"/>
          <w:tab w:val="num" w:pos="1134"/>
        </w:tabs>
        <w:ind w:left="1134" w:hanging="1134"/>
      </w:pPr>
      <w:r w:rsidRPr="00564A49">
        <w:t>Video signal info syntax</w:t>
      </w:r>
    </w:p>
    <w:p w:rsidR="007E173E" w:rsidRPr="00564A49" w:rsidRDefault="007E173E" w:rsidP="007E173E">
      <w:pPr>
        <w:pStyle w:val="3N"/>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video_signal_info( ) {</w:t>
            </w:r>
          </w:p>
        </w:tc>
        <w:tc>
          <w:tcPr>
            <w:tcW w:w="1152" w:type="dxa"/>
          </w:tcPr>
          <w:p w:rsidR="007E173E" w:rsidRPr="00564A49" w:rsidRDefault="007E173E" w:rsidP="00802F9B">
            <w:pPr>
              <w:pStyle w:val="tableheading"/>
              <w:rPr>
                <w:lang w:val="en-US"/>
              </w:rPr>
            </w:pPr>
            <w:r w:rsidRPr="00564A49">
              <w:rPr>
                <w:lang w:val="en-US"/>
              </w:rPr>
              <w:t>Descriptor</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video_vps_format</w:t>
            </w:r>
          </w:p>
        </w:tc>
        <w:tc>
          <w:tcPr>
            <w:tcW w:w="1152" w:type="dxa"/>
          </w:tcPr>
          <w:p w:rsidR="007E173E" w:rsidRPr="00564A49" w:rsidRDefault="007E173E" w:rsidP="00802F9B">
            <w:pPr>
              <w:pStyle w:val="tablecell"/>
              <w:rPr>
                <w:lang w:val="en-US"/>
              </w:rPr>
            </w:pPr>
            <w:r w:rsidRPr="00564A49">
              <w:rPr>
                <w:lang w:val="en-US"/>
              </w:rPr>
              <w:t>u(3)</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video_full_range_vps_flag</w:t>
            </w:r>
          </w:p>
        </w:tc>
        <w:tc>
          <w:tcPr>
            <w:tcW w:w="1152" w:type="dxa"/>
          </w:tcPr>
          <w:p w:rsidR="007E173E" w:rsidRPr="00564A49" w:rsidRDefault="007E173E" w:rsidP="00802F9B">
            <w:pPr>
              <w:pStyle w:val="tablecell"/>
              <w:rPr>
                <w:lang w:val="en-US" w:eastAsia="ko-KR"/>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colour_primaries_vps</w:t>
            </w:r>
          </w:p>
        </w:tc>
        <w:tc>
          <w:tcPr>
            <w:tcW w:w="1152" w:type="dxa"/>
          </w:tcPr>
          <w:p w:rsidR="007E173E" w:rsidRPr="00564A49" w:rsidRDefault="007E173E" w:rsidP="00802F9B">
            <w:pPr>
              <w:pStyle w:val="tablecell"/>
              <w:rPr>
                <w:lang w:val="en-US"/>
              </w:rPr>
            </w:pPr>
            <w:r w:rsidRPr="00564A49">
              <w:rPr>
                <w:lang w:val="en-US"/>
              </w:rPr>
              <w:t>u(8)</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transfer_characteristics_vps</w:t>
            </w:r>
          </w:p>
        </w:tc>
        <w:tc>
          <w:tcPr>
            <w:tcW w:w="1152" w:type="dxa"/>
          </w:tcPr>
          <w:p w:rsidR="007E173E" w:rsidRPr="00564A49" w:rsidRDefault="007E173E" w:rsidP="00802F9B">
            <w:pPr>
              <w:pStyle w:val="tablecell"/>
              <w:rPr>
                <w:lang w:val="en-US" w:eastAsia="ko-KR"/>
              </w:rPr>
            </w:pPr>
            <w:r w:rsidRPr="00564A49">
              <w:rPr>
                <w:lang w:val="en-US"/>
              </w:rPr>
              <w:t>u(8)</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matrix_coeffs_vps</w:t>
            </w:r>
          </w:p>
        </w:tc>
        <w:tc>
          <w:tcPr>
            <w:tcW w:w="1152" w:type="dxa"/>
          </w:tcPr>
          <w:p w:rsidR="007E173E" w:rsidRPr="00564A49" w:rsidRDefault="007E173E" w:rsidP="00802F9B">
            <w:pPr>
              <w:pStyle w:val="tablecell"/>
              <w:rPr>
                <w:lang w:val="en-US"/>
              </w:rPr>
            </w:pPr>
            <w:r w:rsidRPr="00564A49">
              <w:rPr>
                <w:lang w:val="en-US"/>
              </w:rPr>
              <w:t>u(8)</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w:t>
            </w:r>
          </w:p>
        </w:tc>
        <w:tc>
          <w:tcPr>
            <w:tcW w:w="1152" w:type="dxa"/>
          </w:tcPr>
          <w:p w:rsidR="007E173E" w:rsidRPr="00564A49" w:rsidRDefault="007E173E" w:rsidP="00802F9B">
            <w:pPr>
              <w:pStyle w:val="tablecell"/>
              <w:rPr>
                <w:lang w:val="en-US"/>
              </w:rPr>
            </w:pPr>
          </w:p>
        </w:tc>
      </w:tr>
    </w:tbl>
    <w:p w:rsidR="007E173E" w:rsidRPr="00564A49" w:rsidRDefault="007E173E" w:rsidP="007E173E">
      <w:pPr>
        <w:pStyle w:val="3N"/>
        <w:rPr>
          <w:lang w:val="en-CA"/>
        </w:rPr>
      </w:pPr>
    </w:p>
    <w:p w:rsidR="007E173E" w:rsidRPr="00564A49" w:rsidRDefault="007E173E" w:rsidP="007E173E">
      <w:pPr>
        <w:pStyle w:val="3H4"/>
        <w:keepLines w:val="0"/>
        <w:numPr>
          <w:ilvl w:val="5"/>
          <w:numId w:val="37"/>
        </w:numPr>
        <w:tabs>
          <w:tab w:val="clear" w:pos="1080"/>
          <w:tab w:val="num" w:pos="1134"/>
        </w:tabs>
        <w:ind w:left="1134" w:hanging="1134"/>
      </w:pPr>
      <w:r w:rsidRPr="00564A49">
        <w:lastRenderedPageBreak/>
        <w:t>VPS VUI bitstream partition HRD parameters syntax</w:t>
      </w:r>
    </w:p>
    <w:p w:rsidR="007E173E" w:rsidRPr="00564A49" w:rsidRDefault="007E173E" w:rsidP="007E173E">
      <w:pPr>
        <w:pStyle w:val="3N"/>
        <w:keepNext/>
        <w:keepLines/>
        <w:widowControl/>
        <w:jc w:val="lef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
              </w:rPr>
            </w:pPr>
            <w:r w:rsidRPr="00564A49">
              <w:t>vps_vui_bsp_hrd_parameters( ){</w:t>
            </w:r>
          </w:p>
        </w:tc>
        <w:tc>
          <w:tcPr>
            <w:tcW w:w="1153" w:type="dxa"/>
          </w:tcPr>
          <w:p w:rsidR="007E173E" w:rsidRPr="00564A49" w:rsidRDefault="007E173E" w:rsidP="00802F9B">
            <w:pPr>
              <w:keepNext/>
              <w:spacing w:before="0" w:after="60"/>
              <w:rPr>
                <w:b/>
                <w:bCs/>
              </w:rPr>
            </w:pPr>
            <w:r w:rsidRPr="00564A49">
              <w:rPr>
                <w:b/>
                <w:bCs/>
              </w:rPr>
              <w:t>Descriptor</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sidRPr="00564A49">
              <w:rPr>
                <w:bCs/>
              </w:rPr>
              <w:tab/>
            </w:r>
            <w:r w:rsidRPr="00564A49">
              <w:rPr>
                <w:b/>
                <w:bCs/>
              </w:rPr>
              <w:t>vps_num_bsp_hrd_parameters_minus1</w:t>
            </w:r>
          </w:p>
        </w:tc>
        <w:tc>
          <w:tcPr>
            <w:tcW w:w="1153" w:type="dxa"/>
          </w:tcPr>
          <w:p w:rsidR="007E173E" w:rsidRPr="00564A49" w:rsidRDefault="007E173E" w:rsidP="00802F9B">
            <w:pPr>
              <w:keepNext/>
              <w:keepLines/>
              <w:spacing w:before="0" w:after="60"/>
            </w:pPr>
            <w:r w:rsidRPr="00564A49">
              <w:t>ue(v)</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sidRPr="00564A49">
              <w:rPr>
                <w:bCs/>
              </w:rPr>
              <w:tab/>
              <w:t>for( i = 0; i &lt;= vps_num_bsp_hrd_parameters_minus1; i++ ) {</w:t>
            </w:r>
          </w:p>
        </w:tc>
        <w:tc>
          <w:tcPr>
            <w:tcW w:w="1153" w:type="dxa"/>
          </w:tcPr>
          <w:p w:rsidR="007E173E" w:rsidRPr="00564A49" w:rsidRDefault="007E173E" w:rsidP="00802F9B">
            <w:pPr>
              <w:keepNext/>
              <w:keepLines/>
              <w:spacing w:before="0" w:after="60"/>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if( i &gt; 0 )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bsp_cprms_present_flag</w:t>
            </w:r>
            <w:r w:rsidRPr="00564A49">
              <w:rPr>
                <w:rFonts w:ascii="Times New Roman" w:hAnsi="Times New Roman"/>
                <w:lang w:val="en-US"/>
              </w:rPr>
              <w:t>[ i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hrd_parameters( bsp_cprms_present_flag[ i ], vps_max_sub_layers_minus1 )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for( h=1; h &lt;= vps_num_layer_sets_minus1; h++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num_bitstream_partitions</w:t>
            </w:r>
            <w:r w:rsidRPr="00564A49">
              <w:rPr>
                <w:rFonts w:ascii="Times New Roman" w:hAnsi="Times New Roman"/>
                <w:lang w:val="en-US"/>
              </w:rPr>
              <w:t>[ h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 xml:space="preserve">for( i = 0; i &lt; num_bitstream_partitions[ h ]; </w:t>
            </w:r>
            <w:r w:rsidRPr="00564A49">
              <w:rPr>
                <w:rFonts w:ascii="Times New Roman" w:eastAsia="MS Mincho" w:hAnsi="Times New Roman" w:hint="eastAsia"/>
                <w:lang w:val="en-US" w:eastAsia="ja-JP"/>
              </w:rPr>
              <w:t>i</w:t>
            </w:r>
            <w:r w:rsidRPr="00564A49">
              <w:rPr>
                <w:rFonts w:ascii="Times New Roman" w:hAnsi="Times New Roman"/>
                <w:lang w:val="en-US"/>
              </w:rPr>
              <w:t>++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j = 0; j &lt;= vps_max_layers_minus1; j++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if( layer_id_included_flag[ h ][ j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eastAsia="MS Mincho" w:hAnsi="Times New Roman" w:hint="eastAsia"/>
                <w:b/>
                <w:lang w:val="en-US" w:eastAsia="ja-JP"/>
              </w:rPr>
              <w:t>layer_</w:t>
            </w:r>
            <w:r w:rsidRPr="00564A49">
              <w:rPr>
                <w:rFonts w:ascii="Times New Roman" w:eastAsia="MS Mincho" w:hAnsi="Times New Roman"/>
                <w:b/>
                <w:lang w:val="en-US" w:eastAsia="ja-JP"/>
              </w:rPr>
              <w:t>in_bsp_flag</w:t>
            </w:r>
            <w:r w:rsidRPr="00564A49">
              <w:rPr>
                <w:rFonts w:ascii="Times New Roman" w:hAnsi="Times New Roman"/>
                <w:lang w:val="en-US"/>
              </w:rPr>
              <w:t>[ </w:t>
            </w:r>
            <w:r w:rsidRPr="00564A49">
              <w:rPr>
                <w:rFonts w:ascii="Times New Roman" w:eastAsia="MS Mincho" w:hAnsi="Times New Roman" w:hint="eastAsia"/>
                <w:lang w:val="en-US" w:eastAsia="ja-JP"/>
              </w:rPr>
              <w:t>h</w:t>
            </w:r>
            <w:r w:rsidRPr="00564A49">
              <w:rPr>
                <w:rFonts w:ascii="Times New Roman" w:hAnsi="Times New Roman"/>
                <w:lang w:val="en-US"/>
              </w:rPr>
              <w:t> ][ i ][ </w:t>
            </w:r>
            <w:r w:rsidRPr="00564A49">
              <w:rPr>
                <w:rFonts w:ascii="Times New Roman" w:eastAsia="MS Mincho" w:hAnsi="Times New Roman" w:hint="eastAsia"/>
                <w:lang w:val="en-US" w:eastAsia="ja-JP"/>
              </w:rPr>
              <w:t>j</w:t>
            </w:r>
            <w:r w:rsidRPr="00564A49">
              <w:rPr>
                <w:rFonts w:ascii="Times New Roman" w:hAnsi="Times New Roman"/>
                <w:lang w:val="en-US"/>
              </w:rPr>
              <w:t>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if( num_bitstream_partitions[ h ]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num_bsp_sched_combinations</w:t>
            </w:r>
            <w:r w:rsidRPr="00564A49">
              <w:rPr>
                <w:rFonts w:ascii="Times New Roman" w:hAnsi="Times New Roman"/>
                <w:lang w:val="en-US"/>
              </w:rPr>
              <w:t>[ h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i = 0; i &lt; num_bsp_sched_combinations[ h ];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j = 0; j &lt; num_bitstream_partitions[ h ]; j++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bsp_comb_hrd_idx</w:t>
            </w:r>
            <w:r w:rsidRPr="00564A49">
              <w:rPr>
                <w:rFonts w:ascii="Times New Roman" w:hAnsi="Times New Roman"/>
                <w:lang w:val="en-US"/>
              </w:rPr>
              <w:t>[ h ][ i ][ j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bsp_comb_sched_idx</w:t>
            </w:r>
            <w:r w:rsidRPr="00564A49">
              <w:rPr>
                <w:rFonts w:ascii="Times New Roman" w:hAnsi="Times New Roman"/>
                <w:lang w:val="en-US"/>
              </w:rPr>
              <w:t>[ h ][ i ][ j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ascii="Times" w:hAnsi="Times"/>
              </w:rPr>
            </w:pPr>
            <w:r w:rsidRPr="00564A49">
              <w:rPr>
                <w:rFonts w:ascii="Times" w:hAnsi="Times"/>
              </w:rPr>
              <w:t>}</w:t>
            </w:r>
          </w:p>
        </w:tc>
        <w:tc>
          <w:tcPr>
            <w:tcW w:w="1153" w:type="dxa"/>
          </w:tcPr>
          <w:p w:rsidR="007E173E" w:rsidRPr="00564A49" w:rsidRDefault="007E173E" w:rsidP="00802F9B">
            <w:pPr>
              <w:keepNext/>
              <w:keepLines/>
              <w:spacing w:before="0" w:after="60"/>
            </w:pPr>
          </w:p>
        </w:tc>
      </w:tr>
    </w:tbl>
    <w:p w:rsidR="007E173E" w:rsidRPr="00564A49" w:rsidRDefault="007E173E" w:rsidP="007E173E">
      <w:pPr>
        <w:pStyle w:val="3N"/>
        <w:rPr>
          <w:lang w:val="en-CA"/>
        </w:rPr>
      </w:pP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lastRenderedPageBreak/>
        <w:t>Sequence parameter set RBSP syntax</w:t>
      </w:r>
      <w:bookmarkEnd w:id="1511"/>
      <w:bookmarkEnd w:id="1512"/>
      <w:bookmarkEnd w:id="1513"/>
    </w:p>
    <w:p w:rsidR="007E173E" w:rsidRPr="00564A49" w:rsidRDefault="007E173E" w:rsidP="007E173E">
      <w:pPr>
        <w:pStyle w:val="3N"/>
        <w:keepNext/>
        <w:keepLines/>
        <w:widowControl/>
        <w:jc w:val="lef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bookmarkStart w:id="1514" w:name="_Ref348090097"/>
            <w:r w:rsidRPr="00564A49">
              <w:rPr>
                <w:rFonts w:ascii="Times New Roman" w:hAnsi="Times New Roman"/>
                <w:lang w:val="en-US"/>
              </w:rPr>
              <w:t>seq_parameter_set_rbsp( ) {</w:t>
            </w:r>
          </w:p>
        </w:tc>
        <w:tc>
          <w:tcPr>
            <w:tcW w:w="1152" w:type="dxa"/>
          </w:tcPr>
          <w:p w:rsidR="007E173E" w:rsidRPr="00564A49" w:rsidRDefault="007E173E" w:rsidP="00802F9B">
            <w:pPr>
              <w:pStyle w:val="tableheading"/>
              <w:rPr>
                <w:lang w:val="en-US"/>
              </w:rPr>
            </w:pPr>
            <w:r w:rsidRPr="00564A49">
              <w:rPr>
                <w:lang w:val="en-US"/>
              </w:rPr>
              <w:t>Descriptor</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sps_</w:t>
            </w:r>
            <w:r w:rsidRPr="00564A49">
              <w:rPr>
                <w:rFonts w:ascii="Times New Roman" w:hAnsi="Times New Roman"/>
                <w:b/>
                <w:bCs/>
                <w:lang w:val="en-US"/>
              </w:rPr>
              <w:t>video_parameter_set_id</w:t>
            </w:r>
          </w:p>
        </w:tc>
        <w:tc>
          <w:tcPr>
            <w:tcW w:w="1152" w:type="dxa"/>
          </w:tcPr>
          <w:p w:rsidR="007E173E" w:rsidRPr="00564A49" w:rsidRDefault="007E173E" w:rsidP="00802F9B">
            <w:pPr>
              <w:pStyle w:val="tablecell"/>
              <w:rPr>
                <w:lang w:val="en-US"/>
              </w:rPr>
            </w:pPr>
            <w:r w:rsidRPr="00564A49">
              <w:rPr>
                <w:lang w:val="en-US"/>
              </w:rPr>
              <w:t>u(4)</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if( nuh_layer_id  = =  0 )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sps_max_sub_layers_minus1</w:t>
            </w:r>
          </w:p>
        </w:tc>
        <w:tc>
          <w:tcPr>
            <w:tcW w:w="1152" w:type="dxa"/>
          </w:tcPr>
          <w:p w:rsidR="007E173E" w:rsidRPr="00564A49" w:rsidRDefault="007E173E" w:rsidP="00802F9B">
            <w:pPr>
              <w:pStyle w:val="tablecell"/>
              <w:rPr>
                <w:lang w:val="en-US"/>
              </w:rPr>
            </w:pPr>
            <w:r w:rsidRPr="00564A49">
              <w:rPr>
                <w:lang w:val="en-US" w:eastAsia="ko-KR"/>
              </w:rPr>
              <w:t>u(3)</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sps_temporal_id_nesting_flag</w:t>
            </w:r>
            <w:bookmarkStart w:id="1515" w:name="GoHere2"/>
            <w:bookmarkEnd w:id="1515"/>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profile_tier_level( 1, sps_max_sub_layers_minus1 )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lang w:val="en-US"/>
              </w:rPr>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sz w:val="22"/>
                <w:szCs w:val="22"/>
                <w:lang w:val="en-US"/>
              </w:rPr>
            </w:pPr>
            <w:r w:rsidRPr="00564A49">
              <w:rPr>
                <w:rFonts w:ascii="Times New Roman" w:hAnsi="Times New Roman"/>
                <w:b/>
                <w:lang w:val="en-US"/>
              </w:rPr>
              <w:tab/>
              <w:t>sps_</w:t>
            </w:r>
            <w:r w:rsidRPr="00564A49">
              <w:rPr>
                <w:rFonts w:ascii="Times New Roman" w:hAnsi="Times New Roman"/>
                <w:b/>
                <w:bCs/>
                <w:lang w:val="en-US"/>
              </w:rPr>
              <w:t>seq_parameter_set_id</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lang w:val="en-US"/>
              </w:rPr>
            </w:pPr>
            <w:r w:rsidRPr="00564A49">
              <w:rPr>
                <w:rFonts w:eastAsia="MS Mincho"/>
                <w:bCs/>
                <w:lang w:val="en-US"/>
              </w:rPr>
              <w:tab/>
              <w:t>if( nuh_layer_id &gt; 0 ) {</w:t>
            </w:r>
          </w:p>
        </w:tc>
        <w:tc>
          <w:tcPr>
            <w:tcW w:w="1152" w:type="dxa"/>
          </w:tcPr>
          <w:p w:rsidR="007E173E" w:rsidRPr="00564A49" w:rsidRDefault="007E173E" w:rsidP="00802F9B">
            <w:pPr>
              <w:keepNext/>
              <w:keepLines/>
              <w:spacing w:before="0" w:after="60"/>
              <w:rPr>
                <w:lang w:val="en-US" w:eastAsia="ko-KR"/>
              </w:rPr>
            </w:pP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MS Mincho"/>
                <w:bCs/>
                <w:lang w:val="en-US"/>
              </w:rPr>
              <w:tab/>
            </w:r>
            <w:r w:rsidRPr="00564A49">
              <w:rPr>
                <w:rFonts w:eastAsia="MS Mincho"/>
                <w:bCs/>
                <w:lang w:val="en-US"/>
              </w:rPr>
              <w:tab/>
            </w:r>
            <w:r w:rsidRPr="00564A49">
              <w:rPr>
                <w:rFonts w:eastAsia="MS Mincho"/>
                <w:b/>
                <w:lang w:val="en-US"/>
              </w:rPr>
              <w:t>update_rep_format_flag</w:t>
            </w:r>
          </w:p>
        </w:tc>
        <w:tc>
          <w:tcPr>
            <w:tcW w:w="1152" w:type="dxa"/>
          </w:tcPr>
          <w:p w:rsidR="007E173E" w:rsidRPr="00564A49" w:rsidRDefault="007E173E" w:rsidP="00802F9B">
            <w:pPr>
              <w:keepNext/>
              <w:keepLines/>
              <w:spacing w:before="0" w:after="60"/>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MS Mincho"/>
                <w:bCs/>
                <w:lang w:val="en-US"/>
              </w:rPr>
              <w:tab/>
            </w:r>
            <w:r w:rsidRPr="00564A49">
              <w:rPr>
                <w:rFonts w:eastAsia="MS Mincho"/>
                <w:bCs/>
                <w:lang w:val="en-US"/>
              </w:rPr>
              <w:tab/>
            </w:r>
            <w:r w:rsidRPr="00564A49">
              <w:rPr>
                <w:rFonts w:eastAsia="MS Mincho"/>
                <w:lang w:val="en-US"/>
              </w:rPr>
              <w:t>if( update_rep_format_flag )</w:t>
            </w:r>
          </w:p>
        </w:tc>
        <w:tc>
          <w:tcPr>
            <w:tcW w:w="1152" w:type="dxa"/>
          </w:tcPr>
          <w:p w:rsidR="007E173E" w:rsidRPr="00564A49" w:rsidRDefault="007E173E" w:rsidP="00802F9B">
            <w:pPr>
              <w:keepNext/>
              <w:keepLines/>
              <w:spacing w:before="0" w:after="60"/>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sps_rep_format_idx</w:t>
            </w:r>
          </w:p>
        </w:tc>
        <w:tc>
          <w:tcPr>
            <w:tcW w:w="1152" w:type="dxa"/>
          </w:tcPr>
          <w:p w:rsidR="007E173E" w:rsidRPr="00564A49" w:rsidRDefault="007E173E" w:rsidP="00802F9B">
            <w:pPr>
              <w:pStyle w:val="tablecell"/>
              <w:rPr>
                <w:lang w:val="en-US"/>
              </w:rPr>
            </w:pPr>
            <w:r w:rsidRPr="00564A49">
              <w:rPr>
                <w:lang w:val="en-US"/>
              </w:rPr>
              <w:t>u(8)</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 else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chroma_format_idc</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if( chroma_format_idc  = =  3 )</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separate_colour_plane_flag</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pic_width_in_luma_samples</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pic_height_in_luma_samples</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
                <w:bCs/>
                <w:lang w:val="en-US"/>
              </w:rPr>
              <w:tab/>
            </w:r>
            <w:r w:rsidRPr="00564A49">
              <w:rPr>
                <w:rFonts w:ascii="Times New Roman" w:hAnsi="Times New Roman"/>
                <w:bCs/>
                <w:lang w:val="en-US"/>
              </w:rPr>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t>conformance_window_flag</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if( conformance_window_flag ) {</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conf_win_left_offset</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conf_win_right_offset</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conf_win_top_offset</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conf_win_bottom_offset</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Cs/>
                <w:lang w:val="en-US"/>
              </w:rPr>
            </w:pPr>
            <w:r w:rsidRPr="00564A49">
              <w:rPr>
                <w:rFonts w:eastAsia="MS Mincho"/>
                <w:bCs/>
                <w:lang w:val="en-US"/>
              </w:rPr>
              <w:tab/>
            </w:r>
            <w:r w:rsidRPr="00564A49">
              <w:rPr>
                <w:rFonts w:eastAsia="MS Mincho"/>
                <w:lang w:val="en-US"/>
              </w:rPr>
              <w:t>if( nuh_layer_id  = =  0 ) {</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eastAsia="ko-KR"/>
              </w:rPr>
            </w:pPr>
            <w:r w:rsidRPr="00564A49">
              <w:rPr>
                <w:rFonts w:ascii="Times New Roman" w:hAnsi="Times New Roman"/>
                <w:b/>
                <w:bCs/>
                <w:lang w:val="en-US"/>
              </w:rPr>
              <w:tab/>
            </w:r>
            <w:r w:rsidRPr="00564A49">
              <w:rPr>
                <w:rFonts w:ascii="Times New Roman" w:hAnsi="Times New Roman"/>
                <w:b/>
                <w:bCs/>
                <w:lang w:val="en-US"/>
              </w:rPr>
              <w:tab/>
              <w:t>bit_depth_luma_minus8</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bit_depth_chroma_minus8</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
                <w:bCs/>
                <w:lang w:val="en-US"/>
              </w:rPr>
              <w:tab/>
            </w:r>
            <w:r w:rsidRPr="00564A49">
              <w:rPr>
                <w:rFonts w:ascii="Times New Roman" w:hAnsi="Times New Roman"/>
                <w:bCs/>
                <w:lang w:val="en-US"/>
              </w:rPr>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
                <w:lang w:val="en-US"/>
              </w:rPr>
              <w:tab/>
              <w:t>log2_max_pic_order_cnt_lsb_minus4</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lang w:val="en-US"/>
              </w:rPr>
              <w:t>if( nuh_layer_id  = =  0 )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sps_sub_layer_ordering_info_present_flag</w:t>
            </w:r>
          </w:p>
        </w:tc>
        <w:tc>
          <w:tcPr>
            <w:tcW w:w="1152"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t>for( i = ( sps_sub_layer_ordering_info_present_flag ? 0 : sps_max_sub_layers_minus1 );</w:t>
            </w:r>
            <w:r w:rsidRPr="00564A49">
              <w:rPr>
                <w:rFonts w:ascii="Times New Roman" w:hAnsi="Times New Roman"/>
                <w:lang w:val="en-US"/>
              </w:rPr>
              <w:br/>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i  &lt;=  sps_max_sub_layers_minus1; i++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sps_max_dec_pic_buffering_minus1</w:t>
            </w:r>
            <w:r w:rsidRPr="00564A49">
              <w:rPr>
                <w:rFonts w:ascii="Times New Roman" w:hAnsi="Times New Roman"/>
                <w:lang w:val="en-US"/>
              </w:rPr>
              <w:t>[ i ]</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sps_max_num_reorder_pics</w:t>
            </w:r>
            <w:r w:rsidRPr="00564A49">
              <w:rPr>
                <w:rFonts w:ascii="Times New Roman" w:hAnsi="Times New Roman"/>
                <w:lang w:val="en-US"/>
              </w:rPr>
              <w:t>[ i ]</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sps_max_latency_increase_plus1</w:t>
            </w:r>
            <w:r w:rsidRPr="00564A49">
              <w:rPr>
                <w:rFonts w:ascii="Times New Roman" w:hAnsi="Times New Roman"/>
                <w:lang w:val="en-US"/>
              </w:rPr>
              <w:t>[ i ]</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de-DE"/>
              </w:rPr>
            </w:pPr>
            <w:r w:rsidRPr="00564A49">
              <w:rPr>
                <w:rFonts w:ascii="Times New Roman" w:hAnsi="Times New Roman"/>
                <w:b/>
                <w:lang w:val="de-DE"/>
              </w:rPr>
              <w:tab/>
              <w:t>log2_min_luma_coding_block_size_minus3</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log2_diff_max_min_luma_coding_block_size</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de-DE"/>
              </w:rPr>
            </w:pPr>
            <w:r w:rsidRPr="00564A49">
              <w:rPr>
                <w:rFonts w:ascii="Times New Roman" w:hAnsi="Times New Roman"/>
                <w:lang w:val="de-DE"/>
              </w:rPr>
              <w:tab/>
            </w:r>
            <w:r w:rsidRPr="00564A49">
              <w:rPr>
                <w:rFonts w:ascii="Times New Roman" w:hAnsi="Times New Roman"/>
                <w:b/>
                <w:lang w:val="de-DE"/>
              </w:rPr>
              <w:t>log2_min_transform_block_size_minus2</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log2_diff_max_min_transform_block_size</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max_transform_hierarchy_depth_inter</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max_transform_hierarchy_depth_intra</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eastAsia="MS Mincho" w:hAnsi="Times New Roman"/>
                <w:b/>
                <w:bCs/>
                <w:lang w:val="en-US" w:eastAsia="ja-JP"/>
              </w:rPr>
              <w:t>scaling_list_enabled_flag</w:t>
            </w:r>
          </w:p>
        </w:tc>
        <w:tc>
          <w:tcPr>
            <w:tcW w:w="1152" w:type="dxa"/>
          </w:tcPr>
          <w:p w:rsidR="007E173E" w:rsidRPr="00564A49" w:rsidRDefault="007E173E" w:rsidP="00802F9B">
            <w:pPr>
              <w:pStyle w:val="tablecell"/>
              <w:rPr>
                <w:lang w:val="en-US"/>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MS Mincho" w:hAnsi="Times New Roman"/>
                <w:lang w:val="en-US" w:eastAsia="ja-JP"/>
              </w:rPr>
            </w:pPr>
            <w:r w:rsidRPr="00564A49">
              <w:rPr>
                <w:rFonts w:ascii="Times New Roman" w:eastAsia="MS Mincho" w:hAnsi="Times New Roman"/>
                <w:lang w:val="en-US" w:eastAsia="ja-JP"/>
              </w:rPr>
              <w:lastRenderedPageBreak/>
              <w:tab/>
              <w:t>if( scaling_list_enabled_flag ) {</w:t>
            </w:r>
          </w:p>
        </w:tc>
        <w:tc>
          <w:tcPr>
            <w:tcW w:w="1152" w:type="dxa"/>
          </w:tcPr>
          <w:p w:rsidR="007E173E" w:rsidRPr="00564A49" w:rsidRDefault="007E173E" w:rsidP="00802F9B">
            <w:pPr>
              <w:pStyle w:val="tablecell"/>
              <w:rPr>
                <w:lang w:val="en-US"/>
              </w:rPr>
            </w:pPr>
          </w:p>
        </w:tc>
      </w:tr>
      <w:tr w:rsidR="007E173E" w:rsidRPr="00564A49" w:rsidTr="00802F9B">
        <w:trPr>
          <w:cantSplit/>
          <w:jc w:val="center"/>
        </w:trPr>
        <w:tc>
          <w:tcPr>
            <w:tcW w:w="7920" w:type="dxa"/>
          </w:tcPr>
          <w:p w:rsidR="007E173E" w:rsidRPr="00564A49" w:rsidRDefault="007E173E" w:rsidP="00802F9B">
            <w:pPr>
              <w:pStyle w:val="tablesyntax"/>
              <w:tabs>
                <w:tab w:val="clear" w:pos="432"/>
                <w:tab w:val="left" w:pos="415"/>
              </w:tabs>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t>if( nuh_layer_id &gt; 0 )</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sps_infer_scaling_list_flag</w:t>
            </w:r>
          </w:p>
        </w:tc>
        <w:tc>
          <w:tcPr>
            <w:tcW w:w="1152" w:type="dxa"/>
          </w:tcPr>
          <w:p w:rsidR="007E173E" w:rsidRPr="00564A49" w:rsidRDefault="007E173E" w:rsidP="00802F9B">
            <w:pPr>
              <w:pStyle w:val="tablecell"/>
              <w:rPr>
                <w:rFonts w:eastAsia="MS Mincho"/>
                <w:lang w:val="en-US" w:eastAsia="ja-JP"/>
              </w:rPr>
            </w:pPr>
            <w:r w:rsidRPr="00564A49">
              <w:rPr>
                <w:lang w:val="en-US"/>
              </w:rPr>
              <w:t>u(1)</w:t>
            </w: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t>if( sps_infer_scaling_list_flag )</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sps_scaling_list_ref_layer_id</w:t>
            </w:r>
          </w:p>
        </w:tc>
        <w:tc>
          <w:tcPr>
            <w:tcW w:w="1152" w:type="dxa"/>
          </w:tcPr>
          <w:p w:rsidR="007E173E" w:rsidRPr="00564A49" w:rsidRDefault="007E173E" w:rsidP="00802F9B">
            <w:pPr>
              <w:pStyle w:val="tablecell"/>
              <w:rPr>
                <w:rFonts w:eastAsia="MS Mincho"/>
                <w:lang w:val="en-US" w:eastAsia="ja-JP"/>
              </w:rPr>
            </w:pPr>
            <w:r w:rsidRPr="00564A49">
              <w:rPr>
                <w:lang w:val="en-US"/>
              </w:rPr>
              <w:t>u(6)</w:t>
            </w:r>
          </w:p>
        </w:tc>
      </w:tr>
      <w:tr w:rsidR="007E173E" w:rsidRPr="00564A49" w:rsidTr="00802F9B">
        <w:trPr>
          <w:cantSplit/>
          <w:jc w:val="center"/>
        </w:trPr>
        <w:tc>
          <w:tcPr>
            <w:tcW w:w="7920" w:type="dxa"/>
          </w:tcPr>
          <w:p w:rsidR="007E173E" w:rsidRPr="00564A49" w:rsidRDefault="007E173E" w:rsidP="00802F9B">
            <w:pPr>
              <w:pStyle w:val="tablesyntax"/>
              <w:tabs>
                <w:tab w:val="clear" w:pos="432"/>
                <w:tab w:val="left" w:pos="415"/>
              </w:tabs>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t>else {</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trHeight w:val="289"/>
          <w:jc w:val="center"/>
        </w:trPr>
        <w:tc>
          <w:tcPr>
            <w:tcW w:w="7920" w:type="dxa"/>
          </w:tcPr>
          <w:p w:rsidR="007E173E" w:rsidRPr="00564A49" w:rsidRDefault="007E173E" w:rsidP="00802F9B">
            <w:pPr>
              <w:pStyle w:val="tablesyntax"/>
              <w:tabs>
                <w:tab w:val="clear" w:pos="432"/>
                <w:tab w:val="left" w:pos="415"/>
              </w:tabs>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eastAsia="MS Mincho" w:hAnsi="Times New Roman"/>
                <w:b/>
                <w:bCs/>
                <w:lang w:val="en-US" w:eastAsia="ja-JP"/>
              </w:rPr>
              <w:t>sps_scaling_list_data_present_flag</w:t>
            </w:r>
          </w:p>
        </w:tc>
        <w:tc>
          <w:tcPr>
            <w:tcW w:w="1152" w:type="dxa"/>
          </w:tcPr>
          <w:p w:rsidR="007E173E" w:rsidRPr="00564A49" w:rsidRDefault="007E173E" w:rsidP="00802F9B">
            <w:pPr>
              <w:pStyle w:val="tablecell"/>
              <w:rPr>
                <w:lang w:val="en-US"/>
              </w:rPr>
            </w:pPr>
            <w:r w:rsidRPr="00564A49">
              <w:rPr>
                <w:rFonts w:eastAsia="MS Mincho"/>
                <w:lang w:val="en-US" w:eastAsia="ja-JP"/>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eastAsia="Times New Roman" w:hAnsi="Times New Roman"/>
                <w:bCs/>
                <w:lang w:val="en-US" w:eastAsia="zh-TW"/>
              </w:rPr>
              <w:t>if( sps_</w:t>
            </w:r>
            <w:r w:rsidRPr="00564A49">
              <w:rPr>
                <w:rFonts w:ascii="Times New Roman" w:eastAsia="MS Mincho" w:hAnsi="Times New Roman"/>
                <w:bCs/>
                <w:lang w:val="en-US" w:eastAsia="ja-JP"/>
              </w:rPr>
              <w:t>scaling_list_data_present</w:t>
            </w:r>
            <w:r w:rsidRPr="00564A49">
              <w:rPr>
                <w:rFonts w:ascii="Times New Roman" w:eastAsia="Times New Roman" w:hAnsi="Times New Roman"/>
                <w:bCs/>
                <w:lang w:val="en-US" w:eastAsia="zh-TW"/>
              </w:rPr>
              <w:t>_flag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tabs>
                <w:tab w:val="clear" w:pos="648"/>
                <w:tab w:val="left" w:pos="640"/>
              </w:tabs>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eastAsia="MS Mincho" w:hAnsi="Times New Roman"/>
                <w:bCs/>
                <w:lang w:val="en-US" w:eastAsia="ja-JP"/>
              </w:rPr>
              <w:t>scaling_list</w:t>
            </w:r>
            <w:r w:rsidRPr="00564A49">
              <w:rPr>
                <w:rFonts w:ascii="Times New Roman" w:eastAsia="Times New Roman" w:hAnsi="Times New Roman"/>
                <w:bCs/>
                <w:lang w:val="en-US" w:eastAsia="zh-TW"/>
              </w:rPr>
              <w:t>_data(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tabs>
                <w:tab w:val="clear" w:pos="648"/>
                <w:tab w:val="left" w:pos="640"/>
              </w:tabs>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MS Mincho" w:hAnsi="Times New Roman"/>
                <w:lang w:val="en-US" w:eastAsia="ja-JP"/>
              </w:rPr>
            </w:pPr>
            <w:r w:rsidRPr="00564A49">
              <w:rPr>
                <w:rFonts w:ascii="Times New Roman" w:eastAsia="MS Mincho" w:hAnsi="Times New Roman"/>
                <w:lang w:val="en-US" w:eastAsia="ja-JP"/>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eastAsia="ko-KR"/>
              </w:rPr>
              <w:tab/>
              <w:t>amp_enabled_flag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eastAsia="ko-KR"/>
              </w:rPr>
              <w:tab/>
              <w:t>sample_adaptive_offset_enabled_flag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eastAsia="ko-KR"/>
              </w:rPr>
              <w:tab/>
              <w:t>pcm_enabled_flag</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if( pcm_enabled_flag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t>pcm_sample_bit_depth_luma_minus1</w:t>
            </w:r>
          </w:p>
        </w:tc>
        <w:tc>
          <w:tcPr>
            <w:tcW w:w="1152" w:type="dxa"/>
          </w:tcPr>
          <w:p w:rsidR="007E173E" w:rsidRPr="00564A49" w:rsidRDefault="007E173E" w:rsidP="00802F9B">
            <w:pPr>
              <w:pStyle w:val="tablecell"/>
              <w:rPr>
                <w:lang w:val="en-US" w:eastAsia="ko-KR"/>
              </w:rPr>
            </w:pPr>
            <w:r w:rsidRPr="00564A49">
              <w:rPr>
                <w:lang w:val="en-US" w:eastAsia="ko-KR"/>
              </w:rPr>
              <w:t>u(4)</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t>pcm_sample_bit_depth_chroma_minus1</w:t>
            </w:r>
          </w:p>
        </w:tc>
        <w:tc>
          <w:tcPr>
            <w:tcW w:w="1152" w:type="dxa"/>
          </w:tcPr>
          <w:p w:rsidR="007E173E" w:rsidRPr="00564A49" w:rsidRDefault="007E173E" w:rsidP="00802F9B">
            <w:pPr>
              <w:pStyle w:val="tablecell"/>
              <w:rPr>
                <w:lang w:val="en-US" w:eastAsia="ko-KR"/>
              </w:rPr>
            </w:pPr>
            <w:r w:rsidRPr="00564A49">
              <w:rPr>
                <w:lang w:val="en-US" w:eastAsia="ko-KR"/>
              </w:rPr>
              <w:t>u(4)</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de-DE" w:eastAsia="ko-KR"/>
              </w:rPr>
            </w:pPr>
            <w:r w:rsidRPr="00564A49">
              <w:rPr>
                <w:rFonts w:ascii="Times New Roman" w:hAnsi="Times New Roman"/>
                <w:b/>
                <w:lang w:val="de-DE" w:eastAsia="ko-KR"/>
              </w:rPr>
              <w:tab/>
            </w:r>
            <w:r w:rsidRPr="00564A49">
              <w:rPr>
                <w:rFonts w:ascii="Times New Roman" w:hAnsi="Times New Roman"/>
                <w:b/>
                <w:lang w:val="de-DE" w:eastAsia="ko-KR"/>
              </w:rPr>
              <w:tab/>
              <w:t>log2_min_pcm_luma_coding_block_size_minus3</w:t>
            </w:r>
          </w:p>
        </w:tc>
        <w:tc>
          <w:tcPr>
            <w:tcW w:w="1152" w:type="dxa"/>
          </w:tcPr>
          <w:p w:rsidR="007E173E" w:rsidRPr="00564A49" w:rsidRDefault="007E173E" w:rsidP="00802F9B">
            <w:pPr>
              <w:pStyle w:val="tablecell"/>
              <w:rPr>
                <w:lang w:val="en-US" w:eastAsia="ko-KR"/>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log2_diff_max_min_pcm_luma_coding_block_size</w:t>
            </w:r>
          </w:p>
        </w:tc>
        <w:tc>
          <w:tcPr>
            <w:tcW w:w="1152" w:type="dxa"/>
          </w:tcPr>
          <w:p w:rsidR="007E173E" w:rsidRPr="00564A49" w:rsidRDefault="007E173E" w:rsidP="00802F9B">
            <w:pPr>
              <w:pStyle w:val="tablecell"/>
              <w:rPr>
                <w:lang w:val="en-US" w:eastAsia="ko-KR"/>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t>pcm_loop_filter_disabled_flag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
                <w:lang w:val="en-US" w:eastAsia="ko-KR"/>
              </w:rPr>
              <w:tab/>
            </w:r>
            <w:r w:rsidRPr="00564A49">
              <w:rPr>
                <w:rFonts w:ascii="Times New Roman" w:hAnsi="Times New Roman"/>
                <w:lang w:val="en-US" w:eastAsia="ko-KR"/>
              </w:rPr>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bCs/>
                <w:lang w:val="en-US"/>
              </w:rPr>
              <w:tab/>
              <w:t>num_short_term_ref_pic_sets</w:t>
            </w:r>
          </w:p>
        </w:tc>
        <w:tc>
          <w:tcPr>
            <w:tcW w:w="1152" w:type="dxa"/>
          </w:tcPr>
          <w:p w:rsidR="007E173E" w:rsidRPr="00564A49" w:rsidRDefault="007E173E" w:rsidP="00802F9B">
            <w:pPr>
              <w:pStyle w:val="tablecell"/>
              <w:rPr>
                <w:lang w:val="en-US" w:eastAsia="ko-KR"/>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Cs/>
                <w:lang w:val="en-US"/>
              </w:rPr>
              <w:tab/>
              <w:t>for( i = 0; i &lt; num_short_term_ref_pic_sets; i++)</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short_term_ref_pic_set( i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lang w:val="en-US" w:eastAsia="ko-KR"/>
              </w:rPr>
              <w:tab/>
            </w:r>
            <w:r w:rsidRPr="00564A49">
              <w:rPr>
                <w:rFonts w:ascii="Times New Roman" w:hAnsi="Times New Roman"/>
                <w:b/>
                <w:lang w:val="en-US"/>
              </w:rPr>
              <w:t>long_term_ref_pics_present_flag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if( long_term_ref_pics_present_flag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num_long_term_ref_pics_sps</w:t>
            </w:r>
          </w:p>
        </w:tc>
        <w:tc>
          <w:tcPr>
            <w:tcW w:w="1152" w:type="dxa"/>
          </w:tcPr>
          <w:p w:rsidR="007E173E" w:rsidRPr="00564A49" w:rsidRDefault="007E173E" w:rsidP="00802F9B">
            <w:pPr>
              <w:pStyle w:val="tablecell"/>
              <w:rPr>
                <w:lang w:val="en-US" w:eastAsia="ko-KR"/>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for( i = 0; i &lt; num_long_term_ref_pics_sps; i++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lt_ref_pic_poc_lsb_sps</w:t>
            </w:r>
            <w:r w:rsidRPr="00564A49">
              <w:rPr>
                <w:rFonts w:ascii="Times New Roman" w:hAnsi="Times New Roman"/>
                <w:lang w:val="en-US" w:eastAsia="ko-KR"/>
              </w:rPr>
              <w:t>[ i ]</w:t>
            </w:r>
          </w:p>
        </w:tc>
        <w:tc>
          <w:tcPr>
            <w:tcW w:w="1152" w:type="dxa"/>
          </w:tcPr>
          <w:p w:rsidR="007E173E" w:rsidRPr="00564A49" w:rsidRDefault="007E173E" w:rsidP="00802F9B">
            <w:pPr>
              <w:pStyle w:val="tablecell"/>
              <w:rPr>
                <w:lang w:val="en-US" w:eastAsia="ko-KR"/>
              </w:rPr>
            </w:pPr>
            <w:r w:rsidRPr="00564A49">
              <w:rPr>
                <w:lang w:val="en-US" w:eastAsia="ko-KR"/>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used_by_curr_pic_lt_sps_flag</w:t>
            </w:r>
            <w:r w:rsidRPr="00564A49">
              <w:rPr>
                <w:rFonts w:ascii="Times New Roman" w:hAnsi="Times New Roman"/>
                <w:lang w:val="en-US" w:eastAsia="ko-KR"/>
              </w:rPr>
              <w:t>[ i ]</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eastAsia="ko-KR"/>
              </w:rPr>
              <w:tab/>
              <w:t>sps_temporal_mvp_enabled_flag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eastAsia="ko-KR"/>
              </w:rPr>
              <w:tab/>
              <w:t>strong_intra_smoothing_enabled_flag</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vui_parameters_present_flag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if( vui_parameters_present_flag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vui_parameters(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1A6432">
            <w:pPr>
              <w:pStyle w:val="tablesyntax"/>
              <w:rPr>
                <w:rFonts w:ascii="Times New Roman" w:hAnsi="Times New Roman"/>
                <w:lang w:val="en-US"/>
              </w:rPr>
            </w:pPr>
            <w:r w:rsidRPr="00564A49">
              <w:rPr>
                <w:rFonts w:ascii="Times New Roman" w:hAnsi="Times New Roman"/>
                <w:b/>
                <w:bCs/>
                <w:lang w:val="en-US"/>
              </w:rPr>
              <w:tab/>
              <w:t>sps_extension_flag</w:t>
            </w:r>
          </w:p>
        </w:tc>
        <w:tc>
          <w:tcPr>
            <w:tcW w:w="1152" w:type="dxa"/>
          </w:tcPr>
          <w:p w:rsidR="007E173E" w:rsidRPr="00564A49" w:rsidRDefault="007E173E" w:rsidP="00802F9B">
            <w:pPr>
              <w:pStyle w:val="tablecell"/>
              <w:rPr>
                <w:lang w:val="en-US" w:eastAsia="ko-KR"/>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Cs/>
                <w:lang w:val="en-US"/>
              </w:rPr>
              <w:tab/>
              <w:t>if( sps_extension_flag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rPr>
              <w:t xml:space="preserve">for ( i = 0; i &lt; 8; i++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rPr>
              <w:t>sps_extension_type_flag</w:t>
            </w:r>
            <w:r w:rsidRPr="00564A49">
              <w:rPr>
                <w:rFonts w:ascii="Times New Roman" w:hAnsi="Times New Roman"/>
                <w:bCs/>
              </w:rPr>
              <w:t>[ i ]</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t>if( sps_extension_type_flag[ 1 ]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sps_multilayer_extension(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t>if( sps_extension_type_flag[ 7 ]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while( more_rbsp_data(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sps_extension_data_flag</w:t>
            </w:r>
          </w:p>
        </w:tc>
        <w:tc>
          <w:tcPr>
            <w:tcW w:w="1152" w:type="dxa"/>
          </w:tcPr>
          <w:p w:rsidR="007E173E" w:rsidRPr="00564A49" w:rsidRDefault="007E173E" w:rsidP="00802F9B">
            <w:pPr>
              <w:pStyle w:val="tablecell"/>
              <w:rPr>
                <w:lang w:val="en-US" w:eastAsia="ko-KR"/>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rbsp_trailing_bits(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Next w:val="0"/>
              <w:rPr>
                <w:rFonts w:ascii="Times New Roman" w:hAnsi="Times New Roman"/>
                <w:lang w:val="en-US"/>
              </w:rPr>
            </w:pPr>
            <w:r w:rsidRPr="00564A49">
              <w:rPr>
                <w:rFonts w:ascii="Times New Roman" w:hAnsi="Times New Roman"/>
                <w:lang w:val="en-US"/>
              </w:rPr>
              <w:lastRenderedPageBreak/>
              <w:t>}</w:t>
            </w:r>
          </w:p>
        </w:tc>
        <w:tc>
          <w:tcPr>
            <w:tcW w:w="1152" w:type="dxa"/>
          </w:tcPr>
          <w:p w:rsidR="007E173E" w:rsidRPr="00564A49" w:rsidRDefault="007E173E" w:rsidP="00802F9B">
            <w:pPr>
              <w:pStyle w:val="tablecell"/>
              <w:keepNext w:val="0"/>
              <w:rPr>
                <w:lang w:val="en-US"/>
              </w:rPr>
            </w:pPr>
          </w:p>
        </w:tc>
      </w:tr>
    </w:tbl>
    <w:p w:rsidR="007E173E" w:rsidRPr="00564A49" w:rsidRDefault="007E173E" w:rsidP="007E173E">
      <w:pPr>
        <w:pStyle w:val="3N"/>
        <w:rPr>
          <w:lang w:val="en-US"/>
        </w:rPr>
      </w:pPr>
      <w:bookmarkStart w:id="1516" w:name="_Ref360884713"/>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Sequence parameter set multilayer extension syntax</w:t>
      </w:r>
      <w:bookmarkEnd w:id="1516"/>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1"/>
      </w:tblGrid>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MS Mincho"/>
                <w:lang w:val="en-US"/>
              </w:rPr>
              <w:t>sps_multilayer_extension( ) {</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MS Mincho"/>
                <w:b/>
                <w:bCs/>
                <w:lang w:val="en-US"/>
              </w:rPr>
            </w:pPr>
            <w:r w:rsidRPr="00564A49">
              <w:rPr>
                <w:rFonts w:eastAsia="MS Mincho"/>
                <w:b/>
                <w:bCs/>
                <w:lang w:val="en-US"/>
              </w:rPr>
              <w:t>Descriptor</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Batang"/>
                <w:b/>
                <w:bCs/>
                <w:lang w:val="en-US" w:eastAsia="ko-KR"/>
              </w:rPr>
              <w:tab/>
              <w:t>inter_view_</w:t>
            </w:r>
            <w:r w:rsidRPr="00564A49">
              <w:rPr>
                <w:b/>
                <w:bCs/>
                <w:lang w:val="en-US" w:eastAsia="ja-JP"/>
              </w:rPr>
              <w:t>mv_vert_constraint_flag</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Batang"/>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bCs/>
              </w:rPr>
              <w:tab/>
            </w:r>
            <w:r w:rsidRPr="00564A49">
              <w:rPr>
                <w:b/>
                <w:bCs/>
              </w:rPr>
              <w:t>num_scaled_ref_layer_offsets</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rPr>
              <w:t>ue(v)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tab/>
              <w:t>for( i = 0; i &lt; num_scaled_ref_layer_offsets; i++) {</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tab/>
            </w:r>
            <w:r w:rsidRPr="00564A49">
              <w:tab/>
            </w:r>
            <w:r w:rsidRPr="00564A49">
              <w:rPr>
                <w:b/>
              </w:rPr>
              <w:t>scaled_ref_layer_id</w:t>
            </w:r>
            <w:r w:rsidRPr="00564A49">
              <w:t>[ i ]</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MS Mincho"/>
                <w:bCs/>
              </w:rPr>
              <w:t>u(6)</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b/>
                <w:bCs/>
              </w:rPr>
              <w:tab/>
            </w:r>
            <w:r w:rsidRPr="00564A49">
              <w:rPr>
                <w:b/>
                <w:bCs/>
              </w:rPr>
              <w:tab/>
              <w:t>scaled_ref_layer_left_offset</w:t>
            </w:r>
            <w:r w:rsidRPr="00564A49">
              <w:rPr>
                <w:bCs/>
              </w:rPr>
              <w:t>[ scaled_ref_layer_id[ i ] ]</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t>se(v)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b/>
                <w:bCs/>
              </w:rPr>
              <w:tab/>
            </w:r>
            <w:r w:rsidRPr="00564A49">
              <w:rPr>
                <w:b/>
                <w:bCs/>
              </w:rPr>
              <w:tab/>
              <w:t>scaled_ref_layer_top_offset</w:t>
            </w:r>
            <w:r w:rsidRPr="00564A49">
              <w:rPr>
                <w:bCs/>
              </w:rPr>
              <w:t>[ scaled_ref_layer_id[ i ] ]</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t>se(v)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b/>
                <w:bCs/>
              </w:rPr>
              <w:tab/>
            </w:r>
            <w:r w:rsidRPr="00564A49">
              <w:rPr>
                <w:b/>
                <w:bCs/>
              </w:rPr>
              <w:tab/>
              <w:t>scaled_ref_layer_right_offset</w:t>
            </w:r>
            <w:r w:rsidRPr="00564A49">
              <w:rPr>
                <w:bCs/>
              </w:rPr>
              <w:t>[ scaled_ref_layer_id[ i ] ]</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t>se(v)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b/>
                <w:bCs/>
              </w:rPr>
              <w:tab/>
            </w:r>
            <w:r w:rsidRPr="00564A49">
              <w:rPr>
                <w:b/>
                <w:bCs/>
              </w:rPr>
              <w:tab/>
              <w:t>scaled_ref_layer_bottom_offset</w:t>
            </w:r>
            <w:r w:rsidRPr="00564A49">
              <w:rPr>
                <w:bCs/>
              </w:rPr>
              <w:t>[ scaled_ref_layer_id[ i ] ]</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t>se(v)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564A49">
              <w:rPr>
                <w:b/>
                <w:bCs/>
              </w:rPr>
              <w:tab/>
            </w:r>
            <w:r w:rsidRPr="00564A49">
              <w:rPr>
                <w:b/>
                <w:bCs/>
              </w:rPr>
              <w:tab/>
            </w:r>
            <w:r w:rsidR="00802F9B" w:rsidRPr="00564A49">
              <w:rPr>
                <w:rFonts w:hint="eastAsia"/>
                <w:b/>
                <w:bCs/>
                <w:lang w:val="en-US" w:eastAsia="ko-KR"/>
              </w:rPr>
              <w:t>vert_</w:t>
            </w:r>
            <w:r w:rsidR="00802F9B" w:rsidRPr="00564A49">
              <w:rPr>
                <w:b/>
              </w:rPr>
              <w:t>phase_position_enable_flag</w:t>
            </w:r>
            <w:r w:rsidRPr="00564A49">
              <w:rPr>
                <w:bCs/>
              </w:rPr>
              <w:t>[ scaled_ref_layer_id[ i ] ]</w:t>
            </w:r>
          </w:p>
        </w:tc>
        <w:tc>
          <w:tcPr>
            <w:tcW w:w="1151" w:type="dxa"/>
          </w:tcPr>
          <w:p w:rsidR="007E173E" w:rsidRPr="00564A49" w:rsidRDefault="007E173E" w:rsidP="00802F9B">
            <w:pPr>
              <w:keepNext/>
              <w:tabs>
                <w:tab w:val="clear" w:pos="794"/>
                <w:tab w:val="clear" w:pos="1191"/>
                <w:tab w:val="clear" w:pos="1588"/>
                <w:tab w:val="clear" w:pos="1985"/>
              </w:tabs>
              <w:spacing w:before="0" w:after="60"/>
            </w:pPr>
            <w:r w:rsidRPr="00564A49">
              <w:rPr>
                <w:rFonts w:eastAsia="MS Mincho"/>
                <w:bC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b/>
                <w:bCs/>
              </w:rPr>
              <w:tab/>
            </w:r>
            <w:r w:rsidRPr="00564A49">
              <w:rPr>
                <w:b/>
              </w:rPr>
              <w:t>}</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w:t>
            </w:r>
          </w:p>
        </w:tc>
        <w:tc>
          <w:tcPr>
            <w:tcW w:w="1151"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bl>
    <w:p w:rsidR="007E173E" w:rsidRPr="00564A49" w:rsidRDefault="007E173E" w:rsidP="007E173E">
      <w:pPr>
        <w:pStyle w:val="3N"/>
        <w:rPr>
          <w:lang w:val="en-US"/>
        </w:rPr>
      </w:pP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17" w:name="_Ref351058034"/>
      <w:bookmarkStart w:id="1518" w:name="_Ref363160723"/>
      <w:r w:rsidRPr="00564A49">
        <w:rPr>
          <w:lang w:val="en-US"/>
        </w:rPr>
        <w:lastRenderedPageBreak/>
        <w:t>Picture parameter set RBSP syntax</w:t>
      </w:r>
      <w:bookmarkEnd w:id="1514"/>
      <w:bookmarkEnd w:id="1517"/>
      <w:bookmarkEnd w:id="1518"/>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bookmarkStart w:id="1519" w:name="_Ref348090111"/>
            <w:r w:rsidRPr="00564A49">
              <w:rPr>
                <w:rFonts w:ascii="Times New Roman" w:hAnsi="Times New Roman"/>
                <w:lang w:val="en-US"/>
              </w:rPr>
              <w:t>pic_parameter_set_rbsp( ) {</w:t>
            </w:r>
          </w:p>
        </w:tc>
        <w:tc>
          <w:tcPr>
            <w:tcW w:w="1157" w:type="dxa"/>
          </w:tcPr>
          <w:p w:rsidR="007E173E" w:rsidRPr="00564A49" w:rsidRDefault="007E173E" w:rsidP="00802F9B">
            <w:pPr>
              <w:pStyle w:val="tableheading"/>
              <w:rPr>
                <w:lang w:val="en-US"/>
              </w:rPr>
            </w:pPr>
            <w:r w:rsidRPr="00564A49">
              <w:rPr>
                <w:lang w:val="en-US"/>
              </w:rPr>
              <w:t>Descriptor</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sz w:val="22"/>
                <w:szCs w:val="22"/>
                <w:lang w:val="en-US"/>
              </w:rPr>
            </w:pPr>
            <w:r w:rsidRPr="00564A49">
              <w:rPr>
                <w:rFonts w:ascii="Times New Roman" w:hAnsi="Times New Roman"/>
                <w:b/>
                <w:bCs/>
                <w:lang w:val="en-US"/>
              </w:rPr>
              <w:tab/>
              <w:t>pps_pic_parameter_set_id</w:t>
            </w:r>
          </w:p>
        </w:tc>
        <w:tc>
          <w:tcPr>
            <w:tcW w:w="1157"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sz w:val="22"/>
                <w:szCs w:val="22"/>
                <w:lang w:val="en-US"/>
              </w:rPr>
            </w:pPr>
            <w:r w:rsidRPr="00564A49">
              <w:rPr>
                <w:rFonts w:ascii="Times New Roman" w:hAnsi="Times New Roman"/>
                <w:b/>
                <w:bCs/>
                <w:lang w:val="en-US"/>
              </w:rPr>
              <w:tab/>
              <w:t>pps_seq_parameter_set_id</w:t>
            </w:r>
          </w:p>
        </w:tc>
        <w:tc>
          <w:tcPr>
            <w:tcW w:w="1157"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lang w:val="en-US"/>
              </w:rPr>
              <w:tab/>
              <w:t>dependent_slice_segments_enabled_flag</w:t>
            </w:r>
          </w:p>
        </w:tc>
        <w:tc>
          <w:tcPr>
            <w:tcW w:w="1157" w:type="dxa"/>
          </w:tcPr>
          <w:p w:rsidR="007E173E" w:rsidRPr="00564A49" w:rsidRDefault="007E173E" w:rsidP="00802F9B">
            <w:pPr>
              <w:pStyle w:val="tablecell"/>
              <w:rPr>
                <w:lang w:val="en-US"/>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t>output_flag_present_flag</w:t>
            </w:r>
          </w:p>
        </w:tc>
        <w:tc>
          <w:tcPr>
            <w:tcW w:w="1157" w:type="dxa"/>
          </w:tcPr>
          <w:p w:rsidR="007E173E" w:rsidRPr="00564A49" w:rsidRDefault="007E173E" w:rsidP="00802F9B">
            <w:pPr>
              <w:pStyle w:val="tablecell"/>
              <w:keepLines w:val="0"/>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lang w:val="en-US" w:eastAsia="ko-KR"/>
              </w:rPr>
            </w:pPr>
            <w:r w:rsidRPr="00564A49">
              <w:rPr>
                <w:rFonts w:ascii="Times New Roman" w:hAnsi="Times New Roman"/>
                <w:lang w:val="en-US" w:eastAsia="ko-KR"/>
              </w:rPr>
              <w:tab/>
            </w:r>
            <w:r w:rsidRPr="00564A49">
              <w:rPr>
                <w:rFonts w:ascii="Times New Roman" w:hAnsi="Times New Roman"/>
                <w:b/>
                <w:lang w:val="en-US" w:eastAsia="ko-KR"/>
              </w:rPr>
              <w:t>num_extra_slice_header_bits</w:t>
            </w:r>
          </w:p>
        </w:tc>
        <w:tc>
          <w:tcPr>
            <w:tcW w:w="1157" w:type="dxa"/>
          </w:tcPr>
          <w:p w:rsidR="007E173E" w:rsidRPr="00564A49" w:rsidRDefault="007E173E" w:rsidP="00802F9B">
            <w:pPr>
              <w:pStyle w:val="tablecell"/>
              <w:keepLines w:val="0"/>
              <w:rPr>
                <w:lang w:val="en-US"/>
              </w:rPr>
            </w:pPr>
            <w:r w:rsidRPr="00564A49">
              <w:rPr>
                <w:lang w:val="en-US"/>
              </w:rPr>
              <w:t>u(3)</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lang w:val="en-US" w:eastAsia="ko-KR"/>
              </w:rPr>
              <w:t>sign_data_hiding_enabled_flag</w:t>
            </w:r>
          </w:p>
        </w:tc>
        <w:tc>
          <w:tcPr>
            <w:tcW w:w="1157"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rPr>
              <w:tab/>
            </w:r>
            <w:r w:rsidRPr="00564A49">
              <w:rPr>
                <w:rFonts w:ascii="Times New Roman" w:hAnsi="Times New Roman"/>
                <w:b/>
                <w:lang w:val="en-US"/>
              </w:rPr>
              <w:t>cabac_init_present</w:t>
            </w:r>
            <w:r w:rsidRPr="00564A49">
              <w:rPr>
                <w:rFonts w:ascii="Times New Roman" w:eastAsia="MS Mincho" w:hAnsi="Times New Roman"/>
                <w:b/>
                <w:lang w:val="en-US" w:eastAsia="ja-JP"/>
              </w:rPr>
              <w:t>_flag</w:t>
            </w:r>
          </w:p>
        </w:tc>
        <w:tc>
          <w:tcPr>
            <w:tcW w:w="1157"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num_ref_idx_l0_default_active_minus1</w:t>
            </w:r>
          </w:p>
        </w:tc>
        <w:tc>
          <w:tcPr>
            <w:tcW w:w="1157"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b/>
                <w:lang w:val="en-US"/>
              </w:rPr>
              <w:t>num_ref_idx_l1_default_active_minus1</w:t>
            </w:r>
          </w:p>
        </w:tc>
        <w:tc>
          <w:tcPr>
            <w:tcW w:w="1157"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rPr>
            </w:pPr>
            <w:r w:rsidRPr="00564A49">
              <w:rPr>
                <w:rFonts w:ascii="Times New Roman" w:hAnsi="Times New Roman"/>
                <w:lang w:val="en-US"/>
              </w:rPr>
              <w:tab/>
            </w:r>
            <w:r w:rsidRPr="00564A49">
              <w:rPr>
                <w:rFonts w:ascii="Times New Roman" w:hAnsi="Times New Roman"/>
                <w:b/>
                <w:bCs/>
                <w:lang w:val="en-US"/>
              </w:rPr>
              <w:t>init_qp_minus26</w:t>
            </w:r>
          </w:p>
        </w:tc>
        <w:tc>
          <w:tcPr>
            <w:tcW w:w="1157" w:type="dxa"/>
          </w:tcPr>
          <w:p w:rsidR="007E173E" w:rsidRPr="00564A49" w:rsidRDefault="007E173E" w:rsidP="00802F9B">
            <w:pPr>
              <w:pStyle w:val="tablecell"/>
              <w:keepLines w:val="0"/>
              <w:rPr>
                <w:lang w:val="en-US"/>
              </w:rPr>
            </w:pPr>
            <w:r w:rsidRPr="00564A49">
              <w:rPr>
                <w:lang w:val="en-US"/>
              </w:rPr>
              <w:t>se(v)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rPr>
            </w:pPr>
            <w:r w:rsidRPr="00564A49">
              <w:rPr>
                <w:rFonts w:ascii="Times New Roman" w:hAnsi="Times New Roman"/>
                <w:b/>
                <w:bCs/>
                <w:lang w:val="en-US"/>
              </w:rPr>
              <w:tab/>
              <w:t>constrained_intra_pred_flag</w:t>
            </w:r>
          </w:p>
        </w:tc>
        <w:tc>
          <w:tcPr>
            <w:tcW w:w="1157" w:type="dxa"/>
          </w:tcPr>
          <w:p w:rsidR="007E173E" w:rsidRPr="00564A49" w:rsidRDefault="007E173E" w:rsidP="00802F9B">
            <w:pPr>
              <w:pStyle w:val="tablecell"/>
              <w:keepLines w:val="0"/>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t>transform_skip_enabled_flag</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keepLines w:val="0"/>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eastAsia="ko-KR"/>
              </w:rPr>
              <w:tab/>
            </w:r>
            <w:r w:rsidRPr="00564A49">
              <w:rPr>
                <w:rFonts w:ascii="Times New Roman" w:hAnsi="Times New Roman"/>
                <w:b/>
                <w:lang w:val="en-US" w:eastAsia="ko-KR"/>
              </w:rPr>
              <w:t>cu_qp_delta_enabled_flag</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keepLines w:val="0"/>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eastAsia="ko-KR"/>
              </w:rPr>
              <w:tab/>
            </w:r>
            <w:r w:rsidRPr="00564A49">
              <w:rPr>
                <w:rFonts w:ascii="Times New Roman" w:hAnsi="Times New Roman"/>
                <w:lang w:val="en-US" w:eastAsia="ko-KR"/>
              </w:rPr>
              <w:t>if( cu_qp_delta_enabled_flag )</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diff_cu_qp_delta_depth</w:t>
            </w:r>
          </w:p>
        </w:tc>
        <w:tc>
          <w:tcPr>
            <w:tcW w:w="1157" w:type="dxa"/>
          </w:tcPr>
          <w:p w:rsidR="007E173E" w:rsidRPr="00564A49" w:rsidRDefault="007E173E" w:rsidP="00802F9B">
            <w:pPr>
              <w:pStyle w:val="tablecell"/>
              <w:keepLines w:val="0"/>
              <w:rPr>
                <w:lang w:val="en-US" w:eastAsia="ko-KR"/>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
                <w:lang w:val="en-US" w:eastAsia="ko-KR"/>
              </w:rPr>
              <w:tab/>
              <w:t>pps_cb_qp_offset</w:t>
            </w:r>
          </w:p>
        </w:tc>
        <w:tc>
          <w:tcPr>
            <w:tcW w:w="1157" w:type="dxa"/>
          </w:tcPr>
          <w:p w:rsidR="007E173E" w:rsidRPr="00564A49" w:rsidRDefault="007E173E" w:rsidP="00802F9B">
            <w:pPr>
              <w:pStyle w:val="tablecell"/>
              <w:keepLines w:val="0"/>
              <w:rPr>
                <w:lang w:val="en-US" w:eastAsia="ko-KR"/>
              </w:rPr>
            </w:pPr>
            <w:r w:rsidRPr="00564A49">
              <w:rPr>
                <w:lang w:val="en-US" w:eastAsia="ko-KR"/>
              </w:rPr>
              <w:t>se(v)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
                <w:lang w:val="en-US" w:eastAsia="ko-KR"/>
              </w:rPr>
              <w:tab/>
              <w:t>pps_cr_qp_offset</w:t>
            </w:r>
          </w:p>
        </w:tc>
        <w:tc>
          <w:tcPr>
            <w:tcW w:w="1157" w:type="dxa"/>
          </w:tcPr>
          <w:p w:rsidR="007E173E" w:rsidRPr="00564A49" w:rsidRDefault="007E173E" w:rsidP="00802F9B">
            <w:pPr>
              <w:pStyle w:val="tablecell"/>
              <w:keepLines w:val="0"/>
              <w:rPr>
                <w:lang w:val="en-US" w:eastAsia="ko-KR"/>
              </w:rPr>
            </w:pPr>
            <w:r w:rsidRPr="00564A49">
              <w:rPr>
                <w:lang w:val="en-US" w:eastAsia="ko-KR"/>
              </w:rPr>
              <w:t>se(v)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lang w:val="en-US" w:eastAsia="ko-KR"/>
              </w:rPr>
            </w:pPr>
            <w:r w:rsidRPr="00564A49">
              <w:rPr>
                <w:rFonts w:ascii="Times New Roman" w:hAnsi="Times New Roman"/>
                <w:b/>
                <w:lang w:val="en-US" w:eastAsia="ko-KR"/>
              </w:rPr>
              <w:tab/>
              <w:t>pps_slice_chroma_qp_offsets_present_flag</w:t>
            </w:r>
          </w:p>
        </w:tc>
        <w:tc>
          <w:tcPr>
            <w:tcW w:w="1157" w:type="dxa"/>
          </w:tcPr>
          <w:p w:rsidR="007E173E" w:rsidRPr="00564A49" w:rsidRDefault="007E173E" w:rsidP="00802F9B">
            <w:pPr>
              <w:pStyle w:val="tablecell"/>
              <w:keepLines w:val="0"/>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Cs/>
                <w:lang w:val="en-US"/>
              </w:rPr>
            </w:pPr>
            <w:r w:rsidRPr="00564A49">
              <w:rPr>
                <w:rFonts w:ascii="Times New Roman" w:hAnsi="Times New Roman"/>
                <w:b/>
                <w:bCs/>
                <w:lang w:val="en-US"/>
              </w:rPr>
              <w:tab/>
              <w:t>weighted_pred_flag</w:t>
            </w:r>
          </w:p>
        </w:tc>
        <w:tc>
          <w:tcPr>
            <w:tcW w:w="1157" w:type="dxa"/>
          </w:tcPr>
          <w:p w:rsidR="007E173E" w:rsidRPr="00564A49" w:rsidRDefault="007E173E" w:rsidP="00802F9B">
            <w:pPr>
              <w:pStyle w:val="tablecell"/>
              <w:keepLines w:val="0"/>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Cs/>
                <w:lang w:val="en-US"/>
              </w:rPr>
            </w:pPr>
            <w:r w:rsidRPr="00564A49">
              <w:rPr>
                <w:rFonts w:ascii="Times New Roman" w:hAnsi="Times New Roman"/>
                <w:b/>
                <w:bCs/>
                <w:lang w:val="en-US"/>
              </w:rPr>
              <w:tab/>
              <w:t>weighted_bipred_flag</w:t>
            </w:r>
          </w:p>
        </w:tc>
        <w:tc>
          <w:tcPr>
            <w:tcW w:w="1157" w:type="dxa"/>
          </w:tcPr>
          <w:p w:rsidR="007E173E" w:rsidRPr="00564A49" w:rsidRDefault="007E173E" w:rsidP="00802F9B">
            <w:pPr>
              <w:pStyle w:val="tablecell"/>
              <w:keepLines w:val="0"/>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kern w:val="2"/>
                <w:lang w:val="en-US" w:eastAsia="ko-KR"/>
              </w:rPr>
              <w:tab/>
            </w:r>
            <w:r w:rsidRPr="00564A49">
              <w:rPr>
                <w:rFonts w:ascii="Times New Roman" w:hAnsi="Times New Roman"/>
                <w:b/>
                <w:bCs/>
                <w:kern w:val="2"/>
                <w:lang w:val="en-US" w:eastAsia="ko-KR"/>
              </w:rPr>
              <w:t>transquant_bypass_enabled_flag</w:t>
            </w:r>
          </w:p>
        </w:tc>
        <w:tc>
          <w:tcPr>
            <w:tcW w:w="1157" w:type="dxa"/>
          </w:tcPr>
          <w:p w:rsidR="007E173E" w:rsidRPr="00564A49" w:rsidRDefault="007E173E" w:rsidP="00802F9B">
            <w:pPr>
              <w:pStyle w:val="tablecell"/>
              <w:keepLines w:val="0"/>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tiles_enabled_flag</w:t>
            </w:r>
          </w:p>
        </w:tc>
        <w:tc>
          <w:tcPr>
            <w:tcW w:w="1157" w:type="dxa"/>
          </w:tcPr>
          <w:p w:rsidR="007E173E" w:rsidRPr="00564A49" w:rsidRDefault="007E173E" w:rsidP="00802F9B">
            <w:pPr>
              <w:pStyle w:val="tablecell"/>
              <w:keepLines w:val="0"/>
              <w:ind w:left="3"/>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entropy_coding_sync_enabled_flag</w:t>
            </w:r>
          </w:p>
        </w:tc>
        <w:tc>
          <w:tcPr>
            <w:tcW w:w="1157" w:type="dxa"/>
          </w:tcPr>
          <w:p w:rsidR="007E173E" w:rsidRPr="00564A49" w:rsidRDefault="007E173E" w:rsidP="00802F9B">
            <w:pPr>
              <w:pStyle w:val="tablecell"/>
              <w:keepLines w:val="0"/>
              <w:ind w:left="3"/>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lang w:val="en-US" w:eastAsia="ko-KR"/>
              </w:rPr>
              <w:t xml:space="preserve">if( </w:t>
            </w:r>
            <w:r w:rsidRPr="00564A49">
              <w:rPr>
                <w:rFonts w:ascii="Times New Roman" w:hAnsi="Times New Roman"/>
                <w:lang w:val="en-US"/>
              </w:rPr>
              <w:t>tiles_enabled_flag</w:t>
            </w:r>
            <w:r w:rsidRPr="00564A49">
              <w:rPr>
                <w:rFonts w:ascii="Times New Roman" w:hAnsi="Times New Roman"/>
                <w:lang w:val="en-US" w:eastAsia="ko-KR"/>
              </w:rPr>
              <w:t xml:space="preserve"> ) {</w:t>
            </w:r>
          </w:p>
        </w:tc>
        <w:tc>
          <w:tcPr>
            <w:tcW w:w="1157" w:type="dxa"/>
          </w:tcPr>
          <w:p w:rsidR="007E173E" w:rsidRPr="00564A49" w:rsidRDefault="007E173E" w:rsidP="00802F9B">
            <w:pPr>
              <w:pStyle w:val="tablecell"/>
              <w:keepLines w:val="0"/>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lang w:val="en-US"/>
              </w:rPr>
              <w:tab/>
            </w:r>
            <w:r w:rsidRPr="00564A49">
              <w:rPr>
                <w:rFonts w:ascii="Times New Roman" w:hAnsi="Times New Roman"/>
                <w:b/>
                <w:bCs/>
                <w:lang w:val="en-US"/>
              </w:rPr>
              <w:tab/>
            </w:r>
            <w:r w:rsidRPr="00564A49">
              <w:rPr>
                <w:rFonts w:ascii="Times New Roman" w:hAnsi="Times New Roman"/>
                <w:b/>
                <w:lang w:val="en-US"/>
              </w:rPr>
              <w:t>num_tile_columns_minus1</w:t>
            </w:r>
          </w:p>
        </w:tc>
        <w:tc>
          <w:tcPr>
            <w:tcW w:w="1157" w:type="dxa"/>
          </w:tcPr>
          <w:p w:rsidR="007E173E" w:rsidRPr="00564A49" w:rsidRDefault="007E173E" w:rsidP="00802F9B">
            <w:pPr>
              <w:pStyle w:val="tablecell"/>
              <w:keepLines w:val="0"/>
              <w:rPr>
                <w:lang w:val="en-US" w:eastAsia="ko-KR"/>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lang w:val="en-US"/>
              </w:rPr>
              <w:t>num_tile_rows_minus1</w:t>
            </w:r>
          </w:p>
        </w:tc>
        <w:tc>
          <w:tcPr>
            <w:tcW w:w="1157" w:type="dxa"/>
          </w:tcPr>
          <w:p w:rsidR="007E173E" w:rsidRPr="00564A49" w:rsidRDefault="007E173E" w:rsidP="00802F9B">
            <w:pPr>
              <w:pStyle w:val="tablecell"/>
              <w:keepLines w:val="0"/>
              <w:rPr>
                <w:lang w:val="en-US" w:eastAsia="ko-KR"/>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lang w:val="en-US"/>
              </w:rPr>
              <w:t>uniform_spacing_flag</w:t>
            </w:r>
          </w:p>
        </w:tc>
        <w:tc>
          <w:tcPr>
            <w:tcW w:w="1157" w:type="dxa"/>
          </w:tcPr>
          <w:p w:rsidR="007E173E" w:rsidRPr="00564A49" w:rsidRDefault="007E173E" w:rsidP="00802F9B">
            <w:pPr>
              <w:pStyle w:val="tablecell"/>
              <w:keepLines w:val="0"/>
              <w:rPr>
                <w:lang w:val="en-US" w:eastAsia="ko-KR"/>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lang w:val="en-US"/>
              </w:rPr>
              <w:t>if( !uniform_spacing_flag ) {</w:t>
            </w:r>
          </w:p>
        </w:tc>
        <w:tc>
          <w:tcPr>
            <w:tcW w:w="1157" w:type="dxa"/>
          </w:tcPr>
          <w:p w:rsidR="007E173E" w:rsidRPr="00564A49" w:rsidRDefault="007E173E" w:rsidP="00802F9B">
            <w:pPr>
              <w:pStyle w:val="tablecell"/>
              <w:keepLines w:val="0"/>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lang w:val="en-US"/>
              </w:rPr>
              <w:t>for( i = 0; i &lt; num_tile_columns_minus1; i++ )</w:t>
            </w:r>
          </w:p>
        </w:tc>
        <w:tc>
          <w:tcPr>
            <w:tcW w:w="1157" w:type="dxa"/>
          </w:tcPr>
          <w:p w:rsidR="007E173E" w:rsidRPr="00564A49" w:rsidRDefault="007E173E" w:rsidP="00802F9B">
            <w:pPr>
              <w:pStyle w:val="tablecell"/>
              <w:keepLines w:val="0"/>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lang w:val="en-US"/>
              </w:rPr>
              <w:t>column_width_minus1</w:t>
            </w:r>
            <w:r w:rsidRPr="00564A49">
              <w:rPr>
                <w:rFonts w:ascii="Times New Roman" w:hAnsi="Times New Roman"/>
                <w:lang w:val="en-US"/>
              </w:rPr>
              <w:t>[ i ]</w:t>
            </w:r>
          </w:p>
        </w:tc>
        <w:tc>
          <w:tcPr>
            <w:tcW w:w="1157" w:type="dxa"/>
          </w:tcPr>
          <w:p w:rsidR="007E173E" w:rsidRPr="00564A49" w:rsidRDefault="007E173E" w:rsidP="00802F9B">
            <w:pPr>
              <w:pStyle w:val="tablecell"/>
              <w:keepLines w:val="0"/>
              <w:rPr>
                <w:lang w:val="en-US" w:eastAsia="ko-KR"/>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lang w:val="en-US"/>
              </w:rPr>
              <w:t>for( i = 0; i &lt; num_tile_rows_minus1; i++ )</w:t>
            </w:r>
          </w:p>
        </w:tc>
        <w:tc>
          <w:tcPr>
            <w:tcW w:w="1157" w:type="dxa"/>
          </w:tcPr>
          <w:p w:rsidR="007E173E" w:rsidRPr="00564A49" w:rsidRDefault="007E173E" w:rsidP="00802F9B">
            <w:pPr>
              <w:pStyle w:val="tablecell"/>
              <w:keepLines w:val="0"/>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lang w:val="en-US"/>
              </w:rPr>
              <w:t>row_height_minus1</w:t>
            </w:r>
            <w:r w:rsidRPr="00564A49">
              <w:rPr>
                <w:rFonts w:ascii="Times New Roman" w:hAnsi="Times New Roman"/>
                <w:lang w:val="en-US"/>
              </w:rPr>
              <w:t>[ i ]</w:t>
            </w:r>
          </w:p>
        </w:tc>
        <w:tc>
          <w:tcPr>
            <w:tcW w:w="1157" w:type="dxa"/>
          </w:tcPr>
          <w:p w:rsidR="007E173E" w:rsidRPr="00564A49" w:rsidRDefault="007E173E" w:rsidP="00802F9B">
            <w:pPr>
              <w:pStyle w:val="tablecell"/>
              <w:keepLines w:val="0"/>
              <w:rPr>
                <w:lang w:val="en-US" w:eastAsia="ko-KR"/>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lang w:val="en-US"/>
              </w:rPr>
              <w:t>}</w:t>
            </w:r>
          </w:p>
        </w:tc>
        <w:tc>
          <w:tcPr>
            <w:tcW w:w="1157" w:type="dxa"/>
          </w:tcPr>
          <w:p w:rsidR="007E173E" w:rsidRPr="00564A49" w:rsidRDefault="007E173E" w:rsidP="00802F9B">
            <w:pPr>
              <w:pStyle w:val="tablecell"/>
              <w:keepLines w:val="0"/>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bCs/>
                <w:lang w:val="en-US" w:eastAsia="ko-KR"/>
              </w:rPr>
              <w:t>loop_filter_across_tiles_enabled_flag</w:t>
            </w:r>
          </w:p>
        </w:tc>
        <w:tc>
          <w:tcPr>
            <w:tcW w:w="1157" w:type="dxa"/>
          </w:tcPr>
          <w:p w:rsidR="007E173E" w:rsidRPr="00564A49" w:rsidRDefault="007E173E" w:rsidP="00802F9B">
            <w:pPr>
              <w:pStyle w:val="tablecell"/>
              <w:keepLines w:val="0"/>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Cs/>
                <w:lang w:val="en-US" w:eastAsia="ko-KR"/>
              </w:rPr>
            </w:pPr>
            <w:r w:rsidRPr="00564A49">
              <w:rPr>
                <w:rFonts w:ascii="Times New Roman" w:hAnsi="Times New Roman"/>
                <w:bCs/>
                <w:lang w:val="en-US" w:eastAsia="ko-KR"/>
              </w:rPr>
              <w:tab/>
              <w:t>}</w:t>
            </w:r>
          </w:p>
        </w:tc>
        <w:tc>
          <w:tcPr>
            <w:tcW w:w="1157" w:type="dxa"/>
          </w:tcPr>
          <w:p w:rsidR="007E173E" w:rsidRPr="00564A49" w:rsidRDefault="007E173E" w:rsidP="00802F9B">
            <w:pPr>
              <w:pStyle w:val="tablecell"/>
              <w:keepLines w:val="0"/>
              <w:rPr>
                <w:lang w:val="en-US" w:eastAsia="ko-KR"/>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keepLines w:val="0"/>
              <w:rPr>
                <w:rFonts w:ascii="Times New Roman" w:hAnsi="Times New Roman"/>
                <w:b/>
                <w:bCs/>
                <w:lang w:val="en-US" w:eastAsia="ko-KR"/>
              </w:rPr>
            </w:pPr>
            <w:r w:rsidRPr="00564A49">
              <w:rPr>
                <w:rFonts w:ascii="Times New Roman" w:hAnsi="Times New Roman"/>
                <w:bCs/>
                <w:lang w:val="en-US" w:eastAsia="ko-KR"/>
              </w:rPr>
              <w:tab/>
            </w:r>
            <w:r w:rsidRPr="00564A49">
              <w:rPr>
                <w:rFonts w:ascii="Times New Roman" w:hAnsi="Times New Roman"/>
                <w:b/>
                <w:bCs/>
                <w:lang w:val="en-US" w:eastAsia="ko-KR"/>
              </w:rPr>
              <w:t>pps_loop_filter_across_slices_enabled_flag</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keepLines w:val="0"/>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Cs/>
                <w:lang w:val="en-US" w:eastAsia="ko-KR"/>
              </w:rPr>
            </w:pPr>
            <w:r w:rsidRPr="00564A49">
              <w:rPr>
                <w:rFonts w:ascii="Times New Roman" w:hAnsi="Times New Roman"/>
                <w:b/>
                <w:bCs/>
                <w:lang w:val="en-US" w:eastAsia="ko-KR"/>
              </w:rPr>
              <w:tab/>
            </w:r>
            <w:r w:rsidRPr="00564A49">
              <w:rPr>
                <w:rFonts w:ascii="Times New Roman" w:hAnsi="Times New Roman"/>
                <w:b/>
                <w:bCs/>
                <w:lang w:val="en-US"/>
              </w:rPr>
              <w:t>deblocking_filter_control_present_flag</w:t>
            </w:r>
          </w:p>
        </w:tc>
        <w:tc>
          <w:tcPr>
            <w:tcW w:w="1157" w:type="dxa"/>
          </w:tcPr>
          <w:p w:rsidR="007E173E" w:rsidRPr="00564A49" w:rsidRDefault="007E173E" w:rsidP="00802F9B">
            <w:pPr>
              <w:pStyle w:val="tablecell"/>
              <w:keepLines w:val="0"/>
              <w:rPr>
                <w:lang w:val="en-US" w:eastAsia="ko-KR"/>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t>if( deblocking_filter_control_present_flag ) {</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bCs/>
                <w:lang w:val="en-US" w:eastAsia="ko-KR"/>
              </w:rPr>
              <w:t>deblocking_filter_override_enabled_flag</w:t>
            </w:r>
          </w:p>
        </w:tc>
        <w:tc>
          <w:tcPr>
            <w:tcW w:w="1157" w:type="dxa"/>
          </w:tcPr>
          <w:p w:rsidR="007E173E" w:rsidRPr="00564A49" w:rsidRDefault="007E173E" w:rsidP="00802F9B">
            <w:pPr>
              <w:pStyle w:val="tablecell"/>
              <w:keepLines w:val="0"/>
              <w:rPr>
                <w:lang w:val="en-US"/>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bCs/>
                <w:lang w:val="en-US" w:eastAsia="ko-KR"/>
              </w:rPr>
              <w:t>pps_deblocking_filter_disabled_flag</w:t>
            </w:r>
          </w:p>
        </w:tc>
        <w:tc>
          <w:tcPr>
            <w:tcW w:w="1157" w:type="dxa"/>
          </w:tcPr>
          <w:p w:rsidR="007E173E" w:rsidRPr="00564A49" w:rsidRDefault="007E173E" w:rsidP="00802F9B">
            <w:pPr>
              <w:pStyle w:val="tablecell"/>
              <w:keepLines w:val="0"/>
              <w:rPr>
                <w:lang w:val="en-US"/>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t>if( !pps_deblocking_filter_disabled_flag ) {</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bCs/>
                <w:lang w:val="en-US" w:eastAsia="ko-KR"/>
              </w:rPr>
              <w:t>pps_beta_offset_div2</w:t>
            </w:r>
          </w:p>
        </w:tc>
        <w:tc>
          <w:tcPr>
            <w:tcW w:w="1157" w:type="dxa"/>
          </w:tcPr>
          <w:p w:rsidR="007E173E" w:rsidRPr="00564A49" w:rsidRDefault="007E173E" w:rsidP="00802F9B">
            <w:pPr>
              <w:pStyle w:val="tablecell"/>
              <w:keepLines w:val="0"/>
              <w:rPr>
                <w:lang w:val="en-US"/>
              </w:rPr>
            </w:pPr>
            <w:r w:rsidRPr="00564A49">
              <w:rPr>
                <w:lang w:val="en-US" w:eastAsia="ko-KR"/>
              </w:rPr>
              <w:t>se(v)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bCs/>
                <w:lang w:val="en-US" w:eastAsia="ko-KR"/>
              </w:rPr>
              <w:t>pps_tc_offset_div2</w:t>
            </w:r>
          </w:p>
        </w:tc>
        <w:tc>
          <w:tcPr>
            <w:tcW w:w="1157" w:type="dxa"/>
          </w:tcPr>
          <w:p w:rsidR="007E173E" w:rsidRPr="00564A49" w:rsidRDefault="007E173E" w:rsidP="00802F9B">
            <w:pPr>
              <w:pStyle w:val="tablecell"/>
              <w:keepLines w:val="0"/>
              <w:rPr>
                <w:lang w:val="en-US"/>
              </w:rPr>
            </w:pPr>
            <w:r w:rsidRPr="00564A49">
              <w:rPr>
                <w:lang w:val="en-US" w:eastAsia="ko-KR"/>
              </w:rPr>
              <w:t>se(v)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t>}</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t>}</w:t>
            </w:r>
          </w:p>
        </w:tc>
        <w:tc>
          <w:tcPr>
            <w:tcW w:w="1157" w:type="dxa"/>
          </w:tcPr>
          <w:p w:rsidR="007E173E" w:rsidRPr="00564A49" w:rsidRDefault="007E173E" w:rsidP="00802F9B">
            <w:pPr>
              <w:pStyle w:val="tablecell"/>
              <w:keepLines w:val="0"/>
              <w:rPr>
                <w:lang w:val="en-US"/>
              </w:rPr>
            </w:pPr>
          </w:p>
        </w:tc>
      </w:tr>
      <w:tr w:rsidR="007E173E" w:rsidRPr="00564A49" w:rsidTr="00802F9B">
        <w:trPr>
          <w:cantSplit/>
          <w:jc w:val="center"/>
        </w:trPr>
        <w:tc>
          <w:tcPr>
            <w:tcW w:w="7920" w:type="dxa"/>
          </w:tcPr>
          <w:p w:rsidR="007E173E" w:rsidRPr="00564A49" w:rsidRDefault="007E173E" w:rsidP="00802F9B">
            <w:pPr>
              <w:pStyle w:val="tablesyntax"/>
              <w:keepLines w:val="0"/>
              <w:rPr>
                <w:rFonts w:ascii="Times New Roman" w:hAnsi="Times New Roman"/>
                <w:bCs/>
                <w:lang w:val="en-US"/>
              </w:rPr>
            </w:pPr>
            <w:r w:rsidRPr="00564A49">
              <w:rPr>
                <w:rFonts w:ascii="Times New Roman" w:hAnsi="Times New Roman"/>
                <w:bCs/>
                <w:lang w:val="en-US"/>
              </w:rPr>
              <w:lastRenderedPageBreak/>
              <w:tab/>
              <w:t>if( nuh_layer_id &gt; 0 )</w:t>
            </w:r>
          </w:p>
        </w:tc>
        <w:tc>
          <w:tcPr>
            <w:tcW w:w="1157" w:type="dxa"/>
          </w:tcPr>
          <w:p w:rsidR="007E173E" w:rsidRPr="00564A49" w:rsidRDefault="007E173E" w:rsidP="00802F9B">
            <w:pPr>
              <w:pStyle w:val="tablecell"/>
              <w:keepLines w:val="0"/>
              <w:rPr>
                <w:lang w:val="en-US"/>
              </w:rPr>
            </w:pPr>
          </w:p>
        </w:tc>
      </w:tr>
      <w:tr w:rsidR="007E173E" w:rsidRPr="00564A49" w:rsidTr="00802F9B">
        <w:trPr>
          <w:cantSplit/>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pps_infer_scaling_list_flag</w:t>
            </w:r>
          </w:p>
        </w:tc>
        <w:tc>
          <w:tcPr>
            <w:tcW w:w="1157" w:type="dxa"/>
          </w:tcPr>
          <w:p w:rsidR="007E173E" w:rsidRPr="00564A49" w:rsidRDefault="007E173E" w:rsidP="00802F9B">
            <w:pPr>
              <w:pStyle w:val="tablecell"/>
              <w:keepLines w:val="0"/>
              <w:rPr>
                <w:rFonts w:eastAsia="MS Mincho"/>
                <w:lang w:val="en-US" w:eastAsia="ja-JP"/>
              </w:rPr>
            </w:pPr>
            <w:r w:rsidRPr="00564A49">
              <w:rPr>
                <w:lang w:val="en-US"/>
              </w:rPr>
              <w:t>u(1)</w:t>
            </w:r>
          </w:p>
        </w:tc>
      </w:tr>
      <w:tr w:rsidR="007E173E" w:rsidRPr="00564A49" w:rsidTr="00802F9B">
        <w:trPr>
          <w:cantSplit/>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rPr>
              <w:tab/>
              <w:t>if( pps_infer_scaling_list_flag )</w:t>
            </w:r>
          </w:p>
        </w:tc>
        <w:tc>
          <w:tcPr>
            <w:tcW w:w="1157" w:type="dxa"/>
          </w:tcPr>
          <w:p w:rsidR="007E173E" w:rsidRPr="00564A49" w:rsidRDefault="007E173E" w:rsidP="00802F9B">
            <w:pPr>
              <w:pStyle w:val="tablecell"/>
              <w:keepLines w:val="0"/>
              <w:rPr>
                <w:rFonts w:eastAsia="MS Mincho"/>
                <w:lang w:val="en-US" w:eastAsia="ja-JP"/>
              </w:rPr>
            </w:pPr>
          </w:p>
        </w:tc>
      </w:tr>
      <w:tr w:rsidR="007E173E" w:rsidRPr="00564A49" w:rsidTr="00802F9B">
        <w:trPr>
          <w:cantSplit/>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pps_scaling_list_ref_layer_id</w:t>
            </w:r>
          </w:p>
        </w:tc>
        <w:tc>
          <w:tcPr>
            <w:tcW w:w="1157" w:type="dxa"/>
          </w:tcPr>
          <w:p w:rsidR="007E173E" w:rsidRPr="00564A49" w:rsidRDefault="007E173E" w:rsidP="00802F9B">
            <w:pPr>
              <w:pStyle w:val="tablecell"/>
              <w:keepLines w:val="0"/>
              <w:rPr>
                <w:rFonts w:eastAsia="MS Mincho"/>
                <w:lang w:val="en-US" w:eastAsia="ja-JP"/>
              </w:rPr>
            </w:pPr>
            <w:r w:rsidRPr="00564A49">
              <w:rPr>
                <w:lang w:val="en-US"/>
              </w:rPr>
              <w:t>u(6)</w:t>
            </w:r>
          </w:p>
        </w:tc>
      </w:tr>
      <w:tr w:rsidR="007E173E" w:rsidRPr="00564A49" w:rsidTr="00802F9B">
        <w:trPr>
          <w:cantSplit/>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rPr>
              <w:tab/>
              <w:t>else {</w:t>
            </w:r>
          </w:p>
        </w:tc>
        <w:tc>
          <w:tcPr>
            <w:tcW w:w="1157" w:type="dxa"/>
          </w:tcPr>
          <w:p w:rsidR="007E173E" w:rsidRPr="00564A49" w:rsidRDefault="007E173E" w:rsidP="00802F9B">
            <w:pPr>
              <w:pStyle w:val="tablecell"/>
              <w:keepLines w:val="0"/>
              <w:rPr>
                <w:rFonts w:eastAsia="MS Mincho"/>
                <w:lang w:val="en-US" w:eastAsia="ja-JP"/>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eastAsia="MS Mincho" w:hAnsi="Times New Roman"/>
                <w:b/>
                <w:bCs/>
                <w:lang w:val="en-US" w:eastAsia="ja-JP"/>
              </w:rPr>
              <w:t>pps_scaling_list_data_present_flag</w:t>
            </w:r>
          </w:p>
        </w:tc>
        <w:tc>
          <w:tcPr>
            <w:tcW w:w="1157" w:type="dxa"/>
          </w:tcPr>
          <w:p w:rsidR="007E173E" w:rsidRPr="00564A49" w:rsidRDefault="007E173E" w:rsidP="00802F9B">
            <w:pPr>
              <w:pStyle w:val="tablecell"/>
              <w:keepLines w:val="0"/>
              <w:rPr>
                <w:lang w:val="en-US"/>
              </w:rPr>
            </w:pPr>
            <w:r w:rsidRPr="00564A49">
              <w:rPr>
                <w:rFonts w:eastAsia="MS Mincho"/>
                <w:lang w:val="en-US" w:eastAsia="ja-JP"/>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eastAsia="Times New Roman" w:hAnsi="Times New Roman"/>
                <w:bCs/>
                <w:lang w:val="en-US" w:eastAsia="zh-TW"/>
              </w:rPr>
              <w:t>if( pps_</w:t>
            </w:r>
            <w:r w:rsidRPr="00564A49">
              <w:rPr>
                <w:rFonts w:ascii="Times New Roman" w:eastAsia="MS Mincho" w:hAnsi="Times New Roman"/>
                <w:bCs/>
                <w:lang w:val="en-US" w:eastAsia="ja-JP"/>
              </w:rPr>
              <w:t>scaling_list_data_present</w:t>
            </w:r>
            <w:r w:rsidRPr="00564A49">
              <w:rPr>
                <w:rFonts w:ascii="Times New Roman" w:eastAsia="Times New Roman" w:hAnsi="Times New Roman"/>
                <w:bCs/>
                <w:lang w:val="en-US" w:eastAsia="zh-TW"/>
              </w:rPr>
              <w:t>_flag )</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eastAsia="MS Mincho" w:hAnsi="Times New Roman"/>
                <w:bCs/>
                <w:lang w:val="en-US" w:eastAsia="ja-JP"/>
              </w:rPr>
              <w:t>scaling_list</w:t>
            </w:r>
            <w:r w:rsidRPr="00564A49">
              <w:rPr>
                <w:rFonts w:ascii="Times New Roman" w:eastAsia="Times New Roman" w:hAnsi="Times New Roman"/>
                <w:bCs/>
                <w:lang w:val="en-US" w:eastAsia="zh-TW"/>
              </w:rPr>
              <w:t>_data( )</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Cs/>
                <w:lang w:val="en-US"/>
              </w:rPr>
            </w:pPr>
            <w:r w:rsidRPr="00564A49">
              <w:rPr>
                <w:rFonts w:ascii="Times New Roman" w:hAnsi="Times New Roman"/>
                <w:bCs/>
                <w:lang w:val="en-US"/>
              </w:rPr>
              <w:tab/>
              <w:t>}</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Cs/>
                <w:lang w:val="en-US"/>
              </w:rPr>
            </w:pPr>
            <w:r w:rsidRPr="00564A49">
              <w:rPr>
                <w:rFonts w:ascii="Times New Roman" w:hAnsi="Times New Roman"/>
                <w:lang w:val="en-US"/>
              </w:rPr>
              <w:tab/>
            </w:r>
            <w:r w:rsidRPr="00564A49">
              <w:rPr>
                <w:rFonts w:ascii="Times New Roman" w:hAnsi="Times New Roman"/>
                <w:b/>
                <w:lang w:val="en-US"/>
              </w:rPr>
              <w:t>lists_modification_present_flag</w:t>
            </w:r>
          </w:p>
        </w:tc>
        <w:tc>
          <w:tcPr>
            <w:tcW w:w="1157" w:type="dxa"/>
          </w:tcPr>
          <w:p w:rsidR="007E173E" w:rsidRPr="00564A49" w:rsidRDefault="007E173E" w:rsidP="00802F9B">
            <w:pPr>
              <w:pStyle w:val="tablecell"/>
              <w:keepLines w:val="0"/>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eastAsia="ko-KR"/>
              </w:rPr>
            </w:pPr>
            <w:r w:rsidRPr="00564A49">
              <w:rPr>
                <w:rFonts w:ascii="Times New Roman" w:hAnsi="Times New Roman"/>
                <w:lang w:val="en-US" w:eastAsia="ko-KR"/>
              </w:rPr>
              <w:tab/>
            </w:r>
            <w:r w:rsidRPr="00564A49">
              <w:rPr>
                <w:rFonts w:ascii="Times New Roman" w:hAnsi="Times New Roman"/>
                <w:b/>
                <w:lang w:val="en-US" w:eastAsia="ko-KR"/>
              </w:rPr>
              <w:t>log2_parallel_merge_level_minus2</w:t>
            </w:r>
          </w:p>
        </w:tc>
        <w:tc>
          <w:tcPr>
            <w:tcW w:w="1157" w:type="dxa"/>
          </w:tcPr>
          <w:p w:rsidR="007E173E" w:rsidRPr="00564A49" w:rsidRDefault="007E173E" w:rsidP="00802F9B">
            <w:pPr>
              <w:pStyle w:val="tablecell"/>
              <w:keepLines w:val="0"/>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lang w:val="en-US"/>
              </w:rPr>
              <w:tab/>
            </w:r>
            <w:r w:rsidRPr="00564A49">
              <w:rPr>
                <w:rFonts w:ascii="Times New Roman" w:hAnsi="Times New Roman"/>
                <w:b/>
                <w:lang w:val="en-US" w:eastAsia="ko-KR"/>
              </w:rPr>
              <w:t>slice_segment_header_extension_present_flag</w:t>
            </w:r>
          </w:p>
        </w:tc>
        <w:tc>
          <w:tcPr>
            <w:tcW w:w="1157" w:type="dxa"/>
          </w:tcPr>
          <w:p w:rsidR="007E173E" w:rsidRPr="00564A49" w:rsidRDefault="007E173E" w:rsidP="00802F9B">
            <w:pPr>
              <w:pStyle w:val="tablecell"/>
              <w:keepLines w:val="0"/>
              <w:rPr>
                <w:lang w:val="en-US"/>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
                <w:bCs/>
                <w:lang w:val="en-US"/>
              </w:rPr>
              <w:tab/>
              <w:t>pps_extension_flag</w:t>
            </w:r>
          </w:p>
        </w:tc>
        <w:tc>
          <w:tcPr>
            <w:tcW w:w="1157" w:type="dxa"/>
          </w:tcPr>
          <w:p w:rsidR="007E173E" w:rsidRPr="00564A49" w:rsidRDefault="007E173E" w:rsidP="00802F9B">
            <w:pPr>
              <w:pStyle w:val="tablecell"/>
              <w:keepLines w:val="0"/>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rPr>
              <w:tab/>
              <w:t>if( pps_extension_flag ) {</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rPr>
              <w:t xml:space="preserve">for ( i = 0; i &lt; 8; i++ ) </w:t>
            </w:r>
          </w:p>
        </w:tc>
        <w:tc>
          <w:tcPr>
            <w:tcW w:w="1157"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rPr>
              <w:t>pps_extension_type_flag</w:t>
            </w:r>
            <w:r w:rsidRPr="00564A49">
              <w:rPr>
                <w:rFonts w:ascii="Times New Roman" w:hAnsi="Times New Roman"/>
                <w:bCs/>
              </w:rPr>
              <w:t>[ i ]</w:t>
            </w:r>
          </w:p>
        </w:tc>
        <w:tc>
          <w:tcPr>
            <w:tcW w:w="1157"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t>if( pps_extension_type_flag[ 0 ] )</w:t>
            </w:r>
          </w:p>
        </w:tc>
        <w:tc>
          <w:tcPr>
            <w:tcW w:w="1157"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lang w:val="en-US"/>
              </w:rPr>
              <w:t>poc_reset_info_present_flag</w:t>
            </w:r>
          </w:p>
        </w:tc>
        <w:tc>
          <w:tcPr>
            <w:tcW w:w="1157"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t>if( pps_extension_type_flag[ 7 ] )</w:t>
            </w:r>
          </w:p>
        </w:tc>
        <w:tc>
          <w:tcPr>
            <w:tcW w:w="1157"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while( more_rbsp_data( ) )</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pps_extension_data_flag</w:t>
            </w:r>
          </w:p>
        </w:tc>
        <w:tc>
          <w:tcPr>
            <w:tcW w:w="1157" w:type="dxa"/>
          </w:tcPr>
          <w:p w:rsidR="007E173E" w:rsidRPr="00564A49" w:rsidRDefault="007E173E" w:rsidP="00802F9B">
            <w:pPr>
              <w:pStyle w:val="tablecell"/>
              <w:keepLines w:val="0"/>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lang w:val="en-US"/>
              </w:rPr>
            </w:pPr>
            <w:r w:rsidRPr="00564A49">
              <w:rPr>
                <w:rFonts w:ascii="Times New Roman" w:hAnsi="Times New Roman"/>
                <w:b/>
                <w:lang w:val="en-US"/>
              </w:rPr>
              <w:tab/>
              <w:t>}</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rPr>
            </w:pPr>
            <w:r w:rsidRPr="00564A49">
              <w:rPr>
                <w:rFonts w:ascii="Times New Roman" w:hAnsi="Times New Roman"/>
                <w:lang w:val="en-US"/>
              </w:rPr>
              <w:tab/>
              <w:t>rbsp_trailing_bits( )</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rPr>
            </w:pPr>
            <w:r w:rsidRPr="00564A49">
              <w:rPr>
                <w:rFonts w:ascii="Times New Roman" w:hAnsi="Times New Roman"/>
                <w:lang w:val="en-US"/>
              </w:rPr>
              <w:t>}</w:t>
            </w:r>
          </w:p>
        </w:tc>
        <w:tc>
          <w:tcPr>
            <w:tcW w:w="1157" w:type="dxa"/>
          </w:tcPr>
          <w:p w:rsidR="007E173E" w:rsidRPr="00564A49" w:rsidRDefault="007E173E" w:rsidP="00802F9B">
            <w:pPr>
              <w:pStyle w:val="tablecell"/>
              <w:keepLines w:val="0"/>
              <w:rPr>
                <w:lang w:val="en-US"/>
              </w:rPr>
            </w:pPr>
          </w:p>
        </w:tc>
      </w:tr>
    </w:tbl>
    <w:p w:rsidR="007E173E" w:rsidRPr="00564A49" w:rsidRDefault="007E173E" w:rsidP="007E173E">
      <w:pPr>
        <w:pStyle w:val="3N"/>
        <w:rPr>
          <w:lang w:val="en-US"/>
        </w:rPr>
      </w:pPr>
      <w:bookmarkStart w:id="1520" w:name="_Ref363160740"/>
    </w:p>
    <w:p w:rsidR="007E173E" w:rsidRPr="00564A49" w:rsidRDefault="007E173E" w:rsidP="007E173E">
      <w:pPr>
        <w:pStyle w:val="3H3"/>
        <w:keepLines w:val="0"/>
        <w:numPr>
          <w:ilvl w:val="4"/>
          <w:numId w:val="37"/>
        </w:numPr>
        <w:tabs>
          <w:tab w:val="clear" w:pos="1170"/>
          <w:tab w:val="num" w:pos="1134"/>
        </w:tabs>
        <w:ind w:left="1138" w:hanging="1138"/>
        <w:rPr>
          <w:lang w:val="en-US"/>
        </w:rPr>
      </w:pPr>
      <w:r w:rsidRPr="00564A49">
        <w:rPr>
          <w:lang w:val="en-US"/>
        </w:rPr>
        <w:t>Supplemental enhancement information RBSP syntax</w:t>
      </w:r>
      <w:bookmarkEnd w:id="1519"/>
      <w:bookmarkEnd w:id="1520"/>
    </w:p>
    <w:p w:rsidR="007E173E" w:rsidRPr="00564A49" w:rsidRDefault="007E173E" w:rsidP="007E173E">
      <w:pPr>
        <w:pStyle w:val="3N"/>
        <w:rPr>
          <w:lang w:val="en-US"/>
        </w:rPr>
      </w:pPr>
      <w:r w:rsidRPr="00564A49">
        <w:rPr>
          <w:lang w:val="en-US"/>
        </w:rPr>
        <w:t>The specifications in subclause 7.3.2.4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21" w:name="_Ref348090122"/>
      <w:r w:rsidRPr="00564A49">
        <w:rPr>
          <w:lang w:val="en-US"/>
        </w:rPr>
        <w:t>Access unit delimiter RBSP syntax</w:t>
      </w:r>
      <w:bookmarkEnd w:id="1521"/>
    </w:p>
    <w:p w:rsidR="007E173E" w:rsidRPr="00564A49" w:rsidRDefault="007E173E" w:rsidP="007E173E">
      <w:pPr>
        <w:pStyle w:val="3N"/>
        <w:rPr>
          <w:lang w:val="en-US"/>
        </w:rPr>
      </w:pPr>
      <w:r w:rsidRPr="00564A49">
        <w:rPr>
          <w:lang w:val="en-US"/>
        </w:rPr>
        <w:t>The specifications in subclause 7.3.2.5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22" w:name="_Ref348090133"/>
      <w:r w:rsidRPr="00564A49">
        <w:rPr>
          <w:lang w:val="en-US"/>
        </w:rPr>
        <w:t>End of sequence RBSP syntax</w:t>
      </w:r>
      <w:bookmarkEnd w:id="1522"/>
    </w:p>
    <w:p w:rsidR="007E173E" w:rsidRPr="00564A49" w:rsidRDefault="007E173E" w:rsidP="007E173E">
      <w:pPr>
        <w:pStyle w:val="3N"/>
        <w:rPr>
          <w:lang w:val="en-US"/>
        </w:rPr>
      </w:pPr>
      <w:r w:rsidRPr="00564A49">
        <w:rPr>
          <w:lang w:val="en-US"/>
        </w:rPr>
        <w:t>The specifications in subclause 7.3.2.6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23" w:name="_Ref348090150"/>
      <w:r w:rsidRPr="00564A49">
        <w:rPr>
          <w:lang w:val="en-US"/>
        </w:rPr>
        <w:t>End of bitstream RBSP syntax</w:t>
      </w:r>
      <w:bookmarkEnd w:id="1523"/>
    </w:p>
    <w:p w:rsidR="007E173E" w:rsidRPr="00564A49" w:rsidRDefault="007E173E" w:rsidP="007E173E">
      <w:pPr>
        <w:pStyle w:val="3N"/>
        <w:rPr>
          <w:lang w:val="en-US"/>
        </w:rPr>
      </w:pPr>
      <w:r w:rsidRPr="00564A49">
        <w:rPr>
          <w:lang w:val="en-US"/>
        </w:rPr>
        <w:t>The specifications in subclause 7.3.2.7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24" w:name="_Ref348090167"/>
      <w:r w:rsidRPr="00564A49">
        <w:rPr>
          <w:lang w:val="en-US"/>
        </w:rPr>
        <w:t>Filler data RBSP syntax</w:t>
      </w:r>
      <w:bookmarkEnd w:id="1524"/>
    </w:p>
    <w:p w:rsidR="007E173E" w:rsidRPr="00564A49" w:rsidRDefault="007E173E" w:rsidP="007E173E">
      <w:pPr>
        <w:pStyle w:val="3N"/>
        <w:rPr>
          <w:lang w:val="en-US"/>
        </w:rPr>
      </w:pPr>
      <w:r w:rsidRPr="00564A49">
        <w:rPr>
          <w:lang w:val="en-US"/>
        </w:rPr>
        <w:t>The specifications in subclause 7.3.2.8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25" w:name="_Ref348090173"/>
      <w:r w:rsidRPr="00564A49">
        <w:rPr>
          <w:lang w:val="en-US"/>
        </w:rPr>
        <w:t>Slice segment layer RBSP syntax</w:t>
      </w:r>
      <w:bookmarkEnd w:id="1525"/>
    </w:p>
    <w:p w:rsidR="007E173E" w:rsidRPr="00564A49" w:rsidRDefault="007E173E" w:rsidP="007E173E">
      <w:pPr>
        <w:pStyle w:val="3N"/>
        <w:rPr>
          <w:lang w:val="en-US"/>
        </w:rPr>
      </w:pPr>
      <w:r w:rsidRPr="00564A49">
        <w:rPr>
          <w:lang w:val="en-US"/>
        </w:rPr>
        <w:t>The specifications in subclause 7.3.2.9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26" w:name="_Ref331449326"/>
      <w:r w:rsidRPr="00564A49">
        <w:rPr>
          <w:lang w:val="en-US"/>
        </w:rPr>
        <w:t>RBSP slice segment trailing bits syntax</w:t>
      </w:r>
      <w:bookmarkEnd w:id="1526"/>
    </w:p>
    <w:p w:rsidR="007E173E" w:rsidRPr="00564A49" w:rsidRDefault="007E173E" w:rsidP="007E173E">
      <w:pPr>
        <w:pStyle w:val="3N"/>
        <w:rPr>
          <w:lang w:val="en-US"/>
        </w:rPr>
      </w:pPr>
      <w:r w:rsidRPr="00564A49">
        <w:rPr>
          <w:lang w:val="en-US"/>
        </w:rPr>
        <w:t>The specifications in subclause 7.3.2.10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27" w:name="_Ref348090194"/>
      <w:r w:rsidRPr="00564A49">
        <w:rPr>
          <w:lang w:val="en-US"/>
        </w:rPr>
        <w:t>RBSP trailing bits syntax</w:t>
      </w:r>
      <w:bookmarkEnd w:id="1527"/>
    </w:p>
    <w:p w:rsidR="007E173E" w:rsidRPr="00564A49" w:rsidRDefault="007E173E" w:rsidP="007E173E">
      <w:pPr>
        <w:pStyle w:val="3N"/>
        <w:rPr>
          <w:lang w:val="en-US"/>
        </w:rPr>
      </w:pPr>
      <w:r w:rsidRPr="00564A49">
        <w:rPr>
          <w:lang w:val="en-US"/>
        </w:rPr>
        <w:t>The specifications in subclause 7.3.2.11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28" w:name="_Ref348090200"/>
      <w:r w:rsidRPr="00564A49">
        <w:rPr>
          <w:lang w:val="en-US"/>
        </w:rPr>
        <w:t>Byte alignment syntax</w:t>
      </w:r>
      <w:bookmarkEnd w:id="1528"/>
    </w:p>
    <w:p w:rsidR="007E173E" w:rsidRPr="00564A49" w:rsidRDefault="007E173E" w:rsidP="007E173E">
      <w:pPr>
        <w:pStyle w:val="3N"/>
        <w:rPr>
          <w:lang w:val="en-US"/>
        </w:rPr>
      </w:pPr>
      <w:r w:rsidRPr="00564A49">
        <w:rPr>
          <w:lang w:val="en-US"/>
        </w:rPr>
        <w:t>The specifications in subclause 7.3.2.12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529" w:name="_Ref348090209"/>
      <w:bookmarkStart w:id="1530" w:name="_Toc377921532"/>
      <w:bookmarkStart w:id="1531" w:name="_Toc378026170"/>
      <w:r w:rsidRPr="00564A49">
        <w:rPr>
          <w:lang w:val="en-US"/>
        </w:rPr>
        <w:lastRenderedPageBreak/>
        <w:t>Profile, tier and level syntax</w:t>
      </w:r>
      <w:bookmarkEnd w:id="1529"/>
      <w:bookmarkEnd w:id="1530"/>
      <w:bookmarkEnd w:id="1531"/>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91"/>
      </w:tblGrid>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lang w:val="en-US"/>
              </w:rPr>
              <w:t>profile_tier_level(  profilePresentFlag, maxNumSubLayersMinus1 ) {</w:t>
            </w:r>
          </w:p>
        </w:tc>
        <w:tc>
          <w:tcPr>
            <w:tcW w:w="1191" w:type="dxa"/>
          </w:tcPr>
          <w:p w:rsidR="007E173E" w:rsidRPr="00564A49" w:rsidRDefault="007E173E" w:rsidP="00802F9B">
            <w:pPr>
              <w:pStyle w:val="tablecell"/>
              <w:rPr>
                <w:b/>
                <w:lang w:val="en-US"/>
              </w:rPr>
            </w:pPr>
            <w:r w:rsidRPr="00564A49">
              <w:rPr>
                <w:b/>
                <w:lang w:val="en-US"/>
              </w:rPr>
              <w:t>Descriptor</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if( profilePresentFlag ) {</w:t>
            </w:r>
          </w:p>
        </w:tc>
        <w:tc>
          <w:tcPr>
            <w:tcW w:w="1191" w:type="dxa"/>
          </w:tcPr>
          <w:p w:rsidR="007E173E" w:rsidRPr="00564A49" w:rsidRDefault="007E173E" w:rsidP="00802F9B">
            <w:pPr>
              <w:pStyle w:val="tablecell"/>
              <w:rPr>
                <w:b/>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general_profile_space</w:t>
            </w:r>
          </w:p>
        </w:tc>
        <w:tc>
          <w:tcPr>
            <w:tcW w:w="1191" w:type="dxa"/>
          </w:tcPr>
          <w:p w:rsidR="007E173E" w:rsidRPr="00564A49" w:rsidRDefault="007E173E" w:rsidP="00802F9B">
            <w:pPr>
              <w:pStyle w:val="tablecell"/>
              <w:rPr>
                <w:lang w:val="en-US"/>
              </w:rPr>
            </w:pPr>
            <w:r w:rsidRPr="00564A49">
              <w:rPr>
                <w:lang w:val="en-US"/>
              </w:rPr>
              <w:t>u(2)</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general_tier_flag</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general_profile_idc</w:t>
            </w:r>
          </w:p>
        </w:tc>
        <w:tc>
          <w:tcPr>
            <w:tcW w:w="1191" w:type="dxa"/>
          </w:tcPr>
          <w:p w:rsidR="007E173E" w:rsidRPr="00564A49" w:rsidRDefault="007E173E" w:rsidP="00802F9B">
            <w:pPr>
              <w:pStyle w:val="tablecell"/>
              <w:rPr>
                <w:lang w:val="en-US"/>
              </w:rPr>
            </w:pPr>
            <w:r w:rsidRPr="00564A49">
              <w:rPr>
                <w:lang w:val="en-US"/>
              </w:rPr>
              <w:t>u(5)</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t>for( j = 0; j &lt; 32; j++ )</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t>general_profile_compatibility_flag</w:t>
            </w:r>
            <w:r w:rsidRPr="00564A49">
              <w:rPr>
                <w:rFonts w:ascii="Times New Roman" w:hAnsi="Times New Roman"/>
                <w:bCs/>
                <w:lang w:val="en-US"/>
              </w:rPr>
              <w:t>[ j ]</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general_progressive_source_flag</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general_interlaced_source_flag</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general_non_packed_constraint_flag</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general_frame_only_constraint_flag</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bCs/>
                <w:lang w:val="en-US"/>
              </w:rPr>
              <w:tab/>
            </w:r>
            <w:r w:rsidRPr="00564A49">
              <w:rPr>
                <w:rFonts w:ascii="Times New Roman" w:hAnsi="Times New Roman"/>
                <w:b/>
                <w:bCs/>
                <w:lang w:val="en-US"/>
              </w:rPr>
              <w:tab/>
              <w:t>general_reserved_zero_44bits</w:t>
            </w:r>
          </w:p>
        </w:tc>
        <w:tc>
          <w:tcPr>
            <w:tcW w:w="1191" w:type="dxa"/>
          </w:tcPr>
          <w:p w:rsidR="007E173E" w:rsidRPr="00564A49" w:rsidRDefault="007E173E" w:rsidP="00802F9B">
            <w:pPr>
              <w:pStyle w:val="tablecell"/>
              <w:rPr>
                <w:lang w:val="en-US"/>
              </w:rPr>
            </w:pPr>
            <w:r w:rsidRPr="00564A49">
              <w:rPr>
                <w:lang w:val="en-US"/>
              </w:rPr>
              <w:t>u(44)</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general_level_idc</w:t>
            </w:r>
          </w:p>
        </w:tc>
        <w:tc>
          <w:tcPr>
            <w:tcW w:w="1191" w:type="dxa"/>
          </w:tcPr>
          <w:p w:rsidR="007E173E" w:rsidRPr="00564A49" w:rsidRDefault="007E173E" w:rsidP="00802F9B">
            <w:pPr>
              <w:pStyle w:val="tablecell"/>
              <w:rPr>
                <w:lang w:val="en-US"/>
              </w:rPr>
            </w:pPr>
            <w:r w:rsidRPr="00564A49">
              <w:rPr>
                <w:lang w:val="en-US"/>
              </w:rPr>
              <w:t>u(8)</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lang w:val="en-US"/>
              </w:rPr>
              <w:t>for( i = 0; i &lt; maxNumSubLayersMinus1; i++ ) {</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sub_layer_profile_present_flag</w:t>
            </w:r>
            <w:r w:rsidRPr="00564A49">
              <w:rPr>
                <w:rFonts w:ascii="Times New Roman" w:hAnsi="Times New Roman"/>
                <w:bCs/>
                <w:lang w:val="en-US"/>
              </w:rPr>
              <w:t>[ i ]</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sub_layer_level_present_flag</w:t>
            </w:r>
            <w:r w:rsidRPr="00564A49">
              <w:rPr>
                <w:rFonts w:ascii="Times New Roman" w:hAnsi="Times New Roman"/>
                <w:bCs/>
                <w:lang w:val="en-US"/>
              </w:rPr>
              <w:t>[ i ]</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if( maxNumSubLayersMinus1 &gt; 0 )</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for( i = maxNumSubLayersMinus1; i &lt; 8; i++ )</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reserved_zero_2bits</w:t>
            </w:r>
            <w:r w:rsidRPr="00564A49">
              <w:rPr>
                <w:rFonts w:ascii="Times New Roman" w:hAnsi="Times New Roman"/>
                <w:bCs/>
                <w:lang w:val="en-US"/>
              </w:rPr>
              <w:t>[ i ]</w:t>
            </w:r>
          </w:p>
        </w:tc>
        <w:tc>
          <w:tcPr>
            <w:tcW w:w="1191" w:type="dxa"/>
          </w:tcPr>
          <w:p w:rsidR="007E173E" w:rsidRPr="00564A49" w:rsidRDefault="007E173E" w:rsidP="00802F9B">
            <w:pPr>
              <w:pStyle w:val="tablecell"/>
              <w:rPr>
                <w:lang w:val="en-US"/>
              </w:rPr>
            </w:pPr>
            <w:r w:rsidRPr="00564A49">
              <w:rPr>
                <w:lang w:val="en-US"/>
              </w:rPr>
              <w:t>u(2)</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lang w:val="en-US"/>
              </w:rPr>
              <w:t>for( i = 0; i &lt; maxNumSubLayersMinus1; i++ ) {</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t>if( sub_layer_profile_present_flag[ i ] ) {</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sub_layer_profile_space</w:t>
            </w:r>
            <w:r w:rsidRPr="00564A49">
              <w:rPr>
                <w:rFonts w:ascii="Times New Roman" w:hAnsi="Times New Roman"/>
                <w:bCs/>
                <w:lang w:val="en-US"/>
              </w:rPr>
              <w:t>[ i ]</w:t>
            </w:r>
          </w:p>
        </w:tc>
        <w:tc>
          <w:tcPr>
            <w:tcW w:w="1191" w:type="dxa"/>
          </w:tcPr>
          <w:p w:rsidR="007E173E" w:rsidRPr="00564A49" w:rsidRDefault="007E173E" w:rsidP="00802F9B">
            <w:pPr>
              <w:pStyle w:val="tablecell"/>
              <w:rPr>
                <w:lang w:val="en-US"/>
              </w:rPr>
            </w:pPr>
            <w:r w:rsidRPr="00564A49">
              <w:rPr>
                <w:lang w:val="en-US"/>
              </w:rPr>
              <w:t>u(2)</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sub_layer_tier_flag</w:t>
            </w:r>
            <w:r w:rsidRPr="00564A49">
              <w:rPr>
                <w:rFonts w:ascii="Times New Roman" w:hAnsi="Times New Roman"/>
                <w:bCs/>
                <w:lang w:val="en-US"/>
              </w:rPr>
              <w:t>[ i ]</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sub_layer_profile_idc</w:t>
            </w:r>
            <w:r w:rsidRPr="00564A49">
              <w:rPr>
                <w:rFonts w:ascii="Times New Roman" w:hAnsi="Times New Roman"/>
                <w:bCs/>
                <w:lang w:val="en-US"/>
              </w:rPr>
              <w:t>[ i ]</w:t>
            </w:r>
          </w:p>
        </w:tc>
        <w:tc>
          <w:tcPr>
            <w:tcW w:w="1191" w:type="dxa"/>
          </w:tcPr>
          <w:p w:rsidR="007E173E" w:rsidRPr="00564A49" w:rsidRDefault="007E173E" w:rsidP="00802F9B">
            <w:pPr>
              <w:pStyle w:val="tablecell"/>
              <w:rPr>
                <w:lang w:val="en-US"/>
              </w:rPr>
            </w:pPr>
            <w:r w:rsidRPr="00564A49">
              <w:rPr>
                <w:lang w:val="en-US"/>
              </w:rPr>
              <w:t>u(5)</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for( j = 0; j &lt; 32; j++ )</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t>sub_layer_profile_compatibility_flag</w:t>
            </w:r>
            <w:r w:rsidRPr="00564A49">
              <w:rPr>
                <w:rFonts w:ascii="Times New Roman" w:hAnsi="Times New Roman"/>
                <w:bCs/>
                <w:lang w:val="en-US"/>
              </w:rPr>
              <w:t>[ i ][ j ]</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t>sub_layer_progressive_source_flag</w:t>
            </w:r>
            <w:r w:rsidRPr="00564A49">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t>sub_layer_interlaced_source_flag</w:t>
            </w:r>
            <w:r w:rsidRPr="00564A49">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t>sub_layer_non_packed_constraint_flag</w:t>
            </w:r>
            <w:r w:rsidRPr="00564A49">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t>sub_layer_frame_only_constraint_flag</w:t>
            </w:r>
            <w:r w:rsidRPr="00564A49">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t>sub_layer_reserved_zero_44bits</w:t>
            </w:r>
            <w:r w:rsidRPr="00564A49">
              <w:rPr>
                <w:rFonts w:ascii="Times New Roman" w:hAnsi="Times New Roman"/>
                <w:bCs/>
                <w:lang w:val="en-US"/>
              </w:rPr>
              <w:t>[ i ]</w:t>
            </w:r>
          </w:p>
        </w:tc>
        <w:tc>
          <w:tcPr>
            <w:tcW w:w="1191" w:type="dxa"/>
          </w:tcPr>
          <w:p w:rsidR="007E173E" w:rsidRPr="00564A49" w:rsidRDefault="007E173E" w:rsidP="00802F9B">
            <w:pPr>
              <w:pStyle w:val="tablecell"/>
              <w:rPr>
                <w:lang w:val="en-US"/>
              </w:rPr>
            </w:pPr>
            <w:r w:rsidRPr="00564A49">
              <w:rPr>
                <w:lang w:val="en-US"/>
              </w:rPr>
              <w:t>u(44)</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t>}</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t>if( sub_layer_level_present_flag[ i ] )</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sub_layer_level_idc</w:t>
            </w:r>
            <w:r w:rsidRPr="00564A49">
              <w:rPr>
                <w:rFonts w:ascii="Times New Roman" w:hAnsi="Times New Roman"/>
                <w:lang w:val="en-US"/>
              </w:rPr>
              <w:t>[ i ]</w:t>
            </w:r>
          </w:p>
        </w:tc>
        <w:tc>
          <w:tcPr>
            <w:tcW w:w="1191"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u(8)</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t>}</w:t>
            </w:r>
          </w:p>
        </w:tc>
        <w:tc>
          <w:tcPr>
            <w:tcW w:w="1191"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lang w:val="en-US"/>
              </w:rPr>
              <w:t>}</w:t>
            </w:r>
          </w:p>
        </w:tc>
        <w:tc>
          <w:tcPr>
            <w:tcW w:w="1191" w:type="dxa"/>
          </w:tcPr>
          <w:p w:rsidR="007E173E" w:rsidRPr="00564A49" w:rsidRDefault="007E173E" w:rsidP="00802F9B">
            <w:pPr>
              <w:pStyle w:val="tablecell"/>
              <w:rPr>
                <w:lang w:val="en-US" w:eastAsia="ko-KR"/>
              </w:rPr>
            </w:pPr>
          </w:p>
        </w:tc>
      </w:tr>
    </w:tbl>
    <w:p w:rsidR="007E173E" w:rsidRPr="00564A49" w:rsidRDefault="007E173E" w:rsidP="007E173E">
      <w:pPr>
        <w:pStyle w:val="3N"/>
        <w:rPr>
          <w:lang w:val="en-US"/>
        </w:rPr>
      </w:pPr>
      <w:bookmarkStart w:id="1532" w:name="_Ref348090211"/>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533" w:name="_Toc377921533"/>
      <w:bookmarkStart w:id="1534" w:name="_Toc378026171"/>
      <w:r w:rsidRPr="00564A49">
        <w:rPr>
          <w:lang w:val="en-US"/>
        </w:rPr>
        <w:t>Scaling list data syntax</w:t>
      </w:r>
      <w:bookmarkEnd w:id="1532"/>
      <w:bookmarkEnd w:id="1533"/>
      <w:bookmarkEnd w:id="1534"/>
    </w:p>
    <w:p w:rsidR="007E173E" w:rsidRPr="00564A49" w:rsidRDefault="007E173E" w:rsidP="007E173E">
      <w:pPr>
        <w:pStyle w:val="3N"/>
        <w:rPr>
          <w:lang w:val="en-US"/>
        </w:rPr>
      </w:pPr>
      <w:r w:rsidRPr="00564A49">
        <w:rPr>
          <w:lang w:val="en-US"/>
        </w:rPr>
        <w:t>The specifications in subclause 7.3.4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535" w:name="_Ref348090212"/>
      <w:bookmarkStart w:id="1536" w:name="_Toc377921534"/>
      <w:bookmarkStart w:id="1537" w:name="_Toc378026172"/>
      <w:r w:rsidRPr="00564A49">
        <w:rPr>
          <w:lang w:val="en-US"/>
        </w:rPr>
        <w:t>Supplemental enhancement information message syntax</w:t>
      </w:r>
      <w:bookmarkEnd w:id="1535"/>
      <w:bookmarkEnd w:id="1536"/>
      <w:bookmarkEnd w:id="1537"/>
    </w:p>
    <w:p w:rsidR="007E173E" w:rsidRPr="00564A49" w:rsidRDefault="007E173E" w:rsidP="007E173E">
      <w:pPr>
        <w:pStyle w:val="3N"/>
        <w:rPr>
          <w:lang w:val="en-US"/>
        </w:rPr>
      </w:pPr>
      <w:r w:rsidRPr="00564A49">
        <w:rPr>
          <w:lang w:val="en-US"/>
        </w:rPr>
        <w:t>The specifications in subclause 7.3.5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538" w:name="_Ref348090214"/>
      <w:bookmarkStart w:id="1539" w:name="_Toc377921535"/>
      <w:bookmarkStart w:id="1540" w:name="_Toc378026173"/>
      <w:r w:rsidRPr="00564A49">
        <w:rPr>
          <w:lang w:val="en-US"/>
        </w:rPr>
        <w:lastRenderedPageBreak/>
        <w:t>Slice segment header syntax</w:t>
      </w:r>
      <w:bookmarkEnd w:id="1538"/>
      <w:bookmarkEnd w:id="1539"/>
      <w:bookmarkEnd w:id="1540"/>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41" w:name="_Ref360884196"/>
      <w:r w:rsidRPr="00564A49">
        <w:rPr>
          <w:lang w:val="en-US"/>
        </w:rPr>
        <w:t>General slice segment header syntax</w:t>
      </w:r>
      <w:bookmarkEnd w:id="1541"/>
    </w:p>
    <w:p w:rsidR="007E173E" w:rsidRPr="00564A49" w:rsidRDefault="007E173E" w:rsidP="007E173E">
      <w:pPr>
        <w:pStyle w:val="3N"/>
        <w:keepNext/>
        <w:rPr>
          <w:lang w:val="en-US" w:eastAsia="zh-CN"/>
        </w:rPr>
      </w:pPr>
    </w:p>
    <w:tbl>
      <w:tblPr>
        <w:tblW w:w="9072" w:type="dxa"/>
        <w:jc w:val="center"/>
        <w:tblInd w:w="-3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slice_segment_header( ) {</w:t>
            </w:r>
          </w:p>
        </w:tc>
        <w:tc>
          <w:tcPr>
            <w:tcW w:w="1152" w:type="dxa"/>
          </w:tcPr>
          <w:p w:rsidR="007E173E" w:rsidRPr="00564A49" w:rsidRDefault="007E173E" w:rsidP="00802F9B">
            <w:pPr>
              <w:pStyle w:val="tableheading"/>
              <w:rPr>
                <w:lang w:val="en-US"/>
              </w:rPr>
            </w:pPr>
            <w:r w:rsidRPr="00564A49">
              <w:rPr>
                <w:lang w:val="en-US"/>
              </w:rPr>
              <w:t>Descriptor</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b/>
                <w:lang w:val="en-US" w:eastAsia="ko-KR"/>
              </w:rPr>
              <w:t>first_slice_segment_in_pic_flag</w:t>
            </w:r>
          </w:p>
        </w:tc>
        <w:tc>
          <w:tcPr>
            <w:tcW w:w="1152" w:type="dxa"/>
          </w:tcPr>
          <w:p w:rsidR="007E173E" w:rsidRPr="00564A49" w:rsidRDefault="007E173E" w:rsidP="00802F9B">
            <w:pPr>
              <w:pStyle w:val="tableheading"/>
              <w:rPr>
                <w:b w:val="0"/>
                <w:lang w:val="en-US"/>
              </w:rPr>
            </w:pPr>
            <w:r w:rsidRPr="00564A49">
              <w:rPr>
                <w:b w:val="0"/>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Cs/>
                <w:lang w:val="en-US" w:eastAsia="ko-KR"/>
              </w:rPr>
              <w:tab/>
            </w:r>
            <w:r w:rsidRPr="00564A49">
              <w:rPr>
                <w:rFonts w:ascii="Times New Roman" w:hAnsi="Times New Roman"/>
                <w:bCs/>
                <w:lang w:val="en-US"/>
              </w:rPr>
              <w:t xml:space="preserve">if( </w:t>
            </w:r>
            <w:r w:rsidRPr="00564A49">
              <w:rPr>
                <w:rFonts w:ascii="Times New Roman" w:hAnsi="Times New Roman"/>
                <w:lang w:val="en-US"/>
              </w:rPr>
              <w:t xml:space="preserve">nal_unit_type  &gt;=  </w:t>
            </w:r>
            <w:r w:rsidRPr="00564A49">
              <w:rPr>
                <w:rFonts w:ascii="Times New Roman" w:hAnsi="Times New Roman"/>
                <w:lang w:val="en-US" w:eastAsia="ko-KR"/>
              </w:rPr>
              <w:t>BLA_W_LP</w:t>
            </w:r>
            <w:r w:rsidRPr="00564A49">
              <w:rPr>
                <w:rFonts w:ascii="Times New Roman" w:hAnsi="Times New Roman"/>
                <w:lang w:val="en-US"/>
              </w:rPr>
              <w:t xml:space="preserve">  &amp;&amp;  nal_unit_type  &lt;=  RSV_IRAP_VCL23</w:t>
            </w:r>
            <w:r w:rsidRPr="00564A49">
              <w:rPr>
                <w:rFonts w:ascii="Times New Roman" w:hAnsi="Times New Roman"/>
                <w:bCs/>
                <w:lang w:val="en-US"/>
              </w:rPr>
              <w:t xml:space="preserve">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bCs/>
                <w:lang w:val="en-US"/>
              </w:rPr>
              <w:t>no_output_of_prior_pics_flag</w:t>
            </w:r>
          </w:p>
        </w:tc>
        <w:tc>
          <w:tcPr>
            <w:tcW w:w="1152" w:type="dxa"/>
          </w:tcPr>
          <w:p w:rsidR="007E173E" w:rsidRPr="00564A49" w:rsidRDefault="007E173E" w:rsidP="00802F9B">
            <w:pPr>
              <w:pStyle w:val="tablecell"/>
              <w:rPr>
                <w:lang w:val="en-US"/>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sz w:val="22"/>
                <w:szCs w:val="22"/>
                <w:lang w:val="en-US"/>
              </w:rPr>
            </w:pPr>
            <w:r w:rsidRPr="00564A49">
              <w:rPr>
                <w:rFonts w:ascii="Times New Roman" w:hAnsi="Times New Roman"/>
                <w:lang w:val="en-US"/>
              </w:rPr>
              <w:tab/>
            </w:r>
            <w:r w:rsidRPr="00564A49">
              <w:rPr>
                <w:rFonts w:ascii="Times New Roman" w:hAnsi="Times New Roman"/>
                <w:b/>
                <w:lang w:val="en-US"/>
              </w:rPr>
              <w:t>slice_</w:t>
            </w:r>
            <w:r w:rsidRPr="00564A49">
              <w:rPr>
                <w:rFonts w:ascii="Times New Roman" w:hAnsi="Times New Roman"/>
                <w:b/>
                <w:bCs/>
                <w:lang w:val="en-US"/>
              </w:rPr>
              <w:t>pic_parameter_set_id</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t>if( !first_slice_segment_in_pic_flag ) {</w:t>
            </w:r>
          </w:p>
        </w:tc>
        <w:tc>
          <w:tcPr>
            <w:tcW w:w="1152" w:type="dxa"/>
          </w:tcPr>
          <w:p w:rsidR="007E173E" w:rsidRPr="00564A49" w:rsidRDefault="007E173E" w:rsidP="00802F9B">
            <w:pPr>
              <w:pStyle w:val="tableheading"/>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 xml:space="preserve">if( </w:t>
            </w:r>
            <w:r w:rsidRPr="00564A49">
              <w:rPr>
                <w:rFonts w:ascii="Times New Roman" w:hAnsi="Times New Roman"/>
                <w:lang w:val="en-US"/>
              </w:rPr>
              <w:t>dependent_slice_segments_enabled_flag )</w:t>
            </w:r>
          </w:p>
        </w:tc>
        <w:tc>
          <w:tcPr>
            <w:tcW w:w="1152" w:type="dxa"/>
          </w:tcPr>
          <w:p w:rsidR="007E173E" w:rsidRPr="00564A49" w:rsidRDefault="007E173E" w:rsidP="00802F9B">
            <w:pPr>
              <w:pStyle w:val="tableheading"/>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dependent_slice_segment_flag</w:t>
            </w:r>
          </w:p>
        </w:tc>
        <w:tc>
          <w:tcPr>
            <w:tcW w:w="1152" w:type="dxa"/>
          </w:tcPr>
          <w:p w:rsidR="007E173E" w:rsidRPr="00564A49" w:rsidRDefault="007E173E" w:rsidP="00802F9B">
            <w:pPr>
              <w:pStyle w:val="tableheading"/>
              <w:rPr>
                <w:b w:val="0"/>
                <w:lang w:val="en-US"/>
              </w:rPr>
            </w:pPr>
            <w:r w:rsidRPr="00564A49">
              <w:rPr>
                <w:b w:val="0"/>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slice_segment_address</w:t>
            </w:r>
          </w:p>
        </w:tc>
        <w:tc>
          <w:tcPr>
            <w:tcW w:w="1152" w:type="dxa"/>
          </w:tcPr>
          <w:p w:rsidR="007E173E" w:rsidRPr="00564A49" w:rsidRDefault="007E173E" w:rsidP="00802F9B">
            <w:pPr>
              <w:pStyle w:val="tableheading"/>
              <w:rPr>
                <w:b w:val="0"/>
                <w:lang w:val="en-US"/>
              </w:rPr>
            </w:pPr>
            <w:r w:rsidRPr="00564A49">
              <w:rPr>
                <w:b w:val="0"/>
                <w:lang w:val="en-US" w:eastAsia="ko-KR"/>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w:t>
            </w:r>
          </w:p>
        </w:tc>
        <w:tc>
          <w:tcPr>
            <w:tcW w:w="1152" w:type="dxa"/>
          </w:tcPr>
          <w:p w:rsidR="007E173E" w:rsidRPr="00564A49" w:rsidRDefault="007E173E" w:rsidP="00802F9B">
            <w:pPr>
              <w:pStyle w:val="tableheading"/>
              <w:rPr>
                <w:b w:val="0"/>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if( !dependent_slice_segment_flag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 = 0</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num_extra_slice_header_bits &gt; i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b/>
                <w:lang w:val="en-US"/>
              </w:rPr>
              <w:t>discardable_flag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num_extra_slice_header_bits &gt; i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cross_layer_bla_flag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 xml:space="preserve">for( </w:t>
            </w:r>
            <w:r w:rsidRPr="00564A49">
              <w:rPr>
                <w:rFonts w:ascii="Times New Roman" w:hAnsi="Times New Roman"/>
                <w:strike/>
                <w:lang w:val="en-US" w:eastAsia="ko-KR"/>
              </w:rPr>
              <w:t>i = 1</w:t>
            </w:r>
            <w:r w:rsidRPr="00564A49">
              <w:rPr>
                <w:rFonts w:ascii="Times New Roman" w:hAnsi="Times New Roman"/>
                <w:lang w:val="en-US" w:eastAsia="ko-KR"/>
              </w:rPr>
              <w:t>; i &lt; num_extra_slice_header_bits; i++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slice_reserved_flag</w:t>
            </w:r>
            <w:r w:rsidRPr="00564A49">
              <w:rPr>
                <w:rFonts w:ascii="Times New Roman" w:hAnsi="Times New Roman"/>
                <w:lang w:val="en-US" w:eastAsia="ko-KR"/>
              </w:rPr>
              <w:t>[ i ]</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bCs/>
                <w:lang w:val="en-US"/>
              </w:rPr>
              <w:t>slice_type</w:t>
            </w:r>
          </w:p>
        </w:tc>
        <w:tc>
          <w:tcPr>
            <w:tcW w:w="1152" w:type="dxa"/>
          </w:tcPr>
          <w:p w:rsidR="007E173E" w:rsidRPr="00564A49" w:rsidRDefault="007E173E" w:rsidP="00802F9B">
            <w:pPr>
              <w:pStyle w:val="tableheading"/>
              <w:rPr>
                <w:b w:val="0"/>
                <w:lang w:val="en-US"/>
              </w:rPr>
            </w:pPr>
            <w:r w:rsidRPr="00564A49">
              <w:rPr>
                <w:b w:val="0"/>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output_flag_present_flag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pic_output_flag</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separate_colour_plane_flag  = =  1 )</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colour_plane_id</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u(2)</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eastAsia="ko-KR"/>
              </w:rPr>
              <w:tab/>
            </w:r>
            <w:r w:rsidRPr="00564A49">
              <w:rPr>
                <w:rFonts w:ascii="Times New Roman" w:hAnsi="Times New Roman"/>
                <w:bCs/>
                <w:lang w:val="en-US"/>
              </w:rPr>
              <w:tab/>
              <w:t>if( ( nuh_layer_id &gt; 0 &amp;&amp; !poc_lsb_not_present_flag[ LayerIdxInVPS[ nuh_layer_id ] ] )</w:t>
            </w:r>
            <w:r w:rsidRPr="00564A49">
              <w:rPr>
                <w:rFonts w:ascii="Times New Roman" w:hAnsi="Times New Roman"/>
                <w:bCs/>
                <w:lang w:val="en-US"/>
              </w:rPr>
              <w:br/>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 xml:space="preserve">| |  ( </w:t>
            </w:r>
            <w:r w:rsidRPr="00564A49">
              <w:rPr>
                <w:rFonts w:ascii="Times New Roman" w:hAnsi="Times New Roman"/>
                <w:lang w:val="en-US"/>
              </w:rPr>
              <w:t>nal_unit_type  !=  IDR_W_RADL  &amp;&amp;  nal_unit_type  !=  IDR_N_LP )</w:t>
            </w:r>
            <w:r w:rsidRPr="00564A49">
              <w:rPr>
                <w:rFonts w:ascii="Times New Roman" w:hAnsi="Times New Roman"/>
                <w:bCs/>
                <w:lang w:val="en-US"/>
              </w:rPr>
              <w:t xml:space="preserve">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bCs/>
                <w:lang w:val="en-US"/>
              </w:rPr>
              <w:t>slice_pic_order_cnt_lsb</w:t>
            </w:r>
          </w:p>
        </w:tc>
        <w:tc>
          <w:tcPr>
            <w:tcW w:w="1152" w:type="dxa"/>
          </w:tcPr>
          <w:p w:rsidR="007E173E" w:rsidRPr="00564A49" w:rsidRDefault="007E173E" w:rsidP="00802F9B">
            <w:pPr>
              <w:pStyle w:val="tablecell"/>
              <w:rPr>
                <w:lang w:val="en-US"/>
              </w:rPr>
            </w:pPr>
            <w:r w:rsidRPr="00564A49">
              <w:rPr>
                <w:lang w:val="en-US"/>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 xml:space="preserve">if( </w:t>
            </w:r>
            <w:r w:rsidRPr="00564A49">
              <w:rPr>
                <w:lang w:val="en-US"/>
              </w:rPr>
              <w:t>nal_unit_type  !=  IDR_W_RADL  &amp;&amp;  nal_unit_type  !=  IDR_N_LP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short_term_ref_pic_set_sps_flag</w:t>
            </w:r>
          </w:p>
        </w:tc>
        <w:tc>
          <w:tcPr>
            <w:tcW w:w="1152"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!short_term_ref_pic_set_sps_flag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short_term_ref_pic_set( </w:t>
            </w:r>
            <w:r w:rsidRPr="00564A49">
              <w:rPr>
                <w:rFonts w:ascii="Times New Roman" w:hAnsi="Times New Roman"/>
                <w:bCs/>
                <w:lang w:val="en-US"/>
              </w:rPr>
              <w:t>num_short_term_ref_pic_sets </w:t>
            </w:r>
            <w:r w:rsidRPr="00564A49">
              <w:rPr>
                <w:rFonts w:ascii="Times New Roman" w:hAnsi="Times New Roman"/>
                <w:lang w:val="en-US" w:eastAsia="ko-KR"/>
              </w:rPr>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 xml:space="preserve">else if( </w:t>
            </w:r>
            <w:r w:rsidRPr="00564A49">
              <w:rPr>
                <w:rFonts w:ascii="Times New Roman" w:hAnsi="Times New Roman"/>
                <w:bCs/>
                <w:lang w:val="en-US"/>
              </w:rPr>
              <w:t>num_short_term_ref_pic_sets &gt; 1</w:t>
            </w:r>
            <w:r w:rsidRPr="00564A49">
              <w:rPr>
                <w:rFonts w:ascii="Times New Roman" w:hAnsi="Times New Roman"/>
                <w:lang w:val="en-US" w:eastAsia="ko-KR"/>
              </w:rPr>
              <w:t xml:space="preserve">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short_term_ref_pic_set_idx</w:t>
            </w:r>
          </w:p>
        </w:tc>
        <w:tc>
          <w:tcPr>
            <w:tcW w:w="1152" w:type="dxa"/>
          </w:tcPr>
          <w:p w:rsidR="007E173E" w:rsidRPr="00564A49" w:rsidRDefault="007E173E" w:rsidP="00802F9B">
            <w:pPr>
              <w:pStyle w:val="tablecell"/>
              <w:rPr>
                <w:lang w:val="en-US"/>
              </w:rPr>
            </w:pPr>
            <w:r w:rsidRPr="00564A49">
              <w:rPr>
                <w:lang w:val="en-US"/>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 xml:space="preserve">if( </w:t>
            </w:r>
            <w:r w:rsidRPr="00564A49">
              <w:rPr>
                <w:rFonts w:ascii="Times New Roman" w:hAnsi="Times New Roman"/>
                <w:bCs/>
                <w:lang w:val="en-US" w:eastAsia="ko-KR"/>
              </w:rPr>
              <w:t>long_term_ref_pics_present_flag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lang w:val="en-US" w:eastAsia="ko-KR"/>
              </w:rPr>
              <w:t>if( num_long_term_ref_pics_sps &gt; 0 )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t>num_long_term_sps</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t>num_long_term_pics</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for( i = 0; i &lt; num_long_term_sps + num_long_term_pics; i++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i &lt; num_long_term_sps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num_long_term_ref_pics_sps &gt; 1 )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lang w:val="en-US" w:eastAsia="ko-KR"/>
              </w:rPr>
              <w:t>lt_idx_sps</w:t>
            </w:r>
            <w:r w:rsidRPr="00564A49">
              <w:rPr>
                <w:rFonts w:ascii="Times New Roman" w:hAnsi="Times New Roman"/>
                <w:lang w:val="en-US" w:eastAsia="ko-KR"/>
              </w:rPr>
              <w:t>[ i ]</w:t>
            </w:r>
          </w:p>
        </w:tc>
        <w:tc>
          <w:tcPr>
            <w:tcW w:w="1152" w:type="dxa"/>
          </w:tcPr>
          <w:p w:rsidR="007E173E" w:rsidRPr="00564A49" w:rsidRDefault="007E173E" w:rsidP="00802F9B">
            <w:pPr>
              <w:pStyle w:val="tablecell"/>
              <w:rPr>
                <w:lang w:val="en-US"/>
              </w:rPr>
            </w:pPr>
            <w:r w:rsidRPr="00564A49">
              <w:rPr>
                <w:lang w:val="en-US"/>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t>} else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Cs/>
                <w:lang w:val="en-US" w:eastAsia="ko-KR"/>
              </w:rPr>
              <w:lastRenderedPageBreak/>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lang w:val="en-US" w:eastAsia="ko-KR"/>
              </w:rPr>
              <w:t>poc_lsb_lt</w:t>
            </w:r>
            <w:r w:rsidRPr="00564A49">
              <w:rPr>
                <w:rFonts w:ascii="Times New Roman" w:hAnsi="Times New Roman"/>
                <w:lang w:val="en-US" w:eastAsia="ko-KR"/>
              </w:rPr>
              <w:t>[ i ]</w:t>
            </w:r>
          </w:p>
        </w:tc>
        <w:tc>
          <w:tcPr>
            <w:tcW w:w="1152" w:type="dxa"/>
          </w:tcPr>
          <w:p w:rsidR="007E173E" w:rsidRPr="00564A49" w:rsidRDefault="007E173E" w:rsidP="00802F9B">
            <w:pPr>
              <w:pStyle w:val="tablecell"/>
              <w:rPr>
                <w:lang w:val="en-US"/>
              </w:rPr>
            </w:pPr>
            <w:r w:rsidRPr="00564A49">
              <w:rPr>
                <w:lang w:val="en-US"/>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lang w:val="en-US"/>
              </w:rPr>
              <w:t>used_by_curr_pic_lt_flag</w:t>
            </w:r>
            <w:r w:rsidRPr="00564A49">
              <w:rPr>
                <w:rFonts w:ascii="Times New Roman" w:hAnsi="Times New Roman"/>
                <w:lang w:val="en-US"/>
              </w:rPr>
              <w:t>[ i ]</w:t>
            </w:r>
          </w:p>
        </w:tc>
        <w:tc>
          <w:tcPr>
            <w:tcW w:w="1152"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lang w:val="en-US" w:eastAsia="ko-KR"/>
              </w:rPr>
              <w:t>delta_poc_msb_present_flag</w:t>
            </w:r>
            <w:r w:rsidRPr="00564A49">
              <w:rPr>
                <w:rFonts w:ascii="Times New Roman" w:hAnsi="Times New Roman"/>
                <w:lang w:val="en-US" w:eastAsia="ko-KR"/>
              </w:rPr>
              <w:t>[ i ]</w:t>
            </w:r>
          </w:p>
        </w:tc>
        <w:tc>
          <w:tcPr>
            <w:tcW w:w="1152"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t xml:space="preserve">if( </w:t>
            </w:r>
            <w:r w:rsidRPr="00564A49">
              <w:rPr>
                <w:rFonts w:ascii="Times New Roman" w:hAnsi="Times New Roman"/>
                <w:lang w:val="en-US" w:eastAsia="ko-KR"/>
              </w:rPr>
              <w:t>delta_poc_msb_present_flag[ i ]</w:t>
            </w:r>
            <w:r w:rsidRPr="00564A49">
              <w:rPr>
                <w:rFonts w:ascii="Times New Roman" w:hAnsi="Times New Roman"/>
                <w:bCs/>
                <w:lang w:val="en-US" w:eastAsia="ko-KR"/>
              </w:rPr>
              <w:t xml:space="preserve">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lang w:val="en-US" w:eastAsia="ko-KR"/>
              </w:rPr>
              <w:t>delta_poc_msb_cycle_lt</w:t>
            </w:r>
            <w:r w:rsidRPr="00564A49">
              <w:rPr>
                <w:rFonts w:ascii="Times New Roman" w:hAnsi="Times New Roman"/>
                <w:lang w:val="en-US" w:eastAsia="ko-KR"/>
              </w:rPr>
              <w:t>[ i ]</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sps_temporal_mvp_enabled_flag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t>slice_temporal_mvp_enabled_flag</w:t>
            </w:r>
          </w:p>
        </w:tc>
        <w:tc>
          <w:tcPr>
            <w:tcW w:w="1152" w:type="dxa"/>
          </w:tcPr>
          <w:p w:rsidR="007E173E" w:rsidRPr="00564A49" w:rsidRDefault="007E173E" w:rsidP="00802F9B">
            <w:pPr>
              <w:pStyle w:val="tablecell"/>
              <w:rPr>
                <w:lang w:val="en-US"/>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rFonts w:ascii="Times New Roman" w:hAnsi="Times New Roman"/>
                <w:kern w:val="2"/>
                <w:lang w:val="en-US" w:eastAsia="ko-KR"/>
              </w:rPr>
              <w:tab/>
            </w:r>
            <w:r w:rsidRPr="00564A49">
              <w:rPr>
                <w:rFonts w:ascii="Times New Roman" w:hAnsi="Times New Roman"/>
                <w:kern w:val="2"/>
                <w:lang w:val="en-US" w:eastAsia="ko-KR"/>
              </w:rPr>
              <w:tab/>
              <w:t>if( nuh_layer_id &gt; 0  &amp;&amp;  !all_ref_layers_active_flag  &amp;&amp;</w:t>
            </w:r>
            <w:r w:rsidRPr="00564A49">
              <w:rPr>
                <w:rFonts w:ascii="Times New Roman" w:hAnsi="Times New Roman"/>
                <w:kern w:val="2"/>
                <w:lang w:val="en-US" w:eastAsia="ko-KR"/>
              </w:rPr>
              <w:br/>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eastAsia="Batang"/>
                <w:bCs/>
                <w:lang w:val="en-US" w:eastAsia="ko-KR"/>
              </w:rPr>
              <w:t>NumDirectRefLayers</w:t>
            </w:r>
            <w:r w:rsidRPr="00564A49">
              <w:rPr>
                <w:rFonts w:ascii="Times New Roman" w:hAnsi="Times New Roman"/>
                <w:kern w:val="2"/>
                <w:lang w:val="en-US" w:eastAsia="ko-KR"/>
              </w:rPr>
              <w:t>[ nuh_layer_id ] &gt; 0 ) {</w:t>
            </w:r>
            <w:r w:rsidRPr="00564A49">
              <w:rPr>
                <w:lang w:val="en-US" w:eastAsia="ko-KR"/>
              </w:rPr>
              <w:t xml:space="preserve">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b/>
                <w:lang w:val="en-US" w:eastAsia="ko-KR"/>
              </w:rPr>
              <w:t>inter_layer_pred_enabled_flag</w:t>
            </w:r>
          </w:p>
        </w:tc>
        <w:tc>
          <w:tcPr>
            <w:tcW w:w="1152"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lang w:val="en-US" w:eastAsia="ko-KR"/>
              </w:rPr>
              <w:tab/>
            </w:r>
            <w:r w:rsidRPr="00564A49">
              <w:rPr>
                <w:lang w:val="en-US" w:eastAsia="ko-KR"/>
              </w:rPr>
              <w:tab/>
            </w:r>
            <w:r w:rsidRPr="00564A49">
              <w:rPr>
                <w:lang w:val="en-US" w:eastAsia="ko-KR"/>
              </w:rPr>
              <w:tab/>
              <w:t>if( inter_layer_pred_enabled_flag  &amp;&amp;  NumDirectRefLayers[ nuh_layer_id ] &gt; 1)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lang w:val="en-US" w:eastAsia="ko-KR"/>
              </w:rPr>
              <w:tab/>
            </w:r>
            <w:r w:rsidRPr="00564A49">
              <w:rPr>
                <w:lang w:val="en-US" w:eastAsia="ko-KR"/>
              </w:rPr>
              <w:tab/>
            </w:r>
            <w:r w:rsidRPr="00564A49">
              <w:rPr>
                <w:lang w:val="en-US" w:eastAsia="ko-KR"/>
              </w:rPr>
              <w:tab/>
            </w:r>
            <w:r w:rsidRPr="00564A49">
              <w:rPr>
                <w:lang w:val="en-US" w:eastAsia="ko-KR"/>
              </w:rPr>
              <w:tab/>
              <w:t xml:space="preserve">if( !max_one_active_ref_layer_flag </w:t>
            </w:r>
            <w:r w:rsidRPr="00564A49">
              <w:rPr>
                <w:lang w:val="en-US"/>
              </w:rPr>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lang w:val="en-US" w:eastAsia="ko-KR"/>
              </w:rPr>
              <w:tab/>
            </w:r>
            <w:r w:rsidRPr="00564A49">
              <w:rPr>
                <w:lang w:val="en-US" w:eastAsia="ko-KR"/>
              </w:rPr>
              <w:tab/>
            </w:r>
            <w:r w:rsidRPr="00564A49">
              <w:rPr>
                <w:lang w:val="en-US" w:eastAsia="ko-KR"/>
              </w:rPr>
              <w:tab/>
            </w:r>
            <w:r w:rsidRPr="00564A49">
              <w:rPr>
                <w:lang w:val="en-US" w:eastAsia="ko-KR"/>
              </w:rPr>
              <w:tab/>
            </w:r>
            <w:r w:rsidRPr="00564A49">
              <w:rPr>
                <w:lang w:val="en-US" w:eastAsia="ko-KR"/>
              </w:rPr>
              <w:tab/>
            </w:r>
            <w:r w:rsidRPr="00564A49">
              <w:rPr>
                <w:b/>
                <w:bCs/>
                <w:lang w:val="en-US"/>
              </w:rPr>
              <w:t>num_inter_layer_ref_pics_minus1</w:t>
            </w:r>
          </w:p>
        </w:tc>
        <w:tc>
          <w:tcPr>
            <w:tcW w:w="1152" w:type="dxa"/>
          </w:tcPr>
          <w:p w:rsidR="007E173E" w:rsidRPr="00564A49" w:rsidRDefault="007E173E" w:rsidP="00802F9B">
            <w:pPr>
              <w:pStyle w:val="tablecell"/>
              <w:rPr>
                <w:lang w:val="en-US"/>
              </w:rPr>
            </w:pPr>
            <w:r w:rsidRPr="00564A49">
              <w:rPr>
                <w:lang w:val="en-US" w:eastAsia="ko-KR"/>
              </w:rPr>
              <w:t>u(v)</w:t>
            </w: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eastAsia="ko-KR"/>
              </w:rPr>
            </w:pPr>
            <w:r w:rsidRPr="00564A49">
              <w:rPr>
                <w:lang w:val="en-US" w:eastAsia="ko-KR"/>
              </w:rPr>
              <w:tab/>
            </w:r>
            <w:r w:rsidRPr="00564A49">
              <w:rPr>
                <w:lang w:val="en-US" w:eastAsia="ko-KR"/>
              </w:rPr>
              <w:tab/>
            </w:r>
            <w:r w:rsidRPr="00564A49">
              <w:rPr>
                <w:lang w:val="en-US" w:eastAsia="ko-KR"/>
              </w:rPr>
              <w:tab/>
            </w:r>
            <w:r w:rsidRPr="00564A49">
              <w:rPr>
                <w:lang w:val="en-US" w:eastAsia="ko-KR"/>
              </w:rPr>
              <w:tab/>
              <w:t>if( NumActiveRefLayerPics  !=  NumDirectRefLayers[ nuh_layer_id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 xml:space="preserve">for( i = 0; i &lt; NumActiveRefLayerPics; i++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lang w:val="en-US" w:eastAsia="ko-KR"/>
              </w:rPr>
              <w:tab/>
            </w:r>
            <w:r w:rsidRPr="00564A49">
              <w:rPr>
                <w:lang w:val="en-US" w:eastAsia="ko-KR"/>
              </w:rPr>
              <w:tab/>
            </w:r>
            <w:r w:rsidRPr="00564A49">
              <w:rPr>
                <w:lang w:val="en-US" w:eastAsia="ko-KR"/>
              </w:rPr>
              <w:tab/>
            </w:r>
            <w:r w:rsidRPr="00564A49">
              <w:rPr>
                <w:rFonts w:ascii="Times New Roman" w:hAnsi="Times New Roman"/>
                <w:b/>
                <w:bCs/>
                <w:lang w:val="en-US"/>
              </w:rPr>
              <w:t>inter_layer_pred_layer_idc[ </w:t>
            </w:r>
            <w:r w:rsidRPr="00564A49">
              <w:rPr>
                <w:rFonts w:ascii="Times New Roman" w:hAnsi="Times New Roman"/>
                <w:bCs/>
                <w:lang w:val="en-US"/>
              </w:rPr>
              <w:t>i ]</w:t>
            </w:r>
          </w:p>
        </w:tc>
        <w:tc>
          <w:tcPr>
            <w:tcW w:w="1152" w:type="dxa"/>
          </w:tcPr>
          <w:p w:rsidR="007E173E" w:rsidRPr="00564A49" w:rsidRDefault="007E173E" w:rsidP="00802F9B">
            <w:pPr>
              <w:pStyle w:val="tablecell"/>
              <w:rPr>
                <w:lang w:val="en-US"/>
              </w:rPr>
            </w:pPr>
            <w:r w:rsidRPr="00564A49">
              <w:rPr>
                <w:lang w:val="en-US" w:eastAsia="ko-KR"/>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rPr>
            </w:pPr>
          </w:p>
        </w:tc>
      </w:tr>
      <w:tr w:rsidR="00802F9B" w:rsidRPr="00564A49" w:rsidTr="00802F9B">
        <w:trPr>
          <w:cantSplit/>
          <w:trHeight w:val="289"/>
          <w:jc w:val="center"/>
        </w:trPr>
        <w:tc>
          <w:tcPr>
            <w:tcW w:w="7920" w:type="dxa"/>
          </w:tcPr>
          <w:p w:rsidR="00802F9B" w:rsidRPr="00564A49" w:rsidRDefault="00802F9B"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for( i = 0; i &lt; NumActiveRefLayerPics; i++ )</w:t>
            </w:r>
          </w:p>
        </w:tc>
        <w:tc>
          <w:tcPr>
            <w:tcW w:w="1152" w:type="dxa"/>
          </w:tcPr>
          <w:p w:rsidR="00802F9B" w:rsidRPr="00564A49" w:rsidRDefault="00802F9B" w:rsidP="00802F9B">
            <w:pPr>
              <w:pStyle w:val="tablecell"/>
              <w:rPr>
                <w:lang w:val="en-US"/>
              </w:rPr>
            </w:pPr>
          </w:p>
        </w:tc>
      </w:tr>
      <w:tr w:rsidR="00802F9B" w:rsidRPr="00564A49" w:rsidTr="00802F9B">
        <w:trPr>
          <w:cantSplit/>
          <w:trHeight w:val="289"/>
          <w:jc w:val="center"/>
        </w:trPr>
        <w:tc>
          <w:tcPr>
            <w:tcW w:w="7920" w:type="dxa"/>
          </w:tcPr>
          <w:p w:rsidR="00802F9B" w:rsidRPr="00564A49" w:rsidRDefault="00802F9B"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 vert_phase_position_enable_flag</w:t>
            </w:r>
            <w:r w:rsidRPr="00564A49">
              <w:rPr>
                <w:rFonts w:ascii="Times New Roman" w:hAnsi="Times New Roman"/>
                <w:kern w:val="2"/>
                <w:lang w:val="en-US" w:eastAsia="ko-KR"/>
              </w:rPr>
              <w:t>[ </w:t>
            </w:r>
            <w:r w:rsidRPr="00564A49">
              <w:rPr>
                <w:rFonts w:ascii="Times New Roman" w:eastAsia="Batang" w:hAnsi="Times New Roman"/>
                <w:bCs/>
                <w:lang w:val="en-US" w:eastAsia="ko-KR"/>
              </w:rPr>
              <w:t>RefPicLayerId[ i ]</w:t>
            </w:r>
            <w:r w:rsidRPr="00564A49">
              <w:rPr>
                <w:rFonts w:ascii="Times New Roman" w:hAnsi="Times New Roman"/>
                <w:kern w:val="2"/>
                <w:lang w:val="en-US" w:eastAsia="ko-KR"/>
              </w:rPr>
              <w:t> ] )</w:t>
            </w:r>
          </w:p>
        </w:tc>
        <w:tc>
          <w:tcPr>
            <w:tcW w:w="1152" w:type="dxa"/>
          </w:tcPr>
          <w:p w:rsidR="00802F9B" w:rsidRPr="00564A49" w:rsidRDefault="00802F9B" w:rsidP="00802F9B">
            <w:pPr>
              <w:pStyle w:val="tablecell"/>
              <w:rPr>
                <w:lang w:val="en-US"/>
              </w:rPr>
            </w:pPr>
          </w:p>
        </w:tc>
      </w:tr>
      <w:tr w:rsidR="00802F9B" w:rsidRPr="00564A49" w:rsidTr="00802F9B">
        <w:trPr>
          <w:cantSplit/>
          <w:trHeight w:val="289"/>
          <w:jc w:val="center"/>
        </w:trPr>
        <w:tc>
          <w:tcPr>
            <w:tcW w:w="7920" w:type="dxa"/>
          </w:tcPr>
          <w:p w:rsidR="00802F9B" w:rsidRPr="00564A49" w:rsidRDefault="00802F9B"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vert_phase_position_flag[</w:t>
            </w:r>
            <w:r w:rsidRPr="00564A49">
              <w:rPr>
                <w:rFonts w:ascii="Times New Roman" w:hAnsi="Times New Roman"/>
                <w:kern w:val="2"/>
                <w:lang w:val="en-US" w:eastAsia="ko-KR"/>
              </w:rPr>
              <w:t> </w:t>
            </w:r>
            <w:r w:rsidRPr="00564A49">
              <w:rPr>
                <w:rFonts w:ascii="Times New Roman" w:eastAsia="Batang" w:hAnsi="Times New Roman"/>
                <w:bCs/>
                <w:lang w:val="en-US" w:eastAsia="ko-KR"/>
              </w:rPr>
              <w:t>RefPicLayerId[ i ]</w:t>
            </w:r>
            <w:r w:rsidRPr="00564A49">
              <w:rPr>
                <w:rFonts w:ascii="Times New Roman" w:hAnsi="Times New Roman"/>
                <w:b/>
                <w:lang w:val="en-US" w:eastAsia="ko-KR"/>
              </w:rPr>
              <w:t>]</w:t>
            </w:r>
          </w:p>
        </w:tc>
        <w:tc>
          <w:tcPr>
            <w:tcW w:w="1152" w:type="dxa"/>
          </w:tcPr>
          <w:p w:rsidR="00802F9B" w:rsidRPr="00564A49" w:rsidRDefault="00802F9B"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eastAsia="Times New Roman" w:hAnsi="Times New Roman"/>
                <w:lang w:val="en-US" w:eastAsia="zh-TW"/>
              </w:rPr>
              <w:tab/>
            </w:r>
            <w:r w:rsidRPr="00564A49">
              <w:rPr>
                <w:rFonts w:ascii="Times New Roman" w:eastAsia="Times New Roman" w:hAnsi="Times New Roman"/>
                <w:lang w:val="en-US" w:eastAsia="zh-TW"/>
              </w:rPr>
              <w:tab/>
              <w:t>if( sample_adaptive_offset_enabled_flag ) {</w:t>
            </w:r>
          </w:p>
        </w:tc>
        <w:tc>
          <w:tcPr>
            <w:tcW w:w="1152" w:type="dxa"/>
          </w:tcPr>
          <w:p w:rsidR="007E173E" w:rsidRPr="00564A49" w:rsidRDefault="007E173E" w:rsidP="00802F9B">
            <w:pPr>
              <w:pStyle w:val="tablecell"/>
              <w:rPr>
                <w:lang w:val="en-US"/>
              </w:rPr>
            </w:pPr>
          </w:p>
        </w:tc>
      </w:tr>
      <w:tr w:rsidR="007E173E" w:rsidRPr="00564A49" w:rsidDel="004935C5" w:rsidTr="00802F9B">
        <w:trPr>
          <w:cantSplit/>
          <w:trHeight w:val="289"/>
          <w:jc w:val="center"/>
        </w:trPr>
        <w:tc>
          <w:tcPr>
            <w:tcW w:w="7920" w:type="dxa"/>
          </w:tcPr>
          <w:p w:rsidR="007E173E" w:rsidRPr="00564A49" w:rsidDel="004935C5" w:rsidRDefault="007E173E" w:rsidP="00802F9B">
            <w:pPr>
              <w:pStyle w:val="tablesyntax"/>
              <w:rPr>
                <w:rFonts w:ascii="Times New Roman" w:hAnsi="Times New Roman"/>
                <w:lang w:val="en-US" w:eastAsia="ko-KR"/>
              </w:rPr>
            </w:pP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b/>
                <w:kern w:val="2"/>
                <w:lang w:val="en-US" w:eastAsia="ko-KR"/>
              </w:rPr>
              <w:t>slice_sao_luma_flag</w:t>
            </w:r>
          </w:p>
        </w:tc>
        <w:tc>
          <w:tcPr>
            <w:tcW w:w="1152" w:type="dxa"/>
          </w:tcPr>
          <w:p w:rsidR="007E173E" w:rsidRPr="00564A49" w:rsidDel="004935C5" w:rsidRDefault="007E173E" w:rsidP="00802F9B">
            <w:pPr>
              <w:pStyle w:val="tablecell"/>
              <w:rPr>
                <w:lang w:val="en-US"/>
              </w:rPr>
            </w:pPr>
            <w:r w:rsidRPr="00564A49">
              <w:rPr>
                <w:kern w:val="2"/>
                <w:lang w:val="en-US"/>
              </w:rPr>
              <w:t>u(1)</w:t>
            </w:r>
          </w:p>
        </w:tc>
      </w:tr>
      <w:tr w:rsidR="007E173E" w:rsidRPr="00564A49" w:rsidDel="004935C5" w:rsidTr="00802F9B">
        <w:trPr>
          <w:cantSplit/>
          <w:trHeight w:val="289"/>
          <w:jc w:val="center"/>
        </w:trPr>
        <w:tc>
          <w:tcPr>
            <w:tcW w:w="7920" w:type="dxa"/>
          </w:tcPr>
          <w:p w:rsidR="007E173E" w:rsidRPr="00564A49" w:rsidDel="004935C5" w:rsidRDefault="007E173E" w:rsidP="00802F9B">
            <w:pPr>
              <w:pStyle w:val="tablesyntax"/>
              <w:rPr>
                <w:rFonts w:ascii="Times New Roman" w:hAnsi="Times New Roman"/>
                <w:lang w:val="en-US" w:eastAsia="ko-KR"/>
              </w:rPr>
            </w:pPr>
            <w:r w:rsidRPr="00564A49">
              <w:rPr>
                <w:rFonts w:ascii="Times New Roman" w:eastAsia="Times New Roman" w:hAnsi="Times New Roman"/>
                <w:kern w:val="2"/>
                <w:lang w:val="en-US" w:eastAsia="zh-TW"/>
              </w:rPr>
              <w:tab/>
            </w:r>
            <w:r w:rsidRPr="00564A49">
              <w:rPr>
                <w:rFonts w:ascii="Times New Roman" w:eastAsia="Times New Roman" w:hAnsi="Times New Roman"/>
                <w:kern w:val="2"/>
                <w:lang w:val="en-US" w:eastAsia="zh-TW"/>
              </w:rPr>
              <w:tab/>
            </w:r>
            <w:r w:rsidRPr="00564A49">
              <w:rPr>
                <w:rFonts w:ascii="Times New Roman" w:eastAsia="Times New Roman" w:hAnsi="Times New Roman"/>
                <w:kern w:val="2"/>
                <w:lang w:val="en-US" w:eastAsia="zh-TW"/>
              </w:rPr>
              <w:tab/>
            </w:r>
            <w:r w:rsidRPr="00564A49">
              <w:rPr>
                <w:rFonts w:ascii="Times New Roman" w:hAnsi="Times New Roman"/>
                <w:b/>
                <w:kern w:val="2"/>
                <w:lang w:val="en-US" w:eastAsia="ko-KR"/>
              </w:rPr>
              <w:t>slice_sao_chroma_flag</w:t>
            </w:r>
          </w:p>
        </w:tc>
        <w:tc>
          <w:tcPr>
            <w:tcW w:w="1152" w:type="dxa"/>
          </w:tcPr>
          <w:p w:rsidR="007E173E" w:rsidRPr="00564A49" w:rsidDel="004935C5" w:rsidRDefault="007E173E" w:rsidP="00802F9B">
            <w:pPr>
              <w:pStyle w:val="tablecell"/>
              <w:rPr>
                <w:lang w:val="en-US"/>
              </w:rPr>
            </w:pPr>
            <w:r w:rsidRPr="00564A49">
              <w:rPr>
                <w:kern w:val="2"/>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kern w:val="2"/>
                <w:lang w:val="en-US" w:eastAsia="ko-KR"/>
              </w:rPr>
              <w:tab/>
            </w:r>
            <w:r w:rsidRPr="00564A49">
              <w:rPr>
                <w:rFonts w:ascii="Times New Roman" w:hAnsi="Times New Roman"/>
                <w:kern w:val="2"/>
                <w:lang w:val="en-US" w:eastAsia="ko-KR"/>
              </w:rPr>
              <w:tab/>
              <w:t>}</w:t>
            </w:r>
          </w:p>
        </w:tc>
        <w:tc>
          <w:tcPr>
            <w:tcW w:w="1152" w:type="dxa"/>
          </w:tcPr>
          <w:p w:rsidR="007E173E" w:rsidRPr="00564A49" w:rsidDel="004935C5"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rPr>
              <w:tab/>
              <w:t>if( slice_type  = =  P  | |  slice_type  = =  B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num_ref_idx_active_override_flag</w:t>
            </w:r>
          </w:p>
        </w:tc>
        <w:tc>
          <w:tcPr>
            <w:tcW w:w="1152"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t>if( num_ref_idx_active_override_flag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num_ref_idx_l0_active_minus1</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 xml:space="preserve">if( </w:t>
            </w:r>
            <w:r w:rsidRPr="00564A49">
              <w:rPr>
                <w:rFonts w:ascii="Times New Roman" w:hAnsi="Times New Roman"/>
                <w:lang w:val="en-US" w:eastAsia="ja-JP"/>
              </w:rPr>
              <w:t xml:space="preserve">slice_type </w:t>
            </w:r>
            <w:r w:rsidRPr="00564A49">
              <w:rPr>
                <w:rFonts w:ascii="Times New Roman" w:hAnsi="Times New Roman"/>
                <w:lang w:val="en-US"/>
              </w:rPr>
              <w:t xml:space="preserve"> = =  B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num_ref_idx_l1_active_minus1</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lists_modification_present_flag  &amp;&amp;  NumPicTotalCurr &gt; 1 )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t>ref_pic_lists_modification(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ja-JP"/>
              </w:rPr>
              <w:t>if( slice_type  =</w:t>
            </w:r>
            <w:r w:rsidRPr="00564A49">
              <w:rPr>
                <w:rFonts w:ascii="Times New Roman" w:hAnsi="Times New Roman"/>
                <w:lang w:val="en-US" w:eastAsia="ko-KR"/>
              </w:rPr>
              <w:t> </w:t>
            </w:r>
            <w:r w:rsidRPr="00564A49">
              <w:rPr>
                <w:rFonts w:ascii="Times New Roman" w:hAnsi="Times New Roman"/>
                <w:lang w:val="en-US" w:eastAsia="ja-JP"/>
              </w:rPr>
              <w:t>=  B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eastAsia="MS Mincho" w:hAnsi="Times New Roman"/>
                <w:lang w:val="en-US" w:eastAsia="ja-JP"/>
              </w:rPr>
              <w:tab/>
            </w:r>
            <w:r w:rsidRPr="00564A49">
              <w:rPr>
                <w:rFonts w:ascii="Times New Roman" w:eastAsia="MS Mincho" w:hAnsi="Times New Roman"/>
                <w:lang w:val="en-US" w:eastAsia="ja-JP"/>
              </w:rPr>
              <w:tab/>
            </w:r>
            <w:r w:rsidRPr="00564A49">
              <w:rPr>
                <w:rFonts w:ascii="Times New Roman" w:hAnsi="Times New Roman"/>
                <w:b/>
                <w:lang w:val="en-US" w:eastAsia="ja-JP"/>
              </w:rPr>
              <w:t>mvd</w:t>
            </w:r>
            <w:r w:rsidRPr="00564A49">
              <w:rPr>
                <w:rFonts w:ascii="Times New Roman" w:hAnsi="Times New Roman"/>
                <w:b/>
                <w:lang w:val="en-US" w:eastAsia="ko-KR"/>
              </w:rPr>
              <w:t>_</w:t>
            </w:r>
            <w:r w:rsidRPr="00564A49">
              <w:rPr>
                <w:rFonts w:ascii="Times New Roman" w:hAnsi="Times New Roman"/>
                <w:b/>
                <w:lang w:val="en-US" w:eastAsia="ja-JP"/>
              </w:rPr>
              <w:t>l1</w:t>
            </w:r>
            <w:r w:rsidRPr="00564A49">
              <w:rPr>
                <w:rFonts w:ascii="Times New Roman" w:hAnsi="Times New Roman"/>
                <w:b/>
                <w:lang w:val="en-US" w:eastAsia="ko-KR"/>
              </w:rPr>
              <w:t>_</w:t>
            </w:r>
            <w:r w:rsidRPr="00564A49">
              <w:rPr>
                <w:rFonts w:ascii="Times New Roman" w:hAnsi="Times New Roman"/>
                <w:b/>
                <w:lang w:val="en-US" w:eastAsia="ja-JP"/>
              </w:rPr>
              <w:t>zero</w:t>
            </w:r>
            <w:r w:rsidRPr="00564A49">
              <w:rPr>
                <w:rFonts w:ascii="Times New Roman" w:hAnsi="Times New Roman"/>
                <w:b/>
                <w:lang w:val="en-US" w:eastAsia="ko-KR"/>
              </w:rPr>
              <w:t>_flag</w:t>
            </w:r>
          </w:p>
        </w:tc>
        <w:tc>
          <w:tcPr>
            <w:tcW w:w="1152" w:type="dxa"/>
          </w:tcPr>
          <w:p w:rsidR="007E173E" w:rsidRPr="00564A49" w:rsidRDefault="007E173E" w:rsidP="00802F9B">
            <w:pPr>
              <w:pStyle w:val="tablecell"/>
              <w:rPr>
                <w:lang w:val="en-US"/>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 xml:space="preserve">if( </w:t>
            </w:r>
            <w:r w:rsidRPr="00564A49">
              <w:rPr>
                <w:rFonts w:ascii="Times New Roman" w:hAnsi="Times New Roman"/>
                <w:lang w:val="en-US" w:eastAsia="ko-KR"/>
              </w:rPr>
              <w:t>cabac_init_</w:t>
            </w:r>
            <w:r w:rsidRPr="00564A49">
              <w:rPr>
                <w:rFonts w:ascii="Times New Roman" w:eastAsia="MS Mincho" w:hAnsi="Times New Roman"/>
                <w:lang w:val="en-US" w:eastAsia="ja-JP"/>
              </w:rPr>
              <w:t>present_</w:t>
            </w:r>
            <w:r w:rsidRPr="00564A49">
              <w:rPr>
                <w:rFonts w:ascii="Times New Roman" w:hAnsi="Times New Roman"/>
                <w:lang w:val="en-US" w:eastAsia="ko-KR"/>
              </w:rPr>
              <w:t>flag</w:t>
            </w:r>
            <w:r w:rsidRPr="00564A49">
              <w:rPr>
                <w:rFonts w:ascii="Times New Roman" w:hAnsi="Times New Roman"/>
                <w:lang w:val="en-US"/>
              </w:rPr>
              <w:t xml:space="preserve">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cabac_init_</w:t>
            </w:r>
            <w:r w:rsidRPr="00564A49">
              <w:rPr>
                <w:rFonts w:ascii="Times New Roman" w:eastAsia="MS Mincho" w:hAnsi="Times New Roman"/>
                <w:b/>
                <w:lang w:val="en-US" w:eastAsia="ja-JP"/>
              </w:rPr>
              <w:t>flag</w:t>
            </w:r>
          </w:p>
        </w:tc>
        <w:tc>
          <w:tcPr>
            <w:tcW w:w="1152" w:type="dxa"/>
          </w:tcPr>
          <w:p w:rsidR="007E173E" w:rsidRPr="00564A49" w:rsidRDefault="007E173E" w:rsidP="00802F9B">
            <w:pPr>
              <w:pStyle w:val="tablecell"/>
              <w:rPr>
                <w:lang w:val="en-US"/>
              </w:rPr>
            </w:pPr>
            <w:r w:rsidRPr="00564A49">
              <w:rPr>
                <w:rFonts w:eastAsia="MS Mincho"/>
                <w:lang w:val="en-US" w:eastAsia="ja-JP"/>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slice_temporal_mvp_enabled_flag ) {</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slice_type  = =  B )</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collocated_from_l0_flag</w:t>
            </w:r>
          </w:p>
        </w:tc>
        <w:tc>
          <w:tcPr>
            <w:tcW w:w="1152" w:type="dxa"/>
          </w:tcPr>
          <w:p w:rsidR="007E173E" w:rsidRPr="00564A49" w:rsidRDefault="007E173E" w:rsidP="00802F9B">
            <w:pPr>
              <w:pStyle w:val="tablecell"/>
              <w:rPr>
                <w:rFonts w:eastAsia="MS Mincho"/>
                <w:lang w:val="en-US" w:eastAsia="ja-JP"/>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 collocated_from_l0_flag  &amp;&amp;  num_ref_idx_l0_active_minus1 &gt; 0 )  | |</w:t>
            </w:r>
            <w:r w:rsidRPr="00564A49">
              <w:rPr>
                <w:rFonts w:ascii="Times New Roman" w:hAnsi="Times New Roman"/>
                <w:lang w:val="en-US" w:eastAsia="ko-KR"/>
              </w:rPr>
              <w:br/>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 !collocated_from_l0_flag  &amp;&amp;  num_ref_idx_l1_active_minus1 &gt; 0 ) )</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collocated_ref_idx</w:t>
            </w:r>
          </w:p>
        </w:tc>
        <w:tc>
          <w:tcPr>
            <w:tcW w:w="1152" w:type="dxa"/>
          </w:tcPr>
          <w:p w:rsidR="007E173E" w:rsidRPr="00564A49" w:rsidRDefault="007E173E" w:rsidP="00802F9B">
            <w:pPr>
              <w:pStyle w:val="tablecell"/>
              <w:rPr>
                <w:rFonts w:eastAsia="MS Mincho"/>
                <w:lang w:val="en-US" w:eastAsia="ja-JP"/>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rPr>
              <w:lastRenderedPageBreak/>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rPr>
              <w:t xml:space="preserve">if( ( weighted_pred_flag  &amp;&amp;  </w:t>
            </w:r>
            <w:r w:rsidRPr="00564A49">
              <w:rPr>
                <w:rFonts w:ascii="Times New Roman" w:hAnsi="Times New Roman"/>
                <w:lang w:val="en-US" w:eastAsia="ja-JP"/>
              </w:rPr>
              <w:t xml:space="preserve">slice_type  </w:t>
            </w:r>
            <w:r w:rsidRPr="00564A49">
              <w:rPr>
                <w:rFonts w:ascii="Times New Roman" w:hAnsi="Times New Roman"/>
                <w:lang w:val="en-US"/>
              </w:rPr>
              <w:t>= =  P )  | |</w:t>
            </w:r>
            <w:r w:rsidRPr="00564A49">
              <w:rPr>
                <w:rFonts w:ascii="Times New Roman" w:hAnsi="Times New Roman"/>
                <w:lang w:val="en-US"/>
              </w:rPr>
              <w:br/>
            </w:r>
            <w:r w:rsidRPr="00564A49">
              <w:rPr>
                <w:rFonts w:ascii="Times New Roman" w:hAnsi="Times New Roman"/>
                <w:lang w:val="en-US"/>
              </w:rPr>
              <w:tab/>
            </w: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eastAsia="ko-KR"/>
              </w:rPr>
              <w:tab/>
            </w:r>
            <w:r w:rsidRPr="00564A49">
              <w:rPr>
                <w:rFonts w:ascii="Times New Roman" w:hAnsi="Times New Roman"/>
                <w:lang w:val="en-US"/>
              </w:rPr>
              <w:t xml:space="preserve"> ( weighted_bipred_flag  &amp;&amp;  slice_type  = =  B ) )</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rPr>
              <w:tab/>
            </w: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eastAsia="ko-KR"/>
              </w:rPr>
              <w:tab/>
            </w:r>
            <w:r w:rsidRPr="00564A49">
              <w:rPr>
                <w:rFonts w:ascii="Times New Roman" w:hAnsi="Times New Roman"/>
                <w:lang w:val="en-US"/>
              </w:rPr>
              <w:t>pred_weight_table( )</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five_minus_max_num_merge_cand</w:t>
            </w:r>
          </w:p>
        </w:tc>
        <w:tc>
          <w:tcPr>
            <w:tcW w:w="1152" w:type="dxa"/>
          </w:tcPr>
          <w:p w:rsidR="007E173E" w:rsidRPr="00564A49" w:rsidRDefault="007E173E" w:rsidP="00802F9B">
            <w:pPr>
              <w:pStyle w:val="tablecell"/>
              <w:rPr>
                <w:rFonts w:eastAsia="MS Mincho"/>
                <w:lang w:val="en-US" w:eastAsia="ja-JP"/>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b/>
                <w:lang w:val="en-US"/>
              </w:rPr>
              <w:t>slice_qp_</w:t>
            </w:r>
            <w:r w:rsidRPr="00564A49">
              <w:rPr>
                <w:rFonts w:ascii="Times New Roman" w:hAnsi="Times New Roman"/>
                <w:b/>
                <w:lang w:val="en-US" w:eastAsia="ja-JP"/>
              </w:rPr>
              <w:t>delta</w:t>
            </w:r>
          </w:p>
        </w:tc>
        <w:tc>
          <w:tcPr>
            <w:tcW w:w="1152" w:type="dxa"/>
          </w:tcPr>
          <w:p w:rsidR="007E173E" w:rsidRPr="00564A49" w:rsidRDefault="007E173E" w:rsidP="00802F9B">
            <w:pPr>
              <w:pStyle w:val="tablecell"/>
              <w:rPr>
                <w:lang w:val="en-US"/>
              </w:rPr>
            </w:pPr>
            <w:r w:rsidRPr="00564A49">
              <w:rPr>
                <w:lang w:val="en-US"/>
              </w:rPr>
              <w:t>se(v)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pps_slice_chroma_qp_offsets_present_flag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slice_cb_qp_offset</w:t>
            </w:r>
          </w:p>
        </w:tc>
        <w:tc>
          <w:tcPr>
            <w:tcW w:w="1152" w:type="dxa"/>
          </w:tcPr>
          <w:p w:rsidR="007E173E" w:rsidRPr="00564A49" w:rsidRDefault="007E173E" w:rsidP="00802F9B">
            <w:pPr>
              <w:pStyle w:val="tablecell"/>
              <w:rPr>
                <w:lang w:val="en-US"/>
              </w:rPr>
            </w:pPr>
            <w:r w:rsidRPr="00564A49">
              <w:rPr>
                <w:lang w:val="en-US"/>
              </w:rPr>
              <w:t>se(v)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slice_cr_qp_offset</w:t>
            </w:r>
          </w:p>
        </w:tc>
        <w:tc>
          <w:tcPr>
            <w:tcW w:w="1152" w:type="dxa"/>
          </w:tcPr>
          <w:p w:rsidR="007E173E" w:rsidRPr="00564A49" w:rsidRDefault="007E173E" w:rsidP="00802F9B">
            <w:pPr>
              <w:pStyle w:val="tablecell"/>
              <w:rPr>
                <w:lang w:val="en-US"/>
              </w:rPr>
            </w:pPr>
            <w:r w:rsidRPr="00564A49">
              <w:rPr>
                <w:lang w:val="en-US"/>
              </w:rPr>
              <w:t>se(v)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t>if( deblocking_filter_override_enabled_flag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bCs/>
                <w:lang w:val="en-US" w:eastAsia="ko-KR"/>
              </w:rPr>
              <w:t>deblocking_filter_override_flag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t>if( deblocking_filter_override_flag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lang w:val="en-US"/>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slice_</w:t>
            </w:r>
            <w:r w:rsidRPr="00564A49">
              <w:rPr>
                <w:rFonts w:ascii="Times New Roman" w:hAnsi="Times New Roman"/>
                <w:b/>
                <w:bCs/>
                <w:lang w:val="en-US"/>
              </w:rPr>
              <w:t>deblocking_filter_disabled_flag</w:t>
            </w:r>
          </w:p>
        </w:tc>
        <w:tc>
          <w:tcPr>
            <w:tcW w:w="1152"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!slice_deblocking_filter_disabled_flag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t>slice_beta_offset_div2</w:t>
            </w:r>
          </w:p>
        </w:tc>
        <w:tc>
          <w:tcPr>
            <w:tcW w:w="1152" w:type="dxa"/>
          </w:tcPr>
          <w:p w:rsidR="007E173E" w:rsidRPr="00564A49" w:rsidRDefault="007E173E" w:rsidP="00802F9B">
            <w:pPr>
              <w:pStyle w:val="tablecell"/>
              <w:rPr>
                <w:lang w:val="en-US" w:eastAsia="ko-KR"/>
              </w:rPr>
            </w:pPr>
            <w:r w:rsidRPr="00564A49">
              <w:rPr>
                <w:lang w:val="en-US" w:eastAsia="ko-KR"/>
              </w:rPr>
              <w:t>se(v)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t>slice_tc_offset_div2</w:t>
            </w:r>
          </w:p>
        </w:tc>
        <w:tc>
          <w:tcPr>
            <w:tcW w:w="1152" w:type="dxa"/>
          </w:tcPr>
          <w:p w:rsidR="007E173E" w:rsidRPr="00564A49" w:rsidRDefault="007E173E" w:rsidP="00802F9B">
            <w:pPr>
              <w:pStyle w:val="tablecell"/>
              <w:rPr>
                <w:lang w:val="en-US" w:eastAsia="ko-KR"/>
              </w:rPr>
            </w:pPr>
            <w:r w:rsidRPr="00564A49">
              <w:rPr>
                <w:lang w:val="en-US" w:eastAsia="ko-KR"/>
              </w:rPr>
              <w:t>se(v)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kern w:val="2"/>
                <w:lang w:val="en-US" w:eastAsia="ko-KR"/>
              </w:rPr>
              <w:tab/>
            </w:r>
            <w:r w:rsidRPr="00564A49">
              <w:rPr>
                <w:rFonts w:ascii="Times New Roman" w:hAnsi="Times New Roman"/>
                <w:kern w:val="2"/>
                <w:lang w:val="en-US" w:eastAsia="ko-KR"/>
              </w:rPr>
              <w:tab/>
              <w:t>if( pps_loop_filter_across_slices_enabled_flag  &amp;&amp;</w:t>
            </w:r>
            <w:r w:rsidRPr="00564A49">
              <w:rPr>
                <w:rFonts w:ascii="Times New Roman" w:hAnsi="Times New Roman"/>
                <w:kern w:val="2"/>
                <w:lang w:val="en-US" w:eastAsia="ko-KR"/>
              </w:rPr>
              <w:br/>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t>( slice_sao_luma_flag  | |  slice_sao_chroma_flag  | |</w:t>
            </w:r>
            <w:r w:rsidRPr="00564A49">
              <w:rPr>
                <w:rFonts w:ascii="Times New Roman" w:hAnsi="Times New Roman"/>
                <w:kern w:val="2"/>
                <w:lang w:val="en-US" w:eastAsia="ko-KR"/>
              </w:rPr>
              <w:br/>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t>!slice_deblocking_filter_disabled_flag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kern w:val="2"/>
                <w:lang w:val="en-US" w:eastAsia="ko-KR"/>
              </w:rPr>
            </w:pP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b/>
                <w:kern w:val="2"/>
                <w:lang w:val="en-US" w:eastAsia="ko-KR"/>
              </w:rPr>
              <w:t>slice_loop_filter_across_slices_enabled_flag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kern w:val="2"/>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lang w:val="en-US" w:eastAsia="ko-KR"/>
              </w:rPr>
              <w:tab/>
            </w:r>
            <w:r w:rsidRPr="00564A49">
              <w:rPr>
                <w:rFonts w:ascii="Times New Roman" w:hAnsi="Times New Roman"/>
                <w:lang w:val="en-US"/>
              </w:rPr>
              <w:t>if( tiles_enabled_flag  | |  entropy_coding_sync_enabled_flag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num_entry_point_offsets</w:t>
            </w:r>
          </w:p>
        </w:tc>
        <w:tc>
          <w:tcPr>
            <w:tcW w:w="1152" w:type="dxa"/>
          </w:tcPr>
          <w:p w:rsidR="007E173E" w:rsidRPr="00564A49" w:rsidRDefault="007E173E" w:rsidP="00802F9B">
            <w:pPr>
              <w:pStyle w:val="tablecell"/>
              <w:rPr>
                <w:lang w:val="en-US" w:eastAsia="ko-KR"/>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num_entry_point_offsets &gt; 0 )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offset_len_minus1</w:t>
            </w:r>
          </w:p>
        </w:tc>
        <w:tc>
          <w:tcPr>
            <w:tcW w:w="1152" w:type="dxa"/>
          </w:tcPr>
          <w:p w:rsidR="007E173E" w:rsidRPr="00564A49" w:rsidRDefault="007E173E" w:rsidP="00802F9B">
            <w:pPr>
              <w:pStyle w:val="tablecell"/>
              <w:rPr>
                <w:lang w:val="en-US" w:eastAsia="ko-KR"/>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rPr>
              <w:t>for( i = 0; i &lt; num_entry_point_offsets; i++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bCs/>
                <w:lang w:val="en-US"/>
              </w:rPr>
              <w:t>entry_point_offset_minus1</w:t>
            </w:r>
            <w:r w:rsidRPr="00564A49">
              <w:rPr>
                <w:rFonts w:ascii="Times New Roman" w:hAnsi="Times New Roman"/>
                <w:bCs/>
                <w:lang w:val="en-US"/>
              </w:rPr>
              <w:t>[</w:t>
            </w:r>
            <w:r w:rsidRPr="00564A49">
              <w:rPr>
                <w:rFonts w:ascii="Times New Roman" w:hAnsi="Times New Roman"/>
                <w:lang w:val="en-US"/>
              </w:rPr>
              <w:t> i </w:t>
            </w:r>
            <w:r w:rsidRPr="00564A49">
              <w:rPr>
                <w:rFonts w:ascii="Times New Roman" w:hAnsi="Times New Roman"/>
                <w:bCs/>
                <w:lang w:val="en-US"/>
              </w:rPr>
              <w:t>]</w:t>
            </w:r>
          </w:p>
        </w:tc>
        <w:tc>
          <w:tcPr>
            <w:tcW w:w="1152" w:type="dxa"/>
          </w:tcPr>
          <w:p w:rsidR="007E173E" w:rsidRPr="00564A49" w:rsidRDefault="007E173E" w:rsidP="00802F9B">
            <w:pPr>
              <w:pStyle w:val="tablecell"/>
              <w:rPr>
                <w:lang w:val="en-US" w:eastAsia="ko-KR"/>
              </w:rPr>
            </w:pPr>
            <w:r w:rsidRPr="00564A49">
              <w:rPr>
                <w:lang w:val="en-US" w:eastAsia="ko-KR"/>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if( slice_segment_header_extension_present_flag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slice_segment_header_extension_length</w:t>
            </w:r>
          </w:p>
        </w:tc>
        <w:tc>
          <w:tcPr>
            <w:tcW w:w="1152" w:type="dxa"/>
          </w:tcPr>
          <w:p w:rsidR="007E173E" w:rsidRPr="00564A49" w:rsidRDefault="007E173E" w:rsidP="00802F9B">
            <w:pPr>
              <w:pStyle w:val="tablecell"/>
              <w:rPr>
                <w:lang w:val="en-US" w:eastAsia="ko-KR"/>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 xml:space="preserve">if( </w:t>
            </w:r>
            <w:r w:rsidRPr="00564A49">
              <w:rPr>
                <w:rFonts w:ascii="Times New Roman" w:hAnsi="Times New Roman"/>
                <w:lang w:val="en-US"/>
              </w:rPr>
              <w:t>poc_reset_info_present_flag</w:t>
            </w:r>
            <w:r w:rsidRPr="00564A49">
              <w:rPr>
                <w:rFonts w:ascii="Times New Roman" w:hAnsi="Times New Roman"/>
                <w:lang w:val="en-US" w:eastAsia="ko-KR"/>
              </w:rPr>
              <w:t xml:space="preserve">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poc_reset_idc</w:t>
            </w:r>
          </w:p>
        </w:tc>
        <w:tc>
          <w:tcPr>
            <w:tcW w:w="1152" w:type="dxa"/>
          </w:tcPr>
          <w:p w:rsidR="007E173E" w:rsidRPr="00564A49" w:rsidRDefault="007E173E" w:rsidP="00802F9B">
            <w:pPr>
              <w:pStyle w:val="tablecell"/>
              <w:rPr>
                <w:lang w:val="en-US" w:eastAsia="ko-KR"/>
              </w:rPr>
            </w:pPr>
            <w:r w:rsidRPr="00564A49">
              <w:rPr>
                <w:lang w:val="en-US" w:eastAsia="ko-KR"/>
              </w:rPr>
              <w:t>u(2)</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poc_reset_idc  !=  0 )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poc_reset_period_id</w:t>
            </w:r>
          </w:p>
        </w:tc>
        <w:tc>
          <w:tcPr>
            <w:tcW w:w="1152" w:type="dxa"/>
          </w:tcPr>
          <w:p w:rsidR="007E173E" w:rsidRPr="00564A49" w:rsidRDefault="007E173E" w:rsidP="00802F9B">
            <w:pPr>
              <w:pStyle w:val="tablecell"/>
              <w:rPr>
                <w:lang w:val="en-US" w:eastAsia="ko-KR"/>
              </w:rPr>
            </w:pPr>
            <w:r w:rsidRPr="00564A49">
              <w:rPr>
                <w:lang w:val="en-US" w:eastAsia="ko-KR"/>
              </w:rPr>
              <w:t>u(6)</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poc_reset_idc  = =  3 )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full_poc_reset_flag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poc_lsb_val</w:t>
            </w:r>
          </w:p>
        </w:tc>
        <w:tc>
          <w:tcPr>
            <w:tcW w:w="1152" w:type="dxa"/>
          </w:tcPr>
          <w:p w:rsidR="007E173E" w:rsidRPr="00564A49" w:rsidRDefault="007E173E" w:rsidP="00802F9B">
            <w:pPr>
              <w:pStyle w:val="tablecell"/>
              <w:rPr>
                <w:lang w:val="en-US" w:eastAsia="ko-KR"/>
              </w:rPr>
            </w:pPr>
            <w:r w:rsidRPr="00564A49">
              <w:rPr>
                <w:lang w:val="en-US" w:eastAsia="ko-KR"/>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lang w:val="en-US" w:eastAsia="ko-KR"/>
              </w:rPr>
              <w:tab/>
            </w:r>
            <w:r w:rsidRPr="00564A49">
              <w:rPr>
                <w:lang w:val="en-US" w:eastAsia="ko-KR"/>
              </w:rPr>
              <w:tab/>
              <w:t>if( !PocMsbValRequiredFlag  &amp;&amp;  vps_poc_lsb_aligned_flag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lang w:val="en-US" w:eastAsia="ko-KR"/>
              </w:rPr>
              <w:tab/>
            </w:r>
            <w:r w:rsidRPr="00564A49">
              <w:rPr>
                <w:lang w:val="en-US" w:eastAsia="ko-KR"/>
              </w:rPr>
              <w:tab/>
            </w:r>
            <w:r w:rsidRPr="00564A49">
              <w:rPr>
                <w:lang w:val="en-US" w:eastAsia="ko-KR"/>
              </w:rPr>
              <w:tab/>
            </w:r>
            <w:r w:rsidRPr="00564A49">
              <w:rPr>
                <w:b/>
                <w:lang w:val="en-US" w:eastAsia="ko-KR"/>
              </w:rPr>
              <w:t>poc_msb_val_present_flag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 xml:space="preserve">if( </w:t>
            </w:r>
            <w:r w:rsidRPr="00564A49">
              <w:rPr>
                <w:lang w:val="en-US" w:eastAsia="ko-KR"/>
              </w:rPr>
              <w:t>poc_msb_val_present_flag</w:t>
            </w:r>
            <w:r w:rsidRPr="00564A49">
              <w:rPr>
                <w:bCs/>
                <w:lang w:val="en-US"/>
              </w:rPr>
              <w:t xml:space="preserve"> </w:t>
            </w:r>
            <w:r w:rsidRPr="00564A49">
              <w:rPr>
                <w:rFonts w:ascii="Times New Roman" w:hAnsi="Times New Roman"/>
                <w:lang w:val="en-US"/>
              </w:rPr>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bCs/>
                <w:lang w:val="en-US" w:eastAsia="ko-KR"/>
              </w:rPr>
              <w:t>poc_msb_val</w:t>
            </w:r>
          </w:p>
        </w:tc>
        <w:tc>
          <w:tcPr>
            <w:tcW w:w="1152" w:type="dxa"/>
          </w:tcPr>
          <w:p w:rsidR="007E173E" w:rsidRPr="00564A49" w:rsidRDefault="007E173E" w:rsidP="00802F9B">
            <w:pPr>
              <w:pStyle w:val="tablecell"/>
              <w:rPr>
                <w:lang w:val="en-US" w:eastAsia="ko-KR"/>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while( more_data_in_slice_segment_header_extension(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slice_segment_header_extension_data_bit</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rPr>
              <w:lastRenderedPageBreak/>
              <w:tab/>
              <w:t>byte_alignment(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keepNext w:val="0"/>
              <w:rPr>
                <w:rFonts w:ascii="Times New Roman" w:hAnsi="Times New Roman"/>
                <w:lang w:val="en-US" w:eastAsia="ko-KR"/>
              </w:rPr>
            </w:pPr>
            <w:r w:rsidRPr="00564A49">
              <w:rPr>
                <w:rFonts w:ascii="Times New Roman" w:hAnsi="Times New Roman"/>
                <w:lang w:val="en-US"/>
              </w:rPr>
              <w:t>}</w:t>
            </w:r>
          </w:p>
        </w:tc>
        <w:tc>
          <w:tcPr>
            <w:tcW w:w="1152" w:type="dxa"/>
          </w:tcPr>
          <w:p w:rsidR="007E173E" w:rsidRPr="00564A49" w:rsidRDefault="007E173E" w:rsidP="00802F9B">
            <w:pPr>
              <w:pStyle w:val="tablecell"/>
              <w:keepNext w:val="0"/>
              <w:rPr>
                <w:lang w:val="en-US"/>
              </w:rPr>
            </w:pPr>
          </w:p>
        </w:tc>
      </w:tr>
    </w:tbl>
    <w:p w:rsidR="007E173E" w:rsidRPr="00564A49" w:rsidRDefault="007E173E" w:rsidP="007E173E">
      <w:pPr>
        <w:pStyle w:val="3N"/>
        <w:rPr>
          <w:lang w:val="en-US"/>
        </w:rPr>
      </w:pP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Reference picture list modification syntax</w:t>
      </w:r>
    </w:p>
    <w:p w:rsidR="007E173E" w:rsidRPr="00564A49" w:rsidRDefault="007E173E" w:rsidP="007E173E">
      <w:pPr>
        <w:pStyle w:val="3N"/>
        <w:rPr>
          <w:lang w:val="en-US"/>
        </w:rPr>
      </w:pPr>
      <w:r w:rsidRPr="00564A49">
        <w:rPr>
          <w:lang w:val="en-US"/>
        </w:rPr>
        <w:t>The specifications in subclause 7.3.6.2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Weighted prediction parameters syntax</w:t>
      </w:r>
    </w:p>
    <w:p w:rsidR="007E173E" w:rsidRPr="00564A49" w:rsidRDefault="007E173E" w:rsidP="007E173E">
      <w:pPr>
        <w:pStyle w:val="3N"/>
        <w:rPr>
          <w:lang w:val="en-US"/>
        </w:rPr>
      </w:pPr>
      <w:r w:rsidRPr="00564A49">
        <w:rPr>
          <w:lang w:val="en-US"/>
        </w:rPr>
        <w:t>The specifications in subclause 7.3.6.3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542" w:name="_Ref351058069"/>
      <w:bookmarkStart w:id="1543" w:name="_Toc377921536"/>
      <w:bookmarkStart w:id="1544" w:name="_Toc378026174"/>
      <w:bookmarkStart w:id="1545" w:name="_Ref348090232"/>
      <w:r w:rsidRPr="00564A49">
        <w:rPr>
          <w:lang w:val="en-US"/>
        </w:rPr>
        <w:t>Short-term reference picture set syntax</w:t>
      </w:r>
      <w:bookmarkEnd w:id="1542"/>
      <w:bookmarkEnd w:id="1543"/>
      <w:bookmarkEnd w:id="1544"/>
    </w:p>
    <w:p w:rsidR="007E173E" w:rsidRPr="00564A49" w:rsidRDefault="007E173E" w:rsidP="007E173E">
      <w:pPr>
        <w:pStyle w:val="3N"/>
        <w:rPr>
          <w:lang w:val="en-US" w:eastAsia="zh-CN"/>
        </w:rPr>
      </w:pPr>
      <w:r w:rsidRPr="00564A49">
        <w:rPr>
          <w:lang w:val="en-US"/>
        </w:rPr>
        <w:t>The specifications in subclause 7.3.7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546" w:name="_Ref351058099"/>
      <w:bookmarkStart w:id="1547" w:name="_Toc377921537"/>
      <w:bookmarkStart w:id="1548" w:name="_Toc378026175"/>
      <w:r w:rsidRPr="00564A49">
        <w:rPr>
          <w:lang w:val="en-US"/>
        </w:rPr>
        <w:t>Slice segment data syntax</w:t>
      </w:r>
      <w:bookmarkEnd w:id="1545"/>
      <w:bookmarkEnd w:id="1546"/>
      <w:bookmarkEnd w:id="1547"/>
      <w:bookmarkEnd w:id="1548"/>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General slice segment data syntax</w:t>
      </w:r>
    </w:p>
    <w:p w:rsidR="007E173E" w:rsidRPr="00564A49" w:rsidRDefault="007E173E" w:rsidP="007E173E">
      <w:pPr>
        <w:pStyle w:val="3N"/>
        <w:rPr>
          <w:lang w:val="en-US"/>
        </w:rPr>
      </w:pPr>
      <w:r w:rsidRPr="00564A49">
        <w:rPr>
          <w:lang w:val="en-US"/>
        </w:rPr>
        <w:t>The specifications in subclause 7.3.8.1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Coding tree unit syntax</w:t>
      </w:r>
    </w:p>
    <w:p w:rsidR="007E173E" w:rsidRPr="00564A49" w:rsidRDefault="007E173E" w:rsidP="007E173E">
      <w:pPr>
        <w:pStyle w:val="3N"/>
        <w:rPr>
          <w:lang w:val="en-US"/>
        </w:rPr>
      </w:pPr>
      <w:r w:rsidRPr="00564A49">
        <w:rPr>
          <w:lang w:val="en-US"/>
        </w:rPr>
        <w:t>The specifications in subclause 7.3.8.2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Sample adaptive offset syntax</w:t>
      </w:r>
    </w:p>
    <w:p w:rsidR="007E173E" w:rsidRPr="00564A49" w:rsidRDefault="007E173E" w:rsidP="007E173E">
      <w:pPr>
        <w:pStyle w:val="3N"/>
        <w:rPr>
          <w:lang w:val="en-US"/>
        </w:rPr>
      </w:pPr>
      <w:r w:rsidRPr="00564A49">
        <w:rPr>
          <w:lang w:val="en-US"/>
        </w:rPr>
        <w:t>The specifications in subclause 7.3.8.3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Coding quadtree syntax</w:t>
      </w:r>
    </w:p>
    <w:p w:rsidR="007E173E" w:rsidRPr="00564A49" w:rsidRDefault="007E173E" w:rsidP="007E173E">
      <w:pPr>
        <w:pStyle w:val="3N"/>
        <w:rPr>
          <w:lang w:val="en-US"/>
        </w:rPr>
      </w:pPr>
      <w:r w:rsidRPr="00564A49">
        <w:rPr>
          <w:lang w:val="en-US"/>
        </w:rPr>
        <w:t>The specifications in subclause 7.3.8.4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Coding unit syntax</w:t>
      </w:r>
    </w:p>
    <w:p w:rsidR="007E173E" w:rsidRPr="00564A49" w:rsidRDefault="007E173E" w:rsidP="007E173E">
      <w:pPr>
        <w:pStyle w:val="3N"/>
        <w:rPr>
          <w:lang w:val="en-US"/>
        </w:rPr>
      </w:pPr>
      <w:r w:rsidRPr="00564A49">
        <w:rPr>
          <w:lang w:val="en-US"/>
        </w:rPr>
        <w:t>The specifications in subclause 7.3.8.5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Prediction unit syntax</w:t>
      </w:r>
    </w:p>
    <w:p w:rsidR="007E173E" w:rsidRPr="00564A49" w:rsidRDefault="007E173E" w:rsidP="007E173E">
      <w:pPr>
        <w:pStyle w:val="3N"/>
        <w:rPr>
          <w:lang w:val="en-US"/>
        </w:rPr>
      </w:pPr>
      <w:r w:rsidRPr="00564A49">
        <w:rPr>
          <w:lang w:val="en-US"/>
        </w:rPr>
        <w:t>The specifications in subclause 7.3.8.6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PCM sample syntax</w:t>
      </w:r>
    </w:p>
    <w:p w:rsidR="007E173E" w:rsidRPr="00564A49" w:rsidRDefault="007E173E" w:rsidP="007E173E">
      <w:pPr>
        <w:pStyle w:val="3N"/>
        <w:rPr>
          <w:lang w:val="en-US"/>
        </w:rPr>
      </w:pPr>
      <w:r w:rsidRPr="00564A49">
        <w:rPr>
          <w:lang w:val="en-US"/>
        </w:rPr>
        <w:t>The specifications in subclause 7.3.8.7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Transform tree syntax</w:t>
      </w:r>
    </w:p>
    <w:p w:rsidR="007E173E" w:rsidRPr="00564A49" w:rsidRDefault="007E173E" w:rsidP="007E173E">
      <w:pPr>
        <w:pStyle w:val="3N"/>
        <w:rPr>
          <w:lang w:val="en-US"/>
        </w:rPr>
      </w:pPr>
      <w:r w:rsidRPr="00564A49">
        <w:rPr>
          <w:lang w:val="en-US"/>
        </w:rPr>
        <w:t>The specifications in subclause 7.3.8.8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Motion vector difference syntax</w:t>
      </w:r>
    </w:p>
    <w:p w:rsidR="007E173E" w:rsidRPr="00564A49" w:rsidRDefault="007E173E" w:rsidP="007E173E">
      <w:pPr>
        <w:pStyle w:val="3N"/>
        <w:rPr>
          <w:lang w:val="en-US"/>
        </w:rPr>
      </w:pPr>
      <w:r w:rsidRPr="00564A49">
        <w:rPr>
          <w:lang w:val="en-US"/>
        </w:rPr>
        <w:t>The specifications in subclause 7.3.8.9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Transform unit syntax</w:t>
      </w:r>
    </w:p>
    <w:p w:rsidR="007E173E" w:rsidRPr="00564A49" w:rsidRDefault="007E173E" w:rsidP="007E173E">
      <w:pPr>
        <w:pStyle w:val="3N"/>
        <w:rPr>
          <w:lang w:val="en-US"/>
        </w:rPr>
      </w:pPr>
      <w:r w:rsidRPr="00564A49">
        <w:rPr>
          <w:lang w:val="en-US"/>
        </w:rPr>
        <w:t>The specifications in subclause 7.3.8.10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Residual coding syntax</w:t>
      </w:r>
    </w:p>
    <w:p w:rsidR="007E173E" w:rsidRPr="00564A49" w:rsidRDefault="007E173E" w:rsidP="007E173E">
      <w:pPr>
        <w:pStyle w:val="3N"/>
        <w:rPr>
          <w:lang w:val="en-US"/>
        </w:rPr>
      </w:pPr>
      <w:r w:rsidRPr="00564A49">
        <w:rPr>
          <w:lang w:val="en-US"/>
        </w:rPr>
        <w:t>The specifications in subclause 7.3.8.11 apply.</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549" w:name="_Toc377921538"/>
      <w:bookmarkStart w:id="1550" w:name="_Toc378026176"/>
      <w:r w:rsidRPr="00564A49">
        <w:rPr>
          <w:lang w:val="en-US"/>
        </w:rPr>
        <w:t>Semantics</w:t>
      </w:r>
      <w:bookmarkEnd w:id="1549"/>
      <w:bookmarkEnd w:id="1550"/>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551" w:name="_Ref351058589"/>
      <w:bookmarkStart w:id="1552" w:name="_Toc377921539"/>
      <w:bookmarkStart w:id="1553" w:name="_Toc378026177"/>
      <w:bookmarkStart w:id="1554" w:name="_Ref348090008"/>
      <w:bookmarkStart w:id="1555" w:name="_Ref348090335"/>
      <w:r w:rsidRPr="00564A49">
        <w:rPr>
          <w:lang w:val="en-US"/>
        </w:rPr>
        <w:t>General</w:t>
      </w:r>
      <w:bookmarkEnd w:id="1551"/>
      <w:bookmarkEnd w:id="1552"/>
      <w:bookmarkEnd w:id="1553"/>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556" w:name="_Ref351058186"/>
      <w:bookmarkStart w:id="1557" w:name="_Toc377921540"/>
      <w:bookmarkStart w:id="1558" w:name="_Toc378026178"/>
      <w:r w:rsidRPr="00564A49">
        <w:rPr>
          <w:lang w:val="en-US"/>
        </w:rPr>
        <w:t>NAL unit semantics</w:t>
      </w:r>
      <w:bookmarkEnd w:id="1554"/>
      <w:bookmarkEnd w:id="1555"/>
      <w:bookmarkEnd w:id="1556"/>
      <w:bookmarkEnd w:id="1557"/>
      <w:bookmarkEnd w:id="1558"/>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General NAL unit semantics</w:t>
      </w:r>
    </w:p>
    <w:p w:rsidR="007E173E" w:rsidRPr="00564A49" w:rsidRDefault="007E173E" w:rsidP="007E173E">
      <w:pPr>
        <w:pStyle w:val="3N"/>
        <w:rPr>
          <w:lang w:val="en-US"/>
        </w:rPr>
      </w:pPr>
      <w:r w:rsidRPr="00564A49">
        <w:rPr>
          <w:lang w:val="en-US"/>
        </w:rPr>
        <w:t>The specifications in subclause 7.4.2.1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lastRenderedPageBreak/>
        <w:t>NAL unit header semantics</w:t>
      </w:r>
    </w:p>
    <w:p w:rsidR="007E173E" w:rsidRPr="00564A49" w:rsidRDefault="007E173E" w:rsidP="007E173E">
      <w:pPr>
        <w:pStyle w:val="3N"/>
        <w:rPr>
          <w:lang w:val="en-US"/>
        </w:rPr>
      </w:pPr>
      <w:r w:rsidRPr="00564A49">
        <w:rPr>
          <w:lang w:val="en-US"/>
        </w:rPr>
        <w:t>The specifications in subclause 7.4.2.2 apply with following modifications and additions.</w:t>
      </w:r>
    </w:p>
    <w:p w:rsidR="007E173E" w:rsidRPr="00564A49" w:rsidRDefault="007E173E" w:rsidP="007E173E">
      <w:pPr>
        <w:pStyle w:val="3N"/>
        <w:rPr>
          <w:bCs/>
        </w:rPr>
      </w:pPr>
      <w:r w:rsidRPr="00564A49">
        <w:rPr>
          <w:b/>
          <w:bCs/>
          <w:lang w:val="en-US"/>
        </w:rPr>
        <w:t>nal_unit_type</w:t>
      </w:r>
      <w:r w:rsidRPr="00564A49">
        <w:rPr>
          <w:bCs/>
          <w:lang w:val="en-US"/>
        </w:rPr>
        <w:t xml:space="preserve"> specifies the type of RBSP data structure contained in the NAL unit as specified in Table 7 1.</w:t>
      </w:r>
    </w:p>
    <w:p w:rsidR="007E173E" w:rsidRPr="00564A49" w:rsidRDefault="007E173E" w:rsidP="007E173E">
      <w:pPr>
        <w:pStyle w:val="3N"/>
        <w:rPr>
          <w:bCs/>
          <w:lang w:val="en-US"/>
        </w:rPr>
      </w:pPr>
      <w:r w:rsidRPr="00564A49">
        <w:rPr>
          <w:bCs/>
          <w:lang w:val="en-US"/>
        </w:rPr>
        <w:t>When one picture picA of a layer layerA has nal_unit_type equal to TSA_N or TSA_R, each picture in the same access unit as picA in a direct or indirect reference layer of layerA shall have nal_unit_type equal to TSA_N or TSA_R.</w:t>
      </w:r>
    </w:p>
    <w:p w:rsidR="007E173E" w:rsidRPr="00564A49" w:rsidRDefault="007E173E" w:rsidP="007E173E">
      <w:pPr>
        <w:pStyle w:val="3N"/>
        <w:rPr>
          <w:bCs/>
          <w:lang w:val="en-US"/>
        </w:rPr>
      </w:pPr>
      <w:r w:rsidRPr="00564A49">
        <w:rPr>
          <w:bCs/>
          <w:lang w:val="en-US"/>
        </w:rPr>
        <w:t>When one picture picA of a layer layerA has nal_unit_type equal to STSA_N or STSA_R, each picture in the same access unit as picA in a direct or indirect reference layer of layerA shall have nal_unit_type equal to STSA_N or STSA_R.</w:t>
      </w:r>
    </w:p>
    <w:p w:rsidR="007E173E" w:rsidRPr="00564A49" w:rsidRDefault="007E173E" w:rsidP="007E173E">
      <w:pPr>
        <w:pStyle w:val="3N"/>
        <w:rPr>
          <w:bCs/>
          <w:lang w:val="en-US"/>
        </w:rPr>
      </w:pPr>
      <w:r w:rsidRPr="00564A49">
        <w:rPr>
          <w:bCs/>
          <w:lang w:val="en-US"/>
        </w:rPr>
        <w:t>The variable CraOrBlaPicFlag is derived as follows: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jc w:val="left"/>
        <w:rPr>
          <w:bCs/>
          <w:lang w:val="en-US"/>
        </w:rPr>
      </w:pPr>
      <w:r w:rsidRPr="00564A49">
        <w:rPr>
          <w:rFonts w:eastAsia="Batang"/>
          <w:bCs/>
          <w:lang w:val="en-US" w:eastAsia="ko-KR"/>
        </w:rPr>
        <w:t xml:space="preserve">CraOrBlaPicFlag = </w:t>
      </w:r>
      <w:r w:rsidRPr="00564A49">
        <w:rPr>
          <w:lang w:val="en-US" w:eastAsia="ko-KR"/>
        </w:rPr>
        <w:t xml:space="preserve">( </w:t>
      </w:r>
      <w:r w:rsidRPr="00564A49">
        <w:rPr>
          <w:noProof/>
        </w:rPr>
        <w:t xml:space="preserve">nal_unit_type  = =  </w:t>
      </w:r>
      <w:r w:rsidRPr="00564A49">
        <w:rPr>
          <w:noProof/>
          <w:lang w:eastAsia="ko-KR"/>
        </w:rPr>
        <w:t>BLA_W_LP</w:t>
      </w:r>
      <w:r w:rsidRPr="00564A49">
        <w:rPr>
          <w:noProof/>
        </w:rPr>
        <w:t xml:space="preserve">  | |  nal_unit_type  = =  </w:t>
      </w:r>
      <w:r w:rsidRPr="00564A49">
        <w:rPr>
          <w:noProof/>
          <w:lang w:eastAsia="ko-KR"/>
        </w:rPr>
        <w:t xml:space="preserve">BLA_N_LP  </w:t>
      </w:r>
      <w:r w:rsidRPr="00564A49">
        <w:rPr>
          <w:noProof/>
        </w:rPr>
        <w:t>| |</w:t>
      </w:r>
      <w:r w:rsidRPr="00564A49">
        <w:rPr>
          <w:noProof/>
        </w:rPr>
        <w:br/>
      </w:r>
      <w:r w:rsidRPr="00564A49">
        <w:rPr>
          <w:noProof/>
        </w:rPr>
        <w:tab/>
      </w:r>
      <w:r w:rsidRPr="00564A49">
        <w:rPr>
          <w:noProof/>
        </w:rPr>
        <w:tab/>
      </w:r>
      <w:r w:rsidRPr="00564A49">
        <w:rPr>
          <w:noProof/>
        </w:rPr>
        <w:tab/>
      </w:r>
      <w:r w:rsidRPr="00564A49">
        <w:rPr>
          <w:noProof/>
        </w:rPr>
        <w:tab/>
      </w:r>
      <w:r w:rsidRPr="00564A49">
        <w:rPr>
          <w:noProof/>
        </w:rPr>
        <w:tab/>
        <w:t xml:space="preserve">  nal_unit_type  = =  </w:t>
      </w:r>
      <w:r w:rsidRPr="00564A49">
        <w:rPr>
          <w:noProof/>
          <w:lang w:eastAsia="ko-KR"/>
        </w:rPr>
        <w:t xml:space="preserve">BLA_W_RADL  </w:t>
      </w:r>
      <w:r w:rsidRPr="00564A49">
        <w:rPr>
          <w:noProof/>
        </w:rPr>
        <w:t xml:space="preserve">| |  nal_unit_type  </w:t>
      </w:r>
      <w:r w:rsidRPr="00564A49">
        <w:rPr>
          <w:lang w:val="en-US" w:eastAsia="ko-KR"/>
        </w:rPr>
        <w:t>= </w:t>
      </w:r>
      <w:r w:rsidRPr="00564A49">
        <w:rPr>
          <w:noProof/>
        </w:rPr>
        <w:t>=  CRA</w:t>
      </w:r>
      <w:r w:rsidRPr="00564A49">
        <w:rPr>
          <w:noProof/>
          <w:lang w:eastAsia="ko-KR"/>
        </w:rPr>
        <w:t>_NUT</w:t>
      </w:r>
      <w:r w:rsidRPr="00564A49">
        <w:t xml:space="preserve"> )</w:t>
      </w:r>
    </w:p>
    <w:p w:rsidR="007E173E" w:rsidRPr="00564A49" w:rsidRDefault="007E173E" w:rsidP="007E173E">
      <w:pPr>
        <w:pStyle w:val="3N"/>
      </w:pPr>
      <w:r w:rsidRPr="00564A49">
        <w:rPr>
          <w:b/>
          <w:bCs/>
          <w:lang w:val="en-US"/>
        </w:rPr>
        <w:t>nuh_layer_id</w:t>
      </w:r>
      <w:r w:rsidRPr="00564A49">
        <w:rPr>
          <w:bCs/>
          <w:lang w:val="en-US"/>
        </w:rPr>
        <w:t xml:space="preserve"> specifies the identifier of the layer</w:t>
      </w:r>
      <w:r w:rsidRPr="00564A49">
        <w:rPr>
          <w:lang w:val="en-US"/>
        </w:rPr>
        <w:t>.</w:t>
      </w:r>
      <w:r w:rsidRPr="00564A49">
        <w:t xml:space="preserve"> The value of nuh_layer_id shall be in the range of 0 to 62, inclusive. The value of 63 may be specified in the future by ITU-T | ISO/IEC. Decoders shall ignore all data that follow the value 63 for nuh_layer_id in a NAL unit. </w:t>
      </w:r>
    </w:p>
    <w:p w:rsidR="007E173E" w:rsidRPr="00564A49" w:rsidRDefault="007E173E" w:rsidP="007E173E">
      <w:pPr>
        <w:pStyle w:val="Note1"/>
        <w:numPr>
          <w:ilvl w:val="12"/>
          <w:numId w:val="0"/>
        </w:numPr>
        <w:ind w:left="284"/>
      </w:pPr>
      <w:r w:rsidRPr="00564A49">
        <w:t>NOTE – It is anticipated that in a future super multiview coding extension of this specification, the value of 63 for nuh_layer_id will be used to indicate an extended layer identifier.</w:t>
      </w:r>
    </w:p>
    <w:p w:rsidR="007E173E" w:rsidRPr="00564A49" w:rsidRDefault="007E173E" w:rsidP="007E173E">
      <w:pPr>
        <w:pStyle w:val="3N"/>
        <w:rPr>
          <w:lang w:val="en-US"/>
        </w:rPr>
      </w:pPr>
      <w:r w:rsidRPr="00564A49">
        <w:rPr>
          <w:lang w:val="en-US"/>
        </w:rPr>
        <w:t xml:space="preserve">When nal_unit_type is equal to AUD_NUT, the value of nuh_layer_id </w:t>
      </w:r>
      <w:r w:rsidRPr="00564A49">
        <w:rPr>
          <w:lang w:val="en-US" w:eastAsia="de-DE"/>
        </w:rPr>
        <w:t>shall be equal to the minimum of the nuh_layer_id values of all VCL NAL units in the access unit.</w:t>
      </w:r>
    </w:p>
    <w:p w:rsidR="007E173E" w:rsidRPr="00564A49" w:rsidRDefault="007E173E" w:rsidP="007E173E">
      <w:pPr>
        <w:pStyle w:val="3N"/>
        <w:rPr>
          <w:lang w:val="en-US" w:eastAsia="de-DE"/>
        </w:rPr>
      </w:pPr>
      <w:r w:rsidRPr="00564A49">
        <w:rPr>
          <w:lang w:val="en-US" w:eastAsia="de-DE"/>
        </w:rPr>
        <w:t>When nal_unit_type is equal to VPS_NUT, the value of nuh_layer_id shall be equal to 0</w:t>
      </w:r>
      <w:r w:rsidRPr="00564A49">
        <w:rPr>
          <w:szCs w:val="24"/>
          <w:lang w:val="en-US" w:eastAsia="de-DE"/>
        </w:rPr>
        <w:t>. Decoder shall ignore NAL units with nal_unit_type equal to VPS_NUT and nuh_layer_id greater than 0</w:t>
      </w:r>
      <w:r w:rsidRPr="00564A49">
        <w:rPr>
          <w:lang w:val="en-US" w:eastAsia="de-DE"/>
        </w:rPr>
        <w:t>.</w:t>
      </w:r>
    </w:p>
    <w:p w:rsidR="007E173E" w:rsidRPr="00564A49" w:rsidRDefault="007E173E" w:rsidP="007E173E">
      <w:pPr>
        <w:numPr>
          <w:ilvl w:val="12"/>
          <w:numId w:val="0"/>
        </w:numPr>
        <w:rPr>
          <w:lang w:val="en-US"/>
        </w:rPr>
      </w:pPr>
      <w:r w:rsidRPr="00564A49">
        <w:rPr>
          <w:lang w:val="en-US"/>
        </w:rPr>
        <w:t>When nal_unit_type is equal to PPS_NUT and the NAL unit contains the active PPS for a layer layerA with nuh_layer_id equal to nuhLayerIdA, the value of nuh_layer_id shall be equal to 0, nuhLayerIdA, or the nuh_layer_id of a direct or indirect reference layer of layerA.</w:t>
      </w:r>
    </w:p>
    <w:p w:rsidR="007E173E" w:rsidRPr="00564A49" w:rsidRDefault="007E173E" w:rsidP="007E173E">
      <w:pPr>
        <w:numPr>
          <w:ilvl w:val="12"/>
          <w:numId w:val="0"/>
        </w:numPr>
        <w:rPr>
          <w:lang w:val="en-US" w:eastAsia="de-DE"/>
        </w:rPr>
      </w:pPr>
      <w:r w:rsidRPr="00564A49">
        <w:rPr>
          <w:lang w:val="en-US"/>
        </w:rPr>
        <w:t>When nal_unit_type is equal to SPS_NUT and the NAL unit contains the active SPS for a layer layerA with nuh_layer_id equal to nuhLayerIdA, the value of nuh_layer_id shall be equal to 0, nuhLayerIdA, or the nuh_layer_id of a direct or indirect reference layer of layerA.</w:t>
      </w:r>
    </w:p>
    <w:p w:rsidR="007E173E" w:rsidRPr="00564A49" w:rsidRDefault="007E173E" w:rsidP="007E173E">
      <w:r w:rsidRPr="00564A49">
        <w:rPr>
          <w:lang w:val="en-US"/>
        </w:rPr>
        <w:t xml:space="preserve">When nal_unit_type is equal to EOB_NUT, the value of nuh_layer_id shall be equal to 0. </w:t>
      </w:r>
      <w:r w:rsidRPr="00564A49">
        <w:rPr>
          <w:noProof/>
        </w:rPr>
        <w:t>Decoders shall ignore (i.e. remove from the bitstream and discard) all NAL units with a value of nal_unit type equal to EOB_NUT and a value of nuh_layer_id not equal to 0.</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Encapsulation of an SODB within an RBSP (informative)</w:t>
      </w:r>
    </w:p>
    <w:p w:rsidR="007E173E" w:rsidRPr="00564A49" w:rsidRDefault="007E173E" w:rsidP="007E173E">
      <w:pPr>
        <w:pStyle w:val="3N"/>
        <w:rPr>
          <w:lang w:val="en-US"/>
        </w:rPr>
      </w:pPr>
      <w:r w:rsidRPr="00564A49">
        <w:rPr>
          <w:lang w:val="en-US"/>
        </w:rPr>
        <w:t>The specifications in subclause 7.4.2.3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Order of NAL units and association to coded pictures, access units, and coded video sequences</w:t>
      </w: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General</w:t>
      </w:r>
    </w:p>
    <w:p w:rsidR="007E173E" w:rsidRPr="00564A49" w:rsidRDefault="007E173E" w:rsidP="007E173E">
      <w:pPr>
        <w:pStyle w:val="3N"/>
        <w:rPr>
          <w:lang w:val="en-US"/>
        </w:rPr>
      </w:pPr>
      <w:r w:rsidRPr="00564A49">
        <w:rPr>
          <w:lang w:val="en-US"/>
        </w:rPr>
        <w:t>The specifications in subclause 7.4.2.4.1 apply with the following additions.</w:t>
      </w:r>
    </w:p>
    <w:p w:rsidR="007E173E" w:rsidRPr="00564A49" w:rsidRDefault="007E173E" w:rsidP="007E173E">
      <w:pPr>
        <w:pStyle w:val="3N"/>
        <w:rPr>
          <w:lang w:val="en-US"/>
        </w:rPr>
      </w:pPr>
      <w:r w:rsidRPr="00564A49">
        <w:rPr>
          <w:lang w:val="en-US"/>
        </w:rPr>
        <w:t>A coded picture with nuh_layer_id equal to nuhLayerIdA shall precede, in decoding order, all coded pictures with nuh_layer_id greater than nuhLayerIdA in the same access unit.</w:t>
      </w: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Order of VPS, SPS and PPS RBSPs and their activation</w:t>
      </w:r>
    </w:p>
    <w:p w:rsidR="007E173E" w:rsidRPr="00564A49" w:rsidRDefault="007E173E" w:rsidP="007E173E">
      <w:pPr>
        <w:pStyle w:val="3N"/>
        <w:rPr>
          <w:lang w:val="en-US"/>
        </w:rPr>
      </w:pPr>
      <w:r w:rsidRPr="00564A49">
        <w:rPr>
          <w:lang w:val="en-US"/>
        </w:rPr>
        <w:t>The specifications in subclause 7.4.2.4.2 apply with the following additions.</w:t>
      </w:r>
    </w:p>
    <w:p w:rsidR="007E173E" w:rsidRPr="00564A49" w:rsidRDefault="007E173E" w:rsidP="007E173E">
      <w:pPr>
        <w:rPr>
          <w:lang w:val="en-US"/>
        </w:rPr>
      </w:pPr>
      <w:r w:rsidRPr="00564A49">
        <w:rPr>
          <w:lang w:val="en-US"/>
        </w:rPr>
        <w:t>The contents of the hrd_parameters( ) syntax structure shall remain unchanged within a sequence of activated SPS RBSPs, in their activation order, from any activated SPS RBSP until the end of the bitstream or up to but excluding an SPS RBSP that is activated within the next access unit in which at least one of the following conditions is true:</w:t>
      </w:r>
    </w:p>
    <w:p w:rsidR="007E173E" w:rsidRPr="00564A49" w:rsidRDefault="007E173E" w:rsidP="007E173E">
      <w:pPr>
        <w:numPr>
          <w:ilvl w:val="0"/>
          <w:numId w:val="7"/>
        </w:numPr>
        <w:tabs>
          <w:tab w:val="left" w:pos="360"/>
        </w:tabs>
        <w:textAlignment w:val="auto"/>
        <w:rPr>
          <w:lang w:val="en-US"/>
        </w:rPr>
      </w:pPr>
      <w:r w:rsidRPr="00564A49">
        <w:rPr>
          <w:lang w:val="en-US"/>
        </w:rPr>
        <w:t>The access unit includes a picture for each nuh_layer_id value in TargetDecLayerIdList and each picture in the access unit is an IDR picture.</w:t>
      </w:r>
    </w:p>
    <w:p w:rsidR="007E173E" w:rsidRPr="00564A49" w:rsidRDefault="007E173E" w:rsidP="007E173E">
      <w:pPr>
        <w:numPr>
          <w:ilvl w:val="0"/>
          <w:numId w:val="7"/>
        </w:numPr>
        <w:tabs>
          <w:tab w:val="left" w:pos="360"/>
        </w:tabs>
        <w:textAlignment w:val="auto"/>
        <w:rPr>
          <w:lang w:val="en-US"/>
        </w:rPr>
      </w:pPr>
      <w:r w:rsidRPr="00564A49">
        <w:rPr>
          <w:lang w:val="en-US"/>
        </w:rPr>
        <w:t>The access unit includes an IRAP picture with nuh_layer_id equal to 0 for which NoClrasOutputFlag is equal to 1.</w:t>
      </w:r>
    </w:p>
    <w:p w:rsidR="007E173E" w:rsidRPr="00564A49" w:rsidRDefault="007E173E" w:rsidP="007E173E">
      <w:pPr>
        <w:rPr>
          <w:lang w:val="en-US"/>
        </w:rPr>
      </w:pPr>
      <w:r w:rsidRPr="00564A49">
        <w:rPr>
          <w:lang w:val="en-US"/>
        </w:rPr>
        <w:t>An activated VPS RBSP shall remain active until the end of the bitstream or until it is deactivated by another VPS RBSP in an access unit in which at least one of the following conditions is true:</w:t>
      </w:r>
    </w:p>
    <w:p w:rsidR="007E173E" w:rsidRPr="00564A49" w:rsidRDefault="007E173E" w:rsidP="007E173E">
      <w:pPr>
        <w:numPr>
          <w:ilvl w:val="0"/>
          <w:numId w:val="7"/>
        </w:numPr>
        <w:tabs>
          <w:tab w:val="left" w:pos="360"/>
        </w:tabs>
        <w:textAlignment w:val="auto"/>
        <w:rPr>
          <w:lang w:val="en-US"/>
        </w:rPr>
      </w:pPr>
      <w:r w:rsidRPr="00564A49">
        <w:rPr>
          <w:lang w:val="en-US"/>
        </w:rPr>
        <w:t>The access unit includes a picture for each nuh_layer_id value in TargetDecLayerIdList and each picture in the access unit is an IDR picture.</w:t>
      </w:r>
    </w:p>
    <w:p w:rsidR="007E173E" w:rsidRPr="00564A49" w:rsidRDefault="007E173E" w:rsidP="007E173E">
      <w:pPr>
        <w:numPr>
          <w:ilvl w:val="0"/>
          <w:numId w:val="7"/>
        </w:numPr>
        <w:tabs>
          <w:tab w:val="left" w:pos="360"/>
        </w:tabs>
        <w:textAlignment w:val="auto"/>
        <w:rPr>
          <w:lang w:val="en-US"/>
        </w:rPr>
      </w:pPr>
      <w:r w:rsidRPr="00564A49">
        <w:rPr>
          <w:lang w:val="en-US"/>
        </w:rPr>
        <w:lastRenderedPageBreak/>
        <w:t>The access unit includes an IRAP picture with nuh_layer_id equal to 0 for which NoClrasOutputFlag is equal to 1.</w:t>
      </w:r>
    </w:p>
    <w:p w:rsidR="007E173E" w:rsidRPr="00564A49" w:rsidRDefault="007E173E" w:rsidP="007E173E">
      <w:pPr>
        <w:numPr>
          <w:ilvl w:val="12"/>
          <w:numId w:val="0"/>
        </w:numPr>
        <w:rPr>
          <w:lang w:val="en-US"/>
        </w:rPr>
      </w:pPr>
      <w:r w:rsidRPr="00564A49">
        <w:rPr>
          <w:lang w:val="en-US"/>
        </w:rPr>
        <w:t>An activated SPS RBSP for a particular layer with nuh_layer_id greater than 0 shall remain active for a sequence of pictures in decoding order with that nuh_layer_id value starting from a picture, inclusive, that is an IRAP picture with NoRaslOutputFlag equal to 1 or for which FirstPicInLayerDecodedFlag[ nuh_layer_id ] is equal to 0, until the next picture, exclusive, that is an IRAP picture with NoRaslOutputFlag equal to 1 or for which FirstPicInLayerDecodedFlag[ nuh_layer_id ] is equal to 0.</w:t>
      </w:r>
    </w:p>
    <w:p w:rsidR="007E173E" w:rsidRPr="00564A49" w:rsidRDefault="007E173E" w:rsidP="007E173E">
      <w:pPr>
        <w:numPr>
          <w:ilvl w:val="12"/>
          <w:numId w:val="0"/>
        </w:numPr>
        <w:rPr>
          <w:lang w:val="en-US"/>
        </w:rPr>
      </w:pPr>
      <w:r w:rsidRPr="00564A49">
        <w:rPr>
          <w:lang w:val="en-US"/>
        </w:rPr>
        <w:t>Any SPS NAL unit containing the value of sps_seq_parameter_set_id for the active SPS RBSP for a particular non-base layer shall have the same content as that of the active SPS RBSP for the particular non-base layer unless it follows the last coded picture for which the active SPS RBSP for the particular non-base layer is required to be active for the particular non-base layer and precedes the first NAL unit that activates an SPS RBSP with the same value of seq_parameter_set_id.</w:t>
      </w:r>
    </w:p>
    <w:p w:rsidR="007E173E" w:rsidRPr="00564A49" w:rsidRDefault="007E173E" w:rsidP="007E173E">
      <w:pPr>
        <w:rPr>
          <w:lang w:val="en-US"/>
        </w:rPr>
      </w:pPr>
      <w:r w:rsidRPr="00564A49">
        <w:rPr>
          <w:lang w:val="en-US"/>
        </w:rPr>
        <w:t>During operation of the decoding process for NAL units of a non-base layer, the values of parameters of the active VPS RBSP, the active SPS RBSP for the non-base layer, and the active PPS RBSP for the non-base layer</w:t>
      </w:r>
      <w:r w:rsidRPr="00564A49" w:rsidDel="00BC56E1">
        <w:rPr>
          <w:lang w:val="en-US"/>
        </w:rPr>
        <w:t xml:space="preserve"> </w:t>
      </w:r>
      <w:r w:rsidRPr="00564A49">
        <w:rPr>
          <w:lang w:val="en-US"/>
        </w:rPr>
        <w:t xml:space="preserve">are considered in effect. </w:t>
      </w:r>
      <w:r w:rsidRPr="00564A49">
        <w:t xml:space="preserve">For interpretation of SEI messages applicable to a coded picture of a </w:t>
      </w:r>
      <w:r w:rsidRPr="00564A49">
        <w:rPr>
          <w:lang w:val="en-US"/>
        </w:rPr>
        <w:t xml:space="preserve">non-base </w:t>
      </w:r>
      <w:r w:rsidRPr="00564A49">
        <w:t xml:space="preserve">layer, the values of the active VPS RBSP, the active SPS RBSP for the </w:t>
      </w:r>
      <w:r w:rsidRPr="00564A49">
        <w:rPr>
          <w:lang w:val="en-US"/>
        </w:rPr>
        <w:t xml:space="preserve">non-base </w:t>
      </w:r>
      <w:r w:rsidRPr="00564A49">
        <w:t xml:space="preserve">layer, and the active PPS RBSP for the </w:t>
      </w:r>
      <w:r w:rsidRPr="00564A49">
        <w:rPr>
          <w:lang w:val="en-US"/>
        </w:rPr>
        <w:t xml:space="preserve">non-base </w:t>
      </w:r>
      <w:r w:rsidRPr="00564A49">
        <w:t>layer for the operation of the decoding process for the VCL NAL units of the coded picture are considered in effect unless otherwise specified in the SEI message semantics.</w:t>
      </w: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Order of access units and their association to CVS</w:t>
      </w:r>
    </w:p>
    <w:p w:rsidR="007E173E" w:rsidRPr="00564A49" w:rsidRDefault="007E173E" w:rsidP="007E173E">
      <w:pPr>
        <w:pStyle w:val="3N"/>
        <w:rPr>
          <w:lang w:val="en-US"/>
        </w:rPr>
      </w:pPr>
      <w:r w:rsidRPr="00564A49">
        <w:rPr>
          <w:lang w:val="en-US"/>
        </w:rPr>
        <w:t>The specifications in subclause 7.4.2.4.3 apply.</w:t>
      </w: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Order of NAL units and coded pictures and association to access units</w:t>
      </w:r>
    </w:p>
    <w:p w:rsidR="007E173E" w:rsidRPr="00564A49" w:rsidRDefault="007E173E" w:rsidP="007E173E">
      <w:pPr>
        <w:rPr>
          <w:lang w:val="en-US"/>
        </w:rPr>
      </w:pPr>
      <w:r w:rsidRPr="00564A49">
        <w:rPr>
          <w:lang w:val="en-US"/>
        </w:rPr>
        <w:t>The specifications in subclause 7.4.2.4.4 apply.</w:t>
      </w: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Order of VCL NAL units and association to coded pictures</w:t>
      </w:r>
    </w:p>
    <w:p w:rsidR="007E173E" w:rsidRPr="00564A49" w:rsidRDefault="007E173E" w:rsidP="007E173E">
      <w:pPr>
        <w:rPr>
          <w:lang w:val="en-US"/>
        </w:rPr>
      </w:pPr>
      <w:r w:rsidRPr="00564A49">
        <w:rPr>
          <w:lang w:val="en-US"/>
        </w:rPr>
        <w:t>The specifications in subclause 7.4.2.4.5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559" w:name="_Ref363159861"/>
      <w:bookmarkStart w:id="1560" w:name="_Toc377921541"/>
      <w:bookmarkStart w:id="1561" w:name="_Toc378026179"/>
      <w:r w:rsidRPr="00564A49">
        <w:rPr>
          <w:lang w:val="en-US"/>
        </w:rPr>
        <w:t>Raw byte sequence payloads, trailing bits, and byte alignment semantics</w:t>
      </w:r>
      <w:bookmarkEnd w:id="1559"/>
      <w:bookmarkEnd w:id="1560"/>
      <w:bookmarkEnd w:id="1561"/>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62" w:name="_Ref348090354"/>
      <w:r w:rsidRPr="00564A49">
        <w:rPr>
          <w:lang w:val="en-US"/>
        </w:rPr>
        <w:t>Video parameter set RBSP semantics</w:t>
      </w:r>
      <w:bookmarkEnd w:id="1562"/>
    </w:p>
    <w:p w:rsidR="007E173E" w:rsidRPr="00564A49" w:rsidRDefault="007E173E" w:rsidP="007E173E">
      <w:pPr>
        <w:pStyle w:val="3N"/>
        <w:rPr>
          <w:lang w:val="en-US"/>
        </w:rPr>
      </w:pPr>
      <w:r w:rsidRPr="00564A49">
        <w:rPr>
          <w:lang w:val="en-US"/>
        </w:rPr>
        <w:t>The specifications in subclause 7.4.3.1 apply with following modifications and additions:</w:t>
      </w:r>
    </w:p>
    <w:p w:rsidR="007E173E" w:rsidRPr="00564A49" w:rsidRDefault="007E173E" w:rsidP="007E173E">
      <w:pPr>
        <w:numPr>
          <w:ilvl w:val="0"/>
          <w:numId w:val="7"/>
        </w:numPr>
        <w:tabs>
          <w:tab w:val="left" w:pos="360"/>
        </w:tabs>
        <w:textAlignment w:val="auto"/>
        <w:rPr>
          <w:lang w:val="en-US"/>
        </w:rPr>
      </w:pPr>
      <w:r w:rsidRPr="00564A49">
        <w:rPr>
          <w:lang w:val="en-US"/>
        </w:rPr>
        <w:t xml:space="preserve">layerSetLayerIdList </w:t>
      </w:r>
      <w:r w:rsidRPr="00564A49">
        <w:rPr>
          <w:i/>
          <w:lang w:val="en-US"/>
        </w:rPr>
        <w:t>is replaced by</w:t>
      </w:r>
      <w:r w:rsidRPr="00564A49">
        <w:rPr>
          <w:lang w:val="en-US"/>
        </w:rPr>
        <w:t xml:space="preserve"> LayerSetLayerIdList.</w:t>
      </w:r>
    </w:p>
    <w:p w:rsidR="007E173E" w:rsidRPr="00564A49" w:rsidRDefault="007E173E" w:rsidP="007E173E">
      <w:pPr>
        <w:numPr>
          <w:ilvl w:val="0"/>
          <w:numId w:val="7"/>
        </w:numPr>
        <w:tabs>
          <w:tab w:val="left" w:pos="360"/>
        </w:tabs>
        <w:textAlignment w:val="auto"/>
        <w:rPr>
          <w:lang w:val="en-US"/>
        </w:rPr>
      </w:pPr>
      <w:r w:rsidRPr="00564A49">
        <w:rPr>
          <w:lang w:val="en-US"/>
        </w:rPr>
        <w:t xml:space="preserve">numLayersInIdList </w:t>
      </w:r>
      <w:r w:rsidRPr="00564A49">
        <w:rPr>
          <w:i/>
          <w:lang w:val="en-US"/>
        </w:rPr>
        <w:t>is replaced by</w:t>
      </w:r>
      <w:r w:rsidRPr="00564A49">
        <w:rPr>
          <w:lang w:val="en-US"/>
        </w:rPr>
        <w:t xml:space="preserve"> NumLayersInIdList.</w:t>
      </w:r>
    </w:p>
    <w:p w:rsidR="007E173E" w:rsidRPr="00564A49" w:rsidRDefault="007E173E" w:rsidP="007E173E">
      <w:pPr>
        <w:numPr>
          <w:ilvl w:val="0"/>
          <w:numId w:val="7"/>
        </w:numPr>
        <w:tabs>
          <w:tab w:val="left" w:pos="360"/>
        </w:tabs>
        <w:textAlignment w:val="auto"/>
        <w:rPr>
          <w:lang w:val="en-US"/>
        </w:rPr>
      </w:pPr>
      <w:r w:rsidRPr="00564A49">
        <w:rPr>
          <w:i/>
        </w:rPr>
        <w:t xml:space="preserve">Replace </w:t>
      </w:r>
      <w:r w:rsidRPr="00564A49">
        <w:t xml:space="preserve">"Each operation point is identified by the associated layer identifier list, denoted as OpLayerIdList, which consists of the list of nuh_layer_id values of all NAL units included in the operation point, in increasing order of nuh_layer_id values, and a variable OpTid, which is equal to the highest TemporalId of all NAL units included in the operation point." </w:t>
      </w:r>
      <w:r w:rsidRPr="00564A49">
        <w:rPr>
          <w:i/>
        </w:rPr>
        <w:t xml:space="preserve">with </w:t>
      </w:r>
      <w:r w:rsidRPr="00564A49">
        <w:t>"Each operation point is identified by the a list of nuh_layer_id values of all the pictures that are to be output, in increasing order of nuh_layer_id values, denoted as OptLayerIdList, and a variable OpTid, which is equal to the highest TemporalId of all NAL units included in the operation point. The layer identifier list associated with the list OptLayerIdList, denoted as OpLayerIdList, consists of the list of nuh_layer_id values of all NAL units included in the operation point, in increasing order of nuh_layer_id values.".</w:t>
      </w:r>
    </w:p>
    <w:p w:rsidR="007E173E" w:rsidRPr="00564A49" w:rsidRDefault="007E173E" w:rsidP="007E173E">
      <w:pPr>
        <w:rPr>
          <w:lang w:eastAsia="ko-KR"/>
        </w:rPr>
      </w:pPr>
      <w:r w:rsidRPr="00564A49">
        <w:rPr>
          <w:b/>
          <w:lang w:eastAsia="ko-KR"/>
        </w:rPr>
        <w:t>vps_max_layers_minus1</w:t>
      </w:r>
      <w:r w:rsidRPr="00564A49">
        <w:rPr>
          <w:lang w:eastAsia="ko-KR"/>
        </w:rPr>
        <w:t xml:space="preserve"> plus 1 specifies the maximum allowed number of layers in the CVS. vps_max_layers_minus1 shall be less than 63 in bitstreams conforming to this version of this Specification. The value of 63 for vps_</w:t>
      </w:r>
      <w:r w:rsidRPr="00564A49">
        <w:rPr>
          <w:bCs/>
          <w:szCs w:val="22"/>
        </w:rPr>
        <w:t>max_layers_minus1</w:t>
      </w:r>
      <w:r w:rsidRPr="00564A49">
        <w:rPr>
          <w:lang w:eastAsia="ko-KR"/>
        </w:rPr>
        <w:t xml:space="preserve"> is reserved for future use by ITU-T | ISO/IEC. </w:t>
      </w:r>
      <w:r w:rsidRPr="00564A49">
        <w:t xml:space="preserve">Although </w:t>
      </w:r>
      <w:r w:rsidRPr="00564A49">
        <w:rPr>
          <w:bCs/>
          <w:szCs w:val="22"/>
        </w:rPr>
        <w:t>the value of vps_max_layers_minus1 is required to be less than 63 in this version of this Specification, decoders shall allow a value of vps_max_layers_minus1 equal to 63 to appear in the syntax</w:t>
      </w:r>
      <w:r w:rsidRPr="00564A49">
        <w:rPr>
          <w:lang w:eastAsia="ko-KR"/>
        </w:rPr>
        <w:t>.</w:t>
      </w:r>
    </w:p>
    <w:p w:rsidR="007E173E" w:rsidRPr="00564A49" w:rsidRDefault="007E173E" w:rsidP="007E173E">
      <w:pPr>
        <w:pStyle w:val="Note1"/>
        <w:rPr>
          <w:lang w:eastAsia="ko-KR"/>
        </w:rPr>
      </w:pPr>
      <w:r w:rsidRPr="00564A49">
        <w:t>NOTE – It is anticipated that in a future super multiview coding extension of this specification, the value of 63 for vps_max_layers_minus1 will be used to indicate an extended number of layers</w:t>
      </w:r>
      <w:r w:rsidRPr="00564A49">
        <w:rPr>
          <w:lang w:eastAsia="ko-KR"/>
        </w:rPr>
        <w:t>.</w:t>
      </w:r>
    </w:p>
    <w:p w:rsidR="007E173E" w:rsidRPr="00564A49" w:rsidRDefault="007E173E" w:rsidP="007E173E">
      <w:pPr>
        <w:tabs>
          <w:tab w:val="left" w:pos="2977"/>
        </w:tabs>
      </w:pPr>
      <w:r w:rsidRPr="00564A49">
        <w:rPr>
          <w:bCs/>
        </w:rPr>
        <w:t xml:space="preserve">The variable </w:t>
      </w:r>
      <w:r w:rsidRPr="00564A49">
        <w:t>MaxLayersMinus1 is set equal to Min( 62, vps_max_layers_minus1 ).</w:t>
      </w:r>
    </w:p>
    <w:p w:rsidR="007E173E" w:rsidRPr="00564A49" w:rsidRDefault="007E173E" w:rsidP="007E173E">
      <w:pPr>
        <w:numPr>
          <w:ilvl w:val="12"/>
          <w:numId w:val="0"/>
        </w:numPr>
        <w:rPr>
          <w:noProof/>
          <w:szCs w:val="22"/>
        </w:rPr>
      </w:pPr>
      <w:r w:rsidRPr="00564A49">
        <w:rPr>
          <w:b/>
          <w:noProof/>
          <w:szCs w:val="22"/>
        </w:rPr>
        <w:t>vps_max_layer_id</w:t>
      </w:r>
      <w:r w:rsidRPr="00564A49">
        <w:rPr>
          <w:noProof/>
          <w:szCs w:val="22"/>
        </w:rPr>
        <w:t xml:space="preserve"> specifies the maximum allowed value of nuh_layer_id of all NAL units in the CVS. </w:t>
      </w:r>
      <w:r w:rsidRPr="00564A49">
        <w:rPr>
          <w:lang w:eastAsia="ko-KR"/>
        </w:rPr>
        <w:t>vps_max_layer_id shall be less than 63 in bitstreams conforming to this version of this Specification. The value of 63 for vps_</w:t>
      </w:r>
      <w:r w:rsidRPr="00564A49">
        <w:rPr>
          <w:bCs/>
          <w:szCs w:val="22"/>
        </w:rPr>
        <w:t>max_layer_id</w:t>
      </w:r>
      <w:r w:rsidRPr="00564A49">
        <w:rPr>
          <w:lang w:eastAsia="ko-KR"/>
        </w:rPr>
        <w:t xml:space="preserve"> is reserved for future use by ITU-T | ISO/IEC. </w:t>
      </w:r>
      <w:r w:rsidRPr="00564A49">
        <w:t xml:space="preserve">Although </w:t>
      </w:r>
      <w:r w:rsidRPr="00564A49">
        <w:rPr>
          <w:bCs/>
          <w:szCs w:val="22"/>
        </w:rPr>
        <w:t>the value of vps_max_layer_id is required to be less than 63 in this version of this Specification, decoders shall allow a value of vps_max_layer_id equal to 63 to appear in the syntax</w:t>
      </w:r>
      <w:r w:rsidRPr="00564A49">
        <w:rPr>
          <w:lang w:eastAsia="ko-KR"/>
        </w:rPr>
        <w:t>.</w:t>
      </w:r>
    </w:p>
    <w:p w:rsidR="007E173E" w:rsidRPr="00564A49" w:rsidRDefault="007E173E" w:rsidP="007E173E">
      <w:pPr>
        <w:rPr>
          <w:szCs w:val="22"/>
          <w:lang w:val="en-US"/>
        </w:rPr>
      </w:pPr>
      <w:r w:rsidRPr="00564A49">
        <w:rPr>
          <w:b/>
          <w:szCs w:val="22"/>
          <w:lang w:val="en-US"/>
        </w:rPr>
        <w:lastRenderedPageBreak/>
        <w:t>vps_extension_flag</w:t>
      </w:r>
      <w:r w:rsidRPr="00564A49">
        <w:rPr>
          <w:szCs w:val="22"/>
          <w:lang w:val="en-US"/>
        </w:rPr>
        <w:t xml:space="preserve"> equal to 0 specifies that no vps_extension( ) syntax structure is present in the VPS RBSP syntax structure. vps_extension_flag equal to 1 specifies that the vps_extension( ) syntax structure is present in the VPS RBSP syntax structure. When MaxLayersMinus1 is greater than 0, vps_extension_flag shall be equal to 1.</w:t>
      </w:r>
    </w:p>
    <w:p w:rsidR="007E173E" w:rsidRPr="00564A49" w:rsidRDefault="007E173E" w:rsidP="007E173E">
      <w:pPr>
        <w:pStyle w:val="3N"/>
        <w:rPr>
          <w:bCs/>
          <w:lang w:val="en-US"/>
        </w:rPr>
      </w:pPr>
      <w:r w:rsidRPr="00564A49">
        <w:rPr>
          <w:b/>
          <w:bCs/>
          <w:lang w:val="en-US"/>
        </w:rPr>
        <w:t>vps_extension_alignment_bit_equal_to_one</w:t>
      </w:r>
      <w:r w:rsidRPr="00564A49">
        <w:rPr>
          <w:bCs/>
          <w:lang w:val="en-US"/>
        </w:rPr>
        <w:t xml:space="preserve"> shall be equal to 1.</w:t>
      </w:r>
    </w:p>
    <w:p w:rsidR="007E173E" w:rsidRPr="00564A49" w:rsidRDefault="007E173E" w:rsidP="007E173E">
      <w:pPr>
        <w:pStyle w:val="3N"/>
        <w:rPr>
          <w:lang w:val="en-US"/>
        </w:rPr>
      </w:pPr>
      <w:r w:rsidRPr="00564A49">
        <w:rPr>
          <w:b/>
          <w:lang w:val="en-US"/>
        </w:rPr>
        <w:t>vps_extension2_flag</w:t>
      </w:r>
      <w:r w:rsidRPr="00564A49">
        <w:rPr>
          <w:lang w:val="en-US"/>
        </w:rPr>
        <w:t xml:space="preserve"> equal to 0 specifies that no vps_extension_data_flag syntax elements are present in the VPS RBSP syntax structure. vps_extension2_flag shall be equal to 0 in bitstreams conforming to this version of this Specification. The value of 1 for vps_extension2_flag is reserved for future use by ITU</w:t>
      </w:r>
      <w:r w:rsidRPr="00564A49">
        <w:rPr>
          <w:lang w:val="en-US"/>
        </w:rPr>
        <w:noBreakHyphen/>
        <w:t>T | ISO/IEC. Decoders shall ignore all data that follow the value 1 for vps_extension2_flag in a VPS NAL unit.</w:t>
      </w: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Video parameter set extension semantics</w:t>
      </w:r>
    </w:p>
    <w:p w:rsidR="007E173E" w:rsidRPr="00564A49" w:rsidRDefault="007E173E" w:rsidP="007E173E">
      <w:pPr>
        <w:rPr>
          <w:lang w:val="en-US"/>
        </w:rPr>
      </w:pPr>
      <w:r w:rsidRPr="00564A49">
        <w:rPr>
          <w:b/>
          <w:lang w:val="en-US"/>
        </w:rPr>
        <w:t>avc_base_layer_flag</w:t>
      </w:r>
      <w:r w:rsidRPr="00564A49">
        <w:rPr>
          <w:lang w:val="en-US"/>
        </w:rPr>
        <w:t xml:space="preserve"> equal to 1 specifies that the base layer conforms to Rec. ITU-T H.264 | ISO/IEC 14496-10. avc_base_layer_flag equal to 0 specifies that the base layer conforms to this Specification.</w:t>
      </w:r>
    </w:p>
    <w:p w:rsidR="007E173E" w:rsidRPr="00564A49" w:rsidRDefault="007E173E" w:rsidP="007E173E">
      <w:pPr>
        <w:rPr>
          <w:lang w:val="en-US"/>
        </w:rPr>
      </w:pPr>
      <w:r w:rsidRPr="00564A49">
        <w:rPr>
          <w:lang w:val="en-US"/>
        </w:rPr>
        <w:t>When avc_base_layer_flag is equal to 1, in the Rec. ITU-T H.264 | ISO/IEC 14496-10 conforming base layer, after applying the Rec. ITU-T H.264 | ISO/IEC 14496-10 decoding process for reference picture lists construction the output reference picture lists refPicList0 and refPicList1 (when applicable) does not contain any pictures for which the TemporalId is greater than TemporalId of the coded picture. All sub-bitstreams of the Rec. ITU-T H.264 | ISO/IEC 14496-10 conforming base layer, that can be derived using the sub-bitstream extraction process as specified in Rec. ITU</w:t>
      </w:r>
      <w:r w:rsidRPr="00564A49">
        <w:rPr>
          <w:lang w:val="en-US"/>
        </w:rPr>
        <w:softHyphen/>
        <w:t>T H.264 | ISO/IEC 14496-10 subclause G.8.8.1 with any value for temporal_id as the input shall result in a set of CVSs, with each CVS conforming to one or more of the profiles specified in Rec. ITU</w:t>
      </w:r>
      <w:r w:rsidRPr="00564A49">
        <w:rPr>
          <w:lang w:val="en-US"/>
        </w:rPr>
        <w:softHyphen/>
        <w:t>T H.264 | ISO/IEC 14496-10 Annexes A, G and H.</w:t>
      </w:r>
    </w:p>
    <w:p w:rsidR="007E173E" w:rsidRPr="00564A49" w:rsidRDefault="007E173E" w:rsidP="007E173E">
      <w:pPr>
        <w:rPr>
          <w:rFonts w:eastAsia="Batang"/>
          <w:bCs/>
          <w:lang w:val="en-US" w:eastAsia="ko-KR"/>
        </w:rPr>
      </w:pPr>
      <w:r w:rsidRPr="00564A49">
        <w:rPr>
          <w:b/>
          <w:lang w:val="en-US"/>
        </w:rPr>
        <w:t>vps_vui_present_flag</w:t>
      </w:r>
      <w:r w:rsidRPr="00564A49">
        <w:rPr>
          <w:lang w:val="en-US" w:eastAsia="de-DE"/>
        </w:rPr>
        <w:t xml:space="preserve"> equal to 1 specifies that the vps_vui( ) syntax structure is present in the VPS</w:t>
      </w:r>
      <w:r w:rsidRPr="00564A49">
        <w:rPr>
          <w:rFonts w:eastAsia="Batang"/>
          <w:bCs/>
          <w:lang w:val="en-US" w:eastAsia="ko-KR"/>
        </w:rPr>
        <w:t xml:space="preserve">. </w:t>
      </w:r>
      <w:r w:rsidRPr="00564A49">
        <w:rPr>
          <w:lang w:val="en-US"/>
        </w:rPr>
        <w:t>vps_vui_present_flag</w:t>
      </w:r>
      <w:r w:rsidRPr="00564A49">
        <w:rPr>
          <w:lang w:val="en-US" w:eastAsia="de-DE"/>
        </w:rPr>
        <w:t xml:space="preserve"> equal to 0 specifies that the vps_vui( ) syntax structure is not present in the VPS</w:t>
      </w:r>
      <w:r w:rsidRPr="00564A49">
        <w:rPr>
          <w:rFonts w:eastAsia="Batang"/>
          <w:bCs/>
          <w:lang w:val="en-US" w:eastAsia="ko-KR"/>
        </w:rPr>
        <w:t>.</w:t>
      </w:r>
    </w:p>
    <w:p w:rsidR="007E173E" w:rsidRPr="00564A49" w:rsidRDefault="007E173E" w:rsidP="007E173E">
      <w:pPr>
        <w:tabs>
          <w:tab w:val="left" w:pos="2977"/>
        </w:tabs>
        <w:spacing w:after="240"/>
        <w:rPr>
          <w:bCs/>
          <w:lang w:val="en-US"/>
        </w:rPr>
      </w:pPr>
      <w:r w:rsidRPr="00564A49">
        <w:rPr>
          <w:b/>
          <w:bCs/>
          <w:lang w:val="en-US"/>
        </w:rPr>
        <w:t>vps_vui_offset</w:t>
      </w:r>
      <w:r w:rsidRPr="00564A49">
        <w:rPr>
          <w:bCs/>
          <w:lang w:val="en-US"/>
        </w:rPr>
        <w:t xml:space="preserve"> specifies the byte offset, starting from the beginning of the VPS NAL unit, of the set of fixed-length coded information starting from bit_rate_present_vps_flag, when present, in the VPS NAL unit. When present, emulation prevention bytes that appear in the VPS NAL unit are counted for purposes of byte offset identification.</w:t>
      </w:r>
    </w:p>
    <w:p w:rsidR="007E173E" w:rsidRPr="00564A49" w:rsidRDefault="007E173E" w:rsidP="007E173E">
      <w:pPr>
        <w:tabs>
          <w:tab w:val="left" w:pos="2977"/>
        </w:tabs>
        <w:spacing w:after="240"/>
        <w:rPr>
          <w:rFonts w:eastAsia="Times New Roman"/>
          <w:b/>
          <w:lang w:val="en-US"/>
        </w:rPr>
      </w:pPr>
      <w:r w:rsidRPr="00564A49">
        <w:rPr>
          <w:rFonts w:eastAsia="Times New Roman"/>
          <w:b/>
          <w:lang w:val="en-US"/>
        </w:rPr>
        <w:t xml:space="preserve">splitting_flag </w:t>
      </w:r>
      <w:r w:rsidRPr="00564A49">
        <w:rPr>
          <w:rFonts w:eastAsia="Times New Roman"/>
          <w:lang w:val="en-US"/>
        </w:rPr>
        <w:t xml:space="preserve">equal to 1 indicates that the </w:t>
      </w:r>
      <w:r w:rsidRPr="00564A49">
        <w:rPr>
          <w:rFonts w:eastAsia="Batang"/>
          <w:bCs/>
          <w:lang w:eastAsia="ko-KR"/>
        </w:rPr>
        <w:t xml:space="preserve">dimension_id[ i ][ j ] syntax elements are not present and </w:t>
      </w:r>
      <w:r w:rsidRPr="00564A49">
        <w:rPr>
          <w:rFonts w:eastAsia="Times New Roman"/>
        </w:rPr>
        <w:t>that the binary representation</w:t>
      </w:r>
      <w:r w:rsidRPr="00564A49">
        <w:rPr>
          <w:rFonts w:eastAsia="Times New Roman"/>
          <w:lang w:val="en-US"/>
        </w:rPr>
        <w:t xml:space="preserve"> of the nuh_layer_id value in the NAL unit header are split into NumScalabilityTypes segments with lengths, in bits, according to the values of dimension_id_len_minus1[ j ] and that the </w:t>
      </w:r>
      <w:r w:rsidRPr="00564A49">
        <w:rPr>
          <w:rFonts w:eastAsia="Times New Roman"/>
        </w:rPr>
        <w:t xml:space="preserve">values of </w:t>
      </w:r>
      <w:r w:rsidRPr="00564A49">
        <w:rPr>
          <w:rFonts w:eastAsia="Batang"/>
          <w:bCs/>
          <w:lang w:eastAsia="ko-KR"/>
        </w:rPr>
        <w:t xml:space="preserve">dimension_id[ LayerIdxInVps[ nuh_layer_id ] ][ j ] </w:t>
      </w:r>
      <w:r w:rsidRPr="00564A49">
        <w:rPr>
          <w:rFonts w:eastAsia="Times New Roman"/>
        </w:rPr>
        <w:t xml:space="preserve">are inferred from the </w:t>
      </w:r>
      <w:r w:rsidRPr="00564A49">
        <w:rPr>
          <w:rFonts w:eastAsia="Batang"/>
          <w:bCs/>
          <w:lang w:eastAsia="ko-KR"/>
        </w:rPr>
        <w:t>NumScalabilityTypes</w:t>
      </w:r>
      <w:r w:rsidRPr="00564A49">
        <w:rPr>
          <w:rFonts w:eastAsia="Times New Roman"/>
        </w:rPr>
        <w:t xml:space="preserve"> segments.</w:t>
      </w:r>
      <w:r w:rsidRPr="00564A49">
        <w:rPr>
          <w:rFonts w:eastAsia="Times New Roman"/>
          <w:lang w:val="en-US"/>
        </w:rPr>
        <w:t xml:space="preserve"> splitting_flag equal to 0 </w:t>
      </w:r>
      <w:r w:rsidRPr="00564A49">
        <w:rPr>
          <w:rFonts w:eastAsia="Batang"/>
          <w:bCs/>
          <w:lang w:eastAsia="ko-KR"/>
        </w:rPr>
        <w:t>indicates that the syntax elements dimension_id[ i ][ j ] are present</w:t>
      </w:r>
      <w:r w:rsidRPr="00564A49">
        <w:rPr>
          <w:lang w:val="en-US"/>
        </w:rPr>
        <w:t>.</w:t>
      </w:r>
    </w:p>
    <w:p w:rsidR="007E173E" w:rsidRPr="00564A49" w:rsidRDefault="007E173E" w:rsidP="007E173E">
      <w:pPr>
        <w:pStyle w:val="Note1"/>
        <w:rPr>
          <w:lang w:val="en-US"/>
        </w:rPr>
      </w:pPr>
      <w:r w:rsidRPr="00564A49">
        <w:rPr>
          <w:lang w:val="en-US"/>
        </w:rPr>
        <w:t>NOTE </w:t>
      </w:r>
      <w:r w:rsidRPr="00564A49">
        <w:rPr>
          <w:lang w:val="en-US"/>
        </w:rPr>
        <w:fldChar w:fldCharType="begin" w:fldLock="1"/>
      </w:r>
      <w:r w:rsidRPr="00564A49">
        <w:rPr>
          <w:lang w:val="en-US"/>
        </w:rPr>
        <w:instrText xml:space="preserve"> SEQ NoteCounter \r 1 \* MERGEFORMAT </w:instrText>
      </w:r>
      <w:r w:rsidRPr="00564A49">
        <w:rPr>
          <w:lang w:val="en-US"/>
        </w:rPr>
        <w:fldChar w:fldCharType="separate"/>
      </w:r>
      <w:r w:rsidRPr="00564A49">
        <w:rPr>
          <w:noProof/>
          <w:lang w:val="en-US"/>
        </w:rPr>
        <w:t>1</w:t>
      </w:r>
      <w:r w:rsidRPr="00564A49">
        <w:rPr>
          <w:lang w:val="en-US"/>
        </w:rPr>
        <w:fldChar w:fldCharType="end"/>
      </w:r>
      <w:r w:rsidRPr="00564A49">
        <w:rPr>
          <w:lang w:val="en-US"/>
        </w:rPr>
        <w:t> – When splitting_flag is equal to 1, scalable identifiers can be derived from the nuh_layer_id syntax element in the NAL unit header by a bit masked copy. The respective bit mask for the i-th scalable dimension is defined by the value of the dimension_id_len_minus1[ i ] syntax element and dimBitOffset[ i ] as specified in the semantics of dimension_id_len_minus1[ j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Times New Roman"/>
          <w:lang w:val="en-US"/>
        </w:rPr>
      </w:pPr>
      <w:r w:rsidRPr="00564A49">
        <w:rPr>
          <w:rFonts w:eastAsia="Times New Roman"/>
          <w:b/>
          <w:lang w:val="en-US"/>
        </w:rPr>
        <w:t>scalability_mask_flag</w:t>
      </w:r>
      <w:proofErr w:type="gramStart"/>
      <w:r w:rsidRPr="00564A49">
        <w:rPr>
          <w:rFonts w:eastAsia="Times New Roman"/>
          <w:lang w:val="en-US"/>
        </w:rPr>
        <w:t>[ i</w:t>
      </w:r>
      <w:proofErr w:type="gramEnd"/>
      <w:r w:rsidRPr="00564A49">
        <w:rPr>
          <w:rFonts w:eastAsia="Times New Roman"/>
          <w:lang w:val="en-US"/>
        </w:rPr>
        <w:t xml:space="preserve"> ] equal to 1 indicates that dimension_id syntax elements corresponding to the i-th scalability dimension in </w:t>
      </w:r>
      <w:r w:rsidRPr="00564A49">
        <w:rPr>
          <w:rFonts w:eastAsia="Times New Roman"/>
          <w:lang w:val="en-US"/>
        </w:rPr>
        <w:fldChar w:fldCharType="begin" w:fldLock="1"/>
      </w:r>
      <w:r w:rsidRPr="00564A49">
        <w:rPr>
          <w:rFonts w:eastAsia="Times New Roman"/>
          <w:lang w:val="en-US"/>
        </w:rPr>
        <w:instrText xml:space="preserve"> REF _Ref342859264 \h </w:instrText>
      </w:r>
      <w:r w:rsidR="00564A49">
        <w:rPr>
          <w:rFonts w:eastAsia="Times New Roman"/>
          <w:lang w:val="en-US"/>
        </w:rPr>
        <w:instrText xml:space="preserve"> \* MERGEFORMAT </w:instrText>
      </w:r>
      <w:r w:rsidRPr="00564A49">
        <w:rPr>
          <w:rFonts w:eastAsia="Times New Roman"/>
          <w:lang w:val="en-US"/>
        </w:rPr>
      </w:r>
      <w:r w:rsidRPr="00564A49">
        <w:rPr>
          <w:rFonts w:eastAsia="Times New Roman"/>
          <w:lang w:val="en-US"/>
        </w:rPr>
        <w:fldChar w:fldCharType="separate"/>
      </w:r>
      <w:r w:rsidRPr="00564A49">
        <w:t>Table </w:t>
      </w:r>
      <w:r w:rsidRPr="00564A49">
        <w:rPr>
          <w:rFonts w:eastAsia="Batang"/>
          <w:bCs/>
          <w:lang w:val="en-US" w:eastAsia="ko-KR"/>
        </w:rPr>
        <w:t>F</w:t>
      </w:r>
      <w:r w:rsidRPr="00564A49">
        <w:noBreakHyphen/>
      </w:r>
      <w:r w:rsidRPr="00564A49">
        <w:rPr>
          <w:noProof/>
        </w:rPr>
        <w:t>1</w:t>
      </w:r>
      <w:r w:rsidRPr="00564A49">
        <w:rPr>
          <w:rFonts w:eastAsia="Times New Roman"/>
          <w:lang w:val="en-US"/>
        </w:rPr>
        <w:fldChar w:fldCharType="end"/>
      </w:r>
      <w:r w:rsidRPr="00564A49">
        <w:rPr>
          <w:rFonts w:eastAsia="Times New Roman"/>
          <w:lang w:val="en-US"/>
        </w:rPr>
        <w:t xml:space="preserve"> are present. scalability_mask_flag[ i ] equal to 0 indicates that dimension_id syntax elements corresponding to the i-th scalability dimension are not present.</w:t>
      </w:r>
    </w:p>
    <w:p w:rsidR="007E173E" w:rsidRPr="00564A49" w:rsidRDefault="007E173E" w:rsidP="007E173E">
      <w:pPr>
        <w:pStyle w:val="Caption"/>
      </w:pPr>
      <w:bookmarkStart w:id="1563" w:name="_Ref342859264"/>
      <w:r w:rsidRPr="00564A49">
        <w:t>Table </w:t>
      </w:r>
      <w:r w:rsidRPr="00564A49">
        <w:fldChar w:fldCharType="begin" w:fldLock="1"/>
      </w:r>
      <w:r w:rsidRPr="00564A49">
        <w:instrText xml:space="preserve"> REF F \h </w:instrText>
      </w:r>
      <w:r w:rsidR="00564A49">
        <w:instrText xml:space="preserve"> \* MERGEFORMAT </w:instrText>
      </w:r>
      <w:r w:rsidRPr="00564A49">
        <w:fldChar w:fldCharType="separate"/>
      </w:r>
      <w:r w:rsidRPr="00564A49">
        <w:rPr>
          <w:rFonts w:eastAsia="Batang"/>
          <w:bCs w:val="0"/>
          <w:lang w:eastAsia="ko-KR"/>
        </w:rPr>
        <w:t>F</w:t>
      </w:r>
      <w:r w:rsidRPr="00564A49">
        <w:fldChar w:fldCharType="end"/>
      </w:r>
      <w:r w:rsidRPr="00564A49">
        <w:noBreakHyphen/>
      </w:r>
      <w:r w:rsidRPr="00564A49">
        <w:fldChar w:fldCharType="begin" w:fldLock="1"/>
      </w:r>
      <w:r w:rsidRPr="00564A49">
        <w:instrText xml:space="preserve"> SEQ Table \* ARABIC \s 1 </w:instrText>
      </w:r>
      <w:r w:rsidRPr="00564A49">
        <w:fldChar w:fldCharType="separate"/>
      </w:r>
      <w:r w:rsidRPr="00564A49">
        <w:t>1</w:t>
      </w:r>
      <w:r w:rsidRPr="00564A49">
        <w:fldChar w:fldCharType="end"/>
      </w:r>
      <w:bookmarkEnd w:id="1563"/>
      <w:r w:rsidRPr="00564A49">
        <w:rPr>
          <w:lang w:eastAsia="ko-KR"/>
        </w:rPr>
        <w:t xml:space="preserve"> </w:t>
      </w:r>
      <w:r w:rsidRPr="00564A49">
        <w:t>– Mapping of ScalabiltyId to scalability dimensions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89"/>
        <w:gridCol w:w="1866"/>
        <w:gridCol w:w="1866"/>
      </w:tblGrid>
      <w:tr w:rsidR="007E173E" w:rsidRPr="00564A49" w:rsidTr="00802F9B">
        <w:trPr>
          <w:jc w:val="center"/>
        </w:trPr>
        <w:tc>
          <w:tcPr>
            <w:tcW w:w="0" w:type="auto"/>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eastAsia="Batang"/>
                <w:b/>
                <w:bCs/>
                <w:lang w:val="en-US" w:eastAsia="ko-KR"/>
              </w:rPr>
            </w:pPr>
            <w:r w:rsidRPr="00564A49">
              <w:rPr>
                <w:rFonts w:eastAsia="Batang"/>
                <w:b/>
                <w:bCs/>
                <w:lang w:val="en-US" w:eastAsia="ko-KR"/>
              </w:rPr>
              <w:t>scalability mask</w:t>
            </w:r>
          </w:p>
          <w:p w:rsidR="007E173E" w:rsidRPr="00564A49" w:rsidRDefault="007E173E" w:rsidP="00802F9B">
            <w:pPr>
              <w:keepNext/>
              <w:keepLines/>
              <w:tabs>
                <w:tab w:val="left" w:pos="360"/>
                <w:tab w:val="left" w:pos="720"/>
                <w:tab w:val="left" w:pos="1080"/>
                <w:tab w:val="left" w:pos="1440"/>
              </w:tabs>
              <w:spacing w:beforeLines="25" w:before="60" w:afterLines="25" w:after="60"/>
              <w:jc w:val="center"/>
              <w:rPr>
                <w:b/>
                <w:bCs/>
                <w:lang w:val="en-US"/>
              </w:rPr>
            </w:pPr>
            <w:r w:rsidRPr="00564A49">
              <w:rPr>
                <w:rFonts w:eastAsia="Batang"/>
                <w:b/>
                <w:bCs/>
                <w:lang w:val="en-US" w:eastAsia="ko-KR"/>
              </w:rPr>
              <w:t>index</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b/>
                <w:bCs/>
                <w:lang w:val="en-US"/>
              </w:rPr>
            </w:pPr>
            <w:r w:rsidRPr="00564A49">
              <w:rPr>
                <w:b/>
                <w:bCs/>
                <w:lang w:val="en-US"/>
              </w:rPr>
              <w:t>Scalability dimension</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b/>
                <w:bCs/>
                <w:lang w:val="en-US"/>
              </w:rPr>
            </w:pPr>
            <w:r w:rsidRPr="00564A49">
              <w:rPr>
                <w:b/>
                <w:bCs/>
                <w:lang w:val="en-US"/>
              </w:rPr>
              <w:t>ScalabilityId mapping</w:t>
            </w:r>
          </w:p>
        </w:tc>
      </w:tr>
      <w:tr w:rsidR="007E173E" w:rsidRPr="00564A49" w:rsidTr="00802F9B">
        <w:trPr>
          <w:jc w:val="center"/>
        </w:trPr>
        <w:tc>
          <w:tcPr>
            <w:tcW w:w="0" w:type="auto"/>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0</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Reserved</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r>
      <w:tr w:rsidR="007E173E" w:rsidRPr="00564A49" w:rsidTr="00802F9B">
        <w:trPr>
          <w:jc w:val="center"/>
        </w:trPr>
        <w:tc>
          <w:tcPr>
            <w:tcW w:w="0" w:type="auto"/>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1</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Multiview</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View Order Index</w:t>
            </w:r>
          </w:p>
        </w:tc>
      </w:tr>
      <w:tr w:rsidR="007E173E" w:rsidRPr="00564A49" w:rsidTr="00802F9B">
        <w:trPr>
          <w:jc w:val="center"/>
        </w:trPr>
        <w:tc>
          <w:tcPr>
            <w:tcW w:w="0" w:type="auto"/>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2</w:t>
            </w:r>
          </w:p>
        </w:tc>
        <w:tc>
          <w:tcPr>
            <w:tcW w:w="1866" w:type="dxa"/>
          </w:tcPr>
          <w:p w:rsidR="007E173E" w:rsidRPr="00564A49" w:rsidRDefault="00FC611D" w:rsidP="00FC611D">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rPr>
              <w:t>S</w:t>
            </w:r>
            <w:r w:rsidR="003457A1" w:rsidRPr="00564A49">
              <w:rPr>
                <w:rFonts w:ascii="Times" w:hAnsi="Times" w:cs="Times"/>
                <w:sz w:val="18"/>
              </w:rPr>
              <w:t>patial/</w:t>
            </w:r>
            <w:r w:rsidRPr="00564A49">
              <w:rPr>
                <w:rFonts w:ascii="Times" w:hAnsi="Times" w:cs="Times"/>
                <w:sz w:val="18"/>
              </w:rPr>
              <w:t>quality</w:t>
            </w:r>
            <w:r w:rsidR="003457A1" w:rsidRPr="00564A49">
              <w:rPr>
                <w:rFonts w:ascii="Times" w:hAnsi="Times" w:cs="Times"/>
                <w:sz w:val="18"/>
              </w:rPr>
              <w:t xml:space="preserve"> scalability</w:t>
            </w:r>
          </w:p>
        </w:tc>
        <w:tc>
          <w:tcPr>
            <w:tcW w:w="1866" w:type="dxa"/>
          </w:tcPr>
          <w:p w:rsidR="007E173E" w:rsidRPr="00564A49" w:rsidRDefault="003457A1"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rPr>
              <w:t>DependencyId</w:t>
            </w:r>
          </w:p>
        </w:tc>
      </w:tr>
      <w:tr w:rsidR="007E173E" w:rsidRPr="00564A49" w:rsidTr="00802F9B">
        <w:trPr>
          <w:jc w:val="center"/>
        </w:trPr>
        <w:tc>
          <w:tcPr>
            <w:tcW w:w="0" w:type="auto"/>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3</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Auxiliary</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AuxId</w:t>
            </w:r>
          </w:p>
        </w:tc>
      </w:tr>
      <w:tr w:rsidR="007E173E" w:rsidRPr="00564A49" w:rsidTr="00802F9B">
        <w:trPr>
          <w:jc w:val="center"/>
        </w:trPr>
        <w:tc>
          <w:tcPr>
            <w:tcW w:w="0" w:type="auto"/>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4-15</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Reserved</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r>
    </w:tbl>
    <w:p w:rsidR="007E173E" w:rsidRPr="00564A49" w:rsidRDefault="007E173E" w:rsidP="007E173E">
      <w:pPr>
        <w:pStyle w:val="Note1"/>
        <w:rPr>
          <w:lang w:val="en-US"/>
        </w:rPr>
      </w:pPr>
    </w:p>
    <w:p w:rsidR="007E173E" w:rsidRPr="00564A49" w:rsidRDefault="007E173E" w:rsidP="007E173E">
      <w:pPr>
        <w:pStyle w:val="Note1"/>
        <w:rPr>
          <w:rFonts w:eastAsia="Batang"/>
          <w:b/>
          <w:bCs/>
          <w:lang w:val="en-US" w:eastAsia="ko-KR"/>
        </w:rPr>
      </w:pPr>
      <w:r w:rsidRPr="00564A49">
        <w:rPr>
          <w:lang w:val="en-US"/>
        </w:rPr>
        <w:t>NOTE </w:t>
      </w:r>
      <w:r w:rsidRPr="00564A49">
        <w:rPr>
          <w:lang w:val="en-US"/>
        </w:rPr>
        <w:fldChar w:fldCharType="begin" w:fldLock="1"/>
      </w:r>
      <w:r w:rsidRPr="00564A49">
        <w:rPr>
          <w:lang w:val="en-US"/>
        </w:rPr>
        <w:instrText xml:space="preserve"> SEQ NoteCounter \* MERGEFORMAT </w:instrText>
      </w:r>
      <w:r w:rsidRPr="00564A49">
        <w:rPr>
          <w:lang w:val="en-US"/>
        </w:rPr>
        <w:fldChar w:fldCharType="separate"/>
      </w:r>
      <w:r w:rsidRPr="00564A49">
        <w:rPr>
          <w:noProof/>
          <w:lang w:val="en-US"/>
        </w:rPr>
        <w:t>2</w:t>
      </w:r>
      <w:r w:rsidRPr="00564A49">
        <w:rPr>
          <w:lang w:val="en-US"/>
        </w:rPr>
        <w:fldChar w:fldCharType="end"/>
      </w:r>
      <w:r w:rsidRPr="00564A49">
        <w:rPr>
          <w:lang w:val="en-US"/>
        </w:rPr>
        <w:t> – </w:t>
      </w:r>
      <w:r w:rsidRPr="00564A49">
        <w:rPr>
          <w:lang w:val="en-US" w:eastAsia="ko-KR"/>
        </w:rPr>
        <w:t>It is anticipated that in future 3D extensions of this Specification, scalability mask index 0 will be used to indicate depth maps.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
          <w:bCs/>
          <w:lang w:val="en-US" w:eastAsia="ko-KR"/>
        </w:rPr>
        <w:t>dimension_id_len_minus1</w:t>
      </w:r>
      <w:r w:rsidRPr="00564A49">
        <w:rPr>
          <w:rFonts w:eastAsia="Batang"/>
          <w:bCs/>
          <w:lang w:val="en-US" w:eastAsia="ko-KR"/>
        </w:rPr>
        <w:t>[ j ] plus 1 specifies the length, in bits, of the dimension_id[ i ][ j ] syntax element. The value of dimension_id_len_minus1[ j ] shall be in the range of 0 to 7, inclusive.</w:t>
      </w:r>
    </w:p>
    <w:p w:rsidR="007E173E" w:rsidRPr="00564A49" w:rsidRDefault="007E173E" w:rsidP="007E173E">
      <w:pPr>
        <w:rPr>
          <w:rFonts w:eastAsia="Batang"/>
          <w:bCs/>
          <w:lang w:val="en-US" w:eastAsia="ko-KR"/>
        </w:rPr>
      </w:pPr>
      <w:r w:rsidRPr="00564A49">
        <w:rPr>
          <w:rFonts w:eastAsia="Batang"/>
          <w:bCs/>
          <w:lang w:val="en-US" w:eastAsia="ko-KR"/>
        </w:rPr>
        <w:t>When splitting_flag is equal to 1, the following applies:</w:t>
      </w:r>
    </w:p>
    <w:p w:rsidR="007E173E" w:rsidRPr="00564A49" w:rsidRDefault="007E173E" w:rsidP="007E173E">
      <w:pPr>
        <w:pStyle w:val="enumlev1"/>
        <w:ind w:left="397"/>
        <w:rPr>
          <w:rFonts w:eastAsia="Batang"/>
          <w:bCs/>
          <w:lang w:val="en-US" w:eastAsia="ko-KR"/>
        </w:rPr>
      </w:pPr>
      <w:r w:rsidRPr="00564A49">
        <w:rPr>
          <w:lang w:val="en-US"/>
        </w:rPr>
        <w:lastRenderedPageBreak/>
        <w:t>–</w:t>
      </w:r>
      <w:r w:rsidRPr="00564A49">
        <w:rPr>
          <w:lang w:val="en-US"/>
        </w:rPr>
        <w:tab/>
      </w:r>
      <w:r w:rsidRPr="00564A49">
        <w:rPr>
          <w:rFonts w:eastAsia="Batang"/>
          <w:bCs/>
          <w:lang w:val="en-US" w:eastAsia="ko-KR"/>
        </w:rPr>
        <w:t>The variable dimBitOffset[ 0 ] is set equal to 0 and for j in the range of 1 to NumScalabilityTypes − 1, inclusive, dimBitOffset[ j ] is derived as follows:</w:t>
      </w:r>
    </w:p>
    <w:p w:rsidR="007E173E" w:rsidRPr="00564A49" w:rsidRDefault="007E173E" w:rsidP="007E173E">
      <w:pPr>
        <w:pStyle w:val="Equation"/>
        <w:tabs>
          <w:tab w:val="clear" w:pos="794"/>
          <w:tab w:val="clear" w:pos="1588"/>
          <w:tab w:val="left" w:pos="851"/>
          <w:tab w:val="left" w:pos="1134"/>
          <w:tab w:val="left" w:pos="1418"/>
          <w:tab w:val="left" w:pos="1701"/>
        </w:tabs>
        <w:spacing w:before="180"/>
        <w:ind w:left="567"/>
        <w:rPr>
          <w:rFonts w:eastAsia="Batang"/>
          <w:bCs/>
          <w:sz w:val="20"/>
          <w:szCs w:val="20"/>
          <w:lang w:val="en-US" w:eastAsia="ko-KR"/>
        </w:rPr>
      </w:pPr>
      <w:r w:rsidRPr="00564A49">
        <w:rPr>
          <w:rFonts w:eastAsia="Batang"/>
          <w:bCs/>
          <w:position w:val="-28"/>
          <w:sz w:val="20"/>
          <w:szCs w:val="20"/>
          <w:lang w:val="en-US" w:eastAsia="ko-KR"/>
        </w:rPr>
        <w:object w:dxaOrig="6320" w:dyaOrig="680">
          <v:shape id="_x0000_i1029" type="#_x0000_t75" style="width:275.4pt;height:29.45pt" o:ole="">
            <v:imagedata r:id="rId34" o:title=""/>
          </v:shape>
          <o:OLEObject Type="Embed" ProgID="Equation.3" ShapeID="_x0000_i1029" DrawAspect="Content" ObjectID="_1456606318" r:id="rId35"/>
        </w:object>
      </w:r>
      <w:r w:rsidRPr="00564A49">
        <w:rPr>
          <w:rFonts w:eastAsia="Batang"/>
          <w:bCs/>
          <w:sz w:val="20"/>
          <w:szCs w:val="20"/>
          <w:lang w:val="en-US" w:eastAsia="ko-KR"/>
        </w:rPr>
        <w:tab/>
        <w:t>(</w:t>
      </w:r>
      <w:bookmarkStart w:id="1564" w:name="F"/>
      <w:r w:rsidRPr="00564A49">
        <w:rPr>
          <w:rFonts w:eastAsia="Batang"/>
          <w:bCs/>
          <w:sz w:val="20"/>
          <w:szCs w:val="20"/>
          <w:lang w:val="en-US" w:eastAsia="ko-KR"/>
        </w:rPr>
        <w:t>F</w:t>
      </w:r>
      <w:bookmarkEnd w:id="1564"/>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\r1 </w:instrText>
      </w:r>
      <w:r w:rsidRPr="00564A49">
        <w:rPr>
          <w:sz w:val="20"/>
          <w:szCs w:val="20"/>
          <w:lang w:val="en-US"/>
        </w:rPr>
        <w:fldChar w:fldCharType="separate"/>
      </w:r>
      <w:r w:rsidRPr="00564A49">
        <w:rPr>
          <w:noProof/>
          <w:sz w:val="20"/>
          <w:szCs w:val="20"/>
          <w:lang w:val="en-US"/>
        </w:rPr>
        <w:t>1</w:t>
      </w:r>
      <w:r w:rsidRPr="00564A49">
        <w:rPr>
          <w:sz w:val="20"/>
          <w:szCs w:val="20"/>
          <w:lang w:val="en-US"/>
        </w:rPr>
        <w:fldChar w:fldCharType="end"/>
      </w:r>
      <w:r w:rsidRPr="00564A49">
        <w:rPr>
          <w:rFonts w:eastAsia="Batang"/>
          <w:bCs/>
          <w:sz w:val="20"/>
          <w:szCs w:val="20"/>
          <w:lang w:val="en-US" w:eastAsia="ko-KR"/>
        </w:rPr>
        <w:t>)</w:t>
      </w:r>
    </w:p>
    <w:p w:rsidR="007E173E" w:rsidRPr="00564A49" w:rsidRDefault="007E173E" w:rsidP="007E173E">
      <w:pPr>
        <w:pStyle w:val="enumlev1"/>
        <w:ind w:left="397"/>
        <w:rPr>
          <w:rFonts w:eastAsia="Batang"/>
          <w:bCs/>
          <w:lang w:val="en-US" w:eastAsia="ko-KR"/>
        </w:rPr>
      </w:pPr>
      <w:r w:rsidRPr="00564A49">
        <w:rPr>
          <w:lang w:val="en-US"/>
        </w:rPr>
        <w:t>–</w:t>
      </w:r>
      <w:r w:rsidRPr="00564A49">
        <w:rPr>
          <w:lang w:val="en-US"/>
        </w:rPr>
        <w:tab/>
        <w:t>The</w:t>
      </w:r>
      <w:r w:rsidRPr="00564A49">
        <w:rPr>
          <w:rFonts w:eastAsia="Batang"/>
          <w:bCs/>
          <w:lang w:val="en-US" w:eastAsia="ko-KR"/>
        </w:rPr>
        <w:t xml:space="preserve"> value of </w:t>
      </w:r>
      <w:r w:rsidRPr="00564A49">
        <w:rPr>
          <w:lang w:val="en-US"/>
        </w:rPr>
        <w:t>dimension</w:t>
      </w:r>
      <w:r w:rsidRPr="00564A49">
        <w:rPr>
          <w:rFonts w:eastAsia="Batang"/>
          <w:bCs/>
          <w:lang w:val="en-US" w:eastAsia="ko-KR"/>
        </w:rPr>
        <w:t>_id_len_minus1[ NumScalabilityTypes − 1 ] is inferred to be equal to 5 − dimBitOffset[ NumScalabilityTypes − 1 ].</w:t>
      </w:r>
    </w:p>
    <w:p w:rsidR="007E173E" w:rsidRPr="00564A49" w:rsidRDefault="007E173E" w:rsidP="007E173E">
      <w:pPr>
        <w:pStyle w:val="enumlev1"/>
        <w:ind w:left="397"/>
        <w:rPr>
          <w:lang w:val="en-US"/>
        </w:rPr>
      </w:pPr>
      <w:r w:rsidRPr="00564A49">
        <w:rPr>
          <w:lang w:val="en-US"/>
        </w:rPr>
        <w:t>–</w:t>
      </w:r>
      <w:r w:rsidRPr="00564A49">
        <w:rPr>
          <w:lang w:val="en-US"/>
        </w:rPr>
        <w:tab/>
        <w:t>The value of dimBitOffset[ </w:t>
      </w:r>
      <w:r w:rsidRPr="00564A49">
        <w:rPr>
          <w:rFonts w:eastAsia="Batang"/>
          <w:bCs/>
          <w:lang w:val="en-US" w:eastAsia="ko-KR"/>
        </w:rPr>
        <w:t>NumScalabilityTypes</w:t>
      </w:r>
      <w:r w:rsidRPr="00564A49">
        <w:rPr>
          <w:lang w:val="en-US"/>
        </w:rPr>
        <w:t> ] is set equal to 6.</w:t>
      </w:r>
    </w:p>
    <w:p w:rsidR="007E173E" w:rsidRPr="00564A49" w:rsidRDefault="007E173E" w:rsidP="007E173E">
      <w:pPr>
        <w:rPr>
          <w:rFonts w:eastAsia="Batang"/>
          <w:bCs/>
          <w:lang w:val="en-US" w:eastAsia="ko-KR"/>
        </w:rPr>
      </w:pPr>
      <w:r w:rsidRPr="00564A49">
        <w:rPr>
          <w:rFonts w:eastAsia="Batang"/>
          <w:bCs/>
          <w:lang w:val="en-US" w:eastAsia="ko-KR"/>
        </w:rPr>
        <w:t>It is a requirement of bitstream conformance that when NumScalabilityTypes is greater than 0, dimBitOffset[ NumScalabilityTypes − 1 ] shall be less than 6.</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
          <w:bCs/>
          <w:lang w:val="en-US" w:eastAsia="ko-KR"/>
        </w:rPr>
        <w:t xml:space="preserve">vps_nuh_layer_id_present_flag </w:t>
      </w:r>
      <w:r w:rsidRPr="00564A49">
        <w:rPr>
          <w:rFonts w:eastAsia="Batang"/>
          <w:bCs/>
          <w:lang w:val="en-US" w:eastAsia="ko-KR"/>
        </w:rPr>
        <w:t>equal to 1</w:t>
      </w:r>
      <w:r w:rsidRPr="00564A49">
        <w:rPr>
          <w:rFonts w:eastAsia="Batang"/>
          <w:b/>
          <w:bCs/>
          <w:lang w:val="en-US" w:eastAsia="ko-KR"/>
        </w:rPr>
        <w:t xml:space="preserve"> </w:t>
      </w:r>
      <w:r w:rsidRPr="00564A49">
        <w:rPr>
          <w:rFonts w:eastAsia="Batang"/>
          <w:bCs/>
          <w:lang w:val="en-US" w:eastAsia="ko-KR"/>
        </w:rPr>
        <w:t>specifies that layer_id_in_nuh[ i ] for i from 0 to MaxLayersMinus1, inclusive, are present. vps_nuh_layer_id_present_flag equal to 0 specifies that layer_id_in_nuh[ i ] for i from 0 to MaxLayersMinus1, inclusive, are not present.</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Times New Roman"/>
          <w:lang w:val="en-US"/>
        </w:rPr>
      </w:pPr>
      <w:r w:rsidRPr="00564A49">
        <w:rPr>
          <w:rFonts w:eastAsia="Batang"/>
          <w:b/>
          <w:bCs/>
          <w:lang w:val="en-US" w:eastAsia="ko-KR"/>
        </w:rPr>
        <w:t>layer_id_in_nuh</w:t>
      </w:r>
      <w:r w:rsidRPr="00564A49">
        <w:rPr>
          <w:rFonts w:eastAsia="Batang"/>
          <w:bCs/>
          <w:lang w:val="en-US" w:eastAsia="ko-KR"/>
        </w:rPr>
        <w:t xml:space="preserve">[ i ] </w:t>
      </w:r>
      <w:r w:rsidRPr="00564A49">
        <w:rPr>
          <w:rFonts w:eastAsia="Times New Roman"/>
          <w:lang w:val="en-US"/>
        </w:rPr>
        <w:t>specifies the value of the nuh_layer_id syntax element in VCL NAL units of the i-th layer.</w:t>
      </w:r>
      <w:r w:rsidRPr="00564A49">
        <w:rPr>
          <w:rFonts w:eastAsia="Batang"/>
          <w:bCs/>
          <w:lang w:val="en-US" w:eastAsia="ko-KR"/>
        </w:rPr>
        <w:t xml:space="preserve"> For i in the range of 0 to MaxLayersMinus1, inclusive, when layer_id_in_nuh</w:t>
      </w:r>
      <w:r w:rsidRPr="00564A49">
        <w:rPr>
          <w:rFonts w:eastAsia="Times New Roman"/>
          <w:lang w:val="en-US"/>
        </w:rPr>
        <w:t xml:space="preserve">[ i ] is </w:t>
      </w:r>
      <w:r w:rsidRPr="00564A49">
        <w:rPr>
          <w:rFonts w:eastAsia="Batang"/>
          <w:bCs/>
          <w:lang w:val="en-US" w:eastAsia="ko-KR"/>
        </w:rPr>
        <w:t xml:space="preserve">not present, the value </w:t>
      </w:r>
      <w:r w:rsidRPr="00564A49">
        <w:rPr>
          <w:rFonts w:eastAsia="Times New Roman"/>
          <w:lang w:val="en-US"/>
        </w:rPr>
        <w:t>is inferred to be equal to i.</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Times New Roman"/>
          <w:lang w:val="en-US"/>
        </w:rPr>
      </w:pPr>
      <w:r w:rsidRPr="00564A49">
        <w:rPr>
          <w:rFonts w:eastAsia="Times New Roman"/>
          <w:lang w:val="en-US"/>
        </w:rPr>
        <w:t>When i is greater than 0, layer_id_in_nuh[ i ] shall be greater than layer_id_in_nuh[ i − 1 ].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Cs/>
          <w:lang w:val="en-US" w:eastAsia="ko-KR"/>
        </w:rPr>
        <w:t>For i from 0 to MaxLayersMinus1, inclusive,</w:t>
      </w:r>
      <w:r w:rsidRPr="00564A49">
        <w:rPr>
          <w:rFonts w:eastAsia="Times New Roman"/>
          <w:lang w:val="en-US"/>
        </w:rPr>
        <w:t xml:space="preserve"> the variable LayerIdxInVps[ layer_id_in_nuh[ i ] ] is set equal to i.</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
          <w:bCs/>
          <w:lang w:val="en-US" w:eastAsia="ko-KR"/>
        </w:rPr>
        <w:t>dimension_id</w:t>
      </w:r>
      <w:r w:rsidRPr="00564A49">
        <w:rPr>
          <w:rFonts w:eastAsia="Batang"/>
          <w:bCs/>
          <w:lang w:val="en-US" w:eastAsia="ko-KR"/>
        </w:rPr>
        <w:t xml:space="preserve">[ i ][ j ] specifies the identifier of the j-th present scalability dimension type of the i-th layer. </w:t>
      </w:r>
      <w:r w:rsidRPr="00564A49">
        <w:rPr>
          <w:rFonts w:eastAsia="Times New Roman"/>
          <w:lang w:val="en-US"/>
        </w:rPr>
        <w:t xml:space="preserve">The number of bits used for the representation of </w:t>
      </w:r>
      <w:r w:rsidRPr="00564A49">
        <w:rPr>
          <w:rFonts w:eastAsia="Batang"/>
          <w:bCs/>
          <w:lang w:val="en-US" w:eastAsia="ko-KR"/>
        </w:rPr>
        <w:t>dimension_id[ i ][ j ] is dimension_id_len_minus1[ j ] + 1 bits.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Cs/>
          <w:lang w:val="en-US" w:eastAsia="ko-KR"/>
        </w:rPr>
        <w:t>Depending on splitting_flag, the following applies:</w:t>
      </w:r>
    </w:p>
    <w:p w:rsidR="007E173E" w:rsidRPr="00564A49" w:rsidRDefault="007E173E" w:rsidP="007E173E">
      <w:pPr>
        <w:pStyle w:val="enumlev1"/>
        <w:ind w:left="397"/>
        <w:rPr>
          <w:rFonts w:eastAsia="Batang"/>
          <w:bCs/>
          <w:lang w:val="en-US" w:eastAsia="ko-KR"/>
        </w:rPr>
      </w:pPr>
      <w:r w:rsidRPr="00564A49">
        <w:rPr>
          <w:lang w:val="en-US"/>
        </w:rPr>
        <w:t>–</w:t>
      </w:r>
      <w:r w:rsidRPr="00564A49">
        <w:rPr>
          <w:lang w:val="en-US"/>
        </w:rPr>
        <w:tab/>
      </w:r>
      <w:r w:rsidRPr="00564A49">
        <w:rPr>
          <w:rFonts w:eastAsia="Batang"/>
          <w:bCs/>
          <w:lang w:val="en-US" w:eastAsia="ko-KR"/>
        </w:rPr>
        <w:t>If splitting_flag is equal to 1, for i from 0 to MaxLayersMinus1, inclusive,</w:t>
      </w:r>
      <w:r w:rsidRPr="00564A49">
        <w:rPr>
          <w:rFonts w:eastAsia="Times New Roman"/>
          <w:lang w:val="en-US"/>
        </w:rPr>
        <w:t xml:space="preserve"> and </w:t>
      </w:r>
      <w:r w:rsidRPr="00564A49">
        <w:rPr>
          <w:rFonts w:eastAsia="Batang"/>
          <w:bCs/>
          <w:lang w:val="en-US" w:eastAsia="ko-KR"/>
        </w:rPr>
        <w:t>j from 0 to NumScalabilityTypes − 1, inclusive, dimension_id[ i ][ j ] is inferred to be equal to ( ( layer_id_in_nuh[ i ] &amp; ( (1  &lt;&lt;  dimBitOffset[ j + 1 ] ) − 1) )  &gt;&gt;  dimBitOffset[ j ] ).</w:t>
      </w:r>
    </w:p>
    <w:p w:rsidR="007E173E" w:rsidRPr="00564A49" w:rsidRDefault="007E173E" w:rsidP="007E173E">
      <w:pPr>
        <w:pStyle w:val="enumlev1"/>
        <w:ind w:left="397"/>
        <w:rPr>
          <w:rFonts w:eastAsia="Batang"/>
          <w:bCs/>
          <w:lang w:val="en-US" w:eastAsia="ko-KR"/>
        </w:rPr>
      </w:pPr>
      <w:r w:rsidRPr="00564A49">
        <w:rPr>
          <w:lang w:val="en-US"/>
        </w:rPr>
        <w:t>–</w:t>
      </w:r>
      <w:r w:rsidRPr="00564A49">
        <w:rPr>
          <w:lang w:val="en-US"/>
        </w:rPr>
        <w:tab/>
      </w:r>
      <w:r w:rsidRPr="00564A49">
        <w:rPr>
          <w:rFonts w:eastAsia="Batang"/>
          <w:bCs/>
          <w:lang w:val="en-US" w:eastAsia="ko-KR"/>
        </w:rPr>
        <w:t>Otherwise ( splitting_flag is equal to 0 ), for j from 0 to NumScalabilityTypes − 1, inclusive, dimension_id[ 0 ][ j ] is inferred to be equal to 0.</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Cs/>
          <w:lang w:val="en-US" w:eastAsia="ko-KR"/>
        </w:rPr>
        <w:t xml:space="preserve">The variable ScalabilityId[ i ][ smIdx ] specifying the identifier of the smIdx-th scalability dimension type of the i-th layer, the variable ViewOrderIdx[ layer_id_in_nuh[ i ] ] specifying the view order index of the i-th layer, </w:t>
      </w:r>
      <w:r w:rsidR="00516616" w:rsidRPr="00564A49">
        <w:rPr>
          <w:lang w:val="en-CA"/>
        </w:rPr>
        <w:t>DependencyId</w:t>
      </w:r>
      <w:r w:rsidR="00516616" w:rsidRPr="00564A49">
        <w:rPr>
          <w:rFonts w:eastAsia="Batang"/>
          <w:bCs/>
          <w:lang w:val="en-CA" w:eastAsia="ko-KR"/>
        </w:rPr>
        <w:t>[ layer_id_in_nuh[ i ] ]</w:t>
      </w:r>
      <w:r w:rsidR="00516616" w:rsidRPr="00564A49">
        <w:rPr>
          <w:lang w:val="en-CA"/>
        </w:rPr>
        <w:t xml:space="preserve"> specifying the </w:t>
      </w:r>
      <w:r w:rsidR="00516616" w:rsidRPr="00564A49">
        <w:rPr>
          <w:rFonts w:eastAsia="Batang"/>
          <w:bCs/>
          <w:lang w:val="en-CA" w:eastAsia="ko-KR"/>
        </w:rPr>
        <w:t>spatial/</w:t>
      </w:r>
      <w:r w:rsidR="000B59B9" w:rsidRPr="00564A49">
        <w:rPr>
          <w:rFonts w:eastAsia="Batang"/>
          <w:bCs/>
          <w:lang w:val="en-CA" w:eastAsia="ko-KR"/>
        </w:rPr>
        <w:t>quality</w:t>
      </w:r>
      <w:r w:rsidR="00516616" w:rsidRPr="00564A49">
        <w:rPr>
          <w:lang w:val="en-CA"/>
        </w:rPr>
        <w:t xml:space="preserve"> scalability identifier of the i-th layer,</w:t>
      </w:r>
      <w:r w:rsidR="00516616" w:rsidRPr="00564A49">
        <w:rPr>
          <w:rFonts w:eastAsia="Batang"/>
          <w:bCs/>
          <w:lang w:val="en-US" w:eastAsia="ko-KR"/>
        </w:rPr>
        <w:t xml:space="preserve"> </w:t>
      </w:r>
      <w:r w:rsidRPr="00564A49">
        <w:rPr>
          <w:rFonts w:eastAsia="Batang"/>
          <w:bCs/>
          <w:lang w:val="en-US" w:eastAsia="ko-KR"/>
        </w:rPr>
        <w:t>and the variable ViewScalExtLayerFlag</w:t>
      </w:r>
      <w:r w:rsidR="00516616" w:rsidRPr="00564A49">
        <w:rPr>
          <w:rFonts w:eastAsia="Batang"/>
          <w:bCs/>
          <w:lang w:val="en-CA" w:eastAsia="ko-KR"/>
        </w:rPr>
        <w:t>[ layer_id_in_nuh[ i ] ]</w:t>
      </w:r>
      <w:r w:rsidRPr="00564A49">
        <w:rPr>
          <w:rFonts w:eastAsia="Batang"/>
          <w:bCs/>
          <w:lang w:val="en-US" w:eastAsia="ko-KR"/>
        </w:rPr>
        <w:t xml:space="preserve"> specifying whether the i-th layer is a view scalability extension layer are derived as follows: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rPr>
          <w:rFonts w:eastAsia="Batang"/>
          <w:bCs/>
          <w:lang w:val="en-US" w:eastAsia="ko-KR"/>
        </w:rPr>
      </w:pPr>
      <w:r w:rsidRPr="00564A49">
        <w:rPr>
          <w:rFonts w:eastAsia="Batang"/>
          <w:bCs/>
          <w:lang w:val="en-US" w:eastAsia="ko-KR"/>
        </w:rPr>
        <w:t>NumViews = 1</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for( i = 0; i  &lt;=  MaxLayersMinus1; i++ )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ab/>
        <w:t>lId = layer_id_in_nuh[ i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ab/>
        <w:t>for( smIdx= 0, j = 0; smIdx &lt; 16; smIdx++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Times New Roman"/>
          <w:bCs/>
          <w:lang w:val="en-US" w:eastAsia="ko-KR"/>
        </w:rPr>
      </w:pPr>
      <w:r w:rsidRPr="00564A49">
        <w:rPr>
          <w:rFonts w:eastAsia="Times New Roman"/>
          <w:bCs/>
          <w:lang w:val="en-US" w:eastAsia="ko-KR"/>
        </w:rPr>
        <w:tab/>
      </w:r>
      <w:r w:rsidRPr="00564A49">
        <w:rPr>
          <w:rFonts w:eastAsia="Times New Roman"/>
          <w:bCs/>
          <w:lang w:val="en-US" w:eastAsia="ko-KR"/>
        </w:rPr>
        <w:tab/>
        <w:t>if( scalability_mask_flag[ smIdx ]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Times New Roman"/>
          <w:bCs/>
          <w:lang w:val="en-US" w:eastAsia="ko-KR"/>
        </w:rPr>
      </w:pPr>
      <w:r w:rsidRPr="00564A49">
        <w:rPr>
          <w:rFonts w:eastAsia="Times New Roman"/>
          <w:bCs/>
          <w:lang w:val="en-US" w:eastAsia="ko-KR"/>
        </w:rPr>
        <w:tab/>
      </w:r>
      <w:r w:rsidRPr="00564A49">
        <w:rPr>
          <w:rFonts w:eastAsia="Times New Roman"/>
          <w:bCs/>
          <w:lang w:val="en-US" w:eastAsia="ko-KR"/>
        </w:rPr>
        <w:tab/>
      </w:r>
      <w:r w:rsidRPr="00564A49">
        <w:rPr>
          <w:rFonts w:eastAsia="Times New Roman"/>
          <w:bCs/>
          <w:lang w:val="en-US" w:eastAsia="ko-KR"/>
        </w:rPr>
        <w:tab/>
        <w:t>ScalabilityId[ i ][ smIdx ] = dimension_id[ i ][ j++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ab/>
        <w:t>ViewOrderIdx[ lId ] = ScalabilityId[ i ][ 1 ]</w:t>
      </w:r>
    </w:p>
    <w:p w:rsidR="00516616" w:rsidRPr="00564A49" w:rsidRDefault="00516616"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lang w:val="en-CA"/>
        </w:rPr>
        <w:tab/>
        <w:t>DependencyId</w:t>
      </w:r>
      <w:r w:rsidRPr="00564A49">
        <w:rPr>
          <w:rFonts w:eastAsia="Batang"/>
          <w:bCs/>
          <w:lang w:val="en-CA" w:eastAsia="ko-KR"/>
        </w:rPr>
        <w:t>[ </w:t>
      </w:r>
      <w:r w:rsidRPr="00564A49">
        <w:rPr>
          <w:rFonts w:eastAsia="Batang"/>
          <w:bCs/>
          <w:lang w:eastAsia="ko-KR"/>
        </w:rPr>
        <w:t>lId </w:t>
      </w:r>
      <w:r w:rsidRPr="00564A49">
        <w:rPr>
          <w:rFonts w:eastAsia="Batang"/>
          <w:bCs/>
          <w:lang w:val="en-CA" w:eastAsia="ko-KR"/>
        </w:rPr>
        <w:t>] = ScalabilityId[ i ][ 2 ]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ab/>
        <w:t>if( i &gt; 0  &amp;&amp;  ( ViewOrderIdx[ lId ]  !=  ScalabilityId[ i − 1][ 1 ] )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ab/>
      </w:r>
      <w:r w:rsidRPr="00564A49">
        <w:rPr>
          <w:rFonts w:eastAsia="Batang"/>
          <w:bCs/>
          <w:lang w:val="en-US" w:eastAsia="ko-KR"/>
        </w:rPr>
        <w:tab/>
        <w:t>NumViews++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ab/>
        <w:t>ViewScalExtLayerFlag[ lId ] = ( ViewOrderIdx[ lId ] &gt; 0 )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ab/>
        <w:t>AuxId[ lId ] = ScalabilityId[ i ][ 3 ]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w:t>
      </w:r>
    </w:p>
    <w:p w:rsidR="007E173E" w:rsidRPr="00564A49" w:rsidRDefault="007E173E" w:rsidP="007E173E">
      <w:pPr>
        <w:rPr>
          <w:lang w:val="en-CA"/>
        </w:rPr>
      </w:pPr>
      <w:r w:rsidRPr="00564A49">
        <w:rPr>
          <w:rFonts w:eastAsia="Batang"/>
          <w:bCs/>
          <w:lang w:eastAsia="ko-KR"/>
        </w:rPr>
        <w:t>AuxId</w:t>
      </w:r>
      <w:r w:rsidRPr="00564A49">
        <w:rPr>
          <w:lang w:val="en-CA"/>
        </w:rPr>
        <w:t xml:space="preserve">[ lId ] equal to 0 specifies the layer with nuh_layer_id equal to lId does not contain auxiliary pictures. </w:t>
      </w:r>
      <w:r w:rsidRPr="00564A49">
        <w:rPr>
          <w:rFonts w:eastAsia="Batang"/>
          <w:bCs/>
          <w:lang w:eastAsia="ko-KR"/>
        </w:rPr>
        <w:t>AuxId</w:t>
      </w:r>
      <w:r w:rsidRPr="00564A49">
        <w:rPr>
          <w:lang w:val="en-CA"/>
        </w:rPr>
        <w:t xml:space="preserve">[ lId ] greater than 0 specifies the type of auxiliary pictures in layer with nuh_layer_id equal to lId as specified in </w:t>
      </w:r>
      <w:r w:rsidRPr="00564A49">
        <w:rPr>
          <w:lang w:val="en-CA"/>
        </w:rPr>
        <w:fldChar w:fldCharType="begin" w:fldLock="1"/>
      </w:r>
      <w:r w:rsidRPr="00564A49">
        <w:rPr>
          <w:lang w:val="en-CA"/>
        </w:rPr>
        <w:instrText xml:space="preserve"> REF _Ref373340294 \h </w:instrText>
      </w:r>
      <w:r w:rsidR="00564A49">
        <w:rPr>
          <w:lang w:val="en-CA"/>
        </w:rPr>
        <w:instrText xml:space="preserve"> \* MERGEFORMAT </w:instrText>
      </w:r>
      <w:r w:rsidRPr="00564A49">
        <w:rPr>
          <w:lang w:val="en-CA"/>
        </w:rPr>
      </w:r>
      <w:r w:rsidRPr="00564A49">
        <w:rPr>
          <w:lang w:val="en-CA"/>
        </w:rPr>
        <w:fldChar w:fldCharType="separate"/>
      </w:r>
      <w:r w:rsidRPr="00564A49">
        <w:t>Table </w:t>
      </w:r>
      <w:r w:rsidRPr="00564A49">
        <w:rPr>
          <w:rFonts w:eastAsia="Batang"/>
          <w:bCs/>
          <w:lang w:val="en-US" w:eastAsia="ko-KR"/>
        </w:rPr>
        <w:t>F</w:t>
      </w:r>
      <w:r w:rsidRPr="00564A49">
        <w:noBreakHyphen/>
      </w:r>
      <w:r w:rsidRPr="00564A49">
        <w:rPr>
          <w:noProof/>
        </w:rPr>
        <w:t>2</w:t>
      </w:r>
      <w:r w:rsidRPr="00564A49">
        <w:rPr>
          <w:lang w:val="en-CA"/>
        </w:rPr>
        <w:fldChar w:fldCharType="end"/>
      </w:r>
      <w:r w:rsidRPr="00564A49">
        <w:rPr>
          <w:lang w:val="en-CA"/>
        </w:rPr>
        <w:t>.</w:t>
      </w:r>
    </w:p>
    <w:p w:rsidR="007E173E" w:rsidRPr="00564A49" w:rsidRDefault="007E173E" w:rsidP="007E173E">
      <w:pPr>
        <w:pStyle w:val="Caption"/>
      </w:pPr>
      <w:bookmarkStart w:id="1565" w:name="_Ref366745143"/>
      <w:bookmarkStart w:id="1566" w:name="_Ref373340294"/>
      <w:r w:rsidRPr="00564A49">
        <w:lastRenderedPageBreak/>
        <w:t>Table </w:t>
      </w:r>
      <w:r w:rsidRPr="00564A49">
        <w:fldChar w:fldCharType="begin" w:fldLock="1"/>
      </w:r>
      <w:r w:rsidRPr="00564A49">
        <w:instrText xml:space="preserve"> REF F \h </w:instrText>
      </w:r>
      <w:r w:rsidR="00564A49">
        <w:instrText xml:space="preserve"> \* MERGEFORMAT </w:instrText>
      </w:r>
      <w:r w:rsidRPr="00564A49">
        <w:fldChar w:fldCharType="separate"/>
      </w:r>
      <w:r w:rsidRPr="00564A49">
        <w:rPr>
          <w:rFonts w:eastAsia="Batang"/>
          <w:bCs w:val="0"/>
          <w:lang w:eastAsia="ko-KR"/>
        </w:rPr>
        <w:t>F</w:t>
      </w:r>
      <w:r w:rsidRPr="00564A49">
        <w:fldChar w:fldCharType="end"/>
      </w:r>
      <w:r w:rsidRPr="00564A49">
        <w:noBreakHyphen/>
      </w:r>
      <w:bookmarkEnd w:id="1565"/>
      <w:r w:rsidRPr="00564A49">
        <w:fldChar w:fldCharType="begin" w:fldLock="1"/>
      </w:r>
      <w:r w:rsidRPr="00564A49">
        <w:instrText xml:space="preserve"> SEQ Table \* ARABIC \s 1 </w:instrText>
      </w:r>
      <w:r w:rsidRPr="00564A49">
        <w:fldChar w:fldCharType="separate"/>
      </w:r>
      <w:r w:rsidRPr="00564A49">
        <w:t>2</w:t>
      </w:r>
      <w:r w:rsidRPr="00564A49">
        <w:fldChar w:fldCharType="end"/>
      </w:r>
      <w:bookmarkEnd w:id="1566"/>
      <w:r w:rsidRPr="00564A49">
        <w:rPr>
          <w:lang w:eastAsia="ko-KR"/>
        </w:rPr>
        <w:t xml:space="preserve"> </w:t>
      </w:r>
      <w:r w:rsidRPr="00564A49">
        <w:t>– Mapping of AuxId to the type of auxiliary pictures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3"/>
        <w:gridCol w:w="1990"/>
        <w:gridCol w:w="5005"/>
      </w:tblGrid>
      <w:tr w:rsidR="007E173E" w:rsidRPr="00564A49" w:rsidTr="00802F9B">
        <w:trPr>
          <w:jc w:val="center"/>
        </w:trPr>
        <w:tc>
          <w:tcPr>
            <w:tcW w:w="953"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b/>
                <w:bCs/>
                <w:lang w:val="en-US"/>
              </w:rPr>
            </w:pPr>
            <w:r w:rsidRPr="00564A49">
              <w:rPr>
                <w:rFonts w:eastAsia="Batang"/>
                <w:b/>
                <w:bCs/>
                <w:lang w:val="en-US" w:eastAsia="ko-KR"/>
              </w:rPr>
              <w:t>AuxId</w:t>
            </w:r>
          </w:p>
        </w:tc>
        <w:tc>
          <w:tcPr>
            <w:tcW w:w="1990"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b/>
                <w:bCs/>
                <w:lang w:val="en-US"/>
              </w:rPr>
            </w:pPr>
            <w:r w:rsidRPr="00564A49">
              <w:rPr>
                <w:b/>
                <w:bCs/>
                <w:lang w:val="en-US"/>
              </w:rPr>
              <w:t>Name of AuxId</w:t>
            </w:r>
          </w:p>
        </w:tc>
        <w:tc>
          <w:tcPr>
            <w:tcW w:w="5005"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b/>
                <w:bCs/>
                <w:lang w:val="en-US"/>
              </w:rPr>
            </w:pPr>
            <w:r w:rsidRPr="00564A49">
              <w:rPr>
                <w:b/>
                <w:bCs/>
                <w:lang w:val="en-US"/>
              </w:rPr>
              <w:t>Type of auxiliary pictures</w:t>
            </w:r>
          </w:p>
        </w:tc>
      </w:tr>
      <w:tr w:rsidR="007E173E" w:rsidRPr="00564A49" w:rsidTr="00802F9B">
        <w:trPr>
          <w:jc w:val="center"/>
        </w:trPr>
        <w:tc>
          <w:tcPr>
            <w:tcW w:w="953"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1</w:t>
            </w:r>
          </w:p>
        </w:tc>
        <w:tc>
          <w:tcPr>
            <w:tcW w:w="1990"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AUX_ALPHA</w:t>
            </w:r>
          </w:p>
        </w:tc>
        <w:tc>
          <w:tcPr>
            <w:tcW w:w="5005"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Alpha plane</w:t>
            </w:r>
          </w:p>
        </w:tc>
      </w:tr>
      <w:tr w:rsidR="007E173E" w:rsidRPr="00564A49" w:rsidTr="00802F9B">
        <w:trPr>
          <w:jc w:val="center"/>
        </w:trPr>
        <w:tc>
          <w:tcPr>
            <w:tcW w:w="953"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2</w:t>
            </w:r>
          </w:p>
        </w:tc>
        <w:tc>
          <w:tcPr>
            <w:tcW w:w="1990"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AUX_DEPTH</w:t>
            </w:r>
          </w:p>
        </w:tc>
        <w:tc>
          <w:tcPr>
            <w:tcW w:w="5005"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Depth picture</w:t>
            </w:r>
          </w:p>
        </w:tc>
      </w:tr>
      <w:tr w:rsidR="007E173E" w:rsidRPr="00564A49" w:rsidTr="00802F9B">
        <w:trPr>
          <w:jc w:val="center"/>
        </w:trPr>
        <w:tc>
          <w:tcPr>
            <w:tcW w:w="953"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3..127</w:t>
            </w:r>
          </w:p>
        </w:tc>
        <w:tc>
          <w:tcPr>
            <w:tcW w:w="1990"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c>
          <w:tcPr>
            <w:tcW w:w="5005"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Reserved</w:t>
            </w:r>
          </w:p>
        </w:tc>
      </w:tr>
      <w:tr w:rsidR="007E173E" w:rsidRPr="00564A49" w:rsidTr="00802F9B">
        <w:trPr>
          <w:jc w:val="center"/>
        </w:trPr>
        <w:tc>
          <w:tcPr>
            <w:tcW w:w="953"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128..143</w:t>
            </w:r>
          </w:p>
        </w:tc>
        <w:tc>
          <w:tcPr>
            <w:tcW w:w="1990"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c>
          <w:tcPr>
            <w:tcW w:w="5005"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Unspecified</w:t>
            </w:r>
          </w:p>
        </w:tc>
      </w:tr>
      <w:tr w:rsidR="007E173E" w:rsidRPr="00564A49" w:rsidTr="00802F9B">
        <w:trPr>
          <w:jc w:val="center"/>
        </w:trPr>
        <w:tc>
          <w:tcPr>
            <w:tcW w:w="953"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144..255</w:t>
            </w:r>
          </w:p>
        </w:tc>
        <w:tc>
          <w:tcPr>
            <w:tcW w:w="1990"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c>
          <w:tcPr>
            <w:tcW w:w="5005"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Reserved</w:t>
            </w:r>
          </w:p>
        </w:tc>
      </w:tr>
    </w:tbl>
    <w:p w:rsidR="007E173E" w:rsidRPr="00564A49" w:rsidRDefault="007E173E" w:rsidP="007E173E">
      <w:pPr>
        <w:pStyle w:val="Note1"/>
        <w:rPr>
          <w:lang w:val="en-US"/>
        </w:rPr>
      </w:pPr>
    </w:p>
    <w:p w:rsidR="007E173E" w:rsidRPr="00564A49" w:rsidRDefault="007E173E" w:rsidP="007E173E">
      <w:pPr>
        <w:pStyle w:val="Note1"/>
        <w:rPr>
          <w:lang w:val="en-US"/>
        </w:rPr>
      </w:pPr>
      <w:r w:rsidRPr="00564A49">
        <w:rPr>
          <w:lang w:val="en-US"/>
        </w:rPr>
        <w:t>NOTE </w:t>
      </w:r>
      <w:r w:rsidRPr="00564A49">
        <w:rPr>
          <w:lang w:val="en-US"/>
        </w:rPr>
        <w:fldChar w:fldCharType="begin" w:fldLock="1"/>
      </w:r>
      <w:r w:rsidRPr="00564A49">
        <w:rPr>
          <w:lang w:val="en-US"/>
        </w:rPr>
        <w:instrText xml:space="preserve"> SEQ NoteCounter \* MERGEFORMAT  \* MERGEFORMAT  \* MERGEFORMAT  \* MERGEFORMAT </w:instrText>
      </w:r>
      <w:r w:rsidRPr="00564A49">
        <w:rPr>
          <w:lang w:val="en-US"/>
        </w:rPr>
        <w:fldChar w:fldCharType="separate"/>
      </w:r>
      <w:r w:rsidRPr="00564A49">
        <w:rPr>
          <w:noProof/>
          <w:lang w:val="en-US"/>
        </w:rPr>
        <w:t>3</w:t>
      </w:r>
      <w:r w:rsidRPr="00564A49">
        <w:rPr>
          <w:lang w:val="en-US"/>
        </w:rPr>
        <w:fldChar w:fldCharType="end"/>
      </w:r>
      <w:r w:rsidRPr="00564A49">
        <w:rPr>
          <w:lang w:val="en-US"/>
        </w:rPr>
        <w:t> – The interpretation of auxiliary pictures associated with AuxId in the range of 128 to 143, inclusive, is specified through means other than the AuxId value.</w:t>
      </w:r>
    </w:p>
    <w:p w:rsidR="007E173E" w:rsidRPr="00564A49" w:rsidRDefault="007E173E" w:rsidP="007E173E">
      <w:r w:rsidRPr="00564A49">
        <w:rPr>
          <w:rFonts w:eastAsia="Batang"/>
          <w:bCs/>
          <w:lang w:eastAsia="ko-KR"/>
        </w:rPr>
        <w:t>AuxId</w:t>
      </w:r>
      <w:r w:rsidRPr="00564A49">
        <w:rPr>
          <w:lang w:val="en-CA"/>
        </w:rPr>
        <w:t xml:space="preserve">[ lId ] shall be in the range of 0 to 2, inclusive, or 128 to 143, inclusive, for </w:t>
      </w:r>
      <w:r w:rsidRPr="00564A49">
        <w:rPr>
          <w:lang w:val="en-US"/>
        </w:rPr>
        <w:t>bitstreams</w:t>
      </w:r>
      <w:r w:rsidRPr="00564A49">
        <w:t xml:space="preserve"> conforming to this version of this Specification</w:t>
      </w:r>
      <w:r w:rsidRPr="00564A49">
        <w:rPr>
          <w:lang w:val="en-CA"/>
        </w:rPr>
        <w:t xml:space="preserve">. </w:t>
      </w:r>
      <w:r w:rsidRPr="00564A49">
        <w:t xml:space="preserve">Although the value of </w:t>
      </w:r>
      <w:r w:rsidRPr="00564A49">
        <w:rPr>
          <w:rFonts w:eastAsia="Batang"/>
          <w:bCs/>
          <w:lang w:eastAsia="ko-KR"/>
        </w:rPr>
        <w:t>AuxId</w:t>
      </w:r>
      <w:r w:rsidRPr="00564A49">
        <w:rPr>
          <w:lang w:val="en-CA"/>
        </w:rPr>
        <w:t xml:space="preserve">[ lId ] </w:t>
      </w:r>
      <w:r w:rsidRPr="00564A49">
        <w:t xml:space="preserve">shall be in the range of 0 to 2, inclusive, </w:t>
      </w:r>
      <w:r w:rsidRPr="00564A49">
        <w:rPr>
          <w:lang w:val="en-CA"/>
        </w:rPr>
        <w:t xml:space="preserve">or 128 to 143, inclusive, </w:t>
      </w:r>
      <w:r w:rsidRPr="00564A49">
        <w:t xml:space="preserve">in this version of this Specification, decoders shall allow values of </w:t>
      </w:r>
      <w:r w:rsidRPr="00564A49">
        <w:rPr>
          <w:rFonts w:eastAsia="Batang"/>
          <w:bCs/>
          <w:lang w:eastAsia="ko-KR"/>
        </w:rPr>
        <w:t>AuxId</w:t>
      </w:r>
      <w:r w:rsidRPr="00564A49">
        <w:rPr>
          <w:lang w:val="en-CA"/>
        </w:rPr>
        <w:t xml:space="preserve">[ lId ] </w:t>
      </w:r>
      <w:r w:rsidRPr="00564A49">
        <w:t>in the range of 0 to 255, inclusive.</w:t>
      </w:r>
    </w:p>
    <w:p w:rsidR="007E173E" w:rsidRPr="00564A49" w:rsidRDefault="007E173E" w:rsidP="007E173E">
      <w:r w:rsidRPr="00564A49">
        <w:t>For an auxiliary picture with nuh_layer_id equal to nuhLayerIdA, an associated primary picture, if any, is the picture in the same access unit having AuxId[ nuhLayerIdB ] equal to 0 such that ScalabilityId[ LayerIdxInVps[ nuhLayerIdA ] ][ j ] is equal to ScalabilityId[ LayerIdxInVps[ nuhLayerIdB ] ][ j ] for all values of j in the range of 0 to 2, inclusive, and 4 to 15, inclusive.</w:t>
      </w:r>
    </w:p>
    <w:p w:rsidR="007E173E" w:rsidRPr="00564A49" w:rsidRDefault="007E173E" w:rsidP="007E173E">
      <w:pPr>
        <w:rPr>
          <w:rFonts w:eastAsia="Batang"/>
          <w:b/>
          <w:bCs/>
          <w:lang w:val="en-US" w:eastAsia="ko-KR"/>
        </w:rPr>
      </w:pPr>
      <w:r w:rsidRPr="00564A49">
        <w:t>It is a requirement of bitstream conformance that there shall be an associated primary picture for each auxiliary picture with AuxId[ nuh_layer_id ] equal to AUX_ALPHA.</w:t>
      </w:r>
    </w:p>
    <w:p w:rsidR="007E173E" w:rsidRPr="00564A49" w:rsidRDefault="007E173E" w:rsidP="007E173E">
      <w:pPr>
        <w:pStyle w:val="Note1"/>
        <w:rPr>
          <w:rFonts w:eastAsia="Batang"/>
          <w:b/>
          <w:bCs/>
          <w:lang w:val="en-US" w:eastAsia="ko-KR"/>
        </w:rPr>
      </w:pPr>
      <w:r w:rsidRPr="00564A49">
        <w:rPr>
          <w:lang w:val="en-US"/>
        </w:rPr>
        <w:t>NOTE </w:t>
      </w:r>
      <w:r w:rsidRPr="00564A49">
        <w:rPr>
          <w:lang w:val="en-US"/>
        </w:rPr>
        <w:fldChar w:fldCharType="begin" w:fldLock="1"/>
      </w:r>
      <w:r w:rsidRPr="00564A49">
        <w:rPr>
          <w:lang w:val="en-US"/>
        </w:rPr>
        <w:instrText xml:space="preserve"> SEQ NoteCounter \* MERGEFORMAT  \* MERGEFORMAT  \* MERGEFORMAT  \* MERGEFORMAT </w:instrText>
      </w:r>
      <w:r w:rsidRPr="00564A49">
        <w:rPr>
          <w:lang w:val="en-US"/>
        </w:rPr>
        <w:fldChar w:fldCharType="separate"/>
      </w:r>
      <w:r w:rsidRPr="00564A49">
        <w:rPr>
          <w:noProof/>
          <w:lang w:val="en-US"/>
        </w:rPr>
        <w:t>4</w:t>
      </w:r>
      <w:r w:rsidRPr="00564A49">
        <w:rPr>
          <w:lang w:val="en-US"/>
        </w:rPr>
        <w:fldChar w:fldCharType="end"/>
      </w:r>
      <w:r w:rsidRPr="00564A49">
        <w:rPr>
          <w:lang w:val="en-US"/>
        </w:rPr>
        <w:t> – It is not required that each auxiliary picture of each auxiliary picture type has an associated primary picture. For example, a layer with AuxId[ nuh_layer_id ] equal to AUX_DEPTH may represent a viewpoint of a range sensing camera, while the layers containing primary pictures may represent conventional cameras</w:t>
      </w:r>
      <w:r w:rsidRPr="00564A49">
        <w:rPr>
          <w:lang w:val="en-US" w:eastAsia="ko-KR"/>
        </w:rPr>
        <w:t>.</w:t>
      </w:r>
    </w:p>
    <w:p w:rsidR="007E173E" w:rsidRPr="00564A49" w:rsidRDefault="007E173E" w:rsidP="007E173E">
      <w:pPr>
        <w:rPr>
          <w:lang w:val="en-US"/>
        </w:rPr>
      </w:pPr>
      <w:r w:rsidRPr="00564A49">
        <w:rPr>
          <w:rFonts w:eastAsia="Batang"/>
          <w:b/>
          <w:bCs/>
          <w:lang w:val="en-US" w:eastAsia="ko-KR"/>
        </w:rPr>
        <w:t>view_id_len</w:t>
      </w:r>
      <w:r w:rsidRPr="00564A49">
        <w:rPr>
          <w:rFonts w:eastAsia="Batang"/>
          <w:bCs/>
          <w:lang w:val="en-US" w:eastAsia="ko-KR"/>
        </w:rPr>
        <w:t xml:space="preserve"> specifies the length, in bits, of the view_id_val[ i ] syntax element. The value of view_id_len shall be greater than or equal to Ceil( Log2 ( NumViews ) ).</w:t>
      </w:r>
    </w:p>
    <w:p w:rsidR="007E173E" w:rsidRPr="00564A49" w:rsidRDefault="007E173E" w:rsidP="007E173E">
      <w:pPr>
        <w:rPr>
          <w:bCs/>
          <w:lang w:val="en-US"/>
        </w:rPr>
      </w:pPr>
      <w:r w:rsidRPr="00564A49">
        <w:rPr>
          <w:rFonts w:eastAsia="Batang"/>
          <w:b/>
          <w:bCs/>
          <w:lang w:val="en-US" w:eastAsia="ko-KR"/>
        </w:rPr>
        <w:t>view_id_val</w:t>
      </w:r>
      <w:r w:rsidRPr="00564A49">
        <w:rPr>
          <w:rFonts w:eastAsia="Batang"/>
          <w:bCs/>
          <w:lang w:val="en-US" w:eastAsia="ko-KR"/>
        </w:rPr>
        <w:t xml:space="preserve">[ i ] specifies the view identifier of the i-th view specified by the VPS. </w:t>
      </w:r>
      <w:r w:rsidRPr="00564A49">
        <w:rPr>
          <w:lang w:val="en-US"/>
        </w:rPr>
        <w:t xml:space="preserve">The length of the </w:t>
      </w:r>
      <w:r w:rsidRPr="00564A49">
        <w:rPr>
          <w:rFonts w:eastAsia="Batang"/>
          <w:bCs/>
          <w:lang w:val="en-US" w:eastAsia="ko-KR"/>
        </w:rPr>
        <w:t xml:space="preserve">view_id_val[ i ] </w:t>
      </w:r>
      <w:r w:rsidRPr="00564A49">
        <w:rPr>
          <w:lang w:val="en-US"/>
        </w:rPr>
        <w:t xml:space="preserve">syntax element is view_id_len bits. </w:t>
      </w:r>
      <w:r w:rsidRPr="00564A49">
        <w:rPr>
          <w:bCs/>
          <w:lang w:val="en-US"/>
        </w:rPr>
        <w:t>When not present, the value of view_id_val[ i ] is inferred to be equal to 0.</w:t>
      </w:r>
    </w:p>
    <w:p w:rsidR="007E173E" w:rsidRPr="00564A49" w:rsidRDefault="007E173E" w:rsidP="007E173E">
      <w:pPr>
        <w:rPr>
          <w:bCs/>
          <w:lang w:val="en-US"/>
        </w:rPr>
      </w:pPr>
      <w:r w:rsidRPr="00564A49">
        <w:rPr>
          <w:bCs/>
          <w:lang w:val="en-US"/>
        </w:rPr>
        <w:t>For each layer with nuh_layer_id equal to nuhLayerId, the value ViewId[ nuhLayerId ] is set equal to view_id_val[ ViewOrderIdx[ nuhLayerId ]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
          <w:bCs/>
          <w:lang w:val="en-US" w:eastAsia="ko-KR"/>
        </w:rPr>
        <w:t>direct_dependency_flag</w:t>
      </w:r>
      <w:r w:rsidRPr="00564A49">
        <w:rPr>
          <w:rFonts w:eastAsia="Batang"/>
          <w:bCs/>
          <w:lang w:val="en-US" w:eastAsia="ko-KR"/>
        </w:rPr>
        <w:t>[ i ][ j ] equal to 0 specifies that the layer with index j is not a direct reference layer for the layer with index i. direct_dependency_flag[ i ][ j ] equal to 1 specifies that the layer with index j may be a direct reference layer for the layer with index i. When direct_dependency_flag[ i ][ j ] is not present for i and j in the range of 0 to MaxLayersMinus1, it is inferred to be equal to 0.</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Cs/>
          <w:lang w:val="en-US" w:eastAsia="ko-KR"/>
        </w:rPr>
        <w:t>The variables NumDirectRefLayers[ i ] and RefLayerId[ i ][ j ] are derived as follows: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jc w:val="left"/>
        <w:rPr>
          <w:rFonts w:eastAsia="Batang"/>
          <w:bCs/>
          <w:lang w:val="en-US" w:eastAsia="ko-KR"/>
        </w:rPr>
      </w:pPr>
      <w:r w:rsidRPr="00564A49">
        <w:rPr>
          <w:rFonts w:eastAsia="Batang"/>
          <w:bCs/>
          <w:lang w:val="en-US" w:eastAsia="ko-KR"/>
        </w:rPr>
        <w:t>for( i = 0; i  &lt;=  MaxLayersMinus1; i++ ) {</w:t>
      </w:r>
      <w:r w:rsidRPr="00564A49">
        <w:rPr>
          <w:rFonts w:eastAsia="Batang"/>
          <w:bCs/>
          <w:lang w:val="en-US" w:eastAsia="ko-KR"/>
        </w:rPr>
        <w:br/>
      </w:r>
      <w:r w:rsidRPr="00564A49">
        <w:rPr>
          <w:rFonts w:eastAsia="Batang"/>
          <w:bCs/>
          <w:lang w:val="en-US" w:eastAsia="ko-KR"/>
        </w:rPr>
        <w:tab/>
        <w:t>iNuhLId = layer_id_in_nuh[ i ]</w:t>
      </w:r>
      <w:r w:rsidRPr="00564A49">
        <w:rPr>
          <w:rFonts w:eastAsia="Batang"/>
          <w:bCs/>
          <w:lang w:val="en-US" w:eastAsia="ko-KR"/>
        </w:rPr>
        <w:br/>
      </w:r>
      <w:r w:rsidRPr="00564A49">
        <w:rPr>
          <w:rFonts w:eastAsia="Batang"/>
          <w:bCs/>
          <w:lang w:val="en-US" w:eastAsia="ko-KR"/>
        </w:rPr>
        <w:tab/>
        <w:t>NumDirectRefLayers[ iNuhLId ] = 0</w:t>
      </w:r>
      <w:r w:rsidRPr="00564A49">
        <w:rPr>
          <w:rFonts w:eastAsia="Batang"/>
          <w:bCs/>
          <w:lang w:val="en-US" w:eastAsia="ko-KR"/>
        </w:rPr>
        <w:br/>
      </w:r>
      <w:r w:rsidRPr="00564A49">
        <w:rPr>
          <w:rFonts w:eastAsia="Batang"/>
          <w:bCs/>
          <w:lang w:val="en-US" w:eastAsia="ko-KR"/>
        </w:rPr>
        <w:tab/>
        <w:t>for( j = 0; j &lt; i; j++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t>if( direct_dependency_flag[ i ][ j ]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RefLayerId[ iNuhLId ][ NumDirectRefLayers[ iNuhLId ]++ ] = layer_id_in_nuh[ j ]</w:t>
      </w:r>
      <w:r w:rsidRPr="00564A49">
        <w:rPr>
          <w:rFonts w:eastAsia="Batang"/>
          <w:bCs/>
          <w:lang w:val="en-US" w:eastAsia="ko-KR"/>
        </w:rPr>
        <w:br/>
        <w:t>}</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Cs/>
          <w:lang w:val="en-US" w:eastAsia="ko-KR"/>
        </w:rPr>
        <w:t xml:space="preserve">The variable </w:t>
      </w:r>
      <w:r w:rsidRPr="00564A49">
        <w:rPr>
          <w:rFonts w:eastAsia="Batang"/>
          <w:bCs/>
          <w:lang w:eastAsia="ko-KR"/>
        </w:rPr>
        <w:t>NumRefLayers[ i ] is</w:t>
      </w:r>
      <w:r w:rsidRPr="00564A49">
        <w:rPr>
          <w:rFonts w:eastAsia="Batang"/>
          <w:bCs/>
          <w:lang w:val="en-US" w:eastAsia="ko-KR"/>
        </w:rPr>
        <w:t xml:space="preserve"> derived as follows:</w:t>
      </w:r>
    </w:p>
    <w:p w:rsidR="007E173E" w:rsidRPr="00564A49" w:rsidRDefault="007E173E" w:rsidP="007E173E">
      <w:pPr>
        <w:spacing w:before="86"/>
        <w:ind w:left="397" w:hanging="397"/>
        <w:rPr>
          <w:rFonts w:eastAsia="Batang"/>
          <w:bCs/>
          <w:lang w:val="en-US" w:eastAsia="ko-KR"/>
        </w:rPr>
      </w:pPr>
      <w:r w:rsidRPr="00564A49">
        <w:rPr>
          <w:lang w:val="en-US"/>
        </w:rPr>
        <w:t>–</w:t>
      </w:r>
      <w:r w:rsidRPr="00564A49">
        <w:rPr>
          <w:lang w:val="en-US"/>
        </w:rPr>
        <w:tab/>
        <w:t>NumRefLayers</w:t>
      </w:r>
      <w:r w:rsidRPr="00564A49">
        <w:rPr>
          <w:rFonts w:eastAsia="Batang"/>
          <w:bCs/>
          <w:lang w:val="en-US" w:eastAsia="ko-KR"/>
        </w:rPr>
        <w:t>[ i ] is first initialized to 0 for all values of i in the range of 0 and 62, inclusive.</w:t>
      </w:r>
    </w:p>
    <w:p w:rsidR="007E173E" w:rsidRPr="00564A49" w:rsidRDefault="007E173E" w:rsidP="007E173E">
      <w:pPr>
        <w:spacing w:before="86"/>
        <w:ind w:left="397" w:hanging="397"/>
      </w:pPr>
      <w:r w:rsidRPr="00564A49">
        <w:rPr>
          <w:lang w:val="en-US"/>
        </w:rPr>
        <w:t>–</w:t>
      </w:r>
      <w:r w:rsidRPr="00564A49">
        <w:rPr>
          <w:lang w:val="en-US"/>
        </w:rPr>
        <w:tab/>
        <w:t xml:space="preserve">For each layer with nuh_layer_id equal to currLayerId, and for </w:t>
      </w:r>
      <w:r w:rsidRPr="00564A49">
        <w:t>all values of j in the range of 0 to 62, inclusive,</w:t>
      </w:r>
      <w:r w:rsidRPr="00564A49">
        <w:rPr>
          <w:lang w:val="en-US"/>
        </w:rPr>
        <w:t xml:space="preserve"> the variable </w:t>
      </w:r>
      <w:r w:rsidRPr="00564A49">
        <w:t xml:space="preserve">recursiveRefLayerFlag[ currLayerId ][ j ] </w:t>
      </w:r>
      <w:r w:rsidRPr="00564A49">
        <w:rPr>
          <w:lang w:val="en-US"/>
        </w:rPr>
        <w:t xml:space="preserve">is first initialized to 0. The variable </w:t>
      </w:r>
      <w:r w:rsidRPr="00564A49">
        <w:t xml:space="preserve">recursiveRefLayerFlag[ currLayerId ][ j ] is then </w:t>
      </w:r>
      <w:r w:rsidRPr="00564A49">
        <w:rPr>
          <w:lang w:val="en-US"/>
        </w:rPr>
        <w:t>modified using t</w:t>
      </w:r>
      <w:r w:rsidRPr="00564A49">
        <w:rPr>
          <w:rFonts w:eastAsia="Batang"/>
          <w:bCs/>
          <w:lang w:val="en-US" w:eastAsia="ko-KR"/>
        </w:rPr>
        <w:t>he function setRefLayerFlags(</w:t>
      </w:r>
      <w:r w:rsidRPr="00564A49">
        <w:t xml:space="preserve"> currLayerId ), specified as follows: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jc w:val="left"/>
        <w:rPr>
          <w:rFonts w:eastAsia="Batang"/>
          <w:bCs/>
          <w:lang w:val="en-US" w:eastAsia="ko-KR"/>
        </w:rPr>
      </w:pPr>
      <w:r w:rsidRPr="00564A49">
        <w:rPr>
          <w:rFonts w:eastAsia="Batang"/>
          <w:bCs/>
          <w:lang w:val="en-US" w:eastAsia="ko-KR"/>
        </w:rPr>
        <w:t xml:space="preserve">for( j = 0; j &lt; NumDirectRefLayers[ currLayerId ]; j++ ) { </w:t>
      </w:r>
      <w:r w:rsidRPr="00564A49">
        <w:rPr>
          <w:rFonts w:eastAsia="Batang"/>
          <w:bCs/>
          <w:lang w:val="en-US" w:eastAsia="ko-KR"/>
        </w:rPr>
        <w:br/>
      </w:r>
      <w:r w:rsidRPr="00564A49">
        <w:rPr>
          <w:rFonts w:eastAsia="Batang"/>
          <w:bCs/>
          <w:lang w:val="en-US" w:eastAsia="ko-KR"/>
        </w:rPr>
        <w:tab/>
        <w:t>refLayerId = RefLayerId[ currLayerId ][ j ]</w:t>
      </w:r>
      <w:r w:rsidRPr="00564A49">
        <w:rPr>
          <w:rFonts w:eastAsia="Batang"/>
          <w:bCs/>
          <w:lang w:val="en-US" w:eastAsia="ko-KR"/>
        </w:rPr>
        <w:br/>
      </w:r>
      <w:r w:rsidRPr="00564A49">
        <w:rPr>
          <w:rFonts w:eastAsia="Batang"/>
          <w:bCs/>
          <w:lang w:val="en-US" w:eastAsia="ko-KR"/>
        </w:rPr>
        <w:tab/>
        <w:t>recursiveRefLayerFlag[ currLayerId ][ refLayerId ] = 1</w:t>
      </w:r>
      <w:r w:rsidRPr="00564A49">
        <w:rPr>
          <w:rFonts w:eastAsia="Batang"/>
          <w:bCs/>
          <w:lang w:val="en-US" w:eastAsia="ko-KR"/>
        </w:rPr>
        <w:br/>
      </w:r>
      <w:r w:rsidRPr="00564A49">
        <w:rPr>
          <w:rFonts w:eastAsia="Batang"/>
          <w:bCs/>
          <w:lang w:val="en-US" w:eastAsia="ko-KR"/>
        </w:rPr>
        <w:tab/>
        <w:t>for( k = 0; k &lt; 63; k++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t xml:space="preserve">recursiveRefLayerFlag[ currLayerId ][ k ] = </w:t>
      </w:r>
      <w:r w:rsidRPr="00564A49">
        <w:rPr>
          <w:rFonts w:eastAsia="Batang"/>
          <w:bCs/>
          <w:lang w:val="en-US" w:eastAsia="ko-KR"/>
        </w:rPr>
        <w:br/>
      </w:r>
      <w:r w:rsidRPr="00564A49">
        <w:rPr>
          <w:rFonts w:eastAsia="Batang"/>
          <w:bCs/>
          <w:lang w:val="en-US" w:eastAsia="ko-KR"/>
        </w:rPr>
        <w:lastRenderedPageBreak/>
        <w:tab/>
      </w:r>
      <w:r w:rsidRPr="00564A49">
        <w:rPr>
          <w:rFonts w:eastAsia="Batang"/>
          <w:bCs/>
          <w:lang w:val="en-US" w:eastAsia="ko-KR"/>
        </w:rPr>
        <w:tab/>
      </w:r>
      <w:r w:rsidRPr="00564A49">
        <w:rPr>
          <w:rFonts w:eastAsia="Batang"/>
          <w:bCs/>
          <w:lang w:val="en-US" w:eastAsia="ko-KR"/>
        </w:rPr>
        <w:tab/>
        <w:t>recursiveRefLayerFlag[ currLayerId ][ k ] | recursiveRefLayerFlag[ refLayerId ][ k ]</w:t>
      </w:r>
      <w:r w:rsidRPr="00564A49">
        <w:rPr>
          <w:rFonts w:eastAsia="Batang"/>
          <w:bCs/>
          <w:lang w:val="en-US" w:eastAsia="ko-KR"/>
        </w:rPr>
        <w:br/>
        <w:t>}</w:t>
      </w:r>
    </w:p>
    <w:p w:rsidR="007E173E" w:rsidRPr="00564A49" w:rsidRDefault="007E173E" w:rsidP="007E173E">
      <w:pPr>
        <w:spacing w:before="86"/>
        <w:ind w:left="397" w:hanging="397"/>
        <w:rPr>
          <w:rFonts w:eastAsia="Batang"/>
          <w:bCs/>
          <w:lang w:val="en-US" w:eastAsia="ko-KR"/>
        </w:rPr>
      </w:pPr>
      <w:r w:rsidRPr="00564A49">
        <w:rPr>
          <w:lang w:val="en-US"/>
        </w:rPr>
        <w:t>–</w:t>
      </w:r>
      <w:r w:rsidRPr="00564A49">
        <w:rPr>
          <w:lang w:val="en-US"/>
        </w:rPr>
        <w:tab/>
        <w:t>NumRefLayers[ i ] is modified as follows</w:t>
      </w:r>
      <w:r w:rsidRPr="00564A49">
        <w:rPr>
          <w:rFonts w:eastAsia="Batang"/>
          <w:bCs/>
          <w:lang w:val="en-US" w:eastAsia="ko-KR"/>
        </w:rPr>
        <w:t>:</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jc w:val="left"/>
        <w:rPr>
          <w:bCs/>
          <w:lang w:val="en-US"/>
        </w:rPr>
      </w:pPr>
      <w:r w:rsidRPr="00564A49">
        <w:rPr>
          <w:rFonts w:eastAsia="Batang"/>
          <w:bCs/>
          <w:lang w:val="en-US" w:eastAsia="ko-KR"/>
        </w:rPr>
        <w:t>for( i = 0; i  &lt;=  vps_max_layers_minus1; i++ ) {</w:t>
      </w:r>
      <w:r w:rsidRPr="00564A49">
        <w:rPr>
          <w:rFonts w:eastAsia="Batang"/>
          <w:bCs/>
          <w:lang w:val="en-US" w:eastAsia="ko-KR"/>
        </w:rPr>
        <w:br/>
      </w:r>
      <w:r w:rsidRPr="00564A49">
        <w:rPr>
          <w:rFonts w:eastAsia="Batang"/>
          <w:bCs/>
          <w:lang w:val="en-US" w:eastAsia="ko-KR"/>
        </w:rPr>
        <w:tab/>
        <w:t>iNuhLId = layer_id_in_nuh[ i ]</w:t>
      </w:r>
      <w:r w:rsidRPr="00564A49">
        <w:rPr>
          <w:rFonts w:eastAsia="Batang"/>
          <w:bCs/>
          <w:lang w:val="en-US" w:eastAsia="ko-KR"/>
        </w:rPr>
        <w:br/>
      </w:r>
      <w:r w:rsidRPr="00564A49">
        <w:rPr>
          <w:rFonts w:eastAsia="Batang"/>
          <w:bCs/>
          <w:lang w:val="en-US" w:eastAsia="ko-KR"/>
        </w:rPr>
        <w:tab/>
        <w:t>setRefLayerFlags( iNuhLId )</w:t>
      </w:r>
      <w:r w:rsidRPr="00564A49">
        <w:rPr>
          <w:rFonts w:eastAsia="Batang"/>
          <w:bCs/>
          <w:lang w:val="en-US" w:eastAsia="ko-KR"/>
        </w:rPr>
        <w:br/>
      </w:r>
      <w:r w:rsidRPr="00564A49">
        <w:rPr>
          <w:rFonts w:eastAsia="Batang"/>
          <w:bCs/>
          <w:lang w:val="en-US" w:eastAsia="ko-KR"/>
        </w:rPr>
        <w:tab/>
        <w:t>for( j = 0; j &lt; 63; j++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t>NumRefLayers[ iNuhLId ]  +=  recursiveRefLayerFlag[ iNuhLId ][ j ]</w:t>
      </w:r>
      <w:r w:rsidRPr="00564A49">
        <w:rPr>
          <w:rFonts w:eastAsia="Batang"/>
          <w:bCs/>
          <w:lang w:val="en-US" w:eastAsia="ko-KR"/>
        </w:rPr>
        <w:br/>
        <w:t>}</w:t>
      </w:r>
    </w:p>
    <w:p w:rsidR="007E173E" w:rsidRPr="00564A49" w:rsidRDefault="007E173E" w:rsidP="007E173E">
      <w:pPr>
        <w:rPr>
          <w:bCs/>
          <w:lang w:val="en-US"/>
        </w:rPr>
      </w:pPr>
      <w:r w:rsidRPr="00564A49">
        <w:rPr>
          <w:bCs/>
          <w:lang w:val="en-US"/>
        </w:rPr>
        <w:t>The variables NumPredictedLayers[ i ] and PredictedLayerId[ i ][ j ] are derived as follows: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jc w:val="left"/>
        <w:rPr>
          <w:rFonts w:eastAsia="Batang"/>
          <w:bCs/>
          <w:lang w:val="en-US" w:eastAsia="ko-KR"/>
        </w:rPr>
      </w:pPr>
      <w:r w:rsidRPr="00564A49">
        <w:rPr>
          <w:rFonts w:eastAsia="Batang"/>
          <w:bCs/>
          <w:lang w:val="en-US" w:eastAsia="ko-KR"/>
        </w:rPr>
        <w:t>for( i = 0; i &lt; MaxLayersMinus1; i++ ) {</w:t>
      </w:r>
      <w:r w:rsidRPr="00564A49">
        <w:rPr>
          <w:rFonts w:eastAsia="Batang"/>
          <w:bCs/>
          <w:lang w:val="en-US" w:eastAsia="ko-KR"/>
        </w:rPr>
        <w:br/>
      </w:r>
      <w:r w:rsidRPr="00564A49">
        <w:rPr>
          <w:rFonts w:eastAsia="Batang"/>
          <w:bCs/>
          <w:lang w:val="en-US" w:eastAsia="ko-KR"/>
        </w:rPr>
        <w:tab/>
        <w:t>iNuhLId = layer_id_in_nuh[ i ]</w:t>
      </w:r>
      <w:r w:rsidRPr="00564A49">
        <w:rPr>
          <w:rFonts w:eastAsia="Batang"/>
          <w:bCs/>
          <w:lang w:val="en-US" w:eastAsia="ko-KR"/>
        </w:rPr>
        <w:br/>
      </w:r>
      <w:r w:rsidRPr="00564A49">
        <w:rPr>
          <w:rFonts w:eastAsia="Batang"/>
          <w:bCs/>
          <w:lang w:val="en-US" w:eastAsia="ko-KR"/>
        </w:rPr>
        <w:tab/>
        <w:t>for( j = iNuhLId + 1, predIdx = 0; j &lt; 63; j++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t>if( recursiveRefLayerFlag[ j ][ iNuhLId ]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PredictedLayerId[ i ][ predIdx++ ] = j</w:t>
      </w:r>
      <w:r w:rsidRPr="00564A49">
        <w:rPr>
          <w:rFonts w:eastAsia="Batang"/>
          <w:bCs/>
          <w:lang w:val="en-US" w:eastAsia="ko-KR"/>
        </w:rPr>
        <w:br/>
      </w:r>
      <w:r w:rsidRPr="00564A49">
        <w:rPr>
          <w:rFonts w:eastAsia="Batang"/>
          <w:bCs/>
          <w:lang w:val="en-US" w:eastAsia="ko-KR"/>
        </w:rPr>
        <w:tab/>
        <w:t>NumPredictedLayers[ iNuhLId ] = predIdx</w:t>
      </w:r>
      <w:r w:rsidRPr="00564A49">
        <w:rPr>
          <w:rFonts w:eastAsia="Batang"/>
          <w:bCs/>
          <w:lang w:val="en-US" w:eastAsia="ko-KR"/>
        </w:rPr>
        <w:br/>
        <w:t>}</w:t>
      </w:r>
    </w:p>
    <w:p w:rsidR="007E173E" w:rsidRPr="00564A49" w:rsidRDefault="007E173E" w:rsidP="007E173E">
      <w:pPr>
        <w:rPr>
          <w:bCs/>
          <w:lang w:val="en-US"/>
        </w:rPr>
      </w:pPr>
      <w:r w:rsidRPr="00564A49">
        <w:rPr>
          <w:bCs/>
          <w:lang w:val="en-US"/>
        </w:rPr>
        <w:t>It is a requirement of bitstream conformance that AuxId[ RefLayerId[ nuhLayerIdA ][ j ] ] for any values of nuhLayerIdA and j shall be equal to AuxId[ nuhLayerIdA ], when AuxId[ nuhLayerIdA ] is in the range of 0 to 2, inclusive.</w:t>
      </w:r>
    </w:p>
    <w:p w:rsidR="007E173E" w:rsidRPr="00564A49" w:rsidRDefault="007E173E" w:rsidP="007E173E">
      <w:pPr>
        <w:pStyle w:val="Note1"/>
        <w:rPr>
          <w:rFonts w:eastAsia="Batang"/>
          <w:b/>
          <w:bCs/>
          <w:lang w:val="en-US" w:eastAsia="ko-KR"/>
        </w:rPr>
      </w:pPr>
      <w:r w:rsidRPr="00564A49">
        <w:rPr>
          <w:lang w:val="en-US"/>
        </w:rPr>
        <w:t>NOTE </w:t>
      </w:r>
      <w:r w:rsidRPr="00564A49">
        <w:rPr>
          <w:lang w:val="en-US"/>
        </w:rPr>
        <w:fldChar w:fldCharType="begin" w:fldLock="1"/>
      </w:r>
      <w:r w:rsidRPr="00564A49">
        <w:rPr>
          <w:lang w:val="en-US"/>
        </w:rPr>
        <w:instrText xml:space="preserve"> SEQ NoteCounter \* MERGEFORMAT  \* MERGEFORMAT  \* MERGEFORMAT  \* MERGEFORMAT </w:instrText>
      </w:r>
      <w:r w:rsidRPr="00564A49">
        <w:rPr>
          <w:lang w:val="en-US"/>
        </w:rPr>
        <w:fldChar w:fldCharType="separate"/>
      </w:r>
      <w:r w:rsidRPr="00564A49">
        <w:rPr>
          <w:noProof/>
          <w:lang w:val="en-US"/>
        </w:rPr>
        <w:t>5</w:t>
      </w:r>
      <w:r w:rsidRPr="00564A49">
        <w:rPr>
          <w:lang w:val="en-US"/>
        </w:rPr>
        <w:fldChar w:fldCharType="end"/>
      </w:r>
      <w:r w:rsidRPr="00564A49">
        <w:rPr>
          <w:lang w:val="en-US"/>
        </w:rPr>
        <w:t> – In other words, no prediction takes place between layers with a different value of AuxId, when AuxId is in the range of 0 to 2, inclusive</w:t>
      </w:r>
      <w:r w:rsidRPr="00564A49">
        <w:rPr>
          <w:lang w:val="en-US" w:eastAsia="ko-KR"/>
        </w:rPr>
        <w:t xml:space="preserve">. </w:t>
      </w:r>
    </w:p>
    <w:p w:rsidR="007E173E" w:rsidRPr="00564A49" w:rsidRDefault="007E173E" w:rsidP="007E173E">
      <w:pPr>
        <w:pStyle w:val="3N"/>
        <w:rPr>
          <w:rFonts w:eastAsia="Batang"/>
          <w:bCs/>
          <w:lang w:val="en-US" w:eastAsia="ko-KR"/>
        </w:rPr>
      </w:pPr>
      <w:r w:rsidRPr="00564A49">
        <w:rPr>
          <w:rFonts w:eastAsia="Batang"/>
          <w:b/>
          <w:bCs/>
          <w:lang w:val="en-US" w:eastAsia="ko-KR"/>
        </w:rPr>
        <w:t>vps_sub_layers_max_minus1_present_flag</w:t>
      </w:r>
      <w:r w:rsidRPr="00564A49">
        <w:rPr>
          <w:rFonts w:eastAsia="Batang"/>
          <w:bCs/>
          <w:lang w:val="en-US" w:eastAsia="ko-KR"/>
        </w:rPr>
        <w:t xml:space="preserve"> equal to 1 specifies that the syntax elements sub_layers_vps_max_minus1[ i ] are present. vps_sub_layers_max_minus1_present_flag equal to 0 specifies that the syntax elements sub_layers_vps_max_minus1[ i ] are not present.</w:t>
      </w:r>
    </w:p>
    <w:p w:rsidR="007E173E" w:rsidRPr="00564A49" w:rsidRDefault="007E173E" w:rsidP="007E173E">
      <w:pPr>
        <w:pStyle w:val="3N"/>
        <w:rPr>
          <w:rFonts w:eastAsia="Batang"/>
          <w:bCs/>
          <w:lang w:val="en-US" w:eastAsia="ko-KR"/>
        </w:rPr>
      </w:pPr>
      <w:r w:rsidRPr="00564A49">
        <w:rPr>
          <w:rFonts w:eastAsia="Batang"/>
          <w:b/>
          <w:bCs/>
          <w:lang w:val="en-US" w:eastAsia="ko-KR"/>
        </w:rPr>
        <w:t>sub_layers_vps_max_minus1</w:t>
      </w:r>
      <w:r w:rsidRPr="00564A49">
        <w:rPr>
          <w:rFonts w:eastAsia="Batang"/>
          <w:bCs/>
          <w:lang w:val="en-US" w:eastAsia="ko-KR"/>
        </w:rPr>
        <w:t>[ i ] plus 1 specifies the maximum number of temporal sub-layers that may be present in the CVS for the layer with nuh_layer_id equal to layer_id_in_nuh[ i ]. The value of sub_layers_vps_max_minus1[ i ] shall be in the range of 0 to vps_max_sub_layers_minus1, inclusive. When not present, sub_layers_vps_max_minus1[ i ] is inferred to be equal to vps_max_sub_layers_minus1.</w:t>
      </w:r>
    </w:p>
    <w:p w:rsidR="007E173E" w:rsidRPr="00564A49" w:rsidRDefault="007E173E" w:rsidP="007E173E">
      <w:pPr>
        <w:pStyle w:val="3N"/>
        <w:rPr>
          <w:lang w:val="en-US" w:eastAsia="ko-KR"/>
        </w:rPr>
      </w:pPr>
      <w:r w:rsidRPr="00564A49">
        <w:rPr>
          <w:rFonts w:eastAsia="Batang"/>
          <w:b/>
          <w:bCs/>
          <w:lang w:val="en-US" w:eastAsia="ko-KR"/>
        </w:rPr>
        <w:t>max_tid_ref_present_flag</w:t>
      </w:r>
      <w:r w:rsidRPr="00564A49">
        <w:rPr>
          <w:lang w:val="en-US" w:eastAsia="ko-KR"/>
        </w:rPr>
        <w:t xml:space="preserve"> equal to 1 specifies that the syntax element max_tid_il_ref_pics_plus1[ i ][ j ] is present. </w:t>
      </w:r>
      <w:r w:rsidRPr="00564A49">
        <w:rPr>
          <w:rFonts w:eastAsia="Batang"/>
          <w:bCs/>
          <w:lang w:val="en-US" w:eastAsia="ko-KR"/>
        </w:rPr>
        <w:t>max_tid_ref_present_flag</w:t>
      </w:r>
      <w:r w:rsidRPr="00564A49">
        <w:rPr>
          <w:lang w:val="en-US" w:eastAsia="ko-KR"/>
        </w:rPr>
        <w:t xml:space="preserve"> equal to 0 specifies that the syntax element max_tid_il_ref_pics_plus1[ i ][ j ] is not present.</w:t>
      </w:r>
    </w:p>
    <w:p w:rsidR="007E173E" w:rsidRPr="00564A49" w:rsidRDefault="007E173E" w:rsidP="007E173E">
      <w:pPr>
        <w:pStyle w:val="3N"/>
        <w:rPr>
          <w:szCs w:val="22"/>
          <w:lang w:val="en-US"/>
        </w:rPr>
      </w:pPr>
      <w:r w:rsidRPr="00564A49">
        <w:rPr>
          <w:b/>
          <w:lang w:val="en-US" w:eastAsia="ko-KR"/>
        </w:rPr>
        <w:t>max_tid_il_ref_pics_plus1</w:t>
      </w:r>
      <w:r w:rsidRPr="00564A49">
        <w:rPr>
          <w:szCs w:val="22"/>
          <w:lang w:val="en-US"/>
        </w:rPr>
        <w:t>[ i ]</w:t>
      </w:r>
      <w:r w:rsidRPr="00564A49">
        <w:rPr>
          <w:lang w:val="en-US" w:eastAsia="ko-KR"/>
        </w:rPr>
        <w:t>[ j ]</w:t>
      </w:r>
      <w:r w:rsidRPr="00564A49">
        <w:rPr>
          <w:szCs w:val="22"/>
          <w:lang w:val="en-US"/>
        </w:rPr>
        <w:t xml:space="preserve"> equal to 0 specifies that within the CVS non-IRAP picture</w:t>
      </w:r>
      <w:r w:rsidRPr="00564A49">
        <w:rPr>
          <w:szCs w:val="22"/>
          <w:lang w:val="en-US" w:eastAsia="ko-KR"/>
        </w:rPr>
        <w:t>s with nuh_layer_id equal to layer_id_in_nuh[ i ]</w:t>
      </w:r>
      <w:r w:rsidRPr="00564A49">
        <w:rPr>
          <w:szCs w:val="22"/>
          <w:lang w:val="en-US"/>
        </w:rPr>
        <w:t xml:space="preserve"> are not used as reference for inter-layer prediction for pictures with nuh_layer_id equal to layer_id_in_nuh[ j ].</w:t>
      </w:r>
      <w:r w:rsidRPr="00564A49">
        <w:rPr>
          <w:szCs w:val="22"/>
          <w:lang w:val="en-US" w:eastAsia="ko-KR"/>
        </w:rPr>
        <w:t xml:space="preserve"> </w:t>
      </w:r>
      <w:r w:rsidRPr="00564A49">
        <w:rPr>
          <w:szCs w:val="22"/>
          <w:lang w:val="en-US"/>
        </w:rPr>
        <w:t>max_tid_il_ref_pics_plus1[ i ][ j ] greater than 0 specifies that within the CVS pictures with nuh_layer_id equal to layer_id_in_nuh[ i ] and TemporalId greater than max_tid_il_ref_pics_plus1[ i ][ j ]</w:t>
      </w:r>
      <w:r w:rsidRPr="00564A49">
        <w:rPr>
          <w:szCs w:val="22"/>
          <w:lang w:val="en-US" w:eastAsia="ko-KR"/>
        </w:rPr>
        <w:t> −</w:t>
      </w:r>
      <w:r w:rsidRPr="00564A49">
        <w:rPr>
          <w:szCs w:val="22"/>
          <w:lang w:val="en-US"/>
        </w:rPr>
        <w:t> 1 are not used as reference for inter-layer prediction for pictures with nuh_layer_id equal to layer_id_in_nuh[ j ]. When not present, max_tid_il_ref_pics_plus1[ i ][ j ] is inferred to be equal to 7.</w:t>
      </w:r>
    </w:p>
    <w:p w:rsidR="007E173E" w:rsidRPr="00564A49" w:rsidRDefault="007E173E" w:rsidP="007E173E">
      <w:pPr>
        <w:rPr>
          <w:rFonts w:eastAsia="Batang"/>
          <w:bCs/>
          <w:lang w:val="en-US" w:eastAsia="ko-KR"/>
        </w:rPr>
      </w:pPr>
      <w:r w:rsidRPr="00564A49">
        <w:rPr>
          <w:rFonts w:eastAsia="Batang"/>
          <w:b/>
          <w:bCs/>
          <w:lang w:val="en-US" w:eastAsia="ko-KR"/>
        </w:rPr>
        <w:t>all_ref_layers_active_flag</w:t>
      </w:r>
      <w:r w:rsidRPr="00564A49">
        <w:rPr>
          <w:rFonts w:eastAsia="Batang"/>
          <w:bCs/>
          <w:lang w:val="en-US" w:eastAsia="ko-KR"/>
        </w:rPr>
        <w:t xml:space="preserve"> equal to 1 specifies that for each picture referring to the VPS, the reference layer pictures that belong to all direct reference layers of the layer containing the picture and that might be used for inter-layer prediction as specified by the values of sub_layers_vps_max_minus1[ i ] and max_tid_il_ref_pics_plus1[ i ]</w:t>
      </w:r>
      <w:r w:rsidRPr="00564A49">
        <w:rPr>
          <w:lang w:val="en-US" w:eastAsia="ko-KR"/>
        </w:rPr>
        <w:t>[ j ]</w:t>
      </w:r>
      <w:r w:rsidRPr="00564A49">
        <w:rPr>
          <w:rFonts w:eastAsia="Batang"/>
          <w:bCs/>
          <w:lang w:val="en-US" w:eastAsia="ko-KR"/>
        </w:rPr>
        <w:t xml:space="preserve"> are present in the same access unit as the picture and are included in the </w:t>
      </w:r>
      <w:r w:rsidRPr="00564A49">
        <w:rPr>
          <w:lang w:val="en-US" w:eastAsia="ko-KR"/>
        </w:rPr>
        <w:t>inter-layer reference picture set of the picture</w:t>
      </w:r>
      <w:r w:rsidRPr="00564A49">
        <w:rPr>
          <w:rFonts w:eastAsia="Batang"/>
          <w:bCs/>
          <w:lang w:val="en-US" w:eastAsia="ko-KR"/>
        </w:rPr>
        <w:t>. all_ref_layers_active_flag equal to 0 specifies that the above restriction may or may not apply. [ Ed. (GT): Consider renaming the syntax element, since not all reference layers are active anymore. ]</w:t>
      </w:r>
    </w:p>
    <w:p w:rsidR="007E173E" w:rsidRPr="00564A49" w:rsidRDefault="007E173E" w:rsidP="007E173E">
      <w:pPr>
        <w:rPr>
          <w:rFonts w:eastAsia="Batang"/>
          <w:bCs/>
          <w:lang w:val="en-US" w:eastAsia="ko-KR"/>
        </w:rPr>
      </w:pPr>
      <w:r w:rsidRPr="00564A49">
        <w:rPr>
          <w:rFonts w:eastAsia="Batang"/>
          <w:b/>
          <w:bCs/>
          <w:lang w:val="en-US" w:eastAsia="ko-KR"/>
        </w:rPr>
        <w:t>vps_num_profile_tier_level_minus1</w:t>
      </w:r>
      <w:r w:rsidRPr="00564A49">
        <w:rPr>
          <w:lang w:val="en-US"/>
        </w:rPr>
        <w:t xml:space="preserve"> plus 1 specifies the number of </w:t>
      </w:r>
      <w:r w:rsidRPr="00564A49">
        <w:rPr>
          <w:rFonts w:ascii="Times" w:hAnsi="Times"/>
          <w:lang w:val="en-US"/>
        </w:rPr>
        <w:t xml:space="preserve">profile_tier_level( ) </w:t>
      </w:r>
      <w:r w:rsidRPr="00564A49">
        <w:rPr>
          <w:lang w:val="en-US"/>
        </w:rPr>
        <w:t>syntax structures in the VPS. The value of vps_num_profile_tier_level_minus1 shall be in the range of 0 to 63, inclusive.</w:t>
      </w:r>
    </w:p>
    <w:p w:rsidR="007E173E" w:rsidRPr="00564A49" w:rsidRDefault="007E173E" w:rsidP="007E173E">
      <w:pPr>
        <w:rPr>
          <w:bCs/>
          <w:lang w:val="en-US"/>
        </w:rPr>
      </w:pPr>
      <w:r w:rsidRPr="00564A49">
        <w:rPr>
          <w:b/>
          <w:bCs/>
          <w:lang w:val="en-US"/>
        </w:rPr>
        <w:t>vps_profile_present_flag</w:t>
      </w:r>
      <w:r w:rsidRPr="00564A49">
        <w:rPr>
          <w:bCs/>
          <w:lang w:val="en-US"/>
        </w:rPr>
        <w:t xml:space="preserve">[ i ] equal to 1 specifies that the profile and tier information for layer set i </w:t>
      </w:r>
      <w:r w:rsidRPr="00564A49">
        <w:rPr>
          <w:bCs/>
          <w:szCs w:val="22"/>
          <w:lang w:val="en-US"/>
        </w:rPr>
        <w:t>is present in the i-th profile_tier_level( ) syntax structure</w:t>
      </w:r>
      <w:r w:rsidRPr="00564A49">
        <w:rPr>
          <w:bCs/>
          <w:lang w:val="en-US"/>
        </w:rPr>
        <w:t>.</w:t>
      </w:r>
      <w:r w:rsidRPr="00564A49">
        <w:rPr>
          <w:b/>
          <w:bCs/>
          <w:lang w:val="en-US"/>
        </w:rPr>
        <w:t xml:space="preserve"> </w:t>
      </w:r>
      <w:r w:rsidRPr="00564A49">
        <w:rPr>
          <w:bCs/>
          <w:lang w:val="en-US"/>
        </w:rPr>
        <w:t xml:space="preserve">vps_profile_present_flag[ i ] </w:t>
      </w:r>
      <w:r w:rsidRPr="00564A49">
        <w:rPr>
          <w:bCs/>
          <w:szCs w:val="22"/>
          <w:lang w:val="en-US"/>
        </w:rPr>
        <w:t>equal to 0 specifies that profile and tier information is not present in the i-th profile_tier_level( ) syntax structure and is inferred.</w:t>
      </w:r>
    </w:p>
    <w:p w:rsidR="007E173E" w:rsidRPr="00564A49" w:rsidRDefault="007E173E" w:rsidP="007E173E">
      <w:pPr>
        <w:rPr>
          <w:rFonts w:eastAsia="Batang"/>
          <w:b/>
          <w:bCs/>
          <w:lang w:val="en-US" w:eastAsia="ko-KR"/>
        </w:rPr>
      </w:pPr>
      <w:r w:rsidRPr="00564A49">
        <w:rPr>
          <w:b/>
          <w:bCs/>
          <w:lang w:val="en-US"/>
        </w:rPr>
        <w:t>num_add_output_layer_sets</w:t>
      </w:r>
      <w:r w:rsidRPr="00564A49">
        <w:rPr>
          <w:bCs/>
          <w:lang w:val="en-US"/>
        </w:rPr>
        <w:t xml:space="preserve"> </w:t>
      </w:r>
      <w:r w:rsidRPr="00564A49">
        <w:rPr>
          <w:lang w:val="en-US"/>
        </w:rPr>
        <w:t xml:space="preserve">specifies the number of output layer sets in addition to the first </w:t>
      </w:r>
      <w:r w:rsidRPr="00564A49">
        <w:rPr>
          <w:bCs/>
          <w:lang w:val="en-US"/>
        </w:rPr>
        <w:t xml:space="preserve">vps_num_layer_sets_minus1 + 1 output layer sets specified by the VPS. </w:t>
      </w:r>
      <w:r w:rsidRPr="00564A49">
        <w:rPr>
          <w:bCs/>
          <w:szCs w:val="18"/>
        </w:rPr>
        <w:t>The value of num_add_output_layer_sets shall be in the range of 0 to 1023, inclusive.</w:t>
      </w:r>
    </w:p>
    <w:p w:rsidR="007E173E" w:rsidRPr="00564A49" w:rsidRDefault="007E173E" w:rsidP="007E173E">
      <w:pPr>
        <w:rPr>
          <w:lang w:eastAsia="ko-KR"/>
        </w:rPr>
      </w:pPr>
      <w:r w:rsidRPr="00564A49">
        <w:rPr>
          <w:rFonts w:eastAsia="Batang"/>
          <w:b/>
          <w:bCs/>
          <w:lang w:val="en-US" w:eastAsia="ko-KR"/>
        </w:rPr>
        <w:t>default_target_output_layer_idc</w:t>
      </w:r>
      <w:r w:rsidRPr="00564A49">
        <w:rPr>
          <w:rFonts w:eastAsia="Batang"/>
          <w:lang w:val="en-US" w:eastAsia="ko-KR"/>
        </w:rPr>
        <w:t xml:space="preserve"> </w:t>
      </w:r>
      <w:r w:rsidR="009F1BC0" w:rsidRPr="00564A49">
        <w:rPr>
          <w:rFonts w:eastAsia="Batang"/>
          <w:lang w:val="en-US" w:eastAsia="ko-KR"/>
        </w:rPr>
        <w:t xml:space="preserve">specifies the derivation of the output layers for the output layer sets with index in the range of 1 to </w:t>
      </w:r>
      <w:r w:rsidR="009F1BC0" w:rsidRPr="00564A49">
        <w:rPr>
          <w:bCs/>
          <w:lang w:val="en-US"/>
        </w:rPr>
        <w:t xml:space="preserve">vps_num_layer_sets_minus1, inclusive. </w:t>
      </w:r>
      <w:r w:rsidR="009F1BC0" w:rsidRPr="00564A49">
        <w:rPr>
          <w:rFonts w:eastAsia="Batang"/>
          <w:lang w:val="en-US" w:eastAsia="ko-KR"/>
        </w:rPr>
        <w:t xml:space="preserve">default_target_output_layer_idc equal to 0 specifies that all layers in each of the the output layer sets with index in the range of 1 to </w:t>
      </w:r>
      <w:r w:rsidR="009F1BC0" w:rsidRPr="00564A49">
        <w:rPr>
          <w:bCs/>
          <w:lang w:val="en-US"/>
        </w:rPr>
        <w:t>vps_num_layer_sets_minus1, inclusive,</w:t>
      </w:r>
      <w:r w:rsidR="009F1BC0" w:rsidRPr="00564A49">
        <w:rPr>
          <w:rFonts w:eastAsia="Batang"/>
          <w:lang w:val="en-US" w:eastAsia="ko-KR"/>
        </w:rPr>
        <w:t xml:space="preserve"> are output layers of their respective output layer sets. default_target_output_layer_idc </w:t>
      </w:r>
      <w:r w:rsidRPr="00564A49">
        <w:rPr>
          <w:rFonts w:eastAsia="Batang"/>
          <w:lang w:val="en-US" w:eastAsia="ko-KR"/>
        </w:rPr>
        <w:t xml:space="preserve">equal to 1 specifies that only the layer with </w:t>
      </w:r>
      <w:r w:rsidRPr="00564A49">
        <w:rPr>
          <w:rFonts w:eastAsia="Batang"/>
          <w:lang w:val="en-US" w:eastAsia="ko-KR"/>
        </w:rPr>
        <w:lastRenderedPageBreak/>
        <w:t xml:space="preserve">the highest value of nuh_layer_id such that nuh_layer_id equal to nuhLayerIdA and AuxId[ nuhLayerIdA ] equal to 0 in each of </w:t>
      </w:r>
      <w:r w:rsidR="009F1BC0" w:rsidRPr="00564A49">
        <w:rPr>
          <w:rFonts w:eastAsia="Batang"/>
          <w:lang w:val="en-US" w:eastAsia="ko-KR"/>
        </w:rPr>
        <w:t xml:space="preserve">the output layer sets with index in the range of 1 to </w:t>
      </w:r>
      <w:r w:rsidR="009F1BC0" w:rsidRPr="00564A49">
        <w:rPr>
          <w:bCs/>
          <w:lang w:val="en-US"/>
        </w:rPr>
        <w:t>vps_num_layer_sets_minus1, inclusive,</w:t>
      </w:r>
      <w:r w:rsidR="009F1BC0" w:rsidRPr="00564A49">
        <w:rPr>
          <w:rFonts w:eastAsia="Batang"/>
          <w:lang w:val="en-US" w:eastAsia="ko-KR"/>
        </w:rPr>
        <w:t xml:space="preserve"> </w:t>
      </w:r>
      <w:r w:rsidRPr="00564A49">
        <w:rPr>
          <w:rFonts w:eastAsia="Batang"/>
          <w:lang w:val="en-US" w:eastAsia="ko-KR"/>
        </w:rPr>
        <w:t xml:space="preserve">is an output layer of its output layer set. default_target_output_layer_idc equal to 2 specifies that the output layers for </w:t>
      </w:r>
      <w:r w:rsidR="00D25E80" w:rsidRPr="00564A49">
        <w:rPr>
          <w:rFonts w:eastAsia="Batang"/>
          <w:lang w:val="en-US" w:eastAsia="ko-KR"/>
        </w:rPr>
        <w:t xml:space="preserve">the output layer sets with index in the range of 1 to </w:t>
      </w:r>
      <w:r w:rsidR="00D25E80" w:rsidRPr="00564A49">
        <w:rPr>
          <w:bCs/>
          <w:lang w:val="en-US"/>
        </w:rPr>
        <w:t>vps_num_layer_sets_minus1, inclusive, are specified with the syntax elements output_layer_flag[ i ][ j ]</w:t>
      </w:r>
      <w:r w:rsidRPr="00564A49">
        <w:rPr>
          <w:rFonts w:eastAsia="Batang"/>
          <w:lang w:val="en-US" w:eastAsia="ko-KR"/>
        </w:rPr>
        <w:t xml:space="preserve">. </w:t>
      </w:r>
      <w:r w:rsidRPr="00564A49">
        <w:rPr>
          <w:lang w:eastAsia="ko-KR"/>
        </w:rPr>
        <w:t xml:space="preserve">The value of 3 for default_target_output_layer_idc is reserved for future use by ITU-T | ISO/IEC. </w:t>
      </w:r>
      <w:r w:rsidRPr="00564A49">
        <w:t xml:space="preserve">Although </w:t>
      </w:r>
      <w:r w:rsidRPr="00564A49">
        <w:rPr>
          <w:bCs/>
          <w:szCs w:val="22"/>
        </w:rPr>
        <w:t>the value of default_target_output_layer_idc is required to be less than 3 in this version of this Specification, decoders shall allow a value of default_target_output_layer_idc equal to 3 to appear in the syntax</w:t>
      </w:r>
      <w:r w:rsidRPr="00564A49">
        <w:rPr>
          <w:lang w:eastAsia="ko-KR"/>
        </w:rPr>
        <w:t>.</w:t>
      </w:r>
    </w:p>
    <w:p w:rsidR="007E173E" w:rsidRPr="00564A49" w:rsidRDefault="007E173E" w:rsidP="007E173E">
      <w:pPr>
        <w:rPr>
          <w:rFonts w:eastAsia="Batang"/>
          <w:lang w:val="en-US" w:eastAsia="ko-KR"/>
        </w:rPr>
      </w:pPr>
      <w:r w:rsidRPr="00564A49">
        <w:rPr>
          <w:lang w:eastAsia="ko-KR"/>
        </w:rPr>
        <w:t>The variable defaultTargetOutputLayerIdc is set equal to Min( default_target_output_layer_idc, 2 ).</w:t>
      </w:r>
    </w:p>
    <w:p w:rsidR="007E173E" w:rsidRPr="00564A49" w:rsidRDefault="007E173E" w:rsidP="007E173E">
      <w:pPr>
        <w:rPr>
          <w:lang w:val="en-US"/>
        </w:rPr>
      </w:pPr>
      <w:r w:rsidRPr="00564A49">
        <w:rPr>
          <w:b/>
          <w:lang w:val="en-US"/>
        </w:rPr>
        <w:t>output_layer_set_idx_minus1</w:t>
      </w:r>
      <w:r w:rsidRPr="00564A49">
        <w:rPr>
          <w:lang w:val="en-US"/>
        </w:rPr>
        <w:t>[ i ] plus 1</w:t>
      </w:r>
      <w:r w:rsidRPr="00564A49">
        <w:rPr>
          <w:b/>
          <w:lang w:val="en-US"/>
        </w:rPr>
        <w:t xml:space="preserve"> </w:t>
      </w:r>
      <w:r w:rsidRPr="00564A49">
        <w:rPr>
          <w:lang w:val="en-US"/>
        </w:rPr>
        <w:t>specifies the index of the layer set for the i-th output layer set. The value of output_layer_set_idx_minus1[ i ] shall be in the range of 0 to vps_num_layer_sets_minus1 − 1, inclusive. The length of the output_layer_set_idx_minus1[ i ] syntax element is Ceil( Log2( </w:t>
      </w:r>
      <w:r w:rsidRPr="00564A49">
        <w:rPr>
          <w:bCs/>
          <w:lang w:val="en-US"/>
        </w:rPr>
        <w:t>vps_num_layer_sets_minus1</w:t>
      </w:r>
      <w:r w:rsidRPr="00564A49">
        <w:rPr>
          <w:lang w:val="en-US"/>
        </w:rPr>
        <w:t> ) ) bits.</w:t>
      </w:r>
    </w:p>
    <w:p w:rsidR="007E173E" w:rsidRPr="00564A49" w:rsidRDefault="007E173E" w:rsidP="007E173E">
      <w:pPr>
        <w:rPr>
          <w:lang w:val="en-US"/>
        </w:rPr>
      </w:pPr>
      <w:r w:rsidRPr="00564A49">
        <w:rPr>
          <w:lang w:val="en-US"/>
        </w:rPr>
        <w:t>For i in the range of 0 to NumOutputLayerSets</w:t>
      </w:r>
      <w:r w:rsidRPr="00564A49">
        <w:rPr>
          <w:rFonts w:eastAsia="Times New Roman"/>
          <w:lang w:val="en-US"/>
        </w:rPr>
        <w:t> </w:t>
      </w:r>
      <w:r w:rsidRPr="00564A49">
        <w:rPr>
          <w:rFonts w:eastAsia="Times New Roman"/>
          <w:lang w:val="en-US"/>
        </w:rPr>
        <w:noBreakHyphen/>
        <w:t> 1</w:t>
      </w:r>
      <w:r w:rsidRPr="00564A49">
        <w:rPr>
          <w:lang w:val="en-US"/>
        </w:rPr>
        <w:t xml:space="preserve">, inclusive, the variable LayerSetIdxForOutputLayerSet[ i ] is derived as specified in the following: </w:t>
      </w:r>
    </w:p>
    <w:p w:rsidR="007E173E" w:rsidRPr="00564A49" w:rsidRDefault="007E173E" w:rsidP="007E173E">
      <w:pPr>
        <w:tabs>
          <w:tab w:val="clear" w:pos="794"/>
          <w:tab w:val="clear" w:pos="1191"/>
          <w:tab w:val="clear" w:pos="1588"/>
          <w:tab w:val="clear" w:pos="1985"/>
          <w:tab w:val="right" w:pos="7655"/>
          <w:tab w:val="right" w:pos="9700"/>
        </w:tabs>
        <w:spacing w:before="193" w:after="240"/>
        <w:ind w:left="403"/>
        <w:jc w:val="left"/>
        <w:rPr>
          <w:lang w:val="en-US"/>
        </w:rPr>
      </w:pPr>
      <w:r w:rsidRPr="00564A49">
        <w:rPr>
          <w:lang w:val="en-US"/>
        </w:rPr>
        <w:t xml:space="preserve">LayerSetIdxForOutputLayerSet[ i ] =  ( i &lt;= </w:t>
      </w:r>
      <w:r w:rsidRPr="00564A49">
        <w:rPr>
          <w:rFonts w:eastAsia="Batang"/>
          <w:bCs/>
          <w:lang w:val="en-US" w:eastAsia="ko-KR"/>
        </w:rPr>
        <w:t>vps_number_layer_sets_minus1</w:t>
      </w:r>
      <w:r w:rsidRPr="00564A49">
        <w:rPr>
          <w:lang w:val="en-US"/>
        </w:rPr>
        <w:t xml:space="preserve"> ) ? </w:t>
      </w:r>
      <w:r w:rsidRPr="00564A49">
        <w:rPr>
          <w:lang w:val="en-US"/>
        </w:rPr>
        <w:br/>
      </w:r>
      <w:r w:rsidRPr="00564A49">
        <w:rPr>
          <w:lang w:val="en-US"/>
        </w:rPr>
        <w:tab/>
        <w:t>i : output_layer_set_idx_minus1[ i ] + 1</w:t>
      </w:r>
      <w:r w:rsidRPr="00564A49">
        <w:rPr>
          <w:lang w:val="en-US"/>
        </w:rPr>
        <w:tab/>
      </w:r>
      <w:r w:rsidRPr="00564A49">
        <w:rPr>
          <w:bCs/>
          <w:lang w:val="en-US"/>
        </w:rPr>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2</w:t>
      </w:r>
      <w:r w:rsidRPr="00564A49">
        <w:rPr>
          <w:lang w:val="en-US"/>
        </w:rPr>
        <w:fldChar w:fldCharType="end"/>
      </w:r>
      <w:r w:rsidRPr="00564A49">
        <w:rPr>
          <w:bCs/>
          <w:lang w:val="en-US"/>
        </w:rPr>
        <w:t>)</w:t>
      </w:r>
    </w:p>
    <w:p w:rsidR="007E173E" w:rsidRPr="00564A49" w:rsidRDefault="007E173E" w:rsidP="007E173E">
      <w:pPr>
        <w:rPr>
          <w:lang w:val="en-US"/>
        </w:rPr>
      </w:pPr>
      <w:r w:rsidRPr="00564A49">
        <w:rPr>
          <w:lang w:val="en-US"/>
        </w:rPr>
        <w:t xml:space="preserve">The variable NumSubDpbs[ i ], specifying the number of sub-DPBs for the i-th output layer set, is set </w:t>
      </w:r>
      <w:r w:rsidRPr="00564A49">
        <w:rPr>
          <w:lang w:val="en-CA"/>
        </w:rPr>
        <w:t xml:space="preserve">equal to </w:t>
      </w:r>
      <w:r w:rsidRPr="00564A49">
        <w:rPr>
          <w:lang w:val="en-US"/>
        </w:rPr>
        <w:t>NumLayersInIdList</w:t>
      </w:r>
      <w:r w:rsidRPr="00564A49">
        <w:rPr>
          <w:lang w:val="en-CA"/>
        </w:rPr>
        <w:t>[ LayerSetIdxForOutputLayerSet[ i ] ]</w:t>
      </w:r>
      <w:r w:rsidRPr="00564A49">
        <w:rPr>
          <w:lang w:val="en-US"/>
        </w:rPr>
        <w:t>.</w:t>
      </w:r>
    </w:p>
    <w:p w:rsidR="007E173E" w:rsidRPr="00564A49" w:rsidRDefault="007E173E" w:rsidP="007E173E">
      <w:pPr>
        <w:rPr>
          <w:bCs/>
          <w:lang w:val="en-US"/>
        </w:rPr>
      </w:pPr>
      <w:r w:rsidRPr="00564A49">
        <w:rPr>
          <w:b/>
          <w:bCs/>
          <w:lang w:val="en-US"/>
        </w:rPr>
        <w:t>output_layer_flag</w:t>
      </w:r>
      <w:r w:rsidRPr="00564A49">
        <w:rPr>
          <w:lang w:val="en-US"/>
        </w:rPr>
        <w:t>[ i ]</w:t>
      </w:r>
      <w:r w:rsidRPr="00564A49">
        <w:rPr>
          <w:bCs/>
          <w:lang w:val="en-US"/>
        </w:rPr>
        <w:t>[ j ] equal to 1 specifies that the j-th layer in the i-th output layer set is an output layer. output_layer_flag</w:t>
      </w:r>
      <w:r w:rsidRPr="00564A49">
        <w:rPr>
          <w:lang w:val="en-US"/>
        </w:rPr>
        <w:t>[ i ]</w:t>
      </w:r>
      <w:r w:rsidRPr="00564A49">
        <w:rPr>
          <w:bCs/>
          <w:lang w:val="en-US"/>
        </w:rPr>
        <w:t>[ j ] equal to 0 specifies that the j-th layer in the i-th output layer set is not an output layer.</w:t>
      </w:r>
    </w:p>
    <w:p w:rsidR="007E173E" w:rsidRPr="00564A49" w:rsidRDefault="007E173E" w:rsidP="007E173E">
      <w:pPr>
        <w:rPr>
          <w:rFonts w:eastAsia="Batang"/>
          <w:bCs/>
          <w:lang w:val="en-US" w:eastAsia="ko-KR"/>
        </w:rPr>
      </w:pPr>
      <w:r w:rsidRPr="00564A49">
        <w:rPr>
          <w:lang w:val="en-US"/>
        </w:rPr>
        <w:t xml:space="preserve">When </w:t>
      </w:r>
      <w:r w:rsidRPr="00564A49">
        <w:rPr>
          <w:rFonts w:eastAsia="Batang"/>
          <w:bCs/>
          <w:lang w:val="en-US" w:eastAsia="ko-KR"/>
        </w:rPr>
        <w:t>defaultTargetOutputLayerIdc is equal to 0 or 1, f</w:t>
      </w:r>
      <w:r w:rsidRPr="00564A49">
        <w:rPr>
          <w:lang w:val="en-US"/>
        </w:rPr>
        <w:t xml:space="preserve">or i in the range of 0 to </w:t>
      </w:r>
      <w:r w:rsidRPr="00564A49">
        <w:rPr>
          <w:rFonts w:eastAsia="Batang"/>
          <w:bCs/>
          <w:lang w:val="en-US" w:eastAsia="ko-KR"/>
        </w:rPr>
        <w:t>vps_number_layer_sets_minus1</w:t>
      </w:r>
      <w:r w:rsidRPr="00564A49">
        <w:rPr>
          <w:lang w:val="en-US"/>
        </w:rPr>
        <w:t>, inclusive, and j in the range of 0 to NumLayersInIdList</w:t>
      </w:r>
      <w:r w:rsidRPr="00564A49">
        <w:rPr>
          <w:lang w:val="en-CA"/>
        </w:rPr>
        <w:t xml:space="preserve">[ LayerSetIdxForOutputLayerSet[ i ] ] − 1, inclusive, </w:t>
      </w:r>
      <w:r w:rsidRPr="00564A49">
        <w:rPr>
          <w:lang w:val="en-US"/>
        </w:rPr>
        <w:t xml:space="preserve">the variable OutputLayerFlag[ i ][ j ] is </w:t>
      </w:r>
      <w:r w:rsidRPr="00564A49">
        <w:rPr>
          <w:rFonts w:eastAsia="Batang"/>
          <w:bCs/>
          <w:lang w:val="en-US" w:eastAsia="ko-KR"/>
        </w:rPr>
        <w:t xml:space="preserve">derived as follows: </w:t>
      </w:r>
    </w:p>
    <w:p w:rsidR="007E173E" w:rsidRPr="00564A49" w:rsidRDefault="007E173E" w:rsidP="007E173E">
      <w:pPr>
        <w:pStyle w:val="enumlev1"/>
        <w:ind w:left="397"/>
        <w:rPr>
          <w:rFonts w:eastAsia="Batang"/>
          <w:bCs/>
          <w:lang w:val="en-US" w:eastAsia="ko-KR"/>
        </w:rPr>
      </w:pPr>
      <w:r w:rsidRPr="00564A49">
        <w:rPr>
          <w:lang w:val="en-US"/>
        </w:rPr>
        <w:t>–</w:t>
      </w:r>
      <w:r w:rsidRPr="00564A49">
        <w:rPr>
          <w:lang w:val="en-US"/>
        </w:rPr>
        <w:tab/>
      </w:r>
      <w:r w:rsidRPr="00564A49">
        <w:rPr>
          <w:rFonts w:eastAsia="Batang"/>
          <w:bCs/>
          <w:lang w:val="en-US" w:eastAsia="ko-KR"/>
        </w:rPr>
        <w:t>If defaultTargetOutputLayerIdc is equal to 0 or LayerSetLayerIdList</w:t>
      </w:r>
      <w:r w:rsidRPr="00564A49">
        <w:rPr>
          <w:lang w:val="en-CA"/>
        </w:rPr>
        <w:t>[ LayerSetIdxForOutputLayerSet[ i ] ][ </w:t>
      </w:r>
      <w:r w:rsidRPr="00564A49">
        <w:rPr>
          <w:rFonts w:eastAsia="Batang"/>
          <w:bCs/>
          <w:lang w:val="en-US" w:eastAsia="ko-KR"/>
        </w:rPr>
        <w:t>j ] is equal to nuhLayerIdA, with nuhLayerIdA being the highest value in LayerSetLayerIdList</w:t>
      </w:r>
      <w:r w:rsidRPr="00564A49">
        <w:rPr>
          <w:lang w:val="en-CA"/>
        </w:rPr>
        <w:t xml:space="preserve">[ LayerSetIdxForOutputLayerSet[ i ] ] with </w:t>
      </w:r>
      <w:r w:rsidRPr="00564A49">
        <w:rPr>
          <w:rFonts w:eastAsia="Batang"/>
          <w:lang w:val="en-US" w:eastAsia="ko-KR"/>
        </w:rPr>
        <w:t>AuxId[ nuhLayerIdA ] equal to 0,</w:t>
      </w:r>
      <w:r w:rsidRPr="00564A49">
        <w:rPr>
          <w:rFonts w:eastAsia="Batang"/>
          <w:bCs/>
          <w:lang w:val="en-US" w:eastAsia="ko-KR"/>
        </w:rPr>
        <w:t xml:space="preserve"> OutputLayerFlag[ i ][ j ] is set equal to 1.</w:t>
      </w:r>
    </w:p>
    <w:p w:rsidR="007E173E" w:rsidRPr="00564A49" w:rsidRDefault="007E173E" w:rsidP="007E173E">
      <w:pPr>
        <w:pStyle w:val="enumlev1"/>
        <w:ind w:left="397"/>
        <w:rPr>
          <w:rFonts w:eastAsia="Batang"/>
          <w:bCs/>
          <w:lang w:val="en-US" w:eastAsia="ko-KR"/>
        </w:rPr>
      </w:pPr>
      <w:r w:rsidRPr="00564A49">
        <w:rPr>
          <w:lang w:val="en-US"/>
        </w:rPr>
        <w:t>–</w:t>
      </w:r>
      <w:r w:rsidRPr="00564A49">
        <w:rPr>
          <w:lang w:val="en-US"/>
        </w:rPr>
        <w:tab/>
      </w:r>
      <w:r w:rsidRPr="00564A49">
        <w:rPr>
          <w:rFonts w:eastAsia="Batang"/>
          <w:bCs/>
          <w:lang w:val="en-US" w:eastAsia="ko-KR"/>
        </w:rPr>
        <w:t>Otherwise, OutputLayerFlag[ i ][ j ] is set equal to 0.</w:t>
      </w:r>
    </w:p>
    <w:p w:rsidR="007E173E" w:rsidRPr="00564A49" w:rsidRDefault="007E173E" w:rsidP="007E173E">
      <w:pPr>
        <w:rPr>
          <w:lang w:val="en-US"/>
        </w:rPr>
      </w:pPr>
      <w:r w:rsidRPr="00564A49">
        <w:rPr>
          <w:lang w:val="en-US"/>
        </w:rPr>
        <w:t>For i in the range of ( </w:t>
      </w:r>
      <w:r w:rsidRPr="00564A49">
        <w:rPr>
          <w:rFonts w:eastAsia="Batang"/>
          <w:bCs/>
          <w:lang w:val="en-US" w:eastAsia="ko-KR"/>
        </w:rPr>
        <w:t>defaultTargetOutputLayerIdc  = = 2  ) ? 0 : ( vps_number_layer_sets_minus1 + 1 ) to NumOutputLayerSets</w:t>
      </w:r>
      <w:r w:rsidRPr="00564A49">
        <w:rPr>
          <w:rFonts w:eastAsia="Times New Roman"/>
          <w:lang w:val="en-US"/>
        </w:rPr>
        <w:t> </w:t>
      </w:r>
      <w:r w:rsidRPr="00564A49">
        <w:rPr>
          <w:rFonts w:eastAsia="Times New Roman"/>
          <w:lang w:val="en-US"/>
        </w:rPr>
        <w:noBreakHyphen/>
        <w:t> 1</w:t>
      </w:r>
      <w:r w:rsidRPr="00564A49">
        <w:rPr>
          <w:lang w:val="en-US"/>
        </w:rPr>
        <w:t>, inclusive, and j in the range of 0 to NumLayersInIdList</w:t>
      </w:r>
      <w:r w:rsidRPr="00564A49">
        <w:rPr>
          <w:lang w:val="en-CA"/>
        </w:rPr>
        <w:t xml:space="preserve">[ LayerSetIdxForOutputLayerSet[ i ] ] − 1, inclusive, </w:t>
      </w:r>
      <w:r w:rsidRPr="00564A49">
        <w:rPr>
          <w:lang w:val="en-US"/>
        </w:rPr>
        <w:t xml:space="preserve">the variable OutputLayerFlag[ i ][ j ] is </w:t>
      </w:r>
      <w:r w:rsidRPr="00564A49">
        <w:rPr>
          <w:rFonts w:eastAsia="Batang"/>
          <w:bCs/>
          <w:lang w:val="en-US" w:eastAsia="ko-KR"/>
        </w:rPr>
        <w:t>set equal to output_layer_flag[ i ][ j ].</w:t>
      </w:r>
    </w:p>
    <w:p w:rsidR="007E173E" w:rsidRPr="00564A49" w:rsidRDefault="007E173E" w:rsidP="007E173E">
      <w:pPr>
        <w:rPr>
          <w:bCs/>
          <w:lang w:val="en-US"/>
        </w:rPr>
      </w:pPr>
      <w:r w:rsidRPr="00564A49">
        <w:rPr>
          <w:bCs/>
          <w:lang w:val="en-US"/>
        </w:rPr>
        <w:t>The variable NumOutputLayersInOutputLayerSet[ i ] is derived as follows: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jc w:val="left"/>
        <w:rPr>
          <w:rFonts w:eastAsia="Batang"/>
          <w:bCs/>
          <w:lang w:val="en-US" w:eastAsia="ko-KR"/>
        </w:rPr>
      </w:pPr>
      <w:r w:rsidRPr="00564A49">
        <w:rPr>
          <w:rFonts w:eastAsia="Batang"/>
          <w:bCs/>
          <w:lang w:val="en-US" w:eastAsia="ko-KR"/>
        </w:rPr>
        <w:t>NumOutputLayersInOutputLayerSet[ i ] = 0</w:t>
      </w:r>
      <w:r w:rsidRPr="00564A49">
        <w:rPr>
          <w:rFonts w:eastAsia="Batang"/>
          <w:bCs/>
          <w:lang w:val="en-US" w:eastAsia="ko-KR"/>
        </w:rPr>
        <w:br/>
        <w:t>for( j = 0 ; j &lt; NumLayersInIdList[ </w:t>
      </w:r>
      <w:r w:rsidRPr="00564A49">
        <w:rPr>
          <w:lang w:val="en-US"/>
        </w:rPr>
        <w:t>LayerSetIdxForOutputLayerSet</w:t>
      </w:r>
      <w:r w:rsidRPr="00564A49">
        <w:rPr>
          <w:rFonts w:eastAsia="Batang"/>
          <w:bCs/>
          <w:lang w:val="en-US" w:eastAsia="ko-KR"/>
        </w:rPr>
        <w:t xml:space="preserve">[ i ] ]; j++) { </w:t>
      </w:r>
      <w:r w:rsidRPr="00564A49">
        <w:rPr>
          <w:rFonts w:eastAsia="Batang"/>
          <w:bCs/>
          <w:lang w:val="en-US" w:eastAsia="ko-KR"/>
        </w:rPr>
        <w:br/>
      </w:r>
      <w:r w:rsidRPr="00564A49">
        <w:rPr>
          <w:rFonts w:eastAsia="Batang"/>
          <w:bCs/>
          <w:lang w:val="en-US" w:eastAsia="ko-KR"/>
        </w:rPr>
        <w:tab/>
        <w:t>NumOutputLayersInOutputLayerSet[ i ] += OutputLayerFlag[ i ][ j ]</w:t>
      </w:r>
      <w:r w:rsidRPr="00564A49">
        <w:rPr>
          <w:rFonts w:eastAsia="Batang"/>
          <w:bCs/>
          <w:lang w:val="en-US" w:eastAsia="ko-KR"/>
        </w:rPr>
        <w:br/>
      </w:r>
      <w:r w:rsidRPr="00564A49">
        <w:rPr>
          <w:rFonts w:eastAsia="Batang"/>
          <w:bCs/>
          <w:lang w:val="en-US" w:eastAsia="ko-KR"/>
        </w:rPr>
        <w:tab/>
        <w:t>if( OutputLayerFlag[ i ][ j ]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r>
      <w:r w:rsidR="00C90D81" w:rsidRPr="00564A49">
        <w:rPr>
          <w:rFonts w:eastAsia="Batang"/>
          <w:bCs/>
          <w:lang w:val="en-US" w:eastAsia="ko-KR"/>
        </w:rPr>
        <w:t>OlsHighestOutputLayerId</w:t>
      </w:r>
      <w:r w:rsidRPr="00564A49">
        <w:rPr>
          <w:rFonts w:eastAsia="Batang"/>
          <w:bCs/>
          <w:lang w:val="en-US" w:eastAsia="ko-KR"/>
        </w:rPr>
        <w:t>[ i ] = LayerSetLayerIdList[ </w:t>
      </w:r>
      <w:r w:rsidRPr="00564A49">
        <w:rPr>
          <w:lang w:val="en-US"/>
        </w:rPr>
        <w:t>LayerSetIdxForOutputLayerSet</w:t>
      </w:r>
      <w:r w:rsidRPr="00564A49">
        <w:rPr>
          <w:rFonts w:eastAsia="Batang"/>
          <w:bCs/>
          <w:lang w:val="en-US" w:eastAsia="ko-KR"/>
        </w:rPr>
        <w:t>[ i ] ][ j ]</w:t>
      </w:r>
    </w:p>
    <w:p w:rsidR="007E173E" w:rsidRPr="00564A49" w:rsidRDefault="007E173E" w:rsidP="007E173E">
      <w:pPr>
        <w:rPr>
          <w:bCs/>
          <w:lang w:val="en-US"/>
        </w:rPr>
      </w:pPr>
      <w:r w:rsidRPr="00564A49">
        <w:rPr>
          <w:b/>
          <w:bCs/>
          <w:lang w:val="en-US"/>
        </w:rPr>
        <w:t>profile_level_tier_idx</w:t>
      </w:r>
      <w:r w:rsidRPr="00564A49">
        <w:rPr>
          <w:lang w:val="en-US"/>
        </w:rPr>
        <w:t>[ i ]</w:t>
      </w:r>
      <w:r w:rsidRPr="00564A49">
        <w:rPr>
          <w:bCs/>
          <w:lang w:val="en-US"/>
        </w:rPr>
        <w:t xml:space="preserve"> </w:t>
      </w:r>
      <w:r w:rsidRPr="00564A49">
        <w:rPr>
          <w:lang w:val="en-US"/>
        </w:rPr>
        <w:t xml:space="preserve">specifies the index, into the list of </w:t>
      </w:r>
      <w:r w:rsidRPr="00564A49">
        <w:rPr>
          <w:bCs/>
          <w:lang w:val="en-US"/>
        </w:rPr>
        <w:t>profile_tier_level( ) syntax structures</w:t>
      </w:r>
      <w:r w:rsidRPr="00564A49">
        <w:rPr>
          <w:lang w:val="en-US"/>
        </w:rPr>
        <w:t xml:space="preserve"> in the VPS, of the </w:t>
      </w:r>
      <w:r w:rsidRPr="00564A49">
        <w:rPr>
          <w:bCs/>
          <w:lang w:val="en-US"/>
        </w:rPr>
        <w:t xml:space="preserve">profile_tier_level( ) </w:t>
      </w:r>
      <w:r w:rsidRPr="00564A49">
        <w:rPr>
          <w:lang w:val="en-US"/>
        </w:rPr>
        <w:t xml:space="preserve">syntax structure that applies to i-th output layer set. The length of the </w:t>
      </w:r>
      <w:r w:rsidRPr="00564A49">
        <w:rPr>
          <w:bCs/>
          <w:lang w:val="en-US"/>
        </w:rPr>
        <w:t>profile_level_tier_idx</w:t>
      </w:r>
      <w:r w:rsidRPr="00564A49">
        <w:rPr>
          <w:lang w:val="en-US"/>
        </w:rPr>
        <w:t>[ i ] syntax element is Ceil( Log2( </w:t>
      </w:r>
      <w:r w:rsidRPr="00564A49">
        <w:rPr>
          <w:rFonts w:eastAsia="Batang"/>
          <w:bCs/>
          <w:lang w:val="en-US" w:eastAsia="ko-KR"/>
        </w:rPr>
        <w:t>vps_num_profile_tier_level_minus1 + 1</w:t>
      </w:r>
      <w:r w:rsidRPr="00564A49">
        <w:rPr>
          <w:lang w:val="en-US"/>
        </w:rPr>
        <w:t> ) ) bits. T</w:t>
      </w:r>
      <w:r w:rsidRPr="00564A49">
        <w:rPr>
          <w:rFonts w:eastAsia="Batang"/>
          <w:bCs/>
          <w:lang w:val="en-US" w:eastAsia="ko-KR"/>
        </w:rPr>
        <w:t xml:space="preserve">he value of </w:t>
      </w:r>
      <w:r w:rsidRPr="00564A49">
        <w:rPr>
          <w:bCs/>
          <w:lang w:val="en-US"/>
        </w:rPr>
        <w:t>profile_level_tier_idx</w:t>
      </w:r>
      <w:r w:rsidRPr="00564A49">
        <w:rPr>
          <w:lang w:val="en-US"/>
        </w:rPr>
        <w:t>[ 0 ]</w:t>
      </w:r>
      <w:r w:rsidRPr="00564A49">
        <w:rPr>
          <w:rFonts w:eastAsia="Batang"/>
          <w:bCs/>
          <w:lang w:val="en-US" w:eastAsia="ko-KR"/>
        </w:rPr>
        <w:t xml:space="preserve"> is inferred to be equal to 0. The value of </w:t>
      </w:r>
      <w:r w:rsidRPr="00564A49">
        <w:rPr>
          <w:bCs/>
          <w:lang w:val="en-US"/>
        </w:rPr>
        <w:t>profile_level_tier_idx</w:t>
      </w:r>
      <w:r w:rsidRPr="00564A49">
        <w:rPr>
          <w:lang w:val="en-US"/>
        </w:rPr>
        <w:t>[ i ]</w:t>
      </w:r>
      <w:r w:rsidRPr="00564A49">
        <w:rPr>
          <w:rFonts w:eastAsia="Batang"/>
          <w:bCs/>
          <w:lang w:val="en-US" w:eastAsia="ko-KR"/>
        </w:rPr>
        <w:t xml:space="preserve"> shall be in the range of 0 to vps_num_profile_tier_level_minus1, inclusive</w:t>
      </w:r>
      <w:r w:rsidRPr="00564A49">
        <w:rPr>
          <w:bCs/>
          <w:lang w:val="en-US"/>
        </w:rPr>
        <w:t>.</w:t>
      </w:r>
    </w:p>
    <w:p w:rsidR="007E173E" w:rsidRPr="00564A49" w:rsidRDefault="007E173E" w:rsidP="007E173E">
      <w:pPr>
        <w:rPr>
          <w:rFonts w:eastAsia="Batang"/>
          <w:bCs/>
          <w:lang w:val="en-US" w:eastAsia="ko-KR"/>
        </w:rPr>
      </w:pPr>
      <w:bookmarkStart w:id="1567" w:name="_Ref348090365"/>
      <w:r w:rsidRPr="00564A49">
        <w:rPr>
          <w:rFonts w:eastAsia="Batang"/>
          <w:b/>
          <w:bCs/>
          <w:lang w:val="en-US" w:eastAsia="ko-KR"/>
        </w:rPr>
        <w:t>alt_output_layer_flag</w:t>
      </w:r>
      <w:r w:rsidRPr="00564A49">
        <w:rPr>
          <w:rFonts w:eastAsia="Batang"/>
          <w:bCs/>
          <w:lang w:val="en-US" w:eastAsia="ko-KR"/>
        </w:rPr>
        <w:t>[ i ] equal to 0 specifies that an alternative output layer is not used for any output layer in the i-th output layer set. alt_output_layer_flag[ i ] equal to 1 specifies that an alternative output layer may be used for the output layer in the i-th output layer set.</w:t>
      </w:r>
    </w:p>
    <w:p w:rsidR="007E173E" w:rsidRPr="00564A49" w:rsidRDefault="007E173E" w:rsidP="007E173E">
      <w:pPr>
        <w:pStyle w:val="enumlev1"/>
        <w:ind w:left="397"/>
        <w:rPr>
          <w:bCs/>
          <w:lang w:val="en-US"/>
        </w:rPr>
      </w:pPr>
      <w:r w:rsidRPr="00564A49">
        <w:rPr>
          <w:bCs/>
          <w:lang w:val="en-US"/>
        </w:rPr>
        <w:t>–</w:t>
      </w:r>
      <w:r w:rsidRPr="00564A49">
        <w:rPr>
          <w:bCs/>
          <w:lang w:val="en-US"/>
        </w:rPr>
        <w:tab/>
      </w:r>
      <w:r w:rsidRPr="00564A49">
        <w:rPr>
          <w:rFonts w:eastAsia="Batang"/>
          <w:bCs/>
          <w:lang w:val="en-US" w:eastAsia="ko-KR"/>
        </w:rPr>
        <w:t xml:space="preserve">If </w:t>
      </w:r>
      <w:r w:rsidRPr="00564A49">
        <w:rPr>
          <w:bCs/>
          <w:lang w:val="en-US"/>
        </w:rPr>
        <w:t>NumOutputLayersInOutputLayerSet[ i ] is equal to 1 and NumDirectRefLayers[ </w:t>
      </w:r>
      <w:r w:rsidR="00C90D81" w:rsidRPr="00564A49">
        <w:rPr>
          <w:bCs/>
          <w:lang w:val="en-US"/>
        </w:rPr>
        <w:t>OlsHighestOutputLayerId</w:t>
      </w:r>
      <w:r w:rsidRPr="00564A49">
        <w:rPr>
          <w:bCs/>
          <w:lang w:val="en-US"/>
        </w:rPr>
        <w:t>[ i ] ] is greater than 0, the variable AltOptLayerFlag[ i ] is set equal to alt_output_layer_flag[ i ].</w:t>
      </w:r>
    </w:p>
    <w:p w:rsidR="007E173E" w:rsidRPr="00564A49" w:rsidRDefault="007E173E" w:rsidP="007E173E">
      <w:pPr>
        <w:pStyle w:val="enumlev1"/>
        <w:ind w:left="397"/>
        <w:rPr>
          <w:bCs/>
          <w:lang w:val="en-US"/>
        </w:rPr>
      </w:pPr>
      <w:r w:rsidRPr="00564A49">
        <w:rPr>
          <w:bCs/>
          <w:lang w:val="en-US"/>
        </w:rPr>
        <w:t>–</w:t>
      </w:r>
      <w:r w:rsidRPr="00564A49">
        <w:rPr>
          <w:bCs/>
          <w:lang w:val="en-US"/>
        </w:rPr>
        <w:tab/>
        <w:t xml:space="preserve">Otherwise, the </w:t>
      </w:r>
      <w:r w:rsidRPr="00564A49">
        <w:rPr>
          <w:rFonts w:eastAsia="Batang"/>
          <w:bCs/>
          <w:lang w:val="en-US" w:eastAsia="ko-KR"/>
        </w:rPr>
        <w:t>variable</w:t>
      </w:r>
      <w:r w:rsidRPr="00564A49">
        <w:rPr>
          <w:bCs/>
          <w:lang w:val="en-US"/>
        </w:rPr>
        <w:t xml:space="preserve"> AltOptLayerFlag[ i ] is set equal to 0.</w:t>
      </w:r>
    </w:p>
    <w:p w:rsidR="007E173E" w:rsidRPr="00564A49" w:rsidRDefault="007E173E" w:rsidP="007E173E">
      <w:pPr>
        <w:pStyle w:val="enumlev1"/>
        <w:ind w:left="397"/>
        <w:rPr>
          <w:rFonts w:eastAsia="Batang"/>
          <w:bCs/>
          <w:lang w:val="en-US" w:eastAsia="ko-KR"/>
        </w:rPr>
      </w:pPr>
      <w:r w:rsidRPr="00564A49">
        <w:rPr>
          <w:bCs/>
          <w:lang w:val="en-US"/>
        </w:rPr>
        <w:t>AltOptLayerFlag[ 0 ] is set equal to 0.</w:t>
      </w:r>
    </w:p>
    <w:p w:rsidR="007E173E" w:rsidRPr="00564A49" w:rsidRDefault="007E173E" w:rsidP="007E173E">
      <w:pPr>
        <w:pStyle w:val="Note1"/>
        <w:rPr>
          <w:lang w:val="en-US"/>
        </w:rPr>
      </w:pPr>
      <w:r w:rsidRPr="00564A49">
        <w:rPr>
          <w:lang w:val="en-US"/>
        </w:rPr>
        <w:t>NOTE </w:t>
      </w:r>
      <w:r w:rsidRPr="00564A49">
        <w:rPr>
          <w:lang w:val="en-US"/>
        </w:rPr>
        <w:fldChar w:fldCharType="begin" w:fldLock="1"/>
      </w:r>
      <w:r w:rsidRPr="00564A49">
        <w:rPr>
          <w:lang w:val="en-US"/>
        </w:rPr>
        <w:instrText xml:space="preserve"> SEQ NoteCounter \* MERGEFORMAT  \* MERGEFORMAT  \* MERGEFORMAT  \* MERGEFORMAT </w:instrText>
      </w:r>
      <w:r w:rsidRPr="00564A49">
        <w:rPr>
          <w:lang w:val="en-US"/>
        </w:rPr>
        <w:fldChar w:fldCharType="separate"/>
      </w:r>
      <w:r w:rsidRPr="00564A49">
        <w:rPr>
          <w:noProof/>
          <w:lang w:val="en-US"/>
        </w:rPr>
        <w:t>6</w:t>
      </w:r>
      <w:r w:rsidRPr="00564A49">
        <w:rPr>
          <w:lang w:val="en-US"/>
        </w:rPr>
        <w:fldChar w:fldCharType="end"/>
      </w:r>
      <w:r w:rsidRPr="00564A49">
        <w:rPr>
          <w:lang w:val="en-US"/>
        </w:rPr>
        <w:t> – When AltOptLayerFlag[ olsIdx ] is equal to 0, pictures that are not at the target output layers of the output layer set with index olsIdx are not output. When AltOptLayerFlag[ olsIdx ] is equal to 1 and a picture at the target output layer of the output layer set with index olsIdx is not present in an access unit or has PicOutputFlag equal to 0, a picture with highest nuh_layer_id among those pictures of the access unit for which PicOutputFlag is equal to 1 and which has nuh_layer_id value among the nuh_layer_id values of the direct and indirect reference layers of the target output layer is output.</w:t>
      </w:r>
    </w:p>
    <w:p w:rsidR="007E173E" w:rsidRPr="00564A49" w:rsidRDefault="007E173E" w:rsidP="007E173E">
      <w:pPr>
        <w:rPr>
          <w:bCs/>
          <w:lang w:val="en-US"/>
        </w:rPr>
      </w:pPr>
      <w:r w:rsidRPr="00564A49">
        <w:rPr>
          <w:bCs/>
          <w:lang w:val="en-US"/>
        </w:rPr>
        <w:lastRenderedPageBreak/>
        <w:t xml:space="preserve">For each value of olsIdx in the range of 0 to </w:t>
      </w:r>
      <w:r w:rsidRPr="00564A49">
        <w:rPr>
          <w:rFonts w:eastAsia="Batang"/>
          <w:bCs/>
          <w:lang w:val="en-US" w:eastAsia="ko-KR"/>
        </w:rPr>
        <w:t>NumOutputLayerSets −</w:t>
      </w:r>
      <w:r w:rsidRPr="00564A49">
        <w:rPr>
          <w:lang w:val="en-CA"/>
        </w:rPr>
        <w:t> </w:t>
      </w:r>
      <w:r w:rsidRPr="00564A49">
        <w:rPr>
          <w:bCs/>
          <w:lang w:val="en-US"/>
        </w:rPr>
        <w:t>1, inclusive, the following applies:</w:t>
      </w:r>
    </w:p>
    <w:p w:rsidR="007E173E" w:rsidRPr="00564A49" w:rsidRDefault="007E173E" w:rsidP="007E173E">
      <w:pPr>
        <w:pStyle w:val="enumlev1"/>
        <w:ind w:left="397"/>
        <w:rPr>
          <w:bCs/>
          <w:lang w:val="en-US"/>
        </w:rPr>
      </w:pPr>
      <w:r w:rsidRPr="00564A49">
        <w:rPr>
          <w:bCs/>
          <w:lang w:val="en-US"/>
        </w:rPr>
        <w:t>–</w:t>
      </w:r>
      <w:r w:rsidRPr="00564A49">
        <w:rPr>
          <w:bCs/>
          <w:lang w:val="en-US"/>
        </w:rPr>
        <w:tab/>
        <w:t xml:space="preserve">When AltOptLayerFlag[ olsIdx ] is equal to 1, the value of pic_output_flag shall be the same in the slice headers of an access unit that have nuh_layer_id value equal to </w:t>
      </w:r>
      <w:r w:rsidR="00C90D81" w:rsidRPr="00564A49">
        <w:rPr>
          <w:bCs/>
          <w:lang w:val="en-US"/>
        </w:rPr>
        <w:t>OlsHighestOutputLayerId</w:t>
      </w:r>
      <w:r w:rsidRPr="00564A49">
        <w:rPr>
          <w:bCs/>
          <w:lang w:val="en-US"/>
        </w:rPr>
        <w:t xml:space="preserve">[ olsIdx ] or equal to the nuh_layer_id value of any direct or indirect reference layer of the layer with nuh_layer_id equal to </w:t>
      </w:r>
      <w:r w:rsidR="00C90D81" w:rsidRPr="00564A49">
        <w:rPr>
          <w:bCs/>
          <w:lang w:val="en-US"/>
        </w:rPr>
        <w:t>OlsHighestOutputLayerId</w:t>
      </w:r>
      <w:r w:rsidRPr="00564A49">
        <w:rPr>
          <w:bCs/>
          <w:lang w:val="en-US"/>
        </w:rPr>
        <w:t>[ olsIdx ].</w:t>
      </w:r>
    </w:p>
    <w:p w:rsidR="007E173E" w:rsidRPr="00564A49" w:rsidRDefault="007E173E" w:rsidP="007E173E">
      <w:pPr>
        <w:pStyle w:val="enumlev1"/>
        <w:ind w:left="397"/>
        <w:rPr>
          <w:bCs/>
          <w:lang w:val="en-US"/>
        </w:rPr>
      </w:pPr>
      <w:r w:rsidRPr="00564A49">
        <w:rPr>
          <w:bCs/>
          <w:lang w:val="en-US"/>
        </w:rPr>
        <w:t>–</w:t>
      </w:r>
      <w:r w:rsidRPr="00564A49">
        <w:rPr>
          <w:bCs/>
          <w:lang w:val="en-US"/>
        </w:rPr>
        <w:tab/>
        <w:t>Let olsBitstream be the output of the sub-bitstream extraction process with inputs of the current bitstream, TemporalId equal to 7 and layerIdListTarget equal to LayerSetLayerIdList[ </w:t>
      </w:r>
      <w:r w:rsidRPr="00564A49">
        <w:rPr>
          <w:lang w:val="en-US"/>
        </w:rPr>
        <w:t>LayerSetIdxForOutputLayerSet</w:t>
      </w:r>
      <w:r w:rsidRPr="00564A49">
        <w:rPr>
          <w:bCs/>
          <w:lang w:val="en-US"/>
        </w:rPr>
        <w:t xml:space="preserve">[ olsIdx ] ]. Let truncatedOlsBitstream be olsBitstream or be formed from the olsBitstream by removing access units preceding, in decoding order, any access unit with an IRAP picture having nuh_layer_id equal to 0. It is a requirement of bitstream conformance that when AltOptLayerFlag[ olsIdx ] is equal to 1, a bitstream that is formed by removing, from the truncatedOlsBitstream, any coded picture that is not used as a reference for prediction for any other picture and is not the only coded picture of an access unit is a conforming bitstream. </w:t>
      </w:r>
    </w:p>
    <w:p w:rsidR="007E173E" w:rsidRPr="00564A49" w:rsidRDefault="007E173E" w:rsidP="007E173E">
      <w:pPr>
        <w:pStyle w:val="Note1"/>
        <w:rPr>
          <w:lang w:val="en-US"/>
        </w:rPr>
      </w:pPr>
      <w:r w:rsidRPr="00564A49">
        <w:rPr>
          <w:lang w:val="en-US"/>
        </w:rPr>
        <w:t>NOTE </w:t>
      </w:r>
      <w:r w:rsidRPr="00564A49">
        <w:rPr>
          <w:lang w:val="en-US"/>
        </w:rPr>
        <w:fldChar w:fldCharType="begin" w:fldLock="1"/>
      </w:r>
      <w:r w:rsidRPr="00564A49">
        <w:rPr>
          <w:lang w:val="en-US"/>
        </w:rPr>
        <w:instrText xml:space="preserve"> SEQ NoteCounter \* MERGEFORMAT  \* MERGEFORMAT  \* MERGEFORMAT  \* MERGEFORMAT </w:instrText>
      </w:r>
      <w:r w:rsidRPr="00564A49">
        <w:rPr>
          <w:lang w:val="en-US"/>
        </w:rPr>
        <w:fldChar w:fldCharType="separate"/>
      </w:r>
      <w:r w:rsidRPr="00564A49">
        <w:rPr>
          <w:noProof/>
          <w:lang w:val="en-US"/>
        </w:rPr>
        <w:t>7</w:t>
      </w:r>
      <w:r w:rsidRPr="00564A49">
        <w:rPr>
          <w:lang w:val="en-US"/>
        </w:rPr>
        <w:fldChar w:fldCharType="end"/>
      </w:r>
      <w:r w:rsidRPr="00564A49">
        <w:rPr>
          <w:lang w:val="en-US"/>
        </w:rPr>
        <w:t> – When AltOptLayerFlag[ olsIdx ] is equal to 1, encoders are required to set the values of max_vps_dec_pic_buffering_minus1[ i ][ k ][ j ] such that these values suffice also when pictures of an alternative output layer are marked as "needed for output" in the HRD.</w:t>
      </w:r>
    </w:p>
    <w:p w:rsidR="007E173E" w:rsidRPr="00564A49" w:rsidRDefault="007E173E" w:rsidP="007E173E">
      <w:pPr>
        <w:pStyle w:val="Note1"/>
        <w:rPr>
          <w:lang w:val="en-US"/>
        </w:rPr>
      </w:pPr>
      <w:r w:rsidRPr="00564A49">
        <w:rPr>
          <w:lang w:val="en-US"/>
        </w:rPr>
        <w:t>NOTE </w:t>
      </w:r>
      <w:r w:rsidRPr="00564A49">
        <w:rPr>
          <w:lang w:val="en-US"/>
        </w:rPr>
        <w:fldChar w:fldCharType="begin" w:fldLock="1"/>
      </w:r>
      <w:r w:rsidRPr="00564A49">
        <w:rPr>
          <w:lang w:val="en-US"/>
        </w:rPr>
        <w:instrText xml:space="preserve"> SEQ NoteCounter \* MERGEFORMAT  \* MERGEFORMAT  \* MERGEFORMAT  \* MERGEFORMAT </w:instrText>
      </w:r>
      <w:r w:rsidRPr="00564A49">
        <w:rPr>
          <w:lang w:val="en-US"/>
        </w:rPr>
        <w:fldChar w:fldCharType="separate"/>
      </w:r>
      <w:r w:rsidRPr="00564A49">
        <w:rPr>
          <w:noProof/>
          <w:lang w:val="en-US"/>
        </w:rPr>
        <w:t>8</w:t>
      </w:r>
      <w:r w:rsidRPr="00564A49">
        <w:rPr>
          <w:lang w:val="en-US"/>
        </w:rPr>
        <w:fldChar w:fldCharType="end"/>
      </w:r>
      <w:r w:rsidRPr="00564A49">
        <w:rPr>
          <w:lang w:val="en-US"/>
        </w:rPr>
        <w:t xml:space="preserve"> – When AltOptLayerFlag[ olsIdx ] is equal to 1, cross_layer_irap_aligned_flag is equal to 0 and the layer with </w:t>
      </w:r>
      <w:r w:rsidR="00C90D81" w:rsidRPr="00564A49">
        <w:rPr>
          <w:lang w:val="en-US"/>
        </w:rPr>
        <w:t>OlsHighestOutputLayerId</w:t>
      </w:r>
      <w:r w:rsidRPr="00564A49">
        <w:rPr>
          <w:lang w:val="en-US"/>
        </w:rPr>
        <w:t>[ olsIdx ] shares a sub-DPB with one or more of its direct or indirect reference layers, encoders need to constrain marking of pictures that become CL-RAS pictures when NoClrasOutputFlag is set equal to 1 for an IRAP picture with nuh_layer_id equal to 0 as follows.</w:t>
      </w:r>
    </w:p>
    <w:p w:rsidR="007E173E" w:rsidRPr="00564A49" w:rsidRDefault="007E173E" w:rsidP="007E173E">
      <w:pPr>
        <w:pStyle w:val="Note1"/>
        <w:rPr>
          <w:lang w:val="en-US"/>
        </w:rPr>
      </w:pPr>
      <w:r w:rsidRPr="00564A49">
        <w:rPr>
          <w:lang w:val="en-US"/>
        </w:rPr>
        <w:t xml:space="preserve">Let clRasPic be a picture that becomes a CL-RAS picture when NoClrasOutputFlag is set equal to 1 for an IRAP picture with nuh_layer_id equal to 0 and let clBlaPic be that IRAP picture. Let clRasAu be the access unit including clRasPic. Let clRasLayerId be the nuh_layer_id of clRasPic. Let altOutputLayersSharingSubDpb be a list of layers that are direct or indirect reference layers of the layer with nuh_layer_id equal to clRasLayerId and that share the same sub-DPB as the layer with nuh_layer_id equal to clRasLayerId. </w:t>
      </w:r>
    </w:p>
    <w:p w:rsidR="007E173E" w:rsidRPr="00564A49" w:rsidRDefault="007E173E" w:rsidP="007E173E">
      <w:pPr>
        <w:pStyle w:val="Note1"/>
        <w:rPr>
          <w:lang w:val="en-US"/>
        </w:rPr>
      </w:pPr>
      <w:r w:rsidRPr="00564A49">
        <w:rPr>
          <w:lang w:val="en-US"/>
        </w:rPr>
        <w:t>The following constraint ensures that CL-RAS pictures can be removed from a bitstream where clBlaPic has NoClrasOutputFlag equal to 1 without causing an increase in the required DPB capacity of the sub-DPB of the layer with nuh_layer_id equal to layer_id_in_nuh[ </w:t>
      </w:r>
      <w:r w:rsidR="00C90D81" w:rsidRPr="00564A49">
        <w:rPr>
          <w:lang w:val="en-US"/>
        </w:rPr>
        <w:t>OlsHighestOutputLayerId</w:t>
      </w:r>
      <w:r w:rsidRPr="00564A49">
        <w:rPr>
          <w:lang w:val="en-US"/>
        </w:rPr>
        <w:t>[ olsIdx ] ]: clRasPic must be marked as "unused for reference" by the same or earlier access unit, in decoding order, as the first access unit, in decoding order, by which a picture in clRasAu with nuh_layer_id equal nuh_layer_id of any layer included in altOutputLayersSharingSubDpb is marked as "unused for reference".</w:t>
      </w:r>
    </w:p>
    <w:p w:rsidR="007E173E" w:rsidRPr="00564A49" w:rsidRDefault="007E173E" w:rsidP="007E173E">
      <w:pPr>
        <w:rPr>
          <w:rFonts w:eastAsia="Batang"/>
          <w:bCs/>
          <w:lang w:val="en-US" w:eastAsia="ko-KR"/>
        </w:rPr>
      </w:pPr>
      <w:r w:rsidRPr="00564A49">
        <w:rPr>
          <w:rFonts w:eastAsia="Batang"/>
          <w:b/>
          <w:bCs/>
          <w:lang w:val="en-US" w:eastAsia="ko-KR"/>
        </w:rPr>
        <w:t>rep_format_idx_present_flag</w:t>
      </w:r>
      <w:r w:rsidRPr="00564A49">
        <w:rPr>
          <w:rFonts w:eastAsia="Batang"/>
          <w:bCs/>
          <w:lang w:val="en-US" w:eastAsia="ko-KR"/>
        </w:rPr>
        <w:t xml:space="preserve"> equal to 1 specifies that the syntax elements vps_num_rep_formats_minus1 and vps_rep_format_idx[ i ] are present. rep_format_idx_present_flag equal to 0 specifies that the syntax elements vps_num_rep_formats_minus1 and vps_rep_format_idx[ i ] are not present.</w:t>
      </w:r>
    </w:p>
    <w:p w:rsidR="007E173E" w:rsidRPr="00564A49" w:rsidRDefault="007E173E" w:rsidP="007E173E">
      <w:pPr>
        <w:rPr>
          <w:rFonts w:eastAsia="Batang"/>
          <w:bCs/>
          <w:lang w:val="en-US" w:eastAsia="ko-KR"/>
        </w:rPr>
      </w:pPr>
      <w:r w:rsidRPr="00564A49">
        <w:rPr>
          <w:rFonts w:eastAsia="Batang"/>
          <w:b/>
          <w:bCs/>
          <w:lang w:val="en-US" w:eastAsia="ko-KR"/>
        </w:rPr>
        <w:t>vps_num_rep_formats_minus1</w:t>
      </w:r>
      <w:r w:rsidRPr="00564A49">
        <w:rPr>
          <w:rFonts w:eastAsia="Batang"/>
          <w:bCs/>
          <w:lang w:val="en-US" w:eastAsia="ko-KR"/>
        </w:rPr>
        <w:t xml:space="preserve"> plus 1 specifies the number of the following rep_format( ) syntax structures in the VPS. When not present, the value of vps_num_rep_formats_minus1 is inferred to be equal to MaxLayersMinus1. The value of vps_num_rep_formats_minus1 shall be in the range of 0 to 255, inclusive.</w:t>
      </w:r>
    </w:p>
    <w:p w:rsidR="007E173E" w:rsidRPr="00564A49" w:rsidRDefault="007E173E" w:rsidP="007E173E">
      <w:pPr>
        <w:rPr>
          <w:rFonts w:eastAsia="Batang"/>
          <w:bCs/>
          <w:lang w:val="en-US" w:eastAsia="ko-KR"/>
        </w:rPr>
      </w:pPr>
      <w:r w:rsidRPr="00564A49">
        <w:rPr>
          <w:rFonts w:eastAsia="Batang"/>
          <w:b/>
          <w:bCs/>
          <w:lang w:val="en-US" w:eastAsia="ko-KR"/>
        </w:rPr>
        <w:t>vps_rep_format_idx</w:t>
      </w:r>
      <w:r w:rsidRPr="00564A49">
        <w:rPr>
          <w:rFonts w:eastAsia="Batang"/>
          <w:bCs/>
          <w:lang w:val="en-US" w:eastAsia="ko-KR"/>
        </w:rPr>
        <w:t>[ i ] specifies the index, into the list of rep_format( ) syntax structures in the VPS, of the rep_format( ) syntax structure that applies to the layer with nuh_layer_id equal to layer_id_in_nuh[ i ]. When not present, the value of vps_rep_format_idx[ i ] is inferred to be equal to ( rep_format_idx_present_flag ? 0 : i ). The value of vps_rep_format_idx[ i ] shall be in the range of 0 to vps_num_rep_formats_minus1, inclusive. The number of bits used for the representation of vps_rep_format_idx[ i ] is Ceil( Log2( vps_num_rep_formats_minus1 + 1 ) ).</w:t>
      </w:r>
    </w:p>
    <w:p w:rsidR="007E173E" w:rsidRPr="00564A49" w:rsidRDefault="007E173E" w:rsidP="007E173E">
      <w:pPr>
        <w:rPr>
          <w:lang w:val="en-US" w:eastAsia="ko-KR"/>
        </w:rPr>
      </w:pPr>
      <w:r w:rsidRPr="00564A49">
        <w:rPr>
          <w:rFonts w:eastAsia="Batang"/>
          <w:b/>
          <w:bCs/>
          <w:lang w:val="en-US" w:eastAsia="ko-KR"/>
        </w:rPr>
        <w:t xml:space="preserve">max_one_active_ref_layer_flag </w:t>
      </w:r>
      <w:r w:rsidRPr="00564A49">
        <w:rPr>
          <w:rFonts w:eastAsia="Batang"/>
          <w:bCs/>
          <w:lang w:val="en-US" w:eastAsia="ko-KR"/>
        </w:rPr>
        <w:t>equal to 1 specifies that at most one picture is used for inter-layer prediction for each picture in the CVS. max_one_active_ref_layer_flag equal to 0 specifies that more than one picture may be used for inter-layer prediction for each picture in the CVS.</w:t>
      </w:r>
    </w:p>
    <w:p w:rsidR="007E173E" w:rsidRPr="00564A49" w:rsidRDefault="007E173E" w:rsidP="007E173E">
      <w:pPr>
        <w:rPr>
          <w:rFonts w:eastAsia="Batang"/>
          <w:bCs/>
          <w:lang w:val="en-US" w:eastAsia="ko-KR"/>
        </w:rPr>
      </w:pPr>
      <w:r w:rsidRPr="00564A49">
        <w:rPr>
          <w:rFonts w:eastAsia="Batang"/>
          <w:b/>
          <w:bCs/>
          <w:lang w:val="en-US" w:eastAsia="ko-KR"/>
        </w:rPr>
        <w:t>vps_poc_lsb_aligned_flag</w:t>
      </w:r>
      <w:r w:rsidRPr="00564A49">
        <w:rPr>
          <w:rFonts w:eastAsia="Batang"/>
          <w:bCs/>
          <w:lang w:val="en-US" w:eastAsia="ko-KR"/>
        </w:rPr>
        <w:t xml:space="preserve"> equal to 0 specifies that the value of slice_pic_order_cnt_lsb may or may not be the same in different pictures of an access unit. vps_poc_lsb_aligned_flag equal to 1 specifies that the value of slice_pic_order_cnt_lsb is the same in all pictures of an access unit. Additionally, the value of vps_poc_lsb_aligned_flag affects the decoding process for picture order count in subclause F.8.3.1. When not present, vps_poc_lsb_aligned_flag is inferred to be equal to 0.</w:t>
      </w:r>
    </w:p>
    <w:p w:rsidR="007E173E" w:rsidRPr="00564A49" w:rsidRDefault="007E173E" w:rsidP="007E173E">
      <w:pPr>
        <w:rPr>
          <w:rFonts w:eastAsia="Batang"/>
          <w:bCs/>
          <w:lang w:val="en-US" w:eastAsia="ko-KR"/>
        </w:rPr>
      </w:pPr>
      <w:r w:rsidRPr="00564A49">
        <w:rPr>
          <w:rFonts w:eastAsia="Batang"/>
          <w:b/>
          <w:bCs/>
          <w:lang w:val="en-US" w:eastAsia="ko-KR"/>
        </w:rPr>
        <w:t>poc_lsb_not_present_flag</w:t>
      </w:r>
      <w:r w:rsidRPr="00564A49">
        <w:rPr>
          <w:rFonts w:eastAsia="Batang"/>
          <w:bCs/>
          <w:lang w:val="en-US" w:eastAsia="ko-KR"/>
        </w:rPr>
        <w:t xml:space="preserve">[ i ] equal to 1 specifies that the slice_pic_order_cnt_lsb syntax element is not present in the slice headers of IDR pictures with nuh_layer_id equal to layer_id_in_nuh[ i ] in the CVS. poc_lsb_not_present_flag[ i ] equal to 0 specifies that slice_pic_order_cnt_lsb syntax element may or may not be present in the slice headers of IDR pictures with nuh_layer_id equal to layer_id_in_nuh[ i ] in the CVS. When not present, poc_lsb_not_present_flag[ i ] is inferred to be equal to 0. </w:t>
      </w:r>
    </w:p>
    <w:p w:rsidR="007E173E" w:rsidRPr="00564A49" w:rsidRDefault="00F34FF6" w:rsidP="00F34FF6">
      <w:pPr>
        <w:rPr>
          <w:rFonts w:eastAsia="Batang"/>
          <w:bCs/>
          <w:lang w:val="en-US" w:eastAsia="ko-KR"/>
        </w:rPr>
      </w:pPr>
      <w:r w:rsidRPr="00564A49">
        <w:rPr>
          <w:rFonts w:eastAsia="Batang"/>
          <w:b/>
          <w:bCs/>
          <w:lang w:val="en-US" w:eastAsia="ko-KR"/>
        </w:rPr>
        <w:t>cross_layer_phase_alignment_flag</w:t>
      </w:r>
      <w:r w:rsidRPr="00564A49">
        <w:rPr>
          <w:rFonts w:eastAsia="Batang"/>
          <w:bCs/>
          <w:lang w:val="en-US" w:eastAsia="ko-KR"/>
        </w:rPr>
        <w:t xml:space="preserve"> equal to 1 specifies that the locations of the luma sample grids of all layers are aligned at the center sample position of the pictures. cross_layer_phase_alignment_flag equal to 0 specifies that the locations of the luma sample grids of all layers are aligned at the top-left sample position of the pictures.</w:t>
      </w:r>
    </w:p>
    <w:p w:rsidR="007E173E" w:rsidRPr="00564A49" w:rsidRDefault="007E173E" w:rsidP="007E173E">
      <w:pPr>
        <w:rPr>
          <w:szCs w:val="22"/>
          <w:lang w:val="en-US"/>
        </w:rPr>
      </w:pPr>
      <w:r w:rsidRPr="00564A49">
        <w:rPr>
          <w:b/>
          <w:szCs w:val="22"/>
          <w:lang w:val="en-US"/>
        </w:rPr>
        <w:lastRenderedPageBreak/>
        <w:t>direct_dep_type_len_minus2</w:t>
      </w:r>
      <w:r w:rsidRPr="00564A49">
        <w:rPr>
          <w:szCs w:val="22"/>
          <w:lang w:val="en-US"/>
        </w:rPr>
        <w:t xml:space="preserve"> plus 2 specifies the number of bits of the direct_dependency_type[ i ][ j ] and the default_direct_dependency_type syntax elements. In bitstreams conforming to this version of this Specification the value of direct_dep_type_len_minus2 shall be equal 0. Although the value of direct_dep_type_len_minus2 shall be equal to 0 in this version of this Specification, decoders shall allow other values of direct_dep_type_len_minus2 in the range of 0 to 30, inclusive, to appear in the syntax.</w:t>
      </w:r>
    </w:p>
    <w:p w:rsidR="007E173E" w:rsidRPr="00564A49" w:rsidRDefault="007E173E" w:rsidP="007E173E">
      <w:pPr>
        <w:rPr>
          <w:szCs w:val="22"/>
          <w:lang w:val="en-US"/>
        </w:rPr>
      </w:pPr>
      <w:r w:rsidRPr="00564A49">
        <w:rPr>
          <w:b/>
          <w:szCs w:val="22"/>
          <w:lang w:val="en-US"/>
        </w:rPr>
        <w:t>default_direct_dependency_flag</w:t>
      </w:r>
      <w:r w:rsidRPr="00564A49">
        <w:rPr>
          <w:szCs w:val="22"/>
          <w:lang w:val="en-US"/>
        </w:rPr>
        <w:t xml:space="preserve"> equal to 1 specifies that the syntax element direct_dependency_type[ i ][ j ] is not present and inferred from default_direct_dependency_type. default_direct_dependency_flag equal to 0 indicates that the syntax element direct_dependency_type[ i ][ j ] is present.</w:t>
      </w:r>
    </w:p>
    <w:p w:rsidR="007E173E" w:rsidRPr="00564A49" w:rsidRDefault="007E173E" w:rsidP="007E173E">
      <w:pPr>
        <w:rPr>
          <w:szCs w:val="22"/>
        </w:rPr>
      </w:pPr>
      <w:r w:rsidRPr="00564A49">
        <w:rPr>
          <w:b/>
          <w:szCs w:val="22"/>
        </w:rPr>
        <w:t>default_direct_dependency_type</w:t>
      </w:r>
      <w:r w:rsidRPr="00564A49">
        <w:rPr>
          <w:szCs w:val="22"/>
        </w:rPr>
        <w:t xml:space="preserve">, </w:t>
      </w:r>
      <w:r w:rsidRPr="00564A49">
        <w:rPr>
          <w:szCs w:val="22"/>
          <w:lang w:val="en-US"/>
        </w:rPr>
        <w:t>when present,</w:t>
      </w:r>
      <w:r w:rsidRPr="00564A49">
        <w:rPr>
          <w:szCs w:val="22"/>
        </w:rPr>
        <w:t xml:space="preserve"> specifies </w:t>
      </w:r>
      <w:r w:rsidRPr="00564A49">
        <w:t xml:space="preserve">the inferred value of </w:t>
      </w:r>
      <w:r w:rsidRPr="00564A49">
        <w:rPr>
          <w:szCs w:val="22"/>
          <w:lang w:val="en-US"/>
        </w:rPr>
        <w:t xml:space="preserve">direct_dependency_type[ i ][ j ]. The length of the default_direct_dependency_type syntax element is direct_dep_type_len_minus2 + 2 bits. </w:t>
      </w:r>
      <w:r w:rsidRPr="00564A49">
        <w:rPr>
          <w:szCs w:val="22"/>
        </w:rPr>
        <w:t xml:space="preserve">Although the value of default_direct_dependency_type is required to be in the range of 0 to 2, inclusive, in this version of this Specification, decoders shall allow values of default_direct_dependency_type in the range of 3 to </w:t>
      </w:r>
      <w:r w:rsidRPr="00564A49">
        <w:rPr>
          <w:szCs w:val="22"/>
          <w:lang w:val="en-US"/>
        </w:rPr>
        <w:t>2</w:t>
      </w:r>
      <w:r w:rsidRPr="00564A49">
        <w:rPr>
          <w:szCs w:val="22"/>
          <w:vertAlign w:val="superscript"/>
          <w:lang w:val="en-US"/>
        </w:rPr>
        <w:t>32</w:t>
      </w:r>
      <w:r w:rsidRPr="00564A49">
        <w:rPr>
          <w:szCs w:val="22"/>
        </w:rPr>
        <w:t> − 2, inclusive, to appear in the syntax.</w:t>
      </w:r>
    </w:p>
    <w:p w:rsidR="007E173E" w:rsidRPr="00564A49" w:rsidRDefault="007E173E" w:rsidP="007E173E">
      <w:pPr>
        <w:rPr>
          <w:szCs w:val="22"/>
          <w:lang w:val="en-US"/>
        </w:rPr>
      </w:pPr>
      <w:r w:rsidRPr="00564A49">
        <w:rPr>
          <w:b/>
          <w:szCs w:val="22"/>
          <w:lang w:val="en-US"/>
        </w:rPr>
        <w:t>direct_dependency_type</w:t>
      </w:r>
      <w:r w:rsidRPr="00564A49">
        <w:rPr>
          <w:szCs w:val="22"/>
          <w:lang w:val="en-US"/>
        </w:rPr>
        <w:t xml:space="preserve">[ i ][ j ] indicates the type of dependency between the layer with nuh_layer_id equal layer_id_in_nuh[ i ] and the layer with nuh_layer_id equal to layer_id_in_nuh[ j ]. direct_dependency_type[ i ][ j ] </w:t>
      </w:r>
      <w:r w:rsidRPr="00564A49">
        <w:rPr>
          <w:rFonts w:eastAsia="Batang"/>
          <w:bCs/>
          <w:lang w:val="en-US" w:eastAsia="ko-KR"/>
        </w:rPr>
        <w:t xml:space="preserve">equal to 0 indicates that the layer with </w:t>
      </w:r>
      <w:r w:rsidRPr="00564A49">
        <w:rPr>
          <w:szCs w:val="22"/>
          <w:lang w:val="en-US"/>
        </w:rPr>
        <w:t>nuh_layer_id equal to layer_id_in_nuh[ j ] is used for inter-layer sample prediction but not for inter-layer motion prediction of the layer with nuh_layer_id equal layer_id_in_nuh[ i ]</w:t>
      </w:r>
      <w:r w:rsidRPr="00564A49">
        <w:rPr>
          <w:rFonts w:eastAsia="Batang"/>
          <w:bCs/>
          <w:lang w:val="en-US" w:eastAsia="ko-KR"/>
        </w:rPr>
        <w:t xml:space="preserve">. </w:t>
      </w:r>
      <w:r w:rsidRPr="00564A49">
        <w:rPr>
          <w:szCs w:val="22"/>
          <w:lang w:val="en-US"/>
        </w:rPr>
        <w:t xml:space="preserve">direct_dependency_type[ i ][ j ] </w:t>
      </w:r>
      <w:r w:rsidRPr="00564A49">
        <w:rPr>
          <w:rFonts w:eastAsia="Batang"/>
          <w:bCs/>
          <w:lang w:val="en-US" w:eastAsia="ko-KR"/>
        </w:rPr>
        <w:t xml:space="preserve">equal to 1 indicates that the layer with </w:t>
      </w:r>
      <w:r w:rsidRPr="00564A49">
        <w:rPr>
          <w:szCs w:val="22"/>
          <w:lang w:val="en-US"/>
        </w:rPr>
        <w:t>nuh_layer_id equal to layer_id_in_nuh[ j ] is used for inter-layer motion prediction but not for inter-layer sample prediction of the layer with nuh_layer_id equal layer_id_in_nuh[ i ]</w:t>
      </w:r>
      <w:r w:rsidRPr="00564A49">
        <w:rPr>
          <w:rFonts w:eastAsia="Batang"/>
          <w:bCs/>
          <w:lang w:val="en-US" w:eastAsia="ko-KR"/>
        </w:rPr>
        <w:t xml:space="preserve">. </w:t>
      </w:r>
      <w:r w:rsidRPr="00564A49">
        <w:rPr>
          <w:szCs w:val="22"/>
          <w:lang w:val="en-US"/>
        </w:rPr>
        <w:t xml:space="preserve">direct_dependency_type[ i ][ j ] </w:t>
      </w:r>
      <w:r w:rsidRPr="00564A49">
        <w:rPr>
          <w:rFonts w:eastAsia="Batang"/>
          <w:bCs/>
          <w:lang w:val="en-US" w:eastAsia="ko-KR"/>
        </w:rPr>
        <w:t xml:space="preserve">equal to 2 indicates that the layer with </w:t>
      </w:r>
      <w:r w:rsidRPr="00564A49">
        <w:rPr>
          <w:szCs w:val="22"/>
          <w:lang w:val="en-US"/>
        </w:rPr>
        <w:t>nuh_layer_id equal to layer_id_in_nuh[ j ] is used for both inter-layer motion prediction and inter-layer sample prediction of the layer with nuh_layer_id equal layer_id_in_nuh[ i ]</w:t>
      </w:r>
      <w:r w:rsidRPr="00564A49">
        <w:rPr>
          <w:rFonts w:eastAsia="Batang"/>
          <w:bCs/>
          <w:lang w:val="en-US" w:eastAsia="ko-KR"/>
        </w:rPr>
        <w:t xml:space="preserve">. </w:t>
      </w:r>
      <w:r w:rsidRPr="00564A49">
        <w:rPr>
          <w:szCs w:val="22"/>
          <w:lang w:val="en-US"/>
        </w:rPr>
        <w:t xml:space="preserve">The length of the direct_dependency_type[ i ][ j ] syntax element is direct_dep_type_len_minus2 + 2 bits. Although the value of </w:t>
      </w:r>
      <w:r w:rsidRPr="00564A49">
        <w:rPr>
          <w:rFonts w:eastAsia="Batang"/>
          <w:bCs/>
          <w:lang w:val="en-US" w:eastAsia="ko-KR"/>
        </w:rPr>
        <w:t xml:space="preserve">direct_dependency_type[ i ][ j ] </w:t>
      </w:r>
      <w:r w:rsidRPr="00564A49">
        <w:rPr>
          <w:szCs w:val="22"/>
          <w:lang w:val="en-US"/>
        </w:rPr>
        <w:t xml:space="preserve">shall be in the range of 0 to 2, inclusive, in this version of this Specification, decoders shall allow values of </w:t>
      </w:r>
      <w:r w:rsidRPr="00564A49">
        <w:rPr>
          <w:rFonts w:eastAsia="Batang"/>
          <w:bCs/>
          <w:lang w:val="en-US" w:eastAsia="ko-KR"/>
        </w:rPr>
        <w:t>direct_dependency_type[ i ][ j ]</w:t>
      </w:r>
      <w:r w:rsidRPr="00564A49">
        <w:rPr>
          <w:szCs w:val="22"/>
          <w:lang w:val="en-US"/>
        </w:rPr>
        <w:t xml:space="preserve"> in the range of 3 to 2</w:t>
      </w:r>
      <w:r w:rsidRPr="00564A49">
        <w:rPr>
          <w:szCs w:val="22"/>
          <w:vertAlign w:val="superscript"/>
          <w:lang w:val="en-US"/>
        </w:rPr>
        <w:t>32</w:t>
      </w:r>
      <w:r w:rsidRPr="00564A49">
        <w:rPr>
          <w:szCs w:val="22"/>
          <w:lang w:val="en-US"/>
        </w:rPr>
        <w:t xml:space="preserve"> − 2, inclusive, to appear in the syntax. When not present, the value of direct_dependency_type[ i ][ j ] is inferred to be equal to default_direct_dependency_type. </w:t>
      </w:r>
    </w:p>
    <w:p w:rsidR="007E173E" w:rsidRPr="00564A49" w:rsidRDefault="007E173E" w:rsidP="007E173E">
      <w:pPr>
        <w:rPr>
          <w:szCs w:val="22"/>
          <w:lang w:val="en-US"/>
        </w:rPr>
      </w:pPr>
      <w:r w:rsidRPr="00564A49">
        <w:rPr>
          <w:szCs w:val="22"/>
          <w:lang w:val="en-US"/>
        </w:rPr>
        <w:t>The variables VpsInterLayerSamplePredictionEnabled[ i ][ j ] and VpsInterLayerMotionPredictionEnabled[ i ][ j ] are derived as follows:</w:t>
      </w:r>
    </w:p>
    <w:p w:rsidR="007E173E" w:rsidRPr="00564A49" w:rsidRDefault="007E173E" w:rsidP="007E173E">
      <w:pPr>
        <w:tabs>
          <w:tab w:val="center" w:pos="4849"/>
          <w:tab w:val="right" w:pos="9700"/>
        </w:tabs>
        <w:spacing w:before="193" w:after="240"/>
        <w:ind w:left="403"/>
        <w:rPr>
          <w:szCs w:val="22"/>
          <w:lang w:val="en-US"/>
        </w:rPr>
      </w:pPr>
      <w:r w:rsidRPr="00564A49">
        <w:rPr>
          <w:bCs/>
          <w:lang w:val="en-US"/>
        </w:rPr>
        <w:t>VpsInterLayerSamplePredictionEnabled</w:t>
      </w:r>
      <w:r w:rsidRPr="00564A49">
        <w:rPr>
          <w:szCs w:val="22"/>
          <w:lang w:val="en-US"/>
        </w:rPr>
        <w:t xml:space="preserve">[ i ][ j ] = ( direct_dependency_type[ i ][ j ] + 1 ) &amp; 0x1 </w:t>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3</w:t>
      </w:r>
      <w:r w:rsidRPr="00564A49">
        <w:rPr>
          <w:lang w:val="en-US"/>
        </w:rPr>
        <w:fldChar w:fldCharType="end"/>
      </w:r>
      <w:r w:rsidRPr="00564A49">
        <w:rPr>
          <w:bCs/>
          <w:lang w:val="en-US"/>
        </w:rPr>
        <w:t>)</w:t>
      </w:r>
    </w:p>
    <w:p w:rsidR="007E173E" w:rsidRPr="00564A49" w:rsidRDefault="007E173E" w:rsidP="007E173E">
      <w:pPr>
        <w:tabs>
          <w:tab w:val="center" w:pos="4849"/>
          <w:tab w:val="right" w:pos="9700"/>
        </w:tabs>
        <w:spacing w:before="193" w:after="240"/>
        <w:ind w:left="403"/>
        <w:rPr>
          <w:szCs w:val="22"/>
          <w:lang w:val="en-US"/>
        </w:rPr>
      </w:pPr>
      <w:r w:rsidRPr="00564A49">
        <w:rPr>
          <w:bCs/>
          <w:lang w:val="en-US"/>
        </w:rPr>
        <w:t>VpsInterLayerMotionPredictionEnabled</w:t>
      </w:r>
      <w:r w:rsidRPr="00564A49">
        <w:rPr>
          <w:szCs w:val="22"/>
          <w:lang w:val="en-US"/>
        </w:rPr>
        <w:t>[ i ][ j ] = ( direct_dependency_type[ i ][ j ] + 1 ) &amp; 0x2</w:t>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4</w:t>
      </w:r>
      <w:r w:rsidRPr="00564A49">
        <w:rPr>
          <w:lang w:val="en-US"/>
        </w:rPr>
        <w:fldChar w:fldCharType="end"/>
      </w:r>
      <w:r w:rsidRPr="00564A49">
        <w:rPr>
          <w:bCs/>
          <w:lang w:val="en-US"/>
        </w:rPr>
        <w:t>)</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lang w:val="en-US"/>
        </w:rPr>
      </w:pPr>
      <w:bookmarkStart w:id="1568" w:name="_Ref357439354"/>
      <w:r w:rsidRPr="00564A49">
        <w:rPr>
          <w:b/>
          <w:lang w:val="en-US"/>
        </w:rPr>
        <w:t>vps_non_vui_extension_length</w:t>
      </w:r>
      <w:r w:rsidRPr="00564A49">
        <w:rPr>
          <w:lang w:val="en-US"/>
        </w:rPr>
        <w:t xml:space="preserve"> specifies the length of the non-VUI VPS extension data following this syntax element and before vps_vui_present_flag, in bytes. The value of vps_non_vui_extension_length shall be in the range of 0 to 4096, inclusive.</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lang w:val="en-US"/>
        </w:rPr>
      </w:pPr>
      <w:r w:rsidRPr="00564A49">
        <w:rPr>
          <w:b/>
          <w:lang w:val="en-US"/>
        </w:rPr>
        <w:t>vps_non_vui_extension_data_bit</w:t>
      </w:r>
      <w:r w:rsidRPr="00564A49">
        <w:rPr>
          <w:lang w:val="en-US"/>
        </w:rPr>
        <w:t xml:space="preserve"> may have any value. Decoders shall ignore the value of vps_non_vui_extension_data_bit. Its value does not affect decoder conformance to profiles specified in this version of this Specification.</w:t>
      </w:r>
    </w:p>
    <w:p w:rsidR="007E173E" w:rsidRPr="00564A49" w:rsidRDefault="007E173E" w:rsidP="007E173E">
      <w:pPr>
        <w:pStyle w:val="3N"/>
        <w:rPr>
          <w:lang w:val="en-US"/>
        </w:rPr>
      </w:pPr>
      <w:r w:rsidRPr="00564A49">
        <w:rPr>
          <w:b/>
          <w:lang w:val="en-US"/>
        </w:rPr>
        <w:t>vps_vui_present_flag</w:t>
      </w:r>
      <w:r w:rsidRPr="00564A49">
        <w:rPr>
          <w:lang w:val="en-US"/>
        </w:rPr>
        <w:t xml:space="preserve"> equal to 1 specifies that the vps_vui( ) syntax structure is present in the VPS. vps_vui_present_flag equal to 0 specifies that the vps_vui( ) syntax structure is not present in the VPS.</w:t>
      </w:r>
    </w:p>
    <w:p w:rsidR="007E173E" w:rsidRPr="00564A49" w:rsidRDefault="007E173E" w:rsidP="007E173E">
      <w:pPr>
        <w:pStyle w:val="3N"/>
        <w:rPr>
          <w:lang w:val="en-US"/>
        </w:rPr>
      </w:pPr>
      <w:r w:rsidRPr="00564A49">
        <w:rPr>
          <w:rFonts w:eastAsia="Batang"/>
          <w:b/>
          <w:bCs/>
          <w:lang w:val="en-US" w:eastAsia="ko-KR"/>
        </w:rPr>
        <w:t>vps_vui_alignment_bit_equal_to_one</w:t>
      </w:r>
      <w:r w:rsidRPr="00564A49">
        <w:rPr>
          <w:bCs/>
          <w:lang w:val="en-US"/>
        </w:rPr>
        <w:t xml:space="preserve"> shall be equal to 1.</w:t>
      </w: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Representation format semantics</w:t>
      </w:r>
    </w:p>
    <w:p w:rsidR="007E173E" w:rsidRPr="00564A49" w:rsidRDefault="007E173E" w:rsidP="007E173E">
      <w:pPr>
        <w:tabs>
          <w:tab w:val="right" w:pos="9639"/>
        </w:tabs>
      </w:pPr>
      <w:r w:rsidRPr="00564A49">
        <w:rPr>
          <w:b/>
        </w:rPr>
        <w:t xml:space="preserve">chroma_and_bit_depth_vps_present_flag </w:t>
      </w:r>
      <w:r w:rsidRPr="00564A49">
        <w:t>equal to 1 specifies that the syntax elements, chroma_format_vps_idc, bit_depth_vps_luma_minus8, and bit_depth_vps_chroma_minus8 are present and that the syntax element separate_colour_plane_vps_flag might be present. chroma_and_bit_depth_vps_present_flag equal to 0 specifies that the syntax elements, chroma_format_vps_idc, separate_colour_plane_vps_flag, bit_depth_vps_luma_minus8, and bit_depth_vps_chroma_minus8 are not present and inferred from the previous rep_format( ) syntax structure in the VPS. The value of chroma_and_bit_depth_vps_present_flag of the first rep_format( ) syntax structure in the VPS shall be equal to 1.</w:t>
      </w:r>
    </w:p>
    <w:p w:rsidR="007E173E" w:rsidRPr="00564A49" w:rsidRDefault="007E173E" w:rsidP="007E173E">
      <w:pPr>
        <w:rPr>
          <w:bCs/>
          <w:lang w:val="en-US"/>
        </w:rPr>
      </w:pPr>
      <w:r w:rsidRPr="00564A49">
        <w:rPr>
          <w:b/>
          <w:lang w:val="en-US"/>
        </w:rPr>
        <w:t>pic_width_vps_in_luma_samples</w:t>
      </w:r>
      <w:r w:rsidRPr="00564A49">
        <w:rPr>
          <w:lang w:val="en-US"/>
        </w:rPr>
        <w:t xml:space="preserve">, </w:t>
      </w:r>
      <w:r w:rsidRPr="00564A49">
        <w:rPr>
          <w:b/>
          <w:lang w:val="en-US"/>
        </w:rPr>
        <w:t>pic_height_vps_in_luma_samples</w:t>
      </w:r>
      <w:r w:rsidRPr="00564A49">
        <w:rPr>
          <w:lang w:val="en-US"/>
        </w:rPr>
        <w:t xml:space="preserve">, </w:t>
      </w:r>
      <w:r w:rsidRPr="00564A49">
        <w:rPr>
          <w:b/>
          <w:lang w:val="en-US"/>
        </w:rPr>
        <w:t>chroma_format_vps_idc</w:t>
      </w:r>
      <w:r w:rsidRPr="00564A49">
        <w:rPr>
          <w:lang w:val="en-US"/>
        </w:rPr>
        <w:t xml:space="preserve">, </w:t>
      </w:r>
      <w:r w:rsidRPr="00564A49">
        <w:rPr>
          <w:b/>
          <w:lang w:val="en-US" w:eastAsia="ko-KR"/>
        </w:rPr>
        <w:t>separate_colour_plane_vps_flag</w:t>
      </w:r>
      <w:r w:rsidRPr="00564A49">
        <w:rPr>
          <w:lang w:val="en-US"/>
        </w:rPr>
        <w:t xml:space="preserve">, </w:t>
      </w:r>
      <w:r w:rsidRPr="00564A49">
        <w:rPr>
          <w:b/>
          <w:lang w:val="en-US"/>
        </w:rPr>
        <w:t>bit_depth_vps_luma_minus8</w:t>
      </w:r>
      <w:r w:rsidRPr="00564A49">
        <w:rPr>
          <w:lang w:val="en-US"/>
        </w:rPr>
        <w:t xml:space="preserve">, and </w:t>
      </w:r>
      <w:r w:rsidRPr="00564A49">
        <w:rPr>
          <w:b/>
          <w:lang w:val="en-US"/>
        </w:rPr>
        <w:t>bit_depth_vps_chroma_minus8</w:t>
      </w:r>
      <w:r w:rsidRPr="00564A49">
        <w:rPr>
          <w:lang w:val="en-US"/>
        </w:rPr>
        <w:t xml:space="preserve"> are used for inference of the values of the SPS syntax elements pic_width_in_luma_samples, pic_height_in_luma_samples, </w:t>
      </w:r>
      <w:r w:rsidRPr="00564A49">
        <w:rPr>
          <w:lang w:val="en-US" w:eastAsia="ko-KR"/>
        </w:rPr>
        <w:t xml:space="preserve">chroma_format_idc, separate_colour_plane_flag, </w:t>
      </w:r>
      <w:r w:rsidRPr="00564A49">
        <w:rPr>
          <w:lang w:val="en-US"/>
        </w:rPr>
        <w:t>bit_depth_luma_minus8, and bit_depth_chroma_minus8, respectively, for each SPS that refers to the VPS. When not present in the i-th rep_format( ) syntax structure in the VPS, the value of each of these syntax elements is inferred to be equal to the value of the corresponding syntax element in the (i </w:t>
      </w:r>
      <w:r w:rsidRPr="00564A49">
        <w:rPr>
          <w:bCs/>
          <w:lang w:val="en-US"/>
        </w:rPr>
        <w:t xml:space="preserve">− 1)-th </w:t>
      </w:r>
      <w:r w:rsidRPr="00564A49">
        <w:rPr>
          <w:bCs/>
          <w:lang w:val="en-US"/>
        </w:rPr>
        <w:lastRenderedPageBreak/>
        <w:t xml:space="preserve">rep_format( ) syntax structure in the VPS. </w:t>
      </w:r>
      <w:r w:rsidRPr="00564A49">
        <w:rPr>
          <w:lang w:val="en-US"/>
        </w:rPr>
        <w:t>For each of these syntax elements, all constraints, if any, that apply to the value of the corresponding SPS syntax element also apply.</w:t>
      </w: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DPB size semantics</w:t>
      </w:r>
    </w:p>
    <w:p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bCs/>
          <w:lang w:val="en-CA"/>
        </w:rPr>
      </w:pPr>
      <w:r w:rsidRPr="00564A49">
        <w:rPr>
          <w:rFonts w:eastAsia="Times New Roman"/>
          <w:bCs/>
          <w:lang w:val="en-CA"/>
        </w:rPr>
        <w:t xml:space="preserve">The variable </w:t>
      </w:r>
      <w:r w:rsidRPr="00564A49">
        <w:rPr>
          <w:lang w:val="en-US"/>
        </w:rPr>
        <w:t>MaxSubLayersInLayerSetMinus1</w:t>
      </w:r>
      <w:r w:rsidRPr="00564A49">
        <w:rPr>
          <w:rFonts w:eastAsia="Times New Roman"/>
          <w:bCs/>
          <w:lang w:val="en-CA"/>
        </w:rPr>
        <w:t>[ i ] is derived as follows: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 w:val="right" w:pos="9701"/>
        </w:tabs>
        <w:ind w:left="360"/>
        <w:jc w:val="left"/>
        <w:rPr>
          <w:rFonts w:eastAsia="Times New Roman"/>
          <w:bCs/>
          <w:lang w:val="en-CA"/>
        </w:rPr>
      </w:pPr>
      <w:r w:rsidRPr="00564A49">
        <w:rPr>
          <w:rFonts w:eastAsia="Batang"/>
          <w:bCs/>
          <w:lang w:val="en-US" w:eastAsia="ko-KR"/>
        </w:rPr>
        <w:t>for( i = 1; i &lt; NumOutputLayerSets; i++ ) {</w:t>
      </w:r>
      <w:r w:rsidRPr="00564A49">
        <w:rPr>
          <w:rFonts w:eastAsia="Batang"/>
          <w:bCs/>
          <w:lang w:val="en-US" w:eastAsia="ko-KR"/>
        </w:rPr>
        <w:br/>
      </w:r>
      <w:r w:rsidRPr="00564A49">
        <w:rPr>
          <w:lang w:val="en-US"/>
        </w:rPr>
        <w:tab/>
      </w:r>
      <w:r w:rsidRPr="00564A49">
        <w:rPr>
          <w:rFonts w:eastAsia="Batang"/>
          <w:bCs/>
          <w:lang w:val="en-US" w:eastAsia="ko-KR"/>
        </w:rPr>
        <w:t>maxSLMinus1 = 0</w:t>
      </w:r>
      <w:r w:rsidRPr="00564A49">
        <w:rPr>
          <w:lang w:val="en-US"/>
        </w:rPr>
        <w:br/>
      </w:r>
      <w:r w:rsidRPr="00564A49">
        <w:rPr>
          <w:rFonts w:eastAsia="Batang"/>
          <w:bCs/>
          <w:lang w:val="en-US" w:eastAsia="ko-KR"/>
        </w:rPr>
        <w:tab/>
        <w:t xml:space="preserve">optLsIdx = </w:t>
      </w:r>
      <w:r w:rsidRPr="00564A49">
        <w:rPr>
          <w:lang w:val="en-US"/>
        </w:rPr>
        <w:t>LayerSetIdxForOutputLayerSet[ i ]</w:t>
      </w:r>
      <w:r w:rsidRPr="00564A49">
        <w:rPr>
          <w:lang w:val="en-US"/>
        </w:rPr>
        <w:br/>
      </w:r>
      <w:r w:rsidRPr="00564A49">
        <w:rPr>
          <w:rFonts w:eastAsia="Batang"/>
          <w:bCs/>
          <w:lang w:val="en-US" w:eastAsia="ko-KR"/>
        </w:rPr>
        <w:tab/>
        <w:t xml:space="preserve">for( k = 0; k &lt; </w:t>
      </w:r>
      <w:r w:rsidRPr="00564A49">
        <w:rPr>
          <w:noProof/>
        </w:rPr>
        <w:t>NumLayersInIdList</w:t>
      </w:r>
      <w:r w:rsidRPr="00564A49">
        <w:rPr>
          <w:rFonts w:eastAsia="Batang"/>
          <w:bCs/>
          <w:lang w:val="en-US" w:eastAsia="ko-KR"/>
        </w:rPr>
        <w:t>[ optLsIdx ]; k++ )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t xml:space="preserve">lId = </w:t>
      </w:r>
      <w:r w:rsidRPr="00564A49">
        <w:rPr>
          <w:noProof/>
        </w:rPr>
        <w:t>LayerSetLayerIdList</w:t>
      </w:r>
      <w:r w:rsidRPr="00564A49">
        <w:rPr>
          <w:rFonts w:eastAsia="Batang"/>
          <w:bCs/>
          <w:lang w:val="en-US" w:eastAsia="ko-KR"/>
        </w:rPr>
        <w:t>[ optLsIdx ][ k ]</w:t>
      </w:r>
      <w:r w:rsidRPr="00564A49">
        <w:rPr>
          <w:rFonts w:eastAsia="Batang"/>
          <w:bCs/>
          <w:lang w:val="en-US" w:eastAsia="ko-KR"/>
        </w:rPr>
        <w:tab/>
      </w:r>
      <w:r w:rsidRPr="00564A49">
        <w:rPr>
          <w:bCs/>
          <w:lang w:val="en-US"/>
        </w:rPr>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5</w:t>
      </w:r>
      <w:r w:rsidRPr="00564A49">
        <w:rPr>
          <w:lang w:val="en-US"/>
        </w:rPr>
        <w:fldChar w:fldCharType="end"/>
      </w:r>
      <w:r w:rsidRPr="00564A49">
        <w:rPr>
          <w:bCs/>
          <w:lang w:val="en-US"/>
        </w:rPr>
        <w:t>)</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t>maxSLMinus1 =Max( maxSLMinus1, sub_layers_vps_max_minus1[ LayerIdxInVps[ lId ] ] )</w:t>
      </w:r>
      <w:r w:rsidRPr="00564A49">
        <w:rPr>
          <w:rFonts w:eastAsia="Batang"/>
          <w:bCs/>
          <w:lang w:val="en-US" w:eastAsia="ko-KR"/>
        </w:rPr>
        <w:br/>
      </w:r>
      <w:r w:rsidRPr="00564A49">
        <w:rPr>
          <w:rFonts w:eastAsia="Batang"/>
          <w:bCs/>
          <w:lang w:val="en-US" w:eastAsia="ko-KR"/>
        </w:rPr>
        <w:tab/>
        <w:t>}</w:t>
      </w:r>
      <w:r w:rsidRPr="00564A49">
        <w:rPr>
          <w:rFonts w:eastAsia="Batang"/>
          <w:bCs/>
          <w:lang w:val="en-US" w:eastAsia="ko-KR"/>
        </w:rPr>
        <w:br/>
      </w:r>
      <w:r w:rsidRPr="00564A49">
        <w:rPr>
          <w:lang w:val="en-US"/>
        </w:rPr>
        <w:tab/>
        <w:t>MaxSubLayersInLayerSetMinus1</w:t>
      </w:r>
      <w:r w:rsidRPr="00564A49">
        <w:rPr>
          <w:rFonts w:eastAsia="Times New Roman"/>
          <w:bCs/>
          <w:lang w:val="en-CA"/>
        </w:rPr>
        <w:t xml:space="preserve">[ i ] = </w:t>
      </w:r>
      <w:r w:rsidRPr="00564A49">
        <w:rPr>
          <w:rFonts w:eastAsia="Batang"/>
          <w:bCs/>
          <w:lang w:val="en-US" w:eastAsia="ko-KR"/>
        </w:rPr>
        <w:t>maxSLMinus1</w:t>
      </w:r>
      <w:r w:rsidRPr="00564A49">
        <w:rPr>
          <w:rFonts w:eastAsia="Batang"/>
          <w:bCs/>
          <w:lang w:val="en-US" w:eastAsia="ko-KR"/>
        </w:rPr>
        <w:br/>
      </w:r>
      <w:r w:rsidRPr="00564A49">
        <w:rPr>
          <w:rFonts w:eastAsia="Times New Roman"/>
          <w:bCs/>
          <w:lang w:val="en-CA"/>
        </w:rPr>
        <w:t>}</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Times New Roman"/>
          <w:lang w:val="en-CA"/>
        </w:rPr>
      </w:pPr>
      <w:r w:rsidRPr="00564A49">
        <w:rPr>
          <w:rFonts w:eastAsia="Times New Roman"/>
          <w:lang w:val="en-CA"/>
        </w:rPr>
        <w:t>For each layer set specified by the VPS, the following applies for derivation of the number of sub-DPBs and assigning a sub-DPB to each layer included in the layer set:</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hanging="360"/>
        <w:rPr>
          <w:rFonts w:eastAsia="Times New Roman"/>
          <w:lang w:val="en-US"/>
        </w:rPr>
      </w:pPr>
      <w:r w:rsidRPr="00564A49">
        <w:rPr>
          <w:noProof/>
        </w:rPr>
        <w:t>–</w:t>
      </w:r>
      <w:r w:rsidRPr="00564A49">
        <w:rPr>
          <w:noProof/>
        </w:rPr>
        <w:tab/>
        <w:t>Let lsIdx be equal to the layer set index of the layer set.</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hanging="360"/>
        <w:rPr>
          <w:noProof/>
        </w:rPr>
      </w:pPr>
      <w:r w:rsidRPr="00564A49">
        <w:rPr>
          <w:noProof/>
        </w:rPr>
        <w:t>–</w:t>
      </w:r>
      <w:r w:rsidRPr="00564A49">
        <w:rPr>
          <w:noProof/>
        </w:rPr>
        <w:tab/>
        <w:t xml:space="preserve">For i from 0 to </w:t>
      </w:r>
      <w:r w:rsidRPr="00564A49">
        <w:rPr>
          <w:noProof/>
          <w:lang w:val="en-US"/>
        </w:rPr>
        <w:t>NumLayersInIdList[ lsIdx ]</w:t>
      </w:r>
      <w:r w:rsidRPr="00564A49">
        <w:rPr>
          <w:noProof/>
        </w:rPr>
        <w:t> − 1, inclusive, the arrays layerSpatRes, layerColourFormat, and layerBitDepthId are derived as follows:</w:t>
      </w:r>
    </w:p>
    <w:p w:rsidR="007E173E" w:rsidRPr="00564A49" w:rsidRDefault="007E173E" w:rsidP="007E173E">
      <w:pPr>
        <w:pStyle w:val="enumlev1"/>
        <w:ind w:left="794"/>
        <w:rPr>
          <w:rFonts w:eastAsia="Times New Roman"/>
          <w:lang w:val="en-US"/>
        </w:rPr>
      </w:pPr>
      <w:r w:rsidRPr="00564A49">
        <w:t>–</w:t>
      </w:r>
      <w:r w:rsidRPr="00564A49">
        <w:tab/>
        <w:t>The entries layerSpatRes</w:t>
      </w:r>
      <w:r w:rsidRPr="00564A49">
        <w:rPr>
          <w:rFonts w:eastAsia="Times New Roman"/>
          <w:noProof/>
          <w:lang w:val="en-CA"/>
        </w:rPr>
        <w:t xml:space="preserve">[ i ][ 0 ] and layerSpatRes[ i ][ 1 ] are set equal to the values of </w:t>
      </w:r>
      <w:r w:rsidRPr="00564A49">
        <w:rPr>
          <w:noProof/>
        </w:rPr>
        <w:t>pic_width_vps_in_luma_samples and pic_height_vps_in_luma_samples</w:t>
      </w:r>
      <w:r w:rsidRPr="00564A49">
        <w:rPr>
          <w:rFonts w:eastAsia="Times New Roman"/>
          <w:noProof/>
          <w:lang w:val="en-CA"/>
        </w:rPr>
        <w:t xml:space="preserve">, respectively, of the </w:t>
      </w:r>
      <w:r w:rsidRPr="00564A49">
        <w:rPr>
          <w:rFonts w:eastAsia="Batang"/>
          <w:bCs/>
          <w:lang w:val="en-US" w:eastAsia="ko-KR"/>
        </w:rPr>
        <w:t>vps_rep_format_idx</w:t>
      </w:r>
      <w:r w:rsidRPr="00564A49">
        <w:rPr>
          <w:rFonts w:eastAsia="Times New Roman"/>
          <w:noProof/>
          <w:lang w:val="en-CA"/>
        </w:rPr>
        <w:t>[ LayerIdxInVps[ </w:t>
      </w:r>
      <w:r w:rsidRPr="00564A49">
        <w:rPr>
          <w:noProof/>
        </w:rPr>
        <w:t>LayerSetLayerIdList</w:t>
      </w:r>
      <w:r w:rsidRPr="00564A49">
        <w:rPr>
          <w:noProof/>
          <w:lang w:val="en-US"/>
        </w:rPr>
        <w:t>[ lsIdx ]</w:t>
      </w:r>
      <w:r w:rsidRPr="00564A49">
        <w:rPr>
          <w:lang w:val="en-US"/>
        </w:rPr>
        <w:t>[ i ] ]</w:t>
      </w:r>
      <w:r w:rsidRPr="00564A49">
        <w:rPr>
          <w:rFonts w:eastAsia="Times New Roman"/>
          <w:noProof/>
          <w:lang w:val="en-CA"/>
        </w:rPr>
        <w:t> ]-th rep_format( ) syntax structure in the VPS</w:t>
      </w:r>
      <w:r w:rsidRPr="00564A49">
        <w:rPr>
          <w:rFonts w:eastAsia="Times New Roman"/>
          <w:lang w:val="en-US"/>
        </w:rPr>
        <w:t>.</w:t>
      </w:r>
    </w:p>
    <w:p w:rsidR="007E173E" w:rsidRPr="00564A49" w:rsidRDefault="007E173E" w:rsidP="007E173E">
      <w:pPr>
        <w:pStyle w:val="enumlev1"/>
        <w:ind w:left="794"/>
        <w:rPr>
          <w:rFonts w:eastAsia="Times New Roman"/>
          <w:lang w:val="en-US"/>
        </w:rPr>
      </w:pPr>
      <w:r w:rsidRPr="00564A49">
        <w:t>–</w:t>
      </w:r>
      <w:r w:rsidRPr="00564A49">
        <w:tab/>
        <w:t xml:space="preserve">The entry </w:t>
      </w:r>
      <w:r w:rsidRPr="00564A49">
        <w:rPr>
          <w:rFonts w:eastAsia="Times New Roman"/>
          <w:noProof/>
          <w:lang w:val="en-CA"/>
        </w:rPr>
        <w:t xml:space="preserve">layerColourFormat[ i ] is set equal to the value of chroma_format_vps_idc of the </w:t>
      </w:r>
      <w:r w:rsidRPr="00564A49">
        <w:rPr>
          <w:rFonts w:eastAsia="Batang"/>
          <w:bCs/>
          <w:lang w:val="en-US" w:eastAsia="ko-KR"/>
        </w:rPr>
        <w:t>vps_rep_format_idx</w:t>
      </w:r>
      <w:r w:rsidRPr="00564A49">
        <w:rPr>
          <w:rFonts w:eastAsia="Times New Roman"/>
          <w:noProof/>
          <w:lang w:val="en-CA"/>
        </w:rPr>
        <w:t>[ LayerIdxInVps[ </w:t>
      </w:r>
      <w:r w:rsidRPr="00564A49">
        <w:rPr>
          <w:noProof/>
        </w:rPr>
        <w:t>LayerSetLayerIdList</w:t>
      </w:r>
      <w:r w:rsidRPr="00564A49">
        <w:rPr>
          <w:noProof/>
          <w:lang w:val="en-US"/>
        </w:rPr>
        <w:t>[ lsIdx ]</w:t>
      </w:r>
      <w:r w:rsidRPr="00564A49">
        <w:rPr>
          <w:lang w:val="en-US"/>
        </w:rPr>
        <w:t>[ i ] ]</w:t>
      </w:r>
      <w:r w:rsidRPr="00564A49">
        <w:rPr>
          <w:rFonts w:eastAsia="Times New Roman"/>
          <w:noProof/>
          <w:lang w:val="en-CA"/>
        </w:rPr>
        <w:t> ]-th rep_format( ) syntax structure in the VPS</w:t>
      </w:r>
      <w:r w:rsidRPr="00564A49">
        <w:rPr>
          <w:rFonts w:eastAsia="Times New Roman"/>
          <w:lang w:val="en-US"/>
        </w:rPr>
        <w:t>.</w:t>
      </w:r>
    </w:p>
    <w:p w:rsidR="007E173E" w:rsidRPr="00564A49" w:rsidRDefault="007E173E" w:rsidP="007E173E">
      <w:pPr>
        <w:pStyle w:val="enumlev1"/>
        <w:ind w:left="794"/>
        <w:rPr>
          <w:rFonts w:eastAsia="Times New Roman"/>
          <w:lang w:val="en-US"/>
        </w:rPr>
      </w:pPr>
      <w:r w:rsidRPr="00564A49">
        <w:t>–</w:t>
      </w:r>
      <w:r w:rsidRPr="00564A49">
        <w:tab/>
        <w:t xml:space="preserve">The entries </w:t>
      </w:r>
      <w:r w:rsidRPr="00564A49">
        <w:rPr>
          <w:rFonts w:eastAsia="Times New Roman"/>
          <w:noProof/>
          <w:lang w:val="en-CA"/>
        </w:rPr>
        <w:t>layerBitDepth</w:t>
      </w:r>
      <w:r w:rsidRPr="00564A49">
        <w:rPr>
          <w:rFonts w:eastAsia="Times New Roman"/>
          <w:lang w:val="en-US"/>
        </w:rPr>
        <w:t xml:space="preserve">[ i ][ 0 ] and layerBitDepth[ i ][ 1 ] are set equal to the values of </w:t>
      </w:r>
      <w:r w:rsidRPr="00564A49">
        <w:rPr>
          <w:rFonts w:eastAsia="Times New Roman"/>
          <w:noProof/>
          <w:lang w:val="en-US"/>
        </w:rPr>
        <w:t xml:space="preserve">bit_depth_vps_luma_minus8 </w:t>
      </w:r>
      <w:r w:rsidRPr="00564A49">
        <w:rPr>
          <w:rFonts w:eastAsia="Times New Roman"/>
          <w:lang w:val="en-US"/>
        </w:rPr>
        <w:t xml:space="preserve">and </w:t>
      </w:r>
      <w:r w:rsidRPr="00564A49">
        <w:rPr>
          <w:rFonts w:eastAsia="Times New Roman"/>
          <w:noProof/>
          <w:lang w:val="en-US"/>
        </w:rPr>
        <w:t xml:space="preserve">bit_depth_vps_chroma_minus8, respectively, of the </w:t>
      </w:r>
      <w:r w:rsidRPr="00564A49">
        <w:rPr>
          <w:rFonts w:eastAsia="Batang"/>
          <w:bCs/>
          <w:lang w:val="en-US" w:eastAsia="ko-KR"/>
        </w:rPr>
        <w:t>vps_rep_format_idx</w:t>
      </w:r>
      <w:r w:rsidRPr="00564A49">
        <w:rPr>
          <w:rFonts w:eastAsia="Times New Roman"/>
          <w:noProof/>
          <w:lang w:val="en-CA"/>
        </w:rPr>
        <w:t>[ LayerIdxInVps[ </w:t>
      </w:r>
      <w:r w:rsidRPr="00564A49">
        <w:rPr>
          <w:noProof/>
        </w:rPr>
        <w:t>LayerSetLayerIdList</w:t>
      </w:r>
      <w:r w:rsidRPr="00564A49">
        <w:rPr>
          <w:noProof/>
          <w:lang w:val="en-US"/>
        </w:rPr>
        <w:t>[ lsIdx ]</w:t>
      </w:r>
      <w:r w:rsidRPr="00564A49">
        <w:rPr>
          <w:lang w:val="en-US"/>
        </w:rPr>
        <w:t>[ i ] ]</w:t>
      </w:r>
      <w:r w:rsidRPr="00564A49">
        <w:rPr>
          <w:rFonts w:eastAsia="Times New Roman"/>
          <w:noProof/>
          <w:lang w:val="en-CA"/>
        </w:rPr>
        <w:t> ]-th rep_format( ) syntax structure in the VPS</w:t>
      </w:r>
      <w:r w:rsidRPr="00564A49">
        <w:rPr>
          <w:rFonts w:eastAsia="Times New Roman"/>
          <w:lang w:val="en-US"/>
        </w:rPr>
        <w:t>.</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hanging="360"/>
        <w:rPr>
          <w:rFonts w:eastAsia="Times New Roman"/>
          <w:lang w:val="en-US"/>
        </w:rPr>
      </w:pPr>
      <w:r w:rsidRPr="00564A49">
        <w:rPr>
          <w:noProof/>
        </w:rPr>
        <w:t>–</w:t>
      </w:r>
      <w:r w:rsidRPr="00564A49">
        <w:rPr>
          <w:noProof/>
        </w:rPr>
        <w:tab/>
        <w:t>The following applies: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720"/>
        <w:jc w:val="left"/>
        <w:rPr>
          <w:rFonts w:eastAsia="Times New Roman"/>
          <w:noProof/>
          <w:lang w:val="en-CA"/>
        </w:rPr>
      </w:pPr>
      <w:r w:rsidRPr="00564A49">
        <w:rPr>
          <w:rFonts w:eastAsia="Times New Roman"/>
          <w:lang w:val="en-US"/>
        </w:rPr>
        <w:t>subDpbCtr = 1</w:t>
      </w:r>
      <w:r w:rsidRPr="00564A49">
        <w:rPr>
          <w:rFonts w:eastAsia="Times New Roman"/>
          <w:lang w:val="en-US"/>
        </w:rPr>
        <w:br/>
      </w:r>
      <w:r w:rsidRPr="00564A49">
        <w:rPr>
          <w:rFonts w:eastAsia="Times New Roman"/>
          <w:noProof/>
          <w:lang w:val="en-CA"/>
        </w:rPr>
        <w:t>SubDpbAssigned[ lsIdx ][ 0</w:t>
      </w:r>
      <w:r w:rsidRPr="00564A49">
        <w:rPr>
          <w:rFonts w:eastAsia="Times New Roman"/>
          <w:lang w:val="en-US"/>
        </w:rPr>
        <w:t> ] = 0</w:t>
      </w:r>
      <w:r w:rsidRPr="00564A49">
        <w:rPr>
          <w:rFonts w:eastAsia="Times New Roman"/>
          <w:lang w:val="en-US"/>
        </w:rPr>
        <w:br/>
      </w:r>
      <w:r w:rsidRPr="00564A49">
        <w:rPr>
          <w:rFonts w:eastAsia="Times New Roman"/>
          <w:noProof/>
          <w:lang w:val="en-CA"/>
        </w:rPr>
        <w:t>subDpbSpatRes[ 0 ][ 0 ] = layerSpatRes[ 0 ][ 0 ]</w:t>
      </w:r>
      <w:r w:rsidRPr="00564A49">
        <w:rPr>
          <w:rFonts w:eastAsia="Times New Roman"/>
          <w:noProof/>
          <w:lang w:val="en-CA"/>
        </w:rPr>
        <w:br/>
        <w:t>subDpbSpatRes[ 0 ][ 1 ] = layerSpatRes[ 0 ][ 1 ]</w:t>
      </w:r>
      <w:r w:rsidRPr="00564A49">
        <w:rPr>
          <w:rFonts w:eastAsia="Times New Roman"/>
          <w:noProof/>
          <w:lang w:val="en-CA"/>
        </w:rPr>
        <w:br/>
        <w:t>subDpbColourFormat[ 0 ] = layerColourFormat[ 0 ]</w:t>
      </w:r>
      <w:r w:rsidRPr="00564A49">
        <w:rPr>
          <w:rFonts w:eastAsia="Times New Roman"/>
          <w:noProof/>
          <w:lang w:val="en-CA"/>
        </w:rPr>
        <w:br/>
        <w:t>subDpbB</w:t>
      </w:r>
      <w:r w:rsidRPr="00564A49">
        <w:rPr>
          <w:rFonts w:eastAsia="Times New Roman"/>
          <w:lang w:val="en-US"/>
        </w:rPr>
        <w:t>itDepth</w:t>
      </w:r>
      <w:r w:rsidRPr="00564A49">
        <w:rPr>
          <w:rFonts w:eastAsia="Times New Roman"/>
          <w:noProof/>
          <w:lang w:val="en-CA"/>
        </w:rPr>
        <w:t>[ 0 ][ 0 ] = layerB</w:t>
      </w:r>
      <w:r w:rsidRPr="00564A49">
        <w:rPr>
          <w:rFonts w:eastAsia="Times New Roman"/>
          <w:lang w:val="en-US"/>
        </w:rPr>
        <w:t>itDepth</w:t>
      </w:r>
      <w:r w:rsidRPr="00564A49">
        <w:rPr>
          <w:rFonts w:eastAsia="Times New Roman"/>
          <w:noProof/>
          <w:lang w:val="en-CA"/>
        </w:rPr>
        <w:t>[ 0 ][ 0 ]</w:t>
      </w:r>
      <w:r w:rsidRPr="00564A49">
        <w:rPr>
          <w:rFonts w:eastAsia="Times New Roman"/>
          <w:noProof/>
          <w:lang w:val="en-CA"/>
        </w:rPr>
        <w:br/>
        <w:t>subDpbBit</w:t>
      </w:r>
      <w:r w:rsidRPr="00564A49">
        <w:rPr>
          <w:rFonts w:eastAsia="Times New Roman"/>
          <w:lang w:val="en-US"/>
        </w:rPr>
        <w:t>Depth</w:t>
      </w:r>
      <w:r w:rsidRPr="00564A49">
        <w:rPr>
          <w:rFonts w:eastAsia="Times New Roman"/>
          <w:noProof/>
          <w:lang w:val="en-CA"/>
        </w:rPr>
        <w:t>[ 0 ][ 1 ] = layerB</w:t>
      </w:r>
      <w:r w:rsidRPr="00564A49">
        <w:rPr>
          <w:rFonts w:eastAsia="Times New Roman"/>
          <w:lang w:val="en-US"/>
        </w:rPr>
        <w:t>itDepth</w:t>
      </w:r>
      <w:r w:rsidRPr="00564A49">
        <w:rPr>
          <w:rFonts w:eastAsia="Times New Roman"/>
          <w:noProof/>
          <w:lang w:val="en-CA"/>
        </w:rPr>
        <w:t>[ 0 ][ 1 ]</w:t>
      </w:r>
      <w:r w:rsidRPr="00564A49">
        <w:rPr>
          <w:rFonts w:eastAsia="Times New Roman"/>
          <w:noProof/>
          <w:lang w:val="en-CA"/>
        </w:rPr>
        <w:br/>
      </w:r>
      <w:r w:rsidRPr="00564A49">
        <w:rPr>
          <w:rFonts w:eastAsia="Times New Roman"/>
          <w:lang w:val="en-CA"/>
        </w:rPr>
        <w:br/>
      </w:r>
      <w:r w:rsidRPr="00564A49">
        <w:rPr>
          <w:rFonts w:eastAsia="Times New Roman"/>
          <w:noProof/>
          <w:lang w:val="en-CA"/>
        </w:rPr>
        <w:t>for( i = 1; i</w:t>
      </w:r>
      <w:r w:rsidRPr="00564A49">
        <w:rPr>
          <w:rFonts w:eastAsia="Times New Roman"/>
          <w:lang w:val="en-US"/>
        </w:rPr>
        <w:t xml:space="preserve"> &lt; </w:t>
      </w:r>
      <w:r w:rsidRPr="00564A49">
        <w:rPr>
          <w:noProof/>
          <w:lang w:val="en-US"/>
        </w:rPr>
        <w:t>NumLayersInIdList[ lsIdx ]</w:t>
      </w:r>
      <w:r w:rsidRPr="00564A49">
        <w:rPr>
          <w:rFonts w:eastAsia="Times New Roman"/>
          <w:noProof/>
          <w:lang w:val="en-CA"/>
        </w:rPr>
        <w:t>; i++ ) {</w:t>
      </w:r>
      <w:r w:rsidRPr="00564A49">
        <w:rPr>
          <w:rFonts w:eastAsia="Times New Roman"/>
          <w:noProof/>
          <w:lang w:val="en-CA"/>
        </w:rPr>
        <w:br/>
      </w:r>
      <w:r w:rsidRPr="00564A49">
        <w:rPr>
          <w:rFonts w:eastAsia="Times New Roman"/>
          <w:noProof/>
          <w:lang w:val="en-CA"/>
        </w:rPr>
        <w:tab/>
        <w:t>newSubDpbFlag = 1</w:t>
      </w:r>
      <w:r w:rsidRPr="00564A49">
        <w:rPr>
          <w:rFonts w:eastAsia="Times New Roman"/>
          <w:noProof/>
          <w:lang w:val="en-CA"/>
        </w:rPr>
        <w:br/>
      </w:r>
      <w:r w:rsidRPr="00564A49">
        <w:rPr>
          <w:rFonts w:eastAsia="Times New Roman"/>
          <w:noProof/>
          <w:lang w:val="en-CA"/>
        </w:rPr>
        <w:tab/>
        <w:t xml:space="preserve">for( j = 0; j &lt; </w:t>
      </w:r>
      <w:r w:rsidRPr="00564A49">
        <w:rPr>
          <w:rFonts w:eastAsia="Times New Roman"/>
          <w:lang w:val="en-US"/>
        </w:rPr>
        <w:t>subDpbCtr  &amp;&amp;  bNewSubDpb; j++</w:t>
      </w:r>
      <w:r w:rsidRPr="00564A49">
        <w:rPr>
          <w:rFonts w:eastAsia="Times New Roman"/>
          <w:noProof/>
          <w:lang w:val="en-CA"/>
        </w:rPr>
        <w:t xml:space="preserve"> )</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t>if( layerSpatRes[ i ][ 0 ]  = =  subDpbSpatRes[ j ][ 0 ]  &amp;&amp;</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t>layerSpatRes[ i ][ 1 ]  = =  subDpbSpatRes[ j ][ 1 ]  &amp;&amp;</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t>layerColourFormat[ i ]  = =  subDpbColourFormat[ j ]  &amp;&amp;</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t>layerB</w:t>
      </w:r>
      <w:r w:rsidRPr="00564A49">
        <w:rPr>
          <w:rFonts w:eastAsia="Times New Roman"/>
          <w:lang w:val="en-US"/>
        </w:rPr>
        <w:t>itDepth</w:t>
      </w:r>
      <w:r w:rsidRPr="00564A49">
        <w:rPr>
          <w:rFonts w:eastAsia="Times New Roman"/>
          <w:noProof/>
          <w:lang w:val="en-CA"/>
        </w:rPr>
        <w:t>[ i ][ 0 ]  = =  subDpbB</w:t>
      </w:r>
      <w:r w:rsidRPr="00564A49">
        <w:rPr>
          <w:rFonts w:eastAsia="Times New Roman"/>
          <w:lang w:val="en-US"/>
        </w:rPr>
        <w:t>itDepth</w:t>
      </w:r>
      <w:r w:rsidRPr="00564A49">
        <w:rPr>
          <w:rFonts w:eastAsia="Times New Roman"/>
          <w:noProof/>
          <w:lang w:val="en-CA"/>
        </w:rPr>
        <w:t>[ j ][ 0 ]  &amp;&amp;</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t>layerBit</w:t>
      </w:r>
      <w:r w:rsidRPr="00564A49">
        <w:rPr>
          <w:rFonts w:eastAsia="Times New Roman"/>
          <w:lang w:val="en-US"/>
        </w:rPr>
        <w:t>Depth</w:t>
      </w:r>
      <w:r w:rsidRPr="00564A49">
        <w:rPr>
          <w:rFonts w:eastAsia="Times New Roman"/>
          <w:noProof/>
          <w:lang w:val="en-CA"/>
        </w:rPr>
        <w:t>[ i ][ 1 ]  = =  subDpbB</w:t>
      </w:r>
      <w:r w:rsidRPr="00564A49">
        <w:rPr>
          <w:rFonts w:eastAsia="Times New Roman"/>
          <w:lang w:val="en-US"/>
        </w:rPr>
        <w:t>itDepth</w:t>
      </w:r>
      <w:r w:rsidRPr="00564A49">
        <w:rPr>
          <w:rFonts w:eastAsia="Times New Roman"/>
          <w:noProof/>
          <w:lang w:val="en-CA"/>
        </w:rPr>
        <w:t>[ j ][ 1 ] ) {</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t xml:space="preserve">SubDpbAssigned[ lsIdx ][ i ] = </w:t>
      </w:r>
      <w:r w:rsidRPr="00564A49">
        <w:rPr>
          <w:rFonts w:eastAsia="Times New Roman"/>
          <w:lang w:val="en-US"/>
        </w:rPr>
        <w:t>j</w:t>
      </w:r>
      <w:r w:rsidRPr="00564A49">
        <w:rPr>
          <w:rFonts w:eastAsia="Times New Roman"/>
          <w:lang w:val="en-US"/>
        </w:rPr>
        <w:br/>
      </w:r>
      <w:r w:rsidRPr="00564A49">
        <w:rPr>
          <w:rFonts w:eastAsia="Times New Roman"/>
          <w:lang w:val="en-US"/>
        </w:rPr>
        <w:tab/>
      </w:r>
      <w:r w:rsidRPr="00564A49">
        <w:rPr>
          <w:rFonts w:eastAsia="Times New Roman"/>
          <w:lang w:val="en-US"/>
        </w:rPr>
        <w:tab/>
      </w:r>
      <w:r w:rsidRPr="00564A49">
        <w:rPr>
          <w:rFonts w:eastAsia="Times New Roman"/>
          <w:lang w:val="en-US"/>
        </w:rPr>
        <w:tab/>
        <w:t>newSubDpbFlag = 0</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t>j = subDpbCtr</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t>}</w:t>
      </w:r>
      <w:r w:rsidRPr="00564A49">
        <w:rPr>
          <w:rFonts w:eastAsia="Times New Roman"/>
          <w:noProof/>
          <w:lang w:val="en-CA"/>
        </w:rPr>
        <w:br/>
      </w:r>
      <w:r w:rsidRPr="00564A49">
        <w:rPr>
          <w:rFonts w:eastAsia="Times New Roman"/>
          <w:noProof/>
          <w:lang w:val="en-CA"/>
        </w:rPr>
        <w:tab/>
        <w:t>if( newSubDpbFlag ) {</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t>subDpbSpatRes[ subDpbCtr ][ 0 ] = layerSpatRes[ i ][ 0 ]</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t>subDpbSpatRes[ subDpbCtr ][ 1 ] = layerSpatRes[ i ][ 1 ]</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t>subDpbColourFormat[ subDpbCtr ] = layerColourFormat[ i ]</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t>subDpbB</w:t>
      </w:r>
      <w:r w:rsidRPr="00564A49">
        <w:rPr>
          <w:rFonts w:eastAsia="Times New Roman"/>
          <w:lang w:val="en-US"/>
        </w:rPr>
        <w:t>itDepth</w:t>
      </w:r>
      <w:r w:rsidRPr="00564A49">
        <w:rPr>
          <w:rFonts w:eastAsia="Times New Roman"/>
          <w:noProof/>
          <w:lang w:val="en-CA"/>
        </w:rPr>
        <w:t>[ subDpbCtr ][ 0 ] = layerB</w:t>
      </w:r>
      <w:r w:rsidRPr="00564A49">
        <w:rPr>
          <w:rFonts w:eastAsia="Times New Roman"/>
          <w:lang w:val="en-US"/>
        </w:rPr>
        <w:t>itDepth</w:t>
      </w:r>
      <w:r w:rsidRPr="00564A49">
        <w:rPr>
          <w:rFonts w:eastAsia="Times New Roman"/>
          <w:noProof/>
          <w:lang w:val="en-CA"/>
        </w:rPr>
        <w:t>[ i ][ 0 ]</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t>subDpbBit</w:t>
      </w:r>
      <w:r w:rsidRPr="00564A49">
        <w:rPr>
          <w:rFonts w:eastAsia="Times New Roman"/>
          <w:lang w:val="en-US"/>
        </w:rPr>
        <w:t>Depth</w:t>
      </w:r>
      <w:r w:rsidRPr="00564A49">
        <w:rPr>
          <w:rFonts w:eastAsia="Times New Roman"/>
          <w:noProof/>
          <w:lang w:val="en-CA"/>
        </w:rPr>
        <w:t>[ subDpbCtr ][ 1 ] = layerB</w:t>
      </w:r>
      <w:r w:rsidRPr="00564A49">
        <w:rPr>
          <w:rFonts w:eastAsia="Times New Roman"/>
          <w:lang w:val="en-US"/>
        </w:rPr>
        <w:t>itDepth</w:t>
      </w:r>
      <w:r w:rsidRPr="00564A49">
        <w:rPr>
          <w:rFonts w:eastAsia="Times New Roman"/>
          <w:noProof/>
          <w:lang w:val="en-CA"/>
        </w:rPr>
        <w:t>[ i ][ 1 ]</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t xml:space="preserve">SubDpbAssigned[ lsIdx ][ i ] = </w:t>
      </w:r>
      <w:r w:rsidRPr="00564A49">
        <w:rPr>
          <w:rFonts w:eastAsia="Times New Roman"/>
          <w:lang w:val="en-US"/>
        </w:rPr>
        <w:t>subDpbCtr</w:t>
      </w:r>
      <w:r w:rsidRPr="00564A49">
        <w:rPr>
          <w:rFonts w:eastAsia="Times New Roman"/>
          <w:noProof/>
          <w:lang w:val="en-CA"/>
        </w:rPr>
        <w:t>++</w:t>
      </w:r>
      <w:r w:rsidRPr="00564A49">
        <w:rPr>
          <w:rFonts w:eastAsia="Times New Roman"/>
          <w:noProof/>
          <w:lang w:val="en-CA"/>
        </w:rPr>
        <w:br/>
      </w:r>
      <w:r w:rsidRPr="00564A49">
        <w:rPr>
          <w:rFonts w:eastAsia="Times New Roman"/>
          <w:noProof/>
          <w:lang w:val="en-CA"/>
        </w:rPr>
        <w:lastRenderedPageBreak/>
        <w:tab/>
        <w:t>}</w:t>
      </w:r>
      <w:r w:rsidRPr="00564A49">
        <w:rPr>
          <w:rFonts w:eastAsia="Times New Roman"/>
          <w:noProof/>
          <w:lang w:val="en-CA"/>
        </w:rPr>
        <w:br/>
        <w:t>}</w:t>
      </w:r>
      <w:r w:rsidRPr="00564A49">
        <w:rPr>
          <w:rFonts w:eastAsia="Times New Roman"/>
          <w:noProof/>
          <w:lang w:val="en-CA"/>
        </w:rPr>
        <w:br/>
        <w:t>NumSubDpbs[ lsIdx ] = subDpbCtr</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pPr>
      <w:r w:rsidRPr="00564A49">
        <w:t xml:space="preserve">For the lsIdx-th layer set, the number of sub-DPBs is </w:t>
      </w:r>
      <w:r w:rsidRPr="00564A49">
        <w:rPr>
          <w:rFonts w:eastAsia="Times New Roman"/>
          <w:noProof/>
          <w:lang w:val="en-CA"/>
        </w:rPr>
        <w:t>NumSubDpbs[ lsIdx ], and f</w:t>
      </w:r>
      <w:r w:rsidRPr="00564A49">
        <w:t>or each layer with a particular value of nuh_layer_id in the layer set, the sub-DPB with index SubDpbAssigned[</w:t>
      </w:r>
      <w:r w:rsidRPr="00564A49">
        <w:rPr>
          <w:rFonts w:eastAsia="Times New Roman"/>
          <w:lang w:val="en-US"/>
        </w:rPr>
        <w:t> ls</w:t>
      </w:r>
      <w:r w:rsidRPr="00564A49">
        <w:rPr>
          <w:noProof/>
        </w:rPr>
        <w:t>Idx</w:t>
      </w:r>
      <w:r w:rsidRPr="00564A49">
        <w:rPr>
          <w:rFonts w:eastAsia="Times New Roman"/>
          <w:bCs/>
          <w:lang w:val="en-US"/>
        </w:rPr>
        <w:t> </w:t>
      </w:r>
      <w:r w:rsidRPr="00564A49">
        <w:t>][ layerIdx ] is assigned, where LayerSetLayerIdList[ lsIdx ][ layerIdx ] is equal to nuh_layer_id.</w:t>
      </w:r>
    </w:p>
    <w:p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pPr>
      <w:r w:rsidRPr="00564A49">
        <w:rPr>
          <w:rFonts w:eastAsia="Times New Roman"/>
          <w:b/>
          <w:bCs/>
          <w:lang w:val="en-CA"/>
        </w:rPr>
        <w:t>sub_layer_flag_info_present_flag</w:t>
      </w:r>
      <w:r w:rsidRPr="00564A49">
        <w:rPr>
          <w:rFonts w:eastAsia="Times New Roman"/>
          <w:lang w:val="en-CA"/>
        </w:rPr>
        <w:t>[ i ]</w:t>
      </w:r>
      <w:r w:rsidRPr="00564A49">
        <w:rPr>
          <w:rFonts w:eastAsia="Times New Roman"/>
          <w:bCs/>
          <w:lang w:val="en-CA"/>
        </w:rPr>
        <w:t xml:space="preserve"> </w:t>
      </w:r>
      <w:r w:rsidRPr="00564A49">
        <w:t>equal to 1 specifies that sub_layer_dpb_info_present_flag</w:t>
      </w:r>
      <w:r w:rsidRPr="00564A49">
        <w:rPr>
          <w:lang w:eastAsia="ko-KR"/>
        </w:rPr>
        <w:t>[ i ][ j ]</w:t>
      </w:r>
      <w:r w:rsidRPr="00564A49">
        <w:t xml:space="preserve"> is present for i in the range of 1 to </w:t>
      </w:r>
      <w:r w:rsidRPr="00564A49">
        <w:rPr>
          <w:lang w:val="en-US"/>
        </w:rPr>
        <w:t>MaxSubLayersInLayerSetMinus1</w:t>
      </w:r>
      <w:r w:rsidRPr="00564A49">
        <w:t>[ i ], inclusive. sub_layer_flag_info_present_flag[ i ] equal to 0 specifies that, for each value of j greater than 0, sub_layer_dpb_info_present_flag[ i ][ j ] is not present and the value is inferred to be equal to 0.</w:t>
      </w:r>
    </w:p>
    <w:p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pPr>
      <w:r w:rsidRPr="00564A49">
        <w:rPr>
          <w:rFonts w:eastAsia="Times New Roman"/>
          <w:b/>
          <w:bCs/>
          <w:lang w:val="en-CA"/>
        </w:rPr>
        <w:t>sub_layer_dpb_info_present_flag</w:t>
      </w:r>
      <w:r w:rsidRPr="00564A49">
        <w:rPr>
          <w:rFonts w:eastAsia="Times New Roman"/>
          <w:lang w:val="en-CA"/>
        </w:rPr>
        <w:t>[ i ][ j ]</w:t>
      </w:r>
      <w:r w:rsidRPr="00564A49">
        <w:rPr>
          <w:rFonts w:eastAsia="Times New Roman"/>
          <w:bCs/>
          <w:lang w:val="en-CA"/>
        </w:rPr>
        <w:t xml:space="preserve"> </w:t>
      </w:r>
      <w:r w:rsidRPr="00564A49">
        <w:t>equal to 1 specifies that max_vps_dec_pic_buffering_minus1</w:t>
      </w:r>
      <w:r w:rsidRPr="00564A49">
        <w:rPr>
          <w:lang w:eastAsia="ko-KR"/>
        </w:rPr>
        <w:t>[ i ][ k ][ j ] is present for k in the range of 0 to NumSubDpbs[ </w:t>
      </w:r>
      <w:r w:rsidRPr="00564A49">
        <w:t>LayerSetIdxForOutputLayerSet</w:t>
      </w:r>
      <w:r w:rsidRPr="00564A49">
        <w:rPr>
          <w:lang w:eastAsia="ko-KR"/>
        </w:rPr>
        <w:t>[ i ] ] − 1, inclusive,</w:t>
      </w:r>
      <w:r w:rsidRPr="00564A49">
        <w:t xml:space="preserve"> for the j-th sub-layer, and </w:t>
      </w:r>
      <w:r w:rsidRPr="00564A49">
        <w:rPr>
          <w:lang w:eastAsia="ko-KR"/>
        </w:rPr>
        <w:t>max_vps_num_reorder_pics[ i ][ j ] and max_vps_latency_increase_plus1[ i ][ j ] are present for</w:t>
      </w:r>
      <w:r w:rsidRPr="00564A49">
        <w:t xml:space="preserve"> </w:t>
      </w:r>
      <w:r w:rsidRPr="00564A49">
        <w:rPr>
          <w:lang w:eastAsia="ko-KR"/>
        </w:rPr>
        <w:t>the j-th sub-layer</w:t>
      </w:r>
      <w:r w:rsidRPr="00564A49">
        <w:t>. sub_layer_dpb_info_present_flag[ i ][ j ] equal to 0 specifies that the values of max_vps_dec_pic_buffering_minus1</w:t>
      </w:r>
      <w:r w:rsidRPr="00564A49">
        <w:rPr>
          <w:lang w:eastAsia="ko-KR"/>
        </w:rPr>
        <w:t>[ i ][ k ][ </w:t>
      </w:r>
      <w:r w:rsidRPr="00564A49">
        <w:t>j </w:t>
      </w:r>
      <w:r w:rsidRPr="00564A49">
        <w:rPr>
          <w:lang w:eastAsia="ko-KR"/>
        </w:rPr>
        <w:t>]</w:t>
      </w:r>
      <w:r w:rsidRPr="00564A49">
        <w:t xml:space="preserve"> are equal to max_vps_dec_pic_buffering_minus1</w:t>
      </w:r>
      <w:r w:rsidRPr="00564A49">
        <w:rPr>
          <w:lang w:eastAsia="ko-KR"/>
        </w:rPr>
        <w:t>[ i ][ k ][ </w:t>
      </w:r>
      <w:r w:rsidRPr="00564A49">
        <w:t>j − 1 </w:t>
      </w:r>
      <w:r w:rsidRPr="00564A49">
        <w:rPr>
          <w:lang w:eastAsia="ko-KR"/>
        </w:rPr>
        <w:t>] for k in the range of 0 to NumSubDpbs[ </w:t>
      </w:r>
      <w:r w:rsidRPr="00564A49">
        <w:t>LayerSetIdxForOutputLayerSet</w:t>
      </w:r>
      <w:r w:rsidRPr="00564A49">
        <w:rPr>
          <w:lang w:eastAsia="ko-KR"/>
        </w:rPr>
        <w:t>[ i ] ] − 1, inclusive, and that the values max_vps_num_reorder_pics[ i ][ j ] and max_vps_latency_increase_plus1[ i ][ j ]</w:t>
      </w:r>
      <w:r w:rsidRPr="00564A49">
        <w:t xml:space="preserve"> are set equal to </w:t>
      </w:r>
      <w:r w:rsidRPr="00564A49">
        <w:rPr>
          <w:lang w:eastAsia="ko-KR"/>
        </w:rPr>
        <w:t>max_vps_num_reorder_pics[ i ][ j </w:t>
      </w:r>
      <w:r w:rsidRPr="00564A49">
        <w:rPr>
          <w:lang w:eastAsia="ko-KR"/>
        </w:rPr>
        <w:noBreakHyphen/>
        <w:t> 1 ] and max_vps_latency_increase_plus1[ i ][ j </w:t>
      </w:r>
      <w:r w:rsidRPr="00564A49">
        <w:rPr>
          <w:lang w:eastAsia="ko-KR"/>
        </w:rPr>
        <w:noBreakHyphen/>
        <w:t> 1 ], respectively</w:t>
      </w:r>
      <w:r w:rsidRPr="00564A49">
        <w:rPr>
          <w:lang w:val="en-CA"/>
        </w:rPr>
        <w:t xml:space="preserve">. The value of </w:t>
      </w:r>
      <w:r w:rsidRPr="00564A49">
        <w:t>sub_layer_dpb_info_present_flag[ i ][ 0 ] for any possible value of i is inferred to be equal to 1. When not present, the value of sub_layer_dpb_info_present_flag[ i ][ j ] for j greater than 0 and any possible value of i, is inferred to be equal to be equal to 0.</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 w:val="center" w:pos="4320"/>
          <w:tab w:val="right" w:pos="8640"/>
        </w:tabs>
        <w:rPr>
          <w:rFonts w:eastAsia="Times New Roman"/>
          <w:szCs w:val="18"/>
          <w:lang w:val="en-US"/>
        </w:rPr>
      </w:pPr>
      <w:r w:rsidRPr="00564A49">
        <w:rPr>
          <w:rFonts w:eastAsia="Times New Roman"/>
          <w:b/>
          <w:szCs w:val="18"/>
          <w:lang w:val="en-US"/>
        </w:rPr>
        <w:t>max_vps_dec_pic_buffering_minus1</w:t>
      </w:r>
      <w:r w:rsidRPr="00564A49">
        <w:rPr>
          <w:rFonts w:eastAsia="Times New Roman"/>
          <w:szCs w:val="18"/>
          <w:lang w:val="en-US" w:eastAsia="ko-KR"/>
        </w:rPr>
        <w:t>[ i ]</w:t>
      </w:r>
      <w:r w:rsidRPr="00564A49">
        <w:rPr>
          <w:rFonts w:eastAsia="Batang"/>
          <w:bCs/>
          <w:szCs w:val="18"/>
          <w:lang w:val="en-US" w:eastAsia="ko-KR"/>
        </w:rPr>
        <w:t>[ k ]</w:t>
      </w:r>
      <w:r w:rsidRPr="00564A49">
        <w:rPr>
          <w:rFonts w:eastAsia="Times New Roman"/>
          <w:szCs w:val="18"/>
          <w:lang w:val="en-US" w:eastAsia="ko-KR"/>
        </w:rPr>
        <w:t>[ j ]</w:t>
      </w:r>
      <w:r w:rsidRPr="00564A49">
        <w:rPr>
          <w:rFonts w:eastAsia="Times New Roman"/>
          <w:szCs w:val="18"/>
          <w:lang w:val="en-US"/>
        </w:rPr>
        <w:t xml:space="preserve"> plus 1 specifies the maximum required size of the k-th sub-DPB for the CVS in the i-th output layer set in units of picture storage buffers when HighestTid is equal to j. When j is greater than 0, max_vps_dec_pic_buffering_minus1</w:t>
      </w:r>
      <w:r w:rsidRPr="00564A49">
        <w:rPr>
          <w:rFonts w:eastAsia="Times New Roman"/>
          <w:szCs w:val="18"/>
          <w:lang w:val="en-US" w:eastAsia="ko-KR"/>
        </w:rPr>
        <w:t>[ i ]</w:t>
      </w:r>
      <w:r w:rsidRPr="00564A49">
        <w:rPr>
          <w:rFonts w:eastAsia="Batang"/>
          <w:bCs/>
          <w:szCs w:val="18"/>
          <w:lang w:val="en-US" w:eastAsia="ko-KR"/>
        </w:rPr>
        <w:t>[ k ]</w:t>
      </w:r>
      <w:r w:rsidRPr="00564A49">
        <w:rPr>
          <w:rFonts w:eastAsia="Times New Roman"/>
          <w:szCs w:val="18"/>
          <w:lang w:val="en-US" w:eastAsia="ko-KR"/>
        </w:rPr>
        <w:t>[ j ]</w:t>
      </w:r>
      <w:r w:rsidRPr="00564A49">
        <w:rPr>
          <w:rFonts w:eastAsia="Times New Roman"/>
          <w:szCs w:val="18"/>
          <w:lang w:val="en-US"/>
        </w:rPr>
        <w:t xml:space="preserve"> shall be greater than or equal to max_vps_</w:t>
      </w:r>
      <w:r w:rsidRPr="00564A49">
        <w:rPr>
          <w:rFonts w:eastAsia="Times New Roman"/>
          <w:lang w:val="en-US"/>
        </w:rPr>
        <w:t>dec_pic_buffering_minus1</w:t>
      </w:r>
      <w:r w:rsidRPr="00564A49">
        <w:rPr>
          <w:rFonts w:eastAsia="Times New Roman"/>
          <w:lang w:val="en-US" w:eastAsia="ko-KR"/>
        </w:rPr>
        <w:t>[</w:t>
      </w:r>
      <w:r w:rsidRPr="00564A49">
        <w:rPr>
          <w:rFonts w:eastAsia="Batang"/>
          <w:bCs/>
          <w:lang w:val="en-US" w:eastAsia="ko-KR"/>
        </w:rPr>
        <w:t> </w:t>
      </w:r>
      <w:r w:rsidRPr="00564A49">
        <w:rPr>
          <w:rFonts w:eastAsia="Times New Roman"/>
          <w:lang w:val="en-US" w:eastAsia="ko-KR"/>
        </w:rPr>
        <w:t>i</w:t>
      </w:r>
      <w:r w:rsidRPr="00564A49">
        <w:rPr>
          <w:rFonts w:eastAsia="Batang"/>
          <w:bCs/>
          <w:lang w:val="en-US" w:eastAsia="ko-KR"/>
        </w:rPr>
        <w:t> </w:t>
      </w:r>
      <w:r w:rsidRPr="00564A49">
        <w:rPr>
          <w:rFonts w:eastAsia="Times New Roman"/>
          <w:lang w:val="en-US" w:eastAsia="ko-KR"/>
        </w:rPr>
        <w:t>]</w:t>
      </w:r>
      <w:r w:rsidRPr="00564A49">
        <w:rPr>
          <w:rFonts w:eastAsia="Batang"/>
          <w:bCs/>
          <w:lang w:val="en-US" w:eastAsia="ko-KR"/>
        </w:rPr>
        <w:t>[ k ]</w:t>
      </w:r>
      <w:r w:rsidRPr="00564A49">
        <w:rPr>
          <w:rFonts w:eastAsia="Times New Roman"/>
          <w:lang w:val="en-US" w:eastAsia="ko-KR"/>
        </w:rPr>
        <w:t>[</w:t>
      </w:r>
      <w:r w:rsidRPr="00564A49">
        <w:rPr>
          <w:rFonts w:eastAsia="Batang"/>
          <w:bCs/>
          <w:lang w:val="en-US" w:eastAsia="ko-KR"/>
        </w:rPr>
        <w:t> </w:t>
      </w:r>
      <w:r w:rsidRPr="00564A49">
        <w:rPr>
          <w:rFonts w:eastAsia="Times New Roman"/>
          <w:lang w:val="en-US"/>
        </w:rPr>
        <w:t>j </w:t>
      </w:r>
      <w:r w:rsidRPr="00564A49">
        <w:rPr>
          <w:rFonts w:eastAsia="Times New Roman"/>
          <w:lang w:val="en-US"/>
        </w:rPr>
        <w:noBreakHyphen/>
        <w:t> 1</w:t>
      </w:r>
      <w:r w:rsidRPr="00564A49">
        <w:rPr>
          <w:rFonts w:eastAsia="Batang"/>
          <w:bCs/>
          <w:lang w:val="en-US" w:eastAsia="ko-KR"/>
        </w:rPr>
        <w:t> </w:t>
      </w:r>
      <w:r w:rsidRPr="00564A49">
        <w:rPr>
          <w:rFonts w:eastAsia="Times New Roman"/>
          <w:lang w:val="en-US"/>
        </w:rPr>
        <w:t>]. When max_vps_dec_pic_buffering_minus1</w:t>
      </w:r>
      <w:r w:rsidRPr="00564A49">
        <w:rPr>
          <w:rFonts w:eastAsia="Times New Roman"/>
          <w:lang w:val="en-US" w:eastAsia="ko-KR"/>
        </w:rPr>
        <w:t>[ i ]</w:t>
      </w:r>
      <w:r w:rsidRPr="00564A49">
        <w:rPr>
          <w:rFonts w:eastAsia="Batang"/>
          <w:bCs/>
          <w:lang w:val="en-US" w:eastAsia="ko-KR"/>
        </w:rPr>
        <w:t>[ k ]</w:t>
      </w:r>
      <w:r w:rsidRPr="00564A49">
        <w:rPr>
          <w:rFonts w:eastAsia="Times New Roman"/>
          <w:lang w:val="en-US" w:eastAsia="ko-KR"/>
        </w:rPr>
        <w:t>[ j ]</w:t>
      </w:r>
      <w:r w:rsidRPr="00564A49">
        <w:rPr>
          <w:rFonts w:eastAsia="Times New Roman"/>
          <w:lang w:val="en-US"/>
        </w:rPr>
        <w:t xml:space="preserve"> is not present for j in the range of 1 to </w:t>
      </w:r>
      <w:r w:rsidRPr="00564A49">
        <w:rPr>
          <w:lang w:val="en-US"/>
        </w:rPr>
        <w:t>MaxSubLayersInLayerSetMinus1</w:t>
      </w:r>
      <w:r w:rsidRPr="00564A49">
        <w:t>[ i ]</w:t>
      </w:r>
      <w:r w:rsidRPr="00564A49">
        <w:rPr>
          <w:rFonts w:eastAsia="Times New Roman"/>
          <w:lang w:val="en-US"/>
        </w:rPr>
        <w:t>, inclusive, it is inferred to be equal to max_vps_dec_pic_buffering_minus1</w:t>
      </w:r>
      <w:r w:rsidRPr="00564A49">
        <w:rPr>
          <w:rFonts w:eastAsia="Times New Roman"/>
          <w:lang w:val="en-US" w:eastAsia="ko-KR"/>
        </w:rPr>
        <w:t>[</w:t>
      </w:r>
      <w:r w:rsidRPr="00564A49">
        <w:rPr>
          <w:rFonts w:eastAsia="Batang"/>
          <w:bCs/>
          <w:lang w:val="en-US" w:eastAsia="ko-KR"/>
        </w:rPr>
        <w:t> </w:t>
      </w:r>
      <w:r w:rsidRPr="00564A49">
        <w:rPr>
          <w:rFonts w:eastAsia="Times New Roman"/>
          <w:lang w:val="en-US" w:eastAsia="ko-KR"/>
        </w:rPr>
        <w:t>i</w:t>
      </w:r>
      <w:r w:rsidRPr="00564A49">
        <w:rPr>
          <w:rFonts w:eastAsia="Batang"/>
          <w:bCs/>
          <w:lang w:val="en-US" w:eastAsia="ko-KR"/>
        </w:rPr>
        <w:t> </w:t>
      </w:r>
      <w:r w:rsidRPr="00564A49">
        <w:rPr>
          <w:rFonts w:eastAsia="Times New Roman"/>
          <w:lang w:val="en-US" w:eastAsia="ko-KR"/>
        </w:rPr>
        <w:t>]</w:t>
      </w:r>
      <w:r w:rsidRPr="00564A49">
        <w:rPr>
          <w:rFonts w:eastAsia="Batang"/>
          <w:bCs/>
          <w:lang w:val="en-US" w:eastAsia="ko-KR"/>
        </w:rPr>
        <w:t>[ k ]</w:t>
      </w:r>
      <w:r w:rsidRPr="00564A49">
        <w:rPr>
          <w:rFonts w:eastAsia="Times New Roman"/>
          <w:lang w:val="en-US"/>
        </w:rPr>
        <w:t>[ </w:t>
      </w:r>
      <w:r w:rsidRPr="00564A49">
        <w:rPr>
          <w:bCs/>
        </w:rPr>
        <w:t>j </w:t>
      </w:r>
      <w:r w:rsidRPr="00564A49">
        <w:rPr>
          <w:bCs/>
        </w:rPr>
        <w:noBreakHyphen/>
        <w:t> 1</w:t>
      </w:r>
      <w:r w:rsidRPr="00564A49">
        <w:rPr>
          <w:rFonts w:eastAsia="Times New Roman"/>
          <w:lang w:val="en-US"/>
        </w:rPr>
        <w:t>].</w:t>
      </w:r>
    </w:p>
    <w:p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b/>
          <w:lang w:val="en-CA"/>
        </w:rPr>
      </w:pPr>
      <w:r w:rsidRPr="00564A49">
        <w:rPr>
          <w:rFonts w:eastAsia="Batang"/>
          <w:b/>
          <w:bCs/>
          <w:lang w:eastAsia="ko-KR"/>
        </w:rPr>
        <w:t>max_vps_layer_dec_pic_buff_minus1</w:t>
      </w:r>
      <w:r w:rsidRPr="00564A49">
        <w:rPr>
          <w:rFonts w:eastAsia="Batang"/>
          <w:bCs/>
          <w:lang w:eastAsia="ko-KR"/>
        </w:rPr>
        <w:t>[ i ][ k ][ j ]</w:t>
      </w:r>
      <w:r w:rsidRPr="00564A49">
        <w:rPr>
          <w:rFonts w:eastAsia="Times New Roman"/>
          <w:szCs w:val="18"/>
          <w:lang w:val="en-US"/>
        </w:rPr>
        <w:t xml:space="preserve"> plus 1 specifies the maximum number of decoded pictures, of the k-th layer for the CVS in the i-th output layer set, that need to be stored in the DPB when HighestTid is equal to j. When j is greater than 0, max_vps_layer_dec_pic_buff_minus1</w:t>
      </w:r>
      <w:r w:rsidRPr="00564A49">
        <w:rPr>
          <w:rFonts w:eastAsia="Times New Roman"/>
          <w:szCs w:val="18"/>
          <w:lang w:val="en-US" w:eastAsia="ko-KR"/>
        </w:rPr>
        <w:t>[ i ]</w:t>
      </w:r>
      <w:r w:rsidRPr="00564A49">
        <w:rPr>
          <w:rFonts w:eastAsia="Batang"/>
          <w:bCs/>
          <w:szCs w:val="18"/>
          <w:lang w:val="en-US" w:eastAsia="ko-KR"/>
        </w:rPr>
        <w:t>[ k ]</w:t>
      </w:r>
      <w:r w:rsidRPr="00564A49">
        <w:rPr>
          <w:rFonts w:eastAsia="Times New Roman"/>
          <w:szCs w:val="18"/>
          <w:lang w:val="en-US" w:eastAsia="ko-KR"/>
        </w:rPr>
        <w:t>[ j ]</w:t>
      </w:r>
      <w:r w:rsidRPr="00564A49">
        <w:rPr>
          <w:rFonts w:eastAsia="Times New Roman"/>
          <w:szCs w:val="18"/>
          <w:lang w:val="en-US"/>
        </w:rPr>
        <w:t xml:space="preserve"> shall be greater than or equal to max_vps_layer_</w:t>
      </w:r>
      <w:r w:rsidRPr="00564A49">
        <w:rPr>
          <w:rFonts w:eastAsia="Times New Roman"/>
          <w:lang w:val="en-US"/>
        </w:rPr>
        <w:t>dec_pic_buff_minus1</w:t>
      </w:r>
      <w:r w:rsidRPr="00564A49">
        <w:rPr>
          <w:rFonts w:eastAsia="Times New Roman"/>
          <w:lang w:val="en-US" w:eastAsia="ko-KR"/>
        </w:rPr>
        <w:t>[</w:t>
      </w:r>
      <w:r w:rsidRPr="00564A49">
        <w:rPr>
          <w:rFonts w:eastAsia="Batang"/>
          <w:bCs/>
          <w:lang w:val="en-US" w:eastAsia="ko-KR"/>
        </w:rPr>
        <w:t> </w:t>
      </w:r>
      <w:r w:rsidRPr="00564A49">
        <w:rPr>
          <w:rFonts w:eastAsia="Times New Roman"/>
          <w:lang w:val="en-US" w:eastAsia="ko-KR"/>
        </w:rPr>
        <w:t>i</w:t>
      </w:r>
      <w:r w:rsidRPr="00564A49">
        <w:rPr>
          <w:rFonts w:eastAsia="Batang"/>
          <w:bCs/>
          <w:lang w:val="en-US" w:eastAsia="ko-KR"/>
        </w:rPr>
        <w:t> </w:t>
      </w:r>
      <w:r w:rsidRPr="00564A49">
        <w:rPr>
          <w:rFonts w:eastAsia="Times New Roman"/>
          <w:lang w:val="en-US" w:eastAsia="ko-KR"/>
        </w:rPr>
        <w:t>]</w:t>
      </w:r>
      <w:r w:rsidRPr="00564A49">
        <w:rPr>
          <w:rFonts w:eastAsia="Batang"/>
          <w:bCs/>
          <w:lang w:val="en-US" w:eastAsia="ko-KR"/>
        </w:rPr>
        <w:t>[ k ]</w:t>
      </w:r>
      <w:r w:rsidRPr="00564A49">
        <w:rPr>
          <w:rFonts w:eastAsia="Times New Roman"/>
          <w:lang w:val="en-US" w:eastAsia="ko-KR"/>
        </w:rPr>
        <w:t>[</w:t>
      </w:r>
      <w:r w:rsidRPr="00564A49">
        <w:rPr>
          <w:rFonts w:eastAsia="Batang"/>
          <w:bCs/>
          <w:lang w:val="en-US" w:eastAsia="ko-KR"/>
        </w:rPr>
        <w:t> </w:t>
      </w:r>
      <w:r w:rsidRPr="00564A49">
        <w:rPr>
          <w:rFonts w:eastAsia="Times New Roman"/>
          <w:lang w:val="en-US"/>
        </w:rPr>
        <w:t>j </w:t>
      </w:r>
      <w:r w:rsidRPr="00564A49">
        <w:rPr>
          <w:rFonts w:eastAsia="Times New Roman"/>
          <w:lang w:val="en-US"/>
        </w:rPr>
        <w:noBreakHyphen/>
        <w:t> 1</w:t>
      </w:r>
      <w:r w:rsidRPr="00564A49">
        <w:rPr>
          <w:rFonts w:eastAsia="Batang"/>
          <w:bCs/>
          <w:lang w:val="en-US" w:eastAsia="ko-KR"/>
        </w:rPr>
        <w:t> </w:t>
      </w:r>
      <w:r w:rsidRPr="00564A49">
        <w:rPr>
          <w:rFonts w:eastAsia="Times New Roman"/>
          <w:lang w:val="en-US"/>
        </w:rPr>
        <w:t>]. When max_vps_layer_dec_pic_buff_minus1</w:t>
      </w:r>
      <w:r w:rsidRPr="00564A49">
        <w:rPr>
          <w:rFonts w:eastAsia="Times New Roman"/>
          <w:lang w:val="en-US" w:eastAsia="ko-KR"/>
        </w:rPr>
        <w:t>[ i ]</w:t>
      </w:r>
      <w:r w:rsidRPr="00564A49">
        <w:rPr>
          <w:rFonts w:eastAsia="Batang"/>
          <w:bCs/>
          <w:lang w:val="en-US" w:eastAsia="ko-KR"/>
        </w:rPr>
        <w:t>[ k ]</w:t>
      </w:r>
      <w:r w:rsidRPr="00564A49">
        <w:rPr>
          <w:rFonts w:eastAsia="Times New Roman"/>
          <w:lang w:val="en-US" w:eastAsia="ko-KR"/>
        </w:rPr>
        <w:t>[ j ]</w:t>
      </w:r>
      <w:r w:rsidRPr="00564A49">
        <w:rPr>
          <w:rFonts w:eastAsia="Times New Roman"/>
          <w:lang w:val="en-US"/>
        </w:rPr>
        <w:t xml:space="preserve"> is not present for j in the range of 1 to </w:t>
      </w:r>
      <w:r w:rsidRPr="00564A49">
        <w:rPr>
          <w:bCs/>
        </w:rPr>
        <w:t>vps_max_sub_layers_minus1</w:t>
      </w:r>
      <w:r w:rsidRPr="00564A49">
        <w:rPr>
          <w:rFonts w:eastAsia="Times New Roman"/>
          <w:lang w:val="en-US"/>
        </w:rPr>
        <w:t> − 1, inclusive, it is inferred to be equal to max_vps_layer_dec_pic_buff_minus1</w:t>
      </w:r>
      <w:r w:rsidRPr="00564A49">
        <w:rPr>
          <w:rFonts w:eastAsia="Times New Roman"/>
          <w:lang w:val="en-US" w:eastAsia="ko-KR"/>
        </w:rPr>
        <w:t>[</w:t>
      </w:r>
      <w:r w:rsidRPr="00564A49">
        <w:rPr>
          <w:rFonts w:eastAsia="Batang"/>
          <w:bCs/>
          <w:lang w:val="en-US" w:eastAsia="ko-KR"/>
        </w:rPr>
        <w:t> </w:t>
      </w:r>
      <w:r w:rsidRPr="00564A49">
        <w:rPr>
          <w:rFonts w:eastAsia="Times New Roman"/>
          <w:lang w:val="en-US" w:eastAsia="ko-KR"/>
        </w:rPr>
        <w:t>i</w:t>
      </w:r>
      <w:r w:rsidRPr="00564A49">
        <w:rPr>
          <w:rFonts w:eastAsia="Batang"/>
          <w:bCs/>
          <w:lang w:val="en-US" w:eastAsia="ko-KR"/>
        </w:rPr>
        <w:t> </w:t>
      </w:r>
      <w:r w:rsidRPr="00564A49">
        <w:rPr>
          <w:rFonts w:eastAsia="Times New Roman"/>
          <w:lang w:val="en-US" w:eastAsia="ko-KR"/>
        </w:rPr>
        <w:t>]</w:t>
      </w:r>
      <w:r w:rsidRPr="00564A49">
        <w:rPr>
          <w:rFonts w:eastAsia="Batang"/>
          <w:bCs/>
          <w:lang w:val="en-US" w:eastAsia="ko-KR"/>
        </w:rPr>
        <w:t>[ k ]</w:t>
      </w:r>
      <w:r w:rsidRPr="00564A49">
        <w:rPr>
          <w:rFonts w:eastAsia="Times New Roman"/>
          <w:lang w:val="en-US"/>
        </w:rPr>
        <w:t>[ </w:t>
      </w:r>
      <w:r w:rsidRPr="00564A49">
        <w:rPr>
          <w:bCs/>
        </w:rPr>
        <w:t>j </w:t>
      </w:r>
      <w:r w:rsidRPr="00564A49">
        <w:rPr>
          <w:bCs/>
        </w:rPr>
        <w:noBreakHyphen/>
        <w:t> 1</w:t>
      </w:r>
      <w:r w:rsidRPr="00564A49">
        <w:rPr>
          <w:rFonts w:eastAsia="Times New Roman"/>
          <w:lang w:val="en-US"/>
        </w:rPr>
        <w:t>].</w:t>
      </w:r>
    </w:p>
    <w:p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lang w:val="en-US"/>
        </w:rPr>
      </w:pPr>
      <w:r w:rsidRPr="00564A49">
        <w:rPr>
          <w:rFonts w:eastAsia="Times New Roman"/>
          <w:b/>
          <w:lang w:val="en-CA"/>
        </w:rPr>
        <w:t>max_vps_num_reorder_pics</w:t>
      </w:r>
      <w:r w:rsidRPr="00564A49">
        <w:rPr>
          <w:rFonts w:eastAsia="Batang"/>
          <w:lang w:val="en-CA" w:eastAsia="ko-KR"/>
        </w:rPr>
        <w:t xml:space="preserve">[ i ][ j ] </w:t>
      </w:r>
      <w:r w:rsidRPr="00564A49">
        <w:t>specifies, when HighestTid is equal to j, the maximum allowed number of access units containing a picture with PicOutputFlag equal to 1 that can precede any access unit auA that contains a picture with PicOutputFlag equal to 1 in the i-th output layer set in the CVS in decoding order and follow the access unit auA that contains a picture with PicOutputFlag equal to 1 in output order</w:t>
      </w:r>
      <w:r w:rsidRPr="00564A49">
        <w:rPr>
          <w:rFonts w:eastAsia="Times New Roman"/>
          <w:lang w:val="en-US"/>
        </w:rPr>
        <w:t xml:space="preserve">. When max_vps_num_reorder_pics[ i ][ j ] is not present for j in the range of 1 to </w:t>
      </w:r>
      <w:r w:rsidRPr="00564A49">
        <w:rPr>
          <w:lang w:val="en-US"/>
        </w:rPr>
        <w:t>MaxSubLayersInLayerSetMinus1</w:t>
      </w:r>
      <w:r w:rsidRPr="00564A49">
        <w:t>[ i ]</w:t>
      </w:r>
      <w:r w:rsidRPr="00564A49">
        <w:rPr>
          <w:rFonts w:eastAsia="Times New Roman"/>
          <w:lang w:val="en-US"/>
        </w:rPr>
        <w:t>, inclusive, due to sub_layer_dpb_info_present_flag[ i ][ j ] being equal to 0, it is inferred to be equal to max_vps_num_reorder_pics[ i ][ j </w:t>
      </w:r>
      <w:r w:rsidRPr="00564A49">
        <w:rPr>
          <w:rFonts w:eastAsia="Times New Roman"/>
          <w:lang w:val="en-US"/>
        </w:rPr>
        <w:noBreakHyphen/>
        <w:t xml:space="preserve"> 1]. </w:t>
      </w:r>
    </w:p>
    <w:p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lang w:val="en-US"/>
        </w:rPr>
      </w:pPr>
      <w:r w:rsidRPr="00564A49">
        <w:rPr>
          <w:rFonts w:eastAsia="Times New Roman"/>
          <w:b/>
          <w:lang w:val="en-CA"/>
        </w:rPr>
        <w:t>max_vps_latency_increase_plus1</w:t>
      </w:r>
      <w:r w:rsidRPr="00564A49">
        <w:rPr>
          <w:rFonts w:eastAsia="Batang"/>
          <w:lang w:val="en-CA" w:eastAsia="ko-KR"/>
        </w:rPr>
        <w:t xml:space="preserve">[ i ][ j ] not equal to 0 </w:t>
      </w:r>
      <w:r w:rsidRPr="00564A49">
        <w:rPr>
          <w:rFonts w:eastAsia="Times New Roman"/>
          <w:lang w:val="en-US"/>
        </w:rPr>
        <w:t xml:space="preserve">is used to compute the value of VpsMaxLatencyPictures[ i ][ j ], which, </w:t>
      </w:r>
      <w:r w:rsidRPr="00564A49">
        <w:t>when HighestTid is equal to j,</w:t>
      </w:r>
      <w:r w:rsidRPr="00564A49">
        <w:rPr>
          <w:rFonts w:eastAsia="Times New Roman"/>
          <w:lang w:val="en-US"/>
        </w:rPr>
        <w:t xml:space="preserve"> </w:t>
      </w:r>
      <w:r w:rsidRPr="00564A49">
        <w:rPr>
          <w:szCs w:val="22"/>
        </w:rPr>
        <w:t xml:space="preserve">specifies the maximum number of </w:t>
      </w:r>
      <w:r w:rsidRPr="00564A49">
        <w:t>access units containing a picture with PicOutputFlag equal to 1 in the i-th output layer set</w:t>
      </w:r>
      <w:r w:rsidRPr="00564A49">
        <w:rPr>
          <w:szCs w:val="22"/>
        </w:rPr>
        <w:t xml:space="preserve"> that can precede any </w:t>
      </w:r>
      <w:r w:rsidRPr="00564A49">
        <w:t>access unit auA that contains a picture with PicOutputFlag equal to 1</w:t>
      </w:r>
      <w:r w:rsidRPr="00564A49">
        <w:rPr>
          <w:szCs w:val="22"/>
        </w:rPr>
        <w:t xml:space="preserve"> in the CVS in output order and follow the </w:t>
      </w:r>
      <w:r w:rsidRPr="00564A49">
        <w:t>access unit auA that contains a picture with PicOutputFlag equal to 1</w:t>
      </w:r>
      <w:r w:rsidRPr="00564A49">
        <w:rPr>
          <w:szCs w:val="22"/>
        </w:rPr>
        <w:t xml:space="preserve"> in decoding order</w:t>
      </w:r>
      <w:r w:rsidRPr="00564A49">
        <w:rPr>
          <w:rFonts w:eastAsia="Times New Roman"/>
          <w:lang w:val="en-US"/>
        </w:rPr>
        <w:t xml:space="preserve">. When max_vps_latency_increase_plus1[ i ][ j ] is not present for j in the range of 1 to </w:t>
      </w:r>
      <w:r w:rsidRPr="00564A49">
        <w:rPr>
          <w:lang w:val="en-US"/>
        </w:rPr>
        <w:t>MaxSubLayersInLayerSetMinus1</w:t>
      </w:r>
      <w:r w:rsidRPr="00564A49">
        <w:t>[ i ]</w:t>
      </w:r>
      <w:r w:rsidRPr="00564A49">
        <w:rPr>
          <w:rFonts w:eastAsia="Times New Roman"/>
          <w:lang w:val="en-US"/>
        </w:rPr>
        <w:t>, inclusive, due to sub_layer_dpb_info_present_flag[ i ][ j ] being equal to 0, it is inferred to be equal to max_vps_latency_increase_plus1[ i ][ j </w:t>
      </w:r>
      <w:r w:rsidRPr="00564A49">
        <w:rPr>
          <w:rFonts w:eastAsia="Times New Roman"/>
          <w:lang w:val="en-US"/>
        </w:rPr>
        <w:noBreakHyphen/>
        <w:t> 1 ].</w:t>
      </w:r>
    </w:p>
    <w:p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lang w:val="en-US"/>
        </w:rPr>
      </w:pPr>
      <w:r w:rsidRPr="00564A49">
        <w:rPr>
          <w:rFonts w:eastAsia="Times New Roman"/>
          <w:lang w:val="en-US"/>
        </w:rPr>
        <w:t>When max_vps_latency_increase_plus1[ i ][ j ] is not equal to 0, the value of VpsMaxLatencyPictures[ i ][ j ] is specified as follows:</w:t>
      </w:r>
    </w:p>
    <w:p w:rsidR="007E173E" w:rsidRPr="00564A49" w:rsidRDefault="007E173E" w:rsidP="007E173E">
      <w:pPr>
        <w:tabs>
          <w:tab w:val="clear" w:pos="794"/>
          <w:tab w:val="clear" w:pos="1191"/>
          <w:tab w:val="clear" w:pos="1588"/>
          <w:tab w:val="clear" w:pos="1985"/>
          <w:tab w:val="right" w:pos="7655"/>
          <w:tab w:val="right" w:pos="9700"/>
        </w:tabs>
        <w:spacing w:before="193" w:after="240"/>
        <w:ind w:left="403"/>
        <w:jc w:val="left"/>
        <w:rPr>
          <w:rFonts w:eastAsia="Times New Roman"/>
          <w:lang w:val="en-US"/>
        </w:rPr>
      </w:pPr>
      <w:r w:rsidRPr="00564A49">
        <w:rPr>
          <w:bCs/>
          <w:lang w:val="en-US"/>
        </w:rPr>
        <w:t>VpsMaxLatencyPictures</w:t>
      </w:r>
      <w:r w:rsidRPr="00564A49">
        <w:rPr>
          <w:rFonts w:eastAsia="Times New Roman"/>
          <w:lang w:val="en-US"/>
        </w:rPr>
        <w:t>[ i ][ j ] = max_vps_num_reorder_pics[ i ][ j ] +</w:t>
      </w:r>
      <w:r w:rsidRPr="00564A49">
        <w:rPr>
          <w:rFonts w:eastAsia="Times New Roman"/>
          <w:lang w:val="en-US"/>
        </w:rPr>
        <w:br/>
      </w:r>
      <w:r w:rsidRPr="00564A49">
        <w:rPr>
          <w:rFonts w:eastAsia="Times New Roman"/>
          <w:lang w:val="en-US"/>
        </w:rPr>
        <w:tab/>
        <w:t>max_vps_latency_increase_plus1[ i ][ j ] </w:t>
      </w:r>
      <w:r w:rsidRPr="00564A49">
        <w:rPr>
          <w:rFonts w:eastAsia="Times New Roman"/>
          <w:lang w:val="en-US"/>
        </w:rPr>
        <w:noBreakHyphen/>
        <w:t> 1</w:t>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6</w:t>
      </w:r>
      <w:r w:rsidRPr="00564A49">
        <w:rPr>
          <w:lang w:val="en-US"/>
        </w:rPr>
        <w:fldChar w:fldCharType="end"/>
      </w:r>
      <w:r w:rsidRPr="00564A49">
        <w:rPr>
          <w:bCs/>
          <w:lang w:val="en-US"/>
        </w:rPr>
        <w:t>)</w:t>
      </w:r>
    </w:p>
    <w:p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rPr>
          <w:lang w:val="en-US"/>
        </w:rPr>
      </w:pPr>
      <w:r w:rsidRPr="00564A49">
        <w:rPr>
          <w:rFonts w:eastAsia="Times New Roman"/>
          <w:lang w:val="en-US"/>
        </w:rPr>
        <w:t>When max_vps_latency_increase_plus1[ i ][ j ] is equal to 0, no corresponding limit is expressed. The value of max_vps_latency_increase_plus1[ i ][ j ] shall be in the range of 0 to 2</w:t>
      </w:r>
      <w:r w:rsidRPr="00564A49">
        <w:rPr>
          <w:rFonts w:eastAsia="Times New Roman"/>
          <w:vertAlign w:val="superscript"/>
          <w:lang w:val="en-US"/>
        </w:rPr>
        <w:t>32</w:t>
      </w:r>
      <w:r w:rsidRPr="00564A49">
        <w:rPr>
          <w:rFonts w:eastAsia="Times New Roman"/>
          <w:lang w:val="en-US"/>
        </w:rPr>
        <w:t> − 2, inclusive.</w:t>
      </w:r>
    </w:p>
    <w:p w:rsidR="007E173E" w:rsidRPr="00564A49" w:rsidRDefault="007E173E" w:rsidP="007E173E">
      <w:pPr>
        <w:pStyle w:val="3H4"/>
        <w:keepLines w:val="0"/>
        <w:numPr>
          <w:ilvl w:val="5"/>
          <w:numId w:val="37"/>
        </w:numPr>
        <w:tabs>
          <w:tab w:val="clear" w:pos="1080"/>
          <w:tab w:val="num" w:pos="1134"/>
        </w:tabs>
        <w:ind w:left="1134" w:hanging="1134"/>
        <w:rPr>
          <w:lang w:val="en-US"/>
        </w:rPr>
      </w:pPr>
      <w:bookmarkStart w:id="1569" w:name="_Ref363161318"/>
      <w:r w:rsidRPr="00564A49">
        <w:rPr>
          <w:lang w:val="en-US"/>
        </w:rPr>
        <w:t>VPS VUI semantics</w:t>
      </w:r>
    </w:p>
    <w:p w:rsidR="007E173E" w:rsidRPr="00564A49" w:rsidRDefault="007E173E" w:rsidP="007E173E">
      <w:pPr>
        <w:rPr>
          <w:rFonts w:eastAsia="Batang"/>
          <w:bCs/>
          <w:lang w:val="en-US" w:eastAsia="ko-KR"/>
        </w:rPr>
      </w:pPr>
      <w:r w:rsidRPr="00564A49">
        <w:rPr>
          <w:rFonts w:eastAsia="Batang"/>
          <w:b/>
          <w:bCs/>
          <w:lang w:val="en-US" w:eastAsia="ko-KR"/>
        </w:rPr>
        <w:t>cross_layer_pic_type_aligned_flag</w:t>
      </w:r>
      <w:r w:rsidRPr="00564A49">
        <w:rPr>
          <w:rFonts w:eastAsia="Batang"/>
          <w:bCs/>
          <w:lang w:val="en-US" w:eastAsia="ko-KR"/>
        </w:rPr>
        <w:t xml:space="preserve"> equal to 1 specifies that within a CVS that refers to the VPS, all VCL NAL units that belong to an access unit have the same value of nal_unit_type. cross_layer_pic_type_aligned_flag equal to 0 </w:t>
      </w:r>
      <w:r w:rsidRPr="00564A49">
        <w:rPr>
          <w:rFonts w:eastAsia="Batang"/>
          <w:bCs/>
          <w:lang w:val="en-US" w:eastAsia="ko-KR"/>
        </w:rPr>
        <w:lastRenderedPageBreak/>
        <w:t>specifies that within a CVS that refers to the VPS, all VCL NAL units in each access unit may or may not have the same value of nal_unit_type.</w:t>
      </w:r>
    </w:p>
    <w:p w:rsidR="007E173E" w:rsidRPr="00564A49" w:rsidRDefault="007E173E" w:rsidP="007E173E">
      <w:pPr>
        <w:rPr>
          <w:lang w:val="en-US" w:eastAsia="ko-KR"/>
        </w:rPr>
      </w:pPr>
      <w:r w:rsidRPr="00564A49">
        <w:rPr>
          <w:rFonts w:eastAsia="Batang"/>
          <w:b/>
          <w:bCs/>
          <w:lang w:val="en-US" w:eastAsia="ko-KR"/>
        </w:rPr>
        <w:t>cross_layer_irap_aligned_flag</w:t>
      </w:r>
      <w:r w:rsidRPr="00564A49">
        <w:rPr>
          <w:lang w:val="en-US" w:eastAsia="ko-KR"/>
        </w:rPr>
        <w:t xml:space="preserve"> equal to 1 specifies that IRAP pictures in the</w:t>
      </w:r>
      <w:r w:rsidRPr="00564A49">
        <w:rPr>
          <w:lang w:val="en-US"/>
        </w:rPr>
        <w:t xml:space="preserve"> CVS are cross-layer aligned, i.e. when a picture pictureA of a layer layerA in an access unit is an IRAP picture, each picture pictureB in the same access unit that belongs to a direct reference layer of layerA or that belongs to a layer for which layerA is a direct reference layer of that layer is an IRAP picture and the</w:t>
      </w:r>
      <w:r w:rsidRPr="00564A49">
        <w:rPr>
          <w:lang w:val="en-US" w:eastAsia="ko-KR"/>
        </w:rPr>
        <w:t xml:space="preserve"> VCL NAL units of pictureB have the same value of </w:t>
      </w:r>
      <w:r w:rsidRPr="00564A49">
        <w:rPr>
          <w:lang w:val="en-US"/>
        </w:rPr>
        <w:t xml:space="preserve">nal_unit_type as that of pictureA. cross_layer_irap_aligned_flag equal to 0 </w:t>
      </w:r>
      <w:r w:rsidRPr="00564A49">
        <w:rPr>
          <w:lang w:val="en-US" w:eastAsia="ko-KR"/>
        </w:rPr>
        <w:t xml:space="preserve">specifies that the above restriction may or may not apply. When not present, the value of cross_layer_irap_aligned_flag is inferred to be equal to </w:t>
      </w:r>
      <w:r w:rsidRPr="00564A49">
        <w:rPr>
          <w:rFonts w:eastAsia="Batang"/>
          <w:bCs/>
          <w:lang w:val="en-US" w:eastAsia="ko-KR"/>
        </w:rPr>
        <w:t>vps_vui_present_flag</w:t>
      </w:r>
      <w:r w:rsidRPr="00564A49">
        <w:rPr>
          <w:lang w:val="en-US" w:eastAsia="ko-KR"/>
        </w:rPr>
        <w:t xml:space="preserve">. </w:t>
      </w:r>
    </w:p>
    <w:p w:rsidR="007E173E" w:rsidRPr="00564A49" w:rsidRDefault="007E173E" w:rsidP="007E173E">
      <w:pPr>
        <w:rPr>
          <w:lang w:val="en-US" w:eastAsia="ko-KR"/>
        </w:rPr>
      </w:pPr>
      <w:r w:rsidRPr="00564A49">
        <w:rPr>
          <w:b/>
          <w:lang w:val="en-US" w:eastAsia="ko-KR"/>
        </w:rPr>
        <w:t>all_layers_idr_aligned_flag</w:t>
      </w:r>
      <w:r w:rsidRPr="00564A49">
        <w:rPr>
          <w:lang w:val="en-US" w:eastAsia="ko-KR"/>
        </w:rPr>
        <w:t xml:space="preserve"> equal to 1 indicates that within each access unit for which the VCL NAL units refer to the VPS, when one picture is an IRAP picture, all the pictures in the same access unit are IDR pictures</w:t>
      </w:r>
      <w:r w:rsidRPr="00564A49">
        <w:rPr>
          <w:lang w:eastAsia="ko-KR"/>
        </w:rPr>
        <w:t xml:space="preserve"> and have the same value of </w:t>
      </w:r>
      <w:r w:rsidRPr="00564A49">
        <w:rPr>
          <w:rFonts w:hint="eastAsia"/>
          <w:lang w:eastAsia="ko-KR"/>
        </w:rPr>
        <w:t>nal_unit_type</w:t>
      </w:r>
      <w:r w:rsidRPr="00564A49">
        <w:rPr>
          <w:lang w:val="en-US" w:eastAsia="ko-KR"/>
        </w:rPr>
        <w:t>. all_layers_idr_aligned_flag equal to 0 specifies that the above restriction may or may not apply. When not present, the value of all_layers_idr_aligned_flag is inferred to be equal to 0.</w:t>
      </w:r>
    </w:p>
    <w:p w:rsidR="007E173E" w:rsidRPr="00564A49" w:rsidRDefault="007E173E" w:rsidP="007E173E">
      <w:pPr>
        <w:rPr>
          <w:rFonts w:eastAsia="Batang"/>
          <w:bCs/>
          <w:lang w:val="en-US" w:eastAsia="ko-KR"/>
        </w:rPr>
      </w:pPr>
      <w:r w:rsidRPr="00564A49">
        <w:rPr>
          <w:b/>
          <w:lang w:val="en-US"/>
        </w:rPr>
        <w:t>bit_rate_present_vps_flag</w:t>
      </w:r>
      <w:r w:rsidRPr="00564A49">
        <w:rPr>
          <w:rFonts w:eastAsia="Batang"/>
          <w:b/>
          <w:bCs/>
          <w:lang w:val="en-US" w:eastAsia="ko-KR"/>
        </w:rPr>
        <w:t xml:space="preserve"> </w:t>
      </w:r>
      <w:r w:rsidRPr="00564A49">
        <w:rPr>
          <w:rFonts w:eastAsia="Batang"/>
          <w:bCs/>
          <w:lang w:val="en-US" w:eastAsia="ko-KR"/>
        </w:rPr>
        <w:t xml:space="preserve">equal to 1 specifies that the syntax element bit_rate_present_flag[ i ][ j ] is present. </w:t>
      </w:r>
      <w:r w:rsidRPr="00564A49">
        <w:rPr>
          <w:lang w:val="en-US"/>
        </w:rPr>
        <w:t>bit_rate_present_vps_flag</w:t>
      </w:r>
      <w:r w:rsidRPr="00564A49">
        <w:rPr>
          <w:rFonts w:eastAsia="Batang"/>
          <w:bCs/>
          <w:lang w:val="en-US" w:eastAsia="ko-KR"/>
        </w:rPr>
        <w:t xml:space="preserve"> equal to 0 specifies that the syntax element bit_rate_present_flag[ i ][ j ] is not present.</w:t>
      </w:r>
    </w:p>
    <w:p w:rsidR="007E173E" w:rsidRPr="00564A49" w:rsidRDefault="007E173E" w:rsidP="007E173E">
      <w:pPr>
        <w:rPr>
          <w:rFonts w:eastAsia="Batang"/>
          <w:bCs/>
          <w:lang w:val="en-US" w:eastAsia="ko-KR"/>
        </w:rPr>
      </w:pPr>
      <w:r w:rsidRPr="00564A49">
        <w:rPr>
          <w:b/>
          <w:lang w:val="en-US"/>
        </w:rPr>
        <w:t>pic_rate_present_vps_flag</w:t>
      </w:r>
      <w:r w:rsidRPr="00564A49">
        <w:rPr>
          <w:rFonts w:eastAsia="Batang"/>
          <w:b/>
          <w:bCs/>
          <w:lang w:val="en-US" w:eastAsia="ko-KR"/>
        </w:rPr>
        <w:t xml:space="preserve"> </w:t>
      </w:r>
      <w:r w:rsidRPr="00564A49">
        <w:rPr>
          <w:rFonts w:eastAsia="Batang"/>
          <w:bCs/>
          <w:lang w:val="en-US" w:eastAsia="ko-KR"/>
        </w:rPr>
        <w:t>equal to 1 specifies that the syntax element pic_rate_present_flag[ i ][ j ] is present. pic</w:t>
      </w:r>
      <w:r w:rsidRPr="00564A49">
        <w:rPr>
          <w:lang w:val="en-US"/>
        </w:rPr>
        <w:t>_rate_present_vps_flag</w:t>
      </w:r>
      <w:r w:rsidRPr="00564A49">
        <w:rPr>
          <w:rFonts w:eastAsia="Batang"/>
          <w:bCs/>
          <w:lang w:val="en-US" w:eastAsia="ko-KR"/>
        </w:rPr>
        <w:t xml:space="preserve"> equal to 0 specifies that the syntax element pic_rate_present_flag[ i ][ j ] is not present.</w:t>
      </w:r>
    </w:p>
    <w:p w:rsidR="007E173E" w:rsidRPr="00564A49" w:rsidRDefault="007E173E" w:rsidP="007E173E">
      <w:pPr>
        <w:rPr>
          <w:bCs/>
          <w:lang w:val="en-US"/>
        </w:rPr>
      </w:pPr>
      <w:r w:rsidRPr="00564A49">
        <w:rPr>
          <w:b/>
          <w:bCs/>
          <w:lang w:val="en-US"/>
        </w:rPr>
        <w:t>bit_rate_present_flag</w:t>
      </w:r>
      <w:r w:rsidRPr="00564A49">
        <w:rPr>
          <w:bCs/>
          <w:lang w:val="en-US"/>
        </w:rPr>
        <w:t>[ i ]</w:t>
      </w:r>
      <w:r w:rsidRPr="00564A49">
        <w:rPr>
          <w:rFonts w:eastAsia="Batang"/>
          <w:bCs/>
          <w:lang w:val="en-US" w:eastAsia="ko-KR"/>
        </w:rPr>
        <w:t>[ j ]</w:t>
      </w:r>
      <w:r w:rsidRPr="00564A49">
        <w:rPr>
          <w:bCs/>
          <w:lang w:val="en-US"/>
        </w:rPr>
        <w:t xml:space="preserve"> equal to 1 specifies that the bit rate information for the j-th subset of the i-th layer set is present. bit_rate_present_flag[ i ] equal to 0 specifies that the bit rate information for the j-th subset of the i-th layer set is not present. The j-th subset of a layer set is the output of the sub-bitstream extraction process when it is invoked with the layer set, j, and </w:t>
      </w:r>
      <w:r w:rsidRPr="00564A49">
        <w:rPr>
          <w:lang w:val="en-US"/>
        </w:rPr>
        <w:t>the layer identifier list associated with the layer set as inputs</w:t>
      </w:r>
      <w:r w:rsidRPr="00564A49">
        <w:rPr>
          <w:bCs/>
          <w:lang w:val="en-US"/>
        </w:rPr>
        <w:t>. When not present, the value of bit_rate_present_flag[ i ][ j ] is inferred to be equal to 0.</w:t>
      </w:r>
    </w:p>
    <w:p w:rsidR="007E173E" w:rsidRPr="00564A49" w:rsidRDefault="007E173E" w:rsidP="007E173E">
      <w:pPr>
        <w:rPr>
          <w:bCs/>
          <w:lang w:val="en-US"/>
        </w:rPr>
      </w:pPr>
      <w:r w:rsidRPr="00564A49">
        <w:rPr>
          <w:b/>
          <w:bCs/>
          <w:lang w:val="en-US"/>
        </w:rPr>
        <w:t>pic_rate_present_flag</w:t>
      </w:r>
      <w:r w:rsidRPr="00564A49">
        <w:rPr>
          <w:bCs/>
          <w:lang w:val="en-US"/>
        </w:rPr>
        <w:t>[ i ]</w:t>
      </w:r>
      <w:r w:rsidRPr="00564A49">
        <w:rPr>
          <w:rFonts w:eastAsia="Batang"/>
          <w:bCs/>
          <w:lang w:val="en-US" w:eastAsia="ko-KR"/>
        </w:rPr>
        <w:t>[ j ]</w:t>
      </w:r>
      <w:r w:rsidRPr="00564A49">
        <w:rPr>
          <w:bCs/>
          <w:lang w:val="en-US"/>
        </w:rPr>
        <w:t xml:space="preserve"> equal to 1 specifies that picture rate information for the j-th subset of the i-th layer set is present. pic_rate_present_flag[ i ]</w:t>
      </w:r>
      <w:r w:rsidRPr="00564A49">
        <w:rPr>
          <w:rFonts w:eastAsia="Batang"/>
          <w:bCs/>
          <w:lang w:val="en-US" w:eastAsia="ko-KR"/>
        </w:rPr>
        <w:t>[ j ]</w:t>
      </w:r>
      <w:r w:rsidRPr="00564A49">
        <w:rPr>
          <w:bCs/>
          <w:lang w:val="en-US"/>
        </w:rPr>
        <w:t xml:space="preserve"> equal to 0 specifies that picture rate information for the j-th subset of the i-th layer set is not present. When not present, the value of pic_rate_present_flag[ i ]</w:t>
      </w:r>
      <w:r w:rsidRPr="00564A49">
        <w:rPr>
          <w:rFonts w:eastAsia="Batang"/>
          <w:bCs/>
          <w:lang w:val="en-US" w:eastAsia="ko-KR"/>
        </w:rPr>
        <w:t>[ j ]</w:t>
      </w:r>
      <w:r w:rsidRPr="00564A49">
        <w:rPr>
          <w:bCs/>
          <w:lang w:val="en-US"/>
        </w:rPr>
        <w:t xml:space="preserve"> is inferred to be equal to 0.</w:t>
      </w:r>
    </w:p>
    <w:p w:rsidR="007E173E" w:rsidRPr="00564A49" w:rsidRDefault="007E173E" w:rsidP="007E173E">
      <w:pPr>
        <w:rPr>
          <w:bCs/>
          <w:lang w:val="en-US"/>
        </w:rPr>
      </w:pPr>
      <w:r w:rsidRPr="00564A49">
        <w:rPr>
          <w:b/>
          <w:bCs/>
          <w:lang w:val="en-US"/>
        </w:rPr>
        <w:t>avg_bit_rate</w:t>
      </w:r>
      <w:r w:rsidRPr="00564A49">
        <w:rPr>
          <w:bCs/>
          <w:lang w:val="en-US"/>
        </w:rPr>
        <w:t>[ i ]</w:t>
      </w:r>
      <w:r w:rsidRPr="00564A49">
        <w:rPr>
          <w:rFonts w:eastAsia="Batang"/>
          <w:bCs/>
          <w:lang w:val="en-US" w:eastAsia="ko-KR"/>
        </w:rPr>
        <w:t>[ j ]</w:t>
      </w:r>
      <w:r w:rsidRPr="00564A49">
        <w:rPr>
          <w:bCs/>
          <w:lang w:val="en-US"/>
        </w:rPr>
        <w:t xml:space="preserve"> indicates the average bit rate of the j-th subset of the i-th layer set, in bits per second. The value is given by BitRateBPS( avg_bit_rate[ i ]</w:t>
      </w:r>
      <w:r w:rsidRPr="00564A49">
        <w:rPr>
          <w:rFonts w:eastAsia="Batang"/>
          <w:bCs/>
          <w:lang w:val="en-US" w:eastAsia="ko-KR"/>
        </w:rPr>
        <w:t>[ j ]</w:t>
      </w:r>
      <w:r w:rsidRPr="00564A49">
        <w:rPr>
          <w:bCs/>
          <w:lang w:val="en-US"/>
        </w:rPr>
        <w:t> ) with the function BitRateBPS( ) being specified as follows:</w:t>
      </w:r>
    </w:p>
    <w:p w:rsidR="007E173E" w:rsidRPr="00564A49" w:rsidRDefault="007E173E" w:rsidP="007E173E">
      <w:pPr>
        <w:tabs>
          <w:tab w:val="center" w:pos="4849"/>
          <w:tab w:val="right" w:pos="9700"/>
        </w:tabs>
        <w:spacing w:before="193" w:after="240"/>
        <w:ind w:left="403"/>
        <w:rPr>
          <w:bCs/>
          <w:lang w:val="de-DE"/>
        </w:rPr>
      </w:pPr>
      <w:r w:rsidRPr="00564A49">
        <w:rPr>
          <w:bCs/>
          <w:lang w:val="de-DE"/>
        </w:rPr>
        <w:t>BitRateBPS( x ) = ( x &amp; ( 2</w:t>
      </w:r>
      <w:r w:rsidRPr="00564A49">
        <w:rPr>
          <w:bCs/>
          <w:vertAlign w:val="superscript"/>
          <w:lang w:val="de-DE"/>
        </w:rPr>
        <w:t>14</w:t>
      </w:r>
      <w:r w:rsidRPr="00564A49">
        <w:rPr>
          <w:bCs/>
          <w:lang w:val="de-DE"/>
        </w:rPr>
        <w:t> − 1 ) ) * 10</w:t>
      </w:r>
      <w:r w:rsidRPr="00564A49">
        <w:rPr>
          <w:bCs/>
          <w:vertAlign w:val="superscript"/>
          <w:lang w:val="de-DE"/>
        </w:rPr>
        <w:t>( 2 + ( x  &gt;&gt;  14 ) )</w:t>
      </w:r>
      <w:r w:rsidRPr="00564A49">
        <w:rPr>
          <w:bCs/>
          <w:lang w:val="de-DE"/>
        </w:rPr>
        <w:tab/>
      </w:r>
      <w:r w:rsidRPr="00564A49">
        <w:rPr>
          <w:bCs/>
          <w:lang w:val="de-DE"/>
        </w:rPr>
        <w:tab/>
        <w:t>(F</w:t>
      </w:r>
      <w:r w:rsidRPr="00564A49">
        <w:rPr>
          <w:lang w:val="de-DE"/>
        </w:rPr>
        <w:noBreakHyphen/>
      </w:r>
      <w:r w:rsidRPr="00564A49">
        <w:rPr>
          <w:lang w:val="en-US"/>
        </w:rPr>
        <w:fldChar w:fldCharType="begin" w:fldLock="1"/>
      </w:r>
      <w:r w:rsidRPr="00564A49">
        <w:rPr>
          <w:lang w:val="de-DE"/>
        </w:rPr>
        <w:instrText xml:space="preserve"> SEQ Equation \* ARABIC </w:instrText>
      </w:r>
      <w:r w:rsidRPr="00564A49">
        <w:rPr>
          <w:lang w:val="en-US"/>
        </w:rPr>
        <w:fldChar w:fldCharType="separate"/>
      </w:r>
      <w:r w:rsidRPr="00564A49">
        <w:rPr>
          <w:noProof/>
          <w:lang w:val="de-DE"/>
        </w:rPr>
        <w:t>7</w:t>
      </w:r>
      <w:r w:rsidRPr="00564A49">
        <w:rPr>
          <w:lang w:val="en-US"/>
        </w:rPr>
        <w:fldChar w:fldCharType="end"/>
      </w:r>
      <w:r w:rsidRPr="00564A49">
        <w:rPr>
          <w:bCs/>
          <w:lang w:val="de-DE"/>
        </w:rPr>
        <w:t>)</w:t>
      </w:r>
    </w:p>
    <w:p w:rsidR="007E173E" w:rsidRPr="00564A49" w:rsidRDefault="007E173E" w:rsidP="007E173E">
      <w:pPr>
        <w:rPr>
          <w:bCs/>
          <w:lang w:val="en-US"/>
        </w:rPr>
      </w:pPr>
      <w:r w:rsidRPr="00564A49">
        <w:rPr>
          <w:bCs/>
          <w:lang w:val="en-US"/>
        </w:rPr>
        <w:t xml:space="preserve">The average bit rate is derived according to the access unit removal time specified in </w:t>
      </w:r>
      <w:r w:rsidRPr="00564A49">
        <w:rPr>
          <w:lang w:val="en-US"/>
        </w:rPr>
        <w:t xml:space="preserve">clause </w:t>
      </w:r>
      <w:r w:rsidRPr="00564A49">
        <w:rPr>
          <w:lang w:val="en-US"/>
        </w:rPr>
        <w:fldChar w:fldCharType="begin" w:fldLock="1"/>
      </w:r>
      <w:r w:rsidRPr="00564A49">
        <w:rPr>
          <w:lang w:val="en-US"/>
        </w:rPr>
        <w:instrText xml:space="preserve"> REF _Ref348357793 \r \h  \* MERGEFORMAT </w:instrText>
      </w:r>
      <w:r w:rsidRPr="00564A49">
        <w:rPr>
          <w:lang w:val="en-US"/>
        </w:rPr>
      </w:r>
      <w:r w:rsidRPr="00564A49">
        <w:rPr>
          <w:lang w:val="en-US"/>
        </w:rPr>
        <w:fldChar w:fldCharType="separate"/>
      </w:r>
      <w:r w:rsidRPr="00564A49">
        <w:rPr>
          <w:lang w:val="en-US"/>
        </w:rPr>
        <w:t>F.13</w:t>
      </w:r>
      <w:r w:rsidRPr="00564A49">
        <w:rPr>
          <w:lang w:val="en-US"/>
        </w:rPr>
        <w:fldChar w:fldCharType="end"/>
      </w:r>
      <w:r w:rsidRPr="00564A49">
        <w:rPr>
          <w:bCs/>
          <w:lang w:val="en-US"/>
        </w:rPr>
        <w:t>. In the following, bTotal is the number of bits in all NAL units of the j-th subset of the i-th layer set, t</w:t>
      </w:r>
      <w:r w:rsidRPr="00564A49">
        <w:rPr>
          <w:bCs/>
          <w:vertAlign w:val="subscript"/>
          <w:lang w:val="en-US"/>
        </w:rPr>
        <w:t>1</w:t>
      </w:r>
      <w:r w:rsidRPr="00564A49">
        <w:rPr>
          <w:bCs/>
          <w:lang w:val="en-US"/>
        </w:rPr>
        <w:t xml:space="preserve"> is the removal time (in seconds) of the first access unit to which the VPS applies, and t</w:t>
      </w:r>
      <w:r w:rsidRPr="00564A49">
        <w:rPr>
          <w:bCs/>
          <w:vertAlign w:val="subscript"/>
          <w:lang w:val="en-US"/>
        </w:rPr>
        <w:t>2</w:t>
      </w:r>
      <w:r w:rsidRPr="00564A49">
        <w:rPr>
          <w:bCs/>
          <w:lang w:val="en-US"/>
        </w:rPr>
        <w:t xml:space="preserve"> is the removal time (in seconds) of the last access unit (in decoding order) to which the VPS applies. With x specifying the value of avg_bit_rate[ i ]</w:t>
      </w:r>
      <w:r w:rsidRPr="00564A49">
        <w:rPr>
          <w:rFonts w:eastAsia="Batang"/>
          <w:bCs/>
          <w:lang w:val="en-US" w:eastAsia="ko-KR"/>
        </w:rPr>
        <w:t>[ j ]</w:t>
      </w:r>
      <w:r w:rsidRPr="00564A49">
        <w:rPr>
          <w:bCs/>
          <w:lang w:val="en-US"/>
        </w:rPr>
        <w:t>, the following applies:</w:t>
      </w:r>
    </w:p>
    <w:p w:rsidR="007E173E" w:rsidRPr="00564A49" w:rsidRDefault="007E173E" w:rsidP="007E173E">
      <w:pPr>
        <w:pStyle w:val="enumlev1"/>
        <w:ind w:left="397"/>
        <w:rPr>
          <w:bCs/>
          <w:lang w:val="en-US"/>
        </w:rPr>
      </w:pPr>
      <w:r w:rsidRPr="00564A49">
        <w:rPr>
          <w:bCs/>
          <w:lang w:val="en-US"/>
        </w:rPr>
        <w:t>–</w:t>
      </w:r>
      <w:r w:rsidRPr="00564A49">
        <w:rPr>
          <w:bCs/>
          <w:lang w:val="en-US"/>
        </w:rPr>
        <w:tab/>
        <w:t>If t</w:t>
      </w:r>
      <w:r w:rsidRPr="00564A49">
        <w:rPr>
          <w:bCs/>
          <w:vertAlign w:val="subscript"/>
          <w:lang w:val="en-US"/>
        </w:rPr>
        <w:t>1</w:t>
      </w:r>
      <w:r w:rsidRPr="00564A49">
        <w:rPr>
          <w:bCs/>
          <w:lang w:val="en-US"/>
        </w:rPr>
        <w:t xml:space="preserve"> is not equal to t</w:t>
      </w:r>
      <w:r w:rsidRPr="00564A49">
        <w:rPr>
          <w:bCs/>
          <w:vertAlign w:val="subscript"/>
          <w:lang w:val="en-US"/>
        </w:rPr>
        <w:t>2</w:t>
      </w:r>
      <w:r w:rsidRPr="00564A49">
        <w:rPr>
          <w:bCs/>
          <w:lang w:val="en-US"/>
        </w:rPr>
        <w:t>, the following condition shall be true:</w:t>
      </w:r>
    </w:p>
    <w:p w:rsidR="007E173E" w:rsidRPr="00564A49" w:rsidRDefault="007E173E" w:rsidP="007E173E">
      <w:pPr>
        <w:tabs>
          <w:tab w:val="center" w:pos="4849"/>
          <w:tab w:val="right" w:pos="9700"/>
        </w:tabs>
        <w:spacing w:before="193" w:after="240"/>
        <w:ind w:left="720"/>
        <w:rPr>
          <w:bCs/>
          <w:lang w:val="en-US"/>
        </w:rPr>
      </w:pPr>
      <w:r w:rsidRPr="00564A49">
        <w:rPr>
          <w:bCs/>
          <w:lang w:val="en-US"/>
        </w:rPr>
        <w:t>( x &amp; ( 2</w:t>
      </w:r>
      <w:r w:rsidRPr="00564A49">
        <w:rPr>
          <w:bCs/>
          <w:vertAlign w:val="superscript"/>
          <w:lang w:val="en-US"/>
        </w:rPr>
        <w:t>14</w:t>
      </w:r>
      <w:r w:rsidRPr="00564A49">
        <w:rPr>
          <w:bCs/>
          <w:lang w:val="en-US"/>
        </w:rPr>
        <w:t> − 1 ) )  = =  Round( bTotal ÷ ( ( t</w:t>
      </w:r>
      <w:r w:rsidRPr="00564A49">
        <w:rPr>
          <w:bCs/>
          <w:vertAlign w:val="subscript"/>
          <w:lang w:val="en-US"/>
        </w:rPr>
        <w:t>2</w:t>
      </w:r>
      <w:r w:rsidRPr="00564A49">
        <w:rPr>
          <w:bCs/>
          <w:lang w:val="en-US"/>
        </w:rPr>
        <w:t> − t</w:t>
      </w:r>
      <w:r w:rsidRPr="00564A49">
        <w:rPr>
          <w:bCs/>
          <w:vertAlign w:val="subscript"/>
          <w:lang w:val="en-US"/>
        </w:rPr>
        <w:t>1</w:t>
      </w:r>
      <w:r w:rsidRPr="00564A49">
        <w:rPr>
          <w:bCs/>
          <w:lang w:val="en-US"/>
        </w:rPr>
        <w:t> ) * 10</w:t>
      </w:r>
      <w:r w:rsidRPr="00564A49">
        <w:rPr>
          <w:bCs/>
          <w:vertAlign w:val="superscript"/>
          <w:lang w:val="en-US"/>
        </w:rPr>
        <w:t>( 2 + ( x  &gt;&gt;  14 ) )</w:t>
      </w:r>
      <w:r w:rsidRPr="00564A49">
        <w:rPr>
          <w:bCs/>
          <w:lang w:val="en-US"/>
        </w:rPr>
        <w:t> ) )</w:t>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8</w:t>
      </w:r>
      <w:r w:rsidRPr="00564A49">
        <w:rPr>
          <w:lang w:val="en-US"/>
        </w:rPr>
        <w:fldChar w:fldCharType="end"/>
      </w:r>
      <w:r w:rsidRPr="00564A49">
        <w:rPr>
          <w:bCs/>
          <w:lang w:val="en-US"/>
        </w:rPr>
        <w:t>)</w:t>
      </w:r>
    </w:p>
    <w:p w:rsidR="007E173E" w:rsidRPr="00564A49" w:rsidRDefault="007E173E" w:rsidP="007E173E">
      <w:pPr>
        <w:pStyle w:val="enumlev1"/>
        <w:ind w:left="397"/>
        <w:rPr>
          <w:bCs/>
          <w:lang w:val="en-US"/>
        </w:rPr>
      </w:pPr>
      <w:r w:rsidRPr="00564A49">
        <w:rPr>
          <w:bCs/>
          <w:lang w:val="en-US"/>
        </w:rPr>
        <w:t>–</w:t>
      </w:r>
      <w:r w:rsidRPr="00564A49">
        <w:rPr>
          <w:bCs/>
          <w:lang w:val="en-US"/>
        </w:rPr>
        <w:tab/>
        <w:t>Otherwise (t</w:t>
      </w:r>
      <w:r w:rsidRPr="00564A49">
        <w:rPr>
          <w:bCs/>
          <w:vertAlign w:val="subscript"/>
          <w:lang w:val="en-US"/>
        </w:rPr>
        <w:t>1</w:t>
      </w:r>
      <w:r w:rsidRPr="00564A49">
        <w:rPr>
          <w:bCs/>
          <w:lang w:val="en-US"/>
        </w:rPr>
        <w:t xml:space="preserve"> is equal to t</w:t>
      </w:r>
      <w:r w:rsidRPr="00564A49">
        <w:rPr>
          <w:bCs/>
          <w:vertAlign w:val="subscript"/>
          <w:lang w:val="en-US"/>
        </w:rPr>
        <w:t>2</w:t>
      </w:r>
      <w:r w:rsidRPr="00564A49">
        <w:rPr>
          <w:bCs/>
          <w:lang w:val="en-US"/>
        </w:rPr>
        <w:t>), the following condition shall be true:</w:t>
      </w:r>
    </w:p>
    <w:p w:rsidR="007E173E" w:rsidRPr="00564A49" w:rsidRDefault="007E173E" w:rsidP="007E173E">
      <w:pPr>
        <w:tabs>
          <w:tab w:val="center" w:pos="4849"/>
          <w:tab w:val="right" w:pos="9700"/>
        </w:tabs>
        <w:spacing w:before="193" w:after="240"/>
        <w:ind w:left="720"/>
        <w:rPr>
          <w:bCs/>
          <w:lang w:val="en-US"/>
        </w:rPr>
      </w:pPr>
      <w:r w:rsidRPr="00564A49">
        <w:rPr>
          <w:bCs/>
          <w:lang w:val="en-US"/>
        </w:rPr>
        <w:t>( x &amp; ( 2</w:t>
      </w:r>
      <w:r w:rsidRPr="00564A49">
        <w:rPr>
          <w:bCs/>
          <w:vertAlign w:val="superscript"/>
          <w:lang w:val="en-US"/>
        </w:rPr>
        <w:t>14</w:t>
      </w:r>
      <w:r w:rsidRPr="00564A49">
        <w:rPr>
          <w:bCs/>
          <w:lang w:val="en-US"/>
        </w:rPr>
        <w:t> − 1 ) )  = =  0</w:t>
      </w:r>
      <w:r w:rsidRPr="00564A49">
        <w:rPr>
          <w:bCs/>
          <w:lang w:val="en-US"/>
        </w:rPr>
        <w:tab/>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9</w:t>
      </w:r>
      <w:r w:rsidRPr="00564A49">
        <w:rPr>
          <w:lang w:val="en-US"/>
        </w:rPr>
        <w:fldChar w:fldCharType="end"/>
      </w:r>
      <w:r w:rsidRPr="00564A49">
        <w:rPr>
          <w:bCs/>
          <w:lang w:val="en-US"/>
        </w:rPr>
        <w:t>)</w:t>
      </w:r>
    </w:p>
    <w:p w:rsidR="007E173E" w:rsidRPr="00564A49" w:rsidRDefault="007E173E" w:rsidP="007E173E">
      <w:pPr>
        <w:rPr>
          <w:bCs/>
          <w:lang w:val="en-US"/>
        </w:rPr>
      </w:pPr>
      <w:r w:rsidRPr="00564A49">
        <w:rPr>
          <w:b/>
          <w:bCs/>
          <w:lang w:val="en-US"/>
        </w:rPr>
        <w:t>max_bit_rate_layer</w:t>
      </w:r>
      <w:proofErr w:type="gramStart"/>
      <w:r w:rsidRPr="00564A49">
        <w:rPr>
          <w:bCs/>
          <w:lang w:val="en-US"/>
        </w:rPr>
        <w:t>[ i</w:t>
      </w:r>
      <w:proofErr w:type="gramEnd"/>
      <w:r w:rsidRPr="00564A49">
        <w:rPr>
          <w:bCs/>
          <w:lang w:val="en-US"/>
        </w:rPr>
        <w:t> ]</w:t>
      </w:r>
      <w:r w:rsidRPr="00564A49">
        <w:rPr>
          <w:rFonts w:eastAsia="Batang"/>
          <w:bCs/>
          <w:lang w:val="en-US" w:eastAsia="ko-KR"/>
        </w:rPr>
        <w:t>[ j ]</w:t>
      </w:r>
      <w:r w:rsidRPr="00564A49">
        <w:rPr>
          <w:bCs/>
          <w:lang w:val="en-US"/>
        </w:rPr>
        <w:t xml:space="preserve"> indicates an upper bound for the bit rate of the j-th subset of the i-th layer set in any one-second time window of access unit removal time as specified in </w:t>
      </w:r>
      <w:r w:rsidRPr="00564A49">
        <w:rPr>
          <w:lang w:val="en-US"/>
        </w:rPr>
        <w:t xml:space="preserve">clause </w:t>
      </w:r>
      <w:r w:rsidRPr="00564A49">
        <w:rPr>
          <w:lang w:val="en-US"/>
        </w:rPr>
        <w:fldChar w:fldCharType="begin" w:fldLock="1"/>
      </w:r>
      <w:r w:rsidRPr="00564A49">
        <w:rPr>
          <w:lang w:val="en-US"/>
        </w:rPr>
        <w:instrText xml:space="preserve"> REF _Ref348357793 \r \h  \* MERGEFORMAT </w:instrText>
      </w:r>
      <w:r w:rsidRPr="00564A49">
        <w:rPr>
          <w:lang w:val="en-US"/>
        </w:rPr>
      </w:r>
      <w:r w:rsidRPr="00564A49">
        <w:rPr>
          <w:lang w:val="en-US"/>
        </w:rPr>
        <w:fldChar w:fldCharType="separate"/>
      </w:r>
      <w:r w:rsidRPr="00564A49">
        <w:rPr>
          <w:lang w:val="en-US"/>
        </w:rPr>
        <w:t>F.13</w:t>
      </w:r>
      <w:r w:rsidRPr="00564A49">
        <w:rPr>
          <w:lang w:val="en-US"/>
        </w:rPr>
        <w:fldChar w:fldCharType="end"/>
      </w:r>
      <w:r w:rsidRPr="00564A49">
        <w:rPr>
          <w:bCs/>
          <w:lang w:val="en-US"/>
        </w:rPr>
        <w:t>. The upper bound for the bit rate in bits per second is given by BitRateBPS( max_bit_rate_layer[ i ]</w:t>
      </w:r>
      <w:r w:rsidRPr="00564A49">
        <w:rPr>
          <w:rFonts w:eastAsia="Batang"/>
          <w:bCs/>
          <w:lang w:val="en-US" w:eastAsia="ko-KR"/>
        </w:rPr>
        <w:t>[ j ]</w:t>
      </w:r>
      <w:r w:rsidRPr="00564A49">
        <w:rPr>
          <w:bCs/>
          <w:lang w:val="en-US"/>
        </w:rPr>
        <w:t xml:space="preserve"> ). The bit rate values are derived according to the access unit removal time specified in </w:t>
      </w:r>
      <w:r w:rsidRPr="00564A49">
        <w:rPr>
          <w:lang w:val="en-US"/>
        </w:rPr>
        <w:t xml:space="preserve">clause </w:t>
      </w:r>
      <w:r w:rsidRPr="00564A49">
        <w:rPr>
          <w:lang w:val="en-US"/>
        </w:rPr>
        <w:fldChar w:fldCharType="begin" w:fldLock="1"/>
      </w:r>
      <w:r w:rsidRPr="00564A49">
        <w:rPr>
          <w:lang w:val="en-US"/>
        </w:rPr>
        <w:instrText xml:space="preserve"> REF _Ref348357793 \r \h  \* MERGEFORMAT </w:instrText>
      </w:r>
      <w:r w:rsidRPr="00564A49">
        <w:rPr>
          <w:lang w:val="en-US"/>
        </w:rPr>
      </w:r>
      <w:r w:rsidRPr="00564A49">
        <w:rPr>
          <w:lang w:val="en-US"/>
        </w:rPr>
        <w:fldChar w:fldCharType="separate"/>
      </w:r>
      <w:r w:rsidRPr="00564A49">
        <w:rPr>
          <w:lang w:val="en-US"/>
        </w:rPr>
        <w:t>F.13</w:t>
      </w:r>
      <w:r w:rsidRPr="00564A49">
        <w:rPr>
          <w:lang w:val="en-US"/>
        </w:rPr>
        <w:fldChar w:fldCharType="end"/>
      </w:r>
      <w:r w:rsidRPr="00564A49">
        <w:rPr>
          <w:bCs/>
          <w:lang w:val="en-US"/>
        </w:rPr>
        <w:t>. In the following, t</w:t>
      </w:r>
      <w:r w:rsidRPr="00564A49">
        <w:rPr>
          <w:bCs/>
          <w:vertAlign w:val="subscript"/>
          <w:lang w:val="en-US"/>
        </w:rPr>
        <w:t>1</w:t>
      </w:r>
      <w:r w:rsidRPr="00564A49">
        <w:rPr>
          <w:bCs/>
          <w:lang w:val="en-US"/>
        </w:rPr>
        <w:t xml:space="preserve"> is any point in time (in seconds), t</w:t>
      </w:r>
      <w:r w:rsidRPr="00564A49">
        <w:rPr>
          <w:bCs/>
          <w:vertAlign w:val="subscript"/>
          <w:lang w:val="en-US"/>
        </w:rPr>
        <w:t>2</w:t>
      </w:r>
      <w:r w:rsidRPr="00564A49">
        <w:rPr>
          <w:bCs/>
          <w:lang w:val="en-US"/>
        </w:rPr>
        <w:t xml:space="preserve"> is set equal to t</w:t>
      </w:r>
      <w:r w:rsidRPr="00564A49">
        <w:rPr>
          <w:bCs/>
          <w:vertAlign w:val="subscript"/>
          <w:lang w:val="en-US"/>
        </w:rPr>
        <w:t>1</w:t>
      </w:r>
      <w:r w:rsidRPr="00564A49">
        <w:rPr>
          <w:bCs/>
          <w:lang w:val="en-US"/>
        </w:rPr>
        <w:t> + 1 ÷ 100, and bTotal is the number of bits in all NAL units of access units with a removal time greater than or equal to t</w:t>
      </w:r>
      <w:r w:rsidRPr="00564A49">
        <w:rPr>
          <w:bCs/>
          <w:vertAlign w:val="subscript"/>
          <w:lang w:val="en-US"/>
        </w:rPr>
        <w:t>1</w:t>
      </w:r>
      <w:r w:rsidRPr="00564A49">
        <w:rPr>
          <w:bCs/>
          <w:lang w:val="en-US"/>
        </w:rPr>
        <w:t xml:space="preserve"> and less than t</w:t>
      </w:r>
      <w:r w:rsidRPr="00564A49">
        <w:rPr>
          <w:bCs/>
          <w:vertAlign w:val="subscript"/>
          <w:lang w:val="en-US"/>
        </w:rPr>
        <w:t>2</w:t>
      </w:r>
      <w:r w:rsidRPr="00564A49">
        <w:rPr>
          <w:bCs/>
          <w:lang w:val="en-US"/>
        </w:rPr>
        <w:t>. With x specifying the value of max_bit_rate_layer[ i ]</w:t>
      </w:r>
      <w:r w:rsidRPr="00564A49">
        <w:rPr>
          <w:rFonts w:eastAsia="Batang"/>
          <w:bCs/>
          <w:lang w:val="en-US" w:eastAsia="ko-KR"/>
        </w:rPr>
        <w:t>[ j ]</w:t>
      </w:r>
      <w:r w:rsidRPr="00564A49">
        <w:rPr>
          <w:bCs/>
          <w:lang w:val="en-US"/>
        </w:rPr>
        <w:t>, the following condition shall be obeyed for all values of t</w:t>
      </w:r>
      <w:r w:rsidRPr="00564A49">
        <w:rPr>
          <w:bCs/>
          <w:vertAlign w:val="subscript"/>
          <w:lang w:val="en-US"/>
        </w:rPr>
        <w:t>1</w:t>
      </w:r>
      <w:r w:rsidRPr="00564A49">
        <w:rPr>
          <w:bCs/>
          <w:lang w:val="en-US"/>
        </w:rPr>
        <w:t>:</w:t>
      </w:r>
    </w:p>
    <w:p w:rsidR="007E173E" w:rsidRPr="00564A49" w:rsidRDefault="007E173E" w:rsidP="007E173E">
      <w:pPr>
        <w:tabs>
          <w:tab w:val="center" w:pos="4849"/>
          <w:tab w:val="right" w:pos="9700"/>
        </w:tabs>
        <w:spacing w:before="193" w:after="240"/>
        <w:ind w:left="720"/>
        <w:rPr>
          <w:bCs/>
          <w:lang w:val="de-DE"/>
        </w:rPr>
      </w:pPr>
      <w:r w:rsidRPr="00564A49">
        <w:rPr>
          <w:bCs/>
          <w:lang w:val="de-DE"/>
        </w:rPr>
        <w:t>( x &amp; ( 2</w:t>
      </w:r>
      <w:r w:rsidRPr="00564A49">
        <w:rPr>
          <w:bCs/>
          <w:vertAlign w:val="superscript"/>
          <w:lang w:val="de-DE"/>
        </w:rPr>
        <w:t>14</w:t>
      </w:r>
      <w:r w:rsidRPr="00564A49">
        <w:rPr>
          <w:bCs/>
          <w:lang w:val="de-DE"/>
        </w:rPr>
        <w:t> − 1 ) )  &gt;=  bTotal ÷ ( ( t</w:t>
      </w:r>
      <w:r w:rsidRPr="00564A49">
        <w:rPr>
          <w:bCs/>
          <w:vertAlign w:val="subscript"/>
          <w:lang w:val="de-DE"/>
        </w:rPr>
        <w:t>2</w:t>
      </w:r>
      <w:r w:rsidRPr="00564A49">
        <w:rPr>
          <w:bCs/>
          <w:lang w:val="de-DE"/>
        </w:rPr>
        <w:t> − t</w:t>
      </w:r>
      <w:r w:rsidRPr="00564A49">
        <w:rPr>
          <w:bCs/>
          <w:vertAlign w:val="subscript"/>
          <w:lang w:val="de-DE"/>
        </w:rPr>
        <w:t>1</w:t>
      </w:r>
      <w:r w:rsidRPr="00564A49">
        <w:rPr>
          <w:bCs/>
          <w:lang w:val="de-DE"/>
        </w:rPr>
        <w:t> ) * 10</w:t>
      </w:r>
      <w:r w:rsidRPr="00564A49">
        <w:rPr>
          <w:bCs/>
          <w:vertAlign w:val="superscript"/>
          <w:lang w:val="de-DE"/>
        </w:rPr>
        <w:t>( 2 + ( x  &gt;&gt;  14 ) )</w:t>
      </w:r>
      <w:r w:rsidRPr="00564A49">
        <w:rPr>
          <w:bCs/>
          <w:lang w:val="de-DE"/>
        </w:rPr>
        <w:t> )</w:t>
      </w:r>
      <w:r w:rsidRPr="00564A49">
        <w:rPr>
          <w:bCs/>
          <w:lang w:val="de-DE"/>
        </w:rPr>
        <w:tab/>
        <w:t>(F</w:t>
      </w:r>
      <w:r w:rsidRPr="00564A49">
        <w:rPr>
          <w:lang w:val="de-DE"/>
        </w:rPr>
        <w:noBreakHyphen/>
      </w:r>
      <w:r w:rsidRPr="00564A49">
        <w:rPr>
          <w:lang w:val="en-US"/>
        </w:rPr>
        <w:fldChar w:fldCharType="begin" w:fldLock="1"/>
      </w:r>
      <w:r w:rsidRPr="00564A49">
        <w:rPr>
          <w:lang w:val="de-DE"/>
        </w:rPr>
        <w:instrText xml:space="preserve"> SEQ Equation \* ARABIC </w:instrText>
      </w:r>
      <w:r w:rsidRPr="00564A49">
        <w:rPr>
          <w:lang w:val="en-US"/>
        </w:rPr>
        <w:fldChar w:fldCharType="separate"/>
      </w:r>
      <w:r w:rsidRPr="00564A49">
        <w:rPr>
          <w:noProof/>
          <w:lang w:val="de-DE"/>
        </w:rPr>
        <w:t>10</w:t>
      </w:r>
      <w:r w:rsidRPr="00564A49">
        <w:rPr>
          <w:lang w:val="en-US"/>
        </w:rPr>
        <w:fldChar w:fldCharType="end"/>
      </w:r>
      <w:r w:rsidRPr="00564A49">
        <w:rPr>
          <w:bCs/>
          <w:lang w:val="de-DE"/>
        </w:rPr>
        <w:t>)</w:t>
      </w:r>
    </w:p>
    <w:p w:rsidR="007E173E" w:rsidRPr="00564A49" w:rsidRDefault="007E173E" w:rsidP="007E173E">
      <w:pPr>
        <w:rPr>
          <w:bCs/>
          <w:lang w:val="en-US"/>
        </w:rPr>
      </w:pPr>
      <w:r w:rsidRPr="00564A49">
        <w:rPr>
          <w:b/>
          <w:bCs/>
          <w:lang w:val="en-US"/>
        </w:rPr>
        <w:t>constant_pic_rate_idc</w:t>
      </w:r>
      <w:r w:rsidRPr="00564A49">
        <w:rPr>
          <w:bCs/>
          <w:lang w:val="en-US"/>
        </w:rPr>
        <w:t>[ i ]</w:t>
      </w:r>
      <w:r w:rsidRPr="00564A49">
        <w:rPr>
          <w:rFonts w:eastAsia="Batang"/>
          <w:bCs/>
          <w:lang w:val="en-US" w:eastAsia="ko-KR"/>
        </w:rPr>
        <w:t>[ j ]</w:t>
      </w:r>
      <w:r w:rsidRPr="00564A49">
        <w:rPr>
          <w:bCs/>
          <w:lang w:val="en-US"/>
        </w:rPr>
        <w:t xml:space="preserve"> indicates whether the picture rate of the j-th subset of the i-th layer set is constant. In the following, a temporal segment tSeg is any set of two or more consecutive access units, in decoding order, of the j-th subset of the i-th layer set, auTotal( tSeg ) is the number of access units in the temporal segment tSeg, t</w:t>
      </w:r>
      <w:r w:rsidRPr="00564A49">
        <w:rPr>
          <w:bCs/>
          <w:vertAlign w:val="subscript"/>
          <w:lang w:val="en-US"/>
        </w:rPr>
        <w:t>1</w:t>
      </w:r>
      <w:r w:rsidRPr="00564A49">
        <w:rPr>
          <w:bCs/>
          <w:lang w:val="en-US"/>
        </w:rPr>
        <w:t>( tSeg ) is the removal time (in seconds) of the first access unit (in decoding order) of the temporal segment tSeg, t</w:t>
      </w:r>
      <w:r w:rsidRPr="00564A49">
        <w:rPr>
          <w:bCs/>
          <w:vertAlign w:val="subscript"/>
          <w:lang w:val="en-US"/>
        </w:rPr>
        <w:t>2</w:t>
      </w:r>
      <w:r w:rsidRPr="00564A49">
        <w:rPr>
          <w:bCs/>
          <w:lang w:val="en-US"/>
        </w:rPr>
        <w:t>( tSeg ) is the removal time (in seconds) of the last access unit (in decoding order) of the temporal segment tSeg, and avgPicRate( tSeg ) is the average picture rate in the temporal segment tSeg, and is specified as follows:</w:t>
      </w:r>
    </w:p>
    <w:p w:rsidR="007E173E" w:rsidRPr="00564A49" w:rsidRDefault="007E173E" w:rsidP="007E173E">
      <w:pPr>
        <w:tabs>
          <w:tab w:val="center" w:pos="4849"/>
          <w:tab w:val="right" w:pos="9700"/>
        </w:tabs>
        <w:spacing w:before="193" w:after="240"/>
        <w:ind w:left="720"/>
        <w:rPr>
          <w:bCs/>
          <w:lang w:val="en-US"/>
        </w:rPr>
      </w:pPr>
      <w:r w:rsidRPr="00564A49">
        <w:rPr>
          <w:bCs/>
          <w:lang w:val="en-US"/>
        </w:rPr>
        <w:t>avgPicRate( tSeg )  = =  Round( auTotal( tSeg ) * 256 ÷ ( t</w:t>
      </w:r>
      <w:r w:rsidRPr="00564A49">
        <w:rPr>
          <w:bCs/>
          <w:vertAlign w:val="subscript"/>
          <w:lang w:val="en-US"/>
        </w:rPr>
        <w:t>2</w:t>
      </w:r>
      <w:r w:rsidRPr="00564A49">
        <w:rPr>
          <w:bCs/>
          <w:lang w:val="en-US"/>
        </w:rPr>
        <w:t>( tSeg ) − t</w:t>
      </w:r>
      <w:r w:rsidRPr="00564A49">
        <w:rPr>
          <w:bCs/>
          <w:vertAlign w:val="subscript"/>
          <w:lang w:val="en-US"/>
        </w:rPr>
        <w:t>1</w:t>
      </w:r>
      <w:r w:rsidRPr="00564A49">
        <w:rPr>
          <w:bCs/>
          <w:lang w:val="en-US"/>
        </w:rPr>
        <w:t>( tSeg ) ) )</w:t>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11</w:t>
      </w:r>
      <w:r w:rsidRPr="00564A49">
        <w:rPr>
          <w:lang w:val="en-US"/>
        </w:rPr>
        <w:fldChar w:fldCharType="end"/>
      </w:r>
      <w:r w:rsidRPr="00564A49">
        <w:rPr>
          <w:bCs/>
          <w:lang w:val="en-US"/>
        </w:rPr>
        <w:t>)</w:t>
      </w:r>
    </w:p>
    <w:p w:rsidR="007E173E" w:rsidRPr="00564A49" w:rsidRDefault="007E173E" w:rsidP="007E173E">
      <w:pPr>
        <w:rPr>
          <w:bCs/>
          <w:lang w:val="en-US"/>
        </w:rPr>
      </w:pPr>
      <w:r w:rsidRPr="00564A49">
        <w:rPr>
          <w:bCs/>
          <w:lang w:val="en-US"/>
        </w:rPr>
        <w:lastRenderedPageBreak/>
        <w:t>If the j-th subset of the i-th layer set only contains one or two access units or the value of avgPicRate( tSeg ) is constant over all the temporal segments, the picture rate is constant; otherwise, the picture rate is not constant.</w:t>
      </w:r>
    </w:p>
    <w:p w:rsidR="007E173E" w:rsidRPr="00564A49" w:rsidRDefault="007E173E" w:rsidP="007E173E">
      <w:pPr>
        <w:rPr>
          <w:bCs/>
          <w:lang w:val="en-US"/>
        </w:rPr>
      </w:pPr>
      <w:r w:rsidRPr="00564A49">
        <w:rPr>
          <w:bCs/>
          <w:lang w:val="en-US"/>
        </w:rPr>
        <w:t>constant_pic_rate_idc[ i ]</w:t>
      </w:r>
      <w:r w:rsidRPr="00564A49">
        <w:rPr>
          <w:rFonts w:eastAsia="Batang"/>
          <w:bCs/>
          <w:lang w:val="en-US" w:eastAsia="ko-KR"/>
        </w:rPr>
        <w:t>[ j ]</w:t>
      </w:r>
      <w:r w:rsidRPr="00564A49">
        <w:rPr>
          <w:bCs/>
          <w:lang w:val="en-US"/>
        </w:rPr>
        <w:t xml:space="preserve"> equal to 0 indicates that the picture rate of the j-th subset of the i-th layer set is not constant. constant_pic_rate_idc[ i ]</w:t>
      </w:r>
      <w:r w:rsidRPr="00564A49">
        <w:rPr>
          <w:rFonts w:eastAsia="Batang"/>
          <w:bCs/>
          <w:lang w:val="en-US" w:eastAsia="ko-KR"/>
        </w:rPr>
        <w:t>[ j ]</w:t>
      </w:r>
      <w:r w:rsidRPr="00564A49">
        <w:rPr>
          <w:bCs/>
          <w:lang w:val="en-US"/>
        </w:rPr>
        <w:t xml:space="preserve"> equal to 1 indicates that the picture rate of the j-th subset of the i-th layer set is constant. constant_pic_rate_idc[ i ]</w:t>
      </w:r>
      <w:r w:rsidRPr="00564A49">
        <w:rPr>
          <w:rFonts w:eastAsia="Batang"/>
          <w:bCs/>
          <w:lang w:val="en-US" w:eastAsia="ko-KR"/>
        </w:rPr>
        <w:t>[ j ]</w:t>
      </w:r>
      <w:r w:rsidRPr="00564A49">
        <w:rPr>
          <w:bCs/>
          <w:lang w:val="en-US"/>
        </w:rPr>
        <w:t xml:space="preserve"> equal to 2 indicates that the picture rate of the j-th subset of the i-th layer set may or may not be constant. The value of constant_pic_rate_idc[ i ]</w:t>
      </w:r>
      <w:r w:rsidRPr="00564A49">
        <w:rPr>
          <w:rFonts w:eastAsia="Batang"/>
          <w:bCs/>
          <w:lang w:val="en-US" w:eastAsia="ko-KR"/>
        </w:rPr>
        <w:t>[ j ]</w:t>
      </w:r>
      <w:r w:rsidRPr="00564A49">
        <w:rPr>
          <w:bCs/>
          <w:lang w:val="en-US"/>
        </w:rPr>
        <w:t xml:space="preserve"> shall be in the range of 0 to 2, inclusive.</w:t>
      </w:r>
    </w:p>
    <w:p w:rsidR="007E173E" w:rsidRPr="00564A49" w:rsidRDefault="007E173E" w:rsidP="007E173E">
      <w:pPr>
        <w:rPr>
          <w:bCs/>
          <w:lang w:val="en-US"/>
        </w:rPr>
      </w:pPr>
      <w:r w:rsidRPr="00564A49">
        <w:rPr>
          <w:b/>
          <w:bCs/>
          <w:lang w:val="en-US"/>
        </w:rPr>
        <w:t>avg_pic_rate</w:t>
      </w:r>
      <w:r w:rsidRPr="00564A49">
        <w:rPr>
          <w:bCs/>
          <w:lang w:val="en-US"/>
        </w:rPr>
        <w:t>[ i ] indicates the average picture rate, in units of picture per 256 seconds, of the j-th subset of the layer set. With auTotal being the number of access units in the j-th subset of the i-th layer set, t</w:t>
      </w:r>
      <w:r w:rsidRPr="00564A49">
        <w:rPr>
          <w:bCs/>
          <w:vertAlign w:val="subscript"/>
          <w:lang w:val="en-US"/>
        </w:rPr>
        <w:t>1</w:t>
      </w:r>
      <w:r w:rsidRPr="00564A49">
        <w:rPr>
          <w:bCs/>
          <w:lang w:val="en-US"/>
        </w:rPr>
        <w:t xml:space="preserve"> being the removal time (in seconds) of the first access unit to which the VPS applies, and t</w:t>
      </w:r>
      <w:r w:rsidRPr="00564A49">
        <w:rPr>
          <w:bCs/>
          <w:vertAlign w:val="subscript"/>
          <w:lang w:val="en-US"/>
        </w:rPr>
        <w:t>2</w:t>
      </w:r>
      <w:r w:rsidRPr="00564A49">
        <w:rPr>
          <w:bCs/>
          <w:lang w:val="en-US"/>
        </w:rPr>
        <w:t xml:space="preserve"> being the removal time (in seconds) of the last access unit (in decoding order) to which the VPS applies, the following applies:</w:t>
      </w:r>
    </w:p>
    <w:p w:rsidR="007E173E" w:rsidRPr="00564A49" w:rsidRDefault="007E173E" w:rsidP="007E173E">
      <w:pPr>
        <w:pStyle w:val="enumlev1"/>
        <w:ind w:left="397"/>
        <w:rPr>
          <w:bCs/>
          <w:lang w:val="en-US"/>
        </w:rPr>
      </w:pPr>
      <w:r w:rsidRPr="00564A49">
        <w:rPr>
          <w:bCs/>
          <w:lang w:val="en-US"/>
        </w:rPr>
        <w:t>–</w:t>
      </w:r>
      <w:r w:rsidRPr="00564A49">
        <w:rPr>
          <w:bCs/>
          <w:lang w:val="en-US"/>
        </w:rPr>
        <w:tab/>
        <w:t>If t</w:t>
      </w:r>
      <w:r w:rsidRPr="00564A49">
        <w:rPr>
          <w:bCs/>
          <w:vertAlign w:val="subscript"/>
          <w:lang w:val="en-US"/>
        </w:rPr>
        <w:t>1</w:t>
      </w:r>
      <w:r w:rsidRPr="00564A49">
        <w:rPr>
          <w:bCs/>
          <w:lang w:val="en-US"/>
        </w:rPr>
        <w:t xml:space="preserve"> is not equal to t</w:t>
      </w:r>
      <w:r w:rsidRPr="00564A49">
        <w:rPr>
          <w:bCs/>
          <w:vertAlign w:val="subscript"/>
          <w:lang w:val="en-US"/>
        </w:rPr>
        <w:t>2</w:t>
      </w:r>
      <w:r w:rsidRPr="00564A49">
        <w:rPr>
          <w:bCs/>
          <w:lang w:val="en-US"/>
        </w:rPr>
        <w:t>, the following condition shall be true:</w:t>
      </w:r>
    </w:p>
    <w:p w:rsidR="007E173E" w:rsidRPr="00564A49" w:rsidRDefault="007E173E" w:rsidP="007E173E">
      <w:pPr>
        <w:tabs>
          <w:tab w:val="center" w:pos="4849"/>
          <w:tab w:val="right" w:pos="9700"/>
        </w:tabs>
        <w:spacing w:before="193" w:after="240"/>
        <w:ind w:left="720"/>
        <w:rPr>
          <w:bCs/>
          <w:lang w:val="en-US"/>
        </w:rPr>
      </w:pPr>
      <w:r w:rsidRPr="00564A49">
        <w:rPr>
          <w:bCs/>
          <w:lang w:val="en-US"/>
        </w:rPr>
        <w:t>avg_pic_rate[ i ]  = =  Round( auTotal * 256 ÷ ( t</w:t>
      </w:r>
      <w:r w:rsidRPr="00564A49">
        <w:rPr>
          <w:bCs/>
          <w:vertAlign w:val="subscript"/>
          <w:lang w:val="en-US"/>
        </w:rPr>
        <w:t>2</w:t>
      </w:r>
      <w:r w:rsidRPr="00564A49">
        <w:rPr>
          <w:bCs/>
          <w:lang w:val="en-US"/>
        </w:rPr>
        <w:t> − t</w:t>
      </w:r>
      <w:r w:rsidRPr="00564A49">
        <w:rPr>
          <w:bCs/>
          <w:vertAlign w:val="subscript"/>
          <w:lang w:val="en-US"/>
        </w:rPr>
        <w:t>1</w:t>
      </w:r>
      <w:r w:rsidRPr="00564A49">
        <w:rPr>
          <w:bCs/>
          <w:lang w:val="en-US"/>
        </w:rPr>
        <w:t> ) )</w:t>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12</w:t>
      </w:r>
      <w:r w:rsidRPr="00564A49">
        <w:rPr>
          <w:lang w:val="en-US"/>
        </w:rPr>
        <w:fldChar w:fldCharType="end"/>
      </w:r>
      <w:r w:rsidRPr="00564A49">
        <w:rPr>
          <w:bCs/>
          <w:lang w:val="en-US"/>
        </w:rPr>
        <w:t>)</w:t>
      </w:r>
    </w:p>
    <w:p w:rsidR="007E173E" w:rsidRPr="00564A49" w:rsidRDefault="007E173E" w:rsidP="007E173E">
      <w:pPr>
        <w:pStyle w:val="enumlev1"/>
        <w:ind w:left="397"/>
        <w:rPr>
          <w:bCs/>
          <w:lang w:val="en-US"/>
        </w:rPr>
      </w:pPr>
      <w:r w:rsidRPr="00564A49">
        <w:rPr>
          <w:bCs/>
          <w:lang w:val="en-US"/>
        </w:rPr>
        <w:t>–</w:t>
      </w:r>
      <w:r w:rsidRPr="00564A49">
        <w:rPr>
          <w:bCs/>
          <w:lang w:val="en-US"/>
        </w:rPr>
        <w:tab/>
        <w:t>Otherwise (t</w:t>
      </w:r>
      <w:r w:rsidRPr="00564A49">
        <w:rPr>
          <w:bCs/>
          <w:vertAlign w:val="subscript"/>
          <w:lang w:val="en-US"/>
        </w:rPr>
        <w:t>1</w:t>
      </w:r>
      <w:r w:rsidRPr="00564A49">
        <w:rPr>
          <w:bCs/>
          <w:lang w:val="en-US"/>
        </w:rPr>
        <w:t xml:space="preserve"> is equal to t</w:t>
      </w:r>
      <w:r w:rsidRPr="00564A49">
        <w:rPr>
          <w:bCs/>
          <w:vertAlign w:val="subscript"/>
          <w:lang w:val="en-US"/>
        </w:rPr>
        <w:t>2</w:t>
      </w:r>
      <w:r w:rsidRPr="00564A49">
        <w:rPr>
          <w:bCs/>
          <w:lang w:val="en-US"/>
        </w:rPr>
        <w:t>), the following condition shall be true:</w:t>
      </w:r>
    </w:p>
    <w:p w:rsidR="007E173E" w:rsidRPr="00564A49" w:rsidRDefault="007E173E" w:rsidP="007E173E">
      <w:pPr>
        <w:tabs>
          <w:tab w:val="center" w:pos="4849"/>
          <w:tab w:val="right" w:pos="9700"/>
        </w:tabs>
        <w:spacing w:before="193" w:after="240"/>
        <w:ind w:left="720"/>
        <w:rPr>
          <w:bCs/>
          <w:lang w:val="en-US"/>
        </w:rPr>
      </w:pPr>
      <w:r w:rsidRPr="00564A49">
        <w:rPr>
          <w:bCs/>
          <w:lang w:val="en-US"/>
        </w:rPr>
        <w:t>avg_pic_rate[ i ]  = =  0</w:t>
      </w:r>
      <w:r w:rsidRPr="00564A49">
        <w:rPr>
          <w:bCs/>
          <w:lang w:val="en-US"/>
        </w:rPr>
        <w:tab/>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13</w:t>
      </w:r>
      <w:r w:rsidRPr="00564A49">
        <w:rPr>
          <w:lang w:val="en-US"/>
        </w:rPr>
        <w:fldChar w:fldCharType="end"/>
      </w:r>
      <w:r w:rsidRPr="00564A49">
        <w:rPr>
          <w:bCs/>
          <w:lang w:val="en-US"/>
        </w:rPr>
        <w:t>)</w:t>
      </w:r>
    </w:p>
    <w:p w:rsidR="007E173E" w:rsidRPr="00564A49" w:rsidRDefault="007E173E" w:rsidP="007E173E">
      <w:r w:rsidRPr="00564A49">
        <w:rPr>
          <w:b/>
        </w:rPr>
        <w:t>tiles_not_in_use_flag</w:t>
      </w:r>
      <w:r w:rsidRPr="00564A49">
        <w:t xml:space="preserve"> equal to 1 indicates that the value of tiles_enabled_flag is equal to 0 for each PPS that is referred to by at least one picture referring to the VPS. tiles_not_in_use_flag equal to 0 indicates that such a restriction may or may not apply.</w:t>
      </w:r>
    </w:p>
    <w:p w:rsidR="007E173E" w:rsidRPr="00564A49" w:rsidRDefault="007E173E" w:rsidP="007E173E">
      <w:r w:rsidRPr="00564A49">
        <w:rPr>
          <w:b/>
        </w:rPr>
        <w:t>tiles_in_use_flag</w:t>
      </w:r>
      <w:r w:rsidRPr="00564A49">
        <w:t>[ i ] equal to 1 indicates that the value of tiles_enabled_flag is equal to 1 for each PPS that is referred to by at least one picture of the i-th layer specified by the VPS. tiles_in_use_flag[ i ] equal to 0 indicates that such a restriction may or may not apply.</w:t>
      </w:r>
    </w:p>
    <w:p w:rsidR="007E173E" w:rsidRPr="00564A49" w:rsidRDefault="007E173E" w:rsidP="007E173E">
      <w:r w:rsidRPr="00564A49">
        <w:rPr>
          <w:b/>
        </w:rPr>
        <w:t>loop_filter_not_across_tiles_flag</w:t>
      </w:r>
      <w:r w:rsidRPr="00564A49">
        <w:t>[ i ] equal to 1 indicates that the value of loop_filter_across_tiles_enabled_flag is equal to 0 for each PPS that is referred to by at least one picture of the i-th layer specified by the VPS. loop_filter_not_across_tiles_flag[ i ] equal to 0 indicates that such a restriction may or may not apply.</w:t>
      </w:r>
    </w:p>
    <w:p w:rsidR="007E173E" w:rsidRPr="00564A49" w:rsidRDefault="007E173E" w:rsidP="007E173E">
      <w:pPr>
        <w:rPr>
          <w:lang w:val="en-US"/>
        </w:rPr>
      </w:pPr>
      <w:r w:rsidRPr="00564A49">
        <w:rPr>
          <w:b/>
          <w:lang w:val="en-US"/>
        </w:rPr>
        <w:t>tile_boundaries_aligned_flag</w:t>
      </w:r>
      <w:r w:rsidRPr="00564A49">
        <w:rPr>
          <w:lang w:val="en-US"/>
        </w:rPr>
        <w:t>[ i ][ j ] equal to 1 indicates that, when any two samples of one picture of the i-th layer specified by the VPS belong to one tile, the two collocated samples, when both present in the picture of the j-th direct reference layer of the i-th layer, belong to one tile, and when any two samples of one picture of the i-th layer belong to different tiles, the two collocated samples, when both present in the picture of the j-th direct reference layer of the i-th layer belong to different tiles. tile_boundaries_aligned_flag equal to 0 indicates that such a restriction may or may not apply. When not present, the value of tile_boundaries_aligned_flag[ i ][ j ] is inferred to be equal to 0.</w:t>
      </w:r>
    </w:p>
    <w:p w:rsidR="007E173E" w:rsidRPr="00564A49" w:rsidRDefault="007E173E" w:rsidP="007E173E">
      <w:pPr>
        <w:rPr>
          <w:lang w:val="en-US"/>
        </w:rPr>
      </w:pPr>
      <w:r w:rsidRPr="00564A49">
        <w:rPr>
          <w:b/>
          <w:lang w:val="en-US"/>
        </w:rPr>
        <w:t>wpp_not_in_use_flag</w:t>
      </w:r>
      <w:r w:rsidRPr="00564A49">
        <w:rPr>
          <w:lang w:val="en-US"/>
        </w:rPr>
        <w:t xml:space="preserve"> equal to 1 indicates that the value of entropy_coding_sync_enabled_flag is equal to 0 for each PPS that is referred to by at least one picture referring to the VPS. wpp_not_in_use_flag equal to 0 indicates that such a restriction may or may not apply.</w:t>
      </w:r>
    </w:p>
    <w:p w:rsidR="007E173E" w:rsidRPr="00564A49" w:rsidRDefault="007E173E" w:rsidP="007E173E">
      <w:r w:rsidRPr="00564A49">
        <w:rPr>
          <w:b/>
          <w:lang w:val="en-US"/>
        </w:rPr>
        <w:t>wpp_in_use_flag</w:t>
      </w:r>
      <w:r w:rsidRPr="00564A49">
        <w:rPr>
          <w:lang w:val="en-US"/>
        </w:rPr>
        <w:t>[ i ] equal to 1 indicates that the value of entropy_coding_sync_enabled_flag is equal to 1 for each PPS that is referred to by at least one picture of the i-th layer specified by the VPS. wpp_in_use_flag[ i ] equal to 0 indicates that such a restriction may or may not apply.</w:t>
      </w:r>
    </w:p>
    <w:p w:rsidR="00F34FF6" w:rsidRPr="00564A49" w:rsidRDefault="00F34FF6" w:rsidP="00F34FF6">
      <w:pPr>
        <w:rPr>
          <w:lang w:val="en-CA"/>
        </w:rPr>
      </w:pPr>
      <w:r w:rsidRPr="00564A49">
        <w:rPr>
          <w:b/>
          <w:lang w:val="en-CA"/>
        </w:rPr>
        <w:t>single_layer_for_non_irap_flag</w:t>
      </w:r>
      <w:r w:rsidRPr="00564A49">
        <w:rPr>
          <w:lang w:val="en-CA"/>
        </w:rPr>
        <w:t xml:space="preserve"> equal to 1 indicates either </w:t>
      </w:r>
      <w:r w:rsidRPr="00564A49">
        <w:t>that</w:t>
      </w:r>
      <w:r w:rsidRPr="00564A49">
        <w:rPr>
          <w:lang w:val="en-CA"/>
        </w:rPr>
        <w:t xml:space="preserve"> all the VCL NAL units of an access unit have the same nuh_layer_id value or that two nuh_layer_id values are used by the VCL NAL units of an access unit and the picture with the greater nuh_layer_id value is an IRAP picture. single_layer_for_non_irap_flag equal to 0 indicates that nuh_layer_id values may or may not be constrained beyond constraints specified in other parts of this </w:t>
      </w:r>
      <w:r w:rsidRPr="00564A49">
        <w:rPr>
          <w:noProof/>
        </w:rPr>
        <w:t>Recommendation | International Standard</w:t>
      </w:r>
      <w:r w:rsidRPr="00564A49">
        <w:rPr>
          <w:lang w:val="en-CA"/>
        </w:rPr>
        <w:t>. When single_layer_for_non_irap_flag is not present, it is inferred to be equal to 0.</w:t>
      </w:r>
    </w:p>
    <w:p w:rsidR="00F34FF6" w:rsidRPr="00564A49" w:rsidRDefault="00F34FF6" w:rsidP="00F34FF6">
      <w:pPr>
        <w:rPr>
          <w:lang w:val="en-CA"/>
        </w:rPr>
      </w:pPr>
      <w:r w:rsidRPr="00564A49">
        <w:rPr>
          <w:b/>
        </w:rPr>
        <w:t>higher_layer_irap_skip_flag</w:t>
      </w:r>
      <w:r w:rsidRPr="00564A49">
        <w:rPr>
          <w:lang w:eastAsia="de-DE"/>
        </w:rPr>
        <w:t xml:space="preserve"> equal to 1 </w:t>
      </w:r>
      <w:r w:rsidRPr="00564A49">
        <w:rPr>
          <w:lang w:val="en-CA"/>
        </w:rPr>
        <w:t xml:space="preserve">indicates </w:t>
      </w:r>
      <w:r w:rsidRPr="00564A49">
        <w:t>that</w:t>
      </w:r>
      <w:r w:rsidRPr="00564A49">
        <w:rPr>
          <w:lang w:val="en-CA"/>
        </w:rPr>
        <w:t xml:space="preserve"> for every IRAP picture that refers to the VPS, for which there is another picture in the same access unit with a lower value of nuh_layer_id, the following constraints apply:</w:t>
      </w:r>
    </w:p>
    <w:p w:rsidR="00F34FF6" w:rsidRPr="00564A49" w:rsidRDefault="00F34FF6" w:rsidP="00F34FF6">
      <w:pPr>
        <w:ind w:left="360"/>
        <w:rPr>
          <w:lang w:val="en-CA"/>
        </w:rPr>
      </w:pPr>
      <w:r w:rsidRPr="00564A49">
        <w:rPr>
          <w:bCs/>
          <w:lang w:val="en-US"/>
        </w:rPr>
        <w:t>–</w:t>
      </w:r>
      <w:r w:rsidRPr="00564A49">
        <w:rPr>
          <w:bCs/>
          <w:lang w:val="en-US"/>
        </w:rPr>
        <w:tab/>
      </w:r>
      <w:r w:rsidRPr="00564A49">
        <w:rPr>
          <w:lang w:val="en-CA"/>
        </w:rPr>
        <w:t>For all slices of the IRAP picture:</w:t>
      </w:r>
    </w:p>
    <w:p w:rsidR="00F34FF6" w:rsidRPr="00564A49" w:rsidRDefault="00F34FF6" w:rsidP="00F34FF6">
      <w:pPr>
        <w:numPr>
          <w:ilvl w:val="0"/>
          <w:numId w:val="53"/>
        </w:numPr>
        <w:ind w:left="1080"/>
        <w:rPr>
          <w:rFonts w:eastAsia="PMingLiU"/>
          <w:bCs/>
          <w:noProof/>
          <w:kern w:val="2"/>
          <w:lang w:eastAsia="zh-TW"/>
        </w:rPr>
      </w:pPr>
      <w:r w:rsidRPr="00564A49">
        <w:rPr>
          <w:rFonts w:eastAsia="PMingLiU"/>
          <w:bCs/>
          <w:noProof/>
          <w:kern w:val="2"/>
          <w:lang w:eastAsia="zh-TW"/>
        </w:rPr>
        <w:t>slice_type shall be equal to P.</w:t>
      </w:r>
    </w:p>
    <w:p w:rsidR="00F34FF6" w:rsidRPr="00564A49" w:rsidRDefault="00F34FF6" w:rsidP="00F34FF6">
      <w:pPr>
        <w:numPr>
          <w:ilvl w:val="0"/>
          <w:numId w:val="53"/>
        </w:numPr>
        <w:ind w:left="1080"/>
        <w:rPr>
          <w:rFonts w:eastAsia="PMingLiU"/>
          <w:bCs/>
          <w:noProof/>
          <w:kern w:val="2"/>
          <w:lang w:eastAsia="zh-TW"/>
        </w:rPr>
      </w:pPr>
      <w:r w:rsidRPr="00564A49">
        <w:rPr>
          <w:rFonts w:eastAsia="PMingLiU"/>
          <w:bCs/>
          <w:noProof/>
          <w:kern w:val="2"/>
          <w:lang w:eastAsia="zh-TW"/>
        </w:rPr>
        <w:t>slice_sao_luma_flag and slice_sao_chroma_flag shall both be equal to 0.</w:t>
      </w:r>
    </w:p>
    <w:p w:rsidR="00F34FF6" w:rsidRPr="00564A49" w:rsidRDefault="00F34FF6" w:rsidP="00F34FF6">
      <w:pPr>
        <w:numPr>
          <w:ilvl w:val="0"/>
          <w:numId w:val="53"/>
        </w:numPr>
        <w:ind w:left="1080"/>
        <w:rPr>
          <w:noProof/>
        </w:rPr>
      </w:pPr>
      <w:r w:rsidRPr="00564A49">
        <w:rPr>
          <w:noProof/>
        </w:rPr>
        <w:t>five_minus_max_num_merge_cand shall be equal to 4.</w:t>
      </w:r>
    </w:p>
    <w:p w:rsidR="00F34FF6" w:rsidRPr="00564A49" w:rsidRDefault="00F34FF6" w:rsidP="00F34FF6">
      <w:pPr>
        <w:numPr>
          <w:ilvl w:val="0"/>
          <w:numId w:val="53"/>
        </w:numPr>
        <w:ind w:left="1080"/>
        <w:rPr>
          <w:noProof/>
        </w:rPr>
      </w:pPr>
      <w:r w:rsidRPr="00564A49">
        <w:rPr>
          <w:noProof/>
        </w:rPr>
        <w:t>weighted_pred_flag shall be equal to 0 in the PPS that is refered to by the slices.</w:t>
      </w:r>
    </w:p>
    <w:p w:rsidR="00F34FF6" w:rsidRPr="00564A49" w:rsidRDefault="00F34FF6" w:rsidP="00F34FF6">
      <w:pPr>
        <w:ind w:left="360"/>
        <w:rPr>
          <w:noProof/>
          <w:lang w:val="fr-CH"/>
        </w:rPr>
      </w:pPr>
      <w:r w:rsidRPr="00564A49">
        <w:rPr>
          <w:bCs/>
          <w:lang w:val="en-US"/>
        </w:rPr>
        <w:t>–</w:t>
      </w:r>
      <w:r w:rsidRPr="00564A49">
        <w:rPr>
          <w:bCs/>
          <w:lang w:val="en-US"/>
        </w:rPr>
        <w:tab/>
      </w:r>
      <w:r w:rsidRPr="00564A49">
        <w:rPr>
          <w:noProof/>
          <w:lang w:val="fr-CH"/>
        </w:rPr>
        <w:t>For all coding units of the IRAP picture:</w:t>
      </w:r>
    </w:p>
    <w:p w:rsidR="00F34FF6" w:rsidRPr="00564A49" w:rsidRDefault="00F34FF6" w:rsidP="00F34FF6">
      <w:pPr>
        <w:numPr>
          <w:ilvl w:val="0"/>
          <w:numId w:val="53"/>
        </w:numPr>
        <w:ind w:left="1080"/>
        <w:rPr>
          <w:rFonts w:eastAsia="Batang"/>
          <w:bCs/>
          <w:lang w:eastAsia="ko-KR"/>
        </w:rPr>
      </w:pPr>
      <w:r w:rsidRPr="00564A49">
        <w:rPr>
          <w:noProof/>
          <w:lang w:val="fr-CH"/>
        </w:rPr>
        <w:t>cu_s</w:t>
      </w:r>
      <w:r w:rsidRPr="00564A49">
        <w:rPr>
          <w:noProof/>
          <w:lang w:val="fr-CH" w:eastAsia="ko-KR"/>
        </w:rPr>
        <w:t>kip_flag[ i ][ j ] shall be equal to 1.</w:t>
      </w:r>
    </w:p>
    <w:p w:rsidR="00F34FF6" w:rsidRPr="00564A49" w:rsidRDefault="00F34FF6" w:rsidP="00F34FF6">
      <w:pPr>
        <w:rPr>
          <w:lang w:val="en-CA"/>
        </w:rPr>
      </w:pPr>
      <w:r w:rsidRPr="00564A49">
        <w:lastRenderedPageBreak/>
        <w:t>higher_layer_irap_skip_flag</w:t>
      </w:r>
      <w:r w:rsidRPr="00564A49">
        <w:rPr>
          <w:lang w:eastAsia="de-DE"/>
        </w:rPr>
        <w:t xml:space="preserve"> equal to 0 </w:t>
      </w:r>
      <w:r w:rsidRPr="00564A49">
        <w:rPr>
          <w:lang w:val="en-CA"/>
        </w:rPr>
        <w:t xml:space="preserve">indicates </w:t>
      </w:r>
      <w:r w:rsidRPr="00564A49">
        <w:t>that</w:t>
      </w:r>
      <w:r w:rsidRPr="00564A49">
        <w:rPr>
          <w:lang w:val="en-CA"/>
        </w:rPr>
        <w:t xml:space="preserve"> the above constraints may or may not apply.</w:t>
      </w:r>
    </w:p>
    <w:p w:rsidR="00F34FF6" w:rsidRPr="00564A49" w:rsidRDefault="00F34FF6" w:rsidP="00F34FF6">
      <w:pPr>
        <w:rPr>
          <w:rFonts w:eastAsia="Batang"/>
          <w:bCs/>
          <w:lang w:eastAsia="ko-KR"/>
        </w:rPr>
      </w:pPr>
      <w:r w:rsidRPr="00564A49">
        <w:rPr>
          <w:noProof/>
        </w:rPr>
        <w:t xml:space="preserve">When </w:t>
      </w:r>
      <w:r w:rsidRPr="00564A49">
        <w:rPr>
          <w:lang w:val="en-CA"/>
        </w:rPr>
        <w:t xml:space="preserve">single_layer_for_non_irap_flag is equal to 0, </w:t>
      </w:r>
      <w:r w:rsidRPr="00564A49">
        <w:t>higher_layer_irap_skip_flag shall be equal to 0. When higher_layer_irap_skip_flag</w:t>
      </w:r>
      <w:r w:rsidRPr="00564A49">
        <w:rPr>
          <w:lang w:val="en-CA"/>
        </w:rPr>
        <w:t xml:space="preserve"> is</w:t>
      </w:r>
      <w:r w:rsidRPr="00564A49">
        <w:t xml:space="preserve"> not present it is inferred to be equal to 0.</w:t>
      </w:r>
    </w:p>
    <w:p w:rsidR="00F34FF6" w:rsidRPr="00564A49" w:rsidRDefault="00F34FF6" w:rsidP="00F34FF6">
      <w:pPr>
        <w:pStyle w:val="Note1"/>
        <w:rPr>
          <w:lang w:val="en-US"/>
        </w:rPr>
      </w:pPr>
      <w:r w:rsidRPr="00564A49">
        <w:rPr>
          <w:lang w:val="en-US"/>
        </w:rPr>
        <w:t>NOTE – An encoder may set both single_layer_for_non_irap_flag and higher_layer_irap_skip_flag equal to 1</w:t>
      </w:r>
      <w:r w:rsidRPr="00564A49">
        <w:rPr>
          <w:szCs w:val="24"/>
          <w:lang w:val="en-US" w:eastAsia="de-DE"/>
        </w:rPr>
        <w:t xml:space="preserve"> as an indication to a decoder that whenever there are two pictures in the same access unit,</w:t>
      </w:r>
      <w:r w:rsidRPr="00564A49">
        <w:t xml:space="preserve"> the one with the higher nuh_layer_id is an IRAP picture for which the decoded samples can be derived by applying the resampling process for inter layer reference pictures specified in subclause </w:t>
      </w:r>
      <w:r w:rsidRPr="00564A49">
        <w:fldChar w:fldCharType="begin" w:fldLock="1"/>
      </w:r>
      <w:r w:rsidRPr="00564A49">
        <w:instrText xml:space="preserve"> REF _Ref371072921 \r \h  \* MERGEFORMAT </w:instrText>
      </w:r>
      <w:r w:rsidRPr="00564A49">
        <w:fldChar w:fldCharType="separate"/>
      </w:r>
      <w:r w:rsidRPr="00564A49">
        <w:t>H.8.1.4</w:t>
      </w:r>
      <w:r w:rsidRPr="00564A49">
        <w:fldChar w:fldCharType="end"/>
      </w:r>
      <w:r w:rsidRPr="00564A49">
        <w:t xml:space="preserve"> with the other picture as input</w:t>
      </w:r>
      <w:r w:rsidRPr="00564A49">
        <w:rPr>
          <w:lang w:val="en-US"/>
        </w:rPr>
        <w:t>.</w:t>
      </w:r>
    </w:p>
    <w:p w:rsidR="00F34FF6" w:rsidRPr="00564A49" w:rsidRDefault="00F34FF6" w:rsidP="00F34FF6">
      <w:pPr>
        <w:rPr>
          <w:b/>
          <w:bCs/>
          <w:lang w:val="en-US"/>
        </w:rPr>
      </w:pPr>
      <w:r w:rsidRPr="00564A49">
        <w:rPr>
          <w:b/>
          <w:bCs/>
          <w:lang w:val="en-US"/>
        </w:rPr>
        <w:t xml:space="preserve">vert_phase_position_in_use_flag </w:t>
      </w:r>
      <w:r w:rsidRPr="00564A49">
        <w:rPr>
          <w:bCs/>
          <w:lang w:val="en-US"/>
        </w:rPr>
        <w:t>equal to 0 indicates that the value of vert_phase_position_enable_flag is equal to 0 for each SPS referring to the VPS. vert_phase_position_in_use_flag equal to 1 indicates that such a restriction may or may not apply.</w:t>
      </w:r>
    </w:p>
    <w:p w:rsidR="007E173E" w:rsidRPr="00564A49" w:rsidRDefault="007E173E" w:rsidP="007E173E">
      <w:pPr>
        <w:rPr>
          <w:lang w:val="en-US"/>
        </w:rPr>
      </w:pPr>
      <w:r w:rsidRPr="00564A49">
        <w:rPr>
          <w:b/>
          <w:bCs/>
          <w:lang w:val="en-US"/>
        </w:rPr>
        <w:t>ilp_restricted_ref_layers_flag</w:t>
      </w:r>
      <w:r w:rsidRPr="00564A49">
        <w:rPr>
          <w:lang w:val="en-US"/>
        </w:rPr>
        <w:t xml:space="preserve"> equal to 1 indicates that additional restrictions on inter-layer prediction as specified below apply for each direct reference layer of each layer specified by the VPS. </w:t>
      </w:r>
      <w:r w:rsidRPr="00564A49">
        <w:rPr>
          <w:bCs/>
          <w:lang w:val="en-US"/>
        </w:rPr>
        <w:t>ilp_restricted_ref_layers_flag</w:t>
      </w:r>
      <w:r w:rsidRPr="00564A49">
        <w:rPr>
          <w:lang w:val="en-US"/>
        </w:rPr>
        <w:t xml:space="preserve"> equal to 0 indicates that additional restrictions on inter-layer prediction may or may not apply.</w:t>
      </w:r>
    </w:p>
    <w:p w:rsidR="007E173E" w:rsidRPr="00564A49" w:rsidRDefault="007E173E" w:rsidP="007E173E">
      <w:pPr>
        <w:rPr>
          <w:bCs/>
          <w:lang w:val="en-US"/>
        </w:rPr>
      </w:pPr>
      <w:r w:rsidRPr="00564A49">
        <w:rPr>
          <w:bCs/>
          <w:lang w:val="en-US"/>
        </w:rPr>
        <w:t>The variables refCtbLog2SizeY[ i ][ j ], refPicWidthInCtbsY[ i ][ j ], and refPicHeightInCtbsY[ i ][ j ] are set equal to CtbLog2SizeY, PicWidthInCtbsY, and PicHeightInCtbsY, respectively, of the j-th direct reference layer of the i-th layer.</w:t>
      </w:r>
    </w:p>
    <w:p w:rsidR="007E173E" w:rsidRPr="00564A49" w:rsidRDefault="007E173E" w:rsidP="007E173E">
      <w:pPr>
        <w:rPr>
          <w:bCs/>
          <w:lang w:val="en-US"/>
        </w:rPr>
      </w:pPr>
      <w:r w:rsidRPr="00564A49">
        <w:rPr>
          <w:b/>
          <w:bCs/>
          <w:lang w:val="en-US"/>
        </w:rPr>
        <w:t>min_spatial_segment_offset_plus1</w:t>
      </w:r>
      <w:r w:rsidRPr="00564A49">
        <w:rPr>
          <w:bCs/>
          <w:lang w:val="en-US"/>
        </w:rPr>
        <w:t xml:space="preserve">[ i ][ j ] indicates the spatial region, in each picture of the j-th direct reference layer of the i-th layer, that is not used for inter-layer prediction for decoding of any picture of the i-th layer, by itself or together with </w:t>
      </w:r>
      <w:r w:rsidRPr="00564A49">
        <w:rPr>
          <w:lang w:val="en-US"/>
        </w:rPr>
        <w:t>min_horizontal_ctu_offset_plus1</w:t>
      </w:r>
      <w:r w:rsidRPr="00564A49">
        <w:rPr>
          <w:bCs/>
          <w:lang w:val="en-US"/>
        </w:rPr>
        <w:t xml:space="preserve">[ i ][ j ], as specified below. </w:t>
      </w:r>
      <w:r w:rsidRPr="00564A49">
        <w:rPr>
          <w:lang w:val="en-US"/>
        </w:rPr>
        <w:t>The value of min_spatial_segment_offset_plus1</w:t>
      </w:r>
      <w:r w:rsidRPr="00564A49">
        <w:rPr>
          <w:bCs/>
          <w:lang w:val="en-US"/>
        </w:rPr>
        <w:t>[ i ][ j ]</w:t>
      </w:r>
      <w:r w:rsidRPr="00564A49">
        <w:rPr>
          <w:lang w:val="en-US"/>
        </w:rPr>
        <w:t xml:space="preserve"> shall be in the range of 0 to refPicWidthInCtbsY</w:t>
      </w:r>
      <w:r w:rsidRPr="00564A49">
        <w:rPr>
          <w:bCs/>
          <w:lang w:val="en-US"/>
        </w:rPr>
        <w:t>[ i ][ j ] </w:t>
      </w:r>
      <w:r w:rsidRPr="00564A49">
        <w:rPr>
          <w:lang w:val="en-US"/>
        </w:rPr>
        <w:t>* refPicHeightInCtbsY</w:t>
      </w:r>
      <w:r w:rsidRPr="00564A49">
        <w:rPr>
          <w:bCs/>
          <w:lang w:val="en-US"/>
        </w:rPr>
        <w:t>[ i ][ j ]</w:t>
      </w:r>
      <w:r w:rsidRPr="00564A49">
        <w:rPr>
          <w:lang w:val="en-US"/>
        </w:rPr>
        <w:t>, inclusive.</w:t>
      </w:r>
      <w:r w:rsidRPr="00564A49">
        <w:rPr>
          <w:bCs/>
          <w:lang w:val="en-US"/>
        </w:rPr>
        <w:t xml:space="preserve"> When</w:t>
      </w:r>
      <w:r w:rsidRPr="00564A49">
        <w:rPr>
          <w:lang w:val="en-US"/>
        </w:rPr>
        <w:t xml:space="preserve"> not present, the value of </w:t>
      </w:r>
      <w:r w:rsidRPr="00564A49">
        <w:rPr>
          <w:bCs/>
          <w:lang w:val="en-US"/>
        </w:rPr>
        <w:t>min_spatial_segment_offset_plus1</w:t>
      </w:r>
      <w:r w:rsidRPr="00564A49">
        <w:rPr>
          <w:lang w:val="en-US"/>
        </w:rPr>
        <w:t>[ i ]</w:t>
      </w:r>
      <w:r w:rsidRPr="00564A49">
        <w:rPr>
          <w:bCs/>
          <w:lang w:val="en-US"/>
        </w:rPr>
        <w:t>[ j ]</w:t>
      </w:r>
      <w:r w:rsidRPr="00564A49">
        <w:rPr>
          <w:lang w:val="en-US"/>
        </w:rPr>
        <w:t xml:space="preserve"> is inferred to be equal to 0.</w:t>
      </w:r>
    </w:p>
    <w:p w:rsidR="007E173E" w:rsidRPr="00564A49" w:rsidRDefault="007E173E" w:rsidP="007E173E">
      <w:pPr>
        <w:rPr>
          <w:bCs/>
          <w:lang w:val="en-US"/>
        </w:rPr>
      </w:pPr>
      <w:r w:rsidRPr="00564A49">
        <w:rPr>
          <w:b/>
          <w:bCs/>
          <w:lang w:val="en-US"/>
        </w:rPr>
        <w:t>ctu_based_offset_enabled_flag</w:t>
      </w:r>
      <w:r w:rsidRPr="00564A49">
        <w:rPr>
          <w:bCs/>
          <w:lang w:val="en-US"/>
        </w:rPr>
        <w:t>[ i ][ j ] equal to 1 specifies that the spatial region, in units of CTUs, in each picture of the j-th direct reference layer of the i-th layer, that is not used for inter-layer prediction for decoding of any picture of the i-th layer is indicated by min_spatial_segment_offset_plus1[ i ][ j ] and min_</w:t>
      </w:r>
      <w:r w:rsidRPr="00564A49">
        <w:rPr>
          <w:lang w:val="en-US"/>
        </w:rPr>
        <w:t>horizontal_ctu_offset</w:t>
      </w:r>
      <w:r w:rsidRPr="00564A49">
        <w:rPr>
          <w:bCs/>
          <w:lang w:val="en-US"/>
        </w:rPr>
        <w:t>_plus1[ i ][ j ] together. ctu_based_offset_enabled_flag[ i ][ j ] equal to 0 specifies that the spatial region, in units of slice segments, tiles, or CTU rows, in each picture of the j-th direct reference layer of the i-th layer, that is not used for inter-layer prediction for decoding of any picture of the i-th layer is indicated by min_spatial_segment_offset_plus1[ i ] only.</w:t>
      </w:r>
      <w:r w:rsidRPr="00564A49">
        <w:rPr>
          <w:lang w:val="en-US"/>
        </w:rPr>
        <w:t xml:space="preserve"> When not present, the value of ctu_based_offset_enabled_flag[ i ] is inferred to be equal to 0.</w:t>
      </w:r>
    </w:p>
    <w:p w:rsidR="007E173E" w:rsidRPr="00564A49" w:rsidRDefault="007E173E" w:rsidP="007E173E">
      <w:pPr>
        <w:rPr>
          <w:lang w:val="en-US"/>
        </w:rPr>
      </w:pPr>
      <w:r w:rsidRPr="00564A49">
        <w:rPr>
          <w:b/>
          <w:bCs/>
          <w:lang w:val="en-US"/>
        </w:rPr>
        <w:t>min_horizontal_ctu_offset_plus1</w:t>
      </w:r>
      <w:r w:rsidRPr="00564A49">
        <w:rPr>
          <w:bCs/>
          <w:lang w:val="en-US"/>
        </w:rPr>
        <w:t xml:space="preserve">[ i ][ j ], when ctu_based_offset_enabled_flag[ i ][ j ] is equal to 1, indicates the spatial region, in each picture of the j-th direct reference layer of the i-th layer, that is not used for inter-layer prediction for decoding of any picture of the i-th layer, together with </w:t>
      </w:r>
      <w:r w:rsidRPr="00564A49">
        <w:rPr>
          <w:lang w:val="en-US"/>
        </w:rPr>
        <w:t>min_spatial_segment_offset_plus1</w:t>
      </w:r>
      <w:r w:rsidRPr="00564A49">
        <w:rPr>
          <w:bCs/>
          <w:lang w:val="en-US"/>
        </w:rPr>
        <w:t xml:space="preserve">[ i ][ j ], as specified below. </w:t>
      </w:r>
      <w:r w:rsidRPr="00564A49">
        <w:rPr>
          <w:lang w:val="en-US"/>
        </w:rPr>
        <w:t>The value of min_horizontal_ctu_offset_plus1</w:t>
      </w:r>
      <w:r w:rsidRPr="00564A49">
        <w:rPr>
          <w:bCs/>
          <w:lang w:val="en-US"/>
        </w:rPr>
        <w:t>[ i ][ j ]</w:t>
      </w:r>
      <w:r w:rsidRPr="00564A49">
        <w:rPr>
          <w:lang w:val="en-US"/>
        </w:rPr>
        <w:t xml:space="preserve"> shall be in the range of 0 to refPicWidthInCtbsY</w:t>
      </w:r>
      <w:r w:rsidRPr="00564A49">
        <w:rPr>
          <w:bCs/>
          <w:lang w:val="en-US"/>
        </w:rPr>
        <w:t>[ i ][ j ]</w:t>
      </w:r>
      <w:r w:rsidRPr="00564A49">
        <w:rPr>
          <w:lang w:val="en-US"/>
        </w:rPr>
        <w:t>, inclusive.</w:t>
      </w:r>
    </w:p>
    <w:p w:rsidR="007E173E" w:rsidRPr="00564A49" w:rsidRDefault="007E173E" w:rsidP="007E173E">
      <w:pPr>
        <w:rPr>
          <w:lang w:val="en-US"/>
        </w:rPr>
      </w:pPr>
      <w:r w:rsidRPr="00564A49">
        <w:rPr>
          <w:lang w:val="en-US"/>
        </w:rPr>
        <w:t xml:space="preserve">When </w:t>
      </w:r>
      <w:r w:rsidRPr="00564A49">
        <w:rPr>
          <w:bCs/>
          <w:lang w:val="en-US"/>
        </w:rPr>
        <w:t>ctu_based_offset_enabled_flag[ i ][ j ] is equal to 1, t</w:t>
      </w:r>
      <w:r w:rsidRPr="00564A49">
        <w:rPr>
          <w:lang w:val="en-US"/>
        </w:rPr>
        <w:t>he variable minHorizontalCtbOffset[ i ]</w:t>
      </w:r>
      <w:r w:rsidRPr="00564A49">
        <w:rPr>
          <w:bCs/>
          <w:lang w:val="en-US"/>
        </w:rPr>
        <w:t>[ j ]</w:t>
      </w:r>
      <w:r w:rsidRPr="00564A49">
        <w:rPr>
          <w:lang w:val="en-US"/>
        </w:rPr>
        <w:t xml:space="preserve"> is derived as follows:</w:t>
      </w:r>
    </w:p>
    <w:p w:rsidR="007E173E" w:rsidRPr="00564A49" w:rsidRDefault="007E173E" w:rsidP="007E173E">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403"/>
        <w:rPr>
          <w:bCs/>
          <w:i/>
          <w:sz w:val="20"/>
          <w:szCs w:val="20"/>
          <w:lang w:val="en-US"/>
        </w:rPr>
      </w:pPr>
      <w:r w:rsidRPr="00564A49">
        <w:rPr>
          <w:sz w:val="20"/>
          <w:szCs w:val="20"/>
          <w:lang w:val="en-US"/>
        </w:rPr>
        <w:t>minHorizontalCtbOffset[ i ]</w:t>
      </w:r>
      <w:r w:rsidRPr="00564A49">
        <w:rPr>
          <w:bCs/>
          <w:sz w:val="20"/>
          <w:szCs w:val="20"/>
          <w:lang w:val="en-US"/>
        </w:rPr>
        <w:t xml:space="preserve">[ j ] </w:t>
      </w:r>
      <w:r w:rsidRPr="00564A49">
        <w:rPr>
          <w:sz w:val="20"/>
          <w:szCs w:val="20"/>
          <w:lang w:val="en-US"/>
        </w:rPr>
        <w:t>= ( min_horizontal_ctu_offset_plus1[ i ]</w:t>
      </w:r>
      <w:r w:rsidRPr="00564A49">
        <w:rPr>
          <w:bCs/>
          <w:sz w:val="20"/>
          <w:szCs w:val="20"/>
          <w:lang w:val="en-US"/>
        </w:rPr>
        <w:t>[ j ]</w:t>
      </w:r>
      <w:r w:rsidRPr="00564A49">
        <w:rPr>
          <w:sz w:val="20"/>
          <w:szCs w:val="20"/>
          <w:lang w:val="en-US"/>
        </w:rPr>
        <w:t> &gt; 0 ) ?</w:t>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Pr="00564A49">
        <w:rPr>
          <w:noProof/>
          <w:sz w:val="20"/>
          <w:szCs w:val="20"/>
          <w:lang w:val="en-US"/>
        </w:rPr>
        <w:t>14</w:t>
      </w:r>
      <w:r w:rsidRPr="00564A49">
        <w:rPr>
          <w:sz w:val="20"/>
          <w:szCs w:val="20"/>
          <w:lang w:val="en-US"/>
        </w:rPr>
        <w:fldChar w:fldCharType="end"/>
      </w:r>
      <w:r w:rsidRPr="00564A49">
        <w:rPr>
          <w:sz w:val="20"/>
          <w:szCs w:val="20"/>
          <w:lang w:val="en-US"/>
        </w:rPr>
        <w:t>)</w:t>
      </w:r>
      <w:r w:rsidRPr="00564A49">
        <w:rPr>
          <w:sz w:val="20"/>
          <w:szCs w:val="20"/>
          <w:lang w:val="en-US"/>
        </w:rPr>
        <w:br/>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t>( min_horizontal_ctu_offset_plus1[ i ]</w:t>
      </w:r>
      <w:r w:rsidRPr="00564A49">
        <w:rPr>
          <w:bCs/>
          <w:sz w:val="20"/>
          <w:szCs w:val="20"/>
          <w:lang w:val="en-US"/>
        </w:rPr>
        <w:t>[ j ]</w:t>
      </w:r>
      <w:r w:rsidRPr="00564A49">
        <w:rPr>
          <w:sz w:val="20"/>
          <w:szCs w:val="20"/>
          <w:lang w:val="en-US"/>
        </w:rPr>
        <w:t> − 1 ) : ( refPicWidthInCtbsY[ i ]</w:t>
      </w:r>
      <w:r w:rsidRPr="00564A49">
        <w:rPr>
          <w:bCs/>
          <w:sz w:val="20"/>
          <w:szCs w:val="20"/>
          <w:lang w:val="en-US"/>
        </w:rPr>
        <w:t>[ j ]</w:t>
      </w:r>
      <w:r w:rsidRPr="00564A49">
        <w:rPr>
          <w:sz w:val="20"/>
          <w:szCs w:val="20"/>
          <w:lang w:val="en-US"/>
        </w:rPr>
        <w:t> </w:t>
      </w:r>
      <w:r w:rsidRPr="00564A49">
        <w:rPr>
          <w:sz w:val="20"/>
          <w:szCs w:val="20"/>
          <w:lang w:val="en-US"/>
        </w:rPr>
        <w:noBreakHyphen/>
        <w:t> 1 )</w:t>
      </w:r>
    </w:p>
    <w:p w:rsidR="007E173E" w:rsidRPr="00564A49" w:rsidRDefault="007E173E" w:rsidP="007E173E">
      <w:pPr>
        <w:rPr>
          <w:bCs/>
          <w:lang w:val="en-US"/>
        </w:rPr>
      </w:pPr>
      <w:r w:rsidRPr="00564A49">
        <w:rPr>
          <w:bCs/>
          <w:lang w:val="en-US"/>
        </w:rPr>
        <w:t xml:space="preserve">The variables </w:t>
      </w:r>
      <w:r w:rsidR="00F34FF6" w:rsidRPr="00564A49">
        <w:rPr>
          <w:bCs/>
          <w:lang w:val="en-US"/>
        </w:rPr>
        <w:t>cu</w:t>
      </w:r>
      <w:r w:rsidR="00F34FF6" w:rsidRPr="00564A49">
        <w:rPr>
          <w:noProof/>
          <w:lang w:eastAsia="ko-KR"/>
        </w:rPr>
        <w:t>rPicWidthInSamples</w:t>
      </w:r>
      <w:r w:rsidR="00F34FF6" w:rsidRPr="00564A49">
        <w:rPr>
          <w:vertAlign w:val="subscript"/>
        </w:rPr>
        <w:t>L</w:t>
      </w:r>
      <w:r w:rsidR="00F34FF6" w:rsidRPr="00564A49">
        <w:rPr>
          <w:bCs/>
          <w:lang w:val="en-US"/>
        </w:rPr>
        <w:t>[ i ], cu</w:t>
      </w:r>
      <w:r w:rsidR="00F34FF6" w:rsidRPr="00564A49">
        <w:rPr>
          <w:noProof/>
          <w:lang w:eastAsia="ko-KR"/>
        </w:rPr>
        <w:t>rPicHeightInSamples</w:t>
      </w:r>
      <w:r w:rsidR="00F34FF6" w:rsidRPr="00564A49">
        <w:rPr>
          <w:vertAlign w:val="subscript"/>
        </w:rPr>
        <w:t>L</w:t>
      </w:r>
      <w:r w:rsidR="00F34FF6" w:rsidRPr="00564A49">
        <w:rPr>
          <w:bCs/>
          <w:lang w:val="en-US"/>
        </w:rPr>
        <w:t xml:space="preserve">[ i ], </w:t>
      </w:r>
      <w:r w:rsidRPr="00564A49">
        <w:rPr>
          <w:bCs/>
          <w:lang w:val="en-US"/>
        </w:rPr>
        <w:t xml:space="preserve">curCtbLog2SizeY[ i ], curPicWidthInCtbsY[ i ], and curPicHeightInCtbsY[ i ] are set equal to </w:t>
      </w:r>
      <w:r w:rsidR="00F34FF6" w:rsidRPr="00564A49">
        <w:rPr>
          <w:noProof/>
          <w:lang w:eastAsia="ko-KR"/>
        </w:rPr>
        <w:t>PicWidthInSamples</w:t>
      </w:r>
      <w:r w:rsidR="00F34FF6" w:rsidRPr="00564A49">
        <w:rPr>
          <w:vertAlign w:val="subscript"/>
        </w:rPr>
        <w:t>L</w:t>
      </w:r>
      <w:r w:rsidR="00F34FF6" w:rsidRPr="00564A49">
        <w:rPr>
          <w:bCs/>
          <w:lang w:val="en-US"/>
        </w:rPr>
        <w:t xml:space="preserve">, </w:t>
      </w:r>
      <w:r w:rsidR="00F34FF6" w:rsidRPr="00564A49">
        <w:rPr>
          <w:noProof/>
          <w:lang w:eastAsia="ko-KR"/>
        </w:rPr>
        <w:t>PicHeightInSamples</w:t>
      </w:r>
      <w:r w:rsidR="00F34FF6" w:rsidRPr="00564A49">
        <w:rPr>
          <w:vertAlign w:val="subscript"/>
        </w:rPr>
        <w:t>L</w:t>
      </w:r>
      <w:r w:rsidR="00F34FF6" w:rsidRPr="00564A49">
        <w:rPr>
          <w:bCs/>
          <w:lang w:val="en-US"/>
        </w:rPr>
        <w:t xml:space="preserve">, </w:t>
      </w:r>
      <w:r w:rsidRPr="00564A49">
        <w:rPr>
          <w:bCs/>
          <w:lang w:val="en-US"/>
        </w:rPr>
        <w:t>CtbLog2SizeY, PicWidthInCtbsY, and PicHeightInCtbsY, respectively, of the i-th layer.</w:t>
      </w:r>
    </w:p>
    <w:p w:rsidR="00F34FF6" w:rsidRPr="00564A49" w:rsidRDefault="00F34FF6" w:rsidP="00F34FF6">
      <w:pPr>
        <w:rPr>
          <w:bCs/>
          <w:lang w:val="en-US"/>
        </w:rPr>
      </w:pPr>
      <w:r w:rsidRPr="00564A49">
        <w:rPr>
          <w:bCs/>
          <w:lang w:val="en-US"/>
        </w:rPr>
        <w:t>The variables ref</w:t>
      </w:r>
      <w:r w:rsidRPr="00564A49">
        <w:rPr>
          <w:noProof/>
          <w:lang w:eastAsia="ko-KR"/>
        </w:rPr>
        <w:t>PicWidthInSamples</w:t>
      </w:r>
      <w:r w:rsidRPr="00564A49">
        <w:rPr>
          <w:vertAlign w:val="subscript"/>
        </w:rPr>
        <w:t>L</w:t>
      </w:r>
      <w:r w:rsidRPr="00564A49">
        <w:rPr>
          <w:bCs/>
          <w:lang w:val="en-US"/>
        </w:rPr>
        <w:t>[ i ][ j ], ref</w:t>
      </w:r>
      <w:r w:rsidRPr="00564A49">
        <w:rPr>
          <w:noProof/>
          <w:lang w:eastAsia="ko-KR"/>
        </w:rPr>
        <w:t>PicHeightInSamples</w:t>
      </w:r>
      <w:r w:rsidRPr="00564A49">
        <w:rPr>
          <w:vertAlign w:val="subscript"/>
        </w:rPr>
        <w:t>L</w:t>
      </w:r>
      <w:r w:rsidRPr="00564A49">
        <w:rPr>
          <w:bCs/>
          <w:lang w:val="en-US"/>
        </w:rPr>
        <w:t xml:space="preserve">[ i ][ j ], refCtbLog2SizeY[ i ][ j ], refPicWidthInCtbsY[ i ][ j ], and refPicHeightInCtbsY[ i ][ j ] are set equal to </w:t>
      </w:r>
      <w:r w:rsidRPr="00564A49">
        <w:rPr>
          <w:noProof/>
          <w:lang w:eastAsia="ko-KR"/>
        </w:rPr>
        <w:t>PicWidthInSamples</w:t>
      </w:r>
      <w:r w:rsidRPr="00564A49">
        <w:rPr>
          <w:vertAlign w:val="subscript"/>
        </w:rPr>
        <w:t>L</w:t>
      </w:r>
      <w:r w:rsidRPr="00564A49">
        <w:rPr>
          <w:bCs/>
          <w:lang w:val="en-US"/>
        </w:rPr>
        <w:t xml:space="preserve">, </w:t>
      </w:r>
      <w:r w:rsidRPr="00564A49">
        <w:rPr>
          <w:noProof/>
          <w:lang w:eastAsia="ko-KR"/>
        </w:rPr>
        <w:t>PicHeightInSamplesL</w:t>
      </w:r>
      <w:r w:rsidRPr="00564A49">
        <w:rPr>
          <w:bCs/>
          <w:lang w:val="en-US"/>
        </w:rPr>
        <w:t>, CtbLog2SizeY, PicWidthInCtbsY, and PicHeightInCtbsY, respectively, of the j-th direct reference layer of the i-th layer.</w:t>
      </w:r>
    </w:p>
    <w:p w:rsidR="00F34FF6" w:rsidRPr="00564A49" w:rsidRDefault="00F34FF6" w:rsidP="00F34FF6">
      <w:pPr>
        <w:spacing w:before="120"/>
        <w:rPr>
          <w:bCs/>
          <w:lang w:val="en-US"/>
        </w:rPr>
      </w:pPr>
      <w:r w:rsidRPr="00564A49">
        <w:rPr>
          <w:noProof/>
        </w:rPr>
        <w:t>The variables curScaledRefLayerLeftOffset</w:t>
      </w:r>
      <w:r w:rsidRPr="00564A49">
        <w:rPr>
          <w:bCs/>
          <w:lang w:val="en-US"/>
        </w:rPr>
        <w:t>[ i ][ j ]</w:t>
      </w:r>
      <w:r w:rsidRPr="00564A49">
        <w:rPr>
          <w:noProof/>
        </w:rPr>
        <w:t>, curScaledRefLayerTopOffset</w:t>
      </w:r>
      <w:r w:rsidRPr="00564A49">
        <w:rPr>
          <w:bCs/>
          <w:lang w:val="en-US"/>
        </w:rPr>
        <w:t>[ i ][ j ]</w:t>
      </w:r>
      <w:r w:rsidRPr="00564A49">
        <w:rPr>
          <w:noProof/>
        </w:rPr>
        <w:t>, curScaledRefLayerRightOffset</w:t>
      </w:r>
      <w:r w:rsidRPr="00564A49">
        <w:rPr>
          <w:bCs/>
          <w:lang w:val="en-US"/>
        </w:rPr>
        <w:t>[ i ][ j ]</w:t>
      </w:r>
      <w:r w:rsidRPr="00564A49">
        <w:rPr>
          <w:noProof/>
        </w:rPr>
        <w:t xml:space="preserve"> and curScaledRefLayerBottomOffset</w:t>
      </w:r>
      <w:r w:rsidRPr="00564A49">
        <w:rPr>
          <w:bCs/>
          <w:lang w:val="en-US"/>
        </w:rPr>
        <w:t>[ i ][ j ]</w:t>
      </w:r>
      <w:r w:rsidRPr="00564A49">
        <w:rPr>
          <w:noProof/>
        </w:rPr>
        <w:t xml:space="preserve"> </w:t>
      </w:r>
      <w:r w:rsidRPr="00564A49">
        <w:rPr>
          <w:bCs/>
          <w:lang w:val="en-US"/>
        </w:rPr>
        <w:t>are set equal to</w:t>
      </w:r>
      <w:r w:rsidRPr="00564A49">
        <w:rPr>
          <w:noProof/>
        </w:rPr>
        <w:t xml:space="preserve"> scaled_ref_layer_left_offset[ j ]&lt;&lt;1, scaled_ref_layer_top_offset[ j ]&lt;&lt;1, scaled_ref_layer_right_offset[ j ]&lt;&lt;1, scaled_ref_layer_bottom_offset[ j ]&lt;&lt;1,</w:t>
      </w:r>
      <w:r w:rsidRPr="00564A49">
        <w:rPr>
          <w:bCs/>
          <w:lang w:val="en-US"/>
        </w:rPr>
        <w:t xml:space="preserve"> respectively, of the j-th direct reference layer of the i-th layer.</w:t>
      </w:r>
    </w:p>
    <w:p w:rsidR="007E173E" w:rsidRPr="00564A49" w:rsidRDefault="007E173E" w:rsidP="007E173E">
      <w:pPr>
        <w:rPr>
          <w:lang w:val="en-US"/>
        </w:rPr>
      </w:pPr>
      <w:r w:rsidRPr="00564A49">
        <w:rPr>
          <w:lang w:val="en-US"/>
        </w:rPr>
        <w:t>The variable colCtbAddr[ i ]</w:t>
      </w:r>
      <w:r w:rsidRPr="00564A49">
        <w:rPr>
          <w:bCs/>
          <w:lang w:val="en-US"/>
        </w:rPr>
        <w:t>[ j ]</w:t>
      </w:r>
      <w:r w:rsidRPr="00564A49">
        <w:rPr>
          <w:lang w:val="en-US"/>
        </w:rPr>
        <w:t xml:space="preserve"> that denotes the </w:t>
      </w:r>
      <w:r w:rsidRPr="00564A49">
        <w:rPr>
          <w:bCs/>
          <w:lang w:val="en-US"/>
        </w:rPr>
        <w:t xml:space="preserve">raster scan </w:t>
      </w:r>
      <w:r w:rsidRPr="00564A49">
        <w:rPr>
          <w:lang w:val="en-US"/>
        </w:rPr>
        <w:t xml:space="preserve">address of the collocated CTU, in a picture in the j-th direct reference layer of the i-th layer, of the CTU with </w:t>
      </w:r>
      <w:r w:rsidRPr="00564A49">
        <w:rPr>
          <w:bCs/>
          <w:lang w:val="en-US"/>
        </w:rPr>
        <w:t xml:space="preserve">raster scan </w:t>
      </w:r>
      <w:r w:rsidRPr="00564A49">
        <w:rPr>
          <w:lang w:val="en-US"/>
        </w:rPr>
        <w:t>address equal to ctbAddr in a picture of the i-th layer is derived as follows</w:t>
      </w:r>
      <w:r w:rsidR="001A6432" w:rsidRPr="00564A49">
        <w:rPr>
          <w:lang w:val="en-US"/>
        </w:rPr>
        <w:t>:</w:t>
      </w:r>
    </w:p>
    <w:p w:rsidR="00F34FF6" w:rsidRPr="00564A49" w:rsidRDefault="00F34FF6" w:rsidP="00F34FF6">
      <w:pPr>
        <w:ind w:left="437" w:hanging="437"/>
        <w:rPr>
          <w:lang w:val="en-US"/>
        </w:rPr>
      </w:pPr>
      <w:r w:rsidRPr="00564A49">
        <w:rPr>
          <w:lang w:val="en-US"/>
        </w:rPr>
        <w:t>–</w:t>
      </w:r>
      <w:r w:rsidRPr="00564A49">
        <w:rPr>
          <w:lang w:val="en-US"/>
        </w:rPr>
        <w:tab/>
        <w:t>The variables ( xP, yP ) specifying the location of the top-left l</w:t>
      </w:r>
      <w:r w:rsidRPr="00564A49">
        <w:rPr>
          <w:noProof/>
          <w:lang w:eastAsia="ko-KR"/>
        </w:rPr>
        <w:t xml:space="preserve">uma sample of the CTU with </w:t>
      </w:r>
      <w:r w:rsidRPr="00564A49">
        <w:rPr>
          <w:bCs/>
          <w:lang w:val="en-US"/>
        </w:rPr>
        <w:t xml:space="preserve">raster scan </w:t>
      </w:r>
      <w:r w:rsidRPr="00564A49">
        <w:rPr>
          <w:lang w:val="en-US"/>
        </w:rPr>
        <w:t>address equal to ctbAddr</w:t>
      </w:r>
      <w:r w:rsidRPr="00564A49">
        <w:rPr>
          <w:noProof/>
          <w:lang w:eastAsia="ko-KR"/>
        </w:rPr>
        <w:t xml:space="preserve"> relative to top-left luma luma sample </w:t>
      </w:r>
      <w:r w:rsidRPr="00564A49">
        <w:rPr>
          <w:lang w:val="en-US"/>
        </w:rPr>
        <w:t>in a picture of the i-th layer are derived as follows:</w:t>
      </w:r>
    </w:p>
    <w:p w:rsidR="007E173E" w:rsidRPr="00564A49" w:rsidRDefault="00F34FF6" w:rsidP="007E173E">
      <w:pPr>
        <w:pStyle w:val="Equation"/>
        <w:tabs>
          <w:tab w:val="clear" w:pos="794"/>
          <w:tab w:val="clear" w:pos="1588"/>
          <w:tab w:val="clear" w:pos="4849"/>
          <w:tab w:val="right" w:pos="864"/>
        </w:tabs>
        <w:ind w:left="403"/>
        <w:rPr>
          <w:sz w:val="20"/>
          <w:szCs w:val="20"/>
          <w:lang w:val="en-US"/>
        </w:rPr>
      </w:pPr>
      <w:proofErr w:type="gramStart"/>
      <w:r w:rsidRPr="00564A49">
        <w:rPr>
          <w:sz w:val="20"/>
          <w:szCs w:val="20"/>
          <w:lang w:val="en-US"/>
        </w:rPr>
        <w:t>xP</w:t>
      </w:r>
      <w:proofErr w:type="gramEnd"/>
      <w:r w:rsidR="007E173E" w:rsidRPr="00564A49">
        <w:rPr>
          <w:sz w:val="20"/>
          <w:szCs w:val="20"/>
          <w:lang w:val="en-US"/>
        </w:rPr>
        <w:t xml:space="preserve"> = ( ctbAddr % curPicWidthInCtbsY )  &lt;&lt;  curCtbLog2SizeY</w:t>
      </w:r>
      <w:r w:rsidR="007E173E" w:rsidRPr="00564A49">
        <w:rPr>
          <w:sz w:val="20"/>
          <w:szCs w:val="20"/>
          <w:lang w:val="en-US"/>
        </w:rPr>
        <w:tab/>
      </w:r>
      <w:r w:rsidR="007E173E" w:rsidRPr="00564A49">
        <w:rPr>
          <w:rFonts w:eastAsia="Batang"/>
          <w:bCs/>
          <w:sz w:val="20"/>
          <w:szCs w:val="20"/>
          <w:lang w:val="en-US" w:eastAsia="ko-KR"/>
        </w:rPr>
        <w:t>(</w:t>
      </w:r>
      <w:r w:rsidR="007E173E" w:rsidRPr="00564A49">
        <w:rPr>
          <w:rFonts w:eastAsia="Batang"/>
          <w:bCs/>
          <w:sz w:val="20"/>
          <w:szCs w:val="20"/>
          <w:lang w:val="en-US" w:eastAsia="ko-KR"/>
        </w:rPr>
        <w:fldChar w:fldCharType="begin" w:fldLock="1"/>
      </w:r>
      <w:r w:rsidR="007E173E" w:rsidRPr="00564A49">
        <w:rPr>
          <w:rFonts w:eastAsia="Batang"/>
          <w:bCs/>
          <w:sz w:val="20"/>
          <w:szCs w:val="20"/>
          <w:lang w:val="en-US" w:eastAsia="ko-KR"/>
        </w:rPr>
        <w:instrText xml:space="preserve"> REF F \h  \* MERGEFORMAT </w:instrText>
      </w:r>
      <w:r w:rsidR="007E173E" w:rsidRPr="00564A49">
        <w:rPr>
          <w:rFonts w:eastAsia="Batang"/>
          <w:bCs/>
          <w:sz w:val="20"/>
          <w:szCs w:val="20"/>
          <w:lang w:val="en-US" w:eastAsia="ko-KR"/>
        </w:rPr>
      </w:r>
      <w:r w:rsidR="007E173E" w:rsidRPr="00564A49">
        <w:rPr>
          <w:rFonts w:eastAsia="Batang"/>
          <w:bCs/>
          <w:sz w:val="20"/>
          <w:szCs w:val="20"/>
          <w:lang w:val="en-US" w:eastAsia="ko-KR"/>
        </w:rPr>
        <w:fldChar w:fldCharType="separate"/>
      </w:r>
      <w:r w:rsidRPr="00564A49">
        <w:rPr>
          <w:rFonts w:eastAsia="Batang"/>
          <w:bCs/>
          <w:sz w:val="20"/>
          <w:szCs w:val="20"/>
          <w:lang w:val="en-US" w:eastAsia="ko-KR"/>
        </w:rPr>
        <w:t>F</w:t>
      </w:r>
      <w:r w:rsidR="007E173E" w:rsidRPr="00564A49">
        <w:rPr>
          <w:rFonts w:eastAsia="Batang"/>
          <w:bCs/>
          <w:sz w:val="20"/>
          <w:szCs w:val="20"/>
          <w:lang w:val="en-US" w:eastAsia="ko-KR"/>
        </w:rPr>
        <w:fldChar w:fldCharType="end"/>
      </w:r>
      <w:r w:rsidR="007E173E" w:rsidRPr="00564A49">
        <w:rPr>
          <w:sz w:val="20"/>
          <w:szCs w:val="20"/>
          <w:lang w:val="en-US"/>
        </w:rPr>
        <w:noBreakHyphen/>
      </w:r>
      <w:r w:rsidR="007E173E" w:rsidRPr="00564A49">
        <w:rPr>
          <w:sz w:val="20"/>
          <w:szCs w:val="20"/>
          <w:lang w:val="en-US"/>
        </w:rPr>
        <w:fldChar w:fldCharType="begin" w:fldLock="1"/>
      </w:r>
      <w:r w:rsidR="007E173E" w:rsidRPr="00564A49">
        <w:rPr>
          <w:sz w:val="20"/>
          <w:szCs w:val="20"/>
          <w:lang w:val="en-US"/>
        </w:rPr>
        <w:instrText xml:space="preserve"> SEQ Equation \* ARABIC </w:instrText>
      </w:r>
      <w:r w:rsidR="007E173E" w:rsidRPr="00564A49">
        <w:rPr>
          <w:sz w:val="20"/>
          <w:szCs w:val="20"/>
          <w:lang w:val="en-US"/>
        </w:rPr>
        <w:fldChar w:fldCharType="separate"/>
      </w:r>
      <w:r w:rsidRPr="00564A49">
        <w:rPr>
          <w:noProof/>
          <w:sz w:val="20"/>
          <w:szCs w:val="20"/>
          <w:lang w:val="en-US"/>
        </w:rPr>
        <w:t>15</w:t>
      </w:r>
      <w:r w:rsidR="007E173E" w:rsidRPr="00564A49">
        <w:rPr>
          <w:sz w:val="20"/>
          <w:szCs w:val="20"/>
          <w:lang w:val="en-US"/>
        </w:rPr>
        <w:fldChar w:fldCharType="end"/>
      </w:r>
      <w:r w:rsidR="007E173E" w:rsidRPr="00564A49">
        <w:rPr>
          <w:sz w:val="20"/>
          <w:szCs w:val="20"/>
          <w:lang w:val="en-US"/>
        </w:rPr>
        <w:t>)</w:t>
      </w:r>
    </w:p>
    <w:p w:rsidR="007E173E" w:rsidRPr="00564A49" w:rsidRDefault="00F34FF6" w:rsidP="007E173E">
      <w:pPr>
        <w:pStyle w:val="Equation"/>
        <w:tabs>
          <w:tab w:val="clear" w:pos="794"/>
          <w:tab w:val="clear" w:pos="1588"/>
          <w:tab w:val="clear" w:pos="4849"/>
          <w:tab w:val="right" w:pos="864"/>
        </w:tabs>
        <w:ind w:left="403"/>
        <w:rPr>
          <w:sz w:val="20"/>
          <w:szCs w:val="20"/>
          <w:lang w:val="en-US"/>
        </w:rPr>
      </w:pPr>
      <w:proofErr w:type="gramStart"/>
      <w:r w:rsidRPr="00564A49">
        <w:rPr>
          <w:sz w:val="20"/>
          <w:szCs w:val="20"/>
          <w:lang w:val="en-US"/>
        </w:rPr>
        <w:lastRenderedPageBreak/>
        <w:t>yP</w:t>
      </w:r>
      <w:proofErr w:type="gramEnd"/>
      <w:r w:rsidR="007E173E" w:rsidRPr="00564A49">
        <w:rPr>
          <w:sz w:val="20"/>
          <w:szCs w:val="20"/>
          <w:lang w:val="en-US"/>
        </w:rPr>
        <w:t xml:space="preserve"> = ( ctbAddr / curPicWidthInCtbsY )  &lt;&lt;  curCtbLog2SizeY</w:t>
      </w:r>
      <w:r w:rsidR="007E173E" w:rsidRPr="00564A49">
        <w:rPr>
          <w:sz w:val="20"/>
          <w:szCs w:val="20"/>
          <w:lang w:val="en-US"/>
        </w:rPr>
        <w:tab/>
      </w:r>
      <w:r w:rsidR="007E173E" w:rsidRPr="00564A49">
        <w:rPr>
          <w:rFonts w:eastAsia="Batang"/>
          <w:bCs/>
          <w:sz w:val="20"/>
          <w:szCs w:val="20"/>
          <w:lang w:val="en-US" w:eastAsia="ko-KR"/>
        </w:rPr>
        <w:t>(</w:t>
      </w:r>
      <w:r w:rsidR="007E173E" w:rsidRPr="00564A49">
        <w:rPr>
          <w:rFonts w:eastAsia="Batang"/>
          <w:bCs/>
          <w:sz w:val="20"/>
          <w:szCs w:val="20"/>
          <w:lang w:val="en-US" w:eastAsia="ko-KR"/>
        </w:rPr>
        <w:fldChar w:fldCharType="begin" w:fldLock="1"/>
      </w:r>
      <w:r w:rsidR="007E173E" w:rsidRPr="00564A49">
        <w:rPr>
          <w:rFonts w:eastAsia="Batang"/>
          <w:bCs/>
          <w:sz w:val="20"/>
          <w:szCs w:val="20"/>
          <w:lang w:val="en-US" w:eastAsia="ko-KR"/>
        </w:rPr>
        <w:instrText xml:space="preserve"> REF F \h  \* MERGEFORMAT </w:instrText>
      </w:r>
      <w:r w:rsidR="007E173E" w:rsidRPr="00564A49">
        <w:rPr>
          <w:rFonts w:eastAsia="Batang"/>
          <w:bCs/>
          <w:sz w:val="20"/>
          <w:szCs w:val="20"/>
          <w:lang w:val="en-US" w:eastAsia="ko-KR"/>
        </w:rPr>
      </w:r>
      <w:r w:rsidR="007E173E" w:rsidRPr="00564A49">
        <w:rPr>
          <w:rFonts w:eastAsia="Batang"/>
          <w:bCs/>
          <w:sz w:val="20"/>
          <w:szCs w:val="20"/>
          <w:lang w:val="en-US" w:eastAsia="ko-KR"/>
        </w:rPr>
        <w:fldChar w:fldCharType="separate"/>
      </w:r>
      <w:r w:rsidRPr="00564A49">
        <w:rPr>
          <w:rFonts w:eastAsia="Batang"/>
          <w:bCs/>
          <w:sz w:val="20"/>
          <w:szCs w:val="20"/>
          <w:lang w:val="en-US" w:eastAsia="ko-KR"/>
        </w:rPr>
        <w:t>F</w:t>
      </w:r>
      <w:r w:rsidR="007E173E" w:rsidRPr="00564A49">
        <w:rPr>
          <w:rFonts w:eastAsia="Batang"/>
          <w:bCs/>
          <w:sz w:val="20"/>
          <w:szCs w:val="20"/>
          <w:lang w:val="en-US" w:eastAsia="ko-KR"/>
        </w:rPr>
        <w:fldChar w:fldCharType="end"/>
      </w:r>
      <w:r w:rsidR="007E173E" w:rsidRPr="00564A49">
        <w:rPr>
          <w:sz w:val="20"/>
          <w:szCs w:val="20"/>
          <w:lang w:val="en-US"/>
        </w:rPr>
        <w:noBreakHyphen/>
      </w:r>
      <w:r w:rsidR="007E173E" w:rsidRPr="00564A49">
        <w:rPr>
          <w:sz w:val="20"/>
          <w:szCs w:val="20"/>
          <w:lang w:val="en-US"/>
        </w:rPr>
        <w:fldChar w:fldCharType="begin" w:fldLock="1"/>
      </w:r>
      <w:r w:rsidR="007E173E" w:rsidRPr="00564A49">
        <w:rPr>
          <w:sz w:val="20"/>
          <w:szCs w:val="20"/>
          <w:lang w:val="en-US"/>
        </w:rPr>
        <w:instrText xml:space="preserve"> SEQ Equation \* ARABIC </w:instrText>
      </w:r>
      <w:r w:rsidR="007E173E" w:rsidRPr="00564A49">
        <w:rPr>
          <w:sz w:val="20"/>
          <w:szCs w:val="20"/>
          <w:lang w:val="en-US"/>
        </w:rPr>
        <w:fldChar w:fldCharType="separate"/>
      </w:r>
      <w:r w:rsidRPr="00564A49">
        <w:rPr>
          <w:noProof/>
          <w:sz w:val="20"/>
          <w:szCs w:val="20"/>
          <w:lang w:val="en-US"/>
        </w:rPr>
        <w:t>16</w:t>
      </w:r>
      <w:r w:rsidR="007E173E" w:rsidRPr="00564A49">
        <w:rPr>
          <w:sz w:val="20"/>
          <w:szCs w:val="20"/>
          <w:lang w:val="en-US"/>
        </w:rPr>
        <w:fldChar w:fldCharType="end"/>
      </w:r>
      <w:r w:rsidR="007E173E" w:rsidRPr="00564A49">
        <w:rPr>
          <w:sz w:val="20"/>
          <w:szCs w:val="20"/>
          <w:lang w:val="en-US"/>
        </w:rPr>
        <w:t>)</w:t>
      </w:r>
    </w:p>
    <w:p w:rsidR="00F34FF6" w:rsidRPr="00564A49" w:rsidRDefault="00F34FF6" w:rsidP="00F34FF6">
      <w:pPr>
        <w:ind w:left="437" w:hanging="437"/>
        <w:rPr>
          <w:noProof/>
          <w:lang w:eastAsia="ko-KR"/>
        </w:rPr>
      </w:pPr>
      <w:r w:rsidRPr="00564A49">
        <w:rPr>
          <w:lang w:val="en-US"/>
        </w:rPr>
        <w:t>–</w:t>
      </w:r>
      <w:r w:rsidRPr="00564A49">
        <w:rPr>
          <w:lang w:val="en-US"/>
        </w:rPr>
        <w:tab/>
      </w:r>
      <w:r w:rsidRPr="00564A49">
        <w:rPr>
          <w:noProof/>
        </w:rPr>
        <w:t xml:space="preserve">The variables </w:t>
      </w:r>
      <w:r w:rsidRPr="00564A49">
        <w:rPr>
          <w:bCs/>
          <w:lang w:val="en-US"/>
        </w:rPr>
        <w:t>scaleFactorX[ i ][ j ] and scaleFactorY[ i ][ j ] are derived</w:t>
      </w:r>
      <w:r w:rsidRPr="00564A49">
        <w:rPr>
          <w:noProof/>
          <w:lang w:eastAsia="ko-KR"/>
        </w:rPr>
        <w:t xml:space="preserve"> as follows:</w:t>
      </w:r>
    </w:p>
    <w:p w:rsidR="00F34FF6" w:rsidRPr="00564A49" w:rsidRDefault="00F34FF6" w:rsidP="00F34FF6">
      <w:pPr>
        <w:pStyle w:val="Equation"/>
        <w:tabs>
          <w:tab w:val="clear" w:pos="794"/>
          <w:tab w:val="clear" w:pos="1588"/>
          <w:tab w:val="clear" w:pos="4849"/>
          <w:tab w:val="right" w:pos="864"/>
        </w:tabs>
        <w:ind w:left="403"/>
        <w:rPr>
          <w:rFonts w:eastAsia="Batang"/>
          <w:bCs/>
          <w:sz w:val="20"/>
          <w:szCs w:val="20"/>
          <w:lang w:val="en-US" w:eastAsia="ko-KR"/>
        </w:rPr>
      </w:pPr>
      <w:r w:rsidRPr="00564A49">
        <w:rPr>
          <w:sz w:val="20"/>
          <w:szCs w:val="20"/>
          <w:lang w:val="en-US"/>
        </w:rPr>
        <w:t>curScaledRefLayerPicWidthInSamples</w:t>
      </w:r>
      <w:r w:rsidRPr="00564A49">
        <w:rPr>
          <w:sz w:val="20"/>
          <w:szCs w:val="20"/>
          <w:vertAlign w:val="subscript"/>
        </w:rPr>
        <w:t>L</w:t>
      </w:r>
      <w:r w:rsidRPr="00564A49">
        <w:rPr>
          <w:bCs/>
          <w:sz w:val="20"/>
          <w:szCs w:val="20"/>
          <w:lang w:val="en-US"/>
        </w:rPr>
        <w:t>[ i ][ j ] = curPicWidthInSamples</w:t>
      </w:r>
      <w:r w:rsidRPr="00564A49">
        <w:rPr>
          <w:sz w:val="20"/>
          <w:szCs w:val="20"/>
          <w:vertAlign w:val="subscript"/>
        </w:rPr>
        <w:t>L</w:t>
      </w:r>
      <w:r w:rsidRPr="00564A49">
        <w:rPr>
          <w:bCs/>
          <w:sz w:val="20"/>
          <w:szCs w:val="20"/>
          <w:lang w:val="en-US"/>
        </w:rPr>
        <w:t>[ i ] − </w:t>
      </w:r>
      <w:r w:rsidRPr="00564A49">
        <w:rPr>
          <w:bCs/>
          <w:sz w:val="20"/>
          <w:szCs w:val="20"/>
          <w:lang w:val="en-US"/>
        </w:rPr>
        <w:br/>
      </w:r>
      <w:r w:rsidRPr="00564A49">
        <w:rPr>
          <w:bCs/>
          <w:sz w:val="20"/>
          <w:szCs w:val="20"/>
          <w:lang w:val="en-US"/>
        </w:rPr>
        <w:tab/>
        <w:t>curScaledRefLayerLeftOffset[ i ][ j ] − curScaledRefLayerRightOffset[ i ][ j ]</w:t>
      </w:r>
      <w:r w:rsidRPr="00564A49">
        <w:rPr>
          <w:noProof/>
          <w:sz w:val="20"/>
          <w:szCs w:val="20"/>
        </w:rPr>
        <w:tab/>
      </w:r>
      <w:r w:rsidRPr="00564A49">
        <w:rPr>
          <w:rFonts w:eastAsia="Batang"/>
          <w:bCs/>
          <w:sz w:val="20"/>
          <w:szCs w:val="20"/>
          <w:lang w:val="en-US" w:eastAsia="ko-KR"/>
        </w:rPr>
        <w:t>(</w:t>
      </w:r>
      <w:r w:rsidRPr="00564A49">
        <w:rPr>
          <w:sz w:val="20"/>
          <w:szCs w:val="20"/>
        </w:rPr>
        <w:fldChar w:fldCharType="begin" w:fldLock="1"/>
      </w:r>
      <w:r w:rsidRPr="00564A49">
        <w:rPr>
          <w:sz w:val="20"/>
          <w:szCs w:val="20"/>
        </w:rPr>
        <w:instrText xml:space="preserve"> REF F \h  \* MERGEFORMAT </w:instrText>
      </w:r>
      <w:r w:rsidRPr="00564A49">
        <w:rPr>
          <w:sz w:val="20"/>
          <w:szCs w:val="20"/>
        </w:rPr>
      </w:r>
      <w:r w:rsidRPr="00564A49">
        <w:rPr>
          <w:sz w:val="20"/>
          <w:szCs w:val="20"/>
        </w:rPr>
        <w:fldChar w:fldCharType="separate"/>
      </w:r>
      <w:r w:rsidRPr="00564A49">
        <w:rPr>
          <w:sz w:val="20"/>
          <w:szCs w:val="20"/>
        </w:rPr>
        <w:t>F</w:t>
      </w:r>
      <w:r w:rsidRPr="00564A49">
        <w:rPr>
          <w:sz w:val="20"/>
          <w:szCs w:val="20"/>
        </w:rPr>
        <w:fldChar w:fldCharType="end"/>
      </w:r>
      <w:r w:rsidRPr="00564A49">
        <w:rPr>
          <w:rFonts w:eastAsia="Batang"/>
          <w:bCs/>
          <w:sz w:val="20"/>
          <w:szCs w:val="20"/>
          <w:lang w:val="en-US" w:eastAsia="ko-KR"/>
        </w:rPr>
        <w:noBreakHyphen/>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SEQ Equation \* ARABIC </w:instrText>
      </w:r>
      <w:r w:rsidRPr="00564A49">
        <w:rPr>
          <w:rFonts w:eastAsia="Batang"/>
          <w:bCs/>
          <w:sz w:val="20"/>
          <w:szCs w:val="20"/>
          <w:lang w:val="en-US" w:eastAsia="ko-KR"/>
        </w:rPr>
        <w:fldChar w:fldCharType="separate"/>
      </w:r>
      <w:r w:rsidRPr="00564A49">
        <w:rPr>
          <w:rFonts w:eastAsia="Batang"/>
          <w:bCs/>
          <w:noProof/>
          <w:sz w:val="20"/>
          <w:szCs w:val="20"/>
          <w:lang w:val="en-US" w:eastAsia="ko-KR"/>
        </w:rPr>
        <w:t>17</w:t>
      </w:r>
      <w:r w:rsidRPr="00564A49">
        <w:rPr>
          <w:rFonts w:eastAsia="Batang"/>
          <w:bCs/>
          <w:sz w:val="20"/>
          <w:szCs w:val="20"/>
          <w:lang w:val="en-US" w:eastAsia="ko-KR"/>
        </w:rPr>
        <w:fldChar w:fldCharType="end"/>
      </w:r>
      <w:r w:rsidRPr="00564A49">
        <w:rPr>
          <w:rFonts w:eastAsia="Batang"/>
          <w:bCs/>
          <w:sz w:val="20"/>
          <w:szCs w:val="20"/>
          <w:lang w:val="en-US" w:eastAsia="ko-KR"/>
        </w:rPr>
        <w:t>)</w:t>
      </w:r>
    </w:p>
    <w:p w:rsidR="00F34FF6" w:rsidRPr="00564A49" w:rsidRDefault="00F34FF6" w:rsidP="00F34FF6">
      <w:pPr>
        <w:pStyle w:val="Equation"/>
        <w:tabs>
          <w:tab w:val="clear" w:pos="794"/>
          <w:tab w:val="clear" w:pos="1588"/>
          <w:tab w:val="clear" w:pos="4849"/>
          <w:tab w:val="right" w:pos="864"/>
        </w:tabs>
        <w:ind w:left="403"/>
        <w:rPr>
          <w:rFonts w:eastAsia="Batang"/>
          <w:bCs/>
          <w:sz w:val="20"/>
          <w:szCs w:val="20"/>
          <w:lang w:val="en-US" w:eastAsia="ko-KR"/>
        </w:rPr>
      </w:pPr>
      <w:r w:rsidRPr="00564A49">
        <w:rPr>
          <w:noProof/>
          <w:sz w:val="20"/>
          <w:szCs w:val="20"/>
          <w:lang w:eastAsia="ko-KR"/>
        </w:rPr>
        <w:t>curScaledRefLayerPicHeightInSamples</w:t>
      </w:r>
      <w:r w:rsidRPr="00564A49">
        <w:rPr>
          <w:sz w:val="20"/>
          <w:szCs w:val="20"/>
          <w:vertAlign w:val="subscript"/>
        </w:rPr>
        <w:t>L</w:t>
      </w:r>
      <w:r w:rsidRPr="00564A49">
        <w:rPr>
          <w:bCs/>
          <w:sz w:val="20"/>
          <w:szCs w:val="20"/>
          <w:lang w:val="en-US"/>
        </w:rPr>
        <w:t xml:space="preserve">[ i ][ j ] </w:t>
      </w:r>
      <w:r w:rsidRPr="00564A49">
        <w:rPr>
          <w:noProof/>
          <w:sz w:val="20"/>
          <w:szCs w:val="20"/>
        </w:rPr>
        <w:t xml:space="preserve"> = cur</w:t>
      </w:r>
      <w:r w:rsidRPr="00564A49">
        <w:rPr>
          <w:noProof/>
          <w:sz w:val="20"/>
          <w:szCs w:val="20"/>
          <w:lang w:eastAsia="ko-KR"/>
        </w:rPr>
        <w:t>PicHeightInSamples</w:t>
      </w:r>
      <w:r w:rsidRPr="00564A49">
        <w:rPr>
          <w:sz w:val="20"/>
          <w:szCs w:val="20"/>
          <w:vertAlign w:val="subscript"/>
        </w:rPr>
        <w:t>L</w:t>
      </w:r>
      <w:r w:rsidRPr="00564A49">
        <w:rPr>
          <w:bCs/>
          <w:sz w:val="20"/>
          <w:szCs w:val="20"/>
          <w:lang w:val="en-US"/>
        </w:rPr>
        <w:t>[ i ]</w:t>
      </w:r>
      <w:r w:rsidRPr="00564A49">
        <w:rPr>
          <w:noProof/>
          <w:sz w:val="20"/>
          <w:szCs w:val="20"/>
        </w:rPr>
        <w:t> − </w:t>
      </w:r>
      <w:r w:rsidRPr="00564A49">
        <w:rPr>
          <w:noProof/>
          <w:sz w:val="20"/>
          <w:szCs w:val="20"/>
        </w:rPr>
        <w:br/>
      </w:r>
      <w:r w:rsidRPr="00564A49">
        <w:rPr>
          <w:noProof/>
          <w:sz w:val="20"/>
          <w:szCs w:val="20"/>
        </w:rPr>
        <w:tab/>
      </w:r>
      <w:r w:rsidRPr="00564A49">
        <w:rPr>
          <w:bCs/>
          <w:sz w:val="20"/>
          <w:szCs w:val="20"/>
          <w:lang w:val="en-US"/>
        </w:rPr>
        <w:t>curScaledRefLayerTopOffset[ i ][ j ] − curScaledRefLayerBottomOffset[ i ][ j ]</w:t>
      </w:r>
      <w:r w:rsidRPr="00564A49">
        <w:rPr>
          <w:noProof/>
          <w:sz w:val="20"/>
          <w:szCs w:val="20"/>
        </w:rPr>
        <w:tab/>
      </w:r>
      <w:r w:rsidRPr="00564A49">
        <w:rPr>
          <w:rFonts w:eastAsia="Batang"/>
          <w:bCs/>
          <w:sz w:val="20"/>
          <w:szCs w:val="20"/>
          <w:lang w:val="en-US" w:eastAsia="ko-KR"/>
        </w:rPr>
        <w:t>(</w:t>
      </w:r>
      <w:r w:rsidRPr="00564A49">
        <w:rPr>
          <w:sz w:val="20"/>
          <w:szCs w:val="20"/>
        </w:rPr>
        <w:fldChar w:fldCharType="begin" w:fldLock="1"/>
      </w:r>
      <w:r w:rsidRPr="00564A49">
        <w:rPr>
          <w:sz w:val="20"/>
          <w:szCs w:val="20"/>
        </w:rPr>
        <w:instrText xml:space="preserve"> REF F \h  \* MERGEFORMAT </w:instrText>
      </w:r>
      <w:r w:rsidRPr="00564A49">
        <w:rPr>
          <w:sz w:val="20"/>
          <w:szCs w:val="20"/>
        </w:rPr>
      </w:r>
      <w:r w:rsidRPr="00564A49">
        <w:rPr>
          <w:sz w:val="20"/>
          <w:szCs w:val="20"/>
        </w:rPr>
        <w:fldChar w:fldCharType="separate"/>
      </w:r>
      <w:r w:rsidRPr="00564A49">
        <w:rPr>
          <w:sz w:val="20"/>
          <w:szCs w:val="20"/>
        </w:rPr>
        <w:t>F</w:t>
      </w:r>
      <w:r w:rsidRPr="00564A49">
        <w:rPr>
          <w:sz w:val="20"/>
          <w:szCs w:val="20"/>
        </w:rPr>
        <w:fldChar w:fldCharType="end"/>
      </w:r>
      <w:r w:rsidRPr="00564A49">
        <w:rPr>
          <w:rFonts w:eastAsia="Batang"/>
          <w:bCs/>
          <w:sz w:val="20"/>
          <w:szCs w:val="20"/>
          <w:lang w:val="en-US" w:eastAsia="ko-KR"/>
        </w:rPr>
        <w:noBreakHyphen/>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SEQ Equation \* ARABIC </w:instrText>
      </w:r>
      <w:r w:rsidRPr="00564A49">
        <w:rPr>
          <w:rFonts w:eastAsia="Batang"/>
          <w:bCs/>
          <w:sz w:val="20"/>
          <w:szCs w:val="20"/>
          <w:lang w:val="en-US" w:eastAsia="ko-KR"/>
        </w:rPr>
        <w:fldChar w:fldCharType="separate"/>
      </w:r>
      <w:r w:rsidRPr="00564A49">
        <w:rPr>
          <w:rFonts w:eastAsia="Batang"/>
          <w:bCs/>
          <w:noProof/>
          <w:sz w:val="20"/>
          <w:szCs w:val="20"/>
          <w:lang w:val="en-US" w:eastAsia="ko-KR"/>
        </w:rPr>
        <w:t>18</w:t>
      </w:r>
      <w:r w:rsidRPr="00564A49">
        <w:rPr>
          <w:rFonts w:eastAsia="Batang"/>
          <w:bCs/>
          <w:sz w:val="20"/>
          <w:szCs w:val="20"/>
          <w:lang w:val="en-US" w:eastAsia="ko-KR"/>
        </w:rPr>
        <w:fldChar w:fldCharType="end"/>
      </w:r>
      <w:r w:rsidRPr="00564A49">
        <w:rPr>
          <w:rFonts w:eastAsia="Batang"/>
          <w:bCs/>
          <w:sz w:val="20"/>
          <w:szCs w:val="20"/>
          <w:lang w:val="en-US" w:eastAsia="ko-KR"/>
        </w:rPr>
        <w:t>)</w:t>
      </w:r>
    </w:p>
    <w:p w:rsidR="00F34FF6" w:rsidRPr="00564A49" w:rsidRDefault="00F34FF6" w:rsidP="00F34FF6">
      <w:pPr>
        <w:pStyle w:val="Equation"/>
        <w:tabs>
          <w:tab w:val="clear" w:pos="794"/>
          <w:tab w:val="clear" w:pos="1588"/>
          <w:tab w:val="clear" w:pos="4849"/>
          <w:tab w:val="right" w:pos="864"/>
        </w:tabs>
        <w:ind w:left="403"/>
        <w:rPr>
          <w:bCs/>
          <w:sz w:val="20"/>
          <w:szCs w:val="20"/>
          <w:lang w:val="en-US"/>
        </w:rPr>
      </w:pPr>
      <w:r w:rsidRPr="00564A49">
        <w:rPr>
          <w:sz w:val="20"/>
          <w:szCs w:val="20"/>
          <w:lang w:val="en-US"/>
        </w:rPr>
        <w:t>scaleFactorX</w:t>
      </w:r>
      <w:r w:rsidRPr="00564A49">
        <w:rPr>
          <w:bCs/>
          <w:sz w:val="20"/>
          <w:szCs w:val="20"/>
          <w:lang w:val="en-US"/>
        </w:rPr>
        <w:t>[ i ][ j ] = ( ( refPicWidthInSamples</w:t>
      </w:r>
      <w:r w:rsidRPr="00564A49">
        <w:rPr>
          <w:sz w:val="20"/>
          <w:szCs w:val="20"/>
          <w:vertAlign w:val="subscript"/>
        </w:rPr>
        <w:t>L</w:t>
      </w:r>
      <w:r w:rsidRPr="00564A49">
        <w:rPr>
          <w:bCs/>
          <w:sz w:val="20"/>
          <w:szCs w:val="20"/>
          <w:lang w:val="en-US"/>
        </w:rPr>
        <w:t>[ i ][ j ]  &lt;&lt; 16 ) + </w:t>
      </w:r>
      <w:r w:rsidRPr="00564A49">
        <w:rPr>
          <w:bCs/>
          <w:sz w:val="20"/>
          <w:szCs w:val="20"/>
          <w:lang w:val="en-US"/>
        </w:rPr>
        <w:br/>
        <w:t>( curScaledRefLayerPicWidthInSamples</w:t>
      </w:r>
      <w:r w:rsidRPr="00564A49">
        <w:rPr>
          <w:sz w:val="20"/>
          <w:szCs w:val="20"/>
          <w:vertAlign w:val="subscript"/>
        </w:rPr>
        <w:t>L</w:t>
      </w:r>
      <w:r w:rsidRPr="00564A49">
        <w:rPr>
          <w:bCs/>
          <w:sz w:val="20"/>
          <w:szCs w:val="20"/>
          <w:lang w:val="en-US"/>
        </w:rPr>
        <w:t>[ i ][ j ]&gt;&gt; 1 ) ) / curScaledRefLayerPicWidthInSamples</w:t>
      </w:r>
      <w:r w:rsidRPr="00564A49">
        <w:rPr>
          <w:sz w:val="20"/>
          <w:szCs w:val="20"/>
          <w:vertAlign w:val="subscript"/>
        </w:rPr>
        <w:t>L</w:t>
      </w:r>
      <w:r w:rsidRPr="00564A49">
        <w:rPr>
          <w:bCs/>
          <w:sz w:val="20"/>
          <w:szCs w:val="20"/>
          <w:lang w:val="en-US"/>
        </w:rPr>
        <w:t>[ i ][ j ]</w:t>
      </w:r>
      <w:r w:rsidRPr="00564A49">
        <w:rPr>
          <w:bCs/>
          <w:sz w:val="20"/>
          <w:szCs w:val="20"/>
          <w:lang w:val="en-US"/>
        </w:rPr>
        <w:tab/>
        <w:t>(</w:t>
      </w:r>
      <w:r w:rsidRPr="00564A49">
        <w:rPr>
          <w:sz w:val="20"/>
          <w:szCs w:val="20"/>
        </w:rPr>
        <w:fldChar w:fldCharType="begin" w:fldLock="1"/>
      </w:r>
      <w:r w:rsidRPr="00564A49">
        <w:rPr>
          <w:sz w:val="20"/>
          <w:szCs w:val="20"/>
        </w:rPr>
        <w:instrText xml:space="preserve"> REF F \h  \* MERGEFORMAT </w:instrText>
      </w:r>
      <w:r w:rsidRPr="00564A49">
        <w:rPr>
          <w:sz w:val="20"/>
          <w:szCs w:val="20"/>
        </w:rPr>
      </w:r>
      <w:r w:rsidRPr="00564A49">
        <w:rPr>
          <w:sz w:val="20"/>
          <w:szCs w:val="20"/>
        </w:rPr>
        <w:fldChar w:fldCharType="separate"/>
      </w:r>
      <w:r w:rsidRPr="00564A49">
        <w:rPr>
          <w:sz w:val="20"/>
          <w:szCs w:val="20"/>
        </w:rPr>
        <w:t>F</w:t>
      </w:r>
      <w:r w:rsidRPr="00564A49">
        <w:rPr>
          <w:sz w:val="20"/>
          <w:szCs w:val="20"/>
        </w:rPr>
        <w:fldChar w:fldCharType="end"/>
      </w:r>
      <w:r w:rsidRPr="00564A49">
        <w:rPr>
          <w:rFonts w:eastAsia="Batang"/>
          <w:bCs/>
          <w:sz w:val="20"/>
          <w:szCs w:val="20"/>
          <w:lang w:val="en-US" w:eastAsia="ko-KR"/>
        </w:rPr>
        <w:noBreakHyphen/>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SEQ Equation \* ARABIC </w:instrText>
      </w:r>
      <w:r w:rsidRPr="00564A49">
        <w:rPr>
          <w:rFonts w:eastAsia="Batang"/>
          <w:bCs/>
          <w:sz w:val="20"/>
          <w:szCs w:val="20"/>
          <w:lang w:val="en-US" w:eastAsia="ko-KR"/>
        </w:rPr>
        <w:fldChar w:fldCharType="separate"/>
      </w:r>
      <w:r w:rsidRPr="00564A49">
        <w:rPr>
          <w:rFonts w:eastAsia="Batang"/>
          <w:bCs/>
          <w:noProof/>
          <w:sz w:val="20"/>
          <w:szCs w:val="20"/>
          <w:lang w:val="en-US" w:eastAsia="ko-KR"/>
        </w:rPr>
        <w:t>19</w:t>
      </w:r>
      <w:r w:rsidRPr="00564A49">
        <w:rPr>
          <w:rFonts w:eastAsia="Batang"/>
          <w:bCs/>
          <w:sz w:val="20"/>
          <w:szCs w:val="20"/>
          <w:lang w:val="en-US" w:eastAsia="ko-KR"/>
        </w:rPr>
        <w:fldChar w:fldCharType="end"/>
      </w:r>
      <w:r w:rsidRPr="00564A49">
        <w:rPr>
          <w:bCs/>
          <w:sz w:val="20"/>
          <w:szCs w:val="20"/>
          <w:lang w:val="en-US"/>
        </w:rPr>
        <w:t>)</w:t>
      </w:r>
    </w:p>
    <w:p w:rsidR="00F34FF6" w:rsidRPr="00564A49" w:rsidRDefault="00F34FF6" w:rsidP="00F34FF6">
      <w:pPr>
        <w:pStyle w:val="Equation"/>
        <w:tabs>
          <w:tab w:val="clear" w:pos="794"/>
          <w:tab w:val="clear" w:pos="1588"/>
          <w:tab w:val="clear" w:pos="4849"/>
          <w:tab w:val="right" w:pos="864"/>
        </w:tabs>
        <w:ind w:left="403"/>
        <w:rPr>
          <w:rFonts w:eastAsia="Batang"/>
          <w:bCs/>
          <w:sz w:val="20"/>
          <w:szCs w:val="20"/>
          <w:lang w:val="en-US" w:eastAsia="ko-KR"/>
        </w:rPr>
      </w:pPr>
      <w:r w:rsidRPr="00564A49">
        <w:rPr>
          <w:sz w:val="20"/>
          <w:szCs w:val="20"/>
        </w:rPr>
        <w:t>scaleFactorY</w:t>
      </w:r>
      <w:r w:rsidRPr="00564A49">
        <w:rPr>
          <w:bCs/>
          <w:sz w:val="20"/>
          <w:szCs w:val="20"/>
          <w:lang w:val="en-US"/>
        </w:rPr>
        <w:t>[ i ][ j ]</w:t>
      </w:r>
      <w:r w:rsidRPr="00564A49">
        <w:rPr>
          <w:sz w:val="20"/>
          <w:szCs w:val="20"/>
        </w:rPr>
        <w:t xml:space="preserve"> = ( ( </w:t>
      </w:r>
      <w:r w:rsidRPr="00564A49">
        <w:rPr>
          <w:bCs/>
          <w:sz w:val="20"/>
          <w:szCs w:val="20"/>
          <w:lang w:val="en-US"/>
        </w:rPr>
        <w:t>refPicHeightInSamples</w:t>
      </w:r>
      <w:r w:rsidRPr="00564A49">
        <w:rPr>
          <w:sz w:val="20"/>
          <w:szCs w:val="20"/>
          <w:vertAlign w:val="subscript"/>
        </w:rPr>
        <w:t>L</w:t>
      </w:r>
      <w:r w:rsidRPr="00564A49">
        <w:rPr>
          <w:bCs/>
          <w:sz w:val="20"/>
          <w:szCs w:val="20"/>
          <w:lang w:val="en-US"/>
        </w:rPr>
        <w:t>[ i ][ j ]</w:t>
      </w:r>
      <w:r w:rsidRPr="00564A49">
        <w:rPr>
          <w:sz w:val="20"/>
          <w:szCs w:val="20"/>
        </w:rPr>
        <w:t xml:space="preserve"> &lt;&lt; 16 ) + </w:t>
      </w:r>
      <w:r w:rsidRPr="00564A49">
        <w:rPr>
          <w:sz w:val="20"/>
          <w:szCs w:val="20"/>
        </w:rPr>
        <w:br/>
        <w:t>( curS</w:t>
      </w:r>
      <w:r w:rsidRPr="00564A49">
        <w:rPr>
          <w:bCs/>
          <w:sz w:val="20"/>
          <w:szCs w:val="20"/>
          <w:lang w:val="en-US"/>
        </w:rPr>
        <w:t>caledRefLayerPicHeightInSamples</w:t>
      </w:r>
      <w:r w:rsidRPr="00564A49">
        <w:rPr>
          <w:sz w:val="20"/>
          <w:szCs w:val="20"/>
          <w:vertAlign w:val="subscript"/>
        </w:rPr>
        <w:t>L</w:t>
      </w:r>
      <w:r w:rsidRPr="00564A49">
        <w:rPr>
          <w:sz w:val="20"/>
          <w:szCs w:val="20"/>
        </w:rPr>
        <w:t xml:space="preserve"> &gt;&gt; 1 ) ) /</w:t>
      </w:r>
      <w:r w:rsidRPr="00564A49">
        <w:rPr>
          <w:sz w:val="20"/>
          <w:szCs w:val="20"/>
          <w:lang w:eastAsia="zh-TW"/>
        </w:rPr>
        <w:t xml:space="preserve"> curS</w:t>
      </w:r>
      <w:r w:rsidRPr="00564A49">
        <w:rPr>
          <w:noProof/>
          <w:sz w:val="20"/>
          <w:szCs w:val="20"/>
          <w:lang w:eastAsia="ko-KR"/>
        </w:rPr>
        <w:t>caledRefLayerPicHeightInSamples</w:t>
      </w:r>
      <w:r w:rsidRPr="00564A49">
        <w:rPr>
          <w:sz w:val="20"/>
          <w:szCs w:val="20"/>
          <w:vertAlign w:val="subscript"/>
        </w:rPr>
        <w:t>L</w:t>
      </w:r>
      <w:r w:rsidRPr="00564A49">
        <w:rPr>
          <w:bCs/>
          <w:sz w:val="20"/>
          <w:szCs w:val="20"/>
          <w:lang w:val="en-US"/>
        </w:rPr>
        <w:t>[ i ][ j ]</w:t>
      </w:r>
      <w:r w:rsidRPr="00564A49">
        <w:rPr>
          <w:sz w:val="20"/>
          <w:szCs w:val="20"/>
        </w:rPr>
        <w:tab/>
      </w:r>
      <w:r w:rsidRPr="00564A49">
        <w:rPr>
          <w:rFonts w:eastAsia="Batang"/>
          <w:bCs/>
          <w:sz w:val="20"/>
          <w:szCs w:val="20"/>
          <w:lang w:val="en-US" w:eastAsia="ko-KR"/>
        </w:rPr>
        <w:t>(</w:t>
      </w:r>
      <w:r w:rsidRPr="00564A49">
        <w:rPr>
          <w:sz w:val="20"/>
          <w:szCs w:val="20"/>
        </w:rPr>
        <w:fldChar w:fldCharType="begin" w:fldLock="1"/>
      </w:r>
      <w:r w:rsidRPr="00564A49">
        <w:rPr>
          <w:sz w:val="20"/>
          <w:szCs w:val="20"/>
        </w:rPr>
        <w:instrText xml:space="preserve"> REF F \h  \* MERGEFORMAT </w:instrText>
      </w:r>
      <w:r w:rsidRPr="00564A49">
        <w:rPr>
          <w:sz w:val="20"/>
          <w:szCs w:val="20"/>
        </w:rPr>
      </w:r>
      <w:r w:rsidRPr="00564A49">
        <w:rPr>
          <w:sz w:val="20"/>
          <w:szCs w:val="20"/>
        </w:rPr>
        <w:fldChar w:fldCharType="separate"/>
      </w:r>
      <w:r w:rsidRPr="00564A49">
        <w:rPr>
          <w:sz w:val="20"/>
          <w:szCs w:val="20"/>
        </w:rPr>
        <w:t>F</w:t>
      </w:r>
      <w:r w:rsidRPr="00564A49">
        <w:rPr>
          <w:sz w:val="20"/>
          <w:szCs w:val="20"/>
        </w:rPr>
        <w:fldChar w:fldCharType="end"/>
      </w:r>
      <w:r w:rsidRPr="00564A49">
        <w:rPr>
          <w:rFonts w:eastAsia="Batang"/>
          <w:bCs/>
          <w:sz w:val="20"/>
          <w:szCs w:val="20"/>
          <w:lang w:val="en-US" w:eastAsia="ko-KR"/>
        </w:rPr>
        <w:noBreakHyphen/>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SEQ Equation \* ARABIC </w:instrText>
      </w:r>
      <w:r w:rsidRPr="00564A49">
        <w:rPr>
          <w:rFonts w:eastAsia="Batang"/>
          <w:bCs/>
          <w:sz w:val="20"/>
          <w:szCs w:val="20"/>
          <w:lang w:val="en-US" w:eastAsia="ko-KR"/>
        </w:rPr>
        <w:fldChar w:fldCharType="separate"/>
      </w:r>
      <w:r w:rsidRPr="00564A49">
        <w:rPr>
          <w:rFonts w:eastAsia="Batang"/>
          <w:bCs/>
          <w:noProof/>
          <w:sz w:val="20"/>
          <w:szCs w:val="20"/>
          <w:lang w:val="en-US" w:eastAsia="ko-KR"/>
        </w:rPr>
        <w:t>20</w:t>
      </w:r>
      <w:r w:rsidRPr="00564A49">
        <w:rPr>
          <w:rFonts w:eastAsia="Batang"/>
          <w:bCs/>
          <w:sz w:val="20"/>
          <w:szCs w:val="20"/>
          <w:lang w:val="en-US" w:eastAsia="ko-KR"/>
        </w:rPr>
        <w:fldChar w:fldCharType="end"/>
      </w:r>
      <w:r w:rsidRPr="00564A49">
        <w:rPr>
          <w:rFonts w:eastAsia="Batang"/>
          <w:bCs/>
          <w:sz w:val="20"/>
          <w:szCs w:val="20"/>
          <w:lang w:val="en-US" w:eastAsia="ko-KR"/>
        </w:rPr>
        <w:t>)</w:t>
      </w:r>
    </w:p>
    <w:p w:rsidR="00F34FF6" w:rsidRPr="00564A49" w:rsidRDefault="00F34FF6" w:rsidP="00F34FF6">
      <w:pPr>
        <w:ind w:left="437" w:hanging="437"/>
        <w:rPr>
          <w:noProof/>
        </w:rPr>
      </w:pPr>
      <w:r w:rsidRPr="00564A49">
        <w:rPr>
          <w:lang w:val="en-US"/>
        </w:rPr>
        <w:t>–</w:t>
      </w:r>
      <w:r w:rsidRPr="00564A49">
        <w:rPr>
          <w:lang w:val="en-US"/>
        </w:rPr>
        <w:tab/>
        <w:t>The</w:t>
      </w:r>
      <w:r w:rsidRPr="00564A49">
        <w:rPr>
          <w:noProof/>
        </w:rPr>
        <w:t xml:space="preserve"> variables ( xCol[ I ][ j ], yCol xCol[ I ][ j ]) specifying the collocated luma sample location </w:t>
      </w:r>
      <w:r w:rsidRPr="00564A49">
        <w:rPr>
          <w:lang w:val="en-US"/>
        </w:rPr>
        <w:t>in a picture in the j-th direct reference layer of the luma sample location ( xP, yP ) in the i-th layer are derived as follows:</w:t>
      </w:r>
    </w:p>
    <w:p w:rsidR="00F34FF6" w:rsidRPr="00564A49" w:rsidRDefault="00F34FF6" w:rsidP="00F34FF6">
      <w:pPr>
        <w:pStyle w:val="Equation"/>
        <w:tabs>
          <w:tab w:val="clear" w:pos="794"/>
          <w:tab w:val="clear" w:pos="1588"/>
          <w:tab w:val="clear" w:pos="4849"/>
          <w:tab w:val="right" w:pos="864"/>
        </w:tabs>
        <w:ind w:left="403"/>
        <w:rPr>
          <w:sz w:val="20"/>
          <w:szCs w:val="20"/>
          <w:lang w:val="en-US"/>
        </w:rPr>
      </w:pPr>
      <w:r w:rsidRPr="00564A49">
        <w:rPr>
          <w:noProof/>
          <w:sz w:val="20"/>
          <w:szCs w:val="20"/>
        </w:rPr>
        <w:t>xCol</w:t>
      </w:r>
      <w:r w:rsidRPr="00564A49">
        <w:rPr>
          <w:sz w:val="20"/>
          <w:szCs w:val="20"/>
          <w:lang w:val="en-US"/>
        </w:rPr>
        <w:t>[ i ][ j ] = Clip3( 0, ( </w:t>
      </w:r>
      <w:r w:rsidRPr="00564A49">
        <w:rPr>
          <w:bCs/>
          <w:sz w:val="20"/>
          <w:szCs w:val="20"/>
          <w:lang w:val="en-US"/>
        </w:rPr>
        <w:t>refPicWidthInSamples</w:t>
      </w:r>
      <w:r w:rsidRPr="00564A49">
        <w:rPr>
          <w:sz w:val="20"/>
          <w:szCs w:val="20"/>
          <w:vertAlign w:val="subscript"/>
        </w:rPr>
        <w:t>L</w:t>
      </w:r>
      <w:r w:rsidRPr="00564A49">
        <w:rPr>
          <w:bCs/>
          <w:sz w:val="20"/>
          <w:szCs w:val="20"/>
          <w:lang w:val="en-US"/>
        </w:rPr>
        <w:t>[ i ][ j ] </w:t>
      </w:r>
      <w:r w:rsidRPr="00564A49">
        <w:rPr>
          <w:bCs/>
          <w:sz w:val="20"/>
          <w:szCs w:val="20"/>
        </w:rPr>
        <w:t>−</w:t>
      </w:r>
      <w:r w:rsidRPr="00564A49">
        <w:rPr>
          <w:sz w:val="20"/>
          <w:szCs w:val="20"/>
          <w:lang w:val="en-US"/>
        </w:rPr>
        <w:t xml:space="preserve"> 1 ), </w:t>
      </w:r>
      <w:r w:rsidRPr="00564A49">
        <w:rPr>
          <w:bCs/>
          <w:sz w:val="20"/>
          <w:szCs w:val="20"/>
          <w:lang w:val="en-US"/>
        </w:rPr>
        <w:t>( ( xP </w:t>
      </w:r>
      <w:r w:rsidRPr="00564A49">
        <w:rPr>
          <w:bCs/>
          <w:sz w:val="20"/>
          <w:szCs w:val="20"/>
        </w:rPr>
        <w:t>−</w:t>
      </w:r>
      <w:r w:rsidRPr="00564A49">
        <w:rPr>
          <w:bCs/>
          <w:sz w:val="20"/>
          <w:szCs w:val="20"/>
          <w:lang w:val="en-US"/>
        </w:rPr>
        <w:t> curScaledRefLayerLeftOffset[ i ][ j ]) * scaleFactorX[ i ][ j ] + ( 1 &lt;&lt; 15 ) ) &gt;&gt; 16))</w:t>
      </w:r>
      <w:r w:rsidRPr="00564A49">
        <w:rPr>
          <w:sz w:val="20"/>
          <w:szCs w:val="20"/>
          <w:lang w:val="en-US"/>
        </w:rPr>
        <w:tab/>
        <w:t>(</w:t>
      </w:r>
      <w:r w:rsidRPr="00564A49">
        <w:rPr>
          <w:sz w:val="20"/>
          <w:szCs w:val="20"/>
        </w:rPr>
        <w:fldChar w:fldCharType="begin" w:fldLock="1"/>
      </w:r>
      <w:r w:rsidRPr="00564A49">
        <w:rPr>
          <w:sz w:val="20"/>
          <w:szCs w:val="20"/>
        </w:rPr>
        <w:instrText xml:space="preserve"> REF F \h  \* MERGEFORMAT </w:instrText>
      </w:r>
      <w:r w:rsidRPr="00564A49">
        <w:rPr>
          <w:sz w:val="20"/>
          <w:szCs w:val="20"/>
        </w:rPr>
      </w:r>
      <w:r w:rsidRPr="00564A49">
        <w:rPr>
          <w:sz w:val="20"/>
          <w:szCs w:val="20"/>
        </w:rPr>
        <w:fldChar w:fldCharType="separate"/>
      </w:r>
      <w:r w:rsidRPr="00564A49">
        <w:rPr>
          <w:sz w:val="20"/>
          <w:szCs w:val="20"/>
        </w:rPr>
        <w:t>F</w:t>
      </w:r>
      <w:r w:rsidRPr="00564A49">
        <w:rPr>
          <w:sz w:val="20"/>
          <w:szCs w:val="20"/>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Pr="00564A49">
        <w:rPr>
          <w:noProof/>
          <w:sz w:val="20"/>
          <w:szCs w:val="20"/>
          <w:lang w:val="en-US"/>
        </w:rPr>
        <w:t>21</w:t>
      </w:r>
      <w:r w:rsidRPr="00564A49">
        <w:rPr>
          <w:sz w:val="20"/>
          <w:szCs w:val="20"/>
          <w:lang w:val="en-US"/>
        </w:rPr>
        <w:fldChar w:fldCharType="end"/>
      </w:r>
      <w:r w:rsidRPr="00564A49">
        <w:rPr>
          <w:sz w:val="20"/>
          <w:szCs w:val="20"/>
          <w:lang w:val="en-US"/>
        </w:rPr>
        <w:t>)</w:t>
      </w:r>
    </w:p>
    <w:p w:rsidR="00F34FF6" w:rsidRPr="00564A49" w:rsidRDefault="00F34FF6" w:rsidP="00F34FF6">
      <w:pPr>
        <w:pStyle w:val="Equation"/>
        <w:tabs>
          <w:tab w:val="clear" w:pos="794"/>
          <w:tab w:val="clear" w:pos="1588"/>
          <w:tab w:val="clear" w:pos="4849"/>
          <w:tab w:val="right" w:pos="864"/>
        </w:tabs>
        <w:ind w:left="403"/>
        <w:rPr>
          <w:sz w:val="20"/>
          <w:szCs w:val="20"/>
          <w:lang w:val="en-US"/>
        </w:rPr>
      </w:pPr>
      <w:r w:rsidRPr="00564A49">
        <w:rPr>
          <w:noProof/>
          <w:sz w:val="20"/>
          <w:szCs w:val="20"/>
          <w:lang w:val="en-US"/>
        </w:rPr>
        <w:t>y</w:t>
      </w:r>
      <w:r w:rsidRPr="00564A49">
        <w:rPr>
          <w:noProof/>
          <w:sz w:val="20"/>
          <w:szCs w:val="20"/>
        </w:rPr>
        <w:t>Col</w:t>
      </w:r>
      <w:r w:rsidRPr="00564A49">
        <w:rPr>
          <w:sz w:val="20"/>
          <w:szCs w:val="20"/>
          <w:lang w:val="en-US"/>
        </w:rPr>
        <w:t>[ i ][ j ] = Clip3( 0 , ( </w:t>
      </w:r>
      <w:r w:rsidRPr="00564A49">
        <w:rPr>
          <w:bCs/>
          <w:sz w:val="20"/>
          <w:szCs w:val="20"/>
          <w:lang w:val="en-US"/>
        </w:rPr>
        <w:t>refPicHeightInSamples</w:t>
      </w:r>
      <w:r w:rsidRPr="00564A49">
        <w:rPr>
          <w:sz w:val="20"/>
          <w:szCs w:val="20"/>
          <w:vertAlign w:val="subscript"/>
        </w:rPr>
        <w:t>L</w:t>
      </w:r>
      <w:r w:rsidRPr="00564A49">
        <w:rPr>
          <w:bCs/>
          <w:sz w:val="20"/>
          <w:szCs w:val="20"/>
          <w:lang w:val="en-US"/>
        </w:rPr>
        <w:t>[ i ][ j ]</w:t>
      </w:r>
      <w:r w:rsidRPr="00564A49">
        <w:rPr>
          <w:sz w:val="20"/>
          <w:szCs w:val="20"/>
          <w:lang w:val="en-US"/>
        </w:rPr>
        <w:t> </w:t>
      </w:r>
      <w:r w:rsidRPr="00564A49">
        <w:rPr>
          <w:sz w:val="20"/>
          <w:szCs w:val="20"/>
        </w:rPr>
        <w:t>−</w:t>
      </w:r>
      <w:r w:rsidRPr="00564A49">
        <w:rPr>
          <w:sz w:val="20"/>
          <w:szCs w:val="20"/>
          <w:lang w:val="en-US"/>
        </w:rPr>
        <w:t> 1 ), ( ( yP </w:t>
      </w:r>
      <w:r w:rsidRPr="00564A49">
        <w:rPr>
          <w:sz w:val="20"/>
          <w:szCs w:val="20"/>
        </w:rPr>
        <w:t>−</w:t>
      </w:r>
      <w:r w:rsidRPr="00564A49">
        <w:rPr>
          <w:sz w:val="20"/>
          <w:szCs w:val="20"/>
          <w:lang w:val="en-US"/>
        </w:rPr>
        <w:t> curScaledRefLayerTopOffset</w:t>
      </w:r>
      <w:r w:rsidRPr="00564A49">
        <w:rPr>
          <w:bCs/>
          <w:sz w:val="20"/>
          <w:szCs w:val="20"/>
          <w:lang w:val="en-US"/>
        </w:rPr>
        <w:t>[ i ][ j ]</w:t>
      </w:r>
      <w:r w:rsidRPr="00564A49">
        <w:rPr>
          <w:sz w:val="20"/>
          <w:szCs w:val="20"/>
          <w:lang w:val="en-US"/>
        </w:rPr>
        <w:t>) * scaleFactorY</w:t>
      </w:r>
      <w:r w:rsidRPr="00564A49">
        <w:rPr>
          <w:bCs/>
          <w:sz w:val="20"/>
          <w:szCs w:val="20"/>
          <w:lang w:val="en-US"/>
        </w:rPr>
        <w:t>[ i ][ j ]</w:t>
      </w:r>
      <w:r w:rsidRPr="00564A49">
        <w:rPr>
          <w:sz w:val="20"/>
          <w:szCs w:val="20"/>
          <w:lang w:val="en-US"/>
        </w:rPr>
        <w:t> + ( 1 &lt;&lt; 15 ) ) &gt;&gt; 16))</w:t>
      </w:r>
      <w:r w:rsidRPr="00564A49">
        <w:rPr>
          <w:sz w:val="20"/>
          <w:szCs w:val="20"/>
          <w:lang w:val="en-US"/>
        </w:rPr>
        <w:tab/>
        <w:t>(</w:t>
      </w:r>
      <w:r w:rsidRPr="00564A49">
        <w:rPr>
          <w:sz w:val="20"/>
          <w:szCs w:val="20"/>
        </w:rPr>
        <w:fldChar w:fldCharType="begin" w:fldLock="1"/>
      </w:r>
      <w:r w:rsidRPr="00564A49">
        <w:rPr>
          <w:sz w:val="20"/>
          <w:szCs w:val="20"/>
        </w:rPr>
        <w:instrText xml:space="preserve"> REF F \h  \* MERGEFORMAT </w:instrText>
      </w:r>
      <w:r w:rsidRPr="00564A49">
        <w:rPr>
          <w:sz w:val="20"/>
          <w:szCs w:val="20"/>
        </w:rPr>
      </w:r>
      <w:r w:rsidRPr="00564A49">
        <w:rPr>
          <w:sz w:val="20"/>
          <w:szCs w:val="20"/>
        </w:rPr>
        <w:fldChar w:fldCharType="separate"/>
      </w:r>
      <w:r w:rsidRPr="00564A49">
        <w:rPr>
          <w:sz w:val="20"/>
          <w:szCs w:val="20"/>
        </w:rPr>
        <w:t>F</w:t>
      </w:r>
      <w:r w:rsidRPr="00564A49">
        <w:rPr>
          <w:sz w:val="20"/>
          <w:szCs w:val="20"/>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Pr="00564A49">
        <w:rPr>
          <w:noProof/>
          <w:sz w:val="20"/>
          <w:szCs w:val="20"/>
          <w:lang w:val="en-US"/>
        </w:rPr>
        <w:t>22</w:t>
      </w:r>
      <w:r w:rsidRPr="00564A49">
        <w:rPr>
          <w:sz w:val="20"/>
          <w:szCs w:val="20"/>
          <w:lang w:val="en-US"/>
        </w:rPr>
        <w:fldChar w:fldCharType="end"/>
      </w:r>
      <w:r w:rsidRPr="00564A49">
        <w:rPr>
          <w:sz w:val="20"/>
          <w:szCs w:val="20"/>
          <w:lang w:val="en-US"/>
        </w:rPr>
        <w:t>)</w:t>
      </w:r>
    </w:p>
    <w:p w:rsidR="00F34FF6" w:rsidRPr="00564A49" w:rsidRDefault="00F34FF6" w:rsidP="00F34FF6">
      <w:pPr>
        <w:ind w:left="437" w:hanging="437"/>
        <w:rPr>
          <w:lang w:val="en-US"/>
        </w:rPr>
      </w:pPr>
      <w:r w:rsidRPr="00564A49">
        <w:rPr>
          <w:lang w:val="en-US"/>
        </w:rPr>
        <w:t>–</w:t>
      </w:r>
      <w:r w:rsidRPr="00564A49">
        <w:rPr>
          <w:lang w:val="en-US"/>
        </w:rPr>
        <w:tab/>
        <w:t>The variable colCtbAddr[ i ]</w:t>
      </w:r>
      <w:r w:rsidRPr="00564A49">
        <w:rPr>
          <w:bCs/>
          <w:lang w:val="en-US"/>
        </w:rPr>
        <w:t>[ j ] is derived as follows:</w:t>
      </w:r>
    </w:p>
    <w:p w:rsidR="007E173E" w:rsidRPr="00564A49" w:rsidRDefault="007E173E" w:rsidP="007E173E">
      <w:pPr>
        <w:pStyle w:val="Equation"/>
        <w:tabs>
          <w:tab w:val="clear" w:pos="794"/>
          <w:tab w:val="clear" w:pos="1588"/>
          <w:tab w:val="clear" w:pos="4849"/>
          <w:tab w:val="right" w:pos="864"/>
        </w:tabs>
        <w:ind w:left="403"/>
        <w:rPr>
          <w:bCs/>
          <w:sz w:val="20"/>
          <w:szCs w:val="20"/>
          <w:lang w:val="en-US"/>
        </w:rPr>
      </w:pPr>
      <w:r w:rsidRPr="00564A49">
        <w:rPr>
          <w:sz w:val="20"/>
          <w:szCs w:val="20"/>
          <w:lang w:val="en-US"/>
        </w:rPr>
        <w:t>xColCtb</w:t>
      </w:r>
      <w:r w:rsidRPr="00564A49">
        <w:rPr>
          <w:bCs/>
          <w:sz w:val="20"/>
          <w:szCs w:val="20"/>
          <w:lang w:val="en-US"/>
        </w:rPr>
        <w:t xml:space="preserve">[ i ][ j ] </w:t>
      </w:r>
      <w:r w:rsidRPr="00564A49">
        <w:rPr>
          <w:sz w:val="20"/>
          <w:szCs w:val="20"/>
          <w:lang w:val="en-US"/>
        </w:rPr>
        <w:t xml:space="preserve">= </w:t>
      </w:r>
      <w:r w:rsidR="00F34FF6" w:rsidRPr="00564A49">
        <w:rPr>
          <w:sz w:val="20"/>
          <w:szCs w:val="20"/>
          <w:lang w:val="en-US"/>
        </w:rPr>
        <w:t>xCol</w:t>
      </w:r>
      <w:r w:rsidRPr="00564A49">
        <w:rPr>
          <w:sz w:val="20"/>
          <w:szCs w:val="20"/>
          <w:lang w:val="en-US"/>
        </w:rPr>
        <w:t>[ i ]</w:t>
      </w:r>
      <w:r w:rsidRPr="00564A49">
        <w:rPr>
          <w:bCs/>
          <w:sz w:val="20"/>
          <w:szCs w:val="20"/>
          <w:lang w:val="en-US"/>
        </w:rPr>
        <w:t>[ j ]</w:t>
      </w:r>
      <w:r w:rsidRPr="00564A49">
        <w:rPr>
          <w:sz w:val="20"/>
          <w:szCs w:val="20"/>
          <w:lang w:val="en-US"/>
        </w:rPr>
        <w:t>  &gt;&gt;  refCtbLog2SizeY</w:t>
      </w:r>
      <w:r w:rsidRPr="00564A49">
        <w:rPr>
          <w:bCs/>
          <w:sz w:val="20"/>
          <w:szCs w:val="20"/>
          <w:lang w:val="en-US"/>
        </w:rPr>
        <w:t>[ i ][ j ]</w:t>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F34FF6"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F34FF6" w:rsidRPr="00564A49">
        <w:rPr>
          <w:noProof/>
          <w:sz w:val="20"/>
          <w:szCs w:val="20"/>
          <w:lang w:val="en-US"/>
        </w:rPr>
        <w:t>23</w:t>
      </w:r>
      <w:r w:rsidRPr="00564A49">
        <w:rPr>
          <w:sz w:val="20"/>
          <w:szCs w:val="20"/>
          <w:lang w:val="en-US"/>
        </w:rPr>
        <w:fldChar w:fldCharType="end"/>
      </w:r>
      <w:r w:rsidRPr="00564A49">
        <w:rPr>
          <w:sz w:val="20"/>
          <w:szCs w:val="20"/>
          <w:lang w:val="en-US"/>
        </w:rPr>
        <w:t>)</w:t>
      </w:r>
    </w:p>
    <w:p w:rsidR="007E173E" w:rsidRPr="00564A49" w:rsidRDefault="007E173E" w:rsidP="007E173E">
      <w:pPr>
        <w:pStyle w:val="Equation"/>
        <w:tabs>
          <w:tab w:val="clear" w:pos="794"/>
          <w:tab w:val="clear" w:pos="1588"/>
          <w:tab w:val="clear" w:pos="4849"/>
          <w:tab w:val="right" w:pos="864"/>
        </w:tabs>
        <w:ind w:left="403"/>
        <w:rPr>
          <w:bCs/>
          <w:sz w:val="20"/>
          <w:szCs w:val="20"/>
          <w:lang w:val="en-US"/>
        </w:rPr>
      </w:pPr>
      <w:r w:rsidRPr="00564A49">
        <w:rPr>
          <w:sz w:val="20"/>
          <w:szCs w:val="20"/>
          <w:lang w:val="en-US"/>
        </w:rPr>
        <w:t>yColCtb</w:t>
      </w:r>
      <w:r w:rsidRPr="00564A49">
        <w:rPr>
          <w:bCs/>
          <w:sz w:val="20"/>
          <w:szCs w:val="20"/>
          <w:lang w:val="en-US"/>
        </w:rPr>
        <w:t xml:space="preserve">[ i ][ j ] </w:t>
      </w:r>
      <w:r w:rsidRPr="00564A49">
        <w:rPr>
          <w:sz w:val="20"/>
          <w:szCs w:val="20"/>
          <w:lang w:val="en-US"/>
        </w:rPr>
        <w:t xml:space="preserve">= </w:t>
      </w:r>
      <w:r w:rsidR="00F34FF6" w:rsidRPr="00564A49">
        <w:rPr>
          <w:sz w:val="20"/>
          <w:szCs w:val="20"/>
          <w:lang w:val="en-US"/>
        </w:rPr>
        <w:t>yCol</w:t>
      </w:r>
      <w:r w:rsidRPr="00564A49">
        <w:rPr>
          <w:sz w:val="20"/>
          <w:szCs w:val="20"/>
          <w:lang w:val="en-US"/>
        </w:rPr>
        <w:t>[ i ]</w:t>
      </w:r>
      <w:r w:rsidRPr="00564A49">
        <w:rPr>
          <w:bCs/>
          <w:sz w:val="20"/>
          <w:szCs w:val="20"/>
          <w:lang w:val="en-US"/>
        </w:rPr>
        <w:t>[ j ]</w:t>
      </w:r>
      <w:r w:rsidRPr="00564A49">
        <w:rPr>
          <w:sz w:val="20"/>
          <w:szCs w:val="20"/>
          <w:lang w:val="en-US"/>
        </w:rPr>
        <w:t>  &gt;&gt;  refCtbLog2SizeY</w:t>
      </w:r>
      <w:r w:rsidRPr="00564A49">
        <w:rPr>
          <w:bCs/>
          <w:sz w:val="20"/>
          <w:szCs w:val="20"/>
          <w:lang w:val="en-US"/>
        </w:rPr>
        <w:t>[ i ][ j ]</w:t>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F34FF6"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F34FF6" w:rsidRPr="00564A49">
        <w:rPr>
          <w:noProof/>
          <w:sz w:val="20"/>
          <w:szCs w:val="20"/>
          <w:lang w:val="en-US"/>
        </w:rPr>
        <w:t>24</w:t>
      </w:r>
      <w:r w:rsidRPr="00564A49">
        <w:rPr>
          <w:sz w:val="20"/>
          <w:szCs w:val="20"/>
          <w:lang w:val="en-US"/>
        </w:rPr>
        <w:fldChar w:fldCharType="end"/>
      </w:r>
      <w:r w:rsidRPr="00564A49">
        <w:rPr>
          <w:sz w:val="20"/>
          <w:szCs w:val="20"/>
          <w:lang w:val="en-US"/>
        </w:rPr>
        <w:t>)</w:t>
      </w:r>
    </w:p>
    <w:p w:rsidR="007E173E" w:rsidRPr="00564A49" w:rsidRDefault="007E173E" w:rsidP="007E173E">
      <w:pPr>
        <w:pStyle w:val="Equation"/>
        <w:tabs>
          <w:tab w:val="clear" w:pos="794"/>
          <w:tab w:val="clear" w:pos="1588"/>
          <w:tab w:val="clear" w:pos="4849"/>
          <w:tab w:val="right" w:pos="864"/>
        </w:tabs>
        <w:ind w:left="403"/>
        <w:rPr>
          <w:sz w:val="20"/>
          <w:szCs w:val="20"/>
          <w:lang w:val="en-US"/>
        </w:rPr>
      </w:pPr>
      <w:r w:rsidRPr="00564A49">
        <w:rPr>
          <w:sz w:val="20"/>
          <w:szCs w:val="20"/>
          <w:lang w:val="en-US"/>
        </w:rPr>
        <w:t>colCtbAddr</w:t>
      </w:r>
      <w:r w:rsidRPr="00564A49">
        <w:rPr>
          <w:bCs/>
          <w:sz w:val="20"/>
          <w:szCs w:val="20"/>
          <w:lang w:val="en-US"/>
        </w:rPr>
        <w:t xml:space="preserve">[ i ][ j ] </w:t>
      </w:r>
      <w:r w:rsidRPr="00564A49">
        <w:rPr>
          <w:sz w:val="20"/>
          <w:szCs w:val="20"/>
          <w:lang w:val="en-US"/>
        </w:rPr>
        <w:t>= xColCtb</w:t>
      </w:r>
      <w:r w:rsidRPr="00564A49">
        <w:rPr>
          <w:bCs/>
          <w:sz w:val="20"/>
          <w:szCs w:val="20"/>
          <w:lang w:val="en-US"/>
        </w:rPr>
        <w:t>[ i ][ j ]</w:t>
      </w:r>
      <w:r w:rsidRPr="00564A49">
        <w:rPr>
          <w:sz w:val="20"/>
          <w:szCs w:val="20"/>
          <w:lang w:val="en-US"/>
        </w:rPr>
        <w:t> + ( yColCtb</w:t>
      </w:r>
      <w:r w:rsidRPr="00564A49">
        <w:rPr>
          <w:bCs/>
          <w:sz w:val="20"/>
          <w:szCs w:val="20"/>
          <w:lang w:val="en-US"/>
        </w:rPr>
        <w:t>[ i ][ j ]</w:t>
      </w:r>
      <w:r w:rsidRPr="00564A49">
        <w:rPr>
          <w:sz w:val="20"/>
          <w:szCs w:val="20"/>
          <w:lang w:val="en-US"/>
        </w:rPr>
        <w:t> * refPicWidthInCtbsY</w:t>
      </w:r>
      <w:r w:rsidRPr="00564A49">
        <w:rPr>
          <w:bCs/>
          <w:sz w:val="20"/>
          <w:szCs w:val="20"/>
          <w:lang w:val="en-US"/>
        </w:rPr>
        <w:t>[ i ][ j ] )</w:t>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F34FF6"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F34FF6" w:rsidRPr="00564A49">
        <w:rPr>
          <w:noProof/>
          <w:sz w:val="20"/>
          <w:szCs w:val="20"/>
          <w:lang w:val="en-US"/>
        </w:rPr>
        <w:t>25</w:t>
      </w:r>
      <w:r w:rsidRPr="00564A49">
        <w:rPr>
          <w:sz w:val="20"/>
          <w:szCs w:val="20"/>
          <w:lang w:val="en-US"/>
        </w:rPr>
        <w:fldChar w:fldCharType="end"/>
      </w:r>
      <w:r w:rsidRPr="00564A49">
        <w:rPr>
          <w:sz w:val="20"/>
          <w:szCs w:val="20"/>
          <w:lang w:val="en-US"/>
        </w:rPr>
        <w:t>)</w:t>
      </w:r>
    </w:p>
    <w:p w:rsidR="007E173E" w:rsidRPr="00564A49" w:rsidRDefault="007E173E" w:rsidP="007E173E">
      <w:pPr>
        <w:rPr>
          <w:bCs/>
          <w:lang w:val="en-US"/>
        </w:rPr>
      </w:pPr>
      <w:r w:rsidRPr="00564A49">
        <w:rPr>
          <w:bCs/>
          <w:lang w:val="en-US"/>
        </w:rPr>
        <w:t>When min_spatial_segment_offset_plus1[ i ][ j ] is greater than 0, it is a requirement of bitstream conformance that the following shall apply:</w:t>
      </w:r>
    </w:p>
    <w:p w:rsidR="007E173E" w:rsidRPr="00564A49" w:rsidRDefault="007E173E" w:rsidP="007E173E">
      <w:pPr>
        <w:numPr>
          <w:ilvl w:val="0"/>
          <w:numId w:val="15"/>
        </w:numPr>
        <w:tabs>
          <w:tab w:val="left" w:pos="284"/>
        </w:tabs>
        <w:ind w:left="284" w:hanging="284"/>
        <w:rPr>
          <w:bCs/>
          <w:lang w:val="en-US"/>
        </w:rPr>
      </w:pPr>
      <w:r w:rsidRPr="00564A49">
        <w:rPr>
          <w:bCs/>
          <w:lang w:val="en-US"/>
        </w:rPr>
        <w:t>If ctu_based_offset_enabled_flag[ i ][ j ] is equal to 0, exactly one of the following applies:</w:t>
      </w:r>
    </w:p>
    <w:p w:rsidR="007E173E" w:rsidRPr="00564A49" w:rsidRDefault="007E173E" w:rsidP="007E173E">
      <w:pPr>
        <w:numPr>
          <w:ilvl w:val="0"/>
          <w:numId w:val="14"/>
        </w:numPr>
        <w:tabs>
          <w:tab w:val="clear" w:pos="794"/>
          <w:tab w:val="clear" w:pos="1191"/>
          <w:tab w:val="clear" w:pos="1588"/>
          <w:tab w:val="clear" w:pos="1985"/>
          <w:tab w:val="num" w:pos="709"/>
          <w:tab w:val="left" w:pos="1080"/>
          <w:tab w:val="left" w:pos="1440"/>
          <w:tab w:val="left" w:pos="2977"/>
        </w:tabs>
        <w:ind w:left="709" w:hanging="400"/>
        <w:rPr>
          <w:bCs/>
          <w:lang w:val="en-US"/>
        </w:rPr>
      </w:pPr>
      <w:r w:rsidRPr="00564A49">
        <w:rPr>
          <w:bCs/>
          <w:lang w:val="en-US"/>
        </w:rPr>
        <w:t xml:space="preserve">In each </w:t>
      </w:r>
      <w:r w:rsidRPr="00564A49">
        <w:rPr>
          <w:lang w:val="en-US" w:eastAsia="ko-KR"/>
        </w:rPr>
        <w:t>PPS</w:t>
      </w:r>
      <w:r w:rsidRPr="00564A49">
        <w:rPr>
          <w:bCs/>
          <w:lang w:val="en-US"/>
        </w:rPr>
        <w:t xml:space="preserve"> referred to by a picture in the j-th direct reference layer of the i-th layer, tiles_enabled_flag is equal to 0 and entropy_coding_sync_enabled_flag is equal to 0, and the following applies:</w:t>
      </w:r>
    </w:p>
    <w:p w:rsidR="007E173E" w:rsidRPr="00564A49" w:rsidRDefault="007E173E" w:rsidP="007E173E">
      <w:pPr>
        <w:numPr>
          <w:ilvl w:val="0"/>
          <w:numId w:val="14"/>
        </w:numPr>
        <w:tabs>
          <w:tab w:val="clear" w:pos="794"/>
          <w:tab w:val="clear" w:pos="1191"/>
          <w:tab w:val="clear" w:pos="1588"/>
          <w:tab w:val="clear" w:pos="1985"/>
          <w:tab w:val="left" w:pos="1134"/>
          <w:tab w:val="num" w:pos="1440"/>
          <w:tab w:val="left" w:pos="2977"/>
        </w:tabs>
        <w:ind w:left="1134" w:hanging="425"/>
        <w:rPr>
          <w:bCs/>
          <w:lang w:val="en-US"/>
        </w:rPr>
      </w:pPr>
      <w:r w:rsidRPr="00564A49">
        <w:rPr>
          <w:bCs/>
          <w:lang w:val="en-US"/>
        </w:rPr>
        <w:t>Let slice segment A be any slice segment of a picture of the i-th layer and ctbAddr be the raster scan address of the last CTU in slice segment A. Let slice segment B be the slice segment that belongs to the same access unit as slice segment A, belongs to the j-th direct reference layer of the i-th layer, and contains the CTU with raster scan address colCtbAddr[ i ][ j ]. Let slice segment C be the slice segment that is in the same picture as slice segment B and follows slice segment B in decoding order, and between slice segment B and that slice segment there are min_spatial_segment_offset_plus1[ i ] </w:t>
      </w:r>
      <w:r w:rsidRPr="00564A49">
        <w:rPr>
          <w:bCs/>
          <w:lang w:val="en-US"/>
        </w:rPr>
        <w:noBreakHyphen/>
        <w:t> 1 slice segments in decoding order. When slice segment C is present, the syntax elements of slice segment A are constrained such that no sample or syntax elements values in slice segment C or any slice segment of the same picture following C in decoding order are used for inter-layer prediction in the decoding process of any samples within slice segment A.</w:t>
      </w:r>
    </w:p>
    <w:p w:rsidR="007E173E" w:rsidRPr="00564A49" w:rsidRDefault="007E173E" w:rsidP="007E173E">
      <w:pPr>
        <w:numPr>
          <w:ilvl w:val="0"/>
          <w:numId w:val="14"/>
        </w:numPr>
        <w:tabs>
          <w:tab w:val="clear" w:pos="794"/>
          <w:tab w:val="clear" w:pos="1191"/>
          <w:tab w:val="clear" w:pos="1588"/>
          <w:tab w:val="clear" w:pos="1985"/>
          <w:tab w:val="num" w:pos="709"/>
          <w:tab w:val="left" w:pos="1080"/>
          <w:tab w:val="left" w:pos="1440"/>
          <w:tab w:val="left" w:pos="2977"/>
        </w:tabs>
        <w:ind w:left="709" w:hanging="400"/>
        <w:rPr>
          <w:bCs/>
          <w:lang w:val="en-US"/>
        </w:rPr>
      </w:pPr>
      <w:r w:rsidRPr="00564A49">
        <w:rPr>
          <w:bCs/>
          <w:lang w:val="en-US"/>
        </w:rPr>
        <w:t>In each PPS referred to by a picture in the j-th direct reference layer of the i-th layer, tiles_enabled_flag is equal to 1 and entropy_coding_sync_enabled_flag is equal to 0, and the following applies:</w:t>
      </w:r>
    </w:p>
    <w:p w:rsidR="007E173E" w:rsidRPr="00564A49" w:rsidRDefault="007E173E" w:rsidP="007E173E">
      <w:pPr>
        <w:numPr>
          <w:ilvl w:val="0"/>
          <w:numId w:val="14"/>
        </w:numPr>
        <w:tabs>
          <w:tab w:val="clear" w:pos="794"/>
          <w:tab w:val="clear" w:pos="1191"/>
          <w:tab w:val="clear" w:pos="1588"/>
          <w:tab w:val="clear" w:pos="1985"/>
          <w:tab w:val="left" w:pos="1134"/>
          <w:tab w:val="num" w:pos="1440"/>
          <w:tab w:val="left" w:pos="2977"/>
        </w:tabs>
        <w:ind w:left="1134" w:hanging="425"/>
        <w:rPr>
          <w:bCs/>
          <w:lang w:val="en-US"/>
        </w:rPr>
      </w:pPr>
      <w:r w:rsidRPr="00564A49">
        <w:rPr>
          <w:bCs/>
          <w:lang w:val="en-US"/>
        </w:rPr>
        <w:t>Let tile A be any tile in any picture picA of the i-th layer and ctbAddr be the raster scan address of the last CTU in tile A. Let tile B be the tile that is in the picture picB belonging to the same access unit as picA and belonging to the j-th direct reference layer of the i-th layer and that contains the CTU with raster scan address colCtbAddr[ i ][ j ]. Let tile C be the tile that is also in picB and follows tile B in decoding order, and between tile B and that tile there are min_spatial_segment_offset_plus1[ i ] </w:t>
      </w:r>
      <w:r w:rsidRPr="00564A49">
        <w:rPr>
          <w:bCs/>
          <w:lang w:val="en-US"/>
        </w:rPr>
        <w:noBreakHyphen/>
        <w:t> 1 tiles in decoding order. When slice segment C is present, the syntax elements of tile A are constrained such that no sample or syntax elements values in tile C or any tile of the same picture following C in decoding order are used for inter-layer prediction in the decoding process of any samples within tile A.</w:t>
      </w:r>
    </w:p>
    <w:p w:rsidR="007E173E" w:rsidRPr="00564A49" w:rsidRDefault="007E173E" w:rsidP="007E173E">
      <w:pPr>
        <w:numPr>
          <w:ilvl w:val="0"/>
          <w:numId w:val="14"/>
        </w:numPr>
        <w:tabs>
          <w:tab w:val="clear" w:pos="794"/>
          <w:tab w:val="clear" w:pos="1191"/>
          <w:tab w:val="clear" w:pos="1588"/>
          <w:tab w:val="clear" w:pos="1985"/>
          <w:tab w:val="num" w:pos="709"/>
          <w:tab w:val="left" w:pos="1080"/>
          <w:tab w:val="left" w:pos="1440"/>
          <w:tab w:val="left" w:pos="2977"/>
        </w:tabs>
        <w:ind w:left="709" w:hanging="400"/>
        <w:rPr>
          <w:bCs/>
          <w:lang w:val="en-US"/>
        </w:rPr>
      </w:pPr>
      <w:r w:rsidRPr="00564A49">
        <w:rPr>
          <w:bCs/>
          <w:lang w:val="en-US"/>
        </w:rPr>
        <w:lastRenderedPageBreak/>
        <w:t>In each PPS referred to by a picture in the j-th direct reference layer of the i-th layer, tiles_enabled_flag is equal to 0 and entropy_coding_sync_enabled_flag is equal to 1, and the following applies:</w:t>
      </w:r>
    </w:p>
    <w:p w:rsidR="007E173E" w:rsidRPr="00564A49" w:rsidRDefault="007E173E" w:rsidP="007E173E">
      <w:pPr>
        <w:numPr>
          <w:ilvl w:val="0"/>
          <w:numId w:val="14"/>
        </w:numPr>
        <w:tabs>
          <w:tab w:val="clear" w:pos="794"/>
          <w:tab w:val="clear" w:pos="1191"/>
          <w:tab w:val="clear" w:pos="1588"/>
          <w:tab w:val="clear" w:pos="1985"/>
          <w:tab w:val="left" w:pos="1134"/>
          <w:tab w:val="num" w:pos="1440"/>
          <w:tab w:val="left" w:pos="2977"/>
        </w:tabs>
        <w:ind w:left="1134" w:hanging="425"/>
        <w:rPr>
          <w:bCs/>
          <w:lang w:val="en-US"/>
        </w:rPr>
      </w:pPr>
      <w:r w:rsidRPr="00564A49">
        <w:rPr>
          <w:bCs/>
          <w:lang w:val="en-US"/>
        </w:rPr>
        <w:t>Let CTU row A be any CTU row in any picture picA of the i-th layer and ctbAddr be the raster scan address of the last CTU in CTU row A. Let CTU row B be the CTU row that is in the picture picB belonging to the same access unit as picA and belonging to the j-th direct reference layer of the i-th layer and that contains the CTU with raster scan address colCtbAddr[ i ][ j ]. Let CTU row C be the CTU row that is also in picB and follows CTU row B in decoding order, and between CTU row B and that CTU row there are min_spatial_segment_offset_plus1[ i ] </w:t>
      </w:r>
      <w:r w:rsidRPr="00564A49">
        <w:rPr>
          <w:bCs/>
          <w:lang w:val="en-US"/>
        </w:rPr>
        <w:noBreakHyphen/>
        <w:t> 1 CTU rows in decoding order. When CTU row C is present, the syntax elements of CTU row A are constrained such that no sample or syntax elements values in CTU row C or row of the same picture following C are used for inter-layer prediction in the decoding process of any samples within CTU row A.</w:t>
      </w:r>
    </w:p>
    <w:p w:rsidR="007E173E" w:rsidRPr="00564A49" w:rsidRDefault="007E173E" w:rsidP="007E173E">
      <w:pPr>
        <w:numPr>
          <w:ilvl w:val="0"/>
          <w:numId w:val="15"/>
        </w:numPr>
        <w:tabs>
          <w:tab w:val="left" w:pos="284"/>
        </w:tabs>
        <w:ind w:left="284" w:hanging="284"/>
        <w:rPr>
          <w:lang w:val="en-US"/>
        </w:rPr>
      </w:pPr>
      <w:r w:rsidRPr="00564A49">
        <w:rPr>
          <w:bCs/>
          <w:lang w:val="en-US"/>
        </w:rPr>
        <w:t>Otherwise (ctu_based_offset_enabled_flag[ i ][ j ] is equal to 1), the following applies:</w:t>
      </w:r>
    </w:p>
    <w:p w:rsidR="007E173E" w:rsidRPr="00564A49" w:rsidRDefault="007E173E" w:rsidP="007E173E">
      <w:pPr>
        <w:numPr>
          <w:ilvl w:val="0"/>
          <w:numId w:val="14"/>
        </w:numPr>
        <w:tabs>
          <w:tab w:val="clear" w:pos="794"/>
          <w:tab w:val="clear" w:pos="1191"/>
          <w:tab w:val="clear" w:pos="1588"/>
          <w:tab w:val="clear" w:pos="1985"/>
          <w:tab w:val="num" w:pos="709"/>
          <w:tab w:val="left" w:pos="1080"/>
          <w:tab w:val="left" w:pos="1440"/>
          <w:tab w:val="left" w:pos="2977"/>
        </w:tabs>
        <w:ind w:left="709" w:hanging="400"/>
        <w:rPr>
          <w:lang w:val="en-US"/>
        </w:rPr>
      </w:pPr>
      <w:r w:rsidRPr="00564A49">
        <w:rPr>
          <w:bCs/>
          <w:lang w:val="en-US"/>
        </w:rPr>
        <w:t>T</w:t>
      </w:r>
      <w:r w:rsidRPr="00564A49">
        <w:rPr>
          <w:lang w:val="en-US"/>
        </w:rPr>
        <w:t xml:space="preserve">he </w:t>
      </w:r>
      <w:r w:rsidRPr="00564A49">
        <w:rPr>
          <w:bCs/>
          <w:lang w:val="en-US"/>
        </w:rPr>
        <w:t>variable</w:t>
      </w:r>
      <w:r w:rsidRPr="00564A49">
        <w:rPr>
          <w:lang w:val="en-US"/>
        </w:rPr>
        <w:t xml:space="preserve"> </w:t>
      </w:r>
      <w:r w:rsidRPr="00564A49">
        <w:rPr>
          <w:bCs/>
          <w:lang w:val="en-US"/>
        </w:rPr>
        <w:t>refCtbAddr[ i ][ j ]</w:t>
      </w:r>
      <w:r w:rsidRPr="00564A49">
        <w:rPr>
          <w:lang w:val="en-US"/>
        </w:rPr>
        <w:t xml:space="preserve"> is derived as follows:</w:t>
      </w:r>
    </w:p>
    <w:p w:rsidR="007E173E" w:rsidRPr="00564A49" w:rsidRDefault="007E173E" w:rsidP="007E173E">
      <w:pPr>
        <w:pStyle w:val="Equation"/>
        <w:tabs>
          <w:tab w:val="clear" w:pos="794"/>
          <w:tab w:val="clear" w:pos="1588"/>
          <w:tab w:val="clear" w:pos="4849"/>
          <w:tab w:val="right" w:pos="864"/>
        </w:tabs>
        <w:ind w:left="1072"/>
        <w:rPr>
          <w:bCs/>
          <w:sz w:val="20"/>
          <w:szCs w:val="20"/>
          <w:lang w:val="en-US"/>
        </w:rPr>
      </w:pPr>
      <w:r w:rsidRPr="00564A49">
        <w:rPr>
          <w:sz w:val="20"/>
          <w:lang w:val="en-US"/>
        </w:rPr>
        <w:t>xOffset</w:t>
      </w:r>
      <w:r w:rsidRPr="00564A49">
        <w:rPr>
          <w:sz w:val="20"/>
          <w:szCs w:val="20"/>
          <w:lang w:val="en-US"/>
        </w:rPr>
        <w:t>[ i ]</w:t>
      </w:r>
      <w:r w:rsidRPr="00564A49">
        <w:rPr>
          <w:bCs/>
          <w:sz w:val="20"/>
          <w:szCs w:val="20"/>
          <w:lang w:val="en-US"/>
        </w:rPr>
        <w:t xml:space="preserve">[ j ] </w:t>
      </w:r>
      <w:r w:rsidRPr="00564A49">
        <w:rPr>
          <w:sz w:val="20"/>
          <w:szCs w:val="20"/>
          <w:lang w:val="en-US"/>
        </w:rPr>
        <w:t>= ( ( xColCtb</w:t>
      </w:r>
      <w:r w:rsidRPr="00564A49">
        <w:rPr>
          <w:bCs/>
          <w:sz w:val="20"/>
          <w:szCs w:val="20"/>
          <w:lang w:val="en-US"/>
        </w:rPr>
        <w:t>[ i ][ j ]</w:t>
      </w:r>
      <w:r w:rsidRPr="00564A49">
        <w:rPr>
          <w:sz w:val="20"/>
          <w:szCs w:val="20"/>
          <w:lang w:val="en-US"/>
        </w:rPr>
        <w:t> + minHorizontalCtbOffset[ i ]</w:t>
      </w:r>
      <w:r w:rsidRPr="00564A49">
        <w:rPr>
          <w:bCs/>
          <w:sz w:val="20"/>
          <w:szCs w:val="20"/>
          <w:lang w:val="en-US"/>
        </w:rPr>
        <w:t>[ j ]</w:t>
      </w:r>
      <w:r w:rsidRPr="00564A49">
        <w:rPr>
          <w:sz w:val="20"/>
          <w:szCs w:val="20"/>
          <w:lang w:val="en-US"/>
        </w:rPr>
        <w:t> ) &gt; ( refPicWidthInCtbsY</w:t>
      </w:r>
      <w:r w:rsidRPr="00564A49">
        <w:rPr>
          <w:bCs/>
          <w:sz w:val="20"/>
          <w:szCs w:val="20"/>
          <w:lang w:val="en-US"/>
        </w:rPr>
        <w:t>[ i ][ j ]</w:t>
      </w:r>
      <w:r w:rsidRPr="00564A49">
        <w:rPr>
          <w:sz w:val="20"/>
          <w:szCs w:val="20"/>
          <w:lang w:val="en-US"/>
        </w:rPr>
        <w:t> </w:t>
      </w:r>
      <w:r w:rsidRPr="00564A49">
        <w:rPr>
          <w:sz w:val="20"/>
          <w:szCs w:val="20"/>
          <w:lang w:val="en-US"/>
        </w:rPr>
        <w:noBreakHyphen/>
        <w:t xml:space="preserve"> 1 ) ) ? </w:t>
      </w:r>
      <w:r w:rsidRPr="00564A49">
        <w:rPr>
          <w:sz w:val="20"/>
          <w:szCs w:val="20"/>
          <w:lang w:val="en-US"/>
        </w:rPr>
        <w:br/>
        <w:t>( refPicWidthInCtbsY</w:t>
      </w:r>
      <w:r w:rsidRPr="00564A49">
        <w:rPr>
          <w:bCs/>
          <w:sz w:val="20"/>
          <w:szCs w:val="20"/>
          <w:lang w:val="en-US"/>
        </w:rPr>
        <w:t>[ i ][ j ]</w:t>
      </w:r>
      <w:r w:rsidRPr="00564A49">
        <w:rPr>
          <w:sz w:val="20"/>
          <w:szCs w:val="20"/>
          <w:lang w:val="en-US"/>
        </w:rPr>
        <w:t> </w:t>
      </w:r>
      <w:r w:rsidRPr="00564A49">
        <w:rPr>
          <w:sz w:val="20"/>
          <w:szCs w:val="20"/>
          <w:lang w:val="en-US"/>
        </w:rPr>
        <w:noBreakHyphen/>
        <w:t> 1 −xColCtb[ i ]</w:t>
      </w:r>
      <w:r w:rsidRPr="00564A49">
        <w:rPr>
          <w:bCs/>
          <w:sz w:val="20"/>
          <w:szCs w:val="20"/>
          <w:lang w:val="en-US"/>
        </w:rPr>
        <w:t>[ j ]</w:t>
      </w:r>
      <w:r w:rsidRPr="00564A49">
        <w:rPr>
          <w:sz w:val="20"/>
          <w:szCs w:val="20"/>
          <w:lang w:val="en-US"/>
        </w:rPr>
        <w:t> ) : ( minHorizontalCtbOffset[ i ]</w:t>
      </w:r>
      <w:r w:rsidRPr="00564A49">
        <w:rPr>
          <w:bCs/>
          <w:sz w:val="20"/>
          <w:szCs w:val="20"/>
          <w:lang w:val="en-US"/>
        </w:rPr>
        <w:t>[ j ]</w:t>
      </w:r>
      <w:r w:rsidRPr="00564A49">
        <w:rPr>
          <w:sz w:val="20"/>
          <w:szCs w:val="20"/>
          <w:lang w:val="en-US"/>
        </w:rPr>
        <w:t> </w:t>
      </w:r>
      <w:r w:rsidRPr="00564A49">
        <w:rPr>
          <w:bCs/>
          <w:sz w:val="20"/>
          <w:szCs w:val="20"/>
          <w:lang w:val="en-US"/>
        </w:rPr>
        <w:t>)</w:t>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26</w:t>
      </w:r>
      <w:r w:rsidRPr="00564A49">
        <w:rPr>
          <w:sz w:val="20"/>
          <w:szCs w:val="20"/>
          <w:lang w:val="en-US"/>
        </w:rPr>
        <w:fldChar w:fldCharType="end"/>
      </w:r>
      <w:r w:rsidRPr="00564A49">
        <w:rPr>
          <w:sz w:val="20"/>
          <w:szCs w:val="20"/>
          <w:lang w:val="en-US"/>
        </w:rPr>
        <w:t>)</w:t>
      </w:r>
    </w:p>
    <w:p w:rsidR="007E173E" w:rsidRPr="00564A49" w:rsidRDefault="007E173E" w:rsidP="007E173E">
      <w:pPr>
        <w:pStyle w:val="Equation"/>
        <w:tabs>
          <w:tab w:val="clear" w:pos="794"/>
          <w:tab w:val="clear" w:pos="1588"/>
          <w:tab w:val="clear" w:pos="4849"/>
          <w:tab w:val="right" w:pos="864"/>
        </w:tabs>
        <w:ind w:left="1072"/>
        <w:rPr>
          <w:bCs/>
          <w:sz w:val="20"/>
          <w:lang w:val="en-US"/>
        </w:rPr>
      </w:pPr>
      <w:r w:rsidRPr="00564A49">
        <w:rPr>
          <w:bCs/>
          <w:sz w:val="20"/>
          <w:szCs w:val="20"/>
          <w:lang w:val="en-US"/>
        </w:rPr>
        <w:t>yOffset</w:t>
      </w:r>
      <w:r w:rsidRPr="00564A49">
        <w:rPr>
          <w:sz w:val="20"/>
          <w:lang w:val="en-US"/>
        </w:rPr>
        <w:t>[ i ]</w:t>
      </w:r>
      <w:r w:rsidRPr="00564A49">
        <w:rPr>
          <w:bCs/>
          <w:sz w:val="20"/>
          <w:szCs w:val="20"/>
          <w:lang w:val="en-US"/>
        </w:rPr>
        <w:t xml:space="preserve">[ j ] </w:t>
      </w:r>
      <w:r w:rsidRPr="00564A49">
        <w:rPr>
          <w:sz w:val="20"/>
          <w:lang w:val="en-US"/>
        </w:rPr>
        <w:t>= ( min_spatial_segment_offset_plus1</w:t>
      </w:r>
      <w:r w:rsidRPr="00564A49">
        <w:rPr>
          <w:bCs/>
          <w:sz w:val="20"/>
          <w:lang w:val="en-US"/>
        </w:rPr>
        <w:t>[ i ]</w:t>
      </w:r>
      <w:r w:rsidRPr="00564A49">
        <w:rPr>
          <w:bCs/>
          <w:sz w:val="20"/>
          <w:szCs w:val="20"/>
          <w:lang w:val="en-US"/>
        </w:rPr>
        <w:t>[ j ]</w:t>
      </w:r>
      <w:r w:rsidRPr="00564A49">
        <w:rPr>
          <w:sz w:val="20"/>
          <w:lang w:val="en-US"/>
        </w:rPr>
        <w:t> − 1 ) * refPicWidthInCtbsY</w:t>
      </w:r>
      <w:r w:rsidRPr="00564A49">
        <w:rPr>
          <w:bCs/>
          <w:sz w:val="20"/>
          <w:lang w:val="en-US"/>
        </w:rPr>
        <w:t>[ i ]</w:t>
      </w:r>
      <w:r w:rsidRPr="00564A49">
        <w:rPr>
          <w:bCs/>
          <w:sz w:val="20"/>
          <w:szCs w:val="20"/>
          <w:lang w:val="en-US"/>
        </w:rPr>
        <w:t>[ j ]</w:t>
      </w:r>
      <w:r w:rsidRPr="00564A49">
        <w:rPr>
          <w:bCs/>
          <w:sz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27</w:t>
      </w:r>
      <w:r w:rsidRPr="00564A49">
        <w:rPr>
          <w:sz w:val="20"/>
          <w:szCs w:val="20"/>
          <w:lang w:val="en-US"/>
        </w:rPr>
        <w:fldChar w:fldCharType="end"/>
      </w:r>
      <w:r w:rsidRPr="00564A49">
        <w:rPr>
          <w:sz w:val="20"/>
          <w:szCs w:val="20"/>
          <w:lang w:val="en-US"/>
        </w:rPr>
        <w:t>)</w:t>
      </w:r>
    </w:p>
    <w:p w:rsidR="007E173E" w:rsidRPr="00564A49" w:rsidRDefault="007E173E" w:rsidP="007E173E">
      <w:pPr>
        <w:pStyle w:val="Equation"/>
        <w:tabs>
          <w:tab w:val="clear" w:pos="794"/>
          <w:tab w:val="clear" w:pos="1588"/>
          <w:tab w:val="clear" w:pos="4849"/>
          <w:tab w:val="right" w:pos="864"/>
        </w:tabs>
        <w:ind w:left="1072"/>
        <w:rPr>
          <w:sz w:val="20"/>
          <w:lang w:val="en-US"/>
        </w:rPr>
      </w:pPr>
      <w:r w:rsidRPr="00564A49">
        <w:rPr>
          <w:bCs/>
          <w:sz w:val="20"/>
          <w:szCs w:val="20"/>
          <w:lang w:val="en-US"/>
        </w:rPr>
        <w:t>refCtbAddr</w:t>
      </w:r>
      <w:r w:rsidRPr="00564A49">
        <w:rPr>
          <w:bCs/>
          <w:sz w:val="20"/>
          <w:lang w:val="en-US"/>
        </w:rPr>
        <w:t>[ i ]</w:t>
      </w:r>
      <w:r w:rsidRPr="00564A49">
        <w:rPr>
          <w:bCs/>
          <w:sz w:val="20"/>
          <w:szCs w:val="20"/>
          <w:lang w:val="en-US"/>
        </w:rPr>
        <w:t>[ j ]</w:t>
      </w:r>
      <w:r w:rsidRPr="00564A49">
        <w:rPr>
          <w:bCs/>
          <w:sz w:val="20"/>
          <w:lang w:val="en-US"/>
        </w:rPr>
        <w:t xml:space="preserve"> </w:t>
      </w:r>
      <w:r w:rsidRPr="00564A49">
        <w:rPr>
          <w:sz w:val="20"/>
          <w:lang w:val="en-US"/>
        </w:rPr>
        <w:t>= colCtbAddr</w:t>
      </w:r>
      <w:r w:rsidRPr="00564A49">
        <w:rPr>
          <w:bCs/>
          <w:sz w:val="20"/>
          <w:lang w:val="en-US"/>
        </w:rPr>
        <w:t>[ i ]</w:t>
      </w:r>
      <w:r w:rsidRPr="00564A49">
        <w:rPr>
          <w:bCs/>
          <w:sz w:val="20"/>
          <w:szCs w:val="20"/>
          <w:lang w:val="en-US"/>
        </w:rPr>
        <w:t>[ j ]</w:t>
      </w:r>
      <w:r w:rsidRPr="00564A49">
        <w:rPr>
          <w:bCs/>
          <w:sz w:val="20"/>
          <w:lang w:val="en-US"/>
        </w:rPr>
        <w:t> + xOffset</w:t>
      </w:r>
      <w:r w:rsidRPr="00564A49">
        <w:rPr>
          <w:sz w:val="20"/>
          <w:lang w:val="en-US"/>
        </w:rPr>
        <w:t>[ i ]</w:t>
      </w:r>
      <w:r w:rsidRPr="00564A49">
        <w:rPr>
          <w:bCs/>
          <w:sz w:val="20"/>
          <w:szCs w:val="20"/>
          <w:lang w:val="en-US"/>
        </w:rPr>
        <w:t>[ j ]</w:t>
      </w:r>
      <w:r w:rsidRPr="00564A49">
        <w:rPr>
          <w:bCs/>
          <w:sz w:val="20"/>
          <w:lang w:val="en-US"/>
        </w:rPr>
        <w:t> + yOffset</w:t>
      </w:r>
      <w:r w:rsidRPr="00564A49">
        <w:rPr>
          <w:sz w:val="20"/>
          <w:lang w:val="en-US"/>
        </w:rPr>
        <w:t>[ i ]</w:t>
      </w:r>
      <w:r w:rsidRPr="00564A49">
        <w:rPr>
          <w:bCs/>
          <w:sz w:val="20"/>
          <w:szCs w:val="20"/>
          <w:lang w:val="en-US"/>
        </w:rPr>
        <w:t>[ j ]</w:t>
      </w:r>
      <w:r w:rsidRPr="00564A49">
        <w:rPr>
          <w:sz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28</w:t>
      </w:r>
      <w:r w:rsidRPr="00564A49">
        <w:rPr>
          <w:sz w:val="20"/>
          <w:szCs w:val="20"/>
          <w:lang w:val="en-US"/>
        </w:rPr>
        <w:fldChar w:fldCharType="end"/>
      </w:r>
      <w:r w:rsidRPr="00564A49">
        <w:rPr>
          <w:sz w:val="20"/>
          <w:szCs w:val="20"/>
          <w:lang w:val="en-US"/>
        </w:rPr>
        <w:t>)</w:t>
      </w:r>
    </w:p>
    <w:p w:rsidR="007E173E" w:rsidRPr="00564A49" w:rsidRDefault="007E173E" w:rsidP="007E173E">
      <w:pPr>
        <w:numPr>
          <w:ilvl w:val="0"/>
          <w:numId w:val="14"/>
        </w:numPr>
        <w:tabs>
          <w:tab w:val="clear" w:pos="794"/>
          <w:tab w:val="clear" w:pos="1191"/>
          <w:tab w:val="clear" w:pos="1588"/>
          <w:tab w:val="clear" w:pos="1985"/>
          <w:tab w:val="num" w:pos="709"/>
          <w:tab w:val="left" w:pos="1080"/>
          <w:tab w:val="left" w:pos="1440"/>
          <w:tab w:val="left" w:pos="2977"/>
        </w:tabs>
        <w:ind w:left="709" w:hanging="400"/>
        <w:rPr>
          <w:bCs/>
          <w:lang w:val="en-US"/>
        </w:rPr>
      </w:pPr>
      <w:r w:rsidRPr="00564A49">
        <w:rPr>
          <w:bCs/>
          <w:lang w:val="en-US"/>
        </w:rPr>
        <w:t>Let CTU A be any CTU in any picture picA of the i-th layer, and ctbAddr be the raster scan address ctbAddr of CTU A. Let CTU B be a CTU that is in the picture belonging to the same access unit as picA and belonging to the j-th direct reference layer of the i-th layer and that has raster scan address greater than refCtbAddr[ i ][ j ]. When CTU B is present, the syntax elements of CTU A are constrained such that no sample or syntax elements values in CTU B are used for inter-layer prediction in the decoding process of any samples within CTU A.</w:t>
      </w:r>
    </w:p>
    <w:p w:rsidR="007E173E" w:rsidRPr="00564A49" w:rsidRDefault="007E173E" w:rsidP="007E173E">
      <w:pPr>
        <w:pStyle w:val="3N"/>
        <w:rPr>
          <w:lang w:val="en-CA"/>
        </w:rPr>
      </w:pPr>
      <w:r w:rsidRPr="00564A49">
        <w:rPr>
          <w:b/>
          <w:lang w:val="en-CA"/>
        </w:rPr>
        <w:t>video_signal_info_idx_present_flag</w:t>
      </w:r>
      <w:r w:rsidRPr="00564A49">
        <w:rPr>
          <w:lang w:val="en-CA"/>
        </w:rPr>
        <w:t xml:space="preserve"> equal to 1 specifies that the syntax elements vps_num_video_signal_info_minus1, and vps_video_signal_info_idx[ i ] are present. video_signal_info_idx_present_flag equal to 0 specifies that the syntax elements vps_num_video_signal_info_minus1, and vps_video_signal_info_idx[ i ] are not present. </w:t>
      </w:r>
    </w:p>
    <w:p w:rsidR="007E173E" w:rsidRPr="00564A49" w:rsidRDefault="007E173E" w:rsidP="007E173E">
      <w:pPr>
        <w:pStyle w:val="3N"/>
        <w:rPr>
          <w:lang w:val="en-CA"/>
        </w:rPr>
      </w:pPr>
      <w:r w:rsidRPr="00564A49">
        <w:rPr>
          <w:b/>
          <w:lang w:val="en-CA"/>
        </w:rPr>
        <w:t>vps_num_video_signal_info_minus1</w:t>
      </w:r>
      <w:r w:rsidRPr="00564A49">
        <w:rPr>
          <w:lang w:val="en-CA"/>
        </w:rPr>
        <w:t xml:space="preserve"> plus 1 specifies the number of the following video_signal_info( ) syntax structures in the VPS. When not present, the value of vps_num_video_signal_info_minus1 is inferred to be equal to MaxLayersMinus1. </w:t>
      </w:r>
    </w:p>
    <w:p w:rsidR="007E173E" w:rsidRPr="00564A49" w:rsidRDefault="007E173E" w:rsidP="007E173E">
      <w:pPr>
        <w:pStyle w:val="3N"/>
        <w:rPr>
          <w:lang w:val="en-CA"/>
        </w:rPr>
      </w:pPr>
      <w:r w:rsidRPr="00564A49">
        <w:rPr>
          <w:b/>
          <w:lang w:val="en-CA"/>
        </w:rPr>
        <w:t>vps_video_signal_info_idx</w:t>
      </w:r>
      <w:r w:rsidRPr="00564A49">
        <w:rPr>
          <w:lang w:val="en-CA"/>
        </w:rPr>
        <w:t>[ i ] specifies the index, into the list of video_signal_info( ) syntax structures in the VPS, of the video_signal_info( ) syntax structure that applies to the layer with nuh_layer_id equal to layer_id_in_nuh[ i ]. When vps_video_signal_info_idx[ i ] is not present, vps_video_signal_info_idx[ i ] is inferred to be equal to ( video_signal_info_idx_present_flag ? 0 :</w:t>
      </w:r>
      <w:r w:rsidRPr="00564A49">
        <w:t> </w:t>
      </w:r>
      <w:r w:rsidRPr="00564A49">
        <w:rPr>
          <w:lang w:val="en-CA"/>
        </w:rPr>
        <w:t>i ). The value of vps_video_signal_info_idx[ i ] shall be in the range of 0 to vps_num_video_signal_info_minus1, inclusive.</w:t>
      </w:r>
    </w:p>
    <w:p w:rsidR="007E173E" w:rsidRPr="00564A49" w:rsidRDefault="007E173E" w:rsidP="007E173E">
      <w:pPr>
        <w:pStyle w:val="3N"/>
        <w:rPr>
          <w:szCs w:val="22"/>
        </w:rPr>
      </w:pPr>
      <w:r w:rsidRPr="00564A49">
        <w:rPr>
          <w:b/>
          <w:szCs w:val="22"/>
        </w:rPr>
        <w:t>vps_vui_bsp_hrd_present_flag</w:t>
      </w:r>
      <w:r w:rsidRPr="00564A49">
        <w:rPr>
          <w:szCs w:val="22"/>
        </w:rPr>
        <w:t xml:space="preserve"> equal to 0 specifies that no bitstream partition HRD parameters are present in the VPS VUI.  vps_vui_bsp_hrd_present_flag equal to 1 specifies that bitstream partition HRD parameters are present in the VPS VUI.</w:t>
      </w:r>
    </w:p>
    <w:p w:rsidR="007E173E" w:rsidRPr="00564A49" w:rsidRDefault="007E173E" w:rsidP="007E173E">
      <w:pPr>
        <w:rPr>
          <w:noProof/>
          <w:lang w:eastAsia="ko-KR"/>
        </w:rPr>
      </w:pPr>
      <w:r w:rsidRPr="00564A49">
        <w:rPr>
          <w:b/>
          <w:lang w:eastAsia="de-DE"/>
        </w:rPr>
        <w:t>base_layer_parameter_set_compatibility_flag</w:t>
      </w:r>
      <w:r w:rsidRPr="00564A49">
        <w:rPr>
          <w:noProof/>
          <w:lang w:eastAsia="ko-KR"/>
        </w:rPr>
        <w:t xml:space="preserve">[ i ] equal to 1 specifies that the following constraints apply to the layer with nuh_layer_id equal to layer_id_in_nuh[ i ]. </w:t>
      </w:r>
      <w:r w:rsidRPr="00564A49">
        <w:rPr>
          <w:lang w:eastAsia="de-DE"/>
        </w:rPr>
        <w:t>base_layer_parameter_set_compatibility_flag</w:t>
      </w:r>
      <w:r w:rsidRPr="00564A49">
        <w:rPr>
          <w:noProof/>
          <w:lang w:eastAsia="ko-KR"/>
        </w:rPr>
        <w:t>[ i ] equal to 0 specifies that the following constraints may or may not apply to the layer with nuh_layer_id equal to layer_id_in_nuh[ i ].</w:t>
      </w:r>
    </w:p>
    <w:p w:rsidR="007E173E" w:rsidRPr="00564A49" w:rsidRDefault="007E173E" w:rsidP="007E173E">
      <w:pPr>
        <w:numPr>
          <w:ilvl w:val="0"/>
          <w:numId w:val="15"/>
        </w:numPr>
        <w:tabs>
          <w:tab w:val="left" w:pos="284"/>
        </w:tabs>
        <w:ind w:left="284" w:hanging="284"/>
        <w:rPr>
          <w:lang w:val="en-CA"/>
        </w:rPr>
      </w:pPr>
      <w:r w:rsidRPr="00564A49">
        <w:rPr>
          <w:lang w:val="en-CA"/>
        </w:rPr>
        <w:t xml:space="preserve">Each </w:t>
      </w:r>
      <w:r w:rsidRPr="00564A49">
        <w:rPr>
          <w:bCs/>
          <w:lang w:val="en-US"/>
        </w:rPr>
        <w:t>coded</w:t>
      </w:r>
      <w:r w:rsidRPr="00564A49">
        <w:rPr>
          <w:lang w:val="en-CA"/>
        </w:rPr>
        <w:t xml:space="preserve"> slice segment NAL unit with nuh_layer_id value equal to layer_id_in_nuh[ i ] referring to the VPS shall refer to a PPS with nuh_layer_id value equal to 0.</w:t>
      </w:r>
    </w:p>
    <w:p w:rsidR="007E173E" w:rsidRPr="00564A49" w:rsidRDefault="007E173E" w:rsidP="007E173E">
      <w:pPr>
        <w:numPr>
          <w:ilvl w:val="0"/>
          <w:numId w:val="15"/>
        </w:numPr>
        <w:tabs>
          <w:tab w:val="left" w:pos="284"/>
        </w:tabs>
        <w:ind w:left="284" w:hanging="284"/>
        <w:rPr>
          <w:lang w:val="en-CA"/>
        </w:rPr>
      </w:pPr>
      <w:r w:rsidRPr="00564A49">
        <w:rPr>
          <w:lang w:val="en-CA"/>
        </w:rPr>
        <w:t xml:space="preserve">Each </w:t>
      </w:r>
      <w:r w:rsidRPr="00564A49">
        <w:rPr>
          <w:bCs/>
          <w:lang w:val="en-US"/>
        </w:rPr>
        <w:t>coded</w:t>
      </w:r>
      <w:r w:rsidRPr="00564A49">
        <w:rPr>
          <w:lang w:val="en-CA"/>
        </w:rPr>
        <w:t xml:space="preserve"> slice segment NAL unit with nuh_layer_id value equal to layer_id_in_nuh[ i ] referring to the VPS shall refer to a SPS with nuh_layer_id value equal to 0.</w:t>
      </w:r>
    </w:p>
    <w:p w:rsidR="007E173E" w:rsidRPr="00564A49" w:rsidRDefault="007E173E" w:rsidP="007E173E">
      <w:pPr>
        <w:numPr>
          <w:ilvl w:val="0"/>
          <w:numId w:val="15"/>
        </w:numPr>
        <w:tabs>
          <w:tab w:val="left" w:pos="284"/>
        </w:tabs>
        <w:ind w:left="284" w:hanging="284"/>
        <w:rPr>
          <w:lang w:val="en-CA"/>
        </w:rPr>
      </w:pPr>
      <w:r w:rsidRPr="00564A49">
        <w:rPr>
          <w:lang w:eastAsia="ko-KR"/>
        </w:rPr>
        <w:t xml:space="preserve">The </w:t>
      </w:r>
      <w:r w:rsidRPr="00564A49">
        <w:rPr>
          <w:bCs/>
          <w:lang w:val="en-US"/>
        </w:rPr>
        <w:t>values</w:t>
      </w:r>
      <w:r w:rsidRPr="00564A49">
        <w:rPr>
          <w:lang w:eastAsia="ko-KR"/>
        </w:rPr>
        <w:t xml:space="preserve"> of chroma_format_idc, separate_colour_plane_flag, pic_width_in_luma_samples, pic_height_in_luma_samples, bit_depth_luma_minus8, and bit_depth_chroma_minus8, respectively, of the active SPS for the layer with nuh_layer_id equal to layer_id_in_nuh[ i ] shall be the same as the values of chroma_format_idc, separate_colour_plane_flag, pic_width_in_luma_samples, pic_height_in_luma_samples, bit_depth_luma_minus8, and bit_depth_chroma_minus8, respectively, of the vps_rep_format_idx[ i ]-th rep_format( ) syntax structure in the active VPS.</w:t>
      </w:r>
    </w:p>
    <w:p w:rsidR="007E173E" w:rsidRPr="00564A49" w:rsidRDefault="007E173E" w:rsidP="007E173E">
      <w:pPr>
        <w:pStyle w:val="3H4"/>
        <w:keepLines w:val="0"/>
        <w:numPr>
          <w:ilvl w:val="5"/>
          <w:numId w:val="37"/>
        </w:numPr>
        <w:tabs>
          <w:tab w:val="clear" w:pos="1080"/>
          <w:tab w:val="num" w:pos="1134"/>
        </w:tabs>
        <w:ind w:left="1134" w:hanging="1134"/>
      </w:pPr>
      <w:r w:rsidRPr="00564A49">
        <w:lastRenderedPageBreak/>
        <w:t>Video signal info semantics</w:t>
      </w:r>
    </w:p>
    <w:p w:rsidR="007E173E" w:rsidRPr="00564A49" w:rsidRDefault="007E173E" w:rsidP="007E173E">
      <w:pPr>
        <w:pStyle w:val="3N"/>
      </w:pPr>
      <w:r w:rsidRPr="00564A49">
        <w:rPr>
          <w:b/>
        </w:rPr>
        <w:t>video_vps_format</w:t>
      </w:r>
      <w:r w:rsidRPr="00564A49">
        <w:t xml:space="preserve">, </w:t>
      </w:r>
      <w:r w:rsidRPr="00564A49">
        <w:rPr>
          <w:b/>
        </w:rPr>
        <w:t>video_full_range_vps_flag</w:t>
      </w:r>
      <w:r w:rsidRPr="00564A49">
        <w:t xml:space="preserve">, </w:t>
      </w:r>
      <w:r w:rsidRPr="00564A49">
        <w:rPr>
          <w:b/>
        </w:rPr>
        <w:t>colour_primaries_vps</w:t>
      </w:r>
      <w:r w:rsidRPr="00564A49">
        <w:t xml:space="preserve">, </w:t>
      </w:r>
      <w:r w:rsidRPr="00564A49">
        <w:rPr>
          <w:b/>
        </w:rPr>
        <w:t>transfer_characteristics_vps</w:t>
      </w:r>
      <w:r w:rsidRPr="00564A49">
        <w:t xml:space="preserve">, </w:t>
      </w:r>
      <w:r w:rsidRPr="00564A49">
        <w:rPr>
          <w:b/>
        </w:rPr>
        <w:t>matrix_coeffs_vps</w:t>
      </w:r>
      <w:r w:rsidRPr="00564A49">
        <w:t xml:space="preserve"> are used for inference of the values of the SPS VUI syntax elements video_format, video_full_range_flag, colour_primaries, transfer_characteristics, matrix_coeffs respectively, for each SPS that refers to the VPS.</w:t>
      </w:r>
    </w:p>
    <w:p w:rsidR="007E173E" w:rsidRPr="00564A49" w:rsidRDefault="007E173E" w:rsidP="007E173E">
      <w:pPr>
        <w:pStyle w:val="3N"/>
      </w:pPr>
      <w:r w:rsidRPr="00564A49">
        <w:t>For each of these syntax elements, all constraints, if any, that apply to the value of the corresponding SPS VUI syntax element also apply.</w:t>
      </w:r>
    </w:p>
    <w:p w:rsidR="007E173E" w:rsidRPr="00564A49" w:rsidRDefault="007E173E" w:rsidP="007E173E">
      <w:pPr>
        <w:pStyle w:val="3H4"/>
        <w:keepLines w:val="0"/>
        <w:numPr>
          <w:ilvl w:val="5"/>
          <w:numId w:val="37"/>
        </w:numPr>
        <w:tabs>
          <w:tab w:val="clear" w:pos="1080"/>
          <w:tab w:val="num" w:pos="1134"/>
        </w:tabs>
        <w:ind w:left="1134" w:hanging="1134"/>
      </w:pPr>
      <w:r w:rsidRPr="00564A49">
        <w:t>VPS VUI bitstream partition HRD parameters semantics</w:t>
      </w:r>
    </w:p>
    <w:p w:rsidR="007E173E" w:rsidRPr="00564A49" w:rsidRDefault="007E173E" w:rsidP="007E173E">
      <w:pPr>
        <w:pStyle w:val="3N"/>
      </w:pPr>
      <w:r w:rsidRPr="00564A49">
        <w:rPr>
          <w:b/>
        </w:rPr>
        <w:t>vps_num_bsp_hrd_parameters_minus1</w:t>
      </w:r>
      <w:r w:rsidRPr="00564A49">
        <w:t xml:space="preserve"> plus 1 specifies the number of hrd_parameters( ) syntax structures present within the vps_vui_bsp_hrd_parameters( ) syntax structure.</w:t>
      </w:r>
    </w:p>
    <w:p w:rsidR="007E173E" w:rsidRPr="00564A49" w:rsidRDefault="007E173E" w:rsidP="007E173E">
      <w:pPr>
        <w:pStyle w:val="3N"/>
        <w:rPr>
          <w:lang w:val="en-US"/>
        </w:rPr>
      </w:pPr>
      <w:r w:rsidRPr="00564A49">
        <w:rPr>
          <w:b/>
        </w:rPr>
        <w:t>bsp_cprms_present_flag</w:t>
      </w:r>
      <w:r w:rsidRPr="00564A49">
        <w:t>[ i ] equal to 1 specifies that the HRD parameters that are common for all sub-layers are present in the i-th hrd_parameters( ) syntax structure in the vps_vui_bsp_hrd_parameters( ) syntax structure. bsp_</w:t>
      </w:r>
      <w:r w:rsidRPr="00564A49">
        <w:rPr>
          <w:lang w:val="en-US"/>
        </w:rPr>
        <w:t>cprms_present_flag[ i ] equal to 0 specifies that the HRD parameters that are common for all sub-layers are not present in the i-th hrd_parameters( ) syntax structure in the vps_vui_bsp_hrd_parameters( ) syntax structure and are derived to be the same as the ( i − 1 )-th hrd_parameters( ) syntax structure in the in the vps_vui_bsp_hrd_parameters( ) syntax structure. bsp_cprms_present_flag[ 0 ] is inferred to be equal to 1.</w:t>
      </w:r>
    </w:p>
    <w:p w:rsidR="007E173E" w:rsidRPr="00564A49" w:rsidRDefault="007E173E" w:rsidP="007E173E">
      <w:pPr>
        <w:pStyle w:val="3N"/>
      </w:pPr>
      <w:r w:rsidRPr="00564A49">
        <w:rPr>
          <w:b/>
        </w:rPr>
        <w:t>num_bitstream_partitions</w:t>
      </w:r>
      <w:r w:rsidRPr="00564A49">
        <w:t>[ h ] specifies the number of bitstream partitions for which HRD parameters are specified for the layer set with index h.</w:t>
      </w:r>
    </w:p>
    <w:p w:rsidR="007E173E" w:rsidRPr="00564A49" w:rsidRDefault="007E173E" w:rsidP="007E173E">
      <w:pPr>
        <w:pStyle w:val="3N"/>
        <w:rPr>
          <w:lang w:val="en-US"/>
        </w:rPr>
      </w:pPr>
      <w:r w:rsidRPr="00564A49">
        <w:rPr>
          <w:b/>
        </w:rPr>
        <w:t>layer_in_bsp_flag</w:t>
      </w:r>
      <w:r w:rsidRPr="00564A49">
        <w:t xml:space="preserve">[ h ][ i ][ j ] </w:t>
      </w:r>
      <w:r w:rsidRPr="00564A49">
        <w:rPr>
          <w:lang w:val="en-US"/>
        </w:rPr>
        <w:t>specifies that the layer with index j is a part of bitstream partition with index i within the layer set with index h.</w:t>
      </w:r>
    </w:p>
    <w:p w:rsidR="007E173E" w:rsidRPr="00564A49" w:rsidRDefault="007E173E" w:rsidP="007E173E">
      <w:pPr>
        <w:pStyle w:val="3N"/>
        <w:rPr>
          <w:b/>
        </w:rPr>
      </w:pPr>
      <w:r w:rsidRPr="00564A49">
        <w:rPr>
          <w:lang w:val="en-US"/>
        </w:rPr>
        <w:t>It is a requirement of bitstream conformance that bitstream partition with index j shall not include direct or indirect reference layers of any layers in bitstream partition i for any values of i and j in the range of 0 to num_bitstream_partitions[ h ] − 1, inclusive, such that i is less than j.</w:t>
      </w:r>
    </w:p>
    <w:p w:rsidR="007E173E" w:rsidRPr="00564A49" w:rsidRDefault="007E173E" w:rsidP="007E173E">
      <w:pPr>
        <w:pStyle w:val="3N"/>
      </w:pPr>
      <w:r w:rsidRPr="00564A49">
        <w:rPr>
          <w:b/>
        </w:rPr>
        <w:t>num_bsp_sched_combinations</w:t>
      </w:r>
      <w:r w:rsidRPr="00564A49">
        <w:rPr>
          <w:lang w:val="en-US"/>
        </w:rPr>
        <w:t>[ h ]</w:t>
      </w:r>
      <w:r w:rsidRPr="00564A49">
        <w:t xml:space="preserve"> specifies the number of combinations of delivery schedules and hrd_parameters( ) specified for bitstream partitions for the layer set with index h.</w:t>
      </w:r>
    </w:p>
    <w:p w:rsidR="00F95233" w:rsidRPr="00564A49" w:rsidRDefault="00F95233" w:rsidP="007E173E">
      <w:pPr>
        <w:pStyle w:val="3N"/>
      </w:pPr>
      <w:r w:rsidRPr="00564A49">
        <w:t>The variable SchedCombCnt[ h ] is set equal to num_bsp_sched_combinations</w:t>
      </w:r>
      <w:r w:rsidRPr="00564A49">
        <w:rPr>
          <w:lang w:val="en-US"/>
        </w:rPr>
        <w:t>[ h ].</w:t>
      </w:r>
    </w:p>
    <w:p w:rsidR="007E173E" w:rsidRPr="00564A49" w:rsidRDefault="007E173E" w:rsidP="007E173E">
      <w:pPr>
        <w:pStyle w:val="3N"/>
      </w:pPr>
      <w:r w:rsidRPr="00564A49">
        <w:rPr>
          <w:b/>
          <w:lang w:val="en-US"/>
        </w:rPr>
        <w:t>bsp_comb_hrd_idx</w:t>
      </w:r>
      <w:r w:rsidRPr="00564A49">
        <w:rPr>
          <w:lang w:val="en-US"/>
        </w:rPr>
        <w:t>[ h ][ i ][ j ] specifies the index of hrd_parameters( ) within the vps_vui_bsp_hrd_parameters(</w:t>
      </w:r>
      <w:r w:rsidRPr="00564A49">
        <w:t> ) syntax structure used in the i-th combination of a delivery schedule and hrd_parameters( ) specified for the bitstream partition with index j and for the layer set with index h.</w:t>
      </w:r>
    </w:p>
    <w:p w:rsidR="007E173E" w:rsidRPr="00564A49" w:rsidRDefault="007E173E" w:rsidP="007E173E">
      <w:pPr>
        <w:pStyle w:val="3N"/>
        <w:rPr>
          <w:lang w:val="en-US"/>
        </w:rPr>
      </w:pPr>
      <w:r w:rsidRPr="00564A49">
        <w:rPr>
          <w:b/>
        </w:rPr>
        <w:t>bsp_comb_sched_idx</w:t>
      </w:r>
      <w:r w:rsidRPr="00564A49">
        <w:rPr>
          <w:lang w:val="en-US"/>
        </w:rPr>
        <w:t>[ h ]</w:t>
      </w:r>
      <w:r w:rsidRPr="00564A49">
        <w:t xml:space="preserve">[ i ][ j ] specifies the index of a delivery schedule within the hrd_parameters( ) syntax structure with the index </w:t>
      </w:r>
      <w:r w:rsidRPr="00564A49">
        <w:rPr>
          <w:lang w:val="en-US"/>
        </w:rPr>
        <w:t xml:space="preserve">bsp_comb_hrd_idx[ h ][ i ][ j ] that is used in the i-th combination </w:t>
      </w:r>
      <w:r w:rsidRPr="00564A49">
        <w:t>of a delivery schedule and hrd_parameters( ) specified for the bitstream partition with index j and for the layer set with index h</w:t>
      </w:r>
      <w:r w:rsidRPr="00564A49">
        <w:rPr>
          <w:lang w:val="en-US"/>
        </w:rPr>
        <w:t>.</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Sequence parameter set RBSP semantics</w:t>
      </w:r>
      <w:bookmarkEnd w:id="1567"/>
      <w:bookmarkEnd w:id="1568"/>
      <w:bookmarkEnd w:id="1569"/>
    </w:p>
    <w:p w:rsidR="007E173E" w:rsidRPr="00564A49" w:rsidRDefault="007E173E" w:rsidP="007E173E">
      <w:pPr>
        <w:pStyle w:val="3N"/>
        <w:rPr>
          <w:lang w:val="en-US"/>
        </w:rPr>
      </w:pPr>
      <w:r w:rsidRPr="00564A49">
        <w:rPr>
          <w:lang w:val="en-US"/>
        </w:rPr>
        <w:t>The specifications in subclause 7.4.3.2 apply, with following additions and modifications.</w:t>
      </w:r>
    </w:p>
    <w:p w:rsidR="007E173E" w:rsidRPr="00564A49" w:rsidRDefault="007E173E" w:rsidP="007E173E">
      <w:pPr>
        <w:rPr>
          <w:lang w:val="en-US" w:eastAsia="ko-KR"/>
        </w:rPr>
      </w:pPr>
      <w:r w:rsidRPr="00564A49">
        <w:rPr>
          <w:b/>
          <w:lang w:val="en-US" w:eastAsia="ko-KR"/>
        </w:rPr>
        <w:t>sps_max_sub_layers_minus1</w:t>
      </w:r>
      <w:r w:rsidRPr="00564A49">
        <w:rPr>
          <w:lang w:val="en-US" w:eastAsia="ko-KR"/>
        </w:rPr>
        <w:t xml:space="preserve"> plus 1 specifies the maximum number of temporal sub-layers that may be present in each CVS referring to the SPS. The value of sps_max_sub_layers_minus1 shall be in the range of 0 to 6, inclusive. When not present sps_max_sub_layers_minus1 is inferred to be equal to vps_max_sub_layers_minus1.</w:t>
      </w:r>
    </w:p>
    <w:p w:rsidR="007E173E" w:rsidRPr="00564A49" w:rsidRDefault="007E173E" w:rsidP="007E173E">
      <w:pPr>
        <w:rPr>
          <w:lang w:val="en-US" w:eastAsia="ko-KR"/>
        </w:rPr>
      </w:pPr>
      <w:r w:rsidRPr="00564A49">
        <w:rPr>
          <w:b/>
          <w:lang w:val="en-US" w:eastAsia="ko-KR"/>
        </w:rPr>
        <w:t>sps_temporal_id_nesting_flag</w:t>
      </w:r>
      <w:r w:rsidRPr="00564A49">
        <w:rPr>
          <w:lang w:val="en-US" w:eastAsia="ko-KR"/>
        </w:rPr>
        <w:t>, when sps_max_sub_layers_minus1 is greater than 0, specifies whether inter prediction is additionally restricted for CVSs referring to the SPS. When vps_temporal_id_nesting_flag is equal to 1, sps_temporal_id_nesting_flag shall be equal to 1. When sps_max_sub_layers_minus1 is equal to 0, sps_temporal_id_nesting_flag shall be equal to 1. When not present sps_temporal_id_nesting_flag is inferred to be equal to vps_temporal_id_nesting_flag.</w:t>
      </w:r>
    </w:p>
    <w:p w:rsidR="007E173E" w:rsidRPr="00564A49" w:rsidRDefault="007E173E" w:rsidP="007E173E">
      <w:pPr>
        <w:pStyle w:val="Note1"/>
        <w:rPr>
          <w:lang w:val="en-US" w:eastAsia="ko-KR"/>
        </w:rPr>
      </w:pPr>
      <w:r w:rsidRPr="00564A49">
        <w:rPr>
          <w:lang w:val="en-US" w:eastAsia="ko-KR"/>
        </w:rPr>
        <w:t>NOTE </w:t>
      </w:r>
      <w:r w:rsidRPr="00564A49">
        <w:rPr>
          <w:lang w:val="en-US"/>
        </w:rPr>
        <w:fldChar w:fldCharType="begin" w:fldLock="1"/>
      </w:r>
      <w:r w:rsidRPr="00564A49">
        <w:rPr>
          <w:lang w:val="en-US"/>
        </w:rPr>
        <w:instrText xml:space="preserve"> SEQ NoteCounter \r 1 \* MERGEFORMAT </w:instrText>
      </w:r>
      <w:r w:rsidRPr="00564A49">
        <w:rPr>
          <w:lang w:val="en-US"/>
        </w:rPr>
        <w:fldChar w:fldCharType="separate"/>
      </w:r>
      <w:r w:rsidRPr="00564A49">
        <w:rPr>
          <w:noProof/>
          <w:lang w:val="en-US"/>
        </w:rPr>
        <w:t>1</w:t>
      </w:r>
      <w:r w:rsidRPr="00564A49">
        <w:rPr>
          <w:lang w:val="en-US"/>
        </w:rPr>
        <w:fldChar w:fldCharType="end"/>
      </w:r>
      <w:r w:rsidRPr="00564A49">
        <w:rPr>
          <w:lang w:val="en-US"/>
        </w:rPr>
        <w:t> </w:t>
      </w:r>
      <w:r w:rsidRPr="00564A49">
        <w:rPr>
          <w:lang w:val="en-US" w:eastAsia="ko-KR"/>
        </w:rPr>
        <w:t>– The syntax element sps_temporal_id_nesting_flag is used to indicate that temporal up-switching, i.e. switching from decoding up to any TemporalId tIdN to decoding up to any TemporalId tIdM that is greater than tIdN, is always possible in the CVS.</w:t>
      </w:r>
    </w:p>
    <w:p w:rsidR="007E173E" w:rsidRPr="00564A49" w:rsidRDefault="007E173E" w:rsidP="007E173E">
      <w:pPr>
        <w:rPr>
          <w:lang w:val="en-US" w:eastAsia="ko-KR"/>
        </w:rPr>
      </w:pPr>
      <w:r w:rsidRPr="00564A49">
        <w:rPr>
          <w:b/>
          <w:lang w:val="en-US" w:eastAsia="ko-KR"/>
        </w:rPr>
        <w:t>update_rep_format_flag</w:t>
      </w:r>
      <w:r w:rsidRPr="00564A49">
        <w:rPr>
          <w:lang w:val="en-US" w:eastAsia="ko-KR"/>
        </w:rPr>
        <w:t xml:space="preserve"> equal to 1 specifies that sps_rep_format_idx is present and that the sps_rep_format_idx-th rep_format( ) syntax structures in the active VPS applies to the layers that refer to this SPS. update_rep_format_flag equal to 0 specifies that sps_rep_format_idx is not present. When not present, the value of update_rep_format_flag is inferred to be equal to 0. </w:t>
      </w:r>
    </w:p>
    <w:p w:rsidR="007E173E" w:rsidRPr="00564A49" w:rsidRDefault="007E173E" w:rsidP="007E173E">
      <w:pPr>
        <w:rPr>
          <w:lang w:val="en-US" w:eastAsia="ko-KR"/>
        </w:rPr>
      </w:pPr>
      <w:r w:rsidRPr="00564A49">
        <w:rPr>
          <w:b/>
          <w:lang w:val="en-US" w:eastAsia="ko-KR"/>
        </w:rPr>
        <w:t>sps_rep_format_idx</w:t>
      </w:r>
      <w:r w:rsidRPr="00564A49">
        <w:rPr>
          <w:lang w:val="en-US" w:eastAsia="ko-KR"/>
        </w:rPr>
        <w:t xml:space="preserve"> specifies the index, into the list of rep_format( ) syntax structures in the VPS, of the rep_format( ) syntax structure that applies to the layers that refer to this SPS. When not present, the value of sps_rep_format_idx is </w:t>
      </w:r>
      <w:r w:rsidRPr="00564A49">
        <w:rPr>
          <w:lang w:val="en-US" w:eastAsia="ko-KR"/>
        </w:rPr>
        <w:lastRenderedPageBreak/>
        <w:t>inferred to be equal to 0. The value of sps_rep_format_idx shall be in the range of 0 to vps_num_rep_formats_minus1, inclusive.</w:t>
      </w:r>
    </w:p>
    <w:p w:rsidR="007E173E" w:rsidRPr="00564A49" w:rsidRDefault="007E173E" w:rsidP="007E173E">
      <w:pPr>
        <w:rPr>
          <w:lang w:val="en-US" w:eastAsia="ko-KR"/>
        </w:rPr>
      </w:pPr>
      <w:r w:rsidRPr="00564A49">
        <w:rPr>
          <w:lang w:val="en-US" w:eastAsia="ko-KR"/>
        </w:rPr>
        <w:t>When a current picture with nuh_layer_id layerIdCurr greater than 0 refers to an SPS, the values of chroma_format_idc, separate_colour_plane_flag, pic_width_in_luma_samples, pic_height_in_luma_samples, bit_depth_luma_minus8, and bit_depth_chroma_minus8 are inferred or constrained as follows:</w:t>
      </w:r>
    </w:p>
    <w:p w:rsidR="007E173E" w:rsidRPr="00564A49" w:rsidRDefault="007E173E" w:rsidP="007E173E">
      <w:pPr>
        <w:tabs>
          <w:tab w:val="clear" w:pos="794"/>
        </w:tabs>
        <w:ind w:left="437" w:hanging="437"/>
        <w:rPr>
          <w:lang w:val="en-US"/>
        </w:rPr>
      </w:pPr>
      <w:r w:rsidRPr="00564A49">
        <w:rPr>
          <w:lang w:val="en-US"/>
        </w:rPr>
        <w:t>–</w:t>
      </w:r>
      <w:r w:rsidRPr="00564A49">
        <w:rPr>
          <w:lang w:val="en-US"/>
        </w:rPr>
        <w:tab/>
        <w:t>The variable repFormatIdx is derived as follows:</w:t>
      </w:r>
    </w:p>
    <w:p w:rsidR="007E173E" w:rsidRPr="00564A49" w:rsidRDefault="007E173E" w:rsidP="007E173E">
      <w:pPr>
        <w:tabs>
          <w:tab w:val="clear" w:pos="794"/>
          <w:tab w:val="clear" w:pos="1191"/>
        </w:tabs>
        <w:ind w:left="840" w:hanging="437"/>
        <w:rPr>
          <w:lang w:val="en-US" w:eastAsia="ko-KR"/>
        </w:rPr>
      </w:pPr>
      <w:r w:rsidRPr="00564A49">
        <w:rPr>
          <w:lang w:val="en-US"/>
        </w:rPr>
        <w:t>–</w:t>
      </w:r>
      <w:r w:rsidRPr="00564A49">
        <w:rPr>
          <w:lang w:val="en-US"/>
        </w:rPr>
        <w:tab/>
        <w:t xml:space="preserve">If update_rep_format_flag is equal to 0, the variable repFormatIdx is set equal to </w:t>
      </w:r>
      <w:r w:rsidRPr="00564A49">
        <w:rPr>
          <w:lang w:val="en-US" w:eastAsia="ko-KR"/>
        </w:rPr>
        <w:t>vps_rep_format_idx[ LayerIdxInVps[ layerIdCurr ] ].</w:t>
      </w:r>
    </w:p>
    <w:p w:rsidR="007E173E" w:rsidRPr="00564A49" w:rsidRDefault="007E173E" w:rsidP="007E173E">
      <w:pPr>
        <w:tabs>
          <w:tab w:val="clear" w:pos="794"/>
          <w:tab w:val="clear" w:pos="1191"/>
        </w:tabs>
        <w:ind w:left="840" w:hanging="437"/>
        <w:rPr>
          <w:lang w:val="en-US"/>
        </w:rPr>
      </w:pPr>
      <w:r w:rsidRPr="00564A49">
        <w:rPr>
          <w:lang w:val="en-US"/>
        </w:rPr>
        <w:t>–</w:t>
      </w:r>
      <w:r w:rsidRPr="00564A49">
        <w:rPr>
          <w:lang w:val="en-US"/>
        </w:rPr>
        <w:tab/>
        <w:t xml:space="preserve">Otherwise, (update_rep_format_flag is equal to 1), the variable repFormatIdx is set equal to </w:t>
      </w:r>
      <w:r w:rsidRPr="00564A49">
        <w:rPr>
          <w:lang w:val="en-US" w:eastAsia="ko-KR"/>
        </w:rPr>
        <w:t>sps_rep_format_idx.</w:t>
      </w:r>
    </w:p>
    <w:p w:rsidR="007E173E" w:rsidRPr="00564A49" w:rsidRDefault="007E173E" w:rsidP="007E173E">
      <w:pPr>
        <w:ind w:left="437" w:hanging="437"/>
        <w:rPr>
          <w:lang w:val="en-US" w:eastAsia="ko-KR"/>
        </w:rPr>
      </w:pPr>
      <w:r w:rsidRPr="00564A49">
        <w:rPr>
          <w:lang w:val="en-US"/>
        </w:rPr>
        <w:t>–</w:t>
      </w:r>
      <w:r w:rsidRPr="00564A49">
        <w:rPr>
          <w:lang w:val="en-US"/>
        </w:rPr>
        <w:tab/>
      </w:r>
      <w:r w:rsidRPr="00564A49">
        <w:rPr>
          <w:lang w:val="en-US" w:eastAsia="ko-KR"/>
        </w:rPr>
        <w:t>If the nuh_layer_id of the active SPS for the layer with nuh_layer_id equal to layerIdCurr is equal to 0, the values of chroma_format_idc, separate_colour_plane_flag, pic_width_in_luma_samples, pic_height_in_luma_samples, bit_depth_luma_minus8, and bit_depth_chroma_minus8 are inferred to be equal to chroma_format_vps_idc, separate_colour_plane_vps_flag, pic_width_vps_in_luma_samples, pic_height_vps_in_luma_samples, bit_depth_vps_luma_minus8, and bit_depth_vps_chroma_minus8, respectively, of the repFormatIdx-th rep_format( ) syntax structure in the active VPS and the values of chroma_format_idc, separate_colour_plane_flag, pic_width_in_luma_samples, pic_height_in_luma_samples, bit_depth_luma_minus8, and bit_depth_chroma_minus8 of the active SPS for the layer with nuh_layer_id equal to layerIdCurr are ignored.</w:t>
      </w:r>
    </w:p>
    <w:p w:rsidR="007E173E" w:rsidRPr="00564A49" w:rsidRDefault="007E173E" w:rsidP="007E173E">
      <w:pPr>
        <w:pStyle w:val="Note1"/>
        <w:ind w:left="806"/>
        <w:rPr>
          <w:lang w:val="en-US" w:eastAsia="ko-KR"/>
        </w:rPr>
      </w:pPr>
      <w:r w:rsidRPr="00564A49">
        <w:rPr>
          <w:lang w:val="en-US" w:eastAsia="ko-KR"/>
        </w:rPr>
        <w:t>NOTE </w:t>
      </w:r>
      <w:r w:rsidRPr="00564A49">
        <w:rPr>
          <w:lang w:val="en-US"/>
        </w:rPr>
        <w:fldChar w:fldCharType="begin" w:fldLock="1"/>
      </w:r>
      <w:r w:rsidRPr="00564A49">
        <w:rPr>
          <w:lang w:val="en-US"/>
        </w:rPr>
        <w:instrText xml:space="preserve"> SEQ NoteCounter \* MERGEFORMAT </w:instrText>
      </w:r>
      <w:r w:rsidRPr="00564A49">
        <w:rPr>
          <w:lang w:val="en-US"/>
        </w:rPr>
        <w:fldChar w:fldCharType="separate"/>
      </w:r>
      <w:r w:rsidRPr="00564A49">
        <w:rPr>
          <w:noProof/>
          <w:lang w:val="en-US"/>
        </w:rPr>
        <w:t>2</w:t>
      </w:r>
      <w:r w:rsidRPr="00564A49">
        <w:rPr>
          <w:lang w:val="en-US"/>
        </w:rPr>
        <w:fldChar w:fldCharType="end"/>
      </w:r>
      <w:r w:rsidRPr="00564A49">
        <w:rPr>
          <w:lang w:val="en-US"/>
        </w:rPr>
        <w:t> </w:t>
      </w:r>
      <w:r w:rsidRPr="00564A49">
        <w:rPr>
          <w:lang w:val="en-US" w:eastAsia="ko-KR"/>
        </w:rPr>
        <w:t xml:space="preserve">– The values are </w:t>
      </w:r>
      <w:r w:rsidRPr="00564A49">
        <w:rPr>
          <w:lang w:val="en-US"/>
        </w:rPr>
        <w:t>inferred</w:t>
      </w:r>
      <w:r w:rsidRPr="00564A49">
        <w:rPr>
          <w:lang w:val="en-US" w:eastAsia="ko-KR"/>
        </w:rPr>
        <w:t xml:space="preserve"> from the VPS when a non-base layer refers to an SPS that is also referred to by the base layer, in which case the SPS has nuh_layer_id equal to 0. For the base layer, the values of these parameters in the active SPS for the base layer apply.</w:t>
      </w:r>
    </w:p>
    <w:p w:rsidR="007E173E" w:rsidRPr="00564A49" w:rsidRDefault="007E173E" w:rsidP="007E173E">
      <w:pPr>
        <w:ind w:left="437" w:hanging="437"/>
        <w:rPr>
          <w:lang w:val="en-US" w:eastAsia="ko-KR"/>
        </w:rPr>
      </w:pPr>
      <w:r w:rsidRPr="00564A49">
        <w:rPr>
          <w:lang w:val="en-US"/>
        </w:rPr>
        <w:t>–</w:t>
      </w:r>
      <w:r w:rsidRPr="00564A49">
        <w:rPr>
          <w:lang w:val="en-US"/>
        </w:rPr>
        <w:tab/>
      </w:r>
      <w:r w:rsidRPr="00564A49">
        <w:rPr>
          <w:lang w:val="en-US" w:eastAsia="ko-KR"/>
        </w:rPr>
        <w:t>Otherwise (the nuh_layer_id of the active SPS for the layer with nuh_layer_id equal to layerIdCurr is greater than zero), the following applies:</w:t>
      </w:r>
    </w:p>
    <w:p w:rsidR="007E173E" w:rsidRPr="00564A49" w:rsidRDefault="007E173E" w:rsidP="007E173E">
      <w:pPr>
        <w:tabs>
          <w:tab w:val="clear" w:pos="794"/>
        </w:tabs>
        <w:ind w:left="840" w:hanging="437"/>
        <w:rPr>
          <w:lang w:val="en-US" w:eastAsia="ko-KR"/>
        </w:rPr>
      </w:pPr>
      <w:r w:rsidRPr="00564A49">
        <w:rPr>
          <w:lang w:val="en-US"/>
        </w:rPr>
        <w:t>–</w:t>
      </w:r>
      <w:r w:rsidRPr="00564A49">
        <w:rPr>
          <w:lang w:val="en-US"/>
        </w:rPr>
        <w:tab/>
      </w:r>
      <w:r w:rsidRPr="00564A49">
        <w:rPr>
          <w:lang w:val="en-US" w:eastAsia="ko-KR"/>
        </w:rPr>
        <w:t>The values of chroma_format_idc, separate_colour_plane_flag, pic_width_in_luma_samples, pic_height_in_luma_samples, bit_depth_luma_minus8, and bit_depth_chroma_minus8 are inferred to be equal to chroma_format_vps_idc, separate_colour_plane_vps_flag, pic_width_vps_in_luma_samples, pic_height_vps_in_luma_samples, bit_depth_vps_luma_minus8, and bit_depth_vps_chroma_minus8, respectively, of the repFormatIdx-th rep_format( ) syntax structure in the active VPS.</w:t>
      </w:r>
    </w:p>
    <w:p w:rsidR="007E173E" w:rsidRPr="00564A49" w:rsidRDefault="007E173E" w:rsidP="007E173E">
      <w:pPr>
        <w:tabs>
          <w:tab w:val="clear" w:pos="794"/>
        </w:tabs>
        <w:ind w:left="840" w:hanging="437"/>
        <w:rPr>
          <w:lang w:val="en-US" w:eastAsia="ko-KR"/>
        </w:rPr>
      </w:pPr>
      <w:r w:rsidRPr="00564A49">
        <w:rPr>
          <w:lang w:val="en-US"/>
        </w:rPr>
        <w:t>–</w:t>
      </w:r>
      <w:r w:rsidRPr="00564A49">
        <w:rPr>
          <w:lang w:val="en-US"/>
        </w:rPr>
        <w:tab/>
      </w:r>
      <w:r w:rsidRPr="00564A49">
        <w:rPr>
          <w:lang w:val="en-US" w:eastAsia="ko-KR"/>
        </w:rPr>
        <w:t>When update_rep_format_flag is equal to 1, it is a requirement of bitstream conformance that the value of chroma_format_idc, separate_colour_plane_flag, pic_width_in_luma_samples, pic_height_in_luma_samples, bit_depth_luma_minus8, or bit_depth_chroma_minus8 shall be less than or equal to chroma_format_vps_idc, separate_colour_plane_vps_flag, pic_width_vps_in_luma_samples, pic_height_vps_in_luma_samples, bit_depth_vps_luma_minus8, or bit_depth_vps_chroma_minus8, respectively, of the vps_rep_format_idx[ j ]-th rep_format( ) syntax structure in the active VPS, where j is equal to LayerIdxInVps[ layerIdCurr ].</w:t>
      </w:r>
    </w:p>
    <w:p w:rsidR="007E173E" w:rsidRPr="00564A49" w:rsidRDefault="007E173E" w:rsidP="007E173E">
      <w:pPr>
        <w:rPr>
          <w:lang w:val="en-US"/>
        </w:rPr>
      </w:pPr>
      <w:r w:rsidRPr="00564A49">
        <w:rPr>
          <w:b/>
          <w:lang w:val="en-US"/>
        </w:rPr>
        <w:t>chroma_format_idc</w:t>
      </w:r>
      <w:r w:rsidRPr="00564A49">
        <w:rPr>
          <w:lang w:val="en-US"/>
        </w:rPr>
        <w:t xml:space="preserve"> specifies the chroma sampling relative to the luma sampling as specified in subclause 6.2. The value of chroma_format_idc shall be in the range of 0 to 3, inclusive. The value of chroma_format_idc shall be less than or equal to chroma_format_vps_idc.</w:t>
      </w:r>
    </w:p>
    <w:p w:rsidR="007E173E" w:rsidRPr="00564A49" w:rsidRDefault="007E173E" w:rsidP="007E173E">
      <w:pPr>
        <w:rPr>
          <w:lang w:val="en-US"/>
        </w:rPr>
      </w:pPr>
      <w:r w:rsidRPr="00564A49">
        <w:rPr>
          <w:lang w:val="en-US"/>
        </w:rPr>
        <w:t>It is a requirement of bitstream conformance that when AuxId[ lId ] is equal to AUX_ALPHA or AUX_DEPTH, chroma_format_idc shall be equal to 0 in the active SPS for the layer with nuh_layer_id equal to lId.</w:t>
      </w:r>
    </w:p>
    <w:p w:rsidR="007E173E" w:rsidRPr="00564A49" w:rsidRDefault="007E173E" w:rsidP="007E173E">
      <w:pPr>
        <w:rPr>
          <w:rFonts w:eastAsia="Times New Roman"/>
          <w:lang w:val="en-US"/>
        </w:rPr>
      </w:pPr>
      <w:r w:rsidRPr="00564A49">
        <w:rPr>
          <w:rFonts w:eastAsia="Times New Roman"/>
          <w:b/>
          <w:lang w:val="en-US" w:eastAsia="ja-JP"/>
        </w:rPr>
        <w:t>separate_colour_plane_flag</w:t>
      </w:r>
      <w:r w:rsidRPr="00564A49">
        <w:rPr>
          <w:rFonts w:eastAsia="Times New Roman"/>
          <w:lang w:val="en-US"/>
        </w:rPr>
        <w:t xml:space="preserve"> equal to 1 specifies that the three colour components of the 4:4:4 chroma format are coded separately. separate_colour_plane_flag equal to 0 specifies that the colour components are not coded separately. When separate_colour_plane_flag is not present, it is inferred to be equal to 0. When separate_colour_plane_flag is equal to 1, the coded picture consists of three separate components, each of which consists of coded samples of one colour plane (Y, Cb, or Cr) and uses the monochrome coding syntax. In this case, each colour plane is associated with a specific colour_plane_id value. The value of separate_colour_plane_flag shall be less than or equal to separate_colour_plane_vps_flag</w:t>
      </w:r>
    </w:p>
    <w:p w:rsidR="007E173E" w:rsidRPr="00564A49" w:rsidRDefault="007E173E" w:rsidP="007E173E">
      <w:pPr>
        <w:pStyle w:val="Note1"/>
        <w:rPr>
          <w:i/>
          <w:lang w:val="en-US"/>
        </w:rPr>
      </w:pPr>
      <w:r w:rsidRPr="00564A49">
        <w:rPr>
          <w:lang w:val="en-US"/>
        </w:rPr>
        <w:t>NOTE </w:t>
      </w:r>
      <w:r w:rsidRPr="00564A49">
        <w:rPr>
          <w:lang w:val="en-US"/>
        </w:rPr>
        <w:fldChar w:fldCharType="begin" w:fldLock="1"/>
      </w:r>
      <w:r w:rsidRPr="00564A49">
        <w:rPr>
          <w:lang w:val="en-US"/>
        </w:rPr>
        <w:instrText xml:space="preserve"> SEQ NoteCounter \* MERGEFORMAT </w:instrText>
      </w:r>
      <w:r w:rsidRPr="00564A49">
        <w:rPr>
          <w:lang w:val="en-US"/>
        </w:rPr>
        <w:fldChar w:fldCharType="separate"/>
      </w:r>
      <w:r w:rsidRPr="00564A49">
        <w:rPr>
          <w:noProof/>
          <w:lang w:val="en-US"/>
        </w:rPr>
        <w:t>3</w:t>
      </w:r>
      <w:r w:rsidRPr="00564A49">
        <w:rPr>
          <w:lang w:val="en-US"/>
        </w:rPr>
        <w:fldChar w:fldCharType="end"/>
      </w:r>
      <w:r w:rsidRPr="00564A49">
        <w:rPr>
          <w:lang w:val="en-US"/>
        </w:rPr>
        <w:t> – There is no dependency in decoding processes between the colour planes having different colour_plane_id values. For example, the decoding process of a monochrome picture with one value of colour_plane_id does not use any data from monochrome pictures having different values of colour_plane_id for inter prediction.</w:t>
      </w:r>
    </w:p>
    <w:p w:rsidR="007E173E" w:rsidRPr="00564A49" w:rsidRDefault="007E173E" w:rsidP="007E173E">
      <w:pPr>
        <w:rPr>
          <w:rFonts w:eastAsia="Times New Roman"/>
          <w:lang w:val="en-US"/>
        </w:rPr>
      </w:pPr>
      <w:r w:rsidRPr="00564A49">
        <w:rPr>
          <w:rFonts w:eastAsia="Times New Roman"/>
          <w:lang w:val="en-US"/>
        </w:rPr>
        <w:t xml:space="preserve">Depending on the value of </w:t>
      </w:r>
      <w:r w:rsidRPr="00564A49">
        <w:rPr>
          <w:rFonts w:eastAsia="Times New Roman"/>
          <w:lang w:val="en-US" w:eastAsia="ja-JP"/>
        </w:rPr>
        <w:t>separate_colour_plane_flag,</w:t>
      </w:r>
      <w:r w:rsidRPr="00564A49">
        <w:rPr>
          <w:rFonts w:eastAsia="Times New Roman"/>
          <w:lang w:val="en-US"/>
        </w:rPr>
        <w:t xml:space="preserve"> the value of the variable ChromaArrayType is assigned as follows:</w:t>
      </w:r>
    </w:p>
    <w:p w:rsidR="007E173E" w:rsidRPr="00564A49" w:rsidRDefault="007E173E" w:rsidP="007E173E">
      <w:pPr>
        <w:tabs>
          <w:tab w:val="clear" w:pos="794"/>
        </w:tabs>
        <w:spacing w:before="86"/>
        <w:ind w:left="425" w:hanging="425"/>
        <w:rPr>
          <w:rFonts w:eastAsia="Times New Roman"/>
          <w:lang w:val="en-US"/>
        </w:rPr>
      </w:pPr>
      <w:r w:rsidRPr="00564A49">
        <w:rPr>
          <w:rFonts w:eastAsia="Times New Roman"/>
          <w:lang w:val="en-US"/>
        </w:rPr>
        <w:t>–</w:t>
      </w:r>
      <w:r w:rsidRPr="00564A49">
        <w:rPr>
          <w:rFonts w:eastAsia="Times New Roman"/>
          <w:lang w:val="en-US"/>
        </w:rPr>
        <w:tab/>
        <w:t xml:space="preserve">If </w:t>
      </w:r>
      <w:r w:rsidRPr="00564A49">
        <w:rPr>
          <w:rFonts w:eastAsia="Times New Roman"/>
          <w:lang w:val="en-US" w:eastAsia="ja-JP"/>
        </w:rPr>
        <w:t xml:space="preserve">separate_colour_plane_flag is equal to 0, </w:t>
      </w:r>
      <w:r w:rsidRPr="00564A49">
        <w:rPr>
          <w:rFonts w:eastAsia="Times New Roman"/>
          <w:lang w:val="en-US"/>
        </w:rPr>
        <w:t>ChromaArrayType is set equal to chroma_format_idc.</w:t>
      </w:r>
    </w:p>
    <w:p w:rsidR="007E173E" w:rsidRPr="00564A49" w:rsidRDefault="007E173E" w:rsidP="007E173E">
      <w:pPr>
        <w:tabs>
          <w:tab w:val="clear" w:pos="794"/>
        </w:tabs>
        <w:spacing w:before="86"/>
        <w:ind w:left="425" w:hanging="425"/>
        <w:rPr>
          <w:rFonts w:eastAsia="Times New Roman"/>
          <w:lang w:val="en-US"/>
        </w:rPr>
      </w:pPr>
      <w:r w:rsidRPr="00564A49">
        <w:rPr>
          <w:rFonts w:eastAsia="Times New Roman"/>
          <w:lang w:val="en-US"/>
        </w:rPr>
        <w:t>–</w:t>
      </w:r>
      <w:r w:rsidRPr="00564A49">
        <w:rPr>
          <w:rFonts w:eastAsia="Times New Roman"/>
          <w:lang w:val="en-US"/>
        </w:rPr>
        <w:tab/>
        <w:t>Otherwise (</w:t>
      </w:r>
      <w:r w:rsidRPr="00564A49">
        <w:rPr>
          <w:rFonts w:eastAsia="Times New Roman"/>
          <w:lang w:val="en-US" w:eastAsia="ja-JP"/>
        </w:rPr>
        <w:t>separate_colour_plane_flag is equal to 1</w:t>
      </w:r>
      <w:r w:rsidRPr="00564A49">
        <w:rPr>
          <w:rFonts w:eastAsia="Times New Roman"/>
          <w:lang w:val="en-US"/>
        </w:rPr>
        <w:t>), ChromaArrayType is set equal to 0.</w:t>
      </w:r>
    </w:p>
    <w:p w:rsidR="007E173E" w:rsidRPr="00564A49" w:rsidRDefault="007E173E" w:rsidP="007E173E">
      <w:pPr>
        <w:rPr>
          <w:lang w:val="en-US"/>
        </w:rPr>
      </w:pPr>
      <w:r w:rsidRPr="00564A49">
        <w:rPr>
          <w:b/>
          <w:bCs/>
          <w:lang w:val="en-US"/>
        </w:rPr>
        <w:lastRenderedPageBreak/>
        <w:t>pic_width_in_luma_samples</w:t>
      </w:r>
      <w:r w:rsidRPr="00564A49">
        <w:rPr>
          <w:lang w:val="en-US"/>
        </w:rPr>
        <w:t xml:space="preserve"> specifies the width of each decoded picture in units of luma samples. pic_width_in_luma_samples shall not be equal to 0 and shall be an integer multiple of MinCbSizeY. The value of pic_width_in_luma_samples shall be less than or equal to pic_width_vps_in_luma_samples.</w:t>
      </w:r>
    </w:p>
    <w:p w:rsidR="007E173E" w:rsidRPr="00564A49" w:rsidRDefault="007E173E" w:rsidP="007E173E">
      <w:pPr>
        <w:rPr>
          <w:lang w:val="en-US"/>
        </w:rPr>
      </w:pPr>
      <w:r w:rsidRPr="00564A49">
        <w:rPr>
          <w:b/>
          <w:lang w:val="en-US"/>
        </w:rPr>
        <w:t>pic_height_in_luma_samples</w:t>
      </w:r>
      <w:r w:rsidRPr="00564A49">
        <w:rPr>
          <w:lang w:val="en-US"/>
        </w:rPr>
        <w:t xml:space="preserve"> specifies the height of each decoded picture in units of luma samples. pic_height_in_luma_samples shall not be equal to 0 and shall be an integer multiple of MinCbSizeY. The value of pic_height_in_luma_samples shall be less than or equal to pic_height_vps_in_luma_samples.</w:t>
      </w:r>
    </w:p>
    <w:p w:rsidR="007E173E" w:rsidRPr="00564A49" w:rsidRDefault="007E173E" w:rsidP="007E173E">
      <w:pPr>
        <w:rPr>
          <w:lang w:val="en-US"/>
        </w:rPr>
      </w:pPr>
      <w:r w:rsidRPr="00564A49">
        <w:rPr>
          <w:b/>
          <w:lang w:val="en-US"/>
        </w:rPr>
        <w:t>bit_depth_luma_minus8</w:t>
      </w:r>
      <w:r w:rsidRPr="00564A49">
        <w:rPr>
          <w:lang w:val="en-US"/>
        </w:rPr>
        <w:t xml:space="preserve"> specifies the bit depth of the samples of the luma array BitDepth</w:t>
      </w:r>
      <w:r w:rsidRPr="00564A49">
        <w:rPr>
          <w:vertAlign w:val="subscript"/>
          <w:lang w:val="en-US"/>
        </w:rPr>
        <w:t>Y</w:t>
      </w:r>
      <w:r w:rsidRPr="00564A49">
        <w:rPr>
          <w:lang w:val="en-US"/>
        </w:rPr>
        <w:t xml:space="preserve"> and the value of the luma quantization parameter range offset QpBdOffset</w:t>
      </w:r>
      <w:r w:rsidRPr="00564A49">
        <w:rPr>
          <w:vertAlign w:val="subscript"/>
          <w:lang w:val="en-US"/>
        </w:rPr>
        <w:t>Y</w:t>
      </w:r>
      <w:r w:rsidRPr="00564A49">
        <w:rPr>
          <w:lang w:val="en-US"/>
        </w:rPr>
        <w:t xml:space="preserve"> as follows:</w:t>
      </w:r>
    </w:p>
    <w:p w:rsidR="007E173E" w:rsidRPr="00564A49" w:rsidRDefault="007E173E" w:rsidP="007E173E">
      <w:pPr>
        <w:pStyle w:val="Equation"/>
        <w:tabs>
          <w:tab w:val="left" w:pos="1170"/>
          <w:tab w:val="left" w:pos="2127"/>
        </w:tabs>
        <w:ind w:left="794"/>
        <w:rPr>
          <w:sz w:val="20"/>
          <w:szCs w:val="20"/>
          <w:lang w:val="en-US"/>
        </w:rPr>
      </w:pPr>
      <w:r w:rsidRPr="00564A49">
        <w:rPr>
          <w:sz w:val="20"/>
          <w:szCs w:val="20"/>
          <w:lang w:val="en-US"/>
        </w:rPr>
        <w:t>BitDepth</w:t>
      </w:r>
      <w:r w:rsidRPr="00564A49">
        <w:rPr>
          <w:sz w:val="20"/>
          <w:szCs w:val="20"/>
          <w:vertAlign w:val="subscript"/>
          <w:lang w:val="en-US"/>
        </w:rPr>
        <w:t>Y</w:t>
      </w:r>
      <w:r w:rsidRPr="00564A49">
        <w:rPr>
          <w:sz w:val="20"/>
          <w:szCs w:val="20"/>
          <w:vertAlign w:val="subscript"/>
          <w:lang w:val="en-US"/>
        </w:rPr>
        <w:tab/>
      </w:r>
      <w:r w:rsidRPr="00564A49">
        <w:rPr>
          <w:sz w:val="20"/>
          <w:szCs w:val="20"/>
          <w:lang w:val="en-US"/>
        </w:rPr>
        <w:t>= 8 + bit_depth_luma_minus8</w:t>
      </w:r>
      <w:r w:rsidRPr="00564A49">
        <w:rPr>
          <w:sz w:val="20"/>
          <w:szCs w:val="20"/>
          <w:lang w:val="en-US"/>
        </w:rPr>
        <w:tab/>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29</w:t>
      </w:r>
      <w:r w:rsidRPr="00564A49">
        <w:rPr>
          <w:sz w:val="20"/>
          <w:szCs w:val="20"/>
          <w:lang w:val="en-US"/>
        </w:rPr>
        <w:fldChar w:fldCharType="end"/>
      </w:r>
      <w:r w:rsidRPr="00564A49">
        <w:rPr>
          <w:sz w:val="20"/>
          <w:szCs w:val="20"/>
          <w:lang w:val="en-US"/>
        </w:rPr>
        <w:t>)</w:t>
      </w:r>
    </w:p>
    <w:p w:rsidR="007E173E" w:rsidRPr="00564A49" w:rsidRDefault="007E173E" w:rsidP="007E173E">
      <w:pPr>
        <w:pStyle w:val="Equation"/>
        <w:tabs>
          <w:tab w:val="left" w:pos="1170"/>
          <w:tab w:val="left" w:pos="2127"/>
        </w:tabs>
        <w:ind w:left="794"/>
        <w:rPr>
          <w:sz w:val="20"/>
          <w:szCs w:val="20"/>
          <w:lang w:val="en-US"/>
        </w:rPr>
      </w:pPr>
      <w:r w:rsidRPr="00564A49">
        <w:rPr>
          <w:sz w:val="20"/>
          <w:szCs w:val="20"/>
          <w:lang w:val="en-US"/>
        </w:rPr>
        <w:t>QpBdOffset</w:t>
      </w:r>
      <w:r w:rsidRPr="00564A49">
        <w:rPr>
          <w:sz w:val="20"/>
          <w:szCs w:val="20"/>
          <w:vertAlign w:val="subscript"/>
          <w:lang w:val="en-US"/>
        </w:rPr>
        <w:t>Y</w:t>
      </w:r>
      <w:r w:rsidRPr="00564A49">
        <w:rPr>
          <w:sz w:val="20"/>
          <w:szCs w:val="20"/>
          <w:lang w:val="en-US"/>
        </w:rPr>
        <w:tab/>
        <w:t>= 6 * bit_depth_luma_minus8</w:t>
      </w:r>
      <w:r w:rsidRPr="00564A49">
        <w:rPr>
          <w:sz w:val="20"/>
          <w:szCs w:val="20"/>
          <w:lang w:val="en-US"/>
        </w:rPr>
        <w:tab/>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30</w:t>
      </w:r>
      <w:r w:rsidRPr="00564A49">
        <w:rPr>
          <w:sz w:val="20"/>
          <w:szCs w:val="20"/>
          <w:lang w:val="en-US"/>
        </w:rPr>
        <w:fldChar w:fldCharType="end"/>
      </w:r>
      <w:r w:rsidRPr="00564A49">
        <w:rPr>
          <w:sz w:val="20"/>
          <w:szCs w:val="20"/>
          <w:lang w:val="en-US"/>
        </w:rPr>
        <w:t>)</w:t>
      </w:r>
    </w:p>
    <w:p w:rsidR="007E173E" w:rsidRPr="00564A49" w:rsidRDefault="007E173E" w:rsidP="007E173E">
      <w:pPr>
        <w:rPr>
          <w:lang w:val="en-US"/>
        </w:rPr>
      </w:pPr>
      <w:r w:rsidRPr="00564A49">
        <w:rPr>
          <w:lang w:val="en-US"/>
        </w:rPr>
        <w:t>bit_depth_luma_minus8 shall be in the range of 0 to 6, inclusive. bit_depth_luma_minus8 shall be less than or equal to bit_depth_vps_luma_minus8.</w:t>
      </w:r>
    </w:p>
    <w:p w:rsidR="007E173E" w:rsidRPr="00564A49" w:rsidRDefault="007E173E" w:rsidP="007E173E">
      <w:pPr>
        <w:rPr>
          <w:lang w:val="en-US"/>
        </w:rPr>
      </w:pPr>
      <w:r w:rsidRPr="00564A49">
        <w:rPr>
          <w:b/>
          <w:lang w:val="en-US"/>
        </w:rPr>
        <w:t>bit_depth_chroma_minus8</w:t>
      </w:r>
      <w:r w:rsidRPr="00564A49">
        <w:rPr>
          <w:lang w:val="en-US" w:eastAsia="ko-KR"/>
        </w:rPr>
        <w:t xml:space="preserve"> </w:t>
      </w:r>
      <w:r w:rsidRPr="00564A49">
        <w:rPr>
          <w:lang w:val="en-US"/>
        </w:rPr>
        <w:t>specifies the bit depth of the samples of the chroma arrays BitDepth</w:t>
      </w:r>
      <w:r w:rsidRPr="00564A49">
        <w:rPr>
          <w:vertAlign w:val="subscript"/>
          <w:lang w:val="en-US"/>
        </w:rPr>
        <w:t>C</w:t>
      </w:r>
      <w:r w:rsidRPr="00564A49">
        <w:rPr>
          <w:lang w:val="en-US"/>
        </w:rPr>
        <w:t xml:space="preserve"> and the value of the chroma quantization parameter range offset QpBdOffset</w:t>
      </w:r>
      <w:r w:rsidRPr="00564A49">
        <w:rPr>
          <w:vertAlign w:val="subscript"/>
          <w:lang w:val="en-US"/>
        </w:rPr>
        <w:t>C</w:t>
      </w:r>
      <w:r w:rsidRPr="00564A49">
        <w:rPr>
          <w:lang w:val="en-US"/>
        </w:rPr>
        <w:t xml:space="preserve"> as follows:</w:t>
      </w:r>
    </w:p>
    <w:p w:rsidR="007E173E" w:rsidRPr="00564A49" w:rsidRDefault="007E173E" w:rsidP="007E173E">
      <w:pPr>
        <w:pStyle w:val="Equation"/>
        <w:tabs>
          <w:tab w:val="left" w:pos="1170"/>
          <w:tab w:val="left" w:pos="2127"/>
        </w:tabs>
        <w:ind w:left="794"/>
        <w:rPr>
          <w:sz w:val="20"/>
          <w:szCs w:val="20"/>
          <w:lang w:val="en-US"/>
        </w:rPr>
      </w:pPr>
      <w:bookmarkStart w:id="1570" w:name="_Ref287008908"/>
      <w:r w:rsidRPr="00564A49">
        <w:rPr>
          <w:sz w:val="20"/>
          <w:szCs w:val="20"/>
          <w:lang w:val="en-US"/>
        </w:rPr>
        <w:t>BitDepth</w:t>
      </w:r>
      <w:r w:rsidRPr="00564A49">
        <w:rPr>
          <w:sz w:val="20"/>
          <w:szCs w:val="20"/>
          <w:vertAlign w:val="subscript"/>
          <w:lang w:val="en-US"/>
        </w:rPr>
        <w:t>C</w:t>
      </w:r>
      <w:r w:rsidRPr="00564A49">
        <w:rPr>
          <w:sz w:val="20"/>
          <w:szCs w:val="20"/>
          <w:lang w:val="en-US"/>
        </w:rPr>
        <w:tab/>
        <w:t>= 8 + bit_depth_chroma_minus8</w:t>
      </w:r>
      <w:r w:rsidRPr="00564A49">
        <w:rPr>
          <w:sz w:val="20"/>
          <w:szCs w:val="20"/>
          <w:lang w:val="en-US"/>
        </w:rPr>
        <w:tab/>
      </w:r>
      <w:bookmarkEnd w:id="1570"/>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31</w:t>
      </w:r>
      <w:r w:rsidRPr="00564A49">
        <w:rPr>
          <w:sz w:val="20"/>
          <w:szCs w:val="20"/>
          <w:lang w:val="en-US"/>
        </w:rPr>
        <w:fldChar w:fldCharType="end"/>
      </w:r>
      <w:r w:rsidRPr="00564A49">
        <w:rPr>
          <w:sz w:val="20"/>
          <w:szCs w:val="20"/>
          <w:lang w:val="en-US"/>
        </w:rPr>
        <w:t>)</w:t>
      </w:r>
    </w:p>
    <w:p w:rsidR="007E173E" w:rsidRPr="00564A49" w:rsidRDefault="007E173E" w:rsidP="007E173E">
      <w:pPr>
        <w:pStyle w:val="Equation"/>
        <w:tabs>
          <w:tab w:val="left" w:pos="1170"/>
          <w:tab w:val="left" w:pos="2127"/>
        </w:tabs>
        <w:ind w:left="794"/>
        <w:rPr>
          <w:sz w:val="20"/>
          <w:szCs w:val="20"/>
          <w:lang w:val="en-US"/>
        </w:rPr>
      </w:pPr>
      <w:r w:rsidRPr="00564A49">
        <w:rPr>
          <w:sz w:val="20"/>
          <w:szCs w:val="20"/>
          <w:lang w:val="en-US"/>
        </w:rPr>
        <w:t>QpBdOffset</w:t>
      </w:r>
      <w:r w:rsidRPr="00564A49">
        <w:rPr>
          <w:sz w:val="20"/>
          <w:szCs w:val="20"/>
          <w:vertAlign w:val="subscript"/>
          <w:lang w:val="en-US"/>
        </w:rPr>
        <w:t>C</w:t>
      </w:r>
      <w:r w:rsidRPr="00564A49">
        <w:rPr>
          <w:sz w:val="20"/>
          <w:szCs w:val="20"/>
          <w:lang w:val="en-US"/>
        </w:rPr>
        <w:tab/>
        <w:t>= 6 * bit_depth_chroma_minus8</w:t>
      </w:r>
      <w:r w:rsidRPr="00564A49">
        <w:rPr>
          <w:sz w:val="20"/>
          <w:szCs w:val="20"/>
          <w:lang w:val="en-US"/>
        </w:rPr>
        <w:tab/>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32</w:t>
      </w:r>
      <w:r w:rsidRPr="00564A49">
        <w:rPr>
          <w:sz w:val="20"/>
          <w:szCs w:val="20"/>
          <w:lang w:val="en-US"/>
        </w:rPr>
        <w:fldChar w:fldCharType="end"/>
      </w:r>
      <w:r w:rsidRPr="00564A49">
        <w:rPr>
          <w:sz w:val="20"/>
          <w:szCs w:val="20"/>
          <w:lang w:val="en-US"/>
        </w:rPr>
        <w:t>)</w:t>
      </w:r>
    </w:p>
    <w:p w:rsidR="007E173E" w:rsidRPr="00564A49" w:rsidRDefault="007E173E" w:rsidP="007E173E">
      <w:pPr>
        <w:rPr>
          <w:lang w:val="en-US" w:eastAsia="ko-KR"/>
        </w:rPr>
      </w:pPr>
      <w:r w:rsidRPr="00564A49">
        <w:rPr>
          <w:lang w:val="en-US"/>
        </w:rPr>
        <w:t>bit_depth_chroma_minus8 shall be in the range of 0 to 6, inclusive. bit_depth_chroma_minus8 shall be less than or equal to bit_depth_vps_chroma_minus8.</w:t>
      </w:r>
    </w:p>
    <w:p w:rsidR="007E173E" w:rsidRPr="00564A49" w:rsidRDefault="007E173E" w:rsidP="007E173E">
      <w:pPr>
        <w:rPr>
          <w:noProof/>
          <w:lang w:eastAsia="ko-KR"/>
        </w:rPr>
      </w:pPr>
      <w:r w:rsidRPr="00564A49">
        <w:rPr>
          <w:b/>
          <w:noProof/>
          <w:lang w:eastAsia="ko-KR"/>
        </w:rPr>
        <w:t>sps_sub_layer_ordering_info_present_flag</w:t>
      </w:r>
      <w:r w:rsidRPr="00564A49">
        <w:rPr>
          <w:noProof/>
          <w:lang w:eastAsia="ko-KR"/>
        </w:rPr>
        <w:t xml:space="preserve"> equal to 1 specifies that sps_max_dec_pic_buffering</w:t>
      </w:r>
      <w:r w:rsidRPr="00564A49">
        <w:rPr>
          <w:noProof/>
        </w:rPr>
        <w:t>_minus1</w:t>
      </w:r>
      <w:r w:rsidRPr="00564A49">
        <w:rPr>
          <w:noProof/>
          <w:lang w:eastAsia="ko-KR"/>
        </w:rPr>
        <w:t>[ i ], sps_max_num_reorder_pics[ i ], and sps_max_latency_increase_plus1[ i ] are present for sps_max_sub_layers_minus1 + 1 sub-layers. sps_sub_layer_ordering_info_present_flag equal to 0 specifies that the values of sps_max_dec_pic_buffering</w:t>
      </w:r>
      <w:r w:rsidRPr="00564A49">
        <w:rPr>
          <w:noProof/>
        </w:rPr>
        <w:t>_minus1</w:t>
      </w:r>
      <w:r w:rsidRPr="00564A49">
        <w:rPr>
          <w:noProof/>
          <w:lang w:eastAsia="ko-KR"/>
        </w:rPr>
        <w:t>[ </w:t>
      </w:r>
      <w:r w:rsidRPr="00564A49">
        <w:rPr>
          <w:noProof/>
        </w:rPr>
        <w:t>sps_max_sub_layers_minus1</w:t>
      </w:r>
      <w:r w:rsidRPr="00564A49">
        <w:rPr>
          <w:noProof/>
          <w:lang w:eastAsia="ko-KR"/>
        </w:rPr>
        <w:t> ], sps_max_num_reorder_pics[ </w:t>
      </w:r>
      <w:r w:rsidRPr="00564A49">
        <w:rPr>
          <w:noProof/>
        </w:rPr>
        <w:t>sps_max_sub_layers_minus1</w:t>
      </w:r>
      <w:r w:rsidRPr="00564A49">
        <w:rPr>
          <w:noProof/>
          <w:lang w:eastAsia="ko-KR"/>
        </w:rPr>
        <w:t> ], and sps_max_latency_increase_plus1[ </w:t>
      </w:r>
      <w:r w:rsidRPr="00564A49">
        <w:rPr>
          <w:noProof/>
        </w:rPr>
        <w:t>sps_max_sub_layers_minus1</w:t>
      </w:r>
      <w:r w:rsidRPr="00564A49">
        <w:rPr>
          <w:noProof/>
          <w:lang w:eastAsia="ko-KR"/>
        </w:rPr>
        <w:t xml:space="preserve"> ] apply to all sub-layers. </w:t>
      </w:r>
    </w:p>
    <w:p w:rsidR="007E173E" w:rsidRPr="00564A49" w:rsidRDefault="007E173E" w:rsidP="007E173E">
      <w:pPr>
        <w:numPr>
          <w:ilvl w:val="12"/>
          <w:numId w:val="0"/>
        </w:numPr>
        <w:rPr>
          <w:noProof/>
        </w:rPr>
      </w:pPr>
      <w:r w:rsidRPr="00564A49">
        <w:rPr>
          <w:b/>
          <w:noProof/>
        </w:rPr>
        <w:t>sps_max_dec_pic_buffering_minus1</w:t>
      </w:r>
      <w:r w:rsidRPr="00564A49">
        <w:rPr>
          <w:noProof/>
        </w:rPr>
        <w:t>[ i ] plus 1 specifies the maximum required size of the decoded picture buffer for the CVS in units of picture storage buffers when HighestTid is equal to i. The value of sps_max_dec_pic_buffering_minus1[ i ] shall be in the range of 0 to MaxDpbSize − 1 (as specified in subclause A.4), inclusive.</w:t>
      </w:r>
      <w:r w:rsidRPr="00564A49">
        <w:t xml:space="preserve"> When i is greater than 0, sps_max_dec_pic_buffering</w:t>
      </w:r>
      <w:r w:rsidRPr="00564A49">
        <w:rPr>
          <w:noProof/>
        </w:rPr>
        <w:t>_minus1</w:t>
      </w:r>
      <w:r w:rsidRPr="00564A49">
        <w:t>[ i ] shall be greater than or equal to sps_max_dec_pic_buffering</w:t>
      </w:r>
      <w:r w:rsidRPr="00564A49">
        <w:rPr>
          <w:noProof/>
        </w:rPr>
        <w:t>_minus1</w:t>
      </w:r>
      <w:r w:rsidRPr="00564A49">
        <w:t>[ i − 1 ].</w:t>
      </w:r>
      <w:r w:rsidRPr="00564A49">
        <w:rPr>
          <w:noProof/>
        </w:rPr>
        <w:t xml:space="preserve"> The value of sps_max_dec_pic_buffering_minus1[ i ] shall be less than or equal to vps_max_dec_pic_buffering_minus1[ i ] for each value of i.</w:t>
      </w:r>
      <w:r w:rsidRPr="00564A49">
        <w:t xml:space="preserve"> When </w:t>
      </w:r>
      <w:r w:rsidRPr="00564A49">
        <w:rPr>
          <w:noProof/>
        </w:rPr>
        <w:t>sps_max_dec_pic_buffering_minus1[ i ] is not present for i in the range of 0 to sps_max_sub_layers_minus1 − 1, inclusive, due to sps_sub_layer_ordering_info_present_flag being equal to 0, it is inferred to be equal to sps_max_dec_pic_buffering_minus1[ sps_max_sub_layers_minus1 ].</w:t>
      </w:r>
      <w:r w:rsidRPr="00564A49">
        <w:t xml:space="preserve"> When </w:t>
      </w:r>
      <w:r w:rsidRPr="00564A49">
        <w:rPr>
          <w:noProof/>
        </w:rPr>
        <w:t>sps_max_dec_pic_buffering_minus1[ i ] is not present for i in the range of 0 to sps_max_sub_layers_minus1, inclusive, due to nuh_layer_id being greater than 0, it is inferred to be equal to max_vps_dec_pic_buffering_minus1[ TargetOptLayerSetIdx ][ currLayerId ][ i ] of the active VPS, where currLayerId is the nuh_layer_id of the layer that refers to the SPS.</w:t>
      </w:r>
    </w:p>
    <w:p w:rsidR="007E173E" w:rsidRPr="00564A49" w:rsidRDefault="007E173E" w:rsidP="007E173E">
      <w:pPr>
        <w:numPr>
          <w:ilvl w:val="12"/>
          <w:numId w:val="0"/>
        </w:numPr>
        <w:rPr>
          <w:noProof/>
        </w:rPr>
      </w:pPr>
      <w:r w:rsidRPr="00564A49">
        <w:rPr>
          <w:b/>
          <w:noProof/>
        </w:rPr>
        <w:t>sps_max_num_reorder_pics</w:t>
      </w:r>
      <w:r w:rsidRPr="00564A49">
        <w:rPr>
          <w:noProof/>
        </w:rPr>
        <w:t>[ i ] indicates the maximum allowed number of pictures that can precede any picture in the CVS in decoding order and follow that picture in output order when HighestTid is equal to i. The value of sps_max_num_reorder_pics[ i ] shall be in the range of 0 to sps_max_dec_pic_buffering_minus1[ i ], inclusive.</w:t>
      </w:r>
      <w:r w:rsidRPr="00564A49">
        <w:t xml:space="preserve"> When i is greater than 0, sps_max_num_reorder_pics[ i ] shall be greater than or equal to sps_max_num_reorder_pics[ i </w:t>
      </w:r>
      <w:r w:rsidRPr="00564A49">
        <w:rPr>
          <w:szCs w:val="22"/>
        </w:rPr>
        <w:t>−</w:t>
      </w:r>
      <w:r w:rsidRPr="00564A49">
        <w:t> 1 ].</w:t>
      </w:r>
      <w:r w:rsidRPr="00564A49">
        <w:rPr>
          <w:noProof/>
        </w:rPr>
        <w:t xml:space="preserve"> The value of sps_max_num_reorder_pics[ i ] shall be less than or equal to vps_max_num_reorder_pics[</w:t>
      </w:r>
      <w:r w:rsidRPr="00564A49">
        <w:rPr>
          <w:noProof/>
        </w:rPr>
        <w:tab/>
        <w:t> i ] for each value of i.</w:t>
      </w:r>
      <w:r w:rsidRPr="00564A49">
        <w:t xml:space="preserve"> When sps_max_num_reorder_pics[ i ]</w:t>
      </w:r>
      <w:r w:rsidRPr="00564A49">
        <w:rPr>
          <w:noProof/>
        </w:rPr>
        <w:t xml:space="preserve"> is not present for i in the range of 0 to sps_max_sub_layers_minus1 − 1, inclusive, due to sps_sub_layer_ordering_info_present_flag being equal to 0, it is inferred to be equal to </w:t>
      </w:r>
      <w:r w:rsidRPr="00564A49">
        <w:t>sps_max_num_reorder_pics[ </w:t>
      </w:r>
      <w:r w:rsidRPr="00564A49">
        <w:rPr>
          <w:noProof/>
        </w:rPr>
        <w:t>sps_max_sub_layers_minus1</w:t>
      </w:r>
      <w:r w:rsidRPr="00564A49">
        <w:t> ]</w:t>
      </w:r>
      <w:r w:rsidRPr="00564A49">
        <w:rPr>
          <w:noProof/>
        </w:rPr>
        <w:t>.</w:t>
      </w:r>
    </w:p>
    <w:p w:rsidR="007E173E" w:rsidRPr="00564A49" w:rsidRDefault="007E173E" w:rsidP="007E173E">
      <w:pPr>
        <w:rPr>
          <w:noProof/>
          <w:szCs w:val="22"/>
        </w:rPr>
      </w:pPr>
      <w:r w:rsidRPr="00564A49">
        <w:rPr>
          <w:b/>
          <w:noProof/>
        </w:rPr>
        <w:t>sps_max_latency_increase_plus1</w:t>
      </w:r>
      <w:r w:rsidRPr="00564A49">
        <w:rPr>
          <w:noProof/>
        </w:rPr>
        <w:t>[ i ]</w:t>
      </w:r>
      <w:r w:rsidRPr="00564A49">
        <w:rPr>
          <w:noProof/>
          <w:szCs w:val="22"/>
        </w:rPr>
        <w:t xml:space="preserve"> not equal to 0 is used to compute the value of SpsMaxLatencyPictures[ i ], which specifies the maximum number of pictures that can precede any picture in the CVS in output order and follow that picture in decoding order</w:t>
      </w:r>
      <w:r w:rsidRPr="00564A49">
        <w:rPr>
          <w:noProof/>
        </w:rPr>
        <w:t xml:space="preserve"> when HighestTid is equal to i</w:t>
      </w:r>
      <w:r w:rsidRPr="00564A49">
        <w:rPr>
          <w:noProof/>
          <w:szCs w:val="22"/>
        </w:rPr>
        <w:t>.</w:t>
      </w:r>
    </w:p>
    <w:p w:rsidR="007E173E" w:rsidRPr="00564A49" w:rsidRDefault="007E173E" w:rsidP="007E173E">
      <w:pPr>
        <w:numPr>
          <w:ilvl w:val="12"/>
          <w:numId w:val="0"/>
        </w:numPr>
        <w:rPr>
          <w:noProof/>
          <w:szCs w:val="22"/>
        </w:rPr>
      </w:pPr>
      <w:r w:rsidRPr="00564A49">
        <w:rPr>
          <w:noProof/>
          <w:szCs w:val="22"/>
        </w:rPr>
        <w:t>When sps_max_latency_increase_plus1[ i ] is not equal to 0, the value of SpsMaxLatencyPictures[ i ] is specified as follows:</w:t>
      </w:r>
    </w:p>
    <w:p w:rsidR="007E173E" w:rsidRPr="00564A49" w:rsidRDefault="007E173E" w:rsidP="007E173E">
      <w:pPr>
        <w:pStyle w:val="Equation"/>
        <w:tabs>
          <w:tab w:val="left" w:pos="1170"/>
          <w:tab w:val="left" w:pos="1890"/>
        </w:tabs>
        <w:ind w:left="403"/>
        <w:rPr>
          <w:noProof/>
          <w:sz w:val="20"/>
          <w:szCs w:val="20"/>
        </w:rPr>
      </w:pPr>
      <w:r w:rsidRPr="00564A49">
        <w:rPr>
          <w:noProof/>
          <w:sz w:val="20"/>
          <w:szCs w:val="20"/>
        </w:rPr>
        <w:t>SpsMaxLatencyPictures[ i ] = sps_max_num_reorder_pics[ i ] + </w:t>
      </w:r>
      <w:r w:rsidRPr="00564A49">
        <w:rPr>
          <w:noProof/>
          <w:sz w:val="20"/>
          <w:szCs w:val="20"/>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33</w:t>
      </w:r>
      <w:r w:rsidRPr="00564A49">
        <w:rPr>
          <w:sz w:val="20"/>
          <w:szCs w:val="20"/>
          <w:lang w:val="en-US"/>
        </w:rPr>
        <w:fldChar w:fldCharType="end"/>
      </w:r>
      <w:r w:rsidRPr="00564A49">
        <w:rPr>
          <w:sz w:val="20"/>
          <w:szCs w:val="20"/>
          <w:lang w:val="en-US"/>
        </w:rPr>
        <w:t>)</w:t>
      </w:r>
      <w:r w:rsidRPr="00564A49">
        <w:rPr>
          <w:noProof/>
          <w:sz w:val="20"/>
          <w:szCs w:val="20"/>
        </w:rPr>
        <w:tab/>
      </w:r>
      <w:r w:rsidRPr="00564A49">
        <w:rPr>
          <w:noProof/>
          <w:sz w:val="20"/>
          <w:szCs w:val="20"/>
        </w:rPr>
        <w:tab/>
        <w:t>sps_max_latency_increase_plus1[ i ] − 1</w:t>
      </w:r>
    </w:p>
    <w:p w:rsidR="007E173E" w:rsidRPr="00564A49" w:rsidRDefault="007E173E" w:rsidP="007E173E">
      <w:pPr>
        <w:rPr>
          <w:noProof/>
          <w:szCs w:val="22"/>
        </w:rPr>
      </w:pPr>
      <w:r w:rsidRPr="00564A49">
        <w:rPr>
          <w:noProof/>
          <w:szCs w:val="22"/>
        </w:rPr>
        <w:lastRenderedPageBreak/>
        <w:t>When sps_max_latency_increase_plus1[ i ] is equal to 0, no corresponding limit is expressed.</w:t>
      </w:r>
    </w:p>
    <w:p w:rsidR="007E173E" w:rsidRPr="00564A49" w:rsidRDefault="007E173E" w:rsidP="007E173E">
      <w:pPr>
        <w:rPr>
          <w:noProof/>
          <w:szCs w:val="22"/>
        </w:rPr>
      </w:pPr>
      <w:r w:rsidRPr="00564A49">
        <w:rPr>
          <w:noProof/>
          <w:szCs w:val="22"/>
        </w:rPr>
        <w:t>The value of sps_max_latency_increase_plus1[ i ] shall be in the range of 0 to 2</w:t>
      </w:r>
      <w:r w:rsidRPr="00564A49">
        <w:rPr>
          <w:noProof/>
          <w:szCs w:val="22"/>
          <w:vertAlign w:val="superscript"/>
        </w:rPr>
        <w:t>32</w:t>
      </w:r>
      <w:r w:rsidRPr="00564A49">
        <w:rPr>
          <w:noProof/>
          <w:szCs w:val="22"/>
        </w:rPr>
        <w:t xml:space="preserve"> − 2, inclusive. When vps_max_latency_increase_plus1[ i ] is not equal to 0, </w:t>
      </w:r>
      <w:r w:rsidRPr="00564A49">
        <w:rPr>
          <w:noProof/>
        </w:rPr>
        <w:t>the value of sps_</w:t>
      </w:r>
      <w:r w:rsidRPr="00564A49">
        <w:rPr>
          <w:noProof/>
          <w:szCs w:val="22"/>
        </w:rPr>
        <w:t>max_latency_increase_plus1[ i ]</w:t>
      </w:r>
      <w:r w:rsidRPr="00564A49">
        <w:rPr>
          <w:noProof/>
        </w:rPr>
        <w:t xml:space="preserve"> shall not be equal to 0 and shall be less than or equal to vps_</w:t>
      </w:r>
      <w:r w:rsidRPr="00564A49">
        <w:rPr>
          <w:noProof/>
          <w:szCs w:val="22"/>
        </w:rPr>
        <w:t>max_latency_increase_plus1[ i ]</w:t>
      </w:r>
      <w:r w:rsidRPr="00564A49">
        <w:rPr>
          <w:noProof/>
        </w:rPr>
        <w:t xml:space="preserve"> for each value of i.</w:t>
      </w:r>
      <w:r w:rsidRPr="00564A49">
        <w:t xml:space="preserve"> When </w:t>
      </w:r>
      <w:r w:rsidRPr="00564A49">
        <w:rPr>
          <w:noProof/>
          <w:szCs w:val="22"/>
        </w:rPr>
        <w:t>sps_max_latency_increase_plus1[ i ]</w:t>
      </w:r>
      <w:r w:rsidRPr="00564A49">
        <w:rPr>
          <w:noProof/>
        </w:rPr>
        <w:t xml:space="preserve"> is not present for i in the range of 0 to sps_max_sub_layers_minus1 − 1, inclusive, due to sps_sub_layer_ordering_info_present_flag being equal to 0, it is inferred to be equal to </w:t>
      </w:r>
      <w:r w:rsidRPr="00564A49">
        <w:rPr>
          <w:noProof/>
          <w:szCs w:val="22"/>
        </w:rPr>
        <w:t>sps_max_latency_increase_plus1[ </w:t>
      </w:r>
      <w:r w:rsidRPr="00564A49">
        <w:rPr>
          <w:noProof/>
        </w:rPr>
        <w:t>sps_max_sub_layers_minus1</w:t>
      </w:r>
      <w:r w:rsidRPr="00564A49">
        <w:rPr>
          <w:noProof/>
          <w:szCs w:val="22"/>
        </w:rPr>
        <w:t> ]</w:t>
      </w:r>
      <w:r w:rsidRPr="00564A49">
        <w:rPr>
          <w:noProof/>
        </w:rPr>
        <w:t>.</w:t>
      </w:r>
    </w:p>
    <w:p w:rsidR="007E173E" w:rsidRPr="00564A49" w:rsidRDefault="007E173E" w:rsidP="007E173E">
      <w:pPr>
        <w:rPr>
          <w:lang w:val="en-US" w:eastAsia="ko-KR"/>
        </w:rPr>
      </w:pPr>
      <w:r w:rsidRPr="00564A49">
        <w:rPr>
          <w:b/>
          <w:lang w:val="en-US" w:eastAsia="ko-KR"/>
        </w:rPr>
        <w:t>sps_infer_scaling_list_flag</w:t>
      </w:r>
      <w:r w:rsidRPr="00564A49">
        <w:rPr>
          <w:lang w:val="en-US" w:eastAsia="ko-KR"/>
        </w:rPr>
        <w:t xml:space="preserve"> equal to 1 specifies that the syntax elements of the scaling list data syntax structure of the SPS are inferred to be equal to those of the SPS that is active for the layer with nuh_layer_id equal to sps_scaling_list_ref_layer_id. sps_infer_scaling_list_flag equal to 0 specifies that the syntax elements of the scaling list data syntax structure are not inferred. When not present, the value of sps_infer_scaling_list_flag is inferred to be 0.</w:t>
      </w:r>
    </w:p>
    <w:p w:rsidR="007E173E" w:rsidRPr="00564A49" w:rsidRDefault="007E173E" w:rsidP="007E173E">
      <w:pPr>
        <w:rPr>
          <w:lang w:val="en-US" w:eastAsia="ko-KR"/>
        </w:rPr>
      </w:pPr>
      <w:r w:rsidRPr="00564A49">
        <w:rPr>
          <w:b/>
          <w:lang w:val="en-US" w:eastAsia="ko-KR"/>
        </w:rPr>
        <w:t>sps_scaling_list_ref_layer_id</w:t>
      </w:r>
      <w:r w:rsidRPr="00564A49">
        <w:rPr>
          <w:lang w:val="en-US" w:eastAsia="ko-KR"/>
        </w:rPr>
        <w:t xml:space="preserve"> specifies the value of the nuh_layer_id of the layer for which the active SPS is associated with the same scaling list data as the current SPS.</w:t>
      </w:r>
    </w:p>
    <w:p w:rsidR="007E173E" w:rsidRPr="00564A49" w:rsidRDefault="007E173E" w:rsidP="007E173E">
      <w:pPr>
        <w:rPr>
          <w:lang w:val="en-US" w:eastAsia="ko-KR"/>
        </w:rPr>
      </w:pPr>
      <w:r w:rsidRPr="00564A49">
        <w:rPr>
          <w:lang w:val="en-US" w:eastAsia="ko-KR"/>
        </w:rPr>
        <w:t>The value of sps_scaling_list_ref_layer_id shall be in the range of 0 to 62, inclusive.</w:t>
      </w:r>
    </w:p>
    <w:p w:rsidR="007E173E" w:rsidRPr="00564A49" w:rsidRDefault="007E173E" w:rsidP="007E173E">
      <w:pPr>
        <w:rPr>
          <w:lang w:val="en-US" w:eastAsia="ko-KR"/>
        </w:rPr>
      </w:pPr>
      <w:r w:rsidRPr="00564A49">
        <w:rPr>
          <w:lang w:val="en-US" w:eastAsia="ko-KR"/>
        </w:rPr>
        <w:t>When avc_base_layer_flag is equal to 1, it is a requirement of bitstream conformance that the value of sps_scaling_list_ref_layer_id shall be greater than 0.</w:t>
      </w:r>
    </w:p>
    <w:p w:rsidR="007E173E" w:rsidRPr="00564A49" w:rsidRDefault="007E173E" w:rsidP="007E173E">
      <w:pPr>
        <w:rPr>
          <w:lang w:val="en-US" w:eastAsia="ko-KR"/>
        </w:rPr>
      </w:pPr>
      <w:r w:rsidRPr="00564A49">
        <w:rPr>
          <w:lang w:val="en-US" w:eastAsia="ko-KR"/>
        </w:rPr>
        <w:t>It is a requirement of bitstream conformance that, when an SPS with nuh_layer_id equal to nuhLayerIdA is active for a layer with nuh_layer_id equal to nuhLayerIdB and sps_infer_scaling_list_flag in the SPS is equal to 1, sps_infer_scaling_list_flag shall be equal to 0 for the SPS that is active for the layer with nuh_layer_id equal to sps_scaling_list_ref_layer_id.</w:t>
      </w:r>
    </w:p>
    <w:p w:rsidR="007E173E" w:rsidRPr="00564A49" w:rsidRDefault="007E173E" w:rsidP="007E173E">
      <w:pPr>
        <w:rPr>
          <w:lang w:val="en-US" w:eastAsia="ko-KR"/>
        </w:rPr>
      </w:pPr>
      <w:r w:rsidRPr="00564A49">
        <w:rPr>
          <w:lang w:val="en-US" w:eastAsia="ko-KR"/>
        </w:rPr>
        <w:t>It is a requirement of bitstream conformance that, when an SPS with nuh_layer_id equal to nuhLayerIdA is active for a layer with nuh_layer_id equal to nuhLayerIdB, the layer with nuh_layer_id equal to sps_scaling_list_ref_layer_id shall be a direct or indirect reference layer of the layer with nuh_layer_id equal to nuhLayerIdB.</w:t>
      </w:r>
    </w:p>
    <w:p w:rsidR="007E173E" w:rsidRPr="00564A49" w:rsidRDefault="007E173E" w:rsidP="007E173E">
      <w:pPr>
        <w:rPr>
          <w:lang w:val="en-US" w:eastAsia="ko-KR"/>
        </w:rPr>
      </w:pPr>
      <w:r w:rsidRPr="00564A49">
        <w:rPr>
          <w:rFonts w:eastAsia="MS Mincho"/>
          <w:b/>
          <w:lang w:val="en-US" w:eastAsia="zh-CN"/>
        </w:rPr>
        <w:t>sps_</w:t>
      </w:r>
      <w:r w:rsidRPr="00564A49">
        <w:rPr>
          <w:rFonts w:eastAsia="MS Mincho"/>
          <w:b/>
          <w:lang w:val="en-US" w:eastAsia="ja-JP"/>
        </w:rPr>
        <w:t>scaling_list</w:t>
      </w:r>
      <w:r w:rsidRPr="00564A49">
        <w:rPr>
          <w:rFonts w:eastAsia="MS Mincho"/>
          <w:b/>
          <w:lang w:val="en-US" w:eastAsia="zh-CN"/>
        </w:rPr>
        <w:t>_data_present_flag</w:t>
      </w:r>
      <w:r w:rsidRPr="00564A49">
        <w:rPr>
          <w:rFonts w:eastAsia="MS Mincho"/>
          <w:lang w:val="en-US" w:eastAsia="zh-CN"/>
        </w:rPr>
        <w:t xml:space="preserve"> equal to 1 specifies that the </w:t>
      </w:r>
      <w:r w:rsidRPr="00564A49">
        <w:rPr>
          <w:rFonts w:eastAsia="MS Mincho"/>
          <w:lang w:val="en-US" w:eastAsia="ja-JP"/>
        </w:rPr>
        <w:t>scaling list</w:t>
      </w:r>
      <w:r w:rsidRPr="00564A49">
        <w:rPr>
          <w:rFonts w:eastAsia="MS Mincho"/>
          <w:lang w:val="en-US" w:eastAsia="zh-CN"/>
        </w:rPr>
        <w:t xml:space="preserve"> </w:t>
      </w:r>
      <w:r w:rsidRPr="00564A49">
        <w:rPr>
          <w:rFonts w:eastAsia="MS Mincho"/>
          <w:lang w:val="en-US" w:eastAsia="ja-JP"/>
        </w:rPr>
        <w:t>data</w:t>
      </w:r>
      <w:r w:rsidRPr="00564A49">
        <w:rPr>
          <w:rFonts w:eastAsia="MS Mincho"/>
          <w:lang w:val="en-US" w:eastAsia="zh-CN"/>
        </w:rPr>
        <w:t xml:space="preserve"> syntax structure is present in the SPS. sps_scaling_list_data_present_flag equal to 0 specifies that the </w:t>
      </w:r>
      <w:r w:rsidRPr="00564A49">
        <w:rPr>
          <w:rFonts w:eastAsia="MS Mincho"/>
          <w:lang w:val="en-US" w:eastAsia="ja-JP"/>
        </w:rPr>
        <w:t>scaling list</w:t>
      </w:r>
      <w:r w:rsidRPr="00564A49">
        <w:rPr>
          <w:rFonts w:eastAsia="MS Mincho"/>
          <w:lang w:val="en-US" w:eastAsia="zh-CN"/>
        </w:rPr>
        <w:t xml:space="preserve"> </w:t>
      </w:r>
      <w:r w:rsidRPr="00564A49">
        <w:rPr>
          <w:rFonts w:eastAsia="MS Mincho"/>
          <w:lang w:val="en-US" w:eastAsia="ja-JP"/>
        </w:rPr>
        <w:t>data</w:t>
      </w:r>
      <w:r w:rsidRPr="00564A49">
        <w:rPr>
          <w:rFonts w:eastAsia="MS Mincho"/>
          <w:lang w:val="en-US" w:eastAsia="zh-CN"/>
        </w:rPr>
        <w:t xml:space="preserve"> syntax structure is not present in the SPS. When not present, the value of sps_scaling_list_data_present_flag is inferred to be equal to 0.</w:t>
      </w:r>
    </w:p>
    <w:p w:rsidR="007E173E" w:rsidRPr="00564A49" w:rsidRDefault="007E173E" w:rsidP="007E173E">
      <w:pPr>
        <w:rPr>
          <w:szCs w:val="22"/>
          <w:lang w:val="en-US"/>
        </w:rPr>
      </w:pPr>
      <w:r w:rsidRPr="00564A49">
        <w:rPr>
          <w:b/>
          <w:szCs w:val="22"/>
          <w:lang w:val="en-US"/>
        </w:rPr>
        <w:t>sps_extension_flag</w:t>
      </w:r>
      <w:r w:rsidRPr="00564A49">
        <w:rPr>
          <w:szCs w:val="22"/>
          <w:lang w:val="en-US"/>
        </w:rPr>
        <w:t xml:space="preserve"> equal to 1 </w:t>
      </w:r>
      <w:r w:rsidRPr="00564A49">
        <w:rPr>
          <w:szCs w:val="22"/>
          <w:lang w:val="en-CA"/>
        </w:rPr>
        <w:t>specifies that sps_extension_type_flag[ i ] for i in the range of 0 to 7, inclusive are present</w:t>
      </w:r>
      <w:r w:rsidRPr="00564A49">
        <w:rPr>
          <w:szCs w:val="22"/>
          <w:lang w:val="en-US"/>
        </w:rPr>
        <w:t xml:space="preserve"> in the SPS RBSP syntax structure. sps_extension_flag equal to 0 </w:t>
      </w:r>
      <w:r w:rsidRPr="00564A49">
        <w:rPr>
          <w:szCs w:val="22"/>
          <w:lang w:val="en-CA"/>
        </w:rPr>
        <w:t xml:space="preserve">specifies that sps_extension_flag[ i ] for i in the range of 0 to 7, inclusive are not present </w:t>
      </w:r>
      <w:r w:rsidRPr="00564A49">
        <w:rPr>
          <w:szCs w:val="22"/>
          <w:lang w:val="en-US"/>
        </w:rPr>
        <w:t>in the SPS RBSP syntax structure.</w:t>
      </w:r>
    </w:p>
    <w:p w:rsidR="007E173E" w:rsidRPr="00564A49" w:rsidRDefault="007E173E" w:rsidP="007E173E">
      <w:r w:rsidRPr="00564A49">
        <w:rPr>
          <w:b/>
        </w:rPr>
        <w:t>sps_extension_type_flag</w:t>
      </w:r>
      <w:r w:rsidRPr="00564A49">
        <w:t xml:space="preserve">[ i ] shall be equal to 0, for i equal to 0 and in the range of 2 to 6, inclusive, in bitstreams conforming to this version of this Specification. The value of 1 for sps_extension_type_flag[ i ], for i equal to 0 and in the range of 2 to 6, inclusive, is reserved for future use by ITU-T | ISO/IEC. </w:t>
      </w:r>
      <w:r w:rsidRPr="00564A49">
        <w:rPr>
          <w:szCs w:val="22"/>
          <w:lang w:val="en-CA"/>
        </w:rPr>
        <w:t xml:space="preserve">sps_extension_type_flag[ 1 ] equal to 1 specifies that the sps_multilayer_extension syntax structure is present. sps_extension_type_flag[ 1 ] equal to 0 specifies that the sps_multilayer_extension syntax structure is not present. </w:t>
      </w:r>
      <w:r w:rsidRPr="00564A49">
        <w:t>sps_extension_</w:t>
      </w:r>
      <w:r w:rsidRPr="00564A49">
        <w:rPr>
          <w:szCs w:val="22"/>
          <w:lang w:val="en-CA"/>
        </w:rPr>
        <w:t>type_</w:t>
      </w:r>
      <w:r w:rsidRPr="00564A49">
        <w:t>flag[ 7 ] equal to 0 specifies that no sps_extension_data_flag syntax elements are present in the SPS RBSP syntax structure. sps_extension_</w:t>
      </w:r>
      <w:r w:rsidRPr="00564A49">
        <w:rPr>
          <w:szCs w:val="22"/>
          <w:lang w:val="en-CA"/>
        </w:rPr>
        <w:t>type_</w:t>
      </w:r>
      <w:r w:rsidRPr="00564A49">
        <w:t>flag[ 7 ] shall be equal to 0 in bitstreams conforming to this version of this Specification. The value of 1 for sps_extension_</w:t>
      </w:r>
      <w:r w:rsidRPr="00564A49">
        <w:rPr>
          <w:szCs w:val="22"/>
          <w:lang w:val="en-CA"/>
        </w:rPr>
        <w:t>type_</w:t>
      </w:r>
      <w:r w:rsidRPr="00564A49">
        <w:t>flag[ 7 ] is reserved for future use by ITU-T | ISO/IEC. Decoders shall ignore all sps_extension_data_flag syntax elements that follow the value 1 for sps_extension_</w:t>
      </w:r>
      <w:r w:rsidRPr="00564A49">
        <w:rPr>
          <w:szCs w:val="22"/>
          <w:lang w:val="en-CA"/>
        </w:rPr>
        <w:t>type_</w:t>
      </w:r>
      <w:r w:rsidRPr="00564A49">
        <w:t>flag[ 7 ] in an SPS NAL unit.</w:t>
      </w:r>
    </w:p>
    <w:p w:rsidR="007E173E" w:rsidRPr="00564A49" w:rsidRDefault="007E173E" w:rsidP="007E173E">
      <w:pPr>
        <w:pStyle w:val="3H4"/>
        <w:keepLines w:val="0"/>
        <w:numPr>
          <w:ilvl w:val="5"/>
          <w:numId w:val="37"/>
        </w:numPr>
        <w:tabs>
          <w:tab w:val="clear" w:pos="1080"/>
          <w:tab w:val="num" w:pos="1134"/>
        </w:tabs>
        <w:ind w:left="1134" w:hanging="1134"/>
        <w:rPr>
          <w:lang w:val="en-US"/>
        </w:rPr>
      </w:pPr>
      <w:bookmarkStart w:id="1571" w:name="_Ref363161717"/>
      <w:bookmarkStart w:id="1572" w:name="_Ref348090366"/>
      <w:r w:rsidRPr="00564A49">
        <w:rPr>
          <w:lang w:val="en-US"/>
        </w:rPr>
        <w:t>Sequence parameter set multilayer extension semantics</w:t>
      </w:r>
      <w:bookmarkEnd w:id="1571"/>
    </w:p>
    <w:p w:rsidR="007E173E" w:rsidRPr="00564A49" w:rsidRDefault="007E173E" w:rsidP="007E173E">
      <w:pPr>
        <w:pStyle w:val="3N"/>
        <w:rPr>
          <w:bCs/>
          <w:lang w:val="en-US"/>
        </w:rPr>
      </w:pPr>
      <w:r w:rsidRPr="00564A49">
        <w:rPr>
          <w:rFonts w:eastAsia="Batang"/>
          <w:b/>
          <w:bCs/>
          <w:lang w:val="en-US" w:eastAsia="ko-KR"/>
        </w:rPr>
        <w:t>inter_view_</w:t>
      </w:r>
      <w:r w:rsidRPr="00564A49">
        <w:rPr>
          <w:b/>
          <w:bCs/>
          <w:lang w:val="en-US" w:eastAsia="ja-JP"/>
        </w:rPr>
        <w:t xml:space="preserve">mv_vert_constraint_flag </w:t>
      </w:r>
      <w:r w:rsidRPr="00564A49">
        <w:rPr>
          <w:lang w:val="en-US" w:eastAsia="ja-JP"/>
        </w:rPr>
        <w:t xml:space="preserve">equal to 1 specifies that vertical component of motion </w:t>
      </w:r>
      <w:r w:rsidRPr="00564A49">
        <w:rPr>
          <w:rFonts w:eastAsia="MS Mincho"/>
          <w:lang w:val="en-US" w:eastAsia="ja-JP"/>
        </w:rPr>
        <w:t xml:space="preserve">vectors used for inter-layer prediction are constrained </w:t>
      </w:r>
      <w:r w:rsidRPr="00564A49">
        <w:rPr>
          <w:lang w:val="en-US" w:eastAsia="ko-KR"/>
        </w:rPr>
        <w:t>in the CVS</w:t>
      </w:r>
      <w:r w:rsidRPr="00564A49">
        <w:rPr>
          <w:rFonts w:eastAsia="MS Mincho"/>
          <w:lang w:val="en-US" w:eastAsia="ja-JP"/>
        </w:rPr>
        <w:t>.</w:t>
      </w:r>
      <w:r w:rsidRPr="00564A49">
        <w:rPr>
          <w:rFonts w:eastAsia="MS Mincho"/>
          <w:bCs/>
          <w:lang w:val="en-US" w:eastAsia="ja-JP"/>
        </w:rPr>
        <w:t xml:space="preserve"> When </w:t>
      </w:r>
      <w:r w:rsidRPr="00564A49">
        <w:rPr>
          <w:rFonts w:eastAsia="Batang"/>
          <w:bCs/>
          <w:lang w:val="en-US" w:eastAsia="ko-KR"/>
        </w:rPr>
        <w:t>inter_view_</w:t>
      </w:r>
      <w:r w:rsidRPr="00564A49">
        <w:rPr>
          <w:bCs/>
          <w:lang w:val="en-US" w:eastAsia="ja-JP"/>
        </w:rPr>
        <w:t>mv_vert_constraint</w:t>
      </w:r>
      <w:r w:rsidRPr="00564A49">
        <w:rPr>
          <w:rFonts w:eastAsia="MS Mincho"/>
          <w:lang w:val="en-US" w:eastAsia="ja-JP"/>
        </w:rPr>
        <w:t xml:space="preserve">_flag is </w:t>
      </w:r>
      <w:r w:rsidRPr="00564A49">
        <w:rPr>
          <w:lang w:val="en-US" w:eastAsia="ja-JP"/>
        </w:rPr>
        <w:t>equal to 1</w:t>
      </w:r>
      <w:r w:rsidRPr="00564A49">
        <w:rPr>
          <w:rFonts w:eastAsia="MS Mincho"/>
          <w:lang w:val="en-US" w:eastAsia="ja-JP"/>
        </w:rPr>
        <w:t xml:space="preserve">, </w:t>
      </w:r>
      <w:r w:rsidRPr="00564A49">
        <w:rPr>
          <w:rFonts w:eastAsia="MS Mincho"/>
          <w:bCs/>
          <w:lang w:val="en-US" w:eastAsia="ja-JP"/>
        </w:rPr>
        <w:t xml:space="preserve">the vertical component of the motion vectors used for inter-layer prediction shall be equal to or less than 56 in units of luma samples. When </w:t>
      </w:r>
      <w:r w:rsidRPr="00564A49">
        <w:rPr>
          <w:rFonts w:eastAsia="Batang"/>
          <w:bCs/>
          <w:lang w:val="en-US" w:eastAsia="ko-KR"/>
        </w:rPr>
        <w:t>inter_view_</w:t>
      </w:r>
      <w:r w:rsidRPr="00564A49">
        <w:rPr>
          <w:bCs/>
          <w:lang w:val="en-US" w:eastAsia="ja-JP"/>
        </w:rPr>
        <w:t>mv_vert_constraint</w:t>
      </w:r>
      <w:r w:rsidRPr="00564A49">
        <w:rPr>
          <w:rFonts w:eastAsia="MS Mincho"/>
          <w:lang w:val="en-US" w:eastAsia="ja-JP"/>
        </w:rPr>
        <w:t xml:space="preserve">_flag is </w:t>
      </w:r>
      <w:r w:rsidRPr="00564A49">
        <w:rPr>
          <w:lang w:val="en-US" w:eastAsia="ja-JP"/>
        </w:rPr>
        <w:t xml:space="preserve">equal to </w:t>
      </w:r>
      <w:r w:rsidRPr="00564A49">
        <w:rPr>
          <w:rFonts w:eastAsia="MS Mincho"/>
          <w:lang w:val="en-US" w:eastAsia="ja-JP"/>
        </w:rPr>
        <w:t>0</w:t>
      </w:r>
      <w:r w:rsidRPr="00564A49">
        <w:rPr>
          <w:rFonts w:eastAsia="MS Mincho"/>
          <w:bCs/>
          <w:lang w:val="en-US" w:eastAsia="ja-JP"/>
        </w:rPr>
        <w:t>, no constraint for of the vertical component of the motion vectors used for inter-layer prediction is signalled by this flag. W</w:t>
      </w:r>
      <w:r w:rsidRPr="00564A49">
        <w:rPr>
          <w:bCs/>
          <w:lang w:val="en-US"/>
        </w:rPr>
        <w:t xml:space="preserve">hen not </w:t>
      </w:r>
      <w:r w:rsidRPr="00564A49">
        <w:rPr>
          <w:rFonts w:eastAsia="MS Mincho"/>
          <w:bCs/>
          <w:lang w:val="en-US" w:eastAsia="ja-JP"/>
        </w:rPr>
        <w:t>present, t</w:t>
      </w:r>
      <w:r w:rsidRPr="00564A49">
        <w:rPr>
          <w:bCs/>
          <w:lang w:val="en-US"/>
        </w:rPr>
        <w:t xml:space="preserve">he </w:t>
      </w:r>
      <w:r w:rsidRPr="00564A49">
        <w:rPr>
          <w:rFonts w:eastAsia="Batang"/>
          <w:bCs/>
          <w:lang w:val="en-US" w:eastAsia="ko-KR"/>
        </w:rPr>
        <w:t>inter_view_</w:t>
      </w:r>
      <w:r w:rsidRPr="00564A49">
        <w:rPr>
          <w:bCs/>
          <w:lang w:val="en-US" w:eastAsia="ja-JP"/>
        </w:rPr>
        <w:t>mv_vert_constraint_flag</w:t>
      </w:r>
      <w:r w:rsidRPr="00564A49">
        <w:rPr>
          <w:rFonts w:eastAsia="MS Mincho"/>
          <w:bCs/>
          <w:lang w:val="en-US" w:eastAsia="ja-JP"/>
        </w:rPr>
        <w:t xml:space="preserve"> is inferred to be equal to 0</w:t>
      </w:r>
      <w:r w:rsidRPr="00564A49">
        <w:rPr>
          <w:bCs/>
          <w:lang w:val="en-US"/>
        </w:rPr>
        <w:t>.</w:t>
      </w:r>
    </w:p>
    <w:p w:rsidR="007E173E" w:rsidRPr="00564A49" w:rsidRDefault="007E173E" w:rsidP="007E173E">
      <w:pPr>
        <w:pStyle w:val="3N"/>
      </w:pPr>
      <w:r w:rsidRPr="00564A49">
        <w:rPr>
          <w:b/>
          <w:bCs/>
        </w:rPr>
        <w:t>num_scaled_ref_layer_offsets</w:t>
      </w:r>
      <w:r w:rsidRPr="00564A49">
        <w:t xml:space="preserve"> specifies </w:t>
      </w:r>
      <w:r w:rsidRPr="00564A49">
        <w:rPr>
          <w:bCs/>
        </w:rPr>
        <w:t xml:space="preserve">the </w:t>
      </w:r>
      <w:r w:rsidRPr="00564A49">
        <w:t xml:space="preserve">number of sets of scaled reference layer offset parameters that are present in the SPS. The value of </w:t>
      </w:r>
      <w:r w:rsidRPr="00564A49">
        <w:rPr>
          <w:bCs/>
        </w:rPr>
        <w:t>num_scaled_ref_layer_offsets shall be in the range of 0 to 62, inclusive.</w:t>
      </w:r>
    </w:p>
    <w:p w:rsidR="007E173E" w:rsidRPr="00564A49" w:rsidRDefault="007E173E" w:rsidP="007E173E">
      <w:pPr>
        <w:pStyle w:val="3N"/>
      </w:pPr>
      <w:r w:rsidRPr="00564A49">
        <w:t>The i-th scaled reference layer offset parameters specify the spatial correspondence of a picture referring to this SPS relative to an associated inter-layer picture with nuh_layer_id equal to scaled_ref_layer_id[ i ]. If the layer with nuh_layer_id equal to scaled_ref_layer_id[ i ] is a direct reference layer of the current picture, the associated inter-layer picture is the picture that is or could be included in the reference picture lists of the current picture. Otherwise, the associated inter-layer picture is any picture with nuh_layer_id equal to scaled_ref_layer_id[ i ].</w:t>
      </w:r>
    </w:p>
    <w:p w:rsidR="007E173E" w:rsidRPr="00564A49" w:rsidRDefault="007E173E" w:rsidP="007E173E">
      <w:pPr>
        <w:pStyle w:val="Note1"/>
        <w:rPr>
          <w:lang w:val="en-US"/>
        </w:rPr>
      </w:pPr>
      <w:r w:rsidRPr="00564A49">
        <w:rPr>
          <w:lang w:val="en-US"/>
        </w:rPr>
        <w:t>NOTE </w:t>
      </w:r>
      <w:r w:rsidRPr="00564A49">
        <w:rPr>
          <w:lang w:val="en-US"/>
        </w:rPr>
        <w:fldChar w:fldCharType="begin" w:fldLock="1"/>
      </w:r>
      <w:r w:rsidRPr="00564A49">
        <w:rPr>
          <w:lang w:val="en-US"/>
        </w:rPr>
        <w:instrText xml:space="preserve"> SEQ NoteCounter \r 1 \* MERGEFORMAT </w:instrText>
      </w:r>
      <w:r w:rsidRPr="00564A49">
        <w:rPr>
          <w:lang w:val="en-US"/>
        </w:rPr>
        <w:fldChar w:fldCharType="separate"/>
      </w:r>
      <w:r w:rsidRPr="00564A49">
        <w:rPr>
          <w:noProof/>
          <w:lang w:val="en-US"/>
        </w:rPr>
        <w:t>1</w:t>
      </w:r>
      <w:r w:rsidRPr="00564A49">
        <w:rPr>
          <w:lang w:val="en-US"/>
        </w:rPr>
        <w:fldChar w:fldCharType="end"/>
      </w:r>
      <w:r w:rsidRPr="00564A49">
        <w:rPr>
          <w:lang w:val="en-US"/>
        </w:rPr>
        <w:t> – When spatial scalability is in use, the associated inter-layer picture is a resampled picture of a direct reference layer.</w:t>
      </w:r>
    </w:p>
    <w:p w:rsidR="007E173E" w:rsidRPr="00564A49" w:rsidRDefault="007E173E" w:rsidP="007E173E">
      <w:pPr>
        <w:pStyle w:val="Note1"/>
        <w:rPr>
          <w:lang w:val="en-US" w:eastAsia="ko-KR"/>
        </w:rPr>
      </w:pPr>
      <w:r w:rsidRPr="00564A49">
        <w:rPr>
          <w:lang w:val="en-US" w:eastAsia="ko-KR"/>
        </w:rPr>
        <w:t>NOTE </w:t>
      </w:r>
      <w:r w:rsidRPr="00564A49">
        <w:rPr>
          <w:lang w:val="en-US"/>
        </w:rPr>
        <w:fldChar w:fldCharType="begin" w:fldLock="1"/>
      </w:r>
      <w:r w:rsidRPr="00564A49">
        <w:rPr>
          <w:lang w:val="en-US"/>
        </w:rPr>
        <w:instrText xml:space="preserve"> SEQ NoteCounter \* MERGEFORMAT </w:instrText>
      </w:r>
      <w:r w:rsidRPr="00564A49">
        <w:rPr>
          <w:lang w:val="en-US"/>
        </w:rPr>
        <w:fldChar w:fldCharType="separate"/>
      </w:r>
      <w:r w:rsidRPr="00564A49">
        <w:rPr>
          <w:noProof/>
          <w:lang w:val="en-US"/>
        </w:rPr>
        <w:t>2</w:t>
      </w:r>
      <w:r w:rsidRPr="00564A49">
        <w:rPr>
          <w:lang w:val="en-US"/>
        </w:rPr>
        <w:fldChar w:fldCharType="end"/>
      </w:r>
      <w:r w:rsidRPr="00564A49">
        <w:rPr>
          <w:lang w:val="en-US"/>
        </w:rPr>
        <w:t> </w:t>
      </w:r>
      <w:r w:rsidRPr="00564A49">
        <w:rPr>
          <w:lang w:val="en-US" w:eastAsia="ko-KR"/>
        </w:rPr>
        <w:t>– scaled_ref_layer_id[ i ] need not be among the direct reference layers for example when the spatial correspondence of an auxiliary picture to its associated primary picture is specified.</w:t>
      </w:r>
    </w:p>
    <w:p w:rsidR="007E173E" w:rsidRPr="00564A49" w:rsidRDefault="007E173E" w:rsidP="007E173E">
      <w:pPr>
        <w:pStyle w:val="3N"/>
      </w:pPr>
      <w:r w:rsidRPr="00564A49">
        <w:rPr>
          <w:b/>
        </w:rPr>
        <w:lastRenderedPageBreak/>
        <w:t>scaled_ref_layer_id</w:t>
      </w:r>
      <w:r w:rsidRPr="00564A49">
        <w:t xml:space="preserve">[ i ] specifies the nuh_layer_id value of the associated inter-layer picture for which scaled_ref_layer_left_offset[ i ], scaled_ref_layer_top_offset[ i ], scaled_ref_layer_right_offset[ i ] and scaled_ref_layer_bottom_offset[ i ] are specified. The value of scaled_ref_layer_id[ i ] shall be less than the nuh_layer_id of any layer for which this SPS is the active SPS. </w:t>
      </w:r>
    </w:p>
    <w:p w:rsidR="007E173E" w:rsidRPr="00564A49" w:rsidRDefault="007E173E" w:rsidP="007E173E">
      <w:pPr>
        <w:pStyle w:val="3N"/>
      </w:pPr>
      <w:r w:rsidRPr="00564A49">
        <w:rPr>
          <w:b/>
        </w:rPr>
        <w:t>scaled_ref_layer_left_offset</w:t>
      </w:r>
      <w:r w:rsidRPr="00564A49">
        <w:rPr>
          <w:bCs/>
        </w:rPr>
        <w:t>[ scaled_ref_layer_id[ i ] ]</w:t>
      </w:r>
      <w:r w:rsidRPr="00564A49">
        <w:t xml:space="preserve"> specifies the horizontal offset between the </w:t>
      </w:r>
      <w:r w:rsidRPr="00564A49">
        <w:rPr>
          <w:rFonts w:eastAsia="Times New Roman"/>
          <w:lang w:eastAsia="zh-CN"/>
        </w:rPr>
        <w:t>top</w:t>
      </w:r>
      <w:r w:rsidRPr="00564A49">
        <w:t xml:space="preserve">-left luma sample of the associated inter-layer picture with nuh_layer_id equal to scaled_ref_layer_id[ i ] and the </w:t>
      </w:r>
      <w:r w:rsidRPr="00564A49">
        <w:rPr>
          <w:lang w:val="en-US"/>
        </w:rPr>
        <w:t>top</w:t>
      </w:r>
      <w:r w:rsidRPr="00564A49">
        <w:t>-left luma sample of the current picture in units of two luma samples. When not present, the value of scaled_ref_layer_left_offset</w:t>
      </w:r>
      <w:r w:rsidRPr="00564A49">
        <w:rPr>
          <w:bCs/>
        </w:rPr>
        <w:t>[ scaled_ref_layer_id[ i ] ]</w:t>
      </w:r>
      <w:r w:rsidRPr="00564A49">
        <w:t xml:space="preserve"> is inferred to be equal to 0.</w:t>
      </w:r>
    </w:p>
    <w:p w:rsidR="007E173E" w:rsidRPr="00564A49" w:rsidRDefault="007E173E" w:rsidP="007E173E">
      <w:pPr>
        <w:pStyle w:val="3N"/>
      </w:pPr>
      <w:r w:rsidRPr="00564A49">
        <w:rPr>
          <w:b/>
        </w:rPr>
        <w:t>scaled_ref_layer_top_offset</w:t>
      </w:r>
      <w:r w:rsidRPr="00564A49">
        <w:rPr>
          <w:bCs/>
        </w:rPr>
        <w:t>[ scaled_ref_layer_id[ i ] ]</w:t>
      </w:r>
      <w:r w:rsidRPr="00564A49">
        <w:t xml:space="preserve"> specifies the vertical offset between the </w:t>
      </w:r>
      <w:r w:rsidRPr="00564A49">
        <w:rPr>
          <w:rFonts w:eastAsia="Times New Roman"/>
          <w:lang w:eastAsia="zh-CN"/>
        </w:rPr>
        <w:t>top</w:t>
      </w:r>
      <w:r w:rsidRPr="00564A49">
        <w:t>-left luma sample of the associated inter-layer picture with nuh_layer_id equal to scaled_ref_layer_id[ i ] and the top-left luma sample of the current picture in units of two luma samples. When not present, the value of scaled_ref_layer_top_offset</w:t>
      </w:r>
      <w:r w:rsidRPr="00564A49">
        <w:rPr>
          <w:bCs/>
        </w:rPr>
        <w:t>[ scaled_ref_layer_id[ i ] ]</w:t>
      </w:r>
      <w:r w:rsidRPr="00564A49">
        <w:t xml:space="preserve"> is inferred to be equal to 0.</w:t>
      </w:r>
    </w:p>
    <w:p w:rsidR="007E173E" w:rsidRPr="00564A49" w:rsidRDefault="007E173E" w:rsidP="007E173E">
      <w:pPr>
        <w:pStyle w:val="3N"/>
      </w:pPr>
      <w:r w:rsidRPr="00564A49">
        <w:rPr>
          <w:b/>
        </w:rPr>
        <w:t>scaled_ref_layer_right_offset</w:t>
      </w:r>
      <w:r w:rsidRPr="00564A49">
        <w:rPr>
          <w:bCs/>
        </w:rPr>
        <w:t>[ scaled_ref_layer_id[ i ] ]</w:t>
      </w:r>
      <w:r w:rsidRPr="00564A49">
        <w:t xml:space="preserve"> specifies the horizontal offset between the bottom-right luma sample of the associated inter-layer picture with nuh_layer_id equal to scaled_ref_layer_id[ i ] and the bottom-right luma sample of the current picture in units of two luma samples. When not present, the value of scaled_ref_layer_right_offset</w:t>
      </w:r>
      <w:r w:rsidRPr="00564A49">
        <w:rPr>
          <w:bCs/>
        </w:rPr>
        <w:t>[ scaled_ref_layer_id[ i ] ]</w:t>
      </w:r>
      <w:r w:rsidRPr="00564A49">
        <w:t xml:space="preserve"> is inferred to be equal to 0.</w:t>
      </w:r>
    </w:p>
    <w:p w:rsidR="007E173E" w:rsidRPr="00564A49" w:rsidRDefault="007E173E" w:rsidP="007E173E">
      <w:pPr>
        <w:pStyle w:val="3N"/>
        <w:rPr>
          <w:lang w:val="en-US"/>
        </w:rPr>
      </w:pPr>
      <w:r w:rsidRPr="00564A49">
        <w:rPr>
          <w:b/>
        </w:rPr>
        <w:t>scaled_ref_layer_bottom_offset</w:t>
      </w:r>
      <w:r w:rsidRPr="00564A49">
        <w:rPr>
          <w:bCs/>
        </w:rPr>
        <w:t>[ scaled_ref_layer_id[ i ] ]</w:t>
      </w:r>
      <w:r w:rsidRPr="00564A49">
        <w:t xml:space="preserve"> specifies the vertical offset between the bottom-right luma sample of the associated inter-layer picture with nuh_layer_id equal to scaled_ref_layer_id[ i ] and the bottom-right luma sample of the current picture in units of two luma samples. When not present, the value of scaled_ref_layer_bottom_offset</w:t>
      </w:r>
      <w:r w:rsidRPr="00564A49">
        <w:rPr>
          <w:bCs/>
        </w:rPr>
        <w:t>[ scaled_ref_layer_id[ i ] ]</w:t>
      </w:r>
      <w:r w:rsidRPr="00564A49">
        <w:t xml:space="preserve"> is inferred to be equal to 0.</w:t>
      </w:r>
    </w:p>
    <w:p w:rsidR="007E173E" w:rsidRPr="00564A49" w:rsidRDefault="00B210C7" w:rsidP="007E173E">
      <w:pPr>
        <w:pStyle w:val="3N"/>
        <w:rPr>
          <w:lang w:val="en-US"/>
        </w:rPr>
      </w:pPr>
      <w:bookmarkStart w:id="1573" w:name="_Ref363161326"/>
      <w:r w:rsidRPr="00564A49">
        <w:rPr>
          <w:rFonts w:hint="eastAsia"/>
          <w:b/>
          <w:bCs/>
          <w:lang w:eastAsia="ko-KR"/>
        </w:rPr>
        <w:t>vert_</w:t>
      </w:r>
      <w:r w:rsidRPr="00564A49">
        <w:rPr>
          <w:b/>
          <w:szCs w:val="22"/>
        </w:rPr>
        <w:t>phase_position_enable_flag</w:t>
      </w:r>
      <w:r w:rsidRPr="00564A49">
        <w:rPr>
          <w:bCs/>
        </w:rPr>
        <w:t>[ scaled_ref_layer_id[ i ] ]</w:t>
      </w:r>
      <w:r w:rsidRPr="00564A49">
        <w:rPr>
          <w:szCs w:val="22"/>
        </w:rPr>
        <w:t xml:space="preserve"> equal to 1 specifies</w:t>
      </w:r>
      <w:r w:rsidRPr="00564A49">
        <w:rPr>
          <w:rFonts w:hint="eastAsia"/>
          <w:szCs w:val="22"/>
          <w:lang w:eastAsia="ko-KR"/>
        </w:rPr>
        <w:t xml:space="preserve"> </w:t>
      </w:r>
      <w:r w:rsidRPr="00564A49">
        <w:rPr>
          <w:szCs w:val="22"/>
          <w:lang w:eastAsia="ko-KR"/>
        </w:rPr>
        <w:t>that the</w:t>
      </w:r>
      <w:r w:rsidRPr="00564A49">
        <w:rPr>
          <w:rFonts w:hint="eastAsia"/>
          <w:szCs w:val="22"/>
          <w:lang w:eastAsia="ko-KR"/>
        </w:rPr>
        <w:t xml:space="preserve"> </w:t>
      </w:r>
      <w:r w:rsidRPr="00564A49">
        <w:rPr>
          <w:szCs w:val="22"/>
          <w:lang w:eastAsia="ko-KR"/>
        </w:rPr>
        <w:t>syntax</w:t>
      </w:r>
      <w:r w:rsidRPr="00564A49">
        <w:rPr>
          <w:szCs w:val="22"/>
        </w:rPr>
        <w:t xml:space="preserve"> ver_phase_position_flag</w:t>
      </w:r>
      <w:r w:rsidRPr="00564A49">
        <w:t xml:space="preserve"> for the associated inter-layer picture with nuh_layer_id equal to scaled_ref_layer_id[ i ] </w:t>
      </w:r>
      <w:r w:rsidR="009D0AD9" w:rsidRPr="00564A49">
        <w:rPr>
          <w:szCs w:val="22"/>
        </w:rPr>
        <w:t xml:space="preserve">is present in </w:t>
      </w:r>
      <w:r w:rsidR="009D0AD9" w:rsidRPr="00564A49">
        <w:rPr>
          <w:noProof/>
          <w:szCs w:val="22"/>
        </w:rPr>
        <w:t>each slice segment header</w:t>
      </w:r>
      <w:r w:rsidR="009D0AD9" w:rsidRPr="00564A49">
        <w:rPr>
          <w:szCs w:val="22"/>
        </w:rPr>
        <w:t xml:space="preserve"> </w:t>
      </w:r>
      <w:r w:rsidRPr="00564A49">
        <w:rPr>
          <w:szCs w:val="22"/>
        </w:rPr>
        <w:t xml:space="preserve">referring to the </w:t>
      </w:r>
      <w:r w:rsidRPr="00564A49">
        <w:rPr>
          <w:rFonts w:hint="eastAsia"/>
          <w:szCs w:val="22"/>
          <w:lang w:eastAsia="ko-KR"/>
        </w:rPr>
        <w:t>S</w:t>
      </w:r>
      <w:r w:rsidRPr="00564A49">
        <w:rPr>
          <w:szCs w:val="22"/>
        </w:rPr>
        <w:t>PS.</w:t>
      </w:r>
      <w:r w:rsidRPr="00564A49">
        <w:rPr>
          <w:b/>
          <w:szCs w:val="22"/>
        </w:rPr>
        <w:t xml:space="preserve"> </w:t>
      </w:r>
      <w:r w:rsidRPr="00564A49">
        <w:rPr>
          <w:szCs w:val="22"/>
        </w:rPr>
        <w:t>phase_position_enable_flag</w:t>
      </w:r>
      <w:r w:rsidRPr="00564A49">
        <w:rPr>
          <w:bCs/>
        </w:rPr>
        <w:t>[ scaled_ref_layer_id[ i ] ]</w:t>
      </w:r>
      <w:r w:rsidRPr="00564A49">
        <w:rPr>
          <w:szCs w:val="22"/>
        </w:rPr>
        <w:t xml:space="preserve"> equal to 0 specifies that </w:t>
      </w:r>
      <w:r w:rsidRPr="00564A49">
        <w:rPr>
          <w:szCs w:val="22"/>
          <w:lang w:eastAsia="ko-KR"/>
        </w:rPr>
        <w:t>the</w:t>
      </w:r>
      <w:r w:rsidRPr="00564A49">
        <w:rPr>
          <w:rFonts w:hint="eastAsia"/>
          <w:szCs w:val="22"/>
          <w:lang w:eastAsia="ko-KR"/>
        </w:rPr>
        <w:t xml:space="preserve"> </w:t>
      </w:r>
      <w:r w:rsidRPr="00564A49">
        <w:rPr>
          <w:szCs w:val="22"/>
          <w:lang w:eastAsia="ko-KR"/>
        </w:rPr>
        <w:t>syntax</w:t>
      </w:r>
      <w:r w:rsidRPr="00564A49">
        <w:rPr>
          <w:szCs w:val="22"/>
        </w:rPr>
        <w:t xml:space="preserve"> ver_phase_position_flag </w:t>
      </w:r>
      <w:r w:rsidRPr="00564A49">
        <w:t xml:space="preserve">for the associated inter-layer picture with nuh_layer_id equal to scaled_ref_layer_id[ i ] </w:t>
      </w:r>
      <w:r w:rsidRPr="00564A49">
        <w:rPr>
          <w:szCs w:val="22"/>
        </w:rPr>
        <w:t xml:space="preserve">is not present in </w:t>
      </w:r>
      <w:r w:rsidR="009D0AD9" w:rsidRPr="00564A49">
        <w:rPr>
          <w:noProof/>
          <w:szCs w:val="22"/>
        </w:rPr>
        <w:t>each</w:t>
      </w:r>
      <w:r w:rsidRPr="00564A49">
        <w:rPr>
          <w:noProof/>
          <w:szCs w:val="22"/>
        </w:rPr>
        <w:t xml:space="preserve"> slice segment header</w:t>
      </w:r>
      <w:r w:rsidRPr="00564A49">
        <w:rPr>
          <w:szCs w:val="22"/>
        </w:rPr>
        <w:t xml:space="preserve"> referring to the </w:t>
      </w:r>
      <w:r w:rsidRPr="00564A49">
        <w:rPr>
          <w:rFonts w:hint="eastAsia"/>
          <w:szCs w:val="22"/>
          <w:lang w:eastAsia="ko-KR"/>
        </w:rPr>
        <w:t>S</w:t>
      </w:r>
      <w:r w:rsidRPr="00564A49">
        <w:rPr>
          <w:szCs w:val="22"/>
        </w:rPr>
        <w:t>PS</w:t>
      </w:r>
      <w:r w:rsidRPr="00564A49">
        <w:rPr>
          <w:rFonts w:hint="eastAsia"/>
          <w:szCs w:val="22"/>
          <w:lang w:eastAsia="ko-KR"/>
        </w:rPr>
        <w:t xml:space="preserve">. </w:t>
      </w:r>
      <w:r w:rsidRPr="00564A49">
        <w:rPr>
          <w:rFonts w:eastAsia="Batang"/>
          <w:bCs/>
          <w:lang w:eastAsia="ko-KR"/>
        </w:rPr>
        <w:t xml:space="preserve">When not present, the value of </w:t>
      </w:r>
      <w:r w:rsidRPr="00564A49">
        <w:rPr>
          <w:szCs w:val="22"/>
        </w:rPr>
        <w:t>phase_position_enable_flag</w:t>
      </w:r>
      <w:r w:rsidRPr="00564A49">
        <w:rPr>
          <w:bCs/>
        </w:rPr>
        <w:t>[ scaled_ref_layer_id[ i ] ]</w:t>
      </w:r>
      <w:r w:rsidRPr="00564A49">
        <w:rPr>
          <w:rFonts w:eastAsia="Batang"/>
          <w:bCs/>
          <w:lang w:eastAsia="ko-KR"/>
        </w:rPr>
        <w:t xml:space="preserve"> is inferred to be equal to 0.</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Picture parameter set RBSP semantics</w:t>
      </w:r>
      <w:bookmarkEnd w:id="1572"/>
      <w:bookmarkEnd w:id="1573"/>
    </w:p>
    <w:p w:rsidR="007E173E" w:rsidRPr="00564A49" w:rsidRDefault="007E173E" w:rsidP="007E173E">
      <w:pPr>
        <w:pStyle w:val="3N"/>
        <w:rPr>
          <w:lang w:val="en-US"/>
        </w:rPr>
      </w:pPr>
      <w:r w:rsidRPr="00564A49">
        <w:rPr>
          <w:lang w:val="en-US"/>
        </w:rPr>
        <w:t>The specifications in subclause 7.4.3.3 apply, with the following modifications:</w:t>
      </w:r>
    </w:p>
    <w:p w:rsidR="007E173E" w:rsidRPr="00564A49" w:rsidRDefault="007E173E" w:rsidP="007E173E">
      <w:pPr>
        <w:pStyle w:val="3N"/>
        <w:rPr>
          <w:lang w:val="en-US"/>
        </w:rPr>
      </w:pPr>
      <w:r w:rsidRPr="00564A49">
        <w:rPr>
          <w:b/>
          <w:lang w:val="en-US"/>
        </w:rPr>
        <w:t>num_extra_slice_header_bits</w:t>
      </w:r>
      <w:r w:rsidRPr="00564A49">
        <w:rPr>
          <w:lang w:val="en-US"/>
        </w:rPr>
        <w:t xml:space="preserve"> specifies the number of extra slice header bits that are present in the slice header RBSP for coded pictures referring to the PPS. num_extra_slice_header_bits shall be in the range of 0 to 2, inclusive, in bitstreams conforming to this version of this Specification. Other values for num_extra_slice_header_bits are reserved for future use by ITU-T | ISO/IEC. However, decoders shall allow num_extra_slice_header_bits to have any value.</w:t>
      </w:r>
    </w:p>
    <w:p w:rsidR="007E173E" w:rsidRPr="00564A49" w:rsidRDefault="007E173E" w:rsidP="007E173E">
      <w:pPr>
        <w:pStyle w:val="3N"/>
        <w:rPr>
          <w:lang w:val="en-US"/>
        </w:rPr>
      </w:pPr>
      <w:bookmarkStart w:id="1574" w:name="_Ref348090370"/>
      <w:r w:rsidRPr="00564A49">
        <w:rPr>
          <w:b/>
          <w:lang w:val="en-US"/>
        </w:rPr>
        <w:t>pps_infer_scaling_list_flag</w:t>
      </w:r>
      <w:r w:rsidRPr="00564A49">
        <w:rPr>
          <w:lang w:val="en-US"/>
        </w:rPr>
        <w:t xml:space="preserve"> equal to 1 specifies that the syntax elements of the scaling list data syntax structure of the PPS are inferred to be equal to those of the PPS that is active for the layer with nuh_layer_id equal to pps_scaling_list_ref_layer_id. pps_infer_scaling_list_flag equal to 0 specifies that the syntax elements of the scaling list data syntax structure of the PPS are not inferred. When not present, the value of pps_infer_scaling_list_flag is inferred to be 0.</w:t>
      </w:r>
    </w:p>
    <w:p w:rsidR="007E173E" w:rsidRPr="00564A49" w:rsidRDefault="007E173E" w:rsidP="007E173E">
      <w:pPr>
        <w:pStyle w:val="3N"/>
        <w:rPr>
          <w:lang w:val="en-US"/>
        </w:rPr>
      </w:pPr>
      <w:r w:rsidRPr="00564A49">
        <w:rPr>
          <w:b/>
          <w:lang w:val="en-US"/>
        </w:rPr>
        <w:t>pps_scaling_list_ref_layer_id</w:t>
      </w:r>
      <w:r w:rsidRPr="00564A49">
        <w:rPr>
          <w:lang w:val="en-US"/>
        </w:rPr>
        <w:t xml:space="preserve"> specifies the value of the nuh_layer_id of the layer for which the active PPS has the same scaling list data as the current PPS.</w:t>
      </w:r>
    </w:p>
    <w:p w:rsidR="007E173E" w:rsidRPr="00564A49" w:rsidRDefault="007E173E" w:rsidP="007E173E">
      <w:pPr>
        <w:pStyle w:val="3N"/>
        <w:rPr>
          <w:lang w:val="en-US"/>
        </w:rPr>
      </w:pPr>
      <w:r w:rsidRPr="00564A49">
        <w:rPr>
          <w:lang w:val="en-US"/>
        </w:rPr>
        <w:t>The value of pps_scaling_list_ref_layer_id shall be in the range of 0 to 62, inclusive.</w:t>
      </w:r>
    </w:p>
    <w:p w:rsidR="007E173E" w:rsidRPr="00564A49" w:rsidRDefault="007E173E" w:rsidP="007E173E">
      <w:pPr>
        <w:pStyle w:val="3N"/>
        <w:rPr>
          <w:lang w:val="en-US"/>
        </w:rPr>
      </w:pPr>
      <w:r w:rsidRPr="00564A49">
        <w:rPr>
          <w:lang w:val="en-US"/>
        </w:rPr>
        <w:t>When avc_base_layer_flag is equal to 1, it is a requirement of bitstream conformance that pps_scaling_list_ref_layer_id shall be greater than 0.</w:t>
      </w:r>
    </w:p>
    <w:p w:rsidR="007E173E" w:rsidRPr="00564A49" w:rsidRDefault="007E173E" w:rsidP="007E173E">
      <w:pPr>
        <w:pStyle w:val="3N"/>
        <w:rPr>
          <w:lang w:val="en-US"/>
        </w:rPr>
      </w:pPr>
      <w:r w:rsidRPr="00564A49">
        <w:rPr>
          <w:lang w:val="en-US"/>
        </w:rPr>
        <w:t>It is a requirement of bitstream conformance that, when a PPS with nuh_layer_id equal to nuhLayerIdA is active for a layer with nuh_layer_id equal to nuhLayerIdB and pps_infer_scaling_list_flag in the PPS is equal to 1, pps_infer_scaling_list_flag shall be equal to 0 for the PPS that is active for the layer with nuh_layer_id equal to pps_scaling_list_ref_layer_id.</w:t>
      </w:r>
    </w:p>
    <w:p w:rsidR="007E173E" w:rsidRPr="00564A49" w:rsidRDefault="007E173E" w:rsidP="007E173E">
      <w:pPr>
        <w:pStyle w:val="3N"/>
        <w:rPr>
          <w:lang w:val="en-US"/>
        </w:rPr>
      </w:pPr>
      <w:r w:rsidRPr="00564A49">
        <w:rPr>
          <w:lang w:val="en-US"/>
        </w:rPr>
        <w:t>It is a requirement of bitstream conformance that, when a PPS with nuh_layer_id equal to nuhLayerIdA is active for a layer with nuh_layer_id equal to nuhLayerIdB, the layer with nuh_layer_id equal to pps_scaling_list_ref_layer_id shall be a direct or indirect reference layer of the layer with nuh_layer_id equal to nuhLayerIdB.</w:t>
      </w:r>
    </w:p>
    <w:p w:rsidR="007E173E" w:rsidRPr="00564A49" w:rsidRDefault="007E173E" w:rsidP="007E173E">
      <w:pPr>
        <w:rPr>
          <w:lang w:val="en-US"/>
        </w:rPr>
      </w:pPr>
      <w:r w:rsidRPr="00564A49">
        <w:rPr>
          <w:rFonts w:eastAsia="MS Mincho"/>
          <w:b/>
          <w:bCs/>
          <w:lang w:val="en-US" w:eastAsia="ja-JP"/>
        </w:rPr>
        <w:t>pps_scaling_list_data_present_flag</w:t>
      </w:r>
      <w:r w:rsidRPr="00564A49">
        <w:rPr>
          <w:b/>
          <w:bCs/>
          <w:lang w:val="en-US"/>
        </w:rPr>
        <w:t xml:space="preserve"> </w:t>
      </w:r>
      <w:r w:rsidRPr="00564A49">
        <w:rPr>
          <w:bCs/>
          <w:lang w:val="en-US"/>
        </w:rPr>
        <w:t xml:space="preserve">equal to 1 </w:t>
      </w:r>
      <w:r w:rsidRPr="00564A49">
        <w:rPr>
          <w:lang w:val="en-US"/>
        </w:rPr>
        <w:t xml:space="preserve">specifies that parameters are present in the PPS to modify the scaling lists specified by the active SPS. pps_scaling_list_data_present_flag equal to 0 specifies that the scaling list data used for the pictures referring to the PPS are inferred to be equal to those specified by the active SPS. When scaling_list_enabled_flag is equal to 0, the value of pps_scaling_list_data_present_flag shall be equal to 0. </w:t>
      </w:r>
      <w:r w:rsidRPr="00564A49">
        <w:rPr>
          <w:lang w:val="en-US" w:eastAsia="ko-KR"/>
        </w:rPr>
        <w:t xml:space="preserve">When scaling_list_enabled_flag is equal to 1, sps_scaling_list_data_present_flag is equal to 0, and </w:t>
      </w:r>
      <w:r w:rsidRPr="00564A49">
        <w:rPr>
          <w:rFonts w:eastAsia="MS Mincho"/>
          <w:lang w:val="en-US" w:eastAsia="zh-CN"/>
        </w:rPr>
        <w:lastRenderedPageBreak/>
        <w:t>pps_scaling_list_data_present_flag is equal to 0, the default scaling list data are used to derive</w:t>
      </w:r>
      <w:r w:rsidRPr="00564A49">
        <w:rPr>
          <w:lang w:val="en-US" w:eastAsia="ko-KR"/>
        </w:rPr>
        <w:t xml:space="preserve"> the array ScalingFactor as specified in the </w:t>
      </w:r>
      <w:r w:rsidRPr="00564A49">
        <w:rPr>
          <w:lang w:val="en-US"/>
        </w:rPr>
        <w:t>scaling list data semantics</w:t>
      </w:r>
      <w:r w:rsidRPr="00564A49">
        <w:rPr>
          <w:lang w:val="en-US" w:eastAsia="ko-KR"/>
        </w:rPr>
        <w:t xml:space="preserve"> 7.4.5.</w:t>
      </w:r>
    </w:p>
    <w:p w:rsidR="007E173E" w:rsidRPr="00564A49" w:rsidRDefault="007E173E" w:rsidP="007E173E">
      <w:pPr>
        <w:rPr>
          <w:szCs w:val="22"/>
          <w:lang w:val="en-US"/>
        </w:rPr>
      </w:pPr>
      <w:bookmarkStart w:id="1575" w:name="_Ref363161328"/>
      <w:r w:rsidRPr="00564A49">
        <w:rPr>
          <w:b/>
          <w:szCs w:val="22"/>
          <w:lang w:val="en-US"/>
        </w:rPr>
        <w:t>pps_extension_flag</w:t>
      </w:r>
      <w:r w:rsidRPr="00564A49">
        <w:rPr>
          <w:szCs w:val="22"/>
          <w:lang w:val="en-US"/>
        </w:rPr>
        <w:t xml:space="preserve"> equal to 1 </w:t>
      </w:r>
      <w:r w:rsidRPr="00564A49">
        <w:rPr>
          <w:szCs w:val="22"/>
          <w:lang w:val="en-CA"/>
        </w:rPr>
        <w:t>specifies that pps_extension_type_flag[ i ] for i in the range of 0 to 7, inclusive are present</w:t>
      </w:r>
      <w:r w:rsidRPr="00564A49">
        <w:rPr>
          <w:szCs w:val="22"/>
          <w:lang w:val="en-US"/>
        </w:rPr>
        <w:t xml:space="preserve"> in the PPS RBSP syntax structure. pps_extension_flag equal to 0 </w:t>
      </w:r>
      <w:r w:rsidRPr="00564A49">
        <w:rPr>
          <w:szCs w:val="22"/>
          <w:lang w:val="en-CA"/>
        </w:rPr>
        <w:t xml:space="preserve">specifies that pps_extension_flag[ i ] for i in the range of 0 to 7, inclusive are not present </w:t>
      </w:r>
      <w:r w:rsidRPr="00564A49">
        <w:rPr>
          <w:szCs w:val="22"/>
          <w:lang w:val="en-US"/>
        </w:rPr>
        <w:t>in the PPS RBSP syntax structure.</w:t>
      </w:r>
    </w:p>
    <w:p w:rsidR="007E173E" w:rsidRPr="00564A49" w:rsidRDefault="007E173E" w:rsidP="007E173E">
      <w:r w:rsidRPr="00564A49">
        <w:rPr>
          <w:b/>
        </w:rPr>
        <w:t>pps_extension_type_flag</w:t>
      </w:r>
      <w:r w:rsidRPr="00564A49">
        <w:t>[ i ] shall be equal to 0, for i in the range of 1 to 6, inclusive, in bitstreams conforming to this version of this Specification. pps_extension_type_flag</w:t>
      </w:r>
      <w:r w:rsidRPr="00564A49">
        <w:rPr>
          <w:bCs/>
        </w:rPr>
        <w:t xml:space="preserve">[ 0 ] equal to 1 specifies that poc_reset_info_present_flag is present in the PPS RBSP syntax structure. pps_extension_type_flag[ 0 ] equal to 0 specifies that poc_reset_info_present_flag is not present in the PPS RBSP syntax structure. </w:t>
      </w:r>
      <w:r w:rsidRPr="00564A49">
        <w:t>The value of 1 for pps_extension_type_flag[ i ], for i in the range of 1 to 7, inclusive, is reserved for future use by ITU-T | ISO/IEC. pps_extension_</w:t>
      </w:r>
      <w:r w:rsidRPr="00564A49">
        <w:rPr>
          <w:szCs w:val="22"/>
          <w:lang w:val="en-CA"/>
        </w:rPr>
        <w:t>type_</w:t>
      </w:r>
      <w:r w:rsidRPr="00564A49">
        <w:t>flag[ 7 ] equal to 0 specifies that no pps_extension_data_flag syntax elements are present in the PPS RBSP syntax structure. Decoders shall ignore all pps_extension_data_flag syntax elements that follow the value 1 for pps_extension_</w:t>
      </w:r>
      <w:r w:rsidRPr="00564A49">
        <w:rPr>
          <w:szCs w:val="22"/>
          <w:lang w:val="en-CA"/>
        </w:rPr>
        <w:t>type_</w:t>
      </w:r>
      <w:r w:rsidRPr="00564A49">
        <w:t>flag[ 7 ] in an PPS NAL unit.</w:t>
      </w:r>
    </w:p>
    <w:p w:rsidR="007E173E" w:rsidRPr="00564A49" w:rsidRDefault="007E173E" w:rsidP="007E173E">
      <w:r w:rsidRPr="00564A49">
        <w:rPr>
          <w:b/>
          <w:lang w:val="en-US"/>
        </w:rPr>
        <w:t>poc_reset_info_present_flag</w:t>
      </w:r>
      <w:r w:rsidRPr="00564A49">
        <w:rPr>
          <w:lang w:val="en-US"/>
        </w:rPr>
        <w:t xml:space="preserve"> equal to 0 specifies that the syntax element poc_reset_idc is not present in the slice segment headers of the slices referring to the PPS. poc_reset_info_present_flag equal to 1 specifies that the syntax element poc_reset_idc is present in the slice segment headers of the slices referring to the PPS.</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Supplemental enhancement information RBSP semantics</w:t>
      </w:r>
      <w:bookmarkEnd w:id="1574"/>
      <w:bookmarkEnd w:id="1575"/>
    </w:p>
    <w:p w:rsidR="007E173E" w:rsidRPr="00564A49" w:rsidRDefault="007E173E" w:rsidP="007E173E">
      <w:pPr>
        <w:pStyle w:val="3N"/>
        <w:rPr>
          <w:lang w:val="en-US"/>
        </w:rPr>
      </w:pPr>
      <w:r w:rsidRPr="00564A49">
        <w:rPr>
          <w:lang w:val="en-US"/>
        </w:rPr>
        <w:t>The specifications in subclause 7.4.3.4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76" w:name="_Ref348090372"/>
      <w:r w:rsidRPr="00564A49">
        <w:rPr>
          <w:lang w:val="en-US"/>
        </w:rPr>
        <w:t>Access unit delimiter RBSP semantics</w:t>
      </w:r>
      <w:bookmarkEnd w:id="1576"/>
    </w:p>
    <w:p w:rsidR="007E173E" w:rsidRPr="00564A49" w:rsidRDefault="007E173E" w:rsidP="007E173E">
      <w:pPr>
        <w:pStyle w:val="3N"/>
        <w:rPr>
          <w:lang w:val="en-US"/>
        </w:rPr>
      </w:pPr>
      <w:r w:rsidRPr="00564A49">
        <w:rPr>
          <w:lang w:val="en-US"/>
        </w:rPr>
        <w:t>The specifications in subclause 7.4.3.5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77" w:name="_Ref348090373"/>
      <w:r w:rsidRPr="00564A49">
        <w:rPr>
          <w:lang w:val="en-US"/>
        </w:rPr>
        <w:t>End of sequence RBSP semantics</w:t>
      </w:r>
      <w:bookmarkEnd w:id="1577"/>
    </w:p>
    <w:p w:rsidR="007E173E" w:rsidRPr="00564A49" w:rsidRDefault="007E173E" w:rsidP="007E173E">
      <w:pPr>
        <w:pStyle w:val="3N"/>
        <w:rPr>
          <w:lang w:val="en-US"/>
        </w:rPr>
      </w:pPr>
      <w:r w:rsidRPr="00564A49">
        <w:rPr>
          <w:lang w:val="en-US"/>
        </w:rPr>
        <w:t>The specifications in subclause 7.4.3.6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78" w:name="_Ref348090375"/>
      <w:r w:rsidRPr="00564A49">
        <w:rPr>
          <w:lang w:val="en-US"/>
        </w:rPr>
        <w:t>End of bitstream RBSP semantics</w:t>
      </w:r>
      <w:bookmarkEnd w:id="1578"/>
    </w:p>
    <w:p w:rsidR="007E173E" w:rsidRPr="00564A49" w:rsidRDefault="007E173E" w:rsidP="007E173E">
      <w:pPr>
        <w:pStyle w:val="3N"/>
        <w:rPr>
          <w:lang w:val="en-US"/>
        </w:rPr>
      </w:pPr>
      <w:r w:rsidRPr="00564A49">
        <w:rPr>
          <w:lang w:val="en-US"/>
        </w:rPr>
        <w:t>The specifications in subclause 7.4.3.7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79" w:name="_Ref348090378"/>
      <w:r w:rsidRPr="00564A49">
        <w:rPr>
          <w:lang w:val="en-US"/>
        </w:rPr>
        <w:t>Filler data RBSP semantics</w:t>
      </w:r>
      <w:bookmarkEnd w:id="1579"/>
    </w:p>
    <w:p w:rsidR="007E173E" w:rsidRPr="00564A49" w:rsidRDefault="007E173E" w:rsidP="007E173E">
      <w:pPr>
        <w:pStyle w:val="3N"/>
        <w:rPr>
          <w:lang w:val="en-US"/>
        </w:rPr>
      </w:pPr>
      <w:r w:rsidRPr="00564A49">
        <w:rPr>
          <w:lang w:val="en-US"/>
        </w:rPr>
        <w:t>The specifications in subclause 7.4.3.8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80" w:name="_Ref348090379"/>
      <w:r w:rsidRPr="00564A49">
        <w:rPr>
          <w:lang w:val="en-US"/>
        </w:rPr>
        <w:t>Slice segment layer RBSP semantics</w:t>
      </w:r>
      <w:bookmarkEnd w:id="1580"/>
    </w:p>
    <w:p w:rsidR="007E173E" w:rsidRPr="00564A49" w:rsidRDefault="007E173E" w:rsidP="007E173E">
      <w:pPr>
        <w:pStyle w:val="3N"/>
        <w:rPr>
          <w:lang w:val="en-US"/>
        </w:rPr>
      </w:pPr>
      <w:r w:rsidRPr="00564A49">
        <w:rPr>
          <w:lang w:val="en-US"/>
        </w:rPr>
        <w:t>The specifications in subclause 7.4.3.9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81" w:name="_Ref348090382"/>
      <w:r w:rsidRPr="00564A49">
        <w:rPr>
          <w:lang w:val="en-US"/>
        </w:rPr>
        <w:t>RBSP slice segment trailing bits semantics</w:t>
      </w:r>
      <w:bookmarkEnd w:id="1581"/>
    </w:p>
    <w:p w:rsidR="007E173E" w:rsidRPr="00564A49" w:rsidRDefault="007E173E" w:rsidP="007E173E">
      <w:pPr>
        <w:pStyle w:val="3N"/>
        <w:rPr>
          <w:lang w:val="en-US"/>
        </w:rPr>
      </w:pPr>
      <w:r w:rsidRPr="00564A49">
        <w:rPr>
          <w:lang w:val="en-US"/>
        </w:rPr>
        <w:t>The specifications in subclause 7.4.3.10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82" w:name="_Ref348090386"/>
      <w:r w:rsidRPr="00564A49">
        <w:rPr>
          <w:lang w:val="en-US"/>
        </w:rPr>
        <w:t>RBSP trailing bits semantics</w:t>
      </w:r>
      <w:bookmarkEnd w:id="1582"/>
    </w:p>
    <w:p w:rsidR="007E173E" w:rsidRPr="00564A49" w:rsidRDefault="007E173E" w:rsidP="007E173E">
      <w:pPr>
        <w:pStyle w:val="3N"/>
        <w:rPr>
          <w:lang w:val="en-US"/>
        </w:rPr>
      </w:pPr>
      <w:r w:rsidRPr="00564A49">
        <w:rPr>
          <w:lang w:val="en-US"/>
        </w:rPr>
        <w:t>The specifications in subclause 7.4.3.11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83" w:name="_Ref348090388"/>
      <w:r w:rsidRPr="00564A49">
        <w:rPr>
          <w:lang w:val="en-US"/>
        </w:rPr>
        <w:t>Byte alignment semantics</w:t>
      </w:r>
      <w:bookmarkEnd w:id="1583"/>
    </w:p>
    <w:p w:rsidR="007E173E" w:rsidRPr="00564A49" w:rsidRDefault="007E173E" w:rsidP="007E173E">
      <w:pPr>
        <w:pStyle w:val="3N"/>
        <w:rPr>
          <w:lang w:val="en-US"/>
        </w:rPr>
      </w:pPr>
      <w:r w:rsidRPr="00564A49">
        <w:rPr>
          <w:lang w:val="en-US"/>
        </w:rPr>
        <w:t>The specifications in subclause 7.4.3.12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584" w:name="_Ref348090389"/>
      <w:bookmarkStart w:id="1585" w:name="_Toc377921542"/>
      <w:bookmarkStart w:id="1586" w:name="_Toc378026180"/>
      <w:r w:rsidRPr="00564A49">
        <w:rPr>
          <w:lang w:val="en-US"/>
        </w:rPr>
        <w:t>Profile, tier and level semantics</w:t>
      </w:r>
      <w:bookmarkEnd w:id="1584"/>
      <w:bookmarkEnd w:id="1585"/>
      <w:bookmarkEnd w:id="1586"/>
    </w:p>
    <w:p w:rsidR="007E173E" w:rsidRPr="00564A49" w:rsidRDefault="007E173E" w:rsidP="007E173E">
      <w:pPr>
        <w:rPr>
          <w:bCs/>
          <w:szCs w:val="22"/>
          <w:lang w:val="en-US"/>
        </w:rPr>
      </w:pPr>
      <w:r w:rsidRPr="00564A49">
        <w:rPr>
          <w:lang w:val="en-US"/>
        </w:rPr>
        <w:t xml:space="preserve">The profile_tier_level( ) syntax structure provides profile, tier and level information used for a layer set. When the profile_tier_level( ) syntax structure is included in a </w:t>
      </w:r>
      <w:r w:rsidRPr="00564A49">
        <w:rPr>
          <w:rFonts w:eastAsia="MS Mincho"/>
          <w:lang w:val="en-US"/>
        </w:rPr>
        <w:t xml:space="preserve">vps_extension( ) </w:t>
      </w:r>
      <w:r w:rsidRPr="00564A49">
        <w:rPr>
          <w:lang w:val="en-US"/>
        </w:rPr>
        <w:t xml:space="preserve">syntax structure, </w:t>
      </w:r>
      <w:r w:rsidRPr="00564A49">
        <w:rPr>
          <w:bCs/>
          <w:szCs w:val="22"/>
          <w:lang w:val="en-US"/>
        </w:rPr>
        <w:t xml:space="preserve">the applicable </w:t>
      </w:r>
      <w:r w:rsidRPr="00564A49">
        <w:rPr>
          <w:lang w:val="en-US"/>
        </w:rPr>
        <w:t xml:space="preserve">layer set to which the profile_tier_level( ) syntax structure applies is specified by the corresponding lsIdx variable in the </w:t>
      </w:r>
      <w:r w:rsidRPr="00564A49">
        <w:rPr>
          <w:rFonts w:eastAsia="MS Mincho"/>
          <w:lang w:val="en-US"/>
        </w:rPr>
        <w:t xml:space="preserve">vps_extension( ) </w:t>
      </w:r>
      <w:r w:rsidRPr="00564A49">
        <w:rPr>
          <w:lang w:val="en-US"/>
        </w:rPr>
        <w:t xml:space="preserve">syntax structure. When the profile_tier_level( ) syntax structure is included in a </w:t>
      </w:r>
      <w:r w:rsidRPr="00564A49">
        <w:rPr>
          <w:rFonts w:eastAsia="MS Mincho"/>
          <w:lang w:val="en-US"/>
        </w:rPr>
        <w:t xml:space="preserve">VPS, but not in a vps_extension( ) </w:t>
      </w:r>
      <w:r w:rsidRPr="00564A49">
        <w:rPr>
          <w:lang w:val="en-US"/>
        </w:rPr>
        <w:t xml:space="preserve">syntax structure, </w:t>
      </w:r>
      <w:r w:rsidRPr="00564A49">
        <w:rPr>
          <w:bCs/>
          <w:szCs w:val="22"/>
          <w:lang w:val="en-US"/>
        </w:rPr>
        <w:t xml:space="preserve">the applicable </w:t>
      </w:r>
      <w:r w:rsidRPr="00564A49">
        <w:rPr>
          <w:lang w:val="en-US"/>
        </w:rPr>
        <w:t xml:space="preserve">layer set to which the profile_tier_level( ) syntax structure applies is the layer set specified by the index 0. </w:t>
      </w:r>
      <w:r w:rsidRPr="00564A49">
        <w:rPr>
          <w:bCs/>
          <w:szCs w:val="22"/>
          <w:lang w:val="en-US"/>
        </w:rPr>
        <w:t xml:space="preserve">When the </w:t>
      </w:r>
      <w:r w:rsidRPr="00564A49">
        <w:rPr>
          <w:lang w:val="en-US"/>
        </w:rPr>
        <w:t xml:space="preserve">profile_tier_level( ) </w:t>
      </w:r>
      <w:r w:rsidRPr="00564A49">
        <w:rPr>
          <w:bCs/>
          <w:szCs w:val="22"/>
          <w:lang w:val="en-US"/>
        </w:rPr>
        <w:t xml:space="preserve">syntax structure is included in an SPS, the layer set to which the </w:t>
      </w:r>
      <w:r w:rsidRPr="00564A49">
        <w:rPr>
          <w:lang w:val="en-US"/>
        </w:rPr>
        <w:t xml:space="preserve">profile_tier_level( ) </w:t>
      </w:r>
      <w:r w:rsidRPr="00564A49">
        <w:rPr>
          <w:bCs/>
          <w:szCs w:val="22"/>
          <w:lang w:val="en-US"/>
        </w:rPr>
        <w:t>syntax structure</w:t>
      </w:r>
      <w:r w:rsidRPr="00564A49">
        <w:rPr>
          <w:lang w:val="en-US"/>
        </w:rPr>
        <w:t xml:space="preserve"> applies is the </w:t>
      </w:r>
      <w:r w:rsidRPr="00564A49">
        <w:rPr>
          <w:bCs/>
          <w:szCs w:val="22"/>
          <w:lang w:val="en-US"/>
        </w:rPr>
        <w:t>layer set specified by the index 0.</w:t>
      </w:r>
    </w:p>
    <w:p w:rsidR="007E173E" w:rsidRPr="00564A49" w:rsidRDefault="007E173E" w:rsidP="007E173E">
      <w:pPr>
        <w:rPr>
          <w:lang w:val="en-US"/>
        </w:rPr>
      </w:pPr>
      <w:r w:rsidRPr="00564A49">
        <w:rPr>
          <w:lang w:val="en-US"/>
        </w:rPr>
        <w:t>For interpretation of the following semantics, CVS refers to the CVS subset associated with the layer set to which the profile_tier_level( ) syntax structure applies.</w:t>
      </w:r>
    </w:p>
    <w:p w:rsidR="007E173E" w:rsidRPr="00564A49" w:rsidRDefault="007E173E" w:rsidP="007E173E">
      <w:pPr>
        <w:pStyle w:val="3N"/>
        <w:rPr>
          <w:lang w:val="en-US"/>
        </w:rPr>
      </w:pPr>
      <w:r w:rsidRPr="00564A49">
        <w:rPr>
          <w:bCs/>
          <w:szCs w:val="22"/>
          <w:lang w:val="en-US"/>
        </w:rPr>
        <w:t xml:space="preserve">When the syntax elements general_profile_space, general_tier_flag, general_profile_idc, general_profile_compatibility_flag[ j ], general_progressive_source_flag, general_interlaced_source_flag, </w:t>
      </w:r>
      <w:r w:rsidRPr="00564A49">
        <w:rPr>
          <w:bCs/>
          <w:lang w:val="en-US"/>
        </w:rPr>
        <w:lastRenderedPageBreak/>
        <w:t xml:space="preserve">general_non_packed_constraint_flag, general_frame_only_constraint_flag, </w:t>
      </w:r>
      <w:r w:rsidRPr="00564A49">
        <w:rPr>
          <w:bCs/>
          <w:szCs w:val="22"/>
          <w:lang w:val="en-US"/>
        </w:rPr>
        <w:t>general_reserved_zero_44bits are not present, they are inferred to be equal to the corresponding values of the (</w:t>
      </w:r>
      <w:r w:rsidRPr="00564A49">
        <w:rPr>
          <w:b/>
          <w:bCs/>
          <w:szCs w:val="22"/>
          <w:lang w:val="en-US"/>
        </w:rPr>
        <w:t> </w:t>
      </w:r>
      <w:r w:rsidRPr="00564A49">
        <w:rPr>
          <w:bCs/>
          <w:szCs w:val="22"/>
          <w:lang w:val="en-US"/>
        </w:rPr>
        <w:t>ptlIdx</w:t>
      </w:r>
      <w:r w:rsidRPr="00564A49">
        <w:rPr>
          <w:lang w:val="en-US"/>
        </w:rPr>
        <w:t> − 1 </w:t>
      </w:r>
      <w:r w:rsidRPr="00564A49">
        <w:rPr>
          <w:bCs/>
          <w:szCs w:val="22"/>
          <w:lang w:val="en-US"/>
        </w:rPr>
        <w:t xml:space="preserve">)-th </w:t>
      </w:r>
      <w:r w:rsidRPr="00564A49">
        <w:rPr>
          <w:lang w:val="en-US"/>
        </w:rPr>
        <w:t>profile_tier_level( ) syntax structure in the VPS extension</w:t>
      </w:r>
      <w:r w:rsidRPr="00564A49">
        <w:rPr>
          <w:bCs/>
          <w:szCs w:val="22"/>
          <w:lang w:val="en-US"/>
        </w:rPr>
        <w:t>.</w:t>
      </w:r>
    </w:p>
    <w:p w:rsidR="007E173E" w:rsidRPr="00564A49" w:rsidRDefault="007E173E" w:rsidP="007E173E">
      <w:pPr>
        <w:pStyle w:val="3N"/>
        <w:rPr>
          <w:lang w:val="en-US"/>
        </w:rPr>
      </w:pPr>
      <w:r w:rsidRPr="00564A49">
        <w:rPr>
          <w:bCs/>
          <w:szCs w:val="22"/>
          <w:lang w:val="en-US"/>
        </w:rPr>
        <w:t>When the syntax elements sub_layer_profile_space[ i ], sub_layer_tier_flag[ i ], sub_layer_profile_idc[ i ], sub_layer_profile_compatibility_flag[ i ][ j ], sub_layer_progressive_source_flag[ i ], sub_layer_interlaced_source_flag[ i ], sub_layer_</w:t>
      </w:r>
      <w:r w:rsidRPr="00564A49">
        <w:rPr>
          <w:bCs/>
          <w:lang w:val="en-US"/>
        </w:rPr>
        <w:t>non_packed_constraint_flag</w:t>
      </w:r>
      <w:r w:rsidRPr="00564A49">
        <w:rPr>
          <w:bCs/>
          <w:szCs w:val="22"/>
          <w:lang w:val="en-US"/>
        </w:rPr>
        <w:t>[ i ]</w:t>
      </w:r>
      <w:r w:rsidRPr="00564A49">
        <w:rPr>
          <w:bCs/>
          <w:lang w:val="en-US"/>
        </w:rPr>
        <w:t xml:space="preserve">, </w:t>
      </w:r>
      <w:r w:rsidRPr="00564A49">
        <w:rPr>
          <w:bCs/>
          <w:szCs w:val="22"/>
          <w:lang w:val="en-US"/>
        </w:rPr>
        <w:t>sub_layer_</w:t>
      </w:r>
      <w:r w:rsidRPr="00564A49">
        <w:rPr>
          <w:bCs/>
          <w:lang w:val="en-US"/>
        </w:rPr>
        <w:t>frame_only_constraint_flag</w:t>
      </w:r>
      <w:r w:rsidRPr="00564A49">
        <w:rPr>
          <w:bCs/>
          <w:szCs w:val="22"/>
          <w:lang w:val="en-US"/>
        </w:rPr>
        <w:t>[ i ]</w:t>
      </w:r>
      <w:r w:rsidRPr="00564A49">
        <w:rPr>
          <w:bCs/>
          <w:lang w:val="en-US"/>
        </w:rPr>
        <w:t xml:space="preserve">, </w:t>
      </w:r>
      <w:r w:rsidRPr="00564A49">
        <w:rPr>
          <w:bCs/>
          <w:szCs w:val="22"/>
          <w:lang w:val="en-US"/>
        </w:rPr>
        <w:t>sub_layer_reserved_zero_44bits[ i ] are not present, they are inferred to be equal to the corresponding values of (</w:t>
      </w:r>
      <w:r w:rsidRPr="00564A49">
        <w:rPr>
          <w:b/>
          <w:bCs/>
          <w:szCs w:val="22"/>
          <w:lang w:val="en-US"/>
        </w:rPr>
        <w:t> </w:t>
      </w:r>
      <w:r w:rsidRPr="00564A49">
        <w:rPr>
          <w:bCs/>
          <w:szCs w:val="22"/>
          <w:lang w:val="en-US"/>
        </w:rPr>
        <w:t>ptlIdx</w:t>
      </w:r>
      <w:r w:rsidRPr="00564A49">
        <w:rPr>
          <w:lang w:val="en-US"/>
        </w:rPr>
        <w:t> − 1 </w:t>
      </w:r>
      <w:r w:rsidRPr="00564A49">
        <w:rPr>
          <w:bCs/>
          <w:szCs w:val="22"/>
          <w:lang w:val="en-US"/>
        </w:rPr>
        <w:t xml:space="preserve">)-th </w:t>
      </w:r>
      <w:r w:rsidRPr="00564A49">
        <w:rPr>
          <w:lang w:val="en-US"/>
        </w:rPr>
        <w:t>profile_tier_level( ) syntax structure in the VPS extension</w:t>
      </w:r>
      <w:r w:rsidRPr="00564A49">
        <w:rPr>
          <w:bCs/>
          <w:szCs w:val="22"/>
          <w:lang w:val="en-US"/>
        </w:rPr>
        <w:t>.</w:t>
      </w:r>
    </w:p>
    <w:p w:rsidR="007E173E" w:rsidRPr="00564A49" w:rsidRDefault="007E173E" w:rsidP="007E173E">
      <w:pPr>
        <w:pStyle w:val="3N"/>
        <w:rPr>
          <w:lang w:val="en-US"/>
        </w:rPr>
      </w:pPr>
      <w:r w:rsidRPr="00564A49">
        <w:rPr>
          <w:lang w:val="en-US"/>
        </w:rPr>
        <w:t>The specifications in subclause 7.4.4 apply, with following modifications.</w:t>
      </w:r>
    </w:p>
    <w:p w:rsidR="007E173E" w:rsidRPr="00564A49" w:rsidRDefault="007E173E" w:rsidP="007E173E">
      <w:pPr>
        <w:rPr>
          <w:bCs/>
          <w:szCs w:val="22"/>
          <w:lang w:val="en-US"/>
        </w:rPr>
      </w:pPr>
      <w:proofErr w:type="gramStart"/>
      <w:r w:rsidRPr="00564A49">
        <w:rPr>
          <w:b/>
          <w:bCs/>
          <w:szCs w:val="22"/>
          <w:lang w:val="en-US"/>
        </w:rPr>
        <w:t>general_tier_flag</w:t>
      </w:r>
      <w:proofErr w:type="gramEnd"/>
      <w:r w:rsidRPr="00564A49">
        <w:rPr>
          <w:bCs/>
          <w:szCs w:val="22"/>
          <w:lang w:val="en-US"/>
        </w:rPr>
        <w:t xml:space="preserve"> specifies the tier context for the interpretation of general_level_idc as specified in Annex A or subclause </w:t>
      </w:r>
      <w:r w:rsidRPr="00564A49">
        <w:rPr>
          <w:bCs/>
          <w:szCs w:val="22"/>
          <w:lang w:val="en-US"/>
        </w:rPr>
        <w:fldChar w:fldCharType="begin" w:fldLock="1"/>
      </w:r>
      <w:r w:rsidRPr="00564A49">
        <w:rPr>
          <w:bCs/>
          <w:szCs w:val="22"/>
          <w:lang w:val="en-US"/>
        </w:rPr>
        <w:instrText xml:space="preserve"> REF _Ref348007252 \r \h </w:instrText>
      </w:r>
      <w:r w:rsidR="00564A49">
        <w:rPr>
          <w:bCs/>
          <w:szCs w:val="22"/>
          <w:lang w:val="en-US"/>
        </w:rPr>
        <w:instrText xml:space="preserve"> \* MERGEFORMAT </w:instrText>
      </w:r>
      <w:r w:rsidRPr="00564A49">
        <w:rPr>
          <w:bCs/>
          <w:szCs w:val="22"/>
          <w:lang w:val="en-US"/>
        </w:rPr>
      </w:r>
      <w:r w:rsidRPr="00564A49">
        <w:rPr>
          <w:bCs/>
          <w:szCs w:val="22"/>
          <w:lang w:val="en-US"/>
        </w:rPr>
        <w:fldChar w:fldCharType="separate"/>
      </w:r>
      <w:r w:rsidRPr="00564A49">
        <w:rPr>
          <w:bCs/>
          <w:szCs w:val="22"/>
          <w:lang w:val="en-US"/>
        </w:rPr>
        <w:t>G.11</w:t>
      </w:r>
      <w:r w:rsidRPr="00564A49">
        <w:rPr>
          <w:bCs/>
          <w:szCs w:val="22"/>
          <w:lang w:val="en-US"/>
        </w:rPr>
        <w:fldChar w:fldCharType="end"/>
      </w:r>
      <w:r w:rsidR="003D68A4" w:rsidRPr="00564A49">
        <w:rPr>
          <w:bCs/>
          <w:szCs w:val="22"/>
          <w:lang w:val="en-US"/>
        </w:rPr>
        <w:t xml:space="preserve"> or subclause </w:t>
      </w:r>
      <w:r w:rsidR="003D68A4" w:rsidRPr="00564A49">
        <w:rPr>
          <w:bCs/>
          <w:szCs w:val="22"/>
          <w:lang w:val="en-US"/>
        </w:rPr>
        <w:fldChar w:fldCharType="begin" w:fldLock="1"/>
      </w:r>
      <w:r w:rsidR="003D68A4" w:rsidRPr="00564A49">
        <w:rPr>
          <w:bCs/>
          <w:szCs w:val="22"/>
          <w:lang w:val="en-US"/>
        </w:rPr>
        <w:instrText xml:space="preserve"> REF _Ref348007252 \r \h  \* MERGEFORMAT </w:instrText>
      </w:r>
      <w:r w:rsidR="003D68A4" w:rsidRPr="00564A49">
        <w:rPr>
          <w:bCs/>
          <w:szCs w:val="22"/>
          <w:lang w:val="en-US"/>
        </w:rPr>
      </w:r>
      <w:r w:rsidR="003D68A4" w:rsidRPr="00564A49">
        <w:rPr>
          <w:bCs/>
          <w:szCs w:val="22"/>
          <w:lang w:val="en-US"/>
        </w:rPr>
        <w:fldChar w:fldCharType="separate"/>
      </w:r>
      <w:r w:rsidR="003D68A4" w:rsidRPr="00564A49">
        <w:rPr>
          <w:bCs/>
          <w:szCs w:val="22"/>
          <w:lang w:val="en-US"/>
        </w:rPr>
        <w:t>H.11</w:t>
      </w:r>
      <w:r w:rsidR="003D68A4" w:rsidRPr="00564A49">
        <w:rPr>
          <w:bCs/>
          <w:szCs w:val="22"/>
          <w:lang w:val="en-US"/>
        </w:rPr>
        <w:fldChar w:fldCharType="end"/>
      </w:r>
      <w:r w:rsidRPr="00564A49">
        <w:rPr>
          <w:bCs/>
          <w:szCs w:val="22"/>
          <w:lang w:val="en-US"/>
        </w:rPr>
        <w:t>.</w:t>
      </w:r>
    </w:p>
    <w:p w:rsidR="007E173E" w:rsidRPr="00564A49" w:rsidRDefault="007E173E" w:rsidP="007E173E">
      <w:pPr>
        <w:rPr>
          <w:bCs/>
          <w:szCs w:val="22"/>
          <w:lang w:val="en-US"/>
        </w:rPr>
      </w:pPr>
      <w:r w:rsidRPr="00564A49">
        <w:rPr>
          <w:b/>
          <w:bCs/>
          <w:szCs w:val="22"/>
          <w:lang w:val="en-US"/>
        </w:rPr>
        <w:t>general_profile_idc</w:t>
      </w:r>
      <w:r w:rsidRPr="00564A49">
        <w:rPr>
          <w:bCs/>
          <w:szCs w:val="22"/>
          <w:lang w:val="en-US"/>
        </w:rPr>
        <w:t xml:space="preserve">, when general_profile_space is equal to 0, indicates a profile to which the CVS conforms as specified in Annex A or subclause </w:t>
      </w:r>
      <w:r w:rsidRPr="00564A49">
        <w:rPr>
          <w:bCs/>
          <w:szCs w:val="22"/>
          <w:lang w:val="en-US"/>
        </w:rPr>
        <w:fldChar w:fldCharType="begin" w:fldLock="1"/>
      </w:r>
      <w:r w:rsidRPr="00564A49">
        <w:rPr>
          <w:bCs/>
          <w:szCs w:val="22"/>
          <w:lang w:val="en-US"/>
        </w:rPr>
        <w:instrText xml:space="preserve"> REF _Ref348007252 \r \h </w:instrText>
      </w:r>
      <w:r w:rsidR="00564A49">
        <w:rPr>
          <w:bCs/>
          <w:szCs w:val="22"/>
          <w:lang w:val="en-US"/>
        </w:rPr>
        <w:instrText xml:space="preserve"> \* MERGEFORMAT </w:instrText>
      </w:r>
      <w:r w:rsidRPr="00564A49">
        <w:rPr>
          <w:bCs/>
          <w:szCs w:val="22"/>
          <w:lang w:val="en-US"/>
        </w:rPr>
      </w:r>
      <w:r w:rsidRPr="00564A49">
        <w:rPr>
          <w:bCs/>
          <w:szCs w:val="22"/>
          <w:lang w:val="en-US"/>
        </w:rPr>
        <w:fldChar w:fldCharType="separate"/>
      </w:r>
      <w:r w:rsidRPr="00564A49">
        <w:rPr>
          <w:bCs/>
          <w:szCs w:val="22"/>
          <w:lang w:val="en-US"/>
        </w:rPr>
        <w:t>G.11</w:t>
      </w:r>
      <w:r w:rsidRPr="00564A49">
        <w:rPr>
          <w:bCs/>
          <w:szCs w:val="22"/>
          <w:lang w:val="en-US"/>
        </w:rPr>
        <w:fldChar w:fldCharType="end"/>
      </w:r>
      <w:r w:rsidR="00AF0F34" w:rsidRPr="00564A49">
        <w:rPr>
          <w:bCs/>
          <w:szCs w:val="22"/>
          <w:lang w:val="en-US"/>
        </w:rPr>
        <w:t xml:space="preserve"> or subclause </w:t>
      </w:r>
      <w:r w:rsidR="00AF0F34" w:rsidRPr="00564A49">
        <w:rPr>
          <w:bCs/>
          <w:szCs w:val="22"/>
          <w:lang w:val="en-US"/>
        </w:rPr>
        <w:fldChar w:fldCharType="begin" w:fldLock="1"/>
      </w:r>
      <w:r w:rsidR="00AF0F34" w:rsidRPr="00564A49">
        <w:rPr>
          <w:bCs/>
          <w:szCs w:val="22"/>
          <w:lang w:val="en-US"/>
        </w:rPr>
        <w:instrText xml:space="preserve"> REF _Ref348007252 \r \h </w:instrText>
      </w:r>
      <w:r w:rsidR="00564A49">
        <w:rPr>
          <w:bCs/>
          <w:szCs w:val="22"/>
          <w:lang w:val="en-US"/>
        </w:rPr>
        <w:instrText xml:space="preserve"> \* MERGEFORMAT </w:instrText>
      </w:r>
      <w:r w:rsidR="00AF0F34" w:rsidRPr="00564A49">
        <w:rPr>
          <w:bCs/>
          <w:szCs w:val="22"/>
          <w:lang w:val="en-US"/>
        </w:rPr>
      </w:r>
      <w:r w:rsidR="00AF0F34" w:rsidRPr="00564A49">
        <w:rPr>
          <w:bCs/>
          <w:szCs w:val="22"/>
          <w:lang w:val="en-US"/>
        </w:rPr>
        <w:fldChar w:fldCharType="separate"/>
      </w:r>
      <w:r w:rsidR="00AF0F34" w:rsidRPr="00564A49">
        <w:rPr>
          <w:bCs/>
          <w:szCs w:val="22"/>
          <w:lang w:val="en-US"/>
        </w:rPr>
        <w:t>H.11</w:t>
      </w:r>
      <w:r w:rsidR="00AF0F34" w:rsidRPr="00564A49">
        <w:rPr>
          <w:bCs/>
          <w:szCs w:val="22"/>
          <w:lang w:val="en-US"/>
        </w:rPr>
        <w:fldChar w:fldCharType="end"/>
      </w:r>
      <w:r w:rsidRPr="00564A49">
        <w:rPr>
          <w:bCs/>
          <w:szCs w:val="22"/>
          <w:lang w:val="en-US"/>
        </w:rPr>
        <w:t xml:space="preserve">. Bitstreams shall not contain values of general_profile_idc other than those specified in Annex A or subclause </w:t>
      </w:r>
      <w:r w:rsidRPr="00564A49">
        <w:rPr>
          <w:bCs/>
          <w:szCs w:val="22"/>
          <w:lang w:val="en-US"/>
        </w:rPr>
        <w:fldChar w:fldCharType="begin" w:fldLock="1"/>
      </w:r>
      <w:r w:rsidRPr="00564A49">
        <w:rPr>
          <w:bCs/>
          <w:szCs w:val="22"/>
          <w:lang w:val="en-US"/>
        </w:rPr>
        <w:instrText xml:space="preserve"> REF _Ref348007252 \r \h </w:instrText>
      </w:r>
      <w:r w:rsidR="00564A49">
        <w:rPr>
          <w:bCs/>
          <w:szCs w:val="22"/>
          <w:lang w:val="en-US"/>
        </w:rPr>
        <w:instrText xml:space="preserve"> \* MERGEFORMAT </w:instrText>
      </w:r>
      <w:r w:rsidRPr="00564A49">
        <w:rPr>
          <w:bCs/>
          <w:szCs w:val="22"/>
          <w:lang w:val="en-US"/>
        </w:rPr>
      </w:r>
      <w:r w:rsidRPr="00564A49">
        <w:rPr>
          <w:bCs/>
          <w:szCs w:val="22"/>
          <w:lang w:val="en-US"/>
        </w:rPr>
        <w:fldChar w:fldCharType="separate"/>
      </w:r>
      <w:r w:rsidRPr="00564A49">
        <w:rPr>
          <w:bCs/>
          <w:szCs w:val="22"/>
          <w:lang w:val="en-US"/>
        </w:rPr>
        <w:t>G.11</w:t>
      </w:r>
      <w:r w:rsidRPr="00564A49">
        <w:rPr>
          <w:bCs/>
          <w:szCs w:val="22"/>
          <w:lang w:val="en-US"/>
        </w:rPr>
        <w:fldChar w:fldCharType="end"/>
      </w:r>
      <w:r w:rsidR="00AF0F34" w:rsidRPr="00564A49">
        <w:rPr>
          <w:bCs/>
          <w:szCs w:val="22"/>
          <w:lang w:val="en-US"/>
        </w:rPr>
        <w:t xml:space="preserve"> or subclause </w:t>
      </w:r>
      <w:r w:rsidR="00AF0F34" w:rsidRPr="00564A49">
        <w:rPr>
          <w:bCs/>
          <w:szCs w:val="22"/>
          <w:lang w:val="en-US"/>
        </w:rPr>
        <w:fldChar w:fldCharType="begin" w:fldLock="1"/>
      </w:r>
      <w:r w:rsidR="00AF0F34" w:rsidRPr="00564A49">
        <w:rPr>
          <w:bCs/>
          <w:szCs w:val="22"/>
          <w:lang w:val="en-US"/>
        </w:rPr>
        <w:instrText xml:space="preserve"> REF _Ref348007252 \r \h </w:instrText>
      </w:r>
      <w:r w:rsidR="00564A49">
        <w:rPr>
          <w:bCs/>
          <w:szCs w:val="22"/>
          <w:lang w:val="en-US"/>
        </w:rPr>
        <w:instrText xml:space="preserve"> \* MERGEFORMAT </w:instrText>
      </w:r>
      <w:r w:rsidR="00AF0F34" w:rsidRPr="00564A49">
        <w:rPr>
          <w:bCs/>
          <w:szCs w:val="22"/>
          <w:lang w:val="en-US"/>
        </w:rPr>
      </w:r>
      <w:r w:rsidR="00AF0F34" w:rsidRPr="00564A49">
        <w:rPr>
          <w:bCs/>
          <w:szCs w:val="22"/>
          <w:lang w:val="en-US"/>
        </w:rPr>
        <w:fldChar w:fldCharType="separate"/>
      </w:r>
      <w:r w:rsidR="00AF0F34" w:rsidRPr="00564A49">
        <w:rPr>
          <w:bCs/>
          <w:szCs w:val="22"/>
          <w:lang w:val="en-US"/>
        </w:rPr>
        <w:t>H.11</w:t>
      </w:r>
      <w:r w:rsidR="00AF0F34" w:rsidRPr="00564A49">
        <w:rPr>
          <w:bCs/>
          <w:szCs w:val="22"/>
          <w:lang w:val="en-US"/>
        </w:rPr>
        <w:fldChar w:fldCharType="end"/>
      </w:r>
      <w:r w:rsidRPr="00564A49">
        <w:rPr>
          <w:bCs/>
          <w:szCs w:val="22"/>
          <w:lang w:val="en-US"/>
        </w:rPr>
        <w:t>. Other values of general_profile_idc are reserved for future use by ITU-T | ISO/IEC.</w:t>
      </w:r>
    </w:p>
    <w:p w:rsidR="007E173E" w:rsidRPr="00564A49" w:rsidRDefault="007E173E" w:rsidP="007E173E">
      <w:pPr>
        <w:rPr>
          <w:bCs/>
          <w:szCs w:val="22"/>
          <w:lang w:val="en-US"/>
        </w:rPr>
      </w:pPr>
      <w:r w:rsidRPr="00564A49">
        <w:rPr>
          <w:b/>
          <w:bCs/>
          <w:szCs w:val="22"/>
          <w:lang w:val="en-US"/>
        </w:rPr>
        <w:t>general_profile_compatibility_flag</w:t>
      </w:r>
      <w:r w:rsidRPr="00564A49">
        <w:rPr>
          <w:bCs/>
          <w:szCs w:val="22"/>
          <w:lang w:val="en-US"/>
        </w:rPr>
        <w:t>[ j ] equal to 1, when general_profile_space is equal to 0, indicates that the CVS conforms to the profile indicated by general_profile_idc equal to i as specified in Annex A or subclause </w:t>
      </w:r>
      <w:r w:rsidRPr="00564A49">
        <w:rPr>
          <w:bCs/>
          <w:szCs w:val="22"/>
          <w:lang w:val="en-US"/>
        </w:rPr>
        <w:fldChar w:fldCharType="begin" w:fldLock="1"/>
      </w:r>
      <w:r w:rsidRPr="00564A49">
        <w:rPr>
          <w:bCs/>
          <w:szCs w:val="22"/>
          <w:lang w:val="en-US"/>
        </w:rPr>
        <w:instrText xml:space="preserve"> REF _Ref348007252 \r \h </w:instrText>
      </w:r>
      <w:r w:rsidR="00564A49">
        <w:rPr>
          <w:bCs/>
          <w:szCs w:val="22"/>
          <w:lang w:val="en-US"/>
        </w:rPr>
        <w:instrText xml:space="preserve"> \* MERGEFORMAT </w:instrText>
      </w:r>
      <w:r w:rsidRPr="00564A49">
        <w:rPr>
          <w:bCs/>
          <w:szCs w:val="22"/>
          <w:lang w:val="en-US"/>
        </w:rPr>
      </w:r>
      <w:r w:rsidRPr="00564A49">
        <w:rPr>
          <w:bCs/>
          <w:szCs w:val="22"/>
          <w:lang w:val="en-US"/>
        </w:rPr>
        <w:fldChar w:fldCharType="separate"/>
      </w:r>
      <w:r w:rsidRPr="00564A49">
        <w:rPr>
          <w:bCs/>
          <w:szCs w:val="22"/>
          <w:lang w:val="en-US"/>
        </w:rPr>
        <w:t>G.11</w:t>
      </w:r>
      <w:r w:rsidRPr="00564A49">
        <w:rPr>
          <w:bCs/>
          <w:szCs w:val="22"/>
          <w:lang w:val="en-US"/>
        </w:rPr>
        <w:fldChar w:fldCharType="end"/>
      </w:r>
      <w:r w:rsidR="00AF0F34" w:rsidRPr="00564A49">
        <w:rPr>
          <w:bCs/>
          <w:szCs w:val="22"/>
          <w:lang w:val="en-US"/>
        </w:rPr>
        <w:t xml:space="preserve"> or subclause </w:t>
      </w:r>
      <w:r w:rsidR="00AF0F34" w:rsidRPr="00564A49">
        <w:rPr>
          <w:bCs/>
          <w:szCs w:val="22"/>
          <w:lang w:val="en-US"/>
        </w:rPr>
        <w:fldChar w:fldCharType="begin" w:fldLock="1"/>
      </w:r>
      <w:r w:rsidR="00AF0F34" w:rsidRPr="00564A49">
        <w:rPr>
          <w:bCs/>
          <w:szCs w:val="22"/>
          <w:lang w:val="en-US"/>
        </w:rPr>
        <w:instrText xml:space="preserve"> REF _Ref348007252 \r \h </w:instrText>
      </w:r>
      <w:r w:rsidR="00564A49">
        <w:rPr>
          <w:bCs/>
          <w:szCs w:val="22"/>
          <w:lang w:val="en-US"/>
        </w:rPr>
        <w:instrText xml:space="preserve"> \* MERGEFORMAT </w:instrText>
      </w:r>
      <w:r w:rsidR="00AF0F34" w:rsidRPr="00564A49">
        <w:rPr>
          <w:bCs/>
          <w:szCs w:val="22"/>
          <w:lang w:val="en-US"/>
        </w:rPr>
      </w:r>
      <w:r w:rsidR="00AF0F34" w:rsidRPr="00564A49">
        <w:rPr>
          <w:bCs/>
          <w:szCs w:val="22"/>
          <w:lang w:val="en-US"/>
        </w:rPr>
        <w:fldChar w:fldCharType="separate"/>
      </w:r>
      <w:r w:rsidR="00AF0F34" w:rsidRPr="00564A49">
        <w:rPr>
          <w:bCs/>
          <w:szCs w:val="22"/>
          <w:lang w:val="en-US"/>
        </w:rPr>
        <w:t>H.11</w:t>
      </w:r>
      <w:r w:rsidR="00AF0F34" w:rsidRPr="00564A49">
        <w:rPr>
          <w:bCs/>
          <w:szCs w:val="22"/>
          <w:lang w:val="en-US"/>
        </w:rPr>
        <w:fldChar w:fldCharType="end"/>
      </w:r>
      <w:r w:rsidRPr="00564A49">
        <w:rPr>
          <w:bCs/>
          <w:szCs w:val="22"/>
          <w:lang w:val="en-US"/>
        </w:rPr>
        <w:t>. When general_profile_space is equal to 0, general_profile_compatibility_flag[ general_profile_idc ] shall be equal to 1. The value of general_profile_compatibility_flag</w:t>
      </w:r>
      <w:proofErr w:type="gramStart"/>
      <w:r w:rsidRPr="00564A49">
        <w:rPr>
          <w:bCs/>
          <w:szCs w:val="22"/>
          <w:lang w:val="en-US"/>
        </w:rPr>
        <w:t>[ j</w:t>
      </w:r>
      <w:proofErr w:type="gramEnd"/>
      <w:r w:rsidRPr="00564A49">
        <w:rPr>
          <w:bCs/>
          <w:szCs w:val="22"/>
          <w:lang w:val="en-US"/>
        </w:rPr>
        <w:t> ] shall be equal to 0 for any value of j that is not specified as an allowed value of general_profile_idc in Annex A or subclause </w:t>
      </w:r>
      <w:r w:rsidRPr="00564A49">
        <w:rPr>
          <w:bCs/>
          <w:szCs w:val="22"/>
          <w:lang w:val="en-US"/>
        </w:rPr>
        <w:fldChar w:fldCharType="begin" w:fldLock="1"/>
      </w:r>
      <w:r w:rsidRPr="00564A49">
        <w:rPr>
          <w:bCs/>
          <w:szCs w:val="22"/>
          <w:lang w:val="en-US"/>
        </w:rPr>
        <w:instrText xml:space="preserve"> REF _Ref348007252 \r \h </w:instrText>
      </w:r>
      <w:r w:rsidR="00564A49">
        <w:rPr>
          <w:bCs/>
          <w:szCs w:val="22"/>
          <w:lang w:val="en-US"/>
        </w:rPr>
        <w:instrText xml:space="preserve"> \* MERGEFORMAT </w:instrText>
      </w:r>
      <w:r w:rsidRPr="00564A49">
        <w:rPr>
          <w:bCs/>
          <w:szCs w:val="22"/>
          <w:lang w:val="en-US"/>
        </w:rPr>
      </w:r>
      <w:r w:rsidRPr="00564A49">
        <w:rPr>
          <w:bCs/>
          <w:szCs w:val="22"/>
          <w:lang w:val="en-US"/>
        </w:rPr>
        <w:fldChar w:fldCharType="separate"/>
      </w:r>
      <w:r w:rsidRPr="00564A49">
        <w:rPr>
          <w:bCs/>
          <w:szCs w:val="22"/>
          <w:lang w:val="en-US"/>
        </w:rPr>
        <w:t>G.11</w:t>
      </w:r>
      <w:r w:rsidRPr="00564A49">
        <w:rPr>
          <w:bCs/>
          <w:szCs w:val="22"/>
          <w:lang w:val="en-US"/>
        </w:rPr>
        <w:fldChar w:fldCharType="end"/>
      </w:r>
      <w:r w:rsidR="00AF0F34" w:rsidRPr="00564A49">
        <w:rPr>
          <w:bCs/>
          <w:szCs w:val="22"/>
          <w:lang w:val="en-US"/>
        </w:rPr>
        <w:t xml:space="preserve"> or subclause </w:t>
      </w:r>
      <w:r w:rsidR="00AF0F34" w:rsidRPr="00564A49">
        <w:rPr>
          <w:bCs/>
          <w:szCs w:val="22"/>
          <w:lang w:val="en-US"/>
        </w:rPr>
        <w:fldChar w:fldCharType="begin" w:fldLock="1"/>
      </w:r>
      <w:r w:rsidR="00AF0F34" w:rsidRPr="00564A49">
        <w:rPr>
          <w:bCs/>
          <w:szCs w:val="22"/>
          <w:lang w:val="en-US"/>
        </w:rPr>
        <w:instrText xml:space="preserve"> REF _Ref348007252 \r \h </w:instrText>
      </w:r>
      <w:r w:rsidR="00564A49">
        <w:rPr>
          <w:bCs/>
          <w:szCs w:val="22"/>
          <w:lang w:val="en-US"/>
        </w:rPr>
        <w:instrText xml:space="preserve"> \* MERGEFORMAT </w:instrText>
      </w:r>
      <w:r w:rsidR="00AF0F34" w:rsidRPr="00564A49">
        <w:rPr>
          <w:bCs/>
          <w:szCs w:val="22"/>
          <w:lang w:val="en-US"/>
        </w:rPr>
      </w:r>
      <w:r w:rsidR="00AF0F34" w:rsidRPr="00564A49">
        <w:rPr>
          <w:bCs/>
          <w:szCs w:val="22"/>
          <w:lang w:val="en-US"/>
        </w:rPr>
        <w:fldChar w:fldCharType="separate"/>
      </w:r>
      <w:r w:rsidR="00AF0F34" w:rsidRPr="00564A49">
        <w:rPr>
          <w:bCs/>
          <w:szCs w:val="22"/>
          <w:lang w:val="en-US"/>
        </w:rPr>
        <w:t>H.11</w:t>
      </w:r>
      <w:r w:rsidR="00AF0F34" w:rsidRPr="00564A49">
        <w:rPr>
          <w:bCs/>
          <w:szCs w:val="22"/>
          <w:lang w:val="en-US"/>
        </w:rPr>
        <w:fldChar w:fldCharType="end"/>
      </w:r>
      <w:r w:rsidRPr="00564A49">
        <w:rPr>
          <w:bCs/>
          <w:szCs w:val="22"/>
          <w:lang w:val="en-US"/>
        </w:rPr>
        <w:t>.</w:t>
      </w:r>
    </w:p>
    <w:p w:rsidR="007E173E" w:rsidRPr="00564A49" w:rsidRDefault="007E173E" w:rsidP="007E173E">
      <w:pPr>
        <w:rPr>
          <w:bCs/>
          <w:szCs w:val="22"/>
          <w:lang w:val="en-US"/>
        </w:rPr>
      </w:pPr>
      <w:proofErr w:type="gramStart"/>
      <w:r w:rsidRPr="00564A49">
        <w:rPr>
          <w:b/>
          <w:bCs/>
          <w:szCs w:val="22"/>
          <w:lang w:val="en-US"/>
        </w:rPr>
        <w:t>general_level_idc</w:t>
      </w:r>
      <w:proofErr w:type="gramEnd"/>
      <w:r w:rsidRPr="00564A49">
        <w:rPr>
          <w:b/>
          <w:bCs/>
          <w:szCs w:val="22"/>
          <w:lang w:val="en-US"/>
        </w:rPr>
        <w:t xml:space="preserve"> </w:t>
      </w:r>
      <w:r w:rsidRPr="00564A49">
        <w:rPr>
          <w:bCs/>
          <w:szCs w:val="22"/>
          <w:lang w:val="en-US"/>
        </w:rPr>
        <w:t xml:space="preserve">indicates a level to which the CVS conforms as specified in Annex A or subclause </w:t>
      </w:r>
      <w:r w:rsidRPr="00564A49">
        <w:rPr>
          <w:bCs/>
          <w:szCs w:val="22"/>
          <w:lang w:val="en-US"/>
        </w:rPr>
        <w:fldChar w:fldCharType="begin" w:fldLock="1"/>
      </w:r>
      <w:r w:rsidRPr="00564A49">
        <w:rPr>
          <w:bCs/>
          <w:szCs w:val="22"/>
          <w:lang w:val="en-US"/>
        </w:rPr>
        <w:instrText xml:space="preserve"> REF _Ref348007252 \r \h </w:instrText>
      </w:r>
      <w:r w:rsidR="00564A49">
        <w:rPr>
          <w:bCs/>
          <w:szCs w:val="22"/>
          <w:lang w:val="en-US"/>
        </w:rPr>
        <w:instrText xml:space="preserve"> \* MERGEFORMAT </w:instrText>
      </w:r>
      <w:r w:rsidRPr="00564A49">
        <w:rPr>
          <w:bCs/>
          <w:szCs w:val="22"/>
          <w:lang w:val="en-US"/>
        </w:rPr>
      </w:r>
      <w:r w:rsidRPr="00564A49">
        <w:rPr>
          <w:bCs/>
          <w:szCs w:val="22"/>
          <w:lang w:val="en-US"/>
        </w:rPr>
        <w:fldChar w:fldCharType="separate"/>
      </w:r>
      <w:r w:rsidRPr="00564A49">
        <w:rPr>
          <w:bCs/>
          <w:szCs w:val="22"/>
          <w:lang w:val="en-US"/>
        </w:rPr>
        <w:t>G.11</w:t>
      </w:r>
      <w:r w:rsidRPr="00564A49">
        <w:rPr>
          <w:bCs/>
          <w:szCs w:val="22"/>
          <w:lang w:val="en-US"/>
        </w:rPr>
        <w:fldChar w:fldCharType="end"/>
      </w:r>
      <w:r w:rsidR="00675DE8" w:rsidRPr="00564A49">
        <w:rPr>
          <w:bCs/>
          <w:szCs w:val="22"/>
          <w:lang w:val="en-US"/>
        </w:rPr>
        <w:t xml:space="preserve"> or subclause </w:t>
      </w:r>
      <w:r w:rsidR="00675DE8" w:rsidRPr="00564A49">
        <w:rPr>
          <w:bCs/>
          <w:szCs w:val="22"/>
          <w:lang w:val="en-US"/>
        </w:rPr>
        <w:fldChar w:fldCharType="begin" w:fldLock="1"/>
      </w:r>
      <w:r w:rsidR="00675DE8" w:rsidRPr="00564A49">
        <w:rPr>
          <w:bCs/>
          <w:szCs w:val="22"/>
          <w:lang w:val="en-US"/>
        </w:rPr>
        <w:instrText xml:space="preserve"> REF _Ref348007252 \r \h </w:instrText>
      </w:r>
      <w:r w:rsidR="00564A49">
        <w:rPr>
          <w:bCs/>
          <w:szCs w:val="22"/>
          <w:lang w:val="en-US"/>
        </w:rPr>
        <w:instrText xml:space="preserve"> \* MERGEFORMAT </w:instrText>
      </w:r>
      <w:r w:rsidR="00675DE8" w:rsidRPr="00564A49">
        <w:rPr>
          <w:bCs/>
          <w:szCs w:val="22"/>
          <w:lang w:val="en-US"/>
        </w:rPr>
      </w:r>
      <w:r w:rsidR="00675DE8" w:rsidRPr="00564A49">
        <w:rPr>
          <w:bCs/>
          <w:szCs w:val="22"/>
          <w:lang w:val="en-US"/>
        </w:rPr>
        <w:fldChar w:fldCharType="separate"/>
      </w:r>
      <w:r w:rsidR="00675DE8" w:rsidRPr="00564A49">
        <w:rPr>
          <w:bCs/>
          <w:szCs w:val="22"/>
          <w:lang w:val="en-US"/>
        </w:rPr>
        <w:t>H.11</w:t>
      </w:r>
      <w:r w:rsidR="00675DE8" w:rsidRPr="00564A49">
        <w:rPr>
          <w:bCs/>
          <w:szCs w:val="22"/>
          <w:lang w:val="en-US"/>
        </w:rPr>
        <w:fldChar w:fldCharType="end"/>
      </w:r>
      <w:r w:rsidRPr="00564A49">
        <w:rPr>
          <w:bCs/>
          <w:szCs w:val="22"/>
          <w:lang w:val="en-US"/>
        </w:rPr>
        <w:t xml:space="preserve">. Bitstreams shall not contain values of general_level_idc other than those specified in Annex A or subclause </w:t>
      </w:r>
      <w:r w:rsidRPr="00564A49">
        <w:rPr>
          <w:bCs/>
          <w:szCs w:val="22"/>
          <w:lang w:val="en-US"/>
        </w:rPr>
        <w:fldChar w:fldCharType="begin" w:fldLock="1"/>
      </w:r>
      <w:r w:rsidRPr="00564A49">
        <w:rPr>
          <w:bCs/>
          <w:szCs w:val="22"/>
          <w:lang w:val="en-US"/>
        </w:rPr>
        <w:instrText xml:space="preserve"> REF _Ref348007252 \r \h </w:instrText>
      </w:r>
      <w:r w:rsidR="00564A49">
        <w:rPr>
          <w:bCs/>
          <w:szCs w:val="22"/>
          <w:lang w:val="en-US"/>
        </w:rPr>
        <w:instrText xml:space="preserve"> \* MERGEFORMAT </w:instrText>
      </w:r>
      <w:r w:rsidRPr="00564A49">
        <w:rPr>
          <w:bCs/>
          <w:szCs w:val="22"/>
          <w:lang w:val="en-US"/>
        </w:rPr>
      </w:r>
      <w:r w:rsidRPr="00564A49">
        <w:rPr>
          <w:bCs/>
          <w:szCs w:val="22"/>
          <w:lang w:val="en-US"/>
        </w:rPr>
        <w:fldChar w:fldCharType="separate"/>
      </w:r>
      <w:r w:rsidRPr="00564A49">
        <w:rPr>
          <w:bCs/>
          <w:szCs w:val="22"/>
          <w:lang w:val="en-US"/>
        </w:rPr>
        <w:t>G.11</w:t>
      </w:r>
      <w:r w:rsidRPr="00564A49">
        <w:rPr>
          <w:bCs/>
          <w:szCs w:val="22"/>
          <w:lang w:val="en-US"/>
        </w:rPr>
        <w:fldChar w:fldCharType="end"/>
      </w:r>
      <w:r w:rsidR="00675DE8" w:rsidRPr="00564A49">
        <w:rPr>
          <w:bCs/>
          <w:szCs w:val="22"/>
          <w:lang w:val="en-US"/>
        </w:rPr>
        <w:t xml:space="preserve"> or subclause </w:t>
      </w:r>
      <w:r w:rsidR="00675DE8" w:rsidRPr="00564A49">
        <w:rPr>
          <w:bCs/>
          <w:szCs w:val="22"/>
          <w:lang w:val="en-US"/>
        </w:rPr>
        <w:fldChar w:fldCharType="begin" w:fldLock="1"/>
      </w:r>
      <w:r w:rsidR="00675DE8" w:rsidRPr="00564A49">
        <w:rPr>
          <w:bCs/>
          <w:szCs w:val="22"/>
          <w:lang w:val="en-US"/>
        </w:rPr>
        <w:instrText xml:space="preserve"> REF _Ref348007252 \r \h </w:instrText>
      </w:r>
      <w:r w:rsidR="00564A49">
        <w:rPr>
          <w:bCs/>
          <w:szCs w:val="22"/>
          <w:lang w:val="en-US"/>
        </w:rPr>
        <w:instrText xml:space="preserve"> \* MERGEFORMAT </w:instrText>
      </w:r>
      <w:r w:rsidR="00675DE8" w:rsidRPr="00564A49">
        <w:rPr>
          <w:bCs/>
          <w:szCs w:val="22"/>
          <w:lang w:val="en-US"/>
        </w:rPr>
      </w:r>
      <w:r w:rsidR="00675DE8" w:rsidRPr="00564A49">
        <w:rPr>
          <w:bCs/>
          <w:szCs w:val="22"/>
          <w:lang w:val="en-US"/>
        </w:rPr>
        <w:fldChar w:fldCharType="separate"/>
      </w:r>
      <w:r w:rsidR="00675DE8" w:rsidRPr="00564A49">
        <w:rPr>
          <w:bCs/>
          <w:szCs w:val="22"/>
          <w:lang w:val="en-US"/>
        </w:rPr>
        <w:t>H.11</w:t>
      </w:r>
      <w:r w:rsidR="00675DE8" w:rsidRPr="00564A49">
        <w:rPr>
          <w:bCs/>
          <w:szCs w:val="22"/>
          <w:lang w:val="en-US"/>
        </w:rPr>
        <w:fldChar w:fldCharType="end"/>
      </w:r>
      <w:r w:rsidRPr="00564A49">
        <w:rPr>
          <w:bCs/>
          <w:szCs w:val="22"/>
          <w:lang w:val="en-US"/>
        </w:rPr>
        <w:t>. Other values of general_level_idc are reserved for future use by ITU-T | ISO/IEC.</w:t>
      </w:r>
    </w:p>
    <w:p w:rsidR="007E173E" w:rsidRPr="00564A49" w:rsidRDefault="007E173E" w:rsidP="007E173E">
      <w:pPr>
        <w:rPr>
          <w:bCs/>
          <w:szCs w:val="22"/>
          <w:lang w:val="en-US"/>
        </w:rPr>
      </w:pPr>
      <w:r w:rsidRPr="00564A49">
        <w:rPr>
          <w:b/>
          <w:bCs/>
          <w:szCs w:val="22"/>
          <w:lang w:val="en-US"/>
        </w:rPr>
        <w:t>sub_layer_profile_present_flag</w:t>
      </w:r>
      <w:r w:rsidRPr="00564A49">
        <w:rPr>
          <w:bCs/>
          <w:szCs w:val="22"/>
          <w:lang w:val="en-US"/>
        </w:rPr>
        <w:t>[ i ] equal to 1, specifies that profile information is present in the profile_tier_level( ) syntax structure for the representation of the sub-layer with TemporalId equal to i. sub_layer_profile_present_flag[ i ] equal to 0 specifies that profile information is not present in the profile_tier_level( ) syntax structure for the representation of the sub-layer with TemporalId equal to i. When profilePresentFlag is equal to 0, sub_layer_profile_present_flag[ i ] shall be equal to 0.</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587" w:name="_Ref348090392"/>
      <w:bookmarkStart w:id="1588" w:name="_Toc377921543"/>
      <w:bookmarkStart w:id="1589" w:name="_Toc378026181"/>
      <w:r w:rsidRPr="00564A49">
        <w:rPr>
          <w:lang w:val="en-US"/>
        </w:rPr>
        <w:t>Scaling list data semantics</w:t>
      </w:r>
      <w:bookmarkEnd w:id="1587"/>
      <w:bookmarkEnd w:id="1588"/>
      <w:bookmarkEnd w:id="1589"/>
    </w:p>
    <w:p w:rsidR="007E173E" w:rsidRPr="00564A49" w:rsidRDefault="007E173E" w:rsidP="007E173E">
      <w:pPr>
        <w:pStyle w:val="3N"/>
        <w:rPr>
          <w:lang w:val="en-US"/>
        </w:rPr>
      </w:pPr>
      <w:r w:rsidRPr="00564A49">
        <w:rPr>
          <w:lang w:val="en-US"/>
        </w:rPr>
        <w:t>The specifications in subclause 7.4.5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590" w:name="_Ref348090398"/>
      <w:bookmarkStart w:id="1591" w:name="_Toc377921544"/>
      <w:bookmarkStart w:id="1592" w:name="_Toc378026182"/>
      <w:r w:rsidRPr="00564A49">
        <w:rPr>
          <w:lang w:val="en-US"/>
        </w:rPr>
        <w:t>Supplemental enhancement information message semantics</w:t>
      </w:r>
      <w:bookmarkEnd w:id="1590"/>
      <w:bookmarkEnd w:id="1591"/>
      <w:bookmarkEnd w:id="1592"/>
    </w:p>
    <w:p w:rsidR="007E173E" w:rsidRPr="00564A49" w:rsidRDefault="007E173E" w:rsidP="007E173E">
      <w:pPr>
        <w:pStyle w:val="3N"/>
        <w:rPr>
          <w:lang w:val="en-US"/>
        </w:rPr>
      </w:pPr>
      <w:r w:rsidRPr="00564A49">
        <w:rPr>
          <w:lang w:val="en-US"/>
        </w:rPr>
        <w:t>The specifications in subclause 7.4.6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593" w:name="_Ref348090400"/>
      <w:bookmarkStart w:id="1594" w:name="_Toc377921545"/>
      <w:bookmarkStart w:id="1595" w:name="_Toc378026183"/>
      <w:r w:rsidRPr="00564A49">
        <w:rPr>
          <w:lang w:val="en-US"/>
        </w:rPr>
        <w:t>Slice segment header semantics</w:t>
      </w:r>
      <w:bookmarkEnd w:id="1593"/>
      <w:bookmarkEnd w:id="1594"/>
      <w:bookmarkEnd w:id="1595"/>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96" w:name="_Ref348090412"/>
      <w:r w:rsidRPr="00564A49">
        <w:rPr>
          <w:lang w:val="en-US"/>
        </w:rPr>
        <w:t>General slice segment header semantics</w:t>
      </w:r>
      <w:bookmarkEnd w:id="1596"/>
    </w:p>
    <w:p w:rsidR="007E173E" w:rsidRPr="00564A49" w:rsidRDefault="007E173E" w:rsidP="007E173E">
      <w:pPr>
        <w:pStyle w:val="3N"/>
        <w:rPr>
          <w:lang w:val="en-US"/>
        </w:rPr>
      </w:pPr>
      <w:r w:rsidRPr="00564A49">
        <w:rPr>
          <w:lang w:val="en-US"/>
        </w:rPr>
        <w:t>The specifications in subclause 7.4.7.1 apply with the following modifications and additions.</w:t>
      </w:r>
    </w:p>
    <w:p w:rsidR="007E173E" w:rsidRPr="00564A49" w:rsidRDefault="007E173E" w:rsidP="007E173E">
      <w:pPr>
        <w:rPr>
          <w:noProof/>
        </w:rPr>
      </w:pPr>
      <w:r w:rsidRPr="00564A49">
        <w:rPr>
          <w:noProof/>
        </w:rPr>
        <w:t xml:space="preserve">When present, the value of the slice </w:t>
      </w:r>
      <w:r w:rsidRPr="00564A49">
        <w:rPr>
          <w:noProof/>
          <w:szCs w:val="22"/>
        </w:rPr>
        <w:t xml:space="preserve">segment </w:t>
      </w:r>
      <w:r w:rsidRPr="00564A49">
        <w:rPr>
          <w:noProof/>
        </w:rPr>
        <w:t xml:space="preserve">header syntax elements slice_pic_parameter_set_id, pic_output_flag, no_output_of_prior_pics_flag, slice_pic_order_cnt_lsb, short_term_ref_pic_set_sps_flag, short_term_ref_pic_set_idx, num_long_term_sps, num_long_term_pics, slice_temporal_mvp_enabled_flag, discardable_flag, cross_layer_bla_flag, inter_layer_pred_enabled_flag, num_inter_layer_ref_pics_minus1, </w:t>
      </w:r>
      <w:r w:rsidRPr="00564A49">
        <w:rPr>
          <w:rFonts w:eastAsia="Batang"/>
          <w:bCs/>
          <w:lang w:val="en-US" w:eastAsia="ko-KR"/>
        </w:rPr>
        <w:t>poc_</w:t>
      </w:r>
      <w:r w:rsidRPr="00564A49">
        <w:rPr>
          <w:noProof/>
          <w:color w:val="000000"/>
        </w:rPr>
        <w:t>reset</w:t>
      </w:r>
      <w:r w:rsidRPr="00564A49">
        <w:rPr>
          <w:rFonts w:eastAsia="Batang"/>
          <w:bCs/>
          <w:lang w:val="en-US" w:eastAsia="ko-KR"/>
        </w:rPr>
        <w:t>_idc, poc_reset_period_id, full_poc_reset_flag, poc_lsb_val,</w:t>
      </w:r>
      <w:r w:rsidRPr="00564A49">
        <w:rPr>
          <w:noProof/>
        </w:rPr>
        <w:t xml:space="preserve"> and poc_msb_val shall be the same in all slice </w:t>
      </w:r>
      <w:r w:rsidRPr="00564A49">
        <w:rPr>
          <w:noProof/>
          <w:szCs w:val="22"/>
        </w:rPr>
        <w:t xml:space="preserve">segment </w:t>
      </w:r>
      <w:r w:rsidRPr="00564A49">
        <w:rPr>
          <w:noProof/>
        </w:rPr>
        <w:t xml:space="preserve">headers of a coded picture. When present, the value of the slice </w:t>
      </w:r>
      <w:r w:rsidRPr="00564A49">
        <w:rPr>
          <w:noProof/>
          <w:szCs w:val="22"/>
        </w:rPr>
        <w:t xml:space="preserve">segment </w:t>
      </w:r>
      <w:r w:rsidRPr="00564A49">
        <w:rPr>
          <w:noProof/>
        </w:rPr>
        <w:t xml:space="preserve">header syntax elements lt_idx_sps[ i ], poc_lsb_lt[ i ], used_by_curr_pic_lt_flag[ i ], delta_poc_msb_present_flag[ i ], delta_poc_msb_cycle_lt[ i ], </w:t>
      </w:r>
      <w:r w:rsidRPr="00564A49">
        <w:rPr>
          <w:bCs/>
          <w:lang w:val="en-US"/>
        </w:rPr>
        <w:t>inter_layer_pred_layer_idc[ i ]</w:t>
      </w:r>
      <w:r w:rsidR="00755C71" w:rsidRPr="00564A49">
        <w:rPr>
          <w:bCs/>
          <w:lang w:val="en-US"/>
        </w:rPr>
        <w:t xml:space="preserve"> and</w:t>
      </w:r>
      <w:r w:rsidR="00755C71" w:rsidRPr="00564A49">
        <w:rPr>
          <w:noProof/>
        </w:rPr>
        <w:t xml:space="preserve"> vert_phase_position_flag</w:t>
      </w:r>
      <w:r w:rsidR="00755C71" w:rsidRPr="00564A49">
        <w:rPr>
          <w:bCs/>
          <w:lang w:val="en-US"/>
        </w:rPr>
        <w:t>[ i ]</w:t>
      </w:r>
      <w:r w:rsidR="00B943CB" w:rsidRPr="00564A49">
        <w:rPr>
          <w:bCs/>
          <w:lang w:val="en-US"/>
        </w:rPr>
        <w:t xml:space="preserve"> </w:t>
      </w:r>
      <w:r w:rsidRPr="00564A49">
        <w:rPr>
          <w:noProof/>
        </w:rPr>
        <w:t xml:space="preserve">shall be the same in all slice </w:t>
      </w:r>
      <w:r w:rsidRPr="00564A49">
        <w:rPr>
          <w:noProof/>
          <w:szCs w:val="22"/>
        </w:rPr>
        <w:t xml:space="preserve">segment </w:t>
      </w:r>
      <w:r w:rsidRPr="00564A49">
        <w:rPr>
          <w:noProof/>
        </w:rPr>
        <w:t xml:space="preserve">headers of a coded picture for each possible value of i. </w:t>
      </w:r>
    </w:p>
    <w:p w:rsidR="007E173E" w:rsidRPr="00564A49" w:rsidRDefault="007E173E" w:rsidP="007E173E">
      <w:pPr>
        <w:rPr>
          <w:noProof/>
        </w:rPr>
      </w:pPr>
      <w:r w:rsidRPr="00564A49">
        <w:rPr>
          <w:noProof/>
        </w:rPr>
        <w:t xml:space="preserve">When </w:t>
      </w:r>
      <w:r w:rsidRPr="00564A49">
        <w:rPr>
          <w:lang w:val="en-US"/>
        </w:rPr>
        <w:t>vps_poc_lsb_aligned_flag is equal to 1, slice_pic_order_cnt_lsb shall be the same in all slice segment headers of all coded pictures of the same access unit.</w:t>
      </w:r>
    </w:p>
    <w:p w:rsidR="007E173E" w:rsidRPr="00564A49" w:rsidRDefault="007E173E" w:rsidP="007E173E">
      <w:pPr>
        <w:tabs>
          <w:tab w:val="clear" w:pos="794"/>
          <w:tab w:val="left" w:pos="567"/>
        </w:tabs>
        <w:ind w:left="426" w:hanging="426"/>
        <w:rPr>
          <w:lang w:val="en-US"/>
        </w:rPr>
      </w:pPr>
      <w:r w:rsidRPr="00564A49">
        <w:rPr>
          <w:lang w:val="en-US"/>
        </w:rPr>
        <w:t>–</w:t>
      </w:r>
      <w:r w:rsidRPr="00564A49">
        <w:rPr>
          <w:lang w:val="en-US"/>
        </w:rPr>
        <w:tab/>
        <w:t>"When nal_unit_type has a value in the range of 16 to 23, inclusive (IRAP picture), slice_type shall be equal to 2." is replaced by</w:t>
      </w:r>
      <w:r w:rsidRPr="00564A49" w:rsidDel="0090388A">
        <w:rPr>
          <w:lang w:val="en-US"/>
        </w:rPr>
        <w:t xml:space="preserve"> </w:t>
      </w:r>
      <w:r w:rsidRPr="00564A49">
        <w:rPr>
          <w:lang w:val="en-US"/>
        </w:rPr>
        <w:t>"When nal_unit_type has a value in the range of 16 to 23 and nuh_</w:t>
      </w:r>
      <w:r w:rsidRPr="00564A49">
        <w:rPr>
          <w:iCs/>
          <w:lang w:val="en-US"/>
        </w:rPr>
        <w:t>layer_id is equal to 0</w:t>
      </w:r>
      <w:r w:rsidRPr="00564A49">
        <w:rPr>
          <w:lang w:val="en-US"/>
        </w:rPr>
        <w:t>, inclusive (IRAP picture), slice_type shall be equal to 2."</w:t>
      </w:r>
    </w:p>
    <w:p w:rsidR="007E173E" w:rsidRPr="00564A49" w:rsidRDefault="007E173E" w:rsidP="007E173E">
      <w:pPr>
        <w:pStyle w:val="3N"/>
        <w:rPr>
          <w:lang w:val="en-US"/>
        </w:rPr>
      </w:pPr>
      <w:r w:rsidRPr="00564A49">
        <w:rPr>
          <w:b/>
          <w:lang w:val="en-US"/>
        </w:rPr>
        <w:t>discardable_flag</w:t>
      </w:r>
      <w:r w:rsidRPr="00564A49">
        <w:rPr>
          <w:lang w:val="en-US"/>
        </w:rPr>
        <w:t xml:space="preserve"> equal to 1 specifies that the coded picture is not used as a reference picture for inter prediction and is not used as an inter-layer reference picture in the decoding process of subsequent pictures in decoding order. discardable_flag equal to 0 specifies that the coded picture may be used as a reference picture for inter prediction and </w:t>
      </w:r>
      <w:r w:rsidRPr="00564A49">
        <w:rPr>
          <w:lang w:val="en-US"/>
        </w:rPr>
        <w:lastRenderedPageBreak/>
        <w:t>may be used as an inter-layer reference picture in the decoding process of subsequent pictures in decoding order. When not present, the value of discardable_flag is inferred to be equal to 0.</w:t>
      </w:r>
    </w:p>
    <w:p w:rsidR="007E173E" w:rsidRPr="00564A49" w:rsidRDefault="007E173E" w:rsidP="007E173E">
      <w:pPr>
        <w:pStyle w:val="3N"/>
        <w:rPr>
          <w:lang w:val="en-US"/>
        </w:rPr>
      </w:pPr>
      <w:r w:rsidRPr="00564A49">
        <w:rPr>
          <w:lang w:val="en-US"/>
        </w:rPr>
        <w:t>When nal_unit_type is equal to TRAIL_R, TSA_R, STSA_R, RASL_R or RADL_R, the value of discardable_flag shall be equal to 0.</w:t>
      </w:r>
    </w:p>
    <w:p w:rsidR="007E173E" w:rsidRPr="00564A49" w:rsidRDefault="007E173E" w:rsidP="007E173E">
      <w:pPr>
        <w:rPr>
          <w:lang w:val="en-US"/>
        </w:rPr>
      </w:pPr>
      <w:proofErr w:type="gramStart"/>
      <w:r w:rsidRPr="00564A49">
        <w:rPr>
          <w:b/>
          <w:lang w:val="en-US"/>
        </w:rPr>
        <w:t>cross_layer_bla_flag</w:t>
      </w:r>
      <w:proofErr w:type="gramEnd"/>
      <w:r w:rsidRPr="00564A49">
        <w:rPr>
          <w:lang w:val="en-US"/>
        </w:rPr>
        <w:t xml:space="preserve"> equal to 1 affects the derivation of NoClrasOutputFlag as specified in subclause </w:t>
      </w:r>
      <w:r w:rsidRPr="00564A49">
        <w:rPr>
          <w:lang w:val="en-US"/>
        </w:rPr>
        <w:fldChar w:fldCharType="begin" w:fldLock="1"/>
      </w:r>
      <w:r w:rsidRPr="00564A49">
        <w:rPr>
          <w:lang w:val="en-US"/>
        </w:rPr>
        <w:instrText xml:space="preserve"> REF _Ref370807721 \n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8.1</w:t>
      </w:r>
      <w:r w:rsidRPr="00564A49">
        <w:rPr>
          <w:lang w:val="en-US"/>
        </w:rPr>
        <w:fldChar w:fldCharType="end"/>
      </w:r>
      <w:r w:rsidRPr="00564A49">
        <w:rPr>
          <w:lang w:val="en-US"/>
        </w:rPr>
        <w:t>. cross_layer_bla_flag shall be equal to 0 for pictures with nal_unit_type not equal to IDR_W_RADL or IDR_N_LP or with nuh_layer_id not equal to 0.</w:t>
      </w:r>
    </w:p>
    <w:p w:rsidR="007E173E" w:rsidRPr="00564A49" w:rsidRDefault="007E173E" w:rsidP="007E173E">
      <w:pPr>
        <w:rPr>
          <w:lang w:val="en-US" w:eastAsia="ko-KR"/>
        </w:rPr>
      </w:pPr>
      <w:r w:rsidRPr="00564A49">
        <w:rPr>
          <w:b/>
          <w:lang w:val="en-US" w:eastAsia="ko-KR"/>
        </w:rPr>
        <w:t>inter_layer_pred_enabled_flag</w:t>
      </w:r>
      <w:r w:rsidRPr="00564A49">
        <w:rPr>
          <w:lang w:val="en-US" w:eastAsia="ko-KR"/>
        </w:rPr>
        <w:t xml:space="preserve"> equal to 1 specifies that inter-layer prediction may be used in decoding of the current picture. inter_layer_pred_enabled_flag equal to 0 specifies that inter-layer prediction is not used in decoding of the current picture.</w:t>
      </w:r>
    </w:p>
    <w:p w:rsidR="007E173E" w:rsidRPr="00564A49" w:rsidRDefault="007E173E" w:rsidP="007E173E">
      <w:pPr>
        <w:rPr>
          <w:lang w:val="en-US" w:eastAsia="ko-KR"/>
        </w:rPr>
      </w:pPr>
      <w:r w:rsidRPr="00564A49">
        <w:rPr>
          <w:b/>
          <w:bCs/>
          <w:lang w:val="en-US"/>
        </w:rPr>
        <w:t>num_inter_layer_ref_pics_minus1</w:t>
      </w:r>
      <w:r w:rsidRPr="00564A49">
        <w:rPr>
          <w:lang w:val="en-US" w:eastAsia="ko-KR"/>
        </w:rPr>
        <w:t xml:space="preserve"> plus 1 specifies the number of pictures that may be used in decoding of the current picture for inter-layer prediction. The length of the </w:t>
      </w:r>
      <w:r w:rsidRPr="00564A49">
        <w:rPr>
          <w:bCs/>
          <w:lang w:val="en-US"/>
        </w:rPr>
        <w:t>num_inter_layer_ref_pics_minus1</w:t>
      </w:r>
      <w:r w:rsidRPr="00564A49">
        <w:rPr>
          <w:lang w:val="en-US" w:eastAsia="ko-KR"/>
        </w:rPr>
        <w:t xml:space="preserve"> syntax element is Ceil( Log2( </w:t>
      </w:r>
      <w:r w:rsidRPr="00564A49">
        <w:rPr>
          <w:lang w:val="en-US"/>
        </w:rPr>
        <w:t>NumDirectRefLayers[ nuh_layer_id ]</w:t>
      </w:r>
      <w:r w:rsidRPr="00564A49">
        <w:rPr>
          <w:lang w:val="en-US" w:eastAsia="ko-KR"/>
        </w:rPr>
        <w:t> </w:t>
      </w:r>
      <w:r w:rsidRPr="00564A49">
        <w:rPr>
          <w:rFonts w:eastAsia="Batang"/>
          <w:bCs/>
          <w:lang w:val="en-US" w:eastAsia="ko-KR"/>
        </w:rPr>
        <w:t>) </w:t>
      </w:r>
      <w:r w:rsidRPr="00564A49">
        <w:rPr>
          <w:lang w:val="en-US" w:eastAsia="ko-KR"/>
        </w:rPr>
        <w:t xml:space="preserve">) bits. The value of num_inter_layer_ref_pics_minus1 shall be in the range of 0 to </w:t>
      </w:r>
      <w:r w:rsidRPr="00564A49">
        <w:rPr>
          <w:rFonts w:eastAsia="Batang"/>
          <w:bCs/>
          <w:lang w:val="en-US" w:eastAsia="ko-KR"/>
        </w:rPr>
        <w:t>NumDirectRefLayers[ </w:t>
      </w:r>
      <w:r w:rsidRPr="00564A49">
        <w:rPr>
          <w:lang w:val="en-US"/>
        </w:rPr>
        <w:t>nuh_layer_id</w:t>
      </w:r>
      <w:r w:rsidRPr="00564A49">
        <w:rPr>
          <w:rFonts w:eastAsia="Batang"/>
          <w:bCs/>
          <w:lang w:val="en-US" w:eastAsia="ko-KR"/>
        </w:rPr>
        <w:t> ] − 1, inclusive</w:t>
      </w:r>
      <w:r w:rsidRPr="00564A49">
        <w:rPr>
          <w:lang w:val="en-US" w:eastAsia="ko-KR"/>
        </w:rPr>
        <w:t>.</w:t>
      </w:r>
    </w:p>
    <w:p w:rsidR="007E173E" w:rsidRPr="00564A49" w:rsidRDefault="007E173E" w:rsidP="007E173E">
      <w:pPr>
        <w:keepNext/>
        <w:rPr>
          <w:lang w:val="en-US" w:eastAsia="ko-KR"/>
        </w:rPr>
      </w:pPr>
      <w:r w:rsidRPr="00564A49">
        <w:rPr>
          <w:lang w:val="en-US" w:eastAsia="ko-KR"/>
        </w:rPr>
        <w:t xml:space="preserve">The variables numRefLayerPics and refLayerPicFlag[ i ] and refLayerPicIdc[ j ] are derived as follows: </w:t>
      </w:r>
    </w:p>
    <w:p w:rsidR="007E173E" w:rsidRPr="00564A49" w:rsidRDefault="007E173E" w:rsidP="007E173E">
      <w:pPr>
        <w:tabs>
          <w:tab w:val="right" w:pos="9639"/>
        </w:tabs>
        <w:ind w:left="360"/>
        <w:jc w:val="left"/>
        <w:rPr>
          <w:lang w:val="en-US" w:eastAsia="ko-KR"/>
        </w:rPr>
      </w:pPr>
      <w:r w:rsidRPr="00564A49">
        <w:rPr>
          <w:lang w:val="en-US" w:eastAsia="ko-KR"/>
        </w:rPr>
        <w:t>for( i = 0, j = 0;  i &lt; NumDirectRefLayers[ nuh_layer_id ]; i++ ) {</w:t>
      </w:r>
      <w:r w:rsidRPr="00564A49">
        <w:rPr>
          <w:lang w:val="en-US" w:eastAsia="ko-KR"/>
        </w:rPr>
        <w:br/>
      </w:r>
      <w:r w:rsidRPr="00564A49">
        <w:rPr>
          <w:lang w:val="en-US" w:eastAsia="ko-KR"/>
        </w:rPr>
        <w:tab/>
        <w:t>refLayerIdx = LayerIdxInVps[ RefLayerId[ nuh_layer_id ][ i ] ]</w:t>
      </w:r>
      <w:r w:rsidRPr="00564A49">
        <w:rPr>
          <w:lang w:val="en-US" w:eastAsia="ko-KR"/>
        </w:rPr>
        <w:br/>
      </w:r>
      <w:r w:rsidRPr="00564A49">
        <w:rPr>
          <w:lang w:val="en-US" w:eastAsia="ko-KR"/>
        </w:rPr>
        <w:tab/>
        <w:t xml:space="preserve">if( sub_layers_vps_max_minus1[ refLayerIdx ] &gt;= TemporalId  &amp;&amp; </w:t>
      </w:r>
      <w:r w:rsidRPr="00564A49">
        <w:rPr>
          <w:lang w:val="en-US" w:eastAsia="ko-KR"/>
        </w:rPr>
        <w:br/>
      </w:r>
      <w:r w:rsidRPr="00564A49">
        <w:rPr>
          <w:lang w:val="en-US" w:eastAsia="ko-KR"/>
        </w:rPr>
        <w:tab/>
      </w:r>
      <w:r w:rsidRPr="00564A49">
        <w:rPr>
          <w:lang w:val="en-US" w:eastAsia="ko-KR"/>
        </w:rPr>
        <w:tab/>
      </w:r>
      <w:r w:rsidRPr="00564A49">
        <w:rPr>
          <w:lang w:val="en-US" w:eastAsia="ko-KR"/>
        </w:rPr>
        <w:tab/>
      </w:r>
      <w:r w:rsidRPr="00564A49">
        <w:rPr>
          <w:lang w:val="en-US" w:eastAsia="ko-KR"/>
        </w:rPr>
        <w:tab/>
      </w:r>
      <w:r w:rsidRPr="00564A49">
        <w:rPr>
          <w:lang w:val="en-US" w:eastAsia="ko-KR"/>
        </w:rPr>
        <w:tab/>
        <w:t>max_tid_il_ref_pics_plus1[ refLayerIdx ][ LayerIdxInVps[ nuh_layer_id ] ] &gt; TemporalId )</w:t>
      </w:r>
      <w:r w:rsidRPr="00564A49">
        <w:rPr>
          <w:lang w:val="en-US" w:eastAsia="ko-KR"/>
        </w:rPr>
        <w:br/>
      </w:r>
      <w:r w:rsidRPr="00564A49">
        <w:rPr>
          <w:lang w:val="en-US" w:eastAsia="ko-KR"/>
        </w:rPr>
        <w:tab/>
      </w:r>
      <w:r w:rsidRPr="00564A49">
        <w:rPr>
          <w:lang w:val="en-US" w:eastAsia="ko-KR"/>
        </w:rPr>
        <w:tab/>
        <w:t>refLayerPicIdc[ j++ ] = i</w:t>
      </w:r>
      <w:r w:rsidRPr="00564A49">
        <w:rPr>
          <w:lang w:val="en-US" w:eastAsia="ko-KR"/>
        </w:rPr>
        <w:br/>
        <w:t>}</w:t>
      </w:r>
    </w:p>
    <w:p w:rsidR="007E173E" w:rsidRPr="00564A49" w:rsidRDefault="007E173E" w:rsidP="007E173E">
      <w:pPr>
        <w:tabs>
          <w:tab w:val="right" w:pos="9639"/>
        </w:tabs>
        <w:ind w:left="360"/>
        <w:jc w:val="left"/>
        <w:rPr>
          <w:lang w:val="en-US" w:eastAsia="ko-KR"/>
        </w:rPr>
      </w:pPr>
      <w:r w:rsidRPr="00564A49">
        <w:rPr>
          <w:lang w:val="en-US" w:eastAsia="ko-KR"/>
        </w:rPr>
        <w:t>numRefLayerPics = j</w:t>
      </w:r>
    </w:p>
    <w:p w:rsidR="007E173E" w:rsidRPr="00564A49" w:rsidRDefault="007E173E" w:rsidP="007E173E">
      <w:pPr>
        <w:keepNext/>
        <w:rPr>
          <w:lang w:val="en-US" w:eastAsia="ko-KR"/>
        </w:rPr>
      </w:pPr>
      <w:r w:rsidRPr="00564A49">
        <w:rPr>
          <w:lang w:val="en-US" w:eastAsia="ko-KR"/>
        </w:rPr>
        <w:t>The variable NumActiveRefLayerPics is derived as follows:</w:t>
      </w:r>
    </w:p>
    <w:p w:rsidR="007E173E" w:rsidRPr="00564A49" w:rsidRDefault="007E173E" w:rsidP="007E173E">
      <w:pPr>
        <w:ind w:left="360"/>
        <w:jc w:val="left"/>
        <w:rPr>
          <w:rFonts w:eastAsia="Batang"/>
          <w:bCs/>
          <w:lang w:val="en-US" w:eastAsia="ko-KR"/>
        </w:rPr>
      </w:pPr>
      <w:r w:rsidRPr="00564A49">
        <w:rPr>
          <w:rFonts w:eastAsia="Batang"/>
          <w:bCs/>
          <w:lang w:val="en-US" w:eastAsia="ko-KR"/>
        </w:rPr>
        <w:t>if( nuh_layer_id  = =  0  | |  NumDirectRefLayers[ nuh_layer_id ]  = =  0 )</w:t>
      </w:r>
      <w:r w:rsidRPr="00564A49">
        <w:rPr>
          <w:rFonts w:eastAsia="Batang"/>
          <w:bCs/>
          <w:lang w:val="en-US" w:eastAsia="ko-KR"/>
        </w:rPr>
        <w:br/>
      </w:r>
      <w:r w:rsidRPr="00564A49">
        <w:rPr>
          <w:rFonts w:eastAsia="Batang"/>
          <w:bCs/>
          <w:lang w:val="en-US" w:eastAsia="ko-KR"/>
        </w:rPr>
        <w:tab/>
        <w:t>NumActiveRefLayerPics = 0</w:t>
      </w:r>
      <w:r w:rsidRPr="00564A49">
        <w:rPr>
          <w:rFonts w:eastAsia="Batang"/>
          <w:bCs/>
          <w:lang w:val="en-US" w:eastAsia="ko-KR"/>
        </w:rPr>
        <w:br/>
        <w:t>else if( all_ref_layers_active_flag )</w:t>
      </w:r>
      <w:r w:rsidRPr="00564A49">
        <w:rPr>
          <w:rFonts w:eastAsia="Batang"/>
          <w:bCs/>
          <w:lang w:val="en-US" w:eastAsia="ko-KR"/>
        </w:rPr>
        <w:br/>
      </w:r>
      <w:r w:rsidRPr="00564A49">
        <w:rPr>
          <w:rFonts w:eastAsia="Batang"/>
          <w:bCs/>
          <w:lang w:val="en-US" w:eastAsia="ko-KR"/>
        </w:rPr>
        <w:tab/>
        <w:t>NumActiveRefLayerPics = numRefLayerPics</w:t>
      </w:r>
      <w:r w:rsidRPr="00564A49">
        <w:rPr>
          <w:rFonts w:eastAsia="Batang"/>
          <w:bCs/>
          <w:lang w:val="en-US" w:eastAsia="ko-KR"/>
        </w:rPr>
        <w:br/>
        <w:t>else if( !inter_layer_pred_enabled_flag )</w:t>
      </w:r>
      <w:r w:rsidRPr="00564A49">
        <w:rPr>
          <w:rFonts w:eastAsia="Batang"/>
          <w:bCs/>
          <w:lang w:val="en-US" w:eastAsia="ko-KR"/>
        </w:rPr>
        <w:br/>
      </w:r>
      <w:r w:rsidRPr="00564A49">
        <w:rPr>
          <w:rFonts w:eastAsia="Batang"/>
          <w:bCs/>
          <w:lang w:val="en-US" w:eastAsia="ko-KR"/>
        </w:rPr>
        <w:tab/>
        <w:t>NumActiveRefLayerPics = 0</w:t>
      </w:r>
      <w:r w:rsidRPr="00564A49">
        <w:rPr>
          <w:rFonts w:eastAsia="Batang"/>
          <w:bCs/>
          <w:lang w:val="en-US" w:eastAsia="ko-KR"/>
        </w:rPr>
        <w:br/>
        <w:t>else if( max_one_active_ref_layer_flag  | |  NumDirectRefLayers[ nuh_layer_id ]  = = 1 )</w:t>
      </w:r>
      <w:r w:rsidRPr="00564A49">
        <w:rPr>
          <w:rFonts w:eastAsia="Batang"/>
          <w:bCs/>
          <w:lang w:val="en-US" w:eastAsia="ko-KR"/>
        </w:rPr>
        <w:br/>
      </w:r>
      <w:r w:rsidRPr="00564A49">
        <w:rPr>
          <w:rFonts w:eastAsia="Batang"/>
          <w:bCs/>
          <w:lang w:val="en-US" w:eastAsia="ko-KR"/>
        </w:rPr>
        <w:tab/>
        <w:t>NumActiveRefLayerPics = 1</w:t>
      </w:r>
      <w:r w:rsidRPr="00564A49">
        <w:rPr>
          <w:rFonts w:eastAsia="Batang"/>
          <w:bCs/>
          <w:lang w:val="en-US" w:eastAsia="ko-KR"/>
        </w:rPr>
        <w:br/>
        <w:t>else</w:t>
      </w:r>
      <w:r w:rsidRPr="00564A49">
        <w:rPr>
          <w:rFonts w:eastAsia="Batang"/>
          <w:bCs/>
          <w:lang w:val="en-US" w:eastAsia="ko-KR"/>
        </w:rPr>
        <w:br/>
      </w:r>
      <w:r w:rsidRPr="00564A49">
        <w:rPr>
          <w:rFonts w:eastAsia="Batang"/>
          <w:bCs/>
          <w:lang w:val="en-US" w:eastAsia="ko-KR"/>
        </w:rPr>
        <w:tab/>
        <w:t>NumActiveRefLayerPics = num_inter_layer_ref_pics_minus1 + 1</w:t>
      </w:r>
    </w:p>
    <w:p w:rsidR="007E173E" w:rsidRPr="00564A49" w:rsidRDefault="007E173E" w:rsidP="007E173E">
      <w:pPr>
        <w:rPr>
          <w:lang w:val="en-US" w:eastAsia="ko-KR"/>
        </w:rPr>
      </w:pPr>
      <w:r w:rsidRPr="00564A49">
        <w:rPr>
          <w:lang w:val="en-US" w:eastAsia="ko-KR"/>
        </w:rPr>
        <w:t>All slices of a coded picture shall have the same value of NumActiveRefLayerPics.</w:t>
      </w:r>
    </w:p>
    <w:p w:rsidR="007E173E" w:rsidRPr="00564A49" w:rsidRDefault="007E173E" w:rsidP="007E173E">
      <w:pPr>
        <w:rPr>
          <w:bCs/>
          <w:lang w:val="en-US"/>
        </w:rPr>
      </w:pPr>
      <w:r w:rsidRPr="00564A49">
        <w:rPr>
          <w:b/>
          <w:bCs/>
          <w:lang w:val="en-US"/>
        </w:rPr>
        <w:t>inter_layer_pred_layer_idc[ </w:t>
      </w:r>
      <w:r w:rsidRPr="00564A49">
        <w:rPr>
          <w:bCs/>
          <w:lang w:val="en-US"/>
        </w:rPr>
        <w:t>i ]</w:t>
      </w:r>
      <w:r w:rsidRPr="00564A49">
        <w:rPr>
          <w:lang w:val="en-US" w:eastAsia="ko-KR"/>
        </w:rPr>
        <w:t xml:space="preserve"> specifies the variable, RefPicLayerId[ i ], representing the nuh_layer_id of the i-th picture that may be used by the current picture for inter-layer prediction. The length of the syntax element </w:t>
      </w:r>
      <w:r w:rsidRPr="00564A49">
        <w:rPr>
          <w:bCs/>
          <w:lang w:val="en-US"/>
        </w:rPr>
        <w:t xml:space="preserve">inter_layer_pred_layer_idc[ i ] </w:t>
      </w:r>
      <w:r w:rsidRPr="00564A49">
        <w:rPr>
          <w:lang w:val="en-US" w:eastAsia="ko-KR"/>
        </w:rPr>
        <w:t>is Ceil( Log2( </w:t>
      </w:r>
      <w:r w:rsidRPr="00564A49">
        <w:rPr>
          <w:lang w:val="en-US"/>
        </w:rPr>
        <w:t>NumDirectRefLayers[ nuh_layer_id ]</w:t>
      </w:r>
      <w:r w:rsidRPr="00564A49">
        <w:rPr>
          <w:lang w:val="en-US" w:eastAsia="ko-KR"/>
        </w:rPr>
        <w:t xml:space="preserve"> ) ) bits. The value of </w:t>
      </w:r>
      <w:r w:rsidRPr="00564A49">
        <w:rPr>
          <w:bCs/>
          <w:lang w:val="en-US"/>
        </w:rPr>
        <w:t xml:space="preserve">inter_layer_pred_layer_idc[ i ] </w:t>
      </w:r>
      <w:r w:rsidRPr="00564A49">
        <w:rPr>
          <w:lang w:val="en-US" w:eastAsia="ko-KR"/>
        </w:rPr>
        <w:t xml:space="preserve">shall be in the range of 0 to </w:t>
      </w:r>
      <w:r w:rsidRPr="00564A49">
        <w:rPr>
          <w:rFonts w:eastAsia="Batang"/>
          <w:bCs/>
          <w:lang w:val="en-US" w:eastAsia="ko-KR"/>
        </w:rPr>
        <w:t>NumDirectRefLayers[</w:t>
      </w:r>
      <w:r w:rsidRPr="00564A49">
        <w:rPr>
          <w:lang w:val="en-US"/>
        </w:rPr>
        <w:t> nuh_layer_id </w:t>
      </w:r>
      <w:r w:rsidRPr="00564A49">
        <w:rPr>
          <w:rFonts w:eastAsia="Batang"/>
          <w:bCs/>
          <w:lang w:val="en-US" w:eastAsia="ko-KR"/>
        </w:rPr>
        <w:t>] − 1, inclusive</w:t>
      </w:r>
      <w:r w:rsidRPr="00564A49">
        <w:rPr>
          <w:lang w:val="en-US" w:eastAsia="ko-KR"/>
        </w:rPr>
        <w:t xml:space="preserve">. When not present, the value of </w:t>
      </w:r>
      <w:r w:rsidRPr="00564A49">
        <w:rPr>
          <w:bCs/>
          <w:lang w:val="en-US"/>
        </w:rPr>
        <w:t>inter_layer_pred_layer_idc[ i ] is inferred to be equal to refLayerPicIdc[ i ].</w:t>
      </w:r>
    </w:p>
    <w:p w:rsidR="007E173E" w:rsidRPr="00564A49" w:rsidRDefault="007E173E" w:rsidP="007E173E">
      <w:pPr>
        <w:rPr>
          <w:lang w:val="en-US" w:eastAsia="ko-KR"/>
        </w:rPr>
      </w:pPr>
      <w:r w:rsidRPr="00564A49">
        <w:rPr>
          <w:lang w:val="en-US" w:eastAsia="ko-KR"/>
        </w:rPr>
        <w:t>When i is greater than 0, inter_layer_pred_layer_idc[ i ] shall be greater than inter_layer_pred_layer_idc[ i </w:t>
      </w:r>
      <w:r w:rsidRPr="00564A49">
        <w:rPr>
          <w:lang w:val="en-US"/>
        </w:rPr>
        <w:t>−</w:t>
      </w:r>
      <w:r w:rsidRPr="00564A49">
        <w:rPr>
          <w:lang w:val="en-US" w:eastAsia="ko-KR"/>
        </w:rPr>
        <w:t> 1 ].</w:t>
      </w:r>
    </w:p>
    <w:p w:rsidR="007E173E" w:rsidRPr="00564A49" w:rsidRDefault="007E173E" w:rsidP="007E173E">
      <w:pPr>
        <w:rPr>
          <w:lang w:val="en-US" w:eastAsia="ko-KR"/>
        </w:rPr>
      </w:pPr>
      <w:r w:rsidRPr="00564A49">
        <w:rPr>
          <w:lang w:val="en-US" w:eastAsia="ko-KR"/>
        </w:rPr>
        <w:t>The variables RefPicLayerId[ i ] for all values of i in the range of 0 to NumActiveRefLayerPics − 1, inclusive, are derived as follows:</w:t>
      </w:r>
    </w:p>
    <w:p w:rsidR="007E173E" w:rsidRPr="00564A49" w:rsidRDefault="007E173E" w:rsidP="007E173E">
      <w:pPr>
        <w:ind w:left="360"/>
        <w:jc w:val="left"/>
        <w:rPr>
          <w:rFonts w:eastAsia="Batang"/>
          <w:bCs/>
          <w:lang w:val="en-US" w:eastAsia="ko-KR"/>
        </w:rPr>
      </w:pPr>
      <w:r w:rsidRPr="00564A49">
        <w:rPr>
          <w:rFonts w:eastAsia="Batang"/>
          <w:bCs/>
          <w:lang w:val="en-US" w:eastAsia="ko-KR"/>
        </w:rPr>
        <w:t xml:space="preserve">for( i = 0, j = 0; i &lt; </w:t>
      </w:r>
      <w:r w:rsidRPr="00564A49">
        <w:rPr>
          <w:lang w:val="en-US" w:eastAsia="ko-KR"/>
        </w:rPr>
        <w:t>NumActiveRefLayerPics; i++</w:t>
      </w:r>
      <w:r w:rsidRPr="00564A49">
        <w:rPr>
          <w:rFonts w:eastAsia="Batang"/>
          <w:bCs/>
          <w:lang w:val="en-US" w:eastAsia="ko-KR"/>
        </w:rPr>
        <w:t>)</w:t>
      </w:r>
      <w:r w:rsidRPr="00564A49">
        <w:rPr>
          <w:rFonts w:eastAsia="Batang"/>
          <w:bCs/>
          <w:lang w:val="en-US" w:eastAsia="ko-KR"/>
        </w:rPr>
        <w:br/>
      </w:r>
      <w:r w:rsidRPr="00564A49">
        <w:rPr>
          <w:rFonts w:eastAsia="Batang"/>
          <w:bCs/>
          <w:lang w:val="en-US" w:eastAsia="ko-KR"/>
        </w:rPr>
        <w:tab/>
        <w:t>RefPicLayerId[ i ] = RefLayerId</w:t>
      </w:r>
      <w:r w:rsidRPr="00564A49">
        <w:rPr>
          <w:lang w:val="en-US" w:eastAsia="ko-KR"/>
        </w:rPr>
        <w:t>[ nuh_layer_id ][ </w:t>
      </w:r>
      <w:r w:rsidRPr="00564A49">
        <w:rPr>
          <w:lang w:val="en-US"/>
        </w:rPr>
        <w:t>inter_layer_pred_layer_idc[ </w:t>
      </w:r>
      <w:r w:rsidRPr="00564A49">
        <w:rPr>
          <w:lang w:val="en-US" w:eastAsia="ko-KR"/>
        </w:rPr>
        <w:t>i ] ]</w:t>
      </w:r>
    </w:p>
    <w:p w:rsidR="007E173E" w:rsidRPr="00564A49" w:rsidRDefault="007E173E" w:rsidP="007E173E">
      <w:pPr>
        <w:rPr>
          <w:lang w:val="en-US" w:eastAsia="ko-KR"/>
        </w:rPr>
      </w:pPr>
      <w:r w:rsidRPr="00564A49">
        <w:rPr>
          <w:lang w:val="en-US" w:eastAsia="ko-KR"/>
        </w:rPr>
        <w:t>It is a requirement of bitstream conformance that for each value of i in the range of 0 to NumActiveRefLayerPics − 1, inclusive, either of the following two conditions shall be true:</w:t>
      </w:r>
    </w:p>
    <w:p w:rsidR="007E173E" w:rsidRPr="00564A49" w:rsidRDefault="007E173E" w:rsidP="007E173E">
      <w:pPr>
        <w:tabs>
          <w:tab w:val="clear" w:pos="794"/>
          <w:tab w:val="clear" w:pos="1191"/>
          <w:tab w:val="clear" w:pos="1588"/>
          <w:tab w:val="clear" w:pos="1985"/>
        </w:tabs>
        <w:ind w:left="437" w:hanging="437"/>
        <w:rPr>
          <w:lang w:val="en-US" w:eastAsia="ko-KR"/>
        </w:rPr>
      </w:pPr>
      <w:r w:rsidRPr="00564A49">
        <w:rPr>
          <w:lang w:val="en-US"/>
        </w:rPr>
        <w:t>–</w:t>
      </w:r>
      <w:r w:rsidRPr="00564A49">
        <w:rPr>
          <w:lang w:val="en-US"/>
        </w:rPr>
        <w:tab/>
        <w:t>T</w:t>
      </w:r>
      <w:r w:rsidRPr="00564A49">
        <w:rPr>
          <w:lang w:val="en-US" w:eastAsia="ko-KR"/>
        </w:rPr>
        <w:t>he value of max_tid_il_ref_pics_plus1[ </w:t>
      </w:r>
      <w:r w:rsidRPr="00564A49">
        <w:rPr>
          <w:lang w:val="en-US"/>
        </w:rPr>
        <w:t>LayerIdxInVps[ </w:t>
      </w:r>
      <w:r w:rsidRPr="00564A49">
        <w:rPr>
          <w:lang w:val="en-US" w:eastAsia="ko-KR"/>
        </w:rPr>
        <w:t>RefPicLayerId[ i ] ] ][ LayerIdxInVps[ nuh_layer_id ] ] is greater than TemporalId.</w:t>
      </w:r>
    </w:p>
    <w:p w:rsidR="007E173E" w:rsidRPr="00564A49" w:rsidRDefault="007E173E" w:rsidP="007E173E">
      <w:pPr>
        <w:tabs>
          <w:tab w:val="clear" w:pos="794"/>
          <w:tab w:val="clear" w:pos="1191"/>
          <w:tab w:val="clear" w:pos="1588"/>
          <w:tab w:val="clear" w:pos="1985"/>
        </w:tabs>
        <w:ind w:left="437" w:hanging="437"/>
        <w:rPr>
          <w:lang w:val="en-US" w:eastAsia="ko-KR"/>
        </w:rPr>
      </w:pPr>
      <w:r w:rsidRPr="00564A49">
        <w:rPr>
          <w:lang w:val="en-US"/>
        </w:rPr>
        <w:t>–</w:t>
      </w:r>
      <w:r w:rsidRPr="00564A49">
        <w:rPr>
          <w:lang w:val="en-US"/>
        </w:rPr>
        <w:tab/>
        <w:t>T</w:t>
      </w:r>
      <w:r w:rsidRPr="00564A49">
        <w:rPr>
          <w:lang w:val="en-US" w:eastAsia="ko-KR"/>
        </w:rPr>
        <w:t>he values of max_tid_il_ref_pics_plus1[ </w:t>
      </w:r>
      <w:r w:rsidRPr="00564A49">
        <w:rPr>
          <w:lang w:val="en-US"/>
        </w:rPr>
        <w:t>LayerIdxInVps[ </w:t>
      </w:r>
      <w:r w:rsidRPr="00564A49">
        <w:rPr>
          <w:lang w:val="en-US" w:eastAsia="ko-KR"/>
        </w:rPr>
        <w:t>RefPicLayerId[ i ] ] ][ LayerIdxInVps[ nuh_layer_id ] ] and TemporalId are both equal to 0 and t</w:t>
      </w:r>
      <w:r w:rsidRPr="00564A49">
        <w:rPr>
          <w:lang w:val="en-US"/>
        </w:rPr>
        <w:t xml:space="preserve">he picture in the current access unit with nuh_layer_id equal to </w:t>
      </w:r>
      <w:r w:rsidRPr="00564A49">
        <w:rPr>
          <w:lang w:val="en-US" w:eastAsia="ko-KR"/>
        </w:rPr>
        <w:t>RefPicLayerId[ i ] is an IRAP picture.</w:t>
      </w:r>
    </w:p>
    <w:p w:rsidR="007E173E" w:rsidRPr="00564A49" w:rsidRDefault="007E173E" w:rsidP="007E173E">
      <w:pPr>
        <w:rPr>
          <w:lang w:val="en-US"/>
        </w:rPr>
      </w:pPr>
      <w:r w:rsidRPr="00564A49">
        <w:rPr>
          <w:b/>
          <w:lang w:val="en-US"/>
        </w:rPr>
        <w:t>poc_reset_idc</w:t>
      </w:r>
      <w:r w:rsidRPr="00564A49">
        <w:rPr>
          <w:lang w:val="en-US"/>
        </w:rPr>
        <w:t xml:space="preserve"> equal to 0 specifies that neither the most significant bits nor the least significant bits of the picture order count value for the current picture are reset. poc_reset_idc equal to 1 specifies that only the most significant bits of the </w:t>
      </w:r>
      <w:r w:rsidRPr="00564A49">
        <w:rPr>
          <w:lang w:val="en-US"/>
        </w:rPr>
        <w:lastRenderedPageBreak/>
        <w:t>picture order count value for the current picture may be reset. poc_reset_idc equal to 2 specifies that both the most significant bits and the least significant bits of the picture order count value for the current picture may be reset. poc_reset_idc equal to 3 specifies that either only the most significant bits or both the the most significant bits and the least significant bits of the picture order count value for the current picture may be reset and additional picture order count information is signalled. When not present, the value of poc_reset_idc is inferred to be equal to 0.</w:t>
      </w:r>
    </w:p>
    <w:p w:rsidR="007E173E" w:rsidRPr="00564A49" w:rsidRDefault="007E173E" w:rsidP="007E173E">
      <w:r w:rsidRPr="00564A49">
        <w:t>It is a requirement of bitstream conformance that the following constraints apply:</w:t>
      </w:r>
    </w:p>
    <w:p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 xml:space="preserve">The value of poc_reset_idc shall not be equal to 1 or 2 for a RASL picture, a RADL picture, a sub-layer non-reference picture, or a picture that has TemporalId greater than 0, or a picture that has </w:t>
      </w:r>
      <w:r w:rsidRPr="00564A49">
        <w:t>discardable_flag equal to 1</w:t>
      </w:r>
      <w:r w:rsidRPr="00564A49">
        <w:rPr>
          <w:lang w:val="en-US"/>
        </w:rPr>
        <w:t>.</w:t>
      </w:r>
    </w:p>
    <w:p w:rsidR="007E173E" w:rsidRPr="00564A49" w:rsidRDefault="007E173E" w:rsidP="007E173E">
      <w:pPr>
        <w:tabs>
          <w:tab w:val="clear" w:pos="794"/>
          <w:tab w:val="clear" w:pos="1191"/>
          <w:tab w:val="clear" w:pos="1588"/>
          <w:tab w:val="clear" w:pos="1985"/>
        </w:tabs>
        <w:ind w:left="437" w:hanging="437"/>
        <w:rPr>
          <w:lang w:val="en-US"/>
        </w:rPr>
      </w:pPr>
      <w:r w:rsidRPr="00564A49">
        <w:t>–</w:t>
      </w:r>
      <w:r w:rsidRPr="00564A49">
        <w:tab/>
        <w:t>The value of poc_reset_idc of all pictures in an access unit shall be the same.</w:t>
      </w:r>
    </w:p>
    <w:p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When the picture in an access unit with nuh_layer_id equal to 0 is an IRAP picture with a particular value of nal_unit_type and there is at least one other picture in the same access unit with a different value of nal_unit_type, the value of poc_reset_idc shall be equal to 1 or 2 for all pictures in the access unit.</w:t>
      </w:r>
    </w:p>
    <w:p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When there is at least one picture that has nuh_layer_id greater than 0 and that is an IDR picture with a particular value of nal_unit_type in an access unit and there is at least one other picture in the same access unit with a different value of nal_unit_type, the value of poc_reset_idc shall be equal to 1 or 2 for all pictures in the access unit.</w:t>
      </w:r>
    </w:p>
    <w:p w:rsidR="007E173E" w:rsidRPr="00564A49" w:rsidRDefault="007E173E" w:rsidP="007E173E">
      <w:pPr>
        <w:tabs>
          <w:tab w:val="clear" w:pos="794"/>
          <w:tab w:val="clear" w:pos="1191"/>
          <w:tab w:val="clear" w:pos="1588"/>
          <w:tab w:val="clear" w:pos="1985"/>
        </w:tabs>
        <w:ind w:left="437" w:hanging="437"/>
        <w:rPr>
          <w:lang w:val="en-US"/>
        </w:rPr>
      </w:pPr>
      <w:r w:rsidRPr="00564A49">
        <w:t>–</w:t>
      </w:r>
      <w:r w:rsidRPr="00564A49">
        <w:tab/>
        <w:t>The value of poc_reset_idc of a CRA or BLA picture shall less than 3.</w:t>
      </w:r>
    </w:p>
    <w:p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When the picture with nuh_layer_id equal to 0 in an access unit is an IDR picture and there is at least one non-IDR picture in the same access unit, the value of poc_reset_idc shall be equal to 2 for all pictures in the access unit.</w:t>
      </w:r>
    </w:p>
    <w:p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When the picture with nuh_layer_id equal to 0 in an access unit is not an IDR picture, the value of poc_reset_idc shall not be equal to 2 for any picture in the access unit.</w:t>
      </w:r>
    </w:p>
    <w:p w:rsidR="007E173E" w:rsidRPr="00564A49" w:rsidRDefault="007E173E" w:rsidP="007E173E">
      <w:pPr>
        <w:rPr>
          <w:b/>
        </w:rPr>
      </w:pPr>
      <w:r w:rsidRPr="00564A49">
        <w:t>The value of poc_reset_idc of an access unit is the value of poc_reset_idc of the pictures in the access unit.</w:t>
      </w:r>
    </w:p>
    <w:p w:rsidR="007E173E" w:rsidRPr="00564A49" w:rsidRDefault="007E173E" w:rsidP="007E173E">
      <w:pPr>
        <w:rPr>
          <w:lang w:val="en-US"/>
        </w:rPr>
      </w:pPr>
      <w:r w:rsidRPr="00564A49">
        <w:rPr>
          <w:b/>
          <w:lang w:val="en-US"/>
        </w:rPr>
        <w:t>poc_reset_period_id</w:t>
      </w:r>
      <w:r w:rsidRPr="00564A49">
        <w:rPr>
          <w:lang w:val="en-US"/>
        </w:rPr>
        <w:t xml:space="preserve"> identifies a POC resetting period. There shall be no two pictures consecutive in decoding order in the same layer that have the same value of poc_reset_period_id and poc_reset_idc equal to 1 or 2. When not present, the value of poc_reset_period_id is inferred as follows:</w:t>
      </w:r>
    </w:p>
    <w:p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If the previous picture picA that has poc_reset_period_id present in the slice segment header in present in the same layer of the bitstream as the current picture, the value of poc_reset_period_id is inferred to be equal to the value of the poc_reset_period_id of picA.</w:t>
      </w:r>
    </w:p>
    <w:p w:rsidR="007E173E" w:rsidRPr="00564A49" w:rsidRDefault="007E173E" w:rsidP="007E173E">
      <w:pPr>
        <w:tabs>
          <w:tab w:val="clear" w:pos="794"/>
          <w:tab w:val="clear" w:pos="1191"/>
          <w:tab w:val="clear" w:pos="1588"/>
          <w:tab w:val="clear" w:pos="1985"/>
        </w:tabs>
        <w:ind w:left="437" w:hanging="437"/>
      </w:pPr>
      <w:r w:rsidRPr="00564A49">
        <w:rPr>
          <w:lang w:val="en-US"/>
        </w:rPr>
        <w:t>–</w:t>
      </w:r>
      <w:r w:rsidRPr="00564A49">
        <w:rPr>
          <w:lang w:val="en-US"/>
        </w:rPr>
        <w:tab/>
        <w:t>Otherwise, the the value of poc_reset_period_id is inferred to be equal to 0.</w:t>
      </w:r>
    </w:p>
    <w:p w:rsidR="007E173E" w:rsidRPr="00564A49" w:rsidRDefault="007E173E" w:rsidP="007E173E">
      <w:pPr>
        <w:pStyle w:val="Note1"/>
      </w:pPr>
      <w:r w:rsidRPr="00564A49">
        <w:t xml:space="preserve">NOTE – It is not prohibited for multiple </w:t>
      </w:r>
      <w:r w:rsidRPr="00564A49">
        <w:rPr>
          <w:lang w:val="en-US"/>
        </w:rPr>
        <w:t>pictures</w:t>
      </w:r>
      <w:r w:rsidRPr="00564A49">
        <w:t xml:space="preserve"> in a layer to have the same value of poc_reset_</w:t>
      </w:r>
      <w:r w:rsidRPr="00564A49">
        <w:rPr>
          <w:rFonts w:eastAsia="Batang"/>
          <w:bCs/>
          <w:lang w:val="en-US" w:eastAsia="ko-KR"/>
        </w:rPr>
        <w:t>period</w:t>
      </w:r>
      <w:r w:rsidRPr="00564A49">
        <w:t>_id and to have poc_reset_idc equal to 1 or 2 unless such pictures occur in two consecutive access units in decoding order. To minimize the likelihood of such two pictures appearing in the bitstream due to picture losses, bitstream extraction, seeking, or splicing operations, encoders should set the value of poc_reset_</w:t>
      </w:r>
      <w:r w:rsidRPr="00564A49">
        <w:rPr>
          <w:rFonts w:eastAsia="Batang"/>
          <w:bCs/>
          <w:lang w:val="en-US" w:eastAsia="ko-KR"/>
        </w:rPr>
        <w:t>period</w:t>
      </w:r>
      <w:r w:rsidRPr="00564A49">
        <w:t xml:space="preserve">_id to be a random value for each </w:t>
      </w:r>
      <w:r w:rsidRPr="00564A49">
        <w:rPr>
          <w:lang w:val="en-US"/>
        </w:rPr>
        <w:t xml:space="preserve">POC resetting period </w:t>
      </w:r>
      <w:r w:rsidRPr="00564A49">
        <w:t>(subject to the constraints specified above).</w:t>
      </w:r>
    </w:p>
    <w:p w:rsidR="007E173E" w:rsidRPr="00564A49" w:rsidRDefault="007E173E" w:rsidP="007E173E">
      <w:r w:rsidRPr="00564A49">
        <w:t>It is a requirement of bitstream conformance that the following constraints apply:</w:t>
      </w:r>
    </w:p>
    <w:p w:rsidR="007E173E" w:rsidRPr="00564A49" w:rsidRDefault="007E173E" w:rsidP="007E173E">
      <w:pPr>
        <w:tabs>
          <w:tab w:val="clear" w:pos="794"/>
          <w:tab w:val="clear" w:pos="1191"/>
          <w:tab w:val="clear" w:pos="1588"/>
          <w:tab w:val="clear" w:pos="1985"/>
        </w:tabs>
        <w:ind w:left="437" w:hanging="437"/>
      </w:pPr>
      <w:r w:rsidRPr="00564A49">
        <w:t>–</w:t>
      </w:r>
      <w:r w:rsidRPr="00564A49">
        <w:tab/>
        <w:t>One POC resetting period shall not include more than one access unit with poc_reset_idc equal to 1 or 2.</w:t>
      </w:r>
    </w:p>
    <w:p w:rsidR="007E173E" w:rsidRPr="00564A49" w:rsidRDefault="007E173E" w:rsidP="007E173E">
      <w:pPr>
        <w:tabs>
          <w:tab w:val="clear" w:pos="794"/>
          <w:tab w:val="clear" w:pos="1191"/>
          <w:tab w:val="clear" w:pos="1588"/>
          <w:tab w:val="clear" w:pos="1985"/>
        </w:tabs>
        <w:ind w:left="437" w:hanging="437"/>
      </w:pPr>
      <w:r w:rsidRPr="00564A49">
        <w:t>–</w:t>
      </w:r>
      <w:r w:rsidRPr="00564A49">
        <w:tab/>
        <w:t>An access unit with poc_reset_idc equal to 1 or 2 shall be the first access unit in a POC resetting period.</w:t>
      </w:r>
    </w:p>
    <w:p w:rsidR="007E173E" w:rsidRPr="00564A49" w:rsidRDefault="007E173E" w:rsidP="007E173E">
      <w:pPr>
        <w:tabs>
          <w:tab w:val="clear" w:pos="794"/>
          <w:tab w:val="clear" w:pos="1191"/>
          <w:tab w:val="clear" w:pos="1588"/>
          <w:tab w:val="clear" w:pos="1985"/>
        </w:tabs>
        <w:ind w:left="437" w:hanging="437"/>
      </w:pPr>
      <w:r w:rsidRPr="00564A49">
        <w:t>–</w:t>
      </w:r>
      <w:r w:rsidRPr="00564A49">
        <w:tab/>
        <w:t>A picture that follows, in decoding order, the first POC resetting picture among all layers of a POC resetting period in decoding order shall not precede, in output order, another picture in any layer that precedes the first POC resetting picture in decoding order.</w:t>
      </w:r>
    </w:p>
    <w:p w:rsidR="007E173E" w:rsidRPr="00564A49" w:rsidRDefault="007E173E" w:rsidP="007E173E">
      <w:pPr>
        <w:rPr>
          <w:lang w:val="en-US"/>
        </w:rPr>
      </w:pPr>
      <w:r w:rsidRPr="00564A49">
        <w:rPr>
          <w:b/>
          <w:lang w:val="en-US"/>
        </w:rPr>
        <w:t>full_poc_reset_flag</w:t>
      </w:r>
      <w:r w:rsidRPr="00564A49">
        <w:rPr>
          <w:lang w:val="en-US"/>
        </w:rPr>
        <w:t xml:space="preserve"> equal to 1 specifies that both the most significant bits and the least significant bits of the picture order count value for the current picture are reset when the previous picture in decoding order in the same layer does not belong to the same POC resetting period. full_poc_reset_flag equal to 0 specifies that only the most significant bits of the picture order count value for the current picture are reset when the previous picture in decoding order in the same layer does not belong to the same POC resetting period.</w:t>
      </w:r>
    </w:p>
    <w:p w:rsidR="007E173E" w:rsidRPr="00564A49" w:rsidRDefault="007E173E" w:rsidP="007E173E">
      <w:pPr>
        <w:rPr>
          <w:noProof/>
        </w:rPr>
      </w:pPr>
      <w:r w:rsidRPr="00564A49">
        <w:rPr>
          <w:b/>
          <w:lang w:val="en-US"/>
        </w:rPr>
        <w:t>poc_lsb_val</w:t>
      </w:r>
      <w:r w:rsidRPr="00564A49">
        <w:rPr>
          <w:lang w:val="en-US"/>
        </w:rPr>
        <w:t xml:space="preserve"> </w:t>
      </w:r>
      <w:r w:rsidRPr="00564A49">
        <w:rPr>
          <w:bCs/>
          <w:noProof/>
          <w:lang w:eastAsia="ko-KR"/>
        </w:rPr>
        <w:t xml:space="preserve">specifies a value that may be used to derive the picture order count of the current picture. </w:t>
      </w:r>
      <w:r w:rsidRPr="00564A49">
        <w:rPr>
          <w:noProof/>
        </w:rPr>
        <w:t>The length of the poc_lsb_val syntax element is log2_max_pic_order_cnt_lsb_minus4 + 4 bits.</w:t>
      </w:r>
    </w:p>
    <w:p w:rsidR="007E173E" w:rsidRPr="00564A49" w:rsidRDefault="007E173E" w:rsidP="007E173E">
      <w:pPr>
        <w:rPr>
          <w:lang w:val="en-US"/>
        </w:rPr>
      </w:pPr>
      <w:r w:rsidRPr="00564A49">
        <w:t>It is a requirement of bitstream conformance that, w</w:t>
      </w:r>
      <w:r w:rsidRPr="00564A49">
        <w:rPr>
          <w:noProof/>
        </w:rPr>
        <w:t xml:space="preserve">hen poc_reset_idc is equal to 3, and the previous picture picA in decoding order that is in the same layer as the current picture, that has poc_reset_idc equal to 1 or 2, and that belongs to the same </w:t>
      </w:r>
      <w:r w:rsidRPr="00564A49">
        <w:rPr>
          <w:lang w:val="en-US"/>
        </w:rPr>
        <w:t>POC resetting period</w:t>
      </w:r>
      <w:r w:rsidRPr="00564A49">
        <w:rPr>
          <w:noProof/>
        </w:rPr>
        <w:t xml:space="preserve"> is present in the bitstream, picA shall be the same picture as the previous picture in decoding order that is in the same layer as the current picture, that is not a RASL picture, a RADL picture or a sub-layer </w:t>
      </w:r>
      <w:r w:rsidRPr="00564A49">
        <w:rPr>
          <w:noProof/>
        </w:rPr>
        <w:lastRenderedPageBreak/>
        <w:t xml:space="preserve">non-reference picture, and that has TemporalId equal to 0 and </w:t>
      </w:r>
      <w:r w:rsidRPr="00564A49">
        <w:t>discardable_flag equal to 0</w:t>
      </w:r>
      <w:r w:rsidRPr="00564A49">
        <w:rPr>
          <w:noProof/>
        </w:rPr>
        <w:t xml:space="preserve">, and the value of poc_lsb_val of the current picture shall be equal to the value of </w:t>
      </w:r>
      <w:r w:rsidRPr="00564A49">
        <w:rPr>
          <w:lang w:val="en-US"/>
        </w:rPr>
        <w:t>slice_pic_order_cnt_lsb</w:t>
      </w:r>
      <w:r w:rsidRPr="00564A49">
        <w:rPr>
          <w:noProof/>
        </w:rPr>
        <w:t xml:space="preserve"> of picA.</w:t>
      </w:r>
    </w:p>
    <w:p w:rsidR="007E173E" w:rsidRPr="00564A49" w:rsidRDefault="007E173E" w:rsidP="007E173E">
      <w:pPr>
        <w:rPr>
          <w:lang w:val="en-US"/>
        </w:rPr>
      </w:pPr>
      <w:r w:rsidRPr="00564A49">
        <w:rPr>
          <w:lang w:val="en-US"/>
        </w:rPr>
        <w:t>The variable PocMsbValRequiredFlag is derived as follows:</w:t>
      </w:r>
    </w:p>
    <w:p w:rsidR="007E173E" w:rsidRPr="00564A49" w:rsidRDefault="007E173E" w:rsidP="007E173E">
      <w:pPr>
        <w:pStyle w:val="Equation"/>
        <w:tabs>
          <w:tab w:val="clear" w:pos="794"/>
          <w:tab w:val="clear" w:pos="1588"/>
          <w:tab w:val="left" w:pos="851"/>
          <w:tab w:val="left" w:pos="1134"/>
          <w:tab w:val="left" w:pos="1418"/>
          <w:tab w:val="left" w:pos="1701"/>
        </w:tabs>
        <w:spacing w:before="180"/>
        <w:ind w:left="567"/>
        <w:rPr>
          <w:sz w:val="20"/>
          <w:szCs w:val="20"/>
          <w:lang w:val="en-US"/>
        </w:rPr>
      </w:pPr>
      <w:r w:rsidRPr="00564A49">
        <w:rPr>
          <w:sz w:val="20"/>
          <w:szCs w:val="20"/>
          <w:lang w:val="en-US"/>
        </w:rPr>
        <w:t xml:space="preserve">PocMsbValRequiredFlag = </w:t>
      </w:r>
      <w:r w:rsidRPr="00564A49">
        <w:rPr>
          <w:bCs/>
          <w:sz w:val="20"/>
          <w:szCs w:val="20"/>
          <w:lang w:val="en-US"/>
        </w:rPr>
        <w:t>CraOrBlaPicFlag</w:t>
      </w:r>
      <w:r w:rsidRPr="00564A49">
        <w:rPr>
          <w:sz w:val="20"/>
          <w:szCs w:val="20"/>
        </w:rPr>
        <w:t xml:space="preserve">  &amp;&amp; </w:t>
      </w:r>
      <w:r w:rsidRPr="00564A49">
        <w:rPr>
          <w:sz w:val="20"/>
          <w:szCs w:val="20"/>
        </w:rPr>
        <w:tab/>
        <w:t xml:space="preserve">( !vps_poc_lsb_aligned_flag  | | </w:t>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34</w:t>
      </w:r>
      <w:r w:rsidRPr="00564A49">
        <w:rPr>
          <w:sz w:val="20"/>
          <w:szCs w:val="20"/>
          <w:lang w:val="en-US"/>
        </w:rPr>
        <w:fldChar w:fldCharType="end"/>
      </w:r>
      <w:r w:rsidRPr="00564A49">
        <w:rPr>
          <w:sz w:val="20"/>
          <w:szCs w:val="20"/>
          <w:lang w:val="en-US"/>
        </w:rPr>
        <w:t>)</w:t>
      </w:r>
      <w:r w:rsidRPr="00564A49">
        <w:rPr>
          <w:sz w:val="20"/>
          <w:szCs w:val="20"/>
        </w:rPr>
        <w:br/>
      </w:r>
      <w:r w:rsidRPr="00564A49">
        <w:rPr>
          <w:sz w:val="20"/>
          <w:szCs w:val="20"/>
        </w:rPr>
        <w:tab/>
      </w:r>
      <w:r w:rsidRPr="00564A49">
        <w:rPr>
          <w:sz w:val="20"/>
          <w:szCs w:val="20"/>
        </w:rPr>
        <w:tab/>
      </w:r>
      <w:r w:rsidRPr="00564A49">
        <w:rPr>
          <w:sz w:val="20"/>
          <w:szCs w:val="20"/>
        </w:rPr>
        <w:tab/>
      </w:r>
      <w:r w:rsidRPr="00564A49">
        <w:rPr>
          <w:sz w:val="20"/>
          <w:szCs w:val="20"/>
        </w:rPr>
        <w:tab/>
      </w:r>
      <w:r w:rsidRPr="00564A49">
        <w:rPr>
          <w:sz w:val="20"/>
          <w:szCs w:val="20"/>
        </w:rPr>
        <w:tab/>
        <w:t xml:space="preserve">  ( vps_poc_lsb_aligned_flag  &amp;&amp;  NumDirectRefLayers[ nuh_layer_id ]  = =  0 ) )</w:t>
      </w:r>
    </w:p>
    <w:p w:rsidR="007E173E" w:rsidRPr="00564A49" w:rsidRDefault="007E173E" w:rsidP="007E173E">
      <w:pPr>
        <w:rPr>
          <w:lang w:val="en-US"/>
        </w:rPr>
      </w:pPr>
      <w:r w:rsidRPr="00564A49">
        <w:rPr>
          <w:b/>
          <w:lang w:val="en-US"/>
        </w:rPr>
        <w:t>poc_msb_val_present_flag</w:t>
      </w:r>
      <w:r w:rsidRPr="00564A49">
        <w:rPr>
          <w:lang w:val="en-US"/>
        </w:rPr>
        <w:t xml:space="preserve"> equal to 1 specifies that poc_msb_val is present. When poc_msb_val_present_flag is equal to 0 and PocMsbValRequiredFlag is equal to 0, poc_msb_val is not present. When not present, the value of poc_msb_val_present_flag is inferred as follows:</w:t>
      </w:r>
    </w:p>
    <w:p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 xml:space="preserve">If </w:t>
      </w:r>
      <w:r w:rsidRPr="00564A49">
        <w:rPr>
          <w:bCs/>
          <w:lang w:val="en-US"/>
        </w:rPr>
        <w:t xml:space="preserve">PocMsbValRequiredFlag is equal to 1, the value of </w:t>
      </w:r>
      <w:r w:rsidRPr="00564A49">
        <w:rPr>
          <w:lang w:val="en-US"/>
        </w:rPr>
        <w:t>poc_msb_val_present_flag is inferred to be equal to 1.</w:t>
      </w:r>
    </w:p>
    <w:p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Otherwise, the value of poc_msb_val_present_flag is inferred to be equal to 0.</w:t>
      </w:r>
    </w:p>
    <w:p w:rsidR="007E173E" w:rsidRPr="00564A49" w:rsidRDefault="007E173E" w:rsidP="007E173E">
      <w:r w:rsidRPr="00564A49">
        <w:rPr>
          <w:b/>
          <w:bCs/>
        </w:rPr>
        <w:t>poc_msb_val</w:t>
      </w:r>
      <w:r w:rsidRPr="00564A49">
        <w:t xml:space="preserve"> specifies the value of the most significant bits of the picture order count value of the current picture. </w:t>
      </w:r>
      <w:r w:rsidRPr="00564A49">
        <w:rPr>
          <w:noProof/>
        </w:rPr>
        <w:t>The</w:t>
      </w:r>
      <w:r w:rsidRPr="00564A49">
        <w:t xml:space="preserve"> value of poc_msb_val may also be used to derive the value used to decrement the picture order count values of previously decoded pictures in the same layer as the current picture. The value of poc_msb_val shall be in the range of 0 to 2</w:t>
      </w:r>
      <w:r w:rsidRPr="00564A49">
        <w:rPr>
          <w:vertAlign w:val="superscript"/>
        </w:rPr>
        <w:t>32 − log2_max_pic_order_cnt_lsb_minus4 − 4</w:t>
      </w:r>
      <w:r w:rsidRPr="00564A49">
        <w:t>, inclusive. The value of poc_msb_val shall be equal to the difference between the values of the most significant bits of the picture order counts of the current picture and the previous POC resetting picture in the same layer or the previous IDR picture in the same layer, whichever is closer, in decoding order, to the current picture. If neither picture is present, the value of poc_msb_val can be any value in the allowed range.</w:t>
      </w:r>
    </w:p>
    <w:p w:rsidR="00EB5791" w:rsidRPr="00564A49" w:rsidRDefault="00EB5791" w:rsidP="007E173E">
      <w:pPr>
        <w:rPr>
          <w:lang w:val="en-US" w:eastAsia="ko-KR"/>
        </w:rPr>
      </w:pPr>
      <w:r w:rsidRPr="00564A49">
        <w:rPr>
          <w:b/>
          <w:szCs w:val="22"/>
        </w:rPr>
        <w:t>vert_phase_position_flag</w:t>
      </w:r>
      <w:r w:rsidRPr="00564A49">
        <w:rPr>
          <w:b/>
          <w:lang w:eastAsia="ko-KR"/>
        </w:rPr>
        <w:t>[</w:t>
      </w:r>
      <w:r w:rsidRPr="00564A49">
        <w:rPr>
          <w:kern w:val="2"/>
          <w:lang w:eastAsia="ko-KR"/>
        </w:rPr>
        <w:t> </w:t>
      </w:r>
      <w:r w:rsidRPr="00564A49">
        <w:rPr>
          <w:rFonts w:eastAsia="Batang"/>
          <w:bCs/>
          <w:lang w:eastAsia="ko-KR"/>
        </w:rPr>
        <w:t>RefPicLayerId[ i ] </w:t>
      </w:r>
      <w:r w:rsidRPr="00564A49">
        <w:rPr>
          <w:b/>
          <w:lang w:eastAsia="ko-KR"/>
        </w:rPr>
        <w:t>]</w:t>
      </w:r>
      <w:r w:rsidRPr="00564A49">
        <w:rPr>
          <w:szCs w:val="22"/>
        </w:rPr>
        <w:t xml:space="preserve"> specifies the phase position in the vertical direction used to derive reference layer sample location when the reference layer picture </w:t>
      </w:r>
      <w:r w:rsidRPr="00564A49">
        <w:t xml:space="preserve">with nuh_layer_id equal to </w:t>
      </w:r>
      <w:r w:rsidRPr="00564A49">
        <w:rPr>
          <w:rFonts w:eastAsia="Batang"/>
          <w:bCs/>
          <w:lang w:eastAsia="ko-KR"/>
        </w:rPr>
        <w:t xml:space="preserve">RefPicLayerId[ i ] is </w:t>
      </w:r>
      <w:r w:rsidRPr="00564A49">
        <w:rPr>
          <w:szCs w:val="22"/>
        </w:rPr>
        <w:t xml:space="preserve">resampled. </w:t>
      </w:r>
      <w:r w:rsidRPr="00564A49">
        <w:rPr>
          <w:rFonts w:eastAsia="Batang"/>
          <w:bCs/>
          <w:lang w:eastAsia="ko-KR"/>
        </w:rPr>
        <w:t xml:space="preserve">When not present, the value of </w:t>
      </w:r>
      <w:r w:rsidRPr="00564A49">
        <w:rPr>
          <w:szCs w:val="22"/>
        </w:rPr>
        <w:t>phase_position_flag</w:t>
      </w:r>
      <w:r w:rsidRPr="00564A49">
        <w:rPr>
          <w:bCs/>
        </w:rPr>
        <w:t>[ </w:t>
      </w:r>
      <w:r w:rsidRPr="00564A49">
        <w:rPr>
          <w:rFonts w:eastAsia="Batang"/>
          <w:bCs/>
          <w:lang w:eastAsia="ko-KR"/>
        </w:rPr>
        <w:t>RefPicLayerId[ i ] </w:t>
      </w:r>
      <w:r w:rsidRPr="00564A49">
        <w:rPr>
          <w:bCs/>
        </w:rPr>
        <w:t>]</w:t>
      </w:r>
      <w:r w:rsidRPr="00564A49">
        <w:rPr>
          <w:rFonts w:eastAsia="Batang"/>
          <w:bCs/>
          <w:lang w:eastAsia="ko-KR"/>
        </w:rPr>
        <w:t xml:space="preserve"> is inferred to be equal to 0.</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97" w:name="_Ref348090415"/>
      <w:r w:rsidRPr="00564A49">
        <w:rPr>
          <w:lang w:val="en-US"/>
        </w:rPr>
        <w:t>Reference picture list modification semantics</w:t>
      </w:r>
      <w:bookmarkEnd w:id="1597"/>
    </w:p>
    <w:p w:rsidR="007E173E" w:rsidRPr="00564A49" w:rsidRDefault="007E173E" w:rsidP="007E173E">
      <w:pPr>
        <w:pStyle w:val="3N"/>
        <w:rPr>
          <w:lang w:val="en-US" w:eastAsia="zh-CN"/>
        </w:rPr>
      </w:pPr>
      <w:r w:rsidRPr="00564A49">
        <w:rPr>
          <w:lang w:val="en-US"/>
        </w:rPr>
        <w:t>The specifications in subclause 7.4.7.2 apply with following modifications.</w:t>
      </w:r>
    </w:p>
    <w:p w:rsidR="007E173E" w:rsidRPr="00564A49" w:rsidRDefault="007E173E" w:rsidP="007E173E">
      <w:pPr>
        <w:tabs>
          <w:tab w:val="clear" w:pos="794"/>
          <w:tab w:val="left" w:pos="567"/>
        </w:tabs>
        <w:ind w:left="426" w:hanging="426"/>
        <w:rPr>
          <w:szCs w:val="22"/>
          <w:lang w:val="en-US"/>
        </w:rPr>
      </w:pPr>
      <w:r w:rsidRPr="00564A49">
        <w:rPr>
          <w:lang w:val="en-US"/>
        </w:rPr>
        <w:t>–</w:t>
      </w:r>
      <w:r w:rsidRPr="00564A49">
        <w:rPr>
          <w:lang w:val="en-US"/>
        </w:rPr>
        <w:tab/>
      </w:r>
      <w:r w:rsidRPr="00564A49">
        <w:rPr>
          <w:szCs w:val="22"/>
          <w:lang w:val="en-US"/>
        </w:rPr>
        <w:t>Equation 7</w:t>
      </w:r>
      <w:r w:rsidRPr="00564A49">
        <w:rPr>
          <w:lang w:val="en-US"/>
        </w:rPr>
        <w:noBreakHyphen/>
      </w:r>
      <w:r w:rsidRPr="00564A49">
        <w:rPr>
          <w:szCs w:val="22"/>
          <w:lang w:val="en-US"/>
        </w:rPr>
        <w:t xml:space="preserve">43 </w:t>
      </w:r>
      <w:r w:rsidRPr="00564A49">
        <w:rPr>
          <w:lang w:val="en-US"/>
        </w:rPr>
        <w:t>specifying</w:t>
      </w:r>
      <w:r w:rsidRPr="00564A49">
        <w:rPr>
          <w:szCs w:val="22"/>
          <w:lang w:val="en-US"/>
        </w:rPr>
        <w:t xml:space="preserve"> the derivation of </w:t>
      </w:r>
      <w:r w:rsidRPr="00564A49">
        <w:rPr>
          <w:lang w:val="en-US"/>
        </w:rPr>
        <w:t xml:space="preserve">NumPicTotalCurr </w:t>
      </w:r>
      <w:r w:rsidRPr="00564A49">
        <w:rPr>
          <w:szCs w:val="22"/>
          <w:lang w:val="en-US"/>
        </w:rPr>
        <w:t>is replaced by:</w:t>
      </w:r>
    </w:p>
    <w:p w:rsidR="007E173E" w:rsidRPr="00564A49" w:rsidRDefault="007E173E" w:rsidP="007E173E">
      <w:pPr>
        <w:pStyle w:val="Equation"/>
        <w:tabs>
          <w:tab w:val="clear" w:pos="794"/>
          <w:tab w:val="clear" w:pos="1588"/>
          <w:tab w:val="left" w:pos="567"/>
          <w:tab w:val="left" w:pos="851"/>
          <w:tab w:val="left" w:pos="1134"/>
          <w:tab w:val="left" w:pos="1418"/>
          <w:tab w:val="left" w:pos="1701"/>
          <w:tab w:val="left" w:pos="1985"/>
          <w:tab w:val="left" w:pos="2268"/>
        </w:tabs>
        <w:ind w:left="403"/>
        <w:rPr>
          <w:sz w:val="20"/>
          <w:szCs w:val="20"/>
          <w:lang w:val="en-US"/>
        </w:rPr>
      </w:pPr>
      <w:r w:rsidRPr="00564A49">
        <w:rPr>
          <w:sz w:val="20"/>
          <w:szCs w:val="20"/>
          <w:lang w:val="en-US"/>
        </w:rPr>
        <w:t>NumPicTotalCurr = 0</w:t>
      </w:r>
      <w:r w:rsidRPr="00564A49">
        <w:rPr>
          <w:sz w:val="20"/>
          <w:szCs w:val="20"/>
          <w:lang w:val="en-US"/>
        </w:rPr>
        <w:br/>
        <w:t>for( i = 0; i &lt; NumNegativePics[ CurrRpsIdx ]; i++)</w:t>
      </w:r>
      <w:r w:rsidRPr="00564A49">
        <w:rPr>
          <w:sz w:val="20"/>
          <w:szCs w:val="20"/>
          <w:lang w:val="en-US"/>
        </w:rPr>
        <w:br/>
      </w:r>
      <w:r w:rsidRPr="00564A49">
        <w:rPr>
          <w:sz w:val="20"/>
          <w:szCs w:val="20"/>
          <w:lang w:val="en-US"/>
        </w:rPr>
        <w:tab/>
        <w:t>if(UsedByCurrPicS0[ CurrRpsIdx ][ i ] )</w:t>
      </w:r>
      <w:r w:rsidRPr="00564A49">
        <w:rPr>
          <w:sz w:val="20"/>
          <w:szCs w:val="20"/>
          <w:lang w:val="en-US"/>
        </w:rPr>
        <w:br/>
      </w:r>
      <w:r w:rsidRPr="00564A49">
        <w:rPr>
          <w:sz w:val="20"/>
          <w:szCs w:val="20"/>
          <w:lang w:val="en-US"/>
        </w:rPr>
        <w:tab/>
      </w:r>
      <w:r w:rsidRPr="00564A49">
        <w:rPr>
          <w:sz w:val="20"/>
          <w:szCs w:val="20"/>
          <w:lang w:val="en-US"/>
        </w:rPr>
        <w:tab/>
        <w:t>NumPicTotalCurr++</w:t>
      </w:r>
      <w:r w:rsidRPr="00564A49">
        <w:rPr>
          <w:sz w:val="20"/>
          <w:szCs w:val="20"/>
          <w:lang w:val="en-US"/>
        </w:rPr>
        <w:br/>
        <w:t>for( i = 0; i &lt; NumPositivePics[ CurrRpsIdx ]; i++)</w:t>
      </w:r>
      <w:r w:rsidRPr="00564A49">
        <w:rPr>
          <w:sz w:val="20"/>
          <w:szCs w:val="20"/>
          <w:lang w:val="en-US"/>
        </w:rPr>
        <w:tab/>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35</w:t>
      </w:r>
      <w:r w:rsidRPr="00564A49">
        <w:rPr>
          <w:sz w:val="20"/>
          <w:szCs w:val="20"/>
          <w:lang w:val="en-US"/>
        </w:rPr>
        <w:fldChar w:fldCharType="end"/>
      </w:r>
      <w:r w:rsidRPr="00564A49">
        <w:rPr>
          <w:sz w:val="20"/>
          <w:szCs w:val="20"/>
          <w:lang w:val="en-US"/>
        </w:rPr>
        <w:t>)</w:t>
      </w:r>
      <w:r w:rsidRPr="00564A49">
        <w:rPr>
          <w:sz w:val="20"/>
          <w:szCs w:val="20"/>
          <w:lang w:val="en-US"/>
        </w:rPr>
        <w:br/>
      </w:r>
      <w:r w:rsidRPr="00564A49">
        <w:rPr>
          <w:sz w:val="20"/>
          <w:szCs w:val="20"/>
          <w:lang w:val="en-US"/>
        </w:rPr>
        <w:tab/>
        <w:t>if(UsedByCurrPicS1[ CurrRpsIdx ][ i ] )</w:t>
      </w:r>
      <w:r w:rsidRPr="00564A49">
        <w:rPr>
          <w:sz w:val="20"/>
          <w:szCs w:val="20"/>
          <w:lang w:val="en-US"/>
        </w:rPr>
        <w:br/>
      </w:r>
      <w:r w:rsidRPr="00564A49">
        <w:rPr>
          <w:sz w:val="20"/>
          <w:szCs w:val="20"/>
          <w:lang w:val="en-US"/>
        </w:rPr>
        <w:tab/>
      </w:r>
      <w:r w:rsidRPr="00564A49">
        <w:rPr>
          <w:sz w:val="20"/>
          <w:szCs w:val="20"/>
          <w:lang w:val="en-US"/>
        </w:rPr>
        <w:tab/>
        <w:t>NumPicTotalCurr++</w:t>
      </w:r>
      <w:r w:rsidRPr="00564A49">
        <w:rPr>
          <w:sz w:val="20"/>
          <w:szCs w:val="20"/>
          <w:lang w:val="en-US"/>
        </w:rPr>
        <w:br/>
        <w:t>for( i = 0; i &lt; num_long_term_sps + num_long_term_pics; i++ )</w:t>
      </w:r>
      <w:r w:rsidRPr="00564A49">
        <w:rPr>
          <w:sz w:val="20"/>
          <w:szCs w:val="20"/>
          <w:lang w:val="en-US"/>
        </w:rPr>
        <w:br/>
      </w:r>
      <w:r w:rsidRPr="00564A49">
        <w:rPr>
          <w:sz w:val="20"/>
          <w:szCs w:val="20"/>
          <w:lang w:val="en-US"/>
        </w:rPr>
        <w:tab/>
        <w:t>if( UsedByCurrPicLt[ i ] )</w:t>
      </w:r>
      <w:r w:rsidRPr="00564A49">
        <w:rPr>
          <w:sz w:val="20"/>
          <w:szCs w:val="20"/>
          <w:lang w:val="en-US"/>
        </w:rPr>
        <w:br/>
      </w:r>
      <w:r w:rsidRPr="00564A49">
        <w:rPr>
          <w:sz w:val="20"/>
          <w:szCs w:val="20"/>
          <w:lang w:val="en-US"/>
        </w:rPr>
        <w:tab/>
      </w:r>
      <w:r w:rsidRPr="00564A49">
        <w:rPr>
          <w:sz w:val="20"/>
          <w:szCs w:val="20"/>
          <w:lang w:val="en-US"/>
        </w:rPr>
        <w:tab/>
        <w:t>NumPicTotalCurr++</w:t>
      </w:r>
      <w:r w:rsidRPr="00564A49">
        <w:rPr>
          <w:sz w:val="20"/>
          <w:szCs w:val="20"/>
          <w:lang w:val="en-US"/>
        </w:rPr>
        <w:br/>
        <w:t>NumPicTotalCurr  +=  NumActiveRefLayerPics</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98" w:name="_Ref348090417"/>
      <w:r w:rsidRPr="00564A49">
        <w:rPr>
          <w:lang w:val="en-US"/>
        </w:rPr>
        <w:t>Weighted prediction parameters semantics</w:t>
      </w:r>
      <w:bookmarkEnd w:id="1598"/>
    </w:p>
    <w:p w:rsidR="007E173E" w:rsidRPr="00564A49" w:rsidRDefault="007E173E" w:rsidP="007E173E">
      <w:pPr>
        <w:pStyle w:val="3N"/>
        <w:rPr>
          <w:lang w:val="en-US"/>
        </w:rPr>
      </w:pPr>
      <w:r w:rsidRPr="00564A49">
        <w:rPr>
          <w:lang w:val="en-US"/>
        </w:rPr>
        <w:t>The specifications in subclause 7.4.7.3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599" w:name="_Toc350926526"/>
      <w:bookmarkStart w:id="1600" w:name="_Toc347485186"/>
      <w:bookmarkStart w:id="1601" w:name="_Ref351058442"/>
      <w:bookmarkStart w:id="1602" w:name="_Ref363159871"/>
      <w:bookmarkStart w:id="1603" w:name="_Toc377921546"/>
      <w:bookmarkStart w:id="1604" w:name="_Toc378026184"/>
      <w:bookmarkStart w:id="1605" w:name="_Ref348090407"/>
      <w:r w:rsidRPr="00564A49">
        <w:rPr>
          <w:lang w:val="en-US"/>
        </w:rPr>
        <w:t>Short-term reference picture set semantics</w:t>
      </w:r>
      <w:bookmarkEnd w:id="1599"/>
      <w:bookmarkEnd w:id="1600"/>
      <w:bookmarkEnd w:id="1601"/>
      <w:bookmarkEnd w:id="1602"/>
      <w:bookmarkEnd w:id="1603"/>
      <w:bookmarkEnd w:id="1604"/>
    </w:p>
    <w:p w:rsidR="007E173E" w:rsidRPr="00564A49" w:rsidRDefault="007E173E" w:rsidP="007E173E">
      <w:pPr>
        <w:pStyle w:val="3N"/>
        <w:rPr>
          <w:lang w:val="en-US" w:eastAsia="zh-CN"/>
        </w:rPr>
      </w:pPr>
      <w:r w:rsidRPr="00564A49">
        <w:rPr>
          <w:lang w:val="en-US"/>
        </w:rPr>
        <w:t>The specifications in subclause 7.4.8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606" w:name="_Ref351058473"/>
      <w:bookmarkStart w:id="1607" w:name="_Toc377921547"/>
      <w:bookmarkStart w:id="1608" w:name="_Toc378026185"/>
      <w:r w:rsidRPr="00564A49">
        <w:rPr>
          <w:lang w:val="en-US"/>
        </w:rPr>
        <w:t>Slice segment data semantics</w:t>
      </w:r>
      <w:bookmarkEnd w:id="1605"/>
      <w:bookmarkEnd w:id="1606"/>
      <w:bookmarkEnd w:id="1607"/>
      <w:bookmarkEnd w:id="1608"/>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General slice segment data semantics</w:t>
      </w:r>
    </w:p>
    <w:p w:rsidR="007E173E" w:rsidRPr="00564A49" w:rsidRDefault="007E173E" w:rsidP="007E173E">
      <w:pPr>
        <w:pStyle w:val="3N"/>
        <w:rPr>
          <w:lang w:val="en-US"/>
        </w:rPr>
      </w:pPr>
      <w:r w:rsidRPr="00564A49">
        <w:rPr>
          <w:lang w:val="en-US"/>
        </w:rPr>
        <w:t>The specifications in subclause 7.4.9.1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Coding tree unit semantics</w:t>
      </w:r>
    </w:p>
    <w:p w:rsidR="007E173E" w:rsidRPr="00564A49" w:rsidRDefault="007E173E" w:rsidP="007E173E">
      <w:pPr>
        <w:pStyle w:val="3N"/>
        <w:rPr>
          <w:lang w:val="en-US"/>
        </w:rPr>
      </w:pPr>
      <w:r w:rsidRPr="00564A49">
        <w:rPr>
          <w:lang w:val="en-US"/>
        </w:rPr>
        <w:t>The specifications in subclause 7.4.9.2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Sample adaptive offset semantics</w:t>
      </w:r>
    </w:p>
    <w:p w:rsidR="007E173E" w:rsidRPr="00564A49" w:rsidRDefault="007E173E" w:rsidP="007E173E">
      <w:pPr>
        <w:pStyle w:val="3N"/>
        <w:rPr>
          <w:lang w:val="en-US"/>
        </w:rPr>
      </w:pPr>
      <w:r w:rsidRPr="00564A49">
        <w:rPr>
          <w:lang w:val="en-US"/>
        </w:rPr>
        <w:t>The specifications in subclause 7.4.9.3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lastRenderedPageBreak/>
        <w:t>Coding quadtree semantics</w:t>
      </w:r>
    </w:p>
    <w:p w:rsidR="007E173E" w:rsidRPr="00564A49" w:rsidRDefault="007E173E" w:rsidP="007E173E">
      <w:pPr>
        <w:pStyle w:val="3N"/>
        <w:rPr>
          <w:lang w:val="en-US"/>
        </w:rPr>
      </w:pPr>
      <w:r w:rsidRPr="00564A49">
        <w:rPr>
          <w:lang w:val="en-US"/>
        </w:rPr>
        <w:t>The specifications in subclause 7.4.9.4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Coding unit semantics</w:t>
      </w:r>
    </w:p>
    <w:p w:rsidR="007E173E" w:rsidRPr="00564A49" w:rsidRDefault="007E173E" w:rsidP="007E173E">
      <w:pPr>
        <w:pStyle w:val="3N"/>
        <w:rPr>
          <w:lang w:val="en-US"/>
        </w:rPr>
      </w:pPr>
      <w:r w:rsidRPr="00564A49">
        <w:rPr>
          <w:lang w:val="en-US"/>
        </w:rPr>
        <w:t>The specifications in subclause 7.4.9.5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Prediction unit semantics</w:t>
      </w:r>
    </w:p>
    <w:p w:rsidR="007E173E" w:rsidRPr="00564A49" w:rsidRDefault="007E173E" w:rsidP="007E173E">
      <w:pPr>
        <w:pStyle w:val="3N"/>
        <w:rPr>
          <w:lang w:val="en-US"/>
        </w:rPr>
      </w:pPr>
      <w:r w:rsidRPr="00564A49">
        <w:rPr>
          <w:lang w:val="en-US"/>
        </w:rPr>
        <w:t>The specifications in subclause 7.4.9.6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PCM sample semantics</w:t>
      </w:r>
    </w:p>
    <w:p w:rsidR="007E173E" w:rsidRPr="00564A49" w:rsidRDefault="007E173E" w:rsidP="007E173E">
      <w:pPr>
        <w:pStyle w:val="3N"/>
        <w:rPr>
          <w:lang w:val="en-US"/>
        </w:rPr>
      </w:pPr>
      <w:r w:rsidRPr="00564A49">
        <w:rPr>
          <w:lang w:val="en-US"/>
        </w:rPr>
        <w:t>The specifications in subclause 7.4.9.7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Transform tree semantics</w:t>
      </w:r>
    </w:p>
    <w:p w:rsidR="007E173E" w:rsidRPr="00564A49" w:rsidRDefault="007E173E" w:rsidP="007E173E">
      <w:pPr>
        <w:pStyle w:val="3N"/>
        <w:rPr>
          <w:lang w:val="en-US"/>
        </w:rPr>
      </w:pPr>
      <w:r w:rsidRPr="00564A49">
        <w:rPr>
          <w:lang w:val="en-US"/>
        </w:rPr>
        <w:t>The specifications in subclause 7.4.9.8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Motion vector difference semantics</w:t>
      </w:r>
    </w:p>
    <w:p w:rsidR="007E173E" w:rsidRPr="00564A49" w:rsidRDefault="007E173E" w:rsidP="007E173E">
      <w:pPr>
        <w:pStyle w:val="3N"/>
        <w:rPr>
          <w:lang w:val="en-US"/>
        </w:rPr>
      </w:pPr>
      <w:r w:rsidRPr="00564A49">
        <w:rPr>
          <w:lang w:val="en-US"/>
        </w:rPr>
        <w:t>The specifications in subclause 7.4.9.9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Transform unit semantics</w:t>
      </w:r>
    </w:p>
    <w:p w:rsidR="007E173E" w:rsidRPr="00564A49" w:rsidRDefault="007E173E" w:rsidP="007E173E">
      <w:pPr>
        <w:pStyle w:val="3N"/>
        <w:rPr>
          <w:lang w:val="en-US"/>
        </w:rPr>
      </w:pPr>
      <w:r w:rsidRPr="00564A49">
        <w:rPr>
          <w:lang w:val="en-US"/>
        </w:rPr>
        <w:t>The specifications in subclause 7.4.9.10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Residual coding semantics</w:t>
      </w:r>
    </w:p>
    <w:p w:rsidR="007E173E" w:rsidRPr="00564A49" w:rsidRDefault="007E173E" w:rsidP="007E173E">
      <w:pPr>
        <w:pStyle w:val="3N"/>
        <w:rPr>
          <w:lang w:val="en-US"/>
        </w:rPr>
      </w:pPr>
      <w:r w:rsidRPr="00564A49">
        <w:rPr>
          <w:lang w:val="en-US"/>
        </w:rPr>
        <w:t>The specifications in subclause 7.4.9.11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609" w:name="_Toc377921548"/>
      <w:bookmarkStart w:id="1610" w:name="_Toc378026186"/>
      <w:r w:rsidRPr="00564A49">
        <w:rPr>
          <w:lang w:val="en-US"/>
        </w:rPr>
        <w:t>Decoding process</w:t>
      </w:r>
      <w:bookmarkEnd w:id="1609"/>
      <w:bookmarkEnd w:id="1610"/>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611" w:name="_Ref331522910"/>
      <w:bookmarkStart w:id="1612" w:name="_Ref360894978"/>
      <w:bookmarkStart w:id="1613" w:name="_Toc377921549"/>
      <w:bookmarkStart w:id="1614" w:name="_Toc378026187"/>
      <w:r w:rsidRPr="00564A49">
        <w:rPr>
          <w:lang w:val="en-US"/>
        </w:rPr>
        <w:t>General</w:t>
      </w:r>
      <w:bookmarkEnd w:id="1611"/>
      <w:r w:rsidRPr="00564A49">
        <w:rPr>
          <w:lang w:val="en-US"/>
        </w:rPr>
        <w:t xml:space="preserve"> decoding process</w:t>
      </w:r>
      <w:bookmarkEnd w:id="1612"/>
      <w:bookmarkEnd w:id="1613"/>
      <w:bookmarkEnd w:id="1614"/>
    </w:p>
    <w:p w:rsidR="007E173E" w:rsidRPr="00564A49" w:rsidRDefault="007E173E" w:rsidP="007E173E">
      <w:pPr>
        <w:pStyle w:val="3N"/>
        <w:rPr>
          <w:lang w:val="en-US"/>
        </w:rPr>
      </w:pPr>
      <w:r w:rsidRPr="00564A49">
        <w:rPr>
          <w:lang w:val="en-US"/>
        </w:rPr>
        <w:t>The specifications in subclause 8.1 apply with following changes:</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Replace the references to clause 7, and subclause 8.1.1 with subclauses F.7, and F.8.1.1, respectively.</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At the end of the subclause, add the following sentence:</w:t>
      </w:r>
    </w:p>
    <w:p w:rsidR="007E173E" w:rsidRPr="00564A49" w:rsidRDefault="007E173E" w:rsidP="007E173E">
      <w:pPr>
        <w:tabs>
          <w:tab w:val="clear" w:pos="794"/>
          <w:tab w:val="left" w:pos="400"/>
        </w:tabs>
        <w:ind w:left="440" w:hanging="40"/>
        <w:rPr>
          <w:lang w:val="en-US"/>
        </w:rPr>
      </w:pPr>
      <w:r w:rsidRPr="00564A49">
        <w:rPr>
          <w:lang w:val="en-US"/>
        </w:rPr>
        <w:t xml:space="preserve">When the current picture has nuh_layer_id greater than 0, the decoding process for a coded picture with nuh_layer_id greater than 0 as specified in subclause </w:t>
      </w:r>
      <w:r w:rsidRPr="00564A49">
        <w:rPr>
          <w:lang w:val="en-US"/>
        </w:rPr>
        <w:fldChar w:fldCharType="begin" w:fldLock="1"/>
      </w:r>
      <w:r w:rsidRPr="00564A49">
        <w:rPr>
          <w:lang w:val="en-US"/>
        </w:rPr>
        <w:instrText xml:space="preserve"> REF _Ref373315357 \r \h  \* MERGEFORMAT </w:instrText>
      </w:r>
      <w:r w:rsidRPr="00564A49">
        <w:rPr>
          <w:lang w:val="en-US"/>
        </w:rPr>
      </w:r>
      <w:r w:rsidRPr="00564A49">
        <w:rPr>
          <w:lang w:val="en-US"/>
        </w:rPr>
        <w:fldChar w:fldCharType="separate"/>
      </w:r>
      <w:r w:rsidRPr="00564A49">
        <w:rPr>
          <w:lang w:val="en-US"/>
        </w:rPr>
        <w:t>0</w:t>
      </w:r>
      <w:r w:rsidRPr="00564A49">
        <w:rPr>
          <w:lang w:val="en-US"/>
        </w:rPr>
        <w:fldChar w:fldCharType="end"/>
      </w:r>
      <w:r w:rsidRPr="00564A49">
        <w:rPr>
          <w:lang w:val="en-US"/>
        </w:rPr>
        <w:t xml:space="preserve"> is invoked.</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615" w:name="_Toc377921550"/>
      <w:bookmarkStart w:id="1616" w:name="_Toc378026188"/>
      <w:r w:rsidRPr="00564A49">
        <w:rPr>
          <w:lang w:val="en-US"/>
        </w:rPr>
        <w:t>Decoding process for a coded picture with nuh_layer_id equal to 0</w:t>
      </w:r>
      <w:bookmarkEnd w:id="1615"/>
      <w:bookmarkEnd w:id="1616"/>
    </w:p>
    <w:p w:rsidR="007E173E" w:rsidRPr="00564A49" w:rsidRDefault="007E173E" w:rsidP="007E173E">
      <w:pPr>
        <w:rPr>
          <w:lang w:val="en-US"/>
        </w:rPr>
      </w:pPr>
      <w:r w:rsidRPr="00564A49">
        <w:rPr>
          <w:lang w:val="en-US"/>
        </w:rPr>
        <w:t>The specifications in subclause 8.1.1 apply with the following changes:</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Replace the references to subclauses 8.2, 8.3, 8.3.1, 8.3.2, 8.3.3, 8.3.4, 8.4, 8.5, 8.6, and 8.7 with subclauses F.8.2, F.8.3, F.8.3.1, F.8.3.2, F.8.3.3, F.8.3.4, F.8.4, F.8.5, F.8.6, and F.8.7, respectively.</w:t>
      </w:r>
    </w:p>
    <w:p w:rsidR="007E173E" w:rsidRPr="00564A49" w:rsidRDefault="007E173E" w:rsidP="007E173E">
      <w:pPr>
        <w:tabs>
          <w:tab w:val="clear" w:pos="794"/>
          <w:tab w:val="left" w:pos="400"/>
        </w:tabs>
        <w:ind w:left="400" w:hanging="400"/>
        <w:rPr>
          <w:lang w:val="en-US"/>
        </w:rPr>
      </w:pPr>
      <w:bookmarkStart w:id="1617" w:name="_Ref373315357"/>
      <w:r w:rsidRPr="00564A49">
        <w:rPr>
          <w:lang w:val="en-US"/>
        </w:rPr>
        <w:t>–</w:t>
      </w:r>
      <w:r w:rsidRPr="00564A49">
        <w:rPr>
          <w:lang w:val="en-US"/>
        </w:rPr>
        <w:tab/>
        <w:t>At the end of the subclause, add item 5 as follows:</w:t>
      </w:r>
    </w:p>
    <w:p w:rsidR="007E173E" w:rsidRPr="00564A49" w:rsidRDefault="007E173E" w:rsidP="007E173E">
      <w:pPr>
        <w:tabs>
          <w:tab w:val="clear" w:pos="794"/>
          <w:tab w:val="left" w:pos="400"/>
        </w:tabs>
        <w:ind w:left="800" w:hanging="400"/>
        <w:rPr>
          <w:lang w:val="en-US"/>
        </w:rPr>
      </w:pPr>
      <w:r w:rsidRPr="00564A49">
        <w:rPr>
          <w:lang w:val="en-US"/>
        </w:rPr>
        <w:t>5.</w:t>
      </w:r>
      <w:r w:rsidRPr="00564A49">
        <w:rPr>
          <w:lang w:val="en-US"/>
        </w:rPr>
        <w:tab/>
      </w:r>
      <w:r w:rsidRPr="00564A49">
        <w:rPr>
          <w:noProof/>
        </w:rPr>
        <w:t>When FirstPicInLayerDecodedFlag[ 0 ] is equal to 0, FirstPicInLayerDecodedFlag[ 0 ] is set equal to 1.</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618" w:name="_Toc377921551"/>
      <w:bookmarkStart w:id="1619" w:name="_Toc378026189"/>
      <w:r w:rsidRPr="00564A49">
        <w:rPr>
          <w:lang w:val="en-US"/>
        </w:rPr>
        <w:t>Decoding process for a coded picture with nuh_layer_id greater than 0</w:t>
      </w:r>
      <w:bookmarkEnd w:id="1618"/>
      <w:bookmarkEnd w:id="1619"/>
    </w:p>
    <w:bookmarkEnd w:id="1617"/>
    <w:p w:rsidR="007E173E" w:rsidRPr="00564A49" w:rsidRDefault="007E173E" w:rsidP="007E173E">
      <w:pPr>
        <w:tabs>
          <w:tab w:val="clear" w:pos="794"/>
          <w:tab w:val="left" w:pos="400"/>
        </w:tabs>
        <w:ind w:left="400" w:hanging="400"/>
        <w:rPr>
          <w:lang w:val="en-US"/>
        </w:rPr>
      </w:pPr>
      <w:r w:rsidRPr="00564A49">
        <w:rPr>
          <w:lang w:val="en-US"/>
        </w:rPr>
        <w:t>The decoding process operates as follows for the current picture CurrPic.</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 xml:space="preserve">For the decoding of the slice segment header of the first slice, in decoding order, of the current picture, the decoding process for starting the decoding of a coded picture with nuh_layer_id greater than 0 specified in subclause </w:t>
      </w:r>
      <w:r w:rsidRPr="00564A49">
        <w:rPr>
          <w:lang w:val="en-US"/>
        </w:rPr>
        <w:fldChar w:fldCharType="begin" w:fldLock="1"/>
      </w:r>
      <w:r w:rsidRPr="00564A49">
        <w:rPr>
          <w:lang w:val="en-US"/>
        </w:rPr>
        <w:instrText xml:space="preserve"> REF _Ref343098647 \r \h  \* MERGEFORMAT </w:instrText>
      </w:r>
      <w:r w:rsidRPr="00564A49">
        <w:rPr>
          <w:lang w:val="en-US"/>
        </w:rPr>
      </w:r>
      <w:r w:rsidRPr="00564A49">
        <w:rPr>
          <w:lang w:val="en-US"/>
        </w:rPr>
        <w:fldChar w:fldCharType="separate"/>
      </w:r>
      <w:r w:rsidRPr="00564A49">
        <w:rPr>
          <w:lang w:val="en-US"/>
        </w:rPr>
        <w:t>F.8.1.3</w:t>
      </w:r>
      <w:r w:rsidRPr="00564A49">
        <w:rPr>
          <w:lang w:val="en-US"/>
        </w:rPr>
        <w:fldChar w:fldCharType="end"/>
      </w:r>
      <w:r w:rsidRPr="00564A49">
        <w:rPr>
          <w:lang w:val="en-US"/>
        </w:rPr>
        <w:t xml:space="preserve"> is invoked.</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r>
      <w:r w:rsidR="00EB5791" w:rsidRPr="00564A49">
        <w:rPr>
          <w:lang w:val="en-US"/>
        </w:rPr>
        <w:t xml:space="preserve">If </w:t>
      </w:r>
      <w:proofErr w:type="gramStart"/>
      <w:r w:rsidRPr="00564A49">
        <w:rPr>
          <w:rFonts w:eastAsia="Batang"/>
          <w:bCs/>
          <w:lang w:val="en-US" w:eastAsia="ko-KR"/>
        </w:rPr>
        <w:t>ViewScalExtLayerFlag</w:t>
      </w:r>
      <w:r w:rsidRPr="00564A49">
        <w:rPr>
          <w:lang w:val="en-US"/>
        </w:rPr>
        <w:t>[</w:t>
      </w:r>
      <w:proofErr w:type="gramEnd"/>
      <w:r w:rsidRPr="00564A49">
        <w:rPr>
          <w:lang w:val="en-US"/>
        </w:rPr>
        <w:t> nuh_layer_id ] is equal to 1, the decoding process for a coded picture with nuh_layer_id greater than 0 specified in subclause </w:t>
      </w:r>
      <w:r w:rsidRPr="00564A49">
        <w:rPr>
          <w:lang w:val="en-US"/>
        </w:rPr>
        <w:fldChar w:fldCharType="begin" w:fldLock="1"/>
      </w:r>
      <w:r w:rsidRPr="00564A49">
        <w:rPr>
          <w:lang w:val="en-US"/>
        </w:rPr>
        <w:instrText xml:space="preserve"> REF _Ref377923292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G.8.1.1</w:t>
      </w:r>
      <w:r w:rsidRPr="00564A49">
        <w:rPr>
          <w:lang w:val="en-US"/>
        </w:rPr>
        <w:fldChar w:fldCharType="end"/>
      </w:r>
      <w:r w:rsidRPr="00564A49">
        <w:rPr>
          <w:lang w:val="en-US"/>
        </w:rPr>
        <w:t xml:space="preserve"> is invoked.</w:t>
      </w:r>
    </w:p>
    <w:p w:rsidR="00EB5791" w:rsidRPr="00564A49" w:rsidRDefault="00EB5791" w:rsidP="007E173E">
      <w:pPr>
        <w:tabs>
          <w:tab w:val="clear" w:pos="794"/>
          <w:tab w:val="left" w:pos="400"/>
        </w:tabs>
        <w:ind w:left="400" w:hanging="400"/>
      </w:pPr>
      <w:r w:rsidRPr="00564A49">
        <w:rPr>
          <w:lang w:val="en-US"/>
        </w:rPr>
        <w:t>–</w:t>
      </w:r>
      <w:r w:rsidRPr="00564A49">
        <w:rPr>
          <w:lang w:val="en-US"/>
        </w:rPr>
        <w:tab/>
      </w:r>
      <w:r w:rsidRPr="00564A49">
        <w:rPr>
          <w:noProof/>
        </w:rPr>
        <w:t xml:space="preserve">Otherwise, when </w:t>
      </w:r>
      <w:proofErr w:type="gramStart"/>
      <w:r w:rsidRPr="00564A49">
        <w:rPr>
          <w:lang w:val="en-CA"/>
        </w:rPr>
        <w:t>DependencyId</w:t>
      </w:r>
      <w:r w:rsidRPr="00564A49">
        <w:rPr>
          <w:rFonts w:eastAsia="Batang"/>
          <w:bCs/>
          <w:lang w:val="en-CA" w:eastAsia="ko-KR"/>
        </w:rPr>
        <w:t>[</w:t>
      </w:r>
      <w:proofErr w:type="gramEnd"/>
      <w:r w:rsidRPr="00564A49">
        <w:rPr>
          <w:rFonts w:eastAsia="Batang"/>
          <w:bCs/>
          <w:lang w:val="en-CA" w:eastAsia="ko-KR"/>
        </w:rPr>
        <w:t> </w:t>
      </w:r>
      <w:r w:rsidRPr="00564A49">
        <w:rPr>
          <w:lang w:val="en-CA"/>
        </w:rPr>
        <w:t>nuh_layer_id</w:t>
      </w:r>
      <w:r w:rsidR="00B52318" w:rsidRPr="00564A49">
        <w:rPr>
          <w:lang w:val="en-CA"/>
        </w:rPr>
        <w:t> </w:t>
      </w:r>
      <w:r w:rsidRPr="00564A49">
        <w:rPr>
          <w:rFonts w:eastAsia="Batang"/>
          <w:bCs/>
          <w:lang w:val="en-CA" w:eastAsia="ko-KR"/>
        </w:rPr>
        <w:t>] is greater than 0</w:t>
      </w:r>
      <w:r w:rsidRPr="00564A49">
        <w:rPr>
          <w:noProof/>
        </w:rPr>
        <w:t>, the decoding process f</w:t>
      </w:r>
      <w:r w:rsidRPr="00564A49">
        <w:rPr>
          <w:lang w:val="en-CA"/>
        </w:rPr>
        <w:t xml:space="preserve">or a coded picture with nuh_layer_id greater than 0 </w:t>
      </w:r>
      <w:r w:rsidRPr="00564A49">
        <w:rPr>
          <w:noProof/>
        </w:rPr>
        <w:t xml:space="preserve">specified in subclause </w:t>
      </w:r>
      <w:r w:rsidRPr="00564A49">
        <w:rPr>
          <w:noProof/>
        </w:rPr>
        <w:fldChar w:fldCharType="begin" w:fldLock="1"/>
      </w:r>
      <w:r w:rsidRPr="00564A49">
        <w:rPr>
          <w:noProof/>
        </w:rPr>
        <w:instrText xml:space="preserve"> REF _Ref373775286 \r \h </w:instrText>
      </w:r>
      <w:r w:rsidR="00564A49">
        <w:rPr>
          <w:noProof/>
        </w:rPr>
        <w:instrText xml:space="preserve"> \* MERGEFORMAT </w:instrText>
      </w:r>
      <w:r w:rsidRPr="00564A49">
        <w:rPr>
          <w:noProof/>
        </w:rPr>
      </w:r>
      <w:r w:rsidRPr="00564A49">
        <w:rPr>
          <w:noProof/>
        </w:rPr>
        <w:fldChar w:fldCharType="separate"/>
      </w:r>
      <w:r w:rsidRPr="00564A49">
        <w:rPr>
          <w:noProof/>
        </w:rPr>
        <w:t>H.8.1.1</w:t>
      </w:r>
      <w:r w:rsidRPr="00564A49">
        <w:rPr>
          <w:noProof/>
        </w:rPr>
        <w:fldChar w:fldCharType="end"/>
      </w:r>
      <w:r w:rsidRPr="00564A49">
        <w:rPr>
          <w:noProof/>
        </w:rPr>
        <w:t xml:space="preserve"> is invoked. </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 xml:space="preserve">After all slices of the current picture have been decoded, the decoding process for ending the decoding of a coded picture with nuh_layer_id greater than 0 specified in subclause </w:t>
      </w:r>
      <w:r w:rsidRPr="00564A49">
        <w:rPr>
          <w:lang w:val="en-US"/>
        </w:rPr>
        <w:fldChar w:fldCharType="begin" w:fldLock="1"/>
      </w:r>
      <w:r w:rsidRPr="00564A49">
        <w:rPr>
          <w:lang w:val="en-US"/>
        </w:rPr>
        <w:instrText xml:space="preserve"> REF _Ref346382028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F.8.1.4</w:t>
      </w:r>
      <w:r w:rsidRPr="00564A49">
        <w:rPr>
          <w:lang w:val="en-US"/>
        </w:rPr>
        <w:fldChar w:fldCharType="end"/>
      </w:r>
      <w:r w:rsidRPr="00564A49">
        <w:rPr>
          <w:lang w:val="en-US"/>
        </w:rPr>
        <w:t xml:space="preserve"> is invoked.</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620" w:name="_Ref343098647"/>
      <w:bookmarkStart w:id="1621" w:name="_Toc377921552"/>
      <w:bookmarkStart w:id="1622" w:name="_Toc378026190"/>
      <w:r w:rsidRPr="00564A49">
        <w:rPr>
          <w:lang w:val="en-US"/>
        </w:rPr>
        <w:lastRenderedPageBreak/>
        <w:t>Decoding process for starting the decoding of a coded picture</w:t>
      </w:r>
      <w:bookmarkEnd w:id="1620"/>
      <w:r w:rsidRPr="00564A49">
        <w:rPr>
          <w:lang w:val="en-US"/>
        </w:rPr>
        <w:t xml:space="preserve"> with nuh_layer_id greater than 0</w:t>
      </w:r>
      <w:bookmarkEnd w:id="1621"/>
      <w:bookmarkEnd w:id="1622"/>
    </w:p>
    <w:p w:rsidR="007E173E" w:rsidRPr="00564A49" w:rsidRDefault="007E173E" w:rsidP="007E173E">
      <w:pPr>
        <w:rPr>
          <w:lang w:val="en-US"/>
        </w:rPr>
      </w:pPr>
      <w:r w:rsidRPr="00564A49">
        <w:rPr>
          <w:lang w:val="en-US"/>
        </w:rPr>
        <w:t>Each picture referred to in this subclause is a complete coded picture.</w:t>
      </w:r>
    </w:p>
    <w:p w:rsidR="007E173E" w:rsidRPr="00564A49" w:rsidRDefault="007E173E" w:rsidP="007E173E">
      <w:pPr>
        <w:rPr>
          <w:lang w:val="en-US"/>
        </w:rPr>
      </w:pPr>
      <w:r w:rsidRPr="00564A49">
        <w:rPr>
          <w:lang w:val="en-US"/>
        </w:rPr>
        <w:t>The decoding process operates as follows for the current picture CurrPic:</w:t>
      </w:r>
    </w:p>
    <w:p w:rsidR="007E173E" w:rsidRPr="00564A49" w:rsidRDefault="007E173E" w:rsidP="007E173E">
      <w:pPr>
        <w:numPr>
          <w:ilvl w:val="0"/>
          <w:numId w:val="10"/>
        </w:numPr>
        <w:tabs>
          <w:tab w:val="clear" w:pos="794"/>
          <w:tab w:val="left" w:pos="700"/>
        </w:tabs>
        <w:ind w:left="700"/>
        <w:rPr>
          <w:lang w:val="en-US"/>
        </w:rPr>
      </w:pPr>
      <w:r w:rsidRPr="00564A49">
        <w:rPr>
          <w:lang w:val="en-US"/>
        </w:rPr>
        <w:t>The decoding of NAL units is specified in subclause </w:t>
      </w:r>
      <w:r w:rsidRPr="00564A49">
        <w:rPr>
          <w:lang w:val="en-US"/>
        </w:rPr>
        <w:fldChar w:fldCharType="begin" w:fldLock="1"/>
      </w:r>
      <w:r w:rsidRPr="00564A49">
        <w:rPr>
          <w:lang w:val="en-US"/>
        </w:rPr>
        <w:instrText xml:space="preserve"> REF _Ref373393356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F.8.2</w:t>
      </w:r>
      <w:r w:rsidRPr="00564A49">
        <w:rPr>
          <w:lang w:val="en-US"/>
        </w:rPr>
        <w:fldChar w:fldCharType="end"/>
      </w:r>
      <w:r w:rsidRPr="00564A49">
        <w:rPr>
          <w:lang w:val="en-US"/>
        </w:rPr>
        <w:t>.</w:t>
      </w:r>
    </w:p>
    <w:p w:rsidR="007E173E" w:rsidRPr="00564A49" w:rsidRDefault="007E173E" w:rsidP="007E173E">
      <w:pPr>
        <w:numPr>
          <w:ilvl w:val="0"/>
          <w:numId w:val="10"/>
        </w:numPr>
        <w:tabs>
          <w:tab w:val="clear" w:pos="794"/>
          <w:tab w:val="left" w:pos="700"/>
        </w:tabs>
        <w:ind w:left="700"/>
        <w:rPr>
          <w:lang w:val="en-US"/>
        </w:rPr>
      </w:pPr>
      <w:r w:rsidRPr="00564A49">
        <w:rPr>
          <w:lang w:val="en-US"/>
        </w:rPr>
        <w:t>The processes in subclause </w:t>
      </w:r>
      <w:r w:rsidRPr="00564A49">
        <w:rPr>
          <w:lang w:val="en-US"/>
        </w:rPr>
        <w:fldChar w:fldCharType="begin" w:fldLock="1"/>
      </w:r>
      <w:r w:rsidRPr="00564A49">
        <w:rPr>
          <w:lang w:val="en-US"/>
        </w:rPr>
        <w:instrText xml:space="preserve"> REF _Ref363319757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F.8.3</w:t>
      </w:r>
      <w:r w:rsidRPr="00564A49">
        <w:rPr>
          <w:lang w:val="en-US"/>
        </w:rPr>
        <w:fldChar w:fldCharType="end"/>
      </w:r>
      <w:r w:rsidRPr="00564A49">
        <w:rPr>
          <w:lang w:val="en-US"/>
        </w:rPr>
        <w:t xml:space="preserve"> specify the following decoding processes using syntax elements in the slice segment layer and above:</w:t>
      </w:r>
    </w:p>
    <w:p w:rsidR="007E173E" w:rsidRPr="00564A49" w:rsidRDefault="007E173E" w:rsidP="007E173E">
      <w:pPr>
        <w:tabs>
          <w:tab w:val="clear" w:pos="794"/>
          <w:tab w:val="clear" w:pos="1191"/>
        </w:tabs>
        <w:ind w:left="1228" w:hanging="434"/>
        <w:rPr>
          <w:lang w:val="en-US"/>
        </w:rPr>
      </w:pPr>
      <w:r w:rsidRPr="00564A49">
        <w:rPr>
          <w:lang w:val="en-US"/>
        </w:rPr>
        <w:t>–</w:t>
      </w:r>
      <w:r w:rsidRPr="00564A49">
        <w:rPr>
          <w:lang w:val="en-US"/>
        </w:rPr>
        <w:tab/>
        <w:t>Variables and functions relating to picture order count are derived in subclause </w:t>
      </w:r>
      <w:r w:rsidRPr="00564A49">
        <w:rPr>
          <w:lang w:val="en-US"/>
        </w:rPr>
        <w:fldChar w:fldCharType="begin" w:fldLock="1"/>
      </w:r>
      <w:r w:rsidRPr="00564A49">
        <w:rPr>
          <w:lang w:val="en-US"/>
        </w:rPr>
        <w:instrText xml:space="preserve"> REF _Ref363319686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F.8.3.1</w:t>
      </w:r>
      <w:r w:rsidRPr="00564A49">
        <w:rPr>
          <w:lang w:val="en-US"/>
        </w:rPr>
        <w:fldChar w:fldCharType="end"/>
      </w:r>
      <w:r w:rsidRPr="00564A49">
        <w:rPr>
          <w:lang w:val="en-US"/>
        </w:rPr>
        <w:t>. This needs to be invoked only for the first slice segment of a picture. It is a requirement of bitstream conformance that PicOrderCntVal shall remain unchanged within an access unit.</w:t>
      </w:r>
    </w:p>
    <w:p w:rsidR="007E173E" w:rsidRPr="00564A49" w:rsidRDefault="007E173E" w:rsidP="007E173E">
      <w:pPr>
        <w:tabs>
          <w:tab w:val="clear" w:pos="794"/>
          <w:tab w:val="clear" w:pos="1191"/>
        </w:tabs>
        <w:ind w:left="1228" w:hanging="434"/>
        <w:rPr>
          <w:lang w:val="en-US"/>
        </w:rPr>
      </w:pPr>
      <w:r w:rsidRPr="00564A49">
        <w:rPr>
          <w:lang w:val="en-US"/>
        </w:rPr>
        <w:t>–</w:t>
      </w:r>
      <w:r w:rsidRPr="00564A49">
        <w:rPr>
          <w:lang w:val="en-US"/>
        </w:rPr>
        <w:tab/>
        <w:t>The decoding process for RPS in subclause </w:t>
      </w:r>
      <w:r w:rsidRPr="00564A49">
        <w:rPr>
          <w:lang w:val="en-US"/>
        </w:rPr>
        <w:fldChar w:fldCharType="begin" w:fldLock="1"/>
      </w:r>
      <w:r w:rsidRPr="00564A49">
        <w:rPr>
          <w:lang w:val="en-US"/>
        </w:rPr>
        <w:instrText xml:space="preserve"> REF _Ref363319770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F.8.3.2</w:t>
      </w:r>
      <w:r w:rsidRPr="00564A49">
        <w:rPr>
          <w:lang w:val="en-US"/>
        </w:rPr>
        <w:fldChar w:fldCharType="end"/>
      </w:r>
      <w:r w:rsidRPr="00564A49">
        <w:rPr>
          <w:lang w:val="en-US"/>
        </w:rPr>
        <w:t xml:space="preserve"> is invoked, wherein only reference pictures with nuh_layer_id equal to that of CurrPic may be marked as "unused for reference" or "used for long-term reference" and any picture with a different value of nuh_layer_id is not marked. This needs to be invoked only for the first slice segment of a picture.</w:t>
      </w:r>
    </w:p>
    <w:p w:rsidR="007E173E" w:rsidRPr="00564A49" w:rsidRDefault="007E173E" w:rsidP="007E173E">
      <w:pPr>
        <w:tabs>
          <w:tab w:val="clear" w:pos="794"/>
          <w:tab w:val="clear" w:pos="1191"/>
        </w:tabs>
        <w:ind w:left="1228" w:hanging="434"/>
        <w:rPr>
          <w:lang w:val="en-US"/>
        </w:rPr>
      </w:pPr>
      <w:r w:rsidRPr="00564A49">
        <w:rPr>
          <w:lang w:val="en-US"/>
        </w:rPr>
        <w:t>–</w:t>
      </w:r>
      <w:r w:rsidRPr="00564A49">
        <w:rPr>
          <w:lang w:val="en-US"/>
        </w:rPr>
        <w:tab/>
        <w:t xml:space="preserve">When </w:t>
      </w:r>
      <w:proofErr w:type="gramStart"/>
      <w:r w:rsidRPr="00564A49">
        <w:rPr>
          <w:lang w:val="en-US"/>
        </w:rPr>
        <w:t>FirstPicInLayerDecodedFlag[</w:t>
      </w:r>
      <w:proofErr w:type="gramEnd"/>
      <w:r w:rsidRPr="00564A49">
        <w:rPr>
          <w:lang w:val="en-US"/>
        </w:rPr>
        <w:t> nuh_layer_id ] is equal to 0, the decoding process for generating unavailable reference pictures specified in subclause </w:t>
      </w:r>
      <w:r w:rsidRPr="00564A49">
        <w:rPr>
          <w:lang w:val="en-US"/>
        </w:rPr>
        <w:fldChar w:fldCharType="begin" w:fldLock="1"/>
      </w:r>
      <w:r w:rsidRPr="00564A49">
        <w:rPr>
          <w:lang w:val="en-US"/>
        </w:rPr>
        <w:instrText xml:space="preserve"> REF _Ref363260402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F.8.1.5</w:t>
      </w:r>
      <w:r w:rsidRPr="00564A49">
        <w:rPr>
          <w:lang w:val="en-US"/>
        </w:rPr>
        <w:fldChar w:fldCharType="end"/>
      </w:r>
      <w:r w:rsidRPr="00564A49">
        <w:rPr>
          <w:lang w:val="en-US"/>
        </w:rPr>
        <w:t xml:space="preserve"> is invoked, which needs to be invoked only for the first slice segment of a picture.</w:t>
      </w:r>
    </w:p>
    <w:p w:rsidR="007E173E" w:rsidRPr="00564A49" w:rsidRDefault="007E173E" w:rsidP="007E173E">
      <w:pPr>
        <w:tabs>
          <w:tab w:val="clear" w:pos="794"/>
          <w:tab w:val="clear" w:pos="1191"/>
        </w:tabs>
        <w:ind w:left="1228" w:hanging="434"/>
        <w:rPr>
          <w:lang w:val="en-US"/>
        </w:rPr>
      </w:pPr>
      <w:r w:rsidRPr="00564A49">
        <w:rPr>
          <w:lang w:val="en-US"/>
        </w:rPr>
        <w:t>–</w:t>
      </w:r>
      <w:r w:rsidRPr="00564A49">
        <w:rPr>
          <w:lang w:val="en-US"/>
        </w:rPr>
        <w:tab/>
        <w:t xml:space="preserve">When </w:t>
      </w:r>
      <w:proofErr w:type="gramStart"/>
      <w:r w:rsidRPr="00564A49">
        <w:rPr>
          <w:lang w:val="en-US"/>
        </w:rPr>
        <w:t>FirstPicInLayerDecodedFlag[</w:t>
      </w:r>
      <w:proofErr w:type="gramEnd"/>
      <w:r w:rsidRPr="00564A49">
        <w:rPr>
          <w:lang w:val="en-US"/>
        </w:rPr>
        <w:t> nuh_layer_id ] is not equal to 0 and the current picture is an IRAP picture with NoRaslOutputFlag equal to 1, the decoding process for generating unavailable reference pictures specified in subclause </w:t>
      </w:r>
      <w:r w:rsidRPr="00564A49">
        <w:rPr>
          <w:lang w:val="en-US"/>
        </w:rPr>
        <w:fldChar w:fldCharType="begin" w:fldLock="1"/>
      </w:r>
      <w:r w:rsidRPr="00564A49">
        <w:rPr>
          <w:lang w:val="en-US"/>
        </w:rPr>
        <w:instrText xml:space="preserve"> REF _Ref373317388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F.8.3.3</w:t>
      </w:r>
      <w:r w:rsidRPr="00564A49">
        <w:rPr>
          <w:lang w:val="en-US"/>
        </w:rPr>
        <w:fldChar w:fldCharType="end"/>
      </w:r>
      <w:r w:rsidRPr="00564A49">
        <w:rPr>
          <w:lang w:val="en-US"/>
        </w:rPr>
        <w:t xml:space="preserve"> is invoked, which needs to be invoked only for the first slice segment of a picture.</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623" w:name="_Ref346382028"/>
      <w:bookmarkStart w:id="1624" w:name="_Toc377921553"/>
      <w:bookmarkStart w:id="1625" w:name="_Toc378026191"/>
      <w:r w:rsidRPr="00564A49">
        <w:rPr>
          <w:lang w:val="en-US"/>
        </w:rPr>
        <w:t>Decoding process for ending the decoding of a coded picture</w:t>
      </w:r>
      <w:bookmarkEnd w:id="1623"/>
      <w:r w:rsidRPr="00564A49">
        <w:rPr>
          <w:lang w:val="en-US"/>
        </w:rPr>
        <w:t xml:space="preserve"> with nuh_layer_id greater than 0</w:t>
      </w:r>
      <w:bookmarkEnd w:id="1624"/>
      <w:bookmarkEnd w:id="1625"/>
    </w:p>
    <w:p w:rsidR="007E173E" w:rsidRPr="00564A49" w:rsidRDefault="007E173E" w:rsidP="007E173E">
      <w:pPr>
        <w:ind w:left="434" w:hanging="434"/>
        <w:rPr>
          <w:lang w:val="en-US"/>
        </w:rPr>
      </w:pPr>
      <w:r w:rsidRPr="00564A49">
        <w:rPr>
          <w:lang w:val="en-US"/>
        </w:rPr>
        <w:t>PicOutputFlag is set as follows:</w:t>
      </w:r>
    </w:p>
    <w:p w:rsidR="007E173E" w:rsidRPr="00564A49" w:rsidRDefault="007E173E" w:rsidP="007E173E">
      <w:pPr>
        <w:ind w:left="434" w:hanging="434"/>
        <w:rPr>
          <w:lang w:val="en-US"/>
        </w:rPr>
      </w:pPr>
      <w:r w:rsidRPr="00564A49">
        <w:rPr>
          <w:lang w:val="en-US"/>
        </w:rPr>
        <w:t>–</w:t>
      </w:r>
      <w:r w:rsidRPr="00564A49">
        <w:rPr>
          <w:lang w:val="en-US"/>
        </w:rPr>
        <w:tab/>
        <w:t>If LayerInitializedFlag[ nuh_layer_id ] is equal to 0, PicOutputFlag is set equal to 0.</w:t>
      </w:r>
    </w:p>
    <w:p w:rsidR="007E173E" w:rsidRPr="00564A49" w:rsidRDefault="007E173E" w:rsidP="007E173E">
      <w:pPr>
        <w:ind w:left="434" w:hanging="434"/>
        <w:rPr>
          <w:lang w:val="en-US"/>
        </w:rPr>
      </w:pPr>
      <w:r w:rsidRPr="00564A49">
        <w:rPr>
          <w:lang w:val="en-US"/>
        </w:rPr>
        <w:t>–</w:t>
      </w:r>
      <w:r w:rsidRPr="00564A49">
        <w:rPr>
          <w:lang w:val="en-US"/>
        </w:rPr>
        <w:tab/>
        <w:t>Otherwise, if the current picture is a RASL picture and NoRaslOutputFlag of the associated IRAP picture is equal to 1, PicOutputFlag is set equal to 0.</w:t>
      </w:r>
    </w:p>
    <w:p w:rsidR="007E173E" w:rsidRPr="00564A49" w:rsidRDefault="007E173E" w:rsidP="007E173E">
      <w:pPr>
        <w:ind w:left="434" w:hanging="434"/>
        <w:rPr>
          <w:lang w:val="en-US"/>
        </w:rPr>
      </w:pPr>
      <w:r w:rsidRPr="00564A49">
        <w:rPr>
          <w:lang w:val="en-US"/>
        </w:rPr>
        <w:t>–</w:t>
      </w:r>
      <w:r w:rsidRPr="00564A49">
        <w:rPr>
          <w:lang w:val="en-US"/>
        </w:rPr>
        <w:tab/>
        <w:t>Otherwise, PicOutputFlag is set equal to pic_output_flag.</w:t>
      </w:r>
    </w:p>
    <w:p w:rsidR="007E173E" w:rsidRPr="00564A49" w:rsidRDefault="007E173E" w:rsidP="007E173E">
      <w:pPr>
        <w:tabs>
          <w:tab w:val="clear" w:pos="1191"/>
          <w:tab w:val="left" w:pos="1200"/>
        </w:tabs>
        <w:ind w:left="434" w:hanging="434"/>
        <w:rPr>
          <w:lang w:val="en-US"/>
        </w:rPr>
      </w:pPr>
      <w:r w:rsidRPr="00564A49">
        <w:rPr>
          <w:lang w:val="en-US"/>
        </w:rPr>
        <w:t>The following applies:</w:t>
      </w:r>
    </w:p>
    <w:p w:rsidR="007E173E" w:rsidRPr="00564A49" w:rsidRDefault="007E173E" w:rsidP="007E173E">
      <w:pPr>
        <w:ind w:left="434" w:hanging="434"/>
        <w:rPr>
          <w:lang w:val="en-US"/>
        </w:rPr>
      </w:pPr>
      <w:r w:rsidRPr="00564A49">
        <w:rPr>
          <w:lang w:val="en-US"/>
        </w:rPr>
        <w:t>–</w:t>
      </w:r>
      <w:r w:rsidRPr="00564A49">
        <w:rPr>
          <w:lang w:val="en-US"/>
        </w:rPr>
        <w:tab/>
        <w:t>If discardable_flag is equal to 1, the decoded picture is marked as "unused for reference".</w:t>
      </w:r>
    </w:p>
    <w:p w:rsidR="007E173E" w:rsidRPr="00564A49" w:rsidRDefault="007E173E" w:rsidP="007E173E">
      <w:pPr>
        <w:tabs>
          <w:tab w:val="clear" w:pos="1191"/>
          <w:tab w:val="left" w:pos="1200"/>
        </w:tabs>
        <w:ind w:left="434" w:hanging="434"/>
        <w:rPr>
          <w:lang w:val="en-US"/>
        </w:rPr>
      </w:pPr>
      <w:r w:rsidRPr="00564A49">
        <w:rPr>
          <w:lang w:val="en-US"/>
        </w:rPr>
        <w:t>–</w:t>
      </w:r>
      <w:r w:rsidRPr="00564A49">
        <w:rPr>
          <w:lang w:val="en-US"/>
        </w:rPr>
        <w:tab/>
        <w:t>Otherwise, the decoded picture is marked as "used for short-term reference".</w:t>
      </w:r>
    </w:p>
    <w:p w:rsidR="007E173E" w:rsidRPr="00564A49" w:rsidRDefault="007E173E" w:rsidP="007E173E">
      <w:pPr>
        <w:tabs>
          <w:tab w:val="clear" w:pos="1191"/>
          <w:tab w:val="left" w:pos="1200"/>
        </w:tabs>
        <w:rPr>
          <w:lang w:val="en-US"/>
        </w:rPr>
      </w:pPr>
      <w:r w:rsidRPr="00564A49">
        <w:rPr>
          <w:lang w:val="en-US"/>
        </w:rPr>
        <w:t xml:space="preserve">When TemporalId is equal to HighestTid, the marking process for sub-layer non-reference pictures not needed for inter-layer prediction specified in subclause </w:t>
      </w:r>
      <w:r w:rsidRPr="00564A49">
        <w:rPr>
          <w:lang w:val="en-US"/>
        </w:rPr>
        <w:fldChar w:fldCharType="begin" w:fldLock="1"/>
      </w:r>
      <w:r w:rsidRPr="00564A49">
        <w:rPr>
          <w:lang w:val="en-US"/>
        </w:rPr>
        <w:instrText xml:space="preserve"> REF _Ref343168794 \r \h  \* MERGEFORMAT </w:instrText>
      </w:r>
      <w:r w:rsidRPr="00564A49">
        <w:rPr>
          <w:lang w:val="en-US"/>
        </w:rPr>
      </w:r>
      <w:r w:rsidRPr="00564A49">
        <w:rPr>
          <w:lang w:val="en-US"/>
        </w:rPr>
        <w:fldChar w:fldCharType="separate"/>
      </w:r>
      <w:r w:rsidRPr="00564A49">
        <w:rPr>
          <w:lang w:val="en-US"/>
        </w:rPr>
        <w:t>F.8.1.4.1</w:t>
      </w:r>
      <w:r w:rsidRPr="00564A49">
        <w:rPr>
          <w:lang w:val="en-US"/>
        </w:rPr>
        <w:fldChar w:fldCharType="end"/>
      </w:r>
      <w:r w:rsidRPr="00564A49">
        <w:rPr>
          <w:lang w:val="en-US"/>
        </w:rPr>
        <w:t xml:space="preserve"> is invoked with latestDecLayerId equal to nuh_layer_id as input.</w:t>
      </w:r>
    </w:p>
    <w:p w:rsidR="007E173E" w:rsidRPr="00564A49" w:rsidRDefault="007E173E" w:rsidP="007E173E">
      <w:pPr>
        <w:tabs>
          <w:tab w:val="clear" w:pos="1191"/>
          <w:tab w:val="left" w:pos="1200"/>
        </w:tabs>
        <w:rPr>
          <w:lang w:val="en-US"/>
        </w:rPr>
      </w:pPr>
      <w:r w:rsidRPr="00564A49">
        <w:rPr>
          <w:lang w:val="en-US"/>
        </w:rPr>
        <w:t>When FirstPicInLayerDecodedFlag[ nuh_layer_id ] is equal to 0, FirstPicInLayerDecodedFlag[ nuh_layer_id ] is set equal to 1.</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626" w:name="_Ref343168794"/>
      <w:r w:rsidRPr="00564A49">
        <w:rPr>
          <w:lang w:val="en-US"/>
        </w:rPr>
        <w:t>Marking process for sub-layer non-reference pictures not needed for inter-layer prediction</w:t>
      </w:r>
      <w:bookmarkEnd w:id="1626"/>
    </w:p>
    <w:p w:rsidR="007E173E" w:rsidRPr="00564A49" w:rsidRDefault="007E173E" w:rsidP="007E173E">
      <w:pPr>
        <w:rPr>
          <w:lang w:val="en-US"/>
        </w:rPr>
      </w:pPr>
      <w:r w:rsidRPr="00564A49">
        <w:rPr>
          <w:lang w:val="en-US"/>
        </w:rPr>
        <w:t>Input to this process is:</w:t>
      </w:r>
    </w:p>
    <w:p w:rsidR="007E173E" w:rsidRPr="00564A49" w:rsidRDefault="007E173E" w:rsidP="007E173E">
      <w:pPr>
        <w:tabs>
          <w:tab w:val="left" w:pos="284"/>
        </w:tabs>
        <w:ind w:left="284" w:hanging="284"/>
        <w:rPr>
          <w:lang w:val="en-US"/>
        </w:rPr>
      </w:pPr>
      <w:r w:rsidRPr="00564A49">
        <w:rPr>
          <w:lang w:val="en-US"/>
        </w:rPr>
        <w:t>–</w:t>
      </w:r>
      <w:r w:rsidRPr="00564A49">
        <w:rPr>
          <w:lang w:val="en-US"/>
        </w:rPr>
        <w:tab/>
        <w:t>a nuh_layer_id value latestDecLayerId</w:t>
      </w:r>
    </w:p>
    <w:p w:rsidR="007E173E" w:rsidRPr="00564A49" w:rsidRDefault="007E173E" w:rsidP="007E173E">
      <w:pPr>
        <w:rPr>
          <w:lang w:val="en-US"/>
        </w:rPr>
      </w:pPr>
      <w:r w:rsidRPr="00564A49">
        <w:rPr>
          <w:lang w:val="en-US"/>
        </w:rPr>
        <w:t>Output of this process is:</w:t>
      </w:r>
    </w:p>
    <w:p w:rsidR="007E173E" w:rsidRPr="00564A49" w:rsidRDefault="007E173E" w:rsidP="007E173E">
      <w:pPr>
        <w:tabs>
          <w:tab w:val="left" w:pos="284"/>
        </w:tabs>
        <w:ind w:left="284" w:hanging="284"/>
        <w:rPr>
          <w:lang w:val="en-US"/>
        </w:rPr>
      </w:pPr>
      <w:r w:rsidRPr="00564A49">
        <w:rPr>
          <w:lang w:val="en-US"/>
        </w:rPr>
        <w:t>–</w:t>
      </w:r>
      <w:r w:rsidRPr="00564A49">
        <w:rPr>
          <w:lang w:val="en-US"/>
        </w:rPr>
        <w:tab/>
        <w:t>potentially updated marking as "unused for reference" for some decoded pictures</w:t>
      </w:r>
    </w:p>
    <w:p w:rsidR="007E173E" w:rsidRPr="00564A49" w:rsidRDefault="007E173E" w:rsidP="007E173E">
      <w:pPr>
        <w:pStyle w:val="Note1CharCharCharCharCharChar"/>
        <w:rPr>
          <w:lang w:val="en-US"/>
        </w:rPr>
      </w:pPr>
      <w:r w:rsidRPr="00564A49">
        <w:rPr>
          <w:lang w:val="en-US"/>
        </w:rPr>
        <w:t>NOTE – This process marks pictures that are not needed for inter or inter-layer prediction as "unused for reference". When TemporalId is less than HighestTid, the current picture may be used for reference in inter prediction and this process is not invoked.</w:t>
      </w:r>
    </w:p>
    <w:p w:rsidR="007E173E" w:rsidRPr="00564A49" w:rsidRDefault="007E173E" w:rsidP="007E173E">
      <w:pPr>
        <w:numPr>
          <w:ilvl w:val="12"/>
          <w:numId w:val="0"/>
        </w:numPr>
        <w:tabs>
          <w:tab w:val="left" w:pos="-720"/>
        </w:tabs>
        <w:rPr>
          <w:lang w:val="en-US"/>
        </w:rPr>
      </w:pPr>
      <w:r w:rsidRPr="00564A49">
        <w:rPr>
          <w:lang w:val="en-US"/>
        </w:rPr>
        <w:t>The variables numTargetDecLayers, and latestDecIdx are derived as follows:</w:t>
      </w:r>
    </w:p>
    <w:p w:rsidR="007E173E" w:rsidRPr="00564A49" w:rsidRDefault="007E173E" w:rsidP="007E173E">
      <w:pPr>
        <w:tabs>
          <w:tab w:val="left" w:pos="284"/>
        </w:tabs>
        <w:ind w:left="284" w:hanging="284"/>
        <w:rPr>
          <w:lang w:val="en-US"/>
        </w:rPr>
      </w:pPr>
      <w:r w:rsidRPr="00564A49">
        <w:rPr>
          <w:lang w:val="en-US"/>
        </w:rPr>
        <w:t>–</w:t>
      </w:r>
      <w:r w:rsidRPr="00564A49">
        <w:rPr>
          <w:lang w:val="en-US"/>
        </w:rPr>
        <w:tab/>
        <w:t>numTargetDecLayers is set equal to the number of entries in TargetDecLayerIdList.</w:t>
      </w:r>
    </w:p>
    <w:p w:rsidR="007E173E" w:rsidRPr="00564A49" w:rsidRDefault="007E173E" w:rsidP="007E173E">
      <w:pPr>
        <w:tabs>
          <w:tab w:val="left" w:pos="284"/>
        </w:tabs>
        <w:ind w:left="284" w:hanging="284"/>
        <w:rPr>
          <w:lang w:val="en-US"/>
        </w:rPr>
      </w:pPr>
      <w:r w:rsidRPr="00564A49">
        <w:rPr>
          <w:lang w:val="en-US"/>
        </w:rPr>
        <w:t>–</w:t>
      </w:r>
      <w:r w:rsidRPr="00564A49">
        <w:rPr>
          <w:lang w:val="en-US"/>
        </w:rPr>
        <w:tab/>
        <w:t>latestDecIdx is set equal to the value of i for which TargetDecLayerIdList[ i ] is equal to latestDecLayerId.</w:t>
      </w:r>
    </w:p>
    <w:p w:rsidR="007E173E" w:rsidRPr="00564A49" w:rsidRDefault="007E173E" w:rsidP="007E173E">
      <w:pPr>
        <w:numPr>
          <w:ilvl w:val="12"/>
          <w:numId w:val="0"/>
        </w:numPr>
        <w:tabs>
          <w:tab w:val="left" w:pos="-720"/>
        </w:tabs>
        <w:rPr>
          <w:lang w:val="en-US"/>
        </w:rPr>
      </w:pPr>
      <w:r w:rsidRPr="00564A49">
        <w:rPr>
          <w:lang w:val="en-US"/>
        </w:rPr>
        <w:t>For i in the range of 0 to latestDecIdx, inclusive, the following applies for marking of pictures as "unused for reference":</w:t>
      </w:r>
    </w:p>
    <w:p w:rsidR="007E173E" w:rsidRPr="00564A49" w:rsidRDefault="007E173E" w:rsidP="007E173E">
      <w:pPr>
        <w:pStyle w:val="enumlev1"/>
        <w:spacing w:before="136"/>
        <w:ind w:left="403" w:hanging="403"/>
        <w:rPr>
          <w:lang w:val="en-US"/>
        </w:rPr>
      </w:pPr>
      <w:r w:rsidRPr="00564A49">
        <w:rPr>
          <w:lang w:val="en-US"/>
        </w:rPr>
        <w:t>–</w:t>
      </w:r>
      <w:r w:rsidRPr="00564A49">
        <w:rPr>
          <w:lang w:val="en-US"/>
        </w:rPr>
        <w:tab/>
        <w:t>Let currPic be the picture in the current access unit with nuh_layer_id equal to TargetDecLayerIdList[ i ].</w:t>
      </w:r>
    </w:p>
    <w:p w:rsidR="007E173E" w:rsidRPr="00564A49" w:rsidRDefault="007E173E" w:rsidP="007E173E">
      <w:pPr>
        <w:tabs>
          <w:tab w:val="clear" w:pos="794"/>
          <w:tab w:val="left" w:pos="400"/>
        </w:tabs>
        <w:ind w:left="400" w:hanging="400"/>
        <w:rPr>
          <w:lang w:val="en-US"/>
        </w:rPr>
      </w:pPr>
      <w:r w:rsidRPr="00564A49">
        <w:rPr>
          <w:lang w:val="en-US"/>
        </w:rPr>
        <w:lastRenderedPageBreak/>
        <w:t>–</w:t>
      </w:r>
      <w:r w:rsidRPr="00564A49">
        <w:rPr>
          <w:lang w:val="en-US"/>
        </w:rPr>
        <w:tab/>
        <w:t>When currPic is marked as "used for reference" and is a sub-layer non-reference picture, the following applies:</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variable currTid is set equal to the value of TemporalId of currPic.</w:t>
      </w:r>
    </w:p>
    <w:p w:rsidR="007E173E" w:rsidRPr="00564A49" w:rsidRDefault="007E173E" w:rsidP="007E173E">
      <w:pPr>
        <w:pStyle w:val="enumlev1"/>
        <w:spacing w:before="136"/>
        <w:ind w:left="806" w:hanging="403"/>
        <w:rPr>
          <w:lang w:val="en-US" w:eastAsia="ko-KR"/>
        </w:rPr>
      </w:pPr>
      <w:r w:rsidRPr="00564A49">
        <w:rPr>
          <w:lang w:val="en-US"/>
        </w:rPr>
        <w:t>–</w:t>
      </w:r>
      <w:r w:rsidRPr="00564A49">
        <w:rPr>
          <w:lang w:val="en-US"/>
        </w:rPr>
        <w:tab/>
        <w:t>The variable remainingInterLayerReferencesFlag is derived as specified in the following:</w:t>
      </w:r>
    </w:p>
    <w:p w:rsidR="007E173E" w:rsidRPr="00564A49" w:rsidRDefault="007E173E" w:rsidP="007E173E">
      <w:pPr>
        <w:pStyle w:val="Equation"/>
        <w:tabs>
          <w:tab w:val="clear" w:pos="794"/>
          <w:tab w:val="clear" w:pos="1588"/>
          <w:tab w:val="left" w:pos="567"/>
          <w:tab w:val="left" w:pos="851"/>
          <w:tab w:val="left" w:pos="1134"/>
          <w:tab w:val="left" w:pos="1418"/>
          <w:tab w:val="left" w:pos="1701"/>
          <w:tab w:val="left" w:pos="1985"/>
          <w:tab w:val="left" w:pos="2268"/>
        </w:tabs>
        <w:ind w:left="284"/>
        <w:rPr>
          <w:lang w:val="en-US"/>
        </w:rPr>
      </w:pPr>
      <w:r w:rsidRPr="00564A49">
        <w:rPr>
          <w:sz w:val="20"/>
          <w:lang w:val="en-US"/>
        </w:rPr>
        <w:tab/>
      </w:r>
      <w:r w:rsidRPr="00564A49">
        <w:rPr>
          <w:sz w:val="20"/>
          <w:lang w:val="en-US"/>
        </w:rPr>
        <w:tab/>
        <w:t>remainingInterLayerReferencesFlag = 0</w:t>
      </w:r>
      <w:r w:rsidRPr="00564A49">
        <w:rPr>
          <w:sz w:val="20"/>
          <w:lang w:val="en-US"/>
        </w:rPr>
        <w:br/>
      </w:r>
      <w:r w:rsidRPr="00564A49">
        <w:rPr>
          <w:sz w:val="20"/>
          <w:lang w:val="en-US"/>
        </w:rPr>
        <w:tab/>
      </w:r>
      <w:r w:rsidRPr="00564A49">
        <w:rPr>
          <w:sz w:val="20"/>
          <w:lang w:val="en-US"/>
        </w:rPr>
        <w:tab/>
        <w:t>iLidx = LayerIdxInVps[ TargetDecLayerIdList[ i ] ]</w:t>
      </w:r>
      <w:r w:rsidRPr="00564A49">
        <w:rPr>
          <w:sz w:val="20"/>
          <w:lang w:val="en-US"/>
        </w:rPr>
        <w:br/>
      </w:r>
      <w:r w:rsidRPr="00564A49">
        <w:rPr>
          <w:sz w:val="20"/>
          <w:lang w:val="en-US"/>
        </w:rPr>
        <w:tab/>
      </w:r>
      <w:r w:rsidRPr="00564A49">
        <w:rPr>
          <w:sz w:val="20"/>
          <w:lang w:val="en-US"/>
        </w:rPr>
        <w:tab/>
      </w:r>
      <w:r w:rsidRPr="00564A49">
        <w:rPr>
          <w:sz w:val="20"/>
          <w:lang w:val="en-US"/>
        </w:rPr>
        <w:tab/>
        <w:t>for( j = latestDecIdx + 1; j &lt; numTargetDecLayers; j++ ) {</w:t>
      </w:r>
      <w:r w:rsidRPr="00564A49">
        <w:rPr>
          <w:sz w:val="20"/>
          <w:lang w:val="en-US"/>
        </w:rPr>
        <w:br/>
      </w:r>
      <w:r w:rsidRPr="00564A49">
        <w:rPr>
          <w:sz w:val="20"/>
          <w:lang w:val="en-US"/>
        </w:rPr>
        <w:tab/>
      </w:r>
      <w:r w:rsidRPr="00564A49">
        <w:rPr>
          <w:sz w:val="20"/>
          <w:lang w:val="en-US"/>
        </w:rPr>
        <w:tab/>
      </w:r>
      <w:r w:rsidRPr="00564A49">
        <w:rPr>
          <w:sz w:val="20"/>
          <w:lang w:val="en-US"/>
        </w:rPr>
        <w:tab/>
      </w:r>
      <w:r w:rsidRPr="00564A49">
        <w:rPr>
          <w:sz w:val="20"/>
          <w:lang w:val="en-US"/>
        </w:rPr>
        <w:tab/>
        <w:t>jLidx = LayerIdxInVps[ TargetDecLayerIdList[ j ] ]</w:t>
      </w:r>
      <w:r w:rsidRPr="00564A49">
        <w:rPr>
          <w:sz w:val="20"/>
          <w:lang w:val="en-US"/>
        </w:rPr>
        <w:br/>
      </w:r>
      <w:r w:rsidRPr="00564A49">
        <w:rPr>
          <w:sz w:val="20"/>
          <w:lang w:val="en-US"/>
        </w:rPr>
        <w:tab/>
      </w:r>
      <w:r w:rsidRPr="00564A49">
        <w:rPr>
          <w:sz w:val="20"/>
          <w:lang w:val="en-US"/>
        </w:rPr>
        <w:tab/>
      </w:r>
      <w:r w:rsidRPr="00564A49">
        <w:rPr>
          <w:sz w:val="20"/>
          <w:lang w:val="en-US"/>
        </w:rPr>
        <w:tab/>
      </w:r>
      <w:r w:rsidRPr="00564A49">
        <w:rPr>
          <w:sz w:val="20"/>
          <w:lang w:val="en-US"/>
        </w:rPr>
        <w:tab/>
        <w:t>if( currTid  &lt;=  ( max_tid_il_ref_pics_plus1[ iLidx ][ jLidx ] −</w:t>
      </w:r>
      <w:r w:rsidR="00B943CB" w:rsidRPr="00564A49">
        <w:rPr>
          <w:sz w:val="20"/>
          <w:lang w:val="en-US"/>
        </w:rPr>
        <w:t> </w:t>
      </w:r>
      <w:r w:rsidRPr="00564A49">
        <w:rPr>
          <w:sz w:val="20"/>
          <w:lang w:val="en-US"/>
        </w:rPr>
        <w:t>1 ) )</w:t>
      </w:r>
      <w:r w:rsidRPr="00564A49">
        <w:rPr>
          <w:sz w:val="20"/>
          <w:lang w:val="en-US"/>
        </w:rPr>
        <w:br/>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t>for( k = 0; k &lt; NumDirectRefLayers[ TargetDecLayerIdList[ j ] ]; k++ )</w:t>
      </w:r>
      <w:r w:rsidRPr="00564A49">
        <w:rPr>
          <w:sz w:val="20"/>
          <w:lang w:val="en-US"/>
        </w:rPr>
        <w:br/>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t>if( TargetDecLayerIdList[ i ]  = =  RefLayerId[ TargetDecLayerIdList[ j ] ][ k ] )</w:t>
      </w:r>
      <w:r w:rsidRPr="00564A49">
        <w:rPr>
          <w:sz w:val="20"/>
          <w:lang w:val="en-US"/>
        </w:rPr>
        <w:br/>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t>remainingInterLayerReferencesFlag = 1</w:t>
      </w:r>
      <w:r w:rsidRPr="00564A49">
        <w:rPr>
          <w:sz w:val="20"/>
          <w:lang w:val="en-US"/>
        </w:rPr>
        <w:br/>
      </w:r>
      <w:r w:rsidRPr="00564A49">
        <w:rPr>
          <w:sz w:val="20"/>
          <w:lang w:val="en-US"/>
        </w:rPr>
        <w:tab/>
      </w:r>
      <w:r w:rsidRPr="00564A49">
        <w:rPr>
          <w:sz w:val="20"/>
          <w:lang w:val="en-US"/>
        </w:rPr>
        <w:tab/>
      </w:r>
      <w:r w:rsidRPr="00564A49">
        <w:rPr>
          <w:sz w:val="20"/>
          <w:lang w:val="en-US"/>
        </w:rPr>
        <w:tab/>
        <w:t>}</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When remainingInterLayerReferenceFlag is equal to 0, currPic is marked as "unused for reference".</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627" w:name="_Ref363260402"/>
      <w:bookmarkStart w:id="1628" w:name="_Toc377921554"/>
      <w:bookmarkStart w:id="1629" w:name="_Toc378026192"/>
      <w:r w:rsidRPr="00564A49">
        <w:rPr>
          <w:lang w:val="en-US"/>
        </w:rPr>
        <w:t>Generation of unavailable reference pictures for pictures first in decoding order within a layer</w:t>
      </w:r>
      <w:bookmarkEnd w:id="1627"/>
      <w:bookmarkEnd w:id="1628"/>
      <w:bookmarkEnd w:id="1629"/>
    </w:p>
    <w:p w:rsidR="007E173E" w:rsidRPr="00564A49" w:rsidRDefault="007E173E" w:rsidP="007E173E">
      <w:pPr>
        <w:numPr>
          <w:ilvl w:val="12"/>
          <w:numId w:val="0"/>
        </w:numPr>
        <w:tabs>
          <w:tab w:val="left" w:pos="-720"/>
        </w:tabs>
        <w:rPr>
          <w:lang w:val="en-US"/>
        </w:rPr>
      </w:pPr>
      <w:r w:rsidRPr="00564A49">
        <w:rPr>
          <w:lang w:val="en-US"/>
        </w:rPr>
        <w:t>This process is invoked for a picture with nuh_layer_id equal to layerId, when FirstPicInLayerDecodedFlag[ layerId ] is equal to 0.</w:t>
      </w:r>
    </w:p>
    <w:p w:rsidR="007E173E" w:rsidRPr="00564A49" w:rsidRDefault="007E173E" w:rsidP="007E173E">
      <w:pPr>
        <w:spacing w:before="60"/>
        <w:ind w:left="288"/>
        <w:rPr>
          <w:sz w:val="18"/>
          <w:szCs w:val="18"/>
          <w:lang w:val="en-US"/>
        </w:rPr>
      </w:pPr>
      <w:r w:rsidRPr="00564A49">
        <w:rPr>
          <w:sz w:val="18"/>
          <w:szCs w:val="18"/>
          <w:lang w:val="en-US"/>
        </w:rPr>
        <w:t>NOTE – A cross-layer random access skipped (CL-RAS) picture is a picture with nuh_layer_id equal to layerId such that LayerInitializedFlag[ layerId ] is equal to 0 when the decoding process for starting the decoding of a coded picture with nuh_layer_id greater than 0 is invoked. The entire specification of the decoding process for CL-RAS pictures is included only for purposes of specifying constraints on the allowed syntax content of such CL-RAS pictures. During the decoding process, any CL-RAS pictures may be ignored, as these pictures are not specified for output and have no effect on the decoding process of any other pictures that are specified for output. However, in HRD operations as specified in Annex </w:t>
      </w:r>
      <w:r w:rsidRPr="00564A49">
        <w:rPr>
          <w:sz w:val="18"/>
          <w:szCs w:val="18"/>
          <w:lang w:val="en-US"/>
        </w:rPr>
        <w:fldChar w:fldCharType="begin" w:fldLock="1"/>
      </w:r>
      <w:r w:rsidRPr="00564A49">
        <w:rPr>
          <w:sz w:val="18"/>
          <w:szCs w:val="18"/>
          <w:lang w:val="en-US"/>
        </w:rPr>
        <w:instrText xml:space="preserve"> REF _Ref363646510 \r \h </w:instrText>
      </w:r>
      <w:r w:rsidR="00564A49">
        <w:rPr>
          <w:sz w:val="18"/>
          <w:szCs w:val="18"/>
          <w:lang w:val="en-US"/>
        </w:rPr>
        <w:instrText xml:space="preserve"> \* MERGEFORMAT </w:instrText>
      </w:r>
      <w:r w:rsidRPr="00564A49">
        <w:rPr>
          <w:sz w:val="18"/>
          <w:szCs w:val="18"/>
          <w:lang w:val="en-US"/>
        </w:rPr>
      </w:r>
      <w:r w:rsidRPr="00564A49">
        <w:rPr>
          <w:sz w:val="18"/>
          <w:szCs w:val="18"/>
          <w:lang w:val="en-US"/>
        </w:rPr>
        <w:fldChar w:fldCharType="separate"/>
      </w:r>
      <w:r w:rsidRPr="00564A49">
        <w:rPr>
          <w:sz w:val="18"/>
          <w:szCs w:val="18"/>
          <w:lang w:val="en-US"/>
        </w:rPr>
        <w:t>C</w:t>
      </w:r>
      <w:r w:rsidRPr="00564A49">
        <w:rPr>
          <w:sz w:val="18"/>
          <w:szCs w:val="18"/>
          <w:lang w:val="en-US"/>
        </w:rPr>
        <w:fldChar w:fldCharType="end"/>
      </w:r>
      <w:r w:rsidRPr="00564A49">
        <w:rPr>
          <w:sz w:val="18"/>
          <w:szCs w:val="18"/>
          <w:lang w:val="en-US"/>
        </w:rPr>
        <w:t>, CL-RAS pictures may need to be taken into consideration in derivation of CPB arrival and removal times.</w:t>
      </w:r>
    </w:p>
    <w:p w:rsidR="007E173E" w:rsidRPr="00564A49" w:rsidRDefault="007E173E" w:rsidP="007E173E">
      <w:pPr>
        <w:keepNext/>
        <w:rPr>
          <w:lang w:val="en-US"/>
        </w:rPr>
      </w:pPr>
      <w:r w:rsidRPr="00564A49">
        <w:rPr>
          <w:lang w:val="en-US"/>
        </w:rPr>
        <w:t>When this process is invoked, the following applies:</w:t>
      </w:r>
    </w:p>
    <w:p w:rsidR="007E173E" w:rsidRPr="00564A49" w:rsidRDefault="007E173E" w:rsidP="007E173E">
      <w:pPr>
        <w:ind w:left="434" w:hanging="434"/>
        <w:rPr>
          <w:lang w:val="en-US"/>
        </w:rPr>
      </w:pPr>
      <w:r w:rsidRPr="00564A49">
        <w:rPr>
          <w:lang w:val="en-US"/>
        </w:rPr>
        <w:t>–</w:t>
      </w:r>
      <w:r w:rsidRPr="00564A49">
        <w:rPr>
          <w:lang w:val="en-US"/>
        </w:rPr>
        <w:tab/>
        <w:t>For each RefPicSetStCurrBefore[ i ], with i in the range of 0 to NumPocStCurrBefore − 1, inclusive, that is equal to "no reference picture", a picture is generated as specified in subclause 8.3.3.2, and the following applies:</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PicOrderCntVal for the generated picture is set equal to PocStCurrBefore[ i ].</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PicOutputFlag for the generated picture is set equal to 0.</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generated picture is marked as "used for short-term reference".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RefPicSetStCurrBefore[ i ] is set to be the generated reference picture.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nuh_layer_id for the generated picture is set equal to nuh_layer_id.</w:t>
      </w:r>
    </w:p>
    <w:p w:rsidR="007E173E" w:rsidRPr="00564A49" w:rsidRDefault="007E173E" w:rsidP="007E173E">
      <w:pPr>
        <w:ind w:left="434" w:hanging="434"/>
        <w:rPr>
          <w:lang w:val="en-US"/>
        </w:rPr>
      </w:pPr>
      <w:r w:rsidRPr="00564A49">
        <w:rPr>
          <w:lang w:val="en-US"/>
        </w:rPr>
        <w:t>–</w:t>
      </w:r>
      <w:r w:rsidRPr="00564A49">
        <w:rPr>
          <w:lang w:val="en-US"/>
        </w:rPr>
        <w:tab/>
        <w:t>For each RefPicSetStCurrAfter[ i ], with i in the range of 0 to NumPocStCurrAfter − 1, inclusive, that is equal to "no reference picture", a picture is generated as specified in subclause 8.3.3.2, and the following applies:</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PicOrderCntVal for the generated picture is set equal to PocStCurrAfter[ i ].</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PicOutputFlag for the generated picture is set equal to 0.</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generated picture is marked as "used for short-term reference".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RefPicSetStCurrAfter[ i ] is set to be the generated reference picture.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nuh_layer_id for the generated picture is set equal to nuh_layer_id.</w:t>
      </w:r>
    </w:p>
    <w:p w:rsidR="007E173E" w:rsidRPr="00564A49" w:rsidRDefault="007E173E" w:rsidP="007E173E">
      <w:pPr>
        <w:ind w:left="434" w:hanging="434"/>
        <w:rPr>
          <w:lang w:val="en-US"/>
        </w:rPr>
      </w:pPr>
      <w:r w:rsidRPr="00564A49">
        <w:rPr>
          <w:lang w:val="en-US"/>
        </w:rPr>
        <w:t>–</w:t>
      </w:r>
      <w:r w:rsidRPr="00564A49">
        <w:rPr>
          <w:lang w:val="en-US"/>
        </w:rPr>
        <w:tab/>
        <w:t>For each RefPicSetStFoll[ i ], with i in the range of 0 to NumPocStFoll − 1, inclusive, that is equal to "no reference picture", a picture is generated as specified in subclause 8.3.3.2, and the following applies:</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PicOrderCntVal for the generated picture is set equal to PocStFoll[ i ].</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PicOutputFlag for the generated picture is set equal to 0.</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generated picture is marked as "used for short-term reference".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RefPicSetStFoll[ i ] is set to be the generated reference picture.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nuh_layer_id for the generated picture is set equal to nuh_layer_id.</w:t>
      </w:r>
    </w:p>
    <w:p w:rsidR="007E173E" w:rsidRPr="00564A49" w:rsidRDefault="007E173E" w:rsidP="007E173E">
      <w:pPr>
        <w:ind w:left="434" w:hanging="434"/>
        <w:rPr>
          <w:lang w:val="en-US"/>
        </w:rPr>
      </w:pPr>
      <w:r w:rsidRPr="00564A49">
        <w:rPr>
          <w:lang w:val="en-US"/>
        </w:rPr>
        <w:t>–</w:t>
      </w:r>
      <w:r w:rsidRPr="00564A49">
        <w:rPr>
          <w:lang w:val="en-US"/>
        </w:rPr>
        <w:tab/>
        <w:t>For each RefPicSetLtCurr[ i ], with i in the range of 0 to NumPocLtCurr − 1, inclusive, that is equal to "no reference picture", a picture is generated as specified in subclause 8.3.3.2, and the following applies:</w:t>
      </w:r>
    </w:p>
    <w:p w:rsidR="007E173E" w:rsidRPr="00564A49" w:rsidRDefault="007E173E" w:rsidP="007E173E">
      <w:pPr>
        <w:pStyle w:val="enumlev1"/>
        <w:spacing w:before="136"/>
        <w:ind w:left="806" w:hanging="403"/>
        <w:rPr>
          <w:lang w:val="en-US"/>
        </w:rPr>
      </w:pPr>
      <w:r w:rsidRPr="00564A49">
        <w:rPr>
          <w:lang w:val="en-US"/>
        </w:rPr>
        <w:lastRenderedPageBreak/>
        <w:t>–</w:t>
      </w:r>
      <w:r w:rsidRPr="00564A49">
        <w:rPr>
          <w:lang w:val="en-US"/>
        </w:rPr>
        <w:tab/>
        <w:t>The value of PicOrderCntVal for the generated picture is set equal to PocLtCurr[ i ].</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slice_pic_order_cnt_lsb for the generated picture is inferred to be equal to ( PocLtCurr[ i ] &amp; ( MaxPicOrderCntLsb − 1 ) ).</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PicOutputFlag for the generated picture is set equal to 0.</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generated picture is marked as "used for long-term reference".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RefPicSetLtCurr[ i ] is set to be the generated reference picture.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nuh_layer_id for the generated picture is set equal to nuh_layer_id.</w:t>
      </w:r>
    </w:p>
    <w:p w:rsidR="007E173E" w:rsidRPr="00564A49" w:rsidRDefault="007E173E" w:rsidP="007E173E">
      <w:pPr>
        <w:ind w:left="434" w:hanging="434"/>
        <w:rPr>
          <w:lang w:val="en-US"/>
        </w:rPr>
      </w:pPr>
      <w:r w:rsidRPr="00564A49">
        <w:rPr>
          <w:lang w:val="en-US"/>
        </w:rPr>
        <w:t>–</w:t>
      </w:r>
      <w:r w:rsidRPr="00564A49">
        <w:rPr>
          <w:lang w:val="en-US"/>
        </w:rPr>
        <w:tab/>
        <w:t>For each RefPicSetLtFoll[ i ], with i in the range of 0 to NumPocLtFoll − 1, inclusive, that is equal to "no reference picture", a picture is generated as specified in subclause 8.3.3.2, and the following applies:</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PicOrderCntVal for the generated picture is set equal to PocLtFoll[ i ].</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slice_pic_order_cnt_lsb for the generated picture is inferred to be equal to ( PocLtFoll[ i ] &amp; ( MaxPicOrderCntLsb − 1 ) ).</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PicOutputFlag for the generated picture is set equal to 0.</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generated picture is marked as "used for long-term reference".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RefPicSetLtFoll[ i ] is set to be the generated reference picture.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nuh_layer_id for the generated picture is set equal to nuh_layer_id.</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630" w:name="_Ref373393356"/>
      <w:bookmarkStart w:id="1631" w:name="_Toc377921555"/>
      <w:bookmarkStart w:id="1632" w:name="_Toc378026193"/>
      <w:r w:rsidRPr="00564A49">
        <w:rPr>
          <w:lang w:val="en-US"/>
        </w:rPr>
        <w:t>NAL unit decoding process</w:t>
      </w:r>
      <w:bookmarkEnd w:id="1630"/>
      <w:bookmarkEnd w:id="1631"/>
      <w:bookmarkEnd w:id="1632"/>
    </w:p>
    <w:p w:rsidR="007E173E" w:rsidRPr="00564A49" w:rsidRDefault="007E173E" w:rsidP="007E173E">
      <w:pPr>
        <w:pStyle w:val="3N"/>
        <w:rPr>
          <w:lang w:val="en-US"/>
        </w:rPr>
      </w:pPr>
      <w:r w:rsidRPr="00564A49">
        <w:rPr>
          <w:lang w:val="en-US"/>
        </w:rPr>
        <w:t>The specifications in subclause 8.2 apply.</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633" w:name="_Ref363319757"/>
      <w:bookmarkStart w:id="1634" w:name="_Toc377921556"/>
      <w:bookmarkStart w:id="1635" w:name="_Toc378026194"/>
      <w:r w:rsidRPr="00564A49">
        <w:rPr>
          <w:lang w:val="en-US"/>
        </w:rPr>
        <w:t>Slice decoding processes</w:t>
      </w:r>
      <w:bookmarkEnd w:id="1633"/>
      <w:bookmarkEnd w:id="1634"/>
      <w:bookmarkEnd w:id="1635"/>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636" w:name="_Ref363319686"/>
      <w:bookmarkStart w:id="1637" w:name="_Toc377921557"/>
      <w:bookmarkStart w:id="1638" w:name="_Toc378026195"/>
      <w:r w:rsidRPr="00564A49">
        <w:rPr>
          <w:lang w:val="en-US"/>
        </w:rPr>
        <w:t>Decoding process for picture order count</w:t>
      </w:r>
      <w:bookmarkEnd w:id="1636"/>
      <w:bookmarkEnd w:id="1637"/>
      <w:bookmarkEnd w:id="1638"/>
    </w:p>
    <w:p w:rsidR="007E173E" w:rsidRPr="00564A49" w:rsidRDefault="007E173E" w:rsidP="007E173E">
      <w:pPr>
        <w:rPr>
          <w:lang w:val="en-US"/>
        </w:rPr>
      </w:pPr>
      <w:r w:rsidRPr="00564A49">
        <w:rPr>
          <w:lang w:val="en-US"/>
        </w:rPr>
        <w:t>Output of this process is PicOrderCntVal, the picture order count of the current picture.</w:t>
      </w:r>
    </w:p>
    <w:p w:rsidR="007E173E" w:rsidRPr="00564A49" w:rsidRDefault="007E173E" w:rsidP="007E173E">
      <w:pPr>
        <w:rPr>
          <w:lang w:val="en-US" w:eastAsia="ja-JP"/>
        </w:rPr>
      </w:pPr>
      <w:r w:rsidRPr="00564A49">
        <w:rPr>
          <w:lang w:val="en-US"/>
        </w:rPr>
        <w:t>Picture order counts are used to identify pictures,</w:t>
      </w:r>
      <w:r w:rsidRPr="00564A49">
        <w:rPr>
          <w:lang w:val="en-US" w:eastAsia="ja-JP"/>
        </w:rPr>
        <w:t xml:space="preserve"> for deriving motion parameters in merge mode and motion vector prediction, and for decoder conformance checking (see subclause </w:t>
      </w:r>
      <w:r w:rsidRPr="00564A49">
        <w:rPr>
          <w:lang w:val="en-US"/>
        </w:rPr>
        <w:t>C.5</w:t>
      </w:r>
      <w:r w:rsidRPr="00564A49">
        <w:rPr>
          <w:lang w:val="en-US" w:eastAsia="ja-JP"/>
        </w:rPr>
        <w:t>).</w:t>
      </w:r>
    </w:p>
    <w:p w:rsidR="007E173E" w:rsidRPr="00564A49" w:rsidRDefault="007E173E" w:rsidP="007E173E">
      <w:pPr>
        <w:rPr>
          <w:lang w:val="en-US" w:eastAsia="ja-JP"/>
        </w:rPr>
      </w:pPr>
      <w:r w:rsidRPr="00564A49">
        <w:rPr>
          <w:lang w:val="en-US"/>
        </w:rPr>
        <w:t>Each coded picture is associated with a picture order count variable, denoted as PicOrderCntVal.</w:t>
      </w:r>
    </w:p>
    <w:p w:rsidR="007E173E" w:rsidRPr="00564A49" w:rsidRDefault="007E173E" w:rsidP="007E173E">
      <w:pPr>
        <w:rPr>
          <w:lang w:val="en-US"/>
        </w:rPr>
      </w:pPr>
      <w:r w:rsidRPr="00564A49">
        <w:rPr>
          <w:lang w:val="en-US"/>
        </w:rPr>
        <w:t>When the current picture is the first picture among all layers of a POC resetting period, the variable PocDecrementedInDPBFlag[ i ] is set equal to 0 for each value of i in the range of 0 to 62, inclusive.</w:t>
      </w:r>
    </w:p>
    <w:p w:rsidR="007E173E" w:rsidRPr="00564A49" w:rsidRDefault="007E173E" w:rsidP="007E173E">
      <w:pPr>
        <w:rPr>
          <w:lang w:val="en-US"/>
        </w:rPr>
      </w:pPr>
      <w:r w:rsidRPr="00564A49">
        <w:rPr>
          <w:lang w:val="en-US"/>
        </w:rPr>
        <w:t>The variable pocResettingFlag is derived as follows:</w:t>
      </w:r>
    </w:p>
    <w:p w:rsidR="007E173E" w:rsidRPr="00564A49" w:rsidRDefault="007E173E" w:rsidP="007E173E">
      <w:pPr>
        <w:numPr>
          <w:ilvl w:val="0"/>
          <w:numId w:val="7"/>
        </w:numPr>
        <w:tabs>
          <w:tab w:val="left" w:pos="360"/>
        </w:tabs>
        <w:textAlignment w:val="auto"/>
        <w:rPr>
          <w:lang w:val="en-US" w:eastAsia="ja-JP"/>
        </w:rPr>
      </w:pPr>
      <w:r w:rsidRPr="00564A49">
        <w:rPr>
          <w:lang w:val="en-US" w:eastAsia="ja-JP"/>
        </w:rPr>
        <w:t>If the current picture is a POC resetting picture, the following applies:</w:t>
      </w:r>
    </w:p>
    <w:p w:rsidR="007E173E" w:rsidRPr="00564A49" w:rsidRDefault="007E173E" w:rsidP="007E173E">
      <w:pPr>
        <w:numPr>
          <w:ilvl w:val="1"/>
          <w:numId w:val="7"/>
        </w:numPr>
        <w:tabs>
          <w:tab w:val="clear" w:pos="794"/>
          <w:tab w:val="clear" w:pos="1080"/>
          <w:tab w:val="left" w:pos="360"/>
          <w:tab w:val="num" w:pos="720"/>
        </w:tabs>
        <w:ind w:left="720"/>
        <w:textAlignment w:val="auto"/>
        <w:rPr>
          <w:lang w:val="en-US" w:eastAsia="ja-JP"/>
        </w:rPr>
      </w:pPr>
      <w:r w:rsidRPr="00564A49">
        <w:rPr>
          <w:lang w:val="en-US" w:eastAsia="ja-JP"/>
        </w:rPr>
        <w:t>If vps_poc_lsb_aligned_flag is equal to 0, pocResettingFlag is set equal to 1.</w:t>
      </w:r>
    </w:p>
    <w:p w:rsidR="007E173E" w:rsidRPr="00564A49" w:rsidRDefault="007E173E" w:rsidP="007E173E">
      <w:pPr>
        <w:numPr>
          <w:ilvl w:val="1"/>
          <w:numId w:val="7"/>
        </w:numPr>
        <w:tabs>
          <w:tab w:val="clear" w:pos="794"/>
          <w:tab w:val="clear" w:pos="1080"/>
          <w:tab w:val="left" w:pos="360"/>
          <w:tab w:val="num" w:pos="720"/>
        </w:tabs>
        <w:ind w:left="720"/>
        <w:textAlignment w:val="auto"/>
        <w:rPr>
          <w:lang w:val="en-US" w:eastAsia="ja-JP"/>
        </w:rPr>
      </w:pPr>
      <w:r w:rsidRPr="00564A49">
        <w:rPr>
          <w:lang w:val="en-US" w:eastAsia="ja-JP"/>
        </w:rPr>
        <w:t xml:space="preserve">Otherwise, </w:t>
      </w:r>
      <w:r w:rsidRPr="00564A49">
        <w:t>if PocDecrementedInDPBFlag[ nuh_layer_id ] is equal to 1</w:t>
      </w:r>
      <w:r w:rsidRPr="00564A49">
        <w:rPr>
          <w:lang w:val="en-US"/>
        </w:rPr>
        <w:t>, pocResettingFlag is set equal to 0.</w:t>
      </w:r>
    </w:p>
    <w:p w:rsidR="007E173E" w:rsidRPr="00564A49" w:rsidRDefault="007E173E" w:rsidP="007E173E">
      <w:pPr>
        <w:numPr>
          <w:ilvl w:val="1"/>
          <w:numId w:val="7"/>
        </w:numPr>
        <w:tabs>
          <w:tab w:val="clear" w:pos="794"/>
          <w:tab w:val="clear" w:pos="1080"/>
          <w:tab w:val="left" w:pos="360"/>
          <w:tab w:val="num" w:pos="720"/>
        </w:tabs>
        <w:ind w:left="720"/>
        <w:textAlignment w:val="auto"/>
        <w:rPr>
          <w:lang w:val="en-US" w:eastAsia="ja-JP"/>
        </w:rPr>
      </w:pPr>
      <w:r w:rsidRPr="00564A49">
        <w:rPr>
          <w:lang w:val="en-US"/>
        </w:rPr>
        <w:t>Otherwise, pocResettingFlag is set equal to 1.</w:t>
      </w:r>
    </w:p>
    <w:p w:rsidR="007E173E" w:rsidRPr="00564A49" w:rsidRDefault="007E173E" w:rsidP="007E173E">
      <w:pPr>
        <w:numPr>
          <w:ilvl w:val="0"/>
          <w:numId w:val="7"/>
        </w:numPr>
        <w:tabs>
          <w:tab w:val="clear" w:pos="794"/>
          <w:tab w:val="left" w:pos="360"/>
        </w:tabs>
        <w:textAlignment w:val="auto"/>
        <w:rPr>
          <w:lang w:val="en-US" w:eastAsia="ja-JP"/>
        </w:rPr>
      </w:pPr>
      <w:r w:rsidRPr="00564A49">
        <w:rPr>
          <w:lang w:val="en-US"/>
        </w:rPr>
        <w:t>Otherwise, pocResettingFlag is set equal to 0.</w:t>
      </w:r>
    </w:p>
    <w:p w:rsidR="007E173E" w:rsidRPr="00564A49" w:rsidRDefault="007E173E" w:rsidP="007E173E">
      <w:pPr>
        <w:rPr>
          <w:lang w:val="en-US"/>
        </w:rPr>
      </w:pPr>
      <w:r w:rsidRPr="00564A49">
        <w:rPr>
          <w:lang w:val="en-US"/>
        </w:rPr>
        <w:t>The list affectedLayerList is derived as follows:</w:t>
      </w:r>
    </w:p>
    <w:p w:rsidR="007E173E" w:rsidRPr="00564A49" w:rsidRDefault="007E173E" w:rsidP="007E173E">
      <w:pPr>
        <w:numPr>
          <w:ilvl w:val="0"/>
          <w:numId w:val="7"/>
        </w:numPr>
        <w:tabs>
          <w:tab w:val="left" w:pos="360"/>
        </w:tabs>
        <w:textAlignment w:val="auto"/>
        <w:rPr>
          <w:lang w:val="en-US"/>
        </w:rPr>
      </w:pPr>
      <w:r w:rsidRPr="00564A49">
        <w:rPr>
          <w:lang w:val="en-US"/>
        </w:rPr>
        <w:t>If vps_poc_lsb_aligned_flag is equal to 0, affectedLayerList consists of the nuh_layer_id of the current picture.</w:t>
      </w:r>
    </w:p>
    <w:p w:rsidR="007E173E" w:rsidRPr="00564A49" w:rsidRDefault="007E173E" w:rsidP="007E173E">
      <w:pPr>
        <w:numPr>
          <w:ilvl w:val="0"/>
          <w:numId w:val="7"/>
        </w:numPr>
        <w:tabs>
          <w:tab w:val="left" w:pos="360"/>
        </w:tabs>
        <w:textAlignment w:val="auto"/>
        <w:rPr>
          <w:lang w:val="en-US"/>
        </w:rPr>
      </w:pPr>
      <w:r w:rsidRPr="00564A49">
        <w:rPr>
          <w:lang w:val="en-US"/>
        </w:rPr>
        <w:t>Otherwise, affectedLayerList consists of the nuh_layer_id of the current picture and</w:t>
      </w:r>
      <w:r w:rsidRPr="00564A49">
        <w:rPr>
          <w:lang w:val="en-US" w:eastAsia="ja-JP"/>
        </w:rPr>
        <w:t xml:space="preserve"> the nuh_layer_id values equal to PredictedLayerId[ currNuhLayerId ][ j ] for all values of j in the range of 0 to NumPredictedLayers[ currNuhLayerId ] − 1, inclusive, where currNuhLayerId is the nuh_layer_id value of the current picture.</w:t>
      </w:r>
    </w:p>
    <w:p w:rsidR="007E173E" w:rsidRPr="00564A49" w:rsidRDefault="007E173E" w:rsidP="007E173E">
      <w:pPr>
        <w:rPr>
          <w:lang w:val="en-US"/>
        </w:rPr>
      </w:pPr>
      <w:r w:rsidRPr="00564A49">
        <w:rPr>
          <w:lang w:val="en-US"/>
        </w:rPr>
        <w:t>If pocResettingFlag is equal to 1, the following applies:</w:t>
      </w:r>
    </w:p>
    <w:p w:rsidR="007E173E" w:rsidRPr="00564A49" w:rsidRDefault="007E173E" w:rsidP="007E173E">
      <w:pPr>
        <w:numPr>
          <w:ilvl w:val="0"/>
          <w:numId w:val="7"/>
        </w:numPr>
        <w:tabs>
          <w:tab w:val="clear" w:pos="794"/>
          <w:tab w:val="left" w:pos="360"/>
        </w:tabs>
        <w:textAlignment w:val="auto"/>
        <w:rPr>
          <w:lang w:val="en-US"/>
        </w:rPr>
      </w:pPr>
      <w:r w:rsidRPr="00564A49">
        <w:rPr>
          <w:lang w:val="en-US"/>
        </w:rPr>
        <w:t>When FirstPicInLayerDecodedFlag[ nuh_layer_id ] is equal to 1, the following applies:</w:t>
      </w:r>
    </w:p>
    <w:p w:rsidR="007E173E" w:rsidRPr="00564A49" w:rsidRDefault="007E173E" w:rsidP="007E173E">
      <w:pPr>
        <w:numPr>
          <w:ilvl w:val="1"/>
          <w:numId w:val="7"/>
        </w:numPr>
        <w:tabs>
          <w:tab w:val="clear" w:pos="794"/>
          <w:tab w:val="clear" w:pos="1080"/>
          <w:tab w:val="left" w:pos="360"/>
          <w:tab w:val="num" w:pos="720"/>
        </w:tabs>
        <w:ind w:left="720"/>
        <w:textAlignment w:val="auto"/>
        <w:rPr>
          <w:lang w:val="en-US" w:eastAsia="ja-JP"/>
        </w:rPr>
      </w:pPr>
      <w:r w:rsidRPr="00564A49">
        <w:rPr>
          <w:lang w:val="en-US" w:eastAsia="ja-JP"/>
        </w:rPr>
        <w:t>The variables pocMsbDelta, pocLsbDelta and DeltaPocVal are derived as follows:</w:t>
      </w:r>
    </w:p>
    <w:p w:rsidR="007E173E" w:rsidRPr="00564A49" w:rsidRDefault="007E173E" w:rsidP="007E173E">
      <w:pPr>
        <w:pStyle w:val="Equation"/>
        <w:tabs>
          <w:tab w:val="clear" w:pos="794"/>
          <w:tab w:val="clear" w:pos="1588"/>
          <w:tab w:val="left" w:pos="851"/>
          <w:tab w:val="left" w:pos="1134"/>
          <w:tab w:val="left" w:pos="1418"/>
          <w:tab w:val="left" w:pos="1701"/>
        </w:tabs>
        <w:spacing w:before="180"/>
        <w:ind w:left="567"/>
        <w:rPr>
          <w:sz w:val="20"/>
          <w:szCs w:val="20"/>
          <w:lang w:val="en-US"/>
        </w:rPr>
      </w:pPr>
      <w:r w:rsidRPr="00564A49">
        <w:rPr>
          <w:sz w:val="20"/>
          <w:lang w:val="en-US"/>
        </w:rPr>
        <w:tab/>
        <w:t xml:space="preserve">if( poc_reset_idc  = =  </w:t>
      </w:r>
      <w:r w:rsidRPr="00564A49">
        <w:rPr>
          <w:sz w:val="20"/>
          <w:szCs w:val="20"/>
          <w:lang w:val="en-US"/>
        </w:rPr>
        <w:t>3 )</w:t>
      </w:r>
      <w:r w:rsidRPr="00564A49">
        <w:rPr>
          <w:sz w:val="20"/>
          <w:lang w:val="en-US"/>
        </w:rPr>
        <w:br/>
      </w:r>
      <w:r w:rsidRPr="00564A49">
        <w:rPr>
          <w:sz w:val="20"/>
          <w:lang w:val="en-US"/>
        </w:rPr>
        <w:tab/>
      </w:r>
      <w:r w:rsidRPr="00564A49">
        <w:rPr>
          <w:sz w:val="20"/>
          <w:lang w:val="en-US"/>
        </w:rPr>
        <w:tab/>
        <w:t>pocLsbVal = poc_lsb_val</w:t>
      </w:r>
      <w:r w:rsidRPr="00564A49">
        <w:rPr>
          <w:sz w:val="20"/>
          <w:lang w:val="en-US"/>
        </w:rPr>
        <w:br/>
      </w:r>
      <w:r w:rsidRPr="00564A49">
        <w:rPr>
          <w:sz w:val="20"/>
          <w:lang w:val="en-US"/>
        </w:rPr>
        <w:lastRenderedPageBreak/>
        <w:tab/>
        <w:t>else</w:t>
      </w:r>
      <w:r w:rsidRPr="00564A49">
        <w:rPr>
          <w:sz w:val="20"/>
          <w:lang w:val="en-US"/>
        </w:rPr>
        <w:br/>
      </w:r>
      <w:r w:rsidRPr="00564A49">
        <w:rPr>
          <w:sz w:val="20"/>
          <w:lang w:val="en-US"/>
        </w:rPr>
        <w:tab/>
      </w:r>
      <w:r w:rsidRPr="00564A49">
        <w:rPr>
          <w:sz w:val="20"/>
          <w:lang w:val="en-US"/>
        </w:rPr>
        <w:tab/>
        <w:t>pocLsbVal = slice_</w:t>
      </w:r>
      <w:r w:rsidRPr="00564A49">
        <w:rPr>
          <w:sz w:val="20"/>
          <w:szCs w:val="20"/>
          <w:lang w:val="en-US"/>
        </w:rPr>
        <w:t>pic_order_cnt_lsb</w:t>
      </w:r>
      <w:r w:rsidRPr="00564A49">
        <w:rPr>
          <w:sz w:val="20"/>
          <w:lang w:val="en-US"/>
        </w:rPr>
        <w:br/>
      </w:r>
      <w:r w:rsidRPr="00564A49">
        <w:rPr>
          <w:sz w:val="20"/>
          <w:lang w:val="en-US"/>
        </w:rPr>
        <w:tab/>
        <w:t xml:space="preserve">if(  </w:t>
      </w:r>
      <w:r w:rsidRPr="00564A49">
        <w:rPr>
          <w:sz w:val="20"/>
          <w:szCs w:val="20"/>
          <w:lang w:val="en-US"/>
        </w:rPr>
        <w:t>poc_msb_val_present_flag  )</w:t>
      </w:r>
      <w:r w:rsidRPr="00564A49">
        <w:rPr>
          <w:sz w:val="20"/>
          <w:lang w:val="en-US"/>
        </w:rPr>
        <w:br/>
      </w:r>
      <w:r w:rsidRPr="00564A49">
        <w:rPr>
          <w:sz w:val="20"/>
          <w:lang w:val="en-US"/>
        </w:rPr>
        <w:tab/>
      </w:r>
      <w:r w:rsidRPr="00564A49">
        <w:rPr>
          <w:sz w:val="20"/>
          <w:lang w:val="en-US"/>
        </w:rPr>
        <w:tab/>
      </w:r>
      <w:r w:rsidRPr="00564A49">
        <w:rPr>
          <w:sz w:val="20"/>
          <w:szCs w:val="20"/>
          <w:lang w:val="en-US"/>
        </w:rPr>
        <w:t xml:space="preserve">pocMsbDelta = </w:t>
      </w:r>
      <w:r w:rsidRPr="00564A49">
        <w:rPr>
          <w:sz w:val="20"/>
          <w:szCs w:val="20"/>
        </w:rPr>
        <w:t xml:space="preserve">poc_msb_val * </w:t>
      </w:r>
      <w:r w:rsidRPr="00564A49">
        <w:rPr>
          <w:sz w:val="20"/>
          <w:szCs w:val="20"/>
          <w:lang w:val="en-US"/>
        </w:rPr>
        <w:t>MaxPicOrderCntLsb</w:t>
      </w:r>
      <w:r w:rsidRPr="00564A49">
        <w:rPr>
          <w:sz w:val="20"/>
          <w:szCs w:val="20"/>
          <w:lang w:val="en-US"/>
        </w:rPr>
        <w:br/>
      </w:r>
      <w:r w:rsidRPr="00564A49">
        <w:rPr>
          <w:sz w:val="20"/>
          <w:lang w:val="en-US"/>
        </w:rPr>
        <w:tab/>
        <w:t>else {</w:t>
      </w:r>
      <w:r w:rsidRPr="00564A49">
        <w:rPr>
          <w:sz w:val="20"/>
          <w:lang w:val="en-US"/>
        </w:rPr>
        <w:br/>
      </w:r>
      <w:r w:rsidRPr="00564A49">
        <w:rPr>
          <w:sz w:val="20"/>
          <w:lang w:val="en-US"/>
        </w:rPr>
        <w:tab/>
      </w:r>
      <w:r w:rsidRPr="00564A49">
        <w:rPr>
          <w:sz w:val="20"/>
          <w:lang w:val="en-US"/>
        </w:rPr>
        <w:tab/>
        <w:t>prevPicOrderCntLsb = PrevPicOrderCnt[ nuh_layer_id ] &amp; ( MaxPicOrderCntLsb − 1 )</w:t>
      </w:r>
      <w:r w:rsidRPr="00564A49">
        <w:rPr>
          <w:sz w:val="20"/>
          <w:lang w:val="en-US"/>
        </w:rPr>
        <w:br/>
      </w:r>
      <w:r w:rsidRPr="00564A49">
        <w:rPr>
          <w:sz w:val="20"/>
          <w:lang w:val="en-US"/>
        </w:rPr>
        <w:tab/>
      </w:r>
      <w:r w:rsidRPr="00564A49">
        <w:rPr>
          <w:sz w:val="20"/>
          <w:lang w:val="en-US"/>
        </w:rPr>
        <w:tab/>
        <w:t>prevPicOrderCntMsb = PrevPicOrderCnt[ nuh_layer_id ] − prevPicOrderCntLsb</w:t>
      </w:r>
      <w:r w:rsidRPr="00564A49">
        <w:rPr>
          <w:sz w:val="20"/>
          <w:lang w:val="en-US"/>
        </w:rPr>
        <w:br/>
      </w:r>
      <w:r w:rsidRPr="00564A49">
        <w:rPr>
          <w:sz w:val="20"/>
          <w:lang w:val="en-US"/>
        </w:rPr>
        <w:tab/>
      </w:r>
      <w:r w:rsidRPr="00564A49">
        <w:rPr>
          <w:sz w:val="20"/>
          <w:lang w:val="en-US"/>
        </w:rPr>
        <w:tab/>
      </w:r>
      <w:r w:rsidRPr="00564A49">
        <w:rPr>
          <w:sz w:val="20"/>
          <w:szCs w:val="20"/>
          <w:lang w:val="en-US"/>
        </w:rPr>
        <w:t>pocMsbDelta = getCurrMsb( pocLsbVal, prevPicOrderCntLsb, prevPicOrderCntMsb,</w:t>
      </w:r>
      <w:r w:rsidRPr="00564A49">
        <w:rPr>
          <w:sz w:val="20"/>
          <w:szCs w:val="20"/>
          <w:lang w:val="en-US"/>
        </w:rPr>
        <w:br/>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szCs w:val="20"/>
          <w:lang w:val="en-US"/>
        </w:rPr>
        <w:t>MaxPicOrderCntLsb )</w:t>
      </w:r>
      <w:r w:rsidRPr="00564A49">
        <w:rPr>
          <w:sz w:val="20"/>
          <w:szCs w:val="20"/>
          <w:lang w:val="en-US"/>
        </w:rPr>
        <w:br/>
      </w:r>
      <w:r w:rsidRPr="00564A49">
        <w:rPr>
          <w:sz w:val="20"/>
          <w:lang w:val="en-US"/>
        </w:rPr>
        <w:tab/>
      </w:r>
      <w:r w:rsidRPr="00564A49">
        <w:rPr>
          <w:sz w:val="20"/>
          <w:szCs w:val="20"/>
          <w:lang w:val="en-US"/>
        </w:rPr>
        <w:t>}</w:t>
      </w:r>
      <w:r w:rsidRPr="00564A49">
        <w:rPr>
          <w:sz w:val="20"/>
          <w:szCs w:val="20"/>
          <w:lang w:val="en-US"/>
        </w:rPr>
        <w:br/>
      </w:r>
      <w:r w:rsidRPr="00564A49">
        <w:rPr>
          <w:sz w:val="20"/>
          <w:lang w:val="en-US"/>
        </w:rPr>
        <w:tab/>
        <w:t>if( poc_reset_idc  = =  2  | |  ( poc_reset_idc  = =  3  &amp;&amp;  full_poc_reset_flag ) )</w:t>
      </w:r>
      <w:r w:rsidRPr="00564A49">
        <w:rPr>
          <w:sz w:val="20"/>
          <w:lang w:val="en-US"/>
        </w:rPr>
        <w:br/>
      </w:r>
      <w:r w:rsidRPr="00564A49">
        <w:rPr>
          <w:sz w:val="20"/>
          <w:lang w:val="en-US"/>
        </w:rPr>
        <w:tab/>
      </w:r>
      <w:r w:rsidRPr="00564A49">
        <w:rPr>
          <w:sz w:val="20"/>
          <w:lang w:val="en-US"/>
        </w:rPr>
        <w:tab/>
        <w:t>pocLsbDelta = pocLsbVal</w:t>
      </w:r>
      <w:r w:rsidRPr="00564A49">
        <w:rPr>
          <w:sz w:val="20"/>
          <w:lang w:val="en-US"/>
        </w:rPr>
        <w:br/>
      </w:r>
      <w:r w:rsidRPr="00564A49">
        <w:rPr>
          <w:sz w:val="20"/>
          <w:lang w:val="en-US"/>
        </w:rPr>
        <w:tab/>
        <w:t>else</w:t>
      </w:r>
      <w:r w:rsidRPr="00564A49">
        <w:rPr>
          <w:sz w:val="20"/>
          <w:lang w:val="en-US"/>
        </w:rPr>
        <w:br/>
      </w:r>
      <w:r w:rsidRPr="00564A49">
        <w:rPr>
          <w:sz w:val="20"/>
          <w:lang w:val="en-US"/>
        </w:rPr>
        <w:tab/>
      </w:r>
      <w:r w:rsidRPr="00564A49">
        <w:rPr>
          <w:sz w:val="20"/>
          <w:lang w:val="en-US"/>
        </w:rPr>
        <w:tab/>
        <w:t>pocLsbDelta = 0</w:t>
      </w:r>
      <w:r w:rsidRPr="00564A49">
        <w:rPr>
          <w:sz w:val="20"/>
          <w:lang w:val="en-US"/>
        </w:rPr>
        <w:br/>
      </w:r>
      <w:r w:rsidRPr="00564A49">
        <w:rPr>
          <w:sz w:val="20"/>
          <w:lang w:val="en-US"/>
        </w:rPr>
        <w:tab/>
      </w:r>
      <w:r w:rsidRPr="00564A49">
        <w:rPr>
          <w:sz w:val="20"/>
          <w:szCs w:val="20"/>
        </w:rPr>
        <w:t>DeltaPocVal  =  pocMsbDelta + pocLsbDelta</w:t>
      </w:r>
    </w:p>
    <w:p w:rsidR="007E173E" w:rsidRPr="00564A49" w:rsidRDefault="007E173E" w:rsidP="007E173E">
      <w:pPr>
        <w:numPr>
          <w:ilvl w:val="1"/>
          <w:numId w:val="7"/>
        </w:numPr>
        <w:tabs>
          <w:tab w:val="clear" w:pos="794"/>
          <w:tab w:val="clear" w:pos="1080"/>
          <w:tab w:val="left" w:pos="360"/>
          <w:tab w:val="num" w:pos="720"/>
        </w:tabs>
        <w:ind w:left="720"/>
        <w:textAlignment w:val="auto"/>
        <w:rPr>
          <w:lang w:val="en-US" w:eastAsia="ja-JP"/>
        </w:rPr>
      </w:pPr>
      <w:r w:rsidRPr="00564A49">
        <w:rPr>
          <w:lang w:val="en-US" w:eastAsia="ja-JP"/>
        </w:rPr>
        <w:t xml:space="preserve">The PicOrderCntVal of each picture that is in the DPB and has nuh_layer_id value nuhLayerId for which </w:t>
      </w:r>
      <w:r w:rsidRPr="00564A49">
        <w:rPr>
          <w:lang w:val="en-US"/>
        </w:rPr>
        <w:t>PocDecrementedInDPBFlag[ nuhLayerId ] is equal to 0</w:t>
      </w:r>
      <w:r w:rsidRPr="00564A49">
        <w:rPr>
          <w:lang w:val="en-US" w:eastAsia="ja-JP"/>
        </w:rPr>
        <w:t xml:space="preserve"> and that is equal to any value in affectedLayerList is decremented by DeltaPocVal.</w:t>
      </w:r>
    </w:p>
    <w:p w:rsidR="007E173E" w:rsidRPr="00564A49" w:rsidRDefault="007E173E" w:rsidP="007E173E">
      <w:pPr>
        <w:numPr>
          <w:ilvl w:val="1"/>
          <w:numId w:val="7"/>
        </w:numPr>
        <w:tabs>
          <w:tab w:val="clear" w:pos="794"/>
          <w:tab w:val="clear" w:pos="1080"/>
          <w:tab w:val="left" w:pos="360"/>
          <w:tab w:val="num" w:pos="720"/>
        </w:tabs>
        <w:ind w:left="720"/>
        <w:textAlignment w:val="auto"/>
        <w:rPr>
          <w:lang w:val="en-US" w:eastAsia="ja-JP"/>
        </w:rPr>
      </w:pPr>
      <w:r w:rsidRPr="00564A49">
        <w:rPr>
          <w:lang w:val="en-US" w:eastAsia="ja-JP"/>
        </w:rPr>
        <w:t>PocDecrementedInDPBFlag[ nuhLayerId ] is set equal to 1 for each value of nuhLayerId included in affectedLayerList.</w:t>
      </w:r>
    </w:p>
    <w:p w:rsidR="007E173E" w:rsidRPr="00564A49" w:rsidRDefault="007E173E" w:rsidP="007E173E">
      <w:pPr>
        <w:numPr>
          <w:ilvl w:val="0"/>
          <w:numId w:val="7"/>
        </w:numPr>
        <w:tabs>
          <w:tab w:val="left" w:pos="360"/>
        </w:tabs>
        <w:textAlignment w:val="auto"/>
        <w:rPr>
          <w:lang w:val="en-US"/>
        </w:rPr>
      </w:pPr>
      <w:r w:rsidRPr="00564A49">
        <w:rPr>
          <w:lang w:val="en-US"/>
        </w:rPr>
        <w:t>The PicOrderCntVal of the current picture is derived as follows:</w:t>
      </w:r>
    </w:p>
    <w:p w:rsidR="007E173E" w:rsidRPr="00564A49" w:rsidRDefault="007E173E" w:rsidP="007E173E">
      <w:pPr>
        <w:pStyle w:val="Equation"/>
        <w:tabs>
          <w:tab w:val="clear" w:pos="794"/>
          <w:tab w:val="clear" w:pos="1588"/>
          <w:tab w:val="left" w:pos="851"/>
          <w:tab w:val="left" w:pos="1134"/>
          <w:tab w:val="left" w:pos="1418"/>
          <w:tab w:val="left" w:pos="1701"/>
        </w:tabs>
        <w:spacing w:before="180"/>
        <w:ind w:left="567"/>
        <w:rPr>
          <w:sz w:val="20"/>
          <w:lang w:val="en-US"/>
        </w:rPr>
      </w:pPr>
      <w:r w:rsidRPr="00564A49">
        <w:rPr>
          <w:sz w:val="20"/>
          <w:lang w:val="en-US"/>
        </w:rPr>
        <w:t>if( poc_reset_idc  = =  1 )</w:t>
      </w:r>
      <w:r w:rsidRPr="00564A49">
        <w:rPr>
          <w:sz w:val="20"/>
          <w:lang w:val="en-US"/>
        </w:rPr>
        <w:br/>
      </w:r>
      <w:r w:rsidRPr="00564A49">
        <w:rPr>
          <w:sz w:val="20"/>
          <w:lang w:val="en-US"/>
        </w:rPr>
        <w:tab/>
        <w:t>PicOrderCntVal = slice_</w:t>
      </w:r>
      <w:r w:rsidRPr="00564A49">
        <w:rPr>
          <w:sz w:val="20"/>
          <w:szCs w:val="20"/>
          <w:lang w:val="en-US"/>
        </w:rPr>
        <w:t>pic_order_cnt_lsb</w:t>
      </w:r>
      <w:r w:rsidRPr="00564A49">
        <w:rPr>
          <w:sz w:val="20"/>
          <w:lang w:val="en-US"/>
        </w:rPr>
        <w:br/>
        <w:t>else if( poc_reset_idc  = =  2 )</w:t>
      </w:r>
      <w:r w:rsidRPr="00564A49">
        <w:rPr>
          <w:sz w:val="20"/>
          <w:lang w:val="en-US"/>
        </w:rPr>
        <w:br/>
      </w:r>
      <w:r w:rsidRPr="00564A49">
        <w:rPr>
          <w:sz w:val="20"/>
          <w:lang w:val="en-US"/>
        </w:rPr>
        <w:tab/>
        <w:t>PicOrderCntVal = 0</w:t>
      </w:r>
      <w:r w:rsidRPr="00564A49">
        <w:rPr>
          <w:sz w:val="20"/>
          <w:lang w:val="en-US"/>
        </w:rPr>
        <w:br/>
        <w:t>else { // poc_reset_idc  = =  3</w:t>
      </w:r>
      <w:r w:rsidRPr="00564A49">
        <w:rPr>
          <w:sz w:val="20"/>
          <w:lang w:val="en-US"/>
        </w:rPr>
        <w:br/>
      </w:r>
      <w:r w:rsidRPr="00564A49">
        <w:rPr>
          <w:sz w:val="20"/>
          <w:lang w:val="en-US"/>
        </w:rPr>
        <w:tab/>
        <w:t>PicOrderCntMsb = getCurrMsb( slice_</w:t>
      </w:r>
      <w:r w:rsidRPr="00564A49">
        <w:rPr>
          <w:sz w:val="20"/>
          <w:szCs w:val="20"/>
          <w:lang w:val="en-US"/>
        </w:rPr>
        <w:t>pic_order_cnt_lsb</w:t>
      </w:r>
      <w:r w:rsidRPr="00564A49">
        <w:rPr>
          <w:sz w:val="20"/>
          <w:lang w:val="en-US"/>
        </w:rPr>
        <w:t>, full_poc_reset_flag ? 0 : poc_lsb_val,</w:t>
      </w:r>
      <w:r w:rsidRPr="00564A49">
        <w:rPr>
          <w:sz w:val="20"/>
          <w:lang w:val="en-US"/>
        </w:rPr>
        <w:br/>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t>0, MaxPicOrderCntLsb )</w:t>
      </w:r>
      <w:r w:rsidRPr="00564A49">
        <w:rPr>
          <w:sz w:val="20"/>
          <w:lang w:val="en-US"/>
        </w:rPr>
        <w:br/>
      </w:r>
      <w:r w:rsidRPr="00564A49">
        <w:rPr>
          <w:sz w:val="20"/>
          <w:lang w:val="en-US"/>
        </w:rPr>
        <w:tab/>
        <w:t>PicOrderCntVal = PicOrderCntMsb + slice_</w:t>
      </w:r>
      <w:r w:rsidRPr="00564A49">
        <w:rPr>
          <w:sz w:val="20"/>
          <w:szCs w:val="20"/>
          <w:lang w:val="en-US"/>
        </w:rPr>
        <w:t>pic_order_cnt_lsb</w:t>
      </w:r>
      <w:r w:rsidRPr="00564A49">
        <w:rPr>
          <w:sz w:val="20"/>
          <w:lang w:val="en-US"/>
        </w:rPr>
        <w:br/>
        <w:t>}</w:t>
      </w:r>
    </w:p>
    <w:p w:rsidR="007E173E" w:rsidRPr="00564A49" w:rsidRDefault="007E173E" w:rsidP="007E173E">
      <w:pPr>
        <w:numPr>
          <w:ilvl w:val="12"/>
          <w:numId w:val="0"/>
        </w:numPr>
        <w:rPr>
          <w:lang w:val="en-US"/>
        </w:rPr>
      </w:pPr>
      <w:r w:rsidRPr="00564A49">
        <w:rPr>
          <w:lang w:val="en-US" w:eastAsia="ja-JP"/>
        </w:rPr>
        <w:t>Otherwise,</w:t>
      </w:r>
      <w:r w:rsidRPr="00564A49">
        <w:rPr>
          <w:lang w:val="en-US"/>
        </w:rPr>
        <w:t xml:space="preserve"> the following applies:</w:t>
      </w:r>
    </w:p>
    <w:p w:rsidR="007E173E" w:rsidRPr="00564A49" w:rsidRDefault="007E173E" w:rsidP="007E173E">
      <w:pPr>
        <w:numPr>
          <w:ilvl w:val="0"/>
          <w:numId w:val="7"/>
        </w:numPr>
        <w:tabs>
          <w:tab w:val="left" w:pos="360"/>
        </w:tabs>
        <w:textAlignment w:val="auto"/>
        <w:rPr>
          <w:lang w:val="en-US"/>
        </w:rPr>
      </w:pPr>
      <w:r w:rsidRPr="00564A49">
        <w:rPr>
          <w:lang w:val="en-US"/>
        </w:rPr>
        <w:t>The PicOrderCntVal of the current picture is derived as follows:</w:t>
      </w:r>
    </w:p>
    <w:p w:rsidR="007E173E" w:rsidRPr="00564A49" w:rsidRDefault="007E173E" w:rsidP="007E173E">
      <w:pPr>
        <w:numPr>
          <w:ilvl w:val="12"/>
          <w:numId w:val="0"/>
        </w:numPr>
        <w:ind w:left="360"/>
        <w:jc w:val="left"/>
        <w:rPr>
          <w:lang w:val="en-US"/>
        </w:rPr>
      </w:pPr>
      <w:r w:rsidRPr="00564A49">
        <w:rPr>
          <w:lang w:val="en-US"/>
        </w:rPr>
        <w:t>if( poc_msb_val_present_flag )</w:t>
      </w:r>
      <w:r w:rsidRPr="00564A49">
        <w:rPr>
          <w:lang w:val="en-US"/>
        </w:rPr>
        <w:br/>
      </w:r>
      <w:r w:rsidRPr="00564A49">
        <w:rPr>
          <w:lang w:val="en-US"/>
        </w:rPr>
        <w:tab/>
        <w:t xml:space="preserve">PicOrderCntMsb = </w:t>
      </w:r>
      <w:r w:rsidRPr="00564A49">
        <w:t xml:space="preserve">poc_msb_val * </w:t>
      </w:r>
      <w:r w:rsidRPr="00564A49">
        <w:rPr>
          <w:lang w:val="en-US"/>
        </w:rPr>
        <w:t xml:space="preserve">MaxPicOrderCntLsb </w:t>
      </w:r>
      <w:r w:rsidRPr="00564A49">
        <w:rPr>
          <w:lang w:val="en-US"/>
        </w:rPr>
        <w:br/>
        <w:t>else if(!FirstPicInLayerDecodedFlag[ nuh_layer_id ]  |</w:t>
      </w:r>
      <w:r w:rsidRPr="00564A49">
        <w:rPr>
          <w:rFonts w:eastAsia="SimSun"/>
          <w:lang w:val="en-US" w:eastAsia="zh-CN"/>
        </w:rPr>
        <w:t> </w:t>
      </w:r>
      <w:r w:rsidRPr="00564A49">
        <w:rPr>
          <w:lang w:val="en-US"/>
        </w:rPr>
        <w:t>|</w:t>
      </w:r>
      <w:r w:rsidRPr="00564A49">
        <w:rPr>
          <w:lang w:val="en-US"/>
        </w:rPr>
        <w:br/>
      </w:r>
      <w:r w:rsidRPr="00564A49">
        <w:rPr>
          <w:lang w:val="en-US"/>
        </w:rPr>
        <w:tab/>
      </w:r>
      <w:r w:rsidRPr="00564A49">
        <w:rPr>
          <w:lang w:val="en-US"/>
        </w:rPr>
        <w:tab/>
      </w:r>
      <w:r w:rsidRPr="00564A49">
        <w:rPr>
          <w:lang w:val="en-US"/>
        </w:rPr>
        <w:tab/>
        <w:t>nal_unit_type  = =  IDR_N_LP  | |  nal_unit_type  = =  IDR_W_RADL )</w:t>
      </w:r>
      <w:r w:rsidRPr="00564A49">
        <w:rPr>
          <w:lang w:val="en-US"/>
        </w:rPr>
        <w:br/>
      </w:r>
      <w:r w:rsidRPr="00564A49">
        <w:rPr>
          <w:lang w:val="en-US"/>
        </w:rPr>
        <w:tab/>
        <w:t>PicOrderCntMsb = 0</w:t>
      </w:r>
      <w:r w:rsidRPr="00564A49">
        <w:rPr>
          <w:lang w:val="en-US"/>
        </w:rPr>
        <w:br/>
        <w:t>else {</w:t>
      </w:r>
      <w:r w:rsidRPr="00564A49">
        <w:rPr>
          <w:lang w:val="en-US"/>
        </w:rPr>
        <w:br/>
      </w:r>
      <w:r w:rsidRPr="00564A49">
        <w:rPr>
          <w:lang w:val="en-US"/>
        </w:rPr>
        <w:tab/>
        <w:t>prevPicOrderCntLsb = PrevPicOrderCnt[ nuh_layer_id ] &amp; ( MaxPicOrderCntLsb − 1 ).</w:t>
      </w:r>
      <w:r w:rsidRPr="00564A49">
        <w:rPr>
          <w:lang w:val="en-US"/>
        </w:rPr>
        <w:br/>
      </w:r>
      <w:r w:rsidRPr="00564A49">
        <w:rPr>
          <w:lang w:val="en-US"/>
        </w:rPr>
        <w:tab/>
        <w:t>prevPicOrderCntMsb = PrevPicOrderCnt[ nuh_layer_id ] − prevPicOrderCntLsb</w:t>
      </w:r>
      <w:r w:rsidRPr="00564A49">
        <w:rPr>
          <w:lang w:val="en-US"/>
        </w:rPr>
        <w:br/>
      </w:r>
      <w:r w:rsidRPr="00564A49">
        <w:rPr>
          <w:lang w:val="en-US"/>
        </w:rPr>
        <w:tab/>
        <w:t>PicOrderCntMsb =  getCurrMsb( slice_pic_order_cnt_lsb, prevPicOrderCntLsb, prevPicOrderCntMsb,</w:t>
      </w:r>
      <w:r w:rsidRPr="00564A49">
        <w:rPr>
          <w:lang w:val="en-US"/>
        </w:rPr>
        <w:br/>
      </w: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lang w:val="en-US"/>
        </w:rPr>
        <w:tab/>
        <w:t>MaxPicOrderCntLsb )</w:t>
      </w:r>
      <w:r w:rsidRPr="00564A49">
        <w:rPr>
          <w:lang w:val="en-US"/>
        </w:rPr>
        <w:br/>
        <w:t>}</w:t>
      </w:r>
      <w:r w:rsidRPr="00564A49">
        <w:rPr>
          <w:lang w:val="en-US"/>
        </w:rPr>
        <w:br/>
        <w:t>PicOrderCntVal = PicOrderCntMsb + slice_pic_order_cnt_lsb</w:t>
      </w:r>
    </w:p>
    <w:p w:rsidR="007E173E" w:rsidRPr="00564A49" w:rsidRDefault="007E173E" w:rsidP="007E173E">
      <w:pPr>
        <w:rPr>
          <w:lang w:val="en-US" w:eastAsia="ja-JP"/>
        </w:rPr>
      </w:pPr>
      <w:r w:rsidRPr="00564A49">
        <w:rPr>
          <w:lang w:val="en-US" w:eastAsia="ja-JP"/>
        </w:rPr>
        <w:t>The value of PrevPicOrderCnt[ lId ]</w:t>
      </w:r>
      <w:r w:rsidRPr="00564A49">
        <w:rPr>
          <w:lang w:val="en-US"/>
        </w:rPr>
        <w:t xml:space="preserve"> for each of the lId values included in affectedLayerList</w:t>
      </w:r>
      <w:r w:rsidRPr="00564A49">
        <w:rPr>
          <w:lang w:val="en-US" w:eastAsia="ja-JP"/>
        </w:rPr>
        <w:t xml:space="preserve"> is derived as follows:</w:t>
      </w:r>
    </w:p>
    <w:p w:rsidR="007E173E" w:rsidRPr="00564A49" w:rsidRDefault="007E173E" w:rsidP="007E173E">
      <w:pPr>
        <w:numPr>
          <w:ilvl w:val="1"/>
          <w:numId w:val="7"/>
        </w:numPr>
        <w:tabs>
          <w:tab w:val="clear" w:pos="794"/>
          <w:tab w:val="clear" w:pos="1080"/>
          <w:tab w:val="num" w:pos="360"/>
        </w:tabs>
        <w:ind w:left="360"/>
        <w:textAlignment w:val="auto"/>
        <w:rPr>
          <w:lang w:val="en-US" w:eastAsia="ja-JP"/>
        </w:rPr>
      </w:pPr>
      <w:r w:rsidRPr="00564A49">
        <w:rPr>
          <w:lang w:val="en-US" w:eastAsia="ja-JP"/>
        </w:rPr>
        <w:t xml:space="preserve">If </w:t>
      </w:r>
      <w:r w:rsidRPr="00564A49">
        <w:rPr>
          <w:lang w:val="en-US"/>
        </w:rPr>
        <w:t>the current picture is not a RASL picture, a RADL picture or a sub-layer non-reference picture, and the current picture has TemporalId equal to 0</w:t>
      </w:r>
      <w:r w:rsidRPr="00564A49">
        <w:rPr>
          <w:lang w:val="en-US" w:eastAsia="ja-JP"/>
        </w:rPr>
        <w:t xml:space="preserve"> and </w:t>
      </w:r>
      <w:r w:rsidRPr="00564A49">
        <w:t>discardable_flag equal to 0</w:t>
      </w:r>
      <w:r w:rsidRPr="00564A49">
        <w:rPr>
          <w:lang w:val="en-US"/>
        </w:rPr>
        <w:t>, PrevPicOrderCnt[ lId ] is set equal to PicOrderCntVal.</w:t>
      </w:r>
    </w:p>
    <w:p w:rsidR="007E173E" w:rsidRPr="00564A49" w:rsidRDefault="007E173E" w:rsidP="007E173E">
      <w:pPr>
        <w:numPr>
          <w:ilvl w:val="1"/>
          <w:numId w:val="7"/>
        </w:numPr>
        <w:tabs>
          <w:tab w:val="clear" w:pos="794"/>
          <w:tab w:val="clear" w:pos="1080"/>
          <w:tab w:val="num" w:pos="360"/>
        </w:tabs>
        <w:ind w:left="360"/>
        <w:textAlignment w:val="auto"/>
        <w:rPr>
          <w:lang w:val="en-US" w:eastAsia="ja-JP"/>
        </w:rPr>
      </w:pPr>
      <w:r w:rsidRPr="00564A49">
        <w:rPr>
          <w:lang w:val="en-US"/>
        </w:rPr>
        <w:t xml:space="preserve">Otherwise, when poc_reset_idc is equal to 3 and one of the following conditions is true, PrevPicOrderCnt[ lId ] is set equal to </w:t>
      </w:r>
      <w:r w:rsidRPr="00564A49">
        <w:rPr>
          <w:lang w:val="en-CA"/>
        </w:rPr>
        <w:t>( </w:t>
      </w:r>
      <w:r w:rsidRPr="00564A49">
        <w:rPr>
          <w:lang w:val="en-US"/>
        </w:rPr>
        <w:t>full_poc_reset_flag ? 0 : poc_lsb_val</w:t>
      </w:r>
      <w:r w:rsidRPr="00564A49">
        <w:rPr>
          <w:lang w:val="en-CA"/>
        </w:rPr>
        <w:t> )</w:t>
      </w:r>
      <w:r w:rsidRPr="00564A49">
        <w:rPr>
          <w:lang w:val="en-US"/>
        </w:rPr>
        <w:t>:</w:t>
      </w:r>
    </w:p>
    <w:p w:rsidR="007E173E" w:rsidRPr="00564A49" w:rsidRDefault="007E173E" w:rsidP="007E173E">
      <w:pPr>
        <w:numPr>
          <w:ilvl w:val="1"/>
          <w:numId w:val="7"/>
        </w:numPr>
        <w:tabs>
          <w:tab w:val="clear" w:pos="794"/>
          <w:tab w:val="clear" w:pos="1080"/>
          <w:tab w:val="left" w:pos="360"/>
          <w:tab w:val="num" w:pos="720"/>
        </w:tabs>
        <w:ind w:left="720"/>
        <w:textAlignment w:val="auto"/>
        <w:rPr>
          <w:lang w:val="en-US"/>
        </w:rPr>
      </w:pPr>
      <w:r w:rsidRPr="00564A49">
        <w:rPr>
          <w:lang w:val="en-US"/>
        </w:rPr>
        <w:t>FirstPicInLayerDecodedFlag[ nuh_layer_id ] is equal to 0.</w:t>
      </w:r>
    </w:p>
    <w:p w:rsidR="007E173E" w:rsidRPr="00564A49" w:rsidRDefault="007E173E" w:rsidP="007E173E">
      <w:pPr>
        <w:numPr>
          <w:ilvl w:val="1"/>
          <w:numId w:val="7"/>
        </w:numPr>
        <w:tabs>
          <w:tab w:val="clear" w:pos="794"/>
          <w:tab w:val="clear" w:pos="1080"/>
          <w:tab w:val="left" w:pos="360"/>
          <w:tab w:val="num" w:pos="720"/>
        </w:tabs>
        <w:ind w:left="720"/>
        <w:textAlignment w:val="auto"/>
        <w:rPr>
          <w:lang w:val="en-US"/>
        </w:rPr>
      </w:pPr>
      <w:r w:rsidRPr="00564A49">
        <w:rPr>
          <w:lang w:val="en-US"/>
        </w:rPr>
        <w:t>FirstPicInLayerDecodedFlag[ nuh_layer_id ] is equal to 1 and the current picture is a POC resetting picture.</w:t>
      </w:r>
    </w:p>
    <w:p w:rsidR="007E173E" w:rsidRPr="00564A49" w:rsidRDefault="007E173E" w:rsidP="007E173E">
      <w:pPr>
        <w:tabs>
          <w:tab w:val="num" w:pos="720"/>
        </w:tabs>
        <w:rPr>
          <w:lang w:val="en-US"/>
        </w:rPr>
      </w:pPr>
      <w:r w:rsidRPr="00564A49">
        <w:rPr>
          <w:lang w:val="en-US" w:eastAsia="ja-JP"/>
        </w:rPr>
        <w:t xml:space="preserve">The </w:t>
      </w:r>
      <w:r w:rsidRPr="00564A49">
        <w:rPr>
          <w:lang w:val="en-US"/>
        </w:rPr>
        <w:t>value</w:t>
      </w:r>
      <w:r w:rsidRPr="00564A49">
        <w:rPr>
          <w:lang w:val="en-US" w:eastAsia="ja-JP"/>
        </w:rPr>
        <w:t xml:space="preserve"> of PicOrderCntVal</w:t>
      </w:r>
      <w:r w:rsidRPr="00564A49">
        <w:rPr>
          <w:lang w:val="en-US"/>
        </w:rPr>
        <w:t xml:space="preserve"> shall be in the range of −2</w:t>
      </w:r>
      <w:r w:rsidRPr="00564A49">
        <w:rPr>
          <w:vertAlign w:val="superscript"/>
          <w:lang w:val="en-US"/>
        </w:rPr>
        <w:t>31</w:t>
      </w:r>
      <w:r w:rsidRPr="00564A49">
        <w:rPr>
          <w:lang w:val="en-US"/>
        </w:rPr>
        <w:t xml:space="preserve"> to 2</w:t>
      </w:r>
      <w:r w:rsidRPr="00564A49">
        <w:rPr>
          <w:vertAlign w:val="superscript"/>
          <w:lang w:val="en-US"/>
        </w:rPr>
        <w:t>31</w:t>
      </w:r>
      <w:r w:rsidRPr="00564A49">
        <w:rPr>
          <w:lang w:val="en-US"/>
        </w:rPr>
        <w:t> − 1, inclusive. In one CVS, the PicOrderCntVal values for any two coded pictures in the same layer shall not be the same.</w:t>
      </w:r>
    </w:p>
    <w:p w:rsidR="007E173E" w:rsidRPr="00564A49" w:rsidRDefault="007E173E" w:rsidP="007E173E">
      <w:pPr>
        <w:rPr>
          <w:lang w:val="en-US"/>
        </w:rPr>
      </w:pPr>
      <w:r w:rsidRPr="00564A49">
        <w:rPr>
          <w:lang w:val="en-US"/>
        </w:rPr>
        <w:lastRenderedPageBreak/>
        <w:t>The function PicOrderCnt( picX ) is specified as follows:</w:t>
      </w:r>
    </w:p>
    <w:p w:rsidR="007E173E" w:rsidRPr="00564A49" w:rsidRDefault="007E173E" w:rsidP="007E173E">
      <w:pPr>
        <w:pStyle w:val="Equation"/>
        <w:ind w:left="567"/>
        <w:rPr>
          <w:sz w:val="20"/>
          <w:lang w:val="en-US"/>
        </w:rPr>
      </w:pPr>
      <w:proofErr w:type="gramStart"/>
      <w:r w:rsidRPr="00564A49">
        <w:rPr>
          <w:sz w:val="20"/>
          <w:lang w:val="en-US"/>
        </w:rPr>
        <w:t>PicOrderCnt(</w:t>
      </w:r>
      <w:proofErr w:type="gramEnd"/>
      <w:r w:rsidRPr="00564A49">
        <w:rPr>
          <w:sz w:val="20"/>
          <w:lang w:val="en-US"/>
        </w:rPr>
        <w:t xml:space="preserve"> picX ) = PicOrderCntVal of the picture picX</w:t>
      </w:r>
      <w:r w:rsidRPr="00564A49">
        <w:rPr>
          <w:sz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36</w:t>
      </w:r>
      <w:r w:rsidRPr="00564A49">
        <w:rPr>
          <w:sz w:val="20"/>
          <w:szCs w:val="20"/>
          <w:lang w:val="en-US"/>
        </w:rPr>
        <w:fldChar w:fldCharType="end"/>
      </w:r>
      <w:r w:rsidRPr="00564A49">
        <w:rPr>
          <w:sz w:val="20"/>
          <w:szCs w:val="20"/>
          <w:lang w:val="en-US"/>
        </w:rPr>
        <w:t>)</w:t>
      </w:r>
    </w:p>
    <w:p w:rsidR="007E173E" w:rsidRPr="00564A49" w:rsidRDefault="007E173E" w:rsidP="007E173E">
      <w:pPr>
        <w:rPr>
          <w:lang w:val="en-US"/>
        </w:rPr>
      </w:pPr>
      <w:r w:rsidRPr="00564A49">
        <w:rPr>
          <w:lang w:val="en-US"/>
        </w:rPr>
        <w:t>The function DiffPicOrderCnt( picA, picB ) is specified as follows:</w:t>
      </w:r>
    </w:p>
    <w:p w:rsidR="007E173E" w:rsidRPr="00564A49" w:rsidRDefault="007E173E" w:rsidP="007E173E">
      <w:pPr>
        <w:pStyle w:val="Equation"/>
        <w:ind w:left="567"/>
        <w:rPr>
          <w:sz w:val="20"/>
          <w:lang w:val="en-US"/>
        </w:rPr>
      </w:pPr>
      <w:proofErr w:type="gramStart"/>
      <w:r w:rsidRPr="00564A49">
        <w:rPr>
          <w:sz w:val="20"/>
          <w:lang w:val="en-US"/>
        </w:rPr>
        <w:t>DiffPicOrderCnt(</w:t>
      </w:r>
      <w:proofErr w:type="gramEnd"/>
      <w:r w:rsidRPr="00564A49">
        <w:rPr>
          <w:sz w:val="20"/>
          <w:lang w:val="en-US"/>
        </w:rPr>
        <w:t xml:space="preserve"> picA, picB ) = PicOrderCnt( picA ) − PicOrderCnt( picB )</w:t>
      </w:r>
      <w:r w:rsidRPr="00564A49">
        <w:rPr>
          <w:sz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37</w:t>
      </w:r>
      <w:r w:rsidRPr="00564A49">
        <w:rPr>
          <w:sz w:val="20"/>
          <w:szCs w:val="20"/>
          <w:lang w:val="en-US"/>
        </w:rPr>
        <w:fldChar w:fldCharType="end"/>
      </w:r>
      <w:r w:rsidRPr="00564A49">
        <w:rPr>
          <w:sz w:val="20"/>
          <w:szCs w:val="20"/>
          <w:lang w:val="en-US"/>
        </w:rPr>
        <w:t>)</w:t>
      </w:r>
    </w:p>
    <w:p w:rsidR="007E173E" w:rsidRPr="00564A49" w:rsidRDefault="007E173E" w:rsidP="007E173E">
      <w:pPr>
        <w:rPr>
          <w:lang w:val="en-US"/>
        </w:rPr>
      </w:pPr>
      <w:r w:rsidRPr="00564A49">
        <w:rPr>
          <w:lang w:val="en-US"/>
        </w:rPr>
        <w:t>The bitstream shall not contain data that result in values of DiffPicOrderCnt( picA, picB ) used in the decoding process that are not in the range of −2</w:t>
      </w:r>
      <w:r w:rsidRPr="00564A49">
        <w:rPr>
          <w:vertAlign w:val="superscript"/>
          <w:lang w:val="en-US"/>
        </w:rPr>
        <w:t>15</w:t>
      </w:r>
      <w:r w:rsidRPr="00564A49">
        <w:rPr>
          <w:lang w:val="en-US"/>
        </w:rPr>
        <w:t xml:space="preserve"> to 2</w:t>
      </w:r>
      <w:r w:rsidRPr="00564A49">
        <w:rPr>
          <w:vertAlign w:val="superscript"/>
          <w:lang w:val="en-US"/>
        </w:rPr>
        <w:t>15</w:t>
      </w:r>
      <w:r w:rsidRPr="00564A49">
        <w:rPr>
          <w:lang w:val="en-US"/>
        </w:rPr>
        <w:t> − 1, inclusive.</w:t>
      </w:r>
    </w:p>
    <w:p w:rsidR="007E173E" w:rsidRPr="00564A49" w:rsidRDefault="007E173E" w:rsidP="007E173E">
      <w:pPr>
        <w:pStyle w:val="3N"/>
        <w:ind w:left="403"/>
        <w:rPr>
          <w:sz w:val="18"/>
          <w:szCs w:val="18"/>
          <w:lang w:val="en-US"/>
        </w:rPr>
      </w:pPr>
      <w:r w:rsidRPr="00564A49">
        <w:rPr>
          <w:sz w:val="18"/>
          <w:szCs w:val="18"/>
          <w:lang w:val="en-US"/>
        </w:rPr>
        <w:t>NOTE – Let X be the current picture and Y and Z be two other pictures in the same sequence, Y and Z are considered to be in the same output order direction from X when both DiffPicOrderCnt( X, Y ) and DiffPicOrderCnt( X, Z ) are positive or both are negative.</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639" w:name="_Ref363319770"/>
      <w:bookmarkStart w:id="1640" w:name="_Toc377921558"/>
      <w:bookmarkStart w:id="1641" w:name="_Toc378026196"/>
      <w:r w:rsidRPr="00564A49">
        <w:rPr>
          <w:lang w:val="en-US"/>
        </w:rPr>
        <w:t>Decoding process for reference picture set</w:t>
      </w:r>
      <w:bookmarkEnd w:id="1639"/>
      <w:bookmarkEnd w:id="1640"/>
      <w:bookmarkEnd w:id="1641"/>
    </w:p>
    <w:p w:rsidR="007E173E" w:rsidRPr="00564A49" w:rsidRDefault="007E173E" w:rsidP="007E173E">
      <w:pPr>
        <w:rPr>
          <w:lang w:val="en-US"/>
        </w:rPr>
      </w:pPr>
      <w:r w:rsidRPr="00564A49">
        <w:rPr>
          <w:lang w:val="en-US"/>
        </w:rPr>
        <w:t>The specifications in subclause 8.3.2 apply with the following changes:</w:t>
      </w:r>
    </w:p>
    <w:p w:rsidR="007E173E" w:rsidRPr="00564A49" w:rsidRDefault="007E173E" w:rsidP="00CC1A3E">
      <w:pPr>
        <w:numPr>
          <w:ilvl w:val="0"/>
          <w:numId w:val="50"/>
        </w:numPr>
        <w:tabs>
          <w:tab w:val="left" w:pos="360"/>
        </w:tabs>
        <w:textAlignment w:val="auto"/>
        <w:rPr>
          <w:lang w:val="en-US" w:eastAsia="ko-KR"/>
        </w:rPr>
      </w:pPr>
      <w:r w:rsidRPr="00564A49">
        <w:rPr>
          <w:lang w:val="en-US" w:eastAsia="ko-KR"/>
        </w:rPr>
        <w:t xml:space="preserve">Replace the references to subclauses 7.4.7.2, 8.3.1, 8.3.3, and 8.3.4 to subclauses </w:t>
      </w:r>
      <w:r w:rsidRPr="00564A49">
        <w:rPr>
          <w:bCs/>
        </w:rPr>
        <w:t>F.</w:t>
      </w:r>
      <w:r w:rsidRPr="00564A49">
        <w:rPr>
          <w:lang w:val="en-US" w:eastAsia="ko-KR"/>
        </w:rPr>
        <w:t xml:space="preserve">7.4.7.2, </w:t>
      </w:r>
      <w:r w:rsidRPr="00564A49">
        <w:rPr>
          <w:bCs/>
        </w:rPr>
        <w:t>F.</w:t>
      </w:r>
      <w:r w:rsidRPr="00564A49">
        <w:rPr>
          <w:lang w:val="en-US" w:eastAsia="ko-KR"/>
        </w:rPr>
        <w:t xml:space="preserve">8.3.1, </w:t>
      </w:r>
      <w:r w:rsidRPr="00564A49">
        <w:rPr>
          <w:bCs/>
        </w:rPr>
        <w:t>F.</w:t>
      </w:r>
      <w:r w:rsidRPr="00564A49">
        <w:rPr>
          <w:lang w:val="en-US" w:eastAsia="ko-KR"/>
        </w:rPr>
        <w:t xml:space="preserve">8.3.3, and </w:t>
      </w:r>
      <w:r w:rsidRPr="00564A49">
        <w:rPr>
          <w:bCs/>
        </w:rPr>
        <w:t>F.</w:t>
      </w:r>
      <w:r w:rsidRPr="00564A49">
        <w:rPr>
          <w:lang w:val="en-US" w:eastAsia="ko-KR"/>
        </w:rPr>
        <w:t>8.3.4, respectively.</w:t>
      </w:r>
    </w:p>
    <w:p w:rsidR="007E173E" w:rsidRPr="00564A49" w:rsidRDefault="007E173E" w:rsidP="007E173E">
      <w:pPr>
        <w:pStyle w:val="3H2"/>
        <w:keepLines w:val="0"/>
        <w:numPr>
          <w:ilvl w:val="3"/>
          <w:numId w:val="37"/>
        </w:numPr>
        <w:tabs>
          <w:tab w:val="clear" w:pos="4230"/>
          <w:tab w:val="num" w:pos="1134"/>
        </w:tabs>
        <w:ind w:left="1134" w:hanging="1134"/>
        <w:rPr>
          <w:noProof/>
        </w:rPr>
      </w:pPr>
      <w:bookmarkStart w:id="1642" w:name="_Ref373399028"/>
      <w:bookmarkStart w:id="1643" w:name="_Toc377921559"/>
      <w:bookmarkStart w:id="1644" w:name="_Toc378026197"/>
      <w:bookmarkStart w:id="1645" w:name="_Ref316823342"/>
      <w:bookmarkStart w:id="1646" w:name="_Toc364083218"/>
      <w:bookmarkStart w:id="1647" w:name="_Ref373317388"/>
      <w:r w:rsidRPr="00564A49">
        <w:rPr>
          <w:noProof/>
        </w:rPr>
        <w:t>Decoding process for generating unavailable reference pictures</w:t>
      </w:r>
      <w:bookmarkEnd w:id="1642"/>
      <w:bookmarkEnd w:id="1643"/>
      <w:bookmarkEnd w:id="1644"/>
    </w:p>
    <w:p w:rsidR="007E173E" w:rsidRPr="00564A49" w:rsidRDefault="007E173E" w:rsidP="007E173E">
      <w:pPr>
        <w:pStyle w:val="3N"/>
        <w:rPr>
          <w:lang w:val="en-US"/>
        </w:rPr>
      </w:pPr>
      <w:r w:rsidRPr="00564A49">
        <w:rPr>
          <w:lang w:val="en-US"/>
        </w:rPr>
        <w:t>The specifications in subclause 8.3.3 apply.</w:t>
      </w:r>
    </w:p>
    <w:p w:rsidR="007E173E" w:rsidRPr="00564A49" w:rsidRDefault="007E173E" w:rsidP="007E173E">
      <w:pPr>
        <w:pStyle w:val="3H2"/>
        <w:keepLines w:val="0"/>
        <w:numPr>
          <w:ilvl w:val="3"/>
          <w:numId w:val="37"/>
        </w:numPr>
        <w:tabs>
          <w:tab w:val="clear" w:pos="4230"/>
          <w:tab w:val="num" w:pos="1134"/>
        </w:tabs>
        <w:ind w:left="1134" w:hanging="1134"/>
        <w:rPr>
          <w:noProof/>
        </w:rPr>
      </w:pPr>
      <w:bookmarkStart w:id="1648" w:name="_Toc377921560"/>
      <w:bookmarkStart w:id="1649" w:name="_Toc378026198"/>
      <w:r w:rsidRPr="00564A49">
        <w:rPr>
          <w:noProof/>
        </w:rPr>
        <w:t>Decoding process for reference picture lists construction</w:t>
      </w:r>
      <w:bookmarkEnd w:id="1648"/>
      <w:bookmarkEnd w:id="1649"/>
    </w:p>
    <w:p w:rsidR="007E173E" w:rsidRPr="00564A49" w:rsidRDefault="007E173E" w:rsidP="007E173E">
      <w:pPr>
        <w:keepNext/>
        <w:keepLines/>
        <w:rPr>
          <w:lang w:val="en-US"/>
        </w:rPr>
      </w:pPr>
      <w:r w:rsidRPr="00564A49">
        <w:rPr>
          <w:lang w:val="en-US"/>
        </w:rPr>
        <w:t>This process is invoked at the beginning of the decoding process for each P or B slice.</w:t>
      </w:r>
    </w:p>
    <w:p w:rsidR="007E173E" w:rsidRPr="00564A49" w:rsidRDefault="007E173E" w:rsidP="007E173E">
      <w:pPr>
        <w:rPr>
          <w:lang w:val="en-US"/>
        </w:rPr>
      </w:pPr>
      <w:r w:rsidRPr="00564A49">
        <w:rPr>
          <w:lang w:val="en-US"/>
        </w:rPr>
        <w:t>Reference pictures are addressed through reference indices as specified in subclause 8.5.3.3.2. A reference index is an index into a reference picture list. When decoding a P slice, there is a single reference picture list RefPicList0. When decoding a B slice, there is a second independent reference picture list RefPicList1 in addition to RefPicList0.</w:t>
      </w:r>
    </w:p>
    <w:p w:rsidR="007E173E" w:rsidRPr="00564A49" w:rsidRDefault="007E173E" w:rsidP="007E173E">
      <w:pPr>
        <w:rPr>
          <w:lang w:val="en-US"/>
        </w:rPr>
      </w:pPr>
      <w:r w:rsidRPr="00564A49">
        <w:rPr>
          <w:lang w:val="en-US"/>
        </w:rPr>
        <w:t>At the beginning of the decoding process for each slice, the reference picture lists RefPicList0 and, for B slices, RefPicList1 are derived as follows:</w:t>
      </w:r>
    </w:p>
    <w:p w:rsidR="007E173E" w:rsidRPr="00564A49" w:rsidRDefault="007E173E" w:rsidP="007E173E">
      <w:pPr>
        <w:numPr>
          <w:ilvl w:val="12"/>
          <w:numId w:val="0"/>
        </w:numPr>
        <w:tabs>
          <w:tab w:val="left" w:pos="-720"/>
        </w:tabs>
        <w:rPr>
          <w:lang w:val="en-US" w:eastAsia="ko-KR"/>
        </w:rPr>
      </w:pPr>
      <w:r w:rsidRPr="00564A49">
        <w:rPr>
          <w:lang w:val="en-US"/>
        </w:rPr>
        <w:t>The variable NumRpsCurrTempList0 is set equal to Max( num_ref_idx_l0_active_minus1 + 1, NumPicTotalCurr ) and the list RefPicListTemp0 is constructed as follows:</w:t>
      </w:r>
    </w:p>
    <w:p w:rsidR="00237060" w:rsidRPr="00564A49" w:rsidRDefault="007E173E" w:rsidP="00237060">
      <w:pPr>
        <w:pStyle w:val="Equation"/>
        <w:ind w:left="567"/>
        <w:rPr>
          <w:sz w:val="20"/>
          <w:lang w:val="en-US"/>
        </w:rPr>
      </w:pPr>
      <w:r w:rsidRPr="00564A49">
        <w:rPr>
          <w:sz w:val="20"/>
          <w:lang w:val="en-US"/>
        </w:rPr>
        <w:t>rIdx = 0</w:t>
      </w:r>
      <w:r w:rsidRPr="00564A49">
        <w:rPr>
          <w:sz w:val="20"/>
          <w:lang w:val="en-US"/>
        </w:rPr>
        <w:br/>
        <w:t>while( rIdx &lt; NumRpsCurrTempList0 ) {</w:t>
      </w:r>
      <w:r w:rsidRPr="00564A49">
        <w:rPr>
          <w:sz w:val="20"/>
          <w:lang w:val="en-US"/>
        </w:rPr>
        <w:br/>
      </w:r>
      <w:r w:rsidRPr="00564A49">
        <w:rPr>
          <w:sz w:val="20"/>
          <w:lang w:val="en-US"/>
        </w:rPr>
        <w:tab/>
        <w:t>for( i = 0; i &lt; NumPocStCurrBefore  &amp;&amp;  rIdx &lt; NumRpsCurrTempList0; rIdx++, i++ )</w:t>
      </w:r>
      <w:r w:rsidRPr="00564A49">
        <w:rPr>
          <w:sz w:val="20"/>
          <w:lang w:val="en-US"/>
        </w:rPr>
        <w:br/>
      </w:r>
      <w:r w:rsidRPr="00564A49">
        <w:rPr>
          <w:sz w:val="20"/>
          <w:lang w:val="en-US"/>
        </w:rPr>
        <w:tab/>
      </w:r>
      <w:r w:rsidRPr="00564A49">
        <w:rPr>
          <w:sz w:val="20"/>
          <w:lang w:val="en-US"/>
        </w:rPr>
        <w:tab/>
        <w:t>RefPicListTemp0[ rIdx ] = RefPicSetStCurrBefore[ i ]</w:t>
      </w:r>
      <w:r w:rsidRPr="00564A49">
        <w:rPr>
          <w:sz w:val="20"/>
          <w:lang w:val="en-US"/>
        </w:rPr>
        <w:br/>
      </w:r>
      <w:r w:rsidRPr="00564A49">
        <w:rPr>
          <w:sz w:val="20"/>
          <w:lang w:val="en-US"/>
        </w:rPr>
        <w:tab/>
        <w:t>for( i = 0; i &lt; NumActiveRefLayerPics0; rIdx++, i++ )</w:t>
      </w:r>
      <w:r w:rsidRPr="00564A49">
        <w:rPr>
          <w:sz w:val="20"/>
          <w:lang w:val="en-US"/>
        </w:rPr>
        <w:br/>
      </w:r>
      <w:r w:rsidRPr="00564A49">
        <w:rPr>
          <w:sz w:val="20"/>
          <w:lang w:val="en-US"/>
        </w:rPr>
        <w:tab/>
      </w:r>
      <w:r w:rsidRPr="00564A49">
        <w:rPr>
          <w:sz w:val="20"/>
          <w:lang w:val="en-US"/>
        </w:rPr>
        <w:tab/>
        <w:t>RefPicListTemp0[ rIdx ] = RefPicSetInterLayer0[ i ]</w:t>
      </w:r>
      <w:r w:rsidRPr="00564A49">
        <w:rPr>
          <w:sz w:val="20"/>
          <w:lang w:val="en-US"/>
        </w:rPr>
        <w:br/>
      </w:r>
      <w:r w:rsidRPr="00564A49">
        <w:rPr>
          <w:sz w:val="20"/>
          <w:lang w:val="en-US"/>
        </w:rPr>
        <w:tab/>
        <w:t>for( i = 0;  i &lt; NumPocStCurrAfter  &amp;&amp;  rIdx &lt; NumRpsCurrTempList0; rIdx++, i++ )</w:t>
      </w:r>
      <w:r w:rsidRPr="00564A49">
        <w:rPr>
          <w:sz w:val="20"/>
          <w:lang w:val="en-US"/>
        </w:rPr>
        <w:tab/>
      </w:r>
      <w:r w:rsidR="00237060" w:rsidRPr="00564A49">
        <w:rPr>
          <w:rFonts w:eastAsia="Batang"/>
          <w:bCs/>
          <w:sz w:val="20"/>
          <w:szCs w:val="20"/>
          <w:lang w:val="en-US" w:eastAsia="ko-KR"/>
        </w:rPr>
        <w:t>(</w:t>
      </w:r>
      <w:r w:rsidR="00237060" w:rsidRPr="00564A49">
        <w:rPr>
          <w:rFonts w:eastAsia="Batang"/>
          <w:bCs/>
          <w:sz w:val="20"/>
          <w:szCs w:val="20"/>
          <w:lang w:val="en-US" w:eastAsia="ko-KR"/>
        </w:rPr>
        <w:fldChar w:fldCharType="begin" w:fldLock="1"/>
      </w:r>
      <w:r w:rsidR="00237060"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00237060" w:rsidRPr="00564A49">
        <w:rPr>
          <w:rFonts w:eastAsia="Batang"/>
          <w:bCs/>
          <w:sz w:val="20"/>
          <w:szCs w:val="20"/>
          <w:lang w:val="en-US" w:eastAsia="ko-KR"/>
        </w:rPr>
      </w:r>
      <w:r w:rsidR="00237060"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00237060" w:rsidRPr="00564A49">
        <w:rPr>
          <w:rFonts w:eastAsia="Batang"/>
          <w:bCs/>
          <w:sz w:val="20"/>
          <w:szCs w:val="20"/>
          <w:lang w:val="en-US" w:eastAsia="ko-KR"/>
        </w:rPr>
        <w:fldChar w:fldCharType="end"/>
      </w:r>
      <w:r w:rsidR="00237060" w:rsidRPr="00564A49">
        <w:rPr>
          <w:sz w:val="20"/>
          <w:szCs w:val="20"/>
          <w:lang w:val="en-US"/>
        </w:rPr>
        <w:noBreakHyphen/>
      </w:r>
      <w:r w:rsidR="00237060" w:rsidRPr="00564A49">
        <w:rPr>
          <w:sz w:val="20"/>
          <w:szCs w:val="20"/>
          <w:lang w:val="en-US"/>
        </w:rPr>
        <w:fldChar w:fldCharType="begin" w:fldLock="1"/>
      </w:r>
      <w:r w:rsidR="00237060" w:rsidRPr="00564A49">
        <w:rPr>
          <w:sz w:val="20"/>
          <w:szCs w:val="20"/>
          <w:lang w:val="en-US"/>
        </w:rPr>
        <w:instrText xml:space="preserve"> SEQ Equation \* ARABIC </w:instrText>
      </w:r>
      <w:r w:rsidR="00237060" w:rsidRPr="00564A49">
        <w:rPr>
          <w:sz w:val="20"/>
          <w:szCs w:val="20"/>
          <w:lang w:val="en-US"/>
        </w:rPr>
        <w:fldChar w:fldCharType="separate"/>
      </w:r>
      <w:r w:rsidR="00237060" w:rsidRPr="00564A49">
        <w:rPr>
          <w:noProof/>
          <w:sz w:val="20"/>
          <w:szCs w:val="20"/>
          <w:lang w:val="en-US"/>
        </w:rPr>
        <w:t>38</w:t>
      </w:r>
      <w:r w:rsidR="00237060" w:rsidRPr="00564A49">
        <w:rPr>
          <w:sz w:val="20"/>
          <w:szCs w:val="20"/>
          <w:lang w:val="en-US"/>
        </w:rPr>
        <w:fldChar w:fldCharType="end"/>
      </w:r>
      <w:r w:rsidR="00237060" w:rsidRPr="00564A49">
        <w:rPr>
          <w:sz w:val="20"/>
          <w:szCs w:val="20"/>
          <w:lang w:val="en-US"/>
        </w:rPr>
        <w:t>)</w:t>
      </w:r>
    </w:p>
    <w:p w:rsidR="007E173E" w:rsidRPr="00564A49" w:rsidRDefault="007E173E" w:rsidP="00237060">
      <w:pPr>
        <w:pStyle w:val="Equation"/>
        <w:tabs>
          <w:tab w:val="clear" w:pos="794"/>
          <w:tab w:val="clear" w:pos="1588"/>
          <w:tab w:val="left" w:pos="851"/>
          <w:tab w:val="left" w:pos="1134"/>
          <w:tab w:val="left" w:pos="1418"/>
        </w:tabs>
        <w:spacing w:after="0"/>
        <w:ind w:left="567"/>
        <w:rPr>
          <w:sz w:val="20"/>
          <w:lang w:val="en-US"/>
        </w:rPr>
      </w:pPr>
      <w:r w:rsidRPr="00564A49">
        <w:rPr>
          <w:sz w:val="20"/>
          <w:szCs w:val="20"/>
          <w:lang w:val="en-US"/>
        </w:rPr>
        <w:br/>
      </w:r>
      <w:r w:rsidRPr="00564A49">
        <w:rPr>
          <w:sz w:val="20"/>
          <w:lang w:val="en-US"/>
        </w:rPr>
        <w:tab/>
      </w:r>
      <w:r w:rsidRPr="00564A49">
        <w:rPr>
          <w:sz w:val="20"/>
          <w:lang w:val="en-US"/>
        </w:rPr>
        <w:tab/>
        <w:t>RefPicListTemp0[ rIdx ] = RefPicSetStCurrAfter[ i ]</w:t>
      </w:r>
      <w:r w:rsidRPr="00564A49">
        <w:rPr>
          <w:sz w:val="20"/>
          <w:lang w:val="en-US"/>
        </w:rPr>
        <w:br/>
      </w:r>
      <w:r w:rsidRPr="00564A49">
        <w:rPr>
          <w:sz w:val="20"/>
          <w:lang w:val="en-US"/>
        </w:rPr>
        <w:tab/>
        <w:t>for( i = 0; i &lt; NumPocLtCurr  &amp;&amp;  rIdx &lt; NumRpsCurrTempList0; rIdx++, i++ )</w:t>
      </w:r>
      <w:r w:rsidRPr="00564A49">
        <w:rPr>
          <w:sz w:val="20"/>
          <w:lang w:val="en-US"/>
        </w:rPr>
        <w:br/>
      </w:r>
      <w:r w:rsidRPr="00564A49">
        <w:rPr>
          <w:sz w:val="20"/>
          <w:lang w:val="en-US"/>
        </w:rPr>
        <w:tab/>
      </w:r>
      <w:r w:rsidRPr="00564A49">
        <w:rPr>
          <w:sz w:val="20"/>
          <w:lang w:val="en-US"/>
        </w:rPr>
        <w:tab/>
        <w:t>RefPicListTemp0[ rIdx ] = RefPicSetLtCurr[ i ]</w:t>
      </w:r>
      <w:r w:rsidRPr="00564A49">
        <w:rPr>
          <w:sz w:val="20"/>
          <w:lang w:val="en-US"/>
        </w:rPr>
        <w:br/>
      </w:r>
      <w:r w:rsidRPr="00564A49">
        <w:rPr>
          <w:sz w:val="20"/>
          <w:lang w:val="en-US"/>
        </w:rPr>
        <w:tab/>
        <w:t>for( i = 0; i &lt; NumActiveRefLayerPics1; rIdx++, i++ )</w:t>
      </w:r>
      <w:r w:rsidRPr="00564A49">
        <w:rPr>
          <w:sz w:val="20"/>
          <w:lang w:val="en-US"/>
        </w:rPr>
        <w:br/>
      </w:r>
      <w:r w:rsidRPr="00564A49">
        <w:rPr>
          <w:sz w:val="20"/>
          <w:lang w:val="en-US"/>
        </w:rPr>
        <w:tab/>
      </w:r>
      <w:r w:rsidRPr="00564A49">
        <w:rPr>
          <w:sz w:val="20"/>
          <w:lang w:val="en-US"/>
        </w:rPr>
        <w:tab/>
        <w:t>RefPicListTemp0[ rIdx ] = RefPicSetInterLayer1[ i ]</w:t>
      </w:r>
      <w:r w:rsidRPr="00564A49">
        <w:rPr>
          <w:sz w:val="20"/>
          <w:lang w:val="en-US"/>
        </w:rPr>
        <w:br/>
        <w:t>}</w:t>
      </w:r>
    </w:p>
    <w:p w:rsidR="007E173E" w:rsidRPr="00564A49" w:rsidRDefault="007E173E" w:rsidP="007E173E">
      <w:pPr>
        <w:keepNext/>
        <w:numPr>
          <w:ilvl w:val="12"/>
          <w:numId w:val="0"/>
        </w:numPr>
        <w:tabs>
          <w:tab w:val="left" w:pos="-720"/>
        </w:tabs>
        <w:rPr>
          <w:lang w:val="en-US" w:eastAsia="ko-KR"/>
        </w:rPr>
      </w:pPr>
      <w:r w:rsidRPr="00564A49">
        <w:rPr>
          <w:lang w:val="en-US"/>
        </w:rPr>
        <w:t>The list RefPicList0 is constructed as follows:</w:t>
      </w:r>
    </w:p>
    <w:p w:rsidR="007E173E" w:rsidRPr="00564A49" w:rsidRDefault="007E173E" w:rsidP="007E173E">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562"/>
        <w:rPr>
          <w:sz w:val="20"/>
          <w:szCs w:val="20"/>
          <w:lang w:val="en-US"/>
        </w:rPr>
      </w:pPr>
      <w:r w:rsidRPr="00564A49">
        <w:rPr>
          <w:sz w:val="20"/>
          <w:szCs w:val="20"/>
          <w:lang w:val="en-US"/>
        </w:rPr>
        <w:t>for( rIdx = 0; rIdx  &lt;=  num_ref_idx_l0_active_minus1; rIdx++)</w:t>
      </w:r>
      <w:r w:rsidRPr="00564A49">
        <w:rPr>
          <w:sz w:val="20"/>
          <w:szCs w:val="20"/>
          <w:lang w:val="en-US"/>
        </w:rPr>
        <w:tab/>
      </w:r>
      <w:r w:rsidRPr="00564A49">
        <w:rPr>
          <w:sz w:val="20"/>
          <w:szCs w:val="20"/>
          <w:lang w:val="en-US"/>
        </w:rPr>
        <w:tab/>
      </w:r>
      <w:r w:rsidRPr="00564A49">
        <w:rPr>
          <w:sz w:val="20"/>
          <w:szCs w:val="20"/>
          <w:lang w:val="en-US"/>
        </w:rPr>
        <w:tab/>
      </w:r>
      <w:r w:rsidR="00237060" w:rsidRPr="00564A49">
        <w:rPr>
          <w:rFonts w:eastAsia="Batang"/>
          <w:bCs/>
          <w:sz w:val="20"/>
          <w:szCs w:val="20"/>
          <w:lang w:val="en-US" w:eastAsia="ko-KR"/>
        </w:rPr>
        <w:t>(</w:t>
      </w:r>
      <w:r w:rsidR="00237060" w:rsidRPr="00564A49">
        <w:rPr>
          <w:rFonts w:eastAsia="Batang"/>
          <w:bCs/>
          <w:sz w:val="20"/>
          <w:szCs w:val="20"/>
          <w:lang w:val="en-US" w:eastAsia="ko-KR"/>
        </w:rPr>
        <w:fldChar w:fldCharType="begin" w:fldLock="1"/>
      </w:r>
      <w:r w:rsidR="00237060"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00237060" w:rsidRPr="00564A49">
        <w:rPr>
          <w:rFonts w:eastAsia="Batang"/>
          <w:bCs/>
          <w:sz w:val="20"/>
          <w:szCs w:val="20"/>
          <w:lang w:val="en-US" w:eastAsia="ko-KR"/>
        </w:rPr>
      </w:r>
      <w:r w:rsidR="00237060"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00237060" w:rsidRPr="00564A49">
        <w:rPr>
          <w:rFonts w:eastAsia="Batang"/>
          <w:bCs/>
          <w:sz w:val="20"/>
          <w:szCs w:val="20"/>
          <w:lang w:val="en-US" w:eastAsia="ko-KR"/>
        </w:rPr>
        <w:fldChar w:fldCharType="end"/>
      </w:r>
      <w:r w:rsidR="00237060" w:rsidRPr="00564A49">
        <w:rPr>
          <w:sz w:val="20"/>
          <w:szCs w:val="20"/>
          <w:lang w:val="en-US"/>
        </w:rPr>
        <w:noBreakHyphen/>
      </w:r>
      <w:r w:rsidR="00237060" w:rsidRPr="00564A49">
        <w:rPr>
          <w:sz w:val="20"/>
          <w:szCs w:val="20"/>
          <w:lang w:val="en-US"/>
        </w:rPr>
        <w:fldChar w:fldCharType="begin" w:fldLock="1"/>
      </w:r>
      <w:r w:rsidR="00237060" w:rsidRPr="00564A49">
        <w:rPr>
          <w:sz w:val="20"/>
          <w:szCs w:val="20"/>
          <w:lang w:val="en-US"/>
        </w:rPr>
        <w:instrText xml:space="preserve"> SEQ Equation \* ARABIC </w:instrText>
      </w:r>
      <w:r w:rsidR="00237060" w:rsidRPr="00564A49">
        <w:rPr>
          <w:sz w:val="20"/>
          <w:szCs w:val="20"/>
          <w:lang w:val="en-US"/>
        </w:rPr>
        <w:fldChar w:fldCharType="separate"/>
      </w:r>
      <w:r w:rsidR="00237060" w:rsidRPr="00564A49">
        <w:rPr>
          <w:noProof/>
          <w:sz w:val="20"/>
          <w:szCs w:val="20"/>
          <w:lang w:val="en-US"/>
        </w:rPr>
        <w:t>39</w:t>
      </w:r>
      <w:r w:rsidR="00237060" w:rsidRPr="00564A49">
        <w:rPr>
          <w:sz w:val="20"/>
          <w:szCs w:val="20"/>
          <w:lang w:val="en-US"/>
        </w:rPr>
        <w:fldChar w:fldCharType="end"/>
      </w:r>
      <w:r w:rsidR="00237060" w:rsidRPr="00564A49">
        <w:rPr>
          <w:sz w:val="20"/>
          <w:szCs w:val="20"/>
          <w:lang w:val="en-US"/>
        </w:rPr>
        <w:t>)</w:t>
      </w:r>
      <w:r w:rsidRPr="00564A49">
        <w:rPr>
          <w:sz w:val="20"/>
          <w:szCs w:val="20"/>
          <w:lang w:val="en-US"/>
        </w:rPr>
        <w:tab/>
      </w:r>
      <w:r w:rsidRPr="00564A49">
        <w:rPr>
          <w:sz w:val="20"/>
          <w:szCs w:val="20"/>
          <w:lang w:val="en-US"/>
        </w:rPr>
        <w:tab/>
        <w:t>RefPicList0[ rIdx ] = ref_pic_list_modification_flag_l0 ? RefPicListTemp0[ list_entry_l0[ rIdx ] ] :</w:t>
      </w:r>
      <w:r w:rsidRPr="00564A49">
        <w:rPr>
          <w:sz w:val="20"/>
          <w:szCs w:val="20"/>
          <w:lang w:val="en-US"/>
        </w:rPr>
        <w:br/>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t>RefPicListTemp0[ rIdx ]</w:t>
      </w:r>
    </w:p>
    <w:p w:rsidR="007E173E" w:rsidRPr="00564A49" w:rsidRDefault="007E173E" w:rsidP="007E173E">
      <w:pPr>
        <w:numPr>
          <w:ilvl w:val="12"/>
          <w:numId w:val="0"/>
        </w:numPr>
        <w:tabs>
          <w:tab w:val="left" w:pos="-720"/>
        </w:tabs>
        <w:rPr>
          <w:lang w:val="en-US" w:eastAsia="ko-KR"/>
        </w:rPr>
      </w:pPr>
      <w:r w:rsidRPr="00564A49">
        <w:rPr>
          <w:lang w:val="en-US"/>
        </w:rPr>
        <w:t>When the slice is a B slice, the variable NumRpsCurrTempList1 is set equal to Max( num_ref_idx_l1_active_minus1 + 1, NumPicTotalCurr ) and the list RefPicListTemp1 is constructed as follows:</w:t>
      </w:r>
    </w:p>
    <w:p w:rsidR="007E173E" w:rsidRPr="00564A49" w:rsidRDefault="007E173E" w:rsidP="007E173E">
      <w:pPr>
        <w:pStyle w:val="Equation"/>
        <w:tabs>
          <w:tab w:val="clear" w:pos="794"/>
          <w:tab w:val="clear" w:pos="1588"/>
          <w:tab w:val="left" w:pos="851"/>
          <w:tab w:val="left" w:pos="1134"/>
          <w:tab w:val="left" w:pos="1418"/>
        </w:tabs>
        <w:ind w:left="567"/>
        <w:rPr>
          <w:sz w:val="20"/>
          <w:lang w:val="en-US"/>
        </w:rPr>
      </w:pPr>
      <w:r w:rsidRPr="00564A49">
        <w:rPr>
          <w:sz w:val="20"/>
          <w:lang w:val="en-US"/>
        </w:rPr>
        <w:t>rIdx = 0</w:t>
      </w:r>
      <w:r w:rsidRPr="00564A49">
        <w:rPr>
          <w:sz w:val="20"/>
          <w:lang w:val="en-US"/>
        </w:rPr>
        <w:br/>
        <w:t>while( rIdx &lt; NumRpsCurrTempList1 ) {</w:t>
      </w:r>
      <w:r w:rsidRPr="00564A49">
        <w:rPr>
          <w:sz w:val="20"/>
          <w:lang w:val="en-US"/>
        </w:rPr>
        <w:br/>
      </w:r>
      <w:r w:rsidRPr="00564A49">
        <w:rPr>
          <w:sz w:val="20"/>
          <w:lang w:val="en-US"/>
        </w:rPr>
        <w:tab/>
        <w:t>for( i = 0; i &lt; NumPocStCurrAfter  &amp;&amp;  rIdx &lt; NumRpsCurrTempList1; rIdx++, i++ )</w:t>
      </w:r>
      <w:r w:rsidRPr="00564A49">
        <w:rPr>
          <w:sz w:val="20"/>
          <w:lang w:val="en-US"/>
        </w:rPr>
        <w:br/>
      </w:r>
      <w:r w:rsidRPr="00564A49">
        <w:rPr>
          <w:sz w:val="20"/>
          <w:lang w:val="en-US"/>
        </w:rPr>
        <w:lastRenderedPageBreak/>
        <w:tab/>
      </w:r>
      <w:r w:rsidRPr="00564A49">
        <w:rPr>
          <w:sz w:val="20"/>
          <w:lang w:val="en-US"/>
        </w:rPr>
        <w:tab/>
        <w:t>RefPicListTemp1[ rIdx ] = RefPicSetStCurrAfter[ i ]</w:t>
      </w:r>
      <w:r w:rsidRPr="00564A49">
        <w:rPr>
          <w:sz w:val="20"/>
          <w:lang w:val="en-US"/>
        </w:rPr>
        <w:br/>
      </w:r>
      <w:r w:rsidRPr="00564A49">
        <w:rPr>
          <w:sz w:val="20"/>
          <w:lang w:val="en-US"/>
        </w:rPr>
        <w:tab/>
        <w:t>for( i = 0; i&lt; NumActiveRefLayerPics1; rIdx++, i++ )</w:t>
      </w:r>
      <w:r w:rsidRPr="00564A49">
        <w:rPr>
          <w:sz w:val="20"/>
          <w:lang w:val="en-US"/>
        </w:rPr>
        <w:br/>
      </w:r>
      <w:r w:rsidRPr="00564A49">
        <w:rPr>
          <w:sz w:val="20"/>
          <w:lang w:val="en-US"/>
        </w:rPr>
        <w:tab/>
      </w:r>
      <w:r w:rsidRPr="00564A49">
        <w:rPr>
          <w:sz w:val="20"/>
          <w:lang w:val="en-US"/>
        </w:rPr>
        <w:tab/>
        <w:t>RefPicListTemp1[ rIdx ] = RefPicSetInterLayer1[ i ]</w:t>
      </w:r>
      <w:r w:rsidRPr="00564A49">
        <w:rPr>
          <w:sz w:val="20"/>
          <w:lang w:val="en-US"/>
        </w:rPr>
        <w:br/>
      </w:r>
      <w:r w:rsidRPr="00564A49">
        <w:rPr>
          <w:sz w:val="20"/>
          <w:lang w:val="en-US"/>
        </w:rPr>
        <w:tab/>
        <w:t>for( i = 0;  i &lt; NumPocStCurrBefore  &amp;&amp;  rIdx &lt; NumRpsCurrTempList1; rIdx++, i++ )</w:t>
      </w:r>
      <w:r w:rsidRPr="00564A49">
        <w:rPr>
          <w:sz w:val="20"/>
          <w:lang w:val="en-US"/>
        </w:rPr>
        <w:tab/>
      </w:r>
      <w:r w:rsidR="00237060" w:rsidRPr="00564A49">
        <w:rPr>
          <w:rFonts w:eastAsia="Batang"/>
          <w:bCs/>
          <w:sz w:val="20"/>
          <w:szCs w:val="20"/>
          <w:lang w:val="en-US" w:eastAsia="ko-KR"/>
        </w:rPr>
        <w:t>(</w:t>
      </w:r>
      <w:r w:rsidR="00237060" w:rsidRPr="00564A49">
        <w:rPr>
          <w:rFonts w:eastAsia="Batang"/>
          <w:bCs/>
          <w:sz w:val="20"/>
          <w:szCs w:val="20"/>
          <w:lang w:val="en-US" w:eastAsia="ko-KR"/>
        </w:rPr>
        <w:fldChar w:fldCharType="begin" w:fldLock="1"/>
      </w:r>
      <w:r w:rsidR="00237060"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00237060" w:rsidRPr="00564A49">
        <w:rPr>
          <w:rFonts w:eastAsia="Batang"/>
          <w:bCs/>
          <w:sz w:val="20"/>
          <w:szCs w:val="20"/>
          <w:lang w:val="en-US" w:eastAsia="ko-KR"/>
        </w:rPr>
      </w:r>
      <w:r w:rsidR="00237060"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00237060" w:rsidRPr="00564A49">
        <w:rPr>
          <w:rFonts w:eastAsia="Batang"/>
          <w:bCs/>
          <w:sz w:val="20"/>
          <w:szCs w:val="20"/>
          <w:lang w:val="en-US" w:eastAsia="ko-KR"/>
        </w:rPr>
        <w:fldChar w:fldCharType="end"/>
      </w:r>
      <w:r w:rsidR="00237060" w:rsidRPr="00564A49">
        <w:rPr>
          <w:sz w:val="20"/>
          <w:szCs w:val="20"/>
          <w:lang w:val="en-US"/>
        </w:rPr>
        <w:noBreakHyphen/>
      </w:r>
      <w:r w:rsidR="00237060" w:rsidRPr="00564A49">
        <w:rPr>
          <w:sz w:val="20"/>
          <w:szCs w:val="20"/>
          <w:lang w:val="en-US"/>
        </w:rPr>
        <w:fldChar w:fldCharType="begin" w:fldLock="1"/>
      </w:r>
      <w:r w:rsidR="00237060" w:rsidRPr="00564A49">
        <w:rPr>
          <w:sz w:val="20"/>
          <w:szCs w:val="20"/>
          <w:lang w:val="en-US"/>
        </w:rPr>
        <w:instrText xml:space="preserve"> SEQ Equation \* ARABIC </w:instrText>
      </w:r>
      <w:r w:rsidR="00237060" w:rsidRPr="00564A49">
        <w:rPr>
          <w:sz w:val="20"/>
          <w:szCs w:val="20"/>
          <w:lang w:val="en-US"/>
        </w:rPr>
        <w:fldChar w:fldCharType="separate"/>
      </w:r>
      <w:r w:rsidR="00237060" w:rsidRPr="00564A49">
        <w:rPr>
          <w:noProof/>
          <w:sz w:val="20"/>
          <w:szCs w:val="20"/>
          <w:lang w:val="en-US"/>
        </w:rPr>
        <w:t>40</w:t>
      </w:r>
      <w:r w:rsidR="00237060" w:rsidRPr="00564A49">
        <w:rPr>
          <w:sz w:val="20"/>
          <w:szCs w:val="20"/>
          <w:lang w:val="en-US"/>
        </w:rPr>
        <w:fldChar w:fldCharType="end"/>
      </w:r>
      <w:r w:rsidR="00237060" w:rsidRPr="00564A49">
        <w:rPr>
          <w:sz w:val="20"/>
          <w:szCs w:val="20"/>
          <w:lang w:val="en-US"/>
        </w:rPr>
        <w:t>)</w:t>
      </w:r>
      <w:r w:rsidRPr="00564A49">
        <w:rPr>
          <w:sz w:val="20"/>
          <w:szCs w:val="20"/>
          <w:lang w:val="en-US"/>
        </w:rPr>
        <w:br/>
      </w:r>
      <w:r w:rsidRPr="00564A49">
        <w:rPr>
          <w:sz w:val="20"/>
          <w:lang w:val="en-US"/>
        </w:rPr>
        <w:tab/>
      </w:r>
      <w:r w:rsidRPr="00564A49">
        <w:rPr>
          <w:sz w:val="20"/>
          <w:lang w:val="en-US"/>
        </w:rPr>
        <w:tab/>
        <w:t>RefPicListTemp1[ rIdx ] = RefPicSetStCurrBefore[ i ]</w:t>
      </w:r>
      <w:r w:rsidRPr="00564A49">
        <w:rPr>
          <w:sz w:val="20"/>
          <w:lang w:val="en-US"/>
        </w:rPr>
        <w:br/>
      </w:r>
      <w:r w:rsidRPr="00564A49">
        <w:rPr>
          <w:sz w:val="20"/>
          <w:lang w:val="en-US"/>
        </w:rPr>
        <w:tab/>
        <w:t>for( i = 0; i &lt; NumPocLtCurr  &amp;&amp;  rIdx &lt; NumRpsCurrTempList1; rIdx++, i++ )</w:t>
      </w:r>
      <w:r w:rsidRPr="00564A49">
        <w:rPr>
          <w:sz w:val="20"/>
          <w:lang w:val="en-US"/>
        </w:rPr>
        <w:br/>
      </w:r>
      <w:r w:rsidRPr="00564A49">
        <w:rPr>
          <w:sz w:val="20"/>
          <w:lang w:val="en-US"/>
        </w:rPr>
        <w:tab/>
      </w:r>
      <w:r w:rsidRPr="00564A49">
        <w:rPr>
          <w:sz w:val="20"/>
          <w:lang w:val="en-US"/>
        </w:rPr>
        <w:tab/>
        <w:t>RefPicListTemp1[ rIdx ] = RefPicSetLtCurr[ i ]</w:t>
      </w:r>
      <w:r w:rsidRPr="00564A49">
        <w:rPr>
          <w:sz w:val="20"/>
          <w:lang w:val="en-US"/>
        </w:rPr>
        <w:br/>
      </w:r>
      <w:r w:rsidRPr="00564A49">
        <w:rPr>
          <w:sz w:val="20"/>
          <w:lang w:val="en-US"/>
        </w:rPr>
        <w:tab/>
        <w:t>for( i = 0; i&lt; NumActiveRefLayerPics0; rIdx++, i++ )</w:t>
      </w:r>
      <w:r w:rsidRPr="00564A49">
        <w:rPr>
          <w:sz w:val="20"/>
          <w:lang w:val="en-US"/>
        </w:rPr>
        <w:br/>
      </w:r>
      <w:r w:rsidRPr="00564A49">
        <w:rPr>
          <w:sz w:val="20"/>
          <w:lang w:val="en-US"/>
        </w:rPr>
        <w:tab/>
      </w:r>
      <w:r w:rsidRPr="00564A49">
        <w:rPr>
          <w:sz w:val="20"/>
          <w:lang w:val="en-US"/>
        </w:rPr>
        <w:tab/>
        <w:t>RefPicListTemp1[ rIdx ] = RefPicSetInterLayer0[ i ]</w:t>
      </w:r>
      <w:r w:rsidRPr="00564A49">
        <w:rPr>
          <w:sz w:val="20"/>
          <w:lang w:val="en-US"/>
        </w:rPr>
        <w:br/>
        <w:t>}</w:t>
      </w:r>
    </w:p>
    <w:p w:rsidR="007E173E" w:rsidRPr="00564A49" w:rsidRDefault="007E173E" w:rsidP="007E173E">
      <w:pPr>
        <w:keepNext/>
        <w:numPr>
          <w:ilvl w:val="12"/>
          <w:numId w:val="0"/>
        </w:numPr>
        <w:tabs>
          <w:tab w:val="left" w:pos="-720"/>
        </w:tabs>
        <w:rPr>
          <w:lang w:val="en-US" w:eastAsia="ko-KR"/>
        </w:rPr>
      </w:pPr>
      <w:r w:rsidRPr="00564A49">
        <w:rPr>
          <w:lang w:val="en-US"/>
        </w:rPr>
        <w:t>When the slice is a B slice, the list RefPicList1 is constructed as follows:</w:t>
      </w:r>
    </w:p>
    <w:p w:rsidR="007E173E" w:rsidRPr="00564A49" w:rsidRDefault="007E173E" w:rsidP="007E173E">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562"/>
        <w:rPr>
          <w:sz w:val="20"/>
          <w:szCs w:val="20"/>
          <w:lang w:val="en-US"/>
        </w:rPr>
      </w:pPr>
      <w:proofErr w:type="gramStart"/>
      <w:r w:rsidRPr="00564A49">
        <w:rPr>
          <w:sz w:val="20"/>
          <w:szCs w:val="20"/>
          <w:lang w:val="en-US"/>
        </w:rPr>
        <w:t>for(</w:t>
      </w:r>
      <w:proofErr w:type="gramEnd"/>
      <w:r w:rsidRPr="00564A49">
        <w:rPr>
          <w:sz w:val="20"/>
          <w:szCs w:val="20"/>
          <w:lang w:val="en-US"/>
        </w:rPr>
        <w:t xml:space="preserve"> rIdx = 0; rIdx &lt;= num_ref_idx_l1_active_minus1; rIdx++)</w:t>
      </w:r>
      <w:r w:rsidRPr="00564A49">
        <w:rPr>
          <w:sz w:val="20"/>
          <w:szCs w:val="20"/>
          <w:lang w:val="en-US"/>
        </w:rPr>
        <w:tab/>
      </w:r>
      <w:r w:rsidRPr="00564A49">
        <w:rPr>
          <w:sz w:val="20"/>
          <w:szCs w:val="20"/>
          <w:lang w:val="en-US"/>
        </w:rPr>
        <w:tab/>
      </w:r>
      <w:r w:rsidRPr="00564A49">
        <w:rPr>
          <w:sz w:val="20"/>
          <w:szCs w:val="20"/>
          <w:lang w:val="en-US"/>
        </w:rPr>
        <w:tab/>
      </w:r>
      <w:r w:rsidR="00237060" w:rsidRPr="00564A49">
        <w:rPr>
          <w:rFonts w:eastAsia="Batang"/>
          <w:bCs/>
          <w:sz w:val="20"/>
          <w:szCs w:val="20"/>
          <w:lang w:val="en-US" w:eastAsia="ko-KR"/>
        </w:rPr>
        <w:t>(</w:t>
      </w:r>
      <w:r w:rsidR="00237060" w:rsidRPr="00564A49">
        <w:rPr>
          <w:rFonts w:eastAsia="Batang"/>
          <w:bCs/>
          <w:sz w:val="20"/>
          <w:szCs w:val="20"/>
          <w:lang w:val="en-US" w:eastAsia="ko-KR"/>
        </w:rPr>
        <w:fldChar w:fldCharType="begin" w:fldLock="1"/>
      </w:r>
      <w:r w:rsidR="00237060"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00237060" w:rsidRPr="00564A49">
        <w:rPr>
          <w:rFonts w:eastAsia="Batang"/>
          <w:bCs/>
          <w:sz w:val="20"/>
          <w:szCs w:val="20"/>
          <w:lang w:val="en-US" w:eastAsia="ko-KR"/>
        </w:rPr>
      </w:r>
      <w:r w:rsidR="00237060"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00237060" w:rsidRPr="00564A49">
        <w:rPr>
          <w:rFonts w:eastAsia="Batang"/>
          <w:bCs/>
          <w:sz w:val="20"/>
          <w:szCs w:val="20"/>
          <w:lang w:val="en-US" w:eastAsia="ko-KR"/>
        </w:rPr>
        <w:fldChar w:fldCharType="end"/>
      </w:r>
      <w:r w:rsidR="00237060" w:rsidRPr="00564A49">
        <w:rPr>
          <w:sz w:val="20"/>
          <w:szCs w:val="20"/>
          <w:lang w:val="en-US"/>
        </w:rPr>
        <w:noBreakHyphen/>
      </w:r>
      <w:r w:rsidR="00237060" w:rsidRPr="00564A49">
        <w:rPr>
          <w:sz w:val="20"/>
          <w:szCs w:val="20"/>
          <w:lang w:val="en-US"/>
        </w:rPr>
        <w:fldChar w:fldCharType="begin" w:fldLock="1"/>
      </w:r>
      <w:r w:rsidR="00237060" w:rsidRPr="00564A49">
        <w:rPr>
          <w:sz w:val="20"/>
          <w:szCs w:val="20"/>
          <w:lang w:val="en-US"/>
        </w:rPr>
        <w:instrText xml:space="preserve"> SEQ Equation \* ARABIC </w:instrText>
      </w:r>
      <w:r w:rsidR="00237060" w:rsidRPr="00564A49">
        <w:rPr>
          <w:sz w:val="20"/>
          <w:szCs w:val="20"/>
          <w:lang w:val="en-US"/>
        </w:rPr>
        <w:fldChar w:fldCharType="separate"/>
      </w:r>
      <w:r w:rsidR="00A37955" w:rsidRPr="00564A49">
        <w:rPr>
          <w:noProof/>
          <w:sz w:val="20"/>
          <w:szCs w:val="20"/>
          <w:lang w:val="en-US"/>
        </w:rPr>
        <w:t>41</w:t>
      </w:r>
      <w:r w:rsidR="00237060" w:rsidRPr="00564A49">
        <w:rPr>
          <w:sz w:val="20"/>
          <w:szCs w:val="20"/>
          <w:lang w:val="en-US"/>
        </w:rPr>
        <w:fldChar w:fldCharType="end"/>
      </w:r>
      <w:r w:rsidR="00237060" w:rsidRPr="00564A49">
        <w:rPr>
          <w:sz w:val="20"/>
          <w:szCs w:val="20"/>
          <w:lang w:val="en-US"/>
        </w:rPr>
        <w:t>)</w:t>
      </w:r>
      <w:r w:rsidRPr="00564A49">
        <w:rPr>
          <w:sz w:val="20"/>
          <w:szCs w:val="20"/>
          <w:lang w:val="en-US"/>
        </w:rPr>
        <w:br/>
      </w:r>
      <w:r w:rsidRPr="00564A49">
        <w:rPr>
          <w:sz w:val="20"/>
          <w:szCs w:val="20"/>
          <w:lang w:val="en-US"/>
        </w:rPr>
        <w:tab/>
      </w:r>
      <w:r w:rsidRPr="00564A49">
        <w:rPr>
          <w:sz w:val="20"/>
          <w:szCs w:val="20"/>
          <w:lang w:val="en-US"/>
        </w:rPr>
        <w:tab/>
        <w:t>RefPicList1[ rIdx ] = ref_pic_list_modification_flag_l1 ? RefPicListTemp1[ list_entry_l1[ rIdx ] ] :</w:t>
      </w:r>
      <w:r w:rsidRPr="00564A49">
        <w:rPr>
          <w:sz w:val="20"/>
          <w:szCs w:val="20"/>
          <w:lang w:val="en-US"/>
        </w:rPr>
        <w:br/>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t>RefPicListTemp1[ rIdx ]</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650" w:name="_Ref373399155"/>
      <w:bookmarkStart w:id="1651" w:name="_Toc377921561"/>
      <w:bookmarkStart w:id="1652" w:name="_Toc378026199"/>
      <w:bookmarkEnd w:id="1645"/>
      <w:bookmarkEnd w:id="1646"/>
      <w:bookmarkEnd w:id="1647"/>
      <w:r w:rsidRPr="00564A49">
        <w:rPr>
          <w:lang w:val="en-US"/>
        </w:rPr>
        <w:t>Decoding process for coding units coded in intra prediction mode</w:t>
      </w:r>
      <w:bookmarkEnd w:id="1650"/>
      <w:bookmarkEnd w:id="1651"/>
      <w:bookmarkEnd w:id="1652"/>
    </w:p>
    <w:p w:rsidR="007E173E" w:rsidRPr="00564A49" w:rsidRDefault="007E173E" w:rsidP="007E173E">
      <w:pPr>
        <w:pStyle w:val="3N"/>
        <w:rPr>
          <w:lang w:val="en-US"/>
        </w:rPr>
      </w:pPr>
      <w:r w:rsidRPr="00564A49">
        <w:rPr>
          <w:lang w:val="en-US"/>
        </w:rPr>
        <w:t>The specifications in subclause 8.4 apply.</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653" w:name="_Ref360894666"/>
      <w:bookmarkStart w:id="1654" w:name="_Toc377921562"/>
      <w:bookmarkStart w:id="1655" w:name="_Toc378026200"/>
      <w:r w:rsidRPr="00564A49">
        <w:rPr>
          <w:lang w:val="en-US"/>
        </w:rPr>
        <w:t>Decoding process for coding units coded in inter prediction mode</w:t>
      </w:r>
      <w:bookmarkEnd w:id="1653"/>
      <w:bookmarkEnd w:id="1654"/>
      <w:bookmarkEnd w:id="1655"/>
    </w:p>
    <w:p w:rsidR="007E173E" w:rsidRPr="00564A49" w:rsidRDefault="007E173E" w:rsidP="007E173E">
      <w:pPr>
        <w:pStyle w:val="3N"/>
        <w:rPr>
          <w:lang w:val="en-US"/>
        </w:rPr>
      </w:pPr>
      <w:r w:rsidRPr="00564A49">
        <w:rPr>
          <w:lang w:val="en-US"/>
        </w:rPr>
        <w:t>The specifications in subclause 8.5 apply</w:t>
      </w:r>
      <w:r w:rsidR="00A711AE" w:rsidRPr="00564A49">
        <w:rPr>
          <w:lang w:val="en-US"/>
        </w:rPr>
        <w:t xml:space="preserve"> with the following additions</w:t>
      </w:r>
      <w:r w:rsidRPr="00564A49">
        <w:rPr>
          <w:lang w:val="en-US"/>
        </w:rPr>
        <w:t>.</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656" w:name="_Ref373399172"/>
      <w:bookmarkStart w:id="1657" w:name="_Toc377921563"/>
      <w:bookmarkStart w:id="1658" w:name="_Toc378026201"/>
      <w:r w:rsidRPr="00564A49">
        <w:rPr>
          <w:lang w:val="en-US"/>
        </w:rPr>
        <w:t>Scaling, transformation and array construction process prior to deblocking filter process</w:t>
      </w:r>
      <w:bookmarkEnd w:id="1656"/>
      <w:bookmarkEnd w:id="1657"/>
      <w:bookmarkEnd w:id="1658"/>
    </w:p>
    <w:p w:rsidR="007E173E" w:rsidRPr="00564A49" w:rsidRDefault="007E173E" w:rsidP="007E173E">
      <w:pPr>
        <w:pStyle w:val="3N"/>
        <w:rPr>
          <w:lang w:val="en-US"/>
        </w:rPr>
      </w:pPr>
      <w:r w:rsidRPr="00564A49">
        <w:rPr>
          <w:lang w:val="en-US"/>
        </w:rPr>
        <w:t>The specifications in subclause 8.6 apply.</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659" w:name="_Ref373399174"/>
      <w:bookmarkStart w:id="1660" w:name="_Toc377921564"/>
      <w:bookmarkStart w:id="1661" w:name="_Toc378026202"/>
      <w:r w:rsidRPr="00564A49">
        <w:rPr>
          <w:lang w:val="en-US"/>
        </w:rPr>
        <w:t>In-loop filter process</w:t>
      </w:r>
      <w:bookmarkEnd w:id="1659"/>
      <w:bookmarkEnd w:id="1660"/>
      <w:bookmarkEnd w:id="1661"/>
    </w:p>
    <w:p w:rsidR="007E173E" w:rsidRPr="00564A49" w:rsidRDefault="007E173E" w:rsidP="007E173E">
      <w:pPr>
        <w:pStyle w:val="3N"/>
        <w:rPr>
          <w:lang w:val="en-US"/>
        </w:rPr>
      </w:pPr>
      <w:r w:rsidRPr="00564A49">
        <w:rPr>
          <w:lang w:val="en-US"/>
        </w:rPr>
        <w:t>The specifications in subclause 8.7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662" w:name="_Ref373399205"/>
      <w:bookmarkStart w:id="1663" w:name="_Toc377921565"/>
      <w:bookmarkStart w:id="1664" w:name="_Toc378026203"/>
      <w:r w:rsidRPr="00564A49">
        <w:rPr>
          <w:lang w:val="en-US"/>
        </w:rPr>
        <w:t>Parsing process</w:t>
      </w:r>
      <w:bookmarkEnd w:id="1662"/>
      <w:bookmarkEnd w:id="1663"/>
      <w:bookmarkEnd w:id="1664"/>
    </w:p>
    <w:p w:rsidR="007E173E" w:rsidRPr="00564A49" w:rsidRDefault="007E173E" w:rsidP="007E173E">
      <w:pPr>
        <w:pStyle w:val="3N"/>
        <w:rPr>
          <w:lang w:val="en-US"/>
        </w:rPr>
      </w:pPr>
      <w:r w:rsidRPr="00564A49">
        <w:rPr>
          <w:lang w:val="en-US"/>
        </w:rPr>
        <w:t>The specifications in clause 9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665" w:name="_Ref373399232"/>
      <w:bookmarkStart w:id="1666" w:name="_Toc377921566"/>
      <w:bookmarkStart w:id="1667" w:name="_Toc378026204"/>
      <w:r w:rsidRPr="00564A49">
        <w:rPr>
          <w:lang w:val="en-US"/>
        </w:rPr>
        <w:t>Specification of bitstream subsets</w:t>
      </w:r>
      <w:bookmarkEnd w:id="1665"/>
      <w:bookmarkEnd w:id="1666"/>
      <w:bookmarkEnd w:id="1667"/>
    </w:p>
    <w:p w:rsidR="007E173E" w:rsidRPr="00564A49" w:rsidRDefault="007E173E" w:rsidP="007E173E">
      <w:pPr>
        <w:pStyle w:val="3N"/>
        <w:rPr>
          <w:lang w:val="en-US"/>
        </w:rPr>
      </w:pPr>
      <w:r w:rsidRPr="00564A49">
        <w:rPr>
          <w:lang w:val="en-US"/>
        </w:rPr>
        <w:t>The specifications in clause 10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668" w:name="_Toc377921567"/>
      <w:bookmarkStart w:id="1669" w:name="_Toc378026205"/>
      <w:r w:rsidRPr="00564A49">
        <w:rPr>
          <w:lang w:val="en-US"/>
        </w:rPr>
        <w:t>(Void)</w:t>
      </w:r>
      <w:bookmarkEnd w:id="1668"/>
      <w:bookmarkEnd w:id="1669"/>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670" w:name="_Ref348357790"/>
      <w:bookmarkStart w:id="1671" w:name="_Toc377921568"/>
      <w:bookmarkStart w:id="1672" w:name="_Toc378026206"/>
      <w:r w:rsidRPr="00564A49">
        <w:rPr>
          <w:lang w:val="en-US"/>
        </w:rPr>
        <w:t>Byte stream format</w:t>
      </w:r>
      <w:bookmarkEnd w:id="1670"/>
      <w:bookmarkEnd w:id="1671"/>
      <w:bookmarkEnd w:id="1672"/>
    </w:p>
    <w:p w:rsidR="007E173E" w:rsidRPr="00564A49" w:rsidRDefault="007E173E" w:rsidP="007E173E">
      <w:pPr>
        <w:pStyle w:val="3N"/>
        <w:rPr>
          <w:lang w:val="en-US"/>
        </w:rPr>
      </w:pPr>
      <w:r w:rsidRPr="00564A49">
        <w:rPr>
          <w:lang w:val="en-US"/>
        </w:rPr>
        <w:t>The specifications in Annex B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673" w:name="_Ref348357793"/>
      <w:bookmarkStart w:id="1674" w:name="_Toc377921569"/>
      <w:bookmarkStart w:id="1675" w:name="_Toc378026207"/>
      <w:r w:rsidRPr="00564A49">
        <w:rPr>
          <w:lang w:val="en-US"/>
        </w:rPr>
        <w:t>Hypothetical reference decoder</w:t>
      </w:r>
      <w:bookmarkEnd w:id="1673"/>
      <w:bookmarkEnd w:id="1674"/>
      <w:bookmarkEnd w:id="1675"/>
    </w:p>
    <w:p w:rsidR="007E173E" w:rsidRPr="00564A49" w:rsidRDefault="007E173E" w:rsidP="007E173E">
      <w:pPr>
        <w:pStyle w:val="3N"/>
        <w:rPr>
          <w:lang w:val="en-US"/>
        </w:rPr>
      </w:pPr>
      <w:r w:rsidRPr="00564A49">
        <w:rPr>
          <w:lang w:val="en-US"/>
        </w:rPr>
        <w:t>The specifications in Annex C and its subclauses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676" w:name="_Ref348357799"/>
      <w:bookmarkStart w:id="1677" w:name="_Toc377921570"/>
      <w:bookmarkStart w:id="1678" w:name="_Toc378026208"/>
      <w:r w:rsidRPr="00564A49">
        <w:rPr>
          <w:lang w:val="en-US"/>
        </w:rPr>
        <w:t>SEI messages</w:t>
      </w:r>
      <w:bookmarkEnd w:id="1676"/>
      <w:bookmarkEnd w:id="1677"/>
      <w:bookmarkEnd w:id="1678"/>
    </w:p>
    <w:p w:rsidR="007E173E" w:rsidRPr="00564A49" w:rsidRDefault="007E173E" w:rsidP="007E173E">
      <w:pPr>
        <w:pStyle w:val="3N"/>
        <w:rPr>
          <w:lang w:val="en-US"/>
        </w:rPr>
      </w:pPr>
      <w:r w:rsidRPr="00564A49">
        <w:rPr>
          <w:lang w:val="en-US"/>
        </w:rPr>
        <w:t>The specifications in Annex D together with the extensions and modifications specified in this subclause apply.</w:t>
      </w:r>
    </w:p>
    <w:p w:rsidR="007E173E" w:rsidRPr="00564A49" w:rsidRDefault="007E173E" w:rsidP="007E173E">
      <w:pPr>
        <w:widowControl w:val="0"/>
        <w:tabs>
          <w:tab w:val="clear" w:pos="794"/>
          <w:tab w:val="clear" w:pos="1191"/>
          <w:tab w:val="clear" w:pos="1588"/>
          <w:tab w:val="clear" w:pos="1985"/>
        </w:tabs>
        <w:rPr>
          <w:i/>
          <w:noProof/>
        </w:rPr>
      </w:pPr>
      <w:bookmarkStart w:id="1679" w:name="_Toc317198929"/>
      <w:bookmarkStart w:id="1680" w:name="_Toc364083381"/>
      <w:r w:rsidRPr="00564A49">
        <w:rPr>
          <w:i/>
          <w:noProof/>
          <w:lang w:val="en-US"/>
        </w:rPr>
        <w:t>T</w:t>
      </w:r>
      <w:r w:rsidRPr="00564A49">
        <w:rPr>
          <w:i/>
          <w:noProof/>
        </w:rPr>
        <w:t>he semantics of the structure of pictures information SEI message specified in subclause D.3.18 are replaced with the following:</w:t>
      </w:r>
      <w:bookmarkEnd w:id="1679"/>
      <w:bookmarkEnd w:id="1680"/>
    </w:p>
    <w:p w:rsidR="007E173E" w:rsidRPr="00564A49" w:rsidRDefault="007E173E" w:rsidP="007E173E">
      <w:pPr>
        <w:rPr>
          <w:noProof/>
        </w:rPr>
      </w:pPr>
      <w:r w:rsidRPr="00564A49">
        <w:rPr>
          <w:noProof/>
        </w:rPr>
        <w:t>The structure of pictures information SEI message provides information for a list of entries, some of which correspond to the target picture set consists of a series of pictures starting from the current picture until the last picture in decoding order in the CVS or the last picture in decoding order in the current POC resetting period, whichever is earlier.</w:t>
      </w:r>
    </w:p>
    <w:p w:rsidR="007E173E" w:rsidRPr="00564A49" w:rsidRDefault="007E173E" w:rsidP="007E173E">
      <w:pPr>
        <w:rPr>
          <w:noProof/>
        </w:rPr>
      </w:pPr>
      <w:r w:rsidRPr="00564A49">
        <w:rPr>
          <w:noProof/>
        </w:rPr>
        <w:t xml:space="preserve">The first entry in the structure of pictures information SEI message corresponds to the current picture. When there is a picture in the target picture set that has PicOrderCntVal equal to the variable entryPicOrderCnt[ i ] as specified below, the entry i corresponds to a picture in the target picture set. The decoding order of the pictures in the target picture set </w:t>
      </w:r>
      <w:r w:rsidRPr="00564A49">
        <w:rPr>
          <w:noProof/>
        </w:rPr>
        <w:lastRenderedPageBreak/>
        <w:t>that correspond to entries in the structure of pictures information SEI message corresponds to increasing values of i in the list of entries.</w:t>
      </w:r>
    </w:p>
    <w:p w:rsidR="007E173E" w:rsidRPr="00564A49" w:rsidRDefault="007E173E" w:rsidP="007E173E">
      <w:pPr>
        <w:rPr>
          <w:noProof/>
        </w:rPr>
      </w:pPr>
      <w:r w:rsidRPr="00564A49">
        <w:rPr>
          <w:noProof/>
        </w:rPr>
        <w:t xml:space="preserve">Any picture picB in the target picture set that has PicOrderCntVal equal to entryPicOrderCnt[ i ] for any i in the range of 0 to num_entries_in_sop_minus1, inclusive, where PicOrderCntVal is the value of PicOrderCntVal of picB </w:t>
      </w:r>
      <w:r w:rsidRPr="00564A49">
        <w:t>immediately after the invocation of the decoding process for picture order count for picB</w:t>
      </w:r>
      <w:r w:rsidRPr="00564A49">
        <w:rPr>
          <w:noProof/>
        </w:rPr>
        <w:t>, shall correspond to an entry in the list of entries.</w:t>
      </w:r>
    </w:p>
    <w:p w:rsidR="007E173E" w:rsidRPr="00564A49" w:rsidRDefault="007E173E" w:rsidP="007E173E">
      <w:pPr>
        <w:rPr>
          <w:noProof/>
        </w:rPr>
      </w:pPr>
      <w:r w:rsidRPr="00564A49">
        <w:rPr>
          <w:noProof/>
        </w:rPr>
        <w:t xml:space="preserve">The structure of pictures information SEI message shall not be present in a CVS for which the active SPS has long_term_ref_pics_present_flag equal to 1 or </w:t>
      </w:r>
      <w:r w:rsidRPr="00564A49">
        <w:rPr>
          <w:noProof/>
          <w:lang w:eastAsia="ko-KR"/>
        </w:rPr>
        <w:t>num_short_term_ref_pic_sets equal to 0</w:t>
      </w:r>
      <w:r w:rsidRPr="00564A49">
        <w:rPr>
          <w:noProof/>
        </w:rPr>
        <w:t>.</w:t>
      </w:r>
    </w:p>
    <w:p w:rsidR="007E173E" w:rsidRPr="00564A49" w:rsidRDefault="007E173E" w:rsidP="007E173E">
      <w:pPr>
        <w:rPr>
          <w:noProof/>
        </w:rPr>
      </w:pPr>
      <w:r w:rsidRPr="00564A49">
        <w:rPr>
          <w:noProof/>
        </w:rPr>
        <w:t>The structure of pictures information SEI message shall not be present in any access unit that has TemporalId greater than 0 or contains a RASL, RADL or sub-layer non-reference picture. Any picture in the target picture set that corresponds to an entry other than the first entry described in the structure of pictures information SEI message shall not be an IRAP picture.</w:t>
      </w:r>
    </w:p>
    <w:p w:rsidR="007E173E" w:rsidRPr="00564A49" w:rsidRDefault="007E173E" w:rsidP="007E173E">
      <w:pPr>
        <w:rPr>
          <w:noProof/>
        </w:rPr>
      </w:pPr>
      <w:r w:rsidRPr="00564A49">
        <w:rPr>
          <w:b/>
          <w:noProof/>
        </w:rPr>
        <w:t>sop_seq_parameter_set_id</w:t>
      </w:r>
      <w:r w:rsidRPr="00564A49">
        <w:rPr>
          <w:noProof/>
        </w:rPr>
        <w:t xml:space="preserve"> indicates and shall be equal to the sps_seq_parameter_set_id value of the active SPS. The value of sop_seq_parameter_set_id shall be in the range of 0 to 15, inclusive.</w:t>
      </w:r>
    </w:p>
    <w:p w:rsidR="007E173E" w:rsidRPr="00564A49" w:rsidRDefault="007E173E" w:rsidP="007E173E">
      <w:pPr>
        <w:rPr>
          <w:noProof/>
        </w:rPr>
      </w:pPr>
      <w:r w:rsidRPr="00564A49">
        <w:rPr>
          <w:b/>
          <w:noProof/>
        </w:rPr>
        <w:t>num_entries_in_sop_minus1</w:t>
      </w:r>
      <w:r w:rsidRPr="00564A49">
        <w:rPr>
          <w:noProof/>
        </w:rPr>
        <w:t xml:space="preserve"> plus 1 specifies the number of entries in the structure of pictures information SEI message. num_entries_in_sop_minus1 shall be in the range of 0 to 1023, inclusive.</w:t>
      </w:r>
    </w:p>
    <w:p w:rsidR="007E173E" w:rsidRPr="00564A49" w:rsidRDefault="007E173E" w:rsidP="007E173E">
      <w:pPr>
        <w:rPr>
          <w:noProof/>
        </w:rPr>
      </w:pPr>
      <w:r w:rsidRPr="00564A49">
        <w:rPr>
          <w:b/>
          <w:noProof/>
        </w:rPr>
        <w:t>sop_vcl_nut</w:t>
      </w:r>
      <w:r w:rsidRPr="00564A49">
        <w:rPr>
          <w:noProof/>
        </w:rPr>
        <w:t>[ i ], when the i-th entry corresponds to a picture in the target picture set, indicates and shall be equal to the nal_unit_type value of the picture corresponding to the i-th entry.</w:t>
      </w:r>
    </w:p>
    <w:p w:rsidR="007E173E" w:rsidRPr="00564A49" w:rsidRDefault="007E173E" w:rsidP="007E173E">
      <w:pPr>
        <w:rPr>
          <w:noProof/>
        </w:rPr>
      </w:pPr>
      <w:r w:rsidRPr="00564A49">
        <w:rPr>
          <w:b/>
          <w:noProof/>
        </w:rPr>
        <w:t>sop_temporal_id</w:t>
      </w:r>
      <w:r w:rsidRPr="00564A49">
        <w:rPr>
          <w:noProof/>
        </w:rPr>
        <w:t>[ i ], when the i-th entry corresponds to a picture in the target picture set, indicates and shall be equal to the TemporalId value of the picture corresponding to the i-th entry. The value of 7 for sop_temporal_id[ i ] is reserved for future use by ITU-T | ISO/IEC and shall not be present in bitstreams conforming to this version of this Specification. Decoders shall ignore structure of pictures information SEI messages that contain the value 7 for sop_temporal_id[ i ].</w:t>
      </w:r>
    </w:p>
    <w:p w:rsidR="007E173E" w:rsidRPr="00564A49" w:rsidRDefault="007E173E" w:rsidP="007E173E">
      <w:pPr>
        <w:rPr>
          <w:noProof/>
        </w:rPr>
      </w:pPr>
      <w:r w:rsidRPr="00564A49">
        <w:rPr>
          <w:b/>
          <w:noProof/>
        </w:rPr>
        <w:t>sop_short_term_rps_idx</w:t>
      </w:r>
      <w:r w:rsidRPr="00564A49">
        <w:rPr>
          <w:noProof/>
        </w:rPr>
        <w:t xml:space="preserve">[ i ], when the i-th entry corresponds to a picture in the target picture set, indicates and shall be equal to the index, into the list of candidate short-term RPSs included in the active SPS, of the candidate short-term RPS used by the picture corresponding to the i-th entry for derivation of the short-term reference picture set. sop_short_term_rps_idx[ i ] shall be in the range of 0 to </w:t>
      </w:r>
      <w:r w:rsidRPr="00564A49">
        <w:rPr>
          <w:noProof/>
          <w:lang w:eastAsia="ko-KR"/>
        </w:rPr>
        <w:t>num_short_term_ref_pic_sets − 1</w:t>
      </w:r>
      <w:r w:rsidRPr="00564A49">
        <w:rPr>
          <w:noProof/>
        </w:rPr>
        <w:t>, inclusive.</w:t>
      </w:r>
    </w:p>
    <w:p w:rsidR="007E173E" w:rsidRPr="00564A49" w:rsidRDefault="007E173E" w:rsidP="007E173E">
      <w:pPr>
        <w:rPr>
          <w:noProof/>
        </w:rPr>
      </w:pPr>
      <w:r w:rsidRPr="00564A49">
        <w:rPr>
          <w:b/>
          <w:noProof/>
        </w:rPr>
        <w:t>sop_poc_delta</w:t>
      </w:r>
      <w:r w:rsidRPr="00564A49">
        <w:rPr>
          <w:noProof/>
        </w:rPr>
        <w:t>[ i ] is used to specify the value of the variable entryPicOrderCnt[ i ] for the i-th entry described in the structure of pictures information SEI message. sop_poc_delta[ i ] shall be in the range of ( −MaxPicOrderCntLsb ) / 2 + 1 to MaxPicOrderCntLsb / 2 − 1, inclusive.</w:t>
      </w:r>
    </w:p>
    <w:p w:rsidR="007E173E" w:rsidRPr="00564A49" w:rsidRDefault="007E173E" w:rsidP="007E173E">
      <w:pPr>
        <w:rPr>
          <w:noProof/>
        </w:rPr>
      </w:pPr>
      <w:r w:rsidRPr="00564A49">
        <w:rPr>
          <w:noProof/>
        </w:rPr>
        <w:t>The variable entryPicOrderCnt[ i ] is derived as follows:</w:t>
      </w:r>
    </w:p>
    <w:p w:rsidR="007E173E" w:rsidRPr="00564A49" w:rsidRDefault="007E173E" w:rsidP="007E173E">
      <w:pPr>
        <w:tabs>
          <w:tab w:val="clear" w:pos="1191"/>
          <w:tab w:val="clear" w:pos="1985"/>
          <w:tab w:val="center" w:pos="4849"/>
          <w:tab w:val="right" w:pos="9696"/>
        </w:tabs>
        <w:spacing w:before="193" w:after="240"/>
        <w:ind w:left="403"/>
        <w:jc w:val="left"/>
        <w:rPr>
          <w:noProof/>
        </w:rPr>
      </w:pPr>
      <w:r w:rsidRPr="00564A49">
        <w:rPr>
          <w:noProof/>
        </w:rPr>
        <w:t>entryPicOrderCnt[ 0 ] = PicOrderCnt( currPic )</w:t>
      </w:r>
      <w:r w:rsidRPr="00564A49">
        <w:rPr>
          <w:noProof/>
        </w:rPr>
        <w:br/>
        <w:t>for( i = 1; i  &lt;=  num_entries_in_sop_minus1; i++ )</w:t>
      </w:r>
      <w:r w:rsidRPr="00564A49">
        <w:rPr>
          <w:noProof/>
        </w:rPr>
        <w:br/>
      </w:r>
      <w:r w:rsidRPr="00564A49">
        <w:rPr>
          <w:noProof/>
        </w:rPr>
        <w:tab/>
        <w:t>entryPicOrderCnt[ i ] = entryPicOrderCnt[ i − 1 ] + sop_poc_delta[ i ]</w:t>
      </w:r>
      <w:r w:rsidRPr="00564A49">
        <w:rPr>
          <w:noProof/>
        </w:rPr>
        <w:tab/>
      </w:r>
      <w:r w:rsidRPr="00564A49">
        <w:rPr>
          <w:rFonts w:eastAsia="Batang"/>
          <w:bCs/>
          <w:lang w:val="en-US" w:eastAsia="ko-KR"/>
        </w:rPr>
        <w:t>(</w:t>
      </w:r>
      <w:r w:rsidRPr="00564A49">
        <w:rPr>
          <w:rFonts w:eastAsia="Batang"/>
          <w:bCs/>
          <w:lang w:val="en-US" w:eastAsia="ko-KR"/>
        </w:rPr>
        <w:fldChar w:fldCharType="begin" w:fldLock="1"/>
      </w:r>
      <w:r w:rsidRPr="00564A49">
        <w:rPr>
          <w:rFonts w:eastAsia="Batang"/>
          <w:bCs/>
          <w:lang w:val="en-US" w:eastAsia="ko-KR"/>
        </w:rPr>
        <w:instrText xml:space="preserve"> REF F \h  \* MERGEFORMAT </w:instrText>
      </w:r>
      <w:r w:rsidRPr="00564A49">
        <w:rPr>
          <w:rFonts w:eastAsia="Batang"/>
          <w:bCs/>
          <w:lang w:val="en-US" w:eastAsia="ko-KR"/>
        </w:rPr>
      </w:r>
      <w:r w:rsidRPr="00564A49">
        <w:rPr>
          <w:rFonts w:eastAsia="Batang"/>
          <w:bCs/>
          <w:lang w:val="en-US" w:eastAsia="ko-KR"/>
        </w:rPr>
        <w:fldChar w:fldCharType="separate"/>
      </w:r>
      <w:r w:rsidR="00A37955" w:rsidRPr="00564A49">
        <w:rPr>
          <w:rFonts w:eastAsia="Batang"/>
          <w:bCs/>
          <w:lang w:val="en-US" w:eastAsia="ko-KR"/>
        </w:rPr>
        <w:t>F</w:t>
      </w:r>
      <w:r w:rsidRPr="00564A49">
        <w:rPr>
          <w:rFonts w:eastAsia="Batang"/>
          <w:bCs/>
          <w:lang w:val="en-US" w:eastAsia="ko-KR"/>
        </w:rPr>
        <w:fldChar w:fldCharType="end"/>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00A37955" w:rsidRPr="00564A49">
        <w:rPr>
          <w:noProof/>
          <w:lang w:val="en-US"/>
        </w:rPr>
        <w:t>42</w:t>
      </w:r>
      <w:r w:rsidRPr="00564A49">
        <w:rPr>
          <w:lang w:val="en-US"/>
        </w:rPr>
        <w:fldChar w:fldCharType="end"/>
      </w:r>
      <w:r w:rsidRPr="00564A49">
        <w:rPr>
          <w:lang w:val="en-US"/>
        </w:rPr>
        <w:t>)</w:t>
      </w:r>
    </w:p>
    <w:p w:rsidR="007E173E" w:rsidRPr="00564A49" w:rsidRDefault="007E173E" w:rsidP="00B2549E">
      <w:pPr>
        <w:rPr>
          <w:lang w:val="en-US"/>
        </w:rPr>
      </w:pPr>
      <w:r w:rsidRPr="00564A49">
        <w:rPr>
          <w:noProof/>
        </w:rPr>
        <w:t>where currPic is the current picture.</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681" w:name="_Toc190849834"/>
      <w:bookmarkStart w:id="1682" w:name="_Toc198881594"/>
      <w:bookmarkStart w:id="1683" w:name="_Ref210021484"/>
      <w:bookmarkStart w:id="1684" w:name="_Toc221286691"/>
      <w:bookmarkStart w:id="1685" w:name="_Toc377921571"/>
      <w:bookmarkStart w:id="1686" w:name="_Toc378026209"/>
      <w:r w:rsidRPr="00564A49">
        <w:rPr>
          <w:lang w:val="en-US"/>
        </w:rPr>
        <w:t>SEI message syntax</w:t>
      </w:r>
      <w:bookmarkEnd w:id="1681"/>
      <w:bookmarkEnd w:id="1682"/>
      <w:bookmarkEnd w:id="1683"/>
      <w:bookmarkEnd w:id="1684"/>
      <w:bookmarkEnd w:id="1685"/>
      <w:bookmarkEnd w:id="1686"/>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687" w:name="_Toc226457147"/>
      <w:bookmarkStart w:id="1688" w:name="_Toc248045614"/>
      <w:bookmarkStart w:id="1689" w:name="_Toc288343354"/>
      <w:bookmarkStart w:id="1690" w:name="_Toc377921572"/>
      <w:bookmarkStart w:id="1691" w:name="_Toc378026210"/>
      <w:r w:rsidRPr="00564A49">
        <w:rPr>
          <w:lang w:val="en-US"/>
        </w:rPr>
        <w:t xml:space="preserve">Layers not present SEI message </w:t>
      </w:r>
      <w:bookmarkEnd w:id="1687"/>
      <w:bookmarkEnd w:id="1688"/>
      <w:bookmarkEnd w:id="1689"/>
      <w:r w:rsidRPr="00564A49">
        <w:rPr>
          <w:lang w:val="en-US"/>
        </w:rPr>
        <w:t>syntax</w:t>
      </w:r>
      <w:bookmarkEnd w:id="1690"/>
      <w:bookmarkEnd w:id="1691"/>
    </w:p>
    <w:p w:rsidR="007E173E" w:rsidRPr="00564A49" w:rsidRDefault="007E173E" w:rsidP="007E173E">
      <w:pPr>
        <w:pStyle w:val="3N"/>
        <w:keepNext/>
        <w:rPr>
          <w:lang w:val="en-US" w:eastAsia="zh-C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layers_not_present( payloadSize ) {</w:t>
            </w:r>
          </w:p>
        </w:tc>
        <w:tc>
          <w:tcPr>
            <w:tcW w:w="1152" w:type="dxa"/>
          </w:tcPr>
          <w:p w:rsidR="007E173E" w:rsidRPr="00564A49" w:rsidRDefault="007E173E" w:rsidP="00802F9B">
            <w:pPr>
              <w:pStyle w:val="tablecell"/>
              <w:rPr>
                <w:lang w:val="en-US"/>
              </w:rPr>
            </w:pPr>
            <w:r w:rsidRPr="00564A49">
              <w:rPr>
                <w:b/>
                <w:bCs/>
                <w:lang w:val="en-US"/>
              </w:rPr>
              <w:t>Descriptor</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t>lp_sei_active_vps_id</w:t>
            </w:r>
          </w:p>
        </w:tc>
        <w:tc>
          <w:tcPr>
            <w:tcW w:w="1152" w:type="dxa"/>
          </w:tcPr>
          <w:p w:rsidR="007E173E" w:rsidRPr="00564A49" w:rsidRDefault="007E173E" w:rsidP="00802F9B">
            <w:pPr>
              <w:pStyle w:val="tablecell"/>
              <w:rPr>
                <w:lang w:val="en-US"/>
              </w:rPr>
            </w:pPr>
            <w:r w:rsidRPr="00564A49">
              <w:rPr>
                <w:lang w:val="en-US"/>
              </w:rPr>
              <w:t>u(4)</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lang w:val="en-US"/>
              </w:rPr>
              <w:t xml:space="preserve">for( i = 0; i  &lt;=  MaxLayersMinus1; i++ ) </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rPr>
            </w:pPr>
            <w:r w:rsidRPr="00564A49">
              <w:rPr>
                <w:rFonts w:ascii="Times New Roman" w:hAnsi="Times New Roman"/>
                <w:b/>
                <w:bCs/>
                <w:lang w:val="en-US"/>
              </w:rPr>
              <w:tab/>
            </w:r>
            <w:r w:rsidRPr="00564A49">
              <w:rPr>
                <w:rFonts w:ascii="Times New Roman" w:hAnsi="Times New Roman"/>
                <w:b/>
                <w:bCs/>
                <w:lang w:val="en-US"/>
              </w:rPr>
              <w:tab/>
              <w:t>layer_not_present_flag</w:t>
            </w:r>
            <w:r w:rsidRPr="00564A49">
              <w:rPr>
                <w:rFonts w:ascii="Times New Roman" w:hAnsi="Times New Roman"/>
                <w:bCs/>
                <w:lang w:val="en-US"/>
              </w:rPr>
              <w:t>[ i ]</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w:t>
            </w:r>
            <w:r w:rsidRPr="00564A49">
              <w:rPr>
                <w:rFonts w:ascii="Times New Roman" w:hAnsi="Times New Roman"/>
                <w:b/>
                <w:bCs/>
                <w:lang w:val="en-US"/>
              </w:rPr>
              <w:tab/>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bl>
    <w:p w:rsidR="007E173E" w:rsidRPr="00564A49" w:rsidRDefault="007E173E" w:rsidP="007E173E">
      <w:pPr>
        <w:pStyle w:val="3N"/>
        <w:rPr>
          <w:lang w:val="en-US" w:eastAsia="zh-CN"/>
        </w:rPr>
      </w:pP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692" w:name="_Toc377921573"/>
      <w:bookmarkStart w:id="1693" w:name="_Toc378026211"/>
      <w:r w:rsidRPr="00564A49">
        <w:rPr>
          <w:lang w:val="en-US"/>
        </w:rPr>
        <w:lastRenderedPageBreak/>
        <w:t>Inter-layer constrained tile sets SEI message syntax</w:t>
      </w:r>
      <w:bookmarkEnd w:id="1692"/>
      <w:bookmarkEnd w:id="1693"/>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inter_layer_constrained_tile_sets( payloadSize )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lang w:val="en-US"/>
              </w:rPr>
              <w:t>Descriptor</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il_all_tiles_exact_sample_value_match_flag</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b/>
                <w:lang w:val="en-US"/>
              </w:rPr>
              <w:t>il_one_tile_per_tile_set_flag</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if( !il_one_tile_per_tile_set_flag )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de-DE"/>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de-DE"/>
              </w:rPr>
              <w:t>il_num_sets_in_message_minus1</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if( il_num_sets_in_message_minus1 )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b/>
                <w:lang w:val="en-US"/>
              </w:rPr>
              <w:t>skipped_tile_set_present_flag</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lang w:val="en-US"/>
              </w:rPr>
              <w:t xml:space="preserve">numSignificantSets = </w:t>
            </w:r>
            <w:r w:rsidRPr="00564A49">
              <w:rPr>
                <w:rFonts w:ascii="Times New Roman" w:hAnsi="Times New Roman"/>
                <w:lang w:val="en-US"/>
              </w:rPr>
              <w:t>il_num_sets_in_message_minus1</w:t>
            </w:r>
            <w:r w:rsidRPr="00564A49">
              <w:rPr>
                <w:rFonts w:ascii="Times New Roman" w:hAnsi="Times New Roman"/>
                <w:lang w:val="en-US"/>
              </w:rPr>
              <w:br/>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lang w:val="en-US"/>
              </w:rPr>
              <w:t>– skipped_tile_set_present_flag + 1</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lang w:val="en-US"/>
              </w:rPr>
              <w:t xml:space="preserve">for( i = 0; i  &lt;  </w:t>
            </w:r>
            <w:r w:rsidRPr="00564A49">
              <w:rPr>
                <w:lang w:val="en-US"/>
              </w:rPr>
              <w:t>numSignificantSets</w:t>
            </w:r>
            <w:r w:rsidRPr="00564A49">
              <w:rPr>
                <w:rFonts w:ascii="Times New Roman" w:hAnsi="Times New Roman"/>
                <w:lang w:val="en-US"/>
              </w:rPr>
              <w:t>; i++ ) {</w:t>
            </w:r>
          </w:p>
        </w:tc>
        <w:tc>
          <w:tcPr>
            <w:tcW w:w="1157" w:type="dxa"/>
          </w:tcPr>
          <w:p w:rsidR="007E173E" w:rsidRPr="00564A49" w:rsidRDefault="007E173E" w:rsidP="00802F9B">
            <w:pPr>
              <w:pStyle w:val="tableheading"/>
              <w:overflowPunct/>
              <w:autoSpaceDE/>
              <w:autoSpaceDN/>
              <w:adjustRightInd/>
              <w:jc w:val="left"/>
              <w:textAlignment w:val="auto"/>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eastAsia="ja-JP"/>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t>ilcts_id</w:t>
            </w:r>
            <w:r w:rsidRPr="00564A49">
              <w:rPr>
                <w:rFonts w:ascii="Times New Roman" w:hAnsi="Times New Roman"/>
                <w:bCs/>
                <w:lang w:val="en-US"/>
              </w:rPr>
              <w:t>[ i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t>il_</w:t>
            </w:r>
            <w:r w:rsidRPr="00564A49">
              <w:rPr>
                <w:rFonts w:ascii="Times New Roman" w:hAnsi="Times New Roman"/>
                <w:b/>
                <w:bCs/>
                <w:lang w:val="en-US"/>
              </w:rPr>
              <w:t>num_tile_rects_in_set_minus1</w:t>
            </w:r>
            <w:r w:rsidRPr="00564A49">
              <w:rPr>
                <w:rFonts w:ascii="Times New Roman" w:hAnsi="Times New Roman"/>
                <w:bCs/>
                <w:lang w:val="en-US"/>
              </w:rPr>
              <w:t>[ i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lang w:val="en-US"/>
              </w:rPr>
              <w:t>for( j = 0; j &lt;= il_num_tile_rects_in_set_minus1[ i ]; j++ )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eastAsia="ja-JP"/>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t>il_</w:t>
            </w:r>
            <w:r w:rsidRPr="00564A49">
              <w:rPr>
                <w:rFonts w:ascii="Times New Roman" w:hAnsi="Times New Roman"/>
                <w:b/>
                <w:bCs/>
                <w:lang w:val="en-US"/>
              </w:rPr>
              <w:t>top_left_tile_index[ </w:t>
            </w:r>
            <w:r w:rsidRPr="00564A49">
              <w:rPr>
                <w:rFonts w:ascii="Times New Roman" w:hAnsi="Times New Roman"/>
                <w:lang w:val="en-US"/>
              </w:rPr>
              <w:t>i </w:t>
            </w:r>
            <w:r w:rsidRPr="00564A49">
              <w:rPr>
                <w:rFonts w:ascii="Times New Roman" w:hAnsi="Times New Roman"/>
                <w:b/>
                <w:bCs/>
                <w:lang w:val="en-US"/>
              </w:rPr>
              <w:t>][ </w:t>
            </w:r>
            <w:r w:rsidRPr="00564A49">
              <w:rPr>
                <w:rFonts w:ascii="Times New Roman" w:hAnsi="Times New Roman"/>
                <w:lang w:val="en-US"/>
              </w:rPr>
              <w:t>j </w:t>
            </w:r>
            <w:r w:rsidRPr="00564A49">
              <w:rPr>
                <w:rFonts w:ascii="Times New Roman" w:hAnsi="Times New Roman"/>
                <w:b/>
                <w:bCs/>
                <w:lang w:val="en-US"/>
              </w:rPr>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il_</w:t>
            </w:r>
            <w:r w:rsidRPr="00564A49">
              <w:rPr>
                <w:rFonts w:ascii="Times New Roman" w:hAnsi="Times New Roman"/>
                <w:b/>
                <w:bCs/>
                <w:lang w:val="en-US"/>
              </w:rPr>
              <w:t>bottom_right_tile_index</w:t>
            </w:r>
            <w:r w:rsidRPr="00564A49">
              <w:rPr>
                <w:rFonts w:ascii="Times New Roman" w:hAnsi="Times New Roman"/>
                <w:bCs/>
                <w:lang w:val="en-US"/>
              </w:rPr>
              <w:t>[ i ]</w:t>
            </w:r>
            <w:r w:rsidRPr="00564A49">
              <w:rPr>
                <w:rFonts w:ascii="Times New Roman" w:hAnsi="Times New Roman"/>
                <w:b/>
                <w:bCs/>
                <w:lang w:val="en-US"/>
              </w:rPr>
              <w:t>[ </w:t>
            </w:r>
            <w:r w:rsidRPr="00564A49">
              <w:rPr>
                <w:rFonts w:ascii="Times New Roman" w:hAnsi="Times New Roman"/>
                <w:lang w:val="en-US"/>
              </w:rPr>
              <w:t>j </w:t>
            </w:r>
            <w:r w:rsidRPr="00564A49">
              <w:rPr>
                <w:rFonts w:ascii="Times New Roman" w:hAnsi="Times New Roman"/>
                <w:b/>
                <w:bCs/>
                <w:lang w:val="en-US"/>
              </w:rPr>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ja-JP"/>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Cs/>
                <w:lang w:val="en-US" w:eastAsia="ja-JP"/>
              </w:rPr>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eastAsia="ja-JP"/>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b/>
                <w:lang w:val="en-US"/>
              </w:rPr>
              <w:t>ilc_idc</w:t>
            </w:r>
            <w:r w:rsidRPr="00564A49">
              <w:rPr>
                <w:lang w:val="en-US"/>
              </w:rPr>
              <w:t>[ i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u(2)</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ja-JP"/>
              </w:rPr>
            </w:pPr>
            <w:r w:rsidRPr="00564A49">
              <w:rPr>
                <w:rFonts w:ascii="Times New Roman" w:hAnsi="Times New Roman"/>
                <w:bCs/>
                <w:lang w:val="en-US" w:eastAsia="ja-JP"/>
              </w:rPr>
              <w:tab/>
            </w:r>
            <w:r w:rsidRPr="00564A49">
              <w:rPr>
                <w:rFonts w:ascii="Times New Roman" w:hAnsi="Times New Roman"/>
                <w:bCs/>
                <w:lang w:val="en-US" w:eastAsia="ja-JP"/>
              </w:rPr>
              <w:tab/>
            </w:r>
            <w:r w:rsidRPr="00564A49">
              <w:rPr>
                <w:rFonts w:ascii="Times New Roman" w:hAnsi="Times New Roman"/>
                <w:bCs/>
                <w:lang w:val="en-US" w:eastAsia="ja-JP"/>
              </w:rPr>
              <w:tab/>
              <w:t>if ( !il_all_tiles_exact_sample_value_match_flag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eastAsia="ja-JP"/>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t>il_exact_sample_value_match_flag</w:t>
            </w:r>
            <w:r w:rsidRPr="00564A49">
              <w:rPr>
                <w:rFonts w:ascii="Times New Roman" w:hAnsi="Times New Roman"/>
                <w:lang w:val="en-US"/>
              </w:rPr>
              <w:t>[ i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ja-JP"/>
              </w:rPr>
            </w:pPr>
            <w:r w:rsidRPr="00564A49">
              <w:rPr>
                <w:rFonts w:ascii="Times New Roman" w:hAnsi="Times New Roman"/>
                <w:bCs/>
                <w:lang w:val="en-US" w:eastAsia="ja-JP"/>
              </w:rPr>
              <w:tab/>
            </w:r>
            <w:r w:rsidRPr="00564A49">
              <w:rPr>
                <w:rFonts w:ascii="Times New Roman" w:hAnsi="Times New Roman"/>
                <w:bCs/>
                <w:lang w:val="en-US" w:eastAsia="ja-JP"/>
              </w:rPr>
              <w:tab/>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 else</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all_tiles_</w:t>
            </w:r>
            <w:r w:rsidRPr="00564A49">
              <w:rPr>
                <w:rFonts w:ascii="Times New Roman" w:hAnsi="Times New Roman"/>
                <w:b/>
                <w:bCs/>
                <w:lang w:val="en-US" w:eastAsia="ja-JP"/>
              </w:rPr>
              <w:t>ilc_idc</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u(2)</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bl>
    <w:p w:rsidR="007E173E" w:rsidRPr="00564A49" w:rsidRDefault="007E173E" w:rsidP="007E173E">
      <w:pPr>
        <w:pStyle w:val="3N"/>
        <w:rPr>
          <w:lang w:val="en-US"/>
        </w:rPr>
      </w:pP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694" w:name="_Toc377921574"/>
      <w:bookmarkStart w:id="1695" w:name="_Toc378026212"/>
      <w:r w:rsidRPr="00564A49">
        <w:rPr>
          <w:lang w:val="en-US"/>
        </w:rPr>
        <w:t>Bitstream partition nesting SEI message syntax</w:t>
      </w:r>
      <w:bookmarkEnd w:id="1694"/>
      <w:bookmarkEnd w:id="1695"/>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bsp_nesting( payloadSize ) {</w:t>
            </w:r>
          </w:p>
        </w:tc>
        <w:tc>
          <w:tcPr>
            <w:tcW w:w="1157" w:type="dxa"/>
          </w:tcPr>
          <w:p w:rsidR="007E173E" w:rsidRPr="00564A49" w:rsidRDefault="007E173E" w:rsidP="00802F9B">
            <w:pPr>
              <w:keepNext/>
              <w:keepLines/>
              <w:overflowPunct/>
              <w:autoSpaceDE/>
              <w:autoSpaceDN/>
              <w:adjustRightInd/>
              <w:spacing w:before="0" w:after="60"/>
              <w:textAlignment w:val="auto"/>
              <w:rPr>
                <w:bCs/>
              </w:rPr>
            </w:pPr>
            <w:r w:rsidRPr="00564A49">
              <w:rPr>
                <w:b/>
                <w:bCs/>
              </w:rPr>
              <w:t>Descriptor</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
              </w:rPr>
            </w:pPr>
            <w:r w:rsidRPr="00564A49">
              <w:tab/>
            </w:r>
            <w:r w:rsidRPr="00564A49">
              <w:rPr>
                <w:b/>
              </w:rPr>
              <w:t>bsp_idx</w:t>
            </w:r>
          </w:p>
        </w:tc>
        <w:tc>
          <w:tcPr>
            <w:tcW w:w="1157" w:type="dxa"/>
          </w:tcPr>
          <w:p w:rsidR="007E173E" w:rsidRPr="00564A49" w:rsidRDefault="007E173E" w:rsidP="00802F9B">
            <w:pPr>
              <w:keepNext/>
              <w:keepLines/>
              <w:overflowPunct/>
              <w:autoSpaceDE/>
              <w:autoSpaceDN/>
              <w:adjustRightInd/>
              <w:spacing w:before="0" w:after="60"/>
              <w:textAlignment w:val="auto"/>
              <w:rPr>
                <w:bCs/>
              </w:rPr>
            </w:pPr>
            <w:r w:rsidRPr="00564A49">
              <w:rPr>
                <w:bCs/>
              </w:rPr>
              <w:t>ue(v)</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t>while( !byte_aligned( ) )</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overflowPunct/>
              <w:autoSpaceDE/>
              <w:autoSpaceDN/>
              <w:adjustRightInd/>
              <w:spacing w:before="0" w:after="60"/>
              <w:textAlignment w:val="auto"/>
              <w:rPr>
                <w:bC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r>
            <w:r w:rsidRPr="00564A49">
              <w:tab/>
            </w:r>
            <w:r w:rsidRPr="00564A49">
              <w:rPr>
                <w:b/>
              </w:rPr>
              <w:t>bsp_nesting_zero_bit</w:t>
            </w:r>
            <w:r w:rsidRPr="00564A49">
              <w:t xml:space="preserve"> /* equal to 0 */</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overflowPunct/>
              <w:autoSpaceDE/>
              <w:autoSpaceDN/>
              <w:adjustRightInd/>
              <w:spacing w:before="0" w:after="60"/>
              <w:textAlignment w:val="auto"/>
              <w:rPr>
                <w:bCs/>
              </w:rPr>
            </w:pPr>
            <w:r w:rsidRPr="00564A49">
              <w:rPr>
                <w:bC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t>do</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overflowPunct/>
              <w:autoSpaceDE/>
              <w:autoSpaceDN/>
              <w:adjustRightInd/>
              <w:spacing w:before="0" w:after="60"/>
              <w:textAlignment w:val="auto"/>
              <w:rPr>
                <w:bC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r>
            <w:r w:rsidRPr="00564A49">
              <w:tab/>
              <w:t>sei_message( )</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overflowPunct/>
              <w:autoSpaceDE/>
              <w:autoSpaceDN/>
              <w:adjustRightInd/>
              <w:spacing w:before="0" w:after="60"/>
              <w:textAlignment w:val="auto"/>
              <w:rPr>
                <w:bC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t>while( more_rbsp_data( ) )</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overflowPunct/>
              <w:autoSpaceDE/>
              <w:autoSpaceDN/>
              <w:adjustRightInd/>
              <w:spacing w:before="0" w:after="60"/>
              <w:textAlignment w:val="auto"/>
              <w:rPr>
                <w:bC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overflowPunct/>
              <w:autoSpaceDE/>
              <w:autoSpaceDN/>
              <w:adjustRightInd/>
              <w:spacing w:before="0" w:after="60"/>
              <w:textAlignment w:val="auto"/>
              <w:rPr>
                <w:bCs/>
              </w:rPr>
            </w:pPr>
          </w:p>
        </w:tc>
      </w:tr>
    </w:tbl>
    <w:p w:rsidR="007E173E" w:rsidRPr="00564A49" w:rsidRDefault="007E173E" w:rsidP="007E173E">
      <w:pPr>
        <w:pStyle w:val="3N"/>
        <w:rPr>
          <w:lang w:val="en-US"/>
        </w:rPr>
      </w:pP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696" w:name="_Toc377921575"/>
      <w:bookmarkStart w:id="1697" w:name="_Toc378026213"/>
      <w:r w:rsidRPr="00564A49">
        <w:rPr>
          <w:lang w:val="en-US"/>
        </w:rPr>
        <w:lastRenderedPageBreak/>
        <w:t>Bitstream partition initial arrival time SEI message syntax</w:t>
      </w:r>
      <w:bookmarkEnd w:id="1696"/>
      <w:bookmarkEnd w:id="1697"/>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bsp_initial_arrival_time( payloadSize ) {</w:t>
            </w:r>
          </w:p>
        </w:tc>
        <w:tc>
          <w:tcPr>
            <w:tcW w:w="1157" w:type="dxa"/>
          </w:tcPr>
          <w:p w:rsidR="007E173E" w:rsidRPr="00564A49" w:rsidRDefault="007E173E" w:rsidP="00802F9B">
            <w:pPr>
              <w:keepNext/>
              <w:keepLines/>
              <w:overflowPunct/>
              <w:autoSpaceDE/>
              <w:autoSpaceDN/>
              <w:adjustRightInd/>
              <w:spacing w:before="0" w:after="60"/>
              <w:textAlignment w:val="auto"/>
              <w:rPr>
                <w:bCs/>
              </w:rPr>
            </w:pPr>
            <w:r w:rsidRPr="00564A49">
              <w:rPr>
                <w:b/>
                <w:bCs/>
              </w:rPr>
              <w:t>Descriptor</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t>if( NalHrdBpPresentFlag )</w:t>
            </w:r>
          </w:p>
        </w:tc>
        <w:tc>
          <w:tcPr>
            <w:tcW w:w="1157" w:type="dxa"/>
          </w:tcPr>
          <w:p w:rsidR="007E173E" w:rsidRPr="00564A49" w:rsidRDefault="007E173E" w:rsidP="00802F9B">
            <w:pPr>
              <w:keepNext/>
              <w:keepLines/>
              <w:overflowPunct/>
              <w:autoSpaceDE/>
              <w:autoSpaceDN/>
              <w:adjustRightInd/>
              <w:spacing w:before="0" w:after="60"/>
              <w:textAlignment w:val="auto"/>
              <w:rPr>
                <w:b/>
                <w:bCs/>
              </w:rPr>
            </w:pPr>
          </w:p>
        </w:tc>
      </w:tr>
      <w:tr w:rsidR="007E173E" w:rsidRPr="00564A49" w:rsidTr="00802F9B">
        <w:trPr>
          <w:cantSplit/>
          <w:trHeight w:val="289"/>
          <w:jc w:val="center"/>
        </w:trPr>
        <w:tc>
          <w:tcPr>
            <w:tcW w:w="7920" w:type="dxa"/>
          </w:tcPr>
          <w:p w:rsidR="007E173E" w:rsidRPr="00564A49" w:rsidRDefault="007E173E" w:rsidP="00F95233">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r>
            <w:r w:rsidRPr="00564A49">
              <w:tab/>
              <w:t>for( i = 0; i &lt; SchedCombCnt</w:t>
            </w:r>
            <w:r w:rsidR="00F95233" w:rsidRPr="00564A49">
              <w:t>[ nesting_op_idx[ 0 ] ]</w:t>
            </w:r>
            <w:r w:rsidRPr="00564A49">
              <w:t>; i++ )</w:t>
            </w:r>
          </w:p>
        </w:tc>
        <w:tc>
          <w:tcPr>
            <w:tcW w:w="1157" w:type="dxa"/>
          </w:tcPr>
          <w:p w:rsidR="007E173E" w:rsidRPr="00564A49" w:rsidRDefault="007E173E" w:rsidP="00802F9B">
            <w:pPr>
              <w:keepNext/>
              <w:keepLines/>
              <w:overflowPunct/>
              <w:autoSpaceDE/>
              <w:autoSpaceDN/>
              <w:adjustRightInd/>
              <w:spacing w:before="0" w:after="60"/>
              <w:textAlignment w:val="auto"/>
              <w:rPr>
                <w:b/>
                <w:bCs/>
              </w:rPr>
            </w:pP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r>
            <w:r w:rsidRPr="00564A49">
              <w:tab/>
            </w:r>
            <w:r w:rsidRPr="00564A49">
              <w:tab/>
            </w:r>
            <w:r w:rsidRPr="00564A49">
              <w:rPr>
                <w:b/>
              </w:rPr>
              <w:t>nal_initial_arrival_delay</w:t>
            </w:r>
            <w:r w:rsidRPr="00564A49">
              <w:t>[ i ]</w:t>
            </w:r>
          </w:p>
        </w:tc>
        <w:tc>
          <w:tcPr>
            <w:tcW w:w="1157" w:type="dxa"/>
          </w:tcPr>
          <w:p w:rsidR="007E173E" w:rsidRPr="00564A49" w:rsidRDefault="007E173E" w:rsidP="00802F9B">
            <w:pPr>
              <w:keepNext/>
              <w:keepLines/>
              <w:overflowPunct/>
              <w:autoSpaceDE/>
              <w:autoSpaceDN/>
              <w:adjustRightInd/>
              <w:spacing w:before="0" w:after="60"/>
              <w:textAlignment w:val="auto"/>
              <w:rPr>
                <w:bCs/>
              </w:rPr>
            </w:pPr>
            <w:r w:rsidRPr="00564A49">
              <w:rPr>
                <w:bCs/>
              </w:rPr>
              <w:t>u(v)</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t>else</w:t>
            </w:r>
          </w:p>
        </w:tc>
        <w:tc>
          <w:tcPr>
            <w:tcW w:w="1157" w:type="dxa"/>
          </w:tcPr>
          <w:p w:rsidR="007E173E" w:rsidRPr="00564A49" w:rsidRDefault="007E173E" w:rsidP="00802F9B">
            <w:pPr>
              <w:keepNext/>
              <w:keepLines/>
              <w:overflowPunct/>
              <w:autoSpaceDE/>
              <w:autoSpaceDN/>
              <w:adjustRightInd/>
              <w:spacing w:before="0" w:after="60"/>
              <w:textAlignment w:val="auto"/>
              <w:rPr>
                <w:bCs/>
              </w:rPr>
            </w:pP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r>
            <w:r w:rsidRPr="00564A49">
              <w:tab/>
              <w:t>for( i = 0; i &lt; SchedCombCnt</w:t>
            </w:r>
            <w:r w:rsidR="00F95233" w:rsidRPr="00564A49">
              <w:t>[ nesting_op_idx[ 0 ] ]</w:t>
            </w:r>
            <w:r w:rsidRPr="00564A49">
              <w:t>; i++ )</w:t>
            </w:r>
          </w:p>
        </w:tc>
        <w:tc>
          <w:tcPr>
            <w:tcW w:w="1157" w:type="dxa"/>
          </w:tcPr>
          <w:p w:rsidR="007E173E" w:rsidRPr="00564A49" w:rsidRDefault="007E173E" w:rsidP="00802F9B">
            <w:pPr>
              <w:keepNext/>
              <w:keepLines/>
              <w:overflowPunct/>
              <w:autoSpaceDE/>
              <w:autoSpaceDN/>
              <w:adjustRightInd/>
              <w:spacing w:before="0" w:after="60"/>
              <w:textAlignment w:val="auto"/>
              <w:rPr>
                <w:bCs/>
              </w:rPr>
            </w:pP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r>
            <w:r w:rsidRPr="00564A49">
              <w:tab/>
            </w:r>
            <w:r w:rsidRPr="00564A49">
              <w:tab/>
            </w:r>
            <w:r w:rsidRPr="00564A49">
              <w:rPr>
                <w:b/>
              </w:rPr>
              <w:t>vcl_initial_arrival_delay</w:t>
            </w:r>
            <w:r w:rsidRPr="00564A49">
              <w:t>[ i ]</w:t>
            </w:r>
          </w:p>
        </w:tc>
        <w:tc>
          <w:tcPr>
            <w:tcW w:w="1157" w:type="dxa"/>
          </w:tcPr>
          <w:p w:rsidR="007E173E" w:rsidRPr="00564A49" w:rsidRDefault="007E173E" w:rsidP="00802F9B">
            <w:pPr>
              <w:keepNext/>
              <w:keepLines/>
              <w:overflowPunct/>
              <w:autoSpaceDE/>
              <w:autoSpaceDN/>
              <w:adjustRightInd/>
              <w:spacing w:before="0" w:after="60"/>
              <w:textAlignment w:val="auto"/>
              <w:rPr>
                <w:bCs/>
              </w:rPr>
            </w:pPr>
            <w:r w:rsidRPr="00564A49">
              <w:rPr>
                <w:bCs/>
              </w:rPr>
              <w:t>u(v)</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w:t>
            </w:r>
          </w:p>
        </w:tc>
        <w:tc>
          <w:tcPr>
            <w:tcW w:w="1157" w:type="dxa"/>
          </w:tcPr>
          <w:p w:rsidR="007E173E" w:rsidRPr="00564A49" w:rsidRDefault="007E173E" w:rsidP="00802F9B">
            <w:pPr>
              <w:keepNext/>
              <w:keepLines/>
              <w:overflowPunct/>
              <w:autoSpaceDE/>
              <w:autoSpaceDN/>
              <w:adjustRightInd/>
              <w:spacing w:before="0" w:after="60"/>
              <w:textAlignment w:val="auto"/>
              <w:rPr>
                <w:bCs/>
              </w:rPr>
            </w:pPr>
          </w:p>
        </w:tc>
      </w:tr>
    </w:tbl>
    <w:p w:rsidR="007E173E" w:rsidRPr="00564A49" w:rsidRDefault="007E173E" w:rsidP="007E173E">
      <w:pPr>
        <w:pStyle w:val="3N"/>
        <w:rPr>
          <w:lang w:val="en-US"/>
        </w:rPr>
      </w:pP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698" w:name="_Toc377921576"/>
      <w:bookmarkStart w:id="1699" w:name="_Toc378026214"/>
      <w:r w:rsidRPr="00564A49">
        <w:rPr>
          <w:lang w:val="en-US"/>
        </w:rPr>
        <w:t>Bitstream partition HRD parameters SEI message syntax</w:t>
      </w:r>
      <w:bookmarkEnd w:id="1698"/>
      <w:bookmarkEnd w:id="1699"/>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
              </w:rPr>
            </w:pPr>
            <w:r w:rsidRPr="00564A49">
              <w:t>bsp_hrd( payloadSize ) {</w:t>
            </w:r>
          </w:p>
        </w:tc>
        <w:tc>
          <w:tcPr>
            <w:tcW w:w="1153" w:type="dxa"/>
          </w:tcPr>
          <w:p w:rsidR="007E173E" w:rsidRPr="00564A49" w:rsidRDefault="007E173E" w:rsidP="00802F9B">
            <w:pPr>
              <w:keepNext/>
              <w:spacing w:before="0" w:after="60"/>
              <w:rPr>
                <w:bCs/>
              </w:rPr>
            </w:pPr>
            <w:r w:rsidRPr="00564A49">
              <w:rPr>
                <w:bCs/>
              </w:rPr>
              <w:t>Descriptor</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de-DE"/>
              </w:rPr>
            </w:pPr>
            <w:r w:rsidRPr="00564A49">
              <w:rPr>
                <w:bCs/>
                <w:lang w:val="de-DE"/>
              </w:rPr>
              <w:tab/>
            </w:r>
            <w:r w:rsidRPr="00564A49">
              <w:rPr>
                <w:b/>
                <w:bCs/>
                <w:lang w:val="de-DE"/>
              </w:rPr>
              <w:t>sei_num_bsp_hrd_parameters_minus1</w:t>
            </w:r>
          </w:p>
        </w:tc>
        <w:tc>
          <w:tcPr>
            <w:tcW w:w="1153" w:type="dxa"/>
          </w:tcPr>
          <w:p w:rsidR="007E173E" w:rsidRPr="00564A49" w:rsidRDefault="007E173E" w:rsidP="00802F9B">
            <w:pPr>
              <w:keepNext/>
              <w:keepLines/>
              <w:spacing w:before="0" w:after="60"/>
            </w:pPr>
            <w:r w:rsidRPr="00564A49">
              <w:t>ue(v)</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sidRPr="00564A49">
              <w:rPr>
                <w:bCs/>
              </w:rPr>
              <w:tab/>
              <w:t>for( i = 0; i &lt;= sei_num_bsp_hrd_parameters_minus1; i++ ) {</w:t>
            </w:r>
          </w:p>
        </w:tc>
        <w:tc>
          <w:tcPr>
            <w:tcW w:w="1153" w:type="dxa"/>
          </w:tcPr>
          <w:p w:rsidR="007E173E" w:rsidRPr="00564A49" w:rsidRDefault="007E173E" w:rsidP="00802F9B">
            <w:pPr>
              <w:keepNext/>
              <w:keepLines/>
              <w:spacing w:before="0" w:after="60"/>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if( i &gt; 0 )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sei_bsp_cprms_present_flag</w:t>
            </w:r>
            <w:r w:rsidRPr="00564A49">
              <w:rPr>
                <w:rFonts w:ascii="Times New Roman" w:hAnsi="Times New Roman"/>
                <w:lang w:val="en-US"/>
              </w:rPr>
              <w:t>[ i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 xml:space="preserve">hrd_parameters( sei_bsp_cprms_present_flag[ i ], </w:t>
            </w:r>
            <w:r w:rsidRPr="00564A49">
              <w:rPr>
                <w:rFonts w:ascii="Times New Roman" w:hAnsi="Times New Roman"/>
                <w:lang w:val="en-US"/>
              </w:rPr>
              <w:br/>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nesting_max_temporal_id_plus1[</w:t>
            </w:r>
            <w:r w:rsidR="00E31F39" w:rsidRPr="00564A49">
              <w:rPr>
                <w:rFonts w:ascii="Times New Roman" w:hAnsi="Times New Roman"/>
                <w:lang w:val="en-US"/>
              </w:rPr>
              <w:t> </w:t>
            </w:r>
            <w:r w:rsidRPr="00564A49">
              <w:rPr>
                <w:rFonts w:ascii="Times New Roman" w:hAnsi="Times New Roman"/>
                <w:lang w:val="en-US"/>
              </w:rPr>
              <w:t>0</w:t>
            </w:r>
            <w:r w:rsidR="00E31F39" w:rsidRPr="00564A49">
              <w:rPr>
                <w:rFonts w:ascii="Times New Roman" w:hAnsi="Times New Roman"/>
                <w:lang w:val="en-US"/>
              </w:rPr>
              <w:t> </w:t>
            </w:r>
            <w:r w:rsidRPr="00564A49">
              <w:rPr>
                <w:rFonts w:ascii="Times New Roman" w:hAnsi="Times New Roman"/>
                <w:lang w:val="en-US"/>
              </w:rPr>
              <w:t>] −</w:t>
            </w:r>
            <w:r w:rsidR="00E31F39" w:rsidRPr="00564A49">
              <w:rPr>
                <w:rFonts w:ascii="Times New Roman" w:hAnsi="Times New Roman"/>
                <w:lang w:val="en-US"/>
              </w:rPr>
              <w:t> </w:t>
            </w:r>
            <w:r w:rsidRPr="00564A49">
              <w:rPr>
                <w:rFonts w:ascii="Times New Roman" w:hAnsi="Times New Roman"/>
                <w:lang w:val="en-US"/>
              </w:rPr>
              <w:t>1 )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for( h=0; h &lt;= nesting_num_ops_minus1; h++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lsIdx = nesting_op_idx[ h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B2549E">
            <w:pPr>
              <w:pStyle w:val="tablesyntax"/>
              <w:rPr>
                <w:rFonts w:ascii="Times New Roman" w:hAnsi="Times New Roman"/>
                <w:lang w:val="de-DE"/>
              </w:rPr>
            </w:pPr>
            <w:r w:rsidRPr="00564A49">
              <w:rPr>
                <w:rFonts w:ascii="Times New Roman" w:hAnsi="Times New Roman"/>
              </w:rPr>
              <w:tab/>
            </w:r>
            <w:r w:rsidRPr="00564A49">
              <w:rPr>
                <w:rFonts w:ascii="Times New Roman" w:hAnsi="Times New Roman"/>
                <w:lang w:val="en-US"/>
              </w:rPr>
              <w:tab/>
            </w:r>
            <w:r w:rsidR="00E31F39" w:rsidRPr="00564A49">
              <w:rPr>
                <w:rFonts w:ascii="Times New Roman" w:hAnsi="Times New Roman"/>
                <w:b/>
                <w:lang w:val="de-DE"/>
              </w:rPr>
              <w:t>num_</w:t>
            </w:r>
            <w:r w:rsidRPr="00564A49">
              <w:rPr>
                <w:rFonts w:ascii="Times New Roman" w:hAnsi="Times New Roman"/>
                <w:b/>
                <w:lang w:val="de-DE"/>
              </w:rPr>
              <w:t>sei_bitstream_partitions_minus1</w:t>
            </w:r>
            <w:r w:rsidRPr="00564A49">
              <w:rPr>
                <w:rFonts w:ascii="Times New Roman" w:hAnsi="Times New Roman"/>
                <w:lang w:val="de-DE"/>
              </w:rPr>
              <w:t>[ lsIdx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 xml:space="preserve">for( i = 0; i &lt;= </w:t>
            </w:r>
            <w:r w:rsidR="0081083C" w:rsidRPr="00564A49">
              <w:rPr>
                <w:rFonts w:ascii="Times New Roman" w:hAnsi="Times New Roman"/>
                <w:lang w:val="en-US"/>
              </w:rPr>
              <w:t>num_</w:t>
            </w:r>
            <w:r w:rsidRPr="00564A49">
              <w:rPr>
                <w:rFonts w:ascii="Times New Roman" w:hAnsi="Times New Roman"/>
                <w:lang w:val="en-US"/>
              </w:rPr>
              <w:t xml:space="preserve">sei_bitstream_partitions_minus1[ lsIdx ]; </w:t>
            </w:r>
            <w:r w:rsidRPr="00564A49">
              <w:rPr>
                <w:rFonts w:ascii="Times New Roman" w:eastAsia="MS Mincho" w:hAnsi="Times New Roman" w:hint="eastAsia"/>
                <w:lang w:val="en-US" w:eastAsia="ja-JP"/>
              </w:rPr>
              <w:t>i</w:t>
            </w:r>
            <w:r w:rsidRPr="00564A49">
              <w:rPr>
                <w:rFonts w:ascii="Times New Roman" w:hAnsi="Times New Roman"/>
                <w:lang w:val="en-US"/>
              </w:rPr>
              <w:t>++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sz w:val="18"/>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j = 0; j &lt;= vps_max_layers_minus1; j++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4851A8">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if( layer_id_included_flag[ </w:t>
            </w:r>
            <w:r w:rsidRPr="00564A49">
              <w:rPr>
                <w:rFonts w:ascii="TimesNewRoman" w:hAnsi="TimesNewRoman" w:cs="TimesNewRoman"/>
              </w:rPr>
              <w:t>lsIdx</w:t>
            </w:r>
            <w:r w:rsidRPr="00564A49">
              <w:rPr>
                <w:rFonts w:ascii="Times New Roman" w:hAnsi="Times New Roman"/>
                <w:lang w:val="en-US"/>
              </w:rPr>
              <w:t> ][ j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sei_</w:t>
            </w:r>
            <w:r w:rsidRPr="00564A49">
              <w:rPr>
                <w:rFonts w:ascii="Times New Roman" w:eastAsia="MS Mincho" w:hAnsi="Times New Roman" w:hint="eastAsia"/>
                <w:b/>
                <w:lang w:val="en-US" w:eastAsia="ja-JP"/>
              </w:rPr>
              <w:t>layer_</w:t>
            </w:r>
            <w:r w:rsidRPr="00564A49">
              <w:rPr>
                <w:rFonts w:ascii="Times New Roman" w:eastAsia="MS Mincho" w:hAnsi="Times New Roman"/>
                <w:b/>
                <w:lang w:val="en-US" w:eastAsia="ja-JP"/>
              </w:rPr>
              <w:t>in_bsp_flag</w:t>
            </w:r>
            <w:r w:rsidRPr="00564A49">
              <w:rPr>
                <w:rFonts w:ascii="Times New Roman" w:eastAsia="MS Mincho" w:hAnsi="Times New Roman"/>
                <w:lang w:val="en-US" w:eastAsia="ja-JP"/>
              </w:rPr>
              <w:t>[ lsIdx ]</w:t>
            </w:r>
            <w:r w:rsidRPr="00564A49">
              <w:rPr>
                <w:rFonts w:ascii="Times New Roman" w:hAnsi="Times New Roman"/>
                <w:lang w:val="en-US"/>
              </w:rPr>
              <w:t>[ i ][ </w:t>
            </w:r>
            <w:r w:rsidRPr="00564A49">
              <w:rPr>
                <w:rFonts w:ascii="Times New Roman" w:eastAsia="MS Mincho" w:hAnsi="Times New Roman" w:hint="eastAsia"/>
                <w:lang w:val="en-US" w:eastAsia="ja-JP"/>
              </w:rPr>
              <w:t>j</w:t>
            </w:r>
            <w:r w:rsidRPr="00564A49">
              <w:rPr>
                <w:rFonts w:ascii="Times New Roman" w:hAnsi="Times New Roman"/>
                <w:lang w:val="en-US"/>
              </w:rPr>
              <w:t>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sei_num_bsp_sched_combinations_minus1</w:t>
            </w:r>
            <w:r w:rsidRPr="00564A49">
              <w:rPr>
                <w:rFonts w:ascii="Times New Roman" w:hAnsi="Times New Roman"/>
                <w:lang w:val="en-US"/>
              </w:rPr>
              <w:t>[ lsIdx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i = 0; i &lt;= sei_num_bsp_sched_combinations_minus1[ lsIdx ];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j = 0; j &lt;= sei_num_bitstream_partitions_minus1[ lsIdx ]; j++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sei_bsp_comb_hrd_idx</w:t>
            </w:r>
            <w:r w:rsidRPr="00564A49">
              <w:rPr>
                <w:rFonts w:ascii="Times New Roman" w:hAnsi="Times New Roman"/>
                <w:lang w:val="en-US"/>
              </w:rPr>
              <w:t>[ lsIdx ][ i ][ j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sei_bsp_comb_sched_idx</w:t>
            </w:r>
            <w:r w:rsidRPr="00564A49">
              <w:rPr>
                <w:rFonts w:ascii="Times New Roman" w:hAnsi="Times New Roman"/>
                <w:lang w:val="en-US"/>
              </w:rPr>
              <w:t>[ lsIdx ][ i ][ j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ascii="Times" w:hAnsi="Times"/>
              </w:rPr>
            </w:pPr>
            <w:r w:rsidRPr="00564A49">
              <w:rPr>
                <w:rFonts w:ascii="Times" w:hAnsi="Times"/>
              </w:rPr>
              <w:t>}</w:t>
            </w:r>
          </w:p>
        </w:tc>
        <w:tc>
          <w:tcPr>
            <w:tcW w:w="1153" w:type="dxa"/>
          </w:tcPr>
          <w:p w:rsidR="007E173E" w:rsidRPr="00564A49" w:rsidRDefault="007E173E" w:rsidP="00802F9B">
            <w:pPr>
              <w:keepNext/>
              <w:keepLines/>
              <w:spacing w:before="0" w:after="60"/>
            </w:pPr>
          </w:p>
        </w:tc>
      </w:tr>
    </w:tbl>
    <w:p w:rsidR="007E173E" w:rsidRPr="00564A49" w:rsidRDefault="007E173E" w:rsidP="007E173E">
      <w:pPr>
        <w:pStyle w:val="3N"/>
        <w:rPr>
          <w:lang w:val="en-US"/>
        </w:rPr>
      </w:pP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700" w:name="_Toc377921577"/>
      <w:bookmarkStart w:id="1701" w:name="_Toc378026215"/>
      <w:r w:rsidRPr="00564A49">
        <w:rPr>
          <w:lang w:val="en-US"/>
        </w:rPr>
        <w:lastRenderedPageBreak/>
        <w:t>Sub-bitstream property SEI message syntax</w:t>
      </w:r>
      <w:bookmarkEnd w:id="1700"/>
      <w:bookmarkEnd w:id="1701"/>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
              </w:rPr>
            </w:pPr>
            <w:r w:rsidRPr="00564A49">
              <w:rPr>
                <w:noProof/>
              </w:rPr>
              <w:t>sub_bitstream_property</w:t>
            </w:r>
            <w:r w:rsidRPr="00564A49">
              <w:t>( payloadSize ) {</w:t>
            </w:r>
          </w:p>
        </w:tc>
        <w:tc>
          <w:tcPr>
            <w:tcW w:w="1153" w:type="dxa"/>
          </w:tcPr>
          <w:p w:rsidR="007E173E" w:rsidRPr="00564A49" w:rsidRDefault="007E173E" w:rsidP="00802F9B">
            <w:pPr>
              <w:keepNext/>
              <w:spacing w:before="0" w:after="60"/>
              <w:rPr>
                <w:bCs/>
              </w:rPr>
            </w:pPr>
            <w:r w:rsidRPr="00564A49">
              <w:rPr>
                <w:bCs/>
              </w:rPr>
              <w:t>Descriptor</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de-DE"/>
              </w:rPr>
            </w:pPr>
            <w:r w:rsidRPr="00564A49">
              <w:rPr>
                <w:noProof/>
              </w:rPr>
              <w:tab/>
            </w:r>
            <w:r w:rsidRPr="00564A49">
              <w:rPr>
                <w:b/>
                <w:noProof/>
              </w:rPr>
              <w:t>active_vps_id</w:t>
            </w:r>
          </w:p>
        </w:tc>
        <w:tc>
          <w:tcPr>
            <w:tcW w:w="1153" w:type="dxa"/>
          </w:tcPr>
          <w:p w:rsidR="007E173E" w:rsidRPr="00564A49" w:rsidRDefault="007E173E" w:rsidP="00802F9B">
            <w:pPr>
              <w:keepNext/>
              <w:keepLines/>
              <w:spacing w:before="0" w:after="60"/>
            </w:pPr>
            <w:r w:rsidRPr="00564A49">
              <w:rPr>
                <w:bCs/>
                <w:noProof/>
              </w:rPr>
              <w:t>u(4)</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sidRPr="00564A49">
              <w:rPr>
                <w:noProof/>
              </w:rPr>
              <w:tab/>
            </w:r>
            <w:r w:rsidRPr="00564A49">
              <w:rPr>
                <w:b/>
                <w:noProof/>
              </w:rPr>
              <w:t>num_additional_sub_streams_minus1</w:t>
            </w:r>
          </w:p>
        </w:tc>
        <w:tc>
          <w:tcPr>
            <w:tcW w:w="1153" w:type="dxa"/>
          </w:tcPr>
          <w:p w:rsidR="007E173E" w:rsidRPr="00564A49" w:rsidRDefault="007E173E" w:rsidP="00802F9B">
            <w:pPr>
              <w:keepNext/>
              <w:keepLines/>
              <w:spacing w:before="0" w:after="60"/>
            </w:pPr>
            <w:r w:rsidRPr="00564A49">
              <w:rPr>
                <w:bCs/>
                <w:noProof/>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noProof/>
              </w:rPr>
              <w:tab/>
              <w:t>for( i = 0; i &lt;=  num_additional_sub_streams_minus1;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noProof/>
              </w:rPr>
              <w:tab/>
            </w:r>
            <w:r w:rsidRPr="00564A49">
              <w:rPr>
                <w:noProof/>
              </w:rPr>
              <w:tab/>
            </w:r>
            <w:r w:rsidRPr="00564A49">
              <w:rPr>
                <w:b/>
                <w:noProof/>
              </w:rPr>
              <w:t>sub_bitstream_mode[</w:t>
            </w:r>
            <w:r w:rsidRPr="00564A49">
              <w:rPr>
                <w:noProof/>
              </w:rPr>
              <w:t> i </w:t>
            </w:r>
            <w:r w:rsidRPr="00564A49">
              <w:rPr>
                <w:b/>
                <w:noProof/>
              </w:rPr>
              <w:t>]</w:t>
            </w:r>
          </w:p>
        </w:tc>
        <w:tc>
          <w:tcPr>
            <w:tcW w:w="1153" w:type="dxa"/>
          </w:tcPr>
          <w:p w:rsidR="007E173E" w:rsidRPr="00564A49" w:rsidRDefault="007E173E" w:rsidP="00802F9B">
            <w:pPr>
              <w:pStyle w:val="tablecell"/>
              <w:rPr>
                <w:lang w:val="en-US"/>
              </w:rPr>
            </w:pPr>
            <w:r w:rsidRPr="00564A49">
              <w:rPr>
                <w:bCs/>
                <w:noProof/>
              </w:rPr>
              <w:t>u(2)</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noProof/>
              </w:rPr>
              <w:tab/>
            </w:r>
            <w:r w:rsidRPr="00564A49">
              <w:rPr>
                <w:noProof/>
              </w:rPr>
              <w:tab/>
            </w:r>
            <w:r w:rsidRPr="00564A49">
              <w:rPr>
                <w:b/>
                <w:noProof/>
              </w:rPr>
              <w:t>output_layer_set_idx_to_vps</w:t>
            </w:r>
            <w:r w:rsidRPr="00564A49">
              <w:rPr>
                <w:noProof/>
              </w:rPr>
              <w:t>[ i ]</w:t>
            </w:r>
          </w:p>
        </w:tc>
        <w:tc>
          <w:tcPr>
            <w:tcW w:w="1153" w:type="dxa"/>
          </w:tcPr>
          <w:p w:rsidR="007E173E" w:rsidRPr="00564A49" w:rsidRDefault="007E173E" w:rsidP="00802F9B">
            <w:pPr>
              <w:pStyle w:val="tablecell"/>
              <w:rPr>
                <w:lang w:val="en-US"/>
              </w:rPr>
            </w:pPr>
            <w:r w:rsidRPr="00564A49">
              <w:rPr>
                <w:bCs/>
                <w:noProof/>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bCs/>
                <w:lang w:val="en-US"/>
              </w:rPr>
              <w:tab/>
            </w:r>
            <w:r w:rsidRPr="00564A49">
              <w:rPr>
                <w:rFonts w:ascii="Times New Roman" w:hAnsi="Times New Roman"/>
                <w:b/>
                <w:bCs/>
                <w:lang w:val="en-US"/>
              </w:rPr>
              <w:tab/>
              <w:t>highest_sublayer_id</w:t>
            </w:r>
            <w:r w:rsidRPr="00564A49">
              <w:rPr>
                <w:rFonts w:ascii="Times New Roman" w:hAnsi="Times New Roman"/>
                <w:lang w:val="en-US"/>
              </w:rPr>
              <w:t>[ i ]</w:t>
            </w:r>
          </w:p>
        </w:tc>
        <w:tc>
          <w:tcPr>
            <w:tcW w:w="1153" w:type="dxa"/>
          </w:tcPr>
          <w:p w:rsidR="007E173E" w:rsidRPr="00564A49" w:rsidRDefault="007E173E" w:rsidP="00802F9B">
            <w:pPr>
              <w:pStyle w:val="tablecell"/>
              <w:rPr>
                <w:lang w:val="en-US"/>
              </w:rPr>
            </w:pPr>
            <w:r w:rsidRPr="00564A49">
              <w:rPr>
                <w:lang w:val="en-US"/>
              </w:rPr>
              <w:t>u(3)</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bCs/>
                <w:lang w:val="en-US"/>
              </w:rPr>
              <w:t>avg_bit_rate</w:t>
            </w:r>
            <w:r w:rsidRPr="00564A49">
              <w:rPr>
                <w:rFonts w:ascii="Times New Roman" w:hAnsi="Times New Roman"/>
                <w:bCs/>
                <w:lang w:val="en-US"/>
              </w:rPr>
              <w:t>[ i ]</w:t>
            </w:r>
          </w:p>
        </w:tc>
        <w:tc>
          <w:tcPr>
            <w:tcW w:w="1153" w:type="dxa"/>
          </w:tcPr>
          <w:p w:rsidR="007E173E" w:rsidRPr="00564A49" w:rsidRDefault="007E173E" w:rsidP="00802F9B">
            <w:pPr>
              <w:pStyle w:val="tablecell"/>
              <w:rPr>
                <w:lang w:val="en-US"/>
              </w:rPr>
            </w:pPr>
            <w:r w:rsidRPr="00564A49">
              <w:rPr>
                <w:lang w:val="en-US"/>
              </w:rPr>
              <w:t>u(16)</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bCs/>
                <w:lang w:val="en-US"/>
              </w:rPr>
              <w:t>max_bit_rate</w:t>
            </w:r>
            <w:r w:rsidRPr="00564A49">
              <w:rPr>
                <w:rFonts w:ascii="Times New Roman" w:hAnsi="Times New Roman"/>
                <w:bCs/>
                <w:lang w:val="en-US"/>
              </w:rPr>
              <w:t>[ i ]</w:t>
            </w:r>
          </w:p>
        </w:tc>
        <w:tc>
          <w:tcPr>
            <w:tcW w:w="1153" w:type="dxa"/>
          </w:tcPr>
          <w:p w:rsidR="007E173E" w:rsidRPr="00564A49" w:rsidRDefault="007E173E" w:rsidP="00802F9B">
            <w:pPr>
              <w:pStyle w:val="tablecell"/>
              <w:rPr>
                <w:lang w:val="en-US"/>
              </w:rPr>
            </w:pPr>
            <w:r w:rsidRPr="00564A49">
              <w:rPr>
                <w:lang w:val="en-US"/>
              </w:rPr>
              <w:t>u(16)</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de-DE"/>
              </w:rPr>
            </w:pPr>
            <w:r w:rsidRPr="00564A49">
              <w:rPr>
                <w:rFonts w:eastAsia="Batang"/>
                <w:bCs/>
                <w:lang w:val="en-US" w:eastAsia="ko-KR"/>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ascii="Times" w:hAnsi="Times"/>
              </w:rPr>
            </w:pPr>
            <w:r w:rsidRPr="00564A49">
              <w:rPr>
                <w:rFonts w:ascii="Times" w:hAnsi="Times"/>
              </w:rPr>
              <w:t>}</w:t>
            </w:r>
          </w:p>
        </w:tc>
        <w:tc>
          <w:tcPr>
            <w:tcW w:w="1153" w:type="dxa"/>
          </w:tcPr>
          <w:p w:rsidR="007E173E" w:rsidRPr="00564A49" w:rsidRDefault="007E173E" w:rsidP="00802F9B">
            <w:pPr>
              <w:keepNext/>
              <w:keepLines/>
              <w:spacing w:before="0" w:after="60"/>
            </w:pPr>
          </w:p>
        </w:tc>
      </w:tr>
    </w:tbl>
    <w:p w:rsidR="007E173E" w:rsidRPr="00564A49" w:rsidRDefault="007E173E" w:rsidP="007E173E">
      <w:pPr>
        <w:pStyle w:val="3N"/>
        <w:rPr>
          <w:lang w:val="en-US"/>
        </w:rPr>
      </w:pP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702" w:name="_Toc377921578"/>
      <w:bookmarkStart w:id="1703" w:name="_Toc378026216"/>
      <w:r w:rsidRPr="00564A49">
        <w:rPr>
          <w:lang w:val="en-US"/>
        </w:rPr>
        <w:t>Alpha channel information SEI message syntax</w:t>
      </w:r>
      <w:bookmarkEnd w:id="1702"/>
      <w:bookmarkEnd w:id="1703"/>
    </w:p>
    <w:p w:rsidR="007E173E" w:rsidRPr="00564A49" w:rsidRDefault="007E173E" w:rsidP="007E173E">
      <w:pPr>
        <w:keepNext/>
        <w:keepLines/>
        <w:tabs>
          <w:tab w:val="left" w:pos="216"/>
          <w:tab w:val="left" w:pos="432"/>
          <w:tab w:val="left" w:pos="648"/>
          <w:tab w:val="left" w:pos="864"/>
          <w:tab w:val="left" w:pos="1296"/>
          <w:tab w:val="left" w:pos="1512"/>
          <w:tab w:val="left" w:pos="1728"/>
          <w:tab w:val="left" w:pos="1944"/>
          <w:tab w:val="left" w:pos="2160"/>
        </w:tabs>
        <w:spacing w:before="0"/>
        <w:rPr>
          <w:szCs w:val="22"/>
          <w:lang w:val="it-I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
              </w:rPr>
            </w:pPr>
            <w:r w:rsidRPr="00564A49">
              <w:t>alpha_channel_info( payloadSize ) {</w:t>
            </w:r>
          </w:p>
        </w:tc>
        <w:tc>
          <w:tcPr>
            <w:tcW w:w="1153" w:type="dxa"/>
          </w:tcPr>
          <w:p w:rsidR="007E173E" w:rsidRPr="00564A49" w:rsidRDefault="007E173E" w:rsidP="00802F9B">
            <w:pPr>
              <w:keepNext/>
              <w:spacing w:before="0" w:after="60"/>
              <w:rPr>
                <w:bCs/>
              </w:rPr>
            </w:pPr>
            <w:r w:rsidRPr="00564A49">
              <w:rPr>
                <w:bCs/>
              </w:rPr>
              <w:t>Descriptor</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de-DE"/>
              </w:rPr>
            </w:pPr>
            <w:r w:rsidRPr="00564A49">
              <w:rPr>
                <w:bCs/>
                <w:lang w:val="de-DE"/>
              </w:rPr>
              <w:tab/>
            </w:r>
            <w:r w:rsidRPr="00564A49">
              <w:rPr>
                <w:b/>
                <w:bCs/>
                <w:lang w:val="de-DE"/>
              </w:rPr>
              <w:t>alpha_channel_cancel_flag</w:t>
            </w:r>
          </w:p>
        </w:tc>
        <w:tc>
          <w:tcPr>
            <w:tcW w:w="1153" w:type="dxa"/>
          </w:tcPr>
          <w:p w:rsidR="007E173E" w:rsidRPr="00564A49" w:rsidRDefault="007E173E" w:rsidP="00802F9B">
            <w:pPr>
              <w:keepNext/>
              <w:keepLines/>
              <w:spacing w:before="0" w:after="60"/>
            </w:pPr>
            <w:r w:rsidRPr="00564A49">
              <w:t>u(1)</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sidRPr="00564A49">
              <w:tab/>
              <w:t>if(</w:t>
            </w:r>
            <w:r w:rsidRPr="00564A49">
              <w:rPr>
                <w:rFonts w:eastAsia="MS Mincho"/>
              </w:rPr>
              <w:t xml:space="preserve"> !alpha_channel_cancel_flag ) {</w:t>
            </w:r>
          </w:p>
        </w:tc>
        <w:tc>
          <w:tcPr>
            <w:tcW w:w="1153" w:type="dxa"/>
          </w:tcPr>
          <w:p w:rsidR="007E173E" w:rsidRPr="00564A49" w:rsidRDefault="007E173E" w:rsidP="00802F9B">
            <w:pPr>
              <w:keepNext/>
              <w:keepLines/>
              <w:spacing w:before="0" w:after="60"/>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rPr>
              <w:tab/>
            </w:r>
            <w:r w:rsidRPr="00564A49">
              <w:rPr>
                <w:rFonts w:ascii="Times New Roman" w:hAnsi="Times New Roman"/>
              </w:rPr>
              <w:tab/>
            </w:r>
            <w:r w:rsidRPr="00564A49">
              <w:rPr>
                <w:rFonts w:ascii="Times New Roman" w:hAnsi="Times New Roman"/>
                <w:b/>
              </w:rPr>
              <w:t>alpha_channel_use_idc</w:t>
            </w:r>
          </w:p>
        </w:tc>
        <w:tc>
          <w:tcPr>
            <w:tcW w:w="1153" w:type="dxa"/>
          </w:tcPr>
          <w:p w:rsidR="007E173E" w:rsidRPr="00564A49" w:rsidRDefault="007E173E" w:rsidP="00802F9B">
            <w:pPr>
              <w:pStyle w:val="tablecell"/>
              <w:rPr>
                <w:lang w:val="en-US"/>
              </w:rPr>
            </w:pPr>
            <w:r w:rsidRPr="00564A49">
              <w:t>u(3)</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rPr>
              <w:tab/>
            </w:r>
            <w:r w:rsidRPr="00564A49">
              <w:rPr>
                <w:rFonts w:ascii="Times New Roman" w:hAnsi="Times New Roman"/>
              </w:rPr>
              <w:tab/>
            </w:r>
            <w:r w:rsidRPr="00564A49">
              <w:rPr>
                <w:rFonts w:ascii="Times New Roman" w:hAnsi="Times New Roman"/>
                <w:b/>
              </w:rPr>
              <w:t>alpha_channel_bit_depth_minus8</w:t>
            </w:r>
          </w:p>
        </w:tc>
        <w:tc>
          <w:tcPr>
            <w:tcW w:w="1153" w:type="dxa"/>
          </w:tcPr>
          <w:p w:rsidR="007E173E" w:rsidRPr="00564A49" w:rsidRDefault="007E173E" w:rsidP="00802F9B">
            <w:pPr>
              <w:pStyle w:val="tablecell"/>
              <w:rPr>
                <w:lang w:val="en-US"/>
              </w:rPr>
            </w:pPr>
            <w:r w:rsidRPr="00564A49">
              <w:t>u(3)</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rPr>
              <w:tab/>
            </w:r>
            <w:r w:rsidRPr="00564A49">
              <w:rPr>
                <w:rFonts w:ascii="Times New Roman" w:hAnsi="Times New Roman"/>
              </w:rPr>
              <w:tab/>
            </w:r>
            <w:r w:rsidRPr="00564A49">
              <w:rPr>
                <w:rFonts w:ascii="Times New Roman" w:hAnsi="Times New Roman"/>
                <w:b/>
              </w:rPr>
              <w:t>alpha_transparent_value</w:t>
            </w:r>
          </w:p>
        </w:tc>
        <w:tc>
          <w:tcPr>
            <w:tcW w:w="1153" w:type="dxa"/>
          </w:tcPr>
          <w:p w:rsidR="007E173E" w:rsidRPr="00564A49" w:rsidRDefault="007E173E" w:rsidP="00802F9B">
            <w:pPr>
              <w:pStyle w:val="tablecell"/>
              <w:rPr>
                <w:lang w:val="en-US"/>
              </w:rPr>
            </w:pPr>
            <w:r w:rsidRPr="00564A49">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rPr>
              <w:tab/>
            </w:r>
            <w:r w:rsidRPr="00564A49">
              <w:rPr>
                <w:rFonts w:ascii="Times New Roman" w:hAnsi="Times New Roman"/>
              </w:rPr>
              <w:tab/>
            </w:r>
            <w:r w:rsidRPr="00564A49">
              <w:rPr>
                <w:rFonts w:ascii="Times New Roman" w:hAnsi="Times New Roman"/>
                <w:b/>
              </w:rPr>
              <w:t>alpha_opaque_value</w:t>
            </w:r>
          </w:p>
        </w:tc>
        <w:tc>
          <w:tcPr>
            <w:tcW w:w="1153" w:type="dxa"/>
          </w:tcPr>
          <w:p w:rsidR="007E173E" w:rsidRPr="00564A49" w:rsidRDefault="007E173E" w:rsidP="00802F9B">
            <w:pPr>
              <w:pStyle w:val="tablecell"/>
              <w:rPr>
                <w:lang w:val="en-US"/>
              </w:rPr>
            </w:pPr>
            <w:r w:rsidRPr="00564A49">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rPr>
              <w:tab/>
            </w:r>
            <w:r w:rsidRPr="00564A49">
              <w:rPr>
                <w:rFonts w:ascii="Times New Roman" w:hAnsi="Times New Roman"/>
              </w:rPr>
              <w:tab/>
            </w:r>
            <w:r w:rsidRPr="00564A49">
              <w:rPr>
                <w:rFonts w:ascii="Times New Roman" w:hAnsi="Times New Roman"/>
                <w:b/>
              </w:rPr>
              <w:t>alpha_channel_incr_flag</w:t>
            </w:r>
          </w:p>
        </w:tc>
        <w:tc>
          <w:tcPr>
            <w:tcW w:w="1153" w:type="dxa"/>
          </w:tcPr>
          <w:p w:rsidR="007E173E" w:rsidRPr="00564A49" w:rsidRDefault="007E173E" w:rsidP="00802F9B">
            <w:pPr>
              <w:pStyle w:val="tablecell"/>
              <w:rPr>
                <w:lang w:val="en-US"/>
              </w:rPr>
            </w:pPr>
            <w:r w:rsidRPr="00564A49">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rPr>
              <w:tab/>
            </w:r>
            <w:r w:rsidRPr="00564A49">
              <w:rPr>
                <w:rFonts w:ascii="Times New Roman" w:hAnsi="Times New Roman"/>
              </w:rPr>
              <w:tab/>
            </w:r>
            <w:r w:rsidRPr="00564A49">
              <w:rPr>
                <w:rFonts w:ascii="Times New Roman" w:hAnsi="Times New Roman"/>
                <w:b/>
              </w:rPr>
              <w:t>alpha_channel_clip_flag</w:t>
            </w:r>
          </w:p>
        </w:tc>
        <w:tc>
          <w:tcPr>
            <w:tcW w:w="1153" w:type="dxa"/>
          </w:tcPr>
          <w:p w:rsidR="007E173E" w:rsidRPr="00564A49" w:rsidRDefault="007E173E" w:rsidP="00802F9B">
            <w:pPr>
              <w:pStyle w:val="tablecell"/>
              <w:rPr>
                <w:lang w:val="en-US"/>
              </w:rPr>
            </w:pPr>
            <w:r w:rsidRPr="00564A49">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rPr>
              <w:tab/>
            </w:r>
            <w:r w:rsidRPr="00564A49">
              <w:rPr>
                <w:rFonts w:ascii="Times New Roman" w:hAnsi="Times New Roman"/>
              </w:rPr>
              <w:tab/>
              <w:t>if( alpha_channel_clip_flag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rPr>
              <w:tab/>
            </w:r>
            <w:r w:rsidRPr="00564A49">
              <w:rPr>
                <w:rFonts w:ascii="Times New Roman" w:hAnsi="Times New Roman"/>
              </w:rPr>
              <w:tab/>
            </w:r>
            <w:r w:rsidRPr="00564A49">
              <w:rPr>
                <w:rFonts w:ascii="Times New Roman" w:hAnsi="Times New Roman"/>
              </w:rPr>
              <w:tab/>
            </w:r>
            <w:r w:rsidRPr="00564A49">
              <w:rPr>
                <w:rFonts w:ascii="Times New Roman" w:hAnsi="Times New Roman"/>
                <w:b/>
              </w:rPr>
              <w:t>alpha_channel_clip_type_flag</w:t>
            </w:r>
          </w:p>
        </w:tc>
        <w:tc>
          <w:tcPr>
            <w:tcW w:w="1153" w:type="dxa"/>
          </w:tcPr>
          <w:p w:rsidR="007E173E" w:rsidRPr="00564A49" w:rsidRDefault="007E173E" w:rsidP="00802F9B">
            <w:pPr>
              <w:pStyle w:val="tablecell"/>
              <w:rPr>
                <w:lang w:val="en-US"/>
              </w:rPr>
            </w:pPr>
            <w:r w:rsidRPr="00564A49">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sz w:val="18"/>
                <w:lang w:val="en-US"/>
              </w:rPr>
            </w:pPr>
            <w:r w:rsidRPr="00564A49">
              <w:rPr>
                <w:rFonts w:ascii="Times New Roman" w:hAnsi="Times New Roman"/>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rPr>
            </w:pPr>
            <w:r w:rsidRPr="00564A49">
              <w:t>}</w:t>
            </w:r>
          </w:p>
        </w:tc>
        <w:tc>
          <w:tcPr>
            <w:tcW w:w="1153" w:type="dxa"/>
          </w:tcPr>
          <w:p w:rsidR="007E173E" w:rsidRPr="00564A49" w:rsidRDefault="007E173E" w:rsidP="00802F9B">
            <w:pPr>
              <w:pStyle w:val="tablecell"/>
              <w:rPr>
                <w:lang w:val="en-US"/>
              </w:rPr>
            </w:pPr>
          </w:p>
        </w:tc>
      </w:tr>
    </w:tbl>
    <w:p w:rsidR="007E173E" w:rsidRPr="00564A49" w:rsidRDefault="007E173E" w:rsidP="007E173E">
      <w:pPr>
        <w:pStyle w:val="3N"/>
        <w:rPr>
          <w:lang w:val="en-US"/>
        </w:rPr>
      </w:pP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704" w:name="_Toc377921579"/>
      <w:bookmarkStart w:id="1705" w:name="_Toc378026217"/>
      <w:r w:rsidRPr="00564A49">
        <w:rPr>
          <w:lang w:val="en-US"/>
        </w:rPr>
        <w:t>SEI message semantics</w:t>
      </w:r>
      <w:bookmarkEnd w:id="1704"/>
      <w:bookmarkEnd w:id="1705"/>
    </w:p>
    <w:p w:rsidR="007E173E" w:rsidRPr="00564A49" w:rsidRDefault="007E173E" w:rsidP="007E173E">
      <w:pPr>
        <w:pStyle w:val="Caption"/>
      </w:pPr>
      <w:bookmarkStart w:id="1706" w:name="_Toc348897735"/>
      <w:r w:rsidRPr="00564A49">
        <w:t xml:space="preserve">Table </w:t>
      </w:r>
      <w:r w:rsidRPr="00564A49">
        <w:fldChar w:fldCharType="begin" w:fldLock="1"/>
      </w:r>
      <w:r w:rsidRPr="00564A49">
        <w:instrText xml:space="preserve"> REF F \h </w:instrText>
      </w:r>
      <w:r w:rsidR="00564A49">
        <w:instrText xml:space="preserve"> \* MERGEFORMAT </w:instrText>
      </w:r>
      <w:r w:rsidRPr="00564A49">
        <w:fldChar w:fldCharType="separate"/>
      </w:r>
      <w:r w:rsidRPr="00564A49">
        <w:rPr>
          <w:rFonts w:eastAsia="Batang"/>
          <w:bCs w:val="0"/>
          <w:lang w:eastAsia="ko-KR"/>
        </w:rPr>
        <w:t>F</w:t>
      </w:r>
      <w:r w:rsidRPr="00564A49">
        <w:fldChar w:fldCharType="end"/>
      </w:r>
      <w:r w:rsidRPr="00564A49">
        <w:noBreakHyphen/>
      </w:r>
      <w:r w:rsidRPr="00564A49">
        <w:fldChar w:fldCharType="begin" w:fldLock="1"/>
      </w:r>
      <w:r w:rsidRPr="00564A49">
        <w:instrText xml:space="preserve"> SEQ Table \* ARABIC \s 1 </w:instrText>
      </w:r>
      <w:r w:rsidRPr="00564A49">
        <w:fldChar w:fldCharType="separate"/>
      </w:r>
      <w:r w:rsidRPr="00564A49">
        <w:t>3</w:t>
      </w:r>
      <w:r w:rsidRPr="00564A49">
        <w:fldChar w:fldCharType="end"/>
      </w:r>
      <w:r w:rsidRPr="00564A49">
        <w:t xml:space="preserve"> – Persistence scope of SEI messages (informative)</w:t>
      </w:r>
      <w:bookmarkEnd w:id="1706"/>
    </w:p>
    <w:tbl>
      <w:tblPr>
        <w:tblW w:w="8842" w:type="dxa"/>
        <w:jc w:val="center"/>
        <w:tblInd w:w="997" w:type="dxa"/>
        <w:tblLayout w:type="fixed"/>
        <w:tblCellMar>
          <w:left w:w="80" w:type="dxa"/>
          <w:right w:w="80" w:type="dxa"/>
        </w:tblCellMar>
        <w:tblLook w:val="0000" w:firstRow="0" w:lastRow="0" w:firstColumn="0" w:lastColumn="0" w:noHBand="0" w:noVBand="0"/>
      </w:tblPr>
      <w:tblGrid>
        <w:gridCol w:w="3464"/>
        <w:gridCol w:w="5378"/>
      </w:tblGrid>
      <w:tr w:rsidR="007E173E" w:rsidRPr="00564A49"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tcPr>
          <w:p w:rsidR="007E173E" w:rsidRPr="00564A49" w:rsidRDefault="007E173E" w:rsidP="00802F9B">
            <w:pPr>
              <w:pStyle w:val="tableheading"/>
              <w:numPr>
                <w:ilvl w:val="12"/>
                <w:numId w:val="0"/>
              </w:numPr>
              <w:spacing w:before="40" w:after="40"/>
              <w:jc w:val="center"/>
              <w:rPr>
                <w:b w:val="0"/>
                <w:lang w:val="en-US" w:eastAsia="ja-JP"/>
              </w:rPr>
            </w:pPr>
            <w:r w:rsidRPr="00564A49">
              <w:rPr>
                <w:lang w:val="en-US" w:eastAsia="ja-JP"/>
              </w:rPr>
              <w:t>SEI message</w:t>
            </w:r>
          </w:p>
        </w:tc>
        <w:tc>
          <w:tcPr>
            <w:tcW w:w="5378" w:type="dxa"/>
            <w:tcBorders>
              <w:top w:val="single" w:sz="4" w:space="0" w:color="auto"/>
              <w:left w:val="single" w:sz="6" w:space="0" w:color="auto"/>
              <w:bottom w:val="single" w:sz="4" w:space="0" w:color="auto"/>
              <w:right w:val="single" w:sz="6" w:space="0" w:color="auto"/>
            </w:tcBorders>
          </w:tcPr>
          <w:p w:rsidR="007E173E" w:rsidRPr="00564A49" w:rsidRDefault="007E173E" w:rsidP="00802F9B">
            <w:pPr>
              <w:pStyle w:val="tableheading"/>
              <w:numPr>
                <w:ilvl w:val="12"/>
                <w:numId w:val="0"/>
              </w:numPr>
              <w:spacing w:before="40" w:after="40"/>
              <w:jc w:val="center"/>
              <w:rPr>
                <w:b w:val="0"/>
                <w:lang w:val="en-US" w:eastAsia="ja-JP"/>
              </w:rPr>
            </w:pPr>
            <w:r w:rsidRPr="00564A49">
              <w:rPr>
                <w:lang w:val="en-US" w:eastAsia="ja-JP"/>
              </w:rPr>
              <w:t>Persistence scope</w:t>
            </w:r>
          </w:p>
        </w:tc>
      </w:tr>
      <w:tr w:rsidR="007E173E" w:rsidRPr="00564A49"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keepNext/>
              <w:spacing w:before="40" w:after="40"/>
              <w:jc w:val="center"/>
              <w:rPr>
                <w:lang w:val="en-US"/>
              </w:rPr>
            </w:pPr>
            <w:r w:rsidRPr="00564A49">
              <w:rPr>
                <w:lang w:val="en-US"/>
              </w:rPr>
              <w:t>Layers not present</w:t>
            </w:r>
          </w:p>
        </w:tc>
        <w:tc>
          <w:tcPr>
            <w:tcW w:w="5378"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pStyle w:val="tablecell"/>
              <w:numPr>
                <w:ilvl w:val="12"/>
                <w:numId w:val="0"/>
              </w:numPr>
              <w:spacing w:before="40" w:after="40"/>
              <w:jc w:val="center"/>
              <w:rPr>
                <w:lang w:val="en-US"/>
              </w:rPr>
            </w:pPr>
            <w:r w:rsidRPr="00564A49">
              <w:rPr>
                <w:lang w:val="en-US"/>
              </w:rPr>
              <w:t>The access unit containing the SEI message and up to but not including the next access unit, in decoding order, that contains a layers not present SEI message or the end of the CVS, whichever is earlier in decoding order</w:t>
            </w:r>
          </w:p>
        </w:tc>
      </w:tr>
      <w:tr w:rsidR="007E173E" w:rsidRPr="00564A49"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keepNext/>
              <w:spacing w:before="40" w:after="40"/>
              <w:jc w:val="center"/>
              <w:rPr>
                <w:lang w:val="en-US"/>
              </w:rPr>
            </w:pPr>
            <w:r w:rsidRPr="00564A49">
              <w:rPr>
                <w:lang w:val="en-US"/>
              </w:rPr>
              <w:t>Inter-layer constrained tile sets</w:t>
            </w:r>
          </w:p>
        </w:tc>
        <w:tc>
          <w:tcPr>
            <w:tcW w:w="5378"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pStyle w:val="tablecell"/>
              <w:numPr>
                <w:ilvl w:val="12"/>
                <w:numId w:val="0"/>
              </w:numPr>
              <w:spacing w:before="40" w:after="40"/>
              <w:jc w:val="center"/>
              <w:rPr>
                <w:lang w:val="en-US"/>
              </w:rPr>
            </w:pPr>
            <w:r w:rsidRPr="00564A49">
              <w:rPr>
                <w:lang w:val="en-US"/>
              </w:rPr>
              <w:t>The CVS containing the SEI message</w:t>
            </w:r>
          </w:p>
        </w:tc>
      </w:tr>
      <w:tr w:rsidR="007E173E" w:rsidRPr="00564A49"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keepNext/>
              <w:spacing w:before="40" w:after="40"/>
              <w:jc w:val="center"/>
              <w:rPr>
                <w:lang w:val="en-US"/>
              </w:rPr>
            </w:pPr>
            <w:r w:rsidRPr="00564A49">
              <w:rPr>
                <w:lang w:val="en-US"/>
              </w:rPr>
              <w:t>Bitstream partition nesting</w:t>
            </w:r>
          </w:p>
        </w:tc>
        <w:tc>
          <w:tcPr>
            <w:tcW w:w="5378"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pStyle w:val="tablecell"/>
              <w:numPr>
                <w:ilvl w:val="12"/>
                <w:numId w:val="0"/>
              </w:numPr>
              <w:spacing w:before="40" w:after="40"/>
              <w:jc w:val="center"/>
              <w:rPr>
                <w:lang w:val="en-US"/>
              </w:rPr>
            </w:pPr>
            <w:r w:rsidRPr="00564A49">
              <w:rPr>
                <w:lang w:val="en-US"/>
              </w:rPr>
              <w:t>Depending on the nested SEI messages. Each nested SEI</w:t>
            </w:r>
          </w:p>
          <w:p w:rsidR="007E173E" w:rsidRPr="00564A49" w:rsidRDefault="007E173E" w:rsidP="00802F9B">
            <w:pPr>
              <w:pStyle w:val="tablecell"/>
              <w:numPr>
                <w:ilvl w:val="12"/>
                <w:numId w:val="0"/>
              </w:numPr>
              <w:spacing w:before="40" w:after="40"/>
              <w:jc w:val="center"/>
              <w:rPr>
                <w:lang w:val="en-US"/>
              </w:rPr>
            </w:pPr>
            <w:r w:rsidRPr="00564A49">
              <w:rPr>
                <w:lang w:val="en-US"/>
              </w:rPr>
              <w:t>message has the same persistence scope as if the SEI message</w:t>
            </w:r>
          </w:p>
          <w:p w:rsidR="007E173E" w:rsidRPr="00564A49" w:rsidRDefault="007E173E" w:rsidP="00802F9B">
            <w:pPr>
              <w:pStyle w:val="tablecell"/>
              <w:numPr>
                <w:ilvl w:val="12"/>
                <w:numId w:val="0"/>
              </w:numPr>
              <w:spacing w:before="40" w:after="40"/>
              <w:jc w:val="center"/>
              <w:rPr>
                <w:lang w:val="en-US"/>
              </w:rPr>
            </w:pPr>
            <w:r w:rsidRPr="00564A49">
              <w:rPr>
                <w:lang w:val="en-US"/>
              </w:rPr>
              <w:t>was not nested</w:t>
            </w:r>
          </w:p>
        </w:tc>
      </w:tr>
      <w:tr w:rsidR="007E173E" w:rsidRPr="00564A49"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keepNext/>
              <w:spacing w:before="40" w:after="40"/>
              <w:jc w:val="center"/>
              <w:rPr>
                <w:lang w:val="en-US"/>
              </w:rPr>
            </w:pPr>
            <w:r w:rsidRPr="00564A49">
              <w:rPr>
                <w:lang w:val="en-US"/>
              </w:rPr>
              <w:t>Bitstream partition initial arrival time</w:t>
            </w:r>
          </w:p>
        </w:tc>
        <w:tc>
          <w:tcPr>
            <w:tcW w:w="5378"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pStyle w:val="tablecell"/>
              <w:numPr>
                <w:ilvl w:val="12"/>
                <w:numId w:val="0"/>
              </w:numPr>
              <w:spacing w:before="40" w:after="40"/>
              <w:jc w:val="center"/>
              <w:rPr>
                <w:lang w:val="en-US"/>
              </w:rPr>
            </w:pPr>
            <w:r w:rsidRPr="00564A49">
              <w:rPr>
                <w:lang w:val="en-US"/>
              </w:rPr>
              <w:t>The remainder of the bitstream partition (specified by the containing bitstream partition nesting SEI message)</w:t>
            </w:r>
          </w:p>
        </w:tc>
      </w:tr>
      <w:tr w:rsidR="007E173E" w:rsidRPr="00564A49"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keepNext/>
              <w:spacing w:before="40" w:after="40"/>
              <w:jc w:val="center"/>
              <w:rPr>
                <w:lang w:val="en-US"/>
              </w:rPr>
            </w:pPr>
            <w:r w:rsidRPr="00564A49">
              <w:rPr>
                <w:lang w:val="en-US"/>
              </w:rPr>
              <w:t>Bitstream partition HRD parameters</w:t>
            </w:r>
          </w:p>
        </w:tc>
        <w:tc>
          <w:tcPr>
            <w:tcW w:w="5378"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pStyle w:val="tablecell"/>
              <w:numPr>
                <w:ilvl w:val="12"/>
                <w:numId w:val="0"/>
              </w:numPr>
              <w:spacing w:before="40" w:after="40"/>
              <w:jc w:val="center"/>
              <w:rPr>
                <w:lang w:val="en-US"/>
              </w:rPr>
            </w:pPr>
            <w:r w:rsidRPr="00564A49">
              <w:rPr>
                <w:lang w:val="en-US"/>
              </w:rPr>
              <w:t>The CVS containing the SEI message</w:t>
            </w:r>
          </w:p>
        </w:tc>
      </w:tr>
      <w:tr w:rsidR="007E173E" w:rsidRPr="00564A49"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keepNext/>
              <w:spacing w:before="40" w:after="40"/>
              <w:jc w:val="center"/>
              <w:rPr>
                <w:lang w:val="en-US"/>
              </w:rPr>
            </w:pPr>
            <w:r w:rsidRPr="00564A49">
              <w:rPr>
                <w:lang w:val="en-US"/>
              </w:rPr>
              <w:t>Sub-bitstream property</w:t>
            </w:r>
          </w:p>
        </w:tc>
        <w:tc>
          <w:tcPr>
            <w:tcW w:w="5378"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pStyle w:val="tablecell"/>
              <w:numPr>
                <w:ilvl w:val="12"/>
                <w:numId w:val="0"/>
              </w:numPr>
              <w:spacing w:before="40" w:after="40"/>
              <w:jc w:val="center"/>
              <w:rPr>
                <w:lang w:val="en-US"/>
              </w:rPr>
            </w:pPr>
            <w:r w:rsidRPr="00564A49">
              <w:rPr>
                <w:lang w:val="en-US"/>
              </w:rPr>
              <w:t>The CVS containing the SEI message</w:t>
            </w:r>
          </w:p>
        </w:tc>
      </w:tr>
      <w:tr w:rsidR="007E173E" w:rsidRPr="00564A49"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keepNext/>
              <w:spacing w:before="40" w:after="40"/>
              <w:jc w:val="center"/>
              <w:rPr>
                <w:lang w:val="en-US"/>
              </w:rPr>
            </w:pPr>
            <w:r w:rsidRPr="00564A49">
              <w:rPr>
                <w:lang w:val="en-US"/>
              </w:rPr>
              <w:t>Alpha channel information</w:t>
            </w:r>
          </w:p>
        </w:tc>
        <w:tc>
          <w:tcPr>
            <w:tcW w:w="5378"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pStyle w:val="tablecell"/>
              <w:numPr>
                <w:ilvl w:val="12"/>
                <w:numId w:val="0"/>
              </w:numPr>
              <w:spacing w:before="40" w:after="40"/>
              <w:jc w:val="center"/>
              <w:rPr>
                <w:lang w:val="en-US"/>
              </w:rPr>
            </w:pPr>
            <w:r w:rsidRPr="00564A49">
              <w:rPr>
                <w:noProof/>
              </w:rPr>
              <w:t>Specified by the syntax of the SEI message</w:t>
            </w:r>
          </w:p>
        </w:tc>
      </w:tr>
    </w:tbl>
    <w:p w:rsidR="007E173E" w:rsidRPr="00564A49" w:rsidRDefault="007E173E" w:rsidP="007E173E">
      <w:pPr>
        <w:pStyle w:val="3N"/>
        <w:rPr>
          <w:bCs/>
          <w:lang w:val="en-US" w:eastAsia="zh-CN"/>
        </w:rPr>
      </w:pPr>
      <w:bookmarkStart w:id="1707" w:name="_Ref348357812"/>
    </w:p>
    <w:p w:rsidR="007E173E" w:rsidRPr="00564A49" w:rsidRDefault="007E173E" w:rsidP="007E173E">
      <w:pPr>
        <w:pStyle w:val="3N"/>
        <w:rPr>
          <w:bCs/>
          <w:lang w:val="en-US" w:eastAsia="zh-CN"/>
        </w:rPr>
      </w:pPr>
      <w:r w:rsidRPr="00564A49">
        <w:rPr>
          <w:bCs/>
          <w:lang w:val="en-US" w:eastAsia="zh-CN"/>
        </w:rPr>
        <w:lastRenderedPageBreak/>
        <w:t>The constraints of bitstream conformance specified in clause D.3.1 apply with the following additions.</w:t>
      </w:r>
    </w:p>
    <w:p w:rsidR="007E173E" w:rsidRPr="00564A49" w:rsidRDefault="007E173E" w:rsidP="007E173E">
      <w:r w:rsidRPr="00564A49">
        <w:t>Let prevVclNalUnitInAu of an SEI NAL unit or an SEI message be the preceding VCL NAL unit in decoding order, if any, in the same access unit, and nextVclNalUnitInAu of an SEI NAL unit or an SEI message be the next VCL NAL unit in decoding order, if any, in the same access unit. It is a requirement of bitstream conformance that the following restrictions apply:</w:t>
      </w:r>
    </w:p>
    <w:p w:rsidR="007E173E" w:rsidRPr="00564A49" w:rsidRDefault="007E173E" w:rsidP="007E173E">
      <w:pPr>
        <w:tabs>
          <w:tab w:val="left" w:pos="400"/>
        </w:tabs>
        <w:ind w:left="400" w:hanging="400"/>
      </w:pPr>
      <w:r w:rsidRPr="00564A49">
        <w:t>–</w:t>
      </w:r>
      <w:r w:rsidRPr="00564A49">
        <w:tab/>
        <w:t xml:space="preserve">When a bitstream partition HRD parameters SEI message contained in a scalable nesting SEI message is present in an access unit, the scalable nesting SEI message shall not follow any other SEI message that follows the prevVclNalUnitInAu of the scalable nesting SEI message and precedes the nextVclNalUnitInAu of the scalable nesting SEI message, other than an active parameter sets SEI message, a non-nested buffering period SEI message, a non-nested picture timing SEI message, a non-nested decoding unit information SEI message, a scalable nesting SEI message including a buffering period SEI message, a picture timing SEI message or a decoding unit information SEI message, or another scalable nesting SEI message that contains a bitstream partition HRD parameters SEI message. </w:t>
      </w:r>
    </w:p>
    <w:p w:rsidR="007E173E" w:rsidRPr="00564A49" w:rsidRDefault="007E173E" w:rsidP="007E173E">
      <w:pPr>
        <w:tabs>
          <w:tab w:val="left" w:pos="400"/>
        </w:tabs>
        <w:ind w:left="400" w:hanging="400"/>
        <w:rPr>
          <w:bCs/>
          <w:lang w:eastAsia="zh-CN"/>
        </w:rPr>
      </w:pPr>
      <w:r w:rsidRPr="00564A49">
        <w:t>–</w:t>
      </w:r>
      <w:r w:rsidRPr="00564A49">
        <w:tab/>
        <w:t>When a buffering period SEI message, a picture timing SEI message, a decoding unit information SEI message or a bitstream partition initial arrival time SEI message is present in a bitstream partition nesting SEI message contained in a scalable nesting SEI message, the scalable nesting SEI message shall not follow any other SEI message that follows the prevVclNalUnitInAu of the scalable nesting SEI message and precedes the nextVclNalUnitInAu of the scalable nesting SEI message, other than an active parameter sets SEI message, a non-nested buffering period SEI message, a non-nested picture timing SEI message, a non-nested decoding unit information SEI message, a scalable nesting SEI message including a buffering period SEI message, a picture timing SEI message or a decoding unit information SEI message, a scalable nesting SEI message including a bitstream partition HRD parameters SEI message, or another scalable nesting SEI message that contains a bitstream partition nesting SEI message including a buffering period SEI message, a picture timing SEI message, a decoding unit information SEI message or a bitstream partition initial arrival time SEI message.</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708" w:name="_Toc377921580"/>
      <w:bookmarkStart w:id="1709" w:name="_Toc378026218"/>
      <w:r w:rsidRPr="00564A49">
        <w:rPr>
          <w:lang w:val="en-US"/>
        </w:rPr>
        <w:t>Layers not present SEI message semantics</w:t>
      </w:r>
      <w:bookmarkEnd w:id="1708"/>
      <w:bookmarkEnd w:id="1709"/>
    </w:p>
    <w:p w:rsidR="007E173E" w:rsidRPr="00564A49" w:rsidRDefault="007E173E" w:rsidP="007E173E">
      <w:pPr>
        <w:rPr>
          <w:lang w:val="en-US"/>
        </w:rPr>
      </w:pPr>
      <w:r w:rsidRPr="00564A49">
        <w:rPr>
          <w:lang w:val="en-US"/>
        </w:rPr>
        <w:t>The layers not present SEI message provides a mechanism for signalling that VCL NAL units of particular layers indicated by the VPS are not present in a particular set of access units.</w:t>
      </w:r>
    </w:p>
    <w:p w:rsidR="007E173E" w:rsidRPr="00564A49" w:rsidRDefault="007E173E" w:rsidP="007E173E">
      <w:pPr>
        <w:widowControl w:val="0"/>
        <w:rPr>
          <w:lang w:val="en-US"/>
        </w:rPr>
      </w:pPr>
      <w:r w:rsidRPr="00564A49">
        <w:rPr>
          <w:lang w:val="en-US"/>
        </w:rPr>
        <w:t>The target access units are defined as the set of access units starting from the access unit containing the layers not present SEI message up to but not including the next access unit, in decoding order, that contains a layers not present change SEI message or the end of the CVS, whichever is earlier in decoding order.</w:t>
      </w:r>
    </w:p>
    <w:p w:rsidR="007E173E" w:rsidRPr="00564A49" w:rsidRDefault="007E173E" w:rsidP="007E173E">
      <w:pPr>
        <w:widowControl w:val="0"/>
        <w:rPr>
          <w:lang w:val="en-US"/>
        </w:rPr>
      </w:pPr>
      <w:r w:rsidRPr="00564A49">
        <w:rPr>
          <w:lang w:val="en-US"/>
        </w:rPr>
        <w:t>When present, the layers not present SEI message applies to the target access units.</w:t>
      </w:r>
    </w:p>
    <w:p w:rsidR="007E173E" w:rsidRPr="00564A49" w:rsidRDefault="007E173E" w:rsidP="007E173E">
      <w:pPr>
        <w:rPr>
          <w:lang w:val="en-US"/>
        </w:rPr>
      </w:pPr>
      <w:r w:rsidRPr="00564A49">
        <w:rPr>
          <w:lang w:val="en-US"/>
        </w:rPr>
        <w:t>A layers not present SEI message shall not be included in a scalable nesting SEI message.</w:t>
      </w:r>
    </w:p>
    <w:p w:rsidR="007E173E" w:rsidRPr="00564A49" w:rsidRDefault="007E173E" w:rsidP="007E173E">
      <w:pPr>
        <w:rPr>
          <w:lang w:val="en-US"/>
        </w:rPr>
      </w:pPr>
      <w:r w:rsidRPr="00564A49">
        <w:rPr>
          <w:lang w:val="en-US"/>
        </w:rPr>
        <w:t>A layers not present SEI message shall not be included in an SEI NAL unit with TemporalId greater than 0.</w:t>
      </w:r>
    </w:p>
    <w:p w:rsidR="007E173E" w:rsidRPr="00564A49" w:rsidRDefault="007E173E" w:rsidP="007E173E">
      <w:pPr>
        <w:pStyle w:val="3N"/>
        <w:rPr>
          <w:lang w:val="en-US"/>
        </w:rPr>
      </w:pPr>
      <w:r w:rsidRPr="00564A49">
        <w:rPr>
          <w:b/>
          <w:lang w:val="en-US"/>
        </w:rPr>
        <w:t>lp_sei_active_vps_id</w:t>
      </w:r>
      <w:r w:rsidRPr="00564A49">
        <w:rPr>
          <w:lang w:val="en-US"/>
        </w:rPr>
        <w:t xml:space="preserve"> identifies the active VPS of the CVS containing the layers not present SEI message. The value of lp_sei_active_vps_id shall be equal to the value of vps_</w:t>
      </w:r>
      <w:r w:rsidRPr="00564A49">
        <w:rPr>
          <w:bCs/>
          <w:lang w:val="en-US"/>
        </w:rPr>
        <w:t>video_parameter_set_id</w:t>
      </w:r>
      <w:r w:rsidRPr="00564A49">
        <w:rPr>
          <w:lang w:val="en-US"/>
        </w:rPr>
        <w:t xml:space="preserve"> of the active VPS for the VCL NAL units of the access unit containing the SEI message.</w:t>
      </w:r>
    </w:p>
    <w:p w:rsidR="007E173E" w:rsidRPr="00564A49" w:rsidRDefault="007E173E" w:rsidP="007E173E">
      <w:pPr>
        <w:rPr>
          <w:lang w:val="en-US"/>
        </w:rPr>
      </w:pPr>
      <w:r w:rsidRPr="00564A49">
        <w:rPr>
          <w:b/>
          <w:lang w:val="en-US"/>
        </w:rPr>
        <w:t>layer_not_present_flag</w:t>
      </w:r>
      <w:r w:rsidRPr="00564A49">
        <w:rPr>
          <w:bCs/>
          <w:lang w:val="en-US"/>
        </w:rPr>
        <w:t>[ i ]</w:t>
      </w:r>
      <w:r w:rsidRPr="00564A49">
        <w:rPr>
          <w:lang w:val="en-US"/>
        </w:rPr>
        <w:t xml:space="preserve"> equal to 1 indicates that there are no VCL NAL units with nuh_layer_id equal to </w:t>
      </w:r>
      <w:r w:rsidRPr="00564A49">
        <w:rPr>
          <w:rFonts w:eastAsia="Batang"/>
          <w:bCs/>
          <w:lang w:val="en-US" w:eastAsia="ko-KR"/>
        </w:rPr>
        <w:t>layer_id_in_nuh</w:t>
      </w:r>
      <w:r w:rsidRPr="00564A49">
        <w:rPr>
          <w:lang w:val="en-US"/>
        </w:rPr>
        <w:t>[ i ] present in the target access units. layer_not_present_flag</w:t>
      </w:r>
      <w:r w:rsidRPr="00564A49">
        <w:rPr>
          <w:bCs/>
          <w:lang w:val="en-US"/>
        </w:rPr>
        <w:t>[ i ]</w:t>
      </w:r>
      <w:r w:rsidRPr="00564A49">
        <w:rPr>
          <w:lang w:val="en-US"/>
        </w:rPr>
        <w:t xml:space="preserve"> equal to 0 indicates that there may or may not be VCL NAL units with nuh_layer_id equal to layer_id_in_nuh[ i ] present in the target access units.</w:t>
      </w:r>
    </w:p>
    <w:p w:rsidR="007E173E" w:rsidRPr="00564A49" w:rsidRDefault="007E173E" w:rsidP="007E173E">
      <w:pPr>
        <w:rPr>
          <w:rFonts w:eastAsia="Batang"/>
          <w:bCs/>
          <w:lang w:val="en-US" w:eastAsia="ko-KR"/>
        </w:rPr>
      </w:pPr>
      <w:r w:rsidRPr="00564A49">
        <w:rPr>
          <w:lang w:val="en-US"/>
        </w:rPr>
        <w:t>When layer_not_present_flag</w:t>
      </w:r>
      <w:r w:rsidRPr="00564A49">
        <w:rPr>
          <w:bCs/>
          <w:lang w:val="en-US"/>
        </w:rPr>
        <w:t>[ i ]</w:t>
      </w:r>
      <w:r w:rsidRPr="00564A49">
        <w:rPr>
          <w:lang w:val="en-US"/>
        </w:rPr>
        <w:t xml:space="preserve"> is equal to 0 and i is greater than 0, layer_not_present_flag[ LayerIdxInVps[ RefLayerId[ layer_id_in_nuh[ i ] ][ j ] ] ] shall be equal to 0 for all values of j in the range of 0 to </w:t>
      </w:r>
      <w:r w:rsidRPr="00564A49">
        <w:rPr>
          <w:rFonts w:eastAsia="Batang"/>
          <w:bCs/>
          <w:lang w:val="en-US" w:eastAsia="ko-KR"/>
        </w:rPr>
        <w:t>NumDirectRefLayers[ layer_id_in_nuh[</w:t>
      </w:r>
      <w:r w:rsidRPr="00564A49">
        <w:rPr>
          <w:lang w:val="en-US"/>
        </w:rPr>
        <w:t> i ] </w:t>
      </w:r>
      <w:r w:rsidRPr="00564A49">
        <w:rPr>
          <w:rFonts w:eastAsia="Batang"/>
          <w:bCs/>
          <w:lang w:val="en-US" w:eastAsia="ko-KR"/>
        </w:rPr>
        <w:t>] </w:t>
      </w:r>
      <w:r w:rsidRPr="00564A49">
        <w:rPr>
          <w:lang w:val="en-US"/>
        </w:rPr>
        <w:t>− </w:t>
      </w:r>
      <w:r w:rsidRPr="00564A49">
        <w:rPr>
          <w:rFonts w:eastAsia="Batang"/>
          <w:bCs/>
          <w:lang w:val="en-US" w:eastAsia="ko-KR"/>
        </w:rPr>
        <w:t>1, inclusive.</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710" w:name="_Toc377921581"/>
      <w:bookmarkStart w:id="1711" w:name="_Toc378026219"/>
      <w:bookmarkStart w:id="1712" w:name="_Ref355956448"/>
      <w:r w:rsidRPr="00564A49">
        <w:rPr>
          <w:lang w:val="en-US"/>
        </w:rPr>
        <w:t>Inter-layer constrained tile sets SEI message semantics</w:t>
      </w:r>
      <w:bookmarkEnd w:id="1710"/>
      <w:bookmarkEnd w:id="1711"/>
    </w:p>
    <w:p w:rsidR="007E173E" w:rsidRPr="00564A49" w:rsidRDefault="007E173E" w:rsidP="007E173E">
      <w:pPr>
        <w:rPr>
          <w:lang w:val="en-US"/>
        </w:rPr>
      </w:pPr>
      <w:r w:rsidRPr="00564A49">
        <w:rPr>
          <w:lang w:val="en-US"/>
        </w:rPr>
        <w:t>The scope of the inter-layer constrained tile sets SEI message is the complete CVS. When an inter-layer tile sets SEI message is present in any access unit of a CVS, it shall be present for the first access unit of the CVS in decoding order and may also be present for other access units of the CVS.</w:t>
      </w:r>
    </w:p>
    <w:p w:rsidR="007E173E" w:rsidRPr="00564A49" w:rsidRDefault="007E173E" w:rsidP="007E173E">
      <w:pPr>
        <w:rPr>
          <w:lang w:val="en-US"/>
        </w:rPr>
      </w:pPr>
      <w:r w:rsidRPr="00564A49">
        <w:rPr>
          <w:lang w:val="en-US"/>
        </w:rPr>
        <w:t>The inter-layer constrained tile sets SEI message shall not be present for a layer when tiles_enabled_flag is equal to 0 for any PPS that is active for the layer.</w:t>
      </w:r>
    </w:p>
    <w:p w:rsidR="007E173E" w:rsidRPr="00564A49" w:rsidRDefault="007E173E" w:rsidP="007E173E">
      <w:pPr>
        <w:rPr>
          <w:lang w:val="en-US"/>
        </w:rPr>
      </w:pPr>
      <w:r w:rsidRPr="00564A49">
        <w:rPr>
          <w:lang w:val="en-US"/>
        </w:rPr>
        <w:t>The inter-layer constrained tile sets SEI message shall not be present for a layer unless every PPS that is active for the layer has tile_boundaries_aligned_flag equal to 1 or fulfills the conditions that would be indicated by tile_boundaries_aligned_flag being equal to 1.</w:t>
      </w:r>
    </w:p>
    <w:p w:rsidR="007E173E" w:rsidRPr="00564A49" w:rsidRDefault="007E173E" w:rsidP="007E173E">
      <w:pPr>
        <w:rPr>
          <w:lang w:val="en-US"/>
        </w:rPr>
      </w:pPr>
      <w:r w:rsidRPr="00564A49">
        <w:rPr>
          <w:lang w:val="en-US"/>
        </w:rPr>
        <w:t xml:space="preserve">The presence of the inter-layer tile sets SEI message indicates that the inter-layer inter prediction process is constrained such that no sample value outside each identified tile set, and no sample value at a fractional sample position that is </w:t>
      </w:r>
      <w:r w:rsidRPr="00564A49">
        <w:rPr>
          <w:lang w:val="en-US"/>
        </w:rPr>
        <w:lastRenderedPageBreak/>
        <w:t>derived using one or more sample values outside the identified tile set, is used for inter-layer prediction of any sample within the identified tile set.</w:t>
      </w:r>
    </w:p>
    <w:p w:rsidR="007E173E" w:rsidRPr="00564A49" w:rsidRDefault="007E173E" w:rsidP="007E173E">
      <w:pPr>
        <w:spacing w:before="60"/>
        <w:ind w:left="288"/>
        <w:rPr>
          <w:sz w:val="18"/>
          <w:szCs w:val="18"/>
          <w:lang w:val="en-US"/>
        </w:rPr>
      </w:pPr>
      <w:r w:rsidRPr="00564A49">
        <w:rPr>
          <w:sz w:val="18"/>
          <w:szCs w:val="18"/>
          <w:lang w:val="en-US"/>
        </w:rPr>
        <w:t>NOTE </w:t>
      </w:r>
      <w:r w:rsidRPr="00564A49">
        <w:rPr>
          <w:sz w:val="18"/>
          <w:szCs w:val="18"/>
          <w:lang w:val="en-US"/>
        </w:rPr>
        <w:fldChar w:fldCharType="begin" w:fldLock="1"/>
      </w:r>
      <w:r w:rsidRPr="00564A49">
        <w:rPr>
          <w:sz w:val="18"/>
          <w:szCs w:val="18"/>
          <w:lang w:val="en-US"/>
        </w:rPr>
        <w:instrText xml:space="preserve"> SEQ NoteCounter \r 1 \* MERGEFORMAT </w:instrText>
      </w:r>
      <w:r w:rsidRPr="00564A49">
        <w:rPr>
          <w:sz w:val="18"/>
          <w:szCs w:val="18"/>
          <w:lang w:val="en-US"/>
        </w:rPr>
        <w:fldChar w:fldCharType="separate"/>
      </w:r>
      <w:r w:rsidRPr="00564A49">
        <w:rPr>
          <w:noProof/>
          <w:sz w:val="18"/>
          <w:szCs w:val="18"/>
          <w:lang w:val="en-US"/>
        </w:rPr>
        <w:t>1</w:t>
      </w:r>
      <w:r w:rsidRPr="00564A49">
        <w:rPr>
          <w:sz w:val="18"/>
          <w:szCs w:val="18"/>
          <w:lang w:val="en-US"/>
        </w:rPr>
        <w:fldChar w:fldCharType="end"/>
      </w:r>
      <w:r w:rsidRPr="00564A49">
        <w:rPr>
          <w:sz w:val="18"/>
          <w:szCs w:val="18"/>
          <w:lang w:val="en-US"/>
        </w:rPr>
        <w:t> – When loop filtering and resampling filter is applied across tile boundaries, inter-layer prediction of any samples within an inter-layer constrained tile set that refers to samples within 8 samples from an inter-layer constrained tile set boundary that is not also a picture boundary may result in propagation of mismatch error. An encoder can avoid such potential error propagation by avoiding the use of motion vectors that cause such references.</w:t>
      </w:r>
    </w:p>
    <w:p w:rsidR="007E173E" w:rsidRPr="00564A49" w:rsidRDefault="007E173E" w:rsidP="007E173E">
      <w:pPr>
        <w:rPr>
          <w:lang w:val="en-US"/>
        </w:rPr>
      </w:pPr>
      <w:r w:rsidRPr="00564A49">
        <w:rPr>
          <w:lang w:val="en-US"/>
        </w:rPr>
        <w:t>When more than one inter-layer constrained tile sets SEI message is present within the access units of a CVS, they shall contain identical content.</w:t>
      </w:r>
    </w:p>
    <w:p w:rsidR="007E173E" w:rsidRPr="00564A49" w:rsidRDefault="007E173E" w:rsidP="007E173E">
      <w:pPr>
        <w:rPr>
          <w:lang w:val="en-US"/>
        </w:rPr>
      </w:pPr>
      <w:r w:rsidRPr="00564A49">
        <w:rPr>
          <w:lang w:val="en-US"/>
        </w:rPr>
        <w:t>The number of inter-layer constrained tile sets SEI messages in each access unit shall not exceed 5.</w:t>
      </w:r>
    </w:p>
    <w:p w:rsidR="007E173E" w:rsidRPr="00564A49" w:rsidRDefault="007E173E" w:rsidP="007E173E">
      <w:pPr>
        <w:rPr>
          <w:lang w:val="en-US"/>
        </w:rPr>
      </w:pPr>
      <w:r w:rsidRPr="00564A49">
        <w:rPr>
          <w:b/>
          <w:lang w:val="en-US"/>
        </w:rPr>
        <w:t>il_all_tiles_exact_sample_value_match_flag</w:t>
      </w:r>
      <w:r w:rsidRPr="00564A49">
        <w:rPr>
          <w:lang w:val="en-US"/>
        </w:rPr>
        <w:t xml:space="preserve"> equal to equal to 1 indicates that, within the CVS, when the coding tree blocks that are outside of any identified tile are not decoded and the boundaries of the identified tile is treated as picture boundaries for purposes of the decoding process, the value of each sample in the identified tile would be exactly the same as the value of the sample that would be obtained when all the coding tree blocks of all pictures in the CVS are decoded. il_all_tiles_exact_sample_value_match_flag equal to 0 indicates that, within the CVS, when the coding tree blocks that are outside of any identified tile are not decoded and the boundaries of the identified tile is treated as picture boundaries for purposes of the decoding process, the value of each sample in the identified tile may or may not be exactly the same as the value of the same sample when all the coding tree blocks of all pictures in the CVS are decoded.</w:t>
      </w:r>
    </w:p>
    <w:p w:rsidR="007E173E" w:rsidRPr="00564A49" w:rsidRDefault="007E173E" w:rsidP="007E173E">
      <w:pPr>
        <w:rPr>
          <w:lang w:val="en-US"/>
        </w:rPr>
      </w:pPr>
      <w:r w:rsidRPr="00564A49">
        <w:rPr>
          <w:b/>
          <w:lang w:val="en-US"/>
        </w:rPr>
        <w:t>il_one_tile_per_tile_set_flag</w:t>
      </w:r>
      <w:r w:rsidRPr="00564A49">
        <w:rPr>
          <w:lang w:val="en-US"/>
        </w:rPr>
        <w:t xml:space="preserve"> equal to 1 indicates that each inter-layer constrained tile set contains one tile, and il_num_sets_in_message_minus1 is not present. When il_one_tile_per_tile_set_flag is equal to zero, tile sets are signalled explicitly.</w:t>
      </w:r>
    </w:p>
    <w:p w:rsidR="007E173E" w:rsidRPr="00564A49" w:rsidRDefault="007E173E" w:rsidP="007E173E">
      <w:pPr>
        <w:rPr>
          <w:lang w:val="en-US"/>
        </w:rPr>
      </w:pPr>
      <w:r w:rsidRPr="00564A49">
        <w:rPr>
          <w:b/>
          <w:lang w:val="en-US"/>
        </w:rPr>
        <w:t>il_num_sets_in_message_minus1</w:t>
      </w:r>
      <w:r w:rsidRPr="00564A49">
        <w:rPr>
          <w:lang w:val="en-US"/>
        </w:rPr>
        <w:t xml:space="preserve"> plus 1 specifies the number of inter-layer tile sets identified in the SEI message. The value of il_num_sets_in_message_minus1 shall be in the range of 0 to 255, inclusive.</w:t>
      </w:r>
    </w:p>
    <w:p w:rsidR="007E173E" w:rsidRPr="00564A49" w:rsidRDefault="007E173E" w:rsidP="007E173E">
      <w:pPr>
        <w:rPr>
          <w:lang w:val="en-US"/>
        </w:rPr>
      </w:pPr>
      <w:r w:rsidRPr="00564A49">
        <w:rPr>
          <w:b/>
          <w:lang w:val="en-US"/>
        </w:rPr>
        <w:t xml:space="preserve">skipped_tile_set_present_flag </w:t>
      </w:r>
      <w:r w:rsidRPr="00564A49">
        <w:rPr>
          <w:lang w:val="en-US"/>
        </w:rPr>
        <w:t xml:space="preserve">equal to 1 indicates that, within the CVS, the tile set consists of those remaining tiles that are not included in any earlier tile sets in the same message and all the prediction blocks that are inside the identified tile set having nuh_layer_id equal to ictsNuhLayerId are inter-layer predicted from inter-layer reference pictures with nuh_layer_id equal to </w:t>
      </w:r>
      <w:r w:rsidRPr="00564A49">
        <w:rPr>
          <w:rFonts w:eastAsia="Batang"/>
          <w:bCs/>
          <w:lang w:val="en-US" w:eastAsia="ko-KR"/>
        </w:rPr>
        <w:t xml:space="preserve">RefLayerId[ ictsNuhLayerId ][ NumDirectRefLayers[ ictsNuhLayerId ] − 1 ] </w:t>
      </w:r>
      <w:r w:rsidRPr="00564A49">
        <w:rPr>
          <w:lang w:val="en-US"/>
        </w:rPr>
        <w:t>and no residual_coding</w:t>
      </w:r>
      <w:r w:rsidR="001354DD" w:rsidRPr="00564A49">
        <w:rPr>
          <w:lang w:val="en-US"/>
        </w:rPr>
        <w:t>( )</w:t>
      </w:r>
      <w:r w:rsidRPr="00564A49">
        <w:rPr>
          <w:lang w:val="en-US"/>
        </w:rPr>
        <w:t xml:space="preserve"> syntax structure is present in any transform unit of the identified tile set, where ictsNuhLayerId is the value of nuh_layer_id of this </w:t>
      </w:r>
      <w:r w:rsidR="001354DD" w:rsidRPr="00564A49">
        <w:rPr>
          <w:lang w:val="en-US"/>
        </w:rPr>
        <w:t xml:space="preserve">SEI </w:t>
      </w:r>
      <w:r w:rsidRPr="00564A49">
        <w:rPr>
          <w:lang w:val="en-US"/>
        </w:rPr>
        <w:t>message. skipped_tile_set_present_flag equal to 0 does not indicate a bitstream constraint within the CVS. When not present, the value of skipped_tile_set_present_flag is inferred to be equal to 0.</w:t>
      </w:r>
    </w:p>
    <w:p w:rsidR="007E173E" w:rsidRPr="00564A49" w:rsidRDefault="007E173E" w:rsidP="007E173E">
      <w:pPr>
        <w:rPr>
          <w:lang w:val="en-US"/>
        </w:rPr>
      </w:pPr>
      <w:r w:rsidRPr="00564A49">
        <w:rPr>
          <w:b/>
          <w:lang w:val="en-US"/>
        </w:rPr>
        <w:t>ilcts_id</w:t>
      </w:r>
      <w:r w:rsidRPr="00564A49">
        <w:rPr>
          <w:lang w:val="en-US"/>
        </w:rPr>
        <w:t>[ i ] contains an identifying number that may be used to identify the purpose of the i-th identified tile set (for example, to identify an area to be extracted from the coded video sequence for a particular purpose). The value of ilcts_id[ i ] shall be in the range of 0 to 2</w:t>
      </w:r>
      <w:r w:rsidRPr="00564A49">
        <w:rPr>
          <w:vertAlign w:val="superscript"/>
          <w:lang w:val="en-US"/>
        </w:rPr>
        <w:t>32</w:t>
      </w:r>
      <w:r w:rsidRPr="00564A49">
        <w:rPr>
          <w:lang w:val="en-US"/>
        </w:rPr>
        <w:t xml:space="preserve"> − 2, inclusive.</w:t>
      </w:r>
    </w:p>
    <w:p w:rsidR="007E173E" w:rsidRPr="00564A49" w:rsidRDefault="007E173E" w:rsidP="007E173E">
      <w:pPr>
        <w:rPr>
          <w:lang w:val="en-US"/>
        </w:rPr>
      </w:pPr>
      <w:r w:rsidRPr="00564A49">
        <w:rPr>
          <w:lang w:val="en-US"/>
        </w:rPr>
        <w:t>Values of ilcts_id[ i ] from 0 to 255 and from 512 to 2</w:t>
      </w:r>
      <w:r w:rsidRPr="00564A49">
        <w:rPr>
          <w:vertAlign w:val="superscript"/>
          <w:lang w:val="en-US"/>
        </w:rPr>
        <w:t>31</w:t>
      </w:r>
      <w:r w:rsidRPr="00564A49">
        <w:rPr>
          <w:lang w:val="en-US"/>
        </w:rPr>
        <w:t> − 1 may be used as determined by the application. Values of ilcts_id[ i ] from 256 to 511 and from 2</w:t>
      </w:r>
      <w:r w:rsidRPr="00564A49">
        <w:rPr>
          <w:vertAlign w:val="superscript"/>
          <w:lang w:val="en-US"/>
        </w:rPr>
        <w:t>31</w:t>
      </w:r>
      <w:r w:rsidRPr="00564A49">
        <w:rPr>
          <w:lang w:val="en-US"/>
        </w:rPr>
        <w:t xml:space="preserve"> to 2</w:t>
      </w:r>
      <w:r w:rsidRPr="00564A49">
        <w:rPr>
          <w:vertAlign w:val="superscript"/>
          <w:lang w:val="en-US"/>
        </w:rPr>
        <w:t>32</w:t>
      </w:r>
      <w:r w:rsidRPr="00564A49">
        <w:rPr>
          <w:lang w:val="en-US"/>
        </w:rPr>
        <w:t> − 2 are reserved for future use by ITU-T | ISO/IEC. Decoders encountering a value of ilcts_id[ i ] in the range of 256 to 511 or in the range of 2</w:t>
      </w:r>
      <w:r w:rsidRPr="00564A49">
        <w:rPr>
          <w:vertAlign w:val="superscript"/>
          <w:lang w:val="en-US"/>
        </w:rPr>
        <w:t>31</w:t>
      </w:r>
      <w:r w:rsidRPr="00564A49">
        <w:rPr>
          <w:lang w:val="en-US"/>
        </w:rPr>
        <w:t xml:space="preserve"> to 2</w:t>
      </w:r>
      <w:r w:rsidRPr="00564A49">
        <w:rPr>
          <w:vertAlign w:val="superscript"/>
          <w:lang w:val="en-US"/>
        </w:rPr>
        <w:t>32</w:t>
      </w:r>
      <w:r w:rsidRPr="00564A49">
        <w:rPr>
          <w:lang w:val="en-US"/>
        </w:rPr>
        <w:t> − 2 shall ignore (remove from the bitstream and discard) it.</w:t>
      </w:r>
    </w:p>
    <w:p w:rsidR="007E173E" w:rsidRPr="00564A49" w:rsidRDefault="007E173E" w:rsidP="007E173E">
      <w:pPr>
        <w:rPr>
          <w:lang w:val="en-US"/>
        </w:rPr>
      </w:pPr>
      <w:r w:rsidRPr="00564A49">
        <w:rPr>
          <w:b/>
          <w:lang w:val="en-US"/>
        </w:rPr>
        <w:t>il_num_tile_rects_in_set_minus1</w:t>
      </w:r>
      <w:r w:rsidRPr="00564A49">
        <w:rPr>
          <w:lang w:val="en-US"/>
        </w:rPr>
        <w:t>[ i ] plus 1 specifies the number of rectangular regions of tiles in the i-th identified inter-layer constrained tile set. The value of il_num_tile_rects_in_set_minus1[ i ] shall be in the range of 0 to (num_tile_columns_minus1 + 1) * (num_tile_rows_minus1 + 1) − 1, inclusive.</w:t>
      </w:r>
    </w:p>
    <w:p w:rsidR="007E173E" w:rsidRPr="00564A49" w:rsidRDefault="007E173E" w:rsidP="007E173E">
      <w:pPr>
        <w:rPr>
          <w:lang w:val="en-US"/>
        </w:rPr>
      </w:pPr>
      <w:r w:rsidRPr="00564A49">
        <w:rPr>
          <w:b/>
          <w:lang w:val="en-US"/>
        </w:rPr>
        <w:t>il_top_left_tile_index</w:t>
      </w:r>
      <w:r w:rsidRPr="00564A49">
        <w:rPr>
          <w:lang w:val="en-US"/>
        </w:rPr>
        <w:t xml:space="preserve">[ i ][ j ] and </w:t>
      </w:r>
      <w:r w:rsidRPr="00564A49">
        <w:rPr>
          <w:b/>
          <w:lang w:val="en-US"/>
        </w:rPr>
        <w:t>il_bottom_right_tile_index</w:t>
      </w:r>
      <w:r w:rsidRPr="00564A49">
        <w:rPr>
          <w:lang w:val="en-US"/>
        </w:rPr>
        <w:t>[ i ][ j ] identify the tile position of the top-left tile and the tile position of the bottom-right tile in a rectangular region of the i-th identified inter-layer constrained tile set, respectively, in tile raster scan order.</w:t>
      </w:r>
    </w:p>
    <w:p w:rsidR="00D30851" w:rsidRPr="00564A49" w:rsidRDefault="00D30851" w:rsidP="00D30851">
      <w:pPr>
        <w:rPr>
          <w:lang w:val="en-US"/>
        </w:rPr>
      </w:pPr>
      <w:r w:rsidRPr="00564A49">
        <w:rPr>
          <w:b/>
          <w:lang w:val="en-US"/>
        </w:rPr>
        <w:t>ilc_idc</w:t>
      </w:r>
      <w:r w:rsidRPr="00564A49">
        <w:rPr>
          <w:lang w:val="en-US"/>
        </w:rPr>
        <w:t xml:space="preserve">[ i ] equal to 1 indicates that, within the CVS, no samples outside of the i-th identified tile set and no samples at a fractional sample position that is derived using one or more samples outside of the i-th identified tile set are used for inter-layer prediction of any sample within the i-th identified tile set with nuh_layer_id equal to ictsNuhLayerId, where ictsNuhLayerId is the value of nuh_layer_id of this message. ilc_idc[ i ][ j ] equal to 2 indicates that, within the CVS, no prediction block in the i-th identified tile set with nuh_layer_id equal to ictsNuhLayerId is predicted from an inter-layer reference picture. ilc_idc[ i ] equal to 0 indicates that, within the CVS, the inter-layer prediction process may or may not be constrained for the prediction block in the i-th identified tile set having nuh_layer_id equal to ictsNuhLayerId. The value of ilc_idc[ i ] equal to 3 is reserved. </w:t>
      </w:r>
    </w:p>
    <w:p w:rsidR="007E173E" w:rsidRPr="00564A49" w:rsidRDefault="007E173E" w:rsidP="007E173E">
      <w:pPr>
        <w:rPr>
          <w:lang w:val="en-US"/>
        </w:rPr>
      </w:pPr>
      <w:r w:rsidRPr="00564A49">
        <w:rPr>
          <w:b/>
          <w:lang w:val="en-US"/>
        </w:rPr>
        <w:t>il_exact_sample_value_match_flag</w:t>
      </w:r>
      <w:r w:rsidRPr="00564A49">
        <w:rPr>
          <w:lang w:val="en-US"/>
        </w:rPr>
        <w:t xml:space="preserve">[ i ] equal to 1 indicates that, within the CVS, when the coding tree blocks that do not belong to the inter-layer constrained tile set are not decoded and the boundaries of </w:t>
      </w:r>
      <w:r w:rsidR="004F4071" w:rsidRPr="00564A49">
        <w:rPr>
          <w:lang w:val="en-US"/>
        </w:rPr>
        <w:t xml:space="preserve">i-th </w:t>
      </w:r>
      <w:r w:rsidRPr="00564A49">
        <w:rPr>
          <w:lang w:val="en-US"/>
        </w:rPr>
        <w:t xml:space="preserve">the inter-layer constrained tile set are treated as picture boundaries for purposes of the decoding process, the value of each sample in the inter-layer constrained tile set would be exactly the same as the value of the sample that would be obtained when all the coding tree blocks of all pictures in the coded video sequence are decoded. il_exact_sample_value_match_flag[ i ] equal to 0 indicates that, within the CVS, when the coding tree blocks that are outside of the i-th identified inter-layer constrained </w:t>
      </w:r>
      <w:r w:rsidRPr="00564A49">
        <w:rPr>
          <w:lang w:val="en-US"/>
        </w:rPr>
        <w:lastRenderedPageBreak/>
        <w:t xml:space="preserve">tile set are not decoded and the boundaries of the </w:t>
      </w:r>
      <w:r w:rsidR="004F4071" w:rsidRPr="00564A49">
        <w:rPr>
          <w:lang w:val="en-US"/>
        </w:rPr>
        <w:t xml:space="preserve">i-th </w:t>
      </w:r>
      <w:r w:rsidRPr="00564A49">
        <w:rPr>
          <w:lang w:val="en-US"/>
        </w:rPr>
        <w:t>inter-layer constrained tile set are treated as picture boundaries for purposes of the decoding process, the value of each sample in the identified tile set may or may not be exactly the same as the value of the same sample when all the coding tree blocks of the picture are decoded.</w:t>
      </w:r>
    </w:p>
    <w:p w:rsidR="007E173E" w:rsidRPr="00564A49" w:rsidRDefault="007E173E" w:rsidP="007E173E">
      <w:pPr>
        <w:spacing w:before="60"/>
        <w:ind w:left="288"/>
        <w:rPr>
          <w:sz w:val="18"/>
          <w:szCs w:val="18"/>
          <w:lang w:val="en-US"/>
        </w:rPr>
      </w:pPr>
      <w:r w:rsidRPr="00564A49">
        <w:rPr>
          <w:sz w:val="18"/>
          <w:szCs w:val="18"/>
          <w:lang w:val="en-US"/>
        </w:rPr>
        <w:t>NOTE </w:t>
      </w:r>
      <w:r w:rsidRPr="00564A49">
        <w:rPr>
          <w:sz w:val="18"/>
          <w:szCs w:val="18"/>
          <w:lang w:val="en-US"/>
        </w:rPr>
        <w:fldChar w:fldCharType="begin" w:fldLock="1"/>
      </w:r>
      <w:r w:rsidRPr="00564A49">
        <w:rPr>
          <w:sz w:val="18"/>
          <w:szCs w:val="18"/>
          <w:lang w:val="en-US"/>
        </w:rPr>
        <w:instrText xml:space="preserve"> SEQ NoteCounter \* MERGEFORMAT </w:instrText>
      </w:r>
      <w:r w:rsidRPr="00564A49">
        <w:rPr>
          <w:sz w:val="18"/>
          <w:szCs w:val="18"/>
          <w:lang w:val="en-US"/>
        </w:rPr>
        <w:fldChar w:fldCharType="separate"/>
      </w:r>
      <w:r w:rsidRPr="00564A49">
        <w:rPr>
          <w:noProof/>
          <w:sz w:val="18"/>
          <w:szCs w:val="18"/>
          <w:lang w:val="en-US"/>
        </w:rPr>
        <w:t>2</w:t>
      </w:r>
      <w:r w:rsidRPr="00564A49">
        <w:rPr>
          <w:sz w:val="18"/>
          <w:szCs w:val="18"/>
          <w:lang w:val="en-US"/>
        </w:rPr>
        <w:fldChar w:fldCharType="end"/>
      </w:r>
      <w:r w:rsidRPr="00564A49">
        <w:rPr>
          <w:sz w:val="18"/>
          <w:szCs w:val="18"/>
          <w:lang w:val="en-US"/>
        </w:rPr>
        <w:t> – It should be feasible to use il_exact_sample_value_match_flag equal to 1 when using certain combinations of loop_filter_across_tiles_enabled_flag, pps_loop_filter_across_slices_enabled_flag, pps_deblocking_filter_disabled_flag, slice_loop_filter_across_slices_enabled_flag, slice_deblocking_filter_disabled_flag, sample_adaptive_offset_enabled_flag, slice_sao_luma_flag, and slice_sao_chroma_flag.</w:t>
      </w:r>
    </w:p>
    <w:p w:rsidR="007E173E" w:rsidRPr="00564A49" w:rsidRDefault="007E173E" w:rsidP="007E173E">
      <w:pPr>
        <w:rPr>
          <w:lang w:val="en-US"/>
        </w:rPr>
      </w:pPr>
      <w:r w:rsidRPr="00564A49">
        <w:rPr>
          <w:b/>
          <w:lang w:val="en-US"/>
        </w:rPr>
        <w:t>all_tiles_ilc_idc</w:t>
      </w:r>
      <w:r w:rsidRPr="00564A49">
        <w:rPr>
          <w:lang w:val="en-US"/>
        </w:rPr>
        <w:t xml:space="preserve"> equal to 1 indicates that, within the CVS, no sample value outside of each identified tile and no sample value at a fractional sample position that is derived using one or more samples outside of the identified tile is used for inter-layer prediction of any sample within the identified tile with nuh_layer_id equal to ictsNuhLayerId, where ictsNuhLayerId is the value of nuh_layer_id of this </w:t>
      </w:r>
      <w:r w:rsidR="004F4071" w:rsidRPr="00564A49">
        <w:rPr>
          <w:lang w:val="en-US"/>
        </w:rPr>
        <w:t xml:space="preserve">SEI </w:t>
      </w:r>
      <w:r w:rsidRPr="00564A49">
        <w:rPr>
          <w:lang w:val="en-US"/>
        </w:rPr>
        <w:t>message. all_tiles_ilc_idc equal to 2 indicates that, within the CVS, no prediction block in each identified tile with nuh_layer_id equal to ictsNuhLayerId is predicted from an inter-layer reference picture. all_tiles_ilc_idc equal to 0 indicates that, within the CVS, the inter-layer prediction process may or may not be constrained for the tile having nuh_layer_id equal to ictsNuhLayerId. The value of all_tiles_ilc_idc equal to 3 is reserved.</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713" w:name="_Toc377921582"/>
      <w:bookmarkStart w:id="1714" w:name="_Toc378026220"/>
      <w:bookmarkStart w:id="1715" w:name="_Ref363585405"/>
      <w:r w:rsidRPr="00564A49">
        <w:rPr>
          <w:lang w:val="en-US"/>
        </w:rPr>
        <w:t>Bitstream partition nesting SEI message semantics</w:t>
      </w:r>
      <w:bookmarkEnd w:id="1713"/>
      <w:bookmarkEnd w:id="1714"/>
    </w:p>
    <w:p w:rsidR="007E173E" w:rsidRPr="00564A49" w:rsidRDefault="007E173E" w:rsidP="007E173E">
      <w:pPr>
        <w:rPr>
          <w:szCs w:val="22"/>
        </w:rPr>
      </w:pPr>
      <w:r w:rsidRPr="00564A49">
        <w:rPr>
          <w:szCs w:val="22"/>
        </w:rPr>
        <w:t>The bitstream partition nesting SEI message provides a mechanism to associate SEI messages with a bitstream partition of a layer set.</w:t>
      </w:r>
    </w:p>
    <w:p w:rsidR="007E173E" w:rsidRPr="00564A49" w:rsidRDefault="007E173E" w:rsidP="007E173E">
      <w:pPr>
        <w:rPr>
          <w:szCs w:val="22"/>
        </w:rPr>
      </w:pPr>
      <w:r w:rsidRPr="00564A49">
        <w:rPr>
          <w:szCs w:val="22"/>
        </w:rPr>
        <w:t xml:space="preserve">When present, this SEI message shall be contained within a scalable nesting SEI message. When this SEI message is contained in a scalable nesting SEI message, it shall be the only nested SEI message. In the scalable nesting SEI message containing this SEI message bitstream_subset_flag shall be equal to 1, nesting_op_flag </w:t>
      </w:r>
      <w:r w:rsidR="004F4071" w:rsidRPr="00564A49">
        <w:rPr>
          <w:szCs w:val="22"/>
        </w:rPr>
        <w:t>shall be</w:t>
      </w:r>
      <w:r w:rsidRPr="00564A49">
        <w:rPr>
          <w:szCs w:val="22"/>
        </w:rPr>
        <w:t xml:space="preserve"> equal to 1, default_op_flag shall be equal to 0 and nesting_num_ops_minus1 shall be equal to 0. The nuh_layer_id of the SEI NAL unit shall be equal to the highest value within the list </w:t>
      </w:r>
      <w:r w:rsidRPr="00564A49">
        <w:rPr>
          <w:lang w:val="en-US"/>
        </w:rPr>
        <w:t>nestingLayerIdList[ 0 ].</w:t>
      </w:r>
    </w:p>
    <w:p w:rsidR="007E173E" w:rsidRPr="00564A49" w:rsidRDefault="007E173E" w:rsidP="007E173E">
      <w:pPr>
        <w:rPr>
          <w:szCs w:val="22"/>
        </w:rPr>
      </w:pPr>
      <w:r w:rsidRPr="00564A49">
        <w:rPr>
          <w:szCs w:val="22"/>
        </w:rPr>
        <w:t>A bitstream partition nesting SEI message contains one or more SEI messages.</w:t>
      </w:r>
    </w:p>
    <w:p w:rsidR="007E173E" w:rsidRPr="00564A49" w:rsidRDefault="007E173E" w:rsidP="007E173E">
      <w:pPr>
        <w:rPr>
          <w:szCs w:val="22"/>
        </w:rPr>
      </w:pPr>
      <w:r w:rsidRPr="00564A49">
        <w:rPr>
          <w:b/>
          <w:szCs w:val="22"/>
        </w:rPr>
        <w:t>bsp_idx</w:t>
      </w:r>
      <w:r w:rsidRPr="00564A49">
        <w:rPr>
          <w:szCs w:val="22"/>
        </w:rPr>
        <w:t xml:space="preserve"> </w:t>
      </w:r>
      <w:r w:rsidR="004F4071" w:rsidRPr="00564A49">
        <w:rPr>
          <w:szCs w:val="22"/>
        </w:rPr>
        <w:t xml:space="preserve">is used to </w:t>
      </w:r>
      <w:r w:rsidR="00764BB2" w:rsidRPr="00564A49">
        <w:rPr>
          <w:szCs w:val="22"/>
        </w:rPr>
        <w:t xml:space="preserve">specify </w:t>
      </w:r>
      <w:r w:rsidRPr="00564A49">
        <w:rPr>
          <w:szCs w:val="22"/>
        </w:rPr>
        <w:t>the bitstream partition to which the contained SEI message appl</w:t>
      </w:r>
      <w:r w:rsidR="004F4071" w:rsidRPr="00564A49">
        <w:rPr>
          <w:szCs w:val="22"/>
        </w:rPr>
        <w:t>ies</w:t>
      </w:r>
      <w:r w:rsidRPr="00564A49">
        <w:rPr>
          <w:szCs w:val="22"/>
        </w:rPr>
        <w:t xml:space="preserve"> as follows: </w:t>
      </w:r>
    </w:p>
    <w:p w:rsidR="007E173E" w:rsidRPr="00564A49" w:rsidRDefault="007E173E" w:rsidP="007E173E">
      <w:pPr>
        <w:tabs>
          <w:tab w:val="clear" w:pos="794"/>
          <w:tab w:val="left" w:pos="400"/>
        </w:tabs>
        <w:ind w:left="400" w:hanging="400"/>
        <w:rPr>
          <w:szCs w:val="22"/>
        </w:rPr>
      </w:pPr>
      <w:r w:rsidRPr="00564A49">
        <w:t>–</w:t>
      </w:r>
      <w:r w:rsidRPr="00564A49">
        <w:tab/>
      </w:r>
      <w:r w:rsidRPr="00564A49">
        <w:rPr>
          <w:szCs w:val="22"/>
        </w:rPr>
        <w:t xml:space="preserve">If vps_vui_bsp_hrd_present_flag is equal to 1, bsp_idx is an index among the bitstream partitions specified for the layer set with index nesting_op_idx[ 0 ] in the vps_vui_bsp_hrd_parameters( ) syntax structure. </w:t>
      </w:r>
    </w:p>
    <w:p w:rsidR="007E173E" w:rsidRPr="00564A49" w:rsidRDefault="007E173E" w:rsidP="007E173E">
      <w:pPr>
        <w:tabs>
          <w:tab w:val="clear" w:pos="794"/>
          <w:tab w:val="left" w:pos="400"/>
        </w:tabs>
        <w:ind w:left="400" w:hanging="400"/>
        <w:rPr>
          <w:szCs w:val="22"/>
        </w:rPr>
      </w:pPr>
      <w:r w:rsidRPr="00564A49">
        <w:t>–</w:t>
      </w:r>
      <w:r w:rsidRPr="00564A49">
        <w:tab/>
      </w:r>
      <w:r w:rsidRPr="00564A49">
        <w:rPr>
          <w:szCs w:val="22"/>
        </w:rPr>
        <w:t xml:space="preserve">Otherwise, an associated bitstream partition HRD parameters SEI message shall be present. The associated bitstream partition HRD parameter SEI message for the bitstream partition nesting SEI message is the preceding bitstream partition HRD parameters SEI message, in decoding order, that is nested in a scalable nesting SEI message with nesting_op_idx[ i ] that, with any value of i in the range of 0 to nesting_num_ops_minus1 </w:t>
      </w:r>
      <w:r w:rsidR="00987F92" w:rsidRPr="00564A49">
        <w:rPr>
          <w:szCs w:val="22"/>
        </w:rPr>
        <w:t xml:space="preserve">, inclusive, </w:t>
      </w:r>
      <w:r w:rsidRPr="00564A49">
        <w:rPr>
          <w:szCs w:val="22"/>
        </w:rPr>
        <w:t xml:space="preserve">of the scalable nesting SEI message containing the bitstream partition HRD parameters SEI message, is equal to nesting_op_idx[ 0 ] of the scalable nesting SEI message containing the bitstream partition nesting SEI message. It is a requirement of bitstream conformance that when </w:t>
      </w:r>
      <w:r w:rsidR="00987F92" w:rsidRPr="00564A49">
        <w:rPr>
          <w:szCs w:val="22"/>
        </w:rPr>
        <w:t xml:space="preserve">a </w:t>
      </w:r>
      <w:r w:rsidRPr="00564A49">
        <w:rPr>
          <w:szCs w:val="22"/>
        </w:rPr>
        <w:t xml:space="preserve">bitstream partition nesting SEI message is present, it shall have an associated bitstream partition HRD </w:t>
      </w:r>
      <w:r w:rsidR="00987F92" w:rsidRPr="00564A49">
        <w:rPr>
          <w:szCs w:val="22"/>
        </w:rPr>
        <w:t>parameter</w:t>
      </w:r>
      <w:r w:rsidR="00764BB2" w:rsidRPr="00564A49">
        <w:rPr>
          <w:szCs w:val="22"/>
        </w:rPr>
        <w:t>s</w:t>
      </w:r>
      <w:r w:rsidR="00987F92" w:rsidRPr="00564A49">
        <w:rPr>
          <w:szCs w:val="22"/>
        </w:rPr>
        <w:t xml:space="preserve"> SEI </w:t>
      </w:r>
      <w:r w:rsidRPr="00564A49">
        <w:rPr>
          <w:szCs w:val="22"/>
        </w:rPr>
        <w:t>message within the same coded video sequence. bsp_idx is an index among the bitstream partitions specified in the associated bitstream partition HRD parameters SEI message.</w:t>
      </w:r>
    </w:p>
    <w:p w:rsidR="00987F92" w:rsidRPr="00564A49" w:rsidRDefault="00987F92" w:rsidP="007E173E">
      <w:pPr>
        <w:tabs>
          <w:tab w:val="clear" w:pos="794"/>
          <w:tab w:val="left" w:pos="400"/>
        </w:tabs>
        <w:ind w:left="400" w:hanging="400"/>
        <w:rPr>
          <w:szCs w:val="22"/>
        </w:rPr>
      </w:pPr>
      <w:r w:rsidRPr="00564A49">
        <w:rPr>
          <w:b/>
          <w:szCs w:val="22"/>
        </w:rPr>
        <w:t>bsp_nesting_zero_bit</w:t>
      </w:r>
      <w:r w:rsidRPr="00564A49">
        <w:rPr>
          <w:bCs/>
          <w:szCs w:val="22"/>
        </w:rPr>
        <w:t xml:space="preserve"> shall be equal to 0.</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716" w:name="_Toc377921583"/>
      <w:bookmarkStart w:id="1717" w:name="_Toc378026221"/>
      <w:r w:rsidRPr="00564A49">
        <w:rPr>
          <w:lang w:val="en-US"/>
        </w:rPr>
        <w:t>Bitstream partition initial arrival time SEI message semantics</w:t>
      </w:r>
      <w:bookmarkEnd w:id="1716"/>
      <w:bookmarkEnd w:id="1717"/>
    </w:p>
    <w:p w:rsidR="007E173E" w:rsidRPr="00564A49" w:rsidRDefault="007E173E" w:rsidP="007E173E">
      <w:r w:rsidRPr="00564A49">
        <w:t>The bitstream partition initial arrival time SEI message specifies the initial arrival times to be used in the bitstream-partition-specific CPB operation.</w:t>
      </w:r>
    </w:p>
    <w:p w:rsidR="007E173E" w:rsidRPr="00564A49" w:rsidRDefault="007E173E" w:rsidP="007E173E">
      <w:r w:rsidRPr="00564A49">
        <w:t>When present, this SEI message shall be contained within</w:t>
      </w:r>
      <w:r w:rsidR="00987F92" w:rsidRPr="00564A49">
        <w:t xml:space="preserve"> a</w:t>
      </w:r>
      <w:r w:rsidRPr="00564A49">
        <w:t xml:space="preserve"> bitstream partition nesting SEI message that is contained in a scalable nesting SEI message. The same bitstream partition </w:t>
      </w:r>
      <w:r w:rsidR="00987F92" w:rsidRPr="00564A49">
        <w:t xml:space="preserve">nesting </w:t>
      </w:r>
      <w:r w:rsidRPr="00564A49">
        <w:t>SEI message shall also contain a buffering period SEI message.</w:t>
      </w:r>
    </w:p>
    <w:p w:rsidR="007E173E" w:rsidRPr="00564A49" w:rsidRDefault="007E173E" w:rsidP="007E173E">
      <w:pPr>
        <w:rPr>
          <w:lang w:val="en-US"/>
        </w:rPr>
      </w:pPr>
      <w:r w:rsidRPr="00564A49">
        <w:rPr>
          <w:b/>
          <w:lang w:val="en-US"/>
        </w:rPr>
        <w:t>nal_initial_arrival_delay</w:t>
      </w:r>
      <w:r w:rsidRPr="00564A49">
        <w:rPr>
          <w:lang w:val="en-US"/>
        </w:rPr>
        <w:t>[ i ] specifies the initial arrival time for the i-th schedule combination of the bitstream partition to which this SEI message applies, when NAL HRD parameters are in use.</w:t>
      </w:r>
    </w:p>
    <w:p w:rsidR="007E173E" w:rsidRPr="00564A49" w:rsidRDefault="007E173E" w:rsidP="007E173E">
      <w:pPr>
        <w:rPr>
          <w:lang w:val="en-US"/>
        </w:rPr>
      </w:pPr>
      <w:r w:rsidRPr="00564A49">
        <w:rPr>
          <w:b/>
          <w:lang w:val="en-US"/>
        </w:rPr>
        <w:t>vcl_initial_arrival_delay</w:t>
      </w:r>
      <w:r w:rsidRPr="00564A49">
        <w:rPr>
          <w:lang w:val="en-US"/>
        </w:rPr>
        <w:t>[ i ] specifies the initial arrival time for the i-th schedule combination of the bitstream partition to which this SEI message applies, when VCL HRD parameters are in use.</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718" w:name="_Toc377921584"/>
      <w:bookmarkStart w:id="1719" w:name="_Toc378026222"/>
      <w:r w:rsidRPr="00564A49">
        <w:rPr>
          <w:lang w:val="en-US"/>
        </w:rPr>
        <w:t>Bitstream partition HRD parameters SEI message semantics</w:t>
      </w:r>
      <w:bookmarkEnd w:id="1718"/>
      <w:bookmarkEnd w:id="1719"/>
    </w:p>
    <w:p w:rsidR="007E173E" w:rsidRPr="00564A49" w:rsidRDefault="007E173E" w:rsidP="007E173E">
      <w:r w:rsidRPr="00564A49">
        <w:t xml:space="preserve">The bitstream partition HRD parameters SEI message specifies HRD parameters for bitstream-partition-specific CPB operation. </w:t>
      </w:r>
    </w:p>
    <w:p w:rsidR="007E173E" w:rsidRPr="00564A49" w:rsidRDefault="007E173E" w:rsidP="007E173E">
      <w:r w:rsidRPr="00564A49">
        <w:t xml:space="preserve">When present, this SEI message shall be contained within a scalable nesting SEI message in an initial IRAP access unit. When this SEI message is contained in a scalable nesting SEI message, it shall be the only nested SEI message. In the </w:t>
      </w:r>
      <w:r w:rsidRPr="00564A49">
        <w:lastRenderedPageBreak/>
        <w:t xml:space="preserve">scalable nesting SEI message containing this SEI message, bitstream_subset_flag shall be equal to 1, nesting_op_flag shall be equal to 1 and default_op_flag shall be equal to 0. </w:t>
      </w:r>
      <w:r w:rsidRPr="00564A49">
        <w:rPr>
          <w:szCs w:val="22"/>
        </w:rPr>
        <w:t xml:space="preserve">The nuh_layer_id of the SEI NAL unit shall be equal to the highest value within the lists </w:t>
      </w:r>
      <w:r w:rsidRPr="00564A49">
        <w:rPr>
          <w:lang w:val="en-US"/>
        </w:rPr>
        <w:t xml:space="preserve">nestingLayerIdList[ h ] with h in the range of 0 to </w:t>
      </w:r>
      <w:r w:rsidRPr="00564A49">
        <w:t>nesting_num_ops_minus1, inclusive</w:t>
      </w:r>
      <w:r w:rsidRPr="00564A49">
        <w:rPr>
          <w:lang w:val="en-US"/>
        </w:rPr>
        <w:t>.</w:t>
      </w:r>
    </w:p>
    <w:p w:rsidR="007E173E" w:rsidRPr="00564A49" w:rsidRDefault="007E173E" w:rsidP="007E173E">
      <w:r w:rsidRPr="00564A49">
        <w:rPr>
          <w:b/>
        </w:rPr>
        <w:t>sei_num_bsp_hrd_parameters_minus1</w:t>
      </w:r>
      <w:r w:rsidRPr="00564A49">
        <w:t xml:space="preserve"> plus 1 specifies the number of hrd_parameters( ) syntax structures present within this SEI message.</w:t>
      </w:r>
    </w:p>
    <w:p w:rsidR="007E173E" w:rsidRPr="00564A49" w:rsidRDefault="007E173E" w:rsidP="007E173E">
      <w:pPr>
        <w:rPr>
          <w:lang w:val="en-US"/>
        </w:rPr>
      </w:pPr>
      <w:r w:rsidRPr="00564A49">
        <w:rPr>
          <w:b/>
        </w:rPr>
        <w:t>sei_bsp_cprms_present_flag</w:t>
      </w:r>
      <w:r w:rsidRPr="00564A49">
        <w:t>[ i ] equal to 1 specifies that the HRD parameters that are common for all sub-layers are present in the i-th hrd_parameters( ) syntax structure in this SEI message. sei_bsp_</w:t>
      </w:r>
      <w:r w:rsidRPr="00564A49">
        <w:rPr>
          <w:lang w:val="en-US"/>
        </w:rPr>
        <w:t>cprms_present_flag[ i ] equal to 0 specifies that the HRD parameters that are common for all sub-layers are not present in the i-th hrd_parameters( ) syntax structure in this SEI message and are derived to be the same as the ( i − 1 )-th hrd_parameters( ) syntax structure in this SEI message. sei_bsp_cprms_present_flag[ 0 ] is inferred to be equal to 1.</w:t>
      </w:r>
    </w:p>
    <w:p w:rsidR="007E173E" w:rsidRPr="00564A49" w:rsidRDefault="007E173E" w:rsidP="007E173E">
      <w:pPr>
        <w:rPr>
          <w:lang w:val="en-US"/>
        </w:rPr>
      </w:pPr>
      <w:r w:rsidRPr="00564A49">
        <w:rPr>
          <w:lang w:val="en-US"/>
        </w:rPr>
        <w:t>For the subsequent syntax elements of this SEI message, the variable lsIdx is set equal to nesting_op_idx[ h ].</w:t>
      </w:r>
    </w:p>
    <w:p w:rsidR="007E173E" w:rsidRPr="00564A49" w:rsidRDefault="00E50D96" w:rsidP="007E173E">
      <w:r w:rsidRPr="00564A49">
        <w:rPr>
          <w:b/>
          <w:lang w:val="en-US"/>
        </w:rPr>
        <w:t>n</w:t>
      </w:r>
      <w:r w:rsidRPr="00564A49">
        <w:rPr>
          <w:b/>
        </w:rPr>
        <w:t>um_</w:t>
      </w:r>
      <w:r w:rsidR="007E173E" w:rsidRPr="00564A49">
        <w:rPr>
          <w:b/>
        </w:rPr>
        <w:t>sei_bitstream_partitions_minus1</w:t>
      </w:r>
      <w:r w:rsidR="007E173E" w:rsidRPr="00564A49">
        <w:t xml:space="preserve">[ lsIdx ] plus 1 specifies the number of bitstream partitions for which HRD parameters are specified for the layer set with index </w:t>
      </w:r>
      <w:r w:rsidRPr="00564A49">
        <w:t>lsIdx</w:t>
      </w:r>
      <w:r w:rsidR="007E173E" w:rsidRPr="00564A49">
        <w:t>.</w:t>
      </w:r>
    </w:p>
    <w:p w:rsidR="007E173E" w:rsidRPr="00564A49" w:rsidRDefault="007E173E" w:rsidP="007E173E">
      <w:pPr>
        <w:rPr>
          <w:lang w:val="en-US"/>
        </w:rPr>
      </w:pPr>
      <w:r w:rsidRPr="00564A49">
        <w:rPr>
          <w:b/>
        </w:rPr>
        <w:t>sei_layer_in_bsp_flag</w:t>
      </w:r>
      <w:r w:rsidRPr="00564A49">
        <w:t xml:space="preserve">[ lsIdx ][ i ][ j ] </w:t>
      </w:r>
      <w:r w:rsidRPr="00564A49">
        <w:rPr>
          <w:lang w:val="en-US"/>
        </w:rPr>
        <w:t xml:space="preserve">specifies that the layer with index j is a part of bitstream partition with index i within </w:t>
      </w:r>
      <w:r w:rsidRPr="00564A49">
        <w:t>the layer set with index lsIdx</w:t>
      </w:r>
      <w:r w:rsidRPr="00564A49">
        <w:rPr>
          <w:lang w:val="en-US"/>
        </w:rPr>
        <w:t>.</w:t>
      </w:r>
    </w:p>
    <w:p w:rsidR="007E173E" w:rsidRPr="00564A49" w:rsidRDefault="007E173E" w:rsidP="007E173E">
      <w:pPr>
        <w:rPr>
          <w:b/>
        </w:rPr>
      </w:pPr>
      <w:r w:rsidRPr="00564A49">
        <w:rPr>
          <w:lang w:val="en-US"/>
        </w:rPr>
        <w:t xml:space="preserve">It is a requirement of bitstream conformance that </w:t>
      </w:r>
      <w:r w:rsidR="00B9055F" w:rsidRPr="00564A49">
        <w:rPr>
          <w:lang w:val="en-US"/>
        </w:rPr>
        <w:t xml:space="preserve">the </w:t>
      </w:r>
      <w:r w:rsidRPr="00564A49">
        <w:rPr>
          <w:lang w:val="en-US"/>
        </w:rPr>
        <w:t xml:space="preserve">bitstream partition with index j shall not include direct or indirect reference layers of any layers in </w:t>
      </w:r>
      <w:r w:rsidR="00B9055F" w:rsidRPr="00564A49">
        <w:rPr>
          <w:lang w:val="en-US"/>
        </w:rPr>
        <w:t xml:space="preserve">the </w:t>
      </w:r>
      <w:r w:rsidRPr="00564A49">
        <w:rPr>
          <w:lang w:val="en-US"/>
        </w:rPr>
        <w:t xml:space="preserve">bitstream partition </w:t>
      </w:r>
      <w:r w:rsidR="00B9055F" w:rsidRPr="00564A49">
        <w:rPr>
          <w:lang w:val="en-US"/>
        </w:rPr>
        <w:t xml:space="preserve">with index </w:t>
      </w:r>
      <w:r w:rsidRPr="00564A49">
        <w:rPr>
          <w:lang w:val="en-US"/>
        </w:rPr>
        <w:t xml:space="preserve">i for any values of i and j in the range of 0 to </w:t>
      </w:r>
      <w:r w:rsidR="00B9055F" w:rsidRPr="00564A49">
        <w:rPr>
          <w:lang w:val="en-US"/>
        </w:rPr>
        <w:t>num_</w:t>
      </w:r>
      <w:r w:rsidRPr="00564A49">
        <w:rPr>
          <w:lang w:val="en-US"/>
        </w:rPr>
        <w:t>sei_bitstream_partitions_minus1</w:t>
      </w:r>
      <w:r w:rsidRPr="00564A49">
        <w:t>[ </w:t>
      </w:r>
      <w:r w:rsidR="004851A8" w:rsidRPr="00564A49">
        <w:t>lsIdx</w:t>
      </w:r>
      <w:r w:rsidRPr="00564A49">
        <w:t> ]</w:t>
      </w:r>
      <w:r w:rsidRPr="00564A49">
        <w:rPr>
          <w:lang w:val="en-US"/>
        </w:rPr>
        <w:t>, inclusive, such that i is less than j.</w:t>
      </w:r>
    </w:p>
    <w:p w:rsidR="007E173E" w:rsidRPr="00564A49" w:rsidRDefault="007E173E" w:rsidP="007E173E">
      <w:r w:rsidRPr="00564A49">
        <w:rPr>
          <w:b/>
        </w:rPr>
        <w:t>sei_num_bsp_sched_combinations_minus1</w:t>
      </w:r>
      <w:r w:rsidRPr="00564A49">
        <w:t>[ lsIdx ]</w:t>
      </w:r>
      <w:r w:rsidRPr="00564A49" w:rsidDel="00261556">
        <w:t xml:space="preserve"> </w:t>
      </w:r>
      <w:r w:rsidRPr="00564A49">
        <w:t>plus 1 specifies the number of combinations of delivery schedules and hrd_parameters( ) specified for bitstream partitions for the layer set with index lsIdx.</w:t>
      </w:r>
    </w:p>
    <w:p w:rsidR="00F95233" w:rsidRPr="00564A49" w:rsidRDefault="00F95233" w:rsidP="007E173E">
      <w:r w:rsidRPr="00564A49">
        <w:t>The variable SchedCombCnt[ lsIdx ] is set equal to sei_num_bsp_sched_combinations_minus1[ lsIdx ] + 1.</w:t>
      </w:r>
    </w:p>
    <w:p w:rsidR="007E173E" w:rsidRPr="00564A49" w:rsidRDefault="007E173E" w:rsidP="007E173E">
      <w:r w:rsidRPr="00564A49">
        <w:rPr>
          <w:b/>
          <w:lang w:val="en-US"/>
        </w:rPr>
        <w:t>sei_bsp_comb_hrd_idx</w:t>
      </w:r>
      <w:r w:rsidRPr="00564A49">
        <w:t>[ lsIdx ]</w:t>
      </w:r>
      <w:r w:rsidRPr="00564A49">
        <w:rPr>
          <w:lang w:val="en-US"/>
        </w:rPr>
        <w:t>[ i ][ j ] specifies the index of hrd_parameters( ) within this SEI message</w:t>
      </w:r>
      <w:r w:rsidRPr="00564A49">
        <w:t xml:space="preserve"> used in the i-th combination of a delivery schedule and hrd_parameters( ) specified for the bitstream partition with index j and for the layer set with index lsIdx.</w:t>
      </w:r>
    </w:p>
    <w:p w:rsidR="007E173E" w:rsidRPr="00564A49" w:rsidRDefault="007E173E" w:rsidP="007E173E">
      <w:pPr>
        <w:rPr>
          <w:lang w:val="en-US"/>
        </w:rPr>
      </w:pPr>
      <w:r w:rsidRPr="00564A49">
        <w:rPr>
          <w:b/>
        </w:rPr>
        <w:t>sei_bsp_comb_sched_idx</w:t>
      </w:r>
      <w:r w:rsidRPr="00564A49">
        <w:t>[ lsIdx ][ i ][ j ] specifies the index of a delivery schedule within the hrd_parameters( ) syntax structure with the index sei_</w:t>
      </w:r>
      <w:r w:rsidRPr="00564A49">
        <w:rPr>
          <w:lang w:val="en-US"/>
        </w:rPr>
        <w:t>bsp_comb_hrd_idx</w:t>
      </w:r>
      <w:r w:rsidRPr="00564A49">
        <w:t>[ lsIdx ]</w:t>
      </w:r>
      <w:r w:rsidRPr="00564A49">
        <w:rPr>
          <w:lang w:val="en-US"/>
        </w:rPr>
        <w:t xml:space="preserve">[ i ][ j ] that is used in the i-th combination </w:t>
      </w:r>
      <w:r w:rsidRPr="00564A49">
        <w:t>of a delivery schedule and hrd_parameters( ) specified for the bitstream partition with index j and for the layer set with index lsIdx.</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720" w:name="_Toc377921585"/>
      <w:bookmarkStart w:id="1721" w:name="_Toc378026223"/>
      <w:bookmarkStart w:id="1722" w:name="_Ref373340820"/>
      <w:r w:rsidRPr="00564A49">
        <w:rPr>
          <w:lang w:val="en-US"/>
        </w:rPr>
        <w:t>Sub-bitstream property SEI message semantics</w:t>
      </w:r>
      <w:bookmarkEnd w:id="1720"/>
      <w:bookmarkEnd w:id="1721"/>
    </w:p>
    <w:p w:rsidR="007E173E" w:rsidRPr="00564A49" w:rsidRDefault="007E173E" w:rsidP="007E173E">
      <w:r w:rsidRPr="00564A49">
        <w:t>The sub-bitstream property SEI message, when present, provides the bit rate information for a sub-bitstream created by discarding those pictures in the layers that do not belong to the output layers of the output layer sets specified by the active VPS and that do not affect the decoding of the output layers.</w:t>
      </w:r>
    </w:p>
    <w:p w:rsidR="007E173E" w:rsidRPr="00564A49" w:rsidRDefault="007E173E" w:rsidP="007E173E">
      <w:r w:rsidRPr="00564A49">
        <w:t>When present, the sub-bitstream property SEI message shall be associated with an initial IRAP access unit, and the information provided by the SEI messages applies to the bitstream corresponding to the CVS containing the associated initial IRAP access unit.</w:t>
      </w:r>
    </w:p>
    <w:p w:rsidR="007E173E" w:rsidRPr="00564A49" w:rsidRDefault="007E173E" w:rsidP="007E173E">
      <w:pPr>
        <w:pStyle w:val="3N"/>
        <w:rPr>
          <w:lang w:val="en-US"/>
        </w:rPr>
      </w:pPr>
      <w:r w:rsidRPr="00564A49">
        <w:rPr>
          <w:b/>
          <w:lang w:val="en-US"/>
        </w:rPr>
        <w:t>active_vps_id</w:t>
      </w:r>
      <w:r w:rsidRPr="00564A49">
        <w:rPr>
          <w:lang w:val="en-US"/>
        </w:rPr>
        <w:t xml:space="preserve"> identifies the active VPS. The value of active_vps_id shall be equal to the value of vps_</w:t>
      </w:r>
      <w:r w:rsidRPr="00564A49">
        <w:rPr>
          <w:bCs/>
          <w:lang w:val="en-US"/>
        </w:rPr>
        <w:t>video_parameter_set_id</w:t>
      </w:r>
      <w:r w:rsidRPr="00564A49">
        <w:rPr>
          <w:lang w:val="en-US"/>
        </w:rPr>
        <w:t xml:space="preserve"> of the active VPS referred to by the VCL NAL units of the associated access unit.</w:t>
      </w:r>
    </w:p>
    <w:p w:rsidR="007E173E" w:rsidRPr="00564A49" w:rsidRDefault="007E173E" w:rsidP="007E173E">
      <w:pPr>
        <w:pStyle w:val="3N"/>
        <w:rPr>
          <w:lang w:val="en-US"/>
        </w:rPr>
      </w:pPr>
      <w:r w:rsidRPr="00564A49">
        <w:rPr>
          <w:b/>
          <w:noProof/>
        </w:rPr>
        <w:t>num_additional_sub_streams_minus1</w:t>
      </w:r>
      <w:r w:rsidRPr="00564A49">
        <w:rPr>
          <w:noProof/>
        </w:rPr>
        <w:t xml:space="preserve"> plus 1 specifies the number of the sub-bitstreams for which the bit rate information may be provided by this SEI message. The value of num_additional_sub_streams_minus1 shall be in the range of 0 to 2</w:t>
      </w:r>
      <w:r w:rsidRPr="00564A49">
        <w:rPr>
          <w:noProof/>
          <w:vertAlign w:val="superscript"/>
        </w:rPr>
        <w:t>10</w:t>
      </w:r>
      <w:r w:rsidRPr="00564A49">
        <w:rPr>
          <w:noProof/>
        </w:rPr>
        <w:t>− 1, inclusive.</w:t>
      </w:r>
    </w:p>
    <w:p w:rsidR="007E173E" w:rsidRPr="00564A49" w:rsidRDefault="007E173E" w:rsidP="007E173E">
      <w:pPr>
        <w:pStyle w:val="3N"/>
        <w:rPr>
          <w:lang w:val="en-US"/>
        </w:rPr>
      </w:pPr>
      <w:r w:rsidRPr="00564A49">
        <w:rPr>
          <w:b/>
          <w:noProof/>
        </w:rPr>
        <w:t>sub_bitstream_mode[</w:t>
      </w:r>
      <w:r w:rsidRPr="00564A49">
        <w:rPr>
          <w:noProof/>
        </w:rPr>
        <w:t> i </w:t>
      </w:r>
      <w:r w:rsidRPr="00564A49">
        <w:rPr>
          <w:b/>
          <w:noProof/>
        </w:rPr>
        <w:t>]</w:t>
      </w:r>
      <w:r w:rsidRPr="00564A49">
        <w:rPr>
          <w:lang w:val="en-US"/>
        </w:rPr>
        <w:t xml:space="preserve"> specifies how the i-th sub-bitstream is generated. The value of sub_bitstream_mode[ i ] shall be equal to 0 or 1, inclusive. The values 2 and 3 are reserved for future use by ITU-T and ISO/IEC. When sub_bitstream_mode[ i ] is the greater than 1, decoders shall ignore the syntax elements </w:t>
      </w:r>
      <w:r w:rsidRPr="00564A49">
        <w:rPr>
          <w:noProof/>
        </w:rPr>
        <w:t xml:space="preserve">output_layer_set_idx_to_vps[ i ], </w:t>
      </w:r>
      <w:r w:rsidRPr="00564A49">
        <w:rPr>
          <w:bCs/>
          <w:lang w:val="en-US"/>
        </w:rPr>
        <w:t>highest_sublayer_id</w:t>
      </w:r>
      <w:r w:rsidRPr="00564A49">
        <w:rPr>
          <w:lang w:val="en-US"/>
        </w:rPr>
        <w:t xml:space="preserve">[ i ], </w:t>
      </w:r>
      <w:r w:rsidRPr="00564A49">
        <w:rPr>
          <w:bCs/>
          <w:lang w:val="en-US"/>
        </w:rPr>
        <w:t>avg_bit_rate[ i ], and max_bit_rate[ i ]</w:t>
      </w:r>
      <w:r w:rsidRPr="00564A49">
        <w:rPr>
          <w:noProof/>
        </w:rPr>
        <w:t>.</w:t>
      </w:r>
    </w:p>
    <w:p w:rsidR="007E173E" w:rsidRPr="00564A49" w:rsidRDefault="007E173E" w:rsidP="007E173E">
      <w:pPr>
        <w:rPr>
          <w:rFonts w:eastAsia="Batang"/>
          <w:bCs/>
          <w:lang w:eastAsia="ko-KR"/>
        </w:rPr>
      </w:pPr>
      <w:r w:rsidRPr="00564A49">
        <w:rPr>
          <w:rFonts w:eastAsia="Batang"/>
          <w:bCs/>
          <w:lang w:eastAsia="ko-KR"/>
        </w:rPr>
        <w:t>When sub_bitstream_mode[ i ] is equal to 0, the i-th sub-bitstream is generated as specified by the following steps:</w:t>
      </w:r>
    </w:p>
    <w:p w:rsidR="007E173E" w:rsidRPr="00564A49" w:rsidRDefault="007E173E" w:rsidP="007E173E">
      <w:pPr>
        <w:tabs>
          <w:tab w:val="left" w:pos="400"/>
        </w:tabs>
        <w:ind w:left="400" w:hanging="400"/>
        <w:rPr>
          <w:noProof/>
        </w:rPr>
      </w:pPr>
      <w:r w:rsidRPr="00564A49">
        <w:rPr>
          <w:noProof/>
        </w:rPr>
        <w:t>–</w:t>
      </w:r>
      <w:r w:rsidRPr="00564A49">
        <w:rPr>
          <w:noProof/>
        </w:rPr>
        <w:tab/>
        <w:t>The sub-bitstream extraction process as specified in clause 10 is invoked with the bitstream corresponding to the CVS containing the sub-bitstream property SEI message, highest_sublayer_id[ i ], and LayerSetLayerIdList[ </w:t>
      </w:r>
      <w:r w:rsidRPr="00564A49">
        <w:rPr>
          <w:lang w:val="en-US"/>
        </w:rPr>
        <w:t>LayerSetIdxForOutputLayerSet</w:t>
      </w:r>
      <w:r w:rsidRPr="00564A49">
        <w:rPr>
          <w:noProof/>
        </w:rPr>
        <w:t xml:space="preserve">[ output_layer_set_idx_to_vps[ i ] ] ] as inputs. </w:t>
      </w:r>
    </w:p>
    <w:p w:rsidR="007E173E" w:rsidRPr="00564A49" w:rsidRDefault="007E173E" w:rsidP="007E173E">
      <w:pPr>
        <w:tabs>
          <w:tab w:val="left" w:pos="400"/>
        </w:tabs>
        <w:ind w:left="400" w:hanging="400"/>
        <w:rPr>
          <w:noProof/>
        </w:rPr>
      </w:pPr>
      <w:r w:rsidRPr="00564A49">
        <w:rPr>
          <w:noProof/>
        </w:rPr>
        <w:t>–</w:t>
      </w:r>
      <w:r w:rsidRPr="00564A49">
        <w:rPr>
          <w:noProof/>
        </w:rPr>
        <w:tab/>
        <w:t>Remove all NAL units for which the nuh_layer_id is not included in TargetOptLayerIdList and either of the following conditions is true:</w:t>
      </w:r>
    </w:p>
    <w:p w:rsidR="007E173E" w:rsidRPr="00564A49" w:rsidRDefault="007E173E" w:rsidP="007E173E">
      <w:pPr>
        <w:tabs>
          <w:tab w:val="left" w:pos="400"/>
        </w:tabs>
        <w:ind w:left="800" w:hanging="400"/>
        <w:rPr>
          <w:noProof/>
        </w:rPr>
      </w:pPr>
      <w:r w:rsidRPr="00564A49">
        <w:rPr>
          <w:noProof/>
        </w:rPr>
        <w:lastRenderedPageBreak/>
        <w:t>–</w:t>
      </w:r>
      <w:r w:rsidRPr="00564A49">
        <w:rPr>
          <w:noProof/>
        </w:rPr>
        <w:tab/>
        <w:t>The value of nal_unit_type is not in the range of BLA_W_LP to RSV_IRAP_VCL23, inclusive, and max_tid_il_ref_pics_plus1[ LayerIdxInVps[ nuh_layer_id ] ][LayerIdxInVps[ layerId ] ] is equal to 0 for layerId values included in TargetOptLayerIdList.</w:t>
      </w:r>
    </w:p>
    <w:p w:rsidR="007E173E" w:rsidRPr="00564A49" w:rsidRDefault="007E173E" w:rsidP="007E173E">
      <w:pPr>
        <w:tabs>
          <w:tab w:val="left" w:pos="400"/>
        </w:tabs>
        <w:ind w:left="800" w:hanging="400"/>
        <w:rPr>
          <w:noProof/>
        </w:rPr>
      </w:pPr>
      <w:r w:rsidRPr="00564A49">
        <w:rPr>
          <w:noProof/>
        </w:rPr>
        <w:t>–</w:t>
      </w:r>
      <w:r w:rsidRPr="00564A49">
        <w:rPr>
          <w:noProof/>
        </w:rPr>
        <w:tab/>
        <w:t>TemporalId is greater than the maximum value of max_tid_il_ref_pics_plus1[ LayerIdxInVps[ nuh_layer_id ] ][LayerIdxInVps[ layerId ] ] − 1 for all layerId values included in TargetOptLayerIdList.</w:t>
      </w:r>
    </w:p>
    <w:p w:rsidR="007E173E" w:rsidRPr="00564A49" w:rsidRDefault="007E173E" w:rsidP="007E173E">
      <w:pPr>
        <w:rPr>
          <w:rFonts w:eastAsia="Batang"/>
          <w:bCs/>
          <w:lang w:eastAsia="ko-KR"/>
        </w:rPr>
      </w:pPr>
      <w:r w:rsidRPr="00564A49">
        <w:rPr>
          <w:rFonts w:eastAsia="Batang"/>
          <w:bCs/>
          <w:lang w:eastAsia="ko-KR"/>
        </w:rPr>
        <w:t>When sub_bitstream_mode[ i ] is equal to 1, the i-th sub-bitstream is generated as specified by the above steps followed by:</w:t>
      </w:r>
    </w:p>
    <w:p w:rsidR="007E173E" w:rsidRPr="00564A49" w:rsidRDefault="007E173E" w:rsidP="007E173E">
      <w:pPr>
        <w:tabs>
          <w:tab w:val="left" w:pos="400"/>
        </w:tabs>
        <w:ind w:left="400" w:hanging="400"/>
        <w:rPr>
          <w:noProof/>
        </w:rPr>
      </w:pPr>
      <w:r w:rsidRPr="00564A49">
        <w:rPr>
          <w:noProof/>
        </w:rPr>
        <w:t>–</w:t>
      </w:r>
      <w:r w:rsidRPr="00564A49">
        <w:rPr>
          <w:noProof/>
        </w:rPr>
        <w:tab/>
        <w:t>Remove all NAL units with nuh_layer_id not among the values included in TargetOptLayerIdList and with discardable_flag equal to 1.</w:t>
      </w:r>
    </w:p>
    <w:p w:rsidR="007E173E" w:rsidRPr="00564A49" w:rsidRDefault="007E173E" w:rsidP="007E173E">
      <w:pPr>
        <w:rPr>
          <w:noProof/>
        </w:rPr>
      </w:pPr>
      <w:r w:rsidRPr="00564A49">
        <w:rPr>
          <w:b/>
          <w:noProof/>
        </w:rPr>
        <w:t>output_layer_set_idx_to_vps[</w:t>
      </w:r>
      <w:r w:rsidRPr="00564A49">
        <w:rPr>
          <w:noProof/>
        </w:rPr>
        <w:t> i </w:t>
      </w:r>
      <w:r w:rsidRPr="00564A49">
        <w:rPr>
          <w:b/>
          <w:noProof/>
        </w:rPr>
        <w:t xml:space="preserve">] </w:t>
      </w:r>
      <w:r w:rsidRPr="00564A49">
        <w:rPr>
          <w:noProof/>
        </w:rPr>
        <w:t>specifies the index of the output layer set corresponding to the i-th sub-bitstream.</w:t>
      </w:r>
    </w:p>
    <w:p w:rsidR="007E173E" w:rsidRPr="00564A49" w:rsidRDefault="007E173E" w:rsidP="007E173E">
      <w:r w:rsidRPr="00564A49">
        <w:rPr>
          <w:b/>
          <w:bCs/>
        </w:rPr>
        <w:t>highest_sublayer_id</w:t>
      </w:r>
      <w:r w:rsidRPr="00564A49">
        <w:t>[ i ] specifies the highest TemporalId of access units in the i-th sub-bitstream.</w:t>
      </w:r>
    </w:p>
    <w:p w:rsidR="007E173E" w:rsidRPr="00564A49" w:rsidRDefault="007E173E" w:rsidP="007E173E">
      <w:pPr>
        <w:rPr>
          <w:bCs/>
        </w:rPr>
      </w:pPr>
      <w:r w:rsidRPr="00564A49">
        <w:rPr>
          <w:b/>
          <w:bCs/>
        </w:rPr>
        <w:t>avg_bit_rate</w:t>
      </w:r>
      <w:r w:rsidRPr="00564A49">
        <w:rPr>
          <w:bCs/>
        </w:rPr>
        <w:t>[ i ] indicates the average bit rate of the i-th sub-bitstream, in bits per second. The value is given by BitRateBPS( avg_bit_rate[ i ] ) with the function BitRateBPS( ) being specified as follows:</w:t>
      </w:r>
    </w:p>
    <w:p w:rsidR="007E173E" w:rsidRPr="00564A49" w:rsidRDefault="007E173E" w:rsidP="007E173E">
      <w:pPr>
        <w:tabs>
          <w:tab w:val="center" w:pos="4849"/>
          <w:tab w:val="right" w:pos="9700"/>
        </w:tabs>
        <w:spacing w:before="193" w:after="240"/>
        <w:ind w:left="403"/>
        <w:rPr>
          <w:lang w:val="de-DE"/>
        </w:rPr>
      </w:pPr>
      <w:r w:rsidRPr="00564A49">
        <w:rPr>
          <w:bCs/>
          <w:lang w:val="de-DE"/>
        </w:rPr>
        <w:t>BitRateBPS( x ) = ( x &amp; ( 2</w:t>
      </w:r>
      <w:r w:rsidRPr="00564A49">
        <w:rPr>
          <w:bCs/>
          <w:vertAlign w:val="superscript"/>
          <w:lang w:val="de-DE"/>
        </w:rPr>
        <w:t>14</w:t>
      </w:r>
      <w:r w:rsidRPr="00564A49">
        <w:rPr>
          <w:bCs/>
          <w:lang w:val="de-DE"/>
        </w:rPr>
        <w:t> − 1 ) ) * 10</w:t>
      </w:r>
      <w:r w:rsidRPr="00564A49">
        <w:rPr>
          <w:bCs/>
          <w:vertAlign w:val="superscript"/>
          <w:lang w:val="de-DE"/>
        </w:rPr>
        <w:t>( 2 + ( x  &gt;&gt;  14 ) )</w:t>
      </w:r>
      <w:r w:rsidRPr="00564A49">
        <w:rPr>
          <w:bCs/>
          <w:lang w:val="de-DE"/>
        </w:rPr>
        <w:tab/>
      </w:r>
      <w:r w:rsidRPr="00564A49">
        <w:rPr>
          <w:bCs/>
          <w:lang w:val="de-DE"/>
        </w:rPr>
        <w:tab/>
      </w:r>
      <w:r w:rsidRPr="00564A49">
        <w:rPr>
          <w:rFonts w:eastAsia="Batang"/>
          <w:bCs/>
          <w:lang w:val="de-DE" w:eastAsia="ko-KR"/>
        </w:rPr>
        <w:t>(</w:t>
      </w:r>
      <w:r w:rsidRPr="00564A49">
        <w:rPr>
          <w:rFonts w:eastAsia="Batang"/>
          <w:bCs/>
          <w:lang w:val="en-US" w:eastAsia="ko-KR"/>
        </w:rPr>
        <w:fldChar w:fldCharType="begin" w:fldLock="1"/>
      </w:r>
      <w:r w:rsidRPr="00564A49">
        <w:rPr>
          <w:rFonts w:eastAsia="Batang"/>
          <w:bCs/>
          <w:lang w:val="de-DE" w:eastAsia="ko-KR"/>
        </w:rPr>
        <w:instrText xml:space="preserve"> REF F \h </w:instrText>
      </w:r>
      <w:r w:rsidR="00564A49">
        <w:rPr>
          <w:rFonts w:eastAsia="Batang"/>
          <w:bCs/>
          <w:lang w:val="en-US" w:eastAsia="ko-KR"/>
        </w:rPr>
        <w:instrText xml:space="preserve"> \* MERGEFORMAT </w:instrText>
      </w:r>
      <w:r w:rsidRPr="00564A49">
        <w:rPr>
          <w:rFonts w:eastAsia="Batang"/>
          <w:bCs/>
          <w:lang w:val="en-US" w:eastAsia="ko-KR"/>
        </w:rPr>
      </w:r>
      <w:r w:rsidRPr="00564A49">
        <w:rPr>
          <w:rFonts w:eastAsia="Batang"/>
          <w:bCs/>
          <w:lang w:val="en-US" w:eastAsia="ko-KR"/>
        </w:rPr>
        <w:fldChar w:fldCharType="separate"/>
      </w:r>
      <w:r w:rsidR="00A37955" w:rsidRPr="00564A49">
        <w:rPr>
          <w:rFonts w:eastAsia="Batang"/>
          <w:bCs/>
          <w:lang w:val="en-US" w:eastAsia="ko-KR"/>
        </w:rPr>
        <w:t>F</w:t>
      </w:r>
      <w:r w:rsidRPr="00564A49">
        <w:rPr>
          <w:rFonts w:eastAsia="Batang"/>
          <w:bCs/>
          <w:lang w:val="en-US" w:eastAsia="ko-KR"/>
        </w:rPr>
        <w:fldChar w:fldCharType="end"/>
      </w:r>
      <w:r w:rsidRPr="00564A49">
        <w:rPr>
          <w:lang w:val="de-DE"/>
        </w:rPr>
        <w:noBreakHyphen/>
      </w:r>
      <w:r w:rsidRPr="00564A49">
        <w:rPr>
          <w:lang w:val="en-US"/>
        </w:rPr>
        <w:fldChar w:fldCharType="begin" w:fldLock="1"/>
      </w:r>
      <w:r w:rsidRPr="00564A49">
        <w:rPr>
          <w:lang w:val="de-DE"/>
        </w:rPr>
        <w:instrText xml:space="preserve"> SEQ Equation \* ARABIC </w:instrText>
      </w:r>
      <w:r w:rsidRPr="00564A49">
        <w:rPr>
          <w:lang w:val="en-US"/>
        </w:rPr>
        <w:fldChar w:fldCharType="separate"/>
      </w:r>
      <w:r w:rsidR="00A37955" w:rsidRPr="00564A49">
        <w:rPr>
          <w:noProof/>
          <w:lang w:val="de-DE"/>
        </w:rPr>
        <w:t>43</w:t>
      </w:r>
      <w:r w:rsidRPr="00564A49">
        <w:rPr>
          <w:lang w:val="en-US"/>
        </w:rPr>
        <w:fldChar w:fldCharType="end"/>
      </w:r>
      <w:r w:rsidRPr="00564A49">
        <w:rPr>
          <w:lang w:val="de-DE"/>
        </w:rPr>
        <w:t>)</w:t>
      </w:r>
    </w:p>
    <w:p w:rsidR="007E173E" w:rsidRPr="00564A49" w:rsidRDefault="007E173E" w:rsidP="007E173E">
      <w:pPr>
        <w:rPr>
          <w:bCs/>
        </w:rPr>
      </w:pPr>
      <w:r w:rsidRPr="00564A49">
        <w:rPr>
          <w:bCs/>
        </w:rPr>
        <w:t xml:space="preserve">The average bit rate is derived according to the access unit removal time specified in </w:t>
      </w:r>
      <w:r w:rsidRPr="00564A49">
        <w:t>clause </w:t>
      </w:r>
      <w:r w:rsidRPr="00564A49">
        <w:fldChar w:fldCharType="begin" w:fldLock="1"/>
      </w:r>
      <w:r w:rsidRPr="00564A49">
        <w:instrText xml:space="preserve"> REF _Ref348357793 \w \h </w:instrText>
      </w:r>
      <w:r w:rsidR="00564A49">
        <w:instrText xml:space="preserve"> \* MERGEFORMAT </w:instrText>
      </w:r>
      <w:r w:rsidRPr="00564A49">
        <w:fldChar w:fldCharType="separate"/>
      </w:r>
      <w:r w:rsidRPr="00564A49">
        <w:t>F.13</w:t>
      </w:r>
      <w:r w:rsidRPr="00564A49">
        <w:fldChar w:fldCharType="end"/>
      </w:r>
      <w:r w:rsidRPr="00564A49">
        <w:rPr>
          <w:bCs/>
        </w:rPr>
        <w:t>. In the following, bTotal is the number of bits in all NAL units of the i-th sub-bitstream, t</w:t>
      </w:r>
      <w:r w:rsidRPr="00564A49">
        <w:rPr>
          <w:bCs/>
          <w:vertAlign w:val="subscript"/>
        </w:rPr>
        <w:t>1</w:t>
      </w:r>
      <w:r w:rsidRPr="00564A49">
        <w:rPr>
          <w:bCs/>
        </w:rPr>
        <w:t xml:space="preserve"> is the removal time (in seconds) of the first access unit to which the VPS applies, and t</w:t>
      </w:r>
      <w:r w:rsidRPr="00564A49">
        <w:rPr>
          <w:bCs/>
          <w:vertAlign w:val="subscript"/>
        </w:rPr>
        <w:t>2</w:t>
      </w:r>
      <w:r w:rsidRPr="00564A49">
        <w:rPr>
          <w:bCs/>
        </w:rPr>
        <w:t xml:space="preserve"> is the removal time (in seconds) of the last access unit (in decoding order) to which the VPS applies. With x specifying the value of avg_bit_rate[ i ], the following applies:</w:t>
      </w:r>
    </w:p>
    <w:p w:rsidR="007E173E" w:rsidRPr="00564A49" w:rsidRDefault="007E173E" w:rsidP="007E173E">
      <w:pPr>
        <w:spacing w:before="86"/>
        <w:ind w:left="397" w:hanging="397"/>
        <w:rPr>
          <w:bCs/>
        </w:rPr>
      </w:pPr>
      <w:r w:rsidRPr="00564A49">
        <w:rPr>
          <w:bCs/>
        </w:rPr>
        <w:t>–</w:t>
      </w:r>
      <w:r w:rsidRPr="00564A49">
        <w:rPr>
          <w:bCs/>
        </w:rPr>
        <w:tab/>
        <w:t>If t</w:t>
      </w:r>
      <w:r w:rsidRPr="00564A49">
        <w:rPr>
          <w:bCs/>
          <w:vertAlign w:val="subscript"/>
        </w:rPr>
        <w:t>1</w:t>
      </w:r>
      <w:r w:rsidRPr="00564A49">
        <w:rPr>
          <w:bCs/>
        </w:rPr>
        <w:t xml:space="preserve"> is not equal to t</w:t>
      </w:r>
      <w:r w:rsidRPr="00564A49">
        <w:rPr>
          <w:bCs/>
          <w:vertAlign w:val="subscript"/>
        </w:rPr>
        <w:t>2</w:t>
      </w:r>
      <w:r w:rsidRPr="00564A49">
        <w:rPr>
          <w:bCs/>
        </w:rPr>
        <w:t>, the following condition shall be true:</w:t>
      </w:r>
    </w:p>
    <w:p w:rsidR="007E173E" w:rsidRPr="00564A49" w:rsidRDefault="007E173E" w:rsidP="007E173E">
      <w:pPr>
        <w:tabs>
          <w:tab w:val="center" w:pos="4849"/>
          <w:tab w:val="right" w:pos="9700"/>
        </w:tabs>
        <w:spacing w:before="193" w:after="240"/>
        <w:ind w:left="720"/>
        <w:rPr>
          <w:bCs/>
        </w:rPr>
      </w:pPr>
      <w:proofErr w:type="gramStart"/>
      <w:r w:rsidRPr="00564A49">
        <w:rPr>
          <w:bCs/>
        </w:rPr>
        <w:t>( x</w:t>
      </w:r>
      <w:proofErr w:type="gramEnd"/>
      <w:r w:rsidRPr="00564A49">
        <w:rPr>
          <w:bCs/>
        </w:rPr>
        <w:t xml:space="preserve"> &amp; ( 2</w:t>
      </w:r>
      <w:r w:rsidRPr="00564A49">
        <w:rPr>
          <w:bCs/>
          <w:vertAlign w:val="superscript"/>
        </w:rPr>
        <w:t>14</w:t>
      </w:r>
      <w:r w:rsidRPr="00564A49">
        <w:rPr>
          <w:bCs/>
        </w:rPr>
        <w:t> − 1 ) )  = =  Round( bTotal ÷ ( ( t</w:t>
      </w:r>
      <w:r w:rsidRPr="00564A49">
        <w:rPr>
          <w:bCs/>
          <w:vertAlign w:val="subscript"/>
        </w:rPr>
        <w:t>2</w:t>
      </w:r>
      <w:r w:rsidRPr="00564A49">
        <w:rPr>
          <w:bCs/>
        </w:rPr>
        <w:t> − t</w:t>
      </w:r>
      <w:r w:rsidRPr="00564A49">
        <w:rPr>
          <w:bCs/>
          <w:vertAlign w:val="subscript"/>
        </w:rPr>
        <w:t>1</w:t>
      </w:r>
      <w:r w:rsidRPr="00564A49">
        <w:rPr>
          <w:bCs/>
        </w:rPr>
        <w:t> ) * 10</w:t>
      </w:r>
      <w:r w:rsidRPr="00564A49">
        <w:rPr>
          <w:bCs/>
          <w:vertAlign w:val="superscript"/>
        </w:rPr>
        <w:t>( 2 + ( x  &gt;&gt;  14 ) )</w:t>
      </w:r>
      <w:r w:rsidRPr="00564A49">
        <w:rPr>
          <w:bCs/>
        </w:rPr>
        <w:t> ) )</w:t>
      </w:r>
      <w:r w:rsidRPr="00564A49">
        <w:rPr>
          <w:bCs/>
        </w:rPr>
        <w:tab/>
      </w:r>
      <w:r w:rsidRPr="00564A49">
        <w:rPr>
          <w:rFonts w:eastAsia="Batang"/>
          <w:bCs/>
          <w:lang w:val="en-US" w:eastAsia="ko-KR"/>
        </w:rPr>
        <w:t>(</w:t>
      </w:r>
      <w:r w:rsidRPr="00564A49">
        <w:rPr>
          <w:rFonts w:eastAsia="Batang"/>
          <w:bCs/>
          <w:lang w:val="en-US" w:eastAsia="ko-KR"/>
        </w:rPr>
        <w:fldChar w:fldCharType="begin" w:fldLock="1"/>
      </w:r>
      <w:r w:rsidRPr="00564A49">
        <w:rPr>
          <w:rFonts w:eastAsia="Batang"/>
          <w:bCs/>
          <w:lang w:val="en-US" w:eastAsia="ko-KR"/>
        </w:rPr>
        <w:instrText xml:space="preserve"> REF F \h </w:instrText>
      </w:r>
      <w:r w:rsidR="00564A49">
        <w:rPr>
          <w:rFonts w:eastAsia="Batang"/>
          <w:bCs/>
          <w:lang w:val="en-US" w:eastAsia="ko-KR"/>
        </w:rPr>
        <w:instrText xml:space="preserve"> \* MERGEFORMAT </w:instrText>
      </w:r>
      <w:r w:rsidRPr="00564A49">
        <w:rPr>
          <w:rFonts w:eastAsia="Batang"/>
          <w:bCs/>
          <w:lang w:val="en-US" w:eastAsia="ko-KR"/>
        </w:rPr>
      </w:r>
      <w:r w:rsidRPr="00564A49">
        <w:rPr>
          <w:rFonts w:eastAsia="Batang"/>
          <w:bCs/>
          <w:lang w:val="en-US" w:eastAsia="ko-KR"/>
        </w:rPr>
        <w:fldChar w:fldCharType="separate"/>
      </w:r>
      <w:r w:rsidR="00A37955" w:rsidRPr="00564A49">
        <w:rPr>
          <w:rFonts w:eastAsia="Batang"/>
          <w:bCs/>
          <w:lang w:val="en-US" w:eastAsia="ko-KR"/>
        </w:rPr>
        <w:t>F</w:t>
      </w:r>
      <w:r w:rsidRPr="00564A49">
        <w:rPr>
          <w:rFonts w:eastAsia="Batang"/>
          <w:bCs/>
          <w:lang w:val="en-US" w:eastAsia="ko-KR"/>
        </w:rPr>
        <w:fldChar w:fldCharType="end"/>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00A37955" w:rsidRPr="00564A49">
        <w:rPr>
          <w:noProof/>
          <w:lang w:val="en-US"/>
        </w:rPr>
        <w:t>44</w:t>
      </w:r>
      <w:r w:rsidRPr="00564A49">
        <w:rPr>
          <w:lang w:val="en-US"/>
        </w:rPr>
        <w:fldChar w:fldCharType="end"/>
      </w:r>
      <w:r w:rsidRPr="00564A49">
        <w:rPr>
          <w:lang w:val="en-US"/>
        </w:rPr>
        <w:t>)</w:t>
      </w:r>
    </w:p>
    <w:p w:rsidR="007E173E" w:rsidRPr="00564A49" w:rsidRDefault="007E173E" w:rsidP="007E173E">
      <w:pPr>
        <w:spacing w:before="86"/>
        <w:ind w:left="397" w:hanging="397"/>
        <w:rPr>
          <w:bCs/>
        </w:rPr>
      </w:pPr>
      <w:r w:rsidRPr="00564A49">
        <w:rPr>
          <w:bCs/>
        </w:rPr>
        <w:t>–</w:t>
      </w:r>
      <w:r w:rsidRPr="00564A49">
        <w:rPr>
          <w:bCs/>
        </w:rPr>
        <w:tab/>
        <w:t>Otherwise (t</w:t>
      </w:r>
      <w:r w:rsidRPr="00564A49">
        <w:rPr>
          <w:bCs/>
          <w:vertAlign w:val="subscript"/>
        </w:rPr>
        <w:t>1</w:t>
      </w:r>
      <w:r w:rsidRPr="00564A49">
        <w:rPr>
          <w:bCs/>
        </w:rPr>
        <w:t xml:space="preserve"> is equal to t</w:t>
      </w:r>
      <w:r w:rsidRPr="00564A49">
        <w:rPr>
          <w:bCs/>
          <w:vertAlign w:val="subscript"/>
        </w:rPr>
        <w:t>2</w:t>
      </w:r>
      <w:r w:rsidRPr="00564A49">
        <w:rPr>
          <w:bCs/>
        </w:rPr>
        <w:t>), the following condition shall be true:</w:t>
      </w:r>
    </w:p>
    <w:p w:rsidR="007E173E" w:rsidRPr="00564A49" w:rsidRDefault="007E173E" w:rsidP="007E173E">
      <w:pPr>
        <w:tabs>
          <w:tab w:val="center" w:pos="4849"/>
          <w:tab w:val="right" w:pos="9700"/>
        </w:tabs>
        <w:spacing w:before="193" w:after="240"/>
        <w:ind w:left="720"/>
        <w:rPr>
          <w:bCs/>
        </w:rPr>
      </w:pPr>
      <w:proofErr w:type="gramStart"/>
      <w:r w:rsidRPr="00564A49">
        <w:rPr>
          <w:bCs/>
        </w:rPr>
        <w:t>( x</w:t>
      </w:r>
      <w:proofErr w:type="gramEnd"/>
      <w:r w:rsidRPr="00564A49">
        <w:rPr>
          <w:bCs/>
        </w:rPr>
        <w:t xml:space="preserve"> &amp; ( 2</w:t>
      </w:r>
      <w:r w:rsidRPr="00564A49">
        <w:rPr>
          <w:bCs/>
          <w:vertAlign w:val="superscript"/>
        </w:rPr>
        <w:t>14</w:t>
      </w:r>
      <w:r w:rsidRPr="00564A49">
        <w:rPr>
          <w:bCs/>
        </w:rPr>
        <w:t> − 1 ) )  = </w:t>
      </w:r>
      <w:proofErr w:type="gramStart"/>
      <w:r w:rsidRPr="00564A49">
        <w:rPr>
          <w:bCs/>
        </w:rPr>
        <w:t>=  0</w:t>
      </w:r>
      <w:proofErr w:type="gramEnd"/>
      <w:r w:rsidRPr="00564A49">
        <w:rPr>
          <w:bCs/>
        </w:rPr>
        <w:tab/>
      </w:r>
      <w:r w:rsidRPr="00564A49">
        <w:rPr>
          <w:bCs/>
        </w:rPr>
        <w:tab/>
      </w:r>
      <w:r w:rsidRPr="00564A49">
        <w:rPr>
          <w:rFonts w:eastAsia="Batang"/>
          <w:bCs/>
          <w:lang w:val="en-US" w:eastAsia="ko-KR"/>
        </w:rPr>
        <w:t>(</w:t>
      </w:r>
      <w:r w:rsidRPr="00564A49">
        <w:rPr>
          <w:rFonts w:eastAsia="Batang"/>
          <w:bCs/>
          <w:lang w:val="en-US" w:eastAsia="ko-KR"/>
        </w:rPr>
        <w:fldChar w:fldCharType="begin" w:fldLock="1"/>
      </w:r>
      <w:r w:rsidRPr="00564A49">
        <w:rPr>
          <w:rFonts w:eastAsia="Batang"/>
          <w:bCs/>
          <w:lang w:val="en-US" w:eastAsia="ko-KR"/>
        </w:rPr>
        <w:instrText xml:space="preserve"> REF F \h </w:instrText>
      </w:r>
      <w:r w:rsidR="00564A49">
        <w:rPr>
          <w:rFonts w:eastAsia="Batang"/>
          <w:bCs/>
          <w:lang w:val="en-US" w:eastAsia="ko-KR"/>
        </w:rPr>
        <w:instrText xml:space="preserve"> \* MERGEFORMAT </w:instrText>
      </w:r>
      <w:r w:rsidRPr="00564A49">
        <w:rPr>
          <w:rFonts w:eastAsia="Batang"/>
          <w:bCs/>
          <w:lang w:val="en-US" w:eastAsia="ko-KR"/>
        </w:rPr>
      </w:r>
      <w:r w:rsidRPr="00564A49">
        <w:rPr>
          <w:rFonts w:eastAsia="Batang"/>
          <w:bCs/>
          <w:lang w:val="en-US" w:eastAsia="ko-KR"/>
        </w:rPr>
        <w:fldChar w:fldCharType="separate"/>
      </w:r>
      <w:r w:rsidR="00A37955" w:rsidRPr="00564A49">
        <w:rPr>
          <w:rFonts w:eastAsia="Batang"/>
          <w:bCs/>
          <w:lang w:val="en-US" w:eastAsia="ko-KR"/>
        </w:rPr>
        <w:t>F</w:t>
      </w:r>
      <w:r w:rsidRPr="00564A49">
        <w:rPr>
          <w:rFonts w:eastAsia="Batang"/>
          <w:bCs/>
          <w:lang w:val="en-US" w:eastAsia="ko-KR"/>
        </w:rPr>
        <w:fldChar w:fldCharType="end"/>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00A37955" w:rsidRPr="00564A49">
        <w:rPr>
          <w:noProof/>
          <w:lang w:val="en-US"/>
        </w:rPr>
        <w:t>45</w:t>
      </w:r>
      <w:r w:rsidRPr="00564A49">
        <w:rPr>
          <w:lang w:val="en-US"/>
        </w:rPr>
        <w:fldChar w:fldCharType="end"/>
      </w:r>
      <w:r w:rsidRPr="00564A49">
        <w:rPr>
          <w:lang w:val="en-US"/>
        </w:rPr>
        <w:t>)</w:t>
      </w:r>
    </w:p>
    <w:p w:rsidR="007E173E" w:rsidRPr="00564A49" w:rsidRDefault="007E173E" w:rsidP="007E173E">
      <w:pPr>
        <w:rPr>
          <w:bCs/>
        </w:rPr>
      </w:pPr>
      <w:r w:rsidRPr="00564A49">
        <w:rPr>
          <w:b/>
          <w:bCs/>
        </w:rPr>
        <w:t>max_bit_rate</w:t>
      </w:r>
      <w:proofErr w:type="gramStart"/>
      <w:r w:rsidRPr="00564A49">
        <w:rPr>
          <w:bCs/>
        </w:rPr>
        <w:t>[ i</w:t>
      </w:r>
      <w:proofErr w:type="gramEnd"/>
      <w:r w:rsidRPr="00564A49">
        <w:rPr>
          <w:bCs/>
        </w:rPr>
        <w:t xml:space="preserve"> ] indicates an upper bound for the bit rate of the i-th sub-bitstream in any one-second time window of access unit removal time as specified in </w:t>
      </w:r>
      <w:r w:rsidRPr="00564A49">
        <w:t>clause </w:t>
      </w:r>
      <w:r w:rsidRPr="00564A49">
        <w:fldChar w:fldCharType="begin" w:fldLock="1"/>
      </w:r>
      <w:r w:rsidRPr="00564A49">
        <w:instrText xml:space="preserve"> REF _Ref348357793 \w \h </w:instrText>
      </w:r>
      <w:r w:rsidR="00564A49">
        <w:instrText xml:space="preserve"> \* MERGEFORMAT </w:instrText>
      </w:r>
      <w:r w:rsidRPr="00564A49">
        <w:fldChar w:fldCharType="separate"/>
      </w:r>
      <w:r w:rsidRPr="00564A49">
        <w:t>F.13</w:t>
      </w:r>
      <w:r w:rsidRPr="00564A49">
        <w:fldChar w:fldCharType="end"/>
      </w:r>
      <w:r w:rsidRPr="00564A49">
        <w:rPr>
          <w:bCs/>
        </w:rPr>
        <w:t xml:space="preserve">. The upper bound for the bit rate in bits per second is given by BitRateBPS( max_bit_rate[ i ] ). The bit rate values are derived according to the access unit removal time specified in </w:t>
      </w:r>
      <w:r w:rsidRPr="00564A49">
        <w:t>clause </w:t>
      </w:r>
      <w:r w:rsidRPr="00564A49">
        <w:fldChar w:fldCharType="begin" w:fldLock="1"/>
      </w:r>
      <w:r w:rsidRPr="00564A49">
        <w:instrText xml:space="preserve"> REF _Ref348357793 \w \h </w:instrText>
      </w:r>
      <w:r w:rsidR="00564A49">
        <w:instrText xml:space="preserve"> \* MERGEFORMAT </w:instrText>
      </w:r>
      <w:r w:rsidRPr="00564A49">
        <w:fldChar w:fldCharType="separate"/>
      </w:r>
      <w:r w:rsidRPr="00564A49">
        <w:t>F.13</w:t>
      </w:r>
      <w:r w:rsidRPr="00564A49">
        <w:fldChar w:fldCharType="end"/>
      </w:r>
      <w:r w:rsidRPr="00564A49">
        <w:rPr>
          <w:bCs/>
        </w:rPr>
        <w:t>. In the following, t</w:t>
      </w:r>
      <w:r w:rsidRPr="00564A49">
        <w:rPr>
          <w:bCs/>
          <w:vertAlign w:val="subscript"/>
        </w:rPr>
        <w:t>1</w:t>
      </w:r>
      <w:r w:rsidRPr="00564A49">
        <w:rPr>
          <w:bCs/>
        </w:rPr>
        <w:t xml:space="preserve"> is any point in time (in seconds), t</w:t>
      </w:r>
      <w:r w:rsidRPr="00564A49">
        <w:rPr>
          <w:bCs/>
          <w:vertAlign w:val="subscript"/>
        </w:rPr>
        <w:t>2</w:t>
      </w:r>
      <w:r w:rsidRPr="00564A49">
        <w:rPr>
          <w:bCs/>
        </w:rPr>
        <w:t xml:space="preserve"> is set equal to t</w:t>
      </w:r>
      <w:r w:rsidRPr="00564A49">
        <w:rPr>
          <w:bCs/>
          <w:vertAlign w:val="subscript"/>
        </w:rPr>
        <w:t>1</w:t>
      </w:r>
      <w:r w:rsidRPr="00564A49">
        <w:rPr>
          <w:bCs/>
        </w:rPr>
        <w:t> + 1 ÷ 100, and bTotal is the number of bits in all NAL units of access units with a removal time greater than or equal to t</w:t>
      </w:r>
      <w:r w:rsidRPr="00564A49">
        <w:rPr>
          <w:bCs/>
          <w:vertAlign w:val="subscript"/>
        </w:rPr>
        <w:t>1</w:t>
      </w:r>
      <w:r w:rsidRPr="00564A49">
        <w:rPr>
          <w:bCs/>
        </w:rPr>
        <w:t xml:space="preserve"> and less than t</w:t>
      </w:r>
      <w:r w:rsidRPr="00564A49">
        <w:rPr>
          <w:bCs/>
          <w:vertAlign w:val="subscript"/>
        </w:rPr>
        <w:t>2</w:t>
      </w:r>
      <w:r w:rsidRPr="00564A49">
        <w:rPr>
          <w:bCs/>
        </w:rPr>
        <w:t>. With x specifying the value of max_bit_rate[ i ], the following condition shall be obeyed for all values of t</w:t>
      </w:r>
      <w:r w:rsidRPr="00564A49">
        <w:rPr>
          <w:bCs/>
          <w:vertAlign w:val="subscript"/>
        </w:rPr>
        <w:t>1</w:t>
      </w:r>
      <w:r w:rsidRPr="00564A49">
        <w:rPr>
          <w:bCs/>
        </w:rPr>
        <w:t>:</w:t>
      </w:r>
    </w:p>
    <w:p w:rsidR="007E173E" w:rsidRPr="00564A49" w:rsidRDefault="007E173E" w:rsidP="007E173E">
      <w:pPr>
        <w:tabs>
          <w:tab w:val="center" w:pos="4849"/>
          <w:tab w:val="right" w:pos="9700"/>
        </w:tabs>
        <w:spacing w:before="193" w:after="240"/>
        <w:ind w:left="720"/>
        <w:rPr>
          <w:lang w:val="de-DE"/>
        </w:rPr>
      </w:pPr>
      <w:r w:rsidRPr="00564A49">
        <w:rPr>
          <w:bCs/>
          <w:lang w:val="de-DE"/>
        </w:rPr>
        <w:t>( x &amp; ( 2</w:t>
      </w:r>
      <w:r w:rsidRPr="00564A49">
        <w:rPr>
          <w:bCs/>
          <w:vertAlign w:val="superscript"/>
          <w:lang w:val="de-DE"/>
        </w:rPr>
        <w:t>14</w:t>
      </w:r>
      <w:r w:rsidRPr="00564A49">
        <w:rPr>
          <w:bCs/>
          <w:lang w:val="de-DE"/>
        </w:rPr>
        <w:t> − 1 ) )  &gt;=  bTotal ÷ ( ( t</w:t>
      </w:r>
      <w:r w:rsidRPr="00564A49">
        <w:rPr>
          <w:bCs/>
          <w:vertAlign w:val="subscript"/>
          <w:lang w:val="de-DE"/>
        </w:rPr>
        <w:t>2</w:t>
      </w:r>
      <w:r w:rsidRPr="00564A49">
        <w:rPr>
          <w:bCs/>
          <w:lang w:val="de-DE"/>
        </w:rPr>
        <w:t> − t</w:t>
      </w:r>
      <w:r w:rsidRPr="00564A49">
        <w:rPr>
          <w:bCs/>
          <w:vertAlign w:val="subscript"/>
          <w:lang w:val="de-DE"/>
        </w:rPr>
        <w:t>1</w:t>
      </w:r>
      <w:r w:rsidRPr="00564A49">
        <w:rPr>
          <w:bCs/>
          <w:lang w:val="de-DE"/>
        </w:rPr>
        <w:t> ) * 10</w:t>
      </w:r>
      <w:r w:rsidRPr="00564A49">
        <w:rPr>
          <w:bCs/>
          <w:vertAlign w:val="superscript"/>
          <w:lang w:val="de-DE"/>
        </w:rPr>
        <w:t>( 2 + ( x  &gt;&gt;  14 ) )</w:t>
      </w:r>
      <w:r w:rsidRPr="00564A49">
        <w:rPr>
          <w:bCs/>
          <w:lang w:val="de-DE"/>
        </w:rPr>
        <w:t> )</w:t>
      </w:r>
      <w:r w:rsidRPr="00564A49">
        <w:rPr>
          <w:bCs/>
          <w:lang w:val="de-DE"/>
        </w:rPr>
        <w:tab/>
      </w:r>
      <w:r w:rsidRPr="00564A49">
        <w:rPr>
          <w:rFonts w:eastAsia="Batang"/>
          <w:bCs/>
          <w:lang w:val="de-DE" w:eastAsia="ko-KR"/>
        </w:rPr>
        <w:t>(</w:t>
      </w:r>
      <w:r w:rsidRPr="00564A49">
        <w:rPr>
          <w:rFonts w:eastAsia="Batang"/>
          <w:bCs/>
          <w:lang w:val="en-US" w:eastAsia="ko-KR"/>
        </w:rPr>
        <w:fldChar w:fldCharType="begin" w:fldLock="1"/>
      </w:r>
      <w:r w:rsidRPr="00564A49">
        <w:rPr>
          <w:rFonts w:eastAsia="Batang"/>
          <w:bCs/>
          <w:lang w:val="de-DE" w:eastAsia="ko-KR"/>
        </w:rPr>
        <w:instrText xml:space="preserve"> REF F \h </w:instrText>
      </w:r>
      <w:r w:rsidR="00564A49">
        <w:rPr>
          <w:rFonts w:eastAsia="Batang"/>
          <w:bCs/>
          <w:lang w:val="en-US" w:eastAsia="ko-KR"/>
        </w:rPr>
        <w:instrText xml:space="preserve"> \* MERGEFORMAT </w:instrText>
      </w:r>
      <w:r w:rsidRPr="00564A49">
        <w:rPr>
          <w:rFonts w:eastAsia="Batang"/>
          <w:bCs/>
          <w:lang w:val="en-US" w:eastAsia="ko-KR"/>
        </w:rPr>
      </w:r>
      <w:r w:rsidRPr="00564A49">
        <w:rPr>
          <w:rFonts w:eastAsia="Batang"/>
          <w:bCs/>
          <w:lang w:val="en-US" w:eastAsia="ko-KR"/>
        </w:rPr>
        <w:fldChar w:fldCharType="separate"/>
      </w:r>
      <w:r w:rsidRPr="00564A49">
        <w:rPr>
          <w:rFonts w:eastAsia="Batang"/>
          <w:bCs/>
          <w:lang w:val="de-DE" w:eastAsia="ko-KR"/>
        </w:rPr>
        <w:t>F</w:t>
      </w:r>
      <w:r w:rsidRPr="00564A49">
        <w:rPr>
          <w:rFonts w:eastAsia="Batang"/>
          <w:bCs/>
          <w:lang w:val="en-US" w:eastAsia="ko-KR"/>
        </w:rPr>
        <w:fldChar w:fldCharType="end"/>
      </w:r>
      <w:r w:rsidRPr="00564A49">
        <w:rPr>
          <w:lang w:val="de-DE"/>
        </w:rPr>
        <w:noBreakHyphen/>
      </w:r>
      <w:r w:rsidRPr="00564A49">
        <w:rPr>
          <w:lang w:val="en-US"/>
        </w:rPr>
        <w:fldChar w:fldCharType="begin" w:fldLock="1"/>
      </w:r>
      <w:r w:rsidRPr="00564A49">
        <w:rPr>
          <w:lang w:val="de-DE"/>
        </w:rPr>
        <w:instrText xml:space="preserve"> SEQ Equation \* ARABIC </w:instrText>
      </w:r>
      <w:r w:rsidRPr="00564A49">
        <w:rPr>
          <w:lang w:val="en-US"/>
        </w:rPr>
        <w:fldChar w:fldCharType="separate"/>
      </w:r>
      <w:r w:rsidR="00A37955" w:rsidRPr="00564A49">
        <w:rPr>
          <w:noProof/>
          <w:lang w:val="de-DE"/>
        </w:rPr>
        <w:t>46</w:t>
      </w:r>
      <w:r w:rsidRPr="00564A49">
        <w:rPr>
          <w:lang w:val="en-US"/>
        </w:rPr>
        <w:fldChar w:fldCharType="end"/>
      </w:r>
      <w:r w:rsidRPr="00564A49">
        <w:rPr>
          <w:lang w:val="de-DE"/>
        </w:rPr>
        <w:t>)</w:t>
      </w:r>
    </w:p>
    <w:p w:rsidR="007E173E" w:rsidRPr="00564A49" w:rsidRDefault="007E173E" w:rsidP="007E173E">
      <w:pPr>
        <w:pStyle w:val="3H2"/>
        <w:keepLines w:val="0"/>
        <w:numPr>
          <w:ilvl w:val="3"/>
          <w:numId w:val="37"/>
        </w:numPr>
        <w:tabs>
          <w:tab w:val="clear" w:pos="4230"/>
          <w:tab w:val="num" w:pos="1134"/>
        </w:tabs>
        <w:ind w:left="1134" w:hanging="1134"/>
        <w:rPr>
          <w:szCs w:val="22"/>
          <w:lang w:val="it-IT"/>
        </w:rPr>
      </w:pPr>
      <w:bookmarkStart w:id="1723" w:name="_Toc377921586"/>
      <w:bookmarkStart w:id="1724" w:name="_Toc378026224"/>
      <w:r w:rsidRPr="00564A49">
        <w:t>Alpha</w:t>
      </w:r>
      <w:r w:rsidRPr="00564A49">
        <w:rPr>
          <w:bCs/>
          <w:noProof/>
          <w:lang w:val="it-IT"/>
        </w:rPr>
        <w:t xml:space="preserve"> channel information SEI message semantics</w:t>
      </w:r>
      <w:bookmarkEnd w:id="1723"/>
      <w:bookmarkEnd w:id="1724"/>
    </w:p>
    <w:p w:rsidR="007E173E" w:rsidRPr="00564A49" w:rsidRDefault="007E173E" w:rsidP="007E173E">
      <w:pPr>
        <w:widowControl w:val="0"/>
        <w:rPr>
          <w:szCs w:val="22"/>
          <w:lang w:val="en-CA"/>
        </w:rPr>
      </w:pPr>
      <w:r w:rsidRPr="00564A49">
        <w:rPr>
          <w:szCs w:val="22"/>
          <w:lang w:val="en-CA"/>
        </w:rPr>
        <w:t>The alpha channel information SEI message provides information about alpha channel sample values and post-processing applied to the decoded alpha planes.</w:t>
      </w:r>
    </w:p>
    <w:p w:rsidR="007E173E" w:rsidRPr="00564A49" w:rsidRDefault="007E173E" w:rsidP="007E173E">
      <w:pPr>
        <w:widowControl w:val="0"/>
        <w:rPr>
          <w:szCs w:val="22"/>
          <w:lang w:val="en-CA"/>
        </w:rPr>
      </w:pPr>
      <w:r w:rsidRPr="00564A49">
        <w:rPr>
          <w:b/>
          <w:szCs w:val="22"/>
          <w:lang w:val="en-CA"/>
        </w:rPr>
        <w:t>alpha_channel_cancel_flag</w:t>
      </w:r>
      <w:r w:rsidRPr="00564A49">
        <w:rPr>
          <w:szCs w:val="22"/>
          <w:lang w:val="en-CA"/>
        </w:rPr>
        <w:t xml:space="preserve"> equal to 1 </w:t>
      </w:r>
      <w:r w:rsidRPr="00564A49">
        <w:t>indicates that the alpha channel information SEI message cancels the persistence of any previous alpha channel information SEI message in output order. alpha_channel_cancel_flag equal to 0 indicates that alpha channel information follows.</w:t>
      </w:r>
    </w:p>
    <w:p w:rsidR="007E173E" w:rsidRPr="00564A49" w:rsidRDefault="007E173E" w:rsidP="007E173E">
      <w:pPr>
        <w:widowControl w:val="0"/>
      </w:pPr>
      <w:r w:rsidRPr="00564A49">
        <w:rPr>
          <w:b/>
        </w:rPr>
        <w:t>alpha_channel_use_idc</w:t>
      </w:r>
      <w:r w:rsidRPr="00564A49">
        <w:t xml:space="preserve"> equal to 0 indicates that for alpha blending purposes the decoded samples of the associated primary picture should be multiplied by the interpretation sample values of the auxiliary coded picture in the display process after output from the decoding process. alpha_channel_use_idc equal to 1 indicates that for alpha blending purposes the decoded samples of the associated primary picture should not be multiplied by the interpretation sample values of the auxiliary coded picture in the display process after output from the decoding process. alpha_channel_use_idc equal to 2 indicates that the usage of the auxiliary picture is unspecified. Values greater than 2 for alpha_channel_use_idc are reserved for future </w:t>
      </w:r>
      <w:r w:rsidRPr="00564A49">
        <w:rPr>
          <w:noProof/>
        </w:rPr>
        <w:t>use by ITU-T | ISO/IEC</w:t>
      </w:r>
      <w:r w:rsidRPr="00564A49">
        <w:t>. When not present, the value of alpha_channel_use_idc is inferred to be equal to 2.</w:t>
      </w:r>
    </w:p>
    <w:p w:rsidR="007E173E" w:rsidRPr="00564A49" w:rsidRDefault="007E173E" w:rsidP="007E173E">
      <w:pPr>
        <w:widowControl w:val="0"/>
      </w:pPr>
      <w:r w:rsidRPr="00564A49">
        <w:rPr>
          <w:b/>
        </w:rPr>
        <w:t>alpha_channel_bit_depth_minus8</w:t>
      </w:r>
      <w:r w:rsidRPr="00564A49">
        <w:t xml:space="preserve"> plus 8 specifies the bit depth of the samples of the sample array of the auxiliary picture. alpha_channel_bit_depth_minus8 shall be in the range 0 to 7 inclusive. alpha_channel_bit_depth_minus8 shall be equal to bit_depth_luma_minu</w:t>
      </w:r>
      <w:r w:rsidR="002D3333" w:rsidRPr="00564A49">
        <w:t>s</w:t>
      </w:r>
      <w:r w:rsidRPr="00564A49">
        <w:t>8 of the associated primary picture.</w:t>
      </w:r>
    </w:p>
    <w:p w:rsidR="007E173E" w:rsidRPr="00564A49" w:rsidRDefault="007E173E" w:rsidP="007E173E">
      <w:pPr>
        <w:widowControl w:val="0"/>
      </w:pPr>
      <w:r w:rsidRPr="00564A49">
        <w:rPr>
          <w:b/>
        </w:rPr>
        <w:t>alpha_transparent_value</w:t>
      </w:r>
      <w:r w:rsidRPr="00564A49">
        <w:t xml:space="preserve"> specifies the interpretation sample value of an auxiliary coded picture sample for which the associated luma and chroma samples of the primary coded picture are considered transparent for purposes of alpha </w:t>
      </w:r>
      <w:r w:rsidRPr="00564A49">
        <w:lastRenderedPageBreak/>
        <w:t>blending. The number of bits used for the representation of the alpha_transparent_value syntax element is alpha_channel_bit_depth_minus8 + 9.</w:t>
      </w:r>
    </w:p>
    <w:p w:rsidR="007E173E" w:rsidRPr="00564A49" w:rsidRDefault="007E173E" w:rsidP="007E173E">
      <w:pPr>
        <w:widowControl w:val="0"/>
      </w:pPr>
      <w:r w:rsidRPr="00564A49">
        <w:rPr>
          <w:b/>
        </w:rPr>
        <w:t>alpha_opaque_value</w:t>
      </w:r>
      <w:r w:rsidRPr="00564A49">
        <w:t xml:space="preserve"> specifies the interpretation sample value of an auxiliary coded picture sample for which the associated luma and chroma samples of the primary coded picture are considered opaque for purposes of alpha blending. The number of bits used for the representation of the alpha_opaque_value syntax element is alpha_channel_bit_depth_minus8 + 9.</w:t>
      </w:r>
    </w:p>
    <w:p w:rsidR="007E173E" w:rsidRPr="00564A49" w:rsidRDefault="007E173E" w:rsidP="007E173E">
      <w:pPr>
        <w:widowControl w:val="0"/>
        <w:rPr>
          <w:szCs w:val="22"/>
          <w:lang w:val="en-CA"/>
        </w:rPr>
      </w:pPr>
      <w:r w:rsidRPr="00564A49">
        <w:rPr>
          <w:b/>
        </w:rPr>
        <w:t>alpha_channel_incr_flag</w:t>
      </w:r>
      <w:r w:rsidRPr="00564A49">
        <w:t xml:space="preserve"> equal to 0 indicates that the interpretation sample value for each decoded auxiliary picture sample value is equal to the decoded auxiliary picture sample value for purposes of alpha blending. alpha_channel_incr_flag equal to 1 indicates that, for purposes of alpha blending, after decoding the auxiliary picture samples, any auxiliary picture sample value that is greater than Min( alpha_opaque_value, alpha_transparent_value ) should be increased by one to obtain the interpretation sample value for the auxiliary picture sample, and any auxiliary picture sample value that is less than or equal to Min( alpha_opaque_value, alpha_transparent_value ) should be used without alteration as the interpretation sample value for the decoded auxiliary picture sample value. When not present, the value of alpha_channel_incr_flag is inferred to be equal to 0.</w:t>
      </w:r>
    </w:p>
    <w:p w:rsidR="007E173E" w:rsidRPr="00564A49" w:rsidRDefault="007E173E" w:rsidP="007E173E">
      <w:pPr>
        <w:widowControl w:val="0"/>
        <w:rPr>
          <w:szCs w:val="22"/>
          <w:lang w:val="en-CA"/>
        </w:rPr>
      </w:pPr>
      <w:r w:rsidRPr="00564A49">
        <w:rPr>
          <w:b/>
        </w:rPr>
        <w:t>alpha_channel_clip_flag</w:t>
      </w:r>
      <w:r w:rsidRPr="00564A49">
        <w:t xml:space="preserve"> equal to 0 indicates that no clipping operation is applied to obtain the interpretation sample values of the decoded auxiliary picture. alpha_channel_clip_flag equal to 1 indicates that the interpretation sample values of the decoded auxiliary picture are altered according to the clipping process described by the alpha_channel_clip_type_flag syntax element. When not present, the value of alpha_channel_clip_flag is inferred to be equal to 0.</w:t>
      </w:r>
    </w:p>
    <w:p w:rsidR="007E173E" w:rsidRPr="00564A49" w:rsidRDefault="007E173E" w:rsidP="007E173E">
      <w:pPr>
        <w:widowControl w:val="0"/>
        <w:rPr>
          <w:szCs w:val="22"/>
          <w:lang w:val="en-CA"/>
        </w:rPr>
      </w:pPr>
      <w:r w:rsidRPr="00564A49">
        <w:rPr>
          <w:b/>
          <w:szCs w:val="22"/>
          <w:lang w:val="en-CA"/>
        </w:rPr>
        <w:t>alpha_channel_clip_type_flag</w:t>
      </w:r>
      <w:r w:rsidRPr="00564A49">
        <w:rPr>
          <w:szCs w:val="22"/>
          <w:lang w:val="en-CA"/>
        </w:rPr>
        <w:t xml:space="preserve"> equal to 0 indicates that, for purposes of alpha blending, after decoding the auxiliary picture samples, any auxiliary picture sample that is greater than ( alpha_opaque_value − alpha_transparent_value ) / 2 is set equal to alpha_opaque_value to obtain the interpretation sample value for the auxiliary picture sample, and any auxiliary picture sample that is less or equal than ( alpha_opaque_value − alpha_transparent_value ) / 2 is set equal to alpha_transparent_value to obtain the interpretation sample value for the auxiliary picture sample. alpha_channel_clip_type_flag equal to 1 indicates that, for purposes of alpha blending, after decoding the auxiliary picture samples, any auxiliary picture sample that is greater than alpha_opaque_value is set equal to alpha_opaque_value to obtain the interpretation sample value for the auxiliary picture sample, and any auxiliary picture sample that is less than or equal to alpha_transparent_value is set equal to alpha_transparent_value to obtain the interpretation sample value for the auxiliary picture sample.</w:t>
      </w:r>
    </w:p>
    <w:p w:rsidR="007E173E" w:rsidRPr="00564A49" w:rsidRDefault="007E173E" w:rsidP="007E173E">
      <w:pPr>
        <w:spacing w:before="60"/>
        <w:ind w:left="288"/>
        <w:rPr>
          <w:sz w:val="18"/>
          <w:szCs w:val="18"/>
          <w:lang w:val="en-US"/>
        </w:rPr>
      </w:pPr>
      <w:r w:rsidRPr="00564A49">
        <w:rPr>
          <w:sz w:val="18"/>
          <w:szCs w:val="18"/>
          <w:lang w:val="en-US"/>
        </w:rPr>
        <w:t xml:space="preserve">NOTE – When both alpha_channel_incr_flag and alpha_channel_clip_flag are equal to one, the clipping operation specified by alpha_channel_clip_type_flag </w:t>
      </w:r>
      <w:r w:rsidR="002D3333" w:rsidRPr="00564A49">
        <w:rPr>
          <w:sz w:val="18"/>
          <w:szCs w:val="18"/>
          <w:lang w:val="en-US"/>
        </w:rPr>
        <w:t xml:space="preserve">should </w:t>
      </w:r>
      <w:r w:rsidRPr="00564A49">
        <w:rPr>
          <w:sz w:val="18"/>
          <w:szCs w:val="18"/>
          <w:lang w:val="en-US"/>
        </w:rPr>
        <w:t xml:space="preserve">be applied first followed by the alteration specified by alpha_channel_incr_flag to obtain </w:t>
      </w:r>
      <w:r w:rsidR="002D3333" w:rsidRPr="00564A49">
        <w:rPr>
          <w:sz w:val="18"/>
          <w:szCs w:val="18"/>
          <w:lang w:val="en-US"/>
        </w:rPr>
        <w:t xml:space="preserve">the </w:t>
      </w:r>
      <w:r w:rsidRPr="00564A49">
        <w:rPr>
          <w:sz w:val="18"/>
          <w:szCs w:val="18"/>
          <w:lang w:val="en-US"/>
        </w:rPr>
        <w:t>interpretation sample value for the auxiliary picture sample.</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725" w:name="_Toc377921587"/>
      <w:bookmarkStart w:id="1726" w:name="_Toc378026225"/>
      <w:r w:rsidRPr="00564A49">
        <w:rPr>
          <w:lang w:val="en-US"/>
        </w:rPr>
        <w:t>Video usability information</w:t>
      </w:r>
      <w:bookmarkEnd w:id="1715"/>
      <w:bookmarkEnd w:id="1722"/>
      <w:bookmarkEnd w:id="1725"/>
      <w:bookmarkEnd w:id="1726"/>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727" w:name="_Toc377921588"/>
      <w:bookmarkStart w:id="1728" w:name="_Toc378026226"/>
      <w:r w:rsidRPr="00564A49">
        <w:rPr>
          <w:lang w:val="en-US"/>
        </w:rPr>
        <w:t>General</w:t>
      </w:r>
      <w:bookmarkEnd w:id="1727"/>
      <w:bookmarkEnd w:id="1728"/>
    </w:p>
    <w:p w:rsidR="007E173E" w:rsidRPr="00564A49" w:rsidRDefault="007E173E" w:rsidP="007E173E">
      <w:pPr>
        <w:rPr>
          <w:lang w:val="en-US"/>
        </w:rPr>
      </w:pPr>
      <w:r w:rsidRPr="00564A49">
        <w:rPr>
          <w:lang w:val="en-US"/>
        </w:rPr>
        <w:t>The specifications in clause E.1 apply.</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729" w:name="_Toc377921589"/>
      <w:bookmarkStart w:id="1730" w:name="_Toc378026227"/>
      <w:r w:rsidRPr="00564A49">
        <w:rPr>
          <w:lang w:val="en-US"/>
        </w:rPr>
        <w:t>VUI syntax</w:t>
      </w:r>
      <w:bookmarkEnd w:id="1729"/>
      <w:bookmarkEnd w:id="1730"/>
    </w:p>
    <w:p w:rsidR="007E173E" w:rsidRPr="00564A49" w:rsidRDefault="007E173E" w:rsidP="007E173E">
      <w:pPr>
        <w:rPr>
          <w:lang w:val="en-US"/>
        </w:rPr>
      </w:pPr>
      <w:r w:rsidRPr="00564A49">
        <w:rPr>
          <w:lang w:val="en-US"/>
        </w:rPr>
        <w:t>The specifications in clause E.2 apply.</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pPr>
      <w:bookmarkStart w:id="1731" w:name="_Toc377921590"/>
      <w:bookmarkStart w:id="1732" w:name="_Toc378026228"/>
      <w:r w:rsidRPr="00564A49">
        <w:t>VUI semantics</w:t>
      </w:r>
      <w:bookmarkEnd w:id="1731"/>
      <w:bookmarkEnd w:id="1732"/>
    </w:p>
    <w:p w:rsidR="007E173E" w:rsidRPr="00564A49" w:rsidRDefault="007E173E" w:rsidP="007E173E">
      <w:pPr>
        <w:pStyle w:val="3H2"/>
        <w:keepLines w:val="0"/>
        <w:numPr>
          <w:ilvl w:val="3"/>
          <w:numId w:val="37"/>
        </w:numPr>
        <w:tabs>
          <w:tab w:val="clear" w:pos="4230"/>
          <w:tab w:val="num" w:pos="1134"/>
        </w:tabs>
        <w:ind w:left="1134" w:hanging="1134"/>
      </w:pPr>
      <w:bookmarkStart w:id="1733" w:name="_Toc377921591"/>
      <w:bookmarkStart w:id="1734" w:name="_Toc378026229"/>
      <w:r w:rsidRPr="00564A49">
        <w:t>VUI parameters semantics</w:t>
      </w:r>
      <w:bookmarkEnd w:id="1733"/>
      <w:bookmarkEnd w:id="1734"/>
    </w:p>
    <w:p w:rsidR="007E173E" w:rsidRPr="00564A49" w:rsidRDefault="007E173E" w:rsidP="007E173E">
      <w:pPr>
        <w:rPr>
          <w:lang w:val="en-US"/>
        </w:rPr>
      </w:pPr>
      <w:r w:rsidRPr="00564A49">
        <w:rPr>
          <w:lang w:val="en-US"/>
        </w:rPr>
        <w:t>The specifications in clause E.3.1 apply with the following modifications and additions.</w:t>
      </w:r>
    </w:p>
    <w:p w:rsidR="007E173E" w:rsidRPr="00564A49" w:rsidRDefault="007E173E" w:rsidP="007E173E">
      <w:pPr>
        <w:rPr>
          <w:lang w:val="en-US"/>
        </w:rPr>
      </w:pPr>
      <w:r w:rsidRPr="00564A49">
        <w:rPr>
          <w:lang w:val="en-US"/>
        </w:rPr>
        <w:t>vui_timing_info_present_flag equal to 1 specifies that vui_num_units_in_tick, vui_time_scale, vui_poc_proportional_to_timing_flag, and vui_hrd_parameters_present_flag are present in the vui_parameters( ) syntax structure. vui_timing_info_present_flag equal to 0 specifies that vui_num_units_in_tick, vui_time_scale, vui_poc_proportional_to_timing_flag, and vui_hrd_parameters_present_flag are not present in the vui_parameters( ) syntax structure. It is a requirement of bitstream conformance that, when nuh_layer_id is greater than 0, vui_timing_info_present_flag shall be equal to 0.</w:t>
      </w:r>
    </w:p>
    <w:p w:rsidR="007E173E" w:rsidRPr="00564A49" w:rsidRDefault="007E173E" w:rsidP="007E173E">
      <w:pPr>
        <w:pStyle w:val="3H2"/>
        <w:keepLines w:val="0"/>
        <w:numPr>
          <w:ilvl w:val="3"/>
          <w:numId w:val="37"/>
        </w:numPr>
        <w:tabs>
          <w:tab w:val="clear" w:pos="4230"/>
          <w:tab w:val="num" w:pos="1134"/>
        </w:tabs>
        <w:ind w:left="1134" w:hanging="1134"/>
      </w:pPr>
      <w:bookmarkStart w:id="1735" w:name="_Toc377921592"/>
      <w:bookmarkStart w:id="1736" w:name="_Toc378026230"/>
      <w:r w:rsidRPr="00564A49">
        <w:t>HRD parameters semantics</w:t>
      </w:r>
      <w:bookmarkEnd w:id="1735"/>
      <w:bookmarkEnd w:id="1736"/>
    </w:p>
    <w:p w:rsidR="007E173E" w:rsidRPr="00564A49" w:rsidRDefault="007E173E" w:rsidP="007E173E">
      <w:pPr>
        <w:rPr>
          <w:lang w:val="en-US"/>
        </w:rPr>
      </w:pPr>
      <w:r w:rsidRPr="00564A49">
        <w:rPr>
          <w:lang w:val="en-US"/>
        </w:rPr>
        <w:t>The specifications in clause E.3.2 apply.</w:t>
      </w:r>
    </w:p>
    <w:p w:rsidR="007E173E" w:rsidRPr="00564A49" w:rsidRDefault="007E173E" w:rsidP="007E173E">
      <w:pPr>
        <w:pStyle w:val="3H2"/>
        <w:keepLines w:val="0"/>
        <w:numPr>
          <w:ilvl w:val="3"/>
          <w:numId w:val="37"/>
        </w:numPr>
        <w:tabs>
          <w:tab w:val="clear" w:pos="4230"/>
          <w:tab w:val="num" w:pos="1134"/>
        </w:tabs>
        <w:ind w:left="1134" w:hanging="1134"/>
      </w:pPr>
      <w:bookmarkStart w:id="1737" w:name="_Toc377921593"/>
      <w:bookmarkStart w:id="1738" w:name="_Toc378026231"/>
      <w:r w:rsidRPr="00564A49">
        <w:t>Sub-layer HRD parameters semantics</w:t>
      </w:r>
      <w:bookmarkEnd w:id="1737"/>
      <w:bookmarkEnd w:id="1738"/>
    </w:p>
    <w:p w:rsidR="008B3821" w:rsidRPr="00564A49" w:rsidRDefault="007E173E" w:rsidP="00944988">
      <w:pPr>
        <w:rPr>
          <w:lang w:val="en-US"/>
        </w:rPr>
      </w:pPr>
      <w:r w:rsidRPr="00564A49">
        <w:rPr>
          <w:lang w:val="en-US"/>
        </w:rPr>
        <w:t>The specifications in clause E.3.3 apply.</w:t>
      </w:r>
      <w:bookmarkEnd w:id="1707"/>
      <w:bookmarkEnd w:id="1712"/>
    </w:p>
    <w:p w:rsidR="0056407A" w:rsidRPr="00564A49" w:rsidRDefault="00944988" w:rsidP="00E177C2">
      <w:pPr>
        <w:pStyle w:val="Annex1"/>
        <w:keepNext/>
        <w:keepLines/>
        <w:numPr>
          <w:ilvl w:val="0"/>
          <w:numId w:val="38"/>
        </w:numPr>
        <w:spacing w:before="480"/>
        <w:outlineLvl w:val="0"/>
        <w:rPr>
          <w:b w:val="0"/>
          <w:sz w:val="24"/>
          <w:szCs w:val="24"/>
        </w:rPr>
      </w:pPr>
      <w:bookmarkStart w:id="1739" w:name="_Ref348033633"/>
      <w:r w:rsidRPr="00564A49">
        <w:rPr>
          <w:lang w:val="en-CA"/>
        </w:rPr>
        <w:br w:type="page"/>
      </w:r>
      <w:bookmarkStart w:id="1740" w:name="_Toc356824313"/>
      <w:bookmarkStart w:id="1741" w:name="_Toc356148114"/>
      <w:bookmarkStart w:id="1742" w:name="_Toc378026232"/>
      <w:bookmarkEnd w:id="1739"/>
      <w:r w:rsidR="00853430" w:rsidRPr="00564A49">
        <w:rPr>
          <w:b w:val="0"/>
          <w:bCs/>
          <w:noProof/>
          <w:sz w:val="24"/>
          <w:szCs w:val="24"/>
        </w:rPr>
        <w:lastRenderedPageBreak/>
        <w:t xml:space="preserve">Annex </w:t>
      </w:r>
      <w:r w:rsidR="004C3322" w:rsidRPr="00564A49">
        <w:rPr>
          <w:b w:val="0"/>
          <w:bCs/>
          <w:noProof/>
          <w:sz w:val="24"/>
          <w:szCs w:val="24"/>
        </w:rPr>
        <w:t xml:space="preserve">H </w:t>
      </w:r>
      <w:r w:rsidR="00A86920" w:rsidRPr="00564A49">
        <w:rPr>
          <w:b w:val="0"/>
          <w:bCs/>
          <w:noProof/>
          <w:sz w:val="24"/>
          <w:szCs w:val="24"/>
        </w:rPr>
        <w:br/>
      </w:r>
      <w:r w:rsidR="00A86920" w:rsidRPr="00564A49">
        <w:rPr>
          <w:b w:val="0"/>
          <w:bCs/>
          <w:noProof/>
          <w:sz w:val="24"/>
          <w:szCs w:val="24"/>
        </w:rPr>
        <w:br/>
      </w:r>
      <w:r w:rsidR="00E177C2" w:rsidRPr="00564A49">
        <w:rPr>
          <w:b w:val="0"/>
          <w:sz w:val="24"/>
          <w:szCs w:val="24"/>
          <w:lang w:val="en-CA"/>
        </w:rPr>
        <w:t>S</w:t>
      </w:r>
      <w:r w:rsidR="00C6730C" w:rsidRPr="00564A49">
        <w:rPr>
          <w:b w:val="0"/>
          <w:sz w:val="24"/>
          <w:szCs w:val="24"/>
          <w:lang w:val="en-CA"/>
        </w:rPr>
        <w:t>calable</w:t>
      </w:r>
      <w:r w:rsidR="008F095A" w:rsidRPr="00564A49">
        <w:rPr>
          <w:b w:val="0"/>
          <w:sz w:val="24"/>
          <w:szCs w:val="24"/>
          <w:lang w:val="en-CA"/>
        </w:rPr>
        <w:t xml:space="preserve"> </w:t>
      </w:r>
      <w:bookmarkEnd w:id="1170"/>
      <w:bookmarkEnd w:id="1740"/>
      <w:bookmarkEnd w:id="1741"/>
      <w:r w:rsidR="00266A0C" w:rsidRPr="00564A49">
        <w:rPr>
          <w:b w:val="0"/>
          <w:sz w:val="24"/>
          <w:szCs w:val="24"/>
          <w:lang w:val="en-CA"/>
        </w:rPr>
        <w:t>h</w:t>
      </w:r>
      <w:r w:rsidR="00E177C2" w:rsidRPr="00564A49">
        <w:rPr>
          <w:b w:val="0"/>
          <w:sz w:val="24"/>
          <w:szCs w:val="24"/>
          <w:lang w:val="en-CA"/>
        </w:rPr>
        <w:t>igh</w:t>
      </w:r>
      <w:r w:rsidR="00266A0C" w:rsidRPr="00564A49">
        <w:rPr>
          <w:b w:val="0"/>
          <w:sz w:val="24"/>
          <w:szCs w:val="24"/>
          <w:lang w:val="en-CA"/>
        </w:rPr>
        <w:t xml:space="preserve"> </w:t>
      </w:r>
      <w:r w:rsidR="00E177C2" w:rsidRPr="00564A49">
        <w:rPr>
          <w:b w:val="0"/>
          <w:sz w:val="24"/>
          <w:szCs w:val="24"/>
          <w:lang w:val="en-CA"/>
        </w:rPr>
        <w:t xml:space="preserve">efficiency </w:t>
      </w:r>
      <w:r w:rsidR="00266A0C" w:rsidRPr="00564A49">
        <w:rPr>
          <w:b w:val="0"/>
          <w:sz w:val="24"/>
          <w:szCs w:val="24"/>
          <w:lang w:val="en-CA"/>
        </w:rPr>
        <w:t>v</w:t>
      </w:r>
      <w:r w:rsidR="00E177C2" w:rsidRPr="00564A49">
        <w:rPr>
          <w:b w:val="0"/>
          <w:sz w:val="24"/>
          <w:szCs w:val="24"/>
          <w:lang w:val="en-CA"/>
        </w:rPr>
        <w:t xml:space="preserve">ideo </w:t>
      </w:r>
      <w:r w:rsidR="00266A0C" w:rsidRPr="00564A49">
        <w:rPr>
          <w:b w:val="0"/>
          <w:sz w:val="24"/>
          <w:szCs w:val="24"/>
          <w:lang w:val="en-CA"/>
        </w:rPr>
        <w:t>c</w:t>
      </w:r>
      <w:r w:rsidR="00E177C2" w:rsidRPr="00564A49">
        <w:rPr>
          <w:b w:val="0"/>
          <w:sz w:val="24"/>
          <w:szCs w:val="24"/>
          <w:lang w:val="en-CA"/>
        </w:rPr>
        <w:t>oding</w:t>
      </w:r>
      <w:bookmarkEnd w:id="1742"/>
      <w:r w:rsidR="00C6730C" w:rsidRPr="00564A49">
        <w:rPr>
          <w:b w:val="0"/>
          <w:noProof/>
          <w:sz w:val="24"/>
          <w:szCs w:val="24"/>
        </w:rPr>
        <w:br/>
      </w:r>
    </w:p>
    <w:p w:rsidR="00944988" w:rsidRPr="00564A49" w:rsidRDefault="00944988" w:rsidP="00944988">
      <w:pPr>
        <w:pStyle w:val="AnnexRef"/>
        <w:rPr>
          <w:lang w:val="en-CA"/>
        </w:rPr>
      </w:pPr>
      <w:r w:rsidRPr="00564A49">
        <w:rPr>
          <w:lang w:val="en-CA"/>
        </w:rPr>
        <w:t>(This annex forms an integral part of this Recommendation | International Standard)</w:t>
      </w:r>
    </w:p>
    <w:p w:rsidR="00944988" w:rsidRPr="00564A49" w:rsidRDefault="00944988" w:rsidP="00944988">
      <w:pPr>
        <w:pStyle w:val="3N"/>
        <w:rPr>
          <w:lang w:val="en-CA"/>
        </w:rPr>
      </w:pPr>
      <w:r w:rsidRPr="00564A49">
        <w:rPr>
          <w:lang w:val="en-CA"/>
        </w:rPr>
        <w:t>This annex specifies syntax, semantics</w:t>
      </w:r>
      <w:r w:rsidR="00941625" w:rsidRPr="00564A49">
        <w:rPr>
          <w:lang w:val="en-CA"/>
        </w:rPr>
        <w:t xml:space="preserve"> and </w:t>
      </w:r>
      <w:r w:rsidRPr="00564A49">
        <w:rPr>
          <w:lang w:val="en-CA"/>
        </w:rPr>
        <w:t>decoding processes</w:t>
      </w:r>
      <w:r w:rsidR="00C36625" w:rsidRPr="00564A49">
        <w:rPr>
          <w:lang w:val="en-CA"/>
        </w:rPr>
        <w:t xml:space="preserve"> </w:t>
      </w:r>
      <w:r w:rsidRPr="00564A49">
        <w:rPr>
          <w:lang w:val="en-CA"/>
        </w:rPr>
        <w:t xml:space="preserve">for </w:t>
      </w:r>
      <w:r w:rsidR="00C6730C" w:rsidRPr="00564A49">
        <w:rPr>
          <w:lang w:val="en-CA"/>
        </w:rPr>
        <w:t>scalable</w:t>
      </w:r>
      <w:r w:rsidR="008F095A" w:rsidRPr="00564A49">
        <w:rPr>
          <w:lang w:val="en-CA"/>
        </w:rPr>
        <w:t xml:space="preserve"> </w:t>
      </w:r>
      <w:r w:rsidR="00CC2BF8" w:rsidRPr="00564A49">
        <w:rPr>
          <w:lang w:val="en-CA"/>
        </w:rPr>
        <w:t>high efficiency video coding</w:t>
      </w:r>
      <w:r w:rsidRPr="00564A49">
        <w:rPr>
          <w:lang w:val="en-CA"/>
        </w:rPr>
        <w:t xml:space="preserve"> that use the syntax, semantics, and decoding process specified in clauses 2-9 </w:t>
      </w:r>
      <w:r w:rsidR="00ED0B46" w:rsidRPr="00564A49">
        <w:rPr>
          <w:lang w:val="en-CA"/>
        </w:rPr>
        <w:t>and Annex</w:t>
      </w:r>
      <w:r w:rsidR="00CC2BF8" w:rsidRPr="00564A49">
        <w:rPr>
          <w:lang w:val="en-CA"/>
        </w:rPr>
        <w:t>es</w:t>
      </w:r>
      <w:r w:rsidR="00ED0B46" w:rsidRPr="00564A49">
        <w:rPr>
          <w:lang w:val="en-CA"/>
        </w:rPr>
        <w:t xml:space="preserve"> A-F</w:t>
      </w:r>
      <w:r w:rsidRPr="00564A49">
        <w:rPr>
          <w:lang w:val="en-CA"/>
        </w:rPr>
        <w:t xml:space="preserve">. </w:t>
      </w:r>
    </w:p>
    <w:p w:rsidR="00944988" w:rsidRPr="00564A49" w:rsidRDefault="00944988" w:rsidP="008557C3">
      <w:pPr>
        <w:pStyle w:val="Annex2"/>
        <w:numPr>
          <w:ilvl w:val="1"/>
          <w:numId w:val="37"/>
        </w:numPr>
        <w:rPr>
          <w:lang w:val="en-CA"/>
        </w:rPr>
      </w:pPr>
      <w:bookmarkStart w:id="1743" w:name="_Toc357439288"/>
      <w:bookmarkStart w:id="1744" w:name="_Toc356824314"/>
      <w:bookmarkStart w:id="1745" w:name="_Toc356148115"/>
      <w:bookmarkStart w:id="1746" w:name="_Toc348629434"/>
      <w:bookmarkStart w:id="1747" w:name="_Toc351367661"/>
      <w:bookmarkStart w:id="1748" w:name="_Toc378026233"/>
      <w:r w:rsidRPr="00564A49">
        <w:rPr>
          <w:lang w:val="en-CA"/>
        </w:rPr>
        <w:t>Scope</w:t>
      </w:r>
      <w:bookmarkEnd w:id="1743"/>
      <w:bookmarkEnd w:id="1744"/>
      <w:bookmarkEnd w:id="1745"/>
      <w:bookmarkEnd w:id="1746"/>
      <w:bookmarkEnd w:id="1747"/>
      <w:bookmarkEnd w:id="1748"/>
    </w:p>
    <w:p w:rsidR="00944988" w:rsidRPr="00564A49" w:rsidRDefault="00ED0B46" w:rsidP="00944988">
      <w:pPr>
        <w:pStyle w:val="3N"/>
        <w:rPr>
          <w:lang w:val="en-CA"/>
        </w:rPr>
      </w:pPr>
      <w:r w:rsidRPr="00564A49">
        <w:rPr>
          <w:lang w:val="en-CA"/>
        </w:rPr>
        <w:t xml:space="preserve">Decoding process and bitstreams </w:t>
      </w:r>
      <w:r w:rsidR="00944988" w:rsidRPr="00564A49">
        <w:rPr>
          <w:lang w:val="en-CA"/>
        </w:rPr>
        <w:t>conforming to this annex are completely specified in this annex with reference made to clauses 2-9 and Annexes A-</w:t>
      </w:r>
      <w:r w:rsidR="007101E4" w:rsidRPr="00564A49">
        <w:rPr>
          <w:lang w:val="en-CA"/>
        </w:rPr>
        <w:t>F</w:t>
      </w:r>
      <w:r w:rsidR="00944988" w:rsidRPr="00564A49">
        <w:rPr>
          <w:lang w:val="en-CA"/>
        </w:rPr>
        <w:t>.</w:t>
      </w:r>
    </w:p>
    <w:p w:rsidR="00944988" w:rsidRPr="00564A49" w:rsidRDefault="00944988" w:rsidP="008557C3">
      <w:pPr>
        <w:pStyle w:val="Annex2"/>
        <w:numPr>
          <w:ilvl w:val="1"/>
          <w:numId w:val="37"/>
        </w:numPr>
        <w:rPr>
          <w:lang w:val="en-CA"/>
        </w:rPr>
      </w:pPr>
      <w:bookmarkStart w:id="1749" w:name="_Toc357439289"/>
      <w:bookmarkStart w:id="1750" w:name="_Toc356824315"/>
      <w:bookmarkStart w:id="1751" w:name="_Toc356148116"/>
      <w:bookmarkStart w:id="1752" w:name="_Toc348629435"/>
      <w:bookmarkStart w:id="1753" w:name="_Toc351367662"/>
      <w:bookmarkStart w:id="1754" w:name="_Toc378026234"/>
      <w:r w:rsidRPr="00564A49">
        <w:rPr>
          <w:lang w:val="en-CA"/>
        </w:rPr>
        <w:t>Normative references</w:t>
      </w:r>
      <w:bookmarkEnd w:id="1749"/>
      <w:bookmarkEnd w:id="1750"/>
      <w:bookmarkEnd w:id="1751"/>
      <w:bookmarkEnd w:id="1752"/>
      <w:bookmarkEnd w:id="1753"/>
      <w:bookmarkEnd w:id="1754"/>
    </w:p>
    <w:p w:rsidR="00944988" w:rsidRPr="00564A49" w:rsidRDefault="00944988" w:rsidP="00944988">
      <w:pPr>
        <w:pStyle w:val="3N"/>
        <w:rPr>
          <w:lang w:val="en-CA"/>
        </w:rPr>
      </w:pPr>
      <w:r w:rsidRPr="00564A49">
        <w:rPr>
          <w:lang w:val="en-CA"/>
        </w:rPr>
        <w:t>The specifications in clause 2 apply.</w:t>
      </w:r>
    </w:p>
    <w:p w:rsidR="00944988" w:rsidRPr="00564A49" w:rsidRDefault="00944988" w:rsidP="008557C3">
      <w:pPr>
        <w:pStyle w:val="Annex2"/>
        <w:numPr>
          <w:ilvl w:val="1"/>
          <w:numId w:val="37"/>
        </w:numPr>
        <w:rPr>
          <w:lang w:val="en-CA"/>
        </w:rPr>
      </w:pPr>
      <w:bookmarkStart w:id="1755" w:name="_Toc357439290"/>
      <w:bookmarkStart w:id="1756" w:name="_Toc356824316"/>
      <w:bookmarkStart w:id="1757" w:name="_Toc356148117"/>
      <w:bookmarkStart w:id="1758" w:name="_Toc348629436"/>
      <w:bookmarkStart w:id="1759" w:name="_Toc351367663"/>
      <w:bookmarkStart w:id="1760" w:name="_Toc378026235"/>
      <w:r w:rsidRPr="00564A49">
        <w:rPr>
          <w:lang w:val="en-CA"/>
        </w:rPr>
        <w:t>Definitions</w:t>
      </w:r>
      <w:bookmarkEnd w:id="1755"/>
      <w:bookmarkEnd w:id="1756"/>
      <w:bookmarkEnd w:id="1757"/>
      <w:bookmarkEnd w:id="1758"/>
      <w:bookmarkEnd w:id="1759"/>
      <w:bookmarkEnd w:id="1760"/>
    </w:p>
    <w:p w:rsidR="001A5CE9" w:rsidRPr="00564A49" w:rsidRDefault="001A5CE9" w:rsidP="001A5CE9">
      <w:pPr>
        <w:pStyle w:val="3N"/>
        <w:rPr>
          <w:lang w:val="en-CA"/>
        </w:rPr>
      </w:pPr>
      <w:bookmarkStart w:id="1761" w:name="_Toc357439291"/>
      <w:bookmarkStart w:id="1762" w:name="_Toc356824317"/>
      <w:bookmarkStart w:id="1763" w:name="_Toc356148118"/>
      <w:bookmarkStart w:id="1764" w:name="_Toc348629437"/>
      <w:bookmarkStart w:id="1765" w:name="_Toc351367664"/>
      <w:r w:rsidRPr="00564A49">
        <w:rPr>
          <w:lang w:val="en-CA"/>
        </w:rPr>
        <w:t xml:space="preserve">The specifications in clause </w:t>
      </w:r>
      <w:r w:rsidR="00736162" w:rsidRPr="00564A49">
        <w:rPr>
          <w:lang w:val="en-CA"/>
        </w:rPr>
        <w:fldChar w:fldCharType="begin" w:fldLock="1"/>
      </w:r>
      <w:r w:rsidR="00736162" w:rsidRPr="00564A49">
        <w:rPr>
          <w:lang w:val="en-CA"/>
        </w:rPr>
        <w:instrText xml:space="preserve"> REF _Ref348089934 \r \h  \* MERGEFORMAT </w:instrText>
      </w:r>
      <w:r w:rsidR="00736162" w:rsidRPr="00564A49">
        <w:rPr>
          <w:lang w:val="en-CA"/>
        </w:rPr>
      </w:r>
      <w:r w:rsidR="00736162" w:rsidRPr="00564A49">
        <w:rPr>
          <w:lang w:val="en-CA"/>
        </w:rPr>
        <w:fldChar w:fldCharType="separate"/>
      </w:r>
      <w:r w:rsidR="00736162" w:rsidRPr="00564A49">
        <w:rPr>
          <w:lang w:val="en-CA"/>
        </w:rPr>
        <w:t>F.3</w:t>
      </w:r>
      <w:r w:rsidR="00736162" w:rsidRPr="00564A49">
        <w:rPr>
          <w:lang w:val="en-CA"/>
        </w:rPr>
        <w:fldChar w:fldCharType="end"/>
      </w:r>
      <w:r w:rsidRPr="00564A49">
        <w:rPr>
          <w:lang w:val="en-CA"/>
        </w:rPr>
        <w:t xml:space="preserve"> apply.</w:t>
      </w:r>
    </w:p>
    <w:p w:rsidR="00944988" w:rsidRPr="00564A49" w:rsidRDefault="00944988" w:rsidP="008557C3">
      <w:pPr>
        <w:pStyle w:val="Annex2"/>
        <w:numPr>
          <w:ilvl w:val="1"/>
          <w:numId w:val="37"/>
        </w:numPr>
        <w:rPr>
          <w:lang w:val="en-CA"/>
        </w:rPr>
      </w:pPr>
      <w:bookmarkStart w:id="1766" w:name="_Toc378026236"/>
      <w:r w:rsidRPr="00564A49">
        <w:rPr>
          <w:lang w:val="en-CA"/>
        </w:rPr>
        <w:t>Abbreviations</w:t>
      </w:r>
      <w:bookmarkEnd w:id="1761"/>
      <w:bookmarkEnd w:id="1762"/>
      <w:bookmarkEnd w:id="1763"/>
      <w:bookmarkEnd w:id="1764"/>
      <w:bookmarkEnd w:id="1765"/>
      <w:bookmarkEnd w:id="1766"/>
    </w:p>
    <w:p w:rsidR="00944988" w:rsidRPr="00564A49" w:rsidRDefault="00944988" w:rsidP="00944988">
      <w:pPr>
        <w:pStyle w:val="3N"/>
        <w:rPr>
          <w:lang w:val="en-CA"/>
        </w:rPr>
      </w:pPr>
      <w:r w:rsidRPr="00564A49">
        <w:rPr>
          <w:lang w:val="en-CA"/>
        </w:rPr>
        <w:t>The specification</w:t>
      </w:r>
      <w:r w:rsidR="00AD1D7A" w:rsidRPr="00564A49">
        <w:rPr>
          <w:lang w:val="en-CA"/>
        </w:rPr>
        <w:t>s</w:t>
      </w:r>
      <w:r w:rsidRPr="00564A49">
        <w:rPr>
          <w:lang w:val="en-CA"/>
        </w:rPr>
        <w:t xml:space="preserve"> in clause 4 apply. </w:t>
      </w:r>
    </w:p>
    <w:p w:rsidR="00944988" w:rsidRPr="00564A49" w:rsidRDefault="00944988" w:rsidP="008557C3">
      <w:pPr>
        <w:pStyle w:val="Annex2"/>
        <w:numPr>
          <w:ilvl w:val="1"/>
          <w:numId w:val="37"/>
        </w:numPr>
        <w:rPr>
          <w:lang w:val="en-CA"/>
        </w:rPr>
      </w:pPr>
      <w:bookmarkStart w:id="1767" w:name="_Toc357439292"/>
      <w:bookmarkStart w:id="1768" w:name="_Toc356824318"/>
      <w:bookmarkStart w:id="1769" w:name="_Toc356148119"/>
      <w:bookmarkStart w:id="1770" w:name="_Toc348629438"/>
      <w:bookmarkStart w:id="1771" w:name="_Toc351367665"/>
      <w:bookmarkStart w:id="1772" w:name="_Toc378026237"/>
      <w:r w:rsidRPr="00564A49">
        <w:rPr>
          <w:lang w:val="en-CA"/>
        </w:rPr>
        <w:t>Conventions</w:t>
      </w:r>
      <w:bookmarkEnd w:id="1767"/>
      <w:bookmarkEnd w:id="1768"/>
      <w:bookmarkEnd w:id="1769"/>
      <w:bookmarkEnd w:id="1770"/>
      <w:bookmarkEnd w:id="1771"/>
      <w:bookmarkEnd w:id="1772"/>
    </w:p>
    <w:p w:rsidR="00944988" w:rsidRPr="00564A49" w:rsidRDefault="00944988" w:rsidP="00944988">
      <w:pPr>
        <w:pStyle w:val="3N"/>
        <w:rPr>
          <w:lang w:val="en-CA"/>
        </w:rPr>
      </w:pPr>
      <w:r w:rsidRPr="00564A49">
        <w:rPr>
          <w:lang w:val="en-CA"/>
        </w:rPr>
        <w:t>The specification</w:t>
      </w:r>
      <w:r w:rsidR="00AD1D7A" w:rsidRPr="00564A49">
        <w:rPr>
          <w:lang w:val="en-CA"/>
        </w:rPr>
        <w:t>s</w:t>
      </w:r>
      <w:r w:rsidRPr="00564A49">
        <w:rPr>
          <w:lang w:val="en-CA"/>
        </w:rPr>
        <w:t xml:space="preserve"> in clause</w:t>
      </w:r>
      <w:r w:rsidR="00AC53FA" w:rsidRPr="00564A49">
        <w:rPr>
          <w:lang w:val="en-CA"/>
        </w:rPr>
        <w:t> </w:t>
      </w:r>
      <w:r w:rsidRPr="00564A49">
        <w:rPr>
          <w:lang w:val="en-CA"/>
        </w:rPr>
        <w:t>5 apply.</w:t>
      </w:r>
    </w:p>
    <w:p w:rsidR="00944988" w:rsidRPr="00564A49" w:rsidRDefault="00944988" w:rsidP="008557C3">
      <w:pPr>
        <w:pStyle w:val="Annex2"/>
        <w:numPr>
          <w:ilvl w:val="1"/>
          <w:numId w:val="37"/>
        </w:numPr>
        <w:rPr>
          <w:lang w:val="en-CA"/>
        </w:rPr>
      </w:pPr>
      <w:bookmarkStart w:id="1773" w:name="_Toc357439293"/>
      <w:bookmarkStart w:id="1774" w:name="_Toc356824319"/>
      <w:bookmarkStart w:id="1775" w:name="_Toc356148120"/>
      <w:bookmarkStart w:id="1776" w:name="_Toc348629439"/>
      <w:bookmarkStart w:id="1777" w:name="_Toc351367666"/>
      <w:bookmarkStart w:id="1778" w:name="_Toc378026238"/>
      <w:r w:rsidRPr="00564A49">
        <w:rPr>
          <w:lang w:val="en-CA"/>
        </w:rPr>
        <w:t>Source, coded, decoded and output data formats, scanning processes, and neighbouring relationships</w:t>
      </w:r>
      <w:bookmarkEnd w:id="1773"/>
      <w:bookmarkEnd w:id="1774"/>
      <w:bookmarkEnd w:id="1775"/>
      <w:bookmarkEnd w:id="1776"/>
      <w:bookmarkEnd w:id="1777"/>
      <w:bookmarkEnd w:id="1778"/>
    </w:p>
    <w:p w:rsidR="000B69FD" w:rsidRPr="00564A49" w:rsidRDefault="000B69FD" w:rsidP="000B69FD">
      <w:pPr>
        <w:rPr>
          <w:lang w:val="en-CA"/>
        </w:rPr>
      </w:pPr>
      <w:r w:rsidRPr="00564A49">
        <w:rPr>
          <w:lang w:val="en-CA"/>
        </w:rPr>
        <w:t>The specification</w:t>
      </w:r>
      <w:r w:rsidR="00BA1C97" w:rsidRPr="00564A49">
        <w:rPr>
          <w:lang w:val="en-CA"/>
        </w:rPr>
        <w:t>s</w:t>
      </w:r>
      <w:r w:rsidRPr="00564A49">
        <w:rPr>
          <w:lang w:val="en-CA"/>
        </w:rPr>
        <w:t xml:space="preserve"> in clause 6 apply.</w:t>
      </w:r>
      <w:r w:rsidRPr="00564A49">
        <w:t xml:space="preserve"> Additionally, the following processes are specified.</w:t>
      </w:r>
    </w:p>
    <w:p w:rsidR="009B5E7F" w:rsidRPr="00564A49" w:rsidRDefault="009B5E7F" w:rsidP="008557C3">
      <w:pPr>
        <w:pStyle w:val="Annex3"/>
        <w:numPr>
          <w:ilvl w:val="2"/>
          <w:numId w:val="37"/>
        </w:numPr>
        <w:tabs>
          <w:tab w:val="clear" w:pos="1440"/>
        </w:tabs>
        <w:textAlignment w:val="auto"/>
      </w:pPr>
      <w:bookmarkStart w:id="1779" w:name="_Ref364437398"/>
      <w:bookmarkStart w:id="1780" w:name="_Toc378026239"/>
      <w:r w:rsidRPr="00564A49">
        <w:t>Derivation process for reference layer sample location</w:t>
      </w:r>
      <w:bookmarkEnd w:id="1779"/>
      <w:bookmarkEnd w:id="1780"/>
    </w:p>
    <w:p w:rsidR="003363C8" w:rsidRPr="00564A49" w:rsidRDefault="003363C8" w:rsidP="000B69FD">
      <w:pPr>
        <w:pStyle w:val="3N"/>
        <w:rPr>
          <w:noProof/>
        </w:rPr>
      </w:pPr>
      <w:bookmarkStart w:id="1781" w:name="_Toc357439294"/>
      <w:bookmarkStart w:id="1782" w:name="_Toc356824320"/>
      <w:r w:rsidRPr="00564A49">
        <w:rPr>
          <w:noProof/>
        </w:rPr>
        <w:t xml:space="preserve">Input to this process </w:t>
      </w:r>
      <w:r w:rsidR="00021B77" w:rsidRPr="00564A49">
        <w:rPr>
          <w:noProof/>
        </w:rPr>
        <w:t>is</w:t>
      </w:r>
      <w:r w:rsidRPr="00564A49">
        <w:rPr>
          <w:noProof/>
          <w:lang w:eastAsia="ko-KR"/>
        </w:rPr>
        <w:t xml:space="preserve"> a luma location ( xP, yP ) relative to the top-left luma sample of the current picture.</w:t>
      </w:r>
    </w:p>
    <w:p w:rsidR="003363C8" w:rsidRPr="00564A49" w:rsidRDefault="003363C8" w:rsidP="00021B7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564A49">
        <w:rPr>
          <w:noProof/>
          <w:sz w:val="20"/>
          <w:szCs w:val="20"/>
        </w:rPr>
        <w:t>Output of this process is</w:t>
      </w:r>
      <w:r w:rsidR="00021B77" w:rsidRPr="00564A49">
        <w:rPr>
          <w:noProof/>
          <w:sz w:val="20"/>
          <w:szCs w:val="20"/>
        </w:rPr>
        <w:t xml:space="preserve"> </w:t>
      </w:r>
      <w:r w:rsidRPr="00564A49">
        <w:rPr>
          <w:noProof/>
          <w:sz w:val="20"/>
          <w:szCs w:val="20"/>
          <w:lang w:eastAsia="ko-KR"/>
        </w:rPr>
        <w:t>a luma location ( xRef, yRef ) relative to the top-left luma sample of the reference layer picture.</w:t>
      </w:r>
    </w:p>
    <w:p w:rsidR="003363C8" w:rsidRPr="00564A49" w:rsidRDefault="003363C8" w:rsidP="003363C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564A49">
        <w:rPr>
          <w:noProof/>
          <w:sz w:val="20"/>
          <w:szCs w:val="20"/>
        </w:rPr>
        <w:t xml:space="preserve">The variables </w:t>
      </w:r>
      <w:r w:rsidRPr="00564A49">
        <w:rPr>
          <w:noProof/>
          <w:sz w:val="20"/>
          <w:szCs w:val="20"/>
          <w:lang w:eastAsia="ko-KR"/>
        </w:rPr>
        <w:t>xRef and yRef are derived as follows:</w:t>
      </w:r>
    </w:p>
    <w:p w:rsidR="003363C8" w:rsidRPr="00564A49" w:rsidRDefault="003363C8" w:rsidP="003363C8">
      <w:pPr>
        <w:pStyle w:val="Equation"/>
        <w:spacing w:before="136" w:after="0"/>
        <w:ind w:left="630"/>
        <w:rPr>
          <w:sz w:val="20"/>
          <w:szCs w:val="20"/>
        </w:rPr>
      </w:pPr>
      <w:r w:rsidRPr="00564A49">
        <w:rPr>
          <w:sz w:val="20"/>
          <w:szCs w:val="20"/>
        </w:rPr>
        <w:t>xRef = ( ( xP </w:t>
      </w:r>
      <w:r w:rsidR="00CF4A96" w:rsidRPr="00564A49">
        <w:rPr>
          <w:lang w:eastAsia="ko-KR"/>
        </w:rPr>
        <w:t>−</w:t>
      </w:r>
      <w:r w:rsidRPr="00564A49">
        <w:rPr>
          <w:noProof/>
          <w:sz w:val="20"/>
          <w:szCs w:val="20"/>
          <w:lang w:eastAsia="ko-KR"/>
        </w:rPr>
        <w:t> </w:t>
      </w:r>
      <w:r w:rsidRPr="00564A49">
        <w:rPr>
          <w:noProof/>
          <w:sz w:val="20"/>
          <w:szCs w:val="20"/>
        </w:rPr>
        <w:t>ScaledRefLayerLeftOffset </w:t>
      </w:r>
      <w:r w:rsidRPr="00564A49">
        <w:rPr>
          <w:sz w:val="20"/>
          <w:szCs w:val="20"/>
        </w:rPr>
        <w:t>) * ScaleFactorX + ( 1 &lt;&lt; 15 ) ) &gt;&gt; 16</w:t>
      </w:r>
      <w:r w:rsidRPr="00564A49">
        <w:rPr>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rPr>
        <w:fldChar w:fldCharType="begin" w:fldLock="1"/>
      </w:r>
      <w:r w:rsidR="00021B77" w:rsidRPr="00564A49">
        <w:rPr>
          <w:noProof/>
          <w:sz w:val="20"/>
          <w:szCs w:val="20"/>
        </w:rPr>
        <w:instrText xml:space="preserve"> SEQ Equation \r 1 \* ARABIC </w:instrText>
      </w:r>
      <w:r w:rsidR="0045146C" w:rsidRPr="00564A49">
        <w:rPr>
          <w:noProof/>
        </w:rPr>
        <w:fldChar w:fldCharType="separate"/>
      </w:r>
      <w:r w:rsidR="001A5CE9" w:rsidRPr="00564A49">
        <w:rPr>
          <w:noProof/>
          <w:sz w:val="20"/>
          <w:szCs w:val="20"/>
        </w:rPr>
        <w:t>1</w:t>
      </w:r>
      <w:r w:rsidR="0045146C" w:rsidRPr="00564A49">
        <w:rPr>
          <w:noProof/>
        </w:rPr>
        <w:fldChar w:fldCharType="end"/>
      </w:r>
      <w:r w:rsidRPr="00564A49">
        <w:rPr>
          <w:noProof/>
          <w:sz w:val="20"/>
          <w:szCs w:val="20"/>
          <w:lang w:eastAsia="ko-KR"/>
        </w:rPr>
        <w:t>)</w:t>
      </w:r>
      <w:r w:rsidR="00023ECF" w:rsidRPr="00564A49">
        <w:rPr>
          <w:noProof/>
          <w:sz w:val="20"/>
          <w:szCs w:val="20"/>
          <w:lang w:eastAsia="ko-KR"/>
        </w:rPr>
        <w:br/>
      </w:r>
      <w:r w:rsidR="00021B77" w:rsidRPr="00564A49">
        <w:rPr>
          <w:sz w:val="20"/>
          <w:szCs w:val="20"/>
        </w:rPr>
        <w:t>yRef = ( ( yP </w:t>
      </w:r>
      <w:r w:rsidR="00CF4A96" w:rsidRPr="00564A49">
        <w:rPr>
          <w:lang w:eastAsia="ko-KR"/>
        </w:rPr>
        <w:t>−</w:t>
      </w:r>
      <w:r w:rsidR="00021B77" w:rsidRPr="00564A49">
        <w:rPr>
          <w:noProof/>
          <w:sz w:val="20"/>
          <w:szCs w:val="20"/>
          <w:lang w:eastAsia="ko-KR"/>
        </w:rPr>
        <w:t> </w:t>
      </w:r>
      <w:r w:rsidR="00021B77" w:rsidRPr="00564A49">
        <w:rPr>
          <w:noProof/>
          <w:sz w:val="20"/>
          <w:szCs w:val="20"/>
        </w:rPr>
        <w:t>ScaledRefLayerTopOffset </w:t>
      </w:r>
      <w:r w:rsidR="00021B77" w:rsidRPr="00564A49">
        <w:rPr>
          <w:sz w:val="20"/>
          <w:szCs w:val="20"/>
        </w:rPr>
        <w:t>) * </w:t>
      </w:r>
      <w:r w:rsidR="00021B77" w:rsidRPr="00564A49">
        <w:rPr>
          <w:noProof/>
          <w:sz w:val="20"/>
          <w:szCs w:val="20"/>
          <w:lang w:eastAsia="ko-KR"/>
        </w:rPr>
        <w:t>ScaleFactorY</w:t>
      </w:r>
      <w:r w:rsidR="00021B77" w:rsidRPr="00564A49">
        <w:rPr>
          <w:sz w:val="20"/>
          <w:szCs w:val="20"/>
        </w:rPr>
        <w:t> + ( 1 &lt;&lt; 15 ) ) &gt;&gt; 16</w:t>
      </w:r>
      <w:r w:rsidR="00021B77" w:rsidRPr="00564A49">
        <w:rPr>
          <w:sz w:val="20"/>
          <w:szCs w:val="20"/>
        </w:rPr>
        <w:tab/>
      </w:r>
      <w:r w:rsidRPr="00564A49">
        <w:rPr>
          <w:noProof/>
          <w:sz w:val="20"/>
          <w:szCs w:val="20"/>
          <w:lang w:eastAsia="ko-KR"/>
        </w:rPr>
        <w:t>(</w:t>
      </w:r>
      <w:r w:rsidR="00E907A9" w:rsidRPr="00564A49">
        <w:rPr>
          <w:noProof/>
          <w:sz w:val="20"/>
          <w:szCs w:val="20"/>
          <w:lang w:eastAsia="ko-KR"/>
        </w:rPr>
        <w:t>H</w:t>
      </w:r>
      <w:r w:rsidR="00021B77" w:rsidRPr="00564A49">
        <w:rPr>
          <w:noProof/>
          <w:sz w:val="20"/>
          <w:szCs w:val="20"/>
        </w:rPr>
        <w:noBreakHyphen/>
      </w:r>
      <w:r w:rsidR="0045146C" w:rsidRPr="00564A49">
        <w:rPr>
          <w:noProof/>
          <w:sz w:val="20"/>
          <w:szCs w:val="20"/>
        </w:rPr>
        <w:fldChar w:fldCharType="begin" w:fldLock="1"/>
      </w:r>
      <w:r w:rsidR="00021B77" w:rsidRPr="00564A49">
        <w:rPr>
          <w:noProof/>
          <w:sz w:val="20"/>
          <w:szCs w:val="20"/>
        </w:rPr>
        <w:instrText xml:space="preserve"> SEQ Equation \* ARABIC </w:instrText>
      </w:r>
      <w:r w:rsidR="0045146C" w:rsidRPr="00564A49">
        <w:rPr>
          <w:noProof/>
          <w:sz w:val="20"/>
          <w:szCs w:val="20"/>
        </w:rPr>
        <w:fldChar w:fldCharType="separate"/>
      </w:r>
      <w:r w:rsidR="001A5CE9" w:rsidRPr="00564A49">
        <w:rPr>
          <w:noProof/>
          <w:sz w:val="20"/>
          <w:szCs w:val="20"/>
        </w:rPr>
        <w:t>2</w:t>
      </w:r>
      <w:r w:rsidR="0045146C" w:rsidRPr="00564A49">
        <w:rPr>
          <w:noProof/>
          <w:sz w:val="20"/>
          <w:szCs w:val="20"/>
        </w:rPr>
        <w:fldChar w:fldCharType="end"/>
      </w:r>
      <w:r w:rsidRPr="00564A49">
        <w:rPr>
          <w:noProof/>
          <w:sz w:val="20"/>
          <w:szCs w:val="20"/>
          <w:lang w:eastAsia="ko-KR"/>
        </w:rPr>
        <w:t>)</w:t>
      </w:r>
    </w:p>
    <w:p w:rsidR="003363C8" w:rsidRPr="00564A49" w:rsidRDefault="003363C8" w:rsidP="008557C3">
      <w:pPr>
        <w:pStyle w:val="Annex3"/>
        <w:numPr>
          <w:ilvl w:val="2"/>
          <w:numId w:val="37"/>
        </w:numPr>
        <w:tabs>
          <w:tab w:val="clear" w:pos="1440"/>
        </w:tabs>
        <w:textAlignment w:val="auto"/>
      </w:pPr>
      <w:bookmarkStart w:id="1783" w:name="_Toc351667785"/>
      <w:bookmarkStart w:id="1784" w:name="_Ref351668463"/>
      <w:bookmarkStart w:id="1785" w:name="_Ref351668475"/>
      <w:bookmarkStart w:id="1786" w:name="_Ref364437312"/>
      <w:bookmarkStart w:id="1787" w:name="_Ref364437331"/>
      <w:bookmarkStart w:id="1788" w:name="_Toc378026240"/>
      <w:r w:rsidRPr="00564A49">
        <w:t>Derivation process for reference layer sample location used in resampling</w:t>
      </w:r>
      <w:bookmarkEnd w:id="1783"/>
      <w:bookmarkEnd w:id="1784"/>
      <w:bookmarkEnd w:id="1785"/>
      <w:bookmarkEnd w:id="1786"/>
      <w:bookmarkEnd w:id="1787"/>
      <w:bookmarkEnd w:id="1788"/>
    </w:p>
    <w:p w:rsidR="003363C8" w:rsidRPr="00564A49" w:rsidRDefault="003363C8" w:rsidP="003363C8">
      <w:pPr>
        <w:rPr>
          <w:noProof/>
          <w:lang w:eastAsia="ko-KR"/>
        </w:rPr>
      </w:pPr>
      <w:r w:rsidRPr="00564A49">
        <w:rPr>
          <w:noProof/>
          <w:lang w:eastAsia="ko-KR"/>
        </w:rPr>
        <w:t>Inputs to this process are</w:t>
      </w:r>
    </w:p>
    <w:p w:rsidR="003363C8" w:rsidRPr="00564A49" w:rsidRDefault="003363C8" w:rsidP="001A5CE9">
      <w:pPr>
        <w:pStyle w:val="3N"/>
        <w:rPr>
          <w:noProof/>
        </w:rPr>
      </w:pPr>
      <w:r w:rsidRPr="00564A49">
        <w:rPr>
          <w:noProof/>
        </w:rPr>
        <w:t>–</w:t>
      </w:r>
      <w:r w:rsidRPr="00564A49">
        <w:rPr>
          <w:noProof/>
        </w:rPr>
        <w:tab/>
      </w:r>
      <w:r w:rsidRPr="00564A49">
        <w:t>a variable cIdx specifying the color component index,</w:t>
      </w:r>
    </w:p>
    <w:p w:rsidR="003363C8" w:rsidRPr="00564A49" w:rsidRDefault="003363C8" w:rsidP="001A5CE9">
      <w:pPr>
        <w:pStyle w:val="3N"/>
        <w:rPr>
          <w:noProof/>
        </w:rPr>
      </w:pPr>
      <w:r w:rsidRPr="00564A49">
        <w:rPr>
          <w:noProof/>
        </w:rPr>
        <w:t>–</w:t>
      </w:r>
      <w:r w:rsidRPr="00564A49">
        <w:rPr>
          <w:noProof/>
        </w:rPr>
        <w:tab/>
        <w:t>a sample location ( xP, yP ) relative to the top-left sample of the color component of the current picture specified by cIdx.</w:t>
      </w:r>
    </w:p>
    <w:p w:rsidR="003363C8" w:rsidRPr="00564A49" w:rsidRDefault="003363C8" w:rsidP="003363C8">
      <w:r w:rsidRPr="00564A49">
        <w:rPr>
          <w:noProof/>
          <w:lang w:eastAsia="ko-KR"/>
        </w:rPr>
        <w:t>Output of this process is</w:t>
      </w:r>
      <w:r w:rsidRPr="00564A49">
        <w:rPr>
          <w:lang w:eastAsia="ko-KR"/>
        </w:rPr>
        <w:t xml:space="preserve"> a sample location ( </w:t>
      </w:r>
      <w:r w:rsidRPr="00564A49">
        <w:t>xRef16, yRef16 ) specifying the reference layer sample location in units of 1/16-th sample relative to the top-left sample of the reference layer picture.</w:t>
      </w:r>
    </w:p>
    <w:p w:rsidR="003363C8" w:rsidRPr="00564A49" w:rsidRDefault="003363C8" w:rsidP="003363C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564A49">
        <w:rPr>
          <w:noProof/>
          <w:sz w:val="20"/>
          <w:szCs w:val="20"/>
          <w:lang w:eastAsia="ko-KR"/>
        </w:rPr>
        <w:t>The variables offsetX and offsetY are derived as follows:</w:t>
      </w:r>
    </w:p>
    <w:p w:rsidR="003363C8" w:rsidRPr="00564A49" w:rsidRDefault="003363C8" w:rsidP="003363C8">
      <w:pPr>
        <w:pStyle w:val="Equation"/>
        <w:spacing w:before="136" w:after="0"/>
        <w:ind w:left="630"/>
        <w:rPr>
          <w:sz w:val="20"/>
          <w:szCs w:val="20"/>
          <w:lang w:eastAsia="ko-KR"/>
        </w:rPr>
      </w:pPr>
      <w:r w:rsidRPr="00564A49">
        <w:rPr>
          <w:noProof/>
          <w:sz w:val="20"/>
          <w:szCs w:val="20"/>
        </w:rPr>
        <w:t>offsetX = ScaledRefLayerLeftOffset / ( ( cIdx = = 0)  ?  1 :  SubWidthC)</w:t>
      </w:r>
      <w:r w:rsidRPr="00564A49">
        <w:rPr>
          <w:noProof/>
          <w:sz w:val="20"/>
          <w:szCs w:val="20"/>
          <w:lang w:eastAsia="ko-KR"/>
        </w:rPr>
        <w:tab/>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021B77" w:rsidRPr="00564A49">
        <w:rPr>
          <w:noProof/>
          <w:sz w:val="20"/>
          <w:szCs w:val="20"/>
        </w:rPr>
        <w:instrText xml:space="preserve"> SEQ Equation \* ARABIC </w:instrText>
      </w:r>
      <w:r w:rsidR="0045146C" w:rsidRPr="00564A49">
        <w:rPr>
          <w:noProof/>
          <w:sz w:val="20"/>
          <w:szCs w:val="20"/>
        </w:rPr>
        <w:fldChar w:fldCharType="separate"/>
      </w:r>
      <w:r w:rsidR="001A5CE9" w:rsidRPr="00564A49">
        <w:rPr>
          <w:noProof/>
          <w:sz w:val="20"/>
          <w:szCs w:val="20"/>
        </w:rPr>
        <w:t>3</w:t>
      </w:r>
      <w:r w:rsidR="0045146C" w:rsidRPr="00564A49">
        <w:rPr>
          <w:noProof/>
          <w:sz w:val="20"/>
          <w:szCs w:val="20"/>
        </w:rPr>
        <w:fldChar w:fldCharType="end"/>
      </w:r>
      <w:r w:rsidRPr="00564A49">
        <w:rPr>
          <w:noProof/>
          <w:sz w:val="20"/>
          <w:szCs w:val="20"/>
          <w:lang w:eastAsia="ko-KR"/>
        </w:rPr>
        <w:t>)</w:t>
      </w:r>
      <w:r w:rsidRPr="00564A49">
        <w:rPr>
          <w:sz w:val="20"/>
          <w:szCs w:val="20"/>
        </w:rPr>
        <w:br/>
      </w:r>
      <w:r w:rsidRPr="00564A49">
        <w:rPr>
          <w:noProof/>
          <w:sz w:val="20"/>
          <w:szCs w:val="20"/>
        </w:rPr>
        <w:t>offsetY = ScaledRefLayerTopOffset / ( ( cIdx = = 0)  ?  1 :  SubHeightC)</w:t>
      </w:r>
      <w:r w:rsidRPr="00564A49">
        <w:rPr>
          <w:noProof/>
          <w:sz w:val="20"/>
          <w:szCs w:val="20"/>
          <w:lang w:eastAsia="ko-KR"/>
        </w:rPr>
        <w:tab/>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021B77" w:rsidRPr="00564A49">
        <w:rPr>
          <w:noProof/>
          <w:sz w:val="20"/>
          <w:szCs w:val="20"/>
        </w:rPr>
        <w:instrText xml:space="preserve"> SEQ Equation \* ARABIC </w:instrText>
      </w:r>
      <w:r w:rsidR="0045146C" w:rsidRPr="00564A49">
        <w:rPr>
          <w:noProof/>
          <w:sz w:val="20"/>
          <w:szCs w:val="20"/>
        </w:rPr>
        <w:fldChar w:fldCharType="separate"/>
      </w:r>
      <w:r w:rsidR="001A5CE9" w:rsidRPr="00564A49">
        <w:rPr>
          <w:noProof/>
          <w:sz w:val="20"/>
          <w:szCs w:val="20"/>
        </w:rPr>
        <w:t>4</w:t>
      </w:r>
      <w:r w:rsidR="0045146C" w:rsidRPr="00564A49">
        <w:rPr>
          <w:noProof/>
          <w:sz w:val="20"/>
          <w:szCs w:val="20"/>
        </w:rPr>
        <w:fldChar w:fldCharType="end"/>
      </w:r>
      <w:r w:rsidRPr="00564A49">
        <w:rPr>
          <w:noProof/>
          <w:sz w:val="20"/>
          <w:szCs w:val="20"/>
          <w:lang w:eastAsia="ko-KR"/>
        </w:rPr>
        <w:t>)</w:t>
      </w:r>
    </w:p>
    <w:p w:rsidR="003363C8" w:rsidRPr="00564A49" w:rsidRDefault="003363C8" w:rsidP="003363C8">
      <w:pPr>
        <w:pStyle w:val="Equation"/>
        <w:rPr>
          <w:sz w:val="20"/>
          <w:szCs w:val="20"/>
        </w:rPr>
      </w:pPr>
      <w:r w:rsidRPr="00564A49">
        <w:rPr>
          <w:sz w:val="20"/>
          <w:szCs w:val="20"/>
        </w:rPr>
        <w:t xml:space="preserve">The variables </w:t>
      </w:r>
      <w:r w:rsidR="00B16643" w:rsidRPr="00564A49">
        <w:rPr>
          <w:sz w:val="20"/>
          <w:szCs w:val="20"/>
        </w:rPr>
        <w:t xml:space="preserve">phaseX, </w:t>
      </w:r>
      <w:r w:rsidRPr="00564A49">
        <w:rPr>
          <w:sz w:val="20"/>
          <w:szCs w:val="20"/>
        </w:rPr>
        <w:t>phaseY</w:t>
      </w:r>
      <w:r w:rsidR="00B16643" w:rsidRPr="00564A49">
        <w:rPr>
          <w:sz w:val="20"/>
          <w:szCs w:val="20"/>
        </w:rPr>
        <w:t>, addX</w:t>
      </w:r>
      <w:r w:rsidRPr="00564A49">
        <w:rPr>
          <w:sz w:val="20"/>
          <w:szCs w:val="20"/>
        </w:rPr>
        <w:t xml:space="preserve"> and addY are derived as follows:</w:t>
      </w:r>
    </w:p>
    <w:p w:rsidR="003363C8" w:rsidRPr="00564A49" w:rsidRDefault="00ED396A" w:rsidP="003363C8">
      <w:pPr>
        <w:pStyle w:val="Equation"/>
        <w:spacing w:before="136" w:after="0"/>
        <w:ind w:left="630"/>
        <w:rPr>
          <w:noProof/>
          <w:sz w:val="20"/>
          <w:szCs w:val="20"/>
          <w:lang w:eastAsia="ko-KR"/>
        </w:rPr>
      </w:pPr>
      <w:r w:rsidRPr="00564A49">
        <w:rPr>
          <w:sz w:val="20"/>
          <w:szCs w:val="20"/>
          <w:lang w:eastAsia="ko-KR"/>
        </w:rPr>
        <w:lastRenderedPageBreak/>
        <w:t>p</w:t>
      </w:r>
      <w:r w:rsidRPr="00564A49">
        <w:rPr>
          <w:sz w:val="20"/>
          <w:szCs w:val="20"/>
        </w:rPr>
        <w:t>haseX = (</w:t>
      </w:r>
      <w:r w:rsidR="00B16643" w:rsidRPr="00564A49">
        <w:rPr>
          <w:sz w:val="20"/>
          <w:szCs w:val="20"/>
        </w:rPr>
        <w:t> </w:t>
      </w:r>
      <w:r w:rsidRPr="00564A49">
        <w:rPr>
          <w:sz w:val="20"/>
          <w:szCs w:val="20"/>
        </w:rPr>
        <w:t>cIdx</w:t>
      </w:r>
      <w:r w:rsidR="00B16643" w:rsidRPr="00564A49">
        <w:rPr>
          <w:sz w:val="20"/>
          <w:szCs w:val="20"/>
        </w:rPr>
        <w:t xml:space="preserve"> </w:t>
      </w:r>
      <w:r w:rsidRPr="00564A49">
        <w:rPr>
          <w:sz w:val="20"/>
          <w:szCs w:val="20"/>
        </w:rPr>
        <w:t xml:space="preserve"> = =</w:t>
      </w:r>
      <w:r w:rsidR="00B16643" w:rsidRPr="00564A49">
        <w:rPr>
          <w:sz w:val="20"/>
          <w:szCs w:val="20"/>
        </w:rPr>
        <w:t xml:space="preserve"> </w:t>
      </w:r>
      <w:r w:rsidRPr="00564A49">
        <w:rPr>
          <w:sz w:val="20"/>
          <w:szCs w:val="20"/>
        </w:rPr>
        <w:t xml:space="preserve"> 0</w:t>
      </w:r>
      <w:r w:rsidR="00B16643" w:rsidRPr="00564A49">
        <w:rPr>
          <w:sz w:val="20"/>
          <w:szCs w:val="20"/>
        </w:rPr>
        <w:t> </w:t>
      </w:r>
      <w:r w:rsidRPr="00564A49">
        <w:rPr>
          <w:sz w:val="20"/>
          <w:szCs w:val="20"/>
        </w:rPr>
        <w:t>) ? (</w:t>
      </w:r>
      <w:r w:rsidR="00B16643" w:rsidRPr="00564A49">
        <w:rPr>
          <w:sz w:val="20"/>
          <w:szCs w:val="20"/>
        </w:rPr>
        <w:t> </w:t>
      </w:r>
      <w:r w:rsidRPr="00564A49">
        <w:rPr>
          <w:sz w:val="20"/>
          <w:szCs w:val="20"/>
        </w:rPr>
        <w:t>cross_layer_phase_alignment_flag &lt;&lt;</w:t>
      </w:r>
      <w:r w:rsidR="00B16643" w:rsidRPr="00564A49">
        <w:rPr>
          <w:sz w:val="20"/>
          <w:szCs w:val="20"/>
        </w:rPr>
        <w:t xml:space="preserve"> </w:t>
      </w:r>
      <w:r w:rsidRPr="00564A49">
        <w:rPr>
          <w:sz w:val="20"/>
          <w:szCs w:val="20"/>
        </w:rPr>
        <w:t>1</w:t>
      </w:r>
      <w:r w:rsidR="00B16643" w:rsidRPr="00564A49">
        <w:rPr>
          <w:sz w:val="20"/>
          <w:szCs w:val="20"/>
        </w:rPr>
        <w:t> </w:t>
      </w:r>
      <w:r w:rsidRPr="00564A49">
        <w:rPr>
          <w:sz w:val="20"/>
          <w:szCs w:val="20"/>
        </w:rPr>
        <w:t>) : cross_layer_phase_alignment_flag</w:t>
      </w:r>
      <w:r w:rsidRPr="00564A49">
        <w:rPr>
          <w:noProof/>
          <w:sz w:val="20"/>
          <w:szCs w:val="20"/>
          <w:lang w:eastAsia="ko-KR"/>
        </w:rPr>
        <w:tab/>
        <w:t>(H</w:t>
      </w:r>
      <w:r w:rsidRPr="00564A49">
        <w:rPr>
          <w:noProof/>
          <w:sz w:val="20"/>
          <w:szCs w:val="20"/>
        </w:rPr>
        <w:noBreakHyphen/>
      </w:r>
      <w:r w:rsidR="0045146C" w:rsidRPr="00564A49">
        <w:rPr>
          <w:noProof/>
          <w:sz w:val="20"/>
          <w:szCs w:val="20"/>
        </w:rPr>
        <w:fldChar w:fldCharType="begin" w:fldLock="1"/>
      </w:r>
      <w:r w:rsidRPr="00564A49">
        <w:rPr>
          <w:noProof/>
          <w:sz w:val="20"/>
          <w:szCs w:val="20"/>
        </w:rPr>
        <w:instrText xml:space="preserve"> SEQ Equation \* ARABIC </w:instrText>
      </w:r>
      <w:r w:rsidR="0045146C" w:rsidRPr="00564A49">
        <w:rPr>
          <w:noProof/>
          <w:sz w:val="20"/>
          <w:szCs w:val="20"/>
        </w:rPr>
        <w:fldChar w:fldCharType="separate"/>
      </w:r>
      <w:r w:rsidR="00193003" w:rsidRPr="00564A49">
        <w:rPr>
          <w:noProof/>
          <w:sz w:val="20"/>
          <w:szCs w:val="20"/>
        </w:rPr>
        <w:t>5</w:t>
      </w:r>
      <w:r w:rsidR="0045146C" w:rsidRPr="00564A49">
        <w:rPr>
          <w:noProof/>
          <w:sz w:val="20"/>
          <w:szCs w:val="20"/>
        </w:rPr>
        <w:fldChar w:fldCharType="end"/>
      </w:r>
      <w:r w:rsidRPr="00564A49">
        <w:rPr>
          <w:noProof/>
          <w:sz w:val="20"/>
          <w:szCs w:val="20"/>
          <w:lang w:eastAsia="ko-KR"/>
        </w:rPr>
        <w:t>)</w:t>
      </w:r>
      <w:r w:rsidRPr="00564A49">
        <w:rPr>
          <w:noProof/>
          <w:sz w:val="20"/>
          <w:szCs w:val="20"/>
          <w:lang w:eastAsia="ko-KR"/>
        </w:rPr>
        <w:br/>
      </w:r>
      <w:r w:rsidR="003363C8" w:rsidRPr="00564A49">
        <w:rPr>
          <w:sz w:val="20"/>
          <w:szCs w:val="20"/>
          <w:lang w:eastAsia="ko-KR"/>
        </w:rPr>
        <w:t>p</w:t>
      </w:r>
      <w:r w:rsidR="003363C8" w:rsidRPr="00564A49">
        <w:rPr>
          <w:sz w:val="20"/>
          <w:szCs w:val="20"/>
        </w:rPr>
        <w:t xml:space="preserve">haseY = </w:t>
      </w:r>
      <w:r w:rsidR="00EE4A61" w:rsidRPr="00564A49">
        <w:rPr>
          <w:rFonts w:hint="eastAsia"/>
          <w:noProof/>
          <w:sz w:val="20"/>
          <w:szCs w:val="20"/>
        </w:rPr>
        <w:t>Vert</w:t>
      </w:r>
      <w:r w:rsidR="00EE4A61" w:rsidRPr="00564A49">
        <w:rPr>
          <w:rFonts w:hint="eastAsia"/>
          <w:noProof/>
          <w:sz w:val="20"/>
          <w:szCs w:val="20"/>
          <w:lang w:eastAsia="ko-KR"/>
        </w:rPr>
        <w:t>P</w:t>
      </w:r>
      <w:r w:rsidR="00EE4A61" w:rsidRPr="00564A49">
        <w:rPr>
          <w:noProof/>
          <w:sz w:val="20"/>
          <w:szCs w:val="20"/>
        </w:rPr>
        <w:t>hase</w:t>
      </w:r>
      <w:r w:rsidR="00EE4A61" w:rsidRPr="00564A49">
        <w:rPr>
          <w:rFonts w:hint="eastAsia"/>
          <w:noProof/>
          <w:sz w:val="20"/>
          <w:szCs w:val="20"/>
          <w:lang w:eastAsia="ko-KR"/>
        </w:rPr>
        <w:t>P</w:t>
      </w:r>
      <w:r w:rsidR="00EE4A61" w:rsidRPr="00564A49">
        <w:rPr>
          <w:noProof/>
          <w:sz w:val="20"/>
          <w:szCs w:val="20"/>
        </w:rPr>
        <w:t>ositionAdjustFlag</w:t>
      </w:r>
      <w:r w:rsidR="009C787F" w:rsidRPr="00564A49">
        <w:rPr>
          <w:noProof/>
          <w:sz w:val="20"/>
          <w:szCs w:val="20"/>
        </w:rPr>
        <w:t xml:space="preserve"> </w:t>
      </w:r>
      <w:r w:rsidR="00EE4A61" w:rsidRPr="00564A49">
        <w:rPr>
          <w:rFonts w:hint="eastAsia"/>
          <w:noProof/>
          <w:sz w:val="20"/>
          <w:szCs w:val="20"/>
          <w:lang w:eastAsia="ko-KR"/>
        </w:rPr>
        <w:t>?</w:t>
      </w:r>
      <w:r w:rsidR="00EE4A61" w:rsidRPr="00564A49">
        <w:rPr>
          <w:sz w:val="20"/>
          <w:szCs w:val="20"/>
        </w:rPr>
        <w:t xml:space="preserve"> </w:t>
      </w:r>
      <w:r w:rsidR="00EE4A61" w:rsidRPr="00564A49">
        <w:rPr>
          <w:rFonts w:hint="eastAsia"/>
          <w:sz w:val="20"/>
          <w:szCs w:val="20"/>
        </w:rPr>
        <w:t>(</w:t>
      </w:r>
      <w:r w:rsidR="00EE4A61" w:rsidRPr="00564A49">
        <w:rPr>
          <w:sz w:val="20"/>
          <w:szCs w:val="20"/>
        </w:rPr>
        <w:t> VertPhasePositionFlag </w:t>
      </w:r>
      <w:r w:rsidR="00EE4A61" w:rsidRPr="00564A49">
        <w:rPr>
          <w:rFonts w:hint="eastAsia"/>
          <w:sz w:val="20"/>
          <w:szCs w:val="20"/>
        </w:rPr>
        <w:t>&lt;&lt;</w:t>
      </w:r>
      <w:r w:rsidR="00EE4A61" w:rsidRPr="00564A49">
        <w:rPr>
          <w:sz w:val="20"/>
          <w:szCs w:val="20"/>
        </w:rPr>
        <w:t> </w:t>
      </w:r>
      <w:r w:rsidR="00EE4A61" w:rsidRPr="00564A49">
        <w:rPr>
          <w:rFonts w:hint="eastAsia"/>
          <w:sz w:val="20"/>
          <w:szCs w:val="20"/>
        </w:rPr>
        <w:t>2</w:t>
      </w:r>
      <w:r w:rsidR="00EE4A61" w:rsidRPr="00564A49">
        <w:rPr>
          <w:sz w:val="20"/>
          <w:szCs w:val="20"/>
        </w:rPr>
        <w:t> </w:t>
      </w:r>
      <w:r w:rsidR="00EE4A61" w:rsidRPr="00564A49">
        <w:rPr>
          <w:rFonts w:hint="eastAsia"/>
          <w:sz w:val="20"/>
          <w:szCs w:val="20"/>
        </w:rPr>
        <w:t xml:space="preserve">) </w:t>
      </w:r>
      <w:r w:rsidR="00EE4A61" w:rsidRPr="00564A49">
        <w:rPr>
          <w:rFonts w:hint="eastAsia"/>
          <w:sz w:val="20"/>
          <w:szCs w:val="20"/>
          <w:lang w:eastAsia="ko-KR"/>
        </w:rPr>
        <w:t xml:space="preserve">: </w:t>
      </w:r>
      <w:r w:rsidR="00EE4A61" w:rsidRPr="00564A49">
        <w:rPr>
          <w:sz w:val="20"/>
          <w:szCs w:val="20"/>
          <w:lang w:eastAsia="ko-KR"/>
        </w:rPr>
        <w:br/>
        <w:t>( </w:t>
      </w:r>
      <w:r w:rsidR="003363C8" w:rsidRPr="00564A49">
        <w:rPr>
          <w:sz w:val="20"/>
          <w:szCs w:val="20"/>
        </w:rPr>
        <w:t>(</w:t>
      </w:r>
      <w:r w:rsidR="00B16643" w:rsidRPr="00564A49">
        <w:rPr>
          <w:sz w:val="20"/>
          <w:szCs w:val="20"/>
        </w:rPr>
        <w:t> </w:t>
      </w:r>
      <w:r w:rsidR="003363C8" w:rsidRPr="00564A49">
        <w:rPr>
          <w:sz w:val="20"/>
          <w:szCs w:val="20"/>
        </w:rPr>
        <w:t xml:space="preserve">cIdx </w:t>
      </w:r>
      <w:r w:rsidR="00B16643" w:rsidRPr="00564A49">
        <w:rPr>
          <w:sz w:val="20"/>
          <w:szCs w:val="20"/>
        </w:rPr>
        <w:t xml:space="preserve"> </w:t>
      </w:r>
      <w:r w:rsidR="003363C8" w:rsidRPr="00564A49">
        <w:rPr>
          <w:sz w:val="20"/>
          <w:szCs w:val="20"/>
        </w:rPr>
        <w:t>= =</w:t>
      </w:r>
      <w:r w:rsidR="00B16643" w:rsidRPr="00564A49">
        <w:rPr>
          <w:sz w:val="20"/>
          <w:szCs w:val="20"/>
        </w:rPr>
        <w:t xml:space="preserve"> </w:t>
      </w:r>
      <w:r w:rsidR="003363C8" w:rsidRPr="00564A49">
        <w:rPr>
          <w:sz w:val="20"/>
          <w:szCs w:val="20"/>
        </w:rPr>
        <w:t xml:space="preserve"> 0</w:t>
      </w:r>
      <w:r w:rsidR="00B16643" w:rsidRPr="00564A49">
        <w:rPr>
          <w:sz w:val="20"/>
          <w:szCs w:val="20"/>
        </w:rPr>
        <w:t> </w:t>
      </w:r>
      <w:r w:rsidR="003363C8" w:rsidRPr="00564A49">
        <w:rPr>
          <w:sz w:val="20"/>
          <w:szCs w:val="20"/>
        </w:rPr>
        <w:t xml:space="preserve">) ? </w:t>
      </w:r>
      <w:r w:rsidRPr="00564A49">
        <w:rPr>
          <w:sz w:val="20"/>
          <w:szCs w:val="20"/>
        </w:rPr>
        <w:t>(</w:t>
      </w:r>
      <w:r w:rsidR="00B16643" w:rsidRPr="00564A49">
        <w:rPr>
          <w:sz w:val="20"/>
          <w:szCs w:val="20"/>
        </w:rPr>
        <w:t> </w:t>
      </w:r>
      <w:r w:rsidRPr="00564A49">
        <w:rPr>
          <w:sz w:val="20"/>
          <w:szCs w:val="20"/>
        </w:rPr>
        <w:t>cross_layer_phase_alignment_flag &lt;&lt;</w:t>
      </w:r>
      <w:r w:rsidR="00B16643" w:rsidRPr="00564A49">
        <w:rPr>
          <w:sz w:val="20"/>
          <w:szCs w:val="20"/>
        </w:rPr>
        <w:t xml:space="preserve"> </w:t>
      </w:r>
      <w:r w:rsidRPr="00564A49">
        <w:rPr>
          <w:sz w:val="20"/>
          <w:szCs w:val="20"/>
        </w:rPr>
        <w:t>1</w:t>
      </w:r>
      <w:r w:rsidR="00B16643" w:rsidRPr="00564A49">
        <w:rPr>
          <w:sz w:val="20"/>
          <w:szCs w:val="20"/>
        </w:rPr>
        <w:t> </w:t>
      </w:r>
      <w:r w:rsidRPr="00564A49">
        <w:rPr>
          <w:sz w:val="20"/>
          <w:szCs w:val="20"/>
        </w:rPr>
        <w:t>) :</w:t>
      </w:r>
      <w:r w:rsidR="00B16643" w:rsidRPr="00564A49">
        <w:rPr>
          <w:sz w:val="20"/>
          <w:szCs w:val="20"/>
        </w:rPr>
        <w:t xml:space="preserve"> </w:t>
      </w:r>
      <w:r w:rsidRPr="00564A49">
        <w:rPr>
          <w:sz w:val="20"/>
          <w:szCs w:val="20"/>
        </w:rPr>
        <w:t>cross_layer_phase_alignment_flag + </w:t>
      </w:r>
      <w:r w:rsidR="003363C8" w:rsidRPr="00564A49">
        <w:rPr>
          <w:sz w:val="20"/>
          <w:szCs w:val="20"/>
        </w:rPr>
        <w:t>1</w:t>
      </w:r>
      <w:r w:rsidR="00EE4A61" w:rsidRPr="00564A49">
        <w:rPr>
          <w:sz w:val="20"/>
          <w:szCs w:val="20"/>
        </w:rPr>
        <w:t>)</w:t>
      </w:r>
      <w:r w:rsidR="003363C8" w:rsidRPr="00564A49">
        <w:rPr>
          <w:noProof/>
          <w:sz w:val="20"/>
          <w:szCs w:val="20"/>
          <w:lang w:eastAsia="ko-KR"/>
        </w:rPr>
        <w:tab/>
        <w:t>(</w:t>
      </w:r>
      <w:r w:rsidR="00E907A9" w:rsidRPr="00564A49">
        <w:rPr>
          <w:noProof/>
          <w:sz w:val="20"/>
          <w:szCs w:val="20"/>
          <w:lang w:eastAsia="ko-KR"/>
        </w:rPr>
        <w:t>H</w:t>
      </w:r>
      <w:r w:rsidR="003363C8" w:rsidRPr="00564A49">
        <w:rPr>
          <w:noProof/>
          <w:sz w:val="20"/>
          <w:szCs w:val="20"/>
        </w:rPr>
        <w:noBreakHyphen/>
      </w:r>
      <w:r w:rsidR="0045146C" w:rsidRPr="00564A49">
        <w:rPr>
          <w:noProof/>
          <w:sz w:val="20"/>
          <w:szCs w:val="20"/>
        </w:rPr>
        <w:fldChar w:fldCharType="begin" w:fldLock="1"/>
      </w:r>
      <w:r w:rsidR="00021B77" w:rsidRPr="00564A49">
        <w:rPr>
          <w:noProof/>
          <w:sz w:val="20"/>
          <w:szCs w:val="20"/>
        </w:rPr>
        <w:instrText xml:space="preserve"> SEQ Equation \* ARABIC </w:instrText>
      </w:r>
      <w:r w:rsidR="0045146C" w:rsidRPr="00564A49">
        <w:rPr>
          <w:noProof/>
          <w:sz w:val="20"/>
          <w:szCs w:val="20"/>
        </w:rPr>
        <w:fldChar w:fldCharType="separate"/>
      </w:r>
      <w:r w:rsidR="00193003" w:rsidRPr="00564A49">
        <w:rPr>
          <w:noProof/>
          <w:sz w:val="20"/>
          <w:szCs w:val="20"/>
        </w:rPr>
        <w:t>6</w:t>
      </w:r>
      <w:r w:rsidR="0045146C" w:rsidRPr="00564A49">
        <w:rPr>
          <w:noProof/>
          <w:sz w:val="20"/>
          <w:szCs w:val="20"/>
        </w:rPr>
        <w:fldChar w:fldCharType="end"/>
      </w:r>
      <w:r w:rsidR="003363C8" w:rsidRPr="00564A49">
        <w:rPr>
          <w:noProof/>
          <w:sz w:val="20"/>
          <w:szCs w:val="20"/>
          <w:lang w:eastAsia="ko-KR"/>
        </w:rPr>
        <w:t>)</w:t>
      </w:r>
    </w:p>
    <w:p w:rsidR="003363C8" w:rsidRPr="00564A49" w:rsidRDefault="00ED396A" w:rsidP="003363C8">
      <w:pPr>
        <w:pStyle w:val="Equation"/>
        <w:spacing w:before="136" w:after="0"/>
        <w:ind w:left="630"/>
        <w:rPr>
          <w:sz w:val="20"/>
          <w:szCs w:val="20"/>
          <w:lang w:eastAsia="ko-KR"/>
        </w:rPr>
      </w:pPr>
      <w:r w:rsidRPr="00564A49">
        <w:rPr>
          <w:sz w:val="20"/>
          <w:szCs w:val="20"/>
        </w:rPr>
        <w:t>addX = ( ScaleFactorX * phaseX + 2 ) &gt;&gt; 2</w:t>
      </w:r>
      <w:r w:rsidRPr="00564A49">
        <w:rPr>
          <w:sz w:val="20"/>
          <w:szCs w:val="20"/>
        </w:rPr>
        <w:tab/>
      </w:r>
      <w:r w:rsidRPr="00564A49">
        <w:rPr>
          <w:sz w:val="20"/>
          <w:szCs w:val="20"/>
        </w:rPr>
        <w:tab/>
      </w:r>
      <w:r w:rsidR="00E05EB6" w:rsidRPr="00564A49">
        <w:rPr>
          <w:noProof/>
          <w:sz w:val="20"/>
          <w:szCs w:val="20"/>
          <w:lang w:eastAsia="ko-KR"/>
        </w:rPr>
        <w:t>(H</w:t>
      </w:r>
      <w:r w:rsidR="00E05EB6" w:rsidRPr="00564A49">
        <w:rPr>
          <w:noProof/>
          <w:sz w:val="20"/>
          <w:szCs w:val="20"/>
        </w:rPr>
        <w:noBreakHyphen/>
      </w:r>
      <w:r w:rsidR="0045146C" w:rsidRPr="00564A49">
        <w:rPr>
          <w:noProof/>
          <w:sz w:val="20"/>
          <w:szCs w:val="20"/>
        </w:rPr>
        <w:fldChar w:fldCharType="begin" w:fldLock="1"/>
      </w:r>
      <w:r w:rsidR="00E05EB6"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7</w:t>
      </w:r>
      <w:r w:rsidR="0045146C" w:rsidRPr="00564A49">
        <w:rPr>
          <w:noProof/>
          <w:sz w:val="20"/>
          <w:szCs w:val="20"/>
        </w:rPr>
        <w:fldChar w:fldCharType="end"/>
      </w:r>
      <w:r w:rsidR="00E05EB6" w:rsidRPr="00564A49">
        <w:rPr>
          <w:noProof/>
          <w:sz w:val="20"/>
          <w:szCs w:val="20"/>
          <w:lang w:eastAsia="ko-KR"/>
        </w:rPr>
        <w:t xml:space="preserve">) </w:t>
      </w:r>
      <w:r w:rsidRPr="00564A49">
        <w:rPr>
          <w:noProof/>
          <w:sz w:val="20"/>
          <w:szCs w:val="20"/>
          <w:lang w:eastAsia="ko-KR"/>
        </w:rPr>
        <w:br/>
      </w:r>
      <w:r w:rsidR="003363C8" w:rsidRPr="00564A49">
        <w:rPr>
          <w:sz w:val="20"/>
          <w:szCs w:val="20"/>
        </w:rPr>
        <w:t xml:space="preserve">addY = </w:t>
      </w:r>
      <w:r w:rsidR="007C47A2" w:rsidRPr="00564A49">
        <w:rPr>
          <w:sz w:val="20"/>
          <w:szCs w:val="20"/>
        </w:rPr>
        <w:t>( ScaleFactorY * phaseY + 2 ) &gt;&gt; 2</w:t>
      </w:r>
      <w:r w:rsidR="003363C8" w:rsidRPr="00564A49">
        <w:rPr>
          <w:sz w:val="20"/>
          <w:szCs w:val="20"/>
        </w:rPr>
        <w:tab/>
      </w:r>
      <w:r w:rsidR="003363C8" w:rsidRPr="00564A49">
        <w:rPr>
          <w:sz w:val="20"/>
          <w:szCs w:val="20"/>
        </w:rPr>
        <w:tab/>
      </w:r>
      <w:r w:rsidR="003363C8" w:rsidRPr="00564A49">
        <w:rPr>
          <w:noProof/>
          <w:sz w:val="20"/>
          <w:szCs w:val="20"/>
          <w:lang w:eastAsia="ko-KR"/>
        </w:rPr>
        <w:t>(</w:t>
      </w:r>
      <w:r w:rsidR="00E907A9" w:rsidRPr="00564A49">
        <w:rPr>
          <w:noProof/>
          <w:sz w:val="20"/>
          <w:szCs w:val="20"/>
          <w:lang w:eastAsia="ko-KR"/>
        </w:rPr>
        <w:t>H</w:t>
      </w:r>
      <w:r w:rsidR="003363C8" w:rsidRPr="00564A49">
        <w:rPr>
          <w:noProof/>
          <w:sz w:val="20"/>
          <w:szCs w:val="20"/>
        </w:rPr>
        <w:noBreakHyphen/>
      </w:r>
      <w:r w:rsidR="0045146C" w:rsidRPr="00564A49">
        <w:rPr>
          <w:noProof/>
          <w:sz w:val="20"/>
          <w:szCs w:val="20"/>
        </w:rPr>
        <w:fldChar w:fldCharType="begin" w:fldLock="1"/>
      </w:r>
      <w:r w:rsidR="00021B77"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8</w:t>
      </w:r>
      <w:r w:rsidR="0045146C" w:rsidRPr="00564A49">
        <w:rPr>
          <w:noProof/>
          <w:sz w:val="20"/>
          <w:szCs w:val="20"/>
        </w:rPr>
        <w:fldChar w:fldCharType="end"/>
      </w:r>
      <w:r w:rsidR="003363C8" w:rsidRPr="00564A49">
        <w:rPr>
          <w:noProof/>
          <w:sz w:val="20"/>
          <w:szCs w:val="20"/>
          <w:lang w:eastAsia="ko-KR"/>
        </w:rPr>
        <w:t>)</w:t>
      </w:r>
    </w:p>
    <w:p w:rsidR="003363C8" w:rsidRPr="00564A49" w:rsidRDefault="003363C8" w:rsidP="003363C8">
      <w:r w:rsidRPr="00564A49">
        <w:t>The variables</w:t>
      </w:r>
      <w:r w:rsidR="009C787F" w:rsidRPr="00564A49">
        <w:t xml:space="preserve"> </w:t>
      </w:r>
      <w:r w:rsidRPr="00564A49">
        <w:t>xRef16 and</w:t>
      </w:r>
      <w:r w:rsidR="009C787F" w:rsidRPr="00564A49">
        <w:t xml:space="preserve"> </w:t>
      </w:r>
      <w:r w:rsidRPr="00564A49">
        <w:t>yRef16</w:t>
      </w:r>
      <w:r w:rsidR="009C787F" w:rsidRPr="00564A49">
        <w:t xml:space="preserve"> </w:t>
      </w:r>
      <w:r w:rsidRPr="00564A49">
        <w:t>are derived as follows:</w:t>
      </w:r>
    </w:p>
    <w:p w:rsidR="003363C8" w:rsidRPr="00564A49" w:rsidRDefault="003363C8" w:rsidP="003363C8">
      <w:pPr>
        <w:pStyle w:val="Equation"/>
        <w:spacing w:before="136" w:after="0"/>
        <w:ind w:left="630"/>
        <w:rPr>
          <w:sz w:val="20"/>
          <w:szCs w:val="20"/>
        </w:rPr>
      </w:pPr>
      <w:r w:rsidRPr="00564A49">
        <w:rPr>
          <w:sz w:val="20"/>
          <w:szCs w:val="20"/>
        </w:rPr>
        <w:t>xRef16 = ( ( ( xP </w:t>
      </w:r>
      <w:r w:rsidR="005773D9" w:rsidRPr="00564A49">
        <w:rPr>
          <w:lang w:eastAsia="ko-KR"/>
        </w:rPr>
        <w:t>−</w:t>
      </w:r>
      <w:r w:rsidRPr="00564A49">
        <w:rPr>
          <w:sz w:val="20"/>
          <w:szCs w:val="20"/>
        </w:rPr>
        <w:t> </w:t>
      </w:r>
      <w:r w:rsidRPr="00564A49">
        <w:rPr>
          <w:noProof/>
          <w:sz w:val="20"/>
          <w:szCs w:val="20"/>
          <w:lang w:eastAsia="ko-KR"/>
        </w:rPr>
        <w:t>offsetX ) </w:t>
      </w:r>
      <w:r w:rsidRPr="00564A49">
        <w:rPr>
          <w:sz w:val="20"/>
          <w:szCs w:val="20"/>
        </w:rPr>
        <w:t>* ScaleFactorX +</w:t>
      </w:r>
      <w:r w:rsidR="00E30511" w:rsidRPr="00564A49">
        <w:rPr>
          <w:sz w:val="20"/>
          <w:szCs w:val="20"/>
        </w:rPr>
        <w:t> addX +</w:t>
      </w:r>
      <w:r w:rsidR="00A96C7F" w:rsidRPr="00564A49">
        <w:rPr>
          <w:sz w:val="20"/>
          <w:szCs w:val="20"/>
        </w:rPr>
        <w:t> </w:t>
      </w:r>
      <w:r w:rsidRPr="00564A49">
        <w:rPr>
          <w:sz w:val="20"/>
          <w:szCs w:val="20"/>
        </w:rPr>
        <w:t>(</w:t>
      </w:r>
      <w:r w:rsidR="00A96C7F" w:rsidRPr="00564A49">
        <w:rPr>
          <w:sz w:val="20"/>
          <w:szCs w:val="20"/>
        </w:rPr>
        <w:t> </w:t>
      </w:r>
      <w:r w:rsidRPr="00564A49">
        <w:rPr>
          <w:sz w:val="20"/>
          <w:szCs w:val="20"/>
        </w:rPr>
        <w:t>1</w:t>
      </w:r>
      <w:r w:rsidR="00A96C7F" w:rsidRPr="00564A49">
        <w:rPr>
          <w:sz w:val="20"/>
          <w:szCs w:val="20"/>
        </w:rPr>
        <w:t> </w:t>
      </w:r>
      <w:r w:rsidRPr="00564A49">
        <w:rPr>
          <w:sz w:val="20"/>
          <w:szCs w:val="20"/>
        </w:rPr>
        <w:t>&lt;&lt;</w:t>
      </w:r>
      <w:r w:rsidR="00A96C7F" w:rsidRPr="00564A49">
        <w:rPr>
          <w:sz w:val="20"/>
          <w:szCs w:val="20"/>
        </w:rPr>
        <w:t> </w:t>
      </w:r>
      <w:r w:rsidRPr="00564A49">
        <w:rPr>
          <w:sz w:val="20"/>
          <w:szCs w:val="20"/>
        </w:rPr>
        <w:t>11</w:t>
      </w:r>
      <w:r w:rsidR="00A96C7F" w:rsidRPr="00564A49">
        <w:rPr>
          <w:sz w:val="20"/>
          <w:szCs w:val="20"/>
        </w:rPr>
        <w:t> </w:t>
      </w:r>
      <w:r w:rsidRPr="00564A49">
        <w:rPr>
          <w:sz w:val="20"/>
          <w:szCs w:val="20"/>
        </w:rPr>
        <w:t>)</w:t>
      </w:r>
      <w:r w:rsidR="00A96C7F" w:rsidRPr="00564A49">
        <w:rPr>
          <w:sz w:val="20"/>
          <w:szCs w:val="20"/>
        </w:rPr>
        <w:t> </w:t>
      </w:r>
      <w:r w:rsidRPr="00564A49">
        <w:rPr>
          <w:sz w:val="20"/>
          <w:szCs w:val="20"/>
        </w:rPr>
        <w:t>) &gt;&gt; </w:t>
      </w:r>
      <w:r w:rsidRPr="00564A49">
        <w:rPr>
          <w:sz w:val="20"/>
          <w:szCs w:val="20"/>
          <w:lang w:eastAsia="ko-KR"/>
        </w:rPr>
        <w:t>12</w:t>
      </w:r>
      <w:r w:rsidRPr="00564A49">
        <w:rPr>
          <w:sz w:val="20"/>
          <w:szCs w:val="20"/>
        </w:rPr>
        <w:t> ) </w:t>
      </w:r>
      <w:r w:rsidR="005773D9" w:rsidRPr="00564A49">
        <w:rPr>
          <w:lang w:eastAsia="ko-KR"/>
        </w:rPr>
        <w:t>−</w:t>
      </w:r>
      <w:r w:rsidR="00A96C7F" w:rsidRPr="00564A49">
        <w:rPr>
          <w:sz w:val="20"/>
          <w:szCs w:val="20"/>
        </w:rPr>
        <w:t> ( phaseX &lt;&lt; 2 )</w:t>
      </w:r>
      <w:r w:rsidRPr="00564A49">
        <w:rPr>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021B77"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9</w:t>
      </w:r>
      <w:r w:rsidR="0045146C" w:rsidRPr="00564A49">
        <w:rPr>
          <w:noProof/>
          <w:sz w:val="20"/>
          <w:szCs w:val="20"/>
        </w:rPr>
        <w:fldChar w:fldCharType="end"/>
      </w:r>
      <w:r w:rsidRPr="00564A49">
        <w:rPr>
          <w:noProof/>
          <w:sz w:val="20"/>
          <w:szCs w:val="20"/>
          <w:lang w:eastAsia="ko-KR"/>
        </w:rPr>
        <w:t>)</w:t>
      </w:r>
      <w:r w:rsidRPr="00564A49">
        <w:rPr>
          <w:sz w:val="20"/>
          <w:szCs w:val="20"/>
        </w:rPr>
        <w:br/>
        <w:t>yRef16 = ( ( ( yP </w:t>
      </w:r>
      <w:r w:rsidR="005773D9" w:rsidRPr="00564A49">
        <w:rPr>
          <w:lang w:eastAsia="ko-KR"/>
        </w:rPr>
        <w:t>−</w:t>
      </w:r>
      <w:r w:rsidRPr="00564A49">
        <w:rPr>
          <w:sz w:val="20"/>
          <w:szCs w:val="20"/>
        </w:rPr>
        <w:t> </w:t>
      </w:r>
      <w:r w:rsidRPr="00564A49">
        <w:rPr>
          <w:noProof/>
          <w:sz w:val="20"/>
          <w:szCs w:val="20"/>
          <w:lang w:eastAsia="ko-KR"/>
        </w:rPr>
        <w:t>offsetY )</w:t>
      </w:r>
      <w:r w:rsidRPr="00564A49">
        <w:rPr>
          <w:sz w:val="20"/>
          <w:szCs w:val="20"/>
        </w:rPr>
        <w:t> * ScaleFactorY + addY</w:t>
      </w:r>
      <w:r w:rsidR="00A96C7F" w:rsidRPr="00564A49">
        <w:rPr>
          <w:sz w:val="20"/>
          <w:szCs w:val="20"/>
        </w:rPr>
        <w:t> </w:t>
      </w:r>
      <w:r w:rsidRPr="00564A49">
        <w:rPr>
          <w:sz w:val="20"/>
          <w:szCs w:val="20"/>
        </w:rPr>
        <w:t>+</w:t>
      </w:r>
      <w:r w:rsidR="00A96C7F" w:rsidRPr="00564A49">
        <w:rPr>
          <w:sz w:val="20"/>
          <w:szCs w:val="20"/>
        </w:rPr>
        <w:t> </w:t>
      </w:r>
      <w:r w:rsidRPr="00564A49">
        <w:rPr>
          <w:sz w:val="20"/>
          <w:szCs w:val="20"/>
        </w:rPr>
        <w:t>(</w:t>
      </w:r>
      <w:r w:rsidR="00A96C7F" w:rsidRPr="00564A49">
        <w:rPr>
          <w:sz w:val="20"/>
          <w:szCs w:val="20"/>
        </w:rPr>
        <w:t> </w:t>
      </w:r>
      <w:r w:rsidRPr="00564A49">
        <w:rPr>
          <w:sz w:val="20"/>
          <w:szCs w:val="20"/>
        </w:rPr>
        <w:t>1</w:t>
      </w:r>
      <w:r w:rsidR="00A96C7F" w:rsidRPr="00564A49">
        <w:rPr>
          <w:sz w:val="20"/>
          <w:szCs w:val="20"/>
        </w:rPr>
        <w:t> </w:t>
      </w:r>
      <w:r w:rsidRPr="00564A49">
        <w:rPr>
          <w:sz w:val="20"/>
          <w:szCs w:val="20"/>
        </w:rPr>
        <w:t>&lt;&lt;</w:t>
      </w:r>
      <w:r w:rsidR="00A96C7F" w:rsidRPr="00564A49">
        <w:rPr>
          <w:sz w:val="20"/>
          <w:szCs w:val="20"/>
        </w:rPr>
        <w:t> </w:t>
      </w:r>
      <w:r w:rsidRPr="00564A49">
        <w:rPr>
          <w:sz w:val="20"/>
          <w:szCs w:val="20"/>
        </w:rPr>
        <w:t>11</w:t>
      </w:r>
      <w:r w:rsidR="00A96C7F" w:rsidRPr="00564A49">
        <w:rPr>
          <w:sz w:val="20"/>
          <w:szCs w:val="20"/>
        </w:rPr>
        <w:t> </w:t>
      </w:r>
      <w:r w:rsidRPr="00564A49">
        <w:rPr>
          <w:sz w:val="20"/>
          <w:szCs w:val="20"/>
        </w:rPr>
        <w:t>) ) &gt;&gt; </w:t>
      </w:r>
      <w:r w:rsidRPr="00564A49">
        <w:rPr>
          <w:sz w:val="20"/>
          <w:szCs w:val="20"/>
          <w:lang w:eastAsia="ko-KR"/>
        </w:rPr>
        <w:t>12</w:t>
      </w:r>
      <w:r w:rsidRPr="00564A49">
        <w:rPr>
          <w:sz w:val="20"/>
          <w:szCs w:val="20"/>
        </w:rPr>
        <w:t> ) </w:t>
      </w:r>
      <w:r w:rsidR="005773D9" w:rsidRPr="00564A49">
        <w:rPr>
          <w:lang w:eastAsia="ko-KR"/>
        </w:rPr>
        <w:t>−</w:t>
      </w:r>
      <w:r w:rsidRPr="00564A49">
        <w:rPr>
          <w:sz w:val="20"/>
          <w:szCs w:val="20"/>
        </w:rPr>
        <w:t> (</w:t>
      </w:r>
      <w:r w:rsidR="00A96C7F" w:rsidRPr="00564A49">
        <w:rPr>
          <w:sz w:val="20"/>
          <w:szCs w:val="20"/>
        </w:rPr>
        <w:t> </w:t>
      </w:r>
      <w:r w:rsidRPr="00564A49">
        <w:rPr>
          <w:sz w:val="20"/>
          <w:szCs w:val="20"/>
        </w:rPr>
        <w:t>phaseY</w:t>
      </w:r>
      <w:r w:rsidR="00A96C7F" w:rsidRPr="00564A49">
        <w:rPr>
          <w:sz w:val="20"/>
          <w:szCs w:val="20"/>
        </w:rPr>
        <w:t> </w:t>
      </w:r>
      <w:r w:rsidRPr="00564A49">
        <w:rPr>
          <w:sz w:val="20"/>
          <w:szCs w:val="20"/>
        </w:rPr>
        <w:t>&lt;&lt;</w:t>
      </w:r>
      <w:r w:rsidR="00A96C7F" w:rsidRPr="00564A49">
        <w:rPr>
          <w:sz w:val="20"/>
          <w:szCs w:val="20"/>
        </w:rPr>
        <w:t> </w:t>
      </w:r>
      <w:r w:rsidRPr="00564A49">
        <w:rPr>
          <w:sz w:val="20"/>
          <w:szCs w:val="20"/>
        </w:rPr>
        <w:t>2</w:t>
      </w:r>
      <w:r w:rsidR="00A96C7F" w:rsidRPr="00564A49">
        <w:rPr>
          <w:sz w:val="20"/>
          <w:szCs w:val="20"/>
        </w:rPr>
        <w:t> </w:t>
      </w:r>
      <w:r w:rsidRPr="00564A49">
        <w:rPr>
          <w:sz w:val="20"/>
          <w:szCs w:val="20"/>
        </w:rPr>
        <w:t>)</w:t>
      </w:r>
      <w:r w:rsidRPr="00564A49">
        <w:rPr>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021B77"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10</w:t>
      </w:r>
      <w:r w:rsidR="0045146C" w:rsidRPr="00564A49">
        <w:rPr>
          <w:noProof/>
          <w:sz w:val="20"/>
          <w:szCs w:val="20"/>
        </w:rPr>
        <w:fldChar w:fldCharType="end"/>
      </w:r>
      <w:r w:rsidRPr="00564A49">
        <w:rPr>
          <w:noProof/>
          <w:sz w:val="20"/>
          <w:szCs w:val="20"/>
          <w:lang w:eastAsia="ko-KR"/>
        </w:rPr>
        <w:t>)</w:t>
      </w:r>
    </w:p>
    <w:p w:rsidR="00944988" w:rsidRPr="00564A49" w:rsidRDefault="00944988" w:rsidP="008557C3">
      <w:pPr>
        <w:pStyle w:val="Annex2"/>
        <w:numPr>
          <w:ilvl w:val="1"/>
          <w:numId w:val="37"/>
        </w:numPr>
        <w:rPr>
          <w:sz w:val="20"/>
          <w:lang w:val="en-CA"/>
        </w:rPr>
      </w:pPr>
      <w:bookmarkStart w:id="1789" w:name="_Toc356148121"/>
      <w:bookmarkStart w:id="1790" w:name="_Toc348629440"/>
      <w:bookmarkStart w:id="1791" w:name="_Toc351367667"/>
      <w:bookmarkStart w:id="1792" w:name="_Toc378026241"/>
      <w:r w:rsidRPr="00564A49">
        <w:rPr>
          <w:sz w:val="20"/>
          <w:lang w:val="en-CA"/>
        </w:rPr>
        <w:t>Syntax and semantics</w:t>
      </w:r>
      <w:bookmarkEnd w:id="1781"/>
      <w:bookmarkEnd w:id="1782"/>
      <w:bookmarkEnd w:id="1789"/>
      <w:bookmarkEnd w:id="1790"/>
      <w:bookmarkEnd w:id="1791"/>
      <w:bookmarkEnd w:id="1792"/>
    </w:p>
    <w:p w:rsidR="00ED0B46" w:rsidRPr="00564A49" w:rsidRDefault="00ED0B46" w:rsidP="00ED0B46">
      <w:pPr>
        <w:pStyle w:val="3N"/>
        <w:rPr>
          <w:lang w:val="en-CA"/>
        </w:rPr>
      </w:pPr>
      <w:r w:rsidRPr="00564A49">
        <w:rPr>
          <w:lang w:val="en-CA"/>
        </w:rPr>
        <w:t>The specifications in subclause</w:t>
      </w:r>
      <w:r w:rsidR="004C44E5" w:rsidRPr="00564A49">
        <w:rPr>
          <w:lang w:val="en-CA"/>
        </w:rPr>
        <w:t xml:space="preserve"> </w:t>
      </w:r>
      <w:r w:rsidR="00736162" w:rsidRPr="00564A49">
        <w:rPr>
          <w:lang w:val="en-CA"/>
        </w:rPr>
        <w:fldChar w:fldCharType="begin" w:fldLock="1"/>
      </w:r>
      <w:r w:rsidR="00736162" w:rsidRPr="00564A49">
        <w:rPr>
          <w:lang w:val="en-CA"/>
        </w:rPr>
        <w:instrText xml:space="preserve"> REF _Ref373835719 \r \h  \* MERGEFORMAT </w:instrText>
      </w:r>
      <w:r w:rsidR="00736162" w:rsidRPr="00564A49">
        <w:rPr>
          <w:lang w:val="en-CA"/>
        </w:rPr>
      </w:r>
      <w:r w:rsidR="00736162" w:rsidRPr="00564A49">
        <w:rPr>
          <w:lang w:val="en-CA"/>
        </w:rPr>
        <w:fldChar w:fldCharType="separate"/>
      </w:r>
      <w:r w:rsidR="00736162" w:rsidRPr="00564A49">
        <w:rPr>
          <w:lang w:val="en-CA"/>
        </w:rPr>
        <w:t>F.7</w:t>
      </w:r>
      <w:r w:rsidR="00736162" w:rsidRPr="00564A49">
        <w:rPr>
          <w:lang w:val="en-CA"/>
        </w:rPr>
        <w:fldChar w:fldCharType="end"/>
      </w:r>
      <w:r w:rsidR="00736162" w:rsidRPr="00564A49">
        <w:rPr>
          <w:lang w:val="en-CA"/>
        </w:rPr>
        <w:t xml:space="preserve"> </w:t>
      </w:r>
      <w:r w:rsidRPr="00564A49">
        <w:t>and all its subclauses</w:t>
      </w:r>
      <w:r w:rsidRPr="00564A49">
        <w:rPr>
          <w:lang w:val="en-CA"/>
        </w:rPr>
        <w:t xml:space="preserve"> apply.</w:t>
      </w:r>
    </w:p>
    <w:p w:rsidR="00944988" w:rsidRPr="00564A49" w:rsidRDefault="00944988" w:rsidP="008557C3">
      <w:pPr>
        <w:pStyle w:val="Annex2"/>
        <w:numPr>
          <w:ilvl w:val="1"/>
          <w:numId w:val="37"/>
        </w:numPr>
        <w:rPr>
          <w:lang w:val="en-CA"/>
        </w:rPr>
      </w:pPr>
      <w:bookmarkStart w:id="1793" w:name="_Toc351057968"/>
      <w:bookmarkStart w:id="1794" w:name="_Toc351335564"/>
      <w:bookmarkStart w:id="1795" w:name="_Toc351057980"/>
      <w:bookmarkStart w:id="1796" w:name="_Toc351335576"/>
      <w:bookmarkStart w:id="1797" w:name="_Toc357439316"/>
      <w:bookmarkStart w:id="1798" w:name="_Toc356824342"/>
      <w:bookmarkStart w:id="1799" w:name="_Toc356148143"/>
      <w:bookmarkStart w:id="1800" w:name="_Toc348629460"/>
      <w:bookmarkStart w:id="1801" w:name="_Toc351367691"/>
      <w:bookmarkStart w:id="1802" w:name="_Toc378026242"/>
      <w:bookmarkEnd w:id="1793"/>
      <w:bookmarkEnd w:id="1794"/>
      <w:bookmarkEnd w:id="1795"/>
      <w:bookmarkEnd w:id="1796"/>
      <w:r w:rsidRPr="00564A49">
        <w:rPr>
          <w:lang w:val="en-CA"/>
        </w:rPr>
        <w:t>Decoding process</w:t>
      </w:r>
      <w:r w:rsidR="00665193" w:rsidRPr="00564A49">
        <w:rPr>
          <w:lang w:val="en-CA"/>
        </w:rPr>
        <w:t>es</w:t>
      </w:r>
      <w:bookmarkEnd w:id="1797"/>
      <w:bookmarkEnd w:id="1798"/>
      <w:bookmarkEnd w:id="1799"/>
      <w:bookmarkEnd w:id="1800"/>
      <w:bookmarkEnd w:id="1801"/>
      <w:bookmarkEnd w:id="1802"/>
    </w:p>
    <w:p w:rsidR="009B75C0" w:rsidRPr="00564A49" w:rsidRDefault="00A77488" w:rsidP="008557C3">
      <w:pPr>
        <w:pStyle w:val="Annex3"/>
        <w:numPr>
          <w:ilvl w:val="2"/>
          <w:numId w:val="37"/>
        </w:numPr>
        <w:tabs>
          <w:tab w:val="clear" w:pos="1440"/>
        </w:tabs>
        <w:textAlignment w:val="auto"/>
        <w:rPr>
          <w:noProof/>
        </w:rPr>
      </w:pPr>
      <w:bookmarkStart w:id="1803" w:name="_Toc347485200"/>
      <w:bookmarkStart w:id="1804" w:name="_Toc348629495"/>
      <w:bookmarkStart w:id="1805" w:name="_Toc348630649"/>
      <w:bookmarkStart w:id="1806" w:name="_Toc348631607"/>
      <w:bookmarkStart w:id="1807" w:name="_Toc348631886"/>
      <w:bookmarkStart w:id="1808" w:name="_Toc348632154"/>
      <w:bookmarkStart w:id="1809" w:name="_Toc348632894"/>
      <w:bookmarkStart w:id="1810" w:name="_Toc348633151"/>
      <w:bookmarkStart w:id="1811" w:name="_Toc351667809"/>
      <w:bookmarkStart w:id="1812" w:name="_Toc378026243"/>
      <w:bookmarkStart w:id="1813" w:name="_Ref346393708"/>
      <w:bookmarkStart w:id="1814" w:name="_Ref351062399"/>
      <w:bookmarkStart w:id="1815" w:name="_Toc357439317"/>
      <w:bookmarkStart w:id="1816" w:name="_Toc356824343"/>
      <w:bookmarkStart w:id="1817" w:name="_Toc356148144"/>
      <w:bookmarkStart w:id="1818" w:name="_Toc348629461"/>
      <w:bookmarkStart w:id="1819" w:name="_Toc351367692"/>
      <w:r w:rsidRPr="00564A49">
        <w:rPr>
          <w:noProof/>
        </w:rPr>
        <w:t>General</w:t>
      </w:r>
      <w:r w:rsidR="009B75C0" w:rsidRPr="00564A49">
        <w:rPr>
          <w:noProof/>
        </w:rPr>
        <w:t xml:space="preserve"> decoding process</w:t>
      </w:r>
      <w:bookmarkEnd w:id="1803"/>
      <w:bookmarkEnd w:id="1804"/>
      <w:bookmarkEnd w:id="1805"/>
      <w:bookmarkEnd w:id="1806"/>
      <w:bookmarkEnd w:id="1807"/>
      <w:bookmarkEnd w:id="1808"/>
      <w:bookmarkEnd w:id="1809"/>
      <w:bookmarkEnd w:id="1810"/>
      <w:bookmarkEnd w:id="1811"/>
      <w:bookmarkEnd w:id="1812"/>
    </w:p>
    <w:p w:rsidR="009B75C0" w:rsidRPr="00564A49" w:rsidRDefault="009B75C0" w:rsidP="00965C32">
      <w:pPr>
        <w:rPr>
          <w:lang w:val="en-CA"/>
        </w:rPr>
      </w:pPr>
      <w:r w:rsidRPr="00564A49">
        <w:rPr>
          <w:noProof/>
        </w:rPr>
        <w:t xml:space="preserve">The specifications of subclause </w:t>
      </w:r>
      <w:r w:rsidR="00736162" w:rsidRPr="00564A49">
        <w:rPr>
          <w:noProof/>
        </w:rPr>
        <w:fldChar w:fldCharType="begin" w:fldLock="1"/>
      </w:r>
      <w:r w:rsidR="00736162" w:rsidRPr="00564A49">
        <w:rPr>
          <w:noProof/>
        </w:rPr>
        <w:instrText xml:space="preserve"> REF _Ref360894978 \r \h  \* MERGEFORMAT </w:instrText>
      </w:r>
      <w:r w:rsidR="00736162" w:rsidRPr="00564A49">
        <w:rPr>
          <w:noProof/>
        </w:rPr>
      </w:r>
      <w:r w:rsidR="00736162" w:rsidRPr="00564A49">
        <w:rPr>
          <w:noProof/>
        </w:rPr>
        <w:fldChar w:fldCharType="separate"/>
      </w:r>
      <w:r w:rsidR="00736162" w:rsidRPr="00564A49">
        <w:rPr>
          <w:noProof/>
        </w:rPr>
        <w:t>F.8.1</w:t>
      </w:r>
      <w:r w:rsidR="00736162" w:rsidRPr="00564A49">
        <w:rPr>
          <w:noProof/>
        </w:rPr>
        <w:fldChar w:fldCharType="end"/>
      </w:r>
      <w:r w:rsidR="00736162" w:rsidRPr="00564A49">
        <w:rPr>
          <w:noProof/>
        </w:rPr>
        <w:t xml:space="preserve"> </w:t>
      </w:r>
      <w:r w:rsidRPr="00564A49">
        <w:rPr>
          <w:noProof/>
        </w:rPr>
        <w:t>apply.</w:t>
      </w:r>
    </w:p>
    <w:p w:rsidR="00944988" w:rsidRPr="00564A49" w:rsidRDefault="00C85A7A" w:rsidP="00CA7539">
      <w:pPr>
        <w:pStyle w:val="Annex4"/>
      </w:pPr>
      <w:bookmarkStart w:id="1820" w:name="_Ref373775286"/>
      <w:bookmarkStart w:id="1821" w:name="_Toc378026244"/>
      <w:r w:rsidRPr="00564A49">
        <w:t>D</w:t>
      </w:r>
      <w:r w:rsidR="00665193" w:rsidRPr="00564A49">
        <w:t>ecoding</w:t>
      </w:r>
      <w:r w:rsidR="00944988" w:rsidRPr="00564A49">
        <w:t xml:space="preserve"> process</w:t>
      </w:r>
      <w:bookmarkEnd w:id="1813"/>
      <w:r w:rsidRPr="00564A49">
        <w:t xml:space="preserve"> for a coded picture with nuh_layer_id greater than 0</w:t>
      </w:r>
      <w:bookmarkEnd w:id="1814"/>
      <w:bookmarkEnd w:id="1815"/>
      <w:bookmarkEnd w:id="1816"/>
      <w:bookmarkEnd w:id="1817"/>
      <w:bookmarkEnd w:id="1818"/>
      <w:bookmarkEnd w:id="1819"/>
      <w:bookmarkEnd w:id="1820"/>
      <w:bookmarkEnd w:id="1821"/>
    </w:p>
    <w:p w:rsidR="00944988" w:rsidRPr="00564A49" w:rsidRDefault="00944988" w:rsidP="00944988">
      <w:pPr>
        <w:rPr>
          <w:lang w:val="en-CA"/>
        </w:rPr>
      </w:pPr>
      <w:r w:rsidRPr="00564A49">
        <w:rPr>
          <w:lang w:val="en-CA"/>
        </w:rPr>
        <w:t>The decoding process operates as follows for the current picture CurrPic:</w:t>
      </w:r>
    </w:p>
    <w:p w:rsidR="00944988" w:rsidRPr="00564A49" w:rsidRDefault="00944988" w:rsidP="008557C3">
      <w:pPr>
        <w:numPr>
          <w:ilvl w:val="0"/>
          <w:numId w:val="11"/>
        </w:numPr>
        <w:tabs>
          <w:tab w:val="clear" w:pos="794"/>
          <w:tab w:val="left" w:pos="700"/>
        </w:tabs>
        <w:rPr>
          <w:lang w:val="en-CA"/>
        </w:rPr>
      </w:pPr>
      <w:r w:rsidRPr="00564A49">
        <w:rPr>
          <w:lang w:val="en-CA"/>
        </w:rPr>
        <w:t>The decoding of NAL units is specified in subclause </w:t>
      </w:r>
      <w:r w:rsidR="003867AF" w:rsidRPr="00564A49">
        <w:fldChar w:fldCharType="begin" w:fldLock="1"/>
      </w:r>
      <w:r w:rsidR="003867AF" w:rsidRPr="00564A49">
        <w:instrText xml:space="preserve"> REF _Ref24436508 \r \h  \* MERGEFORMAT </w:instrText>
      </w:r>
      <w:r w:rsidR="003867AF" w:rsidRPr="00564A49">
        <w:fldChar w:fldCharType="separate"/>
      </w:r>
      <w:r w:rsidR="00C6730C" w:rsidRPr="00564A49">
        <w:rPr>
          <w:lang w:val="en-CA"/>
        </w:rPr>
        <w:t>8.2</w:t>
      </w:r>
      <w:r w:rsidR="003867AF" w:rsidRPr="00564A49">
        <w:fldChar w:fldCharType="end"/>
      </w:r>
      <w:r w:rsidR="00C6730C" w:rsidRPr="00564A49">
        <w:rPr>
          <w:lang w:val="en-CA"/>
        </w:rPr>
        <w:t>.</w:t>
      </w:r>
    </w:p>
    <w:p w:rsidR="00944988" w:rsidRPr="00564A49" w:rsidRDefault="00944988" w:rsidP="008557C3">
      <w:pPr>
        <w:numPr>
          <w:ilvl w:val="0"/>
          <w:numId w:val="11"/>
        </w:numPr>
        <w:tabs>
          <w:tab w:val="clear" w:pos="794"/>
        </w:tabs>
        <w:rPr>
          <w:lang w:val="en-CA"/>
        </w:rPr>
      </w:pPr>
      <w:r w:rsidRPr="00564A49">
        <w:rPr>
          <w:lang w:val="en-CA"/>
        </w:rPr>
        <w:t xml:space="preserve">The </w:t>
      </w:r>
      <w:r w:rsidR="005F4AEE" w:rsidRPr="00564A49">
        <w:rPr>
          <w:lang w:val="en-CA"/>
        </w:rPr>
        <w:t xml:space="preserve">processes in subclause </w:t>
      </w:r>
      <w:r w:rsidR="003867AF" w:rsidRPr="00564A49">
        <w:fldChar w:fldCharType="begin" w:fldLock="1"/>
      </w:r>
      <w:r w:rsidR="003867AF" w:rsidRPr="00564A49">
        <w:instrText xml:space="preserve"> REF _Ref346526853 \r \h  \* MERGEFORMAT </w:instrText>
      </w:r>
      <w:r w:rsidR="003867AF" w:rsidRPr="00564A49">
        <w:fldChar w:fldCharType="separate"/>
      </w:r>
      <w:r w:rsidR="00E907A9" w:rsidRPr="00564A49">
        <w:rPr>
          <w:lang w:val="en-CA"/>
        </w:rPr>
        <w:t>H.8.1.2</w:t>
      </w:r>
      <w:r w:rsidR="003867AF" w:rsidRPr="00564A49">
        <w:fldChar w:fldCharType="end"/>
      </w:r>
      <w:r w:rsidR="005F4AEE" w:rsidRPr="00564A49">
        <w:rPr>
          <w:lang w:val="en-CA"/>
        </w:rPr>
        <w:t xml:space="preserve"> and </w:t>
      </w:r>
      <w:r w:rsidR="003867AF" w:rsidRPr="00564A49">
        <w:fldChar w:fldCharType="begin" w:fldLock="1"/>
      </w:r>
      <w:r w:rsidR="003867AF" w:rsidRPr="00564A49">
        <w:instrText xml:space="preserve"> REF _Ref361089034 \r \h  \* MERGEFORMAT </w:instrText>
      </w:r>
      <w:r w:rsidR="003867AF" w:rsidRPr="00564A49">
        <w:fldChar w:fldCharType="separate"/>
      </w:r>
      <w:r w:rsidR="004C44E5" w:rsidRPr="00564A49">
        <w:t>H.8.3.4</w:t>
      </w:r>
      <w:r w:rsidR="003867AF" w:rsidRPr="00564A49">
        <w:fldChar w:fldCharType="end"/>
      </w:r>
      <w:r w:rsidR="005F4AEE" w:rsidRPr="00564A49">
        <w:rPr>
          <w:lang w:val="en-CA"/>
        </w:rPr>
        <w:t xml:space="preserve"> </w:t>
      </w:r>
      <w:r w:rsidRPr="00564A49">
        <w:rPr>
          <w:lang w:val="en-CA"/>
        </w:rPr>
        <w:t xml:space="preserve">specify the </w:t>
      </w:r>
      <w:r w:rsidR="005F4AEE" w:rsidRPr="00564A49">
        <w:rPr>
          <w:lang w:val="en-CA"/>
        </w:rPr>
        <w:t xml:space="preserve">following </w:t>
      </w:r>
      <w:r w:rsidRPr="00564A49">
        <w:rPr>
          <w:lang w:val="en-CA"/>
        </w:rPr>
        <w:t>decoding processes using syntax elements in the slice segment layer and above:</w:t>
      </w:r>
    </w:p>
    <w:p w:rsidR="00DA421F" w:rsidRPr="00564A49" w:rsidRDefault="00DA421F" w:rsidP="00FD3D2B">
      <w:pPr>
        <w:tabs>
          <w:tab w:val="clear" w:pos="794"/>
          <w:tab w:val="clear" w:pos="1191"/>
          <w:tab w:val="clear" w:pos="1588"/>
          <w:tab w:val="clear" w:pos="1985"/>
        </w:tabs>
        <w:ind w:left="1231" w:hanging="437"/>
        <w:rPr>
          <w:lang w:val="en-CA"/>
        </w:rPr>
      </w:pPr>
      <w:r w:rsidRPr="00564A49">
        <w:rPr>
          <w:lang w:val="en-CA"/>
        </w:rPr>
        <w:t>–</w:t>
      </w:r>
      <w:r w:rsidRPr="00564A49">
        <w:rPr>
          <w:lang w:val="en-CA"/>
        </w:rPr>
        <w:tab/>
      </w:r>
      <w:r w:rsidR="000B69FD" w:rsidRPr="00564A49">
        <w:rPr>
          <w:lang w:val="en-CA"/>
        </w:rPr>
        <w:t xml:space="preserve">At the beginning of the decoding process </w:t>
      </w:r>
      <w:r w:rsidR="000B69FD" w:rsidRPr="00564A49">
        <w:t>for</w:t>
      </w:r>
      <w:r w:rsidR="00ED0B46" w:rsidRPr="00564A49">
        <w:t xml:space="preserve"> the first slice of the current picture</w:t>
      </w:r>
      <w:r w:rsidRPr="00564A49">
        <w:rPr>
          <w:lang w:val="en-CA"/>
        </w:rPr>
        <w:t xml:space="preserve">, </w:t>
      </w:r>
      <w:r w:rsidR="00AC4D89" w:rsidRPr="00564A49">
        <w:rPr>
          <w:lang w:val="en-CA"/>
        </w:rPr>
        <w:t xml:space="preserve">the process specified in </w:t>
      </w:r>
      <w:r w:rsidRPr="00564A49">
        <w:rPr>
          <w:lang w:val="en-CA"/>
        </w:rPr>
        <w:t xml:space="preserve">subclause </w:t>
      </w:r>
      <w:r w:rsidR="003867AF" w:rsidRPr="00564A49">
        <w:fldChar w:fldCharType="begin" w:fldLock="1"/>
      </w:r>
      <w:r w:rsidR="003867AF" w:rsidRPr="00564A49">
        <w:instrText xml:space="preserve"> REF _Ref346526853 \r \h  \* MERGEFORMAT </w:instrText>
      </w:r>
      <w:r w:rsidR="003867AF" w:rsidRPr="00564A49">
        <w:fldChar w:fldCharType="separate"/>
      </w:r>
      <w:r w:rsidR="00E907A9" w:rsidRPr="00564A49">
        <w:rPr>
          <w:lang w:val="en-CA"/>
        </w:rPr>
        <w:t>H.8.1.2</w:t>
      </w:r>
      <w:r w:rsidR="003867AF" w:rsidRPr="00564A49">
        <w:fldChar w:fldCharType="end"/>
      </w:r>
      <w:r w:rsidRPr="00564A49">
        <w:rPr>
          <w:lang w:val="en-CA"/>
        </w:rPr>
        <w:t xml:space="preserve"> is invoked.</w:t>
      </w:r>
    </w:p>
    <w:p w:rsidR="00944988" w:rsidRPr="00564A49" w:rsidRDefault="00944988" w:rsidP="00FD3D2B">
      <w:pPr>
        <w:tabs>
          <w:tab w:val="clear" w:pos="794"/>
          <w:tab w:val="clear" w:pos="1191"/>
          <w:tab w:val="clear" w:pos="1588"/>
          <w:tab w:val="clear" w:pos="1985"/>
        </w:tabs>
        <w:ind w:left="1231" w:hanging="437"/>
        <w:rPr>
          <w:lang w:val="en-CA"/>
        </w:rPr>
      </w:pPr>
      <w:r w:rsidRPr="00564A49">
        <w:rPr>
          <w:lang w:val="en-CA"/>
        </w:rPr>
        <w:t>–</w:t>
      </w:r>
      <w:r w:rsidRPr="00564A49">
        <w:rPr>
          <w:lang w:val="en-CA"/>
        </w:rPr>
        <w:tab/>
        <w:t>At the beginning of the decoding process for each P or B slice, the decoding process for reference picture lists construction specified in subclause </w:t>
      </w:r>
      <w:r w:rsidR="003867AF" w:rsidRPr="00564A49">
        <w:fldChar w:fldCharType="begin" w:fldLock="1"/>
      </w:r>
      <w:r w:rsidR="003867AF" w:rsidRPr="00564A49">
        <w:instrText xml:space="preserve"> REF _Ref361089034 \r \h  \* MERGEFORMAT </w:instrText>
      </w:r>
      <w:r w:rsidR="003867AF" w:rsidRPr="00564A49">
        <w:fldChar w:fldCharType="separate"/>
      </w:r>
      <w:r w:rsidR="004C44E5" w:rsidRPr="00564A49">
        <w:t>H.8.3.4</w:t>
      </w:r>
      <w:r w:rsidR="003867AF" w:rsidRPr="00564A49">
        <w:fldChar w:fldCharType="end"/>
      </w:r>
      <w:r w:rsidRPr="00564A49">
        <w:rPr>
          <w:lang w:val="en-CA"/>
        </w:rPr>
        <w:t xml:space="preserve"> is invoked for derivation of reference picture list 0 (RefPicList0), and when decoding a B slice, reference picture list 1 (RefPicList1).</w:t>
      </w:r>
    </w:p>
    <w:p w:rsidR="00944988" w:rsidRPr="00564A49" w:rsidRDefault="00944988" w:rsidP="008557C3">
      <w:pPr>
        <w:numPr>
          <w:ilvl w:val="0"/>
          <w:numId w:val="11"/>
        </w:numPr>
        <w:tabs>
          <w:tab w:val="clear" w:pos="794"/>
        </w:tabs>
        <w:rPr>
          <w:lang w:val="en-CA"/>
        </w:rPr>
      </w:pPr>
      <w:r w:rsidRPr="00564A49">
        <w:rPr>
          <w:lang w:val="en-CA"/>
        </w:rPr>
        <w:t>The processes in subclauses </w:t>
      </w:r>
      <w:r w:rsidR="003867AF" w:rsidRPr="00564A49">
        <w:fldChar w:fldCharType="begin" w:fldLock="1"/>
      </w:r>
      <w:r w:rsidR="003867AF" w:rsidRPr="00564A49">
        <w:instrText xml:space="preserve"> REF _Ref364437014 \r \h  \* MERGEFORMAT </w:instrText>
      </w:r>
      <w:r w:rsidR="003867AF" w:rsidRPr="00564A49">
        <w:fldChar w:fldCharType="separate"/>
      </w:r>
      <w:r w:rsidR="004C44E5" w:rsidRPr="00564A49">
        <w:rPr>
          <w:lang w:val="en-CA"/>
        </w:rPr>
        <w:t>H.8.4</w:t>
      </w:r>
      <w:r w:rsidR="003867AF" w:rsidRPr="00564A49">
        <w:fldChar w:fldCharType="end"/>
      </w:r>
      <w:r w:rsidRPr="00564A49">
        <w:rPr>
          <w:lang w:val="en-CA"/>
        </w:rPr>
        <w:t xml:space="preserve">, </w:t>
      </w:r>
      <w:r w:rsidR="003867AF" w:rsidRPr="00564A49">
        <w:fldChar w:fldCharType="begin" w:fldLock="1"/>
      </w:r>
      <w:r w:rsidR="003867AF" w:rsidRPr="00564A49">
        <w:instrText xml:space="preserve"> REF _Ref364437022 \r \h  \* MERGEFORMAT </w:instrText>
      </w:r>
      <w:r w:rsidR="003867AF" w:rsidRPr="00564A49">
        <w:fldChar w:fldCharType="separate"/>
      </w:r>
      <w:r w:rsidR="004C44E5" w:rsidRPr="00564A49">
        <w:rPr>
          <w:lang w:val="en-CA"/>
        </w:rPr>
        <w:t>H.8.5</w:t>
      </w:r>
      <w:r w:rsidR="003867AF" w:rsidRPr="00564A49">
        <w:fldChar w:fldCharType="end"/>
      </w:r>
      <w:r w:rsidRPr="00564A49">
        <w:rPr>
          <w:lang w:val="en-CA"/>
        </w:rPr>
        <w:t xml:space="preserve">, </w:t>
      </w:r>
      <w:r w:rsidR="003867AF" w:rsidRPr="00564A49">
        <w:fldChar w:fldCharType="begin" w:fldLock="1"/>
      </w:r>
      <w:r w:rsidR="003867AF" w:rsidRPr="00564A49">
        <w:instrText xml:space="preserve"> REF _Ref364437029 \r \h  \* MERGEFORMAT </w:instrText>
      </w:r>
      <w:r w:rsidR="003867AF" w:rsidRPr="00564A49">
        <w:fldChar w:fldCharType="separate"/>
      </w:r>
      <w:r w:rsidR="004C44E5" w:rsidRPr="00564A49">
        <w:rPr>
          <w:lang w:val="en-CA"/>
        </w:rPr>
        <w:t>H.8.6</w:t>
      </w:r>
      <w:r w:rsidR="003867AF" w:rsidRPr="00564A49">
        <w:fldChar w:fldCharType="end"/>
      </w:r>
      <w:r w:rsidRPr="00564A49">
        <w:rPr>
          <w:lang w:val="en-CA"/>
        </w:rPr>
        <w:t xml:space="preserve">, and </w:t>
      </w:r>
      <w:r w:rsidR="003867AF" w:rsidRPr="00564A49">
        <w:fldChar w:fldCharType="begin" w:fldLock="1"/>
      </w:r>
      <w:r w:rsidR="003867AF" w:rsidRPr="00564A49">
        <w:instrText xml:space="preserve"> REF _Ref364437036 \r \h  \* MERGEFORMAT </w:instrText>
      </w:r>
      <w:r w:rsidR="003867AF" w:rsidRPr="00564A49">
        <w:fldChar w:fldCharType="separate"/>
      </w:r>
      <w:r w:rsidR="004C44E5" w:rsidRPr="00564A49">
        <w:rPr>
          <w:lang w:val="en-CA"/>
        </w:rPr>
        <w:t>H.8.7</w:t>
      </w:r>
      <w:r w:rsidR="003867AF" w:rsidRPr="00564A49">
        <w:fldChar w:fldCharType="end"/>
      </w:r>
      <w:r w:rsidR="00AD0685" w:rsidRPr="00564A49">
        <w:rPr>
          <w:lang w:val="en-CA"/>
        </w:rPr>
        <w:t xml:space="preserve"> </w:t>
      </w:r>
      <w:r w:rsidR="00DD0C03" w:rsidRPr="00564A49">
        <w:rPr>
          <w:lang w:val="en-CA"/>
        </w:rPr>
        <w:t xml:space="preserve">specify </w:t>
      </w:r>
      <w:r w:rsidRPr="00564A49">
        <w:rPr>
          <w:lang w:val="en-CA"/>
        </w:rPr>
        <w:t xml:space="preserve">decoding processes using syntax elements in </w:t>
      </w:r>
      <w:r w:rsidR="00DD0C03" w:rsidRPr="00564A49">
        <w:rPr>
          <w:lang w:val="en-CA"/>
        </w:rPr>
        <w:t>all syntax structure layers</w:t>
      </w:r>
      <w:r w:rsidRPr="00564A49">
        <w:rPr>
          <w:lang w:val="en-CA"/>
        </w:rPr>
        <w:t>.</w:t>
      </w:r>
      <w:r w:rsidR="00DD0C03" w:rsidRPr="00564A49">
        <w:rPr>
          <w:lang w:val="en-CA"/>
        </w:rPr>
        <w:t xml:space="preserve"> It is a requirement of bitstream conformance that the coded slices of the picture shall contain slice segment data for every coding tree unit of the picture, such that the division of the picture into slices, the division of the slices into slice segments, and the division of the slice segments into coding tree units each form a partitioning of the picture.</w:t>
      </w:r>
    </w:p>
    <w:p w:rsidR="005F4AEE" w:rsidRPr="00564A49" w:rsidRDefault="005F4AEE" w:rsidP="008557C3">
      <w:pPr>
        <w:numPr>
          <w:ilvl w:val="0"/>
          <w:numId w:val="11"/>
        </w:numPr>
        <w:tabs>
          <w:tab w:val="clear" w:pos="794"/>
        </w:tabs>
        <w:rPr>
          <w:lang w:val="en-CA"/>
        </w:rPr>
      </w:pPr>
      <w:r w:rsidRPr="00564A49">
        <w:rPr>
          <w:lang w:val="en-CA"/>
        </w:rPr>
        <w:t xml:space="preserve">After </w:t>
      </w:r>
      <w:r w:rsidR="00B97714" w:rsidRPr="00564A49">
        <w:rPr>
          <w:lang w:val="en-CA"/>
        </w:rPr>
        <w:t xml:space="preserve">all slices </w:t>
      </w:r>
      <w:r w:rsidRPr="00564A49">
        <w:rPr>
          <w:lang w:val="en-CA"/>
        </w:rPr>
        <w:t>of the current picture</w:t>
      </w:r>
      <w:r w:rsidR="00B97714" w:rsidRPr="00564A49">
        <w:rPr>
          <w:lang w:val="en-CA"/>
        </w:rPr>
        <w:t xml:space="preserve"> have been decoded</w:t>
      </w:r>
      <w:r w:rsidRPr="00564A49">
        <w:rPr>
          <w:lang w:val="en-CA"/>
        </w:rPr>
        <w:t xml:space="preserve">, the marking process for ending the decoding of a coded picture with nuh_layer_id greater than 0 specified in subclause </w:t>
      </w:r>
      <w:r w:rsidR="003867AF" w:rsidRPr="00564A49">
        <w:fldChar w:fldCharType="begin" w:fldLock="1"/>
      </w:r>
      <w:r w:rsidR="003867AF" w:rsidRPr="00564A49">
        <w:instrText xml:space="preserve"> REF _Ref355956155 \r \h  \* MERGEFORMAT </w:instrText>
      </w:r>
      <w:r w:rsidR="003867AF" w:rsidRPr="00564A49">
        <w:fldChar w:fldCharType="separate"/>
      </w:r>
      <w:r w:rsidR="004C44E5" w:rsidRPr="00564A49">
        <w:rPr>
          <w:lang w:val="en-CA"/>
        </w:rPr>
        <w:t>H.8.1.3</w:t>
      </w:r>
      <w:r w:rsidR="003867AF" w:rsidRPr="00564A49">
        <w:fldChar w:fldCharType="end"/>
      </w:r>
      <w:r w:rsidRPr="00564A49">
        <w:rPr>
          <w:lang w:val="en-CA"/>
        </w:rPr>
        <w:t xml:space="preserve"> is invoked.</w:t>
      </w:r>
    </w:p>
    <w:p w:rsidR="00AB2CDA" w:rsidRPr="00564A49" w:rsidRDefault="00AB2CDA" w:rsidP="00CA7539">
      <w:pPr>
        <w:pStyle w:val="Annex4"/>
      </w:pPr>
      <w:bookmarkStart w:id="1822" w:name="_Toc351335582"/>
      <w:bookmarkStart w:id="1823" w:name="_Ref346526853"/>
      <w:bookmarkStart w:id="1824" w:name="_Toc357439318"/>
      <w:bookmarkStart w:id="1825" w:name="_Toc356824344"/>
      <w:bookmarkStart w:id="1826" w:name="_Toc356148145"/>
      <w:bookmarkStart w:id="1827" w:name="_Toc348629462"/>
      <w:bookmarkStart w:id="1828" w:name="_Toc351367693"/>
      <w:bookmarkStart w:id="1829" w:name="_Toc378026245"/>
      <w:bookmarkStart w:id="1830" w:name="_Ref346440968"/>
      <w:bookmarkEnd w:id="1822"/>
      <w:r w:rsidRPr="00564A49">
        <w:t>Decoding process for inter-layer reference picture set</w:t>
      </w:r>
      <w:bookmarkEnd w:id="1823"/>
      <w:bookmarkEnd w:id="1824"/>
      <w:bookmarkEnd w:id="1825"/>
      <w:bookmarkEnd w:id="1826"/>
      <w:bookmarkEnd w:id="1827"/>
      <w:bookmarkEnd w:id="1828"/>
      <w:bookmarkEnd w:id="1829"/>
    </w:p>
    <w:p w:rsidR="00AB2CDA" w:rsidRPr="00564A49" w:rsidRDefault="000C4DDD" w:rsidP="00AB2CDA">
      <w:pPr>
        <w:pStyle w:val="3N"/>
        <w:rPr>
          <w:lang w:val="en-CA"/>
        </w:rPr>
      </w:pPr>
      <w:r w:rsidRPr="00564A49">
        <w:t>Output</w:t>
      </w:r>
      <w:r w:rsidR="00813A55" w:rsidRPr="00564A49">
        <w:t>s</w:t>
      </w:r>
      <w:r w:rsidRPr="00564A49">
        <w:t xml:space="preserve"> of this process </w:t>
      </w:r>
      <w:r w:rsidR="00704F8A" w:rsidRPr="00564A49">
        <w:t xml:space="preserve">are </w:t>
      </w:r>
      <w:r w:rsidRPr="00564A49">
        <w:t xml:space="preserve">updated </w:t>
      </w:r>
      <w:r w:rsidR="00AB2CDA" w:rsidRPr="00564A49">
        <w:rPr>
          <w:lang w:val="en-CA"/>
        </w:rPr>
        <w:t>list</w:t>
      </w:r>
      <w:r w:rsidR="00BA0427" w:rsidRPr="00564A49">
        <w:rPr>
          <w:lang w:val="en-CA"/>
        </w:rPr>
        <w:t>s</w:t>
      </w:r>
      <w:r w:rsidR="00AB2CDA" w:rsidRPr="00564A49">
        <w:rPr>
          <w:lang w:val="en-CA"/>
        </w:rPr>
        <w:t xml:space="preserve"> of inter-layer </w:t>
      </w:r>
      <w:r w:rsidR="00C6730C" w:rsidRPr="00564A49">
        <w:rPr>
          <w:lang w:val="en-CA" w:eastAsia="ko-KR"/>
        </w:rPr>
        <w:t xml:space="preserve">reference </w:t>
      </w:r>
      <w:r w:rsidR="00AB2CDA" w:rsidRPr="00564A49">
        <w:rPr>
          <w:lang w:val="en-CA"/>
        </w:rPr>
        <w:t xml:space="preserve">pictures </w:t>
      </w:r>
      <w:r w:rsidR="00BA0427" w:rsidRPr="00564A49">
        <w:rPr>
          <w:lang w:val="en-US" w:eastAsia="ko-KR"/>
        </w:rPr>
        <w:t>RefPicSetInterLayer0 and RefPicSetInterLayer1 and the variables NumActiveRefLayerPics0 and NumActiveRefLayerPics1</w:t>
      </w:r>
      <w:r w:rsidR="00AB2CDA" w:rsidRPr="00564A49">
        <w:rPr>
          <w:lang w:val="en-CA"/>
        </w:rPr>
        <w:t>.</w:t>
      </w:r>
    </w:p>
    <w:p w:rsidR="00C42F69" w:rsidRPr="00564A49" w:rsidRDefault="00C42F69" w:rsidP="00AB2CDA">
      <w:pPr>
        <w:pStyle w:val="3N"/>
        <w:rPr>
          <w:lang w:val="en-CA" w:eastAsia="ko-KR"/>
        </w:rPr>
      </w:pPr>
      <w:r w:rsidRPr="00564A49">
        <w:rPr>
          <w:lang w:val="en-CA"/>
        </w:rPr>
        <w:t>The variable currLayerId is set equal to nuh_layer_id of the current decoded picture</w:t>
      </w:r>
      <w:r w:rsidR="003305FC" w:rsidRPr="00564A49">
        <w:rPr>
          <w:lang w:val="en-CA"/>
        </w:rPr>
        <w:t>.</w:t>
      </w:r>
      <w:r w:rsidRPr="00564A49">
        <w:rPr>
          <w:lang w:val="en-CA" w:eastAsia="ko-KR"/>
        </w:rPr>
        <w:t xml:space="preserve"> </w:t>
      </w:r>
    </w:p>
    <w:p w:rsidR="00A603CB" w:rsidRPr="00564A49" w:rsidRDefault="00A603CB" w:rsidP="00A603CB">
      <w:pPr>
        <w:spacing w:before="120"/>
        <w:rPr>
          <w:noProof/>
        </w:rPr>
      </w:pPr>
      <w:r w:rsidRPr="00564A49">
        <w:rPr>
          <w:noProof/>
        </w:rPr>
        <w:t>The variables NumResampling</w:t>
      </w:r>
      <w:r w:rsidR="007264BA" w:rsidRPr="00564A49">
        <w:rPr>
          <w:noProof/>
        </w:rPr>
        <w:t>, NumSample</w:t>
      </w:r>
      <w:r w:rsidRPr="00564A49">
        <w:rPr>
          <w:noProof/>
        </w:rPr>
        <w:t>Resampling, and NumMotionResampling are set equal to 0.</w:t>
      </w:r>
    </w:p>
    <w:p w:rsidR="00BA0427" w:rsidRPr="00564A49" w:rsidRDefault="00BA0427" w:rsidP="00BA0427">
      <w:pPr>
        <w:pStyle w:val="3N"/>
        <w:rPr>
          <w:lang w:val="en-US"/>
        </w:rPr>
      </w:pPr>
      <w:r w:rsidRPr="00564A49">
        <w:rPr>
          <w:lang w:val="en-US" w:eastAsia="ko-KR"/>
        </w:rPr>
        <w:t>The lists RefPicSetInterLayer0 and RefPicSetInterLayer1 are first emptied, NumActiveRefLayerPics0 and NumActiveRefLayerPics1 are set equal to 0 and the following applies:</w:t>
      </w:r>
    </w:p>
    <w:p w:rsidR="00F760C8" w:rsidRPr="00564A49" w:rsidRDefault="00F760C8" w:rsidP="00F760C8">
      <w:pPr>
        <w:pStyle w:val="Equation"/>
        <w:tabs>
          <w:tab w:val="clear" w:pos="794"/>
          <w:tab w:val="clear" w:pos="1588"/>
          <w:tab w:val="left" w:pos="851"/>
          <w:tab w:val="left" w:pos="1134"/>
          <w:tab w:val="left" w:pos="1418"/>
          <w:tab w:val="left" w:pos="1800"/>
          <w:tab w:val="left" w:pos="2160"/>
          <w:tab w:val="left" w:pos="2520"/>
          <w:tab w:val="left" w:pos="2880"/>
          <w:tab w:val="left" w:pos="3240"/>
          <w:tab w:val="left" w:pos="3600"/>
          <w:tab w:val="left" w:pos="3960"/>
        </w:tabs>
        <w:ind w:left="567"/>
        <w:rPr>
          <w:lang w:val="en-US"/>
        </w:rPr>
      </w:pPr>
      <w:r w:rsidRPr="00564A49">
        <w:rPr>
          <w:sz w:val="20"/>
          <w:lang w:val="en-US"/>
        </w:rPr>
        <w:t xml:space="preserve">for( i = 0; i &lt; </w:t>
      </w:r>
      <w:r w:rsidRPr="00564A49">
        <w:rPr>
          <w:sz w:val="20"/>
          <w:szCs w:val="20"/>
          <w:lang w:val="en-US" w:eastAsia="ko-KR"/>
        </w:rPr>
        <w:t>NumActiveRefLayerPics;</w:t>
      </w:r>
      <w:r w:rsidRPr="00564A49">
        <w:rPr>
          <w:sz w:val="20"/>
          <w:lang w:val="en-US"/>
        </w:rPr>
        <w:t xml:space="preserve"> i++ ) {</w:t>
      </w:r>
      <w:r w:rsidRPr="00564A49">
        <w:rPr>
          <w:sz w:val="20"/>
          <w:lang w:val="en-US"/>
        </w:rPr>
        <w:br/>
      </w:r>
      <w:r w:rsidR="006F7498" w:rsidRPr="00564A49">
        <w:rPr>
          <w:sz w:val="20"/>
          <w:lang w:val="en-US"/>
        </w:rPr>
        <w:tab/>
        <w:t>refPicSet0Flag = ( ViewId[ nuh_layer_id ]  &lt;=  ViewId[ 0 ]   &amp;&amp;</w:t>
      </w:r>
      <w:r w:rsidR="006F7498" w:rsidRPr="00564A49">
        <w:rPr>
          <w:sz w:val="20"/>
          <w:lang w:val="en-US"/>
        </w:rPr>
        <w:br/>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t>ViewId[ nuh_layer_id ]  &lt;=  ViewId[ RefPicLayerId[ i ] ] )  | |</w:t>
      </w:r>
      <w:r w:rsidR="006F7498" w:rsidRPr="00564A49">
        <w:rPr>
          <w:sz w:val="20"/>
          <w:lang w:val="en-US"/>
        </w:rPr>
        <w:br/>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t>( ViewId[ nuh_layer_id ]  &gt;=  ViewId[ 0 ]  &amp;&amp;</w:t>
      </w:r>
      <w:r w:rsidR="006F7498" w:rsidRPr="00564A49">
        <w:rPr>
          <w:sz w:val="20"/>
          <w:lang w:val="en-US"/>
        </w:rPr>
        <w:br/>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t>ViewId[ nuh_layer_id ]  &gt;=  ViewId[ RefPicLayerId[ i ] ] ) )</w:t>
      </w:r>
      <w:r w:rsidR="006F7498" w:rsidRPr="00564A49">
        <w:rPr>
          <w:sz w:val="20"/>
          <w:lang w:val="en-US"/>
        </w:rPr>
        <w:br/>
      </w:r>
      <w:r w:rsidRPr="00564A49">
        <w:rPr>
          <w:sz w:val="20"/>
          <w:lang w:val="en-US"/>
        </w:rPr>
        <w:tab/>
        <w:t>if( there is a picture picX in the DPB that is in the same access unit as the current picture and has</w:t>
      </w:r>
      <w:r w:rsidRPr="00564A49">
        <w:rPr>
          <w:sz w:val="20"/>
          <w:lang w:val="en-US"/>
        </w:rPr>
        <w:br/>
      </w:r>
      <w:r w:rsidRPr="00564A49">
        <w:rPr>
          <w:sz w:val="20"/>
          <w:lang w:val="en-US"/>
        </w:rPr>
        <w:tab/>
      </w:r>
      <w:r w:rsidRPr="00564A49">
        <w:rPr>
          <w:sz w:val="20"/>
          <w:lang w:val="en-US"/>
        </w:rPr>
        <w:tab/>
      </w:r>
      <w:r w:rsidR="004B3D5D" w:rsidRPr="00564A49">
        <w:rPr>
          <w:sz w:val="20"/>
          <w:lang w:val="en-US"/>
        </w:rPr>
        <w:tab/>
      </w:r>
      <w:r w:rsidR="004B3D5D" w:rsidRPr="00564A49">
        <w:rPr>
          <w:sz w:val="20"/>
          <w:lang w:val="en-US"/>
        </w:rPr>
        <w:tab/>
      </w:r>
      <w:r w:rsidR="004B3D5D" w:rsidRPr="00564A49">
        <w:rPr>
          <w:sz w:val="20"/>
          <w:lang w:val="en-US"/>
        </w:rPr>
        <w:tab/>
      </w:r>
      <w:r w:rsidR="004B3D5D" w:rsidRPr="00564A49">
        <w:rPr>
          <w:sz w:val="20"/>
          <w:lang w:val="en-US"/>
        </w:rPr>
        <w:tab/>
      </w:r>
      <w:r w:rsidRPr="00564A49">
        <w:rPr>
          <w:sz w:val="20"/>
          <w:lang w:val="en-US"/>
        </w:rPr>
        <w:t>nuh_layer_id equal to RefPicLayerId[ i ] ) {</w:t>
      </w:r>
      <w:r w:rsidRPr="00564A49">
        <w:rPr>
          <w:sz w:val="20"/>
          <w:lang w:val="en-US"/>
        </w:rPr>
        <w:br/>
      </w:r>
      <w:r w:rsidRPr="00564A49">
        <w:rPr>
          <w:sz w:val="20"/>
          <w:lang w:val="en-CA"/>
        </w:rPr>
        <w:tab/>
      </w:r>
      <w:r w:rsidRPr="00564A49">
        <w:rPr>
          <w:sz w:val="20"/>
          <w:lang w:val="en-CA"/>
        </w:rPr>
        <w:tab/>
        <w:t xml:space="preserve">an interlayer reference picture </w:t>
      </w:r>
      <w:r w:rsidR="002925C3" w:rsidRPr="00564A49">
        <w:rPr>
          <w:sz w:val="20"/>
          <w:lang w:val="en-CA"/>
        </w:rPr>
        <w:t>ilRe</w:t>
      </w:r>
      <w:r w:rsidR="00B67BB0" w:rsidRPr="00564A49">
        <w:rPr>
          <w:sz w:val="20"/>
          <w:lang w:val="en-CA"/>
        </w:rPr>
        <w:t>f</w:t>
      </w:r>
      <w:r w:rsidRPr="00564A49">
        <w:rPr>
          <w:sz w:val="20"/>
          <w:lang w:val="en-CA"/>
        </w:rPr>
        <w:t xml:space="preserve">Pic is derived by invoking </w:t>
      </w:r>
      <w:r w:rsidRPr="00564A49">
        <w:rPr>
          <w:noProof/>
          <w:sz w:val="20"/>
        </w:rPr>
        <w:t xml:space="preserve">the </w:t>
      </w:r>
      <w:r w:rsidR="002925C3" w:rsidRPr="00564A49">
        <w:rPr>
          <w:noProof/>
          <w:sz w:val="20"/>
        </w:rPr>
        <w:t xml:space="preserve">process specified in </w:t>
      </w:r>
      <w:r w:rsidRPr="00564A49">
        <w:rPr>
          <w:noProof/>
          <w:sz w:val="20"/>
        </w:rPr>
        <w:t xml:space="preserve">subclause </w:t>
      </w:r>
      <w:r w:rsidR="003867AF" w:rsidRPr="00564A49">
        <w:fldChar w:fldCharType="begin" w:fldLock="1"/>
      </w:r>
      <w:r w:rsidR="003867AF" w:rsidRPr="00564A49">
        <w:instrText xml:space="preserve"> REF _Ref348598817 \r \h  \* MERGEFORMAT </w:instrText>
      </w:r>
      <w:r w:rsidR="003867AF" w:rsidRPr="00564A49">
        <w:fldChar w:fldCharType="separate"/>
      </w:r>
      <w:r w:rsidRPr="00564A49">
        <w:rPr>
          <w:noProof/>
          <w:sz w:val="20"/>
        </w:rPr>
        <w:t>H.8.1.4</w:t>
      </w:r>
      <w:r w:rsidR="003867AF" w:rsidRPr="00564A49">
        <w:fldChar w:fldCharType="end"/>
      </w:r>
      <w:r w:rsidRPr="00564A49">
        <w:t xml:space="preserve"> </w:t>
      </w:r>
      <w:r w:rsidR="002925C3" w:rsidRPr="00564A49">
        <w:tab/>
      </w:r>
      <w:r w:rsidR="002925C3" w:rsidRPr="00564A49">
        <w:tab/>
      </w:r>
      <w:r w:rsidR="002925C3" w:rsidRPr="00564A49">
        <w:tab/>
      </w:r>
      <w:r w:rsidR="002925C3" w:rsidRPr="00564A49">
        <w:tab/>
      </w:r>
      <w:r w:rsidR="002925C3" w:rsidRPr="00564A49">
        <w:tab/>
      </w:r>
      <w:r w:rsidR="002925C3" w:rsidRPr="00564A49">
        <w:tab/>
      </w:r>
      <w:r w:rsidR="002925C3" w:rsidRPr="00564A49">
        <w:tab/>
      </w:r>
      <w:r w:rsidRPr="00564A49">
        <w:rPr>
          <w:noProof/>
          <w:sz w:val="20"/>
        </w:rPr>
        <w:t xml:space="preserve">with </w:t>
      </w:r>
      <w:r w:rsidRPr="00564A49">
        <w:rPr>
          <w:sz w:val="20"/>
          <w:lang w:val="en-CA"/>
        </w:rPr>
        <w:t>picX</w:t>
      </w:r>
      <w:r w:rsidRPr="00564A49">
        <w:rPr>
          <w:noProof/>
          <w:sz w:val="20"/>
        </w:rPr>
        <w:t xml:space="preserve"> and</w:t>
      </w:r>
      <w:r w:rsidR="0096183D" w:rsidRPr="00564A49">
        <w:rPr>
          <w:noProof/>
          <w:sz w:val="20"/>
        </w:rPr>
        <w:t>RefPicLayerId</w:t>
      </w:r>
      <w:r w:rsidR="003F34A9" w:rsidRPr="00564A49">
        <w:rPr>
          <w:noProof/>
          <w:sz w:val="20"/>
        </w:rPr>
        <w:t>[ i ]</w:t>
      </w:r>
      <w:r w:rsidR="0096183D" w:rsidRPr="00564A49">
        <w:rPr>
          <w:noProof/>
          <w:sz w:val="20"/>
        </w:rPr>
        <w:t xml:space="preserve"> </w:t>
      </w:r>
      <w:r w:rsidRPr="00564A49">
        <w:rPr>
          <w:noProof/>
          <w:sz w:val="20"/>
        </w:rPr>
        <w:t>given as inputs</w:t>
      </w:r>
      <w:r w:rsidRPr="00564A49">
        <w:rPr>
          <w:sz w:val="20"/>
          <w:lang w:val="en-US"/>
        </w:rPr>
        <w:t xml:space="preserve"> </w:t>
      </w:r>
      <w:r w:rsidRPr="00564A49">
        <w:rPr>
          <w:sz w:val="20"/>
          <w:lang w:val="en-US"/>
        </w:rPr>
        <w:br/>
      </w:r>
      <w:r w:rsidRPr="00564A49">
        <w:rPr>
          <w:sz w:val="20"/>
          <w:lang w:val="en-US"/>
        </w:rPr>
        <w:tab/>
      </w:r>
      <w:r w:rsidRPr="00564A49">
        <w:rPr>
          <w:sz w:val="20"/>
          <w:lang w:val="en-US"/>
        </w:rPr>
        <w:tab/>
      </w:r>
      <w:r w:rsidR="003F6962" w:rsidRPr="00564A49">
        <w:rPr>
          <w:sz w:val="20"/>
          <w:lang w:val="en-US"/>
        </w:rPr>
        <w:t>if(</w:t>
      </w:r>
      <w:r w:rsidR="004B3D5D" w:rsidRPr="00564A49">
        <w:rPr>
          <w:sz w:val="20"/>
          <w:lang w:val="en-US"/>
        </w:rPr>
        <w:t xml:space="preserve"> refPicSet0Flag </w:t>
      </w:r>
      <w:r w:rsidR="003F6962" w:rsidRPr="00564A49">
        <w:rPr>
          <w:sz w:val="20"/>
          <w:lang w:val="en-US"/>
        </w:rPr>
        <w:t>) {</w:t>
      </w:r>
      <w:r w:rsidR="003F6962" w:rsidRPr="00564A49">
        <w:rPr>
          <w:sz w:val="20"/>
          <w:lang w:val="en-US"/>
        </w:rPr>
        <w:br/>
      </w:r>
      <w:r w:rsidR="003B4A7A" w:rsidRPr="00564A49">
        <w:rPr>
          <w:sz w:val="20"/>
          <w:lang w:val="en-US"/>
        </w:rPr>
        <w:tab/>
      </w:r>
      <w:r w:rsidR="003B4A7A" w:rsidRPr="00564A49">
        <w:rPr>
          <w:sz w:val="20"/>
          <w:lang w:val="en-US"/>
        </w:rPr>
        <w:tab/>
      </w:r>
      <w:r w:rsidR="003B4A7A" w:rsidRPr="00564A49">
        <w:rPr>
          <w:sz w:val="20"/>
          <w:lang w:val="en-US"/>
        </w:rPr>
        <w:tab/>
      </w:r>
      <w:r w:rsidRPr="00564A49">
        <w:rPr>
          <w:sz w:val="20"/>
          <w:lang w:val="en-US"/>
        </w:rPr>
        <w:t xml:space="preserve">RefPicSetInterLayer0[ NumActiveRefLayerPics0 ] = </w:t>
      </w:r>
      <w:r w:rsidR="002925C3" w:rsidRPr="00564A49">
        <w:rPr>
          <w:sz w:val="20"/>
          <w:lang w:val="en-US"/>
        </w:rPr>
        <w:t>ilRef</w:t>
      </w:r>
      <w:r w:rsidRPr="00564A49">
        <w:rPr>
          <w:sz w:val="20"/>
          <w:lang w:val="en-US"/>
        </w:rPr>
        <w:t>Pic</w:t>
      </w:r>
      <w:r w:rsidRPr="00564A49">
        <w:rPr>
          <w:sz w:val="20"/>
          <w:lang w:val="en-US"/>
        </w:rPr>
        <w:br/>
      </w:r>
      <w:r w:rsidRPr="00564A49">
        <w:rPr>
          <w:sz w:val="20"/>
          <w:lang w:val="en-US"/>
        </w:rPr>
        <w:lastRenderedPageBreak/>
        <w:tab/>
      </w:r>
      <w:r w:rsidRPr="00564A49">
        <w:rPr>
          <w:sz w:val="20"/>
          <w:lang w:val="en-US"/>
        </w:rPr>
        <w:tab/>
      </w:r>
      <w:r w:rsidR="003B4A7A" w:rsidRPr="00564A49">
        <w:rPr>
          <w:sz w:val="20"/>
          <w:lang w:val="en-US"/>
        </w:rPr>
        <w:tab/>
      </w:r>
      <w:r w:rsidRPr="00564A49">
        <w:rPr>
          <w:sz w:val="20"/>
          <w:lang w:val="en-US"/>
        </w:rPr>
        <w:t>RefPicSetInterLayer0[ NumActiveRefLayerPics0++ ] is marked as "used for long-term reference"</w:t>
      </w:r>
      <w:r w:rsidRPr="00564A49">
        <w:rPr>
          <w:sz w:val="20"/>
          <w:lang w:val="en-US"/>
        </w:rPr>
        <w:br/>
      </w:r>
      <w:r w:rsidRPr="00564A49">
        <w:rPr>
          <w:sz w:val="20"/>
          <w:lang w:val="en-US"/>
        </w:rPr>
        <w:tab/>
      </w:r>
      <w:r w:rsidRPr="00564A49">
        <w:rPr>
          <w:sz w:val="20"/>
          <w:lang w:val="en-US"/>
        </w:rPr>
        <w:tab/>
        <w:t>}</w:t>
      </w:r>
      <w:r w:rsidR="005F252F" w:rsidRPr="00564A49">
        <w:rPr>
          <w:sz w:val="20"/>
          <w:lang w:val="en-US"/>
        </w:rPr>
        <w:t xml:space="preserve"> else {</w:t>
      </w:r>
      <w:r w:rsidR="005F252F" w:rsidRPr="00564A49">
        <w:rPr>
          <w:sz w:val="20"/>
          <w:lang w:val="en-US"/>
        </w:rPr>
        <w:br/>
      </w:r>
      <w:r w:rsidR="005F252F" w:rsidRPr="00564A49">
        <w:rPr>
          <w:sz w:val="20"/>
          <w:lang w:val="en-US"/>
        </w:rPr>
        <w:tab/>
      </w:r>
      <w:r w:rsidR="005F252F" w:rsidRPr="00564A49">
        <w:rPr>
          <w:sz w:val="20"/>
          <w:lang w:val="en-US"/>
        </w:rPr>
        <w:tab/>
      </w:r>
      <w:r w:rsidR="005F252F" w:rsidRPr="00564A49">
        <w:rPr>
          <w:sz w:val="20"/>
          <w:lang w:val="en-US"/>
        </w:rPr>
        <w:tab/>
        <w:t xml:space="preserve">RefPicSetInterLayer1[ NumActiveRefLayerPics1 ] = </w:t>
      </w:r>
      <w:r w:rsidR="002925C3" w:rsidRPr="00564A49">
        <w:rPr>
          <w:sz w:val="20"/>
          <w:lang w:val="en-US"/>
        </w:rPr>
        <w:t>ilRef</w:t>
      </w:r>
      <w:r w:rsidR="00B55E6A" w:rsidRPr="00564A49">
        <w:rPr>
          <w:sz w:val="20"/>
          <w:lang w:val="en-US"/>
        </w:rPr>
        <w:t>Pic</w:t>
      </w:r>
      <w:r w:rsidR="005F252F" w:rsidRPr="00564A49">
        <w:rPr>
          <w:sz w:val="20"/>
          <w:lang w:val="en-US"/>
        </w:rPr>
        <w:br/>
      </w:r>
      <w:r w:rsidR="005F252F" w:rsidRPr="00564A49">
        <w:rPr>
          <w:sz w:val="20"/>
          <w:lang w:val="en-US"/>
        </w:rPr>
        <w:tab/>
      </w:r>
      <w:r w:rsidR="005F252F" w:rsidRPr="00564A49">
        <w:rPr>
          <w:sz w:val="20"/>
          <w:lang w:val="en-US"/>
        </w:rPr>
        <w:tab/>
      </w:r>
      <w:r w:rsidR="005F252F" w:rsidRPr="00564A49">
        <w:rPr>
          <w:sz w:val="20"/>
          <w:lang w:val="en-US"/>
        </w:rPr>
        <w:tab/>
        <w:t>RefPicSetInterLayer1[ NumActiveRefLayerPics1++ ] is marked as "used for long-term reference"</w:t>
      </w:r>
      <w:r w:rsidRPr="00564A49">
        <w:rPr>
          <w:sz w:val="20"/>
          <w:lang w:val="en-US"/>
        </w:rPr>
        <w:br/>
      </w:r>
      <w:r w:rsidR="00B55E6A" w:rsidRPr="00564A49">
        <w:rPr>
          <w:sz w:val="20"/>
          <w:lang w:val="en-US"/>
        </w:rPr>
        <w:tab/>
      </w:r>
      <w:r w:rsidR="00B55E6A" w:rsidRPr="00564A49">
        <w:rPr>
          <w:sz w:val="20"/>
          <w:lang w:val="en-US"/>
        </w:rPr>
        <w:tab/>
        <w:t>}</w:t>
      </w:r>
      <w:r w:rsidR="00B55E6A" w:rsidRPr="00564A49">
        <w:rPr>
          <w:sz w:val="20"/>
          <w:lang w:val="en-US"/>
        </w:rPr>
        <w:br/>
      </w:r>
      <w:r w:rsidRPr="00564A49">
        <w:rPr>
          <w:sz w:val="20"/>
          <w:lang w:val="en-US"/>
        </w:rPr>
        <w:tab/>
        <w:t>} else</w:t>
      </w:r>
      <w:r w:rsidR="008D78BF" w:rsidRPr="00564A49">
        <w:rPr>
          <w:sz w:val="20"/>
          <w:lang w:val="en-US"/>
        </w:rPr>
        <w:t xml:space="preserve"> {</w:t>
      </w:r>
      <w:r w:rsidRPr="00564A49">
        <w:rPr>
          <w:sz w:val="20"/>
          <w:lang w:val="en-US"/>
        </w:rPr>
        <w:br/>
      </w:r>
      <w:r w:rsidRPr="00564A49">
        <w:rPr>
          <w:sz w:val="20"/>
          <w:lang w:val="en-US"/>
        </w:rPr>
        <w:tab/>
      </w:r>
      <w:r w:rsidRPr="00564A49">
        <w:rPr>
          <w:sz w:val="20"/>
          <w:lang w:val="en-US"/>
        </w:rPr>
        <w:tab/>
      </w:r>
      <w:r w:rsidR="008D78BF" w:rsidRPr="00564A49">
        <w:rPr>
          <w:sz w:val="20"/>
          <w:lang w:val="en-US"/>
        </w:rPr>
        <w:t>if( refPicSet0Flag )</w:t>
      </w:r>
      <w:r w:rsidR="008D78BF" w:rsidRPr="00564A49">
        <w:rPr>
          <w:sz w:val="20"/>
          <w:lang w:val="en-US"/>
        </w:rPr>
        <w:br/>
      </w:r>
      <w:r w:rsidR="008D78BF" w:rsidRPr="00564A49">
        <w:rPr>
          <w:sz w:val="20"/>
          <w:lang w:val="en-US"/>
        </w:rPr>
        <w:tab/>
      </w:r>
      <w:r w:rsidR="008D78BF" w:rsidRPr="00564A49">
        <w:rPr>
          <w:sz w:val="20"/>
          <w:lang w:val="en-US"/>
        </w:rPr>
        <w:tab/>
      </w:r>
      <w:r w:rsidR="008D78BF" w:rsidRPr="00564A49">
        <w:rPr>
          <w:sz w:val="20"/>
          <w:lang w:val="en-US"/>
        </w:rPr>
        <w:tab/>
      </w:r>
      <w:r w:rsidRPr="00564A49">
        <w:rPr>
          <w:sz w:val="20"/>
          <w:lang w:val="en-US"/>
        </w:rPr>
        <w:t>RefPicSetInterLayer0[ NumActiveRefLayerPics0++ ] = "no reference picture"</w:t>
      </w:r>
      <w:r w:rsidR="008D78BF" w:rsidRPr="00564A49">
        <w:rPr>
          <w:sz w:val="20"/>
          <w:lang w:val="en-US"/>
        </w:rPr>
        <w:br/>
      </w:r>
      <w:r w:rsidR="008D78BF" w:rsidRPr="00564A49">
        <w:rPr>
          <w:sz w:val="20"/>
          <w:lang w:val="en-US"/>
        </w:rPr>
        <w:tab/>
      </w:r>
      <w:r w:rsidR="008D78BF" w:rsidRPr="00564A49">
        <w:rPr>
          <w:sz w:val="20"/>
          <w:lang w:val="en-US"/>
        </w:rPr>
        <w:tab/>
        <w:t>else</w:t>
      </w:r>
      <w:r w:rsidR="008D78BF" w:rsidRPr="00564A49">
        <w:rPr>
          <w:sz w:val="20"/>
          <w:lang w:val="en-US"/>
        </w:rPr>
        <w:br/>
      </w:r>
      <w:r w:rsidR="008D78BF" w:rsidRPr="00564A49">
        <w:rPr>
          <w:sz w:val="20"/>
          <w:lang w:val="en-US"/>
        </w:rPr>
        <w:tab/>
      </w:r>
      <w:r w:rsidR="008D78BF" w:rsidRPr="00564A49">
        <w:rPr>
          <w:sz w:val="20"/>
          <w:lang w:val="en-US"/>
        </w:rPr>
        <w:tab/>
      </w:r>
      <w:r w:rsidR="008D78BF" w:rsidRPr="00564A49">
        <w:rPr>
          <w:sz w:val="20"/>
          <w:lang w:val="en-US"/>
        </w:rPr>
        <w:tab/>
      </w:r>
      <w:r w:rsidR="008D78BF" w:rsidRPr="00564A49">
        <w:rPr>
          <w:sz w:val="20"/>
        </w:rPr>
        <w:t>RefPicSetInterLayer1[ NumActiveRefLayerPics1++ ] = "no reference picture"</w:t>
      </w:r>
      <w:r w:rsidR="00EB53FC" w:rsidRPr="00564A49">
        <w:rPr>
          <w:sz w:val="20"/>
        </w:rPr>
        <w:br/>
      </w:r>
      <w:r w:rsidR="00EB53FC" w:rsidRPr="00564A49">
        <w:rPr>
          <w:sz w:val="20"/>
        </w:rPr>
        <w:tab/>
        <w:t>}</w:t>
      </w:r>
      <w:r w:rsidRPr="00564A49">
        <w:rPr>
          <w:sz w:val="20"/>
          <w:lang w:val="en-US"/>
        </w:rPr>
        <w:br/>
        <w:t>}</w:t>
      </w:r>
    </w:p>
    <w:p w:rsidR="002B1006" w:rsidRPr="00564A49" w:rsidRDefault="002B1006" w:rsidP="002B1006">
      <w:pPr>
        <w:pStyle w:val="3N"/>
        <w:rPr>
          <w:lang w:val="en-CA"/>
        </w:rPr>
      </w:pPr>
      <w:bookmarkStart w:id="1831" w:name="_Ref346872782"/>
      <w:bookmarkStart w:id="1832" w:name="_Ref346528291"/>
      <w:r w:rsidRPr="00564A49">
        <w:rPr>
          <w:lang w:val="en-CA"/>
        </w:rPr>
        <w:t>There shall be no entry equal to "no reference picture" in RefPicSetInterLayer</w:t>
      </w:r>
      <w:r w:rsidR="00F760C8" w:rsidRPr="00564A49">
        <w:rPr>
          <w:lang w:val="en-CA"/>
        </w:rPr>
        <w:t xml:space="preserve">0 </w:t>
      </w:r>
      <w:r w:rsidR="00F760C8" w:rsidRPr="00564A49">
        <w:rPr>
          <w:lang w:val="en-US"/>
        </w:rPr>
        <w:t>or RefPicSetInterLayer1</w:t>
      </w:r>
      <w:r w:rsidRPr="00564A49">
        <w:rPr>
          <w:lang w:val="en-CA"/>
        </w:rPr>
        <w:t>.</w:t>
      </w:r>
    </w:p>
    <w:p w:rsidR="00651D06" w:rsidRPr="00564A49" w:rsidRDefault="00651D06" w:rsidP="002B1006">
      <w:pPr>
        <w:pStyle w:val="3N"/>
        <w:rPr>
          <w:lang w:val="en-CA"/>
        </w:rPr>
      </w:pPr>
      <w:r w:rsidRPr="00564A49">
        <w:rPr>
          <w:lang w:val="en-US"/>
        </w:rPr>
        <w:t>There shall be no picture that has discardable_flag equal to 1 in RefPicSetInterLayer0 or RefPicSetInterLayer1.</w:t>
      </w:r>
    </w:p>
    <w:p w:rsidR="003F6962" w:rsidRPr="00564A49" w:rsidRDefault="003F6962" w:rsidP="003F6962">
      <w:pPr>
        <w:pStyle w:val="3N"/>
        <w:ind w:left="403"/>
        <w:rPr>
          <w:sz w:val="18"/>
          <w:szCs w:val="18"/>
          <w:lang w:val="en-US"/>
        </w:rPr>
      </w:pPr>
      <w:r w:rsidRPr="00564A49">
        <w:rPr>
          <w:sz w:val="18"/>
          <w:szCs w:val="18"/>
          <w:lang w:val="en-US" w:eastAsia="zh-CN"/>
        </w:rPr>
        <w:t>NOTE</w:t>
      </w:r>
      <w:r w:rsidR="005773D9" w:rsidRPr="00564A49">
        <w:rPr>
          <w:sz w:val="18"/>
          <w:szCs w:val="18"/>
          <w:lang w:val="en-US" w:eastAsia="zh-CN"/>
        </w:rPr>
        <w:t> </w:t>
      </w:r>
      <w:r w:rsidR="005773D9" w:rsidRPr="00564A49">
        <w:rPr>
          <w:sz w:val="18"/>
          <w:szCs w:val="18"/>
          <w:lang w:val="en-US"/>
        </w:rPr>
        <w:fldChar w:fldCharType="begin" w:fldLock="1"/>
      </w:r>
      <w:r w:rsidR="005773D9" w:rsidRPr="00564A49">
        <w:rPr>
          <w:sz w:val="18"/>
          <w:szCs w:val="18"/>
          <w:lang w:val="en-US"/>
        </w:rPr>
        <w:instrText xml:space="preserve"> SEQ NoteCounter \r 1 \* MERGEFORMAT </w:instrText>
      </w:r>
      <w:r w:rsidR="005773D9" w:rsidRPr="00564A49">
        <w:rPr>
          <w:sz w:val="18"/>
          <w:szCs w:val="18"/>
          <w:lang w:val="en-US"/>
        </w:rPr>
        <w:fldChar w:fldCharType="separate"/>
      </w:r>
      <w:r w:rsidR="005773D9" w:rsidRPr="00564A49">
        <w:rPr>
          <w:noProof/>
          <w:sz w:val="18"/>
          <w:szCs w:val="18"/>
          <w:lang w:val="en-US"/>
        </w:rPr>
        <w:t>1</w:t>
      </w:r>
      <w:r w:rsidR="005773D9" w:rsidRPr="00564A49">
        <w:rPr>
          <w:sz w:val="18"/>
          <w:szCs w:val="18"/>
          <w:lang w:val="en-US"/>
        </w:rPr>
        <w:fldChar w:fldCharType="end"/>
      </w:r>
      <w:r w:rsidRPr="00564A49">
        <w:rPr>
          <w:sz w:val="18"/>
          <w:szCs w:val="18"/>
          <w:lang w:val="en-US"/>
        </w:rPr>
        <w:t> </w:t>
      </w:r>
      <w:r w:rsidRPr="00564A49">
        <w:rPr>
          <w:sz w:val="18"/>
          <w:szCs w:val="18"/>
          <w:lang w:val="en-US" w:eastAsia="zh-CN"/>
        </w:rPr>
        <w:t>– </w:t>
      </w:r>
      <w:r w:rsidR="002B4E97" w:rsidRPr="00564A49">
        <w:rPr>
          <w:szCs w:val="22"/>
          <w:lang w:val="en-US"/>
        </w:rPr>
        <w:t>For</w:t>
      </w:r>
      <w:r w:rsidRPr="00564A49">
        <w:rPr>
          <w:szCs w:val="22"/>
          <w:lang w:val="en-US"/>
        </w:rPr>
        <w:t xml:space="preserve"> </w:t>
      </w:r>
      <w:r w:rsidR="002B4E97" w:rsidRPr="00564A49">
        <w:rPr>
          <w:szCs w:val="22"/>
          <w:lang w:val="en-US"/>
        </w:rPr>
        <w:t>the profiles defined in Annex H</w:t>
      </w:r>
      <w:r w:rsidRPr="00564A49">
        <w:rPr>
          <w:szCs w:val="22"/>
          <w:lang w:val="en-US"/>
        </w:rPr>
        <w:t>, RefPicSetInterLayer1 is always empty since the value of ViewId[ i ] is equal to zero for all layers</w:t>
      </w:r>
      <w:r w:rsidRPr="00564A49">
        <w:rPr>
          <w:sz w:val="18"/>
          <w:szCs w:val="18"/>
          <w:lang w:val="en-US" w:eastAsia="de-DE"/>
        </w:rPr>
        <w:t>.</w:t>
      </w:r>
    </w:p>
    <w:p w:rsidR="00B457EF" w:rsidRPr="00564A49" w:rsidRDefault="00B457EF" w:rsidP="002B1006">
      <w:pPr>
        <w:pStyle w:val="3N"/>
        <w:rPr>
          <w:lang w:eastAsia="ko-KR"/>
        </w:rPr>
      </w:pPr>
      <w:r w:rsidRPr="00564A49">
        <w:t xml:space="preserve">If the current picture is a RADL picture, there shall be no entry in the </w:t>
      </w:r>
      <w:r w:rsidRPr="00564A49">
        <w:rPr>
          <w:lang w:eastAsia="ko-KR"/>
        </w:rPr>
        <w:t>RefPicSetInterLayer</w:t>
      </w:r>
      <w:r w:rsidR="00704F8A" w:rsidRPr="00564A49">
        <w:rPr>
          <w:lang w:eastAsia="ko-KR"/>
        </w:rPr>
        <w:t>0 or RefPicSetInterLayer1</w:t>
      </w:r>
      <w:r w:rsidRPr="00564A49">
        <w:rPr>
          <w:lang w:eastAsia="ko-KR"/>
        </w:rPr>
        <w:t xml:space="preserve"> that is a RASL picture. </w:t>
      </w:r>
    </w:p>
    <w:p w:rsidR="00704F8A" w:rsidRPr="00564A49" w:rsidRDefault="00704F8A" w:rsidP="00704F8A">
      <w:pPr>
        <w:pStyle w:val="3N"/>
        <w:ind w:left="403"/>
        <w:rPr>
          <w:sz w:val="18"/>
          <w:szCs w:val="18"/>
          <w:lang w:val="en-US"/>
        </w:rPr>
      </w:pPr>
      <w:r w:rsidRPr="00564A49">
        <w:rPr>
          <w:sz w:val="18"/>
          <w:szCs w:val="18"/>
          <w:lang w:val="en-US" w:eastAsia="zh-CN"/>
        </w:rPr>
        <w:t>NOTE</w:t>
      </w:r>
      <w:r w:rsidRPr="00564A49">
        <w:rPr>
          <w:sz w:val="18"/>
          <w:szCs w:val="18"/>
          <w:lang w:val="en-US"/>
        </w:rPr>
        <w:t> </w:t>
      </w:r>
      <w:r w:rsidR="005773D9" w:rsidRPr="00564A49">
        <w:rPr>
          <w:sz w:val="18"/>
          <w:szCs w:val="18"/>
          <w:lang w:val="en-US"/>
        </w:rPr>
        <w:fldChar w:fldCharType="begin" w:fldLock="1"/>
      </w:r>
      <w:r w:rsidR="005773D9" w:rsidRPr="00564A49">
        <w:rPr>
          <w:sz w:val="18"/>
          <w:szCs w:val="18"/>
          <w:lang w:val="en-US"/>
        </w:rPr>
        <w:instrText xml:space="preserve"> SEQ NoteCounter \* MERGEFORMAT </w:instrText>
      </w:r>
      <w:r w:rsidR="005773D9" w:rsidRPr="00564A49">
        <w:rPr>
          <w:sz w:val="18"/>
          <w:szCs w:val="18"/>
          <w:lang w:val="en-US"/>
        </w:rPr>
        <w:fldChar w:fldCharType="separate"/>
      </w:r>
      <w:r w:rsidR="005773D9" w:rsidRPr="00564A49">
        <w:rPr>
          <w:noProof/>
          <w:sz w:val="18"/>
          <w:szCs w:val="18"/>
          <w:lang w:val="en-US"/>
        </w:rPr>
        <w:t>2</w:t>
      </w:r>
      <w:r w:rsidR="005773D9" w:rsidRPr="00564A49">
        <w:rPr>
          <w:sz w:val="18"/>
          <w:szCs w:val="18"/>
          <w:lang w:val="en-US"/>
        </w:rPr>
        <w:fldChar w:fldCharType="end"/>
      </w:r>
      <w:r w:rsidR="005773D9" w:rsidRPr="00564A49">
        <w:rPr>
          <w:sz w:val="18"/>
          <w:szCs w:val="18"/>
          <w:lang w:val="en-US"/>
        </w:rPr>
        <w:t> </w:t>
      </w:r>
      <w:r w:rsidRPr="00564A49">
        <w:rPr>
          <w:sz w:val="18"/>
          <w:szCs w:val="18"/>
          <w:lang w:val="en-US" w:eastAsia="zh-CN"/>
        </w:rPr>
        <w:t>– </w:t>
      </w:r>
      <w:r w:rsidRPr="00564A49">
        <w:rPr>
          <w:sz w:val="18"/>
          <w:szCs w:val="18"/>
          <w:lang w:val="en-US" w:eastAsia="de-DE"/>
        </w:rPr>
        <w:t>An access unit may contain both RASL and RADL pictures.</w:t>
      </w:r>
    </w:p>
    <w:p w:rsidR="00153FC4" w:rsidRPr="00564A49" w:rsidRDefault="0060070E" w:rsidP="00CA7539">
      <w:pPr>
        <w:pStyle w:val="Annex4"/>
      </w:pPr>
      <w:bookmarkStart w:id="1833" w:name="_Ref355956155"/>
      <w:bookmarkStart w:id="1834" w:name="_Toc357439319"/>
      <w:bookmarkStart w:id="1835" w:name="_Toc356824345"/>
      <w:bookmarkStart w:id="1836" w:name="_Toc356148146"/>
      <w:bookmarkStart w:id="1837" w:name="_Toc348629463"/>
      <w:bookmarkStart w:id="1838" w:name="_Toc351367694"/>
      <w:bookmarkStart w:id="1839" w:name="_Toc378026246"/>
      <w:r w:rsidRPr="00564A49">
        <w:t>Marking</w:t>
      </w:r>
      <w:r w:rsidR="00153FC4" w:rsidRPr="00564A49">
        <w:t xml:space="preserve"> process for ending the decoding of a coded picture with nuh_layer_id greater than 0</w:t>
      </w:r>
      <w:bookmarkEnd w:id="1831"/>
      <w:bookmarkEnd w:id="1833"/>
      <w:bookmarkEnd w:id="1834"/>
      <w:bookmarkEnd w:id="1835"/>
      <w:bookmarkEnd w:id="1836"/>
      <w:bookmarkEnd w:id="1837"/>
      <w:bookmarkEnd w:id="1838"/>
      <w:bookmarkEnd w:id="1839"/>
    </w:p>
    <w:p w:rsidR="00376730" w:rsidRPr="00564A49" w:rsidRDefault="00376730" w:rsidP="00376730">
      <w:pPr>
        <w:pStyle w:val="3N"/>
        <w:rPr>
          <w:lang w:val="en-CA"/>
        </w:rPr>
      </w:pPr>
      <w:r w:rsidRPr="00564A49">
        <w:rPr>
          <w:lang w:val="en-CA"/>
        </w:rPr>
        <w:t>Output of this process is:</w:t>
      </w:r>
    </w:p>
    <w:p w:rsidR="00376730" w:rsidRPr="00564A49" w:rsidRDefault="00376730" w:rsidP="00376730">
      <w:pPr>
        <w:pStyle w:val="3N"/>
        <w:rPr>
          <w:lang w:val="en-CA"/>
        </w:rPr>
      </w:pPr>
      <w:r w:rsidRPr="00564A49">
        <w:rPr>
          <w:lang w:val="en-CA"/>
        </w:rPr>
        <w:t>–</w:t>
      </w:r>
      <w:r w:rsidRPr="00564A49">
        <w:rPr>
          <w:lang w:val="en-CA"/>
        </w:rPr>
        <w:tab/>
      </w:r>
      <w:r w:rsidR="00E006F1" w:rsidRPr="00564A49">
        <w:rPr>
          <w:lang w:val="en-CA"/>
        </w:rPr>
        <w:t xml:space="preserve">a potentially </w:t>
      </w:r>
      <w:r w:rsidRPr="00564A49">
        <w:rPr>
          <w:lang w:val="en-CA"/>
        </w:rPr>
        <w:t>updated marking as "used for short-term reference" for some decoded pictures</w:t>
      </w:r>
      <w:r w:rsidR="00195DB1" w:rsidRPr="00564A49">
        <w:rPr>
          <w:lang w:val="en-CA"/>
        </w:rPr>
        <w:t>.</w:t>
      </w:r>
      <w:r w:rsidRPr="00564A49">
        <w:rPr>
          <w:lang w:val="en-CA"/>
        </w:rPr>
        <w:t xml:space="preserve"> </w:t>
      </w:r>
    </w:p>
    <w:p w:rsidR="00376730" w:rsidRPr="00564A49" w:rsidRDefault="00376730" w:rsidP="00376730">
      <w:pPr>
        <w:pStyle w:val="Equation"/>
        <w:tabs>
          <w:tab w:val="clear" w:pos="794"/>
          <w:tab w:val="clear" w:pos="1588"/>
          <w:tab w:val="left" w:pos="851"/>
          <w:tab w:val="left" w:pos="1134"/>
          <w:tab w:val="left" w:pos="1418"/>
        </w:tabs>
        <w:rPr>
          <w:sz w:val="20"/>
          <w:lang w:val="en-CA"/>
        </w:rPr>
      </w:pPr>
      <w:r w:rsidRPr="00564A49">
        <w:rPr>
          <w:sz w:val="20"/>
          <w:lang w:val="en-CA"/>
        </w:rPr>
        <w:t>The following applies.</w:t>
      </w:r>
    </w:p>
    <w:p w:rsidR="00153FC4" w:rsidRPr="00564A49" w:rsidRDefault="00153FC4" w:rsidP="00153FC4">
      <w:pPr>
        <w:pStyle w:val="Equation"/>
        <w:tabs>
          <w:tab w:val="clear" w:pos="794"/>
          <w:tab w:val="clear" w:pos="1588"/>
          <w:tab w:val="left" w:pos="851"/>
          <w:tab w:val="left" w:pos="1134"/>
          <w:tab w:val="left" w:pos="1418"/>
        </w:tabs>
        <w:ind w:left="567"/>
        <w:rPr>
          <w:sz w:val="20"/>
          <w:lang w:val="en-CA"/>
        </w:rPr>
      </w:pPr>
      <w:r w:rsidRPr="00564A49">
        <w:rPr>
          <w:sz w:val="20"/>
          <w:lang w:val="en-CA"/>
        </w:rPr>
        <w:t xml:space="preserve">for( i = 0; i &lt; </w:t>
      </w:r>
      <w:r w:rsidR="00E7010C" w:rsidRPr="00564A49">
        <w:rPr>
          <w:sz w:val="20"/>
          <w:lang w:val="en-CA"/>
        </w:rPr>
        <w:t xml:space="preserve"> </w:t>
      </w:r>
      <w:r w:rsidR="00265FD0" w:rsidRPr="00564A49">
        <w:rPr>
          <w:sz w:val="20"/>
          <w:szCs w:val="20"/>
          <w:lang w:eastAsia="ko-KR"/>
        </w:rPr>
        <w:t>NumActiveRefLayerPics</w:t>
      </w:r>
      <w:r w:rsidR="001C4402" w:rsidRPr="00564A49">
        <w:rPr>
          <w:sz w:val="20"/>
          <w:szCs w:val="20"/>
          <w:lang w:eastAsia="ko-KR"/>
        </w:rPr>
        <w:t>0</w:t>
      </w:r>
      <w:r w:rsidRPr="00564A49">
        <w:rPr>
          <w:sz w:val="20"/>
          <w:lang w:val="en-CA"/>
        </w:rPr>
        <w:t xml:space="preserve">; i++ ) </w:t>
      </w:r>
      <w:r w:rsidRPr="00564A49">
        <w:rPr>
          <w:sz w:val="20"/>
          <w:lang w:val="en-CA"/>
        </w:rPr>
        <w:br/>
      </w:r>
      <w:r w:rsidRPr="00564A49">
        <w:rPr>
          <w:sz w:val="20"/>
          <w:lang w:val="en-CA"/>
        </w:rPr>
        <w:tab/>
        <w:t>RefPicSetInterLayer</w:t>
      </w:r>
      <w:r w:rsidR="001C4402" w:rsidRPr="00564A49">
        <w:rPr>
          <w:sz w:val="20"/>
          <w:lang w:val="en-CA"/>
        </w:rPr>
        <w:t>0</w:t>
      </w:r>
      <w:r w:rsidRPr="00564A49">
        <w:rPr>
          <w:sz w:val="20"/>
          <w:lang w:val="en-CA"/>
        </w:rPr>
        <w:t>[ i ] is marked as "used for short-term reference"</w:t>
      </w:r>
      <w:r w:rsidR="00E7010C" w:rsidRPr="00564A49">
        <w:rPr>
          <w:sz w:val="20"/>
          <w:lang w:val="en-CA"/>
        </w:rPr>
        <w:t xml:space="preserve"> </w:t>
      </w:r>
    </w:p>
    <w:p w:rsidR="001C4402" w:rsidRPr="00564A49" w:rsidRDefault="001C4402" w:rsidP="001C4402">
      <w:pPr>
        <w:pStyle w:val="Equation"/>
        <w:tabs>
          <w:tab w:val="clear" w:pos="794"/>
          <w:tab w:val="clear" w:pos="1588"/>
          <w:tab w:val="left" w:pos="851"/>
          <w:tab w:val="left" w:pos="1134"/>
          <w:tab w:val="left" w:pos="1418"/>
        </w:tabs>
        <w:ind w:left="567"/>
        <w:rPr>
          <w:sz w:val="20"/>
          <w:szCs w:val="20"/>
          <w:lang w:val="en-US"/>
        </w:rPr>
      </w:pPr>
      <w:r w:rsidRPr="00564A49">
        <w:rPr>
          <w:sz w:val="20"/>
          <w:szCs w:val="20"/>
          <w:lang w:val="en-US"/>
        </w:rPr>
        <w:t xml:space="preserve">for( i = 0; i &lt;  </w:t>
      </w:r>
      <w:r w:rsidRPr="00564A49">
        <w:rPr>
          <w:sz w:val="20"/>
          <w:szCs w:val="20"/>
          <w:lang w:val="en-US" w:eastAsia="ko-KR"/>
        </w:rPr>
        <w:t>NumActiveRefLayerPics1</w:t>
      </w:r>
      <w:r w:rsidRPr="00564A49">
        <w:rPr>
          <w:sz w:val="20"/>
          <w:szCs w:val="20"/>
          <w:lang w:val="en-US"/>
        </w:rPr>
        <w:t>; i++ )</w:t>
      </w:r>
      <w:r w:rsidRPr="00564A49">
        <w:rPr>
          <w:sz w:val="20"/>
          <w:szCs w:val="20"/>
          <w:lang w:val="en-US"/>
        </w:rPr>
        <w:br/>
      </w:r>
      <w:r w:rsidRPr="00564A49">
        <w:rPr>
          <w:sz w:val="20"/>
          <w:szCs w:val="20"/>
          <w:lang w:val="en-US"/>
        </w:rPr>
        <w:tab/>
        <w:t>RefPicSetInterLayer1[ i ] is marked as "used for short-term reference"</w:t>
      </w:r>
    </w:p>
    <w:p w:rsidR="00EA1617" w:rsidRPr="00564A49" w:rsidRDefault="00EA1617" w:rsidP="00EA1617">
      <w:pPr>
        <w:pStyle w:val="Annex4"/>
      </w:pPr>
      <w:bookmarkStart w:id="1840" w:name="_Ref371062231"/>
      <w:bookmarkStart w:id="1841" w:name="_Ref371062289"/>
      <w:bookmarkStart w:id="1842" w:name="_Ref371062302"/>
      <w:bookmarkStart w:id="1843" w:name="_Ref371072921"/>
      <w:bookmarkStart w:id="1844" w:name="_Toc378026247"/>
      <w:bookmarkStart w:id="1845" w:name="_Toc357439320"/>
      <w:bookmarkStart w:id="1846" w:name="_Toc356824346"/>
      <w:r w:rsidRPr="00564A49">
        <w:t>Resampling process for inter</w:t>
      </w:r>
      <w:r w:rsidR="00764BB2" w:rsidRPr="00564A49">
        <w:t>-</w:t>
      </w:r>
      <w:r w:rsidRPr="00564A49">
        <w:t>layer reference pictures</w:t>
      </w:r>
      <w:bookmarkEnd w:id="1840"/>
      <w:bookmarkEnd w:id="1841"/>
      <w:bookmarkEnd w:id="1842"/>
      <w:bookmarkEnd w:id="1843"/>
      <w:bookmarkEnd w:id="1844"/>
    </w:p>
    <w:p w:rsidR="006636F6" w:rsidRPr="00564A49" w:rsidRDefault="00EA1617" w:rsidP="00504B15">
      <w:pPr>
        <w:rPr>
          <w:noProof/>
          <w:lang w:eastAsia="ko-KR"/>
        </w:rPr>
      </w:pPr>
      <w:r w:rsidRPr="00564A49">
        <w:rPr>
          <w:noProof/>
          <w:lang w:eastAsia="ko-KR"/>
        </w:rPr>
        <w:t>Input</w:t>
      </w:r>
      <w:r w:rsidR="00A54E6F" w:rsidRPr="00564A49">
        <w:rPr>
          <w:noProof/>
          <w:lang w:eastAsia="ko-KR"/>
        </w:rPr>
        <w:t>s</w:t>
      </w:r>
      <w:r w:rsidRPr="00564A49">
        <w:rPr>
          <w:noProof/>
          <w:lang w:eastAsia="ko-KR"/>
        </w:rPr>
        <w:t xml:space="preserve"> to this process </w:t>
      </w:r>
      <w:r w:rsidR="00A54E6F" w:rsidRPr="00564A49">
        <w:rPr>
          <w:noProof/>
          <w:lang w:eastAsia="ko-KR"/>
        </w:rPr>
        <w:t>are</w:t>
      </w:r>
      <w:r w:rsidR="006636F6" w:rsidRPr="00564A49">
        <w:rPr>
          <w:noProof/>
          <w:lang w:eastAsia="ko-KR"/>
        </w:rPr>
        <w:t>:</w:t>
      </w:r>
    </w:p>
    <w:p w:rsidR="006636F6" w:rsidRPr="00564A49" w:rsidRDefault="001A5CE9" w:rsidP="001A5CE9">
      <w:pPr>
        <w:ind w:left="434" w:hanging="434"/>
        <w:rPr>
          <w:noProof/>
        </w:rPr>
      </w:pPr>
      <w:r w:rsidRPr="00564A49">
        <w:rPr>
          <w:noProof/>
        </w:rPr>
        <w:t>–</w:t>
      </w:r>
      <w:r w:rsidRPr="00564A49">
        <w:rPr>
          <w:noProof/>
        </w:rPr>
        <w:tab/>
      </w:r>
      <w:r w:rsidR="00EA1617" w:rsidRPr="00564A49">
        <w:rPr>
          <w:lang w:val="en-CA"/>
        </w:rPr>
        <w:t>a decoded reference layer picture rlPic</w:t>
      </w:r>
      <w:r w:rsidR="00D64D54" w:rsidRPr="00564A49">
        <w:rPr>
          <w:lang w:val="en-CA"/>
        </w:rPr>
        <w:t>,</w:t>
      </w:r>
    </w:p>
    <w:p w:rsidR="0052559F" w:rsidRPr="00564A49" w:rsidRDefault="001A5CE9" w:rsidP="001A5CE9">
      <w:pPr>
        <w:ind w:left="434" w:hanging="434"/>
        <w:rPr>
          <w:noProof/>
        </w:rPr>
      </w:pPr>
      <w:r w:rsidRPr="00564A49">
        <w:rPr>
          <w:noProof/>
        </w:rPr>
        <w:t>–</w:t>
      </w:r>
      <w:r w:rsidRPr="00564A49">
        <w:rPr>
          <w:noProof/>
        </w:rPr>
        <w:tab/>
      </w:r>
      <w:r w:rsidR="006636F6" w:rsidRPr="00564A49">
        <w:rPr>
          <w:lang w:val="en-CA"/>
        </w:rPr>
        <w:t>a</w:t>
      </w:r>
      <w:r w:rsidR="00DA2A67" w:rsidRPr="00564A49">
        <w:rPr>
          <w:lang w:val="en-CA"/>
        </w:rPr>
        <w:t xml:space="preserve"> variable </w:t>
      </w:r>
      <w:r w:rsidR="003F34A9" w:rsidRPr="00564A49">
        <w:rPr>
          <w:lang w:val="en-CA"/>
        </w:rPr>
        <w:t>r</w:t>
      </w:r>
      <w:r w:rsidR="00755D80" w:rsidRPr="00564A49">
        <w:rPr>
          <w:lang w:val="en-CA"/>
        </w:rPr>
        <w:t>L</w:t>
      </w:r>
      <w:r w:rsidR="003F34A9" w:rsidRPr="00564A49">
        <w:rPr>
          <w:lang w:val="en-CA"/>
        </w:rPr>
        <w:t>Id specifies</w:t>
      </w:r>
      <w:r w:rsidR="00D72B8D" w:rsidRPr="00564A49">
        <w:rPr>
          <w:lang w:val="en-CA"/>
        </w:rPr>
        <w:t xml:space="preserve"> the</w:t>
      </w:r>
      <w:r w:rsidR="00743F69" w:rsidRPr="00564A49">
        <w:rPr>
          <w:lang w:val="en-CA"/>
        </w:rPr>
        <w:t xml:space="preserve"> </w:t>
      </w:r>
      <w:r w:rsidR="009110E7" w:rsidRPr="00564A49">
        <w:rPr>
          <w:lang w:val="en-CA"/>
        </w:rPr>
        <w:t>value of nuh_layer_id</w:t>
      </w:r>
      <w:r w:rsidR="003F34A9" w:rsidRPr="00564A49">
        <w:rPr>
          <w:lang w:val="en-CA"/>
        </w:rPr>
        <w:t xml:space="preserve"> of </w:t>
      </w:r>
      <w:r w:rsidR="009110E7" w:rsidRPr="00564A49">
        <w:rPr>
          <w:lang w:val="en-CA"/>
        </w:rPr>
        <w:t xml:space="preserve">the </w:t>
      </w:r>
      <w:r w:rsidR="0052559F" w:rsidRPr="00564A49">
        <w:rPr>
          <w:lang w:val="en-CA"/>
        </w:rPr>
        <w:t xml:space="preserve">reference layer </w:t>
      </w:r>
      <w:r w:rsidR="003F34A9" w:rsidRPr="00564A49">
        <w:rPr>
          <w:lang w:val="en-CA"/>
        </w:rPr>
        <w:t>picture</w:t>
      </w:r>
      <w:r w:rsidR="00EA1617" w:rsidRPr="00564A49">
        <w:rPr>
          <w:lang w:val="en-CA"/>
        </w:rPr>
        <w:t>.</w:t>
      </w:r>
      <w:r w:rsidR="0052559F" w:rsidRPr="00564A49">
        <w:rPr>
          <w:lang w:val="en-CA"/>
        </w:rPr>
        <w:t xml:space="preserve"> </w:t>
      </w:r>
    </w:p>
    <w:p w:rsidR="00EA1617" w:rsidRPr="00564A49" w:rsidRDefault="00EA1617" w:rsidP="00EA1617">
      <w:pPr>
        <w:rPr>
          <w:noProof/>
        </w:rPr>
      </w:pPr>
      <w:r w:rsidRPr="00564A49">
        <w:rPr>
          <w:noProof/>
          <w:lang w:eastAsia="ko-KR"/>
        </w:rPr>
        <w:t>Output of this process is</w:t>
      </w:r>
      <w:r w:rsidRPr="00564A49">
        <w:rPr>
          <w:noProof/>
        </w:rPr>
        <w:tab/>
        <w:t xml:space="preserve">the </w:t>
      </w:r>
      <w:r w:rsidR="002925C3" w:rsidRPr="00564A49">
        <w:rPr>
          <w:noProof/>
        </w:rPr>
        <w:t>inter-</w:t>
      </w:r>
      <w:r w:rsidRPr="00564A49">
        <w:rPr>
          <w:noProof/>
        </w:rPr>
        <w:t xml:space="preserve">layer </w:t>
      </w:r>
      <w:r w:rsidR="002925C3" w:rsidRPr="00564A49">
        <w:rPr>
          <w:noProof/>
        </w:rPr>
        <w:t xml:space="preserve">reference </w:t>
      </w:r>
      <w:r w:rsidRPr="00564A49">
        <w:rPr>
          <w:noProof/>
        </w:rPr>
        <w:t xml:space="preserve">picture </w:t>
      </w:r>
      <w:r w:rsidR="002925C3" w:rsidRPr="00564A49">
        <w:rPr>
          <w:noProof/>
        </w:rPr>
        <w:t>ilRef</w:t>
      </w:r>
      <w:r w:rsidRPr="00564A49">
        <w:rPr>
          <w:noProof/>
        </w:rPr>
        <w:t xml:space="preserve">Pic. </w:t>
      </w:r>
    </w:p>
    <w:p w:rsidR="00EA1617" w:rsidRPr="00564A49" w:rsidRDefault="00EA1617" w:rsidP="00EA1617">
      <w:pPr>
        <w:spacing w:before="120"/>
        <w:rPr>
          <w:noProof/>
        </w:rPr>
      </w:pPr>
      <w:r w:rsidRPr="00564A49">
        <w:rPr>
          <w:noProof/>
        </w:rPr>
        <w:t xml:space="preserve">The variables </w:t>
      </w:r>
      <w:r w:rsidRPr="00564A49">
        <w:rPr>
          <w:noProof/>
          <w:lang w:eastAsia="ko-KR"/>
        </w:rPr>
        <w:t>PicWidth</w:t>
      </w:r>
      <w:r w:rsidR="00A35FF4" w:rsidRPr="00564A49">
        <w:rPr>
          <w:noProof/>
          <w:lang w:eastAsia="ko-KR"/>
        </w:rPr>
        <w:t>InSamplesY</w:t>
      </w:r>
      <w:r w:rsidRPr="00564A49">
        <w:rPr>
          <w:noProof/>
          <w:lang w:eastAsia="ko-KR"/>
        </w:rPr>
        <w:t xml:space="preserve"> </w:t>
      </w:r>
      <w:r w:rsidRPr="00564A49">
        <w:rPr>
          <w:noProof/>
        </w:rPr>
        <w:t xml:space="preserve">and </w:t>
      </w:r>
      <w:r w:rsidRPr="00564A49">
        <w:rPr>
          <w:noProof/>
          <w:lang w:eastAsia="ko-KR"/>
        </w:rPr>
        <w:t>PicHeight</w:t>
      </w:r>
      <w:r w:rsidR="00A35FF4" w:rsidRPr="00564A49">
        <w:rPr>
          <w:noProof/>
          <w:lang w:eastAsia="ko-KR"/>
        </w:rPr>
        <w:t>InSamplesY</w:t>
      </w:r>
      <w:r w:rsidRPr="00564A49">
        <w:rPr>
          <w:noProof/>
          <w:lang w:eastAsia="ko-KR"/>
        </w:rPr>
        <w:t xml:space="preserve"> </w:t>
      </w:r>
      <w:r w:rsidRPr="00564A49">
        <w:rPr>
          <w:noProof/>
        </w:rPr>
        <w:t xml:space="preserve">are set equal to </w:t>
      </w:r>
      <w:r w:rsidRPr="00564A49">
        <w:t>pic_width_in_luma_samples and pic_height_in_luma_samples</w:t>
      </w:r>
      <w:r w:rsidRPr="00564A49">
        <w:rPr>
          <w:noProof/>
        </w:rPr>
        <w:t xml:space="preserve">, respectively. </w:t>
      </w:r>
    </w:p>
    <w:p w:rsidR="001D715C" w:rsidRPr="00564A49" w:rsidRDefault="00EA1617" w:rsidP="00EA161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rPr>
      </w:pPr>
      <w:r w:rsidRPr="00564A49">
        <w:rPr>
          <w:noProof/>
          <w:sz w:val="20"/>
          <w:szCs w:val="20"/>
        </w:rPr>
        <w:t xml:space="preserve">The variables </w:t>
      </w:r>
      <w:r w:rsidRPr="00564A49">
        <w:rPr>
          <w:noProof/>
          <w:sz w:val="20"/>
          <w:szCs w:val="20"/>
          <w:lang w:eastAsia="ko-KR"/>
        </w:rPr>
        <w:t>RefLayerPicWidth</w:t>
      </w:r>
      <w:r w:rsidR="00A35FF4" w:rsidRPr="00564A49">
        <w:rPr>
          <w:noProof/>
          <w:sz w:val="20"/>
          <w:szCs w:val="20"/>
          <w:lang w:eastAsia="ko-KR"/>
        </w:rPr>
        <w:t>InSamplesY</w:t>
      </w:r>
      <w:r w:rsidRPr="00564A49">
        <w:rPr>
          <w:noProof/>
          <w:sz w:val="20"/>
          <w:szCs w:val="20"/>
        </w:rPr>
        <w:t xml:space="preserve"> and </w:t>
      </w:r>
      <w:r w:rsidRPr="00564A49">
        <w:rPr>
          <w:noProof/>
          <w:sz w:val="20"/>
          <w:szCs w:val="20"/>
          <w:lang w:eastAsia="ko-KR"/>
        </w:rPr>
        <w:t>RefLayerPicHeight</w:t>
      </w:r>
      <w:r w:rsidR="001276F3" w:rsidRPr="00564A49">
        <w:rPr>
          <w:noProof/>
          <w:sz w:val="20"/>
          <w:szCs w:val="20"/>
          <w:lang w:eastAsia="ko-KR"/>
        </w:rPr>
        <w:t>InSamplesY</w:t>
      </w:r>
      <w:r w:rsidRPr="00564A49">
        <w:rPr>
          <w:noProof/>
          <w:sz w:val="20"/>
          <w:szCs w:val="20"/>
        </w:rPr>
        <w:t xml:space="preserve"> are set equal to the width and height of the decoded reference layer picture rlPic in units of luma samples, respectively. </w:t>
      </w:r>
      <w:r w:rsidR="001D715C" w:rsidRPr="00564A49">
        <w:rPr>
          <w:noProof/>
          <w:sz w:val="20"/>
          <w:szCs w:val="20"/>
        </w:rPr>
        <w:t xml:space="preserve">The variables </w:t>
      </w:r>
      <w:r w:rsidR="001D715C" w:rsidRPr="00564A49">
        <w:rPr>
          <w:noProof/>
          <w:sz w:val="20"/>
          <w:szCs w:val="20"/>
          <w:lang w:eastAsia="ko-KR"/>
        </w:rPr>
        <w:t>RefLayer</w:t>
      </w:r>
      <w:r w:rsidR="001D715C" w:rsidRPr="00564A49">
        <w:rPr>
          <w:sz w:val="20"/>
          <w:szCs w:val="20"/>
        </w:rPr>
        <w:t>BitDepth</w:t>
      </w:r>
      <w:r w:rsidR="001D715C" w:rsidRPr="00564A49">
        <w:rPr>
          <w:sz w:val="20"/>
          <w:szCs w:val="20"/>
          <w:vertAlign w:val="subscript"/>
        </w:rPr>
        <w:t>Y</w:t>
      </w:r>
      <w:r w:rsidR="001D715C" w:rsidRPr="00564A49">
        <w:rPr>
          <w:noProof/>
          <w:sz w:val="20"/>
          <w:szCs w:val="20"/>
        </w:rPr>
        <w:t xml:space="preserve"> and </w:t>
      </w:r>
      <w:r w:rsidR="001D715C" w:rsidRPr="00564A49">
        <w:rPr>
          <w:noProof/>
          <w:sz w:val="20"/>
          <w:szCs w:val="20"/>
          <w:lang w:eastAsia="ko-KR"/>
        </w:rPr>
        <w:t>RefLayer</w:t>
      </w:r>
      <w:r w:rsidR="001D715C" w:rsidRPr="00564A49">
        <w:rPr>
          <w:sz w:val="20"/>
          <w:szCs w:val="20"/>
        </w:rPr>
        <w:t>BitDepth</w:t>
      </w:r>
      <w:r w:rsidR="001D715C" w:rsidRPr="00564A49">
        <w:rPr>
          <w:sz w:val="20"/>
          <w:szCs w:val="20"/>
          <w:vertAlign w:val="subscript"/>
        </w:rPr>
        <w:t>C</w:t>
      </w:r>
      <w:r w:rsidR="001D715C" w:rsidRPr="00564A49">
        <w:rPr>
          <w:noProof/>
          <w:sz w:val="20"/>
          <w:szCs w:val="20"/>
          <w:lang w:eastAsia="ko-KR"/>
        </w:rPr>
        <w:t xml:space="preserve"> </w:t>
      </w:r>
      <w:r w:rsidR="001D715C" w:rsidRPr="00564A49">
        <w:rPr>
          <w:noProof/>
          <w:sz w:val="20"/>
          <w:szCs w:val="20"/>
        </w:rPr>
        <w:t xml:space="preserve">are set equal to </w:t>
      </w:r>
      <w:r w:rsidR="001D715C" w:rsidRPr="00564A49">
        <w:rPr>
          <w:sz w:val="20"/>
          <w:szCs w:val="20"/>
        </w:rPr>
        <w:t>BitDepth</w:t>
      </w:r>
      <w:r w:rsidR="001D715C" w:rsidRPr="00564A49">
        <w:rPr>
          <w:sz w:val="20"/>
          <w:szCs w:val="20"/>
          <w:vertAlign w:val="subscript"/>
        </w:rPr>
        <w:t>Y</w:t>
      </w:r>
      <w:r w:rsidR="001D715C" w:rsidRPr="00564A49">
        <w:rPr>
          <w:noProof/>
          <w:sz w:val="20"/>
          <w:szCs w:val="20"/>
        </w:rPr>
        <w:t xml:space="preserve"> and </w:t>
      </w:r>
      <w:r w:rsidR="001D715C" w:rsidRPr="00564A49">
        <w:rPr>
          <w:sz w:val="20"/>
          <w:szCs w:val="20"/>
        </w:rPr>
        <w:t>BitDepth</w:t>
      </w:r>
      <w:r w:rsidR="001D715C" w:rsidRPr="00564A49">
        <w:rPr>
          <w:sz w:val="20"/>
          <w:szCs w:val="20"/>
          <w:vertAlign w:val="subscript"/>
        </w:rPr>
        <w:t>C</w:t>
      </w:r>
      <w:r w:rsidR="001D715C" w:rsidRPr="00564A49">
        <w:rPr>
          <w:noProof/>
          <w:sz w:val="20"/>
          <w:szCs w:val="20"/>
        </w:rPr>
        <w:t xml:space="preserve"> of the decoded reference layer picture rlPic</w:t>
      </w:r>
      <w:r w:rsidR="00D01B2A" w:rsidRPr="00564A49">
        <w:rPr>
          <w:noProof/>
          <w:sz w:val="20"/>
          <w:szCs w:val="20"/>
        </w:rPr>
        <w:t>, respectively</w:t>
      </w:r>
      <w:r w:rsidR="001D715C" w:rsidRPr="00564A49">
        <w:rPr>
          <w:noProof/>
          <w:sz w:val="20"/>
          <w:szCs w:val="20"/>
        </w:rPr>
        <w:t xml:space="preserve">. </w:t>
      </w:r>
    </w:p>
    <w:p w:rsidR="00F912E0" w:rsidRPr="00564A49" w:rsidRDefault="00F912E0" w:rsidP="00EA161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rPr>
      </w:pPr>
      <w:r w:rsidRPr="00564A49">
        <w:rPr>
          <w:noProof/>
          <w:sz w:val="20"/>
          <w:szCs w:val="20"/>
        </w:rPr>
        <w:t xml:space="preserve">It is a requirement of bitstream conformance that </w:t>
      </w:r>
      <w:r w:rsidRPr="00564A49">
        <w:rPr>
          <w:noProof/>
          <w:sz w:val="20"/>
          <w:szCs w:val="20"/>
          <w:lang w:eastAsia="ko-KR"/>
        </w:rPr>
        <w:t>RefLayer</w:t>
      </w:r>
      <w:r w:rsidRPr="00564A49">
        <w:rPr>
          <w:sz w:val="20"/>
          <w:szCs w:val="20"/>
        </w:rPr>
        <w:t>BitDepth</w:t>
      </w:r>
      <w:r w:rsidRPr="00564A49">
        <w:rPr>
          <w:sz w:val="20"/>
          <w:szCs w:val="20"/>
          <w:vertAlign w:val="subscript"/>
        </w:rPr>
        <w:t>Y</w:t>
      </w:r>
      <w:r w:rsidRPr="00564A49">
        <w:rPr>
          <w:noProof/>
          <w:sz w:val="20"/>
          <w:szCs w:val="20"/>
        </w:rPr>
        <w:t xml:space="preserve"> shall be </w:t>
      </w:r>
      <w:r w:rsidR="00231D05" w:rsidRPr="00564A49">
        <w:rPr>
          <w:noProof/>
          <w:sz w:val="20"/>
          <w:szCs w:val="20"/>
        </w:rPr>
        <w:t>less</w:t>
      </w:r>
      <w:r w:rsidRPr="00564A49">
        <w:rPr>
          <w:noProof/>
          <w:sz w:val="20"/>
          <w:szCs w:val="20"/>
        </w:rPr>
        <w:t xml:space="preserve"> than or e</w:t>
      </w:r>
      <w:r w:rsidR="00231D05" w:rsidRPr="00564A49">
        <w:rPr>
          <w:noProof/>
          <w:sz w:val="20"/>
          <w:szCs w:val="20"/>
        </w:rPr>
        <w:t>q</w:t>
      </w:r>
      <w:r w:rsidRPr="00564A49">
        <w:rPr>
          <w:noProof/>
          <w:sz w:val="20"/>
          <w:szCs w:val="20"/>
        </w:rPr>
        <w:t xml:space="preserve">ual to </w:t>
      </w:r>
      <w:r w:rsidRPr="00564A49">
        <w:rPr>
          <w:sz w:val="20"/>
          <w:szCs w:val="20"/>
        </w:rPr>
        <w:t>BitDepth</w:t>
      </w:r>
      <w:r w:rsidRPr="00564A49">
        <w:rPr>
          <w:sz w:val="20"/>
          <w:szCs w:val="20"/>
          <w:vertAlign w:val="subscript"/>
        </w:rPr>
        <w:t>Y</w:t>
      </w:r>
      <w:r w:rsidRPr="00564A49">
        <w:rPr>
          <w:noProof/>
          <w:sz w:val="20"/>
          <w:szCs w:val="20"/>
          <w:lang w:eastAsia="ko-KR"/>
        </w:rPr>
        <w:t xml:space="preserve"> and RefLayer</w:t>
      </w:r>
      <w:r w:rsidRPr="00564A49">
        <w:rPr>
          <w:sz w:val="20"/>
          <w:szCs w:val="20"/>
        </w:rPr>
        <w:t>BitDepth</w:t>
      </w:r>
      <w:r w:rsidRPr="00564A49">
        <w:rPr>
          <w:sz w:val="20"/>
          <w:szCs w:val="20"/>
          <w:vertAlign w:val="subscript"/>
        </w:rPr>
        <w:t>C</w:t>
      </w:r>
      <w:r w:rsidRPr="00564A49">
        <w:rPr>
          <w:noProof/>
          <w:sz w:val="20"/>
          <w:szCs w:val="20"/>
        </w:rPr>
        <w:t xml:space="preserve"> shall be </w:t>
      </w:r>
      <w:r w:rsidR="00231D05" w:rsidRPr="00564A49">
        <w:rPr>
          <w:noProof/>
          <w:sz w:val="20"/>
          <w:szCs w:val="20"/>
        </w:rPr>
        <w:t>less</w:t>
      </w:r>
      <w:r w:rsidRPr="00564A49">
        <w:rPr>
          <w:noProof/>
          <w:sz w:val="20"/>
          <w:szCs w:val="20"/>
        </w:rPr>
        <w:t xml:space="preserve"> than or e</w:t>
      </w:r>
      <w:r w:rsidR="00231D05" w:rsidRPr="00564A49">
        <w:rPr>
          <w:noProof/>
          <w:sz w:val="20"/>
          <w:szCs w:val="20"/>
        </w:rPr>
        <w:t>q</w:t>
      </w:r>
      <w:r w:rsidRPr="00564A49">
        <w:rPr>
          <w:noProof/>
          <w:sz w:val="20"/>
          <w:szCs w:val="20"/>
        </w:rPr>
        <w:t xml:space="preserve">ual to </w:t>
      </w:r>
      <w:r w:rsidRPr="00564A49">
        <w:rPr>
          <w:sz w:val="20"/>
          <w:szCs w:val="20"/>
        </w:rPr>
        <w:t>BitDepth</w:t>
      </w:r>
      <w:r w:rsidRPr="00564A49">
        <w:rPr>
          <w:sz w:val="20"/>
          <w:szCs w:val="20"/>
          <w:vertAlign w:val="subscript"/>
        </w:rPr>
        <w:t>C</w:t>
      </w:r>
      <w:r w:rsidRPr="00564A49">
        <w:rPr>
          <w:noProof/>
          <w:sz w:val="20"/>
          <w:szCs w:val="20"/>
        </w:rPr>
        <w:t>.</w:t>
      </w:r>
    </w:p>
    <w:p w:rsidR="00EA1617" w:rsidRPr="00564A49" w:rsidRDefault="00EA1617" w:rsidP="00EA1617">
      <w:pPr>
        <w:spacing w:before="120"/>
        <w:rPr>
          <w:noProof/>
        </w:rPr>
      </w:pPr>
      <w:r w:rsidRPr="00564A49">
        <w:rPr>
          <w:noProof/>
        </w:rPr>
        <w:t xml:space="preserve">The variables PicWidthInSamplesC, PicHeightInSamplesC, RefLayerPicWidthInSamplesC, and RefLayerPicHeightInSamplesC are derived as follows: </w:t>
      </w:r>
    </w:p>
    <w:p w:rsidR="00EA1617" w:rsidRPr="00564A49" w:rsidRDefault="00EA1617" w:rsidP="00C63CF2">
      <w:pPr>
        <w:pStyle w:val="Equation"/>
        <w:spacing w:before="136" w:after="0"/>
        <w:ind w:left="630"/>
        <w:rPr>
          <w:noProof/>
          <w:sz w:val="20"/>
          <w:szCs w:val="20"/>
        </w:rPr>
      </w:pPr>
      <w:r w:rsidRPr="00564A49">
        <w:rPr>
          <w:noProof/>
          <w:sz w:val="20"/>
          <w:szCs w:val="20"/>
        </w:rPr>
        <w:t xml:space="preserve">PicWidthInSamplesC  = </w:t>
      </w:r>
      <w:r w:rsidRPr="00564A49">
        <w:rPr>
          <w:noProof/>
          <w:sz w:val="20"/>
          <w:szCs w:val="20"/>
          <w:lang w:eastAsia="ko-KR"/>
        </w:rPr>
        <w:t>PicWidth</w:t>
      </w:r>
      <w:r w:rsidR="001276F3" w:rsidRPr="00564A49">
        <w:rPr>
          <w:noProof/>
          <w:sz w:val="20"/>
          <w:szCs w:val="20"/>
          <w:lang w:eastAsia="ko-KR"/>
        </w:rPr>
        <w:t>InSamplesY</w:t>
      </w:r>
      <w:r w:rsidRPr="00564A49">
        <w:rPr>
          <w:noProof/>
          <w:sz w:val="20"/>
          <w:szCs w:val="20"/>
          <w:lang w:eastAsia="ko-KR"/>
        </w:rPr>
        <w:t xml:space="preserve"> / subWidthC</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11</w:t>
      </w:r>
      <w:r w:rsidR="0045146C" w:rsidRPr="00564A49">
        <w:rPr>
          <w:noProof/>
          <w:sz w:val="20"/>
          <w:szCs w:val="20"/>
        </w:rPr>
        <w:fldChar w:fldCharType="end"/>
      </w:r>
      <w:r w:rsidRPr="00564A49">
        <w:rPr>
          <w:noProof/>
          <w:sz w:val="20"/>
          <w:szCs w:val="20"/>
          <w:lang w:eastAsia="ko-KR"/>
        </w:rPr>
        <w:t>)</w:t>
      </w:r>
      <w:r w:rsidRPr="00564A49">
        <w:rPr>
          <w:noProof/>
          <w:sz w:val="20"/>
          <w:szCs w:val="20"/>
        </w:rPr>
        <w:br/>
        <w:t xml:space="preserve">PicHeightInSamplesC = </w:t>
      </w:r>
      <w:r w:rsidRPr="00564A49">
        <w:rPr>
          <w:noProof/>
          <w:sz w:val="20"/>
          <w:szCs w:val="20"/>
          <w:lang w:eastAsia="ko-KR"/>
        </w:rPr>
        <w:t>PicHeight</w:t>
      </w:r>
      <w:r w:rsidR="001276F3" w:rsidRPr="00564A49">
        <w:rPr>
          <w:noProof/>
          <w:sz w:val="20"/>
          <w:szCs w:val="20"/>
          <w:lang w:eastAsia="ko-KR"/>
        </w:rPr>
        <w:t>InSamplesY</w:t>
      </w:r>
      <w:r w:rsidRPr="00564A49">
        <w:rPr>
          <w:noProof/>
          <w:sz w:val="20"/>
          <w:szCs w:val="20"/>
          <w:lang w:eastAsia="ko-KR"/>
        </w:rPr>
        <w:t xml:space="preserve"> / subHeightC</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12</w:t>
      </w:r>
      <w:r w:rsidR="0045146C" w:rsidRPr="00564A49">
        <w:rPr>
          <w:noProof/>
          <w:sz w:val="20"/>
          <w:szCs w:val="20"/>
        </w:rPr>
        <w:fldChar w:fldCharType="end"/>
      </w:r>
      <w:r w:rsidRPr="00564A49">
        <w:rPr>
          <w:noProof/>
          <w:sz w:val="20"/>
          <w:szCs w:val="20"/>
          <w:lang w:eastAsia="ko-KR"/>
        </w:rPr>
        <w:t>)</w:t>
      </w:r>
      <w:r w:rsidRPr="00564A49">
        <w:rPr>
          <w:noProof/>
          <w:sz w:val="20"/>
          <w:szCs w:val="20"/>
        </w:rPr>
        <w:br/>
        <w:t>RefLayerPicWidthInSamplesC  = RefLayer</w:t>
      </w:r>
      <w:r w:rsidRPr="00564A49">
        <w:rPr>
          <w:noProof/>
          <w:sz w:val="20"/>
          <w:szCs w:val="20"/>
          <w:lang w:eastAsia="ko-KR"/>
        </w:rPr>
        <w:t>PicWidth</w:t>
      </w:r>
      <w:r w:rsidR="001276F3" w:rsidRPr="00564A49">
        <w:rPr>
          <w:noProof/>
          <w:sz w:val="20"/>
          <w:szCs w:val="20"/>
          <w:lang w:eastAsia="ko-KR"/>
        </w:rPr>
        <w:t>InSamplesY</w:t>
      </w:r>
      <w:r w:rsidRPr="00564A49">
        <w:rPr>
          <w:noProof/>
          <w:sz w:val="20"/>
          <w:szCs w:val="20"/>
          <w:lang w:eastAsia="ko-KR"/>
        </w:rPr>
        <w:t xml:space="preserve"> / subWidthC</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13</w:t>
      </w:r>
      <w:r w:rsidR="0045146C" w:rsidRPr="00564A49">
        <w:rPr>
          <w:noProof/>
          <w:sz w:val="20"/>
          <w:szCs w:val="20"/>
        </w:rPr>
        <w:fldChar w:fldCharType="end"/>
      </w:r>
      <w:r w:rsidRPr="00564A49">
        <w:rPr>
          <w:noProof/>
          <w:sz w:val="20"/>
          <w:szCs w:val="20"/>
          <w:lang w:eastAsia="ko-KR"/>
        </w:rPr>
        <w:t>)</w:t>
      </w:r>
      <w:r w:rsidRPr="00564A49">
        <w:rPr>
          <w:noProof/>
          <w:sz w:val="20"/>
          <w:szCs w:val="20"/>
        </w:rPr>
        <w:br/>
        <w:t>RefLayerPicHeightInSamplesC = RefLayer</w:t>
      </w:r>
      <w:r w:rsidRPr="00564A49">
        <w:rPr>
          <w:noProof/>
          <w:sz w:val="20"/>
          <w:szCs w:val="20"/>
          <w:lang w:eastAsia="ko-KR"/>
        </w:rPr>
        <w:t>PicHeight</w:t>
      </w:r>
      <w:r w:rsidR="001276F3" w:rsidRPr="00564A49">
        <w:rPr>
          <w:noProof/>
          <w:sz w:val="20"/>
          <w:szCs w:val="20"/>
          <w:lang w:eastAsia="ko-KR"/>
        </w:rPr>
        <w:t>InSamplesY</w:t>
      </w:r>
      <w:r w:rsidRPr="00564A49">
        <w:rPr>
          <w:noProof/>
          <w:sz w:val="20"/>
          <w:szCs w:val="20"/>
          <w:lang w:eastAsia="ko-KR"/>
        </w:rPr>
        <w:t xml:space="preserve"> / subHeightC</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14</w:t>
      </w:r>
      <w:r w:rsidR="0045146C" w:rsidRPr="00564A49">
        <w:rPr>
          <w:noProof/>
          <w:sz w:val="20"/>
          <w:szCs w:val="20"/>
        </w:rPr>
        <w:fldChar w:fldCharType="end"/>
      </w:r>
      <w:r w:rsidRPr="00564A49">
        <w:rPr>
          <w:noProof/>
          <w:sz w:val="20"/>
          <w:szCs w:val="20"/>
          <w:lang w:eastAsia="ko-KR"/>
        </w:rPr>
        <w:t>)</w:t>
      </w:r>
    </w:p>
    <w:p w:rsidR="00DA2A67" w:rsidRPr="00564A49" w:rsidRDefault="003F34A9" w:rsidP="00EA1617">
      <w:pPr>
        <w:spacing w:before="120"/>
        <w:rPr>
          <w:noProof/>
        </w:rPr>
      </w:pPr>
      <w:r w:rsidRPr="00564A49">
        <w:rPr>
          <w:rFonts w:eastAsia="Batang"/>
          <w:bCs/>
          <w:lang w:val="en-CA" w:eastAsia="ko-KR"/>
        </w:rPr>
        <w:t xml:space="preserve">The variable currLayerId is set equal to </w:t>
      </w:r>
      <w:r w:rsidR="006D0948" w:rsidRPr="00564A49">
        <w:rPr>
          <w:rFonts w:eastAsia="Batang"/>
          <w:bCs/>
          <w:lang w:val="en-CA" w:eastAsia="ko-KR"/>
        </w:rPr>
        <w:t xml:space="preserve">the value of </w:t>
      </w:r>
      <w:r w:rsidRPr="00564A49">
        <w:rPr>
          <w:rFonts w:eastAsia="Batang"/>
          <w:bCs/>
          <w:lang w:val="en-CA" w:eastAsia="ko-KR"/>
        </w:rPr>
        <w:t>nuh_layer_id of the current picture</w:t>
      </w:r>
      <w:r w:rsidR="00755D80" w:rsidRPr="00564A49">
        <w:rPr>
          <w:rFonts w:eastAsia="Batang"/>
          <w:bCs/>
          <w:lang w:val="en-CA" w:eastAsia="ko-KR"/>
        </w:rPr>
        <w:t>.</w:t>
      </w:r>
      <w:r w:rsidR="00D242E9" w:rsidRPr="00564A49">
        <w:rPr>
          <w:noProof/>
        </w:rPr>
        <w:t>.</w:t>
      </w:r>
    </w:p>
    <w:p w:rsidR="00EA1617" w:rsidRPr="00564A49" w:rsidRDefault="00EA1617" w:rsidP="00EA1617">
      <w:pPr>
        <w:spacing w:before="120"/>
        <w:rPr>
          <w:noProof/>
        </w:rPr>
      </w:pPr>
      <w:r w:rsidRPr="00564A49">
        <w:rPr>
          <w:noProof/>
        </w:rPr>
        <w:t>The variables ScaledRefLayerLeftOffset, ScaledRefLayerTopOffset, ScaledRefLayerRightOffset and ScaledRefLayerBottomOffset are derived as follows:</w:t>
      </w:r>
    </w:p>
    <w:p w:rsidR="00EA1617" w:rsidRPr="00564A49" w:rsidRDefault="00EA1617" w:rsidP="00E32EE1">
      <w:pPr>
        <w:pStyle w:val="Equation"/>
        <w:spacing w:before="0" w:after="0"/>
        <w:ind w:left="629"/>
        <w:rPr>
          <w:noProof/>
          <w:sz w:val="20"/>
          <w:szCs w:val="20"/>
          <w:lang w:eastAsia="ko-KR"/>
        </w:rPr>
      </w:pPr>
      <w:r w:rsidRPr="00564A49">
        <w:rPr>
          <w:noProof/>
          <w:sz w:val="20"/>
          <w:szCs w:val="20"/>
        </w:rPr>
        <w:lastRenderedPageBreak/>
        <w:t>ScaledRefLayerLeftOffset = scaled_ref_layer_left_offset</w:t>
      </w:r>
      <w:r w:rsidR="006C6192" w:rsidRPr="00564A49">
        <w:rPr>
          <w:noProof/>
          <w:sz w:val="20"/>
          <w:szCs w:val="20"/>
        </w:rPr>
        <w:t>[</w:t>
      </w:r>
      <w:r w:rsidR="0052559F" w:rsidRPr="00564A49">
        <w:rPr>
          <w:noProof/>
          <w:sz w:val="20"/>
          <w:szCs w:val="20"/>
        </w:rPr>
        <w:t> </w:t>
      </w:r>
      <w:r w:rsidR="00310ED2" w:rsidRPr="00564A49">
        <w:rPr>
          <w:noProof/>
        </w:rPr>
        <w:t>rLId</w:t>
      </w:r>
      <w:r w:rsidR="000F58FF" w:rsidRPr="00564A49">
        <w:rPr>
          <w:noProof/>
          <w:sz w:val="20"/>
          <w:szCs w:val="20"/>
        </w:rPr>
        <w:t> </w:t>
      </w:r>
      <w:r w:rsidR="006C6192" w:rsidRPr="00564A49">
        <w:rPr>
          <w:noProof/>
          <w:sz w:val="20"/>
          <w:szCs w:val="20"/>
        </w:rPr>
        <w:t>]</w:t>
      </w:r>
      <w:r w:rsidRPr="00564A49">
        <w:rPr>
          <w:noProof/>
          <w:sz w:val="20"/>
          <w:szCs w:val="20"/>
        </w:rPr>
        <w:t xml:space="preserve"> &lt;&lt; 1</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15</w:t>
      </w:r>
      <w:r w:rsidR="0045146C" w:rsidRPr="00564A49">
        <w:rPr>
          <w:noProof/>
          <w:sz w:val="20"/>
          <w:szCs w:val="20"/>
        </w:rPr>
        <w:fldChar w:fldCharType="end"/>
      </w:r>
      <w:r w:rsidRPr="00564A49">
        <w:rPr>
          <w:noProof/>
          <w:sz w:val="20"/>
          <w:szCs w:val="20"/>
          <w:lang w:eastAsia="ko-KR"/>
        </w:rPr>
        <w:t>)</w:t>
      </w:r>
      <w:r w:rsidRPr="00564A49">
        <w:rPr>
          <w:noProof/>
          <w:sz w:val="20"/>
          <w:szCs w:val="20"/>
        </w:rPr>
        <w:br/>
        <w:t>ScaledRefLayerTopOffset = scaled_ref_layer_top_offset</w:t>
      </w:r>
      <w:r w:rsidR="006C6192" w:rsidRPr="00564A49">
        <w:rPr>
          <w:noProof/>
          <w:sz w:val="20"/>
          <w:szCs w:val="20"/>
        </w:rPr>
        <w:t>[</w:t>
      </w:r>
      <w:r w:rsidR="000F58FF" w:rsidRPr="00564A49">
        <w:rPr>
          <w:noProof/>
          <w:sz w:val="20"/>
          <w:szCs w:val="20"/>
        </w:rPr>
        <w:t> </w:t>
      </w:r>
      <w:r w:rsidR="00310ED2" w:rsidRPr="00564A49">
        <w:rPr>
          <w:noProof/>
        </w:rPr>
        <w:t>rLId</w:t>
      </w:r>
      <w:r w:rsidR="000F58FF" w:rsidRPr="00564A49">
        <w:rPr>
          <w:noProof/>
          <w:sz w:val="20"/>
          <w:szCs w:val="20"/>
        </w:rPr>
        <w:t> </w:t>
      </w:r>
      <w:r w:rsidR="006C6192" w:rsidRPr="00564A49">
        <w:rPr>
          <w:noProof/>
          <w:sz w:val="20"/>
          <w:szCs w:val="20"/>
        </w:rPr>
        <w:t xml:space="preserve">] </w:t>
      </w:r>
      <w:r w:rsidRPr="00564A49">
        <w:rPr>
          <w:noProof/>
          <w:sz w:val="20"/>
          <w:szCs w:val="20"/>
        </w:rPr>
        <w:t xml:space="preserve"> &lt;&lt; 1</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16</w:t>
      </w:r>
      <w:r w:rsidR="0045146C" w:rsidRPr="00564A49">
        <w:rPr>
          <w:noProof/>
          <w:sz w:val="20"/>
          <w:szCs w:val="20"/>
        </w:rPr>
        <w:fldChar w:fldCharType="end"/>
      </w:r>
      <w:r w:rsidRPr="00564A49">
        <w:rPr>
          <w:noProof/>
          <w:sz w:val="20"/>
          <w:szCs w:val="20"/>
          <w:lang w:eastAsia="ko-KR"/>
        </w:rPr>
        <w:t>)</w:t>
      </w:r>
      <w:r w:rsidRPr="00564A49">
        <w:rPr>
          <w:noProof/>
          <w:sz w:val="20"/>
          <w:szCs w:val="20"/>
        </w:rPr>
        <w:br/>
        <w:t>ScaledRefLayerRightOffset = scaled_ref_layer_right_offset</w:t>
      </w:r>
      <w:r w:rsidR="006C6192" w:rsidRPr="00564A49">
        <w:rPr>
          <w:noProof/>
          <w:sz w:val="20"/>
          <w:szCs w:val="20"/>
        </w:rPr>
        <w:t>[</w:t>
      </w:r>
      <w:r w:rsidR="000F58FF" w:rsidRPr="00564A49">
        <w:rPr>
          <w:noProof/>
          <w:sz w:val="20"/>
          <w:szCs w:val="20"/>
        </w:rPr>
        <w:t> </w:t>
      </w:r>
      <w:r w:rsidR="00310ED2" w:rsidRPr="00564A49">
        <w:rPr>
          <w:noProof/>
        </w:rPr>
        <w:t>rLId</w:t>
      </w:r>
      <w:r w:rsidR="00310ED2" w:rsidRPr="00564A49">
        <w:rPr>
          <w:noProof/>
          <w:sz w:val="20"/>
          <w:szCs w:val="20"/>
        </w:rPr>
        <w:t xml:space="preserve"> </w:t>
      </w:r>
      <w:r w:rsidR="000F58FF" w:rsidRPr="00564A49">
        <w:rPr>
          <w:noProof/>
          <w:sz w:val="20"/>
          <w:szCs w:val="20"/>
        </w:rPr>
        <w:t> </w:t>
      </w:r>
      <w:r w:rsidR="006C6192" w:rsidRPr="00564A49">
        <w:rPr>
          <w:noProof/>
          <w:sz w:val="20"/>
          <w:szCs w:val="20"/>
        </w:rPr>
        <w:t xml:space="preserve">] </w:t>
      </w:r>
      <w:r w:rsidRPr="00564A49">
        <w:rPr>
          <w:noProof/>
          <w:sz w:val="20"/>
          <w:szCs w:val="20"/>
        </w:rPr>
        <w:t xml:space="preserve"> &lt;&lt; 1</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17</w:t>
      </w:r>
      <w:r w:rsidR="0045146C" w:rsidRPr="00564A49">
        <w:rPr>
          <w:noProof/>
          <w:sz w:val="20"/>
          <w:szCs w:val="20"/>
        </w:rPr>
        <w:fldChar w:fldCharType="end"/>
      </w:r>
      <w:r w:rsidRPr="00564A49">
        <w:rPr>
          <w:noProof/>
          <w:sz w:val="20"/>
          <w:szCs w:val="20"/>
          <w:lang w:eastAsia="ko-KR"/>
        </w:rPr>
        <w:t>)</w:t>
      </w:r>
      <w:r w:rsidRPr="00564A49">
        <w:rPr>
          <w:noProof/>
          <w:sz w:val="20"/>
          <w:szCs w:val="20"/>
        </w:rPr>
        <w:br/>
        <w:t>ScaledRefLayerBottomOffset = scaled_ref_layer_bottom_offset</w:t>
      </w:r>
      <w:r w:rsidR="006C6192" w:rsidRPr="00564A49">
        <w:rPr>
          <w:noProof/>
          <w:sz w:val="20"/>
          <w:szCs w:val="20"/>
        </w:rPr>
        <w:t>[</w:t>
      </w:r>
      <w:r w:rsidR="000F58FF" w:rsidRPr="00564A49">
        <w:rPr>
          <w:noProof/>
          <w:sz w:val="20"/>
          <w:szCs w:val="20"/>
        </w:rPr>
        <w:t> </w:t>
      </w:r>
      <w:r w:rsidR="00310ED2" w:rsidRPr="00564A49">
        <w:rPr>
          <w:noProof/>
        </w:rPr>
        <w:t>rLId</w:t>
      </w:r>
      <w:r w:rsidR="000F58FF" w:rsidRPr="00564A49">
        <w:rPr>
          <w:noProof/>
          <w:sz w:val="20"/>
          <w:szCs w:val="20"/>
        </w:rPr>
        <w:t> </w:t>
      </w:r>
      <w:r w:rsidR="006C6192" w:rsidRPr="00564A49">
        <w:rPr>
          <w:noProof/>
          <w:sz w:val="20"/>
          <w:szCs w:val="20"/>
        </w:rPr>
        <w:t xml:space="preserve">] </w:t>
      </w:r>
      <w:r w:rsidRPr="00564A49">
        <w:rPr>
          <w:noProof/>
          <w:sz w:val="20"/>
          <w:szCs w:val="20"/>
        </w:rPr>
        <w:t xml:space="preserve"> &lt;&lt; 1</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18</w:t>
      </w:r>
      <w:r w:rsidR="0045146C" w:rsidRPr="00564A49">
        <w:rPr>
          <w:noProof/>
          <w:sz w:val="20"/>
          <w:szCs w:val="20"/>
        </w:rPr>
        <w:fldChar w:fldCharType="end"/>
      </w:r>
      <w:r w:rsidRPr="00564A49">
        <w:rPr>
          <w:noProof/>
          <w:sz w:val="20"/>
          <w:szCs w:val="20"/>
          <w:lang w:eastAsia="ko-KR"/>
        </w:rPr>
        <w:t>)</w:t>
      </w:r>
      <w:r w:rsidR="00E32EE1" w:rsidRPr="00564A49">
        <w:rPr>
          <w:noProof/>
          <w:sz w:val="20"/>
          <w:szCs w:val="20"/>
          <w:lang w:eastAsia="ko-KR"/>
        </w:rPr>
        <w:br/>
      </w:r>
      <w:r w:rsidR="00E32EE1" w:rsidRPr="00564A49">
        <w:rPr>
          <w:rFonts w:hint="eastAsia"/>
          <w:noProof/>
          <w:sz w:val="20"/>
          <w:szCs w:val="20"/>
        </w:rPr>
        <w:t>Vert</w:t>
      </w:r>
      <w:r w:rsidR="00E32EE1" w:rsidRPr="00564A49">
        <w:rPr>
          <w:rFonts w:hint="eastAsia"/>
          <w:noProof/>
          <w:sz w:val="20"/>
          <w:szCs w:val="20"/>
          <w:lang w:eastAsia="ko-KR"/>
        </w:rPr>
        <w:t>P</w:t>
      </w:r>
      <w:r w:rsidR="00E32EE1" w:rsidRPr="00564A49">
        <w:rPr>
          <w:noProof/>
          <w:sz w:val="20"/>
          <w:szCs w:val="20"/>
        </w:rPr>
        <w:t>hase</w:t>
      </w:r>
      <w:r w:rsidR="00E32EE1" w:rsidRPr="00564A49">
        <w:rPr>
          <w:rFonts w:hint="eastAsia"/>
          <w:noProof/>
          <w:sz w:val="20"/>
          <w:szCs w:val="20"/>
          <w:lang w:eastAsia="ko-KR"/>
        </w:rPr>
        <w:t>P</w:t>
      </w:r>
      <w:r w:rsidR="00E32EE1" w:rsidRPr="00564A49">
        <w:rPr>
          <w:noProof/>
          <w:sz w:val="20"/>
          <w:szCs w:val="20"/>
        </w:rPr>
        <w:t xml:space="preserve">ositionAdjustFlag = </w:t>
      </w:r>
      <w:r w:rsidR="00E32EE1" w:rsidRPr="00564A49">
        <w:rPr>
          <w:rFonts w:hint="eastAsia"/>
          <w:noProof/>
          <w:sz w:val="20"/>
          <w:szCs w:val="20"/>
        </w:rPr>
        <w:t>vert_</w:t>
      </w:r>
      <w:r w:rsidR="00E32EE1" w:rsidRPr="00564A49">
        <w:rPr>
          <w:noProof/>
          <w:sz w:val="20"/>
          <w:szCs w:val="20"/>
        </w:rPr>
        <w:t>phase_position_</w:t>
      </w:r>
      <w:r w:rsidR="00F21980" w:rsidRPr="00564A49">
        <w:rPr>
          <w:noProof/>
          <w:sz w:val="20"/>
          <w:szCs w:val="20"/>
        </w:rPr>
        <w:t>enable</w:t>
      </w:r>
      <w:r w:rsidR="00E32EE1" w:rsidRPr="00564A49">
        <w:rPr>
          <w:noProof/>
          <w:sz w:val="20"/>
          <w:szCs w:val="20"/>
        </w:rPr>
        <w:t>_flag[ rLId ]</w:t>
      </w:r>
      <w:r w:rsidR="00E32EE1" w:rsidRPr="00564A49">
        <w:rPr>
          <w:noProof/>
          <w:sz w:val="20"/>
          <w:szCs w:val="20"/>
        </w:rPr>
        <w:tab/>
      </w:r>
      <w:r w:rsidR="00E32EE1" w:rsidRPr="00564A49">
        <w:rPr>
          <w:noProof/>
          <w:sz w:val="20"/>
          <w:szCs w:val="20"/>
          <w:lang w:eastAsia="ko-KR"/>
        </w:rPr>
        <w:t>(H</w:t>
      </w:r>
      <w:r w:rsidR="00E32EE1" w:rsidRPr="00564A49">
        <w:rPr>
          <w:noProof/>
          <w:sz w:val="20"/>
          <w:szCs w:val="20"/>
        </w:rPr>
        <w:noBreakHyphen/>
      </w:r>
      <w:r w:rsidR="00E32EE1" w:rsidRPr="00564A49">
        <w:rPr>
          <w:noProof/>
          <w:sz w:val="20"/>
          <w:szCs w:val="20"/>
        </w:rPr>
        <w:fldChar w:fldCharType="begin" w:fldLock="1"/>
      </w:r>
      <w:r w:rsidR="00E32EE1" w:rsidRPr="00564A49">
        <w:rPr>
          <w:noProof/>
          <w:sz w:val="20"/>
          <w:szCs w:val="20"/>
        </w:rPr>
        <w:instrText xml:space="preserve"> SEQ Equation \* ARABIC </w:instrText>
      </w:r>
      <w:r w:rsidR="00E32EE1" w:rsidRPr="00564A49">
        <w:rPr>
          <w:noProof/>
          <w:sz w:val="20"/>
          <w:szCs w:val="20"/>
        </w:rPr>
        <w:fldChar w:fldCharType="separate"/>
      </w:r>
      <w:r w:rsidR="00D92B76" w:rsidRPr="00564A49">
        <w:rPr>
          <w:noProof/>
          <w:sz w:val="20"/>
          <w:szCs w:val="20"/>
        </w:rPr>
        <w:t>19</w:t>
      </w:r>
      <w:r w:rsidR="00E32EE1" w:rsidRPr="00564A49">
        <w:rPr>
          <w:noProof/>
          <w:sz w:val="20"/>
          <w:szCs w:val="20"/>
        </w:rPr>
        <w:fldChar w:fldCharType="end"/>
      </w:r>
      <w:r w:rsidR="00E32EE1" w:rsidRPr="00564A49">
        <w:rPr>
          <w:noProof/>
          <w:sz w:val="20"/>
          <w:szCs w:val="20"/>
          <w:lang w:eastAsia="ko-KR"/>
        </w:rPr>
        <w:t>)</w:t>
      </w:r>
      <w:r w:rsidR="00E32EE1" w:rsidRPr="00564A49">
        <w:rPr>
          <w:noProof/>
          <w:sz w:val="20"/>
          <w:szCs w:val="20"/>
          <w:lang w:eastAsia="ko-KR"/>
        </w:rPr>
        <w:br/>
      </w:r>
      <w:r w:rsidR="00E32EE1" w:rsidRPr="00564A49">
        <w:rPr>
          <w:sz w:val="20"/>
          <w:szCs w:val="20"/>
        </w:rPr>
        <w:t xml:space="preserve">VertPhasePositionFlag = </w:t>
      </w:r>
      <w:r w:rsidR="00F21980" w:rsidRPr="00564A49">
        <w:rPr>
          <w:sz w:val="20"/>
          <w:szCs w:val="20"/>
        </w:rPr>
        <w:t>vert_</w:t>
      </w:r>
      <w:r w:rsidR="00E32EE1" w:rsidRPr="00564A49">
        <w:rPr>
          <w:sz w:val="20"/>
          <w:szCs w:val="20"/>
        </w:rPr>
        <w:t>phase_position_flag</w:t>
      </w:r>
      <w:r w:rsidR="00E32EE1" w:rsidRPr="00564A49">
        <w:rPr>
          <w:noProof/>
          <w:sz w:val="20"/>
          <w:szCs w:val="20"/>
        </w:rPr>
        <w:t xml:space="preserve">[ rLId ] </w:t>
      </w:r>
      <w:r w:rsidR="00E32EE1" w:rsidRPr="00564A49">
        <w:rPr>
          <w:noProof/>
          <w:sz w:val="20"/>
          <w:szCs w:val="20"/>
        </w:rPr>
        <w:tab/>
      </w:r>
      <w:r w:rsidR="00E32EE1" w:rsidRPr="00564A49">
        <w:rPr>
          <w:noProof/>
          <w:sz w:val="20"/>
          <w:szCs w:val="20"/>
          <w:lang w:eastAsia="ko-KR"/>
        </w:rPr>
        <w:t>(H</w:t>
      </w:r>
      <w:r w:rsidR="00E32EE1" w:rsidRPr="00564A49">
        <w:rPr>
          <w:noProof/>
          <w:sz w:val="20"/>
          <w:szCs w:val="20"/>
        </w:rPr>
        <w:noBreakHyphen/>
      </w:r>
      <w:r w:rsidR="00E32EE1" w:rsidRPr="00564A49">
        <w:rPr>
          <w:noProof/>
          <w:sz w:val="20"/>
          <w:szCs w:val="20"/>
        </w:rPr>
        <w:fldChar w:fldCharType="begin" w:fldLock="1"/>
      </w:r>
      <w:r w:rsidR="00E32EE1" w:rsidRPr="00564A49">
        <w:rPr>
          <w:noProof/>
          <w:sz w:val="20"/>
          <w:szCs w:val="20"/>
        </w:rPr>
        <w:instrText xml:space="preserve"> SEQ Equation \* ARABIC </w:instrText>
      </w:r>
      <w:r w:rsidR="00E32EE1" w:rsidRPr="00564A49">
        <w:rPr>
          <w:noProof/>
          <w:sz w:val="20"/>
          <w:szCs w:val="20"/>
        </w:rPr>
        <w:fldChar w:fldCharType="separate"/>
      </w:r>
      <w:r w:rsidR="00D92B76" w:rsidRPr="00564A49">
        <w:rPr>
          <w:noProof/>
          <w:sz w:val="20"/>
          <w:szCs w:val="20"/>
        </w:rPr>
        <w:t>20</w:t>
      </w:r>
      <w:r w:rsidR="00E32EE1" w:rsidRPr="00564A49">
        <w:rPr>
          <w:noProof/>
          <w:sz w:val="20"/>
          <w:szCs w:val="20"/>
        </w:rPr>
        <w:fldChar w:fldCharType="end"/>
      </w:r>
      <w:r w:rsidR="00E32EE1" w:rsidRPr="00564A49">
        <w:rPr>
          <w:noProof/>
          <w:sz w:val="20"/>
          <w:szCs w:val="20"/>
          <w:lang w:eastAsia="ko-KR"/>
        </w:rPr>
        <w:t>)</w:t>
      </w:r>
    </w:p>
    <w:p w:rsidR="00EA1617" w:rsidRPr="00564A49" w:rsidRDefault="00EA1617" w:rsidP="00EA1617">
      <w:pPr>
        <w:spacing w:before="120"/>
        <w:rPr>
          <w:noProof/>
        </w:rPr>
      </w:pPr>
      <w:r w:rsidRPr="00564A49">
        <w:rPr>
          <w:noProof/>
        </w:rPr>
        <w:t xml:space="preserve">The variables </w:t>
      </w:r>
      <w:r w:rsidRPr="00564A49">
        <w:rPr>
          <w:noProof/>
          <w:lang w:eastAsia="ko-KR"/>
        </w:rPr>
        <w:t>ScaledRefLayerPicWidth</w:t>
      </w:r>
      <w:r w:rsidR="001276F3" w:rsidRPr="00564A49">
        <w:rPr>
          <w:noProof/>
          <w:lang w:eastAsia="ko-KR"/>
        </w:rPr>
        <w:t>InSamplesY</w:t>
      </w:r>
      <w:r w:rsidRPr="00564A49">
        <w:rPr>
          <w:noProof/>
        </w:rPr>
        <w:t xml:space="preserve"> and </w:t>
      </w:r>
      <w:r w:rsidRPr="00564A49">
        <w:rPr>
          <w:noProof/>
          <w:lang w:eastAsia="ko-KR"/>
        </w:rPr>
        <w:t>ScaledRefLayerPicHeight</w:t>
      </w:r>
      <w:r w:rsidR="001276F3" w:rsidRPr="00564A49">
        <w:rPr>
          <w:noProof/>
          <w:lang w:eastAsia="ko-KR"/>
        </w:rPr>
        <w:t>InSamplesY</w:t>
      </w:r>
      <w:r w:rsidRPr="00564A49">
        <w:rPr>
          <w:noProof/>
        </w:rPr>
        <w:t xml:space="preserve"> are derived as follows:</w:t>
      </w:r>
    </w:p>
    <w:p w:rsidR="00EA1617" w:rsidRPr="00564A49" w:rsidRDefault="00EA1617" w:rsidP="00EA1617">
      <w:pPr>
        <w:pStyle w:val="Equation"/>
        <w:spacing w:before="136" w:after="0"/>
        <w:ind w:left="630"/>
        <w:rPr>
          <w:noProof/>
          <w:sz w:val="20"/>
          <w:szCs w:val="20"/>
          <w:lang w:eastAsia="ko-KR"/>
        </w:rPr>
      </w:pPr>
      <w:r w:rsidRPr="00564A49">
        <w:rPr>
          <w:noProof/>
          <w:sz w:val="20"/>
          <w:szCs w:val="20"/>
          <w:lang w:eastAsia="ko-KR"/>
        </w:rPr>
        <w:t>ScaledRefLayerPicWidth</w:t>
      </w:r>
      <w:r w:rsidR="001276F3" w:rsidRPr="00564A49">
        <w:rPr>
          <w:noProof/>
          <w:sz w:val="20"/>
          <w:szCs w:val="20"/>
          <w:lang w:eastAsia="ko-KR"/>
        </w:rPr>
        <w:t>InSamplesY</w:t>
      </w:r>
      <w:r w:rsidRPr="00564A49">
        <w:rPr>
          <w:noProof/>
          <w:sz w:val="20"/>
          <w:szCs w:val="20"/>
        </w:rPr>
        <w:t xml:space="preserve"> = </w:t>
      </w:r>
      <w:r w:rsidRPr="00564A49">
        <w:rPr>
          <w:noProof/>
          <w:sz w:val="20"/>
          <w:szCs w:val="20"/>
          <w:lang w:eastAsia="ko-KR"/>
        </w:rPr>
        <w:t>PicWidth</w:t>
      </w:r>
      <w:r w:rsidR="001276F3" w:rsidRPr="00564A49">
        <w:rPr>
          <w:noProof/>
          <w:sz w:val="20"/>
          <w:szCs w:val="20"/>
          <w:lang w:eastAsia="ko-KR"/>
        </w:rPr>
        <w:t>InSamplesY</w:t>
      </w:r>
      <w:r w:rsidRPr="00564A49">
        <w:rPr>
          <w:noProof/>
          <w:sz w:val="20"/>
          <w:szCs w:val="20"/>
        </w:rPr>
        <w:t> </w:t>
      </w:r>
      <w:r w:rsidR="005773D9" w:rsidRPr="00564A49">
        <w:rPr>
          <w:noProof/>
          <w:sz w:val="20"/>
          <w:szCs w:val="20"/>
        </w:rPr>
        <w:t>−</w:t>
      </w:r>
      <w:r w:rsidRPr="00564A49">
        <w:rPr>
          <w:noProof/>
          <w:sz w:val="20"/>
          <w:szCs w:val="20"/>
        </w:rPr>
        <w:t> </w:t>
      </w:r>
      <w:r w:rsidRPr="00564A49">
        <w:rPr>
          <w:noProof/>
          <w:sz w:val="20"/>
          <w:szCs w:val="20"/>
        </w:rPr>
        <w:br/>
      </w:r>
      <w:r w:rsidRPr="00564A49">
        <w:rPr>
          <w:noProof/>
          <w:sz w:val="20"/>
          <w:szCs w:val="20"/>
        </w:rPr>
        <w:tab/>
      </w:r>
      <w:r w:rsidRPr="00564A49">
        <w:rPr>
          <w:noProof/>
          <w:sz w:val="20"/>
          <w:szCs w:val="20"/>
        </w:rPr>
        <w:tab/>
      </w:r>
      <w:r w:rsidRPr="00564A49">
        <w:rPr>
          <w:noProof/>
          <w:sz w:val="20"/>
          <w:szCs w:val="20"/>
        </w:rPr>
        <w:tab/>
        <w:t>ScaledRefLayerLeftOffset  </w:t>
      </w:r>
      <w:r w:rsidR="005773D9" w:rsidRPr="00564A49">
        <w:rPr>
          <w:noProof/>
          <w:sz w:val="20"/>
          <w:szCs w:val="20"/>
        </w:rPr>
        <w:t>−</w:t>
      </w:r>
      <w:r w:rsidRPr="00564A49">
        <w:rPr>
          <w:noProof/>
          <w:sz w:val="20"/>
          <w:szCs w:val="20"/>
        </w:rPr>
        <w:t> ScaledRefLayerRightOffset</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21</w:t>
      </w:r>
      <w:r w:rsidR="0045146C" w:rsidRPr="00564A49">
        <w:rPr>
          <w:noProof/>
          <w:sz w:val="20"/>
          <w:szCs w:val="20"/>
        </w:rPr>
        <w:fldChar w:fldCharType="end"/>
      </w:r>
      <w:r w:rsidRPr="00564A49">
        <w:rPr>
          <w:noProof/>
          <w:sz w:val="20"/>
          <w:szCs w:val="20"/>
          <w:lang w:eastAsia="ko-KR"/>
        </w:rPr>
        <w:t>)</w:t>
      </w:r>
      <w:r w:rsidRPr="00564A49">
        <w:rPr>
          <w:noProof/>
          <w:sz w:val="20"/>
          <w:szCs w:val="20"/>
        </w:rPr>
        <w:br/>
      </w:r>
      <w:r w:rsidRPr="00564A49">
        <w:rPr>
          <w:noProof/>
          <w:sz w:val="20"/>
          <w:szCs w:val="20"/>
          <w:lang w:eastAsia="ko-KR"/>
        </w:rPr>
        <w:t>ScaledRefLayerPicHeight</w:t>
      </w:r>
      <w:r w:rsidR="001276F3" w:rsidRPr="00564A49">
        <w:rPr>
          <w:noProof/>
          <w:sz w:val="20"/>
          <w:szCs w:val="20"/>
          <w:lang w:eastAsia="ko-KR"/>
        </w:rPr>
        <w:t>InSamplesY</w:t>
      </w:r>
      <w:r w:rsidRPr="00564A49">
        <w:rPr>
          <w:noProof/>
          <w:sz w:val="20"/>
          <w:szCs w:val="20"/>
        </w:rPr>
        <w:t xml:space="preserve"> = </w:t>
      </w:r>
      <w:r w:rsidRPr="00564A49">
        <w:rPr>
          <w:noProof/>
          <w:sz w:val="20"/>
          <w:szCs w:val="20"/>
          <w:lang w:eastAsia="ko-KR"/>
        </w:rPr>
        <w:t>PicHeight</w:t>
      </w:r>
      <w:r w:rsidR="001276F3" w:rsidRPr="00564A49">
        <w:rPr>
          <w:noProof/>
          <w:sz w:val="20"/>
          <w:szCs w:val="20"/>
          <w:lang w:eastAsia="ko-KR"/>
        </w:rPr>
        <w:t>InSamplesY</w:t>
      </w:r>
      <w:r w:rsidRPr="00564A49">
        <w:rPr>
          <w:noProof/>
          <w:sz w:val="20"/>
          <w:szCs w:val="20"/>
        </w:rPr>
        <w:t> </w:t>
      </w:r>
      <w:r w:rsidR="005773D9" w:rsidRPr="00564A49">
        <w:rPr>
          <w:noProof/>
          <w:sz w:val="20"/>
          <w:szCs w:val="20"/>
        </w:rPr>
        <w:t>−</w:t>
      </w:r>
      <w:r w:rsidRPr="00564A49">
        <w:rPr>
          <w:noProof/>
          <w:sz w:val="20"/>
          <w:szCs w:val="20"/>
        </w:rPr>
        <w:t> </w:t>
      </w:r>
      <w:r w:rsidRPr="00564A49">
        <w:rPr>
          <w:noProof/>
          <w:sz w:val="20"/>
          <w:szCs w:val="20"/>
        </w:rPr>
        <w:br/>
      </w:r>
      <w:r w:rsidRPr="00564A49">
        <w:rPr>
          <w:noProof/>
          <w:sz w:val="20"/>
          <w:szCs w:val="20"/>
        </w:rPr>
        <w:tab/>
      </w:r>
      <w:r w:rsidRPr="00564A49">
        <w:rPr>
          <w:noProof/>
          <w:sz w:val="20"/>
          <w:szCs w:val="20"/>
        </w:rPr>
        <w:tab/>
      </w:r>
      <w:r w:rsidRPr="00564A49">
        <w:rPr>
          <w:noProof/>
          <w:sz w:val="20"/>
          <w:szCs w:val="20"/>
        </w:rPr>
        <w:tab/>
        <w:t>ScaledRefLayerTopOffset </w:t>
      </w:r>
      <w:r w:rsidR="005773D9" w:rsidRPr="00564A49">
        <w:rPr>
          <w:noProof/>
          <w:sz w:val="20"/>
          <w:szCs w:val="20"/>
        </w:rPr>
        <w:t>−</w:t>
      </w:r>
      <w:r w:rsidRPr="00564A49">
        <w:rPr>
          <w:noProof/>
          <w:sz w:val="20"/>
          <w:szCs w:val="20"/>
        </w:rPr>
        <w:t> ScaledRefLayerBottomOffset</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22</w:t>
      </w:r>
      <w:r w:rsidR="0045146C" w:rsidRPr="00564A49">
        <w:rPr>
          <w:noProof/>
          <w:sz w:val="20"/>
          <w:szCs w:val="20"/>
        </w:rPr>
        <w:fldChar w:fldCharType="end"/>
      </w:r>
      <w:r w:rsidRPr="00564A49">
        <w:rPr>
          <w:noProof/>
          <w:sz w:val="20"/>
          <w:szCs w:val="20"/>
          <w:lang w:eastAsia="ko-KR"/>
        </w:rPr>
        <w:t>)</w:t>
      </w:r>
    </w:p>
    <w:p w:rsidR="00EA1617" w:rsidRPr="00564A49" w:rsidRDefault="00EA1617" w:rsidP="00EA161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564A49">
        <w:rPr>
          <w:noProof/>
          <w:sz w:val="20"/>
          <w:szCs w:val="20"/>
        </w:rPr>
        <w:t xml:space="preserve"> The variables </w:t>
      </w:r>
      <w:r w:rsidRPr="00564A49">
        <w:rPr>
          <w:noProof/>
          <w:sz w:val="20"/>
          <w:szCs w:val="20"/>
          <w:lang w:eastAsia="ko-KR"/>
        </w:rPr>
        <w:t>ScaleFactorX</w:t>
      </w:r>
      <w:r w:rsidRPr="00564A49">
        <w:rPr>
          <w:sz w:val="20"/>
          <w:szCs w:val="20"/>
        </w:rPr>
        <w:t xml:space="preserve"> </w:t>
      </w:r>
      <w:r w:rsidRPr="00564A49">
        <w:rPr>
          <w:noProof/>
          <w:sz w:val="20"/>
          <w:szCs w:val="20"/>
          <w:lang w:eastAsia="ko-KR"/>
        </w:rPr>
        <w:t>and ScaleFactorY</w:t>
      </w:r>
      <w:r w:rsidRPr="00564A49">
        <w:rPr>
          <w:sz w:val="20"/>
          <w:szCs w:val="20"/>
        </w:rPr>
        <w:t xml:space="preserve"> </w:t>
      </w:r>
      <w:r w:rsidRPr="00564A49">
        <w:rPr>
          <w:noProof/>
          <w:sz w:val="20"/>
          <w:szCs w:val="20"/>
          <w:lang w:eastAsia="ko-KR"/>
        </w:rPr>
        <w:t>are derived as follows:</w:t>
      </w:r>
    </w:p>
    <w:p w:rsidR="00EA1617" w:rsidRPr="00564A49" w:rsidRDefault="00EA1617" w:rsidP="00EA1617">
      <w:pPr>
        <w:pStyle w:val="Equation"/>
        <w:spacing w:before="136" w:after="0"/>
        <w:ind w:left="630"/>
        <w:rPr>
          <w:noProof/>
          <w:sz w:val="20"/>
          <w:szCs w:val="20"/>
          <w:lang w:eastAsia="ko-KR"/>
        </w:rPr>
      </w:pPr>
      <w:r w:rsidRPr="00564A49">
        <w:rPr>
          <w:noProof/>
          <w:sz w:val="20"/>
          <w:szCs w:val="20"/>
          <w:lang w:eastAsia="ko-KR"/>
        </w:rPr>
        <w:t>ScaleFactorX</w:t>
      </w:r>
      <w:r w:rsidRPr="00564A49">
        <w:rPr>
          <w:sz w:val="20"/>
          <w:szCs w:val="20"/>
        </w:rPr>
        <w:t xml:space="preserve"> = ( ( </w:t>
      </w:r>
      <w:r w:rsidRPr="00564A49">
        <w:rPr>
          <w:noProof/>
          <w:sz w:val="20"/>
          <w:szCs w:val="20"/>
          <w:lang w:eastAsia="ko-KR"/>
        </w:rPr>
        <w:t>RefLayerPicWidth</w:t>
      </w:r>
      <w:r w:rsidR="001276F3" w:rsidRPr="00564A49">
        <w:rPr>
          <w:noProof/>
          <w:sz w:val="20"/>
          <w:szCs w:val="20"/>
          <w:lang w:eastAsia="ko-KR"/>
        </w:rPr>
        <w:t>InSamplesY</w:t>
      </w:r>
      <w:r w:rsidR="000F58FF" w:rsidRPr="00564A49">
        <w:rPr>
          <w:noProof/>
          <w:sz w:val="20"/>
          <w:szCs w:val="20"/>
          <w:lang w:eastAsia="ko-KR"/>
        </w:rPr>
        <w:t> </w:t>
      </w:r>
      <w:r w:rsidRPr="00564A49">
        <w:rPr>
          <w:sz w:val="20"/>
          <w:szCs w:val="20"/>
        </w:rPr>
        <w:t>&lt;&lt; 16 ) + ( </w:t>
      </w:r>
      <w:r w:rsidRPr="00564A49">
        <w:rPr>
          <w:noProof/>
          <w:sz w:val="20"/>
          <w:szCs w:val="20"/>
          <w:lang w:eastAsia="ko-KR"/>
        </w:rPr>
        <w:t>ScaledRefLayerPicWidth</w:t>
      </w:r>
      <w:r w:rsidR="001276F3" w:rsidRPr="00564A49">
        <w:rPr>
          <w:noProof/>
          <w:sz w:val="20"/>
          <w:szCs w:val="20"/>
          <w:lang w:eastAsia="ko-KR"/>
        </w:rPr>
        <w:t>InSamplesY</w:t>
      </w:r>
      <w:r w:rsidRPr="00564A49">
        <w:rPr>
          <w:sz w:val="20"/>
          <w:szCs w:val="20"/>
        </w:rPr>
        <w:t xml:space="preserve"> &gt;&gt; 1 ) ) /</w:t>
      </w:r>
      <w:r w:rsidRPr="00564A49">
        <w:rPr>
          <w:rFonts w:hint="eastAsia"/>
          <w:sz w:val="20"/>
          <w:szCs w:val="20"/>
          <w:lang w:eastAsia="zh-TW"/>
        </w:rPr>
        <w:t xml:space="preserve"> </w:t>
      </w:r>
      <w:r w:rsidR="00DB0A9A" w:rsidRPr="00564A49">
        <w:rPr>
          <w:sz w:val="20"/>
          <w:szCs w:val="20"/>
          <w:lang w:eastAsia="zh-TW"/>
        </w:rPr>
        <w:br/>
      </w:r>
      <w:r w:rsidR="00DB0A9A" w:rsidRPr="00564A49">
        <w:rPr>
          <w:sz w:val="20"/>
          <w:szCs w:val="20"/>
          <w:lang w:eastAsia="zh-TW"/>
        </w:rPr>
        <w:tab/>
      </w:r>
      <w:r w:rsidR="00DB0A9A" w:rsidRPr="00564A49">
        <w:rPr>
          <w:sz w:val="20"/>
          <w:szCs w:val="20"/>
          <w:lang w:eastAsia="zh-TW"/>
        </w:rPr>
        <w:tab/>
      </w:r>
      <w:r w:rsidRPr="00564A49">
        <w:rPr>
          <w:noProof/>
          <w:sz w:val="20"/>
          <w:szCs w:val="20"/>
          <w:lang w:eastAsia="ko-KR"/>
        </w:rPr>
        <w:t>ScaledRefLayerPicWidth</w:t>
      </w:r>
      <w:r w:rsidR="001276F3" w:rsidRPr="00564A49">
        <w:rPr>
          <w:noProof/>
          <w:sz w:val="20"/>
          <w:szCs w:val="20"/>
          <w:lang w:eastAsia="ko-KR"/>
        </w:rPr>
        <w:t>InSamplesY</w:t>
      </w:r>
      <w:r w:rsidR="00E5405F" w:rsidRPr="00564A49">
        <w:rPr>
          <w:noProof/>
          <w:sz w:val="20"/>
          <w:szCs w:val="20"/>
          <w:lang w:eastAsia="ko-KR"/>
        </w:rPr>
        <w:tab/>
      </w:r>
      <w:r w:rsidRPr="00564A49">
        <w:rPr>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23</w:t>
      </w:r>
      <w:r w:rsidR="0045146C" w:rsidRPr="00564A49">
        <w:rPr>
          <w:noProof/>
          <w:sz w:val="20"/>
          <w:szCs w:val="20"/>
        </w:rPr>
        <w:fldChar w:fldCharType="end"/>
      </w:r>
      <w:r w:rsidRPr="00564A49">
        <w:rPr>
          <w:noProof/>
          <w:sz w:val="20"/>
          <w:szCs w:val="20"/>
          <w:lang w:eastAsia="ko-KR"/>
        </w:rPr>
        <w:t>)</w:t>
      </w:r>
      <w:r w:rsidRPr="00564A49">
        <w:rPr>
          <w:rFonts w:hint="eastAsia"/>
          <w:sz w:val="20"/>
          <w:szCs w:val="20"/>
          <w:lang w:eastAsia="zh-TW"/>
        </w:rPr>
        <w:br/>
      </w:r>
      <w:r w:rsidRPr="00564A49">
        <w:rPr>
          <w:sz w:val="20"/>
          <w:szCs w:val="20"/>
        </w:rPr>
        <w:t>ScaleFactorY = ( ( </w:t>
      </w:r>
      <w:r w:rsidRPr="00564A49">
        <w:rPr>
          <w:noProof/>
          <w:sz w:val="20"/>
          <w:szCs w:val="20"/>
          <w:lang w:eastAsia="ko-KR"/>
        </w:rPr>
        <w:t>RefLayerPicHeight</w:t>
      </w:r>
      <w:r w:rsidR="001276F3" w:rsidRPr="00564A49">
        <w:rPr>
          <w:noProof/>
          <w:sz w:val="20"/>
          <w:szCs w:val="20"/>
          <w:lang w:eastAsia="ko-KR"/>
        </w:rPr>
        <w:t>InSamplesY</w:t>
      </w:r>
      <w:r w:rsidRPr="00564A49">
        <w:rPr>
          <w:sz w:val="20"/>
          <w:szCs w:val="20"/>
        </w:rPr>
        <w:t xml:space="preserve"> &lt;&lt; 16 ) + ( </w:t>
      </w:r>
      <w:r w:rsidRPr="00564A49">
        <w:rPr>
          <w:noProof/>
          <w:sz w:val="20"/>
          <w:szCs w:val="20"/>
          <w:lang w:eastAsia="ko-KR"/>
        </w:rPr>
        <w:t>ScaledRefLayerPicHeight</w:t>
      </w:r>
      <w:r w:rsidR="001276F3" w:rsidRPr="00564A49">
        <w:rPr>
          <w:noProof/>
          <w:sz w:val="20"/>
          <w:szCs w:val="20"/>
          <w:lang w:eastAsia="ko-KR"/>
        </w:rPr>
        <w:t>InSamplesY</w:t>
      </w:r>
      <w:r w:rsidR="001D60E6" w:rsidRPr="00564A49">
        <w:rPr>
          <w:sz w:val="20"/>
          <w:szCs w:val="20"/>
        </w:rPr>
        <w:t> </w:t>
      </w:r>
      <w:r w:rsidRPr="00564A49">
        <w:rPr>
          <w:sz w:val="20"/>
          <w:szCs w:val="20"/>
        </w:rPr>
        <w:t>&gt;&gt; 1 ) ) /</w:t>
      </w:r>
      <w:r w:rsidRPr="00564A49">
        <w:rPr>
          <w:sz w:val="20"/>
          <w:szCs w:val="20"/>
          <w:lang w:eastAsia="zh-TW"/>
        </w:rPr>
        <w:t xml:space="preserve"> </w:t>
      </w:r>
      <w:r w:rsidR="00DB0A9A" w:rsidRPr="00564A49">
        <w:rPr>
          <w:sz w:val="20"/>
          <w:szCs w:val="20"/>
          <w:lang w:eastAsia="zh-TW"/>
        </w:rPr>
        <w:br/>
      </w:r>
      <w:r w:rsidR="00DB0A9A" w:rsidRPr="00564A49">
        <w:rPr>
          <w:sz w:val="20"/>
          <w:szCs w:val="20"/>
          <w:lang w:eastAsia="zh-TW"/>
        </w:rPr>
        <w:tab/>
      </w:r>
      <w:r w:rsidR="00DB0A9A" w:rsidRPr="00564A49">
        <w:rPr>
          <w:sz w:val="20"/>
          <w:szCs w:val="20"/>
          <w:lang w:eastAsia="zh-TW"/>
        </w:rPr>
        <w:tab/>
      </w:r>
      <w:r w:rsidRPr="00564A49">
        <w:rPr>
          <w:noProof/>
          <w:sz w:val="20"/>
          <w:szCs w:val="20"/>
          <w:lang w:eastAsia="ko-KR"/>
        </w:rPr>
        <w:t>ScaledRefLayerPicHeight</w:t>
      </w:r>
      <w:r w:rsidR="001276F3" w:rsidRPr="00564A49">
        <w:rPr>
          <w:noProof/>
          <w:sz w:val="20"/>
          <w:szCs w:val="20"/>
          <w:lang w:eastAsia="ko-KR"/>
        </w:rPr>
        <w:t>InSamplesY</w:t>
      </w:r>
      <w:r w:rsidR="00E5405F" w:rsidRPr="00564A49">
        <w:rPr>
          <w:noProof/>
          <w:sz w:val="20"/>
          <w:szCs w:val="20"/>
          <w:lang w:eastAsia="ko-KR"/>
        </w:rPr>
        <w:tab/>
      </w:r>
      <w:r w:rsidRPr="00564A49">
        <w:rPr>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24</w:t>
      </w:r>
      <w:r w:rsidR="0045146C" w:rsidRPr="00564A49">
        <w:rPr>
          <w:noProof/>
          <w:sz w:val="20"/>
          <w:szCs w:val="20"/>
        </w:rPr>
        <w:fldChar w:fldCharType="end"/>
      </w:r>
      <w:r w:rsidRPr="00564A49">
        <w:rPr>
          <w:noProof/>
          <w:sz w:val="20"/>
          <w:szCs w:val="20"/>
          <w:lang w:eastAsia="ko-KR"/>
        </w:rPr>
        <w:t>)</w:t>
      </w:r>
    </w:p>
    <w:p w:rsidR="005773D9" w:rsidRPr="00564A49" w:rsidRDefault="00EA1617" w:rsidP="00EA1617">
      <w:pPr>
        <w:tabs>
          <w:tab w:val="left" w:pos="400"/>
        </w:tabs>
        <w:rPr>
          <w:noProof/>
        </w:rPr>
      </w:pPr>
      <w:r w:rsidRPr="00564A49">
        <w:rPr>
          <w:noProof/>
        </w:rPr>
        <w:t>The following steps are applied to derive the inter</w:t>
      </w:r>
      <w:r w:rsidR="002925C3" w:rsidRPr="00564A49">
        <w:rPr>
          <w:noProof/>
        </w:rPr>
        <w:t>-</w:t>
      </w:r>
      <w:r w:rsidRPr="00564A49">
        <w:rPr>
          <w:noProof/>
        </w:rPr>
        <w:t xml:space="preserve">layer reference picture </w:t>
      </w:r>
      <w:r w:rsidR="002925C3" w:rsidRPr="00564A49">
        <w:rPr>
          <w:noProof/>
        </w:rPr>
        <w:t>ilRef</w:t>
      </w:r>
      <w:r w:rsidRPr="00564A49">
        <w:rPr>
          <w:noProof/>
        </w:rPr>
        <w:t>Pic.</w:t>
      </w:r>
    </w:p>
    <w:p w:rsidR="00EA1617" w:rsidRPr="00564A49" w:rsidRDefault="00EA1617" w:rsidP="00EA1617">
      <w:pPr>
        <w:ind w:left="434" w:hanging="434"/>
        <w:rPr>
          <w:noProof/>
        </w:rPr>
      </w:pPr>
      <w:r w:rsidRPr="00564A49">
        <w:rPr>
          <w:noProof/>
        </w:rPr>
        <w:t>–</w:t>
      </w:r>
      <w:r w:rsidRPr="00564A49">
        <w:rPr>
          <w:noProof/>
        </w:rPr>
        <w:tab/>
      </w:r>
      <w:r w:rsidR="005773D9" w:rsidRPr="00564A49">
        <w:rPr>
          <w:noProof/>
        </w:rPr>
        <w:t>I</w:t>
      </w:r>
      <w:r w:rsidRPr="00564A49">
        <w:rPr>
          <w:noProof/>
        </w:rPr>
        <w:t xml:space="preserve">f </w:t>
      </w:r>
      <w:r w:rsidRPr="00564A49">
        <w:rPr>
          <w:noProof/>
          <w:lang w:eastAsia="ko-KR"/>
        </w:rPr>
        <w:t>PicWidthInSamples</w:t>
      </w:r>
      <w:r w:rsidR="001276F3" w:rsidRPr="00564A49">
        <w:rPr>
          <w:noProof/>
          <w:lang w:eastAsia="ko-KR"/>
        </w:rPr>
        <w:t>Y</w:t>
      </w:r>
      <w:r w:rsidRPr="00564A49">
        <w:rPr>
          <w:noProof/>
        </w:rPr>
        <w:t xml:space="preserve"> is equal to </w:t>
      </w:r>
      <w:r w:rsidRPr="00564A49">
        <w:rPr>
          <w:noProof/>
          <w:lang w:eastAsia="ko-KR"/>
        </w:rPr>
        <w:t>RefLayerPicWidthInSamples</w:t>
      </w:r>
      <w:r w:rsidR="001276F3" w:rsidRPr="00564A49">
        <w:rPr>
          <w:noProof/>
          <w:lang w:eastAsia="ko-KR"/>
        </w:rPr>
        <w:t>Y</w:t>
      </w:r>
      <w:r w:rsidR="000F58FF" w:rsidRPr="00564A49">
        <w:rPr>
          <w:noProof/>
          <w:lang w:eastAsia="ko-KR"/>
        </w:rPr>
        <w:t>,</w:t>
      </w:r>
      <w:r w:rsidRPr="00564A49">
        <w:rPr>
          <w:noProof/>
          <w:lang w:eastAsia="ko-KR"/>
        </w:rPr>
        <w:t xml:space="preserve"> PicHeightInSamples</w:t>
      </w:r>
      <w:r w:rsidR="001276F3" w:rsidRPr="00564A49">
        <w:rPr>
          <w:noProof/>
          <w:lang w:eastAsia="ko-KR"/>
        </w:rPr>
        <w:t>Y</w:t>
      </w:r>
      <w:r w:rsidRPr="00564A49">
        <w:rPr>
          <w:noProof/>
        </w:rPr>
        <w:t xml:space="preserve"> is equal to </w:t>
      </w:r>
      <w:r w:rsidRPr="00564A49">
        <w:rPr>
          <w:noProof/>
          <w:lang w:eastAsia="ko-KR"/>
        </w:rPr>
        <w:t>RefLayerPicHeightInSamples</w:t>
      </w:r>
      <w:r w:rsidR="001276F3" w:rsidRPr="00564A49">
        <w:rPr>
          <w:noProof/>
          <w:lang w:eastAsia="ko-KR"/>
        </w:rPr>
        <w:t>Y</w:t>
      </w:r>
      <w:r w:rsidR="000F58FF" w:rsidRPr="00564A49">
        <w:rPr>
          <w:noProof/>
          <w:lang w:eastAsia="ko-KR"/>
        </w:rPr>
        <w:t>,</w:t>
      </w:r>
      <w:r w:rsidRPr="00564A49">
        <w:rPr>
          <w:noProof/>
          <w:lang w:eastAsia="ko-KR"/>
        </w:rPr>
        <w:t xml:space="preserve"> the values of </w:t>
      </w:r>
      <w:r w:rsidRPr="00564A49">
        <w:rPr>
          <w:noProof/>
        </w:rPr>
        <w:t>ScaledRefLayerLeftOffset, ScaledRefLayerTopOffset, ScaledRefLayerRightOffset and ScaledRefLayerBottomOffset are all equal to 0</w:t>
      </w:r>
      <w:r w:rsidR="000F58FF" w:rsidRPr="00564A49">
        <w:rPr>
          <w:noProof/>
        </w:rPr>
        <w:t xml:space="preserve">, </w:t>
      </w:r>
      <w:r w:rsidR="000F58FF" w:rsidRPr="00564A49">
        <w:rPr>
          <w:noProof/>
          <w:lang w:eastAsia="ko-KR"/>
        </w:rPr>
        <w:t>RefLayer</w:t>
      </w:r>
      <w:r w:rsidR="000F58FF" w:rsidRPr="00564A49">
        <w:t>BitDepth</w:t>
      </w:r>
      <w:r w:rsidR="000F58FF" w:rsidRPr="00564A49">
        <w:rPr>
          <w:vertAlign w:val="subscript"/>
        </w:rPr>
        <w:t>Y</w:t>
      </w:r>
      <w:r w:rsidR="000F58FF" w:rsidRPr="00564A49">
        <w:t xml:space="preserve"> is equal to BitDepth</w:t>
      </w:r>
      <w:r w:rsidR="000F58FF" w:rsidRPr="00564A49">
        <w:rPr>
          <w:vertAlign w:val="subscript"/>
        </w:rPr>
        <w:t>Y</w:t>
      </w:r>
      <w:r w:rsidR="0018159B" w:rsidRPr="00564A49">
        <w:t xml:space="preserve">, </w:t>
      </w:r>
      <w:r w:rsidR="000F58FF" w:rsidRPr="00564A49">
        <w:t xml:space="preserve">and </w:t>
      </w:r>
      <w:r w:rsidR="000F58FF" w:rsidRPr="00564A49">
        <w:rPr>
          <w:noProof/>
          <w:lang w:eastAsia="ko-KR"/>
        </w:rPr>
        <w:t>RefLayer</w:t>
      </w:r>
      <w:r w:rsidR="000F58FF" w:rsidRPr="00564A49">
        <w:t>BitDepth</w:t>
      </w:r>
      <w:r w:rsidR="000F58FF" w:rsidRPr="00564A49">
        <w:rPr>
          <w:vertAlign w:val="subscript"/>
        </w:rPr>
        <w:t>C</w:t>
      </w:r>
      <w:r w:rsidR="000F58FF" w:rsidRPr="00564A49">
        <w:t xml:space="preserve"> is equal to BitDepth</w:t>
      </w:r>
      <w:r w:rsidR="000F58FF" w:rsidRPr="00564A49">
        <w:rPr>
          <w:vertAlign w:val="subscript"/>
        </w:rPr>
        <w:t>C</w:t>
      </w:r>
      <w:r w:rsidR="00116843" w:rsidRPr="00564A49">
        <w:t>,</w:t>
      </w:r>
    </w:p>
    <w:p w:rsidR="00EA1617" w:rsidRPr="00564A49" w:rsidRDefault="002925C3" w:rsidP="008557C3">
      <w:pPr>
        <w:numPr>
          <w:ilvl w:val="1"/>
          <w:numId w:val="12"/>
        </w:numPr>
        <w:rPr>
          <w:noProof/>
        </w:rPr>
      </w:pPr>
      <w:r w:rsidRPr="00564A49">
        <w:rPr>
          <w:noProof/>
        </w:rPr>
        <w:t>ilRef</w:t>
      </w:r>
      <w:r w:rsidR="00EA1617" w:rsidRPr="00564A49">
        <w:rPr>
          <w:noProof/>
        </w:rPr>
        <w:t>Pic is set</w:t>
      </w:r>
      <w:r w:rsidR="0055551F" w:rsidRPr="00564A49">
        <w:rPr>
          <w:noProof/>
        </w:rPr>
        <w:t xml:space="preserve"> equal</w:t>
      </w:r>
      <w:r w:rsidR="00EA1617" w:rsidRPr="00564A49">
        <w:rPr>
          <w:noProof/>
        </w:rPr>
        <w:t xml:space="preserve"> to rlPic</w:t>
      </w:r>
      <w:r w:rsidR="004A12F3" w:rsidRPr="00564A49">
        <w:rPr>
          <w:noProof/>
        </w:rPr>
        <w:t>.</w:t>
      </w:r>
    </w:p>
    <w:p w:rsidR="00EA1617" w:rsidRPr="00564A49" w:rsidRDefault="00EA1617" w:rsidP="00EA1617">
      <w:pPr>
        <w:ind w:left="434" w:hanging="434"/>
        <w:rPr>
          <w:noProof/>
        </w:rPr>
      </w:pPr>
      <w:r w:rsidRPr="00564A49">
        <w:rPr>
          <w:noProof/>
        </w:rPr>
        <w:t>–</w:t>
      </w:r>
      <w:r w:rsidRPr="00564A49">
        <w:rPr>
          <w:noProof/>
        </w:rPr>
        <w:tab/>
      </w:r>
      <w:r w:rsidR="005773D9" w:rsidRPr="00564A49">
        <w:rPr>
          <w:noProof/>
        </w:rPr>
        <w:t>O</w:t>
      </w:r>
      <w:r w:rsidRPr="00564A49">
        <w:rPr>
          <w:noProof/>
        </w:rPr>
        <w:t>therwise</w:t>
      </w:r>
      <w:r w:rsidR="00145A62" w:rsidRPr="00564A49">
        <w:rPr>
          <w:noProof/>
        </w:rPr>
        <w:t>, the following steps apply:</w:t>
      </w:r>
    </w:p>
    <w:p w:rsidR="00145A62" w:rsidRPr="00564A49" w:rsidRDefault="00145A62" w:rsidP="005773D9">
      <w:pPr>
        <w:numPr>
          <w:ilvl w:val="1"/>
          <w:numId w:val="12"/>
        </w:numPr>
        <w:rPr>
          <w:noProof/>
        </w:rPr>
      </w:pPr>
      <w:r w:rsidRPr="00564A49">
        <w:rPr>
          <w:noProof/>
        </w:rPr>
        <w:t>The inter</w:t>
      </w:r>
      <w:r w:rsidR="0091159E" w:rsidRPr="00564A49">
        <w:rPr>
          <w:noProof/>
        </w:rPr>
        <w:t>-</w:t>
      </w:r>
      <w:r w:rsidRPr="00564A49">
        <w:rPr>
          <w:noProof/>
        </w:rPr>
        <w:t xml:space="preserve">layer reference picture </w:t>
      </w:r>
      <w:r w:rsidR="00A23C09" w:rsidRPr="00564A49">
        <w:rPr>
          <w:noProof/>
        </w:rPr>
        <w:t>ilRef</w:t>
      </w:r>
      <w:r w:rsidRPr="00564A49">
        <w:rPr>
          <w:noProof/>
        </w:rPr>
        <w:t xml:space="preserve">Pic is </w:t>
      </w:r>
      <w:r w:rsidR="00936B6B" w:rsidRPr="00564A49">
        <w:rPr>
          <w:noProof/>
        </w:rPr>
        <w:t>generated</w:t>
      </w:r>
      <w:r w:rsidRPr="00564A49">
        <w:rPr>
          <w:noProof/>
        </w:rPr>
        <w:t xml:space="preserve"> as follows :</w:t>
      </w:r>
    </w:p>
    <w:p w:rsidR="004A12F3" w:rsidRPr="00564A49" w:rsidRDefault="004A12F3" w:rsidP="005773D9">
      <w:pPr>
        <w:pStyle w:val="ListParagraph"/>
        <w:numPr>
          <w:ilvl w:val="1"/>
          <w:numId w:val="12"/>
        </w:numPr>
        <w:tabs>
          <w:tab w:val="clear" w:pos="800"/>
          <w:tab w:val="clear" w:pos="1191"/>
          <w:tab w:val="num" w:pos="1197"/>
        </w:tabs>
        <w:ind w:left="1200"/>
        <w:rPr>
          <w:noProof/>
        </w:rPr>
      </w:pPr>
      <w:r w:rsidRPr="00564A49">
        <w:rPr>
          <w:noProof/>
        </w:rPr>
        <w:t xml:space="preserve">The </w:t>
      </w:r>
      <w:r w:rsidR="00C675A6" w:rsidRPr="00564A49">
        <w:rPr>
          <w:noProof/>
        </w:rPr>
        <w:t>PicOrderCntVal</w:t>
      </w:r>
      <w:r w:rsidRPr="00564A49">
        <w:rPr>
          <w:noProof/>
        </w:rPr>
        <w:t xml:space="preserve"> </w:t>
      </w:r>
      <w:r w:rsidR="00C675A6" w:rsidRPr="00564A49">
        <w:rPr>
          <w:noProof/>
        </w:rPr>
        <w:t xml:space="preserve">value </w:t>
      </w:r>
      <w:r w:rsidRPr="00564A49">
        <w:rPr>
          <w:noProof/>
        </w:rPr>
        <w:t xml:space="preserve">of </w:t>
      </w:r>
      <w:r w:rsidR="00A23C09" w:rsidRPr="00564A49">
        <w:rPr>
          <w:noProof/>
        </w:rPr>
        <w:t>ilRef</w:t>
      </w:r>
      <w:r w:rsidRPr="00564A49">
        <w:rPr>
          <w:noProof/>
        </w:rPr>
        <w:t xml:space="preserve">Pic is set equal to the </w:t>
      </w:r>
      <w:r w:rsidR="00C675A6" w:rsidRPr="00564A49">
        <w:rPr>
          <w:noProof/>
        </w:rPr>
        <w:t>PicOrderCntVal</w:t>
      </w:r>
      <w:r w:rsidRPr="00564A49">
        <w:rPr>
          <w:noProof/>
        </w:rPr>
        <w:t xml:space="preserve"> </w:t>
      </w:r>
      <w:r w:rsidR="00C675A6" w:rsidRPr="00564A49">
        <w:rPr>
          <w:noProof/>
        </w:rPr>
        <w:t xml:space="preserve">value </w:t>
      </w:r>
      <w:r w:rsidRPr="00564A49">
        <w:rPr>
          <w:noProof/>
        </w:rPr>
        <w:t>of rlPic.</w:t>
      </w:r>
    </w:p>
    <w:p w:rsidR="00A603CB" w:rsidRPr="00564A49" w:rsidRDefault="00DA2A67" w:rsidP="00145A62">
      <w:pPr>
        <w:pStyle w:val="ListParagraph"/>
        <w:numPr>
          <w:ilvl w:val="1"/>
          <w:numId w:val="12"/>
        </w:numPr>
        <w:tabs>
          <w:tab w:val="clear" w:pos="800"/>
          <w:tab w:val="clear" w:pos="1191"/>
          <w:tab w:val="num" w:pos="1197"/>
        </w:tabs>
        <w:ind w:left="1200"/>
        <w:rPr>
          <w:noProof/>
        </w:rPr>
      </w:pPr>
      <w:r w:rsidRPr="00564A49">
        <w:rPr>
          <w:lang w:val="en-CA"/>
        </w:rPr>
        <w:t>W</w:t>
      </w:r>
      <w:r w:rsidR="00D242E9" w:rsidRPr="00564A49">
        <w:rPr>
          <w:lang w:val="en-CA"/>
        </w:rPr>
        <w:t>he</w:t>
      </w:r>
      <w:r w:rsidRPr="00564A49">
        <w:rPr>
          <w:lang w:val="en-CA"/>
        </w:rPr>
        <w:t xml:space="preserve">n </w:t>
      </w:r>
      <w:r w:rsidR="00DD5429" w:rsidRPr="00564A49">
        <w:rPr>
          <w:szCs w:val="22"/>
          <w:lang w:val="en-US"/>
        </w:rPr>
        <w:t>VpsInterLayerSamplePredictionEnabled</w:t>
      </w:r>
      <w:r w:rsidRPr="00564A49">
        <w:rPr>
          <w:lang w:val="en-CA"/>
        </w:rPr>
        <w:t>[</w:t>
      </w:r>
      <w:r w:rsidR="00DD5429" w:rsidRPr="00564A49">
        <w:rPr>
          <w:lang w:val="en-CA"/>
        </w:rPr>
        <w:t> </w:t>
      </w:r>
      <w:r w:rsidR="00DD5429" w:rsidRPr="00564A49">
        <w:rPr>
          <w:rFonts w:eastAsia="Times New Roman"/>
          <w:lang w:val="en-US"/>
        </w:rPr>
        <w:t>LayerIdxInVps[</w:t>
      </w:r>
      <w:r w:rsidRPr="00564A49">
        <w:rPr>
          <w:lang w:val="en-CA"/>
        </w:rPr>
        <w:t> </w:t>
      </w:r>
      <w:r w:rsidR="00D242E9" w:rsidRPr="00564A49">
        <w:rPr>
          <w:lang w:val="en-CA"/>
        </w:rPr>
        <w:t>currLayerId</w:t>
      </w:r>
      <w:r w:rsidRPr="00564A49">
        <w:rPr>
          <w:lang w:val="en-CA"/>
        </w:rPr>
        <w:t> </w:t>
      </w:r>
      <w:r w:rsidR="00DD5429" w:rsidRPr="00564A49">
        <w:rPr>
          <w:lang w:val="en-CA"/>
        </w:rPr>
        <w:t>]</w:t>
      </w:r>
      <w:r w:rsidR="00B30570" w:rsidRPr="00564A49">
        <w:rPr>
          <w:lang w:val="en-CA"/>
        </w:rPr>
        <w:t> </w:t>
      </w:r>
      <w:r w:rsidRPr="00564A49">
        <w:rPr>
          <w:lang w:val="en-CA"/>
        </w:rPr>
        <w:t>][</w:t>
      </w:r>
      <w:r w:rsidR="00B30570" w:rsidRPr="00564A49">
        <w:rPr>
          <w:lang w:val="en-CA"/>
        </w:rPr>
        <w:t> </w:t>
      </w:r>
      <w:r w:rsidR="00DD5429" w:rsidRPr="00564A49">
        <w:rPr>
          <w:rFonts w:eastAsia="Times New Roman"/>
          <w:lang w:val="en-US"/>
        </w:rPr>
        <w:t>LayerIdxInVps</w:t>
      </w:r>
      <w:r w:rsidR="00B30570" w:rsidRPr="00564A49">
        <w:rPr>
          <w:rFonts w:eastAsia="Times New Roman"/>
          <w:lang w:val="en-US"/>
        </w:rPr>
        <w:t>[</w:t>
      </w:r>
      <w:r w:rsidRPr="00564A49">
        <w:rPr>
          <w:lang w:val="en-CA"/>
        </w:rPr>
        <w:t> </w:t>
      </w:r>
      <w:r w:rsidR="00D72B8D" w:rsidRPr="00564A49">
        <w:rPr>
          <w:lang w:val="en-CA"/>
        </w:rPr>
        <w:t>rLId</w:t>
      </w:r>
      <w:r w:rsidRPr="00564A49">
        <w:rPr>
          <w:lang w:val="en-CA"/>
        </w:rPr>
        <w:t> </w:t>
      </w:r>
      <w:r w:rsidR="00B30570" w:rsidRPr="00564A49">
        <w:rPr>
          <w:lang w:val="en-CA"/>
        </w:rPr>
        <w:t>] </w:t>
      </w:r>
      <w:r w:rsidRPr="00564A49">
        <w:rPr>
          <w:lang w:val="en-CA"/>
        </w:rPr>
        <w:t xml:space="preserve">] </w:t>
      </w:r>
      <w:r w:rsidR="00D242E9" w:rsidRPr="00564A49">
        <w:rPr>
          <w:lang w:val="en-CA"/>
        </w:rPr>
        <w:t xml:space="preserve">is equal to 1, </w:t>
      </w:r>
      <w:r w:rsidR="00A9095E" w:rsidRPr="00564A49">
        <w:rPr>
          <w:lang w:val="en-CA"/>
        </w:rPr>
        <w:t>the following steps apply:</w:t>
      </w:r>
    </w:p>
    <w:p w:rsidR="00A9095E" w:rsidRPr="00564A49" w:rsidRDefault="00400156" w:rsidP="00A9095E">
      <w:pPr>
        <w:pStyle w:val="ListParagraph"/>
        <w:numPr>
          <w:ilvl w:val="2"/>
          <w:numId w:val="12"/>
        </w:numPr>
        <w:tabs>
          <w:tab w:val="clear" w:pos="794"/>
        </w:tabs>
        <w:ind w:left="1600"/>
        <w:rPr>
          <w:noProof/>
        </w:rPr>
      </w:pPr>
      <w:r w:rsidRPr="00564A49">
        <w:rPr>
          <w:noProof/>
        </w:rPr>
        <w:t>T</w:t>
      </w:r>
      <w:r w:rsidR="00D242E9" w:rsidRPr="00564A49">
        <w:rPr>
          <w:noProof/>
        </w:rPr>
        <w:t xml:space="preserve">he </w:t>
      </w:r>
      <w:r w:rsidR="00EA1617" w:rsidRPr="00564A49">
        <w:rPr>
          <w:noProof/>
        </w:rPr>
        <w:t xml:space="preserve">picture sample resampling process as specified in subclause </w:t>
      </w:r>
      <w:r w:rsidR="003867AF" w:rsidRPr="00564A49">
        <w:fldChar w:fldCharType="begin" w:fldLock="1"/>
      </w:r>
      <w:r w:rsidR="003867AF" w:rsidRPr="00564A49">
        <w:instrText xml:space="preserve"> REF _Ref348598889 \r \h  \* MERGEFORMAT </w:instrText>
      </w:r>
      <w:r w:rsidR="003867AF" w:rsidRPr="00564A49">
        <w:fldChar w:fldCharType="separate"/>
      </w:r>
      <w:r w:rsidR="00E907A9" w:rsidRPr="00564A49">
        <w:rPr>
          <w:noProof/>
        </w:rPr>
        <w:t>H.8.1.4.1</w:t>
      </w:r>
      <w:r w:rsidR="003867AF" w:rsidRPr="00564A49">
        <w:fldChar w:fldCharType="end"/>
      </w:r>
      <w:r w:rsidR="00EA1617" w:rsidRPr="00564A49">
        <w:rPr>
          <w:noProof/>
        </w:rPr>
        <w:t xml:space="preserve"> is invoked with </w:t>
      </w:r>
      <w:r w:rsidR="00D242E9" w:rsidRPr="00564A49">
        <w:rPr>
          <w:noProof/>
        </w:rPr>
        <w:t xml:space="preserve">the </w:t>
      </w:r>
      <w:r w:rsidR="00770A6F" w:rsidRPr="00564A49">
        <w:rPr>
          <w:noProof/>
        </w:rPr>
        <w:t xml:space="preserve">picture </w:t>
      </w:r>
      <w:r w:rsidR="00D242E9" w:rsidRPr="00564A49">
        <w:rPr>
          <w:noProof/>
        </w:rPr>
        <w:t>sample arrays</w:t>
      </w:r>
      <w:r w:rsidR="00A35FF4" w:rsidRPr="00564A49">
        <w:rPr>
          <w:noProof/>
        </w:rPr>
        <w:t>,</w:t>
      </w:r>
      <w:r w:rsidR="00EA1617" w:rsidRPr="00564A49">
        <w:rPr>
          <w:noProof/>
        </w:rPr>
        <w:t xml:space="preserve"> </w:t>
      </w:r>
      <w:r w:rsidR="00A35FF4" w:rsidRPr="00564A49">
        <w:rPr>
          <w:noProof/>
        </w:rPr>
        <w:t>rlPicSample</w:t>
      </w:r>
      <w:r w:rsidR="00A35FF4" w:rsidRPr="00564A49">
        <w:rPr>
          <w:noProof/>
          <w:vertAlign w:val="subscript"/>
        </w:rPr>
        <w:t>L</w:t>
      </w:r>
      <w:r w:rsidR="00A35FF4" w:rsidRPr="00564A49">
        <w:rPr>
          <w:noProof/>
        </w:rPr>
        <w:t>, rlPicSample</w:t>
      </w:r>
      <w:r w:rsidR="00A35FF4" w:rsidRPr="00564A49">
        <w:rPr>
          <w:noProof/>
          <w:vertAlign w:val="subscript"/>
        </w:rPr>
        <w:t>Cb</w:t>
      </w:r>
      <w:r w:rsidR="00A35FF4" w:rsidRPr="00564A49">
        <w:rPr>
          <w:noProof/>
        </w:rPr>
        <w:t xml:space="preserve"> and rlPicSample</w:t>
      </w:r>
      <w:r w:rsidR="00A35FF4" w:rsidRPr="00564A49">
        <w:rPr>
          <w:noProof/>
          <w:vertAlign w:val="subscript"/>
        </w:rPr>
        <w:t>Cr</w:t>
      </w:r>
      <w:r w:rsidR="00A35FF4" w:rsidRPr="00564A49">
        <w:rPr>
          <w:noProof/>
        </w:rPr>
        <w:t xml:space="preserve">, </w:t>
      </w:r>
      <w:r w:rsidR="00EA1617" w:rsidRPr="00564A49">
        <w:rPr>
          <w:noProof/>
        </w:rPr>
        <w:t xml:space="preserve">of </w:t>
      </w:r>
      <w:r w:rsidR="00EA2E88" w:rsidRPr="00564A49">
        <w:rPr>
          <w:noProof/>
        </w:rPr>
        <w:t xml:space="preserve">the </w:t>
      </w:r>
      <w:r w:rsidR="00D242E9" w:rsidRPr="00564A49">
        <w:rPr>
          <w:noProof/>
        </w:rPr>
        <w:t xml:space="preserve">reference layer picture </w:t>
      </w:r>
      <w:r w:rsidR="00A35FF4" w:rsidRPr="00564A49">
        <w:rPr>
          <w:noProof/>
        </w:rPr>
        <w:t xml:space="preserve">rlPic </w:t>
      </w:r>
      <w:r w:rsidR="00EA1617" w:rsidRPr="00564A49">
        <w:rPr>
          <w:noProof/>
        </w:rPr>
        <w:t>as input</w:t>
      </w:r>
      <w:r w:rsidR="00EA2E88" w:rsidRPr="00564A49">
        <w:rPr>
          <w:noProof/>
        </w:rPr>
        <w:t>s</w:t>
      </w:r>
      <w:r w:rsidR="00EA1617" w:rsidRPr="00564A49">
        <w:rPr>
          <w:noProof/>
        </w:rPr>
        <w:t xml:space="preserve">, and with the </w:t>
      </w:r>
      <w:r w:rsidR="00770A6F" w:rsidRPr="00564A49">
        <w:rPr>
          <w:noProof/>
        </w:rPr>
        <w:t xml:space="preserve">resampled picture </w:t>
      </w:r>
      <w:r w:rsidR="00D242E9" w:rsidRPr="00564A49">
        <w:rPr>
          <w:noProof/>
        </w:rPr>
        <w:t>sample arrays</w:t>
      </w:r>
      <w:r w:rsidR="00770A6F" w:rsidRPr="00564A49">
        <w:rPr>
          <w:noProof/>
        </w:rPr>
        <w:t>, rsPicSample</w:t>
      </w:r>
      <w:r w:rsidR="00770A6F" w:rsidRPr="00564A49">
        <w:rPr>
          <w:noProof/>
          <w:vertAlign w:val="subscript"/>
        </w:rPr>
        <w:t>L</w:t>
      </w:r>
      <w:r w:rsidR="00770A6F" w:rsidRPr="00564A49">
        <w:rPr>
          <w:noProof/>
        </w:rPr>
        <w:t>, rsPicSample</w:t>
      </w:r>
      <w:r w:rsidR="00770A6F" w:rsidRPr="00564A49">
        <w:rPr>
          <w:noProof/>
          <w:vertAlign w:val="subscript"/>
        </w:rPr>
        <w:t>Cb</w:t>
      </w:r>
      <w:r w:rsidR="00770A6F" w:rsidRPr="00564A49">
        <w:rPr>
          <w:noProof/>
        </w:rPr>
        <w:t xml:space="preserve"> and rsPicSample</w:t>
      </w:r>
      <w:r w:rsidR="00770A6F" w:rsidRPr="00564A49">
        <w:rPr>
          <w:noProof/>
          <w:vertAlign w:val="subscript"/>
        </w:rPr>
        <w:t>Cr</w:t>
      </w:r>
      <w:r w:rsidR="00EA1617" w:rsidRPr="00564A49">
        <w:rPr>
          <w:noProof/>
        </w:rPr>
        <w:t xml:space="preserve"> of </w:t>
      </w:r>
      <w:r w:rsidR="00EA2E88" w:rsidRPr="00564A49">
        <w:rPr>
          <w:noProof/>
        </w:rPr>
        <w:t xml:space="preserve">the </w:t>
      </w:r>
      <w:r w:rsidR="00770A6F" w:rsidRPr="00564A49">
        <w:rPr>
          <w:noProof/>
        </w:rPr>
        <w:t xml:space="preserve">inter-layer reference </w:t>
      </w:r>
      <w:r w:rsidR="00D242E9" w:rsidRPr="00564A49">
        <w:rPr>
          <w:noProof/>
        </w:rPr>
        <w:t xml:space="preserve">picture </w:t>
      </w:r>
      <w:r w:rsidR="00770A6F" w:rsidRPr="00564A49">
        <w:rPr>
          <w:noProof/>
        </w:rPr>
        <w:t>ilRef</w:t>
      </w:r>
      <w:r w:rsidR="00EA1617" w:rsidRPr="00564A49">
        <w:rPr>
          <w:noProof/>
        </w:rPr>
        <w:t>Pic as output</w:t>
      </w:r>
      <w:r w:rsidR="00A35FF4" w:rsidRPr="00564A49">
        <w:rPr>
          <w:noProof/>
        </w:rPr>
        <w:t>s</w:t>
      </w:r>
      <w:r w:rsidR="00EA1617" w:rsidRPr="00564A49">
        <w:rPr>
          <w:noProof/>
        </w:rPr>
        <w:t>.</w:t>
      </w:r>
    </w:p>
    <w:p w:rsidR="00AE3EE2" w:rsidRPr="00564A49" w:rsidRDefault="00A9095E" w:rsidP="00145A62">
      <w:pPr>
        <w:pStyle w:val="ListParagraph"/>
        <w:numPr>
          <w:ilvl w:val="2"/>
          <w:numId w:val="12"/>
        </w:numPr>
        <w:tabs>
          <w:tab w:val="clear" w:pos="794"/>
        </w:tabs>
        <w:ind w:left="1600"/>
        <w:rPr>
          <w:noProof/>
        </w:rPr>
      </w:pPr>
      <w:r w:rsidRPr="00564A49">
        <w:t>NumSampleResampling is incremented by 1.</w:t>
      </w:r>
    </w:p>
    <w:p w:rsidR="000764A1" w:rsidRPr="00564A49" w:rsidRDefault="00EA1617" w:rsidP="00145A62">
      <w:pPr>
        <w:pStyle w:val="ListParagraph"/>
        <w:numPr>
          <w:ilvl w:val="1"/>
          <w:numId w:val="12"/>
        </w:numPr>
        <w:tabs>
          <w:tab w:val="clear" w:pos="800"/>
          <w:tab w:val="clear" w:pos="1191"/>
          <w:tab w:val="num" w:pos="1197"/>
        </w:tabs>
        <w:ind w:left="1200"/>
        <w:rPr>
          <w:noProof/>
          <w:lang w:eastAsia="ko-KR"/>
        </w:rPr>
      </w:pPr>
      <w:r w:rsidRPr="00564A49">
        <w:rPr>
          <w:noProof/>
        </w:rPr>
        <w:t xml:space="preserve">When </w:t>
      </w:r>
      <w:r w:rsidR="00B30570" w:rsidRPr="00564A49">
        <w:rPr>
          <w:bCs/>
          <w:lang w:val="de-DE"/>
        </w:rPr>
        <w:t>VpsInterLayerMotionPredictionEnabled</w:t>
      </w:r>
      <w:r w:rsidR="00D242E9" w:rsidRPr="00564A49">
        <w:rPr>
          <w:lang w:val="en-CA"/>
        </w:rPr>
        <w:t>[</w:t>
      </w:r>
      <w:r w:rsidR="00B30570" w:rsidRPr="00564A49">
        <w:rPr>
          <w:lang w:val="en-CA"/>
        </w:rPr>
        <w:t> </w:t>
      </w:r>
      <w:r w:rsidR="00B30570" w:rsidRPr="00564A49">
        <w:rPr>
          <w:rFonts w:eastAsia="Times New Roman"/>
          <w:lang w:val="en-US"/>
        </w:rPr>
        <w:t>LayerIdxInVps[</w:t>
      </w:r>
      <w:r w:rsidR="00D242E9" w:rsidRPr="00564A49">
        <w:rPr>
          <w:lang w:val="en-CA"/>
        </w:rPr>
        <w:t> currLayerId </w:t>
      </w:r>
      <w:r w:rsidR="00B30570" w:rsidRPr="00564A49">
        <w:rPr>
          <w:lang w:val="en-CA"/>
        </w:rPr>
        <w:t>] </w:t>
      </w:r>
      <w:r w:rsidR="00D242E9" w:rsidRPr="00564A49">
        <w:rPr>
          <w:lang w:val="en-CA"/>
        </w:rPr>
        <w:t>][</w:t>
      </w:r>
      <w:r w:rsidR="00B30570" w:rsidRPr="00564A49">
        <w:rPr>
          <w:lang w:val="en-CA"/>
        </w:rPr>
        <w:t> </w:t>
      </w:r>
      <w:r w:rsidR="00B30570" w:rsidRPr="00564A49">
        <w:rPr>
          <w:rFonts w:eastAsia="Times New Roman"/>
          <w:lang w:val="en-US"/>
        </w:rPr>
        <w:t>LayerIdxInVps[</w:t>
      </w:r>
      <w:r w:rsidR="00D242E9" w:rsidRPr="00564A49">
        <w:rPr>
          <w:lang w:val="en-CA"/>
        </w:rPr>
        <w:t> </w:t>
      </w:r>
      <w:r w:rsidR="00D72B8D" w:rsidRPr="00564A49">
        <w:rPr>
          <w:lang w:val="en-CA"/>
        </w:rPr>
        <w:t>rL</w:t>
      </w:r>
      <w:r w:rsidR="00D242E9" w:rsidRPr="00564A49">
        <w:rPr>
          <w:lang w:val="en-CA"/>
        </w:rPr>
        <w:t>Id </w:t>
      </w:r>
      <w:r w:rsidR="00B30570" w:rsidRPr="00564A49">
        <w:rPr>
          <w:lang w:val="en-CA"/>
        </w:rPr>
        <w:t>] </w:t>
      </w:r>
      <w:r w:rsidR="00D242E9" w:rsidRPr="00564A49">
        <w:rPr>
          <w:lang w:val="en-CA"/>
        </w:rPr>
        <w:t>]</w:t>
      </w:r>
      <w:r w:rsidR="0007230D" w:rsidRPr="00564A49">
        <w:rPr>
          <w:noProof/>
        </w:rPr>
        <w:t xml:space="preserve"> </w:t>
      </w:r>
      <w:r w:rsidRPr="00564A49">
        <w:rPr>
          <w:noProof/>
        </w:rPr>
        <w:t xml:space="preserve">is equal to 1, </w:t>
      </w:r>
      <w:r w:rsidR="000764A1" w:rsidRPr="00564A49">
        <w:rPr>
          <w:noProof/>
        </w:rPr>
        <w:t>the following steps apply:</w:t>
      </w:r>
    </w:p>
    <w:p w:rsidR="006537D0" w:rsidRPr="00564A49" w:rsidRDefault="006537D0" w:rsidP="00145A62">
      <w:pPr>
        <w:pStyle w:val="ListParagraph"/>
        <w:numPr>
          <w:ilvl w:val="2"/>
          <w:numId w:val="12"/>
        </w:numPr>
        <w:tabs>
          <w:tab w:val="clear" w:pos="794"/>
        </w:tabs>
        <w:ind w:left="1600"/>
        <w:rPr>
          <w:noProof/>
          <w:lang w:eastAsia="ko-KR"/>
        </w:rPr>
      </w:pPr>
      <w:r w:rsidRPr="00564A49">
        <w:rPr>
          <w:noProof/>
        </w:rPr>
        <w:t xml:space="preserve">A </w:t>
      </w:r>
      <w:r w:rsidR="0024248C" w:rsidRPr="00564A49">
        <w:rPr>
          <w:noProof/>
        </w:rPr>
        <w:t xml:space="preserve">single </w:t>
      </w:r>
      <w:r w:rsidRPr="00564A49">
        <w:rPr>
          <w:noProof/>
        </w:rPr>
        <w:t xml:space="preserve">slice </w:t>
      </w:r>
      <w:r w:rsidR="00770A6F" w:rsidRPr="00564A49">
        <w:rPr>
          <w:noProof/>
        </w:rPr>
        <w:t>ilRef</w:t>
      </w:r>
      <w:r w:rsidRPr="00564A49">
        <w:rPr>
          <w:noProof/>
        </w:rPr>
        <w:t xml:space="preserve">Slice of </w:t>
      </w:r>
      <w:r w:rsidR="007E2A3D" w:rsidRPr="00564A49">
        <w:rPr>
          <w:noProof/>
        </w:rPr>
        <w:t xml:space="preserve">the </w:t>
      </w:r>
      <w:r w:rsidR="00770A6F" w:rsidRPr="00564A49">
        <w:rPr>
          <w:noProof/>
        </w:rPr>
        <w:t xml:space="preserve">inter-layer reference </w:t>
      </w:r>
      <w:r w:rsidR="007E2A3D" w:rsidRPr="00564A49">
        <w:rPr>
          <w:noProof/>
        </w:rPr>
        <w:t xml:space="preserve">picture </w:t>
      </w:r>
      <w:r w:rsidR="00770A6F" w:rsidRPr="00564A49">
        <w:rPr>
          <w:noProof/>
        </w:rPr>
        <w:t>ilRef</w:t>
      </w:r>
      <w:r w:rsidRPr="00564A49">
        <w:rPr>
          <w:noProof/>
        </w:rPr>
        <w:t>Pic is generated as follows:</w:t>
      </w:r>
    </w:p>
    <w:p w:rsidR="00E6306F" w:rsidRPr="00564A49" w:rsidRDefault="00E6306F" w:rsidP="00145A62">
      <w:pPr>
        <w:pStyle w:val="ListParagraph"/>
        <w:numPr>
          <w:ilvl w:val="3"/>
          <w:numId w:val="12"/>
        </w:numPr>
        <w:tabs>
          <w:tab w:val="clear" w:pos="794"/>
          <w:tab w:val="clear" w:pos="1191"/>
          <w:tab w:val="clear" w:pos="1600"/>
          <w:tab w:val="clear" w:pos="1985"/>
          <w:tab w:val="num" w:pos="1997"/>
        </w:tabs>
        <w:ind w:left="2000"/>
        <w:rPr>
          <w:noProof/>
          <w:lang w:eastAsia="ko-KR"/>
        </w:rPr>
      </w:pPr>
      <w:r w:rsidRPr="00564A49">
        <w:rPr>
          <w:noProof/>
        </w:rPr>
        <w:t xml:space="preserve">The values of slice_type, num_ref_idx_l0_active_minus1 and num_ref_idx_l1_active_minus1 for </w:t>
      </w:r>
      <w:r w:rsidR="006537D0" w:rsidRPr="00564A49">
        <w:rPr>
          <w:noProof/>
        </w:rPr>
        <w:t xml:space="preserve">the generated slice </w:t>
      </w:r>
      <w:r w:rsidR="00770A6F" w:rsidRPr="00564A49">
        <w:rPr>
          <w:noProof/>
        </w:rPr>
        <w:t>ilRef</w:t>
      </w:r>
      <w:r w:rsidR="006537D0" w:rsidRPr="00564A49">
        <w:rPr>
          <w:noProof/>
        </w:rPr>
        <w:t>Slice</w:t>
      </w:r>
      <w:r w:rsidRPr="00564A49">
        <w:rPr>
          <w:noProof/>
        </w:rPr>
        <w:t xml:space="preserve"> are</w:t>
      </w:r>
      <w:r w:rsidRPr="00564A49">
        <w:rPr>
          <w:noProof/>
          <w:lang w:eastAsia="ko-KR"/>
        </w:rPr>
        <w:t xml:space="preserve"> inferred to be equal to the </w:t>
      </w:r>
      <w:r w:rsidRPr="00564A49">
        <w:rPr>
          <w:noProof/>
        </w:rPr>
        <w:t>slice_type, num_ref_idx_l0_active_minus1 and num_ref_idx_l1_active_minus1</w:t>
      </w:r>
      <w:r w:rsidR="006537D0" w:rsidRPr="00564A49">
        <w:rPr>
          <w:noProof/>
        </w:rPr>
        <w:t>,</w:t>
      </w:r>
      <w:r w:rsidRPr="00564A49">
        <w:rPr>
          <w:noProof/>
          <w:lang w:eastAsia="ko-KR"/>
        </w:rPr>
        <w:t xml:space="preserve"> </w:t>
      </w:r>
      <w:r w:rsidR="006537D0" w:rsidRPr="00564A49">
        <w:rPr>
          <w:noProof/>
          <w:lang w:eastAsia="ko-KR"/>
        </w:rPr>
        <w:t xml:space="preserve">respectively, </w:t>
      </w:r>
      <w:r w:rsidRPr="00564A49">
        <w:rPr>
          <w:noProof/>
          <w:lang w:eastAsia="ko-KR"/>
        </w:rPr>
        <w:t xml:space="preserve">of the first slice </w:t>
      </w:r>
      <w:r w:rsidR="00146305" w:rsidRPr="00564A49">
        <w:rPr>
          <w:noProof/>
          <w:lang w:eastAsia="ko-KR"/>
        </w:rPr>
        <w:t>of</w:t>
      </w:r>
      <w:r w:rsidRPr="00564A49">
        <w:rPr>
          <w:noProof/>
          <w:lang w:eastAsia="ko-KR"/>
        </w:rPr>
        <w:t xml:space="preserve"> rlPic</w:t>
      </w:r>
      <w:r w:rsidR="00146305" w:rsidRPr="00564A49">
        <w:rPr>
          <w:noProof/>
          <w:lang w:eastAsia="ko-KR"/>
        </w:rPr>
        <w:t>.</w:t>
      </w:r>
    </w:p>
    <w:p w:rsidR="00E6306F" w:rsidRPr="00564A49" w:rsidRDefault="006537D0" w:rsidP="00145A62">
      <w:pPr>
        <w:pStyle w:val="ListParagraph"/>
        <w:numPr>
          <w:ilvl w:val="3"/>
          <w:numId w:val="12"/>
        </w:numPr>
        <w:tabs>
          <w:tab w:val="clear" w:pos="794"/>
          <w:tab w:val="clear" w:pos="1191"/>
          <w:tab w:val="clear" w:pos="1600"/>
          <w:tab w:val="clear" w:pos="1985"/>
          <w:tab w:val="num" w:pos="1997"/>
        </w:tabs>
        <w:ind w:left="2000"/>
        <w:rPr>
          <w:noProof/>
          <w:lang w:eastAsia="ko-KR"/>
        </w:rPr>
      </w:pPr>
      <w:r w:rsidRPr="00564A49">
        <w:rPr>
          <w:noProof/>
        </w:rPr>
        <w:t xml:space="preserve">When </w:t>
      </w:r>
      <w:r w:rsidR="00770A6F" w:rsidRPr="00564A49">
        <w:rPr>
          <w:noProof/>
        </w:rPr>
        <w:t>ilRef</w:t>
      </w:r>
      <w:r w:rsidRPr="00564A49">
        <w:rPr>
          <w:noProof/>
        </w:rPr>
        <w:t xml:space="preserve">Slice is a P or B slice, for i in the range of 0 to num_ref_idx_l0_active_minus1 of </w:t>
      </w:r>
      <w:r w:rsidR="00770A6F" w:rsidRPr="00564A49">
        <w:rPr>
          <w:noProof/>
        </w:rPr>
        <w:t>ilRef</w:t>
      </w:r>
      <w:r w:rsidRPr="00564A49">
        <w:rPr>
          <w:noProof/>
        </w:rPr>
        <w:t xml:space="preserve">Slice, inclusive, the reference picture with index i in reference picture list 0 of </w:t>
      </w:r>
      <w:r w:rsidR="00770A6F" w:rsidRPr="00564A49">
        <w:rPr>
          <w:noProof/>
        </w:rPr>
        <w:t>ilRef</w:t>
      </w:r>
      <w:r w:rsidRPr="00564A49">
        <w:rPr>
          <w:noProof/>
        </w:rPr>
        <w:t xml:space="preserve">Slice is set equal to </w:t>
      </w:r>
      <w:r w:rsidR="00146305" w:rsidRPr="00564A49">
        <w:rPr>
          <w:noProof/>
        </w:rPr>
        <w:t xml:space="preserve">the </w:t>
      </w:r>
      <w:r w:rsidRPr="00564A49">
        <w:rPr>
          <w:noProof/>
        </w:rPr>
        <w:t xml:space="preserve">reference picture with index i in reference picture list 0 of </w:t>
      </w:r>
      <w:r w:rsidR="007E2A3D" w:rsidRPr="00564A49">
        <w:rPr>
          <w:noProof/>
        </w:rPr>
        <w:t>the first slice of rlPic</w:t>
      </w:r>
    </w:p>
    <w:p w:rsidR="007E2A3D" w:rsidRPr="00564A49" w:rsidRDefault="006537D0" w:rsidP="00145A62">
      <w:pPr>
        <w:pStyle w:val="ListParagraph"/>
        <w:numPr>
          <w:ilvl w:val="3"/>
          <w:numId w:val="12"/>
        </w:numPr>
        <w:tabs>
          <w:tab w:val="clear" w:pos="794"/>
          <w:tab w:val="clear" w:pos="1191"/>
          <w:tab w:val="clear" w:pos="1600"/>
          <w:tab w:val="clear" w:pos="1985"/>
          <w:tab w:val="num" w:pos="1997"/>
        </w:tabs>
        <w:ind w:left="2000"/>
        <w:rPr>
          <w:noProof/>
          <w:lang w:eastAsia="ko-KR"/>
        </w:rPr>
      </w:pPr>
      <w:r w:rsidRPr="00564A49">
        <w:rPr>
          <w:noProof/>
        </w:rPr>
        <w:t xml:space="preserve">When </w:t>
      </w:r>
      <w:r w:rsidR="00770A6F" w:rsidRPr="00564A49">
        <w:rPr>
          <w:noProof/>
        </w:rPr>
        <w:t>ilRef</w:t>
      </w:r>
      <w:r w:rsidRPr="00564A49">
        <w:rPr>
          <w:noProof/>
        </w:rPr>
        <w:t xml:space="preserve">Slice is a B slice, for i in the range of 0 to num_ref_idx_l1_active_minus1 of </w:t>
      </w:r>
      <w:r w:rsidR="00770A6F" w:rsidRPr="00564A49">
        <w:rPr>
          <w:noProof/>
        </w:rPr>
        <w:t>ilRef</w:t>
      </w:r>
      <w:r w:rsidRPr="00564A49">
        <w:rPr>
          <w:noProof/>
        </w:rPr>
        <w:t xml:space="preserve">Slice, inclusive, the reference picture with index i in reference picture list 1 of </w:t>
      </w:r>
      <w:r w:rsidR="00770A6F" w:rsidRPr="00564A49">
        <w:rPr>
          <w:noProof/>
        </w:rPr>
        <w:t>ilRef</w:t>
      </w:r>
      <w:r w:rsidRPr="00564A49">
        <w:rPr>
          <w:noProof/>
        </w:rPr>
        <w:t xml:space="preserve">Slice is set equal to </w:t>
      </w:r>
      <w:r w:rsidR="00FB1FF8" w:rsidRPr="00564A49">
        <w:rPr>
          <w:noProof/>
        </w:rPr>
        <w:t xml:space="preserve">the </w:t>
      </w:r>
      <w:r w:rsidRPr="00564A49">
        <w:rPr>
          <w:noProof/>
        </w:rPr>
        <w:t xml:space="preserve">reference picture with index i in reference picture list 1 </w:t>
      </w:r>
      <w:r w:rsidR="007E2A3D" w:rsidRPr="00564A49">
        <w:rPr>
          <w:noProof/>
        </w:rPr>
        <w:t>of the first slice of rlPic</w:t>
      </w:r>
    </w:p>
    <w:p w:rsidR="007E2A3D" w:rsidRPr="00564A49" w:rsidRDefault="007E2A3D" w:rsidP="00FB1FF8">
      <w:pPr>
        <w:tabs>
          <w:tab w:val="clear" w:pos="794"/>
          <w:tab w:val="clear" w:pos="1191"/>
          <w:tab w:val="clear" w:pos="1588"/>
          <w:tab w:val="clear" w:pos="1985"/>
        </w:tabs>
        <w:spacing w:before="60"/>
        <w:ind w:left="2160"/>
        <w:rPr>
          <w:sz w:val="18"/>
          <w:szCs w:val="18"/>
        </w:rPr>
      </w:pPr>
      <w:r w:rsidRPr="00564A49">
        <w:rPr>
          <w:sz w:val="18"/>
          <w:szCs w:val="18"/>
        </w:rPr>
        <w:t>NOTE</w:t>
      </w:r>
      <w:r w:rsidR="00266A0C" w:rsidRPr="00564A49">
        <w:rPr>
          <w:lang w:val="en-US"/>
        </w:rPr>
        <w:t> – </w:t>
      </w:r>
      <w:r w:rsidRPr="00564A49">
        <w:rPr>
          <w:sz w:val="18"/>
          <w:szCs w:val="18"/>
        </w:rPr>
        <w:t xml:space="preserve">When </w:t>
      </w:r>
      <w:r w:rsidR="008D5849" w:rsidRPr="00564A49">
        <w:rPr>
          <w:sz w:val="18"/>
          <w:szCs w:val="18"/>
        </w:rPr>
        <w:t xml:space="preserve">the </w:t>
      </w:r>
      <w:r w:rsidR="00770A6F" w:rsidRPr="00564A49">
        <w:rPr>
          <w:sz w:val="18"/>
          <w:szCs w:val="18"/>
        </w:rPr>
        <w:t xml:space="preserve">inter-layer reference </w:t>
      </w:r>
      <w:r w:rsidR="00D47EE1" w:rsidRPr="00564A49">
        <w:rPr>
          <w:sz w:val="18"/>
          <w:szCs w:val="18"/>
        </w:rPr>
        <w:t xml:space="preserve">picture </w:t>
      </w:r>
      <w:r w:rsidR="00770A6F" w:rsidRPr="00564A49">
        <w:rPr>
          <w:sz w:val="18"/>
          <w:szCs w:val="18"/>
        </w:rPr>
        <w:t>ilRef</w:t>
      </w:r>
      <w:r w:rsidR="00266A0C" w:rsidRPr="00564A49">
        <w:rPr>
          <w:sz w:val="18"/>
          <w:szCs w:val="18"/>
        </w:rPr>
        <w:t xml:space="preserve">Pic </w:t>
      </w:r>
      <w:r w:rsidR="00D47EE1" w:rsidRPr="00564A49">
        <w:rPr>
          <w:sz w:val="18"/>
          <w:szCs w:val="18"/>
        </w:rPr>
        <w:t xml:space="preserve">is used as </w:t>
      </w:r>
      <w:r w:rsidR="00266A0C" w:rsidRPr="00564A49">
        <w:rPr>
          <w:sz w:val="18"/>
          <w:szCs w:val="18"/>
        </w:rPr>
        <w:t xml:space="preserve">the </w:t>
      </w:r>
      <w:r w:rsidR="00D47EE1" w:rsidRPr="00564A49">
        <w:rPr>
          <w:sz w:val="18"/>
          <w:szCs w:val="18"/>
        </w:rPr>
        <w:t>collocated picture for temporal motion vector prediction</w:t>
      </w:r>
      <w:r w:rsidRPr="00564A49">
        <w:rPr>
          <w:sz w:val="18"/>
          <w:szCs w:val="18"/>
        </w:rPr>
        <w:t>, all slices of rlPic are constrained to have the same values of slice_type, num_ref_idx_l0_active_minus1 and num_ref_idx_l1_active_minus1.</w:t>
      </w:r>
    </w:p>
    <w:p w:rsidR="00B51CC4" w:rsidRPr="00564A49" w:rsidRDefault="000764A1" w:rsidP="00145A62">
      <w:pPr>
        <w:pStyle w:val="ListParagraph"/>
        <w:numPr>
          <w:ilvl w:val="2"/>
          <w:numId w:val="12"/>
        </w:numPr>
        <w:tabs>
          <w:tab w:val="clear" w:pos="794"/>
          <w:tab w:val="clear" w:pos="1200"/>
          <w:tab w:val="clear" w:pos="1588"/>
          <w:tab w:val="num" w:pos="1597"/>
        </w:tabs>
        <w:ind w:left="1600"/>
        <w:rPr>
          <w:noProof/>
          <w:lang w:eastAsia="ko-KR"/>
        </w:rPr>
      </w:pPr>
      <w:r w:rsidRPr="00564A49">
        <w:rPr>
          <w:noProof/>
        </w:rPr>
        <w:t xml:space="preserve">The </w:t>
      </w:r>
      <w:r w:rsidR="00EA1617" w:rsidRPr="00564A49">
        <w:rPr>
          <w:noProof/>
        </w:rPr>
        <w:t xml:space="preserve">picture motion field resampling process as specified in subclause </w:t>
      </w:r>
      <w:r w:rsidR="003867AF" w:rsidRPr="00564A49">
        <w:fldChar w:fldCharType="begin" w:fldLock="1"/>
      </w:r>
      <w:r w:rsidR="003867AF" w:rsidRPr="00564A49">
        <w:instrText xml:space="preserve"> REF _Ref364437164 \r \h  \* MERGEFORMAT </w:instrText>
      </w:r>
      <w:r w:rsidR="003867AF" w:rsidRPr="00564A49">
        <w:fldChar w:fldCharType="separate"/>
      </w:r>
      <w:r w:rsidR="004C44E5" w:rsidRPr="00564A49">
        <w:rPr>
          <w:noProof/>
        </w:rPr>
        <w:t>H.8.1.4.2</w:t>
      </w:r>
      <w:r w:rsidR="003867AF" w:rsidRPr="00564A49">
        <w:fldChar w:fldCharType="end"/>
      </w:r>
      <w:r w:rsidR="004C44E5" w:rsidRPr="00564A49">
        <w:rPr>
          <w:noProof/>
        </w:rPr>
        <w:t xml:space="preserve"> </w:t>
      </w:r>
      <w:r w:rsidR="00EA1617" w:rsidRPr="00564A49">
        <w:rPr>
          <w:noProof/>
        </w:rPr>
        <w:t xml:space="preserve">is invoked with </w:t>
      </w:r>
      <w:r w:rsidR="00400156" w:rsidRPr="00564A49">
        <w:rPr>
          <w:noProof/>
        </w:rPr>
        <w:t xml:space="preserve">the </w:t>
      </w:r>
      <w:r w:rsidR="005C51E0" w:rsidRPr="00564A49">
        <w:rPr>
          <w:noProof/>
        </w:rPr>
        <w:t xml:space="preserve">reference layer picture </w:t>
      </w:r>
      <w:r w:rsidR="00231C6F" w:rsidRPr="00564A49">
        <w:rPr>
          <w:noProof/>
        </w:rPr>
        <w:t>rlPic</w:t>
      </w:r>
      <w:r w:rsidR="00FB1FF8" w:rsidRPr="00564A49">
        <w:rPr>
          <w:noProof/>
        </w:rPr>
        <w:t>,</w:t>
      </w:r>
      <w:r w:rsidR="001441A8" w:rsidRPr="00564A49">
        <w:rPr>
          <w:noProof/>
        </w:rPr>
        <w:t xml:space="preserve"> </w:t>
      </w:r>
      <w:r w:rsidR="00B51CC4" w:rsidRPr="00564A49">
        <w:rPr>
          <w:noProof/>
        </w:rPr>
        <w:t>an</w:t>
      </w:r>
      <w:r w:rsidR="00EA2E88" w:rsidRPr="00564A49">
        <w:rPr>
          <w:noProof/>
        </w:rPr>
        <w:t xml:space="preserve"> </w:t>
      </w:r>
      <w:r w:rsidR="00B51CC4" w:rsidRPr="00564A49">
        <w:rPr>
          <w:noProof/>
        </w:rPr>
        <w:t>array rlPredMode specifying the prediction modes</w:t>
      </w:r>
      <w:r w:rsidR="00C76F6C" w:rsidRPr="00564A49">
        <w:rPr>
          <w:noProof/>
        </w:rPr>
        <w:t xml:space="preserve"> CuPredMode</w:t>
      </w:r>
      <w:r w:rsidR="00B51CC4" w:rsidRPr="00564A49">
        <w:rPr>
          <w:noProof/>
        </w:rPr>
        <w:t xml:space="preserve"> of </w:t>
      </w:r>
      <w:r w:rsidR="00146305" w:rsidRPr="00564A49">
        <w:rPr>
          <w:noProof/>
        </w:rPr>
        <w:t>rlPic</w:t>
      </w:r>
      <w:r w:rsidR="00B51CC4" w:rsidRPr="00564A49">
        <w:rPr>
          <w:noProof/>
        </w:rPr>
        <w:t xml:space="preserve">, </w:t>
      </w:r>
      <w:r w:rsidR="00B51CC4" w:rsidRPr="00564A49">
        <w:rPr>
          <w:noProof/>
          <w:lang w:eastAsia="ko-KR"/>
        </w:rPr>
        <w:t xml:space="preserve">two arrays rlRefIdxLX specifying the reference indices </w:t>
      </w:r>
      <w:r w:rsidR="00C76F6C" w:rsidRPr="00564A49">
        <w:rPr>
          <w:noProof/>
          <w:lang w:eastAsia="ko-KR"/>
        </w:rPr>
        <w:t xml:space="preserve">RefIdxLX </w:t>
      </w:r>
      <w:r w:rsidR="00B51CC4" w:rsidRPr="00564A49">
        <w:rPr>
          <w:noProof/>
          <w:lang w:eastAsia="ko-KR"/>
        </w:rPr>
        <w:t xml:space="preserve">of </w:t>
      </w:r>
      <w:r w:rsidR="00146305" w:rsidRPr="00564A49">
        <w:rPr>
          <w:noProof/>
        </w:rPr>
        <w:t>rlPic</w:t>
      </w:r>
      <w:r w:rsidR="00B51CC4" w:rsidRPr="00564A49">
        <w:rPr>
          <w:noProof/>
        </w:rPr>
        <w:t xml:space="preserve">, </w:t>
      </w:r>
      <w:r w:rsidR="00B51CC4" w:rsidRPr="00564A49">
        <w:rPr>
          <w:noProof/>
          <w:lang w:eastAsia="ko-KR"/>
        </w:rPr>
        <w:t xml:space="preserve">two arrays rlMvLX specifying the luma motion vectors </w:t>
      </w:r>
      <w:r w:rsidR="00C76F6C" w:rsidRPr="00564A49">
        <w:rPr>
          <w:noProof/>
          <w:lang w:eastAsia="ko-KR"/>
        </w:rPr>
        <w:t xml:space="preserve">MvLX </w:t>
      </w:r>
      <w:r w:rsidR="00B51CC4" w:rsidRPr="00564A49">
        <w:rPr>
          <w:noProof/>
          <w:lang w:eastAsia="ko-KR"/>
        </w:rPr>
        <w:t xml:space="preserve">of </w:t>
      </w:r>
      <w:r w:rsidR="00146305" w:rsidRPr="00564A49">
        <w:rPr>
          <w:noProof/>
        </w:rPr>
        <w:t>rlPic</w:t>
      </w:r>
      <w:r w:rsidR="00FB1FF8" w:rsidRPr="00564A49">
        <w:rPr>
          <w:noProof/>
        </w:rPr>
        <w:t>,</w:t>
      </w:r>
      <w:r w:rsidR="00FE0D4F" w:rsidRPr="00564A49">
        <w:rPr>
          <w:noProof/>
        </w:rPr>
        <w:t xml:space="preserve"> and </w:t>
      </w:r>
      <w:r w:rsidR="00FE0D4F" w:rsidRPr="00564A49">
        <w:rPr>
          <w:noProof/>
          <w:lang w:eastAsia="ko-KR"/>
        </w:rPr>
        <w:t xml:space="preserve">two arrays rlPredFlagLX specifying the </w:t>
      </w:r>
      <w:r w:rsidR="00FE0D4F" w:rsidRPr="00564A49">
        <w:rPr>
          <w:noProof/>
          <w:lang w:eastAsia="ko-KR"/>
        </w:rPr>
        <w:lastRenderedPageBreak/>
        <w:t xml:space="preserve">prediction list utilization flags </w:t>
      </w:r>
      <w:r w:rsidR="00C76F6C" w:rsidRPr="00564A49">
        <w:rPr>
          <w:noProof/>
          <w:lang w:eastAsia="ko-KR"/>
        </w:rPr>
        <w:t xml:space="preserve">PredFlagLX </w:t>
      </w:r>
      <w:r w:rsidR="00FE0D4F" w:rsidRPr="00564A49">
        <w:rPr>
          <w:noProof/>
          <w:lang w:eastAsia="ko-KR"/>
        </w:rPr>
        <w:t xml:space="preserve">of </w:t>
      </w:r>
      <w:r w:rsidR="00146305" w:rsidRPr="00564A49">
        <w:rPr>
          <w:noProof/>
        </w:rPr>
        <w:t>rlPic</w:t>
      </w:r>
      <w:r w:rsidR="00FE0D4F" w:rsidRPr="00564A49">
        <w:rPr>
          <w:noProof/>
        </w:rPr>
        <w:t>,</w:t>
      </w:r>
      <w:r w:rsidR="00B51CC4" w:rsidRPr="00564A49">
        <w:rPr>
          <w:noProof/>
        </w:rPr>
        <w:t xml:space="preserve"> </w:t>
      </w:r>
      <w:r w:rsidR="00B51CC4" w:rsidRPr="00564A49">
        <w:rPr>
          <w:noProof/>
          <w:lang w:eastAsia="ko-KR"/>
        </w:rPr>
        <w:t>with X = 0,1</w:t>
      </w:r>
      <w:r w:rsidR="00B51CC4" w:rsidRPr="00564A49">
        <w:rPr>
          <w:noProof/>
        </w:rPr>
        <w:t xml:space="preserve"> </w:t>
      </w:r>
      <w:r w:rsidR="00EA1617" w:rsidRPr="00564A49">
        <w:rPr>
          <w:noProof/>
        </w:rPr>
        <w:t>as input</w:t>
      </w:r>
      <w:r w:rsidR="00DC29BD" w:rsidRPr="00564A49">
        <w:rPr>
          <w:noProof/>
        </w:rPr>
        <w:t>s</w:t>
      </w:r>
      <w:r w:rsidR="00EA1617" w:rsidRPr="00564A49">
        <w:rPr>
          <w:noProof/>
        </w:rPr>
        <w:t xml:space="preserve">, and </w:t>
      </w:r>
      <w:r w:rsidR="00FB1FF8" w:rsidRPr="00564A49">
        <w:rPr>
          <w:noProof/>
        </w:rPr>
        <w:t xml:space="preserve">an </w:t>
      </w:r>
      <w:r w:rsidR="00C76F6C" w:rsidRPr="00564A49">
        <w:rPr>
          <w:noProof/>
        </w:rPr>
        <w:t>array rs</w:t>
      </w:r>
      <w:r w:rsidR="00FB1FF8" w:rsidRPr="00564A49">
        <w:rPr>
          <w:noProof/>
        </w:rPr>
        <w:t xml:space="preserve">PredMode specifying the prediction modes </w:t>
      </w:r>
      <w:r w:rsidR="00C76F6C" w:rsidRPr="00564A49">
        <w:rPr>
          <w:noProof/>
        </w:rPr>
        <w:t xml:space="preserve">CuPredMode </w:t>
      </w:r>
      <w:r w:rsidR="00FB1FF8" w:rsidRPr="00564A49">
        <w:rPr>
          <w:noProof/>
        </w:rPr>
        <w:t xml:space="preserve">of </w:t>
      </w:r>
      <w:r w:rsidR="00770A6F" w:rsidRPr="00564A49">
        <w:rPr>
          <w:noProof/>
        </w:rPr>
        <w:t>ilRef</w:t>
      </w:r>
      <w:r w:rsidR="00FB1FF8" w:rsidRPr="00564A49">
        <w:rPr>
          <w:noProof/>
        </w:rPr>
        <w:t xml:space="preserve">Pic, </w:t>
      </w:r>
      <w:r w:rsidR="00C76F6C" w:rsidRPr="00564A49">
        <w:rPr>
          <w:noProof/>
          <w:lang w:eastAsia="ko-KR"/>
        </w:rPr>
        <w:t>two arrays rs</w:t>
      </w:r>
      <w:r w:rsidR="00FB1FF8" w:rsidRPr="00564A49">
        <w:rPr>
          <w:noProof/>
          <w:lang w:eastAsia="ko-KR"/>
        </w:rPr>
        <w:t xml:space="preserve">RefIdxLX specifying the reference indices </w:t>
      </w:r>
      <w:r w:rsidR="00C76F6C" w:rsidRPr="00564A49">
        <w:rPr>
          <w:noProof/>
          <w:lang w:eastAsia="ko-KR"/>
        </w:rPr>
        <w:t xml:space="preserve">RefIdxLX </w:t>
      </w:r>
      <w:r w:rsidR="00FB1FF8" w:rsidRPr="00564A49">
        <w:rPr>
          <w:noProof/>
          <w:lang w:eastAsia="ko-KR"/>
        </w:rPr>
        <w:t xml:space="preserve">of </w:t>
      </w:r>
      <w:r w:rsidR="00770A6F" w:rsidRPr="00564A49">
        <w:rPr>
          <w:noProof/>
        </w:rPr>
        <w:t>ilRef</w:t>
      </w:r>
      <w:r w:rsidR="00FB1FF8" w:rsidRPr="00564A49">
        <w:rPr>
          <w:noProof/>
        </w:rPr>
        <w:t xml:space="preserve">Pic, </w:t>
      </w:r>
      <w:r w:rsidR="0055732B" w:rsidRPr="00564A49">
        <w:rPr>
          <w:noProof/>
          <w:lang w:eastAsia="ko-KR"/>
        </w:rPr>
        <w:t>two arrays rs</w:t>
      </w:r>
      <w:r w:rsidR="00FB1FF8" w:rsidRPr="00564A49">
        <w:rPr>
          <w:noProof/>
          <w:lang w:eastAsia="ko-KR"/>
        </w:rPr>
        <w:t xml:space="preserve">MvLX specifying the luma motion vectors </w:t>
      </w:r>
      <w:r w:rsidR="00C76F6C" w:rsidRPr="00564A49">
        <w:rPr>
          <w:noProof/>
          <w:lang w:eastAsia="ko-KR"/>
        </w:rPr>
        <w:t xml:space="preserve">MvLX </w:t>
      </w:r>
      <w:r w:rsidR="00FB1FF8" w:rsidRPr="00564A49">
        <w:rPr>
          <w:noProof/>
          <w:lang w:eastAsia="ko-KR"/>
        </w:rPr>
        <w:t xml:space="preserve">of </w:t>
      </w:r>
      <w:r w:rsidR="00770A6F" w:rsidRPr="00564A49">
        <w:rPr>
          <w:noProof/>
        </w:rPr>
        <w:t>ilRef</w:t>
      </w:r>
      <w:r w:rsidR="00FB1FF8" w:rsidRPr="00564A49">
        <w:rPr>
          <w:noProof/>
        </w:rPr>
        <w:t xml:space="preserve">Pic, and </w:t>
      </w:r>
      <w:r w:rsidR="0055732B" w:rsidRPr="00564A49">
        <w:rPr>
          <w:noProof/>
          <w:lang w:eastAsia="ko-KR"/>
        </w:rPr>
        <w:t>two arrays rs</w:t>
      </w:r>
      <w:r w:rsidR="00FB1FF8" w:rsidRPr="00564A49">
        <w:rPr>
          <w:noProof/>
          <w:lang w:eastAsia="ko-KR"/>
        </w:rPr>
        <w:t xml:space="preserve">PredFlagLX specifying the prediction list utilization flags </w:t>
      </w:r>
      <w:r w:rsidR="0055732B" w:rsidRPr="00564A49">
        <w:rPr>
          <w:noProof/>
          <w:lang w:eastAsia="ko-KR"/>
        </w:rPr>
        <w:t>Pred</w:t>
      </w:r>
      <w:r w:rsidR="00C76F6C" w:rsidRPr="00564A49">
        <w:rPr>
          <w:noProof/>
          <w:lang w:eastAsia="ko-KR"/>
        </w:rPr>
        <w:t xml:space="preserve">FlagLX </w:t>
      </w:r>
      <w:r w:rsidR="00FB1FF8" w:rsidRPr="00564A49">
        <w:rPr>
          <w:noProof/>
          <w:lang w:eastAsia="ko-KR"/>
        </w:rPr>
        <w:t xml:space="preserve">of </w:t>
      </w:r>
      <w:r w:rsidR="00770A6F" w:rsidRPr="00564A49">
        <w:rPr>
          <w:noProof/>
        </w:rPr>
        <w:t>ilRef</w:t>
      </w:r>
      <w:r w:rsidR="00FB1FF8" w:rsidRPr="00564A49">
        <w:rPr>
          <w:noProof/>
        </w:rPr>
        <w:t xml:space="preserve">Pic, </w:t>
      </w:r>
      <w:r w:rsidR="00FB1FF8" w:rsidRPr="00564A49">
        <w:rPr>
          <w:noProof/>
          <w:lang w:eastAsia="ko-KR"/>
        </w:rPr>
        <w:t>with X = 0,1</w:t>
      </w:r>
      <w:r w:rsidR="00FB1FF8" w:rsidRPr="00564A49">
        <w:rPr>
          <w:noProof/>
        </w:rPr>
        <w:t xml:space="preserve"> as outputs.</w:t>
      </w:r>
    </w:p>
    <w:p w:rsidR="00BA541A" w:rsidRPr="00564A49" w:rsidRDefault="001D6573" w:rsidP="00145A62">
      <w:pPr>
        <w:pStyle w:val="ListParagraph"/>
        <w:numPr>
          <w:ilvl w:val="2"/>
          <w:numId w:val="12"/>
        </w:numPr>
        <w:tabs>
          <w:tab w:val="clear" w:pos="794"/>
        </w:tabs>
        <w:ind w:left="1600"/>
        <w:rPr>
          <w:noProof/>
          <w:lang w:eastAsia="ko-KR"/>
        </w:rPr>
      </w:pPr>
      <w:r w:rsidRPr="00564A49">
        <w:t>NumMotionResampling is incremented by 1.</w:t>
      </w:r>
    </w:p>
    <w:p w:rsidR="00AE3EE2" w:rsidRPr="00564A49" w:rsidRDefault="00AE3EE2" w:rsidP="005773D9">
      <w:pPr>
        <w:numPr>
          <w:ilvl w:val="1"/>
          <w:numId w:val="12"/>
        </w:numPr>
        <w:rPr>
          <w:noProof/>
        </w:rPr>
      </w:pPr>
      <w:r w:rsidRPr="00564A49">
        <w:t>NumResampling is incremented by 1</w:t>
      </w:r>
      <w:r w:rsidRPr="00564A49">
        <w:rPr>
          <w:noProof/>
        </w:rPr>
        <w:t>.</w:t>
      </w:r>
    </w:p>
    <w:p w:rsidR="00EA1617" w:rsidRPr="00564A49" w:rsidRDefault="00EA1617" w:rsidP="00EA1617">
      <w:pPr>
        <w:pStyle w:val="Annex5"/>
        <w:ind w:left="2232"/>
      </w:pPr>
      <w:bookmarkStart w:id="1847" w:name="_Ref348598889"/>
      <w:r w:rsidRPr="00564A49">
        <w:t>Resampling process of picture sample values</w:t>
      </w:r>
      <w:bookmarkEnd w:id="1847"/>
      <w:r w:rsidRPr="00564A49">
        <w:t xml:space="preserve"> </w:t>
      </w:r>
    </w:p>
    <w:p w:rsidR="00EA1617" w:rsidRPr="00564A49" w:rsidRDefault="00EA1617" w:rsidP="00EA1617">
      <w:pPr>
        <w:rPr>
          <w:noProof/>
          <w:lang w:eastAsia="ko-KR"/>
        </w:rPr>
      </w:pPr>
      <w:r w:rsidRPr="00564A49">
        <w:rPr>
          <w:noProof/>
          <w:lang w:eastAsia="ko-KR"/>
        </w:rPr>
        <w:t>Inputs to this process are:</w:t>
      </w:r>
    </w:p>
    <w:p w:rsidR="00EA1617" w:rsidRPr="00564A49" w:rsidRDefault="00EA1617" w:rsidP="00040449">
      <w:pPr>
        <w:ind w:left="434" w:hanging="434"/>
        <w:rPr>
          <w:noProof/>
        </w:rPr>
      </w:pPr>
      <w:r w:rsidRPr="00564A49">
        <w:rPr>
          <w:noProof/>
        </w:rPr>
        <w:t>–</w:t>
      </w:r>
      <w:r w:rsidRPr="00564A49">
        <w:rPr>
          <w:noProof/>
        </w:rPr>
        <w:tab/>
        <w:t>a ( </w:t>
      </w:r>
      <w:r w:rsidRPr="00564A49">
        <w:rPr>
          <w:noProof/>
          <w:lang w:eastAsia="ko-KR"/>
        </w:rPr>
        <w:t>RefLayerPicWidth</w:t>
      </w:r>
      <w:r w:rsidR="001276F3" w:rsidRPr="00564A49">
        <w:rPr>
          <w:noProof/>
          <w:lang w:eastAsia="ko-KR"/>
        </w:rPr>
        <w:t>InSamplesY</w:t>
      </w:r>
      <w:r w:rsidRPr="00564A49">
        <w:rPr>
          <w:noProof/>
        </w:rPr>
        <w:t> ) x ( </w:t>
      </w:r>
      <w:r w:rsidRPr="00564A49">
        <w:rPr>
          <w:noProof/>
          <w:lang w:eastAsia="ko-KR"/>
        </w:rPr>
        <w:t>RefLayerPicHeight</w:t>
      </w:r>
      <w:r w:rsidR="001276F3" w:rsidRPr="00564A49">
        <w:rPr>
          <w:noProof/>
          <w:lang w:eastAsia="ko-KR"/>
        </w:rPr>
        <w:t>InSamplesY</w:t>
      </w:r>
      <w:r w:rsidRPr="00564A49">
        <w:rPr>
          <w:noProof/>
        </w:rPr>
        <w:t> ) array rlPicSample</w:t>
      </w:r>
      <w:r w:rsidRPr="00564A49">
        <w:rPr>
          <w:noProof/>
          <w:vertAlign w:val="subscript"/>
        </w:rPr>
        <w:t>L</w:t>
      </w:r>
      <w:r w:rsidRPr="00564A49">
        <w:rPr>
          <w:noProof/>
        </w:rPr>
        <w:t xml:space="preserve"> of luma samples</w:t>
      </w:r>
      <w:r w:rsidR="00D71D94" w:rsidRPr="00564A49">
        <w:rPr>
          <w:noProof/>
        </w:rPr>
        <w:t>,</w:t>
      </w:r>
    </w:p>
    <w:p w:rsidR="00EA1617" w:rsidRPr="00564A49" w:rsidRDefault="00EA1617" w:rsidP="00040449">
      <w:pPr>
        <w:ind w:left="434" w:hanging="434"/>
        <w:rPr>
          <w:noProof/>
        </w:rPr>
      </w:pPr>
      <w:r w:rsidRPr="00564A49">
        <w:rPr>
          <w:noProof/>
        </w:rPr>
        <w:t>–</w:t>
      </w:r>
      <w:r w:rsidRPr="00564A49">
        <w:rPr>
          <w:noProof/>
        </w:rPr>
        <w:tab/>
        <w:t>a ( </w:t>
      </w:r>
      <w:r w:rsidRPr="00564A49">
        <w:rPr>
          <w:noProof/>
          <w:lang w:eastAsia="ko-KR"/>
        </w:rPr>
        <w:t>RefLayerPicWidthInSamplesC</w:t>
      </w:r>
      <w:r w:rsidRPr="00564A49">
        <w:rPr>
          <w:noProof/>
        </w:rPr>
        <w:t> ) x ( </w:t>
      </w:r>
      <w:r w:rsidRPr="00564A49">
        <w:rPr>
          <w:noProof/>
          <w:lang w:eastAsia="ko-KR"/>
        </w:rPr>
        <w:t>RefLayerPicHeightInSamplesC</w:t>
      </w:r>
      <w:r w:rsidRPr="00564A49">
        <w:rPr>
          <w:noProof/>
        </w:rPr>
        <w:t> ) array rlPicSample</w:t>
      </w:r>
      <w:r w:rsidRPr="00564A49">
        <w:rPr>
          <w:noProof/>
          <w:vertAlign w:val="subscript"/>
        </w:rPr>
        <w:t>Cb</w:t>
      </w:r>
      <w:r w:rsidRPr="00564A49">
        <w:rPr>
          <w:noProof/>
        </w:rPr>
        <w:t xml:space="preserve"> of chroma samples of the component Cb</w:t>
      </w:r>
      <w:r w:rsidR="00D71D94" w:rsidRPr="00564A49">
        <w:rPr>
          <w:noProof/>
        </w:rPr>
        <w:t>,</w:t>
      </w:r>
    </w:p>
    <w:p w:rsidR="00EA1617" w:rsidRPr="00564A49" w:rsidRDefault="00EA1617" w:rsidP="00040449">
      <w:pPr>
        <w:ind w:left="434" w:hanging="434"/>
        <w:rPr>
          <w:noProof/>
        </w:rPr>
      </w:pPr>
      <w:r w:rsidRPr="00564A49">
        <w:rPr>
          <w:noProof/>
        </w:rPr>
        <w:t>–</w:t>
      </w:r>
      <w:r w:rsidRPr="00564A49">
        <w:rPr>
          <w:noProof/>
        </w:rPr>
        <w:tab/>
        <w:t>a ( </w:t>
      </w:r>
      <w:r w:rsidRPr="00564A49">
        <w:rPr>
          <w:noProof/>
          <w:lang w:eastAsia="ko-KR"/>
        </w:rPr>
        <w:t>RefLayerPicWidthInSamplesC</w:t>
      </w:r>
      <w:r w:rsidRPr="00564A49">
        <w:rPr>
          <w:noProof/>
        </w:rPr>
        <w:t> ) x ( </w:t>
      </w:r>
      <w:r w:rsidRPr="00564A49">
        <w:rPr>
          <w:noProof/>
          <w:lang w:eastAsia="ko-KR"/>
        </w:rPr>
        <w:t>RefLayerPicHeightInSamplesC</w:t>
      </w:r>
      <w:r w:rsidRPr="00564A49">
        <w:rPr>
          <w:noProof/>
        </w:rPr>
        <w:t> ) array rlPicSample</w:t>
      </w:r>
      <w:r w:rsidRPr="00564A49">
        <w:rPr>
          <w:noProof/>
          <w:vertAlign w:val="subscript"/>
        </w:rPr>
        <w:t>Cr</w:t>
      </w:r>
      <w:r w:rsidRPr="00564A49">
        <w:rPr>
          <w:noProof/>
        </w:rPr>
        <w:t xml:space="preserve"> of chroma samples of the component Cr</w:t>
      </w:r>
      <w:r w:rsidR="00D71D94" w:rsidRPr="00564A49">
        <w:rPr>
          <w:noProof/>
        </w:rPr>
        <w:t>.</w:t>
      </w:r>
    </w:p>
    <w:p w:rsidR="00EA1617" w:rsidRPr="00564A49" w:rsidRDefault="00EA1617" w:rsidP="00EA1617">
      <w:pPr>
        <w:tabs>
          <w:tab w:val="left" w:pos="284"/>
        </w:tabs>
        <w:ind w:left="284" w:hanging="284"/>
        <w:rPr>
          <w:noProof/>
          <w:lang w:eastAsia="ko-KR"/>
        </w:rPr>
      </w:pPr>
      <w:r w:rsidRPr="00564A49">
        <w:rPr>
          <w:noProof/>
          <w:lang w:eastAsia="ko-KR"/>
        </w:rPr>
        <w:t>Outputs of this process are:</w:t>
      </w:r>
    </w:p>
    <w:p w:rsidR="00EA1617" w:rsidRPr="00564A49" w:rsidRDefault="00EA1617" w:rsidP="00040449">
      <w:pPr>
        <w:ind w:left="434" w:hanging="434"/>
        <w:rPr>
          <w:noProof/>
          <w:lang w:eastAsia="ko-KR"/>
        </w:rPr>
      </w:pPr>
      <w:r w:rsidRPr="00564A49">
        <w:rPr>
          <w:noProof/>
        </w:rPr>
        <w:t>–</w:t>
      </w:r>
      <w:r w:rsidRPr="00564A49">
        <w:rPr>
          <w:noProof/>
        </w:rPr>
        <w:tab/>
        <w:t>a ( </w:t>
      </w:r>
      <w:r w:rsidRPr="00564A49">
        <w:rPr>
          <w:noProof/>
          <w:lang w:eastAsia="ko-KR"/>
        </w:rPr>
        <w:t>PicWidth</w:t>
      </w:r>
      <w:r w:rsidR="001276F3" w:rsidRPr="00564A49">
        <w:rPr>
          <w:noProof/>
          <w:lang w:eastAsia="ko-KR"/>
        </w:rPr>
        <w:t>InSamplesY</w:t>
      </w:r>
      <w:r w:rsidRPr="00564A49">
        <w:rPr>
          <w:noProof/>
          <w:lang w:eastAsia="ko-KR"/>
        </w:rPr>
        <w:t> </w:t>
      </w:r>
      <w:r w:rsidRPr="00564A49">
        <w:rPr>
          <w:noProof/>
        </w:rPr>
        <w:t>) x ( </w:t>
      </w:r>
      <w:r w:rsidRPr="00564A49">
        <w:rPr>
          <w:noProof/>
          <w:lang w:eastAsia="ko-KR"/>
        </w:rPr>
        <w:t>PicHeight</w:t>
      </w:r>
      <w:r w:rsidR="001276F3" w:rsidRPr="00564A49">
        <w:rPr>
          <w:noProof/>
          <w:lang w:eastAsia="ko-KR"/>
        </w:rPr>
        <w:t>InSamplesY</w:t>
      </w:r>
      <w:r w:rsidRPr="00564A49">
        <w:rPr>
          <w:noProof/>
          <w:lang w:eastAsia="ko-KR"/>
        </w:rPr>
        <w:t> </w:t>
      </w:r>
      <w:r w:rsidRPr="00564A49">
        <w:rPr>
          <w:noProof/>
        </w:rPr>
        <w:t>) array rsPicSample</w:t>
      </w:r>
      <w:r w:rsidRPr="00564A49">
        <w:rPr>
          <w:noProof/>
          <w:vertAlign w:val="subscript"/>
        </w:rPr>
        <w:t>L</w:t>
      </w:r>
      <w:r w:rsidRPr="00564A49">
        <w:rPr>
          <w:noProof/>
        </w:rPr>
        <w:t xml:space="preserve"> of luma samples, </w:t>
      </w:r>
    </w:p>
    <w:p w:rsidR="00EA1617" w:rsidRPr="00564A49" w:rsidRDefault="00EA1617" w:rsidP="00040449">
      <w:pPr>
        <w:ind w:left="434" w:hanging="434"/>
        <w:rPr>
          <w:noProof/>
          <w:lang w:eastAsia="ko-KR"/>
        </w:rPr>
      </w:pPr>
      <w:r w:rsidRPr="00564A49">
        <w:rPr>
          <w:noProof/>
        </w:rPr>
        <w:t>–</w:t>
      </w:r>
      <w:r w:rsidRPr="00564A49">
        <w:rPr>
          <w:noProof/>
        </w:rPr>
        <w:tab/>
        <w:t>a ( </w:t>
      </w:r>
      <w:r w:rsidRPr="00564A49">
        <w:rPr>
          <w:noProof/>
          <w:lang w:eastAsia="ko-KR"/>
        </w:rPr>
        <w:t>PicWidthInSamplesC </w:t>
      </w:r>
      <w:r w:rsidRPr="00564A49">
        <w:rPr>
          <w:noProof/>
        </w:rPr>
        <w:t>) x ( </w:t>
      </w:r>
      <w:r w:rsidRPr="00564A49">
        <w:rPr>
          <w:noProof/>
          <w:lang w:eastAsia="ko-KR"/>
        </w:rPr>
        <w:t>PicHeightInSamplesC</w:t>
      </w:r>
      <w:r w:rsidRPr="00564A49">
        <w:rPr>
          <w:noProof/>
        </w:rPr>
        <w:t> ) array rsPicSample</w:t>
      </w:r>
      <w:r w:rsidRPr="00564A49">
        <w:rPr>
          <w:noProof/>
          <w:vertAlign w:val="subscript"/>
        </w:rPr>
        <w:t>Cb</w:t>
      </w:r>
      <w:r w:rsidRPr="00564A49">
        <w:rPr>
          <w:noProof/>
        </w:rPr>
        <w:t xml:space="preserve"> of chroma samples of the component Cb,</w:t>
      </w:r>
    </w:p>
    <w:p w:rsidR="00EA1617" w:rsidRPr="00564A49" w:rsidRDefault="00EA1617" w:rsidP="00040449">
      <w:pPr>
        <w:ind w:left="434" w:hanging="434"/>
        <w:rPr>
          <w:noProof/>
        </w:rPr>
      </w:pPr>
      <w:r w:rsidRPr="00564A49">
        <w:rPr>
          <w:noProof/>
        </w:rPr>
        <w:t>–</w:t>
      </w:r>
      <w:r w:rsidRPr="00564A49">
        <w:rPr>
          <w:noProof/>
        </w:rPr>
        <w:tab/>
        <w:t>a ( </w:t>
      </w:r>
      <w:r w:rsidRPr="00564A49">
        <w:rPr>
          <w:noProof/>
          <w:lang w:eastAsia="ko-KR"/>
        </w:rPr>
        <w:t>PicWidthInSamplesC</w:t>
      </w:r>
      <w:r w:rsidRPr="00564A49">
        <w:rPr>
          <w:noProof/>
        </w:rPr>
        <w:t>) x ( </w:t>
      </w:r>
      <w:r w:rsidRPr="00564A49">
        <w:rPr>
          <w:noProof/>
          <w:lang w:eastAsia="ko-KR"/>
        </w:rPr>
        <w:t>PicHeightInSamplesC</w:t>
      </w:r>
      <w:r w:rsidRPr="00564A49">
        <w:rPr>
          <w:noProof/>
        </w:rPr>
        <w:t> ) array rsPicSample</w:t>
      </w:r>
      <w:r w:rsidRPr="00564A49">
        <w:rPr>
          <w:noProof/>
          <w:vertAlign w:val="subscript"/>
        </w:rPr>
        <w:t>Cr</w:t>
      </w:r>
      <w:r w:rsidRPr="00564A49">
        <w:rPr>
          <w:noProof/>
        </w:rPr>
        <w:t xml:space="preserve"> of chroma samples of the component Cr. </w:t>
      </w:r>
    </w:p>
    <w:p w:rsidR="00EA1617" w:rsidRPr="00564A49" w:rsidRDefault="00EA1617" w:rsidP="00EA1617">
      <w:pPr>
        <w:rPr>
          <w:noProof/>
          <w:lang w:eastAsia="ko-KR"/>
        </w:rPr>
      </w:pPr>
      <w:r w:rsidRPr="00564A49">
        <w:rPr>
          <w:noProof/>
          <w:lang w:eastAsia="ko-KR"/>
        </w:rPr>
        <w:t xml:space="preserve">The luma sample array </w:t>
      </w:r>
      <w:r w:rsidRPr="00564A49">
        <w:rPr>
          <w:noProof/>
        </w:rPr>
        <w:t>rsPicSample</w:t>
      </w:r>
      <w:r w:rsidRPr="00564A49">
        <w:rPr>
          <w:noProof/>
          <w:vertAlign w:val="subscript"/>
        </w:rPr>
        <w:t>L</w:t>
      </w:r>
      <w:r w:rsidRPr="00564A49">
        <w:rPr>
          <w:noProof/>
        </w:rPr>
        <w:t xml:space="preserve"> </w:t>
      </w:r>
      <w:r w:rsidRPr="00564A49">
        <w:rPr>
          <w:noProof/>
          <w:lang w:eastAsia="ko-KR"/>
        </w:rPr>
        <w:t xml:space="preserve">is derived by invoking the luma sample resampling process specified in subclause </w:t>
      </w:r>
      <w:r w:rsidR="003867AF" w:rsidRPr="00564A49">
        <w:fldChar w:fldCharType="begin" w:fldLock="1"/>
      </w:r>
      <w:r w:rsidR="003867AF" w:rsidRPr="00564A49">
        <w:instrText xml:space="preserve"> REF _Ref348598872 \r \h  \* MERGEFORMAT </w:instrText>
      </w:r>
      <w:r w:rsidR="003867AF" w:rsidRPr="00564A49">
        <w:fldChar w:fldCharType="separate"/>
      </w:r>
      <w:r w:rsidR="00E907A9" w:rsidRPr="00564A49">
        <w:rPr>
          <w:noProof/>
          <w:lang w:eastAsia="ko-KR"/>
        </w:rPr>
        <w:t>H.8.1.4.1.1</w:t>
      </w:r>
      <w:r w:rsidR="003867AF" w:rsidRPr="00564A49">
        <w:fldChar w:fldCharType="end"/>
      </w:r>
      <w:r w:rsidRPr="00564A49">
        <w:t xml:space="preserve"> </w:t>
      </w:r>
      <w:r w:rsidRPr="00564A49">
        <w:rPr>
          <w:noProof/>
          <w:lang w:eastAsia="ko-KR"/>
        </w:rPr>
        <w:t xml:space="preserve">with the </w:t>
      </w:r>
      <w:r w:rsidRPr="00564A49">
        <w:rPr>
          <w:noProof/>
        </w:rPr>
        <w:t xml:space="preserve">reference luma sample </w:t>
      </w:r>
      <w:r w:rsidRPr="00564A49">
        <w:rPr>
          <w:noProof/>
          <w:lang w:eastAsia="ko-KR"/>
        </w:rPr>
        <w:t>array rlPicSample</w:t>
      </w:r>
      <w:r w:rsidRPr="00564A49">
        <w:rPr>
          <w:noProof/>
          <w:vertAlign w:val="subscript"/>
        </w:rPr>
        <w:t>L</w:t>
      </w:r>
      <w:r w:rsidRPr="00564A49">
        <w:rPr>
          <w:noProof/>
          <w:lang w:eastAsia="ko-KR"/>
        </w:rPr>
        <w:t xml:space="preserve"> given as input. </w:t>
      </w:r>
    </w:p>
    <w:p w:rsidR="00EA1617" w:rsidRPr="00564A49" w:rsidRDefault="00EA1617" w:rsidP="00EA1617">
      <w:pPr>
        <w:rPr>
          <w:noProof/>
          <w:lang w:eastAsia="ko-KR"/>
        </w:rPr>
      </w:pPr>
      <w:r w:rsidRPr="00564A49">
        <w:rPr>
          <w:noProof/>
          <w:lang w:eastAsia="ko-KR"/>
        </w:rPr>
        <w:t>The chroma sample array rsPicSample</w:t>
      </w:r>
      <w:r w:rsidRPr="00564A49">
        <w:rPr>
          <w:noProof/>
          <w:vertAlign w:val="subscript"/>
          <w:lang w:eastAsia="ko-KR"/>
        </w:rPr>
        <w:t>Cb</w:t>
      </w:r>
      <w:r w:rsidRPr="00564A49">
        <w:rPr>
          <w:noProof/>
          <w:lang w:eastAsia="ko-KR"/>
        </w:rPr>
        <w:t xml:space="preserve"> of the chroma component Cb is derived by invoking the chroma sample resampling process specified in subclause </w:t>
      </w:r>
      <w:r w:rsidR="003867AF" w:rsidRPr="00564A49">
        <w:fldChar w:fldCharType="begin" w:fldLock="1"/>
      </w:r>
      <w:r w:rsidR="003867AF" w:rsidRPr="00564A49">
        <w:instrText xml:space="preserve"> REF _Ref348037885 \r \h  \* MERGEFORMAT </w:instrText>
      </w:r>
      <w:r w:rsidR="003867AF" w:rsidRPr="00564A49">
        <w:fldChar w:fldCharType="separate"/>
      </w:r>
      <w:r w:rsidR="00E907A9" w:rsidRPr="00564A49">
        <w:rPr>
          <w:noProof/>
          <w:lang w:eastAsia="ko-KR"/>
        </w:rPr>
        <w:t>H.8.1.4.1.2</w:t>
      </w:r>
      <w:r w:rsidR="003867AF" w:rsidRPr="00564A49">
        <w:fldChar w:fldCharType="end"/>
      </w:r>
      <w:r w:rsidRPr="00564A49">
        <w:rPr>
          <w:noProof/>
          <w:lang w:eastAsia="ko-KR"/>
        </w:rPr>
        <w:t xml:space="preserve"> with the reference </w:t>
      </w:r>
      <w:r w:rsidRPr="00564A49">
        <w:rPr>
          <w:noProof/>
        </w:rPr>
        <w:t xml:space="preserve">chroma sample </w:t>
      </w:r>
      <w:r w:rsidRPr="00564A49">
        <w:rPr>
          <w:noProof/>
          <w:lang w:eastAsia="ko-KR"/>
        </w:rPr>
        <w:t>array rlPicSample</w:t>
      </w:r>
      <w:r w:rsidRPr="00564A49">
        <w:rPr>
          <w:noProof/>
          <w:vertAlign w:val="subscript"/>
        </w:rPr>
        <w:t>Cb</w:t>
      </w:r>
      <w:r w:rsidRPr="00564A49">
        <w:rPr>
          <w:noProof/>
          <w:lang w:eastAsia="ko-KR"/>
        </w:rPr>
        <w:t xml:space="preserve"> given as input. </w:t>
      </w:r>
    </w:p>
    <w:p w:rsidR="00EA1617" w:rsidRPr="00564A49" w:rsidRDefault="00EA1617" w:rsidP="00EA1617">
      <w:pPr>
        <w:rPr>
          <w:noProof/>
          <w:lang w:eastAsia="ko-KR"/>
        </w:rPr>
      </w:pPr>
      <w:r w:rsidRPr="00564A49">
        <w:rPr>
          <w:noProof/>
          <w:lang w:eastAsia="ko-KR"/>
        </w:rPr>
        <w:t>The chroma sample array rsPicSample</w:t>
      </w:r>
      <w:r w:rsidRPr="00564A49">
        <w:rPr>
          <w:noProof/>
          <w:vertAlign w:val="subscript"/>
          <w:lang w:eastAsia="ko-KR"/>
        </w:rPr>
        <w:t>Cr</w:t>
      </w:r>
      <w:r w:rsidRPr="00564A49">
        <w:rPr>
          <w:noProof/>
          <w:lang w:eastAsia="ko-KR"/>
        </w:rPr>
        <w:t xml:space="preserve"> of the chroma component Cr is derived by invoking the chroma sample resampling process specified in subclause </w:t>
      </w:r>
      <w:r w:rsidR="003867AF" w:rsidRPr="00564A49">
        <w:fldChar w:fldCharType="begin" w:fldLock="1"/>
      </w:r>
      <w:r w:rsidR="003867AF" w:rsidRPr="00564A49">
        <w:instrText xml:space="preserve"> REF _Ref348037885 \r \h  \* MERGEFORMAT </w:instrText>
      </w:r>
      <w:r w:rsidR="003867AF" w:rsidRPr="00564A49">
        <w:fldChar w:fldCharType="separate"/>
      </w:r>
      <w:r w:rsidR="00E907A9" w:rsidRPr="00564A49">
        <w:rPr>
          <w:noProof/>
          <w:lang w:eastAsia="ko-KR"/>
        </w:rPr>
        <w:t>H.8.1.4.1.2</w:t>
      </w:r>
      <w:r w:rsidR="003867AF" w:rsidRPr="00564A49">
        <w:fldChar w:fldCharType="end"/>
      </w:r>
      <w:r w:rsidRPr="00564A49">
        <w:rPr>
          <w:noProof/>
          <w:lang w:eastAsia="ko-KR"/>
        </w:rPr>
        <w:t xml:space="preserve"> with the </w:t>
      </w:r>
      <w:r w:rsidRPr="00564A49">
        <w:rPr>
          <w:noProof/>
        </w:rPr>
        <w:t xml:space="preserve">reference sample </w:t>
      </w:r>
      <w:r w:rsidRPr="00564A49">
        <w:rPr>
          <w:noProof/>
          <w:lang w:eastAsia="ko-KR"/>
        </w:rPr>
        <w:t>array rlPicSample</w:t>
      </w:r>
      <w:r w:rsidRPr="00564A49">
        <w:rPr>
          <w:noProof/>
          <w:vertAlign w:val="subscript"/>
        </w:rPr>
        <w:t>Cr</w:t>
      </w:r>
      <w:r w:rsidRPr="00564A49">
        <w:rPr>
          <w:noProof/>
          <w:lang w:eastAsia="ko-KR"/>
        </w:rPr>
        <w:t xml:space="preserve"> given as input.</w:t>
      </w:r>
    </w:p>
    <w:p w:rsidR="00EA1617" w:rsidRPr="00564A49" w:rsidRDefault="00EA1617" w:rsidP="00EA1617">
      <w:pPr>
        <w:pStyle w:val="Annex6"/>
      </w:pPr>
      <w:bookmarkStart w:id="1848" w:name="_Ref348598872"/>
      <w:r w:rsidRPr="00564A49">
        <w:t>Resampling process of luma sample values</w:t>
      </w:r>
      <w:bookmarkEnd w:id="1848"/>
      <w:r w:rsidRPr="00564A49">
        <w:t xml:space="preserve"> </w:t>
      </w:r>
    </w:p>
    <w:p w:rsidR="00EA1617" w:rsidRPr="00564A49" w:rsidRDefault="00EA1617" w:rsidP="00EA1617">
      <w:pPr>
        <w:rPr>
          <w:noProof/>
        </w:rPr>
      </w:pPr>
      <w:r w:rsidRPr="00564A49">
        <w:rPr>
          <w:noProof/>
          <w:lang w:eastAsia="ko-KR"/>
        </w:rPr>
        <w:t xml:space="preserve">Input to this process is the reference </w:t>
      </w:r>
      <w:r w:rsidRPr="00564A49">
        <w:rPr>
          <w:noProof/>
        </w:rPr>
        <w:t>luma sample array rlPicSample</w:t>
      </w:r>
      <w:r w:rsidRPr="00564A49">
        <w:rPr>
          <w:noProof/>
          <w:vertAlign w:val="subscript"/>
        </w:rPr>
        <w:t>L.</w:t>
      </w:r>
      <w:r w:rsidRPr="00564A49">
        <w:rPr>
          <w:noProof/>
        </w:rPr>
        <w:t xml:space="preserve">  </w:t>
      </w:r>
    </w:p>
    <w:p w:rsidR="00EA1617" w:rsidRPr="00564A49" w:rsidRDefault="00EA1617" w:rsidP="00EA1617">
      <w:pPr>
        <w:tabs>
          <w:tab w:val="left" w:pos="284"/>
        </w:tabs>
        <w:ind w:left="284" w:hanging="284"/>
        <w:rPr>
          <w:noProof/>
          <w:lang w:eastAsia="ko-KR"/>
        </w:rPr>
      </w:pPr>
      <w:r w:rsidRPr="00564A49">
        <w:rPr>
          <w:noProof/>
          <w:lang w:eastAsia="ko-KR"/>
        </w:rPr>
        <w:t xml:space="preserve">Output of this process is </w:t>
      </w:r>
      <w:r w:rsidRPr="00564A49">
        <w:rPr>
          <w:noProof/>
        </w:rPr>
        <w:t>the resampled luma sample array rsPicSample</w:t>
      </w:r>
      <w:r w:rsidRPr="00564A49">
        <w:rPr>
          <w:noProof/>
          <w:vertAlign w:val="subscript"/>
        </w:rPr>
        <w:t>L</w:t>
      </w:r>
      <w:r w:rsidRPr="00564A49">
        <w:rPr>
          <w:noProof/>
        </w:rPr>
        <w:t>.</w:t>
      </w:r>
    </w:p>
    <w:p w:rsidR="00EA1617" w:rsidRPr="00564A49" w:rsidRDefault="00EA1617" w:rsidP="00EA1617">
      <w:pPr>
        <w:tabs>
          <w:tab w:val="left" w:pos="284"/>
        </w:tabs>
        <w:ind w:left="284" w:hanging="284"/>
        <w:rPr>
          <w:noProof/>
        </w:rPr>
      </w:pPr>
      <w:r w:rsidRPr="00564A49">
        <w:rPr>
          <w:noProof/>
        </w:rPr>
        <w:t>The variables leftStart</w:t>
      </w:r>
      <w:r w:rsidRPr="00564A49">
        <w:rPr>
          <w:noProof/>
          <w:vertAlign w:val="subscript"/>
        </w:rPr>
        <w:t>L</w:t>
      </w:r>
      <w:r w:rsidRPr="00564A49">
        <w:rPr>
          <w:noProof/>
        </w:rPr>
        <w:t>, rightEnd</w:t>
      </w:r>
      <w:r w:rsidRPr="00564A49">
        <w:rPr>
          <w:noProof/>
          <w:vertAlign w:val="subscript"/>
        </w:rPr>
        <w:t>L</w:t>
      </w:r>
      <w:r w:rsidRPr="00564A49">
        <w:rPr>
          <w:noProof/>
        </w:rPr>
        <w:t>, topStart</w:t>
      </w:r>
      <w:r w:rsidRPr="00564A49">
        <w:rPr>
          <w:noProof/>
          <w:vertAlign w:val="subscript"/>
        </w:rPr>
        <w:t>L</w:t>
      </w:r>
      <w:r w:rsidRPr="00564A49">
        <w:rPr>
          <w:noProof/>
        </w:rPr>
        <w:t>, and bottomEnd</w:t>
      </w:r>
      <w:r w:rsidRPr="00564A49">
        <w:rPr>
          <w:noProof/>
          <w:vertAlign w:val="subscript"/>
        </w:rPr>
        <w:t>L</w:t>
      </w:r>
      <w:r w:rsidRPr="00564A49">
        <w:rPr>
          <w:noProof/>
        </w:rPr>
        <w:t xml:space="preserve"> are derived as follows:</w:t>
      </w:r>
    </w:p>
    <w:p w:rsidR="00EA1617" w:rsidRPr="00564A49" w:rsidRDefault="00EA1617" w:rsidP="00EA1617">
      <w:pPr>
        <w:tabs>
          <w:tab w:val="left" w:pos="284"/>
        </w:tabs>
        <w:ind w:left="284"/>
        <w:jc w:val="left"/>
        <w:rPr>
          <w:noProof/>
        </w:rPr>
      </w:pPr>
      <w:r w:rsidRPr="00564A49">
        <w:rPr>
          <w:noProof/>
        </w:rPr>
        <w:t>leftStart</w:t>
      </w:r>
      <w:r w:rsidRPr="00564A49">
        <w:rPr>
          <w:noProof/>
          <w:vertAlign w:val="subscript"/>
        </w:rPr>
        <w:t>L</w:t>
      </w:r>
      <w:r w:rsidRPr="00564A49">
        <w:rPr>
          <w:noProof/>
        </w:rPr>
        <w:t xml:space="preserve"> = ScaledRefLayerLeftOffset</w:t>
      </w:r>
      <w:r w:rsidRPr="00564A49">
        <w:rPr>
          <w:noProof/>
        </w:rPr>
        <w:br/>
        <w:t>rightEnd</w:t>
      </w:r>
      <w:r w:rsidRPr="00564A49">
        <w:rPr>
          <w:noProof/>
          <w:vertAlign w:val="subscript"/>
        </w:rPr>
        <w:t>L</w:t>
      </w:r>
      <w:r w:rsidRPr="00564A49">
        <w:rPr>
          <w:noProof/>
        </w:rPr>
        <w:t xml:space="preserve"> = PicWidth</w:t>
      </w:r>
      <w:r w:rsidR="001276F3" w:rsidRPr="00564A49">
        <w:rPr>
          <w:noProof/>
        </w:rPr>
        <w:t>InSamplesY</w:t>
      </w:r>
      <w:r w:rsidRPr="00564A49">
        <w:rPr>
          <w:noProof/>
        </w:rPr>
        <w:t> </w:t>
      </w:r>
      <w:r w:rsidR="005773D9" w:rsidRPr="00564A49">
        <w:rPr>
          <w:noProof/>
        </w:rPr>
        <w:t>−</w:t>
      </w:r>
      <w:r w:rsidRPr="00564A49">
        <w:rPr>
          <w:noProof/>
        </w:rPr>
        <w:t> ScaledRefLayerRightOffset</w:t>
      </w:r>
      <w:r w:rsidRPr="00564A49">
        <w:rPr>
          <w:noProof/>
        </w:rPr>
        <w:br/>
        <w:t>topStart</w:t>
      </w:r>
      <w:r w:rsidRPr="00564A49">
        <w:rPr>
          <w:noProof/>
          <w:vertAlign w:val="subscript"/>
        </w:rPr>
        <w:t>L</w:t>
      </w:r>
      <w:r w:rsidRPr="00564A49">
        <w:rPr>
          <w:noProof/>
        </w:rPr>
        <w:t xml:space="preserve"> = ScaledRefLayerTopOffset</w:t>
      </w:r>
      <w:r w:rsidRPr="00564A49">
        <w:rPr>
          <w:noProof/>
        </w:rPr>
        <w:br/>
        <w:t>bottomEnd</w:t>
      </w:r>
      <w:r w:rsidRPr="00564A49">
        <w:rPr>
          <w:noProof/>
          <w:vertAlign w:val="subscript"/>
        </w:rPr>
        <w:t>L</w:t>
      </w:r>
      <w:r w:rsidRPr="00564A49">
        <w:rPr>
          <w:noProof/>
        </w:rPr>
        <w:t xml:space="preserve"> = PicHeight</w:t>
      </w:r>
      <w:r w:rsidR="001276F3" w:rsidRPr="00564A49">
        <w:rPr>
          <w:noProof/>
        </w:rPr>
        <w:t>InSamplesY</w:t>
      </w:r>
      <w:r w:rsidRPr="00564A49">
        <w:rPr>
          <w:noProof/>
        </w:rPr>
        <w:t> </w:t>
      </w:r>
      <w:r w:rsidR="005773D9" w:rsidRPr="00564A49">
        <w:rPr>
          <w:noProof/>
        </w:rPr>
        <w:t>−</w:t>
      </w:r>
      <w:r w:rsidRPr="00564A49">
        <w:rPr>
          <w:noProof/>
        </w:rPr>
        <w:t> ScaledRefLayerBottomOffset</w:t>
      </w:r>
    </w:p>
    <w:p w:rsidR="00EA1617" w:rsidRPr="00564A49" w:rsidRDefault="00EA1617" w:rsidP="00EA1617">
      <w:pPr>
        <w:rPr>
          <w:noProof/>
        </w:rPr>
      </w:pPr>
      <w:r w:rsidRPr="00564A49">
        <w:rPr>
          <w:noProof/>
        </w:rPr>
        <w:t xml:space="preserve">The luma samples </w:t>
      </w:r>
      <w:r w:rsidRPr="00564A49">
        <w:rPr>
          <w:noProof/>
          <w:lang w:eastAsia="ko-KR"/>
        </w:rPr>
        <w:t>rsPicSample</w:t>
      </w:r>
      <w:r w:rsidRPr="00564A49">
        <w:rPr>
          <w:noProof/>
          <w:vertAlign w:val="subscript"/>
          <w:lang w:eastAsia="ko-KR"/>
        </w:rPr>
        <w:t>L</w:t>
      </w:r>
      <w:r w:rsidRPr="00564A49">
        <w:rPr>
          <w:noProof/>
          <w:lang w:eastAsia="ko-KR"/>
        </w:rPr>
        <w:t>[ xP ][ yP ] with ( xP = 0 ... PicWidth</w:t>
      </w:r>
      <w:r w:rsidR="001276F3" w:rsidRPr="00564A49">
        <w:rPr>
          <w:noProof/>
          <w:lang w:eastAsia="ko-KR"/>
        </w:rPr>
        <w:t>InSamplesY</w:t>
      </w:r>
      <w:r w:rsidRPr="00564A49">
        <w:rPr>
          <w:noProof/>
          <w:lang w:eastAsia="ko-KR"/>
        </w:rPr>
        <w:t> </w:t>
      </w:r>
      <w:r w:rsidR="005773D9" w:rsidRPr="00564A49">
        <w:rPr>
          <w:noProof/>
        </w:rPr>
        <w:t>−</w:t>
      </w:r>
      <w:r w:rsidRPr="00564A49">
        <w:rPr>
          <w:noProof/>
          <w:lang w:eastAsia="ko-KR"/>
        </w:rPr>
        <w:t> 1, yP = 0 ... PicHeight</w:t>
      </w:r>
      <w:r w:rsidR="001276F3" w:rsidRPr="00564A49">
        <w:rPr>
          <w:noProof/>
          <w:lang w:eastAsia="ko-KR"/>
        </w:rPr>
        <w:t>InSamplesY</w:t>
      </w:r>
      <w:r w:rsidRPr="00564A49">
        <w:rPr>
          <w:noProof/>
          <w:lang w:eastAsia="ko-KR"/>
        </w:rPr>
        <w:t> </w:t>
      </w:r>
      <w:r w:rsidR="005773D9" w:rsidRPr="00564A49">
        <w:rPr>
          <w:noProof/>
        </w:rPr>
        <w:t>−</w:t>
      </w:r>
      <w:r w:rsidRPr="00564A49">
        <w:rPr>
          <w:noProof/>
          <w:lang w:eastAsia="ko-KR"/>
        </w:rPr>
        <w:t xml:space="preserve"> 1) </w:t>
      </w:r>
      <w:r w:rsidRPr="00564A49">
        <w:rPr>
          <w:noProof/>
        </w:rPr>
        <w:t xml:space="preserve">are derived </w:t>
      </w:r>
      <w:r w:rsidRPr="00564A49">
        <w:rPr>
          <w:noProof/>
          <w:lang w:eastAsia="ko-KR"/>
        </w:rPr>
        <w:t>by invoking the luma sample interpolation process</w:t>
      </w:r>
      <w:r w:rsidRPr="00564A49">
        <w:t xml:space="preserve"> specified in subclause </w:t>
      </w:r>
      <w:r w:rsidR="003867AF" w:rsidRPr="00564A49">
        <w:fldChar w:fldCharType="begin" w:fldLock="1"/>
      </w:r>
      <w:r w:rsidR="003867AF" w:rsidRPr="00564A49">
        <w:instrText xml:space="preserve"> REF _Ref347127882 \r \h  \* MERGEFORMAT </w:instrText>
      </w:r>
      <w:r w:rsidR="003867AF" w:rsidRPr="00564A49">
        <w:fldChar w:fldCharType="separate"/>
      </w:r>
      <w:r w:rsidR="00E907A9" w:rsidRPr="00564A49">
        <w:t>H.8.1.4.1.3</w:t>
      </w:r>
      <w:r w:rsidR="003867AF" w:rsidRPr="00564A49">
        <w:fldChar w:fldCharType="end"/>
      </w:r>
      <w:r w:rsidRPr="00564A49">
        <w:t xml:space="preserve"> with </w:t>
      </w:r>
      <w:r w:rsidRPr="00564A49">
        <w:rPr>
          <w:noProof/>
        </w:rPr>
        <w:t>rlPicSample</w:t>
      </w:r>
      <w:r w:rsidRPr="00564A49">
        <w:rPr>
          <w:noProof/>
          <w:vertAlign w:val="subscript"/>
        </w:rPr>
        <w:t>L</w:t>
      </w:r>
      <w:r w:rsidRPr="00564A49">
        <w:t xml:space="preserve"> and luma sample location ( Clip3( </w:t>
      </w:r>
      <w:r w:rsidRPr="00564A49">
        <w:rPr>
          <w:noProof/>
        </w:rPr>
        <w:t>leftStart</w:t>
      </w:r>
      <w:r w:rsidRPr="00564A49">
        <w:rPr>
          <w:noProof/>
          <w:vertAlign w:val="subscript"/>
        </w:rPr>
        <w:t>L</w:t>
      </w:r>
      <w:r w:rsidRPr="00564A49">
        <w:t>, </w:t>
      </w:r>
      <w:r w:rsidRPr="00564A49">
        <w:rPr>
          <w:noProof/>
        </w:rPr>
        <w:t>rightEnd</w:t>
      </w:r>
      <w:r w:rsidRPr="00564A49">
        <w:rPr>
          <w:noProof/>
          <w:vertAlign w:val="subscript"/>
        </w:rPr>
        <w:t>L</w:t>
      </w:r>
      <w:r w:rsidRPr="00564A49">
        <w:rPr>
          <w:noProof/>
        </w:rPr>
        <w:t> </w:t>
      </w:r>
      <w:r w:rsidR="005773D9" w:rsidRPr="00564A49">
        <w:rPr>
          <w:noProof/>
        </w:rPr>
        <w:t>−</w:t>
      </w:r>
      <w:r w:rsidRPr="00564A49">
        <w:t> 1, xP ), Clip3( </w:t>
      </w:r>
      <w:r w:rsidRPr="00564A49">
        <w:rPr>
          <w:noProof/>
        </w:rPr>
        <w:t>topStart</w:t>
      </w:r>
      <w:r w:rsidRPr="00564A49">
        <w:rPr>
          <w:noProof/>
          <w:vertAlign w:val="subscript"/>
        </w:rPr>
        <w:t>L</w:t>
      </w:r>
      <w:r w:rsidRPr="00564A49">
        <w:t>, </w:t>
      </w:r>
      <w:r w:rsidRPr="00564A49">
        <w:rPr>
          <w:noProof/>
        </w:rPr>
        <w:t>bottomEnd</w:t>
      </w:r>
      <w:r w:rsidRPr="00564A49">
        <w:rPr>
          <w:noProof/>
          <w:vertAlign w:val="subscript"/>
        </w:rPr>
        <w:t>L</w:t>
      </w:r>
      <w:r w:rsidRPr="00564A49">
        <w:rPr>
          <w:noProof/>
        </w:rPr>
        <w:t> </w:t>
      </w:r>
      <w:r w:rsidR="005773D9" w:rsidRPr="00564A49">
        <w:rPr>
          <w:noProof/>
        </w:rPr>
        <w:t>−</w:t>
      </w:r>
      <w:r w:rsidRPr="00564A49">
        <w:t xml:space="preserve"> 1, yP ) ) given as inputs and </w:t>
      </w:r>
      <w:r w:rsidRPr="00564A49">
        <w:rPr>
          <w:noProof/>
          <w:lang w:eastAsia="ko-KR"/>
        </w:rPr>
        <w:t>rsPicSample</w:t>
      </w:r>
      <w:r w:rsidRPr="00564A49">
        <w:rPr>
          <w:noProof/>
          <w:vertAlign w:val="subscript"/>
          <w:lang w:eastAsia="ko-KR"/>
        </w:rPr>
        <w:t>L</w:t>
      </w:r>
      <w:r w:rsidRPr="00564A49">
        <w:rPr>
          <w:noProof/>
          <w:lang w:eastAsia="ko-KR"/>
        </w:rPr>
        <w:t xml:space="preserve">[ xP ][ yP ] </w:t>
      </w:r>
      <w:r w:rsidRPr="00564A49">
        <w:t>as output.</w:t>
      </w:r>
    </w:p>
    <w:p w:rsidR="00EA1617" w:rsidRPr="00564A49" w:rsidRDefault="00EA1617" w:rsidP="00EA1617">
      <w:pPr>
        <w:pStyle w:val="Annex6"/>
      </w:pPr>
      <w:bookmarkStart w:id="1849" w:name="_Ref348037885"/>
      <w:r w:rsidRPr="00564A49">
        <w:t>Resampling process of chroma sample values</w:t>
      </w:r>
      <w:bookmarkEnd w:id="1849"/>
      <w:r w:rsidRPr="00564A49">
        <w:t xml:space="preserve"> </w:t>
      </w:r>
    </w:p>
    <w:p w:rsidR="00EA1617" w:rsidRPr="00564A49" w:rsidRDefault="00EA1617" w:rsidP="00EA1617">
      <w:pPr>
        <w:rPr>
          <w:noProof/>
        </w:rPr>
      </w:pPr>
      <w:r w:rsidRPr="00564A49">
        <w:rPr>
          <w:noProof/>
          <w:lang w:eastAsia="ko-KR"/>
        </w:rPr>
        <w:t xml:space="preserve">Input to this process is </w:t>
      </w:r>
      <w:r w:rsidRPr="00564A49">
        <w:rPr>
          <w:noProof/>
        </w:rPr>
        <w:t>the  reference chroma sample array rlPicSample</w:t>
      </w:r>
      <w:r w:rsidRPr="00564A49">
        <w:rPr>
          <w:noProof/>
          <w:vertAlign w:val="subscript"/>
        </w:rPr>
        <w:t>C</w:t>
      </w:r>
      <w:r w:rsidRPr="00564A49">
        <w:rPr>
          <w:noProof/>
        </w:rPr>
        <w:t>,</w:t>
      </w:r>
    </w:p>
    <w:p w:rsidR="00EA1617" w:rsidRPr="00564A49" w:rsidRDefault="00EA1617" w:rsidP="00EA1617">
      <w:pPr>
        <w:tabs>
          <w:tab w:val="left" w:pos="284"/>
        </w:tabs>
        <w:ind w:left="284" w:hanging="284"/>
        <w:rPr>
          <w:noProof/>
        </w:rPr>
      </w:pPr>
      <w:r w:rsidRPr="00564A49">
        <w:rPr>
          <w:noProof/>
          <w:lang w:eastAsia="ko-KR"/>
        </w:rPr>
        <w:t>Output of this process is the resampled chroma sample</w:t>
      </w:r>
      <w:r w:rsidRPr="00564A49">
        <w:rPr>
          <w:noProof/>
        </w:rPr>
        <w:t xml:space="preserve"> array rsPicSample</w:t>
      </w:r>
      <w:r w:rsidRPr="00564A49">
        <w:rPr>
          <w:noProof/>
          <w:vertAlign w:val="subscript"/>
        </w:rPr>
        <w:t>C</w:t>
      </w:r>
      <w:r w:rsidRPr="00564A49">
        <w:rPr>
          <w:noProof/>
        </w:rPr>
        <w:t>.</w:t>
      </w:r>
    </w:p>
    <w:p w:rsidR="00EA1617" w:rsidRPr="00564A49" w:rsidRDefault="00EA1617" w:rsidP="00EA1617">
      <w:pPr>
        <w:tabs>
          <w:tab w:val="left" w:pos="284"/>
        </w:tabs>
        <w:ind w:left="284" w:hanging="284"/>
        <w:rPr>
          <w:noProof/>
        </w:rPr>
      </w:pPr>
      <w:r w:rsidRPr="00564A49">
        <w:rPr>
          <w:noProof/>
        </w:rPr>
        <w:t>The variables leftStart</w:t>
      </w:r>
      <w:r w:rsidRPr="00564A49">
        <w:rPr>
          <w:noProof/>
          <w:vertAlign w:val="subscript"/>
        </w:rPr>
        <w:t>C</w:t>
      </w:r>
      <w:r w:rsidRPr="00564A49">
        <w:rPr>
          <w:noProof/>
        </w:rPr>
        <w:t>, rightEnd</w:t>
      </w:r>
      <w:r w:rsidRPr="00564A49">
        <w:rPr>
          <w:noProof/>
          <w:vertAlign w:val="subscript"/>
        </w:rPr>
        <w:t>C</w:t>
      </w:r>
      <w:r w:rsidRPr="00564A49">
        <w:rPr>
          <w:noProof/>
        </w:rPr>
        <w:t>, topStart</w:t>
      </w:r>
      <w:r w:rsidRPr="00564A49">
        <w:rPr>
          <w:noProof/>
          <w:vertAlign w:val="subscript"/>
        </w:rPr>
        <w:t>C</w:t>
      </w:r>
      <w:r w:rsidRPr="00564A49">
        <w:rPr>
          <w:noProof/>
        </w:rPr>
        <w:t>, and bottomEnd</w:t>
      </w:r>
      <w:r w:rsidRPr="00564A49">
        <w:rPr>
          <w:noProof/>
          <w:vertAlign w:val="subscript"/>
        </w:rPr>
        <w:t>C</w:t>
      </w:r>
      <w:r w:rsidRPr="00564A49">
        <w:rPr>
          <w:noProof/>
        </w:rPr>
        <w:t xml:space="preserve"> are derived as follows:</w:t>
      </w:r>
    </w:p>
    <w:p w:rsidR="00EA1617" w:rsidRPr="00564A49" w:rsidRDefault="00EA1617" w:rsidP="00EA1617">
      <w:pPr>
        <w:tabs>
          <w:tab w:val="left" w:pos="284"/>
        </w:tabs>
        <w:ind w:left="284"/>
        <w:jc w:val="left"/>
        <w:rPr>
          <w:noProof/>
        </w:rPr>
      </w:pPr>
      <w:r w:rsidRPr="00564A49">
        <w:rPr>
          <w:noProof/>
        </w:rPr>
        <w:t>leftStart</w:t>
      </w:r>
      <w:r w:rsidRPr="00564A49">
        <w:rPr>
          <w:noProof/>
          <w:vertAlign w:val="subscript"/>
        </w:rPr>
        <w:t>C</w:t>
      </w:r>
      <w:r w:rsidRPr="00564A49">
        <w:rPr>
          <w:noProof/>
        </w:rPr>
        <w:t xml:space="preserve"> = ScaledRefLayerLeftOffset</w:t>
      </w:r>
      <w:r w:rsidRPr="00564A49">
        <w:rPr>
          <w:noProof/>
          <w:lang w:eastAsia="ko-KR"/>
        </w:rPr>
        <w:t> / </w:t>
      </w:r>
      <w:r w:rsidRPr="00564A49">
        <w:rPr>
          <w:noProof/>
        </w:rPr>
        <w:t>SubWidthC</w:t>
      </w:r>
      <w:r w:rsidRPr="00564A49">
        <w:rPr>
          <w:noProof/>
        </w:rPr>
        <w:br/>
        <w:t>rightEnd</w:t>
      </w:r>
      <w:r w:rsidRPr="00564A49">
        <w:rPr>
          <w:noProof/>
          <w:vertAlign w:val="subscript"/>
        </w:rPr>
        <w:t>C</w:t>
      </w:r>
      <w:r w:rsidRPr="00564A49">
        <w:rPr>
          <w:noProof/>
        </w:rPr>
        <w:t xml:space="preserve"> = ( PicWidth</w:t>
      </w:r>
      <w:r w:rsidR="001276F3" w:rsidRPr="00564A49">
        <w:rPr>
          <w:noProof/>
        </w:rPr>
        <w:t>InSamplesY</w:t>
      </w:r>
      <w:r w:rsidR="005773D9" w:rsidRPr="00564A49">
        <w:rPr>
          <w:noProof/>
        </w:rPr>
        <w:t>−</w:t>
      </w:r>
      <w:r w:rsidRPr="00564A49">
        <w:rPr>
          <w:noProof/>
        </w:rPr>
        <w:t> ScaledRefLayerRightOffset</w:t>
      </w:r>
      <w:r w:rsidRPr="00564A49">
        <w:rPr>
          <w:noProof/>
          <w:lang w:eastAsia="ko-KR"/>
        </w:rPr>
        <w:t> ) / </w:t>
      </w:r>
      <w:r w:rsidRPr="00564A49">
        <w:rPr>
          <w:noProof/>
        </w:rPr>
        <w:t>SubWidthC</w:t>
      </w:r>
      <w:r w:rsidRPr="00564A49">
        <w:rPr>
          <w:noProof/>
        </w:rPr>
        <w:br/>
        <w:t>topStart</w:t>
      </w:r>
      <w:r w:rsidRPr="00564A49">
        <w:rPr>
          <w:noProof/>
          <w:vertAlign w:val="subscript"/>
        </w:rPr>
        <w:t>C</w:t>
      </w:r>
      <w:r w:rsidRPr="00564A49">
        <w:rPr>
          <w:noProof/>
        </w:rPr>
        <w:t xml:space="preserve"> = ScaledRefLayerTopOffset</w:t>
      </w:r>
      <w:r w:rsidRPr="00564A49">
        <w:rPr>
          <w:noProof/>
          <w:lang w:eastAsia="ko-KR"/>
        </w:rPr>
        <w:t> / </w:t>
      </w:r>
      <w:r w:rsidRPr="00564A49">
        <w:rPr>
          <w:noProof/>
        </w:rPr>
        <w:t>SubHeightC</w:t>
      </w:r>
      <w:r w:rsidRPr="00564A49">
        <w:rPr>
          <w:noProof/>
        </w:rPr>
        <w:br/>
        <w:t>bottomEnd</w:t>
      </w:r>
      <w:r w:rsidRPr="00564A49">
        <w:rPr>
          <w:noProof/>
          <w:vertAlign w:val="subscript"/>
        </w:rPr>
        <w:t>C</w:t>
      </w:r>
      <w:r w:rsidRPr="00564A49">
        <w:rPr>
          <w:noProof/>
        </w:rPr>
        <w:t xml:space="preserve"> = ( PicHeight</w:t>
      </w:r>
      <w:r w:rsidR="001276F3" w:rsidRPr="00564A49">
        <w:rPr>
          <w:noProof/>
        </w:rPr>
        <w:t>InSamplesY</w:t>
      </w:r>
      <w:r w:rsidR="005773D9" w:rsidRPr="00564A49">
        <w:rPr>
          <w:noProof/>
        </w:rPr>
        <w:t>−</w:t>
      </w:r>
      <w:r w:rsidRPr="00564A49">
        <w:rPr>
          <w:noProof/>
        </w:rPr>
        <w:t> ScaledRefLayerBottomOffset</w:t>
      </w:r>
      <w:r w:rsidRPr="00564A49">
        <w:rPr>
          <w:noProof/>
          <w:lang w:eastAsia="ko-KR"/>
        </w:rPr>
        <w:t> </w:t>
      </w:r>
      <w:r w:rsidRPr="00564A49">
        <w:rPr>
          <w:noProof/>
        </w:rPr>
        <w:t>)</w:t>
      </w:r>
      <w:r w:rsidRPr="00564A49">
        <w:rPr>
          <w:noProof/>
          <w:lang w:eastAsia="ko-KR"/>
        </w:rPr>
        <w:t> / </w:t>
      </w:r>
      <w:r w:rsidRPr="00564A49">
        <w:rPr>
          <w:noProof/>
        </w:rPr>
        <w:t>SubHeightC</w:t>
      </w:r>
    </w:p>
    <w:p w:rsidR="00EA1617" w:rsidRPr="00564A49" w:rsidRDefault="00EA1617" w:rsidP="00EA1617">
      <w:pPr>
        <w:rPr>
          <w:noProof/>
        </w:rPr>
      </w:pPr>
      <w:r w:rsidRPr="00564A49">
        <w:rPr>
          <w:noProof/>
        </w:rPr>
        <w:lastRenderedPageBreak/>
        <w:t xml:space="preserve">The chroma samples </w:t>
      </w:r>
      <w:r w:rsidRPr="00564A49">
        <w:rPr>
          <w:noProof/>
          <w:lang w:eastAsia="ko-KR"/>
        </w:rPr>
        <w:t>rsPicSample</w:t>
      </w:r>
      <w:r w:rsidRPr="00564A49">
        <w:rPr>
          <w:noProof/>
          <w:vertAlign w:val="subscript"/>
          <w:lang w:eastAsia="ko-KR"/>
        </w:rPr>
        <w:t>C</w:t>
      </w:r>
      <w:r w:rsidRPr="00564A49">
        <w:rPr>
          <w:noProof/>
          <w:lang w:eastAsia="ko-KR"/>
        </w:rPr>
        <w:t>[ xP</w:t>
      </w:r>
      <w:r w:rsidRPr="00564A49">
        <w:rPr>
          <w:noProof/>
          <w:vertAlign w:val="subscript"/>
          <w:lang w:eastAsia="ko-KR"/>
        </w:rPr>
        <w:t>C</w:t>
      </w:r>
      <w:r w:rsidRPr="00564A49">
        <w:rPr>
          <w:noProof/>
          <w:lang w:eastAsia="ko-KR"/>
        </w:rPr>
        <w:t> ][ yP</w:t>
      </w:r>
      <w:r w:rsidRPr="00564A49">
        <w:rPr>
          <w:noProof/>
          <w:vertAlign w:val="subscript"/>
          <w:lang w:eastAsia="ko-KR"/>
        </w:rPr>
        <w:t>C</w:t>
      </w:r>
      <w:r w:rsidRPr="00564A49">
        <w:rPr>
          <w:noProof/>
          <w:lang w:eastAsia="ko-KR"/>
        </w:rPr>
        <w:t> ] with ( xP</w:t>
      </w:r>
      <w:r w:rsidRPr="00564A49">
        <w:rPr>
          <w:noProof/>
          <w:vertAlign w:val="subscript"/>
          <w:lang w:eastAsia="ko-KR"/>
        </w:rPr>
        <w:t>C</w:t>
      </w:r>
      <w:r w:rsidRPr="00564A49">
        <w:rPr>
          <w:noProof/>
          <w:lang w:eastAsia="ko-KR"/>
        </w:rPr>
        <w:t> = 0 ... </w:t>
      </w:r>
      <w:r w:rsidRPr="00564A49">
        <w:rPr>
          <w:noProof/>
        </w:rPr>
        <w:t>PicWidthInSamplesC</w:t>
      </w:r>
      <w:r w:rsidRPr="00564A49">
        <w:rPr>
          <w:noProof/>
          <w:lang w:eastAsia="ko-KR"/>
        </w:rPr>
        <w:t> </w:t>
      </w:r>
      <w:r w:rsidR="005773D9" w:rsidRPr="00564A49">
        <w:rPr>
          <w:noProof/>
        </w:rPr>
        <w:t>−</w:t>
      </w:r>
      <w:r w:rsidRPr="00564A49">
        <w:rPr>
          <w:noProof/>
          <w:lang w:eastAsia="ko-KR"/>
        </w:rPr>
        <w:t> 1, yP</w:t>
      </w:r>
      <w:r w:rsidRPr="00564A49">
        <w:rPr>
          <w:noProof/>
          <w:vertAlign w:val="subscript"/>
          <w:lang w:eastAsia="ko-KR"/>
        </w:rPr>
        <w:t>C</w:t>
      </w:r>
      <w:r w:rsidRPr="00564A49">
        <w:rPr>
          <w:noProof/>
          <w:lang w:eastAsia="ko-KR"/>
        </w:rPr>
        <w:t> = 0 ... </w:t>
      </w:r>
      <w:r w:rsidRPr="00564A49">
        <w:rPr>
          <w:noProof/>
        </w:rPr>
        <w:t>PicHeightInSamplesC</w:t>
      </w:r>
      <w:r w:rsidRPr="00564A49">
        <w:rPr>
          <w:noProof/>
          <w:lang w:eastAsia="ko-KR"/>
        </w:rPr>
        <w:t> </w:t>
      </w:r>
      <w:r w:rsidR="005773D9" w:rsidRPr="00564A49">
        <w:rPr>
          <w:noProof/>
        </w:rPr>
        <w:t>−</w:t>
      </w:r>
      <w:r w:rsidRPr="00564A49">
        <w:rPr>
          <w:noProof/>
          <w:lang w:eastAsia="ko-KR"/>
        </w:rPr>
        <w:t xml:space="preserve"> 1) </w:t>
      </w:r>
      <w:r w:rsidRPr="00564A49">
        <w:rPr>
          <w:noProof/>
        </w:rPr>
        <w:t xml:space="preserve">are derived </w:t>
      </w:r>
      <w:r w:rsidRPr="00564A49">
        <w:rPr>
          <w:noProof/>
          <w:lang w:eastAsia="ko-KR"/>
        </w:rPr>
        <w:t>by invoking the chroma sample interpolation process</w:t>
      </w:r>
      <w:r w:rsidRPr="00564A49">
        <w:t xml:space="preserve"> specified in subclause </w:t>
      </w:r>
      <w:r w:rsidR="003867AF" w:rsidRPr="00564A49">
        <w:fldChar w:fldCharType="begin" w:fldLock="1"/>
      </w:r>
      <w:r w:rsidR="003867AF" w:rsidRPr="00564A49">
        <w:instrText xml:space="preserve"> REF _Ref347151884 \r \h  \* MERGEFORMAT </w:instrText>
      </w:r>
      <w:r w:rsidR="003867AF" w:rsidRPr="00564A49">
        <w:fldChar w:fldCharType="separate"/>
      </w:r>
      <w:r w:rsidR="00E907A9" w:rsidRPr="00564A49">
        <w:t>H.8.1.4.1.4</w:t>
      </w:r>
      <w:r w:rsidR="003867AF" w:rsidRPr="00564A49">
        <w:fldChar w:fldCharType="end"/>
      </w:r>
      <w:r w:rsidRPr="00564A49">
        <w:t xml:space="preserve"> with </w:t>
      </w:r>
      <w:r w:rsidRPr="00564A49">
        <w:rPr>
          <w:noProof/>
        </w:rPr>
        <w:t>rlPicSample</w:t>
      </w:r>
      <w:r w:rsidRPr="00564A49">
        <w:rPr>
          <w:noProof/>
          <w:vertAlign w:val="subscript"/>
        </w:rPr>
        <w:t>C</w:t>
      </w:r>
      <w:r w:rsidRPr="00564A49">
        <w:t xml:space="preserve"> and chroma sample location ( Clip3( </w:t>
      </w:r>
      <w:r w:rsidRPr="00564A49">
        <w:rPr>
          <w:noProof/>
        </w:rPr>
        <w:t>leftStart</w:t>
      </w:r>
      <w:r w:rsidRPr="00564A49">
        <w:rPr>
          <w:noProof/>
          <w:vertAlign w:val="subscript"/>
        </w:rPr>
        <w:t>C</w:t>
      </w:r>
      <w:r w:rsidRPr="00564A49">
        <w:rPr>
          <w:noProof/>
          <w:lang w:eastAsia="ko-KR"/>
        </w:rPr>
        <w:t>, </w:t>
      </w:r>
      <w:r w:rsidRPr="00564A49">
        <w:rPr>
          <w:noProof/>
        </w:rPr>
        <w:t>rightEnd</w:t>
      </w:r>
      <w:r w:rsidRPr="00564A49">
        <w:rPr>
          <w:noProof/>
          <w:vertAlign w:val="subscript"/>
        </w:rPr>
        <w:t>C</w:t>
      </w:r>
      <w:r w:rsidRPr="00564A49">
        <w:rPr>
          <w:noProof/>
        </w:rPr>
        <w:t> </w:t>
      </w:r>
      <w:r w:rsidR="00CF4A96" w:rsidRPr="00564A49">
        <w:rPr>
          <w:lang w:eastAsia="ko-KR"/>
        </w:rPr>
        <w:t>−</w:t>
      </w:r>
      <w:r w:rsidRPr="00564A49">
        <w:rPr>
          <w:noProof/>
          <w:lang w:eastAsia="ko-KR"/>
        </w:rPr>
        <w:t> 1</w:t>
      </w:r>
      <w:r w:rsidRPr="00564A49">
        <w:t>, </w:t>
      </w:r>
      <w:r w:rsidRPr="00564A49">
        <w:rPr>
          <w:noProof/>
          <w:lang w:eastAsia="ko-KR"/>
        </w:rPr>
        <w:t>xP</w:t>
      </w:r>
      <w:r w:rsidRPr="00564A49">
        <w:rPr>
          <w:noProof/>
          <w:vertAlign w:val="subscript"/>
          <w:lang w:eastAsia="ko-KR"/>
        </w:rPr>
        <w:t>C</w:t>
      </w:r>
      <w:r w:rsidRPr="00564A49">
        <w:rPr>
          <w:noProof/>
          <w:lang w:eastAsia="ko-KR"/>
        </w:rPr>
        <w:t> )</w:t>
      </w:r>
      <w:r w:rsidRPr="00564A49">
        <w:t>, Clip3( topStart</w:t>
      </w:r>
      <w:r w:rsidRPr="00564A49">
        <w:rPr>
          <w:vertAlign w:val="subscript"/>
        </w:rPr>
        <w:t>C</w:t>
      </w:r>
      <w:r w:rsidRPr="00564A49">
        <w:t>, bottomEnd</w:t>
      </w:r>
      <w:r w:rsidRPr="00564A49">
        <w:rPr>
          <w:vertAlign w:val="subscript"/>
        </w:rPr>
        <w:t>C</w:t>
      </w:r>
      <w:r w:rsidRPr="00564A49">
        <w:t> </w:t>
      </w:r>
      <w:r w:rsidR="005773D9" w:rsidRPr="00564A49">
        <w:rPr>
          <w:noProof/>
        </w:rPr>
        <w:t>−</w:t>
      </w:r>
      <w:r w:rsidRPr="00564A49">
        <w:t> 1, y</w:t>
      </w:r>
      <w:r w:rsidRPr="00564A49">
        <w:rPr>
          <w:noProof/>
          <w:lang w:eastAsia="ko-KR"/>
        </w:rPr>
        <w:t>P</w:t>
      </w:r>
      <w:r w:rsidRPr="00564A49">
        <w:rPr>
          <w:noProof/>
          <w:vertAlign w:val="subscript"/>
          <w:lang w:eastAsia="ko-KR"/>
        </w:rPr>
        <w:t>C</w:t>
      </w:r>
      <w:r w:rsidRPr="00564A49">
        <w:t xml:space="preserve"> ) ) given as inputs and </w:t>
      </w:r>
      <w:r w:rsidRPr="00564A49">
        <w:rPr>
          <w:noProof/>
          <w:lang w:eastAsia="ko-KR"/>
        </w:rPr>
        <w:t>rsPicSample</w:t>
      </w:r>
      <w:r w:rsidRPr="00564A49">
        <w:rPr>
          <w:noProof/>
          <w:vertAlign w:val="subscript"/>
          <w:lang w:eastAsia="ko-KR"/>
        </w:rPr>
        <w:t>C</w:t>
      </w:r>
      <w:r w:rsidRPr="00564A49">
        <w:rPr>
          <w:noProof/>
          <w:lang w:eastAsia="ko-KR"/>
        </w:rPr>
        <w:t>[ xP</w:t>
      </w:r>
      <w:r w:rsidRPr="00564A49">
        <w:rPr>
          <w:noProof/>
          <w:vertAlign w:val="subscript"/>
          <w:lang w:eastAsia="ko-KR"/>
        </w:rPr>
        <w:t>C</w:t>
      </w:r>
      <w:r w:rsidRPr="00564A49">
        <w:rPr>
          <w:noProof/>
          <w:lang w:eastAsia="ko-KR"/>
        </w:rPr>
        <w:t> ][ yP</w:t>
      </w:r>
      <w:r w:rsidRPr="00564A49">
        <w:rPr>
          <w:noProof/>
          <w:vertAlign w:val="subscript"/>
          <w:lang w:eastAsia="ko-KR"/>
        </w:rPr>
        <w:t>C</w:t>
      </w:r>
      <w:r w:rsidRPr="00564A49">
        <w:rPr>
          <w:noProof/>
          <w:lang w:eastAsia="ko-KR"/>
        </w:rPr>
        <w:t xml:space="preserve"> ] </w:t>
      </w:r>
      <w:r w:rsidRPr="00564A49">
        <w:t>as output.</w:t>
      </w:r>
    </w:p>
    <w:p w:rsidR="00EA1617" w:rsidRPr="00564A49" w:rsidRDefault="00EA1617" w:rsidP="00EA1617">
      <w:pPr>
        <w:pStyle w:val="Annex6"/>
        <w:rPr>
          <w:noProof/>
          <w:lang w:eastAsia="ko-KR"/>
        </w:rPr>
      </w:pPr>
      <w:bookmarkStart w:id="1850" w:name="_Ref347127882"/>
      <w:r w:rsidRPr="00564A49">
        <w:rPr>
          <w:noProof/>
          <w:lang w:eastAsia="ko-KR"/>
        </w:rPr>
        <w:t>Luma sample interpolation process</w:t>
      </w:r>
      <w:bookmarkEnd w:id="1850"/>
    </w:p>
    <w:p w:rsidR="00EA1617" w:rsidRPr="00564A49" w:rsidRDefault="00EA1617" w:rsidP="00EA1617">
      <w:pPr>
        <w:rPr>
          <w:noProof/>
          <w:lang w:eastAsia="ko-KR"/>
        </w:rPr>
      </w:pPr>
      <w:r w:rsidRPr="00564A49">
        <w:rPr>
          <w:noProof/>
          <w:lang w:eastAsia="ko-KR"/>
        </w:rPr>
        <w:t>Inputs to this process are</w:t>
      </w:r>
    </w:p>
    <w:p w:rsidR="00EA1617" w:rsidRPr="00564A49" w:rsidRDefault="00EA1617" w:rsidP="00040449">
      <w:pPr>
        <w:ind w:left="434" w:hanging="434"/>
        <w:rPr>
          <w:noProof/>
        </w:rPr>
      </w:pPr>
      <w:r w:rsidRPr="00564A49">
        <w:rPr>
          <w:noProof/>
        </w:rPr>
        <w:t>–</w:t>
      </w:r>
      <w:r w:rsidRPr="00564A49">
        <w:rPr>
          <w:noProof/>
        </w:rPr>
        <w:tab/>
        <w:t>the luma reference sample array rlPicSample</w:t>
      </w:r>
      <w:r w:rsidRPr="00564A49">
        <w:rPr>
          <w:noProof/>
          <w:vertAlign w:val="subscript"/>
        </w:rPr>
        <w:t>L</w:t>
      </w:r>
      <w:r w:rsidRPr="00564A49">
        <w:rPr>
          <w:noProof/>
        </w:rPr>
        <w:t>,</w:t>
      </w:r>
    </w:p>
    <w:p w:rsidR="00EA1617" w:rsidRPr="00564A49" w:rsidRDefault="00EA1617" w:rsidP="00040449">
      <w:pPr>
        <w:ind w:left="434" w:hanging="434"/>
        <w:rPr>
          <w:noProof/>
        </w:rPr>
      </w:pPr>
      <w:r w:rsidRPr="00564A49">
        <w:rPr>
          <w:noProof/>
        </w:rPr>
        <w:t>–</w:t>
      </w:r>
      <w:r w:rsidRPr="00564A49">
        <w:rPr>
          <w:noProof/>
        </w:rPr>
        <w:tab/>
      </w:r>
      <w:r w:rsidRPr="00564A49">
        <w:rPr>
          <w:lang w:eastAsia="ko-KR"/>
        </w:rPr>
        <w:t>a luma sample location ( xP, yP ) relative to the top-left luma sample of the current picture.</w:t>
      </w:r>
    </w:p>
    <w:p w:rsidR="00EA1617" w:rsidRPr="00564A49" w:rsidRDefault="00EA1617" w:rsidP="00EA1617">
      <w:pPr>
        <w:tabs>
          <w:tab w:val="left" w:pos="284"/>
        </w:tabs>
        <w:ind w:left="284" w:hanging="284"/>
        <w:rPr>
          <w:noProof/>
          <w:vertAlign w:val="subscript"/>
        </w:rPr>
      </w:pPr>
      <w:r w:rsidRPr="00564A49">
        <w:rPr>
          <w:noProof/>
          <w:lang w:eastAsia="ko-KR"/>
        </w:rPr>
        <w:t>Output of this process is a interpolated luma sample value intLumaS</w:t>
      </w:r>
      <w:r w:rsidRPr="00564A49">
        <w:rPr>
          <w:noProof/>
        </w:rPr>
        <w:t>ample</w:t>
      </w:r>
      <w:r w:rsidRPr="00564A49">
        <w:rPr>
          <w:noProof/>
          <w:vertAlign w:val="subscript"/>
        </w:rPr>
        <w:t>.</w:t>
      </w:r>
    </w:p>
    <w:p w:rsidR="00EA1617" w:rsidRPr="00564A49" w:rsidRDefault="003867AF" w:rsidP="00EA1617">
      <w:pPr>
        <w:pStyle w:val="AVCBulletlevel1CharChar"/>
        <w:numPr>
          <w:ilvl w:val="0"/>
          <w:numId w:val="0"/>
        </w:numPr>
        <w:rPr>
          <w:rFonts w:ascii="Times New Roman" w:hAnsi="Times New Roman"/>
        </w:rPr>
      </w:pPr>
      <w:r w:rsidRPr="00564A49">
        <w:fldChar w:fldCharType="begin" w:fldLock="1"/>
      </w:r>
      <w:r w:rsidRPr="00564A49">
        <w:instrText xml:space="preserve"> REF _Ref351655790 \h  \* MERGEFORMAT </w:instrText>
      </w:r>
      <w:r w:rsidRPr="00564A49">
        <w:fldChar w:fldCharType="separate"/>
      </w:r>
      <w:r w:rsidR="00E907A9" w:rsidRPr="00564A49">
        <w:t>Table H</w:t>
      </w:r>
      <w:r w:rsidR="00E907A9" w:rsidRPr="00564A49">
        <w:noBreakHyphen/>
        <w:t>1</w:t>
      </w:r>
      <w:r w:rsidRPr="00564A49">
        <w:fldChar w:fldCharType="end"/>
      </w:r>
      <w:r w:rsidR="00EA1617" w:rsidRPr="00564A49">
        <w:rPr>
          <w:rFonts w:ascii="Times New Roman" w:hAnsi="Times New Roman"/>
        </w:rPr>
        <w:t xml:space="preserve"> specifies the 8-tap filter coefficients </w:t>
      </w:r>
      <w:proofErr w:type="gramStart"/>
      <w:r w:rsidR="00EA1617" w:rsidRPr="00564A49">
        <w:rPr>
          <w:rFonts w:ascii="Times New Roman" w:hAnsi="Times New Roman"/>
        </w:rPr>
        <w:t>f</w:t>
      </w:r>
      <w:r w:rsidR="00EA1617" w:rsidRPr="00564A49">
        <w:rPr>
          <w:rFonts w:ascii="Times New Roman" w:hAnsi="Times New Roman"/>
          <w:vertAlign w:val="subscript"/>
        </w:rPr>
        <w:t>L</w:t>
      </w:r>
      <w:r w:rsidR="00EA1617" w:rsidRPr="00564A49">
        <w:rPr>
          <w:rFonts w:ascii="Times New Roman" w:hAnsi="Times New Roman"/>
        </w:rPr>
        <w:t>[</w:t>
      </w:r>
      <w:proofErr w:type="gramEnd"/>
      <w:r w:rsidR="00EA1617" w:rsidRPr="00564A49">
        <w:rPr>
          <w:rFonts w:ascii="Times New Roman" w:hAnsi="Times New Roman"/>
        </w:rPr>
        <w:t xml:space="preserve"> p, x ] with p = 0 ... 15 and x = 0 ... 7 used for the luma resampling process. </w:t>
      </w:r>
    </w:p>
    <w:p w:rsidR="00EA1617" w:rsidRPr="00564A49" w:rsidRDefault="00EA1617" w:rsidP="00EA1617">
      <w:pPr>
        <w:pStyle w:val="Caption"/>
      </w:pPr>
      <w:bookmarkStart w:id="1851" w:name="_Ref351654170"/>
      <w:bookmarkStart w:id="1852" w:name="_Ref351655790"/>
      <w:r w:rsidRPr="00564A49">
        <w:t>Table </w:t>
      </w:r>
      <w:r w:rsidR="00E907A9" w:rsidRPr="00564A49">
        <w:t>H</w:t>
      </w:r>
      <w:r w:rsidRPr="00564A49">
        <w:noBreakHyphen/>
      </w:r>
      <w:bookmarkEnd w:id="1851"/>
      <w:r w:rsidR="0045146C" w:rsidRPr="00564A49">
        <w:fldChar w:fldCharType="begin" w:fldLock="1"/>
      </w:r>
      <w:r w:rsidRPr="00564A49">
        <w:instrText xml:space="preserve"> SEQ Table \* ARABIC \r 1 </w:instrText>
      </w:r>
      <w:r w:rsidR="0045146C" w:rsidRPr="00564A49">
        <w:fldChar w:fldCharType="separate"/>
      </w:r>
      <w:r w:rsidRPr="00564A49">
        <w:t>1</w:t>
      </w:r>
      <w:r w:rsidR="0045146C" w:rsidRPr="00564A49">
        <w:fldChar w:fldCharType="end"/>
      </w:r>
      <w:bookmarkEnd w:id="1852"/>
      <w:r w:rsidRPr="00564A49">
        <w:t xml:space="preserve"> – 16-phase luma resampling filter </w:t>
      </w:r>
    </w:p>
    <w:tbl>
      <w:tblPr>
        <w:tblW w:w="7294" w:type="dxa"/>
        <w:jc w:val="center"/>
        <w:tblInd w:w="-2518" w:type="dxa"/>
        <w:tblCellMar>
          <w:left w:w="0" w:type="dxa"/>
          <w:right w:w="0" w:type="dxa"/>
        </w:tblCellMar>
        <w:tblLook w:val="0000" w:firstRow="0" w:lastRow="0" w:firstColumn="0" w:lastColumn="0" w:noHBand="0" w:noVBand="0"/>
      </w:tblPr>
      <w:tblGrid>
        <w:gridCol w:w="984"/>
        <w:gridCol w:w="800"/>
        <w:gridCol w:w="800"/>
        <w:gridCol w:w="800"/>
        <w:gridCol w:w="710"/>
        <w:gridCol w:w="800"/>
        <w:gridCol w:w="800"/>
        <w:gridCol w:w="800"/>
        <w:gridCol w:w="800"/>
      </w:tblGrid>
      <w:tr w:rsidR="00EA1617" w:rsidRPr="00564A49" w:rsidTr="004A579B">
        <w:trPr>
          <w:cantSplit/>
          <w:trHeight w:val="255"/>
          <w:jc w:val="center"/>
        </w:trPr>
        <w:tc>
          <w:tcPr>
            <w:tcW w:w="984" w:type="dxa"/>
            <w:vMerge w:val="restart"/>
            <w:tcBorders>
              <w:top w:val="single" w:sz="4" w:space="0" w:color="auto"/>
              <w:left w:val="single" w:sz="4" w:space="0" w:color="auto"/>
              <w:bottom w:val="single" w:sz="4" w:space="0" w:color="auto"/>
              <w:right w:val="single" w:sz="4" w:space="0" w:color="auto"/>
            </w:tcBorders>
            <w:vAlign w:val="center"/>
          </w:tcPr>
          <w:p w:rsidR="00EA1617" w:rsidRPr="00564A49" w:rsidRDefault="00EA1617" w:rsidP="004A579B">
            <w:pPr>
              <w:keepNext/>
              <w:spacing w:before="0"/>
              <w:jc w:val="center"/>
              <w:rPr>
                <w:rFonts w:eastAsia="Arial Unicode MS"/>
                <w:sz w:val="18"/>
                <w:szCs w:val="18"/>
              </w:rPr>
            </w:pPr>
            <w:r w:rsidRPr="00564A49">
              <w:rPr>
                <w:sz w:val="18"/>
                <w:szCs w:val="18"/>
              </w:rPr>
              <w:t>phase p</w:t>
            </w:r>
          </w:p>
        </w:tc>
        <w:tc>
          <w:tcPr>
            <w:tcW w:w="6310" w:type="dxa"/>
            <w:gridSpan w:val="8"/>
            <w:tcBorders>
              <w:top w:val="single" w:sz="4" w:space="0" w:color="auto"/>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sz w:val="18"/>
                <w:szCs w:val="18"/>
              </w:rPr>
            </w:pPr>
            <w:r w:rsidRPr="00564A49">
              <w:rPr>
                <w:sz w:val="18"/>
                <w:szCs w:val="18"/>
              </w:rPr>
              <w:t>interpolation filter coefficients</w:t>
            </w:r>
          </w:p>
        </w:tc>
      </w:tr>
      <w:tr w:rsidR="00EA1617" w:rsidRPr="00564A49" w:rsidTr="004A579B">
        <w:trPr>
          <w:cantSplit/>
          <w:trHeight w:val="255"/>
          <w:jc w:val="center"/>
        </w:trPr>
        <w:tc>
          <w:tcPr>
            <w:tcW w:w="984" w:type="dxa"/>
            <w:vMerge/>
            <w:tcBorders>
              <w:top w:val="single" w:sz="4" w:space="0" w:color="auto"/>
              <w:left w:val="single" w:sz="4" w:space="0" w:color="auto"/>
              <w:bottom w:val="single" w:sz="4" w:space="0" w:color="auto"/>
              <w:right w:val="single" w:sz="4" w:space="0" w:color="auto"/>
            </w:tcBorders>
            <w:vAlign w:val="center"/>
          </w:tcPr>
          <w:p w:rsidR="00EA1617" w:rsidRPr="00564A49" w:rsidRDefault="00EA1617" w:rsidP="004A579B">
            <w:pPr>
              <w:keepNext/>
              <w:spacing w:before="0"/>
              <w:rPr>
                <w:rFonts w:eastAsia="Arial Unicode MS"/>
                <w:sz w:val="18"/>
                <w:szCs w:val="18"/>
              </w:rPr>
            </w:pP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0 ]</w:t>
            </w:r>
          </w:p>
        </w:tc>
        <w:tc>
          <w:tcPr>
            <w:tcW w:w="80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1 ]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2 ]</w:t>
            </w:r>
          </w:p>
        </w:tc>
        <w:tc>
          <w:tcPr>
            <w:tcW w:w="71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3 ]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4 ]</w:t>
            </w:r>
          </w:p>
        </w:tc>
        <w:tc>
          <w:tcPr>
            <w:tcW w:w="80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5 ]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6 ]</w:t>
            </w:r>
          </w:p>
        </w:tc>
        <w:tc>
          <w:tcPr>
            <w:tcW w:w="80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7 ]</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0</w:t>
            </w:r>
          </w:p>
        </w:tc>
        <w:tc>
          <w:tcPr>
            <w:tcW w:w="71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sz w:val="18"/>
                <w:szCs w:val="18"/>
              </w:rPr>
              <w:t>64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0</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AB606F"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rsidR="00EA1617" w:rsidRPr="00564A49" w:rsidRDefault="00AB606F" w:rsidP="004A579B">
            <w:pPr>
              <w:keepNext/>
              <w:spacing w:before="0"/>
              <w:jc w:val="center"/>
              <w:rPr>
                <w:rFonts w:eastAsia="Arial Unicode MS"/>
                <w:sz w:val="18"/>
                <w:szCs w:val="18"/>
              </w:rPr>
            </w:pPr>
            <w:r w:rsidRPr="00564A49">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AB606F" w:rsidP="004A579B">
            <w:pPr>
              <w:keepNext/>
              <w:spacing w:before="0"/>
              <w:jc w:val="center"/>
              <w:rPr>
                <w:rFonts w:eastAsia="Arial Unicode MS"/>
                <w:sz w:val="18"/>
                <w:szCs w:val="18"/>
              </w:rPr>
            </w:pPr>
            <w:r w:rsidRPr="00564A49">
              <w:rPr>
                <w:sz w:val="18"/>
                <w:szCs w:val="18"/>
              </w:rPr>
              <w:t>−3</w:t>
            </w:r>
          </w:p>
        </w:tc>
        <w:tc>
          <w:tcPr>
            <w:tcW w:w="710" w:type="dxa"/>
            <w:tcBorders>
              <w:top w:val="nil"/>
              <w:left w:val="nil"/>
              <w:bottom w:val="single" w:sz="4" w:space="0" w:color="auto"/>
              <w:right w:val="single" w:sz="4" w:space="0" w:color="auto"/>
            </w:tcBorders>
            <w:vAlign w:val="bottom"/>
          </w:tcPr>
          <w:p w:rsidR="00EA1617" w:rsidRPr="00564A49" w:rsidRDefault="00AB606F" w:rsidP="004A579B">
            <w:pPr>
              <w:keepNext/>
              <w:spacing w:before="0"/>
              <w:jc w:val="center"/>
              <w:rPr>
                <w:rFonts w:eastAsia="Arial Unicode MS"/>
                <w:sz w:val="18"/>
                <w:szCs w:val="18"/>
              </w:rPr>
            </w:pPr>
            <w:r w:rsidRPr="00564A49">
              <w:rPr>
                <w:rFonts w:eastAsia="Arial Unicode MS"/>
                <w:sz w:val="18"/>
                <w:szCs w:val="18"/>
              </w:rPr>
              <w:t>63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AB606F"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vAlign w:val="bottom"/>
          </w:tcPr>
          <w:p w:rsidR="00EA1617" w:rsidRPr="00564A49" w:rsidRDefault="00AB606F" w:rsidP="00AB606F">
            <w:pPr>
              <w:keepNext/>
              <w:spacing w:before="0"/>
              <w:jc w:val="center"/>
              <w:rPr>
                <w:rFonts w:eastAsia="Arial Unicode MS"/>
                <w:sz w:val="18"/>
                <w:szCs w:val="18"/>
              </w:rPr>
            </w:pPr>
            <w:r w:rsidRPr="00564A49">
              <w:rPr>
                <w:sz w:val="18"/>
                <w:szCs w:val="18"/>
              </w:rPr>
              <w:t>−2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AB606F"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AB606F" w:rsidP="004A579B">
            <w:pPr>
              <w:keepNext/>
              <w:spacing w:before="0"/>
              <w:jc w:val="center"/>
              <w:rPr>
                <w:rFonts w:eastAsia="Arial Unicode MS"/>
                <w:sz w:val="18"/>
                <w:szCs w:val="18"/>
              </w:rPr>
            </w:pPr>
            <w:r w:rsidRPr="00564A49">
              <w:rPr>
                <w:rFonts w:eastAsia="Arial Unicode MS"/>
                <w:sz w:val="18"/>
                <w:szCs w:val="18"/>
              </w:rPr>
              <w:t>0</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70914"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470914" w:rsidP="004A579B">
            <w:pPr>
              <w:keepNext/>
              <w:spacing w:before="0"/>
              <w:jc w:val="center"/>
              <w:rPr>
                <w:rFonts w:eastAsia="Arial Unicode MS"/>
                <w:sz w:val="18"/>
                <w:szCs w:val="18"/>
              </w:rPr>
            </w:pPr>
            <w:r w:rsidRPr="00564A49">
              <w:rPr>
                <w:rFonts w:eastAsia="Arial Unicode MS"/>
                <w:sz w:val="18"/>
                <w:szCs w:val="18"/>
              </w:rPr>
              <w:t>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70914" w:rsidP="004A579B">
            <w:pPr>
              <w:keepNext/>
              <w:spacing w:before="0"/>
              <w:jc w:val="center"/>
              <w:rPr>
                <w:rFonts w:eastAsia="Arial Unicode MS"/>
                <w:sz w:val="18"/>
                <w:szCs w:val="18"/>
              </w:rPr>
            </w:pPr>
            <w:r w:rsidRPr="00564A49">
              <w:rPr>
                <w:sz w:val="18"/>
                <w:szCs w:val="18"/>
              </w:rPr>
              <w:t>−5</w:t>
            </w:r>
          </w:p>
        </w:tc>
        <w:tc>
          <w:tcPr>
            <w:tcW w:w="710" w:type="dxa"/>
            <w:tcBorders>
              <w:top w:val="nil"/>
              <w:left w:val="nil"/>
              <w:bottom w:val="single" w:sz="4" w:space="0" w:color="auto"/>
              <w:right w:val="single" w:sz="4" w:space="0" w:color="auto"/>
            </w:tcBorders>
            <w:vAlign w:val="bottom"/>
          </w:tcPr>
          <w:p w:rsidR="00EA1617" w:rsidRPr="00564A49" w:rsidRDefault="00470914" w:rsidP="004A579B">
            <w:pPr>
              <w:keepNext/>
              <w:spacing w:before="0"/>
              <w:jc w:val="center"/>
              <w:rPr>
                <w:rFonts w:eastAsia="Arial Unicode MS"/>
                <w:sz w:val="18"/>
                <w:szCs w:val="18"/>
              </w:rPr>
            </w:pPr>
            <w:r w:rsidRPr="00564A49">
              <w:rPr>
                <w:rFonts w:eastAsia="Arial Unicode MS"/>
                <w:sz w:val="18"/>
                <w:szCs w:val="18"/>
              </w:rPr>
              <w:t>62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70914" w:rsidP="004A579B">
            <w:pPr>
              <w:keepNext/>
              <w:spacing w:before="0"/>
              <w:jc w:val="center"/>
              <w:rPr>
                <w:rFonts w:eastAsia="Arial Unicode MS"/>
                <w:sz w:val="18"/>
                <w:szCs w:val="18"/>
              </w:rPr>
            </w:pPr>
            <w:r w:rsidRPr="00564A49">
              <w:rPr>
                <w:sz w:val="18"/>
                <w:szCs w:val="18"/>
              </w:rPr>
              <w:t>8</w:t>
            </w:r>
          </w:p>
        </w:tc>
        <w:tc>
          <w:tcPr>
            <w:tcW w:w="800" w:type="dxa"/>
            <w:tcBorders>
              <w:top w:val="nil"/>
              <w:left w:val="nil"/>
              <w:bottom w:val="single" w:sz="4" w:space="0" w:color="auto"/>
              <w:right w:val="single" w:sz="4" w:space="0" w:color="auto"/>
            </w:tcBorders>
            <w:vAlign w:val="bottom"/>
          </w:tcPr>
          <w:p w:rsidR="00EA1617" w:rsidRPr="00564A49" w:rsidRDefault="00470914" w:rsidP="004A579B">
            <w:pPr>
              <w:keepNext/>
              <w:spacing w:before="0"/>
              <w:jc w:val="center"/>
              <w:rPr>
                <w:rFonts w:eastAsia="Arial Unicode MS"/>
                <w:sz w:val="18"/>
                <w:szCs w:val="18"/>
              </w:rPr>
            </w:pPr>
            <w:r w:rsidRPr="00564A49">
              <w:rPr>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70914"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470914" w:rsidP="004A579B">
            <w:pPr>
              <w:keepNext/>
              <w:spacing w:before="0"/>
              <w:jc w:val="center"/>
              <w:rPr>
                <w:rFonts w:eastAsia="Arial Unicode MS"/>
                <w:sz w:val="18"/>
                <w:szCs w:val="18"/>
              </w:rPr>
            </w:pPr>
            <w:r w:rsidRPr="00564A49">
              <w:rPr>
                <w:rFonts w:eastAsia="Arial Unicode MS"/>
                <w:sz w:val="18"/>
                <w:szCs w:val="18"/>
              </w:rPr>
              <w:t>0</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7741A1"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7741A1" w:rsidP="004A579B">
            <w:pPr>
              <w:keepNext/>
              <w:spacing w:before="0"/>
              <w:jc w:val="center"/>
              <w:rPr>
                <w:rFonts w:eastAsia="Arial Unicode MS"/>
                <w:sz w:val="18"/>
                <w:szCs w:val="18"/>
              </w:rPr>
            </w:pPr>
            <w:r w:rsidRPr="00564A49">
              <w:rPr>
                <w:rFonts w:eastAsia="Arial Unicode MS"/>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7741A1" w:rsidP="004A579B">
            <w:pPr>
              <w:keepNext/>
              <w:spacing w:before="0"/>
              <w:jc w:val="center"/>
              <w:rPr>
                <w:rFonts w:eastAsia="Arial Unicode MS"/>
                <w:sz w:val="18"/>
                <w:szCs w:val="18"/>
              </w:rPr>
            </w:pPr>
            <w:r w:rsidRPr="00564A49">
              <w:rPr>
                <w:sz w:val="18"/>
                <w:szCs w:val="18"/>
              </w:rPr>
              <w:t>−8</w:t>
            </w:r>
          </w:p>
        </w:tc>
        <w:tc>
          <w:tcPr>
            <w:tcW w:w="710" w:type="dxa"/>
            <w:tcBorders>
              <w:top w:val="nil"/>
              <w:left w:val="nil"/>
              <w:bottom w:val="single" w:sz="4" w:space="0" w:color="auto"/>
              <w:right w:val="single" w:sz="4" w:space="0" w:color="auto"/>
            </w:tcBorders>
            <w:vAlign w:val="bottom"/>
          </w:tcPr>
          <w:p w:rsidR="00EA1617" w:rsidRPr="00564A49" w:rsidRDefault="007741A1" w:rsidP="004A579B">
            <w:pPr>
              <w:keepNext/>
              <w:spacing w:before="0"/>
              <w:jc w:val="center"/>
              <w:rPr>
                <w:rFonts w:eastAsia="Arial Unicode MS"/>
                <w:sz w:val="18"/>
                <w:szCs w:val="18"/>
              </w:rPr>
            </w:pPr>
            <w:r w:rsidRPr="00564A49">
              <w:rPr>
                <w:rFonts w:eastAsia="Arial Unicode MS"/>
                <w:sz w:val="18"/>
                <w:szCs w:val="18"/>
              </w:rPr>
              <w:t>60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7741A1" w:rsidP="004A579B">
            <w:pPr>
              <w:keepNext/>
              <w:spacing w:before="0"/>
              <w:jc w:val="center"/>
              <w:rPr>
                <w:rFonts w:eastAsia="Arial Unicode MS"/>
                <w:sz w:val="18"/>
                <w:szCs w:val="18"/>
              </w:rPr>
            </w:pPr>
            <w:r w:rsidRPr="00564A49">
              <w:rPr>
                <w:sz w:val="18"/>
                <w:szCs w:val="18"/>
              </w:rPr>
              <w:t>13</w:t>
            </w:r>
          </w:p>
        </w:tc>
        <w:tc>
          <w:tcPr>
            <w:tcW w:w="800" w:type="dxa"/>
            <w:tcBorders>
              <w:top w:val="nil"/>
              <w:left w:val="nil"/>
              <w:bottom w:val="single" w:sz="4" w:space="0" w:color="auto"/>
              <w:right w:val="single" w:sz="4" w:space="0" w:color="auto"/>
            </w:tcBorders>
            <w:vAlign w:val="bottom"/>
          </w:tcPr>
          <w:p w:rsidR="00EA1617" w:rsidRPr="00564A49" w:rsidRDefault="007741A1"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7741A1"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7741A1" w:rsidP="004A579B">
            <w:pPr>
              <w:keepNext/>
              <w:spacing w:before="0"/>
              <w:jc w:val="center"/>
              <w:rPr>
                <w:rFonts w:eastAsia="Arial Unicode MS"/>
                <w:sz w:val="18"/>
                <w:szCs w:val="18"/>
              </w:rPr>
            </w:pPr>
            <w:r w:rsidRPr="00564A49">
              <w:rPr>
                <w:rFonts w:eastAsia="Arial Unicode MS"/>
                <w:sz w:val="18"/>
                <w:szCs w:val="18"/>
              </w:rPr>
              <w:t>0</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7741A1"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2B2919" w:rsidP="004A579B">
            <w:pPr>
              <w:keepNext/>
              <w:spacing w:before="0"/>
              <w:jc w:val="center"/>
              <w:rPr>
                <w:rFonts w:eastAsia="Arial Unicode MS"/>
                <w:sz w:val="18"/>
                <w:szCs w:val="18"/>
              </w:rPr>
            </w:pPr>
            <w:r w:rsidRPr="00564A4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−10</w:t>
            </w:r>
          </w:p>
        </w:tc>
        <w:tc>
          <w:tcPr>
            <w:tcW w:w="71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rFonts w:eastAsia="Arial Unicode MS"/>
                <w:sz w:val="18"/>
                <w:szCs w:val="18"/>
              </w:rPr>
              <w:t>58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17</w:t>
            </w:r>
          </w:p>
        </w:tc>
        <w:tc>
          <w:tcPr>
            <w:tcW w:w="80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sz w:val="18"/>
                <w:szCs w:val="18"/>
              </w:rPr>
              <w:t>−5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rFonts w:eastAsia="Arial Unicode MS"/>
                <w:sz w:val="18"/>
                <w:szCs w:val="18"/>
              </w:rPr>
              <w:t>0</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6757B7" w:rsidP="004A579B">
            <w:pPr>
              <w:keepNext/>
              <w:spacing w:before="0"/>
              <w:jc w:val="center"/>
              <w:rPr>
                <w:rFonts w:eastAsia="Arial Unicode MS"/>
                <w:sz w:val="18"/>
                <w:szCs w:val="18"/>
              </w:rPr>
            </w:pPr>
            <w:r w:rsidRPr="00564A49">
              <w:rPr>
                <w:sz w:val="18"/>
                <w:szCs w:val="18"/>
              </w:rPr>
              <w:t>−</w:t>
            </w:r>
            <w:r w:rsidR="00EA1617" w:rsidRPr="00564A49">
              <w:rPr>
                <w:sz w:val="18"/>
                <w:szCs w:val="18"/>
              </w:rPr>
              <w:t>11</w:t>
            </w:r>
          </w:p>
        </w:tc>
        <w:tc>
          <w:tcPr>
            <w:tcW w:w="71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52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26</w:t>
            </w:r>
          </w:p>
        </w:tc>
        <w:tc>
          <w:tcPr>
            <w:tcW w:w="800" w:type="dxa"/>
            <w:tcBorders>
              <w:top w:val="nil"/>
              <w:left w:val="nil"/>
              <w:bottom w:val="single" w:sz="4" w:space="0" w:color="auto"/>
              <w:right w:val="single" w:sz="4" w:space="0" w:color="auto"/>
            </w:tcBorders>
            <w:vAlign w:val="bottom"/>
          </w:tcPr>
          <w:p w:rsidR="00EA1617" w:rsidRPr="00564A49" w:rsidRDefault="006757B7" w:rsidP="004A579B">
            <w:pPr>
              <w:keepNext/>
              <w:spacing w:before="0"/>
              <w:jc w:val="center"/>
              <w:rPr>
                <w:rFonts w:eastAsia="Arial Unicode MS"/>
                <w:sz w:val="18"/>
                <w:szCs w:val="18"/>
              </w:rPr>
            </w:pPr>
            <w:r w:rsidRPr="00564A49">
              <w:rPr>
                <w:sz w:val="18"/>
                <w:szCs w:val="18"/>
              </w:rPr>
              <w:t>−</w:t>
            </w:r>
            <w:r w:rsidR="00EA1617" w:rsidRPr="00564A49">
              <w:rPr>
                <w:rFonts w:eastAsia="Arial Unicode MS"/>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3</w:t>
            </w:r>
          </w:p>
        </w:tc>
        <w:tc>
          <w:tcPr>
            <w:tcW w:w="800" w:type="dxa"/>
            <w:tcBorders>
              <w:top w:val="nil"/>
              <w:left w:val="nil"/>
              <w:bottom w:val="single" w:sz="4" w:space="0" w:color="auto"/>
              <w:right w:val="single" w:sz="4" w:space="0" w:color="auto"/>
            </w:tcBorders>
            <w:vAlign w:val="bottom"/>
          </w:tcPr>
          <w:p w:rsidR="00EA1617" w:rsidRPr="00564A49" w:rsidRDefault="006757B7" w:rsidP="004A579B">
            <w:pPr>
              <w:keepNext/>
              <w:spacing w:before="0"/>
              <w:jc w:val="center"/>
              <w:rPr>
                <w:rFonts w:eastAsia="Arial Unicode MS"/>
                <w:sz w:val="18"/>
                <w:szCs w:val="18"/>
              </w:rPr>
            </w:pPr>
            <w:r w:rsidRPr="00564A49">
              <w:rPr>
                <w:sz w:val="18"/>
                <w:szCs w:val="18"/>
              </w:rPr>
              <w:t>−</w:t>
            </w:r>
            <w:r w:rsidR="00EA1617" w:rsidRPr="00564A49">
              <w:rPr>
                <w:rFonts w:eastAsia="Arial Unicode MS"/>
                <w:sz w:val="18"/>
                <w:szCs w:val="18"/>
              </w:rPr>
              <w:t>1</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6</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rFonts w:eastAsia="Arial Unicode MS"/>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−9</w:t>
            </w:r>
          </w:p>
        </w:tc>
        <w:tc>
          <w:tcPr>
            <w:tcW w:w="71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rFonts w:eastAsia="Arial Unicode MS"/>
                <w:sz w:val="18"/>
                <w:szCs w:val="18"/>
              </w:rPr>
              <w:t>47</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31</w:t>
            </w:r>
          </w:p>
        </w:tc>
        <w:tc>
          <w:tcPr>
            <w:tcW w:w="80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sz w:val="18"/>
                <w:szCs w:val="18"/>
              </w:rPr>
              <w:t>−1</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7</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−11</w:t>
            </w:r>
          </w:p>
        </w:tc>
        <w:tc>
          <w:tcPr>
            <w:tcW w:w="71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rFonts w:eastAsia="Arial Unicode MS"/>
                <w:sz w:val="18"/>
                <w:szCs w:val="18"/>
              </w:rPr>
              <w:t>45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34</w:t>
            </w:r>
          </w:p>
        </w:tc>
        <w:tc>
          <w:tcPr>
            <w:tcW w:w="80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sz w:val="18"/>
                <w:szCs w:val="18"/>
              </w:rPr>
              <w:t>−1</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6757B7" w:rsidP="004A579B">
            <w:pPr>
              <w:keepNext/>
              <w:spacing w:before="0"/>
              <w:jc w:val="center"/>
              <w:rPr>
                <w:rFonts w:eastAsia="Arial Unicode MS"/>
                <w:sz w:val="18"/>
                <w:szCs w:val="18"/>
              </w:rPr>
            </w:pPr>
            <w:r w:rsidRPr="00564A49">
              <w:rPr>
                <w:sz w:val="18"/>
                <w:szCs w:val="18"/>
              </w:rPr>
              <w:t>−</w:t>
            </w:r>
            <w:r w:rsidR="00EA1617" w:rsidRPr="00564A49">
              <w:rPr>
                <w:sz w:val="18"/>
                <w:szCs w:val="18"/>
              </w:rPr>
              <w:t>11</w:t>
            </w:r>
          </w:p>
        </w:tc>
        <w:tc>
          <w:tcPr>
            <w:tcW w:w="71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40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40</w:t>
            </w:r>
          </w:p>
        </w:tc>
        <w:tc>
          <w:tcPr>
            <w:tcW w:w="800" w:type="dxa"/>
            <w:tcBorders>
              <w:top w:val="nil"/>
              <w:left w:val="nil"/>
              <w:bottom w:val="single" w:sz="4" w:space="0" w:color="auto"/>
              <w:right w:val="single" w:sz="4" w:space="0" w:color="auto"/>
            </w:tcBorders>
            <w:vAlign w:val="bottom"/>
          </w:tcPr>
          <w:p w:rsidR="00EA1617" w:rsidRPr="00564A49" w:rsidRDefault="006757B7" w:rsidP="004A579B">
            <w:pPr>
              <w:keepNext/>
              <w:spacing w:before="0"/>
              <w:jc w:val="center"/>
              <w:rPr>
                <w:rFonts w:eastAsia="Arial Unicode MS"/>
                <w:sz w:val="18"/>
                <w:szCs w:val="18"/>
              </w:rPr>
            </w:pPr>
            <w:r w:rsidRPr="00564A49">
              <w:rPr>
                <w:sz w:val="18"/>
                <w:szCs w:val="18"/>
              </w:rPr>
              <w:t>−</w:t>
            </w:r>
            <w:r w:rsidR="00EA1617" w:rsidRPr="00564A49">
              <w:rPr>
                <w:rFonts w:eastAsia="Arial Unicode MS"/>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vAlign w:val="bottom"/>
          </w:tcPr>
          <w:p w:rsidR="00EA1617" w:rsidRPr="00564A49" w:rsidRDefault="006757B7" w:rsidP="004A579B">
            <w:pPr>
              <w:keepNext/>
              <w:spacing w:before="0"/>
              <w:jc w:val="center"/>
              <w:rPr>
                <w:rFonts w:eastAsia="Arial Unicode MS"/>
                <w:sz w:val="18"/>
                <w:szCs w:val="18"/>
              </w:rPr>
            </w:pPr>
            <w:r w:rsidRPr="00564A49">
              <w:rPr>
                <w:sz w:val="18"/>
                <w:szCs w:val="18"/>
              </w:rPr>
              <w:t>−</w:t>
            </w:r>
            <w:r w:rsidR="00EA1617" w:rsidRPr="00564A49">
              <w:rPr>
                <w:rFonts w:eastAsia="Arial Unicode MS"/>
                <w:sz w:val="18"/>
                <w:szCs w:val="18"/>
              </w:rPr>
              <w:t>1</w:t>
            </w:r>
          </w:p>
        </w:tc>
      </w:tr>
      <w:tr w:rsidR="009C4444"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9</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9C4444">
            <w:pPr>
              <w:keepNext/>
              <w:spacing w:before="0"/>
              <w:jc w:val="center"/>
              <w:rPr>
                <w:rFonts w:eastAsia="Arial Unicode MS"/>
                <w:sz w:val="18"/>
                <w:szCs w:val="18"/>
              </w:rPr>
            </w:pPr>
            <w:r w:rsidRPr="00564A49">
              <w:rPr>
                <w:sz w:val="18"/>
                <w:szCs w:val="18"/>
              </w:rPr>
              <w:t>−10</w:t>
            </w:r>
          </w:p>
        </w:tc>
        <w:tc>
          <w:tcPr>
            <w:tcW w:w="71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34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45</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−1</w:t>
            </w:r>
          </w:p>
        </w:tc>
      </w:tr>
      <w:tr w:rsidR="009C4444"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9C4444">
            <w:pPr>
              <w:keepNext/>
              <w:spacing w:before="0"/>
              <w:jc w:val="center"/>
              <w:rPr>
                <w:rFonts w:eastAsia="Arial Unicode MS"/>
                <w:sz w:val="18"/>
                <w:szCs w:val="18"/>
              </w:rPr>
            </w:pPr>
            <w:r w:rsidRPr="00564A49">
              <w:rPr>
                <w:sz w:val="18"/>
                <w:szCs w:val="18"/>
              </w:rPr>
              <w:t>−10</w:t>
            </w:r>
          </w:p>
        </w:tc>
        <w:tc>
          <w:tcPr>
            <w:tcW w:w="71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31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47</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−9</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3</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−1</w:t>
            </w:r>
          </w:p>
        </w:tc>
      </w:tr>
      <w:tr w:rsidR="009C4444"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−8</w:t>
            </w:r>
          </w:p>
        </w:tc>
        <w:tc>
          <w:tcPr>
            <w:tcW w:w="71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26</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52</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w:t>
            </w:r>
            <w:r w:rsidRPr="00564A49">
              <w:rPr>
                <w:rFonts w:eastAsia="Arial Unicode MS"/>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w:t>
            </w:r>
            <w:r w:rsidRPr="00564A49">
              <w:rPr>
                <w:rFonts w:eastAsia="Arial Unicode MS"/>
                <w:sz w:val="18"/>
                <w:szCs w:val="18"/>
              </w:rPr>
              <w:t>1</w:t>
            </w:r>
          </w:p>
        </w:tc>
      </w:tr>
      <w:tr w:rsidR="009C4444"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12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−5</w:t>
            </w:r>
          </w:p>
        </w:tc>
        <w:tc>
          <w:tcPr>
            <w:tcW w:w="71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17</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58</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w:t>
            </w:r>
            <w:r w:rsidRPr="00564A49">
              <w:rPr>
                <w:rFonts w:eastAsia="Arial Unicode MS"/>
                <w:sz w:val="18"/>
                <w:szCs w:val="18"/>
              </w:rPr>
              <w:t>1</w:t>
            </w:r>
          </w:p>
        </w:tc>
      </w:tr>
      <w:tr w:rsidR="009C4444"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13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−4</w:t>
            </w:r>
          </w:p>
        </w:tc>
        <w:tc>
          <w:tcPr>
            <w:tcW w:w="71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13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60</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3</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w:t>
            </w:r>
            <w:r w:rsidRPr="00564A49">
              <w:rPr>
                <w:rFonts w:eastAsia="Arial Unicode MS"/>
                <w:sz w:val="18"/>
                <w:szCs w:val="18"/>
              </w:rPr>
              <w:t>1</w:t>
            </w:r>
          </w:p>
        </w:tc>
      </w:tr>
      <w:tr w:rsidR="009C4444"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14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−3</w:t>
            </w:r>
          </w:p>
        </w:tc>
        <w:tc>
          <w:tcPr>
            <w:tcW w:w="71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62</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2</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w:t>
            </w:r>
            <w:r w:rsidRPr="00564A49">
              <w:rPr>
                <w:rFonts w:eastAsia="Arial Unicode MS"/>
                <w:sz w:val="18"/>
                <w:szCs w:val="18"/>
              </w:rPr>
              <w:t>1</w:t>
            </w:r>
          </w:p>
        </w:tc>
      </w:tr>
      <w:tr w:rsidR="009C4444"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spacing w:before="0"/>
              <w:jc w:val="center"/>
              <w:rPr>
                <w:rFonts w:eastAsia="Arial Unicode MS"/>
                <w:sz w:val="18"/>
                <w:szCs w:val="18"/>
              </w:rPr>
            </w:pPr>
            <w:r w:rsidRPr="00564A49">
              <w:rPr>
                <w:sz w:val="18"/>
                <w:szCs w:val="18"/>
              </w:rPr>
              <w:t>15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spacing w:before="0"/>
              <w:jc w:val="center"/>
              <w:rPr>
                <w:rFonts w:eastAsia="Arial Unicode MS"/>
                <w:sz w:val="18"/>
                <w:szCs w:val="18"/>
              </w:rPr>
            </w:pPr>
            <w:r w:rsidRPr="00564A49">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spacing w:before="0"/>
              <w:jc w:val="center"/>
              <w:rPr>
                <w:rFonts w:eastAsia="Arial Unicode MS"/>
                <w:sz w:val="18"/>
                <w:szCs w:val="18"/>
              </w:rPr>
            </w:pPr>
            <w:r w:rsidRPr="00564A49">
              <w:rPr>
                <w:sz w:val="18"/>
                <w:szCs w:val="18"/>
              </w:rPr>
              <w:t>−2</w:t>
            </w:r>
          </w:p>
        </w:tc>
        <w:tc>
          <w:tcPr>
            <w:tcW w:w="710" w:type="dxa"/>
            <w:tcBorders>
              <w:top w:val="nil"/>
              <w:left w:val="nil"/>
              <w:bottom w:val="single" w:sz="4" w:space="0" w:color="auto"/>
              <w:right w:val="single" w:sz="4" w:space="0" w:color="auto"/>
            </w:tcBorders>
            <w:vAlign w:val="bottom"/>
          </w:tcPr>
          <w:p w:rsidR="009C4444" w:rsidRPr="00564A49" w:rsidRDefault="009C4444" w:rsidP="004A579B">
            <w:pPr>
              <w:spacing w:before="0"/>
              <w:jc w:val="center"/>
              <w:rPr>
                <w:rFonts w:eastAsia="Arial Unicode MS"/>
                <w:sz w:val="18"/>
                <w:szCs w:val="18"/>
              </w:rPr>
            </w:pPr>
            <w:r w:rsidRPr="00564A4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spacing w:before="0"/>
              <w:jc w:val="center"/>
              <w:rPr>
                <w:rFonts w:eastAsia="Arial Unicode MS"/>
                <w:sz w:val="18"/>
                <w:szCs w:val="18"/>
              </w:rPr>
            </w:pPr>
            <w:r w:rsidRPr="00564A49">
              <w:rPr>
                <w:sz w:val="18"/>
                <w:szCs w:val="18"/>
              </w:rPr>
              <w:t>63</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spacing w:before="0"/>
              <w:jc w:val="center"/>
              <w:rPr>
                <w:rFonts w:eastAsia="Arial Unicode MS"/>
                <w:sz w:val="18"/>
                <w:szCs w:val="18"/>
              </w:rPr>
            </w:pPr>
            <w:r w:rsidRPr="00564A49">
              <w:rPr>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spacing w:before="0"/>
              <w:jc w:val="center"/>
              <w:rPr>
                <w:rFonts w:eastAsia="Arial Unicode MS"/>
                <w:sz w:val="18"/>
                <w:szCs w:val="18"/>
              </w:rPr>
            </w:pPr>
            <w:r w:rsidRPr="00564A49">
              <w:rPr>
                <w:rFonts w:eastAsia="Arial Unicode MS"/>
                <w:sz w:val="18"/>
                <w:szCs w:val="18"/>
              </w:rPr>
              <w:t>0</w:t>
            </w:r>
          </w:p>
        </w:tc>
      </w:tr>
    </w:tbl>
    <w:p w:rsidR="00EA1617" w:rsidRPr="00564A49" w:rsidRDefault="00EA1617" w:rsidP="00EA1617">
      <w:pPr>
        <w:rPr>
          <w:noProof/>
          <w:lang w:eastAsia="ko-KR"/>
        </w:rPr>
      </w:pPr>
      <w:r w:rsidRPr="00564A49">
        <w:rPr>
          <w:noProof/>
        </w:rPr>
        <w:t xml:space="preserve">The value of the interpolated luma sample </w:t>
      </w:r>
      <w:r w:rsidRPr="00564A49">
        <w:rPr>
          <w:noProof/>
          <w:lang w:eastAsia="ko-KR"/>
        </w:rPr>
        <w:t xml:space="preserve">IntLumaSample  is derived by applying </w:t>
      </w:r>
      <w:r w:rsidRPr="00564A49">
        <w:rPr>
          <w:noProof/>
        </w:rPr>
        <w:t>the following ordered steps:</w:t>
      </w:r>
    </w:p>
    <w:p w:rsidR="00EA1617" w:rsidRPr="00564A49" w:rsidRDefault="00EA1617" w:rsidP="008557C3">
      <w:pPr>
        <w:numPr>
          <w:ilvl w:val="0"/>
          <w:numId w:val="36"/>
        </w:numPr>
        <w:tabs>
          <w:tab w:val="clear" w:pos="794"/>
          <w:tab w:val="clear" w:pos="1191"/>
          <w:tab w:val="clear" w:pos="1588"/>
          <w:tab w:val="clear" w:pos="1985"/>
        </w:tabs>
      </w:pPr>
      <w:r w:rsidRPr="00564A49">
        <w:t xml:space="preserve">The derivation process for reference layer sample location used in resampling as specified in subclause </w:t>
      </w:r>
      <w:r w:rsidR="003867AF" w:rsidRPr="00564A49">
        <w:fldChar w:fldCharType="begin" w:fldLock="1"/>
      </w:r>
      <w:r w:rsidR="003867AF" w:rsidRPr="00564A49">
        <w:instrText xml:space="preserve"> REF _Ref364437312 \r \h  \* MERGEFORMAT </w:instrText>
      </w:r>
      <w:r w:rsidR="003867AF" w:rsidRPr="00564A49">
        <w:fldChar w:fldCharType="separate"/>
      </w:r>
      <w:r w:rsidR="004C44E5" w:rsidRPr="00564A49">
        <w:t>H.6.2</w:t>
      </w:r>
      <w:r w:rsidR="003867AF" w:rsidRPr="00564A49">
        <w:fldChar w:fldCharType="end"/>
      </w:r>
      <w:r w:rsidRPr="00564A49">
        <w:t xml:space="preserve"> is invoked with cIdx equal to 0 and luma sample location ( xP, yP ) given as the inputs and </w:t>
      </w:r>
      <w:r w:rsidR="009524CA" w:rsidRPr="00564A49">
        <w:t xml:space="preserve">luma sample location </w:t>
      </w:r>
      <w:r w:rsidRPr="00564A49">
        <w:t xml:space="preserve">( xRef16, yRef16 ) in units of 1/16-th </w:t>
      </w:r>
      <w:r w:rsidR="009524CA" w:rsidRPr="00564A49">
        <w:t xml:space="preserve">luma </w:t>
      </w:r>
      <w:r w:rsidRPr="00564A49">
        <w:t>sample as output.</w:t>
      </w:r>
    </w:p>
    <w:p w:rsidR="00EA1617" w:rsidRPr="00564A49" w:rsidRDefault="00EA1617" w:rsidP="008557C3">
      <w:pPr>
        <w:numPr>
          <w:ilvl w:val="0"/>
          <w:numId w:val="36"/>
        </w:numPr>
        <w:tabs>
          <w:tab w:val="clear" w:pos="794"/>
          <w:tab w:val="clear" w:pos="1191"/>
          <w:tab w:val="clear" w:pos="1588"/>
          <w:tab w:val="clear" w:pos="1985"/>
        </w:tabs>
      </w:pPr>
      <w:r w:rsidRPr="00564A49">
        <w:t>The variables xRef and xPhase are derived as follows:</w:t>
      </w:r>
    </w:p>
    <w:p w:rsidR="00EA1617" w:rsidRPr="00564A49" w:rsidRDefault="00EA1617" w:rsidP="00EA1617">
      <w:pPr>
        <w:pStyle w:val="AVCEquationlevel1CharCharCharChar"/>
        <w:spacing w:before="120" w:after="120"/>
        <w:ind w:left="1191"/>
        <w:rPr>
          <w:rFonts w:ascii="Times New Roman" w:hAnsi="Times New Roman"/>
          <w:sz w:val="20"/>
          <w:szCs w:val="20"/>
        </w:rPr>
      </w:pPr>
      <w:r w:rsidRPr="00564A49">
        <w:rPr>
          <w:rFonts w:ascii="Times New Roman" w:hAnsi="Times New Roman"/>
          <w:sz w:val="20"/>
          <w:szCs w:val="20"/>
        </w:rPr>
        <w:t>xRef     = ( xRef16 &gt;&gt; 4 )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noProof/>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25</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xPhase = ( xRef16 ) % 16</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26</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rsidR="00EA1617" w:rsidRPr="00564A49" w:rsidRDefault="00EA1617" w:rsidP="008557C3">
      <w:pPr>
        <w:numPr>
          <w:ilvl w:val="0"/>
          <w:numId w:val="36"/>
        </w:numPr>
        <w:tabs>
          <w:tab w:val="clear" w:pos="794"/>
          <w:tab w:val="clear" w:pos="1191"/>
          <w:tab w:val="clear" w:pos="1588"/>
          <w:tab w:val="clear" w:pos="1985"/>
        </w:tabs>
      </w:pPr>
      <w:r w:rsidRPr="00564A49">
        <w:t>The variables yRef and yPhase are derived as follows</w:t>
      </w:r>
      <w:r w:rsidR="009A352C" w:rsidRPr="00564A49">
        <w:t>:</w:t>
      </w:r>
    </w:p>
    <w:p w:rsidR="00EA1617" w:rsidRPr="00564A49" w:rsidRDefault="00EA1617" w:rsidP="00EA1617">
      <w:pPr>
        <w:pStyle w:val="AVCEquationlevel1CharCharCharChar"/>
        <w:spacing w:before="120" w:after="120"/>
        <w:ind w:left="1191"/>
        <w:rPr>
          <w:rFonts w:ascii="Times New Roman" w:hAnsi="Times New Roman"/>
          <w:noProof/>
          <w:sz w:val="20"/>
          <w:szCs w:val="20"/>
          <w:lang w:eastAsia="ko-KR"/>
        </w:rPr>
      </w:pPr>
      <w:r w:rsidRPr="00564A49">
        <w:rPr>
          <w:rFonts w:ascii="Times New Roman" w:hAnsi="Times New Roman"/>
          <w:sz w:val="20"/>
          <w:szCs w:val="20"/>
        </w:rPr>
        <w:t>yRef     = ( yRef16 &gt;&gt; 4 )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noProof/>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27</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yPhase = ( yRef16 ) % 16</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28</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rsidR="002668F1" w:rsidRPr="00564A49" w:rsidRDefault="002668F1" w:rsidP="008557C3">
      <w:pPr>
        <w:numPr>
          <w:ilvl w:val="0"/>
          <w:numId w:val="36"/>
        </w:numPr>
        <w:tabs>
          <w:tab w:val="clear" w:pos="794"/>
          <w:tab w:val="clear" w:pos="1191"/>
          <w:tab w:val="clear" w:pos="1588"/>
          <w:tab w:val="clear" w:pos="1985"/>
        </w:tabs>
      </w:pPr>
      <w:r w:rsidRPr="00564A49">
        <w:t>The variables shift1, shift2 and offset are derived as follows:</w:t>
      </w:r>
    </w:p>
    <w:p w:rsidR="002668F1" w:rsidRPr="00564A49" w:rsidRDefault="002668F1" w:rsidP="002668F1">
      <w:pPr>
        <w:pStyle w:val="AVCEquationlevel1CharCharCharChar"/>
        <w:spacing w:before="120" w:after="120"/>
        <w:ind w:left="1191"/>
        <w:rPr>
          <w:rFonts w:ascii="Times New Roman" w:hAnsi="Times New Roman"/>
          <w:sz w:val="20"/>
          <w:szCs w:val="20"/>
        </w:rPr>
      </w:pPr>
      <w:r w:rsidRPr="00564A49">
        <w:rPr>
          <w:rFonts w:ascii="Times New Roman" w:hAnsi="Times New Roman"/>
          <w:sz w:val="20"/>
          <w:szCs w:val="20"/>
        </w:rPr>
        <w:t xml:space="preserve">shift1 = </w:t>
      </w:r>
      <w:r w:rsidR="00BD70A6" w:rsidRPr="00564A49">
        <w:rPr>
          <w:rFonts w:ascii="Times New Roman" w:hAnsi="Times New Roman"/>
          <w:sz w:val="20"/>
          <w:szCs w:val="20"/>
        </w:rPr>
        <w:t>RefLayer</w:t>
      </w:r>
      <w:r w:rsidRPr="00564A49">
        <w:rPr>
          <w:rFonts w:ascii="Times New Roman" w:hAnsi="Times New Roman"/>
          <w:sz w:val="20"/>
          <w:szCs w:val="20"/>
        </w:rPr>
        <w:t>BitDepth</w:t>
      </w:r>
      <w:r w:rsidRPr="00564A49">
        <w:rPr>
          <w:rFonts w:ascii="Times New Roman" w:hAnsi="Times New Roman"/>
          <w:sz w:val="20"/>
          <w:szCs w:val="20"/>
          <w:vertAlign w:val="subscript"/>
        </w:rPr>
        <w:t>Y</w:t>
      </w:r>
      <w:r w:rsidRPr="00564A49">
        <w:rPr>
          <w:rFonts w:ascii="Times New Roman" w:hAnsi="Times New Roman"/>
          <w:sz w:val="20"/>
          <w:szCs w:val="20"/>
        </w:rPr>
        <w:t> </w:t>
      </w:r>
      <w:r w:rsidR="005773D9" w:rsidRPr="00564A49">
        <w:rPr>
          <w:noProof/>
          <w:sz w:val="20"/>
          <w:szCs w:val="20"/>
        </w:rPr>
        <w:t>−</w:t>
      </w:r>
      <w:r w:rsidRPr="00564A49">
        <w:rPr>
          <w:rFonts w:ascii="Times New Roman" w:hAnsi="Times New Roman"/>
          <w:sz w:val="20"/>
          <w:szCs w:val="20"/>
        </w:rPr>
        <w:t> 8</w:t>
      </w:r>
      <w:r w:rsidR="00CD3F93" w:rsidRPr="00564A49">
        <w:rPr>
          <w:rFonts w:ascii="Times New Roman" w:hAnsi="Times New Roman"/>
          <w:sz w:val="20"/>
          <w:szCs w:val="20"/>
        </w:rPr>
        <w:tab/>
      </w:r>
      <w:r w:rsidR="00CD3F93" w:rsidRPr="00564A49">
        <w:rPr>
          <w:rFonts w:ascii="Times New Roman" w:hAnsi="Times New Roman"/>
          <w:noProof/>
          <w:sz w:val="20"/>
          <w:szCs w:val="20"/>
          <w:lang w:eastAsia="ko-KR"/>
        </w:rPr>
        <w:t>(H</w:t>
      </w:r>
      <w:r w:rsidR="00CD3F93" w:rsidRPr="00564A49">
        <w:rPr>
          <w:rFonts w:ascii="Times New Roman" w:hAnsi="Times New Roman"/>
          <w:noProof/>
          <w:sz w:val="20"/>
          <w:szCs w:val="20"/>
          <w:lang w:eastAsia="ko-KR"/>
        </w:rPr>
        <w:noBreakHyphen/>
      </w:r>
      <w:r w:rsidR="0045146C" w:rsidRPr="00564A49">
        <w:rPr>
          <w:noProof/>
        </w:rPr>
        <w:fldChar w:fldCharType="begin" w:fldLock="1"/>
      </w:r>
      <w:r w:rsidR="00CD3F93"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29</w:t>
      </w:r>
      <w:r w:rsidR="0045146C" w:rsidRPr="00564A49">
        <w:rPr>
          <w:noProof/>
        </w:rPr>
        <w:fldChar w:fldCharType="end"/>
      </w:r>
      <w:r w:rsidR="00CD3F93"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shift2 = 20 </w:t>
      </w:r>
      <w:r w:rsidR="005773D9" w:rsidRPr="00564A49">
        <w:rPr>
          <w:noProof/>
          <w:sz w:val="20"/>
          <w:szCs w:val="20"/>
        </w:rPr>
        <w:t>−</w:t>
      </w:r>
      <w:r w:rsidRPr="00564A49">
        <w:rPr>
          <w:rFonts w:ascii="Times New Roman" w:hAnsi="Times New Roman"/>
          <w:sz w:val="20"/>
          <w:szCs w:val="20"/>
        </w:rPr>
        <w:t> BitDepth</w:t>
      </w:r>
      <w:r w:rsidRPr="00564A49">
        <w:rPr>
          <w:rFonts w:ascii="Times New Roman" w:hAnsi="Times New Roman"/>
          <w:sz w:val="20"/>
          <w:szCs w:val="20"/>
          <w:vertAlign w:val="subscript"/>
        </w:rPr>
        <w:t>Y</w:t>
      </w:r>
      <w:r w:rsidR="00CD3F93" w:rsidRPr="00564A49">
        <w:rPr>
          <w:rFonts w:ascii="Times New Roman" w:hAnsi="Times New Roman"/>
          <w:sz w:val="20"/>
          <w:szCs w:val="20"/>
        </w:rPr>
        <w:tab/>
      </w:r>
      <w:r w:rsidR="00CD3F93" w:rsidRPr="00564A49">
        <w:rPr>
          <w:rFonts w:ascii="Times New Roman" w:hAnsi="Times New Roman"/>
          <w:noProof/>
          <w:sz w:val="20"/>
          <w:szCs w:val="20"/>
          <w:lang w:eastAsia="ko-KR"/>
        </w:rPr>
        <w:t>(H</w:t>
      </w:r>
      <w:r w:rsidR="00CD3F93" w:rsidRPr="00564A49">
        <w:rPr>
          <w:rFonts w:ascii="Times New Roman" w:hAnsi="Times New Roman"/>
          <w:noProof/>
          <w:sz w:val="20"/>
          <w:szCs w:val="20"/>
          <w:lang w:eastAsia="ko-KR"/>
        </w:rPr>
        <w:noBreakHyphen/>
      </w:r>
      <w:r w:rsidR="0045146C" w:rsidRPr="00564A49">
        <w:rPr>
          <w:noProof/>
        </w:rPr>
        <w:fldChar w:fldCharType="begin" w:fldLock="1"/>
      </w:r>
      <w:r w:rsidR="00CD3F93"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30</w:t>
      </w:r>
      <w:r w:rsidR="0045146C" w:rsidRPr="00564A49">
        <w:rPr>
          <w:noProof/>
        </w:rPr>
        <w:fldChar w:fldCharType="end"/>
      </w:r>
      <w:r w:rsidR="00CD3F93"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offset =</w:t>
      </w:r>
      <w:r w:rsidR="00AB4A81" w:rsidRPr="00564A49">
        <w:rPr>
          <w:rFonts w:ascii="Times New Roman" w:hAnsi="Times New Roman"/>
          <w:sz w:val="20"/>
          <w:szCs w:val="20"/>
        </w:rPr>
        <w:t xml:space="preserve"> </w:t>
      </w:r>
      <w:r w:rsidRPr="00564A49">
        <w:rPr>
          <w:rFonts w:ascii="Times New Roman" w:hAnsi="Times New Roman"/>
          <w:sz w:val="20"/>
          <w:szCs w:val="20"/>
        </w:rPr>
        <w:t>1 &lt;&lt; (</w:t>
      </w:r>
      <w:r w:rsidR="009C2210" w:rsidRPr="00564A49">
        <w:rPr>
          <w:rFonts w:ascii="Times New Roman" w:hAnsi="Times New Roman"/>
          <w:sz w:val="20"/>
          <w:szCs w:val="20"/>
        </w:rPr>
        <w:t> </w:t>
      </w:r>
      <w:r w:rsidRPr="00564A49">
        <w:rPr>
          <w:rFonts w:ascii="Times New Roman" w:hAnsi="Times New Roman"/>
          <w:sz w:val="20"/>
          <w:szCs w:val="20"/>
        </w:rPr>
        <w:t>shift2 </w:t>
      </w:r>
      <w:r w:rsidR="005773D9" w:rsidRPr="00564A49">
        <w:rPr>
          <w:noProof/>
          <w:sz w:val="20"/>
          <w:szCs w:val="20"/>
        </w:rPr>
        <w:t>−</w:t>
      </w:r>
      <w:r w:rsidRPr="00564A49">
        <w:rPr>
          <w:rFonts w:ascii="Times New Roman" w:hAnsi="Times New Roman"/>
          <w:sz w:val="20"/>
          <w:szCs w:val="20"/>
        </w:rPr>
        <w:t> 1)</w:t>
      </w:r>
      <w:r w:rsidR="00CD3F93" w:rsidRPr="00564A49">
        <w:rPr>
          <w:rFonts w:ascii="Times New Roman" w:hAnsi="Times New Roman"/>
          <w:sz w:val="20"/>
          <w:szCs w:val="20"/>
        </w:rPr>
        <w:tab/>
      </w:r>
      <w:r w:rsidR="00CD3F93" w:rsidRPr="00564A49">
        <w:rPr>
          <w:rFonts w:ascii="Times New Roman" w:hAnsi="Times New Roman"/>
          <w:noProof/>
          <w:sz w:val="20"/>
          <w:szCs w:val="20"/>
          <w:lang w:eastAsia="ko-KR"/>
        </w:rPr>
        <w:t>(H</w:t>
      </w:r>
      <w:r w:rsidR="00CD3F93"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CD3F93"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31</w:t>
      </w:r>
      <w:r w:rsidR="0045146C" w:rsidRPr="00564A49">
        <w:rPr>
          <w:rFonts w:ascii="Times New Roman" w:hAnsi="Times New Roman"/>
          <w:noProof/>
          <w:sz w:val="20"/>
          <w:szCs w:val="20"/>
        </w:rPr>
        <w:fldChar w:fldCharType="end"/>
      </w:r>
      <w:r w:rsidR="00CD3F93" w:rsidRPr="00564A49">
        <w:rPr>
          <w:rFonts w:ascii="Times New Roman" w:hAnsi="Times New Roman"/>
          <w:noProof/>
          <w:sz w:val="20"/>
          <w:szCs w:val="20"/>
          <w:lang w:eastAsia="ko-KR"/>
        </w:rPr>
        <w:t>)</w:t>
      </w:r>
    </w:p>
    <w:p w:rsidR="00EA1617" w:rsidRPr="00564A49" w:rsidRDefault="00EA1617" w:rsidP="008557C3">
      <w:pPr>
        <w:numPr>
          <w:ilvl w:val="0"/>
          <w:numId w:val="36"/>
        </w:numPr>
        <w:tabs>
          <w:tab w:val="clear" w:pos="794"/>
          <w:tab w:val="clear" w:pos="1191"/>
          <w:tab w:val="clear" w:pos="1588"/>
          <w:tab w:val="clear" w:pos="1985"/>
        </w:tabs>
      </w:pPr>
      <w:r w:rsidRPr="00564A49">
        <w:t>The sample value tempArray[ n</w:t>
      </w:r>
      <w:r w:rsidR="00007E24" w:rsidRPr="00564A49">
        <w:t> </w:t>
      </w:r>
      <w:r w:rsidRPr="00564A49">
        <w:t>] with n = 0</w:t>
      </w:r>
      <w:r w:rsidR="00007E24" w:rsidRPr="00564A49">
        <w:t> … </w:t>
      </w:r>
      <w:r w:rsidRPr="00564A49">
        <w:t>7, is derived as follows</w:t>
      </w:r>
      <w:r w:rsidR="009A352C" w:rsidRPr="00564A49">
        <w:t>:</w:t>
      </w:r>
    </w:p>
    <w:p w:rsidR="00EA1617" w:rsidRPr="00564A49" w:rsidRDefault="00EA1617" w:rsidP="00EA1617">
      <w:pPr>
        <w:pStyle w:val="AVCEquationlevel1CharCharCharChar"/>
        <w:spacing w:before="120" w:after="120"/>
        <w:rPr>
          <w:rFonts w:ascii="Times New Roman" w:hAnsi="Times New Roman"/>
          <w:sz w:val="20"/>
          <w:szCs w:val="20"/>
        </w:rPr>
      </w:pPr>
      <w:r w:rsidRPr="00564A49">
        <w:rPr>
          <w:rFonts w:ascii="Times New Roman" w:hAnsi="Times New Roman"/>
          <w:sz w:val="20"/>
          <w:szCs w:val="20"/>
        </w:rPr>
        <w:t xml:space="preserve">yPosRL = </w:t>
      </w:r>
      <w:r w:rsidRPr="00564A49">
        <w:rPr>
          <w:rFonts w:ascii="Times New Roman" w:hAnsi="Times New Roman"/>
          <w:noProof/>
          <w:sz w:val="20"/>
          <w:szCs w:val="20"/>
          <w:lang w:eastAsia="ko-KR"/>
        </w:rPr>
        <w:t>Clip3( 0, RefLayerPicHeight</w:t>
      </w:r>
      <w:r w:rsidR="001276F3" w:rsidRPr="00564A49">
        <w:rPr>
          <w:rFonts w:ascii="Times New Roman" w:hAnsi="Times New Roman"/>
          <w:noProof/>
          <w:sz w:val="20"/>
          <w:szCs w:val="20"/>
          <w:lang w:eastAsia="ko-KR"/>
        </w:rPr>
        <w:t>InSamplesY</w:t>
      </w:r>
      <w:r w:rsidRPr="00564A49">
        <w:rPr>
          <w:rFonts w:ascii="Times New Roman" w:hAnsi="Times New Roman"/>
          <w:noProof/>
          <w:sz w:val="20"/>
          <w:szCs w:val="20"/>
        </w:rPr>
        <w:t xml:space="preserve">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 yRef</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n</w:t>
      </w:r>
      <w:r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 xml:space="preserve">)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noProof/>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32</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noProof/>
          <w:sz w:val="20"/>
          <w:szCs w:val="20"/>
          <w:lang w:eastAsia="ko-KR"/>
        </w:rPr>
        <w:t>refW</w:t>
      </w:r>
      <w:r w:rsidR="0006365F" w:rsidRPr="00564A49">
        <w:rPr>
          <w:rFonts w:ascii="Times New Roman" w:eastAsia="SimSun" w:hAnsi="Times New Roman"/>
          <w:noProof/>
          <w:sz w:val="20"/>
          <w:szCs w:val="20"/>
          <w:lang w:val="en-US" w:eastAsia="zh-CN"/>
        </w:rPr>
        <w:t>   </w:t>
      </w:r>
      <w:r w:rsidRPr="00564A49">
        <w:rPr>
          <w:rFonts w:ascii="Times New Roman" w:eastAsia="SimSun" w:hAnsi="Times New Roman"/>
          <w:noProof/>
          <w:sz w:val="20"/>
          <w:szCs w:val="20"/>
          <w:lang w:val="en-US" w:eastAsia="zh-CN"/>
        </w:rPr>
        <w:t>  </w:t>
      </w:r>
      <w:r w:rsidRPr="00564A49">
        <w:rPr>
          <w:rFonts w:ascii="Times New Roman" w:hAnsi="Times New Roman"/>
          <w:noProof/>
          <w:sz w:val="20"/>
          <w:szCs w:val="20"/>
          <w:lang w:eastAsia="ko-KR"/>
        </w:rPr>
        <w:t xml:space="preserve"> = RefLayerPicWidth</w:t>
      </w:r>
      <w:r w:rsidR="001276F3" w:rsidRPr="00564A49">
        <w:rPr>
          <w:rFonts w:ascii="Times New Roman" w:hAnsi="Times New Roman"/>
          <w:noProof/>
          <w:sz w:val="20"/>
          <w:szCs w:val="20"/>
          <w:lang w:eastAsia="ko-KR"/>
        </w:rPr>
        <w:t>InSamplesY</w:t>
      </w:r>
      <w:r w:rsidR="00B75CBE" w:rsidRPr="00564A49">
        <w:rPr>
          <w:rFonts w:ascii="Times New Roman" w:hAnsi="Times New Roman"/>
          <w:sz w:val="20"/>
          <w:szCs w:val="20"/>
        </w:rPr>
        <w:tab/>
      </w:r>
      <w:r w:rsidR="00B75CBE" w:rsidRPr="00564A49">
        <w:rPr>
          <w:rFonts w:ascii="Times New Roman" w:hAnsi="Times New Roman"/>
          <w:noProof/>
          <w:sz w:val="20"/>
          <w:szCs w:val="20"/>
          <w:lang w:eastAsia="ko-KR"/>
        </w:rPr>
        <w:t>(H</w:t>
      </w:r>
      <w:r w:rsidR="00B75CBE" w:rsidRPr="00564A49">
        <w:rPr>
          <w:rFonts w:ascii="Times New Roman" w:hAnsi="Times New Roman"/>
          <w:noProof/>
          <w:sz w:val="20"/>
          <w:szCs w:val="20"/>
          <w:lang w:eastAsia="ko-KR"/>
        </w:rPr>
        <w:noBreakHyphen/>
      </w:r>
      <w:r w:rsidR="00B75CBE" w:rsidRPr="00564A49">
        <w:rPr>
          <w:rFonts w:ascii="Times New Roman" w:hAnsi="Times New Roman"/>
          <w:noProof/>
          <w:sz w:val="20"/>
          <w:szCs w:val="20"/>
        </w:rPr>
        <w:fldChar w:fldCharType="begin" w:fldLock="1"/>
      </w:r>
      <w:r w:rsidR="00B75CBE" w:rsidRPr="00564A49">
        <w:rPr>
          <w:rFonts w:ascii="Times New Roman" w:hAnsi="Times New Roman"/>
          <w:noProof/>
          <w:sz w:val="20"/>
          <w:szCs w:val="20"/>
        </w:rPr>
        <w:instrText xml:space="preserve"> SEQ Equation \* ARABIC </w:instrText>
      </w:r>
      <w:r w:rsidR="00B75CBE" w:rsidRPr="00564A49">
        <w:rPr>
          <w:rFonts w:ascii="Times New Roman" w:hAnsi="Times New Roman"/>
          <w:noProof/>
          <w:sz w:val="20"/>
          <w:szCs w:val="20"/>
        </w:rPr>
        <w:fldChar w:fldCharType="separate"/>
      </w:r>
      <w:r w:rsidR="00D92B76" w:rsidRPr="00564A49">
        <w:rPr>
          <w:rFonts w:ascii="Times New Roman" w:hAnsi="Times New Roman"/>
          <w:noProof/>
          <w:sz w:val="20"/>
          <w:szCs w:val="20"/>
        </w:rPr>
        <w:t>33</w:t>
      </w:r>
      <w:r w:rsidR="00B75CBE" w:rsidRPr="00564A49">
        <w:rPr>
          <w:rFonts w:ascii="Times New Roman" w:hAnsi="Times New Roman"/>
          <w:noProof/>
          <w:sz w:val="20"/>
          <w:szCs w:val="20"/>
        </w:rPr>
        <w:fldChar w:fldCharType="end"/>
      </w:r>
      <w:r w:rsidR="00B75CBE" w:rsidRPr="00564A49">
        <w:rPr>
          <w:rFonts w:ascii="Times New Roman" w:hAnsi="Times New Roman"/>
          <w:noProof/>
          <w:sz w:val="20"/>
          <w:szCs w:val="20"/>
          <w:lang w:eastAsia="ko-KR"/>
        </w:rPr>
        <w:t>)</w:t>
      </w:r>
    </w:p>
    <w:p w:rsidR="00EA1617" w:rsidRPr="00564A49" w:rsidRDefault="00EA1617" w:rsidP="00EA1617">
      <w:pPr>
        <w:pStyle w:val="AVCEquationlevel1CharCharCharChar"/>
        <w:tabs>
          <w:tab w:val="clear" w:pos="1588"/>
          <w:tab w:val="left" w:pos="2160"/>
        </w:tabs>
        <w:spacing w:before="120" w:after="120"/>
        <w:rPr>
          <w:rFonts w:ascii="Times New Roman" w:hAnsi="Times New Roman"/>
          <w:sz w:val="20"/>
          <w:szCs w:val="20"/>
        </w:rPr>
      </w:pPr>
      <w:r w:rsidRPr="00564A49">
        <w:rPr>
          <w:rFonts w:ascii="Times New Roman" w:hAnsi="Times New Roman"/>
          <w:sz w:val="20"/>
          <w:szCs w:val="20"/>
        </w:rPr>
        <w:lastRenderedPageBreak/>
        <w:t>tempArray[</w:t>
      </w:r>
      <w:r w:rsidR="009F6816" w:rsidRPr="00564A49">
        <w:rPr>
          <w:rFonts w:ascii="Times New Roman" w:hAnsi="Times New Roman"/>
          <w:sz w:val="20"/>
          <w:szCs w:val="20"/>
        </w:rPr>
        <w:t> </w:t>
      </w:r>
      <w:r w:rsidRPr="00564A49">
        <w:rPr>
          <w:rFonts w:ascii="Times New Roman" w:hAnsi="Times New Roman"/>
          <w:sz w:val="20"/>
          <w:szCs w:val="20"/>
        </w:rPr>
        <w:t>n</w:t>
      </w:r>
      <w:r w:rsidR="009F6816" w:rsidRPr="00564A49">
        <w:rPr>
          <w:rFonts w:ascii="Times New Roman" w:hAnsi="Times New Roman"/>
          <w:sz w:val="20"/>
          <w:szCs w:val="20"/>
        </w:rPr>
        <w:t> </w:t>
      </w:r>
      <w:r w:rsidRPr="00564A49">
        <w:rPr>
          <w:rFonts w:ascii="Times New Roman" w:hAnsi="Times New Roman"/>
          <w:sz w:val="20"/>
          <w:szCs w:val="20"/>
        </w:rPr>
        <w:t xml:space="preserve">] = </w:t>
      </w:r>
      <w:r w:rsidR="00CD3F93" w:rsidRPr="00564A49">
        <w:rPr>
          <w:rFonts w:ascii="Times New Roman" w:hAnsi="Times New Roman"/>
          <w:sz w:val="20"/>
          <w:szCs w:val="20"/>
        </w:rPr>
        <w:t>( </w:t>
      </w:r>
      <w:r w:rsidRPr="00564A49">
        <w:rPr>
          <w:rFonts w:ascii="Times New Roman" w:hAnsi="Times New Roman"/>
          <w:sz w:val="20"/>
          <w:szCs w:val="20"/>
        </w:rPr>
        <w:t>f</w:t>
      </w:r>
      <w:r w:rsidRPr="00564A49">
        <w:rPr>
          <w:rFonts w:ascii="Times New Roman" w:hAnsi="Times New Roman"/>
          <w:sz w:val="20"/>
          <w:szCs w:val="20"/>
          <w:vertAlign w:val="subscript"/>
        </w:rPr>
        <w:t>L</w:t>
      </w:r>
      <w:r w:rsidRPr="00564A49">
        <w:rPr>
          <w:rFonts w:ascii="Times New Roman" w:hAnsi="Times New Roman"/>
          <w:sz w:val="20"/>
          <w:szCs w:val="20"/>
        </w:rPr>
        <w:t>[ xPhase, 0 ]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refW</w:t>
      </w:r>
      <w:r w:rsidR="009F6816"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3),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xPhase, 1 ]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refW</w:t>
      </w:r>
      <w:r w:rsidR="009F6816"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2),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xPhase, 2 ]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w:t>
      </w:r>
      <w:r w:rsidRPr="00564A49">
        <w:rPr>
          <w:rFonts w:ascii="Times New Roman" w:hAnsi="Times New Roman"/>
          <w:noProof/>
          <w:sz w:val="20"/>
          <w:szCs w:val="20"/>
        </w:rPr>
        <w:t>refW</w:t>
      </w:r>
      <w:r w:rsidR="009F6816" w:rsidRPr="00564A49">
        <w:rPr>
          <w:rFonts w:ascii="Times New Roman" w:hAnsi="Times New Roman"/>
          <w:noProof/>
          <w:sz w:val="20"/>
          <w:szCs w:val="20"/>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xPhase, 3 ]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w:t>
      </w:r>
      <w:r w:rsidRPr="00564A49">
        <w:rPr>
          <w:rFonts w:ascii="Times New Roman" w:hAnsi="Times New Roman"/>
          <w:noProof/>
          <w:sz w:val="20"/>
          <w:szCs w:val="20"/>
        </w:rPr>
        <w:t>refW</w:t>
      </w:r>
      <w:r w:rsidR="009F6816" w:rsidRPr="00564A49">
        <w:rPr>
          <w:rFonts w:ascii="Times New Roman" w:hAnsi="Times New Roman"/>
          <w:noProof/>
          <w:sz w:val="20"/>
          <w:szCs w:val="20"/>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Pr="00564A49">
        <w:rPr>
          <w:rFonts w:ascii="Times New Roman" w:hAnsi="Times New Roman"/>
          <w:noProof/>
          <w:sz w:val="20"/>
          <w:szCs w:val="20"/>
          <w:lang w:eastAsia="ko-KR"/>
        </w:rPr>
        <w:t>     </w:t>
      </w:r>
      <w:r w:rsidRPr="00564A49">
        <w:rPr>
          <w:rFonts w:ascii="Times New Roman" w:hAnsi="Times New Roman"/>
          <w:sz w:val="20"/>
          <w:szCs w:val="20"/>
        </w:rPr>
        <w:t>),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xPhase, 4 ]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refW</w:t>
      </w:r>
      <w:r w:rsidR="009F6816"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34</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xPhase, 5 ]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refW</w:t>
      </w:r>
      <w:r w:rsidR="009F6816"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Pr="00564A49">
        <w:rPr>
          <w:rFonts w:ascii="Times New Roman" w:hAnsi="Times New Roman"/>
          <w:noProof/>
          <w:sz w:val="20"/>
          <w:szCs w:val="20"/>
          <w:lang w:eastAsia="ko-KR"/>
        </w:rPr>
        <w:t> </w:t>
      </w:r>
      <w:r w:rsidRPr="00564A49">
        <w:rPr>
          <w:rFonts w:ascii="Times New Roman" w:hAnsi="Times New Roman"/>
          <w:sz w:val="20"/>
          <w:szCs w:val="20"/>
        </w:rPr>
        <w:t>2),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xPhase, 6 ]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refW</w:t>
      </w:r>
      <w:r w:rsidR="009F6816"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Pr="00564A49">
        <w:rPr>
          <w:rFonts w:ascii="Times New Roman" w:hAnsi="Times New Roman"/>
          <w:noProof/>
          <w:sz w:val="20"/>
          <w:szCs w:val="20"/>
          <w:lang w:eastAsia="ko-KR"/>
        </w:rPr>
        <w:t> </w:t>
      </w:r>
      <w:r w:rsidRPr="00564A49">
        <w:rPr>
          <w:rFonts w:ascii="Times New Roman" w:hAnsi="Times New Roman"/>
          <w:sz w:val="20"/>
          <w:szCs w:val="20"/>
        </w:rPr>
        <w:t>3),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xPhase, 7 ]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refW</w:t>
      </w:r>
      <w:r w:rsidR="009F6816"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Pr="00564A49">
        <w:rPr>
          <w:rFonts w:ascii="Times New Roman" w:hAnsi="Times New Roman"/>
          <w:noProof/>
          <w:sz w:val="20"/>
          <w:szCs w:val="20"/>
          <w:lang w:eastAsia="ko-KR"/>
        </w:rPr>
        <w:t> </w:t>
      </w:r>
      <w:r w:rsidRPr="00564A49">
        <w:rPr>
          <w:rFonts w:ascii="Times New Roman" w:hAnsi="Times New Roman"/>
          <w:sz w:val="20"/>
          <w:szCs w:val="20"/>
        </w:rPr>
        <w:t>4),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00CD3F93" w:rsidRPr="00564A49">
        <w:rPr>
          <w:rFonts w:ascii="Times New Roman" w:hAnsi="Times New Roman"/>
          <w:sz w:val="20"/>
          <w:szCs w:val="20"/>
        </w:rPr>
        <w:t> )</w:t>
      </w:r>
      <w:r w:rsidR="00CD3F93" w:rsidRPr="00564A49">
        <w:rPr>
          <w:rFonts w:ascii="Times New Roman" w:eastAsia="SimSun" w:hAnsi="Times New Roman"/>
          <w:sz w:val="20"/>
          <w:szCs w:val="20"/>
          <w:lang w:val="en-US" w:eastAsia="zh-CN"/>
        </w:rPr>
        <w:t> &gt;&gt; shift1</w:t>
      </w:r>
    </w:p>
    <w:p w:rsidR="00EA1617" w:rsidRPr="00564A49" w:rsidRDefault="00EA1617" w:rsidP="008557C3">
      <w:pPr>
        <w:numPr>
          <w:ilvl w:val="0"/>
          <w:numId w:val="36"/>
        </w:numPr>
        <w:tabs>
          <w:tab w:val="clear" w:pos="794"/>
          <w:tab w:val="clear" w:pos="1191"/>
          <w:tab w:val="clear" w:pos="1588"/>
          <w:tab w:val="clear" w:pos="1985"/>
        </w:tabs>
      </w:pPr>
      <w:r w:rsidRPr="00564A49">
        <w:rPr>
          <w:noProof/>
          <w:lang w:eastAsia="ko-KR"/>
        </w:rPr>
        <w:t>The interpolated luma sample value intLumaSample</w:t>
      </w:r>
      <w:r w:rsidRPr="00564A49">
        <w:t xml:space="preserve"> is derived as follows</w:t>
      </w:r>
      <w:r w:rsidR="009F6FAA" w:rsidRPr="00564A49">
        <w:t>:</w:t>
      </w:r>
    </w:p>
    <w:p w:rsidR="00EA1617" w:rsidRPr="00564A49" w:rsidRDefault="00EA1617" w:rsidP="00EA1617">
      <w:pPr>
        <w:pStyle w:val="AVCEquationlevel1CharCharCharChar"/>
        <w:tabs>
          <w:tab w:val="clear" w:pos="1588"/>
          <w:tab w:val="left" w:pos="2430"/>
        </w:tabs>
        <w:spacing w:before="120" w:after="120"/>
        <w:rPr>
          <w:rFonts w:ascii="Times New Roman" w:hAnsi="Times New Roman"/>
          <w:sz w:val="20"/>
          <w:szCs w:val="20"/>
        </w:rPr>
      </w:pPr>
      <w:r w:rsidRPr="00564A49">
        <w:rPr>
          <w:rFonts w:ascii="Times New Roman" w:hAnsi="Times New Roman"/>
          <w:noProof/>
          <w:sz w:val="20"/>
          <w:szCs w:val="20"/>
          <w:lang w:eastAsia="ko-KR"/>
        </w:rPr>
        <w:t xml:space="preserve">intLumaSample </w:t>
      </w:r>
      <w:r w:rsidRPr="00564A49">
        <w:rPr>
          <w:rFonts w:ascii="Times New Roman" w:hAnsi="Times New Roman"/>
          <w:sz w:val="20"/>
          <w:szCs w:val="20"/>
        </w:rPr>
        <w:t>= ( f</w:t>
      </w:r>
      <w:r w:rsidRPr="00564A49">
        <w:rPr>
          <w:rFonts w:ascii="Times New Roman" w:hAnsi="Times New Roman"/>
          <w:sz w:val="20"/>
          <w:szCs w:val="20"/>
          <w:vertAlign w:val="subscript"/>
        </w:rPr>
        <w:t>L</w:t>
      </w:r>
      <w:r w:rsidRPr="00564A49">
        <w:rPr>
          <w:rFonts w:ascii="Times New Roman" w:hAnsi="Times New Roman"/>
          <w:sz w:val="20"/>
          <w:szCs w:val="20"/>
        </w:rPr>
        <w:t>[ yPhase, 0 ] * tempArray[ 0 ]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yPhase, 1 ] * tempArray[ 1 ]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yPhase, 2 ] * tempArray[ 2 ]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yPhase, 3 ] * tempArray[ 3 ]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yPhase, 4 ] * tempArray[ 4 ]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35</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r w:rsidRPr="00564A49">
        <w:rPr>
          <w:rFonts w:ascii="Times New Roman" w:hAnsi="Times New Roman"/>
          <w:noProof/>
          <w:sz w:val="20"/>
          <w:szCs w:val="20"/>
          <w:lang w:eastAsia="ko-KR"/>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yPhase, 5 ] * tempArray[ 5 ]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yPhase, 6 ] * tempArray[ 6 ]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yPhase, 7 ] * tempArray[ 7 ]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002234C3" w:rsidRPr="00564A49">
        <w:rPr>
          <w:rFonts w:ascii="Times New Roman" w:hAnsi="Times New Roman"/>
          <w:sz w:val="20"/>
          <w:szCs w:val="20"/>
        </w:rPr>
        <w:t>offset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&gt;&gt;</w:t>
      </w:r>
      <w:r w:rsidRPr="00564A49">
        <w:rPr>
          <w:rFonts w:ascii="Times New Roman" w:hAnsi="Times New Roman"/>
          <w:noProof/>
          <w:sz w:val="20"/>
          <w:szCs w:val="20"/>
          <w:lang w:eastAsia="ko-KR"/>
        </w:rPr>
        <w:t> </w:t>
      </w:r>
      <w:r w:rsidR="002234C3" w:rsidRPr="00564A49">
        <w:rPr>
          <w:rFonts w:ascii="Times New Roman" w:hAnsi="Times New Roman"/>
          <w:sz w:val="20"/>
          <w:szCs w:val="20"/>
        </w:rPr>
        <w:t>shift2</w:t>
      </w:r>
    </w:p>
    <w:p w:rsidR="00EA1617" w:rsidRPr="00564A49" w:rsidRDefault="00EA1617" w:rsidP="00EA1617">
      <w:pPr>
        <w:pStyle w:val="AVCEquationlevel1CharCharCharChar"/>
        <w:tabs>
          <w:tab w:val="clear" w:pos="1588"/>
          <w:tab w:val="left" w:pos="2430"/>
        </w:tabs>
        <w:spacing w:before="120" w:after="120"/>
        <w:rPr>
          <w:rFonts w:ascii="Times New Roman" w:hAnsi="Times New Roman"/>
          <w:sz w:val="20"/>
          <w:szCs w:val="20"/>
        </w:rPr>
      </w:pPr>
      <w:r w:rsidRPr="00564A49">
        <w:rPr>
          <w:rFonts w:ascii="Times New Roman" w:hAnsi="Times New Roman"/>
          <w:noProof/>
          <w:sz w:val="20"/>
          <w:szCs w:val="20"/>
          <w:lang w:eastAsia="ko-KR"/>
        </w:rPr>
        <w:t>intLumaSample </w:t>
      </w:r>
      <w:r w:rsidRPr="00564A49">
        <w:rPr>
          <w:rFonts w:ascii="Times New Roman" w:hAnsi="Times New Roman"/>
          <w:sz w:val="20"/>
          <w:szCs w:val="20"/>
        </w:rPr>
        <w:t>=</w:t>
      </w:r>
      <w:r w:rsidRPr="00564A49">
        <w:rPr>
          <w:rFonts w:ascii="Times New Roman" w:hAnsi="Times New Roman"/>
          <w:noProof/>
          <w:sz w:val="20"/>
          <w:szCs w:val="20"/>
          <w:lang w:eastAsia="ko-KR"/>
        </w:rPr>
        <w:t> Clip3( 0, ( 1 &lt;&lt; </w:t>
      </w:r>
      <w:r w:rsidRPr="00564A49">
        <w:rPr>
          <w:rFonts w:ascii="Times New Roman" w:hAnsi="Times New Roman"/>
          <w:sz w:val="20"/>
          <w:szCs w:val="20"/>
        </w:rPr>
        <w:t>BitDepth</w:t>
      </w:r>
      <w:r w:rsidRPr="00564A49">
        <w:rPr>
          <w:rFonts w:ascii="Times New Roman" w:hAnsi="Times New Roman"/>
          <w:sz w:val="20"/>
          <w:szCs w:val="20"/>
          <w:vertAlign w:val="subscript"/>
        </w:rPr>
        <w:t>Y</w:t>
      </w:r>
      <w:r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1 , intLumaSample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36</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rsidR="00EA1617" w:rsidRPr="00564A49" w:rsidRDefault="00EA1617" w:rsidP="00EA1617">
      <w:pPr>
        <w:pStyle w:val="Annex6"/>
        <w:rPr>
          <w:noProof/>
          <w:lang w:eastAsia="ko-KR"/>
        </w:rPr>
      </w:pPr>
      <w:bookmarkStart w:id="1853" w:name="_Ref347151884"/>
      <w:r w:rsidRPr="00564A49">
        <w:rPr>
          <w:noProof/>
          <w:lang w:eastAsia="ko-KR"/>
        </w:rPr>
        <w:t>Chroma sample interpolation process</w:t>
      </w:r>
      <w:bookmarkEnd w:id="1853"/>
    </w:p>
    <w:p w:rsidR="00EA1617" w:rsidRPr="00564A49" w:rsidRDefault="00EA1617" w:rsidP="00EA1617">
      <w:pPr>
        <w:rPr>
          <w:noProof/>
          <w:lang w:eastAsia="ko-KR"/>
        </w:rPr>
      </w:pPr>
      <w:r w:rsidRPr="00564A49">
        <w:rPr>
          <w:noProof/>
          <w:lang w:eastAsia="ko-KR"/>
        </w:rPr>
        <w:t>Inputs to this process are:</w:t>
      </w:r>
    </w:p>
    <w:p w:rsidR="00EA1617" w:rsidRPr="00564A49" w:rsidRDefault="00EA1617" w:rsidP="00040449">
      <w:pPr>
        <w:ind w:left="434" w:hanging="434"/>
        <w:rPr>
          <w:noProof/>
        </w:rPr>
      </w:pPr>
      <w:r w:rsidRPr="00564A49">
        <w:rPr>
          <w:noProof/>
        </w:rPr>
        <w:t>–</w:t>
      </w:r>
      <w:r w:rsidRPr="00564A49">
        <w:rPr>
          <w:noProof/>
        </w:rPr>
        <w:tab/>
      </w:r>
      <w:r w:rsidRPr="00564A49">
        <w:rPr>
          <w:noProof/>
          <w:lang w:eastAsia="ko-KR"/>
        </w:rPr>
        <w:t xml:space="preserve">the </w:t>
      </w:r>
      <w:r w:rsidRPr="00564A49">
        <w:rPr>
          <w:noProof/>
        </w:rPr>
        <w:t>chroma reference sample array rlPicSample</w:t>
      </w:r>
      <w:r w:rsidRPr="00564A49">
        <w:rPr>
          <w:noProof/>
          <w:vertAlign w:val="subscript"/>
          <w:lang w:eastAsia="ko-KR"/>
        </w:rPr>
        <w:t>C</w:t>
      </w:r>
      <w:r w:rsidRPr="00564A49">
        <w:rPr>
          <w:noProof/>
        </w:rPr>
        <w:t>,</w:t>
      </w:r>
    </w:p>
    <w:p w:rsidR="00EA1617" w:rsidRPr="00564A49" w:rsidRDefault="00EA1617" w:rsidP="00040449">
      <w:pPr>
        <w:ind w:left="434" w:hanging="434"/>
        <w:rPr>
          <w:noProof/>
        </w:rPr>
      </w:pPr>
      <w:r w:rsidRPr="00564A49">
        <w:rPr>
          <w:noProof/>
        </w:rPr>
        <w:t>–</w:t>
      </w:r>
      <w:r w:rsidRPr="00564A49">
        <w:rPr>
          <w:noProof/>
        </w:rPr>
        <w:tab/>
      </w:r>
      <w:r w:rsidRPr="00564A49">
        <w:rPr>
          <w:lang w:eastAsia="ko-KR"/>
        </w:rPr>
        <w:t>a chroma sample location ( xP</w:t>
      </w:r>
      <w:r w:rsidRPr="00564A49">
        <w:rPr>
          <w:noProof/>
          <w:vertAlign w:val="subscript"/>
          <w:lang w:eastAsia="ko-KR"/>
        </w:rPr>
        <w:t>C</w:t>
      </w:r>
      <w:r w:rsidRPr="00564A49">
        <w:rPr>
          <w:lang w:eastAsia="ko-KR"/>
        </w:rPr>
        <w:t>, yP</w:t>
      </w:r>
      <w:r w:rsidRPr="00564A49">
        <w:rPr>
          <w:noProof/>
          <w:vertAlign w:val="subscript"/>
          <w:lang w:eastAsia="ko-KR"/>
        </w:rPr>
        <w:t>C</w:t>
      </w:r>
      <w:r w:rsidRPr="00564A49">
        <w:rPr>
          <w:lang w:eastAsia="ko-KR"/>
        </w:rPr>
        <w:t> ) relative to the top-left chorma sample of the current picture.</w:t>
      </w:r>
    </w:p>
    <w:p w:rsidR="00EA1617" w:rsidRPr="00564A49" w:rsidRDefault="00EA1617" w:rsidP="00EA1617">
      <w:pPr>
        <w:tabs>
          <w:tab w:val="left" w:pos="284"/>
        </w:tabs>
        <w:ind w:left="284" w:hanging="284"/>
        <w:rPr>
          <w:noProof/>
          <w:lang w:eastAsia="ko-KR"/>
        </w:rPr>
      </w:pPr>
      <w:r w:rsidRPr="00564A49">
        <w:rPr>
          <w:noProof/>
          <w:lang w:eastAsia="ko-KR"/>
        </w:rPr>
        <w:t xml:space="preserve">Output of this process is a interpolated chroma sample value </w:t>
      </w:r>
      <w:r w:rsidRPr="00564A49">
        <w:rPr>
          <w:noProof/>
        </w:rPr>
        <w:t>intChromaSample</w:t>
      </w:r>
      <w:r w:rsidRPr="00564A49">
        <w:rPr>
          <w:noProof/>
          <w:lang w:eastAsia="ko-KR"/>
        </w:rPr>
        <w:t>.</w:t>
      </w:r>
    </w:p>
    <w:p w:rsidR="00EA1617" w:rsidRPr="00564A49" w:rsidRDefault="003867AF" w:rsidP="00EA1617">
      <w:pPr>
        <w:pStyle w:val="AVCBulletlevel1CharChar"/>
        <w:numPr>
          <w:ilvl w:val="0"/>
          <w:numId w:val="0"/>
        </w:numPr>
        <w:rPr>
          <w:rFonts w:ascii="Times New Roman" w:hAnsi="Times New Roman"/>
        </w:rPr>
      </w:pPr>
      <w:r w:rsidRPr="00564A49">
        <w:fldChar w:fldCharType="begin" w:fldLock="1"/>
      </w:r>
      <w:r w:rsidRPr="00564A49">
        <w:instrText xml:space="preserve"> REF _Ref351656607 \h  \* MERGEFORMAT </w:instrText>
      </w:r>
      <w:r w:rsidRPr="00564A49">
        <w:fldChar w:fldCharType="separate"/>
      </w:r>
      <w:r w:rsidR="00EA1617" w:rsidRPr="00564A49">
        <w:rPr>
          <w:rFonts w:ascii="Times New Roman" w:hAnsi="Times New Roman"/>
        </w:rPr>
        <w:t>Table </w:t>
      </w:r>
      <w:r w:rsidR="00E907A9" w:rsidRPr="00564A49">
        <w:rPr>
          <w:rFonts w:ascii="Times New Roman" w:hAnsi="Times New Roman"/>
        </w:rPr>
        <w:t>H</w:t>
      </w:r>
      <w:r w:rsidR="00EA1617" w:rsidRPr="00564A49">
        <w:rPr>
          <w:rFonts w:ascii="Times New Roman" w:hAnsi="Times New Roman"/>
        </w:rPr>
        <w:noBreakHyphen/>
        <w:t>2</w:t>
      </w:r>
      <w:r w:rsidRPr="00564A49">
        <w:fldChar w:fldCharType="end"/>
      </w:r>
      <w:r w:rsidR="00EA1617" w:rsidRPr="00564A49">
        <w:rPr>
          <w:rFonts w:ascii="Times New Roman" w:hAnsi="Times New Roman"/>
        </w:rPr>
        <w:t xml:space="preserve"> specifies the 4-tap filter coefficients </w:t>
      </w:r>
      <w:proofErr w:type="gramStart"/>
      <w:r w:rsidR="00EA1617" w:rsidRPr="00564A49">
        <w:rPr>
          <w:rFonts w:ascii="Times New Roman" w:hAnsi="Times New Roman"/>
        </w:rPr>
        <w:t>f</w:t>
      </w:r>
      <w:r w:rsidR="00EA1617" w:rsidRPr="00564A49">
        <w:rPr>
          <w:rFonts w:ascii="Times New Roman" w:hAnsi="Times New Roman"/>
          <w:vertAlign w:val="subscript"/>
        </w:rPr>
        <w:t>C</w:t>
      </w:r>
      <w:r w:rsidR="00EA1617" w:rsidRPr="00564A49">
        <w:rPr>
          <w:rFonts w:ascii="Times New Roman" w:hAnsi="Times New Roman"/>
        </w:rPr>
        <w:t>[</w:t>
      </w:r>
      <w:proofErr w:type="gramEnd"/>
      <w:r w:rsidR="00EA1617" w:rsidRPr="00564A49">
        <w:rPr>
          <w:rFonts w:ascii="Times New Roman" w:hAnsi="Times New Roman"/>
        </w:rPr>
        <w:t xml:space="preserve"> p, x ] with p = 0 ... 15 and x = 0 ... 3 used for the chroma resampling process. </w:t>
      </w:r>
    </w:p>
    <w:p w:rsidR="00EA1617" w:rsidRPr="00564A49" w:rsidRDefault="00EA1617" w:rsidP="00EA1617">
      <w:pPr>
        <w:pStyle w:val="Caption"/>
      </w:pPr>
      <w:bookmarkStart w:id="1854" w:name="_Ref351656607"/>
      <w:r w:rsidRPr="00564A49">
        <w:t>Table </w:t>
      </w:r>
      <w:r w:rsidR="00EB0647" w:rsidRPr="00564A49">
        <w:t>H</w:t>
      </w:r>
      <w:r w:rsidRPr="00564A49">
        <w:noBreakHyphen/>
      </w:r>
      <w:r w:rsidR="0045146C" w:rsidRPr="00564A49">
        <w:fldChar w:fldCharType="begin" w:fldLock="1"/>
      </w:r>
      <w:r w:rsidRPr="00564A49">
        <w:instrText xml:space="preserve"> SEQ Table \* ARABIC </w:instrText>
      </w:r>
      <w:r w:rsidR="0045146C" w:rsidRPr="00564A49">
        <w:fldChar w:fldCharType="separate"/>
      </w:r>
      <w:r w:rsidRPr="00564A49">
        <w:t>2</w:t>
      </w:r>
      <w:r w:rsidR="0045146C" w:rsidRPr="00564A49">
        <w:fldChar w:fldCharType="end"/>
      </w:r>
      <w:bookmarkEnd w:id="1854"/>
      <w:r w:rsidRPr="00564A49">
        <w:t xml:space="preserve"> – 16-phase chroma resampling filter </w:t>
      </w:r>
    </w:p>
    <w:tbl>
      <w:tblPr>
        <w:tblW w:w="4872" w:type="dxa"/>
        <w:jc w:val="center"/>
        <w:tblCellMar>
          <w:left w:w="0" w:type="dxa"/>
          <w:right w:w="0" w:type="dxa"/>
        </w:tblCellMar>
        <w:tblLook w:val="0000" w:firstRow="0" w:lastRow="0" w:firstColumn="0" w:lastColumn="0" w:noHBand="0" w:noVBand="0"/>
      </w:tblPr>
      <w:tblGrid>
        <w:gridCol w:w="960"/>
        <w:gridCol w:w="1032"/>
        <w:gridCol w:w="960"/>
        <w:gridCol w:w="960"/>
        <w:gridCol w:w="960"/>
      </w:tblGrid>
      <w:tr w:rsidR="00EA1617" w:rsidRPr="00564A49" w:rsidTr="004A579B">
        <w:trPr>
          <w:cantSplit/>
          <w:trHeight w:val="255"/>
          <w:jc w:val="center"/>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EA1617" w:rsidRPr="00564A49" w:rsidRDefault="00EA1617" w:rsidP="004A579B">
            <w:pPr>
              <w:keepNext/>
              <w:spacing w:before="0"/>
              <w:jc w:val="center"/>
              <w:rPr>
                <w:rFonts w:eastAsia="Arial Unicode MS"/>
                <w:sz w:val="18"/>
              </w:rPr>
            </w:pPr>
            <w:r w:rsidRPr="00564A49">
              <w:rPr>
                <w:sz w:val="18"/>
              </w:rPr>
              <w:t>phase p</w:t>
            </w:r>
          </w:p>
        </w:tc>
        <w:tc>
          <w:tcPr>
            <w:tcW w:w="3912" w:type="dxa"/>
            <w:gridSpan w:val="4"/>
            <w:tcBorders>
              <w:top w:val="single" w:sz="4" w:space="0" w:color="auto"/>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sz w:val="18"/>
              </w:rPr>
            </w:pPr>
            <w:r w:rsidRPr="00564A49">
              <w:rPr>
                <w:sz w:val="18"/>
              </w:rPr>
              <w:t>interpolation filter coefficients</w:t>
            </w:r>
          </w:p>
        </w:tc>
      </w:tr>
      <w:tr w:rsidR="00EA1617" w:rsidRPr="00564A49" w:rsidTr="004A579B">
        <w:trPr>
          <w:cantSplit/>
          <w:trHeight w:val="25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A1617" w:rsidRPr="00564A49" w:rsidRDefault="00EA1617" w:rsidP="004A579B">
            <w:pPr>
              <w:keepNext/>
              <w:spacing w:before="0"/>
              <w:rPr>
                <w:rFonts w:eastAsia="Arial Unicode MS"/>
                <w:sz w:val="18"/>
              </w:rPr>
            </w:pP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f</w:t>
            </w:r>
            <w:r w:rsidRPr="00564A49">
              <w:rPr>
                <w:sz w:val="18"/>
                <w:vertAlign w:val="subscript"/>
              </w:rPr>
              <w:t>C</w:t>
            </w:r>
            <w:r w:rsidRPr="00564A49">
              <w:rPr>
                <w:sz w:val="18"/>
              </w:rPr>
              <w:t>[ p, 0 ]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f</w:t>
            </w:r>
            <w:r w:rsidRPr="00564A49">
              <w:rPr>
                <w:sz w:val="18"/>
                <w:vertAlign w:val="subscript"/>
              </w:rPr>
              <w:t>C</w:t>
            </w:r>
            <w:r w:rsidRPr="00564A49">
              <w:rPr>
                <w:sz w:val="18"/>
              </w:rPr>
              <w:t>[ p, 1 ]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f</w:t>
            </w:r>
            <w:r w:rsidRPr="00564A49">
              <w:rPr>
                <w:sz w:val="18"/>
                <w:vertAlign w:val="subscript"/>
              </w:rPr>
              <w:t>C</w:t>
            </w:r>
            <w:r w:rsidRPr="00564A49">
              <w:rPr>
                <w:sz w:val="18"/>
              </w:rPr>
              <w:t>[ p, 2 ]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f</w:t>
            </w:r>
            <w:r w:rsidRPr="00564A49">
              <w:rPr>
                <w:sz w:val="18"/>
                <w:vertAlign w:val="subscript"/>
              </w:rPr>
              <w:t>C</w:t>
            </w:r>
            <w:r w:rsidRPr="00564A49">
              <w:rPr>
                <w:sz w:val="18"/>
              </w:rPr>
              <w:t>[ p, 3 ]</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0</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64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0</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1</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62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0</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58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10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−2</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3</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w:t>
            </w:r>
            <w:r w:rsidR="00783707"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1475CC" w:rsidP="001475CC">
            <w:pPr>
              <w:keepNext/>
              <w:spacing w:before="0"/>
              <w:jc w:val="center"/>
              <w:rPr>
                <w:rFonts w:eastAsia="Arial Unicode MS"/>
                <w:sz w:val="18"/>
              </w:rPr>
            </w:pPr>
            <w:r w:rsidRPr="00564A49">
              <w:rPr>
                <w:sz w:val="18"/>
              </w:rPr>
              <w:t>56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1475CC" w:rsidP="001475CC">
            <w:pPr>
              <w:keepNext/>
              <w:spacing w:before="0"/>
              <w:jc w:val="center"/>
              <w:rPr>
                <w:rFonts w:eastAsia="Arial Unicode MS"/>
                <w:sz w:val="18"/>
              </w:rPr>
            </w:pPr>
            <w:r w:rsidRPr="00564A49">
              <w:rPr>
                <w:sz w:val="18"/>
              </w:rPr>
              <w:t>14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1475CC" w:rsidP="001475CC">
            <w:pPr>
              <w:keepNext/>
              <w:spacing w:before="0"/>
              <w:jc w:val="center"/>
              <w:rPr>
                <w:rFonts w:eastAsia="Arial Unicode MS"/>
                <w:sz w:val="18"/>
              </w:rPr>
            </w:pPr>
            <w:r w:rsidRPr="00564A49">
              <w:rPr>
                <w:sz w:val="18"/>
              </w:rPr>
              <w:t>−2</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54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16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5</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52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6</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7</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42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30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−4</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8</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36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36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9</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30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10</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28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46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−6</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11</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38507D" w:rsidP="004A579B">
            <w:pPr>
              <w:keepNext/>
              <w:spacing w:before="0"/>
              <w:jc w:val="center"/>
              <w:rPr>
                <w:rFonts w:eastAsia="Arial Unicode MS"/>
                <w:sz w:val="18"/>
              </w:rPr>
            </w:pPr>
            <w:r w:rsidRPr="00564A49">
              <w:rPr>
                <w:sz w:val="18"/>
              </w:rPr>
              <w:t>52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−6</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12</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16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54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w:t>
            </w:r>
            <w:r w:rsidR="001475CC" w:rsidRPr="00564A49">
              <w:rPr>
                <w:sz w:val="18"/>
              </w:rPr>
              <w:t>4</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13</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14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56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−4</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14</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10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58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spacing w:before="0"/>
              <w:jc w:val="center"/>
              <w:rPr>
                <w:rFonts w:eastAsia="Arial Unicode MS"/>
                <w:sz w:val="18"/>
              </w:rPr>
            </w:pPr>
            <w:r w:rsidRPr="00564A49">
              <w:rPr>
                <w:sz w:val="18"/>
              </w:rPr>
              <w:t>15</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spacing w:before="0"/>
              <w:jc w:val="center"/>
              <w:rPr>
                <w:rFonts w:eastAsia="Arial Unicode MS"/>
                <w:sz w:val="18"/>
              </w:rPr>
            </w:pPr>
            <w:r w:rsidRPr="00564A49">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spacing w:before="0"/>
              <w:jc w:val="center"/>
              <w:rPr>
                <w:rFonts w:eastAsia="Arial Unicode MS"/>
                <w:sz w:val="18"/>
              </w:rPr>
            </w:pPr>
            <w:r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spacing w:before="0"/>
              <w:jc w:val="center"/>
              <w:rPr>
                <w:rFonts w:eastAsia="Arial Unicode MS"/>
                <w:sz w:val="18"/>
              </w:rPr>
            </w:pPr>
            <w:r w:rsidRPr="00564A49">
              <w:rPr>
                <w:sz w:val="18"/>
              </w:rPr>
              <w:t>62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spacing w:before="0"/>
              <w:jc w:val="center"/>
              <w:rPr>
                <w:rFonts w:eastAsia="Arial Unicode MS"/>
                <w:sz w:val="18"/>
              </w:rPr>
            </w:pPr>
            <w:r w:rsidRPr="00564A49">
              <w:rPr>
                <w:sz w:val="18"/>
              </w:rPr>
              <w:t>−2</w:t>
            </w:r>
          </w:p>
        </w:tc>
      </w:tr>
    </w:tbl>
    <w:p w:rsidR="00EA1617" w:rsidRPr="00564A49" w:rsidRDefault="00EA1617" w:rsidP="00EA1617">
      <w:pPr>
        <w:rPr>
          <w:noProof/>
          <w:lang w:eastAsia="ko-KR"/>
        </w:rPr>
      </w:pPr>
      <w:r w:rsidRPr="00564A49">
        <w:rPr>
          <w:noProof/>
        </w:rPr>
        <w:t xml:space="preserve">The value of the </w:t>
      </w:r>
      <w:r w:rsidRPr="00564A49">
        <w:rPr>
          <w:noProof/>
          <w:lang w:eastAsia="ko-KR"/>
        </w:rPr>
        <w:t xml:space="preserve">interpolated chroma sample value </w:t>
      </w:r>
      <w:r w:rsidRPr="00564A49">
        <w:rPr>
          <w:noProof/>
        </w:rPr>
        <w:t xml:space="preserve">intChromaSample </w:t>
      </w:r>
      <w:r w:rsidRPr="00564A49">
        <w:rPr>
          <w:noProof/>
          <w:lang w:eastAsia="ko-KR"/>
        </w:rPr>
        <w:t xml:space="preserve">is derived by applying </w:t>
      </w:r>
      <w:r w:rsidRPr="00564A49">
        <w:rPr>
          <w:noProof/>
        </w:rPr>
        <w:t>the following ordered steps:</w:t>
      </w:r>
    </w:p>
    <w:p w:rsidR="00EA1617" w:rsidRPr="00564A49" w:rsidRDefault="00EA1617" w:rsidP="008557C3">
      <w:pPr>
        <w:numPr>
          <w:ilvl w:val="0"/>
          <w:numId w:val="35"/>
        </w:numPr>
        <w:tabs>
          <w:tab w:val="clear" w:pos="794"/>
          <w:tab w:val="clear" w:pos="1191"/>
          <w:tab w:val="clear" w:pos="1588"/>
          <w:tab w:val="clear" w:pos="1985"/>
        </w:tabs>
      </w:pPr>
      <w:r w:rsidRPr="00564A49">
        <w:t xml:space="preserve">The derivation process for reference layer sample location in resampling as specified in subclause </w:t>
      </w:r>
      <w:r w:rsidR="003867AF" w:rsidRPr="00564A49">
        <w:fldChar w:fldCharType="begin" w:fldLock="1"/>
      </w:r>
      <w:r w:rsidR="003867AF" w:rsidRPr="00564A49">
        <w:instrText xml:space="preserve"> REF _Ref364437331 \r \h  \* MERGEFORMAT </w:instrText>
      </w:r>
      <w:r w:rsidR="003867AF" w:rsidRPr="00564A49">
        <w:fldChar w:fldCharType="separate"/>
      </w:r>
      <w:r w:rsidR="004C44E5" w:rsidRPr="00564A49">
        <w:t>H.6.2</w:t>
      </w:r>
      <w:r w:rsidR="003867AF" w:rsidRPr="00564A49">
        <w:fldChar w:fldCharType="end"/>
      </w:r>
      <w:r w:rsidR="0045146C" w:rsidRPr="00564A49">
        <w:fldChar w:fldCharType="begin" w:fldLock="1"/>
      </w:r>
      <w:r w:rsidR="00AB6740" w:rsidRPr="00564A49">
        <w:instrText xml:space="preserve"> REF _Ref347130519 \r \h  \* MERGEFORMAT </w:instrText>
      </w:r>
      <w:r w:rsidR="0045146C" w:rsidRPr="00564A49">
        <w:fldChar w:fldCharType="end"/>
      </w:r>
      <w:r w:rsidRPr="00564A49">
        <w:t xml:space="preserve"> is invoked with </w:t>
      </w:r>
      <w:r w:rsidRPr="00564A49">
        <w:rPr>
          <w:noProof/>
        </w:rPr>
        <w:t>cIdx</w:t>
      </w:r>
      <w:r w:rsidRPr="00564A49">
        <w:t xml:space="preserve"> and chroma sample location (</w:t>
      </w:r>
      <w:r w:rsidRPr="00564A49">
        <w:rPr>
          <w:noProof/>
          <w:lang w:eastAsia="ko-KR"/>
        </w:rPr>
        <w:t> xP</w:t>
      </w:r>
      <w:r w:rsidRPr="00564A49">
        <w:rPr>
          <w:noProof/>
          <w:vertAlign w:val="subscript"/>
          <w:lang w:eastAsia="ko-KR"/>
        </w:rPr>
        <w:t>C</w:t>
      </w:r>
      <w:r w:rsidRPr="00564A49">
        <w:rPr>
          <w:noProof/>
          <w:lang w:eastAsia="ko-KR"/>
        </w:rPr>
        <w:t>, yP</w:t>
      </w:r>
      <w:r w:rsidRPr="00564A49">
        <w:rPr>
          <w:noProof/>
          <w:vertAlign w:val="subscript"/>
          <w:lang w:eastAsia="ko-KR"/>
        </w:rPr>
        <w:t>C</w:t>
      </w:r>
      <w:r w:rsidRPr="00564A49">
        <w:rPr>
          <w:noProof/>
          <w:lang w:eastAsia="ko-KR"/>
        </w:rPr>
        <w:t> </w:t>
      </w:r>
      <w:r w:rsidRPr="00564A49">
        <w:t xml:space="preserve">) given as the inputs and </w:t>
      </w:r>
      <w:r w:rsidR="009524CA" w:rsidRPr="00564A49">
        <w:t xml:space="preserve">chroma sample location </w:t>
      </w:r>
      <w:r w:rsidRPr="00564A49">
        <w:t xml:space="preserve">( xRef16, yRef16 ) in units of 1/16-th </w:t>
      </w:r>
      <w:r w:rsidR="009524CA" w:rsidRPr="00564A49">
        <w:t xml:space="preserve">chroma </w:t>
      </w:r>
      <w:r w:rsidRPr="00564A49">
        <w:t>sample as output. </w:t>
      </w:r>
    </w:p>
    <w:p w:rsidR="00EA1617" w:rsidRPr="00564A49" w:rsidRDefault="00EA1617" w:rsidP="008557C3">
      <w:pPr>
        <w:numPr>
          <w:ilvl w:val="0"/>
          <w:numId w:val="35"/>
        </w:numPr>
        <w:tabs>
          <w:tab w:val="clear" w:pos="794"/>
          <w:tab w:val="clear" w:pos="1191"/>
          <w:tab w:val="clear" w:pos="1588"/>
          <w:tab w:val="clear" w:pos="1985"/>
        </w:tabs>
      </w:pPr>
      <w:r w:rsidRPr="00564A49">
        <w:t xml:space="preserve">The variables xRef and xPhase are derived </w:t>
      </w:r>
      <w:r w:rsidR="009A352C" w:rsidRPr="00564A49">
        <w:t>as follows:</w:t>
      </w:r>
    </w:p>
    <w:p w:rsidR="00EA1617" w:rsidRPr="00564A49" w:rsidRDefault="00EA1617" w:rsidP="00EA1617">
      <w:pPr>
        <w:pStyle w:val="AVCEquationlevel1CharCharCharChar"/>
        <w:spacing w:before="120" w:after="120"/>
        <w:ind w:left="1191"/>
        <w:rPr>
          <w:rFonts w:ascii="Times New Roman" w:hAnsi="Times New Roman"/>
          <w:sz w:val="20"/>
          <w:szCs w:val="20"/>
        </w:rPr>
      </w:pPr>
      <w:r w:rsidRPr="00564A49">
        <w:rPr>
          <w:rFonts w:ascii="Times New Roman" w:hAnsi="Times New Roman"/>
          <w:sz w:val="20"/>
          <w:szCs w:val="20"/>
        </w:rPr>
        <w:t>xRef     = ( xRef16 &gt;&gt; 4 )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noProof/>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37</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xPhase = ( xRef16 )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16</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38</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rsidR="00EA1617" w:rsidRPr="00564A49" w:rsidRDefault="00EA1617" w:rsidP="008557C3">
      <w:pPr>
        <w:numPr>
          <w:ilvl w:val="0"/>
          <w:numId w:val="35"/>
        </w:numPr>
        <w:tabs>
          <w:tab w:val="clear" w:pos="794"/>
          <w:tab w:val="clear" w:pos="1191"/>
          <w:tab w:val="clear" w:pos="1588"/>
          <w:tab w:val="clear" w:pos="1985"/>
        </w:tabs>
      </w:pPr>
      <w:r w:rsidRPr="00564A49">
        <w:lastRenderedPageBreak/>
        <w:t xml:space="preserve">The variables yRef and yPhase are derived </w:t>
      </w:r>
      <w:r w:rsidR="009A352C" w:rsidRPr="00564A49">
        <w:t>as follows:</w:t>
      </w:r>
    </w:p>
    <w:p w:rsidR="00EA1617" w:rsidRPr="00564A49" w:rsidRDefault="00EA1617" w:rsidP="00EA1617">
      <w:pPr>
        <w:pStyle w:val="AVCEquationlevel1CharCharCharChar"/>
        <w:spacing w:before="120" w:after="120"/>
        <w:ind w:left="1191"/>
        <w:rPr>
          <w:rFonts w:ascii="Times New Roman" w:hAnsi="Times New Roman"/>
          <w:noProof/>
          <w:sz w:val="20"/>
          <w:szCs w:val="20"/>
          <w:lang w:eastAsia="ko-KR"/>
        </w:rPr>
      </w:pPr>
      <w:r w:rsidRPr="00564A49">
        <w:rPr>
          <w:rFonts w:ascii="Times New Roman" w:hAnsi="Times New Roman"/>
          <w:sz w:val="20"/>
          <w:szCs w:val="20"/>
        </w:rPr>
        <w:t>yRef     = ( yRef16 &gt;&gt; 4 )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noProof/>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39</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yPhase = ( yRef16 ) % 16</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40</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rsidR="00CE1BE4" w:rsidRPr="00564A49" w:rsidRDefault="00CE1BE4" w:rsidP="008557C3">
      <w:pPr>
        <w:numPr>
          <w:ilvl w:val="0"/>
          <w:numId w:val="35"/>
        </w:numPr>
        <w:tabs>
          <w:tab w:val="clear" w:pos="794"/>
          <w:tab w:val="clear" w:pos="1191"/>
          <w:tab w:val="clear" w:pos="1588"/>
          <w:tab w:val="clear" w:pos="1985"/>
        </w:tabs>
      </w:pPr>
      <w:r w:rsidRPr="00564A49">
        <w:rPr>
          <w:noProof/>
          <w:lang w:eastAsia="ko-KR"/>
        </w:rPr>
        <w:t>The variables shift1, shift2 and offset are derived as follows:</w:t>
      </w:r>
    </w:p>
    <w:p w:rsidR="00CE1BE4" w:rsidRPr="00564A49" w:rsidRDefault="002F2BE9" w:rsidP="002F2BE9">
      <w:pPr>
        <w:pStyle w:val="AVCEquationlevel1CharCharCharChar"/>
        <w:spacing w:before="120" w:after="120"/>
        <w:ind w:left="1191"/>
        <w:rPr>
          <w:rFonts w:ascii="Times New Roman" w:hAnsi="Times New Roman"/>
          <w:noProof/>
          <w:sz w:val="20"/>
          <w:szCs w:val="20"/>
          <w:lang w:eastAsia="ko-KR"/>
        </w:rPr>
      </w:pPr>
      <w:r w:rsidRPr="00564A49">
        <w:rPr>
          <w:rFonts w:ascii="Times New Roman" w:hAnsi="Times New Roman"/>
          <w:sz w:val="20"/>
          <w:szCs w:val="20"/>
        </w:rPr>
        <w:t xml:space="preserve">shift1 = </w:t>
      </w:r>
      <w:r w:rsidR="00175590" w:rsidRPr="00564A49">
        <w:rPr>
          <w:rFonts w:ascii="Times New Roman" w:hAnsi="Times New Roman"/>
          <w:sz w:val="20"/>
          <w:szCs w:val="20"/>
        </w:rPr>
        <w:t>RefLayer</w:t>
      </w:r>
      <w:r w:rsidRPr="00564A49">
        <w:rPr>
          <w:rFonts w:ascii="Times New Roman" w:hAnsi="Times New Roman"/>
          <w:sz w:val="20"/>
          <w:szCs w:val="20"/>
        </w:rPr>
        <w:t>BitDepth</w:t>
      </w:r>
      <w:r w:rsidRPr="00564A49">
        <w:rPr>
          <w:rFonts w:ascii="Times New Roman" w:hAnsi="Times New Roman"/>
          <w:sz w:val="20"/>
          <w:szCs w:val="20"/>
          <w:vertAlign w:val="subscript"/>
        </w:rPr>
        <w:t>C</w:t>
      </w:r>
      <w:r w:rsidRPr="00564A49">
        <w:rPr>
          <w:rFonts w:ascii="Times New Roman" w:hAnsi="Times New Roman"/>
          <w:sz w:val="20"/>
          <w:szCs w:val="20"/>
        </w:rPr>
        <w:t> </w:t>
      </w:r>
      <w:r w:rsidR="005773D9" w:rsidRPr="00564A49">
        <w:rPr>
          <w:noProof/>
          <w:sz w:val="20"/>
          <w:szCs w:val="20"/>
        </w:rPr>
        <w:t>−</w:t>
      </w:r>
      <w:r w:rsidRPr="00564A49">
        <w:rPr>
          <w:rFonts w:ascii="Times New Roman" w:hAnsi="Times New Roman"/>
          <w:sz w:val="20"/>
          <w:szCs w:val="20"/>
        </w:rPr>
        <w:t> 8</w:t>
      </w:r>
      <w:r w:rsidRPr="00564A49">
        <w:rPr>
          <w:rFonts w:ascii="Times New Roman" w:hAnsi="Times New Roman"/>
          <w:sz w:val="20"/>
          <w:szCs w:val="20"/>
        </w:rPr>
        <w:tab/>
      </w:r>
      <w:r w:rsidRPr="00564A49">
        <w:rPr>
          <w:rFonts w:ascii="Times New Roman" w:hAnsi="Times New Roman"/>
          <w:noProof/>
          <w:sz w:val="20"/>
          <w:szCs w:val="20"/>
          <w:lang w:eastAsia="ko-KR"/>
        </w:rPr>
        <w:t>(</w:t>
      </w:r>
      <w:r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noProof/>
        </w:rPr>
        <w:fldChar w:fldCharType="begin" w:fldLock="1"/>
      </w:r>
      <w:r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41</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shift2 = 20 </w:t>
      </w:r>
      <w:r w:rsidR="005773D9" w:rsidRPr="00564A49">
        <w:rPr>
          <w:noProof/>
          <w:sz w:val="20"/>
          <w:szCs w:val="20"/>
        </w:rPr>
        <w:t>−</w:t>
      </w:r>
      <w:r w:rsidRPr="00564A49">
        <w:rPr>
          <w:rFonts w:ascii="Times New Roman" w:hAnsi="Times New Roman"/>
          <w:sz w:val="20"/>
          <w:szCs w:val="20"/>
        </w:rPr>
        <w:t> BitDepth</w:t>
      </w:r>
      <w:r w:rsidRPr="00564A49">
        <w:rPr>
          <w:rFonts w:ascii="Times New Roman" w:hAnsi="Times New Roman"/>
          <w:sz w:val="20"/>
          <w:szCs w:val="20"/>
          <w:vertAlign w:val="subscript"/>
        </w:rPr>
        <w:t>C</w:t>
      </w:r>
      <w:r w:rsidRPr="00564A49">
        <w:rPr>
          <w:rFonts w:ascii="Times New Roman" w:hAnsi="Times New Roman"/>
          <w:sz w:val="20"/>
          <w:szCs w:val="20"/>
        </w:rPr>
        <w:tab/>
      </w:r>
      <w:r w:rsidRPr="00564A49">
        <w:rPr>
          <w:rFonts w:ascii="Times New Roman" w:hAnsi="Times New Roman"/>
          <w:noProof/>
          <w:sz w:val="20"/>
          <w:szCs w:val="20"/>
          <w:lang w:eastAsia="ko-KR"/>
        </w:rPr>
        <w:t>(</w:t>
      </w:r>
      <w:r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noProof/>
        </w:rPr>
        <w:fldChar w:fldCharType="begin" w:fldLock="1"/>
      </w:r>
      <w:r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42</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offset =1 &lt;&lt; ( shift2 </w:t>
      </w:r>
      <w:r w:rsidR="005773D9" w:rsidRPr="00564A49">
        <w:rPr>
          <w:noProof/>
          <w:sz w:val="20"/>
          <w:szCs w:val="20"/>
        </w:rPr>
        <w:t>−</w:t>
      </w:r>
      <w:r w:rsidRPr="00564A49">
        <w:rPr>
          <w:rFonts w:ascii="Times New Roman" w:hAnsi="Times New Roman"/>
          <w:sz w:val="20"/>
          <w:szCs w:val="20"/>
        </w:rPr>
        <w:t> 1)</w:t>
      </w:r>
      <w:r w:rsidRPr="00564A49">
        <w:rPr>
          <w:rFonts w:ascii="Times New Roman" w:hAnsi="Times New Roman"/>
          <w:sz w:val="20"/>
          <w:szCs w:val="20"/>
        </w:rPr>
        <w:tab/>
      </w:r>
      <w:r w:rsidRPr="00564A49">
        <w:rPr>
          <w:rFonts w:ascii="Times New Roman" w:hAnsi="Times New Roman"/>
          <w:noProof/>
          <w:sz w:val="20"/>
          <w:szCs w:val="20"/>
          <w:lang w:eastAsia="ko-KR"/>
        </w:rPr>
        <w:t>(</w:t>
      </w:r>
      <w:r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43</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rsidR="00EA1617" w:rsidRPr="00564A49" w:rsidRDefault="00EA1617" w:rsidP="008557C3">
      <w:pPr>
        <w:numPr>
          <w:ilvl w:val="0"/>
          <w:numId w:val="35"/>
        </w:numPr>
        <w:tabs>
          <w:tab w:val="clear" w:pos="794"/>
          <w:tab w:val="clear" w:pos="1191"/>
          <w:tab w:val="clear" w:pos="1588"/>
          <w:tab w:val="clear" w:pos="1985"/>
        </w:tabs>
      </w:pPr>
      <w:r w:rsidRPr="00564A49">
        <w:t>The sample value tempArray[ n ] with n = 0 </w:t>
      </w:r>
      <w:r w:rsidR="002F2BE9" w:rsidRPr="00564A49">
        <w:t>…</w:t>
      </w:r>
      <w:r w:rsidRPr="00564A49">
        <w:t> 3, is derived as follows</w:t>
      </w:r>
      <w:r w:rsidR="009F6816" w:rsidRPr="00564A49">
        <w:t>:</w:t>
      </w:r>
    </w:p>
    <w:p w:rsidR="00EA1617" w:rsidRPr="00564A49" w:rsidRDefault="00EA1617" w:rsidP="00EA1617">
      <w:pPr>
        <w:pStyle w:val="AVCEquationlevel1CharCharCharChar"/>
        <w:spacing w:before="120" w:after="120"/>
        <w:rPr>
          <w:rFonts w:ascii="Times New Roman" w:hAnsi="Times New Roman"/>
          <w:noProof/>
          <w:sz w:val="20"/>
          <w:szCs w:val="20"/>
          <w:lang w:eastAsia="ko-KR"/>
        </w:rPr>
      </w:pPr>
      <w:r w:rsidRPr="00564A49">
        <w:rPr>
          <w:rFonts w:ascii="Times New Roman" w:hAnsi="Times New Roman"/>
          <w:sz w:val="20"/>
          <w:szCs w:val="20"/>
        </w:rPr>
        <w:t xml:space="preserve">yPosRL = </w:t>
      </w:r>
      <w:r w:rsidRPr="00564A49">
        <w:rPr>
          <w:rFonts w:ascii="Times New Roman" w:hAnsi="Times New Roman"/>
          <w:noProof/>
          <w:sz w:val="20"/>
          <w:szCs w:val="20"/>
          <w:lang w:eastAsia="ko-KR"/>
        </w:rPr>
        <w:t>Clip3(</w:t>
      </w:r>
      <w:r w:rsidRPr="00564A49">
        <w:rPr>
          <w:rFonts w:ascii="Times New Roman" w:hAnsi="Times New Roman"/>
          <w:sz w:val="20"/>
          <w:szCs w:val="20"/>
        </w:rPr>
        <w:t> </w:t>
      </w:r>
      <w:r w:rsidRPr="00564A49">
        <w:rPr>
          <w:rFonts w:ascii="Times New Roman" w:hAnsi="Times New Roman"/>
          <w:noProof/>
          <w:sz w:val="20"/>
          <w:szCs w:val="20"/>
          <w:lang w:eastAsia="ko-KR"/>
        </w:rPr>
        <w:t>0</w:t>
      </w:r>
      <w:r w:rsidRPr="00564A49">
        <w:rPr>
          <w:rFonts w:ascii="Times New Roman" w:hAnsi="Times New Roman"/>
          <w:sz w:val="20"/>
          <w:szCs w:val="20"/>
        </w:rPr>
        <w:t> </w:t>
      </w:r>
      <w:r w:rsidRPr="00564A49">
        <w:rPr>
          <w:rFonts w:ascii="Times New Roman" w:hAnsi="Times New Roman"/>
          <w:noProof/>
          <w:sz w:val="20"/>
          <w:szCs w:val="20"/>
          <w:lang w:eastAsia="ko-KR"/>
        </w:rPr>
        <w:t>,</w:t>
      </w:r>
      <w:r w:rsidRPr="00564A49">
        <w:rPr>
          <w:rFonts w:ascii="Times New Roman" w:hAnsi="Times New Roman"/>
          <w:sz w:val="20"/>
          <w:szCs w:val="20"/>
        </w:rPr>
        <w:t> </w:t>
      </w:r>
      <w:r w:rsidRPr="00564A49">
        <w:rPr>
          <w:rFonts w:ascii="Times New Roman" w:hAnsi="Times New Roman"/>
          <w:noProof/>
          <w:sz w:val="20"/>
          <w:szCs w:val="20"/>
          <w:lang w:eastAsia="ko-KR"/>
        </w:rPr>
        <w:t>RefLayerPicHeightInSamplesC</w:t>
      </w:r>
      <w:r w:rsidRPr="00564A49">
        <w:rPr>
          <w:rFonts w:ascii="Times New Roman" w:hAnsi="Times New Roman"/>
          <w:sz w:val="20"/>
          <w:szCs w:val="20"/>
        </w:rPr>
        <w:t> </w:t>
      </w:r>
      <w:r w:rsidR="005773D9" w:rsidRPr="00564A49">
        <w:rPr>
          <w:noProof/>
          <w:sz w:val="20"/>
          <w:szCs w:val="20"/>
        </w:rPr>
        <w:t>−</w:t>
      </w:r>
      <w:r w:rsidRPr="00564A49">
        <w:rPr>
          <w:rFonts w:ascii="Times New Roman" w:hAnsi="Times New Roman"/>
          <w:sz w:val="20"/>
          <w:szCs w:val="20"/>
        </w:rPr>
        <w:t> 1, yRef + n </w:t>
      </w:r>
      <w:r w:rsidR="005773D9" w:rsidRPr="00564A49">
        <w:rPr>
          <w:noProof/>
          <w:sz w:val="20"/>
          <w:szCs w:val="20"/>
        </w:rPr>
        <w:t>−</w:t>
      </w:r>
      <w:r w:rsidRPr="00564A49">
        <w:rPr>
          <w:rFonts w:ascii="Times New Roman" w:hAnsi="Times New Roman"/>
          <w:sz w:val="20"/>
          <w:szCs w:val="20"/>
        </w:rPr>
        <w:t> 1 )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noProof/>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44</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noProof/>
          <w:sz w:val="20"/>
          <w:szCs w:val="20"/>
          <w:lang w:eastAsia="ko-KR"/>
        </w:rPr>
        <w:t>refWC</w:t>
      </w:r>
      <w:r w:rsidRPr="00564A49">
        <w:rPr>
          <w:rFonts w:ascii="Times New Roman" w:eastAsia="SimSun" w:hAnsi="Times New Roman"/>
          <w:noProof/>
          <w:sz w:val="20"/>
          <w:szCs w:val="20"/>
          <w:lang w:val="en-US" w:eastAsia="zh-CN"/>
        </w:rPr>
        <w:t>  </w:t>
      </w:r>
      <w:r w:rsidRPr="00564A49">
        <w:rPr>
          <w:rFonts w:ascii="Times New Roman" w:hAnsi="Times New Roman"/>
          <w:noProof/>
          <w:sz w:val="20"/>
          <w:szCs w:val="20"/>
          <w:lang w:eastAsia="ko-KR"/>
        </w:rPr>
        <w:t xml:space="preserve"> = RefLayerPicWidthInSamplesC</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45</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rsidR="00EA1617" w:rsidRPr="00564A49" w:rsidRDefault="00EA1617" w:rsidP="00EA1617">
      <w:pPr>
        <w:pStyle w:val="AVCEquationlevel1CharCharCharChar"/>
        <w:tabs>
          <w:tab w:val="clear" w:pos="1588"/>
          <w:tab w:val="left" w:pos="2160"/>
        </w:tabs>
        <w:spacing w:before="120" w:after="120"/>
        <w:rPr>
          <w:rFonts w:ascii="Times New Roman" w:hAnsi="Times New Roman"/>
          <w:sz w:val="20"/>
          <w:szCs w:val="20"/>
        </w:rPr>
      </w:pPr>
      <w:r w:rsidRPr="00564A49">
        <w:rPr>
          <w:rFonts w:ascii="Times New Roman" w:hAnsi="Times New Roman"/>
          <w:sz w:val="20"/>
          <w:szCs w:val="20"/>
        </w:rPr>
        <w:t>tempArray[</w:t>
      </w:r>
      <w:r w:rsidR="009549C1" w:rsidRPr="00564A49">
        <w:rPr>
          <w:rFonts w:ascii="Times New Roman" w:hAnsi="Times New Roman"/>
          <w:sz w:val="20"/>
          <w:szCs w:val="20"/>
        </w:rPr>
        <w:t> </w:t>
      </w:r>
      <w:r w:rsidRPr="00564A49">
        <w:rPr>
          <w:rFonts w:ascii="Times New Roman" w:hAnsi="Times New Roman"/>
          <w:sz w:val="20"/>
          <w:szCs w:val="20"/>
        </w:rPr>
        <w:t>n</w:t>
      </w:r>
      <w:r w:rsidR="009549C1" w:rsidRPr="00564A49">
        <w:rPr>
          <w:rFonts w:ascii="Times New Roman" w:hAnsi="Times New Roman"/>
          <w:sz w:val="20"/>
          <w:szCs w:val="20"/>
        </w:rPr>
        <w:t> </w:t>
      </w:r>
      <w:r w:rsidRPr="00564A49">
        <w:rPr>
          <w:rFonts w:ascii="Times New Roman" w:hAnsi="Times New Roman"/>
          <w:sz w:val="20"/>
          <w:szCs w:val="20"/>
        </w:rPr>
        <w:t>] = </w:t>
      </w:r>
      <w:r w:rsidR="002F2BE9" w:rsidRPr="00564A49">
        <w:rPr>
          <w:rFonts w:ascii="Times New Roman" w:hAnsi="Times New Roman"/>
          <w:sz w:val="20"/>
          <w:szCs w:val="20"/>
        </w:rPr>
        <w:t>( </w:t>
      </w:r>
      <w:r w:rsidRPr="00564A49">
        <w:rPr>
          <w:rFonts w:ascii="Times New Roman" w:hAnsi="Times New Roman"/>
          <w:sz w:val="20"/>
          <w:szCs w:val="20"/>
        </w:rPr>
        <w:t>f</w:t>
      </w:r>
      <w:r w:rsidRPr="00564A49">
        <w:rPr>
          <w:rFonts w:ascii="Times New Roman" w:hAnsi="Times New Roman"/>
          <w:sz w:val="20"/>
          <w:szCs w:val="20"/>
          <w:vertAlign w:val="subscript"/>
        </w:rPr>
        <w:t>C</w:t>
      </w:r>
      <w:r w:rsidRPr="00564A49">
        <w:rPr>
          <w:rFonts w:ascii="Times New Roman" w:hAnsi="Times New Roman"/>
          <w:sz w:val="20"/>
          <w:szCs w:val="20"/>
        </w:rPr>
        <w:t>[ xPhase, 0 ] * </w:t>
      </w:r>
      <w:r w:rsidRPr="00564A49">
        <w:rPr>
          <w:rFonts w:ascii="Times New Roman" w:hAnsi="Times New Roman"/>
          <w:noProof/>
          <w:sz w:val="20"/>
          <w:szCs w:val="20"/>
          <w:lang w:eastAsia="ko-KR"/>
        </w:rPr>
        <w:t>rlPicSample</w:t>
      </w:r>
      <w:r w:rsidRPr="00564A49">
        <w:rPr>
          <w:rFonts w:ascii="Times New Roman" w:hAnsi="Times New Roman"/>
          <w:noProof/>
          <w:sz w:val="20"/>
          <w:szCs w:val="20"/>
          <w:vertAlign w:val="subscript"/>
          <w:lang w:eastAsia="ko-KR"/>
        </w:rPr>
        <w:t>C</w:t>
      </w:r>
      <w:r w:rsidRPr="00564A49">
        <w:rPr>
          <w:rFonts w:ascii="Times New Roman" w:hAnsi="Times New Roman"/>
          <w:sz w:val="20"/>
          <w:szCs w:val="20"/>
        </w:rPr>
        <w:t>[ </w:t>
      </w:r>
      <w:r w:rsidRPr="00564A49">
        <w:rPr>
          <w:rFonts w:ascii="Times New Roman" w:hAnsi="Times New Roman"/>
          <w:noProof/>
          <w:sz w:val="20"/>
          <w:szCs w:val="20"/>
          <w:lang w:eastAsia="ko-KR"/>
        </w:rPr>
        <w:t>Clip3(</w:t>
      </w:r>
      <w:r w:rsidR="009549C1" w:rsidRPr="00564A49">
        <w:rPr>
          <w:rFonts w:ascii="Times New Roman" w:hAnsi="Times New Roman"/>
          <w:noProof/>
          <w:sz w:val="20"/>
          <w:szCs w:val="20"/>
          <w:lang w:eastAsia="ko-KR"/>
        </w:rPr>
        <w:t> </w:t>
      </w:r>
      <w:r w:rsidRPr="00564A49">
        <w:rPr>
          <w:rFonts w:ascii="Times New Roman" w:hAnsi="Times New Roman"/>
          <w:noProof/>
          <w:sz w:val="20"/>
          <w:szCs w:val="20"/>
          <w:lang w:eastAsia="ko-KR"/>
        </w:rPr>
        <w:t>0, refWC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 yPosRL ] +</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C</w:t>
      </w:r>
      <w:r w:rsidRPr="00564A49">
        <w:rPr>
          <w:rFonts w:ascii="Times New Roman" w:hAnsi="Times New Roman"/>
          <w:sz w:val="20"/>
          <w:szCs w:val="20"/>
        </w:rPr>
        <w:t>[ xPhase, 1 ] * </w:t>
      </w:r>
      <w:r w:rsidRPr="00564A49">
        <w:rPr>
          <w:rFonts w:ascii="Times New Roman" w:hAnsi="Times New Roman"/>
          <w:noProof/>
          <w:sz w:val="20"/>
          <w:szCs w:val="20"/>
          <w:lang w:eastAsia="ko-KR"/>
        </w:rPr>
        <w:t>rlPicSample</w:t>
      </w:r>
      <w:r w:rsidRPr="00564A49">
        <w:rPr>
          <w:rFonts w:ascii="Times New Roman" w:hAnsi="Times New Roman"/>
          <w:noProof/>
          <w:sz w:val="20"/>
          <w:szCs w:val="20"/>
          <w:vertAlign w:val="subscript"/>
          <w:lang w:eastAsia="ko-KR"/>
        </w:rPr>
        <w:t>C</w:t>
      </w:r>
      <w:r w:rsidRPr="00564A49">
        <w:rPr>
          <w:rFonts w:ascii="Times New Roman" w:hAnsi="Times New Roman"/>
          <w:sz w:val="20"/>
          <w:szCs w:val="20"/>
        </w:rPr>
        <w:t>[ </w:t>
      </w:r>
      <w:r w:rsidRPr="00564A49">
        <w:rPr>
          <w:rFonts w:ascii="Times New Roman" w:hAnsi="Times New Roman"/>
          <w:noProof/>
          <w:sz w:val="20"/>
          <w:szCs w:val="20"/>
          <w:lang w:eastAsia="ko-KR"/>
        </w:rPr>
        <w:t>Clip3(</w:t>
      </w:r>
      <w:r w:rsidR="009549C1" w:rsidRPr="00564A49">
        <w:rPr>
          <w:rFonts w:ascii="Times New Roman" w:hAnsi="Times New Roman"/>
          <w:sz w:val="20"/>
          <w:szCs w:val="20"/>
        </w:rPr>
        <w:t> </w:t>
      </w:r>
      <w:r w:rsidRPr="00564A49">
        <w:rPr>
          <w:rFonts w:ascii="Times New Roman" w:hAnsi="Times New Roman"/>
          <w:noProof/>
          <w:sz w:val="20"/>
          <w:szCs w:val="20"/>
          <w:lang w:eastAsia="ko-KR"/>
        </w:rPr>
        <w:t>0, refWC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Pr="00564A49">
        <w:rPr>
          <w:rFonts w:ascii="Times New Roman" w:hAnsi="Times New Roman"/>
          <w:noProof/>
          <w:sz w:val="20"/>
          <w:szCs w:val="20"/>
          <w:lang w:eastAsia="ko-KR"/>
        </w:rPr>
        <w:t>     </w:t>
      </w:r>
      <w:r w:rsidR="009549C1" w:rsidRPr="00564A49">
        <w:rPr>
          <w:rFonts w:ascii="Times New Roman" w:hAnsi="Times New Roman"/>
          <w:noProof/>
          <w:sz w:val="20"/>
          <w:szCs w:val="20"/>
          <w:lang w:eastAsia="ko-KR"/>
        </w:rPr>
        <w:t> </w:t>
      </w:r>
      <w:r w:rsidRPr="00564A49">
        <w:rPr>
          <w:rFonts w:ascii="Times New Roman" w:hAnsi="Times New Roman"/>
          <w:sz w:val="20"/>
          <w:szCs w:val="20"/>
        </w:rPr>
        <w:t>), yPosRL ] +</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C</w:t>
      </w:r>
      <w:r w:rsidRPr="00564A49">
        <w:rPr>
          <w:rFonts w:ascii="Times New Roman" w:hAnsi="Times New Roman"/>
          <w:sz w:val="20"/>
          <w:szCs w:val="20"/>
        </w:rPr>
        <w:t>[ xPhase, 2 ] * </w:t>
      </w:r>
      <w:r w:rsidRPr="00564A49">
        <w:rPr>
          <w:rFonts w:ascii="Times New Roman" w:hAnsi="Times New Roman"/>
          <w:noProof/>
          <w:sz w:val="20"/>
          <w:szCs w:val="20"/>
          <w:lang w:eastAsia="ko-KR"/>
        </w:rPr>
        <w:t>rlPicSample</w:t>
      </w:r>
      <w:r w:rsidRPr="00564A49">
        <w:rPr>
          <w:rFonts w:ascii="Times New Roman" w:hAnsi="Times New Roman"/>
          <w:noProof/>
          <w:sz w:val="20"/>
          <w:szCs w:val="20"/>
          <w:vertAlign w:val="subscript"/>
          <w:lang w:eastAsia="ko-KR"/>
        </w:rPr>
        <w:t>C</w:t>
      </w:r>
      <w:r w:rsidRPr="00564A49">
        <w:rPr>
          <w:rFonts w:ascii="Times New Roman" w:hAnsi="Times New Roman"/>
          <w:sz w:val="20"/>
          <w:szCs w:val="20"/>
        </w:rPr>
        <w:t>[ </w:t>
      </w:r>
      <w:r w:rsidRPr="00564A49">
        <w:rPr>
          <w:rFonts w:ascii="Times New Roman" w:hAnsi="Times New Roman"/>
          <w:noProof/>
          <w:sz w:val="20"/>
          <w:szCs w:val="20"/>
          <w:lang w:eastAsia="ko-KR"/>
        </w:rPr>
        <w:t>Clip3(</w:t>
      </w:r>
      <w:r w:rsidR="009549C1" w:rsidRPr="00564A49">
        <w:rPr>
          <w:rFonts w:ascii="Times New Roman" w:hAnsi="Times New Roman"/>
          <w:noProof/>
          <w:sz w:val="20"/>
          <w:szCs w:val="20"/>
          <w:lang w:eastAsia="ko-KR"/>
        </w:rPr>
        <w:t> </w:t>
      </w:r>
      <w:r w:rsidRPr="00564A49">
        <w:rPr>
          <w:rFonts w:ascii="Times New Roman" w:hAnsi="Times New Roman"/>
          <w:noProof/>
          <w:sz w:val="20"/>
          <w:szCs w:val="20"/>
          <w:lang w:eastAsia="ko-KR"/>
        </w:rPr>
        <w:t>0, refWC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Pr="00564A49">
        <w:rPr>
          <w:rFonts w:ascii="Times New Roman" w:hAnsi="Times New Roman"/>
          <w:noProof/>
          <w:sz w:val="20"/>
          <w:szCs w:val="20"/>
          <w:lang w:eastAsia="ko-KR"/>
        </w:rPr>
        <w:t> </w:t>
      </w:r>
      <w:r w:rsidRPr="00564A49">
        <w:rPr>
          <w:rFonts w:ascii="Times New Roman" w:hAnsi="Times New Roman"/>
          <w:sz w:val="20"/>
          <w:szCs w:val="20"/>
        </w:rPr>
        <w:t>1</w:t>
      </w:r>
      <w:r w:rsidR="009549C1" w:rsidRPr="00564A49">
        <w:rPr>
          <w:rFonts w:ascii="Times New Roman" w:hAnsi="Times New Roman"/>
          <w:sz w:val="20"/>
          <w:szCs w:val="20"/>
        </w:rPr>
        <w:t> </w:t>
      </w:r>
      <w:r w:rsidRPr="00564A49">
        <w:rPr>
          <w:rFonts w:ascii="Times New Roman" w:hAnsi="Times New Roman"/>
          <w:sz w:val="20"/>
          <w:szCs w:val="20"/>
        </w:rPr>
        <w:t>),</w:t>
      </w:r>
      <w:r w:rsidR="009549C1" w:rsidRPr="00564A49">
        <w:rPr>
          <w:rFonts w:ascii="Times New Roman" w:hAnsi="Times New Roman"/>
          <w:sz w:val="20"/>
          <w:szCs w:val="20"/>
        </w:rPr>
        <w:t> </w:t>
      </w:r>
      <w:r w:rsidRPr="00564A49">
        <w:rPr>
          <w:rFonts w:ascii="Times New Roman" w:hAnsi="Times New Roman"/>
          <w:sz w:val="20"/>
          <w:szCs w:val="20"/>
        </w:rPr>
        <w:t>yPosRL ]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46</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C</w:t>
      </w:r>
      <w:r w:rsidRPr="00564A49">
        <w:rPr>
          <w:rFonts w:ascii="Times New Roman" w:hAnsi="Times New Roman"/>
          <w:sz w:val="20"/>
          <w:szCs w:val="20"/>
        </w:rPr>
        <w:t>[ xPhase, 3 ] * </w:t>
      </w:r>
      <w:r w:rsidRPr="00564A49">
        <w:rPr>
          <w:rFonts w:ascii="Times New Roman" w:hAnsi="Times New Roman"/>
          <w:noProof/>
          <w:sz w:val="20"/>
          <w:szCs w:val="20"/>
          <w:lang w:eastAsia="ko-KR"/>
        </w:rPr>
        <w:t>rlPicSample</w:t>
      </w:r>
      <w:r w:rsidRPr="00564A49">
        <w:rPr>
          <w:rFonts w:ascii="Times New Roman" w:hAnsi="Times New Roman"/>
          <w:noProof/>
          <w:sz w:val="20"/>
          <w:szCs w:val="20"/>
          <w:vertAlign w:val="subscript"/>
          <w:lang w:eastAsia="ko-KR"/>
        </w:rPr>
        <w:t>C</w:t>
      </w:r>
      <w:r w:rsidRPr="00564A49">
        <w:rPr>
          <w:rFonts w:ascii="Times New Roman" w:hAnsi="Times New Roman"/>
          <w:sz w:val="20"/>
          <w:szCs w:val="20"/>
        </w:rPr>
        <w:t>[ </w:t>
      </w:r>
      <w:r w:rsidRPr="00564A49">
        <w:rPr>
          <w:rFonts w:ascii="Times New Roman" w:hAnsi="Times New Roman"/>
          <w:noProof/>
          <w:sz w:val="20"/>
          <w:szCs w:val="20"/>
          <w:lang w:eastAsia="ko-KR"/>
        </w:rPr>
        <w:t>Clip3(</w:t>
      </w:r>
      <w:r w:rsidR="009549C1" w:rsidRPr="00564A49">
        <w:rPr>
          <w:rFonts w:ascii="Times New Roman" w:hAnsi="Times New Roman"/>
          <w:noProof/>
          <w:sz w:val="20"/>
          <w:szCs w:val="20"/>
          <w:lang w:eastAsia="ko-KR"/>
        </w:rPr>
        <w:t> </w:t>
      </w:r>
      <w:r w:rsidRPr="00564A49">
        <w:rPr>
          <w:rFonts w:ascii="Times New Roman" w:hAnsi="Times New Roman"/>
          <w:noProof/>
          <w:sz w:val="20"/>
          <w:szCs w:val="20"/>
          <w:lang w:eastAsia="ko-KR"/>
        </w:rPr>
        <w:t>0,</w:t>
      </w:r>
      <w:r w:rsidRPr="00564A49">
        <w:rPr>
          <w:rFonts w:ascii="Times New Roman" w:hAnsi="Times New Roman"/>
          <w:noProof/>
          <w:sz w:val="20"/>
          <w:szCs w:val="20"/>
        </w:rPr>
        <w:t> </w:t>
      </w:r>
      <w:r w:rsidRPr="00564A49">
        <w:rPr>
          <w:rFonts w:ascii="Times New Roman" w:hAnsi="Times New Roman"/>
          <w:noProof/>
          <w:sz w:val="20"/>
          <w:szCs w:val="20"/>
          <w:lang w:eastAsia="ko-KR"/>
        </w:rPr>
        <w:t>refWC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Pr="00564A49">
        <w:rPr>
          <w:rFonts w:ascii="Times New Roman" w:hAnsi="Times New Roman"/>
          <w:noProof/>
          <w:sz w:val="20"/>
          <w:szCs w:val="20"/>
          <w:lang w:eastAsia="ko-KR"/>
        </w:rPr>
        <w:t> </w:t>
      </w:r>
      <w:r w:rsidRPr="00564A49">
        <w:rPr>
          <w:rFonts w:ascii="Times New Roman" w:hAnsi="Times New Roman"/>
          <w:sz w:val="20"/>
          <w:szCs w:val="20"/>
        </w:rPr>
        <w:t>2</w:t>
      </w:r>
      <w:r w:rsidR="009549C1" w:rsidRPr="00564A49">
        <w:rPr>
          <w:rFonts w:ascii="Times New Roman" w:hAnsi="Times New Roman"/>
          <w:sz w:val="20"/>
          <w:szCs w:val="20"/>
        </w:rPr>
        <w:t> </w:t>
      </w:r>
      <w:r w:rsidRPr="00564A49">
        <w:rPr>
          <w:rFonts w:ascii="Times New Roman" w:hAnsi="Times New Roman"/>
          <w:sz w:val="20"/>
          <w:szCs w:val="20"/>
        </w:rPr>
        <w:t>), yPosRL ]</w:t>
      </w:r>
      <w:r w:rsidR="002F2BE9" w:rsidRPr="00564A49">
        <w:rPr>
          <w:rFonts w:ascii="Times New Roman" w:hAnsi="Times New Roman"/>
          <w:sz w:val="20"/>
          <w:szCs w:val="20"/>
        </w:rPr>
        <w:t xml:space="preserve">  )</w:t>
      </w:r>
      <w:r w:rsidR="002F2BE9" w:rsidRPr="00564A49">
        <w:rPr>
          <w:rFonts w:ascii="Times New Roman" w:eastAsia="SimSun" w:hAnsi="Times New Roman"/>
          <w:sz w:val="20"/>
          <w:szCs w:val="20"/>
          <w:lang w:val="en-US" w:eastAsia="zh-CN"/>
        </w:rPr>
        <w:t> &gt;&gt; shift1</w:t>
      </w:r>
    </w:p>
    <w:p w:rsidR="00EA1617" w:rsidRPr="00564A49" w:rsidRDefault="00EA1617" w:rsidP="008557C3">
      <w:pPr>
        <w:numPr>
          <w:ilvl w:val="0"/>
          <w:numId w:val="35"/>
        </w:numPr>
        <w:tabs>
          <w:tab w:val="clear" w:pos="794"/>
          <w:tab w:val="clear" w:pos="1191"/>
          <w:tab w:val="clear" w:pos="1588"/>
          <w:tab w:val="clear" w:pos="1985"/>
        </w:tabs>
      </w:pPr>
      <w:r w:rsidRPr="00564A49">
        <w:rPr>
          <w:noProof/>
          <w:lang w:eastAsia="ko-KR"/>
        </w:rPr>
        <w:t xml:space="preserve">The interpolated chroma sample value </w:t>
      </w:r>
      <w:r w:rsidRPr="00564A49">
        <w:rPr>
          <w:noProof/>
        </w:rPr>
        <w:t>intChromaSample</w:t>
      </w:r>
      <w:r w:rsidRPr="00564A49">
        <w:t xml:space="preserve"> is derived as follows</w:t>
      </w:r>
      <w:r w:rsidR="009A352C" w:rsidRPr="00564A49">
        <w:t>:</w:t>
      </w:r>
    </w:p>
    <w:p w:rsidR="00EA1617" w:rsidRPr="00564A49" w:rsidRDefault="00EA1617" w:rsidP="00EA1617">
      <w:pPr>
        <w:pStyle w:val="AVCEquationlevel1CharCharCharChar"/>
        <w:tabs>
          <w:tab w:val="clear" w:pos="1588"/>
          <w:tab w:val="left" w:pos="2610"/>
        </w:tabs>
        <w:spacing w:before="120" w:after="120"/>
        <w:rPr>
          <w:rFonts w:ascii="Times New Roman" w:hAnsi="Times New Roman"/>
          <w:sz w:val="20"/>
          <w:szCs w:val="20"/>
        </w:rPr>
      </w:pPr>
      <w:r w:rsidRPr="00564A49">
        <w:rPr>
          <w:rFonts w:ascii="Times New Roman" w:hAnsi="Times New Roman"/>
          <w:noProof/>
          <w:sz w:val="20"/>
          <w:szCs w:val="20"/>
        </w:rPr>
        <w:t>intChromaSample</w:t>
      </w:r>
      <w:r w:rsidRPr="00564A49">
        <w:rPr>
          <w:rFonts w:ascii="Times New Roman" w:hAnsi="Times New Roman"/>
          <w:sz w:val="20"/>
          <w:szCs w:val="20"/>
        </w:rPr>
        <w:t xml:space="preserve"> = (f</w:t>
      </w:r>
      <w:r w:rsidRPr="00564A49">
        <w:rPr>
          <w:rFonts w:ascii="Times New Roman" w:hAnsi="Times New Roman"/>
          <w:sz w:val="20"/>
          <w:szCs w:val="20"/>
          <w:vertAlign w:val="subscript"/>
        </w:rPr>
        <w:t>C</w:t>
      </w:r>
      <w:r w:rsidRPr="00564A49">
        <w:rPr>
          <w:rFonts w:ascii="Times New Roman" w:hAnsi="Times New Roman"/>
          <w:sz w:val="20"/>
          <w:szCs w:val="20"/>
        </w:rPr>
        <w:t>[ yPhase, 0 ] * tempArray[ 0 ]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C</w:t>
      </w:r>
      <w:r w:rsidRPr="00564A49">
        <w:rPr>
          <w:rFonts w:ascii="Times New Roman" w:hAnsi="Times New Roman"/>
          <w:sz w:val="20"/>
          <w:szCs w:val="20"/>
        </w:rPr>
        <w:t>[ yPhase, 1 ] * tempArray[ 1 ]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C</w:t>
      </w:r>
      <w:r w:rsidRPr="00564A49">
        <w:rPr>
          <w:rFonts w:ascii="Times New Roman" w:hAnsi="Times New Roman"/>
          <w:sz w:val="20"/>
          <w:szCs w:val="20"/>
        </w:rPr>
        <w:t>[ yPhase, 2 ] * tempArray[ 2 ]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47</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C</w:t>
      </w:r>
      <w:r w:rsidRPr="00564A49">
        <w:rPr>
          <w:rFonts w:ascii="Times New Roman" w:hAnsi="Times New Roman"/>
          <w:sz w:val="20"/>
          <w:szCs w:val="20"/>
        </w:rPr>
        <w:t>[ yPhase, 3 ] * tempArray[ 3 ]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002F2BE9" w:rsidRPr="00564A49">
        <w:rPr>
          <w:rFonts w:ascii="Times New Roman" w:hAnsi="Times New Roman"/>
          <w:sz w:val="20"/>
          <w:szCs w:val="20"/>
        </w:rPr>
        <w:t>offset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&gt;&gt;</w:t>
      </w:r>
      <w:r w:rsidRPr="00564A49">
        <w:rPr>
          <w:rFonts w:ascii="Times New Roman" w:hAnsi="Times New Roman"/>
          <w:noProof/>
          <w:sz w:val="20"/>
          <w:szCs w:val="20"/>
          <w:lang w:eastAsia="ko-KR"/>
        </w:rPr>
        <w:t> </w:t>
      </w:r>
      <w:r w:rsidR="002F2BE9" w:rsidRPr="00564A49">
        <w:rPr>
          <w:rFonts w:ascii="Times New Roman" w:hAnsi="Times New Roman"/>
          <w:sz w:val="20"/>
          <w:szCs w:val="20"/>
        </w:rPr>
        <w:t>shift2</w:t>
      </w:r>
    </w:p>
    <w:p w:rsidR="00EA1617" w:rsidRPr="00564A49" w:rsidRDefault="00EA1617" w:rsidP="00EA1617">
      <w:pPr>
        <w:pStyle w:val="AVCEquationlevel1CharCharCharChar"/>
        <w:tabs>
          <w:tab w:val="clear" w:pos="1588"/>
          <w:tab w:val="left" w:pos="2430"/>
        </w:tabs>
        <w:spacing w:before="120" w:after="120"/>
        <w:rPr>
          <w:rFonts w:ascii="Times New Roman" w:hAnsi="Times New Roman"/>
          <w:noProof/>
          <w:sz w:val="20"/>
          <w:szCs w:val="20"/>
          <w:lang w:eastAsia="ko-KR"/>
        </w:rPr>
      </w:pPr>
      <w:r w:rsidRPr="00564A49">
        <w:rPr>
          <w:rFonts w:ascii="Times New Roman" w:hAnsi="Times New Roman"/>
          <w:noProof/>
          <w:sz w:val="20"/>
          <w:szCs w:val="20"/>
        </w:rPr>
        <w:t>intChromaSample</w:t>
      </w:r>
      <w:r w:rsidRPr="00564A49">
        <w:rPr>
          <w:rFonts w:ascii="Times New Roman" w:hAnsi="Times New Roman"/>
          <w:noProof/>
          <w:sz w:val="20"/>
          <w:szCs w:val="20"/>
          <w:lang w:eastAsia="ko-KR"/>
        </w:rPr>
        <w:t xml:space="preserve"> </w:t>
      </w:r>
      <w:r w:rsidRPr="00564A49">
        <w:rPr>
          <w:rFonts w:ascii="Times New Roman" w:hAnsi="Times New Roman"/>
          <w:sz w:val="20"/>
          <w:szCs w:val="20"/>
        </w:rPr>
        <w:t>=</w:t>
      </w:r>
      <w:r w:rsidRPr="00564A49">
        <w:rPr>
          <w:rFonts w:ascii="Times New Roman" w:hAnsi="Times New Roman"/>
          <w:noProof/>
          <w:sz w:val="20"/>
          <w:szCs w:val="20"/>
          <w:lang w:eastAsia="ko-KR"/>
        </w:rPr>
        <w:t xml:space="preserve"> Clip3( 0, ( 1 &lt;&lt; </w:t>
      </w:r>
      <w:r w:rsidRPr="00564A49">
        <w:rPr>
          <w:rFonts w:ascii="Times New Roman" w:hAnsi="Times New Roman"/>
          <w:sz w:val="20"/>
          <w:szCs w:val="20"/>
        </w:rPr>
        <w:t>BitDepth</w:t>
      </w:r>
      <w:r w:rsidRPr="00564A49">
        <w:rPr>
          <w:rFonts w:ascii="Times New Roman" w:hAnsi="Times New Roman"/>
          <w:sz w:val="20"/>
          <w:szCs w:val="20"/>
          <w:vertAlign w:val="subscript"/>
        </w:rPr>
        <w:t>C</w:t>
      </w:r>
      <w:r w:rsidRPr="00564A49">
        <w:rPr>
          <w:rFonts w:ascii="Times New Roman" w:hAnsi="Times New Roman"/>
          <w:sz w:val="20"/>
          <w:szCs w:val="20"/>
        </w:rPr>
        <w:t> </w:t>
      </w:r>
      <w:r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1 , </w:t>
      </w:r>
      <w:r w:rsidRPr="00564A49">
        <w:rPr>
          <w:rFonts w:ascii="Times New Roman" w:hAnsi="Times New Roman"/>
          <w:noProof/>
          <w:sz w:val="20"/>
          <w:szCs w:val="20"/>
        </w:rPr>
        <w:t>intChromaSample</w:t>
      </w:r>
      <w:r w:rsidRPr="00564A49">
        <w:rPr>
          <w:rFonts w:ascii="Times New Roman" w:hAnsi="Times New Roman"/>
          <w:noProof/>
          <w:sz w:val="20"/>
          <w:szCs w:val="20"/>
          <w:lang w:eastAsia="ko-KR"/>
        </w:rPr>
        <w:t>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48</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rsidR="00EA1617" w:rsidRPr="00564A49" w:rsidRDefault="00EA1617" w:rsidP="00EA1617">
      <w:pPr>
        <w:pStyle w:val="Annex5"/>
        <w:ind w:left="2232"/>
      </w:pPr>
      <w:bookmarkStart w:id="1855" w:name="_Ref364437164"/>
      <w:r w:rsidRPr="00564A49">
        <w:t>Resampling process of picture motion field</w:t>
      </w:r>
      <w:bookmarkEnd w:id="1855"/>
      <w:r w:rsidRPr="00564A49">
        <w:t xml:space="preserve"> </w:t>
      </w:r>
    </w:p>
    <w:p w:rsidR="00231C6F" w:rsidRPr="00564A49" w:rsidRDefault="00EA1617" w:rsidP="00EA1617">
      <w:pPr>
        <w:rPr>
          <w:noProof/>
          <w:lang w:eastAsia="ko-KR"/>
        </w:rPr>
      </w:pPr>
      <w:r w:rsidRPr="00564A49">
        <w:rPr>
          <w:noProof/>
          <w:lang w:eastAsia="ko-KR"/>
        </w:rPr>
        <w:t>Input</w:t>
      </w:r>
      <w:r w:rsidR="00716758" w:rsidRPr="00564A49">
        <w:rPr>
          <w:noProof/>
          <w:lang w:eastAsia="ko-KR"/>
        </w:rPr>
        <w:t>s</w:t>
      </w:r>
      <w:r w:rsidRPr="00564A49">
        <w:rPr>
          <w:noProof/>
          <w:lang w:eastAsia="ko-KR"/>
        </w:rPr>
        <w:t xml:space="preserve"> to this process </w:t>
      </w:r>
      <w:r w:rsidR="00231C6F" w:rsidRPr="00564A49">
        <w:rPr>
          <w:noProof/>
          <w:lang w:eastAsia="ko-KR"/>
        </w:rPr>
        <w:t>are</w:t>
      </w:r>
      <w:r w:rsidR="00AF61E9" w:rsidRPr="00564A49">
        <w:rPr>
          <w:noProof/>
          <w:lang w:eastAsia="ko-KR"/>
        </w:rPr>
        <w:t>:</w:t>
      </w:r>
    </w:p>
    <w:p w:rsidR="00231C6F" w:rsidRPr="00564A49" w:rsidRDefault="00D72B8D" w:rsidP="00D72B8D">
      <w:pPr>
        <w:ind w:left="434" w:hanging="434"/>
        <w:rPr>
          <w:noProof/>
        </w:rPr>
      </w:pPr>
      <w:r w:rsidRPr="00564A49">
        <w:rPr>
          <w:noProof/>
        </w:rPr>
        <w:t>–</w:t>
      </w:r>
      <w:r w:rsidRPr="00564A49">
        <w:rPr>
          <w:noProof/>
          <w:lang w:eastAsia="ko-KR"/>
        </w:rPr>
        <w:tab/>
      </w:r>
      <w:r w:rsidR="00231C6F" w:rsidRPr="00564A49">
        <w:rPr>
          <w:lang w:val="en-CA"/>
        </w:rPr>
        <w:t>the decoded reference layer picture rlPic</w:t>
      </w:r>
      <w:r w:rsidR="00AF61E9" w:rsidRPr="00564A49">
        <w:rPr>
          <w:lang w:val="en-CA"/>
        </w:rPr>
        <w:t>,</w:t>
      </w:r>
    </w:p>
    <w:p w:rsidR="00D71D94" w:rsidRPr="00564A49" w:rsidRDefault="00D71D94" w:rsidP="00D71D94">
      <w:pPr>
        <w:ind w:left="434" w:hanging="434"/>
        <w:rPr>
          <w:noProof/>
        </w:rPr>
      </w:pPr>
      <w:r w:rsidRPr="00564A49">
        <w:rPr>
          <w:noProof/>
        </w:rPr>
        <w:t>–</w:t>
      </w:r>
      <w:r w:rsidRPr="00564A49">
        <w:rPr>
          <w:noProof/>
          <w:lang w:eastAsia="ko-KR"/>
        </w:rPr>
        <w:tab/>
      </w:r>
      <w:r w:rsidRPr="00564A49">
        <w:rPr>
          <w:noProof/>
        </w:rPr>
        <w:t>a ( </w:t>
      </w:r>
      <w:r w:rsidRPr="00564A49">
        <w:rPr>
          <w:noProof/>
          <w:lang w:eastAsia="ko-KR"/>
        </w:rPr>
        <w:t>RefLayerPicWidth</w:t>
      </w:r>
      <w:r w:rsidR="001276F3" w:rsidRPr="00564A49">
        <w:rPr>
          <w:noProof/>
          <w:lang w:eastAsia="ko-KR"/>
        </w:rPr>
        <w:t>InSamplesY</w:t>
      </w:r>
      <w:r w:rsidRPr="00564A49">
        <w:rPr>
          <w:noProof/>
        </w:rPr>
        <w:t> ) x ( </w:t>
      </w:r>
      <w:r w:rsidRPr="00564A49">
        <w:rPr>
          <w:noProof/>
          <w:lang w:eastAsia="ko-KR"/>
        </w:rPr>
        <w:t>RefLayerPicHeight</w:t>
      </w:r>
      <w:r w:rsidR="001276F3" w:rsidRPr="00564A49">
        <w:rPr>
          <w:noProof/>
          <w:lang w:eastAsia="ko-KR"/>
        </w:rPr>
        <w:t>InSamplesY</w:t>
      </w:r>
      <w:r w:rsidRPr="00564A49">
        <w:rPr>
          <w:noProof/>
        </w:rPr>
        <w:t> ) array rlPredMode specifies the prediction modes of the reference layer picture,</w:t>
      </w:r>
    </w:p>
    <w:p w:rsidR="00D71D94" w:rsidRPr="00564A49" w:rsidRDefault="00D71D94" w:rsidP="00D71D94">
      <w:pPr>
        <w:ind w:left="434" w:hanging="434"/>
        <w:rPr>
          <w:noProof/>
          <w:lang w:eastAsia="ko-KR"/>
        </w:rPr>
      </w:pPr>
      <w:r w:rsidRPr="00564A49">
        <w:rPr>
          <w:noProof/>
        </w:rPr>
        <w:t>–</w:t>
      </w:r>
      <w:r w:rsidRPr="00564A49">
        <w:rPr>
          <w:noProof/>
          <w:lang w:eastAsia="ko-KR"/>
        </w:rPr>
        <w:tab/>
        <w:t xml:space="preserve">two </w:t>
      </w:r>
      <w:r w:rsidRPr="00564A49">
        <w:rPr>
          <w:noProof/>
        </w:rPr>
        <w:t>( </w:t>
      </w:r>
      <w:r w:rsidRPr="00564A49">
        <w:rPr>
          <w:noProof/>
          <w:lang w:eastAsia="ko-KR"/>
        </w:rPr>
        <w:t>RefLayerPicWidth</w:t>
      </w:r>
      <w:r w:rsidR="001276F3" w:rsidRPr="00564A49">
        <w:rPr>
          <w:noProof/>
          <w:lang w:eastAsia="ko-KR"/>
        </w:rPr>
        <w:t>InSamplesY</w:t>
      </w:r>
      <w:r w:rsidRPr="00564A49">
        <w:rPr>
          <w:noProof/>
        </w:rPr>
        <w:t> ) x ( </w:t>
      </w:r>
      <w:r w:rsidRPr="00564A49">
        <w:rPr>
          <w:noProof/>
          <w:lang w:eastAsia="ko-KR"/>
        </w:rPr>
        <w:t>RefLayerPicHeight</w:t>
      </w:r>
      <w:r w:rsidR="001276F3" w:rsidRPr="00564A49">
        <w:rPr>
          <w:noProof/>
          <w:lang w:eastAsia="ko-KR"/>
        </w:rPr>
        <w:t>InSamplesY</w:t>
      </w:r>
      <w:r w:rsidRPr="00564A49">
        <w:rPr>
          <w:noProof/>
        </w:rPr>
        <w:t xml:space="preserve"> ) </w:t>
      </w:r>
      <w:r w:rsidRPr="00564A49">
        <w:rPr>
          <w:noProof/>
          <w:lang w:eastAsia="ko-KR"/>
        </w:rPr>
        <w:t>arrays rlRefIdxLX specify the reference indices of the reference layer picture</w:t>
      </w:r>
      <w:r w:rsidRPr="00564A49">
        <w:rPr>
          <w:noProof/>
        </w:rPr>
        <w:t xml:space="preserve">, </w:t>
      </w:r>
      <w:r w:rsidRPr="00564A49">
        <w:rPr>
          <w:noProof/>
          <w:lang w:eastAsia="ko-KR"/>
        </w:rPr>
        <w:t>with X = 0,1,</w:t>
      </w:r>
    </w:p>
    <w:p w:rsidR="00D71D94" w:rsidRPr="00564A49" w:rsidRDefault="00D71D94" w:rsidP="00D71D94">
      <w:pPr>
        <w:ind w:left="434" w:hanging="434"/>
        <w:rPr>
          <w:noProof/>
          <w:lang w:eastAsia="ko-KR"/>
        </w:rPr>
      </w:pPr>
      <w:r w:rsidRPr="00564A49">
        <w:rPr>
          <w:noProof/>
        </w:rPr>
        <w:t>–</w:t>
      </w:r>
      <w:r w:rsidRPr="00564A49">
        <w:rPr>
          <w:noProof/>
          <w:lang w:eastAsia="ko-KR"/>
        </w:rPr>
        <w:tab/>
        <w:t xml:space="preserve">two </w:t>
      </w:r>
      <w:r w:rsidRPr="00564A49">
        <w:rPr>
          <w:noProof/>
        </w:rPr>
        <w:t>( </w:t>
      </w:r>
      <w:r w:rsidRPr="00564A49">
        <w:rPr>
          <w:noProof/>
          <w:lang w:eastAsia="ko-KR"/>
        </w:rPr>
        <w:t>RefLayerPicWidth</w:t>
      </w:r>
      <w:r w:rsidR="001276F3" w:rsidRPr="00564A49">
        <w:rPr>
          <w:noProof/>
          <w:lang w:eastAsia="ko-KR"/>
        </w:rPr>
        <w:t>InSamplesY</w:t>
      </w:r>
      <w:r w:rsidRPr="00564A49">
        <w:rPr>
          <w:noProof/>
        </w:rPr>
        <w:t> ) x ( </w:t>
      </w:r>
      <w:r w:rsidRPr="00564A49">
        <w:rPr>
          <w:noProof/>
          <w:lang w:eastAsia="ko-KR"/>
        </w:rPr>
        <w:t>RefLayerPicHeight</w:t>
      </w:r>
      <w:r w:rsidR="001276F3" w:rsidRPr="00564A49">
        <w:rPr>
          <w:noProof/>
          <w:lang w:eastAsia="ko-KR"/>
        </w:rPr>
        <w:t>InSamplesY</w:t>
      </w:r>
      <w:r w:rsidRPr="00564A49">
        <w:rPr>
          <w:noProof/>
        </w:rPr>
        <w:t xml:space="preserve"> ) </w:t>
      </w:r>
      <w:r w:rsidRPr="00564A49">
        <w:rPr>
          <w:noProof/>
          <w:lang w:eastAsia="ko-KR"/>
        </w:rPr>
        <w:t>arrays rlMvLX specify the luma motion vectors of the reference layer picture</w:t>
      </w:r>
      <w:r w:rsidRPr="00564A49">
        <w:rPr>
          <w:noProof/>
        </w:rPr>
        <w:t xml:space="preserve">, </w:t>
      </w:r>
      <w:r w:rsidRPr="00564A49">
        <w:rPr>
          <w:noProof/>
          <w:lang w:eastAsia="ko-KR"/>
        </w:rPr>
        <w:t>with X = 0,1,</w:t>
      </w:r>
    </w:p>
    <w:p w:rsidR="00D71D94" w:rsidRPr="00564A49" w:rsidRDefault="00D71D94" w:rsidP="00D71D94">
      <w:pPr>
        <w:ind w:left="434" w:hanging="434"/>
        <w:rPr>
          <w:noProof/>
          <w:lang w:eastAsia="ko-KR"/>
        </w:rPr>
      </w:pPr>
      <w:r w:rsidRPr="00564A49">
        <w:rPr>
          <w:noProof/>
        </w:rPr>
        <w:t>–</w:t>
      </w:r>
      <w:r w:rsidRPr="00564A49">
        <w:rPr>
          <w:noProof/>
          <w:lang w:eastAsia="ko-KR"/>
        </w:rPr>
        <w:tab/>
        <w:t xml:space="preserve">two </w:t>
      </w:r>
      <w:r w:rsidRPr="00564A49">
        <w:rPr>
          <w:noProof/>
        </w:rPr>
        <w:t>( </w:t>
      </w:r>
      <w:r w:rsidRPr="00564A49">
        <w:rPr>
          <w:noProof/>
          <w:lang w:eastAsia="ko-KR"/>
        </w:rPr>
        <w:t>RefLayerPicWidth</w:t>
      </w:r>
      <w:r w:rsidR="001276F3" w:rsidRPr="00564A49">
        <w:rPr>
          <w:noProof/>
          <w:lang w:eastAsia="ko-KR"/>
        </w:rPr>
        <w:t>InSamplesY</w:t>
      </w:r>
      <w:r w:rsidRPr="00564A49">
        <w:rPr>
          <w:noProof/>
        </w:rPr>
        <w:t> ) x ( </w:t>
      </w:r>
      <w:r w:rsidRPr="00564A49">
        <w:rPr>
          <w:noProof/>
          <w:lang w:eastAsia="ko-KR"/>
        </w:rPr>
        <w:t>RefLayerPicHeight</w:t>
      </w:r>
      <w:r w:rsidR="001276F3" w:rsidRPr="00564A49">
        <w:rPr>
          <w:noProof/>
          <w:lang w:eastAsia="ko-KR"/>
        </w:rPr>
        <w:t>InSamplesY</w:t>
      </w:r>
      <w:r w:rsidRPr="00564A49">
        <w:rPr>
          <w:noProof/>
        </w:rPr>
        <w:t xml:space="preserve"> ) </w:t>
      </w:r>
      <w:r w:rsidRPr="00564A49">
        <w:rPr>
          <w:noProof/>
          <w:lang w:eastAsia="ko-KR"/>
        </w:rPr>
        <w:t>arrays rlPredFlagLX specify the prediction list utilization flags of the reference layer picture</w:t>
      </w:r>
      <w:r w:rsidRPr="00564A49">
        <w:rPr>
          <w:noProof/>
        </w:rPr>
        <w:t xml:space="preserve">, </w:t>
      </w:r>
      <w:r w:rsidRPr="00564A49">
        <w:rPr>
          <w:noProof/>
          <w:lang w:eastAsia="ko-KR"/>
        </w:rPr>
        <w:t>with X = 0,1.</w:t>
      </w:r>
    </w:p>
    <w:p w:rsidR="00EA1617" w:rsidRPr="00564A49" w:rsidRDefault="00EA1617" w:rsidP="00EA1617">
      <w:pPr>
        <w:rPr>
          <w:noProof/>
        </w:rPr>
      </w:pPr>
      <w:r w:rsidRPr="00564A49">
        <w:rPr>
          <w:noProof/>
          <w:lang w:eastAsia="ko-KR"/>
        </w:rPr>
        <w:t>Output</w:t>
      </w:r>
      <w:r w:rsidR="00D71D94" w:rsidRPr="00564A49">
        <w:rPr>
          <w:noProof/>
          <w:lang w:eastAsia="ko-KR"/>
        </w:rPr>
        <w:t>s</w:t>
      </w:r>
      <w:r w:rsidRPr="00564A49">
        <w:rPr>
          <w:noProof/>
          <w:lang w:eastAsia="ko-KR"/>
        </w:rPr>
        <w:t xml:space="preserve"> of this process </w:t>
      </w:r>
      <w:r w:rsidR="00D71D94" w:rsidRPr="00564A49">
        <w:rPr>
          <w:noProof/>
          <w:lang w:eastAsia="ko-KR"/>
        </w:rPr>
        <w:t>are</w:t>
      </w:r>
      <w:r w:rsidR="00D71D94" w:rsidRPr="00564A49">
        <w:rPr>
          <w:noProof/>
        </w:rPr>
        <w:t>:</w:t>
      </w:r>
    </w:p>
    <w:p w:rsidR="00EA1617" w:rsidRPr="00564A49" w:rsidRDefault="00EA1617" w:rsidP="00D72B8D">
      <w:pPr>
        <w:ind w:left="434" w:hanging="434"/>
        <w:rPr>
          <w:noProof/>
        </w:rPr>
      </w:pPr>
      <w:r w:rsidRPr="00564A49">
        <w:rPr>
          <w:noProof/>
        </w:rPr>
        <w:t>–</w:t>
      </w:r>
      <w:r w:rsidRPr="00564A49">
        <w:rPr>
          <w:noProof/>
        </w:rPr>
        <w:tab/>
        <w:t>a ( PicWidth</w:t>
      </w:r>
      <w:r w:rsidR="001276F3" w:rsidRPr="00564A49">
        <w:rPr>
          <w:noProof/>
        </w:rPr>
        <w:t>InSamplesY</w:t>
      </w:r>
      <w:r w:rsidRPr="00564A49">
        <w:rPr>
          <w:noProof/>
        </w:rPr>
        <w:t> ) x ( PicHeight</w:t>
      </w:r>
      <w:r w:rsidR="001276F3" w:rsidRPr="00564A49">
        <w:rPr>
          <w:noProof/>
        </w:rPr>
        <w:t>InSamplesY</w:t>
      </w:r>
      <w:r w:rsidRPr="00564A49">
        <w:rPr>
          <w:noProof/>
        </w:rPr>
        <w:t xml:space="preserve"> ) array </w:t>
      </w:r>
      <w:r w:rsidR="0055732B" w:rsidRPr="00564A49">
        <w:rPr>
          <w:noProof/>
        </w:rPr>
        <w:t>rsP</w:t>
      </w:r>
      <w:r w:rsidRPr="00564A49">
        <w:rPr>
          <w:noProof/>
        </w:rPr>
        <w:t>redMode specifies the prediction modes of the resampled picture,</w:t>
      </w:r>
    </w:p>
    <w:p w:rsidR="00EA1617" w:rsidRPr="00564A49" w:rsidRDefault="00EA1617" w:rsidP="00EA1617">
      <w:pPr>
        <w:tabs>
          <w:tab w:val="left" w:pos="400"/>
        </w:tabs>
        <w:rPr>
          <w:noProof/>
        </w:rPr>
      </w:pPr>
      <w:r w:rsidRPr="00564A49">
        <w:rPr>
          <w:noProof/>
        </w:rPr>
        <w:t>–</w:t>
      </w:r>
      <w:r w:rsidRPr="00564A49">
        <w:rPr>
          <w:noProof/>
        </w:rPr>
        <w:tab/>
        <w:t>two ( PicWidth</w:t>
      </w:r>
      <w:r w:rsidR="001276F3" w:rsidRPr="00564A49">
        <w:rPr>
          <w:noProof/>
        </w:rPr>
        <w:t>InSamplesY</w:t>
      </w:r>
      <w:r w:rsidRPr="00564A49">
        <w:rPr>
          <w:noProof/>
        </w:rPr>
        <w:t> ) x ( PicHeight</w:t>
      </w:r>
      <w:r w:rsidR="001276F3" w:rsidRPr="00564A49">
        <w:rPr>
          <w:noProof/>
        </w:rPr>
        <w:t>InSamplesY</w:t>
      </w:r>
      <w:r w:rsidRPr="00564A49">
        <w:rPr>
          <w:noProof/>
        </w:rPr>
        <w:t xml:space="preserve"> ) arrays </w:t>
      </w:r>
      <w:r w:rsidR="0055732B" w:rsidRPr="00564A49">
        <w:rPr>
          <w:noProof/>
          <w:lang w:eastAsia="ko-KR"/>
        </w:rPr>
        <w:t>rsR</w:t>
      </w:r>
      <w:r w:rsidRPr="00564A49">
        <w:rPr>
          <w:noProof/>
          <w:lang w:eastAsia="ko-KR"/>
        </w:rPr>
        <w:t>efIdxLX</w:t>
      </w:r>
      <w:r w:rsidR="005B2337" w:rsidRPr="00564A49">
        <w:rPr>
          <w:noProof/>
          <w:lang w:eastAsia="ko-KR"/>
        </w:rPr>
        <w:t xml:space="preserve"> </w:t>
      </w:r>
      <w:r w:rsidRPr="00564A49">
        <w:rPr>
          <w:noProof/>
        </w:rPr>
        <w:t>specify the reference indexes of the resampled picture, with X = 0,1,</w:t>
      </w:r>
    </w:p>
    <w:p w:rsidR="00EA1617" w:rsidRPr="00564A49" w:rsidRDefault="00EA1617" w:rsidP="00EA1617">
      <w:pPr>
        <w:tabs>
          <w:tab w:val="left" w:pos="400"/>
        </w:tabs>
        <w:rPr>
          <w:noProof/>
        </w:rPr>
      </w:pPr>
      <w:r w:rsidRPr="00564A49">
        <w:rPr>
          <w:noProof/>
        </w:rPr>
        <w:t>–</w:t>
      </w:r>
      <w:r w:rsidRPr="00564A49">
        <w:rPr>
          <w:noProof/>
        </w:rPr>
        <w:tab/>
        <w:t>two ( PicWidth</w:t>
      </w:r>
      <w:r w:rsidR="001276F3" w:rsidRPr="00564A49">
        <w:rPr>
          <w:noProof/>
        </w:rPr>
        <w:t>InSamplesY</w:t>
      </w:r>
      <w:r w:rsidRPr="00564A49">
        <w:rPr>
          <w:noProof/>
        </w:rPr>
        <w:t> ) x ( PicHeight</w:t>
      </w:r>
      <w:r w:rsidR="001276F3" w:rsidRPr="00564A49">
        <w:rPr>
          <w:noProof/>
        </w:rPr>
        <w:t>InSamplesY</w:t>
      </w:r>
      <w:r w:rsidRPr="00564A49">
        <w:rPr>
          <w:noProof/>
        </w:rPr>
        <w:t xml:space="preserve"> ) arrays </w:t>
      </w:r>
      <w:r w:rsidR="0055732B" w:rsidRPr="00564A49">
        <w:rPr>
          <w:noProof/>
        </w:rPr>
        <w:t>rsM</w:t>
      </w:r>
      <w:r w:rsidRPr="00564A49">
        <w:rPr>
          <w:noProof/>
          <w:lang w:eastAsia="ko-KR"/>
        </w:rPr>
        <w:t>vLX</w:t>
      </w:r>
      <w:r w:rsidRPr="00564A49">
        <w:rPr>
          <w:noProof/>
        </w:rPr>
        <w:t xml:space="preserve"> specify the luma motion vectors of the resampled picture, with X = 0,1,</w:t>
      </w:r>
    </w:p>
    <w:p w:rsidR="00EA1617" w:rsidRPr="00564A49" w:rsidRDefault="00EA1617" w:rsidP="008557C3">
      <w:pPr>
        <w:numPr>
          <w:ilvl w:val="0"/>
          <w:numId w:val="12"/>
        </w:numPr>
        <w:rPr>
          <w:noProof/>
          <w:lang w:eastAsia="ko-KR"/>
        </w:rPr>
      </w:pPr>
      <w:r w:rsidRPr="00564A49">
        <w:rPr>
          <w:noProof/>
          <w:lang w:eastAsia="ko-KR"/>
        </w:rPr>
        <w:t xml:space="preserve">two </w:t>
      </w:r>
      <w:r w:rsidRPr="00564A49">
        <w:rPr>
          <w:noProof/>
        </w:rPr>
        <w:t>( PicWidth</w:t>
      </w:r>
      <w:r w:rsidR="001276F3" w:rsidRPr="00564A49">
        <w:rPr>
          <w:noProof/>
        </w:rPr>
        <w:t>InSamplesY</w:t>
      </w:r>
      <w:r w:rsidRPr="00564A49">
        <w:rPr>
          <w:noProof/>
        </w:rPr>
        <w:t> )</w:t>
      </w:r>
      <w:r w:rsidR="00EC3E68" w:rsidRPr="00564A49">
        <w:rPr>
          <w:noProof/>
        </w:rPr>
        <w:t> </w:t>
      </w:r>
      <w:r w:rsidRPr="00564A49">
        <w:rPr>
          <w:noProof/>
        </w:rPr>
        <w:t>x</w:t>
      </w:r>
      <w:r w:rsidR="00EC3E68" w:rsidRPr="00564A49">
        <w:rPr>
          <w:noProof/>
        </w:rPr>
        <w:t> </w:t>
      </w:r>
      <w:r w:rsidRPr="00564A49">
        <w:rPr>
          <w:noProof/>
        </w:rPr>
        <w:t>( PicHeight</w:t>
      </w:r>
      <w:r w:rsidR="001276F3" w:rsidRPr="00564A49">
        <w:rPr>
          <w:noProof/>
        </w:rPr>
        <w:t>InSamplesY</w:t>
      </w:r>
      <w:r w:rsidRPr="00564A49">
        <w:rPr>
          <w:noProof/>
        </w:rPr>
        <w:t xml:space="preserve"> ) arrays </w:t>
      </w:r>
      <w:r w:rsidR="0055732B" w:rsidRPr="00564A49">
        <w:rPr>
          <w:noProof/>
          <w:lang w:eastAsia="ko-KR"/>
        </w:rPr>
        <w:t>rsP</w:t>
      </w:r>
      <w:r w:rsidRPr="00564A49">
        <w:rPr>
          <w:noProof/>
          <w:lang w:eastAsia="ko-KR"/>
        </w:rPr>
        <w:t>redFlagLX specify the prediction list utilization flags of the resampled picture</w:t>
      </w:r>
      <w:r w:rsidRPr="00564A49">
        <w:rPr>
          <w:noProof/>
        </w:rPr>
        <w:t xml:space="preserve">, </w:t>
      </w:r>
      <w:r w:rsidRPr="00564A49">
        <w:rPr>
          <w:noProof/>
          <w:lang w:eastAsia="ko-KR"/>
        </w:rPr>
        <w:t>with X = 0,1</w:t>
      </w:r>
      <w:r w:rsidRPr="00564A49">
        <w:rPr>
          <w:noProof/>
        </w:rPr>
        <w:t>.</w:t>
      </w:r>
    </w:p>
    <w:p w:rsidR="00EA1617" w:rsidRPr="00564A49" w:rsidRDefault="005944DD" w:rsidP="000E16D1">
      <w:pPr>
        <w:tabs>
          <w:tab w:val="left" w:pos="284"/>
        </w:tabs>
        <w:rPr>
          <w:noProof/>
          <w:lang w:eastAsia="ko-KR"/>
        </w:rPr>
      </w:pPr>
      <w:r w:rsidRPr="00564A49">
        <w:t>The motion data of each 16 x 16 prediction block of the resampled picture are derived</w:t>
      </w:r>
      <w:r w:rsidR="000E16D1" w:rsidRPr="00564A49">
        <w:t xml:space="preserve"> by applying </w:t>
      </w:r>
      <w:r w:rsidRPr="00564A49">
        <w:t>the following ordered steps</w:t>
      </w:r>
      <w:r w:rsidR="00C7574A" w:rsidRPr="00564A49">
        <w:t xml:space="preserve"> with </w:t>
      </w:r>
      <w:r w:rsidR="009F7DB0" w:rsidRPr="00564A49">
        <w:t>xPb = </w:t>
      </w:r>
      <w:r w:rsidR="00EA1617" w:rsidRPr="00564A49">
        <w:t>0 ... ( ( </w:t>
      </w:r>
      <w:r w:rsidR="00EA1617" w:rsidRPr="00564A49">
        <w:rPr>
          <w:noProof/>
        </w:rPr>
        <w:t>PicWidth</w:t>
      </w:r>
      <w:r w:rsidR="001276F3" w:rsidRPr="00564A49">
        <w:rPr>
          <w:noProof/>
        </w:rPr>
        <w:t>InSamplesY</w:t>
      </w:r>
      <w:r w:rsidR="00EA1617" w:rsidRPr="00564A49">
        <w:rPr>
          <w:noProof/>
        </w:rPr>
        <w:t> + 15 ) &gt;&gt; 4 ) − 1</w:t>
      </w:r>
      <w:r w:rsidR="00EA1617" w:rsidRPr="00564A49">
        <w:t xml:space="preserve"> and </w:t>
      </w:r>
      <w:r w:rsidR="009F7DB0" w:rsidRPr="00564A49">
        <w:t>yPb = </w:t>
      </w:r>
      <w:r w:rsidR="00EA1617" w:rsidRPr="00564A49">
        <w:t>0 … ( (</w:t>
      </w:r>
      <w:r w:rsidR="00EA1617" w:rsidRPr="00564A49">
        <w:rPr>
          <w:noProof/>
        </w:rPr>
        <w:t> PicHeight</w:t>
      </w:r>
      <w:r w:rsidR="001276F3" w:rsidRPr="00564A49">
        <w:rPr>
          <w:noProof/>
        </w:rPr>
        <w:t>InSamplesY</w:t>
      </w:r>
      <w:r w:rsidR="00EA1617" w:rsidRPr="00564A49">
        <w:rPr>
          <w:noProof/>
        </w:rPr>
        <w:t> + 15 ) &gt;&gt; 4) </w:t>
      </w:r>
      <w:r w:rsidR="005773D9" w:rsidRPr="00564A49">
        <w:rPr>
          <w:noProof/>
        </w:rPr>
        <w:t>−</w:t>
      </w:r>
      <w:r w:rsidR="00EA1617" w:rsidRPr="00564A49">
        <w:rPr>
          <w:noProof/>
        </w:rPr>
        <w:t> 1</w:t>
      </w:r>
      <w:r w:rsidR="0090546D" w:rsidRPr="00564A49">
        <w:rPr>
          <w:noProof/>
        </w:rPr>
        <w:t>:</w:t>
      </w:r>
    </w:p>
    <w:p w:rsidR="00EA1617" w:rsidRPr="00564A49" w:rsidRDefault="00EA1617" w:rsidP="00D366E4">
      <w:pPr>
        <w:tabs>
          <w:tab w:val="clear" w:pos="794"/>
          <w:tab w:val="clear" w:pos="1191"/>
          <w:tab w:val="left" w:pos="810"/>
        </w:tabs>
        <w:ind w:left="810" w:hanging="450"/>
        <w:rPr>
          <w:noProof/>
          <w:lang w:eastAsia="ko-KR"/>
        </w:rPr>
      </w:pPr>
      <w:r w:rsidRPr="00564A49">
        <w:rPr>
          <w:noProof/>
        </w:rPr>
        <w:t>–</w:t>
      </w:r>
      <w:r w:rsidRPr="00564A49">
        <w:rPr>
          <w:noProof/>
        </w:rPr>
        <w:tab/>
        <w:t xml:space="preserve">The </w:t>
      </w:r>
      <w:r w:rsidR="007C12A3" w:rsidRPr="00564A49">
        <w:rPr>
          <w:noProof/>
        </w:rPr>
        <w:t xml:space="preserve">top-left luma sample location of the (16 x 16) prediction block </w:t>
      </w:r>
      <w:r w:rsidRPr="00564A49">
        <w:rPr>
          <w:noProof/>
          <w:lang w:eastAsia="ko-KR"/>
        </w:rPr>
        <w:t xml:space="preserve">xP and yP are set </w:t>
      </w:r>
      <w:r w:rsidR="00EC3E68" w:rsidRPr="00564A49">
        <w:rPr>
          <w:noProof/>
          <w:lang w:eastAsia="ko-KR"/>
        </w:rPr>
        <w:t xml:space="preserve">equal </w:t>
      </w:r>
      <w:r w:rsidRPr="00564A49">
        <w:rPr>
          <w:noProof/>
          <w:lang w:eastAsia="ko-KR"/>
        </w:rPr>
        <w:t>to ( xPb &lt;&lt; 4 ) and ( yPb &lt;&lt; 4 ), respectively,</w:t>
      </w:r>
    </w:p>
    <w:p w:rsidR="00EA1617" w:rsidRPr="00564A49" w:rsidRDefault="00EA1617" w:rsidP="00D366E4">
      <w:pPr>
        <w:tabs>
          <w:tab w:val="clear" w:pos="794"/>
          <w:tab w:val="clear" w:pos="1191"/>
          <w:tab w:val="left" w:pos="810"/>
        </w:tabs>
        <w:ind w:left="810" w:hanging="450"/>
        <w:rPr>
          <w:noProof/>
          <w:lang w:eastAsia="ko-KR"/>
        </w:rPr>
      </w:pPr>
      <w:r w:rsidRPr="00564A49">
        <w:rPr>
          <w:noProof/>
        </w:rPr>
        <w:t>–</w:t>
      </w:r>
      <w:r w:rsidRPr="00564A49">
        <w:rPr>
          <w:noProof/>
        </w:rPr>
        <w:tab/>
      </w:r>
      <w:r w:rsidRPr="00564A49">
        <w:rPr>
          <w:noProof/>
          <w:lang w:eastAsia="ko-KR"/>
        </w:rPr>
        <w:t xml:space="preserve">The variables </w:t>
      </w:r>
      <w:r w:rsidR="0055732B" w:rsidRPr="00564A49">
        <w:rPr>
          <w:noProof/>
        </w:rPr>
        <w:t>rsP</w:t>
      </w:r>
      <w:r w:rsidRPr="00564A49">
        <w:rPr>
          <w:noProof/>
        </w:rPr>
        <w:t>redMode[</w:t>
      </w:r>
      <w:r w:rsidR="00EC3E68" w:rsidRPr="00564A49">
        <w:rPr>
          <w:noProof/>
        </w:rPr>
        <w:t> </w:t>
      </w:r>
      <w:r w:rsidRPr="00564A49">
        <w:rPr>
          <w:noProof/>
        </w:rPr>
        <w:t>xP</w:t>
      </w:r>
      <w:r w:rsidR="00EC3E68" w:rsidRPr="00564A49">
        <w:rPr>
          <w:noProof/>
        </w:rPr>
        <w:t> </w:t>
      </w:r>
      <w:r w:rsidRPr="00564A49">
        <w:rPr>
          <w:noProof/>
        </w:rPr>
        <w:t>][</w:t>
      </w:r>
      <w:r w:rsidR="00EC3E68" w:rsidRPr="00564A49">
        <w:rPr>
          <w:noProof/>
        </w:rPr>
        <w:t> </w:t>
      </w:r>
      <w:r w:rsidRPr="00564A49">
        <w:rPr>
          <w:noProof/>
        </w:rPr>
        <w:t>yP</w:t>
      </w:r>
      <w:r w:rsidR="00EC3E68" w:rsidRPr="00564A49">
        <w:rPr>
          <w:noProof/>
        </w:rPr>
        <w:t> </w:t>
      </w:r>
      <w:r w:rsidRPr="00564A49">
        <w:rPr>
          <w:noProof/>
        </w:rPr>
        <w:t xml:space="preserve">], </w:t>
      </w:r>
      <w:r w:rsidR="0055732B" w:rsidRPr="00564A49">
        <w:rPr>
          <w:noProof/>
          <w:lang w:eastAsia="ko-KR"/>
        </w:rPr>
        <w:t>rsR</w:t>
      </w:r>
      <w:r w:rsidRPr="00564A49">
        <w:rPr>
          <w:noProof/>
          <w:lang w:eastAsia="ko-KR"/>
        </w:rPr>
        <w:t>efIdxLX</w:t>
      </w:r>
      <w:r w:rsidRPr="00564A49">
        <w:rPr>
          <w:noProof/>
        </w:rPr>
        <w:t>[</w:t>
      </w:r>
      <w:r w:rsidR="00EC3E68" w:rsidRPr="00564A49">
        <w:rPr>
          <w:noProof/>
        </w:rPr>
        <w:t> </w:t>
      </w:r>
      <w:r w:rsidRPr="00564A49">
        <w:rPr>
          <w:noProof/>
        </w:rPr>
        <w:t>xP</w:t>
      </w:r>
      <w:r w:rsidR="00EC3E68" w:rsidRPr="00564A49">
        <w:rPr>
          <w:noProof/>
        </w:rPr>
        <w:t> </w:t>
      </w:r>
      <w:r w:rsidRPr="00564A49">
        <w:rPr>
          <w:noProof/>
        </w:rPr>
        <w:t>][</w:t>
      </w:r>
      <w:r w:rsidR="00EC3E68" w:rsidRPr="00564A49">
        <w:rPr>
          <w:noProof/>
        </w:rPr>
        <w:t> </w:t>
      </w:r>
      <w:r w:rsidRPr="00564A49">
        <w:rPr>
          <w:noProof/>
        </w:rPr>
        <w:t>yP</w:t>
      </w:r>
      <w:r w:rsidR="00EC3E68" w:rsidRPr="00564A49">
        <w:rPr>
          <w:noProof/>
        </w:rPr>
        <w:t> </w:t>
      </w:r>
      <w:r w:rsidRPr="00564A49">
        <w:rPr>
          <w:noProof/>
        </w:rPr>
        <w:t>],</w:t>
      </w:r>
      <w:r w:rsidR="0055732B" w:rsidRPr="00564A49">
        <w:rPr>
          <w:noProof/>
          <w:lang w:eastAsia="ko-KR"/>
        </w:rPr>
        <w:t xml:space="preserve"> rsM</w:t>
      </w:r>
      <w:r w:rsidRPr="00564A49">
        <w:rPr>
          <w:noProof/>
          <w:lang w:eastAsia="ko-KR"/>
        </w:rPr>
        <w:t>vLX</w:t>
      </w:r>
      <w:r w:rsidRPr="00564A49">
        <w:rPr>
          <w:noProof/>
        </w:rPr>
        <w:t>[</w:t>
      </w:r>
      <w:r w:rsidR="00EC3E68" w:rsidRPr="00564A49">
        <w:rPr>
          <w:noProof/>
        </w:rPr>
        <w:t> </w:t>
      </w:r>
      <w:r w:rsidRPr="00564A49">
        <w:rPr>
          <w:noProof/>
        </w:rPr>
        <w:t>xP</w:t>
      </w:r>
      <w:r w:rsidR="00EC3E68" w:rsidRPr="00564A49">
        <w:rPr>
          <w:noProof/>
        </w:rPr>
        <w:t> </w:t>
      </w:r>
      <w:r w:rsidRPr="00564A49">
        <w:rPr>
          <w:noProof/>
        </w:rPr>
        <w:t>][</w:t>
      </w:r>
      <w:r w:rsidR="00EC3E68" w:rsidRPr="00564A49">
        <w:rPr>
          <w:rFonts w:eastAsiaTheme="minorEastAsia"/>
          <w:noProof/>
          <w:lang w:val="en-US" w:eastAsia="zh-CN"/>
        </w:rPr>
        <w:t> </w:t>
      </w:r>
      <w:r w:rsidRPr="00564A49">
        <w:rPr>
          <w:noProof/>
        </w:rPr>
        <w:t>yP</w:t>
      </w:r>
      <w:r w:rsidR="00EC3E68" w:rsidRPr="00564A49">
        <w:rPr>
          <w:noProof/>
          <w:lang w:val="en-US"/>
        </w:rPr>
        <w:t> </w:t>
      </w:r>
      <w:r w:rsidRPr="00564A49">
        <w:rPr>
          <w:noProof/>
        </w:rPr>
        <w:t xml:space="preserve">] and </w:t>
      </w:r>
      <w:r w:rsidR="0055732B" w:rsidRPr="00564A49">
        <w:rPr>
          <w:noProof/>
        </w:rPr>
        <w:t>rsP</w:t>
      </w:r>
      <w:r w:rsidRPr="00564A49">
        <w:rPr>
          <w:noProof/>
        </w:rPr>
        <w:t>redFlagLX[</w:t>
      </w:r>
      <w:r w:rsidR="00EC3E68" w:rsidRPr="00564A49">
        <w:rPr>
          <w:noProof/>
          <w:lang w:val="en-US"/>
        </w:rPr>
        <w:t> </w:t>
      </w:r>
      <w:r w:rsidRPr="00564A49">
        <w:rPr>
          <w:noProof/>
        </w:rPr>
        <w:t>xP</w:t>
      </w:r>
      <w:r w:rsidR="00EC3E68" w:rsidRPr="00564A49">
        <w:rPr>
          <w:noProof/>
          <w:lang w:val="en-US"/>
        </w:rPr>
        <w:t> </w:t>
      </w:r>
      <w:r w:rsidRPr="00564A49">
        <w:rPr>
          <w:noProof/>
        </w:rPr>
        <w:t>][</w:t>
      </w:r>
      <w:r w:rsidR="00EC3E68" w:rsidRPr="00564A49">
        <w:rPr>
          <w:noProof/>
          <w:lang w:val="en-US"/>
        </w:rPr>
        <w:t> </w:t>
      </w:r>
      <w:r w:rsidRPr="00564A49">
        <w:rPr>
          <w:noProof/>
        </w:rPr>
        <w:t>yP</w:t>
      </w:r>
      <w:r w:rsidR="00EC3E68" w:rsidRPr="00564A49">
        <w:rPr>
          <w:noProof/>
          <w:lang w:val="en-US"/>
        </w:rPr>
        <w:t> </w:t>
      </w:r>
      <w:r w:rsidRPr="00564A49">
        <w:rPr>
          <w:noProof/>
        </w:rPr>
        <w:t>], with X = 0,1,</w:t>
      </w:r>
      <w:r w:rsidRPr="00564A49">
        <w:rPr>
          <w:noProof/>
          <w:lang w:eastAsia="ko-KR"/>
        </w:rPr>
        <w:t xml:space="preserve"> are derived by invoking inter layer motion </w:t>
      </w:r>
      <w:r w:rsidR="003501D3" w:rsidRPr="00564A49">
        <w:rPr>
          <w:noProof/>
          <w:lang w:eastAsia="ko-KR"/>
        </w:rPr>
        <w:t xml:space="preserve">parameters </w:t>
      </w:r>
      <w:r w:rsidRPr="00564A49">
        <w:rPr>
          <w:noProof/>
          <w:lang w:eastAsia="ko-KR"/>
        </w:rPr>
        <w:t xml:space="preserve">derivation process </w:t>
      </w:r>
      <w:r w:rsidRPr="00564A49">
        <w:rPr>
          <w:noProof/>
        </w:rPr>
        <w:t xml:space="preserve">specified in subclause </w:t>
      </w:r>
      <w:r w:rsidR="003867AF" w:rsidRPr="00564A49">
        <w:fldChar w:fldCharType="begin" w:fldLock="1"/>
      </w:r>
      <w:r w:rsidR="003867AF" w:rsidRPr="00564A49">
        <w:instrText xml:space="preserve"> REF _Ref348599073 \r \h  \* MERGEFORMAT </w:instrText>
      </w:r>
      <w:r w:rsidR="003867AF" w:rsidRPr="00564A49">
        <w:fldChar w:fldCharType="separate"/>
      </w:r>
      <w:r w:rsidR="00E907A9" w:rsidRPr="00564A49">
        <w:rPr>
          <w:noProof/>
        </w:rPr>
        <w:t>H.8.1.4.2.1</w:t>
      </w:r>
      <w:r w:rsidR="003867AF" w:rsidRPr="00564A49">
        <w:fldChar w:fldCharType="end"/>
      </w:r>
      <w:r w:rsidRPr="00564A49">
        <w:rPr>
          <w:noProof/>
        </w:rPr>
        <w:t xml:space="preserve"> </w:t>
      </w:r>
      <w:r w:rsidRPr="00564A49">
        <w:rPr>
          <w:noProof/>
          <w:lang w:eastAsia="ko-KR"/>
        </w:rPr>
        <w:t xml:space="preserve">with the luma </w:t>
      </w:r>
      <w:r w:rsidR="0055732B" w:rsidRPr="00564A49">
        <w:rPr>
          <w:noProof/>
          <w:lang w:eastAsia="ko-KR"/>
        </w:rPr>
        <w:t xml:space="preserve">sample </w:t>
      </w:r>
      <w:r w:rsidRPr="00564A49">
        <w:rPr>
          <w:noProof/>
          <w:lang w:eastAsia="ko-KR"/>
        </w:rPr>
        <w:t xml:space="preserve">location ( xP, yP ), </w:t>
      </w:r>
      <w:r w:rsidR="00642B7A" w:rsidRPr="00564A49">
        <w:rPr>
          <w:noProof/>
          <w:lang w:eastAsia="ko-KR"/>
        </w:rPr>
        <w:t>rl</w:t>
      </w:r>
      <w:r w:rsidR="00EC3E68" w:rsidRPr="00564A49">
        <w:rPr>
          <w:lang w:val="en-CA"/>
        </w:rPr>
        <w:t>P</w:t>
      </w:r>
      <w:r w:rsidRPr="00564A49">
        <w:rPr>
          <w:noProof/>
          <w:lang w:eastAsia="ko-KR"/>
        </w:rPr>
        <w:t xml:space="preserve">redMode, </w:t>
      </w:r>
      <w:r w:rsidR="00EC3E68" w:rsidRPr="00564A49">
        <w:rPr>
          <w:noProof/>
          <w:lang w:eastAsia="ko-KR"/>
        </w:rPr>
        <w:t>rlRefIdxLX</w:t>
      </w:r>
      <w:r w:rsidRPr="00564A49">
        <w:rPr>
          <w:noProof/>
          <w:lang w:eastAsia="ko-KR"/>
        </w:rPr>
        <w:t xml:space="preserve">, </w:t>
      </w:r>
      <w:r w:rsidR="00EC3E68" w:rsidRPr="00564A49">
        <w:rPr>
          <w:noProof/>
          <w:lang w:eastAsia="ko-KR"/>
        </w:rPr>
        <w:t>rlM</w:t>
      </w:r>
      <w:r w:rsidRPr="00564A49">
        <w:rPr>
          <w:noProof/>
          <w:lang w:eastAsia="ko-KR"/>
        </w:rPr>
        <w:t xml:space="preserve">vLX and </w:t>
      </w:r>
      <w:r w:rsidR="00EC3E68" w:rsidRPr="00564A49">
        <w:rPr>
          <w:noProof/>
          <w:lang w:eastAsia="ko-KR"/>
        </w:rPr>
        <w:t>rlP</w:t>
      </w:r>
      <w:r w:rsidRPr="00564A49">
        <w:rPr>
          <w:noProof/>
          <w:lang w:eastAsia="ko-KR"/>
        </w:rPr>
        <w:t>redFlagLX, with X = 0,1, given as input</w:t>
      </w:r>
      <w:r w:rsidR="0055732B" w:rsidRPr="00564A49">
        <w:rPr>
          <w:noProof/>
          <w:lang w:eastAsia="ko-KR"/>
        </w:rPr>
        <w:t>s</w:t>
      </w:r>
      <w:r w:rsidRPr="00564A49">
        <w:rPr>
          <w:noProof/>
          <w:lang w:eastAsia="ko-KR"/>
        </w:rPr>
        <w:t>.</w:t>
      </w:r>
    </w:p>
    <w:p w:rsidR="00EA1617" w:rsidRPr="00564A49" w:rsidRDefault="00EA1617" w:rsidP="00EA1617">
      <w:pPr>
        <w:pStyle w:val="Annex6"/>
      </w:pPr>
      <w:bookmarkStart w:id="1856" w:name="_Ref348599073"/>
      <w:r w:rsidRPr="00564A49">
        <w:rPr>
          <w:noProof/>
        </w:rPr>
        <w:lastRenderedPageBreak/>
        <w:t>Derivation process for inter layer motion</w:t>
      </w:r>
      <w:bookmarkEnd w:id="1856"/>
      <w:r w:rsidR="003501D3" w:rsidRPr="00564A49">
        <w:rPr>
          <w:noProof/>
        </w:rPr>
        <w:t xml:space="preserve"> parameters</w:t>
      </w:r>
    </w:p>
    <w:p w:rsidR="00EA1617" w:rsidRPr="00564A49" w:rsidRDefault="00EA1617" w:rsidP="00EA1617">
      <w:pPr>
        <w:rPr>
          <w:noProof/>
          <w:lang w:eastAsia="ko-KR"/>
        </w:rPr>
      </w:pPr>
      <w:r w:rsidRPr="00564A49">
        <w:rPr>
          <w:noProof/>
          <w:lang w:eastAsia="ko-KR"/>
        </w:rPr>
        <w:t>Inputs to this process are</w:t>
      </w:r>
    </w:p>
    <w:p w:rsidR="00EA1617" w:rsidRPr="00564A49" w:rsidRDefault="006F7718" w:rsidP="006F7718">
      <w:pPr>
        <w:ind w:left="434" w:hanging="434"/>
        <w:rPr>
          <w:noProof/>
          <w:lang w:eastAsia="ko-KR"/>
        </w:rPr>
      </w:pPr>
      <w:r w:rsidRPr="00564A49">
        <w:rPr>
          <w:noProof/>
        </w:rPr>
        <w:t>–</w:t>
      </w:r>
      <w:r w:rsidRPr="00564A49">
        <w:rPr>
          <w:noProof/>
          <w:lang w:eastAsia="ko-KR"/>
        </w:rPr>
        <w:tab/>
      </w:r>
      <w:r w:rsidR="00EA1617" w:rsidRPr="00564A49">
        <w:rPr>
          <w:noProof/>
          <w:lang w:eastAsia="ko-KR"/>
        </w:rPr>
        <w:t xml:space="preserve">a luma location ( xP, yP ) specifying the top-left sample of the current luma prediction block relative to the top-left luma sample of the </w:t>
      </w:r>
      <w:r w:rsidR="003501D3" w:rsidRPr="00564A49">
        <w:rPr>
          <w:noProof/>
          <w:lang w:eastAsia="ko-KR"/>
        </w:rPr>
        <w:t xml:space="preserve">resampled </w:t>
      </w:r>
      <w:r w:rsidR="00EA1617" w:rsidRPr="00564A49">
        <w:rPr>
          <w:noProof/>
          <w:lang w:eastAsia="ko-KR"/>
        </w:rPr>
        <w:t>picture,</w:t>
      </w:r>
    </w:p>
    <w:p w:rsidR="00EA1617" w:rsidRPr="00564A49" w:rsidRDefault="006F7718" w:rsidP="006F7718">
      <w:pPr>
        <w:ind w:left="434" w:hanging="434"/>
        <w:rPr>
          <w:noProof/>
        </w:rPr>
      </w:pPr>
      <w:r w:rsidRPr="00564A49">
        <w:rPr>
          <w:noProof/>
        </w:rPr>
        <w:t>–</w:t>
      </w:r>
      <w:r w:rsidRPr="00564A49">
        <w:rPr>
          <w:noProof/>
          <w:lang w:eastAsia="ko-KR"/>
        </w:rPr>
        <w:tab/>
      </w:r>
      <w:r w:rsidR="00EA1617" w:rsidRPr="00564A49">
        <w:rPr>
          <w:noProof/>
        </w:rPr>
        <w:t>the reference layer prediction mode</w:t>
      </w:r>
      <w:r w:rsidR="000D0BF2" w:rsidRPr="00564A49">
        <w:rPr>
          <w:noProof/>
        </w:rPr>
        <w:t xml:space="preserve"> </w:t>
      </w:r>
      <w:r w:rsidR="00EA1617" w:rsidRPr="00564A49">
        <w:rPr>
          <w:noProof/>
        </w:rPr>
        <w:t xml:space="preserve">array </w:t>
      </w:r>
      <w:r w:rsidR="00642B7A" w:rsidRPr="00564A49">
        <w:rPr>
          <w:noProof/>
        </w:rPr>
        <w:t>rlP</w:t>
      </w:r>
      <w:r w:rsidR="00EA1617" w:rsidRPr="00564A49">
        <w:rPr>
          <w:noProof/>
        </w:rPr>
        <w:t>redMode,</w:t>
      </w:r>
    </w:p>
    <w:p w:rsidR="00EA1617" w:rsidRPr="00564A49" w:rsidRDefault="006F7718" w:rsidP="006F7718">
      <w:pPr>
        <w:ind w:left="434" w:hanging="434"/>
        <w:rPr>
          <w:noProof/>
          <w:lang w:eastAsia="ko-KR"/>
        </w:rPr>
      </w:pPr>
      <w:r w:rsidRPr="00564A49">
        <w:rPr>
          <w:noProof/>
        </w:rPr>
        <w:t>–</w:t>
      </w:r>
      <w:r w:rsidRPr="00564A49">
        <w:rPr>
          <w:noProof/>
          <w:lang w:eastAsia="ko-KR"/>
        </w:rPr>
        <w:tab/>
      </w:r>
      <w:r w:rsidR="00EA1617" w:rsidRPr="00564A49">
        <w:rPr>
          <w:noProof/>
        </w:rPr>
        <w:t xml:space="preserve">the reference layer reference index </w:t>
      </w:r>
      <w:r w:rsidR="00EA1617" w:rsidRPr="00564A49">
        <w:rPr>
          <w:noProof/>
          <w:lang w:eastAsia="ko-KR"/>
        </w:rPr>
        <w:t xml:space="preserve">arrays </w:t>
      </w:r>
      <w:r w:rsidR="00642B7A" w:rsidRPr="00564A49">
        <w:rPr>
          <w:noProof/>
          <w:lang w:eastAsia="ko-KR"/>
        </w:rPr>
        <w:t>rlR</w:t>
      </w:r>
      <w:r w:rsidR="00EA1617" w:rsidRPr="00564A49">
        <w:rPr>
          <w:noProof/>
          <w:lang w:eastAsia="ko-KR"/>
        </w:rPr>
        <w:t>efIdxL0 and r</w:t>
      </w:r>
      <w:r w:rsidR="00642B7A" w:rsidRPr="00564A49">
        <w:rPr>
          <w:noProof/>
          <w:lang w:eastAsia="ko-KR"/>
        </w:rPr>
        <w:t>lR</w:t>
      </w:r>
      <w:r w:rsidR="00EA1617" w:rsidRPr="00564A49">
        <w:rPr>
          <w:noProof/>
          <w:lang w:eastAsia="ko-KR"/>
        </w:rPr>
        <w:t>efIdxL1</w:t>
      </w:r>
      <w:r w:rsidR="00642B7A" w:rsidRPr="00564A49">
        <w:rPr>
          <w:noProof/>
          <w:lang w:eastAsia="ko-KR"/>
        </w:rPr>
        <w:t>,</w:t>
      </w:r>
    </w:p>
    <w:p w:rsidR="00EA1617" w:rsidRPr="00564A49" w:rsidRDefault="006F7718" w:rsidP="006F7718">
      <w:pPr>
        <w:ind w:left="434" w:hanging="434"/>
        <w:rPr>
          <w:noProof/>
          <w:lang w:eastAsia="ko-KR"/>
        </w:rPr>
      </w:pPr>
      <w:r w:rsidRPr="00564A49">
        <w:rPr>
          <w:noProof/>
        </w:rPr>
        <w:t>–</w:t>
      </w:r>
      <w:r w:rsidRPr="00564A49">
        <w:rPr>
          <w:noProof/>
          <w:lang w:eastAsia="ko-KR"/>
        </w:rPr>
        <w:tab/>
      </w:r>
      <w:r w:rsidR="00EA1617" w:rsidRPr="00564A49">
        <w:rPr>
          <w:noProof/>
        </w:rPr>
        <w:t xml:space="preserve">the reference layer motion vector </w:t>
      </w:r>
      <w:r w:rsidR="00EA1617" w:rsidRPr="00564A49">
        <w:rPr>
          <w:noProof/>
          <w:lang w:eastAsia="ko-KR"/>
        </w:rPr>
        <w:t xml:space="preserve">arrays </w:t>
      </w:r>
      <w:r w:rsidR="00642B7A" w:rsidRPr="00564A49">
        <w:rPr>
          <w:noProof/>
          <w:lang w:eastAsia="ko-KR"/>
        </w:rPr>
        <w:t>rlM</w:t>
      </w:r>
      <w:r w:rsidR="00EA1617" w:rsidRPr="00564A49">
        <w:rPr>
          <w:noProof/>
          <w:lang w:eastAsia="ko-KR"/>
        </w:rPr>
        <w:t xml:space="preserve">vL0 and </w:t>
      </w:r>
      <w:r w:rsidR="00642B7A" w:rsidRPr="00564A49">
        <w:rPr>
          <w:noProof/>
          <w:lang w:eastAsia="ko-KR"/>
        </w:rPr>
        <w:t>rlM</w:t>
      </w:r>
      <w:r w:rsidR="00EA1617" w:rsidRPr="00564A49">
        <w:rPr>
          <w:noProof/>
          <w:lang w:eastAsia="ko-KR"/>
        </w:rPr>
        <w:t>vL1</w:t>
      </w:r>
      <w:r w:rsidR="00642B7A" w:rsidRPr="00564A49">
        <w:rPr>
          <w:noProof/>
          <w:lang w:eastAsia="ko-KR"/>
        </w:rPr>
        <w:t>,</w:t>
      </w:r>
    </w:p>
    <w:p w:rsidR="00EA1617" w:rsidRPr="00564A49" w:rsidRDefault="003501D3" w:rsidP="006F7718">
      <w:pPr>
        <w:ind w:left="434" w:hanging="434"/>
        <w:rPr>
          <w:noProof/>
          <w:lang w:eastAsia="ko-KR"/>
        </w:rPr>
      </w:pPr>
      <w:r w:rsidRPr="00564A49">
        <w:rPr>
          <w:noProof/>
        </w:rPr>
        <w:t>–</w:t>
      </w:r>
      <w:r w:rsidRPr="00564A49">
        <w:rPr>
          <w:noProof/>
          <w:lang w:eastAsia="ko-KR"/>
        </w:rPr>
        <w:tab/>
      </w:r>
      <w:r w:rsidR="00EA1617" w:rsidRPr="00564A49">
        <w:rPr>
          <w:noProof/>
        </w:rPr>
        <w:t xml:space="preserve">the reference layer </w:t>
      </w:r>
      <w:r w:rsidR="00EA1617" w:rsidRPr="00564A49">
        <w:rPr>
          <w:noProof/>
          <w:lang w:eastAsia="ko-KR"/>
        </w:rPr>
        <w:t xml:space="preserve">prediction list utilization flag arrays </w:t>
      </w:r>
      <w:r w:rsidR="00642B7A" w:rsidRPr="00564A49">
        <w:rPr>
          <w:noProof/>
          <w:lang w:eastAsia="ko-KR"/>
        </w:rPr>
        <w:t>rlP</w:t>
      </w:r>
      <w:r w:rsidR="00EA1617" w:rsidRPr="00564A49">
        <w:rPr>
          <w:noProof/>
          <w:lang w:eastAsia="ko-KR"/>
        </w:rPr>
        <w:t xml:space="preserve">redFlagL0 and </w:t>
      </w:r>
      <w:r w:rsidR="00642B7A" w:rsidRPr="00564A49">
        <w:rPr>
          <w:noProof/>
          <w:lang w:eastAsia="ko-KR"/>
        </w:rPr>
        <w:t>rlP</w:t>
      </w:r>
      <w:r w:rsidR="00EA1617" w:rsidRPr="00564A49">
        <w:rPr>
          <w:noProof/>
          <w:lang w:eastAsia="ko-KR"/>
        </w:rPr>
        <w:t>redFlagL1.</w:t>
      </w:r>
    </w:p>
    <w:p w:rsidR="00EA1617" w:rsidRPr="00564A49" w:rsidRDefault="00EA1617" w:rsidP="00EA1617">
      <w:pPr>
        <w:rPr>
          <w:noProof/>
          <w:lang w:eastAsia="ko-KR"/>
        </w:rPr>
      </w:pPr>
      <w:r w:rsidRPr="00564A49">
        <w:rPr>
          <w:noProof/>
          <w:lang w:eastAsia="ko-KR"/>
        </w:rPr>
        <w:t>Outputs of this process are</w:t>
      </w:r>
    </w:p>
    <w:p w:rsidR="00EA1617" w:rsidRPr="00564A49" w:rsidRDefault="006F7718" w:rsidP="006F7718">
      <w:pPr>
        <w:ind w:left="434" w:hanging="434"/>
        <w:rPr>
          <w:noProof/>
          <w:lang w:eastAsia="ko-KR"/>
        </w:rPr>
      </w:pPr>
      <w:r w:rsidRPr="00564A49">
        <w:rPr>
          <w:noProof/>
        </w:rPr>
        <w:t>–</w:t>
      </w:r>
      <w:r w:rsidRPr="00564A49">
        <w:rPr>
          <w:noProof/>
          <w:lang w:eastAsia="ko-KR"/>
        </w:rPr>
        <w:tab/>
      </w:r>
      <w:r w:rsidR="00EA1617" w:rsidRPr="00564A49">
        <w:rPr>
          <w:noProof/>
          <w:lang w:eastAsia="ko-KR"/>
        </w:rPr>
        <w:t xml:space="preserve">a derived prediction mode </w:t>
      </w:r>
      <w:r w:rsidR="0055732B" w:rsidRPr="00564A49">
        <w:rPr>
          <w:noProof/>
          <w:lang w:eastAsia="ko-KR"/>
        </w:rPr>
        <w:t>rsP</w:t>
      </w:r>
      <w:r w:rsidR="00EA1617" w:rsidRPr="00564A49">
        <w:rPr>
          <w:noProof/>
          <w:lang w:eastAsia="ko-KR"/>
        </w:rPr>
        <w:t>redMode</w:t>
      </w:r>
      <w:r w:rsidR="00EB617E" w:rsidRPr="00564A49">
        <w:rPr>
          <w:noProof/>
          <w:lang w:eastAsia="ko-KR"/>
        </w:rPr>
        <w:t>[ xP ][ yP ]</w:t>
      </w:r>
      <w:r w:rsidR="00EA1617" w:rsidRPr="00564A49">
        <w:rPr>
          <w:noProof/>
          <w:lang w:eastAsia="ko-KR"/>
        </w:rPr>
        <w:t>,</w:t>
      </w:r>
    </w:p>
    <w:p w:rsidR="00EA1617" w:rsidRPr="00564A49" w:rsidRDefault="006F7718" w:rsidP="006F7718">
      <w:pPr>
        <w:ind w:left="434" w:hanging="434"/>
        <w:rPr>
          <w:noProof/>
          <w:lang w:eastAsia="ko-KR"/>
        </w:rPr>
      </w:pPr>
      <w:r w:rsidRPr="00564A49">
        <w:rPr>
          <w:noProof/>
        </w:rPr>
        <w:t>–</w:t>
      </w:r>
      <w:r w:rsidRPr="00564A49">
        <w:rPr>
          <w:noProof/>
          <w:lang w:eastAsia="ko-KR"/>
        </w:rPr>
        <w:tab/>
      </w:r>
      <w:r w:rsidR="00EA1617" w:rsidRPr="00564A49">
        <w:rPr>
          <w:noProof/>
          <w:lang w:eastAsia="ko-KR"/>
        </w:rPr>
        <w:t xml:space="preserve">two derived motion vectors </w:t>
      </w:r>
      <w:r w:rsidR="0055732B" w:rsidRPr="00564A49">
        <w:rPr>
          <w:noProof/>
          <w:lang w:eastAsia="ko-KR"/>
        </w:rPr>
        <w:t>rsM</w:t>
      </w:r>
      <w:r w:rsidR="00EA1617" w:rsidRPr="00564A49">
        <w:rPr>
          <w:noProof/>
          <w:lang w:eastAsia="ko-KR"/>
        </w:rPr>
        <w:t xml:space="preserve">vL0 and </w:t>
      </w:r>
      <w:r w:rsidR="0055732B" w:rsidRPr="00564A49">
        <w:rPr>
          <w:noProof/>
          <w:lang w:eastAsia="ko-KR"/>
        </w:rPr>
        <w:t>rsM</w:t>
      </w:r>
      <w:r w:rsidR="00EA1617" w:rsidRPr="00564A49">
        <w:rPr>
          <w:noProof/>
          <w:lang w:eastAsia="ko-KR"/>
        </w:rPr>
        <w:t>vL1</w:t>
      </w:r>
      <w:r w:rsidR="00EB617E" w:rsidRPr="00564A49">
        <w:rPr>
          <w:noProof/>
          <w:lang w:eastAsia="ko-KR"/>
        </w:rPr>
        <w:t>[ xP ][ yP ]</w:t>
      </w:r>
      <w:r w:rsidR="00C565B0" w:rsidRPr="00564A49">
        <w:rPr>
          <w:noProof/>
          <w:lang w:eastAsia="ko-KR"/>
        </w:rPr>
        <w:t>,</w:t>
      </w:r>
    </w:p>
    <w:p w:rsidR="00EA1617" w:rsidRPr="00564A49" w:rsidRDefault="006F7718" w:rsidP="006F7718">
      <w:pPr>
        <w:ind w:left="434" w:hanging="434"/>
        <w:rPr>
          <w:noProof/>
          <w:lang w:eastAsia="ko-KR"/>
        </w:rPr>
      </w:pPr>
      <w:r w:rsidRPr="00564A49">
        <w:rPr>
          <w:noProof/>
        </w:rPr>
        <w:t>–</w:t>
      </w:r>
      <w:r w:rsidRPr="00564A49">
        <w:rPr>
          <w:noProof/>
          <w:lang w:eastAsia="ko-KR"/>
        </w:rPr>
        <w:tab/>
      </w:r>
      <w:r w:rsidR="00EA1617" w:rsidRPr="00564A49">
        <w:rPr>
          <w:noProof/>
          <w:lang w:eastAsia="ko-KR"/>
        </w:rPr>
        <w:t xml:space="preserve">two derived reference indices </w:t>
      </w:r>
      <w:r w:rsidR="0055732B" w:rsidRPr="00564A49">
        <w:rPr>
          <w:noProof/>
          <w:lang w:eastAsia="ko-KR"/>
        </w:rPr>
        <w:t>rsR</w:t>
      </w:r>
      <w:r w:rsidR="00EA1617" w:rsidRPr="00564A49">
        <w:rPr>
          <w:noProof/>
          <w:lang w:eastAsia="ko-KR"/>
        </w:rPr>
        <w:t xml:space="preserve">efIdxL0 and </w:t>
      </w:r>
      <w:r w:rsidR="0055732B" w:rsidRPr="00564A49">
        <w:rPr>
          <w:noProof/>
          <w:lang w:eastAsia="ko-KR"/>
        </w:rPr>
        <w:t>rsR</w:t>
      </w:r>
      <w:r w:rsidR="00EA1617" w:rsidRPr="00564A49">
        <w:rPr>
          <w:noProof/>
          <w:lang w:eastAsia="ko-KR"/>
        </w:rPr>
        <w:t>efIdxL1</w:t>
      </w:r>
      <w:r w:rsidR="00EB617E" w:rsidRPr="00564A49">
        <w:rPr>
          <w:noProof/>
          <w:lang w:eastAsia="ko-KR"/>
        </w:rPr>
        <w:t>[ xP ][ yP ]</w:t>
      </w:r>
      <w:r w:rsidR="00C565B0" w:rsidRPr="00564A49">
        <w:rPr>
          <w:noProof/>
          <w:lang w:eastAsia="ko-KR"/>
        </w:rPr>
        <w:t>,</w:t>
      </w:r>
    </w:p>
    <w:p w:rsidR="00EA1617" w:rsidRPr="00564A49" w:rsidRDefault="006F7718" w:rsidP="006F7718">
      <w:pPr>
        <w:ind w:left="434" w:hanging="434"/>
        <w:rPr>
          <w:noProof/>
          <w:lang w:eastAsia="ko-KR"/>
        </w:rPr>
      </w:pPr>
      <w:r w:rsidRPr="00564A49">
        <w:rPr>
          <w:noProof/>
        </w:rPr>
        <w:t>–</w:t>
      </w:r>
      <w:r w:rsidRPr="00564A49">
        <w:rPr>
          <w:noProof/>
          <w:lang w:eastAsia="ko-KR"/>
        </w:rPr>
        <w:tab/>
      </w:r>
      <w:r w:rsidR="00EA1617" w:rsidRPr="00564A49">
        <w:rPr>
          <w:noProof/>
        </w:rPr>
        <w:t xml:space="preserve">two </w:t>
      </w:r>
      <w:r w:rsidR="00EA1617" w:rsidRPr="00564A49">
        <w:rPr>
          <w:noProof/>
          <w:lang w:eastAsia="ko-KR"/>
        </w:rPr>
        <w:t>derived</w:t>
      </w:r>
      <w:r w:rsidR="00EA1617" w:rsidRPr="00564A49">
        <w:rPr>
          <w:noProof/>
        </w:rPr>
        <w:t xml:space="preserve"> prediction list </w:t>
      </w:r>
      <w:r w:rsidR="00EA1617" w:rsidRPr="00564A49">
        <w:rPr>
          <w:noProof/>
          <w:lang w:eastAsia="ko-KR"/>
        </w:rPr>
        <w:t xml:space="preserve">utilization </w:t>
      </w:r>
      <w:r w:rsidR="00EA1617" w:rsidRPr="00564A49">
        <w:rPr>
          <w:noProof/>
        </w:rPr>
        <w:t xml:space="preserve">flags </w:t>
      </w:r>
      <w:r w:rsidR="0055732B" w:rsidRPr="00564A49">
        <w:rPr>
          <w:noProof/>
        </w:rPr>
        <w:t>rsP</w:t>
      </w:r>
      <w:r w:rsidR="00EA1617" w:rsidRPr="00564A49">
        <w:rPr>
          <w:noProof/>
          <w:lang w:eastAsia="ko-KR"/>
        </w:rPr>
        <w:t xml:space="preserve">redFlagL0 and </w:t>
      </w:r>
      <w:r w:rsidR="0055732B" w:rsidRPr="00564A49">
        <w:rPr>
          <w:noProof/>
          <w:lang w:eastAsia="ko-KR"/>
        </w:rPr>
        <w:t>rsP</w:t>
      </w:r>
      <w:r w:rsidR="00EA1617" w:rsidRPr="00564A49">
        <w:rPr>
          <w:noProof/>
          <w:lang w:eastAsia="ko-KR"/>
        </w:rPr>
        <w:t>redFlagL1</w:t>
      </w:r>
      <w:r w:rsidR="00EB617E" w:rsidRPr="00564A49">
        <w:rPr>
          <w:noProof/>
          <w:lang w:eastAsia="ko-KR"/>
        </w:rPr>
        <w:t>[ xP ][ yP ]</w:t>
      </w:r>
      <w:r w:rsidR="00EA1617" w:rsidRPr="00564A49">
        <w:rPr>
          <w:noProof/>
          <w:lang w:eastAsia="ko-KR"/>
        </w:rPr>
        <w:t>.</w:t>
      </w:r>
    </w:p>
    <w:p w:rsidR="00EA1617" w:rsidRPr="00564A49" w:rsidRDefault="0055732B" w:rsidP="00EA1617">
      <w:pPr>
        <w:rPr>
          <w:rFonts w:eastAsia="MS Mincho"/>
          <w:noProof/>
          <w:lang w:eastAsia="ja-JP"/>
        </w:rPr>
      </w:pPr>
      <w:r w:rsidRPr="00564A49">
        <w:rPr>
          <w:noProof/>
          <w:lang w:eastAsia="ko-KR"/>
        </w:rPr>
        <w:t>rsP</w:t>
      </w:r>
      <w:r w:rsidR="00EA1617" w:rsidRPr="00564A49">
        <w:rPr>
          <w:noProof/>
          <w:lang w:eastAsia="ko-KR"/>
        </w:rPr>
        <w:t>redMode</w:t>
      </w:r>
      <w:r w:rsidR="00EB617E" w:rsidRPr="00564A49">
        <w:rPr>
          <w:noProof/>
          <w:lang w:eastAsia="ko-KR"/>
        </w:rPr>
        <w:t>[ xP ][ yP ]</w:t>
      </w:r>
      <w:r w:rsidR="00EA1617" w:rsidRPr="00564A49">
        <w:rPr>
          <w:noProof/>
          <w:lang w:eastAsia="ko-KR"/>
        </w:rPr>
        <w:t xml:space="preserve">, </w:t>
      </w:r>
      <w:r w:rsidRPr="00564A49">
        <w:rPr>
          <w:noProof/>
          <w:lang w:eastAsia="ko-KR"/>
        </w:rPr>
        <w:t>rsM</w:t>
      </w:r>
      <w:r w:rsidR="00EA1617" w:rsidRPr="00564A49">
        <w:rPr>
          <w:noProof/>
          <w:lang w:eastAsia="ko-KR"/>
        </w:rPr>
        <w:t>vLX</w:t>
      </w:r>
      <w:r w:rsidR="00EB617E" w:rsidRPr="00564A49">
        <w:rPr>
          <w:noProof/>
          <w:lang w:eastAsia="ko-KR"/>
        </w:rPr>
        <w:t>[ xP ][ yP ]</w:t>
      </w:r>
      <w:r w:rsidR="00EA1617" w:rsidRPr="00564A49">
        <w:rPr>
          <w:noProof/>
          <w:lang w:eastAsia="ko-KR"/>
        </w:rPr>
        <w:t xml:space="preserve">, </w:t>
      </w:r>
      <w:r w:rsidRPr="00564A49">
        <w:rPr>
          <w:noProof/>
          <w:lang w:eastAsia="ko-KR"/>
        </w:rPr>
        <w:t>rsR</w:t>
      </w:r>
      <w:r w:rsidR="00EA1617" w:rsidRPr="00564A49">
        <w:rPr>
          <w:noProof/>
          <w:lang w:eastAsia="ko-KR"/>
        </w:rPr>
        <w:t>efIdxLX</w:t>
      </w:r>
      <w:r w:rsidR="0014382E" w:rsidRPr="00564A49">
        <w:rPr>
          <w:noProof/>
          <w:lang w:eastAsia="ko-KR"/>
        </w:rPr>
        <w:t>[ xP ][ yP ]</w:t>
      </w:r>
      <w:r w:rsidR="00EA1617" w:rsidRPr="00564A49">
        <w:rPr>
          <w:noProof/>
          <w:lang w:eastAsia="ko-KR"/>
        </w:rPr>
        <w:t xml:space="preserve">, and </w:t>
      </w:r>
      <w:r w:rsidRPr="00564A49">
        <w:rPr>
          <w:noProof/>
          <w:lang w:eastAsia="ko-KR"/>
        </w:rPr>
        <w:t>rsP</w:t>
      </w:r>
      <w:r w:rsidR="00EA1617" w:rsidRPr="00564A49">
        <w:rPr>
          <w:noProof/>
          <w:lang w:eastAsia="ko-KR"/>
        </w:rPr>
        <w:t>redFlagLX</w:t>
      </w:r>
      <w:r w:rsidR="0014382E" w:rsidRPr="00564A49">
        <w:rPr>
          <w:noProof/>
          <w:lang w:eastAsia="ko-KR"/>
        </w:rPr>
        <w:t>[ xP ][ yP ], with X = 0, 1,</w:t>
      </w:r>
      <w:r w:rsidR="00EA1617" w:rsidRPr="00564A49">
        <w:rPr>
          <w:noProof/>
          <w:lang w:eastAsia="ko-KR"/>
        </w:rPr>
        <w:t xml:space="preserve"> are derived </w:t>
      </w:r>
      <w:r w:rsidR="00F86FA6" w:rsidRPr="00564A49">
        <w:rPr>
          <w:noProof/>
          <w:lang w:eastAsia="ko-KR"/>
        </w:rPr>
        <w:t>by the following ordered steps</w:t>
      </w:r>
      <w:r w:rsidR="00576F05" w:rsidRPr="00564A49">
        <w:rPr>
          <w:noProof/>
          <w:lang w:eastAsia="ko-KR"/>
        </w:rPr>
        <w:t>:</w:t>
      </w:r>
    </w:p>
    <w:p w:rsidR="00EA1617" w:rsidRPr="00564A49" w:rsidRDefault="00EA1617" w:rsidP="008557C3">
      <w:pPr>
        <w:numPr>
          <w:ilvl w:val="0"/>
          <w:numId w:val="39"/>
        </w:numPr>
        <w:tabs>
          <w:tab w:val="clear" w:pos="794"/>
          <w:tab w:val="left" w:pos="810"/>
        </w:tabs>
        <w:rPr>
          <w:noProof/>
          <w:lang w:eastAsia="ko-KR"/>
        </w:rPr>
      </w:pPr>
      <w:r w:rsidRPr="00564A49">
        <w:rPr>
          <w:noProof/>
          <w:lang w:eastAsia="ko-KR"/>
        </w:rPr>
        <w:t>The center location (</w:t>
      </w:r>
      <w:r w:rsidR="00023ECF" w:rsidRPr="00564A49">
        <w:rPr>
          <w:noProof/>
          <w:lang w:eastAsia="ko-KR"/>
        </w:rPr>
        <w:t> </w:t>
      </w:r>
      <w:r w:rsidRPr="00564A49">
        <w:rPr>
          <w:noProof/>
          <w:lang w:eastAsia="ko-KR"/>
        </w:rPr>
        <w:t>xPCtr,</w:t>
      </w:r>
      <w:r w:rsidR="00023ECF" w:rsidRPr="00564A49">
        <w:rPr>
          <w:noProof/>
          <w:lang w:eastAsia="ko-KR"/>
        </w:rPr>
        <w:t> </w:t>
      </w:r>
      <w:r w:rsidRPr="00564A49">
        <w:rPr>
          <w:noProof/>
          <w:lang w:eastAsia="ko-KR"/>
        </w:rPr>
        <w:t>yPCtr</w:t>
      </w:r>
      <w:r w:rsidR="00023ECF" w:rsidRPr="00564A49">
        <w:rPr>
          <w:noProof/>
          <w:lang w:eastAsia="ko-KR"/>
        </w:rPr>
        <w:t> </w:t>
      </w:r>
      <w:r w:rsidRPr="00564A49">
        <w:rPr>
          <w:noProof/>
          <w:lang w:eastAsia="ko-KR"/>
        </w:rPr>
        <w:t>) of the luma prediction block is derived as follows</w:t>
      </w:r>
      <w:r w:rsidR="00576F05" w:rsidRPr="00564A49">
        <w:rPr>
          <w:noProof/>
          <w:lang w:eastAsia="ko-KR"/>
        </w:rPr>
        <w:t>:</w:t>
      </w:r>
    </w:p>
    <w:p w:rsidR="00EA1617" w:rsidRPr="00564A49"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lang w:eastAsia="ko-KR"/>
        </w:rPr>
      </w:pPr>
      <w:r w:rsidRPr="00564A49">
        <w:rPr>
          <w:noProof/>
          <w:sz w:val="20"/>
          <w:szCs w:val="20"/>
          <w:lang w:eastAsia="ko-KR"/>
        </w:rPr>
        <w:t>xPCtr = xP + 8</w:t>
      </w:r>
      <w:r w:rsidRPr="00564A49">
        <w:rPr>
          <w:noProof/>
          <w:sz w:val="20"/>
          <w:szCs w:val="20"/>
          <w:lang w:eastAsia="ko-KR"/>
        </w:rPr>
        <w:tab/>
      </w:r>
      <w:r w:rsidRPr="00564A49">
        <w:rPr>
          <w:noProof/>
          <w:sz w:val="20"/>
          <w:szCs w:val="20"/>
          <w:lang w:eastAsia="ko-KR"/>
        </w:rPr>
        <w:tab/>
        <w:t>(</w:t>
      </w:r>
      <w:r w:rsidR="00E907A9" w:rsidRPr="00564A49">
        <w:rPr>
          <w:noProof/>
          <w:sz w:val="20"/>
          <w:szCs w:val="20"/>
          <w:lang w:eastAsia="ko-KR"/>
        </w:rPr>
        <w:t>H</w:t>
      </w:r>
      <w:r w:rsidRPr="00564A49">
        <w:rPr>
          <w:noProof/>
          <w:sz w:val="20"/>
          <w:szCs w:val="20"/>
          <w:lang w:eastAsia="ko-KR"/>
        </w:rPr>
        <w:noBreakHyphen/>
      </w:r>
      <w:r w:rsidR="0045146C" w:rsidRPr="00564A49">
        <w:rPr>
          <w:noProof/>
        </w:rPr>
        <w:fldChar w:fldCharType="begin" w:fldLock="1"/>
      </w:r>
      <w:r w:rsidR="00841AE6" w:rsidRPr="00564A49">
        <w:rPr>
          <w:noProof/>
          <w:sz w:val="20"/>
          <w:szCs w:val="20"/>
        </w:rPr>
        <w:instrText xml:space="preserve"> SEQ Equation \* ARABIC </w:instrText>
      </w:r>
      <w:r w:rsidR="0045146C" w:rsidRPr="00564A49">
        <w:rPr>
          <w:noProof/>
        </w:rPr>
        <w:fldChar w:fldCharType="separate"/>
      </w:r>
      <w:r w:rsidR="00D92B76" w:rsidRPr="00564A49">
        <w:rPr>
          <w:noProof/>
          <w:sz w:val="20"/>
          <w:szCs w:val="20"/>
        </w:rPr>
        <w:t>49</w:t>
      </w:r>
      <w:r w:rsidR="0045146C" w:rsidRPr="00564A49">
        <w:rPr>
          <w:noProof/>
        </w:rPr>
        <w:fldChar w:fldCharType="end"/>
      </w:r>
      <w:r w:rsidRPr="00564A49">
        <w:rPr>
          <w:noProof/>
          <w:sz w:val="20"/>
          <w:szCs w:val="20"/>
          <w:lang w:eastAsia="ko-KR"/>
        </w:rPr>
        <w:t>)</w:t>
      </w:r>
      <w:r w:rsidR="00B75CBE" w:rsidRPr="00564A49">
        <w:rPr>
          <w:noProof/>
          <w:sz w:val="20"/>
          <w:szCs w:val="20"/>
          <w:lang w:eastAsia="ko-KR"/>
        </w:rPr>
        <w:br/>
      </w:r>
      <w:r w:rsidRPr="00564A49">
        <w:rPr>
          <w:noProof/>
          <w:sz w:val="20"/>
          <w:szCs w:val="20"/>
          <w:lang w:eastAsia="ko-KR"/>
        </w:rPr>
        <w:t>yPCtr = yP + 8</w:t>
      </w:r>
      <w:r w:rsidRPr="00564A49">
        <w:rPr>
          <w:noProof/>
          <w:sz w:val="20"/>
          <w:szCs w:val="20"/>
          <w:lang w:eastAsia="ko-KR"/>
        </w:rPr>
        <w:tab/>
      </w:r>
      <w:r w:rsidRPr="00564A49">
        <w:rPr>
          <w:noProof/>
          <w:sz w:val="20"/>
          <w:szCs w:val="20"/>
          <w:lang w:eastAsia="ko-KR"/>
        </w:rPr>
        <w:tab/>
        <w:t>(</w:t>
      </w:r>
      <w:r w:rsidR="00E907A9" w:rsidRPr="00564A49">
        <w:rPr>
          <w:noProof/>
          <w:sz w:val="20"/>
          <w:szCs w:val="20"/>
          <w:lang w:eastAsia="ko-KR"/>
        </w:rPr>
        <w:t>H</w:t>
      </w:r>
      <w:r w:rsidRPr="00564A49">
        <w:rPr>
          <w:noProof/>
          <w:sz w:val="20"/>
          <w:szCs w:val="20"/>
          <w:lang w:eastAsia="ko-KR"/>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50</w:t>
      </w:r>
      <w:r w:rsidR="0045146C" w:rsidRPr="00564A49">
        <w:rPr>
          <w:noProof/>
          <w:sz w:val="20"/>
          <w:szCs w:val="20"/>
        </w:rPr>
        <w:fldChar w:fldCharType="end"/>
      </w:r>
      <w:r w:rsidRPr="00564A49">
        <w:rPr>
          <w:noProof/>
          <w:sz w:val="20"/>
          <w:szCs w:val="20"/>
          <w:lang w:eastAsia="ko-KR"/>
        </w:rPr>
        <w:t>)</w:t>
      </w:r>
    </w:p>
    <w:p w:rsidR="00EA1617" w:rsidRPr="00564A49" w:rsidRDefault="00EA1617" w:rsidP="008557C3">
      <w:pPr>
        <w:numPr>
          <w:ilvl w:val="0"/>
          <w:numId w:val="39"/>
        </w:numPr>
        <w:tabs>
          <w:tab w:val="clear" w:pos="1191"/>
          <w:tab w:val="left" w:pos="9090"/>
        </w:tabs>
        <w:ind w:right="500"/>
        <w:rPr>
          <w:noProof/>
          <w:lang w:eastAsia="ko-KR"/>
        </w:rPr>
      </w:pPr>
      <w:r w:rsidRPr="00564A49">
        <w:t xml:space="preserve">The derivation process for reference layer luma sample location specified in subclause </w:t>
      </w:r>
      <w:r w:rsidR="003867AF" w:rsidRPr="00564A49">
        <w:fldChar w:fldCharType="begin" w:fldLock="1"/>
      </w:r>
      <w:r w:rsidR="003867AF" w:rsidRPr="00564A49">
        <w:instrText xml:space="preserve"> REF _Ref364437398 \r \h  \* MERGEFORMAT </w:instrText>
      </w:r>
      <w:r w:rsidR="003867AF" w:rsidRPr="00564A49">
        <w:fldChar w:fldCharType="separate"/>
      </w:r>
      <w:r w:rsidR="004C44E5" w:rsidRPr="00564A49">
        <w:t>H.6.1</w:t>
      </w:r>
      <w:r w:rsidR="003867AF" w:rsidRPr="00564A49">
        <w:fldChar w:fldCharType="end"/>
      </w:r>
      <w:r w:rsidR="0045146C" w:rsidRPr="00564A49">
        <w:fldChar w:fldCharType="begin" w:fldLock="1"/>
      </w:r>
      <w:r w:rsidR="00AB6740" w:rsidRPr="00564A49">
        <w:instrText xml:space="preserve"> REF _Ref347130519 \r \h  \* MERGEFORMAT </w:instrText>
      </w:r>
      <w:r w:rsidR="0045146C" w:rsidRPr="00564A49">
        <w:fldChar w:fldCharType="end"/>
      </w:r>
      <w:r w:rsidRPr="00564A49">
        <w:t xml:space="preserve"> is invoked with luma location (</w:t>
      </w:r>
      <w:r w:rsidRPr="00564A49">
        <w:rPr>
          <w:noProof/>
          <w:lang w:eastAsia="ko-KR"/>
        </w:rPr>
        <w:t> xPCtr, yPCtr </w:t>
      </w:r>
      <w:r w:rsidRPr="00564A49">
        <w:t xml:space="preserve">) given as the inputs and </w:t>
      </w:r>
      <w:r w:rsidR="00023ECF" w:rsidRPr="00564A49">
        <w:t xml:space="preserve">the reference layer luma sample location </w:t>
      </w:r>
      <w:r w:rsidRPr="00564A49">
        <w:t>( </w:t>
      </w:r>
      <w:r w:rsidRPr="00564A49">
        <w:rPr>
          <w:noProof/>
          <w:lang w:eastAsia="ko-KR"/>
        </w:rPr>
        <w:t>xRef</w:t>
      </w:r>
      <w:r w:rsidRPr="00564A49">
        <w:t>, </w:t>
      </w:r>
      <w:r w:rsidRPr="00564A49">
        <w:rPr>
          <w:noProof/>
          <w:lang w:eastAsia="ko-KR"/>
        </w:rPr>
        <w:t>yRef </w:t>
      </w:r>
      <w:r w:rsidRPr="00564A49">
        <w:t>) as output.</w:t>
      </w:r>
    </w:p>
    <w:p w:rsidR="00EA1617" w:rsidRPr="00564A49" w:rsidRDefault="00EA1617" w:rsidP="008557C3">
      <w:pPr>
        <w:numPr>
          <w:ilvl w:val="0"/>
          <w:numId w:val="39"/>
        </w:numPr>
        <w:tabs>
          <w:tab w:val="clear" w:pos="1191"/>
          <w:tab w:val="left" w:pos="9090"/>
        </w:tabs>
        <w:ind w:right="500"/>
        <w:rPr>
          <w:noProof/>
          <w:lang w:eastAsia="ko-KR"/>
        </w:rPr>
      </w:pPr>
      <w:r w:rsidRPr="00564A49">
        <w:rPr>
          <w:noProof/>
          <w:lang w:eastAsia="ko-KR"/>
        </w:rPr>
        <w:t xml:space="preserve">The </w:t>
      </w:r>
      <w:r w:rsidR="00023ECF" w:rsidRPr="00564A49">
        <w:rPr>
          <w:noProof/>
          <w:lang w:eastAsia="ko-KR"/>
        </w:rPr>
        <w:t xml:space="preserve">rounded </w:t>
      </w:r>
      <w:r w:rsidR="00023ECF" w:rsidRPr="00564A49">
        <w:t>reference layer luma sample location</w:t>
      </w:r>
      <w:r w:rsidR="00023ECF" w:rsidRPr="00564A49">
        <w:rPr>
          <w:noProof/>
          <w:lang w:eastAsia="ko-KR"/>
        </w:rPr>
        <w:t xml:space="preserve"> </w:t>
      </w:r>
      <w:r w:rsidRPr="00564A49">
        <w:rPr>
          <w:noProof/>
          <w:lang w:eastAsia="ko-KR"/>
        </w:rPr>
        <w:t>(</w:t>
      </w:r>
      <w:r w:rsidR="00023ECF" w:rsidRPr="00564A49">
        <w:rPr>
          <w:noProof/>
          <w:lang w:eastAsia="ko-KR"/>
        </w:rPr>
        <w:t> </w:t>
      </w:r>
      <w:r w:rsidRPr="00564A49">
        <w:rPr>
          <w:noProof/>
          <w:lang w:eastAsia="ko-KR"/>
        </w:rPr>
        <w:t>xRL,</w:t>
      </w:r>
      <w:r w:rsidR="00023ECF" w:rsidRPr="00564A49">
        <w:rPr>
          <w:noProof/>
          <w:lang w:eastAsia="ko-KR"/>
        </w:rPr>
        <w:t> </w:t>
      </w:r>
      <w:r w:rsidRPr="00564A49">
        <w:rPr>
          <w:noProof/>
          <w:lang w:eastAsia="ko-KR"/>
        </w:rPr>
        <w:t>yRL</w:t>
      </w:r>
      <w:r w:rsidR="00023ECF" w:rsidRPr="00564A49">
        <w:rPr>
          <w:noProof/>
          <w:lang w:eastAsia="ko-KR"/>
        </w:rPr>
        <w:t> </w:t>
      </w:r>
      <w:r w:rsidRPr="00564A49">
        <w:rPr>
          <w:noProof/>
          <w:lang w:eastAsia="ko-KR"/>
        </w:rPr>
        <w:t>) is derived as follows</w:t>
      </w:r>
      <w:r w:rsidR="00AF61E9" w:rsidRPr="00564A49">
        <w:rPr>
          <w:noProof/>
          <w:lang w:eastAsia="ko-KR"/>
        </w:rPr>
        <w:t>:</w:t>
      </w:r>
    </w:p>
    <w:p w:rsidR="00EA1617" w:rsidRPr="00564A49"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lang w:eastAsia="ko-KR"/>
        </w:rPr>
      </w:pPr>
      <w:r w:rsidRPr="00564A49">
        <w:rPr>
          <w:noProof/>
          <w:sz w:val="20"/>
          <w:szCs w:val="20"/>
          <w:lang w:eastAsia="ko-KR"/>
        </w:rPr>
        <w:t>xRL = ( </w:t>
      </w:r>
      <w:r w:rsidR="00CE0F62" w:rsidRPr="00564A49">
        <w:rPr>
          <w:noProof/>
          <w:sz w:val="20"/>
          <w:szCs w:val="20"/>
          <w:lang w:eastAsia="ko-KR"/>
        </w:rPr>
        <w:t>( </w:t>
      </w:r>
      <w:r w:rsidRPr="00564A49">
        <w:rPr>
          <w:noProof/>
          <w:sz w:val="20"/>
          <w:szCs w:val="20"/>
          <w:lang w:eastAsia="ko-KR"/>
        </w:rPr>
        <w:t>xRef </w:t>
      </w:r>
      <w:r w:rsidR="00CE0F62" w:rsidRPr="00564A49">
        <w:rPr>
          <w:noProof/>
          <w:sz w:val="20"/>
          <w:szCs w:val="20"/>
          <w:lang w:eastAsia="ko-KR"/>
        </w:rPr>
        <w:t>+ 4 ) </w:t>
      </w:r>
      <w:r w:rsidRPr="00564A49">
        <w:rPr>
          <w:noProof/>
          <w:sz w:val="20"/>
          <w:szCs w:val="20"/>
          <w:lang w:eastAsia="ko-KR"/>
        </w:rPr>
        <w:t>&gt;&gt; 4 ) &lt;&lt; 4</w:t>
      </w:r>
      <w:r w:rsidRPr="00564A49">
        <w:rPr>
          <w:noProof/>
          <w:sz w:val="20"/>
          <w:szCs w:val="20"/>
          <w:lang w:eastAsia="ko-KR"/>
        </w:rPr>
        <w:tab/>
      </w:r>
      <w:r w:rsidRPr="00564A49">
        <w:rPr>
          <w:noProof/>
          <w:sz w:val="20"/>
          <w:szCs w:val="20"/>
          <w:lang w:eastAsia="ko-KR"/>
        </w:rPr>
        <w:tab/>
        <w:t>(</w:t>
      </w:r>
      <w:r w:rsidR="00E907A9" w:rsidRPr="00564A49">
        <w:rPr>
          <w:noProof/>
          <w:sz w:val="20"/>
          <w:szCs w:val="20"/>
          <w:lang w:eastAsia="ko-KR"/>
        </w:rPr>
        <w:t>H</w:t>
      </w:r>
      <w:r w:rsidRPr="00564A49">
        <w:rPr>
          <w:noProof/>
          <w:sz w:val="20"/>
          <w:szCs w:val="20"/>
          <w:lang w:eastAsia="ko-KR"/>
        </w:rPr>
        <w:noBreakHyphen/>
      </w:r>
      <w:r w:rsidR="0045146C" w:rsidRPr="00564A49">
        <w:rPr>
          <w:noProof/>
        </w:rPr>
        <w:fldChar w:fldCharType="begin" w:fldLock="1"/>
      </w:r>
      <w:r w:rsidR="00841AE6" w:rsidRPr="00564A49">
        <w:rPr>
          <w:noProof/>
          <w:sz w:val="20"/>
          <w:szCs w:val="20"/>
        </w:rPr>
        <w:instrText xml:space="preserve"> SEQ Equation \* ARABIC </w:instrText>
      </w:r>
      <w:r w:rsidR="0045146C" w:rsidRPr="00564A49">
        <w:rPr>
          <w:noProof/>
        </w:rPr>
        <w:fldChar w:fldCharType="separate"/>
      </w:r>
      <w:r w:rsidR="00D92B76" w:rsidRPr="00564A49">
        <w:rPr>
          <w:noProof/>
          <w:sz w:val="20"/>
          <w:szCs w:val="20"/>
        </w:rPr>
        <w:t>51</w:t>
      </w:r>
      <w:r w:rsidR="0045146C" w:rsidRPr="00564A49">
        <w:rPr>
          <w:noProof/>
        </w:rPr>
        <w:fldChar w:fldCharType="end"/>
      </w:r>
      <w:r w:rsidRPr="00564A49">
        <w:rPr>
          <w:noProof/>
          <w:sz w:val="20"/>
          <w:szCs w:val="20"/>
          <w:lang w:eastAsia="ko-KR"/>
        </w:rPr>
        <w:t>)</w:t>
      </w:r>
      <w:r w:rsidR="00B75CBE" w:rsidRPr="00564A49">
        <w:rPr>
          <w:noProof/>
          <w:sz w:val="20"/>
          <w:szCs w:val="20"/>
          <w:lang w:eastAsia="ko-KR"/>
        </w:rPr>
        <w:br/>
      </w:r>
      <w:r w:rsidRPr="00564A49">
        <w:rPr>
          <w:noProof/>
          <w:sz w:val="20"/>
          <w:szCs w:val="20"/>
          <w:lang w:eastAsia="ko-KR"/>
        </w:rPr>
        <w:t>yRL = ( </w:t>
      </w:r>
      <w:r w:rsidR="00CE0F62" w:rsidRPr="00564A49">
        <w:rPr>
          <w:noProof/>
          <w:sz w:val="20"/>
          <w:szCs w:val="20"/>
          <w:lang w:eastAsia="ko-KR"/>
        </w:rPr>
        <w:t>( </w:t>
      </w:r>
      <w:r w:rsidRPr="00564A49">
        <w:rPr>
          <w:noProof/>
          <w:sz w:val="20"/>
          <w:szCs w:val="20"/>
          <w:lang w:eastAsia="ko-KR"/>
        </w:rPr>
        <w:t>yRef </w:t>
      </w:r>
      <w:r w:rsidR="00CE0F62" w:rsidRPr="00564A49">
        <w:rPr>
          <w:noProof/>
          <w:sz w:val="20"/>
          <w:szCs w:val="20"/>
          <w:lang w:eastAsia="ko-KR"/>
        </w:rPr>
        <w:t>+ 4 ) </w:t>
      </w:r>
      <w:r w:rsidRPr="00564A49">
        <w:rPr>
          <w:noProof/>
          <w:sz w:val="20"/>
          <w:szCs w:val="20"/>
          <w:lang w:eastAsia="ko-KR"/>
        </w:rPr>
        <w:t>&gt;&gt; 4 ) &lt;&lt; 4</w:t>
      </w:r>
      <w:r w:rsidRPr="00564A49">
        <w:rPr>
          <w:noProof/>
          <w:sz w:val="20"/>
          <w:szCs w:val="20"/>
          <w:lang w:eastAsia="ko-KR"/>
        </w:rPr>
        <w:tab/>
      </w:r>
      <w:r w:rsidRPr="00564A49">
        <w:rPr>
          <w:noProof/>
          <w:sz w:val="20"/>
          <w:szCs w:val="20"/>
          <w:lang w:eastAsia="ko-KR"/>
        </w:rPr>
        <w:tab/>
        <w:t>(</w:t>
      </w:r>
      <w:r w:rsidR="00E907A9" w:rsidRPr="00564A49">
        <w:rPr>
          <w:noProof/>
          <w:sz w:val="20"/>
          <w:szCs w:val="20"/>
          <w:lang w:eastAsia="ko-KR"/>
        </w:rPr>
        <w:t>H</w:t>
      </w:r>
      <w:r w:rsidRPr="00564A49">
        <w:rPr>
          <w:noProof/>
          <w:sz w:val="20"/>
          <w:szCs w:val="20"/>
          <w:lang w:eastAsia="ko-KR"/>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52</w:t>
      </w:r>
      <w:r w:rsidR="0045146C" w:rsidRPr="00564A49">
        <w:rPr>
          <w:noProof/>
          <w:sz w:val="20"/>
          <w:szCs w:val="20"/>
        </w:rPr>
        <w:fldChar w:fldCharType="end"/>
      </w:r>
      <w:r w:rsidRPr="00564A49">
        <w:rPr>
          <w:noProof/>
          <w:sz w:val="20"/>
          <w:szCs w:val="20"/>
          <w:lang w:eastAsia="ko-KR"/>
        </w:rPr>
        <w:t>)</w:t>
      </w:r>
    </w:p>
    <w:p w:rsidR="00EA1617" w:rsidRPr="00564A49" w:rsidRDefault="00EA1617" w:rsidP="008557C3">
      <w:pPr>
        <w:numPr>
          <w:ilvl w:val="0"/>
          <w:numId w:val="39"/>
        </w:numPr>
        <w:tabs>
          <w:tab w:val="clear" w:pos="1191"/>
          <w:tab w:val="left" w:pos="9090"/>
        </w:tabs>
        <w:ind w:right="500"/>
        <w:rPr>
          <w:noProof/>
          <w:lang w:eastAsia="ko-KR"/>
        </w:rPr>
      </w:pPr>
      <w:r w:rsidRPr="00564A49">
        <w:rPr>
          <w:noProof/>
          <w:lang w:eastAsia="ko-KR"/>
        </w:rPr>
        <w:t xml:space="preserve">The </w:t>
      </w:r>
      <w:r w:rsidR="006D79E7" w:rsidRPr="00564A49">
        <w:rPr>
          <w:noProof/>
          <w:lang w:eastAsia="ko-KR"/>
        </w:rPr>
        <w:t xml:space="preserve">prediction mode </w:t>
      </w:r>
      <w:r w:rsidR="003C0EB3" w:rsidRPr="00564A49">
        <w:rPr>
          <w:noProof/>
          <w:lang w:eastAsia="ko-KR"/>
        </w:rPr>
        <w:t>predMode[ xP ][ yP ]</w:t>
      </w:r>
      <w:r w:rsidRPr="00564A49">
        <w:rPr>
          <w:noProof/>
          <w:lang w:eastAsia="ko-KR"/>
        </w:rPr>
        <w:t xml:space="preserve"> is derived as follows</w:t>
      </w:r>
      <w:r w:rsidR="003C0EB3" w:rsidRPr="00564A49">
        <w:rPr>
          <w:noProof/>
          <w:lang w:eastAsia="ko-KR"/>
        </w:rPr>
        <w:t>:</w:t>
      </w:r>
      <w:r w:rsidRPr="00564A49">
        <w:rPr>
          <w:noProof/>
          <w:lang w:eastAsia="ko-KR"/>
        </w:rPr>
        <w:t xml:space="preserve"> </w:t>
      </w:r>
    </w:p>
    <w:p w:rsidR="00023ECF" w:rsidRPr="00564A49" w:rsidRDefault="00EA1617" w:rsidP="008557C3">
      <w:pPr>
        <w:numPr>
          <w:ilvl w:val="0"/>
          <w:numId w:val="13"/>
        </w:numPr>
        <w:tabs>
          <w:tab w:val="clear" w:pos="805"/>
          <w:tab w:val="clear" w:pos="1191"/>
          <w:tab w:val="clear" w:pos="1588"/>
        </w:tabs>
        <w:ind w:left="1170" w:hanging="360"/>
        <w:rPr>
          <w:noProof/>
          <w:lang w:eastAsia="ko-KR"/>
        </w:rPr>
      </w:pPr>
      <w:r w:rsidRPr="00564A49">
        <w:rPr>
          <w:noProof/>
          <w:lang w:eastAsia="ko-KR"/>
        </w:rPr>
        <w:t>If ( xRL &lt; 0 ) or ( xRL &gt;= RefLayerPicWidth</w:t>
      </w:r>
      <w:r w:rsidR="001276F3" w:rsidRPr="00564A49">
        <w:rPr>
          <w:noProof/>
          <w:lang w:eastAsia="ko-KR"/>
        </w:rPr>
        <w:t>InSamplesY</w:t>
      </w:r>
      <w:r w:rsidRPr="00564A49">
        <w:rPr>
          <w:noProof/>
          <w:lang w:eastAsia="ko-KR"/>
        </w:rPr>
        <w:t> ) or ( yRL &lt; 0 ) or ( yRL &gt;= RefLayerPicHeight</w:t>
      </w:r>
      <w:r w:rsidR="001276F3" w:rsidRPr="00564A49">
        <w:rPr>
          <w:noProof/>
          <w:lang w:eastAsia="ko-KR"/>
        </w:rPr>
        <w:t>InSamplesY</w:t>
      </w:r>
      <w:r w:rsidRPr="00564A49">
        <w:rPr>
          <w:noProof/>
          <w:lang w:eastAsia="ko-KR"/>
        </w:rPr>
        <w:t> ),</w:t>
      </w:r>
    </w:p>
    <w:p w:rsidR="00EA1617" w:rsidRPr="00564A49" w:rsidRDefault="00CD2728" w:rsidP="00023ECF">
      <w:pPr>
        <w:pStyle w:val="Equation"/>
        <w:tabs>
          <w:tab w:val="clear" w:pos="794"/>
          <w:tab w:val="left" w:pos="360"/>
          <w:tab w:val="left" w:pos="1170"/>
          <w:tab w:val="left" w:pos="1890"/>
          <w:tab w:val="left" w:pos="2070"/>
          <w:tab w:val="left" w:pos="2700"/>
        </w:tabs>
        <w:spacing w:before="136" w:after="0"/>
        <w:ind w:left="1890"/>
        <w:rPr>
          <w:noProof/>
          <w:lang w:eastAsia="ko-KR"/>
        </w:rPr>
      </w:pPr>
      <w:r w:rsidRPr="00564A49">
        <w:rPr>
          <w:noProof/>
          <w:sz w:val="20"/>
          <w:szCs w:val="20"/>
          <w:lang w:eastAsia="ko-KR"/>
        </w:rPr>
        <w:t>rsP</w:t>
      </w:r>
      <w:r w:rsidR="00EA1617" w:rsidRPr="00564A49">
        <w:rPr>
          <w:noProof/>
          <w:sz w:val="20"/>
          <w:szCs w:val="20"/>
          <w:lang w:eastAsia="ko-KR"/>
        </w:rPr>
        <w:t>redMode</w:t>
      </w:r>
      <w:r w:rsidR="00EA1617" w:rsidRPr="00564A49">
        <w:rPr>
          <w:noProof/>
          <w:lang w:eastAsia="ko-KR"/>
        </w:rPr>
        <w:t xml:space="preserve">[ xP ][ yP ] </w:t>
      </w:r>
      <w:r w:rsidR="00023ECF" w:rsidRPr="00564A49">
        <w:rPr>
          <w:noProof/>
          <w:lang w:eastAsia="ko-KR"/>
        </w:rPr>
        <w:t>=</w:t>
      </w:r>
      <w:r w:rsidR="00EA1617" w:rsidRPr="00564A49">
        <w:rPr>
          <w:noProof/>
          <w:lang w:eastAsia="ko-KR"/>
        </w:rPr>
        <w:t xml:space="preserve"> MODE_INTRA</w:t>
      </w:r>
      <w:r w:rsidR="00023ECF" w:rsidRPr="00564A49">
        <w:rPr>
          <w:noProof/>
          <w:sz w:val="20"/>
          <w:szCs w:val="20"/>
          <w:lang w:eastAsia="ko-KR"/>
        </w:rPr>
        <w:tab/>
        <w:t>(H</w:t>
      </w:r>
      <w:r w:rsidR="00023ECF" w:rsidRPr="00564A49">
        <w:rPr>
          <w:noProof/>
          <w:sz w:val="20"/>
          <w:szCs w:val="20"/>
          <w:lang w:eastAsia="ko-KR"/>
        </w:rPr>
        <w:noBreakHyphen/>
      </w:r>
      <w:r w:rsidR="00023ECF" w:rsidRPr="00564A49">
        <w:rPr>
          <w:noProof/>
          <w:sz w:val="20"/>
          <w:szCs w:val="20"/>
        </w:rPr>
        <w:fldChar w:fldCharType="begin" w:fldLock="1"/>
      </w:r>
      <w:r w:rsidR="00023ECF" w:rsidRPr="00564A49">
        <w:rPr>
          <w:noProof/>
          <w:sz w:val="20"/>
          <w:szCs w:val="20"/>
        </w:rPr>
        <w:instrText xml:space="preserve"> SEQ Equation \* ARABIC </w:instrText>
      </w:r>
      <w:r w:rsidR="00023ECF" w:rsidRPr="00564A49">
        <w:rPr>
          <w:noProof/>
          <w:sz w:val="20"/>
          <w:szCs w:val="20"/>
        </w:rPr>
        <w:fldChar w:fldCharType="separate"/>
      </w:r>
      <w:r w:rsidR="00D92B76" w:rsidRPr="00564A49">
        <w:rPr>
          <w:noProof/>
          <w:sz w:val="20"/>
          <w:szCs w:val="20"/>
        </w:rPr>
        <w:t>53</w:t>
      </w:r>
      <w:r w:rsidR="00023ECF" w:rsidRPr="00564A49">
        <w:rPr>
          <w:noProof/>
          <w:sz w:val="20"/>
          <w:szCs w:val="20"/>
        </w:rPr>
        <w:fldChar w:fldCharType="end"/>
      </w:r>
      <w:r w:rsidR="00023ECF" w:rsidRPr="00564A49">
        <w:rPr>
          <w:noProof/>
          <w:sz w:val="20"/>
          <w:szCs w:val="20"/>
          <w:lang w:eastAsia="ko-KR"/>
        </w:rPr>
        <w:t>)</w:t>
      </w:r>
    </w:p>
    <w:p w:rsidR="00EA1617" w:rsidRPr="00564A49" w:rsidRDefault="00EA1617" w:rsidP="008557C3">
      <w:pPr>
        <w:numPr>
          <w:ilvl w:val="0"/>
          <w:numId w:val="13"/>
        </w:numPr>
        <w:tabs>
          <w:tab w:val="clear" w:pos="805"/>
          <w:tab w:val="clear" w:pos="1191"/>
          <w:tab w:val="clear" w:pos="1588"/>
        </w:tabs>
        <w:ind w:left="1170" w:hanging="360"/>
        <w:rPr>
          <w:noProof/>
          <w:lang w:eastAsia="ko-KR"/>
        </w:rPr>
      </w:pPr>
      <w:r w:rsidRPr="00564A49">
        <w:rPr>
          <w:noProof/>
          <w:lang w:eastAsia="ko-KR"/>
        </w:rPr>
        <w:t xml:space="preserve">Otherwise, </w:t>
      </w:r>
      <w:r w:rsidR="00250EA6" w:rsidRPr="00564A49">
        <w:rPr>
          <w:noProof/>
          <w:lang w:eastAsia="ko-KR"/>
        </w:rPr>
        <w:t>the following applies:</w:t>
      </w:r>
    </w:p>
    <w:p w:rsidR="00EA1617" w:rsidRPr="00564A49" w:rsidRDefault="00CD2728" w:rsidP="00EA1617">
      <w:pPr>
        <w:pStyle w:val="Equation"/>
        <w:tabs>
          <w:tab w:val="clear" w:pos="794"/>
          <w:tab w:val="left" w:pos="360"/>
          <w:tab w:val="left" w:pos="1170"/>
          <w:tab w:val="left" w:pos="1890"/>
          <w:tab w:val="left" w:pos="2070"/>
          <w:tab w:val="left" w:pos="2700"/>
        </w:tabs>
        <w:spacing w:before="136" w:after="0"/>
        <w:ind w:left="1890"/>
        <w:rPr>
          <w:noProof/>
          <w:sz w:val="20"/>
          <w:szCs w:val="20"/>
          <w:lang w:eastAsia="ko-KR"/>
        </w:rPr>
      </w:pPr>
      <w:r w:rsidRPr="00564A49">
        <w:rPr>
          <w:noProof/>
          <w:sz w:val="20"/>
          <w:szCs w:val="20"/>
          <w:lang w:eastAsia="ko-KR"/>
        </w:rPr>
        <w:t>rsP</w:t>
      </w:r>
      <w:r w:rsidR="00EA1617" w:rsidRPr="00564A49">
        <w:rPr>
          <w:noProof/>
          <w:sz w:val="20"/>
          <w:szCs w:val="20"/>
          <w:lang w:eastAsia="ko-KR"/>
        </w:rPr>
        <w:t>redMode[ xP ][ yP ] = </w:t>
      </w:r>
      <w:r w:rsidR="0014382E" w:rsidRPr="00564A49">
        <w:rPr>
          <w:noProof/>
          <w:sz w:val="20"/>
          <w:szCs w:val="20"/>
          <w:lang w:eastAsia="ko-KR"/>
        </w:rPr>
        <w:t>rlP</w:t>
      </w:r>
      <w:r w:rsidR="00EA1617" w:rsidRPr="00564A49">
        <w:rPr>
          <w:noProof/>
          <w:sz w:val="20"/>
          <w:szCs w:val="20"/>
          <w:lang w:eastAsia="ko-KR"/>
        </w:rPr>
        <w:t>redMode[ xRL ][ yRL ]</w:t>
      </w:r>
      <w:r w:rsidR="00EA1617" w:rsidRPr="00564A49">
        <w:rPr>
          <w:noProof/>
          <w:sz w:val="20"/>
          <w:szCs w:val="20"/>
          <w:lang w:eastAsia="ko-KR"/>
        </w:rPr>
        <w:tab/>
        <w:t>(</w:t>
      </w:r>
      <w:r w:rsidR="00E907A9" w:rsidRPr="00564A49">
        <w:rPr>
          <w:noProof/>
          <w:sz w:val="20"/>
          <w:szCs w:val="20"/>
          <w:lang w:eastAsia="ko-KR"/>
        </w:rPr>
        <w:t>H</w:t>
      </w:r>
      <w:r w:rsidR="00EA1617" w:rsidRPr="00564A49">
        <w:rPr>
          <w:noProof/>
          <w:sz w:val="20"/>
          <w:szCs w:val="20"/>
          <w:lang w:eastAsia="ko-KR"/>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54</w:t>
      </w:r>
      <w:r w:rsidR="0045146C" w:rsidRPr="00564A49">
        <w:rPr>
          <w:noProof/>
          <w:sz w:val="20"/>
          <w:szCs w:val="20"/>
        </w:rPr>
        <w:fldChar w:fldCharType="end"/>
      </w:r>
      <w:r w:rsidR="00EA1617" w:rsidRPr="00564A49">
        <w:rPr>
          <w:noProof/>
          <w:sz w:val="20"/>
          <w:szCs w:val="20"/>
          <w:lang w:eastAsia="ko-KR"/>
        </w:rPr>
        <w:t>)</w:t>
      </w:r>
    </w:p>
    <w:p w:rsidR="003C0EB3" w:rsidRPr="00564A49" w:rsidRDefault="00CD2728" w:rsidP="008557C3">
      <w:pPr>
        <w:numPr>
          <w:ilvl w:val="0"/>
          <w:numId w:val="39"/>
        </w:numPr>
        <w:tabs>
          <w:tab w:val="clear" w:pos="1191"/>
          <w:tab w:val="left" w:pos="9090"/>
        </w:tabs>
        <w:ind w:right="500"/>
        <w:rPr>
          <w:noProof/>
          <w:lang w:eastAsia="ko-KR"/>
        </w:rPr>
      </w:pPr>
      <w:r w:rsidRPr="00564A49">
        <w:rPr>
          <w:noProof/>
          <w:lang w:eastAsia="ko-KR"/>
        </w:rPr>
        <w:t>rsM</w:t>
      </w:r>
      <w:r w:rsidR="0027016C" w:rsidRPr="00564A49">
        <w:rPr>
          <w:noProof/>
          <w:lang w:eastAsia="ko-KR"/>
        </w:rPr>
        <w:t xml:space="preserve">vL0[ xP ][ yP ], </w:t>
      </w:r>
      <w:r w:rsidRPr="00564A49">
        <w:rPr>
          <w:noProof/>
          <w:lang w:eastAsia="ko-KR"/>
        </w:rPr>
        <w:t>rsM</w:t>
      </w:r>
      <w:r w:rsidR="0027016C" w:rsidRPr="00564A49">
        <w:rPr>
          <w:noProof/>
          <w:lang w:eastAsia="ko-KR"/>
        </w:rPr>
        <w:t xml:space="preserve">vL1[ xP ][ yP ], </w:t>
      </w:r>
      <w:r w:rsidRPr="00564A49">
        <w:rPr>
          <w:noProof/>
          <w:lang w:eastAsia="ko-KR"/>
        </w:rPr>
        <w:t>rsR</w:t>
      </w:r>
      <w:r w:rsidR="0027016C" w:rsidRPr="00564A49">
        <w:rPr>
          <w:noProof/>
          <w:lang w:eastAsia="ko-KR"/>
        </w:rPr>
        <w:t xml:space="preserve">efIdxL0[ xP ][ yP ], </w:t>
      </w:r>
      <w:r w:rsidRPr="00564A49">
        <w:rPr>
          <w:noProof/>
          <w:lang w:eastAsia="ko-KR"/>
        </w:rPr>
        <w:t>rsR</w:t>
      </w:r>
      <w:r w:rsidR="0027016C" w:rsidRPr="00564A49">
        <w:rPr>
          <w:noProof/>
          <w:lang w:eastAsia="ko-KR"/>
        </w:rPr>
        <w:t xml:space="preserve">efIdxL1[ xP ][ yP ], </w:t>
      </w:r>
      <w:r w:rsidRPr="00564A49">
        <w:rPr>
          <w:noProof/>
          <w:lang w:eastAsia="ko-KR"/>
        </w:rPr>
        <w:t>rsP</w:t>
      </w:r>
      <w:r w:rsidR="0027016C" w:rsidRPr="00564A49">
        <w:rPr>
          <w:noProof/>
          <w:lang w:eastAsia="ko-KR"/>
        </w:rPr>
        <w:t xml:space="preserve">redFlagL0[ xP ][ yP ] and </w:t>
      </w:r>
      <w:r w:rsidRPr="00564A49">
        <w:rPr>
          <w:noProof/>
          <w:lang w:eastAsia="ko-KR"/>
        </w:rPr>
        <w:t>rsP</w:t>
      </w:r>
      <w:r w:rsidR="0027016C" w:rsidRPr="00564A49">
        <w:rPr>
          <w:noProof/>
          <w:lang w:eastAsia="ko-KR"/>
        </w:rPr>
        <w:t>redFlagL1[ xP ][ yP ]</w:t>
      </w:r>
      <w:r w:rsidR="003C0EB3" w:rsidRPr="00564A49">
        <w:rPr>
          <w:noProof/>
          <w:lang w:eastAsia="ko-KR"/>
        </w:rPr>
        <w:t xml:space="preserve"> </w:t>
      </w:r>
      <w:r w:rsidR="00716758" w:rsidRPr="00564A49">
        <w:rPr>
          <w:noProof/>
          <w:lang w:eastAsia="ko-KR"/>
        </w:rPr>
        <w:t>are</w:t>
      </w:r>
      <w:r w:rsidR="003C0EB3" w:rsidRPr="00564A49">
        <w:rPr>
          <w:noProof/>
          <w:lang w:eastAsia="ko-KR"/>
        </w:rPr>
        <w:t xml:space="preserve"> derived as follows:</w:t>
      </w:r>
    </w:p>
    <w:p w:rsidR="006E0648" w:rsidRPr="00564A49" w:rsidRDefault="00EA1617" w:rsidP="008557C3">
      <w:pPr>
        <w:numPr>
          <w:ilvl w:val="0"/>
          <w:numId w:val="13"/>
        </w:numPr>
        <w:tabs>
          <w:tab w:val="clear" w:pos="805"/>
          <w:tab w:val="clear" w:pos="1191"/>
          <w:tab w:val="clear" w:pos="1588"/>
        </w:tabs>
        <w:ind w:left="1170" w:hanging="360"/>
        <w:rPr>
          <w:noProof/>
          <w:lang w:eastAsia="ko-KR"/>
        </w:rPr>
      </w:pPr>
      <w:r w:rsidRPr="00564A49">
        <w:rPr>
          <w:noProof/>
          <w:lang w:eastAsia="ko-KR"/>
        </w:rPr>
        <w:t xml:space="preserve">If </w:t>
      </w:r>
      <w:r w:rsidR="00CD2728" w:rsidRPr="00564A49">
        <w:rPr>
          <w:noProof/>
          <w:lang w:eastAsia="ko-KR"/>
        </w:rPr>
        <w:t>rsP</w:t>
      </w:r>
      <w:r w:rsidRPr="00564A49">
        <w:rPr>
          <w:noProof/>
          <w:lang w:eastAsia="ko-KR"/>
        </w:rPr>
        <w:t xml:space="preserve">redMode[ xP ][ yP ] is equal to MODE_INTER, </w:t>
      </w:r>
      <w:r w:rsidR="006E0648" w:rsidRPr="00564A49">
        <w:rPr>
          <w:noProof/>
          <w:lang w:eastAsia="ko-KR"/>
        </w:rPr>
        <w:t>the following applies</w:t>
      </w:r>
      <w:r w:rsidR="00F86FA6" w:rsidRPr="00564A49">
        <w:rPr>
          <w:noProof/>
          <w:lang w:eastAsia="ko-KR"/>
        </w:rPr>
        <w:t>:</w:t>
      </w:r>
    </w:p>
    <w:p w:rsidR="00EA1617" w:rsidRPr="00564A49" w:rsidRDefault="006E0648" w:rsidP="008557C3">
      <w:pPr>
        <w:numPr>
          <w:ilvl w:val="0"/>
          <w:numId w:val="13"/>
        </w:numPr>
        <w:tabs>
          <w:tab w:val="clear" w:pos="805"/>
          <w:tab w:val="clear" w:pos="1191"/>
          <w:tab w:val="clear" w:pos="1588"/>
          <w:tab w:val="clear" w:pos="1985"/>
          <w:tab w:val="left" w:pos="1710"/>
        </w:tabs>
        <w:ind w:left="1620" w:hanging="360"/>
        <w:rPr>
          <w:noProof/>
          <w:lang w:eastAsia="ko-KR"/>
        </w:rPr>
      </w:pPr>
      <w:r w:rsidRPr="00564A49">
        <w:rPr>
          <w:noProof/>
          <w:lang w:eastAsia="ko-KR"/>
        </w:rPr>
        <w:t xml:space="preserve">For </w:t>
      </w:r>
      <w:r w:rsidR="00EA1617" w:rsidRPr="00564A49">
        <w:rPr>
          <w:noProof/>
          <w:lang w:eastAsia="ko-KR"/>
        </w:rPr>
        <w:t xml:space="preserve">each X = 0, 1, </w:t>
      </w:r>
      <w:r w:rsidR="00CD2728" w:rsidRPr="00564A49">
        <w:rPr>
          <w:noProof/>
          <w:lang w:eastAsia="ko-KR"/>
        </w:rPr>
        <w:t>rsR</w:t>
      </w:r>
      <w:r w:rsidR="00E3166A" w:rsidRPr="00564A49">
        <w:rPr>
          <w:noProof/>
          <w:lang w:eastAsia="ko-KR"/>
        </w:rPr>
        <w:t xml:space="preserve">efIdxLX[ xP ][ yP ] and </w:t>
      </w:r>
      <w:r w:rsidR="00CD2728" w:rsidRPr="00564A49">
        <w:rPr>
          <w:noProof/>
          <w:lang w:eastAsia="ko-KR"/>
        </w:rPr>
        <w:t>rsP</w:t>
      </w:r>
      <w:r w:rsidR="00E3166A" w:rsidRPr="00564A49">
        <w:rPr>
          <w:noProof/>
          <w:lang w:eastAsia="ko-KR"/>
        </w:rPr>
        <w:t>redFlagLX[ xP ][ yP ] are derived as follows</w:t>
      </w:r>
      <w:r w:rsidR="00BB15D1" w:rsidRPr="00564A49">
        <w:rPr>
          <w:noProof/>
          <w:lang w:eastAsia="ko-KR"/>
        </w:rPr>
        <w:t>:</w:t>
      </w:r>
    </w:p>
    <w:p w:rsidR="00EA1617" w:rsidRPr="00564A49" w:rsidRDefault="00CD2728" w:rsidP="00E3166A">
      <w:pPr>
        <w:pStyle w:val="Equation"/>
        <w:tabs>
          <w:tab w:val="clear" w:pos="794"/>
          <w:tab w:val="left" w:pos="360"/>
          <w:tab w:val="left" w:pos="1170"/>
          <w:tab w:val="left" w:pos="2070"/>
          <w:tab w:val="left" w:pos="2160"/>
          <w:tab w:val="left" w:pos="2700"/>
        </w:tabs>
        <w:spacing w:before="136" w:after="0"/>
        <w:ind w:left="2160"/>
        <w:rPr>
          <w:noProof/>
          <w:sz w:val="20"/>
          <w:szCs w:val="20"/>
          <w:lang w:eastAsia="ko-KR"/>
        </w:rPr>
      </w:pPr>
      <w:r w:rsidRPr="00564A49">
        <w:rPr>
          <w:noProof/>
          <w:sz w:val="20"/>
          <w:szCs w:val="20"/>
          <w:lang w:eastAsia="ko-KR"/>
        </w:rPr>
        <w:t>rsR</w:t>
      </w:r>
      <w:r w:rsidR="00EA1617" w:rsidRPr="00564A49">
        <w:rPr>
          <w:noProof/>
          <w:sz w:val="20"/>
          <w:szCs w:val="20"/>
          <w:lang w:eastAsia="ko-KR"/>
        </w:rPr>
        <w:t>efIdxLX[ xP ][ yP ] = </w:t>
      </w:r>
      <w:r w:rsidR="00C71104" w:rsidRPr="00564A49">
        <w:rPr>
          <w:noProof/>
          <w:sz w:val="20"/>
          <w:szCs w:val="20"/>
          <w:lang w:eastAsia="ko-KR"/>
        </w:rPr>
        <w:t>rlR</w:t>
      </w:r>
      <w:r w:rsidR="00EA1617" w:rsidRPr="00564A49">
        <w:rPr>
          <w:noProof/>
          <w:sz w:val="20"/>
          <w:szCs w:val="20"/>
          <w:lang w:eastAsia="ko-KR"/>
        </w:rPr>
        <w:t>efIdxLX[ xRL ][ yRL ]</w:t>
      </w:r>
      <w:r w:rsidR="00EA1617" w:rsidRPr="00564A49">
        <w:rPr>
          <w:noProof/>
          <w:sz w:val="20"/>
          <w:szCs w:val="20"/>
          <w:lang w:eastAsia="ko-KR"/>
        </w:rPr>
        <w:tab/>
        <w:t>(</w:t>
      </w:r>
      <w:r w:rsidR="00E907A9" w:rsidRPr="00564A49">
        <w:rPr>
          <w:noProof/>
          <w:sz w:val="20"/>
          <w:szCs w:val="20"/>
          <w:lang w:eastAsia="ko-KR"/>
        </w:rPr>
        <w:t>H</w:t>
      </w:r>
      <w:r w:rsidR="00EA1617" w:rsidRPr="00564A49">
        <w:rPr>
          <w:noProof/>
          <w:sz w:val="20"/>
          <w:szCs w:val="20"/>
          <w:lang w:eastAsia="ko-KR"/>
        </w:rPr>
        <w:noBreakHyphen/>
      </w:r>
      <w:r w:rsidR="0045146C" w:rsidRPr="00564A49">
        <w:rPr>
          <w:noProof/>
        </w:rPr>
        <w:fldChar w:fldCharType="begin" w:fldLock="1"/>
      </w:r>
      <w:r w:rsidR="00841AE6" w:rsidRPr="00564A49">
        <w:rPr>
          <w:noProof/>
          <w:sz w:val="20"/>
          <w:szCs w:val="20"/>
        </w:rPr>
        <w:instrText xml:space="preserve"> SEQ Equation \* ARABIC </w:instrText>
      </w:r>
      <w:r w:rsidR="0045146C" w:rsidRPr="00564A49">
        <w:rPr>
          <w:noProof/>
        </w:rPr>
        <w:fldChar w:fldCharType="separate"/>
      </w:r>
      <w:r w:rsidR="00D92B76" w:rsidRPr="00564A49">
        <w:rPr>
          <w:noProof/>
          <w:sz w:val="20"/>
          <w:szCs w:val="20"/>
        </w:rPr>
        <w:t>55</w:t>
      </w:r>
      <w:r w:rsidR="0045146C" w:rsidRPr="00564A49">
        <w:rPr>
          <w:noProof/>
        </w:rPr>
        <w:fldChar w:fldCharType="end"/>
      </w:r>
      <w:r w:rsidR="00EA1617" w:rsidRPr="00564A49">
        <w:rPr>
          <w:noProof/>
          <w:sz w:val="20"/>
          <w:szCs w:val="20"/>
          <w:lang w:eastAsia="ko-KR"/>
        </w:rPr>
        <w:t>)</w:t>
      </w:r>
      <w:r w:rsidR="00B75CBE" w:rsidRPr="00564A49">
        <w:rPr>
          <w:noProof/>
          <w:sz w:val="20"/>
          <w:szCs w:val="20"/>
          <w:lang w:eastAsia="ko-KR"/>
        </w:rPr>
        <w:br/>
      </w:r>
      <w:r w:rsidRPr="00564A49">
        <w:rPr>
          <w:noProof/>
          <w:sz w:val="20"/>
          <w:szCs w:val="20"/>
          <w:lang w:eastAsia="ko-KR"/>
        </w:rPr>
        <w:t>rsP</w:t>
      </w:r>
      <w:r w:rsidR="00EA1617" w:rsidRPr="00564A49">
        <w:rPr>
          <w:noProof/>
          <w:sz w:val="20"/>
          <w:szCs w:val="20"/>
          <w:lang w:eastAsia="ko-KR"/>
        </w:rPr>
        <w:t>redFlagLX[ xP ][ yP ] = </w:t>
      </w:r>
      <w:r w:rsidR="00C71104" w:rsidRPr="00564A49">
        <w:rPr>
          <w:noProof/>
          <w:sz w:val="20"/>
          <w:szCs w:val="20"/>
          <w:lang w:eastAsia="ko-KR"/>
        </w:rPr>
        <w:t>rlP</w:t>
      </w:r>
      <w:r w:rsidR="00EA1617" w:rsidRPr="00564A49">
        <w:rPr>
          <w:noProof/>
          <w:sz w:val="20"/>
          <w:szCs w:val="20"/>
          <w:lang w:eastAsia="ko-KR"/>
        </w:rPr>
        <w:t>redFlagLX[ xRL ][ yRL ]</w:t>
      </w:r>
      <w:r w:rsidR="00EA1617" w:rsidRPr="00564A49">
        <w:rPr>
          <w:noProof/>
          <w:sz w:val="20"/>
          <w:szCs w:val="20"/>
          <w:lang w:eastAsia="ko-KR"/>
        </w:rPr>
        <w:tab/>
        <w:t>(</w:t>
      </w:r>
      <w:r w:rsidR="00E907A9" w:rsidRPr="00564A49">
        <w:rPr>
          <w:noProof/>
          <w:sz w:val="20"/>
          <w:szCs w:val="20"/>
          <w:lang w:eastAsia="ko-KR"/>
        </w:rPr>
        <w:t>H</w:t>
      </w:r>
      <w:r w:rsidR="00EA1617" w:rsidRPr="00564A49">
        <w:rPr>
          <w:noProof/>
          <w:sz w:val="20"/>
          <w:szCs w:val="20"/>
          <w:lang w:eastAsia="ko-KR"/>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56</w:t>
      </w:r>
      <w:r w:rsidR="0045146C" w:rsidRPr="00564A49">
        <w:rPr>
          <w:noProof/>
          <w:sz w:val="20"/>
          <w:szCs w:val="20"/>
        </w:rPr>
        <w:fldChar w:fldCharType="end"/>
      </w:r>
      <w:r w:rsidR="00EA1617" w:rsidRPr="00564A49">
        <w:rPr>
          <w:noProof/>
          <w:sz w:val="20"/>
          <w:szCs w:val="20"/>
          <w:lang w:eastAsia="ko-KR"/>
        </w:rPr>
        <w:t>)</w:t>
      </w:r>
    </w:p>
    <w:p w:rsidR="003D2D36" w:rsidRPr="00564A49" w:rsidRDefault="00E3166A" w:rsidP="00E3166A">
      <w:pPr>
        <w:numPr>
          <w:ilvl w:val="0"/>
          <w:numId w:val="13"/>
        </w:numPr>
        <w:tabs>
          <w:tab w:val="clear" w:pos="805"/>
          <w:tab w:val="clear" w:pos="1191"/>
          <w:tab w:val="clear" w:pos="1588"/>
          <w:tab w:val="clear" w:pos="1985"/>
          <w:tab w:val="left" w:pos="1710"/>
        </w:tabs>
        <w:ind w:left="1620" w:hanging="360"/>
        <w:rPr>
          <w:noProof/>
          <w:lang w:eastAsia="ko-KR"/>
        </w:rPr>
      </w:pPr>
      <w:r w:rsidRPr="00564A49">
        <w:rPr>
          <w:noProof/>
          <w:lang w:eastAsia="ko-KR"/>
        </w:rPr>
        <w:t xml:space="preserve">For each X = 0, 1, </w:t>
      </w:r>
      <w:r w:rsidR="00CD2728" w:rsidRPr="00564A49">
        <w:rPr>
          <w:noProof/>
          <w:lang w:eastAsia="ko-KR"/>
        </w:rPr>
        <w:t>rsM</w:t>
      </w:r>
      <w:r w:rsidR="003D2D36" w:rsidRPr="00564A49">
        <w:rPr>
          <w:noProof/>
          <w:lang w:eastAsia="ko-KR"/>
        </w:rPr>
        <w:t>vLX[ xP ][ yP ][ 0 ] is derived as follows:</w:t>
      </w:r>
    </w:p>
    <w:p w:rsidR="00AF41EB" w:rsidRPr="00564A49" w:rsidRDefault="00AF41EB" w:rsidP="00E3166A">
      <w:pPr>
        <w:numPr>
          <w:ilvl w:val="4"/>
          <w:numId w:val="13"/>
        </w:numPr>
        <w:tabs>
          <w:tab w:val="clear" w:pos="794"/>
          <w:tab w:val="clear" w:pos="1191"/>
          <w:tab w:val="clear" w:pos="1588"/>
          <w:tab w:val="clear" w:pos="2000"/>
          <w:tab w:val="left" w:pos="1620"/>
          <w:tab w:val="left" w:pos="1985"/>
        </w:tabs>
        <w:rPr>
          <w:noProof/>
          <w:lang w:eastAsia="ko-KR"/>
        </w:rPr>
      </w:pPr>
      <w:r w:rsidRPr="00564A49">
        <w:rPr>
          <w:noProof/>
          <w:lang w:eastAsia="ko-KR"/>
        </w:rPr>
        <w:t>If ScaledRefLayerPicWidth</w:t>
      </w:r>
      <w:r w:rsidR="001276F3" w:rsidRPr="00564A49">
        <w:rPr>
          <w:noProof/>
          <w:lang w:eastAsia="ko-KR"/>
        </w:rPr>
        <w:t>InSamplesY</w:t>
      </w:r>
      <w:r w:rsidRPr="00564A49">
        <w:rPr>
          <w:noProof/>
          <w:lang w:eastAsia="ko-KR"/>
        </w:rPr>
        <w:t xml:space="preserve"> is not equal to RefLayerPicWidth</w:t>
      </w:r>
      <w:r w:rsidR="001276F3" w:rsidRPr="00564A49">
        <w:rPr>
          <w:noProof/>
          <w:lang w:eastAsia="ko-KR"/>
        </w:rPr>
        <w:t>InSamplesY</w:t>
      </w:r>
      <w:r w:rsidRPr="00564A49">
        <w:rPr>
          <w:noProof/>
          <w:lang w:eastAsia="ko-KR"/>
        </w:rPr>
        <w:t xml:space="preserve">, </w:t>
      </w:r>
      <w:r w:rsidR="003A1E85" w:rsidRPr="00564A49">
        <w:rPr>
          <w:noProof/>
          <w:lang w:eastAsia="ko-KR"/>
        </w:rPr>
        <w:t>the following applies</w:t>
      </w:r>
      <w:r w:rsidRPr="00564A49">
        <w:rPr>
          <w:noProof/>
          <w:lang w:eastAsia="ko-KR"/>
        </w:rPr>
        <w:t>:</w:t>
      </w:r>
    </w:p>
    <w:p w:rsidR="00EA1617" w:rsidRPr="00564A49" w:rsidRDefault="00EA1617" w:rsidP="00E3166A">
      <w:pPr>
        <w:pStyle w:val="Equation"/>
        <w:tabs>
          <w:tab w:val="clear" w:pos="794"/>
          <w:tab w:val="left" w:pos="360"/>
          <w:tab w:val="left" w:pos="1170"/>
          <w:tab w:val="left" w:pos="2070"/>
          <w:tab w:val="left" w:pos="2700"/>
        </w:tabs>
        <w:spacing w:before="136" w:after="0"/>
        <w:ind w:left="2160"/>
        <w:rPr>
          <w:noProof/>
          <w:sz w:val="20"/>
          <w:szCs w:val="20"/>
          <w:lang w:eastAsia="ko-KR"/>
        </w:rPr>
      </w:pPr>
      <w:r w:rsidRPr="00564A49">
        <w:rPr>
          <w:noProof/>
          <w:sz w:val="20"/>
          <w:szCs w:val="20"/>
          <w:lang w:eastAsia="ko-KR"/>
        </w:rPr>
        <w:t>scaleFactorMV</w:t>
      </w:r>
      <w:r w:rsidRPr="00564A49">
        <w:rPr>
          <w:rFonts w:hint="eastAsia"/>
          <w:noProof/>
          <w:sz w:val="20"/>
          <w:szCs w:val="20"/>
        </w:rPr>
        <w:t>X</w:t>
      </w:r>
      <w:r w:rsidRPr="00564A49">
        <w:rPr>
          <w:noProof/>
          <w:sz w:val="20"/>
          <w:szCs w:val="20"/>
          <w:lang w:eastAsia="ko-KR"/>
        </w:rPr>
        <w:t xml:space="preserve"> = Clip3( −4096, 4095, ( ( ScaledRefLayerPicWidth</w:t>
      </w:r>
      <w:r w:rsidR="001276F3" w:rsidRPr="00564A49">
        <w:rPr>
          <w:noProof/>
          <w:sz w:val="20"/>
          <w:szCs w:val="20"/>
          <w:lang w:eastAsia="ko-KR"/>
        </w:rPr>
        <w:t>InSamplesY</w:t>
      </w:r>
      <w:r w:rsidRPr="00564A49">
        <w:rPr>
          <w:noProof/>
          <w:sz w:val="20"/>
          <w:szCs w:val="20"/>
        </w:rPr>
        <w:t xml:space="preserve"> </w:t>
      </w:r>
      <w:r w:rsidRPr="00564A49">
        <w:rPr>
          <w:noProof/>
          <w:sz w:val="20"/>
          <w:szCs w:val="20"/>
          <w:lang w:eastAsia="ko-KR"/>
        </w:rPr>
        <w:t>&lt;&lt; 8 ) + ( RefLayerPicWidth</w:t>
      </w:r>
      <w:r w:rsidR="001276F3" w:rsidRPr="00564A49">
        <w:rPr>
          <w:noProof/>
          <w:sz w:val="20"/>
          <w:szCs w:val="20"/>
          <w:lang w:eastAsia="ko-KR"/>
        </w:rPr>
        <w:t>InSamplesY</w:t>
      </w:r>
      <w:r w:rsidRPr="00564A49">
        <w:rPr>
          <w:noProof/>
          <w:sz w:val="20"/>
          <w:szCs w:val="20"/>
          <w:lang w:eastAsia="ko-KR"/>
        </w:rPr>
        <w:t xml:space="preserve"> &gt;&gt; 1 ) ) / RefLayerPicWidth</w:t>
      </w:r>
      <w:r w:rsidR="001276F3" w:rsidRPr="00564A49">
        <w:rPr>
          <w:noProof/>
          <w:sz w:val="20"/>
          <w:szCs w:val="20"/>
          <w:lang w:eastAsia="ko-KR"/>
        </w:rPr>
        <w:t>InSamplesY</w:t>
      </w:r>
      <w:r w:rsidRPr="00564A49">
        <w:rPr>
          <w:noProof/>
          <w:sz w:val="20"/>
          <w:szCs w:val="20"/>
          <w:lang w:eastAsia="ko-KR"/>
        </w:rPr>
        <w:t>)</w:t>
      </w:r>
      <w:r w:rsidRPr="00564A49">
        <w:rPr>
          <w:rFonts w:hint="eastAsia"/>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lang w:eastAsia="ko-KR"/>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57</w:t>
      </w:r>
      <w:r w:rsidR="0045146C" w:rsidRPr="00564A49">
        <w:rPr>
          <w:noProof/>
          <w:sz w:val="20"/>
          <w:szCs w:val="20"/>
        </w:rPr>
        <w:fldChar w:fldCharType="end"/>
      </w:r>
      <w:r w:rsidRPr="00564A49">
        <w:rPr>
          <w:noProof/>
          <w:sz w:val="20"/>
          <w:szCs w:val="20"/>
          <w:lang w:eastAsia="ko-KR"/>
        </w:rPr>
        <w:t>)</w:t>
      </w:r>
    </w:p>
    <w:p w:rsidR="00EA1617" w:rsidRPr="00564A49" w:rsidRDefault="00CD2728" w:rsidP="00E3166A">
      <w:pPr>
        <w:pStyle w:val="Equation"/>
        <w:tabs>
          <w:tab w:val="clear" w:pos="794"/>
          <w:tab w:val="left" w:pos="360"/>
          <w:tab w:val="left" w:pos="1170"/>
          <w:tab w:val="left" w:pos="2070"/>
          <w:tab w:val="left" w:pos="2700"/>
        </w:tabs>
        <w:spacing w:before="136" w:after="0"/>
        <w:ind w:left="2160"/>
        <w:rPr>
          <w:noProof/>
          <w:sz w:val="20"/>
          <w:szCs w:val="20"/>
          <w:lang w:eastAsia="ko-KR"/>
        </w:rPr>
      </w:pPr>
      <w:r w:rsidRPr="00564A49">
        <w:rPr>
          <w:noProof/>
          <w:sz w:val="20"/>
          <w:szCs w:val="20"/>
          <w:lang w:eastAsia="ko-KR"/>
        </w:rPr>
        <w:t>rsM</w:t>
      </w:r>
      <w:r w:rsidR="00EA1617" w:rsidRPr="00564A49">
        <w:rPr>
          <w:noProof/>
          <w:sz w:val="20"/>
          <w:szCs w:val="20"/>
          <w:lang w:eastAsia="ko-KR"/>
        </w:rPr>
        <w:t>vLX[ xP ][ yP ][0] = Clip3( −32768, 32767, Sign(scaleFactorMV</w:t>
      </w:r>
      <w:r w:rsidR="00EA1617" w:rsidRPr="00564A49">
        <w:rPr>
          <w:noProof/>
          <w:sz w:val="20"/>
          <w:szCs w:val="20"/>
        </w:rPr>
        <w:t>X</w:t>
      </w:r>
      <w:r w:rsidR="00EA1617" w:rsidRPr="00564A49">
        <w:rPr>
          <w:noProof/>
          <w:sz w:val="20"/>
          <w:szCs w:val="20"/>
          <w:lang w:eastAsia="ko-KR"/>
        </w:rPr>
        <w:t xml:space="preserve"> * </w:t>
      </w:r>
      <w:r w:rsidR="00EA1617" w:rsidRPr="00564A49">
        <w:rPr>
          <w:rFonts w:hint="eastAsia"/>
          <w:noProof/>
          <w:sz w:val="20"/>
          <w:szCs w:val="20"/>
        </w:rPr>
        <w:br/>
      </w:r>
      <w:r w:rsidR="003A1E85" w:rsidRPr="00564A49">
        <w:rPr>
          <w:noProof/>
          <w:sz w:val="20"/>
          <w:szCs w:val="20"/>
          <w:lang w:eastAsia="ko-KR"/>
        </w:rPr>
        <w:t>rlM</w:t>
      </w:r>
      <w:r w:rsidR="00EA1617" w:rsidRPr="00564A49">
        <w:rPr>
          <w:noProof/>
          <w:sz w:val="20"/>
          <w:szCs w:val="20"/>
          <w:lang w:eastAsia="ko-KR"/>
        </w:rPr>
        <w:t>vLX[ xRL ][ yRL ][ 0 ] ) * ( ( Abs ( scaleFactorMV</w:t>
      </w:r>
      <w:r w:rsidR="00EA1617" w:rsidRPr="00564A49">
        <w:rPr>
          <w:noProof/>
          <w:sz w:val="20"/>
          <w:szCs w:val="20"/>
        </w:rPr>
        <w:t>X</w:t>
      </w:r>
      <w:r w:rsidR="00EA1617" w:rsidRPr="00564A49">
        <w:rPr>
          <w:noProof/>
          <w:sz w:val="20"/>
          <w:szCs w:val="20"/>
          <w:lang w:eastAsia="ko-KR"/>
        </w:rPr>
        <w:t> * </w:t>
      </w:r>
      <w:r w:rsidR="001441A8" w:rsidRPr="00564A49">
        <w:rPr>
          <w:noProof/>
          <w:sz w:val="20"/>
          <w:szCs w:val="20"/>
          <w:lang w:eastAsia="ko-KR"/>
        </w:rPr>
        <w:t>rlM</w:t>
      </w:r>
      <w:r w:rsidR="00EA1617" w:rsidRPr="00564A49">
        <w:rPr>
          <w:noProof/>
          <w:sz w:val="20"/>
          <w:szCs w:val="20"/>
          <w:lang w:eastAsia="ko-KR"/>
        </w:rPr>
        <w:t>vLX[ xRL ][ yRL ][ 0 ] )</w:t>
      </w:r>
      <w:r w:rsidR="00EA1617" w:rsidRPr="00564A49">
        <w:rPr>
          <w:rFonts w:hint="eastAsia"/>
          <w:noProof/>
          <w:sz w:val="20"/>
          <w:szCs w:val="20"/>
        </w:rPr>
        <w:br/>
      </w:r>
      <w:r w:rsidR="00EA1617" w:rsidRPr="00564A49">
        <w:rPr>
          <w:noProof/>
          <w:sz w:val="20"/>
          <w:szCs w:val="20"/>
          <w:lang w:eastAsia="ko-KR"/>
        </w:rPr>
        <w:t> + 127 ) &gt;&gt; 8 ) )</w:t>
      </w:r>
      <w:r w:rsidR="00EA1617" w:rsidRPr="00564A49">
        <w:rPr>
          <w:rFonts w:hint="eastAsia"/>
          <w:noProof/>
          <w:sz w:val="20"/>
          <w:szCs w:val="20"/>
        </w:rPr>
        <w:tab/>
      </w:r>
      <w:r w:rsidR="00EA1617" w:rsidRPr="00564A49">
        <w:rPr>
          <w:rFonts w:hint="eastAsia"/>
          <w:noProof/>
          <w:sz w:val="20"/>
          <w:szCs w:val="20"/>
        </w:rPr>
        <w:tab/>
      </w:r>
      <w:r w:rsidR="00EA1617" w:rsidRPr="00564A49">
        <w:rPr>
          <w:noProof/>
          <w:sz w:val="20"/>
          <w:szCs w:val="20"/>
          <w:lang w:eastAsia="ko-KR"/>
        </w:rPr>
        <w:t>(</w:t>
      </w:r>
      <w:r w:rsidR="00E907A9" w:rsidRPr="00564A49">
        <w:rPr>
          <w:noProof/>
          <w:sz w:val="20"/>
          <w:szCs w:val="20"/>
          <w:lang w:eastAsia="ko-KR"/>
        </w:rPr>
        <w:t>H</w:t>
      </w:r>
      <w:r w:rsidR="00EA1617" w:rsidRPr="00564A49">
        <w:rPr>
          <w:noProof/>
          <w:sz w:val="20"/>
          <w:szCs w:val="20"/>
          <w:lang w:eastAsia="ko-KR"/>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58</w:t>
      </w:r>
      <w:r w:rsidR="0045146C" w:rsidRPr="00564A49">
        <w:rPr>
          <w:noProof/>
          <w:sz w:val="20"/>
          <w:szCs w:val="20"/>
        </w:rPr>
        <w:fldChar w:fldCharType="end"/>
      </w:r>
      <w:r w:rsidR="00EA1617" w:rsidRPr="00564A49">
        <w:rPr>
          <w:noProof/>
          <w:sz w:val="20"/>
          <w:szCs w:val="20"/>
          <w:lang w:eastAsia="ko-KR"/>
        </w:rPr>
        <w:t>)</w:t>
      </w:r>
    </w:p>
    <w:p w:rsidR="00AF41EB" w:rsidRPr="00564A49" w:rsidRDefault="00AF41EB" w:rsidP="00E3166A">
      <w:pPr>
        <w:numPr>
          <w:ilvl w:val="4"/>
          <w:numId w:val="13"/>
        </w:numPr>
        <w:tabs>
          <w:tab w:val="clear" w:pos="794"/>
          <w:tab w:val="clear" w:pos="1191"/>
          <w:tab w:val="clear" w:pos="1588"/>
          <w:tab w:val="clear" w:pos="2000"/>
          <w:tab w:val="left" w:pos="1620"/>
          <w:tab w:val="left" w:pos="1985"/>
        </w:tabs>
        <w:rPr>
          <w:noProof/>
          <w:lang w:eastAsia="ko-KR"/>
        </w:rPr>
      </w:pPr>
      <w:r w:rsidRPr="00564A49">
        <w:rPr>
          <w:noProof/>
          <w:lang w:eastAsia="ko-KR"/>
        </w:rPr>
        <w:t xml:space="preserve">Otherwise, </w:t>
      </w:r>
      <w:r w:rsidR="005B4151" w:rsidRPr="00564A49">
        <w:rPr>
          <w:noProof/>
          <w:lang w:eastAsia="ko-KR"/>
        </w:rPr>
        <w:t>the following applies:</w:t>
      </w:r>
    </w:p>
    <w:p w:rsidR="00AF41EB" w:rsidRPr="00564A49" w:rsidRDefault="00CD2728" w:rsidP="00E3166A">
      <w:pPr>
        <w:pStyle w:val="Equation"/>
        <w:tabs>
          <w:tab w:val="clear" w:pos="794"/>
          <w:tab w:val="left" w:pos="360"/>
          <w:tab w:val="left" w:pos="1170"/>
          <w:tab w:val="left" w:pos="2070"/>
          <w:tab w:val="left" w:pos="2700"/>
        </w:tabs>
        <w:spacing w:before="136" w:after="0"/>
        <w:ind w:left="2160"/>
        <w:rPr>
          <w:noProof/>
          <w:sz w:val="20"/>
          <w:szCs w:val="20"/>
          <w:lang w:eastAsia="ko-KR"/>
        </w:rPr>
      </w:pPr>
      <w:r w:rsidRPr="00564A49">
        <w:rPr>
          <w:noProof/>
          <w:sz w:val="20"/>
          <w:szCs w:val="20"/>
          <w:lang w:eastAsia="ko-KR"/>
        </w:rPr>
        <w:lastRenderedPageBreak/>
        <w:t>rsM</w:t>
      </w:r>
      <w:r w:rsidR="00AF41EB" w:rsidRPr="00564A49">
        <w:rPr>
          <w:noProof/>
          <w:sz w:val="20"/>
          <w:szCs w:val="20"/>
          <w:lang w:eastAsia="ko-KR"/>
        </w:rPr>
        <w:t xml:space="preserve">vLX[ xP ][ yP ][ 0 ] = </w:t>
      </w:r>
      <w:r w:rsidR="003A1E85" w:rsidRPr="00564A49">
        <w:rPr>
          <w:noProof/>
          <w:sz w:val="20"/>
          <w:szCs w:val="20"/>
          <w:lang w:eastAsia="ko-KR"/>
        </w:rPr>
        <w:t>rlM</w:t>
      </w:r>
      <w:r w:rsidR="00AF41EB" w:rsidRPr="00564A49">
        <w:rPr>
          <w:noProof/>
          <w:sz w:val="20"/>
          <w:szCs w:val="20"/>
          <w:lang w:eastAsia="ko-KR"/>
        </w:rPr>
        <w:t>vLX[ xRL ][ yRL ][ 0 ]</w:t>
      </w:r>
      <w:r w:rsidR="00AF41EB" w:rsidRPr="00564A49">
        <w:rPr>
          <w:rFonts w:hint="eastAsia"/>
          <w:noProof/>
          <w:sz w:val="20"/>
          <w:szCs w:val="20"/>
        </w:rPr>
        <w:tab/>
      </w:r>
      <w:r w:rsidR="00AF41EB" w:rsidRPr="00564A49">
        <w:rPr>
          <w:noProof/>
          <w:sz w:val="20"/>
          <w:szCs w:val="20"/>
          <w:lang w:eastAsia="ko-KR"/>
        </w:rPr>
        <w:t>(</w:t>
      </w:r>
      <w:r w:rsidR="00E907A9" w:rsidRPr="00564A49">
        <w:rPr>
          <w:noProof/>
          <w:sz w:val="20"/>
          <w:szCs w:val="20"/>
          <w:lang w:eastAsia="ko-KR"/>
        </w:rPr>
        <w:t>H</w:t>
      </w:r>
      <w:r w:rsidR="00AF41EB" w:rsidRPr="00564A49">
        <w:rPr>
          <w:noProof/>
          <w:sz w:val="20"/>
          <w:szCs w:val="20"/>
          <w:lang w:eastAsia="ko-KR"/>
        </w:rPr>
        <w:noBreakHyphen/>
      </w:r>
      <w:r w:rsidR="0045146C" w:rsidRPr="00564A49">
        <w:rPr>
          <w:noProof/>
          <w:sz w:val="20"/>
          <w:szCs w:val="20"/>
        </w:rPr>
        <w:fldChar w:fldCharType="begin" w:fldLock="1"/>
      </w:r>
      <w:r w:rsidR="00AF41EB"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59</w:t>
      </w:r>
      <w:r w:rsidR="0045146C" w:rsidRPr="00564A49">
        <w:rPr>
          <w:noProof/>
          <w:sz w:val="20"/>
          <w:szCs w:val="20"/>
        </w:rPr>
        <w:fldChar w:fldCharType="end"/>
      </w:r>
      <w:r w:rsidR="00AF41EB" w:rsidRPr="00564A49">
        <w:rPr>
          <w:noProof/>
          <w:sz w:val="20"/>
          <w:szCs w:val="20"/>
          <w:lang w:eastAsia="ko-KR"/>
        </w:rPr>
        <w:t>)</w:t>
      </w:r>
    </w:p>
    <w:p w:rsidR="00885B27" w:rsidRPr="00564A49" w:rsidRDefault="00E3166A" w:rsidP="00E3166A">
      <w:pPr>
        <w:numPr>
          <w:ilvl w:val="0"/>
          <w:numId w:val="13"/>
        </w:numPr>
        <w:tabs>
          <w:tab w:val="clear" w:pos="805"/>
          <w:tab w:val="clear" w:pos="1191"/>
          <w:tab w:val="clear" w:pos="1588"/>
          <w:tab w:val="clear" w:pos="1985"/>
          <w:tab w:val="left" w:pos="1710"/>
        </w:tabs>
        <w:ind w:left="1620" w:hanging="360"/>
        <w:rPr>
          <w:noProof/>
          <w:lang w:eastAsia="ko-KR"/>
        </w:rPr>
      </w:pPr>
      <w:r w:rsidRPr="00564A49">
        <w:rPr>
          <w:noProof/>
          <w:lang w:eastAsia="ko-KR"/>
        </w:rPr>
        <w:t xml:space="preserve">For each X = 0, 1, </w:t>
      </w:r>
      <w:r w:rsidR="00CD2728" w:rsidRPr="00564A49">
        <w:rPr>
          <w:noProof/>
          <w:lang w:eastAsia="ko-KR"/>
        </w:rPr>
        <w:t>rsM</w:t>
      </w:r>
      <w:r w:rsidR="00885B27" w:rsidRPr="00564A49">
        <w:rPr>
          <w:noProof/>
          <w:lang w:eastAsia="ko-KR"/>
        </w:rPr>
        <w:t>vLX[ xP ][ yP ][ 1 ] is derived as follows:</w:t>
      </w:r>
    </w:p>
    <w:p w:rsidR="00AF41EB" w:rsidRPr="00564A49" w:rsidRDefault="00AF41EB" w:rsidP="00E3166A">
      <w:pPr>
        <w:numPr>
          <w:ilvl w:val="4"/>
          <w:numId w:val="13"/>
        </w:numPr>
        <w:tabs>
          <w:tab w:val="clear" w:pos="794"/>
          <w:tab w:val="clear" w:pos="1191"/>
          <w:tab w:val="clear" w:pos="1588"/>
          <w:tab w:val="clear" w:pos="2000"/>
          <w:tab w:val="left" w:pos="1620"/>
          <w:tab w:val="left" w:pos="1985"/>
        </w:tabs>
        <w:rPr>
          <w:noProof/>
          <w:lang w:eastAsia="ko-KR"/>
        </w:rPr>
      </w:pPr>
      <w:r w:rsidRPr="00564A49">
        <w:rPr>
          <w:noProof/>
          <w:lang w:eastAsia="ko-KR"/>
        </w:rPr>
        <w:t>If ScaledRefLayerPicHeight</w:t>
      </w:r>
      <w:r w:rsidR="001276F3" w:rsidRPr="00564A49">
        <w:rPr>
          <w:noProof/>
          <w:lang w:eastAsia="ko-KR"/>
        </w:rPr>
        <w:t>InSamplesY</w:t>
      </w:r>
      <w:r w:rsidRPr="00564A49">
        <w:rPr>
          <w:noProof/>
          <w:lang w:eastAsia="ko-KR"/>
        </w:rPr>
        <w:t xml:space="preserve"> is not equal to RefLayerPicHeight</w:t>
      </w:r>
      <w:r w:rsidR="001276F3" w:rsidRPr="00564A49">
        <w:rPr>
          <w:noProof/>
          <w:lang w:eastAsia="ko-KR"/>
        </w:rPr>
        <w:t>InSamplesY</w:t>
      </w:r>
      <w:r w:rsidRPr="00564A49">
        <w:rPr>
          <w:noProof/>
          <w:lang w:eastAsia="ko-KR"/>
        </w:rPr>
        <w:t xml:space="preserve">, </w:t>
      </w:r>
      <w:r w:rsidR="003A1E85" w:rsidRPr="00564A49">
        <w:rPr>
          <w:noProof/>
          <w:lang w:eastAsia="ko-KR"/>
        </w:rPr>
        <w:t>the following applies</w:t>
      </w:r>
      <w:r w:rsidRPr="00564A49">
        <w:rPr>
          <w:noProof/>
          <w:lang w:eastAsia="ko-KR"/>
        </w:rPr>
        <w:t>:</w:t>
      </w:r>
    </w:p>
    <w:p w:rsidR="00AF41EB" w:rsidRPr="00564A49" w:rsidRDefault="00AF41EB" w:rsidP="00E3166A">
      <w:pPr>
        <w:pStyle w:val="Equation"/>
        <w:tabs>
          <w:tab w:val="clear" w:pos="794"/>
          <w:tab w:val="left" w:pos="360"/>
          <w:tab w:val="left" w:pos="1170"/>
          <w:tab w:val="left" w:pos="2070"/>
          <w:tab w:val="left" w:pos="2700"/>
        </w:tabs>
        <w:spacing w:before="136" w:after="0"/>
        <w:ind w:left="2160"/>
        <w:rPr>
          <w:noProof/>
          <w:sz w:val="20"/>
          <w:szCs w:val="20"/>
          <w:lang w:eastAsia="ko-KR"/>
        </w:rPr>
      </w:pPr>
      <w:r w:rsidRPr="00564A49">
        <w:rPr>
          <w:noProof/>
          <w:sz w:val="20"/>
          <w:szCs w:val="20"/>
          <w:lang w:eastAsia="ko-KR"/>
        </w:rPr>
        <w:t>scaleFactorMV</w:t>
      </w:r>
      <w:r w:rsidRPr="00564A49">
        <w:rPr>
          <w:rFonts w:hint="eastAsia"/>
          <w:noProof/>
          <w:sz w:val="20"/>
          <w:szCs w:val="20"/>
        </w:rPr>
        <w:t>Y</w:t>
      </w:r>
      <w:r w:rsidRPr="00564A49">
        <w:rPr>
          <w:noProof/>
          <w:sz w:val="20"/>
          <w:szCs w:val="20"/>
          <w:lang w:eastAsia="ko-KR"/>
        </w:rPr>
        <w:t xml:space="preserve"> = Clip3( −4096, 4095, ( ( ScaledRefLayerPicHeight</w:t>
      </w:r>
      <w:r w:rsidR="001276F3" w:rsidRPr="00564A49">
        <w:rPr>
          <w:noProof/>
          <w:sz w:val="20"/>
          <w:szCs w:val="20"/>
          <w:lang w:eastAsia="ko-KR"/>
        </w:rPr>
        <w:t>InSamplesY</w:t>
      </w:r>
      <w:r w:rsidRPr="00564A49">
        <w:rPr>
          <w:noProof/>
          <w:sz w:val="20"/>
          <w:szCs w:val="20"/>
        </w:rPr>
        <w:t xml:space="preserve"> </w:t>
      </w:r>
      <w:r w:rsidRPr="00564A49">
        <w:rPr>
          <w:noProof/>
          <w:sz w:val="20"/>
          <w:szCs w:val="20"/>
          <w:lang w:eastAsia="ko-KR"/>
        </w:rPr>
        <w:t>&lt;&lt; 8 ) + ( RefLayerPicHeight</w:t>
      </w:r>
      <w:r w:rsidR="001276F3" w:rsidRPr="00564A49">
        <w:rPr>
          <w:noProof/>
          <w:sz w:val="20"/>
          <w:szCs w:val="20"/>
          <w:lang w:eastAsia="ko-KR"/>
        </w:rPr>
        <w:t>InSamplesY</w:t>
      </w:r>
      <w:r w:rsidRPr="00564A49">
        <w:rPr>
          <w:noProof/>
          <w:sz w:val="20"/>
          <w:szCs w:val="20"/>
          <w:lang w:eastAsia="ko-KR"/>
        </w:rPr>
        <w:t xml:space="preserve"> &gt;&gt; 1 ) ) / RefLayerPicHeight</w:t>
      </w:r>
      <w:r w:rsidR="001276F3" w:rsidRPr="00564A49">
        <w:rPr>
          <w:noProof/>
          <w:sz w:val="20"/>
          <w:szCs w:val="20"/>
          <w:lang w:eastAsia="ko-KR"/>
        </w:rPr>
        <w:t>InSamplesY</w:t>
      </w:r>
      <w:r w:rsidRPr="00564A49">
        <w:rPr>
          <w:noProof/>
          <w:sz w:val="20"/>
          <w:szCs w:val="20"/>
          <w:lang w:eastAsia="ko-KR"/>
        </w:rPr>
        <w:t>)</w:t>
      </w:r>
      <w:r w:rsidRPr="00564A49">
        <w:rPr>
          <w:rFonts w:hint="eastAsia"/>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lang w:eastAsia="ko-KR"/>
        </w:rPr>
        <w:noBreakHyphen/>
      </w:r>
      <w:r w:rsidR="0045146C" w:rsidRPr="00564A49">
        <w:rPr>
          <w:noProof/>
          <w:sz w:val="20"/>
          <w:szCs w:val="20"/>
        </w:rPr>
        <w:fldChar w:fldCharType="begin" w:fldLock="1"/>
      </w:r>
      <w:r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60</w:t>
      </w:r>
      <w:r w:rsidR="0045146C" w:rsidRPr="00564A49">
        <w:rPr>
          <w:noProof/>
          <w:sz w:val="20"/>
          <w:szCs w:val="20"/>
        </w:rPr>
        <w:fldChar w:fldCharType="end"/>
      </w:r>
      <w:r w:rsidRPr="00564A49">
        <w:rPr>
          <w:noProof/>
          <w:sz w:val="20"/>
          <w:szCs w:val="20"/>
          <w:lang w:eastAsia="ko-KR"/>
        </w:rPr>
        <w:t>)</w:t>
      </w:r>
    </w:p>
    <w:p w:rsidR="00EA1617" w:rsidRPr="00564A49" w:rsidRDefault="00CD2728" w:rsidP="00E3166A">
      <w:pPr>
        <w:pStyle w:val="Equation"/>
        <w:tabs>
          <w:tab w:val="clear" w:pos="794"/>
          <w:tab w:val="left" w:pos="360"/>
          <w:tab w:val="left" w:pos="1170"/>
          <w:tab w:val="left" w:pos="2070"/>
          <w:tab w:val="left" w:pos="2700"/>
        </w:tabs>
        <w:spacing w:before="136" w:after="0"/>
        <w:ind w:left="2160"/>
        <w:rPr>
          <w:noProof/>
          <w:sz w:val="20"/>
          <w:szCs w:val="20"/>
          <w:lang w:eastAsia="ko-KR"/>
        </w:rPr>
      </w:pPr>
      <w:r w:rsidRPr="00564A49">
        <w:rPr>
          <w:noProof/>
          <w:sz w:val="20"/>
          <w:szCs w:val="20"/>
          <w:lang w:eastAsia="ko-KR"/>
        </w:rPr>
        <w:t>rsM</w:t>
      </w:r>
      <w:r w:rsidR="00EA1617" w:rsidRPr="00564A49">
        <w:rPr>
          <w:noProof/>
          <w:sz w:val="20"/>
          <w:szCs w:val="20"/>
          <w:lang w:eastAsia="ko-KR"/>
        </w:rPr>
        <w:t>vLX[ xP ][ yP ][ </w:t>
      </w:r>
      <w:r w:rsidR="00EA1617" w:rsidRPr="00564A49">
        <w:rPr>
          <w:rFonts w:hint="eastAsia"/>
          <w:noProof/>
          <w:sz w:val="20"/>
          <w:szCs w:val="20"/>
        </w:rPr>
        <w:t>1</w:t>
      </w:r>
      <w:r w:rsidR="00EA1617" w:rsidRPr="00564A49">
        <w:rPr>
          <w:noProof/>
          <w:sz w:val="20"/>
          <w:szCs w:val="20"/>
          <w:lang w:eastAsia="ko-KR"/>
        </w:rPr>
        <w:t> ]</w:t>
      </w:r>
      <w:r w:rsidR="00E3166A" w:rsidRPr="00564A49">
        <w:rPr>
          <w:noProof/>
          <w:sz w:val="20"/>
          <w:szCs w:val="20"/>
          <w:lang w:eastAsia="ko-KR"/>
        </w:rPr>
        <w:t xml:space="preserve"> </w:t>
      </w:r>
      <w:r w:rsidR="00EA1617" w:rsidRPr="00564A49">
        <w:rPr>
          <w:noProof/>
          <w:sz w:val="20"/>
          <w:szCs w:val="20"/>
          <w:lang w:eastAsia="ko-KR"/>
        </w:rPr>
        <w:t>=</w:t>
      </w:r>
      <w:r w:rsidR="00E3166A" w:rsidRPr="00564A49">
        <w:rPr>
          <w:noProof/>
          <w:sz w:val="20"/>
          <w:szCs w:val="20"/>
          <w:lang w:eastAsia="ko-KR"/>
        </w:rPr>
        <w:t xml:space="preserve"> </w:t>
      </w:r>
      <w:r w:rsidR="00EA1617" w:rsidRPr="00564A49">
        <w:rPr>
          <w:noProof/>
          <w:sz w:val="20"/>
          <w:szCs w:val="20"/>
          <w:lang w:eastAsia="ko-KR"/>
        </w:rPr>
        <w:t>Clip3( −32768, 32767, Sign(scaleFactorMV</w:t>
      </w:r>
      <w:r w:rsidR="00EA1617" w:rsidRPr="00564A49">
        <w:rPr>
          <w:rFonts w:hint="eastAsia"/>
          <w:noProof/>
          <w:sz w:val="20"/>
          <w:szCs w:val="20"/>
        </w:rPr>
        <w:t>Y</w:t>
      </w:r>
      <w:r w:rsidR="00EA1617" w:rsidRPr="00564A49">
        <w:rPr>
          <w:noProof/>
          <w:sz w:val="20"/>
          <w:szCs w:val="20"/>
          <w:lang w:eastAsia="ko-KR"/>
        </w:rPr>
        <w:t> * </w:t>
      </w:r>
      <w:r w:rsidR="00EA1617" w:rsidRPr="00564A49">
        <w:rPr>
          <w:noProof/>
          <w:sz w:val="20"/>
          <w:szCs w:val="20"/>
        </w:rPr>
        <w:br/>
      </w:r>
      <w:r w:rsidR="003A1E85" w:rsidRPr="00564A49">
        <w:rPr>
          <w:noProof/>
          <w:sz w:val="20"/>
          <w:szCs w:val="20"/>
          <w:lang w:eastAsia="ko-KR"/>
        </w:rPr>
        <w:t>rlM</w:t>
      </w:r>
      <w:r w:rsidR="00EA1617" w:rsidRPr="00564A49">
        <w:rPr>
          <w:noProof/>
          <w:sz w:val="20"/>
          <w:szCs w:val="20"/>
          <w:lang w:eastAsia="ko-KR"/>
        </w:rPr>
        <w:t>vLX[ xRL ][ yRL ][ </w:t>
      </w:r>
      <w:r w:rsidR="00EA1617" w:rsidRPr="00564A49">
        <w:rPr>
          <w:rFonts w:hint="eastAsia"/>
          <w:noProof/>
          <w:sz w:val="20"/>
          <w:szCs w:val="20"/>
        </w:rPr>
        <w:t>1</w:t>
      </w:r>
      <w:r w:rsidR="00EA1617" w:rsidRPr="00564A49">
        <w:rPr>
          <w:noProof/>
          <w:sz w:val="20"/>
          <w:szCs w:val="20"/>
          <w:lang w:eastAsia="ko-KR"/>
        </w:rPr>
        <w:t> ] ) * ( ( Abs  ( scaleFactorMV</w:t>
      </w:r>
      <w:r w:rsidR="00EA1617" w:rsidRPr="00564A49">
        <w:rPr>
          <w:rFonts w:hint="eastAsia"/>
          <w:noProof/>
          <w:sz w:val="20"/>
          <w:szCs w:val="20"/>
        </w:rPr>
        <w:t>Y</w:t>
      </w:r>
      <w:r w:rsidR="00EA1617" w:rsidRPr="00564A49">
        <w:rPr>
          <w:noProof/>
          <w:sz w:val="20"/>
          <w:szCs w:val="20"/>
          <w:lang w:eastAsia="ko-KR"/>
        </w:rPr>
        <w:t> * </w:t>
      </w:r>
      <w:r w:rsidR="001441A8" w:rsidRPr="00564A49">
        <w:rPr>
          <w:noProof/>
          <w:sz w:val="20"/>
          <w:szCs w:val="20"/>
          <w:lang w:eastAsia="ko-KR"/>
        </w:rPr>
        <w:t>rlM</w:t>
      </w:r>
      <w:r w:rsidR="00EA1617" w:rsidRPr="00564A49">
        <w:rPr>
          <w:noProof/>
          <w:sz w:val="20"/>
          <w:szCs w:val="20"/>
          <w:lang w:eastAsia="ko-KR"/>
        </w:rPr>
        <w:t>vLX[ xRL ][ yRL ][ </w:t>
      </w:r>
      <w:r w:rsidR="00EA1617" w:rsidRPr="00564A49">
        <w:rPr>
          <w:rFonts w:hint="eastAsia"/>
          <w:noProof/>
          <w:sz w:val="20"/>
          <w:szCs w:val="20"/>
        </w:rPr>
        <w:t>1</w:t>
      </w:r>
      <w:r w:rsidR="00EA1617" w:rsidRPr="00564A49">
        <w:rPr>
          <w:noProof/>
          <w:sz w:val="20"/>
          <w:szCs w:val="20"/>
          <w:lang w:eastAsia="ko-KR"/>
        </w:rPr>
        <w:t> ] )</w:t>
      </w:r>
      <w:r w:rsidR="00EA1617" w:rsidRPr="00564A49">
        <w:rPr>
          <w:noProof/>
          <w:sz w:val="20"/>
          <w:szCs w:val="20"/>
        </w:rPr>
        <w:br/>
      </w:r>
      <w:r w:rsidR="00EA1617" w:rsidRPr="00564A49">
        <w:rPr>
          <w:noProof/>
          <w:sz w:val="20"/>
          <w:szCs w:val="20"/>
          <w:lang w:eastAsia="ko-KR"/>
        </w:rPr>
        <w:t> + 127 ) &gt;&gt; 8 ) )</w:t>
      </w:r>
      <w:r w:rsidR="00EA1617" w:rsidRPr="00564A49">
        <w:rPr>
          <w:noProof/>
          <w:sz w:val="20"/>
          <w:szCs w:val="20"/>
        </w:rPr>
        <w:tab/>
      </w:r>
      <w:r w:rsidR="00EA1617" w:rsidRPr="00564A49">
        <w:rPr>
          <w:noProof/>
          <w:sz w:val="20"/>
          <w:szCs w:val="20"/>
        </w:rPr>
        <w:tab/>
      </w:r>
      <w:r w:rsidR="00EA1617" w:rsidRPr="00564A49">
        <w:rPr>
          <w:noProof/>
          <w:sz w:val="20"/>
          <w:szCs w:val="20"/>
          <w:lang w:eastAsia="ko-KR"/>
        </w:rPr>
        <w:t>(</w:t>
      </w:r>
      <w:r w:rsidR="00E907A9" w:rsidRPr="00564A49">
        <w:rPr>
          <w:noProof/>
          <w:sz w:val="20"/>
          <w:szCs w:val="20"/>
          <w:lang w:eastAsia="ko-KR"/>
        </w:rPr>
        <w:t>H</w:t>
      </w:r>
      <w:r w:rsidR="00EA1617" w:rsidRPr="00564A49">
        <w:rPr>
          <w:noProof/>
          <w:sz w:val="20"/>
          <w:szCs w:val="20"/>
          <w:lang w:eastAsia="ko-KR"/>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61</w:t>
      </w:r>
      <w:r w:rsidR="0045146C" w:rsidRPr="00564A49">
        <w:rPr>
          <w:noProof/>
          <w:sz w:val="20"/>
          <w:szCs w:val="20"/>
        </w:rPr>
        <w:fldChar w:fldCharType="end"/>
      </w:r>
      <w:r w:rsidR="00EA1617" w:rsidRPr="00564A49">
        <w:rPr>
          <w:noProof/>
          <w:sz w:val="20"/>
          <w:szCs w:val="20"/>
          <w:lang w:eastAsia="ko-KR"/>
        </w:rPr>
        <w:t>)</w:t>
      </w:r>
    </w:p>
    <w:p w:rsidR="00AF41EB" w:rsidRPr="00564A49" w:rsidRDefault="00AF41EB" w:rsidP="00E3166A">
      <w:pPr>
        <w:numPr>
          <w:ilvl w:val="4"/>
          <w:numId w:val="13"/>
        </w:numPr>
        <w:tabs>
          <w:tab w:val="clear" w:pos="794"/>
          <w:tab w:val="clear" w:pos="1191"/>
          <w:tab w:val="clear" w:pos="1588"/>
          <w:tab w:val="clear" w:pos="2000"/>
          <w:tab w:val="left" w:pos="1620"/>
          <w:tab w:val="left" w:pos="1985"/>
        </w:tabs>
        <w:rPr>
          <w:noProof/>
          <w:lang w:eastAsia="ko-KR"/>
        </w:rPr>
      </w:pPr>
      <w:r w:rsidRPr="00564A49">
        <w:rPr>
          <w:noProof/>
          <w:lang w:eastAsia="ko-KR"/>
        </w:rPr>
        <w:t xml:space="preserve">Otherwise, </w:t>
      </w:r>
      <w:r w:rsidR="005B4151" w:rsidRPr="00564A49">
        <w:rPr>
          <w:noProof/>
          <w:lang w:eastAsia="ko-KR"/>
        </w:rPr>
        <w:t>the following applies:</w:t>
      </w:r>
    </w:p>
    <w:p w:rsidR="00AF41EB" w:rsidRPr="00564A49" w:rsidRDefault="00CD2728" w:rsidP="00E3166A">
      <w:pPr>
        <w:pStyle w:val="Equation"/>
        <w:tabs>
          <w:tab w:val="clear" w:pos="794"/>
          <w:tab w:val="left" w:pos="360"/>
          <w:tab w:val="left" w:pos="1170"/>
          <w:tab w:val="left" w:pos="2070"/>
          <w:tab w:val="left" w:pos="2700"/>
        </w:tabs>
        <w:spacing w:before="136" w:after="0"/>
        <w:ind w:left="2160"/>
        <w:rPr>
          <w:noProof/>
          <w:sz w:val="20"/>
          <w:szCs w:val="20"/>
          <w:lang w:eastAsia="ko-KR"/>
        </w:rPr>
      </w:pPr>
      <w:r w:rsidRPr="00564A49">
        <w:rPr>
          <w:noProof/>
          <w:sz w:val="20"/>
          <w:szCs w:val="20"/>
          <w:lang w:eastAsia="ko-KR"/>
        </w:rPr>
        <w:t>rsM</w:t>
      </w:r>
      <w:r w:rsidR="00AF41EB" w:rsidRPr="00564A49">
        <w:rPr>
          <w:noProof/>
          <w:sz w:val="20"/>
          <w:szCs w:val="20"/>
          <w:lang w:eastAsia="ko-KR"/>
        </w:rPr>
        <w:t xml:space="preserve">vLX[ xP ][ yP ][ 1 ] = </w:t>
      </w:r>
      <w:r w:rsidR="003A1E85" w:rsidRPr="00564A49">
        <w:rPr>
          <w:noProof/>
          <w:sz w:val="20"/>
          <w:szCs w:val="20"/>
          <w:lang w:eastAsia="ko-KR"/>
        </w:rPr>
        <w:t>rlM</w:t>
      </w:r>
      <w:r w:rsidR="00AF41EB" w:rsidRPr="00564A49">
        <w:rPr>
          <w:noProof/>
          <w:sz w:val="20"/>
          <w:szCs w:val="20"/>
          <w:lang w:eastAsia="ko-KR"/>
        </w:rPr>
        <w:t>vLX[ xRL ][ yRL ][ 1 ]</w:t>
      </w:r>
      <w:r w:rsidR="00AF41EB" w:rsidRPr="00564A49">
        <w:rPr>
          <w:noProof/>
          <w:sz w:val="20"/>
          <w:szCs w:val="20"/>
        </w:rPr>
        <w:tab/>
      </w:r>
      <w:r w:rsidR="00AF41EB" w:rsidRPr="00564A49">
        <w:rPr>
          <w:noProof/>
          <w:sz w:val="20"/>
          <w:szCs w:val="20"/>
          <w:lang w:eastAsia="ko-KR"/>
        </w:rPr>
        <w:t>(</w:t>
      </w:r>
      <w:r w:rsidR="00E907A9" w:rsidRPr="00564A49">
        <w:rPr>
          <w:noProof/>
          <w:sz w:val="20"/>
          <w:szCs w:val="20"/>
          <w:lang w:eastAsia="ko-KR"/>
        </w:rPr>
        <w:t>H</w:t>
      </w:r>
      <w:r w:rsidR="00AF41EB" w:rsidRPr="00564A49">
        <w:rPr>
          <w:noProof/>
          <w:sz w:val="20"/>
          <w:szCs w:val="20"/>
          <w:lang w:eastAsia="ko-KR"/>
        </w:rPr>
        <w:noBreakHyphen/>
      </w:r>
      <w:r w:rsidR="0045146C" w:rsidRPr="00564A49">
        <w:rPr>
          <w:noProof/>
          <w:sz w:val="20"/>
          <w:szCs w:val="20"/>
        </w:rPr>
        <w:fldChar w:fldCharType="begin" w:fldLock="1"/>
      </w:r>
      <w:r w:rsidR="00AF41EB"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62</w:t>
      </w:r>
      <w:r w:rsidR="0045146C" w:rsidRPr="00564A49">
        <w:rPr>
          <w:noProof/>
          <w:sz w:val="20"/>
          <w:szCs w:val="20"/>
        </w:rPr>
        <w:fldChar w:fldCharType="end"/>
      </w:r>
      <w:r w:rsidR="00AF41EB" w:rsidRPr="00564A49">
        <w:rPr>
          <w:noProof/>
          <w:sz w:val="20"/>
          <w:szCs w:val="20"/>
          <w:lang w:eastAsia="ko-KR"/>
        </w:rPr>
        <w:t>)</w:t>
      </w:r>
    </w:p>
    <w:p w:rsidR="00EA1617" w:rsidRPr="00564A49" w:rsidRDefault="00EA1617" w:rsidP="008557C3">
      <w:pPr>
        <w:numPr>
          <w:ilvl w:val="0"/>
          <w:numId w:val="13"/>
        </w:numPr>
        <w:tabs>
          <w:tab w:val="clear" w:pos="805"/>
          <w:tab w:val="clear" w:pos="1191"/>
          <w:tab w:val="clear" w:pos="1588"/>
        </w:tabs>
        <w:ind w:left="1170" w:hanging="360"/>
        <w:rPr>
          <w:noProof/>
          <w:lang w:eastAsia="ko-KR"/>
        </w:rPr>
      </w:pPr>
      <w:r w:rsidRPr="00564A49">
        <w:rPr>
          <w:noProof/>
          <w:lang w:eastAsia="ko-KR"/>
        </w:rPr>
        <w:t xml:space="preserve">Otherwise </w:t>
      </w:r>
      <w:r w:rsidR="00BB15D1" w:rsidRPr="00564A49">
        <w:rPr>
          <w:noProof/>
          <w:lang w:eastAsia="ko-KR"/>
        </w:rPr>
        <w:t>(</w:t>
      </w:r>
      <w:r w:rsidR="00CD2728" w:rsidRPr="00564A49">
        <w:rPr>
          <w:noProof/>
          <w:lang w:eastAsia="ko-KR"/>
        </w:rPr>
        <w:t>rsP</w:t>
      </w:r>
      <w:r w:rsidRPr="00564A49">
        <w:rPr>
          <w:noProof/>
          <w:lang w:eastAsia="ko-KR"/>
        </w:rPr>
        <w:t>redMode[ xP ][ yP ] is equal to MODE_INTRA</w:t>
      </w:r>
      <w:r w:rsidR="00BB15D1" w:rsidRPr="00564A49">
        <w:rPr>
          <w:noProof/>
          <w:lang w:eastAsia="ko-KR"/>
        </w:rPr>
        <w:t>), the following applies:</w:t>
      </w:r>
    </w:p>
    <w:p w:rsidR="00EA1617" w:rsidRPr="00564A49" w:rsidRDefault="003B3A3B" w:rsidP="00C107D5">
      <w:pPr>
        <w:numPr>
          <w:ilvl w:val="0"/>
          <w:numId w:val="13"/>
        </w:numPr>
        <w:tabs>
          <w:tab w:val="clear" w:pos="805"/>
          <w:tab w:val="clear" w:pos="1191"/>
          <w:tab w:val="clear" w:pos="1588"/>
          <w:tab w:val="clear" w:pos="1985"/>
          <w:tab w:val="left" w:pos="1710"/>
        </w:tabs>
        <w:ind w:left="1620" w:hanging="360"/>
      </w:pPr>
      <w:r w:rsidRPr="00564A49">
        <w:rPr>
          <w:noProof/>
          <w:lang w:eastAsia="ko-KR"/>
        </w:rPr>
        <w:t>B</w:t>
      </w:r>
      <w:r w:rsidR="00EA1617" w:rsidRPr="00564A49">
        <w:rPr>
          <w:noProof/>
          <w:lang w:eastAsia="ko-KR"/>
        </w:rPr>
        <w:t xml:space="preserve">oth components of </w:t>
      </w:r>
      <w:r w:rsidR="00CD2728" w:rsidRPr="00564A49">
        <w:rPr>
          <w:noProof/>
          <w:lang w:eastAsia="ko-KR"/>
        </w:rPr>
        <w:t>rsM</w:t>
      </w:r>
      <w:r w:rsidR="00EA1617" w:rsidRPr="00564A49">
        <w:rPr>
          <w:noProof/>
          <w:lang w:eastAsia="ko-KR"/>
        </w:rPr>
        <w:t xml:space="preserve">vL0[ xP ][ yP ] and </w:t>
      </w:r>
      <w:r w:rsidR="00CD2728" w:rsidRPr="00564A49">
        <w:rPr>
          <w:noProof/>
          <w:lang w:eastAsia="ko-KR"/>
        </w:rPr>
        <w:t>rsM</w:t>
      </w:r>
      <w:r w:rsidR="00EA1617" w:rsidRPr="00564A49">
        <w:rPr>
          <w:noProof/>
          <w:lang w:eastAsia="ko-KR"/>
        </w:rPr>
        <w:t>vL1[ xP ][ yP ] are set to</w:t>
      </w:r>
      <w:r w:rsidR="003A1E85" w:rsidRPr="00564A49">
        <w:rPr>
          <w:noProof/>
          <w:lang w:eastAsia="ko-KR"/>
        </w:rPr>
        <w:t xml:space="preserve"> </w:t>
      </w:r>
      <w:r w:rsidR="00EA1617" w:rsidRPr="00564A49">
        <w:rPr>
          <w:noProof/>
          <w:lang w:eastAsia="ko-KR"/>
        </w:rPr>
        <w:t xml:space="preserve">0, </w:t>
      </w:r>
      <w:r w:rsidR="00CD2728" w:rsidRPr="00564A49">
        <w:rPr>
          <w:noProof/>
          <w:lang w:eastAsia="ko-KR"/>
        </w:rPr>
        <w:t>rsR</w:t>
      </w:r>
      <w:r w:rsidR="00EA1617" w:rsidRPr="00564A49">
        <w:rPr>
          <w:noProof/>
          <w:lang w:eastAsia="ko-KR"/>
        </w:rPr>
        <w:t xml:space="preserve">efIdxL0[ xP ][ yP ] and </w:t>
      </w:r>
      <w:r w:rsidR="00CD2728" w:rsidRPr="00564A49">
        <w:rPr>
          <w:noProof/>
          <w:lang w:eastAsia="ko-KR"/>
        </w:rPr>
        <w:t>rsR</w:t>
      </w:r>
      <w:r w:rsidR="00EA1617" w:rsidRPr="00564A49">
        <w:rPr>
          <w:noProof/>
          <w:lang w:eastAsia="ko-KR"/>
        </w:rPr>
        <w:t xml:space="preserve">efIdxL1[ xP ][ yP ] are set to </w:t>
      </w:r>
      <w:r w:rsidR="005773D9" w:rsidRPr="00564A49">
        <w:rPr>
          <w:noProof/>
        </w:rPr>
        <w:t>−</w:t>
      </w:r>
      <w:r w:rsidR="00EA1617" w:rsidRPr="00564A49">
        <w:rPr>
          <w:noProof/>
          <w:lang w:eastAsia="ko-KR"/>
        </w:rPr>
        <w:t xml:space="preserve">1, </w:t>
      </w:r>
      <w:r w:rsidR="00CD2728" w:rsidRPr="00564A49">
        <w:rPr>
          <w:noProof/>
          <w:lang w:eastAsia="ko-KR"/>
        </w:rPr>
        <w:t>rsP</w:t>
      </w:r>
      <w:r w:rsidR="00EA1617" w:rsidRPr="00564A49">
        <w:rPr>
          <w:noProof/>
          <w:lang w:eastAsia="ko-KR"/>
        </w:rPr>
        <w:t xml:space="preserve">redFlagL0[ xP ][ yP ] and </w:t>
      </w:r>
      <w:r w:rsidR="00CD2728" w:rsidRPr="00564A49">
        <w:rPr>
          <w:noProof/>
          <w:lang w:eastAsia="ko-KR"/>
        </w:rPr>
        <w:t>rsP</w:t>
      </w:r>
      <w:r w:rsidR="00EA1617" w:rsidRPr="00564A49">
        <w:rPr>
          <w:noProof/>
          <w:lang w:eastAsia="ko-KR"/>
        </w:rPr>
        <w:t>redFlagL1[ xP ][ yP ] are set to 0.</w:t>
      </w:r>
    </w:p>
    <w:p w:rsidR="00F50FE3" w:rsidRPr="00564A49" w:rsidRDefault="00F50FE3" w:rsidP="008557C3">
      <w:pPr>
        <w:pStyle w:val="Annex3"/>
        <w:numPr>
          <w:ilvl w:val="2"/>
          <w:numId w:val="37"/>
        </w:numPr>
        <w:tabs>
          <w:tab w:val="clear" w:pos="1440"/>
        </w:tabs>
        <w:textAlignment w:val="auto"/>
        <w:rPr>
          <w:lang w:val="en-CA"/>
        </w:rPr>
      </w:pPr>
      <w:bookmarkStart w:id="1857" w:name="_Toc356148147"/>
      <w:bookmarkStart w:id="1858" w:name="_Toc348629464"/>
      <w:bookmarkStart w:id="1859" w:name="_Toc351367695"/>
      <w:bookmarkStart w:id="1860" w:name="_Toc378026248"/>
      <w:r w:rsidRPr="00564A49">
        <w:rPr>
          <w:lang w:val="en-CA"/>
        </w:rPr>
        <w:t>NAL unit decoding process</w:t>
      </w:r>
      <w:bookmarkEnd w:id="1845"/>
      <w:bookmarkEnd w:id="1846"/>
      <w:bookmarkEnd w:id="1857"/>
      <w:bookmarkEnd w:id="1858"/>
      <w:bookmarkEnd w:id="1859"/>
      <w:bookmarkEnd w:id="1860"/>
    </w:p>
    <w:p w:rsidR="000D0D3F" w:rsidRPr="00564A49" w:rsidRDefault="000D0D3F" w:rsidP="000D0D3F">
      <w:pPr>
        <w:rPr>
          <w:lang w:val="en-CA"/>
        </w:rPr>
      </w:pPr>
      <w:bookmarkStart w:id="1861" w:name="_Ref351062409"/>
      <w:bookmarkStart w:id="1862" w:name="_Toc357439321"/>
      <w:bookmarkStart w:id="1863" w:name="_Toc356824347"/>
      <w:bookmarkStart w:id="1864" w:name="_Toc356148148"/>
      <w:bookmarkStart w:id="1865" w:name="_Toc348629466"/>
      <w:bookmarkStart w:id="1866" w:name="_Toc351367696"/>
      <w:bookmarkEnd w:id="1830"/>
      <w:bookmarkEnd w:id="1832"/>
      <w:r w:rsidRPr="00564A49">
        <w:rPr>
          <w:lang w:val="en-CA"/>
        </w:rPr>
        <w:t xml:space="preserve">The specification in subclause </w:t>
      </w:r>
      <w:r w:rsidR="004C44E5" w:rsidRPr="00564A49">
        <w:rPr>
          <w:lang w:val="en-CA"/>
        </w:rPr>
        <w:t>8.2</w:t>
      </w:r>
      <w:r w:rsidRPr="00564A49">
        <w:rPr>
          <w:lang w:val="en-CA"/>
        </w:rPr>
        <w:t xml:space="preserve"> apply.</w:t>
      </w:r>
    </w:p>
    <w:p w:rsidR="00944988" w:rsidRPr="00564A49" w:rsidRDefault="00F50FE3" w:rsidP="008557C3">
      <w:pPr>
        <w:pStyle w:val="Annex3"/>
        <w:numPr>
          <w:ilvl w:val="2"/>
          <w:numId w:val="37"/>
        </w:numPr>
        <w:tabs>
          <w:tab w:val="clear" w:pos="1440"/>
        </w:tabs>
        <w:textAlignment w:val="auto"/>
        <w:rPr>
          <w:lang w:val="en-CA"/>
        </w:rPr>
      </w:pPr>
      <w:bookmarkStart w:id="1867" w:name="_Toc378026249"/>
      <w:r w:rsidRPr="00564A49">
        <w:rPr>
          <w:lang w:val="en-CA"/>
        </w:rPr>
        <w:t>S</w:t>
      </w:r>
      <w:r w:rsidR="00944988" w:rsidRPr="00564A49">
        <w:rPr>
          <w:lang w:val="en-CA"/>
        </w:rPr>
        <w:t>lice decoding processes</w:t>
      </w:r>
      <w:bookmarkEnd w:id="1861"/>
      <w:bookmarkEnd w:id="1862"/>
      <w:bookmarkEnd w:id="1863"/>
      <w:bookmarkEnd w:id="1864"/>
      <w:bookmarkEnd w:id="1865"/>
      <w:bookmarkEnd w:id="1866"/>
      <w:bookmarkEnd w:id="1867"/>
    </w:p>
    <w:p w:rsidR="00D44B28" w:rsidRPr="00564A49" w:rsidRDefault="00D44B28" w:rsidP="008557C3">
      <w:pPr>
        <w:pStyle w:val="3H2"/>
        <w:keepLines w:val="0"/>
        <w:numPr>
          <w:ilvl w:val="3"/>
          <w:numId w:val="37"/>
        </w:numPr>
        <w:tabs>
          <w:tab w:val="num" w:pos="1134"/>
        </w:tabs>
        <w:ind w:left="1134" w:hanging="1134"/>
        <w:rPr>
          <w:lang w:val="en-US"/>
        </w:rPr>
      </w:pPr>
      <w:bookmarkStart w:id="1868" w:name="_Toc363646430"/>
      <w:bookmarkStart w:id="1869" w:name="_Toc378026250"/>
      <w:r w:rsidRPr="00564A49">
        <w:rPr>
          <w:lang w:val="en-US"/>
        </w:rPr>
        <w:t>Decoding process for picture order count</w:t>
      </w:r>
      <w:bookmarkEnd w:id="1868"/>
      <w:bookmarkEnd w:id="1869"/>
    </w:p>
    <w:p w:rsidR="00D44B28" w:rsidRPr="00564A49" w:rsidRDefault="00D44B28" w:rsidP="00D44B28">
      <w:pPr>
        <w:pStyle w:val="3N"/>
        <w:rPr>
          <w:lang w:val="en-US"/>
        </w:rPr>
      </w:pPr>
      <w:r w:rsidRPr="00564A49">
        <w:rPr>
          <w:lang w:val="en-US"/>
        </w:rPr>
        <w:t xml:space="preserve">The specifications in subclause </w:t>
      </w:r>
      <w:r w:rsidR="00736162" w:rsidRPr="00564A49">
        <w:rPr>
          <w:lang w:val="en-US"/>
        </w:rPr>
        <w:fldChar w:fldCharType="begin" w:fldLock="1"/>
      </w:r>
      <w:r w:rsidR="00736162" w:rsidRPr="00564A49">
        <w:rPr>
          <w:lang w:val="en-US"/>
        </w:rPr>
        <w:instrText xml:space="preserve"> REF _Ref363319686 \r \h  \* MERGEFORMAT </w:instrText>
      </w:r>
      <w:r w:rsidR="00736162" w:rsidRPr="00564A49">
        <w:rPr>
          <w:lang w:val="en-US"/>
        </w:rPr>
      </w:r>
      <w:r w:rsidR="00736162" w:rsidRPr="00564A49">
        <w:rPr>
          <w:lang w:val="en-US"/>
        </w:rPr>
        <w:fldChar w:fldCharType="separate"/>
      </w:r>
      <w:r w:rsidR="00736162" w:rsidRPr="00564A49">
        <w:rPr>
          <w:lang w:val="en-US"/>
        </w:rPr>
        <w:t>F.8.3.1</w:t>
      </w:r>
      <w:r w:rsidR="00736162" w:rsidRPr="00564A49">
        <w:rPr>
          <w:lang w:val="en-US"/>
        </w:rPr>
        <w:fldChar w:fldCharType="end"/>
      </w:r>
      <w:r w:rsidR="00736162" w:rsidRPr="00564A49">
        <w:rPr>
          <w:lang w:val="en-US"/>
        </w:rPr>
        <w:t xml:space="preserve"> </w:t>
      </w:r>
      <w:r w:rsidRPr="00564A49">
        <w:rPr>
          <w:lang w:val="en-US"/>
        </w:rPr>
        <w:t>apply.</w:t>
      </w:r>
    </w:p>
    <w:p w:rsidR="00D44B28" w:rsidRPr="00564A49" w:rsidRDefault="00D44B28" w:rsidP="008557C3">
      <w:pPr>
        <w:pStyle w:val="3H2"/>
        <w:keepLines w:val="0"/>
        <w:numPr>
          <w:ilvl w:val="3"/>
          <w:numId w:val="37"/>
        </w:numPr>
        <w:tabs>
          <w:tab w:val="num" w:pos="1134"/>
        </w:tabs>
        <w:ind w:left="1134" w:hanging="1134"/>
        <w:rPr>
          <w:lang w:val="en-US"/>
        </w:rPr>
      </w:pPr>
      <w:bookmarkStart w:id="1870" w:name="_Toc350926544"/>
      <w:bookmarkStart w:id="1871" w:name="_Toc363646431"/>
      <w:bookmarkStart w:id="1872" w:name="_Toc378026251"/>
      <w:r w:rsidRPr="00564A49">
        <w:rPr>
          <w:lang w:val="en-US"/>
        </w:rPr>
        <w:t>Decoding process for reference picture set</w:t>
      </w:r>
      <w:bookmarkEnd w:id="1870"/>
      <w:bookmarkEnd w:id="1871"/>
      <w:bookmarkEnd w:id="1872"/>
    </w:p>
    <w:p w:rsidR="00D44B28" w:rsidRPr="00564A49" w:rsidRDefault="00D44B28" w:rsidP="00D44B28">
      <w:pPr>
        <w:pStyle w:val="3N"/>
        <w:rPr>
          <w:lang w:val="en-US"/>
        </w:rPr>
      </w:pPr>
      <w:r w:rsidRPr="00564A49">
        <w:rPr>
          <w:lang w:val="en-US"/>
        </w:rPr>
        <w:t xml:space="preserve">The specifications in subclause </w:t>
      </w:r>
      <w:r w:rsidR="00736162" w:rsidRPr="00564A49">
        <w:fldChar w:fldCharType="begin" w:fldLock="1"/>
      </w:r>
      <w:r w:rsidR="00736162" w:rsidRPr="00564A49">
        <w:rPr>
          <w:lang w:val="en-US"/>
        </w:rPr>
        <w:instrText xml:space="preserve"> REF _Ref363319770 \r \h </w:instrText>
      </w:r>
      <w:r w:rsidR="00736162" w:rsidRPr="00564A49">
        <w:instrText xml:space="preserve"> \* MERGEFORMAT </w:instrText>
      </w:r>
      <w:r w:rsidR="00736162" w:rsidRPr="00564A49">
        <w:fldChar w:fldCharType="separate"/>
      </w:r>
      <w:r w:rsidR="00736162" w:rsidRPr="00564A49">
        <w:rPr>
          <w:lang w:val="en-US"/>
        </w:rPr>
        <w:t>F.8.3.2</w:t>
      </w:r>
      <w:r w:rsidR="00736162" w:rsidRPr="00564A49">
        <w:fldChar w:fldCharType="end"/>
      </w:r>
      <w:r w:rsidR="004C44E5" w:rsidRPr="00564A49">
        <w:rPr>
          <w:lang w:val="en-US"/>
        </w:rPr>
        <w:t xml:space="preserve"> </w:t>
      </w:r>
      <w:r w:rsidRPr="00564A49">
        <w:rPr>
          <w:lang w:val="en-US"/>
        </w:rPr>
        <w:t>apply.</w:t>
      </w:r>
    </w:p>
    <w:p w:rsidR="00D44B28" w:rsidRPr="00564A49" w:rsidRDefault="00D44B28" w:rsidP="008557C3">
      <w:pPr>
        <w:pStyle w:val="3H2"/>
        <w:keepLines w:val="0"/>
        <w:numPr>
          <w:ilvl w:val="3"/>
          <w:numId w:val="37"/>
        </w:numPr>
        <w:tabs>
          <w:tab w:val="num" w:pos="1134"/>
        </w:tabs>
        <w:ind w:left="1134" w:hanging="1134"/>
        <w:rPr>
          <w:lang w:val="en-US"/>
        </w:rPr>
      </w:pPr>
      <w:bookmarkStart w:id="1873" w:name="_Toc363646432"/>
      <w:bookmarkStart w:id="1874" w:name="_Toc378026252"/>
      <w:r w:rsidRPr="00564A49">
        <w:rPr>
          <w:lang w:val="en-US"/>
        </w:rPr>
        <w:t>Decoding process for generating unavailable reference pictures</w:t>
      </w:r>
      <w:bookmarkEnd w:id="1873"/>
      <w:bookmarkEnd w:id="1874"/>
    </w:p>
    <w:p w:rsidR="00D44B28" w:rsidRPr="00564A49" w:rsidRDefault="00D44B28" w:rsidP="00D44B28">
      <w:pPr>
        <w:pStyle w:val="3N"/>
        <w:rPr>
          <w:lang w:val="en-US"/>
        </w:rPr>
      </w:pPr>
      <w:r w:rsidRPr="00564A49">
        <w:rPr>
          <w:lang w:val="en-US"/>
        </w:rPr>
        <w:t xml:space="preserve">The specifications in subclause </w:t>
      </w:r>
      <w:r w:rsidR="00736162" w:rsidRPr="00564A49">
        <w:rPr>
          <w:lang w:val="en-US"/>
        </w:rPr>
        <w:fldChar w:fldCharType="begin" w:fldLock="1"/>
      </w:r>
      <w:r w:rsidR="00736162" w:rsidRPr="00564A49">
        <w:rPr>
          <w:lang w:val="en-US"/>
        </w:rPr>
        <w:instrText xml:space="preserve"> REF _Ref373399028 \r \h  \* MERGEFORMAT </w:instrText>
      </w:r>
      <w:r w:rsidR="00736162" w:rsidRPr="00564A49">
        <w:rPr>
          <w:lang w:val="en-US"/>
        </w:rPr>
      </w:r>
      <w:r w:rsidR="00736162" w:rsidRPr="00564A49">
        <w:rPr>
          <w:lang w:val="en-US"/>
        </w:rPr>
        <w:fldChar w:fldCharType="separate"/>
      </w:r>
      <w:r w:rsidR="00736162" w:rsidRPr="00564A49">
        <w:rPr>
          <w:lang w:val="en-US"/>
        </w:rPr>
        <w:t>F.8.3.3</w:t>
      </w:r>
      <w:r w:rsidR="00736162" w:rsidRPr="00564A49">
        <w:rPr>
          <w:lang w:val="en-US"/>
        </w:rPr>
        <w:fldChar w:fldCharType="end"/>
      </w:r>
      <w:r w:rsidR="00736162" w:rsidRPr="00564A49">
        <w:rPr>
          <w:lang w:val="en-US"/>
        </w:rPr>
        <w:t xml:space="preserve"> </w:t>
      </w:r>
      <w:r w:rsidRPr="00564A49">
        <w:rPr>
          <w:lang w:val="en-US"/>
        </w:rPr>
        <w:t>apply.</w:t>
      </w:r>
    </w:p>
    <w:p w:rsidR="00D44B28" w:rsidRPr="00564A49" w:rsidRDefault="00D44B28" w:rsidP="008557C3">
      <w:pPr>
        <w:pStyle w:val="3H2"/>
        <w:keepLines w:val="0"/>
        <w:numPr>
          <w:ilvl w:val="3"/>
          <w:numId w:val="37"/>
        </w:numPr>
        <w:tabs>
          <w:tab w:val="num" w:pos="1134"/>
        </w:tabs>
        <w:ind w:left="1134" w:hanging="1134"/>
        <w:rPr>
          <w:lang w:val="en-US"/>
        </w:rPr>
      </w:pPr>
      <w:bookmarkStart w:id="1875" w:name="_Ref361089034"/>
      <w:bookmarkStart w:id="1876" w:name="_Toc363646433"/>
      <w:bookmarkStart w:id="1877" w:name="_Toc378026253"/>
      <w:r w:rsidRPr="00564A49">
        <w:rPr>
          <w:lang w:val="en-US"/>
        </w:rPr>
        <w:t>Decoding process for reference picture lists construction</w:t>
      </w:r>
      <w:bookmarkEnd w:id="1875"/>
      <w:bookmarkEnd w:id="1876"/>
      <w:bookmarkEnd w:id="1877"/>
    </w:p>
    <w:p w:rsidR="003508F4" w:rsidRPr="00564A49" w:rsidRDefault="003508F4" w:rsidP="00D44B28">
      <w:pPr>
        <w:keepNext/>
        <w:keepLines/>
        <w:rPr>
          <w:lang w:val="en-US"/>
        </w:rPr>
      </w:pPr>
      <w:bookmarkStart w:id="1878" w:name="_Toc360899811"/>
      <w:bookmarkStart w:id="1879" w:name="_Toc360900055"/>
      <w:bookmarkStart w:id="1880" w:name="_Toc361055005"/>
      <w:bookmarkStart w:id="1881" w:name="_Toc361058682"/>
      <w:bookmarkStart w:id="1882" w:name="_Toc361058839"/>
      <w:bookmarkStart w:id="1883" w:name="_Toc361058985"/>
      <w:bookmarkStart w:id="1884" w:name="_Toc361059130"/>
      <w:bookmarkStart w:id="1885" w:name="_Toc361059340"/>
      <w:bookmarkStart w:id="1886" w:name="_Toc361059486"/>
      <w:bookmarkStart w:id="1887" w:name="_Toc361059632"/>
      <w:bookmarkStart w:id="1888" w:name="_Toc361059778"/>
      <w:bookmarkStart w:id="1889" w:name="_Toc361063269"/>
      <w:bookmarkStart w:id="1890" w:name="_Toc361063417"/>
      <w:bookmarkStart w:id="1891" w:name="_Toc361063563"/>
      <w:bookmarkStart w:id="1892" w:name="_Toc361063713"/>
      <w:bookmarkStart w:id="1893" w:name="_Toc361063859"/>
      <w:bookmarkStart w:id="1894" w:name="_Toc361064005"/>
      <w:bookmarkStart w:id="1895" w:name="_Toc361064152"/>
      <w:bookmarkStart w:id="1896" w:name="_Toc361066251"/>
      <w:bookmarkStart w:id="1897" w:name="_Toc361066397"/>
      <w:bookmarkStart w:id="1898" w:name="_Toc361066544"/>
      <w:bookmarkStart w:id="1899" w:name="_Toc361066690"/>
      <w:bookmarkStart w:id="1900" w:name="_Toc361066835"/>
      <w:bookmarkStart w:id="1901" w:name="_Toc361154682"/>
      <w:bookmarkStart w:id="1902" w:name="_Toc360899817"/>
      <w:bookmarkStart w:id="1903" w:name="_Toc360900061"/>
      <w:bookmarkStart w:id="1904" w:name="_Toc361055011"/>
      <w:bookmarkStart w:id="1905" w:name="_Toc361058688"/>
      <w:bookmarkStart w:id="1906" w:name="_Toc361058845"/>
      <w:bookmarkStart w:id="1907" w:name="_Toc361058991"/>
      <w:bookmarkStart w:id="1908" w:name="_Toc361059136"/>
      <w:bookmarkStart w:id="1909" w:name="_Toc361059346"/>
      <w:bookmarkStart w:id="1910" w:name="_Toc361059492"/>
      <w:bookmarkStart w:id="1911" w:name="_Toc361059638"/>
      <w:bookmarkStart w:id="1912" w:name="_Toc361059784"/>
      <w:bookmarkStart w:id="1913" w:name="_Toc361063275"/>
      <w:bookmarkStart w:id="1914" w:name="_Toc361063423"/>
      <w:bookmarkStart w:id="1915" w:name="_Toc361063569"/>
      <w:bookmarkStart w:id="1916" w:name="_Toc361063719"/>
      <w:bookmarkStart w:id="1917" w:name="_Toc361063865"/>
      <w:bookmarkStart w:id="1918" w:name="_Toc361064011"/>
      <w:bookmarkStart w:id="1919" w:name="_Toc361064158"/>
      <w:bookmarkStart w:id="1920" w:name="_Toc361066257"/>
      <w:bookmarkStart w:id="1921" w:name="_Toc361066403"/>
      <w:bookmarkStart w:id="1922" w:name="_Toc361066550"/>
      <w:bookmarkStart w:id="1923" w:name="_Toc361066696"/>
      <w:bookmarkStart w:id="1924" w:name="_Toc361066841"/>
      <w:bookmarkStart w:id="1925" w:name="_Toc361154688"/>
      <w:bookmarkStart w:id="1926" w:name="_Toc360899818"/>
      <w:bookmarkStart w:id="1927" w:name="_Toc360900062"/>
      <w:bookmarkStart w:id="1928" w:name="_Toc361055012"/>
      <w:bookmarkStart w:id="1929" w:name="_Toc361058689"/>
      <w:bookmarkStart w:id="1930" w:name="_Toc361058846"/>
      <w:bookmarkStart w:id="1931" w:name="_Toc361058992"/>
      <w:bookmarkStart w:id="1932" w:name="_Toc361059137"/>
      <w:bookmarkStart w:id="1933" w:name="_Toc361059347"/>
      <w:bookmarkStart w:id="1934" w:name="_Toc361059493"/>
      <w:bookmarkStart w:id="1935" w:name="_Toc361059639"/>
      <w:bookmarkStart w:id="1936" w:name="_Toc361059785"/>
      <w:bookmarkStart w:id="1937" w:name="_Toc361063276"/>
      <w:bookmarkStart w:id="1938" w:name="_Toc361063424"/>
      <w:bookmarkStart w:id="1939" w:name="_Toc361063570"/>
      <w:bookmarkStart w:id="1940" w:name="_Toc361063720"/>
      <w:bookmarkStart w:id="1941" w:name="_Toc361063866"/>
      <w:bookmarkStart w:id="1942" w:name="_Toc361064012"/>
      <w:bookmarkStart w:id="1943" w:name="_Toc361064159"/>
      <w:bookmarkStart w:id="1944" w:name="_Toc361066258"/>
      <w:bookmarkStart w:id="1945" w:name="_Toc361066404"/>
      <w:bookmarkStart w:id="1946" w:name="_Toc361066551"/>
      <w:bookmarkStart w:id="1947" w:name="_Toc361066697"/>
      <w:bookmarkStart w:id="1948" w:name="_Toc361066842"/>
      <w:bookmarkStart w:id="1949" w:name="_Toc361154689"/>
      <w:bookmarkStart w:id="1950" w:name="_Toc360899821"/>
      <w:bookmarkStart w:id="1951" w:name="_Toc360900065"/>
      <w:bookmarkStart w:id="1952" w:name="_Toc361055015"/>
      <w:bookmarkStart w:id="1953" w:name="_Toc361058692"/>
      <w:bookmarkStart w:id="1954" w:name="_Toc361058849"/>
      <w:bookmarkStart w:id="1955" w:name="_Toc361058995"/>
      <w:bookmarkStart w:id="1956" w:name="_Toc361059140"/>
      <w:bookmarkStart w:id="1957" w:name="_Toc361059350"/>
      <w:bookmarkStart w:id="1958" w:name="_Toc361059496"/>
      <w:bookmarkStart w:id="1959" w:name="_Toc361059642"/>
      <w:bookmarkStart w:id="1960" w:name="_Toc361059788"/>
      <w:bookmarkStart w:id="1961" w:name="_Toc361063279"/>
      <w:bookmarkStart w:id="1962" w:name="_Toc361063427"/>
      <w:bookmarkStart w:id="1963" w:name="_Toc361063573"/>
      <w:bookmarkStart w:id="1964" w:name="_Toc361063723"/>
      <w:bookmarkStart w:id="1965" w:name="_Toc361063869"/>
      <w:bookmarkStart w:id="1966" w:name="_Toc361064015"/>
      <w:bookmarkStart w:id="1967" w:name="_Toc361064162"/>
      <w:bookmarkStart w:id="1968" w:name="_Toc361066261"/>
      <w:bookmarkStart w:id="1969" w:name="_Toc361066407"/>
      <w:bookmarkStart w:id="1970" w:name="_Toc361066554"/>
      <w:bookmarkStart w:id="1971" w:name="_Toc361066700"/>
      <w:bookmarkStart w:id="1972" w:name="_Toc361066845"/>
      <w:bookmarkStart w:id="1973" w:name="_Toc361154692"/>
      <w:bookmarkStart w:id="1974" w:name="_Toc360899823"/>
      <w:bookmarkStart w:id="1975" w:name="_Toc360900067"/>
      <w:bookmarkStart w:id="1976" w:name="_Toc361055017"/>
      <w:bookmarkStart w:id="1977" w:name="_Toc361058694"/>
      <w:bookmarkStart w:id="1978" w:name="_Toc361058851"/>
      <w:bookmarkStart w:id="1979" w:name="_Toc361058997"/>
      <w:bookmarkStart w:id="1980" w:name="_Toc361059142"/>
      <w:bookmarkStart w:id="1981" w:name="_Toc361059352"/>
      <w:bookmarkStart w:id="1982" w:name="_Toc361059498"/>
      <w:bookmarkStart w:id="1983" w:name="_Toc361059644"/>
      <w:bookmarkStart w:id="1984" w:name="_Toc361059790"/>
      <w:bookmarkStart w:id="1985" w:name="_Toc361063281"/>
      <w:bookmarkStart w:id="1986" w:name="_Toc361063429"/>
      <w:bookmarkStart w:id="1987" w:name="_Toc361063575"/>
      <w:bookmarkStart w:id="1988" w:name="_Toc361063725"/>
      <w:bookmarkStart w:id="1989" w:name="_Toc361063871"/>
      <w:bookmarkStart w:id="1990" w:name="_Toc361064017"/>
      <w:bookmarkStart w:id="1991" w:name="_Toc361064164"/>
      <w:bookmarkStart w:id="1992" w:name="_Toc361066263"/>
      <w:bookmarkStart w:id="1993" w:name="_Toc361066409"/>
      <w:bookmarkStart w:id="1994" w:name="_Toc361066556"/>
      <w:bookmarkStart w:id="1995" w:name="_Toc361066702"/>
      <w:bookmarkStart w:id="1996" w:name="_Toc361066847"/>
      <w:bookmarkStart w:id="1997" w:name="_Toc361154694"/>
      <w:bookmarkStart w:id="1998" w:name="_Toc360899825"/>
      <w:bookmarkStart w:id="1999" w:name="_Toc360900069"/>
      <w:bookmarkStart w:id="2000" w:name="_Toc361055019"/>
      <w:bookmarkStart w:id="2001" w:name="_Toc361058696"/>
      <w:bookmarkStart w:id="2002" w:name="_Toc361058853"/>
      <w:bookmarkStart w:id="2003" w:name="_Toc361058999"/>
      <w:bookmarkStart w:id="2004" w:name="_Toc361059144"/>
      <w:bookmarkStart w:id="2005" w:name="_Toc361059354"/>
      <w:bookmarkStart w:id="2006" w:name="_Toc361059500"/>
      <w:bookmarkStart w:id="2007" w:name="_Toc361059646"/>
      <w:bookmarkStart w:id="2008" w:name="_Toc361059792"/>
      <w:bookmarkStart w:id="2009" w:name="_Toc361063283"/>
      <w:bookmarkStart w:id="2010" w:name="_Toc361063431"/>
      <w:bookmarkStart w:id="2011" w:name="_Toc361063577"/>
      <w:bookmarkStart w:id="2012" w:name="_Toc361063727"/>
      <w:bookmarkStart w:id="2013" w:name="_Toc361063873"/>
      <w:bookmarkStart w:id="2014" w:name="_Toc361064019"/>
      <w:bookmarkStart w:id="2015" w:name="_Toc361064166"/>
      <w:bookmarkStart w:id="2016" w:name="_Toc361066265"/>
      <w:bookmarkStart w:id="2017" w:name="_Toc361066411"/>
      <w:bookmarkStart w:id="2018" w:name="_Toc361066558"/>
      <w:bookmarkStart w:id="2019" w:name="_Toc361066704"/>
      <w:bookmarkStart w:id="2020" w:name="_Toc361066849"/>
      <w:bookmarkStart w:id="2021" w:name="_Toc361154696"/>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r w:rsidRPr="00564A49">
        <w:rPr>
          <w:lang w:val="en-US"/>
        </w:rPr>
        <w:t xml:space="preserve">The specifications in subclause </w:t>
      </w:r>
      <w:r w:rsidRPr="00564A49">
        <w:rPr>
          <w:lang w:val="en-US"/>
        </w:rPr>
        <w:fldChar w:fldCharType="begin" w:fldLock="1"/>
      </w:r>
      <w:r w:rsidRPr="00564A49">
        <w:rPr>
          <w:lang w:val="en-US"/>
        </w:rPr>
        <w:instrText xml:space="preserve"> REF _Ref377975183 \r \h  \* MERGEFORMAT </w:instrText>
      </w:r>
      <w:r w:rsidRPr="00564A49">
        <w:rPr>
          <w:lang w:val="en-US"/>
        </w:rPr>
      </w:r>
      <w:r w:rsidRPr="00564A49">
        <w:rPr>
          <w:lang w:val="en-US"/>
        </w:rPr>
        <w:fldChar w:fldCharType="separate"/>
      </w:r>
      <w:r w:rsidRPr="00564A49">
        <w:rPr>
          <w:lang w:val="en-US"/>
        </w:rPr>
        <w:t>F.8.3.4</w:t>
      </w:r>
      <w:r w:rsidRPr="00564A49">
        <w:rPr>
          <w:lang w:val="en-US"/>
        </w:rPr>
        <w:fldChar w:fldCharType="end"/>
      </w:r>
      <w:r w:rsidRPr="00564A49">
        <w:rPr>
          <w:lang w:val="en-US"/>
        </w:rPr>
        <w:t xml:space="preserve"> apply.</w:t>
      </w:r>
    </w:p>
    <w:p w:rsidR="00333D3F" w:rsidRPr="00564A49" w:rsidRDefault="00333D3F" w:rsidP="00333D3F">
      <w:pPr>
        <w:pStyle w:val="3N"/>
        <w:ind w:left="403"/>
        <w:rPr>
          <w:lang w:val="en-US"/>
        </w:rPr>
      </w:pPr>
      <w:r w:rsidRPr="00564A49">
        <w:rPr>
          <w:sz w:val="18"/>
          <w:szCs w:val="18"/>
          <w:lang w:val="en-US" w:eastAsia="zh-CN"/>
        </w:rPr>
        <w:t>NOTE</w:t>
      </w:r>
      <w:r w:rsidRPr="00564A49">
        <w:rPr>
          <w:sz w:val="18"/>
          <w:szCs w:val="18"/>
          <w:lang w:val="en-US"/>
        </w:rPr>
        <w:t> </w:t>
      </w:r>
      <w:r w:rsidRPr="00564A49">
        <w:rPr>
          <w:sz w:val="18"/>
          <w:szCs w:val="18"/>
          <w:lang w:val="en-US" w:eastAsia="zh-CN"/>
        </w:rPr>
        <w:t>– Because bitstreams conforming to this Annex are constrained to allow only zero</w:t>
      </w:r>
      <w:r w:rsidR="002A7B6C" w:rsidRPr="00564A49">
        <w:rPr>
          <w:sz w:val="18"/>
          <w:szCs w:val="18"/>
          <w:lang w:val="en-US" w:eastAsia="zh-CN"/>
        </w:rPr>
        <w:t>-valued</w:t>
      </w:r>
      <w:r w:rsidRPr="00564A49">
        <w:rPr>
          <w:sz w:val="18"/>
          <w:szCs w:val="18"/>
          <w:lang w:val="en-US" w:eastAsia="zh-CN"/>
        </w:rPr>
        <w:t xml:space="preserve"> motion vectors for</w:t>
      </w:r>
      <w:r w:rsidR="002A7B6C" w:rsidRPr="00564A49">
        <w:rPr>
          <w:sz w:val="18"/>
          <w:szCs w:val="18"/>
          <w:lang w:val="en-US" w:eastAsia="zh-CN"/>
        </w:rPr>
        <w:t xml:space="preserve"> inter prediction using</w:t>
      </w:r>
      <w:r w:rsidRPr="00564A49">
        <w:rPr>
          <w:sz w:val="18"/>
          <w:szCs w:val="18"/>
          <w:lang w:val="en-US" w:eastAsia="zh-CN"/>
        </w:rPr>
        <w:t xml:space="preserve"> inter layer reference pictures, </w:t>
      </w:r>
      <w:r w:rsidR="002A7B6C" w:rsidRPr="00564A49">
        <w:rPr>
          <w:sz w:val="18"/>
          <w:szCs w:val="18"/>
          <w:lang w:val="en-US" w:eastAsia="zh-CN"/>
        </w:rPr>
        <w:t xml:space="preserve">it is suggested that </w:t>
      </w:r>
      <w:r w:rsidRPr="00564A49">
        <w:rPr>
          <w:sz w:val="18"/>
          <w:szCs w:val="18"/>
          <w:lang w:val="en-US" w:eastAsia="de-DE"/>
        </w:rPr>
        <w:t xml:space="preserve">a scalable encoder should disable temporal motion vector prediction for the current picture </w:t>
      </w:r>
      <w:r w:rsidR="002A7B6C" w:rsidRPr="00564A49">
        <w:rPr>
          <w:sz w:val="18"/>
          <w:szCs w:val="18"/>
          <w:lang w:val="en-US" w:eastAsia="de-DE"/>
        </w:rPr>
        <w:t>(</w:t>
      </w:r>
      <w:r w:rsidRPr="00564A49">
        <w:rPr>
          <w:sz w:val="18"/>
          <w:szCs w:val="18"/>
          <w:lang w:val="en-US" w:eastAsia="de-DE"/>
        </w:rPr>
        <w:t xml:space="preserve">by setting </w:t>
      </w:r>
      <w:r w:rsidRPr="00564A49">
        <w:rPr>
          <w:noProof/>
          <w:sz w:val="18"/>
          <w:szCs w:val="18"/>
        </w:rPr>
        <w:t>slice_temporal_mvp_enabled_flag to zero</w:t>
      </w:r>
      <w:r w:rsidR="002A7B6C" w:rsidRPr="00564A49">
        <w:rPr>
          <w:noProof/>
          <w:sz w:val="18"/>
          <w:szCs w:val="18"/>
        </w:rPr>
        <w:t>)</w:t>
      </w:r>
      <w:r w:rsidRPr="00564A49">
        <w:rPr>
          <w:noProof/>
          <w:sz w:val="18"/>
          <w:szCs w:val="18"/>
        </w:rPr>
        <w:t xml:space="preserve"> </w:t>
      </w:r>
      <w:r w:rsidRPr="00564A49">
        <w:rPr>
          <w:sz w:val="18"/>
          <w:szCs w:val="18"/>
          <w:lang w:val="en-US" w:eastAsia="de-DE"/>
        </w:rPr>
        <w:t>when the reference picture lists</w:t>
      </w:r>
      <w:r w:rsidRPr="00564A49">
        <w:rPr>
          <w:noProof/>
          <w:sz w:val="18"/>
          <w:szCs w:val="18"/>
        </w:rPr>
        <w:t xml:space="preserve"> of all slices in the current picture</w:t>
      </w:r>
      <w:r w:rsidR="002A7B6C" w:rsidRPr="00564A49">
        <w:rPr>
          <w:noProof/>
          <w:sz w:val="18"/>
          <w:szCs w:val="18"/>
        </w:rPr>
        <w:t xml:space="preserve"> include </w:t>
      </w:r>
      <w:r w:rsidR="002A7B6C" w:rsidRPr="00564A49">
        <w:rPr>
          <w:sz w:val="18"/>
          <w:szCs w:val="18"/>
          <w:lang w:val="en-US" w:eastAsia="de-DE"/>
        </w:rPr>
        <w:t>only inter-layer reference pictures</w:t>
      </w:r>
      <w:r w:rsidRPr="00564A49">
        <w:rPr>
          <w:noProof/>
          <w:sz w:val="18"/>
          <w:szCs w:val="18"/>
        </w:rPr>
        <w:t xml:space="preserve">. This </w:t>
      </w:r>
      <w:r w:rsidR="002A7B6C" w:rsidRPr="00564A49">
        <w:rPr>
          <w:noProof/>
          <w:sz w:val="18"/>
          <w:szCs w:val="18"/>
        </w:rPr>
        <w:t xml:space="preserve">way, the encoder would be able to </w:t>
      </w:r>
      <w:r w:rsidRPr="00564A49">
        <w:rPr>
          <w:noProof/>
          <w:sz w:val="18"/>
          <w:szCs w:val="18"/>
        </w:rPr>
        <w:t xml:space="preserve">avoid the need to send </w:t>
      </w:r>
      <w:r w:rsidR="002A7B6C" w:rsidRPr="00564A49">
        <w:rPr>
          <w:noProof/>
          <w:sz w:val="18"/>
          <w:szCs w:val="18"/>
        </w:rPr>
        <w:t xml:space="preserve">the slice segment header </w:t>
      </w:r>
      <w:r w:rsidRPr="00564A49">
        <w:rPr>
          <w:noProof/>
          <w:sz w:val="18"/>
          <w:szCs w:val="18"/>
        </w:rPr>
        <w:t>syntax elements collocated_from_l0_flag and collocated_ref_idx.</w:t>
      </w:r>
    </w:p>
    <w:p w:rsidR="00944988" w:rsidRPr="00564A49" w:rsidRDefault="00944988" w:rsidP="008557C3">
      <w:pPr>
        <w:pStyle w:val="Annex3"/>
        <w:numPr>
          <w:ilvl w:val="2"/>
          <w:numId w:val="37"/>
        </w:numPr>
        <w:tabs>
          <w:tab w:val="clear" w:pos="1440"/>
        </w:tabs>
        <w:textAlignment w:val="auto"/>
        <w:rPr>
          <w:lang w:val="en-CA"/>
        </w:rPr>
      </w:pPr>
      <w:bookmarkStart w:id="2022" w:name="_Toc357439326"/>
      <w:bookmarkStart w:id="2023" w:name="_Toc356824352"/>
      <w:bookmarkStart w:id="2024" w:name="_Toc356148153"/>
      <w:bookmarkStart w:id="2025" w:name="_Toc348629471"/>
      <w:bookmarkStart w:id="2026" w:name="_Toc351367701"/>
      <w:bookmarkStart w:id="2027" w:name="_Ref364437014"/>
      <w:bookmarkStart w:id="2028" w:name="_Toc378026254"/>
      <w:r w:rsidRPr="00564A49">
        <w:rPr>
          <w:lang w:val="en-CA"/>
        </w:rPr>
        <w:t>Decoding process for coding units coded in intra prediction mode</w:t>
      </w:r>
      <w:bookmarkEnd w:id="2022"/>
      <w:bookmarkEnd w:id="2023"/>
      <w:bookmarkEnd w:id="2024"/>
      <w:bookmarkEnd w:id="2025"/>
      <w:bookmarkEnd w:id="2026"/>
      <w:bookmarkEnd w:id="2027"/>
      <w:bookmarkEnd w:id="2028"/>
    </w:p>
    <w:p w:rsidR="00944988" w:rsidRPr="00564A49" w:rsidRDefault="00944988" w:rsidP="00944988">
      <w:pPr>
        <w:pStyle w:val="3N"/>
        <w:rPr>
          <w:lang w:val="en-CA"/>
        </w:rPr>
      </w:pPr>
      <w:r w:rsidRPr="00564A49">
        <w:rPr>
          <w:lang w:val="en-CA"/>
        </w:rPr>
        <w:t xml:space="preserve">The specifications in subclause </w:t>
      </w:r>
      <w:r w:rsidR="00736162" w:rsidRPr="00564A49">
        <w:rPr>
          <w:lang w:val="en-CA"/>
        </w:rPr>
        <w:fldChar w:fldCharType="begin" w:fldLock="1"/>
      </w:r>
      <w:r w:rsidR="00736162" w:rsidRPr="00564A49">
        <w:rPr>
          <w:lang w:val="en-CA"/>
        </w:rPr>
        <w:instrText xml:space="preserve"> REF _Ref373399155 \r \h  \* MERGEFORMAT </w:instrText>
      </w:r>
      <w:r w:rsidR="00736162" w:rsidRPr="00564A49">
        <w:rPr>
          <w:lang w:val="en-CA"/>
        </w:rPr>
      </w:r>
      <w:r w:rsidR="00736162" w:rsidRPr="00564A49">
        <w:rPr>
          <w:lang w:val="en-CA"/>
        </w:rPr>
        <w:fldChar w:fldCharType="separate"/>
      </w:r>
      <w:r w:rsidR="00736162" w:rsidRPr="00564A49">
        <w:rPr>
          <w:lang w:val="en-CA"/>
        </w:rPr>
        <w:t>F.8.4</w:t>
      </w:r>
      <w:r w:rsidR="00736162" w:rsidRPr="00564A49">
        <w:rPr>
          <w:lang w:val="en-CA"/>
        </w:rPr>
        <w:fldChar w:fldCharType="end"/>
      </w:r>
      <w:r w:rsidRPr="00564A49">
        <w:rPr>
          <w:lang w:val="en-CA"/>
        </w:rPr>
        <w:t xml:space="preserve"> apply.</w:t>
      </w:r>
    </w:p>
    <w:p w:rsidR="00944988" w:rsidRPr="00564A49" w:rsidRDefault="00944988" w:rsidP="008557C3">
      <w:pPr>
        <w:pStyle w:val="Annex3"/>
        <w:numPr>
          <w:ilvl w:val="2"/>
          <w:numId w:val="37"/>
        </w:numPr>
        <w:tabs>
          <w:tab w:val="clear" w:pos="1440"/>
        </w:tabs>
        <w:textAlignment w:val="auto"/>
        <w:rPr>
          <w:lang w:val="en-CA"/>
        </w:rPr>
      </w:pPr>
      <w:bookmarkStart w:id="2029" w:name="_Toc357439327"/>
      <w:bookmarkStart w:id="2030" w:name="_Toc356824353"/>
      <w:bookmarkStart w:id="2031" w:name="_Toc356148154"/>
      <w:bookmarkStart w:id="2032" w:name="_Toc348629472"/>
      <w:bookmarkStart w:id="2033" w:name="_Toc351367702"/>
      <w:bookmarkStart w:id="2034" w:name="_Ref364437022"/>
      <w:bookmarkStart w:id="2035" w:name="_Toc378026255"/>
      <w:r w:rsidRPr="00564A49">
        <w:rPr>
          <w:lang w:val="en-CA"/>
        </w:rPr>
        <w:t>Decoding process for coding units coded in inter prediction mode</w:t>
      </w:r>
      <w:bookmarkEnd w:id="2029"/>
      <w:bookmarkEnd w:id="2030"/>
      <w:bookmarkEnd w:id="2031"/>
      <w:bookmarkEnd w:id="2032"/>
      <w:bookmarkEnd w:id="2033"/>
      <w:bookmarkEnd w:id="2034"/>
      <w:bookmarkEnd w:id="2035"/>
    </w:p>
    <w:p w:rsidR="00262781" w:rsidRPr="00564A49" w:rsidRDefault="00944988" w:rsidP="00262781">
      <w:pPr>
        <w:pStyle w:val="3N"/>
        <w:rPr>
          <w:lang w:val="en-US"/>
        </w:rPr>
      </w:pPr>
      <w:r w:rsidRPr="00564A49">
        <w:rPr>
          <w:lang w:val="en-CA"/>
        </w:rPr>
        <w:t xml:space="preserve">The specifications in subclause </w:t>
      </w:r>
      <w:r w:rsidR="00736162" w:rsidRPr="00564A49">
        <w:rPr>
          <w:lang w:val="en-CA"/>
        </w:rPr>
        <w:fldChar w:fldCharType="begin" w:fldLock="1"/>
      </w:r>
      <w:r w:rsidR="00736162" w:rsidRPr="00564A49">
        <w:rPr>
          <w:lang w:val="en-CA"/>
        </w:rPr>
        <w:instrText xml:space="preserve"> REF _Ref360894666 \r \h  \* MERGEFORMAT </w:instrText>
      </w:r>
      <w:r w:rsidR="00736162" w:rsidRPr="00564A49">
        <w:rPr>
          <w:lang w:val="en-CA"/>
        </w:rPr>
      </w:r>
      <w:r w:rsidR="00736162" w:rsidRPr="00564A49">
        <w:rPr>
          <w:lang w:val="en-CA"/>
        </w:rPr>
        <w:fldChar w:fldCharType="separate"/>
      </w:r>
      <w:r w:rsidR="00736162" w:rsidRPr="00564A49">
        <w:rPr>
          <w:lang w:val="en-CA"/>
        </w:rPr>
        <w:t>F.8.5</w:t>
      </w:r>
      <w:r w:rsidR="00736162" w:rsidRPr="00564A49">
        <w:rPr>
          <w:lang w:val="en-CA"/>
        </w:rPr>
        <w:fldChar w:fldCharType="end"/>
      </w:r>
      <w:r w:rsidR="00736162" w:rsidRPr="00564A49">
        <w:rPr>
          <w:lang w:val="en-CA"/>
        </w:rPr>
        <w:t xml:space="preserve"> </w:t>
      </w:r>
      <w:r w:rsidRPr="00564A49">
        <w:rPr>
          <w:lang w:val="en-CA"/>
        </w:rPr>
        <w:t>apply</w:t>
      </w:r>
      <w:r w:rsidR="009B4CC8" w:rsidRPr="00564A49">
        <w:rPr>
          <w:lang w:val="en-CA"/>
        </w:rPr>
        <w:t xml:space="preserve"> with the following </w:t>
      </w:r>
      <w:r w:rsidR="00C9677C" w:rsidRPr="00564A49">
        <w:rPr>
          <w:lang w:val="en-CA"/>
        </w:rPr>
        <w:t>addtions.</w:t>
      </w:r>
    </w:p>
    <w:p w:rsidR="003864FE" w:rsidRPr="00564A49" w:rsidRDefault="003864FE" w:rsidP="003864FE">
      <w:pPr>
        <w:ind w:left="3"/>
        <w:rPr>
          <w:noProof/>
          <w:lang w:eastAsia="ja-JP"/>
        </w:rPr>
      </w:pPr>
      <w:r w:rsidRPr="00564A49">
        <w:rPr>
          <w:noProof/>
          <w:lang w:eastAsia="ja-JP"/>
        </w:rPr>
        <w:t xml:space="preserve">It is a requirement of bitstream conformance that, </w:t>
      </w:r>
      <w:r w:rsidRPr="00564A49">
        <w:rPr>
          <w:noProof/>
          <w:lang w:eastAsia="ko-KR"/>
        </w:rPr>
        <w:t>for X being replaced by either 0 or 1,</w:t>
      </w:r>
      <w:r w:rsidRPr="00564A49">
        <w:rPr>
          <w:noProof/>
          <w:lang w:eastAsia="ja-JP"/>
        </w:rPr>
        <w:t xml:space="preserve"> the variables </w:t>
      </w:r>
      <w:r w:rsidRPr="00564A49">
        <w:rPr>
          <w:noProof/>
          <w:lang w:eastAsia="ko-KR"/>
        </w:rPr>
        <w:t>mvLX[</w:t>
      </w:r>
      <w:r w:rsidR="00A36103" w:rsidRPr="00564A49">
        <w:rPr>
          <w:noProof/>
          <w:lang w:eastAsia="ko-KR"/>
        </w:rPr>
        <w:t> </w:t>
      </w:r>
      <w:r w:rsidRPr="00564A49">
        <w:rPr>
          <w:noProof/>
          <w:lang w:eastAsia="ko-KR"/>
        </w:rPr>
        <w:t>0</w:t>
      </w:r>
      <w:r w:rsidR="00A36103" w:rsidRPr="00564A49">
        <w:rPr>
          <w:noProof/>
          <w:lang w:val="en-US" w:eastAsia="ko-KR"/>
        </w:rPr>
        <w:t> </w:t>
      </w:r>
      <w:r w:rsidRPr="00564A49">
        <w:rPr>
          <w:noProof/>
          <w:lang w:eastAsia="ko-KR"/>
        </w:rPr>
        <w:t>] and mvLX[</w:t>
      </w:r>
      <w:r w:rsidR="00A36103" w:rsidRPr="00564A49">
        <w:rPr>
          <w:noProof/>
          <w:lang w:eastAsia="ko-KR"/>
        </w:rPr>
        <w:t> </w:t>
      </w:r>
      <w:r w:rsidRPr="00564A49">
        <w:rPr>
          <w:noProof/>
          <w:lang w:eastAsia="ko-KR"/>
        </w:rPr>
        <w:t>1</w:t>
      </w:r>
      <w:r w:rsidR="00A36103" w:rsidRPr="00564A49">
        <w:rPr>
          <w:noProof/>
          <w:lang w:eastAsia="ko-KR"/>
        </w:rPr>
        <w:t> </w:t>
      </w:r>
      <w:r w:rsidRPr="00564A49">
        <w:rPr>
          <w:noProof/>
          <w:lang w:eastAsia="ko-KR"/>
        </w:rPr>
        <w:t>] as an output of the subclause 8.5.3.1 shall be equal to 0 if the value of refIdxLX as an output of the subclause 8.5.3.1 corresponds to a</w:t>
      </w:r>
      <w:r w:rsidR="00A82575" w:rsidRPr="00564A49">
        <w:rPr>
          <w:noProof/>
          <w:lang w:eastAsia="ko-KR"/>
        </w:rPr>
        <w:t>n</w:t>
      </w:r>
      <w:r w:rsidRPr="00564A49">
        <w:rPr>
          <w:noProof/>
          <w:lang w:eastAsia="ko-KR"/>
        </w:rPr>
        <w:t xml:space="preserve"> inter-layer reference picture. That is</w:t>
      </w:r>
      <w:r w:rsidRPr="00564A49">
        <w:rPr>
          <w:noProof/>
          <w:lang w:eastAsia="ja-JP"/>
        </w:rPr>
        <w:t xml:space="preserve">, in any conformant bitstream, </w:t>
      </w:r>
      <w:r w:rsidRPr="00564A49">
        <w:rPr>
          <w:noProof/>
          <w:lang w:eastAsia="ko-KR"/>
        </w:rPr>
        <w:t>for X being replaced by either 0 or 1,</w:t>
      </w:r>
      <w:r w:rsidRPr="00564A49">
        <w:rPr>
          <w:noProof/>
          <w:lang w:eastAsia="ja-JP"/>
        </w:rPr>
        <w:t xml:space="preserve"> upon invoking the decoding process in subclause 8.5.3.1, the values of the syntax elements merge_idx, mvp_lX_flag, ref_idx_lX, MvdLX, and mvd_l1_zero_flag shall always result in zero values for mvLX[</w:t>
      </w:r>
      <w:r w:rsidR="00A36103" w:rsidRPr="00564A49">
        <w:rPr>
          <w:noProof/>
          <w:lang w:eastAsia="ja-JP"/>
        </w:rPr>
        <w:t> </w:t>
      </w:r>
      <w:r w:rsidRPr="00564A49">
        <w:rPr>
          <w:noProof/>
          <w:lang w:eastAsia="ja-JP"/>
        </w:rPr>
        <w:t>0</w:t>
      </w:r>
      <w:r w:rsidR="00A36103" w:rsidRPr="00564A49">
        <w:rPr>
          <w:noProof/>
          <w:lang w:eastAsia="ja-JP"/>
        </w:rPr>
        <w:t> </w:t>
      </w:r>
      <w:r w:rsidRPr="00564A49">
        <w:rPr>
          <w:noProof/>
          <w:lang w:eastAsia="ja-JP"/>
        </w:rPr>
        <w:t>] and mvLX[</w:t>
      </w:r>
      <w:r w:rsidR="00A36103" w:rsidRPr="00564A49">
        <w:rPr>
          <w:noProof/>
          <w:lang w:eastAsia="ja-JP"/>
        </w:rPr>
        <w:t> </w:t>
      </w:r>
      <w:r w:rsidRPr="00564A49">
        <w:rPr>
          <w:noProof/>
          <w:lang w:eastAsia="ja-JP"/>
        </w:rPr>
        <w:t>1</w:t>
      </w:r>
      <w:r w:rsidR="00A36103" w:rsidRPr="00564A49">
        <w:rPr>
          <w:noProof/>
          <w:lang w:eastAsia="ja-JP"/>
        </w:rPr>
        <w:t> </w:t>
      </w:r>
      <w:r w:rsidRPr="00564A49">
        <w:rPr>
          <w:noProof/>
          <w:lang w:eastAsia="ja-JP"/>
        </w:rPr>
        <w:t>] when the value of refIdxLX of the reference picture list RefPicListX indicates a</w:t>
      </w:r>
      <w:r w:rsidR="00A82575" w:rsidRPr="00564A49">
        <w:rPr>
          <w:noProof/>
          <w:lang w:eastAsia="ja-JP"/>
        </w:rPr>
        <w:t>n inter-layer</w:t>
      </w:r>
      <w:r w:rsidRPr="00564A49">
        <w:rPr>
          <w:noProof/>
          <w:lang w:eastAsia="ja-JP"/>
        </w:rPr>
        <w:t xml:space="preserve"> reference picture. </w:t>
      </w:r>
    </w:p>
    <w:p w:rsidR="00F218F0" w:rsidRPr="00564A49" w:rsidRDefault="00F218F0" w:rsidP="00F218F0">
      <w:pPr>
        <w:pStyle w:val="3N"/>
        <w:rPr>
          <w:lang w:val="en-CA" w:eastAsia="ko-KR"/>
        </w:rPr>
      </w:pPr>
      <w:r w:rsidRPr="00564A49">
        <w:rPr>
          <w:lang w:val="en-CA"/>
        </w:rPr>
        <w:t>The variable currLayerId is set equal to nuh_layer_id of the current decoded picture</w:t>
      </w:r>
      <w:r w:rsidRPr="00564A49">
        <w:rPr>
          <w:lang w:val="en-CA" w:eastAsia="ko-KR"/>
        </w:rPr>
        <w:t xml:space="preserve"> </w:t>
      </w:r>
    </w:p>
    <w:p w:rsidR="00F218F0" w:rsidRPr="00564A49" w:rsidRDefault="00F218F0" w:rsidP="00F218F0">
      <w:pPr>
        <w:pStyle w:val="3N"/>
        <w:rPr>
          <w:noProof/>
          <w:lang w:val="en-US" w:eastAsia="ja-JP"/>
        </w:rPr>
      </w:pPr>
      <w:r w:rsidRPr="00564A49">
        <w:rPr>
          <w:noProof/>
          <w:lang w:val="en-US" w:eastAsia="ja-JP"/>
        </w:rPr>
        <w:t xml:space="preserve">It is a requirement of bitstream conformance that when the reference picture represented by the variable refIdxLX and derived by invoking the subclause 8.5.3.2, </w:t>
      </w:r>
      <w:r w:rsidRPr="00564A49">
        <w:rPr>
          <w:noProof/>
          <w:lang w:eastAsia="ko-KR"/>
        </w:rPr>
        <w:t>for X being replaced by either 0 or 1,</w:t>
      </w:r>
      <w:r w:rsidRPr="00564A49">
        <w:rPr>
          <w:noProof/>
          <w:lang w:val="en-US" w:eastAsia="ja-JP"/>
        </w:rPr>
        <w:t xml:space="preserve"> is an inter-layer reference picture, </w:t>
      </w:r>
      <w:r w:rsidRPr="00564A49">
        <w:rPr>
          <w:szCs w:val="22"/>
          <w:lang w:val="en-US"/>
        </w:rPr>
        <w:t>VpsInterLayerSamplePredictionEnabled</w:t>
      </w:r>
      <w:r w:rsidRPr="00564A49">
        <w:rPr>
          <w:lang w:val="en-CA"/>
        </w:rPr>
        <w:t>[ </w:t>
      </w:r>
      <w:r w:rsidRPr="00564A49">
        <w:rPr>
          <w:rFonts w:eastAsia="Times New Roman"/>
          <w:lang w:val="en-US"/>
        </w:rPr>
        <w:t>LayerIdxInVps[</w:t>
      </w:r>
      <w:r w:rsidRPr="00564A49">
        <w:rPr>
          <w:lang w:val="en-CA"/>
        </w:rPr>
        <w:t> currLayerId ] ][ </w:t>
      </w:r>
      <w:r w:rsidRPr="00564A49">
        <w:rPr>
          <w:rFonts w:eastAsia="Times New Roman"/>
          <w:lang w:val="en-US"/>
        </w:rPr>
        <w:t>LayerIdxInVps[</w:t>
      </w:r>
      <w:r w:rsidRPr="00564A49">
        <w:rPr>
          <w:lang w:val="en-CA"/>
        </w:rPr>
        <w:t xml:space="preserve"> rLId ] ] </w:t>
      </w:r>
      <w:r w:rsidRPr="00564A49">
        <w:rPr>
          <w:noProof/>
          <w:lang w:val="en-US" w:eastAsia="ja-JP"/>
        </w:rPr>
        <w:t xml:space="preserve">shall be equal to 1, where rLId is set equal to </w:t>
      </w:r>
      <w:r w:rsidRPr="00564A49">
        <w:rPr>
          <w:lang w:val="en-CA"/>
        </w:rPr>
        <w:t>nuh_layer_id</w:t>
      </w:r>
      <w:r w:rsidRPr="00564A49">
        <w:rPr>
          <w:noProof/>
          <w:lang w:val="en-US" w:eastAsia="ja-JP"/>
        </w:rPr>
        <w:t xml:space="preserve"> of the inter-layer picture.</w:t>
      </w:r>
    </w:p>
    <w:p w:rsidR="00F218F0" w:rsidRPr="00564A49" w:rsidRDefault="00F218F0" w:rsidP="00F218F0">
      <w:pPr>
        <w:ind w:left="3"/>
        <w:rPr>
          <w:lang w:val="en-US"/>
        </w:rPr>
      </w:pPr>
      <w:r w:rsidRPr="00564A49">
        <w:rPr>
          <w:noProof/>
          <w:lang w:eastAsia="ja-JP"/>
        </w:rPr>
        <w:lastRenderedPageBreak/>
        <w:t xml:space="preserve">It is a requirement of bitstream conformance when the collocated picture colPic, used for temporal motion vector prediction and derived by invoking the subclause </w:t>
      </w:r>
      <w:r w:rsidRPr="00564A49">
        <w:rPr>
          <w:noProof/>
          <w:lang w:eastAsia="ko-KR"/>
        </w:rPr>
        <w:t>8.5.3.2.7</w:t>
      </w:r>
      <w:r w:rsidRPr="00564A49">
        <w:rPr>
          <w:noProof/>
          <w:lang w:eastAsia="ja-JP"/>
        </w:rPr>
        <w:t xml:space="preserve">, is an inter-layer reference picture, </w:t>
      </w:r>
      <w:r w:rsidRPr="00564A49">
        <w:rPr>
          <w:szCs w:val="22"/>
          <w:lang w:val="en-US"/>
        </w:rPr>
        <w:t>VpsInterLayerMotionPredictionEnabled</w:t>
      </w:r>
      <w:r w:rsidRPr="00564A49">
        <w:rPr>
          <w:lang w:val="en-CA"/>
        </w:rPr>
        <w:t>[ </w:t>
      </w:r>
      <w:r w:rsidRPr="00564A49">
        <w:rPr>
          <w:rFonts w:eastAsia="Times New Roman"/>
          <w:lang w:val="en-US"/>
        </w:rPr>
        <w:t>LayerIdxInVps[</w:t>
      </w:r>
      <w:r w:rsidRPr="00564A49">
        <w:rPr>
          <w:lang w:val="en-CA"/>
        </w:rPr>
        <w:t> currLayerId ] ][ </w:t>
      </w:r>
      <w:r w:rsidRPr="00564A49">
        <w:rPr>
          <w:rFonts w:eastAsia="Times New Roman"/>
          <w:lang w:val="en-US"/>
        </w:rPr>
        <w:t>LayerIdxInVps[</w:t>
      </w:r>
      <w:r w:rsidRPr="00564A49">
        <w:rPr>
          <w:lang w:val="en-CA"/>
        </w:rPr>
        <w:t xml:space="preserve"> rLId ] ] </w:t>
      </w:r>
      <w:r w:rsidRPr="00564A49">
        <w:rPr>
          <w:noProof/>
          <w:lang w:val="en-US" w:eastAsia="ja-JP"/>
        </w:rPr>
        <w:t xml:space="preserve">shall be equal to 1, where rLId is set equal to </w:t>
      </w:r>
      <w:r w:rsidRPr="00564A49">
        <w:rPr>
          <w:lang w:val="en-CA"/>
        </w:rPr>
        <w:t>nuh_layer_id</w:t>
      </w:r>
      <w:r w:rsidRPr="00564A49">
        <w:rPr>
          <w:noProof/>
          <w:lang w:val="en-US" w:eastAsia="ja-JP"/>
        </w:rPr>
        <w:t xml:space="preserve"> of the inter-layer picture.</w:t>
      </w:r>
    </w:p>
    <w:p w:rsidR="00DE6A44" w:rsidRPr="00564A49" w:rsidRDefault="00DE6A44" w:rsidP="003864FE">
      <w:pPr>
        <w:ind w:left="3"/>
        <w:rPr>
          <w:noProof/>
          <w:lang w:eastAsia="ja-JP"/>
        </w:rPr>
      </w:pPr>
      <w:r w:rsidRPr="00564A49">
        <w:rPr>
          <w:noProof/>
          <w:lang w:eastAsia="ja-JP"/>
        </w:rPr>
        <w:t>It is a requirement of bitstream conformance that the collocated picture colPic</w:t>
      </w:r>
      <w:r w:rsidR="001B493C" w:rsidRPr="00564A49">
        <w:rPr>
          <w:noProof/>
          <w:lang w:eastAsia="ja-JP"/>
        </w:rPr>
        <w:t>,</w:t>
      </w:r>
      <w:r w:rsidRPr="00564A49">
        <w:rPr>
          <w:noProof/>
          <w:lang w:eastAsia="ja-JP"/>
        </w:rPr>
        <w:t xml:space="preserve"> used for </w:t>
      </w:r>
      <w:r w:rsidR="002B5F07" w:rsidRPr="00564A49">
        <w:rPr>
          <w:noProof/>
          <w:lang w:eastAsia="ja-JP"/>
        </w:rPr>
        <w:t>temporal motion vector prediction</w:t>
      </w:r>
      <w:r w:rsidR="001B493C" w:rsidRPr="00564A49">
        <w:rPr>
          <w:noProof/>
          <w:lang w:eastAsia="ja-JP"/>
        </w:rPr>
        <w:t xml:space="preserve"> and</w:t>
      </w:r>
      <w:r w:rsidR="002B5F07" w:rsidRPr="00564A49">
        <w:rPr>
          <w:noProof/>
          <w:lang w:eastAsia="ja-JP"/>
        </w:rPr>
        <w:t xml:space="preserve"> derived by invoking the </w:t>
      </w:r>
      <w:r w:rsidRPr="00564A49">
        <w:rPr>
          <w:noProof/>
          <w:lang w:eastAsia="ja-JP"/>
        </w:rPr>
        <w:t xml:space="preserve">subclause </w:t>
      </w:r>
      <w:r w:rsidR="002B5F07" w:rsidRPr="00564A49">
        <w:rPr>
          <w:noProof/>
          <w:lang w:eastAsia="ko-KR"/>
        </w:rPr>
        <w:t>8.5.3.2.7</w:t>
      </w:r>
      <w:r w:rsidR="002B5F07" w:rsidRPr="00564A49">
        <w:rPr>
          <w:noProof/>
          <w:lang w:eastAsia="ja-JP"/>
        </w:rPr>
        <w:t xml:space="preserve">, shall not be an inter-layer reference picture if the reference layer picture is coded using </w:t>
      </w:r>
      <w:r w:rsidR="00A36103" w:rsidRPr="00564A49">
        <w:rPr>
          <w:noProof/>
          <w:lang w:eastAsia="ja-JP"/>
        </w:rPr>
        <w:t>two</w:t>
      </w:r>
      <w:r w:rsidR="002B5F07" w:rsidRPr="00564A49">
        <w:rPr>
          <w:noProof/>
          <w:lang w:eastAsia="ja-JP"/>
        </w:rPr>
        <w:t xml:space="preserve"> or more slice segments, and </w:t>
      </w:r>
      <w:r w:rsidR="001B493C" w:rsidRPr="00564A49">
        <w:rPr>
          <w:noProof/>
          <w:lang w:eastAsia="ja-JP"/>
        </w:rPr>
        <w:t>any</w:t>
      </w:r>
      <w:r w:rsidRPr="00564A49">
        <w:rPr>
          <w:noProof/>
          <w:lang w:eastAsia="ja-JP"/>
        </w:rPr>
        <w:t xml:space="preserve"> of the following conditions is true: </w:t>
      </w:r>
    </w:p>
    <w:p w:rsidR="001B493C" w:rsidRPr="00564A49" w:rsidRDefault="00DE6A44" w:rsidP="008557C3">
      <w:pPr>
        <w:pStyle w:val="ListParagraph"/>
        <w:numPr>
          <w:ilvl w:val="1"/>
          <w:numId w:val="12"/>
        </w:numPr>
        <w:tabs>
          <w:tab w:val="clear" w:pos="1191"/>
        </w:tabs>
        <w:rPr>
          <w:szCs w:val="22"/>
        </w:rPr>
      </w:pPr>
      <w:r w:rsidRPr="00564A49">
        <w:rPr>
          <w:noProof/>
        </w:rPr>
        <w:t>The</w:t>
      </w:r>
      <w:r w:rsidRPr="00564A49">
        <w:rPr>
          <w:szCs w:val="22"/>
        </w:rPr>
        <w:t xml:space="preserve"> slice segme</w:t>
      </w:r>
      <w:r w:rsidR="001B493C" w:rsidRPr="00564A49">
        <w:rPr>
          <w:szCs w:val="22"/>
        </w:rPr>
        <w:t>nt header syntax element slice_</w:t>
      </w:r>
      <w:r w:rsidRPr="00564A49">
        <w:rPr>
          <w:szCs w:val="22"/>
        </w:rPr>
        <w:t>type</w:t>
      </w:r>
      <w:r w:rsidR="001B493C" w:rsidRPr="00564A49">
        <w:rPr>
          <w:szCs w:val="22"/>
        </w:rPr>
        <w:t xml:space="preserve"> of at least one of the slice segments of the reference layer picture is different from the slice segment header syntax element slice_type of another slice segment of the reference layer picture;</w:t>
      </w:r>
    </w:p>
    <w:p w:rsidR="00DE6A44" w:rsidRPr="00564A49" w:rsidRDefault="001B493C" w:rsidP="008557C3">
      <w:pPr>
        <w:pStyle w:val="ListParagraph"/>
        <w:numPr>
          <w:ilvl w:val="1"/>
          <w:numId w:val="12"/>
        </w:numPr>
        <w:tabs>
          <w:tab w:val="clear" w:pos="1191"/>
        </w:tabs>
        <w:rPr>
          <w:szCs w:val="22"/>
        </w:rPr>
      </w:pPr>
      <w:r w:rsidRPr="00564A49">
        <w:rPr>
          <w:szCs w:val="22"/>
        </w:rPr>
        <w:t>The slice segment header syntax element, num_ref_idx_lX</w:t>
      </w:r>
      <w:r w:rsidR="00DE6A44" w:rsidRPr="00564A49">
        <w:rPr>
          <w:szCs w:val="22"/>
        </w:rPr>
        <w:t>_active_minus1</w:t>
      </w:r>
      <w:r w:rsidRPr="00564A49">
        <w:rPr>
          <w:szCs w:val="22"/>
        </w:rPr>
        <w:t xml:space="preserve">, </w:t>
      </w:r>
      <w:r w:rsidRPr="00564A49">
        <w:rPr>
          <w:noProof/>
          <w:lang w:eastAsia="ko-KR"/>
        </w:rPr>
        <w:t>for X being replaced by either 0 or 1,</w:t>
      </w:r>
      <w:r w:rsidRPr="00564A49">
        <w:rPr>
          <w:noProof/>
          <w:lang w:eastAsia="ja-JP"/>
        </w:rPr>
        <w:t xml:space="preserve"> </w:t>
      </w:r>
      <w:r w:rsidRPr="00564A49">
        <w:rPr>
          <w:szCs w:val="22"/>
        </w:rPr>
        <w:t xml:space="preserve">of at least one of the slice segments of the reference layer picture is different from the slice segment header syntax element num_ref_idx_lX_active_minus1, </w:t>
      </w:r>
      <w:r w:rsidRPr="00564A49">
        <w:rPr>
          <w:noProof/>
          <w:lang w:eastAsia="ko-KR"/>
        </w:rPr>
        <w:t>for X being replaced by either 0 or 1,</w:t>
      </w:r>
      <w:r w:rsidRPr="00564A49">
        <w:rPr>
          <w:noProof/>
          <w:lang w:eastAsia="ja-JP"/>
        </w:rPr>
        <w:t xml:space="preserve"> </w:t>
      </w:r>
      <w:r w:rsidRPr="00564A49">
        <w:rPr>
          <w:szCs w:val="22"/>
        </w:rPr>
        <w:t>of another slice segment of the reference layer picture</w:t>
      </w:r>
      <w:r w:rsidR="00DE6A44" w:rsidRPr="00564A49">
        <w:rPr>
          <w:szCs w:val="22"/>
        </w:rPr>
        <w:t xml:space="preserve">. </w:t>
      </w:r>
    </w:p>
    <w:p w:rsidR="00DE6A44" w:rsidRPr="00564A49" w:rsidRDefault="001B493C" w:rsidP="008557C3">
      <w:pPr>
        <w:pStyle w:val="ListParagraph"/>
        <w:numPr>
          <w:ilvl w:val="1"/>
          <w:numId w:val="12"/>
        </w:numPr>
        <w:rPr>
          <w:noProof/>
          <w:lang w:eastAsia="ko-KR"/>
        </w:rPr>
      </w:pPr>
      <w:r w:rsidRPr="00564A49">
        <w:rPr>
          <w:szCs w:val="22"/>
        </w:rPr>
        <w:t>T</w:t>
      </w:r>
      <w:r w:rsidR="00DE6A44" w:rsidRPr="00564A49">
        <w:rPr>
          <w:szCs w:val="22"/>
        </w:rPr>
        <w:t xml:space="preserve">he </w:t>
      </w:r>
      <w:r w:rsidRPr="00564A49">
        <w:rPr>
          <w:szCs w:val="22"/>
        </w:rPr>
        <w:t>reference picture list,</w:t>
      </w:r>
      <w:r w:rsidR="00DE6A44" w:rsidRPr="00564A49">
        <w:rPr>
          <w:szCs w:val="22"/>
        </w:rPr>
        <w:t xml:space="preserve"> RefPicList</w:t>
      </w:r>
      <w:r w:rsidRPr="00564A49">
        <w:rPr>
          <w:szCs w:val="22"/>
        </w:rPr>
        <w:t>X</w:t>
      </w:r>
      <w:r w:rsidR="00DE6A44" w:rsidRPr="00564A49">
        <w:rPr>
          <w:szCs w:val="22"/>
        </w:rPr>
        <w:t>[ i ]</w:t>
      </w:r>
      <w:r w:rsidRPr="00564A49">
        <w:rPr>
          <w:szCs w:val="22"/>
        </w:rPr>
        <w:t xml:space="preserve">, </w:t>
      </w:r>
      <w:r w:rsidRPr="00564A49">
        <w:rPr>
          <w:noProof/>
          <w:lang w:eastAsia="ko-KR"/>
        </w:rPr>
        <w:t>for X being replaced by either 0 or 1,</w:t>
      </w:r>
      <w:r w:rsidR="00DE6A44" w:rsidRPr="00564A49">
        <w:rPr>
          <w:szCs w:val="22"/>
        </w:rPr>
        <w:t xml:space="preserve"> </w:t>
      </w:r>
      <w:r w:rsidRPr="00564A49">
        <w:rPr>
          <w:szCs w:val="22"/>
        </w:rPr>
        <w:t xml:space="preserve">of at least one of the slice segments of the reference layer picture is different from the reference picture list RefPicListX[ i ], </w:t>
      </w:r>
      <w:r w:rsidRPr="00564A49">
        <w:rPr>
          <w:noProof/>
          <w:lang w:eastAsia="ko-KR"/>
        </w:rPr>
        <w:t>for X being replaced by either 0 or 1,</w:t>
      </w:r>
      <w:r w:rsidRPr="00564A49">
        <w:rPr>
          <w:noProof/>
          <w:lang w:eastAsia="ja-JP"/>
        </w:rPr>
        <w:t xml:space="preserve"> </w:t>
      </w:r>
      <w:r w:rsidRPr="00564A49">
        <w:rPr>
          <w:szCs w:val="22"/>
        </w:rPr>
        <w:t>of another slice segment of the reference layer picture.</w:t>
      </w:r>
    </w:p>
    <w:p w:rsidR="00944988" w:rsidRPr="00564A49" w:rsidRDefault="00944988" w:rsidP="008557C3">
      <w:pPr>
        <w:pStyle w:val="Annex3"/>
        <w:numPr>
          <w:ilvl w:val="2"/>
          <w:numId w:val="37"/>
        </w:numPr>
        <w:tabs>
          <w:tab w:val="clear" w:pos="1440"/>
        </w:tabs>
        <w:textAlignment w:val="auto"/>
        <w:rPr>
          <w:lang w:val="en-CA"/>
        </w:rPr>
      </w:pPr>
      <w:bookmarkStart w:id="2036" w:name="_Toc357439328"/>
      <w:bookmarkStart w:id="2037" w:name="_Toc356824354"/>
      <w:bookmarkStart w:id="2038" w:name="_Toc356148155"/>
      <w:bookmarkStart w:id="2039" w:name="_Toc348629473"/>
      <w:bookmarkStart w:id="2040" w:name="_Toc351367703"/>
      <w:bookmarkStart w:id="2041" w:name="_Ref364437029"/>
      <w:bookmarkStart w:id="2042" w:name="_Toc378026256"/>
      <w:r w:rsidRPr="00564A49">
        <w:rPr>
          <w:lang w:val="en-CA"/>
        </w:rPr>
        <w:t>Scaling, transformation and array construction process prior to deblocking filter process</w:t>
      </w:r>
      <w:bookmarkEnd w:id="2036"/>
      <w:bookmarkEnd w:id="2037"/>
      <w:bookmarkEnd w:id="2038"/>
      <w:bookmarkEnd w:id="2039"/>
      <w:bookmarkEnd w:id="2040"/>
      <w:bookmarkEnd w:id="2041"/>
      <w:bookmarkEnd w:id="2042"/>
    </w:p>
    <w:p w:rsidR="00944988" w:rsidRPr="00564A49" w:rsidRDefault="00944988" w:rsidP="00944988">
      <w:pPr>
        <w:pStyle w:val="3N"/>
        <w:rPr>
          <w:lang w:val="en-CA"/>
        </w:rPr>
      </w:pPr>
      <w:r w:rsidRPr="00564A49">
        <w:rPr>
          <w:lang w:val="en-CA"/>
        </w:rPr>
        <w:t xml:space="preserve">The specifications in subclause </w:t>
      </w:r>
      <w:r w:rsidR="00736162" w:rsidRPr="00564A49">
        <w:rPr>
          <w:lang w:val="en-CA"/>
        </w:rPr>
        <w:fldChar w:fldCharType="begin" w:fldLock="1"/>
      </w:r>
      <w:r w:rsidR="00736162" w:rsidRPr="00564A49">
        <w:rPr>
          <w:lang w:val="en-CA"/>
        </w:rPr>
        <w:instrText xml:space="preserve"> REF _Ref373399172 \r \h  \* MERGEFORMAT </w:instrText>
      </w:r>
      <w:r w:rsidR="00736162" w:rsidRPr="00564A49">
        <w:rPr>
          <w:lang w:val="en-CA"/>
        </w:rPr>
      </w:r>
      <w:r w:rsidR="00736162" w:rsidRPr="00564A49">
        <w:rPr>
          <w:lang w:val="en-CA"/>
        </w:rPr>
        <w:fldChar w:fldCharType="separate"/>
      </w:r>
      <w:r w:rsidR="00736162" w:rsidRPr="00564A49">
        <w:rPr>
          <w:lang w:val="en-CA"/>
        </w:rPr>
        <w:t>F.8.6</w:t>
      </w:r>
      <w:r w:rsidR="00736162" w:rsidRPr="00564A49">
        <w:rPr>
          <w:lang w:val="en-CA"/>
        </w:rPr>
        <w:fldChar w:fldCharType="end"/>
      </w:r>
      <w:r w:rsidRPr="00564A49">
        <w:rPr>
          <w:lang w:val="en-CA"/>
        </w:rPr>
        <w:t xml:space="preserve"> apply.</w:t>
      </w:r>
    </w:p>
    <w:p w:rsidR="00944988" w:rsidRPr="00564A49" w:rsidRDefault="00944988" w:rsidP="008557C3">
      <w:pPr>
        <w:pStyle w:val="Annex3"/>
        <w:numPr>
          <w:ilvl w:val="2"/>
          <w:numId w:val="37"/>
        </w:numPr>
        <w:tabs>
          <w:tab w:val="clear" w:pos="1440"/>
        </w:tabs>
        <w:textAlignment w:val="auto"/>
        <w:rPr>
          <w:lang w:val="en-CA"/>
        </w:rPr>
      </w:pPr>
      <w:bookmarkStart w:id="2043" w:name="_Toc357439329"/>
      <w:bookmarkStart w:id="2044" w:name="_Toc356824355"/>
      <w:bookmarkStart w:id="2045" w:name="_Toc356148156"/>
      <w:bookmarkStart w:id="2046" w:name="_Toc348629474"/>
      <w:bookmarkStart w:id="2047" w:name="_Toc351367704"/>
      <w:bookmarkStart w:id="2048" w:name="_Ref364437036"/>
      <w:bookmarkStart w:id="2049" w:name="_Toc378026257"/>
      <w:r w:rsidRPr="00564A49">
        <w:rPr>
          <w:lang w:val="en-CA"/>
        </w:rPr>
        <w:t>In-loop filter process</w:t>
      </w:r>
      <w:bookmarkEnd w:id="2043"/>
      <w:bookmarkEnd w:id="2044"/>
      <w:bookmarkEnd w:id="2045"/>
      <w:bookmarkEnd w:id="2046"/>
      <w:bookmarkEnd w:id="2047"/>
      <w:bookmarkEnd w:id="2048"/>
      <w:bookmarkEnd w:id="2049"/>
    </w:p>
    <w:p w:rsidR="00944988" w:rsidRPr="00564A49" w:rsidRDefault="00944988" w:rsidP="00944988">
      <w:pPr>
        <w:pStyle w:val="3N"/>
        <w:rPr>
          <w:lang w:val="en-CA"/>
        </w:rPr>
      </w:pPr>
      <w:r w:rsidRPr="00564A49">
        <w:rPr>
          <w:lang w:val="en-CA"/>
        </w:rPr>
        <w:t xml:space="preserve">The specifications in subclause </w:t>
      </w:r>
      <w:r w:rsidR="00736162" w:rsidRPr="00564A49">
        <w:rPr>
          <w:lang w:val="en-CA"/>
        </w:rPr>
        <w:fldChar w:fldCharType="begin" w:fldLock="1"/>
      </w:r>
      <w:r w:rsidR="00736162" w:rsidRPr="00564A49">
        <w:rPr>
          <w:lang w:val="en-CA"/>
        </w:rPr>
        <w:instrText xml:space="preserve"> REF _Ref373399174 \r \h  \* MERGEFORMAT </w:instrText>
      </w:r>
      <w:r w:rsidR="00736162" w:rsidRPr="00564A49">
        <w:rPr>
          <w:lang w:val="en-CA"/>
        </w:rPr>
      </w:r>
      <w:r w:rsidR="00736162" w:rsidRPr="00564A49">
        <w:rPr>
          <w:lang w:val="en-CA"/>
        </w:rPr>
        <w:fldChar w:fldCharType="separate"/>
      </w:r>
      <w:r w:rsidR="00736162" w:rsidRPr="00564A49">
        <w:rPr>
          <w:lang w:val="en-CA"/>
        </w:rPr>
        <w:t>F.8.7</w:t>
      </w:r>
      <w:r w:rsidR="00736162" w:rsidRPr="00564A49">
        <w:rPr>
          <w:lang w:val="en-CA"/>
        </w:rPr>
        <w:fldChar w:fldCharType="end"/>
      </w:r>
      <w:r w:rsidRPr="00564A49">
        <w:rPr>
          <w:lang w:val="en-CA"/>
        </w:rPr>
        <w:t xml:space="preserve"> apply.</w:t>
      </w:r>
    </w:p>
    <w:p w:rsidR="00944988" w:rsidRPr="00564A49" w:rsidRDefault="00944988" w:rsidP="008557C3">
      <w:pPr>
        <w:pStyle w:val="Annex2"/>
        <w:numPr>
          <w:ilvl w:val="1"/>
          <w:numId w:val="37"/>
        </w:numPr>
        <w:rPr>
          <w:lang w:val="en-CA"/>
        </w:rPr>
      </w:pPr>
      <w:bookmarkStart w:id="2050" w:name="_Toc357439330"/>
      <w:bookmarkStart w:id="2051" w:name="_Toc356824356"/>
      <w:bookmarkStart w:id="2052" w:name="_Toc356148157"/>
      <w:bookmarkStart w:id="2053" w:name="_Toc348629475"/>
      <w:bookmarkStart w:id="2054" w:name="_Toc351367705"/>
      <w:bookmarkStart w:id="2055" w:name="_Toc378026258"/>
      <w:r w:rsidRPr="00564A49">
        <w:rPr>
          <w:lang w:val="en-CA"/>
        </w:rPr>
        <w:t>Parsing process</w:t>
      </w:r>
      <w:bookmarkEnd w:id="2050"/>
      <w:bookmarkEnd w:id="2051"/>
      <w:bookmarkEnd w:id="2052"/>
      <w:bookmarkEnd w:id="2053"/>
      <w:bookmarkEnd w:id="2054"/>
      <w:bookmarkEnd w:id="2055"/>
    </w:p>
    <w:p w:rsidR="00944988" w:rsidRPr="00564A49" w:rsidRDefault="00944988" w:rsidP="00944988">
      <w:pPr>
        <w:pStyle w:val="3N"/>
        <w:rPr>
          <w:lang w:val="en-CA"/>
        </w:rPr>
      </w:pPr>
      <w:r w:rsidRPr="00564A49">
        <w:rPr>
          <w:lang w:val="en-CA"/>
        </w:rPr>
        <w:t xml:space="preserve">The specifications in clause </w:t>
      </w:r>
      <w:r w:rsidR="00736162" w:rsidRPr="00564A49">
        <w:rPr>
          <w:lang w:val="en-CA"/>
        </w:rPr>
        <w:fldChar w:fldCharType="begin" w:fldLock="1"/>
      </w:r>
      <w:r w:rsidR="00736162" w:rsidRPr="00564A49">
        <w:rPr>
          <w:lang w:val="en-CA"/>
        </w:rPr>
        <w:instrText xml:space="preserve"> REF _Ref373399205 \r \h  \* MERGEFORMAT </w:instrText>
      </w:r>
      <w:r w:rsidR="00736162" w:rsidRPr="00564A49">
        <w:rPr>
          <w:lang w:val="en-CA"/>
        </w:rPr>
      </w:r>
      <w:r w:rsidR="00736162" w:rsidRPr="00564A49">
        <w:rPr>
          <w:lang w:val="en-CA"/>
        </w:rPr>
        <w:fldChar w:fldCharType="separate"/>
      </w:r>
      <w:r w:rsidR="00736162" w:rsidRPr="00564A49">
        <w:rPr>
          <w:lang w:val="en-CA"/>
        </w:rPr>
        <w:t>F.9</w:t>
      </w:r>
      <w:r w:rsidR="00736162" w:rsidRPr="00564A49">
        <w:rPr>
          <w:lang w:val="en-CA"/>
        </w:rPr>
        <w:fldChar w:fldCharType="end"/>
      </w:r>
      <w:r w:rsidRPr="00564A49">
        <w:rPr>
          <w:lang w:val="en-CA"/>
        </w:rPr>
        <w:t xml:space="preserve"> apply.</w:t>
      </w:r>
    </w:p>
    <w:p w:rsidR="00944988" w:rsidRPr="00564A49" w:rsidRDefault="00944988" w:rsidP="008557C3">
      <w:pPr>
        <w:pStyle w:val="Annex2"/>
        <w:numPr>
          <w:ilvl w:val="1"/>
          <w:numId w:val="37"/>
        </w:numPr>
        <w:rPr>
          <w:lang w:val="en-CA"/>
        </w:rPr>
      </w:pPr>
      <w:bookmarkStart w:id="2056" w:name="_Toc357439331"/>
      <w:bookmarkStart w:id="2057" w:name="_Toc356824357"/>
      <w:bookmarkStart w:id="2058" w:name="_Toc356148158"/>
      <w:bookmarkStart w:id="2059" w:name="_Toc348629476"/>
      <w:bookmarkStart w:id="2060" w:name="_Toc351367706"/>
      <w:bookmarkStart w:id="2061" w:name="_Toc378026259"/>
      <w:r w:rsidRPr="00564A49">
        <w:rPr>
          <w:lang w:val="en-CA"/>
        </w:rPr>
        <w:t>Specification of bitstream subsets</w:t>
      </w:r>
      <w:bookmarkEnd w:id="2056"/>
      <w:bookmarkEnd w:id="2057"/>
      <w:bookmarkEnd w:id="2058"/>
      <w:bookmarkEnd w:id="2059"/>
      <w:bookmarkEnd w:id="2060"/>
      <w:bookmarkEnd w:id="2061"/>
      <w:r w:rsidRPr="00564A49">
        <w:rPr>
          <w:lang w:val="en-CA"/>
        </w:rPr>
        <w:t xml:space="preserve"> </w:t>
      </w:r>
    </w:p>
    <w:p w:rsidR="00944988" w:rsidRPr="00564A49" w:rsidRDefault="00944988" w:rsidP="00944988">
      <w:pPr>
        <w:pStyle w:val="3N"/>
        <w:rPr>
          <w:lang w:val="en-CA"/>
        </w:rPr>
      </w:pPr>
      <w:r w:rsidRPr="00564A49">
        <w:rPr>
          <w:lang w:val="en-CA"/>
        </w:rPr>
        <w:t xml:space="preserve">The specifications in clause </w:t>
      </w:r>
      <w:r w:rsidR="00736162" w:rsidRPr="00564A49">
        <w:rPr>
          <w:lang w:val="en-CA"/>
        </w:rPr>
        <w:fldChar w:fldCharType="begin" w:fldLock="1"/>
      </w:r>
      <w:r w:rsidR="00736162" w:rsidRPr="00564A49">
        <w:rPr>
          <w:lang w:val="en-CA"/>
        </w:rPr>
        <w:instrText xml:space="preserve"> REF _Ref373399232 \r \h  \* MERGEFORMAT </w:instrText>
      </w:r>
      <w:r w:rsidR="00736162" w:rsidRPr="00564A49">
        <w:rPr>
          <w:lang w:val="en-CA"/>
        </w:rPr>
      </w:r>
      <w:r w:rsidR="00736162" w:rsidRPr="00564A49">
        <w:rPr>
          <w:lang w:val="en-CA"/>
        </w:rPr>
        <w:fldChar w:fldCharType="separate"/>
      </w:r>
      <w:r w:rsidR="00736162" w:rsidRPr="00564A49">
        <w:rPr>
          <w:lang w:val="en-CA"/>
        </w:rPr>
        <w:t>F.10</w:t>
      </w:r>
      <w:r w:rsidR="00736162" w:rsidRPr="00564A49">
        <w:rPr>
          <w:lang w:val="en-CA"/>
        </w:rPr>
        <w:fldChar w:fldCharType="end"/>
      </w:r>
      <w:r w:rsidRPr="00564A49">
        <w:rPr>
          <w:lang w:val="en-CA"/>
        </w:rPr>
        <w:t xml:space="preserve"> apply.</w:t>
      </w:r>
    </w:p>
    <w:p w:rsidR="00944988" w:rsidRPr="00564A49" w:rsidRDefault="00944988" w:rsidP="008557C3">
      <w:pPr>
        <w:pStyle w:val="Annex2"/>
        <w:numPr>
          <w:ilvl w:val="1"/>
          <w:numId w:val="37"/>
        </w:numPr>
        <w:rPr>
          <w:lang w:val="en-CA"/>
        </w:rPr>
      </w:pPr>
      <w:bookmarkStart w:id="2062" w:name="_Ref348007252"/>
      <w:bookmarkStart w:id="2063" w:name="_Toc357439332"/>
      <w:bookmarkStart w:id="2064" w:name="_Toc356824358"/>
      <w:bookmarkStart w:id="2065" w:name="_Toc356148159"/>
      <w:bookmarkStart w:id="2066" w:name="_Toc348629477"/>
      <w:bookmarkStart w:id="2067" w:name="_Toc351367707"/>
      <w:bookmarkStart w:id="2068" w:name="_Toc378026260"/>
      <w:r w:rsidRPr="00564A49">
        <w:rPr>
          <w:lang w:val="en-CA"/>
        </w:rPr>
        <w:t>Profile</w:t>
      </w:r>
      <w:r w:rsidR="007A4CD0" w:rsidRPr="00564A49">
        <w:rPr>
          <w:lang w:val="en-CA"/>
        </w:rPr>
        <w:t>s, tiers,</w:t>
      </w:r>
      <w:r w:rsidRPr="00564A49">
        <w:rPr>
          <w:lang w:val="en-CA"/>
        </w:rPr>
        <w:t xml:space="preserve"> and levels</w:t>
      </w:r>
      <w:bookmarkEnd w:id="2062"/>
      <w:bookmarkEnd w:id="2063"/>
      <w:bookmarkEnd w:id="2064"/>
      <w:bookmarkEnd w:id="2065"/>
      <w:bookmarkEnd w:id="2066"/>
      <w:bookmarkEnd w:id="2067"/>
      <w:bookmarkEnd w:id="2068"/>
    </w:p>
    <w:p w:rsidR="007A4CD0" w:rsidRPr="00564A49" w:rsidRDefault="007A4CD0" w:rsidP="008557C3">
      <w:pPr>
        <w:pStyle w:val="Annex3"/>
        <w:numPr>
          <w:ilvl w:val="2"/>
          <w:numId w:val="37"/>
        </w:numPr>
        <w:tabs>
          <w:tab w:val="clear" w:pos="1440"/>
        </w:tabs>
        <w:textAlignment w:val="auto"/>
        <w:rPr>
          <w:lang w:val="en-CA"/>
        </w:rPr>
      </w:pPr>
      <w:bookmarkStart w:id="2069" w:name="_Toc357439333"/>
      <w:bookmarkStart w:id="2070" w:name="_Toc356824359"/>
      <w:bookmarkStart w:id="2071" w:name="_Toc356148160"/>
      <w:bookmarkStart w:id="2072" w:name="_Toc348629478"/>
      <w:bookmarkStart w:id="2073" w:name="_Toc351367708"/>
      <w:bookmarkStart w:id="2074" w:name="_Toc378026261"/>
      <w:r w:rsidRPr="00564A49">
        <w:rPr>
          <w:lang w:val="en-CA"/>
        </w:rPr>
        <w:t>Profiles</w:t>
      </w:r>
      <w:bookmarkEnd w:id="2069"/>
      <w:bookmarkEnd w:id="2070"/>
      <w:bookmarkEnd w:id="2071"/>
      <w:bookmarkEnd w:id="2072"/>
      <w:bookmarkEnd w:id="2073"/>
      <w:bookmarkEnd w:id="2074"/>
    </w:p>
    <w:p w:rsidR="00944988" w:rsidRPr="00564A49" w:rsidRDefault="00944988" w:rsidP="00920F0C">
      <w:pPr>
        <w:pStyle w:val="Annex4"/>
      </w:pPr>
      <w:bookmarkStart w:id="2075" w:name="_Toc357439334"/>
      <w:bookmarkStart w:id="2076" w:name="_Toc356824360"/>
      <w:bookmarkStart w:id="2077" w:name="_Toc356148161"/>
      <w:bookmarkStart w:id="2078" w:name="_Toc348629479"/>
      <w:bookmarkStart w:id="2079" w:name="_Toc351367709"/>
      <w:bookmarkStart w:id="2080" w:name="_Toc378026262"/>
      <w:r w:rsidRPr="00564A49">
        <w:t>General</w:t>
      </w:r>
      <w:bookmarkEnd w:id="2075"/>
      <w:bookmarkEnd w:id="2076"/>
      <w:bookmarkEnd w:id="2077"/>
      <w:bookmarkEnd w:id="2078"/>
      <w:bookmarkEnd w:id="2079"/>
      <w:bookmarkEnd w:id="2080"/>
    </w:p>
    <w:p w:rsidR="007A4CD0" w:rsidRPr="00564A49" w:rsidRDefault="0090496B" w:rsidP="007A4CD0">
      <w:pPr>
        <w:pStyle w:val="3N"/>
        <w:rPr>
          <w:lang w:val="en-CA"/>
        </w:rPr>
      </w:pPr>
      <w:r w:rsidRPr="00564A49">
        <w:rPr>
          <w:lang w:val="en-CA"/>
        </w:rPr>
        <w:t>TBD.</w:t>
      </w:r>
      <w:r w:rsidR="007A4CD0" w:rsidRPr="00564A49">
        <w:rPr>
          <w:lang w:val="en-CA"/>
        </w:rPr>
        <w:t xml:space="preserve"> </w:t>
      </w:r>
    </w:p>
    <w:p w:rsidR="00C6730C" w:rsidRPr="00564A49" w:rsidRDefault="00157FE5" w:rsidP="00C6730C">
      <w:pPr>
        <w:pStyle w:val="Annex4"/>
      </w:pPr>
      <w:bookmarkStart w:id="2081" w:name="_Toc378026263"/>
      <w:bookmarkStart w:id="2082" w:name="_Toc356824362"/>
      <w:r w:rsidRPr="00564A49">
        <w:t xml:space="preserve">Scalable Main </w:t>
      </w:r>
      <w:r w:rsidR="003C3A2B" w:rsidRPr="00564A49">
        <w:t xml:space="preserve">and Scalable Main 10 </w:t>
      </w:r>
      <w:r w:rsidRPr="00564A49">
        <w:t>profile</w:t>
      </w:r>
      <w:bookmarkStart w:id="2083" w:name="_Toc356148163"/>
      <w:r w:rsidR="003C3A2B" w:rsidRPr="00564A49">
        <w:t>s</w:t>
      </w:r>
      <w:bookmarkEnd w:id="2081"/>
    </w:p>
    <w:p w:rsidR="00F40E54" w:rsidRPr="00564A49" w:rsidRDefault="00FA0C02" w:rsidP="0083331E">
      <w:pPr>
        <w:pStyle w:val="3N"/>
        <w:rPr>
          <w:lang w:val="en-CA"/>
        </w:rPr>
      </w:pPr>
      <w:r w:rsidRPr="00564A49">
        <w:rPr>
          <w:lang w:val="en-CA"/>
        </w:rPr>
        <w:t xml:space="preserve">Bitstreams containing output layer sets conforming to the </w:t>
      </w:r>
      <w:r w:rsidR="00A0360E" w:rsidRPr="00564A49">
        <w:rPr>
          <w:lang w:val="en-CA"/>
        </w:rPr>
        <w:t>Scalable Main</w:t>
      </w:r>
      <w:r w:rsidRPr="00564A49">
        <w:rPr>
          <w:lang w:val="en-CA"/>
        </w:rPr>
        <w:t xml:space="preserve"> or Scalable Main 10 profile</w:t>
      </w:r>
      <w:r w:rsidR="00A0360E" w:rsidRPr="00564A49">
        <w:rPr>
          <w:lang w:val="en-CA"/>
        </w:rPr>
        <w:t>s</w:t>
      </w:r>
      <w:r w:rsidRPr="00564A49">
        <w:rPr>
          <w:lang w:val="en-CA"/>
        </w:rPr>
        <w:t xml:space="preserve"> shall obey the following constraints on </w:t>
      </w:r>
      <w:r w:rsidR="00F40E54" w:rsidRPr="00564A49">
        <w:rPr>
          <w:lang w:val="en-CA"/>
        </w:rPr>
        <w:t>a derived</w:t>
      </w:r>
      <w:r w:rsidRPr="00564A49">
        <w:rPr>
          <w:lang w:val="en-CA"/>
        </w:rPr>
        <w:t xml:space="preserve"> sub-bitstream</w:t>
      </w:r>
      <w:r w:rsidR="00321FB6" w:rsidRPr="00564A49">
        <w:rPr>
          <w:lang w:val="en-CA"/>
        </w:rPr>
        <w:t xml:space="preserve"> for the output layer set, </w:t>
      </w:r>
      <w:r w:rsidRPr="00564A49">
        <w:rPr>
          <w:lang w:val="en-CA"/>
        </w:rPr>
        <w:t xml:space="preserve">with </w:t>
      </w:r>
      <w:r w:rsidRPr="00564A49">
        <w:t xml:space="preserve">layerSetIdx being the layer set for the output layer set </w:t>
      </w:r>
      <w:r w:rsidR="00F40E54" w:rsidRPr="00564A49">
        <w:t xml:space="preserve">conforming to Scalable Main or Scalable Main 10 profile, respectively, </w:t>
      </w:r>
      <w:r w:rsidR="00F40E54" w:rsidRPr="00564A49">
        <w:rPr>
          <w:lang w:val="en-CA"/>
        </w:rPr>
        <w:t xml:space="preserve">derived by invoking the sub-bitstream extraction process as specified in subclause </w:t>
      </w:r>
      <w:r w:rsidR="00F40E54" w:rsidRPr="00564A49">
        <w:rPr>
          <w:lang w:val="en-CA"/>
        </w:rPr>
        <w:fldChar w:fldCharType="begin" w:fldLock="1"/>
      </w:r>
      <w:r w:rsidR="00F40E54" w:rsidRPr="00564A49">
        <w:rPr>
          <w:lang w:val="en-CA"/>
        </w:rPr>
        <w:instrText xml:space="preserve"> REF _Ref371165415 \r \h  \* MERGEFORMAT </w:instrText>
      </w:r>
      <w:r w:rsidR="00F40E54" w:rsidRPr="00564A49">
        <w:rPr>
          <w:lang w:val="en-CA"/>
        </w:rPr>
      </w:r>
      <w:r w:rsidR="00F40E54" w:rsidRPr="00564A49">
        <w:rPr>
          <w:lang w:val="en-CA"/>
        </w:rPr>
        <w:fldChar w:fldCharType="separate"/>
      </w:r>
      <w:r w:rsidR="00F40E54" w:rsidRPr="00564A49">
        <w:rPr>
          <w:lang w:val="en-CA"/>
        </w:rPr>
        <w:t>F.10</w:t>
      </w:r>
      <w:r w:rsidR="00F40E54" w:rsidRPr="00564A49">
        <w:rPr>
          <w:lang w:val="en-CA"/>
        </w:rPr>
        <w:fldChar w:fldCharType="end"/>
      </w:r>
      <w:r w:rsidR="00F40E54" w:rsidRPr="00564A49">
        <w:rPr>
          <w:lang w:val="en-CA"/>
        </w:rPr>
        <w:t xml:space="preserve"> with tIdTarget equal</w:t>
      </w:r>
      <w:r w:rsidR="00DF63DE" w:rsidRPr="00564A49">
        <w:rPr>
          <w:lang w:val="en-CA"/>
        </w:rPr>
        <w:t xml:space="preserve"> to</w:t>
      </w:r>
      <w:r w:rsidR="00F40E54" w:rsidRPr="00564A49">
        <w:rPr>
          <w:lang w:val="en-CA"/>
        </w:rPr>
        <w:t xml:space="preserve"> 7 and with TargetDecLayerIdList containing the nuh_layer_id values of the layer set with the index layerSetIdx.</w:t>
      </w:r>
    </w:p>
    <w:p w:rsidR="00FA0C02" w:rsidRPr="00564A49" w:rsidRDefault="00F40E54" w:rsidP="0083331E">
      <w:pPr>
        <w:pStyle w:val="3N"/>
      </w:pPr>
      <w:r w:rsidRPr="00564A49">
        <w:rPr>
          <w:lang w:val="en-CA"/>
        </w:rPr>
        <w:t>Bitstreams containing output layer sets conforming to the Scalable Main or Scalable Main 10 profile</w:t>
      </w:r>
      <w:r w:rsidR="00A0360E" w:rsidRPr="00564A49">
        <w:rPr>
          <w:lang w:val="en-CA"/>
        </w:rPr>
        <w:t>s</w:t>
      </w:r>
      <w:r w:rsidRPr="00564A49">
        <w:rPr>
          <w:lang w:val="en-CA"/>
        </w:rPr>
        <w:t xml:space="preserve"> shall also obey the following constraints on the base layer bitstream derived by invoking the sub-bitstream extraction process as specified in subclause </w:t>
      </w:r>
      <w:r w:rsidRPr="00564A49">
        <w:rPr>
          <w:lang w:val="en-CA"/>
        </w:rPr>
        <w:fldChar w:fldCharType="begin" w:fldLock="1"/>
      </w:r>
      <w:r w:rsidRPr="00564A49">
        <w:rPr>
          <w:lang w:val="en-CA"/>
        </w:rPr>
        <w:instrText xml:space="preserve"> REF _Ref371165415 \r \h  \* MERGEFORMAT </w:instrText>
      </w:r>
      <w:r w:rsidRPr="00564A49">
        <w:rPr>
          <w:lang w:val="en-CA"/>
        </w:rPr>
      </w:r>
      <w:r w:rsidRPr="00564A49">
        <w:rPr>
          <w:lang w:val="en-CA"/>
        </w:rPr>
        <w:fldChar w:fldCharType="separate"/>
      </w:r>
      <w:r w:rsidRPr="00564A49">
        <w:rPr>
          <w:lang w:val="en-CA"/>
        </w:rPr>
        <w:t>F.10</w:t>
      </w:r>
      <w:r w:rsidRPr="00564A49">
        <w:rPr>
          <w:lang w:val="en-CA"/>
        </w:rPr>
        <w:fldChar w:fldCharType="end"/>
      </w:r>
      <w:r w:rsidRPr="00564A49">
        <w:rPr>
          <w:lang w:val="en-CA"/>
        </w:rPr>
        <w:t xml:space="preserve"> with tIdTarget equal to 7 and with TargetDecLayerIdList containing only one nuh_layer_id value that is equal to 0 as inputs.</w:t>
      </w:r>
    </w:p>
    <w:p w:rsidR="00CA64F3" w:rsidRPr="00564A49" w:rsidRDefault="003C3A2B" w:rsidP="0083331E">
      <w:pPr>
        <w:pStyle w:val="3N"/>
        <w:rPr>
          <w:lang w:val="en-CA"/>
        </w:rPr>
      </w:pPr>
      <w:bookmarkStart w:id="2084" w:name="_Toc357439336"/>
      <w:r w:rsidRPr="00564A49">
        <w:rPr>
          <w:lang w:val="en-CA"/>
        </w:rPr>
        <w:t>The base layer bitstream derived from bitstreams conforming to the Scalable Main profile</w:t>
      </w:r>
      <w:r w:rsidR="00DB65E7" w:rsidRPr="00564A49">
        <w:rPr>
          <w:lang w:val="en-CA"/>
        </w:rPr>
        <w:t xml:space="preserve"> </w:t>
      </w:r>
      <w:r w:rsidR="00CA64F3" w:rsidRPr="00564A49">
        <w:rPr>
          <w:lang w:val="en-CA"/>
        </w:rPr>
        <w:t>shall obey the following constraints:</w:t>
      </w:r>
    </w:p>
    <w:p w:rsidR="00DB65E7" w:rsidRPr="00564A49" w:rsidRDefault="00D12875" w:rsidP="00D12875">
      <w:pPr>
        <w:ind w:left="837" w:hanging="434"/>
        <w:rPr>
          <w:noProof/>
          <w:lang w:eastAsia="ko-KR"/>
        </w:rPr>
      </w:pPr>
      <w:r w:rsidRPr="00564A49">
        <w:rPr>
          <w:noProof/>
        </w:rPr>
        <w:t>–</w:t>
      </w:r>
      <w:r w:rsidRPr="00564A49">
        <w:rPr>
          <w:noProof/>
          <w:lang w:eastAsia="ko-KR"/>
        </w:rPr>
        <w:tab/>
      </w:r>
      <w:r w:rsidR="00CA64F3" w:rsidRPr="00564A49">
        <w:rPr>
          <w:noProof/>
          <w:lang w:eastAsia="ko-KR"/>
        </w:rPr>
        <w:t xml:space="preserve">The base layer bitstream </w:t>
      </w:r>
      <w:r w:rsidR="00DB65E7" w:rsidRPr="00564A49">
        <w:rPr>
          <w:noProof/>
          <w:lang w:eastAsia="ko-KR"/>
        </w:rPr>
        <w:t>shall obey all constraints of the Main profile specified in subclause A.3.2.</w:t>
      </w:r>
    </w:p>
    <w:p w:rsidR="00CA64F3" w:rsidRPr="00564A49" w:rsidRDefault="00D12875" w:rsidP="00D12875">
      <w:pPr>
        <w:ind w:left="837" w:hanging="434"/>
        <w:rPr>
          <w:noProof/>
          <w:lang w:eastAsia="ko-KR"/>
        </w:rPr>
      </w:pPr>
      <w:r w:rsidRPr="00564A49">
        <w:rPr>
          <w:noProof/>
        </w:rPr>
        <w:t>–</w:t>
      </w:r>
      <w:r w:rsidRPr="00564A49">
        <w:rPr>
          <w:noProof/>
          <w:lang w:eastAsia="ko-KR"/>
        </w:rPr>
        <w:tab/>
      </w:r>
      <w:r w:rsidR="00CA64F3" w:rsidRPr="00564A49">
        <w:rPr>
          <w:noProof/>
          <w:lang w:eastAsia="ko-KR"/>
        </w:rPr>
        <w:t xml:space="preserve">SPSs of the base layer bitstream </w:t>
      </w:r>
      <w:r w:rsidR="00453925" w:rsidRPr="00564A49">
        <w:rPr>
          <w:noProof/>
          <w:lang w:eastAsia="ko-KR"/>
        </w:rPr>
        <w:t xml:space="preserve">shall </w:t>
      </w:r>
      <w:r w:rsidR="00CA64F3" w:rsidRPr="00564A49">
        <w:rPr>
          <w:noProof/>
          <w:lang w:eastAsia="ko-KR"/>
        </w:rPr>
        <w:t xml:space="preserve">have general_profile_idc equal to 1 or general_profile_compatibility_flag[ 1 ] equal to 1. </w:t>
      </w:r>
    </w:p>
    <w:p w:rsidR="00295E8C" w:rsidRPr="00564A49" w:rsidRDefault="00295E8C" w:rsidP="0083331E">
      <w:pPr>
        <w:pStyle w:val="3N"/>
        <w:rPr>
          <w:lang w:val="en-CA"/>
        </w:rPr>
      </w:pPr>
      <w:r w:rsidRPr="00564A49">
        <w:rPr>
          <w:lang w:val="en-CA"/>
        </w:rPr>
        <w:t>The base layer bitstream derived from bitstreams conforming to the Scalable Main 10 profile shall obey the following constraints:</w:t>
      </w:r>
    </w:p>
    <w:p w:rsidR="000E1CAD" w:rsidRPr="00564A49" w:rsidRDefault="000E1CAD" w:rsidP="000E1CAD">
      <w:pPr>
        <w:ind w:left="837" w:hanging="434"/>
        <w:rPr>
          <w:noProof/>
          <w:lang w:eastAsia="ko-KR"/>
        </w:rPr>
      </w:pPr>
      <w:r w:rsidRPr="00564A49">
        <w:rPr>
          <w:noProof/>
        </w:rPr>
        <w:lastRenderedPageBreak/>
        <w:t>–</w:t>
      </w:r>
      <w:r w:rsidRPr="00564A49">
        <w:rPr>
          <w:noProof/>
          <w:lang w:eastAsia="ko-KR"/>
        </w:rPr>
        <w:tab/>
        <w:t>The base layer bitstream shall obey all constraints of the Main 10 profile specified in subclause A.3.3.</w:t>
      </w:r>
    </w:p>
    <w:p w:rsidR="0083331E" w:rsidRPr="00564A49" w:rsidRDefault="000E1CAD" w:rsidP="000E1CAD">
      <w:pPr>
        <w:ind w:left="837" w:hanging="434"/>
        <w:rPr>
          <w:noProof/>
          <w:lang w:eastAsia="ko-KR"/>
        </w:rPr>
      </w:pPr>
      <w:r w:rsidRPr="00564A49">
        <w:rPr>
          <w:noProof/>
        </w:rPr>
        <w:t>–</w:t>
      </w:r>
      <w:r w:rsidRPr="00564A49">
        <w:rPr>
          <w:noProof/>
          <w:lang w:eastAsia="ko-KR"/>
        </w:rPr>
        <w:tab/>
        <w:t>SPSs of the base layer bitstream shall have general_profile_idc equal to 1 or 2, or general_profile_compatibility_flag[ 1 ] or general_profile_compatibility_flag[ 2 ] equal to 1</w:t>
      </w:r>
    </w:p>
    <w:p w:rsidR="00D12875" w:rsidRPr="00564A49" w:rsidRDefault="0083331E" w:rsidP="00277898">
      <w:pPr>
        <w:pStyle w:val="3N"/>
        <w:rPr>
          <w:lang w:val="en-US"/>
        </w:rPr>
      </w:pPr>
      <w:r w:rsidRPr="00564A49">
        <w:rPr>
          <w:lang w:val="en-CA"/>
        </w:rPr>
        <w:t xml:space="preserve">The </w:t>
      </w:r>
      <w:r w:rsidR="00F40E54" w:rsidRPr="00564A49">
        <w:rPr>
          <w:lang w:val="en-CA"/>
        </w:rPr>
        <w:t xml:space="preserve">derived </w:t>
      </w:r>
      <w:r w:rsidRPr="00564A49">
        <w:rPr>
          <w:lang w:val="en-CA"/>
        </w:rPr>
        <w:t xml:space="preserve">sub-bitstream for an output layer set </w:t>
      </w:r>
      <w:r w:rsidR="00F40E54" w:rsidRPr="00564A49">
        <w:rPr>
          <w:lang w:val="en-CA"/>
        </w:rPr>
        <w:t xml:space="preserve">conforming to </w:t>
      </w:r>
      <w:r w:rsidRPr="00564A49" w:rsidDel="003C3A2B">
        <w:rPr>
          <w:lang w:val="en-CA"/>
        </w:rPr>
        <w:t xml:space="preserve">the Scalable Main </w:t>
      </w:r>
      <w:r w:rsidRPr="00564A49">
        <w:rPr>
          <w:lang w:val="en-CA"/>
        </w:rPr>
        <w:t xml:space="preserve">or Scalable Main 10 </w:t>
      </w:r>
      <w:r w:rsidRPr="00564A49" w:rsidDel="003C3A2B">
        <w:rPr>
          <w:lang w:val="en-CA"/>
        </w:rPr>
        <w:t>profile</w:t>
      </w:r>
      <w:r w:rsidRPr="00564A49">
        <w:rPr>
          <w:lang w:val="en-CA"/>
        </w:rPr>
        <w:t>s</w:t>
      </w:r>
      <w:r w:rsidRPr="00564A49" w:rsidDel="003C3A2B">
        <w:rPr>
          <w:lang w:val="en-CA"/>
        </w:rPr>
        <w:t xml:space="preserve"> shall obey the following constraints:</w:t>
      </w:r>
    </w:p>
    <w:p w:rsidR="00B36100" w:rsidRPr="00564A49" w:rsidRDefault="00D12875" w:rsidP="00D12875">
      <w:pPr>
        <w:ind w:left="837" w:hanging="434"/>
        <w:rPr>
          <w:noProof/>
          <w:lang w:eastAsia="ko-KR"/>
        </w:rPr>
      </w:pPr>
      <w:r w:rsidRPr="00564A49">
        <w:rPr>
          <w:noProof/>
        </w:rPr>
        <w:t>–</w:t>
      </w:r>
      <w:r w:rsidRPr="00564A49">
        <w:rPr>
          <w:noProof/>
          <w:lang w:eastAsia="ko-KR"/>
        </w:rPr>
        <w:tab/>
        <w:t xml:space="preserve">All active </w:t>
      </w:r>
      <w:r w:rsidR="00B36100" w:rsidRPr="00564A49">
        <w:rPr>
          <w:noProof/>
          <w:lang w:eastAsia="ko-KR"/>
        </w:rPr>
        <w:t xml:space="preserve">SPSs </w:t>
      </w:r>
      <w:r w:rsidRPr="00564A49">
        <w:rPr>
          <w:noProof/>
          <w:lang w:eastAsia="ko-KR"/>
        </w:rPr>
        <w:t xml:space="preserve">for the sub-bitstream </w:t>
      </w:r>
      <w:r w:rsidR="00B36100" w:rsidRPr="00564A49">
        <w:rPr>
          <w:noProof/>
          <w:lang w:eastAsia="ko-KR"/>
        </w:rPr>
        <w:t>shall have chroma_format_idc equal to 1 only.</w:t>
      </w:r>
    </w:p>
    <w:p w:rsidR="00AE1D2D" w:rsidRPr="00564A49" w:rsidRDefault="00B36100" w:rsidP="00D12875">
      <w:pPr>
        <w:ind w:left="837" w:hanging="434"/>
        <w:rPr>
          <w:noProof/>
          <w:lang w:eastAsia="ko-KR"/>
        </w:rPr>
      </w:pPr>
      <w:r w:rsidRPr="00564A49">
        <w:rPr>
          <w:noProof/>
        </w:rPr>
        <w:t>–</w:t>
      </w:r>
      <w:r w:rsidRPr="00564A49">
        <w:rPr>
          <w:noProof/>
          <w:lang w:eastAsia="ko-KR"/>
        </w:rPr>
        <w:tab/>
        <w:t xml:space="preserve">CtbLog2SizeY </w:t>
      </w:r>
      <w:r w:rsidR="00D12875" w:rsidRPr="00564A49">
        <w:rPr>
          <w:noProof/>
          <w:lang w:eastAsia="ko-KR"/>
        </w:rPr>
        <w:t xml:space="preserve">derived from any active SPS for the sub-bitstream </w:t>
      </w:r>
      <w:r w:rsidRPr="00564A49">
        <w:rPr>
          <w:noProof/>
          <w:lang w:eastAsia="ko-KR"/>
        </w:rPr>
        <w:t>shall be in the range of 4 to 6, inclusive.</w:t>
      </w:r>
    </w:p>
    <w:p w:rsidR="00571B26" w:rsidRPr="00564A49" w:rsidRDefault="00DB65E7" w:rsidP="00571B26">
      <w:pPr>
        <w:ind w:left="837" w:hanging="434"/>
        <w:rPr>
          <w:lang w:val="en-CA" w:eastAsia="zh-CN"/>
        </w:rPr>
      </w:pPr>
      <w:r w:rsidRPr="00564A49">
        <w:rPr>
          <w:noProof/>
        </w:rPr>
        <w:t>–</w:t>
      </w:r>
      <w:r w:rsidRPr="00564A49">
        <w:rPr>
          <w:noProof/>
          <w:lang w:eastAsia="ko-KR"/>
        </w:rPr>
        <w:tab/>
      </w:r>
      <w:r w:rsidR="003C17D1" w:rsidRPr="00564A49">
        <w:rPr>
          <w:noProof/>
          <w:lang w:eastAsia="ko-KR"/>
        </w:rPr>
        <w:t xml:space="preserve">The variables NumResampling, NumSampleResampling, and NumMotionResampling shall be less than or equal to 1 for each </w:t>
      </w:r>
      <w:r w:rsidR="005F6768" w:rsidRPr="00564A49">
        <w:rPr>
          <w:noProof/>
          <w:lang w:eastAsia="ko-KR"/>
        </w:rPr>
        <w:t xml:space="preserve">decoded </w:t>
      </w:r>
      <w:r w:rsidR="003C17D1" w:rsidRPr="00564A49">
        <w:rPr>
          <w:noProof/>
          <w:lang w:eastAsia="ko-KR"/>
        </w:rPr>
        <w:t xml:space="preserve">picture with nuh_layer_id included in the layer set </w:t>
      </w:r>
      <w:r w:rsidR="00DF63DE" w:rsidRPr="00564A49">
        <w:rPr>
          <w:noProof/>
          <w:lang w:eastAsia="ko-KR"/>
        </w:rPr>
        <w:t xml:space="preserve">with the index </w:t>
      </w:r>
      <w:r w:rsidR="003C17D1" w:rsidRPr="00564A49">
        <w:rPr>
          <w:noProof/>
          <w:lang w:eastAsia="ko-KR"/>
        </w:rPr>
        <w:t xml:space="preserve">layerSetIdx. </w:t>
      </w:r>
    </w:p>
    <w:p w:rsidR="001866A6" w:rsidRPr="00564A49" w:rsidRDefault="001866A6" w:rsidP="00D12875">
      <w:pPr>
        <w:ind w:left="837" w:hanging="434"/>
        <w:rPr>
          <w:lang w:val="en-US" w:eastAsia="zh-CN"/>
        </w:rPr>
      </w:pPr>
      <w:r w:rsidRPr="00564A49">
        <w:rPr>
          <w:lang w:val="en-CA" w:eastAsia="zh-CN"/>
        </w:rPr>
        <w:t>–</w:t>
      </w:r>
      <w:r w:rsidRPr="00564A49">
        <w:rPr>
          <w:lang w:val="en-CA" w:eastAsia="zh-CN"/>
        </w:rPr>
        <w:tab/>
      </w:r>
      <w:r w:rsidR="00D42A5F" w:rsidRPr="00564A49">
        <w:rPr>
          <w:lang w:eastAsia="zh-CN"/>
        </w:rPr>
        <w:t>ScalabilityId[</w:t>
      </w:r>
      <w:r w:rsidR="00277898" w:rsidRPr="00564A49">
        <w:rPr>
          <w:lang w:eastAsia="zh-CN"/>
        </w:rPr>
        <w:t> </w:t>
      </w:r>
      <w:r w:rsidR="00D42A5F" w:rsidRPr="00564A49">
        <w:rPr>
          <w:lang w:eastAsia="zh-CN"/>
        </w:rPr>
        <w:t>j</w:t>
      </w:r>
      <w:r w:rsidR="00277898" w:rsidRPr="00564A49">
        <w:rPr>
          <w:lang w:eastAsia="zh-CN"/>
        </w:rPr>
        <w:t> </w:t>
      </w:r>
      <w:r w:rsidR="00D42A5F" w:rsidRPr="00564A49">
        <w:rPr>
          <w:lang w:eastAsia="zh-CN"/>
        </w:rPr>
        <w:t>][</w:t>
      </w:r>
      <w:r w:rsidR="00277898" w:rsidRPr="00564A49">
        <w:rPr>
          <w:lang w:eastAsia="zh-CN"/>
        </w:rPr>
        <w:t> </w:t>
      </w:r>
      <w:r w:rsidR="00D42A5F" w:rsidRPr="00564A49">
        <w:rPr>
          <w:lang w:eastAsia="zh-CN"/>
        </w:rPr>
        <w:t>smIdx</w:t>
      </w:r>
      <w:r w:rsidR="00277898" w:rsidRPr="00564A49">
        <w:rPr>
          <w:lang w:eastAsia="zh-CN"/>
        </w:rPr>
        <w:t> </w:t>
      </w:r>
      <w:r w:rsidR="00D42A5F" w:rsidRPr="00564A49">
        <w:rPr>
          <w:lang w:eastAsia="zh-CN"/>
        </w:rPr>
        <w:t>] shall be equal to 0 for any smIdx value not equal to 2 and for any value of j for which layer_id_included_flag[ layerSetIdx ][ j ] is equal to 1.</w:t>
      </w:r>
    </w:p>
    <w:p w:rsidR="00DE6A44" w:rsidRPr="00564A49" w:rsidRDefault="00DE6A44" w:rsidP="00D12875">
      <w:pPr>
        <w:ind w:left="837" w:hanging="434"/>
      </w:pPr>
      <w:r w:rsidRPr="00564A49">
        <w:rPr>
          <w:noProof/>
        </w:rPr>
        <w:t>–</w:t>
      </w:r>
      <w:r w:rsidRPr="00564A49">
        <w:rPr>
          <w:noProof/>
          <w:lang w:eastAsia="ko-KR"/>
        </w:rPr>
        <w:tab/>
      </w:r>
      <w:r w:rsidRPr="00564A49">
        <w:rPr>
          <w:lang w:val="en-CA" w:eastAsia="ko-KR"/>
        </w:rPr>
        <w:t xml:space="preserve">For a layer with layer id iNuhLId equal to any of nuh_layer_id </w:t>
      </w:r>
      <w:r w:rsidRPr="00564A49">
        <w:rPr>
          <w:noProof/>
          <w:lang w:eastAsia="ko-KR"/>
        </w:rPr>
        <w:t xml:space="preserve">included in the layer set </w:t>
      </w:r>
      <w:r w:rsidR="00DF63DE" w:rsidRPr="00564A49">
        <w:rPr>
          <w:noProof/>
          <w:lang w:eastAsia="ko-KR"/>
        </w:rPr>
        <w:t xml:space="preserve">with the index </w:t>
      </w:r>
      <w:r w:rsidRPr="00564A49">
        <w:rPr>
          <w:noProof/>
          <w:lang w:eastAsia="ko-KR"/>
        </w:rPr>
        <w:t>layerSetIdx</w:t>
      </w:r>
      <w:r w:rsidRPr="00564A49">
        <w:t xml:space="preserve">, the value of </w:t>
      </w:r>
      <w:r w:rsidRPr="00564A49">
        <w:rPr>
          <w:szCs w:val="22"/>
          <w:lang w:val="en-CA"/>
        </w:rPr>
        <w:t>NumRefLayers[</w:t>
      </w:r>
      <w:r w:rsidR="00D12875" w:rsidRPr="00564A49">
        <w:rPr>
          <w:szCs w:val="22"/>
          <w:lang w:val="en-CA"/>
        </w:rPr>
        <w:t> </w:t>
      </w:r>
      <w:r w:rsidRPr="00564A49">
        <w:rPr>
          <w:szCs w:val="22"/>
          <w:lang w:val="en-CA"/>
        </w:rPr>
        <w:t>iNuhLId</w:t>
      </w:r>
      <w:r w:rsidR="00D12875" w:rsidRPr="00564A49">
        <w:rPr>
          <w:szCs w:val="22"/>
          <w:lang w:val="en-CA"/>
        </w:rPr>
        <w:t> </w:t>
      </w:r>
      <w:r w:rsidRPr="00564A49">
        <w:rPr>
          <w:szCs w:val="22"/>
          <w:lang w:val="en-CA"/>
        </w:rPr>
        <w:t xml:space="preserve">], which specifies the </w:t>
      </w:r>
      <w:r w:rsidRPr="00564A49">
        <w:t>total number of direct and indirect dependent layers and is derived as in F.7.4.3.1, shall be less than or equal to 7.</w:t>
      </w:r>
    </w:p>
    <w:p w:rsidR="00202268" w:rsidRPr="00564A49" w:rsidRDefault="00202268" w:rsidP="00D12875">
      <w:pPr>
        <w:ind w:left="837" w:hanging="434"/>
        <w:rPr>
          <w:bCs/>
          <w:lang w:val="en-US"/>
        </w:rPr>
      </w:pPr>
      <w:r w:rsidRPr="00564A49">
        <w:rPr>
          <w:noProof/>
        </w:rPr>
        <w:t>–</w:t>
      </w:r>
      <w:r w:rsidRPr="00564A49">
        <w:rPr>
          <w:noProof/>
          <w:lang w:eastAsia="ko-KR"/>
        </w:rPr>
        <w:tab/>
        <w:t xml:space="preserve">All active </w:t>
      </w:r>
      <w:r w:rsidRPr="00564A49">
        <w:rPr>
          <w:bCs/>
          <w:lang w:val="en-US"/>
        </w:rPr>
        <w:t>SPSs shall have sps_extension_type_flag[ i ] equal to 0 only for i equal to 0, and in the range of 2 to 6, inclusive.</w:t>
      </w:r>
    </w:p>
    <w:p w:rsidR="008D7128" w:rsidRPr="00564A49" w:rsidRDefault="008D7128" w:rsidP="00D12875">
      <w:pPr>
        <w:ind w:left="837" w:hanging="434"/>
        <w:rPr>
          <w:bCs/>
          <w:lang w:val="en-US"/>
        </w:rPr>
      </w:pPr>
      <w:r w:rsidRPr="00564A49">
        <w:rPr>
          <w:noProof/>
        </w:rPr>
        <w:t>–</w:t>
      </w:r>
      <w:r w:rsidRPr="00564A49">
        <w:rPr>
          <w:noProof/>
          <w:lang w:eastAsia="ko-KR"/>
        </w:rPr>
        <w:tab/>
      </w:r>
      <w:r w:rsidR="00CF4B00" w:rsidRPr="00564A49">
        <w:rPr>
          <w:noProof/>
          <w:lang w:eastAsia="ko-KR"/>
        </w:rPr>
        <w:t xml:space="preserve">All active </w:t>
      </w:r>
      <w:r w:rsidRPr="00564A49">
        <w:rPr>
          <w:noProof/>
          <w:lang w:eastAsia="ko-KR"/>
        </w:rPr>
        <w:t>PPSs</w:t>
      </w:r>
      <w:r w:rsidRPr="00564A49">
        <w:rPr>
          <w:bCs/>
          <w:lang w:val="en-US"/>
        </w:rPr>
        <w:t xml:space="preserve"> shall have pps_extension_type_flag[ i ] equal to 0 only for i in the range of 0 to 6, inclusive.</w:t>
      </w:r>
    </w:p>
    <w:p w:rsidR="00F40E54" w:rsidRPr="00564A49" w:rsidRDefault="00F40E54" w:rsidP="00F40E54">
      <w:pPr>
        <w:pStyle w:val="3N"/>
        <w:rPr>
          <w:lang w:val="en-CA"/>
        </w:rPr>
      </w:pPr>
      <w:r w:rsidRPr="00564A49">
        <w:rPr>
          <w:lang w:val="en-CA"/>
        </w:rPr>
        <w:t xml:space="preserve">The derived sub-bitstream for an output layer set conforming to </w:t>
      </w:r>
      <w:r w:rsidRPr="00564A49" w:rsidDel="003C3A2B">
        <w:rPr>
          <w:lang w:val="en-CA"/>
        </w:rPr>
        <w:t>the Scalable Main profile shall obey the following constraints:</w:t>
      </w:r>
    </w:p>
    <w:p w:rsidR="00FA0C02" w:rsidRPr="00564A49" w:rsidRDefault="00FA0C02" w:rsidP="00FA0C02">
      <w:pPr>
        <w:ind w:left="837" w:hanging="434"/>
        <w:rPr>
          <w:noProof/>
          <w:lang w:eastAsia="ko-KR"/>
        </w:rPr>
      </w:pPr>
      <w:r w:rsidRPr="00564A49">
        <w:rPr>
          <w:noProof/>
        </w:rPr>
        <w:t>–</w:t>
      </w:r>
      <w:r w:rsidRPr="00564A49">
        <w:rPr>
          <w:noProof/>
          <w:lang w:eastAsia="ko-KR"/>
        </w:rPr>
        <w:tab/>
        <w:t>All active SPSs for the sub-bitstream shall have bit_depth_luma_minus8 equal to 0 only.</w:t>
      </w:r>
    </w:p>
    <w:p w:rsidR="00FA0C02" w:rsidRPr="00564A49" w:rsidRDefault="00FA0C02" w:rsidP="00FA0C02">
      <w:pPr>
        <w:ind w:left="837" w:hanging="434"/>
        <w:rPr>
          <w:noProof/>
          <w:lang w:eastAsia="ko-KR"/>
        </w:rPr>
      </w:pPr>
      <w:r w:rsidRPr="00564A49">
        <w:rPr>
          <w:noProof/>
        </w:rPr>
        <w:t>–</w:t>
      </w:r>
      <w:r w:rsidRPr="00564A49">
        <w:rPr>
          <w:noProof/>
          <w:lang w:eastAsia="ko-KR"/>
        </w:rPr>
        <w:tab/>
        <w:t xml:space="preserve">All active SPSs </w:t>
      </w:r>
      <w:r w:rsidR="00DF63DE" w:rsidRPr="00564A49">
        <w:rPr>
          <w:noProof/>
          <w:lang w:eastAsia="ko-KR"/>
        </w:rPr>
        <w:t xml:space="preserve">for the sub-bitstream </w:t>
      </w:r>
      <w:r w:rsidRPr="00564A49">
        <w:rPr>
          <w:noProof/>
          <w:lang w:eastAsia="ko-KR"/>
        </w:rPr>
        <w:t>shall have bit_depth_chroma_minus8 equal to 0 only.</w:t>
      </w:r>
    </w:p>
    <w:p w:rsidR="00F40E54" w:rsidRPr="00564A49" w:rsidRDefault="00F40E54" w:rsidP="00F40E54">
      <w:pPr>
        <w:pStyle w:val="3N"/>
        <w:rPr>
          <w:lang w:val="en-CA"/>
        </w:rPr>
      </w:pPr>
      <w:r w:rsidRPr="00564A49">
        <w:rPr>
          <w:lang w:val="en-CA"/>
        </w:rPr>
        <w:t xml:space="preserve">The derived sub-bitstream for an output layer set conforming to </w:t>
      </w:r>
      <w:r w:rsidRPr="00564A49" w:rsidDel="003C3A2B">
        <w:rPr>
          <w:lang w:val="en-CA"/>
        </w:rPr>
        <w:t xml:space="preserve">the </w:t>
      </w:r>
      <w:r w:rsidRPr="00564A49">
        <w:rPr>
          <w:lang w:val="en-CA"/>
        </w:rPr>
        <w:t xml:space="preserve">Scalable Main 10 </w:t>
      </w:r>
      <w:r w:rsidRPr="00564A49" w:rsidDel="003C3A2B">
        <w:rPr>
          <w:lang w:val="en-CA"/>
        </w:rPr>
        <w:t>profile shall obey the following constraints:</w:t>
      </w:r>
    </w:p>
    <w:p w:rsidR="00FA0C02" w:rsidRPr="00564A49" w:rsidRDefault="00FA0C02" w:rsidP="00FA0C02">
      <w:pPr>
        <w:ind w:left="837" w:hanging="434"/>
        <w:rPr>
          <w:noProof/>
          <w:lang w:eastAsia="ko-KR"/>
        </w:rPr>
      </w:pPr>
      <w:r w:rsidRPr="00564A49">
        <w:rPr>
          <w:noProof/>
        </w:rPr>
        <w:t>–</w:t>
      </w:r>
      <w:r w:rsidRPr="00564A49">
        <w:rPr>
          <w:noProof/>
          <w:lang w:eastAsia="ko-KR"/>
        </w:rPr>
        <w:tab/>
        <w:t>All active SPSs for the sub-bitstream shall have bit_depth_luma_minus8 in the range of 0 to 2, inclusive.</w:t>
      </w:r>
    </w:p>
    <w:p w:rsidR="0083331E" w:rsidRDefault="00FA0C02" w:rsidP="00D12875">
      <w:pPr>
        <w:ind w:left="837" w:hanging="434"/>
        <w:rPr>
          <w:ins w:id="2085" w:author="Author"/>
          <w:noProof/>
          <w:lang w:eastAsia="ko-KR"/>
        </w:rPr>
      </w:pPr>
      <w:r w:rsidRPr="00564A49">
        <w:rPr>
          <w:noProof/>
        </w:rPr>
        <w:t>–</w:t>
      </w:r>
      <w:r w:rsidRPr="00564A49">
        <w:rPr>
          <w:noProof/>
          <w:lang w:eastAsia="ko-KR"/>
        </w:rPr>
        <w:tab/>
        <w:t xml:space="preserve">All active SPSs </w:t>
      </w:r>
      <w:r w:rsidR="00DF63DE" w:rsidRPr="00564A49">
        <w:rPr>
          <w:noProof/>
          <w:lang w:eastAsia="ko-KR"/>
        </w:rPr>
        <w:t xml:space="preserve">for the sub-bitstream </w:t>
      </w:r>
      <w:r w:rsidRPr="00564A49">
        <w:rPr>
          <w:noProof/>
          <w:lang w:eastAsia="ko-KR"/>
        </w:rPr>
        <w:t>shall have bit_depth_chroma_minus8 in the range of 0 to 2, inclusive.</w:t>
      </w:r>
    </w:p>
    <w:p w:rsidR="00CA74C1" w:rsidRDefault="00CA74C1" w:rsidP="00EC4F50">
      <w:pPr>
        <w:rPr>
          <w:ins w:id="2086" w:author="Author"/>
          <w:noProof/>
        </w:rPr>
      </w:pPr>
      <w:ins w:id="2087" w:author="Author">
        <w:r>
          <w:rPr>
            <w:noProof/>
          </w:rPr>
          <w:t>In the remainder of this subclause</w:t>
        </w:r>
        <w:r w:rsidR="00C66CE5">
          <w:rPr>
            <w:noProof/>
          </w:rPr>
          <w:t xml:space="preserve"> and subclause </w:t>
        </w:r>
        <w:r w:rsidR="00C66CE5">
          <w:rPr>
            <w:noProof/>
          </w:rPr>
          <w:fldChar w:fldCharType="begin"/>
        </w:r>
        <w:r w:rsidR="00C66CE5">
          <w:rPr>
            <w:noProof/>
          </w:rPr>
          <w:instrText xml:space="preserve"> REF _Ref382748590 \n \h </w:instrText>
        </w:r>
      </w:ins>
      <w:r w:rsidR="00C66CE5">
        <w:rPr>
          <w:noProof/>
        </w:rPr>
      </w:r>
      <w:r w:rsidR="00C66CE5">
        <w:rPr>
          <w:noProof/>
        </w:rPr>
        <w:fldChar w:fldCharType="separate"/>
      </w:r>
      <w:ins w:id="2088" w:author="Author">
        <w:r w:rsidR="00C66CE5">
          <w:rPr>
            <w:noProof/>
          </w:rPr>
          <w:t>H.11.3</w:t>
        </w:r>
        <w:r w:rsidR="00C66CE5">
          <w:rPr>
            <w:noProof/>
          </w:rPr>
          <w:fldChar w:fldCharType="end"/>
        </w:r>
        <w:r>
          <w:rPr>
            <w:noProof/>
          </w:rPr>
          <w:t xml:space="preserve">, for </w:t>
        </w:r>
        <w:r w:rsidRPr="00027196">
          <w:rPr>
            <w:noProof/>
          </w:rPr>
          <w:t xml:space="preserve">a </w:t>
        </w:r>
        <w:r>
          <w:rPr>
            <w:noProof/>
          </w:rPr>
          <w:t>sub-</w:t>
        </w:r>
        <w:r w:rsidRPr="00027196">
          <w:rPr>
            <w:noProof/>
          </w:rPr>
          <w:t xml:space="preserve">bitstream </w:t>
        </w:r>
        <w:r>
          <w:rPr>
            <w:noProof/>
          </w:rPr>
          <w:t xml:space="preserve">of an output layer set, </w:t>
        </w:r>
        <w:r w:rsidRPr="00027196">
          <w:rPr>
            <w:noProof/>
          </w:rPr>
          <w:t>general_profile_idc</w:t>
        </w:r>
        <w:r>
          <w:rPr>
            <w:noProof/>
          </w:rPr>
          <w:t xml:space="preserve">, </w:t>
        </w:r>
        <w:r w:rsidRPr="00027196">
          <w:rPr>
            <w:noProof/>
          </w:rPr>
          <w:t>general_profile_compatibility_flag[ </w:t>
        </w:r>
        <w:r>
          <w:rPr>
            <w:noProof/>
          </w:rPr>
          <w:t>i</w:t>
        </w:r>
        <w:r w:rsidRPr="00027196">
          <w:rPr>
            <w:noProof/>
          </w:rPr>
          <w:t> ]</w:t>
        </w:r>
        <w:r>
          <w:rPr>
            <w:noProof/>
          </w:rPr>
          <w:t xml:space="preserve">, general_tier_flag, and </w:t>
        </w:r>
        <w:r w:rsidRPr="00027196">
          <w:rPr>
            <w:noProof/>
          </w:rPr>
          <w:t>general_</w:t>
        </w:r>
        <w:r>
          <w:rPr>
            <w:noProof/>
          </w:rPr>
          <w:t>level</w:t>
        </w:r>
        <w:r w:rsidRPr="00027196">
          <w:rPr>
            <w:noProof/>
          </w:rPr>
          <w:t>_idc</w:t>
        </w:r>
        <w:r>
          <w:rPr>
            <w:noProof/>
          </w:rPr>
          <w:t xml:space="preserve"> refer to the </w:t>
        </w:r>
        <w:r w:rsidRPr="00027196">
          <w:rPr>
            <w:noProof/>
          </w:rPr>
          <w:t>general_profile_idc</w:t>
        </w:r>
        <w:r>
          <w:rPr>
            <w:noProof/>
          </w:rPr>
          <w:t xml:space="preserve">, </w:t>
        </w:r>
        <w:r w:rsidRPr="00027196">
          <w:rPr>
            <w:noProof/>
          </w:rPr>
          <w:t>general_profile_compatibility_flag[ </w:t>
        </w:r>
        <w:r>
          <w:rPr>
            <w:noProof/>
          </w:rPr>
          <w:t>i</w:t>
        </w:r>
        <w:r w:rsidRPr="00027196">
          <w:rPr>
            <w:noProof/>
          </w:rPr>
          <w:t> ]</w:t>
        </w:r>
        <w:r>
          <w:rPr>
            <w:noProof/>
          </w:rPr>
          <w:t xml:space="preserve">, general_tier_flag, and </w:t>
        </w:r>
        <w:r w:rsidRPr="00027196">
          <w:rPr>
            <w:noProof/>
          </w:rPr>
          <w:t>general_</w:t>
        </w:r>
        <w:r>
          <w:rPr>
            <w:noProof/>
          </w:rPr>
          <w:t>level</w:t>
        </w:r>
        <w:r w:rsidRPr="00027196">
          <w:rPr>
            <w:noProof/>
          </w:rPr>
          <w:t>_idc</w:t>
        </w:r>
        <w:r>
          <w:rPr>
            <w:noProof/>
          </w:rPr>
          <w:t>, respectively, in the profile_tier_level( ) syntax structure for the output layer set.</w:t>
        </w:r>
      </w:ins>
    </w:p>
    <w:p w:rsidR="00EC4F50" w:rsidRDefault="00EC4F50" w:rsidP="00EC4F50">
      <w:pPr>
        <w:rPr>
          <w:ins w:id="2089" w:author="Author"/>
          <w:noProof/>
        </w:rPr>
      </w:pPr>
      <w:ins w:id="2090" w:author="Author">
        <w:r w:rsidRPr="00027196">
          <w:rPr>
            <w:noProof/>
          </w:rPr>
          <w:t xml:space="preserve">Conformance of a </w:t>
        </w:r>
        <w:r>
          <w:rPr>
            <w:noProof/>
          </w:rPr>
          <w:t>sub-</w:t>
        </w:r>
        <w:r w:rsidRPr="00027196">
          <w:rPr>
            <w:noProof/>
          </w:rPr>
          <w:t xml:space="preserve">bitstream </w:t>
        </w:r>
        <w:r>
          <w:rPr>
            <w:noProof/>
          </w:rPr>
          <w:t xml:space="preserve">of an output layer set </w:t>
        </w:r>
        <w:r w:rsidRPr="00027196">
          <w:rPr>
            <w:noProof/>
          </w:rPr>
          <w:t xml:space="preserve">to the </w:t>
        </w:r>
        <w:r>
          <w:rPr>
            <w:noProof/>
          </w:rPr>
          <w:t xml:space="preserve">Scalable </w:t>
        </w:r>
        <w:r w:rsidRPr="00027196">
          <w:rPr>
            <w:noProof/>
          </w:rPr>
          <w:t>Main profile is indicated by general_profile_idc</w:t>
        </w:r>
        <w:r>
          <w:rPr>
            <w:noProof/>
          </w:rPr>
          <w:t xml:space="preserve"> </w:t>
        </w:r>
        <w:r w:rsidRPr="00027196">
          <w:rPr>
            <w:noProof/>
          </w:rPr>
          <w:t xml:space="preserve">being equal to </w:t>
        </w:r>
        <w:r w:rsidRPr="00CA74C1">
          <w:rPr>
            <w:noProof/>
            <w:highlight w:val="yellow"/>
          </w:rPr>
          <w:t>3</w:t>
        </w:r>
        <w:r w:rsidRPr="00027196">
          <w:rPr>
            <w:noProof/>
          </w:rPr>
          <w:t xml:space="preserve"> or general_profile_compatibility_flag[ </w:t>
        </w:r>
        <w:r w:rsidRPr="00CA74C1">
          <w:rPr>
            <w:noProof/>
            <w:highlight w:val="yellow"/>
          </w:rPr>
          <w:t>3</w:t>
        </w:r>
        <w:r w:rsidRPr="00027196">
          <w:rPr>
            <w:noProof/>
          </w:rPr>
          <w:t> ] being equal to 1.</w:t>
        </w:r>
      </w:ins>
    </w:p>
    <w:p w:rsidR="00EC4F50" w:rsidRPr="00027196" w:rsidRDefault="00EC4F50" w:rsidP="00EC4F50">
      <w:pPr>
        <w:pStyle w:val="Note1"/>
        <w:rPr>
          <w:ins w:id="2091" w:author="Author"/>
          <w:noProof/>
        </w:rPr>
      </w:pPr>
      <w:ins w:id="2092" w:author="Author">
        <w:r w:rsidRPr="00943A5F">
          <w:rPr>
            <w:noProof/>
          </w:rPr>
          <w:t>NOTE</w:t>
        </w:r>
        <w:r>
          <w:rPr>
            <w:noProof/>
          </w:rPr>
          <w:t> </w:t>
        </w:r>
        <w:r w:rsidR="00075476">
          <w:rPr>
            <w:noProof/>
          </w:rPr>
          <w:t>1 </w:t>
        </w:r>
        <w:r w:rsidRPr="00943A5F">
          <w:rPr>
            <w:noProof/>
          </w:rPr>
          <w:t>–</w:t>
        </w:r>
        <w:r>
          <w:rPr>
            <w:noProof/>
          </w:rPr>
          <w:t xml:space="preserve"> When </w:t>
        </w:r>
        <w:r w:rsidRPr="00027196">
          <w:rPr>
            <w:noProof/>
          </w:rPr>
          <w:t>general_profile_compatibility_flag[ </w:t>
        </w:r>
        <w:r>
          <w:rPr>
            <w:noProof/>
          </w:rPr>
          <w:t>3</w:t>
        </w:r>
        <w:r w:rsidRPr="00027196">
          <w:rPr>
            <w:noProof/>
          </w:rPr>
          <w:t> ]</w:t>
        </w:r>
        <w:r>
          <w:rPr>
            <w:noProof/>
          </w:rPr>
          <w:t xml:space="preserve"> is equal to 1, </w:t>
        </w:r>
        <w:r w:rsidRPr="00027196">
          <w:rPr>
            <w:noProof/>
          </w:rPr>
          <w:t>gener</w:t>
        </w:r>
        <w:r>
          <w:rPr>
            <w:noProof/>
          </w:rPr>
          <w:t>al_profile_compatibility_flag[ i</w:t>
        </w:r>
        <w:r w:rsidRPr="00027196">
          <w:rPr>
            <w:noProof/>
          </w:rPr>
          <w:t> ]</w:t>
        </w:r>
        <w:r>
          <w:rPr>
            <w:noProof/>
          </w:rPr>
          <w:t xml:space="preserve"> for i equal to 1</w:t>
        </w:r>
        <w:r w:rsidR="006441BF">
          <w:rPr>
            <w:noProof/>
          </w:rPr>
          <w:t xml:space="preserve"> and</w:t>
        </w:r>
        <w:r>
          <w:rPr>
            <w:noProof/>
          </w:rPr>
          <w:t xml:space="preserve"> 2 should also be equal to 1.</w:t>
        </w:r>
      </w:ins>
    </w:p>
    <w:p w:rsidR="00CA74C1" w:rsidRDefault="00CA74C1" w:rsidP="00CA74C1">
      <w:pPr>
        <w:rPr>
          <w:ins w:id="2093" w:author="Author"/>
          <w:noProof/>
        </w:rPr>
      </w:pPr>
      <w:ins w:id="2094" w:author="Author">
        <w:r w:rsidRPr="00027196">
          <w:rPr>
            <w:noProof/>
          </w:rPr>
          <w:t xml:space="preserve">Conformance of a </w:t>
        </w:r>
        <w:r>
          <w:rPr>
            <w:noProof/>
          </w:rPr>
          <w:t>sub-</w:t>
        </w:r>
        <w:r w:rsidRPr="00027196">
          <w:rPr>
            <w:noProof/>
          </w:rPr>
          <w:t xml:space="preserve">bitstream </w:t>
        </w:r>
        <w:r>
          <w:rPr>
            <w:noProof/>
          </w:rPr>
          <w:t xml:space="preserve">of an output layer set </w:t>
        </w:r>
        <w:r w:rsidRPr="00027196">
          <w:rPr>
            <w:noProof/>
          </w:rPr>
          <w:t xml:space="preserve">to the </w:t>
        </w:r>
        <w:r>
          <w:rPr>
            <w:noProof/>
          </w:rPr>
          <w:t xml:space="preserve">Scalable </w:t>
        </w:r>
        <w:r w:rsidRPr="00027196">
          <w:rPr>
            <w:noProof/>
          </w:rPr>
          <w:t xml:space="preserve">Main </w:t>
        </w:r>
        <w:r>
          <w:rPr>
            <w:noProof/>
          </w:rPr>
          <w:t xml:space="preserve">10 </w:t>
        </w:r>
        <w:r w:rsidRPr="00027196">
          <w:rPr>
            <w:noProof/>
          </w:rPr>
          <w:t>profile is indicated by general_profile_idc</w:t>
        </w:r>
        <w:r>
          <w:rPr>
            <w:noProof/>
          </w:rPr>
          <w:t xml:space="preserve"> </w:t>
        </w:r>
        <w:r w:rsidRPr="00027196">
          <w:rPr>
            <w:noProof/>
          </w:rPr>
          <w:t xml:space="preserve">being equal to </w:t>
        </w:r>
        <w:r w:rsidRPr="00CA74C1">
          <w:rPr>
            <w:noProof/>
            <w:highlight w:val="yellow"/>
          </w:rPr>
          <w:t>4</w:t>
        </w:r>
        <w:r>
          <w:rPr>
            <w:noProof/>
          </w:rPr>
          <w:t xml:space="preserve"> </w:t>
        </w:r>
        <w:r w:rsidRPr="00027196">
          <w:rPr>
            <w:noProof/>
          </w:rPr>
          <w:t>or general_profile_compatibility_flag[ </w:t>
        </w:r>
        <w:r w:rsidRPr="00CA74C1">
          <w:rPr>
            <w:noProof/>
            <w:highlight w:val="yellow"/>
          </w:rPr>
          <w:t>4</w:t>
        </w:r>
        <w:r w:rsidRPr="00027196">
          <w:rPr>
            <w:noProof/>
          </w:rPr>
          <w:t> ] being equal to 1.</w:t>
        </w:r>
      </w:ins>
    </w:p>
    <w:p w:rsidR="00EC4F50" w:rsidRPr="00EC4F50" w:rsidRDefault="00CA74C1" w:rsidP="00C66CE5">
      <w:pPr>
        <w:pStyle w:val="Note1"/>
        <w:rPr>
          <w:bCs/>
        </w:rPr>
      </w:pPr>
      <w:ins w:id="2095" w:author="Author">
        <w:r w:rsidRPr="00943A5F">
          <w:rPr>
            <w:noProof/>
          </w:rPr>
          <w:t>NOTE</w:t>
        </w:r>
        <w:r>
          <w:rPr>
            <w:noProof/>
          </w:rPr>
          <w:t> 2 </w:t>
        </w:r>
        <w:r w:rsidRPr="00943A5F">
          <w:rPr>
            <w:noProof/>
          </w:rPr>
          <w:t>–</w:t>
        </w:r>
        <w:r>
          <w:rPr>
            <w:noProof/>
          </w:rPr>
          <w:t xml:space="preserve"> When </w:t>
        </w:r>
        <w:r w:rsidRPr="00027196">
          <w:rPr>
            <w:noProof/>
          </w:rPr>
          <w:t>general_profile_compatibility_flag[ </w:t>
        </w:r>
        <w:r>
          <w:rPr>
            <w:noProof/>
          </w:rPr>
          <w:t>4</w:t>
        </w:r>
        <w:r w:rsidRPr="00027196">
          <w:rPr>
            <w:noProof/>
          </w:rPr>
          <w:t> ]</w:t>
        </w:r>
        <w:r>
          <w:rPr>
            <w:noProof/>
          </w:rPr>
          <w:t xml:space="preserve"> is equal to 1, </w:t>
        </w:r>
        <w:r w:rsidRPr="00027196">
          <w:rPr>
            <w:noProof/>
          </w:rPr>
          <w:t>gener</w:t>
        </w:r>
        <w:r>
          <w:rPr>
            <w:noProof/>
          </w:rPr>
          <w:t>al_profile_compatibility_flag[ 2</w:t>
        </w:r>
        <w:r w:rsidRPr="00027196">
          <w:rPr>
            <w:noProof/>
          </w:rPr>
          <w:t> ]</w:t>
        </w:r>
        <w:r>
          <w:rPr>
            <w:noProof/>
          </w:rPr>
          <w:t xml:space="preserve"> should also be equal to 1.</w:t>
        </w:r>
      </w:ins>
    </w:p>
    <w:p w:rsidR="00A87E3F" w:rsidRPr="00564A49" w:rsidRDefault="00A21EA9" w:rsidP="00A87E3F">
      <w:pPr>
        <w:pStyle w:val="Annex3"/>
        <w:numPr>
          <w:ilvl w:val="2"/>
          <w:numId w:val="37"/>
        </w:numPr>
        <w:tabs>
          <w:tab w:val="clear" w:pos="1440"/>
        </w:tabs>
        <w:textAlignment w:val="auto"/>
        <w:rPr>
          <w:lang w:val="en-CA"/>
        </w:rPr>
      </w:pPr>
      <w:bookmarkStart w:id="2096" w:name="_Toc348629482"/>
      <w:bookmarkStart w:id="2097" w:name="_Toc351367712"/>
      <w:bookmarkStart w:id="2098" w:name="_Toc378026264"/>
      <w:r w:rsidRPr="00564A49">
        <w:rPr>
          <w:lang w:val="en-CA"/>
        </w:rPr>
        <w:t>Tiers and levels</w:t>
      </w:r>
      <w:bookmarkEnd w:id="2082"/>
      <w:bookmarkEnd w:id="2083"/>
      <w:bookmarkEnd w:id="2084"/>
      <w:bookmarkEnd w:id="2096"/>
      <w:bookmarkEnd w:id="2097"/>
      <w:bookmarkEnd w:id="2098"/>
    </w:p>
    <w:p w:rsidR="005C7E34" w:rsidRDefault="005C7E34" w:rsidP="005C7E34">
      <w:pPr>
        <w:pStyle w:val="Annex4"/>
        <w:rPr>
          <w:ins w:id="2099" w:author="Author"/>
        </w:rPr>
      </w:pPr>
      <w:bookmarkStart w:id="2100" w:name="_Toc378026265"/>
      <w:ins w:id="2101" w:author="Author">
        <w:r>
          <w:t xml:space="preserve">General </w:t>
        </w:r>
        <w:r w:rsidRPr="00564A49">
          <w:t>tier and level limits</w:t>
        </w:r>
      </w:ins>
    </w:p>
    <w:p w:rsidR="005C7E34" w:rsidRDefault="005C7E34" w:rsidP="005C7E34">
      <w:pPr>
        <w:rPr>
          <w:ins w:id="2102" w:author="Author"/>
          <w:noProof/>
        </w:rPr>
      </w:pPr>
      <w:ins w:id="2103" w:author="Author">
        <w:r w:rsidRPr="005C7E34">
          <w:rPr>
            <w:noProof/>
            <w:highlight w:val="yellow"/>
          </w:rPr>
          <w:t xml:space="preserve">[Ed. (YK): </w:t>
        </w:r>
        <w:r>
          <w:rPr>
            <w:noProof/>
            <w:highlight w:val="yellow"/>
          </w:rPr>
          <w:t>All text</w:t>
        </w:r>
        <w:r w:rsidR="005F0343">
          <w:rPr>
            <w:noProof/>
            <w:highlight w:val="yellow"/>
          </w:rPr>
          <w:t>s</w:t>
        </w:r>
        <w:bookmarkStart w:id="2104" w:name="_GoBack"/>
        <w:bookmarkEnd w:id="2104"/>
        <w:r>
          <w:rPr>
            <w:noProof/>
            <w:highlight w:val="yellow"/>
          </w:rPr>
          <w:t xml:space="preserve"> below in this subclause were generated as follows. First c</w:t>
        </w:r>
        <w:r w:rsidRPr="005C7E34">
          <w:rPr>
            <w:noProof/>
            <w:highlight w:val="yellow"/>
          </w:rPr>
          <w:t xml:space="preserve">opied and pasted </w:t>
        </w:r>
        <w:r w:rsidR="00635BC3">
          <w:rPr>
            <w:noProof/>
            <w:highlight w:val="yellow"/>
          </w:rPr>
          <w:t xml:space="preserve">the text of subclause A.4.1 </w:t>
        </w:r>
        <w:r w:rsidRPr="005C7E34">
          <w:rPr>
            <w:noProof/>
            <w:highlight w:val="yellow"/>
          </w:rPr>
          <w:t xml:space="preserve">from P1003 (HEVC defect report 3), </w:t>
        </w:r>
        <w:r w:rsidR="00635BC3">
          <w:rPr>
            <w:noProof/>
            <w:highlight w:val="yellow"/>
          </w:rPr>
          <w:t xml:space="preserve">then </w:t>
        </w:r>
        <w:r w:rsidRPr="005C7E34">
          <w:rPr>
            <w:noProof/>
            <w:highlight w:val="yellow"/>
          </w:rPr>
          <w:t>accepted the changes, and then made changes with change marks.]</w:t>
        </w:r>
      </w:ins>
    </w:p>
    <w:p w:rsidR="005C7E34" w:rsidRDefault="005C7E34" w:rsidP="005C7E34">
      <w:pPr>
        <w:rPr>
          <w:noProof/>
        </w:rPr>
      </w:pPr>
      <w:r w:rsidRPr="00027196">
        <w:rPr>
          <w:noProof/>
        </w:rPr>
        <w:t xml:space="preserve">For purposes of comparison of tier capabilities, the tier with general_tier_flag equal to 0 </w:t>
      </w:r>
      <w:r>
        <w:rPr>
          <w:noProof/>
        </w:rPr>
        <w:t>is</w:t>
      </w:r>
      <w:r w:rsidRPr="00027196">
        <w:rPr>
          <w:noProof/>
        </w:rPr>
        <w:t xml:space="preserve"> considered to be a lower tier than the tier with general_tier_flag equal to 1.</w:t>
      </w:r>
    </w:p>
    <w:p w:rsidR="005C7E34" w:rsidRPr="00943A5F" w:rsidRDefault="005C7E34" w:rsidP="005C7E34">
      <w:pPr>
        <w:rPr>
          <w:noProof/>
        </w:rPr>
      </w:pPr>
      <w:r w:rsidRPr="00943A5F">
        <w:rPr>
          <w:noProof/>
        </w:rPr>
        <w:t xml:space="preserve">For purposes of comparison of level capabilities, a particular level </w:t>
      </w:r>
      <w:r>
        <w:rPr>
          <w:noProof/>
        </w:rPr>
        <w:t>of a specific tier is</w:t>
      </w:r>
      <w:r w:rsidRPr="00943A5F">
        <w:rPr>
          <w:noProof/>
        </w:rPr>
        <w:t xml:space="preserve"> considered to be a lower level than some other level </w:t>
      </w:r>
      <w:r>
        <w:rPr>
          <w:noProof/>
        </w:rPr>
        <w:t>of the same tier when</w:t>
      </w:r>
      <w:r w:rsidRPr="00943A5F">
        <w:rPr>
          <w:noProof/>
        </w:rPr>
        <w:t xml:space="preserve"> the </w:t>
      </w:r>
      <w:r>
        <w:rPr>
          <w:noProof/>
        </w:rPr>
        <w:t xml:space="preserve">value of the general_level_idc of the particular level is less than that of </w:t>
      </w:r>
      <w:r w:rsidRPr="00943A5F">
        <w:rPr>
          <w:noProof/>
        </w:rPr>
        <w:t>the other level.</w:t>
      </w:r>
    </w:p>
    <w:p w:rsidR="005C7E34" w:rsidRPr="00943A5F" w:rsidRDefault="005C7E34" w:rsidP="005C7E34">
      <w:pPr>
        <w:rPr>
          <w:noProof/>
        </w:rPr>
      </w:pPr>
      <w:r w:rsidRPr="00943A5F">
        <w:rPr>
          <w:noProof/>
        </w:rPr>
        <w:t xml:space="preserve">The following is specified for expressing the constraints in this </w:t>
      </w:r>
      <w:ins w:id="2105" w:author="Author">
        <w:r>
          <w:rPr>
            <w:noProof/>
          </w:rPr>
          <w:t>subclause</w:t>
        </w:r>
        <w:r w:rsidR="00C66CE5">
          <w:rPr>
            <w:noProof/>
          </w:rPr>
          <w:t>,</w:t>
        </w:r>
        <w:r w:rsidR="00D71493">
          <w:rPr>
            <w:noProof/>
          </w:rPr>
          <w:t xml:space="preserve"> subclause </w:t>
        </w:r>
        <w:r w:rsidR="00D71493">
          <w:rPr>
            <w:noProof/>
          </w:rPr>
          <w:fldChar w:fldCharType="begin"/>
        </w:r>
        <w:r w:rsidR="00D71493">
          <w:rPr>
            <w:noProof/>
          </w:rPr>
          <w:instrText xml:space="preserve"> REF _Ref382734588 \n \h </w:instrText>
        </w:r>
      </w:ins>
      <w:r w:rsidR="00D71493">
        <w:rPr>
          <w:noProof/>
        </w:rPr>
      </w:r>
      <w:r w:rsidR="00D71493">
        <w:rPr>
          <w:noProof/>
        </w:rPr>
        <w:fldChar w:fldCharType="separate"/>
      </w:r>
      <w:ins w:id="2106" w:author="Author">
        <w:r w:rsidR="00D71493">
          <w:rPr>
            <w:noProof/>
          </w:rPr>
          <w:t>H.11.2.2</w:t>
        </w:r>
        <w:r w:rsidR="00D71493">
          <w:rPr>
            <w:noProof/>
          </w:rPr>
          <w:fldChar w:fldCharType="end"/>
        </w:r>
        <w:r w:rsidR="00C66CE5">
          <w:rPr>
            <w:noProof/>
          </w:rPr>
          <w:t xml:space="preserve">, and subclause </w:t>
        </w:r>
        <w:r w:rsidR="00C66CE5">
          <w:rPr>
            <w:noProof/>
          </w:rPr>
          <w:fldChar w:fldCharType="begin"/>
        </w:r>
        <w:r w:rsidR="00C66CE5">
          <w:rPr>
            <w:noProof/>
          </w:rPr>
          <w:instrText xml:space="preserve"> REF _Ref382748590 \n \h </w:instrText>
        </w:r>
      </w:ins>
      <w:r w:rsidR="00C66CE5">
        <w:rPr>
          <w:noProof/>
        </w:rPr>
      </w:r>
      <w:ins w:id="2107" w:author="Author">
        <w:r w:rsidR="00C66CE5">
          <w:rPr>
            <w:noProof/>
          </w:rPr>
          <w:fldChar w:fldCharType="separate"/>
        </w:r>
        <w:r w:rsidR="00C66CE5">
          <w:rPr>
            <w:noProof/>
          </w:rPr>
          <w:t>H.11.3</w:t>
        </w:r>
        <w:r w:rsidR="00C66CE5">
          <w:rPr>
            <w:noProof/>
          </w:rPr>
          <w:fldChar w:fldCharType="end"/>
        </w:r>
      </w:ins>
      <w:r>
        <w:rPr>
          <w:noProof/>
        </w:rPr>
        <w:t>:</w:t>
      </w:r>
    </w:p>
    <w:p w:rsidR="005C7E34" w:rsidRPr="00943A5F" w:rsidRDefault="005C7E34" w:rsidP="005C7E34">
      <w:pPr>
        <w:numPr>
          <w:ilvl w:val="0"/>
          <w:numId w:val="59"/>
        </w:numPr>
        <w:tabs>
          <w:tab w:val="clear" w:pos="794"/>
          <w:tab w:val="left" w:pos="400"/>
        </w:tabs>
        <w:rPr>
          <w:noProof/>
        </w:rPr>
      </w:pPr>
      <w:r w:rsidRPr="00943A5F">
        <w:rPr>
          <w:noProof/>
        </w:rPr>
        <w:lastRenderedPageBreak/>
        <w:t>Let access unit n be the n-th access unit in decoding order, with the first access unit being access unit 0</w:t>
      </w:r>
      <w:r>
        <w:rPr>
          <w:noProof/>
        </w:rPr>
        <w:t xml:space="preserve"> (i.e. the 0-th access unit)</w:t>
      </w:r>
      <w:r w:rsidRPr="00943A5F">
        <w:rPr>
          <w:noProof/>
        </w:rPr>
        <w:t>.</w:t>
      </w:r>
    </w:p>
    <w:p w:rsidR="00D47FE6" w:rsidRPr="00943A5F" w:rsidRDefault="00D47FE6" w:rsidP="00D47FE6">
      <w:pPr>
        <w:numPr>
          <w:ilvl w:val="0"/>
          <w:numId w:val="59"/>
        </w:numPr>
        <w:tabs>
          <w:tab w:val="clear" w:pos="794"/>
          <w:tab w:val="left" w:pos="400"/>
        </w:tabs>
        <w:rPr>
          <w:ins w:id="2108" w:author="Author"/>
          <w:noProof/>
        </w:rPr>
      </w:pPr>
      <w:ins w:id="2109" w:author="Author">
        <w:r w:rsidRPr="00943A5F">
          <w:rPr>
            <w:noProof/>
          </w:rPr>
          <w:t xml:space="preserve">Let the variable fR be </w:t>
        </w:r>
        <w:r>
          <w:rPr>
            <w:noProof/>
          </w:rPr>
          <w:t>set equal to</w:t>
        </w:r>
        <w:r w:rsidRPr="00943A5F">
          <w:rPr>
            <w:noProof/>
          </w:rPr>
          <w:t xml:space="preserve"> 1 </w:t>
        </w:r>
        <w:r w:rsidRPr="00943A5F">
          <w:rPr>
            <w:noProof/>
          </w:rPr>
          <w:sym w:font="Symbol" w:char="F0B8"/>
        </w:r>
        <w:r w:rsidRPr="00943A5F">
          <w:rPr>
            <w:noProof/>
          </w:rPr>
          <w:t> 300.</w:t>
        </w:r>
      </w:ins>
    </w:p>
    <w:p w:rsidR="00C172B2" w:rsidRDefault="00C172B2" w:rsidP="00D47FE6">
      <w:pPr>
        <w:numPr>
          <w:ilvl w:val="0"/>
          <w:numId w:val="59"/>
        </w:numPr>
        <w:tabs>
          <w:tab w:val="clear" w:pos="794"/>
          <w:tab w:val="left" w:pos="400"/>
        </w:tabs>
        <w:rPr>
          <w:ins w:id="2110" w:author="Author"/>
          <w:lang w:val="en-CA"/>
        </w:rPr>
      </w:pPr>
      <w:ins w:id="2111" w:author="Author">
        <w:r>
          <w:rPr>
            <w:noProof/>
          </w:rPr>
          <w:t xml:space="preserve">Let </w:t>
        </w:r>
        <w:r w:rsidR="00D47FE6">
          <w:rPr>
            <w:noProof/>
          </w:rPr>
          <w:t xml:space="preserve">the variable </w:t>
        </w:r>
        <w:r>
          <w:rPr>
            <w:noProof/>
          </w:rPr>
          <w:t xml:space="preserve">optLsIdx be the output layer set index of an output layer set contained in a bitstream, and the sub-bitstream of the output layer set be derived by invoking the sub-bitstream extraction process </w:t>
        </w:r>
        <w:r w:rsidRPr="00564A49">
          <w:rPr>
            <w:lang w:val="en-CA"/>
          </w:rPr>
          <w:t xml:space="preserve">as specified in subclause </w:t>
        </w:r>
        <w:r w:rsidRPr="00564A49">
          <w:rPr>
            <w:lang w:val="en-CA"/>
          </w:rPr>
          <w:fldChar w:fldCharType="begin" w:fldLock="1"/>
        </w:r>
        <w:r w:rsidRPr="00564A49">
          <w:rPr>
            <w:lang w:val="en-CA"/>
          </w:rPr>
          <w:instrText xml:space="preserve"> REF _Ref371165415 \r \h  \* MERGEFORMAT </w:instrText>
        </w:r>
      </w:ins>
      <w:r w:rsidRPr="00564A49">
        <w:rPr>
          <w:lang w:val="en-CA"/>
        </w:rPr>
      </w:r>
      <w:ins w:id="2112" w:author="Author">
        <w:r w:rsidRPr="00564A49">
          <w:rPr>
            <w:lang w:val="en-CA"/>
          </w:rPr>
          <w:fldChar w:fldCharType="separate"/>
        </w:r>
        <w:r w:rsidRPr="00564A49">
          <w:rPr>
            <w:lang w:val="en-CA"/>
          </w:rPr>
          <w:t>F.10</w:t>
        </w:r>
        <w:r w:rsidRPr="00564A49">
          <w:rPr>
            <w:lang w:val="en-CA"/>
          </w:rPr>
          <w:fldChar w:fldCharType="end"/>
        </w:r>
        <w:r w:rsidRPr="00564A49">
          <w:rPr>
            <w:lang w:val="en-CA"/>
          </w:rPr>
          <w:t xml:space="preserve"> with </w:t>
        </w:r>
        <w:r>
          <w:rPr>
            <w:lang w:val="en-CA"/>
          </w:rPr>
          <w:t xml:space="preserve">the bitstream, </w:t>
        </w:r>
        <w:r w:rsidRPr="00564A49">
          <w:rPr>
            <w:lang w:val="en-CA"/>
          </w:rPr>
          <w:t>tIdTarget equal to 7</w:t>
        </w:r>
        <w:r>
          <w:rPr>
            <w:lang w:val="en-CA"/>
          </w:rPr>
          <w:t>,</w:t>
        </w:r>
        <w:r w:rsidRPr="00564A49">
          <w:rPr>
            <w:lang w:val="en-CA"/>
          </w:rPr>
          <w:t xml:space="preserve"> and TargetDecLayerIdList containing the nuh_layer_id values of the </w:t>
        </w:r>
        <w:r>
          <w:rPr>
            <w:lang w:val="en-CA"/>
          </w:rPr>
          <w:t xml:space="preserve">output </w:t>
        </w:r>
        <w:r w:rsidRPr="00564A49">
          <w:rPr>
            <w:lang w:val="en-CA"/>
          </w:rPr>
          <w:t xml:space="preserve">layer set </w:t>
        </w:r>
        <w:r>
          <w:rPr>
            <w:lang w:val="en-CA"/>
          </w:rPr>
          <w:t>as inputs.</w:t>
        </w:r>
      </w:ins>
    </w:p>
    <w:p w:rsidR="00107607" w:rsidRDefault="00107607" w:rsidP="00D47FE6">
      <w:pPr>
        <w:numPr>
          <w:ilvl w:val="0"/>
          <w:numId w:val="59"/>
        </w:numPr>
        <w:tabs>
          <w:tab w:val="clear" w:pos="794"/>
          <w:tab w:val="left" w:pos="400"/>
        </w:tabs>
        <w:rPr>
          <w:ins w:id="2113" w:author="Author"/>
          <w:noProof/>
        </w:rPr>
      </w:pPr>
      <w:ins w:id="2114" w:author="Author">
        <w:r>
          <w:rPr>
            <w:noProof/>
          </w:rPr>
          <w:t>Let the variable</w:t>
        </w:r>
        <w:r w:rsidR="003202D2">
          <w:rPr>
            <w:noProof/>
          </w:rPr>
          <w:t>s</w:t>
        </w:r>
        <w:r>
          <w:rPr>
            <w:noProof/>
          </w:rPr>
          <w:t xml:space="preserve"> numLayers</w:t>
        </w:r>
        <w:r w:rsidR="003202D2">
          <w:rPr>
            <w:noProof/>
          </w:rPr>
          <w:t>InOptLayerSet</w:t>
        </w:r>
        <w:r>
          <w:rPr>
            <w:noProof/>
          </w:rPr>
          <w:t xml:space="preserve"> </w:t>
        </w:r>
        <w:r w:rsidR="003202D2">
          <w:rPr>
            <w:noProof/>
          </w:rPr>
          <w:t xml:space="preserve">and </w:t>
        </w:r>
        <w:r w:rsidR="003202D2">
          <w:rPr>
            <w:rFonts w:eastAsia="Batang"/>
            <w:bCs/>
            <w:lang w:val="en-US" w:eastAsia="ko-KR"/>
          </w:rPr>
          <w:t>num</w:t>
        </w:r>
        <w:r w:rsidR="00400210">
          <w:rPr>
            <w:rFonts w:eastAsia="Batang"/>
            <w:bCs/>
            <w:lang w:val="en-US" w:eastAsia="ko-KR"/>
          </w:rPr>
          <w:t>L</w:t>
        </w:r>
        <w:r w:rsidR="003202D2">
          <w:rPr>
            <w:rFonts w:eastAsia="Batang"/>
            <w:bCs/>
            <w:lang w:val="en-US" w:eastAsia="ko-KR"/>
          </w:rPr>
          <w:t>ayersInSubBitstream be derived as follows:</w:t>
        </w:r>
      </w:ins>
    </w:p>
    <w:p w:rsidR="003202D2" w:rsidRPr="00943A5F" w:rsidRDefault="003202D2" w:rsidP="003202D2">
      <w:pPr>
        <w:tabs>
          <w:tab w:val="clear" w:pos="1191"/>
          <w:tab w:val="clear" w:pos="1985"/>
          <w:tab w:val="center" w:pos="4849"/>
          <w:tab w:val="right" w:pos="9696"/>
        </w:tabs>
        <w:ind w:left="1209"/>
        <w:jc w:val="left"/>
        <w:rPr>
          <w:ins w:id="2115" w:author="Author"/>
          <w:noProof/>
        </w:rPr>
      </w:pPr>
      <w:ins w:id="2116" w:author="Author">
        <w:r>
          <w:rPr>
            <w:noProof/>
          </w:rPr>
          <w:t xml:space="preserve">numLayersInOptLayerSet = </w:t>
        </w:r>
        <w:r w:rsidRPr="00564A49">
          <w:rPr>
            <w:rFonts w:eastAsia="Batang"/>
            <w:bCs/>
            <w:lang w:val="en-US" w:eastAsia="ko-KR"/>
          </w:rPr>
          <w:t>NumLayersInIdList[ </w:t>
        </w:r>
        <w:r w:rsidRPr="00564A49">
          <w:rPr>
            <w:lang w:val="en-US"/>
          </w:rPr>
          <w:t>LayerSetIdxForOutputLayerSet</w:t>
        </w:r>
        <w:r w:rsidRPr="00564A49">
          <w:rPr>
            <w:rFonts w:eastAsia="Batang"/>
            <w:bCs/>
            <w:lang w:val="en-US" w:eastAsia="ko-KR"/>
          </w:rPr>
          <w:t>[ </w:t>
        </w:r>
        <w:r>
          <w:t>optLsIdx</w:t>
        </w:r>
        <w:r w:rsidRPr="00564A49">
          <w:rPr>
            <w:rFonts w:eastAsia="Batang"/>
            <w:bCs/>
            <w:lang w:val="en-US" w:eastAsia="ko-KR"/>
          </w:rPr>
          <w:t> ] ]</w:t>
        </w:r>
        <w:r>
          <w:rPr>
            <w:lang w:val="en-US"/>
          </w:rPr>
          <w:br/>
          <w:t>if( the base layer in the output layer set is provided by external means</w:t>
        </w:r>
        <w:r w:rsidR="002F3C96">
          <w:rPr>
            <w:lang w:val="en-US"/>
          </w:rPr>
          <w:t xml:space="preserve"> </w:t>
        </w:r>
        <w:r>
          <w:rPr>
            <w:lang w:val="en-US"/>
          </w:rPr>
          <w:t>)</w:t>
        </w:r>
        <w:r>
          <w:rPr>
            <w:lang w:val="en-US"/>
          </w:rPr>
          <w:br/>
        </w:r>
        <w:r>
          <w:rPr>
            <w:lang w:val="en-US"/>
          </w:rPr>
          <w:tab/>
        </w:r>
        <w:r>
          <w:rPr>
            <w:rFonts w:eastAsia="Batang"/>
            <w:bCs/>
            <w:lang w:val="en-US" w:eastAsia="ko-KR"/>
          </w:rPr>
          <w:t>num</w:t>
        </w:r>
        <w:r w:rsidR="002F3C96">
          <w:rPr>
            <w:rFonts w:eastAsia="Batang"/>
            <w:bCs/>
            <w:lang w:val="en-US" w:eastAsia="ko-KR"/>
          </w:rPr>
          <w:t>L</w:t>
        </w:r>
        <w:r>
          <w:rPr>
            <w:rFonts w:eastAsia="Batang"/>
            <w:bCs/>
            <w:lang w:val="en-US" w:eastAsia="ko-KR"/>
          </w:rPr>
          <w:t>ayersInSubBitstream</w:t>
        </w:r>
        <w:r>
          <w:rPr>
            <w:lang w:val="en-US"/>
          </w:rPr>
          <w:t xml:space="preserve"> = </w:t>
        </w:r>
        <w:r>
          <w:rPr>
            <w:noProof/>
          </w:rPr>
          <w:t>numLayersInOptLayerSet</w:t>
        </w:r>
        <w:r>
          <w:rPr>
            <w:lang w:val="en-US"/>
          </w:rPr>
          <w:t> − 1</w:t>
        </w:r>
        <w:r>
          <w:rPr>
            <w:noProof/>
            <w:szCs w:val="22"/>
          </w:rPr>
          <w:tab/>
        </w:r>
        <w:r w:rsidRPr="00564A49">
          <w:rPr>
            <w:noProof/>
            <w:lang w:eastAsia="ko-KR"/>
          </w:rPr>
          <w:t>(H</w:t>
        </w:r>
        <w:r w:rsidRPr="00564A49">
          <w:rPr>
            <w:noProof/>
            <w:lang w:eastAsia="ko-KR"/>
          </w:rPr>
          <w:noBreakHyphen/>
        </w:r>
        <w:r w:rsidRPr="00564A49">
          <w:rPr>
            <w:noProof/>
          </w:rPr>
          <w:fldChar w:fldCharType="begin" w:fldLock="1"/>
        </w:r>
        <w:r w:rsidRPr="00564A49">
          <w:rPr>
            <w:noProof/>
          </w:rPr>
          <w:instrText xml:space="preserve"> SEQ Equation \* ARABIC </w:instrText>
        </w:r>
        <w:r w:rsidRPr="00564A49">
          <w:rPr>
            <w:noProof/>
          </w:rPr>
          <w:fldChar w:fldCharType="separate"/>
        </w:r>
        <w:r>
          <w:rPr>
            <w:noProof/>
          </w:rPr>
          <w:t>63</w:t>
        </w:r>
        <w:r w:rsidRPr="00564A49">
          <w:rPr>
            <w:noProof/>
          </w:rPr>
          <w:fldChar w:fldCharType="end"/>
        </w:r>
        <w:r w:rsidRPr="00564A49">
          <w:rPr>
            <w:noProof/>
            <w:lang w:eastAsia="ko-KR"/>
          </w:rPr>
          <w:t>)</w:t>
        </w:r>
        <w:r>
          <w:rPr>
            <w:lang w:val="en-US"/>
          </w:rPr>
          <w:br/>
          <w:t>else</w:t>
        </w:r>
        <w:r>
          <w:rPr>
            <w:lang w:val="en-US"/>
          </w:rPr>
          <w:br/>
        </w:r>
        <w:r>
          <w:rPr>
            <w:lang w:val="en-US"/>
          </w:rPr>
          <w:tab/>
        </w:r>
        <w:r>
          <w:rPr>
            <w:rFonts w:eastAsia="Batang"/>
            <w:bCs/>
            <w:lang w:val="en-US" w:eastAsia="ko-KR"/>
          </w:rPr>
          <w:t>num</w:t>
        </w:r>
        <w:r w:rsidR="002F3C96">
          <w:rPr>
            <w:rFonts w:eastAsia="Batang"/>
            <w:bCs/>
            <w:lang w:val="en-US" w:eastAsia="ko-KR"/>
          </w:rPr>
          <w:t>L</w:t>
        </w:r>
        <w:r>
          <w:rPr>
            <w:rFonts w:eastAsia="Batang"/>
            <w:bCs/>
            <w:lang w:val="en-US" w:eastAsia="ko-KR"/>
          </w:rPr>
          <w:t>ayersInSubBitstream</w:t>
        </w:r>
        <w:r>
          <w:rPr>
            <w:lang w:val="en-US"/>
          </w:rPr>
          <w:t xml:space="preserve"> = </w:t>
        </w:r>
        <w:r>
          <w:rPr>
            <w:noProof/>
          </w:rPr>
          <w:t>numLayersInOptLayerSet</w:t>
        </w:r>
      </w:ins>
    </w:p>
    <w:p w:rsidR="00CA7E97" w:rsidRPr="00CA7E97" w:rsidRDefault="00CA7E97" w:rsidP="00D47FE6">
      <w:pPr>
        <w:numPr>
          <w:ilvl w:val="0"/>
          <w:numId w:val="59"/>
        </w:numPr>
        <w:tabs>
          <w:tab w:val="clear" w:pos="794"/>
          <w:tab w:val="left" w:pos="400"/>
        </w:tabs>
        <w:rPr>
          <w:ins w:id="2117" w:author="Author"/>
          <w:noProof/>
        </w:rPr>
      </w:pPr>
      <w:ins w:id="2118" w:author="Author">
        <w:r>
          <w:rPr>
            <w:noProof/>
          </w:rPr>
          <w:t xml:space="preserve">Let the variable </w:t>
        </w:r>
        <w:r>
          <w:rPr>
            <w:lang w:val="en-US"/>
          </w:rPr>
          <w:t>au</w:t>
        </w:r>
        <w:r w:rsidRPr="00564A49">
          <w:rPr>
            <w:lang w:val="en-US"/>
          </w:rPr>
          <w:t>SizeInSamplesY</w:t>
        </w:r>
        <w:r>
          <w:rPr>
            <w:lang w:val="en-US"/>
          </w:rPr>
          <w:t xml:space="preserve"> be derived as follows:</w:t>
        </w:r>
      </w:ins>
    </w:p>
    <w:p w:rsidR="00CA7E97" w:rsidRPr="00943A5F" w:rsidRDefault="00CA7E97" w:rsidP="00CA7E97">
      <w:pPr>
        <w:tabs>
          <w:tab w:val="clear" w:pos="1191"/>
          <w:tab w:val="clear" w:pos="1985"/>
          <w:tab w:val="center" w:pos="4849"/>
          <w:tab w:val="right" w:pos="9696"/>
        </w:tabs>
        <w:ind w:left="1209"/>
        <w:jc w:val="left"/>
        <w:rPr>
          <w:ins w:id="2119" w:author="Author"/>
          <w:noProof/>
        </w:rPr>
      </w:pPr>
      <w:ins w:id="2120" w:author="Author">
        <w:r>
          <w:rPr>
            <w:lang w:val="en-US"/>
          </w:rPr>
          <w:t>au</w:t>
        </w:r>
        <w:r w:rsidRPr="00564A49">
          <w:rPr>
            <w:lang w:val="en-US"/>
          </w:rPr>
          <w:t>SizeInSamplesY = 0</w:t>
        </w:r>
        <w:r>
          <w:rPr>
            <w:lang w:val="en-US"/>
          </w:rPr>
          <w:br/>
          <w:t>if( the base layer in the output layer set is provided by external means</w:t>
        </w:r>
        <w:r w:rsidR="002F3C96">
          <w:rPr>
            <w:lang w:val="en-US"/>
          </w:rPr>
          <w:t xml:space="preserve"> </w:t>
        </w:r>
        <w:r>
          <w:rPr>
            <w:lang w:val="en-US"/>
          </w:rPr>
          <w:t>)</w:t>
        </w:r>
        <w:r>
          <w:rPr>
            <w:lang w:val="en-US"/>
          </w:rPr>
          <w:br/>
        </w:r>
        <w:r>
          <w:rPr>
            <w:lang w:val="en-US"/>
          </w:rPr>
          <w:tab/>
          <w:t>sIdx = 1</w:t>
        </w:r>
        <w:r>
          <w:rPr>
            <w:lang w:val="en-US"/>
          </w:rPr>
          <w:br/>
          <w:t>else</w:t>
        </w:r>
        <w:r>
          <w:rPr>
            <w:lang w:val="en-US"/>
          </w:rPr>
          <w:br/>
        </w:r>
        <w:r>
          <w:rPr>
            <w:lang w:val="en-US"/>
          </w:rPr>
          <w:tab/>
          <w:t>sIdx = 0</w:t>
        </w:r>
        <w:r w:rsidR="003202D2">
          <w:rPr>
            <w:noProof/>
            <w:szCs w:val="22"/>
          </w:rPr>
          <w:tab/>
        </w:r>
        <w:r w:rsidR="003202D2">
          <w:rPr>
            <w:noProof/>
            <w:szCs w:val="22"/>
          </w:rPr>
          <w:tab/>
        </w:r>
        <w:r w:rsidR="003202D2" w:rsidRPr="00564A49">
          <w:rPr>
            <w:noProof/>
            <w:lang w:eastAsia="ko-KR"/>
          </w:rPr>
          <w:t>(H</w:t>
        </w:r>
        <w:r w:rsidR="003202D2" w:rsidRPr="00564A49">
          <w:rPr>
            <w:noProof/>
            <w:lang w:eastAsia="ko-KR"/>
          </w:rPr>
          <w:noBreakHyphen/>
        </w:r>
        <w:r w:rsidR="003202D2" w:rsidRPr="00564A49">
          <w:rPr>
            <w:noProof/>
          </w:rPr>
          <w:fldChar w:fldCharType="begin" w:fldLock="1"/>
        </w:r>
        <w:r w:rsidR="003202D2" w:rsidRPr="00564A49">
          <w:rPr>
            <w:noProof/>
          </w:rPr>
          <w:instrText xml:space="preserve"> SEQ Equation \* ARABIC </w:instrText>
        </w:r>
        <w:r w:rsidR="003202D2" w:rsidRPr="00564A49">
          <w:rPr>
            <w:noProof/>
          </w:rPr>
          <w:fldChar w:fldCharType="separate"/>
        </w:r>
        <w:r w:rsidR="003202D2">
          <w:rPr>
            <w:noProof/>
          </w:rPr>
          <w:t>64</w:t>
        </w:r>
        <w:r w:rsidR="003202D2" w:rsidRPr="00564A49">
          <w:rPr>
            <w:noProof/>
          </w:rPr>
          <w:fldChar w:fldCharType="end"/>
        </w:r>
        <w:r w:rsidR="003202D2" w:rsidRPr="00564A49">
          <w:rPr>
            <w:noProof/>
            <w:lang w:eastAsia="ko-KR"/>
          </w:rPr>
          <w:t>)</w:t>
        </w:r>
        <w:r>
          <w:rPr>
            <w:lang w:val="en-US"/>
          </w:rPr>
          <w:br/>
        </w:r>
        <w:r w:rsidRPr="00564A49">
          <w:rPr>
            <w:lang w:val="en-US"/>
          </w:rPr>
          <w:t>for(</w:t>
        </w:r>
        <w:r>
          <w:rPr>
            <w:lang w:val="en-US"/>
          </w:rPr>
          <w:t xml:space="preserve"> </w:t>
        </w:r>
        <w:r w:rsidRPr="00564A49">
          <w:rPr>
            <w:lang w:val="en-US"/>
          </w:rPr>
          <w:t xml:space="preserve">i = </w:t>
        </w:r>
        <w:r>
          <w:rPr>
            <w:lang w:val="en-US"/>
          </w:rPr>
          <w:t>sIdx</w:t>
        </w:r>
        <w:r w:rsidRPr="00564A49">
          <w:rPr>
            <w:lang w:val="en-US"/>
          </w:rPr>
          <w:t>; i &lt;</w:t>
        </w:r>
        <w:r>
          <w:rPr>
            <w:lang w:val="en-US"/>
          </w:rPr>
          <w:t xml:space="preserve"> </w:t>
        </w:r>
        <w:r w:rsidR="003202D2">
          <w:rPr>
            <w:noProof/>
          </w:rPr>
          <w:t>numLayersInOptLayerSet</w:t>
        </w:r>
        <w:r w:rsidRPr="00564A49">
          <w:rPr>
            <w:lang w:val="en-US"/>
          </w:rPr>
          <w:t>; i++</w:t>
        </w:r>
        <w:r>
          <w:rPr>
            <w:lang w:val="en-US"/>
          </w:rPr>
          <w:t xml:space="preserve"> </w:t>
        </w:r>
        <w:r w:rsidRPr="00564A49">
          <w:rPr>
            <w:lang w:val="en-US"/>
          </w:rPr>
          <w:t>)</w:t>
        </w:r>
        <w:r>
          <w:rPr>
            <w:lang w:val="en-US"/>
          </w:rPr>
          <w:br/>
        </w:r>
        <w:r w:rsidRPr="00564A49">
          <w:rPr>
            <w:lang w:val="en-US"/>
          </w:rPr>
          <w:tab/>
        </w:r>
        <w:r>
          <w:rPr>
            <w:lang w:val="en-US"/>
          </w:rPr>
          <w:t>au</w:t>
        </w:r>
        <w:r w:rsidRPr="00564A49">
          <w:rPr>
            <w:lang w:val="en-US"/>
          </w:rPr>
          <w:t xml:space="preserve">SizeInSamplesY </w:t>
        </w:r>
        <w:r>
          <w:rPr>
            <w:lang w:val="en-US"/>
          </w:rPr>
          <w:t xml:space="preserve"> </w:t>
        </w:r>
        <w:r w:rsidRPr="00564A49">
          <w:rPr>
            <w:lang w:val="en-US"/>
          </w:rPr>
          <w:t xml:space="preserve">+= </w:t>
        </w:r>
        <w:r>
          <w:rPr>
            <w:lang w:val="en-US"/>
          </w:rPr>
          <w:t xml:space="preserve"> </w:t>
        </w:r>
        <w:r w:rsidRPr="00564A49">
          <w:rPr>
            <w:lang w:val="en-US"/>
          </w:rPr>
          <w:t xml:space="preserve">PicSizeInSamplesY of the </w:t>
        </w:r>
        <w:r>
          <w:rPr>
            <w:lang w:val="en-US"/>
          </w:rPr>
          <w:t xml:space="preserve">i-th </w:t>
        </w:r>
        <w:r w:rsidRPr="00564A49">
          <w:rPr>
            <w:lang w:val="en-US"/>
          </w:rPr>
          <w:t>layer</w:t>
        </w:r>
        <w:r>
          <w:rPr>
            <w:noProof/>
            <w:szCs w:val="22"/>
          </w:rPr>
          <w:t xml:space="preserve"> in the output layer set</w:t>
        </w:r>
      </w:ins>
    </w:p>
    <w:p w:rsidR="00C172B2" w:rsidRPr="004F4F76" w:rsidRDefault="00C172B2" w:rsidP="00D47FE6">
      <w:pPr>
        <w:numPr>
          <w:ilvl w:val="0"/>
          <w:numId w:val="59"/>
        </w:numPr>
        <w:tabs>
          <w:tab w:val="clear" w:pos="794"/>
          <w:tab w:val="left" w:pos="400"/>
        </w:tabs>
        <w:rPr>
          <w:ins w:id="2121" w:author="Author"/>
          <w:noProof/>
        </w:rPr>
      </w:pPr>
      <w:ins w:id="2122" w:author="Author">
        <w:r w:rsidRPr="00A445FB">
          <w:rPr>
            <w:noProof/>
          </w:rPr>
          <w:t xml:space="preserve">Let the variable </w:t>
        </w:r>
        <w:r w:rsidR="00F91049">
          <w:rPr>
            <w:noProof/>
          </w:rPr>
          <w:t>scaleFactor</w:t>
        </w:r>
        <w:r w:rsidRPr="00A445FB">
          <w:rPr>
            <w:noProof/>
          </w:rPr>
          <w:t xml:space="preserve"> be set equal to Ceil</w:t>
        </w:r>
        <w:proofErr w:type="gramStart"/>
        <w:r w:rsidRPr="00A445FB">
          <w:rPr>
            <w:noProof/>
          </w:rPr>
          <w:t>( </w:t>
        </w:r>
        <w:r w:rsidR="00CA7E97" w:rsidRPr="00A445FB">
          <w:rPr>
            <w:noProof/>
          </w:rPr>
          <w:t>a</w:t>
        </w:r>
        <w:r w:rsidRPr="00A445FB">
          <w:rPr>
            <w:noProof/>
          </w:rPr>
          <w:t>u</w:t>
        </w:r>
        <w:r w:rsidRPr="00A445FB">
          <w:rPr>
            <w:lang w:val="en-US"/>
          </w:rPr>
          <w:t>SizeInSamplesY</w:t>
        </w:r>
        <w:proofErr w:type="gramEnd"/>
        <w:r w:rsidRPr="00A445FB">
          <w:rPr>
            <w:lang w:val="en-US"/>
          </w:rPr>
          <w:t> / </w:t>
        </w:r>
        <w:r w:rsidRPr="00A445FB">
          <w:t xml:space="preserve">MaxLumaPs ), where </w:t>
        </w:r>
        <w:r w:rsidRPr="00A445FB">
          <w:rPr>
            <w:noProof/>
            <w:lang w:eastAsia="ko-KR"/>
          </w:rPr>
          <w:t>MaxLumaPs is</w:t>
        </w:r>
        <w:r>
          <w:rPr>
            <w:noProof/>
            <w:lang w:eastAsia="ko-KR"/>
          </w:rPr>
          <w:t xml:space="preserve"> specified in </w:t>
        </w:r>
        <w:r w:rsidRPr="00943A5F">
          <w:rPr>
            <w:noProof/>
          </w:rPr>
          <w:fldChar w:fldCharType="begin" w:fldLock="1"/>
        </w:r>
        <w:r w:rsidRPr="00943A5F">
          <w:rPr>
            <w:noProof/>
          </w:rPr>
          <w:instrText xml:space="preserve"> REF _Ref316792565 \h  \* MERGEFORMAT </w:instrText>
        </w:r>
      </w:ins>
      <w:r w:rsidRPr="00943A5F">
        <w:rPr>
          <w:noProof/>
        </w:rPr>
      </w:r>
      <w:ins w:id="2123" w:author="Author">
        <w:r w:rsidRPr="00943A5F">
          <w:rPr>
            <w:noProof/>
          </w:rPr>
          <w:fldChar w:fldCharType="separate"/>
        </w:r>
        <w:r w:rsidRPr="00943A5F">
          <w:rPr>
            <w:noProof/>
          </w:rPr>
          <w:t>Table A</w:t>
        </w:r>
        <w:r w:rsidRPr="00943A5F">
          <w:rPr>
            <w:noProof/>
          </w:rPr>
          <w:noBreakHyphen/>
        </w:r>
        <w:r>
          <w:rPr>
            <w:noProof/>
          </w:rPr>
          <w:t>1</w:t>
        </w:r>
        <w:r w:rsidRPr="00943A5F">
          <w:rPr>
            <w:noProof/>
          </w:rPr>
          <w:fldChar w:fldCharType="end"/>
        </w:r>
        <w:r>
          <w:rPr>
            <w:noProof/>
          </w:rPr>
          <w:t xml:space="preserve"> for the level the sub-bitstream of the output layer set conforms to</w:t>
        </w:r>
        <w:r w:rsidR="00CA7E97">
          <w:rPr>
            <w:noProof/>
          </w:rPr>
          <w:t>.</w:t>
        </w:r>
      </w:ins>
    </w:p>
    <w:p w:rsidR="004F4F76" w:rsidRPr="00A445FB" w:rsidRDefault="004F4F76" w:rsidP="00D47FE6">
      <w:pPr>
        <w:numPr>
          <w:ilvl w:val="0"/>
          <w:numId w:val="59"/>
        </w:numPr>
        <w:tabs>
          <w:tab w:val="clear" w:pos="794"/>
          <w:tab w:val="left" w:pos="400"/>
        </w:tabs>
        <w:rPr>
          <w:ins w:id="2124" w:author="Author"/>
          <w:noProof/>
        </w:rPr>
      </w:pPr>
      <w:ins w:id="2125" w:author="Author">
        <w:r w:rsidRPr="00A445FB">
          <w:rPr>
            <w:noProof/>
          </w:rPr>
          <w:t xml:space="preserve">Let the variable maxAuSliceSegs be set equal to </w:t>
        </w:r>
        <w:r w:rsidR="00F91049">
          <w:rPr>
            <w:noProof/>
          </w:rPr>
          <w:t>scaleFactor</w:t>
        </w:r>
        <w:r w:rsidRPr="00A445FB">
          <w:t> * </w:t>
        </w:r>
        <w:r w:rsidRPr="00A445FB">
          <w:rPr>
            <w:noProof/>
          </w:rPr>
          <w:t xml:space="preserve">MaxSliceSegmentsPerPicture, where MaxSliceSegmentsPerPicture is specified in </w:t>
        </w:r>
        <w:r w:rsidRPr="00A445FB">
          <w:rPr>
            <w:noProof/>
          </w:rPr>
          <w:fldChar w:fldCharType="begin" w:fldLock="1"/>
        </w:r>
        <w:r w:rsidRPr="00A445FB">
          <w:rPr>
            <w:noProof/>
          </w:rPr>
          <w:instrText xml:space="preserve"> REF _Ref316792565 \h  \* MERGEFORMAT </w:instrText>
        </w:r>
      </w:ins>
      <w:r w:rsidRPr="00A445FB">
        <w:rPr>
          <w:noProof/>
        </w:rPr>
      </w:r>
      <w:ins w:id="2126" w:author="Author">
        <w:r w:rsidRPr="00A445FB">
          <w:rPr>
            <w:noProof/>
          </w:rPr>
          <w:fldChar w:fldCharType="separate"/>
        </w:r>
        <w:r w:rsidRPr="00A445FB">
          <w:rPr>
            <w:noProof/>
          </w:rPr>
          <w:t>Table A</w:t>
        </w:r>
        <w:r w:rsidRPr="00A445FB">
          <w:rPr>
            <w:noProof/>
          </w:rPr>
          <w:noBreakHyphen/>
          <w:t>1</w:t>
        </w:r>
        <w:r w:rsidRPr="00A445FB">
          <w:rPr>
            <w:noProof/>
          </w:rPr>
          <w:fldChar w:fldCharType="end"/>
        </w:r>
        <w:r w:rsidRPr="00A445FB">
          <w:rPr>
            <w:noProof/>
          </w:rPr>
          <w:t>.</w:t>
        </w:r>
      </w:ins>
    </w:p>
    <w:p w:rsidR="005C7E34" w:rsidRPr="00943A5F" w:rsidDel="00D47FE6" w:rsidRDefault="00D47FE6" w:rsidP="00D47FE6">
      <w:pPr>
        <w:rPr>
          <w:del w:id="2127" w:author="Author"/>
          <w:noProof/>
        </w:rPr>
      </w:pPr>
      <w:ins w:id="2128" w:author="Author">
        <w:r>
          <w:rPr>
            <w:noProof/>
          </w:rPr>
          <w:t xml:space="preserve">The sub-bitstream of an </w:t>
        </w:r>
        <w:del w:id="2129" w:author="Author">
          <w:r w:rsidR="003129D3" w:rsidDel="00D47FE6">
            <w:rPr>
              <w:noProof/>
            </w:rPr>
            <w:delText>A b</w:delText>
          </w:r>
        </w:del>
      </w:ins>
      <w:del w:id="2130" w:author="Author">
        <w:r w:rsidR="005C7E34" w:rsidRPr="00943A5F" w:rsidDel="00D47FE6">
          <w:rPr>
            <w:noProof/>
          </w:rPr>
          <w:delText>Let picture n be the coded picture or the corresponding decoded picture of access unit n.</w:delText>
        </w:r>
      </w:del>
    </w:p>
    <w:p w:rsidR="0070687E" w:rsidRPr="00943A5F" w:rsidRDefault="005C7E34" w:rsidP="00D47FE6">
      <w:pPr>
        <w:rPr>
          <w:noProof/>
        </w:rPr>
      </w:pPr>
      <w:del w:id="2131" w:author="Author">
        <w:r w:rsidRPr="00943A5F" w:rsidDel="00D47FE6">
          <w:rPr>
            <w:noProof/>
          </w:rPr>
          <w:delText xml:space="preserve">Bitstreams </w:delText>
        </w:r>
      </w:del>
      <w:ins w:id="2132" w:author="Author">
        <w:del w:id="2133" w:author="Author">
          <w:r w:rsidR="000F7891" w:rsidRPr="00564A49" w:rsidDel="00D47FE6">
            <w:rPr>
              <w:lang w:val="en-CA"/>
            </w:rPr>
            <w:delText xml:space="preserve">containing </w:delText>
          </w:r>
        </w:del>
        <w:r w:rsidR="000F7891" w:rsidRPr="00564A49">
          <w:rPr>
            <w:lang w:val="en-CA"/>
          </w:rPr>
          <w:t>output layer set</w:t>
        </w:r>
        <w:del w:id="2134" w:author="Author">
          <w:r w:rsidR="000F7891" w:rsidRPr="00564A49" w:rsidDel="00D47FE6">
            <w:rPr>
              <w:lang w:val="en-CA"/>
            </w:rPr>
            <w:delText>s</w:delText>
          </w:r>
        </w:del>
        <w:r w:rsidR="000F7891" w:rsidRPr="00564A49">
          <w:rPr>
            <w:lang w:val="en-CA"/>
          </w:rPr>
          <w:t xml:space="preserve"> </w:t>
        </w:r>
      </w:ins>
      <w:r w:rsidRPr="00943A5F">
        <w:rPr>
          <w:noProof/>
        </w:rPr>
        <w:t xml:space="preserve">conforming to a profile at a specified </w:t>
      </w:r>
      <w:r>
        <w:rPr>
          <w:noProof/>
        </w:rPr>
        <w:t xml:space="preserve">tier and </w:t>
      </w:r>
      <w:r w:rsidRPr="00943A5F">
        <w:rPr>
          <w:noProof/>
        </w:rPr>
        <w:t>level shall obey the following constraints</w:t>
      </w:r>
      <w:r>
        <w:rPr>
          <w:noProof/>
        </w:rPr>
        <w:t xml:space="preserve"> </w:t>
      </w:r>
      <w:ins w:id="2135" w:author="Author">
        <w:del w:id="2136" w:author="Author">
          <w:r w:rsidR="00DE61D5" w:rsidDel="00D47FE6">
            <w:rPr>
              <w:noProof/>
            </w:rPr>
            <w:delText>for the sub-bitstream of each output layer set in the bitstream</w:delText>
          </w:r>
          <w:r w:rsidR="00DE61D5" w:rsidDel="00D47FE6">
            <w:rPr>
              <w:lang w:val="en-CA"/>
            </w:rPr>
            <w:delText xml:space="preserve"> </w:delText>
          </w:r>
        </w:del>
      </w:ins>
      <w:r>
        <w:rPr>
          <w:noProof/>
        </w:rPr>
        <w:t>for each bitstream conformance test as specified in Annex </w:t>
      </w:r>
      <w:r>
        <w:rPr>
          <w:noProof/>
        </w:rPr>
        <w:fldChar w:fldCharType="begin" w:fldLock="1"/>
      </w:r>
      <w:r>
        <w:rPr>
          <w:noProof/>
        </w:rPr>
        <w:instrText xml:space="preserve"> REF _Ref276143024 \r \h </w:instrText>
      </w:r>
      <w:r>
        <w:rPr>
          <w:noProof/>
        </w:rPr>
      </w:r>
      <w:r>
        <w:rPr>
          <w:noProof/>
        </w:rPr>
        <w:fldChar w:fldCharType="separate"/>
      </w:r>
      <w:r>
        <w:rPr>
          <w:noProof/>
        </w:rPr>
        <w:t>C</w:t>
      </w:r>
      <w:r>
        <w:rPr>
          <w:noProof/>
        </w:rPr>
        <w:fldChar w:fldCharType="end"/>
      </w:r>
      <w:ins w:id="2137" w:author="Author">
        <w:del w:id="2138" w:author="Author">
          <w:r w:rsidR="00DE61D5" w:rsidDel="00D47FE6">
            <w:rPr>
              <w:noProof/>
            </w:rPr>
            <w:delText xml:space="preserve">, where the sub-bitstream of an output layer set </w:delText>
          </w:r>
          <w:r w:rsidR="00EA7CE9" w:rsidDel="00D47FE6">
            <w:rPr>
              <w:noProof/>
            </w:rPr>
            <w:delText>with layer set index optLsIdx</w:delText>
          </w:r>
          <w:r w:rsidR="00DE61D5" w:rsidDel="00D47FE6">
            <w:rPr>
              <w:noProof/>
            </w:rPr>
            <w:delText xml:space="preserve"> </w:delText>
          </w:r>
          <w:r w:rsidR="003129D3" w:rsidDel="00D47FE6">
            <w:rPr>
              <w:noProof/>
            </w:rPr>
            <w:delText xml:space="preserve">is </w:delText>
          </w:r>
          <w:r w:rsidR="00DE61D5" w:rsidDel="00D47FE6">
            <w:rPr>
              <w:noProof/>
            </w:rPr>
            <w:delText xml:space="preserve">derived by invoking the sub-bitstream extraction process </w:delText>
          </w:r>
          <w:r w:rsidR="00DE61D5" w:rsidRPr="00564A49" w:rsidDel="00D47FE6">
            <w:rPr>
              <w:lang w:val="en-CA"/>
            </w:rPr>
            <w:delText xml:space="preserve">as specified in subclause </w:delText>
          </w:r>
          <w:r w:rsidR="00DE61D5" w:rsidRPr="00564A49" w:rsidDel="00D47FE6">
            <w:rPr>
              <w:lang w:val="en-CA"/>
            </w:rPr>
            <w:fldChar w:fldCharType="begin" w:fldLock="1"/>
          </w:r>
          <w:r w:rsidR="00DE61D5" w:rsidRPr="00564A49" w:rsidDel="00D47FE6">
            <w:rPr>
              <w:lang w:val="en-CA"/>
            </w:rPr>
            <w:delInstrText xml:space="preserve"> REF _Ref371165415 \r \h  \* MERGEFORMAT </w:delInstrText>
          </w:r>
        </w:del>
      </w:ins>
      <w:del w:id="2139" w:author="Author">
        <w:r w:rsidR="00DE61D5" w:rsidRPr="00564A49" w:rsidDel="00D47FE6">
          <w:rPr>
            <w:lang w:val="en-CA"/>
          </w:rPr>
        </w:r>
      </w:del>
      <w:ins w:id="2140" w:author="Author">
        <w:del w:id="2141" w:author="Author">
          <w:r w:rsidR="00DE61D5" w:rsidRPr="00564A49" w:rsidDel="00D47FE6">
            <w:rPr>
              <w:lang w:val="en-CA"/>
            </w:rPr>
            <w:fldChar w:fldCharType="separate"/>
          </w:r>
          <w:r w:rsidR="00DE61D5" w:rsidRPr="00564A49" w:rsidDel="00D47FE6">
            <w:rPr>
              <w:lang w:val="en-CA"/>
            </w:rPr>
            <w:delText>F.10</w:delText>
          </w:r>
          <w:r w:rsidR="00DE61D5" w:rsidRPr="00564A49" w:rsidDel="00D47FE6">
            <w:rPr>
              <w:lang w:val="en-CA"/>
            </w:rPr>
            <w:fldChar w:fldCharType="end"/>
          </w:r>
          <w:r w:rsidR="00DE61D5" w:rsidRPr="00564A49" w:rsidDel="00D47FE6">
            <w:rPr>
              <w:lang w:val="en-CA"/>
            </w:rPr>
            <w:delText xml:space="preserve"> with </w:delText>
          </w:r>
          <w:r w:rsidR="00DE61D5" w:rsidDel="00D47FE6">
            <w:rPr>
              <w:lang w:val="en-CA"/>
            </w:rPr>
            <w:delText xml:space="preserve">the bitstream, </w:delText>
          </w:r>
          <w:r w:rsidR="00DE61D5" w:rsidRPr="00564A49" w:rsidDel="00D47FE6">
            <w:rPr>
              <w:lang w:val="en-CA"/>
            </w:rPr>
            <w:delText>tIdTarget equal to 7</w:delText>
          </w:r>
          <w:r w:rsidR="00DE61D5" w:rsidDel="00D47FE6">
            <w:rPr>
              <w:lang w:val="en-CA"/>
            </w:rPr>
            <w:delText>,</w:delText>
          </w:r>
          <w:r w:rsidR="00DE61D5" w:rsidRPr="00564A49" w:rsidDel="00D47FE6">
            <w:rPr>
              <w:lang w:val="en-CA"/>
            </w:rPr>
            <w:delText xml:space="preserve"> and TargetDecLayerIdList containing the nuh_layer_id values of the </w:delText>
          </w:r>
          <w:r w:rsidR="00DE61D5" w:rsidDel="00D47FE6">
            <w:rPr>
              <w:lang w:val="en-CA"/>
            </w:rPr>
            <w:delText xml:space="preserve">output </w:delText>
          </w:r>
          <w:r w:rsidR="00DE61D5" w:rsidRPr="00564A49" w:rsidDel="00D47FE6">
            <w:rPr>
              <w:lang w:val="en-CA"/>
            </w:rPr>
            <w:delText xml:space="preserve">layer set </w:delText>
          </w:r>
          <w:r w:rsidR="00DE61D5" w:rsidDel="00D47FE6">
            <w:rPr>
              <w:lang w:val="en-CA"/>
            </w:rPr>
            <w:delText>as inputs</w:delText>
          </w:r>
        </w:del>
      </w:ins>
      <w:r w:rsidRPr="00943A5F">
        <w:rPr>
          <w:noProof/>
        </w:rPr>
        <w:t>:</w:t>
      </w:r>
    </w:p>
    <w:p w:rsidR="005C7E34" w:rsidRPr="00943A5F" w:rsidRDefault="000F7891" w:rsidP="005C7E34">
      <w:pPr>
        <w:numPr>
          <w:ilvl w:val="0"/>
          <w:numId w:val="49"/>
        </w:numPr>
        <w:rPr>
          <w:noProof/>
        </w:rPr>
      </w:pPr>
      <w:ins w:id="2142" w:author="Author">
        <w:r>
          <w:rPr>
            <w:noProof/>
          </w:rPr>
          <w:t>For each layer</w:t>
        </w:r>
        <w:r w:rsidR="00DE61D5">
          <w:rPr>
            <w:noProof/>
          </w:rPr>
          <w:t xml:space="preserve"> in the output layer set</w:t>
        </w:r>
        <w:r>
          <w:rPr>
            <w:noProof/>
          </w:rPr>
          <w:t xml:space="preserve">, </w:t>
        </w:r>
      </w:ins>
      <w:r w:rsidR="005C7E34">
        <w:rPr>
          <w:noProof/>
        </w:rPr>
        <w:t xml:space="preserve">PicSizeInSamplesY shall be less than or equal to </w:t>
      </w:r>
      <w:r w:rsidR="005C7E34" w:rsidRPr="00943A5F">
        <w:rPr>
          <w:noProof/>
        </w:rPr>
        <w:t>Max</w:t>
      </w:r>
      <w:r w:rsidR="005C7E34">
        <w:rPr>
          <w:noProof/>
        </w:rPr>
        <w:t>LumaPs</w:t>
      </w:r>
      <w:r w:rsidR="005C7E34" w:rsidRPr="00943A5F">
        <w:rPr>
          <w:noProof/>
        </w:rPr>
        <w:t>, where Max</w:t>
      </w:r>
      <w:r w:rsidR="005C7E34">
        <w:rPr>
          <w:noProof/>
        </w:rPr>
        <w:t>LumaPs</w:t>
      </w:r>
      <w:r w:rsidR="005C7E34" w:rsidRPr="00943A5F">
        <w:rPr>
          <w:noProof/>
        </w:rPr>
        <w:t xml:space="preserve"> is specified in </w:t>
      </w:r>
      <w:r w:rsidR="005C7E34" w:rsidRPr="00943A5F">
        <w:rPr>
          <w:noProof/>
        </w:rPr>
        <w:fldChar w:fldCharType="begin" w:fldLock="1"/>
      </w:r>
      <w:r w:rsidR="005C7E34" w:rsidRPr="00943A5F">
        <w:rPr>
          <w:noProof/>
        </w:rPr>
        <w:instrText xml:space="preserve"> REF _Ref316792565 \h  \* MERGEFORMAT </w:instrText>
      </w:r>
      <w:r w:rsidR="005C7E34" w:rsidRPr="00943A5F">
        <w:rPr>
          <w:noProof/>
        </w:rPr>
      </w:r>
      <w:r w:rsidR="005C7E34" w:rsidRPr="00943A5F">
        <w:rPr>
          <w:noProof/>
        </w:rPr>
        <w:fldChar w:fldCharType="separate"/>
      </w:r>
      <w:r w:rsidR="005C7E34" w:rsidRPr="00943A5F">
        <w:rPr>
          <w:noProof/>
        </w:rPr>
        <w:t>Table A</w:t>
      </w:r>
      <w:r w:rsidR="005C7E34" w:rsidRPr="00943A5F">
        <w:rPr>
          <w:noProof/>
        </w:rPr>
        <w:noBreakHyphen/>
      </w:r>
      <w:r w:rsidR="005C7E34">
        <w:rPr>
          <w:noProof/>
        </w:rPr>
        <w:t>1</w:t>
      </w:r>
      <w:r w:rsidR="005C7E34" w:rsidRPr="00943A5F">
        <w:rPr>
          <w:noProof/>
        </w:rPr>
        <w:fldChar w:fldCharType="end"/>
      </w:r>
      <w:r w:rsidR="005C7E34" w:rsidRPr="00943A5F">
        <w:rPr>
          <w:noProof/>
        </w:rPr>
        <w:t>.</w:t>
      </w:r>
    </w:p>
    <w:p w:rsidR="005C7E34" w:rsidRPr="00943A5F" w:rsidRDefault="00DE61D5" w:rsidP="005C7E34">
      <w:pPr>
        <w:numPr>
          <w:ilvl w:val="0"/>
          <w:numId w:val="49"/>
        </w:numPr>
        <w:rPr>
          <w:noProof/>
        </w:rPr>
      </w:pPr>
      <w:ins w:id="2143" w:author="Author">
        <w:r>
          <w:rPr>
            <w:noProof/>
          </w:rPr>
          <w:t>For each layer in the output layer set, t</w:t>
        </w:r>
      </w:ins>
      <w:del w:id="2144" w:author="Author">
        <w:r w:rsidR="005C7E34" w:rsidDel="00DE61D5">
          <w:rPr>
            <w:noProof/>
          </w:rPr>
          <w:delText>T</w:delText>
        </w:r>
      </w:del>
      <w:r w:rsidR="005C7E34">
        <w:rPr>
          <w:noProof/>
        </w:rPr>
        <w:t xml:space="preserve">he value of </w:t>
      </w:r>
      <w:r w:rsidR="005C7E34" w:rsidRPr="00943A5F">
        <w:rPr>
          <w:noProof/>
        </w:rPr>
        <w:t>pic_width_in_luma_samples</w:t>
      </w:r>
      <w:r w:rsidR="005C7E34">
        <w:rPr>
          <w:noProof/>
        </w:rPr>
        <w:t xml:space="preserve"> shall be less than or equal to </w:t>
      </w:r>
      <w:r w:rsidR="005C7E34" w:rsidRPr="00943A5F">
        <w:rPr>
          <w:noProof/>
        </w:rPr>
        <w:t>Sqrt( Max</w:t>
      </w:r>
      <w:r w:rsidR="005C7E34">
        <w:rPr>
          <w:noProof/>
        </w:rPr>
        <w:t>LumaPs</w:t>
      </w:r>
      <w:r w:rsidR="005C7E34" w:rsidRPr="00943A5F">
        <w:rPr>
          <w:noProof/>
        </w:rPr>
        <w:t> * 8 )</w:t>
      </w:r>
      <w:r w:rsidR="005C7E34">
        <w:rPr>
          <w:noProof/>
        </w:rPr>
        <w:t>.</w:t>
      </w:r>
    </w:p>
    <w:p w:rsidR="005C7E34" w:rsidRPr="00943A5F" w:rsidRDefault="00DE61D5" w:rsidP="005C7E34">
      <w:pPr>
        <w:numPr>
          <w:ilvl w:val="0"/>
          <w:numId w:val="49"/>
        </w:numPr>
        <w:rPr>
          <w:noProof/>
        </w:rPr>
      </w:pPr>
      <w:ins w:id="2145" w:author="Author">
        <w:r>
          <w:rPr>
            <w:noProof/>
          </w:rPr>
          <w:t>For each layer in the output layer set, t</w:t>
        </w:r>
      </w:ins>
      <w:del w:id="2146" w:author="Author">
        <w:r w:rsidR="005C7E34" w:rsidDel="00DE61D5">
          <w:rPr>
            <w:noProof/>
          </w:rPr>
          <w:delText>T</w:delText>
        </w:r>
      </w:del>
      <w:r w:rsidR="005C7E34">
        <w:rPr>
          <w:noProof/>
        </w:rPr>
        <w:t xml:space="preserve">he value of </w:t>
      </w:r>
      <w:r w:rsidR="005C7E34" w:rsidRPr="00943A5F">
        <w:rPr>
          <w:noProof/>
        </w:rPr>
        <w:t>pic_height_in_luma_samples</w:t>
      </w:r>
      <w:r w:rsidR="005C7E34">
        <w:rPr>
          <w:noProof/>
        </w:rPr>
        <w:t xml:space="preserve"> shall be less than or equal to </w:t>
      </w:r>
      <w:r w:rsidR="005C7E34" w:rsidRPr="00943A5F">
        <w:rPr>
          <w:noProof/>
        </w:rPr>
        <w:t>Sqrt( Max</w:t>
      </w:r>
      <w:r w:rsidR="005C7E34">
        <w:rPr>
          <w:noProof/>
        </w:rPr>
        <w:t>LumaPs</w:t>
      </w:r>
      <w:r w:rsidR="005C7E34" w:rsidRPr="00943A5F">
        <w:rPr>
          <w:noProof/>
        </w:rPr>
        <w:t> * 8 )</w:t>
      </w:r>
      <w:r w:rsidR="005C7E34">
        <w:rPr>
          <w:noProof/>
        </w:rPr>
        <w:t>.</w:t>
      </w:r>
    </w:p>
    <w:p w:rsidR="005C7E34" w:rsidRDefault="005E3768" w:rsidP="00C00BB2">
      <w:pPr>
        <w:numPr>
          <w:ilvl w:val="0"/>
          <w:numId w:val="49"/>
        </w:numPr>
        <w:ind w:left="763"/>
        <w:rPr>
          <w:noProof/>
        </w:rPr>
      </w:pPr>
      <w:ins w:id="2147" w:author="Author">
        <w:r>
          <w:rPr>
            <w:noProof/>
          </w:rPr>
          <w:t>For each layer</w:t>
        </w:r>
        <w:r w:rsidRPr="005E3768">
          <w:rPr>
            <w:noProof/>
          </w:rPr>
          <w:t xml:space="preserve"> </w:t>
        </w:r>
        <w:r w:rsidR="000F548B">
          <w:rPr>
            <w:noProof/>
          </w:rPr>
          <w:t xml:space="preserve">with nuh_layer_id equal to currLayerId </w:t>
        </w:r>
        <w:r>
          <w:rPr>
            <w:noProof/>
          </w:rPr>
          <w:t>in the output layer set, t</w:t>
        </w:r>
      </w:ins>
      <w:del w:id="2148" w:author="Author">
        <w:r w:rsidR="005C7E34" w:rsidDel="005E3768">
          <w:rPr>
            <w:noProof/>
          </w:rPr>
          <w:delText>T</w:delText>
        </w:r>
      </w:del>
      <w:r w:rsidR="005C7E34">
        <w:rPr>
          <w:noProof/>
        </w:rPr>
        <w:t xml:space="preserve">he value of </w:t>
      </w:r>
      <w:ins w:id="2149" w:author="Author">
        <w:r w:rsidR="00EA7CE9" w:rsidRPr="00564A49">
          <w:t>max_vps_layer_dec_pic_buff_minus1[ </w:t>
        </w:r>
        <w:r w:rsidR="00EA7CE9">
          <w:t>optLsIdx</w:t>
        </w:r>
        <w:r w:rsidR="00EA7CE9" w:rsidRPr="00564A49">
          <w:t> ][ </w:t>
        </w:r>
        <w:r w:rsidR="00EA7CE9" w:rsidRPr="00564A49">
          <w:rPr>
            <w:rFonts w:eastAsia="Times New Roman"/>
            <w:noProof/>
            <w:lang w:val="en-CA"/>
          </w:rPr>
          <w:t>LayerIdxInVps[ </w:t>
        </w:r>
        <w:r w:rsidR="00EA7CE9" w:rsidRPr="00564A49">
          <w:t>currLayerId ] ][ HighestTid ]</w:t>
        </w:r>
      </w:ins>
      <w:del w:id="2150" w:author="Author">
        <w:r w:rsidR="005C7E34" w:rsidRPr="00943A5F" w:rsidDel="00EA7CE9">
          <w:rPr>
            <w:noProof/>
          </w:rPr>
          <w:delText>sps_max_dec_pic_buffering</w:delText>
        </w:r>
        <w:r w:rsidR="005C7E34" w:rsidDel="00EA7CE9">
          <w:rPr>
            <w:noProof/>
          </w:rPr>
          <w:delText>_minus1</w:delText>
        </w:r>
        <w:r w:rsidR="005C7E34" w:rsidRPr="00943A5F" w:rsidDel="00EA7CE9">
          <w:rPr>
            <w:noProof/>
          </w:rPr>
          <w:delText>[ </w:delText>
        </w:r>
        <w:r w:rsidR="005C7E34" w:rsidRPr="008C2E1A" w:rsidDel="00EA7CE9">
          <w:rPr>
            <w:noProof/>
          </w:rPr>
          <w:delText>HighestTid</w:delText>
        </w:r>
        <w:r w:rsidR="005C7E34" w:rsidRPr="00943A5F" w:rsidDel="00EA7CE9">
          <w:rPr>
            <w:noProof/>
          </w:rPr>
          <w:delText> ]</w:delText>
        </w:r>
        <w:r w:rsidR="005C7E34" w:rsidDel="00EA7CE9">
          <w:rPr>
            <w:noProof/>
          </w:rPr>
          <w:delText> + 1</w:delText>
        </w:r>
      </w:del>
      <w:r w:rsidR="005C7E34">
        <w:rPr>
          <w:noProof/>
        </w:rPr>
        <w:t xml:space="preserve"> shall be less than or equal to</w:t>
      </w:r>
      <w:ins w:id="2151" w:author="Author">
        <w:r w:rsidR="00EA7CE9">
          <w:rPr>
            <w:noProof/>
          </w:rPr>
          <w:t xml:space="preserve"> </w:t>
        </w:r>
        <w:r w:rsidR="005171E2">
          <w:rPr>
            <w:noProof/>
          </w:rPr>
          <w:t>MaxDpbSize as derived by Equation A</w:t>
        </w:r>
        <w:r w:rsidR="005171E2" w:rsidRPr="005C7E34">
          <w:rPr>
            <w:noProof/>
          </w:rPr>
          <w:noBreakHyphen/>
        </w:r>
        <w:r w:rsidR="005171E2">
          <w:rPr>
            <w:noProof/>
          </w:rPr>
          <w:t>2.</w:t>
        </w:r>
      </w:ins>
      <w:del w:id="2152" w:author="Author">
        <w:r w:rsidR="005C7E34" w:rsidDel="00EA7CE9">
          <w:rPr>
            <w:noProof/>
          </w:rPr>
          <w:delText xml:space="preserve"> </w:delText>
        </w:r>
        <w:r w:rsidR="005C7E34" w:rsidRPr="00943A5F" w:rsidDel="00EA7CE9">
          <w:rPr>
            <w:noProof/>
          </w:rPr>
          <w:delText xml:space="preserve">MaxDpbSize, </w:delText>
        </w:r>
        <w:r w:rsidR="005C7E34" w:rsidDel="00EA7CE9">
          <w:rPr>
            <w:noProof/>
          </w:rPr>
          <w:delText xml:space="preserve">which </w:delText>
        </w:r>
        <w:r w:rsidR="005C7E34" w:rsidRPr="00943A5F" w:rsidDel="00EA7CE9">
          <w:rPr>
            <w:noProof/>
          </w:rPr>
          <w:delText xml:space="preserve">is derived </w:delText>
        </w:r>
        <w:r w:rsidR="005C7E34" w:rsidRPr="00943A5F" w:rsidDel="005E3768">
          <w:rPr>
            <w:noProof/>
          </w:rPr>
          <w:delText xml:space="preserve">as </w:delText>
        </w:r>
        <w:r w:rsidR="005C7E34" w:rsidDel="005E3768">
          <w:rPr>
            <w:noProof/>
          </w:rPr>
          <w:delText>follows</w:delText>
        </w:r>
        <w:r w:rsidR="005C7E34" w:rsidRPr="00943A5F" w:rsidDel="005E3768">
          <w:rPr>
            <w:noProof/>
          </w:rPr>
          <w:delText>:</w:delText>
        </w:r>
      </w:del>
    </w:p>
    <w:p w:rsidR="005C7E34" w:rsidRPr="005C7E34" w:rsidDel="00C75020" w:rsidRDefault="005C7E34" w:rsidP="005171E2">
      <w:pPr>
        <w:pStyle w:val="Equation"/>
        <w:ind w:left="1209"/>
        <w:rPr>
          <w:del w:id="2153" w:author="Author"/>
          <w:noProof/>
          <w:sz w:val="20"/>
          <w:szCs w:val="20"/>
        </w:rPr>
      </w:pPr>
      <w:del w:id="2154" w:author="Author">
        <w:r w:rsidRPr="005C7E34" w:rsidDel="00C75020">
          <w:rPr>
            <w:noProof/>
            <w:sz w:val="20"/>
            <w:szCs w:val="20"/>
          </w:rPr>
          <w:delText>if( PicSizeInSamplesY  &lt;=  ( MaxLumaPs  &gt;&gt;  2 ) )</w:delText>
        </w:r>
        <w:r w:rsidRPr="005C7E34" w:rsidDel="00C75020">
          <w:rPr>
            <w:noProof/>
            <w:sz w:val="20"/>
            <w:szCs w:val="20"/>
          </w:rPr>
          <w:br/>
        </w:r>
        <w:r w:rsidRPr="005C7E34" w:rsidDel="00C75020">
          <w:rPr>
            <w:noProof/>
            <w:sz w:val="20"/>
            <w:szCs w:val="20"/>
          </w:rPr>
          <w:tab/>
          <w:delText>MaxDpbSize = Min( 4 * maxDpbPicBuf, 16 )</w:delText>
        </w:r>
        <w:r w:rsidRPr="005C7E34" w:rsidDel="00C75020">
          <w:rPr>
            <w:noProof/>
            <w:sz w:val="20"/>
            <w:szCs w:val="20"/>
          </w:rPr>
          <w:br/>
          <w:delText>else if( PicSizeInSamplesY  &lt;=  ( MaxLumaPs  &gt;&gt;  1 ) )</w:delText>
        </w:r>
        <w:r w:rsidRPr="005C7E34" w:rsidDel="00C75020">
          <w:rPr>
            <w:noProof/>
            <w:sz w:val="20"/>
            <w:szCs w:val="20"/>
          </w:rPr>
          <w:br/>
        </w:r>
        <w:r w:rsidRPr="005C7E34" w:rsidDel="00C75020">
          <w:rPr>
            <w:noProof/>
            <w:sz w:val="20"/>
            <w:szCs w:val="20"/>
          </w:rPr>
          <w:tab/>
          <w:delText>MaxDpbSize = Min( 2 * maxDpbPicBuf, 16 )</w:delText>
        </w:r>
        <w:r w:rsidRPr="005C7E34" w:rsidDel="00C75020">
          <w:rPr>
            <w:noProof/>
            <w:sz w:val="20"/>
            <w:szCs w:val="20"/>
          </w:rPr>
          <w:tab/>
          <w:delText>(A</w:delText>
        </w:r>
        <w:r w:rsidRPr="005C7E34" w:rsidDel="00C75020">
          <w:rPr>
            <w:noProof/>
            <w:sz w:val="20"/>
            <w:szCs w:val="20"/>
          </w:rPr>
          <w:noBreakHyphen/>
        </w:r>
        <w:r w:rsidRPr="005C7E34" w:rsidDel="00C75020">
          <w:rPr>
            <w:noProof/>
          </w:rPr>
          <w:fldChar w:fldCharType="begin"/>
        </w:r>
        <w:r w:rsidRPr="005C7E34" w:rsidDel="00C75020">
          <w:rPr>
            <w:noProof/>
            <w:sz w:val="20"/>
            <w:szCs w:val="20"/>
          </w:rPr>
          <w:delInstrText xml:space="preserve"> SEQ Equation \* ARABIC \s 1 </w:delInstrText>
        </w:r>
        <w:r w:rsidRPr="005C7E34" w:rsidDel="00C75020">
          <w:rPr>
            <w:noProof/>
          </w:rPr>
          <w:fldChar w:fldCharType="separate"/>
        </w:r>
        <w:r w:rsidRPr="005C7E34" w:rsidDel="00C75020">
          <w:rPr>
            <w:noProof/>
            <w:sz w:val="20"/>
            <w:szCs w:val="20"/>
          </w:rPr>
          <w:delText>2</w:delText>
        </w:r>
        <w:r w:rsidRPr="005C7E34" w:rsidDel="00C75020">
          <w:rPr>
            <w:noProof/>
          </w:rPr>
          <w:fldChar w:fldCharType="end"/>
        </w:r>
        <w:r w:rsidRPr="005C7E34" w:rsidDel="00C75020">
          <w:rPr>
            <w:noProof/>
            <w:sz w:val="20"/>
            <w:szCs w:val="20"/>
          </w:rPr>
          <w:delText>)</w:delText>
        </w:r>
        <w:r w:rsidRPr="005C7E34" w:rsidDel="00C75020">
          <w:rPr>
            <w:noProof/>
            <w:sz w:val="20"/>
            <w:szCs w:val="20"/>
          </w:rPr>
          <w:br/>
          <w:delText>else if( PicSizeInSamplesY  &lt;=  ( ( 3 * MaxLumaPs )  &gt;&gt;  2 ) )</w:delText>
        </w:r>
        <w:r w:rsidRPr="005C7E34" w:rsidDel="00C75020">
          <w:rPr>
            <w:noProof/>
            <w:sz w:val="20"/>
            <w:szCs w:val="20"/>
          </w:rPr>
          <w:br/>
        </w:r>
        <w:r w:rsidRPr="005C7E34" w:rsidDel="00C75020">
          <w:rPr>
            <w:noProof/>
            <w:sz w:val="20"/>
            <w:szCs w:val="20"/>
          </w:rPr>
          <w:tab/>
          <w:delText>MaxDpbSize = Min( ( 4 * maxDpbPicBuf ) / 3, 16 )</w:delText>
        </w:r>
        <w:r w:rsidRPr="005C7E34" w:rsidDel="00C75020">
          <w:rPr>
            <w:noProof/>
            <w:sz w:val="20"/>
            <w:szCs w:val="20"/>
          </w:rPr>
          <w:br/>
          <w:delText>else</w:delText>
        </w:r>
        <w:r w:rsidRPr="005C7E34" w:rsidDel="00C75020">
          <w:rPr>
            <w:noProof/>
            <w:sz w:val="20"/>
            <w:szCs w:val="20"/>
          </w:rPr>
          <w:br/>
        </w:r>
        <w:r w:rsidRPr="005C7E34" w:rsidDel="00C75020">
          <w:rPr>
            <w:noProof/>
            <w:sz w:val="20"/>
            <w:szCs w:val="20"/>
          </w:rPr>
          <w:tab/>
          <w:delText>MaxDpbSize = maxDpbPicBuf</w:delText>
        </w:r>
      </w:del>
    </w:p>
    <w:p w:rsidR="000F548B" w:rsidRPr="00943A5F" w:rsidRDefault="005C7E34" w:rsidP="00C00BB2">
      <w:pPr>
        <w:ind w:left="763"/>
        <w:rPr>
          <w:noProof/>
        </w:rPr>
      </w:pPr>
      <w:del w:id="2155" w:author="Author">
        <w:r w:rsidRPr="00943A5F" w:rsidDel="00C75020">
          <w:rPr>
            <w:noProof/>
          </w:rPr>
          <w:delText>where Max</w:delText>
        </w:r>
        <w:r w:rsidDel="00C75020">
          <w:rPr>
            <w:noProof/>
          </w:rPr>
          <w:delText>LumaPs</w:delText>
        </w:r>
        <w:r w:rsidRPr="00943A5F" w:rsidDel="00C75020">
          <w:rPr>
            <w:noProof/>
          </w:rPr>
          <w:delText xml:space="preserve"> </w:delText>
        </w:r>
        <w:r w:rsidDel="00C75020">
          <w:rPr>
            <w:noProof/>
          </w:rPr>
          <w:delText xml:space="preserve">is </w:delText>
        </w:r>
        <w:r w:rsidRPr="00943A5F" w:rsidDel="00C75020">
          <w:rPr>
            <w:noProof/>
          </w:rPr>
          <w:delText xml:space="preserve">specified in </w:delText>
        </w:r>
        <w:r w:rsidRPr="00943A5F" w:rsidDel="00C75020">
          <w:rPr>
            <w:noProof/>
          </w:rPr>
          <w:fldChar w:fldCharType="begin" w:fldLock="1"/>
        </w:r>
        <w:r w:rsidRPr="00943A5F" w:rsidDel="00C75020">
          <w:rPr>
            <w:noProof/>
          </w:rPr>
          <w:delInstrText xml:space="preserve"> REF _Ref316792565 \h  \* MERGEFORMAT </w:delInstrText>
        </w:r>
        <w:r w:rsidRPr="00943A5F" w:rsidDel="00C75020">
          <w:rPr>
            <w:noProof/>
          </w:rPr>
        </w:r>
        <w:r w:rsidRPr="00943A5F" w:rsidDel="00C75020">
          <w:rPr>
            <w:noProof/>
          </w:rPr>
          <w:fldChar w:fldCharType="separate"/>
        </w:r>
        <w:r w:rsidRPr="00943A5F" w:rsidDel="00C75020">
          <w:rPr>
            <w:noProof/>
          </w:rPr>
          <w:delText>Table A</w:delText>
        </w:r>
        <w:r w:rsidRPr="00943A5F" w:rsidDel="00C75020">
          <w:rPr>
            <w:noProof/>
          </w:rPr>
          <w:noBreakHyphen/>
        </w:r>
        <w:r w:rsidDel="00C75020">
          <w:rPr>
            <w:noProof/>
          </w:rPr>
          <w:delText>1</w:delText>
        </w:r>
        <w:r w:rsidRPr="00943A5F" w:rsidDel="00C75020">
          <w:rPr>
            <w:noProof/>
          </w:rPr>
          <w:fldChar w:fldCharType="end"/>
        </w:r>
        <w:r w:rsidDel="00C75020">
          <w:rPr>
            <w:noProof/>
          </w:rPr>
          <w:delText xml:space="preserve"> and m</w:delText>
        </w:r>
        <w:r w:rsidRPr="00943A5F" w:rsidDel="00C75020">
          <w:rPr>
            <w:noProof/>
          </w:rPr>
          <w:delText>axDpbPicBuf</w:delText>
        </w:r>
        <w:r w:rsidRPr="00027196" w:rsidDel="00C75020">
          <w:rPr>
            <w:noProof/>
          </w:rPr>
          <w:delText xml:space="preserve"> is equal to 6</w:delText>
        </w:r>
        <w:r w:rsidRPr="00943A5F" w:rsidDel="00C75020">
          <w:rPr>
            <w:noProof/>
          </w:rPr>
          <w:delText>.</w:delText>
        </w:r>
      </w:del>
      <w:ins w:id="2156" w:author="Author">
        <w:r w:rsidR="000F548B">
          <w:rPr>
            <w:noProof/>
          </w:rPr>
          <w:t>For each sub-DPB with sub-DPB index equal to subDpbIdx</w:t>
        </w:r>
        <w:r w:rsidR="00C00BB2">
          <w:rPr>
            <w:noProof/>
          </w:rPr>
          <w:t xml:space="preserve"> among the sub-DPBs for the output layer set</w:t>
        </w:r>
        <w:r w:rsidR="000F548B">
          <w:rPr>
            <w:noProof/>
          </w:rPr>
          <w:t xml:space="preserve">, the value of </w:t>
        </w:r>
        <w:r w:rsidR="000F548B" w:rsidRPr="00564A49">
          <w:t>max_vps_dec_pic_buffering_minus1[ </w:t>
        </w:r>
        <w:r w:rsidR="000F548B">
          <w:t>optLsIdx</w:t>
        </w:r>
        <w:r w:rsidR="000F548B" w:rsidRPr="00564A49">
          <w:t> ][ subDpbIdx ][ HighestTid ]</w:t>
        </w:r>
        <w:r w:rsidR="00221970">
          <w:t xml:space="preserve"> shall be less than or equal to </w:t>
        </w:r>
        <w:r w:rsidR="00C75020">
          <w:t>n</w:t>
        </w:r>
        <w:r w:rsidR="003706B8">
          <w:t>umLayersInSubDpb</w:t>
        </w:r>
        <w:r w:rsidR="00C75020">
          <w:t>*</w:t>
        </w:r>
        <w:r w:rsidR="005171E2">
          <w:rPr>
            <w:noProof/>
          </w:rPr>
          <w:t>MaxDpbSize</w:t>
        </w:r>
        <w:r w:rsidR="00C75020">
          <w:rPr>
            <w:noProof/>
          </w:rPr>
          <w:t xml:space="preserve">, where </w:t>
        </w:r>
        <w:r w:rsidR="003706B8">
          <w:t>numLayersInSubDpb</w:t>
        </w:r>
        <w:r w:rsidR="003706B8">
          <w:rPr>
            <w:noProof/>
          </w:rPr>
          <w:t xml:space="preserve"> </w:t>
        </w:r>
        <w:r w:rsidR="00C75020">
          <w:rPr>
            <w:noProof/>
          </w:rPr>
          <w:t>is the number of layers, in the output layer set, to which the sub-DPB is assigned, and MaxDpbSize is</w:t>
        </w:r>
        <w:r w:rsidR="005171E2">
          <w:rPr>
            <w:noProof/>
          </w:rPr>
          <w:t xml:space="preserve"> derived by Equation A</w:t>
        </w:r>
        <w:r w:rsidR="005171E2" w:rsidRPr="005C7E34">
          <w:rPr>
            <w:noProof/>
          </w:rPr>
          <w:noBreakHyphen/>
        </w:r>
        <w:r w:rsidR="005171E2">
          <w:rPr>
            <w:noProof/>
          </w:rPr>
          <w:t>2</w:t>
        </w:r>
        <w:r w:rsidR="00C75020">
          <w:rPr>
            <w:noProof/>
          </w:rPr>
          <w:t xml:space="preserve"> with</w:t>
        </w:r>
        <w:r w:rsidR="005171E2">
          <w:rPr>
            <w:noProof/>
          </w:rPr>
          <w:t xml:space="preserve"> PicSizeInSamplesY </w:t>
        </w:r>
        <w:r w:rsidR="00C75020">
          <w:rPr>
            <w:noProof/>
          </w:rPr>
          <w:t>being</w:t>
        </w:r>
        <w:r w:rsidR="005171E2">
          <w:rPr>
            <w:noProof/>
          </w:rPr>
          <w:t xml:space="preserve"> the value of PicSizeInSamplesY</w:t>
        </w:r>
        <w:r w:rsidR="00C75020">
          <w:rPr>
            <w:noProof/>
          </w:rPr>
          <w:t xml:space="preserve"> of any layer to which the sub-DPB is assigned</w:t>
        </w:r>
        <w:r w:rsidR="00221970">
          <w:t>.</w:t>
        </w:r>
      </w:ins>
    </w:p>
    <w:p w:rsidR="005C7E34" w:rsidRDefault="005C7E34" w:rsidP="005C7E34">
      <w:pPr>
        <w:numPr>
          <w:ilvl w:val="0"/>
          <w:numId w:val="49"/>
        </w:numPr>
        <w:rPr>
          <w:noProof/>
        </w:rPr>
      </w:pPr>
      <w:r>
        <w:rPr>
          <w:noProof/>
        </w:rPr>
        <w:t>For level 5 and higher levels</w:t>
      </w:r>
      <w:r w:rsidRPr="00943A5F">
        <w:rPr>
          <w:noProof/>
        </w:rPr>
        <w:t xml:space="preserve">, the </w:t>
      </w:r>
      <w:r>
        <w:rPr>
          <w:noProof/>
        </w:rPr>
        <w:t xml:space="preserve">value of </w:t>
      </w:r>
      <w:r w:rsidRPr="00943A5F">
        <w:rPr>
          <w:noProof/>
        </w:rPr>
        <w:t>CtbSize</w:t>
      </w:r>
      <w:r>
        <w:rPr>
          <w:noProof/>
        </w:rPr>
        <w:t>Y</w:t>
      </w:r>
      <w:r w:rsidRPr="00943A5F">
        <w:rPr>
          <w:noProof/>
        </w:rPr>
        <w:t xml:space="preserve"> </w:t>
      </w:r>
      <w:ins w:id="2157" w:author="Author">
        <w:r w:rsidR="00B33A89">
          <w:rPr>
            <w:noProof/>
          </w:rPr>
          <w:t xml:space="preserve">for each layer in the </w:t>
        </w:r>
        <w:r w:rsidR="0036439D">
          <w:rPr>
            <w:noProof/>
          </w:rPr>
          <w:t xml:space="preserve">sub-bitstream of the </w:t>
        </w:r>
        <w:r w:rsidR="00B33A89">
          <w:rPr>
            <w:noProof/>
          </w:rPr>
          <w:t xml:space="preserve">output layer set </w:t>
        </w:r>
      </w:ins>
      <w:r w:rsidRPr="00943A5F">
        <w:rPr>
          <w:noProof/>
        </w:rPr>
        <w:t xml:space="preserve">shall be equal to </w:t>
      </w:r>
      <w:r>
        <w:rPr>
          <w:noProof/>
        </w:rPr>
        <w:t>32</w:t>
      </w:r>
      <w:r w:rsidRPr="00943A5F">
        <w:rPr>
          <w:noProof/>
        </w:rPr>
        <w:t xml:space="preserve"> or 6</w:t>
      </w:r>
      <w:r>
        <w:rPr>
          <w:noProof/>
        </w:rPr>
        <w:t>4</w:t>
      </w:r>
      <w:r w:rsidRPr="00943A5F">
        <w:rPr>
          <w:noProof/>
        </w:rPr>
        <w:t>.</w:t>
      </w:r>
    </w:p>
    <w:p w:rsidR="005C7E34" w:rsidRDefault="005C7E34" w:rsidP="00E767FD">
      <w:pPr>
        <w:numPr>
          <w:ilvl w:val="0"/>
          <w:numId w:val="49"/>
        </w:numPr>
        <w:rPr>
          <w:noProof/>
        </w:rPr>
      </w:pPr>
      <w:r>
        <w:rPr>
          <w:noProof/>
        </w:rPr>
        <w:t>T</w:t>
      </w:r>
      <w:r w:rsidRPr="003F7009">
        <w:rPr>
          <w:noProof/>
        </w:rPr>
        <w:t xml:space="preserve">he value of </w:t>
      </w:r>
      <w:r>
        <w:rPr>
          <w:noProof/>
        </w:rPr>
        <w:t>NumPicTotalCurr</w:t>
      </w:r>
      <w:r w:rsidRPr="003F7009">
        <w:rPr>
          <w:noProof/>
        </w:rPr>
        <w:t xml:space="preserve"> </w:t>
      </w:r>
      <w:ins w:id="2158" w:author="Author">
        <w:r w:rsidR="00DB4623">
          <w:rPr>
            <w:noProof/>
          </w:rPr>
          <w:t xml:space="preserve">for each picture in the sub-bitstream of the output layer set </w:t>
        </w:r>
      </w:ins>
      <w:r w:rsidRPr="003F7009">
        <w:rPr>
          <w:noProof/>
        </w:rPr>
        <w:t>shall be less than or equal to 8</w:t>
      </w:r>
      <w:r w:rsidRPr="00943A5F">
        <w:rPr>
          <w:noProof/>
        </w:rPr>
        <w:t>.</w:t>
      </w:r>
      <w:ins w:id="2159" w:author="Author">
        <w:del w:id="2160" w:author="Author">
          <w:r w:rsidR="00E767FD" w:rsidDel="0036439D">
            <w:rPr>
              <w:noProof/>
            </w:rPr>
            <w:delText xml:space="preserve"> </w:delText>
          </w:r>
        </w:del>
      </w:ins>
    </w:p>
    <w:p w:rsidR="005C7E34" w:rsidRPr="00943A5F" w:rsidRDefault="00E767FD" w:rsidP="00E767FD">
      <w:pPr>
        <w:numPr>
          <w:ilvl w:val="0"/>
          <w:numId w:val="49"/>
        </w:numPr>
        <w:rPr>
          <w:noProof/>
        </w:rPr>
      </w:pPr>
      <w:ins w:id="2161" w:author="Author">
        <w:r>
          <w:rPr>
            <w:noProof/>
          </w:rPr>
          <w:t>When decoding each coded picture in the sub-bitstream of the output layer set, t</w:t>
        </w:r>
      </w:ins>
      <w:del w:id="2162" w:author="Author">
        <w:r w:rsidR="005C7E34" w:rsidDel="00E767FD">
          <w:rPr>
            <w:noProof/>
          </w:rPr>
          <w:delText>T</w:delText>
        </w:r>
      </w:del>
      <w:r w:rsidR="005C7E34">
        <w:rPr>
          <w:noProof/>
        </w:rPr>
        <w:t xml:space="preserve">he value of </w:t>
      </w:r>
      <w:r w:rsidR="005C7E34" w:rsidRPr="0078155B">
        <w:rPr>
          <w:noProof/>
        </w:rPr>
        <w:t>num_tile_columns_minus1</w:t>
      </w:r>
      <w:r w:rsidR="005C7E34">
        <w:rPr>
          <w:noProof/>
        </w:rPr>
        <w:t xml:space="preserve"> shall be less than </w:t>
      </w:r>
      <w:r w:rsidR="005C7E34" w:rsidRPr="0078155B">
        <w:rPr>
          <w:noProof/>
        </w:rPr>
        <w:t>MaxTileCols</w:t>
      </w:r>
      <w:r w:rsidR="005C7E34">
        <w:rPr>
          <w:noProof/>
        </w:rPr>
        <w:t xml:space="preserve"> and </w:t>
      </w:r>
      <w:r w:rsidR="005C7E34" w:rsidRPr="00943A5F">
        <w:rPr>
          <w:noProof/>
        </w:rPr>
        <w:t>num_tile_rows_minus1</w:t>
      </w:r>
      <w:r w:rsidR="005C7E34">
        <w:rPr>
          <w:noProof/>
        </w:rPr>
        <w:t xml:space="preserve"> shall be less than MaxTileRows, where </w:t>
      </w:r>
      <w:r w:rsidR="005C7E34" w:rsidRPr="0078155B">
        <w:rPr>
          <w:noProof/>
        </w:rPr>
        <w:t>MaxTileCols</w:t>
      </w:r>
      <w:r w:rsidR="005C7E34">
        <w:rPr>
          <w:noProof/>
        </w:rPr>
        <w:t xml:space="preserve"> and</w:t>
      </w:r>
      <w:r w:rsidR="005C7E34" w:rsidRPr="0078155B">
        <w:rPr>
          <w:noProof/>
        </w:rPr>
        <w:t xml:space="preserve"> </w:t>
      </w:r>
      <w:r w:rsidR="005C7E34">
        <w:rPr>
          <w:noProof/>
        </w:rPr>
        <w:t xml:space="preserve">MaxTileRows are specified </w:t>
      </w:r>
      <w:r w:rsidR="005C7E34" w:rsidRPr="00943A5F">
        <w:rPr>
          <w:noProof/>
        </w:rPr>
        <w:t xml:space="preserve">in </w:t>
      </w:r>
      <w:r w:rsidR="005C7E34" w:rsidRPr="00943A5F">
        <w:rPr>
          <w:noProof/>
        </w:rPr>
        <w:fldChar w:fldCharType="begin" w:fldLock="1"/>
      </w:r>
      <w:r w:rsidR="005C7E34" w:rsidRPr="00943A5F">
        <w:rPr>
          <w:noProof/>
        </w:rPr>
        <w:instrText xml:space="preserve"> REF _Ref316792565 \h  \* MERGEFORMAT </w:instrText>
      </w:r>
      <w:r w:rsidR="005C7E34" w:rsidRPr="00943A5F">
        <w:rPr>
          <w:noProof/>
        </w:rPr>
      </w:r>
      <w:r w:rsidR="005C7E34" w:rsidRPr="00943A5F">
        <w:rPr>
          <w:noProof/>
        </w:rPr>
        <w:fldChar w:fldCharType="separate"/>
      </w:r>
      <w:r w:rsidR="005C7E34" w:rsidRPr="00943A5F">
        <w:rPr>
          <w:noProof/>
        </w:rPr>
        <w:t>Table A</w:t>
      </w:r>
      <w:r w:rsidR="005C7E34" w:rsidRPr="00943A5F">
        <w:rPr>
          <w:noProof/>
        </w:rPr>
        <w:noBreakHyphen/>
      </w:r>
      <w:r w:rsidR="005C7E34">
        <w:rPr>
          <w:noProof/>
        </w:rPr>
        <w:t>1</w:t>
      </w:r>
      <w:r w:rsidR="005C7E34" w:rsidRPr="00943A5F">
        <w:rPr>
          <w:noProof/>
        </w:rPr>
        <w:fldChar w:fldCharType="end"/>
      </w:r>
      <w:r w:rsidR="005C7E34">
        <w:rPr>
          <w:noProof/>
        </w:rPr>
        <w:t>.</w:t>
      </w:r>
    </w:p>
    <w:p w:rsidR="005C7E34" w:rsidRPr="00A445FB" w:rsidRDefault="005C7E34" w:rsidP="008D4CC0">
      <w:pPr>
        <w:numPr>
          <w:ilvl w:val="0"/>
          <w:numId w:val="49"/>
        </w:numPr>
        <w:rPr>
          <w:noProof/>
        </w:rPr>
      </w:pPr>
      <w:r w:rsidRPr="00A445FB">
        <w:rPr>
          <w:noProof/>
        </w:rPr>
        <w:t xml:space="preserve">For the VCL HRD parameters, CpbSize[ i ] shall be less than or equal to </w:t>
      </w:r>
      <w:ins w:id="2163" w:author="Author">
        <w:r w:rsidR="00F91049">
          <w:rPr>
            <w:noProof/>
          </w:rPr>
          <w:t>scaleFactor</w:t>
        </w:r>
        <w:r w:rsidR="004305EA" w:rsidRPr="00A445FB">
          <w:t> </w:t>
        </w:r>
        <w:r w:rsidR="003706B8" w:rsidRPr="00A445FB">
          <w:t>*</w:t>
        </w:r>
        <w:r w:rsidR="004305EA" w:rsidRPr="00A445FB">
          <w:t> </w:t>
        </w:r>
      </w:ins>
      <w:r w:rsidRPr="00A445FB">
        <w:rPr>
          <w:noProof/>
        </w:rPr>
        <w:t xml:space="preserve">1000 * MaxCPB for at least one value of i in the range of 0 to cpb_cnt_minus1[ HighestTid ], inclusive, where CpbSize[ i ] is </w:t>
      </w:r>
      <w:r w:rsidRPr="00A445FB">
        <w:rPr>
          <w:noProof/>
          <w:lang w:eastAsia="ko-KR"/>
        </w:rPr>
        <w:t>specified in subclause </w:t>
      </w:r>
      <w:r w:rsidRPr="00A445FB">
        <w:rPr>
          <w:noProof/>
          <w:lang w:eastAsia="ko-KR"/>
        </w:rPr>
        <w:fldChar w:fldCharType="begin" w:fldLock="1"/>
      </w:r>
      <w:r w:rsidRPr="00A445FB">
        <w:rPr>
          <w:noProof/>
          <w:lang w:eastAsia="ko-KR"/>
        </w:rPr>
        <w:instrText xml:space="preserve"> REF _Ref330938596 \r \h </w:instrText>
      </w:r>
      <w:r w:rsidR="00A445FB">
        <w:rPr>
          <w:noProof/>
          <w:lang w:eastAsia="ko-KR"/>
        </w:rPr>
        <w:instrText xml:space="preserve"> \* MERGEFORMAT </w:instrText>
      </w:r>
      <w:r w:rsidRPr="00A445FB">
        <w:rPr>
          <w:noProof/>
          <w:lang w:eastAsia="ko-KR"/>
        </w:rPr>
      </w:r>
      <w:r w:rsidRPr="00A445FB">
        <w:rPr>
          <w:noProof/>
          <w:lang w:eastAsia="ko-KR"/>
        </w:rPr>
        <w:fldChar w:fldCharType="separate"/>
      </w:r>
      <w:r w:rsidRPr="00A445FB">
        <w:rPr>
          <w:noProof/>
          <w:lang w:eastAsia="ko-KR"/>
        </w:rPr>
        <w:t>E.3.3</w:t>
      </w:r>
      <w:r w:rsidRPr="00A445FB">
        <w:rPr>
          <w:noProof/>
          <w:lang w:eastAsia="ko-KR"/>
        </w:rPr>
        <w:fldChar w:fldCharType="end"/>
      </w:r>
      <w:r w:rsidRPr="00A445FB">
        <w:rPr>
          <w:noProof/>
          <w:lang w:eastAsia="ko-KR"/>
        </w:rPr>
        <w:t xml:space="preserve"> based on parameters selected as specified in subclause </w:t>
      </w:r>
      <w:r w:rsidRPr="00A445FB">
        <w:rPr>
          <w:noProof/>
          <w:lang w:eastAsia="ko-KR"/>
        </w:rPr>
        <w:fldChar w:fldCharType="begin" w:fldLock="1"/>
      </w:r>
      <w:r w:rsidRPr="00A445FB">
        <w:rPr>
          <w:noProof/>
          <w:lang w:eastAsia="ko-KR"/>
        </w:rPr>
        <w:instrText xml:space="preserve"> REF _Ref343024208 \r \h </w:instrText>
      </w:r>
      <w:r w:rsidR="00A445FB">
        <w:rPr>
          <w:noProof/>
          <w:lang w:eastAsia="ko-KR"/>
        </w:rPr>
        <w:instrText xml:space="preserve"> \* MERGEFORMAT </w:instrText>
      </w:r>
      <w:r w:rsidRPr="00A445FB">
        <w:rPr>
          <w:noProof/>
          <w:lang w:eastAsia="ko-KR"/>
        </w:rPr>
      </w:r>
      <w:r w:rsidRPr="00A445FB">
        <w:rPr>
          <w:noProof/>
          <w:lang w:eastAsia="ko-KR"/>
        </w:rPr>
        <w:fldChar w:fldCharType="separate"/>
      </w:r>
      <w:r w:rsidRPr="00A445FB">
        <w:rPr>
          <w:noProof/>
          <w:lang w:eastAsia="ko-KR"/>
        </w:rPr>
        <w:t>C.1</w:t>
      </w:r>
      <w:r w:rsidRPr="00A445FB">
        <w:rPr>
          <w:noProof/>
          <w:lang w:eastAsia="ko-KR"/>
        </w:rPr>
        <w:fldChar w:fldCharType="end"/>
      </w:r>
      <w:r w:rsidRPr="00A445FB">
        <w:rPr>
          <w:noProof/>
          <w:lang w:eastAsia="ko-KR"/>
        </w:rPr>
        <w:t xml:space="preserve"> and </w:t>
      </w:r>
      <w:r w:rsidRPr="00A445FB">
        <w:rPr>
          <w:noProof/>
        </w:rPr>
        <w:t xml:space="preserve">MaxCPB is specified in </w:t>
      </w:r>
      <w:r w:rsidRPr="00A445FB">
        <w:rPr>
          <w:noProof/>
        </w:rPr>
        <w:fldChar w:fldCharType="begin" w:fldLock="1"/>
      </w:r>
      <w:r w:rsidRPr="00A445FB">
        <w:rPr>
          <w:noProof/>
        </w:rPr>
        <w:instrText xml:space="preserve"> REF _Ref316792565 \h  \* MERGEFORMAT </w:instrText>
      </w:r>
      <w:r w:rsidRPr="00A445FB">
        <w:rPr>
          <w:noProof/>
        </w:rPr>
      </w:r>
      <w:r w:rsidRPr="00A445FB">
        <w:rPr>
          <w:noProof/>
        </w:rPr>
        <w:fldChar w:fldCharType="separate"/>
      </w:r>
      <w:r w:rsidRPr="00A445FB">
        <w:rPr>
          <w:noProof/>
        </w:rPr>
        <w:t>Table A</w:t>
      </w:r>
      <w:r w:rsidRPr="00A445FB">
        <w:rPr>
          <w:noProof/>
        </w:rPr>
        <w:noBreakHyphen/>
        <w:t>1</w:t>
      </w:r>
      <w:r w:rsidRPr="00A445FB">
        <w:rPr>
          <w:noProof/>
        </w:rPr>
        <w:fldChar w:fldCharType="end"/>
      </w:r>
      <w:r w:rsidRPr="00A445FB">
        <w:rPr>
          <w:noProof/>
        </w:rPr>
        <w:t xml:space="preserve"> in units of 1000 bits.</w:t>
      </w:r>
    </w:p>
    <w:p w:rsidR="005C7E34" w:rsidRPr="00A445FB" w:rsidRDefault="005C7E34" w:rsidP="005C7E34">
      <w:pPr>
        <w:numPr>
          <w:ilvl w:val="0"/>
          <w:numId w:val="49"/>
        </w:numPr>
        <w:rPr>
          <w:noProof/>
        </w:rPr>
      </w:pPr>
      <w:r w:rsidRPr="00A445FB">
        <w:rPr>
          <w:noProof/>
        </w:rPr>
        <w:lastRenderedPageBreak/>
        <w:t xml:space="preserve">For the NAL HRD parameters, CpbSize[ i ] shall be less than or equal to </w:t>
      </w:r>
      <w:ins w:id="2164" w:author="Author">
        <w:r w:rsidR="00F91049">
          <w:rPr>
            <w:noProof/>
          </w:rPr>
          <w:t>scaleFactor</w:t>
        </w:r>
        <w:r w:rsidR="00D47FE6" w:rsidRPr="00A445FB">
          <w:t> </w:t>
        </w:r>
        <w:r w:rsidR="004305EA" w:rsidRPr="00A445FB">
          <w:t>* </w:t>
        </w:r>
      </w:ins>
      <w:r w:rsidRPr="00A445FB">
        <w:rPr>
          <w:noProof/>
        </w:rPr>
        <w:t xml:space="preserve">1100 * MaxCPB for at least one value of i in the range of 0 to cpb_cnt_minus1[ HighestTid ], inclusive, where CpbSize[ i ] is </w:t>
      </w:r>
      <w:r w:rsidRPr="00A445FB">
        <w:rPr>
          <w:noProof/>
          <w:lang w:eastAsia="ko-KR"/>
        </w:rPr>
        <w:t>specified in subclause </w:t>
      </w:r>
      <w:r w:rsidRPr="00A445FB">
        <w:rPr>
          <w:noProof/>
          <w:lang w:eastAsia="ko-KR"/>
        </w:rPr>
        <w:fldChar w:fldCharType="begin" w:fldLock="1"/>
      </w:r>
      <w:r w:rsidRPr="00A445FB">
        <w:rPr>
          <w:noProof/>
          <w:lang w:eastAsia="ko-KR"/>
        </w:rPr>
        <w:instrText xml:space="preserve"> REF _Ref330938596 \r \h </w:instrText>
      </w:r>
      <w:r w:rsidR="00A445FB">
        <w:rPr>
          <w:noProof/>
          <w:lang w:eastAsia="ko-KR"/>
        </w:rPr>
        <w:instrText xml:space="preserve"> \* MERGEFORMAT </w:instrText>
      </w:r>
      <w:r w:rsidRPr="00A445FB">
        <w:rPr>
          <w:noProof/>
          <w:lang w:eastAsia="ko-KR"/>
        </w:rPr>
      </w:r>
      <w:r w:rsidRPr="00A445FB">
        <w:rPr>
          <w:noProof/>
          <w:lang w:eastAsia="ko-KR"/>
        </w:rPr>
        <w:fldChar w:fldCharType="separate"/>
      </w:r>
      <w:r w:rsidRPr="00A445FB">
        <w:rPr>
          <w:noProof/>
          <w:lang w:eastAsia="ko-KR"/>
        </w:rPr>
        <w:t>E.3.3</w:t>
      </w:r>
      <w:r w:rsidRPr="00A445FB">
        <w:rPr>
          <w:noProof/>
          <w:lang w:eastAsia="ko-KR"/>
        </w:rPr>
        <w:fldChar w:fldCharType="end"/>
      </w:r>
      <w:r w:rsidRPr="00A445FB">
        <w:rPr>
          <w:noProof/>
          <w:lang w:eastAsia="ko-KR"/>
        </w:rPr>
        <w:t xml:space="preserve"> based on parameters selected as specified in subclause </w:t>
      </w:r>
      <w:r w:rsidRPr="00A445FB">
        <w:rPr>
          <w:noProof/>
          <w:lang w:eastAsia="ko-KR"/>
        </w:rPr>
        <w:fldChar w:fldCharType="begin" w:fldLock="1"/>
      </w:r>
      <w:r w:rsidRPr="00A445FB">
        <w:rPr>
          <w:noProof/>
          <w:lang w:eastAsia="ko-KR"/>
        </w:rPr>
        <w:instrText xml:space="preserve"> REF _Ref343024208 \r \h </w:instrText>
      </w:r>
      <w:r w:rsidR="00A445FB">
        <w:rPr>
          <w:noProof/>
          <w:lang w:eastAsia="ko-KR"/>
        </w:rPr>
        <w:instrText xml:space="preserve"> \* MERGEFORMAT </w:instrText>
      </w:r>
      <w:r w:rsidRPr="00A445FB">
        <w:rPr>
          <w:noProof/>
          <w:lang w:eastAsia="ko-KR"/>
        </w:rPr>
      </w:r>
      <w:r w:rsidRPr="00A445FB">
        <w:rPr>
          <w:noProof/>
          <w:lang w:eastAsia="ko-KR"/>
        </w:rPr>
        <w:fldChar w:fldCharType="separate"/>
      </w:r>
      <w:r w:rsidRPr="00A445FB">
        <w:rPr>
          <w:noProof/>
          <w:lang w:eastAsia="ko-KR"/>
        </w:rPr>
        <w:t>C.1</w:t>
      </w:r>
      <w:r w:rsidRPr="00A445FB">
        <w:rPr>
          <w:noProof/>
          <w:lang w:eastAsia="ko-KR"/>
        </w:rPr>
        <w:fldChar w:fldCharType="end"/>
      </w:r>
      <w:r w:rsidRPr="00A445FB">
        <w:rPr>
          <w:noProof/>
          <w:lang w:eastAsia="ko-KR"/>
        </w:rPr>
        <w:t xml:space="preserve"> and </w:t>
      </w:r>
      <w:r w:rsidRPr="00A445FB">
        <w:rPr>
          <w:noProof/>
        </w:rPr>
        <w:t xml:space="preserve">MaxCPB is specified in </w:t>
      </w:r>
      <w:r w:rsidRPr="00A445FB">
        <w:rPr>
          <w:noProof/>
        </w:rPr>
        <w:fldChar w:fldCharType="begin" w:fldLock="1"/>
      </w:r>
      <w:r w:rsidRPr="00A445FB">
        <w:rPr>
          <w:noProof/>
        </w:rPr>
        <w:instrText xml:space="preserve"> REF _Ref316792565 \h  \* MERGEFORMAT </w:instrText>
      </w:r>
      <w:r w:rsidRPr="00A445FB">
        <w:rPr>
          <w:noProof/>
        </w:rPr>
      </w:r>
      <w:r w:rsidRPr="00A445FB">
        <w:rPr>
          <w:noProof/>
        </w:rPr>
        <w:fldChar w:fldCharType="separate"/>
      </w:r>
      <w:r w:rsidRPr="00A445FB">
        <w:rPr>
          <w:noProof/>
        </w:rPr>
        <w:t>Table A</w:t>
      </w:r>
      <w:r w:rsidRPr="00A445FB">
        <w:rPr>
          <w:noProof/>
        </w:rPr>
        <w:noBreakHyphen/>
        <w:t>1</w:t>
      </w:r>
      <w:r w:rsidRPr="00A445FB">
        <w:rPr>
          <w:noProof/>
        </w:rPr>
        <w:fldChar w:fldCharType="end"/>
      </w:r>
      <w:r w:rsidRPr="00A445FB">
        <w:rPr>
          <w:noProof/>
        </w:rPr>
        <w:t xml:space="preserve"> in units of 1100 bits.</w:t>
      </w:r>
    </w:p>
    <w:p w:rsidR="005C7E34" w:rsidRPr="00943A5F" w:rsidRDefault="005C7E34" w:rsidP="005C7E34">
      <w:pPr>
        <w:rPr>
          <w:noProof/>
        </w:rPr>
      </w:pPr>
      <w:r w:rsidRPr="00943A5F">
        <w:rPr>
          <w:noProof/>
        </w:rPr>
        <w:fldChar w:fldCharType="begin" w:fldLock="1"/>
      </w:r>
      <w:r w:rsidRPr="00943A5F">
        <w:rPr>
          <w:noProof/>
        </w:rPr>
        <w:instrText xml:space="preserve"> REF _Ref316792565 \h  \* MERGEFORMAT </w:instrText>
      </w:r>
      <w:r w:rsidRPr="00943A5F">
        <w:rPr>
          <w:noProof/>
        </w:rPr>
      </w:r>
      <w:r w:rsidRPr="00943A5F">
        <w:rPr>
          <w:noProof/>
        </w:rPr>
        <w:fldChar w:fldCharType="separate"/>
      </w:r>
      <w:r w:rsidRPr="00943A5F">
        <w:rPr>
          <w:noProof/>
        </w:rPr>
        <w:t>Table A</w:t>
      </w:r>
      <w:r w:rsidRPr="00943A5F">
        <w:rPr>
          <w:noProof/>
        </w:rPr>
        <w:noBreakHyphen/>
      </w:r>
      <w:r>
        <w:rPr>
          <w:noProof/>
        </w:rPr>
        <w:t>1</w:t>
      </w:r>
      <w:r w:rsidRPr="00943A5F">
        <w:rPr>
          <w:noProof/>
        </w:rPr>
        <w:fldChar w:fldCharType="end"/>
      </w:r>
      <w:r w:rsidRPr="00943A5F">
        <w:rPr>
          <w:noProof/>
        </w:rPr>
        <w:t xml:space="preserve"> specifies the limits for each level</w:t>
      </w:r>
      <w:r>
        <w:rPr>
          <w:noProof/>
        </w:rPr>
        <w:t xml:space="preserve"> of each tier</w:t>
      </w:r>
      <w:r w:rsidRPr="00943A5F">
        <w:rPr>
          <w:noProof/>
        </w:rPr>
        <w:t>.</w:t>
      </w:r>
    </w:p>
    <w:p w:rsidR="005C7E34" w:rsidRPr="00943A5F" w:rsidRDefault="005C7E34" w:rsidP="005C7E34">
      <w:pPr>
        <w:keepNext/>
        <w:rPr>
          <w:noProof/>
        </w:rPr>
      </w:pPr>
      <w:r w:rsidRPr="00943A5F">
        <w:rPr>
          <w:noProof/>
        </w:rPr>
        <w:t xml:space="preserve">A tier and level to which the bitstream conforms </w:t>
      </w:r>
      <w:r>
        <w:rPr>
          <w:noProof/>
        </w:rPr>
        <w:t>are</w:t>
      </w:r>
      <w:r w:rsidRPr="00943A5F">
        <w:rPr>
          <w:noProof/>
        </w:rPr>
        <w:t xml:space="preserve"> indicated by the syntax element</w:t>
      </w:r>
      <w:r>
        <w:rPr>
          <w:noProof/>
        </w:rPr>
        <w:t>s</w:t>
      </w:r>
      <w:r w:rsidRPr="00943A5F">
        <w:rPr>
          <w:noProof/>
        </w:rPr>
        <w:t xml:space="preserve"> </w:t>
      </w:r>
      <w:r>
        <w:rPr>
          <w:noProof/>
        </w:rPr>
        <w:t>general_tier_flag and general_</w:t>
      </w:r>
      <w:r w:rsidRPr="00943A5F">
        <w:rPr>
          <w:noProof/>
        </w:rPr>
        <w:t xml:space="preserve">level_idc </w:t>
      </w:r>
      <w:r>
        <w:rPr>
          <w:noProof/>
        </w:rPr>
        <w:t>as follows:</w:t>
      </w:r>
    </w:p>
    <w:p w:rsidR="005C7E34" w:rsidRPr="00943A5F" w:rsidRDefault="005C7E34" w:rsidP="005C7E34">
      <w:pPr>
        <w:pStyle w:val="enumlev1"/>
        <w:ind w:left="397"/>
        <w:rPr>
          <w:noProof/>
        </w:rPr>
      </w:pPr>
      <w:r w:rsidRPr="00943A5F">
        <w:rPr>
          <w:noProof/>
        </w:rPr>
        <w:t>–</w:t>
      </w:r>
      <w:r w:rsidRPr="00943A5F">
        <w:rPr>
          <w:noProof/>
        </w:rPr>
        <w:tab/>
        <w:t xml:space="preserve">general_tier_flag equal to 0 indicates conformance to the Main tier, and general_tier_flag equal to 1 indicates conformance to the High tier, according to the tier </w:t>
      </w:r>
      <w:r>
        <w:rPr>
          <w:noProof/>
        </w:rPr>
        <w:t xml:space="preserve">constraints </w:t>
      </w:r>
      <w:r w:rsidRPr="00943A5F">
        <w:rPr>
          <w:noProof/>
        </w:rPr>
        <w:t>specifi</w:t>
      </w:r>
      <w:r>
        <w:rPr>
          <w:noProof/>
        </w:rPr>
        <w:t>ed</w:t>
      </w:r>
      <w:r w:rsidRPr="00943A5F">
        <w:rPr>
          <w:noProof/>
        </w:rPr>
        <w:t xml:space="preserve"> in </w:t>
      </w:r>
      <w:r w:rsidRPr="00943A5F">
        <w:rPr>
          <w:noProof/>
        </w:rPr>
        <w:fldChar w:fldCharType="begin" w:fldLock="1"/>
      </w:r>
      <w:r w:rsidRPr="00943A5F">
        <w:rPr>
          <w:noProof/>
        </w:rPr>
        <w:instrText xml:space="preserve"> REF _Ref316792565 \h  \* MERGEFORMAT </w:instrText>
      </w:r>
      <w:r w:rsidRPr="00943A5F">
        <w:rPr>
          <w:noProof/>
        </w:rPr>
      </w:r>
      <w:r w:rsidRPr="00943A5F">
        <w:rPr>
          <w:noProof/>
        </w:rPr>
        <w:fldChar w:fldCharType="separate"/>
      </w:r>
      <w:r w:rsidRPr="00943A5F">
        <w:rPr>
          <w:noProof/>
        </w:rPr>
        <w:t>Table A</w:t>
      </w:r>
      <w:r w:rsidRPr="00943A5F">
        <w:rPr>
          <w:noProof/>
        </w:rPr>
        <w:noBreakHyphen/>
      </w:r>
      <w:r>
        <w:rPr>
          <w:noProof/>
        </w:rPr>
        <w:t>1</w:t>
      </w:r>
      <w:r w:rsidRPr="00943A5F">
        <w:rPr>
          <w:noProof/>
        </w:rPr>
        <w:fldChar w:fldCharType="end"/>
      </w:r>
      <w:r w:rsidRPr="00943A5F">
        <w:rPr>
          <w:noProof/>
        </w:rPr>
        <w:t>. general_tier_flag shall be equal to</w:t>
      </w:r>
      <w:r>
        <w:rPr>
          <w:noProof/>
        </w:rPr>
        <w:t xml:space="preserve"> </w:t>
      </w:r>
      <w:r w:rsidRPr="00943A5F">
        <w:rPr>
          <w:noProof/>
        </w:rPr>
        <w:t xml:space="preserve">0 for levels below level 4 (corresponding to the entries in </w:t>
      </w:r>
      <w:r w:rsidRPr="00943A5F">
        <w:rPr>
          <w:noProof/>
        </w:rPr>
        <w:fldChar w:fldCharType="begin" w:fldLock="1"/>
      </w:r>
      <w:r w:rsidRPr="00943A5F">
        <w:rPr>
          <w:noProof/>
        </w:rPr>
        <w:instrText xml:space="preserve"> REF _Ref316792565 \h  \* MERGEFORMAT </w:instrText>
      </w:r>
      <w:r w:rsidRPr="00943A5F">
        <w:rPr>
          <w:noProof/>
        </w:rPr>
      </w:r>
      <w:r w:rsidRPr="00943A5F">
        <w:rPr>
          <w:noProof/>
        </w:rPr>
        <w:fldChar w:fldCharType="separate"/>
      </w:r>
      <w:r w:rsidRPr="00943A5F">
        <w:rPr>
          <w:noProof/>
        </w:rPr>
        <w:t>Table A</w:t>
      </w:r>
      <w:r w:rsidRPr="00943A5F">
        <w:rPr>
          <w:noProof/>
        </w:rPr>
        <w:noBreakHyphen/>
      </w:r>
      <w:r>
        <w:rPr>
          <w:noProof/>
        </w:rPr>
        <w:t>1</w:t>
      </w:r>
      <w:r w:rsidRPr="00943A5F">
        <w:rPr>
          <w:noProof/>
        </w:rPr>
        <w:fldChar w:fldCharType="end"/>
      </w:r>
      <w:r w:rsidRPr="00943A5F">
        <w:rPr>
          <w:noProof/>
        </w:rPr>
        <w:t xml:space="preserve"> marked with "-").</w:t>
      </w:r>
    </w:p>
    <w:p w:rsidR="005C7E34" w:rsidRPr="00943A5F" w:rsidRDefault="005C7E34" w:rsidP="005C7E34">
      <w:pPr>
        <w:pStyle w:val="enumlev1"/>
        <w:ind w:left="397"/>
        <w:rPr>
          <w:noProof/>
        </w:rPr>
      </w:pPr>
      <w:r w:rsidRPr="00943A5F">
        <w:rPr>
          <w:noProof/>
        </w:rPr>
        <w:t>–</w:t>
      </w:r>
      <w:r w:rsidRPr="00943A5F">
        <w:rPr>
          <w:noProof/>
        </w:rPr>
        <w:tab/>
      </w:r>
      <w:r>
        <w:rPr>
          <w:noProof/>
        </w:rPr>
        <w:t>general_</w:t>
      </w:r>
      <w:r w:rsidRPr="00943A5F">
        <w:rPr>
          <w:noProof/>
        </w:rPr>
        <w:t xml:space="preserve">level_idc shall be set equal to a value of 30 times the level number specified in </w:t>
      </w:r>
      <w:r w:rsidRPr="00943A5F">
        <w:rPr>
          <w:noProof/>
        </w:rPr>
        <w:fldChar w:fldCharType="begin" w:fldLock="1"/>
      </w:r>
      <w:r w:rsidRPr="00943A5F">
        <w:rPr>
          <w:noProof/>
        </w:rPr>
        <w:instrText xml:space="preserve"> REF _Ref316792565 \h  \* MERGEFORMAT </w:instrText>
      </w:r>
      <w:r w:rsidRPr="00943A5F">
        <w:rPr>
          <w:noProof/>
        </w:rPr>
      </w:r>
      <w:r w:rsidRPr="00943A5F">
        <w:rPr>
          <w:noProof/>
        </w:rPr>
        <w:fldChar w:fldCharType="separate"/>
      </w:r>
      <w:r w:rsidRPr="00943A5F">
        <w:rPr>
          <w:noProof/>
        </w:rPr>
        <w:t>Table A</w:t>
      </w:r>
      <w:r w:rsidRPr="00943A5F">
        <w:rPr>
          <w:noProof/>
        </w:rPr>
        <w:noBreakHyphen/>
      </w:r>
      <w:r>
        <w:rPr>
          <w:noProof/>
        </w:rPr>
        <w:t>1</w:t>
      </w:r>
      <w:r w:rsidRPr="00943A5F">
        <w:rPr>
          <w:noProof/>
        </w:rPr>
        <w:fldChar w:fldCharType="end"/>
      </w:r>
      <w:r w:rsidRPr="00943A5F">
        <w:rPr>
          <w:noProof/>
        </w:rPr>
        <w:t>.</w:t>
      </w:r>
    </w:p>
    <w:p w:rsidR="00A87E3F" w:rsidRPr="00564A49" w:rsidRDefault="00A87E3F" w:rsidP="00A87E3F">
      <w:pPr>
        <w:pStyle w:val="Annex4"/>
      </w:pPr>
      <w:bookmarkStart w:id="2165" w:name="_Ref382734588"/>
      <w:r w:rsidRPr="00564A49">
        <w:t>Profile specific tier and level limits for the Scalable Main and Scalable Main 10 profiles</w:t>
      </w:r>
      <w:bookmarkEnd w:id="2100"/>
      <w:bookmarkEnd w:id="2165"/>
    </w:p>
    <w:p w:rsidR="00635BC3" w:rsidRDefault="00E600E0" w:rsidP="00FF19D2">
      <w:pPr>
        <w:pStyle w:val="3N"/>
        <w:keepNext/>
        <w:rPr>
          <w:ins w:id="2166" w:author="Author"/>
          <w:lang w:val="en-CA"/>
        </w:rPr>
      </w:pPr>
      <w:ins w:id="2167" w:author="Author">
        <w:r>
          <w:rPr>
            <w:noProof/>
          </w:rPr>
          <w:t xml:space="preserve">The sub-bitstream of an </w:t>
        </w:r>
        <w:del w:id="2168" w:author="Author">
          <w:r w:rsidR="003129D3" w:rsidDel="00E600E0">
            <w:rPr>
              <w:lang w:val="en-CA"/>
            </w:rPr>
            <w:delText>A b</w:delText>
          </w:r>
        </w:del>
      </w:ins>
      <w:del w:id="2169" w:author="Author">
        <w:r w:rsidR="00A87E3F" w:rsidRPr="00564A49" w:rsidDel="00E600E0">
          <w:rPr>
            <w:lang w:val="en-CA"/>
          </w:rPr>
          <w:delText xml:space="preserve">Bitstreams containing </w:delText>
        </w:r>
      </w:del>
      <w:r w:rsidR="00A87E3F" w:rsidRPr="00564A49">
        <w:rPr>
          <w:lang w:val="en-CA"/>
        </w:rPr>
        <w:t>output layer set</w:t>
      </w:r>
      <w:del w:id="2170" w:author="Author">
        <w:r w:rsidR="00A87E3F" w:rsidRPr="00564A49" w:rsidDel="00E600E0">
          <w:rPr>
            <w:lang w:val="en-CA"/>
          </w:rPr>
          <w:delText>s</w:delText>
        </w:r>
      </w:del>
      <w:r w:rsidR="00A87E3F" w:rsidRPr="00564A49">
        <w:rPr>
          <w:lang w:val="en-CA"/>
        </w:rPr>
        <w:t xml:space="preserve"> conforming to the Scalable Main or Scalable Main 10 profile</w:t>
      </w:r>
      <w:del w:id="2171" w:author="Author">
        <w:r w:rsidR="00A87E3F" w:rsidRPr="00564A49" w:rsidDel="003129D3">
          <w:rPr>
            <w:lang w:val="en-CA"/>
          </w:rPr>
          <w:delText>s</w:delText>
        </w:r>
      </w:del>
      <w:r w:rsidR="00A87E3F" w:rsidRPr="00564A49">
        <w:rPr>
          <w:lang w:val="en-CA"/>
        </w:rPr>
        <w:t xml:space="preserve"> </w:t>
      </w:r>
      <w:ins w:id="2172" w:author="Author">
        <w:r w:rsidR="00635BC3" w:rsidRPr="00943A5F">
          <w:rPr>
            <w:noProof/>
          </w:rPr>
          <w:t xml:space="preserve">at a specified </w:t>
        </w:r>
        <w:r w:rsidR="00635BC3">
          <w:rPr>
            <w:noProof/>
          </w:rPr>
          <w:t xml:space="preserve">tier and </w:t>
        </w:r>
        <w:r w:rsidR="00635BC3" w:rsidRPr="00943A5F">
          <w:rPr>
            <w:noProof/>
          </w:rPr>
          <w:t xml:space="preserve">level </w:t>
        </w:r>
      </w:ins>
      <w:r w:rsidR="00A87E3F" w:rsidRPr="00564A49">
        <w:rPr>
          <w:lang w:val="en-CA"/>
        </w:rPr>
        <w:t>shall obey the following constraints</w:t>
      </w:r>
      <w:del w:id="2173" w:author="Author">
        <w:r w:rsidR="00A87E3F" w:rsidRPr="00564A49" w:rsidDel="00E600E0">
          <w:rPr>
            <w:lang w:val="en-CA"/>
          </w:rPr>
          <w:delText xml:space="preserve"> </w:delText>
        </w:r>
      </w:del>
      <w:ins w:id="2174" w:author="Author">
        <w:del w:id="2175" w:author="Author">
          <w:r w:rsidR="003129D3" w:rsidDel="00E600E0">
            <w:rPr>
              <w:lang w:val="en-CA"/>
            </w:rPr>
            <w:delText xml:space="preserve">for the </w:delText>
          </w:r>
        </w:del>
      </w:ins>
      <w:del w:id="2176" w:author="Author">
        <w:r w:rsidR="00A87E3F" w:rsidRPr="00564A49" w:rsidDel="00E600E0">
          <w:rPr>
            <w:lang w:val="en-CA"/>
          </w:rPr>
          <w:delText xml:space="preserve">on a derived sub-bitstream </w:delText>
        </w:r>
      </w:del>
      <w:ins w:id="2177" w:author="Author">
        <w:del w:id="2178" w:author="Author">
          <w:r w:rsidR="003129D3" w:rsidDel="00E600E0">
            <w:rPr>
              <w:lang w:val="en-CA"/>
            </w:rPr>
            <w:delText xml:space="preserve">of each </w:delText>
          </w:r>
        </w:del>
      </w:ins>
      <w:del w:id="2179" w:author="Author">
        <w:r w:rsidR="00A87E3F" w:rsidRPr="00564A49" w:rsidDel="00E600E0">
          <w:rPr>
            <w:lang w:val="en-CA"/>
          </w:rPr>
          <w:delText>for the output layer set</w:delText>
        </w:r>
      </w:del>
      <w:ins w:id="2180" w:author="Author">
        <w:del w:id="2181" w:author="Author">
          <w:r w:rsidR="003129D3" w:rsidDel="00E600E0">
            <w:rPr>
              <w:lang w:val="en-CA"/>
            </w:rPr>
            <w:delText xml:space="preserve"> in the bitstream</w:delText>
          </w:r>
        </w:del>
        <w:r w:rsidR="003129D3" w:rsidRPr="003129D3">
          <w:rPr>
            <w:noProof/>
          </w:rPr>
          <w:t xml:space="preserve"> </w:t>
        </w:r>
        <w:r w:rsidR="003129D3">
          <w:rPr>
            <w:noProof/>
          </w:rPr>
          <w:t xml:space="preserve">for each bitstream conformance test </w:t>
        </w:r>
        <w:del w:id="2182" w:author="Author">
          <w:r w:rsidR="003129D3" w:rsidRPr="000904A9" w:rsidDel="00D71493">
            <w:rPr>
              <w:noProof/>
              <w:highlight w:val="yellow"/>
            </w:rPr>
            <w:delText xml:space="preserve">with </w:delText>
          </w:r>
          <w:r w:rsidR="003129D3" w:rsidDel="00D71493">
            <w:rPr>
              <w:noProof/>
              <w:highlight w:val="yellow"/>
            </w:rPr>
            <w:delText xml:space="preserve">the </w:delText>
          </w:r>
          <w:r w:rsidR="003129D3" w:rsidRPr="000904A9" w:rsidDel="00D71493">
            <w:rPr>
              <w:highlight w:val="yellow"/>
            </w:rPr>
            <w:delText>bitstream-specific CPB operation</w:delText>
          </w:r>
          <w:r w:rsidR="003129D3" w:rsidRPr="00564A49" w:rsidDel="00D71493">
            <w:delText xml:space="preserve"> </w:delText>
          </w:r>
        </w:del>
        <w:r w:rsidR="003129D3">
          <w:rPr>
            <w:noProof/>
          </w:rPr>
          <w:t>as specified in Annex </w:t>
        </w:r>
        <w:r w:rsidR="003129D3">
          <w:rPr>
            <w:noProof/>
          </w:rPr>
          <w:fldChar w:fldCharType="begin" w:fldLock="1"/>
        </w:r>
        <w:r w:rsidR="003129D3">
          <w:rPr>
            <w:noProof/>
          </w:rPr>
          <w:instrText xml:space="preserve"> REF _Ref276143024 \r \h </w:instrText>
        </w:r>
      </w:ins>
      <w:r w:rsidR="003129D3">
        <w:rPr>
          <w:noProof/>
        </w:rPr>
      </w:r>
      <w:ins w:id="2183" w:author="Author">
        <w:r w:rsidR="003129D3">
          <w:rPr>
            <w:noProof/>
          </w:rPr>
          <w:fldChar w:fldCharType="separate"/>
        </w:r>
        <w:r w:rsidR="003129D3">
          <w:rPr>
            <w:noProof/>
          </w:rPr>
          <w:t>C</w:t>
        </w:r>
        <w:r w:rsidR="003129D3">
          <w:rPr>
            <w:noProof/>
          </w:rPr>
          <w:fldChar w:fldCharType="end"/>
        </w:r>
      </w:ins>
      <w:del w:id="2184" w:author="Author">
        <w:r w:rsidR="00A87E3F" w:rsidRPr="00564A49" w:rsidDel="00E600E0">
          <w:rPr>
            <w:lang w:val="en-CA"/>
          </w:rPr>
          <w:delText xml:space="preserve">, </w:delText>
        </w:r>
      </w:del>
      <w:ins w:id="2185" w:author="Author">
        <w:del w:id="2186" w:author="Author">
          <w:r w:rsidR="003129D3" w:rsidDel="00E600E0">
            <w:rPr>
              <w:lang w:val="en-CA"/>
            </w:rPr>
            <w:delText xml:space="preserve">where </w:delText>
          </w:r>
          <w:r w:rsidR="003129D3" w:rsidDel="00E600E0">
            <w:rPr>
              <w:noProof/>
            </w:rPr>
            <w:delText xml:space="preserve">the sub-bitstream of an </w:delText>
          </w:r>
        </w:del>
      </w:ins>
      <w:del w:id="2187" w:author="Author">
        <w:r w:rsidR="00A87E3F" w:rsidRPr="00564A49" w:rsidDel="00E600E0">
          <w:rPr>
            <w:lang w:val="en-CA"/>
          </w:rPr>
          <w:delText xml:space="preserve">with </w:delText>
        </w:r>
        <w:r w:rsidR="00A87E3F" w:rsidRPr="00564A49" w:rsidDel="00E600E0">
          <w:delText xml:space="preserve">layerSetIdx being the layer set for the output layer set </w:delText>
        </w:r>
      </w:del>
      <w:ins w:id="2188" w:author="Author">
        <w:del w:id="2189" w:author="Author">
          <w:r w:rsidR="003129D3" w:rsidDel="00E600E0">
            <w:rPr>
              <w:noProof/>
            </w:rPr>
            <w:delText xml:space="preserve">with layer set index optLsIdx is derived </w:delText>
          </w:r>
        </w:del>
      </w:ins>
      <w:del w:id="2190" w:author="Author">
        <w:r w:rsidR="00A87E3F" w:rsidRPr="00564A49" w:rsidDel="00E600E0">
          <w:delText xml:space="preserve">conforming to the Scalable Main or Scalable Main 10 profile, respectively, </w:delText>
        </w:r>
        <w:r w:rsidR="00A87E3F" w:rsidRPr="00564A49" w:rsidDel="00E600E0">
          <w:rPr>
            <w:lang w:val="en-CA"/>
          </w:rPr>
          <w:delText xml:space="preserve">derived by invoking the sub-bitstream extraction process as specified in subclause </w:delText>
        </w:r>
        <w:r w:rsidR="00A87E3F" w:rsidRPr="00564A49" w:rsidDel="00E600E0">
          <w:rPr>
            <w:lang w:val="en-CA"/>
          </w:rPr>
          <w:fldChar w:fldCharType="begin" w:fldLock="1"/>
        </w:r>
        <w:r w:rsidR="00A87E3F" w:rsidRPr="00564A49" w:rsidDel="00E600E0">
          <w:rPr>
            <w:lang w:val="en-CA"/>
          </w:rPr>
          <w:delInstrText xml:space="preserve"> REF _Ref371165415 \r \h  \* MERGEFORMAT </w:delInstrText>
        </w:r>
        <w:r w:rsidR="00A87E3F" w:rsidRPr="00564A49" w:rsidDel="00E600E0">
          <w:rPr>
            <w:lang w:val="en-CA"/>
          </w:rPr>
        </w:r>
        <w:r w:rsidR="00A87E3F" w:rsidRPr="00564A49" w:rsidDel="00E600E0">
          <w:rPr>
            <w:lang w:val="en-CA"/>
          </w:rPr>
          <w:fldChar w:fldCharType="separate"/>
        </w:r>
        <w:r w:rsidR="00A87E3F" w:rsidRPr="00564A49" w:rsidDel="00E600E0">
          <w:rPr>
            <w:lang w:val="en-CA"/>
          </w:rPr>
          <w:delText>F.10</w:delText>
        </w:r>
        <w:r w:rsidR="00A87E3F" w:rsidRPr="00564A49" w:rsidDel="00E600E0">
          <w:rPr>
            <w:lang w:val="en-CA"/>
          </w:rPr>
          <w:fldChar w:fldCharType="end"/>
        </w:r>
        <w:r w:rsidR="00A87E3F" w:rsidRPr="00564A49" w:rsidDel="00E600E0">
          <w:rPr>
            <w:lang w:val="en-CA"/>
          </w:rPr>
          <w:delText xml:space="preserve"> with </w:delText>
        </w:r>
      </w:del>
      <w:ins w:id="2191" w:author="Author">
        <w:del w:id="2192" w:author="Author">
          <w:r w:rsidR="003129D3" w:rsidDel="00E600E0">
            <w:rPr>
              <w:lang w:val="en-CA"/>
            </w:rPr>
            <w:delText xml:space="preserve">the bitstream, </w:delText>
          </w:r>
        </w:del>
      </w:ins>
      <w:del w:id="2193" w:author="Author">
        <w:r w:rsidR="00A87E3F" w:rsidRPr="00564A49" w:rsidDel="00E600E0">
          <w:rPr>
            <w:lang w:val="en-CA"/>
          </w:rPr>
          <w:delText xml:space="preserve">tIdTarget equal </w:delText>
        </w:r>
        <w:r w:rsidR="00DF63DE" w:rsidRPr="00564A49" w:rsidDel="00E600E0">
          <w:rPr>
            <w:lang w:val="en-CA"/>
          </w:rPr>
          <w:delText xml:space="preserve">to </w:delText>
        </w:r>
        <w:r w:rsidR="00A87E3F" w:rsidRPr="00564A49" w:rsidDel="00E600E0">
          <w:rPr>
            <w:lang w:val="en-CA"/>
          </w:rPr>
          <w:delText>7</w:delText>
        </w:r>
      </w:del>
      <w:ins w:id="2194" w:author="Author">
        <w:del w:id="2195" w:author="Author">
          <w:r w:rsidR="003129D3" w:rsidDel="00E600E0">
            <w:rPr>
              <w:lang w:val="en-CA"/>
            </w:rPr>
            <w:delText>,</w:delText>
          </w:r>
        </w:del>
      </w:ins>
      <w:del w:id="2196" w:author="Author">
        <w:r w:rsidR="00A87E3F" w:rsidRPr="00564A49" w:rsidDel="00E600E0">
          <w:rPr>
            <w:lang w:val="en-CA"/>
          </w:rPr>
          <w:delText xml:space="preserve"> and with TargetDecLayerIdList containing the nuh_layer_id values of the </w:delText>
        </w:r>
      </w:del>
      <w:ins w:id="2197" w:author="Author">
        <w:del w:id="2198" w:author="Author">
          <w:r w:rsidR="003129D3" w:rsidDel="00E600E0">
            <w:rPr>
              <w:lang w:val="en-CA"/>
            </w:rPr>
            <w:delText xml:space="preserve">output </w:delText>
          </w:r>
        </w:del>
      </w:ins>
      <w:del w:id="2199" w:author="Author">
        <w:r w:rsidR="00A87E3F" w:rsidRPr="00564A49" w:rsidDel="00E600E0">
          <w:rPr>
            <w:lang w:val="en-CA"/>
          </w:rPr>
          <w:delText xml:space="preserve">layer set </w:delText>
        </w:r>
      </w:del>
      <w:ins w:id="2200" w:author="Author">
        <w:del w:id="2201" w:author="Author">
          <w:r w:rsidR="003129D3" w:rsidDel="00E600E0">
            <w:rPr>
              <w:lang w:val="en-CA"/>
            </w:rPr>
            <w:delText>as inputs</w:delText>
          </w:r>
          <w:r w:rsidR="003129D3" w:rsidDel="00D71493">
            <w:rPr>
              <w:lang w:val="en-CA"/>
            </w:rPr>
            <w:delText xml:space="preserve"> </w:delText>
          </w:r>
          <w:r w:rsidR="003129D3" w:rsidRPr="000904A9" w:rsidDel="00D71493">
            <w:rPr>
              <w:highlight w:val="yellow"/>
              <w:lang w:val="en-CA"/>
            </w:rPr>
            <w:delText xml:space="preserve">[Ed. (YK): </w:delText>
          </w:r>
          <w:r w:rsidR="003129D3" w:rsidDel="00D71493">
            <w:rPr>
              <w:highlight w:val="yellow"/>
              <w:lang w:val="en-CA"/>
            </w:rPr>
            <w:delText xml:space="preserve">Any level limits should be specified for </w:delText>
          </w:r>
          <w:r w:rsidR="003129D3" w:rsidRPr="00070582" w:rsidDel="00D71493">
            <w:rPr>
              <w:highlight w:val="yellow"/>
            </w:rPr>
            <w:delText>bitstream conformance test</w:delText>
          </w:r>
          <w:r w:rsidR="003129D3" w:rsidDel="00D71493">
            <w:rPr>
              <w:highlight w:val="yellow"/>
            </w:rPr>
            <w:delText>s</w:delText>
          </w:r>
          <w:r w:rsidR="003129D3" w:rsidRPr="00070582" w:rsidDel="00D71493">
            <w:rPr>
              <w:highlight w:val="yellow"/>
            </w:rPr>
            <w:delText xml:space="preserve"> </w:delText>
          </w:r>
          <w:r w:rsidR="003129D3" w:rsidDel="00D71493">
            <w:rPr>
              <w:highlight w:val="yellow"/>
            </w:rPr>
            <w:delText xml:space="preserve">with the </w:delText>
          </w:r>
          <w:r w:rsidR="003129D3" w:rsidDel="00D71493">
            <w:rPr>
              <w:highlight w:val="yellow"/>
              <w:lang w:val="en-CA"/>
            </w:rPr>
            <w:delText>bitstream-partition-specific CPB operation?</w:delText>
          </w:r>
          <w:r w:rsidR="003129D3" w:rsidRPr="000904A9" w:rsidDel="00D71493">
            <w:rPr>
              <w:highlight w:val="yellow"/>
              <w:lang w:val="en-CA"/>
            </w:rPr>
            <w:delText>]</w:delText>
          </w:r>
        </w:del>
      </w:ins>
      <w:del w:id="2202" w:author="Author">
        <w:r w:rsidR="00A87E3F" w:rsidRPr="00564A49" w:rsidDel="003129D3">
          <w:rPr>
            <w:lang w:val="en-CA"/>
          </w:rPr>
          <w:delText>with the index layerSetIdx</w:delText>
        </w:r>
      </w:del>
      <w:r w:rsidR="00A87E3F" w:rsidRPr="00564A49">
        <w:rPr>
          <w:lang w:val="en-CA"/>
        </w:rPr>
        <w:t>:</w:t>
      </w:r>
    </w:p>
    <w:p w:rsidR="00635BC3" w:rsidRDefault="00635BC3" w:rsidP="00635BC3">
      <w:pPr>
        <w:rPr>
          <w:ins w:id="2203" w:author="Author"/>
          <w:noProof/>
        </w:rPr>
      </w:pPr>
      <w:ins w:id="2204" w:author="Author">
        <w:r w:rsidRPr="005C7E34">
          <w:rPr>
            <w:noProof/>
            <w:highlight w:val="yellow"/>
          </w:rPr>
          <w:t xml:space="preserve">[Ed. (YK): </w:t>
        </w:r>
        <w:r>
          <w:rPr>
            <w:noProof/>
            <w:highlight w:val="yellow"/>
          </w:rPr>
          <w:t>The items below were generated as follows. First c</w:t>
        </w:r>
        <w:r w:rsidRPr="005C7E34">
          <w:rPr>
            <w:noProof/>
            <w:highlight w:val="yellow"/>
          </w:rPr>
          <w:t xml:space="preserve">opied and pasted pasted </w:t>
        </w:r>
        <w:r>
          <w:rPr>
            <w:noProof/>
            <w:highlight w:val="yellow"/>
          </w:rPr>
          <w:t xml:space="preserve">the items of subclause A.4.2 </w:t>
        </w:r>
        <w:r w:rsidRPr="005C7E34">
          <w:rPr>
            <w:noProof/>
            <w:highlight w:val="yellow"/>
          </w:rPr>
          <w:t xml:space="preserve">from </w:t>
        </w:r>
        <w:r w:rsidR="00736B95">
          <w:rPr>
            <w:noProof/>
            <w:highlight w:val="yellow"/>
          </w:rPr>
          <w:t>JCTVC-</w:t>
        </w:r>
        <w:r w:rsidRPr="005C7E34">
          <w:rPr>
            <w:noProof/>
            <w:highlight w:val="yellow"/>
          </w:rPr>
          <w:t xml:space="preserve">P1003 (HEVC defect report 3), </w:t>
        </w:r>
        <w:r>
          <w:rPr>
            <w:noProof/>
            <w:highlight w:val="yellow"/>
          </w:rPr>
          <w:t xml:space="preserve">then </w:t>
        </w:r>
        <w:r w:rsidRPr="005C7E34">
          <w:rPr>
            <w:noProof/>
            <w:highlight w:val="yellow"/>
          </w:rPr>
          <w:t>accepted the changes, and then made changes with change marks.]</w:t>
        </w:r>
      </w:ins>
    </w:p>
    <w:p w:rsidR="00635BC3" w:rsidRPr="00A445FB" w:rsidRDefault="00635BC3" w:rsidP="00635BC3">
      <w:pPr>
        <w:numPr>
          <w:ilvl w:val="0"/>
          <w:numId w:val="61"/>
        </w:numPr>
        <w:rPr>
          <w:noProof/>
        </w:rPr>
      </w:pPr>
      <w:r w:rsidRPr="00A445FB">
        <w:rPr>
          <w:noProof/>
        </w:rPr>
        <w:t>The nominal removal time of access unit n (with n greater than 0) from the CPB, as specified in subclause </w:t>
      </w:r>
      <w:r w:rsidRPr="00A445FB">
        <w:rPr>
          <w:noProof/>
        </w:rPr>
        <w:fldChar w:fldCharType="begin" w:fldLock="1"/>
      </w:r>
      <w:r w:rsidRPr="00A445FB">
        <w:rPr>
          <w:noProof/>
        </w:rPr>
        <w:instrText xml:space="preserve"> REF _Ref330937761 \r \h </w:instrText>
      </w:r>
      <w:r w:rsidR="00A445FB">
        <w:rPr>
          <w:noProof/>
        </w:rPr>
        <w:instrText xml:space="preserve"> \* MERGEFORMAT </w:instrText>
      </w:r>
      <w:r w:rsidRPr="00A445FB">
        <w:rPr>
          <w:noProof/>
        </w:rPr>
      </w:r>
      <w:r w:rsidRPr="00A445FB">
        <w:rPr>
          <w:noProof/>
        </w:rPr>
        <w:fldChar w:fldCharType="separate"/>
      </w:r>
      <w:r w:rsidRPr="00A445FB">
        <w:rPr>
          <w:noProof/>
        </w:rPr>
        <w:t>C.2.3</w:t>
      </w:r>
      <w:r w:rsidRPr="00A445FB">
        <w:rPr>
          <w:noProof/>
        </w:rPr>
        <w:fldChar w:fldCharType="end"/>
      </w:r>
      <w:r w:rsidRPr="00A445FB">
        <w:rPr>
          <w:noProof/>
        </w:rPr>
        <w:t>, shall satisfy the constraint that Au</w:t>
      </w:r>
      <w:r w:rsidRPr="00A445FB">
        <w:rPr>
          <w:iCs/>
          <w:noProof/>
        </w:rPr>
        <w:t>NominalRemovalTime[</w:t>
      </w:r>
      <w:r w:rsidRPr="00A445FB">
        <w:rPr>
          <w:noProof/>
        </w:rPr>
        <w:t> </w:t>
      </w:r>
      <w:r w:rsidRPr="00A445FB">
        <w:rPr>
          <w:iCs/>
          <w:noProof/>
        </w:rPr>
        <w:t>n ]</w:t>
      </w:r>
      <w:r w:rsidRPr="00A445FB">
        <w:rPr>
          <w:noProof/>
        </w:rPr>
        <w:t> − Au</w:t>
      </w:r>
      <w:r w:rsidRPr="00A445FB">
        <w:rPr>
          <w:iCs/>
          <w:noProof/>
        </w:rPr>
        <w:t>CpbRemovalTime[</w:t>
      </w:r>
      <w:r w:rsidRPr="00A445FB">
        <w:rPr>
          <w:noProof/>
        </w:rPr>
        <w:t> </w:t>
      </w:r>
      <w:r w:rsidRPr="00A445FB">
        <w:rPr>
          <w:iCs/>
          <w:noProof/>
        </w:rPr>
        <w:t>n − 1 ]</w:t>
      </w:r>
      <w:r w:rsidRPr="00A445FB">
        <w:rPr>
          <w:noProof/>
        </w:rPr>
        <w:t xml:space="preserve"> is greater than or equal to Max( </w:t>
      </w:r>
      <w:ins w:id="2205" w:author="Author">
        <w:r w:rsidR="00FF19D2" w:rsidRPr="00A445FB">
          <w:rPr>
            <w:noProof/>
          </w:rPr>
          <w:t>a</w:t>
        </w:r>
        <w:del w:id="2206" w:author="Author">
          <w:r w:rsidR="00624910" w:rsidRPr="00A445FB" w:rsidDel="00FF19D2">
            <w:rPr>
              <w:noProof/>
            </w:rPr>
            <w:delText>A</w:delText>
          </w:r>
        </w:del>
        <w:r w:rsidR="00624910" w:rsidRPr="00A445FB">
          <w:rPr>
            <w:noProof/>
          </w:rPr>
          <w:t>u</w:t>
        </w:r>
      </w:ins>
      <w:del w:id="2207" w:author="Author">
        <w:r w:rsidRPr="00A445FB" w:rsidDel="00624910">
          <w:rPr>
            <w:noProof/>
          </w:rPr>
          <w:delText>Pic</w:delText>
        </w:r>
      </w:del>
      <w:r w:rsidRPr="00A445FB">
        <w:rPr>
          <w:noProof/>
        </w:rPr>
        <w:t>SizeInSamplesY </w:t>
      </w:r>
      <w:r w:rsidRPr="00A445FB">
        <w:rPr>
          <w:noProof/>
        </w:rPr>
        <w:sym w:font="Symbol" w:char="F0B8"/>
      </w:r>
      <w:r w:rsidRPr="00A445FB">
        <w:rPr>
          <w:noProof/>
        </w:rPr>
        <w:t> </w:t>
      </w:r>
      <w:ins w:id="2208" w:author="Author">
        <w:r w:rsidR="00F75BC8" w:rsidRPr="00A445FB">
          <w:rPr>
            <w:noProof/>
          </w:rPr>
          <w:t>( </w:t>
        </w:r>
        <w:r w:rsidR="00F91049">
          <w:rPr>
            <w:noProof/>
          </w:rPr>
          <w:t>scaleFactor</w:t>
        </w:r>
        <w:r w:rsidR="00CA7E97" w:rsidRPr="00A445FB">
          <w:t> *</w:t>
        </w:r>
        <w:r w:rsidR="00F75BC8" w:rsidRPr="00A445FB">
          <w:t> </w:t>
        </w:r>
      </w:ins>
      <w:r w:rsidRPr="00A445FB">
        <w:rPr>
          <w:noProof/>
          <w:lang w:eastAsia="ja-JP"/>
        </w:rPr>
        <w:t>MaxLumaSr</w:t>
      </w:r>
      <w:ins w:id="2209" w:author="Author">
        <w:r w:rsidR="00F75BC8" w:rsidRPr="00A445FB">
          <w:rPr>
            <w:noProof/>
            <w:lang w:eastAsia="ja-JP"/>
          </w:rPr>
          <w:t> )</w:t>
        </w:r>
      </w:ins>
      <w:r w:rsidRPr="00A445FB">
        <w:rPr>
          <w:noProof/>
        </w:rPr>
        <w:t>, fR )</w:t>
      </w:r>
      <w:ins w:id="2210" w:author="Author">
        <w:r w:rsidR="00F75BC8" w:rsidRPr="00A445FB">
          <w:rPr>
            <w:noProof/>
          </w:rPr>
          <w:t>, where</w:t>
        </w:r>
      </w:ins>
      <w:r w:rsidRPr="00A445FB">
        <w:rPr>
          <w:noProof/>
        </w:rPr>
        <w:t xml:space="preserve"> </w:t>
      </w:r>
      <w:ins w:id="2211" w:author="Author">
        <w:r w:rsidR="00FF19D2" w:rsidRPr="00A445FB">
          <w:rPr>
            <w:noProof/>
          </w:rPr>
          <w:t>a</w:t>
        </w:r>
      </w:ins>
      <w:del w:id="2212" w:author="Author">
        <w:r w:rsidRPr="00A445FB" w:rsidDel="00F75BC8">
          <w:rPr>
            <w:noProof/>
          </w:rPr>
          <w:delText xml:space="preserve">for the value of </w:delText>
        </w:r>
      </w:del>
      <w:ins w:id="2213" w:author="Author">
        <w:del w:id="2214" w:author="Author">
          <w:r w:rsidR="00F75BC8" w:rsidRPr="00A445FB" w:rsidDel="00FF19D2">
            <w:rPr>
              <w:noProof/>
            </w:rPr>
            <w:delText>A</w:delText>
          </w:r>
        </w:del>
        <w:r w:rsidR="00F75BC8" w:rsidRPr="00A445FB">
          <w:rPr>
            <w:noProof/>
          </w:rPr>
          <w:t>u</w:t>
        </w:r>
      </w:ins>
      <w:del w:id="2215" w:author="Author">
        <w:r w:rsidRPr="00A445FB" w:rsidDel="00F75BC8">
          <w:rPr>
            <w:noProof/>
          </w:rPr>
          <w:delText>Pic</w:delText>
        </w:r>
      </w:del>
      <w:r w:rsidRPr="00A445FB">
        <w:rPr>
          <w:noProof/>
        </w:rPr>
        <w:t xml:space="preserve">SizeInSamplesY </w:t>
      </w:r>
      <w:ins w:id="2216" w:author="Author">
        <w:r w:rsidR="00F75BC8" w:rsidRPr="00A445FB">
          <w:rPr>
            <w:lang w:val="en-US"/>
          </w:rPr>
          <w:t xml:space="preserve">is </w:t>
        </w:r>
        <w:r w:rsidR="00E92B9C" w:rsidRPr="00A445FB">
          <w:rPr>
            <w:lang w:val="en-US"/>
          </w:rPr>
          <w:t xml:space="preserve">the value of auSizeInSamplesY </w:t>
        </w:r>
        <w:del w:id="2217" w:author="Author">
          <w:r w:rsidR="00F75BC8" w:rsidRPr="00A445FB" w:rsidDel="00E92B9C">
            <w:rPr>
              <w:lang w:val="en-US"/>
            </w:rPr>
            <w:delText xml:space="preserve">derived by Equation H-63 </w:delText>
          </w:r>
        </w:del>
        <w:r w:rsidR="00F75BC8" w:rsidRPr="00A445FB">
          <w:rPr>
            <w:lang w:val="en-US"/>
          </w:rPr>
          <w:t>for</w:t>
        </w:r>
      </w:ins>
      <w:del w:id="2218" w:author="Author">
        <w:r w:rsidRPr="00A445FB" w:rsidDel="00F75BC8">
          <w:rPr>
            <w:noProof/>
          </w:rPr>
          <w:delText>of</w:delText>
        </w:r>
      </w:del>
      <w:r w:rsidRPr="00A445FB">
        <w:rPr>
          <w:noProof/>
        </w:rPr>
        <w:t xml:space="preserve"> </w:t>
      </w:r>
      <w:ins w:id="2219" w:author="Author">
        <w:r w:rsidR="00F75BC8" w:rsidRPr="00A445FB">
          <w:rPr>
            <w:noProof/>
          </w:rPr>
          <w:t>access unit</w:t>
        </w:r>
      </w:ins>
      <w:del w:id="2220" w:author="Author">
        <w:r w:rsidRPr="00A445FB" w:rsidDel="00F75BC8">
          <w:rPr>
            <w:noProof/>
          </w:rPr>
          <w:delText>picture</w:delText>
        </w:r>
      </w:del>
      <w:r w:rsidRPr="00A445FB">
        <w:rPr>
          <w:noProof/>
        </w:rPr>
        <w:t xml:space="preserve"> n − 1</w:t>
      </w:r>
      <w:del w:id="2221" w:author="Author">
        <w:r w:rsidRPr="00A445FB" w:rsidDel="00E92B9C">
          <w:rPr>
            <w:noProof/>
          </w:rPr>
          <w:delText>,</w:delText>
        </w:r>
      </w:del>
      <w:ins w:id="2222" w:author="Author">
        <w:del w:id="2223" w:author="Author">
          <w:r w:rsidR="00F75BC8" w:rsidRPr="00A445FB" w:rsidDel="00E92B9C">
            <w:rPr>
              <w:noProof/>
            </w:rPr>
            <w:delText xml:space="preserve"> </w:delText>
          </w:r>
        </w:del>
      </w:ins>
      <w:del w:id="2224" w:author="Author">
        <w:r w:rsidRPr="00A445FB" w:rsidDel="00E92B9C">
          <w:rPr>
            <w:noProof/>
          </w:rPr>
          <w:delText xml:space="preserve"> where </w:delText>
        </w:r>
      </w:del>
      <w:ins w:id="2225" w:author="Author">
        <w:del w:id="2226" w:author="Author">
          <w:r w:rsidR="00F75BC8" w:rsidRPr="00A445FB" w:rsidDel="00E92B9C">
            <w:rPr>
              <w:noProof/>
              <w:lang w:eastAsia="ko-KR"/>
            </w:rPr>
            <w:delText xml:space="preserve">MaxLumaPs is the value specified in </w:delText>
          </w:r>
          <w:r w:rsidR="00F75BC8" w:rsidRPr="00A445FB" w:rsidDel="00E92B9C">
            <w:rPr>
              <w:noProof/>
            </w:rPr>
            <w:fldChar w:fldCharType="begin" w:fldLock="1"/>
          </w:r>
          <w:r w:rsidR="00F75BC8" w:rsidRPr="00A445FB" w:rsidDel="00E92B9C">
            <w:rPr>
              <w:noProof/>
            </w:rPr>
            <w:delInstrText xml:space="preserve"> REF _Ref316792565 \h  \* MERGEFORMAT </w:delInstrText>
          </w:r>
        </w:del>
      </w:ins>
      <w:del w:id="2227" w:author="Author">
        <w:r w:rsidR="00F75BC8" w:rsidRPr="00A445FB" w:rsidDel="00E92B9C">
          <w:rPr>
            <w:noProof/>
          </w:rPr>
        </w:r>
      </w:del>
      <w:ins w:id="2228" w:author="Author">
        <w:del w:id="2229" w:author="Author">
          <w:r w:rsidR="00F75BC8" w:rsidRPr="00A445FB" w:rsidDel="00E92B9C">
            <w:rPr>
              <w:noProof/>
            </w:rPr>
            <w:fldChar w:fldCharType="separate"/>
          </w:r>
          <w:r w:rsidR="00F75BC8" w:rsidRPr="00A445FB" w:rsidDel="00E92B9C">
            <w:rPr>
              <w:noProof/>
            </w:rPr>
            <w:delText>Table A</w:delText>
          </w:r>
          <w:r w:rsidR="00F75BC8" w:rsidRPr="00A445FB" w:rsidDel="00E92B9C">
            <w:rPr>
              <w:noProof/>
            </w:rPr>
            <w:noBreakHyphen/>
            <w:delText>1</w:delText>
          </w:r>
          <w:r w:rsidR="00F75BC8" w:rsidRPr="00A445FB" w:rsidDel="00E92B9C">
            <w:rPr>
              <w:noProof/>
            </w:rPr>
            <w:fldChar w:fldCharType="end"/>
          </w:r>
          <w:r w:rsidR="00F75BC8" w:rsidRPr="00A445FB" w:rsidDel="00E92B9C">
            <w:rPr>
              <w:noProof/>
            </w:rPr>
            <w:delText xml:space="preserve"> that applies to access unit n − 1</w:delText>
          </w:r>
          <w:r w:rsidR="00F75BC8" w:rsidRPr="00A445FB" w:rsidDel="00E92B9C">
            <w:rPr>
              <w:noProof/>
              <w:lang w:eastAsia="ko-KR"/>
            </w:rPr>
            <w:delText>,</w:delText>
          </w:r>
        </w:del>
        <w:r w:rsidR="00F75BC8" w:rsidRPr="00A445FB">
          <w:rPr>
            <w:noProof/>
            <w:lang w:eastAsia="ko-KR"/>
          </w:rPr>
          <w:t xml:space="preserve"> </w:t>
        </w:r>
        <w:r w:rsidR="00F75BC8" w:rsidRPr="00A445FB">
          <w:rPr>
            <w:noProof/>
          </w:rPr>
          <w:t xml:space="preserve">and </w:t>
        </w:r>
      </w:ins>
      <w:r w:rsidRPr="00A445FB">
        <w:rPr>
          <w:noProof/>
        </w:rPr>
        <w:t xml:space="preserve">MaxLumaSr is the value specified in </w:t>
      </w:r>
      <w:r w:rsidRPr="00A445FB">
        <w:rPr>
          <w:noProof/>
        </w:rPr>
        <w:fldChar w:fldCharType="begin" w:fldLock="1"/>
      </w:r>
      <w:r w:rsidRPr="00A445FB">
        <w:rPr>
          <w:noProof/>
        </w:rPr>
        <w:instrText xml:space="preserve"> REF _Ref338469371 \h </w:instrText>
      </w:r>
      <w:r w:rsidR="00A445FB">
        <w:rPr>
          <w:noProof/>
        </w:rPr>
        <w:instrText xml:space="preserve"> \* MERGEFORMAT </w:instrText>
      </w:r>
      <w:r w:rsidRPr="00A445FB">
        <w:rPr>
          <w:noProof/>
        </w:rPr>
      </w:r>
      <w:r w:rsidRPr="00A445FB">
        <w:rPr>
          <w:noProof/>
        </w:rPr>
        <w:fldChar w:fldCharType="separate"/>
      </w:r>
      <w:r w:rsidRPr="00A445FB">
        <w:rPr>
          <w:noProof/>
        </w:rPr>
        <w:t>Table A</w:t>
      </w:r>
      <w:r w:rsidRPr="00A445FB">
        <w:rPr>
          <w:noProof/>
        </w:rPr>
        <w:noBreakHyphen/>
        <w:t>2</w:t>
      </w:r>
      <w:r w:rsidRPr="00A445FB">
        <w:rPr>
          <w:noProof/>
        </w:rPr>
        <w:fldChar w:fldCharType="end"/>
      </w:r>
      <w:r w:rsidRPr="00A445FB">
        <w:rPr>
          <w:noProof/>
        </w:rPr>
        <w:t xml:space="preserve"> that applies to </w:t>
      </w:r>
      <w:ins w:id="2230" w:author="Author">
        <w:r w:rsidR="00F75BC8" w:rsidRPr="00A445FB">
          <w:rPr>
            <w:noProof/>
          </w:rPr>
          <w:t>access unit</w:t>
        </w:r>
      </w:ins>
      <w:del w:id="2231" w:author="Author">
        <w:r w:rsidRPr="00A445FB" w:rsidDel="00F75BC8">
          <w:rPr>
            <w:noProof/>
          </w:rPr>
          <w:delText>picture</w:delText>
        </w:r>
      </w:del>
      <w:r w:rsidRPr="00A445FB">
        <w:rPr>
          <w:noProof/>
        </w:rPr>
        <w:t xml:space="preserve"> n − 1.</w:t>
      </w:r>
    </w:p>
    <w:p w:rsidR="00635BC3" w:rsidRPr="00A445FB" w:rsidRDefault="00635BC3" w:rsidP="00635BC3">
      <w:pPr>
        <w:numPr>
          <w:ilvl w:val="0"/>
          <w:numId w:val="61"/>
        </w:numPr>
        <w:rPr>
          <w:noProof/>
        </w:rPr>
      </w:pPr>
      <w:r w:rsidRPr="00A445FB">
        <w:rPr>
          <w:noProof/>
        </w:rPr>
        <w:t>The difference between consecutive output times of pictures from the DPB, as specified in subclause </w:t>
      </w:r>
      <w:r w:rsidRPr="00A445FB">
        <w:rPr>
          <w:noProof/>
        </w:rPr>
        <w:fldChar w:fldCharType="begin" w:fldLock="1"/>
      </w:r>
      <w:r w:rsidRPr="00A445FB">
        <w:rPr>
          <w:noProof/>
        </w:rPr>
        <w:instrText xml:space="preserve"> REF _Ref36829708 \r \h  \* MERGEFORMAT </w:instrText>
      </w:r>
      <w:r w:rsidRPr="00A445FB">
        <w:rPr>
          <w:noProof/>
        </w:rPr>
      </w:r>
      <w:r w:rsidRPr="00A445FB">
        <w:rPr>
          <w:noProof/>
        </w:rPr>
        <w:fldChar w:fldCharType="separate"/>
      </w:r>
      <w:r w:rsidRPr="00A445FB">
        <w:rPr>
          <w:noProof/>
        </w:rPr>
        <w:t>C.3.3</w:t>
      </w:r>
      <w:r w:rsidRPr="00A445FB">
        <w:rPr>
          <w:noProof/>
        </w:rPr>
        <w:fldChar w:fldCharType="end"/>
      </w:r>
      <w:r w:rsidRPr="00A445FB">
        <w:rPr>
          <w:noProof/>
        </w:rPr>
        <w:t>, shall satisfy the constraint that DpbOutputInterval[ </w:t>
      </w:r>
      <w:r w:rsidRPr="00A445FB">
        <w:rPr>
          <w:iCs/>
          <w:noProof/>
        </w:rPr>
        <w:t>n</w:t>
      </w:r>
      <w:r w:rsidRPr="00A445FB">
        <w:rPr>
          <w:noProof/>
        </w:rPr>
        <w:t> ] is greater than or equal to Max( </w:t>
      </w:r>
      <w:ins w:id="2232" w:author="Author">
        <w:r w:rsidR="00400210" w:rsidRPr="00A445FB">
          <w:rPr>
            <w:noProof/>
          </w:rPr>
          <w:t>a</w:t>
        </w:r>
        <w:del w:id="2233" w:author="Author">
          <w:r w:rsidR="00D836A5" w:rsidRPr="00A445FB" w:rsidDel="00400210">
            <w:rPr>
              <w:noProof/>
            </w:rPr>
            <w:delText>A</w:delText>
          </w:r>
        </w:del>
        <w:r w:rsidR="00D836A5" w:rsidRPr="00A445FB">
          <w:rPr>
            <w:noProof/>
          </w:rPr>
          <w:t>u</w:t>
        </w:r>
      </w:ins>
      <w:del w:id="2234" w:author="Author">
        <w:r w:rsidRPr="00A445FB" w:rsidDel="00D836A5">
          <w:rPr>
            <w:noProof/>
          </w:rPr>
          <w:delText>Pic</w:delText>
        </w:r>
      </w:del>
      <w:r w:rsidRPr="00A445FB">
        <w:rPr>
          <w:noProof/>
        </w:rPr>
        <w:t>SizeInSamplesY </w:t>
      </w:r>
      <w:r w:rsidRPr="00A445FB">
        <w:rPr>
          <w:noProof/>
        </w:rPr>
        <w:sym w:font="Symbol" w:char="F0B8"/>
      </w:r>
      <w:r w:rsidRPr="00A445FB">
        <w:rPr>
          <w:noProof/>
        </w:rPr>
        <w:t> </w:t>
      </w:r>
      <w:ins w:id="2235" w:author="Author">
        <w:r w:rsidR="00D836A5" w:rsidRPr="00A445FB">
          <w:rPr>
            <w:noProof/>
          </w:rPr>
          <w:t>( </w:t>
        </w:r>
        <w:del w:id="2236" w:author="Author">
          <w:r w:rsidR="00D836A5" w:rsidRPr="00A445FB" w:rsidDel="00E92B9C">
            <w:rPr>
              <w:noProof/>
            </w:rPr>
            <w:delText>C</w:delText>
          </w:r>
        </w:del>
        <w:r w:rsidR="00F91049">
          <w:rPr>
            <w:noProof/>
          </w:rPr>
          <w:t>scaleFactor</w:t>
        </w:r>
        <w:del w:id="2237" w:author="Author">
          <w:r w:rsidR="00D836A5" w:rsidRPr="00A445FB" w:rsidDel="00E92B9C">
            <w:rPr>
              <w:noProof/>
            </w:rPr>
            <w:delText>eil( Au</w:delText>
          </w:r>
          <w:r w:rsidR="00D836A5" w:rsidRPr="00A445FB" w:rsidDel="00E92B9C">
            <w:rPr>
              <w:lang w:val="en-US"/>
            </w:rPr>
            <w:delText>SizeInSamplesY / </w:delText>
          </w:r>
          <w:r w:rsidR="00D836A5" w:rsidRPr="00A445FB" w:rsidDel="00E92B9C">
            <w:delText>MaxLumaPs )</w:delText>
          </w:r>
        </w:del>
        <w:r w:rsidR="00D836A5" w:rsidRPr="00A445FB">
          <w:t> * </w:t>
        </w:r>
      </w:ins>
      <w:r w:rsidRPr="00A445FB">
        <w:rPr>
          <w:noProof/>
        </w:rPr>
        <w:t>MaxLumaSr</w:t>
      </w:r>
      <w:ins w:id="2238" w:author="Author">
        <w:r w:rsidR="00D836A5" w:rsidRPr="00A445FB">
          <w:rPr>
            <w:noProof/>
          </w:rPr>
          <w:t> )</w:t>
        </w:r>
      </w:ins>
      <w:r w:rsidRPr="00A445FB">
        <w:rPr>
          <w:noProof/>
        </w:rPr>
        <w:t>, fR )</w:t>
      </w:r>
      <w:ins w:id="2239" w:author="Author">
        <w:r w:rsidR="00D836A5" w:rsidRPr="00A445FB">
          <w:rPr>
            <w:noProof/>
          </w:rPr>
          <w:t>, where</w:t>
        </w:r>
      </w:ins>
      <w:r w:rsidRPr="00A445FB">
        <w:rPr>
          <w:noProof/>
        </w:rPr>
        <w:t xml:space="preserve"> </w:t>
      </w:r>
      <w:ins w:id="2240" w:author="Author">
        <w:r w:rsidR="00E92B9C" w:rsidRPr="00A445FB">
          <w:rPr>
            <w:noProof/>
          </w:rPr>
          <w:t>au</w:t>
        </w:r>
      </w:ins>
      <w:del w:id="2241" w:author="Author">
        <w:r w:rsidRPr="00A445FB" w:rsidDel="00D836A5">
          <w:rPr>
            <w:noProof/>
          </w:rPr>
          <w:delText>for the value of Pic</w:delText>
        </w:r>
      </w:del>
      <w:ins w:id="2242" w:author="Author">
        <w:del w:id="2243" w:author="Author">
          <w:r w:rsidR="00D836A5" w:rsidRPr="00A445FB" w:rsidDel="00E92B9C">
            <w:rPr>
              <w:noProof/>
            </w:rPr>
            <w:delText>AU</w:delText>
          </w:r>
        </w:del>
      </w:ins>
      <w:r w:rsidRPr="00A445FB">
        <w:rPr>
          <w:noProof/>
        </w:rPr>
        <w:t xml:space="preserve">SizeInSamplesY </w:t>
      </w:r>
      <w:ins w:id="2244" w:author="Author">
        <w:r w:rsidR="00D836A5" w:rsidRPr="00A445FB">
          <w:rPr>
            <w:noProof/>
          </w:rPr>
          <w:t xml:space="preserve">is </w:t>
        </w:r>
        <w:del w:id="2245" w:author="Author">
          <w:r w:rsidR="00D836A5" w:rsidRPr="00A445FB" w:rsidDel="00E92B9C">
            <w:rPr>
              <w:noProof/>
            </w:rPr>
            <w:delText xml:space="preserve">derived by </w:delText>
          </w:r>
          <w:r w:rsidR="00D836A5" w:rsidRPr="00A445FB" w:rsidDel="00E92B9C">
            <w:rPr>
              <w:lang w:val="en-US"/>
            </w:rPr>
            <w:delText>Equation H-63</w:delText>
          </w:r>
        </w:del>
        <w:r w:rsidR="00E92B9C" w:rsidRPr="00A445FB">
          <w:rPr>
            <w:noProof/>
          </w:rPr>
          <w:t xml:space="preserve">the value of </w:t>
        </w:r>
        <w:r w:rsidR="00D836A5" w:rsidRPr="00A445FB">
          <w:rPr>
            <w:lang w:val="en-US"/>
          </w:rPr>
          <w:t xml:space="preserve"> </w:t>
        </w:r>
        <w:r w:rsidR="00E92B9C" w:rsidRPr="00A445FB">
          <w:rPr>
            <w:noProof/>
          </w:rPr>
          <w:t xml:space="preserve">auSizeInSamplesY </w:t>
        </w:r>
        <w:r w:rsidR="00D836A5" w:rsidRPr="00A445FB">
          <w:rPr>
            <w:lang w:val="en-US"/>
          </w:rPr>
          <w:t>for</w:t>
        </w:r>
        <w:r w:rsidR="00D836A5" w:rsidRPr="00A445FB">
          <w:rPr>
            <w:noProof/>
          </w:rPr>
          <w:t xml:space="preserve"> </w:t>
        </w:r>
      </w:ins>
      <w:del w:id="2246" w:author="Author">
        <w:r w:rsidRPr="00A445FB" w:rsidDel="00D836A5">
          <w:rPr>
            <w:noProof/>
          </w:rPr>
          <w:delText xml:space="preserve">of </w:delText>
        </w:r>
      </w:del>
      <w:ins w:id="2247" w:author="Author">
        <w:r w:rsidR="00D836A5" w:rsidRPr="00A445FB">
          <w:rPr>
            <w:noProof/>
          </w:rPr>
          <w:t>access unit</w:t>
        </w:r>
      </w:ins>
      <w:del w:id="2248" w:author="Author">
        <w:r w:rsidRPr="00A445FB" w:rsidDel="00D836A5">
          <w:rPr>
            <w:noProof/>
          </w:rPr>
          <w:delText>picture</w:delText>
        </w:r>
      </w:del>
      <w:r w:rsidRPr="00A445FB">
        <w:rPr>
          <w:noProof/>
        </w:rPr>
        <w:t xml:space="preserve"> n</w:t>
      </w:r>
      <w:del w:id="2249" w:author="Author">
        <w:r w:rsidRPr="00A445FB" w:rsidDel="00E92B9C">
          <w:rPr>
            <w:noProof/>
          </w:rPr>
          <w:delText>,</w:delText>
        </w:r>
      </w:del>
      <w:r w:rsidRPr="00A445FB">
        <w:rPr>
          <w:noProof/>
        </w:rPr>
        <w:t xml:space="preserve"> </w:t>
      </w:r>
      <w:ins w:id="2250" w:author="Author">
        <w:del w:id="2251" w:author="Author">
          <w:r w:rsidR="00D836A5" w:rsidRPr="00A445FB" w:rsidDel="00E92B9C">
            <w:rPr>
              <w:noProof/>
              <w:lang w:eastAsia="ko-KR"/>
            </w:rPr>
            <w:delText xml:space="preserve">MaxLumaPs is the value specified in </w:delText>
          </w:r>
          <w:r w:rsidR="00D836A5" w:rsidRPr="00A445FB" w:rsidDel="00E92B9C">
            <w:rPr>
              <w:noProof/>
            </w:rPr>
            <w:fldChar w:fldCharType="begin" w:fldLock="1"/>
          </w:r>
          <w:r w:rsidR="00D836A5" w:rsidRPr="00A445FB" w:rsidDel="00E92B9C">
            <w:rPr>
              <w:noProof/>
            </w:rPr>
            <w:delInstrText xml:space="preserve"> REF _Ref316792565 \h  \* MERGEFORMAT </w:delInstrText>
          </w:r>
        </w:del>
      </w:ins>
      <w:del w:id="2252" w:author="Author">
        <w:r w:rsidR="00D836A5" w:rsidRPr="00A445FB" w:rsidDel="00E92B9C">
          <w:rPr>
            <w:noProof/>
          </w:rPr>
        </w:r>
      </w:del>
      <w:ins w:id="2253" w:author="Author">
        <w:del w:id="2254" w:author="Author">
          <w:r w:rsidR="00D836A5" w:rsidRPr="00A445FB" w:rsidDel="00E92B9C">
            <w:rPr>
              <w:noProof/>
            </w:rPr>
            <w:fldChar w:fldCharType="separate"/>
          </w:r>
          <w:r w:rsidR="00D836A5" w:rsidRPr="00A445FB" w:rsidDel="00E92B9C">
            <w:rPr>
              <w:noProof/>
            </w:rPr>
            <w:delText>Table A</w:delText>
          </w:r>
          <w:r w:rsidR="00D836A5" w:rsidRPr="00A445FB" w:rsidDel="00E92B9C">
            <w:rPr>
              <w:noProof/>
            </w:rPr>
            <w:noBreakHyphen/>
            <w:delText>1</w:delText>
          </w:r>
          <w:r w:rsidR="00D836A5" w:rsidRPr="00A445FB" w:rsidDel="00E92B9C">
            <w:rPr>
              <w:noProof/>
            </w:rPr>
            <w:fldChar w:fldCharType="end"/>
          </w:r>
          <w:r w:rsidR="00D836A5" w:rsidRPr="00A445FB" w:rsidDel="00E92B9C">
            <w:rPr>
              <w:noProof/>
            </w:rPr>
            <w:delText xml:space="preserve"> that applies to access unit n, </w:delText>
          </w:r>
        </w:del>
      </w:ins>
      <w:del w:id="2255" w:author="Author">
        <w:r w:rsidRPr="00A445FB" w:rsidDel="00D836A5">
          <w:rPr>
            <w:noProof/>
          </w:rPr>
          <w:delText xml:space="preserve">where </w:delText>
        </w:r>
      </w:del>
      <w:ins w:id="2256" w:author="Author">
        <w:r w:rsidR="00D836A5" w:rsidRPr="00A445FB">
          <w:rPr>
            <w:noProof/>
          </w:rPr>
          <w:t xml:space="preserve">and </w:t>
        </w:r>
      </w:ins>
      <w:r w:rsidRPr="00A445FB">
        <w:rPr>
          <w:noProof/>
        </w:rPr>
        <w:t xml:space="preserve">MaxLumaSr is the value specified in </w:t>
      </w:r>
      <w:r w:rsidRPr="00A445FB">
        <w:rPr>
          <w:noProof/>
        </w:rPr>
        <w:fldChar w:fldCharType="begin" w:fldLock="1"/>
      </w:r>
      <w:r w:rsidRPr="00A445FB">
        <w:rPr>
          <w:noProof/>
        </w:rPr>
        <w:instrText xml:space="preserve"> REF _Ref338469371 \h </w:instrText>
      </w:r>
      <w:r w:rsidR="00A445FB">
        <w:rPr>
          <w:noProof/>
        </w:rPr>
        <w:instrText xml:space="preserve"> \* MERGEFORMAT </w:instrText>
      </w:r>
      <w:r w:rsidRPr="00A445FB">
        <w:rPr>
          <w:noProof/>
        </w:rPr>
      </w:r>
      <w:r w:rsidRPr="00A445FB">
        <w:rPr>
          <w:noProof/>
        </w:rPr>
        <w:fldChar w:fldCharType="separate"/>
      </w:r>
      <w:r w:rsidRPr="00A445FB">
        <w:rPr>
          <w:noProof/>
        </w:rPr>
        <w:t>Table A</w:t>
      </w:r>
      <w:r w:rsidRPr="00A445FB">
        <w:rPr>
          <w:noProof/>
        </w:rPr>
        <w:noBreakHyphen/>
        <w:t>2</w:t>
      </w:r>
      <w:r w:rsidRPr="00A445FB">
        <w:rPr>
          <w:noProof/>
        </w:rPr>
        <w:fldChar w:fldCharType="end"/>
      </w:r>
      <w:r w:rsidRPr="00A445FB">
        <w:rPr>
          <w:noProof/>
        </w:rPr>
        <w:t xml:space="preserve"> for </w:t>
      </w:r>
      <w:ins w:id="2257" w:author="Author">
        <w:r w:rsidR="00D836A5" w:rsidRPr="00A445FB">
          <w:rPr>
            <w:noProof/>
          </w:rPr>
          <w:t>access unit</w:t>
        </w:r>
      </w:ins>
      <w:del w:id="2258" w:author="Author">
        <w:r w:rsidRPr="00A445FB" w:rsidDel="00D836A5">
          <w:rPr>
            <w:noProof/>
          </w:rPr>
          <w:delText>picture</w:delText>
        </w:r>
      </w:del>
      <w:r w:rsidRPr="00A445FB">
        <w:rPr>
          <w:noProof/>
        </w:rPr>
        <w:t xml:space="preserve"> n</w:t>
      </w:r>
      <w:r w:rsidRPr="00A445FB">
        <w:rPr>
          <w:iCs/>
          <w:noProof/>
        </w:rPr>
        <w:t xml:space="preserve">, provided that </w:t>
      </w:r>
      <w:ins w:id="2259" w:author="Author">
        <w:r w:rsidR="00D836A5" w:rsidRPr="00A445FB">
          <w:rPr>
            <w:iCs/>
            <w:noProof/>
          </w:rPr>
          <w:t xml:space="preserve">access unit </w:t>
        </w:r>
      </w:ins>
      <w:del w:id="2260" w:author="Author">
        <w:r w:rsidRPr="00A445FB" w:rsidDel="00D836A5">
          <w:rPr>
            <w:iCs/>
            <w:noProof/>
          </w:rPr>
          <w:delText xml:space="preserve">picture </w:delText>
        </w:r>
      </w:del>
      <w:r w:rsidRPr="00A445FB">
        <w:rPr>
          <w:iCs/>
          <w:noProof/>
        </w:rPr>
        <w:t>n is a</w:t>
      </w:r>
      <w:ins w:id="2261" w:author="Author">
        <w:r w:rsidR="00D836A5" w:rsidRPr="00A445FB">
          <w:rPr>
            <w:iCs/>
            <w:noProof/>
          </w:rPr>
          <w:t>n access unit</w:t>
        </w:r>
      </w:ins>
      <w:r w:rsidRPr="00A445FB">
        <w:rPr>
          <w:iCs/>
          <w:noProof/>
        </w:rPr>
        <w:t xml:space="preserve"> </w:t>
      </w:r>
      <w:del w:id="2262" w:author="Author">
        <w:r w:rsidRPr="00A445FB" w:rsidDel="00D836A5">
          <w:rPr>
            <w:iCs/>
            <w:noProof/>
          </w:rPr>
          <w:delText xml:space="preserve">picture </w:delText>
        </w:r>
      </w:del>
      <w:r w:rsidRPr="00A445FB">
        <w:rPr>
          <w:iCs/>
          <w:noProof/>
        </w:rPr>
        <w:t xml:space="preserve">that </w:t>
      </w:r>
      <w:ins w:id="2263" w:author="Author">
        <w:r w:rsidR="00D836A5" w:rsidRPr="00A445FB">
          <w:rPr>
            <w:iCs/>
            <w:noProof/>
          </w:rPr>
          <w:t>has a</w:t>
        </w:r>
        <w:del w:id="2264" w:author="Author">
          <w:r w:rsidR="00D836A5" w:rsidRPr="00A445FB" w:rsidDel="00400210">
            <w:rPr>
              <w:iCs/>
              <w:noProof/>
            </w:rPr>
            <w:delText>n</w:delText>
          </w:r>
        </w:del>
        <w:r w:rsidR="00D836A5" w:rsidRPr="00A445FB">
          <w:rPr>
            <w:iCs/>
            <w:noProof/>
          </w:rPr>
          <w:t xml:space="preserve"> picture that </w:t>
        </w:r>
      </w:ins>
      <w:r w:rsidRPr="00A445FB">
        <w:rPr>
          <w:iCs/>
          <w:noProof/>
        </w:rPr>
        <w:t xml:space="preserve">is output and is not the last </w:t>
      </w:r>
      <w:ins w:id="2265" w:author="Author">
        <w:r w:rsidR="00D836A5" w:rsidRPr="00A445FB">
          <w:rPr>
            <w:iCs/>
            <w:noProof/>
          </w:rPr>
          <w:t>of such access units</w:t>
        </w:r>
      </w:ins>
      <w:del w:id="2266" w:author="Author">
        <w:r w:rsidRPr="00A445FB" w:rsidDel="00D836A5">
          <w:rPr>
            <w:iCs/>
            <w:noProof/>
          </w:rPr>
          <w:delText>picture of the bitstream that is output</w:delText>
        </w:r>
      </w:del>
      <w:r w:rsidRPr="00A445FB">
        <w:rPr>
          <w:noProof/>
        </w:rPr>
        <w:t>.</w:t>
      </w:r>
    </w:p>
    <w:p w:rsidR="00635BC3" w:rsidRPr="00A445FB" w:rsidRDefault="00635BC3" w:rsidP="00635BC3">
      <w:pPr>
        <w:numPr>
          <w:ilvl w:val="0"/>
          <w:numId w:val="61"/>
        </w:numPr>
        <w:rPr>
          <w:noProof/>
        </w:rPr>
      </w:pPr>
      <w:r w:rsidRPr="00A445FB">
        <w:rPr>
          <w:noProof/>
        </w:rPr>
        <w:t xml:space="preserve">The removal time of access unit 0 shall satisfy the constraint that the number of </w:t>
      </w:r>
      <w:ins w:id="2267" w:author="Author">
        <w:r w:rsidR="00D82A0D" w:rsidRPr="00A445FB">
          <w:rPr>
            <w:noProof/>
          </w:rPr>
          <w:t xml:space="preserve">coded </w:t>
        </w:r>
      </w:ins>
      <w:r w:rsidRPr="00A445FB">
        <w:rPr>
          <w:noProof/>
        </w:rPr>
        <w:t xml:space="preserve">slice segments in </w:t>
      </w:r>
      <w:del w:id="2268" w:author="Author">
        <w:r w:rsidRPr="00A445FB" w:rsidDel="00E27E1F">
          <w:rPr>
            <w:noProof/>
          </w:rPr>
          <w:delText>picture</w:delText>
        </w:r>
      </w:del>
      <w:ins w:id="2269" w:author="Author">
        <w:r w:rsidR="00E27E1F" w:rsidRPr="00A445FB">
          <w:rPr>
            <w:noProof/>
          </w:rPr>
          <w:t>access unit</w:t>
        </w:r>
      </w:ins>
      <w:r w:rsidRPr="00A445FB">
        <w:rPr>
          <w:noProof/>
        </w:rPr>
        <w:t xml:space="preserve"> 0 is less than or equal to Min( Max( </w:t>
      </w:r>
      <w:ins w:id="2270" w:author="Author">
        <w:r w:rsidR="003202D2" w:rsidRPr="00A445FB">
          <w:rPr>
            <w:rFonts w:eastAsia="Batang"/>
            <w:bCs/>
            <w:lang w:val="en-US" w:eastAsia="ko-KR"/>
          </w:rPr>
          <w:t>num</w:t>
        </w:r>
        <w:r w:rsidR="00400210" w:rsidRPr="00A445FB">
          <w:rPr>
            <w:rFonts w:eastAsia="Batang"/>
            <w:bCs/>
            <w:lang w:val="en-US" w:eastAsia="ko-KR"/>
          </w:rPr>
          <w:t>L</w:t>
        </w:r>
        <w:del w:id="2271" w:author="Author">
          <w:r w:rsidR="003202D2" w:rsidRPr="00A445FB" w:rsidDel="00400210">
            <w:rPr>
              <w:rFonts w:eastAsia="Batang"/>
              <w:bCs/>
              <w:lang w:val="en-US" w:eastAsia="ko-KR"/>
            </w:rPr>
            <w:delText>l</w:delText>
          </w:r>
        </w:del>
        <w:r w:rsidR="003202D2" w:rsidRPr="00A445FB">
          <w:rPr>
            <w:rFonts w:eastAsia="Batang"/>
            <w:bCs/>
            <w:lang w:val="en-US" w:eastAsia="ko-KR"/>
          </w:rPr>
          <w:t>ayersInSubBitstream</w:t>
        </w:r>
      </w:ins>
      <w:del w:id="2272" w:author="Author">
        <w:r w:rsidRPr="00A445FB" w:rsidDel="003202D2">
          <w:rPr>
            <w:noProof/>
          </w:rPr>
          <w:delText>1</w:delText>
        </w:r>
      </w:del>
      <w:r w:rsidRPr="00A445FB">
        <w:rPr>
          <w:noProof/>
        </w:rPr>
        <w:t>,</w:t>
      </w:r>
      <w:ins w:id="2273" w:author="Author">
        <w:r w:rsidR="00D82A0D" w:rsidRPr="00A445FB">
          <w:rPr>
            <w:noProof/>
          </w:rPr>
          <w:t xml:space="preserve"> </w:t>
        </w:r>
      </w:ins>
      <w:del w:id="2274" w:author="Author">
        <w:r w:rsidRPr="00A445FB" w:rsidDel="00D82A0D">
          <w:rPr>
            <w:noProof/>
          </w:rPr>
          <w:delText> </w:delText>
        </w:r>
      </w:del>
      <w:ins w:id="2275" w:author="Author">
        <w:r w:rsidR="004F4F76" w:rsidRPr="00A445FB">
          <w:rPr>
            <w:noProof/>
          </w:rPr>
          <w:t>maxAuSliceSegs</w:t>
        </w:r>
      </w:ins>
      <w:del w:id="2276" w:author="Author">
        <w:r w:rsidRPr="00A445FB" w:rsidDel="004F4F76">
          <w:rPr>
            <w:noProof/>
          </w:rPr>
          <w:delText>MaxSliceSegmentsPerPicture</w:delText>
        </w:r>
      </w:del>
      <w:ins w:id="2277" w:author="Author">
        <w:r w:rsidR="000727E0" w:rsidRPr="00A445FB">
          <w:rPr>
            <w:noProof/>
          </w:rPr>
          <w:t> </w:t>
        </w:r>
      </w:ins>
      <w:del w:id="2278" w:author="Author">
        <w:r w:rsidRPr="00A445FB" w:rsidDel="000727E0">
          <w:rPr>
            <w:noProof/>
          </w:rPr>
          <w:delText> </w:delText>
        </w:r>
      </w:del>
      <w:r w:rsidRPr="00A445FB">
        <w:rPr>
          <w:noProof/>
        </w:rPr>
        <w:t>* MaxLumaSr</w:t>
      </w:r>
      <w:ins w:id="2279" w:author="Author">
        <w:r w:rsidR="004F4F76" w:rsidRPr="00A445FB">
          <w:rPr>
            <w:noProof/>
          </w:rPr>
          <w:t> </w:t>
        </w:r>
      </w:ins>
      <w:del w:id="2280" w:author="Author">
        <w:r w:rsidRPr="00A445FB" w:rsidDel="000727E0">
          <w:rPr>
            <w:noProof/>
          </w:rPr>
          <w:delText> </w:delText>
        </w:r>
      </w:del>
      <w:r w:rsidRPr="00A445FB">
        <w:rPr>
          <w:noProof/>
        </w:rPr>
        <w:t>/ MaxLumaPs *</w:t>
      </w:r>
      <w:ins w:id="2281" w:author="Author">
        <w:r w:rsidR="004F4F76" w:rsidRPr="00A445FB">
          <w:rPr>
            <w:noProof/>
          </w:rPr>
          <w:t xml:space="preserve"> </w:t>
        </w:r>
      </w:ins>
      <w:del w:id="2282" w:author="Author">
        <w:r w:rsidRPr="00A445FB" w:rsidDel="000727E0">
          <w:rPr>
            <w:noProof/>
          </w:rPr>
          <w:delText xml:space="preserve"> </w:delText>
        </w:r>
      </w:del>
      <w:r w:rsidRPr="00A445FB">
        <w:rPr>
          <w:noProof/>
        </w:rPr>
        <w:t>( AuCpbRemovalTime[ 0 ] − AuNominalRemovalTime[ 0 ] )</w:t>
      </w:r>
      <w:ins w:id="2283" w:author="Author">
        <w:r w:rsidR="00D82A0D" w:rsidRPr="00A445FB">
          <w:rPr>
            <w:noProof/>
          </w:rPr>
          <w:t xml:space="preserve"> </w:t>
        </w:r>
      </w:ins>
      <w:del w:id="2284" w:author="Author">
        <w:r w:rsidRPr="00A445FB" w:rsidDel="000727E0">
          <w:rPr>
            <w:noProof/>
          </w:rPr>
          <w:delText xml:space="preserve"> </w:delText>
        </w:r>
      </w:del>
      <w:r w:rsidRPr="00A445FB">
        <w:rPr>
          <w:noProof/>
        </w:rPr>
        <w:t>+</w:t>
      </w:r>
      <w:ins w:id="2285" w:author="Author">
        <w:r w:rsidR="00D82A0D" w:rsidRPr="00A445FB">
          <w:rPr>
            <w:noProof/>
          </w:rPr>
          <w:t> </w:t>
        </w:r>
      </w:ins>
      <w:del w:id="2286" w:author="Author">
        <w:r w:rsidRPr="00A445FB" w:rsidDel="000727E0">
          <w:rPr>
            <w:noProof/>
          </w:rPr>
          <w:delText xml:space="preserve"> </w:delText>
        </w:r>
      </w:del>
      <w:r w:rsidRPr="00A445FB">
        <w:rPr>
          <w:noProof/>
        </w:rPr>
        <w:t>MaxSliceSegmentsPerPicture</w:t>
      </w:r>
      <w:ins w:id="2287" w:author="Author">
        <w:r w:rsidR="00D82A0D" w:rsidRPr="00A445FB">
          <w:rPr>
            <w:noProof/>
          </w:rPr>
          <w:t> </w:t>
        </w:r>
      </w:ins>
      <w:del w:id="2288" w:author="Author">
        <w:r w:rsidRPr="00A445FB" w:rsidDel="00D82A0D">
          <w:rPr>
            <w:noProof/>
          </w:rPr>
          <w:delText xml:space="preserve"> </w:delText>
        </w:r>
      </w:del>
      <w:r w:rsidRPr="00A445FB">
        <w:rPr>
          <w:noProof/>
        </w:rPr>
        <w:t>*</w:t>
      </w:r>
      <w:ins w:id="2289" w:author="Author">
        <w:r w:rsidR="000727E0" w:rsidRPr="00A445FB">
          <w:rPr>
            <w:noProof/>
          </w:rPr>
          <w:t> au</w:t>
        </w:r>
      </w:ins>
      <w:del w:id="2290" w:author="Author">
        <w:r w:rsidRPr="00A445FB" w:rsidDel="000727E0">
          <w:rPr>
            <w:noProof/>
          </w:rPr>
          <w:delText xml:space="preserve"> Pic</w:delText>
        </w:r>
      </w:del>
      <w:r w:rsidRPr="00A445FB">
        <w:rPr>
          <w:noProof/>
        </w:rPr>
        <w:t>SizeInSamplesY / MaxLumaPs ), </w:t>
      </w:r>
      <w:ins w:id="2291" w:author="Author">
        <w:r w:rsidR="004F4F76" w:rsidRPr="00A445FB">
          <w:rPr>
            <w:noProof/>
          </w:rPr>
          <w:t>maxAuSliceSegs</w:t>
        </w:r>
      </w:ins>
      <w:del w:id="2292" w:author="Author">
        <w:r w:rsidRPr="00A445FB" w:rsidDel="004F4F76">
          <w:rPr>
            <w:noProof/>
          </w:rPr>
          <w:delText>MaxSliceSegmentsPerPicture</w:delText>
        </w:r>
      </w:del>
      <w:r w:rsidRPr="00A445FB">
        <w:rPr>
          <w:noProof/>
        </w:rPr>
        <w:t xml:space="preserve"> ), </w:t>
      </w:r>
      <w:ins w:id="2293" w:author="Author">
        <w:r w:rsidR="004F4F76" w:rsidRPr="00A445FB">
          <w:rPr>
            <w:noProof/>
          </w:rPr>
          <w:t>where</w:t>
        </w:r>
      </w:ins>
      <w:del w:id="2294" w:author="Author">
        <w:r w:rsidRPr="00A445FB" w:rsidDel="004F4F76">
          <w:rPr>
            <w:noProof/>
          </w:rPr>
          <w:delText xml:space="preserve">for the value of </w:delText>
        </w:r>
        <w:r w:rsidRPr="00A445FB" w:rsidDel="00D73B4F">
          <w:rPr>
            <w:noProof/>
          </w:rPr>
          <w:delText>Pic</w:delText>
        </w:r>
        <w:r w:rsidRPr="00A445FB" w:rsidDel="00E10599">
          <w:rPr>
            <w:noProof/>
          </w:rPr>
          <w:delText xml:space="preserve">SizeInSamplesY </w:delText>
        </w:r>
        <w:r w:rsidRPr="00A445FB" w:rsidDel="004F4F76">
          <w:rPr>
            <w:noProof/>
          </w:rPr>
          <w:delText xml:space="preserve">of </w:delText>
        </w:r>
        <w:r w:rsidRPr="00A445FB" w:rsidDel="00D73B4F">
          <w:rPr>
            <w:noProof/>
          </w:rPr>
          <w:delText>picture</w:delText>
        </w:r>
        <w:r w:rsidRPr="00A445FB" w:rsidDel="00E10599">
          <w:rPr>
            <w:noProof/>
          </w:rPr>
          <w:delText xml:space="preserve"> 0,</w:delText>
        </w:r>
      </w:del>
      <w:r w:rsidRPr="00A445FB">
        <w:rPr>
          <w:noProof/>
        </w:rPr>
        <w:t xml:space="preserve"> </w:t>
      </w:r>
      <w:del w:id="2295" w:author="Author">
        <w:r w:rsidRPr="00A445FB" w:rsidDel="004F4F76">
          <w:rPr>
            <w:noProof/>
          </w:rPr>
          <w:delText xml:space="preserve">where </w:delText>
        </w:r>
      </w:del>
      <w:r w:rsidRPr="00A445FB">
        <w:rPr>
          <w:noProof/>
        </w:rPr>
        <w:t>MaxSliceSegmentsPerPicture, MaxLumaPs</w:t>
      </w:r>
      <w:ins w:id="2296" w:author="Author">
        <w:r w:rsidR="00D73B4F" w:rsidRPr="00A445FB">
          <w:rPr>
            <w:noProof/>
          </w:rPr>
          <w:t>,</w:t>
        </w:r>
      </w:ins>
      <w:r w:rsidRPr="00A445FB">
        <w:rPr>
          <w:noProof/>
        </w:rPr>
        <w:t xml:space="preserve"> and MaxLumaSr are the values specified in </w:t>
      </w:r>
      <w:r w:rsidRPr="00A445FB">
        <w:rPr>
          <w:noProof/>
        </w:rPr>
        <w:fldChar w:fldCharType="begin" w:fldLock="1"/>
      </w:r>
      <w:r w:rsidRPr="00A445FB">
        <w:rPr>
          <w:noProof/>
        </w:rPr>
        <w:instrText xml:space="preserve"> REF _Ref316792565 \h  \* MERGEFORMAT </w:instrText>
      </w:r>
      <w:r w:rsidRPr="00A445FB">
        <w:rPr>
          <w:noProof/>
        </w:rPr>
      </w:r>
      <w:r w:rsidRPr="00A445FB">
        <w:rPr>
          <w:noProof/>
        </w:rPr>
        <w:fldChar w:fldCharType="separate"/>
      </w:r>
      <w:r w:rsidRPr="00A445FB">
        <w:rPr>
          <w:noProof/>
        </w:rPr>
        <w:t>Table A</w:t>
      </w:r>
      <w:r w:rsidRPr="00A445FB">
        <w:rPr>
          <w:noProof/>
        </w:rPr>
        <w:noBreakHyphen/>
        <w:t>1</w:t>
      </w:r>
      <w:r w:rsidRPr="00A445FB">
        <w:rPr>
          <w:noProof/>
        </w:rPr>
        <w:fldChar w:fldCharType="end"/>
      </w:r>
      <w:r w:rsidRPr="00A445FB">
        <w:rPr>
          <w:noProof/>
        </w:rPr>
        <w:t xml:space="preserve"> and </w:t>
      </w:r>
      <w:r w:rsidRPr="00A445FB">
        <w:rPr>
          <w:noProof/>
        </w:rPr>
        <w:fldChar w:fldCharType="begin" w:fldLock="1"/>
      </w:r>
      <w:r w:rsidRPr="00A445FB">
        <w:rPr>
          <w:noProof/>
        </w:rPr>
        <w:instrText xml:space="preserve"> REF _Ref338469371 \h </w:instrText>
      </w:r>
      <w:r w:rsidR="00A445FB">
        <w:rPr>
          <w:noProof/>
        </w:rPr>
        <w:instrText xml:space="preserve"> \* MERGEFORMAT </w:instrText>
      </w:r>
      <w:r w:rsidRPr="00A445FB">
        <w:rPr>
          <w:noProof/>
        </w:rPr>
      </w:r>
      <w:r w:rsidRPr="00A445FB">
        <w:rPr>
          <w:noProof/>
        </w:rPr>
        <w:fldChar w:fldCharType="separate"/>
      </w:r>
      <w:r w:rsidRPr="00A445FB">
        <w:rPr>
          <w:noProof/>
        </w:rPr>
        <w:t>Table A</w:t>
      </w:r>
      <w:r w:rsidRPr="00A445FB">
        <w:rPr>
          <w:noProof/>
        </w:rPr>
        <w:noBreakHyphen/>
        <w:t>2</w:t>
      </w:r>
      <w:r w:rsidRPr="00A445FB">
        <w:rPr>
          <w:noProof/>
        </w:rPr>
        <w:fldChar w:fldCharType="end"/>
      </w:r>
      <w:del w:id="2297" w:author="Author">
        <w:r w:rsidRPr="00A445FB" w:rsidDel="00E10599">
          <w:rPr>
            <w:noProof/>
          </w:rPr>
          <w:delText xml:space="preserve">, respectively, that apply to </w:delText>
        </w:r>
        <w:r w:rsidRPr="00A445FB" w:rsidDel="00D73B4F">
          <w:rPr>
            <w:noProof/>
          </w:rPr>
          <w:delText xml:space="preserve">picture </w:delText>
        </w:r>
        <w:r w:rsidRPr="00A445FB" w:rsidDel="00E10599">
          <w:rPr>
            <w:noProof/>
          </w:rPr>
          <w:delText>0</w:delText>
        </w:r>
      </w:del>
      <w:r w:rsidRPr="00A445FB">
        <w:rPr>
          <w:noProof/>
        </w:rPr>
        <w:t>.</w:t>
      </w:r>
    </w:p>
    <w:p w:rsidR="00635BC3" w:rsidRPr="00A445FB" w:rsidRDefault="00635BC3" w:rsidP="00635BC3">
      <w:pPr>
        <w:numPr>
          <w:ilvl w:val="0"/>
          <w:numId w:val="61"/>
        </w:numPr>
        <w:rPr>
          <w:szCs w:val="22"/>
        </w:rPr>
      </w:pPr>
      <w:bookmarkStart w:id="2298" w:name="_Ref326743741"/>
      <w:r w:rsidRPr="00A445FB">
        <w:rPr>
          <w:noProof/>
        </w:rPr>
        <w:t xml:space="preserve">The difference between consecutive CPB removal times of access units n and n − 1 (with n greater than 0) shall satisfy the constraint that the number of </w:t>
      </w:r>
      <w:ins w:id="2299" w:author="Author">
        <w:r w:rsidR="00D82A0D" w:rsidRPr="00A445FB">
          <w:rPr>
            <w:noProof/>
          </w:rPr>
          <w:t xml:space="preserve">coded </w:t>
        </w:r>
      </w:ins>
      <w:r w:rsidRPr="00A445FB">
        <w:rPr>
          <w:noProof/>
        </w:rPr>
        <w:t xml:space="preserve">slice segments in </w:t>
      </w:r>
      <w:del w:id="2300" w:author="Author">
        <w:r w:rsidRPr="00A445FB" w:rsidDel="00D73B4F">
          <w:rPr>
            <w:noProof/>
          </w:rPr>
          <w:delText xml:space="preserve">picture </w:delText>
        </w:r>
      </w:del>
      <w:ins w:id="2301" w:author="Author">
        <w:r w:rsidR="00D73B4F" w:rsidRPr="00A445FB">
          <w:rPr>
            <w:noProof/>
          </w:rPr>
          <w:t xml:space="preserve">access unit </w:t>
        </w:r>
      </w:ins>
      <w:r w:rsidRPr="00A445FB">
        <w:rPr>
          <w:noProof/>
        </w:rPr>
        <w:t>n is less than or equal to Min( (Max( </w:t>
      </w:r>
      <w:ins w:id="2302" w:author="Author">
        <w:r w:rsidR="00E10599" w:rsidRPr="00A445FB">
          <w:rPr>
            <w:rFonts w:eastAsia="Batang"/>
            <w:bCs/>
            <w:lang w:val="en-US" w:eastAsia="ko-KR"/>
          </w:rPr>
          <w:t>num</w:t>
        </w:r>
        <w:r w:rsidR="00400210" w:rsidRPr="00A445FB">
          <w:rPr>
            <w:rFonts w:eastAsia="Batang"/>
            <w:bCs/>
            <w:lang w:val="en-US" w:eastAsia="ko-KR"/>
          </w:rPr>
          <w:t>L</w:t>
        </w:r>
        <w:del w:id="2303" w:author="Author">
          <w:r w:rsidR="00E10599" w:rsidRPr="00A445FB" w:rsidDel="00400210">
            <w:rPr>
              <w:rFonts w:eastAsia="Batang"/>
              <w:bCs/>
              <w:lang w:val="en-US" w:eastAsia="ko-KR"/>
            </w:rPr>
            <w:delText>l</w:delText>
          </w:r>
        </w:del>
        <w:r w:rsidR="00E10599" w:rsidRPr="00A445FB">
          <w:rPr>
            <w:rFonts w:eastAsia="Batang"/>
            <w:bCs/>
            <w:lang w:val="en-US" w:eastAsia="ko-KR"/>
          </w:rPr>
          <w:t>ayersInSubBitstream</w:t>
        </w:r>
      </w:ins>
      <w:del w:id="2304" w:author="Author">
        <w:r w:rsidRPr="00A445FB" w:rsidDel="00E10599">
          <w:rPr>
            <w:noProof/>
          </w:rPr>
          <w:delText>1</w:delText>
        </w:r>
      </w:del>
      <w:r w:rsidRPr="00A445FB">
        <w:rPr>
          <w:noProof/>
        </w:rPr>
        <w:t>, </w:t>
      </w:r>
      <w:ins w:id="2305" w:author="Author">
        <w:r w:rsidR="004F4F76" w:rsidRPr="00A445FB">
          <w:rPr>
            <w:noProof/>
          </w:rPr>
          <w:t>maxAuSliceSegs</w:t>
        </w:r>
      </w:ins>
      <w:del w:id="2306" w:author="Author">
        <w:r w:rsidRPr="00A445FB" w:rsidDel="004F4F76">
          <w:rPr>
            <w:noProof/>
          </w:rPr>
          <w:delText>MaxSliceSegmentsPerPicture</w:delText>
        </w:r>
      </w:del>
      <w:ins w:id="2307" w:author="Author">
        <w:r w:rsidR="00D73B4F" w:rsidRPr="00A445FB">
          <w:rPr>
            <w:noProof/>
          </w:rPr>
          <w:t> </w:t>
        </w:r>
      </w:ins>
      <w:del w:id="2308" w:author="Author">
        <w:r w:rsidRPr="00A445FB" w:rsidDel="00D73B4F">
          <w:rPr>
            <w:noProof/>
          </w:rPr>
          <w:delText xml:space="preserve"> </w:delText>
        </w:r>
      </w:del>
      <w:r w:rsidRPr="00A445FB">
        <w:rPr>
          <w:noProof/>
        </w:rPr>
        <w:t>*</w:t>
      </w:r>
      <w:ins w:id="2309" w:author="Author">
        <w:r w:rsidR="00D73B4F" w:rsidRPr="00A445FB">
          <w:rPr>
            <w:noProof/>
          </w:rPr>
          <w:t> </w:t>
        </w:r>
      </w:ins>
      <w:del w:id="2310" w:author="Author">
        <w:r w:rsidRPr="00A445FB" w:rsidDel="00D73B4F">
          <w:rPr>
            <w:noProof/>
          </w:rPr>
          <w:delText xml:space="preserve"> </w:delText>
        </w:r>
      </w:del>
      <w:r w:rsidRPr="00A445FB">
        <w:rPr>
          <w:noProof/>
        </w:rPr>
        <w:t>MaxLumaSr</w:t>
      </w:r>
      <w:ins w:id="2311" w:author="Author">
        <w:r w:rsidR="00D73B4F" w:rsidRPr="00A445FB">
          <w:rPr>
            <w:noProof/>
          </w:rPr>
          <w:t> </w:t>
        </w:r>
      </w:ins>
      <w:del w:id="2312" w:author="Author">
        <w:r w:rsidRPr="00A445FB" w:rsidDel="00D73B4F">
          <w:rPr>
            <w:noProof/>
          </w:rPr>
          <w:delText xml:space="preserve"> </w:delText>
        </w:r>
      </w:del>
      <w:r w:rsidRPr="00A445FB">
        <w:rPr>
          <w:noProof/>
        </w:rPr>
        <w:t>/</w:t>
      </w:r>
      <w:ins w:id="2313" w:author="Author">
        <w:r w:rsidR="00D73B4F" w:rsidRPr="00A445FB">
          <w:rPr>
            <w:noProof/>
          </w:rPr>
          <w:t> </w:t>
        </w:r>
      </w:ins>
      <w:del w:id="2314" w:author="Author">
        <w:r w:rsidRPr="00A445FB" w:rsidDel="00D73B4F">
          <w:rPr>
            <w:noProof/>
          </w:rPr>
          <w:delText xml:space="preserve"> </w:delText>
        </w:r>
      </w:del>
      <w:r w:rsidRPr="00A445FB">
        <w:rPr>
          <w:noProof/>
        </w:rPr>
        <w:t>MaxLumaPs</w:t>
      </w:r>
      <w:ins w:id="2315" w:author="Author">
        <w:r w:rsidR="00D73B4F" w:rsidRPr="00A445FB">
          <w:rPr>
            <w:noProof/>
          </w:rPr>
          <w:t> </w:t>
        </w:r>
      </w:ins>
      <w:del w:id="2316" w:author="Author">
        <w:r w:rsidRPr="00A445FB" w:rsidDel="00D73B4F">
          <w:rPr>
            <w:noProof/>
          </w:rPr>
          <w:delText xml:space="preserve"> </w:delText>
        </w:r>
      </w:del>
      <w:r w:rsidRPr="00A445FB">
        <w:rPr>
          <w:noProof/>
        </w:rPr>
        <w:t>*</w:t>
      </w:r>
      <w:ins w:id="2317" w:author="Author">
        <w:r w:rsidR="00E10599" w:rsidRPr="00A445FB">
          <w:rPr>
            <w:noProof/>
          </w:rPr>
          <w:t xml:space="preserve"> </w:t>
        </w:r>
      </w:ins>
      <w:del w:id="2318" w:author="Author">
        <w:r w:rsidRPr="00A445FB" w:rsidDel="004F4F76">
          <w:rPr>
            <w:noProof/>
          </w:rPr>
          <w:delText xml:space="preserve"> </w:delText>
        </w:r>
      </w:del>
      <w:r w:rsidRPr="00A445FB">
        <w:rPr>
          <w:noProof/>
        </w:rPr>
        <w:t>( AuCpbRemovalTime[ n ] −</w:t>
      </w:r>
      <w:ins w:id="2319" w:author="Author">
        <w:r w:rsidR="00E10599" w:rsidRPr="00A445FB">
          <w:rPr>
            <w:noProof/>
          </w:rPr>
          <w:t> </w:t>
        </w:r>
      </w:ins>
      <w:del w:id="2320" w:author="Author">
        <w:r w:rsidRPr="00A445FB" w:rsidDel="00D73B4F">
          <w:rPr>
            <w:noProof/>
          </w:rPr>
          <w:delText xml:space="preserve"> </w:delText>
        </w:r>
      </w:del>
      <w:r w:rsidRPr="00A445FB">
        <w:rPr>
          <w:noProof/>
        </w:rPr>
        <w:t>AuCpbRemovalTime[ n − 1 ] ) ),</w:t>
      </w:r>
      <w:ins w:id="2321" w:author="Author">
        <w:r w:rsidR="004F4F76" w:rsidRPr="00A445FB">
          <w:rPr>
            <w:noProof/>
          </w:rPr>
          <w:t> </w:t>
        </w:r>
      </w:ins>
      <w:del w:id="2322" w:author="Author">
        <w:r w:rsidRPr="00A445FB" w:rsidDel="004F4F76">
          <w:rPr>
            <w:noProof/>
          </w:rPr>
          <w:delText xml:space="preserve"> </w:delText>
        </w:r>
      </w:del>
      <w:ins w:id="2323" w:author="Author">
        <w:r w:rsidR="004F4F76" w:rsidRPr="00A445FB">
          <w:rPr>
            <w:noProof/>
          </w:rPr>
          <w:t>maxAuSliceSegs</w:t>
        </w:r>
      </w:ins>
      <w:del w:id="2324" w:author="Author">
        <w:r w:rsidRPr="00A445FB" w:rsidDel="004F4F76">
          <w:rPr>
            <w:noProof/>
          </w:rPr>
          <w:delText>MaxSliceSegmentsPerPicture</w:delText>
        </w:r>
      </w:del>
      <w:r w:rsidRPr="00A445FB">
        <w:rPr>
          <w:noProof/>
        </w:rPr>
        <w:t xml:space="preserve"> ), where </w:t>
      </w:r>
      <w:ins w:id="2325" w:author="Author">
        <w:r w:rsidR="00E10599" w:rsidRPr="00A445FB">
          <w:rPr>
            <w:rFonts w:eastAsia="Batang"/>
            <w:bCs/>
            <w:lang w:val="en-US" w:eastAsia="ko-KR"/>
          </w:rPr>
          <w:t>num</w:t>
        </w:r>
        <w:r w:rsidR="00400210" w:rsidRPr="00A445FB">
          <w:rPr>
            <w:rFonts w:eastAsia="Batang"/>
            <w:bCs/>
            <w:lang w:val="en-US" w:eastAsia="ko-KR"/>
          </w:rPr>
          <w:t>L</w:t>
        </w:r>
        <w:del w:id="2326" w:author="Author">
          <w:r w:rsidR="00E10599" w:rsidRPr="00A445FB" w:rsidDel="00400210">
            <w:rPr>
              <w:rFonts w:eastAsia="Batang"/>
              <w:bCs/>
              <w:lang w:val="en-US" w:eastAsia="ko-KR"/>
            </w:rPr>
            <w:delText>l</w:delText>
          </w:r>
        </w:del>
        <w:r w:rsidR="00E10599" w:rsidRPr="00A445FB">
          <w:rPr>
            <w:rFonts w:eastAsia="Batang"/>
            <w:bCs/>
            <w:lang w:val="en-US" w:eastAsia="ko-KR"/>
          </w:rPr>
          <w:t>ayersInSubBitstream</w:t>
        </w:r>
        <w:r w:rsidR="00E10599" w:rsidRPr="00A445FB">
          <w:rPr>
            <w:noProof/>
          </w:rPr>
          <w:t xml:space="preserve"> and </w:t>
        </w:r>
        <w:r w:rsidR="004F4F76" w:rsidRPr="00A445FB">
          <w:rPr>
            <w:noProof/>
          </w:rPr>
          <w:t xml:space="preserve">maxAuSliceSegs </w:t>
        </w:r>
        <w:r w:rsidR="00E10599" w:rsidRPr="00A445FB">
          <w:rPr>
            <w:noProof/>
          </w:rPr>
          <w:t>are</w:t>
        </w:r>
        <w:r w:rsidR="004F4F76" w:rsidRPr="00A445FB">
          <w:rPr>
            <w:noProof/>
          </w:rPr>
          <w:t xml:space="preserve"> the value</w:t>
        </w:r>
        <w:r w:rsidR="00E10599" w:rsidRPr="00A445FB">
          <w:rPr>
            <w:noProof/>
          </w:rPr>
          <w:t>s</w:t>
        </w:r>
        <w:r w:rsidR="004F4F76" w:rsidRPr="00A445FB">
          <w:rPr>
            <w:noProof/>
          </w:rPr>
          <w:t xml:space="preserve"> for access unit n, </w:t>
        </w:r>
        <w:r w:rsidR="00E10599" w:rsidRPr="00A445FB">
          <w:rPr>
            <w:noProof/>
          </w:rPr>
          <w:t xml:space="preserve">and </w:t>
        </w:r>
      </w:ins>
      <w:del w:id="2327" w:author="Author">
        <w:r w:rsidRPr="00A445FB" w:rsidDel="004F4F76">
          <w:rPr>
            <w:noProof/>
          </w:rPr>
          <w:delText xml:space="preserve">MaxSliceSegmentsPerPicture, </w:delText>
        </w:r>
      </w:del>
      <w:r w:rsidRPr="00A445FB">
        <w:rPr>
          <w:noProof/>
        </w:rPr>
        <w:t xml:space="preserve">MaxLumaPs and MaxLumaSr are the values specified in </w:t>
      </w:r>
      <w:r w:rsidRPr="00A445FB">
        <w:rPr>
          <w:noProof/>
        </w:rPr>
        <w:fldChar w:fldCharType="begin" w:fldLock="1"/>
      </w:r>
      <w:r w:rsidRPr="00A445FB">
        <w:rPr>
          <w:noProof/>
        </w:rPr>
        <w:instrText xml:space="preserve"> REF _Ref316792565 \h  \* MERGEFORMAT </w:instrText>
      </w:r>
      <w:r w:rsidRPr="00A445FB">
        <w:rPr>
          <w:noProof/>
        </w:rPr>
      </w:r>
      <w:r w:rsidRPr="00A445FB">
        <w:rPr>
          <w:noProof/>
        </w:rPr>
        <w:fldChar w:fldCharType="separate"/>
      </w:r>
      <w:r w:rsidRPr="00A445FB">
        <w:rPr>
          <w:noProof/>
        </w:rPr>
        <w:t>Table A</w:t>
      </w:r>
      <w:r w:rsidRPr="00A445FB">
        <w:rPr>
          <w:noProof/>
        </w:rPr>
        <w:noBreakHyphen/>
        <w:t>1</w:t>
      </w:r>
      <w:r w:rsidRPr="00A445FB">
        <w:rPr>
          <w:noProof/>
        </w:rPr>
        <w:fldChar w:fldCharType="end"/>
      </w:r>
      <w:r w:rsidRPr="00A445FB">
        <w:rPr>
          <w:noProof/>
        </w:rPr>
        <w:t xml:space="preserve"> and </w:t>
      </w:r>
      <w:r w:rsidRPr="00A445FB">
        <w:rPr>
          <w:noProof/>
        </w:rPr>
        <w:fldChar w:fldCharType="begin" w:fldLock="1"/>
      </w:r>
      <w:r w:rsidRPr="00A445FB">
        <w:rPr>
          <w:noProof/>
        </w:rPr>
        <w:instrText xml:space="preserve"> REF _Ref338469371 \h </w:instrText>
      </w:r>
      <w:r w:rsidR="00A445FB">
        <w:rPr>
          <w:noProof/>
        </w:rPr>
        <w:instrText xml:space="preserve"> \* MERGEFORMAT </w:instrText>
      </w:r>
      <w:r w:rsidRPr="00A445FB">
        <w:rPr>
          <w:noProof/>
        </w:rPr>
      </w:r>
      <w:r w:rsidRPr="00A445FB">
        <w:rPr>
          <w:noProof/>
        </w:rPr>
        <w:fldChar w:fldCharType="separate"/>
      </w:r>
      <w:r w:rsidRPr="00A445FB">
        <w:rPr>
          <w:noProof/>
        </w:rPr>
        <w:t>Table A</w:t>
      </w:r>
      <w:r w:rsidRPr="00A445FB">
        <w:rPr>
          <w:noProof/>
        </w:rPr>
        <w:noBreakHyphen/>
        <w:t>2</w:t>
      </w:r>
      <w:r w:rsidRPr="00A445FB">
        <w:rPr>
          <w:noProof/>
        </w:rPr>
        <w:fldChar w:fldCharType="end"/>
      </w:r>
      <w:r w:rsidRPr="00A445FB">
        <w:rPr>
          <w:noProof/>
        </w:rPr>
        <w:t xml:space="preserve">, respectively, that apply to </w:t>
      </w:r>
      <w:ins w:id="2328" w:author="Author">
        <w:r w:rsidR="004F4F76" w:rsidRPr="00A445FB">
          <w:rPr>
            <w:noProof/>
          </w:rPr>
          <w:t>access unit</w:t>
        </w:r>
      </w:ins>
      <w:del w:id="2329" w:author="Author">
        <w:r w:rsidRPr="00A445FB" w:rsidDel="004F4F76">
          <w:rPr>
            <w:noProof/>
          </w:rPr>
          <w:delText>picture</w:delText>
        </w:r>
      </w:del>
      <w:r w:rsidRPr="00A445FB">
        <w:rPr>
          <w:noProof/>
        </w:rPr>
        <w:t xml:space="preserve"> n.</w:t>
      </w:r>
    </w:p>
    <w:p w:rsidR="00635BC3" w:rsidRPr="00943A5F" w:rsidRDefault="00635BC3" w:rsidP="00635BC3">
      <w:pPr>
        <w:numPr>
          <w:ilvl w:val="0"/>
          <w:numId w:val="61"/>
        </w:numPr>
        <w:rPr>
          <w:noProof/>
        </w:rPr>
      </w:pPr>
      <w:r w:rsidRPr="00A445FB">
        <w:rPr>
          <w:noProof/>
        </w:rPr>
        <w:t xml:space="preserve">For the VCL HRD parameters, BitRate[ i ] shall be less than or equal to </w:t>
      </w:r>
      <w:ins w:id="2330" w:author="Author">
        <w:r w:rsidR="00F91049">
          <w:rPr>
            <w:noProof/>
          </w:rPr>
          <w:t>scaleFactor</w:t>
        </w:r>
        <w:r w:rsidR="00393CE5" w:rsidRPr="00A445FB">
          <w:t> * </w:t>
        </w:r>
      </w:ins>
      <w:r w:rsidRPr="00A445FB">
        <w:rPr>
          <w:noProof/>
        </w:rPr>
        <w:t xml:space="preserve">CpbBrVclFactor * MaxBR for at least one value of i in the range of 0 to cpb_cnt_minus1[ HighestTid ], inclusive, where BitRate[ i ] is </w:t>
      </w:r>
      <w:r w:rsidRPr="00A445FB">
        <w:rPr>
          <w:noProof/>
          <w:lang w:eastAsia="ko-KR"/>
        </w:rPr>
        <w:t>specified in subclause </w:t>
      </w:r>
      <w:r w:rsidRPr="00A445FB">
        <w:rPr>
          <w:noProof/>
          <w:lang w:eastAsia="ko-KR"/>
        </w:rPr>
        <w:fldChar w:fldCharType="begin" w:fldLock="1"/>
      </w:r>
      <w:r w:rsidRPr="00A445FB">
        <w:rPr>
          <w:noProof/>
          <w:lang w:eastAsia="ko-KR"/>
        </w:rPr>
        <w:instrText xml:space="preserve"> REF _Ref330938596 \r \h </w:instrText>
      </w:r>
      <w:r w:rsidR="00A445FB">
        <w:rPr>
          <w:noProof/>
          <w:lang w:eastAsia="ko-KR"/>
        </w:rPr>
        <w:instrText xml:space="preserve"> \* MERGEFORMAT </w:instrText>
      </w:r>
      <w:r w:rsidRPr="00A445FB">
        <w:rPr>
          <w:noProof/>
          <w:lang w:eastAsia="ko-KR"/>
        </w:rPr>
      </w:r>
      <w:r w:rsidRPr="00A445FB">
        <w:rPr>
          <w:noProof/>
          <w:lang w:eastAsia="ko-KR"/>
        </w:rPr>
        <w:fldChar w:fldCharType="separate"/>
      </w:r>
      <w:r w:rsidRPr="00A445FB">
        <w:rPr>
          <w:noProof/>
          <w:lang w:eastAsia="ko-KR"/>
        </w:rPr>
        <w:t>E.3.3</w:t>
      </w:r>
      <w:r w:rsidRPr="00A445FB">
        <w:rPr>
          <w:noProof/>
          <w:lang w:eastAsia="ko-KR"/>
        </w:rPr>
        <w:fldChar w:fldCharType="end"/>
      </w:r>
      <w:r w:rsidRPr="00A445FB">
        <w:rPr>
          <w:noProof/>
          <w:lang w:eastAsia="ko-KR"/>
        </w:rPr>
        <w:t xml:space="preserve"> based on parameters</w:t>
      </w:r>
      <w:r>
        <w:rPr>
          <w:noProof/>
          <w:lang w:eastAsia="ko-KR"/>
        </w:rPr>
        <w:t xml:space="preserve"> selected as specified in subclause </w:t>
      </w:r>
      <w:r>
        <w:rPr>
          <w:noProof/>
          <w:lang w:eastAsia="ko-KR"/>
        </w:rPr>
        <w:fldChar w:fldCharType="begin" w:fldLock="1"/>
      </w:r>
      <w:r>
        <w:rPr>
          <w:noProof/>
          <w:lang w:eastAsia="ko-KR"/>
        </w:rPr>
        <w:instrText xml:space="preserve"> REF _Ref343024718 \r \h </w:instrText>
      </w:r>
      <w:r>
        <w:rPr>
          <w:noProof/>
          <w:lang w:eastAsia="ko-KR"/>
        </w:rPr>
      </w:r>
      <w:r>
        <w:rPr>
          <w:noProof/>
          <w:lang w:eastAsia="ko-KR"/>
        </w:rPr>
        <w:fldChar w:fldCharType="separate"/>
      </w:r>
      <w:r>
        <w:rPr>
          <w:noProof/>
          <w:lang w:eastAsia="ko-KR"/>
        </w:rPr>
        <w:t>C.1</w:t>
      </w:r>
      <w:r>
        <w:rPr>
          <w:noProof/>
          <w:lang w:eastAsia="ko-KR"/>
        </w:rPr>
        <w:fldChar w:fldCharType="end"/>
      </w:r>
      <w:r>
        <w:rPr>
          <w:noProof/>
          <w:lang w:eastAsia="ko-KR"/>
        </w:rPr>
        <w:t xml:space="preserve"> </w:t>
      </w:r>
      <w:r w:rsidRPr="00943A5F">
        <w:rPr>
          <w:noProof/>
        </w:rPr>
        <w:t xml:space="preserve">and MaxBR </w:t>
      </w:r>
      <w:r>
        <w:rPr>
          <w:noProof/>
        </w:rPr>
        <w:t xml:space="preserve">is specified in </w:t>
      </w:r>
      <w:r>
        <w:rPr>
          <w:noProof/>
        </w:rPr>
        <w:fldChar w:fldCharType="begin" w:fldLock="1"/>
      </w:r>
      <w:r>
        <w:rPr>
          <w:noProof/>
        </w:rPr>
        <w:instrText xml:space="preserve"> REF _Ref338469371 \h </w:instrText>
      </w:r>
      <w:r>
        <w:rPr>
          <w:noProof/>
        </w:rPr>
      </w:r>
      <w:r>
        <w:rPr>
          <w:noProof/>
        </w:rPr>
        <w:fldChar w:fldCharType="separate"/>
      </w:r>
      <w:r w:rsidRPr="00943A5F">
        <w:rPr>
          <w:noProof/>
        </w:rPr>
        <w:t>Table A</w:t>
      </w:r>
      <w:r w:rsidRPr="00943A5F">
        <w:rPr>
          <w:noProof/>
        </w:rPr>
        <w:noBreakHyphen/>
      </w:r>
      <w:r>
        <w:rPr>
          <w:noProof/>
        </w:rPr>
        <w:t>2</w:t>
      </w:r>
      <w:r>
        <w:rPr>
          <w:noProof/>
        </w:rPr>
        <w:fldChar w:fldCharType="end"/>
      </w:r>
      <w:r>
        <w:rPr>
          <w:noProof/>
        </w:rPr>
        <w:t xml:space="preserve"> in units of CpbBrVclFactor</w:t>
      </w:r>
      <w:r w:rsidRPr="00943A5F">
        <w:rPr>
          <w:noProof/>
        </w:rPr>
        <w:t xml:space="preserve"> bits</w:t>
      </w:r>
      <w:r>
        <w:rPr>
          <w:noProof/>
        </w:rPr>
        <w:t>/s</w:t>
      </w:r>
      <w:r w:rsidRPr="00D8471A">
        <w:rPr>
          <w:noProof/>
        </w:rPr>
        <w:t xml:space="preserve">, where CpbBrVclFactor is specified in </w:t>
      </w:r>
      <w:r>
        <w:rPr>
          <w:noProof/>
        </w:rPr>
        <w:fldChar w:fldCharType="begin" w:fldLock="1"/>
      </w:r>
      <w:r>
        <w:rPr>
          <w:noProof/>
        </w:rPr>
        <w:instrText xml:space="preserve"> REF _Ref363690753 \h </w:instrText>
      </w:r>
      <w:r>
        <w:rPr>
          <w:noProof/>
        </w:rPr>
      </w:r>
      <w:r>
        <w:rPr>
          <w:noProof/>
        </w:rPr>
        <w:fldChar w:fldCharType="separate"/>
      </w:r>
      <w:r w:rsidRPr="00943A5F">
        <w:rPr>
          <w:noProof/>
        </w:rPr>
        <w:t>Table A</w:t>
      </w:r>
      <w:r w:rsidRPr="00943A5F">
        <w:rPr>
          <w:noProof/>
        </w:rPr>
        <w:noBreakHyphen/>
      </w:r>
      <w:r>
        <w:rPr>
          <w:noProof/>
        </w:rPr>
        <w:t>3</w:t>
      </w:r>
      <w:r>
        <w:rPr>
          <w:noProof/>
        </w:rPr>
        <w:fldChar w:fldCharType="end"/>
      </w:r>
      <w:r w:rsidRPr="00943A5F">
        <w:rPr>
          <w:noProof/>
        </w:rPr>
        <w:t>.</w:t>
      </w:r>
      <w:bookmarkEnd w:id="2298"/>
    </w:p>
    <w:p w:rsidR="00635BC3" w:rsidRPr="00A445FB" w:rsidRDefault="00635BC3" w:rsidP="00635BC3">
      <w:pPr>
        <w:numPr>
          <w:ilvl w:val="0"/>
          <w:numId w:val="61"/>
        </w:numPr>
        <w:rPr>
          <w:noProof/>
        </w:rPr>
      </w:pPr>
      <w:r w:rsidRPr="00A445FB">
        <w:rPr>
          <w:noProof/>
        </w:rPr>
        <w:t xml:space="preserve">For the NAL HRD parameters, BitRate[ i ] shall be less than or equal to </w:t>
      </w:r>
      <w:ins w:id="2331" w:author="Author">
        <w:r w:rsidR="00F91049">
          <w:rPr>
            <w:noProof/>
          </w:rPr>
          <w:t>scaleFactor</w:t>
        </w:r>
        <w:r w:rsidR="00393CE5" w:rsidRPr="00A445FB">
          <w:t> * </w:t>
        </w:r>
      </w:ins>
      <w:r w:rsidRPr="00A445FB">
        <w:rPr>
          <w:noProof/>
        </w:rPr>
        <w:t xml:space="preserve">CpbBrNalFactor * MaxBR for at least one value of i in the range of 0 to cpb_cnt_minus1[ HighestTid ], inclusive, where BitRate[ i ] is </w:t>
      </w:r>
      <w:r w:rsidRPr="00A445FB">
        <w:rPr>
          <w:noProof/>
          <w:lang w:eastAsia="ko-KR"/>
        </w:rPr>
        <w:t>specified in subclause </w:t>
      </w:r>
      <w:r w:rsidRPr="00A445FB">
        <w:rPr>
          <w:noProof/>
          <w:lang w:eastAsia="ko-KR"/>
        </w:rPr>
        <w:fldChar w:fldCharType="begin" w:fldLock="1"/>
      </w:r>
      <w:r w:rsidRPr="00A445FB">
        <w:rPr>
          <w:noProof/>
          <w:lang w:eastAsia="ko-KR"/>
        </w:rPr>
        <w:instrText xml:space="preserve"> REF _Ref330938596 \r \h </w:instrText>
      </w:r>
      <w:r w:rsidR="00A445FB">
        <w:rPr>
          <w:noProof/>
          <w:lang w:eastAsia="ko-KR"/>
        </w:rPr>
        <w:instrText xml:space="preserve"> \* MERGEFORMAT </w:instrText>
      </w:r>
      <w:r w:rsidRPr="00A445FB">
        <w:rPr>
          <w:noProof/>
          <w:lang w:eastAsia="ko-KR"/>
        </w:rPr>
      </w:r>
      <w:r w:rsidRPr="00A445FB">
        <w:rPr>
          <w:noProof/>
          <w:lang w:eastAsia="ko-KR"/>
        </w:rPr>
        <w:fldChar w:fldCharType="separate"/>
      </w:r>
      <w:r w:rsidRPr="00A445FB">
        <w:rPr>
          <w:noProof/>
          <w:lang w:eastAsia="ko-KR"/>
        </w:rPr>
        <w:t>E.3.3</w:t>
      </w:r>
      <w:r w:rsidRPr="00A445FB">
        <w:rPr>
          <w:noProof/>
          <w:lang w:eastAsia="ko-KR"/>
        </w:rPr>
        <w:fldChar w:fldCharType="end"/>
      </w:r>
      <w:r w:rsidRPr="00A445FB">
        <w:rPr>
          <w:noProof/>
          <w:lang w:eastAsia="ko-KR"/>
        </w:rPr>
        <w:t xml:space="preserve"> based on parameters selected as specified in subclause </w:t>
      </w:r>
      <w:r w:rsidRPr="00A445FB">
        <w:rPr>
          <w:noProof/>
          <w:lang w:eastAsia="ko-KR"/>
        </w:rPr>
        <w:fldChar w:fldCharType="begin" w:fldLock="1"/>
      </w:r>
      <w:r w:rsidRPr="00A445FB">
        <w:rPr>
          <w:noProof/>
          <w:lang w:eastAsia="ko-KR"/>
        </w:rPr>
        <w:instrText xml:space="preserve"> REF _Ref343024718 \r \h </w:instrText>
      </w:r>
      <w:r w:rsidR="00A445FB">
        <w:rPr>
          <w:noProof/>
          <w:lang w:eastAsia="ko-KR"/>
        </w:rPr>
        <w:instrText xml:space="preserve"> \* MERGEFORMAT </w:instrText>
      </w:r>
      <w:r w:rsidRPr="00A445FB">
        <w:rPr>
          <w:noProof/>
          <w:lang w:eastAsia="ko-KR"/>
        </w:rPr>
      </w:r>
      <w:r w:rsidRPr="00A445FB">
        <w:rPr>
          <w:noProof/>
          <w:lang w:eastAsia="ko-KR"/>
        </w:rPr>
        <w:fldChar w:fldCharType="separate"/>
      </w:r>
      <w:r w:rsidRPr="00A445FB">
        <w:rPr>
          <w:noProof/>
          <w:lang w:eastAsia="ko-KR"/>
        </w:rPr>
        <w:t>C.1</w:t>
      </w:r>
      <w:r w:rsidRPr="00A445FB">
        <w:rPr>
          <w:noProof/>
          <w:lang w:eastAsia="ko-KR"/>
        </w:rPr>
        <w:fldChar w:fldCharType="end"/>
      </w:r>
      <w:r w:rsidRPr="00A445FB">
        <w:rPr>
          <w:noProof/>
          <w:lang w:eastAsia="ko-KR"/>
        </w:rPr>
        <w:t xml:space="preserve"> </w:t>
      </w:r>
      <w:r w:rsidRPr="00A445FB">
        <w:rPr>
          <w:noProof/>
        </w:rPr>
        <w:t xml:space="preserve">and MaxBR is specified in </w:t>
      </w:r>
      <w:r w:rsidRPr="00A445FB">
        <w:rPr>
          <w:noProof/>
        </w:rPr>
        <w:fldChar w:fldCharType="begin" w:fldLock="1"/>
      </w:r>
      <w:r w:rsidRPr="00A445FB">
        <w:rPr>
          <w:noProof/>
        </w:rPr>
        <w:instrText xml:space="preserve"> REF _Ref338469371 \h </w:instrText>
      </w:r>
      <w:r w:rsidR="00A445FB">
        <w:rPr>
          <w:noProof/>
        </w:rPr>
        <w:instrText xml:space="preserve"> \* MERGEFORMAT </w:instrText>
      </w:r>
      <w:r w:rsidRPr="00A445FB">
        <w:rPr>
          <w:noProof/>
        </w:rPr>
      </w:r>
      <w:r w:rsidRPr="00A445FB">
        <w:rPr>
          <w:noProof/>
        </w:rPr>
        <w:fldChar w:fldCharType="separate"/>
      </w:r>
      <w:r w:rsidRPr="00A445FB">
        <w:rPr>
          <w:noProof/>
        </w:rPr>
        <w:t>Table A</w:t>
      </w:r>
      <w:r w:rsidRPr="00A445FB">
        <w:rPr>
          <w:noProof/>
        </w:rPr>
        <w:noBreakHyphen/>
        <w:t>2</w:t>
      </w:r>
      <w:r w:rsidRPr="00A445FB">
        <w:rPr>
          <w:noProof/>
        </w:rPr>
        <w:fldChar w:fldCharType="end"/>
      </w:r>
      <w:r w:rsidRPr="00A445FB">
        <w:rPr>
          <w:noProof/>
        </w:rPr>
        <w:t xml:space="preserve"> in units of CpbBrNalFactor bits/s, where CpbBrNallFactor is specified in </w:t>
      </w:r>
      <w:r w:rsidRPr="00A445FB">
        <w:rPr>
          <w:noProof/>
        </w:rPr>
        <w:fldChar w:fldCharType="begin" w:fldLock="1"/>
      </w:r>
      <w:r w:rsidRPr="00A445FB">
        <w:rPr>
          <w:noProof/>
        </w:rPr>
        <w:instrText xml:space="preserve"> REF _Ref363690753 \h </w:instrText>
      </w:r>
      <w:r w:rsidR="00A445FB">
        <w:rPr>
          <w:noProof/>
        </w:rPr>
        <w:instrText xml:space="preserve"> \* MERGEFORMAT </w:instrText>
      </w:r>
      <w:r w:rsidRPr="00A445FB">
        <w:rPr>
          <w:noProof/>
        </w:rPr>
      </w:r>
      <w:r w:rsidRPr="00A445FB">
        <w:rPr>
          <w:noProof/>
        </w:rPr>
        <w:fldChar w:fldCharType="separate"/>
      </w:r>
      <w:r w:rsidRPr="00A445FB">
        <w:rPr>
          <w:noProof/>
        </w:rPr>
        <w:t>Table A</w:t>
      </w:r>
      <w:r w:rsidRPr="00A445FB">
        <w:rPr>
          <w:noProof/>
        </w:rPr>
        <w:noBreakHyphen/>
        <w:t>3</w:t>
      </w:r>
      <w:r w:rsidRPr="00A445FB">
        <w:rPr>
          <w:noProof/>
        </w:rPr>
        <w:fldChar w:fldCharType="end"/>
      </w:r>
      <w:r w:rsidRPr="00A445FB">
        <w:rPr>
          <w:noProof/>
        </w:rPr>
        <w:t>.</w:t>
      </w:r>
    </w:p>
    <w:p w:rsidR="00635BC3" w:rsidRPr="00A445FB" w:rsidRDefault="00635BC3" w:rsidP="00635BC3">
      <w:pPr>
        <w:numPr>
          <w:ilvl w:val="0"/>
          <w:numId w:val="61"/>
        </w:numPr>
        <w:rPr>
          <w:noProof/>
        </w:rPr>
      </w:pPr>
      <w:r w:rsidRPr="00A445FB">
        <w:rPr>
          <w:noProof/>
        </w:rPr>
        <w:t>The sum of the NumBytesInNalUnit variables for access unit 0 shall be less than or equal to FormatCapabilityFactor * ( Max( </w:t>
      </w:r>
      <w:ins w:id="2332" w:author="Author">
        <w:r w:rsidR="00393CE5" w:rsidRPr="00A445FB">
          <w:rPr>
            <w:noProof/>
          </w:rPr>
          <w:t>au</w:t>
        </w:r>
      </w:ins>
      <w:del w:id="2333" w:author="Author">
        <w:r w:rsidRPr="00A445FB" w:rsidDel="00393CE5">
          <w:rPr>
            <w:noProof/>
          </w:rPr>
          <w:delText>Pic</w:delText>
        </w:r>
      </w:del>
      <w:r w:rsidRPr="00A445FB">
        <w:rPr>
          <w:noProof/>
        </w:rPr>
        <w:t>SizeInSamplesY, fR * </w:t>
      </w:r>
      <w:ins w:id="2334" w:author="Author">
        <w:r w:rsidR="00F91049">
          <w:rPr>
            <w:noProof/>
          </w:rPr>
          <w:t>scaleFactor</w:t>
        </w:r>
        <w:r w:rsidR="00393CE5" w:rsidRPr="00A445FB">
          <w:t> * </w:t>
        </w:r>
      </w:ins>
      <w:r w:rsidRPr="00A445FB">
        <w:rPr>
          <w:noProof/>
        </w:rPr>
        <w:t xml:space="preserve">MaxLumaSr ) + </w:t>
      </w:r>
      <w:ins w:id="2335" w:author="Author">
        <w:r w:rsidR="00F91049">
          <w:rPr>
            <w:noProof/>
          </w:rPr>
          <w:t>scaleFactor</w:t>
        </w:r>
        <w:r w:rsidR="00393CE5" w:rsidRPr="00A445FB">
          <w:t> * </w:t>
        </w:r>
      </w:ins>
      <w:r w:rsidRPr="00A445FB">
        <w:rPr>
          <w:noProof/>
        </w:rPr>
        <w:t>MaxLumaSr * ( AuCpbRemovalTime[ 0 ] − AuNominalRemovalTime[ 0 ] ) ) ÷ MinCr</w:t>
      </w:r>
      <w:ins w:id="2336" w:author="Author">
        <w:r w:rsidR="00393CE5" w:rsidRPr="00A445FB">
          <w:rPr>
            <w:noProof/>
          </w:rPr>
          <w:t>, where</w:t>
        </w:r>
      </w:ins>
      <w:r w:rsidRPr="00A445FB">
        <w:rPr>
          <w:noProof/>
        </w:rPr>
        <w:t xml:space="preserve"> </w:t>
      </w:r>
      <w:del w:id="2337" w:author="Author">
        <w:r w:rsidRPr="00A445FB" w:rsidDel="00393CE5">
          <w:rPr>
            <w:noProof/>
          </w:rPr>
          <w:delText>for the value of Pic</w:delText>
        </w:r>
        <w:r w:rsidRPr="00A445FB" w:rsidDel="00E10599">
          <w:rPr>
            <w:noProof/>
          </w:rPr>
          <w:delText xml:space="preserve">SizeInSamplesY </w:delText>
        </w:r>
        <w:r w:rsidRPr="00A445FB" w:rsidDel="00393CE5">
          <w:rPr>
            <w:noProof/>
          </w:rPr>
          <w:delText xml:space="preserve">of picture </w:delText>
        </w:r>
        <w:r w:rsidRPr="00A445FB" w:rsidDel="00E10599">
          <w:rPr>
            <w:noProof/>
          </w:rPr>
          <w:delText xml:space="preserve">0, </w:delText>
        </w:r>
        <w:r w:rsidRPr="00A445FB" w:rsidDel="00393CE5">
          <w:rPr>
            <w:noProof/>
          </w:rPr>
          <w:delText xml:space="preserve">where </w:delText>
        </w:r>
      </w:del>
      <w:r w:rsidRPr="00A445FB">
        <w:rPr>
          <w:noProof/>
        </w:rPr>
        <w:t xml:space="preserve">MaxLumaSr and MinCr are the values specified in </w:t>
      </w:r>
      <w:r w:rsidRPr="00A445FB">
        <w:rPr>
          <w:noProof/>
        </w:rPr>
        <w:fldChar w:fldCharType="begin" w:fldLock="1"/>
      </w:r>
      <w:r w:rsidRPr="00A445FB">
        <w:rPr>
          <w:noProof/>
        </w:rPr>
        <w:instrText xml:space="preserve"> REF _Ref338469371 \h </w:instrText>
      </w:r>
      <w:r w:rsidR="00A445FB">
        <w:rPr>
          <w:noProof/>
        </w:rPr>
        <w:instrText xml:space="preserve"> \* MERGEFORMAT </w:instrText>
      </w:r>
      <w:r w:rsidRPr="00A445FB">
        <w:rPr>
          <w:noProof/>
        </w:rPr>
      </w:r>
      <w:r w:rsidRPr="00A445FB">
        <w:rPr>
          <w:noProof/>
        </w:rPr>
        <w:fldChar w:fldCharType="separate"/>
      </w:r>
      <w:r w:rsidRPr="00A445FB">
        <w:rPr>
          <w:noProof/>
        </w:rPr>
        <w:t>Table A</w:t>
      </w:r>
      <w:r w:rsidRPr="00A445FB">
        <w:rPr>
          <w:noProof/>
        </w:rPr>
        <w:noBreakHyphen/>
        <w:t>2</w:t>
      </w:r>
      <w:r w:rsidRPr="00A445FB">
        <w:rPr>
          <w:noProof/>
        </w:rPr>
        <w:fldChar w:fldCharType="end"/>
      </w:r>
      <w:r w:rsidRPr="00A445FB">
        <w:rPr>
          <w:noProof/>
        </w:rPr>
        <w:t xml:space="preserve"> and FormatCapabilityFactor is the value specified in </w:t>
      </w:r>
      <w:r w:rsidRPr="00A445FB">
        <w:rPr>
          <w:noProof/>
        </w:rPr>
        <w:fldChar w:fldCharType="begin" w:fldLock="1"/>
      </w:r>
      <w:r w:rsidRPr="00A445FB">
        <w:rPr>
          <w:noProof/>
        </w:rPr>
        <w:instrText xml:space="preserve"> REF _Ref363690753 \h </w:instrText>
      </w:r>
      <w:r w:rsidR="00A445FB">
        <w:rPr>
          <w:noProof/>
        </w:rPr>
        <w:instrText xml:space="preserve"> \* MERGEFORMAT </w:instrText>
      </w:r>
      <w:r w:rsidRPr="00A445FB">
        <w:rPr>
          <w:noProof/>
        </w:rPr>
      </w:r>
      <w:r w:rsidRPr="00A445FB">
        <w:rPr>
          <w:noProof/>
        </w:rPr>
        <w:fldChar w:fldCharType="separate"/>
      </w:r>
      <w:r w:rsidRPr="00A445FB">
        <w:rPr>
          <w:noProof/>
        </w:rPr>
        <w:t>Table A</w:t>
      </w:r>
      <w:r w:rsidRPr="00A445FB">
        <w:rPr>
          <w:noProof/>
        </w:rPr>
        <w:noBreakHyphen/>
        <w:t>3</w:t>
      </w:r>
      <w:r w:rsidRPr="00A445FB">
        <w:rPr>
          <w:noProof/>
        </w:rPr>
        <w:fldChar w:fldCharType="end"/>
      </w:r>
      <w:del w:id="2338" w:author="Author">
        <w:r w:rsidRPr="00A445FB" w:rsidDel="00E10599">
          <w:rPr>
            <w:noProof/>
          </w:rPr>
          <w:delText xml:space="preserve"> that apply to picture 0</w:delText>
        </w:r>
      </w:del>
      <w:r w:rsidRPr="00A445FB">
        <w:rPr>
          <w:noProof/>
        </w:rPr>
        <w:t>.</w:t>
      </w:r>
    </w:p>
    <w:p w:rsidR="00635BC3" w:rsidRPr="00A445FB" w:rsidRDefault="00635BC3" w:rsidP="00635BC3">
      <w:pPr>
        <w:numPr>
          <w:ilvl w:val="0"/>
          <w:numId w:val="61"/>
        </w:numPr>
        <w:rPr>
          <w:noProof/>
        </w:rPr>
      </w:pPr>
      <w:r w:rsidRPr="00A445FB">
        <w:rPr>
          <w:noProof/>
        </w:rPr>
        <w:lastRenderedPageBreak/>
        <w:t xml:space="preserve">The sum of the NumBytesInNalUnit variables for access unit n (with n greater than 0) shall be less than or equal to FormatCapabilityFactor * </w:t>
      </w:r>
      <w:ins w:id="2339" w:author="Author">
        <w:r w:rsidR="00F91049">
          <w:rPr>
            <w:noProof/>
          </w:rPr>
          <w:t>scaleFactor</w:t>
        </w:r>
        <w:r w:rsidR="00393CE5" w:rsidRPr="00A445FB">
          <w:t> * </w:t>
        </w:r>
      </w:ins>
      <w:r w:rsidRPr="00A445FB">
        <w:rPr>
          <w:noProof/>
        </w:rPr>
        <w:t>MaxLumaSr * ( AuCpbRemovalTime[ n ]</w:t>
      </w:r>
      <w:ins w:id="2340" w:author="Author">
        <w:r w:rsidR="00AF432C" w:rsidRPr="00A445FB">
          <w:rPr>
            <w:noProof/>
          </w:rPr>
          <w:t xml:space="preserve"> </w:t>
        </w:r>
      </w:ins>
      <w:del w:id="2341" w:author="Author">
        <w:r w:rsidRPr="00A445FB" w:rsidDel="00AF432C">
          <w:rPr>
            <w:noProof/>
          </w:rPr>
          <w:delText> </w:delText>
        </w:r>
      </w:del>
      <w:r w:rsidRPr="00A445FB">
        <w:rPr>
          <w:noProof/>
        </w:rPr>
        <w:t>−</w:t>
      </w:r>
      <w:ins w:id="2342" w:author="Author">
        <w:r w:rsidR="00AF432C" w:rsidRPr="00A445FB">
          <w:rPr>
            <w:noProof/>
          </w:rPr>
          <w:t xml:space="preserve"> </w:t>
        </w:r>
      </w:ins>
      <w:del w:id="2343" w:author="Author">
        <w:r w:rsidRPr="00A445FB" w:rsidDel="00AF432C">
          <w:rPr>
            <w:noProof/>
          </w:rPr>
          <w:delText> </w:delText>
        </w:r>
      </w:del>
      <w:r w:rsidRPr="00A445FB">
        <w:rPr>
          <w:noProof/>
        </w:rPr>
        <w:t xml:space="preserve">AuCpbRemovalTime[ n − 1 ] ) ÷ MinCr, where MaxLumaSr and MinCr are the values specified in </w:t>
      </w:r>
      <w:r w:rsidRPr="00A445FB">
        <w:rPr>
          <w:noProof/>
        </w:rPr>
        <w:fldChar w:fldCharType="begin" w:fldLock="1"/>
      </w:r>
      <w:r w:rsidRPr="00A445FB">
        <w:rPr>
          <w:noProof/>
        </w:rPr>
        <w:instrText xml:space="preserve"> REF _Ref338469371 \h </w:instrText>
      </w:r>
      <w:r w:rsidR="00A445FB">
        <w:rPr>
          <w:noProof/>
        </w:rPr>
        <w:instrText xml:space="preserve"> \* MERGEFORMAT </w:instrText>
      </w:r>
      <w:r w:rsidRPr="00A445FB">
        <w:rPr>
          <w:noProof/>
        </w:rPr>
      </w:r>
      <w:r w:rsidRPr="00A445FB">
        <w:rPr>
          <w:noProof/>
        </w:rPr>
        <w:fldChar w:fldCharType="separate"/>
      </w:r>
      <w:r w:rsidRPr="00A445FB">
        <w:rPr>
          <w:noProof/>
        </w:rPr>
        <w:t>Table A</w:t>
      </w:r>
      <w:r w:rsidRPr="00A445FB">
        <w:rPr>
          <w:noProof/>
        </w:rPr>
        <w:noBreakHyphen/>
        <w:t>2</w:t>
      </w:r>
      <w:r w:rsidRPr="00A445FB">
        <w:rPr>
          <w:noProof/>
        </w:rPr>
        <w:fldChar w:fldCharType="end"/>
      </w:r>
      <w:r w:rsidRPr="00A445FB">
        <w:rPr>
          <w:noProof/>
        </w:rPr>
        <w:t xml:space="preserve"> and FormatCapabilityFactor is the value specified in </w:t>
      </w:r>
      <w:r w:rsidRPr="00A445FB">
        <w:rPr>
          <w:noProof/>
        </w:rPr>
        <w:fldChar w:fldCharType="begin" w:fldLock="1"/>
      </w:r>
      <w:r w:rsidRPr="00A445FB">
        <w:rPr>
          <w:noProof/>
        </w:rPr>
        <w:instrText xml:space="preserve"> REF _Ref363690753 \h </w:instrText>
      </w:r>
      <w:r w:rsidR="00A445FB">
        <w:rPr>
          <w:noProof/>
        </w:rPr>
        <w:instrText xml:space="preserve"> \* MERGEFORMAT </w:instrText>
      </w:r>
      <w:r w:rsidRPr="00A445FB">
        <w:rPr>
          <w:noProof/>
        </w:rPr>
      </w:r>
      <w:r w:rsidRPr="00A445FB">
        <w:rPr>
          <w:noProof/>
        </w:rPr>
        <w:fldChar w:fldCharType="separate"/>
      </w:r>
      <w:r w:rsidRPr="00A445FB">
        <w:rPr>
          <w:noProof/>
        </w:rPr>
        <w:t>Table A</w:t>
      </w:r>
      <w:r w:rsidRPr="00A445FB">
        <w:rPr>
          <w:noProof/>
        </w:rPr>
        <w:noBreakHyphen/>
        <w:t>3</w:t>
      </w:r>
      <w:r w:rsidRPr="00A445FB">
        <w:rPr>
          <w:noProof/>
        </w:rPr>
        <w:fldChar w:fldCharType="end"/>
      </w:r>
      <w:del w:id="2344" w:author="Author">
        <w:r w:rsidRPr="00A445FB" w:rsidDel="00E10599">
          <w:rPr>
            <w:noProof/>
          </w:rPr>
          <w:delText xml:space="preserve"> that apply to </w:delText>
        </w:r>
        <w:r w:rsidRPr="00A445FB" w:rsidDel="00393CE5">
          <w:rPr>
            <w:noProof/>
          </w:rPr>
          <w:delText>picture</w:delText>
        </w:r>
        <w:r w:rsidRPr="00A445FB" w:rsidDel="00E10599">
          <w:rPr>
            <w:noProof/>
          </w:rPr>
          <w:delText xml:space="preserve"> n</w:delText>
        </w:r>
      </w:del>
      <w:r w:rsidRPr="00A445FB">
        <w:rPr>
          <w:noProof/>
        </w:rPr>
        <w:t>.</w:t>
      </w:r>
    </w:p>
    <w:p w:rsidR="00635BC3" w:rsidRPr="00A445FB" w:rsidRDefault="00635BC3" w:rsidP="00635BC3">
      <w:pPr>
        <w:numPr>
          <w:ilvl w:val="0"/>
          <w:numId w:val="61"/>
        </w:numPr>
        <w:rPr>
          <w:noProof/>
        </w:rPr>
      </w:pPr>
      <w:r w:rsidRPr="00A445FB">
        <w:rPr>
          <w:noProof/>
        </w:rPr>
        <w:t xml:space="preserve">The removal time of access unit 0 shall satisfy the constraint that the number of tiles in </w:t>
      </w:r>
      <w:ins w:id="2345" w:author="Author">
        <w:r w:rsidR="00D82A0D" w:rsidRPr="00A445FB">
          <w:rPr>
            <w:noProof/>
          </w:rPr>
          <w:t xml:space="preserve">coded pictures in </w:t>
        </w:r>
      </w:ins>
      <w:del w:id="2346" w:author="Author">
        <w:r w:rsidRPr="00A445FB" w:rsidDel="00393CE5">
          <w:rPr>
            <w:noProof/>
          </w:rPr>
          <w:delText xml:space="preserve">picture </w:delText>
        </w:r>
      </w:del>
      <w:ins w:id="2347" w:author="Author">
        <w:r w:rsidR="00393CE5" w:rsidRPr="00A445FB">
          <w:rPr>
            <w:noProof/>
          </w:rPr>
          <w:t xml:space="preserve">access unit </w:t>
        </w:r>
      </w:ins>
      <w:r w:rsidRPr="00A445FB">
        <w:rPr>
          <w:noProof/>
        </w:rPr>
        <w:t>0 is less than or equal to Min( Max( </w:t>
      </w:r>
      <w:ins w:id="2348" w:author="Author">
        <w:r w:rsidR="00E10599" w:rsidRPr="00A445FB">
          <w:rPr>
            <w:rFonts w:eastAsia="Batang"/>
            <w:bCs/>
            <w:lang w:val="en-US" w:eastAsia="ko-KR"/>
          </w:rPr>
          <w:t>num</w:t>
        </w:r>
        <w:r w:rsidR="00400210" w:rsidRPr="00A445FB">
          <w:rPr>
            <w:rFonts w:eastAsia="Batang"/>
            <w:bCs/>
            <w:lang w:val="en-US" w:eastAsia="ko-KR"/>
          </w:rPr>
          <w:t>L</w:t>
        </w:r>
        <w:del w:id="2349" w:author="Author">
          <w:r w:rsidR="00E10599" w:rsidRPr="00A445FB" w:rsidDel="00400210">
            <w:rPr>
              <w:rFonts w:eastAsia="Batang"/>
              <w:bCs/>
              <w:lang w:val="en-US" w:eastAsia="ko-KR"/>
            </w:rPr>
            <w:delText>l</w:delText>
          </w:r>
        </w:del>
        <w:r w:rsidR="00E10599" w:rsidRPr="00A445FB">
          <w:rPr>
            <w:rFonts w:eastAsia="Batang"/>
            <w:bCs/>
            <w:lang w:val="en-US" w:eastAsia="ko-KR"/>
          </w:rPr>
          <w:t>ayersInSubBitstream</w:t>
        </w:r>
      </w:ins>
      <w:del w:id="2350" w:author="Author">
        <w:r w:rsidRPr="00A445FB" w:rsidDel="00393CE5">
          <w:rPr>
            <w:noProof/>
          </w:rPr>
          <w:delText>1</w:delText>
        </w:r>
      </w:del>
      <w:r w:rsidRPr="00A445FB">
        <w:rPr>
          <w:noProof/>
        </w:rPr>
        <w:t>,</w:t>
      </w:r>
      <w:ins w:id="2351" w:author="Author">
        <w:r w:rsidR="00D82A0D" w:rsidRPr="00A445FB">
          <w:rPr>
            <w:noProof/>
          </w:rPr>
          <w:t xml:space="preserve"> </w:t>
        </w:r>
      </w:ins>
      <w:del w:id="2352" w:author="Author">
        <w:r w:rsidRPr="00A445FB" w:rsidDel="00D82A0D">
          <w:rPr>
            <w:noProof/>
          </w:rPr>
          <w:delText> </w:delText>
        </w:r>
      </w:del>
      <w:ins w:id="2353" w:author="Author">
        <w:r w:rsidR="00F91049">
          <w:rPr>
            <w:noProof/>
          </w:rPr>
          <w:t>scaleFactor</w:t>
        </w:r>
        <w:r w:rsidR="00393CE5" w:rsidRPr="00A445FB">
          <w:t> * </w:t>
        </w:r>
      </w:ins>
      <w:r w:rsidRPr="00A445FB">
        <w:rPr>
          <w:noProof/>
        </w:rPr>
        <w:t>MaxTileCols</w:t>
      </w:r>
      <w:ins w:id="2354" w:author="Author">
        <w:r w:rsidR="00983ACB" w:rsidRPr="00A445FB">
          <w:rPr>
            <w:noProof/>
          </w:rPr>
          <w:t> </w:t>
        </w:r>
      </w:ins>
      <w:del w:id="2355" w:author="Author">
        <w:r w:rsidRPr="00A445FB" w:rsidDel="00983ACB">
          <w:rPr>
            <w:noProof/>
          </w:rPr>
          <w:delText xml:space="preserve"> </w:delText>
        </w:r>
      </w:del>
      <w:r w:rsidRPr="00A445FB">
        <w:rPr>
          <w:noProof/>
        </w:rPr>
        <w:t>*</w:t>
      </w:r>
      <w:ins w:id="2356" w:author="Author">
        <w:r w:rsidR="00983ACB" w:rsidRPr="00A445FB">
          <w:rPr>
            <w:noProof/>
          </w:rPr>
          <w:t> </w:t>
        </w:r>
      </w:ins>
      <w:del w:id="2357" w:author="Author">
        <w:r w:rsidRPr="00A445FB" w:rsidDel="00983ACB">
          <w:rPr>
            <w:noProof/>
          </w:rPr>
          <w:delText xml:space="preserve"> </w:delText>
        </w:r>
      </w:del>
      <w:r w:rsidRPr="00A445FB">
        <w:rPr>
          <w:noProof/>
        </w:rPr>
        <w:t>MaxTileRows * 120 * ( AuCpbRemovalTime[ 0 ] −</w:t>
      </w:r>
      <w:ins w:id="2358" w:author="Author">
        <w:r w:rsidR="00D82A0D" w:rsidRPr="00A445FB">
          <w:rPr>
            <w:noProof/>
          </w:rPr>
          <w:t xml:space="preserve"> </w:t>
        </w:r>
      </w:ins>
      <w:del w:id="2359" w:author="Author">
        <w:r w:rsidRPr="00A445FB" w:rsidDel="00983ACB">
          <w:rPr>
            <w:noProof/>
          </w:rPr>
          <w:delText xml:space="preserve"> </w:delText>
        </w:r>
      </w:del>
      <w:r w:rsidRPr="00A445FB">
        <w:rPr>
          <w:noProof/>
        </w:rPr>
        <w:t xml:space="preserve">AuNominalRemovalTime[ 0 ] ) + </w:t>
      </w:r>
      <w:ins w:id="2360" w:author="Author">
        <w:r w:rsidR="00F91049">
          <w:rPr>
            <w:noProof/>
          </w:rPr>
          <w:t>scaleFactor</w:t>
        </w:r>
        <w:r w:rsidR="00393CE5" w:rsidRPr="00A445FB">
          <w:t> * </w:t>
        </w:r>
      </w:ins>
      <w:r w:rsidRPr="00A445FB">
        <w:rPr>
          <w:noProof/>
        </w:rPr>
        <w:t>MaxTileCols * MaxTileRows</w:t>
      </w:r>
      <w:del w:id="2361" w:author="Author">
        <w:r w:rsidRPr="00A445FB" w:rsidDel="00983ACB">
          <w:rPr>
            <w:noProof/>
          </w:rPr>
          <w:delText xml:space="preserve"> * </w:delText>
        </w:r>
        <w:r w:rsidRPr="00A445FB" w:rsidDel="00393CE5">
          <w:rPr>
            <w:noProof/>
          </w:rPr>
          <w:delText>Pic</w:delText>
        </w:r>
        <w:r w:rsidRPr="00A445FB" w:rsidDel="00983ACB">
          <w:rPr>
            <w:noProof/>
          </w:rPr>
          <w:delText>SizeInSamplesY / MaxLumaPs</w:delText>
        </w:r>
      </w:del>
      <w:r w:rsidRPr="00A445FB">
        <w:rPr>
          <w:noProof/>
        </w:rPr>
        <w:t xml:space="preserve"> ), </w:t>
      </w:r>
      <w:ins w:id="2362" w:author="Author">
        <w:r w:rsidR="00F91049">
          <w:rPr>
            <w:noProof/>
          </w:rPr>
          <w:t>scaleFactor</w:t>
        </w:r>
        <w:r w:rsidR="00393CE5" w:rsidRPr="00A445FB">
          <w:t> * </w:t>
        </w:r>
      </w:ins>
      <w:r w:rsidRPr="00A445FB">
        <w:rPr>
          <w:noProof/>
        </w:rPr>
        <w:t>MaxTileCols * </w:t>
      </w:r>
      <w:ins w:id="2363" w:author="Author">
        <w:r w:rsidR="00393CE5" w:rsidRPr="00A445FB">
          <w:rPr>
            <w:noProof/>
          </w:rPr>
          <w:t xml:space="preserve"> </w:t>
        </w:r>
      </w:ins>
      <w:r w:rsidRPr="00A445FB">
        <w:rPr>
          <w:noProof/>
        </w:rPr>
        <w:t xml:space="preserve">MaxTileRows ), </w:t>
      </w:r>
      <w:ins w:id="2364" w:author="Author">
        <w:r w:rsidR="00983ACB" w:rsidRPr="00A445FB">
          <w:rPr>
            <w:noProof/>
          </w:rPr>
          <w:t xml:space="preserve">where </w:t>
        </w:r>
      </w:ins>
      <w:del w:id="2365" w:author="Author">
        <w:r w:rsidRPr="00A445FB" w:rsidDel="00983ACB">
          <w:rPr>
            <w:noProof/>
          </w:rPr>
          <w:delText>for the value of PicSizeInSamplesY</w:delText>
        </w:r>
        <w:r w:rsidRPr="00A445FB" w:rsidDel="00E10599">
          <w:rPr>
            <w:noProof/>
          </w:rPr>
          <w:delText xml:space="preserve"> </w:delText>
        </w:r>
        <w:r w:rsidRPr="00A445FB" w:rsidDel="00983ACB">
          <w:rPr>
            <w:noProof/>
          </w:rPr>
          <w:delText>of picture</w:delText>
        </w:r>
        <w:r w:rsidRPr="00A445FB" w:rsidDel="00E10599">
          <w:rPr>
            <w:noProof/>
          </w:rPr>
          <w:delText xml:space="preserve"> 0, </w:delText>
        </w:r>
        <w:r w:rsidRPr="00A445FB" w:rsidDel="00983ACB">
          <w:rPr>
            <w:noProof/>
          </w:rPr>
          <w:delText xml:space="preserve">where </w:delText>
        </w:r>
      </w:del>
      <w:r w:rsidRPr="00A445FB">
        <w:rPr>
          <w:noProof/>
        </w:rPr>
        <w:t xml:space="preserve">MaxTileCols and MaxTileRows are the values specified in </w:t>
      </w:r>
      <w:r w:rsidRPr="00A445FB">
        <w:rPr>
          <w:noProof/>
        </w:rPr>
        <w:fldChar w:fldCharType="begin" w:fldLock="1"/>
      </w:r>
      <w:r w:rsidRPr="00A445FB">
        <w:rPr>
          <w:noProof/>
        </w:rPr>
        <w:instrText xml:space="preserve"> REF _Ref316792565 \h  \* MERGEFORMAT </w:instrText>
      </w:r>
      <w:r w:rsidRPr="00A445FB">
        <w:rPr>
          <w:noProof/>
        </w:rPr>
      </w:r>
      <w:r w:rsidRPr="00A445FB">
        <w:rPr>
          <w:noProof/>
        </w:rPr>
        <w:fldChar w:fldCharType="separate"/>
      </w:r>
      <w:r w:rsidRPr="00A445FB">
        <w:rPr>
          <w:noProof/>
        </w:rPr>
        <w:t>Table A</w:t>
      </w:r>
      <w:r w:rsidRPr="00A445FB">
        <w:rPr>
          <w:noProof/>
        </w:rPr>
        <w:noBreakHyphen/>
        <w:t>1</w:t>
      </w:r>
      <w:r w:rsidRPr="00A445FB">
        <w:rPr>
          <w:noProof/>
        </w:rPr>
        <w:fldChar w:fldCharType="end"/>
      </w:r>
      <w:del w:id="2366" w:author="Author">
        <w:r w:rsidRPr="00A445FB" w:rsidDel="00E10599">
          <w:rPr>
            <w:noProof/>
          </w:rPr>
          <w:delText xml:space="preserve"> that apply to </w:delText>
        </w:r>
        <w:r w:rsidRPr="00A445FB" w:rsidDel="00393CE5">
          <w:rPr>
            <w:noProof/>
          </w:rPr>
          <w:delText>picture</w:delText>
        </w:r>
        <w:r w:rsidRPr="00A445FB" w:rsidDel="00E10599">
          <w:rPr>
            <w:noProof/>
          </w:rPr>
          <w:delText xml:space="preserve"> 0</w:delText>
        </w:r>
      </w:del>
      <w:r w:rsidRPr="00A445FB">
        <w:rPr>
          <w:noProof/>
        </w:rPr>
        <w:t>.</w:t>
      </w:r>
    </w:p>
    <w:p w:rsidR="00635BC3" w:rsidRPr="00A445FB" w:rsidDel="00F64A89" w:rsidRDefault="00635BC3" w:rsidP="00A87E3F">
      <w:pPr>
        <w:numPr>
          <w:ilvl w:val="0"/>
          <w:numId w:val="61"/>
        </w:numPr>
        <w:rPr>
          <w:del w:id="2367" w:author="Author"/>
          <w:noProof/>
        </w:rPr>
      </w:pPr>
      <w:r w:rsidRPr="00A445FB">
        <w:rPr>
          <w:noProof/>
        </w:rPr>
        <w:t xml:space="preserve">The difference between consecutive CPB removal times of access units n and n − 1 (with n greater than 0) shall satisfy the constraint that the number of tiles in </w:t>
      </w:r>
      <w:ins w:id="2368" w:author="Author">
        <w:r w:rsidR="00D82A0D" w:rsidRPr="00A445FB">
          <w:rPr>
            <w:noProof/>
          </w:rPr>
          <w:t xml:space="preserve">coded pictrues in </w:t>
        </w:r>
      </w:ins>
      <w:del w:id="2369" w:author="Author">
        <w:r w:rsidRPr="00A445FB" w:rsidDel="00393CE5">
          <w:rPr>
            <w:noProof/>
          </w:rPr>
          <w:delText xml:space="preserve">picture </w:delText>
        </w:r>
      </w:del>
      <w:ins w:id="2370" w:author="Author">
        <w:r w:rsidR="00393CE5" w:rsidRPr="00A445FB">
          <w:rPr>
            <w:noProof/>
          </w:rPr>
          <w:t xml:space="preserve">access unit </w:t>
        </w:r>
      </w:ins>
      <w:r w:rsidRPr="00A445FB">
        <w:rPr>
          <w:noProof/>
        </w:rPr>
        <w:t>n is less than or equal to Min( Max( </w:t>
      </w:r>
      <w:ins w:id="2371" w:author="Author">
        <w:r w:rsidR="00E10599" w:rsidRPr="00A445FB">
          <w:rPr>
            <w:rFonts w:eastAsia="Batang"/>
            <w:bCs/>
            <w:lang w:val="en-US" w:eastAsia="ko-KR"/>
          </w:rPr>
          <w:t>num</w:t>
        </w:r>
        <w:r w:rsidR="00400210" w:rsidRPr="00A445FB">
          <w:rPr>
            <w:rFonts w:eastAsia="Batang"/>
            <w:bCs/>
            <w:lang w:val="en-US" w:eastAsia="ko-KR"/>
          </w:rPr>
          <w:t>L</w:t>
        </w:r>
        <w:del w:id="2372" w:author="Author">
          <w:r w:rsidR="00E10599" w:rsidRPr="00A445FB" w:rsidDel="00400210">
            <w:rPr>
              <w:rFonts w:eastAsia="Batang"/>
              <w:bCs/>
              <w:lang w:val="en-US" w:eastAsia="ko-KR"/>
            </w:rPr>
            <w:delText>l</w:delText>
          </w:r>
        </w:del>
        <w:r w:rsidR="00E10599" w:rsidRPr="00A445FB">
          <w:rPr>
            <w:rFonts w:eastAsia="Batang"/>
            <w:bCs/>
            <w:lang w:val="en-US" w:eastAsia="ko-KR"/>
          </w:rPr>
          <w:t>ayersInSubBitstream</w:t>
        </w:r>
      </w:ins>
      <w:del w:id="2373" w:author="Author">
        <w:r w:rsidRPr="00A445FB" w:rsidDel="00983ACB">
          <w:rPr>
            <w:noProof/>
          </w:rPr>
          <w:delText>1</w:delText>
        </w:r>
      </w:del>
      <w:r w:rsidRPr="00A445FB">
        <w:rPr>
          <w:noProof/>
        </w:rPr>
        <w:t xml:space="preserve">, </w:t>
      </w:r>
      <w:ins w:id="2374" w:author="Author">
        <w:r w:rsidR="00F91049">
          <w:rPr>
            <w:noProof/>
          </w:rPr>
          <w:t>scaleFactor</w:t>
        </w:r>
        <w:r w:rsidR="00983ACB" w:rsidRPr="00A445FB">
          <w:t> * </w:t>
        </w:r>
      </w:ins>
      <w:r w:rsidRPr="00A445FB">
        <w:rPr>
          <w:noProof/>
        </w:rPr>
        <w:t>MaxTileCols</w:t>
      </w:r>
      <w:ins w:id="2375" w:author="Author">
        <w:r w:rsidR="00983ACB" w:rsidRPr="00A445FB">
          <w:rPr>
            <w:noProof/>
          </w:rPr>
          <w:t> </w:t>
        </w:r>
      </w:ins>
      <w:del w:id="2376" w:author="Author">
        <w:r w:rsidRPr="00A445FB" w:rsidDel="00983ACB">
          <w:rPr>
            <w:noProof/>
          </w:rPr>
          <w:delText xml:space="preserve"> </w:delText>
        </w:r>
      </w:del>
      <w:r w:rsidRPr="00A445FB">
        <w:rPr>
          <w:noProof/>
        </w:rPr>
        <w:t>*</w:t>
      </w:r>
      <w:ins w:id="2377" w:author="Author">
        <w:r w:rsidR="00983ACB" w:rsidRPr="00A445FB">
          <w:rPr>
            <w:noProof/>
          </w:rPr>
          <w:t> </w:t>
        </w:r>
      </w:ins>
      <w:del w:id="2378" w:author="Author">
        <w:r w:rsidRPr="00A445FB" w:rsidDel="00983ACB">
          <w:rPr>
            <w:noProof/>
          </w:rPr>
          <w:delText xml:space="preserve"> </w:delText>
        </w:r>
      </w:del>
      <w:r w:rsidRPr="00A445FB">
        <w:rPr>
          <w:noProof/>
        </w:rPr>
        <w:t>MaxTileRows * 120 * ( AuCpbRemovalTime[ n ]</w:t>
      </w:r>
      <w:ins w:id="2379" w:author="Author">
        <w:r w:rsidR="00E10599" w:rsidRPr="00A445FB">
          <w:rPr>
            <w:noProof/>
          </w:rPr>
          <w:t> </w:t>
        </w:r>
      </w:ins>
      <w:del w:id="2380" w:author="Author">
        <w:r w:rsidRPr="00A445FB" w:rsidDel="00E10599">
          <w:rPr>
            <w:noProof/>
          </w:rPr>
          <w:delText xml:space="preserve"> </w:delText>
        </w:r>
      </w:del>
      <w:r w:rsidRPr="00A445FB">
        <w:rPr>
          <w:noProof/>
        </w:rPr>
        <w:t>−</w:t>
      </w:r>
      <w:ins w:id="2381" w:author="Author">
        <w:r w:rsidR="00E10599" w:rsidRPr="00A445FB">
          <w:rPr>
            <w:noProof/>
          </w:rPr>
          <w:t> </w:t>
        </w:r>
      </w:ins>
      <w:del w:id="2382" w:author="Author">
        <w:r w:rsidRPr="00A445FB" w:rsidDel="00E10599">
          <w:rPr>
            <w:noProof/>
          </w:rPr>
          <w:delText xml:space="preserve"> </w:delText>
        </w:r>
      </w:del>
      <w:r w:rsidRPr="00A445FB">
        <w:rPr>
          <w:noProof/>
        </w:rPr>
        <w:t xml:space="preserve">AuCpbRemovalTime[ n − 1 ] ) ), </w:t>
      </w:r>
      <w:ins w:id="2383" w:author="Author">
        <w:r w:rsidR="00F91049">
          <w:rPr>
            <w:noProof/>
          </w:rPr>
          <w:t>scaleFactor</w:t>
        </w:r>
        <w:r w:rsidR="00983ACB" w:rsidRPr="00A445FB">
          <w:t> * </w:t>
        </w:r>
      </w:ins>
      <w:r w:rsidRPr="00A445FB">
        <w:rPr>
          <w:noProof/>
        </w:rPr>
        <w:t xml:space="preserve">MaxTileCols * MaxTileRows ), where </w:t>
      </w:r>
      <w:ins w:id="2384" w:author="Author">
        <w:r w:rsidR="00E10599" w:rsidRPr="00A445FB">
          <w:rPr>
            <w:rFonts w:eastAsia="Batang"/>
            <w:bCs/>
            <w:lang w:val="en-US" w:eastAsia="ko-KR"/>
          </w:rPr>
          <w:t>num</w:t>
        </w:r>
        <w:r w:rsidR="00400210" w:rsidRPr="00A445FB">
          <w:rPr>
            <w:rFonts w:eastAsia="Batang"/>
            <w:bCs/>
            <w:lang w:val="en-US" w:eastAsia="ko-KR"/>
          </w:rPr>
          <w:t>L</w:t>
        </w:r>
        <w:del w:id="2385" w:author="Author">
          <w:r w:rsidR="00E10599" w:rsidRPr="00A445FB" w:rsidDel="00400210">
            <w:rPr>
              <w:rFonts w:eastAsia="Batang"/>
              <w:bCs/>
              <w:lang w:val="en-US" w:eastAsia="ko-KR"/>
            </w:rPr>
            <w:delText>l</w:delText>
          </w:r>
        </w:del>
        <w:r w:rsidR="00E10599" w:rsidRPr="00A445FB">
          <w:rPr>
            <w:rFonts w:eastAsia="Batang"/>
            <w:bCs/>
            <w:lang w:val="en-US" w:eastAsia="ko-KR"/>
          </w:rPr>
          <w:t>ayersInSubBitstream</w:t>
        </w:r>
        <w:r w:rsidR="00E10599" w:rsidRPr="00A445FB">
          <w:rPr>
            <w:noProof/>
          </w:rPr>
          <w:t xml:space="preserve"> and </w:t>
        </w:r>
        <w:r w:rsidR="00F91049">
          <w:rPr>
            <w:noProof/>
          </w:rPr>
          <w:t>scaleFactor</w:t>
        </w:r>
        <w:r w:rsidR="00983ACB" w:rsidRPr="00A445FB">
          <w:rPr>
            <w:noProof/>
          </w:rPr>
          <w:t xml:space="preserve"> </w:t>
        </w:r>
        <w:r w:rsidR="00E10599" w:rsidRPr="00A445FB">
          <w:rPr>
            <w:noProof/>
          </w:rPr>
          <w:t>are</w:t>
        </w:r>
        <w:r w:rsidR="00983ACB" w:rsidRPr="00A445FB">
          <w:rPr>
            <w:noProof/>
          </w:rPr>
          <w:t xml:space="preserve"> the value</w:t>
        </w:r>
        <w:r w:rsidR="00E10599" w:rsidRPr="00A445FB">
          <w:rPr>
            <w:noProof/>
          </w:rPr>
          <w:t>s</w:t>
        </w:r>
        <w:r w:rsidR="00983ACB" w:rsidRPr="00A445FB">
          <w:rPr>
            <w:noProof/>
          </w:rPr>
          <w:t xml:space="preserve"> for access unit n, and </w:t>
        </w:r>
      </w:ins>
      <w:r w:rsidRPr="00A445FB">
        <w:rPr>
          <w:noProof/>
        </w:rPr>
        <w:t xml:space="preserve">MaxTileCols and MaxTileRows are the values specified in </w:t>
      </w:r>
      <w:r w:rsidRPr="00A445FB">
        <w:rPr>
          <w:noProof/>
        </w:rPr>
        <w:fldChar w:fldCharType="begin" w:fldLock="1"/>
      </w:r>
      <w:r w:rsidRPr="00A445FB">
        <w:rPr>
          <w:noProof/>
        </w:rPr>
        <w:instrText xml:space="preserve"> REF _Ref316792565 \h  \* MERGEFORMAT </w:instrText>
      </w:r>
      <w:r w:rsidRPr="00A445FB">
        <w:rPr>
          <w:noProof/>
        </w:rPr>
      </w:r>
      <w:r w:rsidRPr="00A445FB">
        <w:rPr>
          <w:noProof/>
        </w:rPr>
        <w:fldChar w:fldCharType="separate"/>
      </w:r>
      <w:r w:rsidRPr="00A445FB">
        <w:rPr>
          <w:noProof/>
        </w:rPr>
        <w:t>Table A</w:t>
      </w:r>
      <w:r w:rsidRPr="00A445FB">
        <w:rPr>
          <w:noProof/>
        </w:rPr>
        <w:noBreakHyphen/>
        <w:t>1</w:t>
      </w:r>
      <w:r w:rsidRPr="00A445FB">
        <w:rPr>
          <w:noProof/>
        </w:rPr>
        <w:fldChar w:fldCharType="end"/>
      </w:r>
      <w:r w:rsidRPr="00A445FB">
        <w:rPr>
          <w:noProof/>
        </w:rPr>
        <w:t xml:space="preserve"> that apply to </w:t>
      </w:r>
      <w:ins w:id="2386" w:author="Author">
        <w:r w:rsidR="00983ACB" w:rsidRPr="00A445FB">
          <w:rPr>
            <w:noProof/>
          </w:rPr>
          <w:t>access unit</w:t>
        </w:r>
      </w:ins>
      <w:del w:id="2387" w:author="Author">
        <w:r w:rsidRPr="00A445FB" w:rsidDel="00983ACB">
          <w:rPr>
            <w:noProof/>
          </w:rPr>
          <w:delText>picture</w:delText>
        </w:r>
      </w:del>
      <w:r w:rsidRPr="00A445FB">
        <w:rPr>
          <w:noProof/>
        </w:rPr>
        <w:t xml:space="preserve"> n.</w:t>
      </w:r>
    </w:p>
    <w:p w:rsidR="00882580" w:rsidRPr="00A445FB" w:rsidDel="00F64A89" w:rsidRDefault="00882580" w:rsidP="00A87E3F">
      <w:pPr>
        <w:pStyle w:val="3N"/>
        <w:numPr>
          <w:ilvl w:val="0"/>
          <w:numId w:val="61"/>
        </w:numPr>
        <w:rPr>
          <w:ins w:id="2388" w:author="Author"/>
          <w:del w:id="2389" w:author="Author"/>
          <w:lang w:val="en-CA"/>
        </w:rPr>
      </w:pPr>
    </w:p>
    <w:p w:rsidR="00882580" w:rsidRPr="00A445FB" w:rsidDel="00F64A89" w:rsidRDefault="00882580" w:rsidP="00A87E3F">
      <w:pPr>
        <w:pStyle w:val="3N"/>
        <w:rPr>
          <w:ins w:id="2390" w:author="Author"/>
          <w:del w:id="2391" w:author="Author"/>
          <w:lang w:val="en-CA"/>
        </w:rPr>
      </w:pPr>
    </w:p>
    <w:p w:rsidR="00882580" w:rsidRPr="00A445FB" w:rsidDel="00F64A89" w:rsidRDefault="00882580" w:rsidP="00A87E3F">
      <w:pPr>
        <w:pStyle w:val="3N"/>
        <w:rPr>
          <w:ins w:id="2392" w:author="Author"/>
          <w:del w:id="2393" w:author="Author"/>
          <w:lang w:val="en-CA"/>
        </w:rPr>
      </w:pPr>
    </w:p>
    <w:p w:rsidR="00A87E3F" w:rsidRPr="00A445FB" w:rsidDel="00F64A89" w:rsidRDefault="00A87E3F" w:rsidP="00A87E3F">
      <w:pPr>
        <w:pStyle w:val="3N"/>
        <w:rPr>
          <w:del w:id="2394" w:author="Author"/>
          <w:lang w:val="en-CA"/>
        </w:rPr>
      </w:pPr>
      <w:del w:id="2395" w:author="Author">
        <w:r w:rsidRPr="00A445FB" w:rsidDel="00F64A89">
          <w:rPr>
            <w:lang w:val="en-CA"/>
          </w:rPr>
          <w:delText xml:space="preserve"> </w:delText>
        </w:r>
      </w:del>
    </w:p>
    <w:p w:rsidR="00A87E3F" w:rsidRPr="00A445FB" w:rsidDel="00F64A89" w:rsidRDefault="00A87E3F" w:rsidP="00CC1A3E">
      <w:pPr>
        <w:numPr>
          <w:ilvl w:val="0"/>
          <w:numId w:val="49"/>
        </w:numPr>
        <w:tabs>
          <w:tab w:val="clear" w:pos="794"/>
          <w:tab w:val="clear" w:pos="1191"/>
          <w:tab w:val="clear" w:pos="1588"/>
          <w:tab w:val="clear" w:pos="1985"/>
          <w:tab w:val="left" w:pos="360"/>
          <w:tab w:val="left" w:pos="720"/>
          <w:tab w:val="left" w:pos="1080"/>
          <w:tab w:val="left" w:pos="1440"/>
        </w:tabs>
        <w:jc w:val="left"/>
        <w:rPr>
          <w:del w:id="2396" w:author="Author"/>
          <w:lang w:val="en-CA"/>
        </w:rPr>
      </w:pPr>
      <w:del w:id="2397" w:author="Author">
        <w:r w:rsidRPr="00A445FB" w:rsidDel="00F64A89">
          <w:rPr>
            <w:lang w:val="en-CA"/>
          </w:rPr>
          <w:delText>Each layer in the TargetDecLayerIdList shall obey the General tier and level limits in A.4.1, and the Profile-specific level limits a), b), c), d)</w:delText>
        </w:r>
        <w:r w:rsidR="00B31056" w:rsidRPr="00A445FB" w:rsidDel="00F64A89">
          <w:rPr>
            <w:lang w:val="en-CA"/>
          </w:rPr>
          <w:delText>,</w:delText>
        </w:r>
        <w:r w:rsidRPr="00A445FB" w:rsidDel="00F64A89">
          <w:rPr>
            <w:lang w:val="en-CA"/>
          </w:rPr>
          <w:delText xml:space="preserve"> g), h), i), and j) for the Main and Main 10 profiles specified in A.4.2</w:delText>
        </w:r>
      </w:del>
    </w:p>
    <w:p w:rsidR="00A87E3F" w:rsidRPr="00A445FB" w:rsidDel="00F64A89" w:rsidRDefault="00A87E3F" w:rsidP="00CC1A3E">
      <w:pPr>
        <w:numPr>
          <w:ilvl w:val="0"/>
          <w:numId w:val="49"/>
        </w:numPr>
        <w:rPr>
          <w:del w:id="2398" w:author="Author"/>
          <w:noProof/>
        </w:rPr>
      </w:pPr>
      <w:del w:id="2399" w:author="Author">
        <w:r w:rsidRPr="00A445FB" w:rsidDel="00F64A89">
          <w:rPr>
            <w:noProof/>
          </w:rPr>
          <w:delText xml:space="preserve">The value of TotalPicSizeInSamplesY shall be less than or equal to 2 * MaxLumaPs, where MaxLumaPs is specified in </w:delText>
        </w:r>
        <w:r w:rsidRPr="00A445FB" w:rsidDel="00F64A89">
          <w:rPr>
            <w:noProof/>
          </w:rPr>
          <w:fldChar w:fldCharType="begin" w:fldLock="1"/>
        </w:r>
        <w:r w:rsidRPr="00A445FB" w:rsidDel="00F64A89">
          <w:rPr>
            <w:noProof/>
          </w:rPr>
          <w:delInstrText xml:space="preserve"> REF _Ref316792565 \h  \* MERGEFORMAT </w:delInstrText>
        </w:r>
        <w:r w:rsidRPr="00A445FB" w:rsidDel="00F64A89">
          <w:rPr>
            <w:noProof/>
          </w:rPr>
        </w:r>
        <w:r w:rsidRPr="00A445FB" w:rsidDel="00F64A89">
          <w:rPr>
            <w:noProof/>
          </w:rPr>
          <w:fldChar w:fldCharType="separate"/>
        </w:r>
        <w:r w:rsidRPr="00A445FB" w:rsidDel="00F64A89">
          <w:rPr>
            <w:noProof/>
          </w:rPr>
          <w:delText>Table A</w:delText>
        </w:r>
        <w:r w:rsidRPr="00A445FB" w:rsidDel="00F64A89">
          <w:rPr>
            <w:noProof/>
          </w:rPr>
          <w:noBreakHyphen/>
          <w:delText>1</w:delText>
        </w:r>
        <w:r w:rsidRPr="00A445FB" w:rsidDel="00F64A89">
          <w:rPr>
            <w:noProof/>
          </w:rPr>
          <w:fldChar w:fldCharType="end"/>
        </w:r>
        <w:r w:rsidRPr="00A445FB" w:rsidDel="00F64A89">
          <w:rPr>
            <w:noProof/>
          </w:rPr>
          <w:delText>, and where TotalPicSizeInSamplesY is derived as follows:</w:delText>
        </w:r>
      </w:del>
    </w:p>
    <w:p w:rsidR="00A87E3F" w:rsidRPr="00A445FB" w:rsidDel="00F64A89" w:rsidRDefault="00A87E3F" w:rsidP="00A87E3F">
      <w:pPr>
        <w:pStyle w:val="3N"/>
        <w:ind w:left="1209"/>
        <w:rPr>
          <w:del w:id="2400" w:author="Author"/>
          <w:lang w:val="en-US"/>
        </w:rPr>
      </w:pPr>
      <w:del w:id="2401" w:author="Author">
        <w:r w:rsidRPr="00A445FB" w:rsidDel="00F64A89">
          <w:rPr>
            <w:lang w:val="en-US"/>
          </w:rPr>
          <w:delText>TotalPicSizeInSamplesY = 0</w:delText>
        </w:r>
      </w:del>
    </w:p>
    <w:p w:rsidR="00A87E3F" w:rsidRPr="00A445FB" w:rsidDel="00F64A89" w:rsidRDefault="00A87E3F" w:rsidP="00A87E3F">
      <w:pPr>
        <w:pStyle w:val="3N"/>
        <w:spacing w:before="0"/>
        <w:ind w:left="1209"/>
        <w:rPr>
          <w:del w:id="2402" w:author="Author"/>
          <w:lang w:val="en-US"/>
        </w:rPr>
      </w:pPr>
      <w:del w:id="2403" w:author="Author">
        <w:r w:rsidRPr="00A445FB" w:rsidDel="00F64A89">
          <w:rPr>
            <w:lang w:val="en-US"/>
          </w:rPr>
          <w:delText>for (i = 0; i &lt;</w:delText>
        </w:r>
        <w:r w:rsidR="007C3A13" w:rsidRPr="00A445FB" w:rsidDel="00F64A89">
          <w:rPr>
            <w:lang w:val="en-US"/>
          </w:rPr>
          <w:delText>=</w:delText>
        </w:r>
        <w:r w:rsidRPr="00A445FB" w:rsidDel="00F64A89">
          <w:rPr>
            <w:lang w:val="en-US"/>
          </w:rPr>
          <w:delText xml:space="preserve"> 6</w:delText>
        </w:r>
        <w:r w:rsidR="007C3A13" w:rsidRPr="00A445FB" w:rsidDel="00F64A89">
          <w:rPr>
            <w:lang w:val="en-US"/>
          </w:rPr>
          <w:delText>2</w:delText>
        </w:r>
        <w:r w:rsidRPr="00A445FB" w:rsidDel="00F64A89">
          <w:rPr>
            <w:lang w:val="en-US"/>
          </w:rPr>
          <w:delText>; i++)</w:delText>
        </w:r>
      </w:del>
    </w:p>
    <w:p w:rsidR="00A87E3F" w:rsidRPr="00A445FB" w:rsidDel="00F64A89" w:rsidRDefault="009E7E1E" w:rsidP="009E7E1E">
      <w:pPr>
        <w:pStyle w:val="3N"/>
        <w:spacing w:before="0"/>
        <w:ind w:left="806" w:firstLine="403"/>
        <w:rPr>
          <w:del w:id="2404" w:author="Author"/>
          <w:lang w:val="en-US"/>
        </w:rPr>
      </w:pPr>
      <w:del w:id="2405" w:author="Author">
        <w:r w:rsidRPr="00A445FB" w:rsidDel="00F64A89">
          <w:rPr>
            <w:lang w:val="en-US"/>
          </w:rPr>
          <w:tab/>
        </w:r>
        <w:r w:rsidR="00A87E3F" w:rsidRPr="00A445FB" w:rsidDel="00F64A89">
          <w:rPr>
            <w:lang w:val="en-US"/>
          </w:rPr>
          <w:delText xml:space="preserve">if layer i in TargetDecLayerIdList </w:delText>
        </w:r>
      </w:del>
    </w:p>
    <w:p w:rsidR="00A87E3F" w:rsidRPr="00A445FB" w:rsidDel="00F64A89" w:rsidRDefault="00A87E3F" w:rsidP="00A87E3F">
      <w:pPr>
        <w:pStyle w:val="3N"/>
        <w:spacing w:before="0"/>
        <w:ind w:left="1209"/>
        <w:rPr>
          <w:del w:id="2406" w:author="Author"/>
          <w:lang w:val="en-US"/>
        </w:rPr>
      </w:pPr>
      <w:del w:id="2407" w:author="Author">
        <w:r w:rsidRPr="00A445FB" w:rsidDel="00F64A89">
          <w:rPr>
            <w:lang w:val="en-US"/>
          </w:rPr>
          <w:tab/>
        </w:r>
        <w:r w:rsidRPr="00A445FB" w:rsidDel="00F64A89">
          <w:rPr>
            <w:lang w:val="en-US"/>
          </w:rPr>
          <w:tab/>
          <w:delText>TotalPicSizeInSamplesY += PicSizeInSamplesY of the layer with nuh_layer_id equal to i</w:delText>
        </w:r>
      </w:del>
    </w:p>
    <w:p w:rsidR="00A87E3F" w:rsidRPr="00A445FB" w:rsidDel="00F64A89" w:rsidRDefault="00A87E3F" w:rsidP="00CC1A3E">
      <w:pPr>
        <w:numPr>
          <w:ilvl w:val="0"/>
          <w:numId w:val="49"/>
        </w:numPr>
        <w:rPr>
          <w:del w:id="2408" w:author="Author"/>
          <w:noProof/>
        </w:rPr>
      </w:pPr>
      <w:bookmarkStart w:id="2409" w:name="_Ref343026137"/>
      <w:del w:id="2410" w:author="Author">
        <w:r w:rsidRPr="00A445FB" w:rsidDel="00F64A89">
          <w:rPr>
            <w:noProof/>
          </w:rPr>
          <w:delText>The nominal removal time of access unit n (with n greater than 0) from the CPB, as specified in subclause </w:delText>
        </w:r>
        <w:r w:rsidRPr="00A445FB" w:rsidDel="00F64A89">
          <w:rPr>
            <w:noProof/>
          </w:rPr>
          <w:fldChar w:fldCharType="begin" w:fldLock="1"/>
        </w:r>
        <w:r w:rsidRPr="00A445FB" w:rsidDel="00F64A89">
          <w:rPr>
            <w:noProof/>
          </w:rPr>
          <w:delInstrText xml:space="preserve"> REF _Ref330937761 \r \h </w:delInstrText>
        </w:r>
        <w:r w:rsidR="00564A49" w:rsidRPr="00A445FB" w:rsidDel="00F64A89">
          <w:rPr>
            <w:noProof/>
          </w:rPr>
          <w:delInstrText xml:space="preserve"> \* MERGEFORMAT </w:delInstrText>
        </w:r>
        <w:r w:rsidRPr="00A445FB" w:rsidDel="00F64A89">
          <w:rPr>
            <w:noProof/>
          </w:rPr>
        </w:r>
        <w:r w:rsidRPr="00A445FB" w:rsidDel="00F64A89">
          <w:rPr>
            <w:noProof/>
          </w:rPr>
          <w:fldChar w:fldCharType="separate"/>
        </w:r>
        <w:r w:rsidRPr="00A445FB" w:rsidDel="00F64A89">
          <w:rPr>
            <w:noProof/>
          </w:rPr>
          <w:delText>C.2.3</w:delText>
        </w:r>
        <w:r w:rsidRPr="00A445FB" w:rsidDel="00F64A89">
          <w:rPr>
            <w:noProof/>
          </w:rPr>
          <w:fldChar w:fldCharType="end"/>
        </w:r>
        <w:r w:rsidRPr="00A445FB" w:rsidDel="00F64A89">
          <w:rPr>
            <w:noProof/>
          </w:rPr>
          <w:delText>, shall satisfy the constraint that Au</w:delText>
        </w:r>
        <w:r w:rsidRPr="00A445FB" w:rsidDel="00F64A89">
          <w:rPr>
            <w:iCs/>
            <w:noProof/>
          </w:rPr>
          <w:delText>NominalRemovalTime[</w:delText>
        </w:r>
        <w:r w:rsidRPr="00A445FB" w:rsidDel="00F64A89">
          <w:rPr>
            <w:noProof/>
          </w:rPr>
          <w:delText> </w:delText>
        </w:r>
        <w:r w:rsidRPr="00A445FB" w:rsidDel="00F64A89">
          <w:rPr>
            <w:iCs/>
            <w:noProof/>
          </w:rPr>
          <w:delText>n ]</w:delText>
        </w:r>
        <w:r w:rsidRPr="00A445FB" w:rsidDel="00F64A89">
          <w:rPr>
            <w:noProof/>
          </w:rPr>
          <w:delText> − Au</w:delText>
        </w:r>
        <w:r w:rsidRPr="00A445FB" w:rsidDel="00F64A89">
          <w:rPr>
            <w:iCs/>
            <w:noProof/>
          </w:rPr>
          <w:delText>CpbRemovalTime[</w:delText>
        </w:r>
        <w:r w:rsidRPr="00A445FB" w:rsidDel="00F64A89">
          <w:rPr>
            <w:noProof/>
          </w:rPr>
          <w:delText> </w:delText>
        </w:r>
        <w:r w:rsidRPr="00A445FB" w:rsidDel="00F64A89">
          <w:rPr>
            <w:iCs/>
            <w:noProof/>
          </w:rPr>
          <w:delText>n − 1 ]</w:delText>
        </w:r>
        <w:r w:rsidRPr="00A445FB" w:rsidDel="00F64A89">
          <w:rPr>
            <w:noProof/>
          </w:rPr>
          <w:delText xml:space="preserve"> is greater than or equal to Max( TotalPicSizeInSamplesY </w:delText>
        </w:r>
        <w:r w:rsidRPr="00A445FB" w:rsidDel="00F64A89">
          <w:rPr>
            <w:noProof/>
          </w:rPr>
          <w:sym w:font="Symbol" w:char="F0B8"/>
        </w:r>
        <w:r w:rsidRPr="00A445FB" w:rsidDel="00F64A89">
          <w:rPr>
            <w:noProof/>
          </w:rPr>
          <w:delText> (2</w:delText>
        </w:r>
        <w:r w:rsidR="005F6768" w:rsidRPr="00A445FB" w:rsidDel="00F64A89">
          <w:rPr>
            <w:noProof/>
          </w:rPr>
          <w:delText> </w:delText>
        </w:r>
        <w:r w:rsidRPr="00A445FB" w:rsidDel="00F64A89">
          <w:rPr>
            <w:noProof/>
          </w:rPr>
          <w:delText>*</w:delText>
        </w:r>
        <w:r w:rsidR="005F6768" w:rsidRPr="00A445FB" w:rsidDel="00F64A89">
          <w:rPr>
            <w:noProof/>
          </w:rPr>
          <w:delText> </w:delText>
        </w:r>
        <w:r w:rsidRPr="00A445FB" w:rsidDel="00F64A89">
          <w:rPr>
            <w:noProof/>
            <w:lang w:eastAsia="ja-JP"/>
          </w:rPr>
          <w:delText>MaxLumaSr)</w:delText>
        </w:r>
        <w:r w:rsidRPr="00A445FB" w:rsidDel="00F64A89">
          <w:rPr>
            <w:noProof/>
          </w:rPr>
          <w:delText xml:space="preserve">, fR ) for the value of TotalPicSizeInSamplesY of access unit n − 1, where MaxLumaSr is the value specified in </w:delText>
        </w:r>
        <w:r w:rsidRPr="00A445FB" w:rsidDel="00F64A89">
          <w:rPr>
            <w:noProof/>
          </w:rPr>
          <w:fldChar w:fldCharType="begin" w:fldLock="1"/>
        </w:r>
        <w:r w:rsidRPr="00A445FB" w:rsidDel="00F64A89">
          <w:rPr>
            <w:noProof/>
          </w:rPr>
          <w:delInstrText xml:space="preserve"> REF _Ref338469371 \h </w:delInstrText>
        </w:r>
        <w:r w:rsidR="00564A49" w:rsidRPr="00A445FB" w:rsidDel="00F64A89">
          <w:rPr>
            <w:noProof/>
          </w:rPr>
          <w:delInstrText xml:space="preserve"> \* MERGEFORMAT </w:delInstrText>
        </w:r>
        <w:r w:rsidRPr="00A445FB" w:rsidDel="00F64A89">
          <w:rPr>
            <w:noProof/>
          </w:rPr>
        </w:r>
        <w:r w:rsidRPr="00A445FB" w:rsidDel="00F64A89">
          <w:rPr>
            <w:noProof/>
          </w:rPr>
          <w:fldChar w:fldCharType="separate"/>
        </w:r>
        <w:r w:rsidRPr="00A445FB" w:rsidDel="00F64A89">
          <w:rPr>
            <w:noProof/>
          </w:rPr>
          <w:delText>Table A</w:delText>
        </w:r>
        <w:r w:rsidRPr="00A445FB" w:rsidDel="00F64A89">
          <w:rPr>
            <w:noProof/>
          </w:rPr>
          <w:noBreakHyphen/>
          <w:delText>2</w:delText>
        </w:r>
        <w:r w:rsidRPr="00A445FB" w:rsidDel="00F64A89">
          <w:rPr>
            <w:noProof/>
          </w:rPr>
          <w:fldChar w:fldCharType="end"/>
        </w:r>
        <w:r w:rsidRPr="00A445FB" w:rsidDel="00F64A89">
          <w:rPr>
            <w:noProof/>
          </w:rPr>
          <w:delText xml:space="preserve"> that applies to access unit n − 1.</w:delText>
        </w:r>
      </w:del>
    </w:p>
    <w:p w:rsidR="00A87E3F" w:rsidRPr="00A445FB" w:rsidDel="00F64A89" w:rsidRDefault="00A87E3F" w:rsidP="00CC1A3E">
      <w:pPr>
        <w:numPr>
          <w:ilvl w:val="0"/>
          <w:numId w:val="49"/>
        </w:numPr>
        <w:rPr>
          <w:del w:id="2411" w:author="Author"/>
          <w:noProof/>
        </w:rPr>
      </w:pPr>
      <w:del w:id="2412" w:author="Author">
        <w:r w:rsidRPr="00A445FB" w:rsidDel="00F64A89">
          <w:rPr>
            <w:noProof/>
          </w:rPr>
          <w:delText>For the VCL HRD parameters, BitRate[ i ] shall be less than or equal to 2</w:delText>
        </w:r>
        <w:r w:rsidR="005F6768" w:rsidRPr="00A445FB" w:rsidDel="00F64A89">
          <w:rPr>
            <w:noProof/>
          </w:rPr>
          <w:delText> </w:delText>
        </w:r>
        <w:r w:rsidRPr="00A445FB" w:rsidDel="00F64A89">
          <w:rPr>
            <w:noProof/>
          </w:rPr>
          <w:delText>*</w:delText>
        </w:r>
        <w:r w:rsidR="005F6768" w:rsidRPr="00A445FB" w:rsidDel="00F64A89">
          <w:rPr>
            <w:noProof/>
          </w:rPr>
          <w:delText> </w:delText>
        </w:r>
        <w:r w:rsidRPr="00A445FB" w:rsidDel="00F64A89">
          <w:rPr>
            <w:noProof/>
          </w:rPr>
          <w:delText xml:space="preserve">CpbBrVclFactor * MaxBR for at least one value of i in the range of 0 to cpb_cnt_minus1[ HighestTid ], inclusive, where BitRate[ i ] is </w:delText>
        </w:r>
        <w:r w:rsidRPr="00A445FB" w:rsidDel="00F64A89">
          <w:rPr>
            <w:noProof/>
            <w:lang w:eastAsia="ko-KR"/>
          </w:rPr>
          <w:delText>specified in subclause </w:delText>
        </w:r>
        <w:r w:rsidRPr="00A445FB" w:rsidDel="00F64A89">
          <w:rPr>
            <w:noProof/>
            <w:lang w:eastAsia="ko-KR"/>
          </w:rPr>
          <w:fldChar w:fldCharType="begin" w:fldLock="1"/>
        </w:r>
        <w:r w:rsidRPr="00A445FB" w:rsidDel="00F64A89">
          <w:rPr>
            <w:noProof/>
            <w:lang w:eastAsia="ko-KR"/>
          </w:rPr>
          <w:delInstrText xml:space="preserve"> REF _Ref330938596 \r \h  \* MERGEFORMAT </w:delInstrText>
        </w:r>
        <w:r w:rsidRPr="00A445FB" w:rsidDel="00F64A89">
          <w:rPr>
            <w:noProof/>
            <w:lang w:eastAsia="ko-KR"/>
          </w:rPr>
        </w:r>
        <w:r w:rsidRPr="00A445FB" w:rsidDel="00F64A89">
          <w:rPr>
            <w:noProof/>
            <w:lang w:eastAsia="ko-KR"/>
          </w:rPr>
          <w:fldChar w:fldCharType="separate"/>
        </w:r>
        <w:r w:rsidRPr="00A445FB" w:rsidDel="00F64A89">
          <w:rPr>
            <w:noProof/>
            <w:lang w:eastAsia="ko-KR"/>
          </w:rPr>
          <w:delText>E.2.3</w:delText>
        </w:r>
        <w:r w:rsidRPr="00A445FB" w:rsidDel="00F64A89">
          <w:rPr>
            <w:noProof/>
            <w:lang w:eastAsia="ko-KR"/>
          </w:rPr>
          <w:fldChar w:fldCharType="end"/>
        </w:r>
        <w:r w:rsidRPr="00A445FB" w:rsidDel="00F64A89">
          <w:rPr>
            <w:noProof/>
            <w:lang w:eastAsia="ko-KR"/>
          </w:rPr>
          <w:delText xml:space="preserve"> based on parameters selected as specified in subclause </w:delText>
        </w:r>
        <w:r w:rsidRPr="00A445FB" w:rsidDel="00F64A89">
          <w:rPr>
            <w:noProof/>
            <w:lang w:eastAsia="ko-KR"/>
          </w:rPr>
          <w:fldChar w:fldCharType="begin" w:fldLock="1"/>
        </w:r>
        <w:r w:rsidRPr="00A445FB" w:rsidDel="00F64A89">
          <w:rPr>
            <w:noProof/>
            <w:lang w:eastAsia="ko-KR"/>
          </w:rPr>
          <w:delInstrText xml:space="preserve"> REF _Ref343024718 \r \h  \* MERGEFORMAT </w:delInstrText>
        </w:r>
        <w:r w:rsidRPr="00A445FB" w:rsidDel="00F64A89">
          <w:rPr>
            <w:noProof/>
            <w:lang w:eastAsia="ko-KR"/>
          </w:rPr>
        </w:r>
        <w:r w:rsidRPr="00A445FB" w:rsidDel="00F64A89">
          <w:rPr>
            <w:noProof/>
            <w:lang w:eastAsia="ko-KR"/>
          </w:rPr>
          <w:fldChar w:fldCharType="separate"/>
        </w:r>
        <w:r w:rsidRPr="00A445FB" w:rsidDel="00F64A89">
          <w:rPr>
            <w:noProof/>
            <w:lang w:eastAsia="ko-KR"/>
          </w:rPr>
          <w:delText>C.1</w:delText>
        </w:r>
        <w:r w:rsidRPr="00A445FB" w:rsidDel="00F64A89">
          <w:rPr>
            <w:noProof/>
            <w:lang w:eastAsia="ko-KR"/>
          </w:rPr>
          <w:fldChar w:fldCharType="end"/>
        </w:r>
        <w:r w:rsidRPr="00A445FB" w:rsidDel="00F64A89">
          <w:rPr>
            <w:noProof/>
            <w:lang w:eastAsia="ko-KR"/>
          </w:rPr>
          <w:delText xml:space="preserve"> </w:delText>
        </w:r>
        <w:r w:rsidRPr="00A445FB" w:rsidDel="00F64A89">
          <w:rPr>
            <w:noProof/>
          </w:rPr>
          <w:delText xml:space="preserve">and MaxBR is specified in </w:delText>
        </w:r>
        <w:r w:rsidRPr="00A445FB" w:rsidDel="00F64A89">
          <w:rPr>
            <w:noProof/>
          </w:rPr>
          <w:fldChar w:fldCharType="begin" w:fldLock="1"/>
        </w:r>
        <w:r w:rsidRPr="00A445FB" w:rsidDel="00F64A89">
          <w:rPr>
            <w:noProof/>
          </w:rPr>
          <w:delInstrText xml:space="preserve"> REF _Ref338469371 \h  \* MERGEFORMAT </w:delInstrText>
        </w:r>
        <w:r w:rsidRPr="00A445FB" w:rsidDel="00F64A89">
          <w:rPr>
            <w:noProof/>
          </w:rPr>
        </w:r>
        <w:r w:rsidRPr="00A445FB" w:rsidDel="00F64A89">
          <w:rPr>
            <w:noProof/>
          </w:rPr>
          <w:fldChar w:fldCharType="separate"/>
        </w:r>
        <w:r w:rsidRPr="00A445FB" w:rsidDel="00F64A89">
          <w:rPr>
            <w:noProof/>
          </w:rPr>
          <w:delText>Table A</w:delText>
        </w:r>
        <w:r w:rsidRPr="00A445FB" w:rsidDel="00F64A89">
          <w:rPr>
            <w:noProof/>
          </w:rPr>
          <w:noBreakHyphen/>
          <w:delText>2</w:delText>
        </w:r>
        <w:r w:rsidRPr="00A445FB" w:rsidDel="00F64A89">
          <w:rPr>
            <w:noProof/>
          </w:rPr>
          <w:fldChar w:fldCharType="end"/>
        </w:r>
        <w:r w:rsidRPr="00A445FB" w:rsidDel="00F64A89">
          <w:rPr>
            <w:noProof/>
          </w:rPr>
          <w:delText xml:space="preserve"> in units of CpbBrVclFactor bits/s</w:delText>
        </w:r>
        <w:bookmarkEnd w:id="2409"/>
        <w:r w:rsidRPr="00A445FB" w:rsidDel="00F64A89">
          <w:rPr>
            <w:noProof/>
          </w:rPr>
          <w:delText>.</w:delText>
        </w:r>
      </w:del>
    </w:p>
    <w:p w:rsidR="00A87E3F" w:rsidRPr="00A445FB" w:rsidRDefault="00A87E3F" w:rsidP="00CC1A3E">
      <w:pPr>
        <w:numPr>
          <w:ilvl w:val="0"/>
          <w:numId w:val="49"/>
        </w:numPr>
      </w:pPr>
      <w:bookmarkStart w:id="2413" w:name="_Ref326743728"/>
      <w:del w:id="2414" w:author="Author">
        <w:r w:rsidRPr="00A445FB" w:rsidDel="00F64A89">
          <w:rPr>
            <w:noProof/>
          </w:rPr>
          <w:delText>For the NAL HRD parameters, BitRate[ i ] shall be less than or equal to 2</w:delText>
        </w:r>
        <w:r w:rsidR="005F6768" w:rsidRPr="00A445FB" w:rsidDel="00F64A89">
          <w:rPr>
            <w:noProof/>
          </w:rPr>
          <w:delText> </w:delText>
        </w:r>
        <w:r w:rsidRPr="00A445FB" w:rsidDel="00F64A89">
          <w:rPr>
            <w:noProof/>
          </w:rPr>
          <w:delText>*</w:delText>
        </w:r>
        <w:r w:rsidR="005F6768" w:rsidRPr="00A445FB" w:rsidDel="00F64A89">
          <w:rPr>
            <w:noProof/>
          </w:rPr>
          <w:delText> </w:delText>
        </w:r>
        <w:r w:rsidRPr="00A445FB" w:rsidDel="00F64A89">
          <w:rPr>
            <w:noProof/>
          </w:rPr>
          <w:delText xml:space="preserve">CpbBrNalFactor * MaxBR for at least one value of i in the range of 0 to cpb_cnt_minus1[ HighestTid ], inclusive, where BitRate[ i ] is </w:delText>
        </w:r>
        <w:r w:rsidRPr="00A445FB" w:rsidDel="00F64A89">
          <w:rPr>
            <w:noProof/>
            <w:lang w:eastAsia="ko-KR"/>
          </w:rPr>
          <w:delText>specified in subclause </w:delText>
        </w:r>
        <w:r w:rsidRPr="00A445FB" w:rsidDel="00F64A89">
          <w:rPr>
            <w:noProof/>
            <w:lang w:eastAsia="ko-KR"/>
          </w:rPr>
          <w:fldChar w:fldCharType="begin" w:fldLock="1"/>
        </w:r>
        <w:r w:rsidRPr="00A445FB" w:rsidDel="00F64A89">
          <w:rPr>
            <w:noProof/>
            <w:lang w:eastAsia="ko-KR"/>
          </w:rPr>
          <w:delInstrText xml:space="preserve"> REF _Ref330938596 \r \h </w:delInstrText>
        </w:r>
        <w:r w:rsidR="005F6768" w:rsidRPr="00A445FB" w:rsidDel="00F64A89">
          <w:rPr>
            <w:noProof/>
            <w:lang w:eastAsia="ko-KR"/>
          </w:rPr>
          <w:delInstrText xml:space="preserve"> \* MERGEFORMAT </w:delInstrText>
        </w:r>
        <w:r w:rsidRPr="00A445FB" w:rsidDel="00F64A89">
          <w:rPr>
            <w:noProof/>
            <w:lang w:eastAsia="ko-KR"/>
          </w:rPr>
        </w:r>
        <w:r w:rsidRPr="00A445FB" w:rsidDel="00F64A89">
          <w:rPr>
            <w:noProof/>
            <w:lang w:eastAsia="ko-KR"/>
          </w:rPr>
          <w:fldChar w:fldCharType="separate"/>
        </w:r>
        <w:r w:rsidRPr="00A445FB" w:rsidDel="00F64A89">
          <w:rPr>
            <w:noProof/>
            <w:lang w:eastAsia="ko-KR"/>
          </w:rPr>
          <w:delText>E.2.3</w:delText>
        </w:r>
        <w:r w:rsidRPr="00A445FB" w:rsidDel="00F64A89">
          <w:rPr>
            <w:noProof/>
            <w:lang w:eastAsia="ko-KR"/>
          </w:rPr>
          <w:fldChar w:fldCharType="end"/>
        </w:r>
        <w:r w:rsidRPr="00A445FB" w:rsidDel="00F64A89">
          <w:rPr>
            <w:noProof/>
            <w:lang w:eastAsia="ko-KR"/>
          </w:rPr>
          <w:delText xml:space="preserve"> based on parameters selected as specified in subclause </w:delText>
        </w:r>
        <w:r w:rsidRPr="00A445FB" w:rsidDel="00F64A89">
          <w:rPr>
            <w:noProof/>
            <w:lang w:eastAsia="ko-KR"/>
          </w:rPr>
          <w:fldChar w:fldCharType="begin" w:fldLock="1"/>
        </w:r>
        <w:r w:rsidRPr="00A445FB" w:rsidDel="00F64A89">
          <w:rPr>
            <w:noProof/>
            <w:lang w:eastAsia="ko-KR"/>
          </w:rPr>
          <w:delInstrText xml:space="preserve"> REF _Ref343024718 \r \h </w:delInstrText>
        </w:r>
        <w:r w:rsidR="005F6768" w:rsidRPr="00A445FB" w:rsidDel="00F64A89">
          <w:rPr>
            <w:noProof/>
            <w:lang w:eastAsia="ko-KR"/>
          </w:rPr>
          <w:delInstrText xml:space="preserve"> \* MERGEFORMAT </w:delInstrText>
        </w:r>
        <w:r w:rsidRPr="00A445FB" w:rsidDel="00F64A89">
          <w:rPr>
            <w:noProof/>
            <w:lang w:eastAsia="ko-KR"/>
          </w:rPr>
        </w:r>
        <w:r w:rsidRPr="00A445FB" w:rsidDel="00F64A89">
          <w:rPr>
            <w:noProof/>
            <w:lang w:eastAsia="ko-KR"/>
          </w:rPr>
          <w:fldChar w:fldCharType="separate"/>
        </w:r>
        <w:r w:rsidRPr="00A445FB" w:rsidDel="00F64A89">
          <w:rPr>
            <w:noProof/>
            <w:lang w:eastAsia="ko-KR"/>
          </w:rPr>
          <w:delText>C.1</w:delText>
        </w:r>
        <w:r w:rsidRPr="00A445FB" w:rsidDel="00F64A89">
          <w:rPr>
            <w:noProof/>
            <w:lang w:eastAsia="ko-KR"/>
          </w:rPr>
          <w:fldChar w:fldCharType="end"/>
        </w:r>
        <w:r w:rsidRPr="00A445FB" w:rsidDel="00F64A89">
          <w:rPr>
            <w:noProof/>
            <w:lang w:eastAsia="ko-KR"/>
          </w:rPr>
          <w:delText xml:space="preserve"> </w:delText>
        </w:r>
        <w:r w:rsidRPr="00A445FB" w:rsidDel="00F64A89">
          <w:rPr>
            <w:noProof/>
          </w:rPr>
          <w:delText xml:space="preserve">and MaxBR is specified in </w:delText>
        </w:r>
        <w:r w:rsidRPr="00A445FB" w:rsidDel="00F64A89">
          <w:rPr>
            <w:noProof/>
          </w:rPr>
          <w:fldChar w:fldCharType="begin" w:fldLock="1"/>
        </w:r>
        <w:r w:rsidRPr="00A445FB" w:rsidDel="00F64A89">
          <w:rPr>
            <w:noProof/>
          </w:rPr>
          <w:delInstrText xml:space="preserve"> REF _Ref338469371 \h </w:delInstrText>
        </w:r>
        <w:r w:rsidR="005F6768" w:rsidRPr="00A445FB" w:rsidDel="00F64A89">
          <w:rPr>
            <w:noProof/>
          </w:rPr>
          <w:delInstrText xml:space="preserve"> \* MERGEFORMAT </w:delInstrText>
        </w:r>
        <w:r w:rsidRPr="00A445FB" w:rsidDel="00F64A89">
          <w:rPr>
            <w:noProof/>
          </w:rPr>
        </w:r>
        <w:r w:rsidRPr="00A445FB" w:rsidDel="00F64A89">
          <w:rPr>
            <w:noProof/>
          </w:rPr>
          <w:fldChar w:fldCharType="separate"/>
        </w:r>
        <w:r w:rsidRPr="00A445FB" w:rsidDel="00F64A89">
          <w:rPr>
            <w:noProof/>
          </w:rPr>
          <w:delText>Table A</w:delText>
        </w:r>
        <w:r w:rsidRPr="00A445FB" w:rsidDel="00F64A89">
          <w:rPr>
            <w:noProof/>
          </w:rPr>
          <w:noBreakHyphen/>
          <w:delText>2</w:delText>
        </w:r>
        <w:r w:rsidRPr="00A445FB" w:rsidDel="00F64A89">
          <w:rPr>
            <w:noProof/>
          </w:rPr>
          <w:fldChar w:fldCharType="end"/>
        </w:r>
        <w:r w:rsidRPr="00A445FB" w:rsidDel="00F64A89">
          <w:rPr>
            <w:noProof/>
          </w:rPr>
          <w:delText xml:space="preserve"> in units of CpbBrNalFactor bits/s</w:delText>
        </w:r>
        <w:bookmarkEnd w:id="2413"/>
        <w:r w:rsidRPr="00A445FB" w:rsidDel="00F64A89">
          <w:rPr>
            <w:noProof/>
          </w:rPr>
          <w:delText>.</w:delText>
        </w:r>
      </w:del>
    </w:p>
    <w:p w:rsidR="00C66CE5" w:rsidRPr="00A445FB" w:rsidRDefault="00C66CE5" w:rsidP="00C66CE5">
      <w:pPr>
        <w:pStyle w:val="Annex3"/>
        <w:numPr>
          <w:ilvl w:val="2"/>
          <w:numId w:val="37"/>
        </w:numPr>
        <w:tabs>
          <w:tab w:val="clear" w:pos="1440"/>
        </w:tabs>
        <w:textAlignment w:val="auto"/>
        <w:rPr>
          <w:ins w:id="2415" w:author="Author"/>
          <w:lang w:val="en-CA"/>
        </w:rPr>
      </w:pPr>
      <w:bookmarkStart w:id="2416" w:name="_Ref382748590"/>
      <w:bookmarkStart w:id="2417" w:name="_Toc357439337"/>
      <w:bookmarkStart w:id="2418" w:name="_Toc356824363"/>
      <w:bookmarkStart w:id="2419" w:name="_Toc356148164"/>
      <w:bookmarkStart w:id="2420" w:name="_Toc348629483"/>
      <w:bookmarkStart w:id="2421" w:name="_Toc351367713"/>
      <w:bookmarkStart w:id="2422" w:name="_Toc378026266"/>
      <w:ins w:id="2423" w:author="Author">
        <w:r w:rsidRPr="00A445FB">
          <w:rPr>
            <w:lang w:val="en-CA"/>
          </w:rPr>
          <w:t>Decoders capabilities</w:t>
        </w:r>
        <w:bookmarkEnd w:id="2416"/>
      </w:ins>
    </w:p>
    <w:p w:rsidR="00C66CE5" w:rsidRPr="00A445FB" w:rsidRDefault="00C66CE5" w:rsidP="00C66CE5">
      <w:pPr>
        <w:rPr>
          <w:ins w:id="2424" w:author="Author"/>
          <w:noProof/>
        </w:rPr>
      </w:pPr>
      <w:ins w:id="2425" w:author="Author">
        <w:r w:rsidRPr="00A445FB">
          <w:rPr>
            <w:noProof/>
          </w:rPr>
          <w:t>Category I decoders conforming to the Scalable Main profile at a specific level of a specific tier with a specific scale of N shall be capable of decoding all sub-bitstreams of output layer sets for which all of the following conditions apply:</w:t>
        </w:r>
      </w:ins>
    </w:p>
    <w:p w:rsidR="00C66CE5" w:rsidRPr="00A445FB" w:rsidRDefault="00C66CE5" w:rsidP="00C66CE5">
      <w:pPr>
        <w:numPr>
          <w:ilvl w:val="0"/>
          <w:numId w:val="59"/>
        </w:numPr>
        <w:tabs>
          <w:tab w:val="clear" w:pos="794"/>
          <w:tab w:val="left" w:pos="400"/>
        </w:tabs>
        <w:rPr>
          <w:ins w:id="2426" w:author="Author"/>
          <w:noProof/>
        </w:rPr>
      </w:pPr>
      <w:ins w:id="2427" w:author="Author">
        <w:r w:rsidRPr="00A445FB">
          <w:rPr>
            <w:noProof/>
          </w:rPr>
          <w:t xml:space="preserve">general_profile_idc is equal to </w:t>
        </w:r>
        <w:r w:rsidR="00C76A01" w:rsidRPr="00A445FB">
          <w:rPr>
            <w:noProof/>
          </w:rPr>
          <w:t xml:space="preserve">1 or </w:t>
        </w:r>
        <w:r w:rsidRPr="00A445FB">
          <w:rPr>
            <w:noProof/>
          </w:rPr>
          <w:t>3</w:t>
        </w:r>
        <w:r w:rsidR="00C76A01" w:rsidRPr="00A445FB">
          <w:rPr>
            <w:noProof/>
          </w:rPr>
          <w:t>,</w:t>
        </w:r>
        <w:r w:rsidRPr="00A445FB">
          <w:rPr>
            <w:noProof/>
          </w:rPr>
          <w:t xml:space="preserve"> or general_profile_compatibility_flag[ </w:t>
        </w:r>
        <w:r w:rsidR="00C76A01" w:rsidRPr="00A445FB">
          <w:rPr>
            <w:noProof/>
          </w:rPr>
          <w:t>i</w:t>
        </w:r>
        <w:r w:rsidRPr="00A445FB">
          <w:rPr>
            <w:noProof/>
          </w:rPr>
          <w:t xml:space="preserve"> ] </w:t>
        </w:r>
        <w:r w:rsidR="00C76A01" w:rsidRPr="00A445FB">
          <w:rPr>
            <w:noProof/>
          </w:rPr>
          <w:t xml:space="preserve">for i equal to 1 or 3 </w:t>
        </w:r>
        <w:r w:rsidRPr="00A445FB">
          <w:rPr>
            <w:noProof/>
          </w:rPr>
          <w:t>is equal to 1.</w:t>
        </w:r>
      </w:ins>
    </w:p>
    <w:p w:rsidR="00C66CE5" w:rsidRPr="00A445FB" w:rsidRDefault="00C66CE5" w:rsidP="00C66CE5">
      <w:pPr>
        <w:numPr>
          <w:ilvl w:val="0"/>
          <w:numId w:val="59"/>
        </w:numPr>
        <w:tabs>
          <w:tab w:val="clear" w:pos="794"/>
          <w:tab w:val="left" w:pos="400"/>
        </w:tabs>
        <w:rPr>
          <w:ins w:id="2428" w:author="Author"/>
          <w:strike/>
          <w:noProof/>
        </w:rPr>
      </w:pPr>
      <w:ins w:id="2429" w:author="Author">
        <w:r w:rsidRPr="00A445FB">
          <w:rPr>
            <w:strike/>
            <w:noProof/>
          </w:rPr>
          <w:t>general_level_idc represents a level lower than or equal to the specified level.</w:t>
        </w:r>
      </w:ins>
    </w:p>
    <w:p w:rsidR="00C66CE5" w:rsidRPr="00A445FB" w:rsidRDefault="00C66CE5" w:rsidP="00C66CE5">
      <w:pPr>
        <w:numPr>
          <w:ilvl w:val="0"/>
          <w:numId w:val="59"/>
        </w:numPr>
        <w:tabs>
          <w:tab w:val="clear" w:pos="794"/>
          <w:tab w:val="left" w:pos="400"/>
        </w:tabs>
        <w:rPr>
          <w:ins w:id="2430" w:author="Author"/>
          <w:noProof/>
        </w:rPr>
      </w:pPr>
      <w:ins w:id="2431" w:author="Author">
        <w:r w:rsidRPr="00A445FB">
          <w:rPr>
            <w:noProof/>
          </w:rPr>
          <w:t>general_tier_flag represents a tier lower than or equal to the specified tier.</w:t>
        </w:r>
      </w:ins>
    </w:p>
    <w:p w:rsidR="009335FF" w:rsidRPr="00A445FB" w:rsidRDefault="009335FF" w:rsidP="00C66CE5">
      <w:pPr>
        <w:numPr>
          <w:ilvl w:val="0"/>
          <w:numId w:val="59"/>
        </w:numPr>
        <w:tabs>
          <w:tab w:val="clear" w:pos="794"/>
          <w:tab w:val="left" w:pos="400"/>
        </w:tabs>
        <w:rPr>
          <w:ins w:id="2432" w:author="Author"/>
          <w:noProof/>
        </w:rPr>
      </w:pPr>
      <w:proofErr w:type="gramStart"/>
      <w:ins w:id="2433" w:author="Author">
        <w:r w:rsidRPr="00A445FB">
          <w:rPr>
            <w:rFonts w:eastAsia="Batang"/>
            <w:bCs/>
            <w:lang w:val="en-US" w:eastAsia="ko-KR"/>
          </w:rPr>
          <w:t>auSizeInSamplesY</w:t>
        </w:r>
        <w:proofErr w:type="gramEnd"/>
        <w:r w:rsidR="008F0513" w:rsidRPr="00A445FB">
          <w:rPr>
            <w:rFonts w:eastAsia="Batang"/>
            <w:bCs/>
            <w:lang w:val="en-US" w:eastAsia="ko-KR"/>
          </w:rPr>
          <w:t xml:space="preserve"> </w:t>
        </w:r>
        <w:r w:rsidR="00C66CE5" w:rsidRPr="00A445FB">
          <w:rPr>
            <w:noProof/>
          </w:rPr>
          <w:t xml:space="preserve">is less than or equal to N * MaxLumaPs, where </w:t>
        </w:r>
        <w:r w:rsidR="00C66CE5" w:rsidRPr="00A445FB">
          <w:rPr>
            <w:noProof/>
            <w:lang w:eastAsia="ko-KR"/>
          </w:rPr>
          <w:t xml:space="preserve">MaxLumaPs is specified in </w:t>
        </w:r>
        <w:r w:rsidR="00C66CE5" w:rsidRPr="00A445FB">
          <w:rPr>
            <w:noProof/>
          </w:rPr>
          <w:fldChar w:fldCharType="begin" w:fldLock="1"/>
        </w:r>
        <w:r w:rsidR="00C66CE5" w:rsidRPr="00A445FB">
          <w:rPr>
            <w:noProof/>
          </w:rPr>
          <w:instrText xml:space="preserve"> REF _Ref316792565 \h  \* MERGEFORMAT </w:instrText>
        </w:r>
      </w:ins>
      <w:r w:rsidR="00C66CE5" w:rsidRPr="00A445FB">
        <w:rPr>
          <w:noProof/>
        </w:rPr>
      </w:r>
      <w:ins w:id="2434" w:author="Author">
        <w:r w:rsidR="00C66CE5" w:rsidRPr="00A445FB">
          <w:rPr>
            <w:noProof/>
          </w:rPr>
          <w:fldChar w:fldCharType="separate"/>
        </w:r>
        <w:r w:rsidR="00C66CE5" w:rsidRPr="00A445FB">
          <w:rPr>
            <w:noProof/>
          </w:rPr>
          <w:t>Table A</w:t>
        </w:r>
        <w:r w:rsidR="00C66CE5" w:rsidRPr="00A445FB">
          <w:rPr>
            <w:noProof/>
          </w:rPr>
          <w:noBreakHyphen/>
          <w:t>1</w:t>
        </w:r>
        <w:r w:rsidR="00C66CE5" w:rsidRPr="00A445FB">
          <w:rPr>
            <w:noProof/>
          </w:rPr>
          <w:fldChar w:fldCharType="end"/>
        </w:r>
        <w:r w:rsidR="00C66CE5" w:rsidRPr="00A445FB">
          <w:rPr>
            <w:noProof/>
          </w:rPr>
          <w:t xml:space="preserve"> for the </w:t>
        </w:r>
        <w:r w:rsidR="00235643" w:rsidRPr="00A445FB">
          <w:rPr>
            <w:noProof/>
          </w:rPr>
          <w:t xml:space="preserve">specified </w:t>
        </w:r>
        <w:r w:rsidR="00C66CE5" w:rsidRPr="00A445FB">
          <w:rPr>
            <w:noProof/>
          </w:rPr>
          <w:t xml:space="preserve">level </w:t>
        </w:r>
        <w:r w:rsidR="008F0513" w:rsidRPr="00A445FB">
          <w:rPr>
            <w:noProof/>
          </w:rPr>
          <w:t xml:space="preserve">of </w:t>
        </w:r>
        <w:r w:rsidR="00C66CE5" w:rsidRPr="00A445FB">
          <w:rPr>
            <w:noProof/>
          </w:rPr>
          <w:t xml:space="preserve">the </w:t>
        </w:r>
        <w:r w:rsidR="008F0513" w:rsidRPr="00A445FB">
          <w:rPr>
            <w:noProof/>
          </w:rPr>
          <w:t>decoder</w:t>
        </w:r>
        <w:r w:rsidR="00C66CE5" w:rsidRPr="00A445FB">
          <w:rPr>
            <w:noProof/>
          </w:rPr>
          <w:t>.</w:t>
        </w:r>
      </w:ins>
    </w:p>
    <w:p w:rsidR="00B81F7B" w:rsidRPr="00A445FB" w:rsidRDefault="00B81F7B" w:rsidP="00B81F7B">
      <w:pPr>
        <w:rPr>
          <w:ins w:id="2435" w:author="Author"/>
          <w:noProof/>
        </w:rPr>
      </w:pPr>
      <w:ins w:id="2436" w:author="Author">
        <w:r w:rsidRPr="00A445FB">
          <w:rPr>
            <w:noProof/>
          </w:rPr>
          <w:t>Category II decoders conforming to the Scalable Main profile at a specific level of a specific tier with a specific scale of N shall be capable of decoding all sub-bitstreams of output layer sets for which all of the following conditions apply:</w:t>
        </w:r>
      </w:ins>
    </w:p>
    <w:p w:rsidR="00B81F7B" w:rsidRPr="00A445FB" w:rsidRDefault="00B81F7B" w:rsidP="00B81F7B">
      <w:pPr>
        <w:numPr>
          <w:ilvl w:val="0"/>
          <w:numId w:val="59"/>
        </w:numPr>
        <w:tabs>
          <w:tab w:val="clear" w:pos="794"/>
          <w:tab w:val="left" w:pos="400"/>
        </w:tabs>
        <w:rPr>
          <w:ins w:id="2437" w:author="Author"/>
          <w:noProof/>
        </w:rPr>
      </w:pPr>
      <w:ins w:id="2438" w:author="Author">
        <w:r w:rsidRPr="00A445FB">
          <w:rPr>
            <w:noProof/>
          </w:rPr>
          <w:t xml:space="preserve">general_profile_idc is equal to </w:t>
        </w:r>
        <w:r w:rsidR="00E72CBF" w:rsidRPr="00A445FB">
          <w:rPr>
            <w:noProof/>
          </w:rPr>
          <w:t xml:space="preserve">1 or </w:t>
        </w:r>
        <w:r w:rsidRPr="00A445FB">
          <w:rPr>
            <w:noProof/>
          </w:rPr>
          <w:t>3</w:t>
        </w:r>
        <w:r w:rsidR="00E72CBF" w:rsidRPr="00A445FB">
          <w:rPr>
            <w:noProof/>
          </w:rPr>
          <w:t>,</w:t>
        </w:r>
        <w:r w:rsidRPr="00A445FB">
          <w:rPr>
            <w:noProof/>
          </w:rPr>
          <w:t xml:space="preserve"> or general_profile_compatibility_flag[ </w:t>
        </w:r>
        <w:r w:rsidR="00E72CBF" w:rsidRPr="00A445FB">
          <w:rPr>
            <w:noProof/>
          </w:rPr>
          <w:t>i</w:t>
        </w:r>
        <w:r w:rsidRPr="00A445FB">
          <w:rPr>
            <w:noProof/>
          </w:rPr>
          <w:t xml:space="preserve"> ] </w:t>
        </w:r>
        <w:r w:rsidR="00E72CBF" w:rsidRPr="00A445FB">
          <w:rPr>
            <w:noProof/>
          </w:rPr>
          <w:t xml:space="preserve">for i equal to 1 or 3 </w:t>
        </w:r>
        <w:r w:rsidRPr="00A445FB">
          <w:rPr>
            <w:noProof/>
          </w:rPr>
          <w:t>is equal to 1.</w:t>
        </w:r>
      </w:ins>
    </w:p>
    <w:p w:rsidR="00B81F7B" w:rsidRPr="00A445FB" w:rsidRDefault="00B81F7B" w:rsidP="00B81F7B">
      <w:pPr>
        <w:numPr>
          <w:ilvl w:val="0"/>
          <w:numId w:val="59"/>
        </w:numPr>
        <w:tabs>
          <w:tab w:val="clear" w:pos="794"/>
          <w:tab w:val="left" w:pos="400"/>
        </w:tabs>
        <w:rPr>
          <w:ins w:id="2439" w:author="Author"/>
          <w:noProof/>
        </w:rPr>
      </w:pPr>
      <w:ins w:id="2440" w:author="Author">
        <w:r w:rsidRPr="00A445FB">
          <w:rPr>
            <w:noProof/>
          </w:rPr>
          <w:t>general_level_idc represents a level lower than or equal to the specified level.</w:t>
        </w:r>
      </w:ins>
    </w:p>
    <w:p w:rsidR="00B81F7B" w:rsidRPr="00A445FB" w:rsidRDefault="00B81F7B" w:rsidP="00B81F7B">
      <w:pPr>
        <w:numPr>
          <w:ilvl w:val="0"/>
          <w:numId w:val="59"/>
        </w:numPr>
        <w:tabs>
          <w:tab w:val="clear" w:pos="794"/>
          <w:tab w:val="left" w:pos="400"/>
        </w:tabs>
        <w:rPr>
          <w:ins w:id="2441" w:author="Author"/>
          <w:noProof/>
        </w:rPr>
      </w:pPr>
      <w:ins w:id="2442" w:author="Author">
        <w:r w:rsidRPr="00A445FB">
          <w:rPr>
            <w:noProof/>
          </w:rPr>
          <w:t>general_tier_flag represents a tier lower than or equal to the specified tier.</w:t>
        </w:r>
      </w:ins>
    </w:p>
    <w:p w:rsidR="00B81F7B" w:rsidRPr="00A445FB" w:rsidRDefault="00B81F7B" w:rsidP="00B81F7B">
      <w:pPr>
        <w:numPr>
          <w:ilvl w:val="0"/>
          <w:numId w:val="59"/>
        </w:numPr>
        <w:tabs>
          <w:tab w:val="clear" w:pos="794"/>
          <w:tab w:val="left" w:pos="400"/>
        </w:tabs>
        <w:rPr>
          <w:ins w:id="2443" w:author="Author"/>
          <w:noProof/>
        </w:rPr>
      </w:pPr>
      <w:proofErr w:type="gramStart"/>
      <w:ins w:id="2444" w:author="Author">
        <w:r w:rsidRPr="00A445FB">
          <w:rPr>
            <w:lang w:val="en-US"/>
          </w:rPr>
          <w:t>auSizeInSamplesY</w:t>
        </w:r>
        <w:proofErr w:type="gramEnd"/>
        <w:r w:rsidRPr="00A445FB">
          <w:rPr>
            <w:lang w:val="en-US"/>
          </w:rPr>
          <w:t xml:space="preserve"> </w:t>
        </w:r>
        <w:r w:rsidRPr="00A445FB">
          <w:rPr>
            <w:noProof/>
          </w:rPr>
          <w:t xml:space="preserve">is less than or equal to N * MaxLumaPs, where </w:t>
        </w:r>
        <w:r w:rsidRPr="00A445FB">
          <w:t xml:space="preserve">where </w:t>
        </w:r>
        <w:r w:rsidRPr="00A445FB">
          <w:rPr>
            <w:noProof/>
            <w:lang w:eastAsia="ko-KR"/>
          </w:rPr>
          <w:t xml:space="preserve">MaxLumaPs is specified in </w:t>
        </w:r>
        <w:r w:rsidRPr="00A445FB">
          <w:rPr>
            <w:noProof/>
          </w:rPr>
          <w:fldChar w:fldCharType="begin" w:fldLock="1"/>
        </w:r>
        <w:r w:rsidRPr="00A445FB">
          <w:rPr>
            <w:noProof/>
          </w:rPr>
          <w:instrText xml:space="preserve"> REF _Ref316792565 \h  \* MERGEFORMAT </w:instrText>
        </w:r>
      </w:ins>
      <w:r w:rsidRPr="00A445FB">
        <w:rPr>
          <w:noProof/>
        </w:rPr>
      </w:r>
      <w:ins w:id="2445" w:author="Author">
        <w:r w:rsidRPr="00A445FB">
          <w:rPr>
            <w:noProof/>
          </w:rPr>
          <w:fldChar w:fldCharType="separate"/>
        </w:r>
        <w:r w:rsidRPr="00A445FB">
          <w:rPr>
            <w:noProof/>
          </w:rPr>
          <w:t>Table A</w:t>
        </w:r>
        <w:r w:rsidRPr="00A445FB">
          <w:rPr>
            <w:noProof/>
          </w:rPr>
          <w:noBreakHyphen/>
          <w:t>1</w:t>
        </w:r>
        <w:r w:rsidRPr="00A445FB">
          <w:rPr>
            <w:noProof/>
          </w:rPr>
          <w:fldChar w:fldCharType="end"/>
        </w:r>
        <w:r w:rsidRPr="00A445FB">
          <w:rPr>
            <w:noProof/>
          </w:rPr>
          <w:t xml:space="preserve"> for the </w:t>
        </w:r>
        <w:r w:rsidR="00235643" w:rsidRPr="00A445FB">
          <w:rPr>
            <w:noProof/>
          </w:rPr>
          <w:t xml:space="preserve">specified </w:t>
        </w:r>
        <w:r w:rsidRPr="00A445FB">
          <w:rPr>
            <w:noProof/>
          </w:rPr>
          <w:t xml:space="preserve">level </w:t>
        </w:r>
        <w:r w:rsidR="00235643" w:rsidRPr="00A445FB">
          <w:rPr>
            <w:noProof/>
          </w:rPr>
          <w:t>of the decoder</w:t>
        </w:r>
        <w:r w:rsidRPr="00A445FB">
          <w:rPr>
            <w:noProof/>
          </w:rPr>
          <w:t>.</w:t>
        </w:r>
      </w:ins>
    </w:p>
    <w:p w:rsidR="004679A0" w:rsidRPr="00A445FB" w:rsidRDefault="004679A0" w:rsidP="00B81F7B">
      <w:pPr>
        <w:numPr>
          <w:ilvl w:val="0"/>
          <w:numId w:val="59"/>
        </w:numPr>
        <w:tabs>
          <w:tab w:val="clear" w:pos="794"/>
          <w:tab w:val="left" w:pos="400"/>
        </w:tabs>
        <w:rPr>
          <w:ins w:id="2446" w:author="Author"/>
          <w:noProof/>
        </w:rPr>
      </w:pPr>
      <w:ins w:id="2447" w:author="Author">
        <w:r w:rsidRPr="00A445FB">
          <w:rPr>
            <w:noProof/>
          </w:rPr>
          <w:t xml:space="preserve">Let the </w:t>
        </w:r>
        <w:r w:rsidR="00074D40" w:rsidRPr="00A445FB">
          <w:rPr>
            <w:noProof/>
          </w:rPr>
          <w:t>variable</w:t>
        </w:r>
        <w:r w:rsidRPr="00A445FB">
          <w:rPr>
            <w:noProof/>
          </w:rPr>
          <w:t xml:space="preserve"> sIdx be set equal to 1 if </w:t>
        </w:r>
        <w:r w:rsidRPr="00A445FB">
          <w:rPr>
            <w:lang w:val="en-US"/>
          </w:rPr>
          <w:t>the base layer in the output layer set is provided by external means and 0 otherwise,</w:t>
        </w:r>
        <w:r w:rsidRPr="00A445FB">
          <w:rPr>
            <w:noProof/>
          </w:rPr>
          <w:t xml:space="preserve"> the variable picSize[ i ] for i in the range of sIdx to </w:t>
        </w:r>
        <w:r w:rsidRPr="00A445FB">
          <w:rPr>
            <w:rFonts w:eastAsia="Batang"/>
            <w:bCs/>
            <w:lang w:val="en-US" w:eastAsia="ko-KR"/>
          </w:rPr>
          <w:t>numLayersInSubBitstream – 1, inclusive,</w:t>
        </w:r>
        <w:r w:rsidRPr="00A445FB">
          <w:rPr>
            <w:noProof/>
          </w:rPr>
          <w:t xml:space="preserve"> be the value of PicSizeInSamplesY of the i-th layer in the output layer set. There exists an </w:t>
        </w:r>
        <w:r w:rsidR="00E06A0F" w:rsidRPr="00A445FB">
          <w:rPr>
            <w:noProof/>
          </w:rPr>
          <w:t xml:space="preserve">positive integer </w:t>
        </w:r>
        <w:r w:rsidRPr="00A445FB">
          <w:rPr>
            <w:noProof/>
          </w:rPr>
          <w:t>array n</w:t>
        </w:r>
        <w:r w:rsidR="00E06A0F" w:rsidRPr="00A445FB">
          <w:rPr>
            <w:noProof/>
          </w:rPr>
          <w:t xml:space="preserve">n with elements nn[ j ] for </w:t>
        </w:r>
        <w:r w:rsidRPr="00A445FB">
          <w:rPr>
            <w:noProof/>
          </w:rPr>
          <w:t xml:space="preserve">j </w:t>
        </w:r>
        <w:r w:rsidR="00E06A0F" w:rsidRPr="00A445FB">
          <w:rPr>
            <w:noProof/>
          </w:rPr>
          <w:t>ranging from 0 to k</w:t>
        </w:r>
        <w:r w:rsidR="00DE7E02" w:rsidRPr="00A445FB">
          <w:rPr>
            <w:noProof/>
          </w:rPr>
          <w:t>, inclusive,</w:t>
        </w:r>
        <w:r w:rsidR="00F04CBC" w:rsidRPr="00A445FB">
          <w:rPr>
            <w:noProof/>
          </w:rPr>
          <w:t xml:space="preserve"> </w:t>
        </w:r>
        <w:r w:rsidR="00E06A0F" w:rsidRPr="00A445FB">
          <w:rPr>
            <w:noProof/>
          </w:rPr>
          <w:t>that sati</w:t>
        </w:r>
        <w:r w:rsidR="00DE7E02" w:rsidRPr="00A445FB">
          <w:rPr>
            <w:noProof/>
          </w:rPr>
          <w:t>s</w:t>
        </w:r>
        <w:r w:rsidR="00E06A0F" w:rsidRPr="00A445FB">
          <w:rPr>
            <w:noProof/>
          </w:rPr>
          <w:t>f</w:t>
        </w:r>
        <w:r w:rsidR="000E5107" w:rsidRPr="00A445FB">
          <w:rPr>
            <w:noProof/>
          </w:rPr>
          <w:t>ies</w:t>
        </w:r>
        <w:r w:rsidR="00E06A0F" w:rsidRPr="00A445FB">
          <w:rPr>
            <w:noProof/>
          </w:rPr>
          <w:t xml:space="preserve"> </w:t>
        </w:r>
        <w:r w:rsidR="008E42FF" w:rsidRPr="00A445FB">
          <w:rPr>
            <w:noProof/>
          </w:rPr>
          <w:t>all</w:t>
        </w:r>
        <w:r w:rsidR="00E06A0F" w:rsidRPr="00A445FB">
          <w:rPr>
            <w:noProof/>
          </w:rPr>
          <w:t xml:space="preserve"> of the following conditions:</w:t>
        </w:r>
      </w:ins>
    </w:p>
    <w:p w:rsidR="00E06A0F" w:rsidRPr="00A445FB" w:rsidRDefault="00E06A0F" w:rsidP="00E06A0F">
      <w:pPr>
        <w:pStyle w:val="ListParagraph"/>
        <w:numPr>
          <w:ilvl w:val="1"/>
          <w:numId w:val="12"/>
        </w:numPr>
        <w:tabs>
          <w:tab w:val="clear" w:pos="1191"/>
        </w:tabs>
        <w:rPr>
          <w:ins w:id="2448" w:author="Author"/>
          <w:noProof/>
          <w:lang w:eastAsia="ko-KR"/>
        </w:rPr>
      </w:pPr>
      <w:ins w:id="2449" w:author="Author">
        <w:r w:rsidRPr="00A445FB">
          <w:rPr>
            <w:noProof/>
          </w:rPr>
          <w:t xml:space="preserve">The sum of nn[ j ] for j ranging from 0 to k is equal to </w:t>
        </w:r>
        <w:r w:rsidRPr="00A445FB">
          <w:rPr>
            <w:rFonts w:eastAsia="Batang"/>
            <w:bCs/>
            <w:lang w:val="en-US" w:eastAsia="ko-KR"/>
          </w:rPr>
          <w:t>numLayersInSubBitstream.</w:t>
        </w:r>
      </w:ins>
    </w:p>
    <w:p w:rsidR="008E42FF" w:rsidRPr="00A445FB" w:rsidRDefault="008E42FF" w:rsidP="00E06A0F">
      <w:pPr>
        <w:pStyle w:val="ListParagraph"/>
        <w:numPr>
          <w:ilvl w:val="1"/>
          <w:numId w:val="12"/>
        </w:numPr>
        <w:tabs>
          <w:tab w:val="clear" w:pos="1191"/>
        </w:tabs>
        <w:rPr>
          <w:ins w:id="2450" w:author="Author"/>
          <w:noProof/>
          <w:lang w:eastAsia="ko-KR"/>
        </w:rPr>
      </w:pPr>
      <w:ins w:id="2451" w:author="Author">
        <w:r w:rsidRPr="00A445FB">
          <w:rPr>
            <w:noProof/>
            <w:lang w:eastAsia="ko-KR"/>
          </w:rPr>
          <w:t xml:space="preserve">The sum of picSize[ i ] for i ranging from sIdx to sIdx + nn[ 0 ] – 1, inclusive, is less than </w:t>
        </w:r>
        <w:r w:rsidR="009B4B61" w:rsidRPr="00A445FB">
          <w:rPr>
            <w:noProof/>
            <w:lang w:eastAsia="ko-KR"/>
          </w:rPr>
          <w:t xml:space="preserve">or equal to </w:t>
        </w:r>
        <w:r w:rsidRPr="00A445FB">
          <w:rPr>
            <w:noProof/>
          </w:rPr>
          <w:t>MaxLumaPs</w:t>
        </w:r>
        <w:r w:rsidR="009B463B" w:rsidRPr="00A445FB">
          <w:rPr>
            <w:noProof/>
          </w:rPr>
          <w:t>, where</w:t>
        </w:r>
        <w:r w:rsidRPr="00A445FB">
          <w:rPr>
            <w:noProof/>
            <w:lang w:eastAsia="ko-KR"/>
          </w:rPr>
          <w:t xml:space="preserve"> </w:t>
        </w:r>
        <w:r w:rsidR="009B463B" w:rsidRPr="00A445FB">
          <w:rPr>
            <w:noProof/>
          </w:rPr>
          <w:t>MaxLumaPs</w:t>
        </w:r>
        <w:r w:rsidR="009B463B" w:rsidRPr="00A445FB">
          <w:rPr>
            <w:noProof/>
            <w:lang w:eastAsia="ko-KR"/>
          </w:rPr>
          <w:t xml:space="preserve"> is</w:t>
        </w:r>
        <w:r w:rsidRPr="00A445FB">
          <w:rPr>
            <w:noProof/>
            <w:lang w:eastAsia="ko-KR"/>
          </w:rPr>
          <w:t xml:space="preserve"> specified in </w:t>
        </w:r>
        <w:r w:rsidRPr="00A445FB">
          <w:rPr>
            <w:noProof/>
          </w:rPr>
          <w:fldChar w:fldCharType="begin" w:fldLock="1"/>
        </w:r>
        <w:r w:rsidRPr="00A445FB">
          <w:rPr>
            <w:noProof/>
          </w:rPr>
          <w:instrText xml:space="preserve"> REF _Ref316792565 \h  \* MERGEFORMAT </w:instrText>
        </w:r>
      </w:ins>
      <w:r w:rsidRPr="00A445FB">
        <w:rPr>
          <w:noProof/>
        </w:rPr>
      </w:r>
      <w:ins w:id="2452" w:author="Author">
        <w:r w:rsidRPr="00A445FB">
          <w:rPr>
            <w:noProof/>
          </w:rPr>
          <w:fldChar w:fldCharType="separate"/>
        </w:r>
        <w:r w:rsidRPr="00A445FB">
          <w:rPr>
            <w:noProof/>
          </w:rPr>
          <w:t>Table A</w:t>
        </w:r>
        <w:r w:rsidRPr="00A445FB">
          <w:rPr>
            <w:noProof/>
          </w:rPr>
          <w:noBreakHyphen/>
          <w:t>1</w:t>
        </w:r>
        <w:r w:rsidRPr="00A445FB">
          <w:rPr>
            <w:noProof/>
          </w:rPr>
          <w:fldChar w:fldCharType="end"/>
        </w:r>
        <w:r w:rsidRPr="00A445FB">
          <w:rPr>
            <w:noProof/>
          </w:rPr>
          <w:t xml:space="preserve"> for the specified level of the decoder.</w:t>
        </w:r>
      </w:ins>
    </w:p>
    <w:p w:rsidR="004679A0" w:rsidRPr="00A445FB" w:rsidRDefault="008E42FF" w:rsidP="009B463B">
      <w:pPr>
        <w:pStyle w:val="ListParagraph"/>
        <w:numPr>
          <w:ilvl w:val="1"/>
          <w:numId w:val="12"/>
        </w:numPr>
        <w:tabs>
          <w:tab w:val="clear" w:pos="1191"/>
        </w:tabs>
        <w:rPr>
          <w:ins w:id="2453" w:author="Author"/>
          <w:noProof/>
          <w:lang w:eastAsia="ko-KR"/>
        </w:rPr>
      </w:pPr>
      <w:ins w:id="2454" w:author="Author">
        <w:r w:rsidRPr="00A445FB">
          <w:rPr>
            <w:noProof/>
            <w:lang w:eastAsia="ko-KR"/>
          </w:rPr>
          <w:t>When k is greater than 0, for each value of m in the range of 1 to k, inclusive, the sum of picSize[ i ] for i ranging from sIdx+ nn[ m – 1 ] to sIdx + nn[ </w:t>
        </w:r>
        <w:r w:rsidR="009B463B" w:rsidRPr="00A445FB">
          <w:rPr>
            <w:noProof/>
            <w:lang w:eastAsia="ko-KR"/>
          </w:rPr>
          <w:t>m</w:t>
        </w:r>
        <w:r w:rsidRPr="00A445FB">
          <w:rPr>
            <w:noProof/>
            <w:lang w:eastAsia="ko-KR"/>
          </w:rPr>
          <w:t xml:space="preserve"> ] – 1, inclusive, is less than </w:t>
        </w:r>
        <w:r w:rsidR="009B4B61" w:rsidRPr="00A445FB">
          <w:rPr>
            <w:noProof/>
            <w:lang w:eastAsia="ko-KR"/>
          </w:rPr>
          <w:t xml:space="preserve">or equal to </w:t>
        </w:r>
        <w:r w:rsidRPr="00A445FB">
          <w:rPr>
            <w:noProof/>
          </w:rPr>
          <w:t>MaxLumaPs</w:t>
        </w:r>
        <w:r w:rsidR="009B463B" w:rsidRPr="00A445FB">
          <w:rPr>
            <w:noProof/>
          </w:rPr>
          <w:t>,</w:t>
        </w:r>
        <w:r w:rsidRPr="00A445FB">
          <w:rPr>
            <w:noProof/>
            <w:lang w:eastAsia="ko-KR"/>
          </w:rPr>
          <w:t xml:space="preserve"> </w:t>
        </w:r>
        <w:r w:rsidR="009B463B" w:rsidRPr="00A445FB">
          <w:rPr>
            <w:noProof/>
          </w:rPr>
          <w:t>where</w:t>
        </w:r>
        <w:r w:rsidR="009B463B" w:rsidRPr="00A445FB">
          <w:rPr>
            <w:noProof/>
            <w:lang w:eastAsia="ko-KR"/>
          </w:rPr>
          <w:t xml:space="preserve"> </w:t>
        </w:r>
        <w:r w:rsidR="009B463B" w:rsidRPr="00A445FB">
          <w:rPr>
            <w:noProof/>
          </w:rPr>
          <w:t>MaxLumaPs</w:t>
        </w:r>
        <w:r w:rsidR="009B463B" w:rsidRPr="00A445FB">
          <w:rPr>
            <w:noProof/>
            <w:lang w:eastAsia="ko-KR"/>
          </w:rPr>
          <w:t xml:space="preserve"> is specified in </w:t>
        </w:r>
        <w:r w:rsidR="009B463B" w:rsidRPr="00A445FB">
          <w:rPr>
            <w:noProof/>
          </w:rPr>
          <w:fldChar w:fldCharType="begin" w:fldLock="1"/>
        </w:r>
        <w:r w:rsidR="009B463B" w:rsidRPr="00A445FB">
          <w:rPr>
            <w:noProof/>
          </w:rPr>
          <w:instrText xml:space="preserve"> REF _Ref316792565 \h  \* MERGEFORMAT </w:instrText>
        </w:r>
      </w:ins>
      <w:r w:rsidR="009B463B" w:rsidRPr="00A445FB">
        <w:rPr>
          <w:noProof/>
        </w:rPr>
      </w:r>
      <w:ins w:id="2455" w:author="Author">
        <w:r w:rsidR="009B463B" w:rsidRPr="00A445FB">
          <w:rPr>
            <w:noProof/>
          </w:rPr>
          <w:fldChar w:fldCharType="separate"/>
        </w:r>
        <w:r w:rsidR="009B463B" w:rsidRPr="00A445FB">
          <w:rPr>
            <w:noProof/>
          </w:rPr>
          <w:t>Table A</w:t>
        </w:r>
        <w:r w:rsidR="009B463B" w:rsidRPr="00A445FB">
          <w:rPr>
            <w:noProof/>
          </w:rPr>
          <w:noBreakHyphen/>
          <w:t>1</w:t>
        </w:r>
        <w:r w:rsidR="009B463B" w:rsidRPr="00A445FB">
          <w:rPr>
            <w:noProof/>
          </w:rPr>
          <w:fldChar w:fldCharType="end"/>
        </w:r>
        <w:r w:rsidR="009B463B" w:rsidRPr="00A445FB">
          <w:rPr>
            <w:noProof/>
          </w:rPr>
          <w:t xml:space="preserve"> for the specified level of the decoder</w:t>
        </w:r>
        <w:r w:rsidRPr="00A445FB">
          <w:rPr>
            <w:noProof/>
          </w:rPr>
          <w:t>.</w:t>
        </w:r>
      </w:ins>
    </w:p>
    <w:p w:rsidR="00C85293" w:rsidRPr="00A445FB" w:rsidRDefault="00C85293" w:rsidP="00C85293">
      <w:pPr>
        <w:rPr>
          <w:ins w:id="2456" w:author="Author"/>
          <w:noProof/>
        </w:rPr>
      </w:pPr>
      <w:ins w:id="2457" w:author="Author">
        <w:r w:rsidRPr="00A445FB">
          <w:rPr>
            <w:noProof/>
          </w:rPr>
          <w:t>Category I decoders conforming to the Scalable Main 10 profile at a specific level of a specific tier with a specific scale of N shall be capable of decoding all sub-bitstreams of output layer sets for which all of the following conditions apply:</w:t>
        </w:r>
      </w:ins>
    </w:p>
    <w:p w:rsidR="00881064" w:rsidRPr="00A445FB" w:rsidRDefault="00881064" w:rsidP="00881064">
      <w:pPr>
        <w:numPr>
          <w:ilvl w:val="0"/>
          <w:numId w:val="59"/>
        </w:numPr>
        <w:tabs>
          <w:tab w:val="clear" w:pos="794"/>
          <w:tab w:val="left" w:pos="400"/>
        </w:tabs>
        <w:rPr>
          <w:ins w:id="2458" w:author="Author"/>
          <w:noProof/>
        </w:rPr>
      </w:pPr>
      <w:ins w:id="2459" w:author="Author">
        <w:r w:rsidRPr="00A445FB">
          <w:rPr>
            <w:noProof/>
          </w:rPr>
          <w:t xml:space="preserve">general_profile_idc is equal to </w:t>
        </w:r>
        <w:r w:rsidR="00C76A01" w:rsidRPr="00A445FB">
          <w:rPr>
            <w:noProof/>
          </w:rPr>
          <w:t xml:space="preserve">1, 2, </w:t>
        </w:r>
        <w:r w:rsidRPr="00A445FB">
          <w:rPr>
            <w:noProof/>
          </w:rPr>
          <w:t>3 or 4, or general_profile_compatibility_flag[ </w:t>
        </w:r>
        <w:r w:rsidR="00C76A01" w:rsidRPr="00A445FB">
          <w:rPr>
            <w:noProof/>
          </w:rPr>
          <w:t>i</w:t>
        </w:r>
        <w:r w:rsidRPr="00A445FB">
          <w:rPr>
            <w:noProof/>
          </w:rPr>
          <w:t xml:space="preserve"> ] </w:t>
        </w:r>
        <w:r w:rsidR="00C76A01" w:rsidRPr="00A445FB">
          <w:rPr>
            <w:noProof/>
          </w:rPr>
          <w:t xml:space="preserve">for any value of i in the range of 1 to 4, inclusive, </w:t>
        </w:r>
        <w:r w:rsidRPr="00A445FB">
          <w:rPr>
            <w:noProof/>
          </w:rPr>
          <w:t>is equal to 1.</w:t>
        </w:r>
      </w:ins>
    </w:p>
    <w:p w:rsidR="00C85293" w:rsidRPr="00C85293" w:rsidRDefault="00C85293" w:rsidP="00C85293">
      <w:pPr>
        <w:numPr>
          <w:ilvl w:val="0"/>
          <w:numId w:val="59"/>
        </w:numPr>
        <w:tabs>
          <w:tab w:val="clear" w:pos="794"/>
          <w:tab w:val="left" w:pos="400"/>
        </w:tabs>
        <w:rPr>
          <w:ins w:id="2460" w:author="Author"/>
          <w:strike/>
          <w:noProof/>
        </w:rPr>
      </w:pPr>
      <w:ins w:id="2461" w:author="Author">
        <w:r w:rsidRPr="00C85293">
          <w:rPr>
            <w:strike/>
            <w:noProof/>
          </w:rPr>
          <w:t>general_level_idc represents a level lower than or equal to the specified level.</w:t>
        </w:r>
      </w:ins>
    </w:p>
    <w:p w:rsidR="00C85293" w:rsidRPr="00C85293" w:rsidRDefault="00C85293" w:rsidP="00C85293">
      <w:pPr>
        <w:numPr>
          <w:ilvl w:val="0"/>
          <w:numId w:val="59"/>
        </w:numPr>
        <w:tabs>
          <w:tab w:val="clear" w:pos="794"/>
          <w:tab w:val="left" w:pos="400"/>
        </w:tabs>
        <w:rPr>
          <w:ins w:id="2462" w:author="Author"/>
          <w:noProof/>
        </w:rPr>
      </w:pPr>
      <w:ins w:id="2463" w:author="Author">
        <w:r w:rsidRPr="00C85293">
          <w:rPr>
            <w:noProof/>
          </w:rPr>
          <w:t>general_tier_flag represents a tier lower than or equal to the specified tier.</w:t>
        </w:r>
      </w:ins>
    </w:p>
    <w:p w:rsidR="00C85293" w:rsidRPr="00C85293" w:rsidRDefault="00C85293" w:rsidP="00C85293">
      <w:pPr>
        <w:numPr>
          <w:ilvl w:val="0"/>
          <w:numId w:val="59"/>
        </w:numPr>
        <w:tabs>
          <w:tab w:val="clear" w:pos="794"/>
          <w:tab w:val="left" w:pos="400"/>
        </w:tabs>
        <w:rPr>
          <w:ins w:id="2464" w:author="Author"/>
          <w:noProof/>
        </w:rPr>
      </w:pPr>
      <w:proofErr w:type="gramStart"/>
      <w:ins w:id="2465" w:author="Author">
        <w:r w:rsidRPr="00C85293">
          <w:rPr>
            <w:rFonts w:eastAsia="Batang"/>
            <w:bCs/>
            <w:lang w:val="en-US" w:eastAsia="ko-KR"/>
          </w:rPr>
          <w:t>auSizeInSamplesY</w:t>
        </w:r>
        <w:proofErr w:type="gramEnd"/>
        <w:r w:rsidRPr="00C85293">
          <w:rPr>
            <w:rFonts w:eastAsia="Batang"/>
            <w:bCs/>
            <w:lang w:val="en-US" w:eastAsia="ko-KR"/>
          </w:rPr>
          <w:t xml:space="preserve"> </w:t>
        </w:r>
        <w:r w:rsidRPr="00C85293">
          <w:rPr>
            <w:noProof/>
          </w:rPr>
          <w:t xml:space="preserve">is less than or equal to N * MaxLumaPs, where </w:t>
        </w:r>
        <w:r w:rsidRPr="00C85293">
          <w:rPr>
            <w:noProof/>
            <w:lang w:eastAsia="ko-KR"/>
          </w:rPr>
          <w:t xml:space="preserve">MaxLumaPs is specified in </w:t>
        </w:r>
        <w:r w:rsidRPr="00C85293">
          <w:rPr>
            <w:noProof/>
          </w:rPr>
          <w:fldChar w:fldCharType="begin" w:fldLock="1"/>
        </w:r>
        <w:r w:rsidRPr="00C85293">
          <w:rPr>
            <w:noProof/>
          </w:rPr>
          <w:instrText xml:space="preserve"> REF _Ref316792565 \h  \* MERGEFORMAT </w:instrText>
        </w:r>
      </w:ins>
      <w:r w:rsidRPr="00C85293">
        <w:rPr>
          <w:noProof/>
        </w:rPr>
      </w:r>
      <w:ins w:id="2466" w:author="Author">
        <w:r w:rsidRPr="00C85293">
          <w:rPr>
            <w:noProof/>
          </w:rPr>
          <w:fldChar w:fldCharType="separate"/>
        </w:r>
        <w:r w:rsidRPr="00C85293">
          <w:rPr>
            <w:noProof/>
          </w:rPr>
          <w:t>Table A</w:t>
        </w:r>
        <w:r w:rsidRPr="00C85293">
          <w:rPr>
            <w:noProof/>
          </w:rPr>
          <w:noBreakHyphen/>
          <w:t>1</w:t>
        </w:r>
        <w:r w:rsidRPr="00C85293">
          <w:rPr>
            <w:noProof/>
          </w:rPr>
          <w:fldChar w:fldCharType="end"/>
        </w:r>
        <w:r w:rsidRPr="00C85293">
          <w:rPr>
            <w:noProof/>
          </w:rPr>
          <w:t xml:space="preserve"> for the specified level of the decoder.</w:t>
        </w:r>
      </w:ins>
    </w:p>
    <w:p w:rsidR="00C85293" w:rsidRPr="00C85293" w:rsidRDefault="00C85293" w:rsidP="00C85293">
      <w:pPr>
        <w:rPr>
          <w:ins w:id="2467" w:author="Author"/>
          <w:noProof/>
        </w:rPr>
      </w:pPr>
      <w:ins w:id="2468" w:author="Author">
        <w:r w:rsidRPr="00C85293">
          <w:rPr>
            <w:noProof/>
          </w:rPr>
          <w:lastRenderedPageBreak/>
          <w:t>Category II decoders conforming to the Scalable Main 10 profile at a specific level of a specific tier with a specific scale of N shall be capable of decoding all sub-bitstreams of output layer sets for which all of the following conditions apply:</w:t>
        </w:r>
      </w:ins>
    </w:p>
    <w:p w:rsidR="00C76A01" w:rsidRPr="00A445FB" w:rsidRDefault="00C76A01" w:rsidP="00C76A01">
      <w:pPr>
        <w:numPr>
          <w:ilvl w:val="0"/>
          <w:numId w:val="59"/>
        </w:numPr>
        <w:tabs>
          <w:tab w:val="clear" w:pos="794"/>
          <w:tab w:val="left" w:pos="400"/>
        </w:tabs>
        <w:rPr>
          <w:ins w:id="2469" w:author="Author"/>
          <w:noProof/>
        </w:rPr>
      </w:pPr>
      <w:ins w:id="2470" w:author="Author">
        <w:r w:rsidRPr="00A445FB">
          <w:rPr>
            <w:noProof/>
          </w:rPr>
          <w:t>general_profile_idc is equal to 1, 2, 3 or 4, or general_profile_compatibility_flag[ i ] for any value of i in the range of 1 to 4, inclusive, is equal to 1.</w:t>
        </w:r>
      </w:ins>
    </w:p>
    <w:p w:rsidR="00C85293" w:rsidRPr="00C85293" w:rsidRDefault="00C85293" w:rsidP="00C85293">
      <w:pPr>
        <w:numPr>
          <w:ilvl w:val="0"/>
          <w:numId w:val="59"/>
        </w:numPr>
        <w:tabs>
          <w:tab w:val="clear" w:pos="794"/>
          <w:tab w:val="left" w:pos="400"/>
        </w:tabs>
        <w:rPr>
          <w:ins w:id="2471" w:author="Author"/>
          <w:noProof/>
        </w:rPr>
      </w:pPr>
      <w:ins w:id="2472" w:author="Author">
        <w:r w:rsidRPr="00C85293">
          <w:rPr>
            <w:noProof/>
          </w:rPr>
          <w:t>general_level_idc represents a level lower than or equal to the specified level.</w:t>
        </w:r>
      </w:ins>
    </w:p>
    <w:p w:rsidR="00C85293" w:rsidRPr="00C85293" w:rsidRDefault="00C85293" w:rsidP="00C85293">
      <w:pPr>
        <w:numPr>
          <w:ilvl w:val="0"/>
          <w:numId w:val="59"/>
        </w:numPr>
        <w:tabs>
          <w:tab w:val="clear" w:pos="794"/>
          <w:tab w:val="left" w:pos="400"/>
        </w:tabs>
        <w:rPr>
          <w:ins w:id="2473" w:author="Author"/>
          <w:noProof/>
        </w:rPr>
      </w:pPr>
      <w:ins w:id="2474" w:author="Author">
        <w:r w:rsidRPr="00C85293">
          <w:rPr>
            <w:noProof/>
          </w:rPr>
          <w:t>general_tier_flag represents a tier lower than or equal to the specified tier.</w:t>
        </w:r>
      </w:ins>
    </w:p>
    <w:p w:rsidR="00C85293" w:rsidRPr="00C85293" w:rsidRDefault="00C85293" w:rsidP="00C85293">
      <w:pPr>
        <w:numPr>
          <w:ilvl w:val="0"/>
          <w:numId w:val="59"/>
        </w:numPr>
        <w:tabs>
          <w:tab w:val="clear" w:pos="794"/>
          <w:tab w:val="left" w:pos="400"/>
        </w:tabs>
        <w:rPr>
          <w:ins w:id="2475" w:author="Author"/>
          <w:noProof/>
        </w:rPr>
      </w:pPr>
      <w:proofErr w:type="gramStart"/>
      <w:ins w:id="2476" w:author="Author">
        <w:r w:rsidRPr="00C85293">
          <w:rPr>
            <w:lang w:val="en-US"/>
          </w:rPr>
          <w:t>auSizeInSamplesY</w:t>
        </w:r>
        <w:proofErr w:type="gramEnd"/>
        <w:r w:rsidRPr="00C85293">
          <w:rPr>
            <w:lang w:val="en-US"/>
          </w:rPr>
          <w:t xml:space="preserve"> </w:t>
        </w:r>
        <w:r w:rsidRPr="00C85293">
          <w:rPr>
            <w:noProof/>
          </w:rPr>
          <w:t xml:space="preserve">is less than or equal to N * MaxLumaPs, where </w:t>
        </w:r>
        <w:r w:rsidRPr="00C85293">
          <w:t xml:space="preserve">where </w:t>
        </w:r>
        <w:r w:rsidRPr="00C85293">
          <w:rPr>
            <w:noProof/>
            <w:lang w:eastAsia="ko-KR"/>
          </w:rPr>
          <w:t xml:space="preserve">MaxLumaPs is specified in </w:t>
        </w:r>
        <w:r w:rsidRPr="00C85293">
          <w:rPr>
            <w:noProof/>
          </w:rPr>
          <w:fldChar w:fldCharType="begin" w:fldLock="1"/>
        </w:r>
        <w:r w:rsidRPr="00C85293">
          <w:rPr>
            <w:noProof/>
          </w:rPr>
          <w:instrText xml:space="preserve"> REF _Ref316792565 \h  \* MERGEFORMAT </w:instrText>
        </w:r>
      </w:ins>
      <w:r w:rsidRPr="00C85293">
        <w:rPr>
          <w:noProof/>
        </w:rPr>
      </w:r>
      <w:ins w:id="2477" w:author="Author">
        <w:r w:rsidRPr="00C85293">
          <w:rPr>
            <w:noProof/>
          </w:rPr>
          <w:fldChar w:fldCharType="separate"/>
        </w:r>
        <w:r w:rsidRPr="00C85293">
          <w:rPr>
            <w:noProof/>
          </w:rPr>
          <w:t>Table A</w:t>
        </w:r>
        <w:r w:rsidRPr="00C85293">
          <w:rPr>
            <w:noProof/>
          </w:rPr>
          <w:noBreakHyphen/>
          <w:t>1</w:t>
        </w:r>
        <w:r w:rsidRPr="00C85293">
          <w:rPr>
            <w:noProof/>
          </w:rPr>
          <w:fldChar w:fldCharType="end"/>
        </w:r>
        <w:r w:rsidRPr="00C85293">
          <w:rPr>
            <w:noProof/>
          </w:rPr>
          <w:t xml:space="preserve"> for the specified level of the decoder.</w:t>
        </w:r>
      </w:ins>
    </w:p>
    <w:p w:rsidR="00C85293" w:rsidRPr="00C85293" w:rsidRDefault="00C85293" w:rsidP="00C85293">
      <w:pPr>
        <w:numPr>
          <w:ilvl w:val="0"/>
          <w:numId w:val="59"/>
        </w:numPr>
        <w:tabs>
          <w:tab w:val="clear" w:pos="794"/>
          <w:tab w:val="left" w:pos="400"/>
        </w:tabs>
        <w:rPr>
          <w:ins w:id="2478" w:author="Author"/>
          <w:noProof/>
        </w:rPr>
      </w:pPr>
      <w:ins w:id="2479" w:author="Author">
        <w:r w:rsidRPr="00C85293">
          <w:rPr>
            <w:noProof/>
          </w:rPr>
          <w:t xml:space="preserve">Let the </w:t>
        </w:r>
        <w:r w:rsidR="00074D40">
          <w:rPr>
            <w:noProof/>
          </w:rPr>
          <w:t>variable</w:t>
        </w:r>
        <w:r w:rsidRPr="00C85293">
          <w:rPr>
            <w:noProof/>
          </w:rPr>
          <w:t xml:space="preserve"> sIdx be set equal to 1 if </w:t>
        </w:r>
        <w:r w:rsidRPr="00C85293">
          <w:rPr>
            <w:lang w:val="en-US"/>
          </w:rPr>
          <w:t>the base layer in the output layer set is provided by external means and 0 otherwise,</w:t>
        </w:r>
        <w:r w:rsidRPr="00C85293">
          <w:rPr>
            <w:noProof/>
          </w:rPr>
          <w:t xml:space="preserve"> the variable picSize[ i ] for i in the range of sIdx to </w:t>
        </w:r>
        <w:r w:rsidRPr="00C85293">
          <w:rPr>
            <w:rFonts w:eastAsia="Batang"/>
            <w:bCs/>
            <w:lang w:val="en-US" w:eastAsia="ko-KR"/>
          </w:rPr>
          <w:t>numLayersInSubBitstream – 1, inclusive,</w:t>
        </w:r>
        <w:r w:rsidRPr="00C85293">
          <w:rPr>
            <w:noProof/>
          </w:rPr>
          <w:t xml:space="preserve"> be the value of PicSizeInSamplesY of the i-th layer in the output layer set. There exists an positive integer array nn with elements nn[ j ] for j ranging from 0 to k, inclusive, that </w:t>
        </w:r>
        <w:r w:rsidR="00DE7E02">
          <w:rPr>
            <w:noProof/>
          </w:rPr>
          <w:t>statisfy</w:t>
        </w:r>
        <w:r w:rsidRPr="00C85293">
          <w:rPr>
            <w:noProof/>
          </w:rPr>
          <w:t xml:space="preserve"> all of the following conditions:</w:t>
        </w:r>
      </w:ins>
    </w:p>
    <w:p w:rsidR="00C85293" w:rsidRPr="00C85293" w:rsidRDefault="00C85293" w:rsidP="00C85293">
      <w:pPr>
        <w:pStyle w:val="ListParagraph"/>
        <w:numPr>
          <w:ilvl w:val="1"/>
          <w:numId w:val="12"/>
        </w:numPr>
        <w:tabs>
          <w:tab w:val="clear" w:pos="1191"/>
        </w:tabs>
        <w:rPr>
          <w:ins w:id="2480" w:author="Author"/>
          <w:noProof/>
          <w:lang w:eastAsia="ko-KR"/>
        </w:rPr>
      </w:pPr>
      <w:ins w:id="2481" w:author="Author">
        <w:r w:rsidRPr="00C85293">
          <w:rPr>
            <w:noProof/>
          </w:rPr>
          <w:t xml:space="preserve">The sum of nn[ j ] for j ranging from 0 to k is equal to </w:t>
        </w:r>
        <w:r w:rsidRPr="00C85293">
          <w:rPr>
            <w:rFonts w:eastAsia="Batang"/>
            <w:bCs/>
            <w:lang w:val="en-US" w:eastAsia="ko-KR"/>
          </w:rPr>
          <w:t>numLayersInSubBitstream.</w:t>
        </w:r>
      </w:ins>
    </w:p>
    <w:p w:rsidR="00C85293" w:rsidRPr="00C85293" w:rsidRDefault="00C85293" w:rsidP="00C85293">
      <w:pPr>
        <w:pStyle w:val="ListParagraph"/>
        <w:numPr>
          <w:ilvl w:val="1"/>
          <w:numId w:val="12"/>
        </w:numPr>
        <w:tabs>
          <w:tab w:val="clear" w:pos="1191"/>
        </w:tabs>
        <w:rPr>
          <w:ins w:id="2482" w:author="Author"/>
          <w:noProof/>
          <w:lang w:eastAsia="ko-KR"/>
        </w:rPr>
      </w:pPr>
      <w:ins w:id="2483" w:author="Author">
        <w:r w:rsidRPr="00C85293">
          <w:rPr>
            <w:noProof/>
            <w:lang w:eastAsia="ko-KR"/>
          </w:rPr>
          <w:t xml:space="preserve">The sum of picSize[ i ] for i ranging from sIdx to sIdx + nn[ 0 ] – 1, inclusive, is less than </w:t>
        </w:r>
        <w:r w:rsidR="009B4B61">
          <w:rPr>
            <w:noProof/>
            <w:lang w:eastAsia="ko-KR"/>
          </w:rPr>
          <w:t xml:space="preserve">or equal to </w:t>
        </w:r>
        <w:r w:rsidRPr="00C85293">
          <w:rPr>
            <w:noProof/>
          </w:rPr>
          <w:t>MaxLumaPs, where</w:t>
        </w:r>
        <w:r w:rsidRPr="00C85293">
          <w:rPr>
            <w:noProof/>
            <w:lang w:eastAsia="ko-KR"/>
          </w:rPr>
          <w:t xml:space="preserve"> </w:t>
        </w:r>
        <w:r w:rsidRPr="00C85293">
          <w:rPr>
            <w:noProof/>
          </w:rPr>
          <w:t>MaxLumaPs</w:t>
        </w:r>
        <w:r w:rsidRPr="00C85293">
          <w:rPr>
            <w:noProof/>
            <w:lang w:eastAsia="ko-KR"/>
          </w:rPr>
          <w:t xml:space="preserve"> is specified in </w:t>
        </w:r>
        <w:r w:rsidRPr="00C85293">
          <w:rPr>
            <w:noProof/>
          </w:rPr>
          <w:fldChar w:fldCharType="begin" w:fldLock="1"/>
        </w:r>
        <w:r w:rsidRPr="00C85293">
          <w:rPr>
            <w:noProof/>
          </w:rPr>
          <w:instrText xml:space="preserve"> REF _Ref316792565 \h  \* MERGEFORMAT </w:instrText>
        </w:r>
      </w:ins>
      <w:r w:rsidRPr="00C85293">
        <w:rPr>
          <w:noProof/>
        </w:rPr>
      </w:r>
      <w:ins w:id="2484" w:author="Author">
        <w:r w:rsidRPr="00C85293">
          <w:rPr>
            <w:noProof/>
          </w:rPr>
          <w:fldChar w:fldCharType="separate"/>
        </w:r>
        <w:r w:rsidRPr="00C85293">
          <w:rPr>
            <w:noProof/>
          </w:rPr>
          <w:t>Table A</w:t>
        </w:r>
        <w:r w:rsidRPr="00C85293">
          <w:rPr>
            <w:noProof/>
          </w:rPr>
          <w:noBreakHyphen/>
          <w:t>1</w:t>
        </w:r>
        <w:r w:rsidRPr="00C85293">
          <w:rPr>
            <w:noProof/>
          </w:rPr>
          <w:fldChar w:fldCharType="end"/>
        </w:r>
        <w:r w:rsidRPr="00C85293">
          <w:rPr>
            <w:noProof/>
          </w:rPr>
          <w:t xml:space="preserve"> for the specified level of the decoder.</w:t>
        </w:r>
      </w:ins>
    </w:p>
    <w:p w:rsidR="001576F9" w:rsidRPr="00C85293" w:rsidRDefault="00C85293" w:rsidP="000E5107">
      <w:pPr>
        <w:pStyle w:val="ListParagraph"/>
        <w:numPr>
          <w:ilvl w:val="1"/>
          <w:numId w:val="12"/>
        </w:numPr>
        <w:tabs>
          <w:tab w:val="clear" w:pos="1191"/>
        </w:tabs>
        <w:rPr>
          <w:ins w:id="2485" w:author="Author"/>
          <w:noProof/>
          <w:lang w:eastAsia="ko-KR"/>
        </w:rPr>
      </w:pPr>
      <w:ins w:id="2486" w:author="Author">
        <w:r w:rsidRPr="00C85293">
          <w:rPr>
            <w:noProof/>
            <w:lang w:eastAsia="ko-KR"/>
          </w:rPr>
          <w:t xml:space="preserve">When k is greater than 0, for each value of m in the range of 1 to k, inclusive, the sum of picSize[ i ] for i ranging from sIdx+ nn[ m – 1 ] to sIdx + nn[ m ] – 1, inclusive, is less than </w:t>
        </w:r>
        <w:r w:rsidR="009B4B61">
          <w:rPr>
            <w:noProof/>
            <w:lang w:eastAsia="ko-KR"/>
          </w:rPr>
          <w:t xml:space="preserve">or equal to </w:t>
        </w:r>
        <w:r w:rsidRPr="00C85293">
          <w:rPr>
            <w:noProof/>
          </w:rPr>
          <w:t>MaxLumaPs,</w:t>
        </w:r>
        <w:r w:rsidRPr="00C85293">
          <w:rPr>
            <w:noProof/>
            <w:lang w:eastAsia="ko-KR"/>
          </w:rPr>
          <w:t xml:space="preserve"> </w:t>
        </w:r>
        <w:r w:rsidRPr="00C85293">
          <w:rPr>
            <w:noProof/>
          </w:rPr>
          <w:t>where</w:t>
        </w:r>
        <w:r w:rsidRPr="00C85293">
          <w:rPr>
            <w:noProof/>
            <w:lang w:eastAsia="ko-KR"/>
          </w:rPr>
          <w:t xml:space="preserve"> </w:t>
        </w:r>
        <w:r w:rsidRPr="00C85293">
          <w:rPr>
            <w:noProof/>
          </w:rPr>
          <w:t>MaxLumaPs</w:t>
        </w:r>
        <w:r w:rsidRPr="00C85293">
          <w:rPr>
            <w:noProof/>
            <w:lang w:eastAsia="ko-KR"/>
          </w:rPr>
          <w:t xml:space="preserve"> is specified in </w:t>
        </w:r>
        <w:r w:rsidRPr="00C85293">
          <w:rPr>
            <w:noProof/>
          </w:rPr>
          <w:fldChar w:fldCharType="begin" w:fldLock="1"/>
        </w:r>
        <w:r w:rsidRPr="00C85293">
          <w:rPr>
            <w:noProof/>
          </w:rPr>
          <w:instrText xml:space="preserve"> REF _Ref316792565 \h  \* MERGEFORMAT </w:instrText>
        </w:r>
      </w:ins>
      <w:r w:rsidRPr="00C85293">
        <w:rPr>
          <w:noProof/>
        </w:rPr>
      </w:r>
      <w:ins w:id="2487" w:author="Author">
        <w:r w:rsidRPr="00C85293">
          <w:rPr>
            <w:noProof/>
          </w:rPr>
          <w:fldChar w:fldCharType="separate"/>
        </w:r>
        <w:r w:rsidRPr="00C85293">
          <w:rPr>
            <w:noProof/>
          </w:rPr>
          <w:t>Table A</w:t>
        </w:r>
        <w:r w:rsidRPr="00C85293">
          <w:rPr>
            <w:noProof/>
          </w:rPr>
          <w:noBreakHyphen/>
          <w:t>1</w:t>
        </w:r>
        <w:r w:rsidRPr="00C85293">
          <w:rPr>
            <w:noProof/>
          </w:rPr>
          <w:fldChar w:fldCharType="end"/>
        </w:r>
        <w:r w:rsidRPr="00C85293">
          <w:rPr>
            <w:noProof/>
          </w:rPr>
          <w:t xml:space="preserve"> for the specified level of the decoder.</w:t>
        </w:r>
      </w:ins>
    </w:p>
    <w:p w:rsidR="00944988" w:rsidRPr="00564A49" w:rsidRDefault="00944988" w:rsidP="008557C3">
      <w:pPr>
        <w:pStyle w:val="Annex2"/>
        <w:numPr>
          <w:ilvl w:val="1"/>
          <w:numId w:val="37"/>
        </w:numPr>
        <w:rPr>
          <w:lang w:val="en-CA"/>
        </w:rPr>
      </w:pPr>
      <w:r w:rsidRPr="00564A49">
        <w:rPr>
          <w:lang w:val="en-CA"/>
        </w:rPr>
        <w:t>Byte stream format</w:t>
      </w:r>
      <w:bookmarkEnd w:id="2417"/>
      <w:bookmarkEnd w:id="2418"/>
      <w:bookmarkEnd w:id="2419"/>
      <w:bookmarkEnd w:id="2420"/>
      <w:bookmarkEnd w:id="2421"/>
      <w:bookmarkEnd w:id="2422"/>
    </w:p>
    <w:p w:rsidR="00944988" w:rsidRPr="00564A49" w:rsidRDefault="006D0CA7" w:rsidP="00944988">
      <w:pPr>
        <w:pStyle w:val="3N"/>
        <w:rPr>
          <w:lang w:val="en-CA"/>
        </w:rPr>
      </w:pPr>
      <w:r w:rsidRPr="00564A49">
        <w:rPr>
          <w:lang w:val="en-CA"/>
        </w:rPr>
        <w:t>The specifications in subclause</w:t>
      </w:r>
      <w:r w:rsidR="00944988" w:rsidRPr="00564A49">
        <w:rPr>
          <w:lang w:val="en-CA"/>
        </w:rPr>
        <w:t xml:space="preserve"> </w:t>
      </w:r>
      <w:r w:rsidR="00736162" w:rsidRPr="00564A49">
        <w:rPr>
          <w:lang w:val="en-CA"/>
        </w:rPr>
        <w:fldChar w:fldCharType="begin" w:fldLock="1"/>
      </w:r>
      <w:r w:rsidR="00736162" w:rsidRPr="00564A49">
        <w:rPr>
          <w:lang w:val="en-CA"/>
        </w:rPr>
        <w:instrText xml:space="preserve"> REF _Ref348357790 \r \h  \* MERGEFORMAT </w:instrText>
      </w:r>
      <w:r w:rsidR="00736162" w:rsidRPr="00564A49">
        <w:rPr>
          <w:lang w:val="en-CA"/>
        </w:rPr>
      </w:r>
      <w:r w:rsidR="00736162" w:rsidRPr="00564A49">
        <w:rPr>
          <w:lang w:val="en-CA"/>
        </w:rPr>
        <w:fldChar w:fldCharType="separate"/>
      </w:r>
      <w:r w:rsidR="00736162" w:rsidRPr="00564A49">
        <w:rPr>
          <w:lang w:val="en-CA"/>
        </w:rPr>
        <w:t>F.12</w:t>
      </w:r>
      <w:r w:rsidR="00736162" w:rsidRPr="00564A49">
        <w:rPr>
          <w:lang w:val="en-CA"/>
        </w:rPr>
        <w:fldChar w:fldCharType="end"/>
      </w:r>
      <w:r w:rsidR="008917A6" w:rsidRPr="00564A49">
        <w:rPr>
          <w:lang w:val="en-CA"/>
        </w:rPr>
        <w:t xml:space="preserve"> </w:t>
      </w:r>
      <w:r w:rsidR="00944988" w:rsidRPr="00564A49">
        <w:rPr>
          <w:lang w:val="en-CA"/>
        </w:rPr>
        <w:t>apply.</w:t>
      </w:r>
    </w:p>
    <w:p w:rsidR="00944988" w:rsidRPr="00564A49" w:rsidRDefault="00944988" w:rsidP="008557C3">
      <w:pPr>
        <w:pStyle w:val="Annex2"/>
        <w:numPr>
          <w:ilvl w:val="1"/>
          <w:numId w:val="37"/>
        </w:numPr>
        <w:rPr>
          <w:lang w:val="en-CA"/>
        </w:rPr>
      </w:pPr>
      <w:bookmarkStart w:id="2488" w:name="_Toc357439338"/>
      <w:bookmarkStart w:id="2489" w:name="_Toc356824364"/>
      <w:bookmarkStart w:id="2490" w:name="_Toc356148165"/>
      <w:bookmarkStart w:id="2491" w:name="_Toc348629484"/>
      <w:bookmarkStart w:id="2492" w:name="_Toc351367714"/>
      <w:bookmarkStart w:id="2493" w:name="_Toc378026267"/>
      <w:r w:rsidRPr="00564A49">
        <w:rPr>
          <w:lang w:val="en-CA"/>
        </w:rPr>
        <w:t>Hypothetical reference decoder</w:t>
      </w:r>
      <w:bookmarkEnd w:id="2488"/>
      <w:bookmarkEnd w:id="2489"/>
      <w:bookmarkEnd w:id="2490"/>
      <w:bookmarkEnd w:id="2491"/>
      <w:bookmarkEnd w:id="2492"/>
      <w:bookmarkEnd w:id="2493"/>
    </w:p>
    <w:p w:rsidR="006D0CA7" w:rsidRPr="00564A49" w:rsidRDefault="006D0CA7" w:rsidP="006D0CA7">
      <w:pPr>
        <w:pStyle w:val="3N"/>
        <w:rPr>
          <w:lang w:val="en-CA"/>
        </w:rPr>
      </w:pPr>
      <w:r w:rsidRPr="00564A49">
        <w:rPr>
          <w:lang w:val="en-CA"/>
        </w:rPr>
        <w:t xml:space="preserve">The specifications in subclause </w:t>
      </w:r>
      <w:r w:rsidR="00736162" w:rsidRPr="00564A49">
        <w:fldChar w:fldCharType="begin" w:fldLock="1"/>
      </w:r>
      <w:r w:rsidR="00736162" w:rsidRPr="00564A49">
        <w:rPr>
          <w:lang w:val="en-CA"/>
        </w:rPr>
        <w:instrText xml:space="preserve"> REF _Ref348357793 \r \h </w:instrText>
      </w:r>
      <w:r w:rsidR="00736162" w:rsidRPr="00564A49">
        <w:instrText xml:space="preserve"> \* MERGEFORMAT </w:instrText>
      </w:r>
      <w:r w:rsidR="00736162" w:rsidRPr="00564A49">
        <w:fldChar w:fldCharType="separate"/>
      </w:r>
      <w:r w:rsidR="00736162" w:rsidRPr="00564A49">
        <w:rPr>
          <w:lang w:val="en-CA"/>
        </w:rPr>
        <w:t>F.13</w:t>
      </w:r>
      <w:r w:rsidR="00736162" w:rsidRPr="00564A49">
        <w:fldChar w:fldCharType="end"/>
      </w:r>
      <w:r w:rsidRPr="00564A49">
        <w:rPr>
          <w:lang w:val="en-CA"/>
        </w:rPr>
        <w:t xml:space="preserve"> and its subclauses apply.</w:t>
      </w:r>
    </w:p>
    <w:p w:rsidR="00944988" w:rsidRPr="00564A49" w:rsidRDefault="00944988" w:rsidP="008557C3">
      <w:pPr>
        <w:pStyle w:val="Annex2"/>
        <w:numPr>
          <w:ilvl w:val="1"/>
          <w:numId w:val="37"/>
        </w:numPr>
        <w:rPr>
          <w:lang w:val="en-CA"/>
        </w:rPr>
      </w:pPr>
      <w:bookmarkStart w:id="2494" w:name="_Toc357439339"/>
      <w:bookmarkStart w:id="2495" w:name="_Toc356824365"/>
      <w:bookmarkStart w:id="2496" w:name="_Toc356148166"/>
      <w:bookmarkStart w:id="2497" w:name="_Toc348629485"/>
      <w:bookmarkStart w:id="2498" w:name="_Toc351367715"/>
      <w:bookmarkStart w:id="2499" w:name="_Toc378026268"/>
      <w:r w:rsidRPr="00564A49">
        <w:rPr>
          <w:lang w:val="en-CA"/>
        </w:rPr>
        <w:t>SEI messages</w:t>
      </w:r>
      <w:bookmarkEnd w:id="2494"/>
      <w:bookmarkEnd w:id="2495"/>
      <w:bookmarkEnd w:id="2496"/>
      <w:bookmarkEnd w:id="2497"/>
      <w:bookmarkEnd w:id="2498"/>
      <w:bookmarkEnd w:id="2499"/>
    </w:p>
    <w:p w:rsidR="0045419A" w:rsidRPr="00564A49" w:rsidRDefault="0045419A" w:rsidP="0045419A">
      <w:pPr>
        <w:pStyle w:val="3N"/>
        <w:rPr>
          <w:lang w:val="en-CA"/>
        </w:rPr>
      </w:pPr>
      <w:r w:rsidRPr="00564A49">
        <w:rPr>
          <w:lang w:val="en-CA"/>
        </w:rPr>
        <w:t xml:space="preserve">The specifications in Annex D and subclause </w:t>
      </w:r>
      <w:r w:rsidR="00736162" w:rsidRPr="00564A49">
        <w:rPr>
          <w:lang w:val="en-CA"/>
        </w:rPr>
        <w:fldChar w:fldCharType="begin" w:fldLock="1"/>
      </w:r>
      <w:r w:rsidR="00736162" w:rsidRPr="00564A49">
        <w:rPr>
          <w:lang w:val="en-CA"/>
        </w:rPr>
        <w:instrText xml:space="preserve"> REF _Ref348357799 \r \h  \* MERGEFORMAT </w:instrText>
      </w:r>
      <w:r w:rsidR="00736162" w:rsidRPr="00564A49">
        <w:rPr>
          <w:lang w:val="en-CA"/>
        </w:rPr>
      </w:r>
      <w:r w:rsidR="00736162" w:rsidRPr="00564A49">
        <w:rPr>
          <w:lang w:val="en-CA"/>
        </w:rPr>
        <w:fldChar w:fldCharType="separate"/>
      </w:r>
      <w:r w:rsidR="00736162" w:rsidRPr="00564A49">
        <w:rPr>
          <w:lang w:val="en-CA"/>
        </w:rPr>
        <w:t>F.14</w:t>
      </w:r>
      <w:r w:rsidR="00736162" w:rsidRPr="00564A49">
        <w:rPr>
          <w:lang w:val="en-CA"/>
        </w:rPr>
        <w:fldChar w:fldCharType="end"/>
      </w:r>
      <w:r w:rsidR="00736162" w:rsidRPr="00564A49">
        <w:rPr>
          <w:lang w:val="en-CA"/>
        </w:rPr>
        <w:t xml:space="preserve"> </w:t>
      </w:r>
      <w:r w:rsidR="00C6730C" w:rsidRPr="00564A49">
        <w:rPr>
          <w:lang w:val="en-CA"/>
        </w:rPr>
        <w:t>and its subclauses</w:t>
      </w:r>
      <w:r w:rsidRPr="00564A49">
        <w:rPr>
          <w:lang w:val="en-CA"/>
        </w:rPr>
        <w:t xml:space="preserve"> apply.</w:t>
      </w:r>
    </w:p>
    <w:p w:rsidR="00944988" w:rsidRPr="00564A49" w:rsidRDefault="00944988" w:rsidP="008557C3">
      <w:pPr>
        <w:pStyle w:val="Annex2"/>
        <w:numPr>
          <w:ilvl w:val="1"/>
          <w:numId w:val="37"/>
        </w:numPr>
        <w:rPr>
          <w:lang w:val="en-CA"/>
        </w:rPr>
      </w:pPr>
      <w:bookmarkStart w:id="2500" w:name="_Toc356148169"/>
      <w:bookmarkStart w:id="2501" w:name="_Toc357439344"/>
      <w:bookmarkStart w:id="2502" w:name="_Toc356824370"/>
      <w:bookmarkStart w:id="2503" w:name="_Toc356148173"/>
      <w:bookmarkStart w:id="2504" w:name="_Toc348629486"/>
      <w:bookmarkStart w:id="2505" w:name="_Toc351367716"/>
      <w:bookmarkStart w:id="2506" w:name="_Toc378026269"/>
      <w:bookmarkEnd w:id="2500"/>
      <w:r w:rsidRPr="00564A49">
        <w:rPr>
          <w:lang w:val="en-CA"/>
        </w:rPr>
        <w:t>Video usability information</w:t>
      </w:r>
      <w:bookmarkEnd w:id="2501"/>
      <w:bookmarkEnd w:id="2502"/>
      <w:bookmarkEnd w:id="2503"/>
      <w:bookmarkEnd w:id="2504"/>
      <w:bookmarkEnd w:id="2505"/>
      <w:bookmarkEnd w:id="2506"/>
    </w:p>
    <w:p w:rsidR="00825811" w:rsidRPr="008E14A4" w:rsidRDefault="00825811" w:rsidP="00825811">
      <w:r w:rsidRPr="00564A49">
        <w:t xml:space="preserve">The specifications in Annex </w:t>
      </w:r>
      <w:r w:rsidR="00736162" w:rsidRPr="00564A49">
        <w:fldChar w:fldCharType="begin" w:fldLock="1"/>
      </w:r>
      <w:r w:rsidR="00736162" w:rsidRPr="00564A49">
        <w:instrText xml:space="preserve"> REF _Ref373340820 \r \h  \* MERGEFORMAT </w:instrText>
      </w:r>
      <w:r w:rsidR="00736162" w:rsidRPr="00564A49">
        <w:fldChar w:fldCharType="separate"/>
      </w:r>
      <w:r w:rsidR="00736162" w:rsidRPr="00564A49">
        <w:t>F.15</w:t>
      </w:r>
      <w:r w:rsidR="00736162" w:rsidRPr="00564A49">
        <w:fldChar w:fldCharType="end"/>
      </w:r>
      <w:r w:rsidR="00736162" w:rsidRPr="00564A49">
        <w:t xml:space="preserve"> </w:t>
      </w:r>
      <w:r w:rsidRPr="00564A49">
        <w:t>apply.</w:t>
      </w:r>
    </w:p>
    <w:p w:rsidR="008D66D2" w:rsidRPr="00032915" w:rsidRDefault="008D66D2" w:rsidP="00074F68"/>
    <w:sectPr w:rsidR="008D66D2" w:rsidRPr="00032915" w:rsidSect="001533A7">
      <w:headerReference w:type="even" r:id="rId36"/>
      <w:headerReference w:type="default" r:id="rId37"/>
      <w:footerReference w:type="even" r:id="rId38"/>
      <w:footerReference w:type="default" r:id="rId39"/>
      <w:pgSz w:w="11907" w:h="16834" w:code="9"/>
      <w:pgMar w:top="1089" w:right="1089" w:bottom="1089" w:left="1089" w:header="482" w:footer="482" w:gutter="0"/>
      <w:paperSrc w:first="15" w:other="15"/>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2194" w:rsidRDefault="009F2194">
      <w:r>
        <w:separator/>
      </w:r>
    </w:p>
  </w:endnote>
  <w:endnote w:type="continuationSeparator" w:id="0">
    <w:p w:rsidR="009F2194" w:rsidRDefault="009F2194">
      <w:r>
        <w:continuationSeparator/>
      </w:r>
    </w:p>
  </w:endnote>
  <w:endnote w:type="continuationNotice" w:id="1">
    <w:p w:rsidR="009F2194" w:rsidRDefault="009F2194">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2AF" w:usb1="0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ZapfDingbats">
    <w:panose1 w:val="00000000000000000000"/>
    <w:charset w:val="02"/>
    <w:family w:val="decorative"/>
    <w:notTrueType/>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39T36Lfz">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Lucida Console">
    <w:panose1 w:val="020B0609040504020204"/>
    <w:charset w:val="00"/>
    <w:family w:val="modern"/>
    <w:pitch w:val="fixed"/>
    <w:sig w:usb0="8000028F" w:usb1="00001800" w:usb2="00000000" w:usb3="00000000" w:csb0="0000001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TimesNewRoman">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2D3" w:rsidRPr="00CB04EC" w:rsidRDefault="001142D3" w:rsidP="00BC26FB">
    <w:pPr>
      <w:pStyle w:val="Footer"/>
      <w:rPr>
        <w:b/>
        <w:lang w:val="fr-CH"/>
      </w:rPr>
    </w:pPr>
    <w:r w:rsidRPr="00D7598F">
      <w:rPr>
        <w:bCs/>
        <w:lang w:val="fr-CH"/>
      </w:rPr>
      <w:fldChar w:fldCharType="begin"/>
    </w:r>
    <w:r w:rsidRPr="00D7598F">
      <w:rPr>
        <w:bCs/>
        <w:lang w:val="fr-CH"/>
      </w:rPr>
      <w:instrText xml:space="preserve"> PAGE   \* MERGEFORMAT </w:instrText>
    </w:r>
    <w:r w:rsidRPr="00D7598F">
      <w:rPr>
        <w:bCs/>
        <w:lang w:val="fr-CH"/>
      </w:rPr>
      <w:fldChar w:fldCharType="separate"/>
    </w:r>
    <w:r w:rsidR="00F91049">
      <w:rPr>
        <w:bCs/>
        <w:noProof/>
        <w:lang w:val="fr-CH"/>
      </w:rPr>
      <w:t>iv</w:t>
    </w:r>
    <w:r w:rsidRPr="00D7598F">
      <w:rPr>
        <w:bCs/>
        <w:lang w:val="fr-CH"/>
      </w:rPr>
      <w:fldChar w:fldCharType="end"/>
    </w:r>
    <w:r w:rsidRPr="00CB04EC">
      <w:rPr>
        <w:b/>
        <w:bCs/>
      </w:rPr>
      <w:tab/>
    </w:r>
    <w:r w:rsidRPr="00CB04EC">
      <w:rPr>
        <w:b/>
      </w:rPr>
      <w:t xml:space="preserve">Draft </w:t>
    </w:r>
    <w:r>
      <w:rPr>
        <w:b/>
      </w:rPr>
      <w:t>Rec. ITU-T</w:t>
    </w:r>
    <w:r w:rsidRPr="00CB04EC">
      <w:rPr>
        <w:b/>
      </w:rPr>
      <w:t xml:space="preserve"> H.</w:t>
    </w:r>
    <w:r>
      <w:rPr>
        <w:b/>
      </w:rPr>
      <w:t>265 (201x 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2D3" w:rsidRPr="00C37EDE" w:rsidRDefault="001142D3" w:rsidP="00A46EF8">
    <w:pPr>
      <w:rPr>
        <w:b/>
        <w:bCs/>
      </w:rPr>
    </w:pPr>
    <w:r w:rsidRPr="00C37EDE">
      <w:tab/>
    </w:r>
    <w:r w:rsidRPr="00E73084">
      <w:rPr>
        <w:b/>
      </w:rPr>
      <w:t>Draft Rec. ITU-T H.265 (201x E)</w:t>
    </w:r>
    <w:r w:rsidRPr="00E73084">
      <w:rPr>
        <w:b/>
      </w:rPr>
      <w:tab/>
    </w:r>
    <w:r w:rsidRPr="00C37EDE">
      <w:rPr>
        <w:b/>
        <w:bCs/>
      </w:rPr>
      <w:fldChar w:fldCharType="begin"/>
    </w:r>
    <w:r w:rsidRPr="00C37EDE">
      <w:rPr>
        <w:b/>
        <w:bCs/>
      </w:rPr>
      <w:instrText xml:space="preserve"> PAGE   \* MERGEFORMAT </w:instrText>
    </w:r>
    <w:r w:rsidRPr="00C37EDE">
      <w:rPr>
        <w:b/>
        <w:bCs/>
      </w:rPr>
      <w:fldChar w:fldCharType="separate"/>
    </w:r>
    <w:r w:rsidR="00F91049">
      <w:rPr>
        <w:b/>
        <w:bCs/>
        <w:noProof/>
      </w:rPr>
      <w:t>iii</w:t>
    </w:r>
    <w:r w:rsidRPr="00C37EDE">
      <w:rPr>
        <w:b/>
        <w:bC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2D3" w:rsidRDefault="001142D3">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2D3" w:rsidRPr="00CB04EC" w:rsidRDefault="001142D3" w:rsidP="003512F1">
    <w:pPr>
      <w:tabs>
        <w:tab w:val="clear" w:pos="794"/>
        <w:tab w:val="clear" w:pos="1191"/>
        <w:tab w:val="clear" w:pos="1588"/>
        <w:tab w:val="clear" w:pos="1985"/>
        <w:tab w:val="right" w:pos="7938"/>
        <w:tab w:val="right" w:pos="9639"/>
      </w:tabs>
    </w:pPr>
    <w:r w:rsidRPr="00C37EDE">
      <w:tab/>
    </w:r>
    <w:r w:rsidRPr="00E73084">
      <w:rPr>
        <w:b/>
      </w:rPr>
      <w:t>Draft Rec. ITU-T H.265 (201x E)</w:t>
    </w:r>
    <w:r w:rsidRPr="00C37EDE">
      <w:tab/>
    </w:r>
    <w:r w:rsidRPr="00C37EDE">
      <w:rPr>
        <w:b/>
        <w:bCs/>
      </w:rPr>
      <w:fldChar w:fldCharType="begin"/>
    </w:r>
    <w:r w:rsidRPr="00C37EDE">
      <w:rPr>
        <w:b/>
        <w:bCs/>
      </w:rPr>
      <w:instrText xml:space="preserve"> PAGE   \* MERGEFORMAT </w:instrText>
    </w:r>
    <w:r w:rsidRPr="00C37EDE">
      <w:rPr>
        <w:b/>
        <w:bCs/>
      </w:rPr>
      <w:fldChar w:fldCharType="separate"/>
    </w:r>
    <w:r w:rsidR="005F0343">
      <w:rPr>
        <w:b/>
        <w:bCs/>
        <w:noProof/>
      </w:rPr>
      <w:t>118</w:t>
    </w:r>
    <w:r w:rsidRPr="00C37EDE">
      <w:rPr>
        <w:b/>
        <w:bCs/>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2D3" w:rsidRPr="00CB04EC" w:rsidRDefault="001142D3" w:rsidP="00CB04EC">
    <w:pPr>
      <w:pStyle w:val="Footer"/>
    </w:pPr>
    <w:r w:rsidRPr="00D7598F">
      <w:rPr>
        <w:bCs/>
        <w:lang w:val="fr-CH"/>
      </w:rPr>
      <w:fldChar w:fldCharType="begin"/>
    </w:r>
    <w:r w:rsidRPr="00D7598F">
      <w:rPr>
        <w:bCs/>
        <w:lang w:val="fr-CH"/>
      </w:rPr>
      <w:instrText xml:space="preserve"> PAGE   \* MERGEFORMAT </w:instrText>
    </w:r>
    <w:r w:rsidRPr="00D7598F">
      <w:rPr>
        <w:bCs/>
        <w:lang w:val="fr-CH"/>
      </w:rPr>
      <w:fldChar w:fldCharType="separate"/>
    </w:r>
    <w:r w:rsidR="005F0343">
      <w:rPr>
        <w:bCs/>
        <w:noProof/>
        <w:lang w:val="fr-CH"/>
      </w:rPr>
      <w:t>119</w:t>
    </w:r>
    <w:r w:rsidRPr="00D7598F">
      <w:rPr>
        <w:bCs/>
        <w:lang w:val="fr-CH"/>
      </w:rPr>
      <w:fldChar w:fldCharType="end"/>
    </w:r>
    <w:r w:rsidRPr="00CB04EC">
      <w:rPr>
        <w:b/>
        <w:bCs/>
      </w:rPr>
      <w:tab/>
    </w:r>
    <w:r w:rsidRPr="00CB04EC">
      <w:rPr>
        <w:b/>
      </w:rPr>
      <w:t xml:space="preserve">Draft </w:t>
    </w:r>
    <w:r>
      <w:rPr>
        <w:b/>
      </w:rPr>
      <w:t>Rec. ITU-T</w:t>
    </w:r>
    <w:r w:rsidRPr="00CB04EC">
      <w:rPr>
        <w:b/>
      </w:rPr>
      <w:t xml:space="preserve"> H.</w:t>
    </w:r>
    <w:r>
      <w:rPr>
        <w:b/>
      </w:rPr>
      <w:t>265 (201x 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2194" w:rsidRDefault="009F2194">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p>
    <w:p w:rsidR="009F2194" w:rsidRDefault="009F2194"/>
  </w:footnote>
  <w:footnote w:type="continuationSeparator" w:id="0">
    <w:p w:rsidR="009F2194" w:rsidRDefault="009F2194">
      <w:r>
        <w:continuationSeparator/>
      </w:r>
    </w:p>
  </w:footnote>
  <w:footnote w:type="continuationNotice" w:id="1">
    <w:p w:rsidR="009F2194" w:rsidRDefault="009F2194">
      <w:pPr>
        <w:spacing w:before="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2D3" w:rsidRDefault="001142D3" w:rsidP="00E408D1">
    <w:pPr>
      <w:tabs>
        <w:tab w:val="clear" w:pos="794"/>
        <w:tab w:val="clear" w:pos="1191"/>
        <w:tab w:val="clear" w:pos="1588"/>
        <w:tab w:val="clear" w:pos="1985"/>
        <w:tab w:val="left" w:pos="907"/>
        <w:tab w:val="center" w:pos="4849"/>
        <w:tab w:val="right" w:pos="9725"/>
      </w:tabs>
    </w:pPr>
    <w:r w:rsidRPr="00563383">
      <w:rPr>
        <w:rFonts w:eastAsia="Times New Roman"/>
        <w:b/>
      </w:rPr>
      <w:tab/>
    </w:r>
    <w:r w:rsidRPr="00563383">
      <w:rPr>
        <w:rFonts w:eastAsia="Times New Roman"/>
        <w:b/>
      </w:rPr>
      <w:tab/>
    </w:r>
    <w:r w:rsidRPr="00563383">
      <w:rPr>
        <w:rFonts w:eastAsia="Times New Roman"/>
        <w:b/>
      </w:rPr>
      <w:tab/>
    </w:r>
    <w:r>
      <w:rPr>
        <w:rFonts w:eastAsia="Times New Roman"/>
        <w:b/>
      </w:rPr>
      <w:t>Draft ISO/IEC 23008-2: 201x (E)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2D3" w:rsidRDefault="001142D3" w:rsidP="00CB04EC">
    <w:pPr>
      <w:pStyle w:val="Header"/>
      <w:jc w:val="left"/>
    </w:pPr>
    <w:r>
      <w:rPr>
        <w:rFonts w:eastAsia="Times New Roman"/>
        <w:b/>
      </w:rPr>
      <w:t>Draft ISO/IEC 23008-</w:t>
    </w:r>
    <w:proofErr w:type="gramStart"/>
    <w:r>
      <w:rPr>
        <w:rFonts w:eastAsia="Times New Roman"/>
        <w:b/>
      </w:rPr>
      <w:t>2 :</w:t>
    </w:r>
    <w:proofErr w:type="gramEnd"/>
    <w:r>
      <w:rPr>
        <w:rFonts w:eastAsia="Times New Roman"/>
        <w:b/>
      </w:rPr>
      <w:t xml:space="preserve"> 201x (E)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2D3" w:rsidRDefault="001142D3">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2D3" w:rsidRPr="00256CBF" w:rsidRDefault="001142D3" w:rsidP="00CB04EC">
    <w:pPr>
      <w:tabs>
        <w:tab w:val="clear" w:pos="794"/>
        <w:tab w:val="clear" w:pos="1191"/>
        <w:tab w:val="clear" w:pos="1588"/>
        <w:tab w:val="clear" w:pos="1985"/>
        <w:tab w:val="left" w:pos="907"/>
        <w:tab w:val="center" w:pos="4849"/>
        <w:tab w:val="right" w:pos="9725"/>
      </w:tabs>
    </w:pPr>
    <w:r>
      <w:rPr>
        <w:rFonts w:eastAsia="Times New Roman"/>
        <w:b/>
      </w:rPr>
      <w:t>ISO/IEC 23008-</w:t>
    </w:r>
    <w:proofErr w:type="gramStart"/>
    <w:r>
      <w:rPr>
        <w:rFonts w:eastAsia="Times New Roman"/>
        <w:b/>
      </w:rPr>
      <w:t>2 :</w:t>
    </w:r>
    <w:proofErr w:type="gramEnd"/>
    <w:r>
      <w:rPr>
        <w:rFonts w:eastAsia="Times New Roman"/>
        <w:b/>
      </w:rPr>
      <w:t xml:space="preserve"> 201x (E)</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2D3" w:rsidRPr="00563383" w:rsidRDefault="001142D3" w:rsidP="00563383">
    <w:pPr>
      <w:tabs>
        <w:tab w:val="clear" w:pos="794"/>
        <w:tab w:val="clear" w:pos="1191"/>
        <w:tab w:val="clear" w:pos="1588"/>
        <w:tab w:val="clear" w:pos="1985"/>
        <w:tab w:val="left" w:pos="907"/>
        <w:tab w:val="center" w:pos="4849"/>
        <w:tab w:val="right" w:pos="9725"/>
      </w:tabs>
      <w:rPr>
        <w:rFonts w:eastAsia="Times New Roman"/>
      </w:rPr>
    </w:pPr>
    <w:r w:rsidRPr="00563383">
      <w:rPr>
        <w:rFonts w:eastAsia="Times New Roman"/>
        <w:b/>
      </w:rPr>
      <w:tab/>
    </w:r>
    <w:r w:rsidRPr="00563383">
      <w:rPr>
        <w:rFonts w:eastAsia="Times New Roman"/>
        <w:b/>
      </w:rPr>
      <w:tab/>
    </w:r>
    <w:r w:rsidRPr="00563383">
      <w:rPr>
        <w:rFonts w:eastAsia="Times New Roman"/>
        <w:b/>
      </w:rPr>
      <w:tab/>
    </w:r>
    <w:r>
      <w:rPr>
        <w:rFonts w:eastAsia="Times New Roman"/>
        <w:b/>
      </w:rPr>
      <w:t>ISO/IEC 23008-</w:t>
    </w:r>
    <w:proofErr w:type="gramStart"/>
    <w:r>
      <w:rPr>
        <w:rFonts w:eastAsia="Times New Roman"/>
        <w:b/>
      </w:rPr>
      <w:t>2 :</w:t>
    </w:r>
    <w:proofErr w:type="gramEnd"/>
    <w:r>
      <w:rPr>
        <w:rFonts w:eastAsia="Times New Roman"/>
        <w:b/>
      </w:rPr>
      <w:t xml:space="preserve"> 201x (E)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1">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2">
    <w:nsid w:val="00000006"/>
    <w:multiLevelType w:val="singleLevel"/>
    <w:tmpl w:val="00000006"/>
    <w:name w:val="WW8Num21"/>
    <w:lvl w:ilvl="0">
      <w:start w:val="5"/>
      <w:numFmt w:val="bullet"/>
      <w:lvlText w:val="–"/>
      <w:lvlJc w:val="left"/>
      <w:pPr>
        <w:tabs>
          <w:tab w:val="num" w:pos="0"/>
        </w:tabs>
        <w:ind w:left="360" w:hanging="360"/>
      </w:pPr>
      <w:rPr>
        <w:rFonts w:ascii="Times New Roman" w:hAnsi="Times New Roman"/>
      </w:rPr>
    </w:lvl>
  </w:abstractNum>
  <w:abstractNum w:abstractNumId="3">
    <w:nsid w:val="04CE02A6"/>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5">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6">
    <w:nsid w:val="083B763F"/>
    <w:multiLevelType w:val="multilevel"/>
    <w:tmpl w:val="932214E2"/>
    <w:lvl w:ilvl="0">
      <w:start w:val="7"/>
      <w:numFmt w:val="decimal"/>
      <w:lvlText w:val="%1"/>
      <w:lvlJc w:val="left"/>
      <w:pPr>
        <w:ind w:left="705" w:hanging="705"/>
      </w:pPr>
      <w:rPr>
        <w:rFonts w:hint="default"/>
      </w:rPr>
    </w:lvl>
    <w:lvl w:ilvl="1">
      <w:start w:val="4"/>
      <w:numFmt w:val="decimal"/>
      <w:lvlText w:val="%1.%2"/>
      <w:lvlJc w:val="left"/>
      <w:pPr>
        <w:ind w:left="1263" w:hanging="705"/>
      </w:pPr>
      <w:rPr>
        <w:rFonts w:hint="default"/>
      </w:rPr>
    </w:lvl>
    <w:lvl w:ilvl="2">
      <w:start w:val="2"/>
      <w:numFmt w:val="decimal"/>
      <w:lvlText w:val="%1.%2.%3"/>
      <w:lvlJc w:val="left"/>
      <w:pPr>
        <w:ind w:left="1836" w:hanging="720"/>
      </w:pPr>
      <w:rPr>
        <w:rFonts w:hint="default"/>
      </w:rPr>
    </w:lvl>
    <w:lvl w:ilvl="3">
      <w:start w:val="4"/>
      <w:numFmt w:val="decimal"/>
      <w:lvlText w:val="%1.%2.%3.%4"/>
      <w:lvlJc w:val="left"/>
      <w:pPr>
        <w:ind w:left="2394" w:hanging="720"/>
      </w:pPr>
      <w:rPr>
        <w:rFonts w:hint="default"/>
      </w:rPr>
    </w:lvl>
    <w:lvl w:ilvl="4">
      <w:start w:val="2"/>
      <w:numFmt w:val="decimal"/>
      <w:lvlText w:val="%1.%2.%3.%4.%5"/>
      <w:lvlJc w:val="left"/>
      <w:pPr>
        <w:ind w:left="2952" w:hanging="720"/>
      </w:pPr>
      <w:rPr>
        <w:rFonts w:hint="default"/>
        <w:i w:val="0"/>
        <w:sz w:val="20"/>
        <w:szCs w:val="20"/>
      </w:rPr>
    </w:lvl>
    <w:lvl w:ilvl="5">
      <w:start w:val="1"/>
      <w:numFmt w:val="decimal"/>
      <w:lvlText w:val="%1.%2.%3.%4.%5.%6"/>
      <w:lvlJc w:val="left"/>
      <w:pPr>
        <w:ind w:left="3870" w:hanging="1080"/>
      </w:pPr>
      <w:rPr>
        <w:rFonts w:hint="default"/>
      </w:rPr>
    </w:lvl>
    <w:lvl w:ilvl="6">
      <w:start w:val="1"/>
      <w:numFmt w:val="decimal"/>
      <w:lvlText w:val="%1.%2.%3.%4.%5.%6.%7"/>
      <w:lvlJc w:val="left"/>
      <w:pPr>
        <w:ind w:left="4428" w:hanging="1080"/>
      </w:pPr>
      <w:rPr>
        <w:rFonts w:hint="default"/>
      </w:rPr>
    </w:lvl>
    <w:lvl w:ilvl="7">
      <w:start w:val="1"/>
      <w:numFmt w:val="decimal"/>
      <w:lvlText w:val="%1.%2.%3.%4.%5.%6.%7.%8"/>
      <w:lvlJc w:val="left"/>
      <w:pPr>
        <w:ind w:left="5346" w:hanging="1440"/>
      </w:pPr>
      <w:rPr>
        <w:rFonts w:hint="default"/>
      </w:rPr>
    </w:lvl>
    <w:lvl w:ilvl="8">
      <w:start w:val="1"/>
      <w:numFmt w:val="decimal"/>
      <w:lvlText w:val="%1.%2.%3.%4.%5.%6.%7.%8.%9"/>
      <w:lvlJc w:val="left"/>
      <w:pPr>
        <w:ind w:left="5904" w:hanging="1440"/>
      </w:pPr>
      <w:rPr>
        <w:rFonts w:hint="default"/>
      </w:rPr>
    </w:lvl>
  </w:abstractNum>
  <w:abstractNum w:abstractNumId="7">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8">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09F536DE"/>
    <w:multiLevelType w:val="multilevel"/>
    <w:tmpl w:val="79785820"/>
    <w:lvl w:ilvl="0">
      <w:start w:val="8"/>
      <w:numFmt w:val="decimal"/>
      <w:pStyle w:val="Heading1"/>
      <w:lvlText w:val="%1"/>
      <w:lvlJc w:val="left"/>
      <w:pPr>
        <w:tabs>
          <w:tab w:val="num" w:pos="720"/>
        </w:tabs>
        <w:ind w:left="360" w:hanging="360"/>
      </w:pPr>
      <w:rPr>
        <w:rFonts w:cs="Times New Roman" w:hint="default"/>
        <w:vanish w:val="0"/>
      </w:rPr>
    </w:lvl>
    <w:lvl w:ilvl="1">
      <w:start w:val="1"/>
      <w:numFmt w:val="decimal"/>
      <w:pStyle w:val="Heading2"/>
      <w:lvlText w:val="%1.%2"/>
      <w:lvlJc w:val="left"/>
      <w:pPr>
        <w:tabs>
          <w:tab w:val="num" w:pos="720"/>
        </w:tabs>
        <w:ind w:left="0" w:firstLine="0"/>
      </w:pPr>
      <w:rPr>
        <w:rFonts w:cs="Times New Roman" w:hint="default"/>
      </w:rPr>
    </w:lvl>
    <w:lvl w:ilvl="2">
      <w:start w:val="1"/>
      <w:numFmt w:val="decimal"/>
      <w:pStyle w:val="Heading3"/>
      <w:lvlText w:val="%1.%2.%3"/>
      <w:lvlJc w:val="left"/>
      <w:pPr>
        <w:tabs>
          <w:tab w:val="num" w:pos="720"/>
        </w:tabs>
        <w:ind w:left="1224" w:hanging="1224"/>
      </w:pPr>
      <w:rPr>
        <w:rFonts w:cs="Times New Roman" w:hint="default"/>
      </w:rPr>
    </w:lvl>
    <w:lvl w:ilvl="3">
      <w:start w:val="1"/>
      <w:numFmt w:val="decimal"/>
      <w:pStyle w:val="Heading4"/>
      <w:lvlText w:val="%1.%2.%3.%4"/>
      <w:lvlJc w:val="left"/>
      <w:pPr>
        <w:tabs>
          <w:tab w:val="num" w:pos="862"/>
        </w:tabs>
        <w:ind w:left="1870" w:hanging="1728"/>
      </w:pPr>
      <w:rPr>
        <w:rFonts w:cs="Times New Roman" w:hint="default"/>
      </w:rPr>
    </w:lvl>
    <w:lvl w:ilvl="4">
      <w:start w:val="1"/>
      <w:numFmt w:val="decimal"/>
      <w:lvlText w:val="%1.%2.%3.%4.%5"/>
      <w:lvlJc w:val="left"/>
      <w:pPr>
        <w:tabs>
          <w:tab w:val="num" w:pos="4752"/>
        </w:tabs>
        <w:ind w:left="6192" w:hanging="2232"/>
      </w:pPr>
      <w:rPr>
        <w:rFonts w:cs="Times New Roman" w:hint="default"/>
      </w:rPr>
    </w:lvl>
    <w:lvl w:ilvl="5">
      <w:start w:val="1"/>
      <w:numFmt w:val="decimal"/>
      <w:pStyle w:val="Heading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10">
    <w:nsid w:val="0E300531"/>
    <w:multiLevelType w:val="hybridMultilevel"/>
    <w:tmpl w:val="B94637C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11">
    <w:nsid w:val="1AFE392B"/>
    <w:multiLevelType w:val="hybridMultilevel"/>
    <w:tmpl w:val="70841000"/>
    <w:lvl w:ilvl="0" w:tplc="5400019E">
      <w:start w:val="1"/>
      <w:numFmt w:val="bullet"/>
      <w:pStyle w:val="3EdNotes"/>
      <w:lvlText w:val=""/>
      <w:lvlJc w:val="left"/>
      <w:pPr>
        <w:ind w:left="360" w:hanging="360"/>
      </w:pPr>
      <w:rPr>
        <w:rFonts w:ascii="Symbol" w:hAnsi="Symbol" w:hint="default"/>
        <w:lang w:val="en-CA"/>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nsid w:val="1B4D1421"/>
    <w:multiLevelType w:val="hybridMultilevel"/>
    <w:tmpl w:val="B7083566"/>
    <w:lvl w:ilvl="0" w:tplc="06F41E9E">
      <w:start w:val="1"/>
      <w:numFmt w:val="bullet"/>
      <w:pStyle w:val="AVCBulletlevel6"/>
      <w:lvlText w:val=""/>
      <w:lvlJc w:val="left"/>
      <w:pPr>
        <w:tabs>
          <w:tab w:val="num" w:pos="4690"/>
        </w:tabs>
        <w:ind w:left="4690" w:hanging="2703"/>
      </w:pPr>
      <w:rPr>
        <w:rFonts w:ascii="Symbol" w:hAnsi="Symbol" w:hint="default"/>
      </w:rPr>
    </w:lvl>
    <w:lvl w:ilvl="1" w:tplc="04547086">
      <w:start w:val="1"/>
      <w:numFmt w:val="bullet"/>
      <w:lvlText w:val="o"/>
      <w:lvlJc w:val="left"/>
      <w:pPr>
        <w:tabs>
          <w:tab w:val="num" w:pos="1440"/>
        </w:tabs>
        <w:ind w:left="1440" w:hanging="360"/>
      </w:pPr>
      <w:rPr>
        <w:rFonts w:ascii="Courier New" w:hAnsi="Courier New" w:hint="default"/>
      </w:rPr>
    </w:lvl>
    <w:lvl w:ilvl="2" w:tplc="2E6E928E" w:tentative="1">
      <w:start w:val="1"/>
      <w:numFmt w:val="bullet"/>
      <w:lvlText w:val=""/>
      <w:lvlJc w:val="left"/>
      <w:pPr>
        <w:tabs>
          <w:tab w:val="num" w:pos="2160"/>
        </w:tabs>
        <w:ind w:left="2160" w:hanging="360"/>
      </w:pPr>
      <w:rPr>
        <w:rFonts w:ascii="Wingdings" w:hAnsi="Wingdings" w:hint="default"/>
      </w:rPr>
    </w:lvl>
    <w:lvl w:ilvl="3" w:tplc="DBEC84FC" w:tentative="1">
      <w:start w:val="1"/>
      <w:numFmt w:val="bullet"/>
      <w:lvlText w:val=""/>
      <w:lvlJc w:val="left"/>
      <w:pPr>
        <w:tabs>
          <w:tab w:val="num" w:pos="2880"/>
        </w:tabs>
        <w:ind w:left="2880" w:hanging="360"/>
      </w:pPr>
      <w:rPr>
        <w:rFonts w:ascii="Symbol" w:hAnsi="Symbol" w:hint="default"/>
      </w:rPr>
    </w:lvl>
    <w:lvl w:ilvl="4" w:tplc="1B8E91D4" w:tentative="1">
      <w:start w:val="1"/>
      <w:numFmt w:val="bullet"/>
      <w:lvlText w:val="o"/>
      <w:lvlJc w:val="left"/>
      <w:pPr>
        <w:tabs>
          <w:tab w:val="num" w:pos="3600"/>
        </w:tabs>
        <w:ind w:left="3600" w:hanging="360"/>
      </w:pPr>
      <w:rPr>
        <w:rFonts w:ascii="Courier New" w:hAnsi="Courier New" w:hint="default"/>
      </w:rPr>
    </w:lvl>
    <w:lvl w:ilvl="5" w:tplc="D6D4360C" w:tentative="1">
      <w:start w:val="1"/>
      <w:numFmt w:val="bullet"/>
      <w:lvlText w:val=""/>
      <w:lvlJc w:val="left"/>
      <w:pPr>
        <w:tabs>
          <w:tab w:val="num" w:pos="4320"/>
        </w:tabs>
        <w:ind w:left="4320" w:hanging="360"/>
      </w:pPr>
      <w:rPr>
        <w:rFonts w:ascii="Wingdings" w:hAnsi="Wingdings" w:hint="default"/>
      </w:rPr>
    </w:lvl>
    <w:lvl w:ilvl="6" w:tplc="B9800F3E" w:tentative="1">
      <w:start w:val="1"/>
      <w:numFmt w:val="bullet"/>
      <w:lvlText w:val=""/>
      <w:lvlJc w:val="left"/>
      <w:pPr>
        <w:tabs>
          <w:tab w:val="num" w:pos="5040"/>
        </w:tabs>
        <w:ind w:left="5040" w:hanging="360"/>
      </w:pPr>
      <w:rPr>
        <w:rFonts w:ascii="Symbol" w:hAnsi="Symbol" w:hint="default"/>
      </w:rPr>
    </w:lvl>
    <w:lvl w:ilvl="7" w:tplc="FF3C6BA8" w:tentative="1">
      <w:start w:val="1"/>
      <w:numFmt w:val="bullet"/>
      <w:lvlText w:val="o"/>
      <w:lvlJc w:val="left"/>
      <w:pPr>
        <w:tabs>
          <w:tab w:val="num" w:pos="5760"/>
        </w:tabs>
        <w:ind w:left="5760" w:hanging="360"/>
      </w:pPr>
      <w:rPr>
        <w:rFonts w:ascii="Courier New" w:hAnsi="Courier New" w:hint="default"/>
      </w:rPr>
    </w:lvl>
    <w:lvl w:ilvl="8" w:tplc="9D380442" w:tentative="1">
      <w:start w:val="1"/>
      <w:numFmt w:val="bullet"/>
      <w:lvlText w:val=""/>
      <w:lvlJc w:val="left"/>
      <w:pPr>
        <w:tabs>
          <w:tab w:val="num" w:pos="6480"/>
        </w:tabs>
        <w:ind w:left="6480" w:hanging="360"/>
      </w:pPr>
      <w:rPr>
        <w:rFonts w:ascii="Wingdings" w:hAnsi="Wingdings" w:hint="default"/>
      </w:rPr>
    </w:lvl>
  </w:abstractNum>
  <w:abstractNum w:abstractNumId="13">
    <w:nsid w:val="1D1F5340"/>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2D21AE1"/>
    <w:multiLevelType w:val="hybridMultilevel"/>
    <w:tmpl w:val="96941604"/>
    <w:lvl w:ilvl="0" w:tplc="1DA491AC">
      <w:start w:val="1"/>
      <w:numFmt w:val="lowerLetter"/>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
    <w:nsid w:val="242E1FF0"/>
    <w:multiLevelType w:val="hybridMultilevel"/>
    <w:tmpl w:val="D2D24C0A"/>
    <w:lvl w:ilvl="0" w:tplc="CCE27728">
      <w:start w:val="1"/>
      <w:numFmt w:val="bullet"/>
      <w:lvlText w:val="–"/>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24C26879"/>
    <w:multiLevelType w:val="hybridMultilevel"/>
    <w:tmpl w:val="BC0836BC"/>
    <w:lvl w:ilvl="0" w:tplc="6854B4FC">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8">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19">
    <w:nsid w:val="2D137E0B"/>
    <w:multiLevelType w:val="hybridMultilevel"/>
    <w:tmpl w:val="FCBECEE0"/>
    <w:lvl w:ilvl="0" w:tplc="919ED22E">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800"/>
        </w:tabs>
        <w:ind w:left="800" w:hanging="400"/>
      </w:pPr>
      <w:rPr>
        <w:rFonts w:ascii="Wingdings" w:hAnsi="Wingdings" w:hint="default"/>
      </w:rPr>
    </w:lvl>
    <w:lvl w:ilvl="2" w:tplc="F5BE0A8E">
      <w:start w:val="1"/>
      <w:numFmt w:val="bullet"/>
      <w:lvlText w:val=""/>
      <w:lvlJc w:val="left"/>
      <w:pPr>
        <w:tabs>
          <w:tab w:val="num" w:pos="1200"/>
        </w:tabs>
        <w:ind w:left="1200" w:hanging="400"/>
      </w:pPr>
      <w:rPr>
        <w:rFonts w:ascii="Symbol" w:hAnsi="Symbol"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FFFFFFFF">
      <w:start w:val="5"/>
      <w:numFmt w:val="bullet"/>
      <w:lvlText w:val="–"/>
      <w:lvlJc w:val="left"/>
      <w:pPr>
        <w:tabs>
          <w:tab w:val="num" w:pos="2000"/>
        </w:tabs>
        <w:ind w:left="2000" w:hanging="400"/>
      </w:pPr>
      <w:rPr>
        <w:rFonts w:ascii="Times New Roman" w:eastAsia="Times New Roman" w:hAnsi="Times New Roman"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20">
    <w:nsid w:val="2F230396"/>
    <w:multiLevelType w:val="hybridMultilevel"/>
    <w:tmpl w:val="D148557E"/>
    <w:lvl w:ilvl="0" w:tplc="1DA491AC">
      <w:start w:val="1"/>
      <w:numFmt w:val="lowerLetter"/>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1">
    <w:nsid w:val="30CE1AFC"/>
    <w:multiLevelType w:val="hybridMultilevel"/>
    <w:tmpl w:val="276E014A"/>
    <w:lvl w:ilvl="0" w:tplc="FFFFFFFF">
      <w:start w:val="1"/>
      <w:numFmt w:val="decimal"/>
      <w:lvlText w:val="%1."/>
      <w:lvlJc w:val="left"/>
      <w:pPr>
        <w:tabs>
          <w:tab w:val="num" w:pos="760"/>
        </w:tabs>
        <w:ind w:left="760" w:hanging="360"/>
      </w:pPr>
    </w:lvl>
    <w:lvl w:ilvl="1" w:tplc="FFFFFFFF">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2">
    <w:nsid w:val="37626C46"/>
    <w:multiLevelType w:val="multilevel"/>
    <w:tmpl w:val="EB9E8D60"/>
    <w:lvl w:ilvl="0">
      <w:start w:val="1"/>
      <w:numFmt w:val="decimal"/>
      <w:lvlText w:val="F.3.%1"/>
      <w:lvlJc w:val="left"/>
      <w:pPr>
        <w:ind w:left="360" w:hanging="360"/>
      </w:pPr>
      <w:rPr>
        <w:rFonts w:ascii="Times New Roman Bold" w:hAnsi="Times New Roman Bold" w:hint="default"/>
        <w:b/>
        <w:i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37D7656E"/>
    <w:multiLevelType w:val="multilevel"/>
    <w:tmpl w:val="8DD6E2AC"/>
    <w:lvl w:ilvl="0">
      <w:start w:val="1"/>
      <w:numFmt w:val="decimal"/>
      <w:pStyle w:val="4H0"/>
      <w:lvlText w:val="G.%1"/>
      <w:lvlJc w:val="left"/>
      <w:pPr>
        <w:ind w:left="360" w:hanging="360"/>
      </w:pPr>
      <w:rPr>
        <w:rFonts w:hint="default"/>
        <w:b/>
        <w:i w:val="0"/>
      </w:rPr>
    </w:lvl>
    <w:lvl w:ilvl="1">
      <w:start w:val="1"/>
      <w:numFmt w:val="decimal"/>
      <w:pStyle w:val="4H1"/>
      <w:lvlText w:val="G.%1.%2."/>
      <w:lvlJc w:val="left"/>
      <w:pPr>
        <w:ind w:left="360" w:hanging="360"/>
      </w:pPr>
    </w:lvl>
    <w:lvl w:ilvl="2">
      <w:start w:val="1"/>
      <w:numFmt w:val="decimal"/>
      <w:pStyle w:val="4H2"/>
      <w:lvlText w:val="G.%1.%2.%3."/>
      <w:lvlJc w:val="left"/>
      <w:pPr>
        <w:ind w:left="357" w:hanging="357"/>
      </w:pPr>
      <w:rPr>
        <w:rFonts w:hint="default"/>
      </w:rPr>
    </w:lvl>
    <w:lvl w:ilvl="3">
      <w:start w:val="1"/>
      <w:numFmt w:val="decimal"/>
      <w:lvlText w:val="G.%1.%2.%3.%4."/>
      <w:lvlJc w:val="left"/>
      <w:pPr>
        <w:ind w:left="1800" w:hanging="360"/>
      </w:pPr>
      <w:rPr>
        <w:rFonts w:hint="default"/>
      </w:rPr>
    </w:lvl>
    <w:lvl w:ilvl="4">
      <w:start w:val="1"/>
      <w:numFmt w:val="decimal"/>
      <w:lvlText w:val="G.%1.%2.%3.%4.%5."/>
      <w:lvlJc w:val="left"/>
      <w:pPr>
        <w:ind w:left="2520" w:hanging="360"/>
      </w:pPr>
      <w:rPr>
        <w:rFonts w:hint="default"/>
      </w:rPr>
    </w:lvl>
    <w:lvl w:ilvl="5">
      <w:start w:val="1"/>
      <w:numFmt w:val="lowerRoman"/>
      <w:lvlText w:val="%6."/>
      <w:lvlJc w:val="right"/>
      <w:pPr>
        <w:ind w:left="3240" w:hanging="18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right"/>
      <w:pPr>
        <w:ind w:left="5400" w:hanging="180"/>
      </w:pPr>
      <w:rPr>
        <w:rFonts w:hint="default"/>
      </w:rPr>
    </w:lvl>
  </w:abstractNum>
  <w:abstractNum w:abstractNumId="24">
    <w:nsid w:val="381116F3"/>
    <w:multiLevelType w:val="hybridMultilevel"/>
    <w:tmpl w:val="2AE4C63A"/>
    <w:lvl w:ilvl="0" w:tplc="7B8C3B44">
      <w:start w:val="1"/>
      <w:numFmt w:val="bullet"/>
      <w:lvlText w:val="-"/>
      <w:lvlJc w:val="left"/>
      <w:pPr>
        <w:ind w:left="720" w:hanging="360"/>
      </w:pPr>
      <w:rPr>
        <w:rFonts w:ascii="Batang" w:eastAsia="Batang" w:hAnsi="Batang" w:hint="eastAsia"/>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6">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27">
    <w:nsid w:val="3B2B22ED"/>
    <w:multiLevelType w:val="multilevel"/>
    <w:tmpl w:val="23028C40"/>
    <w:lvl w:ilvl="0">
      <w:start w:val="1"/>
      <w:numFmt w:val="decimal"/>
      <w:pStyle w:val="3H0"/>
      <w:lvlText w:val="F.%1"/>
      <w:lvlJc w:val="left"/>
      <w:pPr>
        <w:tabs>
          <w:tab w:val="num" w:pos="794"/>
        </w:tabs>
        <w:ind w:left="0" w:firstLine="0"/>
      </w:pPr>
      <w:rPr>
        <w:rFonts w:ascii="Times New Roman Bold" w:hAnsi="Times New Roman Bold" w:hint="default"/>
        <w:b/>
        <w:i w:val="0"/>
        <w:sz w:val="22"/>
      </w:rPr>
    </w:lvl>
    <w:lvl w:ilvl="1">
      <w:start w:val="1"/>
      <w:numFmt w:val="decimal"/>
      <w:pStyle w:val="3H1"/>
      <w:lvlText w:val="F.%1.%2"/>
      <w:lvlJc w:val="left"/>
      <w:pPr>
        <w:tabs>
          <w:tab w:val="num" w:pos="794"/>
        </w:tabs>
        <w:ind w:left="0" w:firstLine="0"/>
      </w:pPr>
      <w:rPr>
        <w:rFonts w:ascii="Times New Roman Bold" w:hAnsi="Times New Roman Bold" w:hint="default"/>
        <w:b/>
        <w:i w:val="0"/>
        <w:sz w:val="20"/>
      </w:rPr>
    </w:lvl>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 w:ilvl="5">
      <w:start w:val="1"/>
      <w:numFmt w:val="decimal"/>
      <w:pStyle w:val="3H5"/>
      <w:lvlText w:val="F.%1.%2.%3.%4.%5.%6"/>
      <w:lvlJc w:val="left"/>
      <w:pPr>
        <w:tabs>
          <w:tab w:val="num" w:pos="794"/>
        </w:tabs>
        <w:ind w:left="0" w:firstLine="0"/>
      </w:pPr>
      <w:rPr>
        <w:rFonts w:ascii="Times New Roman Bold" w:hAnsi="Times New Roman Bold" w:hint="default"/>
        <w:b/>
        <w:i w:val="0"/>
      </w:rPr>
    </w:lvl>
    <w:lvl w:ilvl="6">
      <w:start w:val="1"/>
      <w:numFmt w:val="decimal"/>
      <w:lvlText w:val="F.%1.%2.%3.%4.%5.%6.%7"/>
      <w:lvlJc w:val="left"/>
      <w:pPr>
        <w:tabs>
          <w:tab w:val="num" w:pos="794"/>
        </w:tabs>
        <w:ind w:left="0" w:firstLine="0"/>
      </w:pPr>
      <w:rPr>
        <w:rFonts w:ascii="Times New Roman Bold" w:hAnsi="Times New Roman Bold" w:hint="default"/>
        <w:b/>
        <w:i w:val="0"/>
        <w:sz w:val="20"/>
      </w:rPr>
    </w:lvl>
    <w:lvl w:ilvl="7">
      <w:start w:val="1"/>
      <w:numFmt w:val="decimal"/>
      <w:lvlText w:val="F.%1.%2.%3.%4.%5.%6.%7.%8"/>
      <w:lvlJc w:val="left"/>
      <w:pPr>
        <w:tabs>
          <w:tab w:val="num" w:pos="794"/>
        </w:tabs>
        <w:ind w:left="0" w:firstLine="0"/>
      </w:pPr>
      <w:rPr>
        <w:rFonts w:ascii="Times New Roman Bold" w:hAnsi="Times New Roman Bold" w:hint="default"/>
        <w:b/>
        <w:i w:val="0"/>
      </w:rPr>
    </w:lvl>
    <w:lvl w:ilvl="8">
      <w:start w:val="1"/>
      <w:numFmt w:val="decimal"/>
      <w:lvlText w:val="F.%1.%2.%3.%4.%5.%6.%7.%8.%9"/>
      <w:lvlJc w:val="left"/>
      <w:pPr>
        <w:tabs>
          <w:tab w:val="num" w:pos="794"/>
        </w:tabs>
        <w:ind w:left="0" w:firstLine="0"/>
      </w:pPr>
      <w:rPr>
        <w:rFonts w:ascii="Times New Roman Bold" w:hAnsi="Times New Roman Bold" w:hint="default"/>
        <w:b/>
        <w:i w:val="0"/>
        <w:sz w:val="20"/>
      </w:rPr>
    </w:lvl>
  </w:abstractNum>
  <w:abstractNum w:abstractNumId="28">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29">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30">
    <w:nsid w:val="49EA640C"/>
    <w:multiLevelType w:val="multilevel"/>
    <w:tmpl w:val="6E842E42"/>
    <w:lvl w:ilvl="0">
      <w:start w:val="8"/>
      <w:numFmt w:val="decimal"/>
      <w:lvlText w:val="%1"/>
      <w:lvlJc w:val="left"/>
      <w:pPr>
        <w:ind w:left="432" w:hanging="432"/>
      </w:pPr>
      <w:rPr>
        <w:rFonts w:hint="default"/>
        <w:b/>
        <w:bCs/>
      </w:rPr>
    </w:lvl>
    <w:lvl w:ilvl="1">
      <w:start w:val="1"/>
      <w:numFmt w:val="decimal"/>
      <w:lvlText w:val="%1.%2"/>
      <w:lvlJc w:val="left"/>
      <w:pPr>
        <w:ind w:left="576" w:hanging="576"/>
      </w:pPr>
      <w:rPr>
        <w:rFonts w:hint="default"/>
        <w:b/>
        <w:bCs/>
      </w:rPr>
    </w:lvl>
    <w:lvl w:ilvl="2">
      <w:start w:val="4"/>
      <w:numFmt w:val="decimal"/>
      <w:lvlText w:val="%1.%2.%3"/>
      <w:lvlJc w:val="left"/>
      <w:pPr>
        <w:ind w:left="1146" w:hanging="720"/>
      </w:pPr>
      <w:rPr>
        <w:rFonts w:hint="default"/>
        <w:b/>
        <w:bCs/>
      </w:rPr>
    </w:lvl>
    <w:lvl w:ilvl="3">
      <w:start w:val="1"/>
      <w:numFmt w:val="decimal"/>
      <w:lvlText w:val="%1.%2.%3.%4"/>
      <w:lvlJc w:val="left"/>
      <w:pPr>
        <w:ind w:left="864" w:hanging="864"/>
      </w:pPr>
      <w:rPr>
        <w:rFonts w:hint="default"/>
        <w:b/>
        <w:bCs/>
      </w:rPr>
    </w:lvl>
    <w:lvl w:ilvl="4">
      <w:start w:val="1"/>
      <w:numFmt w:val="decimal"/>
      <w:lvlText w:val="%1.%2.%3.%4.%5"/>
      <w:lvlJc w:val="left"/>
      <w:pPr>
        <w:ind w:left="1008" w:hanging="1008"/>
      </w:pPr>
      <w:rPr>
        <w:rFonts w:hint="default"/>
        <w:b/>
        <w:bCs/>
      </w:rPr>
    </w:lvl>
    <w:lvl w:ilvl="5">
      <w:start w:val="1"/>
      <w:numFmt w:val="decimal"/>
      <w:lvlText w:val="%1.%2.%3.%4.%5.%6"/>
      <w:lvlJc w:val="left"/>
      <w:pPr>
        <w:ind w:left="1152" w:hanging="1152"/>
      </w:pPr>
      <w:rPr>
        <w:rFonts w:hint="default"/>
        <w:b/>
        <w:bCs/>
      </w:rPr>
    </w:lvl>
    <w:lvl w:ilvl="6">
      <w:start w:val="1"/>
      <w:numFmt w:val="decimal"/>
      <w:lvlText w:val="%1.%2.%3.%4.%5.%6.%7"/>
      <w:lvlJc w:val="left"/>
      <w:pPr>
        <w:ind w:left="1296" w:hanging="1296"/>
      </w:pPr>
      <w:rPr>
        <w:rFonts w:hint="default"/>
        <w:b/>
        <w:bCs/>
      </w:rPr>
    </w:lvl>
    <w:lvl w:ilvl="7">
      <w:start w:val="1"/>
      <w:numFmt w:val="decimal"/>
      <w:lvlText w:val="%1.%2.%3.%4.%5.%6.%7.%8"/>
      <w:lvlJc w:val="left"/>
      <w:pPr>
        <w:ind w:left="1440" w:hanging="1440"/>
      </w:pPr>
      <w:rPr>
        <w:rFonts w:hint="default"/>
        <w:b/>
        <w:bCs/>
      </w:rPr>
    </w:lvl>
    <w:lvl w:ilvl="8">
      <w:start w:val="1"/>
      <w:numFmt w:val="decimal"/>
      <w:lvlText w:val="%1.%2.%3.%4.%5.%6.%7.%8.%9"/>
      <w:lvlJc w:val="left"/>
      <w:pPr>
        <w:ind w:left="1584" w:hanging="1584"/>
      </w:pPr>
      <w:rPr>
        <w:rFonts w:hint="default"/>
        <w:b/>
        <w:bCs/>
      </w:rPr>
    </w:lvl>
  </w:abstractNum>
  <w:abstractNum w:abstractNumId="31">
    <w:nsid w:val="53523E56"/>
    <w:multiLevelType w:val="hybridMultilevel"/>
    <w:tmpl w:val="329E585C"/>
    <w:lvl w:ilvl="0" w:tplc="49C80EA8">
      <w:start w:val="1"/>
      <w:numFmt w:val="decimal"/>
      <w:lvlText w:val="%1."/>
      <w:lvlJc w:val="left"/>
      <w:pPr>
        <w:tabs>
          <w:tab w:val="num" w:pos="757"/>
        </w:tabs>
        <w:ind w:left="757" w:hanging="360"/>
      </w:pPr>
      <w:rPr>
        <w:rFonts w:cs="Times New Roman" w:hint="default"/>
      </w:rPr>
    </w:lvl>
    <w:lvl w:ilvl="1" w:tplc="04070019">
      <w:start w:val="1"/>
      <w:numFmt w:val="lowerLetter"/>
      <w:lvlText w:val="%2."/>
      <w:lvlJc w:val="left"/>
      <w:pPr>
        <w:tabs>
          <w:tab w:val="num" w:pos="1837"/>
        </w:tabs>
        <w:ind w:left="1837" w:hanging="360"/>
      </w:pPr>
      <w:rPr>
        <w:rFonts w:cs="Times New Roman"/>
      </w:rPr>
    </w:lvl>
    <w:lvl w:ilvl="2" w:tplc="0407001B" w:tentative="1">
      <w:start w:val="1"/>
      <w:numFmt w:val="lowerRoman"/>
      <w:lvlText w:val="%3."/>
      <w:lvlJc w:val="right"/>
      <w:pPr>
        <w:tabs>
          <w:tab w:val="num" w:pos="2557"/>
        </w:tabs>
        <w:ind w:left="2557" w:hanging="180"/>
      </w:pPr>
      <w:rPr>
        <w:rFonts w:cs="Times New Roman"/>
      </w:rPr>
    </w:lvl>
    <w:lvl w:ilvl="3" w:tplc="0407000F" w:tentative="1">
      <w:start w:val="1"/>
      <w:numFmt w:val="decimal"/>
      <w:lvlText w:val="%4."/>
      <w:lvlJc w:val="left"/>
      <w:pPr>
        <w:tabs>
          <w:tab w:val="num" w:pos="3277"/>
        </w:tabs>
        <w:ind w:left="3277" w:hanging="360"/>
      </w:pPr>
      <w:rPr>
        <w:rFonts w:cs="Times New Roman"/>
      </w:rPr>
    </w:lvl>
    <w:lvl w:ilvl="4" w:tplc="04070019" w:tentative="1">
      <w:start w:val="1"/>
      <w:numFmt w:val="lowerLetter"/>
      <w:lvlText w:val="%5."/>
      <w:lvlJc w:val="left"/>
      <w:pPr>
        <w:tabs>
          <w:tab w:val="num" w:pos="3997"/>
        </w:tabs>
        <w:ind w:left="3997" w:hanging="360"/>
      </w:pPr>
      <w:rPr>
        <w:rFonts w:cs="Times New Roman"/>
      </w:rPr>
    </w:lvl>
    <w:lvl w:ilvl="5" w:tplc="0407001B" w:tentative="1">
      <w:start w:val="1"/>
      <w:numFmt w:val="lowerRoman"/>
      <w:lvlText w:val="%6."/>
      <w:lvlJc w:val="right"/>
      <w:pPr>
        <w:tabs>
          <w:tab w:val="num" w:pos="4717"/>
        </w:tabs>
        <w:ind w:left="4717" w:hanging="180"/>
      </w:pPr>
      <w:rPr>
        <w:rFonts w:cs="Times New Roman"/>
      </w:rPr>
    </w:lvl>
    <w:lvl w:ilvl="6" w:tplc="0407000F" w:tentative="1">
      <w:start w:val="1"/>
      <w:numFmt w:val="decimal"/>
      <w:lvlText w:val="%7."/>
      <w:lvlJc w:val="left"/>
      <w:pPr>
        <w:tabs>
          <w:tab w:val="num" w:pos="5437"/>
        </w:tabs>
        <w:ind w:left="5437" w:hanging="360"/>
      </w:pPr>
      <w:rPr>
        <w:rFonts w:cs="Times New Roman"/>
      </w:rPr>
    </w:lvl>
    <w:lvl w:ilvl="7" w:tplc="04070019" w:tentative="1">
      <w:start w:val="1"/>
      <w:numFmt w:val="lowerLetter"/>
      <w:lvlText w:val="%8."/>
      <w:lvlJc w:val="left"/>
      <w:pPr>
        <w:tabs>
          <w:tab w:val="num" w:pos="6157"/>
        </w:tabs>
        <w:ind w:left="6157" w:hanging="360"/>
      </w:pPr>
      <w:rPr>
        <w:rFonts w:cs="Times New Roman"/>
      </w:rPr>
    </w:lvl>
    <w:lvl w:ilvl="8" w:tplc="0407001B" w:tentative="1">
      <w:start w:val="1"/>
      <w:numFmt w:val="lowerRoman"/>
      <w:lvlText w:val="%9."/>
      <w:lvlJc w:val="right"/>
      <w:pPr>
        <w:tabs>
          <w:tab w:val="num" w:pos="6877"/>
        </w:tabs>
        <w:ind w:left="6877" w:hanging="180"/>
      </w:pPr>
      <w:rPr>
        <w:rFonts w:cs="Times New Roman"/>
      </w:rPr>
    </w:lvl>
  </w:abstractNum>
  <w:abstractNum w:abstractNumId="32">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33">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566E75C3"/>
    <w:multiLevelType w:val="hybridMultilevel"/>
    <w:tmpl w:val="BC40942A"/>
    <w:lvl w:ilvl="0" w:tplc="CCE27728">
      <w:start w:val="1"/>
      <w:numFmt w:val="bullet"/>
      <w:lvlText w:val="–"/>
      <w:lvlJc w:val="left"/>
      <w:pPr>
        <w:ind w:left="720" w:hanging="360"/>
      </w:pPr>
      <w:rPr>
        <w:rFonts w:ascii="Courier New" w:hAnsi="Courier New" w:hint="default"/>
      </w:rPr>
    </w:lvl>
    <w:lvl w:ilvl="1" w:tplc="CCE27728">
      <w:start w:val="1"/>
      <w:numFmt w:val="bullet"/>
      <w:lvlText w:val="–"/>
      <w:lvlJc w:val="left"/>
      <w:pPr>
        <w:ind w:left="1440" w:hanging="360"/>
      </w:pPr>
      <w:rPr>
        <w:rFonts w:ascii="Courier New" w:hAnsi="Courier New" w:hint="default"/>
      </w:rPr>
    </w:lvl>
    <w:lvl w:ilvl="2" w:tplc="CCE27728">
      <w:start w:val="1"/>
      <w:numFmt w:val="bullet"/>
      <w:lvlText w:val="–"/>
      <w:lvlJc w:val="left"/>
      <w:pPr>
        <w:ind w:left="2160" w:hanging="360"/>
      </w:pPr>
      <w:rPr>
        <w:rFonts w:ascii="Courier New" w:hAnsi="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66F2FBF"/>
    <w:multiLevelType w:val="multilevel"/>
    <w:tmpl w:val="144E5F8E"/>
    <w:styleLink w:val="3DHeading"/>
    <w:lvl w:ilvl="0">
      <w:start w:val="6"/>
      <w:numFmt w:val="upperLetter"/>
      <w:suff w:val="nothing"/>
      <w:lvlText w:val="Annex %1"/>
      <w:lvlJc w:val="left"/>
      <w:pPr>
        <w:ind w:left="0" w:firstLine="0"/>
      </w:pPr>
      <w:rPr>
        <w:rFonts w:ascii="Times New Roman" w:hAnsi="Times New Roman" w:hint="default"/>
        <w:b/>
        <w:i w:val="0"/>
        <w:sz w:val="24"/>
      </w:rPr>
    </w:lvl>
    <w:lvl w:ilvl="1">
      <w:start w:val="1"/>
      <w:numFmt w:val="decimal"/>
      <w:lvlText w:val="%1.%2"/>
      <w:lvlJc w:val="left"/>
      <w:pPr>
        <w:tabs>
          <w:tab w:val="num" w:pos="794"/>
        </w:tabs>
        <w:ind w:left="0" w:firstLine="0"/>
      </w:pPr>
      <w:rPr>
        <w:rFonts w:ascii="Times New Roman" w:hAnsi="Times New Roman" w:hint="default"/>
        <w:b/>
        <w:i w:val="0"/>
        <w:sz w:val="20"/>
      </w:rPr>
    </w:lvl>
    <w:lvl w:ilvl="2">
      <w:start w:val="1"/>
      <w:numFmt w:val="decimal"/>
      <w:lvlText w:val="%1.%2.%3"/>
      <w:lvlJc w:val="left"/>
      <w:pPr>
        <w:tabs>
          <w:tab w:val="num" w:pos="794"/>
        </w:tabs>
        <w:ind w:left="0" w:firstLine="0"/>
      </w:pPr>
      <w:rPr>
        <w:rFonts w:ascii="Times New Roman" w:hAnsi="Times New Roman" w:hint="default"/>
        <w:b/>
        <w:i w:val="0"/>
        <w:sz w:val="20"/>
      </w:rPr>
    </w:lvl>
    <w:lvl w:ilvl="3">
      <w:start w:val="1"/>
      <w:numFmt w:val="decimal"/>
      <w:lvlText w:val="%1.%2.%3.%4"/>
      <w:lvlJc w:val="left"/>
      <w:pPr>
        <w:tabs>
          <w:tab w:val="num" w:pos="794"/>
        </w:tabs>
        <w:ind w:left="0" w:firstLine="0"/>
      </w:pPr>
      <w:rPr>
        <w:rFonts w:ascii="Times New Roman" w:hAnsi="Times New Roman" w:hint="default"/>
        <w:b/>
        <w:i w:val="0"/>
        <w:sz w:val="20"/>
      </w:rPr>
    </w:lvl>
    <w:lvl w:ilvl="4">
      <w:start w:val="1"/>
      <w:numFmt w:val="decimal"/>
      <w:lvlText w:val="%1.%2.%3.%4.%5"/>
      <w:lvlJc w:val="left"/>
      <w:pPr>
        <w:tabs>
          <w:tab w:val="num" w:pos="794"/>
        </w:tabs>
        <w:ind w:left="0" w:firstLine="0"/>
      </w:pPr>
      <w:rPr>
        <w:rFonts w:ascii="Times New Roman" w:hAnsi="Times New Roman" w:hint="default"/>
        <w:b/>
        <w:i w:val="0"/>
        <w:sz w:val="20"/>
      </w:rPr>
    </w:lvl>
    <w:lvl w:ilvl="5">
      <w:start w:val="1"/>
      <w:numFmt w:val="decimal"/>
      <w:lvlText w:val="%1.%2.%3.%4.%5.%6"/>
      <w:lvlJc w:val="left"/>
      <w:pPr>
        <w:tabs>
          <w:tab w:val="num" w:pos="794"/>
        </w:tabs>
        <w:ind w:left="0" w:firstLine="0"/>
      </w:pPr>
      <w:rPr>
        <w:rFonts w:ascii="Times New Roman" w:hAnsi="Times New Roman" w:hint="default"/>
        <w:b/>
        <w:i w:val="0"/>
      </w:rPr>
    </w:lvl>
    <w:lvl w:ilvl="6">
      <w:start w:val="1"/>
      <w:numFmt w:val="decimal"/>
      <w:lvlText w:val="%1.%2.%3.%4.%5.%6.%7"/>
      <w:lvlJc w:val="left"/>
      <w:pPr>
        <w:tabs>
          <w:tab w:val="num" w:pos="794"/>
        </w:tabs>
        <w:ind w:left="0" w:firstLine="0"/>
      </w:pPr>
      <w:rPr>
        <w:rFonts w:ascii="Times New Roman" w:hAnsi="Times New Roman" w:hint="default"/>
        <w:b/>
        <w:i w:val="0"/>
        <w:sz w:val="20"/>
      </w:rPr>
    </w:lvl>
    <w:lvl w:ilvl="7">
      <w:start w:val="1"/>
      <w:numFmt w:val="decimal"/>
      <w:lvlText w:val="%1.%2.%3.%4.%5.%6.%7.%8"/>
      <w:lvlJc w:val="left"/>
      <w:pPr>
        <w:tabs>
          <w:tab w:val="num" w:pos="794"/>
        </w:tabs>
        <w:ind w:left="0" w:firstLine="0"/>
      </w:pPr>
      <w:rPr>
        <w:rFonts w:ascii="Times New Roman" w:hAnsi="Times New Roman" w:hint="default"/>
        <w:b/>
        <w:i w:val="0"/>
      </w:rPr>
    </w:lvl>
    <w:lvl w:ilvl="8">
      <w:start w:val="1"/>
      <w:numFmt w:val="decimal"/>
      <w:lvlText w:val="%1.%2.%3.%4.%5.%6.%7.%8.%9"/>
      <w:lvlJc w:val="left"/>
      <w:pPr>
        <w:tabs>
          <w:tab w:val="num" w:pos="794"/>
        </w:tabs>
        <w:ind w:left="0" w:firstLine="0"/>
      </w:pPr>
      <w:rPr>
        <w:rFonts w:ascii="Times New Roman" w:hAnsi="Times New Roman" w:hint="default"/>
        <w:b/>
        <w:i w:val="0"/>
        <w:sz w:val="20"/>
      </w:rPr>
    </w:lvl>
  </w:abstractNum>
  <w:abstractNum w:abstractNumId="36">
    <w:nsid w:val="576A43C1"/>
    <w:multiLevelType w:val="hybridMultilevel"/>
    <w:tmpl w:val="E26E4A28"/>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FFFFFFFF">
      <w:start w:val="5"/>
      <w:numFmt w:val="bullet"/>
      <w:lvlText w:val="–"/>
      <w:lvlJc w:val="left"/>
      <w:pPr>
        <w:tabs>
          <w:tab w:val="num" w:pos="1600"/>
        </w:tabs>
        <w:ind w:left="1600" w:hanging="400"/>
      </w:pPr>
      <w:rPr>
        <w:rFonts w:ascii="Times New Roman" w:eastAsia="Times New Roman" w:hAnsi="Times New Roman"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37">
    <w:nsid w:val="597B0721"/>
    <w:multiLevelType w:val="hybridMultilevel"/>
    <w:tmpl w:val="2B06117E"/>
    <w:lvl w:ilvl="0" w:tplc="04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8">
    <w:nsid w:val="5993180B"/>
    <w:multiLevelType w:val="hybridMultilevel"/>
    <w:tmpl w:val="3F749846"/>
    <w:lvl w:ilvl="0" w:tplc="CCE27728">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5A524123"/>
    <w:multiLevelType w:val="hybridMultilevel"/>
    <w:tmpl w:val="1374D008"/>
    <w:lvl w:ilvl="0" w:tplc="04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nsid w:val="5EF70699"/>
    <w:multiLevelType w:val="hybridMultilevel"/>
    <w:tmpl w:val="22E03BC8"/>
    <w:lvl w:ilvl="0" w:tplc="FFFFFFFF">
      <w:start w:val="5"/>
      <w:numFmt w:val="bullet"/>
      <w:lvlText w:val="–"/>
      <w:lvlJc w:val="left"/>
      <w:pPr>
        <w:tabs>
          <w:tab w:val="num" w:pos="390"/>
        </w:tabs>
        <w:ind w:left="390" w:hanging="390"/>
      </w:pPr>
      <w:rPr>
        <w:rFonts w:ascii="Times New Roman" w:eastAsia="Times New Roman" w:hAnsi="Times New Roman" w:hint="default"/>
      </w:rPr>
    </w:lvl>
    <w:lvl w:ilvl="1" w:tplc="FFFFFFFF">
      <w:start w:val="5"/>
      <w:numFmt w:val="bullet"/>
      <w:lvlText w:val="–"/>
      <w:lvlJc w:val="left"/>
      <w:pPr>
        <w:tabs>
          <w:tab w:val="num" w:pos="1080"/>
        </w:tabs>
        <w:ind w:left="1080" w:hanging="360"/>
      </w:pPr>
      <w:rPr>
        <w:rFonts w:ascii="Times New Roman" w:eastAsia="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41">
    <w:nsid w:val="627B44F7"/>
    <w:multiLevelType w:val="hybridMultilevel"/>
    <w:tmpl w:val="01601326"/>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nsid w:val="647763F6"/>
    <w:multiLevelType w:val="hybridMultilevel"/>
    <w:tmpl w:val="B94637C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43">
    <w:nsid w:val="6A4077B8"/>
    <w:multiLevelType w:val="hybridMultilevel"/>
    <w:tmpl w:val="E4A42964"/>
    <w:lvl w:ilvl="0" w:tplc="FFFFFFFF">
      <w:start w:val="5"/>
      <w:numFmt w:val="bullet"/>
      <w:lvlText w:val="–"/>
      <w:lvlJc w:val="left"/>
      <w:pPr>
        <w:tabs>
          <w:tab w:val="num" w:pos="720"/>
        </w:tabs>
        <w:ind w:left="720" w:hanging="360"/>
      </w:pPr>
      <w:rPr>
        <w:rFonts w:ascii="Times New Roman" w:eastAsia="Times New Roman" w:hAnsi="Times New Roman"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44">
    <w:nsid w:val="6E4C1C3B"/>
    <w:multiLevelType w:val="multilevel"/>
    <w:tmpl w:val="D66EE324"/>
    <w:lvl w:ilvl="0">
      <w:start w:val="3"/>
      <w:numFmt w:val="upperLetter"/>
      <w:suff w:val="nothing"/>
      <w:lvlText w:val="%1"/>
      <w:lvlJc w:val="left"/>
      <w:pPr>
        <w:ind w:left="360" w:hanging="360"/>
      </w:pPr>
      <w:rPr>
        <w:rFonts w:ascii="Times New Roman Bold" w:hAnsi="Times New Roman Bold" w:cs="Times New Roman" w:hint="default"/>
        <w:vanish/>
        <w:color w:val="A6A6A6"/>
        <w:sz w:val="24"/>
        <w:szCs w:val="24"/>
      </w:rPr>
    </w:lvl>
    <w:lvl w:ilvl="1">
      <w:start w:val="1"/>
      <w:numFmt w:val="decimal"/>
      <w:lvlText w:val="%1.%2"/>
      <w:lvlJc w:val="left"/>
      <w:pPr>
        <w:tabs>
          <w:tab w:val="num" w:pos="1020"/>
        </w:tabs>
        <w:ind w:left="0" w:firstLine="0"/>
      </w:pPr>
      <w:rPr>
        <w:rFonts w:cs="Times New Roman" w:hint="default"/>
        <w:b/>
      </w:rPr>
    </w:lvl>
    <w:lvl w:ilvl="2">
      <w:start w:val="1"/>
      <w:numFmt w:val="decimal"/>
      <w:lvlText w:val="%1.%2.%3"/>
      <w:lvlJc w:val="left"/>
      <w:pPr>
        <w:tabs>
          <w:tab w:val="num" w:pos="720"/>
        </w:tabs>
        <w:ind w:left="1224" w:hanging="1224"/>
      </w:pPr>
      <w:rPr>
        <w:rFonts w:cs="Times New Roman" w:hint="default"/>
        <w:b/>
        <w:i w:val="0"/>
        <w:lang w:val="en-GB"/>
      </w:rPr>
    </w:lvl>
    <w:lvl w:ilvl="3">
      <w:start w:val="1"/>
      <w:numFmt w:val="decimal"/>
      <w:pStyle w:val="Annex4"/>
      <w:lvlText w:val="%1.%2.%3.%4"/>
      <w:lvlJc w:val="left"/>
      <w:pPr>
        <w:tabs>
          <w:tab w:val="num" w:pos="4230"/>
        </w:tabs>
        <w:ind w:left="5238" w:hanging="1728"/>
      </w:pPr>
      <w:rPr>
        <w:rFonts w:cs="Times New Roman" w:hint="default"/>
      </w:rPr>
    </w:lvl>
    <w:lvl w:ilvl="4">
      <w:start w:val="1"/>
      <w:numFmt w:val="decimal"/>
      <w:pStyle w:val="Annex5"/>
      <w:lvlText w:val="%1.%2.%3.%4.%5"/>
      <w:lvlJc w:val="left"/>
      <w:pPr>
        <w:tabs>
          <w:tab w:val="num" w:pos="1170"/>
        </w:tabs>
        <w:ind w:left="2682" w:hanging="2232"/>
      </w:pPr>
      <w:rPr>
        <w:rFonts w:cs="Times New Roman" w:hint="default"/>
        <w:lang w:val="en-GB"/>
      </w:rPr>
    </w:lvl>
    <w:lvl w:ilvl="5">
      <w:start w:val="1"/>
      <w:numFmt w:val="decimal"/>
      <w:pStyle w:val="Annex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45">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46">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47">
    <w:nsid w:val="75C433E5"/>
    <w:multiLevelType w:val="hybridMultilevel"/>
    <w:tmpl w:val="CA6289E4"/>
    <w:lvl w:ilvl="0" w:tplc="0409000F">
      <w:start w:val="1"/>
      <w:numFmt w:val="decimal"/>
      <w:lvlText w:val="%1."/>
      <w:lvlJc w:val="left"/>
      <w:pPr>
        <w:tabs>
          <w:tab w:val="num" w:pos="720"/>
        </w:tabs>
        <w:ind w:left="720" w:hanging="360"/>
      </w:p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8">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9">
    <w:nsid w:val="79AA4AD3"/>
    <w:multiLevelType w:val="hybridMultilevel"/>
    <w:tmpl w:val="A184E554"/>
    <w:lvl w:ilvl="0" w:tplc="FFFFFFFF">
      <w:start w:val="1"/>
      <w:numFmt w:val="decimal"/>
      <w:lvlText w:val="%1."/>
      <w:lvlJc w:val="left"/>
      <w:pPr>
        <w:tabs>
          <w:tab w:val="num" w:pos="720"/>
        </w:tabs>
        <w:ind w:left="720" w:hanging="360"/>
      </w:pPr>
    </w:lvl>
    <w:lvl w:ilvl="1" w:tplc="04070019">
      <w:start w:val="1"/>
      <w:numFmt w:val="lowerLetter"/>
      <w:lvlText w:val="%2."/>
      <w:lvlJc w:val="left"/>
      <w:pPr>
        <w:tabs>
          <w:tab w:val="num" w:pos="1400"/>
        </w:tabs>
        <w:ind w:left="1400" w:hanging="360"/>
      </w:pPr>
    </w:lvl>
    <w:lvl w:ilvl="2" w:tplc="0407001B" w:tentative="1">
      <w:start w:val="1"/>
      <w:numFmt w:val="lowerRoman"/>
      <w:lvlText w:val="%3."/>
      <w:lvlJc w:val="right"/>
      <w:pPr>
        <w:tabs>
          <w:tab w:val="num" w:pos="2120"/>
        </w:tabs>
        <w:ind w:left="2120" w:hanging="180"/>
      </w:pPr>
    </w:lvl>
    <w:lvl w:ilvl="3" w:tplc="0407000F" w:tentative="1">
      <w:start w:val="1"/>
      <w:numFmt w:val="decimal"/>
      <w:lvlText w:val="%4."/>
      <w:lvlJc w:val="left"/>
      <w:pPr>
        <w:tabs>
          <w:tab w:val="num" w:pos="2840"/>
        </w:tabs>
        <w:ind w:left="2840" w:hanging="360"/>
      </w:pPr>
    </w:lvl>
    <w:lvl w:ilvl="4" w:tplc="04070019" w:tentative="1">
      <w:start w:val="1"/>
      <w:numFmt w:val="lowerLetter"/>
      <w:lvlText w:val="%5."/>
      <w:lvlJc w:val="left"/>
      <w:pPr>
        <w:tabs>
          <w:tab w:val="num" w:pos="3560"/>
        </w:tabs>
        <w:ind w:left="3560" w:hanging="360"/>
      </w:pPr>
    </w:lvl>
    <w:lvl w:ilvl="5" w:tplc="0407001B" w:tentative="1">
      <w:start w:val="1"/>
      <w:numFmt w:val="lowerRoman"/>
      <w:lvlText w:val="%6."/>
      <w:lvlJc w:val="right"/>
      <w:pPr>
        <w:tabs>
          <w:tab w:val="num" w:pos="4280"/>
        </w:tabs>
        <w:ind w:left="4280" w:hanging="180"/>
      </w:pPr>
    </w:lvl>
    <w:lvl w:ilvl="6" w:tplc="0407000F" w:tentative="1">
      <w:start w:val="1"/>
      <w:numFmt w:val="decimal"/>
      <w:lvlText w:val="%7."/>
      <w:lvlJc w:val="left"/>
      <w:pPr>
        <w:tabs>
          <w:tab w:val="num" w:pos="5000"/>
        </w:tabs>
        <w:ind w:left="5000" w:hanging="360"/>
      </w:pPr>
    </w:lvl>
    <w:lvl w:ilvl="7" w:tplc="04070019" w:tentative="1">
      <w:start w:val="1"/>
      <w:numFmt w:val="lowerLetter"/>
      <w:lvlText w:val="%8."/>
      <w:lvlJc w:val="left"/>
      <w:pPr>
        <w:tabs>
          <w:tab w:val="num" w:pos="5720"/>
        </w:tabs>
        <w:ind w:left="5720" w:hanging="360"/>
      </w:pPr>
    </w:lvl>
    <w:lvl w:ilvl="8" w:tplc="0407001B" w:tentative="1">
      <w:start w:val="1"/>
      <w:numFmt w:val="lowerRoman"/>
      <w:lvlText w:val="%9."/>
      <w:lvlJc w:val="right"/>
      <w:pPr>
        <w:tabs>
          <w:tab w:val="num" w:pos="6440"/>
        </w:tabs>
        <w:ind w:left="6440" w:hanging="180"/>
      </w:pPr>
    </w:lvl>
  </w:abstractNum>
  <w:abstractNum w:abstractNumId="50">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9"/>
  </w:num>
  <w:num w:numId="4">
    <w:abstractNumId w:val="31"/>
  </w:num>
  <w:num w:numId="5">
    <w:abstractNumId w:val="25"/>
  </w:num>
  <w:num w:numId="6">
    <w:abstractNumId w:val="45"/>
  </w:num>
  <w:num w:numId="7">
    <w:abstractNumId w:val="40"/>
  </w:num>
  <w:num w:numId="8">
    <w:abstractNumId w:val="11"/>
  </w:num>
  <w:num w:numId="9">
    <w:abstractNumId w:val="35"/>
  </w:num>
  <w:num w:numId="10">
    <w:abstractNumId w:val="13"/>
  </w:num>
  <w:num w:numId="11">
    <w:abstractNumId w:val="3"/>
  </w:num>
  <w:num w:numId="12">
    <w:abstractNumId w:val="36"/>
  </w:num>
  <w:num w:numId="13">
    <w:abstractNumId w:val="19"/>
  </w:num>
  <w:num w:numId="14">
    <w:abstractNumId w:val="24"/>
  </w:num>
  <w:num w:numId="15">
    <w:abstractNumId w:val="15"/>
  </w:num>
  <w:num w:numId="16">
    <w:abstractNumId w:val="47"/>
  </w:num>
  <w:num w:numId="17">
    <w:abstractNumId w:val="49"/>
  </w:num>
  <w:num w:numId="18">
    <w:abstractNumId w:val="46"/>
  </w:num>
  <w:num w:numId="19">
    <w:abstractNumId w:val="28"/>
  </w:num>
  <w:num w:numId="20">
    <w:abstractNumId w:val="32"/>
  </w:num>
  <w:num w:numId="21">
    <w:abstractNumId w:val="33"/>
  </w:num>
  <w:num w:numId="22">
    <w:abstractNumId w:val="8"/>
  </w:num>
  <w:num w:numId="23">
    <w:abstractNumId w:val="12"/>
  </w:num>
  <w:num w:numId="24">
    <w:abstractNumId w:val="29"/>
  </w:num>
  <w:num w:numId="25">
    <w:abstractNumId w:val="17"/>
  </w:num>
  <w:num w:numId="26">
    <w:abstractNumId w:val="18"/>
  </w:num>
  <w:num w:numId="27">
    <w:abstractNumId w:val="5"/>
  </w:num>
  <w:num w:numId="28">
    <w:abstractNumId w:val="48"/>
  </w:num>
  <w:num w:numId="29">
    <w:abstractNumId w:val="50"/>
  </w:num>
  <w:num w:numId="30">
    <w:abstractNumId w:val="26"/>
  </w:num>
  <w:num w:numId="31">
    <w:abstractNumId w:val="4"/>
  </w:num>
  <w:num w:numId="32">
    <w:abstractNumId w:val="7"/>
  </w:num>
  <w:num w:numId="33">
    <w:abstractNumId w:val="27"/>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34">
    <w:abstractNumId w:val="23"/>
  </w:num>
  <w:num w:numId="35">
    <w:abstractNumId w:val="10"/>
  </w:num>
  <w:num w:numId="36">
    <w:abstractNumId w:val="42"/>
  </w:num>
  <w:num w:numId="37">
    <w:abstractNumId w:val="44"/>
  </w:num>
  <w:num w:numId="38">
    <w:abstractNumId w:val="4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9"/>
  </w:num>
  <w:num w:numId="40">
    <w:abstractNumId w:val="30"/>
  </w:num>
  <w:num w:numId="41">
    <w:abstractNumId w:val="3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2"/>
  </w:num>
  <w:num w:numId="44">
    <w:abstractNumId w:val="44"/>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3"/>
  </w:num>
  <w:num w:numId="47">
    <w:abstractNumId w:val="37"/>
  </w:num>
  <w:num w:numId="48">
    <w:abstractNumId w:val="6"/>
  </w:num>
  <w:num w:numId="49">
    <w:abstractNumId w:val="20"/>
  </w:num>
  <w:num w:numId="50">
    <w:abstractNumId w:val="40"/>
  </w:num>
  <w:num w:numId="51">
    <w:abstractNumId w:val="30"/>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4"/>
  </w:num>
  <w:num w:numId="53">
    <w:abstractNumId w:val="38"/>
  </w:num>
  <w:num w:numId="54">
    <w:abstractNumId w:val="27"/>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55">
    <w:abstractNumId w:val="27"/>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56">
    <w:abstractNumId w:val="27"/>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57">
    <w:abstractNumId w:val="27"/>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58">
    <w:abstractNumId w:val="27"/>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59">
    <w:abstractNumId w:val="41"/>
  </w:num>
  <w:num w:numId="60">
    <w:abstractNumId w:val="16"/>
  </w:num>
  <w:num w:numId="61">
    <w:abstractNumId w:val="1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removePersonalInformation/>
  <w:removeDateAndTime/>
  <w:doNotDisplayPageBoundaries/>
  <w:printFractionalCharacterWidth/>
  <w:hideSpellingErrors/>
  <w:proofState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2"/>
  <w:trackRevisions/>
  <w:doNotTrackFormatting/>
  <w:defaultTabStop w:val="403"/>
  <w:doNotHyphenateCaps/>
  <w:evenAndOddHeaders/>
  <w:drawingGridHorizontalSpacing w:val="100"/>
  <w:drawingGridVerticalSpacing w:val="120"/>
  <w:displayHorizontalDrawingGridEvery w:val="2"/>
  <w:displayVerticalDrawingGridEvery w:val="0"/>
  <w:doNotShadeFormData/>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1FD4"/>
    <w:rsid w:val="00000327"/>
    <w:rsid w:val="00000AFF"/>
    <w:rsid w:val="00000BCC"/>
    <w:rsid w:val="00000C20"/>
    <w:rsid w:val="00000E34"/>
    <w:rsid w:val="0000115B"/>
    <w:rsid w:val="00001CA3"/>
    <w:rsid w:val="00001CCB"/>
    <w:rsid w:val="00002719"/>
    <w:rsid w:val="00002B96"/>
    <w:rsid w:val="00002CCC"/>
    <w:rsid w:val="00002E83"/>
    <w:rsid w:val="00003144"/>
    <w:rsid w:val="0000324E"/>
    <w:rsid w:val="00003413"/>
    <w:rsid w:val="00003532"/>
    <w:rsid w:val="000039DF"/>
    <w:rsid w:val="00004176"/>
    <w:rsid w:val="00004387"/>
    <w:rsid w:val="000043EB"/>
    <w:rsid w:val="0000440D"/>
    <w:rsid w:val="000044E1"/>
    <w:rsid w:val="00004579"/>
    <w:rsid w:val="00004882"/>
    <w:rsid w:val="0000499B"/>
    <w:rsid w:val="00004A1B"/>
    <w:rsid w:val="00004CB5"/>
    <w:rsid w:val="000050C8"/>
    <w:rsid w:val="000056CF"/>
    <w:rsid w:val="00005991"/>
    <w:rsid w:val="00005CF4"/>
    <w:rsid w:val="00006689"/>
    <w:rsid w:val="00006DD2"/>
    <w:rsid w:val="00006E6B"/>
    <w:rsid w:val="00006EA1"/>
    <w:rsid w:val="00007117"/>
    <w:rsid w:val="00007257"/>
    <w:rsid w:val="0000730A"/>
    <w:rsid w:val="0000730D"/>
    <w:rsid w:val="000077F6"/>
    <w:rsid w:val="0000799A"/>
    <w:rsid w:val="00007AA7"/>
    <w:rsid w:val="00007B90"/>
    <w:rsid w:val="00007D76"/>
    <w:rsid w:val="00007E24"/>
    <w:rsid w:val="00007E5B"/>
    <w:rsid w:val="0001007A"/>
    <w:rsid w:val="000100B6"/>
    <w:rsid w:val="0001025C"/>
    <w:rsid w:val="0001072C"/>
    <w:rsid w:val="00010769"/>
    <w:rsid w:val="00010AE1"/>
    <w:rsid w:val="00010B7B"/>
    <w:rsid w:val="00010C51"/>
    <w:rsid w:val="00010E29"/>
    <w:rsid w:val="0001137E"/>
    <w:rsid w:val="00011459"/>
    <w:rsid w:val="000114B4"/>
    <w:rsid w:val="00011619"/>
    <w:rsid w:val="00011642"/>
    <w:rsid w:val="00011967"/>
    <w:rsid w:val="00011DF0"/>
    <w:rsid w:val="00011EA7"/>
    <w:rsid w:val="0001204F"/>
    <w:rsid w:val="000120A5"/>
    <w:rsid w:val="00012112"/>
    <w:rsid w:val="0001229E"/>
    <w:rsid w:val="0001231A"/>
    <w:rsid w:val="00012582"/>
    <w:rsid w:val="000127CC"/>
    <w:rsid w:val="0001287F"/>
    <w:rsid w:val="0001294D"/>
    <w:rsid w:val="00012952"/>
    <w:rsid w:val="00012DC3"/>
    <w:rsid w:val="00012DCD"/>
    <w:rsid w:val="00012DEA"/>
    <w:rsid w:val="00012E38"/>
    <w:rsid w:val="00012E8D"/>
    <w:rsid w:val="00012F4E"/>
    <w:rsid w:val="0001305F"/>
    <w:rsid w:val="00013064"/>
    <w:rsid w:val="0001308C"/>
    <w:rsid w:val="0001314F"/>
    <w:rsid w:val="000131C2"/>
    <w:rsid w:val="00013417"/>
    <w:rsid w:val="00013425"/>
    <w:rsid w:val="00013482"/>
    <w:rsid w:val="00013558"/>
    <w:rsid w:val="0001382C"/>
    <w:rsid w:val="000138BB"/>
    <w:rsid w:val="000138CF"/>
    <w:rsid w:val="0001398A"/>
    <w:rsid w:val="00013A5E"/>
    <w:rsid w:val="00013DE6"/>
    <w:rsid w:val="00013EFB"/>
    <w:rsid w:val="00013F8C"/>
    <w:rsid w:val="000144A0"/>
    <w:rsid w:val="000144F7"/>
    <w:rsid w:val="000147A9"/>
    <w:rsid w:val="00014B98"/>
    <w:rsid w:val="00014C5B"/>
    <w:rsid w:val="00014D2A"/>
    <w:rsid w:val="00014FAD"/>
    <w:rsid w:val="000150A9"/>
    <w:rsid w:val="0001540D"/>
    <w:rsid w:val="00015803"/>
    <w:rsid w:val="0001581D"/>
    <w:rsid w:val="0001591A"/>
    <w:rsid w:val="00015AC5"/>
    <w:rsid w:val="00015B55"/>
    <w:rsid w:val="00015CCA"/>
    <w:rsid w:val="00015DFE"/>
    <w:rsid w:val="00015F34"/>
    <w:rsid w:val="000160AF"/>
    <w:rsid w:val="000162D2"/>
    <w:rsid w:val="00016543"/>
    <w:rsid w:val="0001656F"/>
    <w:rsid w:val="0001663F"/>
    <w:rsid w:val="00016A32"/>
    <w:rsid w:val="00016B09"/>
    <w:rsid w:val="00016B9D"/>
    <w:rsid w:val="00016E7D"/>
    <w:rsid w:val="000170D1"/>
    <w:rsid w:val="00017702"/>
    <w:rsid w:val="00017912"/>
    <w:rsid w:val="000179DC"/>
    <w:rsid w:val="00017BCA"/>
    <w:rsid w:val="00020670"/>
    <w:rsid w:val="000207BB"/>
    <w:rsid w:val="00020E1A"/>
    <w:rsid w:val="000210AC"/>
    <w:rsid w:val="0002173F"/>
    <w:rsid w:val="00021769"/>
    <w:rsid w:val="00021B77"/>
    <w:rsid w:val="00022084"/>
    <w:rsid w:val="00022160"/>
    <w:rsid w:val="00022293"/>
    <w:rsid w:val="000222E2"/>
    <w:rsid w:val="0002251F"/>
    <w:rsid w:val="000226FE"/>
    <w:rsid w:val="00022B57"/>
    <w:rsid w:val="00022B73"/>
    <w:rsid w:val="00022B88"/>
    <w:rsid w:val="00022C55"/>
    <w:rsid w:val="00023196"/>
    <w:rsid w:val="00023684"/>
    <w:rsid w:val="0002377F"/>
    <w:rsid w:val="00023928"/>
    <w:rsid w:val="00023B9E"/>
    <w:rsid w:val="00023D70"/>
    <w:rsid w:val="00023DEC"/>
    <w:rsid w:val="00023EA8"/>
    <w:rsid w:val="00023ECF"/>
    <w:rsid w:val="0002466F"/>
    <w:rsid w:val="00024EF0"/>
    <w:rsid w:val="00025005"/>
    <w:rsid w:val="00025556"/>
    <w:rsid w:val="00025BA3"/>
    <w:rsid w:val="00026B73"/>
    <w:rsid w:val="00026CF1"/>
    <w:rsid w:val="00026EE9"/>
    <w:rsid w:val="00026FC3"/>
    <w:rsid w:val="00027058"/>
    <w:rsid w:val="00027196"/>
    <w:rsid w:val="000272B9"/>
    <w:rsid w:val="0002749D"/>
    <w:rsid w:val="00027582"/>
    <w:rsid w:val="00027A9B"/>
    <w:rsid w:val="00027EF5"/>
    <w:rsid w:val="00027F5C"/>
    <w:rsid w:val="000302EB"/>
    <w:rsid w:val="000305DF"/>
    <w:rsid w:val="00030740"/>
    <w:rsid w:val="00030B9A"/>
    <w:rsid w:val="00030BF9"/>
    <w:rsid w:val="00030C2C"/>
    <w:rsid w:val="00030E5C"/>
    <w:rsid w:val="00030FD4"/>
    <w:rsid w:val="00031324"/>
    <w:rsid w:val="0003155E"/>
    <w:rsid w:val="000315CE"/>
    <w:rsid w:val="0003175D"/>
    <w:rsid w:val="00031844"/>
    <w:rsid w:val="00031969"/>
    <w:rsid w:val="00031AF8"/>
    <w:rsid w:val="00031F72"/>
    <w:rsid w:val="000322D9"/>
    <w:rsid w:val="0003249B"/>
    <w:rsid w:val="00032915"/>
    <w:rsid w:val="000329C0"/>
    <w:rsid w:val="00032A82"/>
    <w:rsid w:val="00032EB0"/>
    <w:rsid w:val="00033012"/>
    <w:rsid w:val="00033063"/>
    <w:rsid w:val="000330B7"/>
    <w:rsid w:val="0003323C"/>
    <w:rsid w:val="00033A2E"/>
    <w:rsid w:val="00034090"/>
    <w:rsid w:val="00034192"/>
    <w:rsid w:val="000345C3"/>
    <w:rsid w:val="00034AA4"/>
    <w:rsid w:val="00034DA0"/>
    <w:rsid w:val="00035422"/>
    <w:rsid w:val="00035446"/>
    <w:rsid w:val="000358CB"/>
    <w:rsid w:val="00035E0C"/>
    <w:rsid w:val="00035F10"/>
    <w:rsid w:val="000368EF"/>
    <w:rsid w:val="00036ABA"/>
    <w:rsid w:val="00036BD1"/>
    <w:rsid w:val="00036CA5"/>
    <w:rsid w:val="00036CE1"/>
    <w:rsid w:val="000370D1"/>
    <w:rsid w:val="00037236"/>
    <w:rsid w:val="00037319"/>
    <w:rsid w:val="0003740D"/>
    <w:rsid w:val="0003752F"/>
    <w:rsid w:val="00037796"/>
    <w:rsid w:val="00040039"/>
    <w:rsid w:val="000400C4"/>
    <w:rsid w:val="00040449"/>
    <w:rsid w:val="00040528"/>
    <w:rsid w:val="00040568"/>
    <w:rsid w:val="0004057F"/>
    <w:rsid w:val="000409A1"/>
    <w:rsid w:val="00040B8B"/>
    <w:rsid w:val="00040B94"/>
    <w:rsid w:val="00040CB9"/>
    <w:rsid w:val="00040D38"/>
    <w:rsid w:val="00041138"/>
    <w:rsid w:val="000414E9"/>
    <w:rsid w:val="0004152C"/>
    <w:rsid w:val="00041AAE"/>
    <w:rsid w:val="00041D85"/>
    <w:rsid w:val="00042073"/>
    <w:rsid w:val="000420D4"/>
    <w:rsid w:val="00042666"/>
    <w:rsid w:val="00042732"/>
    <w:rsid w:val="00042793"/>
    <w:rsid w:val="0004282E"/>
    <w:rsid w:val="00042B2A"/>
    <w:rsid w:val="00042D74"/>
    <w:rsid w:val="00043003"/>
    <w:rsid w:val="00043998"/>
    <w:rsid w:val="00043A6F"/>
    <w:rsid w:val="00043BB0"/>
    <w:rsid w:val="00043BCA"/>
    <w:rsid w:val="00043D2C"/>
    <w:rsid w:val="000445A4"/>
    <w:rsid w:val="00044B31"/>
    <w:rsid w:val="000453DC"/>
    <w:rsid w:val="000454CB"/>
    <w:rsid w:val="00045547"/>
    <w:rsid w:val="00045645"/>
    <w:rsid w:val="00045AC7"/>
    <w:rsid w:val="00045CBD"/>
    <w:rsid w:val="000460DC"/>
    <w:rsid w:val="00046443"/>
    <w:rsid w:val="0004646C"/>
    <w:rsid w:val="00046A52"/>
    <w:rsid w:val="00046CA4"/>
    <w:rsid w:val="00046CE0"/>
    <w:rsid w:val="00046E5A"/>
    <w:rsid w:val="00047028"/>
    <w:rsid w:val="0004716E"/>
    <w:rsid w:val="000471A3"/>
    <w:rsid w:val="00047480"/>
    <w:rsid w:val="000503EA"/>
    <w:rsid w:val="00050655"/>
    <w:rsid w:val="00050CE9"/>
    <w:rsid w:val="00050D2D"/>
    <w:rsid w:val="00050F43"/>
    <w:rsid w:val="000512E0"/>
    <w:rsid w:val="0005135A"/>
    <w:rsid w:val="00051A2C"/>
    <w:rsid w:val="0005225D"/>
    <w:rsid w:val="0005239C"/>
    <w:rsid w:val="00052E20"/>
    <w:rsid w:val="00053041"/>
    <w:rsid w:val="0005342C"/>
    <w:rsid w:val="00053531"/>
    <w:rsid w:val="00053603"/>
    <w:rsid w:val="00053BCC"/>
    <w:rsid w:val="00053E72"/>
    <w:rsid w:val="00053F1B"/>
    <w:rsid w:val="000541E5"/>
    <w:rsid w:val="0005421C"/>
    <w:rsid w:val="00054312"/>
    <w:rsid w:val="0005458B"/>
    <w:rsid w:val="0005489A"/>
    <w:rsid w:val="00055056"/>
    <w:rsid w:val="00055435"/>
    <w:rsid w:val="000554B9"/>
    <w:rsid w:val="000555FE"/>
    <w:rsid w:val="00056107"/>
    <w:rsid w:val="0005615E"/>
    <w:rsid w:val="000561D8"/>
    <w:rsid w:val="000563B7"/>
    <w:rsid w:val="000563B9"/>
    <w:rsid w:val="000564EE"/>
    <w:rsid w:val="0005691B"/>
    <w:rsid w:val="00056D4F"/>
    <w:rsid w:val="00056EAF"/>
    <w:rsid w:val="000570B3"/>
    <w:rsid w:val="000572CD"/>
    <w:rsid w:val="000575DA"/>
    <w:rsid w:val="000576E6"/>
    <w:rsid w:val="0005790F"/>
    <w:rsid w:val="00057E08"/>
    <w:rsid w:val="000601E5"/>
    <w:rsid w:val="00060289"/>
    <w:rsid w:val="0006035D"/>
    <w:rsid w:val="00060523"/>
    <w:rsid w:val="00060705"/>
    <w:rsid w:val="0006081E"/>
    <w:rsid w:val="00060DB2"/>
    <w:rsid w:val="00060E85"/>
    <w:rsid w:val="00060FA3"/>
    <w:rsid w:val="00061205"/>
    <w:rsid w:val="0006128E"/>
    <w:rsid w:val="00061684"/>
    <w:rsid w:val="000616B2"/>
    <w:rsid w:val="000617C6"/>
    <w:rsid w:val="000617F2"/>
    <w:rsid w:val="00061A5F"/>
    <w:rsid w:val="00061B3B"/>
    <w:rsid w:val="00061BA4"/>
    <w:rsid w:val="00061DA3"/>
    <w:rsid w:val="00061DD3"/>
    <w:rsid w:val="00061E1D"/>
    <w:rsid w:val="000620A6"/>
    <w:rsid w:val="0006217D"/>
    <w:rsid w:val="00062A12"/>
    <w:rsid w:val="00062A64"/>
    <w:rsid w:val="00062A68"/>
    <w:rsid w:val="00062AB8"/>
    <w:rsid w:val="00062C48"/>
    <w:rsid w:val="00063161"/>
    <w:rsid w:val="000634E8"/>
    <w:rsid w:val="0006365F"/>
    <w:rsid w:val="00063B97"/>
    <w:rsid w:val="00063BEA"/>
    <w:rsid w:val="00063D2F"/>
    <w:rsid w:val="00063E67"/>
    <w:rsid w:val="00063FBC"/>
    <w:rsid w:val="000641E6"/>
    <w:rsid w:val="000642A8"/>
    <w:rsid w:val="00064C58"/>
    <w:rsid w:val="00065007"/>
    <w:rsid w:val="00065091"/>
    <w:rsid w:val="000652EE"/>
    <w:rsid w:val="0006536D"/>
    <w:rsid w:val="000653C7"/>
    <w:rsid w:val="0006547B"/>
    <w:rsid w:val="00065714"/>
    <w:rsid w:val="0006574E"/>
    <w:rsid w:val="00065B1E"/>
    <w:rsid w:val="00065D88"/>
    <w:rsid w:val="000666EC"/>
    <w:rsid w:val="000667E9"/>
    <w:rsid w:val="000668ED"/>
    <w:rsid w:val="00066987"/>
    <w:rsid w:val="000669B1"/>
    <w:rsid w:val="00066DEE"/>
    <w:rsid w:val="00066F9C"/>
    <w:rsid w:val="0006738A"/>
    <w:rsid w:val="0006791E"/>
    <w:rsid w:val="00067D81"/>
    <w:rsid w:val="00067F59"/>
    <w:rsid w:val="000700BE"/>
    <w:rsid w:val="000702E1"/>
    <w:rsid w:val="00070406"/>
    <w:rsid w:val="00070582"/>
    <w:rsid w:val="000705AF"/>
    <w:rsid w:val="000706C5"/>
    <w:rsid w:val="00070785"/>
    <w:rsid w:val="000708DB"/>
    <w:rsid w:val="00070908"/>
    <w:rsid w:val="0007095A"/>
    <w:rsid w:val="00070A9A"/>
    <w:rsid w:val="00070D27"/>
    <w:rsid w:val="00070FDB"/>
    <w:rsid w:val="000712E9"/>
    <w:rsid w:val="0007154D"/>
    <w:rsid w:val="00071AA6"/>
    <w:rsid w:val="00071C48"/>
    <w:rsid w:val="00071D15"/>
    <w:rsid w:val="0007212D"/>
    <w:rsid w:val="000721CD"/>
    <w:rsid w:val="0007230D"/>
    <w:rsid w:val="000723ED"/>
    <w:rsid w:val="0007254F"/>
    <w:rsid w:val="00072667"/>
    <w:rsid w:val="0007268D"/>
    <w:rsid w:val="000727A4"/>
    <w:rsid w:val="000727E0"/>
    <w:rsid w:val="0007285E"/>
    <w:rsid w:val="00072A44"/>
    <w:rsid w:val="00072A86"/>
    <w:rsid w:val="00072C38"/>
    <w:rsid w:val="00072CFF"/>
    <w:rsid w:val="00073321"/>
    <w:rsid w:val="0007349F"/>
    <w:rsid w:val="000739EB"/>
    <w:rsid w:val="00073A0E"/>
    <w:rsid w:val="00073A47"/>
    <w:rsid w:val="00073F60"/>
    <w:rsid w:val="00074008"/>
    <w:rsid w:val="00074120"/>
    <w:rsid w:val="000742CA"/>
    <w:rsid w:val="000747A1"/>
    <w:rsid w:val="00074817"/>
    <w:rsid w:val="00074D08"/>
    <w:rsid w:val="00074D40"/>
    <w:rsid w:val="00074E83"/>
    <w:rsid w:val="00074EFE"/>
    <w:rsid w:val="00074F68"/>
    <w:rsid w:val="00075476"/>
    <w:rsid w:val="00075524"/>
    <w:rsid w:val="00075563"/>
    <w:rsid w:val="00075765"/>
    <w:rsid w:val="00075A4D"/>
    <w:rsid w:val="00075EFB"/>
    <w:rsid w:val="00075F73"/>
    <w:rsid w:val="00075FAA"/>
    <w:rsid w:val="0007613B"/>
    <w:rsid w:val="0007615F"/>
    <w:rsid w:val="00076277"/>
    <w:rsid w:val="000763E5"/>
    <w:rsid w:val="000764A1"/>
    <w:rsid w:val="0007655A"/>
    <w:rsid w:val="00076561"/>
    <w:rsid w:val="00076757"/>
    <w:rsid w:val="00076771"/>
    <w:rsid w:val="00076CBA"/>
    <w:rsid w:val="000772A2"/>
    <w:rsid w:val="0007754D"/>
    <w:rsid w:val="00077799"/>
    <w:rsid w:val="000778E0"/>
    <w:rsid w:val="0007792B"/>
    <w:rsid w:val="0007793A"/>
    <w:rsid w:val="00077A28"/>
    <w:rsid w:val="00077BC1"/>
    <w:rsid w:val="00077CAD"/>
    <w:rsid w:val="00077E13"/>
    <w:rsid w:val="000802E3"/>
    <w:rsid w:val="0008052A"/>
    <w:rsid w:val="00080A8F"/>
    <w:rsid w:val="00080C0C"/>
    <w:rsid w:val="00080C73"/>
    <w:rsid w:val="00080DF1"/>
    <w:rsid w:val="00080F25"/>
    <w:rsid w:val="00080F99"/>
    <w:rsid w:val="00081019"/>
    <w:rsid w:val="00081042"/>
    <w:rsid w:val="00081094"/>
    <w:rsid w:val="0008118A"/>
    <w:rsid w:val="0008146B"/>
    <w:rsid w:val="000816FB"/>
    <w:rsid w:val="000818B7"/>
    <w:rsid w:val="00081B43"/>
    <w:rsid w:val="00081FAD"/>
    <w:rsid w:val="0008257A"/>
    <w:rsid w:val="0008271D"/>
    <w:rsid w:val="00082EEC"/>
    <w:rsid w:val="00082FCE"/>
    <w:rsid w:val="00083455"/>
    <w:rsid w:val="00083948"/>
    <w:rsid w:val="00083BED"/>
    <w:rsid w:val="00083DC9"/>
    <w:rsid w:val="00083E4B"/>
    <w:rsid w:val="00083FF4"/>
    <w:rsid w:val="00084014"/>
    <w:rsid w:val="00084211"/>
    <w:rsid w:val="00084404"/>
    <w:rsid w:val="0008440A"/>
    <w:rsid w:val="00084F7C"/>
    <w:rsid w:val="00085022"/>
    <w:rsid w:val="000850C3"/>
    <w:rsid w:val="0008533B"/>
    <w:rsid w:val="00085517"/>
    <w:rsid w:val="0008562E"/>
    <w:rsid w:val="00085819"/>
    <w:rsid w:val="00085849"/>
    <w:rsid w:val="00085CBC"/>
    <w:rsid w:val="00086106"/>
    <w:rsid w:val="0008680A"/>
    <w:rsid w:val="000869E2"/>
    <w:rsid w:val="00086B20"/>
    <w:rsid w:val="00086BC7"/>
    <w:rsid w:val="00086EAD"/>
    <w:rsid w:val="0008716E"/>
    <w:rsid w:val="000871AD"/>
    <w:rsid w:val="00087221"/>
    <w:rsid w:val="000873BA"/>
    <w:rsid w:val="000875F3"/>
    <w:rsid w:val="0008765E"/>
    <w:rsid w:val="00087A0A"/>
    <w:rsid w:val="00087BD5"/>
    <w:rsid w:val="00087CEE"/>
    <w:rsid w:val="00090024"/>
    <w:rsid w:val="0009025A"/>
    <w:rsid w:val="0009028D"/>
    <w:rsid w:val="0009046E"/>
    <w:rsid w:val="000904A9"/>
    <w:rsid w:val="000904B8"/>
    <w:rsid w:val="00090599"/>
    <w:rsid w:val="00090DA7"/>
    <w:rsid w:val="00090F3B"/>
    <w:rsid w:val="00090F72"/>
    <w:rsid w:val="000911ED"/>
    <w:rsid w:val="000912DA"/>
    <w:rsid w:val="0009157A"/>
    <w:rsid w:val="00091C37"/>
    <w:rsid w:val="00091F09"/>
    <w:rsid w:val="00091F7A"/>
    <w:rsid w:val="00092290"/>
    <w:rsid w:val="0009231A"/>
    <w:rsid w:val="00092471"/>
    <w:rsid w:val="000925EF"/>
    <w:rsid w:val="000929A7"/>
    <w:rsid w:val="00092D7F"/>
    <w:rsid w:val="000931AB"/>
    <w:rsid w:val="00093201"/>
    <w:rsid w:val="00093206"/>
    <w:rsid w:val="00093381"/>
    <w:rsid w:val="00093A8C"/>
    <w:rsid w:val="00093D7F"/>
    <w:rsid w:val="00094A6E"/>
    <w:rsid w:val="00094B98"/>
    <w:rsid w:val="00094DA3"/>
    <w:rsid w:val="00094E42"/>
    <w:rsid w:val="00095202"/>
    <w:rsid w:val="00095342"/>
    <w:rsid w:val="00095472"/>
    <w:rsid w:val="00095492"/>
    <w:rsid w:val="000957AD"/>
    <w:rsid w:val="000958DB"/>
    <w:rsid w:val="00095A5D"/>
    <w:rsid w:val="00095C7F"/>
    <w:rsid w:val="00095DAE"/>
    <w:rsid w:val="00095E8E"/>
    <w:rsid w:val="00095E9E"/>
    <w:rsid w:val="00096293"/>
    <w:rsid w:val="000962AC"/>
    <w:rsid w:val="00096928"/>
    <w:rsid w:val="00096BA2"/>
    <w:rsid w:val="00096D3A"/>
    <w:rsid w:val="00096E53"/>
    <w:rsid w:val="000970E2"/>
    <w:rsid w:val="000973F9"/>
    <w:rsid w:val="00097467"/>
    <w:rsid w:val="000974A4"/>
    <w:rsid w:val="000974CB"/>
    <w:rsid w:val="0009762F"/>
    <w:rsid w:val="00097788"/>
    <w:rsid w:val="00097EFA"/>
    <w:rsid w:val="000A0002"/>
    <w:rsid w:val="000A01FC"/>
    <w:rsid w:val="000A03B7"/>
    <w:rsid w:val="000A04C5"/>
    <w:rsid w:val="000A08C7"/>
    <w:rsid w:val="000A09D0"/>
    <w:rsid w:val="000A0C55"/>
    <w:rsid w:val="000A0D56"/>
    <w:rsid w:val="000A15B3"/>
    <w:rsid w:val="000A172E"/>
    <w:rsid w:val="000A1C19"/>
    <w:rsid w:val="000A2394"/>
    <w:rsid w:val="000A29C2"/>
    <w:rsid w:val="000A29F0"/>
    <w:rsid w:val="000A2DD9"/>
    <w:rsid w:val="000A3F20"/>
    <w:rsid w:val="000A3F2A"/>
    <w:rsid w:val="000A43B2"/>
    <w:rsid w:val="000A446D"/>
    <w:rsid w:val="000A4560"/>
    <w:rsid w:val="000A460E"/>
    <w:rsid w:val="000A4760"/>
    <w:rsid w:val="000A4849"/>
    <w:rsid w:val="000A4AE5"/>
    <w:rsid w:val="000A5103"/>
    <w:rsid w:val="000A527C"/>
    <w:rsid w:val="000A5F54"/>
    <w:rsid w:val="000A610F"/>
    <w:rsid w:val="000A64AC"/>
    <w:rsid w:val="000A6675"/>
    <w:rsid w:val="000A6997"/>
    <w:rsid w:val="000A69F1"/>
    <w:rsid w:val="000A6A3F"/>
    <w:rsid w:val="000A6C2B"/>
    <w:rsid w:val="000A6C84"/>
    <w:rsid w:val="000A6D38"/>
    <w:rsid w:val="000A6DFA"/>
    <w:rsid w:val="000A7012"/>
    <w:rsid w:val="000A7159"/>
    <w:rsid w:val="000A74BF"/>
    <w:rsid w:val="000A779C"/>
    <w:rsid w:val="000A7874"/>
    <w:rsid w:val="000A78F7"/>
    <w:rsid w:val="000A7D7E"/>
    <w:rsid w:val="000B0160"/>
    <w:rsid w:val="000B01CF"/>
    <w:rsid w:val="000B026C"/>
    <w:rsid w:val="000B0296"/>
    <w:rsid w:val="000B02F2"/>
    <w:rsid w:val="000B032A"/>
    <w:rsid w:val="000B04BB"/>
    <w:rsid w:val="000B061E"/>
    <w:rsid w:val="000B06B6"/>
    <w:rsid w:val="000B0AD9"/>
    <w:rsid w:val="000B0B97"/>
    <w:rsid w:val="000B0C56"/>
    <w:rsid w:val="000B0E5F"/>
    <w:rsid w:val="000B0EF8"/>
    <w:rsid w:val="000B10DE"/>
    <w:rsid w:val="000B120E"/>
    <w:rsid w:val="000B1388"/>
    <w:rsid w:val="000B1CE1"/>
    <w:rsid w:val="000B1D53"/>
    <w:rsid w:val="000B1DEF"/>
    <w:rsid w:val="000B223E"/>
    <w:rsid w:val="000B2465"/>
    <w:rsid w:val="000B297B"/>
    <w:rsid w:val="000B2A2B"/>
    <w:rsid w:val="000B2CC9"/>
    <w:rsid w:val="000B2D6A"/>
    <w:rsid w:val="000B307E"/>
    <w:rsid w:val="000B30ED"/>
    <w:rsid w:val="000B3570"/>
    <w:rsid w:val="000B3AC9"/>
    <w:rsid w:val="000B3E3F"/>
    <w:rsid w:val="000B3EC8"/>
    <w:rsid w:val="000B4005"/>
    <w:rsid w:val="000B443D"/>
    <w:rsid w:val="000B45C1"/>
    <w:rsid w:val="000B46F6"/>
    <w:rsid w:val="000B49CA"/>
    <w:rsid w:val="000B5191"/>
    <w:rsid w:val="000B55F2"/>
    <w:rsid w:val="000B5660"/>
    <w:rsid w:val="000B595B"/>
    <w:rsid w:val="000B596D"/>
    <w:rsid w:val="000B59B9"/>
    <w:rsid w:val="000B59DF"/>
    <w:rsid w:val="000B5A36"/>
    <w:rsid w:val="000B5BDE"/>
    <w:rsid w:val="000B5D09"/>
    <w:rsid w:val="000B5DCA"/>
    <w:rsid w:val="000B60AB"/>
    <w:rsid w:val="000B6882"/>
    <w:rsid w:val="000B6900"/>
    <w:rsid w:val="000B69FD"/>
    <w:rsid w:val="000B6B08"/>
    <w:rsid w:val="000B6BB5"/>
    <w:rsid w:val="000B6CC1"/>
    <w:rsid w:val="000B6D6D"/>
    <w:rsid w:val="000B7188"/>
    <w:rsid w:val="000B741A"/>
    <w:rsid w:val="000B74CB"/>
    <w:rsid w:val="000B768F"/>
    <w:rsid w:val="000B7807"/>
    <w:rsid w:val="000B78AD"/>
    <w:rsid w:val="000B7A4B"/>
    <w:rsid w:val="000B7AF3"/>
    <w:rsid w:val="000B7CF7"/>
    <w:rsid w:val="000B7E9E"/>
    <w:rsid w:val="000C01F4"/>
    <w:rsid w:val="000C0202"/>
    <w:rsid w:val="000C024E"/>
    <w:rsid w:val="000C025A"/>
    <w:rsid w:val="000C0333"/>
    <w:rsid w:val="000C060C"/>
    <w:rsid w:val="000C087A"/>
    <w:rsid w:val="000C08D7"/>
    <w:rsid w:val="000C0A2B"/>
    <w:rsid w:val="000C0B90"/>
    <w:rsid w:val="000C0CBC"/>
    <w:rsid w:val="000C1568"/>
    <w:rsid w:val="000C18E4"/>
    <w:rsid w:val="000C1DF9"/>
    <w:rsid w:val="000C1F8E"/>
    <w:rsid w:val="000C2532"/>
    <w:rsid w:val="000C2B5D"/>
    <w:rsid w:val="000C2B9E"/>
    <w:rsid w:val="000C2D0A"/>
    <w:rsid w:val="000C2DA2"/>
    <w:rsid w:val="000C317B"/>
    <w:rsid w:val="000C321F"/>
    <w:rsid w:val="000C326C"/>
    <w:rsid w:val="000C337B"/>
    <w:rsid w:val="000C369B"/>
    <w:rsid w:val="000C37FB"/>
    <w:rsid w:val="000C40CA"/>
    <w:rsid w:val="000C445A"/>
    <w:rsid w:val="000C4B2A"/>
    <w:rsid w:val="000C4DDD"/>
    <w:rsid w:val="000C5231"/>
    <w:rsid w:val="000C52B4"/>
    <w:rsid w:val="000C5437"/>
    <w:rsid w:val="000C5555"/>
    <w:rsid w:val="000C5610"/>
    <w:rsid w:val="000C5957"/>
    <w:rsid w:val="000C59F2"/>
    <w:rsid w:val="000C5D81"/>
    <w:rsid w:val="000C62AD"/>
    <w:rsid w:val="000C6450"/>
    <w:rsid w:val="000C646C"/>
    <w:rsid w:val="000C66B0"/>
    <w:rsid w:val="000C6755"/>
    <w:rsid w:val="000C6857"/>
    <w:rsid w:val="000C6B5B"/>
    <w:rsid w:val="000C6CFD"/>
    <w:rsid w:val="000C73EB"/>
    <w:rsid w:val="000C78EC"/>
    <w:rsid w:val="000C7AA3"/>
    <w:rsid w:val="000C7F26"/>
    <w:rsid w:val="000C7F33"/>
    <w:rsid w:val="000D0459"/>
    <w:rsid w:val="000D05CE"/>
    <w:rsid w:val="000D063C"/>
    <w:rsid w:val="000D0790"/>
    <w:rsid w:val="000D098D"/>
    <w:rsid w:val="000D0BF2"/>
    <w:rsid w:val="000D0C2C"/>
    <w:rsid w:val="000D0D3F"/>
    <w:rsid w:val="000D0F2D"/>
    <w:rsid w:val="000D0FD2"/>
    <w:rsid w:val="000D1A3D"/>
    <w:rsid w:val="000D1BD9"/>
    <w:rsid w:val="000D1D44"/>
    <w:rsid w:val="000D1E2E"/>
    <w:rsid w:val="000D2018"/>
    <w:rsid w:val="000D2165"/>
    <w:rsid w:val="000D24E3"/>
    <w:rsid w:val="000D26A2"/>
    <w:rsid w:val="000D2A6F"/>
    <w:rsid w:val="000D2D3F"/>
    <w:rsid w:val="000D30D3"/>
    <w:rsid w:val="000D311B"/>
    <w:rsid w:val="000D3501"/>
    <w:rsid w:val="000D35F8"/>
    <w:rsid w:val="000D3729"/>
    <w:rsid w:val="000D3776"/>
    <w:rsid w:val="000D382B"/>
    <w:rsid w:val="000D3C8D"/>
    <w:rsid w:val="000D3DCD"/>
    <w:rsid w:val="000D40B0"/>
    <w:rsid w:val="000D411D"/>
    <w:rsid w:val="000D444D"/>
    <w:rsid w:val="000D4511"/>
    <w:rsid w:val="000D453D"/>
    <w:rsid w:val="000D45F2"/>
    <w:rsid w:val="000D460C"/>
    <w:rsid w:val="000D4679"/>
    <w:rsid w:val="000D4750"/>
    <w:rsid w:val="000D4AEF"/>
    <w:rsid w:val="000D4AFF"/>
    <w:rsid w:val="000D4B60"/>
    <w:rsid w:val="000D4E77"/>
    <w:rsid w:val="000D4F33"/>
    <w:rsid w:val="000D5040"/>
    <w:rsid w:val="000D5063"/>
    <w:rsid w:val="000D52E1"/>
    <w:rsid w:val="000D57C5"/>
    <w:rsid w:val="000D5914"/>
    <w:rsid w:val="000D5A80"/>
    <w:rsid w:val="000D5DA7"/>
    <w:rsid w:val="000D5E3A"/>
    <w:rsid w:val="000D5EAB"/>
    <w:rsid w:val="000D6126"/>
    <w:rsid w:val="000D63FA"/>
    <w:rsid w:val="000D6805"/>
    <w:rsid w:val="000D69B2"/>
    <w:rsid w:val="000D6A81"/>
    <w:rsid w:val="000D6D1C"/>
    <w:rsid w:val="000D74AC"/>
    <w:rsid w:val="000D74F2"/>
    <w:rsid w:val="000D7C64"/>
    <w:rsid w:val="000D7D07"/>
    <w:rsid w:val="000D7E61"/>
    <w:rsid w:val="000D7F63"/>
    <w:rsid w:val="000E004C"/>
    <w:rsid w:val="000E02B9"/>
    <w:rsid w:val="000E0332"/>
    <w:rsid w:val="000E0399"/>
    <w:rsid w:val="000E040E"/>
    <w:rsid w:val="000E0B3F"/>
    <w:rsid w:val="000E0F58"/>
    <w:rsid w:val="000E108E"/>
    <w:rsid w:val="000E1621"/>
    <w:rsid w:val="000E16D1"/>
    <w:rsid w:val="000E1953"/>
    <w:rsid w:val="000E1CAD"/>
    <w:rsid w:val="000E1E27"/>
    <w:rsid w:val="000E21CE"/>
    <w:rsid w:val="000E2893"/>
    <w:rsid w:val="000E30CA"/>
    <w:rsid w:val="000E3205"/>
    <w:rsid w:val="000E3217"/>
    <w:rsid w:val="000E341B"/>
    <w:rsid w:val="000E39D8"/>
    <w:rsid w:val="000E3B2E"/>
    <w:rsid w:val="000E3DD3"/>
    <w:rsid w:val="000E3E8A"/>
    <w:rsid w:val="000E3FD9"/>
    <w:rsid w:val="000E4701"/>
    <w:rsid w:val="000E4BC5"/>
    <w:rsid w:val="000E4C7E"/>
    <w:rsid w:val="000E4CFA"/>
    <w:rsid w:val="000E5107"/>
    <w:rsid w:val="000E51D2"/>
    <w:rsid w:val="000E5753"/>
    <w:rsid w:val="000E5C16"/>
    <w:rsid w:val="000E5D73"/>
    <w:rsid w:val="000E5E32"/>
    <w:rsid w:val="000E640F"/>
    <w:rsid w:val="000E68D8"/>
    <w:rsid w:val="000E6A92"/>
    <w:rsid w:val="000E6C2B"/>
    <w:rsid w:val="000E6F1E"/>
    <w:rsid w:val="000E718E"/>
    <w:rsid w:val="000E75FF"/>
    <w:rsid w:val="000E7703"/>
    <w:rsid w:val="000E77AB"/>
    <w:rsid w:val="000E78AB"/>
    <w:rsid w:val="000E79AE"/>
    <w:rsid w:val="000F0015"/>
    <w:rsid w:val="000F0016"/>
    <w:rsid w:val="000F00C0"/>
    <w:rsid w:val="000F00CA"/>
    <w:rsid w:val="000F0200"/>
    <w:rsid w:val="000F0369"/>
    <w:rsid w:val="000F04BB"/>
    <w:rsid w:val="000F068C"/>
    <w:rsid w:val="000F06F5"/>
    <w:rsid w:val="000F072D"/>
    <w:rsid w:val="000F074A"/>
    <w:rsid w:val="000F07B4"/>
    <w:rsid w:val="000F089F"/>
    <w:rsid w:val="000F0A6C"/>
    <w:rsid w:val="000F0C3E"/>
    <w:rsid w:val="000F0CD2"/>
    <w:rsid w:val="000F1122"/>
    <w:rsid w:val="000F126C"/>
    <w:rsid w:val="000F177E"/>
    <w:rsid w:val="000F19F7"/>
    <w:rsid w:val="000F1FA6"/>
    <w:rsid w:val="000F247E"/>
    <w:rsid w:val="000F28B4"/>
    <w:rsid w:val="000F2DCA"/>
    <w:rsid w:val="000F2E77"/>
    <w:rsid w:val="000F3284"/>
    <w:rsid w:val="000F3496"/>
    <w:rsid w:val="000F3802"/>
    <w:rsid w:val="000F3966"/>
    <w:rsid w:val="000F3AAE"/>
    <w:rsid w:val="000F3C86"/>
    <w:rsid w:val="000F4090"/>
    <w:rsid w:val="000F42B9"/>
    <w:rsid w:val="000F42CA"/>
    <w:rsid w:val="000F4535"/>
    <w:rsid w:val="000F4712"/>
    <w:rsid w:val="000F4820"/>
    <w:rsid w:val="000F4A35"/>
    <w:rsid w:val="000F4A3D"/>
    <w:rsid w:val="000F4A62"/>
    <w:rsid w:val="000F4C16"/>
    <w:rsid w:val="000F4C6A"/>
    <w:rsid w:val="000F548B"/>
    <w:rsid w:val="000F557C"/>
    <w:rsid w:val="000F5709"/>
    <w:rsid w:val="000F58FF"/>
    <w:rsid w:val="000F596B"/>
    <w:rsid w:val="000F5C09"/>
    <w:rsid w:val="000F6188"/>
    <w:rsid w:val="000F67DB"/>
    <w:rsid w:val="000F6843"/>
    <w:rsid w:val="000F68F1"/>
    <w:rsid w:val="000F6932"/>
    <w:rsid w:val="000F6B05"/>
    <w:rsid w:val="000F6E6E"/>
    <w:rsid w:val="000F6FC8"/>
    <w:rsid w:val="000F7386"/>
    <w:rsid w:val="000F743A"/>
    <w:rsid w:val="000F77A1"/>
    <w:rsid w:val="000F7891"/>
    <w:rsid w:val="000F7936"/>
    <w:rsid w:val="00100292"/>
    <w:rsid w:val="00100610"/>
    <w:rsid w:val="0010084C"/>
    <w:rsid w:val="00100C4D"/>
    <w:rsid w:val="00100FFB"/>
    <w:rsid w:val="00101550"/>
    <w:rsid w:val="001017EB"/>
    <w:rsid w:val="00101B4A"/>
    <w:rsid w:val="00101C0F"/>
    <w:rsid w:val="00101F7B"/>
    <w:rsid w:val="001022EF"/>
    <w:rsid w:val="00102651"/>
    <w:rsid w:val="00102740"/>
    <w:rsid w:val="0010282C"/>
    <w:rsid w:val="00102A16"/>
    <w:rsid w:val="00102AFE"/>
    <w:rsid w:val="00102D8A"/>
    <w:rsid w:val="00102D9B"/>
    <w:rsid w:val="00102EE4"/>
    <w:rsid w:val="00102F3C"/>
    <w:rsid w:val="00103078"/>
    <w:rsid w:val="0010316B"/>
    <w:rsid w:val="00103373"/>
    <w:rsid w:val="00103380"/>
    <w:rsid w:val="001033A3"/>
    <w:rsid w:val="00103434"/>
    <w:rsid w:val="00103540"/>
    <w:rsid w:val="0010364C"/>
    <w:rsid w:val="00103B43"/>
    <w:rsid w:val="00103C87"/>
    <w:rsid w:val="00103E64"/>
    <w:rsid w:val="00103E66"/>
    <w:rsid w:val="00103EF2"/>
    <w:rsid w:val="0010428B"/>
    <w:rsid w:val="00104427"/>
    <w:rsid w:val="00104434"/>
    <w:rsid w:val="001044E5"/>
    <w:rsid w:val="001048C8"/>
    <w:rsid w:val="00104BF3"/>
    <w:rsid w:val="001050D0"/>
    <w:rsid w:val="00105221"/>
    <w:rsid w:val="001054AC"/>
    <w:rsid w:val="00105C2B"/>
    <w:rsid w:val="00105ED9"/>
    <w:rsid w:val="00106367"/>
    <w:rsid w:val="00106AA6"/>
    <w:rsid w:val="00106AAD"/>
    <w:rsid w:val="00106D30"/>
    <w:rsid w:val="00106D8D"/>
    <w:rsid w:val="0010716E"/>
    <w:rsid w:val="001071A5"/>
    <w:rsid w:val="00107607"/>
    <w:rsid w:val="00107676"/>
    <w:rsid w:val="00107927"/>
    <w:rsid w:val="00107B54"/>
    <w:rsid w:val="00110026"/>
    <w:rsid w:val="001105A7"/>
    <w:rsid w:val="00110673"/>
    <w:rsid w:val="00110C0F"/>
    <w:rsid w:val="00110CEC"/>
    <w:rsid w:val="00110FFF"/>
    <w:rsid w:val="00111534"/>
    <w:rsid w:val="001115F8"/>
    <w:rsid w:val="00111675"/>
    <w:rsid w:val="00111B0E"/>
    <w:rsid w:val="00111B24"/>
    <w:rsid w:val="00111B6E"/>
    <w:rsid w:val="00111DFA"/>
    <w:rsid w:val="001124A5"/>
    <w:rsid w:val="00112626"/>
    <w:rsid w:val="00112628"/>
    <w:rsid w:val="00112714"/>
    <w:rsid w:val="001127E8"/>
    <w:rsid w:val="00112BA5"/>
    <w:rsid w:val="00112C77"/>
    <w:rsid w:val="00112F74"/>
    <w:rsid w:val="001131E8"/>
    <w:rsid w:val="0011336F"/>
    <w:rsid w:val="001133F8"/>
    <w:rsid w:val="0011341F"/>
    <w:rsid w:val="00113559"/>
    <w:rsid w:val="0011363B"/>
    <w:rsid w:val="001136A7"/>
    <w:rsid w:val="0011374E"/>
    <w:rsid w:val="00113783"/>
    <w:rsid w:val="00113812"/>
    <w:rsid w:val="00113899"/>
    <w:rsid w:val="0011391D"/>
    <w:rsid w:val="00113A0B"/>
    <w:rsid w:val="00114156"/>
    <w:rsid w:val="001141C0"/>
    <w:rsid w:val="001141FC"/>
    <w:rsid w:val="001142D3"/>
    <w:rsid w:val="00114583"/>
    <w:rsid w:val="0011467A"/>
    <w:rsid w:val="00114F88"/>
    <w:rsid w:val="00114F95"/>
    <w:rsid w:val="00115381"/>
    <w:rsid w:val="0011548C"/>
    <w:rsid w:val="001155AC"/>
    <w:rsid w:val="00115712"/>
    <w:rsid w:val="001157C4"/>
    <w:rsid w:val="00115956"/>
    <w:rsid w:val="00115BC7"/>
    <w:rsid w:val="00115C84"/>
    <w:rsid w:val="00115DD1"/>
    <w:rsid w:val="00115E68"/>
    <w:rsid w:val="0011624C"/>
    <w:rsid w:val="0011673A"/>
    <w:rsid w:val="001167FD"/>
    <w:rsid w:val="00116843"/>
    <w:rsid w:val="00116CF0"/>
    <w:rsid w:val="00116D55"/>
    <w:rsid w:val="0011738D"/>
    <w:rsid w:val="0011790F"/>
    <w:rsid w:val="00117B3D"/>
    <w:rsid w:val="00117DE6"/>
    <w:rsid w:val="00117FDB"/>
    <w:rsid w:val="001204EC"/>
    <w:rsid w:val="00120537"/>
    <w:rsid w:val="00120611"/>
    <w:rsid w:val="0012073F"/>
    <w:rsid w:val="00120CEF"/>
    <w:rsid w:val="00120D42"/>
    <w:rsid w:val="00120ED5"/>
    <w:rsid w:val="0012126A"/>
    <w:rsid w:val="001212CB"/>
    <w:rsid w:val="001218F5"/>
    <w:rsid w:val="00121BAB"/>
    <w:rsid w:val="00121FA5"/>
    <w:rsid w:val="00122412"/>
    <w:rsid w:val="0012271C"/>
    <w:rsid w:val="00122A07"/>
    <w:rsid w:val="00122BDD"/>
    <w:rsid w:val="001239BE"/>
    <w:rsid w:val="00123A95"/>
    <w:rsid w:val="00123BFB"/>
    <w:rsid w:val="00123C6A"/>
    <w:rsid w:val="00124C14"/>
    <w:rsid w:val="00124DFB"/>
    <w:rsid w:val="00125171"/>
    <w:rsid w:val="001253FE"/>
    <w:rsid w:val="00125690"/>
    <w:rsid w:val="001257A7"/>
    <w:rsid w:val="001258FB"/>
    <w:rsid w:val="001259B7"/>
    <w:rsid w:val="00125CB5"/>
    <w:rsid w:val="001261FD"/>
    <w:rsid w:val="00126279"/>
    <w:rsid w:val="0012642B"/>
    <w:rsid w:val="0012642F"/>
    <w:rsid w:val="00126687"/>
    <w:rsid w:val="001267CC"/>
    <w:rsid w:val="001268BE"/>
    <w:rsid w:val="00126F64"/>
    <w:rsid w:val="0012720C"/>
    <w:rsid w:val="001274C0"/>
    <w:rsid w:val="001276CF"/>
    <w:rsid w:val="001276F3"/>
    <w:rsid w:val="00127774"/>
    <w:rsid w:val="0012783B"/>
    <w:rsid w:val="00127DAA"/>
    <w:rsid w:val="0013010D"/>
    <w:rsid w:val="00130116"/>
    <w:rsid w:val="001301AC"/>
    <w:rsid w:val="0013041E"/>
    <w:rsid w:val="001304AF"/>
    <w:rsid w:val="0013091F"/>
    <w:rsid w:val="00130986"/>
    <w:rsid w:val="00130A97"/>
    <w:rsid w:val="00130AAC"/>
    <w:rsid w:val="00130B54"/>
    <w:rsid w:val="00130DE9"/>
    <w:rsid w:val="00130E52"/>
    <w:rsid w:val="00130ED9"/>
    <w:rsid w:val="00131011"/>
    <w:rsid w:val="0013122F"/>
    <w:rsid w:val="00131405"/>
    <w:rsid w:val="001320DF"/>
    <w:rsid w:val="001323E9"/>
    <w:rsid w:val="0013244D"/>
    <w:rsid w:val="00132903"/>
    <w:rsid w:val="00132C2D"/>
    <w:rsid w:val="0013349E"/>
    <w:rsid w:val="001335D0"/>
    <w:rsid w:val="001336F7"/>
    <w:rsid w:val="00133DD9"/>
    <w:rsid w:val="0013418E"/>
    <w:rsid w:val="00134206"/>
    <w:rsid w:val="001343C0"/>
    <w:rsid w:val="001347F9"/>
    <w:rsid w:val="0013498B"/>
    <w:rsid w:val="00134B8F"/>
    <w:rsid w:val="00134CBC"/>
    <w:rsid w:val="00134D95"/>
    <w:rsid w:val="00135099"/>
    <w:rsid w:val="001354DD"/>
    <w:rsid w:val="0013590A"/>
    <w:rsid w:val="00135DCC"/>
    <w:rsid w:val="00135E85"/>
    <w:rsid w:val="001364B2"/>
    <w:rsid w:val="0013651B"/>
    <w:rsid w:val="001365BB"/>
    <w:rsid w:val="00136942"/>
    <w:rsid w:val="001369F1"/>
    <w:rsid w:val="00136A41"/>
    <w:rsid w:val="00136E1E"/>
    <w:rsid w:val="00136EE5"/>
    <w:rsid w:val="00136EF9"/>
    <w:rsid w:val="00137148"/>
    <w:rsid w:val="001372EE"/>
    <w:rsid w:val="001375C7"/>
    <w:rsid w:val="0013768F"/>
    <w:rsid w:val="001401C2"/>
    <w:rsid w:val="001401E6"/>
    <w:rsid w:val="001401FF"/>
    <w:rsid w:val="0014043C"/>
    <w:rsid w:val="00140671"/>
    <w:rsid w:val="0014097E"/>
    <w:rsid w:val="00140A3B"/>
    <w:rsid w:val="00140B80"/>
    <w:rsid w:val="00140F2D"/>
    <w:rsid w:val="001412C0"/>
    <w:rsid w:val="00141934"/>
    <w:rsid w:val="0014215B"/>
    <w:rsid w:val="00142827"/>
    <w:rsid w:val="00142A31"/>
    <w:rsid w:val="00142A85"/>
    <w:rsid w:val="00142BA7"/>
    <w:rsid w:val="00142DCC"/>
    <w:rsid w:val="00142EC6"/>
    <w:rsid w:val="0014321C"/>
    <w:rsid w:val="0014344C"/>
    <w:rsid w:val="0014345B"/>
    <w:rsid w:val="0014382E"/>
    <w:rsid w:val="00143AEA"/>
    <w:rsid w:val="00143B04"/>
    <w:rsid w:val="00143C95"/>
    <w:rsid w:val="00143C9C"/>
    <w:rsid w:val="00143FBF"/>
    <w:rsid w:val="001441A8"/>
    <w:rsid w:val="00144252"/>
    <w:rsid w:val="00144415"/>
    <w:rsid w:val="00144489"/>
    <w:rsid w:val="00144D64"/>
    <w:rsid w:val="00144D74"/>
    <w:rsid w:val="00144EA5"/>
    <w:rsid w:val="00145234"/>
    <w:rsid w:val="0014567D"/>
    <w:rsid w:val="0014587C"/>
    <w:rsid w:val="0014590B"/>
    <w:rsid w:val="001459C6"/>
    <w:rsid w:val="00145A62"/>
    <w:rsid w:val="00145A97"/>
    <w:rsid w:val="00145FE9"/>
    <w:rsid w:val="0014612B"/>
    <w:rsid w:val="00146305"/>
    <w:rsid w:val="001463E1"/>
    <w:rsid w:val="001464CF"/>
    <w:rsid w:val="001465C5"/>
    <w:rsid w:val="001465FB"/>
    <w:rsid w:val="001468CE"/>
    <w:rsid w:val="001469AA"/>
    <w:rsid w:val="00146A6E"/>
    <w:rsid w:val="00146B39"/>
    <w:rsid w:val="00146B7C"/>
    <w:rsid w:val="00146C7C"/>
    <w:rsid w:val="00146DD0"/>
    <w:rsid w:val="00146FB9"/>
    <w:rsid w:val="001472BB"/>
    <w:rsid w:val="00147388"/>
    <w:rsid w:val="001475B8"/>
    <w:rsid w:val="001475CC"/>
    <w:rsid w:val="00147885"/>
    <w:rsid w:val="00147FE6"/>
    <w:rsid w:val="001500A8"/>
    <w:rsid w:val="001502C2"/>
    <w:rsid w:val="00150486"/>
    <w:rsid w:val="00150558"/>
    <w:rsid w:val="001506CC"/>
    <w:rsid w:val="0015088D"/>
    <w:rsid w:val="001508F3"/>
    <w:rsid w:val="00150911"/>
    <w:rsid w:val="00150E3A"/>
    <w:rsid w:val="00150EE6"/>
    <w:rsid w:val="00150FE8"/>
    <w:rsid w:val="00151099"/>
    <w:rsid w:val="00151864"/>
    <w:rsid w:val="00151871"/>
    <w:rsid w:val="001519C9"/>
    <w:rsid w:val="00151A31"/>
    <w:rsid w:val="00151AF6"/>
    <w:rsid w:val="00151FD6"/>
    <w:rsid w:val="0015224A"/>
    <w:rsid w:val="001526A2"/>
    <w:rsid w:val="00152838"/>
    <w:rsid w:val="00152914"/>
    <w:rsid w:val="00152C6B"/>
    <w:rsid w:val="00152CBF"/>
    <w:rsid w:val="00152F8C"/>
    <w:rsid w:val="0015314E"/>
    <w:rsid w:val="0015326E"/>
    <w:rsid w:val="001533A7"/>
    <w:rsid w:val="00153819"/>
    <w:rsid w:val="00153974"/>
    <w:rsid w:val="00153FA9"/>
    <w:rsid w:val="00153FC4"/>
    <w:rsid w:val="001540E2"/>
    <w:rsid w:val="001542E4"/>
    <w:rsid w:val="00154325"/>
    <w:rsid w:val="001543B7"/>
    <w:rsid w:val="001546E3"/>
    <w:rsid w:val="00154B7A"/>
    <w:rsid w:val="00154C7F"/>
    <w:rsid w:val="00154DD0"/>
    <w:rsid w:val="00154EF1"/>
    <w:rsid w:val="001553A1"/>
    <w:rsid w:val="00155AA7"/>
    <w:rsid w:val="00155B1D"/>
    <w:rsid w:val="001563BA"/>
    <w:rsid w:val="001563D3"/>
    <w:rsid w:val="001563EB"/>
    <w:rsid w:val="0015649F"/>
    <w:rsid w:val="0015679E"/>
    <w:rsid w:val="00156E4F"/>
    <w:rsid w:val="001570F1"/>
    <w:rsid w:val="0015711C"/>
    <w:rsid w:val="00157195"/>
    <w:rsid w:val="00157366"/>
    <w:rsid w:val="00157378"/>
    <w:rsid w:val="001575E7"/>
    <w:rsid w:val="001576F9"/>
    <w:rsid w:val="001577FA"/>
    <w:rsid w:val="00157909"/>
    <w:rsid w:val="001579DC"/>
    <w:rsid w:val="00157FE5"/>
    <w:rsid w:val="001601CB"/>
    <w:rsid w:val="0016027C"/>
    <w:rsid w:val="001603F7"/>
    <w:rsid w:val="00160403"/>
    <w:rsid w:val="00160409"/>
    <w:rsid w:val="00160528"/>
    <w:rsid w:val="001608B3"/>
    <w:rsid w:val="00160DAF"/>
    <w:rsid w:val="00161085"/>
    <w:rsid w:val="00161AA6"/>
    <w:rsid w:val="00161B88"/>
    <w:rsid w:val="00162093"/>
    <w:rsid w:val="001622ED"/>
    <w:rsid w:val="0016233E"/>
    <w:rsid w:val="00162365"/>
    <w:rsid w:val="00162772"/>
    <w:rsid w:val="001627F1"/>
    <w:rsid w:val="00162938"/>
    <w:rsid w:val="00162C9A"/>
    <w:rsid w:val="00162DC3"/>
    <w:rsid w:val="00162DE4"/>
    <w:rsid w:val="0016356C"/>
    <w:rsid w:val="00163676"/>
    <w:rsid w:val="0016367E"/>
    <w:rsid w:val="00163818"/>
    <w:rsid w:val="00163CAD"/>
    <w:rsid w:val="00163D19"/>
    <w:rsid w:val="00163FB4"/>
    <w:rsid w:val="001640CD"/>
    <w:rsid w:val="001646CB"/>
    <w:rsid w:val="00164795"/>
    <w:rsid w:val="001649C2"/>
    <w:rsid w:val="00164E7D"/>
    <w:rsid w:val="0016527E"/>
    <w:rsid w:val="001652FC"/>
    <w:rsid w:val="001652FD"/>
    <w:rsid w:val="001653B3"/>
    <w:rsid w:val="001655A1"/>
    <w:rsid w:val="00165B7C"/>
    <w:rsid w:val="001663C0"/>
    <w:rsid w:val="00166506"/>
    <w:rsid w:val="0016656F"/>
    <w:rsid w:val="001665F6"/>
    <w:rsid w:val="00166983"/>
    <w:rsid w:val="00166A94"/>
    <w:rsid w:val="00167164"/>
    <w:rsid w:val="0016744C"/>
    <w:rsid w:val="001675BE"/>
    <w:rsid w:val="0016764C"/>
    <w:rsid w:val="00167665"/>
    <w:rsid w:val="00167731"/>
    <w:rsid w:val="00167933"/>
    <w:rsid w:val="00167947"/>
    <w:rsid w:val="00167950"/>
    <w:rsid w:val="00167B86"/>
    <w:rsid w:val="00167DAC"/>
    <w:rsid w:val="0017017D"/>
    <w:rsid w:val="00170330"/>
    <w:rsid w:val="001704BC"/>
    <w:rsid w:val="0017098D"/>
    <w:rsid w:val="00170A35"/>
    <w:rsid w:val="00170D47"/>
    <w:rsid w:val="00170EFA"/>
    <w:rsid w:val="001716BE"/>
    <w:rsid w:val="001717E5"/>
    <w:rsid w:val="00171800"/>
    <w:rsid w:val="001718AD"/>
    <w:rsid w:val="00171922"/>
    <w:rsid w:val="0017193F"/>
    <w:rsid w:val="00171973"/>
    <w:rsid w:val="00171C9C"/>
    <w:rsid w:val="00172354"/>
    <w:rsid w:val="0017255C"/>
    <w:rsid w:val="0017270D"/>
    <w:rsid w:val="001728E8"/>
    <w:rsid w:val="00172A65"/>
    <w:rsid w:val="00172A69"/>
    <w:rsid w:val="00173586"/>
    <w:rsid w:val="001738BF"/>
    <w:rsid w:val="00173CEC"/>
    <w:rsid w:val="00173D1D"/>
    <w:rsid w:val="00173FA4"/>
    <w:rsid w:val="001741D9"/>
    <w:rsid w:val="00174B35"/>
    <w:rsid w:val="00174D4A"/>
    <w:rsid w:val="00175403"/>
    <w:rsid w:val="00175590"/>
    <w:rsid w:val="0017576C"/>
    <w:rsid w:val="00175844"/>
    <w:rsid w:val="00175A63"/>
    <w:rsid w:val="00175BE4"/>
    <w:rsid w:val="00175D2D"/>
    <w:rsid w:val="00175D71"/>
    <w:rsid w:val="00176023"/>
    <w:rsid w:val="001760CC"/>
    <w:rsid w:val="00176330"/>
    <w:rsid w:val="00176886"/>
    <w:rsid w:val="00176C05"/>
    <w:rsid w:val="00176C5E"/>
    <w:rsid w:val="00176E04"/>
    <w:rsid w:val="001773CC"/>
    <w:rsid w:val="00177453"/>
    <w:rsid w:val="001774FD"/>
    <w:rsid w:val="0017766D"/>
    <w:rsid w:val="001778AE"/>
    <w:rsid w:val="00177A01"/>
    <w:rsid w:val="00177C70"/>
    <w:rsid w:val="00177D7D"/>
    <w:rsid w:val="00177DCB"/>
    <w:rsid w:val="00177FD3"/>
    <w:rsid w:val="0018009F"/>
    <w:rsid w:val="001801DA"/>
    <w:rsid w:val="0018064C"/>
    <w:rsid w:val="001809CD"/>
    <w:rsid w:val="00180A21"/>
    <w:rsid w:val="00180A26"/>
    <w:rsid w:val="00180DB3"/>
    <w:rsid w:val="00181072"/>
    <w:rsid w:val="0018159B"/>
    <w:rsid w:val="00181C3F"/>
    <w:rsid w:val="001821AC"/>
    <w:rsid w:val="00182816"/>
    <w:rsid w:val="001828C4"/>
    <w:rsid w:val="00182A27"/>
    <w:rsid w:val="00182D39"/>
    <w:rsid w:val="00183023"/>
    <w:rsid w:val="001830F0"/>
    <w:rsid w:val="0018340B"/>
    <w:rsid w:val="00183434"/>
    <w:rsid w:val="0018351A"/>
    <w:rsid w:val="001836BE"/>
    <w:rsid w:val="00183E46"/>
    <w:rsid w:val="00183FC5"/>
    <w:rsid w:val="00184153"/>
    <w:rsid w:val="001841D3"/>
    <w:rsid w:val="00184257"/>
    <w:rsid w:val="001846BC"/>
    <w:rsid w:val="0018476C"/>
    <w:rsid w:val="001847A1"/>
    <w:rsid w:val="00184DA3"/>
    <w:rsid w:val="00184F90"/>
    <w:rsid w:val="00185553"/>
    <w:rsid w:val="001857E8"/>
    <w:rsid w:val="001858C4"/>
    <w:rsid w:val="00185AA1"/>
    <w:rsid w:val="00185B30"/>
    <w:rsid w:val="00185B59"/>
    <w:rsid w:val="00185BB6"/>
    <w:rsid w:val="00185D22"/>
    <w:rsid w:val="00185E2A"/>
    <w:rsid w:val="001863B0"/>
    <w:rsid w:val="0018667E"/>
    <w:rsid w:val="001866A6"/>
    <w:rsid w:val="00186C9E"/>
    <w:rsid w:val="00186ECA"/>
    <w:rsid w:val="00187091"/>
    <w:rsid w:val="001873BB"/>
    <w:rsid w:val="001873CC"/>
    <w:rsid w:val="001878F4"/>
    <w:rsid w:val="00187974"/>
    <w:rsid w:val="00187AB7"/>
    <w:rsid w:val="00187C0D"/>
    <w:rsid w:val="00187D2B"/>
    <w:rsid w:val="00190024"/>
    <w:rsid w:val="001900A7"/>
    <w:rsid w:val="00190177"/>
    <w:rsid w:val="001901BF"/>
    <w:rsid w:val="0019068B"/>
    <w:rsid w:val="00190697"/>
    <w:rsid w:val="0019085B"/>
    <w:rsid w:val="00190C0B"/>
    <w:rsid w:val="00190E71"/>
    <w:rsid w:val="00190EBB"/>
    <w:rsid w:val="00191058"/>
    <w:rsid w:val="00191232"/>
    <w:rsid w:val="0019144C"/>
    <w:rsid w:val="00191713"/>
    <w:rsid w:val="001917C9"/>
    <w:rsid w:val="001918D4"/>
    <w:rsid w:val="00191D94"/>
    <w:rsid w:val="00191F1E"/>
    <w:rsid w:val="00191FDD"/>
    <w:rsid w:val="0019207F"/>
    <w:rsid w:val="00192A6E"/>
    <w:rsid w:val="00192D4B"/>
    <w:rsid w:val="00192F2B"/>
    <w:rsid w:val="00192FEA"/>
    <w:rsid w:val="00193003"/>
    <w:rsid w:val="0019304F"/>
    <w:rsid w:val="00193161"/>
    <w:rsid w:val="001932FB"/>
    <w:rsid w:val="001934E2"/>
    <w:rsid w:val="00193672"/>
    <w:rsid w:val="00193933"/>
    <w:rsid w:val="00193AB4"/>
    <w:rsid w:val="00193D6D"/>
    <w:rsid w:val="00193E57"/>
    <w:rsid w:val="001942E2"/>
    <w:rsid w:val="0019471A"/>
    <w:rsid w:val="00194998"/>
    <w:rsid w:val="00194C1E"/>
    <w:rsid w:val="00194D48"/>
    <w:rsid w:val="00195081"/>
    <w:rsid w:val="001950F3"/>
    <w:rsid w:val="001953B9"/>
    <w:rsid w:val="001953DB"/>
    <w:rsid w:val="00195775"/>
    <w:rsid w:val="00195B2D"/>
    <w:rsid w:val="00195BE7"/>
    <w:rsid w:val="00195DB1"/>
    <w:rsid w:val="00195DFD"/>
    <w:rsid w:val="00195E9D"/>
    <w:rsid w:val="00196071"/>
    <w:rsid w:val="001962C1"/>
    <w:rsid w:val="001963FE"/>
    <w:rsid w:val="00196447"/>
    <w:rsid w:val="0019661D"/>
    <w:rsid w:val="00196CF5"/>
    <w:rsid w:val="00196E61"/>
    <w:rsid w:val="001971A1"/>
    <w:rsid w:val="001975BE"/>
    <w:rsid w:val="00197807"/>
    <w:rsid w:val="00197AD3"/>
    <w:rsid w:val="00197AF5"/>
    <w:rsid w:val="00197BC6"/>
    <w:rsid w:val="00197C7D"/>
    <w:rsid w:val="00197E99"/>
    <w:rsid w:val="00197FCD"/>
    <w:rsid w:val="001A00E3"/>
    <w:rsid w:val="001A0212"/>
    <w:rsid w:val="001A0864"/>
    <w:rsid w:val="001A089F"/>
    <w:rsid w:val="001A0AD0"/>
    <w:rsid w:val="001A0D93"/>
    <w:rsid w:val="001A119F"/>
    <w:rsid w:val="001A12EF"/>
    <w:rsid w:val="001A196E"/>
    <w:rsid w:val="001A1A23"/>
    <w:rsid w:val="001A1F9F"/>
    <w:rsid w:val="001A284F"/>
    <w:rsid w:val="001A2CE0"/>
    <w:rsid w:val="001A305B"/>
    <w:rsid w:val="001A3137"/>
    <w:rsid w:val="001A3233"/>
    <w:rsid w:val="001A332F"/>
    <w:rsid w:val="001A3639"/>
    <w:rsid w:val="001A38A2"/>
    <w:rsid w:val="001A3B56"/>
    <w:rsid w:val="001A3BE6"/>
    <w:rsid w:val="001A3F28"/>
    <w:rsid w:val="001A4281"/>
    <w:rsid w:val="001A4724"/>
    <w:rsid w:val="001A48BC"/>
    <w:rsid w:val="001A4921"/>
    <w:rsid w:val="001A4C70"/>
    <w:rsid w:val="001A4C7B"/>
    <w:rsid w:val="001A4D43"/>
    <w:rsid w:val="001A4EEC"/>
    <w:rsid w:val="001A519F"/>
    <w:rsid w:val="001A5881"/>
    <w:rsid w:val="001A5891"/>
    <w:rsid w:val="001A5A80"/>
    <w:rsid w:val="001A5AE2"/>
    <w:rsid w:val="001A5CE9"/>
    <w:rsid w:val="001A5F32"/>
    <w:rsid w:val="001A6164"/>
    <w:rsid w:val="001A62E4"/>
    <w:rsid w:val="001A640C"/>
    <w:rsid w:val="001A6432"/>
    <w:rsid w:val="001A6529"/>
    <w:rsid w:val="001A6565"/>
    <w:rsid w:val="001A66FF"/>
    <w:rsid w:val="001A679E"/>
    <w:rsid w:val="001A67F9"/>
    <w:rsid w:val="001A6A02"/>
    <w:rsid w:val="001A6A38"/>
    <w:rsid w:val="001A6C39"/>
    <w:rsid w:val="001A6DE3"/>
    <w:rsid w:val="001A6E93"/>
    <w:rsid w:val="001A6FEB"/>
    <w:rsid w:val="001A71CA"/>
    <w:rsid w:val="001A730B"/>
    <w:rsid w:val="001A74B9"/>
    <w:rsid w:val="001A757F"/>
    <w:rsid w:val="001A75E9"/>
    <w:rsid w:val="001A7859"/>
    <w:rsid w:val="001A7889"/>
    <w:rsid w:val="001A7D28"/>
    <w:rsid w:val="001B0103"/>
    <w:rsid w:val="001B0F1D"/>
    <w:rsid w:val="001B107C"/>
    <w:rsid w:val="001B11C3"/>
    <w:rsid w:val="001B157F"/>
    <w:rsid w:val="001B16AE"/>
    <w:rsid w:val="001B18B5"/>
    <w:rsid w:val="001B1D25"/>
    <w:rsid w:val="001B20E4"/>
    <w:rsid w:val="001B2473"/>
    <w:rsid w:val="001B2BE9"/>
    <w:rsid w:val="001B2CEF"/>
    <w:rsid w:val="001B2E0E"/>
    <w:rsid w:val="001B2F2A"/>
    <w:rsid w:val="001B3002"/>
    <w:rsid w:val="001B3091"/>
    <w:rsid w:val="001B3194"/>
    <w:rsid w:val="001B329F"/>
    <w:rsid w:val="001B34B8"/>
    <w:rsid w:val="001B353A"/>
    <w:rsid w:val="001B35C6"/>
    <w:rsid w:val="001B386E"/>
    <w:rsid w:val="001B38D2"/>
    <w:rsid w:val="001B395A"/>
    <w:rsid w:val="001B3CE3"/>
    <w:rsid w:val="001B3F61"/>
    <w:rsid w:val="001B4175"/>
    <w:rsid w:val="001B47B9"/>
    <w:rsid w:val="001B47F7"/>
    <w:rsid w:val="001B48D0"/>
    <w:rsid w:val="001B493C"/>
    <w:rsid w:val="001B4A5B"/>
    <w:rsid w:val="001B4BB3"/>
    <w:rsid w:val="001B4DC6"/>
    <w:rsid w:val="001B589B"/>
    <w:rsid w:val="001B5A01"/>
    <w:rsid w:val="001B5BE2"/>
    <w:rsid w:val="001B5C84"/>
    <w:rsid w:val="001B5F6D"/>
    <w:rsid w:val="001B60EC"/>
    <w:rsid w:val="001B6131"/>
    <w:rsid w:val="001B61D9"/>
    <w:rsid w:val="001B6314"/>
    <w:rsid w:val="001B637D"/>
    <w:rsid w:val="001B6425"/>
    <w:rsid w:val="001B6689"/>
    <w:rsid w:val="001B6752"/>
    <w:rsid w:val="001B6918"/>
    <w:rsid w:val="001B6948"/>
    <w:rsid w:val="001B6BD1"/>
    <w:rsid w:val="001B6EB3"/>
    <w:rsid w:val="001B6EC3"/>
    <w:rsid w:val="001B6F3C"/>
    <w:rsid w:val="001B7178"/>
    <w:rsid w:val="001B71F6"/>
    <w:rsid w:val="001B7292"/>
    <w:rsid w:val="001B72FE"/>
    <w:rsid w:val="001B7590"/>
    <w:rsid w:val="001B75A8"/>
    <w:rsid w:val="001B75C5"/>
    <w:rsid w:val="001B761A"/>
    <w:rsid w:val="001B7798"/>
    <w:rsid w:val="001B7D9F"/>
    <w:rsid w:val="001C02E0"/>
    <w:rsid w:val="001C02EC"/>
    <w:rsid w:val="001C039A"/>
    <w:rsid w:val="001C046D"/>
    <w:rsid w:val="001C056B"/>
    <w:rsid w:val="001C05EA"/>
    <w:rsid w:val="001C075F"/>
    <w:rsid w:val="001C0A25"/>
    <w:rsid w:val="001C0CAD"/>
    <w:rsid w:val="001C0F0B"/>
    <w:rsid w:val="001C1025"/>
    <w:rsid w:val="001C11E5"/>
    <w:rsid w:val="001C1361"/>
    <w:rsid w:val="001C15A0"/>
    <w:rsid w:val="001C1D3C"/>
    <w:rsid w:val="001C1E84"/>
    <w:rsid w:val="001C1EA4"/>
    <w:rsid w:val="001C1F70"/>
    <w:rsid w:val="001C22C0"/>
    <w:rsid w:val="001C2433"/>
    <w:rsid w:val="001C27A5"/>
    <w:rsid w:val="001C2DC2"/>
    <w:rsid w:val="001C2E52"/>
    <w:rsid w:val="001C2FC3"/>
    <w:rsid w:val="001C3023"/>
    <w:rsid w:val="001C3159"/>
    <w:rsid w:val="001C32B2"/>
    <w:rsid w:val="001C3319"/>
    <w:rsid w:val="001C37F2"/>
    <w:rsid w:val="001C39EE"/>
    <w:rsid w:val="001C4396"/>
    <w:rsid w:val="001C4402"/>
    <w:rsid w:val="001C444C"/>
    <w:rsid w:val="001C44A6"/>
    <w:rsid w:val="001C48D2"/>
    <w:rsid w:val="001C49F6"/>
    <w:rsid w:val="001C4CC1"/>
    <w:rsid w:val="001C4FFC"/>
    <w:rsid w:val="001C51A8"/>
    <w:rsid w:val="001C57C8"/>
    <w:rsid w:val="001C5AF0"/>
    <w:rsid w:val="001C5B6A"/>
    <w:rsid w:val="001C5B92"/>
    <w:rsid w:val="001C5BD0"/>
    <w:rsid w:val="001C5CB5"/>
    <w:rsid w:val="001C5E3A"/>
    <w:rsid w:val="001C5E58"/>
    <w:rsid w:val="001C6582"/>
    <w:rsid w:val="001C68AB"/>
    <w:rsid w:val="001C6B10"/>
    <w:rsid w:val="001C6C10"/>
    <w:rsid w:val="001C6DF6"/>
    <w:rsid w:val="001C6E8A"/>
    <w:rsid w:val="001C6FE0"/>
    <w:rsid w:val="001C702D"/>
    <w:rsid w:val="001C7452"/>
    <w:rsid w:val="001C7A2C"/>
    <w:rsid w:val="001C7DD9"/>
    <w:rsid w:val="001D00BC"/>
    <w:rsid w:val="001D056A"/>
    <w:rsid w:val="001D05C2"/>
    <w:rsid w:val="001D06A7"/>
    <w:rsid w:val="001D091B"/>
    <w:rsid w:val="001D0B9E"/>
    <w:rsid w:val="001D0E05"/>
    <w:rsid w:val="001D113F"/>
    <w:rsid w:val="001D1887"/>
    <w:rsid w:val="001D190C"/>
    <w:rsid w:val="001D1A4C"/>
    <w:rsid w:val="001D1B71"/>
    <w:rsid w:val="001D1BCF"/>
    <w:rsid w:val="001D2354"/>
    <w:rsid w:val="001D255A"/>
    <w:rsid w:val="001D29B5"/>
    <w:rsid w:val="001D2A3F"/>
    <w:rsid w:val="001D2B6C"/>
    <w:rsid w:val="001D2C45"/>
    <w:rsid w:val="001D30AF"/>
    <w:rsid w:val="001D3271"/>
    <w:rsid w:val="001D3369"/>
    <w:rsid w:val="001D351E"/>
    <w:rsid w:val="001D358D"/>
    <w:rsid w:val="001D375C"/>
    <w:rsid w:val="001D386E"/>
    <w:rsid w:val="001D3DC8"/>
    <w:rsid w:val="001D3E8D"/>
    <w:rsid w:val="001D3F15"/>
    <w:rsid w:val="001D45C7"/>
    <w:rsid w:val="001D45D9"/>
    <w:rsid w:val="001D4B6C"/>
    <w:rsid w:val="001D4B9A"/>
    <w:rsid w:val="001D4BD7"/>
    <w:rsid w:val="001D4C80"/>
    <w:rsid w:val="001D4DE0"/>
    <w:rsid w:val="001D4E13"/>
    <w:rsid w:val="001D4F9B"/>
    <w:rsid w:val="001D5225"/>
    <w:rsid w:val="001D5359"/>
    <w:rsid w:val="001D55A3"/>
    <w:rsid w:val="001D56FE"/>
    <w:rsid w:val="001D5806"/>
    <w:rsid w:val="001D5954"/>
    <w:rsid w:val="001D5A13"/>
    <w:rsid w:val="001D5ADE"/>
    <w:rsid w:val="001D5C69"/>
    <w:rsid w:val="001D5D38"/>
    <w:rsid w:val="001D60E6"/>
    <w:rsid w:val="001D6111"/>
    <w:rsid w:val="001D6146"/>
    <w:rsid w:val="001D614D"/>
    <w:rsid w:val="001D6369"/>
    <w:rsid w:val="001D6422"/>
    <w:rsid w:val="001D6573"/>
    <w:rsid w:val="001D6966"/>
    <w:rsid w:val="001D6A84"/>
    <w:rsid w:val="001D6C3A"/>
    <w:rsid w:val="001D6CE9"/>
    <w:rsid w:val="001D6DE3"/>
    <w:rsid w:val="001D70C9"/>
    <w:rsid w:val="001D715C"/>
    <w:rsid w:val="001D7183"/>
    <w:rsid w:val="001D71DC"/>
    <w:rsid w:val="001D73B8"/>
    <w:rsid w:val="001D76A6"/>
    <w:rsid w:val="001D7843"/>
    <w:rsid w:val="001D7B2E"/>
    <w:rsid w:val="001D7D11"/>
    <w:rsid w:val="001D7EAE"/>
    <w:rsid w:val="001E0314"/>
    <w:rsid w:val="001E0414"/>
    <w:rsid w:val="001E04D5"/>
    <w:rsid w:val="001E0564"/>
    <w:rsid w:val="001E0C39"/>
    <w:rsid w:val="001E0C54"/>
    <w:rsid w:val="001E0D60"/>
    <w:rsid w:val="001E11F3"/>
    <w:rsid w:val="001E1593"/>
    <w:rsid w:val="001E17E4"/>
    <w:rsid w:val="001E1AF1"/>
    <w:rsid w:val="001E1B50"/>
    <w:rsid w:val="001E1CC2"/>
    <w:rsid w:val="001E200D"/>
    <w:rsid w:val="001E214F"/>
    <w:rsid w:val="001E2430"/>
    <w:rsid w:val="001E25D5"/>
    <w:rsid w:val="001E2902"/>
    <w:rsid w:val="001E2BEA"/>
    <w:rsid w:val="001E2CAA"/>
    <w:rsid w:val="001E2CAD"/>
    <w:rsid w:val="001E2DCD"/>
    <w:rsid w:val="001E2DD7"/>
    <w:rsid w:val="001E2F4E"/>
    <w:rsid w:val="001E30CC"/>
    <w:rsid w:val="001E3728"/>
    <w:rsid w:val="001E4053"/>
    <w:rsid w:val="001E43D5"/>
    <w:rsid w:val="001E4499"/>
    <w:rsid w:val="001E4B33"/>
    <w:rsid w:val="001E4CA7"/>
    <w:rsid w:val="001E4F68"/>
    <w:rsid w:val="001E51B6"/>
    <w:rsid w:val="001E51EA"/>
    <w:rsid w:val="001E5449"/>
    <w:rsid w:val="001E55D4"/>
    <w:rsid w:val="001E56C4"/>
    <w:rsid w:val="001E5718"/>
    <w:rsid w:val="001E5D9A"/>
    <w:rsid w:val="001E5F8B"/>
    <w:rsid w:val="001E602B"/>
    <w:rsid w:val="001E62E3"/>
    <w:rsid w:val="001E67C1"/>
    <w:rsid w:val="001E6923"/>
    <w:rsid w:val="001E6A4D"/>
    <w:rsid w:val="001E6A87"/>
    <w:rsid w:val="001E6A9B"/>
    <w:rsid w:val="001E70CA"/>
    <w:rsid w:val="001E73F5"/>
    <w:rsid w:val="001E7490"/>
    <w:rsid w:val="001E7534"/>
    <w:rsid w:val="001E757F"/>
    <w:rsid w:val="001E75BB"/>
    <w:rsid w:val="001E775B"/>
    <w:rsid w:val="001E7AC8"/>
    <w:rsid w:val="001E7BC9"/>
    <w:rsid w:val="001E7E6D"/>
    <w:rsid w:val="001F0136"/>
    <w:rsid w:val="001F0AA5"/>
    <w:rsid w:val="001F0CF8"/>
    <w:rsid w:val="001F0DDE"/>
    <w:rsid w:val="001F0F7C"/>
    <w:rsid w:val="001F0FC6"/>
    <w:rsid w:val="001F10C1"/>
    <w:rsid w:val="001F1343"/>
    <w:rsid w:val="001F178A"/>
    <w:rsid w:val="001F1CB3"/>
    <w:rsid w:val="001F1D3D"/>
    <w:rsid w:val="001F1E85"/>
    <w:rsid w:val="001F1EE4"/>
    <w:rsid w:val="001F2218"/>
    <w:rsid w:val="001F2496"/>
    <w:rsid w:val="001F2DAD"/>
    <w:rsid w:val="001F2E2D"/>
    <w:rsid w:val="001F3155"/>
    <w:rsid w:val="001F3280"/>
    <w:rsid w:val="001F3607"/>
    <w:rsid w:val="001F3896"/>
    <w:rsid w:val="001F3967"/>
    <w:rsid w:val="001F3BD2"/>
    <w:rsid w:val="001F4201"/>
    <w:rsid w:val="001F43DA"/>
    <w:rsid w:val="001F43F9"/>
    <w:rsid w:val="001F4676"/>
    <w:rsid w:val="001F4873"/>
    <w:rsid w:val="001F4FA6"/>
    <w:rsid w:val="001F5673"/>
    <w:rsid w:val="001F57B5"/>
    <w:rsid w:val="001F5958"/>
    <w:rsid w:val="001F59EA"/>
    <w:rsid w:val="001F5A3B"/>
    <w:rsid w:val="001F5CAE"/>
    <w:rsid w:val="001F5F6A"/>
    <w:rsid w:val="001F5F75"/>
    <w:rsid w:val="001F6499"/>
    <w:rsid w:val="001F6931"/>
    <w:rsid w:val="001F6D4F"/>
    <w:rsid w:val="001F6DE4"/>
    <w:rsid w:val="001F6FFB"/>
    <w:rsid w:val="001F7043"/>
    <w:rsid w:val="001F708B"/>
    <w:rsid w:val="001F71AB"/>
    <w:rsid w:val="001F7503"/>
    <w:rsid w:val="001F768B"/>
    <w:rsid w:val="001F77BD"/>
    <w:rsid w:val="001F7BC8"/>
    <w:rsid w:val="001F7CC3"/>
    <w:rsid w:val="001F7EBE"/>
    <w:rsid w:val="001F7F9C"/>
    <w:rsid w:val="002003BD"/>
    <w:rsid w:val="00200417"/>
    <w:rsid w:val="00200760"/>
    <w:rsid w:val="0020085C"/>
    <w:rsid w:val="00200C1B"/>
    <w:rsid w:val="00200C24"/>
    <w:rsid w:val="00200CC8"/>
    <w:rsid w:val="00200D1D"/>
    <w:rsid w:val="00201023"/>
    <w:rsid w:val="0020169A"/>
    <w:rsid w:val="0020181B"/>
    <w:rsid w:val="00201DB3"/>
    <w:rsid w:val="002020D8"/>
    <w:rsid w:val="00202268"/>
    <w:rsid w:val="0020228B"/>
    <w:rsid w:val="002022F9"/>
    <w:rsid w:val="002024F2"/>
    <w:rsid w:val="0020250D"/>
    <w:rsid w:val="002026C8"/>
    <w:rsid w:val="002026D5"/>
    <w:rsid w:val="00202A95"/>
    <w:rsid w:val="00202D15"/>
    <w:rsid w:val="00202E25"/>
    <w:rsid w:val="00202E6E"/>
    <w:rsid w:val="002035EE"/>
    <w:rsid w:val="002037EA"/>
    <w:rsid w:val="00204132"/>
    <w:rsid w:val="00204340"/>
    <w:rsid w:val="00204C4D"/>
    <w:rsid w:val="00204EEF"/>
    <w:rsid w:val="0020519A"/>
    <w:rsid w:val="0020580D"/>
    <w:rsid w:val="00205B89"/>
    <w:rsid w:val="00205CBE"/>
    <w:rsid w:val="00205D76"/>
    <w:rsid w:val="00205EDC"/>
    <w:rsid w:val="00205F79"/>
    <w:rsid w:val="00205FBC"/>
    <w:rsid w:val="0020600A"/>
    <w:rsid w:val="002062D9"/>
    <w:rsid w:val="0020658B"/>
    <w:rsid w:val="0020675D"/>
    <w:rsid w:val="0020691A"/>
    <w:rsid w:val="00206A72"/>
    <w:rsid w:val="00206D0A"/>
    <w:rsid w:val="00206DBC"/>
    <w:rsid w:val="00206ECB"/>
    <w:rsid w:val="00206F1C"/>
    <w:rsid w:val="00206F4F"/>
    <w:rsid w:val="00207078"/>
    <w:rsid w:val="002070EB"/>
    <w:rsid w:val="00207BEE"/>
    <w:rsid w:val="00207D0D"/>
    <w:rsid w:val="00207E1A"/>
    <w:rsid w:val="00210515"/>
    <w:rsid w:val="00210652"/>
    <w:rsid w:val="002106CB"/>
    <w:rsid w:val="00210719"/>
    <w:rsid w:val="0021072E"/>
    <w:rsid w:val="00210743"/>
    <w:rsid w:val="002108FF"/>
    <w:rsid w:val="00210A56"/>
    <w:rsid w:val="00210A8F"/>
    <w:rsid w:val="00210AB8"/>
    <w:rsid w:val="00210CDF"/>
    <w:rsid w:val="0021126E"/>
    <w:rsid w:val="002114B8"/>
    <w:rsid w:val="0021176B"/>
    <w:rsid w:val="00211B6A"/>
    <w:rsid w:val="00211C9A"/>
    <w:rsid w:val="00211D90"/>
    <w:rsid w:val="00212203"/>
    <w:rsid w:val="00212270"/>
    <w:rsid w:val="002124EA"/>
    <w:rsid w:val="00212689"/>
    <w:rsid w:val="00212948"/>
    <w:rsid w:val="00212D12"/>
    <w:rsid w:val="00212DBD"/>
    <w:rsid w:val="00213080"/>
    <w:rsid w:val="002130DD"/>
    <w:rsid w:val="0021310C"/>
    <w:rsid w:val="0021324B"/>
    <w:rsid w:val="00213288"/>
    <w:rsid w:val="00213599"/>
    <w:rsid w:val="0021362A"/>
    <w:rsid w:val="00213A0A"/>
    <w:rsid w:val="00213BE8"/>
    <w:rsid w:val="00214164"/>
    <w:rsid w:val="002141B6"/>
    <w:rsid w:val="0021471F"/>
    <w:rsid w:val="00214882"/>
    <w:rsid w:val="00214A1B"/>
    <w:rsid w:val="00214E5E"/>
    <w:rsid w:val="0021507B"/>
    <w:rsid w:val="002153D9"/>
    <w:rsid w:val="0021548C"/>
    <w:rsid w:val="00215AD8"/>
    <w:rsid w:val="00215CF7"/>
    <w:rsid w:val="00216263"/>
    <w:rsid w:val="00216276"/>
    <w:rsid w:val="002166F0"/>
    <w:rsid w:val="0021677B"/>
    <w:rsid w:val="00216890"/>
    <w:rsid w:val="0021694E"/>
    <w:rsid w:val="002169FC"/>
    <w:rsid w:val="00216A16"/>
    <w:rsid w:val="00216AB6"/>
    <w:rsid w:val="00216BB6"/>
    <w:rsid w:val="00216C91"/>
    <w:rsid w:val="00216FC3"/>
    <w:rsid w:val="00217025"/>
    <w:rsid w:val="00217274"/>
    <w:rsid w:val="0021743D"/>
    <w:rsid w:val="0021759E"/>
    <w:rsid w:val="002176A9"/>
    <w:rsid w:val="0021789A"/>
    <w:rsid w:val="00217AA0"/>
    <w:rsid w:val="00217B24"/>
    <w:rsid w:val="00217E78"/>
    <w:rsid w:val="002200ED"/>
    <w:rsid w:val="00220324"/>
    <w:rsid w:val="002204C6"/>
    <w:rsid w:val="00220734"/>
    <w:rsid w:val="0022086B"/>
    <w:rsid w:val="002208CF"/>
    <w:rsid w:val="002208F7"/>
    <w:rsid w:val="0022096A"/>
    <w:rsid w:val="00220C83"/>
    <w:rsid w:val="00220CE4"/>
    <w:rsid w:val="00220D16"/>
    <w:rsid w:val="00220EAD"/>
    <w:rsid w:val="0022109A"/>
    <w:rsid w:val="00221113"/>
    <w:rsid w:val="0022154A"/>
    <w:rsid w:val="00221962"/>
    <w:rsid w:val="00221970"/>
    <w:rsid w:val="00221D40"/>
    <w:rsid w:val="00221EA2"/>
    <w:rsid w:val="002221C1"/>
    <w:rsid w:val="00222552"/>
    <w:rsid w:val="0022260E"/>
    <w:rsid w:val="00222970"/>
    <w:rsid w:val="00222C21"/>
    <w:rsid w:val="00222F82"/>
    <w:rsid w:val="0022324F"/>
    <w:rsid w:val="0022327C"/>
    <w:rsid w:val="002233DC"/>
    <w:rsid w:val="002234C3"/>
    <w:rsid w:val="002234CC"/>
    <w:rsid w:val="0022356A"/>
    <w:rsid w:val="00223927"/>
    <w:rsid w:val="00223C39"/>
    <w:rsid w:val="00223EF3"/>
    <w:rsid w:val="00224B90"/>
    <w:rsid w:val="0022511A"/>
    <w:rsid w:val="00225374"/>
    <w:rsid w:val="002257CE"/>
    <w:rsid w:val="002258BD"/>
    <w:rsid w:val="002258E8"/>
    <w:rsid w:val="00225BA3"/>
    <w:rsid w:val="00225C5C"/>
    <w:rsid w:val="00225D35"/>
    <w:rsid w:val="00225D50"/>
    <w:rsid w:val="002260F3"/>
    <w:rsid w:val="00226231"/>
    <w:rsid w:val="00226366"/>
    <w:rsid w:val="00226472"/>
    <w:rsid w:val="0022649F"/>
    <w:rsid w:val="002265C3"/>
    <w:rsid w:val="002267B1"/>
    <w:rsid w:val="00226A23"/>
    <w:rsid w:val="00226C17"/>
    <w:rsid w:val="002270F8"/>
    <w:rsid w:val="00227114"/>
    <w:rsid w:val="0022716C"/>
    <w:rsid w:val="00227666"/>
    <w:rsid w:val="0022779A"/>
    <w:rsid w:val="00227947"/>
    <w:rsid w:val="00227C0C"/>
    <w:rsid w:val="00227D3F"/>
    <w:rsid w:val="00227F7C"/>
    <w:rsid w:val="00230108"/>
    <w:rsid w:val="002302B6"/>
    <w:rsid w:val="002302F9"/>
    <w:rsid w:val="002306DC"/>
    <w:rsid w:val="00230B06"/>
    <w:rsid w:val="00230D57"/>
    <w:rsid w:val="00231026"/>
    <w:rsid w:val="00231170"/>
    <w:rsid w:val="002313EA"/>
    <w:rsid w:val="002314C5"/>
    <w:rsid w:val="00231701"/>
    <w:rsid w:val="00231C6F"/>
    <w:rsid w:val="00231CB3"/>
    <w:rsid w:val="00231D05"/>
    <w:rsid w:val="00231DC8"/>
    <w:rsid w:val="00231F94"/>
    <w:rsid w:val="002320FB"/>
    <w:rsid w:val="00232147"/>
    <w:rsid w:val="00232296"/>
    <w:rsid w:val="00232353"/>
    <w:rsid w:val="002327E3"/>
    <w:rsid w:val="0023283A"/>
    <w:rsid w:val="002329D5"/>
    <w:rsid w:val="00232A7E"/>
    <w:rsid w:val="00232C89"/>
    <w:rsid w:val="00232F5C"/>
    <w:rsid w:val="00233463"/>
    <w:rsid w:val="002335AD"/>
    <w:rsid w:val="00233605"/>
    <w:rsid w:val="002337DF"/>
    <w:rsid w:val="00233817"/>
    <w:rsid w:val="00233907"/>
    <w:rsid w:val="00233AC3"/>
    <w:rsid w:val="00233BED"/>
    <w:rsid w:val="00234071"/>
    <w:rsid w:val="002342B5"/>
    <w:rsid w:val="00234641"/>
    <w:rsid w:val="002347B9"/>
    <w:rsid w:val="00234C6D"/>
    <w:rsid w:val="0023516D"/>
    <w:rsid w:val="00235536"/>
    <w:rsid w:val="002355A9"/>
    <w:rsid w:val="0023562D"/>
    <w:rsid w:val="00235643"/>
    <w:rsid w:val="002360D3"/>
    <w:rsid w:val="0023613A"/>
    <w:rsid w:val="00236511"/>
    <w:rsid w:val="002365B9"/>
    <w:rsid w:val="002365D6"/>
    <w:rsid w:val="0023694C"/>
    <w:rsid w:val="00236A5F"/>
    <w:rsid w:val="00236BE5"/>
    <w:rsid w:val="00237060"/>
    <w:rsid w:val="002373BB"/>
    <w:rsid w:val="002373F3"/>
    <w:rsid w:val="0023752C"/>
    <w:rsid w:val="00237665"/>
    <w:rsid w:val="0023781D"/>
    <w:rsid w:val="00237866"/>
    <w:rsid w:val="00237AC9"/>
    <w:rsid w:val="00237DF6"/>
    <w:rsid w:val="00237F7F"/>
    <w:rsid w:val="00237FAE"/>
    <w:rsid w:val="002401A8"/>
    <w:rsid w:val="002401FF"/>
    <w:rsid w:val="0024094E"/>
    <w:rsid w:val="00240AFF"/>
    <w:rsid w:val="00240F54"/>
    <w:rsid w:val="00240F9C"/>
    <w:rsid w:val="00241B4A"/>
    <w:rsid w:val="00241FBF"/>
    <w:rsid w:val="0024223C"/>
    <w:rsid w:val="0024248C"/>
    <w:rsid w:val="00242ACD"/>
    <w:rsid w:val="00242BAC"/>
    <w:rsid w:val="00242D2B"/>
    <w:rsid w:val="0024319E"/>
    <w:rsid w:val="0024324D"/>
    <w:rsid w:val="0024335B"/>
    <w:rsid w:val="0024383A"/>
    <w:rsid w:val="00243DE7"/>
    <w:rsid w:val="00243EAE"/>
    <w:rsid w:val="00244098"/>
    <w:rsid w:val="0024441D"/>
    <w:rsid w:val="00244509"/>
    <w:rsid w:val="002445C8"/>
    <w:rsid w:val="00244756"/>
    <w:rsid w:val="002447E6"/>
    <w:rsid w:val="0024519C"/>
    <w:rsid w:val="00245358"/>
    <w:rsid w:val="002453E5"/>
    <w:rsid w:val="002456DE"/>
    <w:rsid w:val="002457C0"/>
    <w:rsid w:val="002457CF"/>
    <w:rsid w:val="0024598D"/>
    <w:rsid w:val="00245AB4"/>
    <w:rsid w:val="00245BE3"/>
    <w:rsid w:val="00245DF7"/>
    <w:rsid w:val="00245E23"/>
    <w:rsid w:val="00245EA1"/>
    <w:rsid w:val="002463F4"/>
    <w:rsid w:val="00246A46"/>
    <w:rsid w:val="00246CD1"/>
    <w:rsid w:val="0024701B"/>
    <w:rsid w:val="002472B1"/>
    <w:rsid w:val="002474D0"/>
    <w:rsid w:val="002477A0"/>
    <w:rsid w:val="00247860"/>
    <w:rsid w:val="00247984"/>
    <w:rsid w:val="00247E3A"/>
    <w:rsid w:val="002502F4"/>
    <w:rsid w:val="00250372"/>
    <w:rsid w:val="0025044D"/>
    <w:rsid w:val="00250491"/>
    <w:rsid w:val="002505C1"/>
    <w:rsid w:val="00250615"/>
    <w:rsid w:val="0025067A"/>
    <w:rsid w:val="002506BB"/>
    <w:rsid w:val="0025099E"/>
    <w:rsid w:val="00250B7D"/>
    <w:rsid w:val="00250D5F"/>
    <w:rsid w:val="00250DF3"/>
    <w:rsid w:val="00250EA6"/>
    <w:rsid w:val="0025113C"/>
    <w:rsid w:val="0025148D"/>
    <w:rsid w:val="002514D0"/>
    <w:rsid w:val="00251673"/>
    <w:rsid w:val="00251940"/>
    <w:rsid w:val="00251987"/>
    <w:rsid w:val="002519D3"/>
    <w:rsid w:val="00251B3A"/>
    <w:rsid w:val="00251CE8"/>
    <w:rsid w:val="00251D14"/>
    <w:rsid w:val="00251F2F"/>
    <w:rsid w:val="002524D9"/>
    <w:rsid w:val="00252778"/>
    <w:rsid w:val="002528D3"/>
    <w:rsid w:val="00252B7D"/>
    <w:rsid w:val="00252C2F"/>
    <w:rsid w:val="00252DD9"/>
    <w:rsid w:val="0025312D"/>
    <w:rsid w:val="0025330D"/>
    <w:rsid w:val="0025333B"/>
    <w:rsid w:val="00253379"/>
    <w:rsid w:val="0025347C"/>
    <w:rsid w:val="002538B9"/>
    <w:rsid w:val="00253957"/>
    <w:rsid w:val="00253959"/>
    <w:rsid w:val="00253E50"/>
    <w:rsid w:val="002541AA"/>
    <w:rsid w:val="00254406"/>
    <w:rsid w:val="00254546"/>
    <w:rsid w:val="00254934"/>
    <w:rsid w:val="0025495D"/>
    <w:rsid w:val="00254DE4"/>
    <w:rsid w:val="002554A1"/>
    <w:rsid w:val="002554A8"/>
    <w:rsid w:val="0025558B"/>
    <w:rsid w:val="0025560C"/>
    <w:rsid w:val="00255CD8"/>
    <w:rsid w:val="00255E77"/>
    <w:rsid w:val="0025601B"/>
    <w:rsid w:val="002564DB"/>
    <w:rsid w:val="00256711"/>
    <w:rsid w:val="002567D9"/>
    <w:rsid w:val="00256A43"/>
    <w:rsid w:val="00256B92"/>
    <w:rsid w:val="00256CBF"/>
    <w:rsid w:val="00256D2A"/>
    <w:rsid w:val="00256E02"/>
    <w:rsid w:val="00256F60"/>
    <w:rsid w:val="00256FE4"/>
    <w:rsid w:val="00257121"/>
    <w:rsid w:val="0025745C"/>
    <w:rsid w:val="002575FB"/>
    <w:rsid w:val="0025798A"/>
    <w:rsid w:val="00257AB3"/>
    <w:rsid w:val="00257FD4"/>
    <w:rsid w:val="0026010A"/>
    <w:rsid w:val="0026022A"/>
    <w:rsid w:val="00260646"/>
    <w:rsid w:val="00260789"/>
    <w:rsid w:val="002607D5"/>
    <w:rsid w:val="002609E2"/>
    <w:rsid w:val="00260F16"/>
    <w:rsid w:val="00260F40"/>
    <w:rsid w:val="0026102E"/>
    <w:rsid w:val="00261084"/>
    <w:rsid w:val="00261199"/>
    <w:rsid w:val="002613B0"/>
    <w:rsid w:val="00261995"/>
    <w:rsid w:val="00261A3B"/>
    <w:rsid w:val="00261A3E"/>
    <w:rsid w:val="00261EAA"/>
    <w:rsid w:val="002621F8"/>
    <w:rsid w:val="002622CE"/>
    <w:rsid w:val="00262339"/>
    <w:rsid w:val="0026233E"/>
    <w:rsid w:val="00262781"/>
    <w:rsid w:val="00262796"/>
    <w:rsid w:val="00262BD9"/>
    <w:rsid w:val="00262DEA"/>
    <w:rsid w:val="00262E0C"/>
    <w:rsid w:val="0026316E"/>
    <w:rsid w:val="00263204"/>
    <w:rsid w:val="002633E2"/>
    <w:rsid w:val="0026394B"/>
    <w:rsid w:val="002639A2"/>
    <w:rsid w:val="00263B39"/>
    <w:rsid w:val="00263D58"/>
    <w:rsid w:val="0026425E"/>
    <w:rsid w:val="002642B8"/>
    <w:rsid w:val="0026450D"/>
    <w:rsid w:val="00264516"/>
    <w:rsid w:val="00264585"/>
    <w:rsid w:val="002646BF"/>
    <w:rsid w:val="002648FE"/>
    <w:rsid w:val="00264B4C"/>
    <w:rsid w:val="00264CC3"/>
    <w:rsid w:val="00264E45"/>
    <w:rsid w:val="00265247"/>
    <w:rsid w:val="00265544"/>
    <w:rsid w:val="00265FD0"/>
    <w:rsid w:val="0026631F"/>
    <w:rsid w:val="002664A6"/>
    <w:rsid w:val="0026669A"/>
    <w:rsid w:val="002668F1"/>
    <w:rsid w:val="00266A0C"/>
    <w:rsid w:val="00266C3E"/>
    <w:rsid w:val="0026706E"/>
    <w:rsid w:val="00267250"/>
    <w:rsid w:val="00267460"/>
    <w:rsid w:val="00267480"/>
    <w:rsid w:val="002675D5"/>
    <w:rsid w:val="002676C6"/>
    <w:rsid w:val="00267D2D"/>
    <w:rsid w:val="00267F17"/>
    <w:rsid w:val="0027000B"/>
    <w:rsid w:val="0027016C"/>
    <w:rsid w:val="0027018F"/>
    <w:rsid w:val="0027037C"/>
    <w:rsid w:val="00270727"/>
    <w:rsid w:val="002709FC"/>
    <w:rsid w:val="00270A07"/>
    <w:rsid w:val="00270C4C"/>
    <w:rsid w:val="00270D0C"/>
    <w:rsid w:val="002710D2"/>
    <w:rsid w:val="002710E6"/>
    <w:rsid w:val="0027111D"/>
    <w:rsid w:val="0027112B"/>
    <w:rsid w:val="00271267"/>
    <w:rsid w:val="002714F7"/>
    <w:rsid w:val="002719BD"/>
    <w:rsid w:val="00271A26"/>
    <w:rsid w:val="002724E3"/>
    <w:rsid w:val="0027277F"/>
    <w:rsid w:val="002727C3"/>
    <w:rsid w:val="00272D61"/>
    <w:rsid w:val="00272EE3"/>
    <w:rsid w:val="002737C3"/>
    <w:rsid w:val="002737CF"/>
    <w:rsid w:val="00273C40"/>
    <w:rsid w:val="00273C5C"/>
    <w:rsid w:val="00273E84"/>
    <w:rsid w:val="00274048"/>
    <w:rsid w:val="002743C0"/>
    <w:rsid w:val="00274415"/>
    <w:rsid w:val="00274A51"/>
    <w:rsid w:val="0027505A"/>
    <w:rsid w:val="002750EB"/>
    <w:rsid w:val="00275129"/>
    <w:rsid w:val="0027528A"/>
    <w:rsid w:val="002753D0"/>
    <w:rsid w:val="002758DA"/>
    <w:rsid w:val="0027591A"/>
    <w:rsid w:val="002759A5"/>
    <w:rsid w:val="00275A47"/>
    <w:rsid w:val="00275E76"/>
    <w:rsid w:val="00275F3E"/>
    <w:rsid w:val="002763F0"/>
    <w:rsid w:val="002766B8"/>
    <w:rsid w:val="0027690E"/>
    <w:rsid w:val="00276973"/>
    <w:rsid w:val="00276FD1"/>
    <w:rsid w:val="002770E7"/>
    <w:rsid w:val="00277109"/>
    <w:rsid w:val="00277794"/>
    <w:rsid w:val="00277898"/>
    <w:rsid w:val="00277A4B"/>
    <w:rsid w:val="00277B75"/>
    <w:rsid w:val="00277BC2"/>
    <w:rsid w:val="00277C21"/>
    <w:rsid w:val="00277E0C"/>
    <w:rsid w:val="00277FDA"/>
    <w:rsid w:val="0028010F"/>
    <w:rsid w:val="00280251"/>
    <w:rsid w:val="00280263"/>
    <w:rsid w:val="0028028F"/>
    <w:rsid w:val="00280710"/>
    <w:rsid w:val="00280792"/>
    <w:rsid w:val="00280980"/>
    <w:rsid w:val="002809CC"/>
    <w:rsid w:val="00280B90"/>
    <w:rsid w:val="00280D90"/>
    <w:rsid w:val="00280E41"/>
    <w:rsid w:val="00280FD8"/>
    <w:rsid w:val="00280FDB"/>
    <w:rsid w:val="002813D1"/>
    <w:rsid w:val="0028144D"/>
    <w:rsid w:val="00281953"/>
    <w:rsid w:val="00281B69"/>
    <w:rsid w:val="00281E2D"/>
    <w:rsid w:val="00281F58"/>
    <w:rsid w:val="0028200C"/>
    <w:rsid w:val="00282029"/>
    <w:rsid w:val="00282179"/>
    <w:rsid w:val="002823B7"/>
    <w:rsid w:val="0028254B"/>
    <w:rsid w:val="0028266B"/>
    <w:rsid w:val="00282727"/>
    <w:rsid w:val="00282B32"/>
    <w:rsid w:val="00282B9F"/>
    <w:rsid w:val="00282F3B"/>
    <w:rsid w:val="00282FF7"/>
    <w:rsid w:val="0028337A"/>
    <w:rsid w:val="0028351B"/>
    <w:rsid w:val="002836D2"/>
    <w:rsid w:val="00283860"/>
    <w:rsid w:val="00283982"/>
    <w:rsid w:val="00283C9A"/>
    <w:rsid w:val="00283E45"/>
    <w:rsid w:val="00284122"/>
    <w:rsid w:val="00284257"/>
    <w:rsid w:val="002847B7"/>
    <w:rsid w:val="00284806"/>
    <w:rsid w:val="00284ADF"/>
    <w:rsid w:val="0028508A"/>
    <w:rsid w:val="00285397"/>
    <w:rsid w:val="002854AC"/>
    <w:rsid w:val="00285676"/>
    <w:rsid w:val="0028583D"/>
    <w:rsid w:val="00285C82"/>
    <w:rsid w:val="0028603B"/>
    <w:rsid w:val="0028637E"/>
    <w:rsid w:val="002864F6"/>
    <w:rsid w:val="00286597"/>
    <w:rsid w:val="002866A8"/>
    <w:rsid w:val="0028677F"/>
    <w:rsid w:val="00286A2E"/>
    <w:rsid w:val="00286AAA"/>
    <w:rsid w:val="00286FCF"/>
    <w:rsid w:val="002876C3"/>
    <w:rsid w:val="00287898"/>
    <w:rsid w:val="0028790B"/>
    <w:rsid w:val="002879B8"/>
    <w:rsid w:val="00287AE4"/>
    <w:rsid w:val="00287B8D"/>
    <w:rsid w:val="002901F1"/>
    <w:rsid w:val="002902A4"/>
    <w:rsid w:val="00290629"/>
    <w:rsid w:val="00290638"/>
    <w:rsid w:val="00290AB7"/>
    <w:rsid w:val="00290B1D"/>
    <w:rsid w:val="00290C8D"/>
    <w:rsid w:val="00290D8C"/>
    <w:rsid w:val="00290DFE"/>
    <w:rsid w:val="00290E80"/>
    <w:rsid w:val="002911F5"/>
    <w:rsid w:val="002911F6"/>
    <w:rsid w:val="00291269"/>
    <w:rsid w:val="002914AB"/>
    <w:rsid w:val="002915F5"/>
    <w:rsid w:val="00291631"/>
    <w:rsid w:val="00291651"/>
    <w:rsid w:val="00291696"/>
    <w:rsid w:val="00291AF7"/>
    <w:rsid w:val="00291BA2"/>
    <w:rsid w:val="002923F9"/>
    <w:rsid w:val="002925C3"/>
    <w:rsid w:val="002929E1"/>
    <w:rsid w:val="00292A97"/>
    <w:rsid w:val="00292B45"/>
    <w:rsid w:val="00292DEA"/>
    <w:rsid w:val="00292E21"/>
    <w:rsid w:val="00292E3B"/>
    <w:rsid w:val="0029340F"/>
    <w:rsid w:val="002935A5"/>
    <w:rsid w:val="0029361F"/>
    <w:rsid w:val="00293699"/>
    <w:rsid w:val="0029375B"/>
    <w:rsid w:val="00293925"/>
    <w:rsid w:val="00293D42"/>
    <w:rsid w:val="00293F68"/>
    <w:rsid w:val="00293FE4"/>
    <w:rsid w:val="0029424C"/>
    <w:rsid w:val="00294496"/>
    <w:rsid w:val="002947EA"/>
    <w:rsid w:val="002949EF"/>
    <w:rsid w:val="00294D04"/>
    <w:rsid w:val="00294EF8"/>
    <w:rsid w:val="0029510B"/>
    <w:rsid w:val="0029512F"/>
    <w:rsid w:val="00295218"/>
    <w:rsid w:val="00295588"/>
    <w:rsid w:val="00295AC7"/>
    <w:rsid w:val="00295BA2"/>
    <w:rsid w:val="00295E61"/>
    <w:rsid w:val="00295E8C"/>
    <w:rsid w:val="00296054"/>
    <w:rsid w:val="002960EB"/>
    <w:rsid w:val="002964F6"/>
    <w:rsid w:val="00296913"/>
    <w:rsid w:val="00296BF2"/>
    <w:rsid w:val="00296EA0"/>
    <w:rsid w:val="00296FB5"/>
    <w:rsid w:val="00296FC3"/>
    <w:rsid w:val="0029703E"/>
    <w:rsid w:val="0029746B"/>
    <w:rsid w:val="0029752F"/>
    <w:rsid w:val="00297786"/>
    <w:rsid w:val="00297AC2"/>
    <w:rsid w:val="00297AE6"/>
    <w:rsid w:val="00297BE0"/>
    <w:rsid w:val="00297CFC"/>
    <w:rsid w:val="00297DFE"/>
    <w:rsid w:val="00297F3E"/>
    <w:rsid w:val="002A00EC"/>
    <w:rsid w:val="002A04BF"/>
    <w:rsid w:val="002A05A7"/>
    <w:rsid w:val="002A077D"/>
    <w:rsid w:val="002A08B4"/>
    <w:rsid w:val="002A08D3"/>
    <w:rsid w:val="002A0907"/>
    <w:rsid w:val="002A0A59"/>
    <w:rsid w:val="002A0B14"/>
    <w:rsid w:val="002A0CCF"/>
    <w:rsid w:val="002A0FBF"/>
    <w:rsid w:val="002A1023"/>
    <w:rsid w:val="002A10DF"/>
    <w:rsid w:val="002A111C"/>
    <w:rsid w:val="002A1200"/>
    <w:rsid w:val="002A13FD"/>
    <w:rsid w:val="002A1439"/>
    <w:rsid w:val="002A1638"/>
    <w:rsid w:val="002A1B17"/>
    <w:rsid w:val="002A1BC3"/>
    <w:rsid w:val="002A1D97"/>
    <w:rsid w:val="002A221C"/>
    <w:rsid w:val="002A2808"/>
    <w:rsid w:val="002A2B3D"/>
    <w:rsid w:val="002A2E2E"/>
    <w:rsid w:val="002A3084"/>
    <w:rsid w:val="002A31E6"/>
    <w:rsid w:val="002A335C"/>
    <w:rsid w:val="002A336B"/>
    <w:rsid w:val="002A36D4"/>
    <w:rsid w:val="002A3944"/>
    <w:rsid w:val="002A3ACF"/>
    <w:rsid w:val="002A3B88"/>
    <w:rsid w:val="002A3C27"/>
    <w:rsid w:val="002A3C5E"/>
    <w:rsid w:val="002A3C9A"/>
    <w:rsid w:val="002A3EA8"/>
    <w:rsid w:val="002A42B3"/>
    <w:rsid w:val="002A4BAA"/>
    <w:rsid w:val="002A4BF6"/>
    <w:rsid w:val="002A4E2A"/>
    <w:rsid w:val="002A51D2"/>
    <w:rsid w:val="002A55A6"/>
    <w:rsid w:val="002A57CA"/>
    <w:rsid w:val="002A59EC"/>
    <w:rsid w:val="002A5F96"/>
    <w:rsid w:val="002A61BF"/>
    <w:rsid w:val="002A64CF"/>
    <w:rsid w:val="002A6B1E"/>
    <w:rsid w:val="002A6BB2"/>
    <w:rsid w:val="002A6D6E"/>
    <w:rsid w:val="002A6F71"/>
    <w:rsid w:val="002A7047"/>
    <w:rsid w:val="002A709C"/>
    <w:rsid w:val="002A7634"/>
    <w:rsid w:val="002A78F3"/>
    <w:rsid w:val="002A790A"/>
    <w:rsid w:val="002A7A01"/>
    <w:rsid w:val="002A7B6C"/>
    <w:rsid w:val="002A7F13"/>
    <w:rsid w:val="002B00D7"/>
    <w:rsid w:val="002B048B"/>
    <w:rsid w:val="002B0643"/>
    <w:rsid w:val="002B0A46"/>
    <w:rsid w:val="002B0D28"/>
    <w:rsid w:val="002B0EBC"/>
    <w:rsid w:val="002B1006"/>
    <w:rsid w:val="002B103E"/>
    <w:rsid w:val="002B12E8"/>
    <w:rsid w:val="002B1457"/>
    <w:rsid w:val="002B1683"/>
    <w:rsid w:val="002B1706"/>
    <w:rsid w:val="002B1913"/>
    <w:rsid w:val="002B191D"/>
    <w:rsid w:val="002B19D7"/>
    <w:rsid w:val="002B1C82"/>
    <w:rsid w:val="002B1D02"/>
    <w:rsid w:val="002B1E0F"/>
    <w:rsid w:val="002B23BC"/>
    <w:rsid w:val="002B23FF"/>
    <w:rsid w:val="002B2565"/>
    <w:rsid w:val="002B28A5"/>
    <w:rsid w:val="002B28F2"/>
    <w:rsid w:val="002B2919"/>
    <w:rsid w:val="002B299F"/>
    <w:rsid w:val="002B2A80"/>
    <w:rsid w:val="002B2D13"/>
    <w:rsid w:val="002B324E"/>
    <w:rsid w:val="002B338E"/>
    <w:rsid w:val="002B35DC"/>
    <w:rsid w:val="002B382D"/>
    <w:rsid w:val="002B382E"/>
    <w:rsid w:val="002B3BF6"/>
    <w:rsid w:val="002B4108"/>
    <w:rsid w:val="002B4E97"/>
    <w:rsid w:val="002B5123"/>
    <w:rsid w:val="002B5364"/>
    <w:rsid w:val="002B53C5"/>
    <w:rsid w:val="002B55D0"/>
    <w:rsid w:val="002B57A4"/>
    <w:rsid w:val="002B57D5"/>
    <w:rsid w:val="002B5AE3"/>
    <w:rsid w:val="002B5F07"/>
    <w:rsid w:val="002B6068"/>
    <w:rsid w:val="002B6123"/>
    <w:rsid w:val="002B65B9"/>
    <w:rsid w:val="002B66B3"/>
    <w:rsid w:val="002B6C9C"/>
    <w:rsid w:val="002B6DAA"/>
    <w:rsid w:val="002B7157"/>
    <w:rsid w:val="002B716D"/>
    <w:rsid w:val="002B7448"/>
    <w:rsid w:val="002B7613"/>
    <w:rsid w:val="002B7870"/>
    <w:rsid w:val="002B795B"/>
    <w:rsid w:val="002B7EDD"/>
    <w:rsid w:val="002B7F45"/>
    <w:rsid w:val="002C0088"/>
    <w:rsid w:val="002C01AE"/>
    <w:rsid w:val="002C042C"/>
    <w:rsid w:val="002C0CBB"/>
    <w:rsid w:val="002C101C"/>
    <w:rsid w:val="002C1309"/>
    <w:rsid w:val="002C201F"/>
    <w:rsid w:val="002C230F"/>
    <w:rsid w:val="002C276D"/>
    <w:rsid w:val="002C287B"/>
    <w:rsid w:val="002C29A1"/>
    <w:rsid w:val="002C2CC5"/>
    <w:rsid w:val="002C2EFB"/>
    <w:rsid w:val="002C31B2"/>
    <w:rsid w:val="002C3689"/>
    <w:rsid w:val="002C3869"/>
    <w:rsid w:val="002C3B81"/>
    <w:rsid w:val="002C3C66"/>
    <w:rsid w:val="002C3E9D"/>
    <w:rsid w:val="002C3F20"/>
    <w:rsid w:val="002C3FFC"/>
    <w:rsid w:val="002C4078"/>
    <w:rsid w:val="002C419D"/>
    <w:rsid w:val="002C41F6"/>
    <w:rsid w:val="002C43F9"/>
    <w:rsid w:val="002C443B"/>
    <w:rsid w:val="002C445E"/>
    <w:rsid w:val="002C44D6"/>
    <w:rsid w:val="002C46F3"/>
    <w:rsid w:val="002C4988"/>
    <w:rsid w:val="002C4C6A"/>
    <w:rsid w:val="002C50E2"/>
    <w:rsid w:val="002C544C"/>
    <w:rsid w:val="002C54A7"/>
    <w:rsid w:val="002C5796"/>
    <w:rsid w:val="002C5821"/>
    <w:rsid w:val="002C586B"/>
    <w:rsid w:val="002C591F"/>
    <w:rsid w:val="002C5B4F"/>
    <w:rsid w:val="002C5EA6"/>
    <w:rsid w:val="002C5ED7"/>
    <w:rsid w:val="002C6567"/>
    <w:rsid w:val="002C65F6"/>
    <w:rsid w:val="002C6D6F"/>
    <w:rsid w:val="002C6E1C"/>
    <w:rsid w:val="002C7873"/>
    <w:rsid w:val="002C798C"/>
    <w:rsid w:val="002C7B34"/>
    <w:rsid w:val="002C7BFA"/>
    <w:rsid w:val="002C7C3A"/>
    <w:rsid w:val="002D03F7"/>
    <w:rsid w:val="002D0588"/>
    <w:rsid w:val="002D0744"/>
    <w:rsid w:val="002D07F0"/>
    <w:rsid w:val="002D08DA"/>
    <w:rsid w:val="002D0A84"/>
    <w:rsid w:val="002D0B44"/>
    <w:rsid w:val="002D0D10"/>
    <w:rsid w:val="002D1043"/>
    <w:rsid w:val="002D105D"/>
    <w:rsid w:val="002D1510"/>
    <w:rsid w:val="002D179B"/>
    <w:rsid w:val="002D17EE"/>
    <w:rsid w:val="002D18DF"/>
    <w:rsid w:val="002D1A70"/>
    <w:rsid w:val="002D1AA6"/>
    <w:rsid w:val="002D1C54"/>
    <w:rsid w:val="002D1EB0"/>
    <w:rsid w:val="002D2102"/>
    <w:rsid w:val="002D2385"/>
    <w:rsid w:val="002D2397"/>
    <w:rsid w:val="002D24DF"/>
    <w:rsid w:val="002D25DC"/>
    <w:rsid w:val="002D26EA"/>
    <w:rsid w:val="002D2BD9"/>
    <w:rsid w:val="002D2E93"/>
    <w:rsid w:val="002D2EC4"/>
    <w:rsid w:val="002D2F39"/>
    <w:rsid w:val="002D3063"/>
    <w:rsid w:val="002D3286"/>
    <w:rsid w:val="002D32B7"/>
    <w:rsid w:val="002D3333"/>
    <w:rsid w:val="002D34EB"/>
    <w:rsid w:val="002D368C"/>
    <w:rsid w:val="002D3745"/>
    <w:rsid w:val="002D39A5"/>
    <w:rsid w:val="002D3A15"/>
    <w:rsid w:val="002D3BBE"/>
    <w:rsid w:val="002D4098"/>
    <w:rsid w:val="002D4181"/>
    <w:rsid w:val="002D45A0"/>
    <w:rsid w:val="002D463A"/>
    <w:rsid w:val="002D46B9"/>
    <w:rsid w:val="002D498B"/>
    <w:rsid w:val="002D4B3B"/>
    <w:rsid w:val="002D514A"/>
    <w:rsid w:val="002D517C"/>
    <w:rsid w:val="002D5653"/>
    <w:rsid w:val="002D5969"/>
    <w:rsid w:val="002D5A90"/>
    <w:rsid w:val="002D5D48"/>
    <w:rsid w:val="002D609B"/>
    <w:rsid w:val="002D6172"/>
    <w:rsid w:val="002D6217"/>
    <w:rsid w:val="002D6345"/>
    <w:rsid w:val="002D64D9"/>
    <w:rsid w:val="002D66B7"/>
    <w:rsid w:val="002D67D9"/>
    <w:rsid w:val="002D69EC"/>
    <w:rsid w:val="002D6DD2"/>
    <w:rsid w:val="002D6DFC"/>
    <w:rsid w:val="002D6FD9"/>
    <w:rsid w:val="002D70EC"/>
    <w:rsid w:val="002D74AB"/>
    <w:rsid w:val="002D75A2"/>
    <w:rsid w:val="002D76B4"/>
    <w:rsid w:val="002D7843"/>
    <w:rsid w:val="002D7C51"/>
    <w:rsid w:val="002E0108"/>
    <w:rsid w:val="002E01B9"/>
    <w:rsid w:val="002E0228"/>
    <w:rsid w:val="002E075B"/>
    <w:rsid w:val="002E084B"/>
    <w:rsid w:val="002E0880"/>
    <w:rsid w:val="002E0B46"/>
    <w:rsid w:val="002E0D6E"/>
    <w:rsid w:val="002E1071"/>
    <w:rsid w:val="002E11B2"/>
    <w:rsid w:val="002E153E"/>
    <w:rsid w:val="002E1D7F"/>
    <w:rsid w:val="002E219C"/>
    <w:rsid w:val="002E2356"/>
    <w:rsid w:val="002E2363"/>
    <w:rsid w:val="002E25A1"/>
    <w:rsid w:val="002E2894"/>
    <w:rsid w:val="002E2A00"/>
    <w:rsid w:val="002E2A3D"/>
    <w:rsid w:val="002E2CB0"/>
    <w:rsid w:val="002E2D95"/>
    <w:rsid w:val="002E2DFD"/>
    <w:rsid w:val="002E307E"/>
    <w:rsid w:val="002E30A7"/>
    <w:rsid w:val="002E3217"/>
    <w:rsid w:val="002E34E2"/>
    <w:rsid w:val="002E3755"/>
    <w:rsid w:val="002E37E4"/>
    <w:rsid w:val="002E3A81"/>
    <w:rsid w:val="002E3FF4"/>
    <w:rsid w:val="002E4073"/>
    <w:rsid w:val="002E41A8"/>
    <w:rsid w:val="002E4257"/>
    <w:rsid w:val="002E42BB"/>
    <w:rsid w:val="002E4686"/>
    <w:rsid w:val="002E476A"/>
    <w:rsid w:val="002E47DC"/>
    <w:rsid w:val="002E49C8"/>
    <w:rsid w:val="002E50C9"/>
    <w:rsid w:val="002E530E"/>
    <w:rsid w:val="002E5598"/>
    <w:rsid w:val="002E5672"/>
    <w:rsid w:val="002E56AD"/>
    <w:rsid w:val="002E5815"/>
    <w:rsid w:val="002E588F"/>
    <w:rsid w:val="002E58BD"/>
    <w:rsid w:val="002E58D8"/>
    <w:rsid w:val="002E5B9C"/>
    <w:rsid w:val="002E5E11"/>
    <w:rsid w:val="002E60D5"/>
    <w:rsid w:val="002E611E"/>
    <w:rsid w:val="002E63E3"/>
    <w:rsid w:val="002E668A"/>
    <w:rsid w:val="002E6ECC"/>
    <w:rsid w:val="002E723E"/>
    <w:rsid w:val="002E7950"/>
    <w:rsid w:val="002E7FC1"/>
    <w:rsid w:val="002F01C3"/>
    <w:rsid w:val="002F03E2"/>
    <w:rsid w:val="002F040B"/>
    <w:rsid w:val="002F05C6"/>
    <w:rsid w:val="002F0B74"/>
    <w:rsid w:val="002F0F7B"/>
    <w:rsid w:val="002F1136"/>
    <w:rsid w:val="002F122F"/>
    <w:rsid w:val="002F1C73"/>
    <w:rsid w:val="002F1C7C"/>
    <w:rsid w:val="002F1CE5"/>
    <w:rsid w:val="002F2097"/>
    <w:rsid w:val="002F2174"/>
    <w:rsid w:val="002F22DD"/>
    <w:rsid w:val="002F24B0"/>
    <w:rsid w:val="002F25B2"/>
    <w:rsid w:val="002F2A9D"/>
    <w:rsid w:val="002F2B36"/>
    <w:rsid w:val="002F2BE9"/>
    <w:rsid w:val="002F2C66"/>
    <w:rsid w:val="002F2F8E"/>
    <w:rsid w:val="002F30F8"/>
    <w:rsid w:val="002F31E6"/>
    <w:rsid w:val="002F345C"/>
    <w:rsid w:val="002F3522"/>
    <w:rsid w:val="002F35FC"/>
    <w:rsid w:val="002F3A86"/>
    <w:rsid w:val="002F3C96"/>
    <w:rsid w:val="002F3C9A"/>
    <w:rsid w:val="002F3DB2"/>
    <w:rsid w:val="002F4089"/>
    <w:rsid w:val="002F4276"/>
    <w:rsid w:val="002F4336"/>
    <w:rsid w:val="002F4404"/>
    <w:rsid w:val="002F4551"/>
    <w:rsid w:val="002F4801"/>
    <w:rsid w:val="002F4A57"/>
    <w:rsid w:val="002F4AB3"/>
    <w:rsid w:val="002F5121"/>
    <w:rsid w:val="002F513C"/>
    <w:rsid w:val="002F5241"/>
    <w:rsid w:val="002F53E4"/>
    <w:rsid w:val="002F54F7"/>
    <w:rsid w:val="002F5926"/>
    <w:rsid w:val="002F5A87"/>
    <w:rsid w:val="002F5AAF"/>
    <w:rsid w:val="002F61F3"/>
    <w:rsid w:val="002F62B1"/>
    <w:rsid w:val="002F6AC0"/>
    <w:rsid w:val="002F6BF9"/>
    <w:rsid w:val="002F6EBD"/>
    <w:rsid w:val="002F716B"/>
    <w:rsid w:val="002F722D"/>
    <w:rsid w:val="002F72BE"/>
    <w:rsid w:val="002F73A7"/>
    <w:rsid w:val="002F76B2"/>
    <w:rsid w:val="002F76D8"/>
    <w:rsid w:val="002F78C3"/>
    <w:rsid w:val="002F7A10"/>
    <w:rsid w:val="002F7C9E"/>
    <w:rsid w:val="002F7F22"/>
    <w:rsid w:val="00300360"/>
    <w:rsid w:val="00300933"/>
    <w:rsid w:val="00300968"/>
    <w:rsid w:val="00301032"/>
    <w:rsid w:val="00301117"/>
    <w:rsid w:val="0030116B"/>
    <w:rsid w:val="003012E0"/>
    <w:rsid w:val="003012EC"/>
    <w:rsid w:val="003015DB"/>
    <w:rsid w:val="003019A6"/>
    <w:rsid w:val="00301BBF"/>
    <w:rsid w:val="00301E45"/>
    <w:rsid w:val="00301F37"/>
    <w:rsid w:val="0030254F"/>
    <w:rsid w:val="0030278F"/>
    <w:rsid w:val="00302AB6"/>
    <w:rsid w:val="00302C15"/>
    <w:rsid w:val="00303071"/>
    <w:rsid w:val="00303302"/>
    <w:rsid w:val="003034D2"/>
    <w:rsid w:val="003035E7"/>
    <w:rsid w:val="0030360D"/>
    <w:rsid w:val="003037BF"/>
    <w:rsid w:val="00303C4D"/>
    <w:rsid w:val="00303D07"/>
    <w:rsid w:val="00303F45"/>
    <w:rsid w:val="0030406E"/>
    <w:rsid w:val="003040B8"/>
    <w:rsid w:val="00304388"/>
    <w:rsid w:val="0030439D"/>
    <w:rsid w:val="003043FC"/>
    <w:rsid w:val="00304409"/>
    <w:rsid w:val="003044DB"/>
    <w:rsid w:val="003047BD"/>
    <w:rsid w:val="00304A3F"/>
    <w:rsid w:val="00304B85"/>
    <w:rsid w:val="00304C74"/>
    <w:rsid w:val="0030541B"/>
    <w:rsid w:val="003054C5"/>
    <w:rsid w:val="0030589F"/>
    <w:rsid w:val="003058C3"/>
    <w:rsid w:val="00305938"/>
    <w:rsid w:val="003059C6"/>
    <w:rsid w:val="003059D6"/>
    <w:rsid w:val="00305ABA"/>
    <w:rsid w:val="00305B2A"/>
    <w:rsid w:val="00305B7B"/>
    <w:rsid w:val="00305D09"/>
    <w:rsid w:val="00305E48"/>
    <w:rsid w:val="003065EA"/>
    <w:rsid w:val="003066ED"/>
    <w:rsid w:val="0030675C"/>
    <w:rsid w:val="003067CD"/>
    <w:rsid w:val="00306874"/>
    <w:rsid w:val="00306876"/>
    <w:rsid w:val="00306B7E"/>
    <w:rsid w:val="00306D25"/>
    <w:rsid w:val="00306DA8"/>
    <w:rsid w:val="00306DEA"/>
    <w:rsid w:val="003070D4"/>
    <w:rsid w:val="003071E6"/>
    <w:rsid w:val="00307214"/>
    <w:rsid w:val="003076FD"/>
    <w:rsid w:val="0030773C"/>
    <w:rsid w:val="00307995"/>
    <w:rsid w:val="003079B4"/>
    <w:rsid w:val="00307E10"/>
    <w:rsid w:val="00307F92"/>
    <w:rsid w:val="00310854"/>
    <w:rsid w:val="003109C3"/>
    <w:rsid w:val="00310AF2"/>
    <w:rsid w:val="00310C56"/>
    <w:rsid w:val="00310ED2"/>
    <w:rsid w:val="003114E8"/>
    <w:rsid w:val="003114ED"/>
    <w:rsid w:val="003116C8"/>
    <w:rsid w:val="00311807"/>
    <w:rsid w:val="00311838"/>
    <w:rsid w:val="003119C5"/>
    <w:rsid w:val="00311AC9"/>
    <w:rsid w:val="00311BE9"/>
    <w:rsid w:val="00312404"/>
    <w:rsid w:val="00312471"/>
    <w:rsid w:val="00312715"/>
    <w:rsid w:val="003129D3"/>
    <w:rsid w:val="003132D1"/>
    <w:rsid w:val="0031335F"/>
    <w:rsid w:val="00313635"/>
    <w:rsid w:val="003136D2"/>
    <w:rsid w:val="00313C9F"/>
    <w:rsid w:val="00313E65"/>
    <w:rsid w:val="0031417B"/>
    <w:rsid w:val="003142CB"/>
    <w:rsid w:val="00314387"/>
    <w:rsid w:val="0031442B"/>
    <w:rsid w:val="00314480"/>
    <w:rsid w:val="0031492F"/>
    <w:rsid w:val="00314B2E"/>
    <w:rsid w:val="00314B4E"/>
    <w:rsid w:val="0031516D"/>
    <w:rsid w:val="00315372"/>
    <w:rsid w:val="00315677"/>
    <w:rsid w:val="00315972"/>
    <w:rsid w:val="00315E12"/>
    <w:rsid w:val="00315E45"/>
    <w:rsid w:val="003163C0"/>
    <w:rsid w:val="0031663D"/>
    <w:rsid w:val="00316C99"/>
    <w:rsid w:val="00316E97"/>
    <w:rsid w:val="003170CA"/>
    <w:rsid w:val="00317297"/>
    <w:rsid w:val="003178F0"/>
    <w:rsid w:val="00317A24"/>
    <w:rsid w:val="00317CCE"/>
    <w:rsid w:val="00317F01"/>
    <w:rsid w:val="003202D2"/>
    <w:rsid w:val="003204AC"/>
    <w:rsid w:val="003204FF"/>
    <w:rsid w:val="003207CD"/>
    <w:rsid w:val="003208C8"/>
    <w:rsid w:val="00320CEC"/>
    <w:rsid w:val="00320D9B"/>
    <w:rsid w:val="00320DBC"/>
    <w:rsid w:val="00320E50"/>
    <w:rsid w:val="0032138B"/>
    <w:rsid w:val="00321575"/>
    <w:rsid w:val="003215C8"/>
    <w:rsid w:val="00321711"/>
    <w:rsid w:val="00321A14"/>
    <w:rsid w:val="00321F02"/>
    <w:rsid w:val="00321F34"/>
    <w:rsid w:val="00321FB6"/>
    <w:rsid w:val="003220CF"/>
    <w:rsid w:val="003221E3"/>
    <w:rsid w:val="003222EF"/>
    <w:rsid w:val="0032255E"/>
    <w:rsid w:val="0032257E"/>
    <w:rsid w:val="0032265B"/>
    <w:rsid w:val="00322854"/>
    <w:rsid w:val="003228CA"/>
    <w:rsid w:val="003229E8"/>
    <w:rsid w:val="003234EC"/>
    <w:rsid w:val="00323D1B"/>
    <w:rsid w:val="0032404A"/>
    <w:rsid w:val="003243B0"/>
    <w:rsid w:val="003243F4"/>
    <w:rsid w:val="00324439"/>
    <w:rsid w:val="003244BB"/>
    <w:rsid w:val="003245BD"/>
    <w:rsid w:val="003246E2"/>
    <w:rsid w:val="003246FC"/>
    <w:rsid w:val="00324B11"/>
    <w:rsid w:val="00324E77"/>
    <w:rsid w:val="00325C2A"/>
    <w:rsid w:val="00325D86"/>
    <w:rsid w:val="0032612B"/>
    <w:rsid w:val="003263A3"/>
    <w:rsid w:val="00326593"/>
    <w:rsid w:val="003269B5"/>
    <w:rsid w:val="00326A19"/>
    <w:rsid w:val="00326B51"/>
    <w:rsid w:val="00326F93"/>
    <w:rsid w:val="00327072"/>
    <w:rsid w:val="003272C1"/>
    <w:rsid w:val="003274CF"/>
    <w:rsid w:val="00327589"/>
    <w:rsid w:val="00327686"/>
    <w:rsid w:val="00327704"/>
    <w:rsid w:val="00327B72"/>
    <w:rsid w:val="00327B9A"/>
    <w:rsid w:val="00327BAF"/>
    <w:rsid w:val="00327D9F"/>
    <w:rsid w:val="00327EB3"/>
    <w:rsid w:val="0033023A"/>
    <w:rsid w:val="003305FC"/>
    <w:rsid w:val="00330690"/>
    <w:rsid w:val="00330742"/>
    <w:rsid w:val="00330849"/>
    <w:rsid w:val="003309A6"/>
    <w:rsid w:val="00330F45"/>
    <w:rsid w:val="00331136"/>
    <w:rsid w:val="003314B0"/>
    <w:rsid w:val="003314D0"/>
    <w:rsid w:val="003315A2"/>
    <w:rsid w:val="003317E2"/>
    <w:rsid w:val="00331A45"/>
    <w:rsid w:val="00331CB0"/>
    <w:rsid w:val="00332038"/>
    <w:rsid w:val="0033224B"/>
    <w:rsid w:val="0033249C"/>
    <w:rsid w:val="0033296A"/>
    <w:rsid w:val="0033297B"/>
    <w:rsid w:val="003329F8"/>
    <w:rsid w:val="00332ABF"/>
    <w:rsid w:val="00332B59"/>
    <w:rsid w:val="00333084"/>
    <w:rsid w:val="0033367F"/>
    <w:rsid w:val="00333D26"/>
    <w:rsid w:val="00333D3F"/>
    <w:rsid w:val="00333EED"/>
    <w:rsid w:val="00334188"/>
    <w:rsid w:val="003341FA"/>
    <w:rsid w:val="00334406"/>
    <w:rsid w:val="00334476"/>
    <w:rsid w:val="00334877"/>
    <w:rsid w:val="00334A58"/>
    <w:rsid w:val="00335036"/>
    <w:rsid w:val="00335079"/>
    <w:rsid w:val="00335184"/>
    <w:rsid w:val="00335225"/>
    <w:rsid w:val="00335277"/>
    <w:rsid w:val="003352E4"/>
    <w:rsid w:val="00335471"/>
    <w:rsid w:val="00335524"/>
    <w:rsid w:val="00335DF8"/>
    <w:rsid w:val="003363C8"/>
    <w:rsid w:val="00336490"/>
    <w:rsid w:val="0033656E"/>
    <w:rsid w:val="003368F8"/>
    <w:rsid w:val="003368FB"/>
    <w:rsid w:val="00336931"/>
    <w:rsid w:val="00336C9A"/>
    <w:rsid w:val="00336FB6"/>
    <w:rsid w:val="00337234"/>
    <w:rsid w:val="0033763F"/>
    <w:rsid w:val="003379A7"/>
    <w:rsid w:val="00337F35"/>
    <w:rsid w:val="0034004A"/>
    <w:rsid w:val="003402C3"/>
    <w:rsid w:val="003409B3"/>
    <w:rsid w:val="00340A38"/>
    <w:rsid w:val="00340AA0"/>
    <w:rsid w:val="00340AAA"/>
    <w:rsid w:val="00340BDC"/>
    <w:rsid w:val="00340D0C"/>
    <w:rsid w:val="00340E81"/>
    <w:rsid w:val="0034104A"/>
    <w:rsid w:val="00341172"/>
    <w:rsid w:val="00341345"/>
    <w:rsid w:val="00341AD2"/>
    <w:rsid w:val="00341BB2"/>
    <w:rsid w:val="00341BC9"/>
    <w:rsid w:val="00341D04"/>
    <w:rsid w:val="00341DDB"/>
    <w:rsid w:val="00342121"/>
    <w:rsid w:val="003422F5"/>
    <w:rsid w:val="0034259D"/>
    <w:rsid w:val="00342CB3"/>
    <w:rsid w:val="003434E7"/>
    <w:rsid w:val="00343603"/>
    <w:rsid w:val="00343A03"/>
    <w:rsid w:val="00343AD8"/>
    <w:rsid w:val="00343D1B"/>
    <w:rsid w:val="00343D4E"/>
    <w:rsid w:val="00343E79"/>
    <w:rsid w:val="00343F33"/>
    <w:rsid w:val="0034404F"/>
    <w:rsid w:val="00344176"/>
    <w:rsid w:val="003445E2"/>
    <w:rsid w:val="003446C9"/>
    <w:rsid w:val="003447CB"/>
    <w:rsid w:val="0034484D"/>
    <w:rsid w:val="00344BCB"/>
    <w:rsid w:val="00344DEF"/>
    <w:rsid w:val="0034502F"/>
    <w:rsid w:val="003451E0"/>
    <w:rsid w:val="0034555B"/>
    <w:rsid w:val="00345648"/>
    <w:rsid w:val="003457A1"/>
    <w:rsid w:val="00345891"/>
    <w:rsid w:val="003459C7"/>
    <w:rsid w:val="003460CE"/>
    <w:rsid w:val="003461FB"/>
    <w:rsid w:val="00346582"/>
    <w:rsid w:val="0034663B"/>
    <w:rsid w:val="003467DF"/>
    <w:rsid w:val="00346CED"/>
    <w:rsid w:val="00347138"/>
    <w:rsid w:val="003471B2"/>
    <w:rsid w:val="003475AB"/>
    <w:rsid w:val="00347940"/>
    <w:rsid w:val="00347B3B"/>
    <w:rsid w:val="00347C00"/>
    <w:rsid w:val="00347C28"/>
    <w:rsid w:val="00347C5B"/>
    <w:rsid w:val="00347F45"/>
    <w:rsid w:val="00347FD2"/>
    <w:rsid w:val="003501D3"/>
    <w:rsid w:val="00350211"/>
    <w:rsid w:val="00350444"/>
    <w:rsid w:val="0035059C"/>
    <w:rsid w:val="003508D8"/>
    <w:rsid w:val="003508F4"/>
    <w:rsid w:val="00350C95"/>
    <w:rsid w:val="0035127B"/>
    <w:rsid w:val="003512F1"/>
    <w:rsid w:val="00351343"/>
    <w:rsid w:val="003513AA"/>
    <w:rsid w:val="003517EB"/>
    <w:rsid w:val="00351C9F"/>
    <w:rsid w:val="00351DB1"/>
    <w:rsid w:val="00351E4E"/>
    <w:rsid w:val="003522A0"/>
    <w:rsid w:val="00352583"/>
    <w:rsid w:val="003526E9"/>
    <w:rsid w:val="00352877"/>
    <w:rsid w:val="003529C9"/>
    <w:rsid w:val="00352A34"/>
    <w:rsid w:val="00352B34"/>
    <w:rsid w:val="00352D36"/>
    <w:rsid w:val="00352E31"/>
    <w:rsid w:val="00352F9C"/>
    <w:rsid w:val="003533A1"/>
    <w:rsid w:val="003533E9"/>
    <w:rsid w:val="00353561"/>
    <w:rsid w:val="0035366A"/>
    <w:rsid w:val="003536E3"/>
    <w:rsid w:val="00353A13"/>
    <w:rsid w:val="00353BCB"/>
    <w:rsid w:val="00353C59"/>
    <w:rsid w:val="00353CB2"/>
    <w:rsid w:val="00353CE9"/>
    <w:rsid w:val="0035404A"/>
    <w:rsid w:val="00354455"/>
    <w:rsid w:val="003545ED"/>
    <w:rsid w:val="00354A82"/>
    <w:rsid w:val="00354F8C"/>
    <w:rsid w:val="003550EA"/>
    <w:rsid w:val="00355274"/>
    <w:rsid w:val="003552E8"/>
    <w:rsid w:val="003554BB"/>
    <w:rsid w:val="003555A3"/>
    <w:rsid w:val="003555C5"/>
    <w:rsid w:val="00355764"/>
    <w:rsid w:val="003559C1"/>
    <w:rsid w:val="00355CDF"/>
    <w:rsid w:val="00356147"/>
    <w:rsid w:val="00356787"/>
    <w:rsid w:val="003568C0"/>
    <w:rsid w:val="00356936"/>
    <w:rsid w:val="00356A30"/>
    <w:rsid w:val="00356D43"/>
    <w:rsid w:val="00357225"/>
    <w:rsid w:val="0035751E"/>
    <w:rsid w:val="003575E6"/>
    <w:rsid w:val="00357604"/>
    <w:rsid w:val="00357997"/>
    <w:rsid w:val="003579CF"/>
    <w:rsid w:val="003579D8"/>
    <w:rsid w:val="00357A2F"/>
    <w:rsid w:val="00357F57"/>
    <w:rsid w:val="00357F70"/>
    <w:rsid w:val="00357F87"/>
    <w:rsid w:val="003600F2"/>
    <w:rsid w:val="00360202"/>
    <w:rsid w:val="003605E3"/>
    <w:rsid w:val="00360687"/>
    <w:rsid w:val="00360A84"/>
    <w:rsid w:val="00360B48"/>
    <w:rsid w:val="00360CBB"/>
    <w:rsid w:val="00360E2C"/>
    <w:rsid w:val="0036109A"/>
    <w:rsid w:val="003619B9"/>
    <w:rsid w:val="003619E0"/>
    <w:rsid w:val="003619FD"/>
    <w:rsid w:val="003623F3"/>
    <w:rsid w:val="00362763"/>
    <w:rsid w:val="00362C03"/>
    <w:rsid w:val="00362ED3"/>
    <w:rsid w:val="00362F41"/>
    <w:rsid w:val="003630C8"/>
    <w:rsid w:val="0036339D"/>
    <w:rsid w:val="003633E0"/>
    <w:rsid w:val="00363434"/>
    <w:rsid w:val="0036357E"/>
    <w:rsid w:val="00363B85"/>
    <w:rsid w:val="00363C70"/>
    <w:rsid w:val="00363EFA"/>
    <w:rsid w:val="0036439D"/>
    <w:rsid w:val="00364936"/>
    <w:rsid w:val="00364975"/>
    <w:rsid w:val="003649EA"/>
    <w:rsid w:val="00364A49"/>
    <w:rsid w:val="00365113"/>
    <w:rsid w:val="00365173"/>
    <w:rsid w:val="003651C9"/>
    <w:rsid w:val="00365326"/>
    <w:rsid w:val="0036534E"/>
    <w:rsid w:val="003656AB"/>
    <w:rsid w:val="00365A73"/>
    <w:rsid w:val="00365ADB"/>
    <w:rsid w:val="00365BD7"/>
    <w:rsid w:val="00365C95"/>
    <w:rsid w:val="00365CC1"/>
    <w:rsid w:val="00365E7D"/>
    <w:rsid w:val="0036622E"/>
    <w:rsid w:val="0036623D"/>
    <w:rsid w:val="00366BFF"/>
    <w:rsid w:val="003673C3"/>
    <w:rsid w:val="00367529"/>
    <w:rsid w:val="0036755C"/>
    <w:rsid w:val="00367755"/>
    <w:rsid w:val="00367853"/>
    <w:rsid w:val="00367A3A"/>
    <w:rsid w:val="00367CDC"/>
    <w:rsid w:val="00370501"/>
    <w:rsid w:val="003706B8"/>
    <w:rsid w:val="0037089C"/>
    <w:rsid w:val="0037092E"/>
    <w:rsid w:val="00370B57"/>
    <w:rsid w:val="00370C0F"/>
    <w:rsid w:val="00370D9E"/>
    <w:rsid w:val="00370DBB"/>
    <w:rsid w:val="00370FEE"/>
    <w:rsid w:val="00371055"/>
    <w:rsid w:val="00371366"/>
    <w:rsid w:val="003718E1"/>
    <w:rsid w:val="00371AA0"/>
    <w:rsid w:val="00371B66"/>
    <w:rsid w:val="00371B9C"/>
    <w:rsid w:val="00372343"/>
    <w:rsid w:val="00372551"/>
    <w:rsid w:val="00372A2C"/>
    <w:rsid w:val="00372B95"/>
    <w:rsid w:val="00372D9F"/>
    <w:rsid w:val="00372F7D"/>
    <w:rsid w:val="00373098"/>
    <w:rsid w:val="003730C3"/>
    <w:rsid w:val="00373291"/>
    <w:rsid w:val="00373492"/>
    <w:rsid w:val="00373562"/>
    <w:rsid w:val="0037365B"/>
    <w:rsid w:val="003736B3"/>
    <w:rsid w:val="003738B5"/>
    <w:rsid w:val="00373C5D"/>
    <w:rsid w:val="00374092"/>
    <w:rsid w:val="003741F6"/>
    <w:rsid w:val="00374579"/>
    <w:rsid w:val="003746EE"/>
    <w:rsid w:val="003747AC"/>
    <w:rsid w:val="00374931"/>
    <w:rsid w:val="003749F8"/>
    <w:rsid w:val="00374A17"/>
    <w:rsid w:val="00374B6B"/>
    <w:rsid w:val="003752A2"/>
    <w:rsid w:val="003754D5"/>
    <w:rsid w:val="00375628"/>
    <w:rsid w:val="003756BE"/>
    <w:rsid w:val="00375808"/>
    <w:rsid w:val="003758F7"/>
    <w:rsid w:val="00375A9C"/>
    <w:rsid w:val="003764C5"/>
    <w:rsid w:val="00376646"/>
    <w:rsid w:val="00376730"/>
    <w:rsid w:val="0037687D"/>
    <w:rsid w:val="00376DE2"/>
    <w:rsid w:val="0037729D"/>
    <w:rsid w:val="003772FB"/>
    <w:rsid w:val="0037752F"/>
    <w:rsid w:val="00377749"/>
    <w:rsid w:val="00377ABA"/>
    <w:rsid w:val="00377B5E"/>
    <w:rsid w:val="00377C31"/>
    <w:rsid w:val="00377C67"/>
    <w:rsid w:val="00377CAA"/>
    <w:rsid w:val="00377FF1"/>
    <w:rsid w:val="003801DD"/>
    <w:rsid w:val="003802C1"/>
    <w:rsid w:val="003804BF"/>
    <w:rsid w:val="00380824"/>
    <w:rsid w:val="003809DC"/>
    <w:rsid w:val="00380D11"/>
    <w:rsid w:val="00380E2B"/>
    <w:rsid w:val="003812E6"/>
    <w:rsid w:val="00381870"/>
    <w:rsid w:val="00381898"/>
    <w:rsid w:val="003819C9"/>
    <w:rsid w:val="00381CC2"/>
    <w:rsid w:val="00381E42"/>
    <w:rsid w:val="00382179"/>
    <w:rsid w:val="003823F8"/>
    <w:rsid w:val="00382404"/>
    <w:rsid w:val="003824F2"/>
    <w:rsid w:val="003827FB"/>
    <w:rsid w:val="00382918"/>
    <w:rsid w:val="00383241"/>
    <w:rsid w:val="003833E5"/>
    <w:rsid w:val="0038348A"/>
    <w:rsid w:val="003836A9"/>
    <w:rsid w:val="003836C5"/>
    <w:rsid w:val="003837EE"/>
    <w:rsid w:val="00383AB7"/>
    <w:rsid w:val="00383ABA"/>
    <w:rsid w:val="00383C4B"/>
    <w:rsid w:val="003846B3"/>
    <w:rsid w:val="00384700"/>
    <w:rsid w:val="0038472B"/>
    <w:rsid w:val="00384788"/>
    <w:rsid w:val="003848BB"/>
    <w:rsid w:val="00385003"/>
    <w:rsid w:val="0038507D"/>
    <w:rsid w:val="0038535B"/>
    <w:rsid w:val="003859C4"/>
    <w:rsid w:val="00385C5D"/>
    <w:rsid w:val="00385D37"/>
    <w:rsid w:val="003861E4"/>
    <w:rsid w:val="0038623E"/>
    <w:rsid w:val="003864FE"/>
    <w:rsid w:val="00386764"/>
    <w:rsid w:val="003867AF"/>
    <w:rsid w:val="0038685C"/>
    <w:rsid w:val="00386A88"/>
    <w:rsid w:val="00386FF3"/>
    <w:rsid w:val="00387404"/>
    <w:rsid w:val="003875AD"/>
    <w:rsid w:val="00387610"/>
    <w:rsid w:val="003877E0"/>
    <w:rsid w:val="00387990"/>
    <w:rsid w:val="00387A7D"/>
    <w:rsid w:val="00387BE0"/>
    <w:rsid w:val="00387C46"/>
    <w:rsid w:val="00387F69"/>
    <w:rsid w:val="00390056"/>
    <w:rsid w:val="0039008E"/>
    <w:rsid w:val="00390236"/>
    <w:rsid w:val="0039083B"/>
    <w:rsid w:val="003909BE"/>
    <w:rsid w:val="00390A98"/>
    <w:rsid w:val="00390F5F"/>
    <w:rsid w:val="00390F96"/>
    <w:rsid w:val="00390FA5"/>
    <w:rsid w:val="003911DD"/>
    <w:rsid w:val="003913B2"/>
    <w:rsid w:val="0039154A"/>
    <w:rsid w:val="0039195E"/>
    <w:rsid w:val="00391CDD"/>
    <w:rsid w:val="003921FA"/>
    <w:rsid w:val="00392329"/>
    <w:rsid w:val="0039252A"/>
    <w:rsid w:val="0039252E"/>
    <w:rsid w:val="003925B5"/>
    <w:rsid w:val="00392A7D"/>
    <w:rsid w:val="00392BBB"/>
    <w:rsid w:val="00392D00"/>
    <w:rsid w:val="00393082"/>
    <w:rsid w:val="003931C6"/>
    <w:rsid w:val="0039326D"/>
    <w:rsid w:val="0039375B"/>
    <w:rsid w:val="003937A2"/>
    <w:rsid w:val="00393B38"/>
    <w:rsid w:val="00393C0A"/>
    <w:rsid w:val="00393CE5"/>
    <w:rsid w:val="00393EDE"/>
    <w:rsid w:val="00393F54"/>
    <w:rsid w:val="0039454C"/>
    <w:rsid w:val="0039457F"/>
    <w:rsid w:val="003949A1"/>
    <w:rsid w:val="00394AED"/>
    <w:rsid w:val="00394B0E"/>
    <w:rsid w:val="00394B62"/>
    <w:rsid w:val="00394D14"/>
    <w:rsid w:val="00394E3B"/>
    <w:rsid w:val="00394FA7"/>
    <w:rsid w:val="0039513D"/>
    <w:rsid w:val="00395176"/>
    <w:rsid w:val="003952F8"/>
    <w:rsid w:val="0039567A"/>
    <w:rsid w:val="0039582C"/>
    <w:rsid w:val="00395AC7"/>
    <w:rsid w:val="00395B17"/>
    <w:rsid w:val="00395B90"/>
    <w:rsid w:val="00395D6F"/>
    <w:rsid w:val="00395DEA"/>
    <w:rsid w:val="00395E47"/>
    <w:rsid w:val="00395EE2"/>
    <w:rsid w:val="003960BE"/>
    <w:rsid w:val="003963D1"/>
    <w:rsid w:val="003964D8"/>
    <w:rsid w:val="00396716"/>
    <w:rsid w:val="00396764"/>
    <w:rsid w:val="00396914"/>
    <w:rsid w:val="003974B2"/>
    <w:rsid w:val="003976F2"/>
    <w:rsid w:val="003976F3"/>
    <w:rsid w:val="00397F99"/>
    <w:rsid w:val="003A062D"/>
    <w:rsid w:val="003A0646"/>
    <w:rsid w:val="003A0672"/>
    <w:rsid w:val="003A06B4"/>
    <w:rsid w:val="003A0818"/>
    <w:rsid w:val="003A08FE"/>
    <w:rsid w:val="003A0912"/>
    <w:rsid w:val="003A0A15"/>
    <w:rsid w:val="003A0BC2"/>
    <w:rsid w:val="003A0F76"/>
    <w:rsid w:val="003A175A"/>
    <w:rsid w:val="003A17A4"/>
    <w:rsid w:val="003A1932"/>
    <w:rsid w:val="003A1A05"/>
    <w:rsid w:val="003A1B9C"/>
    <w:rsid w:val="003A1BAE"/>
    <w:rsid w:val="003A1C15"/>
    <w:rsid w:val="003A1D87"/>
    <w:rsid w:val="003A1E85"/>
    <w:rsid w:val="003A2038"/>
    <w:rsid w:val="003A233B"/>
    <w:rsid w:val="003A2427"/>
    <w:rsid w:val="003A244E"/>
    <w:rsid w:val="003A260B"/>
    <w:rsid w:val="003A27EF"/>
    <w:rsid w:val="003A2819"/>
    <w:rsid w:val="003A29A8"/>
    <w:rsid w:val="003A2BA0"/>
    <w:rsid w:val="003A2CDB"/>
    <w:rsid w:val="003A2D97"/>
    <w:rsid w:val="003A2FCD"/>
    <w:rsid w:val="003A2FEF"/>
    <w:rsid w:val="003A3189"/>
    <w:rsid w:val="003A3224"/>
    <w:rsid w:val="003A3517"/>
    <w:rsid w:val="003A35B5"/>
    <w:rsid w:val="003A366A"/>
    <w:rsid w:val="003A3675"/>
    <w:rsid w:val="003A37D9"/>
    <w:rsid w:val="003A393E"/>
    <w:rsid w:val="003A3991"/>
    <w:rsid w:val="003A3C88"/>
    <w:rsid w:val="003A3C8F"/>
    <w:rsid w:val="003A3D06"/>
    <w:rsid w:val="003A3EC7"/>
    <w:rsid w:val="003A406C"/>
    <w:rsid w:val="003A46E2"/>
    <w:rsid w:val="003A4718"/>
    <w:rsid w:val="003A47BF"/>
    <w:rsid w:val="003A48AD"/>
    <w:rsid w:val="003A4B29"/>
    <w:rsid w:val="003A4E49"/>
    <w:rsid w:val="003A4FBA"/>
    <w:rsid w:val="003A50C7"/>
    <w:rsid w:val="003A526F"/>
    <w:rsid w:val="003A5B72"/>
    <w:rsid w:val="003A5B77"/>
    <w:rsid w:val="003A5EA7"/>
    <w:rsid w:val="003A620E"/>
    <w:rsid w:val="003A63DC"/>
    <w:rsid w:val="003A697C"/>
    <w:rsid w:val="003A6D0F"/>
    <w:rsid w:val="003A6EB5"/>
    <w:rsid w:val="003A72A1"/>
    <w:rsid w:val="003A73BD"/>
    <w:rsid w:val="003A73BF"/>
    <w:rsid w:val="003A7593"/>
    <w:rsid w:val="003A7598"/>
    <w:rsid w:val="003A7767"/>
    <w:rsid w:val="003A77F4"/>
    <w:rsid w:val="003A7920"/>
    <w:rsid w:val="003A7CD0"/>
    <w:rsid w:val="003A7D9D"/>
    <w:rsid w:val="003A7DA7"/>
    <w:rsid w:val="003B01BE"/>
    <w:rsid w:val="003B023F"/>
    <w:rsid w:val="003B03F9"/>
    <w:rsid w:val="003B0773"/>
    <w:rsid w:val="003B0BB6"/>
    <w:rsid w:val="003B0BD4"/>
    <w:rsid w:val="003B103C"/>
    <w:rsid w:val="003B1054"/>
    <w:rsid w:val="003B1817"/>
    <w:rsid w:val="003B1970"/>
    <w:rsid w:val="003B1BB5"/>
    <w:rsid w:val="003B1BBD"/>
    <w:rsid w:val="003B1C2D"/>
    <w:rsid w:val="003B1DA5"/>
    <w:rsid w:val="003B1E62"/>
    <w:rsid w:val="003B1E82"/>
    <w:rsid w:val="003B1EFC"/>
    <w:rsid w:val="003B1FE5"/>
    <w:rsid w:val="003B20DC"/>
    <w:rsid w:val="003B2415"/>
    <w:rsid w:val="003B2648"/>
    <w:rsid w:val="003B27CB"/>
    <w:rsid w:val="003B2D38"/>
    <w:rsid w:val="003B2FB9"/>
    <w:rsid w:val="003B354B"/>
    <w:rsid w:val="003B35E3"/>
    <w:rsid w:val="003B3766"/>
    <w:rsid w:val="003B379B"/>
    <w:rsid w:val="003B3A0D"/>
    <w:rsid w:val="003B3A3A"/>
    <w:rsid w:val="003B3A3B"/>
    <w:rsid w:val="003B3A7E"/>
    <w:rsid w:val="003B3B7A"/>
    <w:rsid w:val="003B3C26"/>
    <w:rsid w:val="003B3EA1"/>
    <w:rsid w:val="003B3FFD"/>
    <w:rsid w:val="003B432F"/>
    <w:rsid w:val="003B4605"/>
    <w:rsid w:val="003B4656"/>
    <w:rsid w:val="003B4896"/>
    <w:rsid w:val="003B4A47"/>
    <w:rsid w:val="003B4A7A"/>
    <w:rsid w:val="003B4AEB"/>
    <w:rsid w:val="003B4B38"/>
    <w:rsid w:val="003B4D63"/>
    <w:rsid w:val="003B4D7E"/>
    <w:rsid w:val="003B4F60"/>
    <w:rsid w:val="003B52A7"/>
    <w:rsid w:val="003B5C51"/>
    <w:rsid w:val="003B62AE"/>
    <w:rsid w:val="003B62CD"/>
    <w:rsid w:val="003B6338"/>
    <w:rsid w:val="003B636C"/>
    <w:rsid w:val="003B660C"/>
    <w:rsid w:val="003B669D"/>
    <w:rsid w:val="003B66DB"/>
    <w:rsid w:val="003B68AB"/>
    <w:rsid w:val="003B6B53"/>
    <w:rsid w:val="003B6C62"/>
    <w:rsid w:val="003B6CB1"/>
    <w:rsid w:val="003B70AD"/>
    <w:rsid w:val="003B70E0"/>
    <w:rsid w:val="003B70FB"/>
    <w:rsid w:val="003B73BE"/>
    <w:rsid w:val="003B76A4"/>
    <w:rsid w:val="003B7869"/>
    <w:rsid w:val="003B7936"/>
    <w:rsid w:val="003B7A71"/>
    <w:rsid w:val="003B7D8B"/>
    <w:rsid w:val="003C0163"/>
    <w:rsid w:val="003C027E"/>
    <w:rsid w:val="003C0545"/>
    <w:rsid w:val="003C0829"/>
    <w:rsid w:val="003C0ADF"/>
    <w:rsid w:val="003C0EB3"/>
    <w:rsid w:val="003C0FA1"/>
    <w:rsid w:val="003C17D1"/>
    <w:rsid w:val="003C1B15"/>
    <w:rsid w:val="003C1B78"/>
    <w:rsid w:val="003C1DC6"/>
    <w:rsid w:val="003C2202"/>
    <w:rsid w:val="003C22ED"/>
    <w:rsid w:val="003C2475"/>
    <w:rsid w:val="003C27D9"/>
    <w:rsid w:val="003C2EDA"/>
    <w:rsid w:val="003C3010"/>
    <w:rsid w:val="003C3416"/>
    <w:rsid w:val="003C36E2"/>
    <w:rsid w:val="003C36F1"/>
    <w:rsid w:val="003C3A2B"/>
    <w:rsid w:val="003C3CD1"/>
    <w:rsid w:val="003C40C5"/>
    <w:rsid w:val="003C40FE"/>
    <w:rsid w:val="003C411C"/>
    <w:rsid w:val="003C41AD"/>
    <w:rsid w:val="003C42CD"/>
    <w:rsid w:val="003C444B"/>
    <w:rsid w:val="003C4486"/>
    <w:rsid w:val="003C4588"/>
    <w:rsid w:val="003C4632"/>
    <w:rsid w:val="003C4854"/>
    <w:rsid w:val="003C48A8"/>
    <w:rsid w:val="003C495B"/>
    <w:rsid w:val="003C4ABB"/>
    <w:rsid w:val="003C4AE6"/>
    <w:rsid w:val="003C4C12"/>
    <w:rsid w:val="003C4C81"/>
    <w:rsid w:val="003C4EC3"/>
    <w:rsid w:val="003C576D"/>
    <w:rsid w:val="003C5D4A"/>
    <w:rsid w:val="003C6203"/>
    <w:rsid w:val="003C6518"/>
    <w:rsid w:val="003C6523"/>
    <w:rsid w:val="003C6BA1"/>
    <w:rsid w:val="003C6C0A"/>
    <w:rsid w:val="003C7161"/>
    <w:rsid w:val="003C7341"/>
    <w:rsid w:val="003C745A"/>
    <w:rsid w:val="003C7784"/>
    <w:rsid w:val="003C7AC8"/>
    <w:rsid w:val="003C7B71"/>
    <w:rsid w:val="003C7B88"/>
    <w:rsid w:val="003C7D02"/>
    <w:rsid w:val="003D0281"/>
    <w:rsid w:val="003D033E"/>
    <w:rsid w:val="003D050F"/>
    <w:rsid w:val="003D0871"/>
    <w:rsid w:val="003D0AE9"/>
    <w:rsid w:val="003D0C53"/>
    <w:rsid w:val="003D0CFA"/>
    <w:rsid w:val="003D0F7D"/>
    <w:rsid w:val="003D113F"/>
    <w:rsid w:val="003D11FC"/>
    <w:rsid w:val="003D1343"/>
    <w:rsid w:val="003D17C7"/>
    <w:rsid w:val="003D19EF"/>
    <w:rsid w:val="003D1A4E"/>
    <w:rsid w:val="003D1CE9"/>
    <w:rsid w:val="003D1E3E"/>
    <w:rsid w:val="003D21EC"/>
    <w:rsid w:val="003D22AF"/>
    <w:rsid w:val="003D2619"/>
    <w:rsid w:val="003D2790"/>
    <w:rsid w:val="003D27D1"/>
    <w:rsid w:val="003D288C"/>
    <w:rsid w:val="003D290B"/>
    <w:rsid w:val="003D295C"/>
    <w:rsid w:val="003D2A42"/>
    <w:rsid w:val="003D2B99"/>
    <w:rsid w:val="003D2D36"/>
    <w:rsid w:val="003D2E06"/>
    <w:rsid w:val="003D2EC9"/>
    <w:rsid w:val="003D31F7"/>
    <w:rsid w:val="003D320E"/>
    <w:rsid w:val="003D353F"/>
    <w:rsid w:val="003D365F"/>
    <w:rsid w:val="003D3959"/>
    <w:rsid w:val="003D396C"/>
    <w:rsid w:val="003D3C16"/>
    <w:rsid w:val="003D3D84"/>
    <w:rsid w:val="003D42E4"/>
    <w:rsid w:val="003D4932"/>
    <w:rsid w:val="003D50E5"/>
    <w:rsid w:val="003D50EB"/>
    <w:rsid w:val="003D5713"/>
    <w:rsid w:val="003D5C46"/>
    <w:rsid w:val="003D5E3E"/>
    <w:rsid w:val="003D5EF6"/>
    <w:rsid w:val="003D6060"/>
    <w:rsid w:val="003D62C9"/>
    <w:rsid w:val="003D68A4"/>
    <w:rsid w:val="003D6A46"/>
    <w:rsid w:val="003D6A9C"/>
    <w:rsid w:val="003D6C32"/>
    <w:rsid w:val="003D6E6D"/>
    <w:rsid w:val="003D701E"/>
    <w:rsid w:val="003D76DB"/>
    <w:rsid w:val="003D7D7D"/>
    <w:rsid w:val="003D7DF0"/>
    <w:rsid w:val="003E0153"/>
    <w:rsid w:val="003E019E"/>
    <w:rsid w:val="003E02EA"/>
    <w:rsid w:val="003E0367"/>
    <w:rsid w:val="003E08DA"/>
    <w:rsid w:val="003E0C9D"/>
    <w:rsid w:val="003E0D2C"/>
    <w:rsid w:val="003E1084"/>
    <w:rsid w:val="003E113D"/>
    <w:rsid w:val="003E1664"/>
    <w:rsid w:val="003E1777"/>
    <w:rsid w:val="003E17F5"/>
    <w:rsid w:val="003E1AC4"/>
    <w:rsid w:val="003E1F0D"/>
    <w:rsid w:val="003E27AE"/>
    <w:rsid w:val="003E29F3"/>
    <w:rsid w:val="003E2DAE"/>
    <w:rsid w:val="003E33CB"/>
    <w:rsid w:val="003E3DF0"/>
    <w:rsid w:val="003E3FDF"/>
    <w:rsid w:val="003E4491"/>
    <w:rsid w:val="003E4569"/>
    <w:rsid w:val="003E4B11"/>
    <w:rsid w:val="003E511B"/>
    <w:rsid w:val="003E51A1"/>
    <w:rsid w:val="003E5329"/>
    <w:rsid w:val="003E5544"/>
    <w:rsid w:val="003E5561"/>
    <w:rsid w:val="003E5F20"/>
    <w:rsid w:val="003E60C1"/>
    <w:rsid w:val="003E6114"/>
    <w:rsid w:val="003E6220"/>
    <w:rsid w:val="003E6405"/>
    <w:rsid w:val="003E6479"/>
    <w:rsid w:val="003E6559"/>
    <w:rsid w:val="003E6655"/>
    <w:rsid w:val="003E66D5"/>
    <w:rsid w:val="003E6DFB"/>
    <w:rsid w:val="003E6E2D"/>
    <w:rsid w:val="003E6F97"/>
    <w:rsid w:val="003E74CE"/>
    <w:rsid w:val="003E766D"/>
    <w:rsid w:val="003E7883"/>
    <w:rsid w:val="003E78C3"/>
    <w:rsid w:val="003E7C33"/>
    <w:rsid w:val="003F0200"/>
    <w:rsid w:val="003F0320"/>
    <w:rsid w:val="003F03E0"/>
    <w:rsid w:val="003F05C9"/>
    <w:rsid w:val="003F06E4"/>
    <w:rsid w:val="003F0898"/>
    <w:rsid w:val="003F0B0E"/>
    <w:rsid w:val="003F0DA0"/>
    <w:rsid w:val="003F0F1A"/>
    <w:rsid w:val="003F0F1B"/>
    <w:rsid w:val="003F0F28"/>
    <w:rsid w:val="003F0F7D"/>
    <w:rsid w:val="003F1176"/>
    <w:rsid w:val="003F1222"/>
    <w:rsid w:val="003F1356"/>
    <w:rsid w:val="003F17AE"/>
    <w:rsid w:val="003F1810"/>
    <w:rsid w:val="003F1C57"/>
    <w:rsid w:val="003F1CE8"/>
    <w:rsid w:val="003F1D1C"/>
    <w:rsid w:val="003F1FFA"/>
    <w:rsid w:val="003F2263"/>
    <w:rsid w:val="003F23AA"/>
    <w:rsid w:val="003F274B"/>
    <w:rsid w:val="003F27AA"/>
    <w:rsid w:val="003F28B1"/>
    <w:rsid w:val="003F28D0"/>
    <w:rsid w:val="003F2A8A"/>
    <w:rsid w:val="003F2E44"/>
    <w:rsid w:val="003F2F52"/>
    <w:rsid w:val="003F320B"/>
    <w:rsid w:val="003F34A9"/>
    <w:rsid w:val="003F3549"/>
    <w:rsid w:val="003F3771"/>
    <w:rsid w:val="003F394F"/>
    <w:rsid w:val="003F3F5A"/>
    <w:rsid w:val="003F3FBC"/>
    <w:rsid w:val="003F409E"/>
    <w:rsid w:val="003F41AA"/>
    <w:rsid w:val="003F48D1"/>
    <w:rsid w:val="003F4B1B"/>
    <w:rsid w:val="003F4C2A"/>
    <w:rsid w:val="003F4CBA"/>
    <w:rsid w:val="003F4D28"/>
    <w:rsid w:val="003F4ED4"/>
    <w:rsid w:val="003F527A"/>
    <w:rsid w:val="003F5285"/>
    <w:rsid w:val="003F5415"/>
    <w:rsid w:val="003F613D"/>
    <w:rsid w:val="003F6449"/>
    <w:rsid w:val="003F65CB"/>
    <w:rsid w:val="003F6879"/>
    <w:rsid w:val="003F6962"/>
    <w:rsid w:val="003F7009"/>
    <w:rsid w:val="003F71FF"/>
    <w:rsid w:val="003F7201"/>
    <w:rsid w:val="003F7211"/>
    <w:rsid w:val="003F7525"/>
    <w:rsid w:val="003F7568"/>
    <w:rsid w:val="003F781D"/>
    <w:rsid w:val="003F791A"/>
    <w:rsid w:val="003F7953"/>
    <w:rsid w:val="003F796D"/>
    <w:rsid w:val="003F7A7B"/>
    <w:rsid w:val="003F7DF8"/>
    <w:rsid w:val="003F7E46"/>
    <w:rsid w:val="003F7E65"/>
    <w:rsid w:val="00400156"/>
    <w:rsid w:val="00400210"/>
    <w:rsid w:val="004002A0"/>
    <w:rsid w:val="00400499"/>
    <w:rsid w:val="004004C8"/>
    <w:rsid w:val="00400522"/>
    <w:rsid w:val="004006F2"/>
    <w:rsid w:val="004007CB"/>
    <w:rsid w:val="00400A6B"/>
    <w:rsid w:val="00400F6D"/>
    <w:rsid w:val="0040126B"/>
    <w:rsid w:val="0040128B"/>
    <w:rsid w:val="00401387"/>
    <w:rsid w:val="00401662"/>
    <w:rsid w:val="00401D46"/>
    <w:rsid w:val="00401D6C"/>
    <w:rsid w:val="00401EAF"/>
    <w:rsid w:val="004025C6"/>
    <w:rsid w:val="004025F7"/>
    <w:rsid w:val="004028CD"/>
    <w:rsid w:val="00402A14"/>
    <w:rsid w:val="004034D5"/>
    <w:rsid w:val="00403646"/>
    <w:rsid w:val="004037FB"/>
    <w:rsid w:val="0040383C"/>
    <w:rsid w:val="00403B5E"/>
    <w:rsid w:val="00403B9A"/>
    <w:rsid w:val="00403CD7"/>
    <w:rsid w:val="00403D34"/>
    <w:rsid w:val="00403DAF"/>
    <w:rsid w:val="00403F3D"/>
    <w:rsid w:val="004042A6"/>
    <w:rsid w:val="00404474"/>
    <w:rsid w:val="004046E7"/>
    <w:rsid w:val="00404853"/>
    <w:rsid w:val="0040495C"/>
    <w:rsid w:val="00404DF0"/>
    <w:rsid w:val="00404E2C"/>
    <w:rsid w:val="00404F0D"/>
    <w:rsid w:val="004050AA"/>
    <w:rsid w:val="0040524D"/>
    <w:rsid w:val="004053EB"/>
    <w:rsid w:val="004056B1"/>
    <w:rsid w:val="00405896"/>
    <w:rsid w:val="00405C55"/>
    <w:rsid w:val="00405D7E"/>
    <w:rsid w:val="00405EF8"/>
    <w:rsid w:val="00405FDF"/>
    <w:rsid w:val="0040603A"/>
    <w:rsid w:val="0040605B"/>
    <w:rsid w:val="004061D8"/>
    <w:rsid w:val="0040666A"/>
    <w:rsid w:val="00406BED"/>
    <w:rsid w:val="0040727F"/>
    <w:rsid w:val="00407725"/>
    <w:rsid w:val="00407E46"/>
    <w:rsid w:val="00407F7E"/>
    <w:rsid w:val="00410653"/>
    <w:rsid w:val="00410896"/>
    <w:rsid w:val="004109E1"/>
    <w:rsid w:val="00410A17"/>
    <w:rsid w:val="00410B05"/>
    <w:rsid w:val="00410FF1"/>
    <w:rsid w:val="004110B5"/>
    <w:rsid w:val="00411266"/>
    <w:rsid w:val="004115F8"/>
    <w:rsid w:val="0041160F"/>
    <w:rsid w:val="0041162B"/>
    <w:rsid w:val="0041165D"/>
    <w:rsid w:val="004116A7"/>
    <w:rsid w:val="00411A6E"/>
    <w:rsid w:val="00411C92"/>
    <w:rsid w:val="00411F56"/>
    <w:rsid w:val="00412326"/>
    <w:rsid w:val="004123DF"/>
    <w:rsid w:val="0041240D"/>
    <w:rsid w:val="00412473"/>
    <w:rsid w:val="00412A62"/>
    <w:rsid w:val="00412F34"/>
    <w:rsid w:val="00413262"/>
    <w:rsid w:val="004133FC"/>
    <w:rsid w:val="00413564"/>
    <w:rsid w:val="0041356B"/>
    <w:rsid w:val="00413774"/>
    <w:rsid w:val="004137D5"/>
    <w:rsid w:val="00413D1A"/>
    <w:rsid w:val="00413E0E"/>
    <w:rsid w:val="00413F13"/>
    <w:rsid w:val="00414132"/>
    <w:rsid w:val="00414EA6"/>
    <w:rsid w:val="00414F4D"/>
    <w:rsid w:val="00415079"/>
    <w:rsid w:val="0041508A"/>
    <w:rsid w:val="0041518E"/>
    <w:rsid w:val="004152B6"/>
    <w:rsid w:val="004152DE"/>
    <w:rsid w:val="00415533"/>
    <w:rsid w:val="00415AAA"/>
    <w:rsid w:val="00415B59"/>
    <w:rsid w:val="00415D69"/>
    <w:rsid w:val="0041603D"/>
    <w:rsid w:val="004166CF"/>
    <w:rsid w:val="004167B8"/>
    <w:rsid w:val="00416819"/>
    <w:rsid w:val="004168C2"/>
    <w:rsid w:val="00416964"/>
    <w:rsid w:val="0041697B"/>
    <w:rsid w:val="004169A4"/>
    <w:rsid w:val="00416C35"/>
    <w:rsid w:val="00416D15"/>
    <w:rsid w:val="00417543"/>
    <w:rsid w:val="00417681"/>
    <w:rsid w:val="00417B05"/>
    <w:rsid w:val="00417C47"/>
    <w:rsid w:val="00417E01"/>
    <w:rsid w:val="00417E99"/>
    <w:rsid w:val="00420048"/>
    <w:rsid w:val="0042013F"/>
    <w:rsid w:val="004204B7"/>
    <w:rsid w:val="004206D2"/>
    <w:rsid w:val="00420AEF"/>
    <w:rsid w:val="004210A2"/>
    <w:rsid w:val="0042123C"/>
    <w:rsid w:val="004215AF"/>
    <w:rsid w:val="00421943"/>
    <w:rsid w:val="00421AC4"/>
    <w:rsid w:val="00421C6B"/>
    <w:rsid w:val="00421CF7"/>
    <w:rsid w:val="00421D71"/>
    <w:rsid w:val="00421F60"/>
    <w:rsid w:val="004220F8"/>
    <w:rsid w:val="00422457"/>
    <w:rsid w:val="0042249E"/>
    <w:rsid w:val="0042256D"/>
    <w:rsid w:val="004229D0"/>
    <w:rsid w:val="004229FC"/>
    <w:rsid w:val="00422ADC"/>
    <w:rsid w:val="00422BD9"/>
    <w:rsid w:val="00422D8E"/>
    <w:rsid w:val="0042380E"/>
    <w:rsid w:val="00423992"/>
    <w:rsid w:val="00423A82"/>
    <w:rsid w:val="00423D30"/>
    <w:rsid w:val="00423E00"/>
    <w:rsid w:val="0042416F"/>
    <w:rsid w:val="004241C4"/>
    <w:rsid w:val="00424575"/>
    <w:rsid w:val="004246E7"/>
    <w:rsid w:val="00424B19"/>
    <w:rsid w:val="00424B5D"/>
    <w:rsid w:val="00424CF9"/>
    <w:rsid w:val="00424DE1"/>
    <w:rsid w:val="004253D7"/>
    <w:rsid w:val="00425420"/>
    <w:rsid w:val="0042556D"/>
    <w:rsid w:val="004255C1"/>
    <w:rsid w:val="00425835"/>
    <w:rsid w:val="004258B6"/>
    <w:rsid w:val="00425DB8"/>
    <w:rsid w:val="00425DC0"/>
    <w:rsid w:val="0042601C"/>
    <w:rsid w:val="0042614B"/>
    <w:rsid w:val="004261B0"/>
    <w:rsid w:val="0042654F"/>
    <w:rsid w:val="0042677D"/>
    <w:rsid w:val="00426866"/>
    <w:rsid w:val="00426F72"/>
    <w:rsid w:val="0042777B"/>
    <w:rsid w:val="00427983"/>
    <w:rsid w:val="0043013C"/>
    <w:rsid w:val="004301C1"/>
    <w:rsid w:val="004305EA"/>
    <w:rsid w:val="0043084A"/>
    <w:rsid w:val="004309D3"/>
    <w:rsid w:val="00430C00"/>
    <w:rsid w:val="00430E7B"/>
    <w:rsid w:val="00430FFD"/>
    <w:rsid w:val="0043106B"/>
    <w:rsid w:val="004310C8"/>
    <w:rsid w:val="00431128"/>
    <w:rsid w:val="00431463"/>
    <w:rsid w:val="00431B77"/>
    <w:rsid w:val="00431B93"/>
    <w:rsid w:val="00431CCE"/>
    <w:rsid w:val="00431DB7"/>
    <w:rsid w:val="00431FB9"/>
    <w:rsid w:val="0043203F"/>
    <w:rsid w:val="0043228D"/>
    <w:rsid w:val="0043228E"/>
    <w:rsid w:val="00432480"/>
    <w:rsid w:val="004324DB"/>
    <w:rsid w:val="00432514"/>
    <w:rsid w:val="00432B6C"/>
    <w:rsid w:val="00432D11"/>
    <w:rsid w:val="004334BE"/>
    <w:rsid w:val="004335DB"/>
    <w:rsid w:val="00433641"/>
    <w:rsid w:val="00433A75"/>
    <w:rsid w:val="00433C21"/>
    <w:rsid w:val="004340AC"/>
    <w:rsid w:val="004342E9"/>
    <w:rsid w:val="004343A2"/>
    <w:rsid w:val="00434A1D"/>
    <w:rsid w:val="00434B87"/>
    <w:rsid w:val="00434C6A"/>
    <w:rsid w:val="00434DC7"/>
    <w:rsid w:val="00434E61"/>
    <w:rsid w:val="00434F26"/>
    <w:rsid w:val="00434F4C"/>
    <w:rsid w:val="00435590"/>
    <w:rsid w:val="004357D3"/>
    <w:rsid w:val="00435880"/>
    <w:rsid w:val="00435AA6"/>
    <w:rsid w:val="00435C9B"/>
    <w:rsid w:val="00435D25"/>
    <w:rsid w:val="00436689"/>
    <w:rsid w:val="004367A6"/>
    <w:rsid w:val="004368D8"/>
    <w:rsid w:val="00436D36"/>
    <w:rsid w:val="00436D6D"/>
    <w:rsid w:val="00436E20"/>
    <w:rsid w:val="00436F8D"/>
    <w:rsid w:val="00436FDE"/>
    <w:rsid w:val="0043704A"/>
    <w:rsid w:val="004370DF"/>
    <w:rsid w:val="00437210"/>
    <w:rsid w:val="0043754A"/>
    <w:rsid w:val="0043786A"/>
    <w:rsid w:val="00437966"/>
    <w:rsid w:val="00437BC3"/>
    <w:rsid w:val="00437F02"/>
    <w:rsid w:val="0044013E"/>
    <w:rsid w:val="004403FD"/>
    <w:rsid w:val="00440618"/>
    <w:rsid w:val="00440896"/>
    <w:rsid w:val="00440BB7"/>
    <w:rsid w:val="00440C7A"/>
    <w:rsid w:val="00440EEA"/>
    <w:rsid w:val="00440F05"/>
    <w:rsid w:val="00441546"/>
    <w:rsid w:val="00441A41"/>
    <w:rsid w:val="00441A47"/>
    <w:rsid w:val="00441D82"/>
    <w:rsid w:val="004420E7"/>
    <w:rsid w:val="004422CA"/>
    <w:rsid w:val="004422DE"/>
    <w:rsid w:val="004426C8"/>
    <w:rsid w:val="00442844"/>
    <w:rsid w:val="00442B42"/>
    <w:rsid w:val="00443197"/>
    <w:rsid w:val="00443713"/>
    <w:rsid w:val="00443794"/>
    <w:rsid w:val="00443931"/>
    <w:rsid w:val="00443BCA"/>
    <w:rsid w:val="00444031"/>
    <w:rsid w:val="004443BB"/>
    <w:rsid w:val="0044442D"/>
    <w:rsid w:val="00444479"/>
    <w:rsid w:val="004444C5"/>
    <w:rsid w:val="00444EE8"/>
    <w:rsid w:val="00444EF9"/>
    <w:rsid w:val="00444F77"/>
    <w:rsid w:val="0044513F"/>
    <w:rsid w:val="00445284"/>
    <w:rsid w:val="004452F4"/>
    <w:rsid w:val="004457CF"/>
    <w:rsid w:val="00445EB6"/>
    <w:rsid w:val="004463C3"/>
    <w:rsid w:val="00446493"/>
    <w:rsid w:val="004464CF"/>
    <w:rsid w:val="00446541"/>
    <w:rsid w:val="00446758"/>
    <w:rsid w:val="00446766"/>
    <w:rsid w:val="00446FAE"/>
    <w:rsid w:val="00447289"/>
    <w:rsid w:val="00447670"/>
    <w:rsid w:val="00447714"/>
    <w:rsid w:val="0044773B"/>
    <w:rsid w:val="004477CB"/>
    <w:rsid w:val="00447815"/>
    <w:rsid w:val="00447A51"/>
    <w:rsid w:val="004500AB"/>
    <w:rsid w:val="00450114"/>
    <w:rsid w:val="004501C4"/>
    <w:rsid w:val="00450254"/>
    <w:rsid w:val="00450772"/>
    <w:rsid w:val="0045099C"/>
    <w:rsid w:val="00450B6B"/>
    <w:rsid w:val="00450C80"/>
    <w:rsid w:val="00450E68"/>
    <w:rsid w:val="00450F46"/>
    <w:rsid w:val="0045146C"/>
    <w:rsid w:val="00451486"/>
    <w:rsid w:val="004514E3"/>
    <w:rsid w:val="00451613"/>
    <w:rsid w:val="00451680"/>
    <w:rsid w:val="004516D5"/>
    <w:rsid w:val="0045188C"/>
    <w:rsid w:val="00451A88"/>
    <w:rsid w:val="00451BD7"/>
    <w:rsid w:val="0045213F"/>
    <w:rsid w:val="004523F9"/>
    <w:rsid w:val="00452961"/>
    <w:rsid w:val="00452B4F"/>
    <w:rsid w:val="00452C7D"/>
    <w:rsid w:val="00452D62"/>
    <w:rsid w:val="00452E9C"/>
    <w:rsid w:val="00452FF7"/>
    <w:rsid w:val="00453249"/>
    <w:rsid w:val="00453925"/>
    <w:rsid w:val="00453BA1"/>
    <w:rsid w:val="00453D07"/>
    <w:rsid w:val="00453E45"/>
    <w:rsid w:val="00453E6D"/>
    <w:rsid w:val="0045419A"/>
    <w:rsid w:val="004547A8"/>
    <w:rsid w:val="0045487F"/>
    <w:rsid w:val="004548E8"/>
    <w:rsid w:val="00454A69"/>
    <w:rsid w:val="00454D1D"/>
    <w:rsid w:val="00455384"/>
    <w:rsid w:val="00455450"/>
    <w:rsid w:val="00455DA9"/>
    <w:rsid w:val="004561E0"/>
    <w:rsid w:val="00456521"/>
    <w:rsid w:val="004568B9"/>
    <w:rsid w:val="004568BE"/>
    <w:rsid w:val="00456C1D"/>
    <w:rsid w:val="00456C55"/>
    <w:rsid w:val="00456EBB"/>
    <w:rsid w:val="0045782D"/>
    <w:rsid w:val="00457C72"/>
    <w:rsid w:val="00457E01"/>
    <w:rsid w:val="00457F89"/>
    <w:rsid w:val="00457FF0"/>
    <w:rsid w:val="004607DC"/>
    <w:rsid w:val="00460A98"/>
    <w:rsid w:val="00460CC0"/>
    <w:rsid w:val="004610EF"/>
    <w:rsid w:val="0046157D"/>
    <w:rsid w:val="00461853"/>
    <w:rsid w:val="004618FE"/>
    <w:rsid w:val="004619B0"/>
    <w:rsid w:val="004619CF"/>
    <w:rsid w:val="00461E4A"/>
    <w:rsid w:val="00461EBC"/>
    <w:rsid w:val="004620B1"/>
    <w:rsid w:val="00462965"/>
    <w:rsid w:val="00462E60"/>
    <w:rsid w:val="0046309B"/>
    <w:rsid w:val="004633C2"/>
    <w:rsid w:val="00463438"/>
    <w:rsid w:val="00463545"/>
    <w:rsid w:val="00463AF5"/>
    <w:rsid w:val="00463BDE"/>
    <w:rsid w:val="00463C20"/>
    <w:rsid w:val="00464434"/>
    <w:rsid w:val="00464748"/>
    <w:rsid w:val="00464773"/>
    <w:rsid w:val="0046478C"/>
    <w:rsid w:val="00464800"/>
    <w:rsid w:val="00464B01"/>
    <w:rsid w:val="00464B0E"/>
    <w:rsid w:val="00464B1A"/>
    <w:rsid w:val="00465119"/>
    <w:rsid w:val="0046533E"/>
    <w:rsid w:val="004654DA"/>
    <w:rsid w:val="00465738"/>
    <w:rsid w:val="00465D3D"/>
    <w:rsid w:val="00465EDF"/>
    <w:rsid w:val="00466186"/>
    <w:rsid w:val="00466257"/>
    <w:rsid w:val="00466636"/>
    <w:rsid w:val="0046664F"/>
    <w:rsid w:val="004667D9"/>
    <w:rsid w:val="004668FB"/>
    <w:rsid w:val="00466A4E"/>
    <w:rsid w:val="0046700B"/>
    <w:rsid w:val="00467395"/>
    <w:rsid w:val="0046768E"/>
    <w:rsid w:val="00467962"/>
    <w:rsid w:val="004679A0"/>
    <w:rsid w:val="00467BB9"/>
    <w:rsid w:val="00467BD5"/>
    <w:rsid w:val="0047003E"/>
    <w:rsid w:val="0047011F"/>
    <w:rsid w:val="0047017C"/>
    <w:rsid w:val="0047047F"/>
    <w:rsid w:val="0047068B"/>
    <w:rsid w:val="004706F3"/>
    <w:rsid w:val="004707A8"/>
    <w:rsid w:val="004708F8"/>
    <w:rsid w:val="00470914"/>
    <w:rsid w:val="00470D37"/>
    <w:rsid w:val="0047104C"/>
    <w:rsid w:val="0047119D"/>
    <w:rsid w:val="004714FA"/>
    <w:rsid w:val="00471768"/>
    <w:rsid w:val="00471CFD"/>
    <w:rsid w:val="00471E08"/>
    <w:rsid w:val="00471FC3"/>
    <w:rsid w:val="00472277"/>
    <w:rsid w:val="0047243F"/>
    <w:rsid w:val="004725B8"/>
    <w:rsid w:val="00472830"/>
    <w:rsid w:val="00472C06"/>
    <w:rsid w:val="00472CA1"/>
    <w:rsid w:val="00473010"/>
    <w:rsid w:val="0047335D"/>
    <w:rsid w:val="004736DB"/>
    <w:rsid w:val="004736EE"/>
    <w:rsid w:val="004736F4"/>
    <w:rsid w:val="00473A56"/>
    <w:rsid w:val="00473B1F"/>
    <w:rsid w:val="00473BB7"/>
    <w:rsid w:val="00474052"/>
    <w:rsid w:val="00474112"/>
    <w:rsid w:val="0047468E"/>
    <w:rsid w:val="004747DE"/>
    <w:rsid w:val="00474B89"/>
    <w:rsid w:val="00474DD4"/>
    <w:rsid w:val="00474E6A"/>
    <w:rsid w:val="00475186"/>
    <w:rsid w:val="00475A9C"/>
    <w:rsid w:val="00475AB8"/>
    <w:rsid w:val="00475CC5"/>
    <w:rsid w:val="00475D42"/>
    <w:rsid w:val="00475F05"/>
    <w:rsid w:val="00475F12"/>
    <w:rsid w:val="00476007"/>
    <w:rsid w:val="00476371"/>
    <w:rsid w:val="004769BE"/>
    <w:rsid w:val="00476FD2"/>
    <w:rsid w:val="004774E8"/>
    <w:rsid w:val="00477B85"/>
    <w:rsid w:val="00477EFE"/>
    <w:rsid w:val="00480060"/>
    <w:rsid w:val="00480207"/>
    <w:rsid w:val="00480339"/>
    <w:rsid w:val="00480521"/>
    <w:rsid w:val="004810C8"/>
    <w:rsid w:val="0048115C"/>
    <w:rsid w:val="00481635"/>
    <w:rsid w:val="0048199D"/>
    <w:rsid w:val="00481A5D"/>
    <w:rsid w:val="004821D7"/>
    <w:rsid w:val="00482502"/>
    <w:rsid w:val="00482525"/>
    <w:rsid w:val="00482908"/>
    <w:rsid w:val="00482BB1"/>
    <w:rsid w:val="00482D82"/>
    <w:rsid w:val="00482EC8"/>
    <w:rsid w:val="004837B5"/>
    <w:rsid w:val="00483B4D"/>
    <w:rsid w:val="00483C9F"/>
    <w:rsid w:val="00483F1A"/>
    <w:rsid w:val="00484140"/>
    <w:rsid w:val="004843E4"/>
    <w:rsid w:val="0048445D"/>
    <w:rsid w:val="00484DD2"/>
    <w:rsid w:val="00484E2B"/>
    <w:rsid w:val="00484E42"/>
    <w:rsid w:val="004851A8"/>
    <w:rsid w:val="0048525A"/>
    <w:rsid w:val="00485633"/>
    <w:rsid w:val="0048565F"/>
    <w:rsid w:val="0048581B"/>
    <w:rsid w:val="00485E4F"/>
    <w:rsid w:val="0048665D"/>
    <w:rsid w:val="00486ADF"/>
    <w:rsid w:val="00486BB0"/>
    <w:rsid w:val="00486D66"/>
    <w:rsid w:val="00486D84"/>
    <w:rsid w:val="00487697"/>
    <w:rsid w:val="00487920"/>
    <w:rsid w:val="004900BF"/>
    <w:rsid w:val="004901EC"/>
    <w:rsid w:val="0049022D"/>
    <w:rsid w:val="00490581"/>
    <w:rsid w:val="00490B09"/>
    <w:rsid w:val="00490B54"/>
    <w:rsid w:val="00491073"/>
    <w:rsid w:val="00491384"/>
    <w:rsid w:val="00491567"/>
    <w:rsid w:val="0049186B"/>
    <w:rsid w:val="004919D4"/>
    <w:rsid w:val="00491DAC"/>
    <w:rsid w:val="00491E72"/>
    <w:rsid w:val="004920DD"/>
    <w:rsid w:val="00492247"/>
    <w:rsid w:val="00492B6A"/>
    <w:rsid w:val="00492D85"/>
    <w:rsid w:val="00492E33"/>
    <w:rsid w:val="00492FF7"/>
    <w:rsid w:val="00493016"/>
    <w:rsid w:val="0049335D"/>
    <w:rsid w:val="004935C5"/>
    <w:rsid w:val="00493AE2"/>
    <w:rsid w:val="00493B20"/>
    <w:rsid w:val="00493E30"/>
    <w:rsid w:val="0049421B"/>
    <w:rsid w:val="00494751"/>
    <w:rsid w:val="00494826"/>
    <w:rsid w:val="00494DBC"/>
    <w:rsid w:val="00495417"/>
    <w:rsid w:val="004954B7"/>
    <w:rsid w:val="00495A95"/>
    <w:rsid w:val="004961B1"/>
    <w:rsid w:val="00496392"/>
    <w:rsid w:val="00496481"/>
    <w:rsid w:val="0049664C"/>
    <w:rsid w:val="004967A5"/>
    <w:rsid w:val="004968DA"/>
    <w:rsid w:val="00496BAD"/>
    <w:rsid w:val="004971D1"/>
    <w:rsid w:val="004972CA"/>
    <w:rsid w:val="0049735C"/>
    <w:rsid w:val="00497B06"/>
    <w:rsid w:val="00497B85"/>
    <w:rsid w:val="00497C15"/>
    <w:rsid w:val="00497D9A"/>
    <w:rsid w:val="00497DC4"/>
    <w:rsid w:val="004A059D"/>
    <w:rsid w:val="004A05AA"/>
    <w:rsid w:val="004A0E63"/>
    <w:rsid w:val="004A0F62"/>
    <w:rsid w:val="004A0FC4"/>
    <w:rsid w:val="004A111B"/>
    <w:rsid w:val="004A11CF"/>
    <w:rsid w:val="004A12F3"/>
    <w:rsid w:val="004A1447"/>
    <w:rsid w:val="004A1C91"/>
    <w:rsid w:val="004A20A1"/>
    <w:rsid w:val="004A23AF"/>
    <w:rsid w:val="004A256E"/>
    <w:rsid w:val="004A28E6"/>
    <w:rsid w:val="004A2AC9"/>
    <w:rsid w:val="004A323C"/>
    <w:rsid w:val="004A35EB"/>
    <w:rsid w:val="004A3729"/>
    <w:rsid w:val="004A3B05"/>
    <w:rsid w:val="004A3DA3"/>
    <w:rsid w:val="004A3FB8"/>
    <w:rsid w:val="004A3FDD"/>
    <w:rsid w:val="004A44D3"/>
    <w:rsid w:val="004A47FA"/>
    <w:rsid w:val="004A49BD"/>
    <w:rsid w:val="004A4DFB"/>
    <w:rsid w:val="004A50B6"/>
    <w:rsid w:val="004A525E"/>
    <w:rsid w:val="004A529C"/>
    <w:rsid w:val="004A52E7"/>
    <w:rsid w:val="004A552C"/>
    <w:rsid w:val="004A5540"/>
    <w:rsid w:val="004A579B"/>
    <w:rsid w:val="004A58A2"/>
    <w:rsid w:val="004A5B50"/>
    <w:rsid w:val="004A5D75"/>
    <w:rsid w:val="004A6020"/>
    <w:rsid w:val="004A616B"/>
    <w:rsid w:val="004A66CB"/>
    <w:rsid w:val="004A6AF3"/>
    <w:rsid w:val="004A6EAE"/>
    <w:rsid w:val="004A6F14"/>
    <w:rsid w:val="004A7159"/>
    <w:rsid w:val="004A7174"/>
    <w:rsid w:val="004A7204"/>
    <w:rsid w:val="004A72DF"/>
    <w:rsid w:val="004A746F"/>
    <w:rsid w:val="004A773F"/>
    <w:rsid w:val="004A7751"/>
    <w:rsid w:val="004A7B4E"/>
    <w:rsid w:val="004A7B7F"/>
    <w:rsid w:val="004B0491"/>
    <w:rsid w:val="004B089F"/>
    <w:rsid w:val="004B0D99"/>
    <w:rsid w:val="004B0DC5"/>
    <w:rsid w:val="004B11C5"/>
    <w:rsid w:val="004B11D9"/>
    <w:rsid w:val="004B13D6"/>
    <w:rsid w:val="004B163E"/>
    <w:rsid w:val="004B2053"/>
    <w:rsid w:val="004B23C4"/>
    <w:rsid w:val="004B250D"/>
    <w:rsid w:val="004B25F8"/>
    <w:rsid w:val="004B26E9"/>
    <w:rsid w:val="004B2733"/>
    <w:rsid w:val="004B2910"/>
    <w:rsid w:val="004B2CED"/>
    <w:rsid w:val="004B303E"/>
    <w:rsid w:val="004B3585"/>
    <w:rsid w:val="004B3A6B"/>
    <w:rsid w:val="004B3A85"/>
    <w:rsid w:val="004B3D5D"/>
    <w:rsid w:val="004B4158"/>
    <w:rsid w:val="004B46C0"/>
    <w:rsid w:val="004B46E2"/>
    <w:rsid w:val="004B47DA"/>
    <w:rsid w:val="004B4A52"/>
    <w:rsid w:val="004B4D96"/>
    <w:rsid w:val="004B5168"/>
    <w:rsid w:val="004B523B"/>
    <w:rsid w:val="004B5321"/>
    <w:rsid w:val="004B5809"/>
    <w:rsid w:val="004B5A6C"/>
    <w:rsid w:val="004B5EDF"/>
    <w:rsid w:val="004B6424"/>
    <w:rsid w:val="004B6452"/>
    <w:rsid w:val="004B6606"/>
    <w:rsid w:val="004B66D3"/>
    <w:rsid w:val="004B6778"/>
    <w:rsid w:val="004B67C6"/>
    <w:rsid w:val="004B6989"/>
    <w:rsid w:val="004B6DA1"/>
    <w:rsid w:val="004B6DF4"/>
    <w:rsid w:val="004B6FBA"/>
    <w:rsid w:val="004B7309"/>
    <w:rsid w:val="004B73FD"/>
    <w:rsid w:val="004B7672"/>
    <w:rsid w:val="004B774C"/>
    <w:rsid w:val="004B78EE"/>
    <w:rsid w:val="004B78F7"/>
    <w:rsid w:val="004B7973"/>
    <w:rsid w:val="004B7F12"/>
    <w:rsid w:val="004B7F3A"/>
    <w:rsid w:val="004C0009"/>
    <w:rsid w:val="004C0013"/>
    <w:rsid w:val="004C0483"/>
    <w:rsid w:val="004C055F"/>
    <w:rsid w:val="004C059E"/>
    <w:rsid w:val="004C0616"/>
    <w:rsid w:val="004C06C3"/>
    <w:rsid w:val="004C07DC"/>
    <w:rsid w:val="004C096F"/>
    <w:rsid w:val="004C0D3F"/>
    <w:rsid w:val="004C0F6A"/>
    <w:rsid w:val="004C0FA7"/>
    <w:rsid w:val="004C1144"/>
    <w:rsid w:val="004C191D"/>
    <w:rsid w:val="004C1B21"/>
    <w:rsid w:val="004C1E2B"/>
    <w:rsid w:val="004C2202"/>
    <w:rsid w:val="004C223A"/>
    <w:rsid w:val="004C231C"/>
    <w:rsid w:val="004C2664"/>
    <w:rsid w:val="004C2750"/>
    <w:rsid w:val="004C2856"/>
    <w:rsid w:val="004C29A0"/>
    <w:rsid w:val="004C2AEE"/>
    <w:rsid w:val="004C2B2A"/>
    <w:rsid w:val="004C2C7C"/>
    <w:rsid w:val="004C2E8B"/>
    <w:rsid w:val="004C305F"/>
    <w:rsid w:val="004C3322"/>
    <w:rsid w:val="004C33A9"/>
    <w:rsid w:val="004C33D5"/>
    <w:rsid w:val="004C3425"/>
    <w:rsid w:val="004C36FD"/>
    <w:rsid w:val="004C3986"/>
    <w:rsid w:val="004C3EFF"/>
    <w:rsid w:val="004C3FD0"/>
    <w:rsid w:val="004C40C0"/>
    <w:rsid w:val="004C43EB"/>
    <w:rsid w:val="004C440F"/>
    <w:rsid w:val="004C44E5"/>
    <w:rsid w:val="004C4A5C"/>
    <w:rsid w:val="004C4D0C"/>
    <w:rsid w:val="004C4FAB"/>
    <w:rsid w:val="004C5168"/>
    <w:rsid w:val="004C52BF"/>
    <w:rsid w:val="004C534A"/>
    <w:rsid w:val="004C57D6"/>
    <w:rsid w:val="004C581A"/>
    <w:rsid w:val="004C5ACB"/>
    <w:rsid w:val="004C60B8"/>
    <w:rsid w:val="004C633E"/>
    <w:rsid w:val="004C66EE"/>
    <w:rsid w:val="004C66F8"/>
    <w:rsid w:val="004C683A"/>
    <w:rsid w:val="004C684D"/>
    <w:rsid w:val="004C693C"/>
    <w:rsid w:val="004C693E"/>
    <w:rsid w:val="004C6B05"/>
    <w:rsid w:val="004C6E78"/>
    <w:rsid w:val="004C70A6"/>
    <w:rsid w:val="004C7505"/>
    <w:rsid w:val="004C7621"/>
    <w:rsid w:val="004C77DB"/>
    <w:rsid w:val="004C781E"/>
    <w:rsid w:val="004C7B3B"/>
    <w:rsid w:val="004C7BCA"/>
    <w:rsid w:val="004C7D1C"/>
    <w:rsid w:val="004C7DC3"/>
    <w:rsid w:val="004C7E64"/>
    <w:rsid w:val="004C7F56"/>
    <w:rsid w:val="004C7FF7"/>
    <w:rsid w:val="004D0360"/>
    <w:rsid w:val="004D05DC"/>
    <w:rsid w:val="004D060A"/>
    <w:rsid w:val="004D0A16"/>
    <w:rsid w:val="004D0CF5"/>
    <w:rsid w:val="004D150B"/>
    <w:rsid w:val="004D1659"/>
    <w:rsid w:val="004D19E1"/>
    <w:rsid w:val="004D1E21"/>
    <w:rsid w:val="004D2166"/>
    <w:rsid w:val="004D23BA"/>
    <w:rsid w:val="004D245B"/>
    <w:rsid w:val="004D249C"/>
    <w:rsid w:val="004D2AA7"/>
    <w:rsid w:val="004D2D66"/>
    <w:rsid w:val="004D2E60"/>
    <w:rsid w:val="004D2ED0"/>
    <w:rsid w:val="004D318E"/>
    <w:rsid w:val="004D3580"/>
    <w:rsid w:val="004D35C3"/>
    <w:rsid w:val="004D385C"/>
    <w:rsid w:val="004D388C"/>
    <w:rsid w:val="004D3B99"/>
    <w:rsid w:val="004D408B"/>
    <w:rsid w:val="004D41BD"/>
    <w:rsid w:val="004D4281"/>
    <w:rsid w:val="004D42B7"/>
    <w:rsid w:val="004D53E2"/>
    <w:rsid w:val="004D5689"/>
    <w:rsid w:val="004D5777"/>
    <w:rsid w:val="004D5CE3"/>
    <w:rsid w:val="004D5CEE"/>
    <w:rsid w:val="004D623A"/>
    <w:rsid w:val="004D6360"/>
    <w:rsid w:val="004D637A"/>
    <w:rsid w:val="004D637C"/>
    <w:rsid w:val="004D64D5"/>
    <w:rsid w:val="004D6600"/>
    <w:rsid w:val="004D6B78"/>
    <w:rsid w:val="004D6D65"/>
    <w:rsid w:val="004D6DA1"/>
    <w:rsid w:val="004D7135"/>
    <w:rsid w:val="004D75B8"/>
    <w:rsid w:val="004D7B84"/>
    <w:rsid w:val="004D7C9F"/>
    <w:rsid w:val="004D7D66"/>
    <w:rsid w:val="004E00A2"/>
    <w:rsid w:val="004E00BE"/>
    <w:rsid w:val="004E01F9"/>
    <w:rsid w:val="004E026C"/>
    <w:rsid w:val="004E0DE8"/>
    <w:rsid w:val="004E0EFB"/>
    <w:rsid w:val="004E101C"/>
    <w:rsid w:val="004E1049"/>
    <w:rsid w:val="004E12C3"/>
    <w:rsid w:val="004E138A"/>
    <w:rsid w:val="004E14C6"/>
    <w:rsid w:val="004E14DD"/>
    <w:rsid w:val="004E177E"/>
    <w:rsid w:val="004E1876"/>
    <w:rsid w:val="004E192A"/>
    <w:rsid w:val="004E1BC1"/>
    <w:rsid w:val="004E1E7F"/>
    <w:rsid w:val="004E1F48"/>
    <w:rsid w:val="004E2287"/>
    <w:rsid w:val="004E245F"/>
    <w:rsid w:val="004E2584"/>
    <w:rsid w:val="004E2673"/>
    <w:rsid w:val="004E2755"/>
    <w:rsid w:val="004E2A6B"/>
    <w:rsid w:val="004E2B3F"/>
    <w:rsid w:val="004E2DA7"/>
    <w:rsid w:val="004E3031"/>
    <w:rsid w:val="004E37BC"/>
    <w:rsid w:val="004E39A4"/>
    <w:rsid w:val="004E3EBB"/>
    <w:rsid w:val="004E407D"/>
    <w:rsid w:val="004E420A"/>
    <w:rsid w:val="004E4451"/>
    <w:rsid w:val="004E4916"/>
    <w:rsid w:val="004E49AF"/>
    <w:rsid w:val="004E4B18"/>
    <w:rsid w:val="004E4B8A"/>
    <w:rsid w:val="004E4DB5"/>
    <w:rsid w:val="004E4DC5"/>
    <w:rsid w:val="004E5388"/>
    <w:rsid w:val="004E55AC"/>
    <w:rsid w:val="004E570A"/>
    <w:rsid w:val="004E6468"/>
    <w:rsid w:val="004E664F"/>
    <w:rsid w:val="004E69C0"/>
    <w:rsid w:val="004E6A9F"/>
    <w:rsid w:val="004E6F54"/>
    <w:rsid w:val="004E714C"/>
    <w:rsid w:val="004E72B2"/>
    <w:rsid w:val="004E756E"/>
    <w:rsid w:val="004E7A50"/>
    <w:rsid w:val="004E7A53"/>
    <w:rsid w:val="004E7C14"/>
    <w:rsid w:val="004E7C1E"/>
    <w:rsid w:val="004E7EC4"/>
    <w:rsid w:val="004E7F72"/>
    <w:rsid w:val="004F02A1"/>
    <w:rsid w:val="004F02FD"/>
    <w:rsid w:val="004F0495"/>
    <w:rsid w:val="004F07A1"/>
    <w:rsid w:val="004F0983"/>
    <w:rsid w:val="004F0C7A"/>
    <w:rsid w:val="004F0EA7"/>
    <w:rsid w:val="004F0F42"/>
    <w:rsid w:val="004F146C"/>
    <w:rsid w:val="004F14F0"/>
    <w:rsid w:val="004F15D1"/>
    <w:rsid w:val="004F1772"/>
    <w:rsid w:val="004F17CD"/>
    <w:rsid w:val="004F1D77"/>
    <w:rsid w:val="004F1DCC"/>
    <w:rsid w:val="004F21CA"/>
    <w:rsid w:val="004F24F1"/>
    <w:rsid w:val="004F276A"/>
    <w:rsid w:val="004F2C80"/>
    <w:rsid w:val="004F3664"/>
    <w:rsid w:val="004F3979"/>
    <w:rsid w:val="004F3BC4"/>
    <w:rsid w:val="004F3C8E"/>
    <w:rsid w:val="004F3F98"/>
    <w:rsid w:val="004F4071"/>
    <w:rsid w:val="004F4774"/>
    <w:rsid w:val="004F4A12"/>
    <w:rsid w:val="004F4B22"/>
    <w:rsid w:val="004F4C90"/>
    <w:rsid w:val="004F4E11"/>
    <w:rsid w:val="004F4F34"/>
    <w:rsid w:val="004F4F76"/>
    <w:rsid w:val="004F4FBD"/>
    <w:rsid w:val="004F5269"/>
    <w:rsid w:val="004F56B7"/>
    <w:rsid w:val="004F5BE1"/>
    <w:rsid w:val="004F5CB1"/>
    <w:rsid w:val="004F5F83"/>
    <w:rsid w:val="004F5FA1"/>
    <w:rsid w:val="004F5FB9"/>
    <w:rsid w:val="004F632E"/>
    <w:rsid w:val="004F637F"/>
    <w:rsid w:val="004F6548"/>
    <w:rsid w:val="004F6581"/>
    <w:rsid w:val="004F6753"/>
    <w:rsid w:val="004F6C05"/>
    <w:rsid w:val="004F6E3C"/>
    <w:rsid w:val="004F6E42"/>
    <w:rsid w:val="004F71BC"/>
    <w:rsid w:val="004F74C7"/>
    <w:rsid w:val="004F7544"/>
    <w:rsid w:val="004F794C"/>
    <w:rsid w:val="004F7973"/>
    <w:rsid w:val="004F7A1B"/>
    <w:rsid w:val="004F7C0E"/>
    <w:rsid w:val="004F7EC6"/>
    <w:rsid w:val="005002CE"/>
    <w:rsid w:val="0050040D"/>
    <w:rsid w:val="00500629"/>
    <w:rsid w:val="0050063D"/>
    <w:rsid w:val="00500B1C"/>
    <w:rsid w:val="00500C8E"/>
    <w:rsid w:val="005012D2"/>
    <w:rsid w:val="005015FB"/>
    <w:rsid w:val="00501679"/>
    <w:rsid w:val="00501881"/>
    <w:rsid w:val="00501899"/>
    <w:rsid w:val="005019C1"/>
    <w:rsid w:val="00502293"/>
    <w:rsid w:val="005022EA"/>
    <w:rsid w:val="00502E0C"/>
    <w:rsid w:val="00502FA8"/>
    <w:rsid w:val="00503171"/>
    <w:rsid w:val="00503558"/>
    <w:rsid w:val="0050377A"/>
    <w:rsid w:val="005038A6"/>
    <w:rsid w:val="00503B4C"/>
    <w:rsid w:val="00503EFD"/>
    <w:rsid w:val="0050418B"/>
    <w:rsid w:val="0050419F"/>
    <w:rsid w:val="00504526"/>
    <w:rsid w:val="0050459D"/>
    <w:rsid w:val="00504620"/>
    <w:rsid w:val="005046B9"/>
    <w:rsid w:val="00504A8C"/>
    <w:rsid w:val="00504B15"/>
    <w:rsid w:val="00504C86"/>
    <w:rsid w:val="005058BD"/>
    <w:rsid w:val="00505921"/>
    <w:rsid w:val="005059A7"/>
    <w:rsid w:val="005059F1"/>
    <w:rsid w:val="00505AA2"/>
    <w:rsid w:val="00505DF4"/>
    <w:rsid w:val="00505E53"/>
    <w:rsid w:val="00505F96"/>
    <w:rsid w:val="00506342"/>
    <w:rsid w:val="005063C6"/>
    <w:rsid w:val="00506436"/>
    <w:rsid w:val="0050643D"/>
    <w:rsid w:val="005066D7"/>
    <w:rsid w:val="00506858"/>
    <w:rsid w:val="00506860"/>
    <w:rsid w:val="00506906"/>
    <w:rsid w:val="00506ABE"/>
    <w:rsid w:val="00506B06"/>
    <w:rsid w:val="00506E96"/>
    <w:rsid w:val="005070FB"/>
    <w:rsid w:val="0050743C"/>
    <w:rsid w:val="0050762B"/>
    <w:rsid w:val="00507700"/>
    <w:rsid w:val="005079A5"/>
    <w:rsid w:val="00507C33"/>
    <w:rsid w:val="00507C92"/>
    <w:rsid w:val="00507F3A"/>
    <w:rsid w:val="00507F8D"/>
    <w:rsid w:val="00510446"/>
    <w:rsid w:val="00510465"/>
    <w:rsid w:val="00510C5E"/>
    <w:rsid w:val="00510E77"/>
    <w:rsid w:val="005110D3"/>
    <w:rsid w:val="005110FA"/>
    <w:rsid w:val="0051139B"/>
    <w:rsid w:val="005114C4"/>
    <w:rsid w:val="00511634"/>
    <w:rsid w:val="005119CC"/>
    <w:rsid w:val="00511A23"/>
    <w:rsid w:val="00511B4D"/>
    <w:rsid w:val="00511D9F"/>
    <w:rsid w:val="0051203A"/>
    <w:rsid w:val="00512293"/>
    <w:rsid w:val="00512491"/>
    <w:rsid w:val="0051259C"/>
    <w:rsid w:val="00512968"/>
    <w:rsid w:val="005129BE"/>
    <w:rsid w:val="00512D8F"/>
    <w:rsid w:val="00512E16"/>
    <w:rsid w:val="00512F28"/>
    <w:rsid w:val="00513ADF"/>
    <w:rsid w:val="00513B98"/>
    <w:rsid w:val="00513DD5"/>
    <w:rsid w:val="00513DE8"/>
    <w:rsid w:val="00514200"/>
    <w:rsid w:val="00514803"/>
    <w:rsid w:val="00514BC8"/>
    <w:rsid w:val="00514E01"/>
    <w:rsid w:val="00514E33"/>
    <w:rsid w:val="00514F12"/>
    <w:rsid w:val="005151A5"/>
    <w:rsid w:val="00515735"/>
    <w:rsid w:val="005159AC"/>
    <w:rsid w:val="005161AB"/>
    <w:rsid w:val="005161B9"/>
    <w:rsid w:val="005164E1"/>
    <w:rsid w:val="00516616"/>
    <w:rsid w:val="00516789"/>
    <w:rsid w:val="00516817"/>
    <w:rsid w:val="00516AD2"/>
    <w:rsid w:val="00516D65"/>
    <w:rsid w:val="005171E2"/>
    <w:rsid w:val="0051724A"/>
    <w:rsid w:val="00517322"/>
    <w:rsid w:val="005176D5"/>
    <w:rsid w:val="00517A6B"/>
    <w:rsid w:val="00517AF6"/>
    <w:rsid w:val="00517C60"/>
    <w:rsid w:val="00517DA2"/>
    <w:rsid w:val="005202C2"/>
    <w:rsid w:val="005204A7"/>
    <w:rsid w:val="005207D0"/>
    <w:rsid w:val="005207EA"/>
    <w:rsid w:val="00520880"/>
    <w:rsid w:val="005208CB"/>
    <w:rsid w:val="005209A8"/>
    <w:rsid w:val="00520DE9"/>
    <w:rsid w:val="0052108D"/>
    <w:rsid w:val="0052113E"/>
    <w:rsid w:val="00521536"/>
    <w:rsid w:val="00521775"/>
    <w:rsid w:val="00521937"/>
    <w:rsid w:val="00521AA2"/>
    <w:rsid w:val="00521D1C"/>
    <w:rsid w:val="00521E0C"/>
    <w:rsid w:val="00522443"/>
    <w:rsid w:val="0052254E"/>
    <w:rsid w:val="005225B9"/>
    <w:rsid w:val="00522D6B"/>
    <w:rsid w:val="00522F85"/>
    <w:rsid w:val="0052328C"/>
    <w:rsid w:val="00523346"/>
    <w:rsid w:val="00523654"/>
    <w:rsid w:val="005239CA"/>
    <w:rsid w:val="00524146"/>
    <w:rsid w:val="0052437E"/>
    <w:rsid w:val="005245D6"/>
    <w:rsid w:val="005247C4"/>
    <w:rsid w:val="00524B89"/>
    <w:rsid w:val="00524C8E"/>
    <w:rsid w:val="00524E32"/>
    <w:rsid w:val="00524E89"/>
    <w:rsid w:val="005251D2"/>
    <w:rsid w:val="00525285"/>
    <w:rsid w:val="00525424"/>
    <w:rsid w:val="0052559F"/>
    <w:rsid w:val="00525731"/>
    <w:rsid w:val="00525B7D"/>
    <w:rsid w:val="00525D0D"/>
    <w:rsid w:val="00525E1E"/>
    <w:rsid w:val="00525E8F"/>
    <w:rsid w:val="00525EB3"/>
    <w:rsid w:val="00525ED1"/>
    <w:rsid w:val="00526450"/>
    <w:rsid w:val="005266C0"/>
    <w:rsid w:val="005268EB"/>
    <w:rsid w:val="00526A67"/>
    <w:rsid w:val="00526AA0"/>
    <w:rsid w:val="00526AED"/>
    <w:rsid w:val="00526BA6"/>
    <w:rsid w:val="005270DD"/>
    <w:rsid w:val="005274F1"/>
    <w:rsid w:val="005277EE"/>
    <w:rsid w:val="005278DE"/>
    <w:rsid w:val="005278F4"/>
    <w:rsid w:val="00527C78"/>
    <w:rsid w:val="00527D25"/>
    <w:rsid w:val="00527DB2"/>
    <w:rsid w:val="00527EC3"/>
    <w:rsid w:val="00527FED"/>
    <w:rsid w:val="0053033C"/>
    <w:rsid w:val="0053036C"/>
    <w:rsid w:val="005303E4"/>
    <w:rsid w:val="00530CBE"/>
    <w:rsid w:val="00531222"/>
    <w:rsid w:val="00531489"/>
    <w:rsid w:val="0053161B"/>
    <w:rsid w:val="0053164C"/>
    <w:rsid w:val="00531737"/>
    <w:rsid w:val="0053187A"/>
    <w:rsid w:val="00531887"/>
    <w:rsid w:val="005318D2"/>
    <w:rsid w:val="00531CC5"/>
    <w:rsid w:val="005320A6"/>
    <w:rsid w:val="00532186"/>
    <w:rsid w:val="005324A4"/>
    <w:rsid w:val="005324C8"/>
    <w:rsid w:val="005326D2"/>
    <w:rsid w:val="00532732"/>
    <w:rsid w:val="00532DA6"/>
    <w:rsid w:val="005330A8"/>
    <w:rsid w:val="005330D4"/>
    <w:rsid w:val="005331E5"/>
    <w:rsid w:val="005332A8"/>
    <w:rsid w:val="005332A9"/>
    <w:rsid w:val="00533914"/>
    <w:rsid w:val="0053401A"/>
    <w:rsid w:val="005340F7"/>
    <w:rsid w:val="00534138"/>
    <w:rsid w:val="00534171"/>
    <w:rsid w:val="0053445B"/>
    <w:rsid w:val="00534744"/>
    <w:rsid w:val="00534844"/>
    <w:rsid w:val="005348CD"/>
    <w:rsid w:val="00534BDB"/>
    <w:rsid w:val="00534EA3"/>
    <w:rsid w:val="00535035"/>
    <w:rsid w:val="005359F4"/>
    <w:rsid w:val="00535A11"/>
    <w:rsid w:val="00535A8D"/>
    <w:rsid w:val="00535D0F"/>
    <w:rsid w:val="00535EE8"/>
    <w:rsid w:val="00536250"/>
    <w:rsid w:val="005364ED"/>
    <w:rsid w:val="00536610"/>
    <w:rsid w:val="005366D2"/>
    <w:rsid w:val="00537300"/>
    <w:rsid w:val="005374E3"/>
    <w:rsid w:val="00537602"/>
    <w:rsid w:val="00537C9B"/>
    <w:rsid w:val="00537E8B"/>
    <w:rsid w:val="0054007D"/>
    <w:rsid w:val="0054009D"/>
    <w:rsid w:val="005401E8"/>
    <w:rsid w:val="0054037E"/>
    <w:rsid w:val="00540473"/>
    <w:rsid w:val="00540513"/>
    <w:rsid w:val="00540580"/>
    <w:rsid w:val="00540770"/>
    <w:rsid w:val="00540799"/>
    <w:rsid w:val="0054081C"/>
    <w:rsid w:val="00540A1D"/>
    <w:rsid w:val="00540C10"/>
    <w:rsid w:val="00541032"/>
    <w:rsid w:val="00541062"/>
    <w:rsid w:val="005410F3"/>
    <w:rsid w:val="005411B7"/>
    <w:rsid w:val="00541271"/>
    <w:rsid w:val="005418D7"/>
    <w:rsid w:val="00541B98"/>
    <w:rsid w:val="00541EFF"/>
    <w:rsid w:val="0054207E"/>
    <w:rsid w:val="005428BF"/>
    <w:rsid w:val="00542BAA"/>
    <w:rsid w:val="00542D88"/>
    <w:rsid w:val="00542FBE"/>
    <w:rsid w:val="00543153"/>
    <w:rsid w:val="0054318E"/>
    <w:rsid w:val="0054325C"/>
    <w:rsid w:val="0054329A"/>
    <w:rsid w:val="00543359"/>
    <w:rsid w:val="005437F5"/>
    <w:rsid w:val="00543900"/>
    <w:rsid w:val="00544082"/>
    <w:rsid w:val="005441CC"/>
    <w:rsid w:val="0054435C"/>
    <w:rsid w:val="00544699"/>
    <w:rsid w:val="005446ED"/>
    <w:rsid w:val="00545D99"/>
    <w:rsid w:val="00545DC0"/>
    <w:rsid w:val="00545F39"/>
    <w:rsid w:val="00546032"/>
    <w:rsid w:val="005460E8"/>
    <w:rsid w:val="0054624B"/>
    <w:rsid w:val="005462DF"/>
    <w:rsid w:val="00546898"/>
    <w:rsid w:val="00546E5B"/>
    <w:rsid w:val="00546E9B"/>
    <w:rsid w:val="00546F35"/>
    <w:rsid w:val="00546FB9"/>
    <w:rsid w:val="00546FD1"/>
    <w:rsid w:val="005471A8"/>
    <w:rsid w:val="0054737E"/>
    <w:rsid w:val="00547549"/>
    <w:rsid w:val="00547802"/>
    <w:rsid w:val="005479B7"/>
    <w:rsid w:val="00547A8D"/>
    <w:rsid w:val="00547D06"/>
    <w:rsid w:val="005502B6"/>
    <w:rsid w:val="00550327"/>
    <w:rsid w:val="00550349"/>
    <w:rsid w:val="0055035C"/>
    <w:rsid w:val="00550D9E"/>
    <w:rsid w:val="005510FF"/>
    <w:rsid w:val="00551131"/>
    <w:rsid w:val="0055148F"/>
    <w:rsid w:val="00551694"/>
    <w:rsid w:val="005519BE"/>
    <w:rsid w:val="005519BF"/>
    <w:rsid w:val="00551A7A"/>
    <w:rsid w:val="00551E1D"/>
    <w:rsid w:val="00552013"/>
    <w:rsid w:val="0055215C"/>
    <w:rsid w:val="0055222B"/>
    <w:rsid w:val="005522C0"/>
    <w:rsid w:val="005527AF"/>
    <w:rsid w:val="005527B9"/>
    <w:rsid w:val="00552813"/>
    <w:rsid w:val="00552A12"/>
    <w:rsid w:val="00552A9E"/>
    <w:rsid w:val="00552F4A"/>
    <w:rsid w:val="005531E1"/>
    <w:rsid w:val="0055326B"/>
    <w:rsid w:val="00553782"/>
    <w:rsid w:val="005537BD"/>
    <w:rsid w:val="005543CF"/>
    <w:rsid w:val="005545DD"/>
    <w:rsid w:val="00554693"/>
    <w:rsid w:val="00554A2D"/>
    <w:rsid w:val="00554B58"/>
    <w:rsid w:val="0055500B"/>
    <w:rsid w:val="00555149"/>
    <w:rsid w:val="00555429"/>
    <w:rsid w:val="005554A0"/>
    <w:rsid w:val="0055551E"/>
    <w:rsid w:val="0055551F"/>
    <w:rsid w:val="0055564A"/>
    <w:rsid w:val="00555894"/>
    <w:rsid w:val="0055599E"/>
    <w:rsid w:val="00555F21"/>
    <w:rsid w:val="00556235"/>
    <w:rsid w:val="00556682"/>
    <w:rsid w:val="00556D14"/>
    <w:rsid w:val="00556F4A"/>
    <w:rsid w:val="0055720E"/>
    <w:rsid w:val="00557326"/>
    <w:rsid w:val="0055732B"/>
    <w:rsid w:val="005574FF"/>
    <w:rsid w:val="0055778B"/>
    <w:rsid w:val="0055780F"/>
    <w:rsid w:val="0055784F"/>
    <w:rsid w:val="005578E7"/>
    <w:rsid w:val="00557939"/>
    <w:rsid w:val="00557A74"/>
    <w:rsid w:val="00557E4C"/>
    <w:rsid w:val="005600D1"/>
    <w:rsid w:val="00560197"/>
    <w:rsid w:val="0056020A"/>
    <w:rsid w:val="005602DF"/>
    <w:rsid w:val="005603E9"/>
    <w:rsid w:val="00560A66"/>
    <w:rsid w:val="00560B40"/>
    <w:rsid w:val="00560B9E"/>
    <w:rsid w:val="00560CA8"/>
    <w:rsid w:val="00560CC4"/>
    <w:rsid w:val="00560EC7"/>
    <w:rsid w:val="00560EE1"/>
    <w:rsid w:val="005610EA"/>
    <w:rsid w:val="0056158B"/>
    <w:rsid w:val="005615C9"/>
    <w:rsid w:val="005619B7"/>
    <w:rsid w:val="00561EB3"/>
    <w:rsid w:val="00562299"/>
    <w:rsid w:val="00562342"/>
    <w:rsid w:val="0056241E"/>
    <w:rsid w:val="005629DB"/>
    <w:rsid w:val="00562B1B"/>
    <w:rsid w:val="00562BE2"/>
    <w:rsid w:val="005630DB"/>
    <w:rsid w:val="00563383"/>
    <w:rsid w:val="00563657"/>
    <w:rsid w:val="00563743"/>
    <w:rsid w:val="00563BC4"/>
    <w:rsid w:val="00563D3C"/>
    <w:rsid w:val="00563EDB"/>
    <w:rsid w:val="0056407A"/>
    <w:rsid w:val="00564125"/>
    <w:rsid w:val="00564A49"/>
    <w:rsid w:val="00564DF8"/>
    <w:rsid w:val="00564E3A"/>
    <w:rsid w:val="0056540B"/>
    <w:rsid w:val="005654D7"/>
    <w:rsid w:val="005656C1"/>
    <w:rsid w:val="00565735"/>
    <w:rsid w:val="00565B7F"/>
    <w:rsid w:val="00566220"/>
    <w:rsid w:val="00566258"/>
    <w:rsid w:val="0056641B"/>
    <w:rsid w:val="0056641E"/>
    <w:rsid w:val="005664AF"/>
    <w:rsid w:val="00566690"/>
    <w:rsid w:val="0056684E"/>
    <w:rsid w:val="00566BEE"/>
    <w:rsid w:val="00566BF8"/>
    <w:rsid w:val="00566C21"/>
    <w:rsid w:val="005670A5"/>
    <w:rsid w:val="005672BF"/>
    <w:rsid w:val="0056742E"/>
    <w:rsid w:val="005700F7"/>
    <w:rsid w:val="0057015B"/>
    <w:rsid w:val="00570299"/>
    <w:rsid w:val="00570604"/>
    <w:rsid w:val="005706EB"/>
    <w:rsid w:val="00570971"/>
    <w:rsid w:val="00570F23"/>
    <w:rsid w:val="00570F61"/>
    <w:rsid w:val="00571202"/>
    <w:rsid w:val="005714BF"/>
    <w:rsid w:val="005716D1"/>
    <w:rsid w:val="0057184E"/>
    <w:rsid w:val="00571A57"/>
    <w:rsid w:val="00571B26"/>
    <w:rsid w:val="00571B96"/>
    <w:rsid w:val="00571CCD"/>
    <w:rsid w:val="00572138"/>
    <w:rsid w:val="005723F1"/>
    <w:rsid w:val="0057241D"/>
    <w:rsid w:val="00572581"/>
    <w:rsid w:val="005725C7"/>
    <w:rsid w:val="005725C8"/>
    <w:rsid w:val="00572B64"/>
    <w:rsid w:val="00572B71"/>
    <w:rsid w:val="00572C78"/>
    <w:rsid w:val="00572CBA"/>
    <w:rsid w:val="00572EA9"/>
    <w:rsid w:val="00573053"/>
    <w:rsid w:val="0057306B"/>
    <w:rsid w:val="00573198"/>
    <w:rsid w:val="00573226"/>
    <w:rsid w:val="0057358C"/>
    <w:rsid w:val="00573645"/>
    <w:rsid w:val="00573A5D"/>
    <w:rsid w:val="00573AF7"/>
    <w:rsid w:val="00573B2F"/>
    <w:rsid w:val="00573B36"/>
    <w:rsid w:val="00573CA3"/>
    <w:rsid w:val="00573CB2"/>
    <w:rsid w:val="00573DA7"/>
    <w:rsid w:val="00573F14"/>
    <w:rsid w:val="0057413B"/>
    <w:rsid w:val="005741ED"/>
    <w:rsid w:val="0057425B"/>
    <w:rsid w:val="0057465C"/>
    <w:rsid w:val="005746B5"/>
    <w:rsid w:val="00574937"/>
    <w:rsid w:val="00574A6F"/>
    <w:rsid w:val="00574A99"/>
    <w:rsid w:val="00574C57"/>
    <w:rsid w:val="00574C85"/>
    <w:rsid w:val="00574D8D"/>
    <w:rsid w:val="00574E75"/>
    <w:rsid w:val="00575004"/>
    <w:rsid w:val="00575048"/>
    <w:rsid w:val="005750FD"/>
    <w:rsid w:val="00575279"/>
    <w:rsid w:val="00575683"/>
    <w:rsid w:val="005758F9"/>
    <w:rsid w:val="00575E3F"/>
    <w:rsid w:val="0057647E"/>
    <w:rsid w:val="0057699A"/>
    <w:rsid w:val="00576B17"/>
    <w:rsid w:val="00576C7B"/>
    <w:rsid w:val="00576F05"/>
    <w:rsid w:val="0057724C"/>
    <w:rsid w:val="005773D9"/>
    <w:rsid w:val="0057772D"/>
    <w:rsid w:val="005778B9"/>
    <w:rsid w:val="00577964"/>
    <w:rsid w:val="00577CD5"/>
    <w:rsid w:val="00577D4D"/>
    <w:rsid w:val="00577D55"/>
    <w:rsid w:val="00577E0B"/>
    <w:rsid w:val="00577E76"/>
    <w:rsid w:val="005802D3"/>
    <w:rsid w:val="00580334"/>
    <w:rsid w:val="005803AD"/>
    <w:rsid w:val="0058056F"/>
    <w:rsid w:val="0058077A"/>
    <w:rsid w:val="0058080B"/>
    <w:rsid w:val="0058089F"/>
    <w:rsid w:val="00580A12"/>
    <w:rsid w:val="00580BB8"/>
    <w:rsid w:val="00580CC1"/>
    <w:rsid w:val="00580D62"/>
    <w:rsid w:val="00580E5A"/>
    <w:rsid w:val="00580EC0"/>
    <w:rsid w:val="005811A2"/>
    <w:rsid w:val="0058135A"/>
    <w:rsid w:val="0058150B"/>
    <w:rsid w:val="005816F3"/>
    <w:rsid w:val="005818DE"/>
    <w:rsid w:val="005819FB"/>
    <w:rsid w:val="00581B75"/>
    <w:rsid w:val="00582349"/>
    <w:rsid w:val="005824CD"/>
    <w:rsid w:val="00582F9B"/>
    <w:rsid w:val="00583584"/>
    <w:rsid w:val="00583755"/>
    <w:rsid w:val="00583A64"/>
    <w:rsid w:val="00583B2C"/>
    <w:rsid w:val="00583BFD"/>
    <w:rsid w:val="00583D89"/>
    <w:rsid w:val="00583DCC"/>
    <w:rsid w:val="00583DD3"/>
    <w:rsid w:val="0058406B"/>
    <w:rsid w:val="005840D3"/>
    <w:rsid w:val="005842E3"/>
    <w:rsid w:val="005846F1"/>
    <w:rsid w:val="005848CA"/>
    <w:rsid w:val="005849C5"/>
    <w:rsid w:val="00584F75"/>
    <w:rsid w:val="00584FD8"/>
    <w:rsid w:val="00585343"/>
    <w:rsid w:val="00585344"/>
    <w:rsid w:val="005856BC"/>
    <w:rsid w:val="00585715"/>
    <w:rsid w:val="00585756"/>
    <w:rsid w:val="00585834"/>
    <w:rsid w:val="005858B4"/>
    <w:rsid w:val="00585917"/>
    <w:rsid w:val="00585BE0"/>
    <w:rsid w:val="00585E7E"/>
    <w:rsid w:val="00586042"/>
    <w:rsid w:val="0058609E"/>
    <w:rsid w:val="00586543"/>
    <w:rsid w:val="00586589"/>
    <w:rsid w:val="005865C2"/>
    <w:rsid w:val="00586843"/>
    <w:rsid w:val="0058685B"/>
    <w:rsid w:val="0058698E"/>
    <w:rsid w:val="00586B3E"/>
    <w:rsid w:val="00586D87"/>
    <w:rsid w:val="00586E7A"/>
    <w:rsid w:val="0058728B"/>
    <w:rsid w:val="0058728F"/>
    <w:rsid w:val="005879E5"/>
    <w:rsid w:val="00587ABD"/>
    <w:rsid w:val="00587C03"/>
    <w:rsid w:val="00587FAE"/>
    <w:rsid w:val="00590064"/>
    <w:rsid w:val="00590121"/>
    <w:rsid w:val="00590143"/>
    <w:rsid w:val="0059014C"/>
    <w:rsid w:val="0059026B"/>
    <w:rsid w:val="00590625"/>
    <w:rsid w:val="00591032"/>
    <w:rsid w:val="00591149"/>
    <w:rsid w:val="0059129C"/>
    <w:rsid w:val="0059134C"/>
    <w:rsid w:val="005913E4"/>
    <w:rsid w:val="005915BD"/>
    <w:rsid w:val="00591621"/>
    <w:rsid w:val="00591FD4"/>
    <w:rsid w:val="005920DA"/>
    <w:rsid w:val="00592272"/>
    <w:rsid w:val="005924E2"/>
    <w:rsid w:val="005929F5"/>
    <w:rsid w:val="00592A37"/>
    <w:rsid w:val="00592C50"/>
    <w:rsid w:val="00593187"/>
    <w:rsid w:val="005931A4"/>
    <w:rsid w:val="00593333"/>
    <w:rsid w:val="0059388A"/>
    <w:rsid w:val="00594202"/>
    <w:rsid w:val="0059423C"/>
    <w:rsid w:val="00594241"/>
    <w:rsid w:val="005944DD"/>
    <w:rsid w:val="005945C9"/>
    <w:rsid w:val="005946FC"/>
    <w:rsid w:val="0059485A"/>
    <w:rsid w:val="00594A47"/>
    <w:rsid w:val="00594B4F"/>
    <w:rsid w:val="00594F30"/>
    <w:rsid w:val="005950E6"/>
    <w:rsid w:val="005951AD"/>
    <w:rsid w:val="00595344"/>
    <w:rsid w:val="005956EF"/>
    <w:rsid w:val="00595710"/>
    <w:rsid w:val="00595810"/>
    <w:rsid w:val="00595940"/>
    <w:rsid w:val="005959A6"/>
    <w:rsid w:val="00595A46"/>
    <w:rsid w:val="00595BCF"/>
    <w:rsid w:val="00595DAA"/>
    <w:rsid w:val="00596344"/>
    <w:rsid w:val="00596640"/>
    <w:rsid w:val="005968F0"/>
    <w:rsid w:val="00596BFA"/>
    <w:rsid w:val="00596C04"/>
    <w:rsid w:val="00596CD4"/>
    <w:rsid w:val="00596E4F"/>
    <w:rsid w:val="00596EA6"/>
    <w:rsid w:val="005973E0"/>
    <w:rsid w:val="00597575"/>
    <w:rsid w:val="005978D2"/>
    <w:rsid w:val="0059796C"/>
    <w:rsid w:val="00597AA8"/>
    <w:rsid w:val="00597B1B"/>
    <w:rsid w:val="00597F81"/>
    <w:rsid w:val="005A0272"/>
    <w:rsid w:val="005A03CC"/>
    <w:rsid w:val="005A041B"/>
    <w:rsid w:val="005A0461"/>
    <w:rsid w:val="005A0578"/>
    <w:rsid w:val="005A05CA"/>
    <w:rsid w:val="005A0C76"/>
    <w:rsid w:val="005A0DD9"/>
    <w:rsid w:val="005A1087"/>
    <w:rsid w:val="005A1421"/>
    <w:rsid w:val="005A14CD"/>
    <w:rsid w:val="005A1BFF"/>
    <w:rsid w:val="005A1D44"/>
    <w:rsid w:val="005A1DEA"/>
    <w:rsid w:val="005A1E63"/>
    <w:rsid w:val="005A2633"/>
    <w:rsid w:val="005A26C5"/>
    <w:rsid w:val="005A2760"/>
    <w:rsid w:val="005A29CC"/>
    <w:rsid w:val="005A29D2"/>
    <w:rsid w:val="005A2C2B"/>
    <w:rsid w:val="005A2CC2"/>
    <w:rsid w:val="005A2D8E"/>
    <w:rsid w:val="005A2E98"/>
    <w:rsid w:val="005A311E"/>
    <w:rsid w:val="005A3513"/>
    <w:rsid w:val="005A3A12"/>
    <w:rsid w:val="005A3CA9"/>
    <w:rsid w:val="005A3E9A"/>
    <w:rsid w:val="005A42EB"/>
    <w:rsid w:val="005A4314"/>
    <w:rsid w:val="005A43FF"/>
    <w:rsid w:val="005A4530"/>
    <w:rsid w:val="005A463B"/>
    <w:rsid w:val="005A4666"/>
    <w:rsid w:val="005A47B9"/>
    <w:rsid w:val="005A499C"/>
    <w:rsid w:val="005A4B8C"/>
    <w:rsid w:val="005A508F"/>
    <w:rsid w:val="005A5193"/>
    <w:rsid w:val="005A5556"/>
    <w:rsid w:val="005A5649"/>
    <w:rsid w:val="005A5A2B"/>
    <w:rsid w:val="005A5CA0"/>
    <w:rsid w:val="005A6334"/>
    <w:rsid w:val="005A670C"/>
    <w:rsid w:val="005A6981"/>
    <w:rsid w:val="005A6FF3"/>
    <w:rsid w:val="005A72FD"/>
    <w:rsid w:val="005A7976"/>
    <w:rsid w:val="005A79AC"/>
    <w:rsid w:val="005A7ADE"/>
    <w:rsid w:val="005A7B94"/>
    <w:rsid w:val="005A7CAC"/>
    <w:rsid w:val="005B0106"/>
    <w:rsid w:val="005B0148"/>
    <w:rsid w:val="005B0478"/>
    <w:rsid w:val="005B04F9"/>
    <w:rsid w:val="005B0896"/>
    <w:rsid w:val="005B0C59"/>
    <w:rsid w:val="005B0DB8"/>
    <w:rsid w:val="005B1252"/>
    <w:rsid w:val="005B1358"/>
    <w:rsid w:val="005B14E5"/>
    <w:rsid w:val="005B1859"/>
    <w:rsid w:val="005B188F"/>
    <w:rsid w:val="005B1BB3"/>
    <w:rsid w:val="005B1F12"/>
    <w:rsid w:val="005B2014"/>
    <w:rsid w:val="005B21C3"/>
    <w:rsid w:val="005B2337"/>
    <w:rsid w:val="005B2B91"/>
    <w:rsid w:val="005B3164"/>
    <w:rsid w:val="005B368A"/>
    <w:rsid w:val="005B3D4D"/>
    <w:rsid w:val="005B4100"/>
    <w:rsid w:val="005B4151"/>
    <w:rsid w:val="005B4229"/>
    <w:rsid w:val="005B4388"/>
    <w:rsid w:val="005B46B5"/>
    <w:rsid w:val="005B495A"/>
    <w:rsid w:val="005B49BA"/>
    <w:rsid w:val="005B4A28"/>
    <w:rsid w:val="005B4B6A"/>
    <w:rsid w:val="005B4C2E"/>
    <w:rsid w:val="005B4D87"/>
    <w:rsid w:val="005B4DAA"/>
    <w:rsid w:val="005B5007"/>
    <w:rsid w:val="005B5147"/>
    <w:rsid w:val="005B53F1"/>
    <w:rsid w:val="005B59CD"/>
    <w:rsid w:val="005B5D5D"/>
    <w:rsid w:val="005B61AC"/>
    <w:rsid w:val="005B61D3"/>
    <w:rsid w:val="005B61FC"/>
    <w:rsid w:val="005B632A"/>
    <w:rsid w:val="005B6496"/>
    <w:rsid w:val="005B64EC"/>
    <w:rsid w:val="005B6614"/>
    <w:rsid w:val="005B68BD"/>
    <w:rsid w:val="005B6C47"/>
    <w:rsid w:val="005B7134"/>
    <w:rsid w:val="005B7273"/>
    <w:rsid w:val="005B727D"/>
    <w:rsid w:val="005B7633"/>
    <w:rsid w:val="005B7D41"/>
    <w:rsid w:val="005B7F76"/>
    <w:rsid w:val="005C0135"/>
    <w:rsid w:val="005C016F"/>
    <w:rsid w:val="005C059C"/>
    <w:rsid w:val="005C0C35"/>
    <w:rsid w:val="005C0D4B"/>
    <w:rsid w:val="005C0D69"/>
    <w:rsid w:val="005C0E6C"/>
    <w:rsid w:val="005C0EE3"/>
    <w:rsid w:val="005C10F7"/>
    <w:rsid w:val="005C13B9"/>
    <w:rsid w:val="005C171B"/>
    <w:rsid w:val="005C1BDC"/>
    <w:rsid w:val="005C1FDB"/>
    <w:rsid w:val="005C2104"/>
    <w:rsid w:val="005C2618"/>
    <w:rsid w:val="005C2958"/>
    <w:rsid w:val="005C2D74"/>
    <w:rsid w:val="005C2EE2"/>
    <w:rsid w:val="005C3298"/>
    <w:rsid w:val="005C3775"/>
    <w:rsid w:val="005C3801"/>
    <w:rsid w:val="005C38B8"/>
    <w:rsid w:val="005C38E6"/>
    <w:rsid w:val="005C3960"/>
    <w:rsid w:val="005C397C"/>
    <w:rsid w:val="005C43FD"/>
    <w:rsid w:val="005C44DE"/>
    <w:rsid w:val="005C48DC"/>
    <w:rsid w:val="005C4B92"/>
    <w:rsid w:val="005C4C1E"/>
    <w:rsid w:val="005C500C"/>
    <w:rsid w:val="005C502A"/>
    <w:rsid w:val="005C50EA"/>
    <w:rsid w:val="005C512B"/>
    <w:rsid w:val="005C51E0"/>
    <w:rsid w:val="005C5757"/>
    <w:rsid w:val="005C58C6"/>
    <w:rsid w:val="005C5A60"/>
    <w:rsid w:val="005C5AA3"/>
    <w:rsid w:val="005C5D47"/>
    <w:rsid w:val="005C5DAC"/>
    <w:rsid w:val="005C5EAB"/>
    <w:rsid w:val="005C6454"/>
    <w:rsid w:val="005C6459"/>
    <w:rsid w:val="005C64AC"/>
    <w:rsid w:val="005C6691"/>
    <w:rsid w:val="005C6838"/>
    <w:rsid w:val="005C6E6F"/>
    <w:rsid w:val="005C6E89"/>
    <w:rsid w:val="005C7390"/>
    <w:rsid w:val="005C752F"/>
    <w:rsid w:val="005C76E8"/>
    <w:rsid w:val="005C7784"/>
    <w:rsid w:val="005C7BB3"/>
    <w:rsid w:val="005C7DEC"/>
    <w:rsid w:val="005C7E34"/>
    <w:rsid w:val="005C7E71"/>
    <w:rsid w:val="005D0246"/>
    <w:rsid w:val="005D0301"/>
    <w:rsid w:val="005D08C6"/>
    <w:rsid w:val="005D0B5E"/>
    <w:rsid w:val="005D0DFB"/>
    <w:rsid w:val="005D11D9"/>
    <w:rsid w:val="005D15F4"/>
    <w:rsid w:val="005D17A0"/>
    <w:rsid w:val="005D1903"/>
    <w:rsid w:val="005D19FB"/>
    <w:rsid w:val="005D1B5A"/>
    <w:rsid w:val="005D1BFF"/>
    <w:rsid w:val="005D1D69"/>
    <w:rsid w:val="005D1D8D"/>
    <w:rsid w:val="005D2560"/>
    <w:rsid w:val="005D2899"/>
    <w:rsid w:val="005D2B61"/>
    <w:rsid w:val="005D2BF8"/>
    <w:rsid w:val="005D2C98"/>
    <w:rsid w:val="005D3075"/>
    <w:rsid w:val="005D31F5"/>
    <w:rsid w:val="005D3520"/>
    <w:rsid w:val="005D3651"/>
    <w:rsid w:val="005D3870"/>
    <w:rsid w:val="005D3B2C"/>
    <w:rsid w:val="005D3E64"/>
    <w:rsid w:val="005D3E73"/>
    <w:rsid w:val="005D3E8E"/>
    <w:rsid w:val="005D4191"/>
    <w:rsid w:val="005D4354"/>
    <w:rsid w:val="005D43C3"/>
    <w:rsid w:val="005D4F8B"/>
    <w:rsid w:val="005D5000"/>
    <w:rsid w:val="005D571F"/>
    <w:rsid w:val="005D585B"/>
    <w:rsid w:val="005D58B1"/>
    <w:rsid w:val="005D5B50"/>
    <w:rsid w:val="005D5EEA"/>
    <w:rsid w:val="005D5FA3"/>
    <w:rsid w:val="005D5FC5"/>
    <w:rsid w:val="005D60C1"/>
    <w:rsid w:val="005D61B9"/>
    <w:rsid w:val="005D621E"/>
    <w:rsid w:val="005D6378"/>
    <w:rsid w:val="005D63FD"/>
    <w:rsid w:val="005D6637"/>
    <w:rsid w:val="005D66B8"/>
    <w:rsid w:val="005D66BE"/>
    <w:rsid w:val="005D681A"/>
    <w:rsid w:val="005D68E4"/>
    <w:rsid w:val="005D6946"/>
    <w:rsid w:val="005D6AE0"/>
    <w:rsid w:val="005D6C22"/>
    <w:rsid w:val="005D7A91"/>
    <w:rsid w:val="005D7C47"/>
    <w:rsid w:val="005E018C"/>
    <w:rsid w:val="005E0259"/>
    <w:rsid w:val="005E02FE"/>
    <w:rsid w:val="005E045A"/>
    <w:rsid w:val="005E0583"/>
    <w:rsid w:val="005E070B"/>
    <w:rsid w:val="005E0C2D"/>
    <w:rsid w:val="005E0C51"/>
    <w:rsid w:val="005E0C8C"/>
    <w:rsid w:val="005E0D3D"/>
    <w:rsid w:val="005E0E39"/>
    <w:rsid w:val="005E1303"/>
    <w:rsid w:val="005E16E8"/>
    <w:rsid w:val="005E1BD2"/>
    <w:rsid w:val="005E1D09"/>
    <w:rsid w:val="005E1DFC"/>
    <w:rsid w:val="005E1F96"/>
    <w:rsid w:val="005E2099"/>
    <w:rsid w:val="005E2720"/>
    <w:rsid w:val="005E28A5"/>
    <w:rsid w:val="005E2992"/>
    <w:rsid w:val="005E2C8E"/>
    <w:rsid w:val="005E2D48"/>
    <w:rsid w:val="005E30D2"/>
    <w:rsid w:val="005E314C"/>
    <w:rsid w:val="005E32AC"/>
    <w:rsid w:val="005E3705"/>
    <w:rsid w:val="005E374F"/>
    <w:rsid w:val="005E3768"/>
    <w:rsid w:val="005E3B04"/>
    <w:rsid w:val="005E3E18"/>
    <w:rsid w:val="005E3FCE"/>
    <w:rsid w:val="005E3FE0"/>
    <w:rsid w:val="005E4080"/>
    <w:rsid w:val="005E4491"/>
    <w:rsid w:val="005E46BD"/>
    <w:rsid w:val="005E484A"/>
    <w:rsid w:val="005E48FF"/>
    <w:rsid w:val="005E519B"/>
    <w:rsid w:val="005E52CD"/>
    <w:rsid w:val="005E53FB"/>
    <w:rsid w:val="005E5411"/>
    <w:rsid w:val="005E56AE"/>
    <w:rsid w:val="005E5870"/>
    <w:rsid w:val="005E58DC"/>
    <w:rsid w:val="005E5A60"/>
    <w:rsid w:val="005E5AAD"/>
    <w:rsid w:val="005E5C95"/>
    <w:rsid w:val="005E5EC7"/>
    <w:rsid w:val="005E624D"/>
    <w:rsid w:val="005E6436"/>
    <w:rsid w:val="005E643C"/>
    <w:rsid w:val="005E65F7"/>
    <w:rsid w:val="005E6627"/>
    <w:rsid w:val="005E665F"/>
    <w:rsid w:val="005E66A2"/>
    <w:rsid w:val="005E66B9"/>
    <w:rsid w:val="005E6CB6"/>
    <w:rsid w:val="005E6D1A"/>
    <w:rsid w:val="005E6DC9"/>
    <w:rsid w:val="005E7134"/>
    <w:rsid w:val="005E7526"/>
    <w:rsid w:val="005E7710"/>
    <w:rsid w:val="005E786B"/>
    <w:rsid w:val="005E7B8B"/>
    <w:rsid w:val="005E7DC1"/>
    <w:rsid w:val="005F0296"/>
    <w:rsid w:val="005F0343"/>
    <w:rsid w:val="005F0435"/>
    <w:rsid w:val="005F052D"/>
    <w:rsid w:val="005F0877"/>
    <w:rsid w:val="005F09D3"/>
    <w:rsid w:val="005F0A33"/>
    <w:rsid w:val="005F0E58"/>
    <w:rsid w:val="005F0EBA"/>
    <w:rsid w:val="005F1015"/>
    <w:rsid w:val="005F108B"/>
    <w:rsid w:val="005F141E"/>
    <w:rsid w:val="005F15B6"/>
    <w:rsid w:val="005F1D33"/>
    <w:rsid w:val="005F1DD7"/>
    <w:rsid w:val="005F1FFD"/>
    <w:rsid w:val="005F252F"/>
    <w:rsid w:val="005F2AC7"/>
    <w:rsid w:val="005F2ADD"/>
    <w:rsid w:val="005F2C32"/>
    <w:rsid w:val="005F2E1C"/>
    <w:rsid w:val="005F311D"/>
    <w:rsid w:val="005F31A0"/>
    <w:rsid w:val="005F3AC4"/>
    <w:rsid w:val="005F3CE2"/>
    <w:rsid w:val="005F3E3F"/>
    <w:rsid w:val="005F3E6A"/>
    <w:rsid w:val="005F40B0"/>
    <w:rsid w:val="005F449A"/>
    <w:rsid w:val="005F4AEE"/>
    <w:rsid w:val="005F4D58"/>
    <w:rsid w:val="005F4F99"/>
    <w:rsid w:val="005F5172"/>
    <w:rsid w:val="005F51C7"/>
    <w:rsid w:val="005F524C"/>
    <w:rsid w:val="005F5313"/>
    <w:rsid w:val="005F5371"/>
    <w:rsid w:val="005F55FD"/>
    <w:rsid w:val="005F5773"/>
    <w:rsid w:val="005F5BF4"/>
    <w:rsid w:val="005F5D53"/>
    <w:rsid w:val="005F5D98"/>
    <w:rsid w:val="005F5E4E"/>
    <w:rsid w:val="005F5E76"/>
    <w:rsid w:val="005F5F2C"/>
    <w:rsid w:val="005F61D7"/>
    <w:rsid w:val="005F6277"/>
    <w:rsid w:val="005F62E5"/>
    <w:rsid w:val="005F65B9"/>
    <w:rsid w:val="005F6768"/>
    <w:rsid w:val="005F68FB"/>
    <w:rsid w:val="005F6B5F"/>
    <w:rsid w:val="005F6C51"/>
    <w:rsid w:val="005F702A"/>
    <w:rsid w:val="005F725E"/>
    <w:rsid w:val="005F742E"/>
    <w:rsid w:val="005F74B3"/>
    <w:rsid w:val="005F767F"/>
    <w:rsid w:val="005F780F"/>
    <w:rsid w:val="005F7DEA"/>
    <w:rsid w:val="005F7EE4"/>
    <w:rsid w:val="0060070E"/>
    <w:rsid w:val="00600A2A"/>
    <w:rsid w:val="00600BD8"/>
    <w:rsid w:val="00600D4F"/>
    <w:rsid w:val="0060112D"/>
    <w:rsid w:val="006015A7"/>
    <w:rsid w:val="00601865"/>
    <w:rsid w:val="00601A5A"/>
    <w:rsid w:val="00602370"/>
    <w:rsid w:val="006024F2"/>
    <w:rsid w:val="00602905"/>
    <w:rsid w:val="00602A5E"/>
    <w:rsid w:val="00602D45"/>
    <w:rsid w:val="0060332E"/>
    <w:rsid w:val="006039DA"/>
    <w:rsid w:val="00603A7B"/>
    <w:rsid w:val="00603B3E"/>
    <w:rsid w:val="00603E1E"/>
    <w:rsid w:val="0060440A"/>
    <w:rsid w:val="006049B1"/>
    <w:rsid w:val="00604ACC"/>
    <w:rsid w:val="00604DD8"/>
    <w:rsid w:val="00604E90"/>
    <w:rsid w:val="0060507A"/>
    <w:rsid w:val="00605260"/>
    <w:rsid w:val="00605513"/>
    <w:rsid w:val="00605514"/>
    <w:rsid w:val="00605830"/>
    <w:rsid w:val="006059EF"/>
    <w:rsid w:val="00605A08"/>
    <w:rsid w:val="00605C13"/>
    <w:rsid w:val="00605D78"/>
    <w:rsid w:val="00606053"/>
    <w:rsid w:val="0060606B"/>
    <w:rsid w:val="006060EA"/>
    <w:rsid w:val="006060FA"/>
    <w:rsid w:val="00606645"/>
    <w:rsid w:val="00606F15"/>
    <w:rsid w:val="00606F72"/>
    <w:rsid w:val="006070F9"/>
    <w:rsid w:val="00607130"/>
    <w:rsid w:val="0060741E"/>
    <w:rsid w:val="006075D4"/>
    <w:rsid w:val="00607D7F"/>
    <w:rsid w:val="0061034E"/>
    <w:rsid w:val="006104F2"/>
    <w:rsid w:val="006106D4"/>
    <w:rsid w:val="00610715"/>
    <w:rsid w:val="00611447"/>
    <w:rsid w:val="0061146D"/>
    <w:rsid w:val="006115F0"/>
    <w:rsid w:val="006118DE"/>
    <w:rsid w:val="00611934"/>
    <w:rsid w:val="00611D52"/>
    <w:rsid w:val="00612102"/>
    <w:rsid w:val="0061227E"/>
    <w:rsid w:val="00612437"/>
    <w:rsid w:val="006126D9"/>
    <w:rsid w:val="00612760"/>
    <w:rsid w:val="0061282E"/>
    <w:rsid w:val="0061288B"/>
    <w:rsid w:val="00612A64"/>
    <w:rsid w:val="00612D23"/>
    <w:rsid w:val="006130C5"/>
    <w:rsid w:val="006136D2"/>
    <w:rsid w:val="0061377E"/>
    <w:rsid w:val="0061390D"/>
    <w:rsid w:val="00613933"/>
    <w:rsid w:val="00613D7E"/>
    <w:rsid w:val="00613E91"/>
    <w:rsid w:val="00613F70"/>
    <w:rsid w:val="00614097"/>
    <w:rsid w:val="00614290"/>
    <w:rsid w:val="0061441A"/>
    <w:rsid w:val="006147D8"/>
    <w:rsid w:val="0061488A"/>
    <w:rsid w:val="00615091"/>
    <w:rsid w:val="00615384"/>
    <w:rsid w:val="00615449"/>
    <w:rsid w:val="00615828"/>
    <w:rsid w:val="00616013"/>
    <w:rsid w:val="0061641F"/>
    <w:rsid w:val="0061648C"/>
    <w:rsid w:val="006167F7"/>
    <w:rsid w:val="0061689D"/>
    <w:rsid w:val="00616A21"/>
    <w:rsid w:val="00616C35"/>
    <w:rsid w:val="00616C48"/>
    <w:rsid w:val="00617134"/>
    <w:rsid w:val="0061733A"/>
    <w:rsid w:val="006173BB"/>
    <w:rsid w:val="006177B7"/>
    <w:rsid w:val="00617C18"/>
    <w:rsid w:val="00617CE3"/>
    <w:rsid w:val="00617D00"/>
    <w:rsid w:val="00617E2D"/>
    <w:rsid w:val="00617F31"/>
    <w:rsid w:val="006200BB"/>
    <w:rsid w:val="006200D0"/>
    <w:rsid w:val="00620555"/>
    <w:rsid w:val="00620701"/>
    <w:rsid w:val="0062075B"/>
    <w:rsid w:val="00620D32"/>
    <w:rsid w:val="00620E54"/>
    <w:rsid w:val="006212B0"/>
    <w:rsid w:val="006212F5"/>
    <w:rsid w:val="00621353"/>
    <w:rsid w:val="006213D8"/>
    <w:rsid w:val="00621674"/>
    <w:rsid w:val="00621977"/>
    <w:rsid w:val="00621B29"/>
    <w:rsid w:val="00621D99"/>
    <w:rsid w:val="00621EF5"/>
    <w:rsid w:val="00621FD7"/>
    <w:rsid w:val="0062215B"/>
    <w:rsid w:val="00622195"/>
    <w:rsid w:val="006221C3"/>
    <w:rsid w:val="006226E6"/>
    <w:rsid w:val="0062278D"/>
    <w:rsid w:val="006227A5"/>
    <w:rsid w:val="00622914"/>
    <w:rsid w:val="00622C12"/>
    <w:rsid w:val="00622CE4"/>
    <w:rsid w:val="00622DED"/>
    <w:rsid w:val="00622E76"/>
    <w:rsid w:val="00622FF7"/>
    <w:rsid w:val="00623078"/>
    <w:rsid w:val="0062308D"/>
    <w:rsid w:val="006234BD"/>
    <w:rsid w:val="00623829"/>
    <w:rsid w:val="00623D4E"/>
    <w:rsid w:val="00623E6B"/>
    <w:rsid w:val="00623F20"/>
    <w:rsid w:val="0062403D"/>
    <w:rsid w:val="006242D3"/>
    <w:rsid w:val="00624748"/>
    <w:rsid w:val="00624910"/>
    <w:rsid w:val="00624E5A"/>
    <w:rsid w:val="00625028"/>
    <w:rsid w:val="00625032"/>
    <w:rsid w:val="00625121"/>
    <w:rsid w:val="006253D5"/>
    <w:rsid w:val="00625581"/>
    <w:rsid w:val="006256B7"/>
    <w:rsid w:val="0062573D"/>
    <w:rsid w:val="0062576E"/>
    <w:rsid w:val="00625918"/>
    <w:rsid w:val="00625A54"/>
    <w:rsid w:val="00626039"/>
    <w:rsid w:val="00626463"/>
    <w:rsid w:val="006264FF"/>
    <w:rsid w:val="0062656B"/>
    <w:rsid w:val="00626B66"/>
    <w:rsid w:val="006271FE"/>
    <w:rsid w:val="00627248"/>
    <w:rsid w:val="00627E99"/>
    <w:rsid w:val="00627EDC"/>
    <w:rsid w:val="00627F10"/>
    <w:rsid w:val="0063000C"/>
    <w:rsid w:val="0063013B"/>
    <w:rsid w:val="00630346"/>
    <w:rsid w:val="00630450"/>
    <w:rsid w:val="006304FD"/>
    <w:rsid w:val="00630746"/>
    <w:rsid w:val="006307CB"/>
    <w:rsid w:val="00630B7E"/>
    <w:rsid w:val="00630C38"/>
    <w:rsid w:val="00630CAB"/>
    <w:rsid w:val="00631247"/>
    <w:rsid w:val="00631679"/>
    <w:rsid w:val="006318B7"/>
    <w:rsid w:val="00631B18"/>
    <w:rsid w:val="00631CA9"/>
    <w:rsid w:val="00631EF0"/>
    <w:rsid w:val="00631EFA"/>
    <w:rsid w:val="00631F48"/>
    <w:rsid w:val="0063208E"/>
    <w:rsid w:val="00632141"/>
    <w:rsid w:val="00632234"/>
    <w:rsid w:val="00632374"/>
    <w:rsid w:val="0063251A"/>
    <w:rsid w:val="0063287E"/>
    <w:rsid w:val="00632941"/>
    <w:rsid w:val="00632A47"/>
    <w:rsid w:val="00632AF3"/>
    <w:rsid w:val="0063314B"/>
    <w:rsid w:val="0063363B"/>
    <w:rsid w:val="00633D9E"/>
    <w:rsid w:val="00633F3D"/>
    <w:rsid w:val="00633F87"/>
    <w:rsid w:val="00634092"/>
    <w:rsid w:val="00634300"/>
    <w:rsid w:val="0063458E"/>
    <w:rsid w:val="0063463D"/>
    <w:rsid w:val="006348ED"/>
    <w:rsid w:val="00634B03"/>
    <w:rsid w:val="00634C64"/>
    <w:rsid w:val="00634DAF"/>
    <w:rsid w:val="00635050"/>
    <w:rsid w:val="00635179"/>
    <w:rsid w:val="00635265"/>
    <w:rsid w:val="006352AC"/>
    <w:rsid w:val="0063570F"/>
    <w:rsid w:val="00635871"/>
    <w:rsid w:val="00635B00"/>
    <w:rsid w:val="00635BC3"/>
    <w:rsid w:val="00635CEA"/>
    <w:rsid w:val="00635D9B"/>
    <w:rsid w:val="00636056"/>
    <w:rsid w:val="00636597"/>
    <w:rsid w:val="006365D7"/>
    <w:rsid w:val="006367E1"/>
    <w:rsid w:val="0063691C"/>
    <w:rsid w:val="00636C2D"/>
    <w:rsid w:val="00636CD3"/>
    <w:rsid w:val="00636EB7"/>
    <w:rsid w:val="00637088"/>
    <w:rsid w:val="00637130"/>
    <w:rsid w:val="006376D6"/>
    <w:rsid w:val="00637E63"/>
    <w:rsid w:val="00637EB4"/>
    <w:rsid w:val="006401B8"/>
    <w:rsid w:val="00640385"/>
    <w:rsid w:val="00640527"/>
    <w:rsid w:val="00640897"/>
    <w:rsid w:val="006408CF"/>
    <w:rsid w:val="00641127"/>
    <w:rsid w:val="006415FB"/>
    <w:rsid w:val="006419D3"/>
    <w:rsid w:val="00641A2A"/>
    <w:rsid w:val="00641A80"/>
    <w:rsid w:val="00641FB5"/>
    <w:rsid w:val="00642B7A"/>
    <w:rsid w:val="0064304C"/>
    <w:rsid w:val="006430B9"/>
    <w:rsid w:val="0064310D"/>
    <w:rsid w:val="0064318A"/>
    <w:rsid w:val="006433D7"/>
    <w:rsid w:val="00643C5A"/>
    <w:rsid w:val="00643D99"/>
    <w:rsid w:val="00643FB8"/>
    <w:rsid w:val="0064405B"/>
    <w:rsid w:val="00644162"/>
    <w:rsid w:val="006441BF"/>
    <w:rsid w:val="006441E7"/>
    <w:rsid w:val="006442CD"/>
    <w:rsid w:val="00644748"/>
    <w:rsid w:val="00644D55"/>
    <w:rsid w:val="0064518B"/>
    <w:rsid w:val="00645239"/>
    <w:rsid w:val="0064533E"/>
    <w:rsid w:val="00645632"/>
    <w:rsid w:val="006456B0"/>
    <w:rsid w:val="00645757"/>
    <w:rsid w:val="0064597F"/>
    <w:rsid w:val="00645B31"/>
    <w:rsid w:val="00645C6D"/>
    <w:rsid w:val="0064622F"/>
    <w:rsid w:val="00646834"/>
    <w:rsid w:val="00646C8B"/>
    <w:rsid w:val="00646DEF"/>
    <w:rsid w:val="00647086"/>
    <w:rsid w:val="0064710F"/>
    <w:rsid w:val="006472D9"/>
    <w:rsid w:val="00647501"/>
    <w:rsid w:val="0064773C"/>
    <w:rsid w:val="006477C5"/>
    <w:rsid w:val="006477F4"/>
    <w:rsid w:val="00647869"/>
    <w:rsid w:val="00647E2A"/>
    <w:rsid w:val="00647E94"/>
    <w:rsid w:val="00650316"/>
    <w:rsid w:val="0065073B"/>
    <w:rsid w:val="006507EA"/>
    <w:rsid w:val="00650872"/>
    <w:rsid w:val="00650B01"/>
    <w:rsid w:val="006512E7"/>
    <w:rsid w:val="00651505"/>
    <w:rsid w:val="006516A0"/>
    <w:rsid w:val="006517DF"/>
    <w:rsid w:val="00651D06"/>
    <w:rsid w:val="00651DBB"/>
    <w:rsid w:val="00651F04"/>
    <w:rsid w:val="00651F8B"/>
    <w:rsid w:val="0065214F"/>
    <w:rsid w:val="0065215E"/>
    <w:rsid w:val="00652243"/>
    <w:rsid w:val="00652419"/>
    <w:rsid w:val="006526DD"/>
    <w:rsid w:val="00652F7E"/>
    <w:rsid w:val="00653170"/>
    <w:rsid w:val="0065320F"/>
    <w:rsid w:val="00653523"/>
    <w:rsid w:val="00653565"/>
    <w:rsid w:val="00653658"/>
    <w:rsid w:val="006537D0"/>
    <w:rsid w:val="00653A4A"/>
    <w:rsid w:val="00653CF4"/>
    <w:rsid w:val="00654062"/>
    <w:rsid w:val="00654070"/>
    <w:rsid w:val="006542CD"/>
    <w:rsid w:val="006546C0"/>
    <w:rsid w:val="00654796"/>
    <w:rsid w:val="00654DDC"/>
    <w:rsid w:val="00654F1C"/>
    <w:rsid w:val="00655220"/>
    <w:rsid w:val="006555E8"/>
    <w:rsid w:val="0065564D"/>
    <w:rsid w:val="00655F7D"/>
    <w:rsid w:val="00655F9B"/>
    <w:rsid w:val="0065620E"/>
    <w:rsid w:val="0065627C"/>
    <w:rsid w:val="00656745"/>
    <w:rsid w:val="00656A84"/>
    <w:rsid w:val="00656D12"/>
    <w:rsid w:val="00656D5E"/>
    <w:rsid w:val="00656E1F"/>
    <w:rsid w:val="00656FE5"/>
    <w:rsid w:val="00657105"/>
    <w:rsid w:val="00657129"/>
    <w:rsid w:val="00657188"/>
    <w:rsid w:val="00657364"/>
    <w:rsid w:val="0065765E"/>
    <w:rsid w:val="00657B83"/>
    <w:rsid w:val="00657B8B"/>
    <w:rsid w:val="00657C76"/>
    <w:rsid w:val="00657C9C"/>
    <w:rsid w:val="00660185"/>
    <w:rsid w:val="006601EE"/>
    <w:rsid w:val="006603EE"/>
    <w:rsid w:val="00660A3D"/>
    <w:rsid w:val="006611AC"/>
    <w:rsid w:val="006611CD"/>
    <w:rsid w:val="006613B2"/>
    <w:rsid w:val="00661413"/>
    <w:rsid w:val="0066145A"/>
    <w:rsid w:val="006617BD"/>
    <w:rsid w:val="00661865"/>
    <w:rsid w:val="00661934"/>
    <w:rsid w:val="00661992"/>
    <w:rsid w:val="00661B9C"/>
    <w:rsid w:val="00661EB6"/>
    <w:rsid w:val="00661F59"/>
    <w:rsid w:val="0066246C"/>
    <w:rsid w:val="006626D9"/>
    <w:rsid w:val="00662E7C"/>
    <w:rsid w:val="0066333D"/>
    <w:rsid w:val="006636F6"/>
    <w:rsid w:val="00663707"/>
    <w:rsid w:val="00663889"/>
    <w:rsid w:val="006638F9"/>
    <w:rsid w:val="00663B6C"/>
    <w:rsid w:val="00663CB2"/>
    <w:rsid w:val="00663CCE"/>
    <w:rsid w:val="00663EA2"/>
    <w:rsid w:val="00663EED"/>
    <w:rsid w:val="00663F11"/>
    <w:rsid w:val="006640A3"/>
    <w:rsid w:val="006640E5"/>
    <w:rsid w:val="00664497"/>
    <w:rsid w:val="00664800"/>
    <w:rsid w:val="0066487A"/>
    <w:rsid w:val="00664B14"/>
    <w:rsid w:val="00664D5C"/>
    <w:rsid w:val="00664EDC"/>
    <w:rsid w:val="00665149"/>
    <w:rsid w:val="00665193"/>
    <w:rsid w:val="00665280"/>
    <w:rsid w:val="00665501"/>
    <w:rsid w:val="006659D0"/>
    <w:rsid w:val="00665AA4"/>
    <w:rsid w:val="00665B5F"/>
    <w:rsid w:val="00665B6A"/>
    <w:rsid w:val="00665D69"/>
    <w:rsid w:val="00665DBE"/>
    <w:rsid w:val="00665EB6"/>
    <w:rsid w:val="006661B0"/>
    <w:rsid w:val="006662D7"/>
    <w:rsid w:val="00666A47"/>
    <w:rsid w:val="00666DED"/>
    <w:rsid w:val="00666E25"/>
    <w:rsid w:val="006674F8"/>
    <w:rsid w:val="00667606"/>
    <w:rsid w:val="006677B7"/>
    <w:rsid w:val="006677C6"/>
    <w:rsid w:val="00667A6A"/>
    <w:rsid w:val="00667D64"/>
    <w:rsid w:val="00667E24"/>
    <w:rsid w:val="00670A45"/>
    <w:rsid w:val="00670BC9"/>
    <w:rsid w:val="00670C8A"/>
    <w:rsid w:val="00670E92"/>
    <w:rsid w:val="006712D1"/>
    <w:rsid w:val="00671678"/>
    <w:rsid w:val="006719DC"/>
    <w:rsid w:val="00671BB9"/>
    <w:rsid w:val="00671C95"/>
    <w:rsid w:val="00672032"/>
    <w:rsid w:val="006720D2"/>
    <w:rsid w:val="006725F0"/>
    <w:rsid w:val="00672A6F"/>
    <w:rsid w:val="00672B10"/>
    <w:rsid w:val="00672CD8"/>
    <w:rsid w:val="00672DF7"/>
    <w:rsid w:val="00672E3C"/>
    <w:rsid w:val="00672EAC"/>
    <w:rsid w:val="00672F6C"/>
    <w:rsid w:val="006730FD"/>
    <w:rsid w:val="006731B2"/>
    <w:rsid w:val="006731B3"/>
    <w:rsid w:val="006733C4"/>
    <w:rsid w:val="006733E2"/>
    <w:rsid w:val="00673431"/>
    <w:rsid w:val="0067361C"/>
    <w:rsid w:val="00673743"/>
    <w:rsid w:val="006739CE"/>
    <w:rsid w:val="00673D0B"/>
    <w:rsid w:val="00673D46"/>
    <w:rsid w:val="00673DE7"/>
    <w:rsid w:val="00674014"/>
    <w:rsid w:val="006745D2"/>
    <w:rsid w:val="00674679"/>
    <w:rsid w:val="00674B49"/>
    <w:rsid w:val="00674C80"/>
    <w:rsid w:val="00674C82"/>
    <w:rsid w:val="00674F31"/>
    <w:rsid w:val="006753A5"/>
    <w:rsid w:val="006757B7"/>
    <w:rsid w:val="00675978"/>
    <w:rsid w:val="006759B9"/>
    <w:rsid w:val="00675A93"/>
    <w:rsid w:val="00675BC0"/>
    <w:rsid w:val="00675DE8"/>
    <w:rsid w:val="00675F7A"/>
    <w:rsid w:val="0067604F"/>
    <w:rsid w:val="00676400"/>
    <w:rsid w:val="006767D5"/>
    <w:rsid w:val="00676A4F"/>
    <w:rsid w:val="00676B1B"/>
    <w:rsid w:val="00676B82"/>
    <w:rsid w:val="00676D48"/>
    <w:rsid w:val="0067733F"/>
    <w:rsid w:val="00677465"/>
    <w:rsid w:val="00677856"/>
    <w:rsid w:val="00677AEF"/>
    <w:rsid w:val="00680166"/>
    <w:rsid w:val="00680333"/>
    <w:rsid w:val="006805A1"/>
    <w:rsid w:val="0068093C"/>
    <w:rsid w:val="00680A48"/>
    <w:rsid w:val="00680CBF"/>
    <w:rsid w:val="00680D7F"/>
    <w:rsid w:val="00680E2F"/>
    <w:rsid w:val="00680E63"/>
    <w:rsid w:val="00680E91"/>
    <w:rsid w:val="0068101F"/>
    <w:rsid w:val="0068172D"/>
    <w:rsid w:val="00681760"/>
    <w:rsid w:val="00681947"/>
    <w:rsid w:val="00681D11"/>
    <w:rsid w:val="00681F72"/>
    <w:rsid w:val="0068210D"/>
    <w:rsid w:val="00682761"/>
    <w:rsid w:val="00682A63"/>
    <w:rsid w:val="00682C49"/>
    <w:rsid w:val="00682E80"/>
    <w:rsid w:val="0068342E"/>
    <w:rsid w:val="00683488"/>
    <w:rsid w:val="00683606"/>
    <w:rsid w:val="00683BF8"/>
    <w:rsid w:val="00683E67"/>
    <w:rsid w:val="006841BE"/>
    <w:rsid w:val="006843C1"/>
    <w:rsid w:val="006843DC"/>
    <w:rsid w:val="006846B2"/>
    <w:rsid w:val="00684D3B"/>
    <w:rsid w:val="00684F68"/>
    <w:rsid w:val="00684F88"/>
    <w:rsid w:val="006853E4"/>
    <w:rsid w:val="006855A0"/>
    <w:rsid w:val="006855F5"/>
    <w:rsid w:val="006858B5"/>
    <w:rsid w:val="00685D36"/>
    <w:rsid w:val="006861FB"/>
    <w:rsid w:val="006866EF"/>
    <w:rsid w:val="00686730"/>
    <w:rsid w:val="0068684B"/>
    <w:rsid w:val="00686BF9"/>
    <w:rsid w:val="00687025"/>
    <w:rsid w:val="0068741E"/>
    <w:rsid w:val="00687492"/>
    <w:rsid w:val="006874DD"/>
    <w:rsid w:val="00687683"/>
    <w:rsid w:val="0068781C"/>
    <w:rsid w:val="0068793D"/>
    <w:rsid w:val="006902AB"/>
    <w:rsid w:val="00690471"/>
    <w:rsid w:val="006905EF"/>
    <w:rsid w:val="006906AD"/>
    <w:rsid w:val="006906D9"/>
    <w:rsid w:val="00691A1F"/>
    <w:rsid w:val="006920D7"/>
    <w:rsid w:val="006921E8"/>
    <w:rsid w:val="006928D6"/>
    <w:rsid w:val="00692D1F"/>
    <w:rsid w:val="00692E3C"/>
    <w:rsid w:val="00692E43"/>
    <w:rsid w:val="00692E5E"/>
    <w:rsid w:val="00692FB4"/>
    <w:rsid w:val="00692FC2"/>
    <w:rsid w:val="006930F3"/>
    <w:rsid w:val="00693110"/>
    <w:rsid w:val="0069347A"/>
    <w:rsid w:val="006935E5"/>
    <w:rsid w:val="00693A60"/>
    <w:rsid w:val="00693BE1"/>
    <w:rsid w:val="00693CA6"/>
    <w:rsid w:val="0069408D"/>
    <w:rsid w:val="00694096"/>
    <w:rsid w:val="006942C5"/>
    <w:rsid w:val="00694322"/>
    <w:rsid w:val="0069469C"/>
    <w:rsid w:val="00694754"/>
    <w:rsid w:val="00694C92"/>
    <w:rsid w:val="00694CCB"/>
    <w:rsid w:val="00694CE4"/>
    <w:rsid w:val="0069505C"/>
    <w:rsid w:val="006954B1"/>
    <w:rsid w:val="006956C9"/>
    <w:rsid w:val="00695709"/>
    <w:rsid w:val="00695826"/>
    <w:rsid w:val="006958EF"/>
    <w:rsid w:val="00695C74"/>
    <w:rsid w:val="00696227"/>
    <w:rsid w:val="00696257"/>
    <w:rsid w:val="006963BA"/>
    <w:rsid w:val="006963FA"/>
    <w:rsid w:val="00696F63"/>
    <w:rsid w:val="00696FE0"/>
    <w:rsid w:val="006973F5"/>
    <w:rsid w:val="006974C8"/>
    <w:rsid w:val="006974D9"/>
    <w:rsid w:val="00697857"/>
    <w:rsid w:val="0069799E"/>
    <w:rsid w:val="00697A79"/>
    <w:rsid w:val="00697BF6"/>
    <w:rsid w:val="00697C39"/>
    <w:rsid w:val="00697C45"/>
    <w:rsid w:val="006A001A"/>
    <w:rsid w:val="006A03D3"/>
    <w:rsid w:val="006A0683"/>
    <w:rsid w:val="006A07A9"/>
    <w:rsid w:val="006A0864"/>
    <w:rsid w:val="006A09DF"/>
    <w:rsid w:val="006A0BE2"/>
    <w:rsid w:val="006A0D50"/>
    <w:rsid w:val="006A1403"/>
    <w:rsid w:val="006A177A"/>
    <w:rsid w:val="006A1B97"/>
    <w:rsid w:val="006A1BB7"/>
    <w:rsid w:val="006A1D84"/>
    <w:rsid w:val="006A1F1E"/>
    <w:rsid w:val="006A215F"/>
    <w:rsid w:val="006A253A"/>
    <w:rsid w:val="006A2CEB"/>
    <w:rsid w:val="006A2FED"/>
    <w:rsid w:val="006A38A6"/>
    <w:rsid w:val="006A3942"/>
    <w:rsid w:val="006A3BF3"/>
    <w:rsid w:val="006A3FAE"/>
    <w:rsid w:val="006A4581"/>
    <w:rsid w:val="006A46FA"/>
    <w:rsid w:val="006A4713"/>
    <w:rsid w:val="006A4DCA"/>
    <w:rsid w:val="006A522D"/>
    <w:rsid w:val="006A57FE"/>
    <w:rsid w:val="006A5AF8"/>
    <w:rsid w:val="006A5B81"/>
    <w:rsid w:val="006A5D64"/>
    <w:rsid w:val="006A5EFF"/>
    <w:rsid w:val="006A63C9"/>
    <w:rsid w:val="006A6778"/>
    <w:rsid w:val="006A68D0"/>
    <w:rsid w:val="006A6953"/>
    <w:rsid w:val="006A6AF9"/>
    <w:rsid w:val="006A6C1F"/>
    <w:rsid w:val="006A6C99"/>
    <w:rsid w:val="006A6D92"/>
    <w:rsid w:val="006A6EDD"/>
    <w:rsid w:val="006A6F6E"/>
    <w:rsid w:val="006A74D3"/>
    <w:rsid w:val="006A764E"/>
    <w:rsid w:val="006A7908"/>
    <w:rsid w:val="006A7B19"/>
    <w:rsid w:val="006A7B20"/>
    <w:rsid w:val="006A7C60"/>
    <w:rsid w:val="006B02DA"/>
    <w:rsid w:val="006B0546"/>
    <w:rsid w:val="006B0636"/>
    <w:rsid w:val="006B073D"/>
    <w:rsid w:val="006B0BD9"/>
    <w:rsid w:val="006B0D5E"/>
    <w:rsid w:val="006B0F85"/>
    <w:rsid w:val="006B1475"/>
    <w:rsid w:val="006B155E"/>
    <w:rsid w:val="006B1840"/>
    <w:rsid w:val="006B1ACC"/>
    <w:rsid w:val="006B1B3B"/>
    <w:rsid w:val="006B1EF4"/>
    <w:rsid w:val="006B1EF8"/>
    <w:rsid w:val="006B29D1"/>
    <w:rsid w:val="006B2F12"/>
    <w:rsid w:val="006B2FC7"/>
    <w:rsid w:val="006B300A"/>
    <w:rsid w:val="006B324D"/>
    <w:rsid w:val="006B32AF"/>
    <w:rsid w:val="006B32C3"/>
    <w:rsid w:val="006B346B"/>
    <w:rsid w:val="006B34A4"/>
    <w:rsid w:val="006B34A9"/>
    <w:rsid w:val="006B36C7"/>
    <w:rsid w:val="006B375D"/>
    <w:rsid w:val="006B38E6"/>
    <w:rsid w:val="006B3F84"/>
    <w:rsid w:val="006B3FB2"/>
    <w:rsid w:val="006B4052"/>
    <w:rsid w:val="006B43A2"/>
    <w:rsid w:val="006B463B"/>
    <w:rsid w:val="006B48B7"/>
    <w:rsid w:val="006B48FB"/>
    <w:rsid w:val="006B4958"/>
    <w:rsid w:val="006B4A09"/>
    <w:rsid w:val="006B4DB5"/>
    <w:rsid w:val="006B4F73"/>
    <w:rsid w:val="006B53CA"/>
    <w:rsid w:val="006B5A12"/>
    <w:rsid w:val="006B61DC"/>
    <w:rsid w:val="006B670D"/>
    <w:rsid w:val="006B67B3"/>
    <w:rsid w:val="006B68E5"/>
    <w:rsid w:val="006B6D42"/>
    <w:rsid w:val="006B6E8C"/>
    <w:rsid w:val="006B705F"/>
    <w:rsid w:val="006B7112"/>
    <w:rsid w:val="006B712C"/>
    <w:rsid w:val="006B7152"/>
    <w:rsid w:val="006B71C5"/>
    <w:rsid w:val="006B7494"/>
    <w:rsid w:val="006B7593"/>
    <w:rsid w:val="006B78EE"/>
    <w:rsid w:val="006B79AD"/>
    <w:rsid w:val="006B79B2"/>
    <w:rsid w:val="006B7ADE"/>
    <w:rsid w:val="006B7B4B"/>
    <w:rsid w:val="006B7C83"/>
    <w:rsid w:val="006C021B"/>
    <w:rsid w:val="006C0308"/>
    <w:rsid w:val="006C0802"/>
    <w:rsid w:val="006C094D"/>
    <w:rsid w:val="006C0A1F"/>
    <w:rsid w:val="006C0ABF"/>
    <w:rsid w:val="006C0B76"/>
    <w:rsid w:val="006C0EC0"/>
    <w:rsid w:val="006C114A"/>
    <w:rsid w:val="006C14B5"/>
    <w:rsid w:val="006C15AB"/>
    <w:rsid w:val="006C1654"/>
    <w:rsid w:val="006C1E0F"/>
    <w:rsid w:val="006C209A"/>
    <w:rsid w:val="006C27D7"/>
    <w:rsid w:val="006C28F7"/>
    <w:rsid w:val="006C29FA"/>
    <w:rsid w:val="006C2A9F"/>
    <w:rsid w:val="006C2AD4"/>
    <w:rsid w:val="006C2F9A"/>
    <w:rsid w:val="006C356A"/>
    <w:rsid w:val="006C3721"/>
    <w:rsid w:val="006C37A6"/>
    <w:rsid w:val="006C3805"/>
    <w:rsid w:val="006C380A"/>
    <w:rsid w:val="006C3FE1"/>
    <w:rsid w:val="006C40AA"/>
    <w:rsid w:val="006C4586"/>
    <w:rsid w:val="006C4E41"/>
    <w:rsid w:val="006C512D"/>
    <w:rsid w:val="006C5143"/>
    <w:rsid w:val="006C555B"/>
    <w:rsid w:val="006C56C3"/>
    <w:rsid w:val="006C584F"/>
    <w:rsid w:val="006C5AA0"/>
    <w:rsid w:val="006C5BCE"/>
    <w:rsid w:val="006C5C34"/>
    <w:rsid w:val="006C6049"/>
    <w:rsid w:val="006C60F9"/>
    <w:rsid w:val="006C6192"/>
    <w:rsid w:val="006C61C2"/>
    <w:rsid w:val="006C62DF"/>
    <w:rsid w:val="006C6631"/>
    <w:rsid w:val="006C6733"/>
    <w:rsid w:val="006C68A0"/>
    <w:rsid w:val="006C6A91"/>
    <w:rsid w:val="006C6AFA"/>
    <w:rsid w:val="006C6C0A"/>
    <w:rsid w:val="006C6D61"/>
    <w:rsid w:val="006C6FE2"/>
    <w:rsid w:val="006C7081"/>
    <w:rsid w:val="006C71F8"/>
    <w:rsid w:val="006C7258"/>
    <w:rsid w:val="006C759B"/>
    <w:rsid w:val="006C791E"/>
    <w:rsid w:val="006C7A79"/>
    <w:rsid w:val="006C7C9D"/>
    <w:rsid w:val="006C7DAC"/>
    <w:rsid w:val="006D062B"/>
    <w:rsid w:val="006D0634"/>
    <w:rsid w:val="006D0884"/>
    <w:rsid w:val="006D0896"/>
    <w:rsid w:val="006D0948"/>
    <w:rsid w:val="006D09EA"/>
    <w:rsid w:val="006D0CA7"/>
    <w:rsid w:val="006D0D2C"/>
    <w:rsid w:val="006D0D89"/>
    <w:rsid w:val="006D0EC7"/>
    <w:rsid w:val="006D0F3D"/>
    <w:rsid w:val="006D0F53"/>
    <w:rsid w:val="006D10EA"/>
    <w:rsid w:val="006D10F6"/>
    <w:rsid w:val="006D160A"/>
    <w:rsid w:val="006D18B1"/>
    <w:rsid w:val="006D1A16"/>
    <w:rsid w:val="006D1A3C"/>
    <w:rsid w:val="006D1AA5"/>
    <w:rsid w:val="006D1CF5"/>
    <w:rsid w:val="006D1CF7"/>
    <w:rsid w:val="006D1D1E"/>
    <w:rsid w:val="006D1E8B"/>
    <w:rsid w:val="006D1F5D"/>
    <w:rsid w:val="006D20F7"/>
    <w:rsid w:val="006D21A1"/>
    <w:rsid w:val="006D223F"/>
    <w:rsid w:val="006D25B3"/>
    <w:rsid w:val="006D2653"/>
    <w:rsid w:val="006D281E"/>
    <w:rsid w:val="006D2AC7"/>
    <w:rsid w:val="006D2AE9"/>
    <w:rsid w:val="006D2B38"/>
    <w:rsid w:val="006D2DA1"/>
    <w:rsid w:val="006D3233"/>
    <w:rsid w:val="006D37A0"/>
    <w:rsid w:val="006D3CF9"/>
    <w:rsid w:val="006D40D8"/>
    <w:rsid w:val="006D4186"/>
    <w:rsid w:val="006D4228"/>
    <w:rsid w:val="006D435E"/>
    <w:rsid w:val="006D45C2"/>
    <w:rsid w:val="006D491A"/>
    <w:rsid w:val="006D4FBF"/>
    <w:rsid w:val="006D5095"/>
    <w:rsid w:val="006D50E9"/>
    <w:rsid w:val="006D51F3"/>
    <w:rsid w:val="006D55A8"/>
    <w:rsid w:val="006D5AD9"/>
    <w:rsid w:val="006D5B16"/>
    <w:rsid w:val="006D5B22"/>
    <w:rsid w:val="006D5B73"/>
    <w:rsid w:val="006D641F"/>
    <w:rsid w:val="006D6571"/>
    <w:rsid w:val="006D6AA3"/>
    <w:rsid w:val="006D6AD1"/>
    <w:rsid w:val="006D6B3A"/>
    <w:rsid w:val="006D6FB9"/>
    <w:rsid w:val="006D7121"/>
    <w:rsid w:val="006D71DC"/>
    <w:rsid w:val="006D7257"/>
    <w:rsid w:val="006D7399"/>
    <w:rsid w:val="006D7493"/>
    <w:rsid w:val="006D7689"/>
    <w:rsid w:val="006D787B"/>
    <w:rsid w:val="006D78A5"/>
    <w:rsid w:val="006D78D3"/>
    <w:rsid w:val="006D79E7"/>
    <w:rsid w:val="006D7A17"/>
    <w:rsid w:val="006D7B0E"/>
    <w:rsid w:val="006D7CD2"/>
    <w:rsid w:val="006D7E28"/>
    <w:rsid w:val="006D7E6D"/>
    <w:rsid w:val="006D7EF1"/>
    <w:rsid w:val="006E0040"/>
    <w:rsid w:val="006E0648"/>
    <w:rsid w:val="006E0ABA"/>
    <w:rsid w:val="006E0ACB"/>
    <w:rsid w:val="006E0D04"/>
    <w:rsid w:val="006E0E8B"/>
    <w:rsid w:val="006E0F0E"/>
    <w:rsid w:val="006E1208"/>
    <w:rsid w:val="006E1273"/>
    <w:rsid w:val="006E12A3"/>
    <w:rsid w:val="006E146F"/>
    <w:rsid w:val="006E157E"/>
    <w:rsid w:val="006E1606"/>
    <w:rsid w:val="006E16A7"/>
    <w:rsid w:val="006E1BF8"/>
    <w:rsid w:val="006E1C7C"/>
    <w:rsid w:val="006E1D63"/>
    <w:rsid w:val="006E1E26"/>
    <w:rsid w:val="006E2809"/>
    <w:rsid w:val="006E29D9"/>
    <w:rsid w:val="006E2B34"/>
    <w:rsid w:val="006E2B6C"/>
    <w:rsid w:val="006E2C62"/>
    <w:rsid w:val="006E3418"/>
    <w:rsid w:val="006E359A"/>
    <w:rsid w:val="006E369C"/>
    <w:rsid w:val="006E36EF"/>
    <w:rsid w:val="006E37C2"/>
    <w:rsid w:val="006E37DB"/>
    <w:rsid w:val="006E37FC"/>
    <w:rsid w:val="006E3873"/>
    <w:rsid w:val="006E3CAE"/>
    <w:rsid w:val="006E3F06"/>
    <w:rsid w:val="006E46F1"/>
    <w:rsid w:val="006E4771"/>
    <w:rsid w:val="006E4AF9"/>
    <w:rsid w:val="006E4DFA"/>
    <w:rsid w:val="006E533D"/>
    <w:rsid w:val="006E544C"/>
    <w:rsid w:val="006E5577"/>
    <w:rsid w:val="006E5B1D"/>
    <w:rsid w:val="006E5F8B"/>
    <w:rsid w:val="006E6277"/>
    <w:rsid w:val="006E62CD"/>
    <w:rsid w:val="006E63EF"/>
    <w:rsid w:val="006E669A"/>
    <w:rsid w:val="006E6DB3"/>
    <w:rsid w:val="006E6F37"/>
    <w:rsid w:val="006E7283"/>
    <w:rsid w:val="006E74DB"/>
    <w:rsid w:val="006E7594"/>
    <w:rsid w:val="006E76B3"/>
    <w:rsid w:val="006E77D5"/>
    <w:rsid w:val="006E79A7"/>
    <w:rsid w:val="006E7BD6"/>
    <w:rsid w:val="006F0346"/>
    <w:rsid w:val="006F046A"/>
    <w:rsid w:val="006F088F"/>
    <w:rsid w:val="006F095B"/>
    <w:rsid w:val="006F0CA7"/>
    <w:rsid w:val="006F1339"/>
    <w:rsid w:val="006F1F6C"/>
    <w:rsid w:val="006F20AA"/>
    <w:rsid w:val="006F25A0"/>
    <w:rsid w:val="006F265E"/>
    <w:rsid w:val="006F2B16"/>
    <w:rsid w:val="006F2EDC"/>
    <w:rsid w:val="006F2FBF"/>
    <w:rsid w:val="006F301D"/>
    <w:rsid w:val="006F30AC"/>
    <w:rsid w:val="006F3154"/>
    <w:rsid w:val="006F346E"/>
    <w:rsid w:val="006F3689"/>
    <w:rsid w:val="006F3967"/>
    <w:rsid w:val="006F39BA"/>
    <w:rsid w:val="006F3A30"/>
    <w:rsid w:val="006F3A95"/>
    <w:rsid w:val="006F3AB5"/>
    <w:rsid w:val="006F3E6E"/>
    <w:rsid w:val="006F3E77"/>
    <w:rsid w:val="006F3EB0"/>
    <w:rsid w:val="006F41D9"/>
    <w:rsid w:val="006F41FE"/>
    <w:rsid w:val="006F44F0"/>
    <w:rsid w:val="006F46AF"/>
    <w:rsid w:val="006F4712"/>
    <w:rsid w:val="006F4A47"/>
    <w:rsid w:val="006F4A63"/>
    <w:rsid w:val="006F4CD7"/>
    <w:rsid w:val="006F4DF8"/>
    <w:rsid w:val="006F4EDE"/>
    <w:rsid w:val="006F51E5"/>
    <w:rsid w:val="006F530E"/>
    <w:rsid w:val="006F5505"/>
    <w:rsid w:val="006F56F9"/>
    <w:rsid w:val="006F5959"/>
    <w:rsid w:val="006F5D0F"/>
    <w:rsid w:val="006F61D6"/>
    <w:rsid w:val="006F6464"/>
    <w:rsid w:val="006F64D4"/>
    <w:rsid w:val="006F6513"/>
    <w:rsid w:val="006F69B2"/>
    <w:rsid w:val="006F6B7F"/>
    <w:rsid w:val="006F6D4F"/>
    <w:rsid w:val="006F709B"/>
    <w:rsid w:val="006F70EB"/>
    <w:rsid w:val="006F736B"/>
    <w:rsid w:val="006F7498"/>
    <w:rsid w:val="006F768B"/>
    <w:rsid w:val="006F7718"/>
    <w:rsid w:val="006F799D"/>
    <w:rsid w:val="006F7A87"/>
    <w:rsid w:val="006F7BE7"/>
    <w:rsid w:val="006F7FFE"/>
    <w:rsid w:val="0070000B"/>
    <w:rsid w:val="007000ED"/>
    <w:rsid w:val="0070032C"/>
    <w:rsid w:val="00700523"/>
    <w:rsid w:val="007007A2"/>
    <w:rsid w:val="00700945"/>
    <w:rsid w:val="00700E42"/>
    <w:rsid w:val="00700E4F"/>
    <w:rsid w:val="007013F1"/>
    <w:rsid w:val="00701830"/>
    <w:rsid w:val="00701990"/>
    <w:rsid w:val="00701A40"/>
    <w:rsid w:val="00701C9A"/>
    <w:rsid w:val="00701DEB"/>
    <w:rsid w:val="0070204A"/>
    <w:rsid w:val="0070214E"/>
    <w:rsid w:val="0070226D"/>
    <w:rsid w:val="007023FC"/>
    <w:rsid w:val="0070240D"/>
    <w:rsid w:val="007024F2"/>
    <w:rsid w:val="00702846"/>
    <w:rsid w:val="00702CA4"/>
    <w:rsid w:val="00702E64"/>
    <w:rsid w:val="00702E84"/>
    <w:rsid w:val="00702EE6"/>
    <w:rsid w:val="00702F64"/>
    <w:rsid w:val="007030F5"/>
    <w:rsid w:val="007031E1"/>
    <w:rsid w:val="00703385"/>
    <w:rsid w:val="00703582"/>
    <w:rsid w:val="0070373D"/>
    <w:rsid w:val="007039CA"/>
    <w:rsid w:val="00703D9A"/>
    <w:rsid w:val="00703F80"/>
    <w:rsid w:val="00703F9E"/>
    <w:rsid w:val="00703FC7"/>
    <w:rsid w:val="007041C9"/>
    <w:rsid w:val="00704211"/>
    <w:rsid w:val="00704322"/>
    <w:rsid w:val="0070443A"/>
    <w:rsid w:val="00704472"/>
    <w:rsid w:val="007045F8"/>
    <w:rsid w:val="00704C7E"/>
    <w:rsid w:val="00704EAF"/>
    <w:rsid w:val="00704F8A"/>
    <w:rsid w:val="007059AE"/>
    <w:rsid w:val="00705A94"/>
    <w:rsid w:val="00705AE1"/>
    <w:rsid w:val="00705B99"/>
    <w:rsid w:val="00705CAE"/>
    <w:rsid w:val="00705E8B"/>
    <w:rsid w:val="0070656E"/>
    <w:rsid w:val="0070687E"/>
    <w:rsid w:val="007069FE"/>
    <w:rsid w:val="00706B85"/>
    <w:rsid w:val="00706BEF"/>
    <w:rsid w:val="007075BA"/>
    <w:rsid w:val="0070778D"/>
    <w:rsid w:val="00707F8B"/>
    <w:rsid w:val="00710156"/>
    <w:rsid w:val="007101E4"/>
    <w:rsid w:val="0071046A"/>
    <w:rsid w:val="007107B7"/>
    <w:rsid w:val="007107CB"/>
    <w:rsid w:val="00710DDC"/>
    <w:rsid w:val="00711060"/>
    <w:rsid w:val="007111D6"/>
    <w:rsid w:val="007111DA"/>
    <w:rsid w:val="007113D7"/>
    <w:rsid w:val="0071151F"/>
    <w:rsid w:val="0071191B"/>
    <w:rsid w:val="007119F8"/>
    <w:rsid w:val="00711EBC"/>
    <w:rsid w:val="007120AD"/>
    <w:rsid w:val="00712586"/>
    <w:rsid w:val="007127F7"/>
    <w:rsid w:val="00712AD2"/>
    <w:rsid w:val="00713289"/>
    <w:rsid w:val="00713316"/>
    <w:rsid w:val="00713451"/>
    <w:rsid w:val="00713745"/>
    <w:rsid w:val="00713769"/>
    <w:rsid w:val="0071381C"/>
    <w:rsid w:val="00713852"/>
    <w:rsid w:val="00713A34"/>
    <w:rsid w:val="00713E85"/>
    <w:rsid w:val="0071415E"/>
    <w:rsid w:val="0071450E"/>
    <w:rsid w:val="0071473E"/>
    <w:rsid w:val="007149D2"/>
    <w:rsid w:val="00714BAB"/>
    <w:rsid w:val="00714BC7"/>
    <w:rsid w:val="00714C0E"/>
    <w:rsid w:val="00714EBE"/>
    <w:rsid w:val="0071505D"/>
    <w:rsid w:val="007150E5"/>
    <w:rsid w:val="007153F6"/>
    <w:rsid w:val="00715605"/>
    <w:rsid w:val="0071587F"/>
    <w:rsid w:val="00715FD3"/>
    <w:rsid w:val="007160B6"/>
    <w:rsid w:val="00716164"/>
    <w:rsid w:val="007161B8"/>
    <w:rsid w:val="0071629B"/>
    <w:rsid w:val="00716507"/>
    <w:rsid w:val="007165CB"/>
    <w:rsid w:val="007166F5"/>
    <w:rsid w:val="00716758"/>
    <w:rsid w:val="00716C0F"/>
    <w:rsid w:val="00716DC7"/>
    <w:rsid w:val="00716E06"/>
    <w:rsid w:val="00716E81"/>
    <w:rsid w:val="00717592"/>
    <w:rsid w:val="0071770A"/>
    <w:rsid w:val="00717862"/>
    <w:rsid w:val="007179BF"/>
    <w:rsid w:val="00717A7D"/>
    <w:rsid w:val="00717C93"/>
    <w:rsid w:val="00717CE8"/>
    <w:rsid w:val="007200DC"/>
    <w:rsid w:val="0072012D"/>
    <w:rsid w:val="0072016F"/>
    <w:rsid w:val="0072046F"/>
    <w:rsid w:val="0072074A"/>
    <w:rsid w:val="00720865"/>
    <w:rsid w:val="00720C46"/>
    <w:rsid w:val="00721165"/>
    <w:rsid w:val="00721317"/>
    <w:rsid w:val="007213C3"/>
    <w:rsid w:val="007216E2"/>
    <w:rsid w:val="00721BB4"/>
    <w:rsid w:val="00721D2F"/>
    <w:rsid w:val="00721D95"/>
    <w:rsid w:val="00721E66"/>
    <w:rsid w:val="00721EE4"/>
    <w:rsid w:val="007225CB"/>
    <w:rsid w:val="007229EC"/>
    <w:rsid w:val="00722A1F"/>
    <w:rsid w:val="00722BB1"/>
    <w:rsid w:val="007230A1"/>
    <w:rsid w:val="007233A0"/>
    <w:rsid w:val="0072363F"/>
    <w:rsid w:val="007236A0"/>
    <w:rsid w:val="00723808"/>
    <w:rsid w:val="00723BF8"/>
    <w:rsid w:val="00723C47"/>
    <w:rsid w:val="00723C8B"/>
    <w:rsid w:val="007243AD"/>
    <w:rsid w:val="00724B72"/>
    <w:rsid w:val="00724BD2"/>
    <w:rsid w:val="00724E92"/>
    <w:rsid w:val="00724F5E"/>
    <w:rsid w:val="00725100"/>
    <w:rsid w:val="007252CB"/>
    <w:rsid w:val="007256DB"/>
    <w:rsid w:val="0072575F"/>
    <w:rsid w:val="007257FE"/>
    <w:rsid w:val="00725860"/>
    <w:rsid w:val="007258A2"/>
    <w:rsid w:val="007258B6"/>
    <w:rsid w:val="0072598E"/>
    <w:rsid w:val="007261C9"/>
    <w:rsid w:val="007264BA"/>
    <w:rsid w:val="007266ED"/>
    <w:rsid w:val="00726729"/>
    <w:rsid w:val="00726743"/>
    <w:rsid w:val="00726C69"/>
    <w:rsid w:val="00726CE4"/>
    <w:rsid w:val="00726CF2"/>
    <w:rsid w:val="00726E62"/>
    <w:rsid w:val="00727350"/>
    <w:rsid w:val="00727700"/>
    <w:rsid w:val="0072787E"/>
    <w:rsid w:val="00727B6A"/>
    <w:rsid w:val="00727F00"/>
    <w:rsid w:val="00730352"/>
    <w:rsid w:val="0073039F"/>
    <w:rsid w:val="00730492"/>
    <w:rsid w:val="00730535"/>
    <w:rsid w:val="00730677"/>
    <w:rsid w:val="00730F24"/>
    <w:rsid w:val="00731348"/>
    <w:rsid w:val="00731418"/>
    <w:rsid w:val="007314C4"/>
    <w:rsid w:val="00731691"/>
    <w:rsid w:val="0073175F"/>
    <w:rsid w:val="00731964"/>
    <w:rsid w:val="00731DE2"/>
    <w:rsid w:val="00731E00"/>
    <w:rsid w:val="0073203D"/>
    <w:rsid w:val="00732112"/>
    <w:rsid w:val="00732258"/>
    <w:rsid w:val="00732378"/>
    <w:rsid w:val="0073264E"/>
    <w:rsid w:val="00732796"/>
    <w:rsid w:val="00732AD1"/>
    <w:rsid w:val="00732B9F"/>
    <w:rsid w:val="00732D52"/>
    <w:rsid w:val="00733254"/>
    <w:rsid w:val="007333A3"/>
    <w:rsid w:val="00733488"/>
    <w:rsid w:val="00733B97"/>
    <w:rsid w:val="00733BCA"/>
    <w:rsid w:val="00734182"/>
    <w:rsid w:val="007345A4"/>
    <w:rsid w:val="007346BB"/>
    <w:rsid w:val="007348DF"/>
    <w:rsid w:val="00734A0B"/>
    <w:rsid w:val="00734A20"/>
    <w:rsid w:val="00734C53"/>
    <w:rsid w:val="00734C5E"/>
    <w:rsid w:val="00734DC7"/>
    <w:rsid w:val="00734E51"/>
    <w:rsid w:val="00734F44"/>
    <w:rsid w:val="00735381"/>
    <w:rsid w:val="0073587B"/>
    <w:rsid w:val="00735B29"/>
    <w:rsid w:val="00735D34"/>
    <w:rsid w:val="00735D70"/>
    <w:rsid w:val="00735F19"/>
    <w:rsid w:val="00736141"/>
    <w:rsid w:val="00736161"/>
    <w:rsid w:val="00736162"/>
    <w:rsid w:val="00736293"/>
    <w:rsid w:val="007362C3"/>
    <w:rsid w:val="00736578"/>
    <w:rsid w:val="007365CB"/>
    <w:rsid w:val="00736A71"/>
    <w:rsid w:val="00736B95"/>
    <w:rsid w:val="00736C66"/>
    <w:rsid w:val="00736ED8"/>
    <w:rsid w:val="00736F2A"/>
    <w:rsid w:val="007370C1"/>
    <w:rsid w:val="007372BC"/>
    <w:rsid w:val="0073733E"/>
    <w:rsid w:val="007373DA"/>
    <w:rsid w:val="0073750E"/>
    <w:rsid w:val="007378D9"/>
    <w:rsid w:val="00737EBC"/>
    <w:rsid w:val="00737FB0"/>
    <w:rsid w:val="00740080"/>
    <w:rsid w:val="007400EB"/>
    <w:rsid w:val="007403A0"/>
    <w:rsid w:val="007403A3"/>
    <w:rsid w:val="00740872"/>
    <w:rsid w:val="00740A21"/>
    <w:rsid w:val="00740B06"/>
    <w:rsid w:val="00740C41"/>
    <w:rsid w:val="00740CDA"/>
    <w:rsid w:val="00740ED4"/>
    <w:rsid w:val="00740F4B"/>
    <w:rsid w:val="007411E0"/>
    <w:rsid w:val="00741216"/>
    <w:rsid w:val="007413C4"/>
    <w:rsid w:val="00741B1C"/>
    <w:rsid w:val="00741B5E"/>
    <w:rsid w:val="007424AD"/>
    <w:rsid w:val="00742536"/>
    <w:rsid w:val="00742B0D"/>
    <w:rsid w:val="00742FDE"/>
    <w:rsid w:val="007431A0"/>
    <w:rsid w:val="00743342"/>
    <w:rsid w:val="007434A9"/>
    <w:rsid w:val="00743631"/>
    <w:rsid w:val="00743706"/>
    <w:rsid w:val="00743F69"/>
    <w:rsid w:val="00744126"/>
    <w:rsid w:val="00744570"/>
    <w:rsid w:val="00744743"/>
    <w:rsid w:val="007447B3"/>
    <w:rsid w:val="007449AA"/>
    <w:rsid w:val="00744F89"/>
    <w:rsid w:val="007450C1"/>
    <w:rsid w:val="007453C7"/>
    <w:rsid w:val="007453CE"/>
    <w:rsid w:val="0074556D"/>
    <w:rsid w:val="00745689"/>
    <w:rsid w:val="00745755"/>
    <w:rsid w:val="00745A0A"/>
    <w:rsid w:val="00745A19"/>
    <w:rsid w:val="00745C24"/>
    <w:rsid w:val="00745DD9"/>
    <w:rsid w:val="00745E9A"/>
    <w:rsid w:val="00745EA0"/>
    <w:rsid w:val="0074658D"/>
    <w:rsid w:val="00746952"/>
    <w:rsid w:val="0074697F"/>
    <w:rsid w:val="00746A71"/>
    <w:rsid w:val="00746C51"/>
    <w:rsid w:val="00746D27"/>
    <w:rsid w:val="00746D4A"/>
    <w:rsid w:val="00746F68"/>
    <w:rsid w:val="00747039"/>
    <w:rsid w:val="00747422"/>
    <w:rsid w:val="0074750D"/>
    <w:rsid w:val="007475F4"/>
    <w:rsid w:val="00747613"/>
    <w:rsid w:val="007479A9"/>
    <w:rsid w:val="00747BDA"/>
    <w:rsid w:val="00747E72"/>
    <w:rsid w:val="0075054A"/>
    <w:rsid w:val="00750633"/>
    <w:rsid w:val="007507AA"/>
    <w:rsid w:val="00750B09"/>
    <w:rsid w:val="00750BC7"/>
    <w:rsid w:val="00750DE9"/>
    <w:rsid w:val="0075128D"/>
    <w:rsid w:val="0075170B"/>
    <w:rsid w:val="00751794"/>
    <w:rsid w:val="00751ADA"/>
    <w:rsid w:val="007520AB"/>
    <w:rsid w:val="007521BF"/>
    <w:rsid w:val="00752691"/>
    <w:rsid w:val="00752738"/>
    <w:rsid w:val="00752DAE"/>
    <w:rsid w:val="00752EAB"/>
    <w:rsid w:val="0075310D"/>
    <w:rsid w:val="00753291"/>
    <w:rsid w:val="007533F7"/>
    <w:rsid w:val="007535DB"/>
    <w:rsid w:val="007535DE"/>
    <w:rsid w:val="00753681"/>
    <w:rsid w:val="00753810"/>
    <w:rsid w:val="00753944"/>
    <w:rsid w:val="00753BC0"/>
    <w:rsid w:val="00753F8B"/>
    <w:rsid w:val="00754073"/>
    <w:rsid w:val="007541DC"/>
    <w:rsid w:val="00754B42"/>
    <w:rsid w:val="00754BBD"/>
    <w:rsid w:val="00754C01"/>
    <w:rsid w:val="00754F38"/>
    <w:rsid w:val="0075509A"/>
    <w:rsid w:val="007555CC"/>
    <w:rsid w:val="0075576B"/>
    <w:rsid w:val="007557A1"/>
    <w:rsid w:val="00755903"/>
    <w:rsid w:val="00755C49"/>
    <w:rsid w:val="00755C71"/>
    <w:rsid w:val="00755D80"/>
    <w:rsid w:val="00756088"/>
    <w:rsid w:val="007563CD"/>
    <w:rsid w:val="00756637"/>
    <w:rsid w:val="0075671E"/>
    <w:rsid w:val="007567AD"/>
    <w:rsid w:val="007568B7"/>
    <w:rsid w:val="00756B05"/>
    <w:rsid w:val="00756B85"/>
    <w:rsid w:val="00756E90"/>
    <w:rsid w:val="007574F3"/>
    <w:rsid w:val="00757687"/>
    <w:rsid w:val="00757729"/>
    <w:rsid w:val="00760019"/>
    <w:rsid w:val="00760024"/>
    <w:rsid w:val="00760258"/>
    <w:rsid w:val="007604B3"/>
    <w:rsid w:val="00760599"/>
    <w:rsid w:val="007606E0"/>
    <w:rsid w:val="00760914"/>
    <w:rsid w:val="0076094F"/>
    <w:rsid w:val="00760D49"/>
    <w:rsid w:val="00760D9A"/>
    <w:rsid w:val="00760DAA"/>
    <w:rsid w:val="0076106B"/>
    <w:rsid w:val="0076109D"/>
    <w:rsid w:val="00761330"/>
    <w:rsid w:val="00761946"/>
    <w:rsid w:val="00761B41"/>
    <w:rsid w:val="00761E99"/>
    <w:rsid w:val="00761F62"/>
    <w:rsid w:val="007620B6"/>
    <w:rsid w:val="00762378"/>
    <w:rsid w:val="007623CC"/>
    <w:rsid w:val="007627ED"/>
    <w:rsid w:val="00762C15"/>
    <w:rsid w:val="00762F17"/>
    <w:rsid w:val="0076310A"/>
    <w:rsid w:val="00763833"/>
    <w:rsid w:val="0076385A"/>
    <w:rsid w:val="007638B2"/>
    <w:rsid w:val="00763A98"/>
    <w:rsid w:val="00763B61"/>
    <w:rsid w:val="00763C0B"/>
    <w:rsid w:val="00763E27"/>
    <w:rsid w:val="00763EF3"/>
    <w:rsid w:val="00763EF7"/>
    <w:rsid w:val="00763FBB"/>
    <w:rsid w:val="0076439F"/>
    <w:rsid w:val="0076456B"/>
    <w:rsid w:val="0076499F"/>
    <w:rsid w:val="00764BB2"/>
    <w:rsid w:val="00764BCF"/>
    <w:rsid w:val="00764CDC"/>
    <w:rsid w:val="00764E71"/>
    <w:rsid w:val="007659F2"/>
    <w:rsid w:val="00765A60"/>
    <w:rsid w:val="00765AE2"/>
    <w:rsid w:val="00765B43"/>
    <w:rsid w:val="00766103"/>
    <w:rsid w:val="007662CF"/>
    <w:rsid w:val="007662F7"/>
    <w:rsid w:val="0076642B"/>
    <w:rsid w:val="007664CF"/>
    <w:rsid w:val="00766705"/>
    <w:rsid w:val="007668CD"/>
    <w:rsid w:val="00766E30"/>
    <w:rsid w:val="00766F36"/>
    <w:rsid w:val="00766FF2"/>
    <w:rsid w:val="007671DD"/>
    <w:rsid w:val="00767298"/>
    <w:rsid w:val="007672F1"/>
    <w:rsid w:val="00767333"/>
    <w:rsid w:val="00767554"/>
    <w:rsid w:val="00767B9C"/>
    <w:rsid w:val="00767CC7"/>
    <w:rsid w:val="00767DEB"/>
    <w:rsid w:val="00767E3E"/>
    <w:rsid w:val="00767E91"/>
    <w:rsid w:val="00770301"/>
    <w:rsid w:val="00770313"/>
    <w:rsid w:val="00770407"/>
    <w:rsid w:val="00770757"/>
    <w:rsid w:val="00770901"/>
    <w:rsid w:val="007709A7"/>
    <w:rsid w:val="00770A64"/>
    <w:rsid w:val="00770A6F"/>
    <w:rsid w:val="00770D10"/>
    <w:rsid w:val="007710C9"/>
    <w:rsid w:val="00771687"/>
    <w:rsid w:val="007717EC"/>
    <w:rsid w:val="00771911"/>
    <w:rsid w:val="00771A34"/>
    <w:rsid w:val="00771A83"/>
    <w:rsid w:val="00771D6B"/>
    <w:rsid w:val="00771E0B"/>
    <w:rsid w:val="00771F41"/>
    <w:rsid w:val="0077207F"/>
    <w:rsid w:val="007720F4"/>
    <w:rsid w:val="007721C7"/>
    <w:rsid w:val="00772384"/>
    <w:rsid w:val="00772A79"/>
    <w:rsid w:val="00772A8C"/>
    <w:rsid w:val="00772BD5"/>
    <w:rsid w:val="00772C8F"/>
    <w:rsid w:val="00772CB6"/>
    <w:rsid w:val="00773553"/>
    <w:rsid w:val="00773858"/>
    <w:rsid w:val="00773DBA"/>
    <w:rsid w:val="00773E9B"/>
    <w:rsid w:val="00774180"/>
    <w:rsid w:val="007741A1"/>
    <w:rsid w:val="00774429"/>
    <w:rsid w:val="00774568"/>
    <w:rsid w:val="00774759"/>
    <w:rsid w:val="00774857"/>
    <w:rsid w:val="007748E8"/>
    <w:rsid w:val="00774999"/>
    <w:rsid w:val="00774D8E"/>
    <w:rsid w:val="00774F8F"/>
    <w:rsid w:val="0077531E"/>
    <w:rsid w:val="0077557D"/>
    <w:rsid w:val="007756B0"/>
    <w:rsid w:val="00775761"/>
    <w:rsid w:val="00775A29"/>
    <w:rsid w:val="00775B94"/>
    <w:rsid w:val="00775CA1"/>
    <w:rsid w:val="00775DB2"/>
    <w:rsid w:val="00775F11"/>
    <w:rsid w:val="00775F77"/>
    <w:rsid w:val="00776207"/>
    <w:rsid w:val="0077630E"/>
    <w:rsid w:val="0077648E"/>
    <w:rsid w:val="007768F7"/>
    <w:rsid w:val="007769C6"/>
    <w:rsid w:val="00776B15"/>
    <w:rsid w:val="00776F64"/>
    <w:rsid w:val="00776FE6"/>
    <w:rsid w:val="0077729B"/>
    <w:rsid w:val="00777337"/>
    <w:rsid w:val="00777392"/>
    <w:rsid w:val="007775B1"/>
    <w:rsid w:val="00777643"/>
    <w:rsid w:val="0077788C"/>
    <w:rsid w:val="00777AED"/>
    <w:rsid w:val="00777AFB"/>
    <w:rsid w:val="007800E2"/>
    <w:rsid w:val="00780105"/>
    <w:rsid w:val="007801F8"/>
    <w:rsid w:val="0078072B"/>
    <w:rsid w:val="00780833"/>
    <w:rsid w:val="00780870"/>
    <w:rsid w:val="00780B4D"/>
    <w:rsid w:val="00780D29"/>
    <w:rsid w:val="00780E14"/>
    <w:rsid w:val="00780F5A"/>
    <w:rsid w:val="0078155B"/>
    <w:rsid w:val="0078156C"/>
    <w:rsid w:val="0078185E"/>
    <w:rsid w:val="007818CD"/>
    <w:rsid w:val="00781EC8"/>
    <w:rsid w:val="00781F17"/>
    <w:rsid w:val="007828CA"/>
    <w:rsid w:val="00782AAE"/>
    <w:rsid w:val="00782BE7"/>
    <w:rsid w:val="00782C81"/>
    <w:rsid w:val="00783087"/>
    <w:rsid w:val="0078311A"/>
    <w:rsid w:val="00783707"/>
    <w:rsid w:val="007837AE"/>
    <w:rsid w:val="007837BC"/>
    <w:rsid w:val="007838DA"/>
    <w:rsid w:val="00783978"/>
    <w:rsid w:val="007839DB"/>
    <w:rsid w:val="00783B1A"/>
    <w:rsid w:val="0078466E"/>
    <w:rsid w:val="00784683"/>
    <w:rsid w:val="00784739"/>
    <w:rsid w:val="00784D21"/>
    <w:rsid w:val="00784D94"/>
    <w:rsid w:val="00784DA6"/>
    <w:rsid w:val="00784E98"/>
    <w:rsid w:val="00785292"/>
    <w:rsid w:val="00785326"/>
    <w:rsid w:val="00785AFA"/>
    <w:rsid w:val="00785B03"/>
    <w:rsid w:val="00785C99"/>
    <w:rsid w:val="00785CCD"/>
    <w:rsid w:val="00785D04"/>
    <w:rsid w:val="00785F83"/>
    <w:rsid w:val="00786285"/>
    <w:rsid w:val="00786595"/>
    <w:rsid w:val="00786B33"/>
    <w:rsid w:val="00786D1A"/>
    <w:rsid w:val="0078721F"/>
    <w:rsid w:val="0078760D"/>
    <w:rsid w:val="00787E70"/>
    <w:rsid w:val="00787F0B"/>
    <w:rsid w:val="00787FD7"/>
    <w:rsid w:val="0079075D"/>
    <w:rsid w:val="00790A0B"/>
    <w:rsid w:val="00790D53"/>
    <w:rsid w:val="00790D86"/>
    <w:rsid w:val="00791206"/>
    <w:rsid w:val="007912CA"/>
    <w:rsid w:val="007915B7"/>
    <w:rsid w:val="00791658"/>
    <w:rsid w:val="007919FD"/>
    <w:rsid w:val="00791C0E"/>
    <w:rsid w:val="00791C40"/>
    <w:rsid w:val="007920D5"/>
    <w:rsid w:val="0079217E"/>
    <w:rsid w:val="00792531"/>
    <w:rsid w:val="007925A5"/>
    <w:rsid w:val="0079285E"/>
    <w:rsid w:val="007929D2"/>
    <w:rsid w:val="00792DD1"/>
    <w:rsid w:val="007930D4"/>
    <w:rsid w:val="00793172"/>
    <w:rsid w:val="00793385"/>
    <w:rsid w:val="0079348C"/>
    <w:rsid w:val="007934E7"/>
    <w:rsid w:val="00793504"/>
    <w:rsid w:val="00793687"/>
    <w:rsid w:val="0079375E"/>
    <w:rsid w:val="0079390B"/>
    <w:rsid w:val="00793D55"/>
    <w:rsid w:val="00793D6B"/>
    <w:rsid w:val="00793E39"/>
    <w:rsid w:val="007942B6"/>
    <w:rsid w:val="007944E6"/>
    <w:rsid w:val="00794564"/>
    <w:rsid w:val="007945D2"/>
    <w:rsid w:val="00794778"/>
    <w:rsid w:val="00794B40"/>
    <w:rsid w:val="00794BAE"/>
    <w:rsid w:val="00794BC5"/>
    <w:rsid w:val="00794FA4"/>
    <w:rsid w:val="007951FE"/>
    <w:rsid w:val="007952E9"/>
    <w:rsid w:val="007952F8"/>
    <w:rsid w:val="0079581B"/>
    <w:rsid w:val="0079609C"/>
    <w:rsid w:val="0079685E"/>
    <w:rsid w:val="00796C8A"/>
    <w:rsid w:val="00796D2C"/>
    <w:rsid w:val="00796E2A"/>
    <w:rsid w:val="007976C3"/>
    <w:rsid w:val="007A015B"/>
    <w:rsid w:val="007A0928"/>
    <w:rsid w:val="007A0C02"/>
    <w:rsid w:val="007A0F04"/>
    <w:rsid w:val="007A0FFD"/>
    <w:rsid w:val="007A1146"/>
    <w:rsid w:val="007A1D1A"/>
    <w:rsid w:val="007A234B"/>
    <w:rsid w:val="007A24B8"/>
    <w:rsid w:val="007A266F"/>
    <w:rsid w:val="007A26EC"/>
    <w:rsid w:val="007A2746"/>
    <w:rsid w:val="007A2770"/>
    <w:rsid w:val="007A2CC9"/>
    <w:rsid w:val="007A2CF2"/>
    <w:rsid w:val="007A2E98"/>
    <w:rsid w:val="007A3006"/>
    <w:rsid w:val="007A314B"/>
    <w:rsid w:val="007A365D"/>
    <w:rsid w:val="007A370C"/>
    <w:rsid w:val="007A399D"/>
    <w:rsid w:val="007A39C1"/>
    <w:rsid w:val="007A3BDB"/>
    <w:rsid w:val="007A3CDD"/>
    <w:rsid w:val="007A3D40"/>
    <w:rsid w:val="007A3E2E"/>
    <w:rsid w:val="007A42F2"/>
    <w:rsid w:val="007A4517"/>
    <w:rsid w:val="007A4563"/>
    <w:rsid w:val="007A4582"/>
    <w:rsid w:val="007A4BE6"/>
    <w:rsid w:val="007A4C35"/>
    <w:rsid w:val="007A4CD0"/>
    <w:rsid w:val="007A51B5"/>
    <w:rsid w:val="007A528C"/>
    <w:rsid w:val="007A5433"/>
    <w:rsid w:val="007A56D8"/>
    <w:rsid w:val="007A5714"/>
    <w:rsid w:val="007A59FC"/>
    <w:rsid w:val="007A5AED"/>
    <w:rsid w:val="007A5EAF"/>
    <w:rsid w:val="007A62C5"/>
    <w:rsid w:val="007A6455"/>
    <w:rsid w:val="007A6696"/>
    <w:rsid w:val="007A66B1"/>
    <w:rsid w:val="007A6975"/>
    <w:rsid w:val="007A6C33"/>
    <w:rsid w:val="007A6CF4"/>
    <w:rsid w:val="007A6E18"/>
    <w:rsid w:val="007A7170"/>
    <w:rsid w:val="007A74BC"/>
    <w:rsid w:val="007A74F9"/>
    <w:rsid w:val="007A758F"/>
    <w:rsid w:val="007A775D"/>
    <w:rsid w:val="007A7935"/>
    <w:rsid w:val="007A7966"/>
    <w:rsid w:val="007A7A90"/>
    <w:rsid w:val="007B074F"/>
    <w:rsid w:val="007B0B97"/>
    <w:rsid w:val="007B0BA3"/>
    <w:rsid w:val="007B0CD8"/>
    <w:rsid w:val="007B0E54"/>
    <w:rsid w:val="007B1140"/>
    <w:rsid w:val="007B1145"/>
    <w:rsid w:val="007B14F8"/>
    <w:rsid w:val="007B1878"/>
    <w:rsid w:val="007B1D07"/>
    <w:rsid w:val="007B1DCD"/>
    <w:rsid w:val="007B23E9"/>
    <w:rsid w:val="007B25BF"/>
    <w:rsid w:val="007B2792"/>
    <w:rsid w:val="007B27AA"/>
    <w:rsid w:val="007B27D3"/>
    <w:rsid w:val="007B28FF"/>
    <w:rsid w:val="007B29BB"/>
    <w:rsid w:val="007B2C1A"/>
    <w:rsid w:val="007B2F3C"/>
    <w:rsid w:val="007B2FAA"/>
    <w:rsid w:val="007B3521"/>
    <w:rsid w:val="007B3609"/>
    <w:rsid w:val="007B3800"/>
    <w:rsid w:val="007B394F"/>
    <w:rsid w:val="007B39F1"/>
    <w:rsid w:val="007B3FE5"/>
    <w:rsid w:val="007B4233"/>
    <w:rsid w:val="007B45BC"/>
    <w:rsid w:val="007B46A2"/>
    <w:rsid w:val="007B46F5"/>
    <w:rsid w:val="007B4F61"/>
    <w:rsid w:val="007B52A5"/>
    <w:rsid w:val="007B5A9E"/>
    <w:rsid w:val="007B5BD0"/>
    <w:rsid w:val="007B5F9E"/>
    <w:rsid w:val="007B625F"/>
    <w:rsid w:val="007B6FDF"/>
    <w:rsid w:val="007B70AD"/>
    <w:rsid w:val="007B7239"/>
    <w:rsid w:val="007B73BC"/>
    <w:rsid w:val="007B7A5D"/>
    <w:rsid w:val="007B7ABA"/>
    <w:rsid w:val="007B7BE8"/>
    <w:rsid w:val="007B7C57"/>
    <w:rsid w:val="007B7E86"/>
    <w:rsid w:val="007B7EE7"/>
    <w:rsid w:val="007C02D5"/>
    <w:rsid w:val="007C056D"/>
    <w:rsid w:val="007C09E8"/>
    <w:rsid w:val="007C0A79"/>
    <w:rsid w:val="007C0AF2"/>
    <w:rsid w:val="007C0D10"/>
    <w:rsid w:val="007C12A3"/>
    <w:rsid w:val="007C13EF"/>
    <w:rsid w:val="007C15BC"/>
    <w:rsid w:val="007C15E5"/>
    <w:rsid w:val="007C1668"/>
    <w:rsid w:val="007C1992"/>
    <w:rsid w:val="007C1F5F"/>
    <w:rsid w:val="007C2780"/>
    <w:rsid w:val="007C296B"/>
    <w:rsid w:val="007C2CD5"/>
    <w:rsid w:val="007C2F7C"/>
    <w:rsid w:val="007C2FDF"/>
    <w:rsid w:val="007C3181"/>
    <w:rsid w:val="007C335F"/>
    <w:rsid w:val="007C35E6"/>
    <w:rsid w:val="007C371E"/>
    <w:rsid w:val="007C3815"/>
    <w:rsid w:val="007C3A13"/>
    <w:rsid w:val="007C3C89"/>
    <w:rsid w:val="007C3CDC"/>
    <w:rsid w:val="007C3EB9"/>
    <w:rsid w:val="007C409D"/>
    <w:rsid w:val="007C45F1"/>
    <w:rsid w:val="007C47A2"/>
    <w:rsid w:val="007C48FD"/>
    <w:rsid w:val="007C4A57"/>
    <w:rsid w:val="007C4BA1"/>
    <w:rsid w:val="007C4DFB"/>
    <w:rsid w:val="007C4FF2"/>
    <w:rsid w:val="007C52B2"/>
    <w:rsid w:val="007C53EE"/>
    <w:rsid w:val="007C5AC5"/>
    <w:rsid w:val="007C5BA1"/>
    <w:rsid w:val="007C60D0"/>
    <w:rsid w:val="007C6290"/>
    <w:rsid w:val="007C6375"/>
    <w:rsid w:val="007C6655"/>
    <w:rsid w:val="007C685B"/>
    <w:rsid w:val="007C6BDD"/>
    <w:rsid w:val="007C6DF7"/>
    <w:rsid w:val="007C7132"/>
    <w:rsid w:val="007C7343"/>
    <w:rsid w:val="007C7380"/>
    <w:rsid w:val="007C77A6"/>
    <w:rsid w:val="007C7C51"/>
    <w:rsid w:val="007D02E3"/>
    <w:rsid w:val="007D0327"/>
    <w:rsid w:val="007D05DC"/>
    <w:rsid w:val="007D0E0A"/>
    <w:rsid w:val="007D0EA9"/>
    <w:rsid w:val="007D10A5"/>
    <w:rsid w:val="007D165C"/>
    <w:rsid w:val="007D1875"/>
    <w:rsid w:val="007D1910"/>
    <w:rsid w:val="007D1DDB"/>
    <w:rsid w:val="007D1E01"/>
    <w:rsid w:val="007D1E1E"/>
    <w:rsid w:val="007D2342"/>
    <w:rsid w:val="007D26FC"/>
    <w:rsid w:val="007D2716"/>
    <w:rsid w:val="007D2BCA"/>
    <w:rsid w:val="007D2CEA"/>
    <w:rsid w:val="007D2E75"/>
    <w:rsid w:val="007D3071"/>
    <w:rsid w:val="007D3162"/>
    <w:rsid w:val="007D3227"/>
    <w:rsid w:val="007D333B"/>
    <w:rsid w:val="007D388F"/>
    <w:rsid w:val="007D3B70"/>
    <w:rsid w:val="007D3B7F"/>
    <w:rsid w:val="007D3C56"/>
    <w:rsid w:val="007D3FD1"/>
    <w:rsid w:val="007D411A"/>
    <w:rsid w:val="007D44DB"/>
    <w:rsid w:val="007D4743"/>
    <w:rsid w:val="007D4A74"/>
    <w:rsid w:val="007D4C71"/>
    <w:rsid w:val="007D50FE"/>
    <w:rsid w:val="007D52DB"/>
    <w:rsid w:val="007D5549"/>
    <w:rsid w:val="007D558D"/>
    <w:rsid w:val="007D5616"/>
    <w:rsid w:val="007D56CF"/>
    <w:rsid w:val="007D5722"/>
    <w:rsid w:val="007D5933"/>
    <w:rsid w:val="007D5EDE"/>
    <w:rsid w:val="007D64E9"/>
    <w:rsid w:val="007D66A0"/>
    <w:rsid w:val="007D66C8"/>
    <w:rsid w:val="007D6784"/>
    <w:rsid w:val="007D6F8E"/>
    <w:rsid w:val="007D753E"/>
    <w:rsid w:val="007D76CB"/>
    <w:rsid w:val="007D78F7"/>
    <w:rsid w:val="007D7B70"/>
    <w:rsid w:val="007E00E7"/>
    <w:rsid w:val="007E0197"/>
    <w:rsid w:val="007E01A0"/>
    <w:rsid w:val="007E05EF"/>
    <w:rsid w:val="007E0824"/>
    <w:rsid w:val="007E082E"/>
    <w:rsid w:val="007E0A66"/>
    <w:rsid w:val="007E0C77"/>
    <w:rsid w:val="007E0D70"/>
    <w:rsid w:val="007E1101"/>
    <w:rsid w:val="007E1312"/>
    <w:rsid w:val="007E13C1"/>
    <w:rsid w:val="007E173E"/>
    <w:rsid w:val="007E17E9"/>
    <w:rsid w:val="007E1E1A"/>
    <w:rsid w:val="007E22A3"/>
    <w:rsid w:val="007E2421"/>
    <w:rsid w:val="007E2A3D"/>
    <w:rsid w:val="007E2B84"/>
    <w:rsid w:val="007E2BF8"/>
    <w:rsid w:val="007E2C09"/>
    <w:rsid w:val="007E34E8"/>
    <w:rsid w:val="007E37A3"/>
    <w:rsid w:val="007E3930"/>
    <w:rsid w:val="007E3B79"/>
    <w:rsid w:val="007E3B93"/>
    <w:rsid w:val="007E3F11"/>
    <w:rsid w:val="007E3FF0"/>
    <w:rsid w:val="007E4320"/>
    <w:rsid w:val="007E447E"/>
    <w:rsid w:val="007E4941"/>
    <w:rsid w:val="007E4DD5"/>
    <w:rsid w:val="007E4E05"/>
    <w:rsid w:val="007E4F35"/>
    <w:rsid w:val="007E4F5E"/>
    <w:rsid w:val="007E5072"/>
    <w:rsid w:val="007E508B"/>
    <w:rsid w:val="007E511E"/>
    <w:rsid w:val="007E5120"/>
    <w:rsid w:val="007E51C7"/>
    <w:rsid w:val="007E5551"/>
    <w:rsid w:val="007E584C"/>
    <w:rsid w:val="007E59B0"/>
    <w:rsid w:val="007E5C49"/>
    <w:rsid w:val="007E5D42"/>
    <w:rsid w:val="007E63D9"/>
    <w:rsid w:val="007E67A8"/>
    <w:rsid w:val="007E6AA8"/>
    <w:rsid w:val="007E6BC9"/>
    <w:rsid w:val="007E6D9A"/>
    <w:rsid w:val="007E6EA2"/>
    <w:rsid w:val="007E7348"/>
    <w:rsid w:val="007E73C5"/>
    <w:rsid w:val="007E73E3"/>
    <w:rsid w:val="007E756A"/>
    <w:rsid w:val="007E777D"/>
    <w:rsid w:val="007E787C"/>
    <w:rsid w:val="007E7B3E"/>
    <w:rsid w:val="007E7E8B"/>
    <w:rsid w:val="007F05B4"/>
    <w:rsid w:val="007F0848"/>
    <w:rsid w:val="007F0B8A"/>
    <w:rsid w:val="007F0C4D"/>
    <w:rsid w:val="007F0C99"/>
    <w:rsid w:val="007F0CB3"/>
    <w:rsid w:val="007F0CF1"/>
    <w:rsid w:val="007F1207"/>
    <w:rsid w:val="007F12FE"/>
    <w:rsid w:val="007F13D9"/>
    <w:rsid w:val="007F1427"/>
    <w:rsid w:val="007F1537"/>
    <w:rsid w:val="007F18A1"/>
    <w:rsid w:val="007F1C11"/>
    <w:rsid w:val="007F1EF4"/>
    <w:rsid w:val="007F2157"/>
    <w:rsid w:val="007F22EA"/>
    <w:rsid w:val="007F24F0"/>
    <w:rsid w:val="007F258A"/>
    <w:rsid w:val="007F28CE"/>
    <w:rsid w:val="007F293C"/>
    <w:rsid w:val="007F2A3B"/>
    <w:rsid w:val="007F2DB6"/>
    <w:rsid w:val="007F2E8D"/>
    <w:rsid w:val="007F313C"/>
    <w:rsid w:val="007F31B7"/>
    <w:rsid w:val="007F365C"/>
    <w:rsid w:val="007F381D"/>
    <w:rsid w:val="007F38C7"/>
    <w:rsid w:val="007F3B39"/>
    <w:rsid w:val="007F3D9C"/>
    <w:rsid w:val="007F40E5"/>
    <w:rsid w:val="007F4E39"/>
    <w:rsid w:val="007F4F6C"/>
    <w:rsid w:val="007F526B"/>
    <w:rsid w:val="007F53C0"/>
    <w:rsid w:val="007F584B"/>
    <w:rsid w:val="007F5A01"/>
    <w:rsid w:val="007F5EC2"/>
    <w:rsid w:val="007F5FE2"/>
    <w:rsid w:val="007F6035"/>
    <w:rsid w:val="007F6650"/>
    <w:rsid w:val="007F66BD"/>
    <w:rsid w:val="007F67FE"/>
    <w:rsid w:val="007F6ACF"/>
    <w:rsid w:val="007F6FFD"/>
    <w:rsid w:val="007F73EA"/>
    <w:rsid w:val="007F7969"/>
    <w:rsid w:val="008000A1"/>
    <w:rsid w:val="008000A9"/>
    <w:rsid w:val="00800923"/>
    <w:rsid w:val="00800DE6"/>
    <w:rsid w:val="00800F95"/>
    <w:rsid w:val="00801003"/>
    <w:rsid w:val="00801291"/>
    <w:rsid w:val="008016D9"/>
    <w:rsid w:val="0080177A"/>
    <w:rsid w:val="008018FC"/>
    <w:rsid w:val="00801A40"/>
    <w:rsid w:val="00801E5E"/>
    <w:rsid w:val="0080213A"/>
    <w:rsid w:val="00802242"/>
    <w:rsid w:val="008022B8"/>
    <w:rsid w:val="008025E5"/>
    <w:rsid w:val="008028D2"/>
    <w:rsid w:val="00802A21"/>
    <w:rsid w:val="00802A3B"/>
    <w:rsid w:val="00802C36"/>
    <w:rsid w:val="00802DAA"/>
    <w:rsid w:val="00802E15"/>
    <w:rsid w:val="00802E72"/>
    <w:rsid w:val="00802F9B"/>
    <w:rsid w:val="00803174"/>
    <w:rsid w:val="008033B7"/>
    <w:rsid w:val="00803449"/>
    <w:rsid w:val="00803A86"/>
    <w:rsid w:val="008040CE"/>
    <w:rsid w:val="00804490"/>
    <w:rsid w:val="0080491C"/>
    <w:rsid w:val="00804C1F"/>
    <w:rsid w:val="00804FDD"/>
    <w:rsid w:val="00805364"/>
    <w:rsid w:val="0080574B"/>
    <w:rsid w:val="00805B2B"/>
    <w:rsid w:val="00805C94"/>
    <w:rsid w:val="00805E81"/>
    <w:rsid w:val="00806036"/>
    <w:rsid w:val="00806337"/>
    <w:rsid w:val="00806439"/>
    <w:rsid w:val="0080672D"/>
    <w:rsid w:val="008067C1"/>
    <w:rsid w:val="0080686D"/>
    <w:rsid w:val="008068D4"/>
    <w:rsid w:val="00806967"/>
    <w:rsid w:val="008069C1"/>
    <w:rsid w:val="00806C9D"/>
    <w:rsid w:val="00806D08"/>
    <w:rsid w:val="00807268"/>
    <w:rsid w:val="008072E7"/>
    <w:rsid w:val="00807389"/>
    <w:rsid w:val="008077A5"/>
    <w:rsid w:val="00807904"/>
    <w:rsid w:val="00807932"/>
    <w:rsid w:val="00807B2F"/>
    <w:rsid w:val="00807B7B"/>
    <w:rsid w:val="0081002B"/>
    <w:rsid w:val="008100E9"/>
    <w:rsid w:val="008102F6"/>
    <w:rsid w:val="0081037D"/>
    <w:rsid w:val="00810523"/>
    <w:rsid w:val="0081082E"/>
    <w:rsid w:val="0081083C"/>
    <w:rsid w:val="00810875"/>
    <w:rsid w:val="008110DA"/>
    <w:rsid w:val="0081157A"/>
    <w:rsid w:val="00811623"/>
    <w:rsid w:val="0081167C"/>
    <w:rsid w:val="00811B95"/>
    <w:rsid w:val="00811E3F"/>
    <w:rsid w:val="00811EB3"/>
    <w:rsid w:val="00812244"/>
    <w:rsid w:val="008129A1"/>
    <w:rsid w:val="00812C5E"/>
    <w:rsid w:val="00812DBD"/>
    <w:rsid w:val="00812ED9"/>
    <w:rsid w:val="00813082"/>
    <w:rsid w:val="008134BC"/>
    <w:rsid w:val="008134F1"/>
    <w:rsid w:val="00813531"/>
    <w:rsid w:val="00813A55"/>
    <w:rsid w:val="00813C6A"/>
    <w:rsid w:val="00813CCC"/>
    <w:rsid w:val="00813D2D"/>
    <w:rsid w:val="00813F51"/>
    <w:rsid w:val="00814523"/>
    <w:rsid w:val="00814804"/>
    <w:rsid w:val="00814904"/>
    <w:rsid w:val="00814EE5"/>
    <w:rsid w:val="00814F26"/>
    <w:rsid w:val="00815105"/>
    <w:rsid w:val="00815215"/>
    <w:rsid w:val="008158E8"/>
    <w:rsid w:val="00815998"/>
    <w:rsid w:val="00815A63"/>
    <w:rsid w:val="00815DF8"/>
    <w:rsid w:val="008160BA"/>
    <w:rsid w:val="0081620C"/>
    <w:rsid w:val="0081625A"/>
    <w:rsid w:val="008164E1"/>
    <w:rsid w:val="00816546"/>
    <w:rsid w:val="00816669"/>
    <w:rsid w:val="008167ED"/>
    <w:rsid w:val="008169A8"/>
    <w:rsid w:val="00816C0F"/>
    <w:rsid w:val="00816F27"/>
    <w:rsid w:val="008170F1"/>
    <w:rsid w:val="00817246"/>
    <w:rsid w:val="00817280"/>
    <w:rsid w:val="00817A37"/>
    <w:rsid w:val="0082001A"/>
    <w:rsid w:val="0082012F"/>
    <w:rsid w:val="00820225"/>
    <w:rsid w:val="008203FD"/>
    <w:rsid w:val="00820994"/>
    <w:rsid w:val="00820D26"/>
    <w:rsid w:val="00821062"/>
    <w:rsid w:val="00821205"/>
    <w:rsid w:val="00821333"/>
    <w:rsid w:val="00821839"/>
    <w:rsid w:val="00821A95"/>
    <w:rsid w:val="00821D03"/>
    <w:rsid w:val="00821E88"/>
    <w:rsid w:val="00822043"/>
    <w:rsid w:val="008224BB"/>
    <w:rsid w:val="00822742"/>
    <w:rsid w:val="008229EB"/>
    <w:rsid w:val="00822A39"/>
    <w:rsid w:val="00822F17"/>
    <w:rsid w:val="008230BA"/>
    <w:rsid w:val="00823116"/>
    <w:rsid w:val="0082316D"/>
    <w:rsid w:val="00823406"/>
    <w:rsid w:val="0082371D"/>
    <w:rsid w:val="00823884"/>
    <w:rsid w:val="00823950"/>
    <w:rsid w:val="00823B13"/>
    <w:rsid w:val="00823B39"/>
    <w:rsid w:val="00823E2F"/>
    <w:rsid w:val="00824523"/>
    <w:rsid w:val="008250AC"/>
    <w:rsid w:val="0082512F"/>
    <w:rsid w:val="008251E8"/>
    <w:rsid w:val="00825544"/>
    <w:rsid w:val="00825811"/>
    <w:rsid w:val="00825BC0"/>
    <w:rsid w:val="00825BD2"/>
    <w:rsid w:val="00825E7A"/>
    <w:rsid w:val="008260CC"/>
    <w:rsid w:val="008261CE"/>
    <w:rsid w:val="008262D1"/>
    <w:rsid w:val="0082656D"/>
    <w:rsid w:val="008266CA"/>
    <w:rsid w:val="008267F4"/>
    <w:rsid w:val="008269F5"/>
    <w:rsid w:val="00826B70"/>
    <w:rsid w:val="00826E2B"/>
    <w:rsid w:val="0082711D"/>
    <w:rsid w:val="008271C4"/>
    <w:rsid w:val="008272A4"/>
    <w:rsid w:val="008273DB"/>
    <w:rsid w:val="008277FC"/>
    <w:rsid w:val="00827AA3"/>
    <w:rsid w:val="00827B57"/>
    <w:rsid w:val="00827F83"/>
    <w:rsid w:val="00827FCC"/>
    <w:rsid w:val="008306BC"/>
    <w:rsid w:val="0083094E"/>
    <w:rsid w:val="00830A9A"/>
    <w:rsid w:val="00830C59"/>
    <w:rsid w:val="00830CB3"/>
    <w:rsid w:val="00831142"/>
    <w:rsid w:val="0083141B"/>
    <w:rsid w:val="008314BE"/>
    <w:rsid w:val="0083150A"/>
    <w:rsid w:val="00831672"/>
    <w:rsid w:val="008318DA"/>
    <w:rsid w:val="0083192D"/>
    <w:rsid w:val="00831CEA"/>
    <w:rsid w:val="00831D0D"/>
    <w:rsid w:val="00831D7E"/>
    <w:rsid w:val="00831DC4"/>
    <w:rsid w:val="00831E01"/>
    <w:rsid w:val="00831E02"/>
    <w:rsid w:val="008320DA"/>
    <w:rsid w:val="008324AA"/>
    <w:rsid w:val="008327FE"/>
    <w:rsid w:val="008328BD"/>
    <w:rsid w:val="0083331E"/>
    <w:rsid w:val="0083360A"/>
    <w:rsid w:val="008336A1"/>
    <w:rsid w:val="00833762"/>
    <w:rsid w:val="008337E2"/>
    <w:rsid w:val="00833AB3"/>
    <w:rsid w:val="00833D13"/>
    <w:rsid w:val="00833EEE"/>
    <w:rsid w:val="00834102"/>
    <w:rsid w:val="0083435C"/>
    <w:rsid w:val="0083445D"/>
    <w:rsid w:val="0083489B"/>
    <w:rsid w:val="00834998"/>
    <w:rsid w:val="00834CE6"/>
    <w:rsid w:val="00834D2D"/>
    <w:rsid w:val="00834E3C"/>
    <w:rsid w:val="0083534A"/>
    <w:rsid w:val="00835605"/>
    <w:rsid w:val="008359E4"/>
    <w:rsid w:val="00835A5D"/>
    <w:rsid w:val="00835C14"/>
    <w:rsid w:val="00835D98"/>
    <w:rsid w:val="0083606A"/>
    <w:rsid w:val="008361EA"/>
    <w:rsid w:val="00836430"/>
    <w:rsid w:val="00836546"/>
    <w:rsid w:val="0083711B"/>
    <w:rsid w:val="00837440"/>
    <w:rsid w:val="008374AD"/>
    <w:rsid w:val="00837526"/>
    <w:rsid w:val="0083760B"/>
    <w:rsid w:val="00837695"/>
    <w:rsid w:val="008377C5"/>
    <w:rsid w:val="008379EA"/>
    <w:rsid w:val="008401C6"/>
    <w:rsid w:val="0084079E"/>
    <w:rsid w:val="00840850"/>
    <w:rsid w:val="008408D7"/>
    <w:rsid w:val="00840AA4"/>
    <w:rsid w:val="00840B90"/>
    <w:rsid w:val="00840C7D"/>
    <w:rsid w:val="00840DA3"/>
    <w:rsid w:val="0084185B"/>
    <w:rsid w:val="00841AE6"/>
    <w:rsid w:val="00841B5F"/>
    <w:rsid w:val="008420D5"/>
    <w:rsid w:val="00842156"/>
    <w:rsid w:val="0084259B"/>
    <w:rsid w:val="008426FA"/>
    <w:rsid w:val="0084276F"/>
    <w:rsid w:val="00842C7D"/>
    <w:rsid w:val="00842D25"/>
    <w:rsid w:val="00843286"/>
    <w:rsid w:val="00843337"/>
    <w:rsid w:val="00843343"/>
    <w:rsid w:val="00843788"/>
    <w:rsid w:val="00843B7B"/>
    <w:rsid w:val="00843FE2"/>
    <w:rsid w:val="0084462A"/>
    <w:rsid w:val="00844A3D"/>
    <w:rsid w:val="00844E71"/>
    <w:rsid w:val="0084505A"/>
    <w:rsid w:val="0084512E"/>
    <w:rsid w:val="008451E1"/>
    <w:rsid w:val="0084521E"/>
    <w:rsid w:val="008452A9"/>
    <w:rsid w:val="008452D8"/>
    <w:rsid w:val="00845566"/>
    <w:rsid w:val="0084571D"/>
    <w:rsid w:val="00845CDF"/>
    <w:rsid w:val="00845DB3"/>
    <w:rsid w:val="008460A9"/>
    <w:rsid w:val="008466FA"/>
    <w:rsid w:val="0084694F"/>
    <w:rsid w:val="00846955"/>
    <w:rsid w:val="00846C78"/>
    <w:rsid w:val="00846C99"/>
    <w:rsid w:val="00846CEF"/>
    <w:rsid w:val="00846D63"/>
    <w:rsid w:val="00846D66"/>
    <w:rsid w:val="00846F82"/>
    <w:rsid w:val="00847146"/>
    <w:rsid w:val="00847581"/>
    <w:rsid w:val="00847631"/>
    <w:rsid w:val="00847735"/>
    <w:rsid w:val="0084774F"/>
    <w:rsid w:val="00847844"/>
    <w:rsid w:val="008478D9"/>
    <w:rsid w:val="008478EC"/>
    <w:rsid w:val="00847A6C"/>
    <w:rsid w:val="00847CA6"/>
    <w:rsid w:val="00847CD7"/>
    <w:rsid w:val="00847E3B"/>
    <w:rsid w:val="00847F43"/>
    <w:rsid w:val="008500BF"/>
    <w:rsid w:val="00850A72"/>
    <w:rsid w:val="00850A82"/>
    <w:rsid w:val="00850AE9"/>
    <w:rsid w:val="00851115"/>
    <w:rsid w:val="00851353"/>
    <w:rsid w:val="00851399"/>
    <w:rsid w:val="008513B7"/>
    <w:rsid w:val="0085142C"/>
    <w:rsid w:val="008514A3"/>
    <w:rsid w:val="00851661"/>
    <w:rsid w:val="0085171A"/>
    <w:rsid w:val="0085198F"/>
    <w:rsid w:val="00851EA3"/>
    <w:rsid w:val="00852046"/>
    <w:rsid w:val="00852114"/>
    <w:rsid w:val="008523D5"/>
    <w:rsid w:val="008525D2"/>
    <w:rsid w:val="00852776"/>
    <w:rsid w:val="0085284F"/>
    <w:rsid w:val="00852AFA"/>
    <w:rsid w:val="00852BB0"/>
    <w:rsid w:val="00852C99"/>
    <w:rsid w:val="00852CC3"/>
    <w:rsid w:val="00852EE6"/>
    <w:rsid w:val="00852FE2"/>
    <w:rsid w:val="0085308E"/>
    <w:rsid w:val="00853430"/>
    <w:rsid w:val="00853C4A"/>
    <w:rsid w:val="0085428F"/>
    <w:rsid w:val="0085447C"/>
    <w:rsid w:val="00854496"/>
    <w:rsid w:val="0085454D"/>
    <w:rsid w:val="00854656"/>
    <w:rsid w:val="0085483E"/>
    <w:rsid w:val="00854C47"/>
    <w:rsid w:val="00854FC5"/>
    <w:rsid w:val="008557C3"/>
    <w:rsid w:val="00855986"/>
    <w:rsid w:val="00855CDE"/>
    <w:rsid w:val="00855EDD"/>
    <w:rsid w:val="008562AC"/>
    <w:rsid w:val="0085630F"/>
    <w:rsid w:val="008564C3"/>
    <w:rsid w:val="008568B4"/>
    <w:rsid w:val="00857294"/>
    <w:rsid w:val="0085730B"/>
    <w:rsid w:val="0085730F"/>
    <w:rsid w:val="008573D4"/>
    <w:rsid w:val="00857476"/>
    <w:rsid w:val="008578F3"/>
    <w:rsid w:val="0085798E"/>
    <w:rsid w:val="00857B4E"/>
    <w:rsid w:val="00857CA1"/>
    <w:rsid w:val="008604CB"/>
    <w:rsid w:val="0086067B"/>
    <w:rsid w:val="008607B9"/>
    <w:rsid w:val="008609DF"/>
    <w:rsid w:val="00860B69"/>
    <w:rsid w:val="00860BE9"/>
    <w:rsid w:val="00860E9A"/>
    <w:rsid w:val="008610F7"/>
    <w:rsid w:val="00861317"/>
    <w:rsid w:val="008613FA"/>
    <w:rsid w:val="00861530"/>
    <w:rsid w:val="00861692"/>
    <w:rsid w:val="008618C7"/>
    <w:rsid w:val="008619BF"/>
    <w:rsid w:val="008620DE"/>
    <w:rsid w:val="0086247E"/>
    <w:rsid w:val="00862552"/>
    <w:rsid w:val="00862562"/>
    <w:rsid w:val="00862844"/>
    <w:rsid w:val="00862B29"/>
    <w:rsid w:val="00862CBF"/>
    <w:rsid w:val="00863129"/>
    <w:rsid w:val="0086349D"/>
    <w:rsid w:val="00863592"/>
    <w:rsid w:val="008636CB"/>
    <w:rsid w:val="008636E0"/>
    <w:rsid w:val="00863883"/>
    <w:rsid w:val="008639C8"/>
    <w:rsid w:val="00863F06"/>
    <w:rsid w:val="00864244"/>
    <w:rsid w:val="00864598"/>
    <w:rsid w:val="0086484B"/>
    <w:rsid w:val="008648E5"/>
    <w:rsid w:val="0086490D"/>
    <w:rsid w:val="0086500B"/>
    <w:rsid w:val="00865042"/>
    <w:rsid w:val="008650AA"/>
    <w:rsid w:val="00865176"/>
    <w:rsid w:val="0086517D"/>
    <w:rsid w:val="00865241"/>
    <w:rsid w:val="008654E2"/>
    <w:rsid w:val="008654F7"/>
    <w:rsid w:val="008655A6"/>
    <w:rsid w:val="00865990"/>
    <w:rsid w:val="00865DD1"/>
    <w:rsid w:val="008661E2"/>
    <w:rsid w:val="0086624A"/>
    <w:rsid w:val="008663E5"/>
    <w:rsid w:val="00866437"/>
    <w:rsid w:val="00866454"/>
    <w:rsid w:val="008665C6"/>
    <w:rsid w:val="00866D4D"/>
    <w:rsid w:val="008672E8"/>
    <w:rsid w:val="008674BA"/>
    <w:rsid w:val="00867694"/>
    <w:rsid w:val="00867827"/>
    <w:rsid w:val="00867980"/>
    <w:rsid w:val="00867A51"/>
    <w:rsid w:val="00867E03"/>
    <w:rsid w:val="00870116"/>
    <w:rsid w:val="0087020C"/>
    <w:rsid w:val="00870591"/>
    <w:rsid w:val="00870619"/>
    <w:rsid w:val="00870B0D"/>
    <w:rsid w:val="00870DEA"/>
    <w:rsid w:val="00871047"/>
    <w:rsid w:val="00871823"/>
    <w:rsid w:val="00871DDF"/>
    <w:rsid w:val="00871EAB"/>
    <w:rsid w:val="00872189"/>
    <w:rsid w:val="008721BE"/>
    <w:rsid w:val="008722F4"/>
    <w:rsid w:val="00872804"/>
    <w:rsid w:val="008728B9"/>
    <w:rsid w:val="008729F7"/>
    <w:rsid w:val="00872E4E"/>
    <w:rsid w:val="00872E55"/>
    <w:rsid w:val="008731BA"/>
    <w:rsid w:val="008732CD"/>
    <w:rsid w:val="008735AA"/>
    <w:rsid w:val="008736B8"/>
    <w:rsid w:val="0087374C"/>
    <w:rsid w:val="00873901"/>
    <w:rsid w:val="00873A39"/>
    <w:rsid w:val="00873C67"/>
    <w:rsid w:val="00873D86"/>
    <w:rsid w:val="00873ED9"/>
    <w:rsid w:val="00874116"/>
    <w:rsid w:val="00874126"/>
    <w:rsid w:val="008746BF"/>
    <w:rsid w:val="00874A29"/>
    <w:rsid w:val="00874EEC"/>
    <w:rsid w:val="00875250"/>
    <w:rsid w:val="0087555B"/>
    <w:rsid w:val="008756C0"/>
    <w:rsid w:val="008756DF"/>
    <w:rsid w:val="00875797"/>
    <w:rsid w:val="008757D5"/>
    <w:rsid w:val="00875A2E"/>
    <w:rsid w:val="00875A6D"/>
    <w:rsid w:val="00875AB0"/>
    <w:rsid w:val="00875EDE"/>
    <w:rsid w:val="00876005"/>
    <w:rsid w:val="00876114"/>
    <w:rsid w:val="00876176"/>
    <w:rsid w:val="0087696F"/>
    <w:rsid w:val="00876A38"/>
    <w:rsid w:val="00877084"/>
    <w:rsid w:val="008770FE"/>
    <w:rsid w:val="008771E5"/>
    <w:rsid w:val="008771FF"/>
    <w:rsid w:val="00877547"/>
    <w:rsid w:val="0087790B"/>
    <w:rsid w:val="00877973"/>
    <w:rsid w:val="00877A55"/>
    <w:rsid w:val="0088001B"/>
    <w:rsid w:val="0088050C"/>
    <w:rsid w:val="008805C9"/>
    <w:rsid w:val="00880601"/>
    <w:rsid w:val="00881064"/>
    <w:rsid w:val="008817DF"/>
    <w:rsid w:val="00881D2E"/>
    <w:rsid w:val="0088209A"/>
    <w:rsid w:val="00882210"/>
    <w:rsid w:val="00882580"/>
    <w:rsid w:val="008829EC"/>
    <w:rsid w:val="00882A79"/>
    <w:rsid w:val="00882E08"/>
    <w:rsid w:val="00882E2F"/>
    <w:rsid w:val="00882ECD"/>
    <w:rsid w:val="0088350D"/>
    <w:rsid w:val="00883868"/>
    <w:rsid w:val="0088386C"/>
    <w:rsid w:val="00883CFE"/>
    <w:rsid w:val="00883E01"/>
    <w:rsid w:val="00884113"/>
    <w:rsid w:val="00884754"/>
    <w:rsid w:val="0088488E"/>
    <w:rsid w:val="00884ACE"/>
    <w:rsid w:val="00884AEA"/>
    <w:rsid w:val="00884F2D"/>
    <w:rsid w:val="00884F92"/>
    <w:rsid w:val="00884F97"/>
    <w:rsid w:val="0088516D"/>
    <w:rsid w:val="00885199"/>
    <w:rsid w:val="008853F3"/>
    <w:rsid w:val="00885556"/>
    <w:rsid w:val="008855FA"/>
    <w:rsid w:val="008858AB"/>
    <w:rsid w:val="00885959"/>
    <w:rsid w:val="00885B27"/>
    <w:rsid w:val="00885DCC"/>
    <w:rsid w:val="00885ED0"/>
    <w:rsid w:val="00886176"/>
    <w:rsid w:val="0088655A"/>
    <w:rsid w:val="008867D2"/>
    <w:rsid w:val="00886877"/>
    <w:rsid w:val="008868AD"/>
    <w:rsid w:val="00886A53"/>
    <w:rsid w:val="008870A0"/>
    <w:rsid w:val="008870BE"/>
    <w:rsid w:val="008872F4"/>
    <w:rsid w:val="0088736A"/>
    <w:rsid w:val="008873CF"/>
    <w:rsid w:val="008879B8"/>
    <w:rsid w:val="00887AE3"/>
    <w:rsid w:val="00887DC8"/>
    <w:rsid w:val="00890679"/>
    <w:rsid w:val="00890801"/>
    <w:rsid w:val="00890837"/>
    <w:rsid w:val="00890CDF"/>
    <w:rsid w:val="0089105E"/>
    <w:rsid w:val="00891103"/>
    <w:rsid w:val="00891224"/>
    <w:rsid w:val="008917A6"/>
    <w:rsid w:val="00891B8F"/>
    <w:rsid w:val="00891CE0"/>
    <w:rsid w:val="00891CF9"/>
    <w:rsid w:val="00891D69"/>
    <w:rsid w:val="00891E39"/>
    <w:rsid w:val="00891F13"/>
    <w:rsid w:val="00891FF2"/>
    <w:rsid w:val="00892199"/>
    <w:rsid w:val="008922C4"/>
    <w:rsid w:val="0089243B"/>
    <w:rsid w:val="0089246C"/>
    <w:rsid w:val="00892591"/>
    <w:rsid w:val="008927B9"/>
    <w:rsid w:val="008928CB"/>
    <w:rsid w:val="008928E4"/>
    <w:rsid w:val="00892951"/>
    <w:rsid w:val="00892994"/>
    <w:rsid w:val="00892EC4"/>
    <w:rsid w:val="008931DE"/>
    <w:rsid w:val="008934D8"/>
    <w:rsid w:val="008936CD"/>
    <w:rsid w:val="00893726"/>
    <w:rsid w:val="00893734"/>
    <w:rsid w:val="008937DC"/>
    <w:rsid w:val="008938C5"/>
    <w:rsid w:val="00893B36"/>
    <w:rsid w:val="00894457"/>
    <w:rsid w:val="0089448C"/>
    <w:rsid w:val="008947BF"/>
    <w:rsid w:val="00894AED"/>
    <w:rsid w:val="00894E73"/>
    <w:rsid w:val="00894F17"/>
    <w:rsid w:val="00894FAB"/>
    <w:rsid w:val="00895185"/>
    <w:rsid w:val="00895429"/>
    <w:rsid w:val="00895775"/>
    <w:rsid w:val="0089578A"/>
    <w:rsid w:val="00895910"/>
    <w:rsid w:val="00895A56"/>
    <w:rsid w:val="00895CFE"/>
    <w:rsid w:val="00895EF2"/>
    <w:rsid w:val="008961E4"/>
    <w:rsid w:val="0089632C"/>
    <w:rsid w:val="008964EE"/>
    <w:rsid w:val="008966E3"/>
    <w:rsid w:val="00896989"/>
    <w:rsid w:val="00896DD3"/>
    <w:rsid w:val="00896F84"/>
    <w:rsid w:val="008971B1"/>
    <w:rsid w:val="0089729A"/>
    <w:rsid w:val="0089764A"/>
    <w:rsid w:val="008A0015"/>
    <w:rsid w:val="008A02F1"/>
    <w:rsid w:val="008A0586"/>
    <w:rsid w:val="008A0724"/>
    <w:rsid w:val="008A09A2"/>
    <w:rsid w:val="008A09AD"/>
    <w:rsid w:val="008A0A4F"/>
    <w:rsid w:val="008A0B32"/>
    <w:rsid w:val="008A1118"/>
    <w:rsid w:val="008A11D8"/>
    <w:rsid w:val="008A174E"/>
    <w:rsid w:val="008A178E"/>
    <w:rsid w:val="008A19B2"/>
    <w:rsid w:val="008A1A5A"/>
    <w:rsid w:val="008A1B32"/>
    <w:rsid w:val="008A207B"/>
    <w:rsid w:val="008A2506"/>
    <w:rsid w:val="008A25EB"/>
    <w:rsid w:val="008A2976"/>
    <w:rsid w:val="008A29B9"/>
    <w:rsid w:val="008A2A6E"/>
    <w:rsid w:val="008A2E43"/>
    <w:rsid w:val="008A2F08"/>
    <w:rsid w:val="008A2F0E"/>
    <w:rsid w:val="008A2F5E"/>
    <w:rsid w:val="008A3365"/>
    <w:rsid w:val="008A3B09"/>
    <w:rsid w:val="008A3D4C"/>
    <w:rsid w:val="008A4129"/>
    <w:rsid w:val="008A4624"/>
    <w:rsid w:val="008A4729"/>
    <w:rsid w:val="008A491F"/>
    <w:rsid w:val="008A4926"/>
    <w:rsid w:val="008A4BA9"/>
    <w:rsid w:val="008A4BBD"/>
    <w:rsid w:val="008A4BE4"/>
    <w:rsid w:val="008A4E8B"/>
    <w:rsid w:val="008A4FE7"/>
    <w:rsid w:val="008A52B8"/>
    <w:rsid w:val="008A52F0"/>
    <w:rsid w:val="008A5BD4"/>
    <w:rsid w:val="008A5CED"/>
    <w:rsid w:val="008A6483"/>
    <w:rsid w:val="008A6769"/>
    <w:rsid w:val="008A6B3A"/>
    <w:rsid w:val="008A6CDA"/>
    <w:rsid w:val="008A6E00"/>
    <w:rsid w:val="008A6EE3"/>
    <w:rsid w:val="008A6F10"/>
    <w:rsid w:val="008A6FB4"/>
    <w:rsid w:val="008A7000"/>
    <w:rsid w:val="008A7226"/>
    <w:rsid w:val="008A7416"/>
    <w:rsid w:val="008A74A2"/>
    <w:rsid w:val="008A7683"/>
    <w:rsid w:val="008A78BD"/>
    <w:rsid w:val="008A7DEA"/>
    <w:rsid w:val="008A7F1C"/>
    <w:rsid w:val="008B014E"/>
    <w:rsid w:val="008B017E"/>
    <w:rsid w:val="008B0295"/>
    <w:rsid w:val="008B096A"/>
    <w:rsid w:val="008B0F03"/>
    <w:rsid w:val="008B0F40"/>
    <w:rsid w:val="008B1109"/>
    <w:rsid w:val="008B1A0B"/>
    <w:rsid w:val="008B1B95"/>
    <w:rsid w:val="008B1BE6"/>
    <w:rsid w:val="008B1E14"/>
    <w:rsid w:val="008B1FA0"/>
    <w:rsid w:val="008B2226"/>
    <w:rsid w:val="008B25AC"/>
    <w:rsid w:val="008B2705"/>
    <w:rsid w:val="008B275E"/>
    <w:rsid w:val="008B28E7"/>
    <w:rsid w:val="008B2B7B"/>
    <w:rsid w:val="008B2C46"/>
    <w:rsid w:val="008B34F2"/>
    <w:rsid w:val="008B354C"/>
    <w:rsid w:val="008B380D"/>
    <w:rsid w:val="008B3821"/>
    <w:rsid w:val="008B3D59"/>
    <w:rsid w:val="008B3DE4"/>
    <w:rsid w:val="008B3FF0"/>
    <w:rsid w:val="008B41D0"/>
    <w:rsid w:val="008B45C0"/>
    <w:rsid w:val="008B46DC"/>
    <w:rsid w:val="008B46EE"/>
    <w:rsid w:val="008B48F5"/>
    <w:rsid w:val="008B49F3"/>
    <w:rsid w:val="008B4E77"/>
    <w:rsid w:val="008B4FF6"/>
    <w:rsid w:val="008B5442"/>
    <w:rsid w:val="008B5449"/>
    <w:rsid w:val="008B54ED"/>
    <w:rsid w:val="008B550A"/>
    <w:rsid w:val="008B584A"/>
    <w:rsid w:val="008B5AA9"/>
    <w:rsid w:val="008B5C5F"/>
    <w:rsid w:val="008B5D73"/>
    <w:rsid w:val="008B5F63"/>
    <w:rsid w:val="008B60EE"/>
    <w:rsid w:val="008B60FA"/>
    <w:rsid w:val="008B6181"/>
    <w:rsid w:val="008B6566"/>
    <w:rsid w:val="008B68F3"/>
    <w:rsid w:val="008B6A34"/>
    <w:rsid w:val="008B71C9"/>
    <w:rsid w:val="008B75D2"/>
    <w:rsid w:val="008B765E"/>
    <w:rsid w:val="008B7B4A"/>
    <w:rsid w:val="008B7CED"/>
    <w:rsid w:val="008B7D00"/>
    <w:rsid w:val="008B7E6C"/>
    <w:rsid w:val="008C0052"/>
    <w:rsid w:val="008C007A"/>
    <w:rsid w:val="008C0086"/>
    <w:rsid w:val="008C031A"/>
    <w:rsid w:val="008C055D"/>
    <w:rsid w:val="008C080D"/>
    <w:rsid w:val="008C0C17"/>
    <w:rsid w:val="008C0C9A"/>
    <w:rsid w:val="008C0D38"/>
    <w:rsid w:val="008C0D65"/>
    <w:rsid w:val="008C107B"/>
    <w:rsid w:val="008C1085"/>
    <w:rsid w:val="008C12CA"/>
    <w:rsid w:val="008C15F6"/>
    <w:rsid w:val="008C16AB"/>
    <w:rsid w:val="008C186E"/>
    <w:rsid w:val="008C1D63"/>
    <w:rsid w:val="008C20F1"/>
    <w:rsid w:val="008C220F"/>
    <w:rsid w:val="008C2340"/>
    <w:rsid w:val="008C2416"/>
    <w:rsid w:val="008C2528"/>
    <w:rsid w:val="008C2586"/>
    <w:rsid w:val="008C2708"/>
    <w:rsid w:val="008C27AB"/>
    <w:rsid w:val="008C2B96"/>
    <w:rsid w:val="008C2F43"/>
    <w:rsid w:val="008C317A"/>
    <w:rsid w:val="008C3360"/>
    <w:rsid w:val="008C386F"/>
    <w:rsid w:val="008C39C5"/>
    <w:rsid w:val="008C39F9"/>
    <w:rsid w:val="008C3B27"/>
    <w:rsid w:val="008C3CBE"/>
    <w:rsid w:val="008C4137"/>
    <w:rsid w:val="008C43BD"/>
    <w:rsid w:val="008C447F"/>
    <w:rsid w:val="008C473C"/>
    <w:rsid w:val="008C4B97"/>
    <w:rsid w:val="008C4BB0"/>
    <w:rsid w:val="008C510A"/>
    <w:rsid w:val="008C51C8"/>
    <w:rsid w:val="008C52F6"/>
    <w:rsid w:val="008C535A"/>
    <w:rsid w:val="008C57CC"/>
    <w:rsid w:val="008C59A5"/>
    <w:rsid w:val="008C5A39"/>
    <w:rsid w:val="008C5F39"/>
    <w:rsid w:val="008C6061"/>
    <w:rsid w:val="008C627D"/>
    <w:rsid w:val="008C63D9"/>
    <w:rsid w:val="008C6824"/>
    <w:rsid w:val="008C688A"/>
    <w:rsid w:val="008C68E4"/>
    <w:rsid w:val="008C6B74"/>
    <w:rsid w:val="008C6F40"/>
    <w:rsid w:val="008C6F76"/>
    <w:rsid w:val="008C6FCC"/>
    <w:rsid w:val="008C743F"/>
    <w:rsid w:val="008C78C0"/>
    <w:rsid w:val="008C794F"/>
    <w:rsid w:val="008C7C46"/>
    <w:rsid w:val="008C7CB4"/>
    <w:rsid w:val="008C7CB9"/>
    <w:rsid w:val="008C7F5D"/>
    <w:rsid w:val="008D0076"/>
    <w:rsid w:val="008D024D"/>
    <w:rsid w:val="008D042B"/>
    <w:rsid w:val="008D06FE"/>
    <w:rsid w:val="008D098A"/>
    <w:rsid w:val="008D09BA"/>
    <w:rsid w:val="008D0C59"/>
    <w:rsid w:val="008D0CE3"/>
    <w:rsid w:val="008D10EF"/>
    <w:rsid w:val="008D133C"/>
    <w:rsid w:val="008D151E"/>
    <w:rsid w:val="008D1534"/>
    <w:rsid w:val="008D15B9"/>
    <w:rsid w:val="008D18D9"/>
    <w:rsid w:val="008D1952"/>
    <w:rsid w:val="008D1973"/>
    <w:rsid w:val="008D1CA9"/>
    <w:rsid w:val="008D1CBC"/>
    <w:rsid w:val="008D1D9B"/>
    <w:rsid w:val="008D211F"/>
    <w:rsid w:val="008D2320"/>
    <w:rsid w:val="008D2343"/>
    <w:rsid w:val="008D28C6"/>
    <w:rsid w:val="008D3099"/>
    <w:rsid w:val="008D3450"/>
    <w:rsid w:val="008D3457"/>
    <w:rsid w:val="008D358F"/>
    <w:rsid w:val="008D389B"/>
    <w:rsid w:val="008D3A44"/>
    <w:rsid w:val="008D3FD6"/>
    <w:rsid w:val="008D41A4"/>
    <w:rsid w:val="008D41EA"/>
    <w:rsid w:val="008D4772"/>
    <w:rsid w:val="008D47D4"/>
    <w:rsid w:val="008D49B4"/>
    <w:rsid w:val="008D4CC0"/>
    <w:rsid w:val="008D4DA5"/>
    <w:rsid w:val="008D5123"/>
    <w:rsid w:val="008D5527"/>
    <w:rsid w:val="008D5529"/>
    <w:rsid w:val="008D5562"/>
    <w:rsid w:val="008D56C0"/>
    <w:rsid w:val="008D5849"/>
    <w:rsid w:val="008D603E"/>
    <w:rsid w:val="008D6460"/>
    <w:rsid w:val="008D65B9"/>
    <w:rsid w:val="008D6609"/>
    <w:rsid w:val="008D66D2"/>
    <w:rsid w:val="008D68F0"/>
    <w:rsid w:val="008D6CEA"/>
    <w:rsid w:val="008D7128"/>
    <w:rsid w:val="008D72B0"/>
    <w:rsid w:val="008D72E6"/>
    <w:rsid w:val="008D73C6"/>
    <w:rsid w:val="008D7416"/>
    <w:rsid w:val="008D753A"/>
    <w:rsid w:val="008D7649"/>
    <w:rsid w:val="008D7848"/>
    <w:rsid w:val="008D7869"/>
    <w:rsid w:val="008D7885"/>
    <w:rsid w:val="008D78BF"/>
    <w:rsid w:val="008D7C20"/>
    <w:rsid w:val="008D7C40"/>
    <w:rsid w:val="008D7F18"/>
    <w:rsid w:val="008E0170"/>
    <w:rsid w:val="008E04E4"/>
    <w:rsid w:val="008E0804"/>
    <w:rsid w:val="008E088B"/>
    <w:rsid w:val="008E0AF4"/>
    <w:rsid w:val="008E12F9"/>
    <w:rsid w:val="008E14A4"/>
    <w:rsid w:val="008E15C4"/>
    <w:rsid w:val="008E179F"/>
    <w:rsid w:val="008E1A31"/>
    <w:rsid w:val="008E1A45"/>
    <w:rsid w:val="008E1B71"/>
    <w:rsid w:val="008E1C56"/>
    <w:rsid w:val="008E2485"/>
    <w:rsid w:val="008E2817"/>
    <w:rsid w:val="008E2A03"/>
    <w:rsid w:val="008E2B4C"/>
    <w:rsid w:val="008E2CA1"/>
    <w:rsid w:val="008E311C"/>
    <w:rsid w:val="008E343D"/>
    <w:rsid w:val="008E3959"/>
    <w:rsid w:val="008E3E52"/>
    <w:rsid w:val="008E40AB"/>
    <w:rsid w:val="008E4288"/>
    <w:rsid w:val="008E42FF"/>
    <w:rsid w:val="008E4383"/>
    <w:rsid w:val="008E4461"/>
    <w:rsid w:val="008E488A"/>
    <w:rsid w:val="008E48AC"/>
    <w:rsid w:val="008E49F1"/>
    <w:rsid w:val="008E4B0A"/>
    <w:rsid w:val="008E4F21"/>
    <w:rsid w:val="008E4FFD"/>
    <w:rsid w:val="008E5045"/>
    <w:rsid w:val="008E5109"/>
    <w:rsid w:val="008E544D"/>
    <w:rsid w:val="008E5FAC"/>
    <w:rsid w:val="008E5FEE"/>
    <w:rsid w:val="008E6046"/>
    <w:rsid w:val="008E61CF"/>
    <w:rsid w:val="008E64BD"/>
    <w:rsid w:val="008E6528"/>
    <w:rsid w:val="008E6850"/>
    <w:rsid w:val="008E69D2"/>
    <w:rsid w:val="008E6E14"/>
    <w:rsid w:val="008E6FE4"/>
    <w:rsid w:val="008E70FE"/>
    <w:rsid w:val="008E712F"/>
    <w:rsid w:val="008E7329"/>
    <w:rsid w:val="008E763F"/>
    <w:rsid w:val="008E7721"/>
    <w:rsid w:val="008E7915"/>
    <w:rsid w:val="008E7B5A"/>
    <w:rsid w:val="008E7C97"/>
    <w:rsid w:val="008E7CD1"/>
    <w:rsid w:val="008F0513"/>
    <w:rsid w:val="008F0629"/>
    <w:rsid w:val="008F095A"/>
    <w:rsid w:val="008F0BE2"/>
    <w:rsid w:val="008F0CEE"/>
    <w:rsid w:val="008F0E3C"/>
    <w:rsid w:val="008F0FB0"/>
    <w:rsid w:val="008F107B"/>
    <w:rsid w:val="008F10B7"/>
    <w:rsid w:val="008F133E"/>
    <w:rsid w:val="008F1409"/>
    <w:rsid w:val="008F16C6"/>
    <w:rsid w:val="008F17CF"/>
    <w:rsid w:val="008F1941"/>
    <w:rsid w:val="008F1A8C"/>
    <w:rsid w:val="008F1B1A"/>
    <w:rsid w:val="008F2277"/>
    <w:rsid w:val="008F22FA"/>
    <w:rsid w:val="008F27F8"/>
    <w:rsid w:val="008F29AB"/>
    <w:rsid w:val="008F2DBC"/>
    <w:rsid w:val="008F2F8E"/>
    <w:rsid w:val="008F3022"/>
    <w:rsid w:val="008F30AF"/>
    <w:rsid w:val="008F3132"/>
    <w:rsid w:val="008F36DF"/>
    <w:rsid w:val="008F3872"/>
    <w:rsid w:val="008F3CB9"/>
    <w:rsid w:val="008F3DDE"/>
    <w:rsid w:val="008F4325"/>
    <w:rsid w:val="008F4334"/>
    <w:rsid w:val="008F438B"/>
    <w:rsid w:val="008F4781"/>
    <w:rsid w:val="008F48F0"/>
    <w:rsid w:val="008F4A73"/>
    <w:rsid w:val="008F4D94"/>
    <w:rsid w:val="008F4E2F"/>
    <w:rsid w:val="008F4F19"/>
    <w:rsid w:val="008F5441"/>
    <w:rsid w:val="008F56FF"/>
    <w:rsid w:val="008F59AE"/>
    <w:rsid w:val="008F5BCE"/>
    <w:rsid w:val="008F6216"/>
    <w:rsid w:val="008F63E9"/>
    <w:rsid w:val="008F67AD"/>
    <w:rsid w:val="008F6A4A"/>
    <w:rsid w:val="008F6B5D"/>
    <w:rsid w:val="008F6D37"/>
    <w:rsid w:val="008F6F45"/>
    <w:rsid w:val="008F7408"/>
    <w:rsid w:val="008F7F31"/>
    <w:rsid w:val="008F7F4F"/>
    <w:rsid w:val="009000E1"/>
    <w:rsid w:val="0090023D"/>
    <w:rsid w:val="0090037D"/>
    <w:rsid w:val="009005D9"/>
    <w:rsid w:val="009005EE"/>
    <w:rsid w:val="00900708"/>
    <w:rsid w:val="0090093D"/>
    <w:rsid w:val="00900F72"/>
    <w:rsid w:val="009012DA"/>
    <w:rsid w:val="0090161A"/>
    <w:rsid w:val="009016EC"/>
    <w:rsid w:val="0090174D"/>
    <w:rsid w:val="00901C47"/>
    <w:rsid w:val="0090247D"/>
    <w:rsid w:val="00902C26"/>
    <w:rsid w:val="00902E02"/>
    <w:rsid w:val="00902EBF"/>
    <w:rsid w:val="00902EF7"/>
    <w:rsid w:val="00902F4A"/>
    <w:rsid w:val="0090388A"/>
    <w:rsid w:val="00903ACA"/>
    <w:rsid w:val="00904356"/>
    <w:rsid w:val="00904362"/>
    <w:rsid w:val="00904704"/>
    <w:rsid w:val="00904790"/>
    <w:rsid w:val="00904825"/>
    <w:rsid w:val="00904951"/>
    <w:rsid w:val="0090496B"/>
    <w:rsid w:val="00904BDC"/>
    <w:rsid w:val="00904C81"/>
    <w:rsid w:val="009050F8"/>
    <w:rsid w:val="0090546D"/>
    <w:rsid w:val="0090585E"/>
    <w:rsid w:val="00905B08"/>
    <w:rsid w:val="00905BF7"/>
    <w:rsid w:val="00905F45"/>
    <w:rsid w:val="009061D1"/>
    <w:rsid w:val="0090634A"/>
    <w:rsid w:val="0090677D"/>
    <w:rsid w:val="0090692C"/>
    <w:rsid w:val="009069EE"/>
    <w:rsid w:val="00906D9B"/>
    <w:rsid w:val="00906E77"/>
    <w:rsid w:val="00906FE9"/>
    <w:rsid w:val="009073EB"/>
    <w:rsid w:val="00907FE9"/>
    <w:rsid w:val="009101AE"/>
    <w:rsid w:val="0091057A"/>
    <w:rsid w:val="00910C04"/>
    <w:rsid w:val="00910CC1"/>
    <w:rsid w:val="00910E6C"/>
    <w:rsid w:val="009110E7"/>
    <w:rsid w:val="0091139C"/>
    <w:rsid w:val="00911479"/>
    <w:rsid w:val="009114F3"/>
    <w:rsid w:val="00911519"/>
    <w:rsid w:val="0091159E"/>
    <w:rsid w:val="00911918"/>
    <w:rsid w:val="00911929"/>
    <w:rsid w:val="0091193D"/>
    <w:rsid w:val="00911B71"/>
    <w:rsid w:val="00911B87"/>
    <w:rsid w:val="00911C14"/>
    <w:rsid w:val="00912548"/>
    <w:rsid w:val="00912887"/>
    <w:rsid w:val="0091297D"/>
    <w:rsid w:val="00912997"/>
    <w:rsid w:val="00912A9F"/>
    <w:rsid w:val="00912E22"/>
    <w:rsid w:val="0091317B"/>
    <w:rsid w:val="009135F1"/>
    <w:rsid w:val="00913631"/>
    <w:rsid w:val="00913648"/>
    <w:rsid w:val="009136EE"/>
    <w:rsid w:val="009138C4"/>
    <w:rsid w:val="00913AC1"/>
    <w:rsid w:val="00914591"/>
    <w:rsid w:val="00914948"/>
    <w:rsid w:val="009149B1"/>
    <w:rsid w:val="00914AC4"/>
    <w:rsid w:val="00914B4F"/>
    <w:rsid w:val="00914DCA"/>
    <w:rsid w:val="009152EF"/>
    <w:rsid w:val="009155E9"/>
    <w:rsid w:val="0091578A"/>
    <w:rsid w:val="00915880"/>
    <w:rsid w:val="00915D3B"/>
    <w:rsid w:val="009163BA"/>
    <w:rsid w:val="009165A8"/>
    <w:rsid w:val="009166BC"/>
    <w:rsid w:val="0091696C"/>
    <w:rsid w:val="00916CA5"/>
    <w:rsid w:val="00916CCC"/>
    <w:rsid w:val="0091709E"/>
    <w:rsid w:val="0091716A"/>
    <w:rsid w:val="009173B9"/>
    <w:rsid w:val="00917632"/>
    <w:rsid w:val="00920048"/>
    <w:rsid w:val="009201FF"/>
    <w:rsid w:val="009202E8"/>
    <w:rsid w:val="0092074A"/>
    <w:rsid w:val="00920895"/>
    <w:rsid w:val="009208B2"/>
    <w:rsid w:val="00920ABF"/>
    <w:rsid w:val="00920E40"/>
    <w:rsid w:val="00920F0C"/>
    <w:rsid w:val="00920FF0"/>
    <w:rsid w:val="0092106B"/>
    <w:rsid w:val="009210F2"/>
    <w:rsid w:val="0092119A"/>
    <w:rsid w:val="009212D8"/>
    <w:rsid w:val="009212F8"/>
    <w:rsid w:val="009218EE"/>
    <w:rsid w:val="00921CCF"/>
    <w:rsid w:val="0092226D"/>
    <w:rsid w:val="009222DB"/>
    <w:rsid w:val="009225C0"/>
    <w:rsid w:val="00922789"/>
    <w:rsid w:val="009228A7"/>
    <w:rsid w:val="00922D50"/>
    <w:rsid w:val="009231F9"/>
    <w:rsid w:val="00923241"/>
    <w:rsid w:val="0092343F"/>
    <w:rsid w:val="00923488"/>
    <w:rsid w:val="009235E9"/>
    <w:rsid w:val="0092394F"/>
    <w:rsid w:val="009239BC"/>
    <w:rsid w:val="009242EA"/>
    <w:rsid w:val="00924A3C"/>
    <w:rsid w:val="00924B76"/>
    <w:rsid w:val="00924BA0"/>
    <w:rsid w:val="00924C91"/>
    <w:rsid w:val="00924D14"/>
    <w:rsid w:val="009253B4"/>
    <w:rsid w:val="009259DE"/>
    <w:rsid w:val="009262DF"/>
    <w:rsid w:val="0092630E"/>
    <w:rsid w:val="00926538"/>
    <w:rsid w:val="0092682F"/>
    <w:rsid w:val="009268B5"/>
    <w:rsid w:val="00926ACC"/>
    <w:rsid w:val="00926C9A"/>
    <w:rsid w:val="00927024"/>
    <w:rsid w:val="0092725A"/>
    <w:rsid w:val="00927263"/>
    <w:rsid w:val="00927504"/>
    <w:rsid w:val="00927D3E"/>
    <w:rsid w:val="00927EDC"/>
    <w:rsid w:val="00927FCC"/>
    <w:rsid w:val="00930381"/>
    <w:rsid w:val="0093058C"/>
    <w:rsid w:val="00930AA2"/>
    <w:rsid w:val="00930E16"/>
    <w:rsid w:val="00930EB7"/>
    <w:rsid w:val="00930FEF"/>
    <w:rsid w:val="0093123A"/>
    <w:rsid w:val="009316E7"/>
    <w:rsid w:val="009318D2"/>
    <w:rsid w:val="009319C9"/>
    <w:rsid w:val="00931B5F"/>
    <w:rsid w:val="00931C5F"/>
    <w:rsid w:val="00931EB9"/>
    <w:rsid w:val="0093273D"/>
    <w:rsid w:val="00932C62"/>
    <w:rsid w:val="00932C76"/>
    <w:rsid w:val="00933515"/>
    <w:rsid w:val="009335FF"/>
    <w:rsid w:val="00933883"/>
    <w:rsid w:val="00933A45"/>
    <w:rsid w:val="00933A52"/>
    <w:rsid w:val="00933BC6"/>
    <w:rsid w:val="00933D7B"/>
    <w:rsid w:val="0093405F"/>
    <w:rsid w:val="0093414A"/>
    <w:rsid w:val="0093436B"/>
    <w:rsid w:val="00934937"/>
    <w:rsid w:val="00934E19"/>
    <w:rsid w:val="0093521B"/>
    <w:rsid w:val="00935260"/>
    <w:rsid w:val="00935292"/>
    <w:rsid w:val="00935545"/>
    <w:rsid w:val="009356AB"/>
    <w:rsid w:val="009356AE"/>
    <w:rsid w:val="00935905"/>
    <w:rsid w:val="00935A57"/>
    <w:rsid w:val="00935B32"/>
    <w:rsid w:val="00935D0B"/>
    <w:rsid w:val="00935F09"/>
    <w:rsid w:val="00936061"/>
    <w:rsid w:val="00936177"/>
    <w:rsid w:val="0093632A"/>
    <w:rsid w:val="00936432"/>
    <w:rsid w:val="0093648B"/>
    <w:rsid w:val="00936581"/>
    <w:rsid w:val="0093663F"/>
    <w:rsid w:val="00936773"/>
    <w:rsid w:val="00936B6B"/>
    <w:rsid w:val="00936B86"/>
    <w:rsid w:val="00936C4A"/>
    <w:rsid w:val="00936DF8"/>
    <w:rsid w:val="00936F61"/>
    <w:rsid w:val="00937052"/>
    <w:rsid w:val="0093750A"/>
    <w:rsid w:val="0093755D"/>
    <w:rsid w:val="0093756C"/>
    <w:rsid w:val="0093764A"/>
    <w:rsid w:val="00937B1F"/>
    <w:rsid w:val="00937E92"/>
    <w:rsid w:val="00937EA8"/>
    <w:rsid w:val="00937ED9"/>
    <w:rsid w:val="00937F9F"/>
    <w:rsid w:val="0094030B"/>
    <w:rsid w:val="00940A03"/>
    <w:rsid w:val="00940C8D"/>
    <w:rsid w:val="00940FD8"/>
    <w:rsid w:val="0094113E"/>
    <w:rsid w:val="00941625"/>
    <w:rsid w:val="00941C2D"/>
    <w:rsid w:val="00942069"/>
    <w:rsid w:val="0094247F"/>
    <w:rsid w:val="009428B6"/>
    <w:rsid w:val="009429D7"/>
    <w:rsid w:val="00942A92"/>
    <w:rsid w:val="00942EB0"/>
    <w:rsid w:val="009430AF"/>
    <w:rsid w:val="00943224"/>
    <w:rsid w:val="0094349C"/>
    <w:rsid w:val="00943610"/>
    <w:rsid w:val="00943A5F"/>
    <w:rsid w:val="00943D9B"/>
    <w:rsid w:val="00943DB3"/>
    <w:rsid w:val="00943FE7"/>
    <w:rsid w:val="009441EC"/>
    <w:rsid w:val="009442D3"/>
    <w:rsid w:val="009443B1"/>
    <w:rsid w:val="00944728"/>
    <w:rsid w:val="009447E2"/>
    <w:rsid w:val="00944988"/>
    <w:rsid w:val="009449B3"/>
    <w:rsid w:val="009449E8"/>
    <w:rsid w:val="00944C3C"/>
    <w:rsid w:val="0094512F"/>
    <w:rsid w:val="00945130"/>
    <w:rsid w:val="00945257"/>
    <w:rsid w:val="009452BD"/>
    <w:rsid w:val="00945434"/>
    <w:rsid w:val="009454DD"/>
    <w:rsid w:val="00945712"/>
    <w:rsid w:val="00945B79"/>
    <w:rsid w:val="00945DE1"/>
    <w:rsid w:val="00945FC3"/>
    <w:rsid w:val="009461CC"/>
    <w:rsid w:val="00946308"/>
    <w:rsid w:val="00946573"/>
    <w:rsid w:val="009466B4"/>
    <w:rsid w:val="0094672C"/>
    <w:rsid w:val="00946AE6"/>
    <w:rsid w:val="00947011"/>
    <w:rsid w:val="0094767F"/>
    <w:rsid w:val="0094779B"/>
    <w:rsid w:val="0094782D"/>
    <w:rsid w:val="00947A9A"/>
    <w:rsid w:val="009501B5"/>
    <w:rsid w:val="00950260"/>
    <w:rsid w:val="009506CB"/>
    <w:rsid w:val="0095072D"/>
    <w:rsid w:val="00950830"/>
    <w:rsid w:val="0095086A"/>
    <w:rsid w:val="0095087E"/>
    <w:rsid w:val="0095088F"/>
    <w:rsid w:val="00950F49"/>
    <w:rsid w:val="00951288"/>
    <w:rsid w:val="009517FC"/>
    <w:rsid w:val="00951932"/>
    <w:rsid w:val="00951D74"/>
    <w:rsid w:val="00951DD2"/>
    <w:rsid w:val="00952342"/>
    <w:rsid w:val="009524CA"/>
    <w:rsid w:val="00952512"/>
    <w:rsid w:val="00952769"/>
    <w:rsid w:val="009528CD"/>
    <w:rsid w:val="00952ADD"/>
    <w:rsid w:val="00952B66"/>
    <w:rsid w:val="00952D16"/>
    <w:rsid w:val="00952F85"/>
    <w:rsid w:val="0095309A"/>
    <w:rsid w:val="00953109"/>
    <w:rsid w:val="009534C4"/>
    <w:rsid w:val="00953B93"/>
    <w:rsid w:val="00953DEB"/>
    <w:rsid w:val="00953EED"/>
    <w:rsid w:val="009540BB"/>
    <w:rsid w:val="009542A9"/>
    <w:rsid w:val="009545BE"/>
    <w:rsid w:val="0095466B"/>
    <w:rsid w:val="0095475A"/>
    <w:rsid w:val="0095489F"/>
    <w:rsid w:val="009548CA"/>
    <w:rsid w:val="009549C1"/>
    <w:rsid w:val="00954AA6"/>
    <w:rsid w:val="00954D46"/>
    <w:rsid w:val="00954D62"/>
    <w:rsid w:val="00954E51"/>
    <w:rsid w:val="009555D6"/>
    <w:rsid w:val="009558E1"/>
    <w:rsid w:val="00955DD1"/>
    <w:rsid w:val="0095612C"/>
    <w:rsid w:val="009561DF"/>
    <w:rsid w:val="00956237"/>
    <w:rsid w:val="00956566"/>
    <w:rsid w:val="0095669D"/>
    <w:rsid w:val="009567E2"/>
    <w:rsid w:val="00956833"/>
    <w:rsid w:val="0095690A"/>
    <w:rsid w:val="00956974"/>
    <w:rsid w:val="00956A3E"/>
    <w:rsid w:val="00956A95"/>
    <w:rsid w:val="00956B2A"/>
    <w:rsid w:val="00956BC0"/>
    <w:rsid w:val="00956C49"/>
    <w:rsid w:val="00956D18"/>
    <w:rsid w:val="0095716D"/>
    <w:rsid w:val="00957203"/>
    <w:rsid w:val="009573D1"/>
    <w:rsid w:val="009576CF"/>
    <w:rsid w:val="00957B40"/>
    <w:rsid w:val="00957DAE"/>
    <w:rsid w:val="00960468"/>
    <w:rsid w:val="009604C8"/>
    <w:rsid w:val="00960588"/>
    <w:rsid w:val="009606A1"/>
    <w:rsid w:val="009609E2"/>
    <w:rsid w:val="00960A52"/>
    <w:rsid w:val="00960A95"/>
    <w:rsid w:val="00960B37"/>
    <w:rsid w:val="00960C5E"/>
    <w:rsid w:val="00960CFC"/>
    <w:rsid w:val="00960DE3"/>
    <w:rsid w:val="00960ED3"/>
    <w:rsid w:val="00961154"/>
    <w:rsid w:val="00961567"/>
    <w:rsid w:val="0096183D"/>
    <w:rsid w:val="00961BA5"/>
    <w:rsid w:val="00962183"/>
    <w:rsid w:val="009623B4"/>
    <w:rsid w:val="0096296E"/>
    <w:rsid w:val="00962C14"/>
    <w:rsid w:val="00962D6F"/>
    <w:rsid w:val="00962E26"/>
    <w:rsid w:val="0096300B"/>
    <w:rsid w:val="0096339C"/>
    <w:rsid w:val="0096339E"/>
    <w:rsid w:val="009634DA"/>
    <w:rsid w:val="009634F0"/>
    <w:rsid w:val="009639CD"/>
    <w:rsid w:val="00963ED2"/>
    <w:rsid w:val="009642D8"/>
    <w:rsid w:val="00964896"/>
    <w:rsid w:val="00964950"/>
    <w:rsid w:val="00964E28"/>
    <w:rsid w:val="0096526E"/>
    <w:rsid w:val="009652CC"/>
    <w:rsid w:val="00965500"/>
    <w:rsid w:val="0096550A"/>
    <w:rsid w:val="0096551C"/>
    <w:rsid w:val="00965806"/>
    <w:rsid w:val="00965910"/>
    <w:rsid w:val="00965C32"/>
    <w:rsid w:val="00965CE6"/>
    <w:rsid w:val="009662E9"/>
    <w:rsid w:val="00966437"/>
    <w:rsid w:val="009668A6"/>
    <w:rsid w:val="00966A6D"/>
    <w:rsid w:val="00966AC2"/>
    <w:rsid w:val="00966E93"/>
    <w:rsid w:val="0096746B"/>
    <w:rsid w:val="0096792D"/>
    <w:rsid w:val="00967951"/>
    <w:rsid w:val="00967A22"/>
    <w:rsid w:val="00967DFE"/>
    <w:rsid w:val="00967E6E"/>
    <w:rsid w:val="00967F58"/>
    <w:rsid w:val="00967FBE"/>
    <w:rsid w:val="009704A9"/>
    <w:rsid w:val="0097052C"/>
    <w:rsid w:val="00970608"/>
    <w:rsid w:val="0097082E"/>
    <w:rsid w:val="0097092D"/>
    <w:rsid w:val="00970AE9"/>
    <w:rsid w:val="00970B5D"/>
    <w:rsid w:val="00970BD9"/>
    <w:rsid w:val="0097105D"/>
    <w:rsid w:val="009715A7"/>
    <w:rsid w:val="00971799"/>
    <w:rsid w:val="00971FC1"/>
    <w:rsid w:val="0097206A"/>
    <w:rsid w:val="0097224D"/>
    <w:rsid w:val="0097292A"/>
    <w:rsid w:val="00972A15"/>
    <w:rsid w:val="00972C41"/>
    <w:rsid w:val="00973005"/>
    <w:rsid w:val="009730EF"/>
    <w:rsid w:val="0097375F"/>
    <w:rsid w:val="009739A2"/>
    <w:rsid w:val="00973A55"/>
    <w:rsid w:val="00973AD8"/>
    <w:rsid w:val="00973CC8"/>
    <w:rsid w:val="00974075"/>
    <w:rsid w:val="0097436E"/>
    <w:rsid w:val="00974613"/>
    <w:rsid w:val="00974809"/>
    <w:rsid w:val="00974BEA"/>
    <w:rsid w:val="00974C94"/>
    <w:rsid w:val="00974D0D"/>
    <w:rsid w:val="0097523F"/>
    <w:rsid w:val="00975304"/>
    <w:rsid w:val="009753E3"/>
    <w:rsid w:val="00975466"/>
    <w:rsid w:val="00975757"/>
    <w:rsid w:val="009757BD"/>
    <w:rsid w:val="00975823"/>
    <w:rsid w:val="00975954"/>
    <w:rsid w:val="00975BCF"/>
    <w:rsid w:val="00975E66"/>
    <w:rsid w:val="00975ED4"/>
    <w:rsid w:val="00976056"/>
    <w:rsid w:val="00976463"/>
    <w:rsid w:val="00976645"/>
    <w:rsid w:val="00976A2E"/>
    <w:rsid w:val="00977102"/>
    <w:rsid w:val="0097710D"/>
    <w:rsid w:val="0097727A"/>
    <w:rsid w:val="00977280"/>
    <w:rsid w:val="00977336"/>
    <w:rsid w:val="009774E8"/>
    <w:rsid w:val="009776DD"/>
    <w:rsid w:val="00977823"/>
    <w:rsid w:val="00977A24"/>
    <w:rsid w:val="00977C4D"/>
    <w:rsid w:val="00977D1E"/>
    <w:rsid w:val="00977DA3"/>
    <w:rsid w:val="0098014B"/>
    <w:rsid w:val="009801F7"/>
    <w:rsid w:val="009802C4"/>
    <w:rsid w:val="009804A3"/>
    <w:rsid w:val="00980611"/>
    <w:rsid w:val="00980805"/>
    <w:rsid w:val="009815BE"/>
    <w:rsid w:val="009815E1"/>
    <w:rsid w:val="0098178E"/>
    <w:rsid w:val="00981EA6"/>
    <w:rsid w:val="009822C6"/>
    <w:rsid w:val="0098280C"/>
    <w:rsid w:val="009829A8"/>
    <w:rsid w:val="00982DFB"/>
    <w:rsid w:val="00983671"/>
    <w:rsid w:val="00983769"/>
    <w:rsid w:val="009838A1"/>
    <w:rsid w:val="00983A6C"/>
    <w:rsid w:val="00983ACB"/>
    <w:rsid w:val="00983BD0"/>
    <w:rsid w:val="00983C53"/>
    <w:rsid w:val="00983D93"/>
    <w:rsid w:val="00983DDC"/>
    <w:rsid w:val="00983E1F"/>
    <w:rsid w:val="00983E3C"/>
    <w:rsid w:val="00984142"/>
    <w:rsid w:val="009841AA"/>
    <w:rsid w:val="00984471"/>
    <w:rsid w:val="009844D6"/>
    <w:rsid w:val="0098458B"/>
    <w:rsid w:val="00984650"/>
    <w:rsid w:val="009846A4"/>
    <w:rsid w:val="00984890"/>
    <w:rsid w:val="00984CB7"/>
    <w:rsid w:val="009850D1"/>
    <w:rsid w:val="00985B81"/>
    <w:rsid w:val="00985B8F"/>
    <w:rsid w:val="00985C90"/>
    <w:rsid w:val="00985D4E"/>
    <w:rsid w:val="00986347"/>
    <w:rsid w:val="009865C6"/>
    <w:rsid w:val="00986772"/>
    <w:rsid w:val="00986986"/>
    <w:rsid w:val="00986C08"/>
    <w:rsid w:val="00986D85"/>
    <w:rsid w:val="00986E92"/>
    <w:rsid w:val="0098710C"/>
    <w:rsid w:val="0098748D"/>
    <w:rsid w:val="0098751E"/>
    <w:rsid w:val="009877CA"/>
    <w:rsid w:val="009877FA"/>
    <w:rsid w:val="00987843"/>
    <w:rsid w:val="00987C61"/>
    <w:rsid w:val="00987D87"/>
    <w:rsid w:val="00987DC7"/>
    <w:rsid w:val="00987E23"/>
    <w:rsid w:val="00987F09"/>
    <w:rsid w:val="00987F92"/>
    <w:rsid w:val="00987F95"/>
    <w:rsid w:val="009900CA"/>
    <w:rsid w:val="0099032D"/>
    <w:rsid w:val="00990528"/>
    <w:rsid w:val="0099068D"/>
    <w:rsid w:val="00990A30"/>
    <w:rsid w:val="00990BEF"/>
    <w:rsid w:val="00990F77"/>
    <w:rsid w:val="00991523"/>
    <w:rsid w:val="009915C5"/>
    <w:rsid w:val="009919DD"/>
    <w:rsid w:val="00991AB2"/>
    <w:rsid w:val="00991C75"/>
    <w:rsid w:val="00991DC3"/>
    <w:rsid w:val="0099216F"/>
    <w:rsid w:val="009922CD"/>
    <w:rsid w:val="009923BE"/>
    <w:rsid w:val="009924E0"/>
    <w:rsid w:val="0099267A"/>
    <w:rsid w:val="00992ABE"/>
    <w:rsid w:val="00993170"/>
    <w:rsid w:val="00993558"/>
    <w:rsid w:val="00993613"/>
    <w:rsid w:val="00993ADE"/>
    <w:rsid w:val="00993C04"/>
    <w:rsid w:val="00993CC7"/>
    <w:rsid w:val="009941B6"/>
    <w:rsid w:val="00994503"/>
    <w:rsid w:val="00994529"/>
    <w:rsid w:val="00994C1B"/>
    <w:rsid w:val="00994CB5"/>
    <w:rsid w:val="00994F7F"/>
    <w:rsid w:val="00995091"/>
    <w:rsid w:val="009951A2"/>
    <w:rsid w:val="00995285"/>
    <w:rsid w:val="0099541C"/>
    <w:rsid w:val="00995507"/>
    <w:rsid w:val="00995552"/>
    <w:rsid w:val="0099562D"/>
    <w:rsid w:val="009957C6"/>
    <w:rsid w:val="00995828"/>
    <w:rsid w:val="00995BF4"/>
    <w:rsid w:val="00996444"/>
    <w:rsid w:val="009965A9"/>
    <w:rsid w:val="009969BB"/>
    <w:rsid w:val="00996EF4"/>
    <w:rsid w:val="0099711C"/>
    <w:rsid w:val="0099737A"/>
    <w:rsid w:val="00997E65"/>
    <w:rsid w:val="009A00CA"/>
    <w:rsid w:val="009A0307"/>
    <w:rsid w:val="009A0593"/>
    <w:rsid w:val="009A06DB"/>
    <w:rsid w:val="009A08AF"/>
    <w:rsid w:val="009A09D8"/>
    <w:rsid w:val="009A0B50"/>
    <w:rsid w:val="009A0DED"/>
    <w:rsid w:val="009A0E92"/>
    <w:rsid w:val="009A0F3A"/>
    <w:rsid w:val="009A10C6"/>
    <w:rsid w:val="009A175E"/>
    <w:rsid w:val="009A18D4"/>
    <w:rsid w:val="009A1944"/>
    <w:rsid w:val="009A198E"/>
    <w:rsid w:val="009A1BDD"/>
    <w:rsid w:val="009A1DD8"/>
    <w:rsid w:val="009A1DF1"/>
    <w:rsid w:val="009A2501"/>
    <w:rsid w:val="009A25D3"/>
    <w:rsid w:val="009A25EC"/>
    <w:rsid w:val="009A292F"/>
    <w:rsid w:val="009A29D9"/>
    <w:rsid w:val="009A2ACF"/>
    <w:rsid w:val="009A2CC9"/>
    <w:rsid w:val="009A2D4A"/>
    <w:rsid w:val="009A2DA6"/>
    <w:rsid w:val="009A352C"/>
    <w:rsid w:val="009A3681"/>
    <w:rsid w:val="009A3764"/>
    <w:rsid w:val="009A3786"/>
    <w:rsid w:val="009A38EF"/>
    <w:rsid w:val="009A39A9"/>
    <w:rsid w:val="009A3A36"/>
    <w:rsid w:val="009A3AFE"/>
    <w:rsid w:val="009A3BF2"/>
    <w:rsid w:val="009A3C4B"/>
    <w:rsid w:val="009A3F1F"/>
    <w:rsid w:val="009A47D4"/>
    <w:rsid w:val="009A4890"/>
    <w:rsid w:val="009A4C0B"/>
    <w:rsid w:val="009A4C66"/>
    <w:rsid w:val="009A4E85"/>
    <w:rsid w:val="009A549B"/>
    <w:rsid w:val="009A569B"/>
    <w:rsid w:val="009A56EF"/>
    <w:rsid w:val="009A5AE4"/>
    <w:rsid w:val="009A5D03"/>
    <w:rsid w:val="009A5DC7"/>
    <w:rsid w:val="009A5EAB"/>
    <w:rsid w:val="009A6076"/>
    <w:rsid w:val="009A60B1"/>
    <w:rsid w:val="009A615F"/>
    <w:rsid w:val="009A61A5"/>
    <w:rsid w:val="009A649D"/>
    <w:rsid w:val="009A68DA"/>
    <w:rsid w:val="009A68E6"/>
    <w:rsid w:val="009A6FAE"/>
    <w:rsid w:val="009A71A6"/>
    <w:rsid w:val="009A7D18"/>
    <w:rsid w:val="009A7D94"/>
    <w:rsid w:val="009A7E05"/>
    <w:rsid w:val="009A7EC7"/>
    <w:rsid w:val="009A7F10"/>
    <w:rsid w:val="009A7F20"/>
    <w:rsid w:val="009B007D"/>
    <w:rsid w:val="009B0222"/>
    <w:rsid w:val="009B0530"/>
    <w:rsid w:val="009B08B1"/>
    <w:rsid w:val="009B0D8F"/>
    <w:rsid w:val="009B12A7"/>
    <w:rsid w:val="009B1303"/>
    <w:rsid w:val="009B1579"/>
    <w:rsid w:val="009B1B0D"/>
    <w:rsid w:val="009B1C28"/>
    <w:rsid w:val="009B1D52"/>
    <w:rsid w:val="009B206A"/>
    <w:rsid w:val="009B23D8"/>
    <w:rsid w:val="009B299E"/>
    <w:rsid w:val="009B2D49"/>
    <w:rsid w:val="009B2E78"/>
    <w:rsid w:val="009B2FEA"/>
    <w:rsid w:val="009B31BA"/>
    <w:rsid w:val="009B34DD"/>
    <w:rsid w:val="009B35F1"/>
    <w:rsid w:val="009B3653"/>
    <w:rsid w:val="009B368D"/>
    <w:rsid w:val="009B36F6"/>
    <w:rsid w:val="009B389A"/>
    <w:rsid w:val="009B39E9"/>
    <w:rsid w:val="009B3A2A"/>
    <w:rsid w:val="009B3B3C"/>
    <w:rsid w:val="009B3BA5"/>
    <w:rsid w:val="009B3F62"/>
    <w:rsid w:val="009B3FF0"/>
    <w:rsid w:val="009B4010"/>
    <w:rsid w:val="009B40DA"/>
    <w:rsid w:val="009B41C8"/>
    <w:rsid w:val="009B42DC"/>
    <w:rsid w:val="009B463B"/>
    <w:rsid w:val="009B4698"/>
    <w:rsid w:val="009B498A"/>
    <w:rsid w:val="009B4B61"/>
    <w:rsid w:val="009B4CC8"/>
    <w:rsid w:val="009B4E3D"/>
    <w:rsid w:val="009B54E3"/>
    <w:rsid w:val="009B595D"/>
    <w:rsid w:val="009B5E7F"/>
    <w:rsid w:val="009B5EA5"/>
    <w:rsid w:val="009B5F3B"/>
    <w:rsid w:val="009B6555"/>
    <w:rsid w:val="009B6AD4"/>
    <w:rsid w:val="009B6C22"/>
    <w:rsid w:val="009B6D40"/>
    <w:rsid w:val="009B6F00"/>
    <w:rsid w:val="009B7012"/>
    <w:rsid w:val="009B7127"/>
    <w:rsid w:val="009B74C8"/>
    <w:rsid w:val="009B7554"/>
    <w:rsid w:val="009B75C0"/>
    <w:rsid w:val="009B76EC"/>
    <w:rsid w:val="009B7E7D"/>
    <w:rsid w:val="009C03F6"/>
    <w:rsid w:val="009C0898"/>
    <w:rsid w:val="009C0ABE"/>
    <w:rsid w:val="009C0BA3"/>
    <w:rsid w:val="009C0E59"/>
    <w:rsid w:val="009C1132"/>
    <w:rsid w:val="009C1246"/>
    <w:rsid w:val="009C12E7"/>
    <w:rsid w:val="009C1361"/>
    <w:rsid w:val="009C13A7"/>
    <w:rsid w:val="009C13FB"/>
    <w:rsid w:val="009C145A"/>
    <w:rsid w:val="009C15BA"/>
    <w:rsid w:val="009C1749"/>
    <w:rsid w:val="009C1776"/>
    <w:rsid w:val="009C17FF"/>
    <w:rsid w:val="009C2017"/>
    <w:rsid w:val="009C208B"/>
    <w:rsid w:val="009C2210"/>
    <w:rsid w:val="009C248F"/>
    <w:rsid w:val="009C2607"/>
    <w:rsid w:val="009C27AF"/>
    <w:rsid w:val="009C28DE"/>
    <w:rsid w:val="009C2E13"/>
    <w:rsid w:val="009C2F7B"/>
    <w:rsid w:val="009C3530"/>
    <w:rsid w:val="009C381C"/>
    <w:rsid w:val="009C3952"/>
    <w:rsid w:val="009C39BD"/>
    <w:rsid w:val="009C3B7F"/>
    <w:rsid w:val="009C3C05"/>
    <w:rsid w:val="009C3DA1"/>
    <w:rsid w:val="009C3F99"/>
    <w:rsid w:val="009C4257"/>
    <w:rsid w:val="009C4444"/>
    <w:rsid w:val="009C4711"/>
    <w:rsid w:val="009C4743"/>
    <w:rsid w:val="009C4900"/>
    <w:rsid w:val="009C4C95"/>
    <w:rsid w:val="009C4E9B"/>
    <w:rsid w:val="009C4F38"/>
    <w:rsid w:val="009C511D"/>
    <w:rsid w:val="009C54FB"/>
    <w:rsid w:val="009C5C71"/>
    <w:rsid w:val="009C5DB8"/>
    <w:rsid w:val="009C5E87"/>
    <w:rsid w:val="009C607D"/>
    <w:rsid w:val="009C659A"/>
    <w:rsid w:val="009C6859"/>
    <w:rsid w:val="009C68BA"/>
    <w:rsid w:val="009C6BBF"/>
    <w:rsid w:val="009C71EE"/>
    <w:rsid w:val="009C7261"/>
    <w:rsid w:val="009C7345"/>
    <w:rsid w:val="009C7516"/>
    <w:rsid w:val="009C787F"/>
    <w:rsid w:val="009C7888"/>
    <w:rsid w:val="009C7B7C"/>
    <w:rsid w:val="009D0067"/>
    <w:rsid w:val="009D0363"/>
    <w:rsid w:val="009D059B"/>
    <w:rsid w:val="009D0791"/>
    <w:rsid w:val="009D0880"/>
    <w:rsid w:val="009D0AD9"/>
    <w:rsid w:val="009D0E63"/>
    <w:rsid w:val="009D0E92"/>
    <w:rsid w:val="009D12E0"/>
    <w:rsid w:val="009D18CF"/>
    <w:rsid w:val="009D1C12"/>
    <w:rsid w:val="009D2082"/>
    <w:rsid w:val="009D2380"/>
    <w:rsid w:val="009D2550"/>
    <w:rsid w:val="009D2565"/>
    <w:rsid w:val="009D26DF"/>
    <w:rsid w:val="009D28D0"/>
    <w:rsid w:val="009D2B0F"/>
    <w:rsid w:val="009D2EB5"/>
    <w:rsid w:val="009D2FCD"/>
    <w:rsid w:val="009D3117"/>
    <w:rsid w:val="009D3205"/>
    <w:rsid w:val="009D363B"/>
    <w:rsid w:val="009D37C6"/>
    <w:rsid w:val="009D3AD9"/>
    <w:rsid w:val="009D3BFC"/>
    <w:rsid w:val="009D3C5B"/>
    <w:rsid w:val="009D3C65"/>
    <w:rsid w:val="009D3D32"/>
    <w:rsid w:val="009D3E49"/>
    <w:rsid w:val="009D3F13"/>
    <w:rsid w:val="009D3FBE"/>
    <w:rsid w:val="009D4119"/>
    <w:rsid w:val="009D41F0"/>
    <w:rsid w:val="009D4897"/>
    <w:rsid w:val="009D4A86"/>
    <w:rsid w:val="009D4D1D"/>
    <w:rsid w:val="009D4F39"/>
    <w:rsid w:val="009D50B0"/>
    <w:rsid w:val="009D59DF"/>
    <w:rsid w:val="009D5BA7"/>
    <w:rsid w:val="009D6078"/>
    <w:rsid w:val="009D60FC"/>
    <w:rsid w:val="009D615C"/>
    <w:rsid w:val="009D6367"/>
    <w:rsid w:val="009D64C7"/>
    <w:rsid w:val="009D6A03"/>
    <w:rsid w:val="009D6C9C"/>
    <w:rsid w:val="009D6D13"/>
    <w:rsid w:val="009D6E38"/>
    <w:rsid w:val="009D6EE6"/>
    <w:rsid w:val="009D6F73"/>
    <w:rsid w:val="009D7112"/>
    <w:rsid w:val="009D72DD"/>
    <w:rsid w:val="009D72F6"/>
    <w:rsid w:val="009D73EB"/>
    <w:rsid w:val="009D73FA"/>
    <w:rsid w:val="009D7479"/>
    <w:rsid w:val="009D7702"/>
    <w:rsid w:val="009D77FD"/>
    <w:rsid w:val="009D7878"/>
    <w:rsid w:val="009E003B"/>
    <w:rsid w:val="009E02CF"/>
    <w:rsid w:val="009E05DB"/>
    <w:rsid w:val="009E0773"/>
    <w:rsid w:val="009E0CC2"/>
    <w:rsid w:val="009E14D8"/>
    <w:rsid w:val="009E15E5"/>
    <w:rsid w:val="009E1AA6"/>
    <w:rsid w:val="009E1BF3"/>
    <w:rsid w:val="009E1E41"/>
    <w:rsid w:val="009E1E4C"/>
    <w:rsid w:val="009E21C6"/>
    <w:rsid w:val="009E26D9"/>
    <w:rsid w:val="009E2795"/>
    <w:rsid w:val="009E293B"/>
    <w:rsid w:val="009E2DA6"/>
    <w:rsid w:val="009E2DE9"/>
    <w:rsid w:val="009E2E30"/>
    <w:rsid w:val="009E2E59"/>
    <w:rsid w:val="009E2F57"/>
    <w:rsid w:val="009E329D"/>
    <w:rsid w:val="009E341A"/>
    <w:rsid w:val="009E35B6"/>
    <w:rsid w:val="009E36EE"/>
    <w:rsid w:val="009E3C94"/>
    <w:rsid w:val="009E3E03"/>
    <w:rsid w:val="009E42D4"/>
    <w:rsid w:val="009E43AA"/>
    <w:rsid w:val="009E46BD"/>
    <w:rsid w:val="009E46EB"/>
    <w:rsid w:val="009E48D3"/>
    <w:rsid w:val="009E49F6"/>
    <w:rsid w:val="009E4AA8"/>
    <w:rsid w:val="009E4BEB"/>
    <w:rsid w:val="009E58F1"/>
    <w:rsid w:val="009E5A16"/>
    <w:rsid w:val="009E5C4B"/>
    <w:rsid w:val="009E5EFA"/>
    <w:rsid w:val="009E5F71"/>
    <w:rsid w:val="009E5FAA"/>
    <w:rsid w:val="009E6104"/>
    <w:rsid w:val="009E6109"/>
    <w:rsid w:val="009E63DA"/>
    <w:rsid w:val="009E6470"/>
    <w:rsid w:val="009E65D9"/>
    <w:rsid w:val="009E66ED"/>
    <w:rsid w:val="009E67BB"/>
    <w:rsid w:val="009E6D04"/>
    <w:rsid w:val="009E6DFA"/>
    <w:rsid w:val="009E6EAC"/>
    <w:rsid w:val="009E6F40"/>
    <w:rsid w:val="009E7126"/>
    <w:rsid w:val="009E7484"/>
    <w:rsid w:val="009E756B"/>
    <w:rsid w:val="009E7A29"/>
    <w:rsid w:val="009E7BC6"/>
    <w:rsid w:val="009E7E1E"/>
    <w:rsid w:val="009F00A6"/>
    <w:rsid w:val="009F032B"/>
    <w:rsid w:val="009F0382"/>
    <w:rsid w:val="009F0444"/>
    <w:rsid w:val="009F054A"/>
    <w:rsid w:val="009F065D"/>
    <w:rsid w:val="009F06CE"/>
    <w:rsid w:val="009F0839"/>
    <w:rsid w:val="009F0A0F"/>
    <w:rsid w:val="009F0D86"/>
    <w:rsid w:val="009F0E49"/>
    <w:rsid w:val="009F1206"/>
    <w:rsid w:val="009F1459"/>
    <w:rsid w:val="009F1AAE"/>
    <w:rsid w:val="009F1BC0"/>
    <w:rsid w:val="009F1BCC"/>
    <w:rsid w:val="009F2194"/>
    <w:rsid w:val="009F2561"/>
    <w:rsid w:val="009F2EBD"/>
    <w:rsid w:val="009F2FC2"/>
    <w:rsid w:val="009F3400"/>
    <w:rsid w:val="009F371D"/>
    <w:rsid w:val="009F37FF"/>
    <w:rsid w:val="009F39B0"/>
    <w:rsid w:val="009F39DC"/>
    <w:rsid w:val="009F39F3"/>
    <w:rsid w:val="009F3A14"/>
    <w:rsid w:val="009F3AE6"/>
    <w:rsid w:val="009F3B47"/>
    <w:rsid w:val="009F3DA5"/>
    <w:rsid w:val="009F3E94"/>
    <w:rsid w:val="009F3F7B"/>
    <w:rsid w:val="009F4527"/>
    <w:rsid w:val="009F452A"/>
    <w:rsid w:val="009F470A"/>
    <w:rsid w:val="009F476E"/>
    <w:rsid w:val="009F4A42"/>
    <w:rsid w:val="009F4C58"/>
    <w:rsid w:val="009F4C5B"/>
    <w:rsid w:val="009F518E"/>
    <w:rsid w:val="009F51B5"/>
    <w:rsid w:val="009F5215"/>
    <w:rsid w:val="009F5426"/>
    <w:rsid w:val="009F5C4F"/>
    <w:rsid w:val="009F5FBC"/>
    <w:rsid w:val="009F601E"/>
    <w:rsid w:val="009F60BF"/>
    <w:rsid w:val="009F6127"/>
    <w:rsid w:val="009F6487"/>
    <w:rsid w:val="009F64B8"/>
    <w:rsid w:val="009F6816"/>
    <w:rsid w:val="009F6882"/>
    <w:rsid w:val="009F6895"/>
    <w:rsid w:val="009F69B4"/>
    <w:rsid w:val="009F6D62"/>
    <w:rsid w:val="009F6EA8"/>
    <w:rsid w:val="009F6FAA"/>
    <w:rsid w:val="009F714A"/>
    <w:rsid w:val="009F7540"/>
    <w:rsid w:val="009F795E"/>
    <w:rsid w:val="009F7AC4"/>
    <w:rsid w:val="009F7D80"/>
    <w:rsid w:val="009F7DB0"/>
    <w:rsid w:val="00A000BF"/>
    <w:rsid w:val="00A000E4"/>
    <w:rsid w:val="00A0015E"/>
    <w:rsid w:val="00A00636"/>
    <w:rsid w:val="00A00884"/>
    <w:rsid w:val="00A00BF4"/>
    <w:rsid w:val="00A00C40"/>
    <w:rsid w:val="00A00D4A"/>
    <w:rsid w:val="00A0101A"/>
    <w:rsid w:val="00A0124F"/>
    <w:rsid w:val="00A0141A"/>
    <w:rsid w:val="00A01463"/>
    <w:rsid w:val="00A0147A"/>
    <w:rsid w:val="00A014AA"/>
    <w:rsid w:val="00A0156C"/>
    <w:rsid w:val="00A01BE4"/>
    <w:rsid w:val="00A01C4C"/>
    <w:rsid w:val="00A01DEA"/>
    <w:rsid w:val="00A01E06"/>
    <w:rsid w:val="00A02025"/>
    <w:rsid w:val="00A020BB"/>
    <w:rsid w:val="00A022D6"/>
    <w:rsid w:val="00A024D7"/>
    <w:rsid w:val="00A0286B"/>
    <w:rsid w:val="00A029B9"/>
    <w:rsid w:val="00A02DB6"/>
    <w:rsid w:val="00A02F39"/>
    <w:rsid w:val="00A0302A"/>
    <w:rsid w:val="00A03205"/>
    <w:rsid w:val="00A0325A"/>
    <w:rsid w:val="00A0360E"/>
    <w:rsid w:val="00A036E6"/>
    <w:rsid w:val="00A0398F"/>
    <w:rsid w:val="00A03BDE"/>
    <w:rsid w:val="00A03DC7"/>
    <w:rsid w:val="00A0415E"/>
    <w:rsid w:val="00A04459"/>
    <w:rsid w:val="00A04821"/>
    <w:rsid w:val="00A049D1"/>
    <w:rsid w:val="00A04CB4"/>
    <w:rsid w:val="00A04E6B"/>
    <w:rsid w:val="00A050A8"/>
    <w:rsid w:val="00A05244"/>
    <w:rsid w:val="00A05270"/>
    <w:rsid w:val="00A052E6"/>
    <w:rsid w:val="00A056D7"/>
    <w:rsid w:val="00A056EF"/>
    <w:rsid w:val="00A05971"/>
    <w:rsid w:val="00A05AC1"/>
    <w:rsid w:val="00A05C8A"/>
    <w:rsid w:val="00A05F4A"/>
    <w:rsid w:val="00A05F4F"/>
    <w:rsid w:val="00A061A8"/>
    <w:rsid w:val="00A06323"/>
    <w:rsid w:val="00A0643E"/>
    <w:rsid w:val="00A065AF"/>
    <w:rsid w:val="00A06910"/>
    <w:rsid w:val="00A06A55"/>
    <w:rsid w:val="00A06FFB"/>
    <w:rsid w:val="00A071D5"/>
    <w:rsid w:val="00A07216"/>
    <w:rsid w:val="00A072CE"/>
    <w:rsid w:val="00A073C1"/>
    <w:rsid w:val="00A075EE"/>
    <w:rsid w:val="00A07A80"/>
    <w:rsid w:val="00A07FB9"/>
    <w:rsid w:val="00A103B4"/>
    <w:rsid w:val="00A104DE"/>
    <w:rsid w:val="00A105D6"/>
    <w:rsid w:val="00A10762"/>
    <w:rsid w:val="00A107E6"/>
    <w:rsid w:val="00A10C1C"/>
    <w:rsid w:val="00A10EF7"/>
    <w:rsid w:val="00A11074"/>
    <w:rsid w:val="00A11858"/>
    <w:rsid w:val="00A1189B"/>
    <w:rsid w:val="00A11B68"/>
    <w:rsid w:val="00A11F1E"/>
    <w:rsid w:val="00A11F83"/>
    <w:rsid w:val="00A121DA"/>
    <w:rsid w:val="00A12252"/>
    <w:rsid w:val="00A1232D"/>
    <w:rsid w:val="00A123EF"/>
    <w:rsid w:val="00A1258A"/>
    <w:rsid w:val="00A127E4"/>
    <w:rsid w:val="00A128AE"/>
    <w:rsid w:val="00A12915"/>
    <w:rsid w:val="00A12966"/>
    <w:rsid w:val="00A12A44"/>
    <w:rsid w:val="00A12B3A"/>
    <w:rsid w:val="00A12B85"/>
    <w:rsid w:val="00A12D65"/>
    <w:rsid w:val="00A130FB"/>
    <w:rsid w:val="00A13593"/>
    <w:rsid w:val="00A1376F"/>
    <w:rsid w:val="00A13A3E"/>
    <w:rsid w:val="00A13C9F"/>
    <w:rsid w:val="00A13D98"/>
    <w:rsid w:val="00A13E39"/>
    <w:rsid w:val="00A141DF"/>
    <w:rsid w:val="00A142CD"/>
    <w:rsid w:val="00A146DF"/>
    <w:rsid w:val="00A1483A"/>
    <w:rsid w:val="00A14C21"/>
    <w:rsid w:val="00A150E3"/>
    <w:rsid w:val="00A15124"/>
    <w:rsid w:val="00A1564E"/>
    <w:rsid w:val="00A15931"/>
    <w:rsid w:val="00A15EB0"/>
    <w:rsid w:val="00A15EC6"/>
    <w:rsid w:val="00A15F7B"/>
    <w:rsid w:val="00A16031"/>
    <w:rsid w:val="00A160B0"/>
    <w:rsid w:val="00A1610D"/>
    <w:rsid w:val="00A16305"/>
    <w:rsid w:val="00A16405"/>
    <w:rsid w:val="00A1657F"/>
    <w:rsid w:val="00A16596"/>
    <w:rsid w:val="00A16AEF"/>
    <w:rsid w:val="00A16CDA"/>
    <w:rsid w:val="00A172FD"/>
    <w:rsid w:val="00A17335"/>
    <w:rsid w:val="00A1775F"/>
    <w:rsid w:val="00A1778A"/>
    <w:rsid w:val="00A17AF0"/>
    <w:rsid w:val="00A17FD3"/>
    <w:rsid w:val="00A201CD"/>
    <w:rsid w:val="00A20542"/>
    <w:rsid w:val="00A205BA"/>
    <w:rsid w:val="00A208A4"/>
    <w:rsid w:val="00A20E1E"/>
    <w:rsid w:val="00A20E71"/>
    <w:rsid w:val="00A20F01"/>
    <w:rsid w:val="00A2100B"/>
    <w:rsid w:val="00A213E0"/>
    <w:rsid w:val="00A214E6"/>
    <w:rsid w:val="00A21587"/>
    <w:rsid w:val="00A21633"/>
    <w:rsid w:val="00A21C2E"/>
    <w:rsid w:val="00A21C6B"/>
    <w:rsid w:val="00A21EA9"/>
    <w:rsid w:val="00A21EC3"/>
    <w:rsid w:val="00A22122"/>
    <w:rsid w:val="00A221C3"/>
    <w:rsid w:val="00A22598"/>
    <w:rsid w:val="00A22864"/>
    <w:rsid w:val="00A22952"/>
    <w:rsid w:val="00A22BE9"/>
    <w:rsid w:val="00A22D93"/>
    <w:rsid w:val="00A2300D"/>
    <w:rsid w:val="00A231EC"/>
    <w:rsid w:val="00A2333E"/>
    <w:rsid w:val="00A235C2"/>
    <w:rsid w:val="00A2398C"/>
    <w:rsid w:val="00A23C09"/>
    <w:rsid w:val="00A23D93"/>
    <w:rsid w:val="00A247EF"/>
    <w:rsid w:val="00A24A72"/>
    <w:rsid w:val="00A252EB"/>
    <w:rsid w:val="00A254D9"/>
    <w:rsid w:val="00A25691"/>
    <w:rsid w:val="00A2581E"/>
    <w:rsid w:val="00A25ACA"/>
    <w:rsid w:val="00A25C33"/>
    <w:rsid w:val="00A25F53"/>
    <w:rsid w:val="00A26015"/>
    <w:rsid w:val="00A26183"/>
    <w:rsid w:val="00A2622F"/>
    <w:rsid w:val="00A264E7"/>
    <w:rsid w:val="00A266AE"/>
    <w:rsid w:val="00A26790"/>
    <w:rsid w:val="00A267C4"/>
    <w:rsid w:val="00A2682F"/>
    <w:rsid w:val="00A26B82"/>
    <w:rsid w:val="00A26BDF"/>
    <w:rsid w:val="00A2727E"/>
    <w:rsid w:val="00A2743F"/>
    <w:rsid w:val="00A27449"/>
    <w:rsid w:val="00A2751C"/>
    <w:rsid w:val="00A278CC"/>
    <w:rsid w:val="00A27BE0"/>
    <w:rsid w:val="00A27E75"/>
    <w:rsid w:val="00A27EEB"/>
    <w:rsid w:val="00A27F05"/>
    <w:rsid w:val="00A300B9"/>
    <w:rsid w:val="00A30101"/>
    <w:rsid w:val="00A30171"/>
    <w:rsid w:val="00A30A1A"/>
    <w:rsid w:val="00A30A85"/>
    <w:rsid w:val="00A30D0E"/>
    <w:rsid w:val="00A30F40"/>
    <w:rsid w:val="00A3100E"/>
    <w:rsid w:val="00A31111"/>
    <w:rsid w:val="00A311E4"/>
    <w:rsid w:val="00A313C4"/>
    <w:rsid w:val="00A314EA"/>
    <w:rsid w:val="00A31637"/>
    <w:rsid w:val="00A31AB4"/>
    <w:rsid w:val="00A31B3B"/>
    <w:rsid w:val="00A31E49"/>
    <w:rsid w:val="00A321D6"/>
    <w:rsid w:val="00A32307"/>
    <w:rsid w:val="00A32391"/>
    <w:rsid w:val="00A3245A"/>
    <w:rsid w:val="00A32492"/>
    <w:rsid w:val="00A329B8"/>
    <w:rsid w:val="00A329C6"/>
    <w:rsid w:val="00A32A95"/>
    <w:rsid w:val="00A32E86"/>
    <w:rsid w:val="00A32ED9"/>
    <w:rsid w:val="00A3324E"/>
    <w:rsid w:val="00A3326D"/>
    <w:rsid w:val="00A3336E"/>
    <w:rsid w:val="00A33395"/>
    <w:rsid w:val="00A33399"/>
    <w:rsid w:val="00A33759"/>
    <w:rsid w:val="00A339E7"/>
    <w:rsid w:val="00A33ADA"/>
    <w:rsid w:val="00A33CA2"/>
    <w:rsid w:val="00A33E1C"/>
    <w:rsid w:val="00A33FC7"/>
    <w:rsid w:val="00A3434A"/>
    <w:rsid w:val="00A34431"/>
    <w:rsid w:val="00A34A01"/>
    <w:rsid w:val="00A34A05"/>
    <w:rsid w:val="00A34F85"/>
    <w:rsid w:val="00A34FE7"/>
    <w:rsid w:val="00A352AE"/>
    <w:rsid w:val="00A353A1"/>
    <w:rsid w:val="00A356AE"/>
    <w:rsid w:val="00A359F9"/>
    <w:rsid w:val="00A35A5F"/>
    <w:rsid w:val="00A35A97"/>
    <w:rsid w:val="00A35C47"/>
    <w:rsid w:val="00A35DA1"/>
    <w:rsid w:val="00A35DB1"/>
    <w:rsid w:val="00A35FF4"/>
    <w:rsid w:val="00A36103"/>
    <w:rsid w:val="00A3648F"/>
    <w:rsid w:val="00A3654D"/>
    <w:rsid w:val="00A36748"/>
    <w:rsid w:val="00A368E5"/>
    <w:rsid w:val="00A36998"/>
    <w:rsid w:val="00A36CFB"/>
    <w:rsid w:val="00A36FCC"/>
    <w:rsid w:val="00A370ED"/>
    <w:rsid w:val="00A37342"/>
    <w:rsid w:val="00A37451"/>
    <w:rsid w:val="00A374CC"/>
    <w:rsid w:val="00A37656"/>
    <w:rsid w:val="00A377F0"/>
    <w:rsid w:val="00A378B3"/>
    <w:rsid w:val="00A37955"/>
    <w:rsid w:val="00A3796C"/>
    <w:rsid w:val="00A379F8"/>
    <w:rsid w:val="00A37BF1"/>
    <w:rsid w:val="00A37CD9"/>
    <w:rsid w:val="00A401B5"/>
    <w:rsid w:val="00A4022E"/>
    <w:rsid w:val="00A40326"/>
    <w:rsid w:val="00A40379"/>
    <w:rsid w:val="00A404A8"/>
    <w:rsid w:val="00A4050A"/>
    <w:rsid w:val="00A409CE"/>
    <w:rsid w:val="00A40AA1"/>
    <w:rsid w:val="00A40B1D"/>
    <w:rsid w:val="00A40D3C"/>
    <w:rsid w:val="00A40E1E"/>
    <w:rsid w:val="00A41312"/>
    <w:rsid w:val="00A41370"/>
    <w:rsid w:val="00A414BE"/>
    <w:rsid w:val="00A4178D"/>
    <w:rsid w:val="00A41C79"/>
    <w:rsid w:val="00A41D16"/>
    <w:rsid w:val="00A41F30"/>
    <w:rsid w:val="00A421A2"/>
    <w:rsid w:val="00A427FA"/>
    <w:rsid w:val="00A429AA"/>
    <w:rsid w:val="00A429E2"/>
    <w:rsid w:val="00A42A85"/>
    <w:rsid w:val="00A42A97"/>
    <w:rsid w:val="00A42B45"/>
    <w:rsid w:val="00A42D35"/>
    <w:rsid w:val="00A42E2B"/>
    <w:rsid w:val="00A43342"/>
    <w:rsid w:val="00A43CB3"/>
    <w:rsid w:val="00A43F57"/>
    <w:rsid w:val="00A445FB"/>
    <w:rsid w:val="00A44874"/>
    <w:rsid w:val="00A44AFF"/>
    <w:rsid w:val="00A44B84"/>
    <w:rsid w:val="00A452F5"/>
    <w:rsid w:val="00A45302"/>
    <w:rsid w:val="00A45966"/>
    <w:rsid w:val="00A459C0"/>
    <w:rsid w:val="00A45B8F"/>
    <w:rsid w:val="00A45D85"/>
    <w:rsid w:val="00A45D99"/>
    <w:rsid w:val="00A45FD9"/>
    <w:rsid w:val="00A46436"/>
    <w:rsid w:val="00A465FC"/>
    <w:rsid w:val="00A4670A"/>
    <w:rsid w:val="00A46763"/>
    <w:rsid w:val="00A4690C"/>
    <w:rsid w:val="00A46953"/>
    <w:rsid w:val="00A46A07"/>
    <w:rsid w:val="00A46D85"/>
    <w:rsid w:val="00A46EF8"/>
    <w:rsid w:val="00A470DB"/>
    <w:rsid w:val="00A471A3"/>
    <w:rsid w:val="00A47496"/>
    <w:rsid w:val="00A4749F"/>
    <w:rsid w:val="00A4750F"/>
    <w:rsid w:val="00A47519"/>
    <w:rsid w:val="00A477BC"/>
    <w:rsid w:val="00A47A50"/>
    <w:rsid w:val="00A47E95"/>
    <w:rsid w:val="00A5001F"/>
    <w:rsid w:val="00A500D7"/>
    <w:rsid w:val="00A5013D"/>
    <w:rsid w:val="00A505D5"/>
    <w:rsid w:val="00A5084E"/>
    <w:rsid w:val="00A50998"/>
    <w:rsid w:val="00A50A40"/>
    <w:rsid w:val="00A50AF9"/>
    <w:rsid w:val="00A50C81"/>
    <w:rsid w:val="00A511FB"/>
    <w:rsid w:val="00A5122F"/>
    <w:rsid w:val="00A5133F"/>
    <w:rsid w:val="00A514EE"/>
    <w:rsid w:val="00A516FE"/>
    <w:rsid w:val="00A518CF"/>
    <w:rsid w:val="00A5200F"/>
    <w:rsid w:val="00A52462"/>
    <w:rsid w:val="00A5247D"/>
    <w:rsid w:val="00A525C0"/>
    <w:rsid w:val="00A529D0"/>
    <w:rsid w:val="00A52AF5"/>
    <w:rsid w:val="00A52B4C"/>
    <w:rsid w:val="00A52DE9"/>
    <w:rsid w:val="00A531FB"/>
    <w:rsid w:val="00A53CC7"/>
    <w:rsid w:val="00A53D6D"/>
    <w:rsid w:val="00A54277"/>
    <w:rsid w:val="00A54315"/>
    <w:rsid w:val="00A54462"/>
    <w:rsid w:val="00A5465A"/>
    <w:rsid w:val="00A546BA"/>
    <w:rsid w:val="00A5478A"/>
    <w:rsid w:val="00A547C2"/>
    <w:rsid w:val="00A549D4"/>
    <w:rsid w:val="00A54A22"/>
    <w:rsid w:val="00A54AC7"/>
    <w:rsid w:val="00A54B58"/>
    <w:rsid w:val="00A54C3B"/>
    <w:rsid w:val="00A54E6F"/>
    <w:rsid w:val="00A54F10"/>
    <w:rsid w:val="00A54F82"/>
    <w:rsid w:val="00A54F8C"/>
    <w:rsid w:val="00A5520E"/>
    <w:rsid w:val="00A5567D"/>
    <w:rsid w:val="00A55809"/>
    <w:rsid w:val="00A55CFB"/>
    <w:rsid w:val="00A55CFC"/>
    <w:rsid w:val="00A560F3"/>
    <w:rsid w:val="00A56178"/>
    <w:rsid w:val="00A56584"/>
    <w:rsid w:val="00A56697"/>
    <w:rsid w:val="00A566BF"/>
    <w:rsid w:val="00A56824"/>
    <w:rsid w:val="00A56895"/>
    <w:rsid w:val="00A56C8D"/>
    <w:rsid w:val="00A56CE7"/>
    <w:rsid w:val="00A56E5D"/>
    <w:rsid w:val="00A571DC"/>
    <w:rsid w:val="00A57228"/>
    <w:rsid w:val="00A57290"/>
    <w:rsid w:val="00A5752B"/>
    <w:rsid w:val="00A5764D"/>
    <w:rsid w:val="00A57826"/>
    <w:rsid w:val="00A578FC"/>
    <w:rsid w:val="00A57971"/>
    <w:rsid w:val="00A579B1"/>
    <w:rsid w:val="00A57B91"/>
    <w:rsid w:val="00A57C67"/>
    <w:rsid w:val="00A603CB"/>
    <w:rsid w:val="00A60445"/>
    <w:rsid w:val="00A6044E"/>
    <w:rsid w:val="00A60578"/>
    <w:rsid w:val="00A605FC"/>
    <w:rsid w:val="00A60AEB"/>
    <w:rsid w:val="00A60BAD"/>
    <w:rsid w:val="00A60D47"/>
    <w:rsid w:val="00A60DFA"/>
    <w:rsid w:val="00A610DF"/>
    <w:rsid w:val="00A61145"/>
    <w:rsid w:val="00A612D8"/>
    <w:rsid w:val="00A6176F"/>
    <w:rsid w:val="00A61BC8"/>
    <w:rsid w:val="00A623DA"/>
    <w:rsid w:val="00A624EF"/>
    <w:rsid w:val="00A627D3"/>
    <w:rsid w:val="00A62E73"/>
    <w:rsid w:val="00A62FAA"/>
    <w:rsid w:val="00A63165"/>
    <w:rsid w:val="00A63274"/>
    <w:rsid w:val="00A63434"/>
    <w:rsid w:val="00A63924"/>
    <w:rsid w:val="00A63AA5"/>
    <w:rsid w:val="00A63C23"/>
    <w:rsid w:val="00A63E6A"/>
    <w:rsid w:val="00A63E8B"/>
    <w:rsid w:val="00A64014"/>
    <w:rsid w:val="00A649E1"/>
    <w:rsid w:val="00A64C2B"/>
    <w:rsid w:val="00A65006"/>
    <w:rsid w:val="00A654F6"/>
    <w:rsid w:val="00A656A2"/>
    <w:rsid w:val="00A65734"/>
    <w:rsid w:val="00A6582C"/>
    <w:rsid w:val="00A65CFD"/>
    <w:rsid w:val="00A65FA5"/>
    <w:rsid w:val="00A66058"/>
    <w:rsid w:val="00A660D0"/>
    <w:rsid w:val="00A66470"/>
    <w:rsid w:val="00A6677E"/>
    <w:rsid w:val="00A66A15"/>
    <w:rsid w:val="00A66C0B"/>
    <w:rsid w:val="00A66C2E"/>
    <w:rsid w:val="00A67023"/>
    <w:rsid w:val="00A670B8"/>
    <w:rsid w:val="00A670C0"/>
    <w:rsid w:val="00A672AD"/>
    <w:rsid w:val="00A67673"/>
    <w:rsid w:val="00A676C8"/>
    <w:rsid w:val="00A677C2"/>
    <w:rsid w:val="00A67972"/>
    <w:rsid w:val="00A67A85"/>
    <w:rsid w:val="00A67ABE"/>
    <w:rsid w:val="00A67DF3"/>
    <w:rsid w:val="00A67E7F"/>
    <w:rsid w:val="00A700C7"/>
    <w:rsid w:val="00A7058C"/>
    <w:rsid w:val="00A70686"/>
    <w:rsid w:val="00A7087D"/>
    <w:rsid w:val="00A70E69"/>
    <w:rsid w:val="00A70FC3"/>
    <w:rsid w:val="00A71064"/>
    <w:rsid w:val="00A71167"/>
    <w:rsid w:val="00A711AE"/>
    <w:rsid w:val="00A711C0"/>
    <w:rsid w:val="00A71715"/>
    <w:rsid w:val="00A720D9"/>
    <w:rsid w:val="00A7216A"/>
    <w:rsid w:val="00A7218D"/>
    <w:rsid w:val="00A724A0"/>
    <w:rsid w:val="00A724F1"/>
    <w:rsid w:val="00A7291F"/>
    <w:rsid w:val="00A72BD4"/>
    <w:rsid w:val="00A72C57"/>
    <w:rsid w:val="00A72CEE"/>
    <w:rsid w:val="00A72E0F"/>
    <w:rsid w:val="00A73104"/>
    <w:rsid w:val="00A732A8"/>
    <w:rsid w:val="00A73381"/>
    <w:rsid w:val="00A734E7"/>
    <w:rsid w:val="00A73513"/>
    <w:rsid w:val="00A7367F"/>
    <w:rsid w:val="00A7380D"/>
    <w:rsid w:val="00A73899"/>
    <w:rsid w:val="00A739C9"/>
    <w:rsid w:val="00A73A57"/>
    <w:rsid w:val="00A73A7E"/>
    <w:rsid w:val="00A73BB4"/>
    <w:rsid w:val="00A73D04"/>
    <w:rsid w:val="00A73DD9"/>
    <w:rsid w:val="00A73E6F"/>
    <w:rsid w:val="00A74018"/>
    <w:rsid w:val="00A740CD"/>
    <w:rsid w:val="00A74446"/>
    <w:rsid w:val="00A746F1"/>
    <w:rsid w:val="00A74A22"/>
    <w:rsid w:val="00A74B55"/>
    <w:rsid w:val="00A74E0A"/>
    <w:rsid w:val="00A7501F"/>
    <w:rsid w:val="00A75059"/>
    <w:rsid w:val="00A751C4"/>
    <w:rsid w:val="00A75391"/>
    <w:rsid w:val="00A75428"/>
    <w:rsid w:val="00A757F3"/>
    <w:rsid w:val="00A75959"/>
    <w:rsid w:val="00A75C5C"/>
    <w:rsid w:val="00A76237"/>
    <w:rsid w:val="00A76347"/>
    <w:rsid w:val="00A76460"/>
    <w:rsid w:val="00A76687"/>
    <w:rsid w:val="00A768CE"/>
    <w:rsid w:val="00A76F33"/>
    <w:rsid w:val="00A771B9"/>
    <w:rsid w:val="00A77315"/>
    <w:rsid w:val="00A77488"/>
    <w:rsid w:val="00A77592"/>
    <w:rsid w:val="00A779ED"/>
    <w:rsid w:val="00A77D05"/>
    <w:rsid w:val="00A77FC6"/>
    <w:rsid w:val="00A806A9"/>
    <w:rsid w:val="00A807E1"/>
    <w:rsid w:val="00A80956"/>
    <w:rsid w:val="00A80F04"/>
    <w:rsid w:val="00A812F4"/>
    <w:rsid w:val="00A81455"/>
    <w:rsid w:val="00A81544"/>
    <w:rsid w:val="00A8180B"/>
    <w:rsid w:val="00A81FD8"/>
    <w:rsid w:val="00A821F8"/>
    <w:rsid w:val="00A824AA"/>
    <w:rsid w:val="00A82514"/>
    <w:rsid w:val="00A82575"/>
    <w:rsid w:val="00A8298E"/>
    <w:rsid w:val="00A82B9F"/>
    <w:rsid w:val="00A835A2"/>
    <w:rsid w:val="00A8361B"/>
    <w:rsid w:val="00A836D9"/>
    <w:rsid w:val="00A838CE"/>
    <w:rsid w:val="00A83BEE"/>
    <w:rsid w:val="00A83CBA"/>
    <w:rsid w:val="00A83E7F"/>
    <w:rsid w:val="00A842D8"/>
    <w:rsid w:val="00A842ED"/>
    <w:rsid w:val="00A84A79"/>
    <w:rsid w:val="00A84CDA"/>
    <w:rsid w:val="00A84EF9"/>
    <w:rsid w:val="00A84FBE"/>
    <w:rsid w:val="00A852BE"/>
    <w:rsid w:val="00A85318"/>
    <w:rsid w:val="00A8538F"/>
    <w:rsid w:val="00A854AC"/>
    <w:rsid w:val="00A856E5"/>
    <w:rsid w:val="00A857C5"/>
    <w:rsid w:val="00A85AC3"/>
    <w:rsid w:val="00A85C46"/>
    <w:rsid w:val="00A8602B"/>
    <w:rsid w:val="00A86370"/>
    <w:rsid w:val="00A86477"/>
    <w:rsid w:val="00A867C4"/>
    <w:rsid w:val="00A86920"/>
    <w:rsid w:val="00A8698C"/>
    <w:rsid w:val="00A86A18"/>
    <w:rsid w:val="00A86DEC"/>
    <w:rsid w:val="00A86E61"/>
    <w:rsid w:val="00A8717C"/>
    <w:rsid w:val="00A87326"/>
    <w:rsid w:val="00A873E2"/>
    <w:rsid w:val="00A8760C"/>
    <w:rsid w:val="00A87768"/>
    <w:rsid w:val="00A877B0"/>
    <w:rsid w:val="00A87B9E"/>
    <w:rsid w:val="00A87E3F"/>
    <w:rsid w:val="00A90146"/>
    <w:rsid w:val="00A90461"/>
    <w:rsid w:val="00A90690"/>
    <w:rsid w:val="00A906CB"/>
    <w:rsid w:val="00A90859"/>
    <w:rsid w:val="00A9095E"/>
    <w:rsid w:val="00A90D78"/>
    <w:rsid w:val="00A90EF4"/>
    <w:rsid w:val="00A90EFB"/>
    <w:rsid w:val="00A90F2B"/>
    <w:rsid w:val="00A911FB"/>
    <w:rsid w:val="00A912B4"/>
    <w:rsid w:val="00A91386"/>
    <w:rsid w:val="00A91484"/>
    <w:rsid w:val="00A915C3"/>
    <w:rsid w:val="00A919C1"/>
    <w:rsid w:val="00A91AFE"/>
    <w:rsid w:val="00A91B2E"/>
    <w:rsid w:val="00A91EEE"/>
    <w:rsid w:val="00A9231A"/>
    <w:rsid w:val="00A923AE"/>
    <w:rsid w:val="00A92434"/>
    <w:rsid w:val="00A924EF"/>
    <w:rsid w:val="00A925E9"/>
    <w:rsid w:val="00A92681"/>
    <w:rsid w:val="00A927B8"/>
    <w:rsid w:val="00A92876"/>
    <w:rsid w:val="00A92EE1"/>
    <w:rsid w:val="00A930BB"/>
    <w:rsid w:val="00A930E5"/>
    <w:rsid w:val="00A9312C"/>
    <w:rsid w:val="00A938E0"/>
    <w:rsid w:val="00A93A7F"/>
    <w:rsid w:val="00A93E04"/>
    <w:rsid w:val="00A93E81"/>
    <w:rsid w:val="00A944EF"/>
    <w:rsid w:val="00A94812"/>
    <w:rsid w:val="00A94D56"/>
    <w:rsid w:val="00A94FB9"/>
    <w:rsid w:val="00A959CA"/>
    <w:rsid w:val="00A95C38"/>
    <w:rsid w:val="00A95D51"/>
    <w:rsid w:val="00A95F09"/>
    <w:rsid w:val="00A95F62"/>
    <w:rsid w:val="00A961B7"/>
    <w:rsid w:val="00A96565"/>
    <w:rsid w:val="00A96588"/>
    <w:rsid w:val="00A96643"/>
    <w:rsid w:val="00A968AA"/>
    <w:rsid w:val="00A96C7F"/>
    <w:rsid w:val="00A96F6C"/>
    <w:rsid w:val="00A970C3"/>
    <w:rsid w:val="00A971E7"/>
    <w:rsid w:val="00A9720C"/>
    <w:rsid w:val="00A979DC"/>
    <w:rsid w:val="00A97C1E"/>
    <w:rsid w:val="00A97D15"/>
    <w:rsid w:val="00A97EB3"/>
    <w:rsid w:val="00AA014E"/>
    <w:rsid w:val="00AA0351"/>
    <w:rsid w:val="00AA0382"/>
    <w:rsid w:val="00AA073C"/>
    <w:rsid w:val="00AA09BD"/>
    <w:rsid w:val="00AA0C1D"/>
    <w:rsid w:val="00AA0D9C"/>
    <w:rsid w:val="00AA0F0B"/>
    <w:rsid w:val="00AA128E"/>
    <w:rsid w:val="00AA145A"/>
    <w:rsid w:val="00AA1742"/>
    <w:rsid w:val="00AA1765"/>
    <w:rsid w:val="00AA1811"/>
    <w:rsid w:val="00AA181A"/>
    <w:rsid w:val="00AA1A99"/>
    <w:rsid w:val="00AA1AEF"/>
    <w:rsid w:val="00AA201B"/>
    <w:rsid w:val="00AA2099"/>
    <w:rsid w:val="00AA25AD"/>
    <w:rsid w:val="00AA28F5"/>
    <w:rsid w:val="00AA2F65"/>
    <w:rsid w:val="00AA311E"/>
    <w:rsid w:val="00AA324E"/>
    <w:rsid w:val="00AA3B4B"/>
    <w:rsid w:val="00AA3D1C"/>
    <w:rsid w:val="00AA3DE7"/>
    <w:rsid w:val="00AA3EB8"/>
    <w:rsid w:val="00AA40A8"/>
    <w:rsid w:val="00AA4131"/>
    <w:rsid w:val="00AA4307"/>
    <w:rsid w:val="00AA48EA"/>
    <w:rsid w:val="00AA4B26"/>
    <w:rsid w:val="00AA4F45"/>
    <w:rsid w:val="00AA53B6"/>
    <w:rsid w:val="00AA554C"/>
    <w:rsid w:val="00AA5584"/>
    <w:rsid w:val="00AA57E5"/>
    <w:rsid w:val="00AA59F9"/>
    <w:rsid w:val="00AA5E2B"/>
    <w:rsid w:val="00AA6323"/>
    <w:rsid w:val="00AA65A2"/>
    <w:rsid w:val="00AA6820"/>
    <w:rsid w:val="00AA6A25"/>
    <w:rsid w:val="00AA6D00"/>
    <w:rsid w:val="00AA7130"/>
    <w:rsid w:val="00AA7707"/>
    <w:rsid w:val="00AA77DC"/>
    <w:rsid w:val="00AA7E97"/>
    <w:rsid w:val="00AB0392"/>
    <w:rsid w:val="00AB07E6"/>
    <w:rsid w:val="00AB0813"/>
    <w:rsid w:val="00AB094A"/>
    <w:rsid w:val="00AB0B39"/>
    <w:rsid w:val="00AB0B78"/>
    <w:rsid w:val="00AB0D49"/>
    <w:rsid w:val="00AB0D86"/>
    <w:rsid w:val="00AB0DF8"/>
    <w:rsid w:val="00AB110F"/>
    <w:rsid w:val="00AB1126"/>
    <w:rsid w:val="00AB1187"/>
    <w:rsid w:val="00AB1BE2"/>
    <w:rsid w:val="00AB1E6F"/>
    <w:rsid w:val="00AB24B3"/>
    <w:rsid w:val="00AB27C4"/>
    <w:rsid w:val="00AB28FD"/>
    <w:rsid w:val="00AB2A4B"/>
    <w:rsid w:val="00AB2AEB"/>
    <w:rsid w:val="00AB2B9A"/>
    <w:rsid w:val="00AB2BAA"/>
    <w:rsid w:val="00AB2CDA"/>
    <w:rsid w:val="00AB2D10"/>
    <w:rsid w:val="00AB33C6"/>
    <w:rsid w:val="00AB35F3"/>
    <w:rsid w:val="00AB3704"/>
    <w:rsid w:val="00AB370A"/>
    <w:rsid w:val="00AB390B"/>
    <w:rsid w:val="00AB3EB8"/>
    <w:rsid w:val="00AB3EDC"/>
    <w:rsid w:val="00AB4441"/>
    <w:rsid w:val="00AB44CF"/>
    <w:rsid w:val="00AB472A"/>
    <w:rsid w:val="00AB47B2"/>
    <w:rsid w:val="00AB487C"/>
    <w:rsid w:val="00AB4922"/>
    <w:rsid w:val="00AB493F"/>
    <w:rsid w:val="00AB4A81"/>
    <w:rsid w:val="00AB4B2C"/>
    <w:rsid w:val="00AB4CD8"/>
    <w:rsid w:val="00AB51BC"/>
    <w:rsid w:val="00AB51ED"/>
    <w:rsid w:val="00AB569F"/>
    <w:rsid w:val="00AB5FBD"/>
    <w:rsid w:val="00AB606F"/>
    <w:rsid w:val="00AB62AA"/>
    <w:rsid w:val="00AB62C5"/>
    <w:rsid w:val="00AB62C8"/>
    <w:rsid w:val="00AB657F"/>
    <w:rsid w:val="00AB6740"/>
    <w:rsid w:val="00AB6A71"/>
    <w:rsid w:val="00AB6AD1"/>
    <w:rsid w:val="00AB6C09"/>
    <w:rsid w:val="00AB7044"/>
    <w:rsid w:val="00AB71FC"/>
    <w:rsid w:val="00AB769D"/>
    <w:rsid w:val="00AB76AB"/>
    <w:rsid w:val="00AB7896"/>
    <w:rsid w:val="00AB79BF"/>
    <w:rsid w:val="00AC05B9"/>
    <w:rsid w:val="00AC0790"/>
    <w:rsid w:val="00AC0953"/>
    <w:rsid w:val="00AC0A90"/>
    <w:rsid w:val="00AC0DCF"/>
    <w:rsid w:val="00AC0E22"/>
    <w:rsid w:val="00AC1220"/>
    <w:rsid w:val="00AC1D79"/>
    <w:rsid w:val="00AC2190"/>
    <w:rsid w:val="00AC21C9"/>
    <w:rsid w:val="00AC2243"/>
    <w:rsid w:val="00AC243B"/>
    <w:rsid w:val="00AC29C6"/>
    <w:rsid w:val="00AC2AD4"/>
    <w:rsid w:val="00AC2D2A"/>
    <w:rsid w:val="00AC2DC4"/>
    <w:rsid w:val="00AC37B4"/>
    <w:rsid w:val="00AC3BF8"/>
    <w:rsid w:val="00AC3DD6"/>
    <w:rsid w:val="00AC3F7D"/>
    <w:rsid w:val="00AC3FF0"/>
    <w:rsid w:val="00AC4050"/>
    <w:rsid w:val="00AC44FA"/>
    <w:rsid w:val="00AC45D9"/>
    <w:rsid w:val="00AC4944"/>
    <w:rsid w:val="00AC4998"/>
    <w:rsid w:val="00AC49B4"/>
    <w:rsid w:val="00AC4AA7"/>
    <w:rsid w:val="00AC4D6A"/>
    <w:rsid w:val="00AC4D89"/>
    <w:rsid w:val="00AC4D8D"/>
    <w:rsid w:val="00AC4EC4"/>
    <w:rsid w:val="00AC52D9"/>
    <w:rsid w:val="00AC53FA"/>
    <w:rsid w:val="00AC56D4"/>
    <w:rsid w:val="00AC57BE"/>
    <w:rsid w:val="00AC59F5"/>
    <w:rsid w:val="00AC5AED"/>
    <w:rsid w:val="00AC5B7A"/>
    <w:rsid w:val="00AC5D0E"/>
    <w:rsid w:val="00AC5E73"/>
    <w:rsid w:val="00AC63E9"/>
    <w:rsid w:val="00AC65E6"/>
    <w:rsid w:val="00AC68C7"/>
    <w:rsid w:val="00AC69D4"/>
    <w:rsid w:val="00AC6BD3"/>
    <w:rsid w:val="00AC6C27"/>
    <w:rsid w:val="00AC6C49"/>
    <w:rsid w:val="00AC6F25"/>
    <w:rsid w:val="00AC7233"/>
    <w:rsid w:val="00AC7244"/>
    <w:rsid w:val="00AC72F0"/>
    <w:rsid w:val="00AC744C"/>
    <w:rsid w:val="00AC7758"/>
    <w:rsid w:val="00AC77D0"/>
    <w:rsid w:val="00AC7CA9"/>
    <w:rsid w:val="00AC7D4B"/>
    <w:rsid w:val="00AC7EB1"/>
    <w:rsid w:val="00AD0085"/>
    <w:rsid w:val="00AD0126"/>
    <w:rsid w:val="00AD04FA"/>
    <w:rsid w:val="00AD0685"/>
    <w:rsid w:val="00AD095B"/>
    <w:rsid w:val="00AD09B6"/>
    <w:rsid w:val="00AD09C0"/>
    <w:rsid w:val="00AD0B8F"/>
    <w:rsid w:val="00AD0CA8"/>
    <w:rsid w:val="00AD0DB1"/>
    <w:rsid w:val="00AD0E97"/>
    <w:rsid w:val="00AD0EB5"/>
    <w:rsid w:val="00AD0EC6"/>
    <w:rsid w:val="00AD0F2C"/>
    <w:rsid w:val="00AD1005"/>
    <w:rsid w:val="00AD118D"/>
    <w:rsid w:val="00AD1767"/>
    <w:rsid w:val="00AD19EB"/>
    <w:rsid w:val="00AD1A49"/>
    <w:rsid w:val="00AD1AE6"/>
    <w:rsid w:val="00AD1B0A"/>
    <w:rsid w:val="00AD1D7A"/>
    <w:rsid w:val="00AD1DB4"/>
    <w:rsid w:val="00AD23F7"/>
    <w:rsid w:val="00AD2998"/>
    <w:rsid w:val="00AD2DF1"/>
    <w:rsid w:val="00AD346D"/>
    <w:rsid w:val="00AD36A6"/>
    <w:rsid w:val="00AD3D7C"/>
    <w:rsid w:val="00AD4581"/>
    <w:rsid w:val="00AD4C93"/>
    <w:rsid w:val="00AD4CC3"/>
    <w:rsid w:val="00AD4D62"/>
    <w:rsid w:val="00AD4E70"/>
    <w:rsid w:val="00AD4E9E"/>
    <w:rsid w:val="00AD5024"/>
    <w:rsid w:val="00AD541B"/>
    <w:rsid w:val="00AD569A"/>
    <w:rsid w:val="00AD5768"/>
    <w:rsid w:val="00AD5DAA"/>
    <w:rsid w:val="00AD6055"/>
    <w:rsid w:val="00AD612F"/>
    <w:rsid w:val="00AD61C7"/>
    <w:rsid w:val="00AD68FE"/>
    <w:rsid w:val="00AD6C45"/>
    <w:rsid w:val="00AD6C5B"/>
    <w:rsid w:val="00AD6CE2"/>
    <w:rsid w:val="00AD6F65"/>
    <w:rsid w:val="00AD706A"/>
    <w:rsid w:val="00AD711B"/>
    <w:rsid w:val="00AD7293"/>
    <w:rsid w:val="00AD731C"/>
    <w:rsid w:val="00AD73CC"/>
    <w:rsid w:val="00AD75FD"/>
    <w:rsid w:val="00AD7765"/>
    <w:rsid w:val="00AD782A"/>
    <w:rsid w:val="00AD78F9"/>
    <w:rsid w:val="00AD79D5"/>
    <w:rsid w:val="00AD7A1E"/>
    <w:rsid w:val="00AD7A45"/>
    <w:rsid w:val="00AD7A87"/>
    <w:rsid w:val="00AD7BFD"/>
    <w:rsid w:val="00AE008C"/>
    <w:rsid w:val="00AE066F"/>
    <w:rsid w:val="00AE071B"/>
    <w:rsid w:val="00AE0892"/>
    <w:rsid w:val="00AE138B"/>
    <w:rsid w:val="00AE16B7"/>
    <w:rsid w:val="00AE1D2D"/>
    <w:rsid w:val="00AE1EA8"/>
    <w:rsid w:val="00AE1FE7"/>
    <w:rsid w:val="00AE2106"/>
    <w:rsid w:val="00AE21CC"/>
    <w:rsid w:val="00AE22E4"/>
    <w:rsid w:val="00AE2503"/>
    <w:rsid w:val="00AE2632"/>
    <w:rsid w:val="00AE27D5"/>
    <w:rsid w:val="00AE28DE"/>
    <w:rsid w:val="00AE28E4"/>
    <w:rsid w:val="00AE2B50"/>
    <w:rsid w:val="00AE3255"/>
    <w:rsid w:val="00AE3292"/>
    <w:rsid w:val="00AE341B"/>
    <w:rsid w:val="00AE34F0"/>
    <w:rsid w:val="00AE35DE"/>
    <w:rsid w:val="00AE3675"/>
    <w:rsid w:val="00AE3709"/>
    <w:rsid w:val="00AE3B48"/>
    <w:rsid w:val="00AE3B4D"/>
    <w:rsid w:val="00AE3EE2"/>
    <w:rsid w:val="00AE3F9A"/>
    <w:rsid w:val="00AE416A"/>
    <w:rsid w:val="00AE4215"/>
    <w:rsid w:val="00AE5A4C"/>
    <w:rsid w:val="00AE5B15"/>
    <w:rsid w:val="00AE5D18"/>
    <w:rsid w:val="00AE5D72"/>
    <w:rsid w:val="00AE617E"/>
    <w:rsid w:val="00AE6209"/>
    <w:rsid w:val="00AE62C4"/>
    <w:rsid w:val="00AE648A"/>
    <w:rsid w:val="00AE659B"/>
    <w:rsid w:val="00AE678F"/>
    <w:rsid w:val="00AE6A12"/>
    <w:rsid w:val="00AE6BE9"/>
    <w:rsid w:val="00AE6C2E"/>
    <w:rsid w:val="00AE6E43"/>
    <w:rsid w:val="00AE6FB4"/>
    <w:rsid w:val="00AE7015"/>
    <w:rsid w:val="00AE7186"/>
    <w:rsid w:val="00AE7246"/>
    <w:rsid w:val="00AE74C5"/>
    <w:rsid w:val="00AE77F1"/>
    <w:rsid w:val="00AE7819"/>
    <w:rsid w:val="00AF02D7"/>
    <w:rsid w:val="00AF02FC"/>
    <w:rsid w:val="00AF085A"/>
    <w:rsid w:val="00AF0ADB"/>
    <w:rsid w:val="00AF0BEF"/>
    <w:rsid w:val="00AF0D1B"/>
    <w:rsid w:val="00AF0F34"/>
    <w:rsid w:val="00AF122E"/>
    <w:rsid w:val="00AF1303"/>
    <w:rsid w:val="00AF133A"/>
    <w:rsid w:val="00AF18A5"/>
    <w:rsid w:val="00AF1C0A"/>
    <w:rsid w:val="00AF2076"/>
    <w:rsid w:val="00AF209D"/>
    <w:rsid w:val="00AF21FF"/>
    <w:rsid w:val="00AF2403"/>
    <w:rsid w:val="00AF25D1"/>
    <w:rsid w:val="00AF2624"/>
    <w:rsid w:val="00AF2851"/>
    <w:rsid w:val="00AF29B6"/>
    <w:rsid w:val="00AF2B1B"/>
    <w:rsid w:val="00AF2F4A"/>
    <w:rsid w:val="00AF38BC"/>
    <w:rsid w:val="00AF3D10"/>
    <w:rsid w:val="00AF3D3F"/>
    <w:rsid w:val="00AF3E40"/>
    <w:rsid w:val="00AF3E9F"/>
    <w:rsid w:val="00AF4116"/>
    <w:rsid w:val="00AF41EB"/>
    <w:rsid w:val="00AF432C"/>
    <w:rsid w:val="00AF45A9"/>
    <w:rsid w:val="00AF475A"/>
    <w:rsid w:val="00AF4772"/>
    <w:rsid w:val="00AF47E7"/>
    <w:rsid w:val="00AF4BF5"/>
    <w:rsid w:val="00AF4C60"/>
    <w:rsid w:val="00AF4D16"/>
    <w:rsid w:val="00AF4DC7"/>
    <w:rsid w:val="00AF507C"/>
    <w:rsid w:val="00AF50A9"/>
    <w:rsid w:val="00AF5314"/>
    <w:rsid w:val="00AF5A8D"/>
    <w:rsid w:val="00AF5E2A"/>
    <w:rsid w:val="00AF61E9"/>
    <w:rsid w:val="00AF65B8"/>
    <w:rsid w:val="00AF66CE"/>
    <w:rsid w:val="00AF6D04"/>
    <w:rsid w:val="00AF7184"/>
    <w:rsid w:val="00AF7578"/>
    <w:rsid w:val="00AF76D0"/>
    <w:rsid w:val="00AF7AC9"/>
    <w:rsid w:val="00AF7B8B"/>
    <w:rsid w:val="00AF7D7E"/>
    <w:rsid w:val="00AF7F99"/>
    <w:rsid w:val="00B002A9"/>
    <w:rsid w:val="00B00538"/>
    <w:rsid w:val="00B006AD"/>
    <w:rsid w:val="00B00704"/>
    <w:rsid w:val="00B00945"/>
    <w:rsid w:val="00B00A0E"/>
    <w:rsid w:val="00B0131A"/>
    <w:rsid w:val="00B0145A"/>
    <w:rsid w:val="00B014E5"/>
    <w:rsid w:val="00B01619"/>
    <w:rsid w:val="00B0164D"/>
    <w:rsid w:val="00B016BB"/>
    <w:rsid w:val="00B01862"/>
    <w:rsid w:val="00B0189D"/>
    <w:rsid w:val="00B01B24"/>
    <w:rsid w:val="00B01B86"/>
    <w:rsid w:val="00B01F57"/>
    <w:rsid w:val="00B022A3"/>
    <w:rsid w:val="00B025AF"/>
    <w:rsid w:val="00B029F0"/>
    <w:rsid w:val="00B02BB8"/>
    <w:rsid w:val="00B02E74"/>
    <w:rsid w:val="00B02EE4"/>
    <w:rsid w:val="00B030CF"/>
    <w:rsid w:val="00B0324A"/>
    <w:rsid w:val="00B033A8"/>
    <w:rsid w:val="00B03436"/>
    <w:rsid w:val="00B03582"/>
    <w:rsid w:val="00B0361E"/>
    <w:rsid w:val="00B0391A"/>
    <w:rsid w:val="00B039A7"/>
    <w:rsid w:val="00B0408C"/>
    <w:rsid w:val="00B040E3"/>
    <w:rsid w:val="00B04121"/>
    <w:rsid w:val="00B04224"/>
    <w:rsid w:val="00B049A0"/>
    <w:rsid w:val="00B04B56"/>
    <w:rsid w:val="00B04C56"/>
    <w:rsid w:val="00B04CCC"/>
    <w:rsid w:val="00B04D91"/>
    <w:rsid w:val="00B04E8D"/>
    <w:rsid w:val="00B04EA8"/>
    <w:rsid w:val="00B051E2"/>
    <w:rsid w:val="00B05222"/>
    <w:rsid w:val="00B05682"/>
    <w:rsid w:val="00B056D1"/>
    <w:rsid w:val="00B05717"/>
    <w:rsid w:val="00B05991"/>
    <w:rsid w:val="00B059B4"/>
    <w:rsid w:val="00B05C00"/>
    <w:rsid w:val="00B06085"/>
    <w:rsid w:val="00B06169"/>
    <w:rsid w:val="00B06797"/>
    <w:rsid w:val="00B06829"/>
    <w:rsid w:val="00B06A2F"/>
    <w:rsid w:val="00B06E23"/>
    <w:rsid w:val="00B07041"/>
    <w:rsid w:val="00B070B3"/>
    <w:rsid w:val="00B070B5"/>
    <w:rsid w:val="00B07503"/>
    <w:rsid w:val="00B07547"/>
    <w:rsid w:val="00B07CDD"/>
    <w:rsid w:val="00B1006D"/>
    <w:rsid w:val="00B100D6"/>
    <w:rsid w:val="00B100F7"/>
    <w:rsid w:val="00B103D7"/>
    <w:rsid w:val="00B1051C"/>
    <w:rsid w:val="00B106D8"/>
    <w:rsid w:val="00B106EB"/>
    <w:rsid w:val="00B10B1E"/>
    <w:rsid w:val="00B1177F"/>
    <w:rsid w:val="00B11835"/>
    <w:rsid w:val="00B11980"/>
    <w:rsid w:val="00B11BC8"/>
    <w:rsid w:val="00B11BF5"/>
    <w:rsid w:val="00B11F33"/>
    <w:rsid w:val="00B11FBD"/>
    <w:rsid w:val="00B123D5"/>
    <w:rsid w:val="00B124F8"/>
    <w:rsid w:val="00B125E0"/>
    <w:rsid w:val="00B12931"/>
    <w:rsid w:val="00B12959"/>
    <w:rsid w:val="00B12BFC"/>
    <w:rsid w:val="00B12E0E"/>
    <w:rsid w:val="00B1332A"/>
    <w:rsid w:val="00B137DA"/>
    <w:rsid w:val="00B13802"/>
    <w:rsid w:val="00B13A51"/>
    <w:rsid w:val="00B13B8E"/>
    <w:rsid w:val="00B13CA2"/>
    <w:rsid w:val="00B14248"/>
    <w:rsid w:val="00B146AF"/>
    <w:rsid w:val="00B14868"/>
    <w:rsid w:val="00B14B93"/>
    <w:rsid w:val="00B14E99"/>
    <w:rsid w:val="00B14EAE"/>
    <w:rsid w:val="00B150F2"/>
    <w:rsid w:val="00B1520A"/>
    <w:rsid w:val="00B15260"/>
    <w:rsid w:val="00B1531B"/>
    <w:rsid w:val="00B1547E"/>
    <w:rsid w:val="00B15C8B"/>
    <w:rsid w:val="00B15CC2"/>
    <w:rsid w:val="00B1608A"/>
    <w:rsid w:val="00B160FE"/>
    <w:rsid w:val="00B16206"/>
    <w:rsid w:val="00B1624C"/>
    <w:rsid w:val="00B163C7"/>
    <w:rsid w:val="00B16643"/>
    <w:rsid w:val="00B16668"/>
    <w:rsid w:val="00B167BB"/>
    <w:rsid w:val="00B172DB"/>
    <w:rsid w:val="00B175A9"/>
    <w:rsid w:val="00B17602"/>
    <w:rsid w:val="00B17BF6"/>
    <w:rsid w:val="00B17C43"/>
    <w:rsid w:val="00B17C5F"/>
    <w:rsid w:val="00B2005F"/>
    <w:rsid w:val="00B201CD"/>
    <w:rsid w:val="00B20317"/>
    <w:rsid w:val="00B206A0"/>
    <w:rsid w:val="00B20A44"/>
    <w:rsid w:val="00B20A60"/>
    <w:rsid w:val="00B20F43"/>
    <w:rsid w:val="00B20FC6"/>
    <w:rsid w:val="00B210C7"/>
    <w:rsid w:val="00B21176"/>
    <w:rsid w:val="00B21381"/>
    <w:rsid w:val="00B217FF"/>
    <w:rsid w:val="00B2189D"/>
    <w:rsid w:val="00B21AD6"/>
    <w:rsid w:val="00B21C04"/>
    <w:rsid w:val="00B221F8"/>
    <w:rsid w:val="00B222C0"/>
    <w:rsid w:val="00B22362"/>
    <w:rsid w:val="00B22967"/>
    <w:rsid w:val="00B22A9D"/>
    <w:rsid w:val="00B22C87"/>
    <w:rsid w:val="00B22D7B"/>
    <w:rsid w:val="00B22FCF"/>
    <w:rsid w:val="00B230B8"/>
    <w:rsid w:val="00B233EC"/>
    <w:rsid w:val="00B2345B"/>
    <w:rsid w:val="00B23811"/>
    <w:rsid w:val="00B238DD"/>
    <w:rsid w:val="00B23DDD"/>
    <w:rsid w:val="00B241FA"/>
    <w:rsid w:val="00B2473D"/>
    <w:rsid w:val="00B2487B"/>
    <w:rsid w:val="00B24CA4"/>
    <w:rsid w:val="00B24D6B"/>
    <w:rsid w:val="00B24EDA"/>
    <w:rsid w:val="00B25113"/>
    <w:rsid w:val="00B252C7"/>
    <w:rsid w:val="00B2549E"/>
    <w:rsid w:val="00B25624"/>
    <w:rsid w:val="00B256E8"/>
    <w:rsid w:val="00B25814"/>
    <w:rsid w:val="00B25A3E"/>
    <w:rsid w:val="00B25AD4"/>
    <w:rsid w:val="00B25C80"/>
    <w:rsid w:val="00B25D0A"/>
    <w:rsid w:val="00B25E0B"/>
    <w:rsid w:val="00B25E8D"/>
    <w:rsid w:val="00B25F7E"/>
    <w:rsid w:val="00B261FB"/>
    <w:rsid w:val="00B263E8"/>
    <w:rsid w:val="00B264E4"/>
    <w:rsid w:val="00B26637"/>
    <w:rsid w:val="00B26739"/>
    <w:rsid w:val="00B2688A"/>
    <w:rsid w:val="00B26AA0"/>
    <w:rsid w:val="00B26B5A"/>
    <w:rsid w:val="00B26D08"/>
    <w:rsid w:val="00B26DCB"/>
    <w:rsid w:val="00B26E60"/>
    <w:rsid w:val="00B26F94"/>
    <w:rsid w:val="00B27007"/>
    <w:rsid w:val="00B27016"/>
    <w:rsid w:val="00B2711C"/>
    <w:rsid w:val="00B272F2"/>
    <w:rsid w:val="00B275AD"/>
    <w:rsid w:val="00B27788"/>
    <w:rsid w:val="00B27998"/>
    <w:rsid w:val="00B27F09"/>
    <w:rsid w:val="00B27F7D"/>
    <w:rsid w:val="00B30570"/>
    <w:rsid w:val="00B30581"/>
    <w:rsid w:val="00B30BAB"/>
    <w:rsid w:val="00B31056"/>
    <w:rsid w:val="00B31560"/>
    <w:rsid w:val="00B316B0"/>
    <w:rsid w:val="00B317E9"/>
    <w:rsid w:val="00B319CC"/>
    <w:rsid w:val="00B32252"/>
    <w:rsid w:val="00B322CF"/>
    <w:rsid w:val="00B3230B"/>
    <w:rsid w:val="00B3239D"/>
    <w:rsid w:val="00B32401"/>
    <w:rsid w:val="00B3243B"/>
    <w:rsid w:val="00B32529"/>
    <w:rsid w:val="00B326A3"/>
    <w:rsid w:val="00B326C4"/>
    <w:rsid w:val="00B3281D"/>
    <w:rsid w:val="00B32ADE"/>
    <w:rsid w:val="00B32BD9"/>
    <w:rsid w:val="00B32CE6"/>
    <w:rsid w:val="00B32D0D"/>
    <w:rsid w:val="00B32E7D"/>
    <w:rsid w:val="00B330C5"/>
    <w:rsid w:val="00B332A3"/>
    <w:rsid w:val="00B33769"/>
    <w:rsid w:val="00B33A89"/>
    <w:rsid w:val="00B3413A"/>
    <w:rsid w:val="00B34332"/>
    <w:rsid w:val="00B3440D"/>
    <w:rsid w:val="00B34490"/>
    <w:rsid w:val="00B34C0C"/>
    <w:rsid w:val="00B35125"/>
    <w:rsid w:val="00B3552E"/>
    <w:rsid w:val="00B355AB"/>
    <w:rsid w:val="00B35986"/>
    <w:rsid w:val="00B35E6A"/>
    <w:rsid w:val="00B36083"/>
    <w:rsid w:val="00B36100"/>
    <w:rsid w:val="00B36385"/>
    <w:rsid w:val="00B3656B"/>
    <w:rsid w:val="00B36811"/>
    <w:rsid w:val="00B36853"/>
    <w:rsid w:val="00B369A4"/>
    <w:rsid w:val="00B36C1E"/>
    <w:rsid w:val="00B36D69"/>
    <w:rsid w:val="00B36D90"/>
    <w:rsid w:val="00B36F43"/>
    <w:rsid w:val="00B37211"/>
    <w:rsid w:val="00B372C7"/>
    <w:rsid w:val="00B3748B"/>
    <w:rsid w:val="00B3778D"/>
    <w:rsid w:val="00B37865"/>
    <w:rsid w:val="00B3794D"/>
    <w:rsid w:val="00B37ADE"/>
    <w:rsid w:val="00B37B64"/>
    <w:rsid w:val="00B37C17"/>
    <w:rsid w:val="00B37D69"/>
    <w:rsid w:val="00B37F3F"/>
    <w:rsid w:val="00B40192"/>
    <w:rsid w:val="00B401DD"/>
    <w:rsid w:val="00B4022E"/>
    <w:rsid w:val="00B40272"/>
    <w:rsid w:val="00B403C9"/>
    <w:rsid w:val="00B40481"/>
    <w:rsid w:val="00B404A1"/>
    <w:rsid w:val="00B404F2"/>
    <w:rsid w:val="00B40813"/>
    <w:rsid w:val="00B409C2"/>
    <w:rsid w:val="00B40AA2"/>
    <w:rsid w:val="00B40F65"/>
    <w:rsid w:val="00B41357"/>
    <w:rsid w:val="00B41A1E"/>
    <w:rsid w:val="00B41B07"/>
    <w:rsid w:val="00B420DB"/>
    <w:rsid w:val="00B4218A"/>
    <w:rsid w:val="00B4258A"/>
    <w:rsid w:val="00B42C5A"/>
    <w:rsid w:val="00B42CFE"/>
    <w:rsid w:val="00B43012"/>
    <w:rsid w:val="00B430BA"/>
    <w:rsid w:val="00B43168"/>
    <w:rsid w:val="00B4327C"/>
    <w:rsid w:val="00B43340"/>
    <w:rsid w:val="00B43435"/>
    <w:rsid w:val="00B4345D"/>
    <w:rsid w:val="00B43552"/>
    <w:rsid w:val="00B437DF"/>
    <w:rsid w:val="00B43BED"/>
    <w:rsid w:val="00B4404A"/>
    <w:rsid w:val="00B44252"/>
    <w:rsid w:val="00B44257"/>
    <w:rsid w:val="00B4432E"/>
    <w:rsid w:val="00B4435C"/>
    <w:rsid w:val="00B44415"/>
    <w:rsid w:val="00B44456"/>
    <w:rsid w:val="00B444A4"/>
    <w:rsid w:val="00B4461C"/>
    <w:rsid w:val="00B446AB"/>
    <w:rsid w:val="00B44966"/>
    <w:rsid w:val="00B449FE"/>
    <w:rsid w:val="00B44BFE"/>
    <w:rsid w:val="00B44D07"/>
    <w:rsid w:val="00B456FB"/>
    <w:rsid w:val="00B457EF"/>
    <w:rsid w:val="00B45ABB"/>
    <w:rsid w:val="00B45FE6"/>
    <w:rsid w:val="00B46082"/>
    <w:rsid w:val="00B460A7"/>
    <w:rsid w:val="00B46418"/>
    <w:rsid w:val="00B465AC"/>
    <w:rsid w:val="00B465D1"/>
    <w:rsid w:val="00B4675F"/>
    <w:rsid w:val="00B467D1"/>
    <w:rsid w:val="00B46B8C"/>
    <w:rsid w:val="00B47211"/>
    <w:rsid w:val="00B4737F"/>
    <w:rsid w:val="00B4738C"/>
    <w:rsid w:val="00B47AD0"/>
    <w:rsid w:val="00B47C11"/>
    <w:rsid w:val="00B47C87"/>
    <w:rsid w:val="00B47E5F"/>
    <w:rsid w:val="00B47EBB"/>
    <w:rsid w:val="00B500A8"/>
    <w:rsid w:val="00B50575"/>
    <w:rsid w:val="00B512FF"/>
    <w:rsid w:val="00B51447"/>
    <w:rsid w:val="00B515E3"/>
    <w:rsid w:val="00B51991"/>
    <w:rsid w:val="00B51AC1"/>
    <w:rsid w:val="00B51CC4"/>
    <w:rsid w:val="00B51DDA"/>
    <w:rsid w:val="00B52318"/>
    <w:rsid w:val="00B52423"/>
    <w:rsid w:val="00B52692"/>
    <w:rsid w:val="00B52A5C"/>
    <w:rsid w:val="00B52AAC"/>
    <w:rsid w:val="00B52B14"/>
    <w:rsid w:val="00B52B83"/>
    <w:rsid w:val="00B52C97"/>
    <w:rsid w:val="00B52E65"/>
    <w:rsid w:val="00B5301F"/>
    <w:rsid w:val="00B533E5"/>
    <w:rsid w:val="00B53A20"/>
    <w:rsid w:val="00B53BE6"/>
    <w:rsid w:val="00B53CFE"/>
    <w:rsid w:val="00B53E3B"/>
    <w:rsid w:val="00B53FEA"/>
    <w:rsid w:val="00B53FF6"/>
    <w:rsid w:val="00B54058"/>
    <w:rsid w:val="00B542E8"/>
    <w:rsid w:val="00B5488B"/>
    <w:rsid w:val="00B548F6"/>
    <w:rsid w:val="00B54913"/>
    <w:rsid w:val="00B54DFF"/>
    <w:rsid w:val="00B54EAA"/>
    <w:rsid w:val="00B54FCA"/>
    <w:rsid w:val="00B55122"/>
    <w:rsid w:val="00B55482"/>
    <w:rsid w:val="00B5562D"/>
    <w:rsid w:val="00B55C6D"/>
    <w:rsid w:val="00B55E6A"/>
    <w:rsid w:val="00B56193"/>
    <w:rsid w:val="00B56323"/>
    <w:rsid w:val="00B5672D"/>
    <w:rsid w:val="00B5690E"/>
    <w:rsid w:val="00B56A14"/>
    <w:rsid w:val="00B56DC0"/>
    <w:rsid w:val="00B56F06"/>
    <w:rsid w:val="00B5708F"/>
    <w:rsid w:val="00B5717D"/>
    <w:rsid w:val="00B571A9"/>
    <w:rsid w:val="00B574E8"/>
    <w:rsid w:val="00B574ED"/>
    <w:rsid w:val="00B5753E"/>
    <w:rsid w:val="00B5764D"/>
    <w:rsid w:val="00B576B7"/>
    <w:rsid w:val="00B5784F"/>
    <w:rsid w:val="00B57C47"/>
    <w:rsid w:val="00B6029C"/>
    <w:rsid w:val="00B603E8"/>
    <w:rsid w:val="00B605C0"/>
    <w:rsid w:val="00B60A5D"/>
    <w:rsid w:val="00B612B6"/>
    <w:rsid w:val="00B61337"/>
    <w:rsid w:val="00B6138C"/>
    <w:rsid w:val="00B613A1"/>
    <w:rsid w:val="00B615C4"/>
    <w:rsid w:val="00B6173E"/>
    <w:rsid w:val="00B61A23"/>
    <w:rsid w:val="00B61EE4"/>
    <w:rsid w:val="00B62416"/>
    <w:rsid w:val="00B6260F"/>
    <w:rsid w:val="00B62638"/>
    <w:rsid w:val="00B6283F"/>
    <w:rsid w:val="00B6314A"/>
    <w:rsid w:val="00B635A1"/>
    <w:rsid w:val="00B6378E"/>
    <w:rsid w:val="00B63B66"/>
    <w:rsid w:val="00B63C8B"/>
    <w:rsid w:val="00B63D66"/>
    <w:rsid w:val="00B63E9B"/>
    <w:rsid w:val="00B63F58"/>
    <w:rsid w:val="00B640B6"/>
    <w:rsid w:val="00B64431"/>
    <w:rsid w:val="00B645FB"/>
    <w:rsid w:val="00B64C53"/>
    <w:rsid w:val="00B64CDF"/>
    <w:rsid w:val="00B64D40"/>
    <w:rsid w:val="00B64EE5"/>
    <w:rsid w:val="00B65187"/>
    <w:rsid w:val="00B65661"/>
    <w:rsid w:val="00B65959"/>
    <w:rsid w:val="00B65BD6"/>
    <w:rsid w:val="00B65DFE"/>
    <w:rsid w:val="00B65F8F"/>
    <w:rsid w:val="00B664B6"/>
    <w:rsid w:val="00B66832"/>
    <w:rsid w:val="00B668CA"/>
    <w:rsid w:val="00B669F6"/>
    <w:rsid w:val="00B66C5A"/>
    <w:rsid w:val="00B66C90"/>
    <w:rsid w:val="00B66E38"/>
    <w:rsid w:val="00B67255"/>
    <w:rsid w:val="00B6731D"/>
    <w:rsid w:val="00B6734D"/>
    <w:rsid w:val="00B67859"/>
    <w:rsid w:val="00B67A05"/>
    <w:rsid w:val="00B67BB0"/>
    <w:rsid w:val="00B67FE4"/>
    <w:rsid w:val="00B7014A"/>
    <w:rsid w:val="00B70304"/>
    <w:rsid w:val="00B70348"/>
    <w:rsid w:val="00B704D9"/>
    <w:rsid w:val="00B706D7"/>
    <w:rsid w:val="00B70894"/>
    <w:rsid w:val="00B708C9"/>
    <w:rsid w:val="00B70FB5"/>
    <w:rsid w:val="00B710EB"/>
    <w:rsid w:val="00B71130"/>
    <w:rsid w:val="00B7155D"/>
    <w:rsid w:val="00B71766"/>
    <w:rsid w:val="00B71822"/>
    <w:rsid w:val="00B718D8"/>
    <w:rsid w:val="00B71DB6"/>
    <w:rsid w:val="00B71FF8"/>
    <w:rsid w:val="00B721EE"/>
    <w:rsid w:val="00B7221A"/>
    <w:rsid w:val="00B7223D"/>
    <w:rsid w:val="00B72468"/>
    <w:rsid w:val="00B72713"/>
    <w:rsid w:val="00B7297A"/>
    <w:rsid w:val="00B72B1C"/>
    <w:rsid w:val="00B72B21"/>
    <w:rsid w:val="00B72D9B"/>
    <w:rsid w:val="00B72E47"/>
    <w:rsid w:val="00B73165"/>
    <w:rsid w:val="00B7399D"/>
    <w:rsid w:val="00B73AC0"/>
    <w:rsid w:val="00B73D21"/>
    <w:rsid w:val="00B73FD9"/>
    <w:rsid w:val="00B74B39"/>
    <w:rsid w:val="00B74DEE"/>
    <w:rsid w:val="00B74E01"/>
    <w:rsid w:val="00B74FAB"/>
    <w:rsid w:val="00B75078"/>
    <w:rsid w:val="00B75686"/>
    <w:rsid w:val="00B759FD"/>
    <w:rsid w:val="00B75A44"/>
    <w:rsid w:val="00B75AB3"/>
    <w:rsid w:val="00B75AEF"/>
    <w:rsid w:val="00B75CBE"/>
    <w:rsid w:val="00B762E8"/>
    <w:rsid w:val="00B76628"/>
    <w:rsid w:val="00B76A18"/>
    <w:rsid w:val="00B76A4F"/>
    <w:rsid w:val="00B76E90"/>
    <w:rsid w:val="00B7701D"/>
    <w:rsid w:val="00B7759C"/>
    <w:rsid w:val="00B77640"/>
    <w:rsid w:val="00B779D1"/>
    <w:rsid w:val="00B77C02"/>
    <w:rsid w:val="00B77D0E"/>
    <w:rsid w:val="00B8012F"/>
    <w:rsid w:val="00B80138"/>
    <w:rsid w:val="00B8016B"/>
    <w:rsid w:val="00B803E2"/>
    <w:rsid w:val="00B80553"/>
    <w:rsid w:val="00B80688"/>
    <w:rsid w:val="00B806E7"/>
    <w:rsid w:val="00B808C5"/>
    <w:rsid w:val="00B8093F"/>
    <w:rsid w:val="00B810B4"/>
    <w:rsid w:val="00B81108"/>
    <w:rsid w:val="00B813F9"/>
    <w:rsid w:val="00B81534"/>
    <w:rsid w:val="00B8192E"/>
    <w:rsid w:val="00B81D77"/>
    <w:rsid w:val="00B81F7B"/>
    <w:rsid w:val="00B8216A"/>
    <w:rsid w:val="00B8225F"/>
    <w:rsid w:val="00B823E7"/>
    <w:rsid w:val="00B8276A"/>
    <w:rsid w:val="00B8296E"/>
    <w:rsid w:val="00B82A1B"/>
    <w:rsid w:val="00B82A83"/>
    <w:rsid w:val="00B82AF3"/>
    <w:rsid w:val="00B82C2B"/>
    <w:rsid w:val="00B82DF8"/>
    <w:rsid w:val="00B82EC5"/>
    <w:rsid w:val="00B82F9C"/>
    <w:rsid w:val="00B83035"/>
    <w:rsid w:val="00B830A6"/>
    <w:rsid w:val="00B8355F"/>
    <w:rsid w:val="00B83936"/>
    <w:rsid w:val="00B83A08"/>
    <w:rsid w:val="00B83AA2"/>
    <w:rsid w:val="00B83EB7"/>
    <w:rsid w:val="00B83FB8"/>
    <w:rsid w:val="00B8410B"/>
    <w:rsid w:val="00B84415"/>
    <w:rsid w:val="00B84430"/>
    <w:rsid w:val="00B84437"/>
    <w:rsid w:val="00B84517"/>
    <w:rsid w:val="00B84699"/>
    <w:rsid w:val="00B84768"/>
    <w:rsid w:val="00B84836"/>
    <w:rsid w:val="00B849C4"/>
    <w:rsid w:val="00B84A04"/>
    <w:rsid w:val="00B84A67"/>
    <w:rsid w:val="00B84CCC"/>
    <w:rsid w:val="00B85333"/>
    <w:rsid w:val="00B85457"/>
    <w:rsid w:val="00B85511"/>
    <w:rsid w:val="00B85693"/>
    <w:rsid w:val="00B8569D"/>
    <w:rsid w:val="00B8574E"/>
    <w:rsid w:val="00B857A9"/>
    <w:rsid w:val="00B857D1"/>
    <w:rsid w:val="00B8590B"/>
    <w:rsid w:val="00B85AAE"/>
    <w:rsid w:val="00B85AFC"/>
    <w:rsid w:val="00B85F90"/>
    <w:rsid w:val="00B86106"/>
    <w:rsid w:val="00B8623F"/>
    <w:rsid w:val="00B86841"/>
    <w:rsid w:val="00B86893"/>
    <w:rsid w:val="00B871A8"/>
    <w:rsid w:val="00B871D4"/>
    <w:rsid w:val="00B87331"/>
    <w:rsid w:val="00B87759"/>
    <w:rsid w:val="00B87F5E"/>
    <w:rsid w:val="00B904B8"/>
    <w:rsid w:val="00B90553"/>
    <w:rsid w:val="00B9055F"/>
    <w:rsid w:val="00B90A09"/>
    <w:rsid w:val="00B90A20"/>
    <w:rsid w:val="00B90DAB"/>
    <w:rsid w:val="00B910D5"/>
    <w:rsid w:val="00B9123D"/>
    <w:rsid w:val="00B919FF"/>
    <w:rsid w:val="00B91BE3"/>
    <w:rsid w:val="00B91C27"/>
    <w:rsid w:val="00B91E45"/>
    <w:rsid w:val="00B91F12"/>
    <w:rsid w:val="00B91F7F"/>
    <w:rsid w:val="00B920FC"/>
    <w:rsid w:val="00B921A9"/>
    <w:rsid w:val="00B922A9"/>
    <w:rsid w:val="00B9231E"/>
    <w:rsid w:val="00B92326"/>
    <w:rsid w:val="00B927B4"/>
    <w:rsid w:val="00B9287A"/>
    <w:rsid w:val="00B92901"/>
    <w:rsid w:val="00B92D01"/>
    <w:rsid w:val="00B92D2C"/>
    <w:rsid w:val="00B93348"/>
    <w:rsid w:val="00B9338B"/>
    <w:rsid w:val="00B93406"/>
    <w:rsid w:val="00B93599"/>
    <w:rsid w:val="00B93666"/>
    <w:rsid w:val="00B93889"/>
    <w:rsid w:val="00B93B26"/>
    <w:rsid w:val="00B93C3C"/>
    <w:rsid w:val="00B93CDD"/>
    <w:rsid w:val="00B93E92"/>
    <w:rsid w:val="00B9404C"/>
    <w:rsid w:val="00B943CB"/>
    <w:rsid w:val="00B94788"/>
    <w:rsid w:val="00B949F2"/>
    <w:rsid w:val="00B94E5F"/>
    <w:rsid w:val="00B94E78"/>
    <w:rsid w:val="00B9502B"/>
    <w:rsid w:val="00B95187"/>
    <w:rsid w:val="00B952C0"/>
    <w:rsid w:val="00B952FE"/>
    <w:rsid w:val="00B954E3"/>
    <w:rsid w:val="00B9554D"/>
    <w:rsid w:val="00B9557C"/>
    <w:rsid w:val="00B9560D"/>
    <w:rsid w:val="00B95734"/>
    <w:rsid w:val="00B96389"/>
    <w:rsid w:val="00B964C4"/>
    <w:rsid w:val="00B9664B"/>
    <w:rsid w:val="00B967E3"/>
    <w:rsid w:val="00B97228"/>
    <w:rsid w:val="00B975B4"/>
    <w:rsid w:val="00B9765D"/>
    <w:rsid w:val="00B97714"/>
    <w:rsid w:val="00B977FB"/>
    <w:rsid w:val="00B97974"/>
    <w:rsid w:val="00B97AD2"/>
    <w:rsid w:val="00B97B3B"/>
    <w:rsid w:val="00B97E29"/>
    <w:rsid w:val="00BA0103"/>
    <w:rsid w:val="00BA011C"/>
    <w:rsid w:val="00BA0153"/>
    <w:rsid w:val="00BA0283"/>
    <w:rsid w:val="00BA0427"/>
    <w:rsid w:val="00BA0439"/>
    <w:rsid w:val="00BA045D"/>
    <w:rsid w:val="00BA04AE"/>
    <w:rsid w:val="00BA050E"/>
    <w:rsid w:val="00BA0BB7"/>
    <w:rsid w:val="00BA0E2B"/>
    <w:rsid w:val="00BA10E0"/>
    <w:rsid w:val="00BA1181"/>
    <w:rsid w:val="00BA124F"/>
    <w:rsid w:val="00BA12C8"/>
    <w:rsid w:val="00BA14AC"/>
    <w:rsid w:val="00BA16F2"/>
    <w:rsid w:val="00BA1907"/>
    <w:rsid w:val="00BA1929"/>
    <w:rsid w:val="00BA1BB1"/>
    <w:rsid w:val="00BA1C97"/>
    <w:rsid w:val="00BA1EFA"/>
    <w:rsid w:val="00BA1F4D"/>
    <w:rsid w:val="00BA1F56"/>
    <w:rsid w:val="00BA24D8"/>
    <w:rsid w:val="00BA2526"/>
    <w:rsid w:val="00BA2530"/>
    <w:rsid w:val="00BA2A4A"/>
    <w:rsid w:val="00BA3333"/>
    <w:rsid w:val="00BA3A75"/>
    <w:rsid w:val="00BA42E7"/>
    <w:rsid w:val="00BA43A9"/>
    <w:rsid w:val="00BA4AE7"/>
    <w:rsid w:val="00BA4F40"/>
    <w:rsid w:val="00BA50A7"/>
    <w:rsid w:val="00BA510F"/>
    <w:rsid w:val="00BA541A"/>
    <w:rsid w:val="00BA56CC"/>
    <w:rsid w:val="00BA57AB"/>
    <w:rsid w:val="00BA5974"/>
    <w:rsid w:val="00BA5AA7"/>
    <w:rsid w:val="00BA5EAD"/>
    <w:rsid w:val="00BA62EB"/>
    <w:rsid w:val="00BA64F4"/>
    <w:rsid w:val="00BA686E"/>
    <w:rsid w:val="00BA6B35"/>
    <w:rsid w:val="00BA718E"/>
    <w:rsid w:val="00BA7375"/>
    <w:rsid w:val="00BA73EC"/>
    <w:rsid w:val="00BA7698"/>
    <w:rsid w:val="00BA774F"/>
    <w:rsid w:val="00BA789A"/>
    <w:rsid w:val="00BA79F0"/>
    <w:rsid w:val="00BA7CB7"/>
    <w:rsid w:val="00BA7E3E"/>
    <w:rsid w:val="00BA7E9A"/>
    <w:rsid w:val="00BB01B3"/>
    <w:rsid w:val="00BB0593"/>
    <w:rsid w:val="00BB09D3"/>
    <w:rsid w:val="00BB0B9E"/>
    <w:rsid w:val="00BB0BB4"/>
    <w:rsid w:val="00BB11A7"/>
    <w:rsid w:val="00BB15D1"/>
    <w:rsid w:val="00BB1806"/>
    <w:rsid w:val="00BB1BD8"/>
    <w:rsid w:val="00BB1CAE"/>
    <w:rsid w:val="00BB216F"/>
    <w:rsid w:val="00BB22E0"/>
    <w:rsid w:val="00BB23B6"/>
    <w:rsid w:val="00BB2740"/>
    <w:rsid w:val="00BB27B2"/>
    <w:rsid w:val="00BB2A91"/>
    <w:rsid w:val="00BB2BAC"/>
    <w:rsid w:val="00BB2C8E"/>
    <w:rsid w:val="00BB2DA1"/>
    <w:rsid w:val="00BB2F5F"/>
    <w:rsid w:val="00BB34D5"/>
    <w:rsid w:val="00BB37AF"/>
    <w:rsid w:val="00BB3851"/>
    <w:rsid w:val="00BB3B25"/>
    <w:rsid w:val="00BB3B56"/>
    <w:rsid w:val="00BB3B91"/>
    <w:rsid w:val="00BB3C58"/>
    <w:rsid w:val="00BB3C6E"/>
    <w:rsid w:val="00BB3D79"/>
    <w:rsid w:val="00BB3E93"/>
    <w:rsid w:val="00BB3F22"/>
    <w:rsid w:val="00BB4086"/>
    <w:rsid w:val="00BB4248"/>
    <w:rsid w:val="00BB4878"/>
    <w:rsid w:val="00BB4B9A"/>
    <w:rsid w:val="00BB4C33"/>
    <w:rsid w:val="00BB4CF9"/>
    <w:rsid w:val="00BB4D4F"/>
    <w:rsid w:val="00BB533F"/>
    <w:rsid w:val="00BB5902"/>
    <w:rsid w:val="00BB592C"/>
    <w:rsid w:val="00BB598A"/>
    <w:rsid w:val="00BB5A33"/>
    <w:rsid w:val="00BB5BC2"/>
    <w:rsid w:val="00BB5EDB"/>
    <w:rsid w:val="00BB5F07"/>
    <w:rsid w:val="00BB632A"/>
    <w:rsid w:val="00BB64D9"/>
    <w:rsid w:val="00BB6A1A"/>
    <w:rsid w:val="00BB6A6A"/>
    <w:rsid w:val="00BB6B10"/>
    <w:rsid w:val="00BB6C1D"/>
    <w:rsid w:val="00BB6F15"/>
    <w:rsid w:val="00BB711A"/>
    <w:rsid w:val="00BB7245"/>
    <w:rsid w:val="00BC0653"/>
    <w:rsid w:val="00BC07B5"/>
    <w:rsid w:val="00BC0CA7"/>
    <w:rsid w:val="00BC0E4A"/>
    <w:rsid w:val="00BC0F09"/>
    <w:rsid w:val="00BC1262"/>
    <w:rsid w:val="00BC12BD"/>
    <w:rsid w:val="00BC13F9"/>
    <w:rsid w:val="00BC14CB"/>
    <w:rsid w:val="00BC1501"/>
    <w:rsid w:val="00BC15AE"/>
    <w:rsid w:val="00BC1656"/>
    <w:rsid w:val="00BC170F"/>
    <w:rsid w:val="00BC1A64"/>
    <w:rsid w:val="00BC1CFD"/>
    <w:rsid w:val="00BC1F79"/>
    <w:rsid w:val="00BC21EF"/>
    <w:rsid w:val="00BC24DA"/>
    <w:rsid w:val="00BC265D"/>
    <w:rsid w:val="00BC2682"/>
    <w:rsid w:val="00BC26FB"/>
    <w:rsid w:val="00BC28F9"/>
    <w:rsid w:val="00BC2A31"/>
    <w:rsid w:val="00BC2C0A"/>
    <w:rsid w:val="00BC2F91"/>
    <w:rsid w:val="00BC2FC2"/>
    <w:rsid w:val="00BC30AD"/>
    <w:rsid w:val="00BC32E2"/>
    <w:rsid w:val="00BC379E"/>
    <w:rsid w:val="00BC3977"/>
    <w:rsid w:val="00BC3B97"/>
    <w:rsid w:val="00BC3CF0"/>
    <w:rsid w:val="00BC3EB4"/>
    <w:rsid w:val="00BC3FBB"/>
    <w:rsid w:val="00BC4003"/>
    <w:rsid w:val="00BC445F"/>
    <w:rsid w:val="00BC4625"/>
    <w:rsid w:val="00BC4741"/>
    <w:rsid w:val="00BC4916"/>
    <w:rsid w:val="00BC4CBC"/>
    <w:rsid w:val="00BC4CFE"/>
    <w:rsid w:val="00BC50B8"/>
    <w:rsid w:val="00BC50EB"/>
    <w:rsid w:val="00BC5238"/>
    <w:rsid w:val="00BC64CB"/>
    <w:rsid w:val="00BC66F0"/>
    <w:rsid w:val="00BC67A0"/>
    <w:rsid w:val="00BC6985"/>
    <w:rsid w:val="00BC6B74"/>
    <w:rsid w:val="00BC6C3C"/>
    <w:rsid w:val="00BC6D02"/>
    <w:rsid w:val="00BC6EBF"/>
    <w:rsid w:val="00BC7AF1"/>
    <w:rsid w:val="00BC7BBE"/>
    <w:rsid w:val="00BC7D7B"/>
    <w:rsid w:val="00BC7F56"/>
    <w:rsid w:val="00BD027C"/>
    <w:rsid w:val="00BD04F5"/>
    <w:rsid w:val="00BD0658"/>
    <w:rsid w:val="00BD08BA"/>
    <w:rsid w:val="00BD09AD"/>
    <w:rsid w:val="00BD09FB"/>
    <w:rsid w:val="00BD0A96"/>
    <w:rsid w:val="00BD0C3D"/>
    <w:rsid w:val="00BD0DA1"/>
    <w:rsid w:val="00BD0E03"/>
    <w:rsid w:val="00BD0EFA"/>
    <w:rsid w:val="00BD118A"/>
    <w:rsid w:val="00BD127C"/>
    <w:rsid w:val="00BD1313"/>
    <w:rsid w:val="00BD154D"/>
    <w:rsid w:val="00BD1621"/>
    <w:rsid w:val="00BD164F"/>
    <w:rsid w:val="00BD17CD"/>
    <w:rsid w:val="00BD1920"/>
    <w:rsid w:val="00BD27B5"/>
    <w:rsid w:val="00BD27BD"/>
    <w:rsid w:val="00BD3148"/>
    <w:rsid w:val="00BD3294"/>
    <w:rsid w:val="00BD32A9"/>
    <w:rsid w:val="00BD3449"/>
    <w:rsid w:val="00BD4212"/>
    <w:rsid w:val="00BD42B8"/>
    <w:rsid w:val="00BD43E8"/>
    <w:rsid w:val="00BD4A77"/>
    <w:rsid w:val="00BD4AA2"/>
    <w:rsid w:val="00BD52B5"/>
    <w:rsid w:val="00BD538C"/>
    <w:rsid w:val="00BD5853"/>
    <w:rsid w:val="00BD5C2F"/>
    <w:rsid w:val="00BD5CC4"/>
    <w:rsid w:val="00BD5DB2"/>
    <w:rsid w:val="00BD5DB3"/>
    <w:rsid w:val="00BD5E88"/>
    <w:rsid w:val="00BD5F06"/>
    <w:rsid w:val="00BD6077"/>
    <w:rsid w:val="00BD6117"/>
    <w:rsid w:val="00BD6587"/>
    <w:rsid w:val="00BD65BF"/>
    <w:rsid w:val="00BD67B4"/>
    <w:rsid w:val="00BD68F5"/>
    <w:rsid w:val="00BD70A6"/>
    <w:rsid w:val="00BD7248"/>
    <w:rsid w:val="00BD748D"/>
    <w:rsid w:val="00BD7809"/>
    <w:rsid w:val="00BD79F8"/>
    <w:rsid w:val="00BD7B40"/>
    <w:rsid w:val="00BD7E3F"/>
    <w:rsid w:val="00BE0044"/>
    <w:rsid w:val="00BE0384"/>
    <w:rsid w:val="00BE057B"/>
    <w:rsid w:val="00BE0BD3"/>
    <w:rsid w:val="00BE0C1A"/>
    <w:rsid w:val="00BE0DA0"/>
    <w:rsid w:val="00BE0EBA"/>
    <w:rsid w:val="00BE1093"/>
    <w:rsid w:val="00BE12BB"/>
    <w:rsid w:val="00BE133F"/>
    <w:rsid w:val="00BE1395"/>
    <w:rsid w:val="00BE1EDD"/>
    <w:rsid w:val="00BE22B0"/>
    <w:rsid w:val="00BE2A82"/>
    <w:rsid w:val="00BE2AAD"/>
    <w:rsid w:val="00BE35D2"/>
    <w:rsid w:val="00BE3868"/>
    <w:rsid w:val="00BE3914"/>
    <w:rsid w:val="00BE3B14"/>
    <w:rsid w:val="00BE3B6A"/>
    <w:rsid w:val="00BE3FBD"/>
    <w:rsid w:val="00BE423C"/>
    <w:rsid w:val="00BE4426"/>
    <w:rsid w:val="00BE4516"/>
    <w:rsid w:val="00BE469A"/>
    <w:rsid w:val="00BE4757"/>
    <w:rsid w:val="00BE481A"/>
    <w:rsid w:val="00BE49D9"/>
    <w:rsid w:val="00BE5144"/>
    <w:rsid w:val="00BE575D"/>
    <w:rsid w:val="00BE5957"/>
    <w:rsid w:val="00BE5A5A"/>
    <w:rsid w:val="00BE5E10"/>
    <w:rsid w:val="00BE5F05"/>
    <w:rsid w:val="00BE5F44"/>
    <w:rsid w:val="00BE67F5"/>
    <w:rsid w:val="00BE68D4"/>
    <w:rsid w:val="00BE6B5F"/>
    <w:rsid w:val="00BE6D70"/>
    <w:rsid w:val="00BE6F59"/>
    <w:rsid w:val="00BE70E3"/>
    <w:rsid w:val="00BE7402"/>
    <w:rsid w:val="00BE749D"/>
    <w:rsid w:val="00BE74E3"/>
    <w:rsid w:val="00BE77E0"/>
    <w:rsid w:val="00BE78F7"/>
    <w:rsid w:val="00BE7DE1"/>
    <w:rsid w:val="00BE7E24"/>
    <w:rsid w:val="00BE7ED3"/>
    <w:rsid w:val="00BF0622"/>
    <w:rsid w:val="00BF074E"/>
    <w:rsid w:val="00BF0CCD"/>
    <w:rsid w:val="00BF147A"/>
    <w:rsid w:val="00BF14CD"/>
    <w:rsid w:val="00BF1CD9"/>
    <w:rsid w:val="00BF1D3F"/>
    <w:rsid w:val="00BF24A5"/>
    <w:rsid w:val="00BF2604"/>
    <w:rsid w:val="00BF286B"/>
    <w:rsid w:val="00BF287B"/>
    <w:rsid w:val="00BF2C5E"/>
    <w:rsid w:val="00BF2D83"/>
    <w:rsid w:val="00BF2EC1"/>
    <w:rsid w:val="00BF2FD2"/>
    <w:rsid w:val="00BF364F"/>
    <w:rsid w:val="00BF3682"/>
    <w:rsid w:val="00BF3738"/>
    <w:rsid w:val="00BF3746"/>
    <w:rsid w:val="00BF3861"/>
    <w:rsid w:val="00BF389B"/>
    <w:rsid w:val="00BF38BC"/>
    <w:rsid w:val="00BF393E"/>
    <w:rsid w:val="00BF399E"/>
    <w:rsid w:val="00BF39F7"/>
    <w:rsid w:val="00BF3AAC"/>
    <w:rsid w:val="00BF3AC4"/>
    <w:rsid w:val="00BF3D88"/>
    <w:rsid w:val="00BF3EB7"/>
    <w:rsid w:val="00BF3F71"/>
    <w:rsid w:val="00BF40E3"/>
    <w:rsid w:val="00BF4505"/>
    <w:rsid w:val="00BF4745"/>
    <w:rsid w:val="00BF4832"/>
    <w:rsid w:val="00BF4C0F"/>
    <w:rsid w:val="00BF4C65"/>
    <w:rsid w:val="00BF4D50"/>
    <w:rsid w:val="00BF4D87"/>
    <w:rsid w:val="00BF4E0B"/>
    <w:rsid w:val="00BF4E6E"/>
    <w:rsid w:val="00BF52BA"/>
    <w:rsid w:val="00BF56A3"/>
    <w:rsid w:val="00BF59AD"/>
    <w:rsid w:val="00BF59FE"/>
    <w:rsid w:val="00BF5F19"/>
    <w:rsid w:val="00BF5F93"/>
    <w:rsid w:val="00BF62C4"/>
    <w:rsid w:val="00BF63BA"/>
    <w:rsid w:val="00BF6822"/>
    <w:rsid w:val="00BF691A"/>
    <w:rsid w:val="00BF6B03"/>
    <w:rsid w:val="00BF6B13"/>
    <w:rsid w:val="00BF6C29"/>
    <w:rsid w:val="00BF6FF5"/>
    <w:rsid w:val="00BF705B"/>
    <w:rsid w:val="00BF77B4"/>
    <w:rsid w:val="00BF78C7"/>
    <w:rsid w:val="00BF79AE"/>
    <w:rsid w:val="00BF7B20"/>
    <w:rsid w:val="00BF7C0B"/>
    <w:rsid w:val="00BF7E6A"/>
    <w:rsid w:val="00BF7F23"/>
    <w:rsid w:val="00C00147"/>
    <w:rsid w:val="00C007B5"/>
    <w:rsid w:val="00C00BB2"/>
    <w:rsid w:val="00C010A3"/>
    <w:rsid w:val="00C01620"/>
    <w:rsid w:val="00C018E2"/>
    <w:rsid w:val="00C01ACC"/>
    <w:rsid w:val="00C01D9B"/>
    <w:rsid w:val="00C020B5"/>
    <w:rsid w:val="00C020DF"/>
    <w:rsid w:val="00C023D7"/>
    <w:rsid w:val="00C03DE0"/>
    <w:rsid w:val="00C03E75"/>
    <w:rsid w:val="00C043BC"/>
    <w:rsid w:val="00C0450B"/>
    <w:rsid w:val="00C046D0"/>
    <w:rsid w:val="00C048BD"/>
    <w:rsid w:val="00C04BC7"/>
    <w:rsid w:val="00C04C14"/>
    <w:rsid w:val="00C04DB7"/>
    <w:rsid w:val="00C04DF6"/>
    <w:rsid w:val="00C0551C"/>
    <w:rsid w:val="00C0554D"/>
    <w:rsid w:val="00C055D0"/>
    <w:rsid w:val="00C05A53"/>
    <w:rsid w:val="00C05A5B"/>
    <w:rsid w:val="00C05B72"/>
    <w:rsid w:val="00C05FF2"/>
    <w:rsid w:val="00C0609C"/>
    <w:rsid w:val="00C06203"/>
    <w:rsid w:val="00C062C7"/>
    <w:rsid w:val="00C063E8"/>
    <w:rsid w:val="00C06834"/>
    <w:rsid w:val="00C06875"/>
    <w:rsid w:val="00C0687F"/>
    <w:rsid w:val="00C06FF8"/>
    <w:rsid w:val="00C070A7"/>
    <w:rsid w:val="00C07169"/>
    <w:rsid w:val="00C071F8"/>
    <w:rsid w:val="00C0727F"/>
    <w:rsid w:val="00C074AB"/>
    <w:rsid w:val="00C07700"/>
    <w:rsid w:val="00C077BF"/>
    <w:rsid w:val="00C07ADA"/>
    <w:rsid w:val="00C10625"/>
    <w:rsid w:val="00C1074D"/>
    <w:rsid w:val="00C107D5"/>
    <w:rsid w:val="00C108B7"/>
    <w:rsid w:val="00C10945"/>
    <w:rsid w:val="00C10B1E"/>
    <w:rsid w:val="00C11369"/>
    <w:rsid w:val="00C11435"/>
    <w:rsid w:val="00C11693"/>
    <w:rsid w:val="00C117E5"/>
    <w:rsid w:val="00C119CC"/>
    <w:rsid w:val="00C11A38"/>
    <w:rsid w:val="00C11B1C"/>
    <w:rsid w:val="00C11B5D"/>
    <w:rsid w:val="00C11CBF"/>
    <w:rsid w:val="00C11F35"/>
    <w:rsid w:val="00C124C8"/>
    <w:rsid w:val="00C12886"/>
    <w:rsid w:val="00C128B7"/>
    <w:rsid w:val="00C129B1"/>
    <w:rsid w:val="00C12A71"/>
    <w:rsid w:val="00C12B43"/>
    <w:rsid w:val="00C12B45"/>
    <w:rsid w:val="00C12BA1"/>
    <w:rsid w:val="00C12EE6"/>
    <w:rsid w:val="00C12F52"/>
    <w:rsid w:val="00C13371"/>
    <w:rsid w:val="00C13416"/>
    <w:rsid w:val="00C13ABE"/>
    <w:rsid w:val="00C14145"/>
    <w:rsid w:val="00C14236"/>
    <w:rsid w:val="00C14391"/>
    <w:rsid w:val="00C143BC"/>
    <w:rsid w:val="00C14CAB"/>
    <w:rsid w:val="00C14D18"/>
    <w:rsid w:val="00C14D48"/>
    <w:rsid w:val="00C14F3F"/>
    <w:rsid w:val="00C152FB"/>
    <w:rsid w:val="00C15504"/>
    <w:rsid w:val="00C15619"/>
    <w:rsid w:val="00C156B4"/>
    <w:rsid w:val="00C1574B"/>
    <w:rsid w:val="00C158AA"/>
    <w:rsid w:val="00C15C89"/>
    <w:rsid w:val="00C15D9A"/>
    <w:rsid w:val="00C15EBB"/>
    <w:rsid w:val="00C16088"/>
    <w:rsid w:val="00C160B0"/>
    <w:rsid w:val="00C1615C"/>
    <w:rsid w:val="00C16197"/>
    <w:rsid w:val="00C163FA"/>
    <w:rsid w:val="00C167DE"/>
    <w:rsid w:val="00C16926"/>
    <w:rsid w:val="00C1694E"/>
    <w:rsid w:val="00C16D34"/>
    <w:rsid w:val="00C16FEF"/>
    <w:rsid w:val="00C17116"/>
    <w:rsid w:val="00C171AE"/>
    <w:rsid w:val="00C1725F"/>
    <w:rsid w:val="00C172B2"/>
    <w:rsid w:val="00C1733E"/>
    <w:rsid w:val="00C175EC"/>
    <w:rsid w:val="00C17653"/>
    <w:rsid w:val="00C1778E"/>
    <w:rsid w:val="00C1786F"/>
    <w:rsid w:val="00C17A0A"/>
    <w:rsid w:val="00C17B8F"/>
    <w:rsid w:val="00C17DA6"/>
    <w:rsid w:val="00C17FCC"/>
    <w:rsid w:val="00C20067"/>
    <w:rsid w:val="00C20282"/>
    <w:rsid w:val="00C20478"/>
    <w:rsid w:val="00C20587"/>
    <w:rsid w:val="00C208CE"/>
    <w:rsid w:val="00C20C61"/>
    <w:rsid w:val="00C21345"/>
    <w:rsid w:val="00C2136E"/>
    <w:rsid w:val="00C213D5"/>
    <w:rsid w:val="00C218E2"/>
    <w:rsid w:val="00C21A67"/>
    <w:rsid w:val="00C2226D"/>
    <w:rsid w:val="00C222F3"/>
    <w:rsid w:val="00C223CE"/>
    <w:rsid w:val="00C224C7"/>
    <w:rsid w:val="00C2251E"/>
    <w:rsid w:val="00C2296C"/>
    <w:rsid w:val="00C22A78"/>
    <w:rsid w:val="00C22B73"/>
    <w:rsid w:val="00C22F3D"/>
    <w:rsid w:val="00C2308A"/>
    <w:rsid w:val="00C2372C"/>
    <w:rsid w:val="00C237CB"/>
    <w:rsid w:val="00C23973"/>
    <w:rsid w:val="00C23A7A"/>
    <w:rsid w:val="00C23AD9"/>
    <w:rsid w:val="00C23C19"/>
    <w:rsid w:val="00C23EB2"/>
    <w:rsid w:val="00C23F1B"/>
    <w:rsid w:val="00C23FD4"/>
    <w:rsid w:val="00C23FFF"/>
    <w:rsid w:val="00C2433D"/>
    <w:rsid w:val="00C243A0"/>
    <w:rsid w:val="00C2459E"/>
    <w:rsid w:val="00C24AAF"/>
    <w:rsid w:val="00C25209"/>
    <w:rsid w:val="00C255D7"/>
    <w:rsid w:val="00C257D7"/>
    <w:rsid w:val="00C2583F"/>
    <w:rsid w:val="00C25851"/>
    <w:rsid w:val="00C258B8"/>
    <w:rsid w:val="00C25BA4"/>
    <w:rsid w:val="00C25BA9"/>
    <w:rsid w:val="00C25C80"/>
    <w:rsid w:val="00C25E40"/>
    <w:rsid w:val="00C25EA4"/>
    <w:rsid w:val="00C25EF7"/>
    <w:rsid w:val="00C260C4"/>
    <w:rsid w:val="00C262B8"/>
    <w:rsid w:val="00C26462"/>
    <w:rsid w:val="00C26473"/>
    <w:rsid w:val="00C265E4"/>
    <w:rsid w:val="00C268A2"/>
    <w:rsid w:val="00C27024"/>
    <w:rsid w:val="00C27063"/>
    <w:rsid w:val="00C27624"/>
    <w:rsid w:val="00C27711"/>
    <w:rsid w:val="00C27783"/>
    <w:rsid w:val="00C27848"/>
    <w:rsid w:val="00C27857"/>
    <w:rsid w:val="00C27AC2"/>
    <w:rsid w:val="00C27EE6"/>
    <w:rsid w:val="00C300E5"/>
    <w:rsid w:val="00C30554"/>
    <w:rsid w:val="00C3069B"/>
    <w:rsid w:val="00C306DD"/>
    <w:rsid w:val="00C308F1"/>
    <w:rsid w:val="00C30904"/>
    <w:rsid w:val="00C31121"/>
    <w:rsid w:val="00C31395"/>
    <w:rsid w:val="00C3154E"/>
    <w:rsid w:val="00C3155A"/>
    <w:rsid w:val="00C31B8C"/>
    <w:rsid w:val="00C31E93"/>
    <w:rsid w:val="00C32138"/>
    <w:rsid w:val="00C32172"/>
    <w:rsid w:val="00C3235E"/>
    <w:rsid w:val="00C325C9"/>
    <w:rsid w:val="00C325F1"/>
    <w:rsid w:val="00C32ACB"/>
    <w:rsid w:val="00C32DB5"/>
    <w:rsid w:val="00C33960"/>
    <w:rsid w:val="00C33BEC"/>
    <w:rsid w:val="00C33CF7"/>
    <w:rsid w:val="00C33DB6"/>
    <w:rsid w:val="00C33DEE"/>
    <w:rsid w:val="00C33E5B"/>
    <w:rsid w:val="00C33F8E"/>
    <w:rsid w:val="00C342D1"/>
    <w:rsid w:val="00C342E1"/>
    <w:rsid w:val="00C345F5"/>
    <w:rsid w:val="00C34808"/>
    <w:rsid w:val="00C34CC9"/>
    <w:rsid w:val="00C34D39"/>
    <w:rsid w:val="00C35282"/>
    <w:rsid w:val="00C353F0"/>
    <w:rsid w:val="00C3564B"/>
    <w:rsid w:val="00C358E1"/>
    <w:rsid w:val="00C359AE"/>
    <w:rsid w:val="00C35A8C"/>
    <w:rsid w:val="00C35C0E"/>
    <w:rsid w:val="00C35CBE"/>
    <w:rsid w:val="00C35EE7"/>
    <w:rsid w:val="00C3638B"/>
    <w:rsid w:val="00C36625"/>
    <w:rsid w:val="00C36630"/>
    <w:rsid w:val="00C36741"/>
    <w:rsid w:val="00C369CC"/>
    <w:rsid w:val="00C36A58"/>
    <w:rsid w:val="00C36BC4"/>
    <w:rsid w:val="00C36BEB"/>
    <w:rsid w:val="00C36E92"/>
    <w:rsid w:val="00C37625"/>
    <w:rsid w:val="00C37BE1"/>
    <w:rsid w:val="00C37EDE"/>
    <w:rsid w:val="00C37FA5"/>
    <w:rsid w:val="00C401E3"/>
    <w:rsid w:val="00C40291"/>
    <w:rsid w:val="00C4055D"/>
    <w:rsid w:val="00C40A74"/>
    <w:rsid w:val="00C40AF1"/>
    <w:rsid w:val="00C40B59"/>
    <w:rsid w:val="00C40BF3"/>
    <w:rsid w:val="00C40C85"/>
    <w:rsid w:val="00C40D54"/>
    <w:rsid w:val="00C40F3F"/>
    <w:rsid w:val="00C4104B"/>
    <w:rsid w:val="00C41091"/>
    <w:rsid w:val="00C417CE"/>
    <w:rsid w:val="00C418A5"/>
    <w:rsid w:val="00C41C85"/>
    <w:rsid w:val="00C41C97"/>
    <w:rsid w:val="00C41CD0"/>
    <w:rsid w:val="00C42408"/>
    <w:rsid w:val="00C424E1"/>
    <w:rsid w:val="00C42680"/>
    <w:rsid w:val="00C42685"/>
    <w:rsid w:val="00C42F69"/>
    <w:rsid w:val="00C42FC6"/>
    <w:rsid w:val="00C430D1"/>
    <w:rsid w:val="00C43405"/>
    <w:rsid w:val="00C43747"/>
    <w:rsid w:val="00C437B9"/>
    <w:rsid w:val="00C43BF2"/>
    <w:rsid w:val="00C43BF6"/>
    <w:rsid w:val="00C43FDA"/>
    <w:rsid w:val="00C44690"/>
    <w:rsid w:val="00C446E3"/>
    <w:rsid w:val="00C4471D"/>
    <w:rsid w:val="00C449CD"/>
    <w:rsid w:val="00C449F3"/>
    <w:rsid w:val="00C44B95"/>
    <w:rsid w:val="00C44BDC"/>
    <w:rsid w:val="00C450E8"/>
    <w:rsid w:val="00C45411"/>
    <w:rsid w:val="00C455A5"/>
    <w:rsid w:val="00C45700"/>
    <w:rsid w:val="00C45928"/>
    <w:rsid w:val="00C4594A"/>
    <w:rsid w:val="00C45960"/>
    <w:rsid w:val="00C45B8F"/>
    <w:rsid w:val="00C45CBE"/>
    <w:rsid w:val="00C462CC"/>
    <w:rsid w:val="00C464CF"/>
    <w:rsid w:val="00C4672F"/>
    <w:rsid w:val="00C46E7A"/>
    <w:rsid w:val="00C47008"/>
    <w:rsid w:val="00C47290"/>
    <w:rsid w:val="00C47344"/>
    <w:rsid w:val="00C473EE"/>
    <w:rsid w:val="00C474F3"/>
    <w:rsid w:val="00C4760C"/>
    <w:rsid w:val="00C4776D"/>
    <w:rsid w:val="00C479EC"/>
    <w:rsid w:val="00C47AD7"/>
    <w:rsid w:val="00C47B05"/>
    <w:rsid w:val="00C47B4C"/>
    <w:rsid w:val="00C47F13"/>
    <w:rsid w:val="00C50287"/>
    <w:rsid w:val="00C506D4"/>
    <w:rsid w:val="00C50A64"/>
    <w:rsid w:val="00C50D7E"/>
    <w:rsid w:val="00C50F73"/>
    <w:rsid w:val="00C50F92"/>
    <w:rsid w:val="00C51150"/>
    <w:rsid w:val="00C511E2"/>
    <w:rsid w:val="00C51405"/>
    <w:rsid w:val="00C514CC"/>
    <w:rsid w:val="00C51786"/>
    <w:rsid w:val="00C51849"/>
    <w:rsid w:val="00C518E6"/>
    <w:rsid w:val="00C51FD8"/>
    <w:rsid w:val="00C52148"/>
    <w:rsid w:val="00C5234D"/>
    <w:rsid w:val="00C523C9"/>
    <w:rsid w:val="00C52490"/>
    <w:rsid w:val="00C52A57"/>
    <w:rsid w:val="00C52D2E"/>
    <w:rsid w:val="00C531D1"/>
    <w:rsid w:val="00C532D0"/>
    <w:rsid w:val="00C53636"/>
    <w:rsid w:val="00C536B8"/>
    <w:rsid w:val="00C539A5"/>
    <w:rsid w:val="00C53C09"/>
    <w:rsid w:val="00C53C91"/>
    <w:rsid w:val="00C53DD0"/>
    <w:rsid w:val="00C53E4D"/>
    <w:rsid w:val="00C53F82"/>
    <w:rsid w:val="00C54100"/>
    <w:rsid w:val="00C542A0"/>
    <w:rsid w:val="00C546AE"/>
    <w:rsid w:val="00C547FE"/>
    <w:rsid w:val="00C54958"/>
    <w:rsid w:val="00C54D86"/>
    <w:rsid w:val="00C54EA8"/>
    <w:rsid w:val="00C54F84"/>
    <w:rsid w:val="00C5559D"/>
    <w:rsid w:val="00C5571A"/>
    <w:rsid w:val="00C55C4C"/>
    <w:rsid w:val="00C55DD0"/>
    <w:rsid w:val="00C55E1A"/>
    <w:rsid w:val="00C55F79"/>
    <w:rsid w:val="00C5617E"/>
    <w:rsid w:val="00C562B4"/>
    <w:rsid w:val="00C5650D"/>
    <w:rsid w:val="00C565B0"/>
    <w:rsid w:val="00C56BEA"/>
    <w:rsid w:val="00C56D34"/>
    <w:rsid w:val="00C56E31"/>
    <w:rsid w:val="00C56E5E"/>
    <w:rsid w:val="00C56F1E"/>
    <w:rsid w:val="00C56FCE"/>
    <w:rsid w:val="00C5744B"/>
    <w:rsid w:val="00C574AE"/>
    <w:rsid w:val="00C5783D"/>
    <w:rsid w:val="00C57C36"/>
    <w:rsid w:val="00C57D0B"/>
    <w:rsid w:val="00C60119"/>
    <w:rsid w:val="00C6019B"/>
    <w:rsid w:val="00C6032E"/>
    <w:rsid w:val="00C60447"/>
    <w:rsid w:val="00C604F1"/>
    <w:rsid w:val="00C607D1"/>
    <w:rsid w:val="00C607E7"/>
    <w:rsid w:val="00C60827"/>
    <w:rsid w:val="00C60962"/>
    <w:rsid w:val="00C60FF8"/>
    <w:rsid w:val="00C613A5"/>
    <w:rsid w:val="00C613FB"/>
    <w:rsid w:val="00C61618"/>
    <w:rsid w:val="00C61719"/>
    <w:rsid w:val="00C61A7A"/>
    <w:rsid w:val="00C61D03"/>
    <w:rsid w:val="00C61F0A"/>
    <w:rsid w:val="00C61F8F"/>
    <w:rsid w:val="00C625F0"/>
    <w:rsid w:val="00C62D2A"/>
    <w:rsid w:val="00C62E94"/>
    <w:rsid w:val="00C63124"/>
    <w:rsid w:val="00C63305"/>
    <w:rsid w:val="00C63575"/>
    <w:rsid w:val="00C63591"/>
    <w:rsid w:val="00C63AC1"/>
    <w:rsid w:val="00C63BC3"/>
    <w:rsid w:val="00C63C25"/>
    <w:rsid w:val="00C63CF2"/>
    <w:rsid w:val="00C63FD8"/>
    <w:rsid w:val="00C6404A"/>
    <w:rsid w:val="00C64856"/>
    <w:rsid w:val="00C649E9"/>
    <w:rsid w:val="00C64E7C"/>
    <w:rsid w:val="00C64F2C"/>
    <w:rsid w:val="00C652BA"/>
    <w:rsid w:val="00C652D4"/>
    <w:rsid w:val="00C65477"/>
    <w:rsid w:val="00C656AC"/>
    <w:rsid w:val="00C65793"/>
    <w:rsid w:val="00C65A7E"/>
    <w:rsid w:val="00C65CFF"/>
    <w:rsid w:val="00C65F90"/>
    <w:rsid w:val="00C661B6"/>
    <w:rsid w:val="00C66541"/>
    <w:rsid w:val="00C66726"/>
    <w:rsid w:val="00C6679D"/>
    <w:rsid w:val="00C66A09"/>
    <w:rsid w:val="00C66AD3"/>
    <w:rsid w:val="00C66CE5"/>
    <w:rsid w:val="00C66DFD"/>
    <w:rsid w:val="00C66E15"/>
    <w:rsid w:val="00C6730C"/>
    <w:rsid w:val="00C675A6"/>
    <w:rsid w:val="00C675D6"/>
    <w:rsid w:val="00C67654"/>
    <w:rsid w:val="00C676D0"/>
    <w:rsid w:val="00C677E7"/>
    <w:rsid w:val="00C67847"/>
    <w:rsid w:val="00C679E8"/>
    <w:rsid w:val="00C67AAA"/>
    <w:rsid w:val="00C67D0B"/>
    <w:rsid w:val="00C67E40"/>
    <w:rsid w:val="00C67E88"/>
    <w:rsid w:val="00C67F36"/>
    <w:rsid w:val="00C67FB6"/>
    <w:rsid w:val="00C70067"/>
    <w:rsid w:val="00C70079"/>
    <w:rsid w:val="00C70351"/>
    <w:rsid w:val="00C7049B"/>
    <w:rsid w:val="00C70A32"/>
    <w:rsid w:val="00C70D07"/>
    <w:rsid w:val="00C71104"/>
    <w:rsid w:val="00C7132E"/>
    <w:rsid w:val="00C7143E"/>
    <w:rsid w:val="00C71535"/>
    <w:rsid w:val="00C7154E"/>
    <w:rsid w:val="00C715D9"/>
    <w:rsid w:val="00C719A7"/>
    <w:rsid w:val="00C71E32"/>
    <w:rsid w:val="00C728AB"/>
    <w:rsid w:val="00C728BF"/>
    <w:rsid w:val="00C72A07"/>
    <w:rsid w:val="00C72BB1"/>
    <w:rsid w:val="00C72CAB"/>
    <w:rsid w:val="00C72D37"/>
    <w:rsid w:val="00C72FCD"/>
    <w:rsid w:val="00C73469"/>
    <w:rsid w:val="00C735C8"/>
    <w:rsid w:val="00C73651"/>
    <w:rsid w:val="00C736D9"/>
    <w:rsid w:val="00C73A1E"/>
    <w:rsid w:val="00C73A4E"/>
    <w:rsid w:val="00C73C9C"/>
    <w:rsid w:val="00C73EEF"/>
    <w:rsid w:val="00C7427C"/>
    <w:rsid w:val="00C74467"/>
    <w:rsid w:val="00C747C7"/>
    <w:rsid w:val="00C74869"/>
    <w:rsid w:val="00C74C41"/>
    <w:rsid w:val="00C74DE5"/>
    <w:rsid w:val="00C75020"/>
    <w:rsid w:val="00C7574A"/>
    <w:rsid w:val="00C758F9"/>
    <w:rsid w:val="00C75A5B"/>
    <w:rsid w:val="00C75D27"/>
    <w:rsid w:val="00C7629C"/>
    <w:rsid w:val="00C762A2"/>
    <w:rsid w:val="00C76A01"/>
    <w:rsid w:val="00C76A10"/>
    <w:rsid w:val="00C76BA9"/>
    <w:rsid w:val="00C76C08"/>
    <w:rsid w:val="00C76CB9"/>
    <w:rsid w:val="00C76F6C"/>
    <w:rsid w:val="00C770ED"/>
    <w:rsid w:val="00C77264"/>
    <w:rsid w:val="00C772F1"/>
    <w:rsid w:val="00C772FB"/>
    <w:rsid w:val="00C77688"/>
    <w:rsid w:val="00C779FB"/>
    <w:rsid w:val="00C77A34"/>
    <w:rsid w:val="00C77E09"/>
    <w:rsid w:val="00C77F9F"/>
    <w:rsid w:val="00C80002"/>
    <w:rsid w:val="00C80573"/>
    <w:rsid w:val="00C80C08"/>
    <w:rsid w:val="00C8113A"/>
    <w:rsid w:val="00C811EB"/>
    <w:rsid w:val="00C816FB"/>
    <w:rsid w:val="00C818C4"/>
    <w:rsid w:val="00C8194C"/>
    <w:rsid w:val="00C81A25"/>
    <w:rsid w:val="00C81B96"/>
    <w:rsid w:val="00C81D04"/>
    <w:rsid w:val="00C81FA2"/>
    <w:rsid w:val="00C81FEC"/>
    <w:rsid w:val="00C8208D"/>
    <w:rsid w:val="00C8208E"/>
    <w:rsid w:val="00C827D0"/>
    <w:rsid w:val="00C829DE"/>
    <w:rsid w:val="00C82C3D"/>
    <w:rsid w:val="00C8317F"/>
    <w:rsid w:val="00C8335A"/>
    <w:rsid w:val="00C83765"/>
    <w:rsid w:val="00C838EC"/>
    <w:rsid w:val="00C83CEF"/>
    <w:rsid w:val="00C83F9A"/>
    <w:rsid w:val="00C84215"/>
    <w:rsid w:val="00C84936"/>
    <w:rsid w:val="00C84C71"/>
    <w:rsid w:val="00C8525D"/>
    <w:rsid w:val="00C85293"/>
    <w:rsid w:val="00C85381"/>
    <w:rsid w:val="00C858E7"/>
    <w:rsid w:val="00C8594E"/>
    <w:rsid w:val="00C85A7A"/>
    <w:rsid w:val="00C85B03"/>
    <w:rsid w:val="00C85C98"/>
    <w:rsid w:val="00C85D10"/>
    <w:rsid w:val="00C85D67"/>
    <w:rsid w:val="00C85D78"/>
    <w:rsid w:val="00C8625E"/>
    <w:rsid w:val="00C8635A"/>
    <w:rsid w:val="00C864C1"/>
    <w:rsid w:val="00C86510"/>
    <w:rsid w:val="00C866A5"/>
    <w:rsid w:val="00C86714"/>
    <w:rsid w:val="00C86718"/>
    <w:rsid w:val="00C86E35"/>
    <w:rsid w:val="00C86EB1"/>
    <w:rsid w:val="00C86F3A"/>
    <w:rsid w:val="00C871DF"/>
    <w:rsid w:val="00C875C8"/>
    <w:rsid w:val="00C87920"/>
    <w:rsid w:val="00C87AEE"/>
    <w:rsid w:val="00C87E5C"/>
    <w:rsid w:val="00C90323"/>
    <w:rsid w:val="00C90387"/>
    <w:rsid w:val="00C90782"/>
    <w:rsid w:val="00C90832"/>
    <w:rsid w:val="00C9095E"/>
    <w:rsid w:val="00C90D4E"/>
    <w:rsid w:val="00C90D81"/>
    <w:rsid w:val="00C90D8F"/>
    <w:rsid w:val="00C90F94"/>
    <w:rsid w:val="00C910D4"/>
    <w:rsid w:val="00C910E4"/>
    <w:rsid w:val="00C91154"/>
    <w:rsid w:val="00C9123A"/>
    <w:rsid w:val="00C9140F"/>
    <w:rsid w:val="00C914DC"/>
    <w:rsid w:val="00C915FB"/>
    <w:rsid w:val="00C916E9"/>
    <w:rsid w:val="00C91836"/>
    <w:rsid w:val="00C919FD"/>
    <w:rsid w:val="00C91AB2"/>
    <w:rsid w:val="00C91C6E"/>
    <w:rsid w:val="00C91C82"/>
    <w:rsid w:val="00C91F54"/>
    <w:rsid w:val="00C92043"/>
    <w:rsid w:val="00C920B8"/>
    <w:rsid w:val="00C9239F"/>
    <w:rsid w:val="00C9242E"/>
    <w:rsid w:val="00C924A6"/>
    <w:rsid w:val="00C926D3"/>
    <w:rsid w:val="00C92A49"/>
    <w:rsid w:val="00C92D7D"/>
    <w:rsid w:val="00C931B9"/>
    <w:rsid w:val="00C933A1"/>
    <w:rsid w:val="00C93424"/>
    <w:rsid w:val="00C9358D"/>
    <w:rsid w:val="00C93639"/>
    <w:rsid w:val="00C93703"/>
    <w:rsid w:val="00C938E5"/>
    <w:rsid w:val="00C93AD7"/>
    <w:rsid w:val="00C93DE2"/>
    <w:rsid w:val="00C9416E"/>
    <w:rsid w:val="00C94255"/>
    <w:rsid w:val="00C94315"/>
    <w:rsid w:val="00C9434A"/>
    <w:rsid w:val="00C94365"/>
    <w:rsid w:val="00C9484C"/>
    <w:rsid w:val="00C948C4"/>
    <w:rsid w:val="00C949CE"/>
    <w:rsid w:val="00C94B18"/>
    <w:rsid w:val="00C9509C"/>
    <w:rsid w:val="00C95326"/>
    <w:rsid w:val="00C954C3"/>
    <w:rsid w:val="00C95541"/>
    <w:rsid w:val="00C9571B"/>
    <w:rsid w:val="00C95946"/>
    <w:rsid w:val="00C95A00"/>
    <w:rsid w:val="00C95A8E"/>
    <w:rsid w:val="00C95B0D"/>
    <w:rsid w:val="00C95E11"/>
    <w:rsid w:val="00C95F24"/>
    <w:rsid w:val="00C95FE9"/>
    <w:rsid w:val="00C9611D"/>
    <w:rsid w:val="00C9674B"/>
    <w:rsid w:val="00C9677C"/>
    <w:rsid w:val="00C96786"/>
    <w:rsid w:val="00C96929"/>
    <w:rsid w:val="00C96EB7"/>
    <w:rsid w:val="00C97782"/>
    <w:rsid w:val="00C97A31"/>
    <w:rsid w:val="00C97BE8"/>
    <w:rsid w:val="00C97D8F"/>
    <w:rsid w:val="00C97FF5"/>
    <w:rsid w:val="00CA0083"/>
    <w:rsid w:val="00CA0372"/>
    <w:rsid w:val="00CA066A"/>
    <w:rsid w:val="00CA083C"/>
    <w:rsid w:val="00CA0893"/>
    <w:rsid w:val="00CA0984"/>
    <w:rsid w:val="00CA09BC"/>
    <w:rsid w:val="00CA0B2C"/>
    <w:rsid w:val="00CA0B52"/>
    <w:rsid w:val="00CA0D70"/>
    <w:rsid w:val="00CA189C"/>
    <w:rsid w:val="00CA19F1"/>
    <w:rsid w:val="00CA1BFD"/>
    <w:rsid w:val="00CA1D49"/>
    <w:rsid w:val="00CA1E12"/>
    <w:rsid w:val="00CA1ED8"/>
    <w:rsid w:val="00CA209F"/>
    <w:rsid w:val="00CA27FF"/>
    <w:rsid w:val="00CA2959"/>
    <w:rsid w:val="00CA327C"/>
    <w:rsid w:val="00CA34F9"/>
    <w:rsid w:val="00CA359E"/>
    <w:rsid w:val="00CA360B"/>
    <w:rsid w:val="00CA3918"/>
    <w:rsid w:val="00CA395D"/>
    <w:rsid w:val="00CA3970"/>
    <w:rsid w:val="00CA3A78"/>
    <w:rsid w:val="00CA3CB9"/>
    <w:rsid w:val="00CA3CD0"/>
    <w:rsid w:val="00CA3E84"/>
    <w:rsid w:val="00CA3F2D"/>
    <w:rsid w:val="00CA40FB"/>
    <w:rsid w:val="00CA427E"/>
    <w:rsid w:val="00CA48D3"/>
    <w:rsid w:val="00CA5E1A"/>
    <w:rsid w:val="00CA5E9F"/>
    <w:rsid w:val="00CA600D"/>
    <w:rsid w:val="00CA60E2"/>
    <w:rsid w:val="00CA6121"/>
    <w:rsid w:val="00CA6299"/>
    <w:rsid w:val="00CA643E"/>
    <w:rsid w:val="00CA64F3"/>
    <w:rsid w:val="00CA6975"/>
    <w:rsid w:val="00CA7147"/>
    <w:rsid w:val="00CA71D2"/>
    <w:rsid w:val="00CA744C"/>
    <w:rsid w:val="00CA74C1"/>
    <w:rsid w:val="00CA74E2"/>
    <w:rsid w:val="00CA7539"/>
    <w:rsid w:val="00CA7786"/>
    <w:rsid w:val="00CA789A"/>
    <w:rsid w:val="00CA7C18"/>
    <w:rsid w:val="00CA7E97"/>
    <w:rsid w:val="00CA7FF8"/>
    <w:rsid w:val="00CB002E"/>
    <w:rsid w:val="00CB0063"/>
    <w:rsid w:val="00CB006A"/>
    <w:rsid w:val="00CB020C"/>
    <w:rsid w:val="00CB04EC"/>
    <w:rsid w:val="00CB0914"/>
    <w:rsid w:val="00CB0C93"/>
    <w:rsid w:val="00CB0F9D"/>
    <w:rsid w:val="00CB102A"/>
    <w:rsid w:val="00CB10D6"/>
    <w:rsid w:val="00CB111F"/>
    <w:rsid w:val="00CB175E"/>
    <w:rsid w:val="00CB18DF"/>
    <w:rsid w:val="00CB1D5D"/>
    <w:rsid w:val="00CB1D93"/>
    <w:rsid w:val="00CB2194"/>
    <w:rsid w:val="00CB22DB"/>
    <w:rsid w:val="00CB232D"/>
    <w:rsid w:val="00CB23F0"/>
    <w:rsid w:val="00CB2770"/>
    <w:rsid w:val="00CB2A57"/>
    <w:rsid w:val="00CB2B31"/>
    <w:rsid w:val="00CB2C67"/>
    <w:rsid w:val="00CB2DB5"/>
    <w:rsid w:val="00CB2EC4"/>
    <w:rsid w:val="00CB2F15"/>
    <w:rsid w:val="00CB3483"/>
    <w:rsid w:val="00CB3654"/>
    <w:rsid w:val="00CB367E"/>
    <w:rsid w:val="00CB369B"/>
    <w:rsid w:val="00CB37DC"/>
    <w:rsid w:val="00CB3862"/>
    <w:rsid w:val="00CB397C"/>
    <w:rsid w:val="00CB3A84"/>
    <w:rsid w:val="00CB3DB0"/>
    <w:rsid w:val="00CB3EBB"/>
    <w:rsid w:val="00CB3F61"/>
    <w:rsid w:val="00CB4216"/>
    <w:rsid w:val="00CB451E"/>
    <w:rsid w:val="00CB4558"/>
    <w:rsid w:val="00CB4589"/>
    <w:rsid w:val="00CB45C7"/>
    <w:rsid w:val="00CB47C1"/>
    <w:rsid w:val="00CB4831"/>
    <w:rsid w:val="00CB49A9"/>
    <w:rsid w:val="00CB4A71"/>
    <w:rsid w:val="00CB4C26"/>
    <w:rsid w:val="00CB4E7D"/>
    <w:rsid w:val="00CB50C4"/>
    <w:rsid w:val="00CB50E5"/>
    <w:rsid w:val="00CB5489"/>
    <w:rsid w:val="00CB5693"/>
    <w:rsid w:val="00CB573A"/>
    <w:rsid w:val="00CB582E"/>
    <w:rsid w:val="00CB5B47"/>
    <w:rsid w:val="00CB5B6B"/>
    <w:rsid w:val="00CB5E45"/>
    <w:rsid w:val="00CB5F14"/>
    <w:rsid w:val="00CB6A08"/>
    <w:rsid w:val="00CB6B34"/>
    <w:rsid w:val="00CB6DB9"/>
    <w:rsid w:val="00CB7328"/>
    <w:rsid w:val="00CB736D"/>
    <w:rsid w:val="00CB7395"/>
    <w:rsid w:val="00CB74E7"/>
    <w:rsid w:val="00CB7613"/>
    <w:rsid w:val="00CB7734"/>
    <w:rsid w:val="00CB7CF2"/>
    <w:rsid w:val="00CB7D0B"/>
    <w:rsid w:val="00CB7D2B"/>
    <w:rsid w:val="00CB7F7A"/>
    <w:rsid w:val="00CC02C6"/>
    <w:rsid w:val="00CC0483"/>
    <w:rsid w:val="00CC0A11"/>
    <w:rsid w:val="00CC0AAD"/>
    <w:rsid w:val="00CC0DDC"/>
    <w:rsid w:val="00CC0EC7"/>
    <w:rsid w:val="00CC0FAE"/>
    <w:rsid w:val="00CC114B"/>
    <w:rsid w:val="00CC1184"/>
    <w:rsid w:val="00CC165B"/>
    <w:rsid w:val="00CC17BA"/>
    <w:rsid w:val="00CC1A3E"/>
    <w:rsid w:val="00CC1D1D"/>
    <w:rsid w:val="00CC1D1F"/>
    <w:rsid w:val="00CC1DA3"/>
    <w:rsid w:val="00CC1EB9"/>
    <w:rsid w:val="00CC21FE"/>
    <w:rsid w:val="00CC22DD"/>
    <w:rsid w:val="00CC2310"/>
    <w:rsid w:val="00CC23A8"/>
    <w:rsid w:val="00CC245C"/>
    <w:rsid w:val="00CC2788"/>
    <w:rsid w:val="00CC278B"/>
    <w:rsid w:val="00CC28BD"/>
    <w:rsid w:val="00CC295A"/>
    <w:rsid w:val="00CC2BF8"/>
    <w:rsid w:val="00CC2C39"/>
    <w:rsid w:val="00CC2D11"/>
    <w:rsid w:val="00CC2F39"/>
    <w:rsid w:val="00CC30BB"/>
    <w:rsid w:val="00CC339D"/>
    <w:rsid w:val="00CC340B"/>
    <w:rsid w:val="00CC354C"/>
    <w:rsid w:val="00CC3757"/>
    <w:rsid w:val="00CC382B"/>
    <w:rsid w:val="00CC3DD8"/>
    <w:rsid w:val="00CC44AE"/>
    <w:rsid w:val="00CC4906"/>
    <w:rsid w:val="00CC4B20"/>
    <w:rsid w:val="00CC4D3E"/>
    <w:rsid w:val="00CC4D44"/>
    <w:rsid w:val="00CC514C"/>
    <w:rsid w:val="00CC5437"/>
    <w:rsid w:val="00CC54CD"/>
    <w:rsid w:val="00CC563C"/>
    <w:rsid w:val="00CC5915"/>
    <w:rsid w:val="00CC598B"/>
    <w:rsid w:val="00CC5BB4"/>
    <w:rsid w:val="00CC5C3D"/>
    <w:rsid w:val="00CC5D5F"/>
    <w:rsid w:val="00CC6131"/>
    <w:rsid w:val="00CC6252"/>
    <w:rsid w:val="00CC628B"/>
    <w:rsid w:val="00CC63CA"/>
    <w:rsid w:val="00CC65D4"/>
    <w:rsid w:val="00CC6E93"/>
    <w:rsid w:val="00CC729C"/>
    <w:rsid w:val="00CC72C5"/>
    <w:rsid w:val="00CC7B98"/>
    <w:rsid w:val="00CC7F0B"/>
    <w:rsid w:val="00CD0243"/>
    <w:rsid w:val="00CD0556"/>
    <w:rsid w:val="00CD09EC"/>
    <w:rsid w:val="00CD0AD1"/>
    <w:rsid w:val="00CD0D69"/>
    <w:rsid w:val="00CD0E9B"/>
    <w:rsid w:val="00CD0EBA"/>
    <w:rsid w:val="00CD0F95"/>
    <w:rsid w:val="00CD138B"/>
    <w:rsid w:val="00CD13B8"/>
    <w:rsid w:val="00CD13D6"/>
    <w:rsid w:val="00CD1404"/>
    <w:rsid w:val="00CD1734"/>
    <w:rsid w:val="00CD19B6"/>
    <w:rsid w:val="00CD1B1F"/>
    <w:rsid w:val="00CD1DFE"/>
    <w:rsid w:val="00CD25DD"/>
    <w:rsid w:val="00CD26CF"/>
    <w:rsid w:val="00CD2728"/>
    <w:rsid w:val="00CD2C0D"/>
    <w:rsid w:val="00CD2E81"/>
    <w:rsid w:val="00CD35D9"/>
    <w:rsid w:val="00CD38DB"/>
    <w:rsid w:val="00CD3D11"/>
    <w:rsid w:val="00CD3DC4"/>
    <w:rsid w:val="00CD3F93"/>
    <w:rsid w:val="00CD4091"/>
    <w:rsid w:val="00CD418B"/>
    <w:rsid w:val="00CD42A1"/>
    <w:rsid w:val="00CD42C9"/>
    <w:rsid w:val="00CD4406"/>
    <w:rsid w:val="00CD470C"/>
    <w:rsid w:val="00CD492C"/>
    <w:rsid w:val="00CD49D1"/>
    <w:rsid w:val="00CD4AC5"/>
    <w:rsid w:val="00CD4C75"/>
    <w:rsid w:val="00CD4D52"/>
    <w:rsid w:val="00CD4DDD"/>
    <w:rsid w:val="00CD4E02"/>
    <w:rsid w:val="00CD4FA3"/>
    <w:rsid w:val="00CD507B"/>
    <w:rsid w:val="00CD5215"/>
    <w:rsid w:val="00CD53B2"/>
    <w:rsid w:val="00CD5564"/>
    <w:rsid w:val="00CD55D4"/>
    <w:rsid w:val="00CD5688"/>
    <w:rsid w:val="00CD57F0"/>
    <w:rsid w:val="00CD58EE"/>
    <w:rsid w:val="00CD5BFE"/>
    <w:rsid w:val="00CD60D7"/>
    <w:rsid w:val="00CD61E0"/>
    <w:rsid w:val="00CD63A2"/>
    <w:rsid w:val="00CD67AC"/>
    <w:rsid w:val="00CD690F"/>
    <w:rsid w:val="00CD695A"/>
    <w:rsid w:val="00CD6A9E"/>
    <w:rsid w:val="00CD6AE2"/>
    <w:rsid w:val="00CD7056"/>
    <w:rsid w:val="00CD7098"/>
    <w:rsid w:val="00CD73F3"/>
    <w:rsid w:val="00CD7869"/>
    <w:rsid w:val="00CD78FF"/>
    <w:rsid w:val="00CD7DDD"/>
    <w:rsid w:val="00CE030C"/>
    <w:rsid w:val="00CE048C"/>
    <w:rsid w:val="00CE052A"/>
    <w:rsid w:val="00CE0814"/>
    <w:rsid w:val="00CE0CB0"/>
    <w:rsid w:val="00CE0DF4"/>
    <w:rsid w:val="00CE0F62"/>
    <w:rsid w:val="00CE104E"/>
    <w:rsid w:val="00CE1200"/>
    <w:rsid w:val="00CE1686"/>
    <w:rsid w:val="00CE1768"/>
    <w:rsid w:val="00CE17A3"/>
    <w:rsid w:val="00CE1842"/>
    <w:rsid w:val="00CE1956"/>
    <w:rsid w:val="00CE19CF"/>
    <w:rsid w:val="00CE1AEB"/>
    <w:rsid w:val="00CE1B2F"/>
    <w:rsid w:val="00CE1BE4"/>
    <w:rsid w:val="00CE1BEC"/>
    <w:rsid w:val="00CE1CCB"/>
    <w:rsid w:val="00CE1DE0"/>
    <w:rsid w:val="00CE1F47"/>
    <w:rsid w:val="00CE1FAE"/>
    <w:rsid w:val="00CE2148"/>
    <w:rsid w:val="00CE21AA"/>
    <w:rsid w:val="00CE2472"/>
    <w:rsid w:val="00CE2512"/>
    <w:rsid w:val="00CE27D6"/>
    <w:rsid w:val="00CE2C8A"/>
    <w:rsid w:val="00CE2D2E"/>
    <w:rsid w:val="00CE2F8D"/>
    <w:rsid w:val="00CE35DD"/>
    <w:rsid w:val="00CE37CC"/>
    <w:rsid w:val="00CE3888"/>
    <w:rsid w:val="00CE3936"/>
    <w:rsid w:val="00CE394D"/>
    <w:rsid w:val="00CE3A4E"/>
    <w:rsid w:val="00CE3AE2"/>
    <w:rsid w:val="00CE3B74"/>
    <w:rsid w:val="00CE4511"/>
    <w:rsid w:val="00CE4563"/>
    <w:rsid w:val="00CE4AB1"/>
    <w:rsid w:val="00CE551F"/>
    <w:rsid w:val="00CE5953"/>
    <w:rsid w:val="00CE5F08"/>
    <w:rsid w:val="00CE644F"/>
    <w:rsid w:val="00CE6A1B"/>
    <w:rsid w:val="00CE6BCE"/>
    <w:rsid w:val="00CE6CDA"/>
    <w:rsid w:val="00CE6D3F"/>
    <w:rsid w:val="00CE6D49"/>
    <w:rsid w:val="00CE6E7A"/>
    <w:rsid w:val="00CE6E86"/>
    <w:rsid w:val="00CE72F6"/>
    <w:rsid w:val="00CE746F"/>
    <w:rsid w:val="00CE76A4"/>
    <w:rsid w:val="00CE77D0"/>
    <w:rsid w:val="00CE7913"/>
    <w:rsid w:val="00CE7925"/>
    <w:rsid w:val="00CE793A"/>
    <w:rsid w:val="00CE7A20"/>
    <w:rsid w:val="00CE7AC8"/>
    <w:rsid w:val="00CE7BE1"/>
    <w:rsid w:val="00CF0043"/>
    <w:rsid w:val="00CF01C5"/>
    <w:rsid w:val="00CF03C7"/>
    <w:rsid w:val="00CF04B6"/>
    <w:rsid w:val="00CF05D8"/>
    <w:rsid w:val="00CF08FF"/>
    <w:rsid w:val="00CF09C5"/>
    <w:rsid w:val="00CF0A2E"/>
    <w:rsid w:val="00CF0AA4"/>
    <w:rsid w:val="00CF0BD2"/>
    <w:rsid w:val="00CF0CA4"/>
    <w:rsid w:val="00CF0DD4"/>
    <w:rsid w:val="00CF0F4C"/>
    <w:rsid w:val="00CF1367"/>
    <w:rsid w:val="00CF1536"/>
    <w:rsid w:val="00CF17FB"/>
    <w:rsid w:val="00CF1D51"/>
    <w:rsid w:val="00CF1F34"/>
    <w:rsid w:val="00CF1F90"/>
    <w:rsid w:val="00CF212F"/>
    <w:rsid w:val="00CF220D"/>
    <w:rsid w:val="00CF22E2"/>
    <w:rsid w:val="00CF2374"/>
    <w:rsid w:val="00CF260C"/>
    <w:rsid w:val="00CF2644"/>
    <w:rsid w:val="00CF2862"/>
    <w:rsid w:val="00CF311F"/>
    <w:rsid w:val="00CF31BA"/>
    <w:rsid w:val="00CF321A"/>
    <w:rsid w:val="00CF32A9"/>
    <w:rsid w:val="00CF3474"/>
    <w:rsid w:val="00CF3801"/>
    <w:rsid w:val="00CF3E18"/>
    <w:rsid w:val="00CF44BA"/>
    <w:rsid w:val="00CF47CD"/>
    <w:rsid w:val="00CF4A78"/>
    <w:rsid w:val="00CF4A96"/>
    <w:rsid w:val="00CF4B00"/>
    <w:rsid w:val="00CF4B2F"/>
    <w:rsid w:val="00CF53C8"/>
    <w:rsid w:val="00CF5568"/>
    <w:rsid w:val="00CF57A4"/>
    <w:rsid w:val="00CF594A"/>
    <w:rsid w:val="00CF5F93"/>
    <w:rsid w:val="00CF61BF"/>
    <w:rsid w:val="00CF61F4"/>
    <w:rsid w:val="00CF6287"/>
    <w:rsid w:val="00CF6332"/>
    <w:rsid w:val="00CF6347"/>
    <w:rsid w:val="00CF6441"/>
    <w:rsid w:val="00CF657B"/>
    <w:rsid w:val="00CF65ED"/>
    <w:rsid w:val="00CF6896"/>
    <w:rsid w:val="00CF6C11"/>
    <w:rsid w:val="00CF6D4A"/>
    <w:rsid w:val="00CF6D52"/>
    <w:rsid w:val="00CF6EE7"/>
    <w:rsid w:val="00CF6F12"/>
    <w:rsid w:val="00CF76CE"/>
    <w:rsid w:val="00CF7B4D"/>
    <w:rsid w:val="00CF7E0C"/>
    <w:rsid w:val="00D005EE"/>
    <w:rsid w:val="00D00672"/>
    <w:rsid w:val="00D0094A"/>
    <w:rsid w:val="00D0112F"/>
    <w:rsid w:val="00D012D5"/>
    <w:rsid w:val="00D0157F"/>
    <w:rsid w:val="00D01A63"/>
    <w:rsid w:val="00D01B25"/>
    <w:rsid w:val="00D01B2A"/>
    <w:rsid w:val="00D020FE"/>
    <w:rsid w:val="00D02145"/>
    <w:rsid w:val="00D022EA"/>
    <w:rsid w:val="00D02416"/>
    <w:rsid w:val="00D025AB"/>
    <w:rsid w:val="00D02636"/>
    <w:rsid w:val="00D02ACB"/>
    <w:rsid w:val="00D02CAA"/>
    <w:rsid w:val="00D02F98"/>
    <w:rsid w:val="00D03340"/>
    <w:rsid w:val="00D0351C"/>
    <w:rsid w:val="00D035B4"/>
    <w:rsid w:val="00D035C4"/>
    <w:rsid w:val="00D037D1"/>
    <w:rsid w:val="00D037D5"/>
    <w:rsid w:val="00D0396E"/>
    <w:rsid w:val="00D039F7"/>
    <w:rsid w:val="00D03DE9"/>
    <w:rsid w:val="00D03EF8"/>
    <w:rsid w:val="00D044C5"/>
    <w:rsid w:val="00D052B6"/>
    <w:rsid w:val="00D0560B"/>
    <w:rsid w:val="00D05648"/>
    <w:rsid w:val="00D059D0"/>
    <w:rsid w:val="00D05DEF"/>
    <w:rsid w:val="00D061D1"/>
    <w:rsid w:val="00D0665A"/>
    <w:rsid w:val="00D066D1"/>
    <w:rsid w:val="00D06983"/>
    <w:rsid w:val="00D06D38"/>
    <w:rsid w:val="00D06E2E"/>
    <w:rsid w:val="00D06E79"/>
    <w:rsid w:val="00D072E9"/>
    <w:rsid w:val="00D074F3"/>
    <w:rsid w:val="00D0775F"/>
    <w:rsid w:val="00D07CBF"/>
    <w:rsid w:val="00D07FE5"/>
    <w:rsid w:val="00D10114"/>
    <w:rsid w:val="00D1045A"/>
    <w:rsid w:val="00D10491"/>
    <w:rsid w:val="00D105B4"/>
    <w:rsid w:val="00D10626"/>
    <w:rsid w:val="00D108C6"/>
    <w:rsid w:val="00D1097A"/>
    <w:rsid w:val="00D10D55"/>
    <w:rsid w:val="00D114D7"/>
    <w:rsid w:val="00D1183B"/>
    <w:rsid w:val="00D11999"/>
    <w:rsid w:val="00D11A56"/>
    <w:rsid w:val="00D11CBE"/>
    <w:rsid w:val="00D11EFF"/>
    <w:rsid w:val="00D12170"/>
    <w:rsid w:val="00D121C5"/>
    <w:rsid w:val="00D126F7"/>
    <w:rsid w:val="00D12875"/>
    <w:rsid w:val="00D129A4"/>
    <w:rsid w:val="00D129B0"/>
    <w:rsid w:val="00D129EC"/>
    <w:rsid w:val="00D12B4C"/>
    <w:rsid w:val="00D12EAF"/>
    <w:rsid w:val="00D13414"/>
    <w:rsid w:val="00D134A6"/>
    <w:rsid w:val="00D1358D"/>
    <w:rsid w:val="00D136BA"/>
    <w:rsid w:val="00D13E19"/>
    <w:rsid w:val="00D13F81"/>
    <w:rsid w:val="00D14014"/>
    <w:rsid w:val="00D14055"/>
    <w:rsid w:val="00D14120"/>
    <w:rsid w:val="00D1427B"/>
    <w:rsid w:val="00D1434F"/>
    <w:rsid w:val="00D14434"/>
    <w:rsid w:val="00D1466B"/>
    <w:rsid w:val="00D14AC3"/>
    <w:rsid w:val="00D14E89"/>
    <w:rsid w:val="00D14EB8"/>
    <w:rsid w:val="00D15014"/>
    <w:rsid w:val="00D158AF"/>
    <w:rsid w:val="00D15B25"/>
    <w:rsid w:val="00D15B9E"/>
    <w:rsid w:val="00D161A8"/>
    <w:rsid w:val="00D161DF"/>
    <w:rsid w:val="00D1630B"/>
    <w:rsid w:val="00D164B5"/>
    <w:rsid w:val="00D16522"/>
    <w:rsid w:val="00D167E0"/>
    <w:rsid w:val="00D168B8"/>
    <w:rsid w:val="00D1716A"/>
    <w:rsid w:val="00D17253"/>
    <w:rsid w:val="00D174B8"/>
    <w:rsid w:val="00D174DB"/>
    <w:rsid w:val="00D17621"/>
    <w:rsid w:val="00D176A8"/>
    <w:rsid w:val="00D177F4"/>
    <w:rsid w:val="00D17CD9"/>
    <w:rsid w:val="00D17EB4"/>
    <w:rsid w:val="00D20149"/>
    <w:rsid w:val="00D20382"/>
    <w:rsid w:val="00D20582"/>
    <w:rsid w:val="00D207EE"/>
    <w:rsid w:val="00D20826"/>
    <w:rsid w:val="00D208D5"/>
    <w:rsid w:val="00D20A69"/>
    <w:rsid w:val="00D20AB2"/>
    <w:rsid w:val="00D20C28"/>
    <w:rsid w:val="00D20E57"/>
    <w:rsid w:val="00D21447"/>
    <w:rsid w:val="00D21633"/>
    <w:rsid w:val="00D2176F"/>
    <w:rsid w:val="00D217B2"/>
    <w:rsid w:val="00D2191B"/>
    <w:rsid w:val="00D21D3E"/>
    <w:rsid w:val="00D21DF8"/>
    <w:rsid w:val="00D21F2E"/>
    <w:rsid w:val="00D21F4D"/>
    <w:rsid w:val="00D21F8C"/>
    <w:rsid w:val="00D2235A"/>
    <w:rsid w:val="00D2263E"/>
    <w:rsid w:val="00D228E0"/>
    <w:rsid w:val="00D228E6"/>
    <w:rsid w:val="00D22A64"/>
    <w:rsid w:val="00D22ED2"/>
    <w:rsid w:val="00D23092"/>
    <w:rsid w:val="00D2337F"/>
    <w:rsid w:val="00D23410"/>
    <w:rsid w:val="00D2363F"/>
    <w:rsid w:val="00D238C6"/>
    <w:rsid w:val="00D239D0"/>
    <w:rsid w:val="00D23C5D"/>
    <w:rsid w:val="00D23F78"/>
    <w:rsid w:val="00D242E9"/>
    <w:rsid w:val="00D24709"/>
    <w:rsid w:val="00D247C2"/>
    <w:rsid w:val="00D24917"/>
    <w:rsid w:val="00D24B3F"/>
    <w:rsid w:val="00D24EB4"/>
    <w:rsid w:val="00D250C0"/>
    <w:rsid w:val="00D250D7"/>
    <w:rsid w:val="00D25282"/>
    <w:rsid w:val="00D25468"/>
    <w:rsid w:val="00D255ED"/>
    <w:rsid w:val="00D256A0"/>
    <w:rsid w:val="00D257E0"/>
    <w:rsid w:val="00D25B16"/>
    <w:rsid w:val="00D25E80"/>
    <w:rsid w:val="00D25EA0"/>
    <w:rsid w:val="00D25F28"/>
    <w:rsid w:val="00D26038"/>
    <w:rsid w:val="00D26044"/>
    <w:rsid w:val="00D26774"/>
    <w:rsid w:val="00D2691C"/>
    <w:rsid w:val="00D26C05"/>
    <w:rsid w:val="00D26D11"/>
    <w:rsid w:val="00D271B9"/>
    <w:rsid w:val="00D27BE9"/>
    <w:rsid w:val="00D27C7D"/>
    <w:rsid w:val="00D27FF0"/>
    <w:rsid w:val="00D30059"/>
    <w:rsid w:val="00D304AF"/>
    <w:rsid w:val="00D304DC"/>
    <w:rsid w:val="00D3070E"/>
    <w:rsid w:val="00D30732"/>
    <w:rsid w:val="00D307E5"/>
    <w:rsid w:val="00D3082D"/>
    <w:rsid w:val="00D30851"/>
    <w:rsid w:val="00D30BA1"/>
    <w:rsid w:val="00D30C46"/>
    <w:rsid w:val="00D30DC7"/>
    <w:rsid w:val="00D30F1F"/>
    <w:rsid w:val="00D3104D"/>
    <w:rsid w:val="00D31848"/>
    <w:rsid w:val="00D3188B"/>
    <w:rsid w:val="00D31A2C"/>
    <w:rsid w:val="00D324D8"/>
    <w:rsid w:val="00D328CD"/>
    <w:rsid w:val="00D32A99"/>
    <w:rsid w:val="00D33074"/>
    <w:rsid w:val="00D330F5"/>
    <w:rsid w:val="00D33A61"/>
    <w:rsid w:val="00D33D0B"/>
    <w:rsid w:val="00D33E3A"/>
    <w:rsid w:val="00D340F5"/>
    <w:rsid w:val="00D34187"/>
    <w:rsid w:val="00D346CA"/>
    <w:rsid w:val="00D347BE"/>
    <w:rsid w:val="00D349EE"/>
    <w:rsid w:val="00D34ADA"/>
    <w:rsid w:val="00D34AEF"/>
    <w:rsid w:val="00D34E34"/>
    <w:rsid w:val="00D34EB7"/>
    <w:rsid w:val="00D34F80"/>
    <w:rsid w:val="00D351E0"/>
    <w:rsid w:val="00D35254"/>
    <w:rsid w:val="00D352EE"/>
    <w:rsid w:val="00D35790"/>
    <w:rsid w:val="00D3590F"/>
    <w:rsid w:val="00D35AD2"/>
    <w:rsid w:val="00D35D3D"/>
    <w:rsid w:val="00D35F25"/>
    <w:rsid w:val="00D360C3"/>
    <w:rsid w:val="00D36171"/>
    <w:rsid w:val="00D36172"/>
    <w:rsid w:val="00D361E8"/>
    <w:rsid w:val="00D362DF"/>
    <w:rsid w:val="00D3632B"/>
    <w:rsid w:val="00D36357"/>
    <w:rsid w:val="00D364A2"/>
    <w:rsid w:val="00D36657"/>
    <w:rsid w:val="00D366D8"/>
    <w:rsid w:val="00D366E4"/>
    <w:rsid w:val="00D36723"/>
    <w:rsid w:val="00D36AD9"/>
    <w:rsid w:val="00D36AEA"/>
    <w:rsid w:val="00D36B58"/>
    <w:rsid w:val="00D36E23"/>
    <w:rsid w:val="00D37626"/>
    <w:rsid w:val="00D37802"/>
    <w:rsid w:val="00D37988"/>
    <w:rsid w:val="00D37B8F"/>
    <w:rsid w:val="00D37C74"/>
    <w:rsid w:val="00D37CD4"/>
    <w:rsid w:val="00D37FFC"/>
    <w:rsid w:val="00D40572"/>
    <w:rsid w:val="00D40577"/>
    <w:rsid w:val="00D40739"/>
    <w:rsid w:val="00D411B6"/>
    <w:rsid w:val="00D41314"/>
    <w:rsid w:val="00D41360"/>
    <w:rsid w:val="00D414F2"/>
    <w:rsid w:val="00D41AB2"/>
    <w:rsid w:val="00D4224E"/>
    <w:rsid w:val="00D42482"/>
    <w:rsid w:val="00D4262E"/>
    <w:rsid w:val="00D428F7"/>
    <w:rsid w:val="00D42A01"/>
    <w:rsid w:val="00D42A5F"/>
    <w:rsid w:val="00D42C3C"/>
    <w:rsid w:val="00D42C95"/>
    <w:rsid w:val="00D42F39"/>
    <w:rsid w:val="00D43264"/>
    <w:rsid w:val="00D43475"/>
    <w:rsid w:val="00D437C0"/>
    <w:rsid w:val="00D43E8E"/>
    <w:rsid w:val="00D440DF"/>
    <w:rsid w:val="00D44115"/>
    <w:rsid w:val="00D44695"/>
    <w:rsid w:val="00D4486A"/>
    <w:rsid w:val="00D44B28"/>
    <w:rsid w:val="00D44BB4"/>
    <w:rsid w:val="00D44D96"/>
    <w:rsid w:val="00D451F6"/>
    <w:rsid w:val="00D4575E"/>
    <w:rsid w:val="00D45810"/>
    <w:rsid w:val="00D45C8B"/>
    <w:rsid w:val="00D45E3C"/>
    <w:rsid w:val="00D45ECE"/>
    <w:rsid w:val="00D465A3"/>
    <w:rsid w:val="00D46775"/>
    <w:rsid w:val="00D467D6"/>
    <w:rsid w:val="00D46B5B"/>
    <w:rsid w:val="00D46EEE"/>
    <w:rsid w:val="00D4719E"/>
    <w:rsid w:val="00D474BB"/>
    <w:rsid w:val="00D47617"/>
    <w:rsid w:val="00D47777"/>
    <w:rsid w:val="00D47A99"/>
    <w:rsid w:val="00D47EE1"/>
    <w:rsid w:val="00D47F04"/>
    <w:rsid w:val="00D47FE6"/>
    <w:rsid w:val="00D47FFB"/>
    <w:rsid w:val="00D5066E"/>
    <w:rsid w:val="00D50730"/>
    <w:rsid w:val="00D50893"/>
    <w:rsid w:val="00D508CE"/>
    <w:rsid w:val="00D50CC2"/>
    <w:rsid w:val="00D50E1D"/>
    <w:rsid w:val="00D50E88"/>
    <w:rsid w:val="00D50F78"/>
    <w:rsid w:val="00D50F7C"/>
    <w:rsid w:val="00D51299"/>
    <w:rsid w:val="00D512E6"/>
    <w:rsid w:val="00D51311"/>
    <w:rsid w:val="00D5136E"/>
    <w:rsid w:val="00D5167C"/>
    <w:rsid w:val="00D51795"/>
    <w:rsid w:val="00D519F2"/>
    <w:rsid w:val="00D51A57"/>
    <w:rsid w:val="00D51C32"/>
    <w:rsid w:val="00D51CF6"/>
    <w:rsid w:val="00D51D53"/>
    <w:rsid w:val="00D51E8F"/>
    <w:rsid w:val="00D51EAD"/>
    <w:rsid w:val="00D520F6"/>
    <w:rsid w:val="00D52133"/>
    <w:rsid w:val="00D5219A"/>
    <w:rsid w:val="00D52293"/>
    <w:rsid w:val="00D5235D"/>
    <w:rsid w:val="00D5242A"/>
    <w:rsid w:val="00D52438"/>
    <w:rsid w:val="00D5254E"/>
    <w:rsid w:val="00D52664"/>
    <w:rsid w:val="00D527A6"/>
    <w:rsid w:val="00D52804"/>
    <w:rsid w:val="00D52818"/>
    <w:rsid w:val="00D528B6"/>
    <w:rsid w:val="00D528DC"/>
    <w:rsid w:val="00D52A96"/>
    <w:rsid w:val="00D52EB7"/>
    <w:rsid w:val="00D5332D"/>
    <w:rsid w:val="00D53333"/>
    <w:rsid w:val="00D535EA"/>
    <w:rsid w:val="00D53A89"/>
    <w:rsid w:val="00D53A8D"/>
    <w:rsid w:val="00D53F96"/>
    <w:rsid w:val="00D542BF"/>
    <w:rsid w:val="00D546AC"/>
    <w:rsid w:val="00D546C6"/>
    <w:rsid w:val="00D546CD"/>
    <w:rsid w:val="00D54704"/>
    <w:rsid w:val="00D548E7"/>
    <w:rsid w:val="00D548EF"/>
    <w:rsid w:val="00D54A1C"/>
    <w:rsid w:val="00D54D60"/>
    <w:rsid w:val="00D54E2A"/>
    <w:rsid w:val="00D55206"/>
    <w:rsid w:val="00D5561A"/>
    <w:rsid w:val="00D5578D"/>
    <w:rsid w:val="00D55930"/>
    <w:rsid w:val="00D55AB2"/>
    <w:rsid w:val="00D55B72"/>
    <w:rsid w:val="00D55EE6"/>
    <w:rsid w:val="00D55FE8"/>
    <w:rsid w:val="00D56017"/>
    <w:rsid w:val="00D5602D"/>
    <w:rsid w:val="00D56103"/>
    <w:rsid w:val="00D563C3"/>
    <w:rsid w:val="00D56CDF"/>
    <w:rsid w:val="00D57051"/>
    <w:rsid w:val="00D57386"/>
    <w:rsid w:val="00D57AA5"/>
    <w:rsid w:val="00D6043A"/>
    <w:rsid w:val="00D60584"/>
    <w:rsid w:val="00D60AC7"/>
    <w:rsid w:val="00D60C5C"/>
    <w:rsid w:val="00D60D7B"/>
    <w:rsid w:val="00D60F39"/>
    <w:rsid w:val="00D614F4"/>
    <w:rsid w:val="00D6152A"/>
    <w:rsid w:val="00D6165A"/>
    <w:rsid w:val="00D6194B"/>
    <w:rsid w:val="00D61EB1"/>
    <w:rsid w:val="00D62447"/>
    <w:rsid w:val="00D62524"/>
    <w:rsid w:val="00D62928"/>
    <w:rsid w:val="00D62951"/>
    <w:rsid w:val="00D62977"/>
    <w:rsid w:val="00D629C3"/>
    <w:rsid w:val="00D62A8E"/>
    <w:rsid w:val="00D62CCD"/>
    <w:rsid w:val="00D62F91"/>
    <w:rsid w:val="00D63394"/>
    <w:rsid w:val="00D636D8"/>
    <w:rsid w:val="00D636DB"/>
    <w:rsid w:val="00D63A05"/>
    <w:rsid w:val="00D63A9E"/>
    <w:rsid w:val="00D63DEF"/>
    <w:rsid w:val="00D64352"/>
    <w:rsid w:val="00D643C9"/>
    <w:rsid w:val="00D6441B"/>
    <w:rsid w:val="00D6443C"/>
    <w:rsid w:val="00D644B1"/>
    <w:rsid w:val="00D649DE"/>
    <w:rsid w:val="00D64B42"/>
    <w:rsid w:val="00D64BF2"/>
    <w:rsid w:val="00D64D54"/>
    <w:rsid w:val="00D64F2B"/>
    <w:rsid w:val="00D65337"/>
    <w:rsid w:val="00D65391"/>
    <w:rsid w:val="00D65423"/>
    <w:rsid w:val="00D656F5"/>
    <w:rsid w:val="00D6573A"/>
    <w:rsid w:val="00D65856"/>
    <w:rsid w:val="00D65953"/>
    <w:rsid w:val="00D66683"/>
    <w:rsid w:val="00D667D1"/>
    <w:rsid w:val="00D66D01"/>
    <w:rsid w:val="00D66E90"/>
    <w:rsid w:val="00D670CE"/>
    <w:rsid w:val="00D672DA"/>
    <w:rsid w:val="00D67944"/>
    <w:rsid w:val="00D67AF9"/>
    <w:rsid w:val="00D67B52"/>
    <w:rsid w:val="00D67DD0"/>
    <w:rsid w:val="00D70290"/>
    <w:rsid w:val="00D7069D"/>
    <w:rsid w:val="00D70702"/>
    <w:rsid w:val="00D707BB"/>
    <w:rsid w:val="00D70960"/>
    <w:rsid w:val="00D70E14"/>
    <w:rsid w:val="00D70F5A"/>
    <w:rsid w:val="00D7111D"/>
    <w:rsid w:val="00D711A7"/>
    <w:rsid w:val="00D711FC"/>
    <w:rsid w:val="00D71242"/>
    <w:rsid w:val="00D713A5"/>
    <w:rsid w:val="00D71493"/>
    <w:rsid w:val="00D7179F"/>
    <w:rsid w:val="00D7198E"/>
    <w:rsid w:val="00D71D94"/>
    <w:rsid w:val="00D72260"/>
    <w:rsid w:val="00D72B8B"/>
    <w:rsid w:val="00D72B8D"/>
    <w:rsid w:val="00D72C5B"/>
    <w:rsid w:val="00D72FC1"/>
    <w:rsid w:val="00D733F2"/>
    <w:rsid w:val="00D73784"/>
    <w:rsid w:val="00D737C8"/>
    <w:rsid w:val="00D73B4F"/>
    <w:rsid w:val="00D73BBF"/>
    <w:rsid w:val="00D73BE2"/>
    <w:rsid w:val="00D73D18"/>
    <w:rsid w:val="00D741D1"/>
    <w:rsid w:val="00D746F6"/>
    <w:rsid w:val="00D748C6"/>
    <w:rsid w:val="00D74C4D"/>
    <w:rsid w:val="00D7524F"/>
    <w:rsid w:val="00D7541A"/>
    <w:rsid w:val="00D75470"/>
    <w:rsid w:val="00D75589"/>
    <w:rsid w:val="00D755B9"/>
    <w:rsid w:val="00D755F7"/>
    <w:rsid w:val="00D75947"/>
    <w:rsid w:val="00D7594A"/>
    <w:rsid w:val="00D7598F"/>
    <w:rsid w:val="00D75A8A"/>
    <w:rsid w:val="00D75B7B"/>
    <w:rsid w:val="00D75E56"/>
    <w:rsid w:val="00D75EB9"/>
    <w:rsid w:val="00D75FFD"/>
    <w:rsid w:val="00D763B9"/>
    <w:rsid w:val="00D766AF"/>
    <w:rsid w:val="00D76702"/>
    <w:rsid w:val="00D76860"/>
    <w:rsid w:val="00D768D6"/>
    <w:rsid w:val="00D76A1C"/>
    <w:rsid w:val="00D76A84"/>
    <w:rsid w:val="00D76CEC"/>
    <w:rsid w:val="00D7702D"/>
    <w:rsid w:val="00D77036"/>
    <w:rsid w:val="00D770D2"/>
    <w:rsid w:val="00D77356"/>
    <w:rsid w:val="00D776AC"/>
    <w:rsid w:val="00D77956"/>
    <w:rsid w:val="00D77CAC"/>
    <w:rsid w:val="00D77E47"/>
    <w:rsid w:val="00D77F4C"/>
    <w:rsid w:val="00D801CE"/>
    <w:rsid w:val="00D8020B"/>
    <w:rsid w:val="00D803DF"/>
    <w:rsid w:val="00D80432"/>
    <w:rsid w:val="00D805B3"/>
    <w:rsid w:val="00D807C3"/>
    <w:rsid w:val="00D8084E"/>
    <w:rsid w:val="00D80DF1"/>
    <w:rsid w:val="00D80DFA"/>
    <w:rsid w:val="00D80FEE"/>
    <w:rsid w:val="00D8135C"/>
    <w:rsid w:val="00D81403"/>
    <w:rsid w:val="00D81561"/>
    <w:rsid w:val="00D8163A"/>
    <w:rsid w:val="00D816AC"/>
    <w:rsid w:val="00D81721"/>
    <w:rsid w:val="00D8173E"/>
    <w:rsid w:val="00D81A32"/>
    <w:rsid w:val="00D81C92"/>
    <w:rsid w:val="00D81D8E"/>
    <w:rsid w:val="00D829EE"/>
    <w:rsid w:val="00D82A0D"/>
    <w:rsid w:val="00D82B15"/>
    <w:rsid w:val="00D82F7A"/>
    <w:rsid w:val="00D82FBB"/>
    <w:rsid w:val="00D8340B"/>
    <w:rsid w:val="00D836A5"/>
    <w:rsid w:val="00D837C5"/>
    <w:rsid w:val="00D83D8E"/>
    <w:rsid w:val="00D83EEC"/>
    <w:rsid w:val="00D83F53"/>
    <w:rsid w:val="00D841AE"/>
    <w:rsid w:val="00D8443F"/>
    <w:rsid w:val="00D84810"/>
    <w:rsid w:val="00D84B3A"/>
    <w:rsid w:val="00D84BF8"/>
    <w:rsid w:val="00D84F5E"/>
    <w:rsid w:val="00D8508F"/>
    <w:rsid w:val="00D851C8"/>
    <w:rsid w:val="00D85202"/>
    <w:rsid w:val="00D85E0B"/>
    <w:rsid w:val="00D861BD"/>
    <w:rsid w:val="00D8628E"/>
    <w:rsid w:val="00D86501"/>
    <w:rsid w:val="00D86557"/>
    <w:rsid w:val="00D86832"/>
    <w:rsid w:val="00D86A25"/>
    <w:rsid w:val="00D86F05"/>
    <w:rsid w:val="00D86FC1"/>
    <w:rsid w:val="00D870F4"/>
    <w:rsid w:val="00D876B3"/>
    <w:rsid w:val="00D87A4D"/>
    <w:rsid w:val="00D87B4E"/>
    <w:rsid w:val="00D87F47"/>
    <w:rsid w:val="00D87FD0"/>
    <w:rsid w:val="00D901C6"/>
    <w:rsid w:val="00D9031C"/>
    <w:rsid w:val="00D90722"/>
    <w:rsid w:val="00D90739"/>
    <w:rsid w:val="00D90788"/>
    <w:rsid w:val="00D90939"/>
    <w:rsid w:val="00D9120D"/>
    <w:rsid w:val="00D91299"/>
    <w:rsid w:val="00D91529"/>
    <w:rsid w:val="00D91843"/>
    <w:rsid w:val="00D91BBC"/>
    <w:rsid w:val="00D91C3B"/>
    <w:rsid w:val="00D91DED"/>
    <w:rsid w:val="00D92B76"/>
    <w:rsid w:val="00D92E55"/>
    <w:rsid w:val="00D931DF"/>
    <w:rsid w:val="00D934B5"/>
    <w:rsid w:val="00D934EF"/>
    <w:rsid w:val="00D935AB"/>
    <w:rsid w:val="00D9377B"/>
    <w:rsid w:val="00D93887"/>
    <w:rsid w:val="00D93AF3"/>
    <w:rsid w:val="00D93BCC"/>
    <w:rsid w:val="00D93C46"/>
    <w:rsid w:val="00D93C4B"/>
    <w:rsid w:val="00D93EC6"/>
    <w:rsid w:val="00D942AB"/>
    <w:rsid w:val="00D94737"/>
    <w:rsid w:val="00D9477E"/>
    <w:rsid w:val="00D947B1"/>
    <w:rsid w:val="00D94CFC"/>
    <w:rsid w:val="00D94D42"/>
    <w:rsid w:val="00D9502F"/>
    <w:rsid w:val="00D95354"/>
    <w:rsid w:val="00D9544A"/>
    <w:rsid w:val="00D95642"/>
    <w:rsid w:val="00D95674"/>
    <w:rsid w:val="00D9574D"/>
    <w:rsid w:val="00D95889"/>
    <w:rsid w:val="00D958D5"/>
    <w:rsid w:val="00D95983"/>
    <w:rsid w:val="00D95A6C"/>
    <w:rsid w:val="00D95D23"/>
    <w:rsid w:val="00D96206"/>
    <w:rsid w:val="00D96754"/>
    <w:rsid w:val="00D96AD1"/>
    <w:rsid w:val="00D96D69"/>
    <w:rsid w:val="00D96E90"/>
    <w:rsid w:val="00D96FA3"/>
    <w:rsid w:val="00D96FE6"/>
    <w:rsid w:val="00D9717F"/>
    <w:rsid w:val="00D97516"/>
    <w:rsid w:val="00D975F6"/>
    <w:rsid w:val="00D97B8F"/>
    <w:rsid w:val="00D97CF6"/>
    <w:rsid w:val="00DA0187"/>
    <w:rsid w:val="00DA01C7"/>
    <w:rsid w:val="00DA02E3"/>
    <w:rsid w:val="00DA0654"/>
    <w:rsid w:val="00DA081D"/>
    <w:rsid w:val="00DA0AF2"/>
    <w:rsid w:val="00DA0E66"/>
    <w:rsid w:val="00DA1114"/>
    <w:rsid w:val="00DA1611"/>
    <w:rsid w:val="00DA1916"/>
    <w:rsid w:val="00DA1E17"/>
    <w:rsid w:val="00DA21DC"/>
    <w:rsid w:val="00DA274E"/>
    <w:rsid w:val="00DA2806"/>
    <w:rsid w:val="00DA286E"/>
    <w:rsid w:val="00DA29BA"/>
    <w:rsid w:val="00DA2A67"/>
    <w:rsid w:val="00DA2ADD"/>
    <w:rsid w:val="00DA2B7F"/>
    <w:rsid w:val="00DA2C50"/>
    <w:rsid w:val="00DA2F38"/>
    <w:rsid w:val="00DA2F60"/>
    <w:rsid w:val="00DA2F6B"/>
    <w:rsid w:val="00DA2FBA"/>
    <w:rsid w:val="00DA32D1"/>
    <w:rsid w:val="00DA33B2"/>
    <w:rsid w:val="00DA3401"/>
    <w:rsid w:val="00DA344E"/>
    <w:rsid w:val="00DA3654"/>
    <w:rsid w:val="00DA3957"/>
    <w:rsid w:val="00DA39B4"/>
    <w:rsid w:val="00DA39F2"/>
    <w:rsid w:val="00DA3C80"/>
    <w:rsid w:val="00DA4089"/>
    <w:rsid w:val="00DA421F"/>
    <w:rsid w:val="00DA4355"/>
    <w:rsid w:val="00DA438C"/>
    <w:rsid w:val="00DA4A17"/>
    <w:rsid w:val="00DA4A34"/>
    <w:rsid w:val="00DA4A45"/>
    <w:rsid w:val="00DA4F5D"/>
    <w:rsid w:val="00DA566F"/>
    <w:rsid w:val="00DA56DD"/>
    <w:rsid w:val="00DA59DB"/>
    <w:rsid w:val="00DA5CA8"/>
    <w:rsid w:val="00DA5E87"/>
    <w:rsid w:val="00DA6264"/>
    <w:rsid w:val="00DA6480"/>
    <w:rsid w:val="00DA66B2"/>
    <w:rsid w:val="00DA6921"/>
    <w:rsid w:val="00DA6B18"/>
    <w:rsid w:val="00DA79A5"/>
    <w:rsid w:val="00DA7CA7"/>
    <w:rsid w:val="00DB0486"/>
    <w:rsid w:val="00DB08BE"/>
    <w:rsid w:val="00DB0A9A"/>
    <w:rsid w:val="00DB0F48"/>
    <w:rsid w:val="00DB1139"/>
    <w:rsid w:val="00DB13A9"/>
    <w:rsid w:val="00DB1832"/>
    <w:rsid w:val="00DB1A1C"/>
    <w:rsid w:val="00DB1B0F"/>
    <w:rsid w:val="00DB1BB4"/>
    <w:rsid w:val="00DB1C3D"/>
    <w:rsid w:val="00DB2021"/>
    <w:rsid w:val="00DB22CF"/>
    <w:rsid w:val="00DB24D7"/>
    <w:rsid w:val="00DB285F"/>
    <w:rsid w:val="00DB287C"/>
    <w:rsid w:val="00DB31F4"/>
    <w:rsid w:val="00DB3B10"/>
    <w:rsid w:val="00DB3B4F"/>
    <w:rsid w:val="00DB415D"/>
    <w:rsid w:val="00DB429B"/>
    <w:rsid w:val="00DB4623"/>
    <w:rsid w:val="00DB46FD"/>
    <w:rsid w:val="00DB4833"/>
    <w:rsid w:val="00DB494E"/>
    <w:rsid w:val="00DB49F3"/>
    <w:rsid w:val="00DB4AD8"/>
    <w:rsid w:val="00DB4CB1"/>
    <w:rsid w:val="00DB4EE8"/>
    <w:rsid w:val="00DB5886"/>
    <w:rsid w:val="00DB58F5"/>
    <w:rsid w:val="00DB5A93"/>
    <w:rsid w:val="00DB5E30"/>
    <w:rsid w:val="00DB5E65"/>
    <w:rsid w:val="00DB5EFD"/>
    <w:rsid w:val="00DB6055"/>
    <w:rsid w:val="00DB61C5"/>
    <w:rsid w:val="00DB6229"/>
    <w:rsid w:val="00DB62FD"/>
    <w:rsid w:val="00DB65E7"/>
    <w:rsid w:val="00DB67E8"/>
    <w:rsid w:val="00DB6964"/>
    <w:rsid w:val="00DB6A0C"/>
    <w:rsid w:val="00DB6B11"/>
    <w:rsid w:val="00DB7240"/>
    <w:rsid w:val="00DB73E2"/>
    <w:rsid w:val="00DB7737"/>
    <w:rsid w:val="00DB7757"/>
    <w:rsid w:val="00DB78C3"/>
    <w:rsid w:val="00DB7975"/>
    <w:rsid w:val="00DB7D25"/>
    <w:rsid w:val="00DC0178"/>
    <w:rsid w:val="00DC0225"/>
    <w:rsid w:val="00DC0354"/>
    <w:rsid w:val="00DC0744"/>
    <w:rsid w:val="00DC10F0"/>
    <w:rsid w:val="00DC151F"/>
    <w:rsid w:val="00DC1830"/>
    <w:rsid w:val="00DC195F"/>
    <w:rsid w:val="00DC1DE9"/>
    <w:rsid w:val="00DC227A"/>
    <w:rsid w:val="00DC2315"/>
    <w:rsid w:val="00DC2377"/>
    <w:rsid w:val="00DC2497"/>
    <w:rsid w:val="00DC25BD"/>
    <w:rsid w:val="00DC26B8"/>
    <w:rsid w:val="00DC26E7"/>
    <w:rsid w:val="00DC27FC"/>
    <w:rsid w:val="00DC289B"/>
    <w:rsid w:val="00DC29BD"/>
    <w:rsid w:val="00DC2CAD"/>
    <w:rsid w:val="00DC2D39"/>
    <w:rsid w:val="00DC2DB6"/>
    <w:rsid w:val="00DC3081"/>
    <w:rsid w:val="00DC31F9"/>
    <w:rsid w:val="00DC3418"/>
    <w:rsid w:val="00DC36C5"/>
    <w:rsid w:val="00DC3963"/>
    <w:rsid w:val="00DC3B8E"/>
    <w:rsid w:val="00DC3EC4"/>
    <w:rsid w:val="00DC4272"/>
    <w:rsid w:val="00DC4322"/>
    <w:rsid w:val="00DC46AD"/>
    <w:rsid w:val="00DC4ACA"/>
    <w:rsid w:val="00DC4C8B"/>
    <w:rsid w:val="00DC4CD5"/>
    <w:rsid w:val="00DC4FC1"/>
    <w:rsid w:val="00DC58A3"/>
    <w:rsid w:val="00DC5A32"/>
    <w:rsid w:val="00DC5B68"/>
    <w:rsid w:val="00DC5DC9"/>
    <w:rsid w:val="00DC64B4"/>
    <w:rsid w:val="00DC64CC"/>
    <w:rsid w:val="00DC659E"/>
    <w:rsid w:val="00DC6ED3"/>
    <w:rsid w:val="00DC6EE9"/>
    <w:rsid w:val="00DC6F17"/>
    <w:rsid w:val="00DC6F7C"/>
    <w:rsid w:val="00DC7126"/>
    <w:rsid w:val="00DC748C"/>
    <w:rsid w:val="00DC758E"/>
    <w:rsid w:val="00DC765C"/>
    <w:rsid w:val="00DC777A"/>
    <w:rsid w:val="00DC791A"/>
    <w:rsid w:val="00DC7BBE"/>
    <w:rsid w:val="00DD03AA"/>
    <w:rsid w:val="00DD07EE"/>
    <w:rsid w:val="00DD0C03"/>
    <w:rsid w:val="00DD0DC6"/>
    <w:rsid w:val="00DD1177"/>
    <w:rsid w:val="00DD12C1"/>
    <w:rsid w:val="00DD17EA"/>
    <w:rsid w:val="00DD18F1"/>
    <w:rsid w:val="00DD1C4B"/>
    <w:rsid w:val="00DD1DA3"/>
    <w:rsid w:val="00DD2033"/>
    <w:rsid w:val="00DD2154"/>
    <w:rsid w:val="00DD225B"/>
    <w:rsid w:val="00DD24B0"/>
    <w:rsid w:val="00DD253E"/>
    <w:rsid w:val="00DD2689"/>
    <w:rsid w:val="00DD290F"/>
    <w:rsid w:val="00DD2BCA"/>
    <w:rsid w:val="00DD2CB4"/>
    <w:rsid w:val="00DD2CBB"/>
    <w:rsid w:val="00DD2D1A"/>
    <w:rsid w:val="00DD3217"/>
    <w:rsid w:val="00DD339B"/>
    <w:rsid w:val="00DD3419"/>
    <w:rsid w:val="00DD346B"/>
    <w:rsid w:val="00DD3CE7"/>
    <w:rsid w:val="00DD3D34"/>
    <w:rsid w:val="00DD3E4B"/>
    <w:rsid w:val="00DD4121"/>
    <w:rsid w:val="00DD41FD"/>
    <w:rsid w:val="00DD420E"/>
    <w:rsid w:val="00DD42F2"/>
    <w:rsid w:val="00DD465A"/>
    <w:rsid w:val="00DD488E"/>
    <w:rsid w:val="00DD4B74"/>
    <w:rsid w:val="00DD4F36"/>
    <w:rsid w:val="00DD5085"/>
    <w:rsid w:val="00DD5102"/>
    <w:rsid w:val="00DD5152"/>
    <w:rsid w:val="00DD52B7"/>
    <w:rsid w:val="00DD5429"/>
    <w:rsid w:val="00DD56AA"/>
    <w:rsid w:val="00DD5C7A"/>
    <w:rsid w:val="00DD5D34"/>
    <w:rsid w:val="00DD5E83"/>
    <w:rsid w:val="00DD5F9B"/>
    <w:rsid w:val="00DD6157"/>
    <w:rsid w:val="00DD62FD"/>
    <w:rsid w:val="00DD6398"/>
    <w:rsid w:val="00DD65AB"/>
    <w:rsid w:val="00DD65ED"/>
    <w:rsid w:val="00DD787D"/>
    <w:rsid w:val="00DD78AF"/>
    <w:rsid w:val="00DD78EB"/>
    <w:rsid w:val="00DD7A01"/>
    <w:rsid w:val="00DD7EDD"/>
    <w:rsid w:val="00DE020F"/>
    <w:rsid w:val="00DE0491"/>
    <w:rsid w:val="00DE059F"/>
    <w:rsid w:val="00DE05BF"/>
    <w:rsid w:val="00DE061F"/>
    <w:rsid w:val="00DE0AA0"/>
    <w:rsid w:val="00DE0C71"/>
    <w:rsid w:val="00DE0C8F"/>
    <w:rsid w:val="00DE0F88"/>
    <w:rsid w:val="00DE0FBD"/>
    <w:rsid w:val="00DE12D7"/>
    <w:rsid w:val="00DE1547"/>
    <w:rsid w:val="00DE16B7"/>
    <w:rsid w:val="00DE197F"/>
    <w:rsid w:val="00DE20EE"/>
    <w:rsid w:val="00DE2479"/>
    <w:rsid w:val="00DE2F79"/>
    <w:rsid w:val="00DE3204"/>
    <w:rsid w:val="00DE3595"/>
    <w:rsid w:val="00DE37E4"/>
    <w:rsid w:val="00DE3C0A"/>
    <w:rsid w:val="00DE3C7F"/>
    <w:rsid w:val="00DE40A6"/>
    <w:rsid w:val="00DE4204"/>
    <w:rsid w:val="00DE44A4"/>
    <w:rsid w:val="00DE45B2"/>
    <w:rsid w:val="00DE485C"/>
    <w:rsid w:val="00DE4BE7"/>
    <w:rsid w:val="00DE4C59"/>
    <w:rsid w:val="00DE4F42"/>
    <w:rsid w:val="00DE5115"/>
    <w:rsid w:val="00DE55F7"/>
    <w:rsid w:val="00DE567E"/>
    <w:rsid w:val="00DE569F"/>
    <w:rsid w:val="00DE56EB"/>
    <w:rsid w:val="00DE5997"/>
    <w:rsid w:val="00DE5D3F"/>
    <w:rsid w:val="00DE5DA7"/>
    <w:rsid w:val="00DE5F6D"/>
    <w:rsid w:val="00DE61D5"/>
    <w:rsid w:val="00DE6207"/>
    <w:rsid w:val="00DE643A"/>
    <w:rsid w:val="00DE65B3"/>
    <w:rsid w:val="00DE68FE"/>
    <w:rsid w:val="00DE6945"/>
    <w:rsid w:val="00DE6A44"/>
    <w:rsid w:val="00DE6A76"/>
    <w:rsid w:val="00DE6D3F"/>
    <w:rsid w:val="00DE6D53"/>
    <w:rsid w:val="00DE6E52"/>
    <w:rsid w:val="00DE701A"/>
    <w:rsid w:val="00DE7283"/>
    <w:rsid w:val="00DE7385"/>
    <w:rsid w:val="00DE76B0"/>
    <w:rsid w:val="00DE78F6"/>
    <w:rsid w:val="00DE7E02"/>
    <w:rsid w:val="00DE7EAA"/>
    <w:rsid w:val="00DF0182"/>
    <w:rsid w:val="00DF033B"/>
    <w:rsid w:val="00DF0435"/>
    <w:rsid w:val="00DF0545"/>
    <w:rsid w:val="00DF0BAF"/>
    <w:rsid w:val="00DF0C70"/>
    <w:rsid w:val="00DF12BB"/>
    <w:rsid w:val="00DF12D1"/>
    <w:rsid w:val="00DF163A"/>
    <w:rsid w:val="00DF1FB6"/>
    <w:rsid w:val="00DF2303"/>
    <w:rsid w:val="00DF26F5"/>
    <w:rsid w:val="00DF298D"/>
    <w:rsid w:val="00DF3183"/>
    <w:rsid w:val="00DF31DC"/>
    <w:rsid w:val="00DF323F"/>
    <w:rsid w:val="00DF324E"/>
    <w:rsid w:val="00DF3331"/>
    <w:rsid w:val="00DF386D"/>
    <w:rsid w:val="00DF3B93"/>
    <w:rsid w:val="00DF3C44"/>
    <w:rsid w:val="00DF4198"/>
    <w:rsid w:val="00DF479E"/>
    <w:rsid w:val="00DF49CE"/>
    <w:rsid w:val="00DF4C69"/>
    <w:rsid w:val="00DF4DD8"/>
    <w:rsid w:val="00DF4E15"/>
    <w:rsid w:val="00DF4F78"/>
    <w:rsid w:val="00DF54CC"/>
    <w:rsid w:val="00DF5774"/>
    <w:rsid w:val="00DF5797"/>
    <w:rsid w:val="00DF5872"/>
    <w:rsid w:val="00DF59A3"/>
    <w:rsid w:val="00DF5CDA"/>
    <w:rsid w:val="00DF5D1A"/>
    <w:rsid w:val="00DF5F58"/>
    <w:rsid w:val="00DF60DF"/>
    <w:rsid w:val="00DF635A"/>
    <w:rsid w:val="00DF63DE"/>
    <w:rsid w:val="00DF63F0"/>
    <w:rsid w:val="00DF6779"/>
    <w:rsid w:val="00DF6A40"/>
    <w:rsid w:val="00DF6C91"/>
    <w:rsid w:val="00DF6E32"/>
    <w:rsid w:val="00DF6E52"/>
    <w:rsid w:val="00DF6FC3"/>
    <w:rsid w:val="00DF7400"/>
    <w:rsid w:val="00DF7406"/>
    <w:rsid w:val="00DF74BF"/>
    <w:rsid w:val="00DF77EE"/>
    <w:rsid w:val="00DF7DB1"/>
    <w:rsid w:val="00E00084"/>
    <w:rsid w:val="00E00113"/>
    <w:rsid w:val="00E006F1"/>
    <w:rsid w:val="00E00750"/>
    <w:rsid w:val="00E00B0D"/>
    <w:rsid w:val="00E00C86"/>
    <w:rsid w:val="00E00C8E"/>
    <w:rsid w:val="00E00DFD"/>
    <w:rsid w:val="00E0114D"/>
    <w:rsid w:val="00E01303"/>
    <w:rsid w:val="00E01510"/>
    <w:rsid w:val="00E01587"/>
    <w:rsid w:val="00E016D0"/>
    <w:rsid w:val="00E0172B"/>
    <w:rsid w:val="00E01A2A"/>
    <w:rsid w:val="00E01B91"/>
    <w:rsid w:val="00E01BC3"/>
    <w:rsid w:val="00E01BC5"/>
    <w:rsid w:val="00E027A8"/>
    <w:rsid w:val="00E02816"/>
    <w:rsid w:val="00E02921"/>
    <w:rsid w:val="00E0298C"/>
    <w:rsid w:val="00E029C1"/>
    <w:rsid w:val="00E02ADC"/>
    <w:rsid w:val="00E02DAC"/>
    <w:rsid w:val="00E02E4B"/>
    <w:rsid w:val="00E02F3E"/>
    <w:rsid w:val="00E03451"/>
    <w:rsid w:val="00E0345F"/>
    <w:rsid w:val="00E034D8"/>
    <w:rsid w:val="00E036EA"/>
    <w:rsid w:val="00E03956"/>
    <w:rsid w:val="00E03BDF"/>
    <w:rsid w:val="00E03E0B"/>
    <w:rsid w:val="00E041DA"/>
    <w:rsid w:val="00E041F0"/>
    <w:rsid w:val="00E044EC"/>
    <w:rsid w:val="00E04741"/>
    <w:rsid w:val="00E04E1F"/>
    <w:rsid w:val="00E04E98"/>
    <w:rsid w:val="00E05560"/>
    <w:rsid w:val="00E056F8"/>
    <w:rsid w:val="00E05B8C"/>
    <w:rsid w:val="00E05D68"/>
    <w:rsid w:val="00E05EB6"/>
    <w:rsid w:val="00E05F42"/>
    <w:rsid w:val="00E06345"/>
    <w:rsid w:val="00E063EA"/>
    <w:rsid w:val="00E0643B"/>
    <w:rsid w:val="00E064C1"/>
    <w:rsid w:val="00E0661D"/>
    <w:rsid w:val="00E068C9"/>
    <w:rsid w:val="00E06A0F"/>
    <w:rsid w:val="00E06B3D"/>
    <w:rsid w:val="00E06B9E"/>
    <w:rsid w:val="00E06CA0"/>
    <w:rsid w:val="00E06D86"/>
    <w:rsid w:val="00E07194"/>
    <w:rsid w:val="00E071DA"/>
    <w:rsid w:val="00E07234"/>
    <w:rsid w:val="00E077ED"/>
    <w:rsid w:val="00E079D6"/>
    <w:rsid w:val="00E07E92"/>
    <w:rsid w:val="00E07F9E"/>
    <w:rsid w:val="00E10025"/>
    <w:rsid w:val="00E100C9"/>
    <w:rsid w:val="00E10142"/>
    <w:rsid w:val="00E10174"/>
    <w:rsid w:val="00E10225"/>
    <w:rsid w:val="00E10381"/>
    <w:rsid w:val="00E10599"/>
    <w:rsid w:val="00E105FB"/>
    <w:rsid w:val="00E107E2"/>
    <w:rsid w:val="00E10814"/>
    <w:rsid w:val="00E108A4"/>
    <w:rsid w:val="00E1127F"/>
    <w:rsid w:val="00E1136C"/>
    <w:rsid w:val="00E118F2"/>
    <w:rsid w:val="00E1191B"/>
    <w:rsid w:val="00E11BFA"/>
    <w:rsid w:val="00E11C78"/>
    <w:rsid w:val="00E11C9E"/>
    <w:rsid w:val="00E11E0C"/>
    <w:rsid w:val="00E11F51"/>
    <w:rsid w:val="00E11FC2"/>
    <w:rsid w:val="00E120E7"/>
    <w:rsid w:val="00E12221"/>
    <w:rsid w:val="00E123E6"/>
    <w:rsid w:val="00E12733"/>
    <w:rsid w:val="00E128E3"/>
    <w:rsid w:val="00E12BA2"/>
    <w:rsid w:val="00E12D28"/>
    <w:rsid w:val="00E12E7F"/>
    <w:rsid w:val="00E12FF0"/>
    <w:rsid w:val="00E1318B"/>
    <w:rsid w:val="00E13366"/>
    <w:rsid w:val="00E133E0"/>
    <w:rsid w:val="00E1380E"/>
    <w:rsid w:val="00E1383C"/>
    <w:rsid w:val="00E13B08"/>
    <w:rsid w:val="00E13C4F"/>
    <w:rsid w:val="00E13D8C"/>
    <w:rsid w:val="00E13FCD"/>
    <w:rsid w:val="00E14050"/>
    <w:rsid w:val="00E1406C"/>
    <w:rsid w:val="00E1409E"/>
    <w:rsid w:val="00E142D4"/>
    <w:rsid w:val="00E14358"/>
    <w:rsid w:val="00E146B1"/>
    <w:rsid w:val="00E14760"/>
    <w:rsid w:val="00E1488C"/>
    <w:rsid w:val="00E14A87"/>
    <w:rsid w:val="00E15235"/>
    <w:rsid w:val="00E15616"/>
    <w:rsid w:val="00E156F4"/>
    <w:rsid w:val="00E15B14"/>
    <w:rsid w:val="00E15E8E"/>
    <w:rsid w:val="00E1601F"/>
    <w:rsid w:val="00E161AA"/>
    <w:rsid w:val="00E16422"/>
    <w:rsid w:val="00E16531"/>
    <w:rsid w:val="00E165A9"/>
    <w:rsid w:val="00E166E1"/>
    <w:rsid w:val="00E16A0E"/>
    <w:rsid w:val="00E16BB2"/>
    <w:rsid w:val="00E16C13"/>
    <w:rsid w:val="00E16C21"/>
    <w:rsid w:val="00E16DF3"/>
    <w:rsid w:val="00E16EDD"/>
    <w:rsid w:val="00E1738B"/>
    <w:rsid w:val="00E17628"/>
    <w:rsid w:val="00E1775E"/>
    <w:rsid w:val="00E177C2"/>
    <w:rsid w:val="00E177E9"/>
    <w:rsid w:val="00E17985"/>
    <w:rsid w:val="00E17E0A"/>
    <w:rsid w:val="00E17F08"/>
    <w:rsid w:val="00E200DE"/>
    <w:rsid w:val="00E2013E"/>
    <w:rsid w:val="00E2057C"/>
    <w:rsid w:val="00E205BF"/>
    <w:rsid w:val="00E20661"/>
    <w:rsid w:val="00E2078B"/>
    <w:rsid w:val="00E2083A"/>
    <w:rsid w:val="00E2097B"/>
    <w:rsid w:val="00E20DB9"/>
    <w:rsid w:val="00E20DC6"/>
    <w:rsid w:val="00E21325"/>
    <w:rsid w:val="00E21445"/>
    <w:rsid w:val="00E214E5"/>
    <w:rsid w:val="00E216D4"/>
    <w:rsid w:val="00E216EA"/>
    <w:rsid w:val="00E21754"/>
    <w:rsid w:val="00E21782"/>
    <w:rsid w:val="00E21797"/>
    <w:rsid w:val="00E2229D"/>
    <w:rsid w:val="00E222B6"/>
    <w:rsid w:val="00E22399"/>
    <w:rsid w:val="00E226D8"/>
    <w:rsid w:val="00E2275C"/>
    <w:rsid w:val="00E22768"/>
    <w:rsid w:val="00E2294B"/>
    <w:rsid w:val="00E22F73"/>
    <w:rsid w:val="00E231A0"/>
    <w:rsid w:val="00E23404"/>
    <w:rsid w:val="00E23840"/>
    <w:rsid w:val="00E23A64"/>
    <w:rsid w:val="00E23BFF"/>
    <w:rsid w:val="00E23CCD"/>
    <w:rsid w:val="00E23CD1"/>
    <w:rsid w:val="00E23E6B"/>
    <w:rsid w:val="00E23FFF"/>
    <w:rsid w:val="00E24107"/>
    <w:rsid w:val="00E241C8"/>
    <w:rsid w:val="00E241E3"/>
    <w:rsid w:val="00E24543"/>
    <w:rsid w:val="00E2476B"/>
    <w:rsid w:val="00E24776"/>
    <w:rsid w:val="00E24796"/>
    <w:rsid w:val="00E24D6E"/>
    <w:rsid w:val="00E24EA8"/>
    <w:rsid w:val="00E2534E"/>
    <w:rsid w:val="00E2587B"/>
    <w:rsid w:val="00E25BA0"/>
    <w:rsid w:val="00E260D9"/>
    <w:rsid w:val="00E26332"/>
    <w:rsid w:val="00E263AF"/>
    <w:rsid w:val="00E26580"/>
    <w:rsid w:val="00E26632"/>
    <w:rsid w:val="00E26871"/>
    <w:rsid w:val="00E26A26"/>
    <w:rsid w:val="00E26B95"/>
    <w:rsid w:val="00E26BD8"/>
    <w:rsid w:val="00E26D5B"/>
    <w:rsid w:val="00E26E32"/>
    <w:rsid w:val="00E2753B"/>
    <w:rsid w:val="00E276B0"/>
    <w:rsid w:val="00E276C4"/>
    <w:rsid w:val="00E2772E"/>
    <w:rsid w:val="00E27831"/>
    <w:rsid w:val="00E27A57"/>
    <w:rsid w:val="00E27AF1"/>
    <w:rsid w:val="00E27DAD"/>
    <w:rsid w:val="00E27E1F"/>
    <w:rsid w:val="00E27F21"/>
    <w:rsid w:val="00E30010"/>
    <w:rsid w:val="00E30394"/>
    <w:rsid w:val="00E30511"/>
    <w:rsid w:val="00E306C9"/>
    <w:rsid w:val="00E3097C"/>
    <w:rsid w:val="00E30AC2"/>
    <w:rsid w:val="00E30B42"/>
    <w:rsid w:val="00E30B9C"/>
    <w:rsid w:val="00E30BF4"/>
    <w:rsid w:val="00E30CFD"/>
    <w:rsid w:val="00E30DA3"/>
    <w:rsid w:val="00E31147"/>
    <w:rsid w:val="00E31206"/>
    <w:rsid w:val="00E31632"/>
    <w:rsid w:val="00E3166A"/>
    <w:rsid w:val="00E31838"/>
    <w:rsid w:val="00E318CB"/>
    <w:rsid w:val="00E31A30"/>
    <w:rsid w:val="00E31AAD"/>
    <w:rsid w:val="00E31AE9"/>
    <w:rsid w:val="00E31F39"/>
    <w:rsid w:val="00E31F78"/>
    <w:rsid w:val="00E31F7D"/>
    <w:rsid w:val="00E32045"/>
    <w:rsid w:val="00E32285"/>
    <w:rsid w:val="00E327E5"/>
    <w:rsid w:val="00E32EE1"/>
    <w:rsid w:val="00E3321D"/>
    <w:rsid w:val="00E332A2"/>
    <w:rsid w:val="00E33521"/>
    <w:rsid w:val="00E33569"/>
    <w:rsid w:val="00E33D16"/>
    <w:rsid w:val="00E33E7F"/>
    <w:rsid w:val="00E34296"/>
    <w:rsid w:val="00E3448B"/>
    <w:rsid w:val="00E34AB3"/>
    <w:rsid w:val="00E34AF3"/>
    <w:rsid w:val="00E3550E"/>
    <w:rsid w:val="00E35662"/>
    <w:rsid w:val="00E357A6"/>
    <w:rsid w:val="00E35C6C"/>
    <w:rsid w:val="00E35DF8"/>
    <w:rsid w:val="00E35FAB"/>
    <w:rsid w:val="00E35FF5"/>
    <w:rsid w:val="00E3612A"/>
    <w:rsid w:val="00E36209"/>
    <w:rsid w:val="00E3668A"/>
    <w:rsid w:val="00E36737"/>
    <w:rsid w:val="00E36CDD"/>
    <w:rsid w:val="00E36DCA"/>
    <w:rsid w:val="00E36FBB"/>
    <w:rsid w:val="00E3718A"/>
    <w:rsid w:val="00E371B4"/>
    <w:rsid w:val="00E3751F"/>
    <w:rsid w:val="00E37AB5"/>
    <w:rsid w:val="00E37AD2"/>
    <w:rsid w:val="00E37B61"/>
    <w:rsid w:val="00E37C8F"/>
    <w:rsid w:val="00E4015A"/>
    <w:rsid w:val="00E405B0"/>
    <w:rsid w:val="00E4078A"/>
    <w:rsid w:val="00E408D1"/>
    <w:rsid w:val="00E40A70"/>
    <w:rsid w:val="00E40D27"/>
    <w:rsid w:val="00E40FB9"/>
    <w:rsid w:val="00E41125"/>
    <w:rsid w:val="00E4118F"/>
    <w:rsid w:val="00E4151A"/>
    <w:rsid w:val="00E41595"/>
    <w:rsid w:val="00E416BD"/>
    <w:rsid w:val="00E41704"/>
    <w:rsid w:val="00E418A9"/>
    <w:rsid w:val="00E41A60"/>
    <w:rsid w:val="00E41E40"/>
    <w:rsid w:val="00E42147"/>
    <w:rsid w:val="00E42313"/>
    <w:rsid w:val="00E424A6"/>
    <w:rsid w:val="00E4279D"/>
    <w:rsid w:val="00E4287B"/>
    <w:rsid w:val="00E428CD"/>
    <w:rsid w:val="00E428D2"/>
    <w:rsid w:val="00E42D4E"/>
    <w:rsid w:val="00E430CE"/>
    <w:rsid w:val="00E43910"/>
    <w:rsid w:val="00E43AA5"/>
    <w:rsid w:val="00E43BE3"/>
    <w:rsid w:val="00E442B6"/>
    <w:rsid w:val="00E443C4"/>
    <w:rsid w:val="00E444DD"/>
    <w:rsid w:val="00E445C8"/>
    <w:rsid w:val="00E44775"/>
    <w:rsid w:val="00E44A9C"/>
    <w:rsid w:val="00E44B2B"/>
    <w:rsid w:val="00E44C96"/>
    <w:rsid w:val="00E44DC4"/>
    <w:rsid w:val="00E44EB2"/>
    <w:rsid w:val="00E450EC"/>
    <w:rsid w:val="00E4510C"/>
    <w:rsid w:val="00E4512F"/>
    <w:rsid w:val="00E45153"/>
    <w:rsid w:val="00E45656"/>
    <w:rsid w:val="00E45D91"/>
    <w:rsid w:val="00E462D8"/>
    <w:rsid w:val="00E465CE"/>
    <w:rsid w:val="00E465D4"/>
    <w:rsid w:val="00E465DD"/>
    <w:rsid w:val="00E46645"/>
    <w:rsid w:val="00E46912"/>
    <w:rsid w:val="00E46E0C"/>
    <w:rsid w:val="00E46F2A"/>
    <w:rsid w:val="00E470AC"/>
    <w:rsid w:val="00E473E5"/>
    <w:rsid w:val="00E4759D"/>
    <w:rsid w:val="00E4762B"/>
    <w:rsid w:val="00E4769D"/>
    <w:rsid w:val="00E47875"/>
    <w:rsid w:val="00E47EC9"/>
    <w:rsid w:val="00E47F9B"/>
    <w:rsid w:val="00E5006D"/>
    <w:rsid w:val="00E502A2"/>
    <w:rsid w:val="00E50BFF"/>
    <w:rsid w:val="00E50C28"/>
    <w:rsid w:val="00E50D96"/>
    <w:rsid w:val="00E50DEB"/>
    <w:rsid w:val="00E50ED8"/>
    <w:rsid w:val="00E514E5"/>
    <w:rsid w:val="00E5196B"/>
    <w:rsid w:val="00E51A81"/>
    <w:rsid w:val="00E52019"/>
    <w:rsid w:val="00E5231F"/>
    <w:rsid w:val="00E52720"/>
    <w:rsid w:val="00E5282D"/>
    <w:rsid w:val="00E529EB"/>
    <w:rsid w:val="00E52B2C"/>
    <w:rsid w:val="00E52B55"/>
    <w:rsid w:val="00E52BD9"/>
    <w:rsid w:val="00E52DA0"/>
    <w:rsid w:val="00E52E32"/>
    <w:rsid w:val="00E5305B"/>
    <w:rsid w:val="00E53105"/>
    <w:rsid w:val="00E53259"/>
    <w:rsid w:val="00E53283"/>
    <w:rsid w:val="00E5346D"/>
    <w:rsid w:val="00E53483"/>
    <w:rsid w:val="00E534ED"/>
    <w:rsid w:val="00E53922"/>
    <w:rsid w:val="00E53AB9"/>
    <w:rsid w:val="00E53EB4"/>
    <w:rsid w:val="00E5405F"/>
    <w:rsid w:val="00E5418D"/>
    <w:rsid w:val="00E5431C"/>
    <w:rsid w:val="00E54619"/>
    <w:rsid w:val="00E546E0"/>
    <w:rsid w:val="00E54DCC"/>
    <w:rsid w:val="00E54FEC"/>
    <w:rsid w:val="00E5524A"/>
    <w:rsid w:val="00E555AE"/>
    <w:rsid w:val="00E555B8"/>
    <w:rsid w:val="00E55982"/>
    <w:rsid w:val="00E56016"/>
    <w:rsid w:val="00E560E0"/>
    <w:rsid w:val="00E563AA"/>
    <w:rsid w:val="00E56733"/>
    <w:rsid w:val="00E56886"/>
    <w:rsid w:val="00E568A7"/>
    <w:rsid w:val="00E56F39"/>
    <w:rsid w:val="00E56F45"/>
    <w:rsid w:val="00E57294"/>
    <w:rsid w:val="00E5735D"/>
    <w:rsid w:val="00E57ADC"/>
    <w:rsid w:val="00E57BA6"/>
    <w:rsid w:val="00E57BF3"/>
    <w:rsid w:val="00E57CB8"/>
    <w:rsid w:val="00E57DA8"/>
    <w:rsid w:val="00E57DE4"/>
    <w:rsid w:val="00E57FB6"/>
    <w:rsid w:val="00E600E0"/>
    <w:rsid w:val="00E60465"/>
    <w:rsid w:val="00E604E8"/>
    <w:rsid w:val="00E60544"/>
    <w:rsid w:val="00E606DA"/>
    <w:rsid w:val="00E60881"/>
    <w:rsid w:val="00E60A61"/>
    <w:rsid w:val="00E60BC1"/>
    <w:rsid w:val="00E60E1F"/>
    <w:rsid w:val="00E610B6"/>
    <w:rsid w:val="00E61115"/>
    <w:rsid w:val="00E61644"/>
    <w:rsid w:val="00E61BA2"/>
    <w:rsid w:val="00E61D4E"/>
    <w:rsid w:val="00E625CE"/>
    <w:rsid w:val="00E62852"/>
    <w:rsid w:val="00E628DB"/>
    <w:rsid w:val="00E62AF2"/>
    <w:rsid w:val="00E63012"/>
    <w:rsid w:val="00E6304C"/>
    <w:rsid w:val="00E6306F"/>
    <w:rsid w:val="00E633CC"/>
    <w:rsid w:val="00E63441"/>
    <w:rsid w:val="00E6378C"/>
    <w:rsid w:val="00E6388F"/>
    <w:rsid w:val="00E63B3F"/>
    <w:rsid w:val="00E63D85"/>
    <w:rsid w:val="00E64044"/>
    <w:rsid w:val="00E643B4"/>
    <w:rsid w:val="00E64ED3"/>
    <w:rsid w:val="00E64F04"/>
    <w:rsid w:val="00E65109"/>
    <w:rsid w:val="00E656E1"/>
    <w:rsid w:val="00E6571F"/>
    <w:rsid w:val="00E66049"/>
    <w:rsid w:val="00E66097"/>
    <w:rsid w:val="00E663B3"/>
    <w:rsid w:val="00E66D4E"/>
    <w:rsid w:val="00E6721B"/>
    <w:rsid w:val="00E676CC"/>
    <w:rsid w:val="00E67767"/>
    <w:rsid w:val="00E7010C"/>
    <w:rsid w:val="00E702E5"/>
    <w:rsid w:val="00E702F5"/>
    <w:rsid w:val="00E7065A"/>
    <w:rsid w:val="00E706A0"/>
    <w:rsid w:val="00E706E9"/>
    <w:rsid w:val="00E708B6"/>
    <w:rsid w:val="00E708E0"/>
    <w:rsid w:val="00E70DB5"/>
    <w:rsid w:val="00E70DD1"/>
    <w:rsid w:val="00E70FF1"/>
    <w:rsid w:val="00E7133D"/>
    <w:rsid w:val="00E71362"/>
    <w:rsid w:val="00E71375"/>
    <w:rsid w:val="00E71449"/>
    <w:rsid w:val="00E714F2"/>
    <w:rsid w:val="00E71710"/>
    <w:rsid w:val="00E719E9"/>
    <w:rsid w:val="00E71CAA"/>
    <w:rsid w:val="00E72155"/>
    <w:rsid w:val="00E725AB"/>
    <w:rsid w:val="00E725AF"/>
    <w:rsid w:val="00E72ACB"/>
    <w:rsid w:val="00E72CBF"/>
    <w:rsid w:val="00E72F68"/>
    <w:rsid w:val="00E73084"/>
    <w:rsid w:val="00E73219"/>
    <w:rsid w:val="00E73331"/>
    <w:rsid w:val="00E73487"/>
    <w:rsid w:val="00E73494"/>
    <w:rsid w:val="00E734C6"/>
    <w:rsid w:val="00E7351B"/>
    <w:rsid w:val="00E7399D"/>
    <w:rsid w:val="00E73D6B"/>
    <w:rsid w:val="00E73EB3"/>
    <w:rsid w:val="00E740E9"/>
    <w:rsid w:val="00E74127"/>
    <w:rsid w:val="00E7421D"/>
    <w:rsid w:val="00E743D4"/>
    <w:rsid w:val="00E7485B"/>
    <w:rsid w:val="00E74A7C"/>
    <w:rsid w:val="00E74E24"/>
    <w:rsid w:val="00E74F1D"/>
    <w:rsid w:val="00E74FA9"/>
    <w:rsid w:val="00E7506F"/>
    <w:rsid w:val="00E750E1"/>
    <w:rsid w:val="00E75326"/>
    <w:rsid w:val="00E75503"/>
    <w:rsid w:val="00E75867"/>
    <w:rsid w:val="00E75AC7"/>
    <w:rsid w:val="00E75BE1"/>
    <w:rsid w:val="00E75E88"/>
    <w:rsid w:val="00E7624F"/>
    <w:rsid w:val="00E76365"/>
    <w:rsid w:val="00E763A5"/>
    <w:rsid w:val="00E7667C"/>
    <w:rsid w:val="00E767FD"/>
    <w:rsid w:val="00E7682E"/>
    <w:rsid w:val="00E76F04"/>
    <w:rsid w:val="00E76F6F"/>
    <w:rsid w:val="00E76FEA"/>
    <w:rsid w:val="00E7711E"/>
    <w:rsid w:val="00E77417"/>
    <w:rsid w:val="00E77D5E"/>
    <w:rsid w:val="00E77DF0"/>
    <w:rsid w:val="00E77EAC"/>
    <w:rsid w:val="00E77F33"/>
    <w:rsid w:val="00E77F9B"/>
    <w:rsid w:val="00E807F2"/>
    <w:rsid w:val="00E809CA"/>
    <w:rsid w:val="00E80A9B"/>
    <w:rsid w:val="00E80D84"/>
    <w:rsid w:val="00E80D89"/>
    <w:rsid w:val="00E80F66"/>
    <w:rsid w:val="00E80FF7"/>
    <w:rsid w:val="00E81057"/>
    <w:rsid w:val="00E81578"/>
    <w:rsid w:val="00E815C0"/>
    <w:rsid w:val="00E81752"/>
    <w:rsid w:val="00E818EB"/>
    <w:rsid w:val="00E81942"/>
    <w:rsid w:val="00E81E09"/>
    <w:rsid w:val="00E81F7F"/>
    <w:rsid w:val="00E82305"/>
    <w:rsid w:val="00E82564"/>
    <w:rsid w:val="00E8267C"/>
    <w:rsid w:val="00E827D1"/>
    <w:rsid w:val="00E82863"/>
    <w:rsid w:val="00E82A87"/>
    <w:rsid w:val="00E82BF8"/>
    <w:rsid w:val="00E82C18"/>
    <w:rsid w:val="00E82D2A"/>
    <w:rsid w:val="00E82FA7"/>
    <w:rsid w:val="00E83211"/>
    <w:rsid w:val="00E83398"/>
    <w:rsid w:val="00E835EC"/>
    <w:rsid w:val="00E83B26"/>
    <w:rsid w:val="00E84599"/>
    <w:rsid w:val="00E8461A"/>
    <w:rsid w:val="00E84860"/>
    <w:rsid w:val="00E84AD9"/>
    <w:rsid w:val="00E852DC"/>
    <w:rsid w:val="00E85571"/>
    <w:rsid w:val="00E859D5"/>
    <w:rsid w:val="00E859FE"/>
    <w:rsid w:val="00E85A85"/>
    <w:rsid w:val="00E85D48"/>
    <w:rsid w:val="00E85EE4"/>
    <w:rsid w:val="00E86175"/>
    <w:rsid w:val="00E8692C"/>
    <w:rsid w:val="00E8698C"/>
    <w:rsid w:val="00E870DC"/>
    <w:rsid w:val="00E870EC"/>
    <w:rsid w:val="00E87471"/>
    <w:rsid w:val="00E874FA"/>
    <w:rsid w:val="00E875C5"/>
    <w:rsid w:val="00E87619"/>
    <w:rsid w:val="00E876C7"/>
    <w:rsid w:val="00E87703"/>
    <w:rsid w:val="00E87E7F"/>
    <w:rsid w:val="00E87EA2"/>
    <w:rsid w:val="00E87F09"/>
    <w:rsid w:val="00E87F32"/>
    <w:rsid w:val="00E87FE0"/>
    <w:rsid w:val="00E90007"/>
    <w:rsid w:val="00E90157"/>
    <w:rsid w:val="00E906E1"/>
    <w:rsid w:val="00E907A9"/>
    <w:rsid w:val="00E90FE7"/>
    <w:rsid w:val="00E9125E"/>
    <w:rsid w:val="00E913F9"/>
    <w:rsid w:val="00E91584"/>
    <w:rsid w:val="00E91615"/>
    <w:rsid w:val="00E91825"/>
    <w:rsid w:val="00E9190E"/>
    <w:rsid w:val="00E91945"/>
    <w:rsid w:val="00E91B0D"/>
    <w:rsid w:val="00E91B76"/>
    <w:rsid w:val="00E91FC9"/>
    <w:rsid w:val="00E9287C"/>
    <w:rsid w:val="00E92AB0"/>
    <w:rsid w:val="00E92B9C"/>
    <w:rsid w:val="00E92C6A"/>
    <w:rsid w:val="00E92CF6"/>
    <w:rsid w:val="00E92D8A"/>
    <w:rsid w:val="00E92F40"/>
    <w:rsid w:val="00E9326C"/>
    <w:rsid w:val="00E934CD"/>
    <w:rsid w:val="00E9351F"/>
    <w:rsid w:val="00E936BB"/>
    <w:rsid w:val="00E937DB"/>
    <w:rsid w:val="00E93A03"/>
    <w:rsid w:val="00E93E06"/>
    <w:rsid w:val="00E93F3D"/>
    <w:rsid w:val="00E940C1"/>
    <w:rsid w:val="00E941EC"/>
    <w:rsid w:val="00E943CF"/>
    <w:rsid w:val="00E94796"/>
    <w:rsid w:val="00E94EEC"/>
    <w:rsid w:val="00E951D8"/>
    <w:rsid w:val="00E952F1"/>
    <w:rsid w:val="00E9543F"/>
    <w:rsid w:val="00E95938"/>
    <w:rsid w:val="00E9599B"/>
    <w:rsid w:val="00E95AD8"/>
    <w:rsid w:val="00E95AE4"/>
    <w:rsid w:val="00E95E43"/>
    <w:rsid w:val="00E95E87"/>
    <w:rsid w:val="00E96058"/>
    <w:rsid w:val="00E96158"/>
    <w:rsid w:val="00E96280"/>
    <w:rsid w:val="00E963DF"/>
    <w:rsid w:val="00E966A0"/>
    <w:rsid w:val="00E96BDD"/>
    <w:rsid w:val="00E96C3E"/>
    <w:rsid w:val="00E96DC3"/>
    <w:rsid w:val="00E9724A"/>
    <w:rsid w:val="00E97737"/>
    <w:rsid w:val="00E977D9"/>
    <w:rsid w:val="00E97A56"/>
    <w:rsid w:val="00E97B52"/>
    <w:rsid w:val="00E97CAF"/>
    <w:rsid w:val="00E97D2F"/>
    <w:rsid w:val="00EA01A1"/>
    <w:rsid w:val="00EA0319"/>
    <w:rsid w:val="00EA035D"/>
    <w:rsid w:val="00EA079D"/>
    <w:rsid w:val="00EA07A7"/>
    <w:rsid w:val="00EA0A5B"/>
    <w:rsid w:val="00EA0A60"/>
    <w:rsid w:val="00EA0B1E"/>
    <w:rsid w:val="00EA0D2B"/>
    <w:rsid w:val="00EA0D35"/>
    <w:rsid w:val="00EA1010"/>
    <w:rsid w:val="00EA110C"/>
    <w:rsid w:val="00EA152C"/>
    <w:rsid w:val="00EA1571"/>
    <w:rsid w:val="00EA1579"/>
    <w:rsid w:val="00EA1617"/>
    <w:rsid w:val="00EA18C5"/>
    <w:rsid w:val="00EA1A81"/>
    <w:rsid w:val="00EA1B00"/>
    <w:rsid w:val="00EA1BC5"/>
    <w:rsid w:val="00EA1D48"/>
    <w:rsid w:val="00EA1D4D"/>
    <w:rsid w:val="00EA1EEB"/>
    <w:rsid w:val="00EA1EF5"/>
    <w:rsid w:val="00EA2054"/>
    <w:rsid w:val="00EA207B"/>
    <w:rsid w:val="00EA21ED"/>
    <w:rsid w:val="00EA251D"/>
    <w:rsid w:val="00EA2660"/>
    <w:rsid w:val="00EA26AE"/>
    <w:rsid w:val="00EA29F0"/>
    <w:rsid w:val="00EA2A96"/>
    <w:rsid w:val="00EA2B02"/>
    <w:rsid w:val="00EA2C6D"/>
    <w:rsid w:val="00EA2CDC"/>
    <w:rsid w:val="00EA2D44"/>
    <w:rsid w:val="00EA2DCC"/>
    <w:rsid w:val="00EA2E88"/>
    <w:rsid w:val="00EA2FC9"/>
    <w:rsid w:val="00EA3069"/>
    <w:rsid w:val="00EA309C"/>
    <w:rsid w:val="00EA385E"/>
    <w:rsid w:val="00EA3BCB"/>
    <w:rsid w:val="00EA42F8"/>
    <w:rsid w:val="00EA4488"/>
    <w:rsid w:val="00EA44E3"/>
    <w:rsid w:val="00EA48AC"/>
    <w:rsid w:val="00EA4A6A"/>
    <w:rsid w:val="00EA4EB0"/>
    <w:rsid w:val="00EA5054"/>
    <w:rsid w:val="00EA50B3"/>
    <w:rsid w:val="00EA528D"/>
    <w:rsid w:val="00EA56CE"/>
    <w:rsid w:val="00EA5A6E"/>
    <w:rsid w:val="00EA5F84"/>
    <w:rsid w:val="00EA66B0"/>
    <w:rsid w:val="00EA69F7"/>
    <w:rsid w:val="00EA6A79"/>
    <w:rsid w:val="00EA6D6B"/>
    <w:rsid w:val="00EA6D98"/>
    <w:rsid w:val="00EA6F55"/>
    <w:rsid w:val="00EA7072"/>
    <w:rsid w:val="00EA7218"/>
    <w:rsid w:val="00EA7977"/>
    <w:rsid w:val="00EA79A5"/>
    <w:rsid w:val="00EA7B4B"/>
    <w:rsid w:val="00EA7B9C"/>
    <w:rsid w:val="00EA7BF7"/>
    <w:rsid w:val="00EA7C9F"/>
    <w:rsid w:val="00EA7CE9"/>
    <w:rsid w:val="00EA7FE4"/>
    <w:rsid w:val="00EB01D8"/>
    <w:rsid w:val="00EB0334"/>
    <w:rsid w:val="00EB0647"/>
    <w:rsid w:val="00EB0730"/>
    <w:rsid w:val="00EB0A58"/>
    <w:rsid w:val="00EB0D44"/>
    <w:rsid w:val="00EB0E28"/>
    <w:rsid w:val="00EB0E91"/>
    <w:rsid w:val="00EB12B6"/>
    <w:rsid w:val="00EB14A9"/>
    <w:rsid w:val="00EB154A"/>
    <w:rsid w:val="00EB1883"/>
    <w:rsid w:val="00EB1A93"/>
    <w:rsid w:val="00EB1AC9"/>
    <w:rsid w:val="00EB206C"/>
    <w:rsid w:val="00EB20C8"/>
    <w:rsid w:val="00EB240B"/>
    <w:rsid w:val="00EB2961"/>
    <w:rsid w:val="00EB29AF"/>
    <w:rsid w:val="00EB2D54"/>
    <w:rsid w:val="00EB2EBA"/>
    <w:rsid w:val="00EB2F3C"/>
    <w:rsid w:val="00EB2F46"/>
    <w:rsid w:val="00EB351F"/>
    <w:rsid w:val="00EB3703"/>
    <w:rsid w:val="00EB38C5"/>
    <w:rsid w:val="00EB3956"/>
    <w:rsid w:val="00EB39A0"/>
    <w:rsid w:val="00EB39DB"/>
    <w:rsid w:val="00EB3BDF"/>
    <w:rsid w:val="00EB3E2D"/>
    <w:rsid w:val="00EB41A9"/>
    <w:rsid w:val="00EB435D"/>
    <w:rsid w:val="00EB447A"/>
    <w:rsid w:val="00EB467E"/>
    <w:rsid w:val="00EB46EC"/>
    <w:rsid w:val="00EB4794"/>
    <w:rsid w:val="00EB47B1"/>
    <w:rsid w:val="00EB4B00"/>
    <w:rsid w:val="00EB4B26"/>
    <w:rsid w:val="00EB5110"/>
    <w:rsid w:val="00EB52F0"/>
    <w:rsid w:val="00EB53FC"/>
    <w:rsid w:val="00EB558F"/>
    <w:rsid w:val="00EB5612"/>
    <w:rsid w:val="00EB5619"/>
    <w:rsid w:val="00EB5791"/>
    <w:rsid w:val="00EB5965"/>
    <w:rsid w:val="00EB5D84"/>
    <w:rsid w:val="00EB617E"/>
    <w:rsid w:val="00EB6232"/>
    <w:rsid w:val="00EB641B"/>
    <w:rsid w:val="00EB6617"/>
    <w:rsid w:val="00EB6D48"/>
    <w:rsid w:val="00EB726B"/>
    <w:rsid w:val="00EB75AC"/>
    <w:rsid w:val="00EB7622"/>
    <w:rsid w:val="00EB7796"/>
    <w:rsid w:val="00EB77AB"/>
    <w:rsid w:val="00EB7882"/>
    <w:rsid w:val="00EB7CBD"/>
    <w:rsid w:val="00EC0258"/>
    <w:rsid w:val="00EC0339"/>
    <w:rsid w:val="00EC03E0"/>
    <w:rsid w:val="00EC091B"/>
    <w:rsid w:val="00EC0997"/>
    <w:rsid w:val="00EC0BD0"/>
    <w:rsid w:val="00EC1082"/>
    <w:rsid w:val="00EC1569"/>
    <w:rsid w:val="00EC15D9"/>
    <w:rsid w:val="00EC16EA"/>
    <w:rsid w:val="00EC1B04"/>
    <w:rsid w:val="00EC1FA1"/>
    <w:rsid w:val="00EC2016"/>
    <w:rsid w:val="00EC205F"/>
    <w:rsid w:val="00EC2291"/>
    <w:rsid w:val="00EC30BE"/>
    <w:rsid w:val="00EC326F"/>
    <w:rsid w:val="00EC3339"/>
    <w:rsid w:val="00EC36A6"/>
    <w:rsid w:val="00EC38C6"/>
    <w:rsid w:val="00EC396F"/>
    <w:rsid w:val="00EC39AA"/>
    <w:rsid w:val="00EC3CC2"/>
    <w:rsid w:val="00EC3DD0"/>
    <w:rsid w:val="00EC3E68"/>
    <w:rsid w:val="00EC4264"/>
    <w:rsid w:val="00EC4A43"/>
    <w:rsid w:val="00EC4C81"/>
    <w:rsid w:val="00EC4F50"/>
    <w:rsid w:val="00EC51A3"/>
    <w:rsid w:val="00EC54D3"/>
    <w:rsid w:val="00EC556B"/>
    <w:rsid w:val="00EC5999"/>
    <w:rsid w:val="00EC5B6A"/>
    <w:rsid w:val="00EC5E1B"/>
    <w:rsid w:val="00EC61C2"/>
    <w:rsid w:val="00EC61FE"/>
    <w:rsid w:val="00EC62A0"/>
    <w:rsid w:val="00EC62A9"/>
    <w:rsid w:val="00EC62BA"/>
    <w:rsid w:val="00EC6511"/>
    <w:rsid w:val="00EC6598"/>
    <w:rsid w:val="00EC67CF"/>
    <w:rsid w:val="00EC695F"/>
    <w:rsid w:val="00EC6D51"/>
    <w:rsid w:val="00EC6F39"/>
    <w:rsid w:val="00EC745C"/>
    <w:rsid w:val="00EC7483"/>
    <w:rsid w:val="00EC7582"/>
    <w:rsid w:val="00EC7585"/>
    <w:rsid w:val="00EC75A7"/>
    <w:rsid w:val="00EC7CAE"/>
    <w:rsid w:val="00EC7ED6"/>
    <w:rsid w:val="00ED019F"/>
    <w:rsid w:val="00ED0571"/>
    <w:rsid w:val="00ED0665"/>
    <w:rsid w:val="00ED07F7"/>
    <w:rsid w:val="00ED09A2"/>
    <w:rsid w:val="00ED0A31"/>
    <w:rsid w:val="00ED0B46"/>
    <w:rsid w:val="00ED0CCE"/>
    <w:rsid w:val="00ED105F"/>
    <w:rsid w:val="00ED1115"/>
    <w:rsid w:val="00ED13ED"/>
    <w:rsid w:val="00ED165C"/>
    <w:rsid w:val="00ED1BFF"/>
    <w:rsid w:val="00ED1D3B"/>
    <w:rsid w:val="00ED1E31"/>
    <w:rsid w:val="00ED1FA4"/>
    <w:rsid w:val="00ED21B6"/>
    <w:rsid w:val="00ED23DC"/>
    <w:rsid w:val="00ED25BE"/>
    <w:rsid w:val="00ED25C0"/>
    <w:rsid w:val="00ED260D"/>
    <w:rsid w:val="00ED2FAA"/>
    <w:rsid w:val="00ED3027"/>
    <w:rsid w:val="00ED3392"/>
    <w:rsid w:val="00ED351F"/>
    <w:rsid w:val="00ED3882"/>
    <w:rsid w:val="00ED396A"/>
    <w:rsid w:val="00ED3B0B"/>
    <w:rsid w:val="00ED3C85"/>
    <w:rsid w:val="00ED3D75"/>
    <w:rsid w:val="00ED3D93"/>
    <w:rsid w:val="00ED413C"/>
    <w:rsid w:val="00ED45F4"/>
    <w:rsid w:val="00ED469C"/>
    <w:rsid w:val="00ED4798"/>
    <w:rsid w:val="00ED4868"/>
    <w:rsid w:val="00ED49CB"/>
    <w:rsid w:val="00ED4A53"/>
    <w:rsid w:val="00ED4F01"/>
    <w:rsid w:val="00ED53FA"/>
    <w:rsid w:val="00ED5442"/>
    <w:rsid w:val="00ED59BB"/>
    <w:rsid w:val="00ED59EE"/>
    <w:rsid w:val="00ED5B56"/>
    <w:rsid w:val="00ED5BF9"/>
    <w:rsid w:val="00ED5C6C"/>
    <w:rsid w:val="00ED5D1E"/>
    <w:rsid w:val="00ED5E1A"/>
    <w:rsid w:val="00ED5EAC"/>
    <w:rsid w:val="00ED62AA"/>
    <w:rsid w:val="00ED64BC"/>
    <w:rsid w:val="00ED68BA"/>
    <w:rsid w:val="00ED6D3A"/>
    <w:rsid w:val="00ED6DDB"/>
    <w:rsid w:val="00ED71A0"/>
    <w:rsid w:val="00ED72D4"/>
    <w:rsid w:val="00ED7418"/>
    <w:rsid w:val="00ED749B"/>
    <w:rsid w:val="00ED76E3"/>
    <w:rsid w:val="00ED7D95"/>
    <w:rsid w:val="00EE069D"/>
    <w:rsid w:val="00EE0962"/>
    <w:rsid w:val="00EE0BE4"/>
    <w:rsid w:val="00EE133A"/>
    <w:rsid w:val="00EE1419"/>
    <w:rsid w:val="00EE17A1"/>
    <w:rsid w:val="00EE1989"/>
    <w:rsid w:val="00EE19D8"/>
    <w:rsid w:val="00EE1CD4"/>
    <w:rsid w:val="00EE2053"/>
    <w:rsid w:val="00EE20D4"/>
    <w:rsid w:val="00EE2166"/>
    <w:rsid w:val="00EE25A3"/>
    <w:rsid w:val="00EE26D5"/>
    <w:rsid w:val="00EE2A1F"/>
    <w:rsid w:val="00EE2B4F"/>
    <w:rsid w:val="00EE2E96"/>
    <w:rsid w:val="00EE2EB4"/>
    <w:rsid w:val="00EE2F7D"/>
    <w:rsid w:val="00EE388A"/>
    <w:rsid w:val="00EE3A20"/>
    <w:rsid w:val="00EE3E12"/>
    <w:rsid w:val="00EE3E18"/>
    <w:rsid w:val="00EE3FFD"/>
    <w:rsid w:val="00EE4144"/>
    <w:rsid w:val="00EE46D8"/>
    <w:rsid w:val="00EE4811"/>
    <w:rsid w:val="00EE49DB"/>
    <w:rsid w:val="00EE4A61"/>
    <w:rsid w:val="00EE4EEF"/>
    <w:rsid w:val="00EE507F"/>
    <w:rsid w:val="00EE50E5"/>
    <w:rsid w:val="00EE5238"/>
    <w:rsid w:val="00EE5372"/>
    <w:rsid w:val="00EE53FA"/>
    <w:rsid w:val="00EE56B1"/>
    <w:rsid w:val="00EE56D0"/>
    <w:rsid w:val="00EE57DA"/>
    <w:rsid w:val="00EE5CFD"/>
    <w:rsid w:val="00EE5D0F"/>
    <w:rsid w:val="00EE5E26"/>
    <w:rsid w:val="00EE5F5A"/>
    <w:rsid w:val="00EE60D9"/>
    <w:rsid w:val="00EE6245"/>
    <w:rsid w:val="00EE62AC"/>
    <w:rsid w:val="00EE6785"/>
    <w:rsid w:val="00EE6E0F"/>
    <w:rsid w:val="00EE6FCF"/>
    <w:rsid w:val="00EE711E"/>
    <w:rsid w:val="00EE7136"/>
    <w:rsid w:val="00EE7457"/>
    <w:rsid w:val="00EE7882"/>
    <w:rsid w:val="00EE7AEA"/>
    <w:rsid w:val="00EE7B11"/>
    <w:rsid w:val="00EE7B2D"/>
    <w:rsid w:val="00EE7BA0"/>
    <w:rsid w:val="00EE7BF6"/>
    <w:rsid w:val="00EE7C7D"/>
    <w:rsid w:val="00EE7D67"/>
    <w:rsid w:val="00EF0146"/>
    <w:rsid w:val="00EF01D3"/>
    <w:rsid w:val="00EF0300"/>
    <w:rsid w:val="00EF06DE"/>
    <w:rsid w:val="00EF0831"/>
    <w:rsid w:val="00EF0C34"/>
    <w:rsid w:val="00EF0EBC"/>
    <w:rsid w:val="00EF0F51"/>
    <w:rsid w:val="00EF0FFB"/>
    <w:rsid w:val="00EF120E"/>
    <w:rsid w:val="00EF1865"/>
    <w:rsid w:val="00EF19E6"/>
    <w:rsid w:val="00EF1A48"/>
    <w:rsid w:val="00EF1E6F"/>
    <w:rsid w:val="00EF1F91"/>
    <w:rsid w:val="00EF204A"/>
    <w:rsid w:val="00EF215C"/>
    <w:rsid w:val="00EF29A7"/>
    <w:rsid w:val="00EF2ADA"/>
    <w:rsid w:val="00EF2C0F"/>
    <w:rsid w:val="00EF2C92"/>
    <w:rsid w:val="00EF2FE4"/>
    <w:rsid w:val="00EF3829"/>
    <w:rsid w:val="00EF3B20"/>
    <w:rsid w:val="00EF3C53"/>
    <w:rsid w:val="00EF422D"/>
    <w:rsid w:val="00EF4248"/>
    <w:rsid w:val="00EF4580"/>
    <w:rsid w:val="00EF460F"/>
    <w:rsid w:val="00EF46AC"/>
    <w:rsid w:val="00EF475D"/>
    <w:rsid w:val="00EF49BA"/>
    <w:rsid w:val="00EF4C21"/>
    <w:rsid w:val="00EF4F47"/>
    <w:rsid w:val="00EF506E"/>
    <w:rsid w:val="00EF50E8"/>
    <w:rsid w:val="00EF548B"/>
    <w:rsid w:val="00EF5A6D"/>
    <w:rsid w:val="00EF5A80"/>
    <w:rsid w:val="00EF5C46"/>
    <w:rsid w:val="00EF5D58"/>
    <w:rsid w:val="00EF5FB6"/>
    <w:rsid w:val="00EF627B"/>
    <w:rsid w:val="00EF63E9"/>
    <w:rsid w:val="00EF6566"/>
    <w:rsid w:val="00EF656C"/>
    <w:rsid w:val="00EF67B4"/>
    <w:rsid w:val="00EF6A3D"/>
    <w:rsid w:val="00EF6A7C"/>
    <w:rsid w:val="00EF6C72"/>
    <w:rsid w:val="00EF7101"/>
    <w:rsid w:val="00EF71DD"/>
    <w:rsid w:val="00EF722A"/>
    <w:rsid w:val="00EF73FF"/>
    <w:rsid w:val="00EF7438"/>
    <w:rsid w:val="00EF74A6"/>
    <w:rsid w:val="00EF77F9"/>
    <w:rsid w:val="00EF7841"/>
    <w:rsid w:val="00EF78C4"/>
    <w:rsid w:val="00EF7DDF"/>
    <w:rsid w:val="00F0002E"/>
    <w:rsid w:val="00F0085C"/>
    <w:rsid w:val="00F008C6"/>
    <w:rsid w:val="00F00B95"/>
    <w:rsid w:val="00F00F50"/>
    <w:rsid w:val="00F00F7E"/>
    <w:rsid w:val="00F00FF9"/>
    <w:rsid w:val="00F01432"/>
    <w:rsid w:val="00F01535"/>
    <w:rsid w:val="00F0165F"/>
    <w:rsid w:val="00F01757"/>
    <w:rsid w:val="00F017C0"/>
    <w:rsid w:val="00F01965"/>
    <w:rsid w:val="00F0196B"/>
    <w:rsid w:val="00F01A12"/>
    <w:rsid w:val="00F02089"/>
    <w:rsid w:val="00F02381"/>
    <w:rsid w:val="00F02594"/>
    <w:rsid w:val="00F02785"/>
    <w:rsid w:val="00F029FC"/>
    <w:rsid w:val="00F02AF4"/>
    <w:rsid w:val="00F02C8B"/>
    <w:rsid w:val="00F038A9"/>
    <w:rsid w:val="00F0390F"/>
    <w:rsid w:val="00F039D0"/>
    <w:rsid w:val="00F03CC4"/>
    <w:rsid w:val="00F03F1F"/>
    <w:rsid w:val="00F04191"/>
    <w:rsid w:val="00F042C9"/>
    <w:rsid w:val="00F044AF"/>
    <w:rsid w:val="00F044B4"/>
    <w:rsid w:val="00F04597"/>
    <w:rsid w:val="00F04A82"/>
    <w:rsid w:val="00F04A89"/>
    <w:rsid w:val="00F04B80"/>
    <w:rsid w:val="00F04C21"/>
    <w:rsid w:val="00F04C68"/>
    <w:rsid w:val="00F04CBC"/>
    <w:rsid w:val="00F04DC7"/>
    <w:rsid w:val="00F04ED6"/>
    <w:rsid w:val="00F0503C"/>
    <w:rsid w:val="00F05085"/>
    <w:rsid w:val="00F06342"/>
    <w:rsid w:val="00F0643F"/>
    <w:rsid w:val="00F064A2"/>
    <w:rsid w:val="00F06556"/>
    <w:rsid w:val="00F06653"/>
    <w:rsid w:val="00F06741"/>
    <w:rsid w:val="00F0686D"/>
    <w:rsid w:val="00F069A9"/>
    <w:rsid w:val="00F069FE"/>
    <w:rsid w:val="00F06B9B"/>
    <w:rsid w:val="00F06E8B"/>
    <w:rsid w:val="00F075E1"/>
    <w:rsid w:val="00F07B84"/>
    <w:rsid w:val="00F07CA0"/>
    <w:rsid w:val="00F07DC5"/>
    <w:rsid w:val="00F07F59"/>
    <w:rsid w:val="00F07FB8"/>
    <w:rsid w:val="00F07FF9"/>
    <w:rsid w:val="00F1031C"/>
    <w:rsid w:val="00F10342"/>
    <w:rsid w:val="00F1039A"/>
    <w:rsid w:val="00F103B6"/>
    <w:rsid w:val="00F10915"/>
    <w:rsid w:val="00F10A8D"/>
    <w:rsid w:val="00F10BA4"/>
    <w:rsid w:val="00F11326"/>
    <w:rsid w:val="00F11668"/>
    <w:rsid w:val="00F11CF0"/>
    <w:rsid w:val="00F11E6D"/>
    <w:rsid w:val="00F121B6"/>
    <w:rsid w:val="00F1223E"/>
    <w:rsid w:val="00F12287"/>
    <w:rsid w:val="00F1249E"/>
    <w:rsid w:val="00F124BF"/>
    <w:rsid w:val="00F129DB"/>
    <w:rsid w:val="00F12B5E"/>
    <w:rsid w:val="00F13199"/>
    <w:rsid w:val="00F1325C"/>
    <w:rsid w:val="00F13576"/>
    <w:rsid w:val="00F13B55"/>
    <w:rsid w:val="00F13C1C"/>
    <w:rsid w:val="00F1451F"/>
    <w:rsid w:val="00F145FD"/>
    <w:rsid w:val="00F14657"/>
    <w:rsid w:val="00F14940"/>
    <w:rsid w:val="00F14A8E"/>
    <w:rsid w:val="00F14E83"/>
    <w:rsid w:val="00F14F68"/>
    <w:rsid w:val="00F15175"/>
    <w:rsid w:val="00F15181"/>
    <w:rsid w:val="00F1564A"/>
    <w:rsid w:val="00F15B0F"/>
    <w:rsid w:val="00F16224"/>
    <w:rsid w:val="00F16526"/>
    <w:rsid w:val="00F165E3"/>
    <w:rsid w:val="00F16760"/>
    <w:rsid w:val="00F16A2B"/>
    <w:rsid w:val="00F16AFB"/>
    <w:rsid w:val="00F16C6B"/>
    <w:rsid w:val="00F16EF3"/>
    <w:rsid w:val="00F17167"/>
    <w:rsid w:val="00F1725D"/>
    <w:rsid w:val="00F175D5"/>
    <w:rsid w:val="00F1766E"/>
    <w:rsid w:val="00F17C9C"/>
    <w:rsid w:val="00F17CBA"/>
    <w:rsid w:val="00F17EF5"/>
    <w:rsid w:val="00F20195"/>
    <w:rsid w:val="00F20295"/>
    <w:rsid w:val="00F20431"/>
    <w:rsid w:val="00F205DE"/>
    <w:rsid w:val="00F20761"/>
    <w:rsid w:val="00F209FD"/>
    <w:rsid w:val="00F20E60"/>
    <w:rsid w:val="00F20F27"/>
    <w:rsid w:val="00F21035"/>
    <w:rsid w:val="00F212B9"/>
    <w:rsid w:val="00F21331"/>
    <w:rsid w:val="00F213C0"/>
    <w:rsid w:val="00F218F0"/>
    <w:rsid w:val="00F21980"/>
    <w:rsid w:val="00F21C0F"/>
    <w:rsid w:val="00F21D11"/>
    <w:rsid w:val="00F21E27"/>
    <w:rsid w:val="00F21F58"/>
    <w:rsid w:val="00F220C0"/>
    <w:rsid w:val="00F220EE"/>
    <w:rsid w:val="00F22405"/>
    <w:rsid w:val="00F2262F"/>
    <w:rsid w:val="00F22D72"/>
    <w:rsid w:val="00F22DF6"/>
    <w:rsid w:val="00F22F06"/>
    <w:rsid w:val="00F232E5"/>
    <w:rsid w:val="00F2332E"/>
    <w:rsid w:val="00F23358"/>
    <w:rsid w:val="00F23590"/>
    <w:rsid w:val="00F23887"/>
    <w:rsid w:val="00F238D8"/>
    <w:rsid w:val="00F239C9"/>
    <w:rsid w:val="00F23A1A"/>
    <w:rsid w:val="00F23C52"/>
    <w:rsid w:val="00F24179"/>
    <w:rsid w:val="00F24467"/>
    <w:rsid w:val="00F2462B"/>
    <w:rsid w:val="00F24728"/>
    <w:rsid w:val="00F24A6F"/>
    <w:rsid w:val="00F24ADA"/>
    <w:rsid w:val="00F24BE8"/>
    <w:rsid w:val="00F24CEF"/>
    <w:rsid w:val="00F24D09"/>
    <w:rsid w:val="00F24EE1"/>
    <w:rsid w:val="00F250A2"/>
    <w:rsid w:val="00F250B2"/>
    <w:rsid w:val="00F254F2"/>
    <w:rsid w:val="00F25738"/>
    <w:rsid w:val="00F25893"/>
    <w:rsid w:val="00F25B0C"/>
    <w:rsid w:val="00F26178"/>
    <w:rsid w:val="00F262F2"/>
    <w:rsid w:val="00F26437"/>
    <w:rsid w:val="00F26771"/>
    <w:rsid w:val="00F268A0"/>
    <w:rsid w:val="00F26E70"/>
    <w:rsid w:val="00F26FF2"/>
    <w:rsid w:val="00F27655"/>
    <w:rsid w:val="00F2797E"/>
    <w:rsid w:val="00F27BEF"/>
    <w:rsid w:val="00F27BF7"/>
    <w:rsid w:val="00F300C7"/>
    <w:rsid w:val="00F302AC"/>
    <w:rsid w:val="00F3046C"/>
    <w:rsid w:val="00F3061A"/>
    <w:rsid w:val="00F30B7D"/>
    <w:rsid w:val="00F30DD1"/>
    <w:rsid w:val="00F30E48"/>
    <w:rsid w:val="00F31319"/>
    <w:rsid w:val="00F31352"/>
    <w:rsid w:val="00F31429"/>
    <w:rsid w:val="00F31627"/>
    <w:rsid w:val="00F317CF"/>
    <w:rsid w:val="00F3188F"/>
    <w:rsid w:val="00F31C67"/>
    <w:rsid w:val="00F31D5B"/>
    <w:rsid w:val="00F31FDB"/>
    <w:rsid w:val="00F31FE4"/>
    <w:rsid w:val="00F326F2"/>
    <w:rsid w:val="00F3278B"/>
    <w:rsid w:val="00F329BF"/>
    <w:rsid w:val="00F32D44"/>
    <w:rsid w:val="00F32F2C"/>
    <w:rsid w:val="00F33085"/>
    <w:rsid w:val="00F333B3"/>
    <w:rsid w:val="00F333E9"/>
    <w:rsid w:val="00F33502"/>
    <w:rsid w:val="00F3355F"/>
    <w:rsid w:val="00F34014"/>
    <w:rsid w:val="00F340C9"/>
    <w:rsid w:val="00F341FF"/>
    <w:rsid w:val="00F34319"/>
    <w:rsid w:val="00F34526"/>
    <w:rsid w:val="00F345CC"/>
    <w:rsid w:val="00F3478D"/>
    <w:rsid w:val="00F347A6"/>
    <w:rsid w:val="00F348B2"/>
    <w:rsid w:val="00F34B6C"/>
    <w:rsid w:val="00F34C33"/>
    <w:rsid w:val="00F34FF6"/>
    <w:rsid w:val="00F352A0"/>
    <w:rsid w:val="00F35682"/>
    <w:rsid w:val="00F35B85"/>
    <w:rsid w:val="00F35EC4"/>
    <w:rsid w:val="00F360F6"/>
    <w:rsid w:val="00F36266"/>
    <w:rsid w:val="00F364A2"/>
    <w:rsid w:val="00F3696B"/>
    <w:rsid w:val="00F36ACF"/>
    <w:rsid w:val="00F36AE3"/>
    <w:rsid w:val="00F36D04"/>
    <w:rsid w:val="00F36F6E"/>
    <w:rsid w:val="00F36FD7"/>
    <w:rsid w:val="00F370CD"/>
    <w:rsid w:val="00F37143"/>
    <w:rsid w:val="00F371FD"/>
    <w:rsid w:val="00F375EC"/>
    <w:rsid w:val="00F378D0"/>
    <w:rsid w:val="00F3794C"/>
    <w:rsid w:val="00F37C54"/>
    <w:rsid w:val="00F37CC1"/>
    <w:rsid w:val="00F37D60"/>
    <w:rsid w:val="00F4034A"/>
    <w:rsid w:val="00F4043D"/>
    <w:rsid w:val="00F406F7"/>
    <w:rsid w:val="00F40797"/>
    <w:rsid w:val="00F40960"/>
    <w:rsid w:val="00F409BE"/>
    <w:rsid w:val="00F40E54"/>
    <w:rsid w:val="00F40E60"/>
    <w:rsid w:val="00F4117D"/>
    <w:rsid w:val="00F41303"/>
    <w:rsid w:val="00F41688"/>
    <w:rsid w:val="00F41697"/>
    <w:rsid w:val="00F4173B"/>
    <w:rsid w:val="00F41809"/>
    <w:rsid w:val="00F41E13"/>
    <w:rsid w:val="00F42772"/>
    <w:rsid w:val="00F4278B"/>
    <w:rsid w:val="00F42930"/>
    <w:rsid w:val="00F42EF7"/>
    <w:rsid w:val="00F4334E"/>
    <w:rsid w:val="00F4340C"/>
    <w:rsid w:val="00F43DDE"/>
    <w:rsid w:val="00F442FA"/>
    <w:rsid w:val="00F445EE"/>
    <w:rsid w:val="00F4466F"/>
    <w:rsid w:val="00F4487B"/>
    <w:rsid w:val="00F45049"/>
    <w:rsid w:val="00F45283"/>
    <w:rsid w:val="00F452B0"/>
    <w:rsid w:val="00F452EC"/>
    <w:rsid w:val="00F455D1"/>
    <w:rsid w:val="00F456E6"/>
    <w:rsid w:val="00F45B78"/>
    <w:rsid w:val="00F45C17"/>
    <w:rsid w:val="00F45D49"/>
    <w:rsid w:val="00F46262"/>
    <w:rsid w:val="00F4636C"/>
    <w:rsid w:val="00F46494"/>
    <w:rsid w:val="00F46554"/>
    <w:rsid w:val="00F46902"/>
    <w:rsid w:val="00F46C9D"/>
    <w:rsid w:val="00F472DB"/>
    <w:rsid w:val="00F474BC"/>
    <w:rsid w:val="00F47735"/>
    <w:rsid w:val="00F47F39"/>
    <w:rsid w:val="00F5021A"/>
    <w:rsid w:val="00F5030A"/>
    <w:rsid w:val="00F50311"/>
    <w:rsid w:val="00F50419"/>
    <w:rsid w:val="00F5046C"/>
    <w:rsid w:val="00F5049D"/>
    <w:rsid w:val="00F505FE"/>
    <w:rsid w:val="00F5061A"/>
    <w:rsid w:val="00F50663"/>
    <w:rsid w:val="00F5069F"/>
    <w:rsid w:val="00F50B99"/>
    <w:rsid w:val="00F50FE3"/>
    <w:rsid w:val="00F510AC"/>
    <w:rsid w:val="00F51206"/>
    <w:rsid w:val="00F51392"/>
    <w:rsid w:val="00F51635"/>
    <w:rsid w:val="00F51909"/>
    <w:rsid w:val="00F519D9"/>
    <w:rsid w:val="00F51A78"/>
    <w:rsid w:val="00F52221"/>
    <w:rsid w:val="00F52A3A"/>
    <w:rsid w:val="00F52E1B"/>
    <w:rsid w:val="00F52F91"/>
    <w:rsid w:val="00F53499"/>
    <w:rsid w:val="00F53572"/>
    <w:rsid w:val="00F53814"/>
    <w:rsid w:val="00F5381B"/>
    <w:rsid w:val="00F53882"/>
    <w:rsid w:val="00F53912"/>
    <w:rsid w:val="00F53B56"/>
    <w:rsid w:val="00F53C00"/>
    <w:rsid w:val="00F53EDA"/>
    <w:rsid w:val="00F5406B"/>
    <w:rsid w:val="00F5440B"/>
    <w:rsid w:val="00F54559"/>
    <w:rsid w:val="00F54730"/>
    <w:rsid w:val="00F54B45"/>
    <w:rsid w:val="00F54C60"/>
    <w:rsid w:val="00F5517F"/>
    <w:rsid w:val="00F552F2"/>
    <w:rsid w:val="00F5541B"/>
    <w:rsid w:val="00F55876"/>
    <w:rsid w:val="00F55985"/>
    <w:rsid w:val="00F55C5E"/>
    <w:rsid w:val="00F55D34"/>
    <w:rsid w:val="00F5606B"/>
    <w:rsid w:val="00F560DB"/>
    <w:rsid w:val="00F564AF"/>
    <w:rsid w:val="00F564D6"/>
    <w:rsid w:val="00F565A1"/>
    <w:rsid w:val="00F566EF"/>
    <w:rsid w:val="00F5693C"/>
    <w:rsid w:val="00F56B25"/>
    <w:rsid w:val="00F56B4C"/>
    <w:rsid w:val="00F56C12"/>
    <w:rsid w:val="00F57398"/>
    <w:rsid w:val="00F574D3"/>
    <w:rsid w:val="00F574E8"/>
    <w:rsid w:val="00F57522"/>
    <w:rsid w:val="00F5754A"/>
    <w:rsid w:val="00F57690"/>
    <w:rsid w:val="00F5794E"/>
    <w:rsid w:val="00F57A21"/>
    <w:rsid w:val="00F57D44"/>
    <w:rsid w:val="00F6008D"/>
    <w:rsid w:val="00F60641"/>
    <w:rsid w:val="00F60ADE"/>
    <w:rsid w:val="00F61336"/>
    <w:rsid w:val="00F618AA"/>
    <w:rsid w:val="00F61B7B"/>
    <w:rsid w:val="00F61BC7"/>
    <w:rsid w:val="00F61C19"/>
    <w:rsid w:val="00F628CA"/>
    <w:rsid w:val="00F62A42"/>
    <w:rsid w:val="00F62CC7"/>
    <w:rsid w:val="00F62D4F"/>
    <w:rsid w:val="00F631C2"/>
    <w:rsid w:val="00F63491"/>
    <w:rsid w:val="00F635C7"/>
    <w:rsid w:val="00F63815"/>
    <w:rsid w:val="00F63ADA"/>
    <w:rsid w:val="00F63E75"/>
    <w:rsid w:val="00F63F10"/>
    <w:rsid w:val="00F64062"/>
    <w:rsid w:val="00F64245"/>
    <w:rsid w:val="00F6429D"/>
    <w:rsid w:val="00F64431"/>
    <w:rsid w:val="00F6445E"/>
    <w:rsid w:val="00F64709"/>
    <w:rsid w:val="00F64732"/>
    <w:rsid w:val="00F64A77"/>
    <w:rsid w:val="00F64A89"/>
    <w:rsid w:val="00F64B86"/>
    <w:rsid w:val="00F64D0F"/>
    <w:rsid w:val="00F64FC5"/>
    <w:rsid w:val="00F650E6"/>
    <w:rsid w:val="00F65138"/>
    <w:rsid w:val="00F6525E"/>
    <w:rsid w:val="00F65299"/>
    <w:rsid w:val="00F65520"/>
    <w:rsid w:val="00F658DE"/>
    <w:rsid w:val="00F6610E"/>
    <w:rsid w:val="00F66275"/>
    <w:rsid w:val="00F663AE"/>
    <w:rsid w:val="00F667AF"/>
    <w:rsid w:val="00F66AA5"/>
    <w:rsid w:val="00F66D77"/>
    <w:rsid w:val="00F66E2D"/>
    <w:rsid w:val="00F66E58"/>
    <w:rsid w:val="00F66EEB"/>
    <w:rsid w:val="00F67234"/>
    <w:rsid w:val="00F673B4"/>
    <w:rsid w:val="00F67A10"/>
    <w:rsid w:val="00F67E1E"/>
    <w:rsid w:val="00F701B9"/>
    <w:rsid w:val="00F7026A"/>
    <w:rsid w:val="00F70389"/>
    <w:rsid w:val="00F7044E"/>
    <w:rsid w:val="00F7063B"/>
    <w:rsid w:val="00F70773"/>
    <w:rsid w:val="00F7088C"/>
    <w:rsid w:val="00F70892"/>
    <w:rsid w:val="00F70AB8"/>
    <w:rsid w:val="00F70B82"/>
    <w:rsid w:val="00F70BDE"/>
    <w:rsid w:val="00F70D73"/>
    <w:rsid w:val="00F70EDE"/>
    <w:rsid w:val="00F71546"/>
    <w:rsid w:val="00F715E9"/>
    <w:rsid w:val="00F717AC"/>
    <w:rsid w:val="00F71C4D"/>
    <w:rsid w:val="00F71D0C"/>
    <w:rsid w:val="00F71D42"/>
    <w:rsid w:val="00F71D99"/>
    <w:rsid w:val="00F71ECB"/>
    <w:rsid w:val="00F71F0F"/>
    <w:rsid w:val="00F71FDF"/>
    <w:rsid w:val="00F7205D"/>
    <w:rsid w:val="00F72317"/>
    <w:rsid w:val="00F725B8"/>
    <w:rsid w:val="00F7278B"/>
    <w:rsid w:val="00F727A0"/>
    <w:rsid w:val="00F72971"/>
    <w:rsid w:val="00F72AF9"/>
    <w:rsid w:val="00F72B0E"/>
    <w:rsid w:val="00F72B46"/>
    <w:rsid w:val="00F72B62"/>
    <w:rsid w:val="00F72B74"/>
    <w:rsid w:val="00F72C06"/>
    <w:rsid w:val="00F72C89"/>
    <w:rsid w:val="00F72DF6"/>
    <w:rsid w:val="00F7303C"/>
    <w:rsid w:val="00F73168"/>
    <w:rsid w:val="00F73201"/>
    <w:rsid w:val="00F7330C"/>
    <w:rsid w:val="00F73324"/>
    <w:rsid w:val="00F73978"/>
    <w:rsid w:val="00F739BA"/>
    <w:rsid w:val="00F73DDA"/>
    <w:rsid w:val="00F740ED"/>
    <w:rsid w:val="00F744A9"/>
    <w:rsid w:val="00F74644"/>
    <w:rsid w:val="00F74684"/>
    <w:rsid w:val="00F74892"/>
    <w:rsid w:val="00F748AC"/>
    <w:rsid w:val="00F74C70"/>
    <w:rsid w:val="00F750A9"/>
    <w:rsid w:val="00F75661"/>
    <w:rsid w:val="00F757C4"/>
    <w:rsid w:val="00F75871"/>
    <w:rsid w:val="00F7588B"/>
    <w:rsid w:val="00F759FE"/>
    <w:rsid w:val="00F75BC8"/>
    <w:rsid w:val="00F75C27"/>
    <w:rsid w:val="00F75C43"/>
    <w:rsid w:val="00F75D39"/>
    <w:rsid w:val="00F760C8"/>
    <w:rsid w:val="00F763DC"/>
    <w:rsid w:val="00F763FE"/>
    <w:rsid w:val="00F76701"/>
    <w:rsid w:val="00F76AA5"/>
    <w:rsid w:val="00F76B1F"/>
    <w:rsid w:val="00F76BD3"/>
    <w:rsid w:val="00F76EA1"/>
    <w:rsid w:val="00F76FB1"/>
    <w:rsid w:val="00F772C3"/>
    <w:rsid w:val="00F774D3"/>
    <w:rsid w:val="00F7751C"/>
    <w:rsid w:val="00F77E1A"/>
    <w:rsid w:val="00F77E97"/>
    <w:rsid w:val="00F80005"/>
    <w:rsid w:val="00F8036E"/>
    <w:rsid w:val="00F807B4"/>
    <w:rsid w:val="00F8089D"/>
    <w:rsid w:val="00F809AB"/>
    <w:rsid w:val="00F80C5E"/>
    <w:rsid w:val="00F80E75"/>
    <w:rsid w:val="00F80EB3"/>
    <w:rsid w:val="00F80FFC"/>
    <w:rsid w:val="00F8117C"/>
    <w:rsid w:val="00F815CB"/>
    <w:rsid w:val="00F81621"/>
    <w:rsid w:val="00F81B0B"/>
    <w:rsid w:val="00F81B84"/>
    <w:rsid w:val="00F81C4A"/>
    <w:rsid w:val="00F81CE7"/>
    <w:rsid w:val="00F81F51"/>
    <w:rsid w:val="00F81FEF"/>
    <w:rsid w:val="00F821E7"/>
    <w:rsid w:val="00F82247"/>
    <w:rsid w:val="00F8242D"/>
    <w:rsid w:val="00F82587"/>
    <w:rsid w:val="00F82DE0"/>
    <w:rsid w:val="00F83008"/>
    <w:rsid w:val="00F833CD"/>
    <w:rsid w:val="00F833DD"/>
    <w:rsid w:val="00F83547"/>
    <w:rsid w:val="00F83567"/>
    <w:rsid w:val="00F835CE"/>
    <w:rsid w:val="00F838C2"/>
    <w:rsid w:val="00F83A97"/>
    <w:rsid w:val="00F83ABE"/>
    <w:rsid w:val="00F83DD7"/>
    <w:rsid w:val="00F83E6B"/>
    <w:rsid w:val="00F846FB"/>
    <w:rsid w:val="00F847BE"/>
    <w:rsid w:val="00F848A7"/>
    <w:rsid w:val="00F848F2"/>
    <w:rsid w:val="00F84913"/>
    <w:rsid w:val="00F84BD4"/>
    <w:rsid w:val="00F84C9B"/>
    <w:rsid w:val="00F84CED"/>
    <w:rsid w:val="00F84E11"/>
    <w:rsid w:val="00F84FCE"/>
    <w:rsid w:val="00F85367"/>
    <w:rsid w:val="00F856B1"/>
    <w:rsid w:val="00F856F9"/>
    <w:rsid w:val="00F8573B"/>
    <w:rsid w:val="00F8598F"/>
    <w:rsid w:val="00F86003"/>
    <w:rsid w:val="00F86228"/>
    <w:rsid w:val="00F8637E"/>
    <w:rsid w:val="00F8661E"/>
    <w:rsid w:val="00F866AC"/>
    <w:rsid w:val="00F86740"/>
    <w:rsid w:val="00F86A43"/>
    <w:rsid w:val="00F86A48"/>
    <w:rsid w:val="00F86A7A"/>
    <w:rsid w:val="00F86CE8"/>
    <w:rsid w:val="00F86D1C"/>
    <w:rsid w:val="00F86FA4"/>
    <w:rsid w:val="00F86FA6"/>
    <w:rsid w:val="00F87214"/>
    <w:rsid w:val="00F875F2"/>
    <w:rsid w:val="00F875FF"/>
    <w:rsid w:val="00F87923"/>
    <w:rsid w:val="00F87C70"/>
    <w:rsid w:val="00F87C95"/>
    <w:rsid w:val="00F87DB1"/>
    <w:rsid w:val="00F90984"/>
    <w:rsid w:val="00F90AE7"/>
    <w:rsid w:val="00F90B16"/>
    <w:rsid w:val="00F90DFA"/>
    <w:rsid w:val="00F91031"/>
    <w:rsid w:val="00F91049"/>
    <w:rsid w:val="00F9122A"/>
    <w:rsid w:val="00F912DD"/>
    <w:rsid w:val="00F912E0"/>
    <w:rsid w:val="00F91349"/>
    <w:rsid w:val="00F914FA"/>
    <w:rsid w:val="00F91961"/>
    <w:rsid w:val="00F91AB6"/>
    <w:rsid w:val="00F91BCA"/>
    <w:rsid w:val="00F91D82"/>
    <w:rsid w:val="00F91E33"/>
    <w:rsid w:val="00F9200B"/>
    <w:rsid w:val="00F921DF"/>
    <w:rsid w:val="00F9249A"/>
    <w:rsid w:val="00F92798"/>
    <w:rsid w:val="00F92869"/>
    <w:rsid w:val="00F92A25"/>
    <w:rsid w:val="00F92EBC"/>
    <w:rsid w:val="00F92F0D"/>
    <w:rsid w:val="00F9314D"/>
    <w:rsid w:val="00F931FD"/>
    <w:rsid w:val="00F93874"/>
    <w:rsid w:val="00F939AD"/>
    <w:rsid w:val="00F93ABF"/>
    <w:rsid w:val="00F9417B"/>
    <w:rsid w:val="00F943F1"/>
    <w:rsid w:val="00F945AD"/>
    <w:rsid w:val="00F9460E"/>
    <w:rsid w:val="00F9469C"/>
    <w:rsid w:val="00F94728"/>
    <w:rsid w:val="00F9485E"/>
    <w:rsid w:val="00F948B1"/>
    <w:rsid w:val="00F94B13"/>
    <w:rsid w:val="00F94B38"/>
    <w:rsid w:val="00F94B84"/>
    <w:rsid w:val="00F94EEF"/>
    <w:rsid w:val="00F9500B"/>
    <w:rsid w:val="00F951D7"/>
    <w:rsid w:val="00F95233"/>
    <w:rsid w:val="00F95244"/>
    <w:rsid w:val="00F953B5"/>
    <w:rsid w:val="00F9587C"/>
    <w:rsid w:val="00F9596B"/>
    <w:rsid w:val="00F959D3"/>
    <w:rsid w:val="00F95B52"/>
    <w:rsid w:val="00F95C29"/>
    <w:rsid w:val="00F95E31"/>
    <w:rsid w:val="00F9602A"/>
    <w:rsid w:val="00F96166"/>
    <w:rsid w:val="00F965F7"/>
    <w:rsid w:val="00F96718"/>
    <w:rsid w:val="00F9691E"/>
    <w:rsid w:val="00F96A40"/>
    <w:rsid w:val="00F96E56"/>
    <w:rsid w:val="00F96E7A"/>
    <w:rsid w:val="00F96FE4"/>
    <w:rsid w:val="00F97046"/>
    <w:rsid w:val="00F97337"/>
    <w:rsid w:val="00F97596"/>
    <w:rsid w:val="00F97642"/>
    <w:rsid w:val="00F97A05"/>
    <w:rsid w:val="00F97CFC"/>
    <w:rsid w:val="00F97F3B"/>
    <w:rsid w:val="00F97F85"/>
    <w:rsid w:val="00FA0176"/>
    <w:rsid w:val="00FA07C0"/>
    <w:rsid w:val="00FA07E2"/>
    <w:rsid w:val="00FA0A6D"/>
    <w:rsid w:val="00FA0BDB"/>
    <w:rsid w:val="00FA0C02"/>
    <w:rsid w:val="00FA0CAA"/>
    <w:rsid w:val="00FA0D1C"/>
    <w:rsid w:val="00FA0E55"/>
    <w:rsid w:val="00FA0FF3"/>
    <w:rsid w:val="00FA10C3"/>
    <w:rsid w:val="00FA124F"/>
    <w:rsid w:val="00FA1375"/>
    <w:rsid w:val="00FA147F"/>
    <w:rsid w:val="00FA167C"/>
    <w:rsid w:val="00FA16E7"/>
    <w:rsid w:val="00FA18AF"/>
    <w:rsid w:val="00FA1C02"/>
    <w:rsid w:val="00FA1DF8"/>
    <w:rsid w:val="00FA1E85"/>
    <w:rsid w:val="00FA2497"/>
    <w:rsid w:val="00FA24A6"/>
    <w:rsid w:val="00FA281E"/>
    <w:rsid w:val="00FA28C4"/>
    <w:rsid w:val="00FA299F"/>
    <w:rsid w:val="00FA2B97"/>
    <w:rsid w:val="00FA2D99"/>
    <w:rsid w:val="00FA34B8"/>
    <w:rsid w:val="00FA36BE"/>
    <w:rsid w:val="00FA3760"/>
    <w:rsid w:val="00FA37BE"/>
    <w:rsid w:val="00FA3A53"/>
    <w:rsid w:val="00FA3AE2"/>
    <w:rsid w:val="00FA3C03"/>
    <w:rsid w:val="00FA3C7A"/>
    <w:rsid w:val="00FA3D0B"/>
    <w:rsid w:val="00FA3EA6"/>
    <w:rsid w:val="00FA3F6A"/>
    <w:rsid w:val="00FA3F8C"/>
    <w:rsid w:val="00FA4055"/>
    <w:rsid w:val="00FA40A0"/>
    <w:rsid w:val="00FA41C5"/>
    <w:rsid w:val="00FA4215"/>
    <w:rsid w:val="00FA428A"/>
    <w:rsid w:val="00FA43DE"/>
    <w:rsid w:val="00FA4406"/>
    <w:rsid w:val="00FA44B3"/>
    <w:rsid w:val="00FA453F"/>
    <w:rsid w:val="00FA4872"/>
    <w:rsid w:val="00FA48A8"/>
    <w:rsid w:val="00FA497B"/>
    <w:rsid w:val="00FA4B80"/>
    <w:rsid w:val="00FA4EA7"/>
    <w:rsid w:val="00FA5E8E"/>
    <w:rsid w:val="00FA5F41"/>
    <w:rsid w:val="00FA5FF3"/>
    <w:rsid w:val="00FA60D5"/>
    <w:rsid w:val="00FA615B"/>
    <w:rsid w:val="00FA632C"/>
    <w:rsid w:val="00FA6443"/>
    <w:rsid w:val="00FA6537"/>
    <w:rsid w:val="00FA6554"/>
    <w:rsid w:val="00FA6670"/>
    <w:rsid w:val="00FA691B"/>
    <w:rsid w:val="00FA6ACC"/>
    <w:rsid w:val="00FA6C8F"/>
    <w:rsid w:val="00FA735A"/>
    <w:rsid w:val="00FA7497"/>
    <w:rsid w:val="00FA7644"/>
    <w:rsid w:val="00FA773E"/>
    <w:rsid w:val="00FA78CB"/>
    <w:rsid w:val="00FB083C"/>
    <w:rsid w:val="00FB11A5"/>
    <w:rsid w:val="00FB138B"/>
    <w:rsid w:val="00FB185B"/>
    <w:rsid w:val="00FB18B6"/>
    <w:rsid w:val="00FB19DF"/>
    <w:rsid w:val="00FB1D21"/>
    <w:rsid w:val="00FB1FF8"/>
    <w:rsid w:val="00FB2216"/>
    <w:rsid w:val="00FB2350"/>
    <w:rsid w:val="00FB2477"/>
    <w:rsid w:val="00FB2527"/>
    <w:rsid w:val="00FB2903"/>
    <w:rsid w:val="00FB294D"/>
    <w:rsid w:val="00FB2D0B"/>
    <w:rsid w:val="00FB2D0C"/>
    <w:rsid w:val="00FB2D8D"/>
    <w:rsid w:val="00FB2DEA"/>
    <w:rsid w:val="00FB3660"/>
    <w:rsid w:val="00FB37DE"/>
    <w:rsid w:val="00FB3958"/>
    <w:rsid w:val="00FB3A58"/>
    <w:rsid w:val="00FB4190"/>
    <w:rsid w:val="00FB4276"/>
    <w:rsid w:val="00FB44BB"/>
    <w:rsid w:val="00FB4565"/>
    <w:rsid w:val="00FB4774"/>
    <w:rsid w:val="00FB4D21"/>
    <w:rsid w:val="00FB4E8F"/>
    <w:rsid w:val="00FB50E4"/>
    <w:rsid w:val="00FB522C"/>
    <w:rsid w:val="00FB526D"/>
    <w:rsid w:val="00FB588C"/>
    <w:rsid w:val="00FB5C23"/>
    <w:rsid w:val="00FB5E6E"/>
    <w:rsid w:val="00FB5FD9"/>
    <w:rsid w:val="00FB6034"/>
    <w:rsid w:val="00FB61EE"/>
    <w:rsid w:val="00FB642B"/>
    <w:rsid w:val="00FB65D9"/>
    <w:rsid w:val="00FB66DC"/>
    <w:rsid w:val="00FB6B07"/>
    <w:rsid w:val="00FB6ECB"/>
    <w:rsid w:val="00FB708A"/>
    <w:rsid w:val="00FB70BC"/>
    <w:rsid w:val="00FB713F"/>
    <w:rsid w:val="00FB739A"/>
    <w:rsid w:val="00FB73FC"/>
    <w:rsid w:val="00FB74F9"/>
    <w:rsid w:val="00FB7A9B"/>
    <w:rsid w:val="00FB7C45"/>
    <w:rsid w:val="00FB7DA5"/>
    <w:rsid w:val="00FC0506"/>
    <w:rsid w:val="00FC06C4"/>
    <w:rsid w:val="00FC0FC9"/>
    <w:rsid w:val="00FC1182"/>
    <w:rsid w:val="00FC121A"/>
    <w:rsid w:val="00FC1336"/>
    <w:rsid w:val="00FC141F"/>
    <w:rsid w:val="00FC1772"/>
    <w:rsid w:val="00FC1B90"/>
    <w:rsid w:val="00FC1D74"/>
    <w:rsid w:val="00FC1F30"/>
    <w:rsid w:val="00FC2329"/>
    <w:rsid w:val="00FC251E"/>
    <w:rsid w:val="00FC2D62"/>
    <w:rsid w:val="00FC31E2"/>
    <w:rsid w:val="00FC332E"/>
    <w:rsid w:val="00FC348F"/>
    <w:rsid w:val="00FC34B7"/>
    <w:rsid w:val="00FC353F"/>
    <w:rsid w:val="00FC3564"/>
    <w:rsid w:val="00FC3890"/>
    <w:rsid w:val="00FC39AD"/>
    <w:rsid w:val="00FC3AF4"/>
    <w:rsid w:val="00FC3B2F"/>
    <w:rsid w:val="00FC3BF2"/>
    <w:rsid w:val="00FC3CE3"/>
    <w:rsid w:val="00FC4392"/>
    <w:rsid w:val="00FC49AA"/>
    <w:rsid w:val="00FC4A3B"/>
    <w:rsid w:val="00FC4C78"/>
    <w:rsid w:val="00FC4CEF"/>
    <w:rsid w:val="00FC4D74"/>
    <w:rsid w:val="00FC4DCA"/>
    <w:rsid w:val="00FC5103"/>
    <w:rsid w:val="00FC523C"/>
    <w:rsid w:val="00FC5416"/>
    <w:rsid w:val="00FC5865"/>
    <w:rsid w:val="00FC5CFA"/>
    <w:rsid w:val="00FC5D42"/>
    <w:rsid w:val="00FC610F"/>
    <w:rsid w:val="00FC611D"/>
    <w:rsid w:val="00FC6124"/>
    <w:rsid w:val="00FC63A1"/>
    <w:rsid w:val="00FC640E"/>
    <w:rsid w:val="00FC691E"/>
    <w:rsid w:val="00FC6A14"/>
    <w:rsid w:val="00FC6A73"/>
    <w:rsid w:val="00FC6B2A"/>
    <w:rsid w:val="00FC6BEE"/>
    <w:rsid w:val="00FC74F7"/>
    <w:rsid w:val="00FC78A6"/>
    <w:rsid w:val="00FC79AC"/>
    <w:rsid w:val="00FC7F40"/>
    <w:rsid w:val="00FC7FC6"/>
    <w:rsid w:val="00FC7FC8"/>
    <w:rsid w:val="00FD0041"/>
    <w:rsid w:val="00FD0180"/>
    <w:rsid w:val="00FD0389"/>
    <w:rsid w:val="00FD038A"/>
    <w:rsid w:val="00FD052D"/>
    <w:rsid w:val="00FD088F"/>
    <w:rsid w:val="00FD0B01"/>
    <w:rsid w:val="00FD0BA9"/>
    <w:rsid w:val="00FD0CEB"/>
    <w:rsid w:val="00FD0DFF"/>
    <w:rsid w:val="00FD0EE2"/>
    <w:rsid w:val="00FD0F80"/>
    <w:rsid w:val="00FD1194"/>
    <w:rsid w:val="00FD1494"/>
    <w:rsid w:val="00FD1533"/>
    <w:rsid w:val="00FD18A0"/>
    <w:rsid w:val="00FD19BC"/>
    <w:rsid w:val="00FD1A41"/>
    <w:rsid w:val="00FD1B01"/>
    <w:rsid w:val="00FD1B24"/>
    <w:rsid w:val="00FD1B9D"/>
    <w:rsid w:val="00FD1CCA"/>
    <w:rsid w:val="00FD1D21"/>
    <w:rsid w:val="00FD1E87"/>
    <w:rsid w:val="00FD1F28"/>
    <w:rsid w:val="00FD232C"/>
    <w:rsid w:val="00FD2370"/>
    <w:rsid w:val="00FD23B2"/>
    <w:rsid w:val="00FD23D4"/>
    <w:rsid w:val="00FD2427"/>
    <w:rsid w:val="00FD2492"/>
    <w:rsid w:val="00FD25B5"/>
    <w:rsid w:val="00FD2676"/>
    <w:rsid w:val="00FD28D2"/>
    <w:rsid w:val="00FD2983"/>
    <w:rsid w:val="00FD2D41"/>
    <w:rsid w:val="00FD313C"/>
    <w:rsid w:val="00FD3398"/>
    <w:rsid w:val="00FD35EC"/>
    <w:rsid w:val="00FD3788"/>
    <w:rsid w:val="00FD37F3"/>
    <w:rsid w:val="00FD399E"/>
    <w:rsid w:val="00FD3D2B"/>
    <w:rsid w:val="00FD4427"/>
    <w:rsid w:val="00FD4881"/>
    <w:rsid w:val="00FD4996"/>
    <w:rsid w:val="00FD4A42"/>
    <w:rsid w:val="00FD4C06"/>
    <w:rsid w:val="00FD4DD2"/>
    <w:rsid w:val="00FD4FEE"/>
    <w:rsid w:val="00FD5A57"/>
    <w:rsid w:val="00FD5C4E"/>
    <w:rsid w:val="00FD5CAD"/>
    <w:rsid w:val="00FD5F08"/>
    <w:rsid w:val="00FD6151"/>
    <w:rsid w:val="00FD6581"/>
    <w:rsid w:val="00FD66B1"/>
    <w:rsid w:val="00FD673B"/>
    <w:rsid w:val="00FD6CD4"/>
    <w:rsid w:val="00FD6E52"/>
    <w:rsid w:val="00FD71AD"/>
    <w:rsid w:val="00FD7662"/>
    <w:rsid w:val="00FD7B93"/>
    <w:rsid w:val="00FE02AD"/>
    <w:rsid w:val="00FE0329"/>
    <w:rsid w:val="00FE0937"/>
    <w:rsid w:val="00FE0A85"/>
    <w:rsid w:val="00FE0AF2"/>
    <w:rsid w:val="00FE0B2C"/>
    <w:rsid w:val="00FE0D4F"/>
    <w:rsid w:val="00FE0E8B"/>
    <w:rsid w:val="00FE0E9C"/>
    <w:rsid w:val="00FE0F74"/>
    <w:rsid w:val="00FE0FA7"/>
    <w:rsid w:val="00FE106F"/>
    <w:rsid w:val="00FE12F6"/>
    <w:rsid w:val="00FE1502"/>
    <w:rsid w:val="00FE196B"/>
    <w:rsid w:val="00FE1A4B"/>
    <w:rsid w:val="00FE1AA8"/>
    <w:rsid w:val="00FE1CDD"/>
    <w:rsid w:val="00FE1E1E"/>
    <w:rsid w:val="00FE1E21"/>
    <w:rsid w:val="00FE1E95"/>
    <w:rsid w:val="00FE209B"/>
    <w:rsid w:val="00FE20F7"/>
    <w:rsid w:val="00FE243A"/>
    <w:rsid w:val="00FE25A8"/>
    <w:rsid w:val="00FE27A3"/>
    <w:rsid w:val="00FE2DB1"/>
    <w:rsid w:val="00FE2DEE"/>
    <w:rsid w:val="00FE35C9"/>
    <w:rsid w:val="00FE37FA"/>
    <w:rsid w:val="00FE3B83"/>
    <w:rsid w:val="00FE3BB5"/>
    <w:rsid w:val="00FE3C70"/>
    <w:rsid w:val="00FE3CBE"/>
    <w:rsid w:val="00FE3DC8"/>
    <w:rsid w:val="00FE3EA4"/>
    <w:rsid w:val="00FE3FC1"/>
    <w:rsid w:val="00FE4146"/>
    <w:rsid w:val="00FE4194"/>
    <w:rsid w:val="00FE4323"/>
    <w:rsid w:val="00FE4517"/>
    <w:rsid w:val="00FE456C"/>
    <w:rsid w:val="00FE4572"/>
    <w:rsid w:val="00FE46D0"/>
    <w:rsid w:val="00FE4C2B"/>
    <w:rsid w:val="00FE4EAE"/>
    <w:rsid w:val="00FE5AE3"/>
    <w:rsid w:val="00FE5BDB"/>
    <w:rsid w:val="00FE5C85"/>
    <w:rsid w:val="00FE5D51"/>
    <w:rsid w:val="00FE5D59"/>
    <w:rsid w:val="00FE5E12"/>
    <w:rsid w:val="00FE638A"/>
    <w:rsid w:val="00FE6394"/>
    <w:rsid w:val="00FE6407"/>
    <w:rsid w:val="00FE6725"/>
    <w:rsid w:val="00FE6A79"/>
    <w:rsid w:val="00FE6BA1"/>
    <w:rsid w:val="00FE6CD1"/>
    <w:rsid w:val="00FE6D02"/>
    <w:rsid w:val="00FE6D3B"/>
    <w:rsid w:val="00FE70C1"/>
    <w:rsid w:val="00FE7326"/>
    <w:rsid w:val="00FE769D"/>
    <w:rsid w:val="00FE7A8C"/>
    <w:rsid w:val="00FE7B67"/>
    <w:rsid w:val="00FE7C6A"/>
    <w:rsid w:val="00FE7CA4"/>
    <w:rsid w:val="00FE7DC0"/>
    <w:rsid w:val="00FE7FD9"/>
    <w:rsid w:val="00FF0746"/>
    <w:rsid w:val="00FF077B"/>
    <w:rsid w:val="00FF07FA"/>
    <w:rsid w:val="00FF0AF1"/>
    <w:rsid w:val="00FF0BE0"/>
    <w:rsid w:val="00FF11E6"/>
    <w:rsid w:val="00FF150D"/>
    <w:rsid w:val="00FF1988"/>
    <w:rsid w:val="00FF19D2"/>
    <w:rsid w:val="00FF1A93"/>
    <w:rsid w:val="00FF1E72"/>
    <w:rsid w:val="00FF2166"/>
    <w:rsid w:val="00FF21D8"/>
    <w:rsid w:val="00FF23B0"/>
    <w:rsid w:val="00FF24CC"/>
    <w:rsid w:val="00FF2AA4"/>
    <w:rsid w:val="00FF2DDA"/>
    <w:rsid w:val="00FF334E"/>
    <w:rsid w:val="00FF362A"/>
    <w:rsid w:val="00FF38F7"/>
    <w:rsid w:val="00FF397F"/>
    <w:rsid w:val="00FF3A9E"/>
    <w:rsid w:val="00FF3DC0"/>
    <w:rsid w:val="00FF4223"/>
    <w:rsid w:val="00FF4563"/>
    <w:rsid w:val="00FF46FE"/>
    <w:rsid w:val="00FF48D6"/>
    <w:rsid w:val="00FF48ED"/>
    <w:rsid w:val="00FF4908"/>
    <w:rsid w:val="00FF4B38"/>
    <w:rsid w:val="00FF4BB4"/>
    <w:rsid w:val="00FF4CA0"/>
    <w:rsid w:val="00FF4CAE"/>
    <w:rsid w:val="00FF526F"/>
    <w:rsid w:val="00FF5542"/>
    <w:rsid w:val="00FF5A10"/>
    <w:rsid w:val="00FF5A6D"/>
    <w:rsid w:val="00FF5BA8"/>
    <w:rsid w:val="00FF5BAA"/>
    <w:rsid w:val="00FF5BD2"/>
    <w:rsid w:val="00FF5DC9"/>
    <w:rsid w:val="00FF5E3B"/>
    <w:rsid w:val="00FF60AE"/>
    <w:rsid w:val="00FF60E7"/>
    <w:rsid w:val="00FF6267"/>
    <w:rsid w:val="00FF6292"/>
    <w:rsid w:val="00FF636A"/>
    <w:rsid w:val="00FF636F"/>
    <w:rsid w:val="00FF64B9"/>
    <w:rsid w:val="00FF6584"/>
    <w:rsid w:val="00FF66D8"/>
    <w:rsid w:val="00FF698C"/>
    <w:rsid w:val="00FF6AA8"/>
    <w:rsid w:val="00FF6CE0"/>
    <w:rsid w:val="00FF6D27"/>
    <w:rsid w:val="00FF6F5F"/>
    <w:rsid w:val="00FF6FFC"/>
    <w:rsid w:val="00FF7198"/>
    <w:rsid w:val="00FF72EC"/>
    <w:rsid w:val="00FF73CF"/>
    <w:rsid w:val="00FF78E3"/>
    <w:rsid w:val="00FF7A53"/>
    <w:rsid w:val="00FF7B3B"/>
    <w:rsid w:val="00FF7C55"/>
    <w:rsid w:val="00FF7E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Malgun Gothic" w:hAnsi="Times"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uiPriority="0" w:qFormat="1"/>
    <w:lsdException w:name="heading 8" w:semiHidden="0" w:uiPriority="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qFormat="1"/>
    <w:lsdException w:name="toc 2" w:semiHidden="0" w:uiPriority="39" w:qFormat="1"/>
    <w:lsdException w:name="toc 3" w:semiHidden="0" w:uiPriority="39" w:qFormat="1"/>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1"/>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lsdException w:name="Table Theme" w:locked="1"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lsdException w:name="Intense Emphasis" w:semiHidden="0" w:uiPriority="21"/>
    <w:lsdException w:name="Subtle Reference" w:semiHidden="0" w:uiPriority="31" w:qFormat="1"/>
    <w:lsdException w:name="Intense Reference" w:semiHidden="0" w:uiPriority="32"/>
    <w:lsdException w:name="Book Title" w:semiHidden="0" w:uiPriority="33"/>
    <w:lsdException w:name="Bibliography" w:uiPriority="37" w:unhideWhenUsed="1"/>
    <w:lsdException w:name="TOC Heading" w:uiPriority="39" w:unhideWhenUsed="1" w:qFormat="1"/>
  </w:latentStyles>
  <w:style w:type="paragraph" w:default="1" w:styleId="Normal">
    <w:name w:val="Normal"/>
    <w:qFormat/>
    <w:rsid w:val="007E6AA8"/>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Heading1">
    <w:name w:val="heading 1"/>
    <w:aliases w:val="Heading U,H1,H11,Œ©o‚µ 1,뙥,?co??E 1,h1,?c,?co?ƒÊ 1,?,Œ,Œ©,Œ...,Œ©oâµ 1,?co?ÄÊ 1,Î,Î©,Î..."/>
    <w:basedOn w:val="Normal"/>
    <w:next w:val="Normal"/>
    <w:link w:val="Heading1Char"/>
    <w:uiPriority w:val="99"/>
    <w:qFormat/>
    <w:rsid w:val="0056241E"/>
    <w:pPr>
      <w:keepNext/>
      <w:keepLines/>
      <w:numPr>
        <w:numId w:val="3"/>
      </w:numPr>
      <w:spacing w:before="480"/>
      <w:jc w:val="left"/>
      <w:outlineLvl w:val="0"/>
    </w:pPr>
    <w:rPr>
      <w:b/>
      <w:bCs/>
      <w:sz w:val="24"/>
      <w:szCs w:val="24"/>
    </w:rPr>
  </w:style>
  <w:style w:type="paragraph" w:styleId="Heading2">
    <w:name w:val="heading 2"/>
    <w:aliases w:val="H2,H21,Œ©o‚µ 2,뙥2,?co??E 2,h2,?c1,?co?ƒÊ 2,?2,Œ1,Œ2,Œ©2,...,Œ©_o‚µ 2,Œ©1,Œ©oâµ 2,?co?ÄÊ 2,Î1,Î2,Î©2,Î©_oâµ 2,Î©1"/>
    <w:basedOn w:val="Normal"/>
    <w:next w:val="Normal"/>
    <w:link w:val="Heading2Char"/>
    <w:uiPriority w:val="99"/>
    <w:qFormat/>
    <w:rsid w:val="0056241E"/>
    <w:pPr>
      <w:keepNext/>
      <w:keepLines/>
      <w:numPr>
        <w:ilvl w:val="1"/>
        <w:numId w:val="3"/>
      </w:numPr>
      <w:spacing w:before="313"/>
      <w:outlineLvl w:val="1"/>
    </w:pPr>
    <w:rPr>
      <w:b/>
      <w:bCs/>
      <w:sz w:val="22"/>
      <w:szCs w:val="22"/>
    </w:rPr>
  </w:style>
  <w:style w:type="paragraph" w:styleId="Heading3">
    <w:name w:val="heading 3"/>
    <w:aliases w:val="H3,H31,h3"/>
    <w:basedOn w:val="Normal"/>
    <w:next w:val="Normal"/>
    <w:link w:val="Heading3Char"/>
    <w:uiPriority w:val="99"/>
    <w:qFormat/>
    <w:rsid w:val="00DE5D3F"/>
    <w:pPr>
      <w:keepNext/>
      <w:keepLines/>
      <w:numPr>
        <w:ilvl w:val="2"/>
        <w:numId w:val="3"/>
      </w:numPr>
      <w:spacing w:before="181"/>
      <w:outlineLvl w:val="2"/>
    </w:pPr>
    <w:rPr>
      <w:b/>
      <w:bCs/>
    </w:rPr>
  </w:style>
  <w:style w:type="paragraph" w:styleId="Heading4">
    <w:name w:val="heading 4"/>
    <w:aliases w:val="Heading 4 Char1,Heading 4 Char Char,H4,H41,h4,0.1.1.1 Titre 4 + Left:  0&quot;,First line:  0&quot;,0.1.1...,0.1.1.1 Titre 4"/>
    <w:basedOn w:val="Heading3"/>
    <w:next w:val="Normal"/>
    <w:link w:val="Heading4Char"/>
    <w:uiPriority w:val="99"/>
    <w:qFormat/>
    <w:rsid w:val="00F456E6"/>
    <w:pPr>
      <w:numPr>
        <w:ilvl w:val="3"/>
      </w:numPr>
      <w:jc w:val="left"/>
      <w:outlineLvl w:val="3"/>
    </w:pPr>
  </w:style>
  <w:style w:type="paragraph" w:styleId="Heading5">
    <w:name w:val="heading 5"/>
    <w:aliases w:val="H5,H51,h5"/>
    <w:basedOn w:val="Normal"/>
    <w:next w:val="Normal"/>
    <w:link w:val="Heading5Char1"/>
    <w:uiPriority w:val="99"/>
    <w:qFormat/>
    <w:rsid w:val="001533A7"/>
    <w:pPr>
      <w:spacing w:before="240" w:after="60"/>
      <w:outlineLvl w:val="4"/>
    </w:pPr>
    <w:rPr>
      <w:rFonts w:ascii="Calibri" w:eastAsia="SimSun" w:hAnsi="Calibri"/>
      <w:b/>
      <w:bCs/>
      <w:i/>
      <w:iCs/>
      <w:sz w:val="26"/>
      <w:szCs w:val="26"/>
    </w:rPr>
  </w:style>
  <w:style w:type="paragraph" w:styleId="Heading6">
    <w:name w:val="heading 6"/>
    <w:aliases w:val="H6,H61,h6"/>
    <w:basedOn w:val="Heading3"/>
    <w:next w:val="Normal"/>
    <w:link w:val="Heading6Char"/>
    <w:uiPriority w:val="99"/>
    <w:qFormat/>
    <w:rsid w:val="0056241E"/>
    <w:pPr>
      <w:numPr>
        <w:ilvl w:val="5"/>
      </w:numPr>
      <w:outlineLvl w:val="5"/>
    </w:pPr>
  </w:style>
  <w:style w:type="paragraph" w:styleId="Heading7">
    <w:name w:val="heading 7"/>
    <w:basedOn w:val="Heading3"/>
    <w:next w:val="Normal"/>
    <w:link w:val="Heading7Char"/>
    <w:qFormat/>
    <w:rsid w:val="0056241E"/>
    <w:pPr>
      <w:outlineLvl w:val="6"/>
    </w:pPr>
  </w:style>
  <w:style w:type="paragraph" w:styleId="Heading8">
    <w:name w:val="heading 8"/>
    <w:basedOn w:val="Heading9"/>
    <w:next w:val="Normal"/>
    <w:link w:val="Heading8Char"/>
    <w:qFormat/>
    <w:rsid w:val="00DE5D3F"/>
    <w:pPr>
      <w:outlineLvl w:val="7"/>
    </w:pPr>
  </w:style>
  <w:style w:type="paragraph" w:styleId="Heading9">
    <w:name w:val="heading 9"/>
    <w:basedOn w:val="Heading1"/>
    <w:next w:val="Normal"/>
    <w:link w:val="Heading9Char"/>
    <w:uiPriority w:val="99"/>
    <w:qFormat/>
    <w:rsid w:val="00DE5D3F"/>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U Char,H1 Char,H11 Char,Œ©o‚µ 1 Char,뙥 Char,?co??E 1 Char,h1 Char,?c Char,?co?ƒÊ 1 Char,? Char,Œ Char,Œ© Char,Œ... Char,Œ©oâµ 1 Char,?co?ÄÊ 1 Char,Î Char,Î© Char,Î... Char"/>
    <w:link w:val="Heading1"/>
    <w:uiPriority w:val="99"/>
    <w:locked/>
    <w:rsid w:val="0056241E"/>
    <w:rPr>
      <w:rFonts w:ascii="Times New Roman" w:hAnsi="Times New Roman"/>
      <w:b/>
      <w:bCs/>
      <w:sz w:val="24"/>
      <w:szCs w:val="24"/>
      <w:lang w:val="en-GB"/>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link w:val="Heading2"/>
    <w:uiPriority w:val="99"/>
    <w:locked/>
    <w:rsid w:val="0056241E"/>
    <w:rPr>
      <w:rFonts w:ascii="Times New Roman" w:hAnsi="Times New Roman"/>
      <w:b/>
      <w:bCs/>
      <w:sz w:val="22"/>
      <w:szCs w:val="22"/>
      <w:lang w:val="en-GB"/>
    </w:rPr>
  </w:style>
  <w:style w:type="character" w:customStyle="1" w:styleId="Heading3Char">
    <w:name w:val="Heading 3 Char"/>
    <w:aliases w:val="H3 Char,H31 Char,h3 Char"/>
    <w:link w:val="Heading3"/>
    <w:uiPriority w:val="99"/>
    <w:locked/>
    <w:rsid w:val="00F75C43"/>
    <w:rPr>
      <w:rFonts w:ascii="Times New Roman" w:hAnsi="Times New Roman"/>
      <w:b/>
      <w:bCs/>
      <w:lang w:val="en-GB"/>
    </w:rPr>
  </w:style>
  <w:style w:type="character" w:customStyle="1" w:styleId="Heading4Char">
    <w:name w:val="Heading 4 Char"/>
    <w:aliases w:val="Heading 4 Char1 Char,Heading 4 Char Char Char,H4 Char,H41 Char,h4 Char,0.1.1.1 Titre 4 + Left:  0&quot; Char,First line:  0&quot; Char,0.1.1... Char,0.1.1.1 Titre 4 Char"/>
    <w:link w:val="Heading4"/>
    <w:uiPriority w:val="99"/>
    <w:locked/>
    <w:rsid w:val="00F456E6"/>
    <w:rPr>
      <w:rFonts w:ascii="Times New Roman" w:hAnsi="Times New Roman"/>
      <w:b/>
      <w:bCs/>
      <w:lang w:val="en-GB"/>
    </w:rPr>
  </w:style>
  <w:style w:type="paragraph" w:customStyle="1" w:styleId="toc0">
    <w:name w:val="toc 0"/>
    <w:basedOn w:val="Normal"/>
    <w:next w:val="TOC1"/>
    <w:uiPriority w:val="99"/>
    <w:rsid w:val="001533A7"/>
    <w:pPr>
      <w:keepLines/>
      <w:tabs>
        <w:tab w:val="clear" w:pos="794"/>
        <w:tab w:val="clear" w:pos="1191"/>
        <w:tab w:val="clear" w:pos="1588"/>
        <w:tab w:val="clear" w:pos="1985"/>
        <w:tab w:val="right" w:pos="9639"/>
      </w:tabs>
      <w:spacing w:before="120"/>
      <w:jc w:val="left"/>
    </w:pPr>
    <w:rPr>
      <w:b/>
      <w:sz w:val="24"/>
    </w:rPr>
  </w:style>
  <w:style w:type="character" w:customStyle="1" w:styleId="Heading6Char">
    <w:name w:val="Heading 6 Char"/>
    <w:aliases w:val="H6 Char,H61 Char,h6 Char"/>
    <w:link w:val="Heading6"/>
    <w:uiPriority w:val="99"/>
    <w:locked/>
    <w:rsid w:val="0056241E"/>
    <w:rPr>
      <w:rFonts w:ascii="Times New Roman" w:hAnsi="Times New Roman"/>
      <w:b/>
      <w:bCs/>
      <w:lang w:val="en-GB"/>
    </w:rPr>
  </w:style>
  <w:style w:type="character" w:customStyle="1" w:styleId="Heading7Char">
    <w:name w:val="Heading 7 Char"/>
    <w:link w:val="Heading7"/>
    <w:locked/>
    <w:rsid w:val="0056241E"/>
    <w:rPr>
      <w:rFonts w:ascii="Times New Roman" w:hAnsi="Times New Roman"/>
      <w:b/>
      <w:bCs/>
      <w:lang w:val="en-GB"/>
    </w:rPr>
  </w:style>
  <w:style w:type="character" w:customStyle="1" w:styleId="Heading8Char">
    <w:name w:val="Heading 8 Char"/>
    <w:link w:val="Heading8"/>
    <w:locked/>
    <w:rsid w:val="00F75C43"/>
    <w:rPr>
      <w:rFonts w:ascii="Times New Roman" w:hAnsi="Times New Roman"/>
      <w:b/>
      <w:bCs/>
      <w:sz w:val="24"/>
      <w:szCs w:val="24"/>
      <w:lang w:val="en-GB"/>
    </w:rPr>
  </w:style>
  <w:style w:type="character" w:customStyle="1" w:styleId="Heading9Char">
    <w:name w:val="Heading 9 Char"/>
    <w:link w:val="Heading9"/>
    <w:uiPriority w:val="99"/>
    <w:locked/>
    <w:rsid w:val="00F75C43"/>
    <w:rPr>
      <w:rFonts w:ascii="Times New Roman" w:hAnsi="Times New Roman"/>
      <w:b/>
      <w:bCs/>
      <w:sz w:val="24"/>
      <w:szCs w:val="24"/>
      <w:lang w:val="en-GB"/>
    </w:rPr>
  </w:style>
  <w:style w:type="paragraph" w:styleId="BodyTextIndent">
    <w:name w:val="Body Text Indent"/>
    <w:basedOn w:val="Normal"/>
    <w:link w:val="BodyTextIndentChar"/>
    <w:uiPriority w:val="99"/>
    <w:rsid w:val="00DE5D3F"/>
    <w:pPr>
      <w:spacing w:after="120" w:line="480" w:lineRule="auto"/>
    </w:pPr>
  </w:style>
  <w:style w:type="character" w:customStyle="1" w:styleId="BodyTextIndentChar">
    <w:name w:val="Body Text Indent Char"/>
    <w:link w:val="BodyTextIndent"/>
    <w:uiPriority w:val="99"/>
    <w:locked/>
    <w:rsid w:val="00F75C43"/>
    <w:rPr>
      <w:rFonts w:ascii="Times New Roman" w:hAnsi="Times New Roman" w:cs="Times New Roman"/>
      <w:sz w:val="20"/>
      <w:szCs w:val="20"/>
      <w:lang w:val="en-GB"/>
    </w:rPr>
  </w:style>
  <w:style w:type="paragraph" w:customStyle="1" w:styleId="3H5">
    <w:name w:val="3H5"/>
    <w:basedOn w:val="Normal"/>
    <w:link w:val="3DVCLevel5Char"/>
    <w:qFormat/>
    <w:rsid w:val="001533A7"/>
    <w:pPr>
      <w:keepNext/>
      <w:keepLines/>
      <w:numPr>
        <w:ilvl w:val="5"/>
        <w:numId w:val="33"/>
      </w:numPr>
      <w:tabs>
        <w:tab w:val="clear" w:pos="1191"/>
        <w:tab w:val="clear" w:pos="1588"/>
        <w:tab w:val="clear" w:pos="1985"/>
      </w:tabs>
      <w:overflowPunct/>
      <w:autoSpaceDE/>
      <w:autoSpaceDN/>
      <w:adjustRightInd/>
      <w:spacing w:before="181"/>
      <w:textAlignment w:val="auto"/>
      <w:outlineLvl w:val="5"/>
    </w:pPr>
    <w:rPr>
      <w:b/>
    </w:rPr>
  </w:style>
  <w:style w:type="character" w:styleId="CommentReference">
    <w:name w:val="annotation reference"/>
    <w:uiPriority w:val="99"/>
    <w:rsid w:val="00DE5D3F"/>
    <w:rPr>
      <w:rFonts w:cs="Times New Roman"/>
      <w:sz w:val="16"/>
      <w:szCs w:val="16"/>
    </w:rPr>
  </w:style>
  <w:style w:type="paragraph" w:styleId="CommentText">
    <w:name w:val="annotation text"/>
    <w:basedOn w:val="Normal"/>
    <w:link w:val="CommentTextChar"/>
    <w:uiPriority w:val="99"/>
    <w:rsid w:val="00DE5D3F"/>
  </w:style>
  <w:style w:type="character" w:customStyle="1" w:styleId="CommentTextChar">
    <w:name w:val="Comment Text Char"/>
    <w:link w:val="CommentText"/>
    <w:uiPriority w:val="99"/>
    <w:locked/>
    <w:rsid w:val="00F75C43"/>
    <w:rPr>
      <w:rFonts w:ascii="Times New Roman" w:hAnsi="Times New Roman" w:cs="Times New Roman"/>
      <w:sz w:val="20"/>
      <w:szCs w:val="20"/>
      <w:lang w:val="en-GB"/>
    </w:rPr>
  </w:style>
  <w:style w:type="paragraph" w:styleId="TOC8">
    <w:name w:val="toc 8"/>
    <w:basedOn w:val="Normal"/>
    <w:next w:val="Normal"/>
    <w:autoRedefine/>
    <w:uiPriority w:val="39"/>
    <w:rsid w:val="005F0EBA"/>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63570F"/>
    <w:pPr>
      <w:ind w:left="2382" w:hanging="1191"/>
    </w:pPr>
  </w:style>
  <w:style w:type="paragraph" w:styleId="TOC3">
    <w:name w:val="toc 3"/>
    <w:basedOn w:val="Normal"/>
    <w:next w:val="Normal"/>
    <w:autoRedefine/>
    <w:uiPriority w:val="39"/>
    <w:qFormat/>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63570F"/>
    <w:pPr>
      <w:ind w:left="2098" w:hanging="1106"/>
    </w:pPr>
  </w:style>
  <w:style w:type="paragraph" w:styleId="TOC5">
    <w:name w:val="toc 5"/>
    <w:basedOn w:val="TOC3"/>
    <w:autoRedefine/>
    <w:uiPriority w:val="39"/>
    <w:rsid w:val="0063570F"/>
    <w:pPr>
      <w:ind w:left="1758" w:hanging="964"/>
    </w:pPr>
  </w:style>
  <w:style w:type="paragraph" w:styleId="TOC4">
    <w:name w:val="toc 4"/>
    <w:basedOn w:val="TOC3"/>
    <w:next w:val="TOC5"/>
    <w:autoRedefine/>
    <w:uiPriority w:val="39"/>
    <w:rsid w:val="0063570F"/>
    <w:pPr>
      <w:ind w:left="1502" w:hanging="907"/>
    </w:pPr>
  </w:style>
  <w:style w:type="paragraph" w:styleId="TOC2">
    <w:name w:val="toc 2"/>
    <w:basedOn w:val="TOC1"/>
    <w:next w:val="TOC3"/>
    <w:autoRedefine/>
    <w:uiPriority w:val="39"/>
    <w:qFormat/>
    <w:rsid w:val="001533A7"/>
    <w:pPr>
      <w:keepNext w:val="0"/>
      <w:tabs>
        <w:tab w:val="clear" w:pos="9629"/>
        <w:tab w:val="left" w:pos="900"/>
        <w:tab w:val="right" w:leader="dot" w:pos="9630"/>
      </w:tabs>
      <w:spacing w:before="0"/>
      <w:ind w:left="200" w:firstLine="0"/>
    </w:pPr>
    <w:rPr>
      <w:bCs w:val="0"/>
    </w:rPr>
  </w:style>
  <w:style w:type="paragraph" w:styleId="TOC1">
    <w:name w:val="toc 1"/>
    <w:basedOn w:val="Normal"/>
    <w:next w:val="TOC2"/>
    <w:autoRedefine/>
    <w:uiPriority w:val="39"/>
    <w:qFormat/>
    <w:rsid w:val="001533A7"/>
    <w:pPr>
      <w:keepNext/>
      <w:tabs>
        <w:tab w:val="clear" w:pos="794"/>
        <w:tab w:val="clear" w:pos="1191"/>
        <w:tab w:val="clear" w:pos="1588"/>
        <w:tab w:val="clear" w:pos="1985"/>
        <w:tab w:val="right" w:leader="dot" w:pos="9629"/>
      </w:tabs>
      <w:spacing w:before="86"/>
      <w:ind w:left="397" w:hanging="397"/>
      <w:jc w:val="left"/>
    </w:pPr>
    <w:rPr>
      <w:bCs/>
      <w:noProof/>
    </w:rPr>
  </w:style>
  <w:style w:type="paragraph" w:styleId="Index7">
    <w:name w:val="index 7"/>
    <w:basedOn w:val="Normal"/>
    <w:next w:val="Normal"/>
    <w:autoRedefine/>
    <w:uiPriority w:val="99"/>
    <w:semiHidden/>
    <w:rsid w:val="00DE5D3F"/>
    <w:pPr>
      <w:ind w:left="1698"/>
    </w:pPr>
  </w:style>
  <w:style w:type="paragraph" w:styleId="Index6">
    <w:name w:val="index 6"/>
    <w:basedOn w:val="Normal"/>
    <w:next w:val="Normal"/>
    <w:autoRedefine/>
    <w:uiPriority w:val="99"/>
    <w:semiHidden/>
    <w:rsid w:val="00DE5D3F"/>
    <w:pPr>
      <w:ind w:left="1415"/>
    </w:pPr>
  </w:style>
  <w:style w:type="paragraph" w:styleId="Index5">
    <w:name w:val="index 5"/>
    <w:basedOn w:val="Normal"/>
    <w:next w:val="Normal"/>
    <w:autoRedefine/>
    <w:uiPriority w:val="99"/>
    <w:semiHidden/>
    <w:rsid w:val="00DE5D3F"/>
    <w:pPr>
      <w:ind w:left="1132"/>
    </w:pPr>
  </w:style>
  <w:style w:type="paragraph" w:styleId="Index4">
    <w:name w:val="index 4"/>
    <w:basedOn w:val="Normal"/>
    <w:next w:val="Normal"/>
    <w:autoRedefine/>
    <w:uiPriority w:val="99"/>
    <w:semiHidden/>
    <w:rsid w:val="00DE5D3F"/>
    <w:pPr>
      <w:ind w:left="849"/>
    </w:pPr>
  </w:style>
  <w:style w:type="paragraph" w:styleId="Index3">
    <w:name w:val="index 3"/>
    <w:basedOn w:val="Normal"/>
    <w:next w:val="Normal"/>
    <w:autoRedefine/>
    <w:uiPriority w:val="99"/>
    <w:semiHidden/>
    <w:rsid w:val="00DE5D3F"/>
    <w:pPr>
      <w:ind w:left="566"/>
    </w:pPr>
  </w:style>
  <w:style w:type="paragraph" w:styleId="Index2">
    <w:name w:val="index 2"/>
    <w:basedOn w:val="Normal"/>
    <w:next w:val="Normal"/>
    <w:autoRedefine/>
    <w:uiPriority w:val="99"/>
    <w:semiHidden/>
    <w:rsid w:val="00DE5D3F"/>
    <w:pPr>
      <w:ind w:left="283"/>
    </w:pPr>
  </w:style>
  <w:style w:type="paragraph" w:customStyle="1" w:styleId="ColorfulShading-Accent12">
    <w:name w:val="Colorful Shading - Accent 12"/>
    <w:hidden/>
    <w:uiPriority w:val="99"/>
    <w:semiHidden/>
    <w:rsid w:val="008D2320"/>
    <w:rPr>
      <w:rFonts w:ascii="Times New Roman" w:hAnsi="Times New Roman"/>
      <w:lang w:val="en-GB"/>
    </w:rPr>
  </w:style>
  <w:style w:type="character" w:styleId="LineNumber">
    <w:name w:val="line number"/>
    <w:uiPriority w:val="99"/>
    <w:rsid w:val="00DE5D3F"/>
    <w:rPr>
      <w:rFonts w:cs="Times New Roman"/>
    </w:rPr>
  </w:style>
  <w:style w:type="paragraph" w:styleId="IndexHeading">
    <w:name w:val="index heading"/>
    <w:basedOn w:val="Normal"/>
    <w:next w:val="ColorfulShading-Accent12"/>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Footer">
    <w:name w:val="footer"/>
    <w:basedOn w:val="Normal"/>
    <w:link w:val="FooterChar"/>
    <w:uiPriority w:val="99"/>
    <w:rsid w:val="00DE5D3F"/>
    <w:pPr>
      <w:tabs>
        <w:tab w:val="clear" w:pos="794"/>
        <w:tab w:val="clear" w:pos="1191"/>
        <w:tab w:val="clear" w:pos="1588"/>
        <w:tab w:val="clear" w:pos="1985"/>
        <w:tab w:val="left" w:pos="907"/>
        <w:tab w:val="center" w:pos="4849"/>
        <w:tab w:val="right" w:pos="8789"/>
        <w:tab w:val="right" w:pos="9725"/>
      </w:tabs>
      <w:jc w:val="left"/>
    </w:pPr>
  </w:style>
  <w:style w:type="character" w:customStyle="1" w:styleId="FooterChar">
    <w:name w:val="Footer Char"/>
    <w:link w:val="Footer"/>
    <w:uiPriority w:val="99"/>
    <w:locked/>
    <w:rsid w:val="00F75C43"/>
    <w:rPr>
      <w:rFonts w:ascii="Times New Roman" w:hAnsi="Times New Roman" w:cs="Times New Roman"/>
      <w:sz w:val="20"/>
      <w:szCs w:val="20"/>
      <w:lang w:val="en-GB"/>
    </w:rPr>
  </w:style>
  <w:style w:type="paragraph" w:styleId="Header">
    <w:name w:val="header"/>
    <w:aliases w:val="h,Header/Footer"/>
    <w:basedOn w:val="Normal"/>
    <w:link w:val="HeaderChar"/>
    <w:uiPriority w:val="99"/>
    <w:rsid w:val="00DE5D3F"/>
    <w:pPr>
      <w:tabs>
        <w:tab w:val="clear" w:pos="794"/>
        <w:tab w:val="clear" w:pos="1191"/>
        <w:tab w:val="clear" w:pos="1588"/>
        <w:tab w:val="clear" w:pos="1985"/>
        <w:tab w:val="left" w:pos="907"/>
        <w:tab w:val="center" w:pos="4849"/>
        <w:tab w:val="right" w:pos="9725"/>
      </w:tabs>
    </w:pPr>
  </w:style>
  <w:style w:type="character" w:customStyle="1" w:styleId="HeaderChar">
    <w:name w:val="Header Char"/>
    <w:aliases w:val="h Char,Header/Footer Char"/>
    <w:link w:val="Header"/>
    <w:uiPriority w:val="99"/>
    <w:locked/>
    <w:rsid w:val="00F75C43"/>
    <w:rPr>
      <w:rFonts w:ascii="Times New Roman" w:hAnsi="Times New Roman" w:cs="Times New Roman"/>
      <w:sz w:val="20"/>
      <w:szCs w:val="20"/>
      <w:lang w:val="en-GB"/>
    </w:rPr>
  </w:style>
  <w:style w:type="character" w:styleId="FootnoteReference">
    <w:name w:val="footnote reference"/>
    <w:uiPriority w:val="99"/>
    <w:semiHidden/>
    <w:rsid w:val="00DE5D3F"/>
    <w:rPr>
      <w:rFonts w:cs="Times New Roman"/>
      <w:position w:val="6"/>
      <w:sz w:val="16"/>
      <w:szCs w:val="16"/>
    </w:rPr>
  </w:style>
  <w:style w:type="paragraph" w:styleId="FootnoteText">
    <w:name w:val="footnote text"/>
    <w:basedOn w:val="Normal"/>
    <w:link w:val="FootnoteTextChar"/>
    <w:uiPriority w:val="99"/>
    <w:semiHidden/>
    <w:rsid w:val="00DE5D3F"/>
    <w:pPr>
      <w:tabs>
        <w:tab w:val="left" w:pos="256"/>
      </w:tabs>
    </w:pPr>
  </w:style>
  <w:style w:type="character" w:customStyle="1" w:styleId="FootnoteTextChar">
    <w:name w:val="Footnote Text Char"/>
    <w:link w:val="FootnoteText"/>
    <w:uiPriority w:val="99"/>
    <w:semiHidden/>
    <w:locked/>
    <w:rsid w:val="00F75C43"/>
    <w:rPr>
      <w:rFonts w:ascii="Times New Roman" w:hAnsi="Times New Roman" w:cs="Times New Roman"/>
      <w:sz w:val="20"/>
      <w:szCs w:val="20"/>
      <w:lang w:val="en-GB"/>
    </w:rPr>
  </w:style>
  <w:style w:type="paragraph" w:styleId="NormalIndent">
    <w:name w:val="Normal Indent"/>
    <w:basedOn w:val="Normal"/>
    <w:uiPriority w:val="99"/>
    <w:rsid w:val="00DE5D3F"/>
    <w:pPr>
      <w:ind w:left="600"/>
    </w:pPr>
  </w:style>
  <w:style w:type="paragraph" w:customStyle="1" w:styleId="3HAnnex">
    <w:name w:val="3HAnnex"/>
    <w:basedOn w:val="Normal"/>
    <w:qFormat/>
    <w:rsid w:val="001533A7"/>
    <w:pPr>
      <w:spacing w:before="480"/>
      <w:jc w:val="center"/>
    </w:pPr>
    <w:rPr>
      <w:b/>
      <w:sz w:val="24"/>
    </w:rPr>
  </w:style>
  <w:style w:type="paragraph" w:customStyle="1" w:styleId="3H6">
    <w:name w:val="3H6"/>
    <w:basedOn w:val="Normal"/>
    <w:rsid w:val="001533A7"/>
    <w:pPr>
      <w:tabs>
        <w:tab w:val="num" w:pos="794"/>
      </w:tabs>
    </w:pPr>
  </w:style>
  <w:style w:type="paragraph" w:customStyle="1" w:styleId="3H7">
    <w:name w:val="3H7"/>
    <w:basedOn w:val="Normal"/>
    <w:rsid w:val="001533A7"/>
    <w:pPr>
      <w:tabs>
        <w:tab w:val="num" w:pos="794"/>
      </w:tabs>
    </w:pPr>
  </w:style>
  <w:style w:type="paragraph" w:customStyle="1" w:styleId="3H9">
    <w:name w:val="3H9"/>
    <w:basedOn w:val="Normal"/>
    <w:rsid w:val="00473BB7"/>
    <w:pPr>
      <w:tabs>
        <w:tab w:val="clear" w:pos="794"/>
      </w:tabs>
    </w:pPr>
  </w:style>
  <w:style w:type="paragraph" w:customStyle="1" w:styleId="enumlev1">
    <w:name w:val="enumlev1"/>
    <w:basedOn w:val="Normal"/>
    <w:rsid w:val="00DE5D3F"/>
    <w:pPr>
      <w:spacing w:before="86"/>
      <w:ind w:left="1191" w:hanging="397"/>
    </w:pPr>
  </w:style>
  <w:style w:type="character" w:customStyle="1" w:styleId="hps">
    <w:name w:val="hps"/>
    <w:rsid w:val="0068210D"/>
  </w:style>
  <w:style w:type="character" w:customStyle="1" w:styleId="Heading5Char">
    <w:name w:val="Heading 5 Char"/>
    <w:uiPriority w:val="99"/>
    <w:locked/>
    <w:rsid w:val="001533A7"/>
    <w:rPr>
      <w:rFonts w:ascii="Times New Roman" w:hAnsi="Times New Roman"/>
      <w:b/>
      <w:bCs/>
    </w:rPr>
  </w:style>
  <w:style w:type="character" w:customStyle="1" w:styleId="Heading4CharChar1">
    <w:name w:val="Heading 4 Char Char1"/>
    <w:aliases w:val="Heading 4 Char1 Char Char,Heading 4 Char Char Char Char"/>
    <w:uiPriority w:val="99"/>
    <w:rsid w:val="001533A7"/>
    <w:rPr>
      <w:rFonts w:cs="Times New Roman"/>
      <w:b/>
      <w:bCs/>
      <w:lang w:val="en-GB" w:eastAsia="en-US"/>
    </w:rPr>
  </w:style>
  <w:style w:type="paragraph" w:customStyle="1" w:styleId="Annex1">
    <w:name w:val="Annex 1"/>
    <w:basedOn w:val="Heading1"/>
    <w:next w:val="Normal"/>
    <w:uiPriority w:val="99"/>
    <w:qFormat/>
    <w:rsid w:val="001533A7"/>
    <w:pPr>
      <w:keepNext w:val="0"/>
      <w:keepLines w:val="0"/>
      <w:numPr>
        <w:numId w:val="0"/>
      </w:numPr>
      <w:spacing w:before="136"/>
      <w:jc w:val="center"/>
      <w:outlineLvl w:val="9"/>
    </w:pPr>
    <w:rPr>
      <w:rFonts w:ascii="Times New Roman Bold" w:hAnsi="Times New Roman Bold"/>
      <w:bCs w:val="0"/>
      <w:sz w:val="20"/>
      <w:szCs w:val="20"/>
    </w:rPr>
  </w:style>
  <w:style w:type="paragraph" w:customStyle="1" w:styleId="TableLegend">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1533A7"/>
    <w:pPr>
      <w:keepNext w:val="0"/>
      <w:keepLines/>
      <w:tabs>
        <w:tab w:val="clear" w:pos="454"/>
      </w:tabs>
      <w:spacing w:before="100" w:after="100" w:line="190" w:lineRule="exact"/>
    </w:pPr>
  </w:style>
  <w:style w:type="character" w:customStyle="1" w:styleId="BlancCharCharChar">
    <w:name w:val="Blanc Char Char Char"/>
    <w:uiPriority w:val="99"/>
    <w:rsid w:val="001533A7"/>
    <w:rPr>
      <w:rFonts w:cs="Times New Roman"/>
      <w:b/>
      <w:bCs/>
      <w:sz w:val="8"/>
      <w:szCs w:val="8"/>
      <w:lang w:val="en-US" w:eastAsia="en-US"/>
    </w:rPr>
  </w:style>
  <w:style w:type="paragraph" w:customStyle="1" w:styleId="enumlev2">
    <w:name w:val="enumlev2"/>
    <w:basedOn w:val="enumlev1"/>
    <w:uiPriority w:val="99"/>
    <w:rsid w:val="001533A7"/>
    <w:pPr>
      <w:ind w:left="1588"/>
    </w:pPr>
  </w:style>
  <w:style w:type="paragraph" w:customStyle="1" w:styleId="AnnexRef">
    <w:name w:val="Annex_Ref"/>
    <w:basedOn w:val="Normal"/>
    <w:next w:val="Normal"/>
    <w:uiPriority w:val="99"/>
    <w:rsid w:val="00DE5D3F"/>
    <w:pPr>
      <w:spacing w:before="0"/>
      <w:jc w:val="center"/>
    </w:pPr>
  </w:style>
  <w:style w:type="paragraph" w:customStyle="1" w:styleId="enumlev3">
    <w:name w:val="enumlev3"/>
    <w:basedOn w:val="enumlev2"/>
    <w:uiPriority w:val="99"/>
    <w:rsid w:val="001533A7"/>
    <w:pPr>
      <w:ind w:left="1985"/>
    </w:pPr>
  </w:style>
  <w:style w:type="paragraph" w:customStyle="1" w:styleId="heading1aftertitle">
    <w:name w:val="heading 1aftertitle"/>
    <w:basedOn w:val="Heading1"/>
    <w:next w:val="Normal"/>
    <w:uiPriority w:val="99"/>
    <w:rsid w:val="001533A7"/>
    <w:pPr>
      <w:spacing w:before="1134"/>
      <w:outlineLvl w:val="9"/>
    </w:pPr>
  </w:style>
  <w:style w:type="paragraph" w:customStyle="1" w:styleId="FigureTitle">
    <w:name w:val="Figure_Title"/>
    <w:basedOn w:val="TableTitle"/>
    <w:next w:val="Normal"/>
    <w:uiPriority w:val="99"/>
    <w:rsid w:val="001533A7"/>
    <w:pPr>
      <w:spacing w:after="720"/>
    </w:pPr>
    <w:rPr>
      <w:bCs w:val="0"/>
      <w:lang w:eastAsia="zh-TW"/>
    </w:rPr>
  </w:style>
  <w:style w:type="paragraph" w:customStyle="1" w:styleId="TableTitle">
    <w:name w:val="Table_Title"/>
    <w:basedOn w:val="Normal"/>
    <w:next w:val="Blanc"/>
    <w:rsid w:val="001533A7"/>
    <w:pPr>
      <w:keepNext/>
      <w:spacing w:before="240" w:after="113"/>
      <w:jc w:val="center"/>
    </w:pPr>
    <w:rPr>
      <w:b/>
      <w:bCs/>
    </w:rPr>
  </w:style>
  <w:style w:type="paragraph" w:customStyle="1" w:styleId="Blanc">
    <w:name w:val="Blanc"/>
    <w:basedOn w:val="TableTitle"/>
    <w:next w:val="TableText"/>
    <w:rsid w:val="001533A7"/>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1533A7"/>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rsid w:val="001533A7"/>
    <w:pPr>
      <w:keepNext/>
      <w:spacing w:before="240" w:after="720"/>
      <w:jc w:val="center"/>
    </w:pPr>
    <w:rPr>
      <w:b/>
      <w:bCs/>
    </w:rPr>
  </w:style>
  <w:style w:type="paragraph" w:customStyle="1" w:styleId="AnnexTitle">
    <w:name w:val="Annex_Title"/>
    <w:basedOn w:val="Normal"/>
    <w:next w:val="Normal"/>
    <w:uiPriority w:val="99"/>
    <w:rsid w:val="001533A7"/>
    <w:pPr>
      <w:spacing w:after="68"/>
      <w:jc w:val="center"/>
    </w:pPr>
    <w:rPr>
      <w:b/>
      <w:bCs/>
      <w:sz w:val="24"/>
      <w:szCs w:val="24"/>
    </w:rPr>
  </w:style>
  <w:style w:type="paragraph" w:customStyle="1" w:styleId="Fig">
    <w:name w:val="Fig_#"/>
    <w:basedOn w:val="Normal"/>
    <w:next w:val="Normal"/>
    <w:uiPriority w:val="99"/>
    <w:rsid w:val="001533A7"/>
    <w:pPr>
      <w:jc w:val="left"/>
    </w:pPr>
    <w:rPr>
      <w:color w:val="FF0000"/>
      <w:lang w:val="en-US"/>
    </w:rPr>
  </w:style>
  <w:style w:type="paragraph" w:customStyle="1" w:styleId="Equation">
    <w:name w:val="Equation"/>
    <w:basedOn w:val="Normal"/>
    <w:rsid w:val="00DE5D3F"/>
    <w:pPr>
      <w:tabs>
        <w:tab w:val="clear" w:pos="1191"/>
        <w:tab w:val="clear" w:pos="1985"/>
        <w:tab w:val="center" w:pos="4849"/>
        <w:tab w:val="right" w:pos="9696"/>
      </w:tabs>
      <w:spacing w:before="193" w:after="240"/>
      <w:jc w:val="left"/>
    </w:pPr>
    <w:rPr>
      <w:sz w:val="22"/>
      <w:szCs w:val="22"/>
    </w:rPr>
  </w:style>
  <w:style w:type="paragraph" w:customStyle="1" w:styleId="SectionTitle">
    <w:name w:val="Section_Title"/>
    <w:basedOn w:val="Normal"/>
    <w:uiPriority w:val="99"/>
    <w:rsid w:val="001533A7"/>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1533A7"/>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1533A7"/>
    <w:pPr>
      <w:keepNext/>
      <w:keepLines/>
      <w:spacing w:before="720"/>
      <w:jc w:val="left"/>
    </w:pPr>
    <w:rPr>
      <w:b/>
      <w:bCs/>
    </w:rPr>
  </w:style>
  <w:style w:type="paragraph" w:customStyle="1" w:styleId="headfoot">
    <w:name w:val="head_foot"/>
    <w:basedOn w:val="Normal"/>
    <w:next w:val="Rec"/>
    <w:uiPriority w:val="99"/>
    <w:rsid w:val="001533A7"/>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1533A7"/>
    <w:pPr>
      <w:spacing w:before="960" w:after="240"/>
      <w:jc w:val="right"/>
    </w:pPr>
    <w:rPr>
      <w:rFonts w:ascii="C39T36Lfz" w:hAnsi="C39T36Lfz" w:cs="C39T36Lfz"/>
      <w:sz w:val="104"/>
      <w:szCs w:val="104"/>
    </w:rPr>
  </w:style>
  <w:style w:type="paragraph" w:customStyle="1" w:styleId="ASN1">
    <w:name w:val="ASN.1"/>
    <w:basedOn w:val="Normal"/>
    <w:next w:val="ASN1Continue"/>
    <w:uiPriority w:val="99"/>
    <w:rsid w:val="001533A7"/>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1533A7"/>
    <w:pPr>
      <w:spacing w:before="0"/>
    </w:pPr>
  </w:style>
  <w:style w:type="paragraph" w:styleId="Title">
    <w:name w:val="Title"/>
    <w:basedOn w:val="Normal"/>
    <w:next w:val="Normal"/>
    <w:link w:val="TitleChar"/>
    <w:uiPriority w:val="99"/>
    <w:qFormat/>
    <w:rsid w:val="00DE5D3F"/>
    <w:pPr>
      <w:spacing w:before="840" w:after="480"/>
      <w:jc w:val="center"/>
    </w:pPr>
    <w:rPr>
      <w:rFonts w:ascii="Cambria" w:hAnsi="Cambria"/>
      <w:b/>
      <w:bCs/>
      <w:kern w:val="28"/>
      <w:sz w:val="32"/>
      <w:szCs w:val="32"/>
    </w:rPr>
  </w:style>
  <w:style w:type="character" w:customStyle="1" w:styleId="TitleChar">
    <w:name w:val="Title Char"/>
    <w:link w:val="Title"/>
    <w:uiPriority w:val="99"/>
    <w:locked/>
    <w:rsid w:val="00F75C43"/>
    <w:rPr>
      <w:rFonts w:ascii="Cambria" w:hAnsi="Cambria" w:cs="Times New Roman"/>
      <w:b/>
      <w:bCs/>
      <w:kern w:val="28"/>
      <w:sz w:val="32"/>
      <w:szCs w:val="32"/>
      <w:lang w:val="en-GB"/>
    </w:rPr>
  </w:style>
  <w:style w:type="paragraph" w:customStyle="1" w:styleId="ASN1Italic">
    <w:name w:val="ASN.1 Italic"/>
    <w:basedOn w:val="ASN1"/>
    <w:uiPriority w:val="99"/>
    <w:rsid w:val="001533A7"/>
    <w:pPr>
      <w:spacing w:before="0"/>
    </w:pPr>
    <w:rPr>
      <w:b w:val="0"/>
      <w:bCs w:val="0"/>
      <w:i/>
      <w:iCs/>
      <w:sz w:val="20"/>
      <w:szCs w:val="20"/>
    </w:rPr>
  </w:style>
  <w:style w:type="paragraph" w:customStyle="1" w:styleId="Note">
    <w:name w:val="Note"/>
    <w:basedOn w:val="Normal"/>
    <w:next w:val="Normal"/>
    <w:uiPriority w:val="99"/>
    <w:rsid w:val="001533A7"/>
    <w:pPr>
      <w:tabs>
        <w:tab w:val="clear" w:pos="794"/>
      </w:tabs>
      <w:spacing w:before="60" w:line="199" w:lineRule="exact"/>
      <w:ind w:firstLine="794"/>
    </w:pPr>
    <w:rPr>
      <w:sz w:val="18"/>
      <w:szCs w:val="18"/>
    </w:rPr>
  </w:style>
  <w:style w:type="paragraph" w:styleId="Revision">
    <w:name w:val="Revision"/>
    <w:hidden/>
    <w:uiPriority w:val="99"/>
    <w:semiHidden/>
    <w:rsid w:val="00BF691A"/>
    <w:rPr>
      <w:rFonts w:ascii="Times New Roman" w:hAnsi="Times New Roman"/>
      <w:lang w:val="en-GB"/>
    </w:rPr>
  </w:style>
  <w:style w:type="paragraph" w:customStyle="1" w:styleId="3HeaderFooter">
    <w:name w:val="3HeaderFooter"/>
    <w:basedOn w:val="3N"/>
    <w:link w:val="3HeaderFooterChar"/>
    <w:qFormat/>
    <w:rsid w:val="005C4C1E"/>
    <w:pPr>
      <w:tabs>
        <w:tab w:val="left" w:pos="907"/>
        <w:tab w:val="right" w:pos="8789"/>
        <w:tab w:val="right" w:pos="9696"/>
      </w:tabs>
      <w:spacing w:before="0"/>
      <w:jc w:val="left"/>
    </w:pPr>
    <w:rPr>
      <w:rFonts w:eastAsia="Times New Roman"/>
      <w:b/>
      <w:sz w:val="22"/>
      <w:szCs w:val="22"/>
    </w:rPr>
  </w:style>
  <w:style w:type="character" w:customStyle="1" w:styleId="NoteChar">
    <w:name w:val="Note Char"/>
    <w:uiPriority w:val="99"/>
    <w:rsid w:val="001533A7"/>
    <w:rPr>
      <w:rFonts w:cs="Times New Roman"/>
      <w:sz w:val="18"/>
      <w:szCs w:val="18"/>
      <w:lang w:val="en-GB" w:eastAsia="en-US"/>
    </w:rPr>
  </w:style>
  <w:style w:type="paragraph" w:customStyle="1" w:styleId="tableheading">
    <w:name w:val="table heading"/>
    <w:basedOn w:val="Normal"/>
    <w:rsid w:val="00DE5D3F"/>
    <w:pPr>
      <w:keepNext/>
      <w:keepLines/>
      <w:tabs>
        <w:tab w:val="clear" w:pos="794"/>
        <w:tab w:val="clear" w:pos="1191"/>
        <w:tab w:val="clear" w:pos="1588"/>
        <w:tab w:val="clear" w:pos="1985"/>
      </w:tabs>
      <w:spacing w:before="0" w:after="60"/>
    </w:pPr>
    <w:rPr>
      <w:b/>
      <w:bCs/>
    </w:rPr>
  </w:style>
  <w:style w:type="paragraph" w:styleId="Caption">
    <w:name w:val="caption"/>
    <w:basedOn w:val="Normal"/>
    <w:next w:val="Normal"/>
    <w:link w:val="CaptionChar1"/>
    <w:qFormat/>
    <w:rsid w:val="001533A7"/>
    <w:pPr>
      <w:keepNext/>
      <w:tabs>
        <w:tab w:val="clear" w:pos="794"/>
        <w:tab w:val="clear" w:pos="1191"/>
        <w:tab w:val="clear" w:pos="1588"/>
        <w:tab w:val="clear" w:pos="1985"/>
      </w:tabs>
      <w:spacing w:before="240" w:after="113"/>
      <w:jc w:val="center"/>
    </w:pPr>
    <w:rPr>
      <w:b/>
      <w:bCs/>
      <w:noProof/>
    </w:rPr>
  </w:style>
  <w:style w:type="paragraph" w:customStyle="1" w:styleId="tablecell">
    <w:name w:val="table cell"/>
    <w:basedOn w:val="Normal"/>
    <w:rsid w:val="00DE5D3F"/>
    <w:pPr>
      <w:keepNext/>
      <w:keepLines/>
      <w:tabs>
        <w:tab w:val="clear" w:pos="794"/>
        <w:tab w:val="clear" w:pos="1191"/>
        <w:tab w:val="clear" w:pos="1588"/>
        <w:tab w:val="clear" w:pos="1985"/>
      </w:tabs>
      <w:spacing w:before="0" w:after="60"/>
    </w:pPr>
  </w:style>
  <w:style w:type="paragraph" w:customStyle="1" w:styleId="head">
    <w:name w:val="head"/>
    <w:basedOn w:val="headfoot"/>
    <w:next w:val="foot"/>
    <w:uiPriority w:val="99"/>
    <w:rsid w:val="001533A7"/>
    <w:rPr>
      <w:color w:val="FFFFFF"/>
    </w:rPr>
  </w:style>
  <w:style w:type="paragraph" w:customStyle="1" w:styleId="foot">
    <w:name w:val="foot"/>
    <w:basedOn w:val="head"/>
    <w:next w:val="Heading1"/>
    <w:uiPriority w:val="99"/>
    <w:rsid w:val="001533A7"/>
  </w:style>
  <w:style w:type="paragraph" w:customStyle="1" w:styleId="tablesyntax">
    <w:name w:val="table syntax"/>
    <w:basedOn w:val="Normal"/>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DE5D3F"/>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0D74AC"/>
    <w:pPr>
      <w:tabs>
        <w:tab w:val="clear" w:pos="794"/>
        <w:tab w:val="clear" w:pos="1191"/>
        <w:tab w:val="clear" w:pos="1588"/>
        <w:tab w:val="clear" w:pos="1985"/>
      </w:tabs>
      <w:spacing w:before="60"/>
      <w:jc w:val="left"/>
    </w:pPr>
    <w:rPr>
      <w:bCs/>
    </w:rPr>
  </w:style>
  <w:style w:type="character" w:styleId="Hyperlink">
    <w:name w:val="Hyperlink"/>
    <w:uiPriority w:val="99"/>
    <w:rsid w:val="00DE5D3F"/>
    <w:rPr>
      <w:rFonts w:cs="Times New Roman"/>
      <w:color w:val="0000FF"/>
      <w:u w:val="single"/>
    </w:rPr>
  </w:style>
  <w:style w:type="paragraph" w:styleId="BodyText">
    <w:name w:val="Body Text"/>
    <w:basedOn w:val="Normal"/>
    <w:link w:val="BodyTextChar"/>
    <w:uiPriority w:val="99"/>
    <w:rsid w:val="0056241E"/>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BodyTextChar">
    <w:name w:val="Body Text Char"/>
    <w:link w:val="BodyText"/>
    <w:uiPriority w:val="99"/>
    <w:locked/>
    <w:rsid w:val="0056241E"/>
    <w:rPr>
      <w:rFonts w:ascii="Times New Roman" w:eastAsia="Batang" w:hAnsi="Times New Roman"/>
      <w:sz w:val="22"/>
      <w:szCs w:val="22"/>
      <w:lang w:val="en-GB"/>
    </w:rPr>
  </w:style>
  <w:style w:type="paragraph" w:customStyle="1" w:styleId="RecISO">
    <w:name w:val="Rec_ISO_#"/>
    <w:basedOn w:val="Rec"/>
    <w:uiPriority w:val="99"/>
    <w:rsid w:val="001533A7"/>
    <w:pPr>
      <w:tabs>
        <w:tab w:val="clear" w:pos="794"/>
        <w:tab w:val="clear" w:pos="1191"/>
        <w:tab w:val="clear" w:pos="1588"/>
        <w:tab w:val="clear" w:pos="1985"/>
      </w:tabs>
    </w:pPr>
  </w:style>
  <w:style w:type="paragraph" w:customStyle="1" w:styleId="RecCCITT">
    <w:name w:val="Rec_CCITT_#"/>
    <w:basedOn w:val="RecISO"/>
    <w:uiPriority w:val="99"/>
    <w:rsid w:val="001533A7"/>
    <w:pPr>
      <w:spacing w:before="0"/>
    </w:pPr>
  </w:style>
  <w:style w:type="paragraph" w:customStyle="1" w:styleId="IndexTitle">
    <w:name w:val="Index_Title"/>
    <w:basedOn w:val="AnnexTitle"/>
    <w:uiPriority w:val="99"/>
    <w:rsid w:val="001533A7"/>
  </w:style>
  <w:style w:type="paragraph" w:customStyle="1" w:styleId="Note2">
    <w:name w:val="Note 2"/>
    <w:basedOn w:val="Normal"/>
    <w:uiPriority w:val="99"/>
    <w:qFormat/>
    <w:rsid w:val="001533A7"/>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rmal"/>
    <w:uiPriority w:val="99"/>
    <w:rsid w:val="001533A7"/>
    <w:pPr>
      <w:ind w:left="1474"/>
    </w:pPr>
  </w:style>
  <w:style w:type="character" w:styleId="FollowedHyperlink">
    <w:name w:val="FollowedHyperlink"/>
    <w:uiPriority w:val="99"/>
    <w:rsid w:val="00DE5D3F"/>
    <w:rPr>
      <w:rFonts w:cs="Times New Roman"/>
      <w:color w:val="800080"/>
      <w:u w:val="single"/>
    </w:rPr>
  </w:style>
  <w:style w:type="paragraph" w:customStyle="1" w:styleId="Sprechblasentext1">
    <w:name w:val="Sprechblasentext1"/>
    <w:basedOn w:val="Normal"/>
    <w:uiPriority w:val="99"/>
    <w:semiHidden/>
    <w:rsid w:val="001533A7"/>
    <w:rPr>
      <w:rFonts w:ascii="Tahoma" w:hAnsi="Tahoma" w:cs="Tahoma"/>
      <w:sz w:val="16"/>
      <w:szCs w:val="16"/>
    </w:rPr>
  </w:style>
  <w:style w:type="paragraph" w:styleId="DocumentMap">
    <w:name w:val="Document Map"/>
    <w:basedOn w:val="Normal"/>
    <w:link w:val="DocumentMapChar"/>
    <w:uiPriority w:val="99"/>
    <w:semiHidden/>
    <w:rsid w:val="001C0A25"/>
    <w:pPr>
      <w:shd w:val="clear" w:color="auto" w:fill="000080"/>
    </w:pPr>
    <w:rPr>
      <w:sz w:val="16"/>
    </w:rPr>
  </w:style>
  <w:style w:type="character" w:customStyle="1" w:styleId="DocumentMapChar">
    <w:name w:val="Document Map Char"/>
    <w:link w:val="DocumentMap"/>
    <w:uiPriority w:val="99"/>
    <w:semiHidden/>
    <w:locked/>
    <w:rsid w:val="001C0A25"/>
    <w:rPr>
      <w:rFonts w:ascii="Times New Roman" w:hAnsi="Times New Roman"/>
      <w:sz w:val="16"/>
      <w:shd w:val="clear" w:color="auto" w:fill="000080"/>
      <w:lang w:val="en-GB"/>
    </w:rPr>
  </w:style>
  <w:style w:type="paragraph" w:styleId="BodyTextIndent3">
    <w:name w:val="Body Text Indent 3"/>
    <w:basedOn w:val="Normal"/>
    <w:link w:val="BodyTextIndent3Char"/>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BodyTextIndent3Char">
    <w:name w:val="Body Text Indent 3 Char"/>
    <w:link w:val="BodyTextIndent3"/>
    <w:uiPriority w:val="99"/>
    <w:locked/>
    <w:rsid w:val="00F75C43"/>
    <w:rPr>
      <w:rFonts w:ascii="Times New Roman" w:hAnsi="Times New Roman" w:cs="Times New Roman"/>
      <w:sz w:val="16"/>
      <w:szCs w:val="16"/>
      <w:lang w:val="en-GB"/>
    </w:rPr>
  </w:style>
  <w:style w:type="paragraph" w:styleId="BodyTextIndent2">
    <w:name w:val="Body Text Indent 2"/>
    <w:basedOn w:val="Normal"/>
    <w:link w:val="BodyTextIndent2Char"/>
    <w:uiPriority w:val="99"/>
    <w:rsid w:val="00DE5D3F"/>
    <w:pPr>
      <w:spacing w:after="120" w:line="480" w:lineRule="auto"/>
      <w:ind w:left="283"/>
    </w:pPr>
  </w:style>
  <w:style w:type="character" w:customStyle="1" w:styleId="BodyTextIndent2Char">
    <w:name w:val="Body Text Indent 2 Char"/>
    <w:link w:val="BodyTextIndent2"/>
    <w:uiPriority w:val="99"/>
    <w:locked/>
    <w:rsid w:val="00F75C43"/>
    <w:rPr>
      <w:rFonts w:ascii="Times New Roman" w:hAnsi="Times New Roman" w:cs="Times New Roman"/>
      <w:sz w:val="20"/>
      <w:szCs w:val="20"/>
      <w:lang w:val="en-GB"/>
    </w:rPr>
  </w:style>
  <w:style w:type="paragraph" w:customStyle="1" w:styleId="CourierText">
    <w:name w:val="Courier Text"/>
    <w:basedOn w:val="Normal"/>
    <w:uiPriority w:val="99"/>
    <w:rsid w:val="001533A7"/>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AppendixHeading2">
    <w:name w:val="Appendix Heading 2"/>
    <w:basedOn w:val="Heading2"/>
    <w:uiPriority w:val="99"/>
    <w:rsid w:val="001533A7"/>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styleId="BodyText3">
    <w:name w:val="Body Text 3"/>
    <w:basedOn w:val="Normal"/>
    <w:link w:val="BodyText3Char"/>
    <w:uiPriority w:val="99"/>
    <w:rsid w:val="00DE5D3F"/>
    <w:pPr>
      <w:spacing w:after="120"/>
    </w:pPr>
    <w:rPr>
      <w:sz w:val="16"/>
      <w:szCs w:val="16"/>
    </w:rPr>
  </w:style>
  <w:style w:type="character" w:customStyle="1" w:styleId="BodyText3Char">
    <w:name w:val="Body Text 3 Char"/>
    <w:link w:val="BodyText3"/>
    <w:uiPriority w:val="99"/>
    <w:locked/>
    <w:rsid w:val="00F75C43"/>
    <w:rPr>
      <w:rFonts w:ascii="Times New Roman" w:hAnsi="Times New Roman" w:cs="Times New Roman"/>
      <w:sz w:val="16"/>
      <w:szCs w:val="16"/>
      <w:lang w:val="en-GB"/>
    </w:rPr>
  </w:style>
  <w:style w:type="paragraph" w:customStyle="1" w:styleId="Note1">
    <w:name w:val="Note 1"/>
    <w:basedOn w:val="Normal"/>
    <w:qFormat/>
    <w:rsid w:val="00DB7757"/>
    <w:pPr>
      <w:tabs>
        <w:tab w:val="clear" w:pos="794"/>
        <w:tab w:val="clear" w:pos="1191"/>
        <w:tab w:val="clear" w:pos="1588"/>
        <w:tab w:val="clear" w:pos="1985"/>
      </w:tabs>
      <w:spacing w:before="60"/>
      <w:ind w:left="288"/>
    </w:pPr>
    <w:rPr>
      <w:sz w:val="18"/>
      <w:szCs w:val="18"/>
    </w:rPr>
  </w:style>
  <w:style w:type="paragraph" w:customStyle="1" w:styleId="AppendixHeadingI">
    <w:name w:val="Appendix Heading I"/>
    <w:basedOn w:val="Normal"/>
    <w:uiPriority w:val="99"/>
    <w:rsid w:val="001533A7"/>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1533A7"/>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1533A7"/>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Normal"/>
    <w:uiPriority w:val="99"/>
    <w:rsid w:val="001533A7"/>
    <w:pPr>
      <w:tabs>
        <w:tab w:val="clear" w:pos="1191"/>
        <w:tab w:val="clear" w:pos="1588"/>
        <w:tab w:val="clear" w:pos="1985"/>
        <w:tab w:val="num" w:pos="1008"/>
      </w:tabs>
      <w:spacing w:before="240" w:after="60"/>
      <w:ind w:left="1008" w:hanging="1008"/>
      <w:jc w:val="left"/>
    </w:pPr>
    <w:rPr>
      <w:rFonts w:eastAsia="Batang"/>
      <w:sz w:val="22"/>
      <w:szCs w:val="22"/>
      <w:lang w:val="en-US"/>
    </w:rPr>
  </w:style>
  <w:style w:type="paragraph" w:customStyle="1" w:styleId="BlancChar">
    <w:name w:val="Blanc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b/>
      <w:bCs/>
      <w:sz w:val="8"/>
      <w:szCs w:val="8"/>
      <w:lang w:val="en-US"/>
    </w:rPr>
  </w:style>
  <w:style w:type="paragraph" w:customStyle="1" w:styleId="11BodyText">
    <w:name w:val="11 BodyText"/>
    <w:basedOn w:val="Normal"/>
    <w:uiPriority w:val="99"/>
    <w:rsid w:val="001533A7"/>
    <w:pPr>
      <w:spacing w:before="0" w:after="220"/>
    </w:pPr>
  </w:style>
  <w:style w:type="paragraph" w:customStyle="1" w:styleId="Kommentarthema1">
    <w:name w:val="Kommentarthema1"/>
    <w:basedOn w:val="CommentText"/>
    <w:next w:val="CommentText"/>
    <w:uiPriority w:val="99"/>
    <w:semiHidden/>
    <w:rsid w:val="001533A7"/>
    <w:rPr>
      <w:b/>
      <w:bCs/>
    </w:rPr>
  </w:style>
  <w:style w:type="paragraph" w:customStyle="1" w:styleId="Figure0">
    <w:name w:val="Figure"/>
    <w:basedOn w:val="Normal"/>
    <w:next w:val="Normal"/>
    <w:uiPriority w:val="99"/>
    <w:rsid w:val="001533A7"/>
    <w:pPr>
      <w:spacing w:before="240" w:after="480"/>
      <w:jc w:val="center"/>
    </w:pPr>
  </w:style>
  <w:style w:type="paragraph" w:customStyle="1" w:styleId="FigureLegend">
    <w:name w:val="Figure_Legend"/>
    <w:basedOn w:val="TableLegend"/>
    <w:next w:val="Normal"/>
    <w:uiPriority w:val="99"/>
    <w:rsid w:val="001533A7"/>
  </w:style>
  <w:style w:type="paragraph" w:customStyle="1" w:styleId="Fig0">
    <w:name w:val="Fig"/>
    <w:basedOn w:val="Figure0"/>
    <w:next w:val="Fig"/>
    <w:uiPriority w:val="99"/>
    <w:rsid w:val="001533A7"/>
    <w:pPr>
      <w:spacing w:before="136" w:after="0"/>
    </w:pPr>
    <w:rPr>
      <w:lang w:val="en-US"/>
    </w:rPr>
  </w:style>
  <w:style w:type="paragraph" w:styleId="BodyText2">
    <w:name w:val="Body Text 2"/>
    <w:basedOn w:val="Normal"/>
    <w:link w:val="BodyText2Char"/>
    <w:uiPriority w:val="99"/>
    <w:rsid w:val="00DE5D3F"/>
    <w:pPr>
      <w:spacing w:after="120" w:line="480" w:lineRule="auto"/>
    </w:pPr>
  </w:style>
  <w:style w:type="character" w:customStyle="1" w:styleId="BodyText2Char">
    <w:name w:val="Body Text 2 Char"/>
    <w:link w:val="BodyText2"/>
    <w:uiPriority w:val="99"/>
    <w:locked/>
    <w:rsid w:val="00F75C43"/>
    <w:rPr>
      <w:rFonts w:ascii="Times New Roman" w:hAnsi="Times New Roman" w:cs="Times New Roman"/>
      <w:sz w:val="20"/>
      <w:szCs w:val="20"/>
      <w:lang w:val="en-GB"/>
    </w:rPr>
  </w:style>
  <w:style w:type="paragraph" w:customStyle="1" w:styleId="figure1">
    <w:name w:val="figure"/>
    <w:basedOn w:val="Normal"/>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paragraph" w:styleId="BalloonText">
    <w:name w:val="Balloon Text"/>
    <w:basedOn w:val="Normal"/>
    <w:link w:val="BalloonTextChar"/>
    <w:uiPriority w:val="99"/>
    <w:semiHidden/>
    <w:rsid w:val="00146B39"/>
    <w:rPr>
      <w:sz w:val="16"/>
    </w:rPr>
  </w:style>
  <w:style w:type="character" w:customStyle="1" w:styleId="BalloonTextChar">
    <w:name w:val="Balloon Text Char"/>
    <w:link w:val="BalloonText"/>
    <w:uiPriority w:val="99"/>
    <w:semiHidden/>
    <w:locked/>
    <w:rsid w:val="00146B39"/>
    <w:rPr>
      <w:rFonts w:ascii="Times New Roman" w:hAnsi="Times New Roman"/>
      <w:sz w:val="16"/>
      <w:lang w:val="en-GB"/>
    </w:rPr>
  </w:style>
  <w:style w:type="character" w:customStyle="1" w:styleId="FigureChar">
    <w:name w:val="Figure_# Char"/>
    <w:uiPriority w:val="99"/>
    <w:rsid w:val="001533A7"/>
    <w:rPr>
      <w:rFonts w:cs="Times New Roman"/>
      <w:lang w:val="en-US" w:eastAsia="en-US"/>
    </w:rPr>
  </w:style>
  <w:style w:type="paragraph" w:customStyle="1" w:styleId="Annex2">
    <w:name w:val="Annex 2"/>
    <w:basedOn w:val="Normal"/>
    <w:next w:val="Normal"/>
    <w:uiPriority w:val="99"/>
    <w:qFormat/>
    <w:rsid w:val="001533A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qFormat/>
    <w:rsid w:val="001533A7"/>
    <w:pPr>
      <w:keepNext/>
      <w:tabs>
        <w:tab w:val="num" w:pos="720"/>
        <w:tab w:val="num" w:pos="1440"/>
        <w:tab w:val="num" w:pos="2160"/>
      </w:tabs>
      <w:spacing w:before="181"/>
      <w:ind w:left="1224" w:hanging="1224"/>
      <w:outlineLvl w:val="2"/>
    </w:pPr>
    <w:rPr>
      <w:b/>
      <w:bCs/>
    </w:rPr>
  </w:style>
  <w:style w:type="paragraph" w:customStyle="1" w:styleId="Annex4">
    <w:name w:val="Annex 4"/>
    <w:basedOn w:val="Annex3"/>
    <w:next w:val="Normal"/>
    <w:uiPriority w:val="99"/>
    <w:rsid w:val="001533A7"/>
    <w:pPr>
      <w:numPr>
        <w:ilvl w:val="3"/>
        <w:numId w:val="37"/>
      </w:numPr>
      <w:tabs>
        <w:tab w:val="clear" w:pos="794"/>
        <w:tab w:val="clear" w:pos="1191"/>
        <w:tab w:val="clear" w:pos="1440"/>
        <w:tab w:val="clear" w:pos="1588"/>
        <w:tab w:val="clear" w:pos="1985"/>
        <w:tab w:val="clear" w:pos="2160"/>
        <w:tab w:val="clear" w:pos="4230"/>
        <w:tab w:val="num" w:pos="720"/>
      </w:tabs>
      <w:overflowPunct/>
      <w:autoSpaceDE/>
      <w:autoSpaceDN/>
      <w:adjustRightInd/>
      <w:ind w:left="1728"/>
      <w:textAlignment w:val="auto"/>
      <w:outlineLvl w:val="3"/>
    </w:pPr>
    <w:rPr>
      <w:lang w:val="en-CA"/>
    </w:rPr>
  </w:style>
  <w:style w:type="paragraph" w:customStyle="1" w:styleId="Annex5">
    <w:name w:val="Annex 5"/>
    <w:basedOn w:val="Annex4"/>
    <w:next w:val="Normal"/>
    <w:uiPriority w:val="99"/>
    <w:rsid w:val="001533A7"/>
    <w:pPr>
      <w:numPr>
        <w:ilvl w:val="4"/>
      </w:numPr>
      <w:outlineLvl w:val="4"/>
    </w:pPr>
  </w:style>
  <w:style w:type="character" w:customStyle="1" w:styleId="CourierTextChar">
    <w:name w:val="Courier Text Char"/>
    <w:uiPriority w:val="99"/>
    <w:rsid w:val="001533A7"/>
    <w:rPr>
      <w:rFonts w:ascii="Courier" w:hAnsi="Courier" w:cs="Courier"/>
      <w:sz w:val="22"/>
      <w:szCs w:val="22"/>
      <w:lang w:val="en-GB" w:eastAsia="en-US"/>
    </w:rPr>
  </w:style>
  <w:style w:type="paragraph" w:customStyle="1" w:styleId="Normal1">
    <w:name w:val="Normal1"/>
    <w:basedOn w:val="TableTitle"/>
    <w:uiPriority w:val="99"/>
    <w:rsid w:val="001533A7"/>
    <w:pPr>
      <w:tabs>
        <w:tab w:val="center" w:pos="4864"/>
      </w:tabs>
      <w:jc w:val="both"/>
    </w:pPr>
  </w:style>
  <w:style w:type="paragraph" w:customStyle="1" w:styleId="equation0">
    <w:name w:val="equation"/>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1533A7"/>
    <w:pPr>
      <w:keepNext/>
      <w:keepLines/>
      <w:spacing w:before="480"/>
      <w:jc w:val="center"/>
    </w:pPr>
    <w:rPr>
      <w:b/>
      <w:sz w:val="28"/>
    </w:rPr>
  </w:style>
  <w:style w:type="paragraph" w:customStyle="1" w:styleId="Headingb">
    <w:name w:val="Heading_b"/>
    <w:basedOn w:val="Normal"/>
    <w:next w:val="Normal"/>
    <w:uiPriority w:val="99"/>
    <w:rsid w:val="001533A7"/>
    <w:pPr>
      <w:keepNext/>
      <w:spacing w:before="160"/>
      <w:jc w:val="left"/>
    </w:pPr>
    <w:rPr>
      <w:b/>
      <w:sz w:val="24"/>
    </w:rPr>
  </w:style>
  <w:style w:type="paragraph" w:customStyle="1" w:styleId="TableTitleCharChar">
    <w:name w:val="Table_Title Char Char"/>
    <w:basedOn w:val="Normal"/>
    <w:next w:val="BlancCharChar"/>
    <w:uiPriority w:val="99"/>
    <w:rsid w:val="001533A7"/>
    <w:pPr>
      <w:keepNext/>
      <w:spacing w:before="240" w:after="113"/>
      <w:jc w:val="center"/>
    </w:pPr>
    <w:rPr>
      <w:b/>
      <w:bCs/>
    </w:rPr>
  </w:style>
  <w:style w:type="paragraph" w:customStyle="1" w:styleId="RecNo">
    <w:name w:val="Rec_No"/>
    <w:basedOn w:val="Normal"/>
    <w:next w:val="Normal"/>
    <w:uiPriority w:val="99"/>
    <w:rsid w:val="00DE5D3F"/>
    <w:pPr>
      <w:keepNext/>
      <w:keepLines/>
      <w:spacing w:before="0"/>
      <w:jc w:val="left"/>
    </w:pPr>
    <w:rPr>
      <w:b/>
      <w:sz w:val="28"/>
    </w:rPr>
  </w:style>
  <w:style w:type="character" w:customStyle="1" w:styleId="TableTitleCharCharChar1">
    <w:name w:val="Table_Title Char Char Char1"/>
    <w:uiPriority w:val="99"/>
    <w:rsid w:val="001533A7"/>
    <w:rPr>
      <w:rFonts w:cs="Times New Roman"/>
      <w:b/>
      <w:bCs/>
      <w:lang w:val="en-GB" w:eastAsia="en-US"/>
    </w:rPr>
  </w:style>
  <w:style w:type="character" w:customStyle="1" w:styleId="TableTitleCharCharChar">
    <w:name w:val="Table_Title Char Char Char"/>
    <w:uiPriority w:val="99"/>
    <w:rsid w:val="001533A7"/>
    <w:rPr>
      <w:rFonts w:cs="Times New Roman"/>
      <w:b/>
      <w:bCs/>
      <w:lang w:val="en-GB" w:eastAsia="en-US"/>
    </w:rPr>
  </w:style>
  <w:style w:type="character" w:customStyle="1" w:styleId="Annex1Char">
    <w:name w:val="Annex 1 Char"/>
    <w:uiPriority w:val="99"/>
    <w:rsid w:val="001533A7"/>
    <w:rPr>
      <w:rFonts w:cs="Times New Roman"/>
      <w:b/>
      <w:bCs/>
      <w:sz w:val="24"/>
      <w:szCs w:val="24"/>
      <w:lang w:val="en-GB" w:eastAsia="en-US"/>
    </w:rPr>
  </w:style>
  <w:style w:type="table" w:styleId="TableGrid">
    <w:name w:val="Table Grid"/>
    <w:basedOn w:val="TableNormal"/>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uiPriority w:val="99"/>
    <w:rsid w:val="00B66832"/>
    <w:rPr>
      <w:rFonts w:cs="Times New Roman"/>
    </w:rPr>
  </w:style>
  <w:style w:type="paragraph" w:customStyle="1" w:styleId="TableTitleChar">
    <w:name w:val="Table_Title Char"/>
    <w:basedOn w:val="Normal"/>
    <w:next w:val="Normal"/>
    <w:uiPriority w:val="99"/>
    <w:rsid w:val="001533A7"/>
    <w:pPr>
      <w:keepNext/>
      <w:spacing w:before="240" w:after="113"/>
      <w:jc w:val="center"/>
    </w:pPr>
    <w:rPr>
      <w:b/>
      <w:bCs/>
    </w:rPr>
  </w:style>
  <w:style w:type="character" w:customStyle="1" w:styleId="Annex3Char">
    <w:name w:val="Annex 3 Char"/>
    <w:uiPriority w:val="99"/>
    <w:rsid w:val="001533A7"/>
    <w:rPr>
      <w:rFonts w:cs="Times New Roman"/>
      <w:b/>
      <w:bCs/>
      <w:lang w:val="en-GB" w:eastAsia="en-US"/>
    </w:rPr>
  </w:style>
  <w:style w:type="character" w:customStyle="1" w:styleId="Heading1Char1">
    <w:name w:val="Heading 1 Char1"/>
    <w:uiPriority w:val="99"/>
    <w:rsid w:val="001533A7"/>
    <w:rPr>
      <w:rFonts w:cs="Times New Roman"/>
      <w:b/>
      <w:bCs/>
      <w:sz w:val="24"/>
      <w:szCs w:val="24"/>
      <w:lang w:val="en-GB" w:eastAsia="en-US"/>
    </w:rPr>
  </w:style>
  <w:style w:type="character" w:customStyle="1" w:styleId="tablesyntaxChar">
    <w:name w:val="table syntax Char"/>
    <w:link w:val="tablesyntax"/>
    <w:locked/>
    <w:rsid w:val="002E0D6E"/>
    <w:rPr>
      <w:rFonts w:cs="Times New Roman"/>
      <w:lang w:val="en-GB" w:eastAsia="en-US" w:bidi="ar-SA"/>
    </w:rPr>
  </w:style>
  <w:style w:type="paragraph" w:customStyle="1" w:styleId="Rectitle">
    <w:name w:val="Rec_title"/>
    <w:basedOn w:val="Normal"/>
    <w:next w:val="Normal"/>
    <w:uiPriority w:val="99"/>
    <w:rsid w:val="001533A7"/>
    <w:pPr>
      <w:keepNext/>
      <w:keepLines/>
      <w:spacing w:before="360"/>
      <w:jc w:val="center"/>
    </w:pPr>
    <w:rPr>
      <w:b/>
      <w:sz w:val="28"/>
    </w:rPr>
  </w:style>
  <w:style w:type="paragraph" w:customStyle="1" w:styleId="FooterQP">
    <w:name w:val="Footer_QP"/>
    <w:basedOn w:val="Normal"/>
    <w:uiPriority w:val="99"/>
    <w:rsid w:val="001533A7"/>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1533A7"/>
    <w:rPr>
      <w:rFonts w:cs="Times New Roman"/>
      <w:lang w:val="fr-FR"/>
    </w:rPr>
  </w:style>
  <w:style w:type="character" w:customStyle="1" w:styleId="Head0">
    <w:name w:val="Head"/>
    <w:uiPriority w:val="99"/>
    <w:rsid w:val="001533A7"/>
    <w:rPr>
      <w:rFonts w:cs="Times New Roman"/>
      <w:b/>
    </w:rPr>
  </w:style>
  <w:style w:type="character" w:customStyle="1" w:styleId="3HeaderFooterChar">
    <w:name w:val="3HeaderFooter Char"/>
    <w:link w:val="3HeaderFooter"/>
    <w:rsid w:val="005C4C1E"/>
    <w:rPr>
      <w:rFonts w:ascii="Times New Roman" w:eastAsia="Times New Roman" w:hAnsi="Times New Roman"/>
      <w:b/>
      <w:sz w:val="22"/>
      <w:szCs w:val="22"/>
    </w:rPr>
  </w:style>
  <w:style w:type="paragraph" w:customStyle="1" w:styleId="Tablehead">
    <w:name w:val="Table_head"/>
    <w:basedOn w:val="Tabletext0"/>
    <w:next w:val="Tabletext0"/>
    <w:uiPriority w:val="99"/>
    <w:rsid w:val="001533A7"/>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1533A7"/>
    <w:pPr>
      <w:keepLines/>
      <w:tabs>
        <w:tab w:val="clear" w:pos="794"/>
        <w:tab w:val="clear" w:pos="1191"/>
        <w:tab w:val="clear" w:pos="1588"/>
        <w:tab w:val="clear" w:pos="1985"/>
      </w:tabs>
      <w:spacing w:before="40" w:after="40" w:line="190" w:lineRule="exact"/>
      <w:jc w:val="left"/>
    </w:pPr>
    <w:rPr>
      <w:sz w:val="18"/>
    </w:rPr>
  </w:style>
  <w:style w:type="paragraph" w:customStyle="1" w:styleId="StyleHeading1TimesNewRoman12ptBefore24ptAfter0">
    <w:name w:val="Style Heading 1 + Times New Roman 12 pt Before:  24 pt After:  0..."/>
    <w:basedOn w:val="Heading1"/>
    <w:uiPriority w:val="99"/>
    <w:rsid w:val="001533A7"/>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3L1">
    <w:name w:val="3L1"/>
    <w:basedOn w:val="3H1"/>
    <w:link w:val="3L1Char"/>
    <w:qFormat/>
    <w:rsid w:val="001533A7"/>
    <w:pPr>
      <w:keepLines w:val="0"/>
      <w:widowControl w:val="0"/>
      <w:outlineLvl w:val="9"/>
    </w:pPr>
    <w:rPr>
      <w:bCs/>
    </w:rPr>
  </w:style>
  <w:style w:type="paragraph" w:customStyle="1" w:styleId="StyleHeading2TimesNewRoman11ptNotItalicJustifiedBe">
    <w:name w:val="Style Heading 2 + Times New Roman 11 pt Not Italic Justified Be..."/>
    <w:basedOn w:val="Heading2"/>
    <w:uiPriority w:val="99"/>
    <w:rsid w:val="001533A7"/>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1533A7"/>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1533A7"/>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1533A7"/>
    <w:pPr>
      <w:spacing w:before="20" w:after="40"/>
      <w:jc w:val="center"/>
    </w:pPr>
    <w:rPr>
      <w:rFonts w:eastAsia="Batang"/>
    </w:rPr>
  </w:style>
  <w:style w:type="paragraph" w:customStyle="1" w:styleId="Styleenumlev1Left0Hanging03">
    <w:name w:val="Style enumlev1 + Left:  0&quot; Hanging:  0.3&quot;"/>
    <w:basedOn w:val="enumlev1"/>
    <w:uiPriority w:val="99"/>
    <w:rsid w:val="001533A7"/>
    <w:pPr>
      <w:spacing w:before="136"/>
      <w:ind w:left="432" w:hanging="432"/>
    </w:pPr>
    <w:rPr>
      <w:rFonts w:eastAsia="Batang"/>
    </w:rPr>
  </w:style>
  <w:style w:type="paragraph" w:customStyle="1" w:styleId="StyleNote111ptLeft0">
    <w:name w:val="Style Note 1 + 11 pt Left:  0&quot;"/>
    <w:basedOn w:val="Note1"/>
    <w:uiPriority w:val="99"/>
    <w:rsid w:val="001533A7"/>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1533A7"/>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1533A7"/>
    <w:pPr>
      <w:ind w:left="1728" w:hanging="1728"/>
    </w:pPr>
  </w:style>
  <w:style w:type="paragraph" w:customStyle="1" w:styleId="Annex6">
    <w:name w:val="Annex 6"/>
    <w:basedOn w:val="Annex5"/>
    <w:next w:val="Normal"/>
    <w:uiPriority w:val="99"/>
    <w:rsid w:val="001533A7"/>
    <w:pPr>
      <w:numPr>
        <w:ilvl w:val="5"/>
      </w:numPr>
      <w:outlineLvl w:val="5"/>
    </w:pPr>
  </w:style>
  <w:style w:type="paragraph" w:customStyle="1" w:styleId="AVCEquationlevel1CharCharCharChar">
    <w:name w:val="AVC Equation level 1 Char Char Char Char"/>
    <w:basedOn w:val="Normal"/>
    <w:link w:val="AVCEquationlevel1CharCharCharCharChar"/>
    <w:uiPriority w:val="99"/>
    <w:rsid w:val="001533A7"/>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uiPriority w:val="99"/>
    <w:locked/>
    <w:rsid w:val="001533A7"/>
    <w:rPr>
      <w:sz w:val="22"/>
      <w:szCs w:val="22"/>
      <w:lang w:val="en-GB" w:eastAsia="en-US"/>
    </w:rPr>
  </w:style>
  <w:style w:type="paragraph" w:customStyle="1" w:styleId="SVCBulletslevel1CharCharChar">
    <w:name w:val="SVC Bullets level 1 Char Char Char"/>
    <w:link w:val="SVCBulletslevel1CharCharCharChar"/>
    <w:uiPriority w:val="99"/>
    <w:rsid w:val="001533A7"/>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val="en-GB"/>
    </w:rPr>
  </w:style>
  <w:style w:type="character" w:customStyle="1" w:styleId="Annex3CharCharChar">
    <w:name w:val="Annex 3 Char Char Char"/>
    <w:link w:val="Annex3CharChar"/>
    <w:uiPriority w:val="99"/>
    <w:locked/>
    <w:rsid w:val="001533A7"/>
    <w:rPr>
      <w:b/>
      <w:bCs/>
      <w:lang w:val="en-GB" w:eastAsia="en-US"/>
    </w:rPr>
  </w:style>
  <w:style w:type="character" w:customStyle="1" w:styleId="SVCBulletslevel1CharChar">
    <w:name w:val="SVC Bullets level 1 Char Char"/>
    <w:link w:val="SVCBulletslevel1Char"/>
    <w:uiPriority w:val="99"/>
    <w:locked/>
    <w:rsid w:val="001533A7"/>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1533A7"/>
    <w:rPr>
      <w:rFonts w:ascii="Times" w:hAnsi="Times"/>
    </w:rPr>
  </w:style>
  <w:style w:type="paragraph" w:customStyle="1" w:styleId="SVCBulletslevel4Char">
    <w:name w:val="SVC Bullets level 4 Char"/>
    <w:basedOn w:val="SVCBulletslevel3CharChar"/>
    <w:link w:val="SVCBulletslevel4CharChar"/>
    <w:uiPriority w:val="99"/>
    <w:rsid w:val="001533A7"/>
    <w:pPr>
      <w:tabs>
        <w:tab w:val="clear" w:pos="-31680"/>
        <w:tab w:val="num" w:pos="2880"/>
      </w:tabs>
      <w:ind w:left="2880" w:hanging="360"/>
    </w:pPr>
  </w:style>
  <w:style w:type="paragraph" w:customStyle="1" w:styleId="SVCBulletslevel5">
    <w:name w:val="SVC Bullets level 5"/>
    <w:basedOn w:val="SVCBulletslevel4Char"/>
    <w:uiPriority w:val="99"/>
    <w:rsid w:val="001533A7"/>
    <w:pPr>
      <w:tabs>
        <w:tab w:val="clear" w:pos="2880"/>
        <w:tab w:val="num" w:pos="3600"/>
      </w:tabs>
      <w:ind w:left="3600"/>
    </w:pPr>
  </w:style>
  <w:style w:type="paragraph" w:customStyle="1" w:styleId="SVCBulletslevel6">
    <w:name w:val="SVC Bullets level 6"/>
    <w:basedOn w:val="SVCBulletslevel5"/>
    <w:uiPriority w:val="99"/>
    <w:rsid w:val="001533A7"/>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1533A7"/>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1533A7"/>
    <w:rPr>
      <w:lang w:val="en-GB"/>
    </w:rPr>
  </w:style>
  <w:style w:type="character" w:customStyle="1" w:styleId="SVCBulletslevel4CharChar">
    <w:name w:val="SVC Bullets level 4 Char Char"/>
    <w:link w:val="SVCBulletslevel4Char"/>
    <w:uiPriority w:val="99"/>
    <w:locked/>
    <w:rsid w:val="001533A7"/>
    <w:rPr>
      <w:lang w:val="en-GB"/>
    </w:rPr>
  </w:style>
  <w:style w:type="paragraph" w:customStyle="1" w:styleId="SVCBulletslevel7">
    <w:name w:val="SVC Bullets level 7"/>
    <w:basedOn w:val="SVCBulletslevel6"/>
    <w:uiPriority w:val="99"/>
    <w:rsid w:val="001533A7"/>
    <w:pPr>
      <w:ind w:left="2772"/>
    </w:pPr>
  </w:style>
  <w:style w:type="paragraph" w:customStyle="1" w:styleId="SVCBulletslevel8">
    <w:name w:val="SVC Bullets level 8"/>
    <w:basedOn w:val="SVCBulletslevel7"/>
    <w:uiPriority w:val="99"/>
    <w:rsid w:val="001533A7"/>
    <w:pPr>
      <w:ind w:left="3168"/>
    </w:pPr>
  </w:style>
  <w:style w:type="paragraph" w:customStyle="1" w:styleId="SVCBulletslevel3">
    <w:name w:val="SVC Bullets level 3"/>
    <w:basedOn w:val="Normal"/>
    <w:uiPriority w:val="99"/>
    <w:rsid w:val="001533A7"/>
    <w:pPr>
      <w:tabs>
        <w:tab w:val="num" w:pos="-31680"/>
      </w:tabs>
      <w:ind w:left="1195" w:hanging="403"/>
    </w:pPr>
  </w:style>
  <w:style w:type="paragraph" w:customStyle="1" w:styleId="SVCBulletslevel2CharChar">
    <w:name w:val="SVC Bullets level 2 Char Char"/>
    <w:basedOn w:val="Normal"/>
    <w:link w:val="SVCBulletslevel2CharCharChar"/>
    <w:uiPriority w:val="99"/>
    <w:rsid w:val="001533A7"/>
    <w:pPr>
      <w:numPr>
        <w:numId w:val="19"/>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1533A7"/>
    <w:rPr>
      <w:rFonts w:ascii="Times New Roman" w:hAnsi="Times New Roman"/>
      <w:lang w:val="en-GB"/>
    </w:rPr>
  </w:style>
  <w:style w:type="paragraph" w:customStyle="1" w:styleId="FigureCharChar">
    <w:name w:val="Figure_# Char Char"/>
    <w:basedOn w:val="Normal"/>
    <w:next w:val="FigureTitleChar"/>
    <w:link w:val="FigureCharCharChar"/>
    <w:uiPriority w:val="99"/>
    <w:rsid w:val="001533A7"/>
    <w:pPr>
      <w:keepNext/>
      <w:tabs>
        <w:tab w:val="clear" w:pos="794"/>
        <w:tab w:val="clear" w:pos="1191"/>
        <w:tab w:val="clear" w:pos="1588"/>
        <w:tab w:val="clear" w:pos="1985"/>
      </w:tabs>
      <w:spacing w:before="567" w:after="113"/>
      <w:jc w:val="center"/>
    </w:pPr>
  </w:style>
  <w:style w:type="paragraph" w:customStyle="1" w:styleId="FigureCharCharChar0">
    <w:name w:val="Figure Char Char Char"/>
    <w:basedOn w:val="Normal"/>
    <w:next w:val="Normal"/>
    <w:link w:val="FigureCharCharCharChar"/>
    <w:uiPriority w:val="99"/>
    <w:rsid w:val="001533A7"/>
    <w:pPr>
      <w:spacing w:before="240" w:after="480"/>
      <w:jc w:val="center"/>
    </w:pPr>
  </w:style>
  <w:style w:type="paragraph" w:customStyle="1" w:styleId="figureCharCharChar1">
    <w:name w:val="figure Char Char Char"/>
    <w:basedOn w:val="Normal"/>
    <w:link w:val="figureCharCharCharChar0"/>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olor w:val="000000"/>
      <w:lang w:val="fr-FR"/>
    </w:rPr>
  </w:style>
  <w:style w:type="character" w:customStyle="1" w:styleId="FigureChar2">
    <w:name w:val="Figure_# Char2"/>
    <w:uiPriority w:val="99"/>
    <w:rsid w:val="001533A7"/>
    <w:rPr>
      <w:rFonts w:cs="Times New Roman"/>
      <w:lang w:val="en-US" w:eastAsia="en-US"/>
    </w:rPr>
  </w:style>
  <w:style w:type="paragraph" w:customStyle="1" w:styleId="AVCIndentlevel2">
    <w:name w:val="AVC Indent level 2"/>
    <w:basedOn w:val="AVCIndentlevel1"/>
    <w:uiPriority w:val="99"/>
    <w:rsid w:val="001533A7"/>
    <w:pPr>
      <w:ind w:left="794"/>
    </w:pPr>
  </w:style>
  <w:style w:type="paragraph" w:customStyle="1" w:styleId="AVCIndentlevel1">
    <w:name w:val="AVC Indent level 1"/>
    <w:basedOn w:val="Normal"/>
    <w:uiPriority w:val="99"/>
    <w:rsid w:val="001533A7"/>
    <w:pPr>
      <w:tabs>
        <w:tab w:val="left" w:pos="397"/>
      </w:tabs>
      <w:ind w:left="397"/>
      <w:textAlignment w:val="auto"/>
    </w:pPr>
  </w:style>
  <w:style w:type="paragraph" w:customStyle="1" w:styleId="Style1">
    <w:name w:val="Style1"/>
    <w:basedOn w:val="AVCBulletlevel1CharChar"/>
    <w:uiPriority w:val="99"/>
    <w:rsid w:val="001533A7"/>
    <w:pPr>
      <w:ind w:left="2304" w:hanging="403"/>
    </w:pPr>
  </w:style>
  <w:style w:type="paragraph" w:customStyle="1" w:styleId="AVCEquationlevel2">
    <w:name w:val="AVC Equation level 2"/>
    <w:basedOn w:val="AVCEquationlevel1CharCharCharChar"/>
    <w:uiPriority w:val="99"/>
    <w:rsid w:val="001533A7"/>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1533A7"/>
    <w:pPr>
      <w:tabs>
        <w:tab w:val="clear" w:pos="397"/>
        <w:tab w:val="clear" w:pos="792"/>
        <w:tab w:val="num" w:pos="794"/>
      </w:tabs>
      <w:ind w:left="794" w:hanging="391"/>
    </w:pPr>
  </w:style>
  <w:style w:type="paragraph" w:styleId="EndnoteText">
    <w:name w:val="endnote text"/>
    <w:basedOn w:val="Normal"/>
    <w:link w:val="EndnoteTextChar"/>
    <w:uiPriority w:val="99"/>
    <w:semiHidden/>
    <w:rsid w:val="00E47875"/>
    <w:pPr>
      <w:tabs>
        <w:tab w:val="clear" w:pos="794"/>
        <w:tab w:val="clear" w:pos="1191"/>
        <w:tab w:val="clear" w:pos="1588"/>
        <w:tab w:val="clear" w:pos="1985"/>
      </w:tabs>
      <w:overflowPunct/>
      <w:autoSpaceDE/>
      <w:autoSpaceDN/>
      <w:adjustRightInd/>
      <w:spacing w:before="0" w:after="75"/>
      <w:textAlignment w:val="auto"/>
    </w:pPr>
  </w:style>
  <w:style w:type="character" w:customStyle="1" w:styleId="EndnoteTextChar">
    <w:name w:val="Endnote Text Char"/>
    <w:link w:val="EndnoteText"/>
    <w:uiPriority w:val="99"/>
    <w:semiHidden/>
    <w:locked/>
    <w:rsid w:val="00F75C43"/>
    <w:rPr>
      <w:rFonts w:ascii="Times New Roman" w:hAnsi="Times New Roman" w:cs="Times New Roman"/>
      <w:sz w:val="20"/>
      <w:szCs w:val="20"/>
      <w:lang w:val="en-GB"/>
    </w:rPr>
  </w:style>
  <w:style w:type="paragraph" w:customStyle="1" w:styleId="AVCEquationlevel3">
    <w:name w:val="AVC Equation level 3"/>
    <w:basedOn w:val="AVCEquationlevel2"/>
    <w:uiPriority w:val="99"/>
    <w:rsid w:val="001533A7"/>
    <w:pPr>
      <w:ind w:left="1588"/>
    </w:pPr>
  </w:style>
  <w:style w:type="character" w:customStyle="1" w:styleId="AVCEquationlevel1Char1">
    <w:name w:val="AVC Equation level 1 Char1"/>
    <w:uiPriority w:val="99"/>
    <w:rsid w:val="001533A7"/>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1533A7"/>
    <w:rPr>
      <w:rFonts w:ascii="Helvetica" w:hAnsi="Helvetica" w:cs="Helvetica"/>
      <w:color w:val="000000"/>
      <w:lang w:val="fr-FR" w:eastAsia="en-US"/>
    </w:rPr>
  </w:style>
  <w:style w:type="character" w:customStyle="1" w:styleId="FigureCharCharCharChar">
    <w:name w:val="Figure Char Char Char Char"/>
    <w:link w:val="FigureCharCharChar0"/>
    <w:uiPriority w:val="99"/>
    <w:locked/>
    <w:rsid w:val="001533A7"/>
    <w:rPr>
      <w:rFonts w:ascii="Times New Roman" w:hAnsi="Times New Roman"/>
      <w:lang w:val="en-GB"/>
    </w:rPr>
  </w:style>
  <w:style w:type="character" w:customStyle="1" w:styleId="FigureCharCharChar">
    <w:name w:val="Figure_# Char Char Char"/>
    <w:link w:val="FigureCharChar"/>
    <w:uiPriority w:val="99"/>
    <w:locked/>
    <w:rsid w:val="001533A7"/>
    <w:rPr>
      <w:rFonts w:ascii="Times New Roman" w:hAnsi="Times New Roman"/>
      <w:lang w:val="en-GB"/>
    </w:rPr>
  </w:style>
  <w:style w:type="paragraph" w:customStyle="1" w:styleId="AVCBulletlevel6">
    <w:name w:val="AVC Bullet level 6"/>
    <w:basedOn w:val="AVCBulletlevel1CharChar"/>
    <w:uiPriority w:val="99"/>
    <w:rsid w:val="001533A7"/>
    <w:pPr>
      <w:numPr>
        <w:numId w:val="23"/>
      </w:numPr>
      <w:tabs>
        <w:tab w:val="clear" w:pos="2376"/>
        <w:tab w:val="clear" w:pos="2779"/>
        <w:tab w:val="num" w:pos="720"/>
        <w:tab w:val="left" w:pos="2381"/>
        <w:tab w:val="left" w:pos="2778"/>
      </w:tabs>
    </w:pPr>
  </w:style>
  <w:style w:type="character" w:customStyle="1" w:styleId="AVCNumberinglevel2Char">
    <w:name w:val="AVC Numbering level 2 Char"/>
    <w:uiPriority w:val="99"/>
    <w:rsid w:val="001533A7"/>
  </w:style>
  <w:style w:type="paragraph" w:customStyle="1" w:styleId="TableTextCentred">
    <w:name w:val="Table_Text_Centred"/>
    <w:basedOn w:val="TableText"/>
    <w:uiPriority w:val="99"/>
    <w:rsid w:val="001533A7"/>
    <w:pPr>
      <w:jc w:val="center"/>
    </w:pPr>
  </w:style>
  <w:style w:type="paragraph" w:customStyle="1" w:styleId="AVCNumberinglevel2">
    <w:name w:val="AVC Numbering level 2"/>
    <w:basedOn w:val="AVCNumberinglevel1"/>
    <w:uiPriority w:val="99"/>
    <w:rsid w:val="001533A7"/>
    <w:pPr>
      <w:tabs>
        <w:tab w:val="left" w:pos="397"/>
      </w:tabs>
      <w:ind w:left="720" w:hanging="720"/>
    </w:pPr>
  </w:style>
  <w:style w:type="paragraph" w:customStyle="1" w:styleId="AVCIndentlevel3">
    <w:name w:val="AVC Indent level 3"/>
    <w:basedOn w:val="AVCIndentlevel2"/>
    <w:uiPriority w:val="99"/>
    <w:rsid w:val="001533A7"/>
    <w:pPr>
      <w:ind w:left="1191"/>
    </w:pPr>
  </w:style>
  <w:style w:type="paragraph" w:styleId="CommentSubject">
    <w:name w:val="annotation subject"/>
    <w:basedOn w:val="CommentText"/>
    <w:next w:val="CommentText"/>
    <w:link w:val="CommentSubjectChar"/>
    <w:uiPriority w:val="99"/>
    <w:semiHidden/>
    <w:rsid w:val="00E47875"/>
    <w:rPr>
      <w:b/>
      <w:bCs/>
    </w:rPr>
  </w:style>
  <w:style w:type="character" w:customStyle="1" w:styleId="CommentSubjectChar">
    <w:name w:val="Comment Subject Char"/>
    <w:link w:val="CommentSubject"/>
    <w:uiPriority w:val="99"/>
    <w:semiHidden/>
    <w:locked/>
    <w:rsid w:val="00F75C43"/>
    <w:rPr>
      <w:rFonts w:ascii="Times New Roman" w:hAnsi="Times New Roman" w:cs="Times New Roman"/>
      <w:b/>
      <w:bCs/>
      <w:sz w:val="20"/>
      <w:szCs w:val="20"/>
      <w:lang w:val="en-GB"/>
    </w:rPr>
  </w:style>
  <w:style w:type="paragraph" w:customStyle="1" w:styleId="AVCBulletlevel1CharChar">
    <w:name w:val="AVC Bullet level 1 Char Char"/>
    <w:basedOn w:val="Normal"/>
    <w:link w:val="AVCBulletlevel1CharCharChar"/>
    <w:uiPriority w:val="99"/>
    <w:rsid w:val="001533A7"/>
    <w:pPr>
      <w:numPr>
        <w:numId w:val="24"/>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1533A7"/>
    <w:rPr>
      <w:rFonts w:cs="Times New Roman"/>
      <w:sz w:val="22"/>
      <w:szCs w:val="22"/>
      <w:lang w:val="en-GB" w:eastAsia="en-US" w:bidi="ar-SA"/>
    </w:rPr>
  </w:style>
  <w:style w:type="character" w:customStyle="1" w:styleId="AVCEquationlevel1Char2">
    <w:name w:val="AVC Equation level 1 Char2"/>
    <w:uiPriority w:val="99"/>
    <w:locked/>
    <w:rsid w:val="001533A7"/>
    <w:rPr>
      <w:rFonts w:cs="Times New Roman"/>
      <w:sz w:val="22"/>
      <w:szCs w:val="22"/>
      <w:lang w:val="en-GB" w:eastAsia="en-US" w:bidi="ar-SA"/>
    </w:rPr>
  </w:style>
  <w:style w:type="character" w:customStyle="1" w:styleId="AVCEquationlevel2Char">
    <w:name w:val="AVC Equation level 2 Char"/>
    <w:uiPriority w:val="99"/>
    <w:rsid w:val="001533A7"/>
    <w:rPr>
      <w:rFonts w:cs="Times New Roman"/>
      <w:sz w:val="22"/>
      <w:szCs w:val="22"/>
      <w:lang w:val="en-GB" w:eastAsia="en-US" w:bidi="ar-SA"/>
    </w:rPr>
  </w:style>
  <w:style w:type="paragraph" w:customStyle="1" w:styleId="BalloonText1">
    <w:name w:val="Balloon Text1"/>
    <w:basedOn w:val="Normal"/>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customStyle="1" w:styleId="AVCBulletlevel4">
    <w:name w:val="AVC Bullet level 4"/>
    <w:basedOn w:val="AVCBulletlevel1CharChar"/>
    <w:uiPriority w:val="99"/>
    <w:rsid w:val="001533A7"/>
    <w:pPr>
      <w:numPr>
        <w:numId w:val="21"/>
      </w:numPr>
      <w:tabs>
        <w:tab w:val="num" w:pos="720"/>
      </w:tabs>
      <w:ind w:left="1598" w:hanging="403"/>
    </w:pPr>
  </w:style>
  <w:style w:type="paragraph" w:customStyle="1" w:styleId="AVCBulletlevel5">
    <w:name w:val="AVC Bullet level 5"/>
    <w:basedOn w:val="AVCBulletlevel1CharChar"/>
    <w:uiPriority w:val="99"/>
    <w:rsid w:val="001533A7"/>
    <w:pPr>
      <w:numPr>
        <w:numId w:val="22"/>
      </w:numPr>
      <w:tabs>
        <w:tab w:val="clear" w:pos="2376"/>
        <w:tab w:val="num" w:pos="360"/>
        <w:tab w:val="left" w:pos="2381"/>
      </w:tabs>
      <w:ind w:left="1987" w:hanging="403"/>
    </w:pPr>
  </w:style>
  <w:style w:type="paragraph" w:customStyle="1" w:styleId="AVCBulletlevel7">
    <w:name w:val="AVC Bullet level 7"/>
    <w:basedOn w:val="AVCBulletlevel1CharChar"/>
    <w:uiPriority w:val="99"/>
    <w:rsid w:val="001533A7"/>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1533A7"/>
    <w:pPr>
      <w:numPr>
        <w:numId w:val="0"/>
      </w:numPr>
      <w:tabs>
        <w:tab w:val="clear" w:pos="1191"/>
      </w:tabs>
    </w:pPr>
  </w:style>
  <w:style w:type="paragraph" w:customStyle="1" w:styleId="AVCNumberinglevel1">
    <w:name w:val="AVC Numbering level 1"/>
    <w:basedOn w:val="Normal"/>
    <w:uiPriority w:val="99"/>
    <w:rsid w:val="001533A7"/>
    <w:pPr>
      <w:numPr>
        <w:numId w:val="25"/>
      </w:numPr>
      <w:ind w:left="403" w:hanging="403"/>
      <w:textAlignment w:val="auto"/>
    </w:pPr>
  </w:style>
  <w:style w:type="paragraph" w:customStyle="1" w:styleId="LegendeFigure">
    <w:name w:val="Legende Figure"/>
    <w:basedOn w:val="Caption"/>
    <w:next w:val="Normal"/>
    <w:uiPriority w:val="99"/>
    <w:rsid w:val="001533A7"/>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1533A7"/>
    <w:rPr>
      <w:lang w:val="en-GB"/>
    </w:rPr>
  </w:style>
  <w:style w:type="character" w:customStyle="1" w:styleId="AVCBulletlevel3CharCharCharCharChar">
    <w:name w:val="AVC Bullet level 3 Char Char Char Char Char"/>
    <w:link w:val="AVCBulletlevel3CharCharCharChar"/>
    <w:uiPriority w:val="99"/>
    <w:locked/>
    <w:rsid w:val="001533A7"/>
    <w:rPr>
      <w:lang w:val="en-GB"/>
    </w:rPr>
  </w:style>
  <w:style w:type="paragraph" w:customStyle="1" w:styleId="AVCBulletlevel3CharCharCharChar">
    <w:name w:val="AVC Bullet level 3 Char Char Char Char"/>
    <w:basedOn w:val="AVCBulletlevel1CharChar"/>
    <w:link w:val="AVCBulletlevel3CharCharCharCharChar"/>
    <w:uiPriority w:val="99"/>
    <w:rsid w:val="001533A7"/>
    <w:pPr>
      <w:numPr>
        <w:numId w:val="26"/>
      </w:numPr>
      <w:tabs>
        <w:tab w:val="clear" w:pos="1985"/>
        <w:tab w:val="num" w:pos="390"/>
        <w:tab w:val="num" w:pos="1117"/>
      </w:tabs>
      <w:ind w:left="1117"/>
    </w:pPr>
  </w:style>
  <w:style w:type="character" w:customStyle="1" w:styleId="FigureChar1">
    <w:name w:val="Figure_# Char1"/>
    <w:uiPriority w:val="99"/>
    <w:rsid w:val="001533A7"/>
    <w:rPr>
      <w:rFonts w:cs="Times New Roman"/>
      <w:lang w:val="en-US" w:eastAsia="en-US" w:bidi="ar-SA"/>
    </w:rPr>
  </w:style>
  <w:style w:type="character" w:customStyle="1" w:styleId="Annex4CharCharCharCharChar">
    <w:name w:val="Annex 4 Char Char Char Char Char"/>
    <w:link w:val="Annex4CharCharCharChar"/>
    <w:uiPriority w:val="99"/>
    <w:locked/>
    <w:rsid w:val="001533A7"/>
    <w:rPr>
      <w:b/>
      <w:bCs/>
      <w:lang w:eastAsia="en-US"/>
    </w:rPr>
  </w:style>
  <w:style w:type="paragraph" w:customStyle="1" w:styleId="AVCBulletlevel1Char1">
    <w:name w:val="AVC Bullet level 1 Char1"/>
    <w:basedOn w:val="Normal"/>
    <w:uiPriority w:val="99"/>
    <w:rsid w:val="001533A7"/>
    <w:pPr>
      <w:tabs>
        <w:tab w:val="left" w:pos="397"/>
        <w:tab w:val="num" w:pos="720"/>
      </w:tabs>
      <w:ind w:left="397" w:hanging="360"/>
    </w:pPr>
  </w:style>
  <w:style w:type="paragraph" w:customStyle="1" w:styleId="AVCBulletlevel3">
    <w:name w:val="AVC Bullet level 3"/>
    <w:basedOn w:val="Normal"/>
    <w:uiPriority w:val="99"/>
    <w:rsid w:val="001533A7"/>
    <w:pPr>
      <w:tabs>
        <w:tab w:val="left" w:pos="397"/>
        <w:tab w:val="num" w:pos="1191"/>
      </w:tabs>
      <w:ind w:left="1191" w:hanging="397"/>
    </w:pPr>
  </w:style>
  <w:style w:type="character" w:customStyle="1" w:styleId="SVCBulletslevel2CharCharCharCharChar">
    <w:name w:val="SVC Bullets level 2 Char Char Char Char Char"/>
    <w:uiPriority w:val="99"/>
    <w:rsid w:val="001533A7"/>
    <w:rPr>
      <w:rFonts w:ascii="Times New Roman" w:hAnsi="Times New Roman"/>
      <w:lang w:val="en-GB" w:eastAsia="en-US" w:bidi="ar-SA"/>
    </w:rPr>
  </w:style>
  <w:style w:type="paragraph" w:customStyle="1" w:styleId="SVCNumberinglevel1">
    <w:name w:val="SVC Numbering level 1"/>
    <w:basedOn w:val="SVCBulletslevel1CharCharChar"/>
    <w:uiPriority w:val="99"/>
    <w:rsid w:val="001533A7"/>
    <w:pPr>
      <w:numPr>
        <w:numId w:val="27"/>
      </w:numPr>
      <w:textAlignment w:val="baseline"/>
    </w:pPr>
  </w:style>
  <w:style w:type="paragraph" w:customStyle="1" w:styleId="SVCNumberinglevel2">
    <w:name w:val="SVC Numbering level 2"/>
    <w:basedOn w:val="SVCNumberinglevel1"/>
    <w:uiPriority w:val="99"/>
    <w:rsid w:val="001533A7"/>
    <w:pPr>
      <w:numPr>
        <w:numId w:val="0"/>
      </w:numPr>
    </w:pPr>
  </w:style>
  <w:style w:type="paragraph" w:customStyle="1" w:styleId="SVCNumberinglevel3">
    <w:name w:val="SVC Numbering level 3"/>
    <w:basedOn w:val="SVCNumberinglevel2"/>
    <w:uiPriority w:val="99"/>
    <w:rsid w:val="001533A7"/>
    <w:pPr>
      <w:numPr>
        <w:ilvl w:val="2"/>
        <w:numId w:val="27"/>
      </w:numPr>
      <w:tabs>
        <w:tab w:val="num" w:pos="1800"/>
      </w:tabs>
    </w:pPr>
  </w:style>
  <w:style w:type="paragraph" w:customStyle="1" w:styleId="SVCNumberinglevel4">
    <w:name w:val="SVC Numbering level 4"/>
    <w:basedOn w:val="SVCNumberinglevel3"/>
    <w:uiPriority w:val="99"/>
    <w:rsid w:val="001533A7"/>
    <w:pPr>
      <w:numPr>
        <w:ilvl w:val="3"/>
      </w:numPr>
      <w:tabs>
        <w:tab w:val="num" w:pos="2520"/>
      </w:tabs>
    </w:pPr>
  </w:style>
  <w:style w:type="paragraph" w:customStyle="1" w:styleId="SVCNumberinglevel5">
    <w:name w:val="SVC Numbering level 5"/>
    <w:basedOn w:val="SVCNumberinglevel4"/>
    <w:uiPriority w:val="99"/>
    <w:rsid w:val="001533A7"/>
    <w:pPr>
      <w:numPr>
        <w:ilvl w:val="4"/>
      </w:numPr>
      <w:tabs>
        <w:tab w:val="num" w:pos="3240"/>
      </w:tabs>
    </w:pPr>
  </w:style>
  <w:style w:type="paragraph" w:customStyle="1" w:styleId="SVCIndentlevel5">
    <w:name w:val="SVC Indent level 5"/>
    <w:basedOn w:val="SVCIndentlevel4"/>
    <w:uiPriority w:val="99"/>
    <w:rsid w:val="001533A7"/>
    <w:pPr>
      <w:tabs>
        <w:tab w:val="clear" w:pos="1584"/>
      </w:tabs>
      <w:ind w:left="2000"/>
    </w:pPr>
  </w:style>
  <w:style w:type="paragraph" w:customStyle="1" w:styleId="SVCIndentlevel2">
    <w:name w:val="SVC Indent level 2"/>
    <w:basedOn w:val="SVCIndentlevel1"/>
    <w:uiPriority w:val="99"/>
    <w:rsid w:val="001533A7"/>
    <w:pPr>
      <w:ind w:left="800"/>
    </w:pPr>
  </w:style>
  <w:style w:type="paragraph" w:customStyle="1" w:styleId="SVCIndentlevel3">
    <w:name w:val="SVC Indent level 3"/>
    <w:basedOn w:val="SVCIndentlevel2"/>
    <w:uiPriority w:val="99"/>
    <w:rsid w:val="001533A7"/>
    <w:pPr>
      <w:tabs>
        <w:tab w:val="clear" w:pos="792"/>
      </w:tabs>
      <w:ind w:left="1200"/>
    </w:pPr>
  </w:style>
  <w:style w:type="paragraph" w:customStyle="1" w:styleId="SVCIndentlevel4">
    <w:name w:val="SVC Indent level 4"/>
    <w:uiPriority w:val="99"/>
    <w:rsid w:val="001533A7"/>
    <w:pPr>
      <w:tabs>
        <w:tab w:val="left" w:pos="1584"/>
        <w:tab w:val="left" w:pos="1987"/>
        <w:tab w:val="left" w:pos="2376"/>
        <w:tab w:val="left" w:pos="2779"/>
        <w:tab w:val="left" w:pos="3168"/>
      </w:tabs>
      <w:spacing w:before="120"/>
      <w:ind w:left="1600"/>
      <w:jc w:val="both"/>
    </w:pPr>
    <w:rPr>
      <w:rFonts w:ascii="Times New Roman" w:hAnsi="Times New Roman"/>
      <w:lang w:val="en-GB"/>
    </w:rPr>
  </w:style>
  <w:style w:type="paragraph" w:customStyle="1" w:styleId="SVCIndentlevel1">
    <w:name w:val="SVC Indent level 1"/>
    <w:basedOn w:val="SVCBulletslevel1CharCharChar"/>
    <w:uiPriority w:val="99"/>
    <w:rsid w:val="001533A7"/>
    <w:pPr>
      <w:tabs>
        <w:tab w:val="clear" w:pos="403"/>
      </w:tabs>
      <w:ind w:left="403"/>
    </w:pPr>
  </w:style>
  <w:style w:type="character" w:customStyle="1" w:styleId="AVCBulletlevel1CharCharCharChar">
    <w:name w:val="AVC Bullet level 1 Char Char Char Char"/>
    <w:uiPriority w:val="99"/>
    <w:rsid w:val="001533A7"/>
    <w:rPr>
      <w:rFonts w:cs="Times New Roman"/>
      <w:lang w:val="en-GB" w:eastAsia="en-US" w:bidi="ar-SA"/>
    </w:rPr>
  </w:style>
  <w:style w:type="character" w:customStyle="1" w:styleId="AVCBulletlevel2CharCharChar">
    <w:name w:val="AVC Bullet level 2 Char Char Char"/>
    <w:link w:val="AVCBulletlevel2CharChar"/>
    <w:uiPriority w:val="99"/>
    <w:locked/>
    <w:rsid w:val="001533A7"/>
    <w:rPr>
      <w:lang w:val="en-GB"/>
    </w:rPr>
  </w:style>
  <w:style w:type="paragraph" w:customStyle="1" w:styleId="AVCBulletlevel3Char">
    <w:name w:val="AVC Bullet level 3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1533A7"/>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1533A7"/>
    <w:pPr>
      <w:tabs>
        <w:tab w:val="clear" w:pos="4849"/>
      </w:tabs>
      <w:spacing w:before="200"/>
      <w:ind w:left="794"/>
    </w:pPr>
    <w:rPr>
      <w:sz w:val="20"/>
    </w:rPr>
  </w:style>
  <w:style w:type="paragraph" w:customStyle="1" w:styleId="SVCBulletslevel2">
    <w:name w:val="SVC Bullets level 2"/>
    <w:basedOn w:val="Normal"/>
    <w:uiPriority w:val="99"/>
    <w:rsid w:val="001533A7"/>
    <w:rPr>
      <w:lang w:eastAsia="ko-KR"/>
    </w:rPr>
  </w:style>
  <w:style w:type="paragraph" w:customStyle="1" w:styleId="Annex4Char">
    <w:name w:val="Annex 4 Char"/>
    <w:basedOn w:val="Annex3CharChar"/>
    <w:next w:val="Normal"/>
    <w:uiPriority w:val="99"/>
    <w:rsid w:val="001533A7"/>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1533A7"/>
    <w:pPr>
      <w:numPr>
        <w:numId w:val="0"/>
      </w:numPr>
      <w:tabs>
        <w:tab w:val="clear" w:pos="1985"/>
        <w:tab w:val="num" w:pos="490"/>
      </w:tabs>
      <w:ind w:left="490" w:hanging="390"/>
    </w:pPr>
  </w:style>
  <w:style w:type="character" w:customStyle="1" w:styleId="TableTitleChar1">
    <w:name w:val="Table_Title Char1"/>
    <w:uiPriority w:val="99"/>
    <w:rsid w:val="001533A7"/>
    <w:rPr>
      <w:rFonts w:cs="Times New Roman"/>
      <w:b/>
      <w:bCs/>
      <w:lang w:val="en-GB" w:eastAsia="en-US" w:bidi="ar-SA"/>
    </w:rPr>
  </w:style>
  <w:style w:type="paragraph" w:customStyle="1" w:styleId="AVCBulletlevel1Char">
    <w:name w:val="AVC Bullet level 1 Char"/>
    <w:basedOn w:val="Normal"/>
    <w:link w:val="AVCBulletlevel1CharChar1"/>
    <w:uiPriority w:val="99"/>
    <w:rsid w:val="001533A7"/>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1533A7"/>
    <w:pPr>
      <w:tabs>
        <w:tab w:val="clear" w:pos="4849"/>
      </w:tabs>
      <w:spacing w:before="200"/>
      <w:ind w:left="794"/>
    </w:pPr>
    <w:rPr>
      <w:sz w:val="20"/>
    </w:rPr>
  </w:style>
  <w:style w:type="paragraph" w:customStyle="1" w:styleId="SVCBulletslevel1">
    <w:name w:val="SVC Bullets level 1"/>
    <w:basedOn w:val="SVCBulletslevel1CharCharChar"/>
    <w:uiPriority w:val="99"/>
    <w:rsid w:val="001533A7"/>
    <w:pPr>
      <w:tabs>
        <w:tab w:val="clear" w:pos="403"/>
        <w:tab w:val="num" w:pos="360"/>
      </w:tabs>
      <w:ind w:left="360" w:hanging="360"/>
    </w:pPr>
  </w:style>
  <w:style w:type="paragraph" w:customStyle="1" w:styleId="SVCBulletslevel2Char">
    <w:name w:val="SVC Bullets level 2 Char"/>
    <w:basedOn w:val="Normal"/>
    <w:uiPriority w:val="99"/>
    <w:rsid w:val="001533A7"/>
  </w:style>
  <w:style w:type="paragraph" w:customStyle="1" w:styleId="SVCBulletslevel4">
    <w:name w:val="SVC Bullets level 4"/>
    <w:basedOn w:val="SVCBulletslevel3"/>
    <w:uiPriority w:val="99"/>
    <w:rsid w:val="001533A7"/>
    <w:pPr>
      <w:tabs>
        <w:tab w:val="clear" w:pos="-31680"/>
        <w:tab w:val="num" w:pos="1800"/>
      </w:tabs>
      <w:ind w:left="1800" w:hanging="360"/>
    </w:pPr>
  </w:style>
  <w:style w:type="paragraph" w:customStyle="1" w:styleId="SVCBulletslevel1Char">
    <w:name w:val="SVC Bullets level 1 Char"/>
    <w:link w:val="SVCBulletslevel1CharChar"/>
    <w:uiPriority w:val="99"/>
    <w:rsid w:val="001533A7"/>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1533A7"/>
    <w:pPr>
      <w:tabs>
        <w:tab w:val="clear" w:pos="-31680"/>
        <w:tab w:val="num" w:pos="2160"/>
      </w:tabs>
      <w:ind w:left="2160" w:hanging="360"/>
    </w:pPr>
  </w:style>
  <w:style w:type="paragraph" w:styleId="ListBullet">
    <w:name w:val="List Bullet"/>
    <w:basedOn w:val="Normal"/>
    <w:uiPriority w:val="99"/>
    <w:rsid w:val="00AD706A"/>
    <w:pPr>
      <w:numPr>
        <w:numId w:val="1"/>
      </w:numPr>
    </w:pPr>
  </w:style>
  <w:style w:type="paragraph" w:customStyle="1" w:styleId="AVCEquationlevel1CharCharChar">
    <w:name w:val="AVC Equation level 1 Char Char Char"/>
    <w:basedOn w:val="Equation"/>
    <w:uiPriority w:val="99"/>
    <w:rsid w:val="001533A7"/>
    <w:pPr>
      <w:tabs>
        <w:tab w:val="clear" w:pos="4849"/>
      </w:tabs>
      <w:spacing w:before="200"/>
      <w:ind w:left="794"/>
    </w:pPr>
    <w:rPr>
      <w:sz w:val="20"/>
    </w:rPr>
  </w:style>
  <w:style w:type="paragraph" w:customStyle="1" w:styleId="AVCBulletlevel2Char">
    <w:name w:val="AVC Bullet level 2 Char"/>
    <w:basedOn w:val="AVCBulletlevel1CharChar"/>
    <w:uiPriority w:val="99"/>
    <w:rsid w:val="001533A7"/>
    <w:pPr>
      <w:tabs>
        <w:tab w:val="clear" w:pos="792"/>
      </w:tabs>
    </w:pPr>
  </w:style>
  <w:style w:type="paragraph" w:customStyle="1" w:styleId="SVCBulletslevel3Char">
    <w:name w:val="SVC Bullets level 3 Char"/>
    <w:basedOn w:val="SVCBulletslevel3"/>
    <w:uiPriority w:val="99"/>
    <w:rsid w:val="001533A7"/>
    <w:pPr>
      <w:tabs>
        <w:tab w:val="clear" w:pos="-31680"/>
        <w:tab w:val="num" w:pos="720"/>
      </w:tabs>
      <w:ind w:left="1224" w:hanging="1224"/>
    </w:pPr>
  </w:style>
  <w:style w:type="paragraph" w:customStyle="1" w:styleId="00BodyText">
    <w:name w:val="00 BodyText"/>
    <w:basedOn w:val="Normal"/>
    <w:link w:val="00BodyTextChar"/>
    <w:uiPriority w:val="99"/>
    <w:rsid w:val="001533A7"/>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eastAsia="ja-JP"/>
    </w:rPr>
  </w:style>
  <w:style w:type="paragraph" w:customStyle="1" w:styleId="CharCharZchnZchnCharCharCarCar">
    <w:name w:val="Char Char Zchn Zchn Char Char Car Car"/>
    <w:uiPriority w:val="99"/>
    <w:semiHidden/>
    <w:rsid w:val="001533A7"/>
    <w:pPr>
      <w:keepNext/>
      <w:numPr>
        <w:numId w:val="29"/>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uiPriority w:val="99"/>
    <w:rsid w:val="001533A7"/>
    <w:pPr>
      <w:tabs>
        <w:tab w:val="clear" w:pos="1080"/>
        <w:tab w:val="num" w:pos="1200"/>
        <w:tab w:val="num" w:pos="5040"/>
      </w:tabs>
      <w:ind w:left="3240" w:hanging="3240"/>
      <w:outlineLvl w:val="6"/>
    </w:pPr>
  </w:style>
  <w:style w:type="paragraph" w:customStyle="1" w:styleId="NormalITU">
    <w:name w:val="Normal_ITU"/>
    <w:basedOn w:val="Normal"/>
    <w:uiPriority w:val="99"/>
    <w:rsid w:val="001533A7"/>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1533A7"/>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1533A7"/>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1533A7"/>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1533A7"/>
    <w:pPr>
      <w:ind w:left="1417"/>
    </w:pPr>
  </w:style>
  <w:style w:type="character" w:customStyle="1" w:styleId="XParagraphChar">
    <w:name w:val="XParagraph Char"/>
    <w:link w:val="XParagraph"/>
    <w:uiPriority w:val="99"/>
    <w:locked/>
    <w:rsid w:val="001533A7"/>
    <w:rPr>
      <w:sz w:val="22"/>
      <w:szCs w:val="22"/>
      <w:lang w:val="en-GB" w:eastAsia="en-US"/>
    </w:rPr>
  </w:style>
  <w:style w:type="paragraph" w:customStyle="1" w:styleId="XEquation2">
    <w:name w:val="XEquation2"/>
    <w:basedOn w:val="Normal"/>
    <w:uiPriority w:val="99"/>
    <w:rsid w:val="001533A7"/>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1533A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uiPriority w:val="99"/>
    <w:rsid w:val="001533A7"/>
    <w:pPr>
      <w:numPr>
        <w:numId w:val="30"/>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1533A7"/>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1533A7"/>
    <w:pPr>
      <w:numPr>
        <w:numId w:val="31"/>
      </w:num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1533A7"/>
    <w:rPr>
      <w:lang w:val="en-GB" w:eastAsia="en-US"/>
    </w:rPr>
  </w:style>
  <w:style w:type="paragraph" w:styleId="ListBullet4">
    <w:name w:val="List Bullet 4"/>
    <w:basedOn w:val="Normal"/>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character" w:customStyle="1" w:styleId="Annex3Char1">
    <w:name w:val="Annex 3 Char1"/>
    <w:uiPriority w:val="99"/>
    <w:rsid w:val="001533A7"/>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1533A7"/>
    <w:pPr>
      <w:tabs>
        <w:tab w:val="clear" w:pos="397"/>
        <w:tab w:val="clear" w:pos="792"/>
        <w:tab w:val="num" w:pos="794"/>
      </w:tabs>
      <w:ind w:left="794" w:hanging="391"/>
    </w:pPr>
  </w:style>
  <w:style w:type="character" w:customStyle="1" w:styleId="00BodyTextChar">
    <w:name w:val="00 BodyText Char"/>
    <w:link w:val="00BodyText"/>
    <w:uiPriority w:val="99"/>
    <w:locked/>
    <w:rsid w:val="001533A7"/>
    <w:rPr>
      <w:rFonts w:ascii="Arial" w:eastAsia="MS Mincho" w:hAnsi="Arial"/>
      <w:sz w:val="22"/>
      <w:lang w:eastAsia="ja-JP"/>
    </w:rPr>
  </w:style>
  <w:style w:type="paragraph" w:customStyle="1" w:styleId="CharCharCharCharCharCharChar">
    <w:name w:val="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Normal"/>
    <w:next w:val="Normal"/>
    <w:uiPriority w:val="99"/>
    <w:rsid w:val="001533A7"/>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customStyle="1" w:styleId="zzCopyright">
    <w:name w:val="zzCopyright"/>
    <w:basedOn w:val="Normal"/>
    <w:next w:val="Normal"/>
    <w:uiPriority w:val="99"/>
    <w:rsid w:val="001533A7"/>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1533A7"/>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styleId="HTMLPreformatted">
    <w:name w:val="HTML Preformatted"/>
    <w:basedOn w:val="Normal"/>
    <w:link w:val="HTMLPreformattedChar"/>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HTMLPreformattedChar">
    <w:name w:val="HTML Preformatted Char"/>
    <w:link w:val="HTMLPreformatted"/>
    <w:uiPriority w:val="99"/>
    <w:locked/>
    <w:rsid w:val="00F75C43"/>
    <w:rPr>
      <w:rFonts w:ascii="Courier New" w:hAnsi="Courier New" w:cs="Courier New"/>
      <w:sz w:val="20"/>
      <w:szCs w:val="20"/>
      <w:lang w:val="en-GB"/>
    </w:rPr>
  </w:style>
  <w:style w:type="paragraph" w:customStyle="1" w:styleId="zzForeword">
    <w:name w:val="zzForeword"/>
    <w:basedOn w:val="Normal"/>
    <w:next w:val="Normal"/>
    <w:uiPriority w:val="99"/>
    <w:rsid w:val="001533A7"/>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1533A7"/>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ListContinue">
    <w:name w:val="List Continue"/>
    <w:aliases w:val="list 1,list-1"/>
    <w:basedOn w:val="Normal"/>
    <w:uiPriority w:val="99"/>
    <w:rsid w:val="00802DAA"/>
    <w:pPr>
      <w:numPr>
        <w:numId w:val="5"/>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802DAA"/>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802DAA"/>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802DAA"/>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802DAA"/>
    <w:pPr>
      <w:numPr>
        <w:numId w:val="6"/>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802DAA"/>
    <w:pPr>
      <w:numPr>
        <w:ilvl w:val="1"/>
        <w:numId w:val="6"/>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802DAA"/>
    <w:pPr>
      <w:numPr>
        <w:ilvl w:val="2"/>
        <w:numId w:val="6"/>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802DAA"/>
    <w:pPr>
      <w:numPr>
        <w:ilvl w:val="3"/>
        <w:numId w:val="6"/>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a2">
    <w:name w:val="a2"/>
    <w:basedOn w:val="Heading2"/>
    <w:next w:val="Normal"/>
    <w:uiPriority w:val="99"/>
    <w:rsid w:val="001533A7"/>
    <w:pPr>
      <w:keepLines w:val="0"/>
      <w:numPr>
        <w:numId w:val="32"/>
      </w:numPr>
      <w:tabs>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1533A7"/>
    <w:pPr>
      <w:keepLines w:val="0"/>
      <w:numPr>
        <w:numId w:val="32"/>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1533A7"/>
    <w:pPr>
      <w:keepLines w:val="0"/>
      <w:numPr>
        <w:numId w:val="32"/>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Normal"/>
    <w:next w:val="Normal"/>
    <w:uiPriority w:val="99"/>
    <w:rsid w:val="001533A7"/>
    <w:pPr>
      <w:numPr>
        <w:ilvl w:val="4"/>
        <w:numId w:val="32"/>
      </w:numPr>
      <w:tabs>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jc w:val="left"/>
      <w:textAlignment w:val="auto"/>
    </w:pPr>
    <w:rPr>
      <w:rFonts w:ascii="Arial" w:eastAsia="MS Mincho" w:hAnsi="Arial"/>
      <w:lang w:val="de-DE" w:eastAsia="ja-JP"/>
    </w:rPr>
  </w:style>
  <w:style w:type="paragraph" w:customStyle="1" w:styleId="a6">
    <w:name w:val="a6"/>
    <w:basedOn w:val="Heading6"/>
    <w:next w:val="Normal"/>
    <w:uiPriority w:val="99"/>
    <w:rsid w:val="001533A7"/>
    <w:pPr>
      <w:keepLines w:val="0"/>
      <w:numPr>
        <w:numId w:val="32"/>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1533A7"/>
    <w:pPr>
      <w:keepNext/>
      <w:pageBreakBefore/>
      <w:numPr>
        <w:numId w:val="32"/>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customStyle="1" w:styleId="Chaptitle">
    <w:name w:val="Chap_title"/>
    <w:basedOn w:val="Normal"/>
    <w:next w:val="Normalaftertitle"/>
    <w:uiPriority w:val="99"/>
    <w:rsid w:val="001533A7"/>
    <w:pPr>
      <w:keepNext/>
      <w:keepLines/>
      <w:spacing w:before="240"/>
      <w:jc w:val="center"/>
    </w:pPr>
    <w:rPr>
      <w:b/>
      <w:sz w:val="28"/>
    </w:rPr>
  </w:style>
  <w:style w:type="paragraph" w:customStyle="1" w:styleId="Normalaftertitle">
    <w:name w:val="Normal_after_title"/>
    <w:basedOn w:val="Normal"/>
    <w:uiPriority w:val="99"/>
    <w:rsid w:val="001533A7"/>
    <w:pPr>
      <w:spacing w:before="480"/>
    </w:pPr>
  </w:style>
  <w:style w:type="paragraph" w:customStyle="1" w:styleId="AnnexNoTitle0">
    <w:name w:val="Annex_NoTitle"/>
    <w:basedOn w:val="Normal"/>
    <w:next w:val="Normalaftertitle"/>
    <w:uiPriority w:val="99"/>
    <w:rsid w:val="001533A7"/>
    <w:pPr>
      <w:keepNext/>
      <w:keepLines/>
      <w:spacing w:before="720"/>
      <w:jc w:val="center"/>
    </w:pPr>
    <w:rPr>
      <w:b/>
      <w:sz w:val="24"/>
    </w:rPr>
  </w:style>
  <w:style w:type="character" w:customStyle="1" w:styleId="Appdef">
    <w:name w:val="App_def"/>
    <w:uiPriority w:val="99"/>
    <w:rsid w:val="001533A7"/>
    <w:rPr>
      <w:rFonts w:ascii="Times New Roman" w:hAnsi="Times New Roman" w:cs="Times New Roman"/>
      <w:b/>
    </w:rPr>
  </w:style>
  <w:style w:type="character" w:customStyle="1" w:styleId="Appref">
    <w:name w:val="App_ref"/>
    <w:uiPriority w:val="99"/>
    <w:rsid w:val="001533A7"/>
    <w:rPr>
      <w:rFonts w:cs="Times New Roman"/>
    </w:rPr>
  </w:style>
  <w:style w:type="paragraph" w:customStyle="1" w:styleId="AppendixNoTitle">
    <w:name w:val="Appendix_NoTitle"/>
    <w:basedOn w:val="AnnexNoTitle0"/>
    <w:next w:val="Normalaftertitle"/>
    <w:uiPriority w:val="99"/>
    <w:rsid w:val="001533A7"/>
  </w:style>
  <w:style w:type="character" w:customStyle="1" w:styleId="Artdef">
    <w:name w:val="Art_def"/>
    <w:uiPriority w:val="99"/>
    <w:rsid w:val="001533A7"/>
    <w:rPr>
      <w:rFonts w:ascii="Times New Roman" w:hAnsi="Times New Roman" w:cs="Times New Roman"/>
      <w:b/>
    </w:rPr>
  </w:style>
  <w:style w:type="paragraph" w:customStyle="1" w:styleId="Reftitle">
    <w:name w:val="Ref_title"/>
    <w:basedOn w:val="Heading1"/>
    <w:next w:val="Reftext"/>
    <w:uiPriority w:val="99"/>
    <w:rsid w:val="001533A7"/>
    <w:pPr>
      <w:numPr>
        <w:numId w:val="0"/>
      </w:numPr>
      <w:outlineLvl w:val="9"/>
    </w:pPr>
    <w:rPr>
      <w:bCs w:val="0"/>
      <w:szCs w:val="20"/>
    </w:rPr>
  </w:style>
  <w:style w:type="paragraph" w:customStyle="1" w:styleId="Reftext">
    <w:name w:val="Ref_text"/>
    <w:basedOn w:val="Normal"/>
    <w:uiPriority w:val="99"/>
    <w:rsid w:val="001533A7"/>
    <w:pPr>
      <w:ind w:left="794" w:hanging="794"/>
    </w:pPr>
  </w:style>
  <w:style w:type="paragraph" w:customStyle="1" w:styleId="ArtNo">
    <w:name w:val="Art_No"/>
    <w:basedOn w:val="Normal"/>
    <w:next w:val="Arttitle"/>
    <w:uiPriority w:val="99"/>
    <w:rsid w:val="001533A7"/>
    <w:pPr>
      <w:keepNext/>
      <w:keepLines/>
      <w:spacing w:before="480"/>
      <w:jc w:val="center"/>
    </w:pPr>
    <w:rPr>
      <w:caps/>
      <w:sz w:val="28"/>
    </w:rPr>
  </w:style>
  <w:style w:type="paragraph" w:customStyle="1" w:styleId="Arttitle">
    <w:name w:val="Art_title"/>
    <w:basedOn w:val="Normal"/>
    <w:next w:val="Normalaftertitle"/>
    <w:uiPriority w:val="99"/>
    <w:rsid w:val="001533A7"/>
    <w:pPr>
      <w:keepNext/>
      <w:keepLines/>
      <w:spacing w:before="240"/>
      <w:jc w:val="center"/>
    </w:pPr>
    <w:rPr>
      <w:b/>
      <w:sz w:val="28"/>
    </w:rPr>
  </w:style>
  <w:style w:type="character" w:customStyle="1" w:styleId="Artref">
    <w:name w:val="Art_ref"/>
    <w:uiPriority w:val="99"/>
    <w:rsid w:val="001533A7"/>
    <w:rPr>
      <w:rFonts w:cs="Times New Roman"/>
    </w:rPr>
  </w:style>
  <w:style w:type="paragraph" w:customStyle="1" w:styleId="Call">
    <w:name w:val="Call"/>
    <w:basedOn w:val="Normal"/>
    <w:next w:val="Normal"/>
    <w:uiPriority w:val="99"/>
    <w:rsid w:val="001533A7"/>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1533A7"/>
    <w:pPr>
      <w:keepNext/>
      <w:keepLines/>
      <w:spacing w:before="480"/>
      <w:jc w:val="center"/>
    </w:pPr>
    <w:rPr>
      <w:b/>
      <w:caps/>
      <w:sz w:val="28"/>
    </w:rPr>
  </w:style>
  <w:style w:type="paragraph" w:customStyle="1" w:styleId="Equationlegend">
    <w:name w:val="Equation_legend"/>
    <w:basedOn w:val="Normal"/>
    <w:uiPriority w:val="99"/>
    <w:rsid w:val="001533A7"/>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1533A7"/>
  </w:style>
  <w:style w:type="paragraph" w:customStyle="1" w:styleId="Tablelegend0">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1533A7"/>
    <w:pPr>
      <w:keepLines/>
      <w:spacing w:before="240" w:after="120"/>
      <w:jc w:val="center"/>
    </w:pPr>
    <w:rPr>
      <w:b/>
    </w:rPr>
  </w:style>
  <w:style w:type="paragraph" w:customStyle="1" w:styleId="Figurewithouttitle">
    <w:name w:val="Figure_without_title"/>
    <w:basedOn w:val="Normal"/>
    <w:next w:val="Normalaftertitle"/>
    <w:uiPriority w:val="99"/>
    <w:rsid w:val="001533A7"/>
    <w:pPr>
      <w:keepLines/>
      <w:spacing w:before="240" w:after="120"/>
      <w:jc w:val="center"/>
    </w:pPr>
  </w:style>
  <w:style w:type="paragraph" w:customStyle="1" w:styleId="FirstFooter">
    <w:name w:val="FirstFooter"/>
    <w:basedOn w:val="Footer"/>
    <w:uiPriority w:val="99"/>
    <w:rsid w:val="001533A7"/>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1533A7"/>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1533A7"/>
    <w:pPr>
      <w:numPr>
        <w:ilvl w:val="0"/>
        <w:numId w:val="0"/>
      </w:numPr>
      <w:ind w:left="794" w:hanging="794"/>
    </w:pPr>
    <w:rPr>
      <w:b w:val="0"/>
      <w:bCs w:val="0"/>
      <w:i/>
    </w:rPr>
  </w:style>
  <w:style w:type="paragraph" w:customStyle="1" w:styleId="PartNo">
    <w:name w:val="Part_No"/>
    <w:basedOn w:val="Normal"/>
    <w:next w:val="Partref"/>
    <w:uiPriority w:val="99"/>
    <w:rsid w:val="001533A7"/>
    <w:pPr>
      <w:keepNext/>
      <w:keepLines/>
      <w:spacing w:before="480" w:after="80"/>
      <w:jc w:val="center"/>
    </w:pPr>
    <w:rPr>
      <w:caps/>
      <w:sz w:val="28"/>
    </w:rPr>
  </w:style>
  <w:style w:type="paragraph" w:customStyle="1" w:styleId="Partref">
    <w:name w:val="Part_ref"/>
    <w:basedOn w:val="Normal"/>
    <w:next w:val="Parttitle"/>
    <w:uiPriority w:val="99"/>
    <w:rsid w:val="001533A7"/>
    <w:pPr>
      <w:keepNext/>
      <w:keepLines/>
      <w:spacing w:before="280"/>
      <w:jc w:val="center"/>
    </w:pPr>
  </w:style>
  <w:style w:type="paragraph" w:customStyle="1" w:styleId="Parttitle">
    <w:name w:val="Part_title"/>
    <w:basedOn w:val="Normal"/>
    <w:next w:val="Normalaftertitle"/>
    <w:uiPriority w:val="99"/>
    <w:rsid w:val="001533A7"/>
    <w:pPr>
      <w:keepNext/>
      <w:keepLines/>
      <w:spacing w:before="240" w:after="280"/>
      <w:jc w:val="center"/>
    </w:pPr>
    <w:rPr>
      <w:b/>
      <w:sz w:val="28"/>
    </w:rPr>
  </w:style>
  <w:style w:type="paragraph" w:customStyle="1" w:styleId="Recdate">
    <w:name w:val="Rec_date"/>
    <w:basedOn w:val="Normal"/>
    <w:next w:val="Normalaftertitle"/>
    <w:uiPriority w:val="99"/>
    <w:rsid w:val="001533A7"/>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1533A7"/>
  </w:style>
  <w:style w:type="paragraph" w:customStyle="1" w:styleId="QuestionNo">
    <w:name w:val="Question_No"/>
    <w:basedOn w:val="RecNo"/>
    <w:next w:val="Questiontitle"/>
    <w:uiPriority w:val="99"/>
    <w:rsid w:val="001533A7"/>
    <w:rPr>
      <w:rFonts w:ascii="Times New Roman Bold" w:hAnsi="Times New Roman Bold"/>
      <w:sz w:val="20"/>
    </w:rPr>
  </w:style>
  <w:style w:type="paragraph" w:customStyle="1" w:styleId="Questiontitle">
    <w:name w:val="Question_title"/>
    <w:basedOn w:val="Rectitle"/>
    <w:next w:val="Questionref"/>
    <w:uiPriority w:val="99"/>
    <w:rsid w:val="001533A7"/>
    <w:pPr>
      <w:spacing w:before="240"/>
    </w:pPr>
    <w:rPr>
      <w:rFonts w:ascii="Times New Roman Bold" w:hAnsi="Times New Roman Bold"/>
      <w:sz w:val="24"/>
    </w:rPr>
  </w:style>
  <w:style w:type="paragraph" w:customStyle="1" w:styleId="Recref">
    <w:name w:val="Rec_ref"/>
    <w:basedOn w:val="Normal"/>
    <w:next w:val="Heading1"/>
    <w:uiPriority w:val="99"/>
    <w:rsid w:val="001533A7"/>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1533A7"/>
  </w:style>
  <w:style w:type="paragraph" w:customStyle="1" w:styleId="Repdate">
    <w:name w:val="Rep_date"/>
    <w:basedOn w:val="Recdate"/>
    <w:next w:val="Normalaftertitle"/>
    <w:uiPriority w:val="99"/>
    <w:rsid w:val="001533A7"/>
  </w:style>
  <w:style w:type="paragraph" w:customStyle="1" w:styleId="RepNo">
    <w:name w:val="Rep_No"/>
    <w:basedOn w:val="RecNo"/>
    <w:next w:val="Reptitle"/>
    <w:uiPriority w:val="99"/>
    <w:rsid w:val="001533A7"/>
    <w:rPr>
      <w:rFonts w:ascii="Times New Roman Bold" w:hAnsi="Times New Roman Bold"/>
      <w:sz w:val="20"/>
    </w:rPr>
  </w:style>
  <w:style w:type="paragraph" w:customStyle="1" w:styleId="Reptitle">
    <w:name w:val="Rep_title"/>
    <w:basedOn w:val="Rectitle"/>
    <w:next w:val="Repref"/>
    <w:uiPriority w:val="99"/>
    <w:rsid w:val="001533A7"/>
    <w:pPr>
      <w:spacing w:before="240"/>
    </w:pPr>
    <w:rPr>
      <w:rFonts w:ascii="Times New Roman Bold" w:hAnsi="Times New Roman Bold"/>
      <w:sz w:val="24"/>
    </w:rPr>
  </w:style>
  <w:style w:type="paragraph" w:customStyle="1" w:styleId="Repref">
    <w:name w:val="Rep_ref"/>
    <w:basedOn w:val="Recref"/>
    <w:next w:val="Repdate"/>
    <w:uiPriority w:val="99"/>
    <w:rsid w:val="001533A7"/>
  </w:style>
  <w:style w:type="paragraph" w:customStyle="1" w:styleId="Resdate">
    <w:name w:val="Res_date"/>
    <w:basedOn w:val="Recdate"/>
    <w:next w:val="Normalaftertitle"/>
    <w:uiPriority w:val="99"/>
    <w:rsid w:val="001533A7"/>
  </w:style>
  <w:style w:type="character" w:customStyle="1" w:styleId="Resdef">
    <w:name w:val="Res_def"/>
    <w:uiPriority w:val="99"/>
    <w:rsid w:val="001533A7"/>
    <w:rPr>
      <w:rFonts w:ascii="Times New Roman" w:hAnsi="Times New Roman" w:cs="Times New Roman"/>
      <w:b/>
    </w:rPr>
  </w:style>
  <w:style w:type="paragraph" w:customStyle="1" w:styleId="ResNo">
    <w:name w:val="Res_No"/>
    <w:basedOn w:val="RecNo"/>
    <w:next w:val="Restitle"/>
    <w:uiPriority w:val="99"/>
    <w:rsid w:val="001533A7"/>
    <w:rPr>
      <w:rFonts w:ascii="Times New Roman Bold" w:hAnsi="Times New Roman Bold"/>
      <w:sz w:val="20"/>
    </w:rPr>
  </w:style>
  <w:style w:type="paragraph" w:customStyle="1" w:styleId="Restitle">
    <w:name w:val="Res_title"/>
    <w:basedOn w:val="Rectitle"/>
    <w:next w:val="Resref"/>
    <w:uiPriority w:val="99"/>
    <w:rsid w:val="001533A7"/>
    <w:pPr>
      <w:spacing w:before="240"/>
    </w:pPr>
    <w:rPr>
      <w:rFonts w:ascii="Times New Roman Bold" w:hAnsi="Times New Roman Bold"/>
      <w:sz w:val="24"/>
    </w:rPr>
  </w:style>
  <w:style w:type="paragraph" w:customStyle="1" w:styleId="Resref">
    <w:name w:val="Res_ref"/>
    <w:basedOn w:val="Recref"/>
    <w:next w:val="Resdate"/>
    <w:uiPriority w:val="99"/>
    <w:rsid w:val="001533A7"/>
  </w:style>
  <w:style w:type="paragraph" w:customStyle="1" w:styleId="Section1">
    <w:name w:val="Section_1"/>
    <w:basedOn w:val="Normal"/>
    <w:next w:val="Normal"/>
    <w:uiPriority w:val="99"/>
    <w:rsid w:val="001533A7"/>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1533A7"/>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1533A7"/>
    <w:pPr>
      <w:keepNext/>
      <w:keepLines/>
      <w:spacing w:before="480" w:after="80"/>
      <w:jc w:val="center"/>
    </w:pPr>
    <w:rPr>
      <w:caps/>
      <w:sz w:val="24"/>
    </w:rPr>
  </w:style>
  <w:style w:type="paragraph" w:customStyle="1" w:styleId="Sectiontitle0">
    <w:name w:val="Section_title"/>
    <w:basedOn w:val="Normal"/>
    <w:uiPriority w:val="99"/>
    <w:rsid w:val="001533A7"/>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1533A7"/>
    <w:pPr>
      <w:spacing w:before="840" w:after="200"/>
      <w:jc w:val="center"/>
    </w:pPr>
    <w:rPr>
      <w:b/>
      <w:sz w:val="28"/>
    </w:rPr>
  </w:style>
  <w:style w:type="paragraph" w:customStyle="1" w:styleId="SpecialFooter">
    <w:name w:val="Special Footer"/>
    <w:basedOn w:val="Footer"/>
    <w:uiPriority w:val="99"/>
    <w:rsid w:val="001533A7"/>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1533A7"/>
    <w:rPr>
      <w:rFonts w:cs="Times New Roman"/>
      <w:b/>
      <w:color w:val="auto"/>
    </w:rPr>
  </w:style>
  <w:style w:type="paragraph" w:customStyle="1" w:styleId="TableNoTitle">
    <w:name w:val="Table_NoTitle"/>
    <w:basedOn w:val="Normal"/>
    <w:next w:val="Tablehead"/>
    <w:uiPriority w:val="99"/>
    <w:rsid w:val="001533A7"/>
    <w:pPr>
      <w:keepNext/>
      <w:keepLines/>
      <w:spacing w:before="360" w:after="120"/>
      <w:jc w:val="center"/>
    </w:pPr>
    <w:rPr>
      <w:b/>
    </w:rPr>
  </w:style>
  <w:style w:type="paragraph" w:customStyle="1" w:styleId="Title1">
    <w:name w:val="Title 1"/>
    <w:basedOn w:val="Source"/>
    <w:next w:val="Title2"/>
    <w:uiPriority w:val="99"/>
    <w:rsid w:val="001533A7"/>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1533A7"/>
  </w:style>
  <w:style w:type="paragraph" w:customStyle="1" w:styleId="Title3">
    <w:name w:val="Title 3"/>
    <w:basedOn w:val="Title2"/>
    <w:next w:val="Title4"/>
    <w:uiPriority w:val="99"/>
    <w:rsid w:val="001533A7"/>
    <w:rPr>
      <w:caps w:val="0"/>
    </w:rPr>
  </w:style>
  <w:style w:type="paragraph" w:customStyle="1" w:styleId="Title4">
    <w:name w:val="Title 4"/>
    <w:basedOn w:val="Title3"/>
    <w:next w:val="Heading1"/>
    <w:uiPriority w:val="99"/>
    <w:rsid w:val="001533A7"/>
    <w:rPr>
      <w:b/>
    </w:rPr>
  </w:style>
  <w:style w:type="paragraph" w:customStyle="1" w:styleId="Artheading">
    <w:name w:val="Art_heading"/>
    <w:basedOn w:val="Normal"/>
    <w:next w:val="Normalaftertitle"/>
    <w:uiPriority w:val="99"/>
    <w:rsid w:val="001533A7"/>
    <w:pPr>
      <w:spacing w:before="480"/>
      <w:jc w:val="center"/>
    </w:pPr>
    <w:rPr>
      <w:b/>
      <w:sz w:val="28"/>
    </w:rPr>
  </w:style>
  <w:style w:type="paragraph" w:customStyle="1" w:styleId="Annexref0">
    <w:name w:val="Annex_ref"/>
    <w:basedOn w:val="Normal"/>
    <w:next w:val="Normal"/>
    <w:uiPriority w:val="99"/>
    <w:rsid w:val="001533A7"/>
    <w:pPr>
      <w:spacing w:before="0"/>
      <w:jc w:val="center"/>
    </w:pPr>
  </w:style>
  <w:style w:type="paragraph" w:customStyle="1" w:styleId="Appendixref">
    <w:name w:val="Appendix_ref"/>
    <w:basedOn w:val="Annexref0"/>
    <w:next w:val="Normalaftertitle"/>
    <w:uiPriority w:val="99"/>
    <w:rsid w:val="001533A7"/>
  </w:style>
  <w:style w:type="paragraph" w:customStyle="1" w:styleId="ASN1continue0">
    <w:name w:val="ASN.1_continue"/>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styleId="Date">
    <w:name w:val="Date"/>
    <w:basedOn w:val="Normal"/>
    <w:next w:val="Normal"/>
    <w:link w:val="DateChar"/>
    <w:uiPriority w:val="99"/>
    <w:rsid w:val="00BA3A75"/>
  </w:style>
  <w:style w:type="character" w:customStyle="1" w:styleId="DateChar">
    <w:name w:val="Date Char"/>
    <w:link w:val="Date"/>
    <w:uiPriority w:val="99"/>
    <w:locked/>
    <w:rsid w:val="00F75C43"/>
    <w:rPr>
      <w:rFonts w:ascii="Times New Roman" w:hAnsi="Times New Roman" w:cs="Times New Roman"/>
      <w:sz w:val="20"/>
      <w:szCs w:val="20"/>
      <w:lang w:val="en-GB"/>
    </w:rPr>
  </w:style>
  <w:style w:type="paragraph" w:customStyle="1" w:styleId="Couvnote0">
    <w:name w:val="Couv_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rPr>
  </w:style>
  <w:style w:type="character" w:customStyle="1" w:styleId="CaptionChar1">
    <w:name w:val="Caption Char1"/>
    <w:link w:val="Caption"/>
    <w:locked/>
    <w:rsid w:val="007E4DD5"/>
    <w:rPr>
      <w:rFonts w:ascii="Times New Roman" w:hAnsi="Times New Roman"/>
      <w:b/>
      <w:bCs/>
      <w:noProof/>
      <w:lang w:val="en-GB" w:eastAsia="en-US"/>
    </w:rPr>
  </w:style>
  <w:style w:type="paragraph" w:customStyle="1" w:styleId="CouvrecNo">
    <w:name w:val="Couv_rec_No"/>
    <w:basedOn w:val="Normal"/>
    <w:uiPriority w:val="99"/>
    <w:rsid w:val="001533A7"/>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1533A7"/>
    <w:pPr>
      <w:spacing w:after="68"/>
      <w:jc w:val="center"/>
    </w:pPr>
    <w:rPr>
      <w:b/>
      <w:sz w:val="24"/>
    </w:rPr>
  </w:style>
  <w:style w:type="paragraph" w:customStyle="1" w:styleId="Normalaftertitle0">
    <w:name w:val="Normal after title"/>
    <w:basedOn w:val="Normal"/>
    <w:uiPriority w:val="99"/>
    <w:rsid w:val="001533A7"/>
    <w:pPr>
      <w:spacing w:before="480"/>
    </w:pPr>
    <w:rPr>
      <w:lang w:val="en-US"/>
    </w:rPr>
  </w:style>
  <w:style w:type="paragraph" w:customStyle="1" w:styleId="Tablefin">
    <w:name w:val="Table_fin"/>
    <w:basedOn w:val="Normal"/>
    <w:next w:val="Normal"/>
    <w:uiPriority w:val="99"/>
    <w:rsid w:val="001533A7"/>
    <w:pPr>
      <w:tabs>
        <w:tab w:val="clear" w:pos="794"/>
        <w:tab w:val="clear" w:pos="1191"/>
        <w:tab w:val="clear" w:pos="1588"/>
        <w:tab w:val="clear" w:pos="1985"/>
      </w:tabs>
      <w:spacing w:before="0"/>
    </w:pPr>
    <w:rPr>
      <w:sz w:val="12"/>
    </w:rPr>
  </w:style>
  <w:style w:type="paragraph" w:customStyle="1" w:styleId="MediumList2-Accent21">
    <w:name w:val="Medium List 2 - Accent 21"/>
    <w:hidden/>
    <w:uiPriority w:val="99"/>
    <w:semiHidden/>
    <w:rsid w:val="003F527A"/>
    <w:rPr>
      <w:rFonts w:ascii="Times New Roman" w:hAnsi="Times New Roman"/>
      <w:lang w:val="en-GB"/>
    </w:rPr>
  </w:style>
  <w:style w:type="character" w:styleId="Emphasis">
    <w:name w:val="Emphasis"/>
    <w:qFormat/>
    <w:rsid w:val="0044513F"/>
    <w:rPr>
      <w:i/>
      <w:iCs/>
    </w:rPr>
  </w:style>
  <w:style w:type="paragraph" w:customStyle="1" w:styleId="StyleHeading1Justified">
    <w:name w:val="Style Heading 1 + Justified"/>
    <w:basedOn w:val="Heading1"/>
    <w:uiPriority w:val="99"/>
    <w:rsid w:val="001533A7"/>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numbering" w:customStyle="1" w:styleId="SVCNumbers">
    <w:name w:val="SVC Numbers"/>
    <w:rsid w:val="001533A7"/>
    <w:pPr>
      <w:numPr>
        <w:numId w:val="27"/>
      </w:numPr>
    </w:pPr>
  </w:style>
  <w:style w:type="paragraph" w:customStyle="1" w:styleId="ColorfulShading-Accent11">
    <w:name w:val="Colorful Shading - Accent 11"/>
    <w:hidden/>
    <w:uiPriority w:val="99"/>
    <w:semiHidden/>
    <w:rsid w:val="00844A3D"/>
    <w:rPr>
      <w:rFonts w:ascii="Times New Roman" w:hAnsi="Times New Roman"/>
      <w:lang w:val="en-GB"/>
    </w:rPr>
  </w:style>
  <w:style w:type="numbering" w:customStyle="1" w:styleId="AVCBullet">
    <w:name w:val="AVC Bullet"/>
    <w:rsid w:val="001533A7"/>
    <w:pPr>
      <w:numPr>
        <w:numId w:val="20"/>
      </w:numPr>
    </w:pPr>
  </w:style>
  <w:style w:type="paragraph" w:customStyle="1" w:styleId="MediumList2-Accent22">
    <w:name w:val="Medium List 2 - Accent 22"/>
    <w:hidden/>
    <w:uiPriority w:val="99"/>
    <w:semiHidden/>
    <w:rsid w:val="004E192A"/>
    <w:rPr>
      <w:rFonts w:ascii="Times New Roman" w:hAnsi="Times New Roman"/>
      <w:lang w:val="en-GB"/>
    </w:rPr>
  </w:style>
  <w:style w:type="numbering" w:customStyle="1" w:styleId="SVCBullets">
    <w:name w:val="SVC Bullets"/>
    <w:rsid w:val="001533A7"/>
    <w:pPr>
      <w:numPr>
        <w:numId w:val="18"/>
      </w:numPr>
    </w:pPr>
  </w:style>
  <w:style w:type="numbering" w:customStyle="1" w:styleId="SVCIndent">
    <w:name w:val="SVC Indent"/>
    <w:rsid w:val="001533A7"/>
    <w:pPr>
      <w:numPr>
        <w:numId w:val="28"/>
      </w:numPr>
    </w:pPr>
  </w:style>
  <w:style w:type="paragraph" w:styleId="Index1">
    <w:name w:val="index 1"/>
    <w:basedOn w:val="Normal"/>
    <w:next w:val="Normal"/>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NoList"/>
    <w:uiPriority w:val="99"/>
    <w:semiHidden/>
    <w:unhideWhenUsed/>
    <w:locked/>
    <w:rsid w:val="00C03E75"/>
  </w:style>
  <w:style w:type="character" w:customStyle="1" w:styleId="CaptionChar">
    <w:name w:val="Caption Char"/>
    <w:locked/>
    <w:rsid w:val="001533A7"/>
    <w:rPr>
      <w:rFonts w:eastAsia="SimSun" w:cs="Times New Roman"/>
      <w:b/>
      <w:bCs/>
    </w:rPr>
  </w:style>
  <w:style w:type="paragraph" w:customStyle="1" w:styleId="Style4ptBefore0pt">
    <w:name w:val="Style 4 pt Before:  0 pt"/>
    <w:basedOn w:val="Normal"/>
    <w:rsid w:val="001533A7"/>
    <w:pPr>
      <w:spacing w:before="0"/>
    </w:pPr>
    <w:rPr>
      <w:rFonts w:eastAsia="Times New Roman"/>
      <w:sz w:val="24"/>
    </w:rPr>
  </w:style>
  <w:style w:type="paragraph" w:customStyle="1" w:styleId="ColorfulShading-Accent13">
    <w:name w:val="Colorful Shading - Accent 13"/>
    <w:hidden/>
    <w:uiPriority w:val="99"/>
    <w:semiHidden/>
    <w:rsid w:val="005C6454"/>
    <w:rPr>
      <w:rFonts w:ascii="Times New Roman" w:hAnsi="Times New Roman"/>
      <w:lang w:val="en-GB"/>
    </w:rPr>
  </w:style>
  <w:style w:type="paragraph" w:customStyle="1" w:styleId="MediumGrid1-Accent21">
    <w:name w:val="Medium Grid 1 - Accent 21"/>
    <w:basedOn w:val="Normal"/>
    <w:uiPriority w:val="34"/>
    <w:qFormat/>
    <w:rsid w:val="001533A7"/>
    <w:pPr>
      <w:ind w:left="720"/>
    </w:pPr>
  </w:style>
  <w:style w:type="paragraph" w:customStyle="1" w:styleId="3H0">
    <w:name w:val="3H0"/>
    <w:next w:val="3N"/>
    <w:link w:val="3H0Char"/>
    <w:qFormat/>
    <w:rsid w:val="001533A7"/>
    <w:pPr>
      <w:keepNext/>
      <w:keepLines/>
      <w:numPr>
        <w:numId w:val="33"/>
      </w:numPr>
      <w:spacing w:before="313"/>
      <w:jc w:val="both"/>
      <w:outlineLvl w:val="1"/>
    </w:pPr>
    <w:rPr>
      <w:rFonts w:ascii="Times New Roman" w:hAnsi="Times New Roman"/>
      <w:b/>
      <w:sz w:val="22"/>
      <w:lang w:val="en-GB"/>
    </w:rPr>
  </w:style>
  <w:style w:type="character" w:customStyle="1" w:styleId="3L1Char">
    <w:name w:val="3L1 Char"/>
    <w:link w:val="3L1"/>
    <w:rsid w:val="009E14D8"/>
    <w:rPr>
      <w:rFonts w:ascii="Times New Roman" w:hAnsi="Times New Roman"/>
      <w:b/>
      <w:bCs/>
      <w:lang w:val="en-GB"/>
    </w:rPr>
  </w:style>
  <w:style w:type="paragraph" w:customStyle="1" w:styleId="ColorfulList-Accent11">
    <w:name w:val="Colorful List - Accent 11"/>
    <w:basedOn w:val="Normal"/>
    <w:uiPriority w:val="34"/>
    <w:qFormat/>
    <w:rsid w:val="001533A7"/>
    <w:pPr>
      <w:ind w:left="720"/>
    </w:pPr>
  </w:style>
  <w:style w:type="paragraph" w:customStyle="1" w:styleId="MediumGrid1-Accent22">
    <w:name w:val="Medium Grid 1 - Accent 22"/>
    <w:basedOn w:val="Normal"/>
    <w:uiPriority w:val="34"/>
    <w:qFormat/>
    <w:rsid w:val="001533A7"/>
    <w:pPr>
      <w:ind w:left="720"/>
    </w:pPr>
  </w:style>
  <w:style w:type="paragraph" w:customStyle="1" w:styleId="3N">
    <w:name w:val="3N"/>
    <w:basedOn w:val="Normal"/>
    <w:link w:val="3NChar"/>
    <w:qFormat/>
    <w:rsid w:val="005C4C1E"/>
    <w:pPr>
      <w:widowControl w:val="0"/>
      <w:tabs>
        <w:tab w:val="clear" w:pos="794"/>
        <w:tab w:val="clear" w:pos="1191"/>
        <w:tab w:val="clear" w:pos="1588"/>
        <w:tab w:val="clear" w:pos="1985"/>
      </w:tabs>
    </w:pPr>
  </w:style>
  <w:style w:type="paragraph" w:customStyle="1" w:styleId="ColorfulList-Accent12">
    <w:name w:val="Colorful List - Accent 12"/>
    <w:basedOn w:val="Normal"/>
    <w:uiPriority w:val="34"/>
    <w:qFormat/>
    <w:rsid w:val="001533A7"/>
    <w:pPr>
      <w:ind w:left="720"/>
      <w:textAlignment w:val="auto"/>
    </w:pPr>
  </w:style>
  <w:style w:type="paragraph" w:customStyle="1" w:styleId="3H1">
    <w:name w:val="3H1"/>
    <w:basedOn w:val="3H0"/>
    <w:next w:val="3N"/>
    <w:link w:val="3H1Char"/>
    <w:qFormat/>
    <w:rsid w:val="001533A7"/>
    <w:pPr>
      <w:numPr>
        <w:ilvl w:val="1"/>
      </w:numPr>
      <w:spacing w:before="181"/>
      <w:outlineLvl w:val="2"/>
    </w:pPr>
    <w:rPr>
      <w:sz w:val="20"/>
    </w:rPr>
  </w:style>
  <w:style w:type="character" w:customStyle="1" w:styleId="3NChar">
    <w:name w:val="3N Char"/>
    <w:link w:val="3N"/>
    <w:rsid w:val="005C4C1E"/>
    <w:rPr>
      <w:rFonts w:ascii="Times New Roman" w:hAnsi="Times New Roman"/>
      <w:lang w:val="en-GB"/>
    </w:rPr>
  </w:style>
  <w:style w:type="paragraph" w:customStyle="1" w:styleId="3H2">
    <w:name w:val="3H2"/>
    <w:basedOn w:val="3H1"/>
    <w:next w:val="3N"/>
    <w:link w:val="3H2Char"/>
    <w:qFormat/>
    <w:rsid w:val="001533A7"/>
    <w:pPr>
      <w:numPr>
        <w:ilvl w:val="2"/>
      </w:numPr>
      <w:outlineLvl w:val="3"/>
    </w:pPr>
  </w:style>
  <w:style w:type="paragraph" w:customStyle="1" w:styleId="annex-heading3">
    <w:name w:val="annex-heading3"/>
    <w:basedOn w:val="Annex3"/>
    <w:link w:val="annex-heading3Char"/>
    <w:qFormat/>
    <w:rsid w:val="001533A7"/>
    <w:pPr>
      <w:tabs>
        <w:tab w:val="clear" w:pos="1440"/>
        <w:tab w:val="clear" w:pos="2160"/>
      </w:tabs>
      <w:textAlignment w:val="auto"/>
    </w:pPr>
  </w:style>
  <w:style w:type="paragraph" w:customStyle="1" w:styleId="3Table">
    <w:name w:val="3Table"/>
    <w:basedOn w:val="tablesyntax"/>
    <w:link w:val="3TableChar"/>
    <w:qFormat/>
    <w:rsid w:val="005C4C1E"/>
    <w:pPr>
      <w:spacing w:after="60"/>
    </w:pPr>
    <w:rPr>
      <w:rFonts w:ascii="Times New Roman" w:hAnsi="Times New Roman"/>
      <w:noProof/>
    </w:rPr>
  </w:style>
  <w:style w:type="character" w:customStyle="1" w:styleId="3H1Char">
    <w:name w:val="3H1 Char"/>
    <w:link w:val="3H1"/>
    <w:rsid w:val="00997E65"/>
    <w:rPr>
      <w:rFonts w:ascii="Times New Roman" w:hAnsi="Times New Roman"/>
      <w:b/>
      <w:lang w:val="en-GB"/>
    </w:rPr>
  </w:style>
  <w:style w:type="character" w:customStyle="1" w:styleId="annex-heading3Char">
    <w:name w:val="annex-heading3 Char"/>
    <w:link w:val="annex-heading3"/>
    <w:rsid w:val="001533A7"/>
    <w:rPr>
      <w:rFonts w:ascii="Times New Roman" w:hAnsi="Times New Roman"/>
      <w:b/>
      <w:bCs/>
      <w:lang w:val="en-GB"/>
    </w:rPr>
  </w:style>
  <w:style w:type="paragraph" w:customStyle="1" w:styleId="3H3">
    <w:name w:val="3H3"/>
    <w:basedOn w:val="3H2"/>
    <w:next w:val="3N"/>
    <w:link w:val="3H3Char"/>
    <w:qFormat/>
    <w:rsid w:val="001533A7"/>
    <w:pPr>
      <w:numPr>
        <w:ilvl w:val="3"/>
      </w:numPr>
      <w:outlineLvl w:val="4"/>
    </w:pPr>
  </w:style>
  <w:style w:type="character" w:customStyle="1" w:styleId="3TableChar">
    <w:name w:val="3Table Char"/>
    <w:link w:val="3Table"/>
    <w:rsid w:val="005C4C1E"/>
    <w:rPr>
      <w:rFonts w:ascii="Times New Roman" w:hAnsi="Times New Roman"/>
      <w:noProof/>
      <w:lang w:val="en-GB"/>
    </w:rPr>
  </w:style>
  <w:style w:type="paragraph" w:customStyle="1" w:styleId="3H4">
    <w:name w:val="3H4"/>
    <w:basedOn w:val="3H3"/>
    <w:next w:val="3N"/>
    <w:link w:val="3H4Char"/>
    <w:qFormat/>
    <w:rsid w:val="001533A7"/>
    <w:pPr>
      <w:numPr>
        <w:ilvl w:val="4"/>
      </w:numPr>
      <w:outlineLvl w:val="5"/>
    </w:pPr>
  </w:style>
  <w:style w:type="character" w:customStyle="1" w:styleId="3H2Char">
    <w:name w:val="3H2 Char"/>
    <w:link w:val="3H2"/>
    <w:rsid w:val="003964D8"/>
    <w:rPr>
      <w:rFonts w:ascii="Times New Roman" w:hAnsi="Times New Roman"/>
      <w:b/>
      <w:lang w:val="en-GB"/>
    </w:rPr>
  </w:style>
  <w:style w:type="paragraph" w:customStyle="1" w:styleId="ColorfulList-Accent13">
    <w:name w:val="Colorful List - Accent 13"/>
    <w:basedOn w:val="Normal"/>
    <w:uiPriority w:val="34"/>
    <w:qFormat/>
    <w:rsid w:val="001533A7"/>
    <w:pPr>
      <w:ind w:left="720"/>
      <w:textAlignment w:val="auto"/>
    </w:pPr>
  </w:style>
  <w:style w:type="paragraph" w:customStyle="1" w:styleId="3L1Note">
    <w:name w:val="3L1Note"/>
    <w:basedOn w:val="3L1"/>
    <w:link w:val="3L1NoteChar"/>
    <w:qFormat/>
    <w:rsid w:val="001533A7"/>
    <w:pPr>
      <w:numPr>
        <w:ilvl w:val="0"/>
        <w:numId w:val="0"/>
      </w:numPr>
      <w:ind w:left="794"/>
    </w:pPr>
  </w:style>
  <w:style w:type="character" w:customStyle="1" w:styleId="3H3Char">
    <w:name w:val="3H3 Char"/>
    <w:link w:val="3H3"/>
    <w:rsid w:val="00F232E5"/>
    <w:rPr>
      <w:rFonts w:ascii="Times New Roman" w:hAnsi="Times New Roman"/>
      <w:b/>
      <w:lang w:val="en-GB"/>
    </w:rPr>
  </w:style>
  <w:style w:type="character" w:customStyle="1" w:styleId="3DVCAnnexLevel0Char">
    <w:name w:val="3DVC Annex Level 0 Char"/>
    <w:rsid w:val="001533A7"/>
    <w:rPr>
      <w:rFonts w:ascii="Times New Roman" w:hAnsi="Times New Roman"/>
      <w:b/>
      <w:bCs/>
      <w:sz w:val="22"/>
      <w:szCs w:val="22"/>
      <w:lang w:val="en-GB" w:eastAsia="en-US"/>
    </w:rPr>
  </w:style>
  <w:style w:type="paragraph" w:styleId="ListParagraph">
    <w:name w:val="List Paragraph"/>
    <w:basedOn w:val="Normal"/>
    <w:uiPriority w:val="34"/>
    <w:qFormat/>
    <w:rsid w:val="005C4C1E"/>
    <w:pPr>
      <w:ind w:left="720" w:hanging="794"/>
    </w:pPr>
  </w:style>
  <w:style w:type="character" w:customStyle="1" w:styleId="3L1NoteChar">
    <w:name w:val="3L1Note Char"/>
    <w:link w:val="3L1Note"/>
    <w:rsid w:val="001533A7"/>
    <w:rPr>
      <w:rFonts w:ascii="Times New Roman" w:hAnsi="Times New Roman"/>
      <w:b/>
      <w:bCs/>
      <w:lang w:val="en-GB"/>
    </w:rPr>
  </w:style>
  <w:style w:type="character" w:customStyle="1" w:styleId="3DVCLevel1Char">
    <w:name w:val="3DVC Level 1 Char"/>
    <w:rsid w:val="001533A7"/>
    <w:rPr>
      <w:rFonts w:ascii="Times New Roman" w:hAnsi="Times New Roman"/>
      <w:b/>
      <w:bCs/>
      <w:lang w:val="en-GB" w:eastAsia="en-US"/>
    </w:rPr>
  </w:style>
  <w:style w:type="paragraph" w:customStyle="1" w:styleId="3EdNotes">
    <w:name w:val="3EdNotes"/>
    <w:basedOn w:val="Normal"/>
    <w:link w:val="3EdNotesChar"/>
    <w:qFormat/>
    <w:rsid w:val="001533A7"/>
    <w:pPr>
      <w:numPr>
        <w:numId w:val="8"/>
      </w:numPr>
      <w:tabs>
        <w:tab w:val="clear" w:pos="794"/>
        <w:tab w:val="left" w:pos="284"/>
      </w:tabs>
      <w:spacing w:before="0"/>
      <w:ind w:left="284" w:hanging="284"/>
    </w:pPr>
  </w:style>
  <w:style w:type="character" w:customStyle="1" w:styleId="3H4Char">
    <w:name w:val="3H4 Char"/>
    <w:link w:val="3H4"/>
    <w:rsid w:val="003964D8"/>
    <w:rPr>
      <w:rFonts w:ascii="Times New Roman" w:hAnsi="Times New Roman"/>
      <w:b/>
      <w:lang w:val="en-GB"/>
    </w:rPr>
  </w:style>
  <w:style w:type="character" w:customStyle="1" w:styleId="3DVCLevel2Char">
    <w:name w:val="3DVC Level 2 Char"/>
    <w:rsid w:val="001533A7"/>
    <w:rPr>
      <w:rFonts w:ascii="Times New Roman" w:hAnsi="Times New Roman"/>
      <w:b/>
      <w:lang w:val="en-GB"/>
    </w:rPr>
  </w:style>
  <w:style w:type="numbering" w:customStyle="1" w:styleId="3DHeading">
    <w:name w:val="3D Heading"/>
    <w:uiPriority w:val="99"/>
    <w:rsid w:val="003964D8"/>
    <w:pPr>
      <w:numPr>
        <w:numId w:val="9"/>
      </w:numPr>
    </w:pPr>
  </w:style>
  <w:style w:type="character" w:customStyle="1" w:styleId="3EdNotesChar">
    <w:name w:val="3EdNotes Char"/>
    <w:link w:val="3EdNotes"/>
    <w:rsid w:val="0025558B"/>
    <w:rPr>
      <w:rFonts w:ascii="Times New Roman" w:hAnsi="Times New Roman"/>
      <w:lang w:val="en-GB"/>
    </w:rPr>
  </w:style>
  <w:style w:type="paragraph" w:customStyle="1" w:styleId="3TOCLOFLOT">
    <w:name w:val="3TOCLOFLOT"/>
    <w:basedOn w:val="3N"/>
    <w:link w:val="3TOCLOFLOTChar"/>
    <w:qFormat/>
    <w:rsid w:val="005C4C1E"/>
    <w:pPr>
      <w:keepNext/>
      <w:jc w:val="center"/>
      <w:outlineLvl w:val="0"/>
    </w:pPr>
    <w:rPr>
      <w:b/>
      <w:caps/>
      <w:sz w:val="24"/>
      <w:szCs w:val="24"/>
    </w:rPr>
  </w:style>
  <w:style w:type="character" w:customStyle="1" w:styleId="3TOCLOFLOTChar">
    <w:name w:val="3TOCLOFLOT Char"/>
    <w:link w:val="3TOCLOFLOT"/>
    <w:rsid w:val="005C4C1E"/>
    <w:rPr>
      <w:rFonts w:ascii="Times New Roman" w:hAnsi="Times New Roman"/>
      <w:b/>
      <w:caps/>
      <w:sz w:val="24"/>
      <w:szCs w:val="24"/>
      <w:lang w:val="en-GB"/>
    </w:rPr>
  </w:style>
  <w:style w:type="paragraph" w:customStyle="1" w:styleId="Note1CharCharCharCharCharChar">
    <w:name w:val="Note 1 Char Char Char Char Char Char"/>
    <w:basedOn w:val="Normal"/>
    <w:uiPriority w:val="99"/>
    <w:rsid w:val="00081094"/>
    <w:pPr>
      <w:tabs>
        <w:tab w:val="clear" w:pos="794"/>
        <w:tab w:val="clear" w:pos="1191"/>
        <w:tab w:val="clear" w:pos="1588"/>
        <w:tab w:val="clear" w:pos="1985"/>
      </w:tabs>
      <w:spacing w:before="60" w:line="199" w:lineRule="exact"/>
      <w:ind w:left="284"/>
    </w:pPr>
    <w:rPr>
      <w:sz w:val="18"/>
      <w:szCs w:val="18"/>
    </w:rPr>
  </w:style>
  <w:style w:type="character" w:customStyle="1" w:styleId="3DVCLevel3Char">
    <w:name w:val="3DVC Level 3 Char"/>
    <w:rsid w:val="001533A7"/>
    <w:rPr>
      <w:rFonts w:ascii="Times New Roman" w:hAnsi="Times New Roman"/>
      <w:b/>
      <w:lang w:val="en-GB"/>
    </w:rPr>
  </w:style>
  <w:style w:type="paragraph" w:customStyle="1" w:styleId="3S0">
    <w:name w:val="3S0"/>
    <w:basedOn w:val="Normal"/>
    <w:link w:val="3S0Char"/>
    <w:qFormat/>
    <w:rsid w:val="001533A7"/>
    <w:pPr>
      <w:ind w:left="794" w:hanging="794"/>
    </w:pPr>
  </w:style>
  <w:style w:type="character" w:customStyle="1" w:styleId="3H0Char">
    <w:name w:val="3H0 Char"/>
    <w:link w:val="3H0"/>
    <w:rsid w:val="008452D8"/>
    <w:rPr>
      <w:rFonts w:ascii="Times New Roman" w:hAnsi="Times New Roman"/>
      <w:b/>
      <w:sz w:val="22"/>
      <w:lang w:val="en-GB"/>
    </w:rPr>
  </w:style>
  <w:style w:type="character" w:customStyle="1" w:styleId="3DVCLevel4Char">
    <w:name w:val="3DVC Level 4 Char"/>
    <w:rsid w:val="001533A7"/>
    <w:rPr>
      <w:rFonts w:ascii="Times New Roman" w:hAnsi="Times New Roman"/>
      <w:b/>
      <w:lang w:val="en-GB"/>
    </w:rPr>
  </w:style>
  <w:style w:type="character" w:customStyle="1" w:styleId="3S0Char">
    <w:name w:val="3S0 Char"/>
    <w:link w:val="3S0"/>
    <w:rsid w:val="001533A7"/>
    <w:rPr>
      <w:rFonts w:ascii="Times New Roman" w:hAnsi="Times New Roman"/>
      <w:lang w:val="en-GB"/>
    </w:rPr>
  </w:style>
  <w:style w:type="character" w:customStyle="1" w:styleId="3DVCLevel5Char">
    <w:name w:val="3DVC Level 5 Char"/>
    <w:link w:val="3H5"/>
    <w:rsid w:val="001533A7"/>
    <w:rPr>
      <w:rFonts w:ascii="Times New Roman" w:hAnsi="Times New Roman"/>
      <w:b/>
      <w:lang w:val="en-GB"/>
    </w:rPr>
  </w:style>
  <w:style w:type="character" w:customStyle="1" w:styleId="Heading5Char1">
    <w:name w:val="Heading 5 Char1"/>
    <w:aliases w:val="H5 Char,H51 Char,h5 Char"/>
    <w:link w:val="Heading5"/>
    <w:uiPriority w:val="99"/>
    <w:rsid w:val="00510C5E"/>
    <w:rPr>
      <w:rFonts w:ascii="Calibri" w:eastAsia="SimSun" w:hAnsi="Calibri"/>
      <w:b/>
      <w:bCs/>
      <w:i/>
      <w:iCs/>
      <w:sz w:val="26"/>
      <w:szCs w:val="26"/>
      <w:lang w:val="en-GB"/>
    </w:rPr>
  </w:style>
  <w:style w:type="paragraph" w:customStyle="1" w:styleId="4H0">
    <w:name w:val="4H0"/>
    <w:basedOn w:val="3H0"/>
    <w:link w:val="4H0Char"/>
    <w:qFormat/>
    <w:rsid w:val="001533A7"/>
    <w:pPr>
      <w:numPr>
        <w:numId w:val="34"/>
      </w:numPr>
      <w:tabs>
        <w:tab w:val="left" w:pos="794"/>
      </w:tabs>
    </w:pPr>
  </w:style>
  <w:style w:type="paragraph" w:customStyle="1" w:styleId="4H1">
    <w:name w:val="4H1"/>
    <w:basedOn w:val="3N"/>
    <w:link w:val="4H1Char"/>
    <w:qFormat/>
    <w:rsid w:val="001533A7"/>
    <w:pPr>
      <w:numPr>
        <w:ilvl w:val="1"/>
        <w:numId w:val="34"/>
      </w:numPr>
    </w:pPr>
    <w:rPr>
      <w:b/>
    </w:rPr>
  </w:style>
  <w:style w:type="character" w:customStyle="1" w:styleId="4H0Char">
    <w:name w:val="4H0 Char"/>
    <w:link w:val="4H0"/>
    <w:rsid w:val="001533A7"/>
    <w:rPr>
      <w:rFonts w:ascii="Times New Roman" w:hAnsi="Times New Roman"/>
      <w:b/>
      <w:sz w:val="22"/>
      <w:lang w:val="en-GB"/>
    </w:rPr>
  </w:style>
  <w:style w:type="paragraph" w:customStyle="1" w:styleId="4H2">
    <w:name w:val="4H2"/>
    <w:basedOn w:val="Normal"/>
    <w:rsid w:val="001533A7"/>
    <w:pPr>
      <w:numPr>
        <w:ilvl w:val="2"/>
        <w:numId w:val="34"/>
      </w:numPr>
    </w:pPr>
  </w:style>
  <w:style w:type="character" w:customStyle="1" w:styleId="4H1Char">
    <w:name w:val="4H1 Char"/>
    <w:link w:val="4H1"/>
    <w:rsid w:val="001533A7"/>
    <w:rPr>
      <w:rFonts w:ascii="Times New Roman" w:hAnsi="Times New Roman"/>
      <w:b/>
      <w:lang w:val="en-GB"/>
    </w:rPr>
  </w:style>
  <w:style w:type="paragraph" w:customStyle="1" w:styleId="Bibliography2">
    <w:name w:val="Bibliography2"/>
    <w:basedOn w:val="Normal"/>
    <w:uiPriority w:val="99"/>
    <w:rsid w:val="001533A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numbering" w:styleId="111111">
    <w:name w:val="Outline List 2"/>
    <w:basedOn w:val="NoList"/>
    <w:uiPriority w:val="99"/>
    <w:semiHidden/>
    <w:unhideWhenUsed/>
    <w:locked/>
    <w:rsid w:val="001533A7"/>
  </w:style>
  <w:style w:type="character" w:styleId="SubtleReference">
    <w:name w:val="Subtle Reference"/>
    <w:uiPriority w:val="31"/>
    <w:qFormat/>
    <w:rsid w:val="001533A7"/>
    <w:rPr>
      <w:smallCaps/>
      <w:color w:val="C0504D"/>
      <w:u w:val="single"/>
    </w:rPr>
  </w:style>
  <w:style w:type="paragraph" w:customStyle="1" w:styleId="3N0">
    <w:name w:val="3N0"/>
    <w:basedOn w:val="Normal"/>
    <w:link w:val="3N0Char"/>
    <w:qFormat/>
    <w:rsid w:val="001533A7"/>
    <w:pPr>
      <w:widowControl w:val="0"/>
      <w:tabs>
        <w:tab w:val="clear" w:pos="794"/>
        <w:tab w:val="clear" w:pos="1191"/>
        <w:tab w:val="clear" w:pos="1588"/>
        <w:tab w:val="clear" w:pos="1985"/>
      </w:tabs>
    </w:pPr>
  </w:style>
  <w:style w:type="character" w:customStyle="1" w:styleId="3N0Char">
    <w:name w:val="3N0 Char"/>
    <w:link w:val="3N0"/>
    <w:rsid w:val="001533A7"/>
    <w:rPr>
      <w:rFonts w:ascii="Times New Roman" w:hAnsi="Times New Roman"/>
      <w:lang w:val="en-GB" w:eastAsia="en-US"/>
    </w:rPr>
  </w:style>
  <w:style w:type="paragraph" w:styleId="TOCHeading">
    <w:name w:val="TOC Heading"/>
    <w:basedOn w:val="Heading1"/>
    <w:next w:val="Normal"/>
    <w:uiPriority w:val="39"/>
    <w:unhideWhenUsed/>
    <w:qFormat/>
    <w:rsid w:val="001533A7"/>
    <w:pPr>
      <w:numPr>
        <w:numId w:val="0"/>
      </w:numPr>
      <w:tabs>
        <w:tab w:val="clear" w:pos="794"/>
        <w:tab w:val="clear" w:pos="1191"/>
        <w:tab w:val="clear" w:pos="1588"/>
        <w:tab w:val="clear" w:pos="1985"/>
      </w:tabs>
      <w:overflowPunct/>
      <w:autoSpaceDE/>
      <w:autoSpaceDN/>
      <w:adjustRightInd/>
      <w:spacing w:line="276" w:lineRule="auto"/>
      <w:textAlignment w:val="auto"/>
      <w:outlineLvl w:val="9"/>
    </w:pPr>
    <w:rPr>
      <w:rFonts w:ascii="Cambria" w:eastAsia="SimSun" w:hAnsi="Cambria"/>
      <w:color w:val="365F91"/>
      <w:sz w:val="28"/>
      <w:szCs w:val="28"/>
      <w:lang w:val="en-US" w:eastAsia="ja-JP"/>
    </w:rPr>
  </w:style>
  <w:style w:type="table" w:customStyle="1" w:styleId="TableGrid1">
    <w:name w:val="Table Grid1"/>
    <w:basedOn w:val="TableNormal"/>
    <w:next w:val="TableGrid"/>
    <w:uiPriority w:val="99"/>
    <w:rsid w:val="001533A7"/>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DHeading1">
    <w:name w:val="3D Heading1"/>
    <w:uiPriority w:val="99"/>
    <w:rsid w:val="001533A7"/>
  </w:style>
  <w:style w:type="character" w:customStyle="1" w:styleId="Heading2Char1">
    <w:name w:val="Heading 2 Char1"/>
    <w:aliases w:val="H Char"/>
    <w:uiPriority w:val="99"/>
    <w:rsid w:val="001533A7"/>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locked/>
    <w:rsid w:val="001533A7"/>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SimSun" w:hAnsi="Cambria"/>
      <w:sz w:val="24"/>
      <w:szCs w:val="24"/>
    </w:rPr>
  </w:style>
  <w:style w:type="character" w:customStyle="1" w:styleId="MessageHeaderChar">
    <w:name w:val="Message Header Char"/>
    <w:link w:val="MessageHeader"/>
    <w:uiPriority w:val="99"/>
    <w:rsid w:val="001533A7"/>
    <w:rPr>
      <w:rFonts w:ascii="Cambria" w:eastAsia="SimSun" w:hAnsi="Cambria"/>
      <w:sz w:val="24"/>
      <w:szCs w:val="24"/>
      <w:shd w:val="pct20" w:color="auto" w:fill="auto"/>
      <w:lang w:val="en-GB" w:eastAsia="en-US"/>
    </w:rPr>
  </w:style>
  <w:style w:type="character" w:customStyle="1" w:styleId="Heading1Char2">
    <w:name w:val="Heading 1 Char2"/>
    <w:uiPriority w:val="99"/>
    <w:rsid w:val="001533A7"/>
    <w:rPr>
      <w:rFonts w:ascii="Cambria" w:eastAsia="SimSun" w:hAnsi="Cambria" w:cs="Times New Roman"/>
      <w:b/>
      <w:bCs/>
      <w:kern w:val="32"/>
      <w:sz w:val="32"/>
      <w:szCs w:val="32"/>
      <w:lang w:val="en-GB" w:eastAsia="en-US"/>
    </w:rPr>
  </w:style>
  <w:style w:type="numbering" w:styleId="ArticleSection">
    <w:name w:val="Outline List 3"/>
    <w:basedOn w:val="NoList"/>
    <w:uiPriority w:val="99"/>
    <w:semiHidden/>
    <w:unhideWhenUsed/>
    <w:locked/>
    <w:rsid w:val="001533A7"/>
  </w:style>
  <w:style w:type="character" w:customStyle="1" w:styleId="summary">
    <w:name w:val="summary"/>
    <w:rsid w:val="000B06B6"/>
  </w:style>
  <w:style w:type="paragraph" w:customStyle="1" w:styleId="Bibliography3">
    <w:name w:val="Bibliography3"/>
    <w:basedOn w:val="Normal"/>
    <w:uiPriority w:val="99"/>
    <w:rsid w:val="000B06B6"/>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Bibliography4">
    <w:name w:val="Bibliography4"/>
    <w:basedOn w:val="Normal"/>
    <w:uiPriority w:val="99"/>
    <w:rsid w:val="007E173E"/>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Malgun Gothic" w:hAnsi="Times"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uiPriority="0" w:qFormat="1"/>
    <w:lsdException w:name="heading 8" w:semiHidden="0" w:uiPriority="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qFormat="1"/>
    <w:lsdException w:name="toc 2" w:semiHidden="0" w:uiPriority="39" w:qFormat="1"/>
    <w:lsdException w:name="toc 3" w:semiHidden="0" w:uiPriority="39" w:qFormat="1"/>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1"/>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lsdException w:name="Table Theme" w:locked="1"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lsdException w:name="Intense Emphasis" w:semiHidden="0" w:uiPriority="21"/>
    <w:lsdException w:name="Subtle Reference" w:semiHidden="0" w:uiPriority="31" w:qFormat="1"/>
    <w:lsdException w:name="Intense Reference" w:semiHidden="0" w:uiPriority="32"/>
    <w:lsdException w:name="Book Title" w:semiHidden="0" w:uiPriority="33"/>
    <w:lsdException w:name="Bibliography" w:uiPriority="37" w:unhideWhenUsed="1"/>
    <w:lsdException w:name="TOC Heading" w:uiPriority="39" w:unhideWhenUsed="1" w:qFormat="1"/>
  </w:latentStyles>
  <w:style w:type="paragraph" w:default="1" w:styleId="Normal">
    <w:name w:val="Normal"/>
    <w:qFormat/>
    <w:rsid w:val="007E6AA8"/>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Heading1">
    <w:name w:val="heading 1"/>
    <w:aliases w:val="Heading U,H1,H11,Œ©o‚µ 1,뙥,?co??E 1,h1,?c,?co?ƒÊ 1,?,Œ,Œ©,Œ...,Œ©oâµ 1,?co?ÄÊ 1,Î,Î©,Î..."/>
    <w:basedOn w:val="Normal"/>
    <w:next w:val="Normal"/>
    <w:link w:val="Heading1Char"/>
    <w:uiPriority w:val="99"/>
    <w:qFormat/>
    <w:rsid w:val="0056241E"/>
    <w:pPr>
      <w:keepNext/>
      <w:keepLines/>
      <w:numPr>
        <w:numId w:val="3"/>
      </w:numPr>
      <w:spacing w:before="480"/>
      <w:jc w:val="left"/>
      <w:outlineLvl w:val="0"/>
    </w:pPr>
    <w:rPr>
      <w:b/>
      <w:bCs/>
      <w:sz w:val="24"/>
      <w:szCs w:val="24"/>
    </w:rPr>
  </w:style>
  <w:style w:type="paragraph" w:styleId="Heading2">
    <w:name w:val="heading 2"/>
    <w:aliases w:val="H2,H21,Œ©o‚µ 2,뙥2,?co??E 2,h2,?c1,?co?ƒÊ 2,?2,Œ1,Œ2,Œ©2,...,Œ©_o‚µ 2,Œ©1,Œ©oâµ 2,?co?ÄÊ 2,Î1,Î2,Î©2,Î©_oâµ 2,Î©1"/>
    <w:basedOn w:val="Normal"/>
    <w:next w:val="Normal"/>
    <w:link w:val="Heading2Char"/>
    <w:uiPriority w:val="99"/>
    <w:qFormat/>
    <w:rsid w:val="0056241E"/>
    <w:pPr>
      <w:keepNext/>
      <w:keepLines/>
      <w:numPr>
        <w:ilvl w:val="1"/>
        <w:numId w:val="3"/>
      </w:numPr>
      <w:spacing w:before="313"/>
      <w:outlineLvl w:val="1"/>
    </w:pPr>
    <w:rPr>
      <w:b/>
      <w:bCs/>
      <w:sz w:val="22"/>
      <w:szCs w:val="22"/>
    </w:rPr>
  </w:style>
  <w:style w:type="paragraph" w:styleId="Heading3">
    <w:name w:val="heading 3"/>
    <w:aliases w:val="H3,H31,h3"/>
    <w:basedOn w:val="Normal"/>
    <w:next w:val="Normal"/>
    <w:link w:val="Heading3Char"/>
    <w:uiPriority w:val="99"/>
    <w:qFormat/>
    <w:rsid w:val="00DE5D3F"/>
    <w:pPr>
      <w:keepNext/>
      <w:keepLines/>
      <w:numPr>
        <w:ilvl w:val="2"/>
        <w:numId w:val="3"/>
      </w:numPr>
      <w:spacing w:before="181"/>
      <w:outlineLvl w:val="2"/>
    </w:pPr>
    <w:rPr>
      <w:b/>
      <w:bCs/>
    </w:rPr>
  </w:style>
  <w:style w:type="paragraph" w:styleId="Heading4">
    <w:name w:val="heading 4"/>
    <w:aliases w:val="Heading 4 Char1,Heading 4 Char Char,H4,H41,h4,0.1.1.1 Titre 4 + Left:  0&quot;,First line:  0&quot;,0.1.1...,0.1.1.1 Titre 4"/>
    <w:basedOn w:val="Heading3"/>
    <w:next w:val="Normal"/>
    <w:link w:val="Heading4Char"/>
    <w:uiPriority w:val="99"/>
    <w:qFormat/>
    <w:rsid w:val="00F456E6"/>
    <w:pPr>
      <w:numPr>
        <w:ilvl w:val="3"/>
      </w:numPr>
      <w:jc w:val="left"/>
      <w:outlineLvl w:val="3"/>
    </w:pPr>
  </w:style>
  <w:style w:type="paragraph" w:styleId="Heading5">
    <w:name w:val="heading 5"/>
    <w:aliases w:val="H5,H51,h5"/>
    <w:basedOn w:val="Normal"/>
    <w:next w:val="Normal"/>
    <w:link w:val="Heading5Char1"/>
    <w:uiPriority w:val="99"/>
    <w:qFormat/>
    <w:rsid w:val="001533A7"/>
    <w:pPr>
      <w:spacing w:before="240" w:after="60"/>
      <w:outlineLvl w:val="4"/>
    </w:pPr>
    <w:rPr>
      <w:rFonts w:ascii="Calibri" w:eastAsia="SimSun" w:hAnsi="Calibri"/>
      <w:b/>
      <w:bCs/>
      <w:i/>
      <w:iCs/>
      <w:sz w:val="26"/>
      <w:szCs w:val="26"/>
    </w:rPr>
  </w:style>
  <w:style w:type="paragraph" w:styleId="Heading6">
    <w:name w:val="heading 6"/>
    <w:aliases w:val="H6,H61,h6"/>
    <w:basedOn w:val="Heading3"/>
    <w:next w:val="Normal"/>
    <w:link w:val="Heading6Char"/>
    <w:uiPriority w:val="99"/>
    <w:qFormat/>
    <w:rsid w:val="0056241E"/>
    <w:pPr>
      <w:numPr>
        <w:ilvl w:val="5"/>
      </w:numPr>
      <w:outlineLvl w:val="5"/>
    </w:pPr>
  </w:style>
  <w:style w:type="paragraph" w:styleId="Heading7">
    <w:name w:val="heading 7"/>
    <w:basedOn w:val="Heading3"/>
    <w:next w:val="Normal"/>
    <w:link w:val="Heading7Char"/>
    <w:qFormat/>
    <w:rsid w:val="0056241E"/>
    <w:pPr>
      <w:outlineLvl w:val="6"/>
    </w:pPr>
  </w:style>
  <w:style w:type="paragraph" w:styleId="Heading8">
    <w:name w:val="heading 8"/>
    <w:basedOn w:val="Heading9"/>
    <w:next w:val="Normal"/>
    <w:link w:val="Heading8Char"/>
    <w:qFormat/>
    <w:rsid w:val="00DE5D3F"/>
    <w:pPr>
      <w:outlineLvl w:val="7"/>
    </w:pPr>
  </w:style>
  <w:style w:type="paragraph" w:styleId="Heading9">
    <w:name w:val="heading 9"/>
    <w:basedOn w:val="Heading1"/>
    <w:next w:val="Normal"/>
    <w:link w:val="Heading9Char"/>
    <w:uiPriority w:val="99"/>
    <w:qFormat/>
    <w:rsid w:val="00DE5D3F"/>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U Char,H1 Char,H11 Char,Œ©o‚µ 1 Char,뙥 Char,?co??E 1 Char,h1 Char,?c Char,?co?ƒÊ 1 Char,? Char,Œ Char,Œ© Char,Œ... Char,Œ©oâµ 1 Char,?co?ÄÊ 1 Char,Î Char,Î© Char,Î... Char"/>
    <w:link w:val="Heading1"/>
    <w:uiPriority w:val="99"/>
    <w:locked/>
    <w:rsid w:val="0056241E"/>
    <w:rPr>
      <w:rFonts w:ascii="Times New Roman" w:hAnsi="Times New Roman"/>
      <w:b/>
      <w:bCs/>
      <w:sz w:val="24"/>
      <w:szCs w:val="24"/>
      <w:lang w:val="en-GB"/>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link w:val="Heading2"/>
    <w:uiPriority w:val="99"/>
    <w:locked/>
    <w:rsid w:val="0056241E"/>
    <w:rPr>
      <w:rFonts w:ascii="Times New Roman" w:hAnsi="Times New Roman"/>
      <w:b/>
      <w:bCs/>
      <w:sz w:val="22"/>
      <w:szCs w:val="22"/>
      <w:lang w:val="en-GB"/>
    </w:rPr>
  </w:style>
  <w:style w:type="character" w:customStyle="1" w:styleId="Heading3Char">
    <w:name w:val="Heading 3 Char"/>
    <w:aliases w:val="H3 Char,H31 Char,h3 Char"/>
    <w:link w:val="Heading3"/>
    <w:uiPriority w:val="99"/>
    <w:locked/>
    <w:rsid w:val="00F75C43"/>
    <w:rPr>
      <w:rFonts w:ascii="Times New Roman" w:hAnsi="Times New Roman"/>
      <w:b/>
      <w:bCs/>
      <w:lang w:val="en-GB"/>
    </w:rPr>
  </w:style>
  <w:style w:type="character" w:customStyle="1" w:styleId="Heading4Char">
    <w:name w:val="Heading 4 Char"/>
    <w:aliases w:val="Heading 4 Char1 Char,Heading 4 Char Char Char,H4 Char,H41 Char,h4 Char,0.1.1.1 Titre 4 + Left:  0&quot; Char,First line:  0&quot; Char,0.1.1... Char,0.1.1.1 Titre 4 Char"/>
    <w:link w:val="Heading4"/>
    <w:uiPriority w:val="99"/>
    <w:locked/>
    <w:rsid w:val="00F456E6"/>
    <w:rPr>
      <w:rFonts w:ascii="Times New Roman" w:hAnsi="Times New Roman"/>
      <w:b/>
      <w:bCs/>
      <w:lang w:val="en-GB"/>
    </w:rPr>
  </w:style>
  <w:style w:type="paragraph" w:customStyle="1" w:styleId="toc0">
    <w:name w:val="toc 0"/>
    <w:basedOn w:val="Normal"/>
    <w:next w:val="TOC1"/>
    <w:uiPriority w:val="99"/>
    <w:rsid w:val="001533A7"/>
    <w:pPr>
      <w:keepLines/>
      <w:tabs>
        <w:tab w:val="clear" w:pos="794"/>
        <w:tab w:val="clear" w:pos="1191"/>
        <w:tab w:val="clear" w:pos="1588"/>
        <w:tab w:val="clear" w:pos="1985"/>
        <w:tab w:val="right" w:pos="9639"/>
      </w:tabs>
      <w:spacing w:before="120"/>
      <w:jc w:val="left"/>
    </w:pPr>
    <w:rPr>
      <w:b/>
      <w:sz w:val="24"/>
    </w:rPr>
  </w:style>
  <w:style w:type="character" w:customStyle="1" w:styleId="Heading6Char">
    <w:name w:val="Heading 6 Char"/>
    <w:aliases w:val="H6 Char,H61 Char,h6 Char"/>
    <w:link w:val="Heading6"/>
    <w:uiPriority w:val="99"/>
    <w:locked/>
    <w:rsid w:val="0056241E"/>
    <w:rPr>
      <w:rFonts w:ascii="Times New Roman" w:hAnsi="Times New Roman"/>
      <w:b/>
      <w:bCs/>
      <w:lang w:val="en-GB"/>
    </w:rPr>
  </w:style>
  <w:style w:type="character" w:customStyle="1" w:styleId="Heading7Char">
    <w:name w:val="Heading 7 Char"/>
    <w:link w:val="Heading7"/>
    <w:locked/>
    <w:rsid w:val="0056241E"/>
    <w:rPr>
      <w:rFonts w:ascii="Times New Roman" w:hAnsi="Times New Roman"/>
      <w:b/>
      <w:bCs/>
      <w:lang w:val="en-GB"/>
    </w:rPr>
  </w:style>
  <w:style w:type="character" w:customStyle="1" w:styleId="Heading8Char">
    <w:name w:val="Heading 8 Char"/>
    <w:link w:val="Heading8"/>
    <w:locked/>
    <w:rsid w:val="00F75C43"/>
    <w:rPr>
      <w:rFonts w:ascii="Times New Roman" w:hAnsi="Times New Roman"/>
      <w:b/>
      <w:bCs/>
      <w:sz w:val="24"/>
      <w:szCs w:val="24"/>
      <w:lang w:val="en-GB"/>
    </w:rPr>
  </w:style>
  <w:style w:type="character" w:customStyle="1" w:styleId="Heading9Char">
    <w:name w:val="Heading 9 Char"/>
    <w:link w:val="Heading9"/>
    <w:uiPriority w:val="99"/>
    <w:locked/>
    <w:rsid w:val="00F75C43"/>
    <w:rPr>
      <w:rFonts w:ascii="Times New Roman" w:hAnsi="Times New Roman"/>
      <w:b/>
      <w:bCs/>
      <w:sz w:val="24"/>
      <w:szCs w:val="24"/>
      <w:lang w:val="en-GB"/>
    </w:rPr>
  </w:style>
  <w:style w:type="paragraph" w:styleId="BodyTextIndent">
    <w:name w:val="Body Text Indent"/>
    <w:basedOn w:val="Normal"/>
    <w:link w:val="BodyTextIndentChar"/>
    <w:uiPriority w:val="99"/>
    <w:rsid w:val="00DE5D3F"/>
    <w:pPr>
      <w:spacing w:after="120" w:line="480" w:lineRule="auto"/>
    </w:pPr>
  </w:style>
  <w:style w:type="character" w:customStyle="1" w:styleId="BodyTextIndentChar">
    <w:name w:val="Body Text Indent Char"/>
    <w:link w:val="BodyTextIndent"/>
    <w:uiPriority w:val="99"/>
    <w:locked/>
    <w:rsid w:val="00F75C43"/>
    <w:rPr>
      <w:rFonts w:ascii="Times New Roman" w:hAnsi="Times New Roman" w:cs="Times New Roman"/>
      <w:sz w:val="20"/>
      <w:szCs w:val="20"/>
      <w:lang w:val="en-GB"/>
    </w:rPr>
  </w:style>
  <w:style w:type="paragraph" w:customStyle="1" w:styleId="3H5">
    <w:name w:val="3H5"/>
    <w:basedOn w:val="Normal"/>
    <w:link w:val="3DVCLevel5Char"/>
    <w:qFormat/>
    <w:rsid w:val="001533A7"/>
    <w:pPr>
      <w:keepNext/>
      <w:keepLines/>
      <w:numPr>
        <w:ilvl w:val="5"/>
        <w:numId w:val="33"/>
      </w:numPr>
      <w:tabs>
        <w:tab w:val="clear" w:pos="1191"/>
        <w:tab w:val="clear" w:pos="1588"/>
        <w:tab w:val="clear" w:pos="1985"/>
      </w:tabs>
      <w:overflowPunct/>
      <w:autoSpaceDE/>
      <w:autoSpaceDN/>
      <w:adjustRightInd/>
      <w:spacing w:before="181"/>
      <w:textAlignment w:val="auto"/>
      <w:outlineLvl w:val="5"/>
    </w:pPr>
    <w:rPr>
      <w:b/>
    </w:rPr>
  </w:style>
  <w:style w:type="character" w:styleId="CommentReference">
    <w:name w:val="annotation reference"/>
    <w:uiPriority w:val="99"/>
    <w:rsid w:val="00DE5D3F"/>
    <w:rPr>
      <w:rFonts w:cs="Times New Roman"/>
      <w:sz w:val="16"/>
      <w:szCs w:val="16"/>
    </w:rPr>
  </w:style>
  <w:style w:type="paragraph" w:styleId="CommentText">
    <w:name w:val="annotation text"/>
    <w:basedOn w:val="Normal"/>
    <w:link w:val="CommentTextChar"/>
    <w:uiPriority w:val="99"/>
    <w:rsid w:val="00DE5D3F"/>
  </w:style>
  <w:style w:type="character" w:customStyle="1" w:styleId="CommentTextChar">
    <w:name w:val="Comment Text Char"/>
    <w:link w:val="CommentText"/>
    <w:uiPriority w:val="99"/>
    <w:locked/>
    <w:rsid w:val="00F75C43"/>
    <w:rPr>
      <w:rFonts w:ascii="Times New Roman" w:hAnsi="Times New Roman" w:cs="Times New Roman"/>
      <w:sz w:val="20"/>
      <w:szCs w:val="20"/>
      <w:lang w:val="en-GB"/>
    </w:rPr>
  </w:style>
  <w:style w:type="paragraph" w:styleId="TOC8">
    <w:name w:val="toc 8"/>
    <w:basedOn w:val="Normal"/>
    <w:next w:val="Normal"/>
    <w:autoRedefine/>
    <w:uiPriority w:val="39"/>
    <w:rsid w:val="005F0EBA"/>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63570F"/>
    <w:pPr>
      <w:ind w:left="2382" w:hanging="1191"/>
    </w:pPr>
  </w:style>
  <w:style w:type="paragraph" w:styleId="TOC3">
    <w:name w:val="toc 3"/>
    <w:basedOn w:val="Normal"/>
    <w:next w:val="Normal"/>
    <w:autoRedefine/>
    <w:uiPriority w:val="39"/>
    <w:qFormat/>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63570F"/>
    <w:pPr>
      <w:ind w:left="2098" w:hanging="1106"/>
    </w:pPr>
  </w:style>
  <w:style w:type="paragraph" w:styleId="TOC5">
    <w:name w:val="toc 5"/>
    <w:basedOn w:val="TOC3"/>
    <w:autoRedefine/>
    <w:uiPriority w:val="39"/>
    <w:rsid w:val="0063570F"/>
    <w:pPr>
      <w:ind w:left="1758" w:hanging="964"/>
    </w:pPr>
  </w:style>
  <w:style w:type="paragraph" w:styleId="TOC4">
    <w:name w:val="toc 4"/>
    <w:basedOn w:val="TOC3"/>
    <w:next w:val="TOC5"/>
    <w:autoRedefine/>
    <w:uiPriority w:val="39"/>
    <w:rsid w:val="0063570F"/>
    <w:pPr>
      <w:ind w:left="1502" w:hanging="907"/>
    </w:pPr>
  </w:style>
  <w:style w:type="paragraph" w:styleId="TOC2">
    <w:name w:val="toc 2"/>
    <w:basedOn w:val="TOC1"/>
    <w:next w:val="TOC3"/>
    <w:autoRedefine/>
    <w:uiPriority w:val="39"/>
    <w:qFormat/>
    <w:rsid w:val="001533A7"/>
    <w:pPr>
      <w:keepNext w:val="0"/>
      <w:tabs>
        <w:tab w:val="clear" w:pos="9629"/>
        <w:tab w:val="left" w:pos="900"/>
        <w:tab w:val="right" w:leader="dot" w:pos="9630"/>
      </w:tabs>
      <w:spacing w:before="0"/>
      <w:ind w:left="200" w:firstLine="0"/>
    </w:pPr>
    <w:rPr>
      <w:bCs w:val="0"/>
    </w:rPr>
  </w:style>
  <w:style w:type="paragraph" w:styleId="TOC1">
    <w:name w:val="toc 1"/>
    <w:basedOn w:val="Normal"/>
    <w:next w:val="TOC2"/>
    <w:autoRedefine/>
    <w:uiPriority w:val="39"/>
    <w:qFormat/>
    <w:rsid w:val="001533A7"/>
    <w:pPr>
      <w:keepNext/>
      <w:tabs>
        <w:tab w:val="clear" w:pos="794"/>
        <w:tab w:val="clear" w:pos="1191"/>
        <w:tab w:val="clear" w:pos="1588"/>
        <w:tab w:val="clear" w:pos="1985"/>
        <w:tab w:val="right" w:leader="dot" w:pos="9629"/>
      </w:tabs>
      <w:spacing w:before="86"/>
      <w:ind w:left="397" w:hanging="397"/>
      <w:jc w:val="left"/>
    </w:pPr>
    <w:rPr>
      <w:bCs/>
      <w:noProof/>
    </w:rPr>
  </w:style>
  <w:style w:type="paragraph" w:styleId="Index7">
    <w:name w:val="index 7"/>
    <w:basedOn w:val="Normal"/>
    <w:next w:val="Normal"/>
    <w:autoRedefine/>
    <w:uiPriority w:val="99"/>
    <w:semiHidden/>
    <w:rsid w:val="00DE5D3F"/>
    <w:pPr>
      <w:ind w:left="1698"/>
    </w:pPr>
  </w:style>
  <w:style w:type="paragraph" w:styleId="Index6">
    <w:name w:val="index 6"/>
    <w:basedOn w:val="Normal"/>
    <w:next w:val="Normal"/>
    <w:autoRedefine/>
    <w:uiPriority w:val="99"/>
    <w:semiHidden/>
    <w:rsid w:val="00DE5D3F"/>
    <w:pPr>
      <w:ind w:left="1415"/>
    </w:pPr>
  </w:style>
  <w:style w:type="paragraph" w:styleId="Index5">
    <w:name w:val="index 5"/>
    <w:basedOn w:val="Normal"/>
    <w:next w:val="Normal"/>
    <w:autoRedefine/>
    <w:uiPriority w:val="99"/>
    <w:semiHidden/>
    <w:rsid w:val="00DE5D3F"/>
    <w:pPr>
      <w:ind w:left="1132"/>
    </w:pPr>
  </w:style>
  <w:style w:type="paragraph" w:styleId="Index4">
    <w:name w:val="index 4"/>
    <w:basedOn w:val="Normal"/>
    <w:next w:val="Normal"/>
    <w:autoRedefine/>
    <w:uiPriority w:val="99"/>
    <w:semiHidden/>
    <w:rsid w:val="00DE5D3F"/>
    <w:pPr>
      <w:ind w:left="849"/>
    </w:pPr>
  </w:style>
  <w:style w:type="paragraph" w:styleId="Index3">
    <w:name w:val="index 3"/>
    <w:basedOn w:val="Normal"/>
    <w:next w:val="Normal"/>
    <w:autoRedefine/>
    <w:uiPriority w:val="99"/>
    <w:semiHidden/>
    <w:rsid w:val="00DE5D3F"/>
    <w:pPr>
      <w:ind w:left="566"/>
    </w:pPr>
  </w:style>
  <w:style w:type="paragraph" w:styleId="Index2">
    <w:name w:val="index 2"/>
    <w:basedOn w:val="Normal"/>
    <w:next w:val="Normal"/>
    <w:autoRedefine/>
    <w:uiPriority w:val="99"/>
    <w:semiHidden/>
    <w:rsid w:val="00DE5D3F"/>
    <w:pPr>
      <w:ind w:left="283"/>
    </w:pPr>
  </w:style>
  <w:style w:type="paragraph" w:customStyle="1" w:styleId="ColorfulShading-Accent12">
    <w:name w:val="Colorful Shading - Accent 12"/>
    <w:hidden/>
    <w:uiPriority w:val="99"/>
    <w:semiHidden/>
    <w:rsid w:val="008D2320"/>
    <w:rPr>
      <w:rFonts w:ascii="Times New Roman" w:hAnsi="Times New Roman"/>
      <w:lang w:val="en-GB"/>
    </w:rPr>
  </w:style>
  <w:style w:type="character" w:styleId="LineNumber">
    <w:name w:val="line number"/>
    <w:uiPriority w:val="99"/>
    <w:rsid w:val="00DE5D3F"/>
    <w:rPr>
      <w:rFonts w:cs="Times New Roman"/>
    </w:rPr>
  </w:style>
  <w:style w:type="paragraph" w:styleId="IndexHeading">
    <w:name w:val="index heading"/>
    <w:basedOn w:val="Normal"/>
    <w:next w:val="ColorfulShading-Accent12"/>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Footer">
    <w:name w:val="footer"/>
    <w:basedOn w:val="Normal"/>
    <w:link w:val="FooterChar"/>
    <w:uiPriority w:val="99"/>
    <w:rsid w:val="00DE5D3F"/>
    <w:pPr>
      <w:tabs>
        <w:tab w:val="clear" w:pos="794"/>
        <w:tab w:val="clear" w:pos="1191"/>
        <w:tab w:val="clear" w:pos="1588"/>
        <w:tab w:val="clear" w:pos="1985"/>
        <w:tab w:val="left" w:pos="907"/>
        <w:tab w:val="center" w:pos="4849"/>
        <w:tab w:val="right" w:pos="8789"/>
        <w:tab w:val="right" w:pos="9725"/>
      </w:tabs>
      <w:jc w:val="left"/>
    </w:pPr>
  </w:style>
  <w:style w:type="character" w:customStyle="1" w:styleId="FooterChar">
    <w:name w:val="Footer Char"/>
    <w:link w:val="Footer"/>
    <w:uiPriority w:val="99"/>
    <w:locked/>
    <w:rsid w:val="00F75C43"/>
    <w:rPr>
      <w:rFonts w:ascii="Times New Roman" w:hAnsi="Times New Roman" w:cs="Times New Roman"/>
      <w:sz w:val="20"/>
      <w:szCs w:val="20"/>
      <w:lang w:val="en-GB"/>
    </w:rPr>
  </w:style>
  <w:style w:type="paragraph" w:styleId="Header">
    <w:name w:val="header"/>
    <w:aliases w:val="h,Header/Footer"/>
    <w:basedOn w:val="Normal"/>
    <w:link w:val="HeaderChar"/>
    <w:uiPriority w:val="99"/>
    <w:rsid w:val="00DE5D3F"/>
    <w:pPr>
      <w:tabs>
        <w:tab w:val="clear" w:pos="794"/>
        <w:tab w:val="clear" w:pos="1191"/>
        <w:tab w:val="clear" w:pos="1588"/>
        <w:tab w:val="clear" w:pos="1985"/>
        <w:tab w:val="left" w:pos="907"/>
        <w:tab w:val="center" w:pos="4849"/>
        <w:tab w:val="right" w:pos="9725"/>
      </w:tabs>
    </w:pPr>
  </w:style>
  <w:style w:type="character" w:customStyle="1" w:styleId="HeaderChar">
    <w:name w:val="Header Char"/>
    <w:aliases w:val="h Char,Header/Footer Char"/>
    <w:link w:val="Header"/>
    <w:uiPriority w:val="99"/>
    <w:locked/>
    <w:rsid w:val="00F75C43"/>
    <w:rPr>
      <w:rFonts w:ascii="Times New Roman" w:hAnsi="Times New Roman" w:cs="Times New Roman"/>
      <w:sz w:val="20"/>
      <w:szCs w:val="20"/>
      <w:lang w:val="en-GB"/>
    </w:rPr>
  </w:style>
  <w:style w:type="character" w:styleId="FootnoteReference">
    <w:name w:val="footnote reference"/>
    <w:uiPriority w:val="99"/>
    <w:semiHidden/>
    <w:rsid w:val="00DE5D3F"/>
    <w:rPr>
      <w:rFonts w:cs="Times New Roman"/>
      <w:position w:val="6"/>
      <w:sz w:val="16"/>
      <w:szCs w:val="16"/>
    </w:rPr>
  </w:style>
  <w:style w:type="paragraph" w:styleId="FootnoteText">
    <w:name w:val="footnote text"/>
    <w:basedOn w:val="Normal"/>
    <w:link w:val="FootnoteTextChar"/>
    <w:uiPriority w:val="99"/>
    <w:semiHidden/>
    <w:rsid w:val="00DE5D3F"/>
    <w:pPr>
      <w:tabs>
        <w:tab w:val="left" w:pos="256"/>
      </w:tabs>
    </w:pPr>
  </w:style>
  <w:style w:type="character" w:customStyle="1" w:styleId="FootnoteTextChar">
    <w:name w:val="Footnote Text Char"/>
    <w:link w:val="FootnoteText"/>
    <w:uiPriority w:val="99"/>
    <w:semiHidden/>
    <w:locked/>
    <w:rsid w:val="00F75C43"/>
    <w:rPr>
      <w:rFonts w:ascii="Times New Roman" w:hAnsi="Times New Roman" w:cs="Times New Roman"/>
      <w:sz w:val="20"/>
      <w:szCs w:val="20"/>
      <w:lang w:val="en-GB"/>
    </w:rPr>
  </w:style>
  <w:style w:type="paragraph" w:styleId="NormalIndent">
    <w:name w:val="Normal Indent"/>
    <w:basedOn w:val="Normal"/>
    <w:uiPriority w:val="99"/>
    <w:rsid w:val="00DE5D3F"/>
    <w:pPr>
      <w:ind w:left="600"/>
    </w:pPr>
  </w:style>
  <w:style w:type="paragraph" w:customStyle="1" w:styleId="3HAnnex">
    <w:name w:val="3HAnnex"/>
    <w:basedOn w:val="Normal"/>
    <w:qFormat/>
    <w:rsid w:val="001533A7"/>
    <w:pPr>
      <w:spacing w:before="480"/>
      <w:jc w:val="center"/>
    </w:pPr>
    <w:rPr>
      <w:b/>
      <w:sz w:val="24"/>
    </w:rPr>
  </w:style>
  <w:style w:type="paragraph" w:customStyle="1" w:styleId="3H6">
    <w:name w:val="3H6"/>
    <w:basedOn w:val="Normal"/>
    <w:rsid w:val="001533A7"/>
    <w:pPr>
      <w:tabs>
        <w:tab w:val="num" w:pos="794"/>
      </w:tabs>
    </w:pPr>
  </w:style>
  <w:style w:type="paragraph" w:customStyle="1" w:styleId="3H7">
    <w:name w:val="3H7"/>
    <w:basedOn w:val="Normal"/>
    <w:rsid w:val="001533A7"/>
    <w:pPr>
      <w:tabs>
        <w:tab w:val="num" w:pos="794"/>
      </w:tabs>
    </w:pPr>
  </w:style>
  <w:style w:type="paragraph" w:customStyle="1" w:styleId="3H9">
    <w:name w:val="3H9"/>
    <w:basedOn w:val="Normal"/>
    <w:rsid w:val="00473BB7"/>
    <w:pPr>
      <w:tabs>
        <w:tab w:val="clear" w:pos="794"/>
      </w:tabs>
    </w:pPr>
  </w:style>
  <w:style w:type="paragraph" w:customStyle="1" w:styleId="enumlev1">
    <w:name w:val="enumlev1"/>
    <w:basedOn w:val="Normal"/>
    <w:rsid w:val="00DE5D3F"/>
    <w:pPr>
      <w:spacing w:before="86"/>
      <w:ind w:left="1191" w:hanging="397"/>
    </w:pPr>
  </w:style>
  <w:style w:type="character" w:customStyle="1" w:styleId="hps">
    <w:name w:val="hps"/>
    <w:rsid w:val="0068210D"/>
  </w:style>
  <w:style w:type="character" w:customStyle="1" w:styleId="Heading5Char">
    <w:name w:val="Heading 5 Char"/>
    <w:uiPriority w:val="99"/>
    <w:locked/>
    <w:rsid w:val="001533A7"/>
    <w:rPr>
      <w:rFonts w:ascii="Times New Roman" w:hAnsi="Times New Roman"/>
      <w:b/>
      <w:bCs/>
    </w:rPr>
  </w:style>
  <w:style w:type="character" w:customStyle="1" w:styleId="Heading4CharChar1">
    <w:name w:val="Heading 4 Char Char1"/>
    <w:aliases w:val="Heading 4 Char1 Char Char,Heading 4 Char Char Char Char"/>
    <w:uiPriority w:val="99"/>
    <w:rsid w:val="001533A7"/>
    <w:rPr>
      <w:rFonts w:cs="Times New Roman"/>
      <w:b/>
      <w:bCs/>
      <w:lang w:val="en-GB" w:eastAsia="en-US"/>
    </w:rPr>
  </w:style>
  <w:style w:type="paragraph" w:customStyle="1" w:styleId="Annex1">
    <w:name w:val="Annex 1"/>
    <w:basedOn w:val="Heading1"/>
    <w:next w:val="Normal"/>
    <w:uiPriority w:val="99"/>
    <w:qFormat/>
    <w:rsid w:val="001533A7"/>
    <w:pPr>
      <w:keepNext w:val="0"/>
      <w:keepLines w:val="0"/>
      <w:numPr>
        <w:numId w:val="0"/>
      </w:numPr>
      <w:spacing w:before="136"/>
      <w:jc w:val="center"/>
      <w:outlineLvl w:val="9"/>
    </w:pPr>
    <w:rPr>
      <w:rFonts w:ascii="Times New Roman Bold" w:hAnsi="Times New Roman Bold"/>
      <w:bCs w:val="0"/>
      <w:sz w:val="20"/>
      <w:szCs w:val="20"/>
    </w:rPr>
  </w:style>
  <w:style w:type="paragraph" w:customStyle="1" w:styleId="TableLegend">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1533A7"/>
    <w:pPr>
      <w:keepNext w:val="0"/>
      <w:keepLines/>
      <w:tabs>
        <w:tab w:val="clear" w:pos="454"/>
      </w:tabs>
      <w:spacing w:before="100" w:after="100" w:line="190" w:lineRule="exact"/>
    </w:pPr>
  </w:style>
  <w:style w:type="character" w:customStyle="1" w:styleId="BlancCharCharChar">
    <w:name w:val="Blanc Char Char Char"/>
    <w:uiPriority w:val="99"/>
    <w:rsid w:val="001533A7"/>
    <w:rPr>
      <w:rFonts w:cs="Times New Roman"/>
      <w:b/>
      <w:bCs/>
      <w:sz w:val="8"/>
      <w:szCs w:val="8"/>
      <w:lang w:val="en-US" w:eastAsia="en-US"/>
    </w:rPr>
  </w:style>
  <w:style w:type="paragraph" w:customStyle="1" w:styleId="enumlev2">
    <w:name w:val="enumlev2"/>
    <w:basedOn w:val="enumlev1"/>
    <w:uiPriority w:val="99"/>
    <w:rsid w:val="001533A7"/>
    <w:pPr>
      <w:ind w:left="1588"/>
    </w:pPr>
  </w:style>
  <w:style w:type="paragraph" w:customStyle="1" w:styleId="AnnexRef">
    <w:name w:val="Annex_Ref"/>
    <w:basedOn w:val="Normal"/>
    <w:next w:val="Normal"/>
    <w:uiPriority w:val="99"/>
    <w:rsid w:val="00DE5D3F"/>
    <w:pPr>
      <w:spacing w:before="0"/>
      <w:jc w:val="center"/>
    </w:pPr>
  </w:style>
  <w:style w:type="paragraph" w:customStyle="1" w:styleId="enumlev3">
    <w:name w:val="enumlev3"/>
    <w:basedOn w:val="enumlev2"/>
    <w:uiPriority w:val="99"/>
    <w:rsid w:val="001533A7"/>
    <w:pPr>
      <w:ind w:left="1985"/>
    </w:pPr>
  </w:style>
  <w:style w:type="paragraph" w:customStyle="1" w:styleId="heading1aftertitle">
    <w:name w:val="heading 1aftertitle"/>
    <w:basedOn w:val="Heading1"/>
    <w:next w:val="Normal"/>
    <w:uiPriority w:val="99"/>
    <w:rsid w:val="001533A7"/>
    <w:pPr>
      <w:spacing w:before="1134"/>
      <w:outlineLvl w:val="9"/>
    </w:pPr>
  </w:style>
  <w:style w:type="paragraph" w:customStyle="1" w:styleId="FigureTitle">
    <w:name w:val="Figure_Title"/>
    <w:basedOn w:val="TableTitle"/>
    <w:next w:val="Normal"/>
    <w:uiPriority w:val="99"/>
    <w:rsid w:val="001533A7"/>
    <w:pPr>
      <w:spacing w:after="720"/>
    </w:pPr>
    <w:rPr>
      <w:bCs w:val="0"/>
      <w:lang w:eastAsia="zh-TW"/>
    </w:rPr>
  </w:style>
  <w:style w:type="paragraph" w:customStyle="1" w:styleId="TableTitle">
    <w:name w:val="Table_Title"/>
    <w:basedOn w:val="Normal"/>
    <w:next w:val="Blanc"/>
    <w:rsid w:val="001533A7"/>
    <w:pPr>
      <w:keepNext/>
      <w:spacing w:before="240" w:after="113"/>
      <w:jc w:val="center"/>
    </w:pPr>
    <w:rPr>
      <w:b/>
      <w:bCs/>
    </w:rPr>
  </w:style>
  <w:style w:type="paragraph" w:customStyle="1" w:styleId="Blanc">
    <w:name w:val="Blanc"/>
    <w:basedOn w:val="TableTitle"/>
    <w:next w:val="TableText"/>
    <w:rsid w:val="001533A7"/>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1533A7"/>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rsid w:val="001533A7"/>
    <w:pPr>
      <w:keepNext/>
      <w:spacing w:before="240" w:after="720"/>
      <w:jc w:val="center"/>
    </w:pPr>
    <w:rPr>
      <w:b/>
      <w:bCs/>
    </w:rPr>
  </w:style>
  <w:style w:type="paragraph" w:customStyle="1" w:styleId="AnnexTitle">
    <w:name w:val="Annex_Title"/>
    <w:basedOn w:val="Normal"/>
    <w:next w:val="Normal"/>
    <w:uiPriority w:val="99"/>
    <w:rsid w:val="001533A7"/>
    <w:pPr>
      <w:spacing w:after="68"/>
      <w:jc w:val="center"/>
    </w:pPr>
    <w:rPr>
      <w:b/>
      <w:bCs/>
      <w:sz w:val="24"/>
      <w:szCs w:val="24"/>
    </w:rPr>
  </w:style>
  <w:style w:type="paragraph" w:customStyle="1" w:styleId="Fig">
    <w:name w:val="Fig_#"/>
    <w:basedOn w:val="Normal"/>
    <w:next w:val="Normal"/>
    <w:uiPriority w:val="99"/>
    <w:rsid w:val="001533A7"/>
    <w:pPr>
      <w:jc w:val="left"/>
    </w:pPr>
    <w:rPr>
      <w:color w:val="FF0000"/>
      <w:lang w:val="en-US"/>
    </w:rPr>
  </w:style>
  <w:style w:type="paragraph" w:customStyle="1" w:styleId="Equation">
    <w:name w:val="Equation"/>
    <w:basedOn w:val="Normal"/>
    <w:rsid w:val="00DE5D3F"/>
    <w:pPr>
      <w:tabs>
        <w:tab w:val="clear" w:pos="1191"/>
        <w:tab w:val="clear" w:pos="1985"/>
        <w:tab w:val="center" w:pos="4849"/>
        <w:tab w:val="right" w:pos="9696"/>
      </w:tabs>
      <w:spacing w:before="193" w:after="240"/>
      <w:jc w:val="left"/>
    </w:pPr>
    <w:rPr>
      <w:sz w:val="22"/>
      <w:szCs w:val="22"/>
    </w:rPr>
  </w:style>
  <w:style w:type="paragraph" w:customStyle="1" w:styleId="SectionTitle">
    <w:name w:val="Section_Title"/>
    <w:basedOn w:val="Normal"/>
    <w:uiPriority w:val="99"/>
    <w:rsid w:val="001533A7"/>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1533A7"/>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1533A7"/>
    <w:pPr>
      <w:keepNext/>
      <w:keepLines/>
      <w:spacing w:before="720"/>
      <w:jc w:val="left"/>
    </w:pPr>
    <w:rPr>
      <w:b/>
      <w:bCs/>
    </w:rPr>
  </w:style>
  <w:style w:type="paragraph" w:customStyle="1" w:styleId="headfoot">
    <w:name w:val="head_foot"/>
    <w:basedOn w:val="Normal"/>
    <w:next w:val="Rec"/>
    <w:uiPriority w:val="99"/>
    <w:rsid w:val="001533A7"/>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1533A7"/>
    <w:pPr>
      <w:spacing w:before="960" w:after="240"/>
      <w:jc w:val="right"/>
    </w:pPr>
    <w:rPr>
      <w:rFonts w:ascii="C39T36Lfz" w:hAnsi="C39T36Lfz" w:cs="C39T36Lfz"/>
      <w:sz w:val="104"/>
      <w:szCs w:val="104"/>
    </w:rPr>
  </w:style>
  <w:style w:type="paragraph" w:customStyle="1" w:styleId="ASN1">
    <w:name w:val="ASN.1"/>
    <w:basedOn w:val="Normal"/>
    <w:next w:val="ASN1Continue"/>
    <w:uiPriority w:val="99"/>
    <w:rsid w:val="001533A7"/>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1533A7"/>
    <w:pPr>
      <w:spacing w:before="0"/>
    </w:pPr>
  </w:style>
  <w:style w:type="paragraph" w:styleId="Title">
    <w:name w:val="Title"/>
    <w:basedOn w:val="Normal"/>
    <w:next w:val="Normal"/>
    <w:link w:val="TitleChar"/>
    <w:uiPriority w:val="99"/>
    <w:qFormat/>
    <w:rsid w:val="00DE5D3F"/>
    <w:pPr>
      <w:spacing w:before="840" w:after="480"/>
      <w:jc w:val="center"/>
    </w:pPr>
    <w:rPr>
      <w:rFonts w:ascii="Cambria" w:hAnsi="Cambria"/>
      <w:b/>
      <w:bCs/>
      <w:kern w:val="28"/>
      <w:sz w:val="32"/>
      <w:szCs w:val="32"/>
    </w:rPr>
  </w:style>
  <w:style w:type="character" w:customStyle="1" w:styleId="TitleChar">
    <w:name w:val="Title Char"/>
    <w:link w:val="Title"/>
    <w:uiPriority w:val="99"/>
    <w:locked/>
    <w:rsid w:val="00F75C43"/>
    <w:rPr>
      <w:rFonts w:ascii="Cambria" w:hAnsi="Cambria" w:cs="Times New Roman"/>
      <w:b/>
      <w:bCs/>
      <w:kern w:val="28"/>
      <w:sz w:val="32"/>
      <w:szCs w:val="32"/>
      <w:lang w:val="en-GB"/>
    </w:rPr>
  </w:style>
  <w:style w:type="paragraph" w:customStyle="1" w:styleId="ASN1Italic">
    <w:name w:val="ASN.1 Italic"/>
    <w:basedOn w:val="ASN1"/>
    <w:uiPriority w:val="99"/>
    <w:rsid w:val="001533A7"/>
    <w:pPr>
      <w:spacing w:before="0"/>
    </w:pPr>
    <w:rPr>
      <w:b w:val="0"/>
      <w:bCs w:val="0"/>
      <w:i/>
      <w:iCs/>
      <w:sz w:val="20"/>
      <w:szCs w:val="20"/>
    </w:rPr>
  </w:style>
  <w:style w:type="paragraph" w:customStyle="1" w:styleId="Note">
    <w:name w:val="Note"/>
    <w:basedOn w:val="Normal"/>
    <w:next w:val="Normal"/>
    <w:uiPriority w:val="99"/>
    <w:rsid w:val="001533A7"/>
    <w:pPr>
      <w:tabs>
        <w:tab w:val="clear" w:pos="794"/>
      </w:tabs>
      <w:spacing w:before="60" w:line="199" w:lineRule="exact"/>
      <w:ind w:firstLine="794"/>
    </w:pPr>
    <w:rPr>
      <w:sz w:val="18"/>
      <w:szCs w:val="18"/>
    </w:rPr>
  </w:style>
  <w:style w:type="paragraph" w:styleId="Revision">
    <w:name w:val="Revision"/>
    <w:hidden/>
    <w:uiPriority w:val="99"/>
    <w:semiHidden/>
    <w:rsid w:val="00BF691A"/>
    <w:rPr>
      <w:rFonts w:ascii="Times New Roman" w:hAnsi="Times New Roman"/>
      <w:lang w:val="en-GB"/>
    </w:rPr>
  </w:style>
  <w:style w:type="paragraph" w:customStyle="1" w:styleId="3HeaderFooter">
    <w:name w:val="3HeaderFooter"/>
    <w:basedOn w:val="3N"/>
    <w:link w:val="3HeaderFooterChar"/>
    <w:qFormat/>
    <w:rsid w:val="005C4C1E"/>
    <w:pPr>
      <w:tabs>
        <w:tab w:val="left" w:pos="907"/>
        <w:tab w:val="right" w:pos="8789"/>
        <w:tab w:val="right" w:pos="9696"/>
      </w:tabs>
      <w:spacing w:before="0"/>
      <w:jc w:val="left"/>
    </w:pPr>
    <w:rPr>
      <w:rFonts w:eastAsia="Times New Roman"/>
      <w:b/>
      <w:sz w:val="22"/>
      <w:szCs w:val="22"/>
    </w:rPr>
  </w:style>
  <w:style w:type="character" w:customStyle="1" w:styleId="NoteChar">
    <w:name w:val="Note Char"/>
    <w:uiPriority w:val="99"/>
    <w:rsid w:val="001533A7"/>
    <w:rPr>
      <w:rFonts w:cs="Times New Roman"/>
      <w:sz w:val="18"/>
      <w:szCs w:val="18"/>
      <w:lang w:val="en-GB" w:eastAsia="en-US"/>
    </w:rPr>
  </w:style>
  <w:style w:type="paragraph" w:customStyle="1" w:styleId="tableheading">
    <w:name w:val="table heading"/>
    <w:basedOn w:val="Normal"/>
    <w:rsid w:val="00DE5D3F"/>
    <w:pPr>
      <w:keepNext/>
      <w:keepLines/>
      <w:tabs>
        <w:tab w:val="clear" w:pos="794"/>
        <w:tab w:val="clear" w:pos="1191"/>
        <w:tab w:val="clear" w:pos="1588"/>
        <w:tab w:val="clear" w:pos="1985"/>
      </w:tabs>
      <w:spacing w:before="0" w:after="60"/>
    </w:pPr>
    <w:rPr>
      <w:b/>
      <w:bCs/>
    </w:rPr>
  </w:style>
  <w:style w:type="paragraph" w:styleId="Caption">
    <w:name w:val="caption"/>
    <w:basedOn w:val="Normal"/>
    <w:next w:val="Normal"/>
    <w:link w:val="CaptionChar1"/>
    <w:qFormat/>
    <w:rsid w:val="001533A7"/>
    <w:pPr>
      <w:keepNext/>
      <w:tabs>
        <w:tab w:val="clear" w:pos="794"/>
        <w:tab w:val="clear" w:pos="1191"/>
        <w:tab w:val="clear" w:pos="1588"/>
        <w:tab w:val="clear" w:pos="1985"/>
      </w:tabs>
      <w:spacing w:before="240" w:after="113"/>
      <w:jc w:val="center"/>
    </w:pPr>
    <w:rPr>
      <w:b/>
      <w:bCs/>
      <w:noProof/>
    </w:rPr>
  </w:style>
  <w:style w:type="paragraph" w:customStyle="1" w:styleId="tablecell">
    <w:name w:val="table cell"/>
    <w:basedOn w:val="Normal"/>
    <w:rsid w:val="00DE5D3F"/>
    <w:pPr>
      <w:keepNext/>
      <w:keepLines/>
      <w:tabs>
        <w:tab w:val="clear" w:pos="794"/>
        <w:tab w:val="clear" w:pos="1191"/>
        <w:tab w:val="clear" w:pos="1588"/>
        <w:tab w:val="clear" w:pos="1985"/>
      </w:tabs>
      <w:spacing w:before="0" w:after="60"/>
    </w:pPr>
  </w:style>
  <w:style w:type="paragraph" w:customStyle="1" w:styleId="head">
    <w:name w:val="head"/>
    <w:basedOn w:val="headfoot"/>
    <w:next w:val="foot"/>
    <w:uiPriority w:val="99"/>
    <w:rsid w:val="001533A7"/>
    <w:rPr>
      <w:color w:val="FFFFFF"/>
    </w:rPr>
  </w:style>
  <w:style w:type="paragraph" w:customStyle="1" w:styleId="foot">
    <w:name w:val="foot"/>
    <w:basedOn w:val="head"/>
    <w:next w:val="Heading1"/>
    <w:uiPriority w:val="99"/>
    <w:rsid w:val="001533A7"/>
  </w:style>
  <w:style w:type="paragraph" w:customStyle="1" w:styleId="tablesyntax">
    <w:name w:val="table syntax"/>
    <w:basedOn w:val="Normal"/>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DE5D3F"/>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0D74AC"/>
    <w:pPr>
      <w:tabs>
        <w:tab w:val="clear" w:pos="794"/>
        <w:tab w:val="clear" w:pos="1191"/>
        <w:tab w:val="clear" w:pos="1588"/>
        <w:tab w:val="clear" w:pos="1985"/>
      </w:tabs>
      <w:spacing w:before="60"/>
      <w:jc w:val="left"/>
    </w:pPr>
    <w:rPr>
      <w:bCs/>
    </w:rPr>
  </w:style>
  <w:style w:type="character" w:styleId="Hyperlink">
    <w:name w:val="Hyperlink"/>
    <w:uiPriority w:val="99"/>
    <w:rsid w:val="00DE5D3F"/>
    <w:rPr>
      <w:rFonts w:cs="Times New Roman"/>
      <w:color w:val="0000FF"/>
      <w:u w:val="single"/>
    </w:rPr>
  </w:style>
  <w:style w:type="paragraph" w:styleId="BodyText">
    <w:name w:val="Body Text"/>
    <w:basedOn w:val="Normal"/>
    <w:link w:val="BodyTextChar"/>
    <w:uiPriority w:val="99"/>
    <w:rsid w:val="0056241E"/>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BodyTextChar">
    <w:name w:val="Body Text Char"/>
    <w:link w:val="BodyText"/>
    <w:uiPriority w:val="99"/>
    <w:locked/>
    <w:rsid w:val="0056241E"/>
    <w:rPr>
      <w:rFonts w:ascii="Times New Roman" w:eastAsia="Batang" w:hAnsi="Times New Roman"/>
      <w:sz w:val="22"/>
      <w:szCs w:val="22"/>
      <w:lang w:val="en-GB"/>
    </w:rPr>
  </w:style>
  <w:style w:type="paragraph" w:customStyle="1" w:styleId="RecISO">
    <w:name w:val="Rec_ISO_#"/>
    <w:basedOn w:val="Rec"/>
    <w:uiPriority w:val="99"/>
    <w:rsid w:val="001533A7"/>
    <w:pPr>
      <w:tabs>
        <w:tab w:val="clear" w:pos="794"/>
        <w:tab w:val="clear" w:pos="1191"/>
        <w:tab w:val="clear" w:pos="1588"/>
        <w:tab w:val="clear" w:pos="1985"/>
      </w:tabs>
    </w:pPr>
  </w:style>
  <w:style w:type="paragraph" w:customStyle="1" w:styleId="RecCCITT">
    <w:name w:val="Rec_CCITT_#"/>
    <w:basedOn w:val="RecISO"/>
    <w:uiPriority w:val="99"/>
    <w:rsid w:val="001533A7"/>
    <w:pPr>
      <w:spacing w:before="0"/>
    </w:pPr>
  </w:style>
  <w:style w:type="paragraph" w:customStyle="1" w:styleId="IndexTitle">
    <w:name w:val="Index_Title"/>
    <w:basedOn w:val="AnnexTitle"/>
    <w:uiPriority w:val="99"/>
    <w:rsid w:val="001533A7"/>
  </w:style>
  <w:style w:type="paragraph" w:customStyle="1" w:styleId="Note2">
    <w:name w:val="Note 2"/>
    <w:basedOn w:val="Normal"/>
    <w:uiPriority w:val="99"/>
    <w:qFormat/>
    <w:rsid w:val="001533A7"/>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rmal"/>
    <w:uiPriority w:val="99"/>
    <w:rsid w:val="001533A7"/>
    <w:pPr>
      <w:ind w:left="1474"/>
    </w:pPr>
  </w:style>
  <w:style w:type="character" w:styleId="FollowedHyperlink">
    <w:name w:val="FollowedHyperlink"/>
    <w:uiPriority w:val="99"/>
    <w:rsid w:val="00DE5D3F"/>
    <w:rPr>
      <w:rFonts w:cs="Times New Roman"/>
      <w:color w:val="800080"/>
      <w:u w:val="single"/>
    </w:rPr>
  </w:style>
  <w:style w:type="paragraph" w:customStyle="1" w:styleId="Sprechblasentext1">
    <w:name w:val="Sprechblasentext1"/>
    <w:basedOn w:val="Normal"/>
    <w:uiPriority w:val="99"/>
    <w:semiHidden/>
    <w:rsid w:val="001533A7"/>
    <w:rPr>
      <w:rFonts w:ascii="Tahoma" w:hAnsi="Tahoma" w:cs="Tahoma"/>
      <w:sz w:val="16"/>
      <w:szCs w:val="16"/>
    </w:rPr>
  </w:style>
  <w:style w:type="paragraph" w:styleId="DocumentMap">
    <w:name w:val="Document Map"/>
    <w:basedOn w:val="Normal"/>
    <w:link w:val="DocumentMapChar"/>
    <w:uiPriority w:val="99"/>
    <w:semiHidden/>
    <w:rsid w:val="001C0A25"/>
    <w:pPr>
      <w:shd w:val="clear" w:color="auto" w:fill="000080"/>
    </w:pPr>
    <w:rPr>
      <w:sz w:val="16"/>
    </w:rPr>
  </w:style>
  <w:style w:type="character" w:customStyle="1" w:styleId="DocumentMapChar">
    <w:name w:val="Document Map Char"/>
    <w:link w:val="DocumentMap"/>
    <w:uiPriority w:val="99"/>
    <w:semiHidden/>
    <w:locked/>
    <w:rsid w:val="001C0A25"/>
    <w:rPr>
      <w:rFonts w:ascii="Times New Roman" w:hAnsi="Times New Roman"/>
      <w:sz w:val="16"/>
      <w:shd w:val="clear" w:color="auto" w:fill="000080"/>
      <w:lang w:val="en-GB"/>
    </w:rPr>
  </w:style>
  <w:style w:type="paragraph" w:styleId="BodyTextIndent3">
    <w:name w:val="Body Text Indent 3"/>
    <w:basedOn w:val="Normal"/>
    <w:link w:val="BodyTextIndent3Char"/>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BodyTextIndent3Char">
    <w:name w:val="Body Text Indent 3 Char"/>
    <w:link w:val="BodyTextIndent3"/>
    <w:uiPriority w:val="99"/>
    <w:locked/>
    <w:rsid w:val="00F75C43"/>
    <w:rPr>
      <w:rFonts w:ascii="Times New Roman" w:hAnsi="Times New Roman" w:cs="Times New Roman"/>
      <w:sz w:val="16"/>
      <w:szCs w:val="16"/>
      <w:lang w:val="en-GB"/>
    </w:rPr>
  </w:style>
  <w:style w:type="paragraph" w:styleId="BodyTextIndent2">
    <w:name w:val="Body Text Indent 2"/>
    <w:basedOn w:val="Normal"/>
    <w:link w:val="BodyTextIndent2Char"/>
    <w:uiPriority w:val="99"/>
    <w:rsid w:val="00DE5D3F"/>
    <w:pPr>
      <w:spacing w:after="120" w:line="480" w:lineRule="auto"/>
      <w:ind w:left="283"/>
    </w:pPr>
  </w:style>
  <w:style w:type="character" w:customStyle="1" w:styleId="BodyTextIndent2Char">
    <w:name w:val="Body Text Indent 2 Char"/>
    <w:link w:val="BodyTextIndent2"/>
    <w:uiPriority w:val="99"/>
    <w:locked/>
    <w:rsid w:val="00F75C43"/>
    <w:rPr>
      <w:rFonts w:ascii="Times New Roman" w:hAnsi="Times New Roman" w:cs="Times New Roman"/>
      <w:sz w:val="20"/>
      <w:szCs w:val="20"/>
      <w:lang w:val="en-GB"/>
    </w:rPr>
  </w:style>
  <w:style w:type="paragraph" w:customStyle="1" w:styleId="CourierText">
    <w:name w:val="Courier Text"/>
    <w:basedOn w:val="Normal"/>
    <w:uiPriority w:val="99"/>
    <w:rsid w:val="001533A7"/>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AppendixHeading2">
    <w:name w:val="Appendix Heading 2"/>
    <w:basedOn w:val="Heading2"/>
    <w:uiPriority w:val="99"/>
    <w:rsid w:val="001533A7"/>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styleId="BodyText3">
    <w:name w:val="Body Text 3"/>
    <w:basedOn w:val="Normal"/>
    <w:link w:val="BodyText3Char"/>
    <w:uiPriority w:val="99"/>
    <w:rsid w:val="00DE5D3F"/>
    <w:pPr>
      <w:spacing w:after="120"/>
    </w:pPr>
    <w:rPr>
      <w:sz w:val="16"/>
      <w:szCs w:val="16"/>
    </w:rPr>
  </w:style>
  <w:style w:type="character" w:customStyle="1" w:styleId="BodyText3Char">
    <w:name w:val="Body Text 3 Char"/>
    <w:link w:val="BodyText3"/>
    <w:uiPriority w:val="99"/>
    <w:locked/>
    <w:rsid w:val="00F75C43"/>
    <w:rPr>
      <w:rFonts w:ascii="Times New Roman" w:hAnsi="Times New Roman" w:cs="Times New Roman"/>
      <w:sz w:val="16"/>
      <w:szCs w:val="16"/>
      <w:lang w:val="en-GB"/>
    </w:rPr>
  </w:style>
  <w:style w:type="paragraph" w:customStyle="1" w:styleId="Note1">
    <w:name w:val="Note 1"/>
    <w:basedOn w:val="Normal"/>
    <w:qFormat/>
    <w:rsid w:val="00DB7757"/>
    <w:pPr>
      <w:tabs>
        <w:tab w:val="clear" w:pos="794"/>
        <w:tab w:val="clear" w:pos="1191"/>
        <w:tab w:val="clear" w:pos="1588"/>
        <w:tab w:val="clear" w:pos="1985"/>
      </w:tabs>
      <w:spacing w:before="60"/>
      <w:ind w:left="288"/>
    </w:pPr>
    <w:rPr>
      <w:sz w:val="18"/>
      <w:szCs w:val="18"/>
    </w:rPr>
  </w:style>
  <w:style w:type="paragraph" w:customStyle="1" w:styleId="AppendixHeadingI">
    <w:name w:val="Appendix Heading I"/>
    <w:basedOn w:val="Normal"/>
    <w:uiPriority w:val="99"/>
    <w:rsid w:val="001533A7"/>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1533A7"/>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1533A7"/>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Normal"/>
    <w:uiPriority w:val="99"/>
    <w:rsid w:val="001533A7"/>
    <w:pPr>
      <w:tabs>
        <w:tab w:val="clear" w:pos="1191"/>
        <w:tab w:val="clear" w:pos="1588"/>
        <w:tab w:val="clear" w:pos="1985"/>
        <w:tab w:val="num" w:pos="1008"/>
      </w:tabs>
      <w:spacing w:before="240" w:after="60"/>
      <w:ind w:left="1008" w:hanging="1008"/>
      <w:jc w:val="left"/>
    </w:pPr>
    <w:rPr>
      <w:rFonts w:eastAsia="Batang"/>
      <w:sz w:val="22"/>
      <w:szCs w:val="22"/>
      <w:lang w:val="en-US"/>
    </w:rPr>
  </w:style>
  <w:style w:type="paragraph" w:customStyle="1" w:styleId="BlancChar">
    <w:name w:val="Blanc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b/>
      <w:bCs/>
      <w:sz w:val="8"/>
      <w:szCs w:val="8"/>
      <w:lang w:val="en-US"/>
    </w:rPr>
  </w:style>
  <w:style w:type="paragraph" w:customStyle="1" w:styleId="11BodyText">
    <w:name w:val="11 BodyText"/>
    <w:basedOn w:val="Normal"/>
    <w:uiPriority w:val="99"/>
    <w:rsid w:val="001533A7"/>
    <w:pPr>
      <w:spacing w:before="0" w:after="220"/>
    </w:pPr>
  </w:style>
  <w:style w:type="paragraph" w:customStyle="1" w:styleId="Kommentarthema1">
    <w:name w:val="Kommentarthema1"/>
    <w:basedOn w:val="CommentText"/>
    <w:next w:val="CommentText"/>
    <w:uiPriority w:val="99"/>
    <w:semiHidden/>
    <w:rsid w:val="001533A7"/>
    <w:rPr>
      <w:b/>
      <w:bCs/>
    </w:rPr>
  </w:style>
  <w:style w:type="paragraph" w:customStyle="1" w:styleId="Figure0">
    <w:name w:val="Figure"/>
    <w:basedOn w:val="Normal"/>
    <w:next w:val="Normal"/>
    <w:uiPriority w:val="99"/>
    <w:rsid w:val="001533A7"/>
    <w:pPr>
      <w:spacing w:before="240" w:after="480"/>
      <w:jc w:val="center"/>
    </w:pPr>
  </w:style>
  <w:style w:type="paragraph" w:customStyle="1" w:styleId="FigureLegend">
    <w:name w:val="Figure_Legend"/>
    <w:basedOn w:val="TableLegend"/>
    <w:next w:val="Normal"/>
    <w:uiPriority w:val="99"/>
    <w:rsid w:val="001533A7"/>
  </w:style>
  <w:style w:type="paragraph" w:customStyle="1" w:styleId="Fig0">
    <w:name w:val="Fig"/>
    <w:basedOn w:val="Figure0"/>
    <w:next w:val="Fig"/>
    <w:uiPriority w:val="99"/>
    <w:rsid w:val="001533A7"/>
    <w:pPr>
      <w:spacing w:before="136" w:after="0"/>
    </w:pPr>
    <w:rPr>
      <w:lang w:val="en-US"/>
    </w:rPr>
  </w:style>
  <w:style w:type="paragraph" w:styleId="BodyText2">
    <w:name w:val="Body Text 2"/>
    <w:basedOn w:val="Normal"/>
    <w:link w:val="BodyText2Char"/>
    <w:uiPriority w:val="99"/>
    <w:rsid w:val="00DE5D3F"/>
    <w:pPr>
      <w:spacing w:after="120" w:line="480" w:lineRule="auto"/>
    </w:pPr>
  </w:style>
  <w:style w:type="character" w:customStyle="1" w:styleId="BodyText2Char">
    <w:name w:val="Body Text 2 Char"/>
    <w:link w:val="BodyText2"/>
    <w:uiPriority w:val="99"/>
    <w:locked/>
    <w:rsid w:val="00F75C43"/>
    <w:rPr>
      <w:rFonts w:ascii="Times New Roman" w:hAnsi="Times New Roman" w:cs="Times New Roman"/>
      <w:sz w:val="20"/>
      <w:szCs w:val="20"/>
      <w:lang w:val="en-GB"/>
    </w:rPr>
  </w:style>
  <w:style w:type="paragraph" w:customStyle="1" w:styleId="figure1">
    <w:name w:val="figure"/>
    <w:basedOn w:val="Normal"/>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paragraph" w:styleId="BalloonText">
    <w:name w:val="Balloon Text"/>
    <w:basedOn w:val="Normal"/>
    <w:link w:val="BalloonTextChar"/>
    <w:uiPriority w:val="99"/>
    <w:semiHidden/>
    <w:rsid w:val="00146B39"/>
    <w:rPr>
      <w:sz w:val="16"/>
    </w:rPr>
  </w:style>
  <w:style w:type="character" w:customStyle="1" w:styleId="BalloonTextChar">
    <w:name w:val="Balloon Text Char"/>
    <w:link w:val="BalloonText"/>
    <w:uiPriority w:val="99"/>
    <w:semiHidden/>
    <w:locked/>
    <w:rsid w:val="00146B39"/>
    <w:rPr>
      <w:rFonts w:ascii="Times New Roman" w:hAnsi="Times New Roman"/>
      <w:sz w:val="16"/>
      <w:lang w:val="en-GB"/>
    </w:rPr>
  </w:style>
  <w:style w:type="character" w:customStyle="1" w:styleId="FigureChar">
    <w:name w:val="Figure_# Char"/>
    <w:uiPriority w:val="99"/>
    <w:rsid w:val="001533A7"/>
    <w:rPr>
      <w:rFonts w:cs="Times New Roman"/>
      <w:lang w:val="en-US" w:eastAsia="en-US"/>
    </w:rPr>
  </w:style>
  <w:style w:type="paragraph" w:customStyle="1" w:styleId="Annex2">
    <w:name w:val="Annex 2"/>
    <w:basedOn w:val="Normal"/>
    <w:next w:val="Normal"/>
    <w:uiPriority w:val="99"/>
    <w:qFormat/>
    <w:rsid w:val="001533A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qFormat/>
    <w:rsid w:val="001533A7"/>
    <w:pPr>
      <w:keepNext/>
      <w:tabs>
        <w:tab w:val="num" w:pos="720"/>
        <w:tab w:val="num" w:pos="1440"/>
        <w:tab w:val="num" w:pos="2160"/>
      </w:tabs>
      <w:spacing w:before="181"/>
      <w:ind w:left="1224" w:hanging="1224"/>
      <w:outlineLvl w:val="2"/>
    </w:pPr>
    <w:rPr>
      <w:b/>
      <w:bCs/>
    </w:rPr>
  </w:style>
  <w:style w:type="paragraph" w:customStyle="1" w:styleId="Annex4">
    <w:name w:val="Annex 4"/>
    <w:basedOn w:val="Annex3"/>
    <w:next w:val="Normal"/>
    <w:uiPriority w:val="99"/>
    <w:rsid w:val="001533A7"/>
    <w:pPr>
      <w:numPr>
        <w:ilvl w:val="3"/>
        <w:numId w:val="37"/>
      </w:numPr>
      <w:tabs>
        <w:tab w:val="clear" w:pos="794"/>
        <w:tab w:val="clear" w:pos="1191"/>
        <w:tab w:val="clear" w:pos="1440"/>
        <w:tab w:val="clear" w:pos="1588"/>
        <w:tab w:val="clear" w:pos="1985"/>
        <w:tab w:val="clear" w:pos="2160"/>
        <w:tab w:val="clear" w:pos="4230"/>
        <w:tab w:val="num" w:pos="720"/>
      </w:tabs>
      <w:overflowPunct/>
      <w:autoSpaceDE/>
      <w:autoSpaceDN/>
      <w:adjustRightInd/>
      <w:ind w:left="1728"/>
      <w:textAlignment w:val="auto"/>
      <w:outlineLvl w:val="3"/>
    </w:pPr>
    <w:rPr>
      <w:lang w:val="en-CA"/>
    </w:rPr>
  </w:style>
  <w:style w:type="paragraph" w:customStyle="1" w:styleId="Annex5">
    <w:name w:val="Annex 5"/>
    <w:basedOn w:val="Annex4"/>
    <w:next w:val="Normal"/>
    <w:uiPriority w:val="99"/>
    <w:rsid w:val="001533A7"/>
    <w:pPr>
      <w:numPr>
        <w:ilvl w:val="4"/>
      </w:numPr>
      <w:outlineLvl w:val="4"/>
    </w:pPr>
  </w:style>
  <w:style w:type="character" w:customStyle="1" w:styleId="CourierTextChar">
    <w:name w:val="Courier Text Char"/>
    <w:uiPriority w:val="99"/>
    <w:rsid w:val="001533A7"/>
    <w:rPr>
      <w:rFonts w:ascii="Courier" w:hAnsi="Courier" w:cs="Courier"/>
      <w:sz w:val="22"/>
      <w:szCs w:val="22"/>
      <w:lang w:val="en-GB" w:eastAsia="en-US"/>
    </w:rPr>
  </w:style>
  <w:style w:type="paragraph" w:customStyle="1" w:styleId="Normal1">
    <w:name w:val="Normal1"/>
    <w:basedOn w:val="TableTitle"/>
    <w:uiPriority w:val="99"/>
    <w:rsid w:val="001533A7"/>
    <w:pPr>
      <w:tabs>
        <w:tab w:val="center" w:pos="4864"/>
      </w:tabs>
      <w:jc w:val="both"/>
    </w:pPr>
  </w:style>
  <w:style w:type="paragraph" w:customStyle="1" w:styleId="equation0">
    <w:name w:val="equation"/>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1533A7"/>
    <w:pPr>
      <w:keepNext/>
      <w:keepLines/>
      <w:spacing w:before="480"/>
      <w:jc w:val="center"/>
    </w:pPr>
    <w:rPr>
      <w:b/>
      <w:sz w:val="28"/>
    </w:rPr>
  </w:style>
  <w:style w:type="paragraph" w:customStyle="1" w:styleId="Headingb">
    <w:name w:val="Heading_b"/>
    <w:basedOn w:val="Normal"/>
    <w:next w:val="Normal"/>
    <w:uiPriority w:val="99"/>
    <w:rsid w:val="001533A7"/>
    <w:pPr>
      <w:keepNext/>
      <w:spacing w:before="160"/>
      <w:jc w:val="left"/>
    </w:pPr>
    <w:rPr>
      <w:b/>
      <w:sz w:val="24"/>
    </w:rPr>
  </w:style>
  <w:style w:type="paragraph" w:customStyle="1" w:styleId="TableTitleCharChar">
    <w:name w:val="Table_Title Char Char"/>
    <w:basedOn w:val="Normal"/>
    <w:next w:val="BlancCharChar"/>
    <w:uiPriority w:val="99"/>
    <w:rsid w:val="001533A7"/>
    <w:pPr>
      <w:keepNext/>
      <w:spacing w:before="240" w:after="113"/>
      <w:jc w:val="center"/>
    </w:pPr>
    <w:rPr>
      <w:b/>
      <w:bCs/>
    </w:rPr>
  </w:style>
  <w:style w:type="paragraph" w:customStyle="1" w:styleId="RecNo">
    <w:name w:val="Rec_No"/>
    <w:basedOn w:val="Normal"/>
    <w:next w:val="Normal"/>
    <w:uiPriority w:val="99"/>
    <w:rsid w:val="00DE5D3F"/>
    <w:pPr>
      <w:keepNext/>
      <w:keepLines/>
      <w:spacing w:before="0"/>
      <w:jc w:val="left"/>
    </w:pPr>
    <w:rPr>
      <w:b/>
      <w:sz w:val="28"/>
    </w:rPr>
  </w:style>
  <w:style w:type="character" w:customStyle="1" w:styleId="TableTitleCharCharChar1">
    <w:name w:val="Table_Title Char Char Char1"/>
    <w:uiPriority w:val="99"/>
    <w:rsid w:val="001533A7"/>
    <w:rPr>
      <w:rFonts w:cs="Times New Roman"/>
      <w:b/>
      <w:bCs/>
      <w:lang w:val="en-GB" w:eastAsia="en-US"/>
    </w:rPr>
  </w:style>
  <w:style w:type="character" w:customStyle="1" w:styleId="TableTitleCharCharChar">
    <w:name w:val="Table_Title Char Char Char"/>
    <w:uiPriority w:val="99"/>
    <w:rsid w:val="001533A7"/>
    <w:rPr>
      <w:rFonts w:cs="Times New Roman"/>
      <w:b/>
      <w:bCs/>
      <w:lang w:val="en-GB" w:eastAsia="en-US"/>
    </w:rPr>
  </w:style>
  <w:style w:type="character" w:customStyle="1" w:styleId="Annex1Char">
    <w:name w:val="Annex 1 Char"/>
    <w:uiPriority w:val="99"/>
    <w:rsid w:val="001533A7"/>
    <w:rPr>
      <w:rFonts w:cs="Times New Roman"/>
      <w:b/>
      <w:bCs/>
      <w:sz w:val="24"/>
      <w:szCs w:val="24"/>
      <w:lang w:val="en-GB" w:eastAsia="en-US"/>
    </w:rPr>
  </w:style>
  <w:style w:type="table" w:styleId="TableGrid">
    <w:name w:val="Table Grid"/>
    <w:basedOn w:val="TableNormal"/>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uiPriority w:val="99"/>
    <w:rsid w:val="00B66832"/>
    <w:rPr>
      <w:rFonts w:cs="Times New Roman"/>
    </w:rPr>
  </w:style>
  <w:style w:type="paragraph" w:customStyle="1" w:styleId="TableTitleChar">
    <w:name w:val="Table_Title Char"/>
    <w:basedOn w:val="Normal"/>
    <w:next w:val="Normal"/>
    <w:uiPriority w:val="99"/>
    <w:rsid w:val="001533A7"/>
    <w:pPr>
      <w:keepNext/>
      <w:spacing w:before="240" w:after="113"/>
      <w:jc w:val="center"/>
    </w:pPr>
    <w:rPr>
      <w:b/>
      <w:bCs/>
    </w:rPr>
  </w:style>
  <w:style w:type="character" w:customStyle="1" w:styleId="Annex3Char">
    <w:name w:val="Annex 3 Char"/>
    <w:uiPriority w:val="99"/>
    <w:rsid w:val="001533A7"/>
    <w:rPr>
      <w:rFonts w:cs="Times New Roman"/>
      <w:b/>
      <w:bCs/>
      <w:lang w:val="en-GB" w:eastAsia="en-US"/>
    </w:rPr>
  </w:style>
  <w:style w:type="character" w:customStyle="1" w:styleId="Heading1Char1">
    <w:name w:val="Heading 1 Char1"/>
    <w:uiPriority w:val="99"/>
    <w:rsid w:val="001533A7"/>
    <w:rPr>
      <w:rFonts w:cs="Times New Roman"/>
      <w:b/>
      <w:bCs/>
      <w:sz w:val="24"/>
      <w:szCs w:val="24"/>
      <w:lang w:val="en-GB" w:eastAsia="en-US"/>
    </w:rPr>
  </w:style>
  <w:style w:type="character" w:customStyle="1" w:styleId="tablesyntaxChar">
    <w:name w:val="table syntax Char"/>
    <w:link w:val="tablesyntax"/>
    <w:locked/>
    <w:rsid w:val="002E0D6E"/>
    <w:rPr>
      <w:rFonts w:cs="Times New Roman"/>
      <w:lang w:val="en-GB" w:eastAsia="en-US" w:bidi="ar-SA"/>
    </w:rPr>
  </w:style>
  <w:style w:type="paragraph" w:customStyle="1" w:styleId="Rectitle">
    <w:name w:val="Rec_title"/>
    <w:basedOn w:val="Normal"/>
    <w:next w:val="Normal"/>
    <w:uiPriority w:val="99"/>
    <w:rsid w:val="001533A7"/>
    <w:pPr>
      <w:keepNext/>
      <w:keepLines/>
      <w:spacing w:before="360"/>
      <w:jc w:val="center"/>
    </w:pPr>
    <w:rPr>
      <w:b/>
      <w:sz w:val="28"/>
    </w:rPr>
  </w:style>
  <w:style w:type="paragraph" w:customStyle="1" w:styleId="FooterQP">
    <w:name w:val="Footer_QP"/>
    <w:basedOn w:val="Normal"/>
    <w:uiPriority w:val="99"/>
    <w:rsid w:val="001533A7"/>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1533A7"/>
    <w:rPr>
      <w:rFonts w:cs="Times New Roman"/>
      <w:lang w:val="fr-FR"/>
    </w:rPr>
  </w:style>
  <w:style w:type="character" w:customStyle="1" w:styleId="Head0">
    <w:name w:val="Head"/>
    <w:uiPriority w:val="99"/>
    <w:rsid w:val="001533A7"/>
    <w:rPr>
      <w:rFonts w:cs="Times New Roman"/>
      <w:b/>
    </w:rPr>
  </w:style>
  <w:style w:type="character" w:customStyle="1" w:styleId="3HeaderFooterChar">
    <w:name w:val="3HeaderFooter Char"/>
    <w:link w:val="3HeaderFooter"/>
    <w:rsid w:val="005C4C1E"/>
    <w:rPr>
      <w:rFonts w:ascii="Times New Roman" w:eastAsia="Times New Roman" w:hAnsi="Times New Roman"/>
      <w:b/>
      <w:sz w:val="22"/>
      <w:szCs w:val="22"/>
    </w:rPr>
  </w:style>
  <w:style w:type="paragraph" w:customStyle="1" w:styleId="Tablehead">
    <w:name w:val="Table_head"/>
    <w:basedOn w:val="Tabletext0"/>
    <w:next w:val="Tabletext0"/>
    <w:uiPriority w:val="99"/>
    <w:rsid w:val="001533A7"/>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1533A7"/>
    <w:pPr>
      <w:keepLines/>
      <w:tabs>
        <w:tab w:val="clear" w:pos="794"/>
        <w:tab w:val="clear" w:pos="1191"/>
        <w:tab w:val="clear" w:pos="1588"/>
        <w:tab w:val="clear" w:pos="1985"/>
      </w:tabs>
      <w:spacing w:before="40" w:after="40" w:line="190" w:lineRule="exact"/>
      <w:jc w:val="left"/>
    </w:pPr>
    <w:rPr>
      <w:sz w:val="18"/>
    </w:rPr>
  </w:style>
  <w:style w:type="paragraph" w:customStyle="1" w:styleId="StyleHeading1TimesNewRoman12ptBefore24ptAfter0">
    <w:name w:val="Style Heading 1 + Times New Roman 12 pt Before:  24 pt After:  0..."/>
    <w:basedOn w:val="Heading1"/>
    <w:uiPriority w:val="99"/>
    <w:rsid w:val="001533A7"/>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3L1">
    <w:name w:val="3L1"/>
    <w:basedOn w:val="3H1"/>
    <w:link w:val="3L1Char"/>
    <w:qFormat/>
    <w:rsid w:val="001533A7"/>
    <w:pPr>
      <w:keepLines w:val="0"/>
      <w:widowControl w:val="0"/>
      <w:outlineLvl w:val="9"/>
    </w:pPr>
    <w:rPr>
      <w:bCs/>
    </w:rPr>
  </w:style>
  <w:style w:type="paragraph" w:customStyle="1" w:styleId="StyleHeading2TimesNewRoman11ptNotItalicJustifiedBe">
    <w:name w:val="Style Heading 2 + Times New Roman 11 pt Not Italic Justified Be..."/>
    <w:basedOn w:val="Heading2"/>
    <w:uiPriority w:val="99"/>
    <w:rsid w:val="001533A7"/>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1533A7"/>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1533A7"/>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1533A7"/>
    <w:pPr>
      <w:spacing w:before="20" w:after="40"/>
      <w:jc w:val="center"/>
    </w:pPr>
    <w:rPr>
      <w:rFonts w:eastAsia="Batang"/>
    </w:rPr>
  </w:style>
  <w:style w:type="paragraph" w:customStyle="1" w:styleId="Styleenumlev1Left0Hanging03">
    <w:name w:val="Style enumlev1 + Left:  0&quot; Hanging:  0.3&quot;"/>
    <w:basedOn w:val="enumlev1"/>
    <w:uiPriority w:val="99"/>
    <w:rsid w:val="001533A7"/>
    <w:pPr>
      <w:spacing w:before="136"/>
      <w:ind w:left="432" w:hanging="432"/>
    </w:pPr>
    <w:rPr>
      <w:rFonts w:eastAsia="Batang"/>
    </w:rPr>
  </w:style>
  <w:style w:type="paragraph" w:customStyle="1" w:styleId="StyleNote111ptLeft0">
    <w:name w:val="Style Note 1 + 11 pt Left:  0&quot;"/>
    <w:basedOn w:val="Note1"/>
    <w:uiPriority w:val="99"/>
    <w:rsid w:val="001533A7"/>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1533A7"/>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1533A7"/>
    <w:pPr>
      <w:ind w:left="1728" w:hanging="1728"/>
    </w:pPr>
  </w:style>
  <w:style w:type="paragraph" w:customStyle="1" w:styleId="Annex6">
    <w:name w:val="Annex 6"/>
    <w:basedOn w:val="Annex5"/>
    <w:next w:val="Normal"/>
    <w:uiPriority w:val="99"/>
    <w:rsid w:val="001533A7"/>
    <w:pPr>
      <w:numPr>
        <w:ilvl w:val="5"/>
      </w:numPr>
      <w:outlineLvl w:val="5"/>
    </w:pPr>
  </w:style>
  <w:style w:type="paragraph" w:customStyle="1" w:styleId="AVCEquationlevel1CharCharCharChar">
    <w:name w:val="AVC Equation level 1 Char Char Char Char"/>
    <w:basedOn w:val="Normal"/>
    <w:link w:val="AVCEquationlevel1CharCharCharCharChar"/>
    <w:uiPriority w:val="99"/>
    <w:rsid w:val="001533A7"/>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uiPriority w:val="99"/>
    <w:locked/>
    <w:rsid w:val="001533A7"/>
    <w:rPr>
      <w:sz w:val="22"/>
      <w:szCs w:val="22"/>
      <w:lang w:val="en-GB" w:eastAsia="en-US"/>
    </w:rPr>
  </w:style>
  <w:style w:type="paragraph" w:customStyle="1" w:styleId="SVCBulletslevel1CharCharChar">
    <w:name w:val="SVC Bullets level 1 Char Char Char"/>
    <w:link w:val="SVCBulletslevel1CharCharCharChar"/>
    <w:uiPriority w:val="99"/>
    <w:rsid w:val="001533A7"/>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val="en-GB"/>
    </w:rPr>
  </w:style>
  <w:style w:type="character" w:customStyle="1" w:styleId="Annex3CharCharChar">
    <w:name w:val="Annex 3 Char Char Char"/>
    <w:link w:val="Annex3CharChar"/>
    <w:uiPriority w:val="99"/>
    <w:locked/>
    <w:rsid w:val="001533A7"/>
    <w:rPr>
      <w:b/>
      <w:bCs/>
      <w:lang w:val="en-GB" w:eastAsia="en-US"/>
    </w:rPr>
  </w:style>
  <w:style w:type="character" w:customStyle="1" w:styleId="SVCBulletslevel1CharChar">
    <w:name w:val="SVC Bullets level 1 Char Char"/>
    <w:link w:val="SVCBulletslevel1Char"/>
    <w:uiPriority w:val="99"/>
    <w:locked/>
    <w:rsid w:val="001533A7"/>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1533A7"/>
    <w:rPr>
      <w:rFonts w:ascii="Times" w:hAnsi="Times"/>
    </w:rPr>
  </w:style>
  <w:style w:type="paragraph" w:customStyle="1" w:styleId="SVCBulletslevel4Char">
    <w:name w:val="SVC Bullets level 4 Char"/>
    <w:basedOn w:val="SVCBulletslevel3CharChar"/>
    <w:link w:val="SVCBulletslevel4CharChar"/>
    <w:uiPriority w:val="99"/>
    <w:rsid w:val="001533A7"/>
    <w:pPr>
      <w:tabs>
        <w:tab w:val="clear" w:pos="-31680"/>
        <w:tab w:val="num" w:pos="2880"/>
      </w:tabs>
      <w:ind w:left="2880" w:hanging="360"/>
    </w:pPr>
  </w:style>
  <w:style w:type="paragraph" w:customStyle="1" w:styleId="SVCBulletslevel5">
    <w:name w:val="SVC Bullets level 5"/>
    <w:basedOn w:val="SVCBulletslevel4Char"/>
    <w:uiPriority w:val="99"/>
    <w:rsid w:val="001533A7"/>
    <w:pPr>
      <w:tabs>
        <w:tab w:val="clear" w:pos="2880"/>
        <w:tab w:val="num" w:pos="3600"/>
      </w:tabs>
      <w:ind w:left="3600"/>
    </w:pPr>
  </w:style>
  <w:style w:type="paragraph" w:customStyle="1" w:styleId="SVCBulletslevel6">
    <w:name w:val="SVC Bullets level 6"/>
    <w:basedOn w:val="SVCBulletslevel5"/>
    <w:uiPriority w:val="99"/>
    <w:rsid w:val="001533A7"/>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1533A7"/>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1533A7"/>
    <w:rPr>
      <w:lang w:val="en-GB"/>
    </w:rPr>
  </w:style>
  <w:style w:type="character" w:customStyle="1" w:styleId="SVCBulletslevel4CharChar">
    <w:name w:val="SVC Bullets level 4 Char Char"/>
    <w:link w:val="SVCBulletslevel4Char"/>
    <w:uiPriority w:val="99"/>
    <w:locked/>
    <w:rsid w:val="001533A7"/>
    <w:rPr>
      <w:lang w:val="en-GB"/>
    </w:rPr>
  </w:style>
  <w:style w:type="paragraph" w:customStyle="1" w:styleId="SVCBulletslevel7">
    <w:name w:val="SVC Bullets level 7"/>
    <w:basedOn w:val="SVCBulletslevel6"/>
    <w:uiPriority w:val="99"/>
    <w:rsid w:val="001533A7"/>
    <w:pPr>
      <w:ind w:left="2772"/>
    </w:pPr>
  </w:style>
  <w:style w:type="paragraph" w:customStyle="1" w:styleId="SVCBulletslevel8">
    <w:name w:val="SVC Bullets level 8"/>
    <w:basedOn w:val="SVCBulletslevel7"/>
    <w:uiPriority w:val="99"/>
    <w:rsid w:val="001533A7"/>
    <w:pPr>
      <w:ind w:left="3168"/>
    </w:pPr>
  </w:style>
  <w:style w:type="paragraph" w:customStyle="1" w:styleId="SVCBulletslevel3">
    <w:name w:val="SVC Bullets level 3"/>
    <w:basedOn w:val="Normal"/>
    <w:uiPriority w:val="99"/>
    <w:rsid w:val="001533A7"/>
    <w:pPr>
      <w:tabs>
        <w:tab w:val="num" w:pos="-31680"/>
      </w:tabs>
      <w:ind w:left="1195" w:hanging="403"/>
    </w:pPr>
  </w:style>
  <w:style w:type="paragraph" w:customStyle="1" w:styleId="SVCBulletslevel2CharChar">
    <w:name w:val="SVC Bullets level 2 Char Char"/>
    <w:basedOn w:val="Normal"/>
    <w:link w:val="SVCBulletslevel2CharCharChar"/>
    <w:uiPriority w:val="99"/>
    <w:rsid w:val="001533A7"/>
    <w:pPr>
      <w:numPr>
        <w:numId w:val="19"/>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1533A7"/>
    <w:rPr>
      <w:rFonts w:ascii="Times New Roman" w:hAnsi="Times New Roman"/>
      <w:lang w:val="en-GB"/>
    </w:rPr>
  </w:style>
  <w:style w:type="paragraph" w:customStyle="1" w:styleId="FigureCharChar">
    <w:name w:val="Figure_# Char Char"/>
    <w:basedOn w:val="Normal"/>
    <w:next w:val="FigureTitleChar"/>
    <w:link w:val="FigureCharCharChar"/>
    <w:uiPriority w:val="99"/>
    <w:rsid w:val="001533A7"/>
    <w:pPr>
      <w:keepNext/>
      <w:tabs>
        <w:tab w:val="clear" w:pos="794"/>
        <w:tab w:val="clear" w:pos="1191"/>
        <w:tab w:val="clear" w:pos="1588"/>
        <w:tab w:val="clear" w:pos="1985"/>
      </w:tabs>
      <w:spacing w:before="567" w:after="113"/>
      <w:jc w:val="center"/>
    </w:pPr>
  </w:style>
  <w:style w:type="paragraph" w:customStyle="1" w:styleId="FigureCharCharChar0">
    <w:name w:val="Figure Char Char Char"/>
    <w:basedOn w:val="Normal"/>
    <w:next w:val="Normal"/>
    <w:link w:val="FigureCharCharCharChar"/>
    <w:uiPriority w:val="99"/>
    <w:rsid w:val="001533A7"/>
    <w:pPr>
      <w:spacing w:before="240" w:after="480"/>
      <w:jc w:val="center"/>
    </w:pPr>
  </w:style>
  <w:style w:type="paragraph" w:customStyle="1" w:styleId="figureCharCharChar1">
    <w:name w:val="figure Char Char Char"/>
    <w:basedOn w:val="Normal"/>
    <w:link w:val="figureCharCharCharChar0"/>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olor w:val="000000"/>
      <w:lang w:val="fr-FR"/>
    </w:rPr>
  </w:style>
  <w:style w:type="character" w:customStyle="1" w:styleId="FigureChar2">
    <w:name w:val="Figure_# Char2"/>
    <w:uiPriority w:val="99"/>
    <w:rsid w:val="001533A7"/>
    <w:rPr>
      <w:rFonts w:cs="Times New Roman"/>
      <w:lang w:val="en-US" w:eastAsia="en-US"/>
    </w:rPr>
  </w:style>
  <w:style w:type="paragraph" w:customStyle="1" w:styleId="AVCIndentlevel2">
    <w:name w:val="AVC Indent level 2"/>
    <w:basedOn w:val="AVCIndentlevel1"/>
    <w:uiPriority w:val="99"/>
    <w:rsid w:val="001533A7"/>
    <w:pPr>
      <w:ind w:left="794"/>
    </w:pPr>
  </w:style>
  <w:style w:type="paragraph" w:customStyle="1" w:styleId="AVCIndentlevel1">
    <w:name w:val="AVC Indent level 1"/>
    <w:basedOn w:val="Normal"/>
    <w:uiPriority w:val="99"/>
    <w:rsid w:val="001533A7"/>
    <w:pPr>
      <w:tabs>
        <w:tab w:val="left" w:pos="397"/>
      </w:tabs>
      <w:ind w:left="397"/>
      <w:textAlignment w:val="auto"/>
    </w:pPr>
  </w:style>
  <w:style w:type="paragraph" w:customStyle="1" w:styleId="Style1">
    <w:name w:val="Style1"/>
    <w:basedOn w:val="AVCBulletlevel1CharChar"/>
    <w:uiPriority w:val="99"/>
    <w:rsid w:val="001533A7"/>
    <w:pPr>
      <w:ind w:left="2304" w:hanging="403"/>
    </w:pPr>
  </w:style>
  <w:style w:type="paragraph" w:customStyle="1" w:styleId="AVCEquationlevel2">
    <w:name w:val="AVC Equation level 2"/>
    <w:basedOn w:val="AVCEquationlevel1CharCharCharChar"/>
    <w:uiPriority w:val="99"/>
    <w:rsid w:val="001533A7"/>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1533A7"/>
    <w:pPr>
      <w:tabs>
        <w:tab w:val="clear" w:pos="397"/>
        <w:tab w:val="clear" w:pos="792"/>
        <w:tab w:val="num" w:pos="794"/>
      </w:tabs>
      <w:ind w:left="794" w:hanging="391"/>
    </w:pPr>
  </w:style>
  <w:style w:type="paragraph" w:styleId="EndnoteText">
    <w:name w:val="endnote text"/>
    <w:basedOn w:val="Normal"/>
    <w:link w:val="EndnoteTextChar"/>
    <w:uiPriority w:val="99"/>
    <w:semiHidden/>
    <w:rsid w:val="00E47875"/>
    <w:pPr>
      <w:tabs>
        <w:tab w:val="clear" w:pos="794"/>
        <w:tab w:val="clear" w:pos="1191"/>
        <w:tab w:val="clear" w:pos="1588"/>
        <w:tab w:val="clear" w:pos="1985"/>
      </w:tabs>
      <w:overflowPunct/>
      <w:autoSpaceDE/>
      <w:autoSpaceDN/>
      <w:adjustRightInd/>
      <w:spacing w:before="0" w:after="75"/>
      <w:textAlignment w:val="auto"/>
    </w:pPr>
  </w:style>
  <w:style w:type="character" w:customStyle="1" w:styleId="EndnoteTextChar">
    <w:name w:val="Endnote Text Char"/>
    <w:link w:val="EndnoteText"/>
    <w:uiPriority w:val="99"/>
    <w:semiHidden/>
    <w:locked/>
    <w:rsid w:val="00F75C43"/>
    <w:rPr>
      <w:rFonts w:ascii="Times New Roman" w:hAnsi="Times New Roman" w:cs="Times New Roman"/>
      <w:sz w:val="20"/>
      <w:szCs w:val="20"/>
      <w:lang w:val="en-GB"/>
    </w:rPr>
  </w:style>
  <w:style w:type="paragraph" w:customStyle="1" w:styleId="AVCEquationlevel3">
    <w:name w:val="AVC Equation level 3"/>
    <w:basedOn w:val="AVCEquationlevel2"/>
    <w:uiPriority w:val="99"/>
    <w:rsid w:val="001533A7"/>
    <w:pPr>
      <w:ind w:left="1588"/>
    </w:pPr>
  </w:style>
  <w:style w:type="character" w:customStyle="1" w:styleId="AVCEquationlevel1Char1">
    <w:name w:val="AVC Equation level 1 Char1"/>
    <w:uiPriority w:val="99"/>
    <w:rsid w:val="001533A7"/>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1533A7"/>
    <w:rPr>
      <w:rFonts w:ascii="Helvetica" w:hAnsi="Helvetica" w:cs="Helvetica"/>
      <w:color w:val="000000"/>
      <w:lang w:val="fr-FR" w:eastAsia="en-US"/>
    </w:rPr>
  </w:style>
  <w:style w:type="character" w:customStyle="1" w:styleId="FigureCharCharCharChar">
    <w:name w:val="Figure Char Char Char Char"/>
    <w:link w:val="FigureCharCharChar0"/>
    <w:uiPriority w:val="99"/>
    <w:locked/>
    <w:rsid w:val="001533A7"/>
    <w:rPr>
      <w:rFonts w:ascii="Times New Roman" w:hAnsi="Times New Roman"/>
      <w:lang w:val="en-GB"/>
    </w:rPr>
  </w:style>
  <w:style w:type="character" w:customStyle="1" w:styleId="FigureCharCharChar">
    <w:name w:val="Figure_# Char Char Char"/>
    <w:link w:val="FigureCharChar"/>
    <w:uiPriority w:val="99"/>
    <w:locked/>
    <w:rsid w:val="001533A7"/>
    <w:rPr>
      <w:rFonts w:ascii="Times New Roman" w:hAnsi="Times New Roman"/>
      <w:lang w:val="en-GB"/>
    </w:rPr>
  </w:style>
  <w:style w:type="paragraph" w:customStyle="1" w:styleId="AVCBulletlevel6">
    <w:name w:val="AVC Bullet level 6"/>
    <w:basedOn w:val="AVCBulletlevel1CharChar"/>
    <w:uiPriority w:val="99"/>
    <w:rsid w:val="001533A7"/>
    <w:pPr>
      <w:numPr>
        <w:numId w:val="23"/>
      </w:numPr>
      <w:tabs>
        <w:tab w:val="clear" w:pos="2376"/>
        <w:tab w:val="clear" w:pos="2779"/>
        <w:tab w:val="num" w:pos="720"/>
        <w:tab w:val="left" w:pos="2381"/>
        <w:tab w:val="left" w:pos="2778"/>
      </w:tabs>
    </w:pPr>
  </w:style>
  <w:style w:type="character" w:customStyle="1" w:styleId="AVCNumberinglevel2Char">
    <w:name w:val="AVC Numbering level 2 Char"/>
    <w:uiPriority w:val="99"/>
    <w:rsid w:val="001533A7"/>
  </w:style>
  <w:style w:type="paragraph" w:customStyle="1" w:styleId="TableTextCentred">
    <w:name w:val="Table_Text_Centred"/>
    <w:basedOn w:val="TableText"/>
    <w:uiPriority w:val="99"/>
    <w:rsid w:val="001533A7"/>
    <w:pPr>
      <w:jc w:val="center"/>
    </w:pPr>
  </w:style>
  <w:style w:type="paragraph" w:customStyle="1" w:styleId="AVCNumberinglevel2">
    <w:name w:val="AVC Numbering level 2"/>
    <w:basedOn w:val="AVCNumberinglevel1"/>
    <w:uiPriority w:val="99"/>
    <w:rsid w:val="001533A7"/>
    <w:pPr>
      <w:tabs>
        <w:tab w:val="left" w:pos="397"/>
      </w:tabs>
      <w:ind w:left="720" w:hanging="720"/>
    </w:pPr>
  </w:style>
  <w:style w:type="paragraph" w:customStyle="1" w:styleId="AVCIndentlevel3">
    <w:name w:val="AVC Indent level 3"/>
    <w:basedOn w:val="AVCIndentlevel2"/>
    <w:uiPriority w:val="99"/>
    <w:rsid w:val="001533A7"/>
    <w:pPr>
      <w:ind w:left="1191"/>
    </w:pPr>
  </w:style>
  <w:style w:type="paragraph" w:styleId="CommentSubject">
    <w:name w:val="annotation subject"/>
    <w:basedOn w:val="CommentText"/>
    <w:next w:val="CommentText"/>
    <w:link w:val="CommentSubjectChar"/>
    <w:uiPriority w:val="99"/>
    <w:semiHidden/>
    <w:rsid w:val="00E47875"/>
    <w:rPr>
      <w:b/>
      <w:bCs/>
    </w:rPr>
  </w:style>
  <w:style w:type="character" w:customStyle="1" w:styleId="CommentSubjectChar">
    <w:name w:val="Comment Subject Char"/>
    <w:link w:val="CommentSubject"/>
    <w:uiPriority w:val="99"/>
    <w:semiHidden/>
    <w:locked/>
    <w:rsid w:val="00F75C43"/>
    <w:rPr>
      <w:rFonts w:ascii="Times New Roman" w:hAnsi="Times New Roman" w:cs="Times New Roman"/>
      <w:b/>
      <w:bCs/>
      <w:sz w:val="20"/>
      <w:szCs w:val="20"/>
      <w:lang w:val="en-GB"/>
    </w:rPr>
  </w:style>
  <w:style w:type="paragraph" w:customStyle="1" w:styleId="AVCBulletlevel1CharChar">
    <w:name w:val="AVC Bullet level 1 Char Char"/>
    <w:basedOn w:val="Normal"/>
    <w:link w:val="AVCBulletlevel1CharCharChar"/>
    <w:uiPriority w:val="99"/>
    <w:rsid w:val="001533A7"/>
    <w:pPr>
      <w:numPr>
        <w:numId w:val="24"/>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1533A7"/>
    <w:rPr>
      <w:rFonts w:cs="Times New Roman"/>
      <w:sz w:val="22"/>
      <w:szCs w:val="22"/>
      <w:lang w:val="en-GB" w:eastAsia="en-US" w:bidi="ar-SA"/>
    </w:rPr>
  </w:style>
  <w:style w:type="character" w:customStyle="1" w:styleId="AVCEquationlevel1Char2">
    <w:name w:val="AVC Equation level 1 Char2"/>
    <w:uiPriority w:val="99"/>
    <w:locked/>
    <w:rsid w:val="001533A7"/>
    <w:rPr>
      <w:rFonts w:cs="Times New Roman"/>
      <w:sz w:val="22"/>
      <w:szCs w:val="22"/>
      <w:lang w:val="en-GB" w:eastAsia="en-US" w:bidi="ar-SA"/>
    </w:rPr>
  </w:style>
  <w:style w:type="character" w:customStyle="1" w:styleId="AVCEquationlevel2Char">
    <w:name w:val="AVC Equation level 2 Char"/>
    <w:uiPriority w:val="99"/>
    <w:rsid w:val="001533A7"/>
    <w:rPr>
      <w:rFonts w:cs="Times New Roman"/>
      <w:sz w:val="22"/>
      <w:szCs w:val="22"/>
      <w:lang w:val="en-GB" w:eastAsia="en-US" w:bidi="ar-SA"/>
    </w:rPr>
  </w:style>
  <w:style w:type="paragraph" w:customStyle="1" w:styleId="BalloonText1">
    <w:name w:val="Balloon Text1"/>
    <w:basedOn w:val="Normal"/>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customStyle="1" w:styleId="AVCBulletlevel4">
    <w:name w:val="AVC Bullet level 4"/>
    <w:basedOn w:val="AVCBulletlevel1CharChar"/>
    <w:uiPriority w:val="99"/>
    <w:rsid w:val="001533A7"/>
    <w:pPr>
      <w:numPr>
        <w:numId w:val="21"/>
      </w:numPr>
      <w:tabs>
        <w:tab w:val="num" w:pos="720"/>
      </w:tabs>
      <w:ind w:left="1598" w:hanging="403"/>
    </w:pPr>
  </w:style>
  <w:style w:type="paragraph" w:customStyle="1" w:styleId="AVCBulletlevel5">
    <w:name w:val="AVC Bullet level 5"/>
    <w:basedOn w:val="AVCBulletlevel1CharChar"/>
    <w:uiPriority w:val="99"/>
    <w:rsid w:val="001533A7"/>
    <w:pPr>
      <w:numPr>
        <w:numId w:val="22"/>
      </w:numPr>
      <w:tabs>
        <w:tab w:val="clear" w:pos="2376"/>
        <w:tab w:val="num" w:pos="360"/>
        <w:tab w:val="left" w:pos="2381"/>
      </w:tabs>
      <w:ind w:left="1987" w:hanging="403"/>
    </w:pPr>
  </w:style>
  <w:style w:type="paragraph" w:customStyle="1" w:styleId="AVCBulletlevel7">
    <w:name w:val="AVC Bullet level 7"/>
    <w:basedOn w:val="AVCBulletlevel1CharChar"/>
    <w:uiPriority w:val="99"/>
    <w:rsid w:val="001533A7"/>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1533A7"/>
    <w:pPr>
      <w:numPr>
        <w:numId w:val="0"/>
      </w:numPr>
      <w:tabs>
        <w:tab w:val="clear" w:pos="1191"/>
      </w:tabs>
    </w:pPr>
  </w:style>
  <w:style w:type="paragraph" w:customStyle="1" w:styleId="AVCNumberinglevel1">
    <w:name w:val="AVC Numbering level 1"/>
    <w:basedOn w:val="Normal"/>
    <w:uiPriority w:val="99"/>
    <w:rsid w:val="001533A7"/>
    <w:pPr>
      <w:numPr>
        <w:numId w:val="25"/>
      </w:numPr>
      <w:ind w:left="403" w:hanging="403"/>
      <w:textAlignment w:val="auto"/>
    </w:pPr>
  </w:style>
  <w:style w:type="paragraph" w:customStyle="1" w:styleId="LegendeFigure">
    <w:name w:val="Legende Figure"/>
    <w:basedOn w:val="Caption"/>
    <w:next w:val="Normal"/>
    <w:uiPriority w:val="99"/>
    <w:rsid w:val="001533A7"/>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1533A7"/>
    <w:rPr>
      <w:lang w:val="en-GB"/>
    </w:rPr>
  </w:style>
  <w:style w:type="character" w:customStyle="1" w:styleId="AVCBulletlevel3CharCharCharCharChar">
    <w:name w:val="AVC Bullet level 3 Char Char Char Char Char"/>
    <w:link w:val="AVCBulletlevel3CharCharCharChar"/>
    <w:uiPriority w:val="99"/>
    <w:locked/>
    <w:rsid w:val="001533A7"/>
    <w:rPr>
      <w:lang w:val="en-GB"/>
    </w:rPr>
  </w:style>
  <w:style w:type="paragraph" w:customStyle="1" w:styleId="AVCBulletlevel3CharCharCharChar">
    <w:name w:val="AVC Bullet level 3 Char Char Char Char"/>
    <w:basedOn w:val="AVCBulletlevel1CharChar"/>
    <w:link w:val="AVCBulletlevel3CharCharCharCharChar"/>
    <w:uiPriority w:val="99"/>
    <w:rsid w:val="001533A7"/>
    <w:pPr>
      <w:numPr>
        <w:numId w:val="26"/>
      </w:numPr>
      <w:tabs>
        <w:tab w:val="clear" w:pos="1985"/>
        <w:tab w:val="num" w:pos="390"/>
        <w:tab w:val="num" w:pos="1117"/>
      </w:tabs>
      <w:ind w:left="1117"/>
    </w:pPr>
  </w:style>
  <w:style w:type="character" w:customStyle="1" w:styleId="FigureChar1">
    <w:name w:val="Figure_# Char1"/>
    <w:uiPriority w:val="99"/>
    <w:rsid w:val="001533A7"/>
    <w:rPr>
      <w:rFonts w:cs="Times New Roman"/>
      <w:lang w:val="en-US" w:eastAsia="en-US" w:bidi="ar-SA"/>
    </w:rPr>
  </w:style>
  <w:style w:type="character" w:customStyle="1" w:styleId="Annex4CharCharCharCharChar">
    <w:name w:val="Annex 4 Char Char Char Char Char"/>
    <w:link w:val="Annex4CharCharCharChar"/>
    <w:uiPriority w:val="99"/>
    <w:locked/>
    <w:rsid w:val="001533A7"/>
    <w:rPr>
      <w:b/>
      <w:bCs/>
      <w:lang w:eastAsia="en-US"/>
    </w:rPr>
  </w:style>
  <w:style w:type="paragraph" w:customStyle="1" w:styleId="AVCBulletlevel1Char1">
    <w:name w:val="AVC Bullet level 1 Char1"/>
    <w:basedOn w:val="Normal"/>
    <w:uiPriority w:val="99"/>
    <w:rsid w:val="001533A7"/>
    <w:pPr>
      <w:tabs>
        <w:tab w:val="left" w:pos="397"/>
        <w:tab w:val="num" w:pos="720"/>
      </w:tabs>
      <w:ind w:left="397" w:hanging="360"/>
    </w:pPr>
  </w:style>
  <w:style w:type="paragraph" w:customStyle="1" w:styleId="AVCBulletlevel3">
    <w:name w:val="AVC Bullet level 3"/>
    <w:basedOn w:val="Normal"/>
    <w:uiPriority w:val="99"/>
    <w:rsid w:val="001533A7"/>
    <w:pPr>
      <w:tabs>
        <w:tab w:val="left" w:pos="397"/>
        <w:tab w:val="num" w:pos="1191"/>
      </w:tabs>
      <w:ind w:left="1191" w:hanging="397"/>
    </w:pPr>
  </w:style>
  <w:style w:type="character" w:customStyle="1" w:styleId="SVCBulletslevel2CharCharCharCharChar">
    <w:name w:val="SVC Bullets level 2 Char Char Char Char Char"/>
    <w:uiPriority w:val="99"/>
    <w:rsid w:val="001533A7"/>
    <w:rPr>
      <w:rFonts w:ascii="Times New Roman" w:hAnsi="Times New Roman"/>
      <w:lang w:val="en-GB" w:eastAsia="en-US" w:bidi="ar-SA"/>
    </w:rPr>
  </w:style>
  <w:style w:type="paragraph" w:customStyle="1" w:styleId="SVCNumberinglevel1">
    <w:name w:val="SVC Numbering level 1"/>
    <w:basedOn w:val="SVCBulletslevel1CharCharChar"/>
    <w:uiPriority w:val="99"/>
    <w:rsid w:val="001533A7"/>
    <w:pPr>
      <w:numPr>
        <w:numId w:val="27"/>
      </w:numPr>
      <w:textAlignment w:val="baseline"/>
    </w:pPr>
  </w:style>
  <w:style w:type="paragraph" w:customStyle="1" w:styleId="SVCNumberinglevel2">
    <w:name w:val="SVC Numbering level 2"/>
    <w:basedOn w:val="SVCNumberinglevel1"/>
    <w:uiPriority w:val="99"/>
    <w:rsid w:val="001533A7"/>
    <w:pPr>
      <w:numPr>
        <w:numId w:val="0"/>
      </w:numPr>
    </w:pPr>
  </w:style>
  <w:style w:type="paragraph" w:customStyle="1" w:styleId="SVCNumberinglevel3">
    <w:name w:val="SVC Numbering level 3"/>
    <w:basedOn w:val="SVCNumberinglevel2"/>
    <w:uiPriority w:val="99"/>
    <w:rsid w:val="001533A7"/>
    <w:pPr>
      <w:numPr>
        <w:ilvl w:val="2"/>
        <w:numId w:val="27"/>
      </w:numPr>
      <w:tabs>
        <w:tab w:val="num" w:pos="1800"/>
      </w:tabs>
    </w:pPr>
  </w:style>
  <w:style w:type="paragraph" w:customStyle="1" w:styleId="SVCNumberinglevel4">
    <w:name w:val="SVC Numbering level 4"/>
    <w:basedOn w:val="SVCNumberinglevel3"/>
    <w:uiPriority w:val="99"/>
    <w:rsid w:val="001533A7"/>
    <w:pPr>
      <w:numPr>
        <w:ilvl w:val="3"/>
      </w:numPr>
      <w:tabs>
        <w:tab w:val="num" w:pos="2520"/>
      </w:tabs>
    </w:pPr>
  </w:style>
  <w:style w:type="paragraph" w:customStyle="1" w:styleId="SVCNumberinglevel5">
    <w:name w:val="SVC Numbering level 5"/>
    <w:basedOn w:val="SVCNumberinglevel4"/>
    <w:uiPriority w:val="99"/>
    <w:rsid w:val="001533A7"/>
    <w:pPr>
      <w:numPr>
        <w:ilvl w:val="4"/>
      </w:numPr>
      <w:tabs>
        <w:tab w:val="num" w:pos="3240"/>
      </w:tabs>
    </w:pPr>
  </w:style>
  <w:style w:type="paragraph" w:customStyle="1" w:styleId="SVCIndentlevel5">
    <w:name w:val="SVC Indent level 5"/>
    <w:basedOn w:val="SVCIndentlevel4"/>
    <w:uiPriority w:val="99"/>
    <w:rsid w:val="001533A7"/>
    <w:pPr>
      <w:tabs>
        <w:tab w:val="clear" w:pos="1584"/>
      </w:tabs>
      <w:ind w:left="2000"/>
    </w:pPr>
  </w:style>
  <w:style w:type="paragraph" w:customStyle="1" w:styleId="SVCIndentlevel2">
    <w:name w:val="SVC Indent level 2"/>
    <w:basedOn w:val="SVCIndentlevel1"/>
    <w:uiPriority w:val="99"/>
    <w:rsid w:val="001533A7"/>
    <w:pPr>
      <w:ind w:left="800"/>
    </w:pPr>
  </w:style>
  <w:style w:type="paragraph" w:customStyle="1" w:styleId="SVCIndentlevel3">
    <w:name w:val="SVC Indent level 3"/>
    <w:basedOn w:val="SVCIndentlevel2"/>
    <w:uiPriority w:val="99"/>
    <w:rsid w:val="001533A7"/>
    <w:pPr>
      <w:tabs>
        <w:tab w:val="clear" w:pos="792"/>
      </w:tabs>
      <w:ind w:left="1200"/>
    </w:pPr>
  </w:style>
  <w:style w:type="paragraph" w:customStyle="1" w:styleId="SVCIndentlevel4">
    <w:name w:val="SVC Indent level 4"/>
    <w:uiPriority w:val="99"/>
    <w:rsid w:val="001533A7"/>
    <w:pPr>
      <w:tabs>
        <w:tab w:val="left" w:pos="1584"/>
        <w:tab w:val="left" w:pos="1987"/>
        <w:tab w:val="left" w:pos="2376"/>
        <w:tab w:val="left" w:pos="2779"/>
        <w:tab w:val="left" w:pos="3168"/>
      </w:tabs>
      <w:spacing w:before="120"/>
      <w:ind w:left="1600"/>
      <w:jc w:val="both"/>
    </w:pPr>
    <w:rPr>
      <w:rFonts w:ascii="Times New Roman" w:hAnsi="Times New Roman"/>
      <w:lang w:val="en-GB"/>
    </w:rPr>
  </w:style>
  <w:style w:type="paragraph" w:customStyle="1" w:styleId="SVCIndentlevel1">
    <w:name w:val="SVC Indent level 1"/>
    <w:basedOn w:val="SVCBulletslevel1CharCharChar"/>
    <w:uiPriority w:val="99"/>
    <w:rsid w:val="001533A7"/>
    <w:pPr>
      <w:tabs>
        <w:tab w:val="clear" w:pos="403"/>
      </w:tabs>
      <w:ind w:left="403"/>
    </w:pPr>
  </w:style>
  <w:style w:type="character" w:customStyle="1" w:styleId="AVCBulletlevel1CharCharCharChar">
    <w:name w:val="AVC Bullet level 1 Char Char Char Char"/>
    <w:uiPriority w:val="99"/>
    <w:rsid w:val="001533A7"/>
    <w:rPr>
      <w:rFonts w:cs="Times New Roman"/>
      <w:lang w:val="en-GB" w:eastAsia="en-US" w:bidi="ar-SA"/>
    </w:rPr>
  </w:style>
  <w:style w:type="character" w:customStyle="1" w:styleId="AVCBulletlevel2CharCharChar">
    <w:name w:val="AVC Bullet level 2 Char Char Char"/>
    <w:link w:val="AVCBulletlevel2CharChar"/>
    <w:uiPriority w:val="99"/>
    <w:locked/>
    <w:rsid w:val="001533A7"/>
    <w:rPr>
      <w:lang w:val="en-GB"/>
    </w:rPr>
  </w:style>
  <w:style w:type="paragraph" w:customStyle="1" w:styleId="AVCBulletlevel3Char">
    <w:name w:val="AVC Bullet level 3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1533A7"/>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1533A7"/>
    <w:pPr>
      <w:tabs>
        <w:tab w:val="clear" w:pos="4849"/>
      </w:tabs>
      <w:spacing w:before="200"/>
      <w:ind w:left="794"/>
    </w:pPr>
    <w:rPr>
      <w:sz w:val="20"/>
    </w:rPr>
  </w:style>
  <w:style w:type="paragraph" w:customStyle="1" w:styleId="SVCBulletslevel2">
    <w:name w:val="SVC Bullets level 2"/>
    <w:basedOn w:val="Normal"/>
    <w:uiPriority w:val="99"/>
    <w:rsid w:val="001533A7"/>
    <w:rPr>
      <w:lang w:eastAsia="ko-KR"/>
    </w:rPr>
  </w:style>
  <w:style w:type="paragraph" w:customStyle="1" w:styleId="Annex4Char">
    <w:name w:val="Annex 4 Char"/>
    <w:basedOn w:val="Annex3CharChar"/>
    <w:next w:val="Normal"/>
    <w:uiPriority w:val="99"/>
    <w:rsid w:val="001533A7"/>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1533A7"/>
    <w:pPr>
      <w:numPr>
        <w:numId w:val="0"/>
      </w:numPr>
      <w:tabs>
        <w:tab w:val="clear" w:pos="1985"/>
        <w:tab w:val="num" w:pos="490"/>
      </w:tabs>
      <w:ind w:left="490" w:hanging="390"/>
    </w:pPr>
  </w:style>
  <w:style w:type="character" w:customStyle="1" w:styleId="TableTitleChar1">
    <w:name w:val="Table_Title Char1"/>
    <w:uiPriority w:val="99"/>
    <w:rsid w:val="001533A7"/>
    <w:rPr>
      <w:rFonts w:cs="Times New Roman"/>
      <w:b/>
      <w:bCs/>
      <w:lang w:val="en-GB" w:eastAsia="en-US" w:bidi="ar-SA"/>
    </w:rPr>
  </w:style>
  <w:style w:type="paragraph" w:customStyle="1" w:styleId="AVCBulletlevel1Char">
    <w:name w:val="AVC Bullet level 1 Char"/>
    <w:basedOn w:val="Normal"/>
    <w:link w:val="AVCBulletlevel1CharChar1"/>
    <w:uiPriority w:val="99"/>
    <w:rsid w:val="001533A7"/>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1533A7"/>
    <w:pPr>
      <w:tabs>
        <w:tab w:val="clear" w:pos="4849"/>
      </w:tabs>
      <w:spacing w:before="200"/>
      <w:ind w:left="794"/>
    </w:pPr>
    <w:rPr>
      <w:sz w:val="20"/>
    </w:rPr>
  </w:style>
  <w:style w:type="paragraph" w:customStyle="1" w:styleId="SVCBulletslevel1">
    <w:name w:val="SVC Bullets level 1"/>
    <w:basedOn w:val="SVCBulletslevel1CharCharChar"/>
    <w:uiPriority w:val="99"/>
    <w:rsid w:val="001533A7"/>
    <w:pPr>
      <w:tabs>
        <w:tab w:val="clear" w:pos="403"/>
        <w:tab w:val="num" w:pos="360"/>
      </w:tabs>
      <w:ind w:left="360" w:hanging="360"/>
    </w:pPr>
  </w:style>
  <w:style w:type="paragraph" w:customStyle="1" w:styleId="SVCBulletslevel2Char">
    <w:name w:val="SVC Bullets level 2 Char"/>
    <w:basedOn w:val="Normal"/>
    <w:uiPriority w:val="99"/>
    <w:rsid w:val="001533A7"/>
  </w:style>
  <w:style w:type="paragraph" w:customStyle="1" w:styleId="SVCBulletslevel4">
    <w:name w:val="SVC Bullets level 4"/>
    <w:basedOn w:val="SVCBulletslevel3"/>
    <w:uiPriority w:val="99"/>
    <w:rsid w:val="001533A7"/>
    <w:pPr>
      <w:tabs>
        <w:tab w:val="clear" w:pos="-31680"/>
        <w:tab w:val="num" w:pos="1800"/>
      </w:tabs>
      <w:ind w:left="1800" w:hanging="360"/>
    </w:pPr>
  </w:style>
  <w:style w:type="paragraph" w:customStyle="1" w:styleId="SVCBulletslevel1Char">
    <w:name w:val="SVC Bullets level 1 Char"/>
    <w:link w:val="SVCBulletslevel1CharChar"/>
    <w:uiPriority w:val="99"/>
    <w:rsid w:val="001533A7"/>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1533A7"/>
    <w:pPr>
      <w:tabs>
        <w:tab w:val="clear" w:pos="-31680"/>
        <w:tab w:val="num" w:pos="2160"/>
      </w:tabs>
      <w:ind w:left="2160" w:hanging="360"/>
    </w:pPr>
  </w:style>
  <w:style w:type="paragraph" w:styleId="ListBullet">
    <w:name w:val="List Bullet"/>
    <w:basedOn w:val="Normal"/>
    <w:uiPriority w:val="99"/>
    <w:rsid w:val="00AD706A"/>
    <w:pPr>
      <w:numPr>
        <w:numId w:val="1"/>
      </w:numPr>
    </w:pPr>
  </w:style>
  <w:style w:type="paragraph" w:customStyle="1" w:styleId="AVCEquationlevel1CharCharChar">
    <w:name w:val="AVC Equation level 1 Char Char Char"/>
    <w:basedOn w:val="Equation"/>
    <w:uiPriority w:val="99"/>
    <w:rsid w:val="001533A7"/>
    <w:pPr>
      <w:tabs>
        <w:tab w:val="clear" w:pos="4849"/>
      </w:tabs>
      <w:spacing w:before="200"/>
      <w:ind w:left="794"/>
    </w:pPr>
    <w:rPr>
      <w:sz w:val="20"/>
    </w:rPr>
  </w:style>
  <w:style w:type="paragraph" w:customStyle="1" w:styleId="AVCBulletlevel2Char">
    <w:name w:val="AVC Bullet level 2 Char"/>
    <w:basedOn w:val="AVCBulletlevel1CharChar"/>
    <w:uiPriority w:val="99"/>
    <w:rsid w:val="001533A7"/>
    <w:pPr>
      <w:tabs>
        <w:tab w:val="clear" w:pos="792"/>
      </w:tabs>
    </w:pPr>
  </w:style>
  <w:style w:type="paragraph" w:customStyle="1" w:styleId="SVCBulletslevel3Char">
    <w:name w:val="SVC Bullets level 3 Char"/>
    <w:basedOn w:val="SVCBulletslevel3"/>
    <w:uiPriority w:val="99"/>
    <w:rsid w:val="001533A7"/>
    <w:pPr>
      <w:tabs>
        <w:tab w:val="clear" w:pos="-31680"/>
        <w:tab w:val="num" w:pos="720"/>
      </w:tabs>
      <w:ind w:left="1224" w:hanging="1224"/>
    </w:pPr>
  </w:style>
  <w:style w:type="paragraph" w:customStyle="1" w:styleId="00BodyText">
    <w:name w:val="00 BodyText"/>
    <w:basedOn w:val="Normal"/>
    <w:link w:val="00BodyTextChar"/>
    <w:uiPriority w:val="99"/>
    <w:rsid w:val="001533A7"/>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eastAsia="ja-JP"/>
    </w:rPr>
  </w:style>
  <w:style w:type="paragraph" w:customStyle="1" w:styleId="CharCharZchnZchnCharCharCarCar">
    <w:name w:val="Char Char Zchn Zchn Char Char Car Car"/>
    <w:uiPriority w:val="99"/>
    <w:semiHidden/>
    <w:rsid w:val="001533A7"/>
    <w:pPr>
      <w:keepNext/>
      <w:numPr>
        <w:numId w:val="29"/>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uiPriority w:val="99"/>
    <w:rsid w:val="001533A7"/>
    <w:pPr>
      <w:tabs>
        <w:tab w:val="clear" w:pos="1080"/>
        <w:tab w:val="num" w:pos="1200"/>
        <w:tab w:val="num" w:pos="5040"/>
      </w:tabs>
      <w:ind w:left="3240" w:hanging="3240"/>
      <w:outlineLvl w:val="6"/>
    </w:pPr>
  </w:style>
  <w:style w:type="paragraph" w:customStyle="1" w:styleId="NormalITU">
    <w:name w:val="Normal_ITU"/>
    <w:basedOn w:val="Normal"/>
    <w:uiPriority w:val="99"/>
    <w:rsid w:val="001533A7"/>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1533A7"/>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1533A7"/>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1533A7"/>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1533A7"/>
    <w:pPr>
      <w:ind w:left="1417"/>
    </w:pPr>
  </w:style>
  <w:style w:type="character" w:customStyle="1" w:styleId="XParagraphChar">
    <w:name w:val="XParagraph Char"/>
    <w:link w:val="XParagraph"/>
    <w:uiPriority w:val="99"/>
    <w:locked/>
    <w:rsid w:val="001533A7"/>
    <w:rPr>
      <w:sz w:val="22"/>
      <w:szCs w:val="22"/>
      <w:lang w:val="en-GB" w:eastAsia="en-US"/>
    </w:rPr>
  </w:style>
  <w:style w:type="paragraph" w:customStyle="1" w:styleId="XEquation2">
    <w:name w:val="XEquation2"/>
    <w:basedOn w:val="Normal"/>
    <w:uiPriority w:val="99"/>
    <w:rsid w:val="001533A7"/>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1533A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uiPriority w:val="99"/>
    <w:rsid w:val="001533A7"/>
    <w:pPr>
      <w:numPr>
        <w:numId w:val="30"/>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1533A7"/>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1533A7"/>
    <w:pPr>
      <w:numPr>
        <w:numId w:val="31"/>
      </w:num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1533A7"/>
    <w:rPr>
      <w:lang w:val="en-GB" w:eastAsia="en-US"/>
    </w:rPr>
  </w:style>
  <w:style w:type="paragraph" w:styleId="ListBullet4">
    <w:name w:val="List Bullet 4"/>
    <w:basedOn w:val="Normal"/>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character" w:customStyle="1" w:styleId="Annex3Char1">
    <w:name w:val="Annex 3 Char1"/>
    <w:uiPriority w:val="99"/>
    <w:rsid w:val="001533A7"/>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1533A7"/>
    <w:pPr>
      <w:tabs>
        <w:tab w:val="clear" w:pos="397"/>
        <w:tab w:val="clear" w:pos="792"/>
        <w:tab w:val="num" w:pos="794"/>
      </w:tabs>
      <w:ind w:left="794" w:hanging="391"/>
    </w:pPr>
  </w:style>
  <w:style w:type="character" w:customStyle="1" w:styleId="00BodyTextChar">
    <w:name w:val="00 BodyText Char"/>
    <w:link w:val="00BodyText"/>
    <w:uiPriority w:val="99"/>
    <w:locked/>
    <w:rsid w:val="001533A7"/>
    <w:rPr>
      <w:rFonts w:ascii="Arial" w:eastAsia="MS Mincho" w:hAnsi="Arial"/>
      <w:sz w:val="22"/>
      <w:lang w:eastAsia="ja-JP"/>
    </w:rPr>
  </w:style>
  <w:style w:type="paragraph" w:customStyle="1" w:styleId="CharCharCharCharCharCharChar">
    <w:name w:val="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Normal"/>
    <w:next w:val="Normal"/>
    <w:uiPriority w:val="99"/>
    <w:rsid w:val="001533A7"/>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customStyle="1" w:styleId="zzCopyright">
    <w:name w:val="zzCopyright"/>
    <w:basedOn w:val="Normal"/>
    <w:next w:val="Normal"/>
    <w:uiPriority w:val="99"/>
    <w:rsid w:val="001533A7"/>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1533A7"/>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styleId="HTMLPreformatted">
    <w:name w:val="HTML Preformatted"/>
    <w:basedOn w:val="Normal"/>
    <w:link w:val="HTMLPreformattedChar"/>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HTMLPreformattedChar">
    <w:name w:val="HTML Preformatted Char"/>
    <w:link w:val="HTMLPreformatted"/>
    <w:uiPriority w:val="99"/>
    <w:locked/>
    <w:rsid w:val="00F75C43"/>
    <w:rPr>
      <w:rFonts w:ascii="Courier New" w:hAnsi="Courier New" w:cs="Courier New"/>
      <w:sz w:val="20"/>
      <w:szCs w:val="20"/>
      <w:lang w:val="en-GB"/>
    </w:rPr>
  </w:style>
  <w:style w:type="paragraph" w:customStyle="1" w:styleId="zzForeword">
    <w:name w:val="zzForeword"/>
    <w:basedOn w:val="Normal"/>
    <w:next w:val="Normal"/>
    <w:uiPriority w:val="99"/>
    <w:rsid w:val="001533A7"/>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1533A7"/>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ListContinue">
    <w:name w:val="List Continue"/>
    <w:aliases w:val="list 1,list-1"/>
    <w:basedOn w:val="Normal"/>
    <w:uiPriority w:val="99"/>
    <w:rsid w:val="00802DAA"/>
    <w:pPr>
      <w:numPr>
        <w:numId w:val="5"/>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802DAA"/>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802DAA"/>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802DAA"/>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802DAA"/>
    <w:pPr>
      <w:numPr>
        <w:numId w:val="6"/>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802DAA"/>
    <w:pPr>
      <w:numPr>
        <w:ilvl w:val="1"/>
        <w:numId w:val="6"/>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802DAA"/>
    <w:pPr>
      <w:numPr>
        <w:ilvl w:val="2"/>
        <w:numId w:val="6"/>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802DAA"/>
    <w:pPr>
      <w:numPr>
        <w:ilvl w:val="3"/>
        <w:numId w:val="6"/>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a2">
    <w:name w:val="a2"/>
    <w:basedOn w:val="Heading2"/>
    <w:next w:val="Normal"/>
    <w:uiPriority w:val="99"/>
    <w:rsid w:val="001533A7"/>
    <w:pPr>
      <w:keepLines w:val="0"/>
      <w:numPr>
        <w:numId w:val="32"/>
      </w:numPr>
      <w:tabs>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1533A7"/>
    <w:pPr>
      <w:keepLines w:val="0"/>
      <w:numPr>
        <w:numId w:val="32"/>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1533A7"/>
    <w:pPr>
      <w:keepLines w:val="0"/>
      <w:numPr>
        <w:numId w:val="32"/>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Normal"/>
    <w:next w:val="Normal"/>
    <w:uiPriority w:val="99"/>
    <w:rsid w:val="001533A7"/>
    <w:pPr>
      <w:numPr>
        <w:ilvl w:val="4"/>
        <w:numId w:val="32"/>
      </w:numPr>
      <w:tabs>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jc w:val="left"/>
      <w:textAlignment w:val="auto"/>
    </w:pPr>
    <w:rPr>
      <w:rFonts w:ascii="Arial" w:eastAsia="MS Mincho" w:hAnsi="Arial"/>
      <w:lang w:val="de-DE" w:eastAsia="ja-JP"/>
    </w:rPr>
  </w:style>
  <w:style w:type="paragraph" w:customStyle="1" w:styleId="a6">
    <w:name w:val="a6"/>
    <w:basedOn w:val="Heading6"/>
    <w:next w:val="Normal"/>
    <w:uiPriority w:val="99"/>
    <w:rsid w:val="001533A7"/>
    <w:pPr>
      <w:keepLines w:val="0"/>
      <w:numPr>
        <w:numId w:val="32"/>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1533A7"/>
    <w:pPr>
      <w:keepNext/>
      <w:pageBreakBefore/>
      <w:numPr>
        <w:numId w:val="32"/>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customStyle="1" w:styleId="Chaptitle">
    <w:name w:val="Chap_title"/>
    <w:basedOn w:val="Normal"/>
    <w:next w:val="Normalaftertitle"/>
    <w:uiPriority w:val="99"/>
    <w:rsid w:val="001533A7"/>
    <w:pPr>
      <w:keepNext/>
      <w:keepLines/>
      <w:spacing w:before="240"/>
      <w:jc w:val="center"/>
    </w:pPr>
    <w:rPr>
      <w:b/>
      <w:sz w:val="28"/>
    </w:rPr>
  </w:style>
  <w:style w:type="paragraph" w:customStyle="1" w:styleId="Normalaftertitle">
    <w:name w:val="Normal_after_title"/>
    <w:basedOn w:val="Normal"/>
    <w:uiPriority w:val="99"/>
    <w:rsid w:val="001533A7"/>
    <w:pPr>
      <w:spacing w:before="480"/>
    </w:pPr>
  </w:style>
  <w:style w:type="paragraph" w:customStyle="1" w:styleId="AnnexNoTitle0">
    <w:name w:val="Annex_NoTitle"/>
    <w:basedOn w:val="Normal"/>
    <w:next w:val="Normalaftertitle"/>
    <w:uiPriority w:val="99"/>
    <w:rsid w:val="001533A7"/>
    <w:pPr>
      <w:keepNext/>
      <w:keepLines/>
      <w:spacing w:before="720"/>
      <w:jc w:val="center"/>
    </w:pPr>
    <w:rPr>
      <w:b/>
      <w:sz w:val="24"/>
    </w:rPr>
  </w:style>
  <w:style w:type="character" w:customStyle="1" w:styleId="Appdef">
    <w:name w:val="App_def"/>
    <w:uiPriority w:val="99"/>
    <w:rsid w:val="001533A7"/>
    <w:rPr>
      <w:rFonts w:ascii="Times New Roman" w:hAnsi="Times New Roman" w:cs="Times New Roman"/>
      <w:b/>
    </w:rPr>
  </w:style>
  <w:style w:type="character" w:customStyle="1" w:styleId="Appref">
    <w:name w:val="App_ref"/>
    <w:uiPriority w:val="99"/>
    <w:rsid w:val="001533A7"/>
    <w:rPr>
      <w:rFonts w:cs="Times New Roman"/>
    </w:rPr>
  </w:style>
  <w:style w:type="paragraph" w:customStyle="1" w:styleId="AppendixNoTitle">
    <w:name w:val="Appendix_NoTitle"/>
    <w:basedOn w:val="AnnexNoTitle0"/>
    <w:next w:val="Normalaftertitle"/>
    <w:uiPriority w:val="99"/>
    <w:rsid w:val="001533A7"/>
  </w:style>
  <w:style w:type="character" w:customStyle="1" w:styleId="Artdef">
    <w:name w:val="Art_def"/>
    <w:uiPriority w:val="99"/>
    <w:rsid w:val="001533A7"/>
    <w:rPr>
      <w:rFonts w:ascii="Times New Roman" w:hAnsi="Times New Roman" w:cs="Times New Roman"/>
      <w:b/>
    </w:rPr>
  </w:style>
  <w:style w:type="paragraph" w:customStyle="1" w:styleId="Reftitle">
    <w:name w:val="Ref_title"/>
    <w:basedOn w:val="Heading1"/>
    <w:next w:val="Reftext"/>
    <w:uiPriority w:val="99"/>
    <w:rsid w:val="001533A7"/>
    <w:pPr>
      <w:numPr>
        <w:numId w:val="0"/>
      </w:numPr>
      <w:outlineLvl w:val="9"/>
    </w:pPr>
    <w:rPr>
      <w:bCs w:val="0"/>
      <w:szCs w:val="20"/>
    </w:rPr>
  </w:style>
  <w:style w:type="paragraph" w:customStyle="1" w:styleId="Reftext">
    <w:name w:val="Ref_text"/>
    <w:basedOn w:val="Normal"/>
    <w:uiPriority w:val="99"/>
    <w:rsid w:val="001533A7"/>
    <w:pPr>
      <w:ind w:left="794" w:hanging="794"/>
    </w:pPr>
  </w:style>
  <w:style w:type="paragraph" w:customStyle="1" w:styleId="ArtNo">
    <w:name w:val="Art_No"/>
    <w:basedOn w:val="Normal"/>
    <w:next w:val="Arttitle"/>
    <w:uiPriority w:val="99"/>
    <w:rsid w:val="001533A7"/>
    <w:pPr>
      <w:keepNext/>
      <w:keepLines/>
      <w:spacing w:before="480"/>
      <w:jc w:val="center"/>
    </w:pPr>
    <w:rPr>
      <w:caps/>
      <w:sz w:val="28"/>
    </w:rPr>
  </w:style>
  <w:style w:type="paragraph" w:customStyle="1" w:styleId="Arttitle">
    <w:name w:val="Art_title"/>
    <w:basedOn w:val="Normal"/>
    <w:next w:val="Normalaftertitle"/>
    <w:uiPriority w:val="99"/>
    <w:rsid w:val="001533A7"/>
    <w:pPr>
      <w:keepNext/>
      <w:keepLines/>
      <w:spacing w:before="240"/>
      <w:jc w:val="center"/>
    </w:pPr>
    <w:rPr>
      <w:b/>
      <w:sz w:val="28"/>
    </w:rPr>
  </w:style>
  <w:style w:type="character" w:customStyle="1" w:styleId="Artref">
    <w:name w:val="Art_ref"/>
    <w:uiPriority w:val="99"/>
    <w:rsid w:val="001533A7"/>
    <w:rPr>
      <w:rFonts w:cs="Times New Roman"/>
    </w:rPr>
  </w:style>
  <w:style w:type="paragraph" w:customStyle="1" w:styleId="Call">
    <w:name w:val="Call"/>
    <w:basedOn w:val="Normal"/>
    <w:next w:val="Normal"/>
    <w:uiPriority w:val="99"/>
    <w:rsid w:val="001533A7"/>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1533A7"/>
    <w:pPr>
      <w:keepNext/>
      <w:keepLines/>
      <w:spacing w:before="480"/>
      <w:jc w:val="center"/>
    </w:pPr>
    <w:rPr>
      <w:b/>
      <w:caps/>
      <w:sz w:val="28"/>
    </w:rPr>
  </w:style>
  <w:style w:type="paragraph" w:customStyle="1" w:styleId="Equationlegend">
    <w:name w:val="Equation_legend"/>
    <w:basedOn w:val="Normal"/>
    <w:uiPriority w:val="99"/>
    <w:rsid w:val="001533A7"/>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1533A7"/>
  </w:style>
  <w:style w:type="paragraph" w:customStyle="1" w:styleId="Tablelegend0">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1533A7"/>
    <w:pPr>
      <w:keepLines/>
      <w:spacing w:before="240" w:after="120"/>
      <w:jc w:val="center"/>
    </w:pPr>
    <w:rPr>
      <w:b/>
    </w:rPr>
  </w:style>
  <w:style w:type="paragraph" w:customStyle="1" w:styleId="Figurewithouttitle">
    <w:name w:val="Figure_without_title"/>
    <w:basedOn w:val="Normal"/>
    <w:next w:val="Normalaftertitle"/>
    <w:uiPriority w:val="99"/>
    <w:rsid w:val="001533A7"/>
    <w:pPr>
      <w:keepLines/>
      <w:spacing w:before="240" w:after="120"/>
      <w:jc w:val="center"/>
    </w:pPr>
  </w:style>
  <w:style w:type="paragraph" w:customStyle="1" w:styleId="FirstFooter">
    <w:name w:val="FirstFooter"/>
    <w:basedOn w:val="Footer"/>
    <w:uiPriority w:val="99"/>
    <w:rsid w:val="001533A7"/>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1533A7"/>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1533A7"/>
    <w:pPr>
      <w:numPr>
        <w:ilvl w:val="0"/>
        <w:numId w:val="0"/>
      </w:numPr>
      <w:ind w:left="794" w:hanging="794"/>
    </w:pPr>
    <w:rPr>
      <w:b w:val="0"/>
      <w:bCs w:val="0"/>
      <w:i/>
    </w:rPr>
  </w:style>
  <w:style w:type="paragraph" w:customStyle="1" w:styleId="PartNo">
    <w:name w:val="Part_No"/>
    <w:basedOn w:val="Normal"/>
    <w:next w:val="Partref"/>
    <w:uiPriority w:val="99"/>
    <w:rsid w:val="001533A7"/>
    <w:pPr>
      <w:keepNext/>
      <w:keepLines/>
      <w:spacing w:before="480" w:after="80"/>
      <w:jc w:val="center"/>
    </w:pPr>
    <w:rPr>
      <w:caps/>
      <w:sz w:val="28"/>
    </w:rPr>
  </w:style>
  <w:style w:type="paragraph" w:customStyle="1" w:styleId="Partref">
    <w:name w:val="Part_ref"/>
    <w:basedOn w:val="Normal"/>
    <w:next w:val="Parttitle"/>
    <w:uiPriority w:val="99"/>
    <w:rsid w:val="001533A7"/>
    <w:pPr>
      <w:keepNext/>
      <w:keepLines/>
      <w:spacing w:before="280"/>
      <w:jc w:val="center"/>
    </w:pPr>
  </w:style>
  <w:style w:type="paragraph" w:customStyle="1" w:styleId="Parttitle">
    <w:name w:val="Part_title"/>
    <w:basedOn w:val="Normal"/>
    <w:next w:val="Normalaftertitle"/>
    <w:uiPriority w:val="99"/>
    <w:rsid w:val="001533A7"/>
    <w:pPr>
      <w:keepNext/>
      <w:keepLines/>
      <w:spacing w:before="240" w:after="280"/>
      <w:jc w:val="center"/>
    </w:pPr>
    <w:rPr>
      <w:b/>
      <w:sz w:val="28"/>
    </w:rPr>
  </w:style>
  <w:style w:type="paragraph" w:customStyle="1" w:styleId="Recdate">
    <w:name w:val="Rec_date"/>
    <w:basedOn w:val="Normal"/>
    <w:next w:val="Normalaftertitle"/>
    <w:uiPriority w:val="99"/>
    <w:rsid w:val="001533A7"/>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1533A7"/>
  </w:style>
  <w:style w:type="paragraph" w:customStyle="1" w:styleId="QuestionNo">
    <w:name w:val="Question_No"/>
    <w:basedOn w:val="RecNo"/>
    <w:next w:val="Questiontitle"/>
    <w:uiPriority w:val="99"/>
    <w:rsid w:val="001533A7"/>
    <w:rPr>
      <w:rFonts w:ascii="Times New Roman Bold" w:hAnsi="Times New Roman Bold"/>
      <w:sz w:val="20"/>
    </w:rPr>
  </w:style>
  <w:style w:type="paragraph" w:customStyle="1" w:styleId="Questiontitle">
    <w:name w:val="Question_title"/>
    <w:basedOn w:val="Rectitle"/>
    <w:next w:val="Questionref"/>
    <w:uiPriority w:val="99"/>
    <w:rsid w:val="001533A7"/>
    <w:pPr>
      <w:spacing w:before="240"/>
    </w:pPr>
    <w:rPr>
      <w:rFonts w:ascii="Times New Roman Bold" w:hAnsi="Times New Roman Bold"/>
      <w:sz w:val="24"/>
    </w:rPr>
  </w:style>
  <w:style w:type="paragraph" w:customStyle="1" w:styleId="Recref">
    <w:name w:val="Rec_ref"/>
    <w:basedOn w:val="Normal"/>
    <w:next w:val="Heading1"/>
    <w:uiPriority w:val="99"/>
    <w:rsid w:val="001533A7"/>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1533A7"/>
  </w:style>
  <w:style w:type="paragraph" w:customStyle="1" w:styleId="Repdate">
    <w:name w:val="Rep_date"/>
    <w:basedOn w:val="Recdate"/>
    <w:next w:val="Normalaftertitle"/>
    <w:uiPriority w:val="99"/>
    <w:rsid w:val="001533A7"/>
  </w:style>
  <w:style w:type="paragraph" w:customStyle="1" w:styleId="RepNo">
    <w:name w:val="Rep_No"/>
    <w:basedOn w:val="RecNo"/>
    <w:next w:val="Reptitle"/>
    <w:uiPriority w:val="99"/>
    <w:rsid w:val="001533A7"/>
    <w:rPr>
      <w:rFonts w:ascii="Times New Roman Bold" w:hAnsi="Times New Roman Bold"/>
      <w:sz w:val="20"/>
    </w:rPr>
  </w:style>
  <w:style w:type="paragraph" w:customStyle="1" w:styleId="Reptitle">
    <w:name w:val="Rep_title"/>
    <w:basedOn w:val="Rectitle"/>
    <w:next w:val="Repref"/>
    <w:uiPriority w:val="99"/>
    <w:rsid w:val="001533A7"/>
    <w:pPr>
      <w:spacing w:before="240"/>
    </w:pPr>
    <w:rPr>
      <w:rFonts w:ascii="Times New Roman Bold" w:hAnsi="Times New Roman Bold"/>
      <w:sz w:val="24"/>
    </w:rPr>
  </w:style>
  <w:style w:type="paragraph" w:customStyle="1" w:styleId="Repref">
    <w:name w:val="Rep_ref"/>
    <w:basedOn w:val="Recref"/>
    <w:next w:val="Repdate"/>
    <w:uiPriority w:val="99"/>
    <w:rsid w:val="001533A7"/>
  </w:style>
  <w:style w:type="paragraph" w:customStyle="1" w:styleId="Resdate">
    <w:name w:val="Res_date"/>
    <w:basedOn w:val="Recdate"/>
    <w:next w:val="Normalaftertitle"/>
    <w:uiPriority w:val="99"/>
    <w:rsid w:val="001533A7"/>
  </w:style>
  <w:style w:type="character" w:customStyle="1" w:styleId="Resdef">
    <w:name w:val="Res_def"/>
    <w:uiPriority w:val="99"/>
    <w:rsid w:val="001533A7"/>
    <w:rPr>
      <w:rFonts w:ascii="Times New Roman" w:hAnsi="Times New Roman" w:cs="Times New Roman"/>
      <w:b/>
    </w:rPr>
  </w:style>
  <w:style w:type="paragraph" w:customStyle="1" w:styleId="ResNo">
    <w:name w:val="Res_No"/>
    <w:basedOn w:val="RecNo"/>
    <w:next w:val="Restitle"/>
    <w:uiPriority w:val="99"/>
    <w:rsid w:val="001533A7"/>
    <w:rPr>
      <w:rFonts w:ascii="Times New Roman Bold" w:hAnsi="Times New Roman Bold"/>
      <w:sz w:val="20"/>
    </w:rPr>
  </w:style>
  <w:style w:type="paragraph" w:customStyle="1" w:styleId="Restitle">
    <w:name w:val="Res_title"/>
    <w:basedOn w:val="Rectitle"/>
    <w:next w:val="Resref"/>
    <w:uiPriority w:val="99"/>
    <w:rsid w:val="001533A7"/>
    <w:pPr>
      <w:spacing w:before="240"/>
    </w:pPr>
    <w:rPr>
      <w:rFonts w:ascii="Times New Roman Bold" w:hAnsi="Times New Roman Bold"/>
      <w:sz w:val="24"/>
    </w:rPr>
  </w:style>
  <w:style w:type="paragraph" w:customStyle="1" w:styleId="Resref">
    <w:name w:val="Res_ref"/>
    <w:basedOn w:val="Recref"/>
    <w:next w:val="Resdate"/>
    <w:uiPriority w:val="99"/>
    <w:rsid w:val="001533A7"/>
  </w:style>
  <w:style w:type="paragraph" w:customStyle="1" w:styleId="Section1">
    <w:name w:val="Section_1"/>
    <w:basedOn w:val="Normal"/>
    <w:next w:val="Normal"/>
    <w:uiPriority w:val="99"/>
    <w:rsid w:val="001533A7"/>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1533A7"/>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1533A7"/>
    <w:pPr>
      <w:keepNext/>
      <w:keepLines/>
      <w:spacing w:before="480" w:after="80"/>
      <w:jc w:val="center"/>
    </w:pPr>
    <w:rPr>
      <w:caps/>
      <w:sz w:val="24"/>
    </w:rPr>
  </w:style>
  <w:style w:type="paragraph" w:customStyle="1" w:styleId="Sectiontitle0">
    <w:name w:val="Section_title"/>
    <w:basedOn w:val="Normal"/>
    <w:uiPriority w:val="99"/>
    <w:rsid w:val="001533A7"/>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1533A7"/>
    <w:pPr>
      <w:spacing w:before="840" w:after="200"/>
      <w:jc w:val="center"/>
    </w:pPr>
    <w:rPr>
      <w:b/>
      <w:sz w:val="28"/>
    </w:rPr>
  </w:style>
  <w:style w:type="paragraph" w:customStyle="1" w:styleId="SpecialFooter">
    <w:name w:val="Special Footer"/>
    <w:basedOn w:val="Footer"/>
    <w:uiPriority w:val="99"/>
    <w:rsid w:val="001533A7"/>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1533A7"/>
    <w:rPr>
      <w:rFonts w:cs="Times New Roman"/>
      <w:b/>
      <w:color w:val="auto"/>
    </w:rPr>
  </w:style>
  <w:style w:type="paragraph" w:customStyle="1" w:styleId="TableNoTitle">
    <w:name w:val="Table_NoTitle"/>
    <w:basedOn w:val="Normal"/>
    <w:next w:val="Tablehead"/>
    <w:uiPriority w:val="99"/>
    <w:rsid w:val="001533A7"/>
    <w:pPr>
      <w:keepNext/>
      <w:keepLines/>
      <w:spacing w:before="360" w:after="120"/>
      <w:jc w:val="center"/>
    </w:pPr>
    <w:rPr>
      <w:b/>
    </w:rPr>
  </w:style>
  <w:style w:type="paragraph" w:customStyle="1" w:styleId="Title1">
    <w:name w:val="Title 1"/>
    <w:basedOn w:val="Source"/>
    <w:next w:val="Title2"/>
    <w:uiPriority w:val="99"/>
    <w:rsid w:val="001533A7"/>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1533A7"/>
  </w:style>
  <w:style w:type="paragraph" w:customStyle="1" w:styleId="Title3">
    <w:name w:val="Title 3"/>
    <w:basedOn w:val="Title2"/>
    <w:next w:val="Title4"/>
    <w:uiPriority w:val="99"/>
    <w:rsid w:val="001533A7"/>
    <w:rPr>
      <w:caps w:val="0"/>
    </w:rPr>
  </w:style>
  <w:style w:type="paragraph" w:customStyle="1" w:styleId="Title4">
    <w:name w:val="Title 4"/>
    <w:basedOn w:val="Title3"/>
    <w:next w:val="Heading1"/>
    <w:uiPriority w:val="99"/>
    <w:rsid w:val="001533A7"/>
    <w:rPr>
      <w:b/>
    </w:rPr>
  </w:style>
  <w:style w:type="paragraph" w:customStyle="1" w:styleId="Artheading">
    <w:name w:val="Art_heading"/>
    <w:basedOn w:val="Normal"/>
    <w:next w:val="Normalaftertitle"/>
    <w:uiPriority w:val="99"/>
    <w:rsid w:val="001533A7"/>
    <w:pPr>
      <w:spacing w:before="480"/>
      <w:jc w:val="center"/>
    </w:pPr>
    <w:rPr>
      <w:b/>
      <w:sz w:val="28"/>
    </w:rPr>
  </w:style>
  <w:style w:type="paragraph" w:customStyle="1" w:styleId="Annexref0">
    <w:name w:val="Annex_ref"/>
    <w:basedOn w:val="Normal"/>
    <w:next w:val="Normal"/>
    <w:uiPriority w:val="99"/>
    <w:rsid w:val="001533A7"/>
    <w:pPr>
      <w:spacing w:before="0"/>
      <w:jc w:val="center"/>
    </w:pPr>
  </w:style>
  <w:style w:type="paragraph" w:customStyle="1" w:styleId="Appendixref">
    <w:name w:val="Appendix_ref"/>
    <w:basedOn w:val="Annexref0"/>
    <w:next w:val="Normalaftertitle"/>
    <w:uiPriority w:val="99"/>
    <w:rsid w:val="001533A7"/>
  </w:style>
  <w:style w:type="paragraph" w:customStyle="1" w:styleId="ASN1continue0">
    <w:name w:val="ASN.1_continue"/>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styleId="Date">
    <w:name w:val="Date"/>
    <w:basedOn w:val="Normal"/>
    <w:next w:val="Normal"/>
    <w:link w:val="DateChar"/>
    <w:uiPriority w:val="99"/>
    <w:rsid w:val="00BA3A75"/>
  </w:style>
  <w:style w:type="character" w:customStyle="1" w:styleId="DateChar">
    <w:name w:val="Date Char"/>
    <w:link w:val="Date"/>
    <w:uiPriority w:val="99"/>
    <w:locked/>
    <w:rsid w:val="00F75C43"/>
    <w:rPr>
      <w:rFonts w:ascii="Times New Roman" w:hAnsi="Times New Roman" w:cs="Times New Roman"/>
      <w:sz w:val="20"/>
      <w:szCs w:val="20"/>
      <w:lang w:val="en-GB"/>
    </w:rPr>
  </w:style>
  <w:style w:type="paragraph" w:customStyle="1" w:styleId="Couvnote0">
    <w:name w:val="Couv_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rPr>
  </w:style>
  <w:style w:type="character" w:customStyle="1" w:styleId="CaptionChar1">
    <w:name w:val="Caption Char1"/>
    <w:link w:val="Caption"/>
    <w:locked/>
    <w:rsid w:val="007E4DD5"/>
    <w:rPr>
      <w:rFonts w:ascii="Times New Roman" w:hAnsi="Times New Roman"/>
      <w:b/>
      <w:bCs/>
      <w:noProof/>
      <w:lang w:val="en-GB" w:eastAsia="en-US"/>
    </w:rPr>
  </w:style>
  <w:style w:type="paragraph" w:customStyle="1" w:styleId="CouvrecNo">
    <w:name w:val="Couv_rec_No"/>
    <w:basedOn w:val="Normal"/>
    <w:uiPriority w:val="99"/>
    <w:rsid w:val="001533A7"/>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1533A7"/>
    <w:pPr>
      <w:spacing w:after="68"/>
      <w:jc w:val="center"/>
    </w:pPr>
    <w:rPr>
      <w:b/>
      <w:sz w:val="24"/>
    </w:rPr>
  </w:style>
  <w:style w:type="paragraph" w:customStyle="1" w:styleId="Normalaftertitle0">
    <w:name w:val="Normal after title"/>
    <w:basedOn w:val="Normal"/>
    <w:uiPriority w:val="99"/>
    <w:rsid w:val="001533A7"/>
    <w:pPr>
      <w:spacing w:before="480"/>
    </w:pPr>
    <w:rPr>
      <w:lang w:val="en-US"/>
    </w:rPr>
  </w:style>
  <w:style w:type="paragraph" w:customStyle="1" w:styleId="Tablefin">
    <w:name w:val="Table_fin"/>
    <w:basedOn w:val="Normal"/>
    <w:next w:val="Normal"/>
    <w:uiPriority w:val="99"/>
    <w:rsid w:val="001533A7"/>
    <w:pPr>
      <w:tabs>
        <w:tab w:val="clear" w:pos="794"/>
        <w:tab w:val="clear" w:pos="1191"/>
        <w:tab w:val="clear" w:pos="1588"/>
        <w:tab w:val="clear" w:pos="1985"/>
      </w:tabs>
      <w:spacing w:before="0"/>
    </w:pPr>
    <w:rPr>
      <w:sz w:val="12"/>
    </w:rPr>
  </w:style>
  <w:style w:type="paragraph" w:customStyle="1" w:styleId="MediumList2-Accent21">
    <w:name w:val="Medium List 2 - Accent 21"/>
    <w:hidden/>
    <w:uiPriority w:val="99"/>
    <w:semiHidden/>
    <w:rsid w:val="003F527A"/>
    <w:rPr>
      <w:rFonts w:ascii="Times New Roman" w:hAnsi="Times New Roman"/>
      <w:lang w:val="en-GB"/>
    </w:rPr>
  </w:style>
  <w:style w:type="character" w:styleId="Emphasis">
    <w:name w:val="Emphasis"/>
    <w:qFormat/>
    <w:rsid w:val="0044513F"/>
    <w:rPr>
      <w:i/>
      <w:iCs/>
    </w:rPr>
  </w:style>
  <w:style w:type="paragraph" w:customStyle="1" w:styleId="StyleHeading1Justified">
    <w:name w:val="Style Heading 1 + Justified"/>
    <w:basedOn w:val="Heading1"/>
    <w:uiPriority w:val="99"/>
    <w:rsid w:val="001533A7"/>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numbering" w:customStyle="1" w:styleId="SVCNumbers">
    <w:name w:val="SVC Numbers"/>
    <w:rsid w:val="001533A7"/>
    <w:pPr>
      <w:numPr>
        <w:numId w:val="27"/>
      </w:numPr>
    </w:pPr>
  </w:style>
  <w:style w:type="paragraph" w:customStyle="1" w:styleId="ColorfulShading-Accent11">
    <w:name w:val="Colorful Shading - Accent 11"/>
    <w:hidden/>
    <w:uiPriority w:val="99"/>
    <w:semiHidden/>
    <w:rsid w:val="00844A3D"/>
    <w:rPr>
      <w:rFonts w:ascii="Times New Roman" w:hAnsi="Times New Roman"/>
      <w:lang w:val="en-GB"/>
    </w:rPr>
  </w:style>
  <w:style w:type="numbering" w:customStyle="1" w:styleId="AVCBullet">
    <w:name w:val="AVC Bullet"/>
    <w:rsid w:val="001533A7"/>
    <w:pPr>
      <w:numPr>
        <w:numId w:val="20"/>
      </w:numPr>
    </w:pPr>
  </w:style>
  <w:style w:type="paragraph" w:customStyle="1" w:styleId="MediumList2-Accent22">
    <w:name w:val="Medium List 2 - Accent 22"/>
    <w:hidden/>
    <w:uiPriority w:val="99"/>
    <w:semiHidden/>
    <w:rsid w:val="004E192A"/>
    <w:rPr>
      <w:rFonts w:ascii="Times New Roman" w:hAnsi="Times New Roman"/>
      <w:lang w:val="en-GB"/>
    </w:rPr>
  </w:style>
  <w:style w:type="numbering" w:customStyle="1" w:styleId="SVCBullets">
    <w:name w:val="SVC Bullets"/>
    <w:rsid w:val="001533A7"/>
    <w:pPr>
      <w:numPr>
        <w:numId w:val="18"/>
      </w:numPr>
    </w:pPr>
  </w:style>
  <w:style w:type="numbering" w:customStyle="1" w:styleId="SVCIndent">
    <w:name w:val="SVC Indent"/>
    <w:rsid w:val="001533A7"/>
    <w:pPr>
      <w:numPr>
        <w:numId w:val="28"/>
      </w:numPr>
    </w:pPr>
  </w:style>
  <w:style w:type="paragraph" w:styleId="Index1">
    <w:name w:val="index 1"/>
    <w:basedOn w:val="Normal"/>
    <w:next w:val="Normal"/>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NoList"/>
    <w:uiPriority w:val="99"/>
    <w:semiHidden/>
    <w:unhideWhenUsed/>
    <w:locked/>
    <w:rsid w:val="00C03E75"/>
  </w:style>
  <w:style w:type="character" w:customStyle="1" w:styleId="CaptionChar">
    <w:name w:val="Caption Char"/>
    <w:locked/>
    <w:rsid w:val="001533A7"/>
    <w:rPr>
      <w:rFonts w:eastAsia="SimSun" w:cs="Times New Roman"/>
      <w:b/>
      <w:bCs/>
    </w:rPr>
  </w:style>
  <w:style w:type="paragraph" w:customStyle="1" w:styleId="Style4ptBefore0pt">
    <w:name w:val="Style 4 pt Before:  0 pt"/>
    <w:basedOn w:val="Normal"/>
    <w:rsid w:val="001533A7"/>
    <w:pPr>
      <w:spacing w:before="0"/>
    </w:pPr>
    <w:rPr>
      <w:rFonts w:eastAsia="Times New Roman"/>
      <w:sz w:val="24"/>
    </w:rPr>
  </w:style>
  <w:style w:type="paragraph" w:customStyle="1" w:styleId="ColorfulShading-Accent13">
    <w:name w:val="Colorful Shading - Accent 13"/>
    <w:hidden/>
    <w:uiPriority w:val="99"/>
    <w:semiHidden/>
    <w:rsid w:val="005C6454"/>
    <w:rPr>
      <w:rFonts w:ascii="Times New Roman" w:hAnsi="Times New Roman"/>
      <w:lang w:val="en-GB"/>
    </w:rPr>
  </w:style>
  <w:style w:type="paragraph" w:customStyle="1" w:styleId="MediumGrid1-Accent21">
    <w:name w:val="Medium Grid 1 - Accent 21"/>
    <w:basedOn w:val="Normal"/>
    <w:uiPriority w:val="34"/>
    <w:qFormat/>
    <w:rsid w:val="001533A7"/>
    <w:pPr>
      <w:ind w:left="720"/>
    </w:pPr>
  </w:style>
  <w:style w:type="paragraph" w:customStyle="1" w:styleId="3H0">
    <w:name w:val="3H0"/>
    <w:next w:val="3N"/>
    <w:link w:val="3H0Char"/>
    <w:qFormat/>
    <w:rsid w:val="001533A7"/>
    <w:pPr>
      <w:keepNext/>
      <w:keepLines/>
      <w:numPr>
        <w:numId w:val="33"/>
      </w:numPr>
      <w:spacing w:before="313"/>
      <w:jc w:val="both"/>
      <w:outlineLvl w:val="1"/>
    </w:pPr>
    <w:rPr>
      <w:rFonts w:ascii="Times New Roman" w:hAnsi="Times New Roman"/>
      <w:b/>
      <w:sz w:val="22"/>
      <w:lang w:val="en-GB"/>
    </w:rPr>
  </w:style>
  <w:style w:type="character" w:customStyle="1" w:styleId="3L1Char">
    <w:name w:val="3L1 Char"/>
    <w:link w:val="3L1"/>
    <w:rsid w:val="009E14D8"/>
    <w:rPr>
      <w:rFonts w:ascii="Times New Roman" w:hAnsi="Times New Roman"/>
      <w:b/>
      <w:bCs/>
      <w:lang w:val="en-GB"/>
    </w:rPr>
  </w:style>
  <w:style w:type="paragraph" w:customStyle="1" w:styleId="ColorfulList-Accent11">
    <w:name w:val="Colorful List - Accent 11"/>
    <w:basedOn w:val="Normal"/>
    <w:uiPriority w:val="34"/>
    <w:qFormat/>
    <w:rsid w:val="001533A7"/>
    <w:pPr>
      <w:ind w:left="720"/>
    </w:pPr>
  </w:style>
  <w:style w:type="paragraph" w:customStyle="1" w:styleId="MediumGrid1-Accent22">
    <w:name w:val="Medium Grid 1 - Accent 22"/>
    <w:basedOn w:val="Normal"/>
    <w:uiPriority w:val="34"/>
    <w:qFormat/>
    <w:rsid w:val="001533A7"/>
    <w:pPr>
      <w:ind w:left="720"/>
    </w:pPr>
  </w:style>
  <w:style w:type="paragraph" w:customStyle="1" w:styleId="3N">
    <w:name w:val="3N"/>
    <w:basedOn w:val="Normal"/>
    <w:link w:val="3NChar"/>
    <w:qFormat/>
    <w:rsid w:val="005C4C1E"/>
    <w:pPr>
      <w:widowControl w:val="0"/>
      <w:tabs>
        <w:tab w:val="clear" w:pos="794"/>
        <w:tab w:val="clear" w:pos="1191"/>
        <w:tab w:val="clear" w:pos="1588"/>
        <w:tab w:val="clear" w:pos="1985"/>
      </w:tabs>
    </w:pPr>
  </w:style>
  <w:style w:type="paragraph" w:customStyle="1" w:styleId="ColorfulList-Accent12">
    <w:name w:val="Colorful List - Accent 12"/>
    <w:basedOn w:val="Normal"/>
    <w:uiPriority w:val="34"/>
    <w:qFormat/>
    <w:rsid w:val="001533A7"/>
    <w:pPr>
      <w:ind w:left="720"/>
      <w:textAlignment w:val="auto"/>
    </w:pPr>
  </w:style>
  <w:style w:type="paragraph" w:customStyle="1" w:styleId="3H1">
    <w:name w:val="3H1"/>
    <w:basedOn w:val="3H0"/>
    <w:next w:val="3N"/>
    <w:link w:val="3H1Char"/>
    <w:qFormat/>
    <w:rsid w:val="001533A7"/>
    <w:pPr>
      <w:numPr>
        <w:ilvl w:val="1"/>
      </w:numPr>
      <w:spacing w:before="181"/>
      <w:outlineLvl w:val="2"/>
    </w:pPr>
    <w:rPr>
      <w:sz w:val="20"/>
    </w:rPr>
  </w:style>
  <w:style w:type="character" w:customStyle="1" w:styleId="3NChar">
    <w:name w:val="3N Char"/>
    <w:link w:val="3N"/>
    <w:rsid w:val="005C4C1E"/>
    <w:rPr>
      <w:rFonts w:ascii="Times New Roman" w:hAnsi="Times New Roman"/>
      <w:lang w:val="en-GB"/>
    </w:rPr>
  </w:style>
  <w:style w:type="paragraph" w:customStyle="1" w:styleId="3H2">
    <w:name w:val="3H2"/>
    <w:basedOn w:val="3H1"/>
    <w:next w:val="3N"/>
    <w:link w:val="3H2Char"/>
    <w:qFormat/>
    <w:rsid w:val="001533A7"/>
    <w:pPr>
      <w:numPr>
        <w:ilvl w:val="2"/>
      </w:numPr>
      <w:outlineLvl w:val="3"/>
    </w:pPr>
  </w:style>
  <w:style w:type="paragraph" w:customStyle="1" w:styleId="annex-heading3">
    <w:name w:val="annex-heading3"/>
    <w:basedOn w:val="Annex3"/>
    <w:link w:val="annex-heading3Char"/>
    <w:qFormat/>
    <w:rsid w:val="001533A7"/>
    <w:pPr>
      <w:tabs>
        <w:tab w:val="clear" w:pos="1440"/>
        <w:tab w:val="clear" w:pos="2160"/>
      </w:tabs>
      <w:textAlignment w:val="auto"/>
    </w:pPr>
  </w:style>
  <w:style w:type="paragraph" w:customStyle="1" w:styleId="3Table">
    <w:name w:val="3Table"/>
    <w:basedOn w:val="tablesyntax"/>
    <w:link w:val="3TableChar"/>
    <w:qFormat/>
    <w:rsid w:val="005C4C1E"/>
    <w:pPr>
      <w:spacing w:after="60"/>
    </w:pPr>
    <w:rPr>
      <w:rFonts w:ascii="Times New Roman" w:hAnsi="Times New Roman"/>
      <w:noProof/>
    </w:rPr>
  </w:style>
  <w:style w:type="character" w:customStyle="1" w:styleId="3H1Char">
    <w:name w:val="3H1 Char"/>
    <w:link w:val="3H1"/>
    <w:rsid w:val="00997E65"/>
    <w:rPr>
      <w:rFonts w:ascii="Times New Roman" w:hAnsi="Times New Roman"/>
      <w:b/>
      <w:lang w:val="en-GB"/>
    </w:rPr>
  </w:style>
  <w:style w:type="character" w:customStyle="1" w:styleId="annex-heading3Char">
    <w:name w:val="annex-heading3 Char"/>
    <w:link w:val="annex-heading3"/>
    <w:rsid w:val="001533A7"/>
    <w:rPr>
      <w:rFonts w:ascii="Times New Roman" w:hAnsi="Times New Roman"/>
      <w:b/>
      <w:bCs/>
      <w:lang w:val="en-GB"/>
    </w:rPr>
  </w:style>
  <w:style w:type="paragraph" w:customStyle="1" w:styleId="3H3">
    <w:name w:val="3H3"/>
    <w:basedOn w:val="3H2"/>
    <w:next w:val="3N"/>
    <w:link w:val="3H3Char"/>
    <w:qFormat/>
    <w:rsid w:val="001533A7"/>
    <w:pPr>
      <w:numPr>
        <w:ilvl w:val="3"/>
      </w:numPr>
      <w:outlineLvl w:val="4"/>
    </w:pPr>
  </w:style>
  <w:style w:type="character" w:customStyle="1" w:styleId="3TableChar">
    <w:name w:val="3Table Char"/>
    <w:link w:val="3Table"/>
    <w:rsid w:val="005C4C1E"/>
    <w:rPr>
      <w:rFonts w:ascii="Times New Roman" w:hAnsi="Times New Roman"/>
      <w:noProof/>
      <w:lang w:val="en-GB"/>
    </w:rPr>
  </w:style>
  <w:style w:type="paragraph" w:customStyle="1" w:styleId="3H4">
    <w:name w:val="3H4"/>
    <w:basedOn w:val="3H3"/>
    <w:next w:val="3N"/>
    <w:link w:val="3H4Char"/>
    <w:qFormat/>
    <w:rsid w:val="001533A7"/>
    <w:pPr>
      <w:numPr>
        <w:ilvl w:val="4"/>
      </w:numPr>
      <w:outlineLvl w:val="5"/>
    </w:pPr>
  </w:style>
  <w:style w:type="character" w:customStyle="1" w:styleId="3H2Char">
    <w:name w:val="3H2 Char"/>
    <w:link w:val="3H2"/>
    <w:rsid w:val="003964D8"/>
    <w:rPr>
      <w:rFonts w:ascii="Times New Roman" w:hAnsi="Times New Roman"/>
      <w:b/>
      <w:lang w:val="en-GB"/>
    </w:rPr>
  </w:style>
  <w:style w:type="paragraph" w:customStyle="1" w:styleId="ColorfulList-Accent13">
    <w:name w:val="Colorful List - Accent 13"/>
    <w:basedOn w:val="Normal"/>
    <w:uiPriority w:val="34"/>
    <w:qFormat/>
    <w:rsid w:val="001533A7"/>
    <w:pPr>
      <w:ind w:left="720"/>
      <w:textAlignment w:val="auto"/>
    </w:pPr>
  </w:style>
  <w:style w:type="paragraph" w:customStyle="1" w:styleId="3L1Note">
    <w:name w:val="3L1Note"/>
    <w:basedOn w:val="3L1"/>
    <w:link w:val="3L1NoteChar"/>
    <w:qFormat/>
    <w:rsid w:val="001533A7"/>
    <w:pPr>
      <w:numPr>
        <w:ilvl w:val="0"/>
        <w:numId w:val="0"/>
      </w:numPr>
      <w:ind w:left="794"/>
    </w:pPr>
  </w:style>
  <w:style w:type="character" w:customStyle="1" w:styleId="3H3Char">
    <w:name w:val="3H3 Char"/>
    <w:link w:val="3H3"/>
    <w:rsid w:val="00F232E5"/>
    <w:rPr>
      <w:rFonts w:ascii="Times New Roman" w:hAnsi="Times New Roman"/>
      <w:b/>
      <w:lang w:val="en-GB"/>
    </w:rPr>
  </w:style>
  <w:style w:type="character" w:customStyle="1" w:styleId="3DVCAnnexLevel0Char">
    <w:name w:val="3DVC Annex Level 0 Char"/>
    <w:rsid w:val="001533A7"/>
    <w:rPr>
      <w:rFonts w:ascii="Times New Roman" w:hAnsi="Times New Roman"/>
      <w:b/>
      <w:bCs/>
      <w:sz w:val="22"/>
      <w:szCs w:val="22"/>
      <w:lang w:val="en-GB" w:eastAsia="en-US"/>
    </w:rPr>
  </w:style>
  <w:style w:type="paragraph" w:styleId="ListParagraph">
    <w:name w:val="List Paragraph"/>
    <w:basedOn w:val="Normal"/>
    <w:uiPriority w:val="34"/>
    <w:qFormat/>
    <w:rsid w:val="005C4C1E"/>
    <w:pPr>
      <w:ind w:left="720" w:hanging="794"/>
    </w:pPr>
  </w:style>
  <w:style w:type="character" w:customStyle="1" w:styleId="3L1NoteChar">
    <w:name w:val="3L1Note Char"/>
    <w:link w:val="3L1Note"/>
    <w:rsid w:val="001533A7"/>
    <w:rPr>
      <w:rFonts w:ascii="Times New Roman" w:hAnsi="Times New Roman"/>
      <w:b/>
      <w:bCs/>
      <w:lang w:val="en-GB"/>
    </w:rPr>
  </w:style>
  <w:style w:type="character" w:customStyle="1" w:styleId="3DVCLevel1Char">
    <w:name w:val="3DVC Level 1 Char"/>
    <w:rsid w:val="001533A7"/>
    <w:rPr>
      <w:rFonts w:ascii="Times New Roman" w:hAnsi="Times New Roman"/>
      <w:b/>
      <w:bCs/>
      <w:lang w:val="en-GB" w:eastAsia="en-US"/>
    </w:rPr>
  </w:style>
  <w:style w:type="paragraph" w:customStyle="1" w:styleId="3EdNotes">
    <w:name w:val="3EdNotes"/>
    <w:basedOn w:val="Normal"/>
    <w:link w:val="3EdNotesChar"/>
    <w:qFormat/>
    <w:rsid w:val="001533A7"/>
    <w:pPr>
      <w:numPr>
        <w:numId w:val="8"/>
      </w:numPr>
      <w:tabs>
        <w:tab w:val="clear" w:pos="794"/>
        <w:tab w:val="left" w:pos="284"/>
      </w:tabs>
      <w:spacing w:before="0"/>
      <w:ind w:left="284" w:hanging="284"/>
    </w:pPr>
  </w:style>
  <w:style w:type="character" w:customStyle="1" w:styleId="3H4Char">
    <w:name w:val="3H4 Char"/>
    <w:link w:val="3H4"/>
    <w:rsid w:val="003964D8"/>
    <w:rPr>
      <w:rFonts w:ascii="Times New Roman" w:hAnsi="Times New Roman"/>
      <w:b/>
      <w:lang w:val="en-GB"/>
    </w:rPr>
  </w:style>
  <w:style w:type="character" w:customStyle="1" w:styleId="3DVCLevel2Char">
    <w:name w:val="3DVC Level 2 Char"/>
    <w:rsid w:val="001533A7"/>
    <w:rPr>
      <w:rFonts w:ascii="Times New Roman" w:hAnsi="Times New Roman"/>
      <w:b/>
      <w:lang w:val="en-GB"/>
    </w:rPr>
  </w:style>
  <w:style w:type="numbering" w:customStyle="1" w:styleId="3DHeading">
    <w:name w:val="3D Heading"/>
    <w:uiPriority w:val="99"/>
    <w:rsid w:val="003964D8"/>
    <w:pPr>
      <w:numPr>
        <w:numId w:val="9"/>
      </w:numPr>
    </w:pPr>
  </w:style>
  <w:style w:type="character" w:customStyle="1" w:styleId="3EdNotesChar">
    <w:name w:val="3EdNotes Char"/>
    <w:link w:val="3EdNotes"/>
    <w:rsid w:val="0025558B"/>
    <w:rPr>
      <w:rFonts w:ascii="Times New Roman" w:hAnsi="Times New Roman"/>
      <w:lang w:val="en-GB"/>
    </w:rPr>
  </w:style>
  <w:style w:type="paragraph" w:customStyle="1" w:styleId="3TOCLOFLOT">
    <w:name w:val="3TOCLOFLOT"/>
    <w:basedOn w:val="3N"/>
    <w:link w:val="3TOCLOFLOTChar"/>
    <w:qFormat/>
    <w:rsid w:val="005C4C1E"/>
    <w:pPr>
      <w:keepNext/>
      <w:jc w:val="center"/>
      <w:outlineLvl w:val="0"/>
    </w:pPr>
    <w:rPr>
      <w:b/>
      <w:caps/>
      <w:sz w:val="24"/>
      <w:szCs w:val="24"/>
    </w:rPr>
  </w:style>
  <w:style w:type="character" w:customStyle="1" w:styleId="3TOCLOFLOTChar">
    <w:name w:val="3TOCLOFLOT Char"/>
    <w:link w:val="3TOCLOFLOT"/>
    <w:rsid w:val="005C4C1E"/>
    <w:rPr>
      <w:rFonts w:ascii="Times New Roman" w:hAnsi="Times New Roman"/>
      <w:b/>
      <w:caps/>
      <w:sz w:val="24"/>
      <w:szCs w:val="24"/>
      <w:lang w:val="en-GB"/>
    </w:rPr>
  </w:style>
  <w:style w:type="paragraph" w:customStyle="1" w:styleId="Note1CharCharCharCharCharChar">
    <w:name w:val="Note 1 Char Char Char Char Char Char"/>
    <w:basedOn w:val="Normal"/>
    <w:uiPriority w:val="99"/>
    <w:rsid w:val="00081094"/>
    <w:pPr>
      <w:tabs>
        <w:tab w:val="clear" w:pos="794"/>
        <w:tab w:val="clear" w:pos="1191"/>
        <w:tab w:val="clear" w:pos="1588"/>
        <w:tab w:val="clear" w:pos="1985"/>
      </w:tabs>
      <w:spacing w:before="60" w:line="199" w:lineRule="exact"/>
      <w:ind w:left="284"/>
    </w:pPr>
    <w:rPr>
      <w:sz w:val="18"/>
      <w:szCs w:val="18"/>
    </w:rPr>
  </w:style>
  <w:style w:type="character" w:customStyle="1" w:styleId="3DVCLevel3Char">
    <w:name w:val="3DVC Level 3 Char"/>
    <w:rsid w:val="001533A7"/>
    <w:rPr>
      <w:rFonts w:ascii="Times New Roman" w:hAnsi="Times New Roman"/>
      <w:b/>
      <w:lang w:val="en-GB"/>
    </w:rPr>
  </w:style>
  <w:style w:type="paragraph" w:customStyle="1" w:styleId="3S0">
    <w:name w:val="3S0"/>
    <w:basedOn w:val="Normal"/>
    <w:link w:val="3S0Char"/>
    <w:qFormat/>
    <w:rsid w:val="001533A7"/>
    <w:pPr>
      <w:ind w:left="794" w:hanging="794"/>
    </w:pPr>
  </w:style>
  <w:style w:type="character" w:customStyle="1" w:styleId="3H0Char">
    <w:name w:val="3H0 Char"/>
    <w:link w:val="3H0"/>
    <w:rsid w:val="008452D8"/>
    <w:rPr>
      <w:rFonts w:ascii="Times New Roman" w:hAnsi="Times New Roman"/>
      <w:b/>
      <w:sz w:val="22"/>
      <w:lang w:val="en-GB"/>
    </w:rPr>
  </w:style>
  <w:style w:type="character" w:customStyle="1" w:styleId="3DVCLevel4Char">
    <w:name w:val="3DVC Level 4 Char"/>
    <w:rsid w:val="001533A7"/>
    <w:rPr>
      <w:rFonts w:ascii="Times New Roman" w:hAnsi="Times New Roman"/>
      <w:b/>
      <w:lang w:val="en-GB"/>
    </w:rPr>
  </w:style>
  <w:style w:type="character" w:customStyle="1" w:styleId="3S0Char">
    <w:name w:val="3S0 Char"/>
    <w:link w:val="3S0"/>
    <w:rsid w:val="001533A7"/>
    <w:rPr>
      <w:rFonts w:ascii="Times New Roman" w:hAnsi="Times New Roman"/>
      <w:lang w:val="en-GB"/>
    </w:rPr>
  </w:style>
  <w:style w:type="character" w:customStyle="1" w:styleId="3DVCLevel5Char">
    <w:name w:val="3DVC Level 5 Char"/>
    <w:link w:val="3H5"/>
    <w:rsid w:val="001533A7"/>
    <w:rPr>
      <w:rFonts w:ascii="Times New Roman" w:hAnsi="Times New Roman"/>
      <w:b/>
      <w:lang w:val="en-GB"/>
    </w:rPr>
  </w:style>
  <w:style w:type="character" w:customStyle="1" w:styleId="Heading5Char1">
    <w:name w:val="Heading 5 Char1"/>
    <w:aliases w:val="H5 Char,H51 Char,h5 Char"/>
    <w:link w:val="Heading5"/>
    <w:uiPriority w:val="99"/>
    <w:rsid w:val="00510C5E"/>
    <w:rPr>
      <w:rFonts w:ascii="Calibri" w:eastAsia="SimSun" w:hAnsi="Calibri"/>
      <w:b/>
      <w:bCs/>
      <w:i/>
      <w:iCs/>
      <w:sz w:val="26"/>
      <w:szCs w:val="26"/>
      <w:lang w:val="en-GB"/>
    </w:rPr>
  </w:style>
  <w:style w:type="paragraph" w:customStyle="1" w:styleId="4H0">
    <w:name w:val="4H0"/>
    <w:basedOn w:val="3H0"/>
    <w:link w:val="4H0Char"/>
    <w:qFormat/>
    <w:rsid w:val="001533A7"/>
    <w:pPr>
      <w:numPr>
        <w:numId w:val="34"/>
      </w:numPr>
      <w:tabs>
        <w:tab w:val="left" w:pos="794"/>
      </w:tabs>
    </w:pPr>
  </w:style>
  <w:style w:type="paragraph" w:customStyle="1" w:styleId="4H1">
    <w:name w:val="4H1"/>
    <w:basedOn w:val="3N"/>
    <w:link w:val="4H1Char"/>
    <w:qFormat/>
    <w:rsid w:val="001533A7"/>
    <w:pPr>
      <w:numPr>
        <w:ilvl w:val="1"/>
        <w:numId w:val="34"/>
      </w:numPr>
    </w:pPr>
    <w:rPr>
      <w:b/>
    </w:rPr>
  </w:style>
  <w:style w:type="character" w:customStyle="1" w:styleId="4H0Char">
    <w:name w:val="4H0 Char"/>
    <w:link w:val="4H0"/>
    <w:rsid w:val="001533A7"/>
    <w:rPr>
      <w:rFonts w:ascii="Times New Roman" w:hAnsi="Times New Roman"/>
      <w:b/>
      <w:sz w:val="22"/>
      <w:lang w:val="en-GB"/>
    </w:rPr>
  </w:style>
  <w:style w:type="paragraph" w:customStyle="1" w:styleId="4H2">
    <w:name w:val="4H2"/>
    <w:basedOn w:val="Normal"/>
    <w:rsid w:val="001533A7"/>
    <w:pPr>
      <w:numPr>
        <w:ilvl w:val="2"/>
        <w:numId w:val="34"/>
      </w:numPr>
    </w:pPr>
  </w:style>
  <w:style w:type="character" w:customStyle="1" w:styleId="4H1Char">
    <w:name w:val="4H1 Char"/>
    <w:link w:val="4H1"/>
    <w:rsid w:val="001533A7"/>
    <w:rPr>
      <w:rFonts w:ascii="Times New Roman" w:hAnsi="Times New Roman"/>
      <w:b/>
      <w:lang w:val="en-GB"/>
    </w:rPr>
  </w:style>
  <w:style w:type="paragraph" w:customStyle="1" w:styleId="Bibliography2">
    <w:name w:val="Bibliography2"/>
    <w:basedOn w:val="Normal"/>
    <w:uiPriority w:val="99"/>
    <w:rsid w:val="001533A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numbering" w:styleId="111111">
    <w:name w:val="Outline List 2"/>
    <w:basedOn w:val="NoList"/>
    <w:uiPriority w:val="99"/>
    <w:semiHidden/>
    <w:unhideWhenUsed/>
    <w:locked/>
    <w:rsid w:val="001533A7"/>
  </w:style>
  <w:style w:type="character" w:styleId="SubtleReference">
    <w:name w:val="Subtle Reference"/>
    <w:uiPriority w:val="31"/>
    <w:qFormat/>
    <w:rsid w:val="001533A7"/>
    <w:rPr>
      <w:smallCaps/>
      <w:color w:val="C0504D"/>
      <w:u w:val="single"/>
    </w:rPr>
  </w:style>
  <w:style w:type="paragraph" w:customStyle="1" w:styleId="3N0">
    <w:name w:val="3N0"/>
    <w:basedOn w:val="Normal"/>
    <w:link w:val="3N0Char"/>
    <w:qFormat/>
    <w:rsid w:val="001533A7"/>
    <w:pPr>
      <w:widowControl w:val="0"/>
      <w:tabs>
        <w:tab w:val="clear" w:pos="794"/>
        <w:tab w:val="clear" w:pos="1191"/>
        <w:tab w:val="clear" w:pos="1588"/>
        <w:tab w:val="clear" w:pos="1985"/>
      </w:tabs>
    </w:pPr>
  </w:style>
  <w:style w:type="character" w:customStyle="1" w:styleId="3N0Char">
    <w:name w:val="3N0 Char"/>
    <w:link w:val="3N0"/>
    <w:rsid w:val="001533A7"/>
    <w:rPr>
      <w:rFonts w:ascii="Times New Roman" w:hAnsi="Times New Roman"/>
      <w:lang w:val="en-GB" w:eastAsia="en-US"/>
    </w:rPr>
  </w:style>
  <w:style w:type="paragraph" w:styleId="TOCHeading">
    <w:name w:val="TOC Heading"/>
    <w:basedOn w:val="Heading1"/>
    <w:next w:val="Normal"/>
    <w:uiPriority w:val="39"/>
    <w:unhideWhenUsed/>
    <w:qFormat/>
    <w:rsid w:val="001533A7"/>
    <w:pPr>
      <w:numPr>
        <w:numId w:val="0"/>
      </w:numPr>
      <w:tabs>
        <w:tab w:val="clear" w:pos="794"/>
        <w:tab w:val="clear" w:pos="1191"/>
        <w:tab w:val="clear" w:pos="1588"/>
        <w:tab w:val="clear" w:pos="1985"/>
      </w:tabs>
      <w:overflowPunct/>
      <w:autoSpaceDE/>
      <w:autoSpaceDN/>
      <w:adjustRightInd/>
      <w:spacing w:line="276" w:lineRule="auto"/>
      <w:textAlignment w:val="auto"/>
      <w:outlineLvl w:val="9"/>
    </w:pPr>
    <w:rPr>
      <w:rFonts w:ascii="Cambria" w:eastAsia="SimSun" w:hAnsi="Cambria"/>
      <w:color w:val="365F91"/>
      <w:sz w:val="28"/>
      <w:szCs w:val="28"/>
      <w:lang w:val="en-US" w:eastAsia="ja-JP"/>
    </w:rPr>
  </w:style>
  <w:style w:type="table" w:customStyle="1" w:styleId="TableGrid1">
    <w:name w:val="Table Grid1"/>
    <w:basedOn w:val="TableNormal"/>
    <w:next w:val="TableGrid"/>
    <w:uiPriority w:val="99"/>
    <w:rsid w:val="001533A7"/>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DHeading1">
    <w:name w:val="3D Heading1"/>
    <w:uiPriority w:val="99"/>
    <w:rsid w:val="001533A7"/>
  </w:style>
  <w:style w:type="character" w:customStyle="1" w:styleId="Heading2Char1">
    <w:name w:val="Heading 2 Char1"/>
    <w:aliases w:val="H Char"/>
    <w:uiPriority w:val="99"/>
    <w:rsid w:val="001533A7"/>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locked/>
    <w:rsid w:val="001533A7"/>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SimSun" w:hAnsi="Cambria"/>
      <w:sz w:val="24"/>
      <w:szCs w:val="24"/>
    </w:rPr>
  </w:style>
  <w:style w:type="character" w:customStyle="1" w:styleId="MessageHeaderChar">
    <w:name w:val="Message Header Char"/>
    <w:link w:val="MessageHeader"/>
    <w:uiPriority w:val="99"/>
    <w:rsid w:val="001533A7"/>
    <w:rPr>
      <w:rFonts w:ascii="Cambria" w:eastAsia="SimSun" w:hAnsi="Cambria"/>
      <w:sz w:val="24"/>
      <w:szCs w:val="24"/>
      <w:shd w:val="pct20" w:color="auto" w:fill="auto"/>
      <w:lang w:val="en-GB" w:eastAsia="en-US"/>
    </w:rPr>
  </w:style>
  <w:style w:type="character" w:customStyle="1" w:styleId="Heading1Char2">
    <w:name w:val="Heading 1 Char2"/>
    <w:uiPriority w:val="99"/>
    <w:rsid w:val="001533A7"/>
    <w:rPr>
      <w:rFonts w:ascii="Cambria" w:eastAsia="SimSun" w:hAnsi="Cambria" w:cs="Times New Roman"/>
      <w:b/>
      <w:bCs/>
      <w:kern w:val="32"/>
      <w:sz w:val="32"/>
      <w:szCs w:val="32"/>
      <w:lang w:val="en-GB" w:eastAsia="en-US"/>
    </w:rPr>
  </w:style>
  <w:style w:type="numbering" w:styleId="ArticleSection">
    <w:name w:val="Outline List 3"/>
    <w:basedOn w:val="NoList"/>
    <w:uiPriority w:val="99"/>
    <w:semiHidden/>
    <w:unhideWhenUsed/>
    <w:locked/>
    <w:rsid w:val="001533A7"/>
  </w:style>
  <w:style w:type="character" w:customStyle="1" w:styleId="summary">
    <w:name w:val="summary"/>
    <w:rsid w:val="000B06B6"/>
  </w:style>
  <w:style w:type="paragraph" w:customStyle="1" w:styleId="Bibliography3">
    <w:name w:val="Bibliography3"/>
    <w:basedOn w:val="Normal"/>
    <w:uiPriority w:val="99"/>
    <w:rsid w:val="000B06B6"/>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Bibliography4">
    <w:name w:val="Bibliography4"/>
    <w:basedOn w:val="Normal"/>
    <w:uiPriority w:val="99"/>
    <w:rsid w:val="007E173E"/>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03033">
      <w:bodyDiv w:val="1"/>
      <w:marLeft w:val="0"/>
      <w:marRight w:val="0"/>
      <w:marTop w:val="0"/>
      <w:marBottom w:val="0"/>
      <w:divBdr>
        <w:top w:val="none" w:sz="0" w:space="0" w:color="auto"/>
        <w:left w:val="none" w:sz="0" w:space="0" w:color="auto"/>
        <w:bottom w:val="none" w:sz="0" w:space="0" w:color="auto"/>
        <w:right w:val="none" w:sz="0" w:space="0" w:color="auto"/>
      </w:divBdr>
    </w:div>
    <w:div w:id="70658339">
      <w:bodyDiv w:val="1"/>
      <w:marLeft w:val="0"/>
      <w:marRight w:val="0"/>
      <w:marTop w:val="0"/>
      <w:marBottom w:val="0"/>
      <w:divBdr>
        <w:top w:val="none" w:sz="0" w:space="0" w:color="auto"/>
        <w:left w:val="none" w:sz="0" w:space="0" w:color="auto"/>
        <w:bottom w:val="none" w:sz="0" w:space="0" w:color="auto"/>
        <w:right w:val="none" w:sz="0" w:space="0" w:color="auto"/>
      </w:divBdr>
    </w:div>
    <w:div w:id="143007708">
      <w:bodyDiv w:val="1"/>
      <w:marLeft w:val="0"/>
      <w:marRight w:val="0"/>
      <w:marTop w:val="0"/>
      <w:marBottom w:val="0"/>
      <w:divBdr>
        <w:top w:val="none" w:sz="0" w:space="0" w:color="auto"/>
        <w:left w:val="none" w:sz="0" w:space="0" w:color="auto"/>
        <w:bottom w:val="none" w:sz="0" w:space="0" w:color="auto"/>
        <w:right w:val="none" w:sz="0" w:space="0" w:color="auto"/>
      </w:divBdr>
    </w:div>
    <w:div w:id="149247827">
      <w:bodyDiv w:val="1"/>
      <w:marLeft w:val="0"/>
      <w:marRight w:val="0"/>
      <w:marTop w:val="0"/>
      <w:marBottom w:val="0"/>
      <w:divBdr>
        <w:top w:val="none" w:sz="0" w:space="0" w:color="auto"/>
        <w:left w:val="none" w:sz="0" w:space="0" w:color="auto"/>
        <w:bottom w:val="none" w:sz="0" w:space="0" w:color="auto"/>
        <w:right w:val="none" w:sz="0" w:space="0" w:color="auto"/>
      </w:divBdr>
    </w:div>
    <w:div w:id="209995572">
      <w:bodyDiv w:val="1"/>
      <w:marLeft w:val="0"/>
      <w:marRight w:val="0"/>
      <w:marTop w:val="0"/>
      <w:marBottom w:val="0"/>
      <w:divBdr>
        <w:top w:val="none" w:sz="0" w:space="0" w:color="auto"/>
        <w:left w:val="none" w:sz="0" w:space="0" w:color="auto"/>
        <w:bottom w:val="none" w:sz="0" w:space="0" w:color="auto"/>
        <w:right w:val="none" w:sz="0" w:space="0" w:color="auto"/>
      </w:divBdr>
    </w:div>
    <w:div w:id="231044249">
      <w:bodyDiv w:val="1"/>
      <w:marLeft w:val="0"/>
      <w:marRight w:val="0"/>
      <w:marTop w:val="0"/>
      <w:marBottom w:val="0"/>
      <w:divBdr>
        <w:top w:val="none" w:sz="0" w:space="0" w:color="auto"/>
        <w:left w:val="none" w:sz="0" w:space="0" w:color="auto"/>
        <w:bottom w:val="none" w:sz="0" w:space="0" w:color="auto"/>
        <w:right w:val="none" w:sz="0" w:space="0" w:color="auto"/>
      </w:divBdr>
    </w:div>
    <w:div w:id="254286910">
      <w:bodyDiv w:val="1"/>
      <w:marLeft w:val="0"/>
      <w:marRight w:val="0"/>
      <w:marTop w:val="0"/>
      <w:marBottom w:val="0"/>
      <w:divBdr>
        <w:top w:val="none" w:sz="0" w:space="0" w:color="auto"/>
        <w:left w:val="none" w:sz="0" w:space="0" w:color="auto"/>
        <w:bottom w:val="none" w:sz="0" w:space="0" w:color="auto"/>
        <w:right w:val="none" w:sz="0" w:space="0" w:color="auto"/>
      </w:divBdr>
    </w:div>
    <w:div w:id="328555649">
      <w:bodyDiv w:val="1"/>
      <w:marLeft w:val="0"/>
      <w:marRight w:val="0"/>
      <w:marTop w:val="0"/>
      <w:marBottom w:val="0"/>
      <w:divBdr>
        <w:top w:val="none" w:sz="0" w:space="0" w:color="auto"/>
        <w:left w:val="none" w:sz="0" w:space="0" w:color="auto"/>
        <w:bottom w:val="none" w:sz="0" w:space="0" w:color="auto"/>
        <w:right w:val="none" w:sz="0" w:space="0" w:color="auto"/>
      </w:divBdr>
    </w:div>
    <w:div w:id="403182372">
      <w:bodyDiv w:val="1"/>
      <w:marLeft w:val="0"/>
      <w:marRight w:val="0"/>
      <w:marTop w:val="0"/>
      <w:marBottom w:val="0"/>
      <w:divBdr>
        <w:top w:val="none" w:sz="0" w:space="0" w:color="auto"/>
        <w:left w:val="none" w:sz="0" w:space="0" w:color="auto"/>
        <w:bottom w:val="none" w:sz="0" w:space="0" w:color="auto"/>
        <w:right w:val="none" w:sz="0" w:space="0" w:color="auto"/>
      </w:divBdr>
    </w:div>
    <w:div w:id="529798695">
      <w:bodyDiv w:val="1"/>
      <w:marLeft w:val="0"/>
      <w:marRight w:val="0"/>
      <w:marTop w:val="0"/>
      <w:marBottom w:val="0"/>
      <w:divBdr>
        <w:top w:val="none" w:sz="0" w:space="0" w:color="auto"/>
        <w:left w:val="none" w:sz="0" w:space="0" w:color="auto"/>
        <w:bottom w:val="none" w:sz="0" w:space="0" w:color="auto"/>
        <w:right w:val="none" w:sz="0" w:space="0" w:color="auto"/>
      </w:divBdr>
    </w:div>
    <w:div w:id="664556088">
      <w:bodyDiv w:val="1"/>
      <w:marLeft w:val="0"/>
      <w:marRight w:val="0"/>
      <w:marTop w:val="0"/>
      <w:marBottom w:val="0"/>
      <w:divBdr>
        <w:top w:val="none" w:sz="0" w:space="0" w:color="auto"/>
        <w:left w:val="none" w:sz="0" w:space="0" w:color="auto"/>
        <w:bottom w:val="none" w:sz="0" w:space="0" w:color="auto"/>
        <w:right w:val="none" w:sz="0" w:space="0" w:color="auto"/>
      </w:divBdr>
    </w:div>
    <w:div w:id="665010154">
      <w:bodyDiv w:val="1"/>
      <w:marLeft w:val="0"/>
      <w:marRight w:val="0"/>
      <w:marTop w:val="0"/>
      <w:marBottom w:val="0"/>
      <w:divBdr>
        <w:top w:val="none" w:sz="0" w:space="0" w:color="auto"/>
        <w:left w:val="none" w:sz="0" w:space="0" w:color="auto"/>
        <w:bottom w:val="none" w:sz="0" w:space="0" w:color="auto"/>
        <w:right w:val="none" w:sz="0" w:space="0" w:color="auto"/>
      </w:divBdr>
    </w:div>
    <w:div w:id="679896731">
      <w:bodyDiv w:val="1"/>
      <w:marLeft w:val="0"/>
      <w:marRight w:val="0"/>
      <w:marTop w:val="0"/>
      <w:marBottom w:val="0"/>
      <w:divBdr>
        <w:top w:val="none" w:sz="0" w:space="0" w:color="auto"/>
        <w:left w:val="none" w:sz="0" w:space="0" w:color="auto"/>
        <w:bottom w:val="none" w:sz="0" w:space="0" w:color="auto"/>
        <w:right w:val="none" w:sz="0" w:space="0" w:color="auto"/>
      </w:divBdr>
    </w:div>
    <w:div w:id="683895852">
      <w:bodyDiv w:val="1"/>
      <w:marLeft w:val="0"/>
      <w:marRight w:val="0"/>
      <w:marTop w:val="0"/>
      <w:marBottom w:val="0"/>
      <w:divBdr>
        <w:top w:val="none" w:sz="0" w:space="0" w:color="auto"/>
        <w:left w:val="none" w:sz="0" w:space="0" w:color="auto"/>
        <w:bottom w:val="none" w:sz="0" w:space="0" w:color="auto"/>
        <w:right w:val="none" w:sz="0" w:space="0" w:color="auto"/>
      </w:divBdr>
    </w:div>
    <w:div w:id="701247670">
      <w:bodyDiv w:val="1"/>
      <w:marLeft w:val="0"/>
      <w:marRight w:val="0"/>
      <w:marTop w:val="0"/>
      <w:marBottom w:val="0"/>
      <w:divBdr>
        <w:top w:val="none" w:sz="0" w:space="0" w:color="auto"/>
        <w:left w:val="none" w:sz="0" w:space="0" w:color="auto"/>
        <w:bottom w:val="none" w:sz="0" w:space="0" w:color="auto"/>
        <w:right w:val="none" w:sz="0" w:space="0" w:color="auto"/>
      </w:divBdr>
    </w:div>
    <w:div w:id="744688074">
      <w:bodyDiv w:val="1"/>
      <w:marLeft w:val="0"/>
      <w:marRight w:val="0"/>
      <w:marTop w:val="0"/>
      <w:marBottom w:val="0"/>
      <w:divBdr>
        <w:top w:val="none" w:sz="0" w:space="0" w:color="auto"/>
        <w:left w:val="none" w:sz="0" w:space="0" w:color="auto"/>
        <w:bottom w:val="none" w:sz="0" w:space="0" w:color="auto"/>
        <w:right w:val="none" w:sz="0" w:space="0" w:color="auto"/>
      </w:divBdr>
    </w:div>
    <w:div w:id="875700434">
      <w:bodyDiv w:val="1"/>
      <w:marLeft w:val="0"/>
      <w:marRight w:val="0"/>
      <w:marTop w:val="0"/>
      <w:marBottom w:val="0"/>
      <w:divBdr>
        <w:top w:val="none" w:sz="0" w:space="0" w:color="auto"/>
        <w:left w:val="none" w:sz="0" w:space="0" w:color="auto"/>
        <w:bottom w:val="none" w:sz="0" w:space="0" w:color="auto"/>
        <w:right w:val="none" w:sz="0" w:space="0" w:color="auto"/>
      </w:divBdr>
    </w:div>
    <w:div w:id="1055589989">
      <w:bodyDiv w:val="1"/>
      <w:marLeft w:val="0"/>
      <w:marRight w:val="0"/>
      <w:marTop w:val="0"/>
      <w:marBottom w:val="0"/>
      <w:divBdr>
        <w:top w:val="none" w:sz="0" w:space="0" w:color="auto"/>
        <w:left w:val="none" w:sz="0" w:space="0" w:color="auto"/>
        <w:bottom w:val="none" w:sz="0" w:space="0" w:color="auto"/>
        <w:right w:val="none" w:sz="0" w:space="0" w:color="auto"/>
      </w:divBdr>
    </w:div>
    <w:div w:id="1203514561">
      <w:bodyDiv w:val="1"/>
      <w:marLeft w:val="0"/>
      <w:marRight w:val="0"/>
      <w:marTop w:val="0"/>
      <w:marBottom w:val="0"/>
      <w:divBdr>
        <w:top w:val="none" w:sz="0" w:space="0" w:color="auto"/>
        <w:left w:val="none" w:sz="0" w:space="0" w:color="auto"/>
        <w:bottom w:val="none" w:sz="0" w:space="0" w:color="auto"/>
        <w:right w:val="none" w:sz="0" w:space="0" w:color="auto"/>
      </w:divBdr>
    </w:div>
    <w:div w:id="1230650391">
      <w:bodyDiv w:val="1"/>
      <w:marLeft w:val="0"/>
      <w:marRight w:val="0"/>
      <w:marTop w:val="0"/>
      <w:marBottom w:val="0"/>
      <w:divBdr>
        <w:top w:val="none" w:sz="0" w:space="0" w:color="auto"/>
        <w:left w:val="none" w:sz="0" w:space="0" w:color="auto"/>
        <w:bottom w:val="none" w:sz="0" w:space="0" w:color="auto"/>
        <w:right w:val="none" w:sz="0" w:space="0" w:color="auto"/>
      </w:divBdr>
    </w:div>
    <w:div w:id="1235974875">
      <w:bodyDiv w:val="1"/>
      <w:marLeft w:val="0"/>
      <w:marRight w:val="0"/>
      <w:marTop w:val="0"/>
      <w:marBottom w:val="0"/>
      <w:divBdr>
        <w:top w:val="none" w:sz="0" w:space="0" w:color="auto"/>
        <w:left w:val="none" w:sz="0" w:space="0" w:color="auto"/>
        <w:bottom w:val="none" w:sz="0" w:space="0" w:color="auto"/>
        <w:right w:val="none" w:sz="0" w:space="0" w:color="auto"/>
      </w:divBdr>
    </w:div>
    <w:div w:id="1273056364">
      <w:bodyDiv w:val="1"/>
      <w:marLeft w:val="0"/>
      <w:marRight w:val="0"/>
      <w:marTop w:val="0"/>
      <w:marBottom w:val="0"/>
      <w:divBdr>
        <w:top w:val="none" w:sz="0" w:space="0" w:color="auto"/>
        <w:left w:val="none" w:sz="0" w:space="0" w:color="auto"/>
        <w:bottom w:val="none" w:sz="0" w:space="0" w:color="auto"/>
        <w:right w:val="none" w:sz="0" w:space="0" w:color="auto"/>
      </w:divBdr>
    </w:div>
    <w:div w:id="1273854440">
      <w:bodyDiv w:val="1"/>
      <w:marLeft w:val="0"/>
      <w:marRight w:val="0"/>
      <w:marTop w:val="0"/>
      <w:marBottom w:val="0"/>
      <w:divBdr>
        <w:top w:val="none" w:sz="0" w:space="0" w:color="auto"/>
        <w:left w:val="none" w:sz="0" w:space="0" w:color="auto"/>
        <w:bottom w:val="none" w:sz="0" w:space="0" w:color="auto"/>
        <w:right w:val="none" w:sz="0" w:space="0" w:color="auto"/>
      </w:divBdr>
    </w:div>
    <w:div w:id="1286546221">
      <w:bodyDiv w:val="1"/>
      <w:marLeft w:val="0"/>
      <w:marRight w:val="0"/>
      <w:marTop w:val="0"/>
      <w:marBottom w:val="0"/>
      <w:divBdr>
        <w:top w:val="none" w:sz="0" w:space="0" w:color="auto"/>
        <w:left w:val="none" w:sz="0" w:space="0" w:color="auto"/>
        <w:bottom w:val="none" w:sz="0" w:space="0" w:color="auto"/>
        <w:right w:val="none" w:sz="0" w:space="0" w:color="auto"/>
      </w:divBdr>
    </w:div>
    <w:div w:id="1309674198">
      <w:bodyDiv w:val="1"/>
      <w:marLeft w:val="0"/>
      <w:marRight w:val="0"/>
      <w:marTop w:val="0"/>
      <w:marBottom w:val="0"/>
      <w:divBdr>
        <w:top w:val="none" w:sz="0" w:space="0" w:color="auto"/>
        <w:left w:val="none" w:sz="0" w:space="0" w:color="auto"/>
        <w:bottom w:val="none" w:sz="0" w:space="0" w:color="auto"/>
        <w:right w:val="none" w:sz="0" w:space="0" w:color="auto"/>
      </w:divBdr>
    </w:div>
    <w:div w:id="1362631677">
      <w:bodyDiv w:val="1"/>
      <w:marLeft w:val="0"/>
      <w:marRight w:val="0"/>
      <w:marTop w:val="0"/>
      <w:marBottom w:val="0"/>
      <w:divBdr>
        <w:top w:val="none" w:sz="0" w:space="0" w:color="auto"/>
        <w:left w:val="none" w:sz="0" w:space="0" w:color="auto"/>
        <w:bottom w:val="none" w:sz="0" w:space="0" w:color="auto"/>
        <w:right w:val="none" w:sz="0" w:space="0" w:color="auto"/>
      </w:divBdr>
    </w:div>
    <w:div w:id="1395931038">
      <w:bodyDiv w:val="1"/>
      <w:marLeft w:val="0"/>
      <w:marRight w:val="0"/>
      <w:marTop w:val="0"/>
      <w:marBottom w:val="0"/>
      <w:divBdr>
        <w:top w:val="none" w:sz="0" w:space="0" w:color="auto"/>
        <w:left w:val="none" w:sz="0" w:space="0" w:color="auto"/>
        <w:bottom w:val="none" w:sz="0" w:space="0" w:color="auto"/>
        <w:right w:val="none" w:sz="0" w:space="0" w:color="auto"/>
      </w:divBdr>
    </w:div>
    <w:div w:id="1404839527">
      <w:bodyDiv w:val="1"/>
      <w:marLeft w:val="0"/>
      <w:marRight w:val="0"/>
      <w:marTop w:val="0"/>
      <w:marBottom w:val="0"/>
      <w:divBdr>
        <w:top w:val="none" w:sz="0" w:space="0" w:color="auto"/>
        <w:left w:val="none" w:sz="0" w:space="0" w:color="auto"/>
        <w:bottom w:val="none" w:sz="0" w:space="0" w:color="auto"/>
        <w:right w:val="none" w:sz="0" w:space="0" w:color="auto"/>
      </w:divBdr>
    </w:div>
    <w:div w:id="1433357020">
      <w:bodyDiv w:val="1"/>
      <w:marLeft w:val="0"/>
      <w:marRight w:val="0"/>
      <w:marTop w:val="0"/>
      <w:marBottom w:val="0"/>
      <w:divBdr>
        <w:top w:val="none" w:sz="0" w:space="0" w:color="auto"/>
        <w:left w:val="none" w:sz="0" w:space="0" w:color="auto"/>
        <w:bottom w:val="none" w:sz="0" w:space="0" w:color="auto"/>
        <w:right w:val="none" w:sz="0" w:space="0" w:color="auto"/>
      </w:divBdr>
    </w:div>
    <w:div w:id="1441678161">
      <w:bodyDiv w:val="1"/>
      <w:marLeft w:val="0"/>
      <w:marRight w:val="0"/>
      <w:marTop w:val="0"/>
      <w:marBottom w:val="0"/>
      <w:divBdr>
        <w:top w:val="none" w:sz="0" w:space="0" w:color="auto"/>
        <w:left w:val="none" w:sz="0" w:space="0" w:color="auto"/>
        <w:bottom w:val="none" w:sz="0" w:space="0" w:color="auto"/>
        <w:right w:val="none" w:sz="0" w:space="0" w:color="auto"/>
      </w:divBdr>
    </w:div>
    <w:div w:id="1485974749">
      <w:bodyDiv w:val="1"/>
      <w:marLeft w:val="0"/>
      <w:marRight w:val="0"/>
      <w:marTop w:val="0"/>
      <w:marBottom w:val="0"/>
      <w:divBdr>
        <w:top w:val="none" w:sz="0" w:space="0" w:color="auto"/>
        <w:left w:val="none" w:sz="0" w:space="0" w:color="auto"/>
        <w:bottom w:val="none" w:sz="0" w:space="0" w:color="auto"/>
        <w:right w:val="none" w:sz="0" w:space="0" w:color="auto"/>
      </w:divBdr>
    </w:div>
    <w:div w:id="1490095907">
      <w:bodyDiv w:val="1"/>
      <w:marLeft w:val="0"/>
      <w:marRight w:val="0"/>
      <w:marTop w:val="0"/>
      <w:marBottom w:val="0"/>
      <w:divBdr>
        <w:top w:val="none" w:sz="0" w:space="0" w:color="auto"/>
        <w:left w:val="none" w:sz="0" w:space="0" w:color="auto"/>
        <w:bottom w:val="none" w:sz="0" w:space="0" w:color="auto"/>
        <w:right w:val="none" w:sz="0" w:space="0" w:color="auto"/>
      </w:divBdr>
    </w:div>
    <w:div w:id="1506938824">
      <w:bodyDiv w:val="1"/>
      <w:marLeft w:val="0"/>
      <w:marRight w:val="0"/>
      <w:marTop w:val="0"/>
      <w:marBottom w:val="0"/>
      <w:divBdr>
        <w:top w:val="none" w:sz="0" w:space="0" w:color="auto"/>
        <w:left w:val="none" w:sz="0" w:space="0" w:color="auto"/>
        <w:bottom w:val="none" w:sz="0" w:space="0" w:color="auto"/>
        <w:right w:val="none" w:sz="0" w:space="0" w:color="auto"/>
      </w:divBdr>
    </w:div>
    <w:div w:id="1517814183">
      <w:bodyDiv w:val="1"/>
      <w:marLeft w:val="0"/>
      <w:marRight w:val="0"/>
      <w:marTop w:val="0"/>
      <w:marBottom w:val="0"/>
      <w:divBdr>
        <w:top w:val="none" w:sz="0" w:space="0" w:color="auto"/>
        <w:left w:val="none" w:sz="0" w:space="0" w:color="auto"/>
        <w:bottom w:val="none" w:sz="0" w:space="0" w:color="auto"/>
        <w:right w:val="none" w:sz="0" w:space="0" w:color="auto"/>
      </w:divBdr>
    </w:div>
    <w:div w:id="1546286880">
      <w:bodyDiv w:val="1"/>
      <w:marLeft w:val="0"/>
      <w:marRight w:val="0"/>
      <w:marTop w:val="0"/>
      <w:marBottom w:val="0"/>
      <w:divBdr>
        <w:top w:val="none" w:sz="0" w:space="0" w:color="auto"/>
        <w:left w:val="none" w:sz="0" w:space="0" w:color="auto"/>
        <w:bottom w:val="none" w:sz="0" w:space="0" w:color="auto"/>
        <w:right w:val="none" w:sz="0" w:space="0" w:color="auto"/>
      </w:divBdr>
    </w:div>
    <w:div w:id="1745561847">
      <w:bodyDiv w:val="1"/>
      <w:marLeft w:val="0"/>
      <w:marRight w:val="0"/>
      <w:marTop w:val="0"/>
      <w:marBottom w:val="0"/>
      <w:divBdr>
        <w:top w:val="none" w:sz="0" w:space="0" w:color="auto"/>
        <w:left w:val="none" w:sz="0" w:space="0" w:color="auto"/>
        <w:bottom w:val="none" w:sz="0" w:space="0" w:color="auto"/>
        <w:right w:val="none" w:sz="0" w:space="0" w:color="auto"/>
      </w:divBdr>
    </w:div>
    <w:div w:id="1851335990">
      <w:bodyDiv w:val="1"/>
      <w:marLeft w:val="0"/>
      <w:marRight w:val="0"/>
      <w:marTop w:val="0"/>
      <w:marBottom w:val="0"/>
      <w:divBdr>
        <w:top w:val="none" w:sz="0" w:space="0" w:color="auto"/>
        <w:left w:val="none" w:sz="0" w:space="0" w:color="auto"/>
        <w:bottom w:val="none" w:sz="0" w:space="0" w:color="auto"/>
        <w:right w:val="none" w:sz="0" w:space="0" w:color="auto"/>
      </w:divBdr>
    </w:div>
    <w:div w:id="1932814248">
      <w:bodyDiv w:val="1"/>
      <w:marLeft w:val="0"/>
      <w:marRight w:val="0"/>
      <w:marTop w:val="0"/>
      <w:marBottom w:val="0"/>
      <w:divBdr>
        <w:top w:val="none" w:sz="0" w:space="0" w:color="auto"/>
        <w:left w:val="none" w:sz="0" w:space="0" w:color="auto"/>
        <w:bottom w:val="none" w:sz="0" w:space="0" w:color="auto"/>
        <w:right w:val="none" w:sz="0" w:space="0" w:color="auto"/>
      </w:divBdr>
    </w:div>
    <w:div w:id="1961066348">
      <w:bodyDiv w:val="1"/>
      <w:marLeft w:val="0"/>
      <w:marRight w:val="0"/>
      <w:marTop w:val="0"/>
      <w:marBottom w:val="0"/>
      <w:divBdr>
        <w:top w:val="none" w:sz="0" w:space="0" w:color="auto"/>
        <w:left w:val="none" w:sz="0" w:space="0" w:color="auto"/>
        <w:bottom w:val="none" w:sz="0" w:space="0" w:color="auto"/>
        <w:right w:val="none" w:sz="0" w:space="0" w:color="auto"/>
      </w:divBdr>
    </w:div>
    <w:div w:id="1982034373">
      <w:bodyDiv w:val="1"/>
      <w:marLeft w:val="0"/>
      <w:marRight w:val="0"/>
      <w:marTop w:val="0"/>
      <w:marBottom w:val="0"/>
      <w:divBdr>
        <w:top w:val="none" w:sz="0" w:space="0" w:color="auto"/>
        <w:left w:val="none" w:sz="0" w:space="0" w:color="auto"/>
        <w:bottom w:val="none" w:sz="0" w:space="0" w:color="auto"/>
        <w:right w:val="none" w:sz="0" w:space="0" w:color="auto"/>
      </w:divBdr>
      <w:divsChild>
        <w:div w:id="1019354047">
          <w:marLeft w:val="0"/>
          <w:marRight w:val="0"/>
          <w:marTop w:val="0"/>
          <w:marBottom w:val="0"/>
          <w:divBdr>
            <w:top w:val="none" w:sz="0" w:space="0" w:color="auto"/>
            <w:left w:val="none" w:sz="0" w:space="0" w:color="auto"/>
            <w:bottom w:val="none" w:sz="0" w:space="0" w:color="auto"/>
            <w:right w:val="none" w:sz="0" w:space="0" w:color="auto"/>
          </w:divBdr>
        </w:div>
      </w:divsChild>
    </w:div>
    <w:div w:id="1991514918">
      <w:bodyDiv w:val="1"/>
      <w:marLeft w:val="0"/>
      <w:marRight w:val="0"/>
      <w:marTop w:val="0"/>
      <w:marBottom w:val="0"/>
      <w:divBdr>
        <w:top w:val="none" w:sz="0" w:space="0" w:color="auto"/>
        <w:left w:val="none" w:sz="0" w:space="0" w:color="auto"/>
        <w:bottom w:val="none" w:sz="0" w:space="0" w:color="auto"/>
        <w:right w:val="none" w:sz="0" w:space="0" w:color="auto"/>
      </w:divBdr>
    </w:div>
    <w:div w:id="2008243198">
      <w:marLeft w:val="0"/>
      <w:marRight w:val="0"/>
      <w:marTop w:val="0"/>
      <w:marBottom w:val="0"/>
      <w:divBdr>
        <w:top w:val="none" w:sz="0" w:space="0" w:color="auto"/>
        <w:left w:val="none" w:sz="0" w:space="0" w:color="auto"/>
        <w:bottom w:val="none" w:sz="0" w:space="0" w:color="auto"/>
        <w:right w:val="none" w:sz="0" w:space="0" w:color="auto"/>
      </w:divBdr>
    </w:div>
    <w:div w:id="2008243199">
      <w:marLeft w:val="0"/>
      <w:marRight w:val="0"/>
      <w:marTop w:val="0"/>
      <w:marBottom w:val="0"/>
      <w:divBdr>
        <w:top w:val="none" w:sz="0" w:space="0" w:color="auto"/>
        <w:left w:val="none" w:sz="0" w:space="0" w:color="auto"/>
        <w:bottom w:val="none" w:sz="0" w:space="0" w:color="auto"/>
        <w:right w:val="none" w:sz="0" w:space="0" w:color="auto"/>
      </w:divBdr>
    </w:div>
    <w:div w:id="2008243200">
      <w:marLeft w:val="0"/>
      <w:marRight w:val="0"/>
      <w:marTop w:val="0"/>
      <w:marBottom w:val="0"/>
      <w:divBdr>
        <w:top w:val="none" w:sz="0" w:space="0" w:color="auto"/>
        <w:left w:val="none" w:sz="0" w:space="0" w:color="auto"/>
        <w:bottom w:val="none" w:sz="0" w:space="0" w:color="auto"/>
        <w:right w:val="none" w:sz="0" w:space="0" w:color="auto"/>
      </w:divBdr>
    </w:div>
    <w:div w:id="2008243201">
      <w:marLeft w:val="0"/>
      <w:marRight w:val="0"/>
      <w:marTop w:val="0"/>
      <w:marBottom w:val="0"/>
      <w:divBdr>
        <w:top w:val="none" w:sz="0" w:space="0" w:color="auto"/>
        <w:left w:val="none" w:sz="0" w:space="0" w:color="auto"/>
        <w:bottom w:val="none" w:sz="0" w:space="0" w:color="auto"/>
        <w:right w:val="none" w:sz="0" w:space="0" w:color="auto"/>
      </w:divBdr>
    </w:div>
    <w:div w:id="2008243202">
      <w:marLeft w:val="0"/>
      <w:marRight w:val="0"/>
      <w:marTop w:val="0"/>
      <w:marBottom w:val="0"/>
      <w:divBdr>
        <w:top w:val="none" w:sz="0" w:space="0" w:color="auto"/>
        <w:left w:val="none" w:sz="0" w:space="0" w:color="auto"/>
        <w:bottom w:val="none" w:sz="0" w:space="0" w:color="auto"/>
        <w:right w:val="none" w:sz="0" w:space="0" w:color="auto"/>
      </w:divBdr>
    </w:div>
    <w:div w:id="2008243203">
      <w:marLeft w:val="0"/>
      <w:marRight w:val="0"/>
      <w:marTop w:val="0"/>
      <w:marBottom w:val="0"/>
      <w:divBdr>
        <w:top w:val="none" w:sz="0" w:space="0" w:color="auto"/>
        <w:left w:val="none" w:sz="0" w:space="0" w:color="auto"/>
        <w:bottom w:val="none" w:sz="0" w:space="0" w:color="auto"/>
        <w:right w:val="none" w:sz="0" w:space="0" w:color="auto"/>
      </w:divBdr>
    </w:div>
    <w:div w:id="2008243204">
      <w:marLeft w:val="0"/>
      <w:marRight w:val="0"/>
      <w:marTop w:val="0"/>
      <w:marBottom w:val="0"/>
      <w:divBdr>
        <w:top w:val="none" w:sz="0" w:space="0" w:color="auto"/>
        <w:left w:val="none" w:sz="0" w:space="0" w:color="auto"/>
        <w:bottom w:val="none" w:sz="0" w:space="0" w:color="auto"/>
        <w:right w:val="none" w:sz="0" w:space="0" w:color="auto"/>
      </w:divBdr>
    </w:div>
    <w:div w:id="2008243205">
      <w:marLeft w:val="0"/>
      <w:marRight w:val="0"/>
      <w:marTop w:val="0"/>
      <w:marBottom w:val="0"/>
      <w:divBdr>
        <w:top w:val="none" w:sz="0" w:space="0" w:color="auto"/>
        <w:left w:val="none" w:sz="0" w:space="0" w:color="auto"/>
        <w:bottom w:val="none" w:sz="0" w:space="0" w:color="auto"/>
        <w:right w:val="none" w:sz="0" w:space="0" w:color="auto"/>
      </w:divBdr>
    </w:div>
    <w:div w:id="2008243206">
      <w:marLeft w:val="0"/>
      <w:marRight w:val="0"/>
      <w:marTop w:val="0"/>
      <w:marBottom w:val="0"/>
      <w:divBdr>
        <w:top w:val="none" w:sz="0" w:space="0" w:color="auto"/>
        <w:left w:val="none" w:sz="0" w:space="0" w:color="auto"/>
        <w:bottom w:val="none" w:sz="0" w:space="0" w:color="auto"/>
        <w:right w:val="none" w:sz="0" w:space="0" w:color="auto"/>
      </w:divBdr>
    </w:div>
    <w:div w:id="2008243207">
      <w:marLeft w:val="0"/>
      <w:marRight w:val="0"/>
      <w:marTop w:val="0"/>
      <w:marBottom w:val="0"/>
      <w:divBdr>
        <w:top w:val="none" w:sz="0" w:space="0" w:color="auto"/>
        <w:left w:val="none" w:sz="0" w:space="0" w:color="auto"/>
        <w:bottom w:val="none" w:sz="0" w:space="0" w:color="auto"/>
        <w:right w:val="none" w:sz="0" w:space="0" w:color="auto"/>
      </w:divBdr>
    </w:div>
    <w:div w:id="2008243208">
      <w:marLeft w:val="0"/>
      <w:marRight w:val="0"/>
      <w:marTop w:val="0"/>
      <w:marBottom w:val="0"/>
      <w:divBdr>
        <w:top w:val="none" w:sz="0" w:space="0" w:color="auto"/>
        <w:left w:val="none" w:sz="0" w:space="0" w:color="auto"/>
        <w:bottom w:val="none" w:sz="0" w:space="0" w:color="auto"/>
        <w:right w:val="none" w:sz="0" w:space="0" w:color="auto"/>
      </w:divBdr>
    </w:div>
    <w:div w:id="2008243209">
      <w:marLeft w:val="0"/>
      <w:marRight w:val="0"/>
      <w:marTop w:val="0"/>
      <w:marBottom w:val="0"/>
      <w:divBdr>
        <w:top w:val="none" w:sz="0" w:space="0" w:color="auto"/>
        <w:left w:val="none" w:sz="0" w:space="0" w:color="auto"/>
        <w:bottom w:val="none" w:sz="0" w:space="0" w:color="auto"/>
        <w:right w:val="none" w:sz="0" w:space="0" w:color="auto"/>
      </w:divBdr>
    </w:div>
    <w:div w:id="2008243210">
      <w:marLeft w:val="0"/>
      <w:marRight w:val="0"/>
      <w:marTop w:val="0"/>
      <w:marBottom w:val="0"/>
      <w:divBdr>
        <w:top w:val="none" w:sz="0" w:space="0" w:color="auto"/>
        <w:left w:val="none" w:sz="0" w:space="0" w:color="auto"/>
        <w:bottom w:val="none" w:sz="0" w:space="0" w:color="auto"/>
        <w:right w:val="none" w:sz="0" w:space="0" w:color="auto"/>
      </w:divBdr>
    </w:div>
    <w:div w:id="2008243211">
      <w:marLeft w:val="0"/>
      <w:marRight w:val="0"/>
      <w:marTop w:val="0"/>
      <w:marBottom w:val="0"/>
      <w:divBdr>
        <w:top w:val="none" w:sz="0" w:space="0" w:color="auto"/>
        <w:left w:val="none" w:sz="0" w:space="0" w:color="auto"/>
        <w:bottom w:val="none" w:sz="0" w:space="0" w:color="auto"/>
        <w:right w:val="none" w:sz="0" w:space="0" w:color="auto"/>
      </w:divBdr>
    </w:div>
    <w:div w:id="2008243212">
      <w:marLeft w:val="0"/>
      <w:marRight w:val="0"/>
      <w:marTop w:val="0"/>
      <w:marBottom w:val="0"/>
      <w:divBdr>
        <w:top w:val="none" w:sz="0" w:space="0" w:color="auto"/>
        <w:left w:val="none" w:sz="0" w:space="0" w:color="auto"/>
        <w:bottom w:val="none" w:sz="0" w:space="0" w:color="auto"/>
        <w:right w:val="none" w:sz="0" w:space="0" w:color="auto"/>
      </w:divBdr>
    </w:div>
    <w:div w:id="2008243213">
      <w:marLeft w:val="0"/>
      <w:marRight w:val="0"/>
      <w:marTop w:val="0"/>
      <w:marBottom w:val="0"/>
      <w:divBdr>
        <w:top w:val="none" w:sz="0" w:space="0" w:color="auto"/>
        <w:left w:val="none" w:sz="0" w:space="0" w:color="auto"/>
        <w:bottom w:val="none" w:sz="0" w:space="0" w:color="auto"/>
        <w:right w:val="none" w:sz="0" w:space="0" w:color="auto"/>
      </w:divBdr>
    </w:div>
    <w:div w:id="2008243214">
      <w:marLeft w:val="0"/>
      <w:marRight w:val="0"/>
      <w:marTop w:val="0"/>
      <w:marBottom w:val="0"/>
      <w:divBdr>
        <w:top w:val="none" w:sz="0" w:space="0" w:color="auto"/>
        <w:left w:val="none" w:sz="0" w:space="0" w:color="auto"/>
        <w:bottom w:val="none" w:sz="0" w:space="0" w:color="auto"/>
        <w:right w:val="none" w:sz="0" w:space="0" w:color="auto"/>
      </w:divBdr>
    </w:div>
    <w:div w:id="2008243215">
      <w:marLeft w:val="0"/>
      <w:marRight w:val="0"/>
      <w:marTop w:val="0"/>
      <w:marBottom w:val="0"/>
      <w:divBdr>
        <w:top w:val="none" w:sz="0" w:space="0" w:color="auto"/>
        <w:left w:val="none" w:sz="0" w:space="0" w:color="auto"/>
        <w:bottom w:val="none" w:sz="0" w:space="0" w:color="auto"/>
        <w:right w:val="none" w:sz="0" w:space="0" w:color="auto"/>
      </w:divBdr>
    </w:div>
    <w:div w:id="2008243216">
      <w:marLeft w:val="0"/>
      <w:marRight w:val="0"/>
      <w:marTop w:val="0"/>
      <w:marBottom w:val="0"/>
      <w:divBdr>
        <w:top w:val="none" w:sz="0" w:space="0" w:color="auto"/>
        <w:left w:val="none" w:sz="0" w:space="0" w:color="auto"/>
        <w:bottom w:val="none" w:sz="0" w:space="0" w:color="auto"/>
        <w:right w:val="none" w:sz="0" w:space="0" w:color="auto"/>
      </w:divBdr>
    </w:div>
    <w:div w:id="2008243217">
      <w:marLeft w:val="0"/>
      <w:marRight w:val="0"/>
      <w:marTop w:val="0"/>
      <w:marBottom w:val="0"/>
      <w:divBdr>
        <w:top w:val="none" w:sz="0" w:space="0" w:color="auto"/>
        <w:left w:val="none" w:sz="0" w:space="0" w:color="auto"/>
        <w:bottom w:val="none" w:sz="0" w:space="0" w:color="auto"/>
        <w:right w:val="none" w:sz="0" w:space="0" w:color="auto"/>
      </w:divBdr>
    </w:div>
    <w:div w:id="2008243218">
      <w:marLeft w:val="0"/>
      <w:marRight w:val="0"/>
      <w:marTop w:val="0"/>
      <w:marBottom w:val="0"/>
      <w:divBdr>
        <w:top w:val="none" w:sz="0" w:space="0" w:color="auto"/>
        <w:left w:val="none" w:sz="0" w:space="0" w:color="auto"/>
        <w:bottom w:val="none" w:sz="0" w:space="0" w:color="auto"/>
        <w:right w:val="none" w:sz="0" w:space="0" w:color="auto"/>
      </w:divBdr>
    </w:div>
    <w:div w:id="2011564178">
      <w:bodyDiv w:val="1"/>
      <w:marLeft w:val="0"/>
      <w:marRight w:val="0"/>
      <w:marTop w:val="0"/>
      <w:marBottom w:val="0"/>
      <w:divBdr>
        <w:top w:val="none" w:sz="0" w:space="0" w:color="auto"/>
        <w:left w:val="none" w:sz="0" w:space="0" w:color="auto"/>
        <w:bottom w:val="none" w:sz="0" w:space="0" w:color="auto"/>
        <w:right w:val="none" w:sz="0" w:space="0" w:color="auto"/>
      </w:divBdr>
    </w:div>
    <w:div w:id="2020622344">
      <w:bodyDiv w:val="1"/>
      <w:marLeft w:val="0"/>
      <w:marRight w:val="0"/>
      <w:marTop w:val="0"/>
      <w:marBottom w:val="0"/>
      <w:divBdr>
        <w:top w:val="none" w:sz="0" w:space="0" w:color="auto"/>
        <w:left w:val="none" w:sz="0" w:space="0" w:color="auto"/>
        <w:bottom w:val="none" w:sz="0" w:space="0" w:color="auto"/>
        <w:right w:val="none" w:sz="0" w:space="0" w:color="auto"/>
      </w:divBdr>
    </w:div>
    <w:div w:id="2037076665">
      <w:bodyDiv w:val="1"/>
      <w:marLeft w:val="0"/>
      <w:marRight w:val="0"/>
      <w:marTop w:val="0"/>
      <w:marBottom w:val="0"/>
      <w:divBdr>
        <w:top w:val="none" w:sz="0" w:space="0" w:color="auto"/>
        <w:left w:val="none" w:sz="0" w:space="0" w:color="auto"/>
        <w:bottom w:val="none" w:sz="0" w:space="0" w:color="auto"/>
        <w:right w:val="none" w:sz="0" w:space="0" w:color="auto"/>
      </w:divBdr>
    </w:div>
    <w:div w:id="2061980503">
      <w:bodyDiv w:val="1"/>
      <w:marLeft w:val="0"/>
      <w:marRight w:val="0"/>
      <w:marTop w:val="0"/>
      <w:marBottom w:val="0"/>
      <w:divBdr>
        <w:top w:val="none" w:sz="0" w:space="0" w:color="auto"/>
        <w:left w:val="none" w:sz="0" w:space="0" w:color="auto"/>
        <w:bottom w:val="none" w:sz="0" w:space="0" w:color="auto"/>
        <w:right w:val="none" w:sz="0" w:space="0" w:color="auto"/>
      </w:divBdr>
    </w:div>
    <w:div w:id="2110929676">
      <w:bodyDiv w:val="1"/>
      <w:marLeft w:val="0"/>
      <w:marRight w:val="0"/>
      <w:marTop w:val="0"/>
      <w:marBottom w:val="0"/>
      <w:divBdr>
        <w:top w:val="none" w:sz="0" w:space="0" w:color="auto"/>
        <w:left w:val="none" w:sz="0" w:space="0" w:color="auto"/>
        <w:bottom w:val="none" w:sz="0" w:space="0" w:color="auto"/>
        <w:right w:val="none" w:sz="0" w:space="0" w:color="auto"/>
      </w:divBdr>
    </w:div>
    <w:div w:id="2113435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yperlink" Target="mailto:garysull@microsoft.com" TargetMode="External"/><Relationship Id="rId26" Type="http://schemas.openxmlformats.org/officeDocument/2006/relationships/image" Target="media/image3.wmf"/><Relationship Id="rId39"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header" Target="header2.xml"/><Relationship Id="rId34" Type="http://schemas.openxmlformats.org/officeDocument/2006/relationships/image" Target="media/image7.wmf"/><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yperlink" Target="mailto:miska.hannuksela@nokia.com" TargetMode="External"/><Relationship Id="rId25" Type="http://schemas.openxmlformats.org/officeDocument/2006/relationships/footer" Target="footer3.xml"/><Relationship Id="rId33" Type="http://schemas.openxmlformats.org/officeDocument/2006/relationships/oleObject" Target="embeddings/oleObject4.bin"/><Relationship Id="rId38"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yperlink" Target="mailto:Yan.Ye@interdigital.com" TargetMode="External"/><Relationship Id="rId20" Type="http://schemas.openxmlformats.org/officeDocument/2006/relationships/header" Target="header1.xml"/><Relationship Id="rId29" Type="http://schemas.openxmlformats.org/officeDocument/2006/relationships/oleObject" Target="embeddings/oleObject2.bin"/><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3.xml"/><Relationship Id="rId32" Type="http://schemas.openxmlformats.org/officeDocument/2006/relationships/image" Target="media/image6.emf"/><Relationship Id="rId37" Type="http://schemas.openxmlformats.org/officeDocument/2006/relationships/header" Target="header5.xm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jill@vidyo.com" TargetMode="External"/><Relationship Id="rId23" Type="http://schemas.openxmlformats.org/officeDocument/2006/relationships/footer" Target="footer2.xml"/><Relationship Id="rId28" Type="http://schemas.openxmlformats.org/officeDocument/2006/relationships/image" Target="media/image4.emf"/><Relationship Id="rId36" Type="http://schemas.openxmlformats.org/officeDocument/2006/relationships/header" Target="header4.xml"/><Relationship Id="rId10" Type="http://schemas.openxmlformats.org/officeDocument/2006/relationships/footnotes" Target="footnotes.xml"/><Relationship Id="rId19" Type="http://schemas.openxmlformats.org/officeDocument/2006/relationships/hyperlink" Target="mailto:yekuiw@qti.qualcomm.com" TargetMode="External"/><Relationship Id="rId31" Type="http://schemas.openxmlformats.org/officeDocument/2006/relationships/oleObject" Target="embeddings/oleObject3.bin"/><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cjianle@qti.qualcomm.com" TargetMode="External"/><Relationship Id="rId22" Type="http://schemas.openxmlformats.org/officeDocument/2006/relationships/footer" Target="footer1.xml"/><Relationship Id="rId27" Type="http://schemas.openxmlformats.org/officeDocument/2006/relationships/oleObject" Target="embeddings/oleObject1.bin"/><Relationship Id="rId30" Type="http://schemas.openxmlformats.org/officeDocument/2006/relationships/image" Target="media/image5.emf"/><Relationship Id="rId35" Type="http://schemas.openxmlformats.org/officeDocument/2006/relationships/oleObject" Target="embeddings/oleObject5.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1EF0D2-A09F-46FC-83E0-CC7669606A30}">
  <ds:schemaRefs>
    <ds:schemaRef ds:uri="http://schemas.openxmlformats.org/officeDocument/2006/bibliography"/>
  </ds:schemaRefs>
</ds:datastoreItem>
</file>

<file path=customXml/itemProps2.xml><?xml version="1.0" encoding="utf-8"?>
<ds:datastoreItem xmlns:ds="http://schemas.openxmlformats.org/officeDocument/2006/customXml" ds:itemID="{F90D02C6-2F83-4D06-AC5A-5AC0C5C19DDE}">
  <ds:schemaRefs>
    <ds:schemaRef ds:uri="http://schemas.openxmlformats.org/officeDocument/2006/bibliography"/>
  </ds:schemaRefs>
</ds:datastoreItem>
</file>

<file path=customXml/itemProps3.xml><?xml version="1.0" encoding="utf-8"?>
<ds:datastoreItem xmlns:ds="http://schemas.openxmlformats.org/officeDocument/2006/customXml" ds:itemID="{AFBA55B2-6B15-4FEC-9F24-494C629FBB45}">
  <ds:schemaRefs>
    <ds:schemaRef ds:uri="http://schemas.openxmlformats.org/officeDocument/2006/bibliography"/>
  </ds:schemaRefs>
</ds:datastoreItem>
</file>

<file path=customXml/itemProps4.xml><?xml version="1.0" encoding="utf-8"?>
<ds:datastoreItem xmlns:ds="http://schemas.openxmlformats.org/officeDocument/2006/customXml" ds:itemID="{07BAE5BE-1CA6-4C3D-AD16-BE6C8B2325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128</Pages>
  <Words>70758</Words>
  <Characters>403321</Characters>
  <Application>Microsoft Office Word</Application>
  <DocSecurity>0</DocSecurity>
  <Lines>3361</Lines>
  <Paragraphs>946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473133</CharactersWithSpaces>
  <SharedDoc>false</SharedDoc>
  <HLinks>
    <vt:vector size="732" baseType="variant">
      <vt:variant>
        <vt:i4>1310773</vt:i4>
      </vt:variant>
      <vt:variant>
        <vt:i4>716</vt:i4>
      </vt:variant>
      <vt:variant>
        <vt:i4>0</vt:i4>
      </vt:variant>
      <vt:variant>
        <vt:i4>5</vt:i4>
      </vt:variant>
      <vt:variant>
        <vt:lpwstr/>
      </vt:variant>
      <vt:variant>
        <vt:lpwstr>_Toc361327518</vt:lpwstr>
      </vt:variant>
      <vt:variant>
        <vt:i4>1310773</vt:i4>
      </vt:variant>
      <vt:variant>
        <vt:i4>710</vt:i4>
      </vt:variant>
      <vt:variant>
        <vt:i4>0</vt:i4>
      </vt:variant>
      <vt:variant>
        <vt:i4>5</vt:i4>
      </vt:variant>
      <vt:variant>
        <vt:lpwstr/>
      </vt:variant>
      <vt:variant>
        <vt:lpwstr>_Toc361327517</vt:lpwstr>
      </vt:variant>
      <vt:variant>
        <vt:i4>1310773</vt:i4>
      </vt:variant>
      <vt:variant>
        <vt:i4>704</vt:i4>
      </vt:variant>
      <vt:variant>
        <vt:i4>0</vt:i4>
      </vt:variant>
      <vt:variant>
        <vt:i4>5</vt:i4>
      </vt:variant>
      <vt:variant>
        <vt:lpwstr/>
      </vt:variant>
      <vt:variant>
        <vt:lpwstr>_Toc361327516</vt:lpwstr>
      </vt:variant>
      <vt:variant>
        <vt:i4>1310773</vt:i4>
      </vt:variant>
      <vt:variant>
        <vt:i4>698</vt:i4>
      </vt:variant>
      <vt:variant>
        <vt:i4>0</vt:i4>
      </vt:variant>
      <vt:variant>
        <vt:i4>5</vt:i4>
      </vt:variant>
      <vt:variant>
        <vt:lpwstr/>
      </vt:variant>
      <vt:variant>
        <vt:lpwstr>_Toc361327515</vt:lpwstr>
      </vt:variant>
      <vt:variant>
        <vt:i4>1310773</vt:i4>
      </vt:variant>
      <vt:variant>
        <vt:i4>692</vt:i4>
      </vt:variant>
      <vt:variant>
        <vt:i4>0</vt:i4>
      </vt:variant>
      <vt:variant>
        <vt:i4>5</vt:i4>
      </vt:variant>
      <vt:variant>
        <vt:lpwstr/>
      </vt:variant>
      <vt:variant>
        <vt:lpwstr>_Toc361327514</vt:lpwstr>
      </vt:variant>
      <vt:variant>
        <vt:i4>1310773</vt:i4>
      </vt:variant>
      <vt:variant>
        <vt:i4>686</vt:i4>
      </vt:variant>
      <vt:variant>
        <vt:i4>0</vt:i4>
      </vt:variant>
      <vt:variant>
        <vt:i4>5</vt:i4>
      </vt:variant>
      <vt:variant>
        <vt:lpwstr/>
      </vt:variant>
      <vt:variant>
        <vt:lpwstr>_Toc361327513</vt:lpwstr>
      </vt:variant>
      <vt:variant>
        <vt:i4>1310773</vt:i4>
      </vt:variant>
      <vt:variant>
        <vt:i4>680</vt:i4>
      </vt:variant>
      <vt:variant>
        <vt:i4>0</vt:i4>
      </vt:variant>
      <vt:variant>
        <vt:i4>5</vt:i4>
      </vt:variant>
      <vt:variant>
        <vt:lpwstr/>
      </vt:variant>
      <vt:variant>
        <vt:lpwstr>_Toc361327511</vt:lpwstr>
      </vt:variant>
      <vt:variant>
        <vt:i4>1310773</vt:i4>
      </vt:variant>
      <vt:variant>
        <vt:i4>674</vt:i4>
      </vt:variant>
      <vt:variant>
        <vt:i4>0</vt:i4>
      </vt:variant>
      <vt:variant>
        <vt:i4>5</vt:i4>
      </vt:variant>
      <vt:variant>
        <vt:lpwstr/>
      </vt:variant>
      <vt:variant>
        <vt:lpwstr>_Toc361327510</vt:lpwstr>
      </vt:variant>
      <vt:variant>
        <vt:i4>1376309</vt:i4>
      </vt:variant>
      <vt:variant>
        <vt:i4>668</vt:i4>
      </vt:variant>
      <vt:variant>
        <vt:i4>0</vt:i4>
      </vt:variant>
      <vt:variant>
        <vt:i4>5</vt:i4>
      </vt:variant>
      <vt:variant>
        <vt:lpwstr/>
      </vt:variant>
      <vt:variant>
        <vt:lpwstr>_Toc361327509</vt:lpwstr>
      </vt:variant>
      <vt:variant>
        <vt:i4>1376309</vt:i4>
      </vt:variant>
      <vt:variant>
        <vt:i4>662</vt:i4>
      </vt:variant>
      <vt:variant>
        <vt:i4>0</vt:i4>
      </vt:variant>
      <vt:variant>
        <vt:i4>5</vt:i4>
      </vt:variant>
      <vt:variant>
        <vt:lpwstr/>
      </vt:variant>
      <vt:variant>
        <vt:lpwstr>_Toc361327508</vt:lpwstr>
      </vt:variant>
      <vt:variant>
        <vt:i4>1376309</vt:i4>
      </vt:variant>
      <vt:variant>
        <vt:i4>656</vt:i4>
      </vt:variant>
      <vt:variant>
        <vt:i4>0</vt:i4>
      </vt:variant>
      <vt:variant>
        <vt:i4>5</vt:i4>
      </vt:variant>
      <vt:variant>
        <vt:lpwstr/>
      </vt:variant>
      <vt:variant>
        <vt:lpwstr>_Toc361327507</vt:lpwstr>
      </vt:variant>
      <vt:variant>
        <vt:i4>1376309</vt:i4>
      </vt:variant>
      <vt:variant>
        <vt:i4>650</vt:i4>
      </vt:variant>
      <vt:variant>
        <vt:i4>0</vt:i4>
      </vt:variant>
      <vt:variant>
        <vt:i4>5</vt:i4>
      </vt:variant>
      <vt:variant>
        <vt:lpwstr/>
      </vt:variant>
      <vt:variant>
        <vt:lpwstr>_Toc361327506</vt:lpwstr>
      </vt:variant>
      <vt:variant>
        <vt:i4>1376309</vt:i4>
      </vt:variant>
      <vt:variant>
        <vt:i4>644</vt:i4>
      </vt:variant>
      <vt:variant>
        <vt:i4>0</vt:i4>
      </vt:variant>
      <vt:variant>
        <vt:i4>5</vt:i4>
      </vt:variant>
      <vt:variant>
        <vt:lpwstr/>
      </vt:variant>
      <vt:variant>
        <vt:lpwstr>_Toc361327505</vt:lpwstr>
      </vt:variant>
      <vt:variant>
        <vt:i4>1376309</vt:i4>
      </vt:variant>
      <vt:variant>
        <vt:i4>638</vt:i4>
      </vt:variant>
      <vt:variant>
        <vt:i4>0</vt:i4>
      </vt:variant>
      <vt:variant>
        <vt:i4>5</vt:i4>
      </vt:variant>
      <vt:variant>
        <vt:lpwstr/>
      </vt:variant>
      <vt:variant>
        <vt:lpwstr>_Toc361327501</vt:lpwstr>
      </vt:variant>
      <vt:variant>
        <vt:i4>1376309</vt:i4>
      </vt:variant>
      <vt:variant>
        <vt:i4>632</vt:i4>
      </vt:variant>
      <vt:variant>
        <vt:i4>0</vt:i4>
      </vt:variant>
      <vt:variant>
        <vt:i4>5</vt:i4>
      </vt:variant>
      <vt:variant>
        <vt:lpwstr/>
      </vt:variant>
      <vt:variant>
        <vt:lpwstr>_Toc361327500</vt:lpwstr>
      </vt:variant>
      <vt:variant>
        <vt:i4>1835060</vt:i4>
      </vt:variant>
      <vt:variant>
        <vt:i4>626</vt:i4>
      </vt:variant>
      <vt:variant>
        <vt:i4>0</vt:i4>
      </vt:variant>
      <vt:variant>
        <vt:i4>5</vt:i4>
      </vt:variant>
      <vt:variant>
        <vt:lpwstr/>
      </vt:variant>
      <vt:variant>
        <vt:lpwstr>_Toc361327495</vt:lpwstr>
      </vt:variant>
      <vt:variant>
        <vt:i4>1835060</vt:i4>
      </vt:variant>
      <vt:variant>
        <vt:i4>620</vt:i4>
      </vt:variant>
      <vt:variant>
        <vt:i4>0</vt:i4>
      </vt:variant>
      <vt:variant>
        <vt:i4>5</vt:i4>
      </vt:variant>
      <vt:variant>
        <vt:lpwstr/>
      </vt:variant>
      <vt:variant>
        <vt:lpwstr>_Toc361327494</vt:lpwstr>
      </vt:variant>
      <vt:variant>
        <vt:i4>1835060</vt:i4>
      </vt:variant>
      <vt:variant>
        <vt:i4>614</vt:i4>
      </vt:variant>
      <vt:variant>
        <vt:i4>0</vt:i4>
      </vt:variant>
      <vt:variant>
        <vt:i4>5</vt:i4>
      </vt:variant>
      <vt:variant>
        <vt:lpwstr/>
      </vt:variant>
      <vt:variant>
        <vt:lpwstr>_Toc361327493</vt:lpwstr>
      </vt:variant>
      <vt:variant>
        <vt:i4>1835060</vt:i4>
      </vt:variant>
      <vt:variant>
        <vt:i4>608</vt:i4>
      </vt:variant>
      <vt:variant>
        <vt:i4>0</vt:i4>
      </vt:variant>
      <vt:variant>
        <vt:i4>5</vt:i4>
      </vt:variant>
      <vt:variant>
        <vt:lpwstr/>
      </vt:variant>
      <vt:variant>
        <vt:lpwstr>_Toc361327492</vt:lpwstr>
      </vt:variant>
      <vt:variant>
        <vt:i4>1835060</vt:i4>
      </vt:variant>
      <vt:variant>
        <vt:i4>602</vt:i4>
      </vt:variant>
      <vt:variant>
        <vt:i4>0</vt:i4>
      </vt:variant>
      <vt:variant>
        <vt:i4>5</vt:i4>
      </vt:variant>
      <vt:variant>
        <vt:lpwstr/>
      </vt:variant>
      <vt:variant>
        <vt:lpwstr>_Toc361327491</vt:lpwstr>
      </vt:variant>
      <vt:variant>
        <vt:i4>1835060</vt:i4>
      </vt:variant>
      <vt:variant>
        <vt:i4>596</vt:i4>
      </vt:variant>
      <vt:variant>
        <vt:i4>0</vt:i4>
      </vt:variant>
      <vt:variant>
        <vt:i4>5</vt:i4>
      </vt:variant>
      <vt:variant>
        <vt:lpwstr/>
      </vt:variant>
      <vt:variant>
        <vt:lpwstr>_Toc361327490</vt:lpwstr>
      </vt:variant>
      <vt:variant>
        <vt:i4>1900596</vt:i4>
      </vt:variant>
      <vt:variant>
        <vt:i4>590</vt:i4>
      </vt:variant>
      <vt:variant>
        <vt:i4>0</vt:i4>
      </vt:variant>
      <vt:variant>
        <vt:i4>5</vt:i4>
      </vt:variant>
      <vt:variant>
        <vt:lpwstr/>
      </vt:variant>
      <vt:variant>
        <vt:lpwstr>_Toc361327489</vt:lpwstr>
      </vt:variant>
      <vt:variant>
        <vt:i4>1900596</vt:i4>
      </vt:variant>
      <vt:variant>
        <vt:i4>584</vt:i4>
      </vt:variant>
      <vt:variant>
        <vt:i4>0</vt:i4>
      </vt:variant>
      <vt:variant>
        <vt:i4>5</vt:i4>
      </vt:variant>
      <vt:variant>
        <vt:lpwstr/>
      </vt:variant>
      <vt:variant>
        <vt:lpwstr>_Toc361327488</vt:lpwstr>
      </vt:variant>
      <vt:variant>
        <vt:i4>1245236</vt:i4>
      </vt:variant>
      <vt:variant>
        <vt:i4>578</vt:i4>
      </vt:variant>
      <vt:variant>
        <vt:i4>0</vt:i4>
      </vt:variant>
      <vt:variant>
        <vt:i4>5</vt:i4>
      </vt:variant>
      <vt:variant>
        <vt:lpwstr/>
      </vt:variant>
      <vt:variant>
        <vt:lpwstr>_Toc361327466</vt:lpwstr>
      </vt:variant>
      <vt:variant>
        <vt:i4>1245236</vt:i4>
      </vt:variant>
      <vt:variant>
        <vt:i4>572</vt:i4>
      </vt:variant>
      <vt:variant>
        <vt:i4>0</vt:i4>
      </vt:variant>
      <vt:variant>
        <vt:i4>5</vt:i4>
      </vt:variant>
      <vt:variant>
        <vt:lpwstr/>
      </vt:variant>
      <vt:variant>
        <vt:lpwstr>_Toc361327465</vt:lpwstr>
      </vt:variant>
      <vt:variant>
        <vt:i4>1245236</vt:i4>
      </vt:variant>
      <vt:variant>
        <vt:i4>566</vt:i4>
      </vt:variant>
      <vt:variant>
        <vt:i4>0</vt:i4>
      </vt:variant>
      <vt:variant>
        <vt:i4>5</vt:i4>
      </vt:variant>
      <vt:variant>
        <vt:lpwstr/>
      </vt:variant>
      <vt:variant>
        <vt:lpwstr>_Toc361327464</vt:lpwstr>
      </vt:variant>
      <vt:variant>
        <vt:i4>1245236</vt:i4>
      </vt:variant>
      <vt:variant>
        <vt:i4>560</vt:i4>
      </vt:variant>
      <vt:variant>
        <vt:i4>0</vt:i4>
      </vt:variant>
      <vt:variant>
        <vt:i4>5</vt:i4>
      </vt:variant>
      <vt:variant>
        <vt:lpwstr/>
      </vt:variant>
      <vt:variant>
        <vt:lpwstr>_Toc361327463</vt:lpwstr>
      </vt:variant>
      <vt:variant>
        <vt:i4>1245236</vt:i4>
      </vt:variant>
      <vt:variant>
        <vt:i4>554</vt:i4>
      </vt:variant>
      <vt:variant>
        <vt:i4>0</vt:i4>
      </vt:variant>
      <vt:variant>
        <vt:i4>5</vt:i4>
      </vt:variant>
      <vt:variant>
        <vt:lpwstr/>
      </vt:variant>
      <vt:variant>
        <vt:lpwstr>_Toc361327462</vt:lpwstr>
      </vt:variant>
      <vt:variant>
        <vt:i4>1245236</vt:i4>
      </vt:variant>
      <vt:variant>
        <vt:i4>548</vt:i4>
      </vt:variant>
      <vt:variant>
        <vt:i4>0</vt:i4>
      </vt:variant>
      <vt:variant>
        <vt:i4>5</vt:i4>
      </vt:variant>
      <vt:variant>
        <vt:lpwstr/>
      </vt:variant>
      <vt:variant>
        <vt:lpwstr>_Toc361327461</vt:lpwstr>
      </vt:variant>
      <vt:variant>
        <vt:i4>1245236</vt:i4>
      </vt:variant>
      <vt:variant>
        <vt:i4>542</vt:i4>
      </vt:variant>
      <vt:variant>
        <vt:i4>0</vt:i4>
      </vt:variant>
      <vt:variant>
        <vt:i4>5</vt:i4>
      </vt:variant>
      <vt:variant>
        <vt:lpwstr/>
      </vt:variant>
      <vt:variant>
        <vt:lpwstr>_Toc361327460</vt:lpwstr>
      </vt:variant>
      <vt:variant>
        <vt:i4>1048628</vt:i4>
      </vt:variant>
      <vt:variant>
        <vt:i4>536</vt:i4>
      </vt:variant>
      <vt:variant>
        <vt:i4>0</vt:i4>
      </vt:variant>
      <vt:variant>
        <vt:i4>5</vt:i4>
      </vt:variant>
      <vt:variant>
        <vt:lpwstr/>
      </vt:variant>
      <vt:variant>
        <vt:lpwstr>_Toc361327459</vt:lpwstr>
      </vt:variant>
      <vt:variant>
        <vt:i4>1048628</vt:i4>
      </vt:variant>
      <vt:variant>
        <vt:i4>530</vt:i4>
      </vt:variant>
      <vt:variant>
        <vt:i4>0</vt:i4>
      </vt:variant>
      <vt:variant>
        <vt:i4>5</vt:i4>
      </vt:variant>
      <vt:variant>
        <vt:lpwstr/>
      </vt:variant>
      <vt:variant>
        <vt:lpwstr>_Toc361327458</vt:lpwstr>
      </vt:variant>
      <vt:variant>
        <vt:i4>1048628</vt:i4>
      </vt:variant>
      <vt:variant>
        <vt:i4>524</vt:i4>
      </vt:variant>
      <vt:variant>
        <vt:i4>0</vt:i4>
      </vt:variant>
      <vt:variant>
        <vt:i4>5</vt:i4>
      </vt:variant>
      <vt:variant>
        <vt:lpwstr/>
      </vt:variant>
      <vt:variant>
        <vt:lpwstr>_Toc361327457</vt:lpwstr>
      </vt:variant>
      <vt:variant>
        <vt:i4>1048628</vt:i4>
      </vt:variant>
      <vt:variant>
        <vt:i4>518</vt:i4>
      </vt:variant>
      <vt:variant>
        <vt:i4>0</vt:i4>
      </vt:variant>
      <vt:variant>
        <vt:i4>5</vt:i4>
      </vt:variant>
      <vt:variant>
        <vt:lpwstr/>
      </vt:variant>
      <vt:variant>
        <vt:lpwstr>_Toc361327456</vt:lpwstr>
      </vt:variant>
      <vt:variant>
        <vt:i4>1048628</vt:i4>
      </vt:variant>
      <vt:variant>
        <vt:i4>512</vt:i4>
      </vt:variant>
      <vt:variant>
        <vt:i4>0</vt:i4>
      </vt:variant>
      <vt:variant>
        <vt:i4>5</vt:i4>
      </vt:variant>
      <vt:variant>
        <vt:lpwstr/>
      </vt:variant>
      <vt:variant>
        <vt:lpwstr>_Toc361327455</vt:lpwstr>
      </vt:variant>
      <vt:variant>
        <vt:i4>1048628</vt:i4>
      </vt:variant>
      <vt:variant>
        <vt:i4>506</vt:i4>
      </vt:variant>
      <vt:variant>
        <vt:i4>0</vt:i4>
      </vt:variant>
      <vt:variant>
        <vt:i4>5</vt:i4>
      </vt:variant>
      <vt:variant>
        <vt:lpwstr/>
      </vt:variant>
      <vt:variant>
        <vt:lpwstr>_Toc361327454</vt:lpwstr>
      </vt:variant>
      <vt:variant>
        <vt:i4>1048628</vt:i4>
      </vt:variant>
      <vt:variant>
        <vt:i4>500</vt:i4>
      </vt:variant>
      <vt:variant>
        <vt:i4>0</vt:i4>
      </vt:variant>
      <vt:variant>
        <vt:i4>5</vt:i4>
      </vt:variant>
      <vt:variant>
        <vt:lpwstr/>
      </vt:variant>
      <vt:variant>
        <vt:lpwstr>_Toc361327453</vt:lpwstr>
      </vt:variant>
      <vt:variant>
        <vt:i4>1048628</vt:i4>
      </vt:variant>
      <vt:variant>
        <vt:i4>494</vt:i4>
      </vt:variant>
      <vt:variant>
        <vt:i4>0</vt:i4>
      </vt:variant>
      <vt:variant>
        <vt:i4>5</vt:i4>
      </vt:variant>
      <vt:variant>
        <vt:lpwstr/>
      </vt:variant>
      <vt:variant>
        <vt:lpwstr>_Toc361327452</vt:lpwstr>
      </vt:variant>
      <vt:variant>
        <vt:i4>1048628</vt:i4>
      </vt:variant>
      <vt:variant>
        <vt:i4>488</vt:i4>
      </vt:variant>
      <vt:variant>
        <vt:i4>0</vt:i4>
      </vt:variant>
      <vt:variant>
        <vt:i4>5</vt:i4>
      </vt:variant>
      <vt:variant>
        <vt:lpwstr/>
      </vt:variant>
      <vt:variant>
        <vt:lpwstr>_Toc361327451</vt:lpwstr>
      </vt:variant>
      <vt:variant>
        <vt:i4>1048628</vt:i4>
      </vt:variant>
      <vt:variant>
        <vt:i4>482</vt:i4>
      </vt:variant>
      <vt:variant>
        <vt:i4>0</vt:i4>
      </vt:variant>
      <vt:variant>
        <vt:i4>5</vt:i4>
      </vt:variant>
      <vt:variant>
        <vt:lpwstr/>
      </vt:variant>
      <vt:variant>
        <vt:lpwstr>_Toc361327450</vt:lpwstr>
      </vt:variant>
      <vt:variant>
        <vt:i4>1114164</vt:i4>
      </vt:variant>
      <vt:variant>
        <vt:i4>476</vt:i4>
      </vt:variant>
      <vt:variant>
        <vt:i4>0</vt:i4>
      </vt:variant>
      <vt:variant>
        <vt:i4>5</vt:i4>
      </vt:variant>
      <vt:variant>
        <vt:lpwstr/>
      </vt:variant>
      <vt:variant>
        <vt:lpwstr>_Toc361327449</vt:lpwstr>
      </vt:variant>
      <vt:variant>
        <vt:i4>1114164</vt:i4>
      </vt:variant>
      <vt:variant>
        <vt:i4>470</vt:i4>
      </vt:variant>
      <vt:variant>
        <vt:i4>0</vt:i4>
      </vt:variant>
      <vt:variant>
        <vt:i4>5</vt:i4>
      </vt:variant>
      <vt:variant>
        <vt:lpwstr/>
      </vt:variant>
      <vt:variant>
        <vt:lpwstr>_Toc361327448</vt:lpwstr>
      </vt:variant>
      <vt:variant>
        <vt:i4>1114164</vt:i4>
      </vt:variant>
      <vt:variant>
        <vt:i4>464</vt:i4>
      </vt:variant>
      <vt:variant>
        <vt:i4>0</vt:i4>
      </vt:variant>
      <vt:variant>
        <vt:i4>5</vt:i4>
      </vt:variant>
      <vt:variant>
        <vt:lpwstr/>
      </vt:variant>
      <vt:variant>
        <vt:lpwstr>_Toc361327447</vt:lpwstr>
      </vt:variant>
      <vt:variant>
        <vt:i4>1114164</vt:i4>
      </vt:variant>
      <vt:variant>
        <vt:i4>458</vt:i4>
      </vt:variant>
      <vt:variant>
        <vt:i4>0</vt:i4>
      </vt:variant>
      <vt:variant>
        <vt:i4>5</vt:i4>
      </vt:variant>
      <vt:variant>
        <vt:lpwstr/>
      </vt:variant>
      <vt:variant>
        <vt:lpwstr>_Toc361327446</vt:lpwstr>
      </vt:variant>
      <vt:variant>
        <vt:i4>1114164</vt:i4>
      </vt:variant>
      <vt:variant>
        <vt:i4>452</vt:i4>
      </vt:variant>
      <vt:variant>
        <vt:i4>0</vt:i4>
      </vt:variant>
      <vt:variant>
        <vt:i4>5</vt:i4>
      </vt:variant>
      <vt:variant>
        <vt:lpwstr/>
      </vt:variant>
      <vt:variant>
        <vt:lpwstr>_Toc361327445</vt:lpwstr>
      </vt:variant>
      <vt:variant>
        <vt:i4>1114164</vt:i4>
      </vt:variant>
      <vt:variant>
        <vt:i4>446</vt:i4>
      </vt:variant>
      <vt:variant>
        <vt:i4>0</vt:i4>
      </vt:variant>
      <vt:variant>
        <vt:i4>5</vt:i4>
      </vt:variant>
      <vt:variant>
        <vt:lpwstr/>
      </vt:variant>
      <vt:variant>
        <vt:lpwstr>_Toc361327444</vt:lpwstr>
      </vt:variant>
      <vt:variant>
        <vt:i4>1114164</vt:i4>
      </vt:variant>
      <vt:variant>
        <vt:i4>440</vt:i4>
      </vt:variant>
      <vt:variant>
        <vt:i4>0</vt:i4>
      </vt:variant>
      <vt:variant>
        <vt:i4>5</vt:i4>
      </vt:variant>
      <vt:variant>
        <vt:lpwstr/>
      </vt:variant>
      <vt:variant>
        <vt:lpwstr>_Toc361327443</vt:lpwstr>
      </vt:variant>
      <vt:variant>
        <vt:i4>1114164</vt:i4>
      </vt:variant>
      <vt:variant>
        <vt:i4>434</vt:i4>
      </vt:variant>
      <vt:variant>
        <vt:i4>0</vt:i4>
      </vt:variant>
      <vt:variant>
        <vt:i4>5</vt:i4>
      </vt:variant>
      <vt:variant>
        <vt:lpwstr/>
      </vt:variant>
      <vt:variant>
        <vt:lpwstr>_Toc361327442</vt:lpwstr>
      </vt:variant>
      <vt:variant>
        <vt:i4>1114164</vt:i4>
      </vt:variant>
      <vt:variant>
        <vt:i4>428</vt:i4>
      </vt:variant>
      <vt:variant>
        <vt:i4>0</vt:i4>
      </vt:variant>
      <vt:variant>
        <vt:i4>5</vt:i4>
      </vt:variant>
      <vt:variant>
        <vt:lpwstr/>
      </vt:variant>
      <vt:variant>
        <vt:lpwstr>_Toc361327441</vt:lpwstr>
      </vt:variant>
      <vt:variant>
        <vt:i4>1114164</vt:i4>
      </vt:variant>
      <vt:variant>
        <vt:i4>422</vt:i4>
      </vt:variant>
      <vt:variant>
        <vt:i4>0</vt:i4>
      </vt:variant>
      <vt:variant>
        <vt:i4>5</vt:i4>
      </vt:variant>
      <vt:variant>
        <vt:lpwstr/>
      </vt:variant>
      <vt:variant>
        <vt:lpwstr>_Toc361327440</vt:lpwstr>
      </vt:variant>
      <vt:variant>
        <vt:i4>1441844</vt:i4>
      </vt:variant>
      <vt:variant>
        <vt:i4>416</vt:i4>
      </vt:variant>
      <vt:variant>
        <vt:i4>0</vt:i4>
      </vt:variant>
      <vt:variant>
        <vt:i4>5</vt:i4>
      </vt:variant>
      <vt:variant>
        <vt:lpwstr/>
      </vt:variant>
      <vt:variant>
        <vt:lpwstr>_Toc361327439</vt:lpwstr>
      </vt:variant>
      <vt:variant>
        <vt:i4>1441844</vt:i4>
      </vt:variant>
      <vt:variant>
        <vt:i4>410</vt:i4>
      </vt:variant>
      <vt:variant>
        <vt:i4>0</vt:i4>
      </vt:variant>
      <vt:variant>
        <vt:i4>5</vt:i4>
      </vt:variant>
      <vt:variant>
        <vt:lpwstr/>
      </vt:variant>
      <vt:variant>
        <vt:lpwstr>_Toc361327438</vt:lpwstr>
      </vt:variant>
      <vt:variant>
        <vt:i4>1441844</vt:i4>
      </vt:variant>
      <vt:variant>
        <vt:i4>404</vt:i4>
      </vt:variant>
      <vt:variant>
        <vt:i4>0</vt:i4>
      </vt:variant>
      <vt:variant>
        <vt:i4>5</vt:i4>
      </vt:variant>
      <vt:variant>
        <vt:lpwstr/>
      </vt:variant>
      <vt:variant>
        <vt:lpwstr>_Toc361327437</vt:lpwstr>
      </vt:variant>
      <vt:variant>
        <vt:i4>1441844</vt:i4>
      </vt:variant>
      <vt:variant>
        <vt:i4>398</vt:i4>
      </vt:variant>
      <vt:variant>
        <vt:i4>0</vt:i4>
      </vt:variant>
      <vt:variant>
        <vt:i4>5</vt:i4>
      </vt:variant>
      <vt:variant>
        <vt:lpwstr/>
      </vt:variant>
      <vt:variant>
        <vt:lpwstr>_Toc361327436</vt:lpwstr>
      </vt:variant>
      <vt:variant>
        <vt:i4>1441844</vt:i4>
      </vt:variant>
      <vt:variant>
        <vt:i4>392</vt:i4>
      </vt:variant>
      <vt:variant>
        <vt:i4>0</vt:i4>
      </vt:variant>
      <vt:variant>
        <vt:i4>5</vt:i4>
      </vt:variant>
      <vt:variant>
        <vt:lpwstr/>
      </vt:variant>
      <vt:variant>
        <vt:lpwstr>_Toc361327435</vt:lpwstr>
      </vt:variant>
      <vt:variant>
        <vt:i4>1441844</vt:i4>
      </vt:variant>
      <vt:variant>
        <vt:i4>386</vt:i4>
      </vt:variant>
      <vt:variant>
        <vt:i4>0</vt:i4>
      </vt:variant>
      <vt:variant>
        <vt:i4>5</vt:i4>
      </vt:variant>
      <vt:variant>
        <vt:lpwstr/>
      </vt:variant>
      <vt:variant>
        <vt:lpwstr>_Toc361327434</vt:lpwstr>
      </vt:variant>
      <vt:variant>
        <vt:i4>1441844</vt:i4>
      </vt:variant>
      <vt:variant>
        <vt:i4>380</vt:i4>
      </vt:variant>
      <vt:variant>
        <vt:i4>0</vt:i4>
      </vt:variant>
      <vt:variant>
        <vt:i4>5</vt:i4>
      </vt:variant>
      <vt:variant>
        <vt:lpwstr/>
      </vt:variant>
      <vt:variant>
        <vt:lpwstr>_Toc361327433</vt:lpwstr>
      </vt:variant>
      <vt:variant>
        <vt:i4>1441844</vt:i4>
      </vt:variant>
      <vt:variant>
        <vt:i4>374</vt:i4>
      </vt:variant>
      <vt:variant>
        <vt:i4>0</vt:i4>
      </vt:variant>
      <vt:variant>
        <vt:i4>5</vt:i4>
      </vt:variant>
      <vt:variant>
        <vt:lpwstr/>
      </vt:variant>
      <vt:variant>
        <vt:lpwstr>_Toc361327432</vt:lpwstr>
      </vt:variant>
      <vt:variant>
        <vt:i4>1441844</vt:i4>
      </vt:variant>
      <vt:variant>
        <vt:i4>368</vt:i4>
      </vt:variant>
      <vt:variant>
        <vt:i4>0</vt:i4>
      </vt:variant>
      <vt:variant>
        <vt:i4>5</vt:i4>
      </vt:variant>
      <vt:variant>
        <vt:lpwstr/>
      </vt:variant>
      <vt:variant>
        <vt:lpwstr>_Toc361327431</vt:lpwstr>
      </vt:variant>
      <vt:variant>
        <vt:i4>1441844</vt:i4>
      </vt:variant>
      <vt:variant>
        <vt:i4>362</vt:i4>
      </vt:variant>
      <vt:variant>
        <vt:i4>0</vt:i4>
      </vt:variant>
      <vt:variant>
        <vt:i4>5</vt:i4>
      </vt:variant>
      <vt:variant>
        <vt:lpwstr/>
      </vt:variant>
      <vt:variant>
        <vt:lpwstr>_Toc361327430</vt:lpwstr>
      </vt:variant>
      <vt:variant>
        <vt:i4>1507380</vt:i4>
      </vt:variant>
      <vt:variant>
        <vt:i4>356</vt:i4>
      </vt:variant>
      <vt:variant>
        <vt:i4>0</vt:i4>
      </vt:variant>
      <vt:variant>
        <vt:i4>5</vt:i4>
      </vt:variant>
      <vt:variant>
        <vt:lpwstr/>
      </vt:variant>
      <vt:variant>
        <vt:lpwstr>_Toc361327429</vt:lpwstr>
      </vt:variant>
      <vt:variant>
        <vt:i4>1507380</vt:i4>
      </vt:variant>
      <vt:variant>
        <vt:i4>350</vt:i4>
      </vt:variant>
      <vt:variant>
        <vt:i4>0</vt:i4>
      </vt:variant>
      <vt:variant>
        <vt:i4>5</vt:i4>
      </vt:variant>
      <vt:variant>
        <vt:lpwstr/>
      </vt:variant>
      <vt:variant>
        <vt:lpwstr>_Toc361327428</vt:lpwstr>
      </vt:variant>
      <vt:variant>
        <vt:i4>1507380</vt:i4>
      </vt:variant>
      <vt:variant>
        <vt:i4>344</vt:i4>
      </vt:variant>
      <vt:variant>
        <vt:i4>0</vt:i4>
      </vt:variant>
      <vt:variant>
        <vt:i4>5</vt:i4>
      </vt:variant>
      <vt:variant>
        <vt:lpwstr/>
      </vt:variant>
      <vt:variant>
        <vt:lpwstr>_Toc361327427</vt:lpwstr>
      </vt:variant>
      <vt:variant>
        <vt:i4>1507380</vt:i4>
      </vt:variant>
      <vt:variant>
        <vt:i4>338</vt:i4>
      </vt:variant>
      <vt:variant>
        <vt:i4>0</vt:i4>
      </vt:variant>
      <vt:variant>
        <vt:i4>5</vt:i4>
      </vt:variant>
      <vt:variant>
        <vt:lpwstr/>
      </vt:variant>
      <vt:variant>
        <vt:lpwstr>_Toc361327426</vt:lpwstr>
      </vt:variant>
      <vt:variant>
        <vt:i4>1507380</vt:i4>
      </vt:variant>
      <vt:variant>
        <vt:i4>332</vt:i4>
      </vt:variant>
      <vt:variant>
        <vt:i4>0</vt:i4>
      </vt:variant>
      <vt:variant>
        <vt:i4>5</vt:i4>
      </vt:variant>
      <vt:variant>
        <vt:lpwstr/>
      </vt:variant>
      <vt:variant>
        <vt:lpwstr>_Toc361327425</vt:lpwstr>
      </vt:variant>
      <vt:variant>
        <vt:i4>1507380</vt:i4>
      </vt:variant>
      <vt:variant>
        <vt:i4>326</vt:i4>
      </vt:variant>
      <vt:variant>
        <vt:i4>0</vt:i4>
      </vt:variant>
      <vt:variant>
        <vt:i4>5</vt:i4>
      </vt:variant>
      <vt:variant>
        <vt:lpwstr/>
      </vt:variant>
      <vt:variant>
        <vt:lpwstr>_Toc361327424</vt:lpwstr>
      </vt:variant>
      <vt:variant>
        <vt:i4>1507380</vt:i4>
      </vt:variant>
      <vt:variant>
        <vt:i4>320</vt:i4>
      </vt:variant>
      <vt:variant>
        <vt:i4>0</vt:i4>
      </vt:variant>
      <vt:variant>
        <vt:i4>5</vt:i4>
      </vt:variant>
      <vt:variant>
        <vt:lpwstr/>
      </vt:variant>
      <vt:variant>
        <vt:lpwstr>_Toc361327423</vt:lpwstr>
      </vt:variant>
      <vt:variant>
        <vt:i4>1507380</vt:i4>
      </vt:variant>
      <vt:variant>
        <vt:i4>314</vt:i4>
      </vt:variant>
      <vt:variant>
        <vt:i4>0</vt:i4>
      </vt:variant>
      <vt:variant>
        <vt:i4>5</vt:i4>
      </vt:variant>
      <vt:variant>
        <vt:lpwstr/>
      </vt:variant>
      <vt:variant>
        <vt:lpwstr>_Toc361327422</vt:lpwstr>
      </vt:variant>
      <vt:variant>
        <vt:i4>1507380</vt:i4>
      </vt:variant>
      <vt:variant>
        <vt:i4>308</vt:i4>
      </vt:variant>
      <vt:variant>
        <vt:i4>0</vt:i4>
      </vt:variant>
      <vt:variant>
        <vt:i4>5</vt:i4>
      </vt:variant>
      <vt:variant>
        <vt:lpwstr/>
      </vt:variant>
      <vt:variant>
        <vt:lpwstr>_Toc361327421</vt:lpwstr>
      </vt:variant>
      <vt:variant>
        <vt:i4>1507380</vt:i4>
      </vt:variant>
      <vt:variant>
        <vt:i4>302</vt:i4>
      </vt:variant>
      <vt:variant>
        <vt:i4>0</vt:i4>
      </vt:variant>
      <vt:variant>
        <vt:i4>5</vt:i4>
      </vt:variant>
      <vt:variant>
        <vt:lpwstr/>
      </vt:variant>
      <vt:variant>
        <vt:lpwstr>_Toc361327420</vt:lpwstr>
      </vt:variant>
      <vt:variant>
        <vt:i4>1310772</vt:i4>
      </vt:variant>
      <vt:variant>
        <vt:i4>296</vt:i4>
      </vt:variant>
      <vt:variant>
        <vt:i4>0</vt:i4>
      </vt:variant>
      <vt:variant>
        <vt:i4>5</vt:i4>
      </vt:variant>
      <vt:variant>
        <vt:lpwstr/>
      </vt:variant>
      <vt:variant>
        <vt:lpwstr>_Toc361327419</vt:lpwstr>
      </vt:variant>
      <vt:variant>
        <vt:i4>1310772</vt:i4>
      </vt:variant>
      <vt:variant>
        <vt:i4>290</vt:i4>
      </vt:variant>
      <vt:variant>
        <vt:i4>0</vt:i4>
      </vt:variant>
      <vt:variant>
        <vt:i4>5</vt:i4>
      </vt:variant>
      <vt:variant>
        <vt:lpwstr/>
      </vt:variant>
      <vt:variant>
        <vt:lpwstr>_Toc361327418</vt:lpwstr>
      </vt:variant>
      <vt:variant>
        <vt:i4>1310772</vt:i4>
      </vt:variant>
      <vt:variant>
        <vt:i4>284</vt:i4>
      </vt:variant>
      <vt:variant>
        <vt:i4>0</vt:i4>
      </vt:variant>
      <vt:variant>
        <vt:i4>5</vt:i4>
      </vt:variant>
      <vt:variant>
        <vt:lpwstr/>
      </vt:variant>
      <vt:variant>
        <vt:lpwstr>_Toc361327417</vt:lpwstr>
      </vt:variant>
      <vt:variant>
        <vt:i4>1310772</vt:i4>
      </vt:variant>
      <vt:variant>
        <vt:i4>278</vt:i4>
      </vt:variant>
      <vt:variant>
        <vt:i4>0</vt:i4>
      </vt:variant>
      <vt:variant>
        <vt:i4>5</vt:i4>
      </vt:variant>
      <vt:variant>
        <vt:lpwstr/>
      </vt:variant>
      <vt:variant>
        <vt:lpwstr>_Toc361327416</vt:lpwstr>
      </vt:variant>
      <vt:variant>
        <vt:i4>1310772</vt:i4>
      </vt:variant>
      <vt:variant>
        <vt:i4>272</vt:i4>
      </vt:variant>
      <vt:variant>
        <vt:i4>0</vt:i4>
      </vt:variant>
      <vt:variant>
        <vt:i4>5</vt:i4>
      </vt:variant>
      <vt:variant>
        <vt:lpwstr/>
      </vt:variant>
      <vt:variant>
        <vt:lpwstr>_Toc361327415</vt:lpwstr>
      </vt:variant>
      <vt:variant>
        <vt:i4>1310772</vt:i4>
      </vt:variant>
      <vt:variant>
        <vt:i4>266</vt:i4>
      </vt:variant>
      <vt:variant>
        <vt:i4>0</vt:i4>
      </vt:variant>
      <vt:variant>
        <vt:i4>5</vt:i4>
      </vt:variant>
      <vt:variant>
        <vt:lpwstr/>
      </vt:variant>
      <vt:variant>
        <vt:lpwstr>_Toc361327414</vt:lpwstr>
      </vt:variant>
      <vt:variant>
        <vt:i4>1310772</vt:i4>
      </vt:variant>
      <vt:variant>
        <vt:i4>260</vt:i4>
      </vt:variant>
      <vt:variant>
        <vt:i4>0</vt:i4>
      </vt:variant>
      <vt:variant>
        <vt:i4>5</vt:i4>
      </vt:variant>
      <vt:variant>
        <vt:lpwstr/>
      </vt:variant>
      <vt:variant>
        <vt:lpwstr>_Toc361327413</vt:lpwstr>
      </vt:variant>
      <vt:variant>
        <vt:i4>1310772</vt:i4>
      </vt:variant>
      <vt:variant>
        <vt:i4>254</vt:i4>
      </vt:variant>
      <vt:variant>
        <vt:i4>0</vt:i4>
      </vt:variant>
      <vt:variant>
        <vt:i4>5</vt:i4>
      </vt:variant>
      <vt:variant>
        <vt:lpwstr/>
      </vt:variant>
      <vt:variant>
        <vt:lpwstr>_Toc361327411</vt:lpwstr>
      </vt:variant>
      <vt:variant>
        <vt:i4>1310772</vt:i4>
      </vt:variant>
      <vt:variant>
        <vt:i4>248</vt:i4>
      </vt:variant>
      <vt:variant>
        <vt:i4>0</vt:i4>
      </vt:variant>
      <vt:variant>
        <vt:i4>5</vt:i4>
      </vt:variant>
      <vt:variant>
        <vt:lpwstr/>
      </vt:variant>
      <vt:variant>
        <vt:lpwstr>_Toc361327410</vt:lpwstr>
      </vt:variant>
      <vt:variant>
        <vt:i4>1376308</vt:i4>
      </vt:variant>
      <vt:variant>
        <vt:i4>242</vt:i4>
      </vt:variant>
      <vt:variant>
        <vt:i4>0</vt:i4>
      </vt:variant>
      <vt:variant>
        <vt:i4>5</vt:i4>
      </vt:variant>
      <vt:variant>
        <vt:lpwstr/>
      </vt:variant>
      <vt:variant>
        <vt:lpwstr>_Toc361327409</vt:lpwstr>
      </vt:variant>
      <vt:variant>
        <vt:i4>1376308</vt:i4>
      </vt:variant>
      <vt:variant>
        <vt:i4>236</vt:i4>
      </vt:variant>
      <vt:variant>
        <vt:i4>0</vt:i4>
      </vt:variant>
      <vt:variant>
        <vt:i4>5</vt:i4>
      </vt:variant>
      <vt:variant>
        <vt:lpwstr/>
      </vt:variant>
      <vt:variant>
        <vt:lpwstr>_Toc361327408</vt:lpwstr>
      </vt:variant>
      <vt:variant>
        <vt:i4>1376308</vt:i4>
      </vt:variant>
      <vt:variant>
        <vt:i4>230</vt:i4>
      </vt:variant>
      <vt:variant>
        <vt:i4>0</vt:i4>
      </vt:variant>
      <vt:variant>
        <vt:i4>5</vt:i4>
      </vt:variant>
      <vt:variant>
        <vt:lpwstr/>
      </vt:variant>
      <vt:variant>
        <vt:lpwstr>_Toc361327407</vt:lpwstr>
      </vt:variant>
      <vt:variant>
        <vt:i4>1376308</vt:i4>
      </vt:variant>
      <vt:variant>
        <vt:i4>224</vt:i4>
      </vt:variant>
      <vt:variant>
        <vt:i4>0</vt:i4>
      </vt:variant>
      <vt:variant>
        <vt:i4>5</vt:i4>
      </vt:variant>
      <vt:variant>
        <vt:lpwstr/>
      </vt:variant>
      <vt:variant>
        <vt:lpwstr>_Toc361327406</vt:lpwstr>
      </vt:variant>
      <vt:variant>
        <vt:i4>1376308</vt:i4>
      </vt:variant>
      <vt:variant>
        <vt:i4>218</vt:i4>
      </vt:variant>
      <vt:variant>
        <vt:i4>0</vt:i4>
      </vt:variant>
      <vt:variant>
        <vt:i4>5</vt:i4>
      </vt:variant>
      <vt:variant>
        <vt:lpwstr/>
      </vt:variant>
      <vt:variant>
        <vt:lpwstr>_Toc361327405</vt:lpwstr>
      </vt:variant>
      <vt:variant>
        <vt:i4>1376308</vt:i4>
      </vt:variant>
      <vt:variant>
        <vt:i4>212</vt:i4>
      </vt:variant>
      <vt:variant>
        <vt:i4>0</vt:i4>
      </vt:variant>
      <vt:variant>
        <vt:i4>5</vt:i4>
      </vt:variant>
      <vt:variant>
        <vt:lpwstr/>
      </vt:variant>
      <vt:variant>
        <vt:lpwstr>_Toc361327404</vt:lpwstr>
      </vt:variant>
      <vt:variant>
        <vt:i4>1376308</vt:i4>
      </vt:variant>
      <vt:variant>
        <vt:i4>206</vt:i4>
      </vt:variant>
      <vt:variant>
        <vt:i4>0</vt:i4>
      </vt:variant>
      <vt:variant>
        <vt:i4>5</vt:i4>
      </vt:variant>
      <vt:variant>
        <vt:lpwstr/>
      </vt:variant>
      <vt:variant>
        <vt:lpwstr>_Toc361327403</vt:lpwstr>
      </vt:variant>
      <vt:variant>
        <vt:i4>1376308</vt:i4>
      </vt:variant>
      <vt:variant>
        <vt:i4>200</vt:i4>
      </vt:variant>
      <vt:variant>
        <vt:i4>0</vt:i4>
      </vt:variant>
      <vt:variant>
        <vt:i4>5</vt:i4>
      </vt:variant>
      <vt:variant>
        <vt:lpwstr/>
      </vt:variant>
      <vt:variant>
        <vt:lpwstr>_Toc361327402</vt:lpwstr>
      </vt:variant>
      <vt:variant>
        <vt:i4>1376308</vt:i4>
      </vt:variant>
      <vt:variant>
        <vt:i4>194</vt:i4>
      </vt:variant>
      <vt:variant>
        <vt:i4>0</vt:i4>
      </vt:variant>
      <vt:variant>
        <vt:i4>5</vt:i4>
      </vt:variant>
      <vt:variant>
        <vt:lpwstr/>
      </vt:variant>
      <vt:variant>
        <vt:lpwstr>_Toc361327401</vt:lpwstr>
      </vt:variant>
      <vt:variant>
        <vt:i4>1376308</vt:i4>
      </vt:variant>
      <vt:variant>
        <vt:i4>188</vt:i4>
      </vt:variant>
      <vt:variant>
        <vt:i4>0</vt:i4>
      </vt:variant>
      <vt:variant>
        <vt:i4>5</vt:i4>
      </vt:variant>
      <vt:variant>
        <vt:lpwstr/>
      </vt:variant>
      <vt:variant>
        <vt:lpwstr>_Toc361327400</vt:lpwstr>
      </vt:variant>
      <vt:variant>
        <vt:i4>1835059</vt:i4>
      </vt:variant>
      <vt:variant>
        <vt:i4>182</vt:i4>
      </vt:variant>
      <vt:variant>
        <vt:i4>0</vt:i4>
      </vt:variant>
      <vt:variant>
        <vt:i4>5</vt:i4>
      </vt:variant>
      <vt:variant>
        <vt:lpwstr/>
      </vt:variant>
      <vt:variant>
        <vt:lpwstr>_Toc361327399</vt:lpwstr>
      </vt:variant>
      <vt:variant>
        <vt:i4>1835059</vt:i4>
      </vt:variant>
      <vt:variant>
        <vt:i4>176</vt:i4>
      </vt:variant>
      <vt:variant>
        <vt:i4>0</vt:i4>
      </vt:variant>
      <vt:variant>
        <vt:i4>5</vt:i4>
      </vt:variant>
      <vt:variant>
        <vt:lpwstr/>
      </vt:variant>
      <vt:variant>
        <vt:lpwstr>_Toc361327398</vt:lpwstr>
      </vt:variant>
      <vt:variant>
        <vt:i4>1835059</vt:i4>
      </vt:variant>
      <vt:variant>
        <vt:i4>170</vt:i4>
      </vt:variant>
      <vt:variant>
        <vt:i4>0</vt:i4>
      </vt:variant>
      <vt:variant>
        <vt:i4>5</vt:i4>
      </vt:variant>
      <vt:variant>
        <vt:lpwstr/>
      </vt:variant>
      <vt:variant>
        <vt:lpwstr>_Toc361327397</vt:lpwstr>
      </vt:variant>
      <vt:variant>
        <vt:i4>1835059</vt:i4>
      </vt:variant>
      <vt:variant>
        <vt:i4>164</vt:i4>
      </vt:variant>
      <vt:variant>
        <vt:i4>0</vt:i4>
      </vt:variant>
      <vt:variant>
        <vt:i4>5</vt:i4>
      </vt:variant>
      <vt:variant>
        <vt:lpwstr/>
      </vt:variant>
      <vt:variant>
        <vt:lpwstr>_Toc361327396</vt:lpwstr>
      </vt:variant>
      <vt:variant>
        <vt:i4>1835059</vt:i4>
      </vt:variant>
      <vt:variant>
        <vt:i4>158</vt:i4>
      </vt:variant>
      <vt:variant>
        <vt:i4>0</vt:i4>
      </vt:variant>
      <vt:variant>
        <vt:i4>5</vt:i4>
      </vt:variant>
      <vt:variant>
        <vt:lpwstr/>
      </vt:variant>
      <vt:variant>
        <vt:lpwstr>_Toc361327395</vt:lpwstr>
      </vt:variant>
      <vt:variant>
        <vt:i4>1835059</vt:i4>
      </vt:variant>
      <vt:variant>
        <vt:i4>152</vt:i4>
      </vt:variant>
      <vt:variant>
        <vt:i4>0</vt:i4>
      </vt:variant>
      <vt:variant>
        <vt:i4>5</vt:i4>
      </vt:variant>
      <vt:variant>
        <vt:lpwstr/>
      </vt:variant>
      <vt:variant>
        <vt:lpwstr>_Toc361327394</vt:lpwstr>
      </vt:variant>
      <vt:variant>
        <vt:i4>1835059</vt:i4>
      </vt:variant>
      <vt:variant>
        <vt:i4>146</vt:i4>
      </vt:variant>
      <vt:variant>
        <vt:i4>0</vt:i4>
      </vt:variant>
      <vt:variant>
        <vt:i4>5</vt:i4>
      </vt:variant>
      <vt:variant>
        <vt:lpwstr/>
      </vt:variant>
      <vt:variant>
        <vt:lpwstr>_Toc361327393</vt:lpwstr>
      </vt:variant>
      <vt:variant>
        <vt:i4>1835059</vt:i4>
      </vt:variant>
      <vt:variant>
        <vt:i4>140</vt:i4>
      </vt:variant>
      <vt:variant>
        <vt:i4>0</vt:i4>
      </vt:variant>
      <vt:variant>
        <vt:i4>5</vt:i4>
      </vt:variant>
      <vt:variant>
        <vt:lpwstr/>
      </vt:variant>
      <vt:variant>
        <vt:lpwstr>_Toc361327392</vt:lpwstr>
      </vt:variant>
      <vt:variant>
        <vt:i4>1835059</vt:i4>
      </vt:variant>
      <vt:variant>
        <vt:i4>134</vt:i4>
      </vt:variant>
      <vt:variant>
        <vt:i4>0</vt:i4>
      </vt:variant>
      <vt:variant>
        <vt:i4>5</vt:i4>
      </vt:variant>
      <vt:variant>
        <vt:lpwstr/>
      </vt:variant>
      <vt:variant>
        <vt:lpwstr>_Toc361327391</vt:lpwstr>
      </vt:variant>
      <vt:variant>
        <vt:i4>1835059</vt:i4>
      </vt:variant>
      <vt:variant>
        <vt:i4>128</vt:i4>
      </vt:variant>
      <vt:variant>
        <vt:i4>0</vt:i4>
      </vt:variant>
      <vt:variant>
        <vt:i4>5</vt:i4>
      </vt:variant>
      <vt:variant>
        <vt:lpwstr/>
      </vt:variant>
      <vt:variant>
        <vt:lpwstr>_Toc361327390</vt:lpwstr>
      </vt:variant>
      <vt:variant>
        <vt:i4>1900595</vt:i4>
      </vt:variant>
      <vt:variant>
        <vt:i4>122</vt:i4>
      </vt:variant>
      <vt:variant>
        <vt:i4>0</vt:i4>
      </vt:variant>
      <vt:variant>
        <vt:i4>5</vt:i4>
      </vt:variant>
      <vt:variant>
        <vt:lpwstr/>
      </vt:variant>
      <vt:variant>
        <vt:lpwstr>_Toc361327389</vt:lpwstr>
      </vt:variant>
      <vt:variant>
        <vt:i4>1900595</vt:i4>
      </vt:variant>
      <vt:variant>
        <vt:i4>116</vt:i4>
      </vt:variant>
      <vt:variant>
        <vt:i4>0</vt:i4>
      </vt:variant>
      <vt:variant>
        <vt:i4>5</vt:i4>
      </vt:variant>
      <vt:variant>
        <vt:lpwstr/>
      </vt:variant>
      <vt:variant>
        <vt:lpwstr>_Toc361327388</vt:lpwstr>
      </vt:variant>
      <vt:variant>
        <vt:i4>1900595</vt:i4>
      </vt:variant>
      <vt:variant>
        <vt:i4>110</vt:i4>
      </vt:variant>
      <vt:variant>
        <vt:i4>0</vt:i4>
      </vt:variant>
      <vt:variant>
        <vt:i4>5</vt:i4>
      </vt:variant>
      <vt:variant>
        <vt:lpwstr/>
      </vt:variant>
      <vt:variant>
        <vt:lpwstr>_Toc361327387</vt:lpwstr>
      </vt:variant>
      <vt:variant>
        <vt:i4>1900595</vt:i4>
      </vt:variant>
      <vt:variant>
        <vt:i4>104</vt:i4>
      </vt:variant>
      <vt:variant>
        <vt:i4>0</vt:i4>
      </vt:variant>
      <vt:variant>
        <vt:i4>5</vt:i4>
      </vt:variant>
      <vt:variant>
        <vt:lpwstr/>
      </vt:variant>
      <vt:variant>
        <vt:lpwstr>_Toc361327386</vt:lpwstr>
      </vt:variant>
      <vt:variant>
        <vt:i4>1900595</vt:i4>
      </vt:variant>
      <vt:variant>
        <vt:i4>98</vt:i4>
      </vt:variant>
      <vt:variant>
        <vt:i4>0</vt:i4>
      </vt:variant>
      <vt:variant>
        <vt:i4>5</vt:i4>
      </vt:variant>
      <vt:variant>
        <vt:lpwstr/>
      </vt:variant>
      <vt:variant>
        <vt:lpwstr>_Toc361327385</vt:lpwstr>
      </vt:variant>
      <vt:variant>
        <vt:i4>1900595</vt:i4>
      </vt:variant>
      <vt:variant>
        <vt:i4>92</vt:i4>
      </vt:variant>
      <vt:variant>
        <vt:i4>0</vt:i4>
      </vt:variant>
      <vt:variant>
        <vt:i4>5</vt:i4>
      </vt:variant>
      <vt:variant>
        <vt:lpwstr/>
      </vt:variant>
      <vt:variant>
        <vt:lpwstr>_Toc361327384</vt:lpwstr>
      </vt:variant>
      <vt:variant>
        <vt:i4>1900595</vt:i4>
      </vt:variant>
      <vt:variant>
        <vt:i4>86</vt:i4>
      </vt:variant>
      <vt:variant>
        <vt:i4>0</vt:i4>
      </vt:variant>
      <vt:variant>
        <vt:i4>5</vt:i4>
      </vt:variant>
      <vt:variant>
        <vt:lpwstr/>
      </vt:variant>
      <vt:variant>
        <vt:lpwstr>_Toc361327383</vt:lpwstr>
      </vt:variant>
      <vt:variant>
        <vt:i4>1900595</vt:i4>
      </vt:variant>
      <vt:variant>
        <vt:i4>80</vt:i4>
      </vt:variant>
      <vt:variant>
        <vt:i4>0</vt:i4>
      </vt:variant>
      <vt:variant>
        <vt:i4>5</vt:i4>
      </vt:variant>
      <vt:variant>
        <vt:lpwstr/>
      </vt:variant>
      <vt:variant>
        <vt:lpwstr>_Toc361327382</vt:lpwstr>
      </vt:variant>
      <vt:variant>
        <vt:i4>1900595</vt:i4>
      </vt:variant>
      <vt:variant>
        <vt:i4>74</vt:i4>
      </vt:variant>
      <vt:variant>
        <vt:i4>0</vt:i4>
      </vt:variant>
      <vt:variant>
        <vt:i4>5</vt:i4>
      </vt:variant>
      <vt:variant>
        <vt:lpwstr/>
      </vt:variant>
      <vt:variant>
        <vt:lpwstr>_Toc361327381</vt:lpwstr>
      </vt:variant>
      <vt:variant>
        <vt:i4>1900595</vt:i4>
      </vt:variant>
      <vt:variant>
        <vt:i4>68</vt:i4>
      </vt:variant>
      <vt:variant>
        <vt:i4>0</vt:i4>
      </vt:variant>
      <vt:variant>
        <vt:i4>5</vt:i4>
      </vt:variant>
      <vt:variant>
        <vt:lpwstr/>
      </vt:variant>
      <vt:variant>
        <vt:lpwstr>_Toc361327380</vt:lpwstr>
      </vt:variant>
      <vt:variant>
        <vt:i4>1179699</vt:i4>
      </vt:variant>
      <vt:variant>
        <vt:i4>62</vt:i4>
      </vt:variant>
      <vt:variant>
        <vt:i4>0</vt:i4>
      </vt:variant>
      <vt:variant>
        <vt:i4>5</vt:i4>
      </vt:variant>
      <vt:variant>
        <vt:lpwstr/>
      </vt:variant>
      <vt:variant>
        <vt:lpwstr>_Toc361327379</vt:lpwstr>
      </vt:variant>
      <vt:variant>
        <vt:i4>1179699</vt:i4>
      </vt:variant>
      <vt:variant>
        <vt:i4>56</vt:i4>
      </vt:variant>
      <vt:variant>
        <vt:i4>0</vt:i4>
      </vt:variant>
      <vt:variant>
        <vt:i4>5</vt:i4>
      </vt:variant>
      <vt:variant>
        <vt:lpwstr/>
      </vt:variant>
      <vt:variant>
        <vt:lpwstr>_Toc361327378</vt:lpwstr>
      </vt:variant>
      <vt:variant>
        <vt:i4>1179699</vt:i4>
      </vt:variant>
      <vt:variant>
        <vt:i4>50</vt:i4>
      </vt:variant>
      <vt:variant>
        <vt:i4>0</vt:i4>
      </vt:variant>
      <vt:variant>
        <vt:i4>5</vt:i4>
      </vt:variant>
      <vt:variant>
        <vt:lpwstr/>
      </vt:variant>
      <vt:variant>
        <vt:lpwstr>_Toc361327377</vt:lpwstr>
      </vt:variant>
      <vt:variant>
        <vt:i4>1179699</vt:i4>
      </vt:variant>
      <vt:variant>
        <vt:i4>44</vt:i4>
      </vt:variant>
      <vt:variant>
        <vt:i4>0</vt:i4>
      </vt:variant>
      <vt:variant>
        <vt:i4>5</vt:i4>
      </vt:variant>
      <vt:variant>
        <vt:lpwstr/>
      </vt:variant>
      <vt:variant>
        <vt:lpwstr>_Toc361327376</vt:lpwstr>
      </vt:variant>
      <vt:variant>
        <vt:i4>1179699</vt:i4>
      </vt:variant>
      <vt:variant>
        <vt:i4>38</vt:i4>
      </vt:variant>
      <vt:variant>
        <vt:i4>0</vt:i4>
      </vt:variant>
      <vt:variant>
        <vt:i4>5</vt:i4>
      </vt:variant>
      <vt:variant>
        <vt:lpwstr/>
      </vt:variant>
      <vt:variant>
        <vt:lpwstr>_Toc361327375</vt:lpwstr>
      </vt:variant>
      <vt:variant>
        <vt:i4>1179699</vt:i4>
      </vt:variant>
      <vt:variant>
        <vt:i4>32</vt:i4>
      </vt:variant>
      <vt:variant>
        <vt:i4>0</vt:i4>
      </vt:variant>
      <vt:variant>
        <vt:i4>5</vt:i4>
      </vt:variant>
      <vt:variant>
        <vt:lpwstr/>
      </vt:variant>
      <vt:variant>
        <vt:lpwstr>_Toc361327374</vt:lpwstr>
      </vt:variant>
      <vt:variant>
        <vt:i4>1179699</vt:i4>
      </vt:variant>
      <vt:variant>
        <vt:i4>26</vt:i4>
      </vt:variant>
      <vt:variant>
        <vt:i4>0</vt:i4>
      </vt:variant>
      <vt:variant>
        <vt:i4>5</vt:i4>
      </vt:variant>
      <vt:variant>
        <vt:lpwstr/>
      </vt:variant>
      <vt:variant>
        <vt:lpwstr>_Toc361327373</vt:lpwstr>
      </vt:variant>
      <vt:variant>
        <vt:i4>1179699</vt:i4>
      </vt:variant>
      <vt:variant>
        <vt:i4>20</vt:i4>
      </vt:variant>
      <vt:variant>
        <vt:i4>0</vt:i4>
      </vt:variant>
      <vt:variant>
        <vt:i4>5</vt:i4>
      </vt:variant>
      <vt:variant>
        <vt:lpwstr/>
      </vt:variant>
      <vt:variant>
        <vt:lpwstr>_Toc361327372</vt:lpwstr>
      </vt:variant>
      <vt:variant>
        <vt:i4>1179699</vt:i4>
      </vt:variant>
      <vt:variant>
        <vt:i4>14</vt:i4>
      </vt:variant>
      <vt:variant>
        <vt:i4>0</vt:i4>
      </vt:variant>
      <vt:variant>
        <vt:i4>5</vt:i4>
      </vt:variant>
      <vt:variant>
        <vt:lpwstr/>
      </vt:variant>
      <vt:variant>
        <vt:lpwstr>_Toc361327371</vt:lpwstr>
      </vt:variant>
      <vt:variant>
        <vt:i4>7733249</vt:i4>
      </vt:variant>
      <vt:variant>
        <vt:i4>9</vt:i4>
      </vt:variant>
      <vt:variant>
        <vt:i4>0</vt:i4>
      </vt:variant>
      <vt:variant>
        <vt:i4>5</vt:i4>
      </vt:variant>
      <vt:variant>
        <vt:lpwstr>mailto:miska.hannuksela@nokia.com</vt:lpwstr>
      </vt:variant>
      <vt:variant>
        <vt:lpwstr/>
      </vt:variant>
      <vt:variant>
        <vt:i4>5373999</vt:i4>
      </vt:variant>
      <vt:variant>
        <vt:i4>6</vt:i4>
      </vt:variant>
      <vt:variant>
        <vt:i4>0</vt:i4>
      </vt:variant>
      <vt:variant>
        <vt:i4>5</vt:i4>
      </vt:variant>
      <vt:variant>
        <vt:lpwstr>mailto:Yan.Ye@interdigital.com</vt:lpwstr>
      </vt:variant>
      <vt:variant>
        <vt:lpwstr/>
      </vt:variant>
      <vt:variant>
        <vt:i4>7667793</vt:i4>
      </vt:variant>
      <vt:variant>
        <vt:i4>3</vt:i4>
      </vt:variant>
      <vt:variant>
        <vt:i4>0</vt:i4>
      </vt:variant>
      <vt:variant>
        <vt:i4>5</vt:i4>
      </vt:variant>
      <vt:variant>
        <vt:lpwstr>mailto:jill@vidyo.com</vt:lpwstr>
      </vt:variant>
      <vt:variant>
        <vt:lpwstr/>
      </vt:variant>
      <vt:variant>
        <vt:i4>2359375</vt:i4>
      </vt:variant>
      <vt:variant>
        <vt:i4>0</vt:i4>
      </vt:variant>
      <vt:variant>
        <vt:i4>0</vt:i4>
      </vt:variant>
      <vt:variant>
        <vt:i4>5</vt:i4>
      </vt:variant>
      <vt:variant>
        <vt:lpwstr>mailto:cjianle@qti.qualcomm.com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2014-03-18T05:39:00Z</dcterms:created>
  <dcterms:modified xsi:type="dcterms:W3CDTF">2014-03-18T07:05:00Z</dcterms:modified>
</cp:coreProperties>
</file>