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BA4B4C"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BA4B4C"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BA4B4C"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BA4B4C"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BA4B4C"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BA4B4C"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BA4B4C">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BA4B4C">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BA4B4C">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BA4B4C">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6648225"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2C48F1" w:rsidRPr="00564A49" w:rsidRDefault="002C48F1" w:rsidP="002C48F1">
      <w:pPr>
        <w:pStyle w:val="3N"/>
        <w:rPr>
          <w:ins w:id="1183" w:author="(JCTVC-Q0115)" w:date="2014-03-18T10:08:00Z"/>
          <w:lang w:val="en-US"/>
        </w:rPr>
      </w:pPr>
      <w:ins w:id="1184" w:author="(JCTVC-Q0115)" w:date="2014-03-18T10:08:00Z">
        <w:r>
          <w:rPr>
            <w:lang w:val="en-US"/>
          </w:rPr>
          <w:t>The following applies for the decoding of the current picture:</w:t>
        </w:r>
      </w:ins>
    </w:p>
    <w:p w:rsidR="007E173E" w:rsidRDefault="002C48F1" w:rsidP="002C48F1">
      <w:pPr>
        <w:ind w:left="434" w:hanging="434"/>
        <w:rPr>
          <w:ins w:id="1185" w:author="(JCTVC-Q0115)" w:date="2014-03-18T10:09:00Z"/>
          <w:lang w:val="en-US"/>
        </w:rPr>
      </w:pPr>
      <w:ins w:id="1186" w:author="(JCTVC-Q0115)" w:date="2014-03-18T10:09:00Z">
        <w:r w:rsidRPr="00564A49">
          <w:rPr>
            <w:lang w:val="en-US"/>
          </w:rPr>
          <w:lastRenderedPageBreak/>
          <w:t>–</w:t>
        </w:r>
        <w:r w:rsidRPr="00564A49">
          <w:rPr>
            <w:lang w:val="en-US"/>
          </w:rPr>
          <w:tab/>
        </w:r>
      </w:ins>
      <w:del w:id="1187" w:author="(JCTVC-Q0115)" w:date="2014-03-18T10:09:00Z">
        <w:r w:rsidR="007E173E" w:rsidRPr="00564A49" w:rsidDel="002C48F1">
          <w:rPr>
            <w:lang w:val="en-US"/>
          </w:rPr>
          <w:delText xml:space="preserve">When </w:delText>
        </w:r>
      </w:del>
      <w:ins w:id="1188" w:author="(JCTVC-Q0115)" w:date="2014-03-18T10:09:00Z">
        <w:r>
          <w:rPr>
            <w:lang w:val="en-US"/>
          </w:rPr>
          <w:t>If</w:t>
        </w:r>
        <w:r w:rsidRPr="00564A49">
          <w:rPr>
            <w:lang w:val="en-US"/>
          </w:rPr>
          <w:t xml:space="preserve"> </w:t>
        </w:r>
      </w:ins>
      <w:r w:rsidR="007E173E" w:rsidRPr="00564A49">
        <w:rPr>
          <w:lang w:val="en-US"/>
        </w:rPr>
        <w:t>the current picture has nuh_layer_id equal to 0, the decoding process for a coded picture with nuh_layer_id equal to 0 as specified in subclause </w:t>
      </w:r>
      <w:r w:rsidR="007E173E" w:rsidRPr="00564A49">
        <w:rPr>
          <w:lang w:val="en-US"/>
        </w:rPr>
        <w:fldChar w:fldCharType="begin" w:fldLock="1"/>
      </w:r>
      <w:r w:rsidR="007E173E" w:rsidRPr="00564A49">
        <w:rPr>
          <w:lang w:val="en-US"/>
        </w:rPr>
        <w:instrText xml:space="preserve"> REF _Ref373499510 \r \h </w:instrText>
      </w:r>
      <w:r w:rsidR="00564A49">
        <w:rPr>
          <w:lang w:val="en-US"/>
        </w:rPr>
        <w:instrText xml:space="preserve"> \* MERGEFORMAT </w:instrText>
      </w:r>
      <w:r w:rsidR="007E173E" w:rsidRPr="00564A49">
        <w:rPr>
          <w:lang w:val="en-US"/>
        </w:rPr>
      </w:r>
      <w:r w:rsidR="007E173E" w:rsidRPr="00564A49">
        <w:rPr>
          <w:lang w:val="en-US"/>
        </w:rPr>
        <w:fldChar w:fldCharType="separate"/>
      </w:r>
      <w:r w:rsidR="007E173E" w:rsidRPr="00564A49">
        <w:rPr>
          <w:lang w:val="en-US"/>
        </w:rPr>
        <w:t>8.1.1</w:t>
      </w:r>
      <w:r w:rsidR="007E173E" w:rsidRPr="00564A49">
        <w:rPr>
          <w:lang w:val="en-US"/>
        </w:rPr>
        <w:fldChar w:fldCharType="end"/>
      </w:r>
      <w:r w:rsidR="007E173E" w:rsidRPr="00564A49">
        <w:rPr>
          <w:lang w:val="en-US"/>
        </w:rPr>
        <w:t xml:space="preserve"> is invoked.</w:t>
      </w:r>
    </w:p>
    <w:p w:rsidR="002C48F1" w:rsidRDefault="002C48F1" w:rsidP="002C48F1">
      <w:pPr>
        <w:ind w:left="434" w:hanging="434"/>
        <w:rPr>
          <w:ins w:id="1189" w:author="(JCTVC-Q0115)" w:date="2014-03-18T10:12:00Z"/>
          <w:rFonts w:ascii="TimesNewRoman" w:hAnsi="TimesNewRoman" w:cs="TimesNewRoman"/>
          <w:lang w:val="en-US"/>
        </w:rPr>
      </w:pPr>
      <w:ins w:id="1190" w:author="(JCTVC-Q0115)" w:date="2014-03-18T10:09:00Z">
        <w:r w:rsidRPr="00564A49">
          <w:rPr>
            <w:lang w:val="en-US"/>
          </w:rPr>
          <w:t>–</w:t>
        </w:r>
        <w:r w:rsidRPr="00564A49">
          <w:rPr>
            <w:lang w:val="en-US"/>
          </w:rPr>
          <w:tab/>
        </w:r>
        <w:r>
          <w:rPr>
            <w:lang w:val="en-US"/>
          </w:rPr>
          <w:t xml:space="preserve">Otherwise, if </w:t>
        </w:r>
      </w:ins>
      <w:ins w:id="1191" w:author="(JCTVC-Q0115)" w:date="2014-03-18T10:10:00Z">
        <w:r>
          <w:rPr>
            <w:rFonts w:ascii="TimesNewRoman" w:hAnsi="TimesNewRoman" w:cs="TimesNewRoman"/>
            <w:lang w:val="en-US"/>
          </w:rPr>
          <w:t xml:space="preserve">NumLayersNotInProfile is greater than 0 and </w:t>
        </w:r>
      </w:ins>
      <w:ins w:id="1192" w:author="(JCTVC-Q0115)" w:date="2014-03-18T10:09:00Z">
        <w:r>
          <w:rPr>
            <w:lang w:val="en-US"/>
          </w:rPr>
          <w:t>nuh_layer_id is e</w:t>
        </w:r>
      </w:ins>
      <w:ins w:id="1193" w:author="(JCTVC-Q0115)" w:date="2014-03-18T10:10:00Z">
        <w:r>
          <w:rPr>
            <w:lang w:val="en-US"/>
          </w:rPr>
          <w:t xml:space="preserve">qual to </w:t>
        </w:r>
      </w:ins>
      <w:ins w:id="1194" w:author="(JCTVC-Q0115)" w:date="2014-03-18T10:12:00Z">
        <w:r w:rsidR="00CE589F">
          <w:rPr>
            <w:lang w:val="en-US"/>
          </w:rPr>
          <w:t xml:space="preserve">the </w:t>
        </w:r>
      </w:ins>
      <w:ins w:id="1195" w:author="(JCTVC-Q0115)" w:date="2014-03-18T10:10:00Z">
        <w:r>
          <w:rPr>
            <w:lang w:val="en-US"/>
          </w:rPr>
          <w:t xml:space="preserve">value of </w:t>
        </w:r>
        <w:r>
          <w:rPr>
            <w:rFonts w:ascii="TimesNewRoman" w:hAnsi="TimesNewRoman" w:cs="TimesNewRoman"/>
            <w:lang w:val="en-US"/>
          </w:rPr>
          <w:t>LayerIdListNotInProfile</w:t>
        </w:r>
      </w:ins>
      <w:proofErr w:type="gramStart"/>
      <w:ins w:id="1196" w:author="(JCTVC-Q0115)" w:date="2014-03-18T10:12:00Z">
        <w:r w:rsidR="00CE589F">
          <w:rPr>
            <w:lang w:val="en-US"/>
          </w:rPr>
          <w:t>[ i</w:t>
        </w:r>
        <w:proofErr w:type="gramEnd"/>
        <w:r w:rsidR="00CE589F">
          <w:rPr>
            <w:lang w:val="en-US"/>
          </w:rPr>
          <w:t xml:space="preserve"> ] for any value of i in the range of 0 to </w:t>
        </w:r>
        <w:r w:rsidR="00CE589F">
          <w:rPr>
            <w:rFonts w:ascii="TimesNewRoman" w:hAnsi="TimesNewRoman" w:cs="TimesNewRoman"/>
            <w:lang w:val="en-US"/>
          </w:rPr>
          <w:t>NumLayersNotInProfile – 1, inclusive, the following applies:</w:t>
        </w:r>
      </w:ins>
    </w:p>
    <w:p w:rsidR="00CE589F" w:rsidRDefault="00CE589F" w:rsidP="00CE589F">
      <w:pPr>
        <w:ind w:left="837" w:hanging="434"/>
        <w:rPr>
          <w:ins w:id="1197" w:author="(JCTVC-Q0115)" w:date="2014-03-18T10:14:00Z"/>
          <w:lang w:val="en-US"/>
        </w:rPr>
      </w:pPr>
      <w:ins w:id="1198" w:author="(JCTVC-Q0115)" w:date="2014-03-18T10:13:00Z">
        <w:r w:rsidRPr="00564A49">
          <w:rPr>
            <w:lang w:val="en-US"/>
          </w:rPr>
          <w:t>–</w:t>
        </w:r>
        <w:r w:rsidRPr="00564A49">
          <w:rPr>
            <w:lang w:val="en-US"/>
          </w:rPr>
          <w:tab/>
        </w:r>
        <w:r>
          <w:rPr>
            <w:lang w:val="en-US"/>
          </w:rPr>
          <w:t>If NumDirectRefLayers[ nuh_layer_id</w:t>
        </w:r>
        <w:r>
          <w:t> ] is equal to 0</w:t>
        </w:r>
      </w:ins>
      <w:ins w:id="1199" w:author="(JCTVC-Q0115)" w:date="2014-03-18T10:14:00Z">
        <w:r>
          <w:t xml:space="preserve"> and </w:t>
        </w:r>
        <w:r>
          <w:rPr>
            <w:lang w:val="en-US"/>
          </w:rPr>
          <w:t>independent_layer_dec</w:t>
        </w:r>
        <w:r w:rsidRPr="003C3612">
          <w:rPr>
            <w:lang w:val="en-US"/>
          </w:rPr>
          <w:t>_process_idc[ nuh_layer_id ] is equal to 0 or 1</w:t>
        </w:r>
        <w:r w:rsidRPr="00564A49">
          <w:rPr>
            <w:lang w:val="en-US"/>
          </w:rPr>
          <w:t xml:space="preserve">,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Pr>
            <w:lang w:val="en-US"/>
          </w:rPr>
          <w:t xml:space="preserve"> </w:t>
        </w:r>
        <w:r w:rsidRPr="00564A49">
          <w:rPr>
            <w:lang w:val="en-US"/>
          </w:rPr>
          <w:t>is invoked.</w:t>
        </w:r>
      </w:ins>
    </w:p>
    <w:p w:rsidR="00CE589F" w:rsidRDefault="00CE589F" w:rsidP="00CE589F">
      <w:pPr>
        <w:ind w:left="837" w:hanging="434"/>
        <w:rPr>
          <w:ins w:id="1200" w:author="(JCTVC-Q0115)" w:date="2014-03-18T10:15:00Z"/>
          <w:lang w:val="en-US"/>
        </w:rPr>
      </w:pPr>
      <w:ins w:id="1201" w:author="(JCTVC-Q0115)" w:date="2014-03-18T10:15:00Z">
        <w:r w:rsidRPr="00564A49">
          <w:rPr>
            <w:lang w:val="en-US"/>
          </w:rPr>
          <w:t>–</w:t>
        </w:r>
        <w:r w:rsidRPr="00564A49">
          <w:rPr>
            <w:lang w:val="en-US"/>
          </w:rPr>
          <w:tab/>
        </w:r>
        <w:r>
          <w:rPr>
            <w:lang w:val="en-US"/>
          </w:rPr>
          <w:t xml:space="preserve">Otherwise, if </w:t>
        </w:r>
        <w:proofErr w:type="gramStart"/>
        <w:r>
          <w:rPr>
            <w:lang w:val="en-US"/>
          </w:rPr>
          <w:t>NumDirectRefLayers[</w:t>
        </w:r>
        <w:proofErr w:type="gramEnd"/>
        <w:r>
          <w:rPr>
            <w:lang w:val="en-US"/>
          </w:rPr>
          <w:t> nuh_layer_id</w:t>
        </w:r>
        <w:r>
          <w:t xml:space="preserve"> ] is greater than 0 and </w:t>
        </w:r>
        <w:r>
          <w:rPr>
            <w:lang w:val="en-US"/>
          </w:rPr>
          <w:t>predicted_layer_dec</w:t>
        </w:r>
        <w:r w:rsidRPr="003C3612">
          <w:rPr>
            <w:lang w:val="en-US"/>
          </w:rPr>
          <w:t>_process_idc[ n</w:t>
        </w:r>
        <w:r>
          <w:rPr>
            <w:lang w:val="en-US"/>
          </w:rPr>
          <w:t>uh_layer_id ] is equal to 0</w:t>
        </w:r>
        <w:r w:rsidRPr="00564A49">
          <w:rPr>
            <w:lang w:val="en-US"/>
          </w:rPr>
          <w:t xml:space="preserve">, the decoding process </w:t>
        </w:r>
        <w:r>
          <w:rPr>
            <w:lang w:val="en-US"/>
          </w:rPr>
          <w:t>of</w:t>
        </w:r>
        <w:r w:rsidRPr="00564A49">
          <w:rPr>
            <w:lang w:val="en-US"/>
          </w:rPr>
          <w:t xml:space="preserve"> subclause </w:t>
        </w:r>
      </w:ins>
      <w:ins w:id="1202" w:author="(JCTVC-Q0115)" w:date="2014-03-18T10:18:00Z">
        <w:r w:rsidR="00CF31F5">
          <w:rPr>
            <w:lang w:val="en-US"/>
          </w:rPr>
          <w:t>G.8.1.1</w:t>
        </w:r>
      </w:ins>
      <w:ins w:id="1203" w:author="(JCTVC-Q0115)" w:date="2014-03-18T10:15:00Z">
        <w:r>
          <w:rPr>
            <w:lang w:val="en-US"/>
          </w:rPr>
          <w:t xml:space="preserve"> </w:t>
        </w:r>
        <w:r w:rsidRPr="00564A49">
          <w:rPr>
            <w:lang w:val="en-US"/>
          </w:rPr>
          <w:t>is invoked.</w:t>
        </w:r>
      </w:ins>
    </w:p>
    <w:p w:rsidR="00CF31F5" w:rsidRDefault="00CF31F5" w:rsidP="00CF31F5">
      <w:pPr>
        <w:ind w:left="837" w:hanging="434"/>
        <w:rPr>
          <w:ins w:id="1204" w:author="(JCTVC-Q0115)" w:date="2014-03-18T10:19:00Z"/>
          <w:lang w:val="en-US"/>
        </w:rPr>
      </w:pPr>
      <w:ins w:id="1205" w:author="(JCTVC-Q0115)" w:date="2014-03-18T10:19:00Z">
        <w:r w:rsidRPr="00564A49">
          <w:rPr>
            <w:lang w:val="en-US"/>
          </w:rPr>
          <w:t>–</w:t>
        </w:r>
        <w:r w:rsidRPr="00564A49">
          <w:rPr>
            <w:lang w:val="en-US"/>
          </w:rPr>
          <w:tab/>
        </w:r>
        <w:r>
          <w:rPr>
            <w:lang w:val="en-US"/>
          </w:rPr>
          <w:t xml:space="preserve">Otherwise, if </w:t>
        </w:r>
        <w:proofErr w:type="gramStart"/>
        <w:r>
          <w:rPr>
            <w:lang w:val="en-US"/>
          </w:rPr>
          <w:t>NumDirectRefLayers[</w:t>
        </w:r>
        <w:proofErr w:type="gramEnd"/>
        <w:r>
          <w:rPr>
            <w:lang w:val="en-US"/>
          </w:rPr>
          <w:t> nuh_layer_id</w:t>
        </w:r>
        <w:r>
          <w:t xml:space="preserve"> ] is greater than 0 and </w:t>
        </w:r>
        <w:r>
          <w:rPr>
            <w:lang w:val="en-US"/>
          </w:rPr>
          <w:t>predicted_layer_dec</w:t>
        </w:r>
        <w:r w:rsidRPr="003C3612">
          <w:rPr>
            <w:lang w:val="en-US"/>
          </w:rPr>
          <w:t>_process_idc[ n</w:t>
        </w:r>
        <w:r>
          <w:rPr>
            <w:lang w:val="en-US"/>
          </w:rPr>
          <w:t>uh_layer_id ] is equal to 1</w:t>
        </w:r>
        <w:r w:rsidRPr="00564A49">
          <w:rPr>
            <w:lang w:val="en-US"/>
          </w:rPr>
          <w:t xml:space="preserve">, the decoding process </w:t>
        </w:r>
        <w:r>
          <w:rPr>
            <w:lang w:val="en-US"/>
          </w:rPr>
          <w:t>of</w:t>
        </w:r>
        <w:r w:rsidRPr="00564A49">
          <w:rPr>
            <w:lang w:val="en-US"/>
          </w:rPr>
          <w:t xml:space="preserve"> subclause </w:t>
        </w:r>
        <w:r>
          <w:rPr>
            <w:lang w:val="en-US"/>
          </w:rPr>
          <w:t xml:space="preserve">H.8.1.1 </w:t>
        </w:r>
        <w:r w:rsidRPr="00564A49">
          <w:rPr>
            <w:lang w:val="en-US"/>
          </w:rPr>
          <w:t>is invoked.</w:t>
        </w:r>
      </w:ins>
    </w:p>
    <w:p w:rsidR="00CF31F5" w:rsidRDefault="00CF31F5" w:rsidP="00CF31F5">
      <w:pPr>
        <w:ind w:left="837" w:hanging="434"/>
        <w:rPr>
          <w:ins w:id="1206" w:author="(JCTVC-Q0115)" w:date="2014-03-18T10:19:00Z"/>
          <w:lang w:val="en-US"/>
        </w:rPr>
      </w:pPr>
      <w:ins w:id="1207" w:author="(JCTVC-Q0115)" w:date="2014-03-18T10:19:00Z">
        <w:r w:rsidRPr="00564A49">
          <w:rPr>
            <w:lang w:val="en-US"/>
          </w:rPr>
          <w:t>–</w:t>
        </w:r>
        <w:r w:rsidRPr="00564A49">
          <w:rPr>
            <w:lang w:val="en-US"/>
          </w:rPr>
          <w:tab/>
        </w:r>
        <w:r>
          <w:rPr>
            <w:lang w:val="en-US"/>
          </w:rPr>
          <w:t>Otherwise, the current picture is ignored.</w:t>
        </w:r>
      </w:ins>
    </w:p>
    <w:p w:rsidR="00CE589F" w:rsidRDefault="00CF31F5" w:rsidP="00CF31F5">
      <w:pPr>
        <w:ind w:left="434" w:hanging="434"/>
        <w:rPr>
          <w:ins w:id="1208" w:author="(JCTVC-Q0115)" w:date="2014-03-18T10:28:00Z"/>
          <w:lang w:val="en-US"/>
        </w:rPr>
      </w:pPr>
      <w:ins w:id="1209" w:author="(JCTVC-Q0115)" w:date="2014-03-18T10:19:00Z">
        <w:r w:rsidRPr="00564A49">
          <w:rPr>
            <w:lang w:val="en-US"/>
          </w:rPr>
          <w:t>–</w:t>
        </w:r>
        <w:r w:rsidRPr="00564A49">
          <w:rPr>
            <w:lang w:val="en-US"/>
          </w:rPr>
          <w:tab/>
        </w:r>
        <w:r>
          <w:rPr>
            <w:lang w:val="en-US"/>
          </w:rPr>
          <w:t xml:space="preserve">Otherwise, </w:t>
        </w:r>
      </w:ins>
      <w:ins w:id="1210" w:author="(JCTVC-Q0115)" w:date="2014-03-18T10:27:00Z">
        <w:r>
          <w:rPr>
            <w:lang w:val="en-US"/>
          </w:rPr>
          <w:t>if general_profile_idc is equal to [Ed. add MV-HEVC profile_idc value] in the profile_tier_</w:t>
        </w:r>
        <w:proofErr w:type="gramStart"/>
        <w:r>
          <w:rPr>
            <w:lang w:val="en-US"/>
          </w:rPr>
          <w:t>level(</w:t>
        </w:r>
        <w:proofErr w:type="gramEnd"/>
        <w:r>
          <w:rPr>
            <w:lang w:val="en-US"/>
          </w:rPr>
          <w:t xml:space="preserve"> ) syntax structure with the index </w:t>
        </w:r>
      </w:ins>
      <w:ins w:id="1211" w:author="(JCTVC-Q0115)" w:date="2014-03-18T10:23:00Z">
        <w:r w:rsidRPr="00564A49">
          <w:rPr>
            <w:bCs/>
            <w:lang w:val="en-US"/>
          </w:rPr>
          <w:t>profile_level_tier_idx</w:t>
        </w:r>
        <w:r>
          <w:rPr>
            <w:lang w:val="en-US"/>
          </w:rPr>
          <w:t>[ </w:t>
        </w:r>
      </w:ins>
      <w:ins w:id="1212" w:author="(JCTVC-Q0115)" w:date="2014-03-18T10:20:00Z">
        <w:r w:rsidRPr="00564A49">
          <w:rPr>
            <w:lang w:val="en-US"/>
          </w:rPr>
          <w:t>TargetOutputLayerSetIdx</w:t>
        </w:r>
      </w:ins>
      <w:ins w:id="1213" w:author="(JCTVC-Q0115)" w:date="2014-03-18T10:26:00Z">
        <w:r>
          <w:rPr>
            <w:lang w:val="en-US"/>
          </w:rPr>
          <w:t> ]</w:t>
        </w:r>
      </w:ins>
      <w:ins w:id="1214" w:author="(JCTVC-Q0115)" w:date="2014-03-18T10:28:00Z">
        <w:r>
          <w:rPr>
            <w:lang w:val="en-US"/>
          </w:rPr>
          <w:t xml:space="preserve">, </w:t>
        </w:r>
        <w:r w:rsidR="00DF4B35" w:rsidRPr="00564A49">
          <w:rPr>
            <w:lang w:val="en-US"/>
          </w:rPr>
          <w:t xml:space="preserve">the decoding process </w:t>
        </w:r>
        <w:r w:rsidR="00DF4B35">
          <w:rPr>
            <w:lang w:val="en-US"/>
          </w:rPr>
          <w:t>of</w:t>
        </w:r>
        <w:r w:rsidR="00DF4B35" w:rsidRPr="00564A49">
          <w:rPr>
            <w:lang w:val="en-US"/>
          </w:rPr>
          <w:t xml:space="preserve"> subclause </w:t>
        </w:r>
        <w:r w:rsidR="00DF4B35">
          <w:rPr>
            <w:lang w:val="en-US"/>
          </w:rPr>
          <w:t xml:space="preserve">G.8.1.1 </w:t>
        </w:r>
        <w:r w:rsidR="00DF4B35" w:rsidRPr="00564A49">
          <w:rPr>
            <w:lang w:val="en-US"/>
          </w:rPr>
          <w:t>is invoked.</w:t>
        </w:r>
      </w:ins>
    </w:p>
    <w:p w:rsidR="00DF4B35" w:rsidRPr="00CE589F" w:rsidRDefault="00DF4B35" w:rsidP="00CF31F5">
      <w:pPr>
        <w:ind w:left="434" w:hanging="434"/>
        <w:rPr>
          <w:lang w:val="en-US"/>
        </w:rPr>
      </w:pPr>
      <w:ins w:id="1215" w:author="(JCTVC-Q0115)" w:date="2014-03-18T10:29:00Z">
        <w:r w:rsidRPr="00564A49">
          <w:rPr>
            <w:lang w:val="en-US"/>
          </w:rPr>
          <w:t>–</w:t>
        </w:r>
        <w:r w:rsidRPr="00564A49">
          <w:rPr>
            <w:lang w:val="en-US"/>
          </w:rPr>
          <w:tab/>
        </w:r>
        <w:r>
          <w:rPr>
            <w:lang w:val="en-US"/>
          </w:rPr>
          <w:t>Otherwise</w:t>
        </w:r>
      </w:ins>
      <w:ins w:id="1216" w:author="(JCTVC-Q0115)" w:date="2014-03-18T10:33:00Z">
        <w:r>
          <w:rPr>
            <w:lang w:val="en-US"/>
          </w:rPr>
          <w:t xml:space="preserve"> (</w:t>
        </w:r>
      </w:ins>
      <w:ins w:id="1217" w:author="(JCTVC-Q0115)" w:date="2014-03-18T10:29:00Z">
        <w:r>
          <w:rPr>
            <w:lang w:val="en-US"/>
          </w:rPr>
          <w:t>general_profile_idc is equal to [Ed. add SHVC profile_idc values] in the profile_tier_</w:t>
        </w:r>
        <w:proofErr w:type="gramStart"/>
        <w:r>
          <w:rPr>
            <w:lang w:val="en-US"/>
          </w:rPr>
          <w:t>level(</w:t>
        </w:r>
        <w:proofErr w:type="gramEnd"/>
        <w:r>
          <w:rPr>
            <w:lang w:val="en-US"/>
          </w:rPr>
          <w:t xml:space="preserve"> ) syntax structure with the index </w:t>
        </w:r>
        <w:r w:rsidRPr="00564A49">
          <w:rPr>
            <w:bCs/>
            <w:lang w:val="en-US"/>
          </w:rPr>
          <w:t>profile_level_tier_idx</w:t>
        </w:r>
        <w:r>
          <w:rPr>
            <w:lang w:val="en-US"/>
          </w:rPr>
          <w:t>[ </w:t>
        </w:r>
        <w:r w:rsidRPr="00564A49">
          <w:rPr>
            <w:lang w:val="en-US"/>
          </w:rPr>
          <w:t>TargetOutputLayerSetIdx</w:t>
        </w:r>
        <w:r>
          <w:rPr>
            <w:lang w:val="en-US"/>
          </w:rPr>
          <w:t> ]</w:t>
        </w:r>
      </w:ins>
      <w:ins w:id="1218" w:author="(JCTVC-Q0115)" w:date="2014-03-18T10:33:00Z">
        <w:r>
          <w:rPr>
            <w:lang w:val="en-US"/>
          </w:rPr>
          <w:t>)</w:t>
        </w:r>
      </w:ins>
      <w:ins w:id="1219" w:author="(JCTVC-Q0115)" w:date="2014-03-18T10:29:00Z">
        <w:r>
          <w:rPr>
            <w:lang w:val="en-US"/>
          </w:rPr>
          <w:t xml:space="preserve">, </w:t>
        </w:r>
        <w:r w:rsidRPr="00564A49">
          <w:rPr>
            <w:lang w:val="en-US"/>
          </w:rPr>
          <w:t xml:space="preserve">the decoding process </w:t>
        </w:r>
        <w:r>
          <w:rPr>
            <w:lang w:val="en-US"/>
          </w:rPr>
          <w:t>of</w:t>
        </w:r>
        <w:r w:rsidRPr="00564A49">
          <w:rPr>
            <w:lang w:val="en-US"/>
          </w:rPr>
          <w:t xml:space="preserve"> subclause </w:t>
        </w:r>
        <w:r>
          <w:rPr>
            <w:lang w:val="en-US"/>
          </w:rPr>
          <w:t xml:space="preserve">H.8.1.1 </w:t>
        </w:r>
        <w:r w:rsidRPr="00564A49">
          <w:rPr>
            <w:lang w:val="en-US"/>
          </w:rPr>
          <w:t>is invoked.</w:t>
        </w:r>
      </w:ins>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220" w:name="_Ref373499510"/>
      <w:bookmarkStart w:id="1221" w:name="_Toc377921505"/>
      <w:bookmarkStart w:id="1222" w:name="_Toc378026126"/>
      <w:r w:rsidRPr="00564A49">
        <w:rPr>
          <w:lang w:val="en-US"/>
        </w:rPr>
        <w:t>Decoding process for a coded picture with nuh_layer_id equal to 0</w:t>
      </w:r>
      <w:bookmarkEnd w:id="1220"/>
      <w:bookmarkEnd w:id="1221"/>
      <w:bookmarkEnd w:id="1222"/>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223" w:name="_Toc16578976"/>
      <w:bookmarkStart w:id="1224" w:name="_Toc20134296"/>
      <w:bookmarkStart w:id="1225" w:name="_Ref24436508"/>
      <w:bookmarkStart w:id="1226" w:name="_Toc77680436"/>
      <w:bookmarkStart w:id="1227" w:name="_Toc118289074"/>
      <w:bookmarkStart w:id="1228" w:name="_Toc226456597"/>
      <w:bookmarkStart w:id="1229" w:name="_Toc248045273"/>
      <w:bookmarkStart w:id="1230" w:name="_Toc287363797"/>
      <w:bookmarkStart w:id="1231" w:name="_Toc311217228"/>
      <w:bookmarkStart w:id="1232" w:name="_Toc317198781"/>
      <w:bookmarkStart w:id="1233"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234" w:name="_Ref360895033"/>
      <w:bookmarkStart w:id="1235" w:name="_Toc377921506"/>
      <w:bookmarkStart w:id="1236" w:name="_Toc378026127"/>
      <w:r w:rsidRPr="00564A49">
        <w:rPr>
          <w:lang w:val="en-US"/>
        </w:rPr>
        <w:lastRenderedPageBreak/>
        <w:t>NAL unit decoding</w:t>
      </w:r>
      <w:bookmarkEnd w:id="1223"/>
      <w:bookmarkEnd w:id="1224"/>
      <w:r w:rsidRPr="00564A49">
        <w:rPr>
          <w:lang w:val="en-US"/>
        </w:rPr>
        <w:t xml:space="preserve"> process</w:t>
      </w:r>
      <w:bookmarkEnd w:id="1225"/>
      <w:bookmarkEnd w:id="1226"/>
      <w:bookmarkEnd w:id="1227"/>
      <w:bookmarkEnd w:id="1228"/>
      <w:bookmarkEnd w:id="1229"/>
      <w:bookmarkEnd w:id="1230"/>
      <w:bookmarkEnd w:id="1231"/>
      <w:bookmarkEnd w:id="1232"/>
      <w:bookmarkEnd w:id="1233"/>
      <w:bookmarkEnd w:id="1234"/>
      <w:bookmarkEnd w:id="1235"/>
      <w:bookmarkEnd w:id="1236"/>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37" w:name="_Toc16578979"/>
      <w:bookmarkStart w:id="1238" w:name="_Ref19432149"/>
      <w:bookmarkStart w:id="1239" w:name="_Ref19432162"/>
      <w:bookmarkStart w:id="1240" w:name="_Toc20134299"/>
      <w:bookmarkStart w:id="1241" w:name="_Ref24436509"/>
      <w:bookmarkStart w:id="1242" w:name="_Toc77680437"/>
      <w:bookmarkStart w:id="1243" w:name="_Toc118289075"/>
      <w:bookmarkStart w:id="1244" w:name="_Toc226456598"/>
      <w:bookmarkStart w:id="1245" w:name="_Toc248045274"/>
      <w:bookmarkStart w:id="1246" w:name="_Toc287363798"/>
      <w:bookmarkStart w:id="1247" w:name="_Toc311217229"/>
      <w:bookmarkStart w:id="1248" w:name="_Toc317198782"/>
      <w:bookmarkStart w:id="1249" w:name="_Toc341908435"/>
      <w:bookmarkStart w:id="1250" w:name="_Toc377921507"/>
      <w:bookmarkStart w:id="1251" w:name="_Toc378026128"/>
      <w:r w:rsidRPr="00564A49">
        <w:rPr>
          <w:lang w:val="en-US"/>
        </w:rPr>
        <w:t>Slice decoding</w:t>
      </w:r>
      <w:bookmarkEnd w:id="1237"/>
      <w:bookmarkEnd w:id="1238"/>
      <w:bookmarkEnd w:id="1239"/>
      <w:bookmarkEnd w:id="1240"/>
      <w:r w:rsidRPr="00564A49">
        <w:rPr>
          <w:lang w:val="en-US"/>
        </w:rPr>
        <w:t xml:space="preserve"> process</w:t>
      </w:r>
      <w:bookmarkEnd w:id="1241"/>
      <w:bookmarkEnd w:id="1242"/>
      <w:bookmarkEnd w:id="1243"/>
      <w:bookmarkEnd w:id="1244"/>
      <w:bookmarkEnd w:id="1245"/>
      <w:bookmarkEnd w:id="1246"/>
      <w:bookmarkEnd w:id="1247"/>
      <w:bookmarkEnd w:id="1248"/>
      <w:bookmarkEnd w:id="1249"/>
      <w:bookmarkEnd w:id="1250"/>
      <w:bookmarkEnd w:id="1251"/>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52" w:name="_Toc350926543"/>
      <w:bookmarkStart w:id="1253" w:name="_Toc377921508"/>
      <w:bookmarkStart w:id="1254" w:name="_Toc378026129"/>
      <w:bookmarkStart w:id="1255" w:name="_Ref305961533"/>
      <w:bookmarkStart w:id="1256" w:name="_Toc317198784"/>
      <w:bookmarkStart w:id="1257" w:name="_Toc358292104"/>
      <w:bookmarkStart w:id="1258" w:name="_Toc16578981"/>
      <w:bookmarkStart w:id="1259" w:name="_Ref19428535"/>
      <w:bookmarkStart w:id="1260" w:name="_Ref19429280"/>
      <w:bookmarkStart w:id="1261" w:name="_Ref19429573"/>
      <w:bookmarkStart w:id="1262" w:name="_Ref19431437"/>
      <w:bookmarkStart w:id="1263" w:name="_Toc20134301"/>
      <w:bookmarkStart w:id="1264" w:name="_Ref22887934"/>
      <w:bookmarkStart w:id="1265" w:name="_Ref26333761"/>
      <w:bookmarkStart w:id="1266" w:name="_Ref30320332"/>
      <w:bookmarkStart w:id="1267" w:name="_Ref31113220"/>
      <w:bookmarkStart w:id="1268" w:name="_Ref33085279"/>
      <w:bookmarkStart w:id="1269" w:name="_Ref33085282"/>
      <w:bookmarkStart w:id="1270" w:name="_Ref36860709"/>
      <w:bookmarkStart w:id="1271" w:name="_Ref59275470"/>
      <w:bookmarkStart w:id="1272" w:name="_Ref59277655"/>
      <w:bookmarkStart w:id="1273" w:name="_Toc77680438"/>
      <w:bookmarkStart w:id="1274" w:name="_Toc118289076"/>
      <w:bookmarkStart w:id="1275" w:name="_Ref171078802"/>
      <w:bookmarkStart w:id="1276" w:name="_Ref211401367"/>
      <w:bookmarkStart w:id="1277" w:name="_Ref220342402"/>
      <w:bookmarkStart w:id="1278" w:name="_Toc226456599"/>
      <w:bookmarkStart w:id="1279" w:name="_Toc248045275"/>
      <w:bookmarkStart w:id="1280" w:name="_Toc287363799"/>
      <w:bookmarkStart w:id="1281" w:name="_Toc311217230"/>
      <w:bookmarkStart w:id="1282" w:name="_Toc317198783"/>
      <w:bookmarkStart w:id="1283" w:name="_Ref330966619"/>
      <w:bookmarkStart w:id="1284" w:name="_Toc341908436"/>
      <w:r w:rsidRPr="00564A49">
        <w:rPr>
          <w:noProof/>
        </w:rPr>
        <w:t>Decoding process for picture order count</w:t>
      </w:r>
      <w:bookmarkEnd w:id="1252"/>
      <w:bookmarkEnd w:id="1253"/>
      <w:bookmarkEnd w:id="1254"/>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85" w:name="_Toc377921509"/>
      <w:bookmarkStart w:id="1286" w:name="_Toc378026130"/>
      <w:r w:rsidRPr="00564A49">
        <w:lastRenderedPageBreak/>
        <w:t>Decoding process for reference picture set</w:t>
      </w:r>
      <w:bookmarkEnd w:id="1255"/>
      <w:bookmarkEnd w:id="1256"/>
      <w:bookmarkEnd w:id="1257"/>
      <w:bookmarkEnd w:id="1285"/>
      <w:bookmarkEnd w:id="1286"/>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lastRenderedPageBreak/>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lastRenderedPageBreak/>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87" w:name="_Ref371513891"/>
      <w:bookmarkStart w:id="1288" w:name="_Ref348033586"/>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89" w:name="_Toc377921510"/>
      <w:bookmarkStart w:id="1290" w:name="_Toc378026131"/>
      <w:r w:rsidRPr="00564A49">
        <w:rPr>
          <w:lang w:val="en-US"/>
        </w:rPr>
        <w:lastRenderedPageBreak/>
        <w:t>Decoding process for generating unavailable reference pictures</w:t>
      </w:r>
      <w:bookmarkEnd w:id="1287"/>
      <w:bookmarkEnd w:id="1289"/>
      <w:bookmarkEnd w:id="1290"/>
    </w:p>
    <w:p w:rsidR="007E173E" w:rsidRPr="00564A49" w:rsidRDefault="007E173E" w:rsidP="007E173E">
      <w:pPr>
        <w:pStyle w:val="Heading4"/>
        <w:numPr>
          <w:ilvl w:val="3"/>
          <w:numId w:val="40"/>
        </w:numPr>
        <w:tabs>
          <w:tab w:val="clear" w:pos="794"/>
          <w:tab w:val="left" w:pos="2127"/>
        </w:tabs>
        <w:rPr>
          <w:lang w:val="en-US"/>
        </w:rPr>
      </w:pPr>
      <w:bookmarkStart w:id="1291" w:name="_Ref332047408"/>
      <w:bookmarkStart w:id="1292" w:name="_Toc351408786"/>
      <w:bookmarkStart w:id="1293" w:name="_Toc377921511"/>
      <w:bookmarkStart w:id="1294" w:name="_Toc378026132"/>
      <w:r w:rsidRPr="00564A49">
        <w:rPr>
          <w:lang w:val="en-US"/>
        </w:rPr>
        <w:t>General decoding process for generating unavailable reference pictures</w:t>
      </w:r>
      <w:bookmarkEnd w:id="1291"/>
      <w:bookmarkEnd w:id="1292"/>
      <w:bookmarkEnd w:id="1293"/>
      <w:bookmarkEnd w:id="1294"/>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95" w:name="_Ref363478675"/>
      <w:bookmarkStart w:id="1296" w:name="_Toc356148054"/>
      <w:bookmarkStart w:id="1297" w:name="_Toc248045502"/>
      <w:bookmarkStart w:id="1298" w:name="_Toc287363887"/>
      <w:bookmarkStart w:id="1299" w:name="_Toc311220035"/>
      <w:bookmarkStart w:id="1300" w:name="_Ref317176194"/>
      <w:bookmarkStart w:id="1301" w:name="_Toc317198933"/>
      <w:bookmarkStart w:id="1302" w:name="_Ref329772983"/>
      <w:bookmarkStart w:id="1303" w:name="_Ref329772992"/>
      <w:bookmarkStart w:id="1304" w:name="_Ref330980194"/>
      <w:bookmarkStart w:id="1305" w:name="_Toc349676420"/>
      <w:bookmarkStart w:id="1306" w:name="_Toc351367609"/>
      <w:bookmarkStart w:id="1307"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308" w:name="_Ref363646510"/>
      <w:bookmarkStart w:id="1309" w:name="_Toc377921512"/>
      <w:bookmarkStart w:id="1310" w:name="_Toc378026133"/>
      <w:r w:rsidRPr="00564A49">
        <w:rPr>
          <w:lang w:val="en-US"/>
        </w:rPr>
        <w:t>Annex C</w:t>
      </w:r>
      <w:r w:rsidRPr="00564A49">
        <w:rPr>
          <w:lang w:val="en-US"/>
        </w:rPr>
        <w:br/>
      </w:r>
      <w:r w:rsidRPr="00564A49">
        <w:rPr>
          <w:lang w:val="en-US"/>
        </w:rPr>
        <w:br/>
        <w:t>Hypothetical reference decoder</w:t>
      </w:r>
      <w:bookmarkEnd w:id="1295"/>
      <w:bookmarkEnd w:id="1308"/>
      <w:bookmarkEnd w:id="1309"/>
      <w:bookmarkEnd w:id="1310"/>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1" w:name="_Toc317198877"/>
      <w:bookmarkStart w:id="1312" w:name="_Ref343023252"/>
      <w:bookmarkStart w:id="1313" w:name="_Ref343024208"/>
      <w:bookmarkStart w:id="1314" w:name="_Ref343024718"/>
      <w:bookmarkStart w:id="1315" w:name="_Ref343074744"/>
      <w:bookmarkStart w:id="1316" w:name="_Ref343161820"/>
      <w:bookmarkStart w:id="1317" w:name="_Ref348794313"/>
      <w:bookmarkStart w:id="1318" w:name="_Toc364083317"/>
      <w:bookmarkStart w:id="1319" w:name="_Toc378026134"/>
      <w:bookmarkStart w:id="1320" w:name="_Toc9042149"/>
      <w:bookmarkStart w:id="1321" w:name="_Toc12253740"/>
      <w:bookmarkStart w:id="1322" w:name="_Toc12684721"/>
      <w:bookmarkStart w:id="1323" w:name="_Toc12699181"/>
      <w:bookmarkStart w:id="1324" w:name="_Toc15444306"/>
      <w:bookmarkStart w:id="1325" w:name="_Ref19428481"/>
      <w:bookmarkStart w:id="1326" w:name="_Ref19432892"/>
      <w:bookmarkStart w:id="1327" w:name="_Toc20134513"/>
      <w:r w:rsidRPr="00564A49">
        <w:rPr>
          <w:b/>
          <w:bCs/>
          <w:sz w:val="22"/>
          <w:szCs w:val="22"/>
        </w:rPr>
        <w:t>General</w:t>
      </w:r>
      <w:bookmarkEnd w:id="1311"/>
      <w:bookmarkEnd w:id="1312"/>
      <w:bookmarkEnd w:id="1313"/>
      <w:bookmarkEnd w:id="1314"/>
      <w:bookmarkEnd w:id="1315"/>
      <w:bookmarkEnd w:id="1316"/>
      <w:bookmarkEnd w:id="1317"/>
      <w:bookmarkEnd w:id="1318"/>
      <w:bookmarkEnd w:id="1319"/>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15pt;height:188.15pt" o:ole="">
            <v:imagedata r:id="rId26" o:title=""/>
          </v:shape>
          <o:OLEObject Type="Embed" ProgID="Visio.Drawing.11" ShapeID="_x0000_i1026" DrawAspect="Content" ObjectID="_1456648226"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28" w:name="_Ref33101618"/>
      <w:bookmarkStart w:id="1329" w:name="_Toc32860602"/>
      <w:bookmarkStart w:id="1330" w:name="_Toc77680711"/>
      <w:bookmarkStart w:id="1331" w:name="_Toc246350667"/>
      <w:bookmarkStart w:id="1332" w:name="_Toc287363914"/>
      <w:bookmarkStart w:id="1333" w:name="_Toc317198641"/>
      <w:bookmarkStart w:id="1334"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328"/>
      <w:r w:rsidRPr="00564A49">
        <w:rPr>
          <w:b/>
          <w:bCs/>
        </w:rPr>
        <w:t xml:space="preserve"> – Structure of byte streams and NAL unit streams for HRD conformance </w:t>
      </w:r>
      <w:bookmarkEnd w:id="1329"/>
      <w:r w:rsidRPr="00564A49">
        <w:rPr>
          <w:b/>
          <w:bCs/>
        </w:rPr>
        <w:t>checks</w:t>
      </w:r>
      <w:bookmarkEnd w:id="1330"/>
      <w:bookmarkEnd w:id="1331"/>
      <w:bookmarkEnd w:id="1332"/>
      <w:bookmarkEnd w:id="1333"/>
      <w:bookmarkEnd w:id="1334"/>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335"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35"/>
    </w:p>
    <w:p w:rsidR="007E173E" w:rsidRPr="00564A49" w:rsidRDefault="007E173E" w:rsidP="00CC1A3E">
      <w:pPr>
        <w:numPr>
          <w:ilvl w:val="0"/>
          <w:numId w:val="47"/>
        </w:numPr>
        <w:tabs>
          <w:tab w:val="clear" w:pos="794"/>
          <w:tab w:val="left" w:pos="720"/>
        </w:tabs>
        <w:spacing w:before="86"/>
      </w:pPr>
      <w:bookmarkStart w:id="1336"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36"/>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37"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37"/>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1pt;height:235pt" o:ole="">
            <v:imagedata r:id="rId28" o:title=""/>
          </v:shape>
          <o:OLEObject Type="Embed" ProgID="Visio.Drawing.11" ShapeID="_x0000_i1027" DrawAspect="Content" ObjectID="_1456648227"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38" w:name="_Ref33101619"/>
      <w:bookmarkStart w:id="1339" w:name="_Toc32860603"/>
      <w:bookmarkStart w:id="1340" w:name="_Toc77680712"/>
      <w:bookmarkStart w:id="1341" w:name="_Toc246350668"/>
      <w:bookmarkStart w:id="1342" w:name="_Toc287363915"/>
      <w:bookmarkStart w:id="1343" w:name="_Toc317198642"/>
      <w:bookmarkStart w:id="1344"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38"/>
      <w:r w:rsidRPr="00564A49">
        <w:rPr>
          <w:b/>
          <w:bCs/>
        </w:rPr>
        <w:t xml:space="preserve"> – Bitstream-specific HRD buffer </w:t>
      </w:r>
      <w:bookmarkEnd w:id="1339"/>
      <w:r w:rsidRPr="00564A49">
        <w:rPr>
          <w:b/>
          <w:bCs/>
        </w:rPr>
        <w:t>model</w:t>
      </w:r>
      <w:bookmarkEnd w:id="1340"/>
      <w:bookmarkEnd w:id="1341"/>
      <w:bookmarkEnd w:id="1342"/>
      <w:bookmarkEnd w:id="1343"/>
      <w:bookmarkEnd w:id="1344"/>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pt" o:ole="">
            <v:imagedata r:id="rId30" o:title=""/>
          </v:shape>
          <o:OLEObject Type="Embed" ProgID="Visio.Drawing.11" ShapeID="_x0000_i1028" DrawAspect="Content" ObjectID="_1456648228"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45"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45"/>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46"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46"/>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7" w:name="_Ref34217458"/>
      <w:bookmarkStart w:id="1348" w:name="_Ref36829585"/>
      <w:bookmarkStart w:id="1349" w:name="_Toc77680609"/>
      <w:bookmarkStart w:id="1350" w:name="_Toc118289207"/>
      <w:bookmarkStart w:id="1351" w:name="_Toc226456810"/>
      <w:bookmarkStart w:id="1352" w:name="_Toc248045427"/>
      <w:bookmarkStart w:id="1353" w:name="_Toc287363878"/>
      <w:bookmarkStart w:id="1354" w:name="_Toc311220026"/>
      <w:bookmarkStart w:id="1355" w:name="_Toc317198878"/>
      <w:bookmarkStart w:id="1356" w:name="_Ref347274168"/>
      <w:bookmarkStart w:id="1357" w:name="_Toc364083318"/>
      <w:bookmarkStart w:id="1358" w:name="_Toc378026135"/>
      <w:bookmarkStart w:id="1359" w:name="_Toc32860488"/>
      <w:r w:rsidRPr="00564A49">
        <w:rPr>
          <w:b/>
          <w:bCs/>
          <w:sz w:val="22"/>
          <w:szCs w:val="22"/>
        </w:rPr>
        <w:t>Operation of coded picture buffer (CPB)</w:t>
      </w:r>
      <w:bookmarkEnd w:id="1347"/>
      <w:bookmarkEnd w:id="1348"/>
      <w:bookmarkEnd w:id="1349"/>
      <w:bookmarkEnd w:id="1350"/>
      <w:bookmarkEnd w:id="1351"/>
      <w:bookmarkEnd w:id="1352"/>
      <w:bookmarkEnd w:id="1353"/>
      <w:bookmarkEnd w:id="1354"/>
      <w:bookmarkEnd w:id="1355"/>
      <w:bookmarkEnd w:id="1356"/>
      <w:bookmarkEnd w:id="1357"/>
      <w:r w:rsidRPr="00564A49">
        <w:rPr>
          <w:b/>
          <w:bCs/>
          <w:sz w:val="22"/>
          <w:szCs w:val="22"/>
        </w:rPr>
        <w:t xml:space="preserve"> and bitstream partition buffer (BPB)</w:t>
      </w:r>
      <w:bookmarkEnd w:id="1358"/>
    </w:p>
    <w:p w:rsidR="007E173E" w:rsidRPr="00564A49" w:rsidRDefault="007E173E" w:rsidP="007E173E">
      <w:pPr>
        <w:keepNext/>
        <w:numPr>
          <w:ilvl w:val="2"/>
          <w:numId w:val="37"/>
        </w:numPr>
        <w:tabs>
          <w:tab w:val="num" w:pos="1440"/>
          <w:tab w:val="num" w:pos="1702"/>
        </w:tabs>
        <w:spacing w:before="181"/>
        <w:outlineLvl w:val="2"/>
        <w:rPr>
          <w:b/>
          <w:bCs/>
        </w:rPr>
      </w:pPr>
      <w:bookmarkStart w:id="1360" w:name="_Toc364083319"/>
      <w:bookmarkStart w:id="1361" w:name="_Toc378026136"/>
      <w:bookmarkStart w:id="1362" w:name="_Toc32860489"/>
      <w:bookmarkEnd w:id="1359"/>
      <w:r w:rsidRPr="00564A49">
        <w:rPr>
          <w:b/>
          <w:bCs/>
        </w:rPr>
        <w:t>General</w:t>
      </w:r>
      <w:bookmarkEnd w:id="1360"/>
      <w:bookmarkEnd w:id="1361"/>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63" w:name="_Toc317198879"/>
      <w:bookmarkStart w:id="1364" w:name="_Ref349919287"/>
      <w:bookmarkStart w:id="1365" w:name="_Toc364083320"/>
      <w:bookmarkStart w:id="1366" w:name="_Toc378026137"/>
      <w:r w:rsidRPr="00564A49">
        <w:rPr>
          <w:b/>
          <w:bCs/>
        </w:rPr>
        <w:t>Timing of decoding unit arrival</w:t>
      </w:r>
      <w:bookmarkEnd w:id="1363"/>
      <w:bookmarkEnd w:id="1364"/>
      <w:bookmarkEnd w:id="1365"/>
      <w:bookmarkEnd w:id="1366"/>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67"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67"/>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68"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68"/>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69" w:name="_Ref317100505"/>
      <w:bookmarkStart w:id="1370" w:name="_Toc317198880"/>
      <w:bookmarkStart w:id="1371" w:name="_Ref330937524"/>
      <w:bookmarkStart w:id="1372" w:name="_Ref330937761"/>
      <w:bookmarkStart w:id="1373" w:name="_Toc364083321"/>
      <w:bookmarkStart w:id="1374" w:name="_Toc378026138"/>
      <w:r w:rsidRPr="00564A49">
        <w:rPr>
          <w:b/>
          <w:bCs/>
        </w:rPr>
        <w:t>Timing of decoding unit removal and decoding of decoding unit</w:t>
      </w:r>
      <w:bookmarkEnd w:id="1369"/>
      <w:bookmarkEnd w:id="1370"/>
      <w:bookmarkEnd w:id="1371"/>
      <w:bookmarkEnd w:id="1372"/>
      <w:bookmarkEnd w:id="1373"/>
      <w:bookmarkEnd w:id="1374"/>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75"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75"/>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76"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76"/>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2860492"/>
      <w:bookmarkStart w:id="1378" w:name="_Ref34217484"/>
      <w:bookmarkStart w:id="1379" w:name="_Ref36741365"/>
      <w:bookmarkStart w:id="1380" w:name="_Toc77680612"/>
      <w:bookmarkStart w:id="1381" w:name="_Toc118289210"/>
      <w:bookmarkStart w:id="1382" w:name="_Toc226456813"/>
      <w:bookmarkStart w:id="1383" w:name="_Toc248045430"/>
      <w:bookmarkStart w:id="1384" w:name="_Toc287363881"/>
      <w:bookmarkStart w:id="1385" w:name="_Toc311220029"/>
      <w:bookmarkStart w:id="1386" w:name="_Toc317198881"/>
      <w:bookmarkStart w:id="1387" w:name="_Ref326740596"/>
      <w:bookmarkStart w:id="1388" w:name="_Ref326744124"/>
      <w:bookmarkStart w:id="1389" w:name="_Toc364083322"/>
      <w:bookmarkStart w:id="1390" w:name="_Toc378026139"/>
      <w:bookmarkEnd w:id="1362"/>
      <w:r w:rsidRPr="00564A49">
        <w:rPr>
          <w:b/>
          <w:bCs/>
          <w:sz w:val="22"/>
          <w:szCs w:val="22"/>
        </w:rPr>
        <w:t>Operation of the decoded picture buffer (DPB)</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440"/>
          <w:tab w:val="num" w:pos="1702"/>
        </w:tabs>
        <w:spacing w:before="181"/>
        <w:outlineLvl w:val="2"/>
        <w:rPr>
          <w:b/>
          <w:bCs/>
        </w:rPr>
      </w:pPr>
      <w:bookmarkStart w:id="1391" w:name="_Toc364083323"/>
      <w:bookmarkStart w:id="1392" w:name="_Toc378026140"/>
      <w:bookmarkStart w:id="1393" w:name="_Toc32860493"/>
      <w:bookmarkStart w:id="1394" w:name="_Ref34217515"/>
      <w:bookmarkStart w:id="1395" w:name="_Toc77680619"/>
      <w:bookmarkStart w:id="1396" w:name="_Toc118289215"/>
      <w:bookmarkStart w:id="1397" w:name="_Toc226456820"/>
      <w:bookmarkStart w:id="1398" w:name="_Toc248045437"/>
      <w:bookmarkStart w:id="1399" w:name="_Toc287363882"/>
      <w:bookmarkStart w:id="1400" w:name="_Toc311220030"/>
      <w:r w:rsidRPr="00564A49">
        <w:rPr>
          <w:b/>
          <w:bCs/>
        </w:rPr>
        <w:t>General</w:t>
      </w:r>
      <w:bookmarkEnd w:id="1391"/>
      <w:bookmarkEnd w:id="1392"/>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401" w:name="_Toc364083324"/>
      <w:bookmarkStart w:id="1402" w:name="_Ref373336683"/>
      <w:bookmarkStart w:id="1403" w:name="_Ref373336836"/>
      <w:bookmarkStart w:id="1404" w:name="_Toc378026141"/>
      <w:bookmarkEnd w:id="1393"/>
      <w:r w:rsidRPr="00564A49">
        <w:rPr>
          <w:b/>
          <w:bCs/>
        </w:rPr>
        <w:t>Removal of pictures from the DPB</w:t>
      </w:r>
      <w:bookmarkEnd w:id="1401"/>
      <w:bookmarkEnd w:id="1402"/>
      <w:bookmarkEnd w:id="1403"/>
      <w:bookmarkEnd w:id="140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405" w:name="_Toc364083325"/>
      <w:bookmarkStart w:id="1406" w:name="_Ref373336691"/>
      <w:bookmarkStart w:id="1407" w:name="_Ref373337767"/>
      <w:bookmarkStart w:id="1408" w:name="_Toc378026142"/>
      <w:r w:rsidRPr="00564A49">
        <w:rPr>
          <w:b/>
          <w:bCs/>
        </w:rPr>
        <w:t>Picture output</w:t>
      </w:r>
      <w:bookmarkEnd w:id="1405"/>
      <w:bookmarkEnd w:id="1406"/>
      <w:bookmarkEnd w:id="1407"/>
      <w:bookmarkEnd w:id="1408"/>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409"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409"/>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410" w:name="_Toc364083326"/>
      <w:bookmarkStart w:id="1411" w:name="_Ref373336701"/>
      <w:bookmarkStart w:id="1412" w:name="_Ref373336745"/>
      <w:bookmarkStart w:id="1413" w:name="_Toc378026143"/>
      <w:r w:rsidRPr="00564A49">
        <w:rPr>
          <w:b/>
          <w:bCs/>
        </w:rPr>
        <w:t>Current decoded picture marking and storage</w:t>
      </w:r>
      <w:bookmarkEnd w:id="1410"/>
      <w:bookmarkEnd w:id="1411"/>
      <w:bookmarkEnd w:id="1412"/>
      <w:bookmarkEnd w:id="1413"/>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14" w:name="_Toc364083327"/>
      <w:bookmarkStart w:id="1415" w:name="_Ref373337792"/>
      <w:bookmarkStart w:id="1416" w:name="_Ref373337954"/>
      <w:bookmarkStart w:id="1417" w:name="_Toc378026144"/>
      <w:r w:rsidRPr="00564A49">
        <w:rPr>
          <w:b/>
          <w:bCs/>
          <w:sz w:val="22"/>
          <w:szCs w:val="22"/>
        </w:rPr>
        <w:t>Bitstream conformance</w:t>
      </w:r>
      <w:bookmarkEnd w:id="1414"/>
      <w:bookmarkEnd w:id="1415"/>
      <w:bookmarkEnd w:id="1416"/>
      <w:bookmarkEnd w:id="1417"/>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418" w:name="_Ref34233092"/>
      <w:bookmarkStart w:id="1419" w:name="_Toc77680620"/>
      <w:bookmarkStart w:id="1420" w:name="_Toc118289216"/>
      <w:bookmarkStart w:id="1421" w:name="_Toc226456821"/>
      <w:bookmarkStart w:id="1422" w:name="_Toc248045438"/>
      <w:bookmarkStart w:id="1423" w:name="_Toc287363883"/>
      <w:bookmarkStart w:id="1424" w:name="_Toc311220031"/>
      <w:bookmarkStart w:id="1425" w:name="_Toc317198883"/>
      <w:bookmarkEnd w:id="1394"/>
      <w:bookmarkEnd w:id="1395"/>
      <w:bookmarkEnd w:id="1396"/>
      <w:bookmarkEnd w:id="1397"/>
      <w:bookmarkEnd w:id="1398"/>
      <w:bookmarkEnd w:id="1399"/>
      <w:bookmarkEnd w:id="1400"/>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26" w:name="_Toc364083328"/>
      <w:bookmarkStart w:id="1427" w:name="_Toc378026145"/>
      <w:r w:rsidRPr="00564A49">
        <w:rPr>
          <w:b/>
          <w:bCs/>
          <w:sz w:val="22"/>
          <w:szCs w:val="22"/>
        </w:rPr>
        <w:t>Decoder conformance</w:t>
      </w:r>
      <w:bookmarkEnd w:id="1418"/>
      <w:bookmarkEnd w:id="1419"/>
      <w:bookmarkEnd w:id="1420"/>
      <w:bookmarkEnd w:id="1421"/>
      <w:bookmarkEnd w:id="1422"/>
      <w:bookmarkEnd w:id="1423"/>
      <w:bookmarkEnd w:id="1424"/>
      <w:bookmarkEnd w:id="1425"/>
      <w:bookmarkEnd w:id="1426"/>
      <w:bookmarkEnd w:id="1427"/>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28" w:name="_Toc364083329"/>
      <w:bookmarkStart w:id="1429" w:name="_Toc378026146"/>
      <w:r w:rsidRPr="00564A49">
        <w:rPr>
          <w:b/>
          <w:bCs/>
        </w:rPr>
        <w:t>General</w:t>
      </w:r>
      <w:bookmarkEnd w:id="1428"/>
      <w:bookmarkEnd w:id="1429"/>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30" w:name="_Toc256632243"/>
      <w:bookmarkStart w:id="1431" w:name="_Toc248045439"/>
      <w:bookmarkStart w:id="1432" w:name="_Toc226456822"/>
      <w:bookmarkStart w:id="1433" w:name="_Toc118289217"/>
      <w:bookmarkStart w:id="1434" w:name="_Toc77680621"/>
      <w:bookmarkStart w:id="1435" w:name="_Ref41705644"/>
      <w:bookmarkStart w:id="1436" w:name="_Toc317198884"/>
      <w:bookmarkStart w:id="1437" w:name="_Ref343184204"/>
      <w:bookmarkStart w:id="1438" w:name="_Toc364083330"/>
      <w:bookmarkStart w:id="1439" w:name="_Toc378026147"/>
      <w:bookmarkEnd w:id="1320"/>
      <w:bookmarkEnd w:id="1321"/>
      <w:bookmarkEnd w:id="1322"/>
      <w:bookmarkEnd w:id="1323"/>
      <w:bookmarkEnd w:id="1324"/>
      <w:bookmarkEnd w:id="1325"/>
      <w:bookmarkEnd w:id="1326"/>
      <w:bookmarkEnd w:id="1327"/>
      <w:r w:rsidRPr="00564A49">
        <w:rPr>
          <w:b/>
          <w:bCs/>
        </w:rPr>
        <w:t>Operation of the output order DPB</w:t>
      </w:r>
      <w:bookmarkEnd w:id="1430"/>
      <w:bookmarkEnd w:id="1431"/>
      <w:bookmarkEnd w:id="1432"/>
      <w:bookmarkEnd w:id="1433"/>
      <w:bookmarkEnd w:id="1434"/>
      <w:bookmarkEnd w:id="1435"/>
      <w:bookmarkEnd w:id="1436"/>
      <w:bookmarkEnd w:id="1437"/>
      <w:bookmarkEnd w:id="1438"/>
      <w:bookmarkEnd w:id="1439"/>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40" w:name="_Toc364083331"/>
      <w:bookmarkStart w:id="1441" w:name="_Toc378026148"/>
      <w:bookmarkStart w:id="1442" w:name="_Ref34218584"/>
      <w:r w:rsidRPr="00564A49">
        <w:rPr>
          <w:b/>
          <w:bCs/>
        </w:rPr>
        <w:t>General</w:t>
      </w:r>
      <w:bookmarkEnd w:id="1440"/>
      <w:bookmarkEnd w:id="1441"/>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43" w:name="_Toc256632246"/>
      <w:bookmarkStart w:id="1444" w:name="_Toc248045442"/>
      <w:bookmarkStart w:id="1445" w:name="_Toc226456825"/>
      <w:bookmarkStart w:id="1446" w:name="_Toc118289220"/>
      <w:bookmarkStart w:id="1447" w:name="_Toc77680624"/>
      <w:bookmarkStart w:id="1448" w:name="_Ref81126026"/>
      <w:bookmarkStart w:id="1449" w:name="_Ref306292151"/>
      <w:bookmarkStart w:id="1450" w:name="_Toc317198885"/>
      <w:bookmarkStart w:id="1451" w:name="_Ref343074962"/>
      <w:bookmarkStart w:id="1452" w:name="_Ref347102653"/>
      <w:bookmarkStart w:id="1453" w:name="_Toc364083332"/>
      <w:bookmarkStart w:id="1454" w:name="_Toc256632244"/>
      <w:bookmarkStart w:id="1455" w:name="_Toc248045440"/>
      <w:bookmarkStart w:id="1456" w:name="_Toc226456823"/>
      <w:bookmarkStart w:id="1457" w:name="_Toc118289218"/>
      <w:bookmarkStart w:id="1458" w:name="_Toc77680622"/>
      <w:bookmarkStart w:id="1459"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60" w:name="_Ref373337078"/>
      <w:bookmarkStart w:id="1461" w:name="_Toc378026149"/>
      <w:r w:rsidRPr="00564A49">
        <w:rPr>
          <w:b/>
          <w:bCs/>
        </w:rPr>
        <w:t>Output and removal of pictures from the DPB</w:t>
      </w:r>
      <w:bookmarkEnd w:id="1443"/>
      <w:bookmarkEnd w:id="1444"/>
      <w:bookmarkEnd w:id="1445"/>
      <w:bookmarkEnd w:id="1446"/>
      <w:bookmarkEnd w:id="1447"/>
      <w:bookmarkEnd w:id="1448"/>
      <w:bookmarkEnd w:id="1449"/>
      <w:bookmarkEnd w:id="1450"/>
      <w:bookmarkEnd w:id="1451"/>
      <w:bookmarkEnd w:id="1452"/>
      <w:bookmarkEnd w:id="1453"/>
      <w:bookmarkEnd w:id="1460"/>
      <w:bookmarkEnd w:id="1461"/>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62" w:name="_Toc364083333"/>
      <w:bookmarkStart w:id="1463" w:name="_Ref373336972"/>
      <w:bookmarkStart w:id="1464" w:name="_Ref373338162"/>
      <w:bookmarkStart w:id="1465" w:name="_Toc378026150"/>
      <w:bookmarkEnd w:id="1454"/>
      <w:bookmarkEnd w:id="1455"/>
      <w:bookmarkEnd w:id="1456"/>
      <w:bookmarkEnd w:id="1457"/>
      <w:bookmarkEnd w:id="1458"/>
      <w:bookmarkEnd w:id="1459"/>
      <w:r w:rsidRPr="00564A49">
        <w:rPr>
          <w:b/>
          <w:bCs/>
        </w:rPr>
        <w:t>Picture decoding</w:t>
      </w:r>
      <w:bookmarkEnd w:id="1442"/>
      <w:r w:rsidRPr="00564A49">
        <w:rPr>
          <w:b/>
          <w:bCs/>
        </w:rPr>
        <w:t>, marking, additional bumping, and storage</w:t>
      </w:r>
      <w:bookmarkEnd w:id="1462"/>
      <w:bookmarkEnd w:id="1463"/>
      <w:bookmarkEnd w:id="1464"/>
      <w:bookmarkEnd w:id="1465"/>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66" w:name="_Ref347083389"/>
      <w:bookmarkStart w:id="1467" w:name="_Toc364083334"/>
      <w:bookmarkStart w:id="1468" w:name="_Toc378026151"/>
      <w:r w:rsidRPr="00564A49">
        <w:rPr>
          <w:b/>
          <w:bCs/>
        </w:rPr>
        <w:lastRenderedPageBreak/>
        <w:t>"Bumping" process</w:t>
      </w:r>
      <w:bookmarkEnd w:id="1466"/>
      <w:bookmarkEnd w:id="1467"/>
      <w:bookmarkEnd w:id="1468"/>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69" w:name="_Ref372632240"/>
      <w:bookmarkStart w:id="1470" w:name="_Toc378026152"/>
      <w:r w:rsidRPr="00564A49">
        <w:rPr>
          <w:b/>
          <w:bCs/>
          <w:sz w:val="24"/>
          <w:szCs w:val="24"/>
        </w:rPr>
        <w:t>Demultiplexing process for deriving a bitstream partition</w:t>
      </w:r>
      <w:bookmarkEnd w:id="1469"/>
      <w:bookmarkEnd w:id="1470"/>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71" w:name="_Toc377921513"/>
      <w:bookmarkStart w:id="1472" w:name="_Toc378026153"/>
      <w:r w:rsidRPr="00564A49">
        <w:rPr>
          <w:lang w:val="en-US"/>
        </w:rPr>
        <w:t>Annex D</w:t>
      </w:r>
      <w:r w:rsidRPr="00564A49">
        <w:rPr>
          <w:lang w:val="en-US"/>
        </w:rPr>
        <w:br/>
      </w:r>
      <w:r w:rsidRPr="00564A49">
        <w:rPr>
          <w:lang w:val="en-US"/>
        </w:rPr>
        <w:br/>
      </w:r>
      <w:bookmarkEnd w:id="1296"/>
      <w:bookmarkEnd w:id="1297"/>
      <w:bookmarkEnd w:id="1298"/>
      <w:bookmarkEnd w:id="1299"/>
      <w:bookmarkEnd w:id="1300"/>
      <w:bookmarkEnd w:id="1301"/>
      <w:bookmarkEnd w:id="1302"/>
      <w:bookmarkEnd w:id="1303"/>
      <w:bookmarkEnd w:id="1304"/>
      <w:bookmarkEnd w:id="1305"/>
      <w:bookmarkEnd w:id="1306"/>
      <w:bookmarkEnd w:id="1307"/>
      <w:r w:rsidRPr="00564A49">
        <w:rPr>
          <w:lang w:val="en-US"/>
        </w:rPr>
        <w:t>Supplemental enhancement information</w:t>
      </w:r>
      <w:bookmarkEnd w:id="1471"/>
      <w:bookmarkEnd w:id="1472"/>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067675" w:rsidRPr="00564A49" w:rsidTr="00E77520">
        <w:trPr>
          <w:cantSplit/>
          <w:jc w:val="center"/>
          <w:ins w:id="1473" w:author="Miska Hannuksela" w:date="2014-03-04T15:43:00Z"/>
        </w:trPr>
        <w:tc>
          <w:tcPr>
            <w:tcW w:w="7920" w:type="dxa"/>
          </w:tcPr>
          <w:p w:rsidR="00067675" w:rsidRPr="00564A49" w:rsidRDefault="00067675" w:rsidP="00E77520">
            <w:pPr>
              <w:pStyle w:val="tablesyntax"/>
              <w:rPr>
                <w:ins w:id="1474" w:author="Miska Hannuksela" w:date="2014-03-04T15:43:00Z"/>
                <w:rFonts w:ascii="Times New Roman" w:hAnsi="Times New Roman"/>
                <w:lang w:val="en-US"/>
              </w:rPr>
            </w:pPr>
            <w:ins w:id="1475" w:author="Miska Hannuksela" w:date="2014-03-04T15:43:00Z">
              <w:r w:rsidRPr="00564A49">
                <w:rPr>
                  <w:rFonts w:ascii="Times New Roman" w:hAnsi="Times New Roman"/>
                  <w:lang w:val="en-US"/>
                </w:rPr>
                <w:tab/>
              </w:r>
              <w:r w:rsidRPr="00564A49">
                <w:rPr>
                  <w:rFonts w:ascii="Times New Roman" w:hAnsi="Times New Roman"/>
                  <w:lang w:val="en-US"/>
                </w:rPr>
                <w:tab/>
                <w:t>else if( payloadType  = =  XXX )</w:t>
              </w:r>
            </w:ins>
          </w:p>
        </w:tc>
        <w:tc>
          <w:tcPr>
            <w:tcW w:w="1157" w:type="dxa"/>
          </w:tcPr>
          <w:p w:rsidR="00067675" w:rsidRPr="00564A49" w:rsidRDefault="00067675" w:rsidP="00E77520">
            <w:pPr>
              <w:pStyle w:val="tableheading"/>
              <w:overflowPunct/>
              <w:autoSpaceDE/>
              <w:autoSpaceDN/>
              <w:adjustRightInd/>
              <w:jc w:val="left"/>
              <w:textAlignment w:val="auto"/>
              <w:rPr>
                <w:ins w:id="1476" w:author="Miska Hannuksela" w:date="2014-03-04T15:43:00Z"/>
                <w:b w:val="0"/>
                <w:lang w:val="en-US"/>
              </w:rPr>
            </w:pPr>
          </w:p>
        </w:tc>
      </w:tr>
      <w:tr w:rsidR="00067675" w:rsidRPr="00564A49" w:rsidTr="00E77520">
        <w:trPr>
          <w:cantSplit/>
          <w:jc w:val="center"/>
          <w:ins w:id="1477" w:author="Miska Hannuksela" w:date="2014-03-04T15:43:00Z"/>
        </w:trPr>
        <w:tc>
          <w:tcPr>
            <w:tcW w:w="7920" w:type="dxa"/>
          </w:tcPr>
          <w:p w:rsidR="00067675" w:rsidRPr="00564A49" w:rsidRDefault="00067675" w:rsidP="00067675">
            <w:pPr>
              <w:pStyle w:val="tablesyntax"/>
              <w:rPr>
                <w:ins w:id="1478" w:author="Miska Hannuksela" w:date="2014-03-04T15:43:00Z"/>
                <w:rFonts w:ascii="Times New Roman" w:hAnsi="Times New Roman"/>
                <w:lang w:val="en-US"/>
              </w:rPr>
            </w:pPr>
            <w:ins w:id="1479" w:author="Miska Hannuksela" w:date="2014-03-04T15:43:00Z">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Pr>
                  <w:rFonts w:ascii="Times New Roman" w:hAnsi="Times New Roman"/>
                  <w:lang w:val="en-US"/>
                </w:rPr>
                <w:t>output_layer_set_nesting</w:t>
              </w:r>
              <w:r w:rsidRPr="00564A49">
                <w:rPr>
                  <w:rFonts w:ascii="Times New Roman" w:hAnsi="Times New Roman"/>
                  <w:lang w:val="en-US"/>
                </w:rPr>
                <w:t>( payloadSize )</w:t>
              </w:r>
            </w:ins>
          </w:p>
        </w:tc>
        <w:tc>
          <w:tcPr>
            <w:tcW w:w="1157" w:type="dxa"/>
          </w:tcPr>
          <w:p w:rsidR="00067675" w:rsidRPr="00564A49" w:rsidRDefault="00067675" w:rsidP="00E77520">
            <w:pPr>
              <w:pStyle w:val="tableheading"/>
              <w:overflowPunct/>
              <w:autoSpaceDE/>
              <w:autoSpaceDN/>
              <w:adjustRightInd/>
              <w:jc w:val="left"/>
              <w:textAlignment w:val="auto"/>
              <w:rPr>
                <w:ins w:id="1480" w:author="Miska Hannuksela" w:date="2014-03-04T15:43:00Z"/>
                <w:b w:val="0"/>
                <w:lang w:val="en-US"/>
              </w:rPr>
            </w:pPr>
          </w:p>
        </w:tc>
      </w:tr>
      <w:tr w:rsidR="004141EA" w:rsidRPr="00564A49" w:rsidTr="002D6E57">
        <w:trPr>
          <w:cantSplit/>
          <w:jc w:val="center"/>
          <w:ins w:id="1481" w:author="Miska Hannuksela" w:date="2014-03-04T11:45:00Z"/>
        </w:trPr>
        <w:tc>
          <w:tcPr>
            <w:tcW w:w="7920" w:type="dxa"/>
          </w:tcPr>
          <w:p w:rsidR="004141EA" w:rsidRPr="00564A49" w:rsidRDefault="004141EA" w:rsidP="002D6E57">
            <w:pPr>
              <w:pStyle w:val="tablesyntax"/>
              <w:rPr>
                <w:ins w:id="1482" w:author="Miska Hannuksela" w:date="2014-03-04T11:45:00Z"/>
                <w:rFonts w:ascii="Times New Roman" w:hAnsi="Times New Roman"/>
                <w:lang w:val="en-US"/>
              </w:rPr>
            </w:pPr>
            <w:ins w:id="1483" w:author="Miska Hannuksela" w:date="2014-03-04T11:45:00Z">
              <w:r w:rsidRPr="00564A49">
                <w:rPr>
                  <w:rFonts w:ascii="Times New Roman" w:hAnsi="Times New Roman"/>
                  <w:lang w:val="en-US"/>
                </w:rPr>
                <w:tab/>
              </w:r>
              <w:r w:rsidRPr="00564A49">
                <w:rPr>
                  <w:rFonts w:ascii="Times New Roman" w:hAnsi="Times New Roman"/>
                  <w:lang w:val="en-US"/>
                </w:rPr>
                <w:tab/>
                <w:t>else if( payloadType  = =  XXX )</w:t>
              </w:r>
            </w:ins>
          </w:p>
        </w:tc>
        <w:tc>
          <w:tcPr>
            <w:tcW w:w="1157" w:type="dxa"/>
          </w:tcPr>
          <w:p w:rsidR="004141EA" w:rsidRPr="00564A49" w:rsidRDefault="004141EA" w:rsidP="002D6E57">
            <w:pPr>
              <w:pStyle w:val="tableheading"/>
              <w:overflowPunct/>
              <w:autoSpaceDE/>
              <w:autoSpaceDN/>
              <w:adjustRightInd/>
              <w:jc w:val="left"/>
              <w:textAlignment w:val="auto"/>
              <w:rPr>
                <w:ins w:id="1484" w:author="Miska Hannuksela" w:date="2014-03-04T11:45:00Z"/>
                <w:b w:val="0"/>
                <w:lang w:val="en-US"/>
              </w:rPr>
            </w:pPr>
          </w:p>
        </w:tc>
      </w:tr>
      <w:tr w:rsidR="004141EA" w:rsidRPr="00564A49" w:rsidTr="002D6E57">
        <w:trPr>
          <w:cantSplit/>
          <w:jc w:val="center"/>
          <w:ins w:id="1485" w:author="Miska Hannuksela" w:date="2014-03-04T11:45:00Z"/>
        </w:trPr>
        <w:tc>
          <w:tcPr>
            <w:tcW w:w="7920" w:type="dxa"/>
          </w:tcPr>
          <w:p w:rsidR="004141EA" w:rsidRPr="00564A49" w:rsidRDefault="004141EA" w:rsidP="004141EA">
            <w:pPr>
              <w:pStyle w:val="tablesyntax"/>
              <w:rPr>
                <w:ins w:id="1486" w:author="Miska Hannuksela" w:date="2014-03-04T11:45:00Z"/>
                <w:rFonts w:ascii="Times New Roman" w:hAnsi="Times New Roman"/>
                <w:lang w:val="en-US"/>
              </w:rPr>
            </w:pPr>
            <w:ins w:id="1487" w:author="Miska Hannuksela" w:date="2014-03-04T11:45:00Z">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Pr>
                  <w:rFonts w:ascii="Times New Roman" w:hAnsi="Times New Roman"/>
                  <w:lang w:val="en-US"/>
                </w:rPr>
                <w:t>vps_rewriting</w:t>
              </w:r>
              <w:r w:rsidRPr="00564A49">
                <w:rPr>
                  <w:rFonts w:ascii="Times New Roman" w:hAnsi="Times New Roman"/>
                  <w:lang w:val="en-US"/>
                </w:rPr>
                <w:t>( payloadSize )</w:t>
              </w:r>
            </w:ins>
          </w:p>
        </w:tc>
        <w:tc>
          <w:tcPr>
            <w:tcW w:w="1157" w:type="dxa"/>
          </w:tcPr>
          <w:p w:rsidR="004141EA" w:rsidRPr="00564A49" w:rsidRDefault="004141EA" w:rsidP="002D6E57">
            <w:pPr>
              <w:pStyle w:val="tableheading"/>
              <w:overflowPunct/>
              <w:autoSpaceDE/>
              <w:autoSpaceDN/>
              <w:adjustRightInd/>
              <w:jc w:val="left"/>
              <w:textAlignment w:val="auto"/>
              <w:rPr>
                <w:ins w:id="1488" w:author="Miska Hannuksela" w:date="2014-03-04T11:45:00Z"/>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lastRenderedPageBreak/>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89" w:name="_Toc317198912"/>
      <w:bookmarkStart w:id="1490" w:name="_Ref326742500"/>
      <w:bookmarkStart w:id="1491" w:name="_Ref326742545"/>
      <w:bookmarkStart w:id="1492" w:name="_Toc364083365"/>
    </w:p>
    <w:p w:rsidR="007E173E" w:rsidRPr="00564A49" w:rsidRDefault="007E173E" w:rsidP="007E173E">
      <w:pPr>
        <w:pStyle w:val="3N"/>
      </w:pPr>
      <w:r w:rsidRPr="00564A49">
        <w:rPr>
          <w:i/>
          <w:lang w:val="en-US"/>
        </w:rPr>
        <w:t>Modify subclause D.3.2 as follows:</w:t>
      </w:r>
      <w:bookmarkEnd w:id="1489"/>
      <w:bookmarkEnd w:id="1490"/>
      <w:bookmarkEnd w:id="1491"/>
      <w:bookmarkEnd w:id="1492"/>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lastRenderedPageBreak/>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w:t>
      </w:r>
      <w:r w:rsidRPr="00564A49">
        <w:rPr>
          <w:rFonts w:eastAsia="Times New Roman"/>
        </w:rPr>
        <w:lastRenderedPageBreak/>
        <w:t xml:space="preserve">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The syntax element 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lastRenderedPageBreak/>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w:t>
      </w:r>
      <w:r w:rsidRPr="00564A49">
        <w:rPr>
          <w:noProof/>
        </w:rPr>
        <w:lastRenderedPageBreak/>
        <w:t>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lastRenderedPageBreak/>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lastRenderedPageBreak/>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lastRenderedPageBreak/>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93" w:name="_Toc377921516"/>
      <w:bookmarkStart w:id="1494" w:name="_Toc378026154"/>
      <w:r w:rsidRPr="00564A49">
        <w:rPr>
          <w:lang w:val="en-US"/>
        </w:rPr>
        <w:t>Annex E</w:t>
      </w:r>
      <w:r w:rsidRPr="00564A49">
        <w:rPr>
          <w:lang w:val="en-US"/>
        </w:rPr>
        <w:br/>
      </w:r>
      <w:r w:rsidRPr="00564A49">
        <w:rPr>
          <w:lang w:val="en-US"/>
        </w:rPr>
        <w:br/>
        <w:t>Video usability information</w:t>
      </w:r>
      <w:bookmarkEnd w:id="1493"/>
      <w:bookmarkEnd w:id="1494"/>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95" w:name="_Toc377921517"/>
      <w:bookmarkStart w:id="1496" w:name="_Toc378026155"/>
      <w:r w:rsidRPr="00564A49">
        <w:t>VUI semantics</w:t>
      </w:r>
      <w:bookmarkEnd w:id="1495"/>
      <w:bookmarkEnd w:id="149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97" w:name="_Toc377921518"/>
      <w:bookmarkStart w:id="1498" w:name="_Toc378026156"/>
      <w:r w:rsidRPr="00564A49">
        <w:t>VUI parameters semantics</w:t>
      </w:r>
      <w:bookmarkEnd w:id="1497"/>
      <w:bookmarkEnd w:id="1498"/>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99" w:name="_Toc377921519"/>
      <w:bookmarkStart w:id="1500" w:name="_Toc378026157"/>
      <w:bookmarkEnd w:id="1288"/>
      <w:r w:rsidRPr="00564A49">
        <w:rPr>
          <w:lang w:val="en-US"/>
        </w:rPr>
        <w:lastRenderedPageBreak/>
        <w:t>Annex F</w:t>
      </w:r>
      <w:r w:rsidRPr="00564A49">
        <w:rPr>
          <w:lang w:val="en-US"/>
        </w:rPr>
        <w:br/>
      </w:r>
      <w:r w:rsidRPr="00564A49">
        <w:rPr>
          <w:lang w:val="en-US" w:eastAsia="ko-KR"/>
        </w:rPr>
        <w:br/>
      </w:r>
      <w:bookmarkStart w:id="1501"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99"/>
      <w:bookmarkEnd w:id="1500"/>
      <w:bookmarkEnd w:id="1501"/>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502" w:name="_Toc303680795"/>
      <w:bookmarkStart w:id="1503" w:name="_Toc248045626"/>
      <w:bookmarkStart w:id="1504" w:name="_Toc226457159"/>
      <w:bookmarkStart w:id="1505" w:name="_Toc198881552"/>
      <w:bookmarkStart w:id="1506" w:name="_Ref198876696"/>
      <w:bookmarkStart w:id="1507" w:name="_Toc190849800"/>
      <w:bookmarkStart w:id="1508" w:name="_Toc140808416"/>
      <w:bookmarkStart w:id="1509" w:name="_Ref331513529"/>
      <w:bookmarkStart w:id="1510" w:name="_Toc377921520"/>
      <w:bookmarkStart w:id="1511" w:name="_Toc378026158"/>
      <w:r w:rsidRPr="00564A49">
        <w:rPr>
          <w:lang w:val="en-US"/>
        </w:rPr>
        <w:t>Scope</w:t>
      </w:r>
      <w:bookmarkEnd w:id="1502"/>
      <w:bookmarkEnd w:id="1503"/>
      <w:bookmarkEnd w:id="1504"/>
      <w:bookmarkEnd w:id="1505"/>
      <w:bookmarkEnd w:id="1506"/>
      <w:bookmarkEnd w:id="1507"/>
      <w:bookmarkEnd w:id="1508"/>
      <w:bookmarkEnd w:id="1509"/>
      <w:bookmarkEnd w:id="1510"/>
      <w:bookmarkEnd w:id="1511"/>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2" w:name="_Toc303680796"/>
      <w:bookmarkStart w:id="1513" w:name="_Toc248045627"/>
      <w:bookmarkStart w:id="1514" w:name="_Toc226457160"/>
      <w:bookmarkStart w:id="1515" w:name="_Toc377921521"/>
      <w:bookmarkStart w:id="1516" w:name="_Toc378026159"/>
      <w:r w:rsidRPr="00564A49">
        <w:rPr>
          <w:lang w:val="en-US"/>
        </w:rPr>
        <w:t>Normative references</w:t>
      </w:r>
      <w:bookmarkEnd w:id="1512"/>
      <w:bookmarkEnd w:id="1513"/>
      <w:bookmarkEnd w:id="1514"/>
      <w:bookmarkEnd w:id="1515"/>
      <w:bookmarkEnd w:id="1516"/>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17" w:name="_Ref348089934"/>
      <w:bookmarkStart w:id="1518" w:name="_Toc377921522"/>
      <w:bookmarkStart w:id="1519" w:name="_Toc378026160"/>
      <w:r w:rsidRPr="00564A49">
        <w:rPr>
          <w:lang w:val="en-US"/>
        </w:rPr>
        <w:t>Definitions</w:t>
      </w:r>
      <w:bookmarkEnd w:id="1517"/>
      <w:bookmarkEnd w:id="1518"/>
      <w:bookmarkEnd w:id="1519"/>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E36741" w:rsidRPr="00E36741" w:rsidRDefault="00E36741" w:rsidP="007E173E">
      <w:pPr>
        <w:pStyle w:val="3L1"/>
        <w:keepNext w:val="0"/>
        <w:widowControl/>
        <w:numPr>
          <w:ilvl w:val="0"/>
          <w:numId w:val="43"/>
        </w:numPr>
        <w:spacing w:before="136"/>
        <w:ind w:left="709" w:hanging="709"/>
        <w:rPr>
          <w:ins w:id="1520" w:author="Miska Hannuksela" w:date="2014-03-17T17:40:00Z"/>
          <w:b w:val="0"/>
          <w:lang w:val="en-US"/>
        </w:rPr>
      </w:pPr>
      <w:proofErr w:type="gramStart"/>
      <w:ins w:id="1521" w:author="Miska Hannuksela" w:date="2014-03-17T17:40:00Z">
        <w:r w:rsidRPr="00E36741">
          <w:rPr>
            <w:lang w:val="en-CA"/>
          </w:rPr>
          <w:t>additional</w:t>
        </w:r>
        <w:proofErr w:type="gramEnd"/>
        <w:r w:rsidRPr="00E36741">
          <w:rPr>
            <w:lang w:val="en-CA"/>
          </w:rPr>
          <w:t xml:space="preserve"> independent layer set</w:t>
        </w:r>
        <w:r w:rsidRPr="00E36741">
          <w:rPr>
            <w:b w:val="0"/>
            <w:lang w:val="en-CA"/>
          </w:rPr>
          <w:t>: a</w:t>
        </w:r>
        <w:r>
          <w:rPr>
            <w:b w:val="0"/>
            <w:lang w:val="en-CA"/>
          </w:rPr>
          <w:t xml:space="preserve">n </w:t>
        </w:r>
        <w:r w:rsidRPr="00E36741">
          <w:rPr>
            <w:b w:val="0"/>
            <w:i/>
            <w:lang w:val="en-CA"/>
          </w:rPr>
          <w:t>additional layer set</w:t>
        </w:r>
        <w:r w:rsidRPr="00E36741">
          <w:rPr>
            <w:b w:val="0"/>
            <w:lang w:val="en-CA"/>
          </w:rPr>
          <w:t xml:space="preserve"> consisting of one or more </w:t>
        </w:r>
        <w:r w:rsidRPr="00E36741">
          <w:rPr>
            <w:b w:val="0"/>
            <w:i/>
            <w:lang w:val="en-CA"/>
          </w:rPr>
          <w:t>non-base layer subtrees</w:t>
        </w:r>
        <w:r w:rsidRPr="00E36741">
          <w:rPr>
            <w:b w:val="0"/>
            <w:lang w:val="en-CA"/>
          </w:rPr>
          <w:t>.</w:t>
        </w:r>
      </w:ins>
    </w:p>
    <w:p w:rsidR="00E36741" w:rsidRPr="00E36741" w:rsidRDefault="00E36741" w:rsidP="007E173E">
      <w:pPr>
        <w:pStyle w:val="3L1"/>
        <w:keepNext w:val="0"/>
        <w:widowControl/>
        <w:numPr>
          <w:ilvl w:val="0"/>
          <w:numId w:val="43"/>
        </w:numPr>
        <w:spacing w:before="136"/>
        <w:ind w:left="709" w:hanging="709"/>
        <w:rPr>
          <w:ins w:id="1522" w:author="Miska Hannuksela" w:date="2014-03-17T17:39:00Z"/>
          <w:b w:val="0"/>
          <w:lang w:val="en-US"/>
        </w:rPr>
      </w:pPr>
      <w:proofErr w:type="gramStart"/>
      <w:ins w:id="1523" w:author="Miska Hannuksela" w:date="2014-03-17T17:39:00Z">
        <w:r w:rsidRPr="00E36741">
          <w:rPr>
            <w:lang w:val="en-CA"/>
          </w:rPr>
          <w:t>additional</w:t>
        </w:r>
        <w:proofErr w:type="gramEnd"/>
        <w:r w:rsidRPr="00E36741">
          <w:rPr>
            <w:lang w:val="en-CA"/>
          </w:rPr>
          <w:t xml:space="preserve"> layer set</w:t>
        </w:r>
        <w:r w:rsidRPr="00E36741">
          <w:rPr>
            <w:b w:val="0"/>
            <w:lang w:val="en-CA"/>
          </w:rPr>
          <w:t xml:space="preserve">: a set of </w:t>
        </w:r>
        <w:r w:rsidRPr="00E36741">
          <w:rPr>
            <w:b w:val="0"/>
            <w:i/>
            <w:lang w:val="en-CA"/>
          </w:rPr>
          <w:t>layers</w:t>
        </w:r>
        <w:r w:rsidRPr="00E36741">
          <w:rPr>
            <w:b w:val="0"/>
            <w:lang w:val="en-CA"/>
          </w:rPr>
          <w:t xml:space="preserve"> of a </w:t>
        </w:r>
        <w:r w:rsidRPr="00E36741">
          <w:rPr>
            <w:b w:val="0"/>
            <w:i/>
            <w:lang w:val="en-CA"/>
          </w:rPr>
          <w:t>bitstream</w:t>
        </w:r>
        <w:r w:rsidRPr="00E36741">
          <w:rPr>
            <w:b w:val="0"/>
            <w:lang w:val="en-CA"/>
          </w:rPr>
          <w:t xml:space="preserve"> with an </w:t>
        </w:r>
        <w:r w:rsidRPr="00E36741">
          <w:rPr>
            <w:b w:val="0"/>
            <w:i/>
            <w:lang w:val="en-CA"/>
          </w:rPr>
          <w:t>external base layer</w:t>
        </w:r>
        <w:r w:rsidRPr="00E36741">
          <w:rPr>
            <w:b w:val="0"/>
            <w:lang w:val="en-CA"/>
          </w:rPr>
          <w:t xml:space="preserve"> or a set of </w:t>
        </w:r>
        <w:r w:rsidRPr="00E36741">
          <w:rPr>
            <w:b w:val="0"/>
            <w:i/>
            <w:lang w:val="en-CA"/>
          </w:rPr>
          <w:t>layers</w:t>
        </w:r>
        <w:r w:rsidRPr="00E36741">
          <w:rPr>
            <w:b w:val="0"/>
            <w:lang w:val="en-CA"/>
          </w:rPr>
          <w:t xml:space="preserve"> of one or more </w:t>
        </w:r>
        <w:r w:rsidRPr="00E36741">
          <w:rPr>
            <w:b w:val="0"/>
            <w:i/>
            <w:lang w:val="en-CA"/>
          </w:rPr>
          <w:t>non-base layer subtrees</w:t>
        </w:r>
        <w:r w:rsidRPr="00E36741">
          <w:rPr>
            <w:b w:val="0"/>
            <w:lang w:val="en-CA"/>
          </w:rPr>
          <w:t>.</w:t>
        </w:r>
      </w:ins>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E36741" w:rsidRDefault="00E36741" w:rsidP="00E36741">
      <w:pPr>
        <w:pStyle w:val="3L1"/>
        <w:keepNext w:val="0"/>
        <w:widowControl/>
        <w:numPr>
          <w:ilvl w:val="0"/>
          <w:numId w:val="43"/>
        </w:numPr>
        <w:spacing w:before="136"/>
        <w:ind w:left="709" w:hanging="709"/>
        <w:rPr>
          <w:ins w:id="1524" w:author="Miska Hannuksela" w:date="2014-03-17T17:41:00Z"/>
          <w:lang w:val="en-US"/>
        </w:rPr>
      </w:pPr>
      <w:proofErr w:type="gramStart"/>
      <w:ins w:id="1525" w:author="Miska Hannuksela" w:date="2014-03-17T17:41:00Z">
        <w:r>
          <w:rPr>
            <w:lang w:val="en-US"/>
          </w:rPr>
          <w:t>direct</w:t>
        </w:r>
        <w:proofErr w:type="gramEnd"/>
        <w:r>
          <w:rPr>
            <w:lang w:val="en-US"/>
          </w:rPr>
          <w:t xml:space="preserve"> predicted layer</w:t>
        </w:r>
        <w:r>
          <w:rPr>
            <w:b w:val="0"/>
            <w:lang w:val="en-US"/>
          </w:rPr>
          <w:t xml:space="preserve">: A </w:t>
        </w:r>
        <w:r w:rsidRPr="005260E7">
          <w:rPr>
            <w:b w:val="0"/>
            <w:i/>
            <w:lang w:val="en-US"/>
          </w:rPr>
          <w:t>layer</w:t>
        </w:r>
        <w:r>
          <w:rPr>
            <w:b w:val="0"/>
            <w:lang w:val="en-US"/>
          </w:rPr>
          <w:t xml:space="preserve"> for which another</w:t>
        </w:r>
        <w:r w:rsidRPr="00AE7D13">
          <w:rPr>
            <w:b w:val="0"/>
            <w:i/>
            <w:lang w:val="en-US"/>
          </w:rPr>
          <w:t xml:space="preserve"> layer</w:t>
        </w:r>
        <w:r>
          <w:rPr>
            <w:b w:val="0"/>
            <w:lang w:val="en-US"/>
          </w:rPr>
          <w:t xml:space="preserve"> is a </w:t>
        </w:r>
        <w:r w:rsidRPr="005260E7">
          <w:rPr>
            <w:b w:val="0"/>
            <w:i/>
            <w:lang w:val="en-US"/>
          </w:rPr>
          <w:t>direct reference layer</w:t>
        </w:r>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ins w:id="1526" w:author="Miska Hannuksela" w:date="2014-03-17T17:42:00Z">
        <w:r w:rsidR="00E36741">
          <w:rPr>
            <w:b w:val="0"/>
            <w:i/>
            <w:lang w:val="en-US"/>
          </w:rPr>
          <w:t xml:space="preserve"> </w:t>
        </w:r>
        <w:r w:rsidR="00E36741">
          <w:rPr>
            <w:b w:val="0"/>
            <w:lang w:val="en-US"/>
          </w:rPr>
          <w:t xml:space="preserve">for which the </w:t>
        </w:r>
        <w:r w:rsidR="00E36741" w:rsidRPr="00153C67">
          <w:rPr>
            <w:b w:val="0"/>
            <w:i/>
            <w:lang w:val="en-US"/>
          </w:rPr>
          <w:t>layer</w:t>
        </w:r>
        <w:r w:rsidR="00E36741">
          <w:rPr>
            <w:b w:val="0"/>
            <w:lang w:val="en-US"/>
          </w:rPr>
          <w:t xml:space="preserve"> is the </w:t>
        </w:r>
        <w:r w:rsidR="00E36741" w:rsidRPr="00153C67">
          <w:rPr>
            <w:b w:val="0"/>
            <w:i/>
            <w:lang w:val="en-US"/>
          </w:rPr>
          <w:t>direct reference layer</w:t>
        </w:r>
      </w:ins>
      <w:r w:rsidRPr="00564A49">
        <w:rPr>
          <w:b w:val="0"/>
          <w:lang w:val="en-US"/>
        </w:rPr>
        <w:t>.</w:t>
      </w:r>
    </w:p>
    <w:p w:rsidR="00D31244" w:rsidRPr="00D31244" w:rsidRDefault="00D31244" w:rsidP="00E36741">
      <w:pPr>
        <w:pStyle w:val="3L1"/>
        <w:keepNext w:val="0"/>
        <w:widowControl/>
        <w:numPr>
          <w:ilvl w:val="0"/>
          <w:numId w:val="43"/>
        </w:numPr>
        <w:spacing w:before="136"/>
        <w:ind w:left="709" w:hanging="709"/>
        <w:rPr>
          <w:ins w:id="1527" w:author="Miska Hannuksela" w:date="2014-03-17T17:47:00Z"/>
          <w:lang w:val="en-US"/>
        </w:rPr>
      </w:pPr>
      <w:proofErr w:type="gramStart"/>
      <w:ins w:id="1528" w:author="Miska Hannuksela" w:date="2014-03-17T17:47:00Z">
        <w:r w:rsidRPr="00D31244">
          <w:rPr>
            <w:lang w:val="en-CA"/>
          </w:rPr>
          <w:t>independent</w:t>
        </w:r>
        <w:proofErr w:type="gramEnd"/>
        <w:r w:rsidRPr="00D31244">
          <w:rPr>
            <w:lang w:val="en-CA"/>
          </w:rPr>
          <w:t xml:space="preserve"> layer</w:t>
        </w:r>
        <w:r w:rsidRPr="00D31244">
          <w:rPr>
            <w:b w:val="0"/>
            <w:lang w:val="en-CA"/>
          </w:rPr>
          <w:t xml:space="preserve">: a </w:t>
        </w:r>
        <w:r w:rsidRPr="00D31244">
          <w:rPr>
            <w:b w:val="0"/>
            <w:i/>
            <w:lang w:val="en-CA"/>
          </w:rPr>
          <w:t>layer</w:t>
        </w:r>
        <w:r w:rsidRPr="00D31244">
          <w:rPr>
            <w:b w:val="0"/>
            <w:lang w:val="en-CA"/>
          </w:rPr>
          <w:t xml:space="preserve"> that does not have </w:t>
        </w:r>
        <w:r w:rsidRPr="00D31244">
          <w:rPr>
            <w:b w:val="0"/>
            <w:i/>
            <w:lang w:val="en-CA"/>
          </w:rPr>
          <w:t>direct reference layers</w:t>
        </w:r>
        <w:r w:rsidRPr="00D31244">
          <w:rPr>
            <w:b w:val="0"/>
            <w:lang w:val="en-CA"/>
          </w:rPr>
          <w:t>.</w:t>
        </w:r>
      </w:ins>
    </w:p>
    <w:p w:rsidR="00E36741" w:rsidRDefault="00E36741" w:rsidP="00E36741">
      <w:pPr>
        <w:pStyle w:val="3L1"/>
        <w:keepNext w:val="0"/>
        <w:widowControl/>
        <w:numPr>
          <w:ilvl w:val="0"/>
          <w:numId w:val="43"/>
        </w:numPr>
        <w:spacing w:before="136"/>
        <w:ind w:left="709" w:hanging="709"/>
        <w:rPr>
          <w:ins w:id="1529" w:author="Miska Hannuksela" w:date="2014-03-17T17:42:00Z"/>
          <w:lang w:val="en-US"/>
        </w:rPr>
      </w:pPr>
      <w:proofErr w:type="gramStart"/>
      <w:ins w:id="1530" w:author="Miska Hannuksela" w:date="2014-03-17T17:42:00Z">
        <w:r>
          <w:rPr>
            <w:lang w:val="en-US"/>
          </w:rPr>
          <w:t>indirect</w:t>
        </w:r>
        <w:proofErr w:type="gramEnd"/>
        <w:r>
          <w:rPr>
            <w:lang w:val="en-US"/>
          </w:rPr>
          <w:t xml:space="preserve"> predicted layer</w:t>
        </w:r>
        <w:r>
          <w:rPr>
            <w:b w:val="0"/>
            <w:lang w:val="en-US"/>
          </w:rPr>
          <w:t xml:space="preserve">: A </w:t>
        </w:r>
        <w:r w:rsidRPr="005260E7">
          <w:rPr>
            <w:b w:val="0"/>
            <w:i/>
            <w:lang w:val="en-US"/>
          </w:rPr>
          <w:t>layer</w:t>
        </w:r>
        <w:r>
          <w:rPr>
            <w:b w:val="0"/>
            <w:lang w:val="en-US"/>
          </w:rPr>
          <w:t xml:space="preserve"> for which another </w:t>
        </w:r>
        <w:r w:rsidRPr="005260E7">
          <w:rPr>
            <w:b w:val="0"/>
            <w:i/>
            <w:lang w:val="en-US"/>
          </w:rPr>
          <w:t>layer</w:t>
        </w:r>
        <w:r>
          <w:rPr>
            <w:b w:val="0"/>
            <w:lang w:val="en-US"/>
          </w:rPr>
          <w:t xml:space="preserve"> is an </w:t>
        </w:r>
        <w:r w:rsidRPr="005260E7">
          <w:rPr>
            <w:b w:val="0"/>
            <w:i/>
            <w:lang w:val="en-US"/>
          </w:rPr>
          <w:t>indirect reference layer</w:t>
        </w:r>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w:t>
      </w:r>
      <w:del w:id="1531" w:author="Miska Hannuksela" w:date="2014-03-17T17:42:00Z">
        <w:r w:rsidRPr="00564A49" w:rsidDel="00E36741">
          <w:rPr>
            <w:b w:val="0"/>
            <w:lang w:val="en-US"/>
          </w:rPr>
          <w:delText xml:space="preserve">another </w:delText>
        </w:r>
      </w:del>
      <w:ins w:id="1532" w:author="Miska Hannuksela" w:date="2014-03-17T17:42:00Z">
        <w:r w:rsidR="00E36741">
          <w:rPr>
            <w:b w:val="0"/>
            <w:lang w:val="en-US"/>
          </w:rPr>
          <w:t>a second</w:t>
        </w:r>
        <w:r w:rsidR="00E36741" w:rsidRPr="00564A49">
          <w:rPr>
            <w:b w:val="0"/>
            <w:lang w:val="en-US"/>
          </w:rPr>
          <w:t xml:space="preserve"> </w:t>
        </w:r>
      </w:ins>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w:t>
      </w:r>
      <w:ins w:id="1533" w:author="Miska Hannuksela" w:date="2014-03-17T17:42:00Z">
        <w:r w:rsidR="00E36741">
          <w:rPr>
            <w:b w:val="0"/>
            <w:lang w:val="en-US"/>
          </w:rPr>
          <w:t xml:space="preserve"> third</w:t>
        </w:r>
      </w:ins>
      <w:r w:rsidRPr="00564A49">
        <w:rPr>
          <w:b w:val="0"/>
          <w:lang w:val="en-US"/>
        </w:rPr>
        <w:t xml:space="preserve">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w:t>
      </w:r>
      <w:ins w:id="1534" w:author="Miska Hannuksela" w:date="2014-03-17T17:42:00Z">
        <w:r w:rsidR="00E36741">
          <w:rPr>
            <w:b w:val="0"/>
            <w:lang w:val="en-US"/>
          </w:rPr>
          <w:t xml:space="preserve"> second</w:t>
        </w:r>
      </w:ins>
      <w:r w:rsidRPr="00564A49">
        <w:rPr>
          <w:b w:val="0"/>
          <w:lang w:val="en-US"/>
        </w:rPr>
        <w:t xml:space="preserve"> </w:t>
      </w:r>
      <w:r w:rsidRPr="00564A49">
        <w:rPr>
          <w:b w:val="0"/>
          <w:i/>
          <w:lang w:val="en-US"/>
        </w:rPr>
        <w:t>layer</w:t>
      </w:r>
      <w:ins w:id="1535" w:author="Miska Hannuksela" w:date="2014-03-17T17:43:00Z">
        <w:r w:rsidR="00E36741">
          <w:rPr>
            <w:b w:val="0"/>
            <w:i/>
            <w:lang w:val="en-US"/>
          </w:rPr>
          <w:t xml:space="preserve"> </w:t>
        </w:r>
        <w:r w:rsidR="00E36741">
          <w:rPr>
            <w:b w:val="0"/>
            <w:lang w:val="en-US"/>
          </w:rPr>
          <w:t xml:space="preserve">for which the </w:t>
        </w:r>
        <w:r w:rsidR="00E36741" w:rsidRPr="00153C67">
          <w:rPr>
            <w:b w:val="0"/>
            <w:i/>
            <w:lang w:val="en-US"/>
          </w:rPr>
          <w:t>layer</w:t>
        </w:r>
        <w:r w:rsidR="00E36741">
          <w:rPr>
            <w:b w:val="0"/>
            <w:lang w:val="en-US"/>
          </w:rPr>
          <w:t xml:space="preserve"> is the </w:t>
        </w:r>
        <w:r w:rsidR="00E36741" w:rsidRPr="00153C67">
          <w:rPr>
            <w:b w:val="0"/>
            <w:i/>
            <w:lang w:val="en-US"/>
          </w:rPr>
          <w:t>indirect reference layer</w:t>
        </w:r>
      </w:ins>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lastRenderedPageBreak/>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D31244" w:rsidRDefault="00D31244" w:rsidP="00D31244">
      <w:pPr>
        <w:pStyle w:val="3L1"/>
        <w:keepNext w:val="0"/>
        <w:widowControl/>
        <w:numPr>
          <w:ilvl w:val="0"/>
          <w:numId w:val="43"/>
        </w:numPr>
        <w:spacing w:before="136"/>
        <w:ind w:left="709" w:hanging="709"/>
        <w:rPr>
          <w:ins w:id="1536" w:author="Miska Hannuksela" w:date="2014-03-17T17:48:00Z"/>
          <w:lang w:val="en-US"/>
        </w:rPr>
      </w:pPr>
      <w:proofErr w:type="gramStart"/>
      <w:ins w:id="1537" w:author="Miska Hannuksela" w:date="2014-03-17T17:48:00Z">
        <w:r w:rsidRPr="00D31244">
          <w:rPr>
            <w:lang w:val="en-CA"/>
          </w:rPr>
          <w:t>layer</w:t>
        </w:r>
        <w:proofErr w:type="gramEnd"/>
        <w:r w:rsidRPr="00D31244">
          <w:rPr>
            <w:lang w:val="en-CA"/>
          </w:rPr>
          <w:t xml:space="preserve"> subtree</w:t>
        </w:r>
        <w:r w:rsidRPr="00D31244">
          <w:rPr>
            <w:b w:val="0"/>
            <w:lang w:val="en-CA"/>
          </w:rPr>
          <w:t xml:space="preserve">: a subset of the </w:t>
        </w:r>
        <w:r w:rsidRPr="00D31244">
          <w:rPr>
            <w:b w:val="0"/>
            <w:i/>
            <w:lang w:val="en-CA"/>
          </w:rPr>
          <w:t>layers</w:t>
        </w:r>
        <w:r w:rsidRPr="00D31244">
          <w:rPr>
            <w:b w:val="0"/>
            <w:lang w:val="en-CA"/>
          </w:rPr>
          <w:t xml:space="preserve"> of a </w:t>
        </w:r>
        <w:r w:rsidRPr="00D31244">
          <w:rPr>
            <w:b w:val="0"/>
            <w:i/>
            <w:lang w:val="en-CA"/>
          </w:rPr>
          <w:t>layer tree</w:t>
        </w:r>
        <w:r w:rsidRPr="00D31244">
          <w:rPr>
            <w:b w:val="0"/>
            <w:lang w:val="en-CA"/>
          </w:rPr>
          <w:t xml:space="preserve"> including all the </w:t>
        </w:r>
        <w:r w:rsidRPr="00D31244">
          <w:rPr>
            <w:b w:val="0"/>
            <w:i/>
            <w:lang w:val="en-CA"/>
          </w:rPr>
          <w:t>direct and indirect reference layers</w:t>
        </w:r>
        <w:r w:rsidRPr="00D31244">
          <w:rPr>
            <w:b w:val="0"/>
            <w:lang w:val="en-CA"/>
          </w:rPr>
          <w:t xml:space="preserve"> of the </w:t>
        </w:r>
        <w:r w:rsidRPr="00D31244">
          <w:rPr>
            <w:b w:val="0"/>
            <w:i/>
            <w:lang w:val="en-CA"/>
          </w:rPr>
          <w:t>layers</w:t>
        </w:r>
        <w:r w:rsidRPr="00D31244">
          <w:rPr>
            <w:b w:val="0"/>
            <w:lang w:val="en-CA"/>
          </w:rPr>
          <w:t xml:space="preserve"> within the subset.</w:t>
        </w:r>
      </w:ins>
    </w:p>
    <w:p w:rsidR="00E36741" w:rsidRPr="00D31244" w:rsidRDefault="00E36741" w:rsidP="00E36741">
      <w:pPr>
        <w:pStyle w:val="3L1"/>
        <w:keepNext w:val="0"/>
        <w:widowControl/>
        <w:numPr>
          <w:ilvl w:val="0"/>
          <w:numId w:val="43"/>
        </w:numPr>
        <w:spacing w:before="136"/>
        <w:ind w:left="709" w:hanging="709"/>
        <w:rPr>
          <w:ins w:id="1538" w:author="Miska Hannuksela" w:date="2014-03-17T17:43:00Z"/>
          <w:lang w:val="en-US"/>
        </w:rPr>
      </w:pPr>
      <w:ins w:id="1539" w:author="Miska Hannuksela" w:date="2014-03-17T17:43:00Z">
        <w:r>
          <w:rPr>
            <w:lang w:val="en-US"/>
          </w:rPr>
          <w:t>layer tree</w:t>
        </w:r>
        <w:r>
          <w:rPr>
            <w:b w:val="0"/>
            <w:lang w:val="en-US"/>
          </w:rPr>
          <w:t xml:space="preserve">: A set of </w:t>
        </w:r>
        <w:r w:rsidRPr="005260E7">
          <w:rPr>
            <w:b w:val="0"/>
            <w:i/>
            <w:lang w:val="en-US"/>
          </w:rPr>
          <w:t>layers</w:t>
        </w:r>
        <w:r>
          <w:rPr>
            <w:b w:val="0"/>
            <w:lang w:val="en-US"/>
          </w:rPr>
          <w:t xml:space="preserve"> such that each </w:t>
        </w:r>
        <w:r w:rsidRPr="005260E7">
          <w:rPr>
            <w:b w:val="0"/>
            <w:i/>
            <w:lang w:val="en-US"/>
          </w:rPr>
          <w:t>layer</w:t>
        </w:r>
        <w:r>
          <w:rPr>
            <w:b w:val="0"/>
            <w:lang w:val="en-US"/>
          </w:rPr>
          <w:t xml:space="preserve"> in the set of </w:t>
        </w:r>
        <w:r w:rsidRPr="005260E7">
          <w:rPr>
            <w:b w:val="0"/>
            <w:i/>
            <w:lang w:val="en-US"/>
          </w:rPr>
          <w:t>layers</w:t>
        </w:r>
        <w:r>
          <w:rPr>
            <w:b w:val="0"/>
            <w:lang w:val="en-US"/>
          </w:rPr>
          <w:t xml:space="preserve"> is a </w:t>
        </w:r>
        <w:r w:rsidRPr="005260E7">
          <w:rPr>
            <w:b w:val="0"/>
            <w:i/>
            <w:lang w:val="en-US"/>
          </w:rPr>
          <w:t>direct or indirected predicted layer</w:t>
        </w:r>
        <w:r>
          <w:rPr>
            <w:b w:val="0"/>
            <w:lang w:val="en-US"/>
          </w:rPr>
          <w:t xml:space="preserve"> or a </w:t>
        </w:r>
        <w:r w:rsidRPr="005260E7">
          <w:rPr>
            <w:b w:val="0"/>
            <w:i/>
            <w:lang w:val="en-US"/>
          </w:rPr>
          <w:t>direct or indirect reference layer</w:t>
        </w:r>
        <w:r>
          <w:rPr>
            <w:b w:val="0"/>
            <w:lang w:val="en-US"/>
          </w:rPr>
          <w:t xml:space="preserve"> of at least one other </w:t>
        </w:r>
        <w:r w:rsidRPr="005260E7">
          <w:rPr>
            <w:b w:val="0"/>
            <w:i/>
            <w:lang w:val="en-US"/>
          </w:rPr>
          <w:t>layer</w:t>
        </w:r>
        <w:r>
          <w:rPr>
            <w:b w:val="0"/>
            <w:lang w:val="en-US"/>
          </w:rPr>
          <w:t xml:space="preserve"> in the set of </w:t>
        </w:r>
        <w:r w:rsidRPr="005260E7">
          <w:rPr>
            <w:b w:val="0"/>
            <w:i/>
            <w:lang w:val="en-US"/>
          </w:rPr>
          <w:t>layers</w:t>
        </w:r>
        <w:r>
          <w:rPr>
            <w:b w:val="0"/>
            <w:lang w:val="en-US"/>
          </w:rPr>
          <w:t xml:space="preserve"> and no </w:t>
        </w:r>
        <w:r w:rsidRPr="005260E7">
          <w:rPr>
            <w:b w:val="0"/>
            <w:i/>
            <w:lang w:val="en-US"/>
          </w:rPr>
          <w:t>layer</w:t>
        </w:r>
        <w:r>
          <w:rPr>
            <w:b w:val="0"/>
            <w:lang w:val="en-US"/>
          </w:rPr>
          <w:t xml:space="preserve"> outside the set of </w:t>
        </w:r>
        <w:r w:rsidRPr="005260E7">
          <w:rPr>
            <w:b w:val="0"/>
            <w:i/>
            <w:lang w:val="en-US"/>
          </w:rPr>
          <w:t>layers</w:t>
        </w:r>
        <w:r>
          <w:rPr>
            <w:b w:val="0"/>
            <w:lang w:val="en-US"/>
          </w:rPr>
          <w:t xml:space="preserve"> is a </w:t>
        </w:r>
        <w:r w:rsidRPr="005260E7">
          <w:rPr>
            <w:b w:val="0"/>
            <w:i/>
            <w:lang w:val="en-US"/>
          </w:rPr>
          <w:t>direct or indirected predicted layer</w:t>
        </w:r>
        <w:r>
          <w:rPr>
            <w:b w:val="0"/>
            <w:lang w:val="en-US"/>
          </w:rPr>
          <w:t xml:space="preserve"> or a </w:t>
        </w:r>
        <w:r w:rsidRPr="005260E7">
          <w:rPr>
            <w:b w:val="0"/>
            <w:i/>
            <w:lang w:val="en-US"/>
          </w:rPr>
          <w:t>direct or indirect reference layer</w:t>
        </w:r>
        <w:r>
          <w:rPr>
            <w:b w:val="0"/>
            <w:lang w:val="en-US"/>
          </w:rPr>
          <w:t xml:space="preserve"> of any </w:t>
        </w:r>
        <w:r w:rsidRPr="005260E7">
          <w:rPr>
            <w:b w:val="0"/>
            <w:i/>
            <w:lang w:val="en-US"/>
          </w:rPr>
          <w:t>layer</w:t>
        </w:r>
        <w:r>
          <w:rPr>
            <w:b w:val="0"/>
            <w:lang w:val="en-US"/>
          </w:rPr>
          <w:t xml:space="preserve"> in the set of </w:t>
        </w:r>
        <w:r w:rsidRPr="005260E7">
          <w:rPr>
            <w:b w:val="0"/>
            <w:i/>
            <w:lang w:val="en-US"/>
          </w:rPr>
          <w:t>layers</w:t>
        </w:r>
        <w:r>
          <w:rPr>
            <w:b w:val="0"/>
            <w:lang w:val="en-US"/>
          </w:rPr>
          <w:t>.</w:t>
        </w:r>
      </w:ins>
    </w:p>
    <w:p w:rsidR="00D31244" w:rsidRPr="00D31244" w:rsidRDefault="00D31244" w:rsidP="00E36741">
      <w:pPr>
        <w:pStyle w:val="3L1"/>
        <w:keepNext w:val="0"/>
        <w:widowControl/>
        <w:numPr>
          <w:ilvl w:val="0"/>
          <w:numId w:val="43"/>
        </w:numPr>
        <w:spacing w:before="136"/>
        <w:ind w:left="709" w:hanging="709"/>
        <w:rPr>
          <w:ins w:id="1540" w:author="Miska Hannuksela" w:date="2014-03-17T17:44:00Z"/>
          <w:lang w:val="en-US"/>
        </w:rPr>
      </w:pPr>
      <w:proofErr w:type="gramStart"/>
      <w:ins w:id="1541" w:author="Miska Hannuksela" w:date="2014-03-17T17:44:00Z">
        <w:r w:rsidRPr="00D31244">
          <w:rPr>
            <w:lang w:val="en-CA"/>
          </w:rPr>
          <w:t>layer</w:t>
        </w:r>
        <w:proofErr w:type="gramEnd"/>
        <w:r w:rsidRPr="00D31244">
          <w:rPr>
            <w:lang w:val="en-CA"/>
          </w:rPr>
          <w:t xml:space="preserve"> tree partition</w:t>
        </w:r>
        <w:r w:rsidRPr="00D31244">
          <w:rPr>
            <w:b w:val="0"/>
            <w:lang w:val="en-CA"/>
          </w:rPr>
          <w:t xml:space="preserve">: a subset of the </w:t>
        </w:r>
        <w:r w:rsidRPr="00D31244">
          <w:rPr>
            <w:b w:val="0"/>
            <w:i/>
            <w:lang w:val="en-CA"/>
          </w:rPr>
          <w:t>layers</w:t>
        </w:r>
        <w:r w:rsidRPr="00D31244">
          <w:rPr>
            <w:b w:val="0"/>
            <w:lang w:val="en-CA"/>
          </w:rPr>
          <w:t xml:space="preserve"> of a </w:t>
        </w:r>
        <w:r w:rsidRPr="00D31244">
          <w:rPr>
            <w:b w:val="0"/>
            <w:i/>
            <w:lang w:val="en-CA"/>
          </w:rPr>
          <w:t>layer tree</w:t>
        </w:r>
        <w:r w:rsidRPr="00D31244">
          <w:rPr>
            <w:b w:val="0"/>
            <w:lang w:val="en-CA"/>
          </w:rPr>
          <w:t xml:space="preserve"> including exactly one </w:t>
        </w:r>
        <w:r w:rsidRPr="00D31244">
          <w:rPr>
            <w:b w:val="0"/>
            <w:i/>
            <w:lang w:val="en-CA"/>
          </w:rPr>
          <w:t>independent layer</w:t>
        </w:r>
        <w:r w:rsidRPr="00D31244">
          <w:rPr>
            <w:b w:val="0"/>
            <w:lang w:val="en-CA"/>
          </w:rPr>
          <w:t xml:space="preserve"> and all its </w:t>
        </w:r>
        <w:r w:rsidRPr="00D31244">
          <w:rPr>
            <w:b w:val="0"/>
            <w:i/>
            <w:lang w:val="en-CA"/>
          </w:rPr>
          <w:t>direct or indirect predicted layers</w:t>
        </w:r>
        <w:r w:rsidRPr="00D31244">
          <w:rPr>
            <w:b w:val="0"/>
            <w:lang w:val="en-CA"/>
          </w:rPr>
          <w:t xml:space="preserve"> unless they are included in a </w:t>
        </w:r>
        <w:r w:rsidRPr="00D31244">
          <w:rPr>
            <w:b w:val="0"/>
            <w:i/>
            <w:lang w:val="en-CA"/>
          </w:rPr>
          <w:t>layer tree partition</w:t>
        </w:r>
        <w:r w:rsidRPr="00D31244">
          <w:rPr>
            <w:b w:val="0"/>
            <w:lang w:val="en-CA"/>
          </w:rPr>
          <w:t xml:space="preserve"> with a smaller index of the same </w:t>
        </w:r>
        <w:r w:rsidRPr="00D31244">
          <w:rPr>
            <w:b w:val="0"/>
            <w:i/>
            <w:lang w:val="en-CA"/>
          </w:rPr>
          <w:t>layer tree</w:t>
        </w:r>
        <w:r w:rsidRPr="00D31244">
          <w:rPr>
            <w:b w:val="0"/>
            <w:lang w:val="en-CA"/>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D31244" w:rsidRDefault="00D31244" w:rsidP="007E173E">
      <w:pPr>
        <w:pStyle w:val="3L1"/>
        <w:keepNext w:val="0"/>
        <w:widowControl/>
        <w:numPr>
          <w:ilvl w:val="0"/>
          <w:numId w:val="43"/>
        </w:numPr>
        <w:spacing w:before="136"/>
        <w:ind w:left="709" w:hanging="709"/>
        <w:rPr>
          <w:ins w:id="1542" w:author="Miska Hannuksela" w:date="2014-03-17T17:46:00Z"/>
          <w:lang w:val="en-US"/>
        </w:rPr>
      </w:pPr>
      <w:proofErr w:type="gramStart"/>
      <w:ins w:id="1543" w:author="Miska Hannuksela" w:date="2014-03-17T17:46:00Z">
        <w:r w:rsidRPr="00D31244">
          <w:rPr>
            <w:lang w:val="en-CA"/>
          </w:rPr>
          <w:t>non-base</w:t>
        </w:r>
        <w:proofErr w:type="gramEnd"/>
        <w:r w:rsidRPr="00D31244">
          <w:rPr>
            <w:lang w:val="en-CA"/>
          </w:rPr>
          <w:t xml:space="preserve"> layer subtree</w:t>
        </w:r>
        <w:r w:rsidRPr="00D31244">
          <w:rPr>
            <w:b w:val="0"/>
            <w:lang w:val="en-CA"/>
          </w:rPr>
          <w:t xml:space="preserve">: a </w:t>
        </w:r>
        <w:r w:rsidRPr="00D31244">
          <w:rPr>
            <w:b w:val="0"/>
            <w:i/>
            <w:lang w:val="en-CA"/>
          </w:rPr>
          <w:t>layer subtree</w:t>
        </w:r>
        <w:r w:rsidRPr="00D31244">
          <w:rPr>
            <w:b w:val="0"/>
            <w:lang w:val="en-CA"/>
          </w:rPr>
          <w:t xml:space="preserve"> that does not include the </w:t>
        </w:r>
        <w:r w:rsidRPr="00D31244">
          <w:rPr>
            <w:b w:val="0"/>
            <w:i/>
            <w:lang w:val="en-CA"/>
          </w:rPr>
          <w:t>base layer</w:t>
        </w:r>
        <w:r w:rsidRPr="00D31244">
          <w:rPr>
            <w:b w:val="0"/>
            <w:lang w:val="en-CA"/>
          </w:rPr>
          <w:t>.</w:t>
        </w:r>
      </w:ins>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44" w:name="_Toc377921523"/>
      <w:bookmarkStart w:id="1545" w:name="_Toc378026161"/>
      <w:r w:rsidRPr="00564A49">
        <w:rPr>
          <w:lang w:val="en-US"/>
        </w:rPr>
        <w:t>Abbreviations</w:t>
      </w:r>
      <w:bookmarkEnd w:id="1544"/>
      <w:bookmarkEnd w:id="1545"/>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46" w:name="_Toc377921524"/>
      <w:bookmarkStart w:id="1547" w:name="_Toc378026162"/>
      <w:r w:rsidRPr="00564A49">
        <w:rPr>
          <w:lang w:val="en-US"/>
        </w:rPr>
        <w:lastRenderedPageBreak/>
        <w:t>Conventions</w:t>
      </w:r>
      <w:bookmarkEnd w:id="1546"/>
      <w:bookmarkEnd w:id="1547"/>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48" w:name="_Toc377921525"/>
      <w:bookmarkStart w:id="1549" w:name="_Toc378026163"/>
      <w:r w:rsidRPr="00564A49">
        <w:rPr>
          <w:lang w:val="en-US"/>
        </w:rPr>
        <w:t>Source, coded, decoded and output data formats, scanning processes, and neighbouring relationships</w:t>
      </w:r>
      <w:bookmarkEnd w:id="1548"/>
      <w:bookmarkEnd w:id="1549"/>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50" w:name="_Toc303680801"/>
      <w:bookmarkStart w:id="1551" w:name="_Toc248045632"/>
      <w:bookmarkStart w:id="1552" w:name="_Toc226457165"/>
      <w:bookmarkStart w:id="1553" w:name="_Ref220337191"/>
      <w:bookmarkStart w:id="1554" w:name="_Ref217305740"/>
      <w:bookmarkStart w:id="1555" w:name="_Ref360894127"/>
      <w:bookmarkStart w:id="1556" w:name="_Toc377921526"/>
      <w:bookmarkStart w:id="1557" w:name="_Toc378026164"/>
      <w:r w:rsidRPr="00564A49">
        <w:rPr>
          <w:lang w:val="en-US"/>
        </w:rPr>
        <w:t>Syntax and semantics</w:t>
      </w:r>
      <w:bookmarkEnd w:id="1550"/>
      <w:bookmarkEnd w:id="1551"/>
      <w:bookmarkEnd w:id="1552"/>
      <w:bookmarkEnd w:id="1553"/>
      <w:bookmarkEnd w:id="1554"/>
      <w:bookmarkEnd w:id="1555"/>
      <w:bookmarkEnd w:id="1556"/>
      <w:bookmarkEnd w:id="1557"/>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8" w:name="_Toc303680802"/>
      <w:bookmarkStart w:id="1559" w:name="_Toc248045633"/>
      <w:bookmarkStart w:id="1560" w:name="_Toc226457166"/>
      <w:bookmarkStart w:id="1561" w:name="_Toc198881559"/>
      <w:bookmarkStart w:id="1562" w:name="_Toc190849807"/>
      <w:bookmarkStart w:id="1563" w:name="_Toc140808430"/>
      <w:bookmarkStart w:id="1564" w:name="_Ref348089982"/>
      <w:bookmarkStart w:id="1565" w:name="_Ref363159905"/>
      <w:bookmarkStart w:id="1566" w:name="_Toc377921527"/>
      <w:bookmarkStart w:id="1567" w:name="_Toc378026165"/>
      <w:r w:rsidRPr="00564A49">
        <w:rPr>
          <w:lang w:val="en-US"/>
        </w:rPr>
        <w:t>Method of specifying syntax in tabular form</w:t>
      </w:r>
      <w:bookmarkEnd w:id="1558"/>
      <w:bookmarkEnd w:id="1559"/>
      <w:bookmarkEnd w:id="1560"/>
      <w:bookmarkEnd w:id="1561"/>
      <w:bookmarkEnd w:id="1562"/>
      <w:bookmarkEnd w:id="1563"/>
      <w:bookmarkEnd w:id="1564"/>
      <w:bookmarkEnd w:id="1565"/>
      <w:bookmarkEnd w:id="1566"/>
      <w:bookmarkEnd w:id="1567"/>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68" w:name="_Toc303680803"/>
      <w:bookmarkStart w:id="1569" w:name="_Toc248045634"/>
      <w:bookmarkStart w:id="1570" w:name="_Toc226457167"/>
      <w:bookmarkStart w:id="1571" w:name="_Toc198881560"/>
      <w:bookmarkStart w:id="1572" w:name="_Toc190849808"/>
      <w:bookmarkStart w:id="1573" w:name="_Toc140808431"/>
      <w:bookmarkStart w:id="1574" w:name="_Ref348089989"/>
      <w:bookmarkStart w:id="1575" w:name="_Ref363159910"/>
      <w:bookmarkStart w:id="1576" w:name="_Toc377921528"/>
      <w:bookmarkStart w:id="1577" w:name="_Toc378026166"/>
      <w:r w:rsidRPr="00564A49">
        <w:rPr>
          <w:lang w:val="en-US"/>
        </w:rPr>
        <w:t>Specification of syntax functions, categories, and descriptors</w:t>
      </w:r>
      <w:bookmarkEnd w:id="1568"/>
      <w:bookmarkEnd w:id="1569"/>
      <w:bookmarkEnd w:id="1570"/>
      <w:bookmarkEnd w:id="1571"/>
      <w:bookmarkEnd w:id="1572"/>
      <w:bookmarkEnd w:id="1573"/>
      <w:bookmarkEnd w:id="1574"/>
      <w:bookmarkEnd w:id="1575"/>
      <w:bookmarkEnd w:id="1576"/>
      <w:bookmarkEnd w:id="1577"/>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78"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79" w:name="_Toc377921529"/>
      <w:bookmarkStart w:id="1580" w:name="_Toc378026167"/>
      <w:r w:rsidRPr="00564A49">
        <w:rPr>
          <w:lang w:val="en-US"/>
        </w:rPr>
        <w:t>Syntax in tabular form</w:t>
      </w:r>
      <w:bookmarkEnd w:id="1578"/>
      <w:bookmarkEnd w:id="1579"/>
      <w:bookmarkEnd w:id="158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1" w:name="_Ref348090062"/>
      <w:bookmarkStart w:id="1582" w:name="_Toc377921530"/>
      <w:bookmarkStart w:id="1583" w:name="_Toc378026168"/>
      <w:r w:rsidRPr="00564A49">
        <w:rPr>
          <w:lang w:val="en-US"/>
        </w:rPr>
        <w:t>NAL unit syntax</w:t>
      </w:r>
      <w:bookmarkEnd w:id="1581"/>
      <w:bookmarkEnd w:id="1582"/>
      <w:bookmarkEnd w:id="1583"/>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4" w:name="_Ref363159828"/>
      <w:bookmarkStart w:id="1585" w:name="_Toc377921531"/>
      <w:bookmarkStart w:id="1586" w:name="_Toc378026169"/>
      <w:r w:rsidRPr="00564A49">
        <w:rPr>
          <w:lang w:val="en-US"/>
        </w:rPr>
        <w:lastRenderedPageBreak/>
        <w:t>Raw byte sequence payloads and RBSP trailing bits syntax</w:t>
      </w:r>
      <w:bookmarkEnd w:id="1584"/>
      <w:bookmarkEnd w:id="1585"/>
      <w:bookmarkEnd w:id="158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7" w:name="_Ref348090078"/>
      <w:r w:rsidRPr="00564A49">
        <w:rPr>
          <w:lang w:val="en-US"/>
        </w:rPr>
        <w:t>Video parameter set RBSP</w:t>
      </w:r>
      <w:bookmarkEnd w:id="1587"/>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6A4962" w:rsidRPr="00564A49" w:rsidTr="009872F3">
        <w:trPr>
          <w:cantSplit/>
          <w:trHeight w:val="289"/>
          <w:jc w:val="center"/>
          <w:ins w:id="1588" w:author="(JCTVC-Q0015)" w:date="2014-03-18T09:43:00Z"/>
        </w:trPr>
        <w:tc>
          <w:tcPr>
            <w:tcW w:w="7774" w:type="dxa"/>
          </w:tcPr>
          <w:p w:rsidR="006A4962" w:rsidRPr="0070390B" w:rsidRDefault="006A4962" w:rsidP="009872F3">
            <w:pPr>
              <w:pStyle w:val="tablesyntax"/>
              <w:rPr>
                <w:ins w:id="1589" w:author="(JCTVC-Q0015)" w:date="2014-03-18T09:43:00Z"/>
                <w:rFonts w:ascii="Times New Roman" w:hAnsi="Times New Roman"/>
                <w:b/>
                <w:lang w:val="en-US"/>
              </w:rPr>
            </w:pPr>
            <w:ins w:id="1590" w:author="(JCTVC-Q0015)" w:date="2014-03-18T09:43:00Z">
              <w:r>
                <w:rPr>
                  <w:rFonts w:ascii="Times New Roman" w:hAnsi="Times New Roman"/>
                  <w:lang w:val="en-US"/>
                </w:rPr>
                <w:tab/>
              </w:r>
              <w:r w:rsidRPr="0070390B">
                <w:rPr>
                  <w:rFonts w:ascii="Times New Roman" w:hAnsi="Times New Roman"/>
                  <w:b/>
                  <w:lang w:val="en-US"/>
                </w:rPr>
                <w:t>vps_base_layer_</w:t>
              </w:r>
              <w:r>
                <w:rPr>
                  <w:rFonts w:ascii="Times New Roman" w:hAnsi="Times New Roman"/>
                  <w:b/>
                  <w:lang w:val="en-US"/>
                </w:rPr>
                <w:t>in</w:t>
              </w:r>
              <w:r w:rsidRPr="0070390B">
                <w:rPr>
                  <w:rFonts w:ascii="Times New Roman" w:hAnsi="Times New Roman"/>
                  <w:b/>
                  <w:lang w:val="en-US"/>
                </w:rPr>
                <w:t>ternal_flag</w:t>
              </w:r>
            </w:ins>
          </w:p>
        </w:tc>
        <w:tc>
          <w:tcPr>
            <w:tcW w:w="1227" w:type="dxa"/>
          </w:tcPr>
          <w:p w:rsidR="006A4962" w:rsidRPr="00564A49" w:rsidRDefault="006A4962" w:rsidP="009872F3">
            <w:pPr>
              <w:pStyle w:val="tablecell"/>
              <w:rPr>
                <w:ins w:id="1591" w:author="(JCTVC-Q0015)" w:date="2014-03-18T09:43:00Z"/>
                <w:lang w:val="en-US"/>
              </w:rPr>
            </w:pPr>
            <w:ins w:id="1592" w:author="(JCTVC-Q0015)" w:date="2014-03-18T09:43:00Z">
              <w:r>
                <w:rPr>
                  <w:lang w:val="en-US"/>
                </w:rPr>
                <w:t>u(1)</w:t>
              </w:r>
            </w:ins>
          </w:p>
        </w:tc>
      </w:tr>
      <w:tr w:rsidR="007E173E" w:rsidRPr="00564A49" w:rsidTr="00802F9B">
        <w:trPr>
          <w:cantSplit/>
          <w:trHeight w:val="289"/>
          <w:jc w:val="center"/>
        </w:trPr>
        <w:tc>
          <w:tcPr>
            <w:tcW w:w="7774" w:type="dxa"/>
          </w:tcPr>
          <w:p w:rsidR="007E173E" w:rsidRPr="00564A49" w:rsidRDefault="007E173E" w:rsidP="006A4962">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del w:id="1593" w:author="(JCTVC-Q0015)" w:date="2014-03-18T09:43:00Z">
              <w:r w:rsidRPr="00564A49" w:rsidDel="006A4962">
                <w:rPr>
                  <w:rFonts w:ascii="Times New Roman" w:hAnsi="Times New Roman"/>
                  <w:b/>
                  <w:lang w:val="en-US"/>
                </w:rPr>
                <w:delText>three</w:delText>
              </w:r>
            </w:del>
            <w:ins w:id="1594" w:author="(JCTVC-Q0015)" w:date="2014-03-18T09:43:00Z">
              <w:r w:rsidR="006A4962">
                <w:rPr>
                  <w:rFonts w:ascii="Times New Roman" w:hAnsi="Times New Roman"/>
                  <w:b/>
                  <w:lang w:val="en-US"/>
                </w:rPr>
                <w:t>one</w:t>
              </w:r>
            </w:ins>
            <w:r w:rsidRPr="00564A49">
              <w:rPr>
                <w:rFonts w:ascii="Times New Roman" w:hAnsi="Times New Roman"/>
                <w:b/>
                <w:lang w:val="en-US"/>
              </w:rPr>
              <w:t>_</w:t>
            </w:r>
            <w:del w:id="1595" w:author="(JCTVC-Q0015)" w:date="2014-03-18T09:43:00Z">
              <w:r w:rsidRPr="00564A49" w:rsidDel="006A4962">
                <w:rPr>
                  <w:rFonts w:ascii="Times New Roman" w:hAnsi="Times New Roman"/>
                  <w:b/>
                  <w:lang w:val="en-US"/>
                </w:rPr>
                <w:delText>2</w:delText>
              </w:r>
            </w:del>
            <w:r w:rsidRPr="00564A49">
              <w:rPr>
                <w:rFonts w:ascii="Times New Roman" w:hAnsi="Times New Roman"/>
                <w:b/>
                <w:lang w:val="en-US"/>
              </w:rPr>
              <w:t>bit</w:t>
            </w:r>
            <w:del w:id="1596" w:author="(JCTVC-Q0015)" w:date="2014-03-18T09:43:00Z">
              <w:r w:rsidRPr="00564A49" w:rsidDel="006A4962">
                <w:rPr>
                  <w:rFonts w:ascii="Times New Roman" w:hAnsi="Times New Roman"/>
                  <w:b/>
                  <w:lang w:val="en-US"/>
                </w:rPr>
                <w:delText>s</w:delText>
              </w:r>
            </w:del>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0861EA" w:rsidRPr="00564A49" w:rsidTr="002B1EB2">
        <w:trPr>
          <w:trHeight w:val="289"/>
          <w:jc w:val="center"/>
          <w:ins w:id="1597" w:author="Miska Hannuksela" w:date="2014-03-03T18:06:00Z"/>
        </w:trPr>
        <w:tc>
          <w:tcPr>
            <w:tcW w:w="7920" w:type="dxa"/>
          </w:tcPr>
          <w:p w:rsidR="000861EA" w:rsidRDefault="000861EA" w:rsidP="002B1EB2">
            <w:pPr>
              <w:pStyle w:val="tablesyntax"/>
              <w:keepLines w:val="0"/>
              <w:rPr>
                <w:ins w:id="1598" w:author="Miska Hannuksela" w:date="2014-03-03T18:06:00Z"/>
                <w:rFonts w:eastAsia="Batang"/>
                <w:bCs/>
                <w:lang w:val="en-US" w:eastAsia="ko-KR"/>
              </w:rPr>
            </w:pPr>
            <w:ins w:id="1599" w:author="Miska Hannuksela" w:date="2014-03-03T18:06:00Z">
              <w:r>
                <w:rPr>
                  <w:rFonts w:eastAsia="Batang"/>
                  <w:bCs/>
                  <w:lang w:val="en-US" w:eastAsia="ko-KR"/>
                </w:rPr>
                <w:tab/>
                <w:t>if( !</w:t>
              </w:r>
            </w:ins>
            <w:ins w:id="1600" w:author="Miska Hannuksela" w:date="2014-03-18T10:49:00Z">
              <w:r w:rsidR="00F168DE" w:rsidRPr="000D636A">
                <w:rPr>
                  <w:bCs/>
                  <w:noProof/>
                  <w:lang w:val="en-US" w:eastAsia="ko-KR"/>
                </w:rPr>
                <w:t xml:space="preserve"> vps_base_layer_</w:t>
              </w:r>
              <w:r w:rsidR="00F168DE">
                <w:rPr>
                  <w:bCs/>
                  <w:noProof/>
                  <w:lang w:val="en-US" w:eastAsia="ko-KR"/>
                </w:rPr>
                <w:t>in</w:t>
              </w:r>
              <w:r w:rsidR="00F168DE" w:rsidRPr="000D636A">
                <w:rPr>
                  <w:bCs/>
                  <w:noProof/>
                  <w:lang w:val="en-US" w:eastAsia="ko-KR"/>
                </w:rPr>
                <w:t>ternal_flag</w:t>
              </w:r>
              <w:r w:rsidR="00F168DE" w:rsidRPr="00F168DE">
                <w:rPr>
                  <w:bCs/>
                  <w:noProof/>
                  <w:lang w:val="en-US" w:eastAsia="ko-KR"/>
                </w:rPr>
                <w:t> </w:t>
              </w:r>
            </w:ins>
            <w:ins w:id="1601" w:author="Miska Hannuksela" w:date="2014-03-03T18:06:00Z">
              <w:r>
                <w:rPr>
                  <w:rFonts w:eastAsia="Batang"/>
                  <w:bCs/>
                  <w:lang w:val="en-US" w:eastAsia="ko-KR"/>
                </w:rPr>
                <w:t>) {</w:t>
              </w:r>
            </w:ins>
          </w:p>
        </w:tc>
        <w:tc>
          <w:tcPr>
            <w:tcW w:w="1152" w:type="dxa"/>
          </w:tcPr>
          <w:p w:rsidR="000861EA" w:rsidRDefault="000861EA" w:rsidP="002B1EB2">
            <w:pPr>
              <w:keepNext/>
              <w:tabs>
                <w:tab w:val="clear" w:pos="794"/>
                <w:tab w:val="clear" w:pos="1191"/>
                <w:tab w:val="clear" w:pos="1588"/>
                <w:tab w:val="clear" w:pos="1985"/>
              </w:tabs>
              <w:spacing w:before="0" w:after="60"/>
              <w:rPr>
                <w:ins w:id="1602" w:author="Miska Hannuksela" w:date="2014-03-03T18:06:00Z"/>
                <w:lang w:val="en-US"/>
              </w:rPr>
            </w:pPr>
          </w:p>
        </w:tc>
      </w:tr>
      <w:tr w:rsidR="000861EA" w:rsidRPr="00564A49" w:rsidTr="002B1EB2">
        <w:trPr>
          <w:trHeight w:val="289"/>
          <w:jc w:val="center"/>
          <w:ins w:id="1603" w:author="Miska Hannuksela" w:date="2014-03-03T18:06:00Z"/>
        </w:trPr>
        <w:tc>
          <w:tcPr>
            <w:tcW w:w="7920" w:type="dxa"/>
          </w:tcPr>
          <w:p w:rsidR="000861EA" w:rsidRPr="008A4DB6" w:rsidRDefault="000861EA" w:rsidP="002B1EB2">
            <w:pPr>
              <w:pStyle w:val="tablesyntax"/>
              <w:keepLines w:val="0"/>
              <w:rPr>
                <w:ins w:id="1604" w:author="Miska Hannuksela" w:date="2014-03-03T18:06:00Z"/>
                <w:rFonts w:eastAsia="Batang"/>
                <w:b/>
                <w:bCs/>
                <w:lang w:val="en-US" w:eastAsia="ko-KR"/>
              </w:rPr>
            </w:pPr>
            <w:ins w:id="1605" w:author="Miska Hannuksela" w:date="2014-03-03T18:06:00Z">
              <w:r>
                <w:rPr>
                  <w:rFonts w:eastAsia="Batang"/>
                  <w:bCs/>
                  <w:lang w:val="en-US" w:eastAsia="ko-KR"/>
                </w:rPr>
                <w:tab/>
              </w:r>
              <w:r>
                <w:rPr>
                  <w:rFonts w:eastAsia="Batang"/>
                  <w:bCs/>
                  <w:lang w:val="en-US" w:eastAsia="ko-KR"/>
                </w:rPr>
                <w:tab/>
              </w:r>
              <w:r w:rsidRPr="008A4DB6">
                <w:rPr>
                  <w:rFonts w:eastAsia="Batang"/>
                  <w:b/>
                  <w:bCs/>
                  <w:lang w:val="en-US" w:eastAsia="ko-KR"/>
                </w:rPr>
                <w:t>num_ext_bl_layer_sets_minus1</w:t>
              </w:r>
            </w:ins>
          </w:p>
        </w:tc>
        <w:tc>
          <w:tcPr>
            <w:tcW w:w="1152" w:type="dxa"/>
          </w:tcPr>
          <w:p w:rsidR="000861EA" w:rsidRDefault="000861EA" w:rsidP="002B1EB2">
            <w:pPr>
              <w:keepNext/>
              <w:tabs>
                <w:tab w:val="clear" w:pos="794"/>
                <w:tab w:val="clear" w:pos="1191"/>
                <w:tab w:val="clear" w:pos="1588"/>
                <w:tab w:val="clear" w:pos="1985"/>
              </w:tabs>
              <w:spacing w:before="0" w:after="60"/>
              <w:rPr>
                <w:ins w:id="1606" w:author="Miska Hannuksela" w:date="2014-03-03T18:06:00Z"/>
                <w:lang w:val="en-US"/>
              </w:rPr>
            </w:pPr>
            <w:ins w:id="1607" w:author="Miska Hannuksela" w:date="2014-03-03T18:06:00Z">
              <w:r>
                <w:rPr>
                  <w:lang w:val="en-US"/>
                </w:rPr>
                <w:t>ue(v)</w:t>
              </w:r>
            </w:ins>
          </w:p>
        </w:tc>
      </w:tr>
      <w:tr w:rsidR="000861EA" w:rsidRPr="00564A49" w:rsidTr="000861EA">
        <w:trPr>
          <w:trHeight w:val="289"/>
          <w:jc w:val="center"/>
          <w:ins w:id="1608" w:author="Miska Hannuksela" w:date="2014-03-17T17:08:00Z"/>
        </w:trPr>
        <w:tc>
          <w:tcPr>
            <w:tcW w:w="7920" w:type="dxa"/>
          </w:tcPr>
          <w:p w:rsidR="000861EA" w:rsidRPr="00564A49" w:rsidRDefault="000861EA" w:rsidP="000861EA">
            <w:pPr>
              <w:pStyle w:val="tablesyntax"/>
              <w:keepLines w:val="0"/>
              <w:rPr>
                <w:ins w:id="1609" w:author="Miska Hannuksela" w:date="2014-03-17T17:08:00Z"/>
                <w:rFonts w:eastAsia="Batang"/>
                <w:bCs/>
                <w:lang w:val="en-US" w:eastAsia="ko-KR"/>
              </w:rPr>
            </w:pPr>
            <w:ins w:id="1610" w:author="Miska Hannuksela" w:date="2014-03-17T17:08:00Z">
              <w:r w:rsidRPr="00564A49">
                <w:rPr>
                  <w:rFonts w:ascii="Times New Roman" w:hAnsi="Times New Roman"/>
                  <w:b/>
                  <w:bCs/>
                  <w:lang w:val="en-US"/>
                </w:rPr>
                <w:tab/>
              </w:r>
              <w:r>
                <w:rPr>
                  <w:rFonts w:ascii="Times New Roman" w:hAnsi="Times New Roman"/>
                  <w:b/>
                  <w:bCs/>
                  <w:lang w:val="en-US"/>
                </w:rPr>
                <w:tab/>
              </w:r>
              <w:r w:rsidRPr="00564A49">
                <w:rPr>
                  <w:rFonts w:ascii="Times New Roman" w:hAnsi="Times New Roman"/>
                  <w:lang w:val="en-US"/>
                </w:rPr>
                <w:t>if( vps_timing_info_present_flag )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11" w:author="Miska Hannuksela" w:date="2014-03-17T17:08:00Z"/>
                <w:lang w:val="en-US"/>
              </w:rPr>
            </w:pPr>
          </w:p>
        </w:tc>
      </w:tr>
      <w:tr w:rsidR="000861EA" w:rsidRPr="00564A49" w:rsidTr="000861EA">
        <w:trPr>
          <w:trHeight w:val="289"/>
          <w:jc w:val="center"/>
          <w:ins w:id="1612" w:author="Miska Hannuksela" w:date="2014-03-17T17:08:00Z"/>
        </w:trPr>
        <w:tc>
          <w:tcPr>
            <w:tcW w:w="7920" w:type="dxa"/>
          </w:tcPr>
          <w:p w:rsidR="000861EA" w:rsidRPr="00564A49" w:rsidRDefault="000861EA" w:rsidP="000861EA">
            <w:pPr>
              <w:pStyle w:val="tablesyntax"/>
              <w:keepLines w:val="0"/>
              <w:rPr>
                <w:ins w:id="1613" w:author="Miska Hannuksela" w:date="2014-03-17T17:08:00Z"/>
                <w:rFonts w:eastAsia="Batang"/>
                <w:bCs/>
                <w:lang w:val="en-US" w:eastAsia="ko-KR"/>
              </w:rPr>
            </w:pPr>
            <w:ins w:id="1614" w:author="Miska Hannuksela" w:date="2014-03-17T17:09:00Z">
              <w:r>
                <w:rPr>
                  <w:rFonts w:ascii="Times New Roman" w:hAnsi="Times New Roman"/>
                  <w:b/>
                  <w:lang w:val="en-US"/>
                </w:rPr>
                <w:tab/>
              </w:r>
            </w:ins>
            <w:ins w:id="1615" w:author="Miska Hannuksela" w:date="2014-03-17T17:08:00Z">
              <w:r w:rsidRPr="00564A49">
                <w:rPr>
                  <w:rFonts w:ascii="Times New Roman" w:hAnsi="Times New Roman"/>
                  <w:b/>
                  <w:lang w:val="en-US"/>
                </w:rPr>
                <w:tab/>
              </w:r>
              <w:r w:rsidRPr="00564A49">
                <w:rPr>
                  <w:rFonts w:ascii="Times New Roman" w:hAnsi="Times New Roman"/>
                  <w:b/>
                  <w:lang w:val="en-US"/>
                </w:rPr>
                <w:tab/>
                <w:t>vps_num_</w:t>
              </w:r>
            </w:ins>
            <w:ins w:id="1616" w:author="Miska Hannuksela" w:date="2014-03-17T17:09:00Z">
              <w:r>
                <w:rPr>
                  <w:rFonts w:ascii="Times New Roman" w:hAnsi="Times New Roman"/>
                  <w:b/>
                  <w:lang w:val="en-US"/>
                </w:rPr>
                <w:t>add_</w:t>
              </w:r>
            </w:ins>
            <w:ins w:id="1617" w:author="Miska Hannuksela" w:date="2014-03-17T17:08:00Z">
              <w:r w:rsidRPr="00564A49">
                <w:rPr>
                  <w:rFonts w:ascii="Times New Roman" w:hAnsi="Times New Roman"/>
                  <w:b/>
                  <w:lang w:val="en-US"/>
                </w:rPr>
                <w:t>hrd_parameters</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18" w:author="Miska Hannuksela" w:date="2014-03-17T17:08:00Z"/>
                <w:lang w:val="en-US"/>
              </w:rPr>
            </w:pPr>
            <w:ins w:id="1619" w:author="Miska Hannuksela" w:date="2014-03-17T17:10:00Z">
              <w:r>
                <w:rPr>
                  <w:lang w:val="en-US"/>
                </w:rPr>
                <w:t>ue(v)</w:t>
              </w:r>
            </w:ins>
          </w:p>
        </w:tc>
      </w:tr>
      <w:tr w:rsidR="000861EA" w:rsidRPr="00564A49" w:rsidTr="000861EA">
        <w:trPr>
          <w:trHeight w:val="289"/>
          <w:jc w:val="center"/>
          <w:ins w:id="1620" w:author="Miska Hannuksela" w:date="2014-03-17T17:08:00Z"/>
        </w:trPr>
        <w:tc>
          <w:tcPr>
            <w:tcW w:w="7920" w:type="dxa"/>
          </w:tcPr>
          <w:p w:rsidR="000861EA" w:rsidRPr="00564A49" w:rsidRDefault="000861EA" w:rsidP="000861EA">
            <w:pPr>
              <w:pStyle w:val="tablesyntax"/>
              <w:keepLines w:val="0"/>
              <w:rPr>
                <w:ins w:id="1621" w:author="Miska Hannuksela" w:date="2014-03-17T17:08:00Z"/>
                <w:rFonts w:eastAsia="Batang"/>
                <w:bCs/>
                <w:lang w:val="en-US" w:eastAsia="ko-KR"/>
              </w:rPr>
            </w:pPr>
            <w:ins w:id="1622" w:author="Miska Hannuksela" w:date="2014-03-17T17:09:00Z">
              <w:r>
                <w:rPr>
                  <w:rFonts w:ascii="Times New Roman" w:hAnsi="Times New Roman"/>
                  <w:b/>
                  <w:lang w:val="en-US"/>
                </w:rPr>
                <w:tab/>
              </w:r>
            </w:ins>
            <w:ins w:id="1623" w:author="Miska Hannuksela" w:date="2014-03-17T17:08:00Z">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w:t>
              </w:r>
            </w:ins>
            <w:ins w:id="1624" w:author="Miska Hannuksela" w:date="2014-03-17T17:11:00Z">
              <w:r>
                <w:rPr>
                  <w:rFonts w:ascii="Times New Roman" w:hAnsi="Times New Roman"/>
                  <w:lang w:val="en-US"/>
                </w:rPr>
                <w:t>add_</w:t>
              </w:r>
            </w:ins>
            <w:ins w:id="1625" w:author="Miska Hannuksela" w:date="2014-03-17T17:08:00Z">
              <w:r w:rsidRPr="00564A49">
                <w:rPr>
                  <w:rFonts w:ascii="Times New Roman" w:hAnsi="Times New Roman"/>
                  <w:lang w:val="en-US"/>
                </w:rPr>
                <w:t>hrd_parameters; i++ )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26" w:author="Miska Hannuksela" w:date="2014-03-17T17:08:00Z"/>
                <w:lang w:val="en-US"/>
              </w:rPr>
            </w:pPr>
          </w:p>
        </w:tc>
      </w:tr>
      <w:tr w:rsidR="000861EA" w:rsidRPr="00564A49" w:rsidTr="000861EA">
        <w:trPr>
          <w:trHeight w:val="289"/>
          <w:jc w:val="center"/>
          <w:ins w:id="1627" w:author="Miska Hannuksela" w:date="2014-03-17T17:08:00Z"/>
        </w:trPr>
        <w:tc>
          <w:tcPr>
            <w:tcW w:w="7920" w:type="dxa"/>
          </w:tcPr>
          <w:p w:rsidR="000861EA" w:rsidRPr="00564A49" w:rsidRDefault="000861EA" w:rsidP="000861EA">
            <w:pPr>
              <w:pStyle w:val="tablesyntax"/>
              <w:keepLines w:val="0"/>
              <w:rPr>
                <w:ins w:id="1628" w:author="Miska Hannuksela" w:date="2014-03-17T17:08:00Z"/>
                <w:rFonts w:eastAsia="Batang"/>
                <w:bCs/>
                <w:lang w:val="en-US" w:eastAsia="ko-KR"/>
              </w:rPr>
            </w:pPr>
            <w:ins w:id="1629" w:author="Miska Hannuksela" w:date="2014-03-17T17:09:00Z">
              <w:r>
                <w:rPr>
                  <w:rFonts w:ascii="Times New Roman" w:hAnsi="Times New Roman"/>
                  <w:b/>
                  <w:lang w:val="en-US"/>
                </w:rPr>
                <w:tab/>
              </w:r>
            </w:ins>
            <w:ins w:id="1630" w:author="Miska Hannuksela" w:date="2014-03-17T17:08:00Z">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w:t>
              </w:r>
            </w:ins>
            <w:ins w:id="1631" w:author="Miska Hannuksela" w:date="2014-03-17T17:10:00Z">
              <w:r>
                <w:rPr>
                  <w:rFonts w:ascii="Times New Roman" w:hAnsi="Times New Roman"/>
                  <w:b/>
                  <w:lang w:val="en-US"/>
                </w:rPr>
                <w:t>add_</w:t>
              </w:r>
            </w:ins>
            <w:ins w:id="1632" w:author="Miska Hannuksela" w:date="2014-03-17T17:08:00Z">
              <w:r w:rsidRPr="00564A49">
                <w:rPr>
                  <w:rFonts w:ascii="Times New Roman" w:hAnsi="Times New Roman"/>
                  <w:b/>
                  <w:lang w:val="en-US"/>
                </w:rPr>
                <w:t>layer_set_idx</w:t>
              </w:r>
              <w:r w:rsidRPr="00564A49">
                <w:rPr>
                  <w:rFonts w:ascii="Times New Roman" w:hAnsi="Times New Roman"/>
                  <w:lang w:val="en-US"/>
                </w:rPr>
                <w:t>[ i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33" w:author="Miska Hannuksela" w:date="2014-03-17T17:08:00Z"/>
                <w:lang w:val="en-US"/>
              </w:rPr>
            </w:pPr>
            <w:ins w:id="1634" w:author="Miska Hannuksela" w:date="2014-03-17T17:10:00Z">
              <w:r>
                <w:rPr>
                  <w:lang w:val="en-US"/>
                </w:rPr>
                <w:t>ue(v)</w:t>
              </w:r>
            </w:ins>
          </w:p>
        </w:tc>
      </w:tr>
      <w:tr w:rsidR="000861EA" w:rsidRPr="00564A49" w:rsidTr="000861EA">
        <w:trPr>
          <w:trHeight w:val="289"/>
          <w:jc w:val="center"/>
          <w:ins w:id="1635" w:author="Miska Hannuksela" w:date="2014-03-17T17:08:00Z"/>
        </w:trPr>
        <w:tc>
          <w:tcPr>
            <w:tcW w:w="7920" w:type="dxa"/>
          </w:tcPr>
          <w:p w:rsidR="000861EA" w:rsidRPr="00564A49" w:rsidRDefault="000861EA" w:rsidP="000861EA">
            <w:pPr>
              <w:pStyle w:val="tablesyntax"/>
              <w:keepLines w:val="0"/>
              <w:rPr>
                <w:ins w:id="1636" w:author="Miska Hannuksela" w:date="2014-03-17T17:08:00Z"/>
                <w:rFonts w:eastAsia="Batang"/>
                <w:bCs/>
                <w:lang w:val="en-US" w:eastAsia="ko-KR"/>
              </w:rPr>
            </w:pPr>
            <w:ins w:id="1637" w:author="Miska Hannuksela" w:date="2014-03-17T17:09:00Z">
              <w:r>
                <w:rPr>
                  <w:rFonts w:ascii="Times New Roman" w:hAnsi="Times New Roman"/>
                  <w:b/>
                  <w:lang w:val="en-US"/>
                </w:rPr>
                <w:lastRenderedPageBreak/>
                <w:tab/>
              </w:r>
            </w:ins>
            <w:ins w:id="1638" w:author="Miska Hannuksela" w:date="2014-03-17T17:08:00Z">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39" w:author="Miska Hannuksela" w:date="2014-03-17T17:08:00Z"/>
                <w:lang w:val="en-US"/>
              </w:rPr>
            </w:pPr>
          </w:p>
        </w:tc>
      </w:tr>
      <w:tr w:rsidR="000861EA" w:rsidRPr="00564A49" w:rsidTr="000861EA">
        <w:trPr>
          <w:trHeight w:val="289"/>
          <w:jc w:val="center"/>
          <w:ins w:id="1640" w:author="Miska Hannuksela" w:date="2014-03-17T17:08:00Z"/>
        </w:trPr>
        <w:tc>
          <w:tcPr>
            <w:tcW w:w="7920" w:type="dxa"/>
          </w:tcPr>
          <w:p w:rsidR="000861EA" w:rsidRPr="00564A49" w:rsidRDefault="000861EA" w:rsidP="000861EA">
            <w:pPr>
              <w:pStyle w:val="tablesyntax"/>
              <w:keepLines w:val="0"/>
              <w:rPr>
                <w:ins w:id="1641" w:author="Miska Hannuksela" w:date="2014-03-17T17:08:00Z"/>
                <w:rFonts w:eastAsia="Batang"/>
                <w:bCs/>
                <w:lang w:val="en-US" w:eastAsia="ko-KR"/>
              </w:rPr>
            </w:pPr>
            <w:ins w:id="1642" w:author="Miska Hannuksela" w:date="2014-03-17T17:09:00Z">
              <w:r>
                <w:rPr>
                  <w:rFonts w:ascii="Times New Roman" w:hAnsi="Times New Roman"/>
                  <w:b/>
                  <w:lang w:val="en-US"/>
                </w:rPr>
                <w:tab/>
              </w:r>
            </w:ins>
            <w:ins w:id="1643" w:author="Miska Hannuksela" w:date="2014-03-17T17:08:00Z">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ins>
            <w:ins w:id="1644" w:author="Miska Hannuksela" w:date="2014-03-17T17:12:00Z">
              <w:r>
                <w:rPr>
                  <w:rFonts w:ascii="Times New Roman" w:hAnsi="Times New Roman"/>
                  <w:b/>
                  <w:lang w:val="en-US"/>
                </w:rPr>
                <w:t>add_</w:t>
              </w:r>
            </w:ins>
            <w:ins w:id="1645" w:author="Miska Hannuksela" w:date="2014-03-17T17:08:00Z">
              <w:r w:rsidRPr="00564A49">
                <w:rPr>
                  <w:rFonts w:ascii="Times New Roman" w:hAnsi="Times New Roman"/>
                  <w:b/>
                  <w:lang w:val="en-US"/>
                </w:rPr>
                <w:t>cprms_present_flag</w:t>
              </w:r>
              <w:r w:rsidRPr="00564A49">
                <w:rPr>
                  <w:rFonts w:ascii="Times New Roman" w:hAnsi="Times New Roman"/>
                  <w:lang w:val="en-US"/>
                </w:rPr>
                <w:t>[ i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46" w:author="Miska Hannuksela" w:date="2014-03-17T17:08:00Z"/>
                <w:lang w:val="en-US"/>
              </w:rPr>
            </w:pPr>
            <w:ins w:id="1647" w:author="Miska Hannuksela" w:date="2014-03-17T17:10:00Z">
              <w:r>
                <w:rPr>
                  <w:lang w:val="en-US"/>
                </w:rPr>
                <w:t>u(1)</w:t>
              </w:r>
            </w:ins>
          </w:p>
        </w:tc>
      </w:tr>
      <w:tr w:rsidR="000861EA" w:rsidRPr="00564A49" w:rsidTr="000861EA">
        <w:trPr>
          <w:trHeight w:val="289"/>
          <w:jc w:val="center"/>
          <w:ins w:id="1648" w:author="Miska Hannuksela" w:date="2014-03-17T17:08:00Z"/>
        </w:trPr>
        <w:tc>
          <w:tcPr>
            <w:tcW w:w="7920" w:type="dxa"/>
          </w:tcPr>
          <w:p w:rsidR="000861EA" w:rsidRPr="00564A49" w:rsidRDefault="000861EA" w:rsidP="000861EA">
            <w:pPr>
              <w:pStyle w:val="tablesyntax"/>
              <w:keepLines w:val="0"/>
              <w:rPr>
                <w:ins w:id="1649" w:author="Miska Hannuksela" w:date="2014-03-17T17:08:00Z"/>
                <w:rFonts w:eastAsia="Batang"/>
                <w:bCs/>
                <w:lang w:val="en-US" w:eastAsia="ko-KR"/>
              </w:rPr>
            </w:pPr>
            <w:ins w:id="1650" w:author="Miska Hannuksela" w:date="2014-03-17T17:09:00Z">
              <w:r>
                <w:rPr>
                  <w:rFonts w:ascii="Times New Roman" w:hAnsi="Times New Roman"/>
                  <w:b/>
                  <w:lang w:val="en-US"/>
                </w:rPr>
                <w:tab/>
              </w:r>
            </w:ins>
            <w:ins w:id="1651" w:author="Miska Hannuksela" w:date="2014-03-17T17:08:00Z">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w:t>
              </w:r>
            </w:ins>
            <w:ins w:id="1652" w:author="Miska Hannuksela" w:date="2014-03-17T17:12:00Z">
              <w:r>
                <w:rPr>
                  <w:rFonts w:ascii="Times New Roman" w:hAnsi="Times New Roman"/>
                  <w:lang w:val="en-US"/>
                </w:rPr>
                <w:t>add_</w:t>
              </w:r>
            </w:ins>
            <w:ins w:id="1653" w:author="Miska Hannuksela" w:date="2014-03-17T17:08:00Z">
              <w:r w:rsidRPr="00564A49">
                <w:rPr>
                  <w:rFonts w:ascii="Times New Roman" w:hAnsi="Times New Roman"/>
                  <w:lang w:val="en-US"/>
                </w:rPr>
                <w:t>cprms_present_flag[ i ], vps_max_sub_layers_minus1 )</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54" w:author="Miska Hannuksela" w:date="2014-03-17T17:08:00Z"/>
                <w:lang w:val="en-US"/>
              </w:rPr>
            </w:pPr>
          </w:p>
        </w:tc>
      </w:tr>
      <w:tr w:rsidR="000861EA" w:rsidRPr="00564A49" w:rsidTr="000861EA">
        <w:trPr>
          <w:trHeight w:val="289"/>
          <w:jc w:val="center"/>
          <w:ins w:id="1655" w:author="Miska Hannuksela" w:date="2014-03-17T17:08:00Z"/>
        </w:trPr>
        <w:tc>
          <w:tcPr>
            <w:tcW w:w="7920" w:type="dxa"/>
          </w:tcPr>
          <w:p w:rsidR="000861EA" w:rsidRPr="00564A49" w:rsidRDefault="000861EA" w:rsidP="000861EA">
            <w:pPr>
              <w:pStyle w:val="tablesyntax"/>
              <w:keepLines w:val="0"/>
              <w:rPr>
                <w:ins w:id="1656" w:author="Miska Hannuksela" w:date="2014-03-17T17:08:00Z"/>
                <w:rFonts w:eastAsia="Batang"/>
                <w:bCs/>
                <w:lang w:val="en-US" w:eastAsia="ko-KR"/>
              </w:rPr>
            </w:pPr>
            <w:ins w:id="1657" w:author="Miska Hannuksela" w:date="2014-03-17T17:09:00Z">
              <w:r>
                <w:rPr>
                  <w:rFonts w:ascii="Times New Roman" w:hAnsi="Times New Roman"/>
                  <w:lang w:val="en-US"/>
                </w:rPr>
                <w:tab/>
              </w:r>
            </w:ins>
            <w:ins w:id="1658" w:author="Miska Hannuksela" w:date="2014-03-17T17:08:00Z">
              <w:r w:rsidRPr="00564A49">
                <w:rPr>
                  <w:rFonts w:ascii="Times New Roman" w:hAnsi="Times New Roman"/>
                  <w:lang w:val="en-US"/>
                </w:rPr>
                <w:tab/>
              </w:r>
              <w:r w:rsidRPr="00564A49">
                <w:rPr>
                  <w:rFonts w:ascii="Times New Roman" w:hAnsi="Times New Roman"/>
                  <w:lang w:val="en-US"/>
                </w:rPr>
                <w:tab/>
                <w:t>}</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59" w:author="Miska Hannuksela" w:date="2014-03-17T17:08:00Z"/>
                <w:lang w:val="en-US"/>
              </w:rPr>
            </w:pPr>
          </w:p>
        </w:tc>
      </w:tr>
      <w:tr w:rsidR="000861EA" w:rsidRPr="00564A49" w:rsidTr="000861EA">
        <w:trPr>
          <w:trHeight w:val="289"/>
          <w:jc w:val="center"/>
          <w:ins w:id="1660" w:author="Miska Hannuksela" w:date="2014-03-17T17:08:00Z"/>
        </w:trPr>
        <w:tc>
          <w:tcPr>
            <w:tcW w:w="7920" w:type="dxa"/>
          </w:tcPr>
          <w:p w:rsidR="000861EA" w:rsidRPr="00564A49" w:rsidRDefault="000861EA" w:rsidP="000861EA">
            <w:pPr>
              <w:pStyle w:val="tablesyntax"/>
              <w:keepLines w:val="0"/>
              <w:rPr>
                <w:ins w:id="1661" w:author="Miska Hannuksela" w:date="2014-03-17T17:08:00Z"/>
                <w:rFonts w:eastAsia="Batang"/>
                <w:bCs/>
                <w:lang w:val="en-US" w:eastAsia="ko-KR"/>
              </w:rPr>
            </w:pPr>
            <w:ins w:id="1662" w:author="Miska Hannuksela" w:date="2014-03-17T17:09:00Z">
              <w:r>
                <w:rPr>
                  <w:rFonts w:ascii="Times New Roman" w:hAnsi="Times New Roman"/>
                  <w:lang w:val="en-US"/>
                </w:rPr>
                <w:tab/>
              </w:r>
            </w:ins>
            <w:ins w:id="1663" w:author="Miska Hannuksela" w:date="2014-03-17T17:08:00Z">
              <w:r w:rsidRPr="00564A49">
                <w:rPr>
                  <w:rFonts w:ascii="Times New Roman" w:hAnsi="Times New Roman"/>
                  <w:lang w:val="en-US"/>
                </w:rPr>
                <w:tab/>
                <w:t>}</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64" w:author="Miska Hannuksela" w:date="2014-03-17T17:08:00Z"/>
                <w:lang w:val="en-US"/>
              </w:rPr>
            </w:pPr>
          </w:p>
        </w:tc>
      </w:tr>
      <w:tr w:rsidR="000861EA" w:rsidRPr="00564A49" w:rsidTr="000861EA">
        <w:trPr>
          <w:trHeight w:val="289"/>
          <w:jc w:val="center"/>
          <w:ins w:id="1665" w:author="Miska Hannuksela" w:date="2014-03-17T17:09:00Z"/>
        </w:trPr>
        <w:tc>
          <w:tcPr>
            <w:tcW w:w="7920" w:type="dxa"/>
          </w:tcPr>
          <w:p w:rsidR="000861EA" w:rsidRDefault="000861EA" w:rsidP="000861EA">
            <w:pPr>
              <w:pStyle w:val="tablesyntax"/>
              <w:keepLines w:val="0"/>
              <w:rPr>
                <w:ins w:id="1666" w:author="Miska Hannuksela" w:date="2014-03-17T17:09:00Z"/>
                <w:rFonts w:ascii="Times New Roman" w:hAnsi="Times New Roman"/>
                <w:lang w:val="en-US"/>
              </w:rPr>
            </w:pPr>
            <w:ins w:id="1667" w:author="Miska Hannuksela" w:date="2014-03-17T17:09:00Z">
              <w:r>
                <w:rPr>
                  <w:rFonts w:ascii="Times New Roman" w:hAnsi="Times New Roman"/>
                  <w:lang w:val="en-US"/>
                </w:rPr>
                <w:tab/>
                <w:t>}</w:t>
              </w:r>
            </w:ins>
          </w:p>
        </w:tc>
        <w:tc>
          <w:tcPr>
            <w:tcW w:w="1152" w:type="dxa"/>
          </w:tcPr>
          <w:p w:rsidR="000861EA" w:rsidRPr="00564A49" w:rsidRDefault="000861EA" w:rsidP="000861EA">
            <w:pPr>
              <w:keepNext/>
              <w:tabs>
                <w:tab w:val="clear" w:pos="794"/>
                <w:tab w:val="clear" w:pos="1191"/>
                <w:tab w:val="clear" w:pos="1588"/>
                <w:tab w:val="clear" w:pos="1985"/>
              </w:tabs>
              <w:spacing w:before="0" w:after="60"/>
              <w:rPr>
                <w:ins w:id="1668" w:author="Miska Hannuksela" w:date="2014-03-17T17:09:00Z"/>
                <w:lang w:val="en-US"/>
              </w:rPr>
            </w:pPr>
          </w:p>
        </w:tc>
      </w:tr>
      <w:tr w:rsidR="000861EA" w:rsidRPr="00564A49" w:rsidTr="002B1EB2">
        <w:trPr>
          <w:trHeight w:val="289"/>
          <w:jc w:val="center"/>
          <w:ins w:id="1669" w:author="Miska Hannuksela" w:date="2014-03-03T19:15:00Z"/>
        </w:trPr>
        <w:tc>
          <w:tcPr>
            <w:tcW w:w="7920" w:type="dxa"/>
          </w:tcPr>
          <w:p w:rsidR="000861EA" w:rsidRPr="00564A49" w:rsidRDefault="000861EA" w:rsidP="002B1EB2">
            <w:pPr>
              <w:pStyle w:val="tablesyntax"/>
              <w:keepLines w:val="0"/>
              <w:rPr>
                <w:ins w:id="1670" w:author="Miska Hannuksela" w:date="2014-03-03T19:15:00Z"/>
                <w:rFonts w:eastAsia="Batang"/>
                <w:bCs/>
                <w:lang w:val="en-US" w:eastAsia="ko-KR"/>
              </w:rPr>
            </w:pPr>
            <w:ins w:id="1671" w:author="Miska Hannuksela" w:date="2014-03-03T19:15:00Z">
              <w:r>
                <w:rPr>
                  <w:rFonts w:eastAsia="Batang"/>
                  <w:bCs/>
                  <w:lang w:val="en-US" w:eastAsia="ko-KR"/>
                </w:rPr>
                <w:tab/>
                <w:t>if( NumIndependentLayers &gt; 1 ) {</w:t>
              </w:r>
            </w:ins>
          </w:p>
        </w:tc>
        <w:tc>
          <w:tcPr>
            <w:tcW w:w="1152" w:type="dxa"/>
          </w:tcPr>
          <w:p w:rsidR="000861EA" w:rsidRPr="00564A49" w:rsidRDefault="000861EA" w:rsidP="002B1EB2">
            <w:pPr>
              <w:keepNext/>
              <w:tabs>
                <w:tab w:val="clear" w:pos="794"/>
                <w:tab w:val="clear" w:pos="1191"/>
                <w:tab w:val="clear" w:pos="1588"/>
                <w:tab w:val="clear" w:pos="1985"/>
              </w:tabs>
              <w:spacing w:before="0" w:after="60"/>
              <w:rPr>
                <w:ins w:id="1672" w:author="Miska Hannuksela" w:date="2014-03-03T19:15:00Z"/>
                <w:lang w:val="en-US"/>
              </w:rPr>
            </w:pPr>
          </w:p>
        </w:tc>
      </w:tr>
      <w:tr w:rsidR="000861EA" w:rsidRPr="00564A49" w:rsidTr="002B1EB2">
        <w:trPr>
          <w:trHeight w:val="289"/>
          <w:jc w:val="center"/>
          <w:ins w:id="1673" w:author="Miska Hannuksela" w:date="2014-03-03T19:15:00Z"/>
        </w:trPr>
        <w:tc>
          <w:tcPr>
            <w:tcW w:w="7920" w:type="dxa"/>
          </w:tcPr>
          <w:p w:rsidR="000861EA" w:rsidRPr="0040077B" w:rsidRDefault="000861EA" w:rsidP="002B1EB2">
            <w:pPr>
              <w:pStyle w:val="tablesyntax"/>
              <w:keepLines w:val="0"/>
              <w:rPr>
                <w:ins w:id="1674" w:author="Miska Hannuksela" w:date="2014-03-03T19:15:00Z"/>
                <w:rFonts w:eastAsia="Batang"/>
                <w:b/>
                <w:bCs/>
                <w:lang w:val="en-US" w:eastAsia="ko-KR"/>
              </w:rPr>
            </w:pPr>
            <w:ins w:id="1675" w:author="Miska Hannuksela" w:date="2014-03-03T19:15:00Z">
              <w:r>
                <w:rPr>
                  <w:rFonts w:eastAsia="Batang"/>
                  <w:bCs/>
                  <w:lang w:val="en-US" w:eastAsia="ko-KR"/>
                </w:rPr>
                <w:tab/>
              </w:r>
              <w:r>
                <w:rPr>
                  <w:rFonts w:eastAsia="Batang"/>
                  <w:bCs/>
                  <w:lang w:val="en-US" w:eastAsia="ko-KR"/>
                </w:rPr>
                <w:tab/>
              </w:r>
              <w:r w:rsidRPr="0040077B">
                <w:rPr>
                  <w:rFonts w:eastAsia="Batang"/>
                  <w:b/>
                  <w:bCs/>
                  <w:lang w:val="en-US" w:eastAsia="ko-KR"/>
                </w:rPr>
                <w:t>num_add_</w:t>
              </w:r>
              <w:r>
                <w:rPr>
                  <w:rFonts w:eastAsia="Batang"/>
                  <w:b/>
                  <w:bCs/>
                  <w:lang w:val="en-US" w:eastAsia="ko-KR"/>
                </w:rPr>
                <w:t>independent_</w:t>
              </w:r>
              <w:r w:rsidRPr="0040077B">
                <w:rPr>
                  <w:rFonts w:eastAsia="Batang"/>
                  <w:b/>
                  <w:bCs/>
                  <w:lang w:val="en-US" w:eastAsia="ko-KR"/>
                </w:rPr>
                <w:t>layer_sets</w:t>
              </w:r>
            </w:ins>
          </w:p>
        </w:tc>
        <w:tc>
          <w:tcPr>
            <w:tcW w:w="1152" w:type="dxa"/>
          </w:tcPr>
          <w:p w:rsidR="000861EA" w:rsidRPr="00564A49" w:rsidRDefault="000861EA" w:rsidP="002B1EB2">
            <w:pPr>
              <w:keepNext/>
              <w:tabs>
                <w:tab w:val="clear" w:pos="794"/>
                <w:tab w:val="clear" w:pos="1191"/>
                <w:tab w:val="clear" w:pos="1588"/>
                <w:tab w:val="clear" w:pos="1985"/>
              </w:tabs>
              <w:spacing w:before="0" w:after="60"/>
              <w:rPr>
                <w:ins w:id="1676" w:author="Miska Hannuksela" w:date="2014-03-03T19:15:00Z"/>
                <w:lang w:val="en-US"/>
              </w:rPr>
            </w:pPr>
            <w:ins w:id="1677" w:author="Miska Hannuksela" w:date="2014-03-03T19:15:00Z">
              <w:r>
                <w:rPr>
                  <w:lang w:val="en-US"/>
                </w:rPr>
                <w:t>ue(v)</w:t>
              </w:r>
            </w:ins>
          </w:p>
        </w:tc>
      </w:tr>
      <w:tr w:rsidR="000861EA" w:rsidRPr="00564A49" w:rsidTr="00802F9B">
        <w:trPr>
          <w:trHeight w:val="289"/>
          <w:jc w:val="center"/>
          <w:ins w:id="1678" w:author="Miska Hannuksela" w:date="2014-03-03T13:28:00Z"/>
        </w:trPr>
        <w:tc>
          <w:tcPr>
            <w:tcW w:w="7920" w:type="dxa"/>
          </w:tcPr>
          <w:p w:rsidR="000861EA" w:rsidRDefault="000861EA" w:rsidP="00E31DCA">
            <w:pPr>
              <w:pStyle w:val="tablesyntax"/>
              <w:keepLines w:val="0"/>
              <w:rPr>
                <w:ins w:id="1679" w:author="Miska Hannuksela" w:date="2014-03-03T13:28:00Z"/>
                <w:rFonts w:eastAsia="Batang"/>
                <w:bCs/>
                <w:lang w:val="en-US" w:eastAsia="ko-KR"/>
              </w:rPr>
            </w:pPr>
            <w:ins w:id="1680" w:author="Miska Hannuksela" w:date="2014-03-03T13:28:00Z">
              <w:r>
                <w:rPr>
                  <w:rFonts w:eastAsia="Batang"/>
                  <w:bCs/>
                  <w:lang w:val="en-US" w:eastAsia="ko-KR"/>
                </w:rPr>
                <w:tab/>
                <w:t xml:space="preserve">for( i = 0; i &lt; </w:t>
              </w:r>
            </w:ins>
            <w:ins w:id="1681" w:author="Miska Hannuksela" w:date="2014-03-03T19:15:00Z">
              <w:r>
                <w:rPr>
                  <w:rFonts w:eastAsia="Batang"/>
                  <w:bCs/>
                  <w:lang w:val="en-US" w:eastAsia="ko-KR"/>
                </w:rPr>
                <w:t>NumAddLayerSets</w:t>
              </w:r>
            </w:ins>
            <w:ins w:id="1682" w:author="Miska Hannuksela" w:date="2014-03-03T13:29:00Z">
              <w:r>
                <w:rPr>
                  <w:rFonts w:eastAsia="Batang"/>
                  <w:bCs/>
                  <w:lang w:val="en-US" w:eastAsia="ko-KR"/>
                </w:rPr>
                <w:t>; i++ )</w:t>
              </w:r>
            </w:ins>
            <w:ins w:id="1683" w:author="Miska Hannuksela" w:date="2014-03-04T10:37:00Z">
              <w:r>
                <w:rPr>
                  <w:rFonts w:eastAsia="Batang"/>
                  <w:bCs/>
                  <w:lang w:val="en-US" w:eastAsia="ko-KR"/>
                </w:rPr>
                <w:t xml:space="preserve"> {</w:t>
              </w:r>
            </w:ins>
          </w:p>
        </w:tc>
        <w:tc>
          <w:tcPr>
            <w:tcW w:w="1152" w:type="dxa"/>
          </w:tcPr>
          <w:p w:rsidR="000861EA" w:rsidRDefault="000861EA" w:rsidP="00802F9B">
            <w:pPr>
              <w:keepNext/>
              <w:tabs>
                <w:tab w:val="clear" w:pos="794"/>
                <w:tab w:val="clear" w:pos="1191"/>
                <w:tab w:val="clear" w:pos="1588"/>
                <w:tab w:val="clear" w:pos="1985"/>
              </w:tabs>
              <w:spacing w:before="0" w:after="60"/>
              <w:rPr>
                <w:ins w:id="1684" w:author="Miska Hannuksela" w:date="2014-03-03T13:28:00Z"/>
                <w:lang w:val="en-US"/>
              </w:rPr>
            </w:pPr>
          </w:p>
        </w:tc>
      </w:tr>
      <w:tr w:rsidR="000861EA" w:rsidRPr="00564A49" w:rsidTr="00802F9B">
        <w:trPr>
          <w:trHeight w:val="289"/>
          <w:jc w:val="center"/>
          <w:ins w:id="1685" w:author="Miska Hannuksela" w:date="2014-03-04T10:45:00Z"/>
        </w:trPr>
        <w:tc>
          <w:tcPr>
            <w:tcW w:w="7920" w:type="dxa"/>
          </w:tcPr>
          <w:p w:rsidR="000861EA" w:rsidRDefault="000861EA" w:rsidP="009C1E81">
            <w:pPr>
              <w:pStyle w:val="tablesyntax"/>
              <w:keepLines w:val="0"/>
              <w:rPr>
                <w:ins w:id="1686" w:author="Miska Hannuksela" w:date="2014-03-04T10:45:00Z"/>
                <w:rFonts w:eastAsia="Batang"/>
                <w:bCs/>
                <w:lang w:val="en-US" w:eastAsia="ko-KR"/>
              </w:rPr>
            </w:pPr>
            <w:ins w:id="1687" w:author="Miska Hannuksela" w:date="2014-03-04T10:45:00Z">
              <w:r>
                <w:rPr>
                  <w:rFonts w:eastAsia="Batang"/>
                  <w:bCs/>
                  <w:lang w:val="en-US" w:eastAsia="ko-KR"/>
                </w:rPr>
                <w:tab/>
              </w:r>
              <w:r>
                <w:rPr>
                  <w:rFonts w:eastAsia="Batang"/>
                  <w:bCs/>
                  <w:lang w:val="en-US" w:eastAsia="ko-KR"/>
                </w:rPr>
                <w:tab/>
                <w:t>baseLayerAssignedFlag = 0</w:t>
              </w:r>
            </w:ins>
          </w:p>
        </w:tc>
        <w:tc>
          <w:tcPr>
            <w:tcW w:w="1152" w:type="dxa"/>
          </w:tcPr>
          <w:p w:rsidR="000861EA" w:rsidRDefault="000861EA" w:rsidP="00802F9B">
            <w:pPr>
              <w:keepNext/>
              <w:tabs>
                <w:tab w:val="clear" w:pos="794"/>
                <w:tab w:val="clear" w:pos="1191"/>
                <w:tab w:val="clear" w:pos="1588"/>
                <w:tab w:val="clear" w:pos="1985"/>
              </w:tabs>
              <w:spacing w:before="0" w:after="60"/>
              <w:rPr>
                <w:ins w:id="1688" w:author="Miska Hannuksela" w:date="2014-03-04T10:45:00Z"/>
                <w:lang w:val="en-US"/>
              </w:rPr>
            </w:pPr>
          </w:p>
        </w:tc>
      </w:tr>
      <w:tr w:rsidR="000861EA" w:rsidRPr="00564A49" w:rsidTr="00802F9B">
        <w:trPr>
          <w:trHeight w:val="289"/>
          <w:jc w:val="center"/>
          <w:ins w:id="1689" w:author="Miska Hannuksela" w:date="2014-03-03T13:32:00Z"/>
        </w:trPr>
        <w:tc>
          <w:tcPr>
            <w:tcW w:w="7920" w:type="dxa"/>
          </w:tcPr>
          <w:p w:rsidR="000861EA" w:rsidRDefault="000861EA" w:rsidP="002B1EB2">
            <w:pPr>
              <w:pStyle w:val="tablesyntax"/>
              <w:keepLines w:val="0"/>
              <w:rPr>
                <w:ins w:id="1690" w:author="Miska Hannuksela" w:date="2014-03-03T13:32:00Z"/>
                <w:rFonts w:eastAsia="Batang"/>
                <w:bCs/>
                <w:lang w:val="en-US" w:eastAsia="ko-KR"/>
              </w:rPr>
            </w:pPr>
            <w:ins w:id="1691" w:author="Miska Hannuksela" w:date="2014-03-03T13:32:00Z">
              <w:r>
                <w:rPr>
                  <w:rFonts w:eastAsia="Batang"/>
                  <w:bCs/>
                  <w:lang w:val="en-US" w:eastAsia="ko-KR"/>
                </w:rPr>
                <w:tab/>
              </w:r>
              <w:r>
                <w:rPr>
                  <w:rFonts w:eastAsia="Batang"/>
                  <w:bCs/>
                  <w:lang w:val="en-US" w:eastAsia="ko-KR"/>
                </w:rPr>
                <w:tab/>
                <w:t xml:space="preserve">for( j = </w:t>
              </w:r>
            </w:ins>
            <w:ins w:id="1692" w:author="Miska Hannuksela" w:date="2014-03-03T19:17:00Z">
              <w:r>
                <w:rPr>
                  <w:rFonts w:eastAsia="Batang"/>
                  <w:bCs/>
                  <w:lang w:val="en-US" w:eastAsia="ko-KR"/>
                </w:rPr>
                <w:t>(</w:t>
              </w:r>
            </w:ins>
            <w:ins w:id="1693" w:author="Miska Hannuksela" w:date="2014-03-03T20:09:00Z">
              <w:r>
                <w:rPr>
                  <w:rFonts w:eastAsia="Batang"/>
                  <w:bCs/>
                  <w:lang w:val="en-US" w:eastAsia="ko-KR"/>
                </w:rPr>
                <w:t xml:space="preserve"> </w:t>
              </w:r>
            </w:ins>
            <w:ins w:id="1694" w:author="Miska Hannuksela" w:date="2014-03-03T19:17:00Z">
              <w:r>
                <w:rPr>
                  <w:rFonts w:eastAsia="Batang"/>
                  <w:bCs/>
                  <w:lang w:val="en-US" w:eastAsia="ko-KR"/>
                </w:rPr>
                <w:t>i</w:t>
              </w:r>
            </w:ins>
            <w:ins w:id="1695" w:author="Miska Hannuksela" w:date="2014-03-03T20:08:00Z">
              <w:r>
                <w:rPr>
                  <w:rFonts w:eastAsia="Batang"/>
                  <w:bCs/>
                  <w:lang w:val="en-US" w:eastAsia="ko-KR"/>
                </w:rPr>
                <w:t xml:space="preserve"> &lt; NumExtBlLayerSets ?</w:t>
              </w:r>
            </w:ins>
            <w:ins w:id="1696" w:author="Miska Hannuksela" w:date="2014-03-03T20:09:00Z">
              <w:r>
                <w:rPr>
                  <w:rFonts w:eastAsia="Batang"/>
                  <w:bCs/>
                  <w:lang w:val="en-US" w:eastAsia="ko-KR"/>
                </w:rPr>
                <w:t xml:space="preserve"> 0 : 1 )</w:t>
              </w:r>
            </w:ins>
            <w:ins w:id="1697" w:author="Miska Hannuksela" w:date="2014-03-03T13:32:00Z">
              <w:r>
                <w:rPr>
                  <w:rFonts w:eastAsia="Batang"/>
                  <w:bCs/>
                  <w:lang w:val="en-US" w:eastAsia="ko-KR"/>
                </w:rPr>
                <w:t>; j &lt; NumIndependentLayers;</w:t>
              </w:r>
            </w:ins>
            <w:ins w:id="1698" w:author="Miska Hannuksela" w:date="2014-03-03T13:33:00Z">
              <w:r>
                <w:rPr>
                  <w:rFonts w:eastAsia="Batang"/>
                  <w:bCs/>
                  <w:lang w:val="en-US" w:eastAsia="ko-KR"/>
                </w:rPr>
                <w:t xml:space="preserve"> </w:t>
              </w:r>
            </w:ins>
            <w:ins w:id="1699" w:author="Miska Hannuksela" w:date="2014-03-03T19:18:00Z">
              <w:r>
                <w:rPr>
                  <w:rFonts w:eastAsia="Batang"/>
                  <w:bCs/>
                  <w:lang w:val="en-US" w:eastAsia="ko-KR"/>
                </w:rPr>
                <w:br/>
              </w:r>
              <w:r>
                <w:rPr>
                  <w:rFonts w:eastAsia="Batang"/>
                  <w:bCs/>
                  <w:lang w:val="en-US" w:eastAsia="ko-KR"/>
                </w:rPr>
                <w:tab/>
              </w:r>
              <w:r>
                <w:rPr>
                  <w:rFonts w:eastAsia="Batang"/>
                  <w:bCs/>
                  <w:lang w:val="en-US" w:eastAsia="ko-KR"/>
                </w:rPr>
                <w:tab/>
                <w:t xml:space="preserve">       </w:t>
              </w:r>
            </w:ins>
            <w:ins w:id="1700" w:author="Miska Hannuksela" w:date="2014-03-03T13:33:00Z">
              <w:r>
                <w:rPr>
                  <w:rFonts w:eastAsia="Batang"/>
                  <w:bCs/>
                  <w:lang w:val="en-US" w:eastAsia="ko-KR"/>
                </w:rPr>
                <w:t>j++ )</w:t>
              </w:r>
            </w:ins>
            <w:ins w:id="1701" w:author="Miska Hannuksela" w:date="2014-03-04T10:51:00Z">
              <w:r>
                <w:rPr>
                  <w:rFonts w:eastAsia="Batang"/>
                  <w:bCs/>
                  <w:lang w:val="en-US" w:eastAsia="ko-KR"/>
                </w:rPr>
                <w:t xml:space="preserve"> {</w:t>
              </w:r>
            </w:ins>
          </w:p>
        </w:tc>
        <w:tc>
          <w:tcPr>
            <w:tcW w:w="1152" w:type="dxa"/>
          </w:tcPr>
          <w:p w:rsidR="000861EA" w:rsidRDefault="000861EA" w:rsidP="00802F9B">
            <w:pPr>
              <w:keepNext/>
              <w:tabs>
                <w:tab w:val="clear" w:pos="794"/>
                <w:tab w:val="clear" w:pos="1191"/>
                <w:tab w:val="clear" w:pos="1588"/>
                <w:tab w:val="clear" w:pos="1985"/>
              </w:tabs>
              <w:spacing w:before="0" w:after="60"/>
              <w:rPr>
                <w:ins w:id="1702" w:author="Miska Hannuksela" w:date="2014-03-03T13:32:00Z"/>
                <w:lang w:val="en-US"/>
              </w:rPr>
            </w:pPr>
          </w:p>
        </w:tc>
      </w:tr>
      <w:tr w:rsidR="000861EA" w:rsidRPr="00564A49" w:rsidTr="00802F9B">
        <w:trPr>
          <w:trHeight w:val="289"/>
          <w:jc w:val="center"/>
          <w:ins w:id="1703" w:author="Miska Hannuksela" w:date="2014-03-03T13:32:00Z"/>
        </w:trPr>
        <w:tc>
          <w:tcPr>
            <w:tcW w:w="7920" w:type="dxa"/>
          </w:tcPr>
          <w:p w:rsidR="000861EA" w:rsidRDefault="000861EA" w:rsidP="00E31DCA">
            <w:pPr>
              <w:pStyle w:val="tablesyntax"/>
              <w:keepLines w:val="0"/>
              <w:rPr>
                <w:ins w:id="1704" w:author="Miska Hannuksela" w:date="2014-03-03T13:32:00Z"/>
                <w:rFonts w:eastAsia="Batang"/>
                <w:bCs/>
                <w:lang w:val="en-US" w:eastAsia="ko-KR"/>
              </w:rPr>
            </w:pPr>
            <w:ins w:id="1705" w:author="Miska Hannuksela" w:date="2014-03-03T13:32:00Z">
              <w:r>
                <w:rPr>
                  <w:rFonts w:eastAsia="Batang"/>
                  <w:bCs/>
                  <w:lang w:val="en-US" w:eastAsia="ko-KR"/>
                </w:rPr>
                <w:tab/>
              </w:r>
              <w:r>
                <w:rPr>
                  <w:rFonts w:eastAsia="Batang"/>
                  <w:bCs/>
                  <w:lang w:val="en-US" w:eastAsia="ko-KR"/>
                </w:rPr>
                <w:tab/>
              </w:r>
              <w:r>
                <w:rPr>
                  <w:rFonts w:eastAsia="Batang"/>
                  <w:bCs/>
                  <w:lang w:val="en-US" w:eastAsia="ko-KR"/>
                </w:rPr>
                <w:tab/>
              </w:r>
              <w:r w:rsidRPr="00FB11FF">
                <w:rPr>
                  <w:rFonts w:eastAsia="Batang"/>
                  <w:b/>
                  <w:bCs/>
                  <w:lang w:val="en-US" w:eastAsia="ko-KR"/>
                </w:rPr>
                <w:t>highest_layer_idx</w:t>
              </w:r>
            </w:ins>
            <w:ins w:id="1706" w:author="Miska Hannuksela" w:date="2014-03-03T13:34:00Z">
              <w:r w:rsidRPr="00FB11FF">
                <w:rPr>
                  <w:rFonts w:eastAsia="Batang"/>
                  <w:b/>
                  <w:bCs/>
                  <w:lang w:val="en-US" w:eastAsia="ko-KR"/>
                </w:rPr>
                <w:t>_plus1</w:t>
              </w:r>
            </w:ins>
            <w:ins w:id="1707" w:author="Miska Hannuksela" w:date="2014-03-03T13:35:00Z">
              <w:r>
                <w:rPr>
                  <w:rFonts w:eastAsia="Batang"/>
                  <w:bCs/>
                  <w:lang w:val="en-US" w:eastAsia="ko-KR"/>
                </w:rPr>
                <w:t>[ i ][ j ]</w:t>
              </w:r>
            </w:ins>
          </w:p>
        </w:tc>
        <w:tc>
          <w:tcPr>
            <w:tcW w:w="1152" w:type="dxa"/>
          </w:tcPr>
          <w:p w:rsidR="000861EA" w:rsidRDefault="000861EA" w:rsidP="00802F9B">
            <w:pPr>
              <w:keepNext/>
              <w:tabs>
                <w:tab w:val="clear" w:pos="794"/>
                <w:tab w:val="clear" w:pos="1191"/>
                <w:tab w:val="clear" w:pos="1588"/>
                <w:tab w:val="clear" w:pos="1985"/>
              </w:tabs>
              <w:spacing w:before="0" w:after="60"/>
              <w:rPr>
                <w:ins w:id="1708" w:author="Miska Hannuksela" w:date="2014-03-03T13:32:00Z"/>
                <w:lang w:val="en-US"/>
              </w:rPr>
            </w:pPr>
            <w:ins w:id="1709" w:author="Miska Hannuksela" w:date="2014-03-03T13:34:00Z">
              <w:r>
                <w:rPr>
                  <w:lang w:val="en-US"/>
                </w:rPr>
                <w:t>u(v)</w:t>
              </w:r>
            </w:ins>
          </w:p>
        </w:tc>
      </w:tr>
      <w:tr w:rsidR="000861EA" w:rsidRPr="00564A49" w:rsidTr="00802F9B">
        <w:trPr>
          <w:trHeight w:val="289"/>
          <w:jc w:val="center"/>
          <w:ins w:id="1710" w:author="Miska Hannuksela" w:date="2014-03-04T10:37:00Z"/>
        </w:trPr>
        <w:tc>
          <w:tcPr>
            <w:tcW w:w="7920" w:type="dxa"/>
          </w:tcPr>
          <w:p w:rsidR="000861EA" w:rsidRDefault="000861EA" w:rsidP="00E31DCA">
            <w:pPr>
              <w:pStyle w:val="tablesyntax"/>
              <w:keepLines w:val="0"/>
              <w:rPr>
                <w:ins w:id="1711" w:author="Miska Hannuksela" w:date="2014-03-04T10:37:00Z"/>
                <w:rFonts w:eastAsia="Batang"/>
                <w:bCs/>
                <w:lang w:val="en-US" w:eastAsia="ko-KR"/>
              </w:rPr>
            </w:pPr>
            <w:ins w:id="1712" w:author="Miska Hannuksela" w:date="2014-03-04T10:37:00Z">
              <w:r>
                <w:rPr>
                  <w:rFonts w:eastAsia="Batang"/>
                  <w:bCs/>
                  <w:lang w:val="en-US" w:eastAsia="ko-KR"/>
                </w:rPr>
                <w:tab/>
              </w:r>
              <w:r>
                <w:rPr>
                  <w:rFonts w:eastAsia="Batang"/>
                  <w:bCs/>
                  <w:lang w:val="en-US" w:eastAsia="ko-KR"/>
                </w:rPr>
                <w:tab/>
              </w:r>
            </w:ins>
            <w:ins w:id="1713" w:author="Miska Hannuksela" w:date="2014-03-04T10:42:00Z">
              <w:r>
                <w:rPr>
                  <w:rFonts w:eastAsia="Batang"/>
                  <w:bCs/>
                  <w:lang w:val="en-US" w:eastAsia="ko-KR"/>
                </w:rPr>
                <w:tab/>
              </w:r>
            </w:ins>
            <w:ins w:id="1714" w:author="Miska Hannuksela" w:date="2014-03-04T10:37:00Z">
              <w:r>
                <w:rPr>
                  <w:rFonts w:eastAsia="Batang"/>
                  <w:bCs/>
                  <w:lang w:val="en-US" w:eastAsia="ko-KR"/>
                </w:rPr>
                <w:t xml:space="preserve">if( </w:t>
              </w:r>
            </w:ins>
            <w:ins w:id="1715" w:author="Miska Hannuksela" w:date="2014-03-04T10:45:00Z">
              <w:r>
                <w:rPr>
                  <w:rFonts w:eastAsia="Batang"/>
                  <w:bCs/>
                  <w:lang w:val="en-US" w:eastAsia="ko-KR"/>
                </w:rPr>
                <w:t>!b</w:t>
              </w:r>
            </w:ins>
            <w:ins w:id="1716" w:author="Miska Hannuksela" w:date="2014-03-04T10:46:00Z">
              <w:r>
                <w:rPr>
                  <w:rFonts w:eastAsia="Batang"/>
                  <w:bCs/>
                  <w:lang w:val="en-US" w:eastAsia="ko-KR"/>
                </w:rPr>
                <w:t xml:space="preserve">aseLayerAssignedFlag  &amp;&amp;  </w:t>
              </w:r>
            </w:ins>
            <w:ins w:id="1717" w:author="Miska Hannuksela" w:date="2014-03-04T10:37:00Z">
              <w:r>
                <w:rPr>
                  <w:rFonts w:eastAsia="Batang"/>
                  <w:bCs/>
                  <w:lang w:val="en-US" w:eastAsia="ko-KR"/>
                </w:rPr>
                <w:t xml:space="preserve">i &gt;= NumExtBlLayerSets  &amp;&amp;  </w:t>
              </w:r>
            </w:ins>
            <w:ins w:id="1718" w:author="Miska Hannuksela" w:date="2014-03-04T10:46:00Z">
              <w:r>
                <w:rPr>
                  <w:rFonts w:eastAsia="Batang"/>
                  <w:bCs/>
                  <w:lang w:val="en-US" w:eastAsia="ko-KR"/>
                </w:rPr>
                <w:br/>
              </w:r>
              <w:r>
                <w:rPr>
                  <w:rFonts w:eastAsia="Batang"/>
                  <w:bCs/>
                  <w:lang w:val="en-US" w:eastAsia="ko-KR"/>
                </w:rPr>
                <w:tab/>
              </w:r>
              <w:r>
                <w:rPr>
                  <w:rFonts w:eastAsia="Batang"/>
                  <w:bCs/>
                  <w:lang w:val="en-US" w:eastAsia="ko-KR"/>
                </w:rPr>
                <w:tab/>
              </w:r>
              <w:r>
                <w:rPr>
                  <w:rFonts w:eastAsia="Batang"/>
                  <w:bCs/>
                  <w:lang w:val="en-US" w:eastAsia="ko-KR"/>
                </w:rPr>
                <w:tab/>
                <w:t xml:space="preserve">     </w:t>
              </w:r>
              <w:r w:rsidRPr="009C1E81">
                <w:rPr>
                  <w:rFonts w:eastAsia="Batang"/>
                  <w:bCs/>
                  <w:lang w:val="en-US" w:eastAsia="ko-KR"/>
                </w:rPr>
                <w:t>highest_layer_idx_plus1</w:t>
              </w:r>
              <w:r>
                <w:rPr>
                  <w:rFonts w:eastAsia="Batang"/>
                  <w:bCs/>
                  <w:lang w:val="en-US" w:eastAsia="ko-KR"/>
                </w:rPr>
                <w:t xml:space="preserve">[ i ][ j ] &gt; 0 </w:t>
              </w:r>
            </w:ins>
            <w:ins w:id="1719" w:author="Miska Hannuksela" w:date="2014-03-05T11:22:00Z">
              <w:r>
                <w:rPr>
                  <w:rFonts w:eastAsia="Batang"/>
                  <w:bCs/>
                  <w:lang w:val="en-US" w:eastAsia="ko-KR"/>
                </w:rPr>
                <w:t xml:space="preserve"> &amp;&amp;  NumLayersInTreePartition[ j ] &gt; 1 </w:t>
              </w:r>
            </w:ins>
            <w:ins w:id="1720" w:author="Miska Hannuksela" w:date="2014-03-04T10:46:00Z">
              <w:r>
                <w:rPr>
                  <w:rFonts w:eastAsia="Batang"/>
                  <w:bCs/>
                  <w:lang w:val="en-US" w:eastAsia="ko-KR"/>
                </w:rPr>
                <w:t>) {</w:t>
              </w:r>
            </w:ins>
          </w:p>
        </w:tc>
        <w:tc>
          <w:tcPr>
            <w:tcW w:w="1152" w:type="dxa"/>
          </w:tcPr>
          <w:p w:rsidR="000861EA" w:rsidRDefault="000861EA" w:rsidP="00802F9B">
            <w:pPr>
              <w:keepNext/>
              <w:tabs>
                <w:tab w:val="clear" w:pos="794"/>
                <w:tab w:val="clear" w:pos="1191"/>
                <w:tab w:val="clear" w:pos="1588"/>
                <w:tab w:val="clear" w:pos="1985"/>
              </w:tabs>
              <w:spacing w:before="0" w:after="60"/>
              <w:rPr>
                <w:ins w:id="1721" w:author="Miska Hannuksela" w:date="2014-03-04T10:37:00Z"/>
                <w:lang w:val="en-US"/>
              </w:rPr>
            </w:pPr>
          </w:p>
        </w:tc>
      </w:tr>
      <w:tr w:rsidR="000861EA" w:rsidRPr="00564A49" w:rsidTr="00802F9B">
        <w:trPr>
          <w:trHeight w:val="289"/>
          <w:jc w:val="center"/>
          <w:ins w:id="1722" w:author="Miska Hannuksela" w:date="2014-03-04T10:46:00Z"/>
        </w:trPr>
        <w:tc>
          <w:tcPr>
            <w:tcW w:w="7920" w:type="dxa"/>
          </w:tcPr>
          <w:p w:rsidR="000861EA" w:rsidRDefault="000861EA" w:rsidP="00DA1EAE">
            <w:pPr>
              <w:pStyle w:val="tablesyntax"/>
              <w:keepLines w:val="0"/>
              <w:rPr>
                <w:ins w:id="1723" w:author="Miska Hannuksela" w:date="2014-03-04T10:46:00Z"/>
                <w:rFonts w:eastAsia="Batang"/>
                <w:bCs/>
                <w:lang w:val="en-US" w:eastAsia="ko-KR"/>
              </w:rPr>
            </w:pPr>
            <w:ins w:id="1724" w:author="Miska Hannuksela" w:date="2014-03-04T10:46:00Z">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ins>
            <w:ins w:id="1725" w:author="Miska Hannuksela" w:date="2014-03-04T10:47:00Z">
              <w:r w:rsidRPr="00DA1EAE">
                <w:rPr>
                  <w:rFonts w:eastAsia="Batang"/>
                  <w:b/>
                  <w:bCs/>
                  <w:lang w:val="en-US" w:eastAsia="ko-KR"/>
                </w:rPr>
                <w:t>assigned_base_layer_flag</w:t>
              </w:r>
              <w:r>
                <w:rPr>
                  <w:rFonts w:eastAsia="Batang"/>
                  <w:bCs/>
                  <w:lang w:val="en-US" w:eastAsia="ko-KR"/>
                </w:rPr>
                <w:t>[ i ][ j ]</w:t>
              </w:r>
            </w:ins>
          </w:p>
        </w:tc>
        <w:tc>
          <w:tcPr>
            <w:tcW w:w="1152" w:type="dxa"/>
          </w:tcPr>
          <w:p w:rsidR="000861EA" w:rsidRDefault="000861EA" w:rsidP="00802F9B">
            <w:pPr>
              <w:keepNext/>
              <w:tabs>
                <w:tab w:val="clear" w:pos="794"/>
                <w:tab w:val="clear" w:pos="1191"/>
                <w:tab w:val="clear" w:pos="1588"/>
                <w:tab w:val="clear" w:pos="1985"/>
              </w:tabs>
              <w:spacing w:before="0" w:after="60"/>
              <w:rPr>
                <w:ins w:id="1726" w:author="Miska Hannuksela" w:date="2014-03-04T10:46:00Z"/>
                <w:lang w:val="en-US"/>
              </w:rPr>
            </w:pPr>
            <w:ins w:id="1727" w:author="Miska Hannuksela" w:date="2014-03-04T10:48:00Z">
              <w:r>
                <w:rPr>
                  <w:lang w:val="en-US"/>
                </w:rPr>
                <w:t>u(1)</w:t>
              </w:r>
            </w:ins>
          </w:p>
        </w:tc>
      </w:tr>
      <w:tr w:rsidR="000861EA" w:rsidRPr="00564A49" w:rsidTr="00802F9B">
        <w:trPr>
          <w:trHeight w:val="289"/>
          <w:jc w:val="center"/>
          <w:ins w:id="1728" w:author="Miska Hannuksela" w:date="2014-03-04T10:50:00Z"/>
        </w:trPr>
        <w:tc>
          <w:tcPr>
            <w:tcW w:w="7920" w:type="dxa"/>
          </w:tcPr>
          <w:p w:rsidR="000861EA" w:rsidRDefault="000861EA" w:rsidP="00DA1EAE">
            <w:pPr>
              <w:pStyle w:val="tablesyntax"/>
              <w:keepLines w:val="0"/>
              <w:rPr>
                <w:ins w:id="1729" w:author="Miska Hannuksela" w:date="2014-03-04T10:50:00Z"/>
                <w:rFonts w:eastAsia="Batang"/>
                <w:bCs/>
                <w:lang w:val="en-US" w:eastAsia="ko-KR"/>
              </w:rPr>
            </w:pPr>
            <w:ins w:id="1730" w:author="Miska Hannuksela" w:date="2014-03-04T10:50:00Z">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t xml:space="preserve">baseLayerAssignedFlag = </w:t>
              </w:r>
            </w:ins>
            <w:ins w:id="1731" w:author="Miska Hannuksela" w:date="2014-03-04T10:51:00Z">
              <w:r w:rsidRPr="00DA1EAE">
                <w:rPr>
                  <w:rFonts w:eastAsia="Batang"/>
                  <w:bCs/>
                  <w:lang w:val="en-US" w:eastAsia="ko-KR"/>
                </w:rPr>
                <w:t>assigned_base_layer_flag</w:t>
              </w:r>
              <w:r>
                <w:rPr>
                  <w:rFonts w:eastAsia="Batang"/>
                  <w:bCs/>
                  <w:lang w:val="en-US" w:eastAsia="ko-KR"/>
                </w:rPr>
                <w:t>[ i ][ j ]</w:t>
              </w:r>
            </w:ins>
          </w:p>
        </w:tc>
        <w:tc>
          <w:tcPr>
            <w:tcW w:w="1152" w:type="dxa"/>
          </w:tcPr>
          <w:p w:rsidR="000861EA" w:rsidRDefault="000861EA" w:rsidP="00802F9B">
            <w:pPr>
              <w:keepNext/>
              <w:tabs>
                <w:tab w:val="clear" w:pos="794"/>
                <w:tab w:val="clear" w:pos="1191"/>
                <w:tab w:val="clear" w:pos="1588"/>
                <w:tab w:val="clear" w:pos="1985"/>
              </w:tabs>
              <w:spacing w:before="0" w:after="60"/>
              <w:rPr>
                <w:ins w:id="1732" w:author="Miska Hannuksela" w:date="2014-03-04T10:50:00Z"/>
                <w:lang w:val="en-US"/>
              </w:rPr>
            </w:pPr>
          </w:p>
        </w:tc>
      </w:tr>
      <w:tr w:rsidR="000861EA" w:rsidRPr="00564A49" w:rsidTr="00802F9B">
        <w:trPr>
          <w:trHeight w:val="289"/>
          <w:jc w:val="center"/>
          <w:ins w:id="1733" w:author="Miska Hannuksela" w:date="2014-03-04T10:51:00Z"/>
        </w:trPr>
        <w:tc>
          <w:tcPr>
            <w:tcW w:w="7920" w:type="dxa"/>
          </w:tcPr>
          <w:p w:rsidR="000861EA" w:rsidRDefault="000861EA" w:rsidP="00E31DCA">
            <w:pPr>
              <w:pStyle w:val="tablesyntax"/>
              <w:keepLines w:val="0"/>
              <w:rPr>
                <w:ins w:id="1734" w:author="Miska Hannuksela" w:date="2014-03-04T10:51:00Z"/>
                <w:rFonts w:eastAsia="Batang"/>
                <w:bCs/>
                <w:lang w:val="en-US" w:eastAsia="ko-KR"/>
              </w:rPr>
            </w:pPr>
            <w:ins w:id="1735" w:author="Miska Hannuksela" w:date="2014-03-04T10:51:00Z">
              <w:r>
                <w:rPr>
                  <w:rFonts w:eastAsia="Batang"/>
                  <w:bCs/>
                  <w:lang w:val="en-US" w:eastAsia="ko-KR"/>
                </w:rPr>
                <w:tab/>
              </w:r>
              <w:r>
                <w:rPr>
                  <w:rFonts w:eastAsia="Batang"/>
                  <w:bCs/>
                  <w:lang w:val="en-US" w:eastAsia="ko-KR"/>
                </w:rPr>
                <w:tab/>
              </w:r>
              <w:r>
                <w:rPr>
                  <w:rFonts w:eastAsia="Batang"/>
                  <w:bCs/>
                  <w:lang w:val="en-US" w:eastAsia="ko-KR"/>
                </w:rPr>
                <w:tab/>
                <w:t>}</w:t>
              </w:r>
            </w:ins>
          </w:p>
        </w:tc>
        <w:tc>
          <w:tcPr>
            <w:tcW w:w="1152" w:type="dxa"/>
          </w:tcPr>
          <w:p w:rsidR="000861EA" w:rsidRDefault="000861EA" w:rsidP="00802F9B">
            <w:pPr>
              <w:keepNext/>
              <w:tabs>
                <w:tab w:val="clear" w:pos="794"/>
                <w:tab w:val="clear" w:pos="1191"/>
                <w:tab w:val="clear" w:pos="1588"/>
                <w:tab w:val="clear" w:pos="1985"/>
              </w:tabs>
              <w:spacing w:before="0" w:after="60"/>
              <w:rPr>
                <w:ins w:id="1736" w:author="Miska Hannuksela" w:date="2014-03-04T10:51:00Z"/>
                <w:lang w:val="en-US"/>
              </w:rPr>
            </w:pPr>
          </w:p>
        </w:tc>
      </w:tr>
      <w:tr w:rsidR="000861EA" w:rsidRPr="00564A49" w:rsidTr="00802F9B">
        <w:trPr>
          <w:trHeight w:val="289"/>
          <w:jc w:val="center"/>
          <w:ins w:id="1737" w:author="Miska Hannuksela" w:date="2014-03-04T10:51:00Z"/>
        </w:trPr>
        <w:tc>
          <w:tcPr>
            <w:tcW w:w="7920" w:type="dxa"/>
          </w:tcPr>
          <w:p w:rsidR="000861EA" w:rsidRDefault="000861EA" w:rsidP="00E31DCA">
            <w:pPr>
              <w:pStyle w:val="tablesyntax"/>
              <w:keepLines w:val="0"/>
              <w:rPr>
                <w:ins w:id="1738" w:author="Miska Hannuksela" w:date="2014-03-04T10:51:00Z"/>
                <w:rFonts w:eastAsia="Batang"/>
                <w:bCs/>
                <w:lang w:val="en-US" w:eastAsia="ko-KR"/>
              </w:rPr>
            </w:pPr>
            <w:ins w:id="1739" w:author="Miska Hannuksela" w:date="2014-03-04T10:51:00Z">
              <w:r>
                <w:rPr>
                  <w:rFonts w:eastAsia="Batang"/>
                  <w:bCs/>
                  <w:lang w:val="en-US" w:eastAsia="ko-KR"/>
                </w:rPr>
                <w:tab/>
              </w:r>
              <w:r>
                <w:rPr>
                  <w:rFonts w:eastAsia="Batang"/>
                  <w:bCs/>
                  <w:lang w:val="en-US" w:eastAsia="ko-KR"/>
                </w:rPr>
                <w:tab/>
                <w:t>}</w:t>
              </w:r>
            </w:ins>
          </w:p>
        </w:tc>
        <w:tc>
          <w:tcPr>
            <w:tcW w:w="1152" w:type="dxa"/>
          </w:tcPr>
          <w:p w:rsidR="000861EA" w:rsidRDefault="000861EA" w:rsidP="00802F9B">
            <w:pPr>
              <w:keepNext/>
              <w:tabs>
                <w:tab w:val="clear" w:pos="794"/>
                <w:tab w:val="clear" w:pos="1191"/>
                <w:tab w:val="clear" w:pos="1588"/>
                <w:tab w:val="clear" w:pos="1985"/>
              </w:tabs>
              <w:spacing w:before="0" w:after="60"/>
              <w:rPr>
                <w:ins w:id="1740" w:author="Miska Hannuksela" w:date="2014-03-04T10:51:00Z"/>
                <w:lang w:val="en-US"/>
              </w:rPr>
            </w:pPr>
          </w:p>
        </w:tc>
      </w:tr>
      <w:tr w:rsidR="000861EA" w:rsidRPr="00564A49" w:rsidTr="00802F9B">
        <w:trPr>
          <w:trHeight w:val="289"/>
          <w:jc w:val="center"/>
          <w:ins w:id="1741" w:author="Miska Hannuksela" w:date="2014-03-04T10:51:00Z"/>
        </w:trPr>
        <w:tc>
          <w:tcPr>
            <w:tcW w:w="7920" w:type="dxa"/>
          </w:tcPr>
          <w:p w:rsidR="000861EA" w:rsidRDefault="000861EA" w:rsidP="00E31DCA">
            <w:pPr>
              <w:pStyle w:val="tablesyntax"/>
              <w:keepLines w:val="0"/>
              <w:rPr>
                <w:ins w:id="1742" w:author="Miska Hannuksela" w:date="2014-03-04T10:51:00Z"/>
                <w:rFonts w:eastAsia="Batang"/>
                <w:bCs/>
                <w:lang w:val="en-US" w:eastAsia="ko-KR"/>
              </w:rPr>
            </w:pPr>
            <w:ins w:id="1743" w:author="Miska Hannuksela" w:date="2014-03-04T10:51:00Z">
              <w:r>
                <w:rPr>
                  <w:rFonts w:eastAsia="Batang"/>
                  <w:bCs/>
                  <w:lang w:val="en-US" w:eastAsia="ko-KR"/>
                </w:rPr>
                <w:tab/>
                <w:t>}</w:t>
              </w:r>
            </w:ins>
          </w:p>
        </w:tc>
        <w:tc>
          <w:tcPr>
            <w:tcW w:w="1152" w:type="dxa"/>
          </w:tcPr>
          <w:p w:rsidR="000861EA" w:rsidRDefault="000861EA" w:rsidP="00802F9B">
            <w:pPr>
              <w:keepNext/>
              <w:tabs>
                <w:tab w:val="clear" w:pos="794"/>
                <w:tab w:val="clear" w:pos="1191"/>
                <w:tab w:val="clear" w:pos="1588"/>
                <w:tab w:val="clear" w:pos="1985"/>
              </w:tabs>
              <w:spacing w:before="0" w:after="60"/>
              <w:rPr>
                <w:ins w:id="1744" w:author="Miska Hannuksela" w:date="2014-03-04T10:51:00Z"/>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FD536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NumOutputLayerSets  =  num_add_output_layer_sets + </w:t>
            </w:r>
            <w:del w:id="1745" w:author="Miska Hannuksela" w:date="2014-03-03T18:02:00Z">
              <w:r w:rsidRPr="00564A49" w:rsidDel="00FD5365">
                <w:rPr>
                  <w:rFonts w:eastAsia="Batang"/>
                  <w:bCs/>
                  <w:lang w:val="en-US" w:eastAsia="ko-KR"/>
                </w:rPr>
                <w:delText>vps_num_layer_sets_minus1 + 1</w:delText>
              </w:r>
            </w:del>
            <w:ins w:id="1746" w:author="Miska Hannuksela" w:date="2014-03-03T18:02:00Z">
              <w:r>
                <w:rPr>
                  <w:rFonts w:eastAsia="Batang"/>
                  <w:bCs/>
                  <w:lang w:val="en-US" w:eastAsia="ko-KR"/>
                </w:rPr>
                <w:t>NumLayerSets</w:t>
              </w:r>
            </w:ins>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4E0AEC">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w:t>
            </w:r>
            <w:ins w:id="1747" w:author="Miska Hannuksela" w:date="2014-03-03T18:13:00Z">
              <w:r>
                <w:rPr>
                  <w:rFonts w:eastAsia="Batang"/>
                  <w:bCs/>
                  <w:lang w:val="en-US" w:eastAsia="ko-KR"/>
                </w:rPr>
                <w:t>=</w:t>
              </w:r>
            </w:ins>
            <w:r w:rsidRPr="00564A49">
              <w:rPr>
                <w:rFonts w:eastAsia="Batang"/>
                <w:bCs/>
                <w:lang w:val="en-US" w:eastAsia="ko-KR"/>
              </w:rPr>
              <w:t xml:space="preserve"> </w:t>
            </w:r>
            <w:del w:id="1748" w:author="Miska Hannuksela" w:date="2014-03-03T18:13:00Z">
              <w:r w:rsidRPr="00564A49" w:rsidDel="004E0AEC">
                <w:rPr>
                  <w:rFonts w:eastAsia="Batang"/>
                  <w:bCs/>
                  <w:lang w:val="en-US" w:eastAsia="ko-KR"/>
                </w:rPr>
                <w:delText>vps_num_layer_sets_minus1</w:delText>
              </w:r>
            </w:del>
            <w:ins w:id="1749" w:author="Miska Hannuksela" w:date="2014-03-03T18:13:00Z">
              <w:r>
                <w:rPr>
                  <w:rFonts w:eastAsia="Batang"/>
                  <w:bCs/>
                  <w:lang w:val="en-US" w:eastAsia="ko-KR"/>
                </w:rPr>
                <w:t>NumLayerSets</w:t>
              </w:r>
            </w:ins>
            <w:r w:rsidRPr="00564A49">
              <w:rPr>
                <w:rFonts w:eastAsia="Batang"/>
                <w:bCs/>
                <w:lang w:val="en-US" w:eastAsia="ko-KR"/>
              </w:rPr>
              <w:t xml:space="preserve">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u(v)</w:t>
            </w:r>
          </w:p>
        </w:tc>
      </w:tr>
      <w:tr w:rsidR="000861EA" w:rsidRPr="00564A49" w:rsidTr="00802F9B">
        <w:trPr>
          <w:trHeight w:val="289"/>
          <w:jc w:val="center"/>
        </w:trPr>
        <w:tc>
          <w:tcPr>
            <w:tcW w:w="7920" w:type="dxa"/>
          </w:tcPr>
          <w:p w:rsidR="000861EA" w:rsidRPr="00564A49" w:rsidRDefault="000861EA"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 xml:space="preserve">if( i &gt; vps_num_layer_sets_minus1 </w:t>
            </w:r>
            <w:ins w:id="1750" w:author="Miska Hannuksela" w:date="2014-03-03T20:15:00Z">
              <w:r>
                <w:rPr>
                  <w:rFonts w:eastAsia="Batang"/>
                  <w:bCs/>
                  <w:lang w:val="en-US" w:eastAsia="ko-KR"/>
                </w:rPr>
                <w:t xml:space="preserve">+ NumExtBlLayerSets </w:t>
              </w:r>
            </w:ins>
            <w:r w:rsidRPr="00564A49">
              <w:rPr>
                <w:rFonts w:eastAsia="Batang"/>
                <w:bCs/>
                <w:lang w:val="en-US" w:eastAsia="ko-KR"/>
              </w:rPr>
              <w:t xml:space="preserve"> | |  </w:t>
            </w:r>
            <w:ins w:id="1751" w:author="Miska Hannuksela" w:date="2014-03-03T20:15:00Z">
              <w:r>
                <w:rPr>
                  <w:rFonts w:eastAsia="Batang"/>
                  <w:bCs/>
                  <w:lang w:val="en-US" w:eastAsia="ko-KR"/>
                </w:rPr>
                <w:br/>
              </w:r>
              <w:r>
                <w:rPr>
                  <w:rFonts w:eastAsia="Batang"/>
                  <w:bCs/>
                  <w:lang w:val="en-US" w:eastAsia="ko-KR"/>
                </w:rPr>
                <w:tab/>
              </w:r>
              <w:r>
                <w:rPr>
                  <w:rFonts w:eastAsia="Batang"/>
                  <w:bCs/>
                  <w:lang w:val="en-US" w:eastAsia="ko-KR"/>
                </w:rPr>
                <w:tab/>
              </w:r>
              <w:r>
                <w:rPr>
                  <w:rFonts w:eastAsia="Batang"/>
                  <w:bCs/>
                  <w:lang w:val="en-US" w:eastAsia="ko-KR"/>
                </w:rPr>
                <w:tab/>
              </w:r>
            </w:ins>
            <w:r w:rsidRPr="00564A49">
              <w:rPr>
                <w:rFonts w:eastAsia="Batang"/>
                <w:bCs/>
                <w:lang w:val="en-US" w:eastAsia="ko-KR"/>
              </w:rPr>
              <w:t>default_target_output_layer_idc  = =  2</w:t>
            </w:r>
            <w:r w:rsidRPr="00564A49">
              <w:rPr>
                <w:bCs/>
                <w:lang w:val="en-US"/>
              </w:rPr>
              <w:t xml:space="preserve">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 xml:space="preserve">NumDirectRefLayers[ OlsHighestOutputLayerId[ i ] ] &gt; 0 </w:t>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1F4077" w:rsidRPr="00564A49" w:rsidTr="00802F9B">
        <w:trPr>
          <w:trHeight w:val="289"/>
          <w:jc w:val="center"/>
          <w:ins w:id="1752" w:author="(JCTVC-Q0115)" w:date="2014-03-18T10:05:00Z"/>
        </w:trPr>
        <w:tc>
          <w:tcPr>
            <w:tcW w:w="7920" w:type="dxa"/>
          </w:tcPr>
          <w:p w:rsidR="001F4077" w:rsidRPr="001F4077" w:rsidRDefault="001F4077"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53" w:author="(JCTVC-Q0115)" w:date="2014-03-18T10:05:00Z"/>
                <w:bCs/>
                <w:lang w:val="en-US"/>
              </w:rPr>
            </w:pPr>
            <w:ins w:id="1754" w:author="(JCTVC-Q0115)" w:date="2014-03-18T10:05:00Z">
              <w:r>
                <w:rPr>
                  <w:b/>
                  <w:bCs/>
                  <w:lang w:val="en-US"/>
                </w:rPr>
                <w:tab/>
              </w:r>
              <w:r>
                <w:rPr>
                  <w:bCs/>
                  <w:lang w:val="en-US"/>
                </w:rPr>
                <w:t>for( i = 0; i &lt; NumLayersNotInProfile; i++ )</w:t>
              </w:r>
            </w:ins>
          </w:p>
        </w:tc>
        <w:tc>
          <w:tcPr>
            <w:tcW w:w="1152" w:type="dxa"/>
          </w:tcPr>
          <w:p w:rsidR="001F4077" w:rsidRPr="00564A49" w:rsidRDefault="001F4077" w:rsidP="00802F9B">
            <w:pPr>
              <w:keepNext/>
              <w:tabs>
                <w:tab w:val="clear" w:pos="794"/>
                <w:tab w:val="clear" w:pos="1191"/>
                <w:tab w:val="clear" w:pos="1588"/>
                <w:tab w:val="clear" w:pos="1985"/>
              </w:tabs>
              <w:spacing w:before="0" w:after="60"/>
              <w:rPr>
                <w:ins w:id="1755" w:author="(JCTVC-Q0115)" w:date="2014-03-18T10:05:00Z"/>
                <w:rFonts w:eastAsia="MS Mincho"/>
                <w:bCs/>
                <w:lang w:val="en-US"/>
              </w:rPr>
            </w:pPr>
          </w:p>
        </w:tc>
      </w:tr>
      <w:tr w:rsidR="001F4077" w:rsidRPr="00564A49" w:rsidTr="009872F3">
        <w:trPr>
          <w:trHeight w:val="289"/>
          <w:jc w:val="center"/>
          <w:ins w:id="1756" w:author="(JCTVC-Q0115)" w:date="2014-03-18T10:06:00Z"/>
        </w:trPr>
        <w:tc>
          <w:tcPr>
            <w:tcW w:w="7920" w:type="dxa"/>
          </w:tcPr>
          <w:p w:rsidR="001F4077" w:rsidRDefault="001F4077" w:rsidP="001F407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57" w:author="(JCTVC-Q0115)" w:date="2014-03-18T10:06:00Z"/>
                <w:rFonts w:eastAsia="Batang"/>
                <w:bCs/>
                <w:lang w:val="en-US" w:eastAsia="ko-KR"/>
              </w:rPr>
            </w:pPr>
            <w:ins w:id="1758" w:author="(JCTVC-Q0115)" w:date="2014-03-18T10:06:00Z">
              <w:r>
                <w:rPr>
                  <w:rFonts w:eastAsia="Batang"/>
                  <w:bCs/>
                  <w:lang w:val="en-US" w:eastAsia="ko-KR"/>
                </w:rPr>
                <w:tab/>
              </w:r>
              <w:r>
                <w:rPr>
                  <w:rFonts w:eastAsia="Batang"/>
                  <w:bCs/>
                  <w:lang w:val="en-US" w:eastAsia="ko-KR"/>
                </w:rPr>
                <w:tab/>
                <w:t>if( NumDirectRefLayers[ </w:t>
              </w:r>
              <w:r>
                <w:rPr>
                  <w:rFonts w:ascii="TimesNewRoman" w:hAnsi="TimesNewRoman" w:cs="TimesNewRoman"/>
                  <w:lang w:val="en-US"/>
                </w:rPr>
                <w:t>LayerIdListNotInProfile[ i ] </w:t>
              </w:r>
              <w:r>
                <w:rPr>
                  <w:rFonts w:eastAsia="Batang"/>
                  <w:bCs/>
                  <w:lang w:val="en-US" w:eastAsia="ko-KR"/>
                </w:rPr>
                <w:t>]  = =  0 )</w:t>
              </w:r>
            </w:ins>
          </w:p>
        </w:tc>
        <w:tc>
          <w:tcPr>
            <w:tcW w:w="1152" w:type="dxa"/>
          </w:tcPr>
          <w:p w:rsidR="001F4077" w:rsidRPr="00564A49" w:rsidRDefault="001F4077" w:rsidP="009872F3">
            <w:pPr>
              <w:keepNext/>
              <w:tabs>
                <w:tab w:val="clear" w:pos="794"/>
                <w:tab w:val="clear" w:pos="1191"/>
                <w:tab w:val="clear" w:pos="1588"/>
                <w:tab w:val="clear" w:pos="1985"/>
              </w:tabs>
              <w:spacing w:before="0" w:after="60"/>
              <w:rPr>
                <w:ins w:id="1759" w:author="(JCTVC-Q0115)" w:date="2014-03-18T10:06:00Z"/>
                <w:rFonts w:eastAsia="MS Mincho"/>
                <w:bCs/>
                <w:lang w:val="en-US"/>
              </w:rPr>
            </w:pPr>
          </w:p>
        </w:tc>
      </w:tr>
      <w:tr w:rsidR="001F4077" w:rsidRPr="00564A49" w:rsidTr="009872F3">
        <w:trPr>
          <w:trHeight w:val="289"/>
          <w:jc w:val="center"/>
          <w:ins w:id="1760" w:author="(JCTVC-Q0115)" w:date="2014-03-18T10:06:00Z"/>
        </w:trPr>
        <w:tc>
          <w:tcPr>
            <w:tcW w:w="7920" w:type="dxa"/>
          </w:tcPr>
          <w:p w:rsidR="001F4077" w:rsidRDefault="001F4077" w:rsidP="009872F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61" w:author="(JCTVC-Q0115)" w:date="2014-03-18T10:06:00Z"/>
                <w:rFonts w:eastAsia="Batang"/>
                <w:bCs/>
                <w:lang w:val="en-US" w:eastAsia="ko-KR"/>
              </w:rPr>
            </w:pPr>
            <w:ins w:id="1762" w:author="(JCTVC-Q0115)" w:date="2014-03-18T10:06:00Z">
              <w:r>
                <w:rPr>
                  <w:rFonts w:eastAsia="Batang"/>
                  <w:bCs/>
                  <w:lang w:val="en-US" w:eastAsia="ko-KR"/>
                </w:rPr>
                <w:tab/>
              </w:r>
              <w:r>
                <w:rPr>
                  <w:rFonts w:eastAsia="Batang"/>
                  <w:bCs/>
                  <w:lang w:val="en-US" w:eastAsia="ko-KR"/>
                </w:rPr>
                <w:tab/>
              </w:r>
              <w:r>
                <w:rPr>
                  <w:rFonts w:eastAsia="Batang"/>
                  <w:bCs/>
                  <w:lang w:val="en-US" w:eastAsia="ko-KR"/>
                </w:rPr>
                <w:tab/>
              </w:r>
              <w:r w:rsidRPr="00B178C7">
                <w:rPr>
                  <w:rFonts w:eastAsia="Batang"/>
                  <w:b/>
                  <w:bCs/>
                  <w:lang w:val="en-US" w:eastAsia="ko-KR"/>
                </w:rPr>
                <w:t>independent_layer_dec_process_idc</w:t>
              </w:r>
              <w:r>
                <w:rPr>
                  <w:rFonts w:eastAsia="Batang"/>
                  <w:bCs/>
                  <w:lang w:val="en-US" w:eastAsia="ko-KR"/>
                </w:rPr>
                <w:t>[ </w:t>
              </w:r>
            </w:ins>
            <w:ins w:id="1763" w:author="(JCTVC-Q0115)" w:date="2014-03-18T10:35:00Z">
              <w:r w:rsidR="00DF4B35">
                <w:rPr>
                  <w:rFonts w:ascii="TimesNewRoman" w:hAnsi="TimesNewRoman" w:cs="TimesNewRoman"/>
                  <w:lang w:val="en-US"/>
                </w:rPr>
                <w:t>LayerIdListNotInProfile[ i ]</w:t>
              </w:r>
            </w:ins>
            <w:ins w:id="1764" w:author="(JCTVC-Q0115)" w:date="2014-03-18T10:06:00Z">
              <w:r>
                <w:rPr>
                  <w:rFonts w:eastAsia="Batang"/>
                  <w:bCs/>
                  <w:lang w:val="en-US" w:eastAsia="ko-KR"/>
                </w:rPr>
                <w:t> ]</w:t>
              </w:r>
            </w:ins>
          </w:p>
        </w:tc>
        <w:tc>
          <w:tcPr>
            <w:tcW w:w="1152" w:type="dxa"/>
          </w:tcPr>
          <w:p w:rsidR="001F4077" w:rsidRPr="00564A49" w:rsidRDefault="001F4077" w:rsidP="009872F3">
            <w:pPr>
              <w:keepNext/>
              <w:tabs>
                <w:tab w:val="clear" w:pos="794"/>
                <w:tab w:val="clear" w:pos="1191"/>
                <w:tab w:val="clear" w:pos="1588"/>
                <w:tab w:val="clear" w:pos="1985"/>
              </w:tabs>
              <w:spacing w:before="0" w:after="60"/>
              <w:rPr>
                <w:ins w:id="1765" w:author="(JCTVC-Q0115)" w:date="2014-03-18T10:06:00Z"/>
                <w:rFonts w:eastAsia="MS Mincho"/>
                <w:bCs/>
                <w:lang w:val="en-US"/>
              </w:rPr>
            </w:pPr>
            <w:ins w:id="1766" w:author="(JCTVC-Q0115)" w:date="2014-03-18T10:06:00Z">
              <w:r>
                <w:rPr>
                  <w:rFonts w:eastAsia="MS Mincho"/>
                  <w:bCs/>
                  <w:lang w:val="en-US"/>
                </w:rPr>
                <w:t>ue(v)</w:t>
              </w:r>
            </w:ins>
          </w:p>
        </w:tc>
      </w:tr>
      <w:tr w:rsidR="001F4077" w:rsidRPr="00564A49" w:rsidTr="009872F3">
        <w:trPr>
          <w:trHeight w:val="289"/>
          <w:jc w:val="center"/>
          <w:ins w:id="1767" w:author="(JCTVC-Q0115)" w:date="2014-03-18T10:06:00Z"/>
        </w:trPr>
        <w:tc>
          <w:tcPr>
            <w:tcW w:w="7920" w:type="dxa"/>
          </w:tcPr>
          <w:p w:rsidR="001F4077" w:rsidRDefault="001F4077" w:rsidP="009872F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68" w:author="(JCTVC-Q0115)" w:date="2014-03-18T10:06:00Z"/>
                <w:rFonts w:eastAsia="Batang"/>
                <w:bCs/>
                <w:lang w:val="en-US" w:eastAsia="ko-KR"/>
              </w:rPr>
            </w:pPr>
            <w:ins w:id="1769" w:author="(JCTVC-Q0115)" w:date="2014-03-18T10:06:00Z">
              <w:r>
                <w:rPr>
                  <w:rFonts w:eastAsia="Batang"/>
                  <w:bCs/>
                  <w:lang w:val="en-US" w:eastAsia="ko-KR"/>
                </w:rPr>
                <w:tab/>
              </w:r>
              <w:r>
                <w:rPr>
                  <w:rFonts w:eastAsia="Batang"/>
                  <w:bCs/>
                  <w:lang w:val="en-US" w:eastAsia="ko-KR"/>
                </w:rPr>
                <w:tab/>
                <w:t>else</w:t>
              </w:r>
            </w:ins>
          </w:p>
        </w:tc>
        <w:tc>
          <w:tcPr>
            <w:tcW w:w="1152" w:type="dxa"/>
          </w:tcPr>
          <w:p w:rsidR="001F4077" w:rsidRPr="00564A49" w:rsidRDefault="001F4077" w:rsidP="009872F3">
            <w:pPr>
              <w:keepNext/>
              <w:tabs>
                <w:tab w:val="clear" w:pos="794"/>
                <w:tab w:val="clear" w:pos="1191"/>
                <w:tab w:val="clear" w:pos="1588"/>
                <w:tab w:val="clear" w:pos="1985"/>
              </w:tabs>
              <w:spacing w:before="0" w:after="60"/>
              <w:rPr>
                <w:ins w:id="1770" w:author="(JCTVC-Q0115)" w:date="2014-03-18T10:06:00Z"/>
                <w:rFonts w:eastAsia="MS Mincho"/>
                <w:bCs/>
                <w:lang w:val="en-US"/>
              </w:rPr>
            </w:pPr>
          </w:p>
        </w:tc>
      </w:tr>
      <w:tr w:rsidR="001F4077" w:rsidRPr="00564A49" w:rsidTr="009872F3">
        <w:trPr>
          <w:trHeight w:val="289"/>
          <w:jc w:val="center"/>
          <w:ins w:id="1771" w:author="(JCTVC-Q0115)" w:date="2014-03-18T10:06:00Z"/>
        </w:trPr>
        <w:tc>
          <w:tcPr>
            <w:tcW w:w="7920" w:type="dxa"/>
          </w:tcPr>
          <w:p w:rsidR="001F4077" w:rsidRDefault="001F4077" w:rsidP="009872F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72" w:author="(JCTVC-Q0115)" w:date="2014-03-18T10:06:00Z"/>
                <w:rFonts w:eastAsia="Batang"/>
                <w:bCs/>
                <w:lang w:val="en-US" w:eastAsia="ko-KR"/>
              </w:rPr>
            </w:pPr>
            <w:ins w:id="1773" w:author="(JCTVC-Q0115)" w:date="2014-03-18T10:06:00Z">
              <w:r>
                <w:rPr>
                  <w:rFonts w:eastAsia="Batang"/>
                  <w:bCs/>
                  <w:lang w:val="en-US" w:eastAsia="ko-KR"/>
                </w:rPr>
                <w:tab/>
              </w:r>
              <w:r>
                <w:rPr>
                  <w:rFonts w:eastAsia="Batang"/>
                  <w:bCs/>
                  <w:lang w:val="en-US" w:eastAsia="ko-KR"/>
                </w:rPr>
                <w:tab/>
              </w:r>
              <w:r>
                <w:rPr>
                  <w:rFonts w:eastAsia="Batang"/>
                  <w:bCs/>
                  <w:lang w:val="en-US" w:eastAsia="ko-KR"/>
                </w:rPr>
                <w:tab/>
              </w:r>
              <w:r w:rsidRPr="00B178C7">
                <w:rPr>
                  <w:rFonts w:eastAsia="Batang"/>
                  <w:b/>
                  <w:bCs/>
                  <w:lang w:val="en-US" w:eastAsia="ko-KR"/>
                </w:rPr>
                <w:t>predicted_layer_dec_process_idc</w:t>
              </w:r>
              <w:r w:rsidR="00DF4B35">
                <w:rPr>
                  <w:rFonts w:eastAsia="Batang"/>
                  <w:bCs/>
                  <w:lang w:val="en-US" w:eastAsia="ko-KR"/>
                </w:rPr>
                <w:t>[ </w:t>
              </w:r>
            </w:ins>
            <w:ins w:id="1774" w:author="(JCTVC-Q0115)" w:date="2014-03-18T10:35:00Z">
              <w:r w:rsidR="00DF4B35">
                <w:rPr>
                  <w:rFonts w:ascii="TimesNewRoman" w:hAnsi="TimesNewRoman" w:cs="TimesNewRoman"/>
                  <w:lang w:val="en-US"/>
                </w:rPr>
                <w:t>LayerIdListNotInProfile[ i ]</w:t>
              </w:r>
            </w:ins>
            <w:ins w:id="1775" w:author="(JCTVC-Q0115)" w:date="2014-03-18T10:06:00Z">
              <w:r>
                <w:rPr>
                  <w:rFonts w:eastAsia="Batang"/>
                  <w:bCs/>
                  <w:lang w:val="en-US" w:eastAsia="ko-KR"/>
                </w:rPr>
                <w:t> ]</w:t>
              </w:r>
            </w:ins>
          </w:p>
        </w:tc>
        <w:tc>
          <w:tcPr>
            <w:tcW w:w="1152" w:type="dxa"/>
          </w:tcPr>
          <w:p w:rsidR="001F4077" w:rsidRPr="00564A49" w:rsidRDefault="001F4077" w:rsidP="009872F3">
            <w:pPr>
              <w:keepNext/>
              <w:tabs>
                <w:tab w:val="clear" w:pos="794"/>
                <w:tab w:val="clear" w:pos="1191"/>
                <w:tab w:val="clear" w:pos="1588"/>
                <w:tab w:val="clear" w:pos="1985"/>
              </w:tabs>
              <w:spacing w:before="0" w:after="60"/>
              <w:rPr>
                <w:ins w:id="1776" w:author="(JCTVC-Q0115)" w:date="2014-03-18T10:06:00Z"/>
                <w:rFonts w:eastAsia="MS Mincho"/>
                <w:bCs/>
                <w:lang w:val="en-US"/>
              </w:rPr>
            </w:pPr>
            <w:ins w:id="1777" w:author="(JCTVC-Q0115)" w:date="2014-03-18T10:06:00Z">
              <w:r>
                <w:rPr>
                  <w:rFonts w:eastAsia="MS Mincho"/>
                  <w:bCs/>
                  <w:lang w:val="en-US"/>
                </w:rPr>
                <w:t>ue(v)</w:t>
              </w:r>
            </w:ins>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lastRenderedPageBreak/>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b/>
              </w:rPr>
              <w:t>cross_layer_phase_alignment_flag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0861EA" w:rsidRPr="00564A49" w:rsidRDefault="000861EA" w:rsidP="00802F9B">
            <w:pPr>
              <w:keepNext/>
              <w:spacing w:before="0" w:after="60"/>
              <w:rPr>
                <w:rFonts w:eastAsia="MS Mincho"/>
                <w:bCs/>
                <w:lang w:val="en-US"/>
              </w:rPr>
            </w:pPr>
            <w:r w:rsidRPr="00564A49">
              <w:rPr>
                <w:rFonts w:eastAsia="Batang"/>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778"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79" w:name="_Ref360884668"/>
      <w:r w:rsidRPr="00564A49">
        <w:rPr>
          <w:lang w:val="en-US"/>
        </w:rPr>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780"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lastRenderedPageBreak/>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w:t>
            </w:r>
            <w:ins w:id="1781" w:author="Miska Hannuksela" w:date="2014-03-04T14:00:00Z">
              <w:r w:rsidR="003D46DE">
                <w:rPr>
                  <w:rFonts w:ascii="Times New Roman" w:hAnsi="Times New Roman"/>
                  <w:lang w:val="en-US"/>
                </w:rPr>
                <w:t xml:space="preserve"> + NumExtBlLayerSets</w:t>
              </w:r>
            </w:ins>
            <w:r w:rsidRPr="00564A49">
              <w:rPr>
                <w:rFonts w:ascii="Times New Roman" w:hAnsi="Times New Roman"/>
                <w:lang w:val="en-US"/>
              </w:rPr>
              <w:t>;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w:t>
            </w:r>
            <w:ins w:id="1782" w:author="Miska Hannuksela" w:date="2014-03-04T14:53:00Z">
              <w:r w:rsidR="002D6E57">
                <w:rPr>
                  <w:rFonts w:ascii="Times New Roman" w:hAnsi="Times New Roman"/>
                  <w:lang w:val="en-US"/>
                </w:rPr>
                <w:t>layer_id_in_nuh[ </w:t>
              </w:r>
            </w:ins>
            <w:r w:rsidRPr="00564A49">
              <w:rPr>
                <w:rFonts w:ascii="Times New Roman" w:hAnsi="Times New Roman"/>
                <w:lang w:val="en-US"/>
              </w:rPr>
              <w:t>j</w:t>
            </w:r>
            <w:ins w:id="1783" w:author="Miska Hannuksela" w:date="2014-03-04T14:53:00Z">
              <w:r w:rsidR="002D6E57">
                <w:rPr>
                  <w:rFonts w:ascii="Times New Roman" w:hAnsi="Times New Roman"/>
                  <w:lang w:val="en-US"/>
                </w:rPr>
                <w:t> ]</w:t>
              </w:r>
            </w:ins>
            <w:r w:rsidRPr="00564A49">
              <w:rPr>
                <w:rFonts w:ascii="Times New Roman" w:hAnsi="Times New Roman"/>
                <w:lang w:val="en-US"/>
              </w:rPr>
              <w:t>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778"/>
      <w:bookmarkEnd w:id="1779"/>
      <w:bookmarkEnd w:id="1780"/>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784"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w:t>
            </w:r>
            <w:del w:id="1785" w:author="Miska Hannuksela" w:date="2014-03-03T21:32:00Z">
              <w:r w:rsidRPr="00564A49" w:rsidDel="00E90E33">
                <w:rPr>
                  <w:rFonts w:ascii="Times New Roman" w:hAnsi="Times New Roman"/>
                  <w:lang w:val="en-US"/>
                </w:rPr>
                <w:delText xml:space="preserve"> {</w:delText>
              </w:r>
            </w:del>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E90E33" w:rsidRPr="00564A49" w:rsidTr="00802F9B">
        <w:trPr>
          <w:cantSplit/>
          <w:trHeight w:val="289"/>
          <w:jc w:val="center"/>
          <w:ins w:id="1786" w:author="Miska Hannuksela" w:date="2014-03-03T21:32:00Z"/>
        </w:trPr>
        <w:tc>
          <w:tcPr>
            <w:tcW w:w="7920" w:type="dxa"/>
          </w:tcPr>
          <w:p w:rsidR="00E90E33" w:rsidRPr="00E90E33" w:rsidRDefault="00E90E33" w:rsidP="00802F9B">
            <w:pPr>
              <w:pStyle w:val="tablesyntax"/>
              <w:rPr>
                <w:ins w:id="1787" w:author="Miska Hannuksela" w:date="2014-03-03T21:32:00Z"/>
                <w:rFonts w:ascii="Times New Roman" w:hAnsi="Times New Roman"/>
                <w:lang w:val="en-US"/>
              </w:rPr>
            </w:pPr>
            <w:ins w:id="1788" w:author="Miska Hannuksela" w:date="2014-03-03T21:32:00Z">
              <w:r>
                <w:rPr>
                  <w:rFonts w:ascii="Times New Roman" w:hAnsi="Times New Roman"/>
                  <w:b/>
                  <w:lang w:val="en-US"/>
                </w:rPr>
                <w:tab/>
              </w:r>
              <w:r>
                <w:rPr>
                  <w:rFonts w:ascii="Times New Roman" w:hAnsi="Times New Roman"/>
                  <w:lang w:val="en-US"/>
                </w:rPr>
                <w:t>else</w:t>
              </w:r>
            </w:ins>
          </w:p>
        </w:tc>
        <w:tc>
          <w:tcPr>
            <w:tcW w:w="1152" w:type="dxa"/>
          </w:tcPr>
          <w:p w:rsidR="00E90E33" w:rsidRPr="00564A49" w:rsidRDefault="00E90E33" w:rsidP="00802F9B">
            <w:pPr>
              <w:pStyle w:val="tablecell"/>
              <w:rPr>
                <w:ins w:id="1789" w:author="Miska Hannuksela" w:date="2014-03-03T21:32:00Z"/>
                <w:lang w:val="en-US" w:eastAsia="ko-KR"/>
              </w:rPr>
            </w:pPr>
          </w:p>
        </w:tc>
      </w:tr>
      <w:tr w:rsidR="00E90E33" w:rsidRPr="00564A49" w:rsidTr="00802F9B">
        <w:trPr>
          <w:cantSplit/>
          <w:trHeight w:val="289"/>
          <w:jc w:val="center"/>
          <w:ins w:id="1790" w:author="Miska Hannuksela" w:date="2014-03-03T21:32:00Z"/>
        </w:trPr>
        <w:tc>
          <w:tcPr>
            <w:tcW w:w="7920" w:type="dxa"/>
          </w:tcPr>
          <w:p w:rsidR="00E90E33" w:rsidRDefault="00E90E33" w:rsidP="00802F9B">
            <w:pPr>
              <w:pStyle w:val="tablesyntax"/>
              <w:rPr>
                <w:ins w:id="1791" w:author="Miska Hannuksela" w:date="2014-03-03T21:32:00Z"/>
                <w:rFonts w:ascii="Times New Roman" w:hAnsi="Times New Roman"/>
                <w:b/>
                <w:lang w:val="en-US"/>
              </w:rPr>
            </w:pPr>
            <w:ins w:id="1792" w:author="Miska Hannuksela" w:date="2014-03-03T21:32:00Z">
              <w:r>
                <w:rPr>
                  <w:rFonts w:ascii="Times New Roman" w:hAnsi="Times New Roman"/>
                  <w:b/>
                  <w:lang w:val="en-US"/>
                </w:rPr>
                <w:tab/>
              </w:r>
              <w:r>
                <w:rPr>
                  <w:rFonts w:ascii="Times New Roman" w:hAnsi="Times New Roman"/>
                  <w:b/>
                  <w:lang w:val="en-US"/>
                </w:rPr>
                <w:tab/>
                <w:t>sps_ext_or_max_sub_layers_minus1</w:t>
              </w:r>
            </w:ins>
          </w:p>
        </w:tc>
        <w:tc>
          <w:tcPr>
            <w:tcW w:w="1152" w:type="dxa"/>
          </w:tcPr>
          <w:p w:rsidR="00E90E33" w:rsidRPr="00564A49" w:rsidRDefault="00E90E33" w:rsidP="00802F9B">
            <w:pPr>
              <w:pStyle w:val="tablecell"/>
              <w:rPr>
                <w:ins w:id="1793" w:author="Miska Hannuksela" w:date="2014-03-03T21:32:00Z"/>
                <w:lang w:val="en-US" w:eastAsia="ko-KR"/>
              </w:rPr>
            </w:pPr>
            <w:ins w:id="1794" w:author="Miska Hannuksela" w:date="2014-03-03T21:33:00Z">
              <w:r>
                <w:rPr>
                  <w:lang w:val="en-US" w:eastAsia="ko-KR"/>
                </w:rPr>
                <w:t>u(3)</w:t>
              </w:r>
            </w:ins>
          </w:p>
        </w:tc>
      </w:tr>
      <w:tr w:rsidR="00E90E33" w:rsidRPr="00E90E33" w:rsidTr="00802F9B">
        <w:trPr>
          <w:cantSplit/>
          <w:trHeight w:val="289"/>
          <w:jc w:val="center"/>
          <w:ins w:id="1795" w:author="Miska Hannuksela" w:date="2014-03-03T21:34:00Z"/>
        </w:trPr>
        <w:tc>
          <w:tcPr>
            <w:tcW w:w="7920" w:type="dxa"/>
          </w:tcPr>
          <w:p w:rsidR="00E90E33" w:rsidRPr="00E90E33" w:rsidRDefault="00E90E33" w:rsidP="007B389C">
            <w:pPr>
              <w:pStyle w:val="tablesyntax"/>
              <w:rPr>
                <w:ins w:id="1796" w:author="Miska Hannuksela" w:date="2014-03-03T21:34:00Z"/>
                <w:rFonts w:ascii="Times New Roman" w:hAnsi="Times New Roman"/>
                <w:lang w:val="en-US"/>
              </w:rPr>
            </w:pPr>
            <w:ins w:id="1797" w:author="Miska Hannuksela" w:date="2014-03-03T21:34:00Z">
              <w:r>
                <w:rPr>
                  <w:rFonts w:ascii="Times New Roman" w:hAnsi="Times New Roman"/>
                  <w:b/>
                  <w:lang w:val="en-US"/>
                </w:rPr>
                <w:tab/>
              </w:r>
              <w:r>
                <w:rPr>
                  <w:rFonts w:ascii="Times New Roman" w:hAnsi="Times New Roman"/>
                  <w:lang w:val="en-US"/>
                </w:rPr>
                <w:t xml:space="preserve">if( </w:t>
              </w:r>
            </w:ins>
            <w:ins w:id="1798" w:author="Miska Hannuksela" w:date="2014-03-04T08:07:00Z">
              <w:r w:rsidR="007B389C">
                <w:rPr>
                  <w:rFonts w:ascii="Times New Roman" w:hAnsi="Times New Roman"/>
                  <w:lang w:val="en-US"/>
                </w:rPr>
                <w:t>v</w:t>
              </w:r>
            </w:ins>
            <w:ins w:id="1799" w:author="Miska Hannuksela" w:date="2014-03-04T08:06:00Z">
              <w:r w:rsidR="007B389C">
                <w:rPr>
                  <w:rFonts w:ascii="Times New Roman" w:hAnsi="Times New Roman"/>
                  <w:lang w:val="en-US"/>
                </w:rPr>
                <w:t>1CompatibleSPSFlag</w:t>
              </w:r>
            </w:ins>
            <w:ins w:id="1800" w:author="Miska Hannuksela" w:date="2014-03-03T21:34:00Z">
              <w:r>
                <w:rPr>
                  <w:rFonts w:ascii="Times New Roman" w:hAnsi="Times New Roman"/>
                  <w:lang w:val="en-US"/>
                </w:rPr>
                <w:t xml:space="preserve"> )</w:t>
              </w:r>
            </w:ins>
          </w:p>
        </w:tc>
        <w:tc>
          <w:tcPr>
            <w:tcW w:w="1152" w:type="dxa"/>
          </w:tcPr>
          <w:p w:rsidR="00E90E33" w:rsidRDefault="00E90E33" w:rsidP="00802F9B">
            <w:pPr>
              <w:pStyle w:val="tablecell"/>
              <w:rPr>
                <w:ins w:id="1801" w:author="Miska Hannuksela" w:date="2014-03-03T21:34:00Z"/>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802" w:name="GoHere2"/>
            <w:bookmarkEnd w:id="1802"/>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ins w:id="1803" w:author="Miska Hannuksela" w:date="2014-03-04T15:18:00Z">
              <w:r w:rsidR="00F318D3">
                <w:rPr>
                  <w:rFonts w:ascii="Times New Roman" w:hAnsi="Times New Roman"/>
                  <w:lang w:val="en-US"/>
                </w:rPr>
                <w:t xml:space="preserve"> else {</w:t>
              </w:r>
            </w:ins>
          </w:p>
        </w:tc>
        <w:tc>
          <w:tcPr>
            <w:tcW w:w="1152" w:type="dxa"/>
          </w:tcPr>
          <w:p w:rsidR="007E173E" w:rsidRPr="00564A49" w:rsidRDefault="007E173E" w:rsidP="00802F9B">
            <w:pPr>
              <w:pStyle w:val="tablecell"/>
              <w:rPr>
                <w:lang w:val="en-US"/>
              </w:rPr>
            </w:pPr>
          </w:p>
        </w:tc>
      </w:tr>
      <w:tr w:rsidR="00F318D3" w:rsidRPr="00564A49" w:rsidTr="00802F9B">
        <w:trPr>
          <w:cantSplit/>
          <w:trHeight w:val="289"/>
          <w:jc w:val="center"/>
          <w:ins w:id="1804" w:author="Miska Hannuksela" w:date="2014-03-04T15:19:00Z"/>
        </w:trPr>
        <w:tc>
          <w:tcPr>
            <w:tcW w:w="7920" w:type="dxa"/>
          </w:tcPr>
          <w:p w:rsidR="00F318D3" w:rsidRPr="00564A49" w:rsidRDefault="00F318D3" w:rsidP="00802F9B">
            <w:pPr>
              <w:pStyle w:val="tablesyntax"/>
              <w:rPr>
                <w:ins w:id="1805" w:author="Miska Hannuksela" w:date="2014-03-04T15:19:00Z"/>
                <w:rFonts w:ascii="Times New Roman" w:hAnsi="Times New Roman"/>
                <w:b/>
                <w:lang w:val="en-US"/>
              </w:rPr>
            </w:pPr>
            <w:ins w:id="1806" w:author="Miska Hannuksela" w:date="2014-03-04T15:19:00Z">
              <w:r>
                <w:rPr>
                  <w:rFonts w:ascii="Times New Roman" w:hAnsi="Times New Roman"/>
                  <w:b/>
                  <w:lang w:val="en-US"/>
                </w:rPr>
                <w:tab/>
              </w:r>
              <w:r>
                <w:rPr>
                  <w:rFonts w:ascii="Times New Roman" w:hAnsi="Times New Roman"/>
                  <w:b/>
                  <w:lang w:val="en-US"/>
                </w:rPr>
                <w:tab/>
              </w:r>
            </w:ins>
            <w:ins w:id="1807" w:author="Miska Hannuksela" w:date="2014-03-05T14:55:00Z">
              <w:r w:rsidR="00017EA0">
                <w:rPr>
                  <w:rFonts w:ascii="Times New Roman" w:hAnsi="Times New Roman"/>
                  <w:b/>
                  <w:lang w:val="en-US"/>
                </w:rPr>
                <w:t>layer_progressive_source_flag</w:t>
              </w:r>
            </w:ins>
          </w:p>
        </w:tc>
        <w:tc>
          <w:tcPr>
            <w:tcW w:w="1152" w:type="dxa"/>
          </w:tcPr>
          <w:p w:rsidR="00F318D3" w:rsidRPr="00564A49" w:rsidRDefault="00F318D3" w:rsidP="00802F9B">
            <w:pPr>
              <w:pStyle w:val="tablecell"/>
              <w:rPr>
                <w:ins w:id="1808" w:author="Miska Hannuksela" w:date="2014-03-04T15:19:00Z"/>
                <w:lang w:val="en-US"/>
              </w:rPr>
            </w:pPr>
            <w:ins w:id="1809" w:author="Miska Hannuksela" w:date="2014-03-04T15:19:00Z">
              <w:r>
                <w:rPr>
                  <w:lang w:val="en-US"/>
                </w:rPr>
                <w:t>u(1)</w:t>
              </w:r>
            </w:ins>
          </w:p>
        </w:tc>
      </w:tr>
      <w:tr w:rsidR="00F318D3" w:rsidRPr="00564A49" w:rsidTr="00802F9B">
        <w:trPr>
          <w:cantSplit/>
          <w:trHeight w:val="289"/>
          <w:jc w:val="center"/>
          <w:ins w:id="1810" w:author="Miska Hannuksela" w:date="2014-03-04T15:19:00Z"/>
        </w:trPr>
        <w:tc>
          <w:tcPr>
            <w:tcW w:w="7920" w:type="dxa"/>
          </w:tcPr>
          <w:p w:rsidR="00F318D3" w:rsidRDefault="00F318D3" w:rsidP="00802F9B">
            <w:pPr>
              <w:pStyle w:val="tablesyntax"/>
              <w:rPr>
                <w:ins w:id="1811" w:author="Miska Hannuksela" w:date="2014-03-04T15:19:00Z"/>
                <w:rFonts w:ascii="Times New Roman" w:hAnsi="Times New Roman"/>
                <w:b/>
                <w:lang w:val="en-US"/>
              </w:rPr>
            </w:pPr>
            <w:ins w:id="1812" w:author="Miska Hannuksela" w:date="2014-03-04T15:19:00Z">
              <w:r>
                <w:rPr>
                  <w:rFonts w:ascii="Times New Roman" w:hAnsi="Times New Roman"/>
                  <w:b/>
                  <w:lang w:val="en-US"/>
                </w:rPr>
                <w:tab/>
              </w:r>
              <w:r>
                <w:rPr>
                  <w:rFonts w:ascii="Times New Roman" w:hAnsi="Times New Roman"/>
                  <w:b/>
                  <w:lang w:val="en-US"/>
                </w:rPr>
                <w:tab/>
              </w:r>
            </w:ins>
            <w:ins w:id="1813" w:author="Miska Hannuksela" w:date="2014-03-05T14:56:00Z">
              <w:r w:rsidR="00017EA0">
                <w:rPr>
                  <w:rFonts w:ascii="Times New Roman" w:hAnsi="Times New Roman"/>
                  <w:b/>
                  <w:lang w:val="en-US"/>
                </w:rPr>
                <w:t>layer_interlaced_source_flag</w:t>
              </w:r>
            </w:ins>
          </w:p>
        </w:tc>
        <w:tc>
          <w:tcPr>
            <w:tcW w:w="1152" w:type="dxa"/>
          </w:tcPr>
          <w:p w:rsidR="00F318D3" w:rsidRDefault="00F318D3" w:rsidP="00802F9B">
            <w:pPr>
              <w:pStyle w:val="tablecell"/>
              <w:rPr>
                <w:ins w:id="1814" w:author="Miska Hannuksela" w:date="2014-03-04T15:19:00Z"/>
                <w:lang w:val="en-US"/>
              </w:rPr>
            </w:pPr>
            <w:ins w:id="1815" w:author="Miska Hannuksela" w:date="2014-03-04T15:19:00Z">
              <w:r>
                <w:rPr>
                  <w:lang w:val="en-US"/>
                </w:rPr>
                <w:t>u(1)</w:t>
              </w:r>
            </w:ins>
          </w:p>
        </w:tc>
      </w:tr>
      <w:tr w:rsidR="00F318D3" w:rsidRPr="00564A49" w:rsidTr="00802F9B">
        <w:trPr>
          <w:cantSplit/>
          <w:trHeight w:val="289"/>
          <w:jc w:val="center"/>
          <w:ins w:id="1816" w:author="Miska Hannuksela" w:date="2014-03-04T15:19:00Z"/>
        </w:trPr>
        <w:tc>
          <w:tcPr>
            <w:tcW w:w="7920" w:type="dxa"/>
          </w:tcPr>
          <w:p w:rsidR="00F318D3" w:rsidRPr="00F318D3" w:rsidRDefault="00F318D3" w:rsidP="00802F9B">
            <w:pPr>
              <w:pStyle w:val="tablesyntax"/>
              <w:rPr>
                <w:ins w:id="1817" w:author="Miska Hannuksela" w:date="2014-03-04T15:19:00Z"/>
                <w:rFonts w:ascii="Times New Roman" w:hAnsi="Times New Roman"/>
                <w:lang w:val="en-US"/>
              </w:rPr>
            </w:pPr>
            <w:ins w:id="1818" w:author="Miska Hannuksela" w:date="2014-03-04T15:19:00Z">
              <w:r w:rsidRPr="00F318D3">
                <w:rPr>
                  <w:rFonts w:ascii="Times New Roman" w:hAnsi="Times New Roman"/>
                  <w:lang w:val="en-US"/>
                </w:rPr>
                <w:tab/>
                <w:t>}</w:t>
              </w:r>
            </w:ins>
          </w:p>
        </w:tc>
        <w:tc>
          <w:tcPr>
            <w:tcW w:w="1152" w:type="dxa"/>
          </w:tcPr>
          <w:p w:rsidR="00F318D3" w:rsidRDefault="00F318D3" w:rsidP="00802F9B">
            <w:pPr>
              <w:pStyle w:val="tablecell"/>
              <w:rPr>
                <w:ins w:id="1819" w:author="Miska Hannuksela" w:date="2014-03-04T15:19:00Z"/>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 xml:space="preserve">if( </w:t>
            </w:r>
            <w:del w:id="1820" w:author="Miska Hannuksela" w:date="2014-03-04T08:08:00Z">
              <w:r w:rsidRPr="00564A49" w:rsidDel="007B389C">
                <w:rPr>
                  <w:rFonts w:eastAsia="MS Mincho"/>
                  <w:bCs/>
                  <w:lang w:val="en-US"/>
                </w:rPr>
                <w:delText>nuh_layer_id &gt; 0</w:delText>
              </w:r>
            </w:del>
            <w:ins w:id="1821" w:author="Miska Hannuksela" w:date="2014-03-04T08:08:00Z">
              <w:r w:rsidR="007B389C">
                <w:rPr>
                  <w:rFonts w:eastAsia="MS Mincho"/>
                  <w:bCs/>
                  <w:lang w:val="en-US"/>
                </w:rPr>
                <w:t>!v1CompatibleSPSFlag</w:t>
              </w:r>
            </w:ins>
            <w:r w:rsidRPr="00564A49">
              <w:rPr>
                <w:rFonts w:eastAsia="MS Mincho"/>
                <w:bCs/>
                <w:lang w:val="en-US"/>
              </w:rPr>
              <w:t xml:space="preserve">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7B389C">
            <w:pPr>
              <w:pStyle w:val="tablesyntax"/>
              <w:rPr>
                <w:rFonts w:ascii="Times New Roman" w:hAnsi="Times New Roman"/>
                <w:bCs/>
                <w:lang w:val="en-US"/>
              </w:rPr>
            </w:pPr>
            <w:r w:rsidRPr="00564A49">
              <w:rPr>
                <w:rFonts w:eastAsia="MS Mincho"/>
                <w:bCs/>
                <w:lang w:val="en-US"/>
              </w:rPr>
              <w:tab/>
            </w:r>
            <w:r w:rsidRPr="00564A49">
              <w:rPr>
                <w:rFonts w:eastAsia="MS Mincho"/>
                <w:lang w:val="en-US"/>
              </w:rPr>
              <w:t xml:space="preserve">if( </w:t>
            </w:r>
            <w:del w:id="1822" w:author="Miska Hannuksela" w:date="2014-03-04T08:08:00Z">
              <w:r w:rsidRPr="00564A49" w:rsidDel="007B389C">
                <w:rPr>
                  <w:rFonts w:eastAsia="MS Mincho"/>
                  <w:lang w:val="en-US"/>
                </w:rPr>
                <w:delText>nuh_layer_id  = =  0</w:delText>
              </w:r>
            </w:del>
            <w:ins w:id="1823" w:author="Miska Hannuksela" w:date="2014-03-04T08:08:00Z">
              <w:r w:rsidR="007B389C">
                <w:rPr>
                  <w:rFonts w:eastAsia="MS Mincho"/>
                  <w:lang w:val="en-US"/>
                </w:rPr>
                <w:t>v1CompatibleSPSFlag</w:t>
              </w:r>
            </w:ins>
            <w:r w:rsidRPr="00564A49">
              <w:rPr>
                <w:rFonts w:eastAsia="MS Mincho"/>
                <w:lang w:val="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 xml:space="preserve">if( </w:t>
            </w:r>
            <w:del w:id="1824" w:author="Miska Hannuksela" w:date="2014-03-04T08:09:00Z">
              <w:r w:rsidRPr="00564A49" w:rsidDel="007B389C">
                <w:rPr>
                  <w:rFonts w:ascii="Times New Roman" w:hAnsi="Times New Roman"/>
                  <w:lang w:val="en-US"/>
                </w:rPr>
                <w:delText>nuh_layer_id  = =  0</w:delText>
              </w:r>
            </w:del>
            <w:ins w:id="1825" w:author="Miska Hannuksela" w:date="2014-03-04T08:09:00Z">
              <w:r w:rsidR="007B389C">
                <w:rPr>
                  <w:rFonts w:ascii="Times New Roman" w:hAnsi="Times New Roman"/>
                  <w:lang w:val="en-US"/>
                </w:rPr>
                <w:t>v1CompatibleSPSFlag</w:t>
              </w:r>
            </w:ins>
            <w:r w:rsidRPr="00564A49">
              <w:rPr>
                <w:rFonts w:ascii="Times New Roman" w:hAnsi="Times New Roman"/>
                <w:lang w:val="en-US"/>
              </w:rPr>
              <w:t xml:space="preserve">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lastRenderedPageBreak/>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7B389C">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 xml:space="preserve">if( </w:t>
            </w:r>
            <w:del w:id="1826" w:author="Miska Hannuksela" w:date="2014-03-04T08:09:00Z">
              <w:r w:rsidRPr="00564A49" w:rsidDel="007B389C">
                <w:rPr>
                  <w:rFonts w:ascii="Times New Roman" w:hAnsi="Times New Roman"/>
                  <w:bCs/>
                  <w:lang w:val="en-US"/>
                </w:rPr>
                <w:delText>nuh_layer_id &gt; 0</w:delText>
              </w:r>
            </w:del>
            <w:ins w:id="1827" w:author="Miska Hannuksela" w:date="2014-03-04T08:09:00Z">
              <w:r w:rsidR="007B389C">
                <w:rPr>
                  <w:rFonts w:ascii="Times New Roman" w:hAnsi="Times New Roman"/>
                  <w:bCs/>
                  <w:lang w:val="en-US"/>
                </w:rPr>
                <w:t>!v1CompatibleSPSFlag</w:t>
              </w:r>
            </w:ins>
            <w:r w:rsidRPr="00564A49">
              <w:rPr>
                <w:rFonts w:ascii="Times New Roman" w:hAnsi="Times New Roman"/>
                <w:bCs/>
                <w:lang w:val="en-US"/>
              </w:rPr>
              <w:t xml:space="preserv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828"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82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29" w:name="_Ref351058034"/>
      <w:bookmarkStart w:id="1830" w:name="_Ref363160723"/>
      <w:r w:rsidRPr="00564A49">
        <w:rPr>
          <w:lang w:val="en-US"/>
        </w:rPr>
        <w:lastRenderedPageBreak/>
        <w:t>Picture parameter set RBSP syntax</w:t>
      </w:r>
      <w:bookmarkEnd w:id="1784"/>
      <w:bookmarkEnd w:id="1829"/>
      <w:bookmarkEnd w:id="183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831"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Del="00B77029" w:rsidTr="00802F9B">
        <w:trPr>
          <w:cantSplit/>
          <w:jc w:val="center"/>
          <w:del w:id="1832" w:author="Miska Hannuksela" w:date="2014-03-04T08:52:00Z"/>
        </w:trPr>
        <w:tc>
          <w:tcPr>
            <w:tcW w:w="7920" w:type="dxa"/>
          </w:tcPr>
          <w:p w:rsidR="007E173E" w:rsidRPr="00564A49" w:rsidDel="00B77029" w:rsidRDefault="007E173E" w:rsidP="00802F9B">
            <w:pPr>
              <w:pStyle w:val="tablesyntax"/>
              <w:keepLines w:val="0"/>
              <w:rPr>
                <w:del w:id="1833" w:author="Miska Hannuksela" w:date="2014-03-04T08:52:00Z"/>
                <w:rFonts w:ascii="Times New Roman" w:hAnsi="Times New Roman"/>
                <w:bCs/>
                <w:lang w:val="en-US"/>
              </w:rPr>
            </w:pPr>
            <w:del w:id="1834" w:author="Miska Hannuksela" w:date="2014-03-04T08:52:00Z">
              <w:r w:rsidRPr="00564A49" w:rsidDel="00B77029">
                <w:rPr>
                  <w:rFonts w:ascii="Times New Roman" w:hAnsi="Times New Roman"/>
                  <w:bCs/>
                  <w:lang w:val="en-US"/>
                </w:rPr>
                <w:lastRenderedPageBreak/>
                <w:tab/>
                <w:delText>if( nuh_layer_id &gt; 0 )</w:delText>
              </w:r>
            </w:del>
          </w:p>
        </w:tc>
        <w:tc>
          <w:tcPr>
            <w:tcW w:w="1157" w:type="dxa"/>
          </w:tcPr>
          <w:p w:rsidR="007E173E" w:rsidRPr="00564A49" w:rsidDel="00B77029" w:rsidRDefault="007E173E" w:rsidP="00802F9B">
            <w:pPr>
              <w:pStyle w:val="tablecell"/>
              <w:keepLines w:val="0"/>
              <w:rPr>
                <w:del w:id="1835" w:author="Miska Hannuksela" w:date="2014-03-04T08:52:00Z"/>
                <w:lang w:val="en-US"/>
              </w:rPr>
            </w:pPr>
          </w:p>
        </w:tc>
      </w:tr>
      <w:tr w:rsidR="007E173E" w:rsidRPr="00564A49" w:rsidDel="00B77029" w:rsidTr="00802F9B">
        <w:trPr>
          <w:cantSplit/>
          <w:jc w:val="center"/>
          <w:del w:id="1836" w:author="Miska Hannuksela" w:date="2014-03-04T08:53:00Z"/>
        </w:trPr>
        <w:tc>
          <w:tcPr>
            <w:tcW w:w="7920" w:type="dxa"/>
          </w:tcPr>
          <w:p w:rsidR="007E173E" w:rsidRPr="00564A49" w:rsidDel="00B77029" w:rsidRDefault="007E173E" w:rsidP="00802F9B">
            <w:pPr>
              <w:pStyle w:val="tablesyntax"/>
              <w:keepLines w:val="0"/>
              <w:rPr>
                <w:del w:id="1837" w:author="Miska Hannuksela" w:date="2014-03-04T08:53:00Z"/>
                <w:rFonts w:ascii="Times New Roman" w:hAnsi="Times New Roman"/>
                <w:lang w:val="en-US" w:eastAsia="ko-KR"/>
              </w:rPr>
            </w:pPr>
            <w:del w:id="1838" w:author="Miska Hannuksela" w:date="2014-03-04T08:53:00Z">
              <w:r w:rsidRPr="00564A49" w:rsidDel="00B77029">
                <w:rPr>
                  <w:rFonts w:ascii="Times New Roman" w:hAnsi="Times New Roman"/>
                  <w:bCs/>
                  <w:lang w:val="en-US"/>
                </w:rPr>
                <w:tab/>
              </w:r>
              <w:r w:rsidRPr="00564A49" w:rsidDel="00B77029">
                <w:rPr>
                  <w:rFonts w:ascii="Times New Roman" w:hAnsi="Times New Roman"/>
                  <w:bCs/>
                  <w:lang w:val="en-US"/>
                </w:rPr>
                <w:tab/>
              </w:r>
              <w:r w:rsidRPr="00564A49" w:rsidDel="00B77029">
                <w:rPr>
                  <w:rFonts w:ascii="Times New Roman" w:hAnsi="Times New Roman"/>
                  <w:b/>
                  <w:bCs/>
                  <w:lang w:val="en-US"/>
                </w:rPr>
                <w:delText>pps_infer_scaling_list_flag</w:delText>
              </w:r>
            </w:del>
          </w:p>
        </w:tc>
        <w:tc>
          <w:tcPr>
            <w:tcW w:w="1157" w:type="dxa"/>
          </w:tcPr>
          <w:p w:rsidR="007E173E" w:rsidRPr="00564A49" w:rsidDel="00B77029" w:rsidRDefault="007E173E" w:rsidP="00802F9B">
            <w:pPr>
              <w:pStyle w:val="tablecell"/>
              <w:keepLines w:val="0"/>
              <w:rPr>
                <w:del w:id="1839" w:author="Miska Hannuksela" w:date="2014-03-04T08:53:00Z"/>
                <w:rFonts w:eastAsia="MS Mincho"/>
                <w:lang w:val="en-US" w:eastAsia="ja-JP"/>
              </w:rPr>
            </w:pPr>
            <w:del w:id="1840" w:author="Miska Hannuksela" w:date="2014-03-04T08:53:00Z">
              <w:r w:rsidRPr="00564A49" w:rsidDel="00B77029">
                <w:rPr>
                  <w:lang w:val="en-US"/>
                </w:rPr>
                <w:delText>u(1)</w:delText>
              </w:r>
            </w:del>
          </w:p>
        </w:tc>
      </w:tr>
      <w:tr w:rsidR="007E173E" w:rsidRPr="00564A49" w:rsidDel="00B77029" w:rsidTr="00802F9B">
        <w:trPr>
          <w:cantSplit/>
          <w:jc w:val="center"/>
          <w:del w:id="1841" w:author="Miska Hannuksela" w:date="2014-03-04T08:53:00Z"/>
        </w:trPr>
        <w:tc>
          <w:tcPr>
            <w:tcW w:w="7920" w:type="dxa"/>
          </w:tcPr>
          <w:p w:rsidR="007E173E" w:rsidRPr="00564A49" w:rsidDel="00B77029" w:rsidRDefault="007E173E" w:rsidP="00802F9B">
            <w:pPr>
              <w:pStyle w:val="tablesyntax"/>
              <w:keepLines w:val="0"/>
              <w:rPr>
                <w:del w:id="1842" w:author="Miska Hannuksela" w:date="2014-03-04T08:53:00Z"/>
                <w:rFonts w:ascii="Times New Roman" w:hAnsi="Times New Roman"/>
                <w:lang w:val="en-US" w:eastAsia="ko-KR"/>
              </w:rPr>
            </w:pPr>
            <w:del w:id="1843" w:author="Miska Hannuksela" w:date="2014-03-04T08:53:00Z">
              <w:r w:rsidRPr="00564A49" w:rsidDel="00B77029">
                <w:rPr>
                  <w:rFonts w:ascii="Times New Roman" w:hAnsi="Times New Roman"/>
                  <w:bCs/>
                  <w:lang w:val="en-US"/>
                </w:rPr>
                <w:tab/>
                <w:delText>if( pps_infer_scaling_list_flag )</w:delText>
              </w:r>
            </w:del>
          </w:p>
        </w:tc>
        <w:tc>
          <w:tcPr>
            <w:tcW w:w="1157" w:type="dxa"/>
          </w:tcPr>
          <w:p w:rsidR="007E173E" w:rsidRPr="00564A49" w:rsidDel="00B77029" w:rsidRDefault="007E173E" w:rsidP="00802F9B">
            <w:pPr>
              <w:pStyle w:val="tablecell"/>
              <w:keepLines w:val="0"/>
              <w:rPr>
                <w:del w:id="1844" w:author="Miska Hannuksela" w:date="2014-03-04T08:53:00Z"/>
                <w:rFonts w:eastAsia="MS Mincho"/>
                <w:lang w:val="en-US" w:eastAsia="ja-JP"/>
              </w:rPr>
            </w:pPr>
          </w:p>
        </w:tc>
      </w:tr>
      <w:tr w:rsidR="007E173E" w:rsidRPr="00564A49" w:rsidDel="00B77029" w:rsidTr="00802F9B">
        <w:trPr>
          <w:cantSplit/>
          <w:jc w:val="center"/>
          <w:del w:id="1845" w:author="Miska Hannuksela" w:date="2014-03-04T08:53:00Z"/>
        </w:trPr>
        <w:tc>
          <w:tcPr>
            <w:tcW w:w="7920" w:type="dxa"/>
          </w:tcPr>
          <w:p w:rsidR="007E173E" w:rsidRPr="00564A49" w:rsidDel="00B77029" w:rsidRDefault="007E173E" w:rsidP="00802F9B">
            <w:pPr>
              <w:pStyle w:val="tablesyntax"/>
              <w:keepLines w:val="0"/>
              <w:rPr>
                <w:del w:id="1846" w:author="Miska Hannuksela" w:date="2014-03-04T08:53:00Z"/>
                <w:rFonts w:ascii="Times New Roman" w:hAnsi="Times New Roman"/>
                <w:lang w:val="en-US" w:eastAsia="ko-KR"/>
              </w:rPr>
            </w:pPr>
            <w:del w:id="1847" w:author="Miska Hannuksela" w:date="2014-03-04T08:53:00Z">
              <w:r w:rsidRPr="00564A49" w:rsidDel="00B77029">
                <w:rPr>
                  <w:rFonts w:ascii="Times New Roman" w:hAnsi="Times New Roman"/>
                  <w:bCs/>
                  <w:lang w:val="en-US"/>
                </w:rPr>
                <w:tab/>
              </w:r>
              <w:r w:rsidRPr="00564A49" w:rsidDel="00B77029">
                <w:rPr>
                  <w:rFonts w:ascii="Times New Roman" w:hAnsi="Times New Roman"/>
                  <w:bCs/>
                  <w:lang w:val="en-US"/>
                </w:rPr>
                <w:tab/>
              </w:r>
              <w:r w:rsidRPr="00564A49" w:rsidDel="00B77029">
                <w:rPr>
                  <w:rFonts w:ascii="Times New Roman" w:hAnsi="Times New Roman"/>
                  <w:b/>
                  <w:bCs/>
                  <w:lang w:val="en-US"/>
                </w:rPr>
                <w:delText>pps_scaling_list_ref_layer_id</w:delText>
              </w:r>
            </w:del>
          </w:p>
        </w:tc>
        <w:tc>
          <w:tcPr>
            <w:tcW w:w="1157" w:type="dxa"/>
          </w:tcPr>
          <w:p w:rsidR="007E173E" w:rsidRPr="00564A49" w:rsidDel="00B77029" w:rsidRDefault="007E173E" w:rsidP="00802F9B">
            <w:pPr>
              <w:pStyle w:val="tablecell"/>
              <w:keepLines w:val="0"/>
              <w:rPr>
                <w:del w:id="1848" w:author="Miska Hannuksela" w:date="2014-03-04T08:53:00Z"/>
                <w:rFonts w:eastAsia="MS Mincho"/>
                <w:lang w:val="en-US" w:eastAsia="ja-JP"/>
              </w:rPr>
            </w:pPr>
            <w:del w:id="1849" w:author="Miska Hannuksela" w:date="2014-03-04T08:53:00Z">
              <w:r w:rsidRPr="00564A49" w:rsidDel="00B77029">
                <w:rPr>
                  <w:lang w:val="en-US"/>
                </w:rPr>
                <w:delText>u(6)</w:delText>
              </w:r>
            </w:del>
          </w:p>
        </w:tc>
      </w:tr>
      <w:tr w:rsidR="007E173E" w:rsidRPr="00564A49" w:rsidDel="00B77029" w:rsidTr="00802F9B">
        <w:trPr>
          <w:cantSplit/>
          <w:jc w:val="center"/>
          <w:del w:id="1850" w:author="Miska Hannuksela" w:date="2014-03-04T08:53:00Z"/>
        </w:trPr>
        <w:tc>
          <w:tcPr>
            <w:tcW w:w="7920" w:type="dxa"/>
          </w:tcPr>
          <w:p w:rsidR="007E173E" w:rsidRPr="00564A49" w:rsidDel="00B77029" w:rsidRDefault="007E173E" w:rsidP="00802F9B">
            <w:pPr>
              <w:pStyle w:val="tablesyntax"/>
              <w:keepLines w:val="0"/>
              <w:rPr>
                <w:del w:id="1851" w:author="Miska Hannuksela" w:date="2014-03-04T08:53:00Z"/>
                <w:rFonts w:ascii="Times New Roman" w:hAnsi="Times New Roman"/>
                <w:lang w:val="en-US" w:eastAsia="ko-KR"/>
              </w:rPr>
            </w:pPr>
            <w:del w:id="1852" w:author="Miska Hannuksela" w:date="2014-03-04T08:53:00Z">
              <w:r w:rsidRPr="00564A49" w:rsidDel="00B77029">
                <w:rPr>
                  <w:rFonts w:ascii="Times New Roman" w:hAnsi="Times New Roman"/>
                  <w:bCs/>
                  <w:lang w:val="en-US"/>
                </w:rPr>
                <w:tab/>
                <w:delText>else {</w:delText>
              </w:r>
            </w:del>
          </w:p>
        </w:tc>
        <w:tc>
          <w:tcPr>
            <w:tcW w:w="1157" w:type="dxa"/>
          </w:tcPr>
          <w:p w:rsidR="007E173E" w:rsidRPr="00564A49" w:rsidDel="00B77029" w:rsidRDefault="007E173E" w:rsidP="00802F9B">
            <w:pPr>
              <w:pStyle w:val="tablecell"/>
              <w:keepLines w:val="0"/>
              <w:rPr>
                <w:del w:id="1853" w:author="Miska Hannuksela" w:date="2014-03-04T08:53:00Z"/>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lang w:val="en-US" w:eastAsia="ko-KR"/>
              </w:rPr>
              <w:tab/>
            </w:r>
            <w:del w:id="1854" w:author="Miska Hannuksela" w:date="2014-03-04T08:54:00Z">
              <w:r w:rsidRPr="00564A49" w:rsidDel="00B77029">
                <w:rPr>
                  <w:rFonts w:ascii="Times New Roman" w:hAnsi="Times New Roman"/>
                  <w:lang w:val="en-US" w:eastAsia="ko-KR"/>
                </w:rPr>
                <w:tab/>
              </w:r>
            </w:del>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del w:id="1855" w:author="Miska Hannuksela" w:date="2014-03-04T08:54:00Z">
              <w:r w:rsidRPr="00564A49" w:rsidDel="00B77029">
                <w:rPr>
                  <w:rFonts w:ascii="Times New Roman" w:hAnsi="Times New Roman"/>
                  <w:bCs/>
                  <w:lang w:val="en-US"/>
                </w:rPr>
                <w:tab/>
              </w:r>
            </w:del>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del w:id="1856" w:author="Miska Hannuksela" w:date="2014-03-04T08:54:00Z">
              <w:r w:rsidRPr="00564A49" w:rsidDel="00B77029">
                <w:rPr>
                  <w:rFonts w:ascii="Times New Roman" w:hAnsi="Times New Roman"/>
                  <w:bCs/>
                  <w:lang w:val="en-US"/>
                </w:rPr>
                <w:tab/>
              </w:r>
            </w:del>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Del="00B77029" w:rsidTr="00802F9B">
        <w:trPr>
          <w:cantSplit/>
          <w:trHeight w:val="289"/>
          <w:jc w:val="center"/>
          <w:del w:id="1857" w:author="Miska Hannuksela" w:date="2014-03-04T08:54:00Z"/>
        </w:trPr>
        <w:tc>
          <w:tcPr>
            <w:tcW w:w="7920" w:type="dxa"/>
          </w:tcPr>
          <w:p w:rsidR="007E173E" w:rsidRPr="00564A49" w:rsidDel="00B77029" w:rsidRDefault="007E173E" w:rsidP="00802F9B">
            <w:pPr>
              <w:pStyle w:val="tablesyntax"/>
              <w:keepLines w:val="0"/>
              <w:rPr>
                <w:del w:id="1858" w:author="Miska Hannuksela" w:date="2014-03-04T08:54:00Z"/>
                <w:rFonts w:ascii="Times New Roman" w:hAnsi="Times New Roman"/>
                <w:bCs/>
                <w:lang w:val="en-US"/>
              </w:rPr>
            </w:pPr>
            <w:del w:id="1859" w:author="Miska Hannuksela" w:date="2014-03-04T08:54:00Z">
              <w:r w:rsidRPr="00564A49" w:rsidDel="00B77029">
                <w:rPr>
                  <w:rFonts w:ascii="Times New Roman" w:hAnsi="Times New Roman"/>
                  <w:bCs/>
                  <w:lang w:val="en-US"/>
                </w:rPr>
                <w:tab/>
                <w:delText>}</w:delText>
              </w:r>
            </w:del>
          </w:p>
        </w:tc>
        <w:tc>
          <w:tcPr>
            <w:tcW w:w="1157" w:type="dxa"/>
          </w:tcPr>
          <w:p w:rsidR="007E173E" w:rsidRPr="00564A49" w:rsidDel="00B77029" w:rsidRDefault="007E173E" w:rsidP="00802F9B">
            <w:pPr>
              <w:pStyle w:val="tablecell"/>
              <w:keepLines w:val="0"/>
              <w:rPr>
                <w:del w:id="1860" w:author="Miska Hannuksela" w:date="2014-03-04T08:54:00Z"/>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B77029" w:rsidRPr="00564A49" w:rsidTr="009C1E81">
        <w:trPr>
          <w:cantSplit/>
          <w:trHeight w:val="289"/>
          <w:jc w:val="center"/>
          <w:ins w:id="1861" w:author="Miska Hannuksela" w:date="2014-03-04T08:53:00Z"/>
        </w:trPr>
        <w:tc>
          <w:tcPr>
            <w:tcW w:w="7920" w:type="dxa"/>
          </w:tcPr>
          <w:p w:rsidR="00B77029" w:rsidRPr="00564A49" w:rsidRDefault="00B77029" w:rsidP="009C1E81">
            <w:pPr>
              <w:pStyle w:val="tablesyntax"/>
              <w:rPr>
                <w:ins w:id="1862" w:author="Miska Hannuksela" w:date="2014-03-04T08:53:00Z"/>
                <w:rFonts w:ascii="Times New Roman" w:hAnsi="Times New Roman"/>
                <w:bCs/>
                <w:lang w:val="en-US"/>
              </w:rPr>
            </w:pPr>
            <w:ins w:id="1863" w:author="Miska Hannuksela" w:date="2014-03-04T08:53:00Z">
              <w:r w:rsidRPr="00564A49">
                <w:rPr>
                  <w:rFonts w:ascii="Times New Roman" w:hAnsi="Times New Roman"/>
                  <w:bCs/>
                  <w:lang w:val="en-US"/>
                </w:rPr>
                <w:tab/>
              </w:r>
              <w:r w:rsidRPr="00564A49">
                <w:rPr>
                  <w:rFonts w:ascii="Times New Roman" w:hAnsi="Times New Roman"/>
                  <w:bCs/>
                  <w:lang w:val="en-US"/>
                </w:rPr>
                <w:tab/>
              </w:r>
              <w:r>
                <w:rPr>
                  <w:rFonts w:ascii="Times New Roman" w:hAnsi="Times New Roman"/>
                  <w:bCs/>
                  <w:lang w:val="en-US"/>
                </w:rPr>
                <w:t>else if( pps_extension_type_flag[ 1</w:t>
              </w:r>
              <w:r w:rsidRPr="00564A49">
                <w:rPr>
                  <w:rFonts w:ascii="Times New Roman" w:hAnsi="Times New Roman"/>
                  <w:bCs/>
                  <w:lang w:val="en-US"/>
                </w:rPr>
                <w:t> ] )</w:t>
              </w:r>
            </w:ins>
          </w:p>
        </w:tc>
        <w:tc>
          <w:tcPr>
            <w:tcW w:w="1157" w:type="dxa"/>
          </w:tcPr>
          <w:p w:rsidR="00B77029" w:rsidRPr="00564A49" w:rsidRDefault="00B77029" w:rsidP="009C1E81">
            <w:pPr>
              <w:pStyle w:val="tablecell"/>
              <w:rPr>
                <w:ins w:id="1864" w:author="Miska Hannuksela" w:date="2014-03-04T08:53:00Z"/>
                <w:lang w:val="en-US" w:eastAsia="ko-KR"/>
              </w:rPr>
            </w:pPr>
          </w:p>
        </w:tc>
      </w:tr>
      <w:tr w:rsidR="00B77029" w:rsidRPr="00564A49" w:rsidTr="009C1E81">
        <w:trPr>
          <w:cantSplit/>
          <w:trHeight w:val="289"/>
          <w:jc w:val="center"/>
          <w:ins w:id="1865" w:author="Miska Hannuksela" w:date="2014-03-04T08:53:00Z"/>
        </w:trPr>
        <w:tc>
          <w:tcPr>
            <w:tcW w:w="7920" w:type="dxa"/>
          </w:tcPr>
          <w:p w:rsidR="00B77029" w:rsidRPr="00564A49" w:rsidRDefault="00B77029" w:rsidP="00B77029">
            <w:pPr>
              <w:pStyle w:val="tablesyntax"/>
              <w:rPr>
                <w:ins w:id="1866" w:author="Miska Hannuksela" w:date="2014-03-04T08:53:00Z"/>
                <w:rFonts w:ascii="Times New Roman" w:hAnsi="Times New Roman"/>
                <w:b/>
                <w:lang w:val="en-US"/>
              </w:rPr>
            </w:pPr>
            <w:ins w:id="1867" w:author="Miska Hannuksela" w:date="2014-03-04T08:53:00Z">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Pr>
                  <w:rFonts w:ascii="Times New Roman" w:hAnsi="Times New Roman"/>
                  <w:b/>
                  <w:lang w:val="en-US"/>
                </w:rPr>
                <w:t>pps_scaling_list_ref_layer_id</w:t>
              </w:r>
            </w:ins>
          </w:p>
        </w:tc>
        <w:tc>
          <w:tcPr>
            <w:tcW w:w="1157" w:type="dxa"/>
          </w:tcPr>
          <w:p w:rsidR="00B77029" w:rsidRPr="00564A49" w:rsidRDefault="00B77029" w:rsidP="009C1E81">
            <w:pPr>
              <w:pStyle w:val="tablecell"/>
              <w:rPr>
                <w:ins w:id="1868" w:author="Miska Hannuksela" w:date="2014-03-04T08:53:00Z"/>
                <w:lang w:val="en-US" w:eastAsia="ko-KR"/>
              </w:rPr>
            </w:pPr>
            <w:ins w:id="1869" w:author="Miska Hannuksela" w:date="2014-03-04T08:53:00Z">
              <w:r>
                <w:rPr>
                  <w:lang w:val="en-US" w:eastAsia="ko-KR"/>
                </w:rPr>
                <w:t>u(6</w:t>
              </w:r>
              <w:r w:rsidRPr="00564A49">
                <w:rPr>
                  <w:lang w:val="en-US" w:eastAsia="ko-KR"/>
                </w:rPr>
                <w:t>)</w:t>
              </w:r>
            </w:ins>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870"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831"/>
      <w:bookmarkEnd w:id="1870"/>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1" w:name="_Ref348090122"/>
      <w:r w:rsidRPr="00564A49">
        <w:rPr>
          <w:lang w:val="en-US"/>
        </w:rPr>
        <w:t>Access unit delimiter RBSP syntax</w:t>
      </w:r>
      <w:bookmarkEnd w:id="1871"/>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2" w:name="_Ref348090133"/>
      <w:r w:rsidRPr="00564A49">
        <w:rPr>
          <w:lang w:val="en-US"/>
        </w:rPr>
        <w:t>End of sequence RBSP syntax</w:t>
      </w:r>
      <w:bookmarkEnd w:id="1872"/>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3" w:name="_Ref348090150"/>
      <w:r w:rsidRPr="00564A49">
        <w:rPr>
          <w:lang w:val="en-US"/>
        </w:rPr>
        <w:t>End of bitstream RBSP syntax</w:t>
      </w:r>
      <w:bookmarkEnd w:id="1873"/>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4" w:name="_Ref348090167"/>
      <w:r w:rsidRPr="00564A49">
        <w:rPr>
          <w:lang w:val="en-US"/>
        </w:rPr>
        <w:t>Filler data RBSP syntax</w:t>
      </w:r>
      <w:bookmarkEnd w:id="1874"/>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5" w:name="_Ref348090173"/>
      <w:r w:rsidRPr="00564A49">
        <w:rPr>
          <w:lang w:val="en-US"/>
        </w:rPr>
        <w:t>Slice segment layer RBSP syntax</w:t>
      </w:r>
      <w:bookmarkEnd w:id="1875"/>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6" w:name="_Ref331449326"/>
      <w:r w:rsidRPr="00564A49">
        <w:rPr>
          <w:lang w:val="en-US"/>
        </w:rPr>
        <w:t>RBSP slice segment trailing bits syntax</w:t>
      </w:r>
      <w:bookmarkEnd w:id="1876"/>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7" w:name="_Ref348090194"/>
      <w:r w:rsidRPr="00564A49">
        <w:rPr>
          <w:lang w:val="en-US"/>
        </w:rPr>
        <w:t>RBSP trailing bits syntax</w:t>
      </w:r>
      <w:bookmarkEnd w:id="1877"/>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78" w:name="_Ref348090200"/>
      <w:r w:rsidRPr="00564A49">
        <w:rPr>
          <w:lang w:val="en-US"/>
        </w:rPr>
        <w:lastRenderedPageBreak/>
        <w:t>Byte alignment syntax</w:t>
      </w:r>
      <w:bookmarkEnd w:id="1878"/>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79" w:name="_Ref348090209"/>
      <w:bookmarkStart w:id="1880" w:name="_Toc377921532"/>
      <w:bookmarkStart w:id="1881" w:name="_Toc378026170"/>
      <w:r w:rsidRPr="00564A49">
        <w:rPr>
          <w:lang w:val="en-US"/>
        </w:rPr>
        <w:t>Profile, tier and level syntax</w:t>
      </w:r>
      <w:bookmarkEnd w:id="1879"/>
      <w:bookmarkEnd w:id="1880"/>
      <w:bookmarkEnd w:id="188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882"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3" w:name="_Toc377921533"/>
      <w:bookmarkStart w:id="1884" w:name="_Toc378026171"/>
      <w:r w:rsidRPr="00564A49">
        <w:rPr>
          <w:lang w:val="en-US"/>
        </w:rPr>
        <w:t>Scaling list data syntax</w:t>
      </w:r>
      <w:bookmarkEnd w:id="1882"/>
      <w:bookmarkEnd w:id="1883"/>
      <w:bookmarkEnd w:id="1884"/>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5" w:name="_Ref348090212"/>
      <w:bookmarkStart w:id="1886" w:name="_Toc377921534"/>
      <w:bookmarkStart w:id="1887" w:name="_Toc378026172"/>
      <w:r w:rsidRPr="00564A49">
        <w:rPr>
          <w:lang w:val="en-US"/>
        </w:rPr>
        <w:lastRenderedPageBreak/>
        <w:t>Supplemental enhancement information message syntax</w:t>
      </w:r>
      <w:bookmarkEnd w:id="1885"/>
      <w:bookmarkEnd w:id="1886"/>
      <w:bookmarkEnd w:id="1887"/>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8" w:name="_Ref348090214"/>
      <w:bookmarkStart w:id="1889" w:name="_Toc377921535"/>
      <w:bookmarkStart w:id="1890" w:name="_Toc378026173"/>
      <w:r w:rsidRPr="00564A49">
        <w:rPr>
          <w:lang w:val="en-US"/>
        </w:rPr>
        <w:lastRenderedPageBreak/>
        <w:t>Slice segment header syntax</w:t>
      </w:r>
      <w:bookmarkEnd w:id="1888"/>
      <w:bookmarkEnd w:id="1889"/>
      <w:bookmarkEnd w:id="189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91" w:name="_Ref360884196"/>
      <w:r w:rsidRPr="00564A49">
        <w:rPr>
          <w:lang w:val="en-US"/>
        </w:rPr>
        <w:t>General slice segment header syntax</w:t>
      </w:r>
      <w:bookmarkEnd w:id="1891"/>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2" w:name="_Ref351058069"/>
      <w:bookmarkStart w:id="1893" w:name="_Toc377921536"/>
      <w:bookmarkStart w:id="1894" w:name="_Toc378026174"/>
      <w:bookmarkStart w:id="1895" w:name="_Ref348090232"/>
      <w:r w:rsidRPr="00564A49">
        <w:rPr>
          <w:lang w:val="en-US"/>
        </w:rPr>
        <w:t>Short-term reference picture set syntax</w:t>
      </w:r>
      <w:bookmarkEnd w:id="1892"/>
      <w:bookmarkEnd w:id="1893"/>
      <w:bookmarkEnd w:id="1894"/>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6" w:name="_Ref351058099"/>
      <w:bookmarkStart w:id="1897" w:name="_Toc377921537"/>
      <w:bookmarkStart w:id="1898" w:name="_Toc378026175"/>
      <w:r w:rsidRPr="00564A49">
        <w:rPr>
          <w:lang w:val="en-US"/>
        </w:rPr>
        <w:t>Slice segment data syntax</w:t>
      </w:r>
      <w:bookmarkEnd w:id="1895"/>
      <w:bookmarkEnd w:id="1896"/>
      <w:bookmarkEnd w:id="1897"/>
      <w:bookmarkEnd w:id="189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99" w:name="_Toc377921538"/>
      <w:bookmarkStart w:id="1900" w:name="_Toc378026176"/>
      <w:r w:rsidRPr="00564A49">
        <w:rPr>
          <w:lang w:val="en-US"/>
        </w:rPr>
        <w:t>Semantics</w:t>
      </w:r>
      <w:bookmarkEnd w:id="1899"/>
      <w:bookmarkEnd w:id="190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1" w:name="_Ref351058589"/>
      <w:bookmarkStart w:id="1902" w:name="_Toc377921539"/>
      <w:bookmarkStart w:id="1903" w:name="_Toc378026177"/>
      <w:bookmarkStart w:id="1904" w:name="_Ref348090008"/>
      <w:bookmarkStart w:id="1905" w:name="_Ref348090335"/>
      <w:r w:rsidRPr="00564A49">
        <w:rPr>
          <w:lang w:val="en-US"/>
        </w:rPr>
        <w:t>General</w:t>
      </w:r>
      <w:bookmarkEnd w:id="1901"/>
      <w:bookmarkEnd w:id="1902"/>
      <w:bookmarkEnd w:id="19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6" w:name="_Ref351058186"/>
      <w:bookmarkStart w:id="1907" w:name="_Toc377921540"/>
      <w:bookmarkStart w:id="1908" w:name="_Toc378026178"/>
      <w:r w:rsidRPr="00564A49">
        <w:rPr>
          <w:lang w:val="en-US"/>
        </w:rPr>
        <w:t>NAL unit semantics</w:t>
      </w:r>
      <w:bookmarkEnd w:id="1904"/>
      <w:bookmarkEnd w:id="1905"/>
      <w:bookmarkEnd w:id="1906"/>
      <w:bookmarkEnd w:id="1907"/>
      <w:bookmarkEnd w:id="190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9" w:name="_Ref363159861"/>
      <w:bookmarkStart w:id="1910" w:name="_Toc377921541"/>
      <w:bookmarkStart w:id="1911" w:name="_Toc378026179"/>
      <w:r w:rsidRPr="00564A49">
        <w:rPr>
          <w:lang w:val="en-US"/>
        </w:rPr>
        <w:t>Raw byte sequence payloads, trailing bits, and byte alignment semantics</w:t>
      </w:r>
      <w:bookmarkEnd w:id="1909"/>
      <w:bookmarkEnd w:id="1910"/>
      <w:bookmarkEnd w:id="191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12" w:name="_Ref348090354"/>
      <w:r w:rsidRPr="00564A49">
        <w:rPr>
          <w:lang w:val="en-US"/>
        </w:rPr>
        <w:t>Video parameter set RBSP semantics</w:t>
      </w:r>
      <w:bookmarkEnd w:id="1912"/>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6A4962" w:rsidRPr="00564A49" w:rsidRDefault="006A4962" w:rsidP="006A4962">
      <w:pPr>
        <w:numPr>
          <w:ilvl w:val="0"/>
          <w:numId w:val="7"/>
        </w:numPr>
        <w:tabs>
          <w:tab w:val="left" w:pos="360"/>
        </w:tabs>
        <w:textAlignment w:val="auto"/>
        <w:rPr>
          <w:ins w:id="1913" w:author="(JCTVC-Q0015)" w:date="2014-03-18T09:44:00Z"/>
          <w:lang w:val="en-US"/>
        </w:rPr>
      </w:pPr>
      <w:ins w:id="1914" w:author="(JCTVC-Q0015)" w:date="2014-03-18T09:44:00Z">
        <w:r w:rsidRPr="00583FBF">
          <w:rPr>
            <w:i/>
            <w:lang w:val="en-US"/>
          </w:rPr>
          <w:t xml:space="preserve">Remove the semantics of </w:t>
        </w:r>
        <w:r>
          <w:rPr>
            <w:lang w:val="en-US"/>
          </w:rPr>
          <w:t>vps_reserved_three_2bits</w:t>
        </w:r>
        <w:r w:rsidRPr="00564A49">
          <w:rPr>
            <w:lang w:val="en-US"/>
          </w:rPr>
          <w:t>.</w:t>
        </w:r>
      </w:ins>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6A4962" w:rsidRDefault="006A4962" w:rsidP="006A4962">
      <w:pPr>
        <w:rPr>
          <w:ins w:id="1915" w:author="(JCTVC-Q0015)" w:date="2014-03-18T09:44:00Z"/>
          <w:noProof/>
          <w:lang w:eastAsia="ko-KR"/>
        </w:rPr>
      </w:pPr>
      <w:proofErr w:type="gramStart"/>
      <w:ins w:id="1916" w:author="(JCTVC-Q0015)" w:date="2014-03-18T09:44:00Z">
        <w:r w:rsidRPr="0070390B">
          <w:rPr>
            <w:b/>
            <w:lang w:val="en-US"/>
          </w:rPr>
          <w:t>vps_base_layer_</w:t>
        </w:r>
        <w:r>
          <w:rPr>
            <w:b/>
            <w:lang w:val="en-US"/>
          </w:rPr>
          <w:t>in</w:t>
        </w:r>
        <w:r w:rsidRPr="0070390B">
          <w:rPr>
            <w:b/>
            <w:lang w:val="en-US"/>
          </w:rPr>
          <w:t>ternal_flag</w:t>
        </w:r>
        <w:proofErr w:type="gramEnd"/>
        <w:r w:rsidRPr="00583FBF">
          <w:rPr>
            <w:noProof/>
            <w:lang w:eastAsia="ko-KR"/>
          </w:rPr>
          <w:t xml:space="preserve"> </w:t>
        </w:r>
        <w:r>
          <w:rPr>
            <w:noProof/>
            <w:lang w:eastAsia="ko-KR"/>
          </w:rPr>
          <w:t>equal to 0 specifies that the base layer is provided by an external means not specified</w:t>
        </w:r>
        <w:r w:rsidRPr="00E6132B">
          <w:rPr>
            <w:lang w:val="en-CA"/>
          </w:rPr>
          <w:t xml:space="preserve"> </w:t>
        </w:r>
        <w:r w:rsidRPr="00564A49">
          <w:rPr>
            <w:lang w:val="en-CA"/>
          </w:rPr>
          <w:t>in this Specification</w:t>
        </w:r>
        <w:r>
          <w:rPr>
            <w:noProof/>
            <w:lang w:eastAsia="ko-KR"/>
          </w:rPr>
          <w:t xml:space="preserve">. </w:t>
        </w:r>
        <w:r w:rsidRPr="00E6132B">
          <w:rPr>
            <w:noProof/>
            <w:lang w:eastAsia="ko-KR"/>
          </w:rPr>
          <w:t>vps_base_layer_</w:t>
        </w:r>
        <w:r>
          <w:rPr>
            <w:noProof/>
            <w:lang w:eastAsia="ko-KR"/>
          </w:rPr>
          <w:t>in</w:t>
        </w:r>
        <w:r w:rsidRPr="00E6132B">
          <w:rPr>
            <w:noProof/>
            <w:lang w:eastAsia="ko-KR"/>
          </w:rPr>
          <w:t xml:space="preserve">ternal_flag equal to </w:t>
        </w:r>
        <w:r>
          <w:rPr>
            <w:noProof/>
            <w:lang w:eastAsia="ko-KR"/>
          </w:rPr>
          <w:t>1</w:t>
        </w:r>
        <w:r w:rsidRPr="00E6132B">
          <w:rPr>
            <w:noProof/>
            <w:lang w:eastAsia="ko-KR"/>
          </w:rPr>
          <w:t xml:space="preserve"> specifies that the base layer is provided </w:t>
        </w:r>
        <w:r>
          <w:rPr>
            <w:noProof/>
            <w:lang w:eastAsia="ko-KR"/>
          </w:rPr>
          <w:t>in the bitstream.</w:t>
        </w:r>
      </w:ins>
    </w:p>
    <w:p w:rsidR="006A4962" w:rsidRDefault="006A4962" w:rsidP="006A4962">
      <w:pPr>
        <w:rPr>
          <w:ins w:id="1917" w:author="(JCTVC-Q0015)" w:date="2014-03-18T09:44:00Z"/>
          <w:noProof/>
          <w:lang w:eastAsia="ko-KR"/>
        </w:rPr>
      </w:pPr>
      <w:ins w:id="1918" w:author="(JCTVC-Q0015)" w:date="2014-03-18T09:44:00Z">
        <w:r w:rsidRPr="00E6132B">
          <w:rPr>
            <w:noProof/>
            <w:highlight w:val="yellow"/>
            <w:lang w:eastAsia="ko-KR"/>
          </w:rPr>
          <w:t>[Ed. (YK): Add a note to provide a summary o</w:t>
        </w:r>
        <w:r>
          <w:rPr>
            <w:noProof/>
            <w:highlight w:val="yellow"/>
            <w:lang w:eastAsia="ko-KR"/>
          </w:rPr>
          <w:t>n</w:t>
        </w:r>
        <w:r w:rsidRPr="00E6132B">
          <w:rPr>
            <w:noProof/>
            <w:highlight w:val="yellow"/>
            <w:lang w:eastAsia="ko-KR"/>
          </w:rPr>
          <w:t xml:space="preserve"> how </w:t>
        </w:r>
        <w:r>
          <w:rPr>
            <w:noProof/>
            <w:highlight w:val="yellow"/>
            <w:lang w:eastAsia="ko-KR"/>
          </w:rPr>
          <w:t>the codec works when the flag is equal to 1</w:t>
        </w:r>
        <w:r w:rsidRPr="00E6132B">
          <w:rPr>
            <w:noProof/>
            <w:highlight w:val="yellow"/>
            <w:lang w:eastAsia="ko-KR"/>
          </w:rPr>
          <w:t>.]</w:t>
        </w:r>
      </w:ins>
    </w:p>
    <w:p w:rsidR="006A4962" w:rsidRDefault="006A4962" w:rsidP="006A4962">
      <w:pPr>
        <w:rPr>
          <w:ins w:id="1919" w:author="(JCTVC-Q0015)" w:date="2014-03-18T09:44:00Z"/>
          <w:lang w:val="en-US"/>
        </w:rPr>
      </w:pPr>
      <w:ins w:id="1920" w:author="(JCTVC-Q0015)" w:date="2014-03-18T09:44:00Z">
        <w:r>
          <w:rPr>
            <w:lang w:val="en-US"/>
          </w:rPr>
          <w:t xml:space="preserve">When </w:t>
        </w:r>
        <w:r w:rsidRPr="00922F83">
          <w:rPr>
            <w:rFonts w:eastAsia="Batang"/>
            <w:bCs/>
            <w:lang w:val="en-US" w:eastAsia="ko-KR"/>
          </w:rPr>
          <w:t>vps_base_layer_</w:t>
        </w:r>
        <w:r>
          <w:rPr>
            <w:rFonts w:eastAsia="Batang"/>
            <w:bCs/>
            <w:lang w:val="en-US" w:eastAsia="ko-KR"/>
          </w:rPr>
          <w:t>in</w:t>
        </w:r>
        <w:r w:rsidRPr="00922F83">
          <w:rPr>
            <w:rFonts w:eastAsia="Batang"/>
            <w:bCs/>
            <w:lang w:val="en-US" w:eastAsia="ko-KR"/>
          </w:rPr>
          <w:t>ternal_flag</w:t>
        </w:r>
        <w:r>
          <w:rPr>
            <w:lang w:val="en-US"/>
          </w:rPr>
          <w:t xml:space="preserve"> is equal to 0, the following applies:</w:t>
        </w:r>
      </w:ins>
    </w:p>
    <w:p w:rsidR="006A4962" w:rsidRDefault="006A4962" w:rsidP="006A4962">
      <w:pPr>
        <w:numPr>
          <w:ilvl w:val="0"/>
          <w:numId w:val="7"/>
        </w:numPr>
        <w:tabs>
          <w:tab w:val="left" w:pos="360"/>
        </w:tabs>
        <w:textAlignment w:val="auto"/>
        <w:rPr>
          <w:ins w:id="1921" w:author="(JCTVC-Q0015)" w:date="2014-03-18T09:44:00Z"/>
          <w:lang w:eastAsia="ko-KR"/>
        </w:rPr>
      </w:pPr>
      <w:ins w:id="1922" w:author="(JCTVC-Q0015)" w:date="2014-03-18T09:44: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rsidR="006A4962" w:rsidRPr="0021476C" w:rsidRDefault="006A4962" w:rsidP="006A4962">
      <w:pPr>
        <w:numPr>
          <w:ilvl w:val="0"/>
          <w:numId w:val="7"/>
        </w:numPr>
        <w:tabs>
          <w:tab w:val="left" w:pos="360"/>
        </w:tabs>
        <w:textAlignment w:val="auto"/>
        <w:rPr>
          <w:ins w:id="1923" w:author="(JCTVC-Q0015)" w:date="2014-03-18T09:44:00Z"/>
          <w:lang w:eastAsia="ko-KR"/>
        </w:rPr>
      </w:pPr>
      <w:ins w:id="1924" w:author="(JCTVC-Q0015)" w:date="2014-03-18T09:44: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rsidR="006A4962" w:rsidRPr="00017B15" w:rsidRDefault="006A4962" w:rsidP="006A4962">
      <w:pPr>
        <w:numPr>
          <w:ilvl w:val="0"/>
          <w:numId w:val="7"/>
        </w:numPr>
        <w:tabs>
          <w:tab w:val="left" w:pos="360"/>
        </w:tabs>
        <w:textAlignment w:val="auto"/>
        <w:rPr>
          <w:ins w:id="1925" w:author="(JCTVC-Q0015)" w:date="2014-03-18T09:44:00Z"/>
          <w:lang w:eastAsia="ko-KR"/>
        </w:rPr>
      </w:pPr>
      <w:ins w:id="1926" w:author="(JCTVC-Q0015)" w:date="2014-03-18T09:44: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rsidR="006A4962" w:rsidRPr="00017B15" w:rsidRDefault="006A4962" w:rsidP="006A4962">
      <w:pPr>
        <w:numPr>
          <w:ilvl w:val="0"/>
          <w:numId w:val="7"/>
        </w:numPr>
        <w:tabs>
          <w:tab w:val="left" w:pos="360"/>
        </w:tabs>
        <w:textAlignment w:val="auto"/>
        <w:rPr>
          <w:ins w:id="1927" w:author="(JCTVC-Q0015)" w:date="2014-03-18T09:44:00Z"/>
          <w:lang w:eastAsia="ko-KR"/>
        </w:rPr>
      </w:pPr>
      <w:ins w:id="1928" w:author="(JCTVC-Q0015)" w:date="2014-03-18T09:44:00Z">
        <w:r>
          <w:rPr>
            <w:noProof/>
            <w:lang w:eastAsia="ko-KR"/>
          </w:rPr>
          <w:t xml:space="preserve">The value of </w:t>
        </w:r>
        <w:r w:rsidRPr="00017B15">
          <w:rPr>
            <w:noProof/>
            <w:lang w:eastAsia="ko-KR"/>
          </w:rPr>
          <w:t>hrd_layer_set_idx</w:t>
        </w:r>
        <w:proofErr w:type="gramStart"/>
        <w:r w:rsidRPr="00017B15">
          <w:rPr>
            <w:rFonts w:eastAsia="MS Mincho"/>
          </w:rPr>
          <w:t>[ i</w:t>
        </w:r>
        <w:proofErr w:type="gramEnd"/>
        <w:r w:rsidRPr="00017B15">
          <w:rPr>
            <w:rFonts w:eastAsia="MS Mincho"/>
          </w:rPr>
          <w:t> ]</w:t>
        </w:r>
        <w:r>
          <w:rPr>
            <w:rFonts w:eastAsia="MS Mincho"/>
          </w:rPr>
          <w:t xml:space="preserve"> shall be greater than 0.</w:t>
        </w:r>
      </w:ins>
    </w:p>
    <w:p w:rsidR="006A4962" w:rsidRPr="00943A5F" w:rsidRDefault="006A4962" w:rsidP="006A4962">
      <w:pPr>
        <w:rPr>
          <w:ins w:id="1929" w:author="(JCTVC-Q0015)" w:date="2014-03-18T09:44:00Z"/>
          <w:noProof/>
          <w:lang w:eastAsia="ko-KR"/>
        </w:rPr>
      </w:pPr>
      <w:ins w:id="1930" w:author="(JCTVC-Q0015)" w:date="2014-03-18T09:44:00Z">
        <w:r w:rsidRPr="00943A5F">
          <w:rPr>
            <w:b/>
            <w:noProof/>
            <w:lang w:eastAsia="ko-KR"/>
          </w:rPr>
          <w:lastRenderedPageBreak/>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931" w:name="_Ref34285926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931"/>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75pt;height:29.2pt" o:ole="">
            <v:imagedata r:id="rId32" o:title=""/>
          </v:shape>
          <o:OLEObject Type="Embed" ProgID="Equation.3" ShapeID="_x0000_i1029" DrawAspect="Content" ObjectID="_1456648229" r:id="rId33"/>
        </w:object>
      </w:r>
      <w:r w:rsidRPr="00564A49">
        <w:rPr>
          <w:rFonts w:eastAsia="Batang"/>
          <w:bCs/>
          <w:sz w:val="20"/>
          <w:szCs w:val="20"/>
          <w:lang w:val="en-US" w:eastAsia="ko-KR"/>
        </w:rPr>
        <w:tab/>
        <w:t>(</w:t>
      </w:r>
      <w:bookmarkStart w:id="1932" w:name="F"/>
      <w:r w:rsidRPr="00564A49">
        <w:rPr>
          <w:rFonts w:eastAsia="Batang"/>
          <w:bCs/>
          <w:sz w:val="20"/>
          <w:szCs w:val="20"/>
          <w:lang w:val="en-US" w:eastAsia="ko-KR"/>
        </w:rPr>
        <w:t>F</w:t>
      </w:r>
      <w:bookmarkEnd w:id="1932"/>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lastRenderedPageBreak/>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933" w:name="_Ref366745143"/>
      <w:bookmarkStart w:id="1934"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933"/>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934"/>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lastRenderedPageBreak/>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4E0AEC" w:rsidRPr="00564A49" w:rsidRDefault="004E0AEC" w:rsidP="004E0AEC">
      <w:pPr>
        <w:tabs>
          <w:tab w:val="clear" w:pos="794"/>
          <w:tab w:val="clear" w:pos="1191"/>
          <w:tab w:val="clear" w:pos="1588"/>
          <w:tab w:val="clear" w:pos="1985"/>
          <w:tab w:val="left" w:pos="360"/>
          <w:tab w:val="left" w:pos="720"/>
          <w:tab w:val="left" w:pos="1080"/>
          <w:tab w:val="left" w:pos="1440"/>
        </w:tabs>
        <w:rPr>
          <w:ins w:id="1935" w:author="Miska Hannuksela" w:date="2014-03-03T18:17:00Z"/>
          <w:rFonts w:eastAsia="Batang"/>
          <w:bCs/>
          <w:lang w:val="en-US" w:eastAsia="ko-KR"/>
        </w:rPr>
      </w:pPr>
      <w:ins w:id="1936" w:author="Miska Hannuksela" w:date="2014-03-03T18:17:00Z">
        <w:r>
          <w:rPr>
            <w:rFonts w:eastAsia="Batang"/>
            <w:bCs/>
            <w:lang w:val="en-US" w:eastAsia="ko-KR"/>
          </w:rPr>
          <w:t>The variable</w:t>
        </w:r>
      </w:ins>
      <w:ins w:id="1937" w:author="Miska Hannuksela" w:date="2014-03-03T19:36:00Z">
        <w:r w:rsidR="00B97C9A">
          <w:rPr>
            <w:rFonts w:eastAsia="Batang"/>
            <w:bCs/>
            <w:lang w:val="en-US" w:eastAsia="ko-KR"/>
          </w:rPr>
          <w:t>s</w:t>
        </w:r>
      </w:ins>
      <w:ins w:id="1938" w:author="Miska Hannuksela" w:date="2014-03-03T18:17:00Z">
        <w:r w:rsidRPr="00564A49">
          <w:rPr>
            <w:rFonts w:eastAsia="Batang"/>
            <w:bCs/>
            <w:lang w:val="en-US" w:eastAsia="ko-KR"/>
          </w:rPr>
          <w:t xml:space="preserve"> </w:t>
        </w:r>
        <w:r>
          <w:rPr>
            <w:rFonts w:eastAsia="Batang"/>
            <w:bCs/>
            <w:lang w:val="en-US" w:eastAsia="ko-KR"/>
          </w:rPr>
          <w:t>NumIndependentLayers</w:t>
        </w:r>
      </w:ins>
      <w:ins w:id="1939" w:author="Miska Hannuksela" w:date="2014-03-03T19:36:00Z">
        <w:r w:rsidR="00DA1EAE">
          <w:rPr>
            <w:rFonts w:eastAsia="Batang"/>
            <w:bCs/>
            <w:lang w:val="en-US" w:eastAsia="ko-KR"/>
          </w:rPr>
          <w:t xml:space="preserve">, </w:t>
        </w:r>
      </w:ins>
      <w:ins w:id="1940" w:author="Miska Hannuksela" w:date="2014-03-05T09:56:00Z">
        <w:r w:rsidR="00FB0B6D">
          <w:rPr>
            <w:rFonts w:eastAsia="Batang"/>
            <w:bCs/>
            <w:lang w:val="en-US" w:eastAsia="ko-KR"/>
          </w:rPr>
          <w:t>NumLayersInTreePartition</w:t>
        </w:r>
      </w:ins>
      <w:ins w:id="1941" w:author="Miska Hannuksela" w:date="2014-03-03T19:36:00Z">
        <w:r w:rsidR="00B97C9A">
          <w:rPr>
            <w:rFonts w:eastAsia="Batang"/>
            <w:bCs/>
            <w:lang w:val="en-US" w:eastAsia="ko-KR"/>
          </w:rPr>
          <w:t>[ i ]</w:t>
        </w:r>
      </w:ins>
      <w:ins w:id="1942" w:author="Miska Hannuksela" w:date="2014-03-03T19:37:00Z">
        <w:r w:rsidR="00B97C9A">
          <w:rPr>
            <w:rFonts w:eastAsia="Batang"/>
            <w:bCs/>
            <w:lang w:val="en-US" w:eastAsia="ko-KR"/>
          </w:rPr>
          <w:t xml:space="preserve"> and</w:t>
        </w:r>
      </w:ins>
      <w:ins w:id="1943" w:author="Miska Hannuksela" w:date="2014-03-03T19:36:00Z">
        <w:r w:rsidR="00B97C9A">
          <w:rPr>
            <w:rFonts w:eastAsia="Batang"/>
            <w:bCs/>
            <w:lang w:val="en-US" w:eastAsia="ko-KR"/>
          </w:rPr>
          <w:t xml:space="preserve"> </w:t>
        </w:r>
      </w:ins>
      <w:ins w:id="1944" w:author="Miska Hannuksela" w:date="2014-03-05T09:57:00Z">
        <w:r w:rsidR="00FB0B6D">
          <w:rPr>
            <w:rFonts w:eastAsia="Batang"/>
            <w:bCs/>
            <w:lang w:val="en-US" w:eastAsia="ko-KR"/>
          </w:rPr>
          <w:t>TreePartitionLayerIdList</w:t>
        </w:r>
      </w:ins>
      <w:ins w:id="1945" w:author="Miska Hannuksela" w:date="2014-03-03T19:36:00Z">
        <w:r w:rsidR="00B97C9A">
          <w:rPr>
            <w:rFonts w:eastAsia="Batang"/>
            <w:bCs/>
            <w:lang w:val="en-US" w:eastAsia="ko-KR"/>
          </w:rPr>
          <w:t>[ i ][ j ]</w:t>
        </w:r>
      </w:ins>
      <w:ins w:id="1946" w:author="Miska Hannuksela" w:date="2014-03-03T18:17:00Z">
        <w:r>
          <w:rPr>
            <w:rFonts w:eastAsia="Batang"/>
            <w:bCs/>
            <w:lang w:val="en-US" w:eastAsia="ko-KR"/>
          </w:rPr>
          <w:t xml:space="preserve"> </w:t>
        </w:r>
      </w:ins>
      <w:ins w:id="1947" w:author="Miska Hannuksela" w:date="2014-03-03T19:37:00Z">
        <w:r w:rsidR="00B97C9A">
          <w:rPr>
            <w:rFonts w:eastAsia="Batang"/>
            <w:bCs/>
            <w:lang w:val="en-US" w:eastAsia="ko-KR"/>
          </w:rPr>
          <w:t>are</w:t>
        </w:r>
      </w:ins>
      <w:ins w:id="1948" w:author="Miska Hannuksela" w:date="2014-03-03T18:17:00Z">
        <w:r w:rsidRPr="00564A49">
          <w:rPr>
            <w:rFonts w:eastAsia="Batang"/>
            <w:bCs/>
            <w:lang w:val="en-US" w:eastAsia="ko-KR"/>
          </w:rPr>
          <w:t xml:space="preserve"> derived </w:t>
        </w:r>
      </w:ins>
      <w:ins w:id="1949" w:author="Miska Hannuksela" w:date="2014-03-03T19:37:00Z">
        <w:r w:rsidR="00B97C9A">
          <w:rPr>
            <w:rFonts w:eastAsia="Batang"/>
            <w:bCs/>
            <w:lang w:val="en-US" w:eastAsia="ko-KR"/>
          </w:rPr>
          <w:t xml:space="preserve">for i in the range of 0 to NumIndependentLayers – 1, inclusive, and j in the range of 0 to </w:t>
        </w:r>
      </w:ins>
      <w:ins w:id="1950" w:author="Miska Hannuksela" w:date="2014-03-05T09:56:00Z">
        <w:r w:rsidR="00FB0B6D">
          <w:rPr>
            <w:rFonts w:eastAsia="Batang"/>
            <w:bCs/>
            <w:lang w:val="en-US" w:eastAsia="ko-KR"/>
          </w:rPr>
          <w:t>NumLayersInTreePartition</w:t>
        </w:r>
      </w:ins>
      <w:ins w:id="1951" w:author="Miska Hannuksela" w:date="2014-03-03T19:37:00Z">
        <w:r w:rsidR="00B97C9A">
          <w:rPr>
            <w:rFonts w:eastAsia="Batang"/>
            <w:bCs/>
            <w:lang w:val="en-US" w:eastAsia="ko-KR"/>
          </w:rPr>
          <w:t xml:space="preserve">[ i ] </w:t>
        </w:r>
      </w:ins>
      <w:ins w:id="1952" w:author="Miska Hannuksela" w:date="2014-03-03T19:38:00Z">
        <w:r w:rsidR="00B97C9A">
          <w:rPr>
            <w:rFonts w:eastAsia="Batang"/>
            <w:bCs/>
            <w:lang w:val="en-US" w:eastAsia="ko-KR"/>
          </w:rPr>
          <w:t>–</w:t>
        </w:r>
      </w:ins>
      <w:ins w:id="1953" w:author="Miska Hannuksela" w:date="2014-03-03T19:37:00Z">
        <w:r w:rsidR="00B97C9A">
          <w:rPr>
            <w:rFonts w:eastAsia="Batang"/>
            <w:bCs/>
            <w:lang w:val="en-US" w:eastAsia="ko-KR"/>
          </w:rPr>
          <w:t xml:space="preserve"> 1,</w:t>
        </w:r>
      </w:ins>
      <w:ins w:id="1954" w:author="Miska Hannuksela" w:date="2014-03-03T19:38:00Z">
        <w:r w:rsidR="00B97C9A">
          <w:rPr>
            <w:rFonts w:eastAsia="Batang"/>
            <w:bCs/>
            <w:lang w:val="en-US" w:eastAsia="ko-KR"/>
          </w:rPr>
          <w:t xml:space="preserve"> inclusive, </w:t>
        </w:r>
      </w:ins>
      <w:ins w:id="1955" w:author="Miska Hannuksela" w:date="2014-03-03T18:17:00Z">
        <w:r w:rsidRPr="00564A49">
          <w:rPr>
            <w:rFonts w:eastAsia="Batang"/>
            <w:bCs/>
            <w:lang w:val="en-US" w:eastAsia="ko-KR"/>
          </w:rPr>
          <w:t>as follows:</w:t>
        </w:r>
      </w:ins>
    </w:p>
    <w:p w:rsidR="004E0AEC" w:rsidRPr="00E31DCA" w:rsidRDefault="00E31DCA" w:rsidP="004E0AEC">
      <w:pPr>
        <w:tabs>
          <w:tab w:val="clear" w:pos="794"/>
          <w:tab w:val="clear" w:pos="1191"/>
          <w:tab w:val="clear" w:pos="1588"/>
          <w:tab w:val="clear" w:pos="1985"/>
          <w:tab w:val="left" w:pos="360"/>
          <w:tab w:val="left" w:pos="720"/>
          <w:tab w:val="left" w:pos="1080"/>
          <w:tab w:val="left" w:pos="1440"/>
        </w:tabs>
        <w:ind w:left="360"/>
        <w:jc w:val="left"/>
        <w:rPr>
          <w:ins w:id="1956" w:author="Miska Hannuksela" w:date="2014-03-03T18:17:00Z"/>
          <w:rFonts w:eastAsia="Batang"/>
          <w:bCs/>
          <w:lang w:val="en-US" w:eastAsia="ko-KR"/>
        </w:rPr>
      </w:pPr>
      <w:ins w:id="1957" w:author="Miska Hannuksela" w:date="2014-03-03T19:22:00Z">
        <w:r w:rsidRPr="00564A49">
          <w:rPr>
            <w:rFonts w:eastAsia="Batang"/>
            <w:bCs/>
            <w:lang w:val="en-US" w:eastAsia="ko-KR"/>
          </w:rPr>
          <w:t>for( i = 0;</w:t>
        </w:r>
        <w:r>
          <w:rPr>
            <w:rFonts w:eastAsia="Batang"/>
            <w:bCs/>
            <w:lang w:val="en-US" w:eastAsia="ko-KR"/>
          </w:rPr>
          <w:t xml:space="preserve"> i  &lt;=  MaxLayersMinus1; i++ )</w:t>
        </w:r>
        <w:r>
          <w:rPr>
            <w:rFonts w:eastAsia="Batang"/>
            <w:bCs/>
            <w:lang w:val="en-US" w:eastAsia="ko-KR"/>
          </w:rPr>
          <w:br/>
        </w:r>
        <w:r>
          <w:rPr>
            <w:rFonts w:eastAsia="Batang"/>
            <w:bCs/>
            <w:lang w:val="en-US" w:eastAsia="ko-KR"/>
          </w:rPr>
          <w:tab/>
          <w:t>countedLayerIdxFlag[ i ] = 0</w:t>
        </w:r>
        <w:r>
          <w:rPr>
            <w:rFonts w:eastAsia="Batang"/>
            <w:bCs/>
            <w:lang w:val="en-US" w:eastAsia="ko-KR"/>
          </w:rPr>
          <w:br/>
        </w:r>
      </w:ins>
      <w:ins w:id="1958" w:author="Miska Hannuksela" w:date="2014-03-03T18:17:00Z">
        <w:r w:rsidR="004E0AEC">
          <w:rPr>
            <w:rFonts w:eastAsia="Batang"/>
            <w:bCs/>
            <w:lang w:val="en-US" w:eastAsia="ko-KR"/>
          </w:rPr>
          <w:t>NumIndependentLayers = 0</w:t>
        </w:r>
        <w:r w:rsidR="004E0AEC">
          <w:rPr>
            <w:rFonts w:eastAsia="Batang"/>
            <w:bCs/>
            <w:lang w:val="en-US" w:eastAsia="ko-KR"/>
          </w:rPr>
          <w:br/>
        </w:r>
        <w:r w:rsidR="004E0AEC" w:rsidRPr="00564A49">
          <w:rPr>
            <w:rFonts w:eastAsia="Batang"/>
            <w:bCs/>
            <w:lang w:val="en-US" w:eastAsia="ko-KR"/>
          </w:rPr>
          <w:t>for( i = 0; i  &lt;=  MaxLayersMinus1; i++ ) {</w:t>
        </w:r>
      </w:ins>
      <w:ins w:id="1959" w:author="Miska Hannuksela" w:date="2014-03-03T19:26:00Z">
        <w:r w:rsidR="008A19C5">
          <w:rPr>
            <w:rFonts w:eastAsia="Batang"/>
            <w:bCs/>
            <w:lang w:val="en-US" w:eastAsia="ko-KR"/>
          </w:rPr>
          <w:br/>
        </w:r>
        <w:r w:rsidR="008A19C5">
          <w:rPr>
            <w:rFonts w:eastAsia="Batang"/>
            <w:bCs/>
            <w:lang w:val="en-US" w:eastAsia="ko-KR"/>
          </w:rPr>
          <w:tab/>
        </w:r>
        <w:r w:rsidR="008A19C5" w:rsidRPr="00564A49">
          <w:rPr>
            <w:rFonts w:eastAsia="Batang"/>
            <w:bCs/>
            <w:lang w:val="en-US" w:eastAsia="ko-KR"/>
          </w:rPr>
          <w:t>iNuhLId = layer_id_in_nuh[ i ]</w:t>
        </w:r>
      </w:ins>
      <w:ins w:id="1960" w:author="Miska Hannuksela" w:date="2014-03-03T18:19:00Z">
        <w:r w:rsidR="004E0AEC">
          <w:rPr>
            <w:rFonts w:eastAsia="Batang"/>
            <w:bCs/>
            <w:lang w:val="en-US" w:eastAsia="ko-KR"/>
          </w:rPr>
          <w:br/>
        </w:r>
      </w:ins>
      <w:ins w:id="1961" w:author="Miska Hannuksela" w:date="2014-03-03T18:17:00Z">
        <w:r w:rsidR="004E0AEC" w:rsidRPr="00564A49">
          <w:rPr>
            <w:rFonts w:eastAsia="Batang"/>
            <w:bCs/>
            <w:lang w:val="en-US" w:eastAsia="ko-KR"/>
          </w:rPr>
          <w:tab/>
        </w:r>
      </w:ins>
      <w:ins w:id="1962" w:author="Miska Hannuksela" w:date="2014-03-03T19:23:00Z">
        <w:r>
          <w:rPr>
            <w:rFonts w:eastAsia="Batang"/>
            <w:bCs/>
            <w:lang w:val="en-US" w:eastAsia="ko-KR"/>
          </w:rPr>
          <w:t xml:space="preserve">if( </w:t>
        </w:r>
      </w:ins>
      <w:ins w:id="1963" w:author="Miska Hannuksela" w:date="2014-03-03T18:17:00Z">
        <w:r w:rsidR="004E0AEC">
          <w:rPr>
            <w:rFonts w:eastAsia="Batang"/>
            <w:bCs/>
            <w:lang w:val="en-US" w:eastAsia="ko-KR"/>
          </w:rPr>
          <w:t>NumDirectRefLayers[ </w:t>
        </w:r>
      </w:ins>
      <w:ins w:id="1964" w:author="Miska Hannuksela" w:date="2014-03-03T19:26:00Z">
        <w:r w:rsidR="008A19C5">
          <w:rPr>
            <w:rFonts w:eastAsia="Batang"/>
            <w:bCs/>
            <w:lang w:val="en-US" w:eastAsia="ko-KR"/>
          </w:rPr>
          <w:t>iNuhLId</w:t>
        </w:r>
      </w:ins>
      <w:ins w:id="1965" w:author="Miska Hannuksela" w:date="2014-03-03T18:18:00Z">
        <w:r w:rsidR="004E0AEC">
          <w:rPr>
            <w:rFonts w:eastAsia="Batang"/>
            <w:bCs/>
            <w:lang w:val="en-US" w:eastAsia="ko-KR"/>
          </w:rPr>
          <w:t> </w:t>
        </w:r>
      </w:ins>
      <w:ins w:id="1966" w:author="Miska Hannuksela" w:date="2014-03-03T18:17:00Z">
        <w:r>
          <w:rPr>
            <w:rFonts w:eastAsia="Batang"/>
            <w:bCs/>
            <w:lang w:val="en-US" w:eastAsia="ko-KR"/>
          </w:rPr>
          <w:t xml:space="preserve">] </w:t>
        </w:r>
      </w:ins>
      <w:ins w:id="1967" w:author="Miska Hannuksela" w:date="2014-03-03T19:23:00Z">
        <w:r>
          <w:rPr>
            <w:rFonts w:eastAsia="Batang"/>
            <w:bCs/>
            <w:lang w:val="en-US" w:eastAsia="ko-KR"/>
          </w:rPr>
          <w:t xml:space="preserve"> </w:t>
        </w:r>
        <w:r w:rsidRPr="00E31DCA">
          <w:rPr>
            <w:rFonts w:eastAsia="Batang"/>
            <w:bCs/>
            <w:lang w:val="en-US" w:eastAsia="ko-KR"/>
          </w:rPr>
          <w:t>= =  0 ) {</w:t>
        </w:r>
      </w:ins>
      <w:ins w:id="1968" w:author="Miska Hannuksela" w:date="2014-03-03T19:29: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ins>
      <w:ins w:id="1969" w:author="Miska Hannuksela" w:date="2014-03-05T09:57:00Z">
        <w:r w:rsidR="00FB0B6D">
          <w:rPr>
            <w:rFonts w:eastAsia="Batang"/>
            <w:bCs/>
            <w:lang w:val="en-US" w:eastAsia="ko-KR"/>
          </w:rPr>
          <w:t>TreePartitionLayerIdList</w:t>
        </w:r>
      </w:ins>
      <w:ins w:id="1970" w:author="Miska Hannuksela" w:date="2014-03-03T19:29:00Z">
        <w:r w:rsidR="008A19C5">
          <w:rPr>
            <w:rFonts w:eastAsia="Batang"/>
            <w:bCs/>
            <w:lang w:val="en-US" w:eastAsia="ko-KR"/>
          </w:rPr>
          <w:t>[ NumInpendentLayers ][ 0 ] = iNuhLId</w:t>
        </w:r>
      </w:ins>
      <w:ins w:id="1971" w:author="Miska Hannuksela" w:date="2014-03-03T19:31: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ins>
      <w:ins w:id="1972" w:author="Miska Hannuksela" w:date="2014-03-05T09:56:00Z">
        <w:r w:rsidR="00FB0B6D">
          <w:rPr>
            <w:rFonts w:eastAsia="Batang"/>
            <w:bCs/>
            <w:lang w:val="en-US" w:eastAsia="ko-KR"/>
          </w:rPr>
          <w:t>NumLayersInTreePartition</w:t>
        </w:r>
      </w:ins>
      <w:ins w:id="1973" w:author="Miska Hannuksela" w:date="2014-03-03T19:31:00Z">
        <w:r w:rsidR="008A19C5">
          <w:rPr>
            <w:rFonts w:eastAsia="Batang"/>
            <w:bCs/>
            <w:lang w:val="en-US" w:eastAsia="ko-KR"/>
          </w:rPr>
          <w:t>[ NumIndependentLayers ] = 1</w:t>
        </w:r>
      </w:ins>
      <w:ins w:id="1974" w:author="Miska Hannuksela" w:date="2014-03-03T19:35:00Z">
        <w:r w:rsidR="00B97C9A">
          <w:rPr>
            <w:rFonts w:eastAsia="Batang"/>
            <w:bCs/>
            <w:lang w:val="en-US" w:eastAsia="ko-KR"/>
          </w:rPr>
          <w:br/>
        </w:r>
      </w:ins>
      <w:ins w:id="1975" w:author="Miska Hannuksela" w:date="2014-03-03T19:23:00Z">
        <w:r>
          <w:rPr>
            <w:rFonts w:eastAsia="Batang"/>
            <w:bCs/>
            <w:lang w:val="en-US" w:eastAsia="ko-KR"/>
          </w:rPr>
          <w:tab/>
        </w:r>
        <w:r>
          <w:rPr>
            <w:rFonts w:eastAsia="Batang"/>
            <w:bCs/>
            <w:lang w:val="en-US" w:eastAsia="ko-KR"/>
          </w:rPr>
          <w:tab/>
          <w:t xml:space="preserve">for( </w:t>
        </w:r>
        <w:r w:rsidR="008A19C5">
          <w:rPr>
            <w:rFonts w:eastAsia="Batang"/>
            <w:bCs/>
            <w:lang w:val="en-US" w:eastAsia="ko-KR"/>
          </w:rPr>
          <w:t>j = 0; j &lt; NumPredictedLayers[ </w:t>
        </w:r>
      </w:ins>
      <w:ins w:id="1976" w:author="Miska Hannuksela" w:date="2014-03-03T19:26:00Z">
        <w:r w:rsidR="008A19C5">
          <w:rPr>
            <w:rFonts w:eastAsia="Batang"/>
            <w:bCs/>
            <w:lang w:val="en-US" w:eastAsia="ko-KR"/>
          </w:rPr>
          <w:t>iNuhLId</w:t>
        </w:r>
      </w:ins>
      <w:ins w:id="1977" w:author="Miska Hannuksela" w:date="2014-03-03T19:23:00Z">
        <w:r>
          <w:rPr>
            <w:rFonts w:eastAsia="Batang"/>
            <w:bCs/>
            <w:lang w:val="en-US" w:eastAsia="ko-KR"/>
          </w:rPr>
          <w:t> ]; j++ )</w:t>
        </w:r>
        <w:r>
          <w:rPr>
            <w:rFonts w:eastAsia="Batang"/>
            <w:bCs/>
            <w:lang w:val="en-US" w:eastAsia="ko-KR"/>
          </w:rPr>
          <w:br/>
        </w:r>
      </w:ins>
      <w:ins w:id="1978" w:author="Miska Hannuksela" w:date="2014-03-03T19:24:00Z">
        <w:r>
          <w:rPr>
            <w:rFonts w:eastAsia="Batang"/>
            <w:bCs/>
            <w:lang w:val="en-US" w:eastAsia="ko-KR"/>
          </w:rPr>
          <w:tab/>
        </w:r>
        <w:r>
          <w:rPr>
            <w:rFonts w:eastAsia="Batang"/>
            <w:bCs/>
            <w:lang w:val="en-US" w:eastAsia="ko-KR"/>
          </w:rPr>
          <w:tab/>
        </w:r>
        <w:r>
          <w:rPr>
            <w:rFonts w:eastAsia="Batang"/>
            <w:bCs/>
            <w:lang w:val="en-US" w:eastAsia="ko-KR"/>
          </w:rPr>
          <w:tab/>
          <w:t xml:space="preserve">if( </w:t>
        </w:r>
      </w:ins>
      <w:ins w:id="1979" w:author="Miska Hannuksela" w:date="2014-03-03T19:28:00Z">
        <w:r w:rsidR="008A19C5">
          <w:rPr>
            <w:rFonts w:eastAsia="Batang"/>
            <w:bCs/>
            <w:lang w:val="en-US" w:eastAsia="ko-KR"/>
          </w:rPr>
          <w:t>!</w:t>
        </w:r>
      </w:ins>
      <w:ins w:id="1980" w:author="Miska Hannuksela" w:date="2014-03-03T19:24:00Z">
        <w:r>
          <w:rPr>
            <w:rFonts w:eastAsia="Batang"/>
            <w:bCs/>
            <w:lang w:val="en-US" w:eastAsia="ko-KR"/>
          </w:rPr>
          <w:t>countedLayerIdxFlag[ LayerIdxInVps[ PredictedLayerId</w:t>
        </w:r>
      </w:ins>
      <w:ins w:id="1981" w:author="Miska Hannuksela" w:date="2014-03-03T19:25:00Z">
        <w:r w:rsidR="008A19C5">
          <w:rPr>
            <w:rFonts w:eastAsia="Batang"/>
            <w:bCs/>
            <w:lang w:val="en-US" w:eastAsia="ko-KR"/>
          </w:rPr>
          <w:t>[</w:t>
        </w:r>
      </w:ins>
      <w:ins w:id="1982" w:author="Miska Hannuksela" w:date="2014-03-03T19:27:00Z">
        <w:r w:rsidR="008A19C5">
          <w:rPr>
            <w:rFonts w:eastAsia="Batang"/>
            <w:bCs/>
            <w:lang w:val="en-US" w:eastAsia="ko-KR"/>
          </w:rPr>
          <w:t> iNuhLId ][ j ]</w:t>
        </w:r>
      </w:ins>
      <w:ins w:id="1983" w:author="Miska Hannuksela" w:date="2014-03-03T19:28:00Z">
        <w:r w:rsidR="008A19C5">
          <w:rPr>
            <w:rFonts w:eastAsia="Batang"/>
            <w:bCs/>
            <w:lang w:val="en-US" w:eastAsia="ko-KR"/>
          </w:rPr>
          <w:t> ] ] )</w:t>
        </w:r>
      </w:ins>
      <w:ins w:id="1984" w:author="Miska Hannuksela" w:date="2014-03-03T19:35:00Z">
        <w:r w:rsidR="008A19C5">
          <w:rPr>
            <w:rFonts w:eastAsia="Batang"/>
            <w:bCs/>
            <w:lang w:val="en-US" w:eastAsia="ko-KR"/>
          </w:rPr>
          <w:t xml:space="preserve"> {</w:t>
        </w:r>
      </w:ins>
      <w:ins w:id="1985" w:author="Miska Hannuksela" w:date="2014-03-03T19:34:00Z">
        <w:r w:rsidR="008A19C5">
          <w:rPr>
            <w:rFonts w:eastAsia="Batang"/>
            <w:bCs/>
            <w:lang w:val="en-US" w:eastAsia="ko-KR"/>
          </w:rPr>
          <w:br/>
        </w:r>
      </w:ins>
      <w:ins w:id="1986" w:author="Miska Hannuksela" w:date="2014-03-03T19:32:00Z">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987" w:author="Miska Hannuksela" w:date="2014-03-05T09:57:00Z">
        <w:r w:rsidR="00FB0B6D">
          <w:rPr>
            <w:rFonts w:eastAsia="Batang"/>
            <w:bCs/>
            <w:lang w:val="en-US" w:eastAsia="ko-KR"/>
          </w:rPr>
          <w:t>TreePartitionLayerIdList</w:t>
        </w:r>
      </w:ins>
      <w:ins w:id="1988" w:author="Miska Hannuksela" w:date="2014-03-03T19:32:00Z">
        <w:r w:rsidR="008A19C5">
          <w:rPr>
            <w:rFonts w:eastAsia="Batang"/>
            <w:bCs/>
            <w:lang w:val="en-US" w:eastAsia="ko-KR"/>
          </w:rPr>
          <w:t>[ NumIndependentLayers ]</w:t>
        </w:r>
      </w:ins>
      <w:ins w:id="1989" w:author="Miska Hannuksela" w:date="2014-03-03T19:34: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990" w:author="Miska Hannuksela" w:date="2014-03-03T19:32:00Z">
        <w:r w:rsidR="008A19C5">
          <w:rPr>
            <w:rFonts w:eastAsia="Batang"/>
            <w:bCs/>
            <w:lang w:val="en-US" w:eastAsia="ko-KR"/>
          </w:rPr>
          <w:t>[</w:t>
        </w:r>
      </w:ins>
      <w:ins w:id="1991" w:author="Miska Hannuksela" w:date="2014-03-03T19:34:00Z">
        <w:r w:rsidR="008A19C5">
          <w:rPr>
            <w:rFonts w:eastAsia="Batang"/>
            <w:bCs/>
            <w:lang w:val="en-US" w:eastAsia="ko-KR"/>
          </w:rPr>
          <w:t> </w:t>
        </w:r>
      </w:ins>
      <w:ins w:id="1992" w:author="Miska Hannuksela" w:date="2014-03-05T09:56:00Z">
        <w:r w:rsidR="00FB0B6D">
          <w:rPr>
            <w:rFonts w:eastAsia="Batang"/>
            <w:bCs/>
            <w:lang w:val="en-US" w:eastAsia="ko-KR"/>
          </w:rPr>
          <w:t>NumLayersInTreePartition</w:t>
        </w:r>
      </w:ins>
      <w:ins w:id="1993" w:author="Miska Hannuksela" w:date="2014-03-03T19:34:00Z">
        <w:r w:rsidR="008A19C5">
          <w:rPr>
            <w:rFonts w:eastAsia="Batang"/>
            <w:bCs/>
            <w:lang w:val="en-US" w:eastAsia="ko-KR"/>
          </w:rPr>
          <w:t>[ NumIndependentLayers ] ] = PredictedLayerId[ iNuhLId ][ j ]</w:t>
        </w:r>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994" w:author="Miska Hannuksela" w:date="2014-03-05T09:56:00Z">
        <w:r w:rsidR="00FB0B6D">
          <w:rPr>
            <w:rFonts w:eastAsia="Batang"/>
            <w:bCs/>
            <w:lang w:val="en-US" w:eastAsia="ko-KR"/>
          </w:rPr>
          <w:t>NumLayersInTreePartition</w:t>
        </w:r>
      </w:ins>
      <w:ins w:id="1995" w:author="Miska Hannuksela" w:date="2014-03-03T19:34:00Z">
        <w:r w:rsidR="008A19C5">
          <w:rPr>
            <w:rFonts w:eastAsia="Batang"/>
            <w:bCs/>
            <w:lang w:val="en-US" w:eastAsia="ko-KR"/>
          </w:rPr>
          <w:t>[ NumIndependentLayers ] += 1</w:t>
        </w:r>
      </w:ins>
      <w:ins w:id="1996" w:author="Miska Hannuksela" w:date="2014-03-03T19:35:00Z">
        <w:r w:rsidR="00B97C9A">
          <w:rPr>
            <w:rFonts w:eastAsia="Batang"/>
            <w:bCs/>
            <w:lang w:val="en-US" w:eastAsia="ko-KR"/>
          </w:rPr>
          <w:br/>
        </w:r>
        <w:r w:rsidR="00B97C9A">
          <w:rPr>
            <w:rFonts w:eastAsia="Batang"/>
            <w:bCs/>
            <w:lang w:val="en-US" w:eastAsia="ko-KR"/>
          </w:rPr>
          <w:tab/>
        </w:r>
        <w:r w:rsidR="00B97C9A">
          <w:rPr>
            <w:rFonts w:eastAsia="Batang"/>
            <w:bCs/>
            <w:lang w:val="en-US" w:eastAsia="ko-KR"/>
          </w:rPr>
          <w:tab/>
        </w:r>
        <w:r w:rsidR="00B97C9A">
          <w:rPr>
            <w:rFonts w:eastAsia="Batang"/>
            <w:bCs/>
            <w:lang w:val="en-US" w:eastAsia="ko-KR"/>
          </w:rPr>
          <w:tab/>
        </w:r>
        <w:r w:rsidR="00B97C9A">
          <w:rPr>
            <w:rFonts w:eastAsia="Batang"/>
            <w:bCs/>
            <w:lang w:val="en-US" w:eastAsia="ko-KR"/>
          </w:rPr>
          <w:tab/>
          <w:t>countedLayerIdxFlag[ LayerIdxInVps[ PredictedLayerId[ iNuhLId ][ j ] ] ] = 1</w:t>
        </w:r>
      </w:ins>
      <w:ins w:id="1997" w:author="Miska Hannuksela" w:date="2014-03-03T19:34:00Z">
        <w:r w:rsidR="008A19C5">
          <w:rPr>
            <w:rFonts w:eastAsia="Batang"/>
            <w:bCs/>
            <w:lang w:val="en-US" w:eastAsia="ko-KR"/>
          </w:rPr>
          <w:br/>
        </w:r>
        <w:r w:rsidR="008A19C5">
          <w:rPr>
            <w:rFonts w:eastAsia="Batang"/>
            <w:bCs/>
            <w:lang w:val="en-US" w:eastAsia="ko-KR"/>
          </w:rPr>
          <w:tab/>
        </w:r>
        <w:r w:rsidR="008A19C5">
          <w:rPr>
            <w:rFonts w:eastAsia="Batang"/>
            <w:bCs/>
            <w:lang w:val="en-US" w:eastAsia="ko-KR"/>
          </w:rPr>
          <w:tab/>
        </w:r>
        <w:r w:rsidR="008A19C5">
          <w:rPr>
            <w:rFonts w:eastAsia="Batang"/>
            <w:bCs/>
            <w:lang w:val="en-US" w:eastAsia="ko-KR"/>
          </w:rPr>
          <w:tab/>
        </w:r>
      </w:ins>
      <w:ins w:id="1998" w:author="Miska Hannuksela" w:date="2014-03-03T19:35:00Z">
        <w:r w:rsidR="008A19C5">
          <w:rPr>
            <w:rFonts w:eastAsia="Batang"/>
            <w:bCs/>
            <w:lang w:val="en-US" w:eastAsia="ko-KR"/>
          </w:rPr>
          <w:t>}</w:t>
        </w:r>
        <w:r w:rsidR="00B97C9A">
          <w:rPr>
            <w:rFonts w:eastAsia="Batang"/>
            <w:bCs/>
            <w:lang w:val="en-US" w:eastAsia="ko-KR"/>
          </w:rPr>
          <w:br/>
        </w:r>
        <w:r w:rsidR="00B97C9A">
          <w:rPr>
            <w:rFonts w:eastAsia="Batang"/>
            <w:bCs/>
            <w:lang w:val="en-US" w:eastAsia="ko-KR"/>
          </w:rPr>
          <w:tab/>
        </w:r>
        <w:r w:rsidR="00B97C9A">
          <w:rPr>
            <w:rFonts w:eastAsia="Batang"/>
            <w:bCs/>
            <w:lang w:val="en-US" w:eastAsia="ko-KR"/>
          </w:rPr>
          <w:tab/>
          <w:t>NumIndependentLayers++</w:t>
        </w:r>
        <w:r w:rsidR="00B97C9A">
          <w:rPr>
            <w:rFonts w:eastAsia="Batang"/>
            <w:bCs/>
            <w:lang w:val="en-US" w:eastAsia="ko-KR"/>
          </w:rPr>
          <w:br/>
        </w:r>
        <w:r w:rsidR="00B97C9A">
          <w:rPr>
            <w:rFonts w:eastAsia="Batang"/>
            <w:bCs/>
            <w:lang w:val="en-US" w:eastAsia="ko-KR"/>
          </w:rPr>
          <w:tab/>
        </w:r>
      </w:ins>
      <w:ins w:id="1999" w:author="Miska Hannuksela" w:date="2014-03-03T19:36:00Z">
        <w:r w:rsidR="00B97C9A">
          <w:rPr>
            <w:rFonts w:eastAsia="Batang"/>
            <w:bCs/>
            <w:lang w:val="en-US" w:eastAsia="ko-KR"/>
          </w:rPr>
          <w:t>}</w:t>
        </w:r>
        <w:r w:rsidR="00B97C9A">
          <w:rPr>
            <w:rFonts w:eastAsia="Batang"/>
            <w:bCs/>
            <w:lang w:val="en-US" w:eastAsia="ko-KR"/>
          </w:rPr>
          <w:br/>
          <w:t>}</w:t>
        </w:r>
      </w:ins>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xml:space="preserve">[ i ] plus 1 specifies the maximum number of temporal sub-layers that may be present in </w:t>
      </w:r>
      <w:r w:rsidRPr="00564A49">
        <w:rPr>
          <w:rFonts w:eastAsia="Batang"/>
          <w:bCs/>
          <w:lang w:val="en-US" w:eastAsia="ko-KR"/>
        </w:rPr>
        <w:lastRenderedPageBreak/>
        <w:t>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F730B5" w:rsidRDefault="00F730B5" w:rsidP="007E173E">
      <w:pPr>
        <w:rPr>
          <w:ins w:id="2000" w:author="Miska Hannuksela" w:date="2014-03-03T20:06:00Z"/>
          <w:rFonts w:ascii="TimesNewRoman" w:hAnsi="TimesNewRoman" w:cs="TimesNewRoman"/>
          <w:lang w:val="en-US"/>
        </w:rPr>
      </w:pPr>
      <w:proofErr w:type="gramStart"/>
      <w:ins w:id="2001" w:author="Miska Hannuksela" w:date="2014-03-03T18:47:00Z">
        <w:r>
          <w:rPr>
            <w:b/>
            <w:bCs/>
            <w:lang w:val="en-US"/>
          </w:rPr>
          <w:t>num_ext_bl_layer_sets_minus1</w:t>
        </w:r>
      </w:ins>
      <w:proofErr w:type="gramEnd"/>
      <w:ins w:id="2002" w:author="Miska Hannuksela" w:date="2014-03-03T18:48:00Z">
        <w:r>
          <w:rPr>
            <w:bCs/>
            <w:lang w:val="en-US"/>
          </w:rPr>
          <w:t xml:space="preserve"> plus 1 specifies the number of </w:t>
        </w:r>
      </w:ins>
      <w:ins w:id="2003" w:author="Miska Hannuksela" w:date="2014-03-17T17:15:00Z">
        <w:r w:rsidR="00B94857">
          <w:rPr>
            <w:bCs/>
            <w:lang w:val="en-US"/>
          </w:rPr>
          <w:t xml:space="preserve">additional </w:t>
        </w:r>
      </w:ins>
      <w:ins w:id="2004" w:author="Miska Hannuksela" w:date="2014-03-03T18:48:00Z">
        <w:r>
          <w:rPr>
            <w:bCs/>
            <w:lang w:val="en-US"/>
          </w:rPr>
          <w:t xml:space="preserve">layer sets </w:t>
        </w:r>
      </w:ins>
      <w:ins w:id="2005" w:author="Miska Hannuksela" w:date="2014-03-03T18:49:00Z">
        <w:r>
          <w:rPr>
            <w:bCs/>
            <w:lang w:val="en-US"/>
          </w:rPr>
          <w:t>with an external base layer.</w:t>
        </w:r>
      </w:ins>
      <w:ins w:id="2006" w:author="Miska Hannuksela" w:date="2014-03-03T18:51:00Z">
        <w:r>
          <w:rPr>
            <w:bCs/>
            <w:lang w:val="en-US"/>
          </w:rPr>
          <w:t xml:space="preserve"> num_ext_bl_layer_sets_minus1 shall be </w:t>
        </w:r>
        <w:r>
          <w:rPr>
            <w:rFonts w:ascii="TimesNewRoman" w:hAnsi="TimesNewRoman" w:cs="TimesNewRoman"/>
            <w:lang w:val="en-US"/>
          </w:rPr>
          <w:t>in the range of 0 to 1023, inclusive.</w:t>
        </w:r>
      </w:ins>
    </w:p>
    <w:p w:rsidR="002B1EB2" w:rsidRDefault="002B1EB2" w:rsidP="007E173E">
      <w:pPr>
        <w:rPr>
          <w:ins w:id="2007" w:author="Miska Hannuksela" w:date="2014-03-03T20:06:00Z"/>
          <w:rFonts w:ascii="TimesNewRoman" w:hAnsi="TimesNewRoman" w:cs="TimesNewRoman"/>
          <w:lang w:val="en-US"/>
        </w:rPr>
      </w:pPr>
      <w:ins w:id="2008" w:author="Miska Hannuksela" w:date="2014-03-03T20:06:00Z">
        <w:r>
          <w:rPr>
            <w:rFonts w:ascii="TimesNewRoman" w:hAnsi="TimesNewRoman" w:cs="TimesNewRoman"/>
            <w:lang w:val="en-US"/>
          </w:rPr>
          <w:t>The variable NumExtBlLayerSets is derived as follows:</w:t>
        </w:r>
      </w:ins>
    </w:p>
    <w:p w:rsidR="002B1EB2" w:rsidRDefault="002B1EB2" w:rsidP="002B1EB2">
      <w:pPr>
        <w:tabs>
          <w:tab w:val="clear" w:pos="794"/>
          <w:tab w:val="clear" w:pos="1191"/>
          <w:tab w:val="clear" w:pos="1588"/>
          <w:tab w:val="clear" w:pos="1985"/>
          <w:tab w:val="left" w:pos="360"/>
          <w:tab w:val="left" w:pos="720"/>
          <w:tab w:val="left" w:pos="1080"/>
          <w:tab w:val="left" w:pos="1440"/>
        </w:tabs>
        <w:ind w:left="360"/>
        <w:jc w:val="left"/>
        <w:rPr>
          <w:ins w:id="2009" w:author="Miska Hannuksela" w:date="2014-03-03T18:51:00Z"/>
          <w:rFonts w:ascii="TimesNewRoman" w:hAnsi="TimesNewRoman" w:cs="TimesNewRoman"/>
          <w:lang w:val="en-US"/>
        </w:rPr>
      </w:pPr>
      <w:proofErr w:type="gramStart"/>
      <w:ins w:id="2010" w:author="Miska Hannuksela" w:date="2014-03-03T20:06:00Z">
        <w:r>
          <w:rPr>
            <w:rFonts w:ascii="TimesNewRoman" w:hAnsi="TimesNewRoman" w:cs="TimesNewRoman"/>
            <w:lang w:val="en-US"/>
          </w:rPr>
          <w:t>if(</w:t>
        </w:r>
      </w:ins>
      <w:proofErr w:type="gramEnd"/>
      <w:ins w:id="2011" w:author="Miska Hannuksela" w:date="2014-03-18T10:49:00Z">
        <w:r w:rsidR="00F168DE">
          <w:rPr>
            <w:rFonts w:ascii="TimesNewRoman" w:hAnsi="TimesNewRoman" w:cs="TimesNewRoman"/>
            <w:lang w:val="en-US"/>
          </w:rPr>
          <w:t xml:space="preserve"> </w:t>
        </w:r>
        <w:r w:rsidR="00F168DE" w:rsidRPr="000D636A">
          <w:rPr>
            <w:bCs/>
            <w:noProof/>
            <w:lang w:val="en-US" w:eastAsia="ko-KR"/>
          </w:rPr>
          <w:t>vps_base_layer_</w:t>
        </w:r>
        <w:r w:rsidR="00F168DE">
          <w:rPr>
            <w:bCs/>
            <w:noProof/>
            <w:lang w:val="en-US" w:eastAsia="ko-KR"/>
          </w:rPr>
          <w:t>in</w:t>
        </w:r>
        <w:r w:rsidR="00F168DE" w:rsidRPr="000D636A">
          <w:rPr>
            <w:bCs/>
            <w:noProof/>
            <w:lang w:val="en-US" w:eastAsia="ko-KR"/>
          </w:rPr>
          <w:t>ternal_flag</w:t>
        </w:r>
      </w:ins>
      <w:ins w:id="2012" w:author="Miska Hannuksela" w:date="2014-03-03T20:06:00Z">
        <w:r>
          <w:rPr>
            <w:rFonts w:eastAsia="Batang"/>
            <w:bCs/>
            <w:lang w:val="en-US" w:eastAsia="ko-KR"/>
          </w:rPr>
          <w:t xml:space="preserve"> )</w:t>
        </w:r>
      </w:ins>
      <w:ins w:id="2013" w:author="Miska Hannuksela" w:date="2014-03-03T20:07:00Z">
        <w:r>
          <w:rPr>
            <w:rFonts w:eastAsia="Batang"/>
            <w:bCs/>
            <w:lang w:val="en-US" w:eastAsia="ko-KR"/>
          </w:rPr>
          <w:br/>
        </w:r>
        <w:r>
          <w:rPr>
            <w:rFonts w:eastAsia="Batang"/>
            <w:bCs/>
            <w:lang w:val="en-US" w:eastAsia="ko-KR"/>
          </w:rPr>
          <w:tab/>
        </w:r>
        <w:r>
          <w:rPr>
            <w:rFonts w:ascii="TimesNewRoman" w:hAnsi="TimesNewRoman" w:cs="TimesNewRoman"/>
            <w:lang w:val="en-US"/>
          </w:rPr>
          <w:t>NumExtBlLayerSets = 0</w:t>
        </w:r>
        <w:r>
          <w:rPr>
            <w:rFonts w:ascii="TimesNewRoman" w:hAnsi="TimesNewRoman" w:cs="TimesNewRoman"/>
            <w:lang w:val="en-US"/>
          </w:rPr>
          <w:br/>
          <w:t>else</w:t>
        </w:r>
        <w:r>
          <w:rPr>
            <w:rFonts w:ascii="TimesNewRoman" w:hAnsi="TimesNewRoman" w:cs="TimesNewRoman"/>
            <w:lang w:val="en-US"/>
          </w:rPr>
          <w:br/>
        </w:r>
        <w:r>
          <w:rPr>
            <w:rFonts w:ascii="TimesNewRoman" w:hAnsi="TimesNewRoman" w:cs="TimesNewRoman"/>
            <w:lang w:val="en-US"/>
          </w:rPr>
          <w:tab/>
          <w:t xml:space="preserve">NumExtBlLayerSets = </w:t>
        </w:r>
        <w:r>
          <w:rPr>
            <w:bCs/>
            <w:lang w:val="en-US"/>
          </w:rPr>
          <w:t>num_ext_bl_layer_sets_minus1 + 1</w:t>
        </w:r>
      </w:ins>
    </w:p>
    <w:p w:rsidR="00B94857" w:rsidRPr="00943A5F" w:rsidRDefault="00B94857" w:rsidP="00B94857">
      <w:pPr>
        <w:numPr>
          <w:ilvl w:val="12"/>
          <w:numId w:val="0"/>
        </w:numPr>
        <w:rPr>
          <w:ins w:id="2014" w:author="Miska Hannuksela" w:date="2014-03-17T17:14:00Z"/>
          <w:noProof/>
        </w:rPr>
      </w:pPr>
      <w:ins w:id="2015" w:author="Miska Hannuksela" w:date="2014-03-17T17:14:00Z">
        <w:r w:rsidRPr="00943A5F">
          <w:rPr>
            <w:b/>
            <w:noProof/>
          </w:rPr>
          <w:t>vps_num_</w:t>
        </w:r>
        <w:r>
          <w:rPr>
            <w:b/>
            <w:noProof/>
          </w:rPr>
          <w:t>add_</w:t>
        </w:r>
        <w:r w:rsidRPr="00943A5F">
          <w:rPr>
            <w:b/>
            <w:noProof/>
          </w:rPr>
          <w:t>hrd_parameters</w:t>
        </w:r>
        <w:r w:rsidRPr="00943A5F">
          <w:rPr>
            <w:noProof/>
          </w:rPr>
          <w:t xml:space="preserve"> specifies the number of hrd_parameters( ) syntax structures present in the </w:t>
        </w:r>
        <w:r>
          <w:rPr>
            <w:noProof/>
          </w:rPr>
          <w:t>VPS</w:t>
        </w:r>
        <w:r w:rsidRPr="00943A5F">
          <w:rPr>
            <w:noProof/>
          </w:rPr>
          <w:t xml:space="preserve"> </w:t>
        </w:r>
        <w:r>
          <w:rPr>
            <w:noProof/>
          </w:rPr>
          <w:t>extension syntax structure</w:t>
        </w:r>
        <w:r w:rsidRPr="00943A5F">
          <w:rPr>
            <w:noProof/>
          </w:rPr>
          <w:t xml:space="preserve">. </w:t>
        </w:r>
        <w:r w:rsidRPr="00612BEE">
          <w:rPr>
            <w:bCs/>
            <w:noProof/>
            <w:szCs w:val="22"/>
          </w:rPr>
          <w:t>vps_num_</w:t>
        </w:r>
        <w:r>
          <w:rPr>
            <w:bCs/>
            <w:noProof/>
            <w:szCs w:val="22"/>
          </w:rPr>
          <w:t>add_</w:t>
        </w:r>
        <w:r w:rsidRPr="00612BEE">
          <w:rPr>
            <w:bCs/>
            <w:noProof/>
            <w:szCs w:val="22"/>
          </w:rPr>
          <w:t>hrd_parameters</w:t>
        </w:r>
        <w:r w:rsidRPr="00943A5F">
          <w:rPr>
            <w:bCs/>
            <w:noProof/>
            <w:szCs w:val="22"/>
          </w:rPr>
          <w:t xml:space="preserve"> </w:t>
        </w:r>
      </w:ins>
      <w:ins w:id="2016" w:author="Miska Hannuksela" w:date="2014-03-17T17:15:00Z">
        <w:r>
          <w:rPr>
            <w:bCs/>
            <w:noProof/>
            <w:szCs w:val="22"/>
          </w:rPr>
          <w:t xml:space="preserve">shall be </w:t>
        </w:r>
      </w:ins>
      <w:ins w:id="2017" w:author="Miska Hannuksela" w:date="2014-03-17T17:14:00Z">
        <w:r>
          <w:rPr>
            <w:bCs/>
            <w:noProof/>
            <w:szCs w:val="22"/>
          </w:rPr>
          <w:t xml:space="preserve">in the range of </w:t>
        </w:r>
      </w:ins>
      <w:ins w:id="2018" w:author="Miska Hannuksela" w:date="2014-03-17T17:19:00Z">
        <w:r>
          <w:rPr>
            <w:bCs/>
            <w:noProof/>
            <w:szCs w:val="22"/>
          </w:rPr>
          <w:t>0</w:t>
        </w:r>
      </w:ins>
      <w:ins w:id="2019" w:author="Miska Hannuksela" w:date="2014-03-17T17:14:00Z">
        <w:r w:rsidRPr="00943A5F">
          <w:rPr>
            <w:bCs/>
            <w:noProof/>
            <w:szCs w:val="22"/>
          </w:rPr>
          <w:t xml:space="preserve"> to </w:t>
        </w:r>
      </w:ins>
      <w:ins w:id="2020" w:author="Miska Hannuksela" w:date="2014-03-17T17:20:00Z">
        <w:r>
          <w:rPr>
            <w:bCs/>
            <w:noProof/>
            <w:szCs w:val="22"/>
          </w:rPr>
          <w:t>num_ext_bl_layer_sets_minus1 + 1</w:t>
        </w:r>
      </w:ins>
      <w:ins w:id="2021" w:author="Miska Hannuksela" w:date="2014-03-17T17:14:00Z">
        <w:r>
          <w:rPr>
            <w:bCs/>
            <w:noProof/>
            <w:szCs w:val="22"/>
          </w:rPr>
          <w:t>, inclusive</w:t>
        </w:r>
        <w:r w:rsidRPr="00943A5F">
          <w:rPr>
            <w:bCs/>
            <w:noProof/>
            <w:szCs w:val="22"/>
          </w:rPr>
          <w:t>.</w:t>
        </w:r>
      </w:ins>
    </w:p>
    <w:p w:rsidR="00B94857" w:rsidRDefault="00B94857" w:rsidP="00B94857">
      <w:pPr>
        <w:rPr>
          <w:ins w:id="2022" w:author="Miska Hannuksela" w:date="2014-03-17T17:21:00Z"/>
          <w:bCs/>
          <w:noProof/>
          <w:szCs w:val="22"/>
        </w:rPr>
      </w:pPr>
      <w:ins w:id="2023" w:author="Miska Hannuksela" w:date="2014-03-17T17:15:00Z">
        <w:r w:rsidRPr="007B5D07">
          <w:rPr>
            <w:b/>
            <w:noProof/>
            <w:lang w:eastAsia="ko-KR"/>
          </w:rPr>
          <w:t>hrd_</w:t>
        </w:r>
        <w:r>
          <w:rPr>
            <w:b/>
            <w:noProof/>
            <w:lang w:eastAsia="ko-KR"/>
          </w:rPr>
          <w:t>add_layer_set</w:t>
        </w:r>
        <w:r w:rsidRPr="007B5D07">
          <w:rPr>
            <w:b/>
            <w:noProof/>
            <w:lang w:eastAsia="ko-KR"/>
          </w:rPr>
          <w:t>_idx</w:t>
        </w:r>
        <w:r w:rsidRPr="007B5D07">
          <w:rPr>
            <w:rFonts w:eastAsia="MS Mincho"/>
          </w:rPr>
          <w:t>[ i ]</w:t>
        </w:r>
        <w:r w:rsidRPr="007B5D07">
          <w:rPr>
            <w:noProof/>
            <w:lang w:eastAsia="ko-KR"/>
          </w:rPr>
          <w:t xml:space="preserve"> specifies </w:t>
        </w:r>
        <w:r>
          <w:rPr>
            <w:noProof/>
            <w:lang w:eastAsia="ko-KR"/>
          </w:rPr>
          <w:t xml:space="preserve">the index, into the list of </w:t>
        </w:r>
      </w:ins>
      <w:ins w:id="2024" w:author="Miska Hannuksela" w:date="2014-03-17T17:16:00Z">
        <w:r>
          <w:rPr>
            <w:noProof/>
            <w:lang w:eastAsia="ko-KR"/>
          </w:rPr>
          <w:t xml:space="preserve">additional </w:t>
        </w:r>
      </w:ins>
      <w:ins w:id="2025" w:author="Miska Hannuksela" w:date="2014-03-17T17:15:00Z">
        <w:r>
          <w:rPr>
            <w:noProof/>
            <w:lang w:eastAsia="ko-KR"/>
          </w:rPr>
          <w:t xml:space="preserve">layer sets </w:t>
        </w:r>
      </w:ins>
      <w:ins w:id="2026" w:author="Miska Hannuksela" w:date="2014-03-17T17:16:00Z">
        <w:r>
          <w:rPr>
            <w:noProof/>
            <w:lang w:eastAsia="ko-KR"/>
          </w:rPr>
          <w:t xml:space="preserve">with an external base layer </w:t>
        </w:r>
      </w:ins>
      <w:ins w:id="2027" w:author="Miska Hannuksela" w:date="2014-03-17T17:15:00Z">
        <w:r>
          <w:rPr>
            <w:noProof/>
            <w:lang w:eastAsia="ko-KR"/>
          </w:rPr>
          <w:t>specified by the VPS</w:t>
        </w:r>
      </w:ins>
      <w:ins w:id="2028" w:author="Miska Hannuksela" w:date="2014-03-17T17:16:00Z">
        <w:r>
          <w:rPr>
            <w:noProof/>
            <w:lang w:eastAsia="ko-KR"/>
          </w:rPr>
          <w:t xml:space="preserve"> extension syntax structure</w:t>
        </w:r>
      </w:ins>
      <w:ins w:id="2029" w:author="Miska Hannuksela" w:date="2014-03-17T17:15:00Z">
        <w:r>
          <w:rPr>
            <w:noProof/>
            <w:lang w:eastAsia="ko-KR"/>
          </w:rPr>
          <w:t xml:space="preserve">, of the </w:t>
        </w:r>
      </w:ins>
      <w:ins w:id="2030" w:author="Miska Hannuksela" w:date="2014-03-17T17:16:00Z">
        <w:r>
          <w:rPr>
            <w:noProof/>
            <w:lang w:eastAsia="ko-KR"/>
          </w:rPr>
          <w:t xml:space="preserve">additional </w:t>
        </w:r>
      </w:ins>
      <w:ins w:id="2031" w:author="Miska Hannuksela" w:date="2014-03-17T17:15:00Z">
        <w:r>
          <w:rPr>
            <w:noProof/>
            <w:lang w:eastAsia="ko-KR"/>
          </w:rPr>
          <w:t>layer set to which th</w:t>
        </w:r>
        <w:r w:rsidRPr="007B5D07">
          <w:rPr>
            <w:noProof/>
            <w:lang w:eastAsia="ko-KR"/>
          </w:rPr>
          <w:t>e i</w:t>
        </w:r>
        <w:r>
          <w:rPr>
            <w:noProof/>
            <w:lang w:eastAsia="ko-KR"/>
          </w:rPr>
          <w:noBreakHyphen/>
        </w:r>
        <w:r w:rsidRPr="007B5D07">
          <w:rPr>
            <w:noProof/>
            <w:lang w:eastAsia="ko-KR"/>
          </w:rPr>
          <w:t>th hrd_parameters(</w:t>
        </w:r>
        <w:r>
          <w:rPr>
            <w:noProof/>
            <w:lang w:eastAsia="ko-KR"/>
          </w:rPr>
          <w:t> </w:t>
        </w:r>
        <w:r w:rsidRPr="007B5D07">
          <w:rPr>
            <w:noProof/>
            <w:lang w:eastAsia="ko-KR"/>
          </w:rPr>
          <w:t xml:space="preserve">) syntax structure in the </w:t>
        </w:r>
        <w:r>
          <w:rPr>
            <w:noProof/>
            <w:lang w:eastAsia="ko-KR"/>
          </w:rPr>
          <w:t>VPS</w:t>
        </w:r>
        <w:r w:rsidRPr="007B5D07">
          <w:rPr>
            <w:noProof/>
            <w:lang w:eastAsia="ko-KR"/>
          </w:rPr>
          <w:t xml:space="preserve"> </w:t>
        </w:r>
      </w:ins>
      <w:ins w:id="2032" w:author="Miska Hannuksela" w:date="2014-03-17T17:21:00Z">
        <w:r>
          <w:rPr>
            <w:noProof/>
            <w:lang w:eastAsia="ko-KR"/>
          </w:rPr>
          <w:t xml:space="preserve">extension syntax structure </w:t>
        </w:r>
      </w:ins>
      <w:ins w:id="2033" w:author="Miska Hannuksela" w:date="2014-03-17T17:15:00Z">
        <w:r w:rsidRPr="007B5D07">
          <w:rPr>
            <w:noProof/>
            <w:lang w:eastAsia="ko-KR"/>
          </w:rPr>
          <w:t>applies.</w:t>
        </w:r>
        <w:r>
          <w:rPr>
            <w:noProof/>
            <w:lang w:eastAsia="ko-KR"/>
          </w:rPr>
          <w:t xml:space="preserve"> </w:t>
        </w:r>
        <w:r>
          <w:rPr>
            <w:bCs/>
            <w:noProof/>
            <w:szCs w:val="22"/>
          </w:rPr>
          <w:t>hrd_</w:t>
        </w:r>
      </w:ins>
      <w:ins w:id="2034" w:author="Miska Hannuksela" w:date="2014-03-17T17:17:00Z">
        <w:r>
          <w:rPr>
            <w:bCs/>
            <w:noProof/>
            <w:szCs w:val="22"/>
          </w:rPr>
          <w:t>add_</w:t>
        </w:r>
      </w:ins>
      <w:ins w:id="2035" w:author="Miska Hannuksela" w:date="2014-03-17T17:15:00Z">
        <w:r>
          <w:rPr>
            <w:bCs/>
            <w:noProof/>
            <w:szCs w:val="22"/>
          </w:rPr>
          <w:t>layer_set_idx[ i ]</w:t>
        </w:r>
      </w:ins>
      <w:ins w:id="2036" w:author="Miska Hannuksela" w:date="2014-03-17T17:17:00Z">
        <w:r>
          <w:rPr>
            <w:bCs/>
            <w:noProof/>
            <w:szCs w:val="22"/>
          </w:rPr>
          <w:t xml:space="preserve"> shall be</w:t>
        </w:r>
      </w:ins>
      <w:ins w:id="2037" w:author="Miska Hannuksela" w:date="2014-03-17T17:15:00Z">
        <w:r>
          <w:rPr>
            <w:bCs/>
            <w:noProof/>
            <w:szCs w:val="22"/>
          </w:rPr>
          <w:t xml:space="preserve"> </w:t>
        </w:r>
        <w:r w:rsidRPr="00943A5F">
          <w:rPr>
            <w:bCs/>
            <w:noProof/>
            <w:szCs w:val="22"/>
          </w:rPr>
          <w:t>in the range of 0 to</w:t>
        </w:r>
        <w:r>
          <w:rPr>
            <w:bCs/>
            <w:noProof/>
            <w:szCs w:val="22"/>
          </w:rPr>
          <w:t> </w:t>
        </w:r>
      </w:ins>
      <w:ins w:id="2038" w:author="Miska Hannuksela" w:date="2014-03-17T17:17:00Z">
        <w:r>
          <w:rPr>
            <w:bCs/>
            <w:noProof/>
            <w:szCs w:val="22"/>
          </w:rPr>
          <w:t>num_ext_bl_layer_sets_minus1</w:t>
        </w:r>
      </w:ins>
      <w:ins w:id="2039" w:author="Miska Hannuksela" w:date="2014-03-17T17:15:00Z">
        <w:r>
          <w:rPr>
            <w:bCs/>
            <w:noProof/>
            <w:szCs w:val="22"/>
          </w:rPr>
          <w:t>, inclusive</w:t>
        </w:r>
        <w:r w:rsidRPr="00943A5F">
          <w:rPr>
            <w:bCs/>
            <w:noProof/>
            <w:szCs w:val="22"/>
          </w:rPr>
          <w:t>.</w:t>
        </w:r>
      </w:ins>
    </w:p>
    <w:p w:rsidR="00B94857" w:rsidRPr="008267A7" w:rsidRDefault="00B94857" w:rsidP="00B94857">
      <w:pPr>
        <w:tabs>
          <w:tab w:val="clear" w:pos="794"/>
          <w:tab w:val="clear" w:pos="1191"/>
          <w:tab w:val="clear" w:pos="1588"/>
          <w:tab w:val="clear" w:pos="1985"/>
          <w:tab w:val="left" w:pos="360"/>
          <w:tab w:val="left" w:pos="720"/>
          <w:tab w:val="left" w:pos="1080"/>
          <w:tab w:val="left" w:pos="1440"/>
        </w:tabs>
        <w:rPr>
          <w:ins w:id="2040" w:author="Miska Hannuksela" w:date="2014-03-17T17:21:00Z"/>
        </w:rPr>
      </w:pPr>
      <w:ins w:id="2041" w:author="Miska Hannuksela" w:date="2014-03-17T17:21:00Z">
        <w:r>
          <w:rPr>
            <w:b/>
            <w:noProof/>
            <w:lang w:eastAsia="ko-KR"/>
          </w:rPr>
          <w:t>add_</w:t>
        </w:r>
        <w:r w:rsidRPr="002D6EDA">
          <w:rPr>
            <w:b/>
            <w:noProof/>
            <w:lang w:eastAsia="ko-KR"/>
          </w:rPr>
          <w:t>cprms_present_flag</w:t>
        </w:r>
        <w:r w:rsidRPr="00FC2E92">
          <w:rPr>
            <w:noProof/>
            <w:lang w:eastAsia="ko-KR"/>
          </w:rPr>
          <w:t>[ i ] equal to 1 specifies that the HRD parameters that are common for all sub-layer</w:t>
        </w:r>
        <w:r w:rsidRPr="00923343">
          <w:rPr>
            <w:noProof/>
            <w:lang w:eastAsia="ko-KR"/>
          </w:rPr>
          <w:t>s are present in the i-th hrd_parameters(</w:t>
        </w:r>
        <w:r w:rsidRPr="009654FD">
          <w:rPr>
            <w:noProof/>
            <w:lang w:eastAsia="ko-KR"/>
          </w:rPr>
          <w:t> </w:t>
        </w:r>
        <w:r w:rsidRPr="00E82391">
          <w:rPr>
            <w:noProof/>
            <w:lang w:eastAsia="ko-KR"/>
          </w:rPr>
          <w:t>) syntax structure in the VPS</w:t>
        </w:r>
      </w:ins>
      <w:ins w:id="2042" w:author="Miska Hannuksela" w:date="2014-03-17T17:22:00Z">
        <w:r>
          <w:rPr>
            <w:noProof/>
            <w:lang w:eastAsia="ko-KR"/>
          </w:rPr>
          <w:t xml:space="preserve"> extension syntax structure</w:t>
        </w:r>
      </w:ins>
      <w:ins w:id="2043" w:author="Miska Hannuksela" w:date="2014-03-17T17:21:00Z">
        <w:r w:rsidRPr="001168B9">
          <w:rPr>
            <w:noProof/>
            <w:lang w:eastAsia="ko-KR"/>
          </w:rPr>
          <w:t xml:space="preserve">. </w:t>
        </w:r>
      </w:ins>
      <w:ins w:id="2044" w:author="Miska Hannuksela" w:date="2014-03-17T17:22:00Z">
        <w:r>
          <w:rPr>
            <w:noProof/>
            <w:lang w:eastAsia="ko-KR"/>
          </w:rPr>
          <w:t>add_</w:t>
        </w:r>
      </w:ins>
      <w:ins w:id="2045" w:author="Miska Hannuksela" w:date="2014-03-17T17:21:00Z">
        <w:r w:rsidRPr="001168B9">
          <w:rPr>
            <w:noProof/>
            <w:lang w:eastAsia="ko-KR"/>
          </w:rPr>
          <w:t>cprms_present_flag[ i ] equal to 0 specifies that the HRD parameters that are common for all sub-layers are not present in the i-th hrd_parameters(</w:t>
        </w:r>
        <w:r w:rsidRPr="004016F0">
          <w:rPr>
            <w:noProof/>
            <w:lang w:eastAsia="ko-KR"/>
          </w:rPr>
          <w:t> </w:t>
        </w:r>
        <w:r w:rsidRPr="00575ACD">
          <w:rPr>
            <w:noProof/>
            <w:lang w:eastAsia="ko-KR"/>
          </w:rPr>
          <w:t xml:space="preserve">) syntax structure in the </w:t>
        </w:r>
        <w:r w:rsidRPr="009E5363">
          <w:rPr>
            <w:noProof/>
            <w:lang w:eastAsia="ko-KR"/>
          </w:rPr>
          <w:t>VPS</w:t>
        </w:r>
        <w:r w:rsidRPr="008267A7">
          <w:rPr>
            <w:noProof/>
            <w:lang w:eastAsia="ko-KR"/>
          </w:rPr>
          <w:t xml:space="preserve"> </w:t>
        </w:r>
      </w:ins>
      <w:ins w:id="2046" w:author="Miska Hannuksela" w:date="2014-03-17T17:22:00Z">
        <w:r>
          <w:rPr>
            <w:noProof/>
            <w:lang w:eastAsia="ko-KR"/>
          </w:rPr>
          <w:t xml:space="preserve">extension syntax structure </w:t>
        </w:r>
      </w:ins>
      <w:ins w:id="2047" w:author="Miska Hannuksela" w:date="2014-03-17T17:21:00Z">
        <w:r w:rsidRPr="008267A7">
          <w:rPr>
            <w:noProof/>
            <w:lang w:eastAsia="ko-KR"/>
          </w:rPr>
          <w:t>and are derived to be the same as the ( i − 1 )-th hrd_parameters( ) syntax structure in the VPS</w:t>
        </w:r>
      </w:ins>
      <w:ins w:id="2048" w:author="Miska Hannuksela" w:date="2014-03-17T17:22:00Z">
        <w:r>
          <w:rPr>
            <w:noProof/>
            <w:lang w:eastAsia="ko-KR"/>
          </w:rPr>
          <w:t xml:space="preserve"> extension syntax structure</w:t>
        </w:r>
      </w:ins>
      <w:ins w:id="2049" w:author="Miska Hannuksela" w:date="2014-03-17T17:21:00Z">
        <w:r w:rsidRPr="008267A7">
          <w:rPr>
            <w:noProof/>
            <w:lang w:eastAsia="ko-KR"/>
          </w:rPr>
          <w:t xml:space="preserve">. </w:t>
        </w:r>
      </w:ins>
      <w:ins w:id="2050" w:author="Miska Hannuksela" w:date="2014-03-17T17:22:00Z">
        <w:r>
          <w:rPr>
            <w:noProof/>
            <w:lang w:eastAsia="ko-KR"/>
          </w:rPr>
          <w:t>add_</w:t>
        </w:r>
      </w:ins>
      <w:ins w:id="2051" w:author="Miska Hannuksela" w:date="2014-03-17T17:21:00Z">
        <w:r w:rsidRPr="008267A7">
          <w:rPr>
            <w:noProof/>
            <w:lang w:eastAsia="ko-KR"/>
          </w:rPr>
          <w:t>cprms_present_flag[ 0 ] is inferred to be equal to 1.</w:t>
        </w:r>
      </w:ins>
    </w:p>
    <w:p w:rsidR="00F730B5" w:rsidRDefault="00F730B5" w:rsidP="007E173E">
      <w:pPr>
        <w:rPr>
          <w:ins w:id="2052" w:author="Miska Hannuksela" w:date="2014-03-03T20:05:00Z"/>
          <w:rFonts w:ascii="TimesNewRoman" w:hAnsi="TimesNewRoman" w:cs="TimesNewRoman"/>
          <w:lang w:val="en-US"/>
        </w:rPr>
      </w:pPr>
      <w:proofErr w:type="gramStart"/>
      <w:ins w:id="2053" w:author="Miska Hannuksela" w:date="2014-03-03T18:53:00Z">
        <w:r w:rsidRPr="00F730B5">
          <w:rPr>
            <w:rFonts w:ascii="TimesNewRoman" w:hAnsi="TimesNewRoman" w:cs="TimesNewRoman"/>
            <w:b/>
            <w:lang w:val="en-US"/>
          </w:rPr>
          <w:t>num_add_independent_layer_sets</w:t>
        </w:r>
        <w:proofErr w:type="gramEnd"/>
        <w:r>
          <w:rPr>
            <w:rFonts w:ascii="TimesNewRoman" w:hAnsi="TimesNewRoman" w:cs="TimesNewRoman"/>
            <w:lang w:val="en-US"/>
          </w:rPr>
          <w:t xml:space="preserve"> specifies the number of </w:t>
        </w:r>
      </w:ins>
      <w:ins w:id="2054" w:author="Miska Hannuksela" w:date="2014-03-05T09:57:00Z">
        <w:r w:rsidR="00FB0B6D">
          <w:rPr>
            <w:rFonts w:ascii="TimesNewRoman" w:hAnsi="TimesNewRoman" w:cs="TimesNewRoman"/>
            <w:lang w:val="en-US"/>
          </w:rPr>
          <w:t xml:space="preserve">additional </w:t>
        </w:r>
      </w:ins>
      <w:ins w:id="2055" w:author="Miska Hannuksela" w:date="2014-03-03T18:55:00Z">
        <w:r>
          <w:rPr>
            <w:rFonts w:ascii="TimesNewRoman" w:hAnsi="TimesNewRoman" w:cs="TimesNewRoman"/>
            <w:lang w:val="en-US"/>
          </w:rPr>
          <w:t xml:space="preserve">independent </w:t>
        </w:r>
      </w:ins>
      <w:ins w:id="2056" w:author="Miska Hannuksela" w:date="2014-03-03T18:53:00Z">
        <w:r>
          <w:rPr>
            <w:rFonts w:ascii="TimesNewRoman" w:hAnsi="TimesNewRoman" w:cs="TimesNewRoman"/>
            <w:lang w:val="en-US"/>
          </w:rPr>
          <w:t>layer sets</w:t>
        </w:r>
      </w:ins>
      <w:ins w:id="2057" w:author="Miska Hannuksela" w:date="2014-03-03T18:55:00Z">
        <w:r>
          <w:rPr>
            <w:rFonts w:ascii="TimesNewRoman" w:hAnsi="TimesNewRoman" w:cs="TimesNewRoman"/>
            <w:lang w:val="en-US"/>
          </w:rPr>
          <w:t>.</w:t>
        </w:r>
      </w:ins>
      <w:ins w:id="2058" w:author="Miska Hannuksela" w:date="2014-03-04T11:06:00Z">
        <w:r w:rsidR="00415259">
          <w:rPr>
            <w:rFonts w:ascii="TimesNewRoman" w:hAnsi="TimesNewRoman" w:cs="TimesNewRoman"/>
            <w:lang w:val="en-US"/>
          </w:rPr>
          <w:t xml:space="preserve"> When not present, </w:t>
        </w:r>
      </w:ins>
      <w:ins w:id="2059" w:author="Miska Hannuksela" w:date="2014-03-04T11:07:00Z">
        <w:r w:rsidR="00415259">
          <w:rPr>
            <w:rFonts w:ascii="TimesNewRoman" w:hAnsi="TimesNewRoman" w:cs="TimesNewRoman"/>
            <w:lang w:val="en-US"/>
          </w:rPr>
          <w:t xml:space="preserve">num_add_independent_layer_sets </w:t>
        </w:r>
      </w:ins>
      <w:ins w:id="2060" w:author="Miska Hannuksela" w:date="2014-03-04T11:06:00Z">
        <w:r w:rsidR="00415259">
          <w:rPr>
            <w:rFonts w:ascii="TimesNewRoman" w:hAnsi="TimesNewRoman" w:cs="TimesNewRoman"/>
            <w:lang w:val="en-US"/>
          </w:rPr>
          <w:t>is inferred to be equal to 0.</w:t>
        </w:r>
      </w:ins>
      <w:ins w:id="2061" w:author="Miska Hannuksela" w:date="2014-03-03T18:55:00Z">
        <w:r>
          <w:rPr>
            <w:rFonts w:ascii="TimesNewRoman" w:hAnsi="TimesNewRoman" w:cs="TimesNewRoman"/>
            <w:lang w:val="en-US"/>
          </w:rPr>
          <w:t xml:space="preserve"> </w:t>
        </w:r>
        <w:r>
          <w:rPr>
            <w:bCs/>
            <w:lang w:val="en-US"/>
          </w:rPr>
          <w:t>num_</w:t>
        </w:r>
      </w:ins>
      <w:ins w:id="2062" w:author="Miska Hannuksela" w:date="2014-03-03T20:04:00Z">
        <w:r w:rsidR="007A2C1E">
          <w:rPr>
            <w:bCs/>
            <w:lang w:val="en-US"/>
          </w:rPr>
          <w:t>add_</w:t>
        </w:r>
      </w:ins>
      <w:ins w:id="2063" w:author="Miska Hannuksela" w:date="2014-03-03T18:55:00Z">
        <w:r>
          <w:rPr>
            <w:bCs/>
            <w:lang w:val="en-US"/>
          </w:rPr>
          <w:t xml:space="preserve">independent_layer_sets shall be </w:t>
        </w:r>
        <w:r>
          <w:rPr>
            <w:rFonts w:ascii="TimesNewRoman" w:hAnsi="TimesNewRoman" w:cs="TimesNewRoman"/>
            <w:lang w:val="en-US"/>
          </w:rPr>
          <w:t>in the range of 0 to 1023, inclusive.</w:t>
        </w:r>
      </w:ins>
    </w:p>
    <w:p w:rsidR="002B1EB2" w:rsidRDefault="002B1EB2" w:rsidP="002B1EB2">
      <w:pPr>
        <w:rPr>
          <w:ins w:id="2064" w:author="Miska Hannuksela" w:date="2014-03-03T20:09:00Z"/>
          <w:rFonts w:ascii="TimesNewRoman" w:hAnsi="TimesNewRoman" w:cs="TimesNewRoman"/>
          <w:lang w:val="en-US"/>
        </w:rPr>
      </w:pPr>
      <w:ins w:id="2065" w:author="Miska Hannuksela" w:date="2014-03-03T20:09:00Z">
        <w:r>
          <w:rPr>
            <w:rFonts w:ascii="TimesNewRoman" w:hAnsi="TimesNewRoman" w:cs="TimesNewRoman"/>
            <w:lang w:val="en-US"/>
          </w:rPr>
          <w:t>The variable NumAddLayerSets is derived as follows:</w:t>
        </w:r>
      </w:ins>
    </w:p>
    <w:p w:rsidR="002B1EB2" w:rsidRDefault="002B1EB2" w:rsidP="002B1EB2">
      <w:pPr>
        <w:tabs>
          <w:tab w:val="clear" w:pos="794"/>
          <w:tab w:val="clear" w:pos="1191"/>
          <w:tab w:val="clear" w:pos="1588"/>
          <w:tab w:val="clear" w:pos="1985"/>
          <w:tab w:val="left" w:pos="360"/>
          <w:tab w:val="left" w:pos="720"/>
          <w:tab w:val="left" w:pos="1080"/>
          <w:tab w:val="left" w:pos="1440"/>
        </w:tabs>
        <w:ind w:left="360"/>
        <w:jc w:val="left"/>
        <w:rPr>
          <w:ins w:id="2066" w:author="Miska Hannuksela" w:date="2014-03-03T20:09:00Z"/>
          <w:rFonts w:ascii="TimesNewRoman" w:hAnsi="TimesNewRoman" w:cs="TimesNewRoman"/>
          <w:lang w:val="en-US"/>
        </w:rPr>
      </w:pPr>
      <w:ins w:id="2067" w:author="Miska Hannuksela" w:date="2014-03-03T20:09:00Z">
        <w:r w:rsidRPr="002B1EB2">
          <w:rPr>
            <w:rFonts w:eastAsia="Batang"/>
            <w:bCs/>
            <w:lang w:val="en-US" w:eastAsia="ko-KR"/>
          </w:rPr>
          <w:t>Num</w:t>
        </w:r>
        <w:r>
          <w:rPr>
            <w:rFonts w:eastAsia="Batang"/>
            <w:bCs/>
            <w:lang w:val="en-US" w:eastAsia="ko-KR"/>
          </w:rPr>
          <w:t>Add</w:t>
        </w:r>
        <w:r w:rsidRPr="002B1EB2">
          <w:rPr>
            <w:rFonts w:eastAsia="Batang"/>
            <w:bCs/>
            <w:lang w:val="en-US" w:eastAsia="ko-KR"/>
          </w:rPr>
          <w:t>LayerSets</w:t>
        </w:r>
        <w:r>
          <w:rPr>
            <w:rFonts w:ascii="TimesNewRoman" w:hAnsi="TimesNewRoman" w:cs="TimesNewRoman"/>
            <w:lang w:val="en-US"/>
          </w:rPr>
          <w:t xml:space="preserve"> = NumExtBlLayerSets + num_add_independent_layer_sets</w:t>
        </w:r>
      </w:ins>
    </w:p>
    <w:p w:rsidR="002B1EB2" w:rsidRDefault="007A2C1E" w:rsidP="007E173E">
      <w:pPr>
        <w:rPr>
          <w:ins w:id="2068" w:author="Miska Hannuksela" w:date="2014-03-03T20:08:00Z"/>
          <w:rFonts w:ascii="TimesNewRoman" w:hAnsi="TimesNewRoman" w:cs="TimesNewRoman"/>
          <w:lang w:val="en-US"/>
        </w:rPr>
      </w:pPr>
      <w:ins w:id="2069" w:author="Miska Hannuksela" w:date="2014-03-03T20:05:00Z">
        <w:r>
          <w:rPr>
            <w:rFonts w:ascii="TimesNewRoman" w:hAnsi="TimesNewRoman" w:cs="TimesNewRoman"/>
            <w:lang w:val="en-US"/>
          </w:rPr>
          <w:t>T</w:t>
        </w:r>
        <w:r w:rsidR="002B1EB2">
          <w:rPr>
            <w:rFonts w:ascii="TimesNewRoman" w:hAnsi="TimesNewRoman" w:cs="TimesNewRoman"/>
            <w:lang w:val="en-US"/>
          </w:rPr>
          <w:t xml:space="preserve">he variable NumLayerSets is </w:t>
        </w:r>
      </w:ins>
      <w:ins w:id="2070" w:author="Miska Hannuksela" w:date="2014-03-03T20:08:00Z">
        <w:r w:rsidR="002B1EB2">
          <w:rPr>
            <w:rFonts w:ascii="TimesNewRoman" w:hAnsi="TimesNewRoman" w:cs="TimesNewRoman"/>
            <w:lang w:val="en-US"/>
          </w:rPr>
          <w:t>derived as follows:</w:t>
        </w:r>
      </w:ins>
    </w:p>
    <w:p w:rsidR="007A2C1E" w:rsidRDefault="002B1EB2" w:rsidP="002B1EB2">
      <w:pPr>
        <w:tabs>
          <w:tab w:val="clear" w:pos="794"/>
          <w:tab w:val="clear" w:pos="1191"/>
          <w:tab w:val="clear" w:pos="1588"/>
          <w:tab w:val="clear" w:pos="1985"/>
          <w:tab w:val="left" w:pos="360"/>
          <w:tab w:val="left" w:pos="720"/>
          <w:tab w:val="left" w:pos="1080"/>
          <w:tab w:val="left" w:pos="1440"/>
        </w:tabs>
        <w:ind w:left="360"/>
        <w:jc w:val="left"/>
        <w:rPr>
          <w:ins w:id="2071" w:author="Miska Hannuksela" w:date="2014-03-03T18:55:00Z"/>
          <w:rFonts w:ascii="TimesNewRoman" w:hAnsi="TimesNewRoman" w:cs="TimesNewRoman"/>
          <w:lang w:val="en-US"/>
        </w:rPr>
      </w:pPr>
      <w:ins w:id="2072" w:author="Miska Hannuksela" w:date="2014-03-03T20:08:00Z">
        <w:r w:rsidRPr="002B1EB2">
          <w:rPr>
            <w:rFonts w:eastAsia="Batang"/>
            <w:bCs/>
            <w:lang w:val="en-US" w:eastAsia="ko-KR"/>
          </w:rPr>
          <w:t>NumLayerSets</w:t>
        </w:r>
        <w:r>
          <w:rPr>
            <w:rFonts w:ascii="TimesNewRoman" w:hAnsi="TimesNewRoman" w:cs="TimesNewRoman"/>
            <w:lang w:val="en-US"/>
          </w:rPr>
          <w:t xml:space="preserve"> = </w:t>
        </w:r>
      </w:ins>
      <w:ins w:id="2073" w:author="Miska Hannuksela" w:date="2014-03-03T20:05:00Z">
        <w:r w:rsidR="007A2C1E">
          <w:rPr>
            <w:rFonts w:ascii="TimesNewRoman" w:hAnsi="TimesNewRoman" w:cs="TimesNewRoman"/>
            <w:lang w:val="en-US"/>
          </w:rPr>
          <w:t>vps_num_layer_sets_minus1 + 1</w:t>
        </w:r>
      </w:ins>
      <w:ins w:id="2074" w:author="Miska Hannuksela" w:date="2014-03-03T20:07:00Z">
        <w:r>
          <w:rPr>
            <w:rFonts w:ascii="TimesNewRoman" w:hAnsi="TimesNewRoman" w:cs="TimesNewRoman"/>
            <w:lang w:val="en-US"/>
          </w:rPr>
          <w:t xml:space="preserve"> + </w:t>
        </w:r>
      </w:ins>
      <w:ins w:id="2075" w:author="Miska Hannuksela" w:date="2014-03-03T20:09:00Z">
        <w:r>
          <w:rPr>
            <w:rFonts w:ascii="TimesNewRoman" w:hAnsi="TimesNewRoman" w:cs="TimesNewRoman"/>
            <w:lang w:val="en-US"/>
          </w:rPr>
          <w:t>NumAddLayerSets</w:t>
        </w:r>
      </w:ins>
    </w:p>
    <w:p w:rsidR="00B26B23" w:rsidRDefault="00B26B23" w:rsidP="00B26B23">
      <w:pPr>
        <w:rPr>
          <w:ins w:id="2076" w:author="Miska Hannuksela" w:date="2014-03-04T13:30:00Z"/>
          <w:rFonts w:ascii="TimesNewRoman" w:hAnsi="TimesNewRoman" w:cs="TimesNewRoman"/>
          <w:lang w:val="en-US"/>
        </w:rPr>
      </w:pPr>
      <w:ins w:id="2077" w:author="Miska Hannuksela" w:date="2014-03-04T13:30:00Z">
        <w:r>
          <w:rPr>
            <w:rFonts w:eastAsia="Batang"/>
            <w:bCs/>
            <w:lang w:val="en-US" w:eastAsia="ko-KR"/>
          </w:rPr>
          <w:t xml:space="preserve">When </w:t>
        </w:r>
        <w:r>
          <w:rPr>
            <w:bCs/>
            <w:lang w:val="en-US"/>
          </w:rPr>
          <w:t>num_add_independent_layer_sets is greater than 0, t</w:t>
        </w:r>
        <w:r>
          <w:rPr>
            <w:rFonts w:ascii="TimesNewRoman" w:hAnsi="TimesNewRoman" w:cs="TimesNewRoman"/>
            <w:lang w:val="en-US"/>
          </w:rPr>
          <w:t>he variables FirstAddIndependentLayer</w:t>
        </w:r>
      </w:ins>
      <w:ins w:id="2078" w:author="Miska Hannuksela" w:date="2014-03-04T13:31:00Z">
        <w:r>
          <w:rPr>
            <w:rFonts w:ascii="TimesNewRoman" w:hAnsi="TimesNewRoman" w:cs="TimesNewRoman"/>
            <w:lang w:val="en-US"/>
          </w:rPr>
          <w:t>SetIdx and LastAddIndependentLayerSetIdx</w:t>
        </w:r>
      </w:ins>
      <w:ins w:id="2079" w:author="Miska Hannuksela" w:date="2014-03-04T13:30:00Z">
        <w:r>
          <w:rPr>
            <w:rFonts w:ascii="TimesNewRoman" w:hAnsi="TimesNewRoman" w:cs="TimesNewRoman"/>
            <w:lang w:val="en-US"/>
          </w:rPr>
          <w:t xml:space="preserve"> </w:t>
        </w:r>
      </w:ins>
      <w:ins w:id="2080" w:author="Miska Hannuksela" w:date="2014-03-04T13:31:00Z">
        <w:r>
          <w:rPr>
            <w:rFonts w:ascii="TimesNewRoman" w:hAnsi="TimesNewRoman" w:cs="TimesNewRoman"/>
            <w:lang w:val="en-US"/>
          </w:rPr>
          <w:t>are</w:t>
        </w:r>
      </w:ins>
      <w:ins w:id="2081" w:author="Miska Hannuksela" w:date="2014-03-04T13:30:00Z">
        <w:r>
          <w:rPr>
            <w:rFonts w:ascii="TimesNewRoman" w:hAnsi="TimesNewRoman" w:cs="TimesNewRoman"/>
            <w:lang w:val="en-US"/>
          </w:rPr>
          <w:t xml:space="preserve"> derived as follows:</w:t>
        </w:r>
      </w:ins>
    </w:p>
    <w:p w:rsidR="00B26B23" w:rsidRDefault="00B26B23" w:rsidP="00B26B23">
      <w:pPr>
        <w:tabs>
          <w:tab w:val="clear" w:pos="794"/>
          <w:tab w:val="clear" w:pos="1191"/>
          <w:tab w:val="clear" w:pos="1588"/>
          <w:tab w:val="clear" w:pos="1985"/>
          <w:tab w:val="left" w:pos="360"/>
          <w:tab w:val="left" w:pos="720"/>
          <w:tab w:val="left" w:pos="1080"/>
          <w:tab w:val="left" w:pos="1440"/>
        </w:tabs>
        <w:ind w:left="360"/>
        <w:jc w:val="left"/>
        <w:rPr>
          <w:ins w:id="2082" w:author="Miska Hannuksela" w:date="2014-03-04T13:30:00Z"/>
          <w:rFonts w:ascii="TimesNewRoman" w:hAnsi="TimesNewRoman" w:cs="TimesNewRoman"/>
          <w:lang w:val="en-US"/>
        </w:rPr>
      </w:pPr>
      <w:ins w:id="2083" w:author="Miska Hannuksela" w:date="2014-03-04T13:31:00Z">
        <w:r>
          <w:rPr>
            <w:rFonts w:eastAsia="Batang"/>
            <w:bCs/>
            <w:lang w:val="en-US" w:eastAsia="ko-KR"/>
          </w:rPr>
          <w:t>FirstAddIndependentLayerSetIdx</w:t>
        </w:r>
      </w:ins>
      <w:ins w:id="2084" w:author="Miska Hannuksela" w:date="2014-03-04T13:30:00Z">
        <w:r>
          <w:rPr>
            <w:rFonts w:ascii="TimesNewRoman" w:hAnsi="TimesNewRoman" w:cs="TimesNewRoman"/>
            <w:lang w:val="en-US"/>
          </w:rPr>
          <w:t xml:space="preserve"> = vps_num_layer_sets_minus1 + 1 </w:t>
        </w:r>
      </w:ins>
      <w:ins w:id="2085" w:author="Miska Hannuksela" w:date="2014-03-04T13:31:00Z">
        <w:r>
          <w:rPr>
            <w:rFonts w:ascii="TimesNewRoman" w:hAnsi="TimesNewRoman" w:cs="TimesNewRoman"/>
            <w:lang w:val="en-US"/>
          </w:rPr>
          <w:t>+ NumExtBlLayerSets</w:t>
        </w:r>
      </w:ins>
      <w:ins w:id="2086" w:author="Miska Hannuksela" w:date="2014-03-04T13:32:00Z">
        <w:r>
          <w:rPr>
            <w:rFonts w:ascii="TimesNewRoman" w:hAnsi="TimesNewRoman" w:cs="TimesNewRoman"/>
            <w:lang w:val="en-US"/>
          </w:rPr>
          <w:br/>
          <w:t xml:space="preserve">LastAddIndependentLayerSetIdx = </w:t>
        </w:r>
        <w:r>
          <w:rPr>
            <w:rFonts w:eastAsia="Batang"/>
            <w:bCs/>
            <w:lang w:val="en-US" w:eastAsia="ko-KR"/>
          </w:rPr>
          <w:t xml:space="preserve">FirstAddIndependentLayerSetIdx + </w:t>
        </w:r>
        <w:r>
          <w:rPr>
            <w:rFonts w:ascii="TimesNewRoman" w:hAnsi="TimesNewRoman" w:cs="TimesNewRoman"/>
            <w:lang w:val="en-US"/>
          </w:rPr>
          <w:t>num_add_independent_layer_sets – 1</w:t>
        </w:r>
      </w:ins>
    </w:p>
    <w:p w:rsidR="00BD2BE5" w:rsidRDefault="00BD2BE5" w:rsidP="00BD2BE5">
      <w:pPr>
        <w:rPr>
          <w:ins w:id="2087" w:author="Miska Hannuksela" w:date="2014-03-04T11:11:00Z"/>
          <w:rFonts w:eastAsia="Batang"/>
          <w:bCs/>
          <w:lang w:val="en-US" w:eastAsia="ko-KR"/>
        </w:rPr>
      </w:pPr>
      <w:ins w:id="2088" w:author="Miska Hannuksela" w:date="2014-03-04T11:11:00Z">
        <w:r>
          <w:rPr>
            <w:rFonts w:eastAsia="Batang"/>
            <w:bCs/>
            <w:lang w:val="en-US" w:eastAsia="ko-KR"/>
          </w:rPr>
          <w:lastRenderedPageBreak/>
          <w:t xml:space="preserve">When </w:t>
        </w:r>
        <w:r>
          <w:rPr>
            <w:bCs/>
            <w:lang w:val="en-US"/>
          </w:rPr>
          <w:t>num_add_independent_layer_sets is greater than 0, i</w:t>
        </w:r>
        <w:r>
          <w:rPr>
            <w:rFonts w:eastAsia="Batang"/>
            <w:bCs/>
            <w:lang w:val="en-US" w:eastAsia="ko-KR"/>
          </w:rPr>
          <w:t>t is a requirement of bitstream conformance that the following applies:</w:t>
        </w:r>
      </w:ins>
    </w:p>
    <w:p w:rsidR="00BD2BE5" w:rsidRPr="00DA1EAE" w:rsidRDefault="00BD2BE5" w:rsidP="00BD2BE5">
      <w:pPr>
        <w:tabs>
          <w:tab w:val="clear" w:pos="794"/>
        </w:tabs>
        <w:ind w:left="437" w:hanging="437"/>
        <w:rPr>
          <w:ins w:id="2089" w:author="Miska Hannuksela" w:date="2014-03-04T11:11:00Z"/>
          <w:bCs/>
          <w:lang w:val="en-US"/>
        </w:rPr>
      </w:pPr>
      <w:ins w:id="2090" w:author="Miska Hannuksela" w:date="2014-03-04T11:11:00Z">
        <w:r w:rsidRPr="00564A49">
          <w:rPr>
            <w:lang w:val="en-US"/>
          </w:rPr>
          <w:t>–</w:t>
        </w:r>
        <w:r w:rsidRPr="00564A49">
          <w:rPr>
            <w:lang w:val="en-US"/>
          </w:rPr>
          <w:tab/>
        </w:r>
        <w:r w:rsidRPr="00BD2BE5">
          <w:rPr>
            <w:lang w:val="en-US"/>
          </w:rPr>
          <w:t>When</w:t>
        </w:r>
        <w:r>
          <w:rPr>
            <w:rFonts w:eastAsia="Batang"/>
            <w:bCs/>
            <w:lang w:val="en-US" w:eastAsia="ko-KR"/>
          </w:rPr>
          <w:t xml:space="preserve"> </w:t>
        </w:r>
        <w:r>
          <w:rPr>
            <w:bCs/>
            <w:lang w:val="en-US"/>
          </w:rPr>
          <w:t xml:space="preserve">the non-base layer </w:t>
        </w:r>
      </w:ins>
      <w:ins w:id="2091" w:author="Miska Hannuksela" w:date="2014-03-05T09:47:00Z">
        <w:r w:rsidR="007A11A8">
          <w:rPr>
            <w:bCs/>
            <w:lang w:val="en-US"/>
          </w:rPr>
          <w:t>sub</w:t>
        </w:r>
      </w:ins>
      <w:ins w:id="2092" w:author="Miska Hannuksela" w:date="2014-03-04T11:11:00Z">
        <w:r>
          <w:rPr>
            <w:bCs/>
            <w:lang w:val="en-US"/>
          </w:rPr>
          <w:t xml:space="preserve">tree extraction process of subclause </w:t>
        </w:r>
        <w:r>
          <w:rPr>
            <w:bCs/>
            <w:lang w:val="en-US"/>
          </w:rPr>
          <w:fldChar w:fldCharType="begin"/>
        </w:r>
        <w:r>
          <w:rPr>
            <w:bCs/>
            <w:lang w:val="en-US"/>
          </w:rPr>
          <w:instrText xml:space="preserve"> REF _Ref381693925 \r \h </w:instrText>
        </w:r>
      </w:ins>
      <w:r>
        <w:rPr>
          <w:bCs/>
          <w:lang w:val="en-US"/>
        </w:rPr>
      </w:r>
      <w:ins w:id="2093" w:author="Miska Hannuksela" w:date="2014-03-04T11:11:00Z">
        <w:r>
          <w:rPr>
            <w:bCs/>
            <w:lang w:val="en-US"/>
          </w:rPr>
          <w:fldChar w:fldCharType="separate"/>
        </w:r>
        <w:r>
          <w:rPr>
            <w:bCs/>
            <w:lang w:val="en-US"/>
          </w:rPr>
          <w:t>F.10.2</w:t>
        </w:r>
        <w:r>
          <w:rPr>
            <w:bCs/>
            <w:lang w:val="en-US"/>
          </w:rPr>
          <w:fldChar w:fldCharType="end"/>
        </w:r>
        <w:r>
          <w:rPr>
            <w:bCs/>
            <w:lang w:val="en-US"/>
          </w:rPr>
          <w:t xml:space="preserve"> is applied with the input variable lsIdx equal to vps_num_layer_sets_minus1 + 1 +NumExtBlLayerSets + i for any value of i in the range of 0 to num_add_independent_layer_sets – 1, inclusive, the output of the process of subclause </w:t>
        </w:r>
        <w:r>
          <w:rPr>
            <w:bCs/>
            <w:lang w:val="en-US"/>
          </w:rPr>
          <w:fldChar w:fldCharType="begin"/>
        </w:r>
        <w:r>
          <w:rPr>
            <w:bCs/>
            <w:lang w:val="en-US"/>
          </w:rPr>
          <w:instrText xml:space="preserve"> REF _Ref381693925 \r \h </w:instrText>
        </w:r>
      </w:ins>
      <w:r>
        <w:rPr>
          <w:bCs/>
          <w:lang w:val="en-US"/>
        </w:rPr>
      </w:r>
      <w:ins w:id="2094" w:author="Miska Hannuksela" w:date="2014-03-04T11:11:00Z">
        <w:r>
          <w:rPr>
            <w:bCs/>
            <w:lang w:val="en-US"/>
          </w:rPr>
          <w:fldChar w:fldCharType="separate"/>
        </w:r>
        <w:r>
          <w:rPr>
            <w:bCs/>
            <w:lang w:val="en-US"/>
          </w:rPr>
          <w:t>F.10.2</w:t>
        </w:r>
        <w:r>
          <w:rPr>
            <w:bCs/>
            <w:lang w:val="en-US"/>
          </w:rPr>
          <w:fldChar w:fldCharType="end"/>
        </w:r>
        <w:r>
          <w:rPr>
            <w:bCs/>
            <w:lang w:val="en-US"/>
          </w:rPr>
          <w:t xml:space="preserve"> shall be a conforming bitstream.</w:t>
        </w:r>
      </w:ins>
    </w:p>
    <w:p w:rsidR="00154428" w:rsidRDefault="00F730B5" w:rsidP="007E173E">
      <w:pPr>
        <w:rPr>
          <w:ins w:id="2095" w:author="Miska Hannuksela" w:date="2014-03-03T19:45:00Z"/>
          <w:rFonts w:ascii="TimesNewRoman" w:hAnsi="TimesNewRoman" w:cs="TimesNewRoman"/>
          <w:lang w:val="en-US"/>
        </w:rPr>
      </w:pPr>
      <w:ins w:id="2096" w:author="Miska Hannuksela" w:date="2014-03-03T18:55:00Z">
        <w:r w:rsidRPr="00B97C9A">
          <w:rPr>
            <w:b/>
            <w:bCs/>
            <w:lang w:val="en-US"/>
          </w:rPr>
          <w:t>highest_layer_idx_plus1</w:t>
        </w:r>
        <w:r>
          <w:rPr>
            <w:bCs/>
            <w:lang w:val="en-US"/>
          </w:rPr>
          <w:t xml:space="preserve">[ i ][ j ] </w:t>
        </w:r>
      </w:ins>
      <w:ins w:id="2097" w:author="Miska Hannuksela" w:date="2014-03-03T19:43:00Z">
        <w:r w:rsidR="00AE026F">
          <w:rPr>
            <w:bCs/>
            <w:lang w:val="en-US"/>
          </w:rPr>
          <w:t>specifies the values of NumLayersInIdList[ </w:t>
        </w:r>
      </w:ins>
      <w:ins w:id="2098" w:author="Miska Hannuksela" w:date="2014-03-03T19:44:00Z">
        <w:r w:rsidR="00AE026F">
          <w:rPr>
            <w:rFonts w:eastAsia="Batang"/>
            <w:bCs/>
            <w:lang w:val="en-US" w:eastAsia="ko-KR"/>
          </w:rPr>
          <w:t>vps_num_layer_sets_minus1 + 1 + i</w:t>
        </w:r>
        <w:r w:rsidR="00AE026F">
          <w:rPr>
            <w:bCs/>
            <w:lang w:val="en-US"/>
          </w:rPr>
          <w:t> ]</w:t>
        </w:r>
      </w:ins>
      <w:ins w:id="2099" w:author="Miska Hannuksela" w:date="2014-03-04T10:53:00Z">
        <w:r w:rsidR="00DA1EAE">
          <w:rPr>
            <w:bCs/>
            <w:lang w:val="en-US"/>
          </w:rPr>
          <w:t xml:space="preserve"> and</w:t>
        </w:r>
      </w:ins>
      <w:ins w:id="2100" w:author="Miska Hannuksela" w:date="2014-03-03T19:44:00Z">
        <w:r w:rsidR="00AE026F">
          <w:rPr>
            <w:bCs/>
            <w:lang w:val="en-US"/>
          </w:rPr>
          <w:t xml:space="preserve"> </w:t>
        </w:r>
        <w:r w:rsidR="00AE026F">
          <w:rPr>
            <w:rFonts w:ascii="TimesNewRoman" w:hAnsi="TimesNewRoman" w:cs="TimesNewRoman"/>
            <w:lang w:val="en-US"/>
          </w:rPr>
          <w:t>LayerSetLayerIdList[ </w:t>
        </w:r>
      </w:ins>
      <w:ins w:id="2101" w:author="Miska Hannuksela" w:date="2014-03-03T19:45:00Z">
        <w:r w:rsidR="009C1E81">
          <w:rPr>
            <w:rFonts w:eastAsia="Batang"/>
            <w:bCs/>
            <w:lang w:val="en-US" w:eastAsia="ko-KR"/>
          </w:rPr>
          <w:t>vps_num_layer_sets_minus1</w:t>
        </w:r>
      </w:ins>
      <w:ins w:id="2102" w:author="Miska Hannuksela" w:date="2014-03-04T10:41:00Z">
        <w:r w:rsidR="009C1E81">
          <w:rPr>
            <w:rFonts w:eastAsia="Batang"/>
            <w:bCs/>
            <w:lang w:val="en-US" w:eastAsia="ko-KR"/>
          </w:rPr>
          <w:t> </w:t>
        </w:r>
      </w:ins>
      <w:ins w:id="2103" w:author="Miska Hannuksela" w:date="2014-03-03T19:45:00Z">
        <w:r w:rsidR="009C1E81">
          <w:rPr>
            <w:rFonts w:eastAsia="Batang"/>
            <w:bCs/>
            <w:lang w:val="en-US" w:eastAsia="ko-KR"/>
          </w:rPr>
          <w:t>+</w:t>
        </w:r>
      </w:ins>
      <w:ins w:id="2104" w:author="Miska Hannuksela" w:date="2014-03-04T10:41:00Z">
        <w:r w:rsidR="009C1E81">
          <w:rPr>
            <w:rFonts w:eastAsia="Batang"/>
            <w:bCs/>
            <w:lang w:val="en-US" w:eastAsia="ko-KR"/>
          </w:rPr>
          <w:t> </w:t>
        </w:r>
      </w:ins>
      <w:ins w:id="2105" w:author="Miska Hannuksela" w:date="2014-03-03T19:45:00Z">
        <w:r w:rsidR="009C1E81">
          <w:rPr>
            <w:rFonts w:eastAsia="Batang"/>
            <w:bCs/>
            <w:lang w:val="en-US" w:eastAsia="ko-KR"/>
          </w:rPr>
          <w:t>1</w:t>
        </w:r>
      </w:ins>
      <w:ins w:id="2106" w:author="Miska Hannuksela" w:date="2014-03-04T10:41:00Z">
        <w:r w:rsidR="009C1E81">
          <w:rPr>
            <w:rFonts w:eastAsia="Batang"/>
            <w:bCs/>
            <w:lang w:val="en-US" w:eastAsia="ko-KR"/>
          </w:rPr>
          <w:t> </w:t>
        </w:r>
      </w:ins>
      <w:ins w:id="2107" w:author="Miska Hannuksela" w:date="2014-03-03T19:45:00Z">
        <w:r w:rsidR="009C1E81">
          <w:rPr>
            <w:rFonts w:eastAsia="Batang"/>
            <w:bCs/>
            <w:lang w:val="en-US" w:eastAsia="ko-KR"/>
          </w:rPr>
          <w:t>+</w:t>
        </w:r>
      </w:ins>
      <w:ins w:id="2108" w:author="Miska Hannuksela" w:date="2014-03-04T10:41:00Z">
        <w:r w:rsidR="009C1E81">
          <w:rPr>
            <w:rFonts w:eastAsia="Batang"/>
            <w:bCs/>
            <w:lang w:val="en-US" w:eastAsia="ko-KR"/>
          </w:rPr>
          <w:t> </w:t>
        </w:r>
      </w:ins>
      <w:ins w:id="2109" w:author="Miska Hannuksela" w:date="2014-03-03T19:45:00Z">
        <w:r w:rsidR="00AE026F">
          <w:rPr>
            <w:rFonts w:eastAsia="Batang"/>
            <w:bCs/>
            <w:lang w:val="en-US" w:eastAsia="ko-KR"/>
          </w:rPr>
          <w:t>i</w:t>
        </w:r>
        <w:r w:rsidR="00154428">
          <w:rPr>
            <w:rFonts w:eastAsia="Batang"/>
            <w:bCs/>
            <w:lang w:val="en-US" w:eastAsia="ko-KR"/>
          </w:rPr>
          <w:t> </w:t>
        </w:r>
      </w:ins>
      <w:ins w:id="2110" w:author="Miska Hannuksela" w:date="2014-03-03T19:44:00Z">
        <w:r w:rsidR="00AE026F">
          <w:rPr>
            <w:rFonts w:ascii="TimesNewRoman" w:hAnsi="TimesNewRoman" w:cs="TimesNewRoman"/>
            <w:lang w:val="en-US"/>
          </w:rPr>
          <w:t>]</w:t>
        </w:r>
      </w:ins>
      <w:ins w:id="2111" w:author="Miska Hannuksela" w:date="2014-03-03T19:45:00Z">
        <w:r w:rsidR="00154428">
          <w:rPr>
            <w:rFonts w:ascii="TimesNewRoman" w:hAnsi="TimesNewRoman" w:cs="TimesNewRoman"/>
            <w:lang w:val="en-US"/>
          </w:rPr>
          <w:t>[ </w:t>
        </w:r>
      </w:ins>
      <w:ins w:id="2112" w:author="Miska Hannuksela" w:date="2014-03-03T19:50:00Z">
        <w:r w:rsidR="00154428">
          <w:rPr>
            <w:rFonts w:ascii="TimesNewRoman" w:hAnsi="TimesNewRoman" w:cs="TimesNewRoman"/>
            <w:lang w:val="en-US"/>
          </w:rPr>
          <w:t>layerNum</w:t>
        </w:r>
      </w:ins>
      <w:ins w:id="2113" w:author="Miska Hannuksela" w:date="2014-03-03T19:45:00Z">
        <w:r w:rsidR="00154428">
          <w:rPr>
            <w:rFonts w:ascii="TimesNewRoman" w:hAnsi="TimesNewRoman" w:cs="TimesNewRoman"/>
            <w:lang w:val="en-US"/>
          </w:rPr>
          <w:t> ]</w:t>
        </w:r>
      </w:ins>
      <w:ins w:id="2114" w:author="Miska Hannuksela" w:date="2014-03-04T10:40:00Z">
        <w:r w:rsidR="009C1E81">
          <w:rPr>
            <w:rFonts w:ascii="TimesNewRoman" w:hAnsi="TimesNewRoman" w:cs="TimesNewRoman"/>
            <w:lang w:val="en-US"/>
          </w:rPr>
          <w:t xml:space="preserve"> </w:t>
        </w:r>
      </w:ins>
      <w:ins w:id="2115" w:author="Miska Hannuksela" w:date="2014-03-04T14:47:00Z">
        <w:r w:rsidR="002D6E57">
          <w:rPr>
            <w:rFonts w:ascii="TimesNewRoman" w:hAnsi="TimesNewRoman" w:cs="TimesNewRoman"/>
            <w:lang w:val="en-US"/>
          </w:rPr>
          <w:t>and is used to infer layer_id_included_flag[ </w:t>
        </w:r>
        <w:r w:rsidR="002D6E57">
          <w:rPr>
            <w:rFonts w:eastAsia="Batang"/>
            <w:bCs/>
            <w:lang w:val="en-US" w:eastAsia="ko-KR"/>
          </w:rPr>
          <w:t>vps_num_layer_sets_minus1 + 1 + i</w:t>
        </w:r>
        <w:r w:rsidR="002D6E57">
          <w:rPr>
            <w:bCs/>
            <w:lang w:val="en-US"/>
          </w:rPr>
          <w:t> </w:t>
        </w:r>
        <w:r w:rsidR="002D6E57">
          <w:rPr>
            <w:rFonts w:ascii="TimesNewRoman" w:hAnsi="TimesNewRoman" w:cs="TimesNewRoman"/>
            <w:lang w:val="en-US"/>
          </w:rPr>
          <w:t xml:space="preserve">][ layerId ] </w:t>
        </w:r>
      </w:ins>
      <w:ins w:id="2116" w:author="Miska Hannuksela" w:date="2014-03-03T19:45:00Z">
        <w:r w:rsidR="00154428">
          <w:rPr>
            <w:rFonts w:ascii="TimesNewRoman" w:hAnsi="TimesNewRoman" w:cs="TimesNewRoman"/>
            <w:lang w:val="en-US"/>
          </w:rPr>
          <w:t>as follows:</w:t>
        </w:r>
      </w:ins>
    </w:p>
    <w:p w:rsidR="00154428" w:rsidRDefault="00154428" w:rsidP="00154428">
      <w:pPr>
        <w:tabs>
          <w:tab w:val="clear" w:pos="794"/>
          <w:tab w:val="clear" w:pos="1191"/>
          <w:tab w:val="clear" w:pos="1588"/>
          <w:tab w:val="clear" w:pos="1985"/>
          <w:tab w:val="left" w:pos="360"/>
          <w:tab w:val="left" w:pos="720"/>
          <w:tab w:val="left" w:pos="1080"/>
          <w:tab w:val="left" w:pos="1440"/>
        </w:tabs>
        <w:ind w:left="360"/>
        <w:jc w:val="left"/>
        <w:rPr>
          <w:ins w:id="2117" w:author="Miska Hannuksela" w:date="2014-03-03T19:45:00Z"/>
          <w:rFonts w:ascii="TimesNewRoman" w:hAnsi="TimesNewRoman" w:cs="TimesNewRoman"/>
          <w:lang w:val="en-US"/>
        </w:rPr>
      </w:pPr>
      <w:ins w:id="2118" w:author="Miska Hannuksela" w:date="2014-03-03T19:49:00Z">
        <w:r>
          <w:rPr>
            <w:bCs/>
            <w:lang w:val="en-US"/>
          </w:rPr>
          <w:t>lay</w:t>
        </w:r>
      </w:ins>
      <w:ins w:id="2119" w:author="Miska Hannuksela" w:date="2014-03-03T19:50:00Z">
        <w:r>
          <w:rPr>
            <w:bCs/>
            <w:lang w:val="en-US"/>
          </w:rPr>
          <w:t>erNum = 0</w:t>
        </w:r>
      </w:ins>
      <w:ins w:id="2120" w:author="Miska Hannuksela" w:date="2014-03-04T14:51:00Z">
        <w:r w:rsidR="002D6E57">
          <w:rPr>
            <w:bCs/>
            <w:lang w:val="en-US"/>
          </w:rPr>
          <w:br/>
          <w:t xml:space="preserve">lsIdx = </w:t>
        </w:r>
        <w:r w:rsidR="002D6E57">
          <w:rPr>
            <w:rFonts w:eastAsia="Batang"/>
            <w:bCs/>
            <w:lang w:val="en-US" w:eastAsia="ko-KR"/>
          </w:rPr>
          <w:t>vps_num_layer_sets_minus1 + 1 + i</w:t>
        </w:r>
      </w:ins>
      <w:ins w:id="2121" w:author="Miska Hannuksela" w:date="2014-03-04T14:47:00Z">
        <w:r w:rsidR="002D6E57">
          <w:rPr>
            <w:bCs/>
            <w:lang w:val="en-US"/>
          </w:rPr>
          <w:br/>
          <w:t xml:space="preserve">for( </w:t>
        </w:r>
      </w:ins>
      <w:ins w:id="2122" w:author="Miska Hannuksela" w:date="2014-03-04T14:49:00Z">
        <w:r w:rsidR="002D6E57">
          <w:rPr>
            <w:bCs/>
            <w:lang w:val="en-US"/>
          </w:rPr>
          <w:t>layerId</w:t>
        </w:r>
      </w:ins>
      <w:ins w:id="2123" w:author="Miska Hannuksela" w:date="2014-03-04T14:47:00Z">
        <w:r w:rsidR="002D6E57">
          <w:rPr>
            <w:bCs/>
            <w:lang w:val="en-US"/>
          </w:rPr>
          <w:t xml:space="preserve"> = 0; </w:t>
        </w:r>
      </w:ins>
      <w:ins w:id="2124" w:author="Miska Hannuksela" w:date="2014-03-04T14:49:00Z">
        <w:r w:rsidR="002D6E57">
          <w:rPr>
            <w:bCs/>
            <w:lang w:val="en-US"/>
          </w:rPr>
          <w:t>layerId</w:t>
        </w:r>
      </w:ins>
      <w:ins w:id="2125" w:author="Miska Hannuksela" w:date="2014-03-04T14:47:00Z">
        <w:r w:rsidR="002D6E57">
          <w:rPr>
            <w:bCs/>
            <w:lang w:val="en-US"/>
          </w:rPr>
          <w:t xml:space="preserve"> &lt;</w:t>
        </w:r>
      </w:ins>
      <w:ins w:id="2126" w:author="Miska Hannuksela" w:date="2014-03-04T14:48:00Z">
        <w:r w:rsidR="002D6E57">
          <w:rPr>
            <w:bCs/>
            <w:lang w:val="en-US"/>
          </w:rPr>
          <w:t xml:space="preserve">= 62; </w:t>
        </w:r>
      </w:ins>
      <w:ins w:id="2127" w:author="Miska Hannuksela" w:date="2014-03-04T14:49:00Z">
        <w:r w:rsidR="002D6E57">
          <w:rPr>
            <w:bCs/>
            <w:lang w:val="en-US"/>
          </w:rPr>
          <w:t>layerId</w:t>
        </w:r>
      </w:ins>
      <w:ins w:id="2128" w:author="Miska Hannuksela" w:date="2014-03-04T14:48:00Z">
        <w:r w:rsidR="002D6E57">
          <w:rPr>
            <w:bCs/>
            <w:lang w:val="en-US"/>
          </w:rPr>
          <w:t>++ )</w:t>
        </w:r>
        <w:r w:rsidR="002D6E57">
          <w:rPr>
            <w:bCs/>
            <w:lang w:val="en-US"/>
          </w:rPr>
          <w:br/>
        </w:r>
        <w:r w:rsidR="002D6E57">
          <w:rPr>
            <w:bCs/>
            <w:lang w:val="en-US"/>
          </w:rPr>
          <w:tab/>
          <w:t>layer_id_included_flag[ </w:t>
        </w:r>
      </w:ins>
      <w:ins w:id="2129" w:author="Miska Hannuksela" w:date="2014-03-04T14:51:00Z">
        <w:r w:rsidR="002D6E57">
          <w:rPr>
            <w:bCs/>
            <w:lang w:val="en-US"/>
          </w:rPr>
          <w:t>lsIdx</w:t>
        </w:r>
      </w:ins>
      <w:ins w:id="2130" w:author="Miska Hannuksela" w:date="2014-03-04T14:48:00Z">
        <w:r w:rsidR="002D6E57">
          <w:rPr>
            <w:rFonts w:eastAsia="Batang"/>
            <w:bCs/>
            <w:lang w:val="en-US" w:eastAsia="ko-KR"/>
          </w:rPr>
          <w:t> ][</w:t>
        </w:r>
      </w:ins>
      <w:ins w:id="2131" w:author="Miska Hannuksela" w:date="2014-03-04T14:49:00Z">
        <w:r w:rsidR="002D6E57">
          <w:rPr>
            <w:rFonts w:eastAsia="Batang"/>
            <w:bCs/>
            <w:lang w:val="en-US" w:eastAsia="ko-KR"/>
          </w:rPr>
          <w:t> layerId ] = 0</w:t>
        </w:r>
      </w:ins>
      <w:ins w:id="2132" w:author="Miska Hannuksela" w:date="2014-03-03T19:48:00Z">
        <w:r>
          <w:rPr>
            <w:rFonts w:ascii="TimesNewRoman" w:hAnsi="TimesNewRoman" w:cs="TimesNewRoman"/>
            <w:lang w:val="en-US"/>
          </w:rPr>
          <w:br/>
        </w:r>
      </w:ins>
      <w:ins w:id="2133" w:author="Miska Hannuksela" w:date="2014-03-03T19:46:00Z">
        <w:r>
          <w:rPr>
            <w:rFonts w:ascii="TimesNewRoman" w:hAnsi="TimesNewRoman" w:cs="TimesNewRoman"/>
            <w:lang w:val="en-US"/>
          </w:rPr>
          <w:t>for(</w:t>
        </w:r>
      </w:ins>
      <w:ins w:id="2134" w:author="Miska Hannuksela" w:date="2014-03-03T19:47:00Z">
        <w:r>
          <w:rPr>
            <w:rFonts w:ascii="TimesNewRoman" w:hAnsi="TimesNewRoman" w:cs="TimesNewRoman"/>
            <w:lang w:val="en-US"/>
          </w:rPr>
          <w:t xml:space="preserve"> </w:t>
        </w:r>
      </w:ins>
      <w:ins w:id="2135" w:author="Miska Hannuksela" w:date="2014-03-03T19:46:00Z">
        <w:r w:rsidR="007A2C1E">
          <w:rPr>
            <w:rFonts w:ascii="TimesNewRoman" w:hAnsi="TimesNewRoman" w:cs="TimesNewRoman"/>
            <w:lang w:val="en-US"/>
          </w:rPr>
          <w:t xml:space="preserve">treeIdx = </w:t>
        </w:r>
      </w:ins>
      <w:ins w:id="2136" w:author="Miska Hannuksela" w:date="2014-03-03T20:04:00Z">
        <w:r w:rsidR="007A2C1E">
          <w:rPr>
            <w:rFonts w:eastAsia="Batang"/>
            <w:bCs/>
            <w:lang w:val="en-US" w:eastAsia="ko-KR"/>
          </w:rPr>
          <w:t>(</w:t>
        </w:r>
      </w:ins>
      <w:ins w:id="2137" w:author="Miska Hannuksela" w:date="2014-03-03T20:11:00Z">
        <w:r w:rsidR="002B1EB2">
          <w:rPr>
            <w:rFonts w:eastAsia="Batang"/>
            <w:bCs/>
            <w:lang w:val="en-US" w:eastAsia="ko-KR"/>
          </w:rPr>
          <w:t xml:space="preserve"> </w:t>
        </w:r>
      </w:ins>
      <w:ins w:id="2138" w:author="Miska Hannuksela" w:date="2014-03-03T20:10:00Z">
        <w:r w:rsidR="002B1EB2">
          <w:rPr>
            <w:rFonts w:eastAsia="Batang"/>
            <w:bCs/>
            <w:lang w:val="en-US" w:eastAsia="ko-KR"/>
          </w:rPr>
          <w:t>i &lt; NumExtBlLayerSets ? 0 : 1</w:t>
        </w:r>
      </w:ins>
      <w:ins w:id="2139" w:author="Miska Hannuksela" w:date="2014-03-03T20:04:00Z">
        <w:r w:rsidR="007A2C1E">
          <w:rPr>
            <w:rFonts w:eastAsia="Batang"/>
            <w:bCs/>
            <w:lang w:val="en-US" w:eastAsia="ko-KR"/>
          </w:rPr>
          <w:t xml:space="preserve"> )</w:t>
        </w:r>
      </w:ins>
      <w:ins w:id="2140" w:author="Miska Hannuksela" w:date="2014-03-03T19:46:00Z">
        <w:r>
          <w:rPr>
            <w:rFonts w:ascii="TimesNewRoman" w:hAnsi="TimesNewRoman" w:cs="TimesNewRoman"/>
            <w:lang w:val="en-US"/>
          </w:rPr>
          <w:t>; treeIdx &lt; NumIndependentLayer</w:t>
        </w:r>
      </w:ins>
      <w:ins w:id="2141" w:author="Miska Hannuksela" w:date="2014-03-03T19:47:00Z">
        <w:r>
          <w:rPr>
            <w:rFonts w:ascii="TimesNewRoman" w:hAnsi="TimesNewRoman" w:cs="TimesNewRoman"/>
            <w:lang w:val="en-US"/>
          </w:rPr>
          <w:t>s; treeIdx++ )</w:t>
        </w:r>
        <w:r>
          <w:rPr>
            <w:rFonts w:ascii="TimesNewRoman" w:hAnsi="TimesNewRoman" w:cs="TimesNewRoman"/>
            <w:lang w:val="en-US"/>
          </w:rPr>
          <w:br/>
        </w:r>
        <w:r>
          <w:rPr>
            <w:rFonts w:ascii="TimesNewRoman" w:hAnsi="TimesNewRoman" w:cs="TimesNewRoman"/>
            <w:lang w:val="en-US"/>
          </w:rPr>
          <w:tab/>
          <w:t xml:space="preserve">for( layerCnt = 0; layerCnt &lt; </w:t>
        </w:r>
      </w:ins>
      <w:ins w:id="2142" w:author="Miska Hannuksela" w:date="2014-03-03T19:48:00Z">
        <w:r w:rsidRPr="00154428">
          <w:rPr>
            <w:bCs/>
            <w:lang w:val="en-US"/>
          </w:rPr>
          <w:t>highest_layer_idx_plus1</w:t>
        </w:r>
        <w:r>
          <w:rPr>
            <w:bCs/>
            <w:lang w:val="en-US"/>
          </w:rPr>
          <w:t>[ i ][ j ]; layerCnt++ ) {</w:t>
        </w:r>
      </w:ins>
      <w:ins w:id="2143" w:author="Miska Hannuksela" w:date="2014-03-03T19:49:00Z">
        <w:r>
          <w:rPr>
            <w:bCs/>
            <w:lang w:val="en-US"/>
          </w:rPr>
          <w:br/>
        </w:r>
        <w:r>
          <w:rPr>
            <w:bCs/>
            <w:lang w:val="en-US"/>
          </w:rPr>
          <w:tab/>
        </w:r>
        <w:r>
          <w:rPr>
            <w:bCs/>
            <w:lang w:val="en-US"/>
          </w:rPr>
          <w:tab/>
        </w:r>
      </w:ins>
      <w:ins w:id="2144" w:author="Miska Hannuksela" w:date="2014-03-03T19:50:00Z">
        <w:r>
          <w:rPr>
            <w:rFonts w:ascii="TimesNewRoman" w:hAnsi="TimesNewRoman" w:cs="TimesNewRoman"/>
            <w:lang w:val="en-US"/>
          </w:rPr>
          <w:t>LayerSetLayerIdList[ </w:t>
        </w:r>
      </w:ins>
      <w:ins w:id="2145" w:author="Miska Hannuksela" w:date="2014-03-04T14:51:00Z">
        <w:r w:rsidR="002D6E57">
          <w:rPr>
            <w:rFonts w:eastAsia="Batang"/>
            <w:bCs/>
            <w:lang w:val="en-US" w:eastAsia="ko-KR"/>
          </w:rPr>
          <w:t>lsIdx</w:t>
        </w:r>
      </w:ins>
      <w:ins w:id="2146" w:author="Miska Hannuksela" w:date="2014-03-03T19:50:00Z">
        <w:r>
          <w:rPr>
            <w:rFonts w:eastAsia="Batang"/>
            <w:bCs/>
            <w:lang w:val="en-US" w:eastAsia="ko-KR"/>
          </w:rPr>
          <w:t> </w:t>
        </w:r>
        <w:r>
          <w:rPr>
            <w:rFonts w:ascii="TimesNewRoman" w:hAnsi="TimesNewRoman" w:cs="TimesNewRoman"/>
            <w:lang w:val="en-US"/>
          </w:rPr>
          <w:t>][ layerNum ] =</w:t>
        </w:r>
        <w:r>
          <w:rPr>
            <w:rFonts w:ascii="TimesNewRoman" w:hAnsi="TimesNewRoman" w:cs="TimesNewRoman"/>
            <w:lang w:val="en-US"/>
          </w:rPr>
          <w:br/>
        </w:r>
        <w:r>
          <w:rPr>
            <w:rFonts w:ascii="TimesNewRoman" w:hAnsi="TimesNewRoman" w:cs="TimesNewRoman"/>
            <w:lang w:val="en-US"/>
          </w:rPr>
          <w:tab/>
        </w:r>
        <w:r>
          <w:rPr>
            <w:rFonts w:ascii="TimesNewRoman" w:hAnsi="TimesNewRoman" w:cs="TimesNewRoman"/>
            <w:lang w:val="en-US"/>
          </w:rPr>
          <w:tab/>
        </w:r>
        <w:r>
          <w:rPr>
            <w:rFonts w:ascii="TimesNewRoman" w:hAnsi="TimesNewRoman" w:cs="TimesNewRoman"/>
            <w:lang w:val="en-US"/>
          </w:rPr>
          <w:tab/>
        </w:r>
      </w:ins>
      <w:ins w:id="2147" w:author="Miska Hannuksela" w:date="2014-03-05T09:57:00Z">
        <w:r w:rsidR="00FB0B6D">
          <w:rPr>
            <w:rFonts w:eastAsia="Batang"/>
            <w:bCs/>
            <w:lang w:val="en-US" w:eastAsia="ko-KR"/>
          </w:rPr>
          <w:t>TreePartitionLayerIdList</w:t>
        </w:r>
      </w:ins>
      <w:ins w:id="2148" w:author="Miska Hannuksela" w:date="2014-03-03T19:51:00Z">
        <w:r>
          <w:rPr>
            <w:rFonts w:eastAsia="Batang"/>
            <w:bCs/>
            <w:lang w:val="en-US" w:eastAsia="ko-KR"/>
          </w:rPr>
          <w:t>[ treeIdx ][ layerCnt ]</w:t>
        </w:r>
      </w:ins>
      <w:ins w:id="2149" w:author="Miska Hannuksela" w:date="2014-03-04T14:49:00Z">
        <w:r w:rsidR="002D6E57">
          <w:rPr>
            <w:rFonts w:eastAsia="Batang"/>
            <w:bCs/>
            <w:lang w:val="en-US" w:eastAsia="ko-KR"/>
          </w:rPr>
          <w:br/>
        </w:r>
        <w:r w:rsidR="002D6E57">
          <w:rPr>
            <w:rFonts w:eastAsia="Batang"/>
            <w:bCs/>
            <w:lang w:val="en-US" w:eastAsia="ko-KR"/>
          </w:rPr>
          <w:tab/>
        </w:r>
        <w:r w:rsidR="002D6E57">
          <w:rPr>
            <w:rFonts w:eastAsia="Batang"/>
            <w:bCs/>
            <w:lang w:val="en-US" w:eastAsia="ko-KR"/>
          </w:rPr>
          <w:tab/>
          <w:t>layer_id_included_flag[ </w:t>
        </w:r>
      </w:ins>
      <w:ins w:id="2150" w:author="Miska Hannuksela" w:date="2014-03-04T14:52:00Z">
        <w:r w:rsidR="002D6E57">
          <w:rPr>
            <w:rFonts w:eastAsia="Batang"/>
            <w:bCs/>
            <w:lang w:val="en-US" w:eastAsia="ko-KR"/>
          </w:rPr>
          <w:t>lsIdx</w:t>
        </w:r>
      </w:ins>
      <w:ins w:id="2151" w:author="Miska Hannuksela" w:date="2014-03-04T14:49:00Z">
        <w:r w:rsidR="002D6E57">
          <w:rPr>
            <w:rFonts w:eastAsia="Batang"/>
            <w:bCs/>
            <w:lang w:val="en-US" w:eastAsia="ko-KR"/>
          </w:rPr>
          <w:t> ][ </w:t>
        </w:r>
      </w:ins>
      <w:ins w:id="2152" w:author="Miska Hannuksela" w:date="2014-03-05T09:57:00Z">
        <w:r w:rsidR="00FB0B6D">
          <w:rPr>
            <w:rFonts w:eastAsia="Batang"/>
            <w:bCs/>
            <w:lang w:val="en-US" w:eastAsia="ko-KR"/>
          </w:rPr>
          <w:t>TreePartitionLayerIdList</w:t>
        </w:r>
      </w:ins>
      <w:ins w:id="2153" w:author="Miska Hannuksela" w:date="2014-03-04T14:50:00Z">
        <w:r w:rsidR="002D6E57">
          <w:rPr>
            <w:rFonts w:eastAsia="Batang"/>
            <w:bCs/>
            <w:lang w:val="en-US" w:eastAsia="ko-KR"/>
          </w:rPr>
          <w:t>[ treeIdx ][ layerCnt ] ]</w:t>
        </w:r>
      </w:ins>
      <w:ins w:id="2154" w:author="Miska Hannuksela" w:date="2014-03-04T14:52:00Z">
        <w:r w:rsidR="002D6E57">
          <w:rPr>
            <w:rFonts w:eastAsia="Batang"/>
            <w:bCs/>
            <w:lang w:val="en-US" w:eastAsia="ko-KR"/>
          </w:rPr>
          <w:t xml:space="preserve"> = 1</w:t>
        </w:r>
      </w:ins>
      <w:ins w:id="2155" w:author="Miska Hannuksela" w:date="2014-03-03T19:53:00Z">
        <w:r>
          <w:rPr>
            <w:rFonts w:eastAsia="Batang"/>
            <w:bCs/>
            <w:lang w:val="en-US" w:eastAsia="ko-KR"/>
          </w:rPr>
          <w:br/>
        </w:r>
        <w:r>
          <w:rPr>
            <w:rFonts w:eastAsia="Batang"/>
            <w:bCs/>
            <w:lang w:val="en-US" w:eastAsia="ko-KR"/>
          </w:rPr>
          <w:tab/>
        </w:r>
        <w:r>
          <w:rPr>
            <w:rFonts w:eastAsia="Batang"/>
            <w:bCs/>
            <w:lang w:val="en-US" w:eastAsia="ko-KR"/>
          </w:rPr>
          <w:tab/>
          <w:t>layerNum++</w:t>
        </w:r>
        <w:r>
          <w:rPr>
            <w:rFonts w:eastAsia="Batang"/>
            <w:bCs/>
            <w:lang w:val="en-US" w:eastAsia="ko-KR"/>
          </w:rPr>
          <w:br/>
        </w:r>
      </w:ins>
      <w:ins w:id="2156" w:author="Miska Hannuksela" w:date="2014-03-03T19:54:00Z">
        <w:r>
          <w:rPr>
            <w:rFonts w:eastAsia="Batang"/>
            <w:bCs/>
            <w:lang w:val="en-US" w:eastAsia="ko-KR"/>
          </w:rPr>
          <w:tab/>
          <w:t>}</w:t>
        </w:r>
        <w:r>
          <w:rPr>
            <w:rFonts w:eastAsia="Batang"/>
            <w:bCs/>
            <w:lang w:val="en-US" w:eastAsia="ko-KR"/>
          </w:rPr>
          <w:br/>
        </w:r>
        <w:r>
          <w:rPr>
            <w:bCs/>
            <w:lang w:val="en-US"/>
          </w:rPr>
          <w:t>NumLayersInIdList[ </w:t>
        </w:r>
      </w:ins>
      <w:ins w:id="2157" w:author="Miska Hannuksela" w:date="2014-03-04T14:53:00Z">
        <w:r w:rsidR="002D6E57">
          <w:rPr>
            <w:rFonts w:eastAsia="Batang"/>
            <w:bCs/>
            <w:lang w:val="en-US" w:eastAsia="ko-KR"/>
          </w:rPr>
          <w:t>lsIdx</w:t>
        </w:r>
      </w:ins>
      <w:ins w:id="2158" w:author="Miska Hannuksela" w:date="2014-03-03T19:54:00Z">
        <w:r>
          <w:rPr>
            <w:bCs/>
            <w:lang w:val="en-US"/>
          </w:rPr>
          <w:t> ] = layerNum</w:t>
        </w:r>
      </w:ins>
    </w:p>
    <w:p w:rsidR="002B1EB2" w:rsidRDefault="002B1EB2" w:rsidP="007E173E">
      <w:pPr>
        <w:rPr>
          <w:ins w:id="2159" w:author="Miska Hannuksela" w:date="2014-03-03T20:11:00Z"/>
          <w:rFonts w:eastAsia="Batang"/>
          <w:bCs/>
          <w:lang w:val="en-US" w:eastAsia="ko-KR"/>
        </w:rPr>
      </w:pPr>
      <w:ins w:id="2160" w:author="Miska Hannuksela" w:date="2014-03-03T20:11:00Z">
        <w:r>
          <w:rPr>
            <w:rFonts w:eastAsia="Batang"/>
            <w:bCs/>
            <w:lang w:val="en-US" w:eastAsia="ko-KR"/>
          </w:rPr>
          <w:t xml:space="preserve">The value of </w:t>
        </w:r>
        <w:r w:rsidRPr="007A2C1E">
          <w:rPr>
            <w:bCs/>
            <w:lang w:val="en-US"/>
          </w:rPr>
          <w:t>highest_layer_idx_plus1</w:t>
        </w:r>
        <w:r>
          <w:rPr>
            <w:bCs/>
            <w:lang w:val="en-US"/>
          </w:rPr>
          <w:t xml:space="preserve">[ i ][ j ] shall be in the range of 0 to </w:t>
        </w:r>
      </w:ins>
      <w:ins w:id="2161" w:author="Miska Hannuksela" w:date="2014-03-05T09:56:00Z">
        <w:r w:rsidR="00FB0B6D">
          <w:rPr>
            <w:rFonts w:eastAsia="Batang"/>
            <w:bCs/>
            <w:lang w:val="en-US" w:eastAsia="ko-KR"/>
          </w:rPr>
          <w:t>NumLayersInTreePartition</w:t>
        </w:r>
      </w:ins>
      <w:ins w:id="2162" w:author="Miska Hannuksela" w:date="2014-03-03T20:12:00Z">
        <w:r>
          <w:rPr>
            <w:rFonts w:eastAsia="Batang"/>
            <w:bCs/>
            <w:lang w:val="en-US" w:eastAsia="ko-KR"/>
          </w:rPr>
          <w:t>[ j ], inclusive.</w:t>
        </w:r>
      </w:ins>
    </w:p>
    <w:p w:rsidR="00F730B5" w:rsidRDefault="00154428" w:rsidP="007E173E">
      <w:pPr>
        <w:rPr>
          <w:ins w:id="2163" w:author="Miska Hannuksela" w:date="2014-03-03T20:00:00Z"/>
          <w:rFonts w:eastAsia="Batang"/>
          <w:bCs/>
          <w:lang w:val="en-US" w:eastAsia="ko-KR"/>
        </w:rPr>
      </w:pPr>
      <w:ins w:id="2164" w:author="Miska Hannuksela" w:date="2014-03-03T19:54:00Z">
        <w:r>
          <w:rPr>
            <w:rFonts w:eastAsia="Batang"/>
            <w:bCs/>
            <w:lang w:val="en-US" w:eastAsia="ko-KR"/>
          </w:rPr>
          <w:t xml:space="preserve">The length of </w:t>
        </w:r>
      </w:ins>
      <w:ins w:id="2165" w:author="Miska Hannuksela" w:date="2014-03-03T19:55:00Z">
        <w:r w:rsidR="007A2C1E" w:rsidRPr="007A2C1E">
          <w:rPr>
            <w:bCs/>
            <w:lang w:val="en-US"/>
          </w:rPr>
          <w:t>highest_layer_idx_plus1</w:t>
        </w:r>
        <w:r w:rsidR="007A2C1E">
          <w:rPr>
            <w:bCs/>
            <w:lang w:val="en-US"/>
          </w:rPr>
          <w:t>[ i ][ j ] is equal to Ceil( Log2(</w:t>
        </w:r>
      </w:ins>
      <w:ins w:id="2166" w:author="Miska Hannuksela" w:date="2014-03-03T19:58:00Z">
        <w:r w:rsidR="007A2C1E">
          <w:rPr>
            <w:bCs/>
            <w:lang w:val="en-US"/>
          </w:rPr>
          <w:t xml:space="preserve"> </w:t>
        </w:r>
      </w:ins>
      <w:ins w:id="2167" w:author="Miska Hannuksela" w:date="2014-03-05T09:56:00Z">
        <w:r w:rsidR="00FB0B6D">
          <w:rPr>
            <w:rFonts w:eastAsia="Batang"/>
            <w:bCs/>
            <w:lang w:val="en-US" w:eastAsia="ko-KR"/>
          </w:rPr>
          <w:t>NumLayersInTreePartition</w:t>
        </w:r>
      </w:ins>
      <w:ins w:id="2168" w:author="Miska Hannuksela" w:date="2014-03-03T19:56:00Z">
        <w:r w:rsidR="007A2C1E">
          <w:rPr>
            <w:rFonts w:eastAsia="Batang"/>
            <w:bCs/>
            <w:lang w:val="en-US" w:eastAsia="ko-KR"/>
          </w:rPr>
          <w:t xml:space="preserve">[ j ] </w:t>
        </w:r>
      </w:ins>
      <w:ins w:id="2169" w:author="Miska Hannuksela" w:date="2014-03-03T19:58:00Z">
        <w:r w:rsidR="007A2C1E">
          <w:rPr>
            <w:rFonts w:eastAsia="Batang"/>
            <w:bCs/>
            <w:lang w:val="en-US" w:eastAsia="ko-KR"/>
          </w:rPr>
          <w:t xml:space="preserve">+ 1 </w:t>
        </w:r>
      </w:ins>
      <w:ins w:id="2170" w:author="Miska Hannuksela" w:date="2014-03-03T19:56:00Z">
        <w:r w:rsidR="007A2C1E">
          <w:rPr>
            <w:rFonts w:eastAsia="Batang"/>
            <w:bCs/>
            <w:lang w:val="en-US" w:eastAsia="ko-KR"/>
          </w:rPr>
          <w:t>) )</w:t>
        </w:r>
      </w:ins>
      <w:ins w:id="2171" w:author="Miska Hannuksela" w:date="2014-03-03T19:59:00Z">
        <w:r w:rsidR="007A2C1E">
          <w:rPr>
            <w:rFonts w:eastAsia="Batang"/>
            <w:bCs/>
            <w:lang w:val="en-US" w:eastAsia="ko-KR"/>
          </w:rPr>
          <w:t>.</w:t>
        </w:r>
      </w:ins>
    </w:p>
    <w:p w:rsidR="007A2C1E" w:rsidRPr="00F730B5" w:rsidRDefault="007A2C1E" w:rsidP="007E173E">
      <w:pPr>
        <w:rPr>
          <w:ins w:id="2172" w:author="Miska Hannuksela" w:date="2014-03-03T18:47:00Z"/>
          <w:bCs/>
          <w:i/>
          <w:lang w:val="en-US"/>
        </w:rPr>
      </w:pPr>
      <w:ins w:id="2173" w:author="Miska Hannuksela" w:date="2014-03-03T20:00:00Z">
        <w:r>
          <w:rPr>
            <w:rFonts w:eastAsia="Batang"/>
            <w:bCs/>
            <w:lang w:val="en-US" w:eastAsia="ko-KR"/>
          </w:rPr>
          <w:t xml:space="preserve">It is a requirement of bitstream conformance that </w:t>
        </w:r>
        <w:r>
          <w:rPr>
            <w:bCs/>
            <w:lang w:val="en-US"/>
          </w:rPr>
          <w:t>NumLayersInIdList[ </w:t>
        </w:r>
        <w:r>
          <w:rPr>
            <w:rFonts w:eastAsia="Batang"/>
            <w:bCs/>
            <w:lang w:val="en-US" w:eastAsia="ko-KR"/>
          </w:rPr>
          <w:t>vps_num_layer_sets_minus1 + 1 + i</w:t>
        </w:r>
        <w:r>
          <w:rPr>
            <w:bCs/>
            <w:lang w:val="en-US"/>
          </w:rPr>
          <w:t> ] shall be greater than 0.</w:t>
        </w:r>
      </w:ins>
    </w:p>
    <w:p w:rsidR="00C6018B" w:rsidRDefault="00DA1EAE" w:rsidP="007E173E">
      <w:pPr>
        <w:rPr>
          <w:ins w:id="2174" w:author="Miska Hannuksela" w:date="2014-03-05T11:26:00Z"/>
          <w:bCs/>
          <w:lang w:val="en-US"/>
        </w:rPr>
      </w:pPr>
      <w:ins w:id="2175" w:author="Miska Hannuksela" w:date="2014-03-04T10:54:00Z">
        <w:r>
          <w:rPr>
            <w:b/>
            <w:bCs/>
            <w:lang w:val="en-US"/>
          </w:rPr>
          <w:t>assigned_base_layer_flag</w:t>
        </w:r>
        <w:r>
          <w:rPr>
            <w:bCs/>
            <w:lang w:val="en-US"/>
          </w:rPr>
          <w:t xml:space="preserve">[ i ][ j ] equal to 0 specifies </w:t>
        </w:r>
      </w:ins>
      <w:ins w:id="2176" w:author="Miska Hannuksela" w:date="2014-03-04T10:55:00Z">
        <w:r>
          <w:rPr>
            <w:bCs/>
            <w:lang w:val="en-US"/>
          </w:rPr>
          <w:t xml:space="preserve">that the independent layer with index i among all the independent layers in ascending nuh_layer_id order is not assigned as </w:t>
        </w:r>
      </w:ins>
      <w:ins w:id="2177" w:author="Miska Hannuksela" w:date="2014-03-04T10:57:00Z">
        <w:r>
          <w:rPr>
            <w:bCs/>
            <w:lang w:val="en-US"/>
          </w:rPr>
          <w:t>the</w:t>
        </w:r>
      </w:ins>
      <w:ins w:id="2178" w:author="Miska Hannuksela" w:date="2014-03-04T10:55:00Z">
        <w:r>
          <w:rPr>
            <w:bCs/>
            <w:lang w:val="en-US"/>
          </w:rPr>
          <w:t xml:space="preserve"> base layer when applying the </w:t>
        </w:r>
      </w:ins>
      <w:ins w:id="2179" w:author="Miska Hannuksela" w:date="2014-03-04T10:56:00Z">
        <w:r>
          <w:rPr>
            <w:bCs/>
            <w:lang w:val="en-US"/>
          </w:rPr>
          <w:t xml:space="preserve">non-base layer </w:t>
        </w:r>
      </w:ins>
      <w:ins w:id="2180" w:author="Miska Hannuksela" w:date="2014-03-05T09:48:00Z">
        <w:r w:rsidR="00FB0B6D">
          <w:rPr>
            <w:bCs/>
            <w:lang w:val="en-US"/>
          </w:rPr>
          <w:t>sub</w:t>
        </w:r>
      </w:ins>
      <w:ins w:id="2181" w:author="Miska Hannuksela" w:date="2014-03-04T10:56:00Z">
        <w:r>
          <w:rPr>
            <w:bCs/>
            <w:lang w:val="en-US"/>
          </w:rPr>
          <w:t xml:space="preserve">tree extraction process of subclause </w:t>
        </w:r>
        <w:r>
          <w:rPr>
            <w:bCs/>
            <w:lang w:val="en-US"/>
          </w:rPr>
          <w:fldChar w:fldCharType="begin"/>
        </w:r>
        <w:r>
          <w:rPr>
            <w:bCs/>
            <w:lang w:val="en-US"/>
          </w:rPr>
          <w:instrText xml:space="preserve"> REF _Ref381693925 \r \h </w:instrText>
        </w:r>
      </w:ins>
      <w:r>
        <w:rPr>
          <w:bCs/>
          <w:lang w:val="en-US"/>
        </w:rPr>
      </w:r>
      <w:r>
        <w:rPr>
          <w:bCs/>
          <w:lang w:val="en-US"/>
        </w:rPr>
        <w:fldChar w:fldCharType="separate"/>
      </w:r>
      <w:ins w:id="2182" w:author="Miska Hannuksela" w:date="2014-03-04T10:56:00Z">
        <w:r>
          <w:rPr>
            <w:bCs/>
            <w:lang w:val="en-US"/>
          </w:rPr>
          <w:t>F.10.2</w:t>
        </w:r>
        <w:r>
          <w:rPr>
            <w:bCs/>
            <w:lang w:val="en-US"/>
          </w:rPr>
          <w:fldChar w:fldCharType="end"/>
        </w:r>
      </w:ins>
      <w:ins w:id="2183" w:author="Miska Hannuksela" w:date="2014-03-04T10:57:00Z">
        <w:r w:rsidR="00415259">
          <w:rPr>
            <w:bCs/>
            <w:lang w:val="en-US"/>
          </w:rPr>
          <w:t xml:space="preserve"> with the input variable lsIdx set equal to vps_num_layer_sets_minus1 </w:t>
        </w:r>
      </w:ins>
      <w:ins w:id="2184" w:author="Miska Hannuksela" w:date="2014-03-04T10:58:00Z">
        <w:r w:rsidR="00415259">
          <w:rPr>
            <w:bCs/>
            <w:lang w:val="en-US"/>
          </w:rPr>
          <w:t>+ </w:t>
        </w:r>
      </w:ins>
      <w:ins w:id="2185" w:author="Miska Hannuksela" w:date="2014-03-04T10:57:00Z">
        <w:r w:rsidR="00415259">
          <w:rPr>
            <w:bCs/>
            <w:lang w:val="en-US"/>
          </w:rPr>
          <w:t>1 +i</w:t>
        </w:r>
      </w:ins>
      <w:ins w:id="2186" w:author="Miska Hannuksela" w:date="2014-03-04T10:56:00Z">
        <w:r>
          <w:rPr>
            <w:bCs/>
            <w:lang w:val="en-US"/>
          </w:rPr>
          <w:t xml:space="preserve">. </w:t>
        </w:r>
      </w:ins>
      <w:ins w:id="2187" w:author="Miska Hannuksela" w:date="2014-03-04T10:57:00Z">
        <w:r w:rsidRPr="00DA1EAE">
          <w:rPr>
            <w:bCs/>
            <w:lang w:val="en-US"/>
          </w:rPr>
          <w:t>assigned_base_layer_flag</w:t>
        </w:r>
        <w:r>
          <w:rPr>
            <w:bCs/>
            <w:lang w:val="en-US"/>
          </w:rPr>
          <w:t xml:space="preserve">[ i ][ j ] equal to 1 specifies that the independent layer with index i among all the independent layers in ascending nuh_layer_id order is assigned as the base layer when applying the non-base layer </w:t>
        </w:r>
      </w:ins>
      <w:ins w:id="2188" w:author="Miska Hannuksela" w:date="2014-03-05T09:48:00Z">
        <w:r w:rsidR="00FB0B6D">
          <w:rPr>
            <w:bCs/>
            <w:lang w:val="en-US"/>
          </w:rPr>
          <w:t>sub</w:t>
        </w:r>
      </w:ins>
      <w:ins w:id="2189" w:author="Miska Hannuksela" w:date="2014-03-04T10:57:00Z">
        <w:r>
          <w:rPr>
            <w:bCs/>
            <w:lang w:val="en-US"/>
          </w:rPr>
          <w:t xml:space="preserve">tree extraction process of subclause </w:t>
        </w:r>
        <w:r>
          <w:rPr>
            <w:bCs/>
            <w:lang w:val="en-US"/>
          </w:rPr>
          <w:fldChar w:fldCharType="begin"/>
        </w:r>
        <w:r>
          <w:rPr>
            <w:bCs/>
            <w:lang w:val="en-US"/>
          </w:rPr>
          <w:instrText xml:space="preserve"> REF _Ref381693925 \r \h </w:instrText>
        </w:r>
      </w:ins>
      <w:r>
        <w:rPr>
          <w:bCs/>
          <w:lang w:val="en-US"/>
        </w:rPr>
      </w:r>
      <w:ins w:id="2190" w:author="Miska Hannuksela" w:date="2014-03-04T10:57:00Z">
        <w:r>
          <w:rPr>
            <w:bCs/>
            <w:lang w:val="en-US"/>
          </w:rPr>
          <w:fldChar w:fldCharType="separate"/>
        </w:r>
        <w:r>
          <w:rPr>
            <w:bCs/>
            <w:lang w:val="en-US"/>
          </w:rPr>
          <w:t>F.10.2</w:t>
        </w:r>
        <w:r>
          <w:rPr>
            <w:bCs/>
            <w:lang w:val="en-US"/>
          </w:rPr>
          <w:fldChar w:fldCharType="end"/>
        </w:r>
      </w:ins>
      <w:ins w:id="2191" w:author="Miska Hannuksela" w:date="2014-03-04T10:58:00Z">
        <w:r w:rsidR="00415259">
          <w:rPr>
            <w:bCs/>
            <w:lang w:val="en-US"/>
          </w:rPr>
          <w:t xml:space="preserve"> with the input variable lsIdx set equal to vps_num_layer_sets_minus1 + 1 +i</w:t>
        </w:r>
      </w:ins>
      <w:ins w:id="2192" w:author="Miska Hannuksela" w:date="2014-03-04T10:57:00Z">
        <w:r>
          <w:rPr>
            <w:bCs/>
            <w:lang w:val="en-US"/>
          </w:rPr>
          <w:t>.</w:t>
        </w:r>
      </w:ins>
      <w:ins w:id="2193" w:author="Miska Hannuksela" w:date="2014-03-04T10:58:00Z">
        <w:r w:rsidR="00415259">
          <w:rPr>
            <w:bCs/>
            <w:lang w:val="en-US"/>
          </w:rPr>
          <w:t xml:space="preserve"> </w:t>
        </w:r>
      </w:ins>
    </w:p>
    <w:p w:rsidR="00C6018B" w:rsidRDefault="00C6018B" w:rsidP="007E173E">
      <w:pPr>
        <w:rPr>
          <w:ins w:id="2194" w:author="Miska Hannuksela" w:date="2014-03-05T11:26:00Z"/>
          <w:rFonts w:eastAsia="Batang"/>
          <w:bCs/>
          <w:lang w:val="en-US" w:eastAsia="ko-KR"/>
        </w:rPr>
      </w:pPr>
      <w:ins w:id="2195" w:author="Miska Hannuksela" w:date="2014-03-05T11:26:00Z">
        <w:r>
          <w:rPr>
            <w:lang w:val="en-US"/>
          </w:rPr>
          <w:t>AssignedBaseLayerId[ </w:t>
        </w:r>
        <w:r>
          <w:rPr>
            <w:rFonts w:eastAsia="Batang"/>
            <w:bCs/>
            <w:lang w:val="en-US" w:eastAsia="ko-KR"/>
          </w:rPr>
          <w:t>vps_num_layer_sets_minus1 + 1 + i ] is set equal to TreePartitionLayerIdList[ j ][ 0 ], when either one of the following conditions is true:</w:t>
        </w:r>
      </w:ins>
    </w:p>
    <w:p w:rsidR="00C6018B" w:rsidRPr="00C6018B" w:rsidRDefault="00C6018B" w:rsidP="00C6018B">
      <w:pPr>
        <w:tabs>
          <w:tab w:val="clear" w:pos="794"/>
        </w:tabs>
        <w:ind w:left="437" w:hanging="437"/>
        <w:rPr>
          <w:ins w:id="2196" w:author="Miska Hannuksela" w:date="2014-03-05T11:27:00Z"/>
          <w:lang w:val="en-US"/>
        </w:rPr>
      </w:pPr>
      <w:ins w:id="2197" w:author="Miska Hannuksela" w:date="2014-03-05T11:28:00Z">
        <w:r w:rsidRPr="00564A49">
          <w:rPr>
            <w:lang w:val="en-US"/>
          </w:rPr>
          <w:t>–</w:t>
        </w:r>
        <w:r w:rsidRPr="00564A49">
          <w:rPr>
            <w:lang w:val="en-US"/>
          </w:rPr>
          <w:tab/>
        </w:r>
      </w:ins>
      <w:ins w:id="2198" w:author="Miska Hannuksela" w:date="2014-03-05T11:24:00Z">
        <w:r w:rsidRPr="00C6018B">
          <w:rPr>
            <w:lang w:val="en-US"/>
          </w:rPr>
          <w:t>i is greater than or equal to NumExtBlLayerSets</w:t>
        </w:r>
      </w:ins>
      <w:ins w:id="2199" w:author="Miska Hannuksela" w:date="2014-03-05T11:27:00Z">
        <w:r w:rsidRPr="00C6018B">
          <w:rPr>
            <w:lang w:val="en-US"/>
          </w:rPr>
          <w:t xml:space="preserve">, </w:t>
        </w:r>
      </w:ins>
      <w:ins w:id="2200" w:author="Miska Hannuksela" w:date="2014-03-05T11:24:00Z">
        <w:r w:rsidRPr="00C6018B">
          <w:rPr>
            <w:lang w:val="en-US"/>
          </w:rPr>
          <w:t xml:space="preserve">highest_layer_idx_plus1[ i ][ j ] </w:t>
        </w:r>
      </w:ins>
      <w:ins w:id="2201" w:author="Miska Hannuksela" w:date="2014-03-05T11:27:00Z">
        <w:r w:rsidRPr="00C6018B">
          <w:rPr>
            <w:lang w:val="en-US"/>
          </w:rPr>
          <w:t>is greater than</w:t>
        </w:r>
      </w:ins>
      <w:ins w:id="2202" w:author="Miska Hannuksela" w:date="2014-03-05T11:24:00Z">
        <w:r w:rsidRPr="00C6018B">
          <w:rPr>
            <w:lang w:val="en-US"/>
          </w:rPr>
          <w:t xml:space="preserve"> 0 </w:t>
        </w:r>
      </w:ins>
      <w:ins w:id="2203" w:author="Miska Hannuksela" w:date="2014-03-05T11:26:00Z">
        <w:r w:rsidRPr="00C6018B">
          <w:rPr>
            <w:lang w:val="en-US"/>
          </w:rPr>
          <w:t xml:space="preserve">and </w:t>
        </w:r>
      </w:ins>
      <w:ins w:id="2204" w:author="Miska Hannuksela" w:date="2014-03-05T11:24:00Z">
        <w:r w:rsidRPr="00C6018B">
          <w:rPr>
            <w:lang w:val="en-US"/>
          </w:rPr>
          <w:t xml:space="preserve">NumLayersInTreePartition[ j ] </w:t>
        </w:r>
      </w:ins>
      <w:ins w:id="2205" w:author="Miska Hannuksela" w:date="2014-03-05T11:25:00Z">
        <w:r w:rsidRPr="00C6018B">
          <w:rPr>
            <w:lang w:val="en-US"/>
          </w:rPr>
          <w:t>is equal to 1</w:t>
        </w:r>
      </w:ins>
      <w:ins w:id="2206" w:author="Miska Hannuksela" w:date="2014-03-05T11:26:00Z">
        <w:r w:rsidRPr="00C6018B">
          <w:rPr>
            <w:lang w:val="en-US"/>
          </w:rPr>
          <w:t>.</w:t>
        </w:r>
      </w:ins>
    </w:p>
    <w:p w:rsidR="00DA1EAE" w:rsidRPr="00C6018B" w:rsidRDefault="00C6018B" w:rsidP="00C6018B">
      <w:pPr>
        <w:tabs>
          <w:tab w:val="clear" w:pos="794"/>
        </w:tabs>
        <w:ind w:left="437" w:hanging="437"/>
        <w:rPr>
          <w:ins w:id="2207" w:author="Miska Hannuksela" w:date="2014-03-04T11:01:00Z"/>
          <w:lang w:val="en-US"/>
        </w:rPr>
      </w:pPr>
      <w:ins w:id="2208" w:author="Miska Hannuksela" w:date="2014-03-05T11:28:00Z">
        <w:r w:rsidRPr="00564A49">
          <w:rPr>
            <w:lang w:val="en-US"/>
          </w:rPr>
          <w:t>–</w:t>
        </w:r>
        <w:r w:rsidRPr="00564A49">
          <w:rPr>
            <w:lang w:val="en-US"/>
          </w:rPr>
          <w:tab/>
        </w:r>
      </w:ins>
      <w:ins w:id="2209" w:author="Miska Hannuksela" w:date="2014-03-04T10:59:00Z">
        <w:r w:rsidR="00415259" w:rsidRPr="00C6018B">
          <w:rPr>
            <w:lang w:val="en-US"/>
          </w:rPr>
          <w:t>assigned_base_layer_flag</w:t>
        </w:r>
        <w:proofErr w:type="gramStart"/>
        <w:r w:rsidRPr="00C6018B">
          <w:rPr>
            <w:lang w:val="en-US"/>
          </w:rPr>
          <w:t>[ i</w:t>
        </w:r>
        <w:proofErr w:type="gramEnd"/>
        <w:r w:rsidRPr="00C6018B">
          <w:rPr>
            <w:lang w:val="en-US"/>
          </w:rPr>
          <w:t> ][ j ] is equal to 1</w:t>
        </w:r>
      </w:ins>
      <w:ins w:id="2210" w:author="Miska Hannuksela" w:date="2014-03-05T11:27:00Z">
        <w:r w:rsidRPr="00C6018B">
          <w:rPr>
            <w:lang w:val="en-US"/>
          </w:rPr>
          <w:t>.</w:t>
        </w:r>
      </w:ins>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del w:id="2211" w:author="Miska Hannuksela" w:date="2014-03-03T20:21:00Z">
        <w:r w:rsidRPr="00564A49" w:rsidDel="00BE25EC">
          <w:rPr>
            <w:bCs/>
            <w:lang w:val="en-US"/>
          </w:rPr>
          <w:delText>vps_num_layer_sets_minus1 + 1</w:delText>
        </w:r>
      </w:del>
      <w:ins w:id="2212" w:author="Miska Hannuksela" w:date="2014-03-03T20:21:00Z">
        <w:r w:rsidR="00BE25EC">
          <w:rPr>
            <w:bCs/>
            <w:lang w:val="en-US"/>
          </w:rPr>
          <w:t>NumLayerSets</w:t>
        </w:r>
      </w:ins>
      <w:r w:rsidRPr="00564A49">
        <w:rPr>
          <w:bCs/>
          <w:lang w:val="en-US"/>
        </w:rPr>
        <w:t xml:space="preserve">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vps_num_layer_sets_minus1</w:t>
      </w:r>
      <w:ins w:id="2213" w:author="Miska Hannuksela" w:date="2014-03-03T20:22:00Z">
        <w:r w:rsidR="00BE25EC">
          <w:rPr>
            <w:bCs/>
            <w:lang w:val="en-US"/>
          </w:rPr>
          <w:t xml:space="preserve"> + NumExtBlLayerSets</w:t>
        </w:r>
      </w:ins>
      <w:r w:rsidR="009F1BC0" w:rsidRPr="00564A49">
        <w:rPr>
          <w:bCs/>
          <w:lang w:val="en-US"/>
        </w:rPr>
        <w:t xml:space="preserve">,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w:t>
      </w:r>
      <w:ins w:id="2214" w:author="Miska Hannuksela" w:date="2014-03-03T20:23:00Z">
        <w:r w:rsidR="00BE25EC">
          <w:rPr>
            <w:bCs/>
            <w:lang w:val="en-US"/>
          </w:rPr>
          <w:t xml:space="preserve"> + NumExtBlLayerSets</w:t>
        </w:r>
      </w:ins>
      <w:r w:rsidR="009F1BC0" w:rsidRPr="00564A49">
        <w:rPr>
          <w:bCs/>
          <w:lang w:val="en-US"/>
        </w:rPr>
        <w:t>,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w:t>
      </w:r>
      <w:ins w:id="2215" w:author="Miska Hannuksela" w:date="2014-03-03T20:23:00Z">
        <w:r w:rsidR="00BE25EC">
          <w:rPr>
            <w:bCs/>
            <w:lang w:val="en-US"/>
          </w:rPr>
          <w:t xml:space="preserve"> + NumExtBlLayerSets</w:t>
        </w:r>
      </w:ins>
      <w:r w:rsidR="009F1BC0" w:rsidRPr="00564A49">
        <w:rPr>
          <w:bCs/>
          <w:lang w:val="en-US"/>
        </w:rPr>
        <w:t>,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w:t>
      </w:r>
      <w:ins w:id="2216" w:author="Miska Hannuksela" w:date="2014-03-03T20:23:00Z">
        <w:r w:rsidR="00BE25EC">
          <w:rPr>
            <w:bCs/>
            <w:lang w:val="en-US"/>
          </w:rPr>
          <w:t xml:space="preserve"> + NumExtBlLayerSets</w:t>
        </w:r>
      </w:ins>
      <w:r w:rsidR="00D25E80" w:rsidRPr="00564A49">
        <w:rPr>
          <w:bCs/>
          <w:lang w:val="en-US"/>
        </w:rPr>
        <w:t>,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 xml:space="preserve">specifies the index of the layer set for the i-th output layer set. The value of output_layer_set_idx_minus1[ i ] shall be in the range of 0 to </w:t>
      </w:r>
      <w:del w:id="2217" w:author="Miska Hannuksela" w:date="2014-03-03T20:24:00Z">
        <w:r w:rsidRPr="00564A49" w:rsidDel="00BE25EC">
          <w:rPr>
            <w:lang w:val="en-US"/>
          </w:rPr>
          <w:delText>vps_num_layer_sets_minus1</w:delText>
        </w:r>
      </w:del>
      <w:ins w:id="2218" w:author="Miska Hannuksela" w:date="2014-03-03T20:24:00Z">
        <w:r w:rsidR="00BE25EC">
          <w:rPr>
            <w:lang w:val="en-US"/>
          </w:rPr>
          <w:t>NumLayerSets</w:t>
        </w:r>
      </w:ins>
      <w:r w:rsidRPr="00564A49">
        <w:rPr>
          <w:lang w:val="en-US"/>
        </w:rPr>
        <w:t> − </w:t>
      </w:r>
      <w:ins w:id="2219" w:author="Miska Hannuksela" w:date="2014-03-03T20:25:00Z">
        <w:r w:rsidR="00BE25EC">
          <w:rPr>
            <w:lang w:val="en-US"/>
          </w:rPr>
          <w:t>2</w:t>
        </w:r>
      </w:ins>
      <w:del w:id="2220" w:author="Miska Hannuksela" w:date="2014-03-03T20:25:00Z">
        <w:r w:rsidRPr="00564A49" w:rsidDel="00BE25EC">
          <w:rPr>
            <w:lang w:val="en-US"/>
          </w:rPr>
          <w:delText>1</w:delText>
        </w:r>
      </w:del>
      <w:r w:rsidRPr="00564A49">
        <w:rPr>
          <w:lang w:val="en-US"/>
        </w:rPr>
        <w:t xml:space="preserve">, </w:t>
      </w:r>
      <w:r w:rsidRPr="00564A49">
        <w:rPr>
          <w:lang w:val="en-US"/>
        </w:rPr>
        <w:lastRenderedPageBreak/>
        <w:t>inclusive. The length of the output_layer_set_idx_minus1[ i ] syntax element is Ceil( Log2( </w:t>
      </w:r>
      <w:del w:id="2221" w:author="Miska Hannuksela" w:date="2014-03-03T20:25:00Z">
        <w:r w:rsidRPr="00564A49" w:rsidDel="00BE25EC">
          <w:rPr>
            <w:bCs/>
            <w:lang w:val="en-US"/>
          </w:rPr>
          <w:delText>vps_num_layer_sets_minus1</w:delText>
        </w:r>
      </w:del>
      <w:ins w:id="2222" w:author="Miska Hannuksela" w:date="2014-03-03T20:25:00Z">
        <w:r w:rsidR="00BE25EC">
          <w:rPr>
            <w:bCs/>
            <w:lang w:val="en-US"/>
          </w:rPr>
          <w:t>NumLayerSets – 1</w:t>
        </w:r>
      </w:ins>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 i ] =  ( i &lt;</w:t>
      </w:r>
      <w:del w:id="2223" w:author="Miska Hannuksela" w:date="2014-03-03T20:26:00Z">
        <w:r w:rsidRPr="00564A49" w:rsidDel="00BA3B70">
          <w:rPr>
            <w:lang w:val="en-US"/>
          </w:rPr>
          <w:delText>=</w:delText>
        </w:r>
      </w:del>
      <w:r w:rsidRPr="00564A49">
        <w:rPr>
          <w:lang w:val="en-US"/>
        </w:rPr>
        <w:t xml:space="preserve"> </w:t>
      </w:r>
      <w:del w:id="2224" w:author="Miska Hannuksela" w:date="2014-03-03T20:26:00Z">
        <w:r w:rsidRPr="00564A49" w:rsidDel="00BA3B70">
          <w:rPr>
            <w:rFonts w:eastAsia="Batang"/>
            <w:bCs/>
            <w:lang w:val="en-US" w:eastAsia="ko-KR"/>
          </w:rPr>
          <w:delText>vps_number_layer_sets_minus1</w:delText>
        </w:r>
      </w:del>
      <w:ins w:id="2225" w:author="Miska Hannuksela" w:date="2014-03-03T20:26:00Z">
        <w:r w:rsidR="00BA3B70">
          <w:rPr>
            <w:rFonts w:eastAsia="Batang"/>
            <w:bCs/>
            <w:lang w:val="en-US" w:eastAsia="ko-KR"/>
          </w:rPr>
          <w:t>NumLayerSets</w:t>
        </w:r>
      </w:ins>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ins w:id="2226" w:author="Miska Hannuksela" w:date="2014-03-03T20:27:00Z">
        <w:r w:rsidR="00BA3B70">
          <w:rPr>
            <w:rFonts w:eastAsia="Batang"/>
            <w:bCs/>
            <w:lang w:val="en-US" w:eastAsia="ko-KR"/>
          </w:rPr>
          <w:t xml:space="preserve"> + NumExtBlLayerSets</w:t>
        </w:r>
      </w:ins>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w:t>
      </w:r>
      <w:ins w:id="2227" w:author="Miska Hannuksela" w:date="2014-03-03T20:28:00Z">
        <w:r w:rsidR="00BA3B70">
          <w:rPr>
            <w:rFonts w:eastAsia="Batang"/>
            <w:bCs/>
            <w:lang w:val="en-US" w:eastAsia="ko-KR"/>
          </w:rPr>
          <w:t> + NumExtBlLayerSets</w:t>
        </w:r>
      </w:ins>
      <w:r w:rsidRPr="00564A49">
        <w:rPr>
          <w:rFonts w:eastAsia="Batang"/>
          <w:bCs/>
          <w:lang w:val="en-US" w:eastAsia="ko-KR"/>
        </w:rPr>
        <w:t>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w:t>
      </w:r>
      <w:ins w:id="2228" w:author="Miska Hannuksela" w:date="2014-03-04T11:18:00Z">
        <w:r w:rsidR="002B03AC" w:rsidRPr="009C384D">
          <w:rPr>
            <w:lang w:val="en-US"/>
          </w:rPr>
          <w:t xml:space="preserve">When num_add_independent_layer_sets is greater than 0 and </w:t>
        </w:r>
      </w:ins>
      <w:ins w:id="2229" w:author="Miska Hannuksela" w:date="2014-03-04T11:19:00Z">
        <w:r w:rsidR="002B03AC" w:rsidRPr="009C384D">
          <w:rPr>
            <w:lang w:val="en-US"/>
          </w:rPr>
          <w:t xml:space="preserve">LayerSetIdxForOutputLayerSet[ i ] is in the range of </w:t>
        </w:r>
      </w:ins>
      <w:ins w:id="2230" w:author="Miska Hannuksela" w:date="2014-03-04T14:59:00Z">
        <w:r w:rsidR="009C384D">
          <w:rPr>
            <w:rFonts w:eastAsia="Batang"/>
            <w:bCs/>
            <w:lang w:val="en-US" w:eastAsia="ko-KR"/>
          </w:rPr>
          <w:t>FirstAddIndependentLayerSetIdx</w:t>
        </w:r>
      </w:ins>
      <w:ins w:id="2231" w:author="Miska Hannuksela" w:date="2014-03-04T11:20:00Z">
        <w:r w:rsidR="002B03AC" w:rsidRPr="009C384D">
          <w:rPr>
            <w:lang w:val="en-US"/>
          </w:rPr>
          <w:t xml:space="preserve"> to </w:t>
        </w:r>
      </w:ins>
      <w:ins w:id="2232" w:author="Miska Hannuksela" w:date="2014-03-04T14:59:00Z">
        <w:r w:rsidR="009C384D">
          <w:rPr>
            <w:rFonts w:eastAsia="Batang"/>
            <w:bCs/>
            <w:lang w:val="en-US" w:eastAsia="ko-KR"/>
          </w:rPr>
          <w:t>LastAddIndependentLayerSetIdx</w:t>
        </w:r>
      </w:ins>
      <w:ins w:id="2233" w:author="Miska Hannuksela" w:date="2014-03-04T11:20:00Z">
        <w:r w:rsidR="002B03AC" w:rsidRPr="009C384D">
          <w:rPr>
            <w:lang w:val="en-US"/>
          </w:rPr>
          <w:t xml:space="preserve">, inclusive, the profile_tier_level( ) syntax structure applies to the output of </w:t>
        </w:r>
      </w:ins>
      <w:ins w:id="2234" w:author="Miska Hannuksela" w:date="2014-03-04T11:21:00Z">
        <w:r w:rsidR="002B03AC" w:rsidRPr="009C384D">
          <w:rPr>
            <w:bCs/>
            <w:lang w:val="en-US"/>
          </w:rPr>
          <w:t xml:space="preserve">the non-base layer </w:t>
        </w:r>
      </w:ins>
      <w:ins w:id="2235" w:author="Miska Hannuksela" w:date="2014-03-05T09:48:00Z">
        <w:r w:rsidR="00FB0B6D">
          <w:rPr>
            <w:bCs/>
            <w:lang w:val="en-US"/>
          </w:rPr>
          <w:t>sub</w:t>
        </w:r>
      </w:ins>
      <w:ins w:id="2236" w:author="Miska Hannuksela" w:date="2014-03-04T11:21:00Z">
        <w:r w:rsidR="002B03AC" w:rsidRPr="009C384D">
          <w:rPr>
            <w:bCs/>
            <w:lang w:val="en-US"/>
          </w:rPr>
          <w:t xml:space="preserve">tree extraction process of subclause </w:t>
        </w:r>
        <w:r w:rsidR="002B03AC" w:rsidRPr="009C384D">
          <w:rPr>
            <w:bCs/>
            <w:lang w:val="en-US"/>
          </w:rPr>
          <w:fldChar w:fldCharType="begin"/>
        </w:r>
        <w:r w:rsidR="002B03AC" w:rsidRPr="009C384D">
          <w:rPr>
            <w:bCs/>
            <w:lang w:val="en-US"/>
          </w:rPr>
          <w:instrText xml:space="preserve"> REF _Ref381693925 \r \h </w:instrText>
        </w:r>
      </w:ins>
      <w:r w:rsidR="002B03AC" w:rsidRPr="009C384D">
        <w:rPr>
          <w:bCs/>
          <w:lang w:val="en-US"/>
        </w:rPr>
        <w:instrText xml:space="preserve"> \* MERGEFORMAT </w:instrText>
      </w:r>
      <w:r w:rsidR="002B03AC" w:rsidRPr="009C384D">
        <w:rPr>
          <w:bCs/>
          <w:lang w:val="en-US"/>
        </w:rPr>
      </w:r>
      <w:ins w:id="2237" w:author="Miska Hannuksela" w:date="2014-03-04T11:21:00Z">
        <w:r w:rsidR="002B03AC" w:rsidRPr="009C384D">
          <w:rPr>
            <w:bCs/>
            <w:lang w:val="en-US"/>
          </w:rPr>
          <w:fldChar w:fldCharType="separate"/>
        </w:r>
        <w:r w:rsidR="002B03AC" w:rsidRPr="009C384D">
          <w:rPr>
            <w:bCs/>
            <w:lang w:val="en-US"/>
          </w:rPr>
          <w:t>F.10.2</w:t>
        </w:r>
        <w:r w:rsidR="002B03AC" w:rsidRPr="009C384D">
          <w:rPr>
            <w:bCs/>
            <w:lang w:val="en-US"/>
          </w:rPr>
          <w:fldChar w:fldCharType="end"/>
        </w:r>
        <w:r w:rsidR="002B03AC" w:rsidRPr="009C384D">
          <w:rPr>
            <w:bCs/>
            <w:lang w:val="en-US"/>
          </w:rPr>
          <w:t xml:space="preserve"> with the input variable lsIdx set equal to</w:t>
        </w:r>
        <w:r w:rsidR="002B03AC" w:rsidRPr="009C384D">
          <w:rPr>
            <w:lang w:val="en-US"/>
          </w:rPr>
          <w:t xml:space="preserve"> LayerSetIdxForOutputLayerSet[ i ], where the </w:t>
        </w:r>
      </w:ins>
      <w:ins w:id="2238" w:author="Miska Hannuksela" w:date="2014-03-04T15:01:00Z">
        <w:r w:rsidR="009C384D">
          <w:rPr>
            <w:lang w:val="en-US"/>
          </w:rPr>
          <w:t xml:space="preserve">active </w:t>
        </w:r>
      </w:ins>
      <w:ins w:id="2239" w:author="Miska Hannuksela" w:date="2014-03-04T11:21:00Z">
        <w:r w:rsidR="002B03AC" w:rsidRPr="009C384D">
          <w:rPr>
            <w:lang w:val="en-US"/>
          </w:rPr>
          <w:t>VPS</w:t>
        </w:r>
      </w:ins>
      <w:ins w:id="2240" w:author="Miska Hannuksela" w:date="2014-03-04T15:01:00Z">
        <w:r w:rsidR="009C384D">
          <w:rPr>
            <w:lang w:val="en-US"/>
          </w:rPr>
          <w:t>s</w:t>
        </w:r>
      </w:ins>
      <w:ins w:id="2241" w:author="Miska Hannuksela" w:date="2014-03-04T11:21:00Z">
        <w:r w:rsidR="002B03AC" w:rsidRPr="009C384D">
          <w:rPr>
            <w:lang w:val="en-US"/>
          </w:rPr>
          <w:t xml:space="preserve"> </w:t>
        </w:r>
      </w:ins>
      <w:ins w:id="2242" w:author="Miska Hannuksela" w:date="2014-03-04T15:01:00Z">
        <w:r w:rsidR="009C384D">
          <w:rPr>
            <w:lang w:val="en-US"/>
          </w:rPr>
          <w:t>of</w:t>
        </w:r>
      </w:ins>
      <w:ins w:id="2243" w:author="Miska Hannuksela" w:date="2014-03-04T11:21:00Z">
        <w:r w:rsidR="002B03AC" w:rsidRPr="009C384D">
          <w:rPr>
            <w:lang w:val="en-US"/>
          </w:rPr>
          <w:t xml:space="preserve"> the output bitstream outBitstream shall contain an </w:t>
        </w:r>
      </w:ins>
      <w:ins w:id="2244" w:author="Miska Hannuksela" w:date="2014-03-04T11:23:00Z">
        <w:r w:rsidR="002B03AC" w:rsidRPr="009C384D">
          <w:rPr>
            <w:lang w:val="en-US"/>
          </w:rPr>
          <w:t>output</w:t>
        </w:r>
      </w:ins>
      <w:ins w:id="2245" w:author="Miska Hannuksela" w:date="2014-03-04T11:21:00Z">
        <w:r w:rsidR="002B03AC" w:rsidRPr="009C384D">
          <w:rPr>
            <w:lang w:val="en-US"/>
          </w:rPr>
          <w:t xml:space="preserve"> </w:t>
        </w:r>
      </w:ins>
      <w:ins w:id="2246" w:author="Miska Hannuksela" w:date="2014-03-04T11:23:00Z">
        <w:r w:rsidR="002B03AC" w:rsidRPr="009C384D">
          <w:rPr>
            <w:lang w:val="en-US"/>
          </w:rPr>
          <w:t>layer set specifying the output of the same layers as the i-th output layer set of the current VPS.</w:t>
        </w:r>
      </w:ins>
      <w:ins w:id="2247" w:author="Miska Hannuksela" w:date="2014-03-17T17:26:00Z">
        <w:r w:rsidR="00E36741">
          <w:rPr>
            <w:lang w:val="en-US"/>
          </w:rPr>
          <w:t xml:space="preserve"> [Ed. (</w:t>
        </w:r>
      </w:ins>
      <w:ins w:id="2248" w:author="Miska Hannuksela" w:date="2014-03-17T17:27:00Z">
        <w:r w:rsidR="00E36741">
          <w:rPr>
            <w:lang w:val="en-US"/>
          </w:rPr>
          <w:t xml:space="preserve">MH): </w:t>
        </w:r>
        <w:r w:rsidR="00E36741">
          <w:t>The sentence could be editorially improved to more specifically state that the new base layer had nuh_layer_id equal to AssignedBaseLayerId in the inBitstream.]</w:t>
        </w:r>
      </w:ins>
      <w:ins w:id="2249" w:author="Miska Hannuksela" w:date="2014-03-04T11:21:00Z">
        <w:r w:rsidR="002B03AC" w:rsidRPr="00564A49">
          <w:rPr>
            <w:lang w:val="en-US"/>
          </w:rPr>
          <w:t xml:space="preserve"> </w:t>
        </w:r>
      </w:ins>
      <w:r w:rsidRPr="00564A49">
        <w:rPr>
          <w:lang w:val="en-US"/>
        </w:rPr>
        <w:t xml:space="preserve">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2250"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lastRenderedPageBreak/>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DF4B35" w:rsidRDefault="00DF4B35" w:rsidP="00DF4B35">
      <w:pPr>
        <w:rPr>
          <w:ins w:id="2251" w:author="(JCTVC-Q0115)" w:date="2014-03-18T10:37:00Z"/>
          <w:bCs/>
          <w:lang w:val="en-US"/>
        </w:rPr>
      </w:pPr>
      <w:ins w:id="2252" w:author="(JCTVC-Q0115)" w:date="2014-03-18T10:37:00Z">
        <w:r w:rsidRPr="00E405D8">
          <w:rPr>
            <w:bCs/>
            <w:lang w:val="en-US"/>
          </w:rPr>
          <w:t>The variable</w:t>
        </w:r>
        <w:r>
          <w:rPr>
            <w:bCs/>
            <w:lang w:val="en-US"/>
          </w:rPr>
          <w:t xml:space="preserve"> </w:t>
        </w:r>
        <w:r>
          <w:rPr>
            <w:rFonts w:ascii="TimesNewRoman" w:hAnsi="TimesNewRoman" w:cs="TimesNewRoman"/>
            <w:lang w:val="en-US"/>
          </w:rPr>
          <w:t>LayerIdxInProfileFlag</w:t>
        </w:r>
        <w:proofErr w:type="gramStart"/>
        <w:r>
          <w:rPr>
            <w:rFonts w:ascii="TimesNewRoman" w:hAnsi="TimesNewRoman" w:cs="TimesNewRoman"/>
            <w:lang w:val="en-US"/>
          </w:rPr>
          <w:t>[ i</w:t>
        </w:r>
        <w:proofErr w:type="gramEnd"/>
        <w:r>
          <w:rPr>
            <w:rFonts w:ascii="TimesNewRoman" w:hAnsi="TimesNewRoman" w:cs="TimesNewRoman"/>
            <w:lang w:val="en-US"/>
          </w:rPr>
          <w:t xml:space="preserve"> ] for the values of i in the range of 0 to </w:t>
        </w:r>
        <w:r>
          <w:rPr>
            <w:rFonts w:eastAsia="Batang"/>
            <w:bCs/>
            <w:lang w:val="en-US" w:eastAsia="ko-KR"/>
          </w:rPr>
          <w:t>MaxLayersMinus1, inclusive, are derived as follows:</w:t>
        </w:r>
      </w:ins>
    </w:p>
    <w:p w:rsidR="00DF4B35" w:rsidRPr="00E405D8" w:rsidRDefault="00DF4B35" w:rsidP="00DF4B35">
      <w:pPr>
        <w:tabs>
          <w:tab w:val="clear" w:pos="794"/>
          <w:tab w:val="clear" w:pos="1191"/>
          <w:tab w:val="clear" w:pos="1588"/>
          <w:tab w:val="clear" w:pos="1985"/>
          <w:tab w:val="left" w:pos="360"/>
          <w:tab w:val="left" w:pos="720"/>
          <w:tab w:val="left" w:pos="1080"/>
          <w:tab w:val="left" w:pos="1440"/>
        </w:tabs>
        <w:ind w:left="360"/>
        <w:jc w:val="left"/>
        <w:rPr>
          <w:ins w:id="2253" w:author="(JCTVC-Q0115)" w:date="2014-03-18T10:37:00Z"/>
          <w:bCs/>
          <w:lang w:val="en-US"/>
        </w:rPr>
      </w:pPr>
      <w:ins w:id="2254" w:author="(JCTVC-Q0115)" w:date="2014-03-18T10:37:00Z">
        <w:r>
          <w:rPr>
            <w:bCs/>
            <w:lang w:val="en-US"/>
          </w:rPr>
          <w:t xml:space="preserve">for( i = 0; i &lt;= </w:t>
        </w:r>
        <w:r>
          <w:rPr>
            <w:rFonts w:eastAsia="Batang"/>
            <w:bCs/>
            <w:lang w:val="en-US" w:eastAsia="ko-KR"/>
          </w:rPr>
          <w:t>MaxLayersMinus1; i++ )</w:t>
        </w:r>
        <w:r>
          <w:rPr>
            <w:rFonts w:eastAsia="Batang"/>
            <w:bCs/>
            <w:lang w:val="en-US" w:eastAsia="ko-KR"/>
          </w:rPr>
          <w:br/>
        </w:r>
        <w:r>
          <w:rPr>
            <w:rFonts w:eastAsia="Batang"/>
            <w:bCs/>
            <w:lang w:val="en-US" w:eastAsia="ko-KR"/>
          </w:rPr>
          <w:tab/>
        </w:r>
        <w:r>
          <w:rPr>
            <w:rFonts w:ascii="TimesNewRoman" w:hAnsi="TimesNewRoman" w:cs="TimesNewRoman"/>
            <w:lang w:val="en-US"/>
          </w:rPr>
          <w:t>LayerIdxInProfileFlag [ i ] = 0</w:t>
        </w:r>
        <w:r>
          <w:rPr>
            <w:rFonts w:eastAsia="Batang"/>
            <w:bCs/>
            <w:lang w:val="en-US" w:eastAsia="ko-KR"/>
          </w:rPr>
          <w:br/>
        </w:r>
        <w:r>
          <w:rPr>
            <w:bCs/>
            <w:lang w:val="en-US"/>
          </w:rPr>
          <w:t xml:space="preserve">for( lsIdx = 0; lsIdx &lt;= </w:t>
        </w:r>
        <w:r>
          <w:rPr>
            <w:rFonts w:ascii="TimesNewRoman" w:hAnsi="TimesNewRoman" w:cs="TimesNewRoman"/>
            <w:lang w:val="en-US"/>
          </w:rPr>
          <w:t xml:space="preserve">vps_num_layer_sets_minus1 + NumExtBlLayerSets </w:t>
        </w:r>
        <w:r>
          <w:rPr>
            <w:bCs/>
            <w:lang w:val="en-US"/>
          </w:rPr>
          <w:t>; lsIdx++ )</w:t>
        </w:r>
        <w:r>
          <w:rPr>
            <w:bCs/>
            <w:lang w:val="en-US"/>
          </w:rPr>
          <w:br/>
        </w:r>
        <w:r>
          <w:rPr>
            <w:bCs/>
            <w:lang w:val="en-US"/>
          </w:rPr>
          <w:tab/>
          <w:t xml:space="preserve">for( j = </w:t>
        </w:r>
        <w:r>
          <w:rPr>
            <w:rFonts w:ascii="TimesNewRoman" w:hAnsi="TimesNewRoman" w:cs="TimesNewRoman"/>
            <w:lang w:val="en-US"/>
          </w:rPr>
          <w:t>0</w:t>
        </w:r>
        <w:r>
          <w:rPr>
            <w:bCs/>
            <w:lang w:val="en-US"/>
          </w:rPr>
          <w:t>; j &lt; NumLayersInIdList[ lsIdx ]; j++ ) {</w:t>
        </w:r>
        <w:r>
          <w:rPr>
            <w:bCs/>
            <w:lang w:val="en-US"/>
          </w:rPr>
          <w:br/>
        </w:r>
        <w:r>
          <w:rPr>
            <w:rFonts w:ascii="TimesNewRoman" w:hAnsi="TimesNewRoman" w:cs="TimesNewRoman"/>
            <w:lang w:val="en-US"/>
          </w:rPr>
          <w:tab/>
        </w:r>
        <w:r>
          <w:rPr>
            <w:rFonts w:ascii="TimesNewRoman" w:hAnsi="TimesNewRoman" w:cs="TimesNewRoman"/>
            <w:lang w:val="en-US"/>
          </w:rPr>
          <w:tab/>
          <w:t>layerId = LayerSetLayerIdList[ lsIdx ][ j ]</w:t>
        </w:r>
        <w:r>
          <w:rPr>
            <w:bCs/>
            <w:lang w:val="en-US"/>
          </w:rPr>
          <w:br/>
        </w:r>
        <w:r>
          <w:rPr>
            <w:bCs/>
            <w:lang w:val="en-US"/>
          </w:rPr>
          <w:tab/>
        </w:r>
        <w:r>
          <w:rPr>
            <w:bCs/>
            <w:lang w:val="en-US"/>
          </w:rPr>
          <w:tab/>
          <w:t>if( </w:t>
        </w:r>
        <w:r>
          <w:rPr>
            <w:rFonts w:ascii="TimesNewRoman" w:hAnsi="TimesNewRoman" w:cs="TimesNewRoman"/>
            <w:lang w:val="en-US"/>
          </w:rPr>
          <w:t>AuxId[ layerId ]  = =  0 )</w:t>
        </w:r>
        <w:r>
          <w:rPr>
            <w:bCs/>
            <w:lang w:val="en-US"/>
          </w:rPr>
          <w:br/>
        </w:r>
        <w:r>
          <w:rPr>
            <w:rFonts w:ascii="TimesNewRoman" w:hAnsi="TimesNewRoman" w:cs="TimesNewRoman"/>
            <w:lang w:val="en-US"/>
          </w:rPr>
          <w:tab/>
        </w:r>
        <w:r>
          <w:rPr>
            <w:rFonts w:ascii="TimesNewRoman" w:hAnsi="TimesNewRoman" w:cs="TimesNewRoman"/>
            <w:lang w:val="en-US"/>
          </w:rPr>
          <w:tab/>
        </w:r>
        <w:r>
          <w:rPr>
            <w:rFonts w:ascii="TimesNewRoman" w:hAnsi="TimesNewRoman" w:cs="TimesNewRoman"/>
            <w:lang w:val="en-US"/>
          </w:rPr>
          <w:tab/>
          <w:t>LayerIdxInProfileFlag [ </w:t>
        </w:r>
        <w:r w:rsidRPr="00564A49">
          <w:rPr>
            <w:rFonts w:eastAsia="Times New Roman"/>
            <w:lang w:val="en-US"/>
          </w:rPr>
          <w:t>LayerIdxInVps</w:t>
        </w:r>
        <w:r>
          <w:rPr>
            <w:rFonts w:ascii="TimesNewRoman" w:hAnsi="TimesNewRoman" w:cs="TimesNewRoman"/>
            <w:lang w:val="en-US"/>
          </w:rPr>
          <w:t>[ layerId ] ] = 1</w:t>
        </w:r>
        <w:r>
          <w:rPr>
            <w:rFonts w:ascii="TimesNewRoman" w:hAnsi="TimesNewRoman" w:cs="TimesNewRoman"/>
            <w:lang w:val="en-US"/>
          </w:rPr>
          <w:br/>
        </w:r>
        <w:r>
          <w:rPr>
            <w:rFonts w:ascii="TimesNewRoman" w:hAnsi="TimesNewRoman" w:cs="TimesNewRoman"/>
            <w:lang w:val="en-US"/>
          </w:rPr>
          <w:tab/>
          <w:t>}</w:t>
        </w:r>
      </w:ins>
    </w:p>
    <w:p w:rsidR="00DF4B35" w:rsidRDefault="00DF4B35" w:rsidP="00DF4B35">
      <w:pPr>
        <w:rPr>
          <w:ins w:id="2255" w:author="(JCTVC-Q0115)" w:date="2014-03-18T10:37:00Z"/>
          <w:rFonts w:eastAsia="Batang"/>
          <w:bCs/>
          <w:lang w:val="en-US" w:eastAsia="ko-KR"/>
        </w:rPr>
      </w:pPr>
      <w:ins w:id="2256" w:author="(JCTVC-Q0115)" w:date="2014-03-18T10:37:00Z">
        <w:r w:rsidRPr="00E405D8">
          <w:rPr>
            <w:bCs/>
            <w:lang w:val="en-US"/>
          </w:rPr>
          <w:t>The variable</w:t>
        </w:r>
        <w:r>
          <w:rPr>
            <w:bCs/>
            <w:lang w:val="en-US"/>
          </w:rPr>
          <w:t xml:space="preserve"> </w:t>
        </w:r>
        <w:r>
          <w:rPr>
            <w:rFonts w:ascii="TimesNewRoman" w:hAnsi="TimesNewRoman" w:cs="TimesNewRoman"/>
            <w:lang w:val="en-US"/>
          </w:rPr>
          <w:t>NumLayersNotInProfile and LayerIdListNotInProfile</w:t>
        </w:r>
        <w:proofErr w:type="gramStart"/>
        <w:r>
          <w:rPr>
            <w:rFonts w:ascii="TimesNewRoman" w:hAnsi="TimesNewRoman" w:cs="TimesNewRoman"/>
            <w:lang w:val="en-US"/>
          </w:rPr>
          <w:t>[ i</w:t>
        </w:r>
        <w:proofErr w:type="gramEnd"/>
        <w:r>
          <w:rPr>
            <w:rFonts w:ascii="TimesNewRoman" w:hAnsi="TimesNewRoman" w:cs="TimesNewRoman"/>
            <w:lang w:val="en-US"/>
          </w:rPr>
          <w:t xml:space="preserve"> ] </w:t>
        </w:r>
        <w:r>
          <w:rPr>
            <w:rFonts w:eastAsia="Batang"/>
            <w:bCs/>
            <w:lang w:val="en-US" w:eastAsia="ko-KR"/>
          </w:rPr>
          <w:t>are derived as follows:</w:t>
        </w:r>
      </w:ins>
    </w:p>
    <w:p w:rsidR="00DF4B35" w:rsidRPr="001F4077" w:rsidRDefault="00DF4B35" w:rsidP="00DF4B35">
      <w:pPr>
        <w:tabs>
          <w:tab w:val="clear" w:pos="794"/>
          <w:tab w:val="clear" w:pos="1191"/>
          <w:tab w:val="clear" w:pos="1588"/>
          <w:tab w:val="clear" w:pos="1985"/>
          <w:tab w:val="left" w:pos="360"/>
          <w:tab w:val="left" w:pos="720"/>
          <w:tab w:val="left" w:pos="1080"/>
          <w:tab w:val="left" w:pos="1440"/>
        </w:tabs>
        <w:ind w:left="360"/>
        <w:jc w:val="left"/>
        <w:rPr>
          <w:ins w:id="2257" w:author="(JCTVC-Q0115)" w:date="2014-03-18T10:37:00Z"/>
          <w:bCs/>
          <w:lang w:val="en-US"/>
        </w:rPr>
      </w:pPr>
      <w:ins w:id="2258" w:author="(JCTVC-Q0115)" w:date="2014-03-18T10:37:00Z">
        <w:r>
          <w:rPr>
            <w:bCs/>
            <w:lang w:val="en-US"/>
          </w:rPr>
          <w:t xml:space="preserve">for( i = 0, j = 0; i &lt;= </w:t>
        </w:r>
        <w:r>
          <w:rPr>
            <w:rFonts w:eastAsia="Batang"/>
            <w:bCs/>
            <w:lang w:val="en-US" w:eastAsia="ko-KR"/>
          </w:rPr>
          <w:t>MaxLayersMinus1; i++ )</w:t>
        </w:r>
        <w:r>
          <w:rPr>
            <w:rFonts w:eastAsia="Batang"/>
            <w:bCs/>
            <w:lang w:val="en-US" w:eastAsia="ko-KR"/>
          </w:rPr>
          <w:br/>
        </w:r>
        <w:r>
          <w:rPr>
            <w:rFonts w:eastAsia="Batang"/>
            <w:bCs/>
            <w:lang w:val="en-US" w:eastAsia="ko-KR"/>
          </w:rPr>
          <w:tab/>
          <w:t>if( LayerIdxInProfileFlag[ i ]  = =  0 )</w:t>
        </w:r>
        <w:r>
          <w:rPr>
            <w:rFonts w:eastAsia="Batang"/>
            <w:bCs/>
            <w:lang w:val="en-US" w:eastAsia="ko-KR"/>
          </w:rPr>
          <w:br/>
        </w:r>
        <w:r>
          <w:rPr>
            <w:rFonts w:eastAsia="Batang"/>
            <w:bCs/>
            <w:lang w:val="en-US" w:eastAsia="ko-KR"/>
          </w:rPr>
          <w:tab/>
        </w:r>
        <w:r>
          <w:rPr>
            <w:rFonts w:eastAsia="Batang"/>
            <w:bCs/>
            <w:lang w:val="en-US" w:eastAsia="ko-KR"/>
          </w:rPr>
          <w:tab/>
        </w:r>
        <w:r>
          <w:rPr>
            <w:rFonts w:ascii="TimesNewRoman" w:hAnsi="TimesNewRoman" w:cs="TimesNewRoman"/>
            <w:lang w:val="en-US"/>
          </w:rPr>
          <w:t>LayerIdListNotInProfile[ j++ ] = layer_id_in_nuh[ i ]</w:t>
        </w:r>
        <w:r>
          <w:rPr>
            <w:rFonts w:ascii="TimesNewRoman" w:hAnsi="TimesNewRoman" w:cs="TimesNewRoman"/>
            <w:lang w:val="en-US"/>
          </w:rPr>
          <w:br/>
          <w:t>NumLayersNotInProfile = j</w:t>
        </w:r>
      </w:ins>
    </w:p>
    <w:p w:rsidR="00DF4B35" w:rsidRDefault="00DF4B35" w:rsidP="00DF4B35">
      <w:pPr>
        <w:rPr>
          <w:ins w:id="2259" w:author="(JCTVC-Q0115)" w:date="2014-03-18T10:37:00Z"/>
          <w:rFonts w:eastAsia="Batang"/>
          <w:bCs/>
          <w:lang w:val="en-US" w:eastAsia="ko-KR"/>
        </w:rPr>
      </w:pPr>
      <w:ins w:id="2260" w:author="(JCTVC-Q0115)" w:date="2014-03-18T10:37:00Z">
        <w:r>
          <w:rPr>
            <w:rFonts w:eastAsia="Batang"/>
            <w:b/>
            <w:bCs/>
            <w:lang w:val="en-US" w:eastAsia="ko-KR"/>
          </w:rPr>
          <w:t>independent_layer_dec_process_</w:t>
        </w:r>
        <w:proofErr w:type="gramStart"/>
        <w:r>
          <w:rPr>
            <w:rFonts w:eastAsia="Batang"/>
            <w:b/>
            <w:bCs/>
            <w:lang w:val="en-US" w:eastAsia="ko-KR"/>
          </w:rPr>
          <w:t>idc</w:t>
        </w:r>
        <w:r>
          <w:rPr>
            <w:rFonts w:eastAsia="Batang"/>
            <w:bCs/>
            <w:lang w:val="en-US" w:eastAsia="ko-KR"/>
          </w:rPr>
          <w:t>[</w:t>
        </w:r>
        <w:proofErr w:type="gramEnd"/>
        <w:r>
          <w:rPr>
            <w:rFonts w:eastAsia="Batang"/>
            <w:bCs/>
            <w:lang w:val="en-US" w:eastAsia="ko-KR"/>
          </w:rPr>
          <w:t> </w:t>
        </w:r>
        <w:r>
          <w:rPr>
            <w:rFonts w:ascii="TimesNewRoman" w:hAnsi="TimesNewRoman" w:cs="TimesNewRoman"/>
            <w:lang w:val="en-US"/>
          </w:rPr>
          <w:t>LayerIdListNotInProfile[ i ] </w:t>
        </w:r>
        <w:r>
          <w:rPr>
            <w:rFonts w:eastAsia="Batang"/>
            <w:bCs/>
            <w:lang w:val="en-US" w:eastAsia="ko-KR"/>
          </w:rPr>
          <w:t xml:space="preserve">] specifies the decoding process used for layer with nuh_layer_id equal to </w:t>
        </w:r>
        <w:r>
          <w:rPr>
            <w:rFonts w:ascii="TimesNewRoman" w:hAnsi="TimesNewRoman" w:cs="TimesNewRoman"/>
            <w:lang w:val="en-US"/>
          </w:rPr>
          <w:t>LayerIdListNotInProfile[ i ]</w:t>
        </w:r>
        <w:r>
          <w:rPr>
            <w:rFonts w:eastAsia="Batang"/>
            <w:bCs/>
            <w:lang w:val="en-US" w:eastAsia="ko-KR"/>
          </w:rPr>
          <w:t xml:space="preserve"> as well as constraints of sps_extension_type_flag[ j ] as specified in </w:t>
        </w:r>
        <w:r>
          <w:rPr>
            <w:rFonts w:eastAsia="Batang"/>
            <w:bCs/>
            <w:lang w:val="en-US" w:eastAsia="ko-KR"/>
          </w:rPr>
          <w:fldChar w:fldCharType="begin"/>
        </w:r>
        <w:r>
          <w:rPr>
            <w:rFonts w:eastAsia="Batang"/>
            <w:bCs/>
            <w:lang w:val="en-US" w:eastAsia="ko-KR"/>
          </w:rPr>
          <w:instrText xml:space="preserve"> REF _Ref372209359 \h </w:instrText>
        </w:r>
        <w:r>
          <w:rPr>
            <w:rFonts w:eastAsia="Batang"/>
            <w:bCs/>
            <w:lang w:val="en-US" w:eastAsia="ko-KR"/>
          </w:rPr>
        </w:r>
        <w:r>
          <w:rPr>
            <w:rFonts w:eastAsia="Batang"/>
            <w:bCs/>
            <w:lang w:val="en-US" w:eastAsia="ko-KR"/>
          </w:rPr>
          <w:fldChar w:fldCharType="separate"/>
        </w:r>
        <w:r w:rsidRPr="00912A79">
          <w:t>Table </w:t>
        </w:r>
        <w:r w:rsidRPr="00912A79">
          <w:rPr>
            <w:rFonts w:eastAsia="Batang"/>
            <w:bCs/>
            <w:lang w:eastAsia="ko-KR"/>
          </w:rPr>
          <w:t>F</w:t>
        </w:r>
        <w:r w:rsidRPr="00912A79">
          <w:noBreakHyphen/>
        </w:r>
        <w:r>
          <w:rPr>
            <w:noProof/>
          </w:rPr>
          <w:t>3</w:t>
        </w:r>
        <w:r>
          <w:rPr>
            <w:rFonts w:eastAsia="Batang"/>
            <w:bCs/>
            <w:lang w:val="en-US" w:eastAsia="ko-KR"/>
          </w:rPr>
          <w:fldChar w:fldCharType="end"/>
        </w:r>
        <w:r>
          <w:rPr>
            <w:rFonts w:eastAsia="Batang"/>
            <w:bCs/>
            <w:lang w:val="en-US" w:eastAsia="ko-KR"/>
          </w:rPr>
          <w:t xml:space="preserve">. The value of </w:t>
        </w:r>
        <w:r w:rsidRPr="00B178C7">
          <w:rPr>
            <w:rFonts w:eastAsia="Batang"/>
            <w:bCs/>
            <w:lang w:val="en-US" w:eastAsia="ko-KR"/>
          </w:rPr>
          <w:t>independent_layer_dec_process_</w:t>
        </w:r>
        <w:proofErr w:type="gramStart"/>
        <w:r w:rsidRPr="00B178C7">
          <w:rPr>
            <w:rFonts w:eastAsia="Batang"/>
            <w:bCs/>
            <w:lang w:val="en-US" w:eastAsia="ko-KR"/>
          </w:rPr>
          <w:t>idc</w:t>
        </w:r>
        <w:r>
          <w:rPr>
            <w:rFonts w:eastAsia="Batang"/>
            <w:bCs/>
            <w:lang w:val="en-US" w:eastAsia="ko-KR"/>
          </w:rPr>
          <w:t>[</w:t>
        </w:r>
        <w:proofErr w:type="gramEnd"/>
        <w:r>
          <w:rPr>
            <w:rFonts w:eastAsia="Batang"/>
            <w:bCs/>
            <w:lang w:val="en-US" w:eastAsia="ko-KR"/>
          </w:rPr>
          <w:t> </w:t>
        </w:r>
      </w:ins>
      <w:ins w:id="2261" w:author="(JCTVC-Q0115)" w:date="2014-03-18T10:38:00Z">
        <w:r w:rsidR="00456DF9">
          <w:rPr>
            <w:rFonts w:ascii="TimesNewRoman" w:hAnsi="TimesNewRoman" w:cs="TimesNewRoman"/>
            <w:lang w:val="en-US"/>
          </w:rPr>
          <w:t>LayerIdListNotInProfile[ i ]</w:t>
        </w:r>
      </w:ins>
      <w:ins w:id="2262" w:author="(JCTVC-Q0115)" w:date="2014-03-18T10:37:00Z">
        <w:r>
          <w:rPr>
            <w:rFonts w:eastAsia="Batang"/>
            <w:bCs/>
            <w:lang w:val="en-US" w:eastAsia="ko-KR"/>
          </w:rPr>
          <w:t xml:space="preserve"> ] shall be in the range of 0 to 1, inclusive. Although the value of </w:t>
        </w:r>
        <w:r w:rsidRPr="00B178C7">
          <w:rPr>
            <w:rFonts w:eastAsia="Batang"/>
            <w:bCs/>
            <w:lang w:val="en-US" w:eastAsia="ko-KR"/>
          </w:rPr>
          <w:t>independent_layer_dec_process_idc</w:t>
        </w:r>
        <w:r>
          <w:rPr>
            <w:rFonts w:eastAsia="Batang"/>
            <w:bCs/>
            <w:lang w:val="en-US" w:eastAsia="ko-KR"/>
          </w:rPr>
          <w:t>[ </w:t>
        </w:r>
      </w:ins>
      <w:ins w:id="2263" w:author="(JCTVC-Q0115)" w:date="2014-03-18T10:38:00Z">
        <w:r w:rsidR="00456DF9">
          <w:rPr>
            <w:rFonts w:ascii="TimesNewRoman" w:hAnsi="TimesNewRoman" w:cs="TimesNewRoman"/>
            <w:lang w:val="en-US"/>
          </w:rPr>
          <w:t>LayerIdListNotInProfile[ i ]</w:t>
        </w:r>
      </w:ins>
      <w:ins w:id="2264" w:author="(JCTVC-Q0115)" w:date="2014-03-18T10:37:00Z">
        <w:r>
          <w:rPr>
            <w:rFonts w:eastAsia="Batang"/>
            <w:bCs/>
            <w:lang w:val="en-US" w:eastAsia="ko-KR"/>
          </w:rPr>
          <w:t xml:space="preserve"> ] is required to be in the range of 0 to 1, inclusive, in this version of this Specification, decoders shall allow other values of </w:t>
        </w:r>
        <w:r w:rsidRPr="00B178C7">
          <w:rPr>
            <w:rFonts w:eastAsia="Batang"/>
            <w:bCs/>
            <w:lang w:val="en-US" w:eastAsia="ko-KR"/>
          </w:rPr>
          <w:t>independent_layer_dec_process_idc</w:t>
        </w:r>
        <w:r>
          <w:rPr>
            <w:rFonts w:eastAsia="Batang"/>
            <w:bCs/>
            <w:lang w:val="en-US" w:eastAsia="ko-KR"/>
          </w:rPr>
          <w:t>[ </w:t>
        </w:r>
      </w:ins>
      <w:ins w:id="2265" w:author="(JCTVC-Q0115)" w:date="2014-03-18T10:38:00Z">
        <w:r w:rsidR="00456DF9">
          <w:rPr>
            <w:rFonts w:ascii="TimesNewRoman" w:hAnsi="TimesNewRoman" w:cs="TimesNewRoman"/>
            <w:lang w:val="en-US"/>
          </w:rPr>
          <w:t>LayerIdListNotInProfile[ i ]</w:t>
        </w:r>
      </w:ins>
      <w:ins w:id="2266" w:author="(JCTVC-Q0115)" w:date="2014-03-18T10:37:00Z">
        <w:r>
          <w:rPr>
            <w:rFonts w:eastAsia="Batang"/>
            <w:bCs/>
            <w:lang w:val="en-US" w:eastAsia="ko-KR"/>
          </w:rPr>
          <w:t> ] in the range of 0 to 15, inclusive, to appear in the syntax.</w:t>
        </w:r>
      </w:ins>
    </w:p>
    <w:p w:rsidR="00DF4B35" w:rsidRPr="00912A79" w:rsidRDefault="00DF4B35" w:rsidP="00DF4B35">
      <w:pPr>
        <w:pStyle w:val="Caption"/>
        <w:rPr>
          <w:ins w:id="2267" w:author="(JCTVC-Q0115)" w:date="2014-03-18T10:37:00Z"/>
        </w:rPr>
      </w:pPr>
      <w:bookmarkStart w:id="2268" w:name="_Ref372209359"/>
      <w:ins w:id="2269" w:author="(JCTVC-Q0115)" w:date="2014-03-18T10:37:00Z">
        <w:r w:rsidRPr="00912A79">
          <w:lastRenderedPageBreak/>
          <w:t>Table </w:t>
        </w:r>
        <w:r w:rsidRPr="00912A79">
          <w:fldChar w:fldCharType="begin" w:fldLock="1"/>
        </w:r>
        <w:r w:rsidRPr="00912A79">
          <w:instrText xml:space="preserve"> REF F \h </w:instrText>
        </w:r>
        <w:r w:rsidRPr="00912A79">
          <w:fldChar w:fldCharType="separate"/>
        </w:r>
        <w:r w:rsidRPr="00912A79">
          <w:rPr>
            <w:rFonts w:eastAsia="Batang"/>
            <w:bCs w:val="0"/>
            <w:lang w:eastAsia="ko-KR"/>
          </w:rPr>
          <w:t>F</w:t>
        </w:r>
        <w:r w:rsidRPr="00912A79">
          <w:fldChar w:fldCharType="end"/>
        </w:r>
        <w:r w:rsidRPr="00912A79">
          <w:noBreakHyphen/>
        </w:r>
        <w:r>
          <w:fldChar w:fldCharType="begin"/>
        </w:r>
        <w:r>
          <w:instrText xml:space="preserve"> SEQ Table \* ARABIC \s 1 </w:instrText>
        </w:r>
        <w:r>
          <w:fldChar w:fldCharType="separate"/>
        </w:r>
        <w:r>
          <w:t>3</w:t>
        </w:r>
        <w:r>
          <w:fldChar w:fldCharType="end"/>
        </w:r>
        <w:bookmarkEnd w:id="2268"/>
        <w:r w:rsidRPr="00912A79">
          <w:rPr>
            <w:lang w:eastAsia="ko-KR"/>
          </w:rPr>
          <w:t xml:space="preserve"> </w:t>
        </w:r>
        <w:r w:rsidRPr="00912A79">
          <w:t xml:space="preserve">– </w:t>
        </w:r>
        <w:r>
          <w:t>Mapping of independent_layer_dec_process_idc to decoding processes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2765"/>
        <w:gridCol w:w="4308"/>
      </w:tblGrid>
      <w:tr w:rsidR="00DF4B35" w:rsidRPr="00912A79" w:rsidTr="009872F3">
        <w:trPr>
          <w:jc w:val="center"/>
          <w:ins w:id="2270" w:author="(JCTVC-Q0115)" w:date="2014-03-18T10:37:00Z"/>
        </w:trPr>
        <w:tc>
          <w:tcPr>
            <w:tcW w:w="2872" w:type="dxa"/>
          </w:tcPr>
          <w:p w:rsidR="00DF4B35" w:rsidRPr="007A5226" w:rsidRDefault="00DF4B35" w:rsidP="009872F3">
            <w:pPr>
              <w:keepNext/>
              <w:keepLines/>
              <w:tabs>
                <w:tab w:val="left" w:pos="360"/>
                <w:tab w:val="left" w:pos="720"/>
                <w:tab w:val="left" w:pos="1080"/>
                <w:tab w:val="left" w:pos="1440"/>
              </w:tabs>
              <w:spacing w:beforeLines="25" w:before="60" w:afterLines="25" w:after="60"/>
              <w:jc w:val="center"/>
              <w:rPr>
                <w:ins w:id="2271" w:author="(JCTVC-Q0115)" w:date="2014-03-18T10:37:00Z"/>
                <w:bCs/>
                <w:lang w:val="en-US"/>
              </w:rPr>
            </w:pPr>
            <w:ins w:id="2272" w:author="(JCTVC-Q0115)" w:date="2014-03-18T10:37:00Z">
              <w:r>
                <w:rPr>
                  <w:b/>
                  <w:bCs/>
                  <w:lang w:val="en-US"/>
                </w:rPr>
                <w:t>independent_layer_dec_</w:t>
              </w:r>
              <w:r>
                <w:rPr>
                  <w:b/>
                  <w:bCs/>
                  <w:lang w:val="en-US"/>
                </w:rPr>
                <w:br/>
                <w:t>process_idc</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273" w:author="(JCTVC-Q0115)" w:date="2014-03-18T10:37:00Z"/>
                <w:b/>
                <w:bCs/>
                <w:lang w:val="en-US"/>
              </w:rPr>
            </w:pPr>
            <w:ins w:id="2274" w:author="(JCTVC-Q0115)" w:date="2014-03-18T10:37:00Z">
              <w:r>
                <w:rPr>
                  <w:b/>
                  <w:bCs/>
                  <w:lang w:val="en-US"/>
                </w:rPr>
                <w:t>Decoding process used for the layer with nuh_layer_id equal to layerId</w:t>
              </w:r>
            </w:ins>
          </w:p>
        </w:tc>
        <w:tc>
          <w:tcPr>
            <w:tcW w:w="4308" w:type="dxa"/>
          </w:tcPr>
          <w:p w:rsidR="00DF4B35" w:rsidRPr="00E32F56" w:rsidRDefault="00DF4B35" w:rsidP="009872F3">
            <w:pPr>
              <w:keepNext/>
              <w:keepLines/>
              <w:tabs>
                <w:tab w:val="left" w:pos="360"/>
                <w:tab w:val="left" w:pos="720"/>
                <w:tab w:val="left" w:pos="1080"/>
                <w:tab w:val="left" w:pos="1440"/>
              </w:tabs>
              <w:spacing w:beforeLines="25" w:before="60" w:afterLines="25" w:after="60"/>
              <w:jc w:val="center"/>
              <w:rPr>
                <w:ins w:id="2275" w:author="(JCTVC-Q0115)" w:date="2014-03-18T10:37:00Z"/>
                <w:b/>
                <w:bCs/>
                <w:lang w:val="en-US"/>
              </w:rPr>
            </w:pPr>
            <w:ins w:id="2276" w:author="(JCTVC-Q0115)" w:date="2014-03-18T10:37:00Z">
              <w:r>
                <w:rPr>
                  <w:b/>
                  <w:bCs/>
                  <w:lang w:val="en-US"/>
                </w:rPr>
                <w:t>Constraints of sps_extension_type_flag</w:t>
              </w:r>
              <w:r>
                <w:rPr>
                  <w:bCs/>
                  <w:lang w:val="en-US"/>
                </w:rPr>
                <w:t>[ j ]</w:t>
              </w:r>
              <w:r>
                <w:rPr>
                  <w:b/>
                  <w:bCs/>
                  <w:lang w:val="en-US"/>
                </w:rPr>
                <w:t xml:space="preserve"> values</w:t>
              </w:r>
            </w:ins>
          </w:p>
        </w:tc>
      </w:tr>
      <w:tr w:rsidR="00DF4B35" w:rsidRPr="00912A79" w:rsidTr="009872F3">
        <w:trPr>
          <w:jc w:val="center"/>
          <w:ins w:id="2277" w:author="(JCTVC-Q0115)" w:date="2014-03-18T10:37:00Z"/>
        </w:trPr>
        <w:tc>
          <w:tcPr>
            <w:tcW w:w="2872"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278" w:author="(JCTVC-Q0115)" w:date="2014-03-18T10:37:00Z"/>
                <w:rFonts w:ascii="Times" w:hAnsi="Times" w:cs="Times"/>
                <w:sz w:val="18"/>
                <w:lang w:val="en-US"/>
              </w:rPr>
            </w:pPr>
            <w:ins w:id="2279" w:author="(JCTVC-Q0115)" w:date="2014-03-18T10:37:00Z">
              <w:r>
                <w:rPr>
                  <w:rFonts w:ascii="Times" w:hAnsi="Times" w:cs="Times"/>
                  <w:sz w:val="18"/>
                  <w:lang w:val="en-US"/>
                </w:rPr>
                <w:t>0</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280" w:author="(JCTVC-Q0115)" w:date="2014-03-18T10:37:00Z"/>
                <w:rFonts w:ascii="Times" w:hAnsi="Times" w:cs="Times"/>
                <w:sz w:val="18"/>
                <w:lang w:val="en-US"/>
              </w:rPr>
            </w:pPr>
            <w:ins w:id="2281" w:author="(JCTVC-Q0115)" w:date="2014-03-18T10:37:00Z">
              <w:r>
                <w:rPr>
                  <w:rFonts w:ascii="Times" w:hAnsi="Times" w:cs="Times"/>
                  <w:sz w:val="18"/>
                  <w:lang w:val="en-US"/>
                </w:rPr>
                <w:t>Subclause 8.1</w:t>
              </w:r>
            </w:ins>
          </w:p>
        </w:tc>
        <w:tc>
          <w:tcPr>
            <w:tcW w:w="4308"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282" w:author="(JCTVC-Q0115)" w:date="2014-03-18T10:37:00Z"/>
                <w:rFonts w:ascii="Times" w:hAnsi="Times" w:cs="Times"/>
                <w:sz w:val="18"/>
                <w:lang w:val="en-US"/>
              </w:rPr>
            </w:pPr>
            <w:ins w:id="2283" w:author="(JCTVC-Q0115)" w:date="2014-03-18T10:37:00Z">
              <w:r>
                <w:rPr>
                  <w:rFonts w:ascii="Times" w:hAnsi="Times" w:cs="Times"/>
                  <w:sz w:val="18"/>
                  <w:lang w:val="en-US"/>
                </w:rPr>
                <w:t>sps_extension_type_flag[ j ] shall be equal to 0 for all values of j in the range of 0 to 7, inclusive</w:t>
              </w:r>
            </w:ins>
          </w:p>
        </w:tc>
      </w:tr>
      <w:tr w:rsidR="00DF4B35" w:rsidRPr="00912A79" w:rsidTr="009872F3">
        <w:trPr>
          <w:jc w:val="center"/>
          <w:ins w:id="2284" w:author="(JCTVC-Q0115)" w:date="2014-03-18T10:37:00Z"/>
        </w:trPr>
        <w:tc>
          <w:tcPr>
            <w:tcW w:w="2872"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285" w:author="(JCTVC-Q0115)" w:date="2014-03-18T10:37:00Z"/>
                <w:rFonts w:ascii="Times" w:hAnsi="Times" w:cs="Times"/>
                <w:sz w:val="18"/>
                <w:lang w:val="en-US"/>
              </w:rPr>
            </w:pPr>
            <w:ins w:id="2286" w:author="(JCTVC-Q0115)" w:date="2014-03-18T10:37:00Z">
              <w:r>
                <w:rPr>
                  <w:rFonts w:ascii="Times" w:hAnsi="Times" w:cs="Times"/>
                  <w:sz w:val="18"/>
                  <w:lang w:val="en-US"/>
                </w:rPr>
                <w:t>1</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287" w:author="(JCTVC-Q0115)" w:date="2014-03-18T10:37:00Z"/>
                <w:rFonts w:ascii="Times" w:hAnsi="Times" w:cs="Times"/>
                <w:sz w:val="18"/>
                <w:lang w:val="en-US"/>
              </w:rPr>
            </w:pPr>
            <w:ins w:id="2288" w:author="(JCTVC-Q0115)" w:date="2014-03-18T10:37:00Z">
              <w:r>
                <w:rPr>
                  <w:rFonts w:ascii="Times" w:hAnsi="Times" w:cs="Times"/>
                  <w:sz w:val="18"/>
                  <w:lang w:val="en-US"/>
                </w:rPr>
                <w:t>Subclause 8.1</w:t>
              </w:r>
            </w:ins>
          </w:p>
        </w:tc>
        <w:tc>
          <w:tcPr>
            <w:tcW w:w="4308"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289" w:author="(JCTVC-Q0115)" w:date="2014-03-18T10:37:00Z"/>
                <w:rFonts w:ascii="Times" w:hAnsi="Times" w:cs="Times"/>
                <w:sz w:val="18"/>
                <w:lang w:val="en-US"/>
              </w:rPr>
            </w:pPr>
            <w:ins w:id="2290" w:author="(JCTVC-Q0115)" w:date="2014-03-18T10:37:00Z">
              <w:r>
                <w:rPr>
                  <w:rFonts w:ascii="Times" w:hAnsi="Times" w:cs="Times"/>
                  <w:sz w:val="18"/>
                  <w:lang w:val="en-US"/>
                </w:rPr>
                <w:t>sps_extension_type_flag[ 0 ] shall be equal to 1</w:t>
              </w:r>
            </w:ins>
          </w:p>
          <w:p w:rsidR="00DF4B35" w:rsidRDefault="00DF4B35" w:rsidP="009872F3">
            <w:pPr>
              <w:keepNext/>
              <w:keepLines/>
              <w:tabs>
                <w:tab w:val="left" w:pos="360"/>
                <w:tab w:val="left" w:pos="720"/>
                <w:tab w:val="left" w:pos="1080"/>
                <w:tab w:val="left" w:pos="1440"/>
              </w:tabs>
              <w:spacing w:beforeLines="25" w:before="60" w:afterLines="25" w:after="60"/>
              <w:jc w:val="center"/>
              <w:rPr>
                <w:ins w:id="2291" w:author="(JCTVC-Q0115)" w:date="2014-03-18T10:37:00Z"/>
                <w:rFonts w:ascii="Times" w:hAnsi="Times" w:cs="Times"/>
                <w:sz w:val="18"/>
                <w:lang w:val="en-US"/>
              </w:rPr>
            </w:pPr>
            <w:ins w:id="2292" w:author="(JCTVC-Q0115)" w:date="2014-03-18T10:37:00Z">
              <w:r>
                <w:rPr>
                  <w:rFonts w:ascii="Times" w:hAnsi="Times" w:cs="Times"/>
                  <w:sz w:val="18"/>
                  <w:lang w:val="en-US"/>
                </w:rPr>
                <w:t>sps_extension_type_flag[ j ] shall be equal to 0 for all values of j in the range of 1 to 7, inclusive</w:t>
              </w:r>
            </w:ins>
          </w:p>
        </w:tc>
      </w:tr>
    </w:tbl>
    <w:p w:rsidR="00DF4B35" w:rsidRDefault="00DF4B35" w:rsidP="00DF4B35">
      <w:pPr>
        <w:rPr>
          <w:ins w:id="2293" w:author="(JCTVC-Q0115)" w:date="2014-03-18T10:37:00Z"/>
          <w:rFonts w:eastAsia="Batang"/>
          <w:bCs/>
          <w:lang w:val="en-US" w:eastAsia="ko-KR"/>
        </w:rPr>
      </w:pPr>
      <w:ins w:id="2294" w:author="(JCTVC-Q0115)" w:date="2014-03-18T10:37:00Z">
        <w:r>
          <w:rPr>
            <w:rFonts w:eastAsia="Batang"/>
            <w:b/>
            <w:bCs/>
            <w:lang w:val="en-US" w:eastAsia="ko-KR"/>
          </w:rPr>
          <w:t>predicted_layer_dec_process_</w:t>
        </w:r>
        <w:proofErr w:type="gramStart"/>
        <w:r>
          <w:rPr>
            <w:rFonts w:eastAsia="Batang"/>
            <w:b/>
            <w:bCs/>
            <w:lang w:val="en-US" w:eastAsia="ko-KR"/>
          </w:rPr>
          <w:t>idc</w:t>
        </w:r>
        <w:r>
          <w:rPr>
            <w:rFonts w:eastAsia="Batang"/>
            <w:bCs/>
            <w:lang w:val="en-US" w:eastAsia="ko-KR"/>
          </w:rPr>
          <w:t>[</w:t>
        </w:r>
        <w:proofErr w:type="gramEnd"/>
        <w:r>
          <w:rPr>
            <w:rFonts w:eastAsia="Batang"/>
            <w:bCs/>
            <w:lang w:val="en-US" w:eastAsia="ko-KR"/>
          </w:rPr>
          <w:t> </w:t>
        </w:r>
      </w:ins>
      <w:ins w:id="2295" w:author="(JCTVC-Q0115)" w:date="2014-03-18T10:38:00Z">
        <w:r w:rsidR="00456DF9">
          <w:rPr>
            <w:rFonts w:ascii="TimesNewRoman" w:hAnsi="TimesNewRoman" w:cs="TimesNewRoman"/>
            <w:lang w:val="en-US"/>
          </w:rPr>
          <w:t>LayerIdListNotInProfile[ i ]</w:t>
        </w:r>
      </w:ins>
      <w:ins w:id="2296" w:author="(JCTVC-Q0115)" w:date="2014-03-18T10:37:00Z">
        <w:r>
          <w:rPr>
            <w:rFonts w:eastAsia="Batang"/>
            <w:bCs/>
            <w:lang w:val="en-US" w:eastAsia="ko-KR"/>
          </w:rPr>
          <w:t xml:space="preserve"> ] specifies the decoding process used for layer with nuh_layer_id equal to </w:t>
        </w:r>
      </w:ins>
      <w:ins w:id="2297" w:author="(JCTVC-Q0115)" w:date="2014-03-18T10:39:00Z">
        <w:r w:rsidR="00456DF9">
          <w:rPr>
            <w:rFonts w:ascii="TimesNewRoman" w:hAnsi="TimesNewRoman" w:cs="TimesNewRoman"/>
            <w:lang w:val="en-US"/>
          </w:rPr>
          <w:t xml:space="preserve">LayerIdListNotInProfile[ i ] </w:t>
        </w:r>
      </w:ins>
      <w:ins w:id="2298" w:author="(JCTVC-Q0115)" w:date="2014-03-18T10:37:00Z">
        <w:r>
          <w:rPr>
            <w:rFonts w:eastAsia="Batang"/>
            <w:bCs/>
            <w:lang w:val="en-US" w:eastAsia="ko-KR"/>
          </w:rPr>
          <w:t xml:space="preserve">as well as constraints of sps_extension_type_flag[ j ] as specified in </w:t>
        </w:r>
        <w:r>
          <w:rPr>
            <w:rFonts w:eastAsia="Batang"/>
            <w:bCs/>
            <w:lang w:val="en-US" w:eastAsia="ko-KR"/>
          </w:rPr>
          <w:fldChar w:fldCharType="begin"/>
        </w:r>
        <w:r>
          <w:rPr>
            <w:rFonts w:eastAsia="Batang"/>
            <w:bCs/>
            <w:lang w:val="en-US" w:eastAsia="ko-KR"/>
          </w:rPr>
          <w:instrText xml:space="preserve"> REF _Ref382863295 \h </w:instrText>
        </w:r>
        <w:r>
          <w:rPr>
            <w:rFonts w:eastAsia="Batang"/>
            <w:bCs/>
            <w:lang w:val="en-US" w:eastAsia="ko-KR"/>
          </w:rPr>
        </w:r>
        <w:r>
          <w:rPr>
            <w:rFonts w:eastAsia="Batang"/>
            <w:bCs/>
            <w:lang w:val="en-US" w:eastAsia="ko-KR"/>
          </w:rPr>
          <w:fldChar w:fldCharType="separate"/>
        </w:r>
        <w:r w:rsidRPr="00912A79">
          <w:t>Table </w:t>
        </w:r>
        <w:r w:rsidRPr="00912A79">
          <w:rPr>
            <w:rFonts w:eastAsia="Batang"/>
            <w:bCs/>
            <w:lang w:eastAsia="ko-KR"/>
          </w:rPr>
          <w:t>F</w:t>
        </w:r>
        <w:r w:rsidRPr="00912A79">
          <w:noBreakHyphen/>
        </w:r>
        <w:r>
          <w:rPr>
            <w:noProof/>
          </w:rPr>
          <w:t>4</w:t>
        </w:r>
        <w:r>
          <w:rPr>
            <w:rFonts w:eastAsia="Batang"/>
            <w:bCs/>
            <w:lang w:val="en-US" w:eastAsia="ko-KR"/>
          </w:rPr>
          <w:fldChar w:fldCharType="end"/>
        </w:r>
        <w:r>
          <w:rPr>
            <w:rFonts w:eastAsia="Batang"/>
            <w:bCs/>
            <w:lang w:val="en-US" w:eastAsia="ko-KR"/>
          </w:rPr>
          <w:t>. The value of predicted</w:t>
        </w:r>
        <w:r w:rsidRPr="00B178C7">
          <w:rPr>
            <w:rFonts w:eastAsia="Batang"/>
            <w:bCs/>
            <w:lang w:val="en-US" w:eastAsia="ko-KR"/>
          </w:rPr>
          <w:t>_layer_dec_process_</w:t>
        </w:r>
        <w:proofErr w:type="gramStart"/>
        <w:r w:rsidRPr="00B178C7">
          <w:rPr>
            <w:rFonts w:eastAsia="Batang"/>
            <w:bCs/>
            <w:lang w:val="en-US" w:eastAsia="ko-KR"/>
          </w:rPr>
          <w:t>idc</w:t>
        </w:r>
        <w:r>
          <w:rPr>
            <w:rFonts w:eastAsia="Batang"/>
            <w:bCs/>
            <w:lang w:val="en-US" w:eastAsia="ko-KR"/>
          </w:rPr>
          <w:t>[</w:t>
        </w:r>
        <w:proofErr w:type="gramEnd"/>
        <w:r>
          <w:rPr>
            <w:rFonts w:eastAsia="Batang"/>
            <w:bCs/>
            <w:lang w:val="en-US" w:eastAsia="ko-KR"/>
          </w:rPr>
          <w:t> </w:t>
        </w:r>
      </w:ins>
      <w:ins w:id="2299" w:author="(JCTVC-Q0115)" w:date="2014-03-18T10:39:00Z">
        <w:r w:rsidR="00456DF9">
          <w:rPr>
            <w:rFonts w:ascii="TimesNewRoman" w:hAnsi="TimesNewRoman" w:cs="TimesNewRoman"/>
            <w:lang w:val="en-US"/>
          </w:rPr>
          <w:t>LayerIdListNotInProfile[ i ]</w:t>
        </w:r>
      </w:ins>
      <w:ins w:id="2300" w:author="(JCTVC-Q0115)" w:date="2014-03-18T10:37:00Z">
        <w:r>
          <w:rPr>
            <w:rFonts w:eastAsia="Batang"/>
            <w:bCs/>
            <w:lang w:val="en-US" w:eastAsia="ko-KR"/>
          </w:rPr>
          <w:t> ] shall be in the range of 0 to 1, inclusive. Although the value of predicted</w:t>
        </w:r>
        <w:r w:rsidRPr="00B178C7">
          <w:rPr>
            <w:rFonts w:eastAsia="Batang"/>
            <w:bCs/>
            <w:lang w:val="en-US" w:eastAsia="ko-KR"/>
          </w:rPr>
          <w:t>_layer_dec_process_idc</w:t>
        </w:r>
        <w:r>
          <w:rPr>
            <w:rFonts w:eastAsia="Batang"/>
            <w:bCs/>
            <w:lang w:val="en-US" w:eastAsia="ko-KR"/>
          </w:rPr>
          <w:t>[ </w:t>
        </w:r>
      </w:ins>
      <w:ins w:id="2301" w:author="(JCTVC-Q0115)" w:date="2014-03-18T10:39:00Z">
        <w:r w:rsidR="00456DF9">
          <w:rPr>
            <w:rFonts w:ascii="TimesNewRoman" w:hAnsi="TimesNewRoman" w:cs="TimesNewRoman"/>
            <w:lang w:val="en-US"/>
          </w:rPr>
          <w:t>LayerIdListNotInProfile[ i ]</w:t>
        </w:r>
      </w:ins>
      <w:ins w:id="2302" w:author="(JCTVC-Q0115)" w:date="2014-03-18T10:37:00Z">
        <w:r>
          <w:rPr>
            <w:rFonts w:eastAsia="Batang"/>
            <w:bCs/>
            <w:lang w:val="en-US" w:eastAsia="ko-KR"/>
          </w:rPr>
          <w:t> ] is required to be in the range of 0 to 1, inclusive, in this version of this Specification, decoders shall allow other values of predicted</w:t>
        </w:r>
        <w:r w:rsidRPr="00B178C7">
          <w:rPr>
            <w:rFonts w:eastAsia="Batang"/>
            <w:bCs/>
            <w:lang w:val="en-US" w:eastAsia="ko-KR"/>
          </w:rPr>
          <w:t>_layer_dec_process_idc</w:t>
        </w:r>
        <w:r>
          <w:rPr>
            <w:rFonts w:eastAsia="Batang"/>
            <w:bCs/>
            <w:lang w:val="en-US" w:eastAsia="ko-KR"/>
          </w:rPr>
          <w:t>[ </w:t>
        </w:r>
      </w:ins>
      <w:ins w:id="2303" w:author="(JCTVC-Q0115)" w:date="2014-03-18T10:39:00Z">
        <w:r w:rsidR="00456DF9">
          <w:rPr>
            <w:rFonts w:ascii="TimesNewRoman" w:hAnsi="TimesNewRoman" w:cs="TimesNewRoman"/>
            <w:lang w:val="en-US"/>
          </w:rPr>
          <w:t>LayerIdListNotInProfile[ i ]</w:t>
        </w:r>
      </w:ins>
      <w:ins w:id="2304" w:author="(JCTVC-Q0115)" w:date="2014-03-18T10:37:00Z">
        <w:r>
          <w:rPr>
            <w:rFonts w:eastAsia="Batang"/>
            <w:bCs/>
            <w:lang w:val="en-US" w:eastAsia="ko-KR"/>
          </w:rPr>
          <w:t> ] in the range of 0 to 15, inclusive, to appear in the syntax.</w:t>
        </w:r>
      </w:ins>
    </w:p>
    <w:p w:rsidR="00DF4B35" w:rsidRPr="00912A79" w:rsidRDefault="00DF4B35" w:rsidP="00DF4B35">
      <w:pPr>
        <w:pStyle w:val="Caption"/>
        <w:rPr>
          <w:ins w:id="2305" w:author="(JCTVC-Q0115)" w:date="2014-03-18T10:37:00Z"/>
        </w:rPr>
      </w:pPr>
      <w:bookmarkStart w:id="2306" w:name="_Ref382863295"/>
      <w:ins w:id="2307" w:author="(JCTVC-Q0115)" w:date="2014-03-18T10:37:00Z">
        <w:r w:rsidRPr="00912A79">
          <w:t>Table </w:t>
        </w:r>
        <w:r w:rsidRPr="00912A79">
          <w:fldChar w:fldCharType="begin" w:fldLock="1"/>
        </w:r>
        <w:r w:rsidRPr="00912A79">
          <w:instrText xml:space="preserve"> REF F \h </w:instrText>
        </w:r>
        <w:r w:rsidRPr="00912A79">
          <w:fldChar w:fldCharType="separate"/>
        </w:r>
        <w:r w:rsidRPr="00912A79">
          <w:rPr>
            <w:rFonts w:eastAsia="Batang"/>
            <w:bCs w:val="0"/>
            <w:lang w:eastAsia="ko-KR"/>
          </w:rPr>
          <w:t>F</w:t>
        </w:r>
        <w:r w:rsidRPr="00912A79">
          <w:fldChar w:fldCharType="end"/>
        </w:r>
        <w:r w:rsidRPr="00912A79">
          <w:noBreakHyphen/>
        </w:r>
        <w:r>
          <w:fldChar w:fldCharType="begin"/>
        </w:r>
        <w:r>
          <w:instrText xml:space="preserve"> SEQ Table \* ARABIC \s 1 </w:instrText>
        </w:r>
        <w:r>
          <w:fldChar w:fldCharType="separate"/>
        </w:r>
        <w:r>
          <w:t>4</w:t>
        </w:r>
        <w:r>
          <w:fldChar w:fldCharType="end"/>
        </w:r>
        <w:bookmarkEnd w:id="2306"/>
        <w:r w:rsidRPr="00912A79">
          <w:rPr>
            <w:lang w:eastAsia="ko-KR"/>
          </w:rPr>
          <w:t xml:space="preserve"> </w:t>
        </w:r>
        <w:r w:rsidRPr="00912A79">
          <w:t xml:space="preserve">– </w:t>
        </w:r>
        <w:r>
          <w:t>Mapping of predicted_layer_dec_process_idc to decoding processes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2765"/>
        <w:gridCol w:w="4308"/>
      </w:tblGrid>
      <w:tr w:rsidR="00DF4B35" w:rsidRPr="00912A79" w:rsidTr="009872F3">
        <w:trPr>
          <w:jc w:val="center"/>
          <w:ins w:id="2308" w:author="(JCTVC-Q0115)" w:date="2014-03-18T10:37:00Z"/>
        </w:trPr>
        <w:tc>
          <w:tcPr>
            <w:tcW w:w="2872" w:type="dxa"/>
          </w:tcPr>
          <w:p w:rsidR="00DF4B35" w:rsidRPr="007A5226" w:rsidRDefault="00DF4B35" w:rsidP="009872F3">
            <w:pPr>
              <w:keepNext/>
              <w:keepLines/>
              <w:tabs>
                <w:tab w:val="left" w:pos="360"/>
                <w:tab w:val="left" w:pos="720"/>
                <w:tab w:val="left" w:pos="1080"/>
                <w:tab w:val="left" w:pos="1440"/>
              </w:tabs>
              <w:spacing w:beforeLines="25" w:before="60" w:afterLines="25" w:after="60"/>
              <w:jc w:val="center"/>
              <w:rPr>
                <w:ins w:id="2309" w:author="(JCTVC-Q0115)" w:date="2014-03-18T10:37:00Z"/>
                <w:bCs/>
                <w:lang w:val="en-US"/>
              </w:rPr>
            </w:pPr>
            <w:ins w:id="2310" w:author="(JCTVC-Q0115)" w:date="2014-03-18T10:37:00Z">
              <w:r>
                <w:rPr>
                  <w:b/>
                  <w:bCs/>
                  <w:lang w:val="en-US"/>
                </w:rPr>
                <w:t>predicted_layer_dec_</w:t>
              </w:r>
              <w:r>
                <w:rPr>
                  <w:b/>
                  <w:bCs/>
                  <w:lang w:val="en-US"/>
                </w:rPr>
                <w:br/>
                <w:t>process_idc</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311" w:author="(JCTVC-Q0115)" w:date="2014-03-18T10:37:00Z"/>
                <w:b/>
                <w:bCs/>
                <w:lang w:val="en-US"/>
              </w:rPr>
            </w:pPr>
            <w:ins w:id="2312" w:author="(JCTVC-Q0115)" w:date="2014-03-18T10:37:00Z">
              <w:r>
                <w:rPr>
                  <w:b/>
                  <w:bCs/>
                  <w:lang w:val="en-US"/>
                </w:rPr>
                <w:t>Decoding process used for the layer with nuh_layer_id equal to layerId</w:t>
              </w:r>
            </w:ins>
          </w:p>
        </w:tc>
        <w:tc>
          <w:tcPr>
            <w:tcW w:w="4308" w:type="dxa"/>
          </w:tcPr>
          <w:p w:rsidR="00DF4B35" w:rsidRPr="00E32F56" w:rsidRDefault="00DF4B35" w:rsidP="009872F3">
            <w:pPr>
              <w:keepNext/>
              <w:keepLines/>
              <w:tabs>
                <w:tab w:val="left" w:pos="360"/>
                <w:tab w:val="left" w:pos="720"/>
                <w:tab w:val="left" w:pos="1080"/>
                <w:tab w:val="left" w:pos="1440"/>
              </w:tabs>
              <w:spacing w:beforeLines="25" w:before="60" w:afterLines="25" w:after="60"/>
              <w:jc w:val="center"/>
              <w:rPr>
                <w:ins w:id="2313" w:author="(JCTVC-Q0115)" w:date="2014-03-18T10:37:00Z"/>
                <w:b/>
                <w:bCs/>
                <w:lang w:val="en-US"/>
              </w:rPr>
            </w:pPr>
            <w:ins w:id="2314" w:author="(JCTVC-Q0115)" w:date="2014-03-18T10:37:00Z">
              <w:r>
                <w:rPr>
                  <w:b/>
                  <w:bCs/>
                  <w:lang w:val="en-US"/>
                </w:rPr>
                <w:t>Constraints of sps_extension_type_flag</w:t>
              </w:r>
              <w:r>
                <w:rPr>
                  <w:bCs/>
                  <w:lang w:val="en-US"/>
                </w:rPr>
                <w:t>[ j ]</w:t>
              </w:r>
              <w:r>
                <w:rPr>
                  <w:b/>
                  <w:bCs/>
                  <w:lang w:val="en-US"/>
                </w:rPr>
                <w:t xml:space="preserve"> values</w:t>
              </w:r>
            </w:ins>
          </w:p>
        </w:tc>
      </w:tr>
      <w:tr w:rsidR="00DF4B35" w:rsidRPr="00912A79" w:rsidTr="009872F3">
        <w:trPr>
          <w:jc w:val="center"/>
          <w:ins w:id="2315" w:author="(JCTVC-Q0115)" w:date="2014-03-18T10:37:00Z"/>
        </w:trPr>
        <w:tc>
          <w:tcPr>
            <w:tcW w:w="2872"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316" w:author="(JCTVC-Q0115)" w:date="2014-03-18T10:37:00Z"/>
                <w:rFonts w:ascii="Times" w:hAnsi="Times" w:cs="Times"/>
                <w:sz w:val="18"/>
                <w:lang w:val="en-US"/>
              </w:rPr>
            </w:pPr>
            <w:ins w:id="2317" w:author="(JCTVC-Q0115)" w:date="2014-03-18T10:37:00Z">
              <w:r>
                <w:rPr>
                  <w:rFonts w:ascii="Times" w:hAnsi="Times" w:cs="Times"/>
                  <w:sz w:val="18"/>
                  <w:lang w:val="en-US"/>
                </w:rPr>
                <w:t>0</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318" w:author="(JCTVC-Q0115)" w:date="2014-03-18T10:37:00Z"/>
                <w:rFonts w:ascii="Times" w:hAnsi="Times" w:cs="Times"/>
                <w:sz w:val="18"/>
                <w:lang w:val="en-US"/>
              </w:rPr>
            </w:pPr>
            <w:ins w:id="2319" w:author="(JCTVC-Q0115)" w:date="2014-03-18T10:37:00Z">
              <w:r>
                <w:rPr>
                  <w:rFonts w:ascii="Times" w:hAnsi="Times" w:cs="Times"/>
                  <w:sz w:val="18"/>
                  <w:lang w:val="en-US"/>
                </w:rPr>
                <w:t>Subclause G.8.1</w:t>
              </w:r>
            </w:ins>
          </w:p>
        </w:tc>
        <w:tc>
          <w:tcPr>
            <w:tcW w:w="4308"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320" w:author="(JCTVC-Q0115)" w:date="2014-03-18T10:37:00Z"/>
                <w:rFonts w:ascii="Times" w:hAnsi="Times" w:cs="Times"/>
                <w:sz w:val="18"/>
                <w:lang w:val="en-US"/>
              </w:rPr>
            </w:pPr>
            <w:ins w:id="2321" w:author="(JCTVC-Q0115)" w:date="2014-03-18T10:37:00Z">
              <w:r>
                <w:rPr>
                  <w:rFonts w:ascii="Times" w:hAnsi="Times" w:cs="Times"/>
                  <w:sz w:val="18"/>
                  <w:lang w:val="en-US"/>
                </w:rPr>
                <w:t>sps_extension_type_flag[ 1 ] shall be equal to 1</w:t>
              </w:r>
            </w:ins>
          </w:p>
          <w:p w:rsidR="00DF4B35" w:rsidRDefault="00DF4B35" w:rsidP="009872F3">
            <w:pPr>
              <w:keepNext/>
              <w:keepLines/>
              <w:tabs>
                <w:tab w:val="left" w:pos="360"/>
                <w:tab w:val="left" w:pos="720"/>
                <w:tab w:val="left" w:pos="1080"/>
                <w:tab w:val="left" w:pos="1440"/>
              </w:tabs>
              <w:spacing w:beforeLines="25" w:before="60" w:afterLines="25" w:after="60"/>
              <w:jc w:val="center"/>
              <w:rPr>
                <w:ins w:id="2322" w:author="(JCTVC-Q0115)" w:date="2014-03-18T10:37:00Z"/>
                <w:rFonts w:ascii="Times" w:hAnsi="Times" w:cs="Times"/>
                <w:sz w:val="18"/>
                <w:lang w:val="en-US"/>
              </w:rPr>
            </w:pPr>
            <w:ins w:id="2323" w:author="(JCTVC-Q0115)" w:date="2014-03-18T10:37:00Z">
              <w:r>
                <w:rPr>
                  <w:rFonts w:ascii="Times" w:hAnsi="Times" w:cs="Times"/>
                  <w:sz w:val="18"/>
                  <w:lang w:val="en-US"/>
                </w:rPr>
                <w:t>sps_extension_type_flag[ j ] shall be equal to 0 for all values of j equal to 0 or in the range of 2 to 7, inclusive</w:t>
              </w:r>
            </w:ins>
          </w:p>
        </w:tc>
      </w:tr>
      <w:tr w:rsidR="00DF4B35" w:rsidRPr="00912A79" w:rsidTr="009872F3">
        <w:trPr>
          <w:jc w:val="center"/>
          <w:ins w:id="2324" w:author="(JCTVC-Q0115)" w:date="2014-03-18T10:37:00Z"/>
        </w:trPr>
        <w:tc>
          <w:tcPr>
            <w:tcW w:w="2872"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325" w:author="(JCTVC-Q0115)" w:date="2014-03-18T10:37:00Z"/>
                <w:rFonts w:ascii="Times" w:hAnsi="Times" w:cs="Times"/>
                <w:sz w:val="18"/>
                <w:lang w:val="en-US"/>
              </w:rPr>
            </w:pPr>
            <w:ins w:id="2326" w:author="(JCTVC-Q0115)" w:date="2014-03-18T10:37:00Z">
              <w:r>
                <w:rPr>
                  <w:rFonts w:ascii="Times" w:hAnsi="Times" w:cs="Times"/>
                  <w:sz w:val="18"/>
                  <w:lang w:val="en-US"/>
                </w:rPr>
                <w:t>1</w:t>
              </w:r>
            </w:ins>
          </w:p>
        </w:tc>
        <w:tc>
          <w:tcPr>
            <w:tcW w:w="2765" w:type="dxa"/>
          </w:tcPr>
          <w:p w:rsidR="00DF4B35" w:rsidRPr="00912A79" w:rsidRDefault="00DF4B35" w:rsidP="009872F3">
            <w:pPr>
              <w:keepNext/>
              <w:keepLines/>
              <w:tabs>
                <w:tab w:val="left" w:pos="360"/>
                <w:tab w:val="left" w:pos="720"/>
                <w:tab w:val="left" w:pos="1080"/>
                <w:tab w:val="left" w:pos="1440"/>
              </w:tabs>
              <w:spacing w:beforeLines="25" w:before="60" w:afterLines="25" w:after="60"/>
              <w:jc w:val="center"/>
              <w:rPr>
                <w:ins w:id="2327" w:author="(JCTVC-Q0115)" w:date="2014-03-18T10:37:00Z"/>
                <w:rFonts w:ascii="Times" w:hAnsi="Times" w:cs="Times"/>
                <w:sz w:val="18"/>
                <w:lang w:val="en-US"/>
              </w:rPr>
            </w:pPr>
            <w:ins w:id="2328" w:author="(JCTVC-Q0115)" w:date="2014-03-18T10:37:00Z">
              <w:r>
                <w:rPr>
                  <w:rFonts w:ascii="Times" w:hAnsi="Times" w:cs="Times"/>
                  <w:sz w:val="18"/>
                  <w:lang w:val="en-US"/>
                </w:rPr>
                <w:t>Subclause H.8.1</w:t>
              </w:r>
            </w:ins>
          </w:p>
        </w:tc>
        <w:tc>
          <w:tcPr>
            <w:tcW w:w="4308" w:type="dxa"/>
          </w:tcPr>
          <w:p w:rsidR="00DF4B35" w:rsidRDefault="00DF4B35" w:rsidP="009872F3">
            <w:pPr>
              <w:keepNext/>
              <w:keepLines/>
              <w:tabs>
                <w:tab w:val="left" w:pos="360"/>
                <w:tab w:val="left" w:pos="720"/>
                <w:tab w:val="left" w:pos="1080"/>
                <w:tab w:val="left" w:pos="1440"/>
              </w:tabs>
              <w:spacing w:beforeLines="25" w:before="60" w:afterLines="25" w:after="60"/>
              <w:jc w:val="center"/>
              <w:rPr>
                <w:ins w:id="2329" w:author="(JCTVC-Q0115)" w:date="2014-03-18T10:37:00Z"/>
                <w:rFonts w:ascii="Times" w:hAnsi="Times" w:cs="Times"/>
                <w:sz w:val="18"/>
                <w:lang w:val="en-US"/>
              </w:rPr>
            </w:pPr>
            <w:ins w:id="2330" w:author="(JCTVC-Q0115)" w:date="2014-03-18T10:37:00Z">
              <w:r>
                <w:rPr>
                  <w:rFonts w:ascii="Times" w:hAnsi="Times" w:cs="Times"/>
                  <w:sz w:val="18"/>
                  <w:lang w:val="en-US"/>
                </w:rPr>
                <w:t>sps_extension_type_flag[ 1 ] shall be equal to 1</w:t>
              </w:r>
            </w:ins>
          </w:p>
          <w:p w:rsidR="00DF4B35" w:rsidRDefault="00DF4B35" w:rsidP="009872F3">
            <w:pPr>
              <w:keepNext/>
              <w:keepLines/>
              <w:tabs>
                <w:tab w:val="left" w:pos="360"/>
                <w:tab w:val="left" w:pos="720"/>
                <w:tab w:val="left" w:pos="1080"/>
                <w:tab w:val="left" w:pos="1440"/>
              </w:tabs>
              <w:spacing w:beforeLines="25" w:before="60" w:afterLines="25" w:after="60"/>
              <w:jc w:val="center"/>
              <w:rPr>
                <w:ins w:id="2331" w:author="(JCTVC-Q0115)" w:date="2014-03-18T10:37:00Z"/>
                <w:rFonts w:ascii="Times" w:hAnsi="Times" w:cs="Times"/>
                <w:sz w:val="18"/>
                <w:lang w:val="en-US"/>
              </w:rPr>
            </w:pPr>
            <w:ins w:id="2332" w:author="(JCTVC-Q0115)" w:date="2014-03-18T10:37:00Z">
              <w:r>
                <w:rPr>
                  <w:rFonts w:ascii="Times" w:hAnsi="Times" w:cs="Times"/>
                  <w:sz w:val="18"/>
                  <w:lang w:val="en-US"/>
                </w:rPr>
                <w:t>sps_extension_type_flag[ j ] shall be equal to 0 for all values of j equal to 0 or in the range of 2 to 7, inclusive</w:t>
              </w:r>
            </w:ins>
          </w:p>
        </w:tc>
      </w:tr>
    </w:tbl>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bookmarkStart w:id="2333" w:name="_GoBack"/>
      <w:bookmarkEnd w:id="2333"/>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lastRenderedPageBreak/>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2334"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335"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lastRenderedPageBreak/>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2250"/>
      <w:bookmarkEnd w:id="2334"/>
      <w:bookmarkEnd w:id="2335"/>
    </w:p>
    <w:p w:rsidR="007E173E" w:rsidRPr="00564A49" w:rsidRDefault="007E173E" w:rsidP="007E173E">
      <w:pPr>
        <w:pStyle w:val="3N"/>
        <w:rPr>
          <w:lang w:val="en-US"/>
        </w:rPr>
      </w:pPr>
      <w:r w:rsidRPr="00564A49">
        <w:rPr>
          <w:lang w:val="en-US"/>
        </w:rPr>
        <w:t>The specifications in subclause 7.4.3.2 apply, with following additions and modifications.</w:t>
      </w:r>
    </w:p>
    <w:p w:rsidR="00DD48E6" w:rsidRDefault="007E173E" w:rsidP="007E173E">
      <w:pPr>
        <w:rPr>
          <w:ins w:id="2336" w:author="Miska Hannuksela" w:date="2014-03-04T08:31:00Z"/>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
    <w:p w:rsidR="007E173E" w:rsidRPr="00564A49" w:rsidRDefault="00DD48E6" w:rsidP="007E173E">
      <w:pPr>
        <w:rPr>
          <w:lang w:val="en-US" w:eastAsia="ko-KR"/>
        </w:rPr>
      </w:pPr>
      <w:ins w:id="2337" w:author="Miska Hannuksela" w:date="2014-03-04T08:32:00Z">
        <w:r w:rsidRPr="00564A49">
          <w:rPr>
            <w:b/>
            <w:lang w:val="en-US" w:eastAsia="ko-KR"/>
          </w:rPr>
          <w:t>sps_</w:t>
        </w:r>
        <w:r>
          <w:rPr>
            <w:b/>
            <w:lang w:val="en-US" w:eastAsia="ko-KR"/>
          </w:rPr>
          <w:t>ext_or_</w:t>
        </w:r>
        <w:r w:rsidRPr="00564A49">
          <w:rPr>
            <w:b/>
            <w:lang w:val="en-US" w:eastAsia="ko-KR"/>
          </w:rPr>
          <w:t>max_sub_layers_minus1</w:t>
        </w:r>
        <w:r w:rsidRPr="00564A49">
          <w:rPr>
            <w:lang w:val="en-US" w:eastAsia="ko-KR"/>
          </w:rPr>
          <w:t xml:space="preserve"> </w:t>
        </w:r>
        <w:r>
          <w:rPr>
            <w:lang w:val="en-US" w:eastAsia="ko-KR"/>
          </w:rPr>
          <w:t>equal to 7 specifies that v1CompatibleSPSFlag is set equal to 0</w:t>
        </w:r>
      </w:ins>
      <w:ins w:id="2338" w:author="Miska Hannuksela" w:date="2014-03-04T08:35:00Z">
        <w:r>
          <w:rPr>
            <w:lang w:val="en-US" w:eastAsia="ko-KR"/>
          </w:rPr>
          <w:t xml:space="preserve"> </w:t>
        </w:r>
      </w:ins>
      <w:ins w:id="2339" w:author="Miska Hannuksela" w:date="2014-03-04T08:36:00Z">
        <w:r>
          <w:rPr>
            <w:lang w:val="en-US" w:eastAsia="ko-KR"/>
          </w:rPr>
          <w:t xml:space="preserve">and </w:t>
        </w:r>
      </w:ins>
      <w:del w:id="2340" w:author="Miska Hannuksela" w:date="2014-03-04T08:36:00Z">
        <w:r w:rsidR="007E173E" w:rsidRPr="00564A49" w:rsidDel="00DD48E6">
          <w:rPr>
            <w:lang w:val="en-US" w:eastAsia="ko-KR"/>
          </w:rPr>
          <w:delText xml:space="preserve">When not present </w:delText>
        </w:r>
      </w:del>
      <w:r w:rsidR="007E173E" w:rsidRPr="00564A49">
        <w:rPr>
          <w:lang w:val="en-US" w:eastAsia="ko-KR"/>
        </w:rPr>
        <w:t>sps_max_sub_layers_minus1 is inferred to be equal to vps_max_sub_layers_minus1.</w:t>
      </w:r>
      <w:ins w:id="2341" w:author="Miska Hannuksela" w:date="2014-03-04T08:36:00Z">
        <w:r>
          <w:rPr>
            <w:lang w:val="en-US" w:eastAsia="ko-KR"/>
          </w:rPr>
          <w:t xml:space="preserve"> When sps_ext_or_max_sub_layers_minus1 is less than 7, v1CompatibleSPSFlag is set equal to 1 and </w:t>
        </w:r>
        <w:r w:rsidRPr="00564A49">
          <w:rPr>
            <w:lang w:val="en-US" w:eastAsia="ko-KR"/>
          </w:rPr>
          <w:t>sps_max_sub_layers_minus1</w:t>
        </w:r>
        <w:r>
          <w:rPr>
            <w:lang w:val="en-US" w:eastAsia="ko-KR"/>
          </w:rPr>
          <w:t xml:space="preserve"> is inferred to be equal to </w:t>
        </w:r>
        <w:r w:rsidRPr="00DD48E6">
          <w:rPr>
            <w:lang w:val="en-US" w:eastAsia="ko-KR"/>
          </w:rPr>
          <w:t>sps_ext_or_max_sub_layers_minus1</w:t>
        </w:r>
        <w:r w:rsidRPr="00564A49">
          <w:rPr>
            <w:lang w:val="en-US" w:eastAsia="ko-KR"/>
          </w:rPr>
          <w:t>.</w:t>
        </w:r>
      </w:ins>
      <w:ins w:id="2342" w:author="Miska Hannuksela" w:date="2014-03-04T08:37:00Z">
        <w:r>
          <w:rPr>
            <w:lang w:val="en-US" w:eastAsia="ko-KR"/>
          </w:rPr>
          <w:t xml:space="preserve"> </w:t>
        </w:r>
        <w:r w:rsidRPr="00564A49">
          <w:rPr>
            <w:lang w:val="en-US" w:eastAsia="ko-KR"/>
          </w:rPr>
          <w:t>The value of sps_</w:t>
        </w:r>
        <w:r>
          <w:rPr>
            <w:lang w:val="en-US" w:eastAsia="ko-KR"/>
          </w:rPr>
          <w:t>ext_or_</w:t>
        </w:r>
        <w:r w:rsidRPr="00564A49">
          <w:rPr>
            <w:lang w:val="en-US" w:eastAsia="ko-KR"/>
          </w:rPr>
          <w:t>max_sub_layers_minus1</w:t>
        </w:r>
        <w:r>
          <w:rPr>
            <w:lang w:val="en-US" w:eastAsia="ko-KR"/>
          </w:rPr>
          <w:t xml:space="preserve"> shall be in the range of 0 to 7</w:t>
        </w:r>
        <w:r w:rsidRPr="00564A49">
          <w:rPr>
            <w:lang w:val="en-US" w:eastAsia="ko-KR"/>
          </w:rPr>
          <w:t>, inclusive.</w:t>
        </w:r>
      </w:ins>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F318D3" w:rsidRDefault="00017EA0" w:rsidP="007E173E">
      <w:pPr>
        <w:rPr>
          <w:ins w:id="2343" w:author="Miska Hannuksela" w:date="2014-03-05T14:52:00Z"/>
          <w:lang w:val="en-US"/>
        </w:rPr>
      </w:pPr>
      <w:ins w:id="2344" w:author="Miska Hannuksela" w:date="2014-03-05T14:55:00Z">
        <w:r>
          <w:rPr>
            <w:b/>
            <w:lang w:val="en-US" w:eastAsia="ko-KR"/>
          </w:rPr>
          <w:t>layer_progressive_source_flag</w:t>
        </w:r>
      </w:ins>
      <w:ins w:id="2345" w:author="Miska Hannuksela" w:date="2014-03-04T15:20:00Z">
        <w:r w:rsidR="00F318D3">
          <w:rPr>
            <w:lang w:val="en-US"/>
          </w:rPr>
          <w:t xml:space="preserve"> and </w:t>
        </w:r>
      </w:ins>
      <w:ins w:id="2346" w:author="Miska Hannuksela" w:date="2014-03-05T14:56:00Z">
        <w:r>
          <w:rPr>
            <w:b/>
            <w:lang w:val="en-US"/>
          </w:rPr>
          <w:t>layer_interlaced_source_flag</w:t>
        </w:r>
      </w:ins>
      <w:ins w:id="2347" w:author="Miska Hannuksela" w:date="2014-03-04T15:20:00Z">
        <w:r w:rsidR="00F318D3">
          <w:rPr>
            <w:lang w:val="en-US"/>
          </w:rPr>
          <w:t xml:space="preserve">, when present, </w:t>
        </w:r>
      </w:ins>
      <w:ins w:id="2348" w:author="Miska Hannuksela" w:date="2014-03-04T15:21:00Z">
        <w:r w:rsidR="00F318D3">
          <w:rPr>
            <w:lang w:val="en-US"/>
          </w:rPr>
          <w:t xml:space="preserve">specify the source scan type of the </w:t>
        </w:r>
      </w:ins>
      <w:ins w:id="2349" w:author="Miska Hannuksela" w:date="2014-03-04T15:22:00Z">
        <w:r w:rsidR="00F318D3">
          <w:rPr>
            <w:lang w:val="en-US"/>
          </w:rPr>
          <w:t xml:space="preserve">pictures </w:t>
        </w:r>
      </w:ins>
      <w:ins w:id="2350" w:author="Miska Hannuksela" w:date="2014-03-04T15:21:00Z">
        <w:r w:rsidR="00F318D3">
          <w:rPr>
            <w:lang w:val="en-US"/>
          </w:rPr>
          <w:t xml:space="preserve">for which the </w:t>
        </w:r>
      </w:ins>
      <w:ins w:id="2351" w:author="Miska Hannuksela" w:date="2014-03-04T15:22:00Z">
        <w:r w:rsidR="00F318D3">
          <w:rPr>
            <w:lang w:val="en-US"/>
          </w:rPr>
          <w:t>SPS is the</w:t>
        </w:r>
        <w:r w:rsidR="00BB59CF">
          <w:rPr>
            <w:lang w:val="en-US"/>
          </w:rPr>
          <w:t xml:space="preserve"> active SPS</w:t>
        </w:r>
      </w:ins>
      <w:ins w:id="2352" w:author="Miska Hannuksela" w:date="2014-03-05T14:53:00Z">
        <w:r w:rsidR="00BB59CF">
          <w:rPr>
            <w:lang w:val="en-US"/>
          </w:rPr>
          <w:t xml:space="preserve"> as follows:</w:t>
        </w:r>
      </w:ins>
    </w:p>
    <w:p w:rsidR="00BB59CF" w:rsidRPr="00376C39" w:rsidRDefault="00BB59CF" w:rsidP="00BB59CF">
      <w:pPr>
        <w:spacing w:before="86"/>
        <w:ind w:left="397" w:hanging="397"/>
        <w:rPr>
          <w:ins w:id="2353" w:author="Miska Hannuksela" w:date="2014-03-05T14:53:00Z"/>
          <w:noProof/>
        </w:rPr>
      </w:pPr>
      <w:ins w:id="2354" w:author="Miska Hannuksela" w:date="2014-03-05T14:53:00Z">
        <w:r w:rsidRPr="00376C39">
          <w:rPr>
            <w:bCs/>
            <w:noProof/>
            <w:szCs w:val="22"/>
          </w:rPr>
          <w:lastRenderedPageBreak/>
          <w:t>–</w:t>
        </w:r>
        <w:r w:rsidRPr="00376C39">
          <w:rPr>
            <w:bCs/>
            <w:noProof/>
            <w:szCs w:val="22"/>
          </w:rPr>
          <w:tab/>
          <w:t xml:space="preserve">If </w:t>
        </w:r>
      </w:ins>
      <w:ins w:id="2355" w:author="Miska Hannuksela" w:date="2014-03-05T14:55:00Z">
        <w:r w:rsidR="00017EA0">
          <w:rPr>
            <w:bCs/>
            <w:noProof/>
            <w:szCs w:val="22"/>
          </w:rPr>
          <w:t>layer_progressive_source_flag</w:t>
        </w:r>
      </w:ins>
      <w:ins w:id="2356" w:author="Miska Hannuksela" w:date="2014-03-05T14:53:00Z">
        <w:r w:rsidRPr="00376C39">
          <w:rPr>
            <w:bCs/>
            <w:noProof/>
            <w:szCs w:val="22"/>
          </w:rPr>
          <w:t xml:space="preserve"> is equal to 1 and </w:t>
        </w:r>
        <w:r>
          <w:rPr>
            <w:bCs/>
            <w:noProof/>
            <w:szCs w:val="22"/>
          </w:rPr>
          <w:t>layer_</w:t>
        </w:r>
        <w:r w:rsidRPr="00376C39">
          <w:rPr>
            <w:bCs/>
            <w:noProof/>
            <w:szCs w:val="22"/>
          </w:rPr>
          <w:t>general interlaced_source_flag is equal to 0,</w:t>
        </w:r>
        <w:r w:rsidRPr="00376C39">
          <w:rPr>
            <w:noProof/>
          </w:rPr>
          <w:t xml:space="preserve"> the source scan type of the pictures should be interpreted as progressive only.</w:t>
        </w:r>
      </w:ins>
    </w:p>
    <w:p w:rsidR="00BB59CF" w:rsidRPr="00376C39" w:rsidRDefault="00BB59CF" w:rsidP="00BB59CF">
      <w:pPr>
        <w:spacing w:before="86"/>
        <w:ind w:left="397" w:hanging="397"/>
        <w:rPr>
          <w:ins w:id="2357" w:author="Miska Hannuksela" w:date="2014-03-05T14:53:00Z"/>
          <w:bCs/>
          <w:noProof/>
          <w:szCs w:val="22"/>
        </w:rPr>
      </w:pPr>
      <w:ins w:id="2358" w:author="Miska Hannuksela" w:date="2014-03-05T14:53:00Z">
        <w:r w:rsidRPr="00376C39">
          <w:rPr>
            <w:noProof/>
          </w:rPr>
          <w:t>–</w:t>
        </w:r>
        <w:r w:rsidRPr="00376C39">
          <w:rPr>
            <w:noProof/>
          </w:rPr>
          <w:tab/>
          <w:t xml:space="preserve">Otherwise, if </w:t>
        </w:r>
      </w:ins>
      <w:ins w:id="2359" w:author="Miska Hannuksela" w:date="2014-03-05T14:55:00Z">
        <w:r w:rsidR="00017EA0">
          <w:rPr>
            <w:noProof/>
          </w:rPr>
          <w:t>layer_progressive_source_flag</w:t>
        </w:r>
      </w:ins>
      <w:ins w:id="2360" w:author="Miska Hannuksela" w:date="2014-03-05T14:53:00Z">
        <w:r w:rsidRPr="00376C39">
          <w:rPr>
            <w:bCs/>
            <w:noProof/>
            <w:szCs w:val="22"/>
          </w:rPr>
          <w:t xml:space="preserve"> is equal to 0 and </w:t>
        </w:r>
      </w:ins>
      <w:ins w:id="2361" w:author="Miska Hannuksela" w:date="2014-03-05T14:56:00Z">
        <w:r w:rsidR="00017EA0">
          <w:rPr>
            <w:bCs/>
            <w:noProof/>
            <w:szCs w:val="22"/>
          </w:rPr>
          <w:t>layer_interlaced_source_flag</w:t>
        </w:r>
      </w:ins>
      <w:ins w:id="2362" w:author="Miska Hannuksela" w:date="2014-03-05T14:53:00Z">
        <w:r w:rsidRPr="00376C39">
          <w:rPr>
            <w:bCs/>
            <w:noProof/>
            <w:szCs w:val="22"/>
          </w:rPr>
          <w:t xml:space="preserve"> is equal to 1, </w:t>
        </w:r>
        <w:r w:rsidRPr="00376C39">
          <w:rPr>
            <w:noProof/>
          </w:rPr>
          <w:t>the source scan type of the pictures should be interpreted as interlaced only</w:t>
        </w:r>
        <w:r w:rsidRPr="00376C39">
          <w:rPr>
            <w:bCs/>
            <w:noProof/>
            <w:szCs w:val="22"/>
          </w:rPr>
          <w:t>.</w:t>
        </w:r>
      </w:ins>
    </w:p>
    <w:p w:rsidR="00BB59CF" w:rsidRPr="00376C39" w:rsidRDefault="00BB59CF" w:rsidP="00BB59CF">
      <w:pPr>
        <w:spacing w:before="86"/>
        <w:ind w:left="397" w:hanging="397"/>
        <w:rPr>
          <w:ins w:id="2363" w:author="Miska Hannuksela" w:date="2014-03-05T14:53:00Z"/>
          <w:bCs/>
          <w:noProof/>
          <w:szCs w:val="22"/>
        </w:rPr>
      </w:pPr>
      <w:ins w:id="2364" w:author="Miska Hannuksela" w:date="2014-03-05T14:53:00Z">
        <w:r w:rsidRPr="00376C39">
          <w:rPr>
            <w:noProof/>
          </w:rPr>
          <w:t>–</w:t>
        </w:r>
        <w:r w:rsidRPr="00376C39">
          <w:rPr>
            <w:noProof/>
          </w:rPr>
          <w:tab/>
          <w:t xml:space="preserve">Otherwise, if </w:t>
        </w:r>
      </w:ins>
      <w:ins w:id="2365" w:author="Miska Hannuksela" w:date="2014-03-05T14:55:00Z">
        <w:r w:rsidR="00017EA0">
          <w:rPr>
            <w:noProof/>
          </w:rPr>
          <w:t>layer_progressive_source_flag</w:t>
        </w:r>
      </w:ins>
      <w:ins w:id="2366" w:author="Miska Hannuksela" w:date="2014-03-05T14:53:00Z">
        <w:r w:rsidRPr="00376C39">
          <w:rPr>
            <w:bCs/>
            <w:noProof/>
            <w:szCs w:val="22"/>
          </w:rPr>
          <w:t xml:space="preserve"> is equal to 0 and </w:t>
        </w:r>
      </w:ins>
      <w:ins w:id="2367" w:author="Miska Hannuksela" w:date="2014-03-05T14:56:00Z">
        <w:r w:rsidR="00017EA0">
          <w:rPr>
            <w:bCs/>
            <w:noProof/>
            <w:szCs w:val="22"/>
          </w:rPr>
          <w:t>layer_interlaced_source_flag</w:t>
        </w:r>
      </w:ins>
      <w:ins w:id="2368" w:author="Miska Hannuksela" w:date="2014-03-05T14:53:00Z">
        <w:r w:rsidRPr="00376C39">
          <w:rPr>
            <w:bCs/>
            <w:noProof/>
            <w:szCs w:val="22"/>
          </w:rPr>
          <w:t xml:space="preserve"> is equal to 0, the source scan type of the pictures should be interpreted as unknown or unspecified.</w:t>
        </w:r>
      </w:ins>
    </w:p>
    <w:p w:rsidR="00BB59CF" w:rsidRDefault="00BB59CF" w:rsidP="00BB59CF">
      <w:pPr>
        <w:spacing w:before="86"/>
        <w:ind w:left="397" w:hanging="397"/>
        <w:rPr>
          <w:ins w:id="2369" w:author="Miska Hannuksela" w:date="2014-03-05T14:53:00Z"/>
          <w:bCs/>
          <w:noProof/>
          <w:szCs w:val="22"/>
        </w:rPr>
      </w:pPr>
      <w:ins w:id="2370" w:author="Miska Hannuksela" w:date="2014-03-05T14:53:00Z">
        <w:r>
          <w:rPr>
            <w:bCs/>
            <w:noProof/>
            <w:szCs w:val="22"/>
          </w:rPr>
          <w:t>–</w:t>
        </w:r>
        <w:r>
          <w:rPr>
            <w:bCs/>
            <w:noProof/>
            <w:szCs w:val="22"/>
          </w:rPr>
          <w:tab/>
          <w:t>Otherwise</w:t>
        </w:r>
      </w:ins>
      <w:ins w:id="2371" w:author="Miska Hannuksela" w:date="2014-03-05T14:54:00Z">
        <w:r>
          <w:rPr>
            <w:bCs/>
            <w:noProof/>
            <w:szCs w:val="22"/>
          </w:rPr>
          <w:t xml:space="preserve"> (</w:t>
        </w:r>
      </w:ins>
      <w:ins w:id="2372" w:author="Miska Hannuksela" w:date="2014-03-05T14:55:00Z">
        <w:r w:rsidR="00017EA0">
          <w:rPr>
            <w:bCs/>
            <w:noProof/>
            <w:szCs w:val="22"/>
          </w:rPr>
          <w:t>layer_progressive_source_flag</w:t>
        </w:r>
      </w:ins>
      <w:ins w:id="2373" w:author="Miska Hannuksela" w:date="2014-03-05T14:53:00Z">
        <w:r w:rsidRPr="00376C39">
          <w:rPr>
            <w:bCs/>
            <w:noProof/>
            <w:szCs w:val="22"/>
          </w:rPr>
          <w:t xml:space="preserve"> is equal to 1 and </w:t>
        </w:r>
      </w:ins>
      <w:ins w:id="2374" w:author="Miska Hannuksela" w:date="2014-03-05T14:56:00Z">
        <w:r w:rsidR="00017EA0">
          <w:rPr>
            <w:bCs/>
            <w:noProof/>
            <w:szCs w:val="22"/>
          </w:rPr>
          <w:t>layer_interlaced_source_flag</w:t>
        </w:r>
      </w:ins>
      <w:ins w:id="2375" w:author="Miska Hannuksela" w:date="2014-03-05T14:53:00Z">
        <w:r w:rsidRPr="00376C39">
          <w:rPr>
            <w:bCs/>
            <w:noProof/>
            <w:szCs w:val="22"/>
          </w:rPr>
          <w:t xml:space="preserve"> is equal to 1</w:t>
        </w:r>
      </w:ins>
      <w:ins w:id="2376" w:author="Miska Hannuksela" w:date="2014-03-05T14:54:00Z">
        <w:r>
          <w:rPr>
            <w:bCs/>
            <w:noProof/>
            <w:szCs w:val="22"/>
          </w:rPr>
          <w:t>)</w:t>
        </w:r>
      </w:ins>
      <w:ins w:id="2377" w:author="Miska Hannuksela" w:date="2014-03-05T14:53:00Z">
        <w:r w:rsidRPr="00376C39">
          <w:rPr>
            <w:bCs/>
            <w:noProof/>
            <w:szCs w:val="22"/>
          </w:rPr>
          <w:t xml:space="preserve">, the source scan type of each picture </w:t>
        </w:r>
      </w:ins>
      <w:ins w:id="2378" w:author="Miska Hannuksela" w:date="2014-03-05T14:54:00Z">
        <w:r>
          <w:rPr>
            <w:bCs/>
            <w:noProof/>
            <w:szCs w:val="22"/>
          </w:rPr>
          <w:t>among the pictures</w:t>
        </w:r>
      </w:ins>
      <w:ins w:id="2379" w:author="Miska Hannuksela" w:date="2014-03-05T14:53:00Z">
        <w:r w:rsidRPr="00376C39">
          <w:rPr>
            <w:bCs/>
            <w:noProof/>
            <w:szCs w:val="22"/>
          </w:rPr>
          <w:t xml:space="preserve"> is indicated at the picture level using the syntax element source_scan_type in a picture timing SEI message.</w:t>
        </w:r>
      </w:ins>
    </w:p>
    <w:p w:rsidR="00F318D3" w:rsidRPr="00564A49" w:rsidRDefault="00F318D3" w:rsidP="00F318D3">
      <w:pPr>
        <w:pStyle w:val="Note1"/>
        <w:rPr>
          <w:ins w:id="2380" w:author="Miska Hannuksela" w:date="2014-03-04T15:23:00Z"/>
          <w:lang w:val="en-US" w:eastAsia="ko-KR"/>
        </w:rPr>
      </w:pPr>
      <w:ins w:id="2381" w:author="Miska Hannuksela" w:date="2014-03-04T15:23:00Z">
        <w:r w:rsidRPr="00564A49">
          <w:rPr>
            <w:lang w:val="en-US" w:eastAsia="ko-KR"/>
          </w:rPr>
          <w:t>NOTE </w:t>
        </w:r>
      </w:ins>
      <w:ins w:id="2382" w:author="Miska Hannuksela" w:date="2014-03-04T15:24:00Z">
        <w:r>
          <w:rPr>
            <w:lang w:val="en-US"/>
          </w:rPr>
          <w:fldChar w:fldCharType="begin"/>
        </w:r>
        <w:r>
          <w:rPr>
            <w:lang w:val="en-US"/>
          </w:rPr>
          <w:instrText xml:space="preserve"> SEQ NoteCounter \* MERGEFORMAT  \* MERGEFORMAT  \* MERGEFORMAT </w:instrText>
        </w:r>
      </w:ins>
      <w:r>
        <w:rPr>
          <w:lang w:val="en-US"/>
        </w:rPr>
        <w:fldChar w:fldCharType="separate"/>
      </w:r>
      <w:ins w:id="2383" w:author="Miska Hannuksela" w:date="2014-03-04T15:24:00Z">
        <w:r>
          <w:rPr>
            <w:noProof/>
            <w:lang w:val="en-US"/>
          </w:rPr>
          <w:t>2</w:t>
        </w:r>
        <w:r>
          <w:rPr>
            <w:lang w:val="en-US"/>
          </w:rPr>
          <w:fldChar w:fldCharType="end"/>
        </w:r>
      </w:ins>
      <w:ins w:id="2384" w:author="Miska Hannuksela" w:date="2014-03-04T15:23:00Z">
        <w:r w:rsidRPr="00564A49">
          <w:rPr>
            <w:lang w:val="en-US"/>
          </w:rPr>
          <w:t> </w:t>
        </w:r>
        <w:r w:rsidRPr="00564A49">
          <w:rPr>
            <w:lang w:val="en-US" w:eastAsia="ko-KR"/>
          </w:rPr>
          <w:t>– </w:t>
        </w:r>
      </w:ins>
      <w:ins w:id="2385" w:author="Miska Hannuksela" w:date="2014-03-04T15:25:00Z">
        <w:r>
          <w:rPr>
            <w:lang w:val="en-US" w:eastAsia="ko-KR"/>
          </w:rPr>
          <w:t xml:space="preserve">Decoders may ignor the values of </w:t>
        </w:r>
      </w:ins>
      <w:ins w:id="2386" w:author="Miska Hannuksela" w:date="2014-03-05T14:55:00Z">
        <w:r w:rsidR="00017EA0">
          <w:rPr>
            <w:lang w:val="en-US" w:eastAsia="ko-KR"/>
          </w:rPr>
          <w:t>layer_progressive_source_flag</w:t>
        </w:r>
      </w:ins>
      <w:ins w:id="2387" w:author="Miska Hannuksela" w:date="2014-03-04T15:25:00Z">
        <w:r w:rsidRPr="00F318D3">
          <w:rPr>
            <w:lang w:val="en-US" w:eastAsia="ko-KR"/>
          </w:rPr>
          <w:t xml:space="preserve"> and </w:t>
        </w:r>
      </w:ins>
      <w:ins w:id="2388" w:author="Miska Hannuksela" w:date="2014-03-05T14:56:00Z">
        <w:r w:rsidR="00017EA0">
          <w:rPr>
            <w:lang w:val="en-US" w:eastAsia="ko-KR"/>
          </w:rPr>
          <w:t>layer_interlaced_source_flag</w:t>
        </w:r>
      </w:ins>
      <w:ins w:id="2389" w:author="Miska Hannuksela" w:date="2014-03-04T15:25:00Z">
        <w:r w:rsidRPr="00F318D3">
          <w:rPr>
            <w:lang w:val="en-US" w:eastAsia="ko-KR"/>
          </w:rPr>
          <w:t xml:space="preserve"> for purposes</w:t>
        </w:r>
        <w:r>
          <w:rPr>
            <w:lang w:val="en-US" w:eastAsia="ko-KR"/>
          </w:rPr>
          <w:t xml:space="preserve"> </w:t>
        </w:r>
        <w:r w:rsidRPr="00F318D3">
          <w:rPr>
            <w:lang w:val="en-US" w:eastAsia="ko-KR"/>
          </w:rPr>
          <w:t>other than determining the value to be inferred for frame_field_info_present_flag when vui_parameters_present_flag is equal to</w:t>
        </w:r>
        <w:r>
          <w:rPr>
            <w:lang w:val="en-US" w:eastAsia="ko-KR"/>
          </w:rPr>
          <w:t xml:space="preserve"> </w:t>
        </w:r>
        <w:r w:rsidRPr="00F318D3">
          <w:rPr>
            <w:lang w:val="en-US" w:eastAsia="ko-KR"/>
          </w:rPr>
          <w:t>0, as there are no other decoding process requirements associated with the values of these flags. Moreover, the actual source scan</w:t>
        </w:r>
        <w:r>
          <w:rPr>
            <w:lang w:val="en-US" w:eastAsia="ko-KR"/>
          </w:rPr>
          <w:t xml:space="preserve"> </w:t>
        </w:r>
        <w:r w:rsidRPr="00F318D3">
          <w:rPr>
            <w:lang w:val="en-US" w:eastAsia="ko-KR"/>
          </w:rPr>
          <w:t>type of the pictures is outside the scope of this Specification, and the method by which the encoder selects the values of</w:t>
        </w:r>
        <w:r>
          <w:rPr>
            <w:lang w:val="en-US" w:eastAsia="ko-KR"/>
          </w:rPr>
          <w:t xml:space="preserve"> </w:t>
        </w:r>
      </w:ins>
      <w:ins w:id="2390" w:author="Miska Hannuksela" w:date="2014-03-05T14:55:00Z">
        <w:r w:rsidR="00017EA0">
          <w:rPr>
            <w:lang w:val="en-US" w:eastAsia="ko-KR"/>
          </w:rPr>
          <w:t>layer_progressive_source_flag</w:t>
        </w:r>
      </w:ins>
      <w:ins w:id="2391" w:author="Miska Hannuksela" w:date="2014-03-04T15:25:00Z">
        <w:r w:rsidRPr="00F318D3">
          <w:rPr>
            <w:lang w:val="en-US" w:eastAsia="ko-KR"/>
          </w:rPr>
          <w:t xml:space="preserve"> and </w:t>
        </w:r>
      </w:ins>
      <w:ins w:id="2392" w:author="Miska Hannuksela" w:date="2014-03-05T14:56:00Z">
        <w:r w:rsidR="00017EA0">
          <w:rPr>
            <w:lang w:val="en-US" w:eastAsia="ko-KR"/>
          </w:rPr>
          <w:t>layer_interlaced_source_flag</w:t>
        </w:r>
      </w:ins>
      <w:ins w:id="2393" w:author="Miska Hannuksela" w:date="2014-03-04T15:25:00Z">
        <w:r w:rsidRPr="00F318D3">
          <w:rPr>
            <w:lang w:val="en-US" w:eastAsia="ko-KR"/>
          </w:rPr>
          <w:t xml:space="preserve"> is unspecified.</w:t>
        </w:r>
      </w:ins>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lastRenderedPageBreak/>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2394"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2394"/>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 xml:space="preserve">sps_max_dec_pic_buffering_minus1[ i ] is not present for i in the range of 0 to sps_max_sub_layers_minus1 − 1, inclusive, due to sps_sub_layer_ordering_info_present_flag being equal to 0, it is inferred to be equal to </w:t>
      </w:r>
      <w:r w:rsidRPr="00564A49">
        <w:rPr>
          <w:noProof/>
        </w:rPr>
        <w:lastRenderedPageBreak/>
        <w:t>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 xml:space="preserve">flag[ 7 ] </w:t>
      </w:r>
      <w:r w:rsidRPr="00564A49">
        <w:lastRenderedPageBreak/>
        <w:t>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395" w:name="_Ref363161717"/>
      <w:bookmarkStart w:id="2396" w:name="_Ref348090366"/>
      <w:r w:rsidRPr="00564A49">
        <w:rPr>
          <w:lang w:val="en-US"/>
        </w:rPr>
        <w:t>Sequence parameter set multilayer extension semantics</w:t>
      </w:r>
      <w:bookmarkEnd w:id="2395"/>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2397"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2396"/>
      <w:bookmarkEnd w:id="2397"/>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Del="00B77029" w:rsidRDefault="007E173E" w:rsidP="007E173E">
      <w:pPr>
        <w:pStyle w:val="3N"/>
        <w:rPr>
          <w:del w:id="2398" w:author="Miska Hannuksela" w:date="2014-03-04T08:54:00Z"/>
          <w:lang w:val="en-US"/>
        </w:rPr>
      </w:pPr>
      <w:bookmarkStart w:id="2399" w:name="_Ref348090370"/>
      <w:del w:id="2400" w:author="Miska Hannuksela" w:date="2014-03-04T08:54:00Z">
        <w:r w:rsidRPr="00564A49" w:rsidDel="00B77029">
          <w:rPr>
            <w:b/>
            <w:lang w:val="en-US"/>
          </w:rPr>
          <w:delText>pps_infer_scaling_list_flag</w:delText>
        </w:r>
        <w:r w:rsidRPr="00564A49" w:rsidDel="00B77029">
          <w:rPr>
            <w:lang w:val="en-US"/>
          </w:rPr>
          <w:delText xml:space="preserve"> equal to 1 specifies that the syntax elements of the scaling list data syntax structure of the PPS are inferred to be equal to those of the PPS that is active for the layer with nuh_layer_id equal to </w:delText>
        </w:r>
        <w:r w:rsidRPr="00564A49" w:rsidDel="00B77029">
          <w:rPr>
            <w:lang w:val="en-US"/>
          </w:rPr>
          <w:lastRenderedPageBreak/>
          <w:delText>pps_scaling_list_ref_layer_id. pps_infer_scaling_list_flag equal to 0 specifies that the syntax elements of the scaling list data syntax structure of the PPS are not inferred. When not present, the value of pps_infer_scaling_list_flag is inferred to be 0.</w:delText>
        </w:r>
      </w:del>
    </w:p>
    <w:p w:rsidR="007E173E" w:rsidRPr="00564A49" w:rsidDel="00B77029" w:rsidRDefault="007E173E" w:rsidP="007E173E">
      <w:pPr>
        <w:pStyle w:val="3N"/>
        <w:rPr>
          <w:del w:id="2401" w:author="Miska Hannuksela" w:date="2014-03-04T08:55:00Z"/>
          <w:lang w:val="en-US"/>
        </w:rPr>
      </w:pPr>
      <w:del w:id="2402" w:author="Miska Hannuksela" w:date="2014-03-04T08:55:00Z">
        <w:r w:rsidRPr="00564A49" w:rsidDel="00B77029">
          <w:rPr>
            <w:b/>
            <w:lang w:val="en-US"/>
          </w:rPr>
          <w:delText>pps_scaling_list_ref_layer_id</w:delText>
        </w:r>
        <w:r w:rsidRPr="00564A49" w:rsidDel="00B77029">
          <w:rPr>
            <w:lang w:val="en-US"/>
          </w:rPr>
          <w:delText xml:space="preserve"> specifies the value of the nuh_layer_id of the layer for which the active PPS has the same scaling list data as the current PPS.</w:delText>
        </w:r>
      </w:del>
    </w:p>
    <w:p w:rsidR="007E173E" w:rsidRPr="00564A49" w:rsidDel="00B77029" w:rsidRDefault="007E173E" w:rsidP="007E173E">
      <w:pPr>
        <w:pStyle w:val="3N"/>
        <w:rPr>
          <w:del w:id="2403" w:author="Miska Hannuksela" w:date="2014-03-04T08:55:00Z"/>
          <w:lang w:val="en-US"/>
        </w:rPr>
      </w:pPr>
      <w:del w:id="2404" w:author="Miska Hannuksela" w:date="2014-03-04T08:55:00Z">
        <w:r w:rsidRPr="00564A49" w:rsidDel="00B77029">
          <w:rPr>
            <w:lang w:val="en-US"/>
          </w:rPr>
          <w:delText>The value of pps_scaling_list_ref_layer_id shall be in the range of 0 to 62, inclusive.</w:delText>
        </w:r>
      </w:del>
    </w:p>
    <w:p w:rsidR="007E173E" w:rsidRPr="00564A49" w:rsidDel="00B77029" w:rsidRDefault="007E173E" w:rsidP="007E173E">
      <w:pPr>
        <w:pStyle w:val="3N"/>
        <w:rPr>
          <w:del w:id="2405" w:author="Miska Hannuksela" w:date="2014-03-04T08:55:00Z"/>
          <w:lang w:val="en-US"/>
        </w:rPr>
      </w:pPr>
      <w:del w:id="2406" w:author="Miska Hannuksela" w:date="2014-03-04T08:55:00Z">
        <w:r w:rsidRPr="00564A49" w:rsidDel="00B77029">
          <w:rPr>
            <w:lang w:val="en-US"/>
          </w:rPr>
          <w:delText>When avc_base_layer_flag is equal to 1, it is a requirement of bitstream conformance that pps_scaling_list_ref_layer_id shall be greater than 0.</w:delText>
        </w:r>
      </w:del>
    </w:p>
    <w:p w:rsidR="007E173E" w:rsidRPr="00564A49" w:rsidDel="00B77029" w:rsidRDefault="007E173E" w:rsidP="007E173E">
      <w:pPr>
        <w:pStyle w:val="3N"/>
        <w:rPr>
          <w:del w:id="2407" w:author="Miska Hannuksela" w:date="2014-03-04T08:55:00Z"/>
          <w:lang w:val="en-US"/>
        </w:rPr>
      </w:pPr>
      <w:del w:id="2408" w:author="Miska Hannuksela" w:date="2014-03-04T08:55:00Z">
        <w:r w:rsidRPr="00564A49" w:rsidDel="00B77029">
          <w:rPr>
            <w:lang w:val="en-US"/>
          </w:rPr>
          <w:delTex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delText>
        </w:r>
      </w:del>
    </w:p>
    <w:p w:rsidR="007E173E" w:rsidRPr="00564A49" w:rsidDel="00B77029" w:rsidRDefault="007E173E" w:rsidP="007E173E">
      <w:pPr>
        <w:pStyle w:val="3N"/>
        <w:rPr>
          <w:del w:id="2409" w:author="Miska Hannuksela" w:date="2014-03-04T08:55:00Z"/>
          <w:lang w:val="en-US"/>
        </w:rPr>
      </w:pPr>
      <w:del w:id="2410" w:author="Miska Hannuksela" w:date="2014-03-04T08:55:00Z">
        <w:r w:rsidRPr="00564A49" w:rsidDel="00B77029">
          <w:rPr>
            <w:lang w:val="en-US"/>
          </w:rPr>
          <w:delTex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delText>
        </w:r>
      </w:del>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w:t>
      </w:r>
      <w:ins w:id="2411" w:author="Miska Hannuksela" w:date="2014-03-04T08:55:00Z">
        <w:r w:rsidR="00B77029">
          <w:rPr>
            <w:lang w:val="en-US"/>
          </w:rPr>
          <w:t xml:space="preserve"> or is specified by pps_scaling_list_ref_layer_id, when present</w:t>
        </w:r>
      </w:ins>
      <w:r w:rsidRPr="00564A49">
        <w:rPr>
          <w:lang w:val="en-US"/>
        </w:rPr>
        <w:t xml:space="preserve">.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w:t>
      </w:r>
      <w:del w:id="2412" w:author="Miska Hannuksela" w:date="2014-03-04T08:56:00Z">
        <w:r w:rsidRPr="00564A49" w:rsidDel="00B77029">
          <w:rPr>
            <w:lang w:val="en-US" w:eastAsia="ko-KR"/>
          </w:rPr>
          <w:delText xml:space="preserve">and </w:delText>
        </w:r>
      </w:del>
      <w:r w:rsidRPr="00564A49">
        <w:rPr>
          <w:rFonts w:eastAsia="MS Mincho"/>
          <w:lang w:val="en-US" w:eastAsia="zh-CN"/>
        </w:rPr>
        <w:t xml:space="preserve">pps_scaling_list_data_present_flag is equal to 0, </w:t>
      </w:r>
      <w:ins w:id="2413" w:author="Miska Hannuksela" w:date="2014-03-04T08:57:00Z">
        <w:r w:rsidR="00B77029">
          <w:rPr>
            <w:rFonts w:eastAsia="MS Mincho"/>
            <w:lang w:val="en-US" w:eastAsia="zh-CN"/>
          </w:rPr>
          <w:t xml:space="preserve">and pps_scaling_list_ref_layer_id is not present, </w:t>
        </w:r>
      </w:ins>
      <w:r w:rsidRPr="00564A49">
        <w:rPr>
          <w:rFonts w:eastAsia="MS Mincho"/>
          <w:lang w:val="en-US" w:eastAsia="zh-CN"/>
        </w:rPr>
        <w:t>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2414"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ins w:id="2415" w:author="Miska Hannuksela" w:date="2014-03-04T09:00:00Z">
        <w:r w:rsidR="00B77029">
          <w:rPr>
            <w:szCs w:val="22"/>
            <w:lang w:val="en-US"/>
          </w:rPr>
          <w:t xml:space="preserve"> and are inferred </w:t>
        </w:r>
      </w:ins>
      <w:ins w:id="2416" w:author="Miska Hannuksela" w:date="2014-03-04T09:01:00Z">
        <w:r w:rsidR="00B77029">
          <w:rPr>
            <w:szCs w:val="22"/>
            <w:lang w:val="en-US"/>
          </w:rPr>
          <w:t>to be equal to 0</w:t>
        </w:r>
      </w:ins>
      <w:r w:rsidRPr="00564A49">
        <w:rPr>
          <w:szCs w:val="22"/>
          <w:lang w:val="en-US"/>
        </w:rPr>
        <w:t>.</w:t>
      </w:r>
    </w:p>
    <w:p w:rsidR="00B77029" w:rsidRDefault="007E173E" w:rsidP="007E173E">
      <w:pPr>
        <w:rPr>
          <w:ins w:id="2417" w:author="Miska Hannuksela" w:date="2014-03-04T08:58:00Z"/>
        </w:rPr>
      </w:pPr>
      <w:r w:rsidRPr="00564A49">
        <w:rPr>
          <w:b/>
        </w:rPr>
        <w:t>pps_extension_type_flag</w:t>
      </w:r>
      <w:r w:rsidRPr="00564A49">
        <w:t xml:space="preserve">[ i ] shall be equal to 0, for i in the range of </w:t>
      </w:r>
      <w:ins w:id="2418" w:author="Miska Hannuksela" w:date="2014-03-04T08:58:00Z">
        <w:r w:rsidR="00B77029">
          <w:t>2</w:t>
        </w:r>
      </w:ins>
      <w:del w:id="2419" w:author="Miska Hannuksela" w:date="2014-03-04T08:58:00Z">
        <w:r w:rsidRPr="00564A49" w:rsidDel="00B77029">
          <w:delText>1</w:delText>
        </w:r>
      </w:del>
      <w:r w:rsidRPr="00564A49">
        <w:t xml:space="preserve"> to 6, inclusive, in bitstreams conforming to this version of this Specification. </w:t>
      </w:r>
    </w:p>
    <w:p w:rsidR="00B77029" w:rsidRDefault="007E173E" w:rsidP="007E173E">
      <w:pPr>
        <w:rPr>
          <w:ins w:id="2420" w:author="Miska Hannuksela" w:date="2014-03-04T08:58:00Z"/>
          <w:bCs/>
        </w:rPr>
      </w:pPr>
      <w:r w:rsidRPr="00564A49">
        <w:t>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p>
    <w:p w:rsidR="00B77029" w:rsidRDefault="00B77029" w:rsidP="00B77029">
      <w:pPr>
        <w:rPr>
          <w:ins w:id="2421" w:author="Miska Hannuksela" w:date="2014-03-04T08:59:00Z"/>
          <w:bCs/>
        </w:rPr>
      </w:pPr>
      <w:ins w:id="2422" w:author="Miska Hannuksela" w:date="2014-03-04T08:59:00Z">
        <w:r w:rsidRPr="00564A49">
          <w:t>pps_extension_type_flag</w:t>
        </w:r>
        <w:r>
          <w:rPr>
            <w:bCs/>
          </w:rPr>
          <w:t>[ 1 ] equal to 1</w:t>
        </w:r>
        <w:r w:rsidRPr="00564A49">
          <w:rPr>
            <w:bCs/>
          </w:rPr>
          <w:t xml:space="preserve"> specifies that </w:t>
        </w:r>
        <w:r>
          <w:rPr>
            <w:bCs/>
          </w:rPr>
          <w:t>pps_scaling_list_ref_layer_id</w:t>
        </w:r>
        <w:r w:rsidRPr="00564A49">
          <w:rPr>
            <w:bCs/>
          </w:rPr>
          <w:t xml:space="preserve"> is present in the PPS RBSP syntax struc</w:t>
        </w:r>
        <w:r>
          <w:rPr>
            <w:bCs/>
          </w:rPr>
          <w:t>ture. pps_extension_type_flag[ 1</w:t>
        </w:r>
        <w:r w:rsidRPr="00564A49">
          <w:rPr>
            <w:bCs/>
          </w:rPr>
          <w:t xml:space="preserve"> ] equal to 0 specifies that </w:t>
        </w:r>
        <w:r>
          <w:rPr>
            <w:bCs/>
          </w:rPr>
          <w:t>pps_scaling_list_ref_layer_id</w:t>
        </w:r>
        <w:r w:rsidRPr="00564A49">
          <w:rPr>
            <w:bCs/>
          </w:rPr>
          <w:t xml:space="preserve"> is not present in the PPS RBSP syntax structure. </w:t>
        </w:r>
        <w:r>
          <w:rPr>
            <w:bCs/>
          </w:rPr>
          <w:t xml:space="preserve">When nuh_layer_id is equal to 0, </w:t>
        </w:r>
      </w:ins>
      <w:ins w:id="2423" w:author="Miska Hannuksela" w:date="2014-03-04T09:00:00Z">
        <w:r>
          <w:rPr>
            <w:bCs/>
          </w:rPr>
          <w:t>pps_extension_type_flag[ 1</w:t>
        </w:r>
        <w:r w:rsidRPr="00564A49">
          <w:rPr>
            <w:bCs/>
          </w:rPr>
          <w:t xml:space="preserve"> ] </w:t>
        </w:r>
        <w:r>
          <w:rPr>
            <w:bCs/>
          </w:rPr>
          <w:t xml:space="preserve">shall be </w:t>
        </w:r>
        <w:r w:rsidRPr="00564A49">
          <w:rPr>
            <w:bCs/>
          </w:rPr>
          <w:t>equal to 0</w:t>
        </w:r>
        <w:r>
          <w:rPr>
            <w:bCs/>
          </w:rPr>
          <w:t>.</w:t>
        </w:r>
      </w:ins>
      <w:ins w:id="2424" w:author="Miska Hannuksela" w:date="2014-03-04T09:02:00Z">
        <w:r w:rsidR="006B4748">
          <w:rPr>
            <w:bCs/>
          </w:rPr>
          <w:t xml:space="preserve"> </w:t>
        </w:r>
        <w:r w:rsidR="006B4748" w:rsidRPr="00564A49">
          <w:rPr>
            <w:lang w:val="en-US" w:eastAsia="ko-KR"/>
          </w:rPr>
          <w:t>When scaling</w:t>
        </w:r>
        <w:r w:rsidR="006B4748">
          <w:rPr>
            <w:lang w:val="en-US" w:eastAsia="ko-KR"/>
          </w:rPr>
          <w:t xml:space="preserve">_list_enabled_flag is equal to 0, </w:t>
        </w:r>
      </w:ins>
      <w:ins w:id="2425" w:author="Miska Hannuksela" w:date="2014-03-04T09:03:00Z">
        <w:r w:rsidR="006B4748">
          <w:rPr>
            <w:bCs/>
          </w:rPr>
          <w:t>pps_extension_type_flag[ 1</w:t>
        </w:r>
        <w:r w:rsidR="006B4748" w:rsidRPr="00564A49">
          <w:rPr>
            <w:bCs/>
          </w:rPr>
          <w:t xml:space="preserve"> ] </w:t>
        </w:r>
        <w:r w:rsidR="006B4748">
          <w:rPr>
            <w:bCs/>
          </w:rPr>
          <w:t xml:space="preserve">shall be </w:t>
        </w:r>
        <w:r w:rsidR="006B4748" w:rsidRPr="00564A49">
          <w:rPr>
            <w:bCs/>
          </w:rPr>
          <w:t>equal to 0</w:t>
        </w:r>
        <w:r w:rsidR="006B4748">
          <w:rPr>
            <w:bCs/>
          </w:rPr>
          <w:t>.</w:t>
        </w:r>
      </w:ins>
    </w:p>
    <w:p w:rsidR="007E173E" w:rsidRPr="00564A49" w:rsidRDefault="007E173E" w:rsidP="007E173E">
      <w:r w:rsidRPr="00564A49">
        <w:t xml:space="preserve">The value of 1 for pps_extension_type_flag[ i ], for i in the range of </w:t>
      </w:r>
      <w:del w:id="2426" w:author="Miska Hannuksela" w:date="2014-03-04T08:58:00Z">
        <w:r w:rsidRPr="00564A49" w:rsidDel="00B77029">
          <w:delText>1</w:delText>
        </w:r>
      </w:del>
      <w:ins w:id="2427" w:author="Miska Hannuksela" w:date="2014-03-04T08:58:00Z">
        <w:r w:rsidR="00B77029">
          <w:t>2</w:t>
        </w:r>
      </w:ins>
      <w:r w:rsidRPr="00564A49">
        <w:t xml:space="preserve">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B77029" w:rsidRPr="00564A49" w:rsidRDefault="00B77029" w:rsidP="00B77029">
      <w:pPr>
        <w:pStyle w:val="3N"/>
        <w:rPr>
          <w:ins w:id="2428" w:author="Miska Hannuksela" w:date="2014-03-04T08:55:00Z"/>
          <w:lang w:val="en-US"/>
        </w:rPr>
      </w:pPr>
      <w:ins w:id="2429" w:author="Miska Hannuksela" w:date="2014-03-04T08:55:00Z">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ins>
    </w:p>
    <w:p w:rsidR="00B77029" w:rsidRPr="00564A49" w:rsidRDefault="00B77029" w:rsidP="00B77029">
      <w:pPr>
        <w:pStyle w:val="3N"/>
        <w:rPr>
          <w:ins w:id="2430" w:author="Miska Hannuksela" w:date="2014-03-04T08:55:00Z"/>
          <w:lang w:val="en-US"/>
        </w:rPr>
      </w:pPr>
      <w:ins w:id="2431" w:author="Miska Hannuksela" w:date="2014-03-04T08:55:00Z">
        <w:r w:rsidRPr="00564A49">
          <w:rPr>
            <w:lang w:val="en-US"/>
          </w:rPr>
          <w:t>The value of pps_scaling_list_ref_layer_id shall be in the range of 0 to 62, inclusive.</w:t>
        </w:r>
      </w:ins>
    </w:p>
    <w:p w:rsidR="00B77029" w:rsidRPr="00564A49" w:rsidRDefault="00B77029" w:rsidP="00B77029">
      <w:pPr>
        <w:pStyle w:val="3N"/>
        <w:rPr>
          <w:ins w:id="2432" w:author="Miska Hannuksela" w:date="2014-03-04T08:55:00Z"/>
          <w:lang w:val="en-US"/>
        </w:rPr>
      </w:pPr>
      <w:ins w:id="2433" w:author="Miska Hannuksela" w:date="2014-03-04T08:55:00Z">
        <w:r w:rsidRPr="00564A49">
          <w:rPr>
            <w:lang w:val="en-US"/>
          </w:rPr>
          <w:t>When avc_base_layer_flag is equal to 1, it is a requirement of bitstream conformance that pps_scaling_list_ref_layer_id shall be greater than 0.</w:t>
        </w:r>
      </w:ins>
    </w:p>
    <w:p w:rsidR="00B77029" w:rsidRPr="00564A49" w:rsidRDefault="00B77029" w:rsidP="00B77029">
      <w:pPr>
        <w:pStyle w:val="3N"/>
        <w:rPr>
          <w:ins w:id="2434" w:author="Miska Hannuksela" w:date="2014-03-04T08:55:00Z"/>
          <w:lang w:val="en-US"/>
        </w:rPr>
      </w:pPr>
      <w:ins w:id="2435" w:author="Miska Hannuksela" w:date="2014-03-04T08:55:00Z">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ins>
    </w:p>
    <w:p w:rsidR="00B77029" w:rsidRPr="00564A49" w:rsidRDefault="00B77029" w:rsidP="00B77029">
      <w:pPr>
        <w:pStyle w:val="3N"/>
        <w:rPr>
          <w:ins w:id="2436" w:author="Miska Hannuksela" w:date="2014-03-04T08:55:00Z"/>
          <w:lang w:val="en-US"/>
        </w:rPr>
      </w:pPr>
      <w:ins w:id="2437" w:author="Miska Hannuksela" w:date="2014-03-04T08:55:00Z">
        <w:r w:rsidRPr="00564A49">
          <w:rPr>
            <w:lang w:val="en-US"/>
          </w:rPr>
          <w:t xml:space="preserve">It is a requirement of bitstream conformance that, when a PPS with nuh_layer_id equal to nuhLayerIdA is active for a layer with nuh_layer_id equal to nuhLayerIdB, the layer with nuh_layer_id equal to pps_scaling_list_ref_layer_id shall </w:t>
        </w:r>
        <w:r w:rsidRPr="00564A49">
          <w:rPr>
            <w:lang w:val="en-US"/>
          </w:rPr>
          <w:lastRenderedPageBreak/>
          <w:t>be a direct or indirect reference layer of the layer with nuh_layer_id equal to nuhLayerIdB.</w:t>
        </w:r>
      </w:ins>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2399"/>
      <w:bookmarkEnd w:id="2414"/>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38" w:name="_Ref348090372"/>
      <w:r w:rsidRPr="00564A49">
        <w:rPr>
          <w:lang w:val="en-US"/>
        </w:rPr>
        <w:t>Access unit delimiter RBSP semantics</w:t>
      </w:r>
      <w:bookmarkEnd w:id="2438"/>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39" w:name="_Ref348090373"/>
      <w:r w:rsidRPr="00564A49">
        <w:rPr>
          <w:lang w:val="en-US"/>
        </w:rPr>
        <w:t>End of sequence RBSP semantics</w:t>
      </w:r>
      <w:bookmarkEnd w:id="2439"/>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0" w:name="_Ref348090375"/>
      <w:r w:rsidRPr="00564A49">
        <w:rPr>
          <w:lang w:val="en-US"/>
        </w:rPr>
        <w:t>End of bitstream RBSP semantics</w:t>
      </w:r>
      <w:bookmarkEnd w:id="2440"/>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1" w:name="_Ref348090378"/>
      <w:r w:rsidRPr="00564A49">
        <w:rPr>
          <w:lang w:val="en-US"/>
        </w:rPr>
        <w:t>Filler data RBSP semantics</w:t>
      </w:r>
      <w:bookmarkEnd w:id="2441"/>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2" w:name="_Ref348090379"/>
      <w:r w:rsidRPr="00564A49">
        <w:rPr>
          <w:lang w:val="en-US"/>
        </w:rPr>
        <w:t>Slice segment layer RBSP semantics</w:t>
      </w:r>
      <w:bookmarkEnd w:id="2442"/>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3" w:name="_Ref348090382"/>
      <w:r w:rsidRPr="00564A49">
        <w:rPr>
          <w:lang w:val="en-US"/>
        </w:rPr>
        <w:t>RBSP slice segment trailing bits semantics</w:t>
      </w:r>
      <w:bookmarkEnd w:id="2443"/>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4" w:name="_Ref348090386"/>
      <w:r w:rsidRPr="00564A49">
        <w:rPr>
          <w:lang w:val="en-US"/>
        </w:rPr>
        <w:t>RBSP trailing bits semantics</w:t>
      </w:r>
      <w:bookmarkEnd w:id="2444"/>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445" w:name="_Ref348090388"/>
      <w:r w:rsidRPr="00564A49">
        <w:rPr>
          <w:lang w:val="en-US"/>
        </w:rPr>
        <w:t>Byte alignment semantics</w:t>
      </w:r>
      <w:bookmarkEnd w:id="2445"/>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446" w:name="_Ref348090389"/>
      <w:bookmarkStart w:id="2447" w:name="_Toc377921542"/>
      <w:bookmarkStart w:id="2448" w:name="_Toc378026180"/>
      <w:r w:rsidRPr="00564A49">
        <w:rPr>
          <w:lang w:val="en-US"/>
        </w:rPr>
        <w:t>Profile, tier and level semantics</w:t>
      </w:r>
      <w:bookmarkEnd w:id="2446"/>
      <w:bookmarkEnd w:id="2447"/>
      <w:bookmarkEnd w:id="2448"/>
    </w:p>
    <w:p w:rsidR="007E173E" w:rsidRPr="00564A49" w:rsidRDefault="007E173E" w:rsidP="007E173E">
      <w:pPr>
        <w:rPr>
          <w:bCs/>
          <w:szCs w:val="22"/>
          <w:lang w:val="en-US"/>
        </w:rPr>
      </w:pPr>
      <w:r w:rsidRPr="00564A49">
        <w:rPr>
          <w:lang w:val="en-US"/>
        </w:rPr>
        <w:t xml:space="preserve">The profile_tier_level( ) syntax structure provides profile, tier and level information </w:t>
      </w:r>
      <w:del w:id="2449" w:author="Miska Hannuksela" w:date="2014-03-03T13:07:00Z">
        <w:r w:rsidRPr="00564A49" w:rsidDel="003A1683">
          <w:rPr>
            <w:lang w:val="en-US"/>
          </w:rPr>
          <w:delText>used for</w:delText>
        </w:r>
      </w:del>
      <w:ins w:id="2450" w:author="Miska Hannuksela" w:date="2014-03-03T13:07:00Z">
        <w:r w:rsidR="003A1683">
          <w:rPr>
            <w:lang w:val="en-US"/>
          </w:rPr>
          <w:t>to which</w:t>
        </w:r>
      </w:ins>
      <w:r w:rsidRPr="00564A49">
        <w:rPr>
          <w:lang w:val="en-US"/>
        </w:rPr>
        <w:t xml:space="preserve"> a</w:t>
      </w:r>
      <w:ins w:id="2451" w:author="Miska Hannuksela" w:date="2014-03-03T13:07:00Z">
        <w:r w:rsidR="003A1683">
          <w:rPr>
            <w:lang w:val="en-US"/>
          </w:rPr>
          <w:t>n</w:t>
        </w:r>
      </w:ins>
      <w:r w:rsidRPr="00564A49">
        <w:rPr>
          <w:lang w:val="en-US"/>
        </w:rPr>
        <w:t xml:space="preserve"> </w:t>
      </w:r>
      <w:ins w:id="2452" w:author="Miska Hannuksela" w:date="2014-03-03T13:07:00Z">
        <w:r w:rsidR="003A1683">
          <w:rPr>
            <w:lang w:val="en-US"/>
          </w:rPr>
          <w:t xml:space="preserve">output </w:t>
        </w:r>
      </w:ins>
      <w:r w:rsidRPr="00564A49">
        <w:rPr>
          <w:lang w:val="en-US"/>
        </w:rPr>
        <w:t>layer set</w:t>
      </w:r>
      <w:ins w:id="2453" w:author="Miska Hannuksela" w:date="2014-03-03T13:07:00Z">
        <w:r w:rsidR="003A1683">
          <w:rPr>
            <w:lang w:val="en-US"/>
          </w:rPr>
          <w:t xml:space="preserve"> conforms</w:t>
        </w:r>
      </w:ins>
      <w:r w:rsidRPr="00564A49">
        <w:rPr>
          <w:lang w:val="en-US"/>
        </w:rPr>
        <w:t xml:space="preserve">. When the profile_tier_level( ) syntax structure is included in a </w:t>
      </w:r>
      <w:r w:rsidRPr="00564A49">
        <w:rPr>
          <w:rFonts w:eastAsia="MS Mincho"/>
          <w:lang w:val="en-US"/>
        </w:rPr>
        <w:t xml:space="preserve">vps_extension( ) </w:t>
      </w:r>
      <w:r w:rsidRPr="00564A49">
        <w:rPr>
          <w:lang w:val="en-US"/>
        </w:rPr>
        <w:t xml:space="preserve">syntax structure, </w:t>
      </w:r>
      <w:ins w:id="2454" w:author="Miska Hannuksela" w:date="2014-03-03T13:13:00Z">
        <w:r w:rsidR="00437E79">
          <w:rPr>
            <w:lang w:val="en-US"/>
          </w:rPr>
          <w:t>the profile_tier_level_idx[ i ] syntax element of the vps_extension( ) syntax structure specifies which profile_tier_level( )</w:t>
        </w:r>
      </w:ins>
      <w:ins w:id="2455" w:author="Miska Hannuksela" w:date="2014-03-03T13:14:00Z">
        <w:r w:rsidR="00437E79">
          <w:rPr>
            <w:lang w:val="en-US"/>
          </w:rPr>
          <w:t xml:space="preserve"> syntax structure applies to </w:t>
        </w:r>
      </w:ins>
      <w:r w:rsidRPr="00564A49">
        <w:rPr>
          <w:bCs/>
          <w:szCs w:val="22"/>
          <w:lang w:val="en-US"/>
        </w:rPr>
        <w:t xml:space="preserve">the </w:t>
      </w:r>
      <w:del w:id="2456" w:author="Miska Hannuksela" w:date="2014-03-03T13:14:00Z">
        <w:r w:rsidRPr="00564A49" w:rsidDel="00437E79">
          <w:rPr>
            <w:bCs/>
            <w:szCs w:val="22"/>
            <w:lang w:val="en-US"/>
          </w:rPr>
          <w:delText xml:space="preserve">applicable </w:delText>
        </w:r>
      </w:del>
      <w:ins w:id="2457" w:author="Miska Hannuksela" w:date="2014-03-03T13:14:00Z">
        <w:r w:rsidR="00437E79">
          <w:rPr>
            <w:bCs/>
            <w:szCs w:val="22"/>
            <w:lang w:val="en-US"/>
          </w:rPr>
          <w:t xml:space="preserve">i-th </w:t>
        </w:r>
      </w:ins>
      <w:ins w:id="2458" w:author="Miska Hannuksela" w:date="2014-03-03T13:08:00Z">
        <w:r w:rsidR="003A1683">
          <w:rPr>
            <w:bCs/>
            <w:szCs w:val="22"/>
            <w:lang w:val="en-US"/>
          </w:rPr>
          <w:t xml:space="preserve">output </w:t>
        </w:r>
      </w:ins>
      <w:r w:rsidRPr="00564A49">
        <w:rPr>
          <w:lang w:val="en-US"/>
        </w:rPr>
        <w:t>layer set</w:t>
      </w:r>
      <w:del w:id="2459" w:author="Miska Hannuksela" w:date="2014-03-03T13:14:00Z">
        <w:r w:rsidRPr="00564A49" w:rsidDel="00437E79">
          <w:rPr>
            <w:lang w:val="en-US"/>
          </w:rPr>
          <w:delText xml:space="preserve"> to which the profile_tier_level( ) syntax structure applies is specified by the corresponding lsIdx variable in the </w:delText>
        </w:r>
        <w:r w:rsidRPr="00564A49" w:rsidDel="00437E79">
          <w:rPr>
            <w:rFonts w:eastAsia="MS Mincho"/>
            <w:lang w:val="en-US"/>
          </w:rPr>
          <w:delText xml:space="preserve">vps_extension( ) </w:delText>
        </w:r>
        <w:r w:rsidRPr="00564A49" w:rsidDel="00437E79">
          <w:rPr>
            <w:lang w:val="en-US"/>
          </w:rPr>
          <w:delText>syntax structure</w:delText>
        </w:r>
      </w:del>
      <w:r w:rsidRPr="00564A49">
        <w:rPr>
          <w:lang w:val="en-US"/>
        </w:rPr>
        <w:t xml:space="preserve">. </w:t>
      </w:r>
      <w:ins w:id="2460" w:author="Miska Hannuksela" w:date="2014-03-04T15:35:00Z">
        <w:r w:rsidR="00B00B6C" w:rsidRPr="009C384D">
          <w:rPr>
            <w:lang w:val="en-US"/>
          </w:rPr>
          <w:t xml:space="preserve">When num_add_independent_layer_sets is greater than 0 and </w:t>
        </w:r>
      </w:ins>
      <w:ins w:id="2461" w:author="Miska Hannuksela" w:date="2014-03-04T15:36:00Z">
        <w:r w:rsidR="00B00B6C">
          <w:rPr>
            <w:lang w:val="en-US"/>
          </w:rPr>
          <w:t>i</w:t>
        </w:r>
      </w:ins>
      <w:ins w:id="2462" w:author="Miska Hannuksela" w:date="2014-03-04T15:35:00Z">
        <w:r w:rsidR="00B00B6C" w:rsidRPr="009C384D">
          <w:rPr>
            <w:lang w:val="en-US"/>
          </w:rPr>
          <w:t xml:space="preserve"> is in the range of </w:t>
        </w:r>
        <w:r w:rsidR="00B00B6C">
          <w:rPr>
            <w:rFonts w:eastAsia="Batang"/>
            <w:bCs/>
            <w:lang w:val="en-US" w:eastAsia="ko-KR"/>
          </w:rPr>
          <w:t>FirstAddIndependentLayerSetIdx</w:t>
        </w:r>
        <w:r w:rsidR="00B00B6C" w:rsidRPr="009C384D">
          <w:rPr>
            <w:lang w:val="en-US"/>
          </w:rPr>
          <w:t xml:space="preserve"> to </w:t>
        </w:r>
        <w:r w:rsidR="00B00B6C">
          <w:rPr>
            <w:rFonts w:eastAsia="Batang"/>
            <w:bCs/>
            <w:lang w:val="en-US" w:eastAsia="ko-KR"/>
          </w:rPr>
          <w:t>LastAddIndependentLayerSetIdx</w:t>
        </w:r>
        <w:r w:rsidR="00B00B6C" w:rsidRPr="009C384D">
          <w:rPr>
            <w:lang w:val="en-US"/>
          </w:rPr>
          <w:t xml:space="preserve">, inclusive, the profile_tier_level( ) syntax structure </w:t>
        </w:r>
      </w:ins>
      <w:ins w:id="2463" w:author="Miska Hannuksela" w:date="2014-03-04T15:36:00Z">
        <w:r w:rsidR="00B00B6C">
          <w:rPr>
            <w:lang w:val="en-US"/>
          </w:rPr>
          <w:t xml:space="preserve">identified by profile_tier_level_idx[ i ] </w:t>
        </w:r>
      </w:ins>
      <w:ins w:id="2464" w:author="Miska Hannuksela" w:date="2014-03-04T15:35:00Z">
        <w:r w:rsidR="00B00B6C" w:rsidRPr="009C384D">
          <w:rPr>
            <w:lang w:val="en-US"/>
          </w:rPr>
          <w:t xml:space="preserve">applies to the output of </w:t>
        </w:r>
        <w:r w:rsidR="00B00B6C" w:rsidRPr="009C384D">
          <w:rPr>
            <w:bCs/>
            <w:lang w:val="en-US"/>
          </w:rPr>
          <w:t xml:space="preserve">the non-base layer </w:t>
        </w:r>
      </w:ins>
      <w:ins w:id="2465" w:author="Miska Hannuksela" w:date="2014-03-05T09:48:00Z">
        <w:r w:rsidR="00FB0B6D">
          <w:rPr>
            <w:bCs/>
            <w:lang w:val="en-US"/>
          </w:rPr>
          <w:t>sub</w:t>
        </w:r>
      </w:ins>
      <w:ins w:id="2466" w:author="Miska Hannuksela" w:date="2014-03-04T15:35:00Z">
        <w:r w:rsidR="00B00B6C" w:rsidRPr="009C384D">
          <w:rPr>
            <w:bCs/>
            <w:lang w:val="en-US"/>
          </w:rPr>
          <w:t xml:space="preserve">tree extraction process of subclause </w:t>
        </w:r>
        <w:r w:rsidR="00B00B6C" w:rsidRPr="009C384D">
          <w:rPr>
            <w:bCs/>
            <w:lang w:val="en-US"/>
          </w:rPr>
          <w:fldChar w:fldCharType="begin"/>
        </w:r>
        <w:r w:rsidR="00B00B6C" w:rsidRPr="009C384D">
          <w:rPr>
            <w:bCs/>
            <w:lang w:val="en-US"/>
          </w:rPr>
          <w:instrText xml:space="preserve"> REF _Ref381693925 \r \h  \* MERGEFORMAT </w:instrText>
        </w:r>
      </w:ins>
      <w:r w:rsidR="00B00B6C" w:rsidRPr="009C384D">
        <w:rPr>
          <w:bCs/>
          <w:lang w:val="en-US"/>
        </w:rPr>
      </w:r>
      <w:ins w:id="2467" w:author="Miska Hannuksela" w:date="2014-03-04T15:35:00Z">
        <w:r w:rsidR="00B00B6C" w:rsidRPr="009C384D">
          <w:rPr>
            <w:bCs/>
            <w:lang w:val="en-US"/>
          </w:rPr>
          <w:fldChar w:fldCharType="separate"/>
        </w:r>
        <w:r w:rsidR="00B00B6C" w:rsidRPr="009C384D">
          <w:rPr>
            <w:bCs/>
            <w:lang w:val="en-US"/>
          </w:rPr>
          <w:t>F.10.2</w:t>
        </w:r>
        <w:r w:rsidR="00B00B6C" w:rsidRPr="009C384D">
          <w:rPr>
            <w:bCs/>
            <w:lang w:val="en-US"/>
          </w:rPr>
          <w:fldChar w:fldCharType="end"/>
        </w:r>
        <w:r w:rsidR="00B00B6C" w:rsidRPr="009C384D">
          <w:rPr>
            <w:bCs/>
            <w:lang w:val="en-US"/>
          </w:rPr>
          <w:t xml:space="preserve"> with the input variable lsIdx set equal to</w:t>
        </w:r>
        <w:r w:rsidR="00B00B6C" w:rsidRPr="009C384D">
          <w:rPr>
            <w:lang w:val="en-US"/>
          </w:rPr>
          <w:t xml:space="preserve"> La</w:t>
        </w:r>
        <w:r w:rsidR="001B6553">
          <w:rPr>
            <w:lang w:val="en-US"/>
          </w:rPr>
          <w:t>yerSetIdxForOutputLayerSet[ i ]</w:t>
        </w:r>
      </w:ins>
      <w:ins w:id="2468" w:author="Miska Hannuksela" w:date="2014-03-04T15:37:00Z">
        <w:r w:rsidR="001B6553">
          <w:rPr>
            <w:lang w:val="en-US"/>
          </w:rPr>
          <w:t>.</w:t>
        </w:r>
      </w:ins>
      <w:ins w:id="2469" w:author="Miska Hannuksela" w:date="2014-03-04T15:35:00Z">
        <w:r w:rsidR="00B00B6C" w:rsidRPr="009C384D">
          <w:rPr>
            <w:lang w:val="en-US"/>
          </w:rPr>
          <w:t xml:space="preserve"> </w:t>
        </w:r>
      </w:ins>
      <w:r w:rsidRPr="00564A49">
        <w:rPr>
          <w:lang w:val="en-US"/>
        </w:rPr>
        <w:t xml:space="preserve">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ins w:id="2470" w:author="Miska Hannuksela" w:date="2014-03-03T13:08:00Z">
        <w:r w:rsidR="00437E79">
          <w:rPr>
            <w:bCs/>
            <w:szCs w:val="22"/>
            <w:lang w:val="en-US"/>
          </w:rPr>
          <w:t xml:space="preserve">output </w:t>
        </w:r>
      </w:ins>
      <w:r w:rsidRPr="00564A49">
        <w:rPr>
          <w:lang w:val="en-US"/>
        </w:rPr>
        <w:t xml:space="preserve">layer set to which the profile_tier_level( ) syntax structure applies is the </w:t>
      </w:r>
      <w:ins w:id="2471" w:author="Miska Hannuksela" w:date="2014-03-03T13:14:00Z">
        <w:r w:rsidR="00437E79">
          <w:rPr>
            <w:lang w:val="en-US"/>
          </w:rPr>
          <w:t xml:space="preserve">output </w:t>
        </w:r>
      </w:ins>
      <w:r w:rsidRPr="00564A49">
        <w:rPr>
          <w:lang w:val="en-US"/>
        </w:rPr>
        <w:t xml:space="preserve">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w:t>
      </w:r>
      <w:ins w:id="2472" w:author="Miska Hannuksela" w:date="2014-03-03T13:17:00Z">
        <w:r w:rsidR="00437E79">
          <w:rPr>
            <w:bCs/>
            <w:szCs w:val="22"/>
            <w:lang w:val="en-US"/>
          </w:rPr>
          <w:t xml:space="preserve">active </w:t>
        </w:r>
      </w:ins>
      <w:r w:rsidRPr="00564A49">
        <w:rPr>
          <w:bCs/>
          <w:szCs w:val="22"/>
          <w:lang w:val="en-US"/>
        </w:rPr>
        <w:t>SPS</w:t>
      </w:r>
      <w:ins w:id="2473" w:author="Miska Hannuksela" w:date="2014-03-03T13:17:00Z">
        <w:r w:rsidR="00437E79">
          <w:rPr>
            <w:bCs/>
            <w:szCs w:val="22"/>
            <w:lang w:val="en-US"/>
          </w:rPr>
          <w:t xml:space="preserve"> for the base layer</w:t>
        </w:r>
      </w:ins>
      <w:r w:rsidRPr="00564A49">
        <w:rPr>
          <w:bCs/>
          <w:szCs w:val="22"/>
          <w:lang w:val="en-US"/>
        </w:rPr>
        <w:t xml:space="preserve">, the </w:t>
      </w:r>
      <w:ins w:id="2474" w:author="Miska Hannuksela" w:date="2014-03-03T13:17:00Z">
        <w:r w:rsidR="00437E79">
          <w:rPr>
            <w:bCs/>
            <w:szCs w:val="22"/>
            <w:lang w:val="en-US"/>
          </w:rPr>
          <w:t xml:space="preserve">output </w:t>
        </w:r>
      </w:ins>
      <w:r w:rsidRPr="00564A49">
        <w:rPr>
          <w:bCs/>
          <w:szCs w:val="22"/>
          <w:lang w:val="en-US"/>
        </w:rPr>
        <w:t xml:space="preserve">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ins w:id="2475" w:author="Miska Hannuksela" w:date="2014-03-03T13:17:00Z">
        <w:r w:rsidR="00437E79">
          <w:rPr>
            <w:lang w:val="en-US"/>
          </w:rPr>
          <w:t xml:space="preserve">output </w:t>
        </w:r>
      </w:ins>
      <w:r w:rsidRPr="00564A49">
        <w:rPr>
          <w:bCs/>
          <w:szCs w:val="22"/>
          <w:lang w:val="en-US"/>
        </w:rPr>
        <w:t>layer set specified by the index 0.</w:t>
      </w:r>
      <w:ins w:id="2476" w:author="Miska Hannuksela" w:date="2014-03-03T13:17:00Z">
        <w:r w:rsidR="00437E79">
          <w:rPr>
            <w:bCs/>
            <w:szCs w:val="22"/>
            <w:lang w:val="en-US"/>
          </w:rPr>
          <w:t xml:space="preserve"> </w:t>
        </w:r>
      </w:ins>
      <w:ins w:id="2477" w:author="Miska Hannuksela" w:date="2014-03-04T15:27:00Z">
        <w:r w:rsidR="00B00B6C">
          <w:rPr>
            <w:bCs/>
            <w:szCs w:val="22"/>
            <w:lang w:val="en-US"/>
          </w:rPr>
          <w:t>When the profile_tier_</w:t>
        </w:r>
        <w:proofErr w:type="gramStart"/>
        <w:r w:rsidR="00B00B6C">
          <w:rPr>
            <w:bCs/>
            <w:szCs w:val="22"/>
            <w:lang w:val="en-US"/>
          </w:rPr>
          <w:t>level(</w:t>
        </w:r>
        <w:proofErr w:type="gramEnd"/>
        <w:r w:rsidR="00B00B6C">
          <w:rPr>
            <w:bCs/>
            <w:szCs w:val="22"/>
            <w:lang w:val="en-US"/>
          </w:rPr>
          <w:t> ) syntax structure is included in an active SPS for an independent layer</w:t>
        </w:r>
      </w:ins>
      <w:ins w:id="2478" w:author="Miska Hannuksela" w:date="2014-03-04T15:30:00Z">
        <w:r w:rsidR="00B00B6C">
          <w:rPr>
            <w:bCs/>
            <w:szCs w:val="22"/>
            <w:lang w:val="en-US"/>
          </w:rPr>
          <w:t xml:space="preserve"> with nuh_layer_id equal to layerId</w:t>
        </w:r>
      </w:ins>
      <w:ins w:id="2479" w:author="Miska Hannuksela" w:date="2014-03-04T15:27:00Z">
        <w:r w:rsidR="00B00B6C">
          <w:rPr>
            <w:bCs/>
            <w:szCs w:val="22"/>
            <w:lang w:val="en-US"/>
          </w:rPr>
          <w:t xml:space="preserve">, it applies to </w:t>
        </w:r>
      </w:ins>
      <w:ins w:id="2480" w:author="Miska Hannuksela" w:date="2014-03-04T15:38:00Z">
        <w:r w:rsidR="001B6553">
          <w:rPr>
            <w:bCs/>
            <w:szCs w:val="22"/>
            <w:lang w:val="en-US"/>
          </w:rPr>
          <w:t xml:space="preserve">the output layer set </w:t>
        </w:r>
      </w:ins>
      <w:ins w:id="2481" w:author="Miska Hannuksela" w:date="2014-03-04T15:39:00Z">
        <w:r w:rsidR="001B6553">
          <w:rPr>
            <w:bCs/>
            <w:szCs w:val="22"/>
            <w:lang w:val="en-US"/>
          </w:rPr>
          <w:t>with</w:t>
        </w:r>
      </w:ins>
      <w:ins w:id="2482" w:author="Miska Hannuksela" w:date="2014-03-04T15:38:00Z">
        <w:r w:rsidR="001B6553">
          <w:rPr>
            <w:bCs/>
            <w:szCs w:val="22"/>
            <w:lang w:val="en-US"/>
          </w:rPr>
          <w:t xml:space="preserve"> index 0 </w:t>
        </w:r>
      </w:ins>
      <w:ins w:id="2483" w:author="Miska Hannuksela" w:date="2014-03-04T15:39:00Z">
        <w:r w:rsidR="001B6553">
          <w:rPr>
            <w:bCs/>
            <w:szCs w:val="22"/>
            <w:lang w:val="en-US"/>
          </w:rPr>
          <w:t>in</w:t>
        </w:r>
      </w:ins>
      <w:ins w:id="2484" w:author="Miska Hannuksela" w:date="2014-03-04T15:27:00Z">
        <w:r w:rsidR="00B00B6C">
          <w:rPr>
            <w:bCs/>
            <w:szCs w:val="22"/>
            <w:lang w:val="en-US"/>
          </w:rPr>
          <w:t xml:space="preserve"> </w:t>
        </w:r>
      </w:ins>
      <w:ins w:id="2485" w:author="Miska Hannuksela" w:date="2014-03-04T15:30:00Z">
        <w:r w:rsidR="00B00B6C">
          <w:rPr>
            <w:bCs/>
            <w:szCs w:val="22"/>
            <w:lang w:val="en-US"/>
          </w:rPr>
          <w:t>an</w:t>
        </w:r>
      </w:ins>
      <w:ins w:id="2486" w:author="Miska Hannuksela" w:date="2014-03-04T15:27:00Z">
        <w:r w:rsidR="00B00B6C">
          <w:rPr>
            <w:bCs/>
            <w:szCs w:val="22"/>
            <w:lang w:val="en-US"/>
          </w:rPr>
          <w:t xml:space="preserve"> output bitstream of </w:t>
        </w:r>
      </w:ins>
      <w:ins w:id="2487" w:author="Miska Hannuksela" w:date="2014-03-04T15:31:00Z">
        <w:r w:rsidR="00B00B6C">
          <w:rPr>
            <w:bCs/>
            <w:szCs w:val="22"/>
            <w:lang w:val="en-US"/>
          </w:rPr>
          <w:t xml:space="preserve">the non-base layer </w:t>
        </w:r>
      </w:ins>
      <w:ins w:id="2488" w:author="Miska Hannuksela" w:date="2014-03-05T09:48:00Z">
        <w:r w:rsidR="00FB0B6D">
          <w:rPr>
            <w:bCs/>
            <w:szCs w:val="22"/>
            <w:lang w:val="en-US"/>
          </w:rPr>
          <w:t>sub</w:t>
        </w:r>
      </w:ins>
      <w:ins w:id="2489" w:author="Miska Hannuksela" w:date="2014-03-04T15:31:00Z">
        <w:r w:rsidR="00B00B6C">
          <w:rPr>
            <w:bCs/>
            <w:szCs w:val="22"/>
            <w:lang w:val="en-US"/>
          </w:rPr>
          <w:t xml:space="preserve">tree extraction process of subclause </w:t>
        </w:r>
        <w:r w:rsidR="00B00B6C">
          <w:rPr>
            <w:bCs/>
            <w:szCs w:val="22"/>
            <w:lang w:val="en-US"/>
          </w:rPr>
          <w:fldChar w:fldCharType="begin"/>
        </w:r>
        <w:r w:rsidR="00B00B6C">
          <w:rPr>
            <w:bCs/>
            <w:szCs w:val="22"/>
            <w:lang w:val="en-US"/>
          </w:rPr>
          <w:instrText xml:space="preserve"> REF _Ref381693925 \r \h </w:instrText>
        </w:r>
      </w:ins>
      <w:r w:rsidR="00B00B6C">
        <w:rPr>
          <w:bCs/>
          <w:szCs w:val="22"/>
          <w:lang w:val="en-US"/>
        </w:rPr>
      </w:r>
      <w:r w:rsidR="00B00B6C">
        <w:rPr>
          <w:bCs/>
          <w:szCs w:val="22"/>
          <w:lang w:val="en-US"/>
        </w:rPr>
        <w:fldChar w:fldCharType="separate"/>
      </w:r>
      <w:ins w:id="2490" w:author="Miska Hannuksela" w:date="2014-03-04T15:31:00Z">
        <w:r w:rsidR="00B00B6C">
          <w:rPr>
            <w:bCs/>
            <w:szCs w:val="22"/>
            <w:lang w:val="en-US"/>
          </w:rPr>
          <w:t>F.10.2</w:t>
        </w:r>
        <w:r w:rsidR="00B00B6C">
          <w:rPr>
            <w:bCs/>
            <w:szCs w:val="22"/>
            <w:lang w:val="en-US"/>
          </w:rPr>
          <w:fldChar w:fldCharType="end"/>
        </w:r>
      </w:ins>
      <w:ins w:id="2491" w:author="Miska Hannuksela" w:date="2014-03-04T15:32:00Z">
        <w:r w:rsidR="00B00B6C">
          <w:rPr>
            <w:bCs/>
            <w:szCs w:val="22"/>
            <w:lang w:val="en-US"/>
          </w:rPr>
          <w:t xml:space="preserve"> with an input parameter lsIdx such that </w:t>
        </w:r>
        <w:r w:rsidR="00B00B6C">
          <w:rPr>
            <w:lang w:val="en-US"/>
          </w:rPr>
          <w:t>AssignedBaseLayerId[ lsIdx ] is equal to layerId.</w:t>
        </w:r>
      </w:ins>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lastRenderedPageBreak/>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314663" w:rsidRPr="00FE17AD" w:rsidRDefault="00314663" w:rsidP="00314663">
      <w:pPr>
        <w:spacing w:before="86"/>
        <w:ind w:left="397" w:hanging="397"/>
        <w:rPr>
          <w:ins w:id="2492" w:author="Miska Hannuksela" w:date="2014-03-05T13:38:00Z"/>
          <w:bCs/>
          <w:noProof/>
          <w:szCs w:val="22"/>
          <w:highlight w:val="cyan"/>
        </w:rPr>
      </w:pPr>
      <w:ins w:id="2493" w:author="Miska Hannuksela" w:date="2014-03-05T13:38:00Z">
        <w:r w:rsidRPr="00FE17AD">
          <w:rPr>
            <w:bCs/>
            <w:noProof/>
            <w:szCs w:val="22"/>
            <w:highlight w:val="cyan"/>
          </w:rPr>
          <w:t>A sequence of pictures picSeq is derived as follows:</w:t>
        </w:r>
      </w:ins>
    </w:p>
    <w:p w:rsidR="00314663" w:rsidRPr="00FE17AD" w:rsidRDefault="00314663" w:rsidP="00314663">
      <w:pPr>
        <w:spacing w:before="86"/>
        <w:ind w:left="397" w:hanging="397"/>
        <w:rPr>
          <w:ins w:id="2494" w:author="Miska Hannuksela" w:date="2014-03-05T13:39:00Z"/>
          <w:bCs/>
          <w:noProof/>
          <w:szCs w:val="22"/>
          <w:highlight w:val="cyan"/>
        </w:rPr>
      </w:pPr>
      <w:ins w:id="2495" w:author="Miska Hannuksela" w:date="2014-03-05T13:38:00Z">
        <w:r w:rsidRPr="00376C39">
          <w:rPr>
            <w:bCs/>
            <w:noProof/>
            <w:szCs w:val="22"/>
            <w:highlight w:val="cyan"/>
          </w:rPr>
          <w:t>–</w:t>
        </w:r>
        <w:r w:rsidRPr="00376C39">
          <w:rPr>
            <w:bCs/>
            <w:noProof/>
            <w:szCs w:val="22"/>
            <w:highlight w:val="cyan"/>
          </w:rPr>
          <w:tab/>
        </w:r>
        <w:r w:rsidRPr="00FE17AD">
          <w:rPr>
            <w:bCs/>
            <w:noProof/>
            <w:szCs w:val="22"/>
            <w:highlight w:val="cyan"/>
          </w:rPr>
          <w:t xml:space="preserve">If the profile_tier_level( ) syntax structure is included in an SPS, </w:t>
        </w:r>
      </w:ins>
      <w:ins w:id="2496" w:author="Miska Hannuksela" w:date="2014-03-05T13:39:00Z">
        <w:r w:rsidRPr="00FE17AD">
          <w:rPr>
            <w:bCs/>
            <w:noProof/>
            <w:szCs w:val="22"/>
            <w:highlight w:val="cyan"/>
          </w:rPr>
          <w:t>picSeq consists of the pictures in the CVS for which the SPS is the active SPS.</w:t>
        </w:r>
      </w:ins>
    </w:p>
    <w:p w:rsidR="00314663" w:rsidRPr="00FE17AD" w:rsidRDefault="00314663" w:rsidP="00314663">
      <w:pPr>
        <w:spacing w:before="86"/>
        <w:ind w:left="397" w:hanging="397"/>
        <w:rPr>
          <w:ins w:id="2497" w:author="Miska Hannuksela" w:date="2014-03-05T13:49:00Z"/>
          <w:bCs/>
          <w:noProof/>
          <w:szCs w:val="22"/>
          <w:highlight w:val="cyan"/>
        </w:rPr>
      </w:pPr>
      <w:ins w:id="2498" w:author="Miska Hannuksela" w:date="2014-03-05T13:40:00Z">
        <w:r w:rsidRPr="00376C39">
          <w:rPr>
            <w:bCs/>
            <w:noProof/>
            <w:szCs w:val="22"/>
            <w:highlight w:val="cyan"/>
          </w:rPr>
          <w:t>–</w:t>
        </w:r>
        <w:r w:rsidRPr="00376C39">
          <w:rPr>
            <w:bCs/>
            <w:noProof/>
            <w:szCs w:val="22"/>
            <w:highlight w:val="cyan"/>
          </w:rPr>
          <w:tab/>
        </w:r>
        <w:r w:rsidRPr="00FE17AD">
          <w:rPr>
            <w:bCs/>
            <w:noProof/>
            <w:szCs w:val="22"/>
            <w:highlight w:val="cyan"/>
          </w:rPr>
          <w:t>Otherwise</w:t>
        </w:r>
      </w:ins>
      <w:ins w:id="2499" w:author="Miska Hannuksela" w:date="2014-03-05T13:49:00Z">
        <w:r w:rsidR="00FE17AD" w:rsidRPr="00FE17AD">
          <w:rPr>
            <w:bCs/>
            <w:noProof/>
            <w:szCs w:val="22"/>
            <w:highlight w:val="cyan"/>
          </w:rPr>
          <w:t>,</w:t>
        </w:r>
      </w:ins>
      <w:ins w:id="2500" w:author="Miska Hannuksela" w:date="2014-03-05T13:40:00Z">
        <w:r w:rsidRPr="00FE17AD">
          <w:rPr>
            <w:bCs/>
            <w:noProof/>
            <w:szCs w:val="22"/>
            <w:highlight w:val="cyan"/>
          </w:rPr>
          <w:t xml:space="preserve"> </w:t>
        </w:r>
      </w:ins>
      <w:ins w:id="2501" w:author="Miska Hannuksela" w:date="2014-03-05T13:48:00Z">
        <w:r w:rsidR="00FE17AD" w:rsidRPr="00FE17AD">
          <w:rPr>
            <w:bCs/>
            <w:noProof/>
            <w:szCs w:val="22"/>
            <w:highlight w:val="cyan"/>
          </w:rPr>
          <w:t xml:space="preserve">if </w:t>
        </w:r>
      </w:ins>
      <w:ins w:id="2502" w:author="Miska Hannuksela" w:date="2014-03-05T13:40:00Z">
        <w:r w:rsidRPr="00FE17AD">
          <w:rPr>
            <w:bCs/>
            <w:noProof/>
            <w:szCs w:val="22"/>
            <w:highlight w:val="cyan"/>
          </w:rPr>
          <w:t xml:space="preserve">the profile_tier_level( ) syntax structure </w:t>
        </w:r>
      </w:ins>
      <w:ins w:id="2503" w:author="Miska Hannuksela" w:date="2014-03-05T13:48:00Z">
        <w:r w:rsidR="00FE17AD" w:rsidRPr="00FE17AD">
          <w:rPr>
            <w:bCs/>
            <w:noProof/>
            <w:szCs w:val="22"/>
            <w:highlight w:val="cyan"/>
          </w:rPr>
          <w:t>is associated with an output layer set with alt_output_layer_flag[ i ] equal to 1</w:t>
        </w:r>
      </w:ins>
      <w:ins w:id="2504" w:author="Miska Hannuksela" w:date="2014-03-05T13:40:00Z">
        <w:r w:rsidRPr="00FE17AD">
          <w:rPr>
            <w:bCs/>
            <w:noProof/>
            <w:szCs w:val="22"/>
            <w:highlight w:val="cyan"/>
          </w:rPr>
          <w:t xml:space="preserve">, picSeq consists of the </w:t>
        </w:r>
      </w:ins>
      <w:ins w:id="2505" w:author="Miska Hannuksela" w:date="2014-03-05T13:49:00Z">
        <w:r w:rsidR="00FE17AD" w:rsidRPr="00FE17AD">
          <w:rPr>
            <w:bCs/>
            <w:noProof/>
            <w:szCs w:val="22"/>
            <w:highlight w:val="cyan"/>
          </w:rPr>
          <w:t xml:space="preserve">pictures of the </w:t>
        </w:r>
      </w:ins>
      <w:ins w:id="2506" w:author="Miska Hannuksela" w:date="2014-03-05T13:48:00Z">
        <w:r w:rsidR="00FE17AD" w:rsidRPr="00FE17AD">
          <w:rPr>
            <w:bCs/>
            <w:noProof/>
            <w:szCs w:val="22"/>
            <w:highlight w:val="cyan"/>
          </w:rPr>
          <w:t xml:space="preserve">output layer </w:t>
        </w:r>
      </w:ins>
      <w:ins w:id="2507" w:author="Miska Hannuksela" w:date="2014-03-05T13:49:00Z">
        <w:r w:rsidR="00FE17AD" w:rsidRPr="00FE17AD">
          <w:rPr>
            <w:bCs/>
            <w:noProof/>
            <w:szCs w:val="22"/>
            <w:highlight w:val="cyan"/>
          </w:rPr>
          <w:t>and its direct and indirect reference layers wit</w:t>
        </w:r>
      </w:ins>
      <w:ins w:id="2508" w:author="Miska Hannuksela" w:date="2014-03-05T13:50:00Z">
        <w:r w:rsidR="00FE17AD" w:rsidRPr="00FE17AD">
          <w:rPr>
            <w:bCs/>
            <w:noProof/>
            <w:szCs w:val="22"/>
            <w:highlight w:val="cyan"/>
          </w:rPr>
          <w:t>h</w:t>
        </w:r>
      </w:ins>
      <w:ins w:id="2509" w:author="Miska Hannuksela" w:date="2014-03-05T13:49:00Z">
        <w:r w:rsidR="00FE17AD" w:rsidRPr="00FE17AD">
          <w:rPr>
            <w:bCs/>
            <w:noProof/>
            <w:szCs w:val="22"/>
            <w:highlight w:val="cyan"/>
          </w:rPr>
          <w:t>in the CVS.</w:t>
        </w:r>
      </w:ins>
    </w:p>
    <w:p w:rsidR="00FE17AD" w:rsidRDefault="00FE17AD" w:rsidP="00314663">
      <w:pPr>
        <w:spacing w:before="86"/>
        <w:ind w:left="397" w:hanging="397"/>
        <w:rPr>
          <w:ins w:id="2510" w:author="Miska Hannuksela" w:date="2014-03-05T13:38:00Z"/>
          <w:bCs/>
          <w:noProof/>
          <w:szCs w:val="22"/>
        </w:rPr>
      </w:pPr>
      <w:ins w:id="2511" w:author="Miska Hannuksela" w:date="2014-03-05T13:49:00Z">
        <w:r w:rsidRPr="00376C39">
          <w:rPr>
            <w:bCs/>
            <w:noProof/>
            <w:szCs w:val="22"/>
            <w:highlight w:val="cyan"/>
          </w:rPr>
          <w:t>–</w:t>
        </w:r>
        <w:r w:rsidRPr="00376C39">
          <w:rPr>
            <w:bCs/>
            <w:noProof/>
            <w:szCs w:val="22"/>
            <w:highlight w:val="cyan"/>
          </w:rPr>
          <w:tab/>
        </w:r>
        <w:r w:rsidRPr="00FE17AD">
          <w:rPr>
            <w:bCs/>
            <w:noProof/>
            <w:szCs w:val="22"/>
            <w:highlight w:val="cyan"/>
          </w:rPr>
          <w:t>Otherwise, picSeq consists of the pictures of the output layer</w:t>
        </w:r>
      </w:ins>
      <w:ins w:id="2512" w:author="Miska Hannuksela" w:date="2014-03-05T13:50:00Z">
        <w:r w:rsidRPr="00FE17AD">
          <w:rPr>
            <w:bCs/>
            <w:noProof/>
            <w:szCs w:val="22"/>
            <w:highlight w:val="cyan"/>
          </w:rPr>
          <w:t>s of the associated output layer set</w:t>
        </w:r>
      </w:ins>
      <w:ins w:id="2513" w:author="Miska Hannuksela" w:date="2014-03-05T13:49:00Z">
        <w:r w:rsidRPr="00FE17AD">
          <w:rPr>
            <w:bCs/>
            <w:noProof/>
            <w:szCs w:val="22"/>
            <w:highlight w:val="cyan"/>
          </w:rPr>
          <w:t xml:space="preserve"> wi</w:t>
        </w:r>
      </w:ins>
      <w:ins w:id="2514" w:author="Miska Hannuksela" w:date="2014-03-05T13:50:00Z">
        <w:r w:rsidRPr="00FE17AD">
          <w:rPr>
            <w:bCs/>
            <w:noProof/>
            <w:szCs w:val="22"/>
            <w:highlight w:val="cyan"/>
          </w:rPr>
          <w:t>t</w:t>
        </w:r>
      </w:ins>
      <w:ins w:id="2515" w:author="Miska Hannuksela" w:date="2014-03-05T13:49:00Z">
        <w:r w:rsidRPr="00FE17AD">
          <w:rPr>
            <w:bCs/>
            <w:noProof/>
            <w:szCs w:val="22"/>
            <w:highlight w:val="cyan"/>
          </w:rPr>
          <w:t>hin the CVS.</w:t>
        </w:r>
      </w:ins>
    </w:p>
    <w:p w:rsidR="00376C39" w:rsidRPr="00376C39" w:rsidRDefault="00376C39" w:rsidP="00376C39">
      <w:pPr>
        <w:rPr>
          <w:ins w:id="2516" w:author="Miska Hannuksela" w:date="2014-03-05T13:36:00Z"/>
          <w:bCs/>
          <w:noProof/>
          <w:szCs w:val="22"/>
        </w:rPr>
      </w:pPr>
      <w:ins w:id="2517" w:author="Miska Hannuksela" w:date="2014-03-05T13:36:00Z">
        <w:r w:rsidRPr="00376C39">
          <w:rPr>
            <w:b/>
            <w:bCs/>
            <w:noProof/>
            <w:szCs w:val="22"/>
          </w:rPr>
          <w:t>general_progressive_source_flag</w:t>
        </w:r>
        <w:r w:rsidRPr="00376C39">
          <w:rPr>
            <w:bCs/>
            <w:noProof/>
            <w:szCs w:val="22"/>
          </w:rPr>
          <w:t xml:space="preserve"> and </w:t>
        </w:r>
        <w:r w:rsidRPr="00376C39">
          <w:rPr>
            <w:b/>
            <w:bCs/>
            <w:noProof/>
            <w:szCs w:val="22"/>
          </w:rPr>
          <w:t>general_interlaced_source_flag</w:t>
        </w:r>
        <w:r w:rsidRPr="00376C39">
          <w:rPr>
            <w:bCs/>
            <w:noProof/>
            <w:szCs w:val="22"/>
          </w:rPr>
          <w:t xml:space="preserve"> are interpreted as follows:</w:t>
        </w:r>
      </w:ins>
    </w:p>
    <w:p w:rsidR="00376C39" w:rsidRPr="00376C39" w:rsidRDefault="00376C39" w:rsidP="00376C39">
      <w:pPr>
        <w:spacing w:before="86"/>
        <w:ind w:left="397" w:hanging="397"/>
        <w:rPr>
          <w:ins w:id="2518" w:author="Miska Hannuksela" w:date="2014-03-05T13:36:00Z"/>
          <w:noProof/>
        </w:rPr>
      </w:pPr>
      <w:ins w:id="2519" w:author="Miska Hannuksela" w:date="2014-03-05T13:36:00Z">
        <w:r w:rsidRPr="00376C39">
          <w:rPr>
            <w:bCs/>
            <w:noProof/>
            <w:szCs w:val="22"/>
          </w:rPr>
          <w:t>–</w:t>
        </w:r>
        <w:r w:rsidRPr="00376C39">
          <w:rPr>
            <w:bCs/>
            <w:noProof/>
            <w:szCs w:val="22"/>
          </w:rPr>
          <w:tab/>
          <w:t>If general_progressive_source_flag is equal to 1 and general interlaced_source_flag is equal to 0,</w:t>
        </w:r>
        <w:r w:rsidRPr="00376C39">
          <w:rPr>
            <w:noProof/>
          </w:rPr>
          <w:t xml:space="preserve"> the source scan type of the pictures in the </w:t>
        </w:r>
      </w:ins>
      <w:ins w:id="2520" w:author="Miska Hannuksela" w:date="2014-03-05T13:50:00Z">
        <w:r w:rsidR="00FE17AD" w:rsidRPr="00FE17AD">
          <w:rPr>
            <w:noProof/>
            <w:highlight w:val="cyan"/>
          </w:rPr>
          <w:t>picSeq</w:t>
        </w:r>
      </w:ins>
      <w:ins w:id="2521" w:author="Miska Hannuksela" w:date="2014-03-05T13:36:00Z">
        <w:r w:rsidRPr="00376C39">
          <w:rPr>
            <w:noProof/>
          </w:rPr>
          <w:t xml:space="preserve"> should be interpreted as progressive only.</w:t>
        </w:r>
      </w:ins>
    </w:p>
    <w:p w:rsidR="00376C39" w:rsidRPr="00376C39" w:rsidRDefault="00376C39" w:rsidP="00376C39">
      <w:pPr>
        <w:spacing w:before="86"/>
        <w:ind w:left="397" w:hanging="397"/>
        <w:rPr>
          <w:ins w:id="2522" w:author="Miska Hannuksela" w:date="2014-03-05T13:36:00Z"/>
          <w:bCs/>
          <w:noProof/>
          <w:szCs w:val="22"/>
        </w:rPr>
      </w:pPr>
      <w:ins w:id="2523" w:author="Miska Hannuksela" w:date="2014-03-05T13:36:00Z">
        <w:r w:rsidRPr="00376C39">
          <w:rPr>
            <w:noProof/>
          </w:rPr>
          <w:t>–</w:t>
        </w:r>
        <w:r w:rsidRPr="00376C39">
          <w:rPr>
            <w:noProof/>
          </w:rPr>
          <w:tab/>
          <w:t xml:space="preserve">Otherwise, if </w:t>
        </w:r>
        <w:r w:rsidRPr="00376C39">
          <w:rPr>
            <w:bCs/>
            <w:noProof/>
            <w:szCs w:val="22"/>
          </w:rPr>
          <w:t xml:space="preserve">general_progressive_source_flag is equal to 0 and general_interlaced_source_flag is equal to 1, </w:t>
        </w:r>
        <w:r w:rsidRPr="00376C39">
          <w:rPr>
            <w:noProof/>
          </w:rPr>
          <w:t xml:space="preserve">the source scan type of the pictures in the </w:t>
        </w:r>
      </w:ins>
      <w:ins w:id="2524" w:author="Miska Hannuksela" w:date="2014-03-05T13:50:00Z">
        <w:r w:rsidR="00FE17AD" w:rsidRPr="00FE17AD">
          <w:rPr>
            <w:noProof/>
            <w:highlight w:val="cyan"/>
          </w:rPr>
          <w:t>picSeq</w:t>
        </w:r>
      </w:ins>
      <w:ins w:id="2525" w:author="Miska Hannuksela" w:date="2014-03-05T13:36:00Z">
        <w:r w:rsidRPr="00376C39">
          <w:rPr>
            <w:noProof/>
          </w:rPr>
          <w:t xml:space="preserve"> should be interpreted as interlaced only</w:t>
        </w:r>
        <w:r w:rsidRPr="00376C39">
          <w:rPr>
            <w:bCs/>
            <w:noProof/>
            <w:szCs w:val="22"/>
          </w:rPr>
          <w:t>.</w:t>
        </w:r>
      </w:ins>
    </w:p>
    <w:p w:rsidR="00376C39" w:rsidRPr="00376C39" w:rsidRDefault="00376C39" w:rsidP="00376C39">
      <w:pPr>
        <w:spacing w:before="86"/>
        <w:ind w:left="397" w:hanging="397"/>
        <w:rPr>
          <w:ins w:id="2526" w:author="Miska Hannuksela" w:date="2014-03-05T13:36:00Z"/>
          <w:bCs/>
          <w:noProof/>
          <w:szCs w:val="22"/>
        </w:rPr>
      </w:pPr>
      <w:ins w:id="2527" w:author="Miska Hannuksela" w:date="2014-03-05T13:36:00Z">
        <w:r w:rsidRPr="00376C39">
          <w:rPr>
            <w:noProof/>
          </w:rPr>
          <w:t>–</w:t>
        </w:r>
        <w:r w:rsidRPr="00376C39">
          <w:rPr>
            <w:noProof/>
          </w:rPr>
          <w:tab/>
          <w:t xml:space="preserve">Otherwise, if </w:t>
        </w:r>
        <w:r w:rsidRPr="00376C39">
          <w:rPr>
            <w:bCs/>
            <w:noProof/>
            <w:szCs w:val="22"/>
          </w:rPr>
          <w:t xml:space="preserve">general_progressive_source_flag is equal to 0 and general_interlaced_source_flag is equal to 0, the source scan type of the pictures in the </w:t>
        </w:r>
      </w:ins>
      <w:ins w:id="2528" w:author="Miska Hannuksela" w:date="2014-03-05T13:51:00Z">
        <w:r w:rsidR="00FE17AD" w:rsidRPr="00FE17AD">
          <w:rPr>
            <w:bCs/>
            <w:noProof/>
            <w:szCs w:val="22"/>
            <w:highlight w:val="cyan"/>
          </w:rPr>
          <w:t>picSeq</w:t>
        </w:r>
      </w:ins>
      <w:ins w:id="2529" w:author="Miska Hannuksela" w:date="2014-03-05T13:36:00Z">
        <w:r w:rsidRPr="00376C39">
          <w:rPr>
            <w:bCs/>
            <w:noProof/>
            <w:szCs w:val="22"/>
          </w:rPr>
          <w:t xml:space="preserve"> should be interpreted as unknown or unspecified.</w:t>
        </w:r>
      </w:ins>
    </w:p>
    <w:p w:rsidR="00376C39" w:rsidRDefault="00FE17AD" w:rsidP="00376C39">
      <w:pPr>
        <w:spacing w:before="86"/>
        <w:ind w:left="397" w:hanging="397"/>
        <w:rPr>
          <w:ins w:id="2530" w:author="Miska Hannuksela" w:date="2014-03-05T13:57:00Z"/>
          <w:bCs/>
          <w:noProof/>
          <w:szCs w:val="22"/>
        </w:rPr>
      </w:pPr>
      <w:ins w:id="2531" w:author="Miska Hannuksela" w:date="2014-03-05T13:36:00Z">
        <w:r>
          <w:rPr>
            <w:bCs/>
            <w:noProof/>
            <w:szCs w:val="22"/>
          </w:rPr>
          <w:t>–</w:t>
        </w:r>
        <w:r>
          <w:rPr>
            <w:bCs/>
            <w:noProof/>
            <w:szCs w:val="22"/>
          </w:rPr>
          <w:tab/>
          <w:t>Otherwise</w:t>
        </w:r>
      </w:ins>
      <w:ins w:id="2532" w:author="Miska Hannuksela" w:date="2014-03-05T13:56:00Z">
        <w:r>
          <w:rPr>
            <w:bCs/>
            <w:noProof/>
            <w:szCs w:val="22"/>
          </w:rPr>
          <w:t xml:space="preserve">, </w:t>
        </w:r>
        <w:r w:rsidRPr="00FE17AD">
          <w:rPr>
            <w:bCs/>
            <w:noProof/>
            <w:szCs w:val="22"/>
            <w:highlight w:val="cyan"/>
          </w:rPr>
          <w:t>if the profile_tier_level( ) syntax structure is included in an SPS,</w:t>
        </w:r>
        <w:r>
          <w:rPr>
            <w:bCs/>
            <w:noProof/>
            <w:szCs w:val="22"/>
          </w:rPr>
          <w:t xml:space="preserve"> </w:t>
        </w:r>
      </w:ins>
      <w:ins w:id="2533" w:author="Miska Hannuksela" w:date="2014-03-05T13:36:00Z">
        <w:r w:rsidR="00376C39" w:rsidRPr="00376C39">
          <w:rPr>
            <w:bCs/>
            <w:noProof/>
            <w:szCs w:val="22"/>
          </w:rPr>
          <w:t xml:space="preserve">general_progressive_source_flag is equal to 1 and general_interlaced_source_flag is equal to 1, the source scan type of each picture in the </w:t>
        </w:r>
      </w:ins>
      <w:ins w:id="2534" w:author="Miska Hannuksela" w:date="2014-03-05T13:51:00Z">
        <w:r>
          <w:rPr>
            <w:bCs/>
            <w:noProof/>
            <w:szCs w:val="22"/>
          </w:rPr>
          <w:t>picSeq</w:t>
        </w:r>
      </w:ins>
      <w:ins w:id="2535" w:author="Miska Hannuksela" w:date="2014-03-05T13:36:00Z">
        <w:r w:rsidR="00376C39" w:rsidRPr="00376C39">
          <w:rPr>
            <w:bCs/>
            <w:noProof/>
            <w:szCs w:val="22"/>
          </w:rPr>
          <w:t xml:space="preserve"> is indicated at the picture level using the syntax element source_scan_type in a picture timing SEI message.</w:t>
        </w:r>
      </w:ins>
    </w:p>
    <w:p w:rsidR="00FE17AD" w:rsidRPr="00376C39" w:rsidRDefault="00FE17AD" w:rsidP="00376C39">
      <w:pPr>
        <w:spacing w:before="86"/>
        <w:ind w:left="397" w:hanging="397"/>
        <w:rPr>
          <w:ins w:id="2536" w:author="Miska Hannuksela" w:date="2014-03-05T13:36:00Z"/>
          <w:bCs/>
          <w:noProof/>
          <w:szCs w:val="22"/>
        </w:rPr>
      </w:pPr>
      <w:ins w:id="2537" w:author="Miska Hannuksela" w:date="2014-03-05T13:57:00Z">
        <w:r w:rsidRPr="002D7F27">
          <w:rPr>
            <w:bCs/>
            <w:noProof/>
            <w:szCs w:val="22"/>
            <w:highlight w:val="cyan"/>
          </w:rPr>
          <w:t>–</w:t>
        </w:r>
        <w:r w:rsidRPr="002D7F27">
          <w:rPr>
            <w:bCs/>
            <w:noProof/>
            <w:szCs w:val="22"/>
            <w:highlight w:val="cyan"/>
          </w:rPr>
          <w:tab/>
          <w:t xml:space="preserve">Otherwise (the profile_tier_level( ) syntax structure is included in a VPS, </w:t>
        </w:r>
        <w:r w:rsidRPr="00376C39">
          <w:rPr>
            <w:bCs/>
            <w:noProof/>
            <w:szCs w:val="22"/>
            <w:highlight w:val="cyan"/>
          </w:rPr>
          <w:t>general_progressive_source_flag is equal to 1 and general_interlaced_source_flag is equal to 1</w:t>
        </w:r>
        <w:r w:rsidRPr="002D7F27">
          <w:rPr>
            <w:bCs/>
            <w:noProof/>
            <w:szCs w:val="22"/>
            <w:highlight w:val="cyan"/>
          </w:rPr>
          <w:t xml:space="preserve">), </w:t>
        </w:r>
      </w:ins>
      <w:ins w:id="2538" w:author="Miska Hannuksela" w:date="2014-03-05T14:12:00Z">
        <w:r w:rsidR="002D7F27" w:rsidRPr="00376C39">
          <w:rPr>
            <w:bCs/>
            <w:noProof/>
            <w:szCs w:val="22"/>
            <w:highlight w:val="cyan"/>
          </w:rPr>
          <w:t xml:space="preserve">the source scan type of each picture in the </w:t>
        </w:r>
        <w:r w:rsidR="002D7F27" w:rsidRPr="002D7F27">
          <w:rPr>
            <w:bCs/>
            <w:noProof/>
            <w:szCs w:val="22"/>
            <w:highlight w:val="cyan"/>
          </w:rPr>
          <w:t>picSeq</w:t>
        </w:r>
        <w:r w:rsidR="002D7F27" w:rsidRPr="00376C39">
          <w:rPr>
            <w:bCs/>
            <w:noProof/>
            <w:szCs w:val="22"/>
            <w:highlight w:val="cyan"/>
          </w:rPr>
          <w:t xml:space="preserve"> </w:t>
        </w:r>
      </w:ins>
      <w:ins w:id="2539" w:author="Miska Hannuksela" w:date="2014-03-05T14:13:00Z">
        <w:r w:rsidR="002D7F27" w:rsidRPr="002D7F27">
          <w:rPr>
            <w:bCs/>
            <w:noProof/>
            <w:szCs w:val="22"/>
            <w:highlight w:val="cyan"/>
          </w:rPr>
          <w:t>is either</w:t>
        </w:r>
      </w:ins>
      <w:ins w:id="2540" w:author="Miska Hannuksela" w:date="2014-03-05T14:12:00Z">
        <w:r w:rsidR="002D7F27" w:rsidRPr="002D7F27">
          <w:rPr>
            <w:bCs/>
            <w:noProof/>
            <w:szCs w:val="22"/>
            <w:highlight w:val="cyan"/>
          </w:rPr>
          <w:t xml:space="preserve"> indicated by </w:t>
        </w:r>
      </w:ins>
      <w:ins w:id="2541" w:author="Miska Hannuksela" w:date="2014-03-05T14:55:00Z">
        <w:r w:rsidR="00017EA0">
          <w:rPr>
            <w:bCs/>
            <w:noProof/>
            <w:szCs w:val="22"/>
            <w:highlight w:val="cyan"/>
          </w:rPr>
          <w:t>layer_progressive_source_flag</w:t>
        </w:r>
      </w:ins>
      <w:ins w:id="2542" w:author="Miska Hannuksela" w:date="2014-03-05T14:12:00Z">
        <w:r w:rsidR="002D7F27" w:rsidRPr="002D7F27">
          <w:rPr>
            <w:bCs/>
            <w:noProof/>
            <w:szCs w:val="22"/>
            <w:highlight w:val="cyan"/>
          </w:rPr>
          <w:t xml:space="preserve"> and </w:t>
        </w:r>
      </w:ins>
      <w:ins w:id="2543" w:author="Miska Hannuksela" w:date="2014-03-05T14:56:00Z">
        <w:r w:rsidR="00017EA0">
          <w:rPr>
            <w:bCs/>
            <w:noProof/>
            <w:szCs w:val="22"/>
            <w:highlight w:val="cyan"/>
          </w:rPr>
          <w:t>layer_interlaced_source_flag</w:t>
        </w:r>
      </w:ins>
      <w:ins w:id="2544" w:author="Miska Hannuksela" w:date="2014-03-05T14:12:00Z">
        <w:r w:rsidR="002D7F27" w:rsidRPr="002D7F27">
          <w:rPr>
            <w:bCs/>
            <w:noProof/>
            <w:szCs w:val="22"/>
            <w:highlight w:val="cyan"/>
          </w:rPr>
          <w:t xml:space="preserve"> </w:t>
        </w:r>
      </w:ins>
      <w:ins w:id="2545" w:author="Miska Hannuksela" w:date="2014-03-05T14:13:00Z">
        <w:r w:rsidR="002D7F27" w:rsidRPr="002D7F27">
          <w:rPr>
            <w:bCs/>
            <w:noProof/>
            <w:szCs w:val="22"/>
            <w:highlight w:val="cyan"/>
          </w:rPr>
          <w:t>in the active SPS or</w:t>
        </w:r>
      </w:ins>
      <w:ins w:id="2546" w:author="Miska Hannuksela" w:date="2014-03-05T14:14:00Z">
        <w:r w:rsidR="002D7F27" w:rsidRPr="002D7F27">
          <w:rPr>
            <w:bCs/>
            <w:noProof/>
            <w:szCs w:val="22"/>
            <w:highlight w:val="cyan"/>
          </w:rPr>
          <w:t xml:space="preserve">, </w:t>
        </w:r>
      </w:ins>
      <w:ins w:id="2547" w:author="Miska Hannuksela" w:date="2014-03-05T14:13:00Z">
        <w:r w:rsidR="002D7F27" w:rsidRPr="002D7F27">
          <w:rPr>
            <w:bCs/>
            <w:noProof/>
            <w:szCs w:val="22"/>
            <w:highlight w:val="cyan"/>
          </w:rPr>
          <w:t xml:space="preserve">when both </w:t>
        </w:r>
      </w:ins>
      <w:ins w:id="2548" w:author="Miska Hannuksela" w:date="2014-03-05T14:55:00Z">
        <w:r w:rsidR="00017EA0">
          <w:rPr>
            <w:bCs/>
            <w:noProof/>
            <w:szCs w:val="22"/>
            <w:highlight w:val="cyan"/>
          </w:rPr>
          <w:t>layer_progressive_source_flag</w:t>
        </w:r>
      </w:ins>
      <w:ins w:id="2549" w:author="Miska Hannuksela" w:date="2014-03-05T14:13:00Z">
        <w:r w:rsidR="002D7F27" w:rsidRPr="002D7F27">
          <w:rPr>
            <w:bCs/>
            <w:noProof/>
            <w:szCs w:val="22"/>
            <w:highlight w:val="cyan"/>
          </w:rPr>
          <w:t xml:space="preserve"> and </w:t>
        </w:r>
      </w:ins>
      <w:ins w:id="2550" w:author="Miska Hannuksela" w:date="2014-03-05T14:56:00Z">
        <w:r w:rsidR="00017EA0">
          <w:rPr>
            <w:bCs/>
            <w:noProof/>
            <w:szCs w:val="22"/>
            <w:highlight w:val="cyan"/>
          </w:rPr>
          <w:t>layer_interlaced_source_flag</w:t>
        </w:r>
      </w:ins>
      <w:ins w:id="2551" w:author="Miska Hannuksela" w:date="2014-03-05T14:13:00Z">
        <w:r w:rsidR="002D7F27" w:rsidRPr="002D7F27">
          <w:rPr>
            <w:bCs/>
            <w:noProof/>
            <w:szCs w:val="22"/>
            <w:highlight w:val="cyan"/>
          </w:rPr>
          <w:t xml:space="preserve"> are equal to 1</w:t>
        </w:r>
      </w:ins>
      <w:ins w:id="2552" w:author="Miska Hannuksela" w:date="2014-03-05T14:14:00Z">
        <w:r w:rsidR="002D7F27" w:rsidRPr="002D7F27">
          <w:rPr>
            <w:bCs/>
            <w:noProof/>
            <w:szCs w:val="22"/>
            <w:highlight w:val="cyan"/>
          </w:rPr>
          <w:t xml:space="preserve">, </w:t>
        </w:r>
      </w:ins>
      <w:ins w:id="2553" w:author="Miska Hannuksela" w:date="2014-03-05T14:12:00Z">
        <w:r w:rsidR="002D7F27" w:rsidRPr="00376C39">
          <w:rPr>
            <w:bCs/>
            <w:noProof/>
            <w:szCs w:val="22"/>
            <w:highlight w:val="cyan"/>
          </w:rPr>
          <w:t>indicated at the picture level using the syntax element source_scan_type in a picture timing SEI message.</w:t>
        </w:r>
      </w:ins>
    </w:p>
    <w:p w:rsidR="00376C39" w:rsidRPr="00376C39" w:rsidRDefault="00376C39" w:rsidP="00376C39">
      <w:pPr>
        <w:tabs>
          <w:tab w:val="clear" w:pos="794"/>
          <w:tab w:val="clear" w:pos="1191"/>
          <w:tab w:val="clear" w:pos="1588"/>
          <w:tab w:val="clear" w:pos="1985"/>
        </w:tabs>
        <w:spacing w:before="60"/>
        <w:ind w:left="288"/>
        <w:rPr>
          <w:ins w:id="2554" w:author="Miska Hannuksela" w:date="2014-03-05T13:36:00Z"/>
          <w:noProof/>
          <w:sz w:val="18"/>
          <w:szCs w:val="18"/>
        </w:rPr>
      </w:pPr>
      <w:ins w:id="2555" w:author="Miska Hannuksela" w:date="2014-03-05T13:36: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1</w:t>
        </w:r>
        <w:r w:rsidRPr="00376C39">
          <w:rPr>
            <w:noProof/>
            <w:sz w:val="18"/>
            <w:szCs w:val="18"/>
          </w:rPr>
          <w:fldChar w:fldCharType="end"/>
        </w:r>
        <w:r w:rsidRPr="00376C39">
          <w:rPr>
            <w:noProof/>
            <w:sz w:val="18"/>
            <w:szCs w:val="18"/>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ins>
    </w:p>
    <w:p w:rsidR="00376C39" w:rsidRPr="00376C39" w:rsidRDefault="00376C39" w:rsidP="00376C39">
      <w:pPr>
        <w:rPr>
          <w:ins w:id="2556" w:author="Miska Hannuksela" w:date="2014-03-05T13:36:00Z"/>
          <w:bCs/>
          <w:noProof/>
          <w:szCs w:val="22"/>
        </w:rPr>
      </w:pPr>
      <w:ins w:id="2557" w:author="Miska Hannuksela" w:date="2014-03-05T13:36:00Z">
        <w:r w:rsidRPr="00376C39">
          <w:rPr>
            <w:b/>
            <w:bCs/>
            <w:noProof/>
            <w:szCs w:val="22"/>
          </w:rPr>
          <w:t>general_non_packed_constraint_flag</w:t>
        </w:r>
        <w:r w:rsidRPr="00376C39">
          <w:rPr>
            <w:bCs/>
            <w:noProof/>
            <w:szCs w:val="22"/>
          </w:rPr>
          <w:t xml:space="preserve"> equal to 1 specifies that there are no frame packing arrangement SEI messages present </w:t>
        </w:r>
      </w:ins>
      <w:ins w:id="2558" w:author="Miska Hannuksela" w:date="2014-03-05T14:14:00Z">
        <w:r w:rsidR="002D7F27" w:rsidRPr="002D7F27">
          <w:rPr>
            <w:bCs/>
            <w:noProof/>
            <w:szCs w:val="22"/>
            <w:highlight w:val="cyan"/>
          </w:rPr>
          <w:t xml:space="preserve">for </w:t>
        </w:r>
      </w:ins>
      <w:ins w:id="2559" w:author="Miska Hannuksela" w:date="2014-03-05T14:15:00Z">
        <w:r w:rsidR="002D7F27">
          <w:rPr>
            <w:bCs/>
            <w:noProof/>
            <w:szCs w:val="22"/>
            <w:highlight w:val="cyan"/>
          </w:rPr>
          <w:t xml:space="preserve">the </w:t>
        </w:r>
      </w:ins>
      <w:ins w:id="2560" w:author="Miska Hannuksela" w:date="2014-03-05T14:14:00Z">
        <w:r w:rsidR="002D7F27" w:rsidRPr="002D7F27">
          <w:rPr>
            <w:bCs/>
            <w:noProof/>
            <w:szCs w:val="22"/>
            <w:highlight w:val="cyan"/>
          </w:rPr>
          <w:t xml:space="preserve">pictures </w:t>
        </w:r>
      </w:ins>
      <w:ins w:id="2561" w:author="Miska Hannuksela" w:date="2014-03-05T14:15:00Z">
        <w:r w:rsidR="002D7F27">
          <w:rPr>
            <w:bCs/>
            <w:noProof/>
            <w:szCs w:val="22"/>
            <w:highlight w:val="cyan"/>
          </w:rPr>
          <w:t>of</w:t>
        </w:r>
      </w:ins>
      <w:ins w:id="2562" w:author="Miska Hannuksela" w:date="2014-03-05T14:14:00Z">
        <w:r w:rsidR="002D7F27" w:rsidRPr="002D7F27">
          <w:rPr>
            <w:bCs/>
            <w:noProof/>
            <w:szCs w:val="22"/>
            <w:highlight w:val="cyan"/>
          </w:rPr>
          <w:t xml:space="preserve"> picSeq</w:t>
        </w:r>
      </w:ins>
      <w:ins w:id="2563" w:author="Miska Hannuksela" w:date="2014-03-05T13:36:00Z">
        <w:r w:rsidRPr="00376C39">
          <w:rPr>
            <w:bCs/>
            <w:noProof/>
            <w:szCs w:val="22"/>
          </w:rPr>
          <w:t xml:space="preserve">. general non_packed_constraint_flag equal to 0 indicates that there may or may not be one or more frame packing arrangement SEI messages present </w:t>
        </w:r>
      </w:ins>
      <w:ins w:id="2564" w:author="Miska Hannuksela" w:date="2014-03-05T14:15:00Z">
        <w:r w:rsidR="002D7F27">
          <w:rPr>
            <w:bCs/>
            <w:noProof/>
            <w:szCs w:val="22"/>
          </w:rPr>
          <w:t xml:space="preserve">for </w:t>
        </w:r>
        <w:r w:rsidR="002D7F27" w:rsidRPr="002D7F27">
          <w:rPr>
            <w:bCs/>
            <w:noProof/>
            <w:szCs w:val="22"/>
            <w:highlight w:val="cyan"/>
          </w:rPr>
          <w:t>the pictures of picSeq</w:t>
        </w:r>
      </w:ins>
      <w:ins w:id="2565" w:author="Miska Hannuksela" w:date="2014-03-05T13:36:00Z">
        <w:r w:rsidRPr="00376C39">
          <w:rPr>
            <w:bCs/>
            <w:noProof/>
            <w:szCs w:val="22"/>
          </w:rPr>
          <w:t>.</w:t>
        </w:r>
      </w:ins>
    </w:p>
    <w:p w:rsidR="00376C39" w:rsidRPr="00376C39" w:rsidRDefault="00376C39" w:rsidP="00376C39">
      <w:pPr>
        <w:tabs>
          <w:tab w:val="clear" w:pos="794"/>
          <w:tab w:val="clear" w:pos="1191"/>
          <w:tab w:val="clear" w:pos="1588"/>
          <w:tab w:val="clear" w:pos="1985"/>
        </w:tabs>
        <w:spacing w:before="60"/>
        <w:ind w:left="288"/>
        <w:rPr>
          <w:ins w:id="2566" w:author="Miska Hannuksela" w:date="2014-03-05T13:36:00Z"/>
          <w:noProof/>
          <w:sz w:val="18"/>
          <w:szCs w:val="18"/>
        </w:rPr>
      </w:pPr>
      <w:ins w:id="2567" w:author="Miska Hannuksela" w:date="2014-03-05T13:36: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2</w:t>
        </w:r>
        <w:r w:rsidRPr="00376C39">
          <w:rPr>
            <w:noProof/>
            <w:sz w:val="18"/>
            <w:szCs w:val="18"/>
          </w:rPr>
          <w:fldChar w:fldCharType="end"/>
        </w:r>
        <w:r w:rsidRPr="00376C39">
          <w:rPr>
            <w:noProof/>
            <w:sz w:val="18"/>
            <w:szCs w:val="18"/>
          </w:rPr>
          <w:t xml:space="preserve"> – Decoders may ignore the value of general_non_packed_constraint_flag, as there are no decoding process requirements associated with the presence or interpretation of </w:t>
        </w:r>
        <w:r w:rsidRPr="00376C39">
          <w:rPr>
            <w:bCs/>
            <w:noProof/>
            <w:sz w:val="18"/>
            <w:szCs w:val="22"/>
          </w:rPr>
          <w:t>frame packing arrangement SEI messages</w:t>
        </w:r>
        <w:r w:rsidRPr="00376C39">
          <w:rPr>
            <w:noProof/>
            <w:sz w:val="18"/>
            <w:szCs w:val="18"/>
          </w:rPr>
          <w:t>.</w:t>
        </w:r>
      </w:ins>
    </w:p>
    <w:p w:rsidR="00376C39" w:rsidRPr="00376C39" w:rsidRDefault="00376C39" w:rsidP="00376C39">
      <w:pPr>
        <w:rPr>
          <w:ins w:id="2568" w:author="Miska Hannuksela" w:date="2014-03-05T13:36:00Z"/>
          <w:bCs/>
          <w:noProof/>
          <w:szCs w:val="22"/>
        </w:rPr>
      </w:pPr>
      <w:ins w:id="2569" w:author="Miska Hannuksela" w:date="2014-03-05T13:36:00Z">
        <w:r w:rsidRPr="00376C39">
          <w:rPr>
            <w:b/>
            <w:bCs/>
            <w:noProof/>
            <w:szCs w:val="22"/>
          </w:rPr>
          <w:t>general_frame_only_constraint_flag</w:t>
        </w:r>
        <w:r w:rsidRPr="00376C39">
          <w:rPr>
            <w:bCs/>
            <w:noProof/>
            <w:szCs w:val="22"/>
          </w:rPr>
          <w:t xml:space="preserve"> equal to 1 specifies that field_seq_flag </w:t>
        </w:r>
      </w:ins>
      <w:ins w:id="2570" w:author="Miska Hannuksela" w:date="2014-03-05T14:17:00Z">
        <w:r w:rsidR="002D7F27" w:rsidRPr="002D7F27">
          <w:rPr>
            <w:bCs/>
            <w:noProof/>
            <w:szCs w:val="22"/>
            <w:highlight w:val="cyan"/>
          </w:rPr>
          <w:t>in the active SPSs for the pictures of picSeq</w:t>
        </w:r>
        <w:r w:rsidR="002D7F27">
          <w:rPr>
            <w:bCs/>
            <w:noProof/>
            <w:szCs w:val="22"/>
          </w:rPr>
          <w:t xml:space="preserve"> </w:t>
        </w:r>
      </w:ins>
      <w:ins w:id="2571" w:author="Miska Hannuksela" w:date="2014-03-05T13:36:00Z">
        <w:r w:rsidRPr="00376C39">
          <w:rPr>
            <w:bCs/>
            <w:noProof/>
            <w:szCs w:val="22"/>
          </w:rPr>
          <w:t xml:space="preserve">is equal to 0. general_frame_only_constraint_flag equal to 0 indicates that field_seq_flag </w:t>
        </w:r>
      </w:ins>
      <w:ins w:id="2572" w:author="Miska Hannuksela" w:date="2014-03-05T14:18:00Z">
        <w:r w:rsidR="00C10C68" w:rsidRPr="002D7F27">
          <w:rPr>
            <w:bCs/>
            <w:noProof/>
            <w:szCs w:val="22"/>
            <w:highlight w:val="cyan"/>
          </w:rPr>
          <w:t>in the active SPSs for the pictures of picSeq</w:t>
        </w:r>
        <w:r w:rsidR="00C10C68">
          <w:rPr>
            <w:bCs/>
            <w:noProof/>
            <w:szCs w:val="22"/>
          </w:rPr>
          <w:t xml:space="preserve"> </w:t>
        </w:r>
      </w:ins>
      <w:ins w:id="2573" w:author="Miska Hannuksela" w:date="2014-03-05T13:36:00Z">
        <w:r w:rsidRPr="00376C39">
          <w:rPr>
            <w:bCs/>
            <w:noProof/>
            <w:szCs w:val="22"/>
          </w:rPr>
          <w:t>may or may not be equal to 0.</w:t>
        </w:r>
      </w:ins>
    </w:p>
    <w:p w:rsidR="00376C39" w:rsidRPr="00376C39" w:rsidRDefault="00376C39" w:rsidP="00376C39">
      <w:pPr>
        <w:tabs>
          <w:tab w:val="clear" w:pos="794"/>
          <w:tab w:val="clear" w:pos="1191"/>
          <w:tab w:val="clear" w:pos="1588"/>
          <w:tab w:val="clear" w:pos="1985"/>
        </w:tabs>
        <w:spacing w:before="60"/>
        <w:ind w:left="288"/>
        <w:rPr>
          <w:ins w:id="2574" w:author="Miska Hannuksela" w:date="2014-03-05T13:36:00Z"/>
          <w:noProof/>
          <w:sz w:val="18"/>
          <w:szCs w:val="18"/>
        </w:rPr>
      </w:pPr>
      <w:ins w:id="2575" w:author="Miska Hannuksela" w:date="2014-03-05T13:36: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3</w:t>
        </w:r>
        <w:r w:rsidRPr="00376C39">
          <w:rPr>
            <w:noProof/>
            <w:sz w:val="18"/>
            <w:szCs w:val="18"/>
          </w:rPr>
          <w:fldChar w:fldCharType="end"/>
        </w:r>
        <w:r w:rsidRPr="00376C39">
          <w:rPr>
            <w:noProof/>
            <w:sz w:val="18"/>
            <w:szCs w:val="18"/>
          </w:rPr>
          <w:t> – Decoders may ignore the value of general_frame_only_constraint_flag, as there are no decoding process requirements associated with the value of field_seq_flag.</w:t>
        </w:r>
      </w:ins>
    </w:p>
    <w:p w:rsidR="00376C39" w:rsidRPr="00376C39" w:rsidRDefault="00376C39" w:rsidP="00376C39">
      <w:pPr>
        <w:tabs>
          <w:tab w:val="clear" w:pos="794"/>
          <w:tab w:val="clear" w:pos="1191"/>
          <w:tab w:val="clear" w:pos="1588"/>
          <w:tab w:val="clear" w:pos="1985"/>
        </w:tabs>
        <w:spacing w:before="60"/>
        <w:ind w:left="288"/>
        <w:rPr>
          <w:ins w:id="2576" w:author="Miska Hannuksela" w:date="2014-03-05T13:36:00Z"/>
          <w:noProof/>
          <w:sz w:val="18"/>
          <w:szCs w:val="18"/>
        </w:rPr>
      </w:pPr>
      <w:ins w:id="2577" w:author="Miska Hannuksela" w:date="2014-03-05T13:36: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4</w:t>
        </w:r>
        <w:r w:rsidRPr="00376C39">
          <w:rPr>
            <w:noProof/>
            <w:sz w:val="18"/>
            <w:szCs w:val="18"/>
          </w:rPr>
          <w:fldChar w:fldCharType="end"/>
        </w:r>
        <w:r w:rsidRPr="00376C39">
          <w:rPr>
            <w:noProof/>
            <w:sz w:val="18"/>
            <w:szCs w:val="18"/>
          </w:rPr>
          <w:t> – When general_progressive_source_flag is equal to 1, general_frame_only_constraint_flag may or may not be equal to 1.</w:t>
        </w:r>
      </w:ins>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lastRenderedPageBreak/>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578" w:name="_Ref348090392"/>
      <w:bookmarkStart w:id="2579" w:name="_Toc377921543"/>
      <w:bookmarkStart w:id="2580" w:name="_Toc378026181"/>
      <w:r w:rsidRPr="00564A49">
        <w:rPr>
          <w:lang w:val="en-US"/>
        </w:rPr>
        <w:t>Scaling list data semantics</w:t>
      </w:r>
      <w:bookmarkEnd w:id="2578"/>
      <w:bookmarkEnd w:id="2579"/>
      <w:bookmarkEnd w:id="2580"/>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581" w:name="_Ref348090398"/>
      <w:bookmarkStart w:id="2582" w:name="_Toc377921544"/>
      <w:bookmarkStart w:id="2583" w:name="_Toc378026182"/>
      <w:r w:rsidRPr="00564A49">
        <w:rPr>
          <w:lang w:val="en-US"/>
        </w:rPr>
        <w:t>Supplemental enhancement information message semantics</w:t>
      </w:r>
      <w:bookmarkEnd w:id="2581"/>
      <w:bookmarkEnd w:id="2582"/>
      <w:bookmarkEnd w:id="2583"/>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584" w:name="_Ref348090400"/>
      <w:bookmarkStart w:id="2585" w:name="_Toc377921545"/>
      <w:bookmarkStart w:id="2586" w:name="_Toc378026183"/>
      <w:r w:rsidRPr="00564A49">
        <w:rPr>
          <w:lang w:val="en-US"/>
        </w:rPr>
        <w:t>Slice segment header semantics</w:t>
      </w:r>
      <w:bookmarkEnd w:id="2584"/>
      <w:bookmarkEnd w:id="2585"/>
      <w:bookmarkEnd w:id="258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587" w:name="_Ref348090412"/>
      <w:r w:rsidRPr="00564A49">
        <w:rPr>
          <w:lang w:val="en-US"/>
        </w:rPr>
        <w:t>General slice segment header semantics</w:t>
      </w:r>
      <w:bookmarkEnd w:id="2587"/>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lastRenderedPageBreak/>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lastRenderedPageBreak/>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588" w:name="_Ref348090415"/>
      <w:r w:rsidRPr="00564A49">
        <w:rPr>
          <w:lang w:val="en-US"/>
        </w:rPr>
        <w:lastRenderedPageBreak/>
        <w:t>Reference picture list modification semantics</w:t>
      </w:r>
      <w:bookmarkEnd w:id="2588"/>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589" w:name="_Ref348090417"/>
      <w:r w:rsidRPr="00564A49">
        <w:rPr>
          <w:lang w:val="en-US"/>
        </w:rPr>
        <w:t>Weighted prediction parameters semantics</w:t>
      </w:r>
      <w:bookmarkEnd w:id="2589"/>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590" w:name="_Toc350926526"/>
      <w:bookmarkStart w:id="2591" w:name="_Toc347485186"/>
      <w:bookmarkStart w:id="2592" w:name="_Ref351058442"/>
      <w:bookmarkStart w:id="2593" w:name="_Ref363159871"/>
      <w:bookmarkStart w:id="2594" w:name="_Toc377921546"/>
      <w:bookmarkStart w:id="2595" w:name="_Toc378026184"/>
      <w:bookmarkStart w:id="2596" w:name="_Ref348090407"/>
      <w:r w:rsidRPr="00564A49">
        <w:rPr>
          <w:lang w:val="en-US"/>
        </w:rPr>
        <w:t>Short-term reference picture set semantics</w:t>
      </w:r>
      <w:bookmarkEnd w:id="2590"/>
      <w:bookmarkEnd w:id="2591"/>
      <w:bookmarkEnd w:id="2592"/>
      <w:bookmarkEnd w:id="2593"/>
      <w:bookmarkEnd w:id="2594"/>
      <w:bookmarkEnd w:id="2595"/>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597" w:name="_Ref351058473"/>
      <w:bookmarkStart w:id="2598" w:name="_Toc377921547"/>
      <w:bookmarkStart w:id="2599" w:name="_Toc378026185"/>
      <w:r w:rsidRPr="00564A49">
        <w:rPr>
          <w:lang w:val="en-US"/>
        </w:rPr>
        <w:t>Slice segment data semantics</w:t>
      </w:r>
      <w:bookmarkEnd w:id="2596"/>
      <w:bookmarkEnd w:id="2597"/>
      <w:bookmarkEnd w:id="2598"/>
      <w:bookmarkEnd w:id="259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600" w:name="_Toc377921548"/>
      <w:bookmarkStart w:id="2601" w:name="_Toc378026186"/>
      <w:r w:rsidRPr="00564A49">
        <w:rPr>
          <w:lang w:val="en-US"/>
        </w:rPr>
        <w:lastRenderedPageBreak/>
        <w:t>Decoding process</w:t>
      </w:r>
      <w:bookmarkEnd w:id="2600"/>
      <w:bookmarkEnd w:id="2601"/>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02" w:name="_Ref331522910"/>
      <w:bookmarkStart w:id="2603" w:name="_Ref360894978"/>
      <w:bookmarkStart w:id="2604" w:name="_Toc377921549"/>
      <w:bookmarkStart w:id="2605" w:name="_Toc378026187"/>
      <w:r w:rsidRPr="00564A49">
        <w:rPr>
          <w:lang w:val="en-US"/>
        </w:rPr>
        <w:t>General</w:t>
      </w:r>
      <w:bookmarkEnd w:id="2602"/>
      <w:r w:rsidRPr="00564A49">
        <w:rPr>
          <w:lang w:val="en-US"/>
        </w:rPr>
        <w:t xml:space="preserve"> decoding process</w:t>
      </w:r>
      <w:bookmarkEnd w:id="2603"/>
      <w:bookmarkEnd w:id="2604"/>
      <w:bookmarkEnd w:id="2605"/>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Del="00456DF9" w:rsidRDefault="007E173E" w:rsidP="007E173E">
      <w:pPr>
        <w:tabs>
          <w:tab w:val="clear" w:pos="794"/>
          <w:tab w:val="left" w:pos="400"/>
        </w:tabs>
        <w:ind w:left="400" w:hanging="400"/>
        <w:rPr>
          <w:del w:id="2606" w:author="(JCTVC-Q0115)" w:date="2014-03-18T10:40:00Z"/>
          <w:lang w:val="en-US"/>
        </w:rPr>
      </w:pPr>
      <w:del w:id="2607" w:author="(JCTVC-Q0115)" w:date="2014-03-18T10:40:00Z">
        <w:r w:rsidRPr="00564A49" w:rsidDel="00456DF9">
          <w:rPr>
            <w:lang w:val="en-US"/>
          </w:rPr>
          <w:delText>–</w:delText>
        </w:r>
        <w:r w:rsidRPr="00564A49" w:rsidDel="00456DF9">
          <w:rPr>
            <w:lang w:val="en-US"/>
          </w:rPr>
          <w:tab/>
          <w:delText>At the end of the subclause, add the following sentence:</w:delText>
        </w:r>
      </w:del>
    </w:p>
    <w:p w:rsidR="007E173E" w:rsidRPr="00564A49" w:rsidDel="00456DF9" w:rsidRDefault="007E173E" w:rsidP="007E173E">
      <w:pPr>
        <w:tabs>
          <w:tab w:val="clear" w:pos="794"/>
          <w:tab w:val="left" w:pos="400"/>
        </w:tabs>
        <w:ind w:left="440" w:hanging="40"/>
        <w:rPr>
          <w:del w:id="2608" w:author="(JCTVC-Q0115)" w:date="2014-03-18T10:40:00Z"/>
          <w:lang w:val="en-US"/>
        </w:rPr>
      </w:pPr>
      <w:del w:id="2609" w:author="(JCTVC-Q0115)" w:date="2014-03-18T10:40:00Z">
        <w:r w:rsidRPr="00564A49" w:rsidDel="00456DF9">
          <w:rPr>
            <w:lang w:val="en-US"/>
          </w:rPr>
          <w:delText xml:space="preserve">When the current picture has nuh_layer_id greater than 0, the decoding process for a coded picture with nuh_layer_id greater than 0 as specified in subclause </w:delText>
        </w:r>
        <w:r w:rsidRPr="00564A49" w:rsidDel="00456DF9">
          <w:rPr>
            <w:lang w:val="en-US"/>
          </w:rPr>
          <w:fldChar w:fldCharType="begin" w:fldLock="1"/>
        </w:r>
        <w:r w:rsidRPr="00564A49" w:rsidDel="00456DF9">
          <w:rPr>
            <w:lang w:val="en-US"/>
          </w:rPr>
          <w:delInstrText xml:space="preserve"> REF _Ref373315357 \r \h  \* MERGEFORMAT </w:delInstrText>
        </w:r>
        <w:r w:rsidRPr="00564A49" w:rsidDel="00456DF9">
          <w:rPr>
            <w:lang w:val="en-US"/>
          </w:rPr>
        </w:r>
        <w:r w:rsidRPr="00564A49" w:rsidDel="00456DF9">
          <w:rPr>
            <w:lang w:val="en-US"/>
          </w:rPr>
          <w:fldChar w:fldCharType="separate"/>
        </w:r>
        <w:r w:rsidRPr="00564A49" w:rsidDel="00456DF9">
          <w:rPr>
            <w:lang w:val="en-US"/>
          </w:rPr>
          <w:delText>0</w:delText>
        </w:r>
        <w:r w:rsidRPr="00564A49" w:rsidDel="00456DF9">
          <w:rPr>
            <w:lang w:val="en-US"/>
          </w:rPr>
          <w:fldChar w:fldCharType="end"/>
        </w:r>
        <w:r w:rsidRPr="00564A49" w:rsidDel="00456DF9">
          <w:rPr>
            <w:lang w:val="en-US"/>
          </w:rPr>
          <w:delText xml:space="preserve"> is invoked.</w:delText>
        </w:r>
      </w:del>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10" w:name="_Toc377921550"/>
      <w:bookmarkStart w:id="2611" w:name="_Toc378026188"/>
      <w:r w:rsidRPr="00564A49">
        <w:rPr>
          <w:lang w:val="en-US"/>
        </w:rPr>
        <w:t>Decoding process for a coded picture with nuh_layer_id equal to 0</w:t>
      </w:r>
      <w:bookmarkEnd w:id="2610"/>
      <w:bookmarkEnd w:id="2611"/>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2612"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13" w:name="_Toc377921551"/>
      <w:bookmarkStart w:id="2614" w:name="_Toc378026189"/>
      <w:r w:rsidRPr="00564A49">
        <w:rPr>
          <w:lang w:val="en-US"/>
        </w:rPr>
        <w:t>Decoding process for a coded picture with nuh_layer_id greater than 0</w:t>
      </w:r>
      <w:bookmarkEnd w:id="2613"/>
      <w:bookmarkEnd w:id="2614"/>
    </w:p>
    <w:bookmarkEnd w:id="2612"/>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15" w:name="_Ref343098647"/>
      <w:bookmarkStart w:id="2616" w:name="_Toc377921552"/>
      <w:bookmarkStart w:id="2617" w:name="_Toc378026190"/>
      <w:r w:rsidRPr="00564A49">
        <w:rPr>
          <w:lang w:val="en-US"/>
        </w:rPr>
        <w:t>Decoding process for starting the decoding of a coded picture</w:t>
      </w:r>
      <w:bookmarkEnd w:id="2615"/>
      <w:r w:rsidRPr="00564A49">
        <w:rPr>
          <w:lang w:val="en-US"/>
        </w:rPr>
        <w:t xml:space="preserve"> with nuh_layer_id greater than 0</w:t>
      </w:r>
      <w:bookmarkEnd w:id="2616"/>
      <w:bookmarkEnd w:id="2617"/>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18" w:name="_Ref346382028"/>
      <w:bookmarkStart w:id="2619" w:name="_Toc377921553"/>
      <w:bookmarkStart w:id="2620" w:name="_Toc378026191"/>
      <w:r w:rsidRPr="00564A49">
        <w:rPr>
          <w:lang w:val="en-US"/>
        </w:rPr>
        <w:t>Decoding process for ending the decoding of a coded picture</w:t>
      </w:r>
      <w:bookmarkEnd w:id="2618"/>
      <w:r w:rsidRPr="00564A49">
        <w:rPr>
          <w:lang w:val="en-US"/>
        </w:rPr>
        <w:t xml:space="preserve"> with nuh_layer_id greater than 0</w:t>
      </w:r>
      <w:bookmarkEnd w:id="2619"/>
      <w:bookmarkEnd w:id="2620"/>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lastRenderedPageBreak/>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621" w:name="_Ref343168794"/>
      <w:r w:rsidRPr="00564A49">
        <w:rPr>
          <w:lang w:val="en-US"/>
        </w:rPr>
        <w:t>Marking process for sub-layer non-reference pictures not needed for inter-layer prediction</w:t>
      </w:r>
      <w:bookmarkEnd w:id="2621"/>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22" w:name="_Ref363260402"/>
      <w:bookmarkStart w:id="2623" w:name="_Toc377921554"/>
      <w:bookmarkStart w:id="2624" w:name="_Toc378026192"/>
      <w:r w:rsidRPr="00564A49">
        <w:rPr>
          <w:lang w:val="en-US"/>
        </w:rPr>
        <w:t>Generation of unavailable reference pictures for pictures first in decoding order within a layer</w:t>
      </w:r>
      <w:bookmarkEnd w:id="2622"/>
      <w:bookmarkEnd w:id="2623"/>
      <w:bookmarkEnd w:id="2624"/>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lastRenderedPageBreak/>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25" w:name="_Ref373393356"/>
      <w:bookmarkStart w:id="2626" w:name="_Toc377921555"/>
      <w:bookmarkStart w:id="2627" w:name="_Toc378026193"/>
      <w:r w:rsidRPr="00564A49">
        <w:rPr>
          <w:lang w:val="en-US"/>
        </w:rPr>
        <w:t>NAL unit decoding process</w:t>
      </w:r>
      <w:bookmarkEnd w:id="2625"/>
      <w:bookmarkEnd w:id="2626"/>
      <w:bookmarkEnd w:id="2627"/>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28" w:name="_Ref363319757"/>
      <w:bookmarkStart w:id="2629" w:name="_Toc377921556"/>
      <w:bookmarkStart w:id="2630" w:name="_Toc378026194"/>
      <w:r w:rsidRPr="00564A49">
        <w:rPr>
          <w:lang w:val="en-US"/>
        </w:rPr>
        <w:lastRenderedPageBreak/>
        <w:t>Slice decoding processes</w:t>
      </w:r>
      <w:bookmarkEnd w:id="2628"/>
      <w:bookmarkEnd w:id="2629"/>
      <w:bookmarkEnd w:id="263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31" w:name="_Ref363319686"/>
      <w:bookmarkStart w:id="2632" w:name="_Toc377921557"/>
      <w:bookmarkStart w:id="2633" w:name="_Toc378026195"/>
      <w:r w:rsidRPr="00564A49">
        <w:rPr>
          <w:lang w:val="en-US"/>
        </w:rPr>
        <w:t>Decoding process for picture order count</w:t>
      </w:r>
      <w:bookmarkEnd w:id="2631"/>
      <w:bookmarkEnd w:id="2632"/>
      <w:bookmarkEnd w:id="2633"/>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lastRenderedPageBreak/>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634" w:name="_Ref363319770"/>
      <w:bookmarkStart w:id="2635" w:name="_Toc377921558"/>
      <w:bookmarkStart w:id="2636" w:name="_Toc378026196"/>
      <w:r w:rsidRPr="00564A49">
        <w:rPr>
          <w:lang w:val="en-US"/>
        </w:rPr>
        <w:t>Decoding process for reference picture set</w:t>
      </w:r>
      <w:bookmarkEnd w:id="2634"/>
      <w:bookmarkEnd w:id="2635"/>
      <w:bookmarkEnd w:id="2636"/>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637" w:name="_Ref373399028"/>
      <w:bookmarkStart w:id="2638" w:name="_Toc377921559"/>
      <w:bookmarkStart w:id="2639" w:name="_Toc378026197"/>
      <w:bookmarkStart w:id="2640" w:name="_Ref316823342"/>
      <w:bookmarkStart w:id="2641" w:name="_Toc364083218"/>
      <w:bookmarkStart w:id="2642" w:name="_Ref373317388"/>
      <w:r w:rsidRPr="00564A49">
        <w:rPr>
          <w:noProof/>
        </w:rPr>
        <w:t>Decoding process for generating unavailable reference pictures</w:t>
      </w:r>
      <w:bookmarkEnd w:id="2637"/>
      <w:bookmarkEnd w:id="2638"/>
      <w:bookmarkEnd w:id="2639"/>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643" w:name="_Toc377921560"/>
      <w:bookmarkStart w:id="2644" w:name="_Toc378026198"/>
      <w:r w:rsidRPr="00564A49">
        <w:rPr>
          <w:noProof/>
        </w:rPr>
        <w:lastRenderedPageBreak/>
        <w:t>Decoding process for reference picture lists construction</w:t>
      </w:r>
      <w:bookmarkEnd w:id="2643"/>
      <w:bookmarkEnd w:id="2644"/>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45" w:name="_Ref373399155"/>
      <w:bookmarkStart w:id="2646" w:name="_Toc377921561"/>
      <w:bookmarkStart w:id="2647" w:name="_Toc378026199"/>
      <w:bookmarkEnd w:id="2640"/>
      <w:bookmarkEnd w:id="2641"/>
      <w:bookmarkEnd w:id="2642"/>
      <w:r w:rsidRPr="00564A49">
        <w:rPr>
          <w:lang w:val="en-US"/>
        </w:rPr>
        <w:t>Decoding process for coding units coded in intra prediction mode</w:t>
      </w:r>
      <w:bookmarkEnd w:id="2645"/>
      <w:bookmarkEnd w:id="2646"/>
      <w:bookmarkEnd w:id="2647"/>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48" w:name="_Ref360894666"/>
      <w:bookmarkStart w:id="2649" w:name="_Toc377921562"/>
      <w:bookmarkStart w:id="2650" w:name="_Toc378026200"/>
      <w:r w:rsidRPr="00564A49">
        <w:rPr>
          <w:lang w:val="en-US"/>
        </w:rPr>
        <w:t>Decoding process for coding units coded in inter prediction mode</w:t>
      </w:r>
      <w:bookmarkEnd w:id="2648"/>
      <w:bookmarkEnd w:id="2649"/>
      <w:bookmarkEnd w:id="2650"/>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51" w:name="_Ref373399172"/>
      <w:bookmarkStart w:id="2652" w:name="_Toc377921563"/>
      <w:bookmarkStart w:id="2653" w:name="_Toc378026201"/>
      <w:r w:rsidRPr="00564A49">
        <w:rPr>
          <w:lang w:val="en-US"/>
        </w:rPr>
        <w:lastRenderedPageBreak/>
        <w:t>Scaling, transformation and array construction process prior to deblocking filter process</w:t>
      </w:r>
      <w:bookmarkEnd w:id="2651"/>
      <w:bookmarkEnd w:id="2652"/>
      <w:bookmarkEnd w:id="2653"/>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654" w:name="_Ref373399174"/>
      <w:bookmarkStart w:id="2655" w:name="_Toc377921564"/>
      <w:bookmarkStart w:id="2656" w:name="_Toc378026202"/>
      <w:r w:rsidRPr="00564A49">
        <w:rPr>
          <w:lang w:val="en-US"/>
        </w:rPr>
        <w:t>In-loop filter process</w:t>
      </w:r>
      <w:bookmarkEnd w:id="2654"/>
      <w:bookmarkEnd w:id="2655"/>
      <w:bookmarkEnd w:id="2656"/>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657" w:name="_Ref373399205"/>
      <w:bookmarkStart w:id="2658" w:name="_Toc377921565"/>
      <w:bookmarkStart w:id="2659" w:name="_Toc378026203"/>
      <w:r w:rsidRPr="00564A49">
        <w:rPr>
          <w:lang w:val="en-US"/>
        </w:rPr>
        <w:t>Parsing process</w:t>
      </w:r>
      <w:bookmarkEnd w:id="2657"/>
      <w:bookmarkEnd w:id="2658"/>
      <w:bookmarkEnd w:id="2659"/>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660" w:name="_Ref373399232"/>
      <w:bookmarkStart w:id="2661" w:name="_Toc377921566"/>
      <w:bookmarkStart w:id="2662" w:name="_Toc378026204"/>
      <w:r w:rsidRPr="00564A49">
        <w:rPr>
          <w:lang w:val="en-US"/>
        </w:rPr>
        <w:t>Specification of bitstream subsets</w:t>
      </w:r>
      <w:bookmarkEnd w:id="2660"/>
      <w:bookmarkEnd w:id="2661"/>
      <w:bookmarkEnd w:id="2662"/>
    </w:p>
    <w:p w:rsidR="00A47BD5" w:rsidRPr="00564A49" w:rsidRDefault="00A47BD5" w:rsidP="00A47BD5">
      <w:pPr>
        <w:pStyle w:val="3H1"/>
        <w:numPr>
          <w:ilvl w:val="2"/>
          <w:numId w:val="37"/>
        </w:numPr>
        <w:tabs>
          <w:tab w:val="clear" w:pos="720"/>
          <w:tab w:val="num" w:pos="1134"/>
        </w:tabs>
        <w:overflowPunct w:val="0"/>
        <w:autoSpaceDE w:val="0"/>
        <w:autoSpaceDN w:val="0"/>
        <w:adjustRightInd w:val="0"/>
        <w:ind w:left="1134" w:hanging="1134"/>
        <w:textAlignment w:val="baseline"/>
        <w:rPr>
          <w:ins w:id="2663" w:author="Miska Hannuksela" w:date="2014-03-03T21:09:00Z"/>
          <w:lang w:val="en-US"/>
        </w:rPr>
      </w:pPr>
      <w:ins w:id="2664" w:author="Miska Hannuksela" w:date="2014-03-03T21:09:00Z">
        <w:r>
          <w:rPr>
            <w:lang w:val="en-US"/>
          </w:rPr>
          <w:t>Sub-bitstream extraction</w:t>
        </w:r>
        <w:r w:rsidRPr="00564A49">
          <w:rPr>
            <w:lang w:val="en-US"/>
          </w:rPr>
          <w:t xml:space="preserve"> process</w:t>
        </w:r>
      </w:ins>
    </w:p>
    <w:p w:rsidR="00E36741" w:rsidRPr="00E36741" w:rsidRDefault="007E173E" w:rsidP="00E36741">
      <w:pPr>
        <w:rPr>
          <w:ins w:id="2665" w:author="Miska Hannuksela" w:date="2014-03-17T17:29:00Z"/>
          <w:noProof/>
        </w:rPr>
      </w:pPr>
      <w:del w:id="2666" w:author="Miska Hannuksela" w:date="2014-03-17T17:34:00Z">
        <w:r w:rsidRPr="00564A49" w:rsidDel="00E36741">
          <w:rPr>
            <w:lang w:val="en-US"/>
          </w:rPr>
          <w:delText>The specifications in clause 10 apply.</w:delText>
        </w:r>
      </w:del>
      <w:ins w:id="2667" w:author="Miska Hannuksela" w:date="2014-03-17T17:29:00Z">
        <w:r w:rsidR="00E36741" w:rsidRPr="00E36741">
          <w:rPr>
            <w:noProof/>
          </w:rPr>
          <w:t>Inputs to this process are a bitstream, a target highest TemporalId value tIdTarget, and a target layer identifier list layerIdListTarget.</w:t>
        </w:r>
      </w:ins>
    </w:p>
    <w:p w:rsidR="00E36741" w:rsidRPr="00E36741" w:rsidRDefault="00E36741" w:rsidP="00E36741">
      <w:pPr>
        <w:rPr>
          <w:ins w:id="2668" w:author="Miska Hannuksela" w:date="2014-03-17T17:29:00Z"/>
          <w:noProof/>
        </w:rPr>
      </w:pPr>
      <w:ins w:id="2669" w:author="Miska Hannuksela" w:date="2014-03-17T17:29:00Z">
        <w:r w:rsidRPr="00E36741">
          <w:rPr>
            <w:noProof/>
          </w:rPr>
          <w:t>Output of this process is a sub-bitstream.</w:t>
        </w:r>
      </w:ins>
    </w:p>
    <w:p w:rsidR="00E36741" w:rsidRPr="00E36741" w:rsidRDefault="00E36741" w:rsidP="00E36741">
      <w:pPr>
        <w:rPr>
          <w:ins w:id="2670" w:author="Miska Hannuksela" w:date="2014-03-17T17:29:00Z"/>
          <w:noProof/>
        </w:rPr>
      </w:pPr>
      <w:ins w:id="2671" w:author="Miska Hannuksela" w:date="2014-03-17T17:31:00Z">
        <w:r>
          <w:rPr>
            <w:noProof/>
            <w:highlight w:val="cyan"/>
          </w:rPr>
          <w:t>If</w:t>
        </w:r>
      </w:ins>
      <w:ins w:id="2672" w:author="Miska Hannuksela" w:date="2014-03-17T17:30:00Z">
        <w:r w:rsidRPr="00E36741">
          <w:rPr>
            <w:noProof/>
            <w:highlight w:val="cyan"/>
          </w:rPr>
          <w:t xml:space="preserve"> </w:t>
        </w:r>
      </w:ins>
      <w:ins w:id="2673" w:author="Miska Hannuksela" w:date="2014-03-18T10:50:00Z">
        <w:r w:rsidR="00F168DE" w:rsidRPr="00F168DE">
          <w:rPr>
            <w:bCs/>
            <w:noProof/>
            <w:highlight w:val="cyan"/>
            <w:lang w:val="en-US"/>
          </w:rPr>
          <w:t xml:space="preserve">vps_base_layer_internal_flag </w:t>
        </w:r>
      </w:ins>
      <w:ins w:id="2674" w:author="Miska Hannuksela" w:date="2014-03-17T17:30:00Z">
        <w:r w:rsidRPr="00E36741">
          <w:rPr>
            <w:noProof/>
            <w:highlight w:val="cyan"/>
          </w:rPr>
          <w:t>is equal to 1,</w:t>
        </w:r>
        <w:r>
          <w:rPr>
            <w:noProof/>
          </w:rPr>
          <w:t xml:space="preserve"> i</w:t>
        </w:r>
      </w:ins>
      <w:ins w:id="2675" w:author="Miska Hannuksela" w:date="2014-03-17T17:29:00Z">
        <w:r w:rsidRPr="00E36741">
          <w:rPr>
            <w:noProof/>
          </w:rPr>
          <w:t>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video parameter set shall be a conforming bitstream.</w:t>
        </w:r>
      </w:ins>
    </w:p>
    <w:p w:rsidR="00E36741" w:rsidRPr="00E36741" w:rsidRDefault="00E36741" w:rsidP="00E36741">
      <w:pPr>
        <w:tabs>
          <w:tab w:val="clear" w:pos="794"/>
          <w:tab w:val="clear" w:pos="1191"/>
          <w:tab w:val="clear" w:pos="1588"/>
          <w:tab w:val="clear" w:pos="1985"/>
        </w:tabs>
        <w:spacing w:before="60"/>
        <w:ind w:left="288"/>
        <w:rPr>
          <w:ins w:id="2676" w:author="Miska Hannuksela" w:date="2014-03-17T17:29:00Z"/>
          <w:noProof/>
          <w:sz w:val="18"/>
          <w:szCs w:val="18"/>
        </w:rPr>
      </w:pPr>
      <w:ins w:id="2677" w:author="Miska Hannuksela" w:date="2014-03-17T17:29:00Z">
        <w:r w:rsidRPr="00E36741">
          <w:rPr>
            <w:noProof/>
            <w:sz w:val="18"/>
            <w:szCs w:val="18"/>
          </w:rPr>
          <w:t>NOTE </w:t>
        </w:r>
        <w:r w:rsidRPr="00E36741">
          <w:rPr>
            <w:noProof/>
            <w:sz w:val="18"/>
            <w:szCs w:val="18"/>
          </w:rPr>
          <w:fldChar w:fldCharType="begin" w:fldLock="1"/>
        </w:r>
        <w:r w:rsidRPr="00E36741">
          <w:rPr>
            <w:noProof/>
            <w:sz w:val="18"/>
            <w:szCs w:val="18"/>
          </w:rPr>
          <w:instrText xml:space="preserve"> SEQ NoteCounter \r 1 \* MERGEFORMAT </w:instrText>
        </w:r>
        <w:r w:rsidRPr="00E36741">
          <w:rPr>
            <w:noProof/>
            <w:sz w:val="18"/>
            <w:szCs w:val="18"/>
          </w:rPr>
          <w:fldChar w:fldCharType="separate"/>
        </w:r>
        <w:r w:rsidRPr="00E36741">
          <w:rPr>
            <w:noProof/>
            <w:sz w:val="18"/>
            <w:szCs w:val="18"/>
          </w:rPr>
          <w:t>1</w:t>
        </w:r>
        <w:r w:rsidRPr="00E36741">
          <w:rPr>
            <w:noProof/>
            <w:sz w:val="18"/>
            <w:szCs w:val="18"/>
          </w:rPr>
          <w:fldChar w:fldCharType="end"/>
        </w:r>
        <w:r w:rsidRPr="00E36741">
          <w:rPr>
            <w:noProof/>
            <w:sz w:val="18"/>
            <w:szCs w:val="18"/>
          </w:rPr>
          <w:t> – </w:t>
        </w:r>
      </w:ins>
      <w:ins w:id="2678" w:author="Miska Hannuksela" w:date="2014-03-17T17:30:00Z">
        <w:r w:rsidRPr="00E36741">
          <w:rPr>
            <w:noProof/>
            <w:sz w:val="18"/>
            <w:szCs w:val="18"/>
            <w:highlight w:val="cyan"/>
          </w:rPr>
          <w:t xml:space="preserve">When </w:t>
        </w:r>
      </w:ins>
      <w:ins w:id="2679" w:author="Miska Hannuksela" w:date="2014-03-18T10:50:00Z">
        <w:r w:rsidR="00F168DE" w:rsidRPr="00F168DE">
          <w:rPr>
            <w:bCs/>
            <w:noProof/>
            <w:sz w:val="18"/>
            <w:szCs w:val="18"/>
            <w:highlight w:val="cyan"/>
            <w:lang w:val="en-US"/>
          </w:rPr>
          <w:t xml:space="preserve">vps_base_layer_internal_flag </w:t>
        </w:r>
      </w:ins>
      <w:ins w:id="2680" w:author="Miska Hannuksela" w:date="2014-03-17T17:30:00Z">
        <w:r w:rsidRPr="00E36741">
          <w:rPr>
            <w:noProof/>
            <w:sz w:val="18"/>
            <w:szCs w:val="18"/>
            <w:highlight w:val="cyan"/>
          </w:rPr>
          <w:t>is equal to 1,</w:t>
        </w:r>
        <w:r>
          <w:rPr>
            <w:noProof/>
            <w:sz w:val="18"/>
            <w:szCs w:val="18"/>
          </w:rPr>
          <w:t xml:space="preserve"> </w:t>
        </w:r>
      </w:ins>
      <w:ins w:id="2681" w:author="Miska Hannuksela" w:date="2014-03-17T17:31:00Z">
        <w:r>
          <w:rPr>
            <w:noProof/>
            <w:sz w:val="18"/>
            <w:szCs w:val="18"/>
          </w:rPr>
          <w:t>a</w:t>
        </w:r>
      </w:ins>
      <w:ins w:id="2682" w:author="Miska Hannuksela" w:date="2014-03-17T17:29:00Z">
        <w:r w:rsidRPr="00E36741">
          <w:rPr>
            <w:noProof/>
            <w:sz w:val="18"/>
            <w:szCs w:val="18"/>
          </w:rPr>
          <w:t xml:space="preserve"> conforming bitstream contains one or more coded slice </w:t>
        </w:r>
        <w:r w:rsidRPr="00E36741">
          <w:rPr>
            <w:noProof/>
            <w:sz w:val="18"/>
            <w:szCs w:val="18"/>
            <w:lang w:eastAsia="ja-JP"/>
          </w:rPr>
          <w:t xml:space="preserve">segment </w:t>
        </w:r>
        <w:r w:rsidRPr="00E36741">
          <w:rPr>
            <w:noProof/>
            <w:sz w:val="18"/>
            <w:szCs w:val="18"/>
          </w:rPr>
          <w:t>NAL units with nuh_layer_id equal to 0 and TemporalId equal to 0.</w:t>
        </w:r>
      </w:ins>
    </w:p>
    <w:p w:rsidR="00E36741" w:rsidRDefault="00E36741" w:rsidP="00E36741">
      <w:pPr>
        <w:rPr>
          <w:ins w:id="2683" w:author="Miska Hannuksela" w:date="2014-03-17T17:31:00Z"/>
          <w:noProof/>
        </w:rPr>
      </w:pPr>
      <w:ins w:id="2684" w:author="Miska Hannuksela" w:date="2014-03-17T17:31:00Z">
        <w:r w:rsidRPr="00E36741">
          <w:rPr>
            <w:noProof/>
            <w:highlight w:val="cyan"/>
          </w:rPr>
          <w:t>Otherwise (</w:t>
        </w:r>
      </w:ins>
      <w:ins w:id="2685" w:author="Miska Hannuksela" w:date="2014-03-18T10:50:00Z">
        <w:r w:rsidR="00F168DE" w:rsidRPr="00F168DE">
          <w:rPr>
            <w:bCs/>
            <w:noProof/>
            <w:highlight w:val="cyan"/>
            <w:lang w:val="en-US"/>
          </w:rPr>
          <w:t xml:space="preserve">vps_base_layer_internal_flag </w:t>
        </w:r>
      </w:ins>
      <w:ins w:id="2686" w:author="Miska Hannuksela" w:date="2014-03-17T17:31:00Z">
        <w:r w:rsidRPr="00E36741">
          <w:rPr>
            <w:noProof/>
            <w:highlight w:val="cyan"/>
          </w:rPr>
          <w:t xml:space="preserve">is equal to 0), </w:t>
        </w:r>
      </w:ins>
      <w:ins w:id="2687" w:author="Miska Hannuksela" w:date="2014-03-17T17:32:00Z">
        <w:r w:rsidRPr="00E36741">
          <w:rPr>
            <w:noProof/>
            <w:highlight w:val="cyan"/>
          </w:rPr>
          <w:t xml:space="preserve">it is a requirement of bitstream conformance for the input bitstream that any output sub-bitstream of the process specified in this clause with tIdTarget equal to any value in the range of 0 to 6, inclusive, and layerIdListTarget equal to the layer identifier list associated with an additional layer set </w:t>
        </w:r>
      </w:ins>
      <w:ins w:id="2688" w:author="Miska Hannuksela" w:date="2014-03-17T17:33:00Z">
        <w:r w:rsidRPr="00E36741">
          <w:rPr>
            <w:noProof/>
            <w:highlight w:val="cyan"/>
          </w:rPr>
          <w:t xml:space="preserve">with an external base layer </w:t>
        </w:r>
      </w:ins>
      <w:ins w:id="2689" w:author="Miska Hannuksela" w:date="2014-03-17T17:32:00Z">
        <w:r w:rsidRPr="00E36741">
          <w:rPr>
            <w:noProof/>
            <w:highlight w:val="cyan"/>
          </w:rPr>
          <w:t>specified in the active video parameter set shall be a conforming bitstream.</w:t>
        </w:r>
      </w:ins>
    </w:p>
    <w:p w:rsidR="00E36741" w:rsidRPr="00E36741" w:rsidRDefault="00E36741" w:rsidP="00E36741">
      <w:pPr>
        <w:rPr>
          <w:ins w:id="2690" w:author="Miska Hannuksela" w:date="2014-03-17T17:29:00Z"/>
          <w:noProof/>
        </w:rPr>
      </w:pPr>
      <w:ins w:id="2691" w:author="Miska Hannuksela" w:date="2014-03-17T17:29:00Z">
        <w:r w:rsidRPr="00E36741">
          <w:rPr>
            <w:noProof/>
          </w:rPr>
          <w:t>The output sub-bitstream is derived as follows:</w:t>
        </w:r>
      </w:ins>
    </w:p>
    <w:p w:rsidR="00E36741" w:rsidRPr="00E36741" w:rsidRDefault="00E36741" w:rsidP="00E36741">
      <w:pPr>
        <w:tabs>
          <w:tab w:val="clear" w:pos="794"/>
          <w:tab w:val="left" w:pos="400"/>
        </w:tabs>
        <w:ind w:left="400" w:hanging="400"/>
        <w:rPr>
          <w:ins w:id="2692" w:author="Miska Hannuksela" w:date="2014-03-17T17:29:00Z"/>
          <w:noProof/>
        </w:rPr>
      </w:pPr>
      <w:ins w:id="2693" w:author="Miska Hannuksela" w:date="2014-03-17T17:29:00Z">
        <w:r w:rsidRPr="00E36741">
          <w:rPr>
            <w:noProof/>
          </w:rPr>
          <w:t>–</w:t>
        </w:r>
        <w:r w:rsidRPr="00E36741">
          <w:rPr>
            <w:noProof/>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ins>
    </w:p>
    <w:p w:rsidR="00E36741" w:rsidRPr="00E36741" w:rsidRDefault="00E36741" w:rsidP="00E36741">
      <w:pPr>
        <w:tabs>
          <w:tab w:val="clear" w:pos="794"/>
          <w:tab w:val="left" w:pos="400"/>
        </w:tabs>
        <w:ind w:left="800" w:hanging="400"/>
        <w:rPr>
          <w:ins w:id="2694" w:author="Miska Hannuksela" w:date="2014-03-17T17:29:00Z"/>
          <w:noProof/>
        </w:rPr>
      </w:pPr>
      <w:ins w:id="2695" w:author="Miska Hannuksela" w:date="2014-03-17T17:29:00Z">
        <w:r w:rsidRPr="00E36741">
          <w:rPr>
            <w:noProof/>
          </w:rPr>
          <w:t>–</w:t>
        </w:r>
        <w:r w:rsidRPr="00E36741">
          <w:rPr>
            <w:noProof/>
          </w:rPr>
          <w:tab/>
          <w:t>layerIdListTarget does not include all the values of nuh_layer_id in all NAL units in the bitstream.</w:t>
        </w:r>
      </w:ins>
    </w:p>
    <w:p w:rsidR="00E36741" w:rsidRPr="00E36741" w:rsidRDefault="00E36741" w:rsidP="00E36741">
      <w:pPr>
        <w:tabs>
          <w:tab w:val="clear" w:pos="794"/>
          <w:tab w:val="left" w:pos="400"/>
        </w:tabs>
        <w:ind w:left="800" w:hanging="400"/>
        <w:rPr>
          <w:ins w:id="2696" w:author="Miska Hannuksela" w:date="2014-03-17T17:29:00Z"/>
          <w:noProof/>
          <w:lang w:eastAsia="ko-KR"/>
        </w:rPr>
      </w:pPr>
      <w:ins w:id="2697" w:author="Miska Hannuksela" w:date="2014-03-17T17:29:00Z">
        <w:r w:rsidRPr="00E36741">
          <w:rPr>
            <w:noProof/>
          </w:rPr>
          <w:t>–</w:t>
        </w:r>
        <w:r w:rsidRPr="00E36741">
          <w:rPr>
            <w:noProof/>
          </w:rPr>
          <w:tab/>
          <w:t xml:space="preserve">tIdTarget is less than the greatest TemporalId in </w:t>
        </w:r>
        <w:r w:rsidRPr="00E36741">
          <w:rPr>
            <w:noProof/>
            <w:lang w:eastAsia="ko-KR"/>
          </w:rPr>
          <w:t>all NAL units in the bitstream.</w:t>
        </w:r>
      </w:ins>
    </w:p>
    <w:p w:rsidR="00E36741" w:rsidRPr="00E36741" w:rsidRDefault="00E36741" w:rsidP="00E36741">
      <w:pPr>
        <w:tabs>
          <w:tab w:val="clear" w:pos="794"/>
          <w:tab w:val="clear" w:pos="1191"/>
          <w:tab w:val="clear" w:pos="1588"/>
          <w:tab w:val="clear" w:pos="1985"/>
        </w:tabs>
        <w:spacing w:before="120"/>
        <w:ind w:left="806"/>
        <w:rPr>
          <w:ins w:id="2698" w:author="Miska Hannuksela" w:date="2014-03-17T17:29:00Z"/>
          <w:sz w:val="18"/>
          <w:szCs w:val="18"/>
          <w:lang w:val="en-CA"/>
        </w:rPr>
      </w:pPr>
      <w:ins w:id="2699" w:author="Miska Hannuksela" w:date="2014-03-17T17:29:00Z">
        <w:r w:rsidRPr="00E36741">
          <w:rPr>
            <w:noProof/>
            <w:sz w:val="18"/>
            <w:szCs w:val="18"/>
          </w:rPr>
          <w:t>NOTE </w:t>
        </w:r>
        <w:r w:rsidRPr="00E36741">
          <w:rPr>
            <w:noProof/>
            <w:sz w:val="18"/>
            <w:szCs w:val="18"/>
          </w:rPr>
          <w:fldChar w:fldCharType="begin" w:fldLock="1"/>
        </w:r>
        <w:r w:rsidRPr="00E36741">
          <w:rPr>
            <w:noProof/>
            <w:sz w:val="18"/>
            <w:szCs w:val="18"/>
          </w:rPr>
          <w:instrText xml:space="preserve"> SEQ NoteCounter \* MERGEFORMAT </w:instrText>
        </w:r>
        <w:r w:rsidRPr="00E36741">
          <w:rPr>
            <w:noProof/>
            <w:sz w:val="18"/>
            <w:szCs w:val="18"/>
          </w:rPr>
          <w:fldChar w:fldCharType="separate"/>
        </w:r>
        <w:r w:rsidRPr="00E36741">
          <w:rPr>
            <w:noProof/>
            <w:sz w:val="18"/>
            <w:szCs w:val="18"/>
          </w:rPr>
          <w:t>2</w:t>
        </w:r>
        <w:r w:rsidRPr="00E36741">
          <w:rPr>
            <w:noProof/>
            <w:sz w:val="18"/>
            <w:szCs w:val="18"/>
          </w:rPr>
          <w:fldChar w:fldCharType="end"/>
        </w:r>
        <w:r w:rsidRPr="00E36741">
          <w:rPr>
            <w:noProof/>
            <w:sz w:val="18"/>
            <w:szCs w:val="18"/>
          </w:rPr>
          <w:t> – </w:t>
        </w:r>
        <w:r w:rsidRPr="00E36741">
          <w:rPr>
            <w:sz w:val="18"/>
            <w:szCs w:val="18"/>
            <w:lang w:val="en-CA"/>
          </w:rPr>
          <w:t>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ins>
    </w:p>
    <w:p w:rsidR="00E36741" w:rsidRPr="00564A49" w:rsidRDefault="00E36741" w:rsidP="00E36741">
      <w:pPr>
        <w:tabs>
          <w:tab w:val="clear" w:pos="794"/>
          <w:tab w:val="left" w:pos="400"/>
        </w:tabs>
        <w:ind w:left="400" w:hanging="400"/>
        <w:rPr>
          <w:lang w:val="en-US"/>
        </w:rPr>
      </w:pPr>
      <w:ins w:id="2700" w:author="Miska Hannuksela" w:date="2014-03-17T17:29:00Z">
        <w:r w:rsidRPr="00E36741">
          <w:rPr>
            <w:noProof/>
          </w:rPr>
          <w:t>–</w:t>
        </w:r>
        <w:r w:rsidRPr="00E36741">
          <w:rPr>
            <w:noProof/>
          </w:rPr>
          <w:tab/>
          <w:t>Remove all NAL units with TemporalId greater than tIdTarget or nuh_layer_id not among the values included in layerIdListTarget.</w:t>
        </w:r>
      </w:ins>
    </w:p>
    <w:p w:rsidR="00A47BD5" w:rsidRPr="00564A49" w:rsidRDefault="00A47BD5" w:rsidP="00A47BD5">
      <w:pPr>
        <w:pStyle w:val="3H1"/>
        <w:numPr>
          <w:ilvl w:val="2"/>
          <w:numId w:val="37"/>
        </w:numPr>
        <w:tabs>
          <w:tab w:val="clear" w:pos="720"/>
          <w:tab w:val="num" w:pos="1134"/>
        </w:tabs>
        <w:overflowPunct w:val="0"/>
        <w:autoSpaceDE w:val="0"/>
        <w:autoSpaceDN w:val="0"/>
        <w:adjustRightInd w:val="0"/>
        <w:ind w:left="1134" w:hanging="1134"/>
        <w:textAlignment w:val="baseline"/>
        <w:rPr>
          <w:ins w:id="2701" w:author="Miska Hannuksela" w:date="2014-03-03T21:10:00Z"/>
          <w:lang w:val="en-US"/>
        </w:rPr>
      </w:pPr>
      <w:bookmarkStart w:id="2702" w:name="_Ref381693925"/>
      <w:bookmarkStart w:id="2703" w:name="_Toc377921567"/>
      <w:bookmarkStart w:id="2704" w:name="_Toc378026205"/>
      <w:ins w:id="2705" w:author="Miska Hannuksela" w:date="2014-03-03T21:11:00Z">
        <w:r>
          <w:rPr>
            <w:lang w:val="en-US"/>
          </w:rPr>
          <w:t xml:space="preserve">Non-base layer </w:t>
        </w:r>
      </w:ins>
      <w:ins w:id="2706" w:author="Miska Hannuksela" w:date="2014-03-05T09:48:00Z">
        <w:r w:rsidR="00FB0B6D">
          <w:rPr>
            <w:lang w:val="en-US"/>
          </w:rPr>
          <w:t>sub</w:t>
        </w:r>
      </w:ins>
      <w:ins w:id="2707" w:author="Miska Hannuksela" w:date="2014-03-03T21:11:00Z">
        <w:r>
          <w:rPr>
            <w:lang w:val="en-US"/>
          </w:rPr>
          <w:t>tree</w:t>
        </w:r>
      </w:ins>
      <w:ins w:id="2708" w:author="Miska Hannuksela" w:date="2014-03-03T21:10:00Z">
        <w:r>
          <w:rPr>
            <w:lang w:val="en-US"/>
          </w:rPr>
          <w:t xml:space="preserve"> extraction</w:t>
        </w:r>
        <w:r w:rsidRPr="00564A49">
          <w:rPr>
            <w:lang w:val="en-US"/>
          </w:rPr>
          <w:t xml:space="preserve"> process</w:t>
        </w:r>
        <w:bookmarkEnd w:id="2702"/>
      </w:ins>
    </w:p>
    <w:p w:rsidR="00B26B23" w:rsidRDefault="00B26B23" w:rsidP="00A47BD5">
      <w:pPr>
        <w:pStyle w:val="3N"/>
        <w:rPr>
          <w:ins w:id="2709" w:author="Miska Hannuksela" w:date="2014-03-04T13:36:00Z"/>
          <w:lang w:val="en-US"/>
        </w:rPr>
      </w:pPr>
      <w:ins w:id="2710" w:author="Miska Hannuksela" w:date="2014-03-04T13:36:00Z">
        <w:r>
          <w:rPr>
            <w:lang w:val="en-US"/>
          </w:rPr>
          <w:t xml:space="preserve">This process may be applied when </w:t>
        </w:r>
        <w:r w:rsidRPr="00B26B23">
          <w:rPr>
            <w:rFonts w:eastAsia="Batang"/>
            <w:bCs/>
            <w:lang w:val="en-US" w:eastAsia="ko-KR"/>
          </w:rPr>
          <w:t>num_add_independent_layer_sets</w:t>
        </w:r>
        <w:r>
          <w:rPr>
            <w:rFonts w:eastAsia="Batang"/>
            <w:bCs/>
            <w:lang w:val="en-US" w:eastAsia="ko-KR"/>
          </w:rPr>
          <w:t xml:space="preserve"> is greater than 0 in the active VPSs of the </w:t>
        </w:r>
      </w:ins>
      <w:ins w:id="2711" w:author="Miska Hannuksela" w:date="2014-03-04T13:37:00Z">
        <w:r>
          <w:rPr>
            <w:rFonts w:eastAsia="Batang"/>
            <w:bCs/>
            <w:lang w:val="en-US" w:eastAsia="ko-KR"/>
          </w:rPr>
          <w:t xml:space="preserve">input </w:t>
        </w:r>
      </w:ins>
      <w:ins w:id="2712" w:author="Miska Hannuksela" w:date="2014-03-04T13:36:00Z">
        <w:r>
          <w:rPr>
            <w:rFonts w:eastAsia="Batang"/>
            <w:bCs/>
            <w:lang w:val="en-US" w:eastAsia="ko-KR"/>
          </w:rPr>
          <w:t>bitstream.</w:t>
        </w:r>
      </w:ins>
    </w:p>
    <w:p w:rsidR="00A47BD5" w:rsidRDefault="00A47BD5" w:rsidP="00A47BD5">
      <w:pPr>
        <w:pStyle w:val="3N"/>
        <w:rPr>
          <w:ins w:id="2713" w:author="Miska Hannuksela" w:date="2014-03-03T21:14:00Z"/>
          <w:lang w:val="en-US"/>
        </w:rPr>
      </w:pPr>
      <w:ins w:id="2714" w:author="Miska Hannuksela" w:date="2014-03-03T21:13:00Z">
        <w:r>
          <w:rPr>
            <w:lang w:val="en-US"/>
          </w:rPr>
          <w:t xml:space="preserve">Inputs to this process are a bitstream </w:t>
        </w:r>
      </w:ins>
      <w:ins w:id="2715" w:author="Miska Hannuksela" w:date="2014-03-03T21:18:00Z">
        <w:r>
          <w:rPr>
            <w:lang w:val="en-US"/>
          </w:rPr>
          <w:t xml:space="preserve">inBitstream </w:t>
        </w:r>
      </w:ins>
      <w:ins w:id="2716" w:author="Miska Hannuksela" w:date="2014-03-03T21:13:00Z">
        <w:r>
          <w:rPr>
            <w:lang w:val="en-US"/>
          </w:rPr>
          <w:t xml:space="preserve">and </w:t>
        </w:r>
      </w:ins>
      <w:ins w:id="2717" w:author="Miska Hannuksela" w:date="2014-03-04T13:39:00Z">
        <w:r w:rsidR="001D368C">
          <w:rPr>
            <w:lang w:val="en-US"/>
          </w:rPr>
          <w:t xml:space="preserve">for each CVS of the input bitstream </w:t>
        </w:r>
      </w:ins>
      <w:ins w:id="2718" w:author="Miska Hannuksela" w:date="2014-03-03T21:13:00Z">
        <w:r>
          <w:rPr>
            <w:lang w:val="en-US"/>
          </w:rPr>
          <w:t>a</w:t>
        </w:r>
      </w:ins>
      <w:ins w:id="2719" w:author="Miska Hannuksela" w:date="2014-03-03T21:16:00Z">
        <w:r>
          <w:rPr>
            <w:lang w:val="en-US"/>
          </w:rPr>
          <w:t xml:space="preserve"> layer set index </w:t>
        </w:r>
      </w:ins>
      <w:ins w:id="2720" w:author="Miska Hannuksela" w:date="2014-03-03T21:17:00Z">
        <w:r>
          <w:rPr>
            <w:lang w:val="en-US"/>
          </w:rPr>
          <w:t xml:space="preserve">lsIdx </w:t>
        </w:r>
      </w:ins>
      <w:ins w:id="2721" w:author="Miska Hannuksela" w:date="2014-03-03T21:16:00Z">
        <w:r>
          <w:rPr>
            <w:lang w:val="en-US"/>
          </w:rPr>
          <w:t xml:space="preserve">in the range of </w:t>
        </w:r>
      </w:ins>
      <w:ins w:id="2722" w:author="Miska Hannuksela" w:date="2014-03-04T13:38:00Z">
        <w:r w:rsidR="001D368C">
          <w:rPr>
            <w:bCs/>
            <w:lang w:val="en-US"/>
          </w:rPr>
          <w:t>FirstAddIndependentLayerSetIdx to LastAddIndependentLayerSetIdx</w:t>
        </w:r>
      </w:ins>
      <w:ins w:id="2723" w:author="Miska Hannuksela" w:date="2014-03-03T21:17:00Z">
        <w:r>
          <w:rPr>
            <w:bCs/>
            <w:lang w:val="en-US"/>
          </w:rPr>
          <w:t>, inclusive.</w:t>
        </w:r>
      </w:ins>
    </w:p>
    <w:p w:rsidR="00A47BD5" w:rsidRDefault="00A47BD5" w:rsidP="00A47BD5">
      <w:pPr>
        <w:pStyle w:val="3N"/>
        <w:rPr>
          <w:ins w:id="2724" w:author="Miska Hannuksela" w:date="2014-03-03T21:14:00Z"/>
          <w:lang w:val="en-US"/>
        </w:rPr>
      </w:pPr>
      <w:ins w:id="2725" w:author="Miska Hannuksela" w:date="2014-03-03T21:14:00Z">
        <w:r>
          <w:rPr>
            <w:lang w:val="en-US"/>
          </w:rPr>
          <w:t>Output of this process is a bitstream</w:t>
        </w:r>
      </w:ins>
      <w:ins w:id="2726" w:author="Miska Hannuksela" w:date="2014-03-03T21:18:00Z">
        <w:r>
          <w:rPr>
            <w:lang w:val="en-US"/>
          </w:rPr>
          <w:t xml:space="preserve"> outBitstream</w:t>
        </w:r>
      </w:ins>
      <w:ins w:id="2727" w:author="Miska Hannuksela" w:date="2014-03-03T21:14:00Z">
        <w:r>
          <w:rPr>
            <w:lang w:val="en-US"/>
          </w:rPr>
          <w:t>.</w:t>
        </w:r>
      </w:ins>
    </w:p>
    <w:p w:rsidR="00A47BD5" w:rsidRDefault="00A47BD5" w:rsidP="00A47BD5">
      <w:pPr>
        <w:pStyle w:val="3N"/>
        <w:rPr>
          <w:ins w:id="2728" w:author="Miska Hannuksela" w:date="2014-03-03T21:22:00Z"/>
          <w:lang w:val="en-US"/>
        </w:rPr>
      </w:pPr>
      <w:ins w:id="2729" w:author="Miska Hannuksela" w:date="2014-03-03T21:21:00Z">
        <w:r>
          <w:rPr>
            <w:lang w:val="en-US"/>
          </w:rPr>
          <w:t xml:space="preserve">The bitstream outBitstream is derived from the bitstream inBitstream </w:t>
        </w:r>
      </w:ins>
      <w:ins w:id="2730" w:author="Miska Hannuksela" w:date="2014-03-04T09:08:00Z">
        <w:r w:rsidR="006B4748">
          <w:rPr>
            <w:lang w:val="en-US"/>
          </w:rPr>
          <w:t>with the following ordered steps</w:t>
        </w:r>
      </w:ins>
      <w:ins w:id="2731" w:author="Miska Hannuksela" w:date="2014-03-03T21:21:00Z">
        <w:r>
          <w:rPr>
            <w:lang w:val="en-US"/>
          </w:rPr>
          <w:t>:</w:t>
        </w:r>
      </w:ins>
    </w:p>
    <w:p w:rsidR="00B20F66" w:rsidRDefault="006B4748" w:rsidP="006B4748">
      <w:pPr>
        <w:tabs>
          <w:tab w:val="clear" w:pos="794"/>
        </w:tabs>
        <w:ind w:left="437" w:hanging="437"/>
        <w:rPr>
          <w:ins w:id="2732" w:author="Miska Hannuksela" w:date="2014-03-04T09:10:00Z"/>
          <w:lang w:val="en-US"/>
        </w:rPr>
      </w:pPr>
      <w:ins w:id="2733" w:author="Miska Hannuksela" w:date="2014-03-04T09:08:00Z">
        <w:r w:rsidRPr="00564A49">
          <w:rPr>
            <w:lang w:val="en-US"/>
          </w:rPr>
          <w:t>–</w:t>
        </w:r>
        <w:r w:rsidRPr="00564A49">
          <w:rPr>
            <w:lang w:val="en-US"/>
          </w:rPr>
          <w:tab/>
        </w:r>
      </w:ins>
      <w:ins w:id="2734" w:author="Miska Hannuksela" w:date="2014-03-04T09:09:00Z">
        <w:r>
          <w:rPr>
            <w:lang w:val="en-US"/>
          </w:rPr>
          <w:t xml:space="preserve">The bitstream outBitstream is set to be identical to </w:t>
        </w:r>
      </w:ins>
      <w:ins w:id="2735" w:author="Miska Hannuksela" w:date="2014-03-04T09:10:00Z">
        <w:r>
          <w:rPr>
            <w:lang w:val="en-US"/>
          </w:rPr>
          <w:t>t</w:t>
        </w:r>
      </w:ins>
      <w:ins w:id="2736" w:author="Miska Hannuksela" w:date="2014-03-04T09:09:00Z">
        <w:r>
          <w:rPr>
            <w:lang w:val="en-US"/>
          </w:rPr>
          <w:t>he bitstream inBitstream</w:t>
        </w:r>
      </w:ins>
      <w:ins w:id="2737" w:author="Miska Hannuksela" w:date="2014-03-04T09:10:00Z">
        <w:r>
          <w:rPr>
            <w:lang w:val="en-US"/>
          </w:rPr>
          <w:t>.</w:t>
        </w:r>
      </w:ins>
    </w:p>
    <w:p w:rsidR="006B4748" w:rsidRDefault="006B4748" w:rsidP="006B4748">
      <w:pPr>
        <w:tabs>
          <w:tab w:val="clear" w:pos="794"/>
        </w:tabs>
        <w:ind w:left="437" w:hanging="437"/>
        <w:rPr>
          <w:ins w:id="2738" w:author="Miska Hannuksela" w:date="2014-03-04T09:10:00Z"/>
          <w:lang w:val="en-US"/>
        </w:rPr>
      </w:pPr>
      <w:ins w:id="2739" w:author="Miska Hannuksela" w:date="2014-03-04T09:10:00Z">
        <w:r w:rsidRPr="00564A49">
          <w:rPr>
            <w:lang w:val="en-US"/>
          </w:rPr>
          <w:t>–</w:t>
        </w:r>
        <w:r w:rsidRPr="00564A49">
          <w:rPr>
            <w:lang w:val="en-US"/>
          </w:rPr>
          <w:tab/>
        </w:r>
        <w:r>
          <w:rPr>
            <w:lang w:val="en-US"/>
          </w:rPr>
          <w:t>NAL units with nuh_layer_id not among the nuh_layer_id values of the layer set with index lsIdx are removed from outBitstream.</w:t>
        </w:r>
      </w:ins>
    </w:p>
    <w:p w:rsidR="00415F47" w:rsidRDefault="00415F47" w:rsidP="00415F47">
      <w:pPr>
        <w:tabs>
          <w:tab w:val="clear" w:pos="794"/>
        </w:tabs>
        <w:ind w:left="437" w:hanging="437"/>
        <w:rPr>
          <w:ins w:id="2740" w:author="Miska Hannuksela" w:date="2014-03-04T09:29:00Z"/>
          <w:lang w:val="en-US"/>
        </w:rPr>
      </w:pPr>
      <w:ins w:id="2741" w:author="Miska Hannuksela" w:date="2014-03-04T09:28:00Z">
        <w:r w:rsidRPr="00564A49">
          <w:rPr>
            <w:lang w:val="en-US"/>
          </w:rPr>
          <w:t>–</w:t>
        </w:r>
        <w:r w:rsidRPr="00564A49">
          <w:rPr>
            <w:lang w:val="en-US"/>
          </w:rPr>
          <w:tab/>
        </w:r>
        <w:r>
          <w:rPr>
            <w:lang w:val="en-US"/>
          </w:rPr>
          <w:t xml:space="preserve">SEI NAL units including a scalable nesting SEI message for which </w:t>
        </w:r>
      </w:ins>
      <w:ins w:id="2742" w:author="Miska Hannuksela" w:date="2014-03-04T09:29:00Z">
        <w:r>
          <w:rPr>
            <w:lang w:val="en-US"/>
          </w:rPr>
          <w:t>at least one of the following</w:t>
        </w:r>
      </w:ins>
      <w:ins w:id="2743" w:author="Miska Hannuksela" w:date="2014-03-04T09:28:00Z">
        <w:r>
          <w:rPr>
            <w:lang w:val="en-US"/>
          </w:rPr>
          <w:t xml:space="preserve"> conditions </w:t>
        </w:r>
      </w:ins>
      <w:ins w:id="2744" w:author="Miska Hannuksela" w:date="2014-03-04T09:29:00Z">
        <w:r>
          <w:rPr>
            <w:lang w:val="en-US"/>
          </w:rPr>
          <w:t>is true are removed from outBitstream:</w:t>
        </w:r>
      </w:ins>
    </w:p>
    <w:p w:rsidR="00415F47" w:rsidRDefault="00415F47" w:rsidP="00415F47">
      <w:pPr>
        <w:tabs>
          <w:tab w:val="clear" w:pos="794"/>
        </w:tabs>
        <w:ind w:left="840" w:hanging="437"/>
        <w:rPr>
          <w:ins w:id="2745" w:author="Miska Hannuksela" w:date="2014-03-04T09:30:00Z"/>
          <w:lang w:val="en-US"/>
        </w:rPr>
      </w:pPr>
      <w:ins w:id="2746" w:author="Miska Hannuksela" w:date="2014-03-04T09:29:00Z">
        <w:r w:rsidRPr="00564A49">
          <w:rPr>
            <w:lang w:val="en-US"/>
          </w:rPr>
          <w:t>–</w:t>
        </w:r>
        <w:r w:rsidRPr="00564A49">
          <w:rPr>
            <w:lang w:val="en-US"/>
          </w:rPr>
          <w:tab/>
        </w:r>
      </w:ins>
      <w:ins w:id="2747" w:author="Miska Hannuksela" w:date="2014-03-04T09:30:00Z">
        <w:r>
          <w:rPr>
            <w:lang w:val="en-US"/>
          </w:rPr>
          <w:t>bitstream</w:t>
        </w:r>
      </w:ins>
      <w:ins w:id="2748" w:author="Miska Hannuksela" w:date="2014-03-04T09:29:00Z">
        <w:r>
          <w:rPr>
            <w:lang w:val="en-US"/>
          </w:rPr>
          <w:t>_</w:t>
        </w:r>
      </w:ins>
      <w:ins w:id="2749" w:author="Miska Hannuksela" w:date="2014-03-04T09:30:00Z">
        <w:r>
          <w:rPr>
            <w:lang w:val="en-US"/>
          </w:rPr>
          <w:t>subset_flag is equal to 1.</w:t>
        </w:r>
      </w:ins>
    </w:p>
    <w:p w:rsidR="00415F47" w:rsidRDefault="00415F47" w:rsidP="00415F47">
      <w:pPr>
        <w:tabs>
          <w:tab w:val="clear" w:pos="794"/>
        </w:tabs>
        <w:ind w:left="840" w:hanging="437"/>
        <w:rPr>
          <w:ins w:id="2750" w:author="Miska Hannuksela" w:date="2014-03-04T09:31:00Z"/>
          <w:lang w:val="en-US"/>
        </w:rPr>
      </w:pPr>
      <w:ins w:id="2751" w:author="Miska Hannuksela" w:date="2014-03-04T09:30:00Z">
        <w:r w:rsidRPr="00564A49">
          <w:rPr>
            <w:lang w:val="en-US"/>
          </w:rPr>
          <w:lastRenderedPageBreak/>
          <w:t>–</w:t>
        </w:r>
        <w:r w:rsidRPr="00564A49">
          <w:rPr>
            <w:lang w:val="en-US"/>
          </w:rPr>
          <w:tab/>
        </w:r>
        <w:r>
          <w:rPr>
            <w:lang w:val="en-US"/>
          </w:rPr>
          <w:t>nesting_op_flag is equal to 1</w:t>
        </w:r>
      </w:ins>
      <w:ins w:id="2752" w:author="Miska Hannuksela" w:date="2014-03-04T09:31:00Z">
        <w:r>
          <w:rPr>
            <w:lang w:val="en-US"/>
          </w:rPr>
          <w:t>.</w:t>
        </w:r>
      </w:ins>
    </w:p>
    <w:p w:rsidR="00415F47" w:rsidRDefault="00415F47" w:rsidP="00415F47">
      <w:pPr>
        <w:tabs>
          <w:tab w:val="clear" w:pos="794"/>
        </w:tabs>
        <w:ind w:left="840" w:hanging="437"/>
        <w:rPr>
          <w:ins w:id="2753" w:author="Miska Hannuksela" w:date="2014-03-04T09:35:00Z"/>
          <w:lang w:val="en-US"/>
        </w:rPr>
      </w:pPr>
      <w:ins w:id="2754" w:author="Miska Hannuksela" w:date="2014-03-04T09:35:00Z">
        <w:r w:rsidRPr="00564A49">
          <w:rPr>
            <w:lang w:val="en-US"/>
          </w:rPr>
          <w:t>–</w:t>
        </w:r>
        <w:r w:rsidRPr="00564A49">
          <w:rPr>
            <w:lang w:val="en-US"/>
          </w:rPr>
          <w:tab/>
        </w:r>
        <w:r>
          <w:rPr>
            <w:lang w:val="en-US"/>
          </w:rPr>
          <w:t>nesting_op_flag is equal to 0 and all_layers_flag is equal to 1.</w:t>
        </w:r>
      </w:ins>
    </w:p>
    <w:p w:rsidR="00415F47" w:rsidRDefault="00415F47" w:rsidP="00415F47">
      <w:pPr>
        <w:tabs>
          <w:tab w:val="clear" w:pos="794"/>
        </w:tabs>
        <w:ind w:left="840" w:hanging="437"/>
        <w:rPr>
          <w:ins w:id="2755" w:author="Miska Hannuksela" w:date="2014-03-04T09:28:00Z"/>
          <w:lang w:val="en-US"/>
        </w:rPr>
      </w:pPr>
      <w:ins w:id="2756" w:author="Miska Hannuksela" w:date="2014-03-04T09:35:00Z">
        <w:r w:rsidRPr="00564A49">
          <w:rPr>
            <w:lang w:val="en-US"/>
          </w:rPr>
          <w:t>–</w:t>
        </w:r>
        <w:r w:rsidRPr="00564A49">
          <w:rPr>
            <w:lang w:val="en-US"/>
          </w:rPr>
          <w:tab/>
        </w:r>
        <w:r>
          <w:rPr>
            <w:lang w:val="en-US"/>
          </w:rPr>
          <w:t>nesting_op_flag is equal to 0, all_layers_flag is equal to 0 and nesting_layer_id[ i ]</w:t>
        </w:r>
      </w:ins>
      <w:ins w:id="2757" w:author="Miska Hannuksela" w:date="2014-03-04T09:36:00Z">
        <w:r>
          <w:rPr>
            <w:lang w:val="en-US"/>
          </w:rPr>
          <w:t xml:space="preserve"> </w:t>
        </w:r>
      </w:ins>
      <w:ins w:id="2758" w:author="Miska Hannuksela" w:date="2014-03-04T09:41:00Z">
        <w:r w:rsidR="008307E0">
          <w:rPr>
            <w:lang w:val="en-US"/>
          </w:rPr>
          <w:t xml:space="preserve">for any value of i in the range of 0 to nesting_num_layers_minus1, inclusive, </w:t>
        </w:r>
      </w:ins>
      <w:ins w:id="2759" w:author="Miska Hannuksela" w:date="2014-03-04T09:36:00Z">
        <w:r>
          <w:rPr>
            <w:lang w:val="en-US"/>
          </w:rPr>
          <w:t>is not among the layer set with index lsIdx.</w:t>
        </w:r>
      </w:ins>
    </w:p>
    <w:p w:rsidR="00590915" w:rsidRDefault="00590915" w:rsidP="008307E0">
      <w:pPr>
        <w:tabs>
          <w:tab w:val="clear" w:pos="794"/>
        </w:tabs>
        <w:ind w:left="437" w:hanging="437"/>
        <w:rPr>
          <w:ins w:id="2760" w:author="Miska Hannuksela" w:date="2014-03-04T09:51:00Z"/>
          <w:lang w:val="en-US"/>
        </w:rPr>
      </w:pPr>
      <w:ins w:id="2761" w:author="Miska Hannuksela" w:date="2014-03-04T09:51:00Z">
        <w:r w:rsidRPr="00564A49">
          <w:rPr>
            <w:lang w:val="en-US"/>
          </w:rPr>
          <w:t>–</w:t>
        </w:r>
        <w:r w:rsidRPr="00564A49">
          <w:rPr>
            <w:lang w:val="en-US"/>
          </w:rPr>
          <w:tab/>
        </w:r>
        <w:r>
          <w:rPr>
            <w:lang w:val="en-US"/>
          </w:rPr>
          <w:t>For each NAL unit, the following applies:</w:t>
        </w:r>
      </w:ins>
    </w:p>
    <w:p w:rsidR="00590915" w:rsidRDefault="00590915" w:rsidP="00590915">
      <w:pPr>
        <w:tabs>
          <w:tab w:val="clear" w:pos="794"/>
        </w:tabs>
        <w:ind w:left="840" w:hanging="437"/>
        <w:rPr>
          <w:ins w:id="2762" w:author="Miska Hannuksela" w:date="2014-03-04T09:51:00Z"/>
          <w:lang w:val="en-US"/>
        </w:rPr>
      </w:pPr>
      <w:ins w:id="2763" w:author="Miska Hannuksela" w:date="2014-03-04T09:52:00Z">
        <w:r w:rsidRPr="00564A49">
          <w:rPr>
            <w:lang w:val="en-US"/>
          </w:rPr>
          <w:t>–</w:t>
        </w:r>
        <w:r w:rsidRPr="00564A49">
          <w:rPr>
            <w:lang w:val="en-US"/>
          </w:rPr>
          <w:tab/>
        </w:r>
      </w:ins>
      <w:ins w:id="2764" w:author="Miska Hannuksela" w:date="2014-03-04T09:51:00Z">
        <w:r>
          <w:rPr>
            <w:lang w:val="en-US"/>
          </w:rPr>
          <w:t xml:space="preserve">When nuh_layer_id is equal to </w:t>
        </w:r>
      </w:ins>
      <w:ins w:id="2765" w:author="Miska Hannuksela" w:date="2014-03-04T09:52:00Z">
        <w:r>
          <w:rPr>
            <w:lang w:val="en-US"/>
          </w:rPr>
          <w:t>AssignedBaseLayerId[ lsIdx ], nuh_layer_id is set equal to 0.</w:t>
        </w:r>
      </w:ins>
    </w:p>
    <w:p w:rsidR="00797972" w:rsidRDefault="00590915" w:rsidP="008307E0">
      <w:pPr>
        <w:tabs>
          <w:tab w:val="clear" w:pos="794"/>
        </w:tabs>
        <w:ind w:left="437" w:hanging="437"/>
        <w:rPr>
          <w:ins w:id="2766" w:author="Miska Hannuksela" w:date="2014-03-04T10:01:00Z"/>
          <w:lang w:val="en-US"/>
        </w:rPr>
      </w:pPr>
      <w:ins w:id="2767" w:author="Miska Hannuksela" w:date="2014-03-04T09:53:00Z">
        <w:r w:rsidRPr="00564A49">
          <w:rPr>
            <w:lang w:val="en-US"/>
          </w:rPr>
          <w:t>–</w:t>
        </w:r>
        <w:r w:rsidRPr="00564A49">
          <w:rPr>
            <w:lang w:val="en-US"/>
          </w:rPr>
          <w:tab/>
        </w:r>
        <w:r>
          <w:rPr>
            <w:lang w:val="en-US"/>
          </w:rPr>
          <w:t xml:space="preserve">For each SEI NAL unit containing </w:t>
        </w:r>
      </w:ins>
      <w:ins w:id="2768" w:author="Miska Hannuksela" w:date="2014-03-04T13:43:00Z">
        <w:r w:rsidR="001D368C">
          <w:rPr>
            <w:lang w:val="en-US"/>
          </w:rPr>
          <w:t>an output layer set nesting</w:t>
        </w:r>
      </w:ins>
      <w:ins w:id="2769" w:author="Miska Hannuksela" w:date="2014-03-04T09:53:00Z">
        <w:r>
          <w:rPr>
            <w:lang w:val="en-US"/>
          </w:rPr>
          <w:t xml:space="preserve"> SEI message </w:t>
        </w:r>
      </w:ins>
      <w:ins w:id="2770" w:author="Miska Hannuksela" w:date="2014-03-04T10:00:00Z">
        <w:r w:rsidR="00797972">
          <w:rPr>
            <w:lang w:val="en-US"/>
          </w:rPr>
          <w:t>for which all the following conditions are true:</w:t>
        </w:r>
      </w:ins>
      <w:ins w:id="2771" w:author="Miska Hannuksela" w:date="2014-03-04T09:57:00Z">
        <w:r>
          <w:rPr>
            <w:lang w:val="en-US"/>
          </w:rPr>
          <w:t xml:space="preserve"> </w:t>
        </w:r>
      </w:ins>
    </w:p>
    <w:p w:rsidR="00797972" w:rsidRDefault="00797972" w:rsidP="00797972">
      <w:pPr>
        <w:tabs>
          <w:tab w:val="clear" w:pos="794"/>
        </w:tabs>
        <w:ind w:left="840" w:hanging="437"/>
        <w:rPr>
          <w:ins w:id="2772" w:author="Miska Hannuksela" w:date="2014-03-04T13:43:00Z"/>
          <w:lang w:val="en-US"/>
        </w:rPr>
      </w:pPr>
      <w:ins w:id="2773" w:author="Miska Hannuksela" w:date="2014-03-04T10:01:00Z">
        <w:r w:rsidRPr="00564A49">
          <w:rPr>
            <w:lang w:val="en-US"/>
          </w:rPr>
          <w:t>–</w:t>
        </w:r>
        <w:r w:rsidRPr="00564A49">
          <w:rPr>
            <w:lang w:val="en-US"/>
          </w:rPr>
          <w:tab/>
        </w:r>
        <w:r>
          <w:rPr>
            <w:lang w:val="en-US"/>
          </w:rPr>
          <w:t xml:space="preserve">The scalable nesting SEI message contains a </w:t>
        </w:r>
      </w:ins>
      <w:ins w:id="2774" w:author="Miska Hannuksela" w:date="2014-03-04T10:02:00Z">
        <w:r>
          <w:rPr>
            <w:lang w:val="en-US"/>
          </w:rPr>
          <w:t xml:space="preserve">VPS </w:t>
        </w:r>
      </w:ins>
      <w:ins w:id="2775" w:author="Miska Hannuksela" w:date="2014-03-04T10:03:00Z">
        <w:r>
          <w:rPr>
            <w:lang w:val="en-US"/>
          </w:rPr>
          <w:t xml:space="preserve">rewriting </w:t>
        </w:r>
      </w:ins>
      <w:ins w:id="2776" w:author="Miska Hannuksela" w:date="2014-03-04T10:01:00Z">
        <w:r>
          <w:rPr>
            <w:lang w:val="en-US"/>
          </w:rPr>
          <w:t>SEI message</w:t>
        </w:r>
      </w:ins>
      <w:ins w:id="2777" w:author="Miska Hannuksela" w:date="2014-03-04T10:03:00Z">
        <w:r>
          <w:rPr>
            <w:lang w:val="en-US"/>
          </w:rPr>
          <w:t>.</w:t>
        </w:r>
      </w:ins>
    </w:p>
    <w:p w:rsidR="001D368C" w:rsidRDefault="001D368C" w:rsidP="001D368C">
      <w:pPr>
        <w:tabs>
          <w:tab w:val="clear" w:pos="794"/>
        </w:tabs>
        <w:ind w:left="840" w:hanging="437"/>
        <w:rPr>
          <w:ins w:id="2778" w:author="Miska Hannuksela" w:date="2014-03-04T13:43:00Z"/>
          <w:lang w:val="en-US"/>
        </w:rPr>
      </w:pPr>
      <w:ins w:id="2779" w:author="Miska Hannuksela" w:date="2014-03-04T13:43:00Z">
        <w:r w:rsidRPr="00564A49">
          <w:rPr>
            <w:lang w:val="en-US"/>
          </w:rPr>
          <w:t>–</w:t>
        </w:r>
        <w:r w:rsidRPr="00564A49">
          <w:rPr>
            <w:lang w:val="en-US"/>
          </w:rPr>
          <w:tab/>
        </w:r>
        <w:r>
          <w:rPr>
            <w:lang w:val="en-US"/>
          </w:rPr>
          <w:t>ols_idx[ i ] is equal to lsIdx for a value of i in the range of 0 to num_ols_indices_minus1, inclusive.</w:t>
        </w:r>
      </w:ins>
    </w:p>
    <w:p w:rsidR="00797972" w:rsidRDefault="00797972" w:rsidP="00797972">
      <w:pPr>
        <w:tabs>
          <w:tab w:val="clear" w:pos="794"/>
        </w:tabs>
        <w:ind w:left="840" w:hanging="437"/>
        <w:rPr>
          <w:ins w:id="2780" w:author="Miska Hannuksela" w:date="2014-03-04T10:04:00Z"/>
          <w:lang w:val="en-US"/>
        </w:rPr>
      </w:pPr>
      <w:ins w:id="2781" w:author="Miska Hannuksela" w:date="2014-03-04T10:04:00Z">
        <w:r>
          <w:rPr>
            <w:lang w:val="en-US"/>
          </w:rPr>
          <w:t>the following applies:</w:t>
        </w:r>
      </w:ins>
    </w:p>
    <w:p w:rsidR="001D368C" w:rsidRDefault="00797972" w:rsidP="00797972">
      <w:pPr>
        <w:tabs>
          <w:tab w:val="clear" w:pos="794"/>
        </w:tabs>
        <w:ind w:left="840" w:hanging="437"/>
        <w:rPr>
          <w:ins w:id="2782" w:author="Miska Hannuksela" w:date="2014-03-04T13:45:00Z"/>
          <w:lang w:val="en-US"/>
        </w:rPr>
      </w:pPr>
      <w:ins w:id="2783" w:author="Miska Hannuksela" w:date="2014-03-04T10:05:00Z">
        <w:r w:rsidRPr="00564A49">
          <w:rPr>
            <w:lang w:val="en-US"/>
          </w:rPr>
          <w:t>–</w:t>
        </w:r>
        <w:r w:rsidRPr="00564A49">
          <w:rPr>
            <w:lang w:val="en-US"/>
          </w:rPr>
          <w:tab/>
        </w:r>
      </w:ins>
      <w:ins w:id="2784" w:author="Miska Hannuksela" w:date="2014-03-04T13:45:00Z">
        <w:r w:rsidR="001D368C">
          <w:rPr>
            <w:lang w:val="en-US"/>
          </w:rPr>
          <w:t>If an access unit delimiter NAL unit is present in the same access unit that contains the SEI NAL unit,</w:t>
        </w:r>
      </w:ins>
      <w:ins w:id="2785" w:author="Miska Hannuksela" w:date="2014-03-04T13:46:00Z">
        <w:r w:rsidR="001D368C">
          <w:rPr>
            <w:lang w:val="en-US"/>
          </w:rPr>
          <w:t xml:space="preserve"> the nal_unit( ) in the payload of the VPS rewriting SEI message is inserted </w:t>
        </w:r>
      </w:ins>
      <w:ins w:id="2786" w:author="Miska Hannuksela" w:date="2014-03-04T13:48:00Z">
        <w:r w:rsidR="009E22AC">
          <w:rPr>
            <w:lang w:val="en-US"/>
          </w:rPr>
          <w:t xml:space="preserve">into outBitstream </w:t>
        </w:r>
      </w:ins>
      <w:ins w:id="2787" w:author="Miska Hannuksela" w:date="2014-03-04T13:46:00Z">
        <w:r w:rsidR="001D368C">
          <w:rPr>
            <w:lang w:val="en-US"/>
          </w:rPr>
          <w:t xml:space="preserve">as the first NAL unit following the access unit delimiter NAL unit </w:t>
        </w:r>
      </w:ins>
      <w:ins w:id="2788" w:author="Miska Hannuksela" w:date="2014-03-04T13:47:00Z">
        <w:r w:rsidR="001D368C">
          <w:rPr>
            <w:lang w:val="en-US"/>
          </w:rPr>
          <w:t>in decoding order</w:t>
        </w:r>
      </w:ins>
      <w:ins w:id="2789" w:author="Miska Hannuksela" w:date="2014-03-04T13:46:00Z">
        <w:r w:rsidR="001D368C">
          <w:rPr>
            <w:lang w:val="en-US"/>
          </w:rPr>
          <w:t>.</w:t>
        </w:r>
      </w:ins>
    </w:p>
    <w:p w:rsidR="001D368C" w:rsidRDefault="009E22AC" w:rsidP="00206714">
      <w:pPr>
        <w:tabs>
          <w:tab w:val="clear" w:pos="794"/>
        </w:tabs>
        <w:ind w:left="840" w:hanging="437"/>
        <w:rPr>
          <w:ins w:id="2790" w:author="Miska Hannuksela" w:date="2014-03-04T13:45:00Z"/>
          <w:lang w:val="en-US"/>
        </w:rPr>
      </w:pPr>
      <w:ins w:id="2791" w:author="Miska Hannuksela" w:date="2014-03-04T13:47:00Z">
        <w:r w:rsidRPr="00564A49">
          <w:rPr>
            <w:lang w:val="en-US"/>
          </w:rPr>
          <w:t>–</w:t>
        </w:r>
        <w:r w:rsidRPr="00564A49">
          <w:rPr>
            <w:lang w:val="en-US"/>
          </w:rPr>
          <w:tab/>
        </w:r>
        <w:r>
          <w:rPr>
            <w:lang w:val="en-US"/>
          </w:rPr>
          <w:t>O</w:t>
        </w:r>
      </w:ins>
      <w:ins w:id="2792" w:author="Miska Hannuksela" w:date="2014-03-04T13:45:00Z">
        <w:r w:rsidR="001D368C">
          <w:rPr>
            <w:lang w:val="en-US"/>
          </w:rPr>
          <w:t>therwise</w:t>
        </w:r>
      </w:ins>
      <w:ins w:id="2793" w:author="Miska Hannuksela" w:date="2014-03-04T13:47:00Z">
        <w:r>
          <w:rPr>
            <w:lang w:val="en-US"/>
          </w:rPr>
          <w:t xml:space="preserve">, the </w:t>
        </w:r>
      </w:ins>
      <w:ins w:id="2794" w:author="Miska Hannuksela" w:date="2014-03-04T13:48:00Z">
        <w:r>
          <w:rPr>
            <w:lang w:val="en-US"/>
          </w:rPr>
          <w:t xml:space="preserve">nal_unit( ) in the payload of the VPS rewriting SEI message is inserted into outBitstream as </w:t>
        </w:r>
      </w:ins>
      <w:ins w:id="2795" w:author="Miska Hannuksela" w:date="2014-03-04T13:45:00Z">
        <w:r w:rsidR="001D368C">
          <w:rPr>
            <w:lang w:val="en-US"/>
          </w:rPr>
          <w:t xml:space="preserve">the first NAL unit, in decoding order, of the access unit. </w:t>
        </w:r>
      </w:ins>
    </w:p>
    <w:p w:rsidR="00206714" w:rsidRDefault="008307E0" w:rsidP="00206714">
      <w:pPr>
        <w:tabs>
          <w:tab w:val="clear" w:pos="794"/>
        </w:tabs>
        <w:ind w:left="840" w:hanging="437"/>
        <w:rPr>
          <w:ins w:id="2796" w:author="Miska Hannuksela" w:date="2014-03-04T10:31:00Z"/>
          <w:lang w:val="en-US"/>
        </w:rPr>
      </w:pPr>
      <w:ins w:id="2797" w:author="Miska Hannuksela" w:date="2014-03-04T09:42:00Z">
        <w:r w:rsidRPr="00564A49">
          <w:rPr>
            <w:lang w:val="en-US"/>
          </w:rPr>
          <w:t>–</w:t>
        </w:r>
        <w:r w:rsidRPr="00564A49">
          <w:rPr>
            <w:lang w:val="en-US"/>
          </w:rPr>
          <w:tab/>
        </w:r>
      </w:ins>
      <w:ins w:id="2798" w:author="Miska Hannuksela" w:date="2014-03-04T10:31:00Z">
        <w:r w:rsidR="00206714">
          <w:rPr>
            <w:lang w:val="en-US"/>
          </w:rPr>
          <w:t>The SEI NAL unit is removed.</w:t>
        </w:r>
      </w:ins>
    </w:p>
    <w:p w:rsidR="004141EA" w:rsidRDefault="004141EA" w:rsidP="004141EA">
      <w:pPr>
        <w:tabs>
          <w:tab w:val="clear" w:pos="794"/>
        </w:tabs>
        <w:ind w:left="437" w:hanging="437"/>
        <w:rPr>
          <w:ins w:id="2799" w:author="Miska Hannuksela" w:date="2014-03-04T11:46:00Z"/>
          <w:lang w:val="en-US"/>
        </w:rPr>
      </w:pPr>
      <w:ins w:id="2800" w:author="Miska Hannuksela" w:date="2014-03-04T11:46:00Z">
        <w:r w:rsidRPr="00564A49">
          <w:rPr>
            <w:lang w:val="en-US"/>
          </w:rPr>
          <w:t>–</w:t>
        </w:r>
        <w:r w:rsidRPr="00564A49">
          <w:rPr>
            <w:lang w:val="en-US"/>
          </w:rPr>
          <w:tab/>
        </w:r>
        <w:r>
          <w:rPr>
            <w:lang w:val="en-US"/>
          </w:rPr>
          <w:t xml:space="preserve">For each SEI NAL unit </w:t>
        </w:r>
      </w:ins>
      <w:ins w:id="2801" w:author="Miska Hannuksela" w:date="2014-03-04T12:02:00Z">
        <w:r w:rsidR="00041958">
          <w:rPr>
            <w:lang w:val="en-US"/>
          </w:rPr>
          <w:t xml:space="preserve">oldSeiNalUnit </w:t>
        </w:r>
      </w:ins>
      <w:ins w:id="2802" w:author="Miska Hannuksela" w:date="2014-03-04T11:46:00Z">
        <w:r>
          <w:rPr>
            <w:lang w:val="en-US"/>
          </w:rPr>
          <w:t xml:space="preserve">containing </w:t>
        </w:r>
      </w:ins>
      <w:ins w:id="2803" w:author="Miska Hannuksela" w:date="2014-03-04T13:49:00Z">
        <w:r w:rsidR="009E22AC">
          <w:rPr>
            <w:lang w:val="en-US"/>
          </w:rPr>
          <w:t>an output layer set nesting</w:t>
        </w:r>
      </w:ins>
      <w:ins w:id="2804" w:author="Miska Hannuksela" w:date="2014-03-04T11:46:00Z">
        <w:r>
          <w:rPr>
            <w:lang w:val="en-US"/>
          </w:rPr>
          <w:t xml:space="preserve"> SEI message for which all the following conditions are true: </w:t>
        </w:r>
      </w:ins>
    </w:p>
    <w:p w:rsidR="004141EA" w:rsidRDefault="004141EA" w:rsidP="004141EA">
      <w:pPr>
        <w:tabs>
          <w:tab w:val="clear" w:pos="794"/>
        </w:tabs>
        <w:ind w:left="840" w:hanging="437"/>
        <w:rPr>
          <w:ins w:id="2805" w:author="Miska Hannuksela" w:date="2014-03-04T11:46:00Z"/>
          <w:lang w:val="en-US"/>
        </w:rPr>
      </w:pPr>
      <w:ins w:id="2806" w:author="Miska Hannuksela" w:date="2014-03-04T11:46:00Z">
        <w:r w:rsidRPr="00564A49">
          <w:rPr>
            <w:lang w:val="en-US"/>
          </w:rPr>
          <w:t>–</w:t>
        </w:r>
        <w:r w:rsidRPr="00564A49">
          <w:rPr>
            <w:lang w:val="en-US"/>
          </w:rPr>
          <w:tab/>
        </w:r>
        <w:r>
          <w:rPr>
            <w:lang w:val="en-US"/>
          </w:rPr>
          <w:t xml:space="preserve">The </w:t>
        </w:r>
      </w:ins>
      <w:ins w:id="2807" w:author="Miska Hannuksela" w:date="2014-03-04T13:50:00Z">
        <w:r w:rsidR="009E22AC">
          <w:rPr>
            <w:lang w:val="en-US"/>
          </w:rPr>
          <w:t>output layer set</w:t>
        </w:r>
      </w:ins>
      <w:ins w:id="2808" w:author="Miska Hannuksela" w:date="2014-03-04T11:46:00Z">
        <w:r>
          <w:rPr>
            <w:lang w:val="en-US"/>
          </w:rPr>
          <w:t xml:space="preserve"> nesting SEI message contains </w:t>
        </w:r>
      </w:ins>
      <w:ins w:id="2809" w:author="Miska Hannuksela" w:date="2014-03-04T12:00:00Z">
        <w:r w:rsidR="00041958">
          <w:rPr>
            <w:lang w:val="en-US"/>
          </w:rPr>
          <w:t xml:space="preserve">a </w:t>
        </w:r>
      </w:ins>
      <w:ins w:id="2810" w:author="Miska Hannuksela" w:date="2014-03-04T11:59:00Z">
        <w:r w:rsidR="00041958">
          <w:rPr>
            <w:lang w:val="en-US"/>
          </w:rPr>
          <w:t xml:space="preserve">scalable nesting SEI message which contains </w:t>
        </w:r>
      </w:ins>
      <w:ins w:id="2811" w:author="Miska Hannuksela" w:date="2014-03-04T11:47:00Z">
        <w:r>
          <w:rPr>
            <w:lang w:val="en-US"/>
          </w:rPr>
          <w:t>one or more of the following:</w:t>
        </w:r>
      </w:ins>
      <w:ins w:id="2812" w:author="Miska Hannuksela" w:date="2014-03-04T11:46:00Z">
        <w:r>
          <w:rPr>
            <w:lang w:val="en-US"/>
          </w:rPr>
          <w:t xml:space="preserve"> </w:t>
        </w:r>
      </w:ins>
      <w:ins w:id="2813" w:author="Miska Hannuksela" w:date="2014-03-04T11:47:00Z">
        <w:r>
          <w:rPr>
            <w:lang w:val="en-US"/>
          </w:rPr>
          <w:t>buffering period SEI message, picture timing SEI message, decoding unit information SEI message</w:t>
        </w:r>
      </w:ins>
      <w:ins w:id="2814" w:author="Miska Hannuksela" w:date="2014-03-04T11:46:00Z">
        <w:r>
          <w:rPr>
            <w:lang w:val="en-US"/>
          </w:rPr>
          <w:t>.</w:t>
        </w:r>
      </w:ins>
    </w:p>
    <w:p w:rsidR="009E22AC" w:rsidRDefault="009E22AC" w:rsidP="009E22AC">
      <w:pPr>
        <w:tabs>
          <w:tab w:val="clear" w:pos="794"/>
        </w:tabs>
        <w:ind w:left="840" w:hanging="437"/>
        <w:rPr>
          <w:ins w:id="2815" w:author="Miska Hannuksela" w:date="2014-03-04T13:50:00Z"/>
          <w:lang w:val="en-US"/>
        </w:rPr>
      </w:pPr>
      <w:ins w:id="2816" w:author="Miska Hannuksela" w:date="2014-03-04T13:50:00Z">
        <w:r w:rsidRPr="00564A49">
          <w:rPr>
            <w:lang w:val="en-US"/>
          </w:rPr>
          <w:t>–</w:t>
        </w:r>
        <w:r w:rsidRPr="00564A49">
          <w:rPr>
            <w:lang w:val="en-US"/>
          </w:rPr>
          <w:tab/>
        </w:r>
        <w:r>
          <w:rPr>
            <w:lang w:val="en-US"/>
          </w:rPr>
          <w:t>ols_idx[ i ] is equal to lsIdx for a value of i in the range of 0 to num_ols_indices_minus1, inclusive.</w:t>
        </w:r>
      </w:ins>
    </w:p>
    <w:p w:rsidR="004141EA" w:rsidRDefault="004141EA" w:rsidP="004141EA">
      <w:pPr>
        <w:tabs>
          <w:tab w:val="clear" w:pos="794"/>
        </w:tabs>
        <w:ind w:left="840" w:hanging="437"/>
        <w:rPr>
          <w:ins w:id="2817" w:author="Miska Hannuksela" w:date="2014-03-04T12:01:00Z"/>
          <w:lang w:val="en-US"/>
        </w:rPr>
      </w:pPr>
      <w:ins w:id="2818" w:author="Miska Hannuksela" w:date="2014-03-04T11:46:00Z">
        <w:r>
          <w:rPr>
            <w:lang w:val="en-US"/>
          </w:rPr>
          <w:t>the following applies:</w:t>
        </w:r>
      </w:ins>
    </w:p>
    <w:p w:rsidR="00041958" w:rsidRDefault="00041958" w:rsidP="00041958">
      <w:pPr>
        <w:tabs>
          <w:tab w:val="clear" w:pos="794"/>
        </w:tabs>
        <w:ind w:left="840" w:hanging="437"/>
        <w:rPr>
          <w:ins w:id="2819" w:author="Miska Hannuksela" w:date="2014-03-04T12:04:00Z"/>
          <w:lang w:val="en-US"/>
        </w:rPr>
      </w:pPr>
      <w:ins w:id="2820" w:author="Miska Hannuksela" w:date="2014-03-04T12:01:00Z">
        <w:r w:rsidRPr="00564A49">
          <w:rPr>
            <w:lang w:val="en-US"/>
          </w:rPr>
          <w:t>–</w:t>
        </w:r>
        <w:r w:rsidRPr="00564A49">
          <w:rPr>
            <w:lang w:val="en-US"/>
          </w:rPr>
          <w:tab/>
        </w:r>
        <w:r>
          <w:rPr>
            <w:lang w:val="en-US"/>
          </w:rPr>
          <w:t>A</w:t>
        </w:r>
      </w:ins>
      <w:ins w:id="2821" w:author="Miska Hannuksela" w:date="2014-03-04T12:04:00Z">
        <w:r>
          <w:rPr>
            <w:lang w:val="en-US"/>
          </w:rPr>
          <w:t xml:space="preserve"> new</w:t>
        </w:r>
      </w:ins>
      <w:ins w:id="2822" w:author="Miska Hannuksela" w:date="2014-03-04T12:03:00Z">
        <w:r>
          <w:rPr>
            <w:lang w:val="en-US"/>
          </w:rPr>
          <w:t xml:space="preserve"> </w:t>
        </w:r>
      </w:ins>
      <w:ins w:id="2823" w:author="Miska Hannuksela" w:date="2014-03-04T13:53:00Z">
        <w:r w:rsidR="009E22AC">
          <w:rPr>
            <w:lang w:val="en-US"/>
          </w:rPr>
          <w:t xml:space="preserve">prefix </w:t>
        </w:r>
      </w:ins>
      <w:ins w:id="2824" w:author="Miska Hannuksela" w:date="2014-03-04T12:02:00Z">
        <w:r>
          <w:rPr>
            <w:lang w:val="en-US"/>
          </w:rPr>
          <w:t>SEI NAL unit is added in the same access unit that contains the SEI NAL unit</w:t>
        </w:r>
      </w:ins>
      <w:ins w:id="2825" w:author="Miska Hannuksela" w:date="2014-03-04T12:03:00Z">
        <w:r>
          <w:rPr>
            <w:lang w:val="en-US"/>
          </w:rPr>
          <w:t xml:space="preserve"> oldSeiNalUnit before the first VCL NAL unit of the access unit</w:t>
        </w:r>
      </w:ins>
      <w:ins w:id="2826" w:author="Miska Hannuksela" w:date="2014-03-04T12:04:00Z">
        <w:r>
          <w:rPr>
            <w:lang w:val="en-US"/>
          </w:rPr>
          <w:t xml:space="preserve">, where the NAL unit payload of the new </w:t>
        </w:r>
      </w:ins>
      <w:ins w:id="2827" w:author="Miska Hannuksela" w:date="2014-03-04T13:54:00Z">
        <w:r w:rsidR="009E22AC">
          <w:rPr>
            <w:lang w:val="en-US"/>
          </w:rPr>
          <w:t xml:space="preserve">prefix </w:t>
        </w:r>
      </w:ins>
      <w:ins w:id="2828" w:author="Miska Hannuksela" w:date="2014-03-04T12:04:00Z">
        <w:r>
          <w:rPr>
            <w:lang w:val="en-US"/>
          </w:rPr>
          <w:t>SEI NAL unit consists of the scalable nesting SEI message.</w:t>
        </w:r>
      </w:ins>
      <w:ins w:id="2829" w:author="Miska Hannuksela" w:date="2014-03-04T13:52:00Z">
        <w:r w:rsidR="009E22AC">
          <w:rPr>
            <w:lang w:val="en-US"/>
          </w:rPr>
          <w:t xml:space="preserve"> </w:t>
        </w:r>
      </w:ins>
      <w:ins w:id="2830" w:author="Miska Hannuksela" w:date="2014-03-04T13:53:00Z">
        <w:r w:rsidR="009E22AC">
          <w:rPr>
            <w:lang w:val="en-US"/>
          </w:rPr>
          <w:t xml:space="preserve">nuh_layer_id </w:t>
        </w:r>
      </w:ins>
      <w:ins w:id="2831" w:author="Miska Hannuksela" w:date="2014-03-04T13:54:00Z">
        <w:r w:rsidR="009E22AC">
          <w:rPr>
            <w:lang w:val="en-US"/>
          </w:rPr>
          <w:t>of</w:t>
        </w:r>
      </w:ins>
      <w:ins w:id="2832" w:author="Miska Hannuksela" w:date="2014-03-04T13:53:00Z">
        <w:r w:rsidR="009E22AC">
          <w:rPr>
            <w:lang w:val="en-US"/>
          </w:rPr>
          <w:t xml:space="preserve"> the new </w:t>
        </w:r>
      </w:ins>
      <w:ins w:id="2833" w:author="Miska Hannuksela" w:date="2014-03-04T13:54:00Z">
        <w:r w:rsidR="009E22AC">
          <w:rPr>
            <w:lang w:val="en-US"/>
          </w:rPr>
          <w:t xml:space="preserve">prefix </w:t>
        </w:r>
      </w:ins>
      <w:ins w:id="2834" w:author="Miska Hannuksela" w:date="2014-03-04T13:53:00Z">
        <w:r w:rsidR="009E22AC">
          <w:rPr>
            <w:lang w:val="en-US"/>
          </w:rPr>
          <w:t>SEI NAL unit is equal to 0 and nuh_temporal_id_plus1</w:t>
        </w:r>
      </w:ins>
      <w:ins w:id="2835" w:author="Miska Hannuksela" w:date="2014-03-04T13:54:00Z">
        <w:r w:rsidR="009E22AC">
          <w:rPr>
            <w:lang w:val="en-US"/>
          </w:rPr>
          <w:t xml:space="preserve"> of the new prefix SEI NAL unit is equal to 1.</w:t>
        </w:r>
      </w:ins>
    </w:p>
    <w:p w:rsidR="00041958" w:rsidRDefault="00041958" w:rsidP="00041958">
      <w:pPr>
        <w:tabs>
          <w:tab w:val="clear" w:pos="794"/>
        </w:tabs>
        <w:ind w:left="840" w:hanging="437"/>
        <w:rPr>
          <w:ins w:id="2836" w:author="Miska Hannuksela" w:date="2014-03-04T12:01:00Z"/>
          <w:lang w:val="en-US"/>
        </w:rPr>
      </w:pPr>
      <w:ins w:id="2837" w:author="Miska Hannuksela" w:date="2014-03-04T12:05:00Z">
        <w:r w:rsidRPr="00564A49">
          <w:rPr>
            <w:lang w:val="en-US"/>
          </w:rPr>
          <w:t>–</w:t>
        </w:r>
        <w:r w:rsidRPr="00564A49">
          <w:rPr>
            <w:lang w:val="en-US"/>
          </w:rPr>
          <w:tab/>
        </w:r>
        <w:r>
          <w:rPr>
            <w:lang w:val="en-US"/>
          </w:rPr>
          <w:t>The SEI NAL unit oldSeiNalUnit is removed.</w:t>
        </w:r>
      </w:ins>
    </w:p>
    <w:p w:rsidR="009E22AC" w:rsidRDefault="009E22AC" w:rsidP="008307E0">
      <w:pPr>
        <w:tabs>
          <w:tab w:val="clear" w:pos="794"/>
        </w:tabs>
        <w:ind w:left="437" w:hanging="437"/>
        <w:rPr>
          <w:ins w:id="2838" w:author="Miska Hannuksela" w:date="2014-03-04T13:55:00Z"/>
          <w:lang w:val="en-US"/>
        </w:rPr>
      </w:pPr>
      <w:ins w:id="2839" w:author="Miska Hannuksela" w:date="2014-03-04T13:55:00Z">
        <w:r w:rsidRPr="00564A49">
          <w:rPr>
            <w:lang w:val="en-US"/>
          </w:rPr>
          <w:t>–</w:t>
        </w:r>
        <w:r w:rsidRPr="00564A49">
          <w:rPr>
            <w:lang w:val="en-US"/>
          </w:rPr>
          <w:tab/>
        </w:r>
        <w:r>
          <w:rPr>
            <w:lang w:val="en-US"/>
          </w:rPr>
          <w:t xml:space="preserve">All SEI NAL units containing an output layer set nesting SEI message or </w:t>
        </w:r>
      </w:ins>
      <w:ins w:id="2840" w:author="Miska Hannuksela" w:date="2014-03-04T13:56:00Z">
        <w:r>
          <w:rPr>
            <w:lang w:val="en-US"/>
          </w:rPr>
          <w:t xml:space="preserve">a </w:t>
        </w:r>
      </w:ins>
      <w:ins w:id="2841" w:author="Miska Hannuksela" w:date="2014-03-04T13:55:00Z">
        <w:r>
          <w:rPr>
            <w:lang w:val="en-US"/>
          </w:rPr>
          <w:t>bitstream partition nesting</w:t>
        </w:r>
      </w:ins>
      <w:ins w:id="2842" w:author="Miska Hannuksela" w:date="2014-03-04T13:56:00Z">
        <w:r>
          <w:rPr>
            <w:lang w:val="en-US"/>
          </w:rPr>
          <w:t xml:space="preserve"> SEI message are removed.</w:t>
        </w:r>
      </w:ins>
    </w:p>
    <w:p w:rsidR="008307E0" w:rsidRDefault="00206714" w:rsidP="008307E0">
      <w:pPr>
        <w:tabs>
          <w:tab w:val="clear" w:pos="794"/>
        </w:tabs>
        <w:ind w:left="437" w:hanging="437"/>
        <w:rPr>
          <w:ins w:id="2843" w:author="Miska Hannuksela" w:date="2014-03-04T09:49:00Z"/>
          <w:lang w:val="en-US"/>
        </w:rPr>
      </w:pPr>
      <w:ins w:id="2844" w:author="Miska Hannuksela" w:date="2014-03-04T10:31:00Z">
        <w:r w:rsidRPr="00564A49">
          <w:rPr>
            <w:lang w:val="en-US"/>
          </w:rPr>
          <w:t>–</w:t>
        </w:r>
        <w:r w:rsidRPr="00564A49">
          <w:rPr>
            <w:lang w:val="en-US"/>
          </w:rPr>
          <w:tab/>
        </w:r>
      </w:ins>
      <w:ins w:id="2845" w:author="Miska Hannuksela" w:date="2014-03-04T09:48:00Z">
        <w:r w:rsidR="008307E0">
          <w:rPr>
            <w:lang w:val="en-US"/>
          </w:rPr>
          <w:t>For each SEI NAL unit containing a scalable nesting SEI message</w:t>
        </w:r>
      </w:ins>
      <w:ins w:id="2846" w:author="Miska Hannuksela" w:date="2014-03-04T09:49:00Z">
        <w:r w:rsidR="008307E0">
          <w:rPr>
            <w:lang w:val="en-US"/>
          </w:rPr>
          <w:t xml:space="preserve">, </w:t>
        </w:r>
        <w:r w:rsidR="00590915">
          <w:rPr>
            <w:lang w:val="en-US"/>
          </w:rPr>
          <w:t>the following</w:t>
        </w:r>
      </w:ins>
      <w:ins w:id="2847" w:author="Miska Hannuksela" w:date="2014-03-04T09:50:00Z">
        <w:r w:rsidR="00590915">
          <w:rPr>
            <w:lang w:val="en-US"/>
          </w:rPr>
          <w:t xml:space="preserve"> applies:</w:t>
        </w:r>
      </w:ins>
    </w:p>
    <w:p w:rsidR="008307E0" w:rsidRDefault="008307E0" w:rsidP="008307E0">
      <w:pPr>
        <w:tabs>
          <w:tab w:val="clear" w:pos="794"/>
        </w:tabs>
        <w:ind w:left="840" w:hanging="437"/>
        <w:rPr>
          <w:ins w:id="2848" w:author="Miska Hannuksela" w:date="2014-03-04T09:50:00Z"/>
          <w:lang w:val="en-US"/>
        </w:rPr>
      </w:pPr>
      <w:ins w:id="2849" w:author="Miska Hannuksela" w:date="2014-03-04T09:49:00Z">
        <w:r w:rsidRPr="00564A49">
          <w:rPr>
            <w:lang w:val="en-US"/>
          </w:rPr>
          <w:t>–</w:t>
        </w:r>
        <w:r w:rsidRPr="00564A49">
          <w:rPr>
            <w:lang w:val="en-US"/>
          </w:rPr>
          <w:tab/>
        </w:r>
        <w:r>
          <w:rPr>
            <w:lang w:val="en-US"/>
          </w:rPr>
          <w:t xml:space="preserve">For each value of i in the range of </w:t>
        </w:r>
      </w:ins>
      <w:ins w:id="2850" w:author="Miska Hannuksela" w:date="2014-03-04T09:50:00Z">
        <w:r>
          <w:rPr>
            <w:lang w:val="en-US"/>
          </w:rPr>
          <w:t xml:space="preserve">0 to nesting_num_layers_minus1, inclusive, </w:t>
        </w:r>
        <w:r w:rsidR="00590915">
          <w:rPr>
            <w:lang w:val="en-US"/>
          </w:rPr>
          <w:t>the following applies:</w:t>
        </w:r>
      </w:ins>
    </w:p>
    <w:p w:rsidR="008307E0" w:rsidRDefault="008307E0" w:rsidP="008307E0">
      <w:pPr>
        <w:tabs>
          <w:tab w:val="clear" w:pos="794"/>
        </w:tabs>
        <w:ind w:left="1243" w:hanging="437"/>
        <w:rPr>
          <w:ins w:id="2851" w:author="Miska Hannuksela" w:date="2014-03-04T09:42:00Z"/>
          <w:lang w:val="en-US"/>
        </w:rPr>
      </w:pPr>
      <w:ins w:id="2852" w:author="Miska Hannuksela" w:date="2014-03-04T09:50:00Z">
        <w:r w:rsidRPr="00564A49">
          <w:rPr>
            <w:lang w:val="en-US"/>
          </w:rPr>
          <w:t>–</w:t>
        </w:r>
        <w:r w:rsidRPr="00564A49">
          <w:rPr>
            <w:lang w:val="en-US"/>
          </w:rPr>
          <w:tab/>
        </w:r>
      </w:ins>
      <w:ins w:id="2853" w:author="Miska Hannuksela" w:date="2014-03-04T09:43:00Z">
        <w:r>
          <w:rPr>
            <w:lang w:val="en-US"/>
          </w:rPr>
          <w:t>When nesting_layer_id[ i ] in</w:t>
        </w:r>
      </w:ins>
      <w:ins w:id="2854" w:author="Miska Hannuksela" w:date="2014-03-04T09:42:00Z">
        <w:r>
          <w:rPr>
            <w:lang w:val="en-US"/>
          </w:rPr>
          <w:t xml:space="preserve"> a scalable nesting SEI message </w:t>
        </w:r>
      </w:ins>
      <w:ins w:id="2855" w:author="Miska Hannuksela" w:date="2014-03-04T09:43:00Z">
        <w:r>
          <w:rPr>
            <w:lang w:val="en-US"/>
          </w:rPr>
          <w:t xml:space="preserve">is equal to </w:t>
        </w:r>
      </w:ins>
      <w:ins w:id="2856" w:author="Miska Hannuksela" w:date="2014-03-04T09:47:00Z">
        <w:r>
          <w:rPr>
            <w:lang w:val="en-US"/>
          </w:rPr>
          <w:t>AssignedBaseLayerId[ lsIdx ]</w:t>
        </w:r>
      </w:ins>
      <w:ins w:id="2857" w:author="Miska Hannuksela" w:date="2014-03-04T09:48:00Z">
        <w:r>
          <w:rPr>
            <w:lang w:val="en-US"/>
          </w:rPr>
          <w:t xml:space="preserve">, nesting_layer_id[ i ] </w:t>
        </w:r>
      </w:ins>
      <w:ins w:id="2858" w:author="Miska Hannuksela" w:date="2014-03-04T09:50:00Z">
        <w:r w:rsidR="00590915">
          <w:rPr>
            <w:lang w:val="en-US"/>
          </w:rPr>
          <w:t xml:space="preserve">is set </w:t>
        </w:r>
      </w:ins>
      <w:ins w:id="2859" w:author="Miska Hannuksela" w:date="2014-03-04T09:48:00Z">
        <w:r>
          <w:rPr>
            <w:lang w:val="en-US"/>
          </w:rPr>
          <w:t>equal to 0.</w:t>
        </w:r>
      </w:ins>
    </w:p>
    <w:p w:rsidR="007E173E" w:rsidRPr="00564A49" w:rsidRDefault="007E173E" w:rsidP="00A47BD5">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564A49">
        <w:rPr>
          <w:lang w:val="en-US"/>
        </w:rPr>
        <w:t>(Void)</w:t>
      </w:r>
      <w:bookmarkEnd w:id="2703"/>
      <w:bookmarkEnd w:id="2704"/>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860" w:name="_Ref348357790"/>
      <w:bookmarkStart w:id="2861" w:name="_Toc377921568"/>
      <w:bookmarkStart w:id="2862" w:name="_Toc378026206"/>
      <w:r w:rsidRPr="00564A49">
        <w:rPr>
          <w:lang w:val="en-US"/>
        </w:rPr>
        <w:t>Byte stream format</w:t>
      </w:r>
      <w:bookmarkEnd w:id="2860"/>
      <w:bookmarkEnd w:id="2861"/>
      <w:bookmarkEnd w:id="286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863" w:name="_Ref348357793"/>
      <w:bookmarkStart w:id="2864" w:name="_Toc377921569"/>
      <w:bookmarkStart w:id="2865" w:name="_Toc378026207"/>
      <w:r w:rsidRPr="00564A49">
        <w:rPr>
          <w:lang w:val="en-US"/>
        </w:rPr>
        <w:t>Hypothetical reference decoder</w:t>
      </w:r>
      <w:bookmarkEnd w:id="2863"/>
      <w:bookmarkEnd w:id="2864"/>
      <w:bookmarkEnd w:id="286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866" w:name="_Ref348357799"/>
      <w:bookmarkStart w:id="2867" w:name="_Toc377921570"/>
      <w:bookmarkStart w:id="2868" w:name="_Toc378026208"/>
      <w:r w:rsidRPr="00564A49">
        <w:rPr>
          <w:lang w:val="en-US"/>
        </w:rPr>
        <w:t>SEI messages</w:t>
      </w:r>
      <w:bookmarkEnd w:id="2866"/>
      <w:bookmarkEnd w:id="2867"/>
      <w:bookmarkEnd w:id="286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869" w:name="_Toc317198929"/>
      <w:bookmarkStart w:id="2870" w:name="_Toc364083381"/>
      <w:r w:rsidRPr="00564A49">
        <w:rPr>
          <w:i/>
          <w:noProof/>
          <w:lang w:val="en-US"/>
        </w:rPr>
        <w:t>T</w:t>
      </w:r>
      <w:r w:rsidRPr="00564A49">
        <w:rPr>
          <w:i/>
          <w:noProof/>
        </w:rPr>
        <w:t xml:space="preserve">he semantics of the structure of pictures information SEI message specified in subclause D.3.18 are replaced with the </w:t>
      </w:r>
      <w:r w:rsidRPr="00564A49">
        <w:rPr>
          <w:i/>
          <w:noProof/>
        </w:rPr>
        <w:lastRenderedPageBreak/>
        <w:t>following:</w:t>
      </w:r>
      <w:bookmarkEnd w:id="2869"/>
      <w:bookmarkEnd w:id="287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871" w:name="_Toc190849834"/>
      <w:bookmarkStart w:id="2872" w:name="_Toc198881594"/>
      <w:bookmarkStart w:id="2873" w:name="_Ref210021484"/>
      <w:bookmarkStart w:id="2874" w:name="_Toc221286691"/>
      <w:bookmarkStart w:id="2875" w:name="_Toc377921571"/>
      <w:bookmarkStart w:id="2876" w:name="_Toc378026209"/>
      <w:r w:rsidRPr="00564A49">
        <w:rPr>
          <w:lang w:val="en-US"/>
        </w:rPr>
        <w:t>SEI message syntax</w:t>
      </w:r>
      <w:bookmarkEnd w:id="2871"/>
      <w:bookmarkEnd w:id="2872"/>
      <w:bookmarkEnd w:id="2873"/>
      <w:bookmarkEnd w:id="2874"/>
      <w:bookmarkEnd w:id="2875"/>
      <w:bookmarkEnd w:id="287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77" w:name="_Toc226457147"/>
      <w:bookmarkStart w:id="2878" w:name="_Toc248045614"/>
      <w:bookmarkStart w:id="2879" w:name="_Toc288343354"/>
      <w:bookmarkStart w:id="2880" w:name="_Toc377921572"/>
      <w:bookmarkStart w:id="2881" w:name="_Toc378026210"/>
      <w:r w:rsidRPr="00564A49">
        <w:rPr>
          <w:lang w:val="en-US"/>
        </w:rPr>
        <w:t xml:space="preserve">Layers not present SEI message </w:t>
      </w:r>
      <w:bookmarkEnd w:id="2877"/>
      <w:bookmarkEnd w:id="2878"/>
      <w:bookmarkEnd w:id="2879"/>
      <w:r w:rsidRPr="00564A49">
        <w:rPr>
          <w:lang w:val="en-US"/>
        </w:rPr>
        <w:t>syntax</w:t>
      </w:r>
      <w:bookmarkEnd w:id="2880"/>
      <w:bookmarkEnd w:id="288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82" w:name="_Toc377921573"/>
      <w:bookmarkStart w:id="2883" w:name="_Toc378026211"/>
      <w:r w:rsidRPr="00564A49">
        <w:rPr>
          <w:lang w:val="en-US"/>
        </w:rPr>
        <w:lastRenderedPageBreak/>
        <w:t>Inter-layer constrained tile sets SEI message syntax</w:t>
      </w:r>
      <w:bookmarkEnd w:id="2882"/>
      <w:bookmarkEnd w:id="288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84" w:name="_Toc377921574"/>
      <w:bookmarkStart w:id="2885" w:name="_Toc378026212"/>
      <w:r w:rsidRPr="00564A49">
        <w:rPr>
          <w:lang w:val="en-US"/>
        </w:rPr>
        <w:t>Bitstream partition nesting SEI message syntax</w:t>
      </w:r>
      <w:bookmarkEnd w:id="2884"/>
      <w:bookmarkEnd w:id="288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86" w:name="_Toc377921575"/>
      <w:bookmarkStart w:id="2887" w:name="_Toc378026213"/>
      <w:r w:rsidRPr="00564A49">
        <w:rPr>
          <w:lang w:val="en-US"/>
        </w:rPr>
        <w:lastRenderedPageBreak/>
        <w:t>Bitstream partition initial arrival time SEI message syntax</w:t>
      </w:r>
      <w:bookmarkEnd w:id="2886"/>
      <w:bookmarkEnd w:id="288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88" w:name="_Toc377921576"/>
      <w:bookmarkStart w:id="2889" w:name="_Toc378026214"/>
      <w:r w:rsidRPr="00564A49">
        <w:rPr>
          <w:lang w:val="en-US"/>
        </w:rPr>
        <w:t>Bitstream partition HRD parameters SEI message syntax</w:t>
      </w:r>
      <w:bookmarkEnd w:id="2888"/>
      <w:bookmarkEnd w:id="288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w:t>
            </w:r>
            <w:ins w:id="2890" w:author="Miska Hannuksela" w:date="2014-03-04T14:54:00Z">
              <w:r w:rsidR="002D6E57">
                <w:rPr>
                  <w:rFonts w:ascii="Times New Roman" w:hAnsi="Times New Roman"/>
                  <w:lang w:val="en-US"/>
                </w:rPr>
                <w:t>layer_id_in_nuh[ </w:t>
              </w:r>
            </w:ins>
            <w:r w:rsidRPr="00564A49">
              <w:rPr>
                <w:rFonts w:ascii="Times New Roman" w:hAnsi="Times New Roman"/>
                <w:lang w:val="en-US"/>
              </w:rPr>
              <w:t>j</w:t>
            </w:r>
            <w:ins w:id="2891" w:author="Miska Hannuksela" w:date="2014-03-04T14:55:00Z">
              <w:r w:rsidR="002D6E57">
                <w:rPr>
                  <w:rFonts w:ascii="Times New Roman" w:hAnsi="Times New Roman"/>
                  <w:lang w:val="en-US"/>
                </w:rPr>
                <w:t> ]</w:t>
              </w:r>
            </w:ins>
            <w:r w:rsidRPr="00564A49">
              <w:rPr>
                <w:rFonts w:ascii="Times New Roman" w:hAnsi="Times New Roman"/>
                <w:lang w:val="en-US"/>
              </w:rPr>
              <w:t>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92" w:name="_Toc377921577"/>
      <w:bookmarkStart w:id="2893" w:name="_Toc378026215"/>
      <w:r w:rsidRPr="00564A49">
        <w:rPr>
          <w:lang w:val="en-US"/>
        </w:rPr>
        <w:lastRenderedPageBreak/>
        <w:t>Sub-bitstream property SEI message syntax</w:t>
      </w:r>
      <w:bookmarkEnd w:id="2892"/>
      <w:bookmarkEnd w:id="289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894" w:name="_Toc377921578"/>
      <w:bookmarkStart w:id="2895" w:name="_Toc378026216"/>
      <w:r w:rsidRPr="00564A49">
        <w:rPr>
          <w:lang w:val="en-US"/>
        </w:rPr>
        <w:t>Alpha channel information SEI message syntax</w:t>
      </w:r>
      <w:bookmarkEnd w:id="2894"/>
      <w:bookmarkEnd w:id="2895"/>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6A2B72" w:rsidRPr="00564A49" w:rsidRDefault="006A2B72" w:rsidP="006A2B72">
      <w:pPr>
        <w:pStyle w:val="3H2"/>
        <w:keepLines w:val="0"/>
        <w:numPr>
          <w:ilvl w:val="3"/>
          <w:numId w:val="37"/>
        </w:numPr>
        <w:tabs>
          <w:tab w:val="clear" w:pos="4230"/>
          <w:tab w:val="num" w:pos="1134"/>
        </w:tabs>
        <w:ind w:left="1134" w:hanging="1134"/>
        <w:rPr>
          <w:ins w:id="2896" w:author="Miska Hannuksela" w:date="2014-03-04T12:52:00Z"/>
          <w:lang w:val="en-US"/>
        </w:rPr>
      </w:pPr>
      <w:bookmarkStart w:id="2897" w:name="_Toc377921579"/>
      <w:bookmarkStart w:id="2898" w:name="_Toc378026217"/>
      <w:ins w:id="2899" w:author="Miska Hannuksela" w:date="2014-03-04T12:53:00Z">
        <w:r>
          <w:rPr>
            <w:lang w:val="en-US"/>
          </w:rPr>
          <w:t>Output layer set nesting</w:t>
        </w:r>
      </w:ins>
      <w:ins w:id="2900" w:author="Miska Hannuksela" w:date="2014-03-04T12:52:00Z">
        <w:r w:rsidRPr="00564A49">
          <w:rPr>
            <w:lang w:val="en-US"/>
          </w:rPr>
          <w:t xml:space="preserve"> SEI message syntax</w:t>
        </w:r>
      </w:ins>
    </w:p>
    <w:p w:rsidR="006A2B72" w:rsidRPr="00564A49"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01" w:author="Miska Hannuksela" w:date="2014-03-04T12:52:00Z"/>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6A2B72" w:rsidRPr="00564A49" w:rsidTr="002D6E57">
        <w:trPr>
          <w:trHeight w:val="289"/>
          <w:jc w:val="center"/>
          <w:ins w:id="2902" w:author="Miska Hannuksela" w:date="2014-03-04T12:52:00Z"/>
        </w:trPr>
        <w:tc>
          <w:tcPr>
            <w:tcW w:w="7920" w:type="dxa"/>
          </w:tcPr>
          <w:p w:rsidR="006A2B72" w:rsidRPr="00564A49" w:rsidRDefault="006A2B7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03" w:author="Miska Hannuksela" w:date="2014-03-04T12:52:00Z"/>
                <w:b/>
              </w:rPr>
            </w:pPr>
            <w:ins w:id="2904" w:author="Miska Hannuksela" w:date="2014-03-04T12:53:00Z">
              <w:r>
                <w:t>output_layer_set_nesting</w:t>
              </w:r>
            </w:ins>
            <w:ins w:id="2905" w:author="Miska Hannuksela" w:date="2014-03-04T12:52:00Z">
              <w:r w:rsidRPr="00564A49">
                <w:t>( payloadSize ) {</w:t>
              </w:r>
            </w:ins>
          </w:p>
        </w:tc>
        <w:tc>
          <w:tcPr>
            <w:tcW w:w="1153" w:type="dxa"/>
          </w:tcPr>
          <w:p w:rsidR="006A2B72" w:rsidRPr="00564A49" w:rsidRDefault="006A2B72" w:rsidP="002D6E57">
            <w:pPr>
              <w:keepNext/>
              <w:spacing w:before="0" w:after="60"/>
              <w:rPr>
                <w:ins w:id="2906" w:author="Miska Hannuksela" w:date="2014-03-04T12:52:00Z"/>
                <w:bCs/>
              </w:rPr>
            </w:pPr>
            <w:ins w:id="2907" w:author="Miska Hannuksela" w:date="2014-03-04T12:52:00Z">
              <w:r w:rsidRPr="00564A49">
                <w:rPr>
                  <w:bCs/>
                </w:rPr>
                <w:t>Descriptor</w:t>
              </w:r>
            </w:ins>
          </w:p>
        </w:tc>
      </w:tr>
      <w:tr w:rsidR="004C44FE" w:rsidRPr="00564A49" w:rsidTr="002D6E57">
        <w:trPr>
          <w:trHeight w:val="289"/>
          <w:jc w:val="center"/>
          <w:ins w:id="2908" w:author="Miska Hannuksela" w:date="2014-03-05T12:51:00Z"/>
        </w:trPr>
        <w:tc>
          <w:tcPr>
            <w:tcW w:w="7920" w:type="dxa"/>
          </w:tcPr>
          <w:p w:rsidR="004C44FE" w:rsidRPr="004C44FE" w:rsidRDefault="004C44FE"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09" w:author="Miska Hannuksela" w:date="2014-03-05T12:51:00Z"/>
                <w:b/>
              </w:rPr>
            </w:pPr>
            <w:ins w:id="2910" w:author="Miska Hannuksela" w:date="2014-03-05T12:51:00Z">
              <w:r>
                <w:tab/>
              </w:r>
              <w:r w:rsidRPr="004C44FE">
                <w:rPr>
                  <w:b/>
                </w:rPr>
                <w:t>ols_flag</w:t>
              </w:r>
            </w:ins>
          </w:p>
        </w:tc>
        <w:tc>
          <w:tcPr>
            <w:tcW w:w="1153" w:type="dxa"/>
          </w:tcPr>
          <w:p w:rsidR="004C44FE" w:rsidRPr="00564A49" w:rsidRDefault="004C44FE" w:rsidP="002D6E57">
            <w:pPr>
              <w:keepNext/>
              <w:spacing w:before="0" w:after="60"/>
              <w:rPr>
                <w:ins w:id="2911" w:author="Miska Hannuksela" w:date="2014-03-05T12:51:00Z"/>
                <w:bCs/>
              </w:rPr>
            </w:pPr>
            <w:ins w:id="2912" w:author="Miska Hannuksela" w:date="2014-03-05T12:51:00Z">
              <w:r>
                <w:rPr>
                  <w:bCs/>
                </w:rPr>
                <w:t>u(1)</w:t>
              </w:r>
            </w:ins>
          </w:p>
        </w:tc>
      </w:tr>
      <w:tr w:rsidR="005D2FB2" w:rsidRPr="00564A49" w:rsidTr="002D6E57">
        <w:trPr>
          <w:trHeight w:val="289"/>
          <w:jc w:val="center"/>
          <w:ins w:id="2913" w:author="Miska Hannuksela" w:date="2014-03-04T13:04:00Z"/>
        </w:trPr>
        <w:tc>
          <w:tcPr>
            <w:tcW w:w="7920" w:type="dxa"/>
          </w:tcPr>
          <w:p w:rsidR="005D2FB2" w:rsidRPr="005D2FB2" w:rsidRDefault="005D2FB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14" w:author="Miska Hannuksela" w:date="2014-03-04T13:04:00Z"/>
                <w:b/>
              </w:rPr>
            </w:pPr>
            <w:ins w:id="2915" w:author="Miska Hannuksela" w:date="2014-03-04T13:04:00Z">
              <w:r>
                <w:tab/>
              </w:r>
              <w:r w:rsidRPr="005D2FB2">
                <w:rPr>
                  <w:b/>
                </w:rPr>
                <w:t>num_ols_indices_minus1</w:t>
              </w:r>
            </w:ins>
          </w:p>
        </w:tc>
        <w:tc>
          <w:tcPr>
            <w:tcW w:w="1153" w:type="dxa"/>
          </w:tcPr>
          <w:p w:rsidR="005D2FB2" w:rsidRPr="00564A49" w:rsidRDefault="005D2FB2" w:rsidP="002D6E57">
            <w:pPr>
              <w:keepNext/>
              <w:spacing w:before="0" w:after="60"/>
              <w:rPr>
                <w:ins w:id="2916" w:author="Miska Hannuksela" w:date="2014-03-04T13:04:00Z"/>
                <w:bCs/>
              </w:rPr>
            </w:pPr>
            <w:ins w:id="2917" w:author="Miska Hannuksela" w:date="2014-03-04T13:04:00Z">
              <w:r>
                <w:rPr>
                  <w:bCs/>
                </w:rPr>
                <w:t>ue(v)</w:t>
              </w:r>
            </w:ins>
          </w:p>
        </w:tc>
      </w:tr>
      <w:tr w:rsidR="005D2FB2" w:rsidRPr="00564A49" w:rsidTr="002D6E57">
        <w:trPr>
          <w:trHeight w:val="289"/>
          <w:jc w:val="center"/>
          <w:ins w:id="2918" w:author="Miska Hannuksela" w:date="2014-03-04T13:04:00Z"/>
        </w:trPr>
        <w:tc>
          <w:tcPr>
            <w:tcW w:w="7920" w:type="dxa"/>
          </w:tcPr>
          <w:p w:rsidR="005D2FB2" w:rsidRDefault="005D2FB2"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19" w:author="Miska Hannuksela" w:date="2014-03-04T13:04:00Z"/>
              </w:rPr>
            </w:pPr>
            <w:ins w:id="2920" w:author="Miska Hannuksela" w:date="2014-03-04T13:04:00Z">
              <w:r>
                <w:tab/>
                <w:t>for( i = 0; i &lt;= num_ols_indices_minus1; i++ )</w:t>
              </w:r>
            </w:ins>
          </w:p>
        </w:tc>
        <w:tc>
          <w:tcPr>
            <w:tcW w:w="1153" w:type="dxa"/>
          </w:tcPr>
          <w:p w:rsidR="005D2FB2" w:rsidRDefault="005D2FB2" w:rsidP="002D6E57">
            <w:pPr>
              <w:keepNext/>
              <w:spacing w:before="0" w:after="60"/>
              <w:rPr>
                <w:ins w:id="2921" w:author="Miska Hannuksela" w:date="2014-03-04T13:04:00Z"/>
                <w:bCs/>
              </w:rPr>
            </w:pPr>
          </w:p>
        </w:tc>
      </w:tr>
      <w:tr w:rsidR="006A2B72" w:rsidRPr="00564A49" w:rsidTr="002D6E57">
        <w:trPr>
          <w:trHeight w:val="289"/>
          <w:jc w:val="center"/>
          <w:ins w:id="2922" w:author="Miska Hannuksela" w:date="2014-03-04T12:52:00Z"/>
        </w:trPr>
        <w:tc>
          <w:tcPr>
            <w:tcW w:w="7920" w:type="dxa"/>
          </w:tcPr>
          <w:p w:rsidR="006A2B72" w:rsidRPr="005D2FB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23" w:author="Miska Hannuksela" w:date="2014-03-04T12:52:00Z"/>
              </w:rPr>
            </w:pPr>
            <w:ins w:id="2924" w:author="Miska Hannuksela" w:date="2014-03-04T12:52:00Z">
              <w:r>
                <w:tab/>
              </w:r>
            </w:ins>
            <w:ins w:id="2925" w:author="Miska Hannuksela" w:date="2014-03-04T13:04:00Z">
              <w:r w:rsidR="005D2FB2">
                <w:tab/>
              </w:r>
            </w:ins>
            <w:ins w:id="2926" w:author="Miska Hannuksela" w:date="2014-03-04T12:55:00Z">
              <w:r w:rsidRPr="006A2B72">
                <w:rPr>
                  <w:b/>
                </w:rPr>
                <w:t>ols_idx</w:t>
              </w:r>
            </w:ins>
            <w:ins w:id="2927" w:author="Miska Hannuksela" w:date="2014-03-04T13:04:00Z">
              <w:r w:rsidR="005D2FB2">
                <w:t>[ i ]</w:t>
              </w:r>
            </w:ins>
          </w:p>
        </w:tc>
        <w:tc>
          <w:tcPr>
            <w:tcW w:w="1153" w:type="dxa"/>
          </w:tcPr>
          <w:p w:rsidR="006A2B72" w:rsidRPr="00564A49" w:rsidRDefault="006A2B72" w:rsidP="002D6E57">
            <w:pPr>
              <w:keepNext/>
              <w:spacing w:before="0" w:after="60"/>
              <w:rPr>
                <w:ins w:id="2928" w:author="Miska Hannuksela" w:date="2014-03-04T12:52:00Z"/>
                <w:bCs/>
              </w:rPr>
            </w:pPr>
            <w:ins w:id="2929" w:author="Miska Hannuksela" w:date="2014-03-04T12:55:00Z">
              <w:r>
                <w:rPr>
                  <w:bCs/>
                </w:rPr>
                <w:t>ue(v)</w:t>
              </w:r>
            </w:ins>
          </w:p>
        </w:tc>
      </w:tr>
      <w:tr w:rsidR="006A2B72" w:rsidRPr="00564A49" w:rsidTr="002D6E57">
        <w:trPr>
          <w:trHeight w:val="289"/>
          <w:jc w:val="center"/>
          <w:ins w:id="2930" w:author="Miska Hannuksela" w:date="2014-03-04T12:55: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31" w:author="Miska Hannuksela" w:date="2014-03-04T12:55:00Z"/>
              </w:rPr>
            </w:pPr>
            <w:ins w:id="2932" w:author="Miska Hannuksela" w:date="2014-03-04T12:55:00Z">
              <w:r>
                <w:tab/>
                <w:t>while( !byte_aligned( ) )</w:t>
              </w:r>
            </w:ins>
          </w:p>
        </w:tc>
        <w:tc>
          <w:tcPr>
            <w:tcW w:w="1153" w:type="dxa"/>
          </w:tcPr>
          <w:p w:rsidR="006A2B72" w:rsidRDefault="006A2B72" w:rsidP="002D6E57">
            <w:pPr>
              <w:keepNext/>
              <w:spacing w:before="0" w:after="60"/>
              <w:rPr>
                <w:ins w:id="2933" w:author="Miska Hannuksela" w:date="2014-03-04T12:55:00Z"/>
                <w:bCs/>
              </w:rPr>
            </w:pPr>
          </w:p>
        </w:tc>
      </w:tr>
      <w:tr w:rsidR="006A2B72" w:rsidRPr="00564A49" w:rsidTr="002D6E57">
        <w:trPr>
          <w:trHeight w:val="289"/>
          <w:jc w:val="center"/>
          <w:ins w:id="2934"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35" w:author="Miska Hannuksela" w:date="2014-03-04T12:56:00Z"/>
              </w:rPr>
            </w:pPr>
            <w:ins w:id="2936" w:author="Miska Hannuksela" w:date="2014-03-04T12:56:00Z">
              <w:r>
                <w:tab/>
              </w:r>
              <w:r>
                <w:tab/>
              </w:r>
              <w:r w:rsidRPr="006A2B72">
                <w:rPr>
                  <w:b/>
                </w:rPr>
                <w:t>ols_nesting_zero_bit</w:t>
              </w:r>
              <w:r>
                <w:t xml:space="preserve"> /* equal to 0 */</w:t>
              </w:r>
            </w:ins>
          </w:p>
        </w:tc>
        <w:tc>
          <w:tcPr>
            <w:tcW w:w="1153" w:type="dxa"/>
          </w:tcPr>
          <w:p w:rsidR="006A2B72" w:rsidRDefault="006A2B72" w:rsidP="002D6E57">
            <w:pPr>
              <w:keepNext/>
              <w:spacing w:before="0" w:after="60"/>
              <w:rPr>
                <w:ins w:id="2937" w:author="Miska Hannuksela" w:date="2014-03-04T12:56:00Z"/>
                <w:bCs/>
              </w:rPr>
            </w:pPr>
            <w:ins w:id="2938" w:author="Miska Hannuksela" w:date="2014-03-04T12:56:00Z">
              <w:r>
                <w:rPr>
                  <w:bCs/>
                </w:rPr>
                <w:t>u(1)</w:t>
              </w:r>
            </w:ins>
          </w:p>
        </w:tc>
      </w:tr>
      <w:tr w:rsidR="006A2B72" w:rsidRPr="00564A49" w:rsidTr="002D6E57">
        <w:trPr>
          <w:trHeight w:val="289"/>
          <w:jc w:val="center"/>
          <w:ins w:id="2939"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40" w:author="Miska Hannuksela" w:date="2014-03-04T12:56:00Z"/>
              </w:rPr>
            </w:pPr>
            <w:ins w:id="2941" w:author="Miska Hannuksela" w:date="2014-03-04T12:56:00Z">
              <w:r>
                <w:tab/>
                <w:t>do</w:t>
              </w:r>
            </w:ins>
          </w:p>
        </w:tc>
        <w:tc>
          <w:tcPr>
            <w:tcW w:w="1153" w:type="dxa"/>
          </w:tcPr>
          <w:p w:rsidR="006A2B72" w:rsidRDefault="006A2B72" w:rsidP="002D6E57">
            <w:pPr>
              <w:keepNext/>
              <w:spacing w:before="0" w:after="60"/>
              <w:rPr>
                <w:ins w:id="2942" w:author="Miska Hannuksela" w:date="2014-03-04T12:56:00Z"/>
                <w:bCs/>
              </w:rPr>
            </w:pPr>
          </w:p>
        </w:tc>
      </w:tr>
      <w:tr w:rsidR="006A2B72" w:rsidRPr="00564A49" w:rsidTr="002D6E57">
        <w:trPr>
          <w:trHeight w:val="289"/>
          <w:jc w:val="center"/>
          <w:ins w:id="2943"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44" w:author="Miska Hannuksela" w:date="2014-03-04T12:56:00Z"/>
              </w:rPr>
            </w:pPr>
            <w:ins w:id="2945" w:author="Miska Hannuksela" w:date="2014-03-04T12:56:00Z">
              <w:r>
                <w:tab/>
              </w:r>
              <w:r>
                <w:tab/>
                <w:t>sei_message( )</w:t>
              </w:r>
            </w:ins>
          </w:p>
        </w:tc>
        <w:tc>
          <w:tcPr>
            <w:tcW w:w="1153" w:type="dxa"/>
          </w:tcPr>
          <w:p w:rsidR="006A2B72" w:rsidRDefault="006A2B72" w:rsidP="002D6E57">
            <w:pPr>
              <w:keepNext/>
              <w:spacing w:before="0" w:after="60"/>
              <w:rPr>
                <w:ins w:id="2946" w:author="Miska Hannuksela" w:date="2014-03-04T12:56:00Z"/>
                <w:bCs/>
              </w:rPr>
            </w:pPr>
          </w:p>
        </w:tc>
      </w:tr>
      <w:tr w:rsidR="006A2B72" w:rsidRPr="00564A49" w:rsidTr="002D6E57">
        <w:trPr>
          <w:trHeight w:val="289"/>
          <w:jc w:val="center"/>
          <w:ins w:id="2947" w:author="Miska Hannuksela" w:date="2014-03-04T12:56:00Z"/>
        </w:trPr>
        <w:tc>
          <w:tcPr>
            <w:tcW w:w="7920" w:type="dxa"/>
          </w:tcPr>
          <w:p w:rsidR="006A2B72" w:rsidRDefault="006A2B72" w:rsidP="006A2B72">
            <w:pPr>
              <w:keepNext/>
              <w:keepLines/>
              <w:tabs>
                <w:tab w:val="left" w:pos="216"/>
                <w:tab w:val="left" w:pos="432"/>
                <w:tab w:val="left" w:pos="648"/>
                <w:tab w:val="left" w:pos="864"/>
                <w:tab w:val="left" w:pos="1296"/>
                <w:tab w:val="left" w:pos="1512"/>
                <w:tab w:val="left" w:pos="1728"/>
                <w:tab w:val="left" w:pos="1944"/>
                <w:tab w:val="left" w:pos="2160"/>
              </w:tabs>
              <w:spacing w:before="0"/>
              <w:rPr>
                <w:ins w:id="2948" w:author="Miska Hannuksela" w:date="2014-03-04T12:56:00Z"/>
              </w:rPr>
            </w:pPr>
            <w:ins w:id="2949" w:author="Miska Hannuksela" w:date="2014-03-04T12:56:00Z">
              <w:r>
                <w:tab/>
                <w:t xml:space="preserve">while( </w:t>
              </w:r>
            </w:ins>
            <w:ins w:id="2950" w:author="Miska Hannuksela" w:date="2014-03-04T12:57:00Z">
              <w:r>
                <w:t>more_data_in_payload( ) )</w:t>
              </w:r>
            </w:ins>
          </w:p>
        </w:tc>
        <w:tc>
          <w:tcPr>
            <w:tcW w:w="1153" w:type="dxa"/>
          </w:tcPr>
          <w:p w:rsidR="006A2B72" w:rsidRDefault="006A2B72" w:rsidP="002D6E57">
            <w:pPr>
              <w:keepNext/>
              <w:spacing w:before="0" w:after="60"/>
              <w:rPr>
                <w:ins w:id="2951" w:author="Miska Hannuksela" w:date="2014-03-04T12:56:00Z"/>
                <w:bCs/>
              </w:rPr>
            </w:pPr>
          </w:p>
        </w:tc>
      </w:tr>
      <w:tr w:rsidR="006A2B72" w:rsidRPr="00564A49" w:rsidTr="002D6E57">
        <w:trPr>
          <w:cantSplit/>
          <w:trHeight w:val="289"/>
          <w:jc w:val="center"/>
          <w:ins w:id="2952" w:author="Miska Hannuksela" w:date="2014-03-04T12:52:00Z"/>
        </w:trPr>
        <w:tc>
          <w:tcPr>
            <w:tcW w:w="7920" w:type="dxa"/>
          </w:tcPr>
          <w:p w:rsidR="006A2B72" w:rsidRPr="00564A49" w:rsidRDefault="006A2B72" w:rsidP="002D6E57">
            <w:pPr>
              <w:pStyle w:val="tablesyntax"/>
              <w:rPr>
                <w:ins w:id="2953" w:author="Miska Hannuksela" w:date="2014-03-04T12:52:00Z"/>
                <w:rFonts w:ascii="Times New Roman" w:hAnsi="Times New Roman"/>
              </w:rPr>
            </w:pPr>
            <w:ins w:id="2954" w:author="Miska Hannuksela" w:date="2014-03-04T12:52:00Z">
              <w:r w:rsidRPr="00564A49">
                <w:t>}</w:t>
              </w:r>
            </w:ins>
          </w:p>
        </w:tc>
        <w:tc>
          <w:tcPr>
            <w:tcW w:w="1153" w:type="dxa"/>
          </w:tcPr>
          <w:p w:rsidR="006A2B72" w:rsidRPr="00564A49" w:rsidRDefault="006A2B72" w:rsidP="002D6E57">
            <w:pPr>
              <w:pStyle w:val="tablecell"/>
              <w:rPr>
                <w:ins w:id="2955" w:author="Miska Hannuksela" w:date="2014-03-04T12:52:00Z"/>
                <w:lang w:val="en-US"/>
              </w:rPr>
            </w:pPr>
          </w:p>
        </w:tc>
      </w:tr>
    </w:tbl>
    <w:p w:rsidR="006A2B72" w:rsidRPr="00564A49" w:rsidRDefault="006A2B72" w:rsidP="006A2B72">
      <w:pPr>
        <w:pStyle w:val="3N"/>
        <w:rPr>
          <w:ins w:id="2956" w:author="Miska Hannuksela" w:date="2014-03-04T12:52:00Z"/>
          <w:lang w:val="en-US"/>
        </w:rPr>
      </w:pPr>
    </w:p>
    <w:p w:rsidR="002B03AC" w:rsidRPr="00564A49" w:rsidRDefault="002B03AC" w:rsidP="002B03AC">
      <w:pPr>
        <w:pStyle w:val="3H2"/>
        <w:keepLines w:val="0"/>
        <w:numPr>
          <w:ilvl w:val="3"/>
          <w:numId w:val="37"/>
        </w:numPr>
        <w:tabs>
          <w:tab w:val="clear" w:pos="4230"/>
          <w:tab w:val="num" w:pos="1134"/>
        </w:tabs>
        <w:ind w:left="1134" w:hanging="1134"/>
        <w:rPr>
          <w:ins w:id="2957" w:author="Miska Hannuksela" w:date="2014-03-04T11:25:00Z"/>
          <w:lang w:val="en-US"/>
        </w:rPr>
      </w:pPr>
      <w:ins w:id="2958" w:author="Miska Hannuksela" w:date="2014-03-04T11:25:00Z">
        <w:r>
          <w:rPr>
            <w:lang w:val="en-US"/>
          </w:rPr>
          <w:lastRenderedPageBreak/>
          <w:t>VPS rewriting</w:t>
        </w:r>
        <w:r w:rsidRPr="00564A49">
          <w:rPr>
            <w:lang w:val="en-US"/>
          </w:rPr>
          <w:t xml:space="preserve"> SEI message syntax</w:t>
        </w:r>
      </w:ins>
    </w:p>
    <w:p w:rsidR="002B03AC" w:rsidRPr="00564A49" w:rsidRDefault="002B03AC" w:rsidP="002B03AC">
      <w:pPr>
        <w:keepNext/>
        <w:keepLines/>
        <w:tabs>
          <w:tab w:val="left" w:pos="216"/>
          <w:tab w:val="left" w:pos="432"/>
          <w:tab w:val="left" w:pos="648"/>
          <w:tab w:val="left" w:pos="864"/>
          <w:tab w:val="left" w:pos="1296"/>
          <w:tab w:val="left" w:pos="1512"/>
          <w:tab w:val="left" w:pos="1728"/>
          <w:tab w:val="left" w:pos="1944"/>
          <w:tab w:val="left" w:pos="2160"/>
        </w:tabs>
        <w:spacing w:before="0"/>
        <w:rPr>
          <w:ins w:id="2959" w:author="Miska Hannuksela" w:date="2014-03-04T11:25:00Z"/>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2B03AC" w:rsidRPr="00564A49" w:rsidTr="002D6E57">
        <w:trPr>
          <w:trHeight w:val="289"/>
          <w:jc w:val="center"/>
          <w:ins w:id="2960" w:author="Miska Hannuksela" w:date="2014-03-04T11:25:00Z"/>
        </w:trPr>
        <w:tc>
          <w:tcPr>
            <w:tcW w:w="7920" w:type="dxa"/>
          </w:tcPr>
          <w:p w:rsidR="002B03AC" w:rsidRPr="00564A49" w:rsidRDefault="002B03AC"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61" w:author="Miska Hannuksela" w:date="2014-03-04T11:25:00Z"/>
                <w:b/>
              </w:rPr>
            </w:pPr>
            <w:ins w:id="2962" w:author="Miska Hannuksela" w:date="2014-03-04T11:25:00Z">
              <w:r>
                <w:t>vps_rewriting</w:t>
              </w:r>
              <w:r w:rsidRPr="00564A49">
                <w:t>( payloadSize ) {</w:t>
              </w:r>
            </w:ins>
          </w:p>
        </w:tc>
        <w:tc>
          <w:tcPr>
            <w:tcW w:w="1153" w:type="dxa"/>
          </w:tcPr>
          <w:p w:rsidR="002B03AC" w:rsidRPr="00564A49" w:rsidRDefault="002B03AC" w:rsidP="002D6E57">
            <w:pPr>
              <w:keepNext/>
              <w:spacing w:before="0" w:after="60"/>
              <w:rPr>
                <w:ins w:id="2963" w:author="Miska Hannuksela" w:date="2014-03-04T11:25:00Z"/>
                <w:bCs/>
              </w:rPr>
            </w:pPr>
            <w:ins w:id="2964" w:author="Miska Hannuksela" w:date="2014-03-04T11:25:00Z">
              <w:r w:rsidRPr="00564A49">
                <w:rPr>
                  <w:bCs/>
                </w:rPr>
                <w:t>Descriptor</w:t>
              </w:r>
            </w:ins>
          </w:p>
        </w:tc>
      </w:tr>
      <w:tr w:rsidR="002B03AC" w:rsidRPr="00564A49" w:rsidTr="002D6E57">
        <w:trPr>
          <w:trHeight w:val="289"/>
          <w:jc w:val="center"/>
          <w:ins w:id="2965" w:author="Miska Hannuksela" w:date="2014-03-04T11:25:00Z"/>
        </w:trPr>
        <w:tc>
          <w:tcPr>
            <w:tcW w:w="7920" w:type="dxa"/>
          </w:tcPr>
          <w:p w:rsidR="002B03AC" w:rsidRDefault="002B03AC" w:rsidP="002D6E57">
            <w:pPr>
              <w:keepNext/>
              <w:keepLines/>
              <w:tabs>
                <w:tab w:val="left" w:pos="216"/>
                <w:tab w:val="left" w:pos="432"/>
                <w:tab w:val="left" w:pos="648"/>
                <w:tab w:val="left" w:pos="864"/>
                <w:tab w:val="left" w:pos="1296"/>
                <w:tab w:val="left" w:pos="1512"/>
                <w:tab w:val="left" w:pos="1728"/>
                <w:tab w:val="left" w:pos="1944"/>
                <w:tab w:val="left" w:pos="2160"/>
              </w:tabs>
              <w:spacing w:before="0"/>
              <w:rPr>
                <w:ins w:id="2966" w:author="Miska Hannuksela" w:date="2014-03-04T11:25:00Z"/>
              </w:rPr>
            </w:pPr>
            <w:ins w:id="2967" w:author="Miska Hannuksela" w:date="2014-03-04T11:25:00Z">
              <w:r>
                <w:tab/>
              </w:r>
            </w:ins>
            <w:ins w:id="2968" w:author="Miska Hannuksela" w:date="2014-03-04T11:26:00Z">
              <w:r>
                <w:t>nal_unit( payloadSize )</w:t>
              </w:r>
            </w:ins>
          </w:p>
        </w:tc>
        <w:tc>
          <w:tcPr>
            <w:tcW w:w="1153" w:type="dxa"/>
          </w:tcPr>
          <w:p w:rsidR="002B03AC" w:rsidRPr="00564A49" w:rsidRDefault="002B03AC" w:rsidP="002D6E57">
            <w:pPr>
              <w:keepNext/>
              <w:spacing w:before="0" w:after="60"/>
              <w:rPr>
                <w:ins w:id="2969" w:author="Miska Hannuksela" w:date="2014-03-04T11:25:00Z"/>
                <w:bCs/>
              </w:rPr>
            </w:pPr>
          </w:p>
        </w:tc>
      </w:tr>
      <w:tr w:rsidR="002B03AC" w:rsidRPr="00564A49" w:rsidTr="002D6E57">
        <w:trPr>
          <w:cantSplit/>
          <w:trHeight w:val="289"/>
          <w:jc w:val="center"/>
          <w:ins w:id="2970" w:author="Miska Hannuksela" w:date="2014-03-04T11:25:00Z"/>
        </w:trPr>
        <w:tc>
          <w:tcPr>
            <w:tcW w:w="7920" w:type="dxa"/>
          </w:tcPr>
          <w:p w:rsidR="002B03AC" w:rsidRPr="00564A49" w:rsidRDefault="002B03AC" w:rsidP="002D6E57">
            <w:pPr>
              <w:pStyle w:val="tablesyntax"/>
              <w:rPr>
                <w:ins w:id="2971" w:author="Miska Hannuksela" w:date="2014-03-04T11:25:00Z"/>
                <w:rFonts w:ascii="Times New Roman" w:hAnsi="Times New Roman"/>
              </w:rPr>
            </w:pPr>
            <w:ins w:id="2972" w:author="Miska Hannuksela" w:date="2014-03-04T11:25:00Z">
              <w:r w:rsidRPr="00564A49">
                <w:t>}</w:t>
              </w:r>
            </w:ins>
          </w:p>
        </w:tc>
        <w:tc>
          <w:tcPr>
            <w:tcW w:w="1153" w:type="dxa"/>
          </w:tcPr>
          <w:p w:rsidR="002B03AC" w:rsidRPr="00564A49" w:rsidRDefault="002B03AC" w:rsidP="002D6E57">
            <w:pPr>
              <w:pStyle w:val="tablecell"/>
              <w:rPr>
                <w:ins w:id="2973" w:author="Miska Hannuksela" w:date="2014-03-04T11:25:00Z"/>
                <w:lang w:val="en-US"/>
              </w:rPr>
            </w:pPr>
          </w:p>
        </w:tc>
      </w:tr>
    </w:tbl>
    <w:p w:rsidR="002B03AC" w:rsidRPr="00564A49" w:rsidRDefault="002B03AC" w:rsidP="002B03AC">
      <w:pPr>
        <w:pStyle w:val="3N"/>
        <w:rPr>
          <w:ins w:id="2974" w:author="Miska Hannuksela" w:date="2014-03-04T11:25:00Z"/>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r w:rsidRPr="00564A49">
        <w:rPr>
          <w:lang w:val="en-US"/>
        </w:rPr>
        <w:t>SEI message semantics</w:t>
      </w:r>
      <w:bookmarkEnd w:id="2897"/>
      <w:bookmarkEnd w:id="2898"/>
    </w:p>
    <w:p w:rsidR="007E173E" w:rsidRPr="00564A49" w:rsidRDefault="007E173E" w:rsidP="007E173E">
      <w:pPr>
        <w:pStyle w:val="Caption"/>
      </w:pPr>
      <w:bookmarkStart w:id="2975"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97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r w:rsidR="005D2FB2" w:rsidRPr="00564A49" w:rsidTr="00802F9B">
        <w:trPr>
          <w:cantSplit/>
          <w:trHeight w:val="144"/>
          <w:jc w:val="center"/>
          <w:ins w:id="2976" w:author="Miska Hannuksela" w:date="2014-03-04T13:07:00Z"/>
        </w:trPr>
        <w:tc>
          <w:tcPr>
            <w:tcW w:w="3464" w:type="dxa"/>
            <w:tcBorders>
              <w:top w:val="single" w:sz="4" w:space="0" w:color="auto"/>
              <w:left w:val="single" w:sz="6" w:space="0" w:color="auto"/>
              <w:bottom w:val="single" w:sz="4" w:space="0" w:color="auto"/>
              <w:right w:val="single" w:sz="6" w:space="0" w:color="auto"/>
            </w:tcBorders>
            <w:vAlign w:val="center"/>
          </w:tcPr>
          <w:p w:rsidR="005D2FB2" w:rsidRPr="00564A49" w:rsidRDefault="005D2FB2" w:rsidP="00802F9B">
            <w:pPr>
              <w:keepNext/>
              <w:spacing w:before="40" w:after="40"/>
              <w:jc w:val="center"/>
              <w:rPr>
                <w:ins w:id="2977" w:author="Miska Hannuksela" w:date="2014-03-04T13:07:00Z"/>
                <w:lang w:val="en-US"/>
              </w:rPr>
            </w:pPr>
            <w:ins w:id="2978" w:author="Miska Hannuksela" w:date="2014-03-04T13:07:00Z">
              <w:r>
                <w:rPr>
                  <w:lang w:val="en-US"/>
                </w:rPr>
                <w:t>Output layer set nesting</w:t>
              </w:r>
            </w:ins>
          </w:p>
        </w:tc>
        <w:tc>
          <w:tcPr>
            <w:tcW w:w="5378" w:type="dxa"/>
            <w:tcBorders>
              <w:top w:val="single" w:sz="4" w:space="0" w:color="auto"/>
              <w:left w:val="single" w:sz="6" w:space="0" w:color="auto"/>
              <w:bottom w:val="single" w:sz="4" w:space="0" w:color="auto"/>
              <w:right w:val="single" w:sz="6" w:space="0" w:color="auto"/>
            </w:tcBorders>
            <w:vAlign w:val="center"/>
          </w:tcPr>
          <w:p w:rsidR="005D2FB2" w:rsidRPr="00564A49" w:rsidRDefault="005D2FB2" w:rsidP="00802F9B">
            <w:pPr>
              <w:pStyle w:val="tablecell"/>
              <w:numPr>
                <w:ilvl w:val="12"/>
                <w:numId w:val="0"/>
              </w:numPr>
              <w:spacing w:before="40" w:after="40"/>
              <w:jc w:val="center"/>
              <w:rPr>
                <w:ins w:id="2979" w:author="Miska Hannuksela" w:date="2014-03-04T13:07:00Z"/>
                <w:noProof/>
              </w:rPr>
            </w:pPr>
            <w:ins w:id="2980" w:author="Miska Hannuksela" w:date="2014-03-04T13:08:00Z">
              <w:r w:rsidRPr="005D2FB2">
                <w:rPr>
                  <w:bCs/>
                  <w:noProof/>
                  <w:lang w:val="en-US"/>
                </w:rPr>
                <w:t>Depending on the nested SEI messages. Each nested SEI</w:t>
              </w:r>
              <w:r>
                <w:rPr>
                  <w:bCs/>
                  <w:noProof/>
                  <w:lang w:val="en-US"/>
                </w:rPr>
                <w:t xml:space="preserve"> </w:t>
              </w:r>
              <w:r w:rsidRPr="005D2FB2">
                <w:rPr>
                  <w:bCs/>
                  <w:noProof/>
                  <w:lang w:val="en-US"/>
                </w:rPr>
                <w:t>message has the same persistence scope as if the SEI message</w:t>
              </w:r>
              <w:r>
                <w:rPr>
                  <w:bCs/>
                  <w:noProof/>
                  <w:lang w:val="en-US"/>
                </w:rPr>
                <w:t xml:space="preserve"> </w:t>
              </w:r>
              <w:r w:rsidRPr="005D2FB2">
                <w:rPr>
                  <w:bCs/>
                  <w:lang w:val="en-US" w:eastAsia="zh-CN"/>
                </w:rPr>
                <w:t>was not nested</w:t>
              </w:r>
            </w:ins>
          </w:p>
        </w:tc>
      </w:tr>
      <w:tr w:rsidR="002B03AC" w:rsidRPr="00564A49" w:rsidTr="00802F9B">
        <w:trPr>
          <w:cantSplit/>
          <w:trHeight w:val="144"/>
          <w:jc w:val="center"/>
          <w:ins w:id="2981" w:author="Miska Hannuksela" w:date="2014-03-04T11:26:00Z"/>
        </w:trPr>
        <w:tc>
          <w:tcPr>
            <w:tcW w:w="3464" w:type="dxa"/>
            <w:tcBorders>
              <w:top w:val="single" w:sz="4" w:space="0" w:color="auto"/>
              <w:left w:val="single" w:sz="6" w:space="0" w:color="auto"/>
              <w:bottom w:val="single" w:sz="4" w:space="0" w:color="auto"/>
              <w:right w:val="single" w:sz="6" w:space="0" w:color="auto"/>
            </w:tcBorders>
            <w:vAlign w:val="center"/>
          </w:tcPr>
          <w:p w:rsidR="002B03AC" w:rsidRPr="00564A49" w:rsidRDefault="002B03AC" w:rsidP="00802F9B">
            <w:pPr>
              <w:keepNext/>
              <w:spacing w:before="40" w:after="40"/>
              <w:jc w:val="center"/>
              <w:rPr>
                <w:ins w:id="2982" w:author="Miska Hannuksela" w:date="2014-03-04T11:26:00Z"/>
                <w:lang w:val="en-US"/>
              </w:rPr>
            </w:pPr>
            <w:ins w:id="2983" w:author="Miska Hannuksela" w:date="2014-03-04T11:26:00Z">
              <w:r>
                <w:rPr>
                  <w:lang w:val="en-US"/>
                </w:rPr>
                <w:t>VPS rewriting</w:t>
              </w:r>
            </w:ins>
          </w:p>
        </w:tc>
        <w:tc>
          <w:tcPr>
            <w:tcW w:w="5378" w:type="dxa"/>
            <w:tcBorders>
              <w:top w:val="single" w:sz="4" w:space="0" w:color="auto"/>
              <w:left w:val="single" w:sz="6" w:space="0" w:color="auto"/>
              <w:bottom w:val="single" w:sz="4" w:space="0" w:color="auto"/>
              <w:right w:val="single" w:sz="6" w:space="0" w:color="auto"/>
            </w:tcBorders>
            <w:vAlign w:val="center"/>
          </w:tcPr>
          <w:p w:rsidR="002B03AC" w:rsidRPr="00564A49" w:rsidRDefault="002B03AC" w:rsidP="00802F9B">
            <w:pPr>
              <w:pStyle w:val="tablecell"/>
              <w:numPr>
                <w:ilvl w:val="12"/>
                <w:numId w:val="0"/>
              </w:numPr>
              <w:spacing w:before="40" w:after="40"/>
              <w:jc w:val="center"/>
              <w:rPr>
                <w:ins w:id="2984" w:author="Miska Hannuksela" w:date="2014-03-04T11:26:00Z"/>
                <w:noProof/>
              </w:rPr>
            </w:pPr>
            <w:ins w:id="2985" w:author="Miska Hannuksela" w:date="2014-03-04T11:27:00Z">
              <w:r>
                <w:rPr>
                  <w:noProof/>
                </w:rPr>
                <w:t xml:space="preserve">Specified in subclause </w:t>
              </w:r>
              <w:r>
                <w:rPr>
                  <w:noProof/>
                </w:rPr>
                <w:fldChar w:fldCharType="begin"/>
              </w:r>
              <w:r>
                <w:rPr>
                  <w:noProof/>
                </w:rPr>
                <w:instrText xml:space="preserve"> REF _Ref381693925 \r \h </w:instrText>
              </w:r>
            </w:ins>
            <w:r>
              <w:rPr>
                <w:noProof/>
              </w:rPr>
            </w:r>
            <w:r>
              <w:rPr>
                <w:noProof/>
              </w:rPr>
              <w:fldChar w:fldCharType="separate"/>
            </w:r>
            <w:ins w:id="2986" w:author="Miska Hannuksela" w:date="2014-03-04T11:27:00Z">
              <w:r>
                <w:rPr>
                  <w:noProof/>
                </w:rPr>
                <w:t>F.10.2</w:t>
              </w:r>
              <w:r>
                <w:rPr>
                  <w:noProof/>
                </w:rPr>
                <w:fldChar w:fldCharType="end"/>
              </w:r>
            </w:ins>
          </w:p>
        </w:tc>
      </w:tr>
    </w:tbl>
    <w:p w:rsidR="007E173E" w:rsidRPr="00564A49" w:rsidRDefault="007E173E" w:rsidP="005D2FB2">
      <w:pPr>
        <w:pStyle w:val="3N"/>
        <w:rPr>
          <w:bCs/>
          <w:lang w:val="en-US" w:eastAsia="zh-CN"/>
        </w:rPr>
      </w:pPr>
      <w:bookmarkStart w:id="2987" w:name="_Ref348357812"/>
    </w:p>
    <w:p w:rsidR="007E173E" w:rsidRPr="00564A49" w:rsidRDefault="007E173E" w:rsidP="007E173E">
      <w:pPr>
        <w:pStyle w:val="3N"/>
        <w:rPr>
          <w:bCs/>
          <w:lang w:val="en-US" w:eastAsia="zh-CN"/>
        </w:rPr>
      </w:pPr>
      <w:r w:rsidRPr="00564A49">
        <w:rPr>
          <w:bCs/>
          <w:lang w:val="en-US" w:eastAsia="zh-CN"/>
        </w:rPr>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988" w:name="_Toc377921580"/>
      <w:bookmarkStart w:id="2989" w:name="_Toc378026218"/>
      <w:r w:rsidRPr="00564A49">
        <w:rPr>
          <w:lang w:val="en-US"/>
        </w:rPr>
        <w:lastRenderedPageBreak/>
        <w:t>Layers not present SEI message semantics</w:t>
      </w:r>
      <w:bookmarkEnd w:id="2988"/>
      <w:bookmarkEnd w:id="298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990" w:name="_Toc377921581"/>
      <w:bookmarkStart w:id="2991" w:name="_Toc378026219"/>
      <w:bookmarkStart w:id="2992" w:name="_Ref355956448"/>
      <w:r w:rsidRPr="00564A49">
        <w:rPr>
          <w:lang w:val="en-US"/>
        </w:rPr>
        <w:t>Inter-layer constrained tile sets SEI message semantics</w:t>
      </w:r>
      <w:bookmarkEnd w:id="2990"/>
      <w:bookmarkEnd w:id="299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lastRenderedPageBreak/>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993" w:name="_Toc377921582"/>
      <w:bookmarkStart w:id="2994" w:name="_Toc378026220"/>
      <w:bookmarkStart w:id="2995" w:name="_Ref363585405"/>
      <w:r w:rsidRPr="00564A49">
        <w:rPr>
          <w:lang w:val="en-US"/>
        </w:rPr>
        <w:t>Bitstream partition nesting SEI message semantics</w:t>
      </w:r>
      <w:bookmarkEnd w:id="2993"/>
      <w:bookmarkEnd w:id="299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lastRenderedPageBreak/>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996" w:name="_Toc377921583"/>
      <w:bookmarkStart w:id="2997" w:name="_Toc378026221"/>
      <w:r w:rsidRPr="00564A49">
        <w:rPr>
          <w:lang w:val="en-US"/>
        </w:rPr>
        <w:t>Bitstream partition initial arrival time SEI message semantics</w:t>
      </w:r>
      <w:bookmarkEnd w:id="2996"/>
      <w:bookmarkEnd w:id="299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998" w:name="_Toc377921584"/>
      <w:bookmarkStart w:id="2999" w:name="_Toc378026222"/>
      <w:r w:rsidRPr="00564A49">
        <w:rPr>
          <w:lang w:val="en-US"/>
        </w:rPr>
        <w:t>Bitstream partition HRD parameters SEI message semantics</w:t>
      </w:r>
      <w:bookmarkEnd w:id="2998"/>
      <w:bookmarkEnd w:id="299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lastRenderedPageBreak/>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3000" w:name="_Toc377921585"/>
      <w:bookmarkStart w:id="3001" w:name="_Toc378026223"/>
      <w:bookmarkStart w:id="3002" w:name="_Ref373340820"/>
      <w:r w:rsidRPr="00564A49">
        <w:rPr>
          <w:lang w:val="en-US"/>
        </w:rPr>
        <w:t>Sub-bitstream property SEI message semantics</w:t>
      </w:r>
      <w:bookmarkEnd w:id="3000"/>
      <w:bookmarkEnd w:id="300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lastRenderedPageBreak/>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3003" w:name="_Toc377921586"/>
      <w:bookmarkStart w:id="3004" w:name="_Toc378026224"/>
      <w:r w:rsidRPr="00564A49">
        <w:t>Alpha</w:t>
      </w:r>
      <w:r w:rsidRPr="00564A49">
        <w:rPr>
          <w:bCs/>
          <w:noProof/>
          <w:lang w:val="it-IT"/>
        </w:rPr>
        <w:t xml:space="preserve"> channel information SEI message semantics</w:t>
      </w:r>
      <w:bookmarkEnd w:id="3003"/>
      <w:bookmarkEnd w:id="300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w:t>
      </w:r>
      <w:r w:rsidRPr="00564A49">
        <w:rPr>
          <w:szCs w:val="22"/>
          <w:lang w:val="en-CA"/>
        </w:rPr>
        <w:lastRenderedPageBreak/>
        <w:t>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5D2FB2" w:rsidRPr="00564A49" w:rsidRDefault="005D2FB2" w:rsidP="005D2FB2">
      <w:pPr>
        <w:pStyle w:val="3H2"/>
        <w:keepLines w:val="0"/>
        <w:numPr>
          <w:ilvl w:val="3"/>
          <w:numId w:val="37"/>
        </w:numPr>
        <w:tabs>
          <w:tab w:val="clear" w:pos="4230"/>
          <w:tab w:val="num" w:pos="1134"/>
        </w:tabs>
        <w:ind w:left="1134" w:hanging="1134"/>
        <w:rPr>
          <w:ins w:id="3005" w:author="Miska Hannuksela" w:date="2014-03-04T13:09:00Z"/>
          <w:szCs w:val="22"/>
          <w:lang w:val="it-IT"/>
        </w:rPr>
      </w:pPr>
      <w:bookmarkStart w:id="3006" w:name="_Toc377921587"/>
      <w:bookmarkStart w:id="3007" w:name="_Toc378026225"/>
      <w:ins w:id="3008" w:author="Miska Hannuksela" w:date="2014-03-04T13:09:00Z">
        <w:r>
          <w:t>Output layer set nesting SEI message</w:t>
        </w:r>
        <w:r w:rsidRPr="00564A49">
          <w:rPr>
            <w:bCs/>
            <w:noProof/>
            <w:lang w:val="it-IT"/>
          </w:rPr>
          <w:t xml:space="preserve"> semantics</w:t>
        </w:r>
      </w:ins>
    </w:p>
    <w:p w:rsidR="005D2FB2" w:rsidRPr="00564A49" w:rsidRDefault="005D2FB2" w:rsidP="005D2FB2">
      <w:pPr>
        <w:rPr>
          <w:ins w:id="3009" w:author="Miska Hannuksela" w:date="2014-03-04T13:10:00Z"/>
          <w:szCs w:val="22"/>
        </w:rPr>
      </w:pPr>
      <w:ins w:id="3010" w:author="Miska Hannuksela" w:date="2014-03-04T13:10:00Z">
        <w:r w:rsidRPr="00564A49">
          <w:rPr>
            <w:szCs w:val="22"/>
          </w:rPr>
          <w:t xml:space="preserve">The </w:t>
        </w:r>
      </w:ins>
      <w:ins w:id="3011" w:author="Miska Hannuksela" w:date="2014-03-04T13:11:00Z">
        <w:r>
          <w:rPr>
            <w:szCs w:val="22"/>
          </w:rPr>
          <w:t>output layer set nesting</w:t>
        </w:r>
      </w:ins>
      <w:ins w:id="3012" w:author="Miska Hannuksela" w:date="2014-03-04T13:10:00Z">
        <w:r w:rsidRPr="00564A49">
          <w:rPr>
            <w:szCs w:val="22"/>
          </w:rPr>
          <w:t xml:space="preserve"> SEI message provides a mechanism t</w:t>
        </w:r>
        <w:r>
          <w:rPr>
            <w:szCs w:val="22"/>
          </w:rPr>
          <w:t xml:space="preserve">o associate SEI messages with one or more </w:t>
        </w:r>
      </w:ins>
      <w:ins w:id="3013" w:author="Miska Hannuksela" w:date="2014-03-05T12:50:00Z">
        <w:r w:rsidR="004C44FE">
          <w:rPr>
            <w:szCs w:val="22"/>
          </w:rPr>
          <w:t xml:space="preserve">additional layer sets or one or more </w:t>
        </w:r>
      </w:ins>
      <w:ins w:id="3014" w:author="Miska Hannuksela" w:date="2014-03-04T13:11:00Z">
        <w:r>
          <w:rPr>
            <w:szCs w:val="22"/>
          </w:rPr>
          <w:t>output</w:t>
        </w:r>
      </w:ins>
      <w:ins w:id="3015" w:author="Miska Hannuksela" w:date="2014-03-04T13:10:00Z">
        <w:r>
          <w:rPr>
            <w:szCs w:val="22"/>
          </w:rPr>
          <w:t xml:space="preserve"> </w:t>
        </w:r>
      </w:ins>
      <w:ins w:id="3016" w:author="Miska Hannuksela" w:date="2014-03-04T13:11:00Z">
        <w:r>
          <w:rPr>
            <w:szCs w:val="22"/>
          </w:rPr>
          <w:t>layer sets</w:t>
        </w:r>
      </w:ins>
      <w:ins w:id="3017" w:author="Miska Hannuksela" w:date="2014-03-04T13:10:00Z">
        <w:r w:rsidRPr="00564A49">
          <w:rPr>
            <w:szCs w:val="22"/>
          </w:rPr>
          <w:t>.</w:t>
        </w:r>
      </w:ins>
    </w:p>
    <w:p w:rsidR="005D2FB2" w:rsidRPr="00564A49" w:rsidRDefault="005D2FB2" w:rsidP="005D2FB2">
      <w:pPr>
        <w:rPr>
          <w:ins w:id="3018" w:author="Miska Hannuksela" w:date="2014-03-04T13:10:00Z"/>
          <w:szCs w:val="22"/>
        </w:rPr>
      </w:pPr>
      <w:ins w:id="3019" w:author="Miska Hannuksela" w:date="2014-03-04T13:10:00Z">
        <w:r w:rsidRPr="00564A49">
          <w:rPr>
            <w:szCs w:val="22"/>
          </w:rPr>
          <w:t>A</w:t>
        </w:r>
      </w:ins>
      <w:ins w:id="3020" w:author="Miska Hannuksela" w:date="2014-03-04T13:11:00Z">
        <w:r>
          <w:rPr>
            <w:szCs w:val="22"/>
          </w:rPr>
          <w:t>n</w:t>
        </w:r>
      </w:ins>
      <w:ins w:id="3021" w:author="Miska Hannuksela" w:date="2014-03-04T13:10:00Z">
        <w:r w:rsidRPr="00564A49">
          <w:rPr>
            <w:szCs w:val="22"/>
          </w:rPr>
          <w:t xml:space="preserve"> </w:t>
        </w:r>
      </w:ins>
      <w:ins w:id="3022" w:author="Miska Hannuksela" w:date="2014-03-04T13:11:00Z">
        <w:r>
          <w:rPr>
            <w:szCs w:val="22"/>
          </w:rPr>
          <w:t>output layer set nesting</w:t>
        </w:r>
        <w:r w:rsidRPr="00564A49">
          <w:rPr>
            <w:szCs w:val="22"/>
          </w:rPr>
          <w:t xml:space="preserve"> SEI message</w:t>
        </w:r>
      </w:ins>
      <w:ins w:id="3023" w:author="Miska Hannuksela" w:date="2014-03-04T13:10:00Z">
        <w:r w:rsidRPr="00564A49">
          <w:rPr>
            <w:szCs w:val="22"/>
          </w:rPr>
          <w:t xml:space="preserve"> contains one or more SEI messages.</w:t>
        </w:r>
      </w:ins>
    </w:p>
    <w:p w:rsidR="004C44FE" w:rsidRPr="004C44FE" w:rsidRDefault="004C44FE" w:rsidP="005D2FB2">
      <w:pPr>
        <w:widowControl w:val="0"/>
        <w:rPr>
          <w:ins w:id="3024" w:author="Miska Hannuksela" w:date="2014-03-05T12:51:00Z"/>
        </w:rPr>
      </w:pPr>
      <w:ins w:id="3025" w:author="Miska Hannuksela" w:date="2014-03-05T12:51:00Z">
        <w:r>
          <w:rPr>
            <w:b/>
          </w:rPr>
          <w:t>ols_flag</w:t>
        </w:r>
        <w:r>
          <w:t xml:space="preserve"> equal to 0 specifies that the nested SEI messages are </w:t>
        </w:r>
      </w:ins>
      <w:ins w:id="3026" w:author="Miska Hannuksela" w:date="2014-03-05T12:52:00Z">
        <w:r>
          <w:t>associated</w:t>
        </w:r>
      </w:ins>
      <w:ins w:id="3027" w:author="Miska Hannuksela" w:date="2014-03-05T12:51:00Z">
        <w:r>
          <w:t xml:space="preserve"> </w:t>
        </w:r>
      </w:ins>
      <w:ins w:id="3028" w:author="Miska Hannuksela" w:date="2014-03-05T12:52:00Z">
        <w:r>
          <w:t>with additional layer sets</w:t>
        </w:r>
      </w:ins>
      <w:ins w:id="3029" w:author="Miska Hannuksela" w:date="2014-03-05T12:53:00Z">
        <w:r>
          <w:t xml:space="preserve"> identified through ols_idx[ i ]. ols_flag equal to 1 specifies that the nested SEI messages are associated with output layer sets identified through ols_idx[ i ].</w:t>
        </w:r>
      </w:ins>
      <w:ins w:id="3030" w:author="Miska Hannuksela" w:date="2014-03-05T12:56:00Z">
        <w:r>
          <w:t xml:space="preserve"> When NumAddLayerSets is equal to 0, ols_flag shall</w:t>
        </w:r>
      </w:ins>
      <w:ins w:id="3031" w:author="Miska Hannuksela" w:date="2014-03-05T12:57:00Z">
        <w:r>
          <w:t xml:space="preserve"> </w:t>
        </w:r>
      </w:ins>
      <w:ins w:id="3032" w:author="Miska Hannuksela" w:date="2014-03-05T12:56:00Z">
        <w:r>
          <w:t xml:space="preserve">be equal to </w:t>
        </w:r>
      </w:ins>
      <w:ins w:id="3033" w:author="Miska Hannuksela" w:date="2014-03-05T12:57:00Z">
        <w:r>
          <w:t>1.</w:t>
        </w:r>
      </w:ins>
    </w:p>
    <w:p w:rsidR="005D2FB2" w:rsidRDefault="005D2FB2" w:rsidP="005D2FB2">
      <w:pPr>
        <w:widowControl w:val="0"/>
        <w:rPr>
          <w:ins w:id="3034" w:author="Miska Hannuksela" w:date="2014-03-04T13:13:00Z"/>
        </w:rPr>
      </w:pPr>
      <w:ins w:id="3035" w:author="Miska Hannuksela" w:date="2014-03-04T13:12:00Z">
        <w:r>
          <w:rPr>
            <w:b/>
          </w:rPr>
          <w:t>num_ols_indices_minus1</w:t>
        </w:r>
        <w:r w:rsidRPr="00564A49">
          <w:t xml:space="preserve"> </w:t>
        </w:r>
        <w:r>
          <w:t xml:space="preserve">plus 1 specifies the number of </w:t>
        </w:r>
      </w:ins>
      <w:ins w:id="3036" w:author="Miska Hannuksela" w:date="2014-03-05T12:50:00Z">
        <w:r w:rsidR="004C44FE">
          <w:t xml:space="preserve">indices of additional layer sets or </w:t>
        </w:r>
      </w:ins>
      <w:ins w:id="3037" w:author="Miska Hannuksela" w:date="2014-03-04T13:12:00Z">
        <w:r>
          <w:t xml:space="preserve">output layer sets the nested SEI messages are associated with. </w:t>
        </w:r>
      </w:ins>
      <w:ins w:id="3038" w:author="Miska Hannuksela" w:date="2014-03-04T13:13:00Z">
        <w:r>
          <w:t xml:space="preserve">num_ols_indices_minus1 shall be in the range of 0 to </w:t>
        </w:r>
      </w:ins>
      <w:ins w:id="3039" w:author="Miska Hannuksela" w:date="2014-03-04T13:34:00Z">
        <w:r w:rsidR="00B26B23">
          <w:t>2047</w:t>
        </w:r>
      </w:ins>
      <w:ins w:id="3040" w:author="Miska Hannuksela" w:date="2014-03-04T13:13:00Z">
        <w:r>
          <w:t>, inclusive.</w:t>
        </w:r>
      </w:ins>
    </w:p>
    <w:p w:rsidR="005D2FB2" w:rsidRDefault="005D2FB2" w:rsidP="005D2FB2">
      <w:pPr>
        <w:widowControl w:val="0"/>
        <w:rPr>
          <w:ins w:id="3041" w:author="Miska Hannuksela" w:date="2014-03-04T13:15:00Z"/>
        </w:rPr>
      </w:pPr>
      <w:ins w:id="3042" w:author="Miska Hannuksela" w:date="2014-03-04T13:13:00Z">
        <w:r w:rsidRPr="00F71D65">
          <w:rPr>
            <w:b/>
          </w:rPr>
          <w:t>ols_idx</w:t>
        </w:r>
        <w:r>
          <w:t xml:space="preserve">[ i ] specifies </w:t>
        </w:r>
      </w:ins>
      <w:ins w:id="3043" w:author="Miska Hannuksela" w:date="2014-03-04T13:14:00Z">
        <w:r w:rsidR="00F71D65">
          <w:t>an</w:t>
        </w:r>
      </w:ins>
      <w:ins w:id="3044" w:author="Miska Hannuksela" w:date="2014-03-04T13:13:00Z">
        <w:r>
          <w:t xml:space="preserve"> index of </w:t>
        </w:r>
      </w:ins>
      <w:ins w:id="3045" w:author="Miska Hannuksela" w:date="2014-03-05T12:54:00Z">
        <w:r w:rsidR="004C44FE">
          <w:t>the additional layer set or the output layer set</w:t>
        </w:r>
      </w:ins>
      <w:ins w:id="3046" w:author="Miska Hannuksela" w:date="2014-03-04T13:14:00Z">
        <w:r w:rsidR="00F71D65">
          <w:t xml:space="preserve"> specified in the active VPS to which the nested SEI messages are associated with.</w:t>
        </w:r>
      </w:ins>
      <w:ins w:id="3047" w:author="Miska Hannuksela" w:date="2014-03-05T12:54:00Z">
        <w:r w:rsidR="004C44FE">
          <w:t xml:space="preserve"> </w:t>
        </w:r>
      </w:ins>
      <w:ins w:id="3048" w:author="Miska Hannuksela" w:date="2014-03-05T12:57:00Z">
        <w:r w:rsidR="004C44FE">
          <w:t>If</w:t>
        </w:r>
      </w:ins>
      <w:ins w:id="3049" w:author="Miska Hannuksela" w:date="2014-03-05T12:54:00Z">
        <w:r w:rsidR="004C44FE">
          <w:t xml:space="preserve"> ols_flag is equal to 0, ols_idx</w:t>
        </w:r>
      </w:ins>
      <w:ins w:id="3050" w:author="Miska Hannuksela" w:date="2014-03-05T12:57:00Z">
        <w:r w:rsidR="004C44FE">
          <w:t>[ i ]</w:t>
        </w:r>
      </w:ins>
      <w:ins w:id="3051" w:author="Miska Hannuksela" w:date="2014-03-05T12:54:00Z">
        <w:r w:rsidR="004C44FE">
          <w:t xml:space="preserve"> shall be in the range of vps_num_</w:t>
        </w:r>
      </w:ins>
      <w:ins w:id="3052" w:author="Miska Hannuksela" w:date="2014-03-05T12:55:00Z">
        <w:r w:rsidR="004C44FE">
          <w:t xml:space="preserve">layer_sets_minus1 + 1 to </w:t>
        </w:r>
      </w:ins>
      <w:ins w:id="3053" w:author="Miska Hannuksela" w:date="2014-03-05T12:56:00Z">
        <w:r w:rsidR="004C44FE">
          <w:t>vps_num_layer_sets_minus1 + NumAddLayerSets, inclusive.</w:t>
        </w:r>
      </w:ins>
      <w:ins w:id="3054" w:author="Miska Hannuksela" w:date="2014-03-05T12:57:00Z">
        <w:r w:rsidR="004C44FE">
          <w:t xml:space="preserve"> Otherwise (ols_flag is equal to 1), </w:t>
        </w:r>
      </w:ins>
      <w:ins w:id="3055" w:author="Miska Hannuksela" w:date="2014-03-05T12:58:00Z">
        <w:r w:rsidR="004C44FE">
          <w:t xml:space="preserve">ols_idx[ i ] shall be in the range of 0 to NumOutputLayerSets </w:t>
        </w:r>
      </w:ins>
      <w:ins w:id="3056" w:author="Miska Hannuksela" w:date="2014-03-05T12:59:00Z">
        <w:r w:rsidR="004C44FE">
          <w:t>–</w:t>
        </w:r>
      </w:ins>
      <w:ins w:id="3057" w:author="Miska Hannuksela" w:date="2014-03-05T12:58:00Z">
        <w:r w:rsidR="004C44FE">
          <w:t xml:space="preserve"> 1,</w:t>
        </w:r>
      </w:ins>
      <w:ins w:id="3058" w:author="Miska Hannuksela" w:date="2014-03-05T12:59:00Z">
        <w:r w:rsidR="004C44FE">
          <w:t xml:space="preserve"> </w:t>
        </w:r>
      </w:ins>
      <w:ins w:id="3059" w:author="Miska Hannuksela" w:date="2014-03-05T12:58:00Z">
        <w:r w:rsidR="004C44FE">
          <w:t>inclusive.</w:t>
        </w:r>
      </w:ins>
    </w:p>
    <w:p w:rsidR="00F71D65" w:rsidRPr="00564A49" w:rsidRDefault="00F71D65" w:rsidP="005D2FB2">
      <w:pPr>
        <w:widowControl w:val="0"/>
        <w:rPr>
          <w:ins w:id="3060" w:author="Miska Hannuksela" w:date="2014-03-04T13:12:00Z"/>
          <w:szCs w:val="22"/>
          <w:lang w:val="en-CA"/>
        </w:rPr>
      </w:pPr>
      <w:ins w:id="3061" w:author="Miska Hannuksela" w:date="2014-03-04T13:15:00Z">
        <w:r w:rsidRPr="00F71D65">
          <w:rPr>
            <w:b/>
          </w:rPr>
          <w:t>ols_nesting_zero_bit</w:t>
        </w:r>
        <w:r>
          <w:t xml:space="preserve"> shall be equal to 0.</w:t>
        </w:r>
      </w:ins>
    </w:p>
    <w:p w:rsidR="002B03AC" w:rsidRPr="00564A49" w:rsidRDefault="002B03AC" w:rsidP="002B03AC">
      <w:pPr>
        <w:pStyle w:val="3H2"/>
        <w:keepLines w:val="0"/>
        <w:numPr>
          <w:ilvl w:val="3"/>
          <w:numId w:val="37"/>
        </w:numPr>
        <w:tabs>
          <w:tab w:val="clear" w:pos="4230"/>
          <w:tab w:val="num" w:pos="1134"/>
        </w:tabs>
        <w:ind w:left="1134" w:hanging="1134"/>
        <w:rPr>
          <w:ins w:id="3062" w:author="Miska Hannuksela" w:date="2014-03-04T11:28:00Z"/>
          <w:szCs w:val="22"/>
          <w:lang w:val="it-IT"/>
        </w:rPr>
      </w:pPr>
      <w:ins w:id="3063" w:author="Miska Hannuksela" w:date="2014-03-04T11:28:00Z">
        <w:r>
          <w:t>VPS rewriting</w:t>
        </w:r>
        <w:r w:rsidRPr="00564A49">
          <w:rPr>
            <w:bCs/>
            <w:noProof/>
            <w:lang w:val="it-IT"/>
          </w:rPr>
          <w:t xml:space="preserve"> SEI message semantics</w:t>
        </w:r>
      </w:ins>
    </w:p>
    <w:p w:rsidR="002B03AC" w:rsidRDefault="002B03AC" w:rsidP="002B03AC">
      <w:pPr>
        <w:widowControl w:val="0"/>
        <w:rPr>
          <w:ins w:id="3064" w:author="Miska Hannuksela" w:date="2014-03-04T11:33:00Z"/>
          <w:szCs w:val="22"/>
          <w:lang w:val="en-CA"/>
        </w:rPr>
      </w:pPr>
      <w:ins w:id="3065" w:author="Miska Hannuksela" w:date="2014-03-04T11:28:00Z">
        <w:r w:rsidRPr="00564A49">
          <w:rPr>
            <w:szCs w:val="22"/>
            <w:lang w:val="en-CA"/>
          </w:rPr>
          <w:t xml:space="preserve">The </w:t>
        </w:r>
        <w:r>
          <w:rPr>
            <w:szCs w:val="22"/>
            <w:lang w:val="en-CA"/>
          </w:rPr>
          <w:t>VPS rewriting</w:t>
        </w:r>
        <w:r w:rsidRPr="00564A49">
          <w:rPr>
            <w:szCs w:val="22"/>
            <w:lang w:val="en-CA"/>
          </w:rPr>
          <w:t xml:space="preserve"> SEI message </w:t>
        </w:r>
        <w:r w:rsidR="008A27E2">
          <w:rPr>
            <w:szCs w:val="22"/>
            <w:lang w:val="en-CA"/>
          </w:rPr>
          <w:t>contains a nal_unit(</w:t>
        </w:r>
        <w:r w:rsidR="008A27E2" w:rsidRPr="008A27E2">
          <w:rPr>
            <w:szCs w:val="22"/>
            <w:lang w:val="en-US"/>
          </w:rPr>
          <w:t xml:space="preserve"> ) syntax structure in which </w:t>
        </w:r>
      </w:ins>
      <w:ins w:id="3066" w:author="Miska Hannuksela" w:date="2014-03-04T11:29:00Z">
        <w:r w:rsidR="008A27E2">
          <w:rPr>
            <w:szCs w:val="22"/>
            <w:lang w:val="en-US"/>
          </w:rPr>
          <w:t xml:space="preserve">nal_unit_type shall be equal to </w:t>
        </w:r>
      </w:ins>
      <w:ins w:id="3067" w:author="Miska Hannuksela" w:date="2014-03-04T11:30:00Z">
        <w:r w:rsidR="008A27E2">
          <w:rPr>
            <w:szCs w:val="22"/>
            <w:lang w:val="en-US"/>
          </w:rPr>
          <w:t>VPS_NUT</w:t>
        </w:r>
      </w:ins>
      <w:ins w:id="3068" w:author="Miska Hannuksela" w:date="2014-03-04T11:28:00Z">
        <w:r w:rsidRPr="00564A49">
          <w:rPr>
            <w:szCs w:val="22"/>
            <w:lang w:val="en-CA"/>
          </w:rPr>
          <w:t>.</w:t>
        </w:r>
      </w:ins>
      <w:ins w:id="3069" w:author="Miska Hannuksela" w:date="2014-03-04T11:41:00Z">
        <w:r w:rsidR="00724AD1">
          <w:rPr>
            <w:szCs w:val="22"/>
            <w:lang w:val="en-CA"/>
          </w:rPr>
          <w:t xml:space="preserve"> The VPS rewriting SEI message contains a VPS NAL unit that is added to the output bitstream of the non-base layer </w:t>
        </w:r>
      </w:ins>
      <w:ins w:id="3070" w:author="Miska Hannuksela" w:date="2014-03-05T09:49:00Z">
        <w:r w:rsidR="00FB0B6D">
          <w:rPr>
            <w:szCs w:val="22"/>
            <w:lang w:val="en-CA"/>
          </w:rPr>
          <w:t>sub</w:t>
        </w:r>
      </w:ins>
      <w:ins w:id="3071" w:author="Miska Hannuksela" w:date="2014-03-04T11:41:00Z">
        <w:r w:rsidR="00724AD1">
          <w:rPr>
            <w:szCs w:val="22"/>
            <w:lang w:val="en-CA"/>
          </w:rPr>
          <w:t xml:space="preserve">tree extraction process </w:t>
        </w:r>
      </w:ins>
      <w:ins w:id="3072" w:author="Miska Hannuksela" w:date="2014-03-04T11:42:00Z">
        <w:r w:rsidR="00724AD1">
          <w:rPr>
            <w:szCs w:val="22"/>
            <w:lang w:val="en-CA"/>
          </w:rPr>
          <w:t>as specified in</w:t>
        </w:r>
      </w:ins>
      <w:ins w:id="3073" w:author="Miska Hannuksela" w:date="2014-03-04T11:41:00Z">
        <w:r w:rsidR="00724AD1">
          <w:rPr>
            <w:szCs w:val="22"/>
            <w:lang w:val="en-CA"/>
          </w:rPr>
          <w:t xml:space="preserve"> subclause </w:t>
        </w:r>
      </w:ins>
      <w:ins w:id="3074" w:author="Miska Hannuksela" w:date="2014-03-04T11:42:00Z">
        <w:r w:rsidR="00724AD1">
          <w:rPr>
            <w:szCs w:val="22"/>
            <w:lang w:val="en-CA"/>
          </w:rPr>
          <w:fldChar w:fldCharType="begin"/>
        </w:r>
        <w:r w:rsidR="00724AD1">
          <w:rPr>
            <w:szCs w:val="22"/>
            <w:lang w:val="en-CA"/>
          </w:rPr>
          <w:instrText xml:space="preserve"> REF _Ref381693925 \r \h </w:instrText>
        </w:r>
      </w:ins>
      <w:r w:rsidR="00724AD1">
        <w:rPr>
          <w:szCs w:val="22"/>
          <w:lang w:val="en-CA"/>
        </w:rPr>
      </w:r>
      <w:r w:rsidR="00724AD1">
        <w:rPr>
          <w:szCs w:val="22"/>
          <w:lang w:val="en-CA"/>
        </w:rPr>
        <w:fldChar w:fldCharType="separate"/>
      </w:r>
      <w:ins w:id="3075" w:author="Miska Hannuksela" w:date="2014-03-04T11:42:00Z">
        <w:r w:rsidR="00724AD1">
          <w:rPr>
            <w:szCs w:val="22"/>
            <w:lang w:val="en-CA"/>
          </w:rPr>
          <w:t>F.10.2</w:t>
        </w:r>
        <w:r w:rsidR="00724AD1">
          <w:rPr>
            <w:szCs w:val="22"/>
            <w:lang w:val="en-CA"/>
          </w:rPr>
          <w:fldChar w:fldCharType="end"/>
        </w:r>
        <w:r w:rsidR="00724AD1">
          <w:rPr>
            <w:szCs w:val="22"/>
            <w:lang w:val="en-CA"/>
          </w:rPr>
          <w:t>.</w:t>
        </w:r>
      </w:ins>
    </w:p>
    <w:p w:rsidR="00F71D65" w:rsidRDefault="00F71D65" w:rsidP="002B03AC">
      <w:pPr>
        <w:widowControl w:val="0"/>
        <w:rPr>
          <w:ins w:id="3076" w:author="Miska Hannuksela" w:date="2014-03-04T13:17:00Z"/>
          <w:szCs w:val="22"/>
          <w:lang w:val="en-CA"/>
        </w:rPr>
      </w:pPr>
      <w:ins w:id="3077" w:author="Miska Hannuksela" w:date="2014-03-04T13:17:00Z">
        <w:r>
          <w:rPr>
            <w:szCs w:val="22"/>
            <w:lang w:val="en-CA"/>
          </w:rPr>
          <w:t>When VPS rewriting SEI message is present, num_add_independent_layer_sets shall be greater than 0 in the active VPS.</w:t>
        </w:r>
      </w:ins>
    </w:p>
    <w:p w:rsidR="008A27E2" w:rsidRDefault="008A27E2" w:rsidP="002B03AC">
      <w:pPr>
        <w:widowControl w:val="0"/>
        <w:rPr>
          <w:ins w:id="3078" w:author="Miska Hannuksela" w:date="2014-03-04T11:36:00Z"/>
          <w:szCs w:val="22"/>
          <w:lang w:val="en-CA"/>
        </w:rPr>
      </w:pPr>
      <w:ins w:id="3079" w:author="Miska Hannuksela" w:date="2014-03-04T11:33:00Z">
        <w:r>
          <w:rPr>
            <w:szCs w:val="22"/>
            <w:lang w:val="en-CA"/>
          </w:rPr>
          <w:t>The VPS rewriting SEI message</w:t>
        </w:r>
      </w:ins>
      <w:ins w:id="3080" w:author="Miska Hannuksela" w:date="2014-03-04T11:34:00Z">
        <w:r>
          <w:rPr>
            <w:szCs w:val="22"/>
            <w:lang w:val="en-CA"/>
          </w:rPr>
          <w:t>, when present,</w:t>
        </w:r>
      </w:ins>
      <w:ins w:id="3081" w:author="Miska Hannuksela" w:date="2014-03-04T11:33:00Z">
        <w:r>
          <w:rPr>
            <w:szCs w:val="22"/>
            <w:lang w:val="en-CA"/>
          </w:rPr>
          <w:t xml:space="preserve"> shall be included</w:t>
        </w:r>
      </w:ins>
      <w:ins w:id="3082" w:author="Miska Hannuksela" w:date="2014-03-04T11:34:00Z">
        <w:r>
          <w:rPr>
            <w:szCs w:val="22"/>
            <w:lang w:val="en-CA"/>
          </w:rPr>
          <w:t xml:space="preserve"> in a</w:t>
        </w:r>
      </w:ins>
      <w:ins w:id="3083" w:author="Miska Hannuksela" w:date="2014-03-04T13:15:00Z">
        <w:r w:rsidR="00F71D65">
          <w:rPr>
            <w:szCs w:val="22"/>
            <w:lang w:val="en-CA"/>
          </w:rPr>
          <w:t>n output layer set</w:t>
        </w:r>
      </w:ins>
      <w:ins w:id="3084" w:author="Miska Hannuksela" w:date="2014-03-04T11:34:00Z">
        <w:r>
          <w:rPr>
            <w:szCs w:val="22"/>
            <w:lang w:val="en-CA"/>
          </w:rPr>
          <w:t xml:space="preserve"> </w:t>
        </w:r>
        <w:r w:rsidR="00F71D65">
          <w:rPr>
            <w:szCs w:val="22"/>
            <w:lang w:val="en-CA"/>
          </w:rPr>
          <w:t xml:space="preserve">nesting SEI message </w:t>
        </w:r>
      </w:ins>
      <w:ins w:id="3085" w:author="Miska Hannuksela" w:date="2014-03-04T13:16:00Z">
        <w:r w:rsidR="00F71D65">
          <w:rPr>
            <w:szCs w:val="22"/>
            <w:lang w:val="en-CA"/>
          </w:rPr>
          <w:t>in which</w:t>
        </w:r>
      </w:ins>
      <w:ins w:id="3086" w:author="Miska Hannuksela" w:date="2014-03-04T13:15:00Z">
        <w:r w:rsidR="00F71D65">
          <w:rPr>
            <w:szCs w:val="22"/>
            <w:lang w:val="en-CA"/>
          </w:rPr>
          <w:t xml:space="preserve"> </w:t>
        </w:r>
      </w:ins>
      <w:ins w:id="3087" w:author="Miska Hannuksela" w:date="2014-03-05T13:05:00Z">
        <w:r w:rsidR="00F51408">
          <w:rPr>
            <w:szCs w:val="22"/>
            <w:lang w:val="en-CA"/>
          </w:rPr>
          <w:t xml:space="preserve">ols_flag shall be equal to 0 and </w:t>
        </w:r>
      </w:ins>
      <w:ins w:id="3088" w:author="Miska Hannuksela" w:date="2014-03-04T13:15:00Z">
        <w:r w:rsidR="00F71D65">
          <w:rPr>
            <w:szCs w:val="22"/>
            <w:lang w:val="en-CA"/>
          </w:rPr>
          <w:t>ols_idx</w:t>
        </w:r>
      </w:ins>
      <w:ins w:id="3089" w:author="Miska Hannuksela" w:date="2014-03-04T13:16:00Z">
        <w:r w:rsidR="00F71D65">
          <w:rPr>
            <w:szCs w:val="22"/>
            <w:lang w:val="en-CA"/>
          </w:rPr>
          <w:t xml:space="preserve">[ i ] shall be in the range of </w:t>
        </w:r>
      </w:ins>
      <w:ins w:id="3090" w:author="Miska Hannuksela" w:date="2014-03-04T13:40:00Z">
        <w:r w:rsidR="001D368C">
          <w:rPr>
            <w:rFonts w:eastAsia="Batang"/>
            <w:bCs/>
            <w:lang w:val="en-US" w:eastAsia="ko-KR"/>
          </w:rPr>
          <w:t>FirstAddIndependentLayerSetIdx</w:t>
        </w:r>
      </w:ins>
      <w:ins w:id="3091" w:author="Miska Hannuksela" w:date="2014-03-04T13:16:00Z">
        <w:r w:rsidR="00F71D65">
          <w:rPr>
            <w:rFonts w:eastAsia="Batang"/>
            <w:bCs/>
            <w:lang w:val="en-US" w:eastAsia="ko-KR"/>
          </w:rPr>
          <w:t xml:space="preserve"> to </w:t>
        </w:r>
      </w:ins>
      <w:ins w:id="3092" w:author="Miska Hannuksela" w:date="2014-03-04T13:40:00Z">
        <w:r w:rsidR="001D368C">
          <w:rPr>
            <w:rFonts w:eastAsia="Batang"/>
            <w:bCs/>
            <w:lang w:val="en-US" w:eastAsia="ko-KR"/>
          </w:rPr>
          <w:t xml:space="preserve">LastAddIndependentLayerSetIdx, inclusive, for each value of i in the range of </w:t>
        </w:r>
      </w:ins>
      <w:ins w:id="3093" w:author="Miska Hannuksela" w:date="2014-03-04T13:41:00Z">
        <w:r w:rsidR="001D368C">
          <w:rPr>
            <w:rFonts w:eastAsia="Batang"/>
            <w:bCs/>
            <w:lang w:val="en-US" w:eastAsia="ko-KR"/>
          </w:rPr>
          <w:t>0 to num_ols_indices_minus1, inclusive.</w:t>
        </w:r>
      </w:ins>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564A49">
        <w:rPr>
          <w:lang w:val="en-US"/>
        </w:rPr>
        <w:t>Video usability information</w:t>
      </w:r>
      <w:bookmarkEnd w:id="2995"/>
      <w:bookmarkEnd w:id="3002"/>
      <w:bookmarkEnd w:id="3006"/>
      <w:bookmarkEnd w:id="300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3094" w:name="_Toc377921588"/>
      <w:bookmarkStart w:id="3095" w:name="_Toc378026226"/>
      <w:r w:rsidRPr="00564A49">
        <w:rPr>
          <w:lang w:val="en-US"/>
        </w:rPr>
        <w:t>General</w:t>
      </w:r>
      <w:bookmarkEnd w:id="3094"/>
      <w:bookmarkEnd w:id="3095"/>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3096" w:name="_Toc377921589"/>
      <w:bookmarkStart w:id="3097" w:name="_Toc378026227"/>
      <w:r w:rsidRPr="00564A49">
        <w:rPr>
          <w:lang w:val="en-US"/>
        </w:rPr>
        <w:t>VUI syntax</w:t>
      </w:r>
      <w:bookmarkEnd w:id="3096"/>
      <w:bookmarkEnd w:id="3097"/>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3098" w:name="_Toc377921590"/>
      <w:bookmarkStart w:id="3099" w:name="_Toc378026228"/>
      <w:r w:rsidRPr="00564A49">
        <w:t>VUI semantics</w:t>
      </w:r>
      <w:bookmarkEnd w:id="3098"/>
      <w:bookmarkEnd w:id="3099"/>
    </w:p>
    <w:p w:rsidR="007E173E" w:rsidRPr="00564A49" w:rsidRDefault="007E173E" w:rsidP="007E173E">
      <w:pPr>
        <w:pStyle w:val="3H2"/>
        <w:keepLines w:val="0"/>
        <w:numPr>
          <w:ilvl w:val="3"/>
          <w:numId w:val="37"/>
        </w:numPr>
        <w:tabs>
          <w:tab w:val="clear" w:pos="4230"/>
          <w:tab w:val="num" w:pos="1134"/>
        </w:tabs>
        <w:ind w:left="1134" w:hanging="1134"/>
      </w:pPr>
      <w:bookmarkStart w:id="3100" w:name="_Toc377921591"/>
      <w:bookmarkStart w:id="3101" w:name="_Toc378026229"/>
      <w:r w:rsidRPr="00564A49">
        <w:t>VUI parameters semantics</w:t>
      </w:r>
      <w:bookmarkEnd w:id="3100"/>
      <w:bookmarkEnd w:id="3101"/>
    </w:p>
    <w:p w:rsidR="007E173E" w:rsidRPr="00564A49" w:rsidRDefault="007E173E" w:rsidP="007E173E">
      <w:pPr>
        <w:rPr>
          <w:lang w:val="en-US"/>
        </w:rPr>
      </w:pPr>
      <w:r w:rsidRPr="00564A49">
        <w:rPr>
          <w:lang w:val="en-US"/>
        </w:rPr>
        <w:t>The specifications in clause E.3.1 apply with the following modifications and additions.</w:t>
      </w:r>
    </w:p>
    <w:p w:rsidR="00C10C68" w:rsidRPr="00C10C68" w:rsidRDefault="00C10C68" w:rsidP="00C10C68">
      <w:pPr>
        <w:numPr>
          <w:ilvl w:val="12"/>
          <w:numId w:val="0"/>
        </w:numPr>
        <w:rPr>
          <w:ins w:id="3102" w:author="Miska Hannuksela" w:date="2014-03-05T14:22:00Z"/>
          <w:b/>
          <w:bCs/>
          <w:noProof/>
        </w:rPr>
      </w:pPr>
      <w:ins w:id="3103" w:author="Miska Hannuksela" w:date="2014-03-05T14:22:00Z">
        <w:r w:rsidRPr="00C10C68">
          <w:rPr>
            <w:b/>
            <w:bCs/>
            <w:noProof/>
          </w:rPr>
          <w:t>field_seq_flag</w:t>
        </w:r>
        <w:r w:rsidRPr="00C10C68">
          <w:rPr>
            <w:bCs/>
            <w:noProof/>
          </w:rPr>
          <w:t xml:space="preserve"> equal to 1 </w:t>
        </w:r>
        <w:r w:rsidRPr="00C10C68">
          <w:rPr>
            <w:noProof/>
          </w:rPr>
          <w:t xml:space="preserve">indicates that </w:t>
        </w:r>
        <w:r w:rsidRPr="00C10C68">
          <w:rPr>
            <w:noProof/>
            <w:highlight w:val="cyan"/>
          </w:rPr>
          <w:t>the layers for which the SPS is an active SPS within</w:t>
        </w:r>
        <w:r>
          <w:rPr>
            <w:noProof/>
          </w:rPr>
          <w:t xml:space="preserve"> the </w:t>
        </w:r>
        <w:r w:rsidRPr="00C10C68">
          <w:rPr>
            <w:noProof/>
          </w:rPr>
          <w:t>CVS</w:t>
        </w:r>
        <w:r>
          <w:rPr>
            <w:noProof/>
          </w:rPr>
          <w:t xml:space="preserve"> convey</w:t>
        </w:r>
        <w:r w:rsidRPr="00C10C68">
          <w:rPr>
            <w:noProof/>
          </w:rPr>
          <w:t xml:space="preserve"> pictures that represent fields, and </w:t>
        </w:r>
        <w:r w:rsidRPr="00C10C68">
          <w:rPr>
            <w:bCs/>
            <w:noProof/>
          </w:rPr>
          <w:t xml:space="preserve">specifies that a picture timing SEI message shall be present </w:t>
        </w:r>
      </w:ins>
      <w:ins w:id="3104" w:author="Miska Hannuksela" w:date="2014-03-05T14:24:00Z">
        <w:r w:rsidRPr="00C10C68">
          <w:rPr>
            <w:bCs/>
            <w:noProof/>
            <w:highlight w:val="cyan"/>
          </w:rPr>
          <w:t>for those layers</w:t>
        </w:r>
        <w:r>
          <w:rPr>
            <w:bCs/>
            <w:noProof/>
          </w:rPr>
          <w:t xml:space="preserve"> </w:t>
        </w:r>
      </w:ins>
      <w:ins w:id="3105" w:author="Miska Hannuksela" w:date="2014-03-05T14:22:00Z">
        <w:r w:rsidRPr="00C10C68">
          <w:rPr>
            <w:bCs/>
            <w:noProof/>
          </w:rPr>
          <w:t xml:space="preserve">in every access unit of the current CVS. </w:t>
        </w:r>
      </w:ins>
      <w:ins w:id="3106" w:author="Miska Hannuksela" w:date="2014-03-17T17:37:00Z">
        <w:r w:rsidR="00E36741" w:rsidRPr="00E36741">
          <w:rPr>
            <w:bCs/>
            <w:noProof/>
            <w:highlight w:val="cyan"/>
          </w:rPr>
          <w:t xml:space="preserve">[Ed. (MH): </w:t>
        </w:r>
      </w:ins>
      <w:ins w:id="3107" w:author="Miska Hannuksela" w:date="2014-03-17T17:38:00Z">
        <w:r w:rsidR="00E36741">
          <w:rPr>
            <w:highlight w:val="cyan"/>
          </w:rPr>
          <w:t>The previous</w:t>
        </w:r>
      </w:ins>
      <w:ins w:id="3108" w:author="Miska Hannuksela" w:date="2014-03-17T17:37:00Z">
        <w:r w:rsidR="00E36741" w:rsidRPr="00E36741">
          <w:rPr>
            <w:highlight w:val="cyan"/>
          </w:rPr>
          <w:t xml:space="preserve"> sentence could more explicitly refer to nested and/or non-nested picture timing SEI message, and any requirements of the syntax elements of the scalable nesting SEI message.]</w:t>
        </w:r>
        <w:r w:rsidR="00E36741">
          <w:t xml:space="preserve"> </w:t>
        </w:r>
      </w:ins>
      <w:ins w:id="3109" w:author="Miska Hannuksela" w:date="2014-03-05T14:22:00Z">
        <w:r w:rsidRPr="00C10C68">
          <w:rPr>
            <w:bCs/>
            <w:noProof/>
          </w:rPr>
          <w:t xml:space="preserve">field_seq_flag equal to 0 indicates that </w:t>
        </w:r>
        <w:r w:rsidRPr="00C10C68">
          <w:rPr>
            <w:noProof/>
          </w:rPr>
          <w:t>the CVS conveys pictures that represent frames</w:t>
        </w:r>
        <w:r w:rsidRPr="00C10C68">
          <w:rPr>
            <w:bCs/>
            <w:noProof/>
          </w:rPr>
          <w:t xml:space="preserve"> and that a picture timing SEI message may or may not be present </w:t>
        </w:r>
      </w:ins>
      <w:ins w:id="3110" w:author="Miska Hannuksela" w:date="2014-03-05T14:43:00Z">
        <w:r w:rsidR="009838F6" w:rsidRPr="009838F6">
          <w:rPr>
            <w:bCs/>
            <w:noProof/>
            <w:highlight w:val="cyan"/>
          </w:rPr>
          <w:t xml:space="preserve">for </w:t>
        </w:r>
        <w:r w:rsidR="009838F6" w:rsidRPr="00C10C68">
          <w:rPr>
            <w:noProof/>
            <w:highlight w:val="cyan"/>
          </w:rPr>
          <w:t xml:space="preserve">the layers for which the SPS is an active SPS </w:t>
        </w:r>
      </w:ins>
      <w:ins w:id="3111" w:author="Miska Hannuksela" w:date="2014-03-05T14:22:00Z">
        <w:r w:rsidRPr="00C10C68">
          <w:rPr>
            <w:bCs/>
            <w:noProof/>
          </w:rPr>
          <w:t xml:space="preserve">in any access unit of the current CVS. When field_seq_flag is not present, it is inferred to be equal to 0. When general_frame_only_constraint_flag </w:t>
        </w:r>
      </w:ins>
      <w:ins w:id="3112" w:author="Miska Hannuksela" w:date="2014-03-05T14:43:00Z">
        <w:r w:rsidR="009838F6" w:rsidRPr="009838F6">
          <w:rPr>
            <w:bCs/>
            <w:noProof/>
            <w:highlight w:val="cyan"/>
          </w:rPr>
          <w:t>is present in the SPS and</w:t>
        </w:r>
        <w:r w:rsidR="009838F6">
          <w:rPr>
            <w:bCs/>
            <w:noProof/>
          </w:rPr>
          <w:t xml:space="preserve"> </w:t>
        </w:r>
      </w:ins>
      <w:ins w:id="3113" w:author="Miska Hannuksela" w:date="2014-03-05T14:22:00Z">
        <w:r w:rsidRPr="00C10C68">
          <w:rPr>
            <w:bCs/>
            <w:noProof/>
          </w:rPr>
          <w:t>is equal to 1, the value of field_seq_flag shall be equal to 0.</w:t>
        </w:r>
      </w:ins>
      <w:ins w:id="3114" w:author="Miska Hannuksela" w:date="2014-03-05T14:44:00Z">
        <w:r w:rsidR="009838F6">
          <w:rPr>
            <w:bCs/>
            <w:noProof/>
          </w:rPr>
          <w:t xml:space="preserve"> </w:t>
        </w:r>
        <w:r w:rsidR="009838F6" w:rsidRPr="00C10C68">
          <w:rPr>
            <w:bCs/>
            <w:noProof/>
            <w:highlight w:val="cyan"/>
          </w:rPr>
          <w:t xml:space="preserve">When general_frame_only_constraint_flag </w:t>
        </w:r>
      </w:ins>
      <w:ins w:id="3115" w:author="Miska Hannuksela" w:date="2014-03-05T14:45:00Z">
        <w:r w:rsidR="009838F6" w:rsidRPr="009838F6">
          <w:rPr>
            <w:bCs/>
            <w:noProof/>
            <w:highlight w:val="cyan"/>
          </w:rPr>
          <w:t>is present in the active VPS, applies for a layer for which the SPS is an ative SPS</w:t>
        </w:r>
      </w:ins>
      <w:ins w:id="3116" w:author="Miska Hannuksela" w:date="2014-03-05T14:44:00Z">
        <w:r w:rsidR="009838F6" w:rsidRPr="009838F6">
          <w:rPr>
            <w:bCs/>
            <w:noProof/>
            <w:highlight w:val="cyan"/>
          </w:rPr>
          <w:t xml:space="preserve"> and </w:t>
        </w:r>
        <w:r w:rsidR="009838F6" w:rsidRPr="00C10C68">
          <w:rPr>
            <w:bCs/>
            <w:noProof/>
            <w:highlight w:val="cyan"/>
          </w:rPr>
          <w:t>is equal to 1, the value of field_seq_flag shall be equal to 0.</w:t>
        </w:r>
      </w:ins>
    </w:p>
    <w:p w:rsidR="00C10C68" w:rsidRPr="00C10C68" w:rsidRDefault="00C10C68" w:rsidP="00C10C68">
      <w:pPr>
        <w:tabs>
          <w:tab w:val="clear" w:pos="794"/>
          <w:tab w:val="clear" w:pos="1191"/>
          <w:tab w:val="clear" w:pos="1588"/>
          <w:tab w:val="clear" w:pos="1985"/>
        </w:tabs>
        <w:spacing w:before="60"/>
        <w:ind w:left="288"/>
        <w:rPr>
          <w:ins w:id="3117" w:author="Miska Hannuksela" w:date="2014-03-05T14:22:00Z"/>
          <w:noProof/>
          <w:sz w:val="18"/>
          <w:szCs w:val="18"/>
        </w:rPr>
      </w:pPr>
      <w:ins w:id="3118" w:author="Miska Hannuksela" w:date="2014-03-05T14:22:00Z">
        <w:r w:rsidRPr="00C10C68">
          <w:rPr>
            <w:noProof/>
            <w:sz w:val="18"/>
            <w:szCs w:val="18"/>
          </w:rPr>
          <w:t>NOTE </w:t>
        </w:r>
        <w:r w:rsidRPr="00C10C68">
          <w:rPr>
            <w:noProof/>
            <w:sz w:val="18"/>
            <w:szCs w:val="18"/>
          </w:rPr>
          <w:fldChar w:fldCharType="begin" w:fldLock="1"/>
        </w:r>
        <w:r w:rsidRPr="00C10C68">
          <w:rPr>
            <w:noProof/>
            <w:sz w:val="18"/>
            <w:szCs w:val="18"/>
          </w:rPr>
          <w:instrText xml:space="preserve"> SEQ NoteCounter \* MERGEFORMAT </w:instrText>
        </w:r>
        <w:r w:rsidRPr="00C10C68">
          <w:rPr>
            <w:noProof/>
            <w:sz w:val="18"/>
            <w:szCs w:val="18"/>
          </w:rPr>
          <w:fldChar w:fldCharType="separate"/>
        </w:r>
        <w:r w:rsidRPr="00C10C68">
          <w:rPr>
            <w:noProof/>
            <w:sz w:val="18"/>
            <w:szCs w:val="18"/>
          </w:rPr>
          <w:t>10</w:t>
        </w:r>
        <w:r w:rsidRPr="00C10C68">
          <w:rPr>
            <w:noProof/>
            <w:sz w:val="18"/>
            <w:szCs w:val="18"/>
          </w:rPr>
          <w:fldChar w:fldCharType="end"/>
        </w:r>
        <w:r w:rsidRPr="00C10C68">
          <w:rPr>
            <w:noProof/>
            <w:sz w:val="18"/>
            <w:szCs w:val="18"/>
          </w:rPr>
          <w:t xml:space="preserve">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w:t>
        </w:r>
        <w:r w:rsidRPr="00C10C68">
          <w:rPr>
            <w:noProof/>
            <w:sz w:val="18"/>
            <w:szCs w:val="18"/>
          </w:rPr>
          <w:lastRenderedPageBreak/>
          <w:t>of 1920x540, while the sequence picture rate would commonly express the rate of the source fields (typically between 50 and 60 Hz), instead of the source frame rate (typically between 25 and 30 Hz).</w:t>
        </w:r>
      </w:ins>
    </w:p>
    <w:p w:rsidR="00C10C68" w:rsidRPr="00C10C68" w:rsidRDefault="00C10C68" w:rsidP="00C10C68">
      <w:pPr>
        <w:rPr>
          <w:ins w:id="3119" w:author="Miska Hannuksela" w:date="2014-03-05T14:22:00Z"/>
          <w:noProof/>
        </w:rPr>
      </w:pPr>
      <w:ins w:id="3120" w:author="Miska Hannuksela" w:date="2014-03-05T14:22:00Z">
        <w:r w:rsidRPr="00C10C68">
          <w:rPr>
            <w:b/>
            <w:noProof/>
          </w:rPr>
          <w:t>frame_field_info_present_flag</w:t>
        </w:r>
        <w:r w:rsidRPr="00C10C68">
          <w:rPr>
            <w:noProof/>
          </w:rPr>
          <w:t xml:space="preserve"> equal to 1 specifies that picture timing SEI messages are present for every picture </w:t>
        </w:r>
      </w:ins>
      <w:ins w:id="3121" w:author="Miska Hannuksela" w:date="2014-03-05T14:46:00Z">
        <w:r w:rsidR="009838F6" w:rsidRPr="009838F6">
          <w:rPr>
            <w:noProof/>
            <w:highlight w:val="cyan"/>
          </w:rPr>
          <w:t>for which this SPS is the active SPS</w:t>
        </w:r>
        <w:r w:rsidR="009838F6">
          <w:rPr>
            <w:noProof/>
          </w:rPr>
          <w:t xml:space="preserve"> </w:t>
        </w:r>
      </w:ins>
      <w:ins w:id="3122" w:author="Miska Hannuksela" w:date="2014-03-05T14:22:00Z">
        <w:r w:rsidRPr="00C10C68">
          <w:rPr>
            <w:noProof/>
          </w:rPr>
          <w:t>and include the pic_struct, source_scan_type, and duplicate_flag syntax elements. frame_field_info_present_flag equal to 0 specifies that the pic_struct syntax element is not present in picture timing SEI messages</w:t>
        </w:r>
      </w:ins>
      <w:ins w:id="3123" w:author="Miska Hannuksela" w:date="2014-03-05T14:47:00Z">
        <w:r w:rsidR="009838F6">
          <w:rPr>
            <w:noProof/>
          </w:rPr>
          <w:t xml:space="preserve"> </w:t>
        </w:r>
        <w:r w:rsidR="009838F6">
          <w:rPr>
            <w:noProof/>
            <w:highlight w:val="cyan"/>
          </w:rPr>
          <w:t>associated with</w:t>
        </w:r>
        <w:r w:rsidR="009838F6" w:rsidRPr="009838F6">
          <w:rPr>
            <w:noProof/>
            <w:highlight w:val="cyan"/>
          </w:rPr>
          <w:t xml:space="preserve"> pictures for which this SPS is the active SPS</w:t>
        </w:r>
      </w:ins>
      <w:ins w:id="3124" w:author="Miska Hannuksela" w:date="2014-03-05T14:22:00Z">
        <w:r w:rsidRPr="00C10C68">
          <w:rPr>
            <w:noProof/>
          </w:rPr>
          <w:t>.</w:t>
        </w:r>
      </w:ins>
    </w:p>
    <w:p w:rsidR="00C10C68" w:rsidRPr="00C10C68" w:rsidRDefault="00C10C68" w:rsidP="00C10C68">
      <w:pPr>
        <w:rPr>
          <w:ins w:id="3125" w:author="Miska Hannuksela" w:date="2014-03-05T14:22:00Z"/>
          <w:noProof/>
        </w:rPr>
      </w:pPr>
      <w:ins w:id="3126" w:author="Miska Hannuksela" w:date="2014-03-05T14:22:00Z">
        <w:r w:rsidRPr="00C10C68">
          <w:rPr>
            <w:noProof/>
          </w:rPr>
          <w:t xml:space="preserve">When frame_field_info_present_flag is present and </w:t>
        </w:r>
      </w:ins>
      <w:ins w:id="3127" w:author="Miska Hannuksela" w:date="2014-03-05T15:28:00Z">
        <w:r w:rsidR="00801BB0" w:rsidRPr="00801BB0">
          <w:rPr>
            <w:noProof/>
            <w:highlight w:val="cyan"/>
          </w:rPr>
          <w:t>any</w:t>
        </w:r>
      </w:ins>
      <w:ins w:id="3128" w:author="Miska Hannuksela" w:date="2014-03-05T14:22:00Z">
        <w:r w:rsidRPr="00C10C68">
          <w:rPr>
            <w:noProof/>
          </w:rPr>
          <w:t xml:space="preserve"> of the following conditions are true, frame_field_info_present_flag shall be equal to 1:</w:t>
        </w:r>
      </w:ins>
    </w:p>
    <w:p w:rsidR="00C10C68" w:rsidRPr="00C10C68" w:rsidRDefault="00C10C68" w:rsidP="00C10C68">
      <w:pPr>
        <w:tabs>
          <w:tab w:val="clear" w:pos="794"/>
          <w:tab w:val="left" w:pos="400"/>
        </w:tabs>
        <w:ind w:left="400" w:hanging="400"/>
        <w:rPr>
          <w:ins w:id="3129" w:author="Miska Hannuksela" w:date="2014-03-05T14:22:00Z"/>
          <w:noProof/>
        </w:rPr>
      </w:pPr>
      <w:ins w:id="3130" w:author="Miska Hannuksela" w:date="2014-03-05T14:22:00Z">
        <w:r w:rsidRPr="00C10C68">
          <w:rPr>
            <w:noProof/>
          </w:rPr>
          <w:t>–</w:t>
        </w:r>
        <w:r w:rsidRPr="00C10C68">
          <w:rPr>
            <w:noProof/>
          </w:rPr>
          <w:tab/>
          <w:t>field_seq_flag is equal to 1.</w:t>
        </w:r>
      </w:ins>
    </w:p>
    <w:p w:rsidR="00C10C68" w:rsidRDefault="00C10C68" w:rsidP="00C10C68">
      <w:pPr>
        <w:tabs>
          <w:tab w:val="clear" w:pos="794"/>
          <w:tab w:val="left" w:pos="400"/>
        </w:tabs>
        <w:ind w:left="400" w:hanging="400"/>
        <w:rPr>
          <w:ins w:id="3131" w:author="Miska Hannuksela" w:date="2014-03-05T14:49:00Z"/>
          <w:bCs/>
          <w:noProof/>
          <w:szCs w:val="22"/>
        </w:rPr>
      </w:pPr>
      <w:ins w:id="3132" w:author="Miska Hannuksela" w:date="2014-03-05T14:22:00Z">
        <w:r w:rsidRPr="00C10C68">
          <w:rPr>
            <w:noProof/>
          </w:rPr>
          <w:t>–</w:t>
        </w:r>
        <w:r w:rsidRPr="00C10C68">
          <w:rPr>
            <w:noProof/>
          </w:rPr>
          <w:tab/>
        </w:r>
      </w:ins>
      <w:ins w:id="3133" w:author="Miska Hannuksela" w:date="2014-03-05T14:48:00Z">
        <w:r w:rsidR="00BB59CF" w:rsidRPr="00BB59CF">
          <w:rPr>
            <w:noProof/>
            <w:highlight w:val="cyan"/>
          </w:rPr>
          <w:t>general_progressive_source_flag and general_interlaced_source_flag are present in this SPS,</w:t>
        </w:r>
        <w:r w:rsidR="00BB59CF">
          <w:rPr>
            <w:noProof/>
          </w:rPr>
          <w:t xml:space="preserve"> </w:t>
        </w:r>
      </w:ins>
      <w:ins w:id="3134" w:author="Miska Hannuksela" w:date="2014-03-05T14:22:00Z">
        <w:r w:rsidRPr="00C10C68">
          <w:rPr>
            <w:bCs/>
            <w:noProof/>
            <w:szCs w:val="22"/>
          </w:rPr>
          <w:t>general_progressive_source_flag is equal to 1 and general_interlaced_source_flag is equal to 1.</w:t>
        </w:r>
      </w:ins>
    </w:p>
    <w:p w:rsidR="00BB59CF" w:rsidRPr="00C10C68" w:rsidRDefault="00BB59CF" w:rsidP="00C10C68">
      <w:pPr>
        <w:tabs>
          <w:tab w:val="clear" w:pos="794"/>
          <w:tab w:val="left" w:pos="400"/>
        </w:tabs>
        <w:ind w:left="400" w:hanging="400"/>
        <w:rPr>
          <w:ins w:id="3135" w:author="Miska Hannuksela" w:date="2014-03-05T14:22:00Z"/>
          <w:noProof/>
        </w:rPr>
      </w:pPr>
      <w:ins w:id="3136" w:author="Miska Hannuksela" w:date="2014-03-05T14:49:00Z">
        <w:r w:rsidRPr="00C10C68">
          <w:rPr>
            <w:noProof/>
            <w:highlight w:val="cyan"/>
          </w:rPr>
          <w:t>–</w:t>
        </w:r>
        <w:r w:rsidRPr="00C10C68">
          <w:rPr>
            <w:noProof/>
            <w:highlight w:val="cyan"/>
          </w:rPr>
          <w:tab/>
        </w:r>
      </w:ins>
      <w:ins w:id="3137" w:author="Miska Hannuksela" w:date="2014-03-05T14:55:00Z">
        <w:r w:rsidR="00017EA0">
          <w:rPr>
            <w:noProof/>
            <w:highlight w:val="cyan"/>
          </w:rPr>
          <w:t>layer_progressive_source_flag</w:t>
        </w:r>
      </w:ins>
      <w:ins w:id="3138" w:author="Miska Hannuksela" w:date="2014-03-05T14:49:00Z">
        <w:r w:rsidRPr="00BB59CF">
          <w:rPr>
            <w:noProof/>
            <w:highlight w:val="cyan"/>
          </w:rPr>
          <w:t xml:space="preserve"> and </w:t>
        </w:r>
      </w:ins>
      <w:ins w:id="3139" w:author="Miska Hannuksela" w:date="2014-03-05T14:56:00Z">
        <w:r w:rsidR="00017EA0">
          <w:rPr>
            <w:noProof/>
            <w:highlight w:val="cyan"/>
          </w:rPr>
          <w:t>layer_interlaced_source_flag</w:t>
        </w:r>
      </w:ins>
      <w:ins w:id="3140" w:author="Miska Hannuksela" w:date="2014-03-05T14:49:00Z">
        <w:r w:rsidRPr="00BB59CF">
          <w:rPr>
            <w:noProof/>
            <w:highlight w:val="cyan"/>
          </w:rPr>
          <w:t xml:space="preserve"> are present in this SPS, </w:t>
        </w:r>
      </w:ins>
      <w:ins w:id="3141" w:author="Miska Hannuksela" w:date="2014-03-05T14:55:00Z">
        <w:r w:rsidR="00017EA0">
          <w:rPr>
            <w:noProof/>
            <w:highlight w:val="cyan"/>
          </w:rPr>
          <w:t>layer_progressive_source_flag</w:t>
        </w:r>
      </w:ins>
      <w:ins w:id="3142" w:author="Miska Hannuksela" w:date="2014-03-05T14:49:00Z">
        <w:r w:rsidRPr="00C10C68">
          <w:rPr>
            <w:bCs/>
            <w:noProof/>
            <w:szCs w:val="22"/>
            <w:highlight w:val="cyan"/>
          </w:rPr>
          <w:t xml:space="preserve"> is equal to 1 and </w:t>
        </w:r>
      </w:ins>
      <w:ins w:id="3143" w:author="Miska Hannuksela" w:date="2014-03-05T14:56:00Z">
        <w:r w:rsidR="00017EA0">
          <w:rPr>
            <w:bCs/>
            <w:noProof/>
            <w:szCs w:val="22"/>
            <w:highlight w:val="cyan"/>
          </w:rPr>
          <w:t>layer_interlaced_source_flag</w:t>
        </w:r>
      </w:ins>
      <w:ins w:id="3144" w:author="Miska Hannuksela" w:date="2014-03-05T14:49:00Z">
        <w:r w:rsidRPr="00C10C68">
          <w:rPr>
            <w:bCs/>
            <w:noProof/>
            <w:szCs w:val="22"/>
            <w:highlight w:val="cyan"/>
          </w:rPr>
          <w:t xml:space="preserve"> is equal to 1.</w:t>
        </w:r>
      </w:ins>
    </w:p>
    <w:p w:rsidR="00C10C68" w:rsidRPr="00C10C68" w:rsidRDefault="00C10C68" w:rsidP="00C10C68">
      <w:pPr>
        <w:rPr>
          <w:ins w:id="3145" w:author="Miska Hannuksela" w:date="2014-03-05T14:22:00Z"/>
          <w:noProof/>
        </w:rPr>
      </w:pPr>
      <w:ins w:id="3146" w:author="Miska Hannuksela" w:date="2014-03-05T14:22:00Z">
        <w:r w:rsidRPr="00C10C68">
          <w:rPr>
            <w:noProof/>
          </w:rPr>
          <w:t>When frame_field_info_present_flag is not present, its value is inferred as follows:</w:t>
        </w:r>
      </w:ins>
    </w:p>
    <w:p w:rsidR="00C10C68" w:rsidRDefault="00C10C68" w:rsidP="00C10C68">
      <w:pPr>
        <w:tabs>
          <w:tab w:val="clear" w:pos="794"/>
          <w:tab w:val="left" w:pos="400"/>
        </w:tabs>
        <w:ind w:left="400" w:hanging="400"/>
        <w:rPr>
          <w:ins w:id="3147" w:author="Miska Hannuksela" w:date="2014-03-05T14:50:00Z"/>
          <w:noProof/>
        </w:rPr>
      </w:pPr>
      <w:ins w:id="3148" w:author="Miska Hannuksela" w:date="2014-03-05T14:22:00Z">
        <w:r w:rsidRPr="00C10C68">
          <w:rPr>
            <w:noProof/>
          </w:rPr>
          <w:t>–</w:t>
        </w:r>
        <w:r w:rsidRPr="00C10C68">
          <w:rPr>
            <w:noProof/>
          </w:rPr>
          <w:tab/>
          <w:t xml:space="preserve">If </w:t>
        </w:r>
      </w:ins>
      <w:ins w:id="3149" w:author="Miska Hannuksela" w:date="2014-03-05T14:50:00Z">
        <w:r w:rsidR="00BB59CF" w:rsidRPr="00BB59CF">
          <w:rPr>
            <w:noProof/>
            <w:highlight w:val="cyan"/>
          </w:rPr>
          <w:t>general_progressive_source_flag and general_interlaced_source_flag are present in this SPS</w:t>
        </w:r>
        <w:r w:rsidR="00BB59CF">
          <w:rPr>
            <w:noProof/>
          </w:rPr>
          <w:t>,</w:t>
        </w:r>
        <w:r w:rsidR="00BB59CF" w:rsidRPr="00C10C68">
          <w:rPr>
            <w:bCs/>
            <w:noProof/>
            <w:szCs w:val="22"/>
          </w:rPr>
          <w:t xml:space="preserve"> </w:t>
        </w:r>
      </w:ins>
      <w:ins w:id="3150" w:author="Miska Hannuksela" w:date="2014-03-05T14:22:00Z">
        <w:r w:rsidRPr="00C10C68">
          <w:rPr>
            <w:bCs/>
            <w:noProof/>
            <w:szCs w:val="22"/>
          </w:rPr>
          <w:t xml:space="preserve">general_progressive_source_flag is equal to 1 and general_interlaced_source_flag is equal to 1, </w:t>
        </w:r>
        <w:r w:rsidRPr="00C10C68">
          <w:rPr>
            <w:noProof/>
          </w:rPr>
          <w:t>frame_field_info_present_flag is inferred to be equal to 1.</w:t>
        </w:r>
      </w:ins>
    </w:p>
    <w:p w:rsidR="00BB59CF" w:rsidRPr="00C10C68" w:rsidRDefault="00BB59CF" w:rsidP="00C10C68">
      <w:pPr>
        <w:tabs>
          <w:tab w:val="clear" w:pos="794"/>
          <w:tab w:val="left" w:pos="400"/>
        </w:tabs>
        <w:ind w:left="400" w:hanging="400"/>
        <w:rPr>
          <w:ins w:id="3151" w:author="Miska Hannuksela" w:date="2014-03-05T14:22:00Z"/>
          <w:noProof/>
        </w:rPr>
      </w:pPr>
      <w:ins w:id="3152" w:author="Miska Hannuksela" w:date="2014-03-05T14:50:00Z">
        <w:r w:rsidRPr="00C10C68">
          <w:rPr>
            <w:noProof/>
            <w:highlight w:val="cyan"/>
          </w:rPr>
          <w:t>–</w:t>
        </w:r>
        <w:r w:rsidRPr="00C10C68">
          <w:rPr>
            <w:noProof/>
            <w:highlight w:val="cyan"/>
          </w:rPr>
          <w:tab/>
        </w:r>
        <w:r w:rsidRPr="00BB59CF">
          <w:rPr>
            <w:noProof/>
            <w:highlight w:val="cyan"/>
          </w:rPr>
          <w:t xml:space="preserve">Otherwise, if </w:t>
        </w:r>
      </w:ins>
      <w:ins w:id="3153" w:author="Miska Hannuksela" w:date="2014-03-05T14:55:00Z">
        <w:r w:rsidR="00017EA0">
          <w:rPr>
            <w:noProof/>
            <w:highlight w:val="cyan"/>
          </w:rPr>
          <w:t>layer_progressive_source_flag</w:t>
        </w:r>
      </w:ins>
      <w:ins w:id="3154" w:author="Miska Hannuksela" w:date="2014-03-05T14:51:00Z">
        <w:r w:rsidRPr="00BB59CF">
          <w:rPr>
            <w:noProof/>
            <w:highlight w:val="cyan"/>
          </w:rPr>
          <w:t xml:space="preserve"> and </w:t>
        </w:r>
      </w:ins>
      <w:ins w:id="3155" w:author="Miska Hannuksela" w:date="2014-03-05T14:56:00Z">
        <w:r w:rsidR="00017EA0">
          <w:rPr>
            <w:noProof/>
            <w:highlight w:val="cyan"/>
          </w:rPr>
          <w:t>layer_interlaced_source_flag</w:t>
        </w:r>
      </w:ins>
      <w:ins w:id="3156" w:author="Miska Hannuksela" w:date="2014-03-05T14:51:00Z">
        <w:r w:rsidRPr="00BB59CF">
          <w:rPr>
            <w:noProof/>
            <w:highlight w:val="cyan"/>
          </w:rPr>
          <w:t xml:space="preserve"> are present in this SPS, </w:t>
        </w:r>
      </w:ins>
      <w:ins w:id="3157" w:author="Miska Hannuksela" w:date="2014-03-05T14:55:00Z">
        <w:r w:rsidR="00017EA0">
          <w:rPr>
            <w:noProof/>
            <w:highlight w:val="cyan"/>
          </w:rPr>
          <w:t>layer_progressive_source_flag</w:t>
        </w:r>
      </w:ins>
      <w:ins w:id="3158" w:author="Miska Hannuksela" w:date="2014-03-05T14:51:00Z">
        <w:r w:rsidRPr="00C10C68">
          <w:rPr>
            <w:bCs/>
            <w:noProof/>
            <w:szCs w:val="22"/>
            <w:highlight w:val="cyan"/>
          </w:rPr>
          <w:t xml:space="preserve"> is equal to 1 and </w:t>
        </w:r>
      </w:ins>
      <w:ins w:id="3159" w:author="Miska Hannuksela" w:date="2014-03-05T14:56:00Z">
        <w:r w:rsidR="00017EA0">
          <w:rPr>
            <w:bCs/>
            <w:noProof/>
            <w:szCs w:val="22"/>
            <w:highlight w:val="cyan"/>
          </w:rPr>
          <w:t>layer_interlaced_source_flag</w:t>
        </w:r>
      </w:ins>
      <w:ins w:id="3160" w:author="Miska Hannuksela" w:date="2014-03-05T14:51:00Z">
        <w:r w:rsidRPr="00C10C68">
          <w:rPr>
            <w:bCs/>
            <w:noProof/>
            <w:szCs w:val="22"/>
            <w:highlight w:val="cyan"/>
          </w:rPr>
          <w:t xml:space="preserve"> is equal to 1</w:t>
        </w:r>
        <w:r w:rsidRPr="00BB59CF">
          <w:rPr>
            <w:bCs/>
            <w:noProof/>
            <w:szCs w:val="22"/>
            <w:highlight w:val="cyan"/>
          </w:rPr>
          <w:t xml:space="preserve">, </w:t>
        </w:r>
        <w:r w:rsidRPr="00C10C68">
          <w:rPr>
            <w:noProof/>
            <w:highlight w:val="cyan"/>
          </w:rPr>
          <w:t>frame_field_info_present_flag is inferred to be equal to 1.</w:t>
        </w:r>
      </w:ins>
    </w:p>
    <w:p w:rsidR="00C10C68" w:rsidRPr="00C10C68" w:rsidRDefault="00C10C68" w:rsidP="00C10C68">
      <w:pPr>
        <w:tabs>
          <w:tab w:val="clear" w:pos="794"/>
          <w:tab w:val="left" w:pos="400"/>
        </w:tabs>
        <w:ind w:left="400" w:hanging="400"/>
        <w:rPr>
          <w:ins w:id="3161" w:author="Miska Hannuksela" w:date="2014-03-05T14:22:00Z"/>
          <w:noProof/>
        </w:rPr>
      </w:pPr>
      <w:ins w:id="3162" w:author="Miska Hannuksela" w:date="2014-03-05T14:22:00Z">
        <w:r w:rsidRPr="00C10C68">
          <w:rPr>
            <w:noProof/>
          </w:rPr>
          <w:t>–</w:t>
        </w:r>
        <w:r w:rsidRPr="00C10C68">
          <w:rPr>
            <w:noProof/>
          </w:rPr>
          <w:tab/>
          <w:t>Otherwise, frame_field_info_present_flag is inferred to be equal to 0.</w:t>
        </w:r>
      </w:ins>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3163" w:name="_Toc377921592"/>
      <w:bookmarkStart w:id="3164" w:name="_Toc378026230"/>
      <w:r w:rsidRPr="00564A49">
        <w:t>HRD parameters semantics</w:t>
      </w:r>
      <w:bookmarkEnd w:id="3163"/>
      <w:bookmarkEnd w:id="3164"/>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3165" w:name="_Toc377921593"/>
      <w:bookmarkStart w:id="3166" w:name="_Toc378026231"/>
      <w:r w:rsidRPr="00564A49">
        <w:t>Sub-layer HRD parameters semantics</w:t>
      </w:r>
      <w:bookmarkEnd w:id="3165"/>
      <w:bookmarkEnd w:id="3166"/>
    </w:p>
    <w:p w:rsidR="008B3821" w:rsidRPr="00564A49" w:rsidRDefault="007E173E" w:rsidP="00944988">
      <w:pPr>
        <w:rPr>
          <w:lang w:val="en-US"/>
        </w:rPr>
      </w:pPr>
      <w:r w:rsidRPr="00564A49">
        <w:rPr>
          <w:lang w:val="en-US"/>
        </w:rPr>
        <w:t>The specifications in clause E.3.3 apply.</w:t>
      </w:r>
      <w:bookmarkEnd w:id="2987"/>
      <w:bookmarkEnd w:id="2992"/>
    </w:p>
    <w:p w:rsidR="0056407A" w:rsidRPr="00564A49" w:rsidRDefault="00944988" w:rsidP="00E177C2">
      <w:pPr>
        <w:pStyle w:val="Annex1"/>
        <w:keepNext/>
        <w:keepLines/>
        <w:numPr>
          <w:ilvl w:val="0"/>
          <w:numId w:val="38"/>
        </w:numPr>
        <w:spacing w:before="480"/>
        <w:outlineLvl w:val="0"/>
        <w:rPr>
          <w:b w:val="0"/>
          <w:sz w:val="24"/>
          <w:szCs w:val="24"/>
        </w:rPr>
      </w:pPr>
      <w:bookmarkStart w:id="3167" w:name="_Ref348033633"/>
      <w:r w:rsidRPr="00564A49">
        <w:rPr>
          <w:lang w:val="en-CA"/>
        </w:rPr>
        <w:br w:type="page"/>
      </w:r>
      <w:bookmarkStart w:id="3168" w:name="_Toc356824313"/>
      <w:bookmarkStart w:id="3169" w:name="_Toc356148114"/>
      <w:bookmarkStart w:id="3170" w:name="_Toc378026232"/>
      <w:bookmarkEnd w:id="3167"/>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3168"/>
      <w:bookmarkEnd w:id="3169"/>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3170"/>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3171" w:name="_Toc357439288"/>
      <w:bookmarkStart w:id="3172" w:name="_Toc356824314"/>
      <w:bookmarkStart w:id="3173" w:name="_Toc356148115"/>
      <w:bookmarkStart w:id="3174" w:name="_Toc348629434"/>
      <w:bookmarkStart w:id="3175" w:name="_Toc351367661"/>
      <w:bookmarkStart w:id="3176" w:name="_Toc378026233"/>
      <w:r w:rsidRPr="00564A49">
        <w:rPr>
          <w:lang w:val="en-CA"/>
        </w:rPr>
        <w:t>Scope</w:t>
      </w:r>
      <w:bookmarkEnd w:id="3171"/>
      <w:bookmarkEnd w:id="3172"/>
      <w:bookmarkEnd w:id="3173"/>
      <w:bookmarkEnd w:id="3174"/>
      <w:bookmarkEnd w:id="3175"/>
      <w:bookmarkEnd w:id="3176"/>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3177" w:name="_Toc357439289"/>
      <w:bookmarkStart w:id="3178" w:name="_Toc356824315"/>
      <w:bookmarkStart w:id="3179" w:name="_Toc356148116"/>
      <w:bookmarkStart w:id="3180" w:name="_Toc348629435"/>
      <w:bookmarkStart w:id="3181" w:name="_Toc351367662"/>
      <w:bookmarkStart w:id="3182" w:name="_Toc378026234"/>
      <w:r w:rsidRPr="00564A49">
        <w:rPr>
          <w:lang w:val="en-CA"/>
        </w:rPr>
        <w:t>Normative references</w:t>
      </w:r>
      <w:bookmarkEnd w:id="3177"/>
      <w:bookmarkEnd w:id="3178"/>
      <w:bookmarkEnd w:id="3179"/>
      <w:bookmarkEnd w:id="3180"/>
      <w:bookmarkEnd w:id="3181"/>
      <w:bookmarkEnd w:id="3182"/>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3183" w:name="_Toc357439290"/>
      <w:bookmarkStart w:id="3184" w:name="_Toc356824316"/>
      <w:bookmarkStart w:id="3185" w:name="_Toc356148117"/>
      <w:bookmarkStart w:id="3186" w:name="_Toc348629436"/>
      <w:bookmarkStart w:id="3187" w:name="_Toc351367663"/>
      <w:bookmarkStart w:id="3188" w:name="_Toc378026235"/>
      <w:r w:rsidRPr="00564A49">
        <w:rPr>
          <w:lang w:val="en-CA"/>
        </w:rPr>
        <w:t>Definitions</w:t>
      </w:r>
      <w:bookmarkEnd w:id="3183"/>
      <w:bookmarkEnd w:id="3184"/>
      <w:bookmarkEnd w:id="3185"/>
      <w:bookmarkEnd w:id="3186"/>
      <w:bookmarkEnd w:id="3187"/>
      <w:bookmarkEnd w:id="3188"/>
    </w:p>
    <w:p w:rsidR="001A5CE9" w:rsidRPr="00564A49" w:rsidRDefault="001A5CE9" w:rsidP="001A5CE9">
      <w:pPr>
        <w:pStyle w:val="3N"/>
        <w:rPr>
          <w:lang w:val="en-CA"/>
        </w:rPr>
      </w:pPr>
      <w:bookmarkStart w:id="3189" w:name="_Toc357439291"/>
      <w:bookmarkStart w:id="3190" w:name="_Toc356824317"/>
      <w:bookmarkStart w:id="3191" w:name="_Toc356148118"/>
      <w:bookmarkStart w:id="3192" w:name="_Toc348629437"/>
      <w:bookmarkStart w:id="3193"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194" w:name="_Toc378026236"/>
      <w:r w:rsidRPr="00564A49">
        <w:rPr>
          <w:lang w:val="en-CA"/>
        </w:rPr>
        <w:t>Abbreviations</w:t>
      </w:r>
      <w:bookmarkEnd w:id="3189"/>
      <w:bookmarkEnd w:id="3190"/>
      <w:bookmarkEnd w:id="3191"/>
      <w:bookmarkEnd w:id="3192"/>
      <w:bookmarkEnd w:id="3193"/>
      <w:bookmarkEnd w:id="3194"/>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3195" w:name="_Toc357439292"/>
      <w:bookmarkStart w:id="3196" w:name="_Toc356824318"/>
      <w:bookmarkStart w:id="3197" w:name="_Toc356148119"/>
      <w:bookmarkStart w:id="3198" w:name="_Toc348629438"/>
      <w:bookmarkStart w:id="3199" w:name="_Toc351367665"/>
      <w:bookmarkStart w:id="3200" w:name="_Toc378026237"/>
      <w:r w:rsidRPr="00564A49">
        <w:rPr>
          <w:lang w:val="en-CA"/>
        </w:rPr>
        <w:t>Conventions</w:t>
      </w:r>
      <w:bookmarkEnd w:id="3195"/>
      <w:bookmarkEnd w:id="3196"/>
      <w:bookmarkEnd w:id="3197"/>
      <w:bookmarkEnd w:id="3198"/>
      <w:bookmarkEnd w:id="3199"/>
      <w:bookmarkEnd w:id="3200"/>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3201" w:name="_Toc357439293"/>
      <w:bookmarkStart w:id="3202" w:name="_Toc356824319"/>
      <w:bookmarkStart w:id="3203" w:name="_Toc356148120"/>
      <w:bookmarkStart w:id="3204" w:name="_Toc348629439"/>
      <w:bookmarkStart w:id="3205" w:name="_Toc351367666"/>
      <w:bookmarkStart w:id="3206" w:name="_Toc378026238"/>
      <w:r w:rsidRPr="00564A49">
        <w:rPr>
          <w:lang w:val="en-CA"/>
        </w:rPr>
        <w:t>Source, coded, decoded and output data formats, scanning processes, and neighbouring relationships</w:t>
      </w:r>
      <w:bookmarkEnd w:id="3201"/>
      <w:bookmarkEnd w:id="3202"/>
      <w:bookmarkEnd w:id="3203"/>
      <w:bookmarkEnd w:id="3204"/>
      <w:bookmarkEnd w:id="3205"/>
      <w:bookmarkEnd w:id="3206"/>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3207" w:name="_Ref364437398"/>
      <w:bookmarkStart w:id="3208" w:name="_Toc378026239"/>
      <w:r w:rsidRPr="00564A49">
        <w:t>Derivation process for reference layer sample location</w:t>
      </w:r>
      <w:bookmarkEnd w:id="3207"/>
      <w:bookmarkEnd w:id="3208"/>
    </w:p>
    <w:p w:rsidR="003363C8" w:rsidRPr="00564A49" w:rsidRDefault="003363C8" w:rsidP="000B69FD">
      <w:pPr>
        <w:pStyle w:val="3N"/>
        <w:rPr>
          <w:noProof/>
        </w:rPr>
      </w:pPr>
      <w:bookmarkStart w:id="3209" w:name="_Toc357439294"/>
      <w:bookmarkStart w:id="3210"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3211" w:name="_Toc351667785"/>
      <w:bookmarkStart w:id="3212" w:name="_Ref351668463"/>
      <w:bookmarkStart w:id="3213" w:name="_Ref351668475"/>
      <w:bookmarkStart w:id="3214" w:name="_Ref364437312"/>
      <w:bookmarkStart w:id="3215" w:name="_Ref364437331"/>
      <w:bookmarkStart w:id="3216" w:name="_Toc378026240"/>
      <w:r w:rsidRPr="00564A49">
        <w:t>Derivation process for reference layer sample location used in resampling</w:t>
      </w:r>
      <w:bookmarkEnd w:id="3211"/>
      <w:bookmarkEnd w:id="3212"/>
      <w:bookmarkEnd w:id="3213"/>
      <w:bookmarkEnd w:id="3214"/>
      <w:bookmarkEnd w:id="3215"/>
      <w:bookmarkEnd w:id="3216"/>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3217" w:name="_Toc356148121"/>
      <w:bookmarkStart w:id="3218" w:name="_Toc348629440"/>
      <w:bookmarkStart w:id="3219" w:name="_Toc351367667"/>
      <w:bookmarkStart w:id="3220" w:name="_Toc378026241"/>
      <w:r w:rsidRPr="00564A49">
        <w:rPr>
          <w:sz w:val="20"/>
          <w:lang w:val="en-CA"/>
        </w:rPr>
        <w:t>Syntax and semantics</w:t>
      </w:r>
      <w:bookmarkEnd w:id="3209"/>
      <w:bookmarkEnd w:id="3210"/>
      <w:bookmarkEnd w:id="3217"/>
      <w:bookmarkEnd w:id="3218"/>
      <w:bookmarkEnd w:id="3219"/>
      <w:bookmarkEnd w:id="3220"/>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3221" w:name="_Toc351057968"/>
      <w:bookmarkStart w:id="3222" w:name="_Toc351335564"/>
      <w:bookmarkStart w:id="3223" w:name="_Toc351057980"/>
      <w:bookmarkStart w:id="3224" w:name="_Toc351335576"/>
      <w:bookmarkStart w:id="3225" w:name="_Toc357439316"/>
      <w:bookmarkStart w:id="3226" w:name="_Toc356824342"/>
      <w:bookmarkStart w:id="3227" w:name="_Toc356148143"/>
      <w:bookmarkStart w:id="3228" w:name="_Toc348629460"/>
      <w:bookmarkStart w:id="3229" w:name="_Toc351367691"/>
      <w:bookmarkStart w:id="3230" w:name="_Toc378026242"/>
      <w:bookmarkEnd w:id="3221"/>
      <w:bookmarkEnd w:id="3222"/>
      <w:bookmarkEnd w:id="3223"/>
      <w:bookmarkEnd w:id="3224"/>
      <w:r w:rsidRPr="00564A49">
        <w:rPr>
          <w:lang w:val="en-CA"/>
        </w:rPr>
        <w:t>Decoding process</w:t>
      </w:r>
      <w:r w:rsidR="00665193" w:rsidRPr="00564A49">
        <w:rPr>
          <w:lang w:val="en-CA"/>
        </w:rPr>
        <w:t>es</w:t>
      </w:r>
      <w:bookmarkEnd w:id="3225"/>
      <w:bookmarkEnd w:id="3226"/>
      <w:bookmarkEnd w:id="3227"/>
      <w:bookmarkEnd w:id="3228"/>
      <w:bookmarkEnd w:id="3229"/>
      <w:bookmarkEnd w:id="3230"/>
    </w:p>
    <w:p w:rsidR="009B75C0" w:rsidRPr="00564A49" w:rsidRDefault="00A77488" w:rsidP="008557C3">
      <w:pPr>
        <w:pStyle w:val="Annex3"/>
        <w:numPr>
          <w:ilvl w:val="2"/>
          <w:numId w:val="37"/>
        </w:numPr>
        <w:tabs>
          <w:tab w:val="clear" w:pos="1440"/>
        </w:tabs>
        <w:textAlignment w:val="auto"/>
        <w:rPr>
          <w:noProof/>
        </w:rPr>
      </w:pPr>
      <w:bookmarkStart w:id="3231" w:name="_Toc347485200"/>
      <w:bookmarkStart w:id="3232" w:name="_Toc348629495"/>
      <w:bookmarkStart w:id="3233" w:name="_Toc348630649"/>
      <w:bookmarkStart w:id="3234" w:name="_Toc348631607"/>
      <w:bookmarkStart w:id="3235" w:name="_Toc348631886"/>
      <w:bookmarkStart w:id="3236" w:name="_Toc348632154"/>
      <w:bookmarkStart w:id="3237" w:name="_Toc348632894"/>
      <w:bookmarkStart w:id="3238" w:name="_Toc348633151"/>
      <w:bookmarkStart w:id="3239" w:name="_Toc351667809"/>
      <w:bookmarkStart w:id="3240" w:name="_Toc378026243"/>
      <w:bookmarkStart w:id="3241" w:name="_Ref346393708"/>
      <w:bookmarkStart w:id="3242" w:name="_Ref351062399"/>
      <w:bookmarkStart w:id="3243" w:name="_Toc357439317"/>
      <w:bookmarkStart w:id="3244" w:name="_Toc356824343"/>
      <w:bookmarkStart w:id="3245" w:name="_Toc356148144"/>
      <w:bookmarkStart w:id="3246" w:name="_Toc348629461"/>
      <w:bookmarkStart w:id="3247" w:name="_Toc351367692"/>
      <w:r w:rsidRPr="00564A49">
        <w:rPr>
          <w:noProof/>
        </w:rPr>
        <w:t>General</w:t>
      </w:r>
      <w:r w:rsidR="009B75C0" w:rsidRPr="00564A49">
        <w:rPr>
          <w:noProof/>
        </w:rPr>
        <w:t xml:space="preserve"> decoding process</w:t>
      </w:r>
      <w:bookmarkEnd w:id="3231"/>
      <w:bookmarkEnd w:id="3232"/>
      <w:bookmarkEnd w:id="3233"/>
      <w:bookmarkEnd w:id="3234"/>
      <w:bookmarkEnd w:id="3235"/>
      <w:bookmarkEnd w:id="3236"/>
      <w:bookmarkEnd w:id="3237"/>
      <w:bookmarkEnd w:id="3238"/>
      <w:bookmarkEnd w:id="3239"/>
      <w:bookmarkEnd w:id="3240"/>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3248" w:name="_Ref373775286"/>
      <w:bookmarkStart w:id="3249" w:name="_Toc378026244"/>
      <w:r w:rsidRPr="00564A49">
        <w:t>D</w:t>
      </w:r>
      <w:r w:rsidR="00665193" w:rsidRPr="00564A49">
        <w:t>ecoding</w:t>
      </w:r>
      <w:r w:rsidR="00944988" w:rsidRPr="00564A49">
        <w:t xml:space="preserve"> process</w:t>
      </w:r>
      <w:bookmarkEnd w:id="3241"/>
      <w:r w:rsidRPr="00564A49">
        <w:t xml:space="preserve"> for a coded picture with nuh_layer_id greater than 0</w:t>
      </w:r>
      <w:bookmarkEnd w:id="3242"/>
      <w:bookmarkEnd w:id="3243"/>
      <w:bookmarkEnd w:id="3244"/>
      <w:bookmarkEnd w:id="3245"/>
      <w:bookmarkEnd w:id="3246"/>
      <w:bookmarkEnd w:id="3247"/>
      <w:bookmarkEnd w:id="3248"/>
      <w:bookmarkEnd w:id="3249"/>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3250" w:name="_Toc351335582"/>
      <w:bookmarkStart w:id="3251" w:name="_Ref346526853"/>
      <w:bookmarkStart w:id="3252" w:name="_Toc357439318"/>
      <w:bookmarkStart w:id="3253" w:name="_Toc356824344"/>
      <w:bookmarkStart w:id="3254" w:name="_Toc356148145"/>
      <w:bookmarkStart w:id="3255" w:name="_Toc348629462"/>
      <w:bookmarkStart w:id="3256" w:name="_Toc351367693"/>
      <w:bookmarkStart w:id="3257" w:name="_Toc378026245"/>
      <w:bookmarkStart w:id="3258" w:name="_Ref346440968"/>
      <w:bookmarkEnd w:id="3250"/>
      <w:r w:rsidRPr="00564A49">
        <w:t>Decoding process for inter-layer reference picture set</w:t>
      </w:r>
      <w:bookmarkEnd w:id="3251"/>
      <w:bookmarkEnd w:id="3252"/>
      <w:bookmarkEnd w:id="3253"/>
      <w:bookmarkEnd w:id="3254"/>
      <w:bookmarkEnd w:id="3255"/>
      <w:bookmarkEnd w:id="3256"/>
      <w:bookmarkEnd w:id="3257"/>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3259" w:name="_Ref346872782"/>
      <w:bookmarkStart w:id="3260"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3261" w:name="_Ref355956155"/>
      <w:bookmarkStart w:id="3262" w:name="_Toc357439319"/>
      <w:bookmarkStart w:id="3263" w:name="_Toc356824345"/>
      <w:bookmarkStart w:id="3264" w:name="_Toc356148146"/>
      <w:bookmarkStart w:id="3265" w:name="_Toc348629463"/>
      <w:bookmarkStart w:id="3266" w:name="_Toc351367694"/>
      <w:bookmarkStart w:id="3267" w:name="_Toc378026246"/>
      <w:r w:rsidRPr="00564A49">
        <w:t>Marking</w:t>
      </w:r>
      <w:r w:rsidR="00153FC4" w:rsidRPr="00564A49">
        <w:t xml:space="preserve"> process for ending the decoding of a coded picture with nuh_layer_id greater than 0</w:t>
      </w:r>
      <w:bookmarkEnd w:id="3259"/>
      <w:bookmarkEnd w:id="3261"/>
      <w:bookmarkEnd w:id="3262"/>
      <w:bookmarkEnd w:id="3263"/>
      <w:bookmarkEnd w:id="3264"/>
      <w:bookmarkEnd w:id="3265"/>
      <w:bookmarkEnd w:id="3266"/>
      <w:bookmarkEnd w:id="3267"/>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3268" w:name="_Ref371062231"/>
      <w:bookmarkStart w:id="3269" w:name="_Ref371062289"/>
      <w:bookmarkStart w:id="3270" w:name="_Ref371062302"/>
      <w:bookmarkStart w:id="3271" w:name="_Ref371072921"/>
      <w:bookmarkStart w:id="3272" w:name="_Toc378026247"/>
      <w:bookmarkStart w:id="3273" w:name="_Toc357439320"/>
      <w:bookmarkStart w:id="3274" w:name="_Toc356824346"/>
      <w:r w:rsidRPr="00564A49">
        <w:t>Resampling process for inter</w:t>
      </w:r>
      <w:r w:rsidR="00764BB2" w:rsidRPr="00564A49">
        <w:t>-</w:t>
      </w:r>
      <w:r w:rsidRPr="00564A49">
        <w:t>layer reference pictures</w:t>
      </w:r>
      <w:bookmarkEnd w:id="3268"/>
      <w:bookmarkEnd w:id="3269"/>
      <w:bookmarkEnd w:id="3270"/>
      <w:bookmarkEnd w:id="3271"/>
      <w:bookmarkEnd w:id="3272"/>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3275" w:name="_Ref348598889"/>
      <w:r w:rsidRPr="00564A49">
        <w:t>Resampling process of picture sample values</w:t>
      </w:r>
      <w:bookmarkEnd w:id="3275"/>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3276" w:name="_Ref348598872"/>
      <w:r w:rsidRPr="00564A49">
        <w:t>Resampling process of luma sample values</w:t>
      </w:r>
      <w:bookmarkEnd w:id="3276"/>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3277" w:name="_Ref348037885"/>
      <w:r w:rsidRPr="00564A49">
        <w:t>Resampling process of chroma sample values</w:t>
      </w:r>
      <w:bookmarkEnd w:id="3277"/>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3278" w:name="_Ref347127882"/>
      <w:r w:rsidRPr="00564A49">
        <w:rPr>
          <w:noProof/>
          <w:lang w:eastAsia="ko-KR"/>
        </w:rPr>
        <w:t>Luma sample interpolation process</w:t>
      </w:r>
      <w:bookmarkEnd w:id="3278"/>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3279" w:name="_Ref351654170"/>
      <w:bookmarkStart w:id="3280" w:name="_Ref351655790"/>
      <w:r w:rsidRPr="00564A49">
        <w:t>Table </w:t>
      </w:r>
      <w:r w:rsidR="00E907A9" w:rsidRPr="00564A49">
        <w:t>H</w:t>
      </w:r>
      <w:r w:rsidRPr="00564A49">
        <w:noBreakHyphen/>
      </w:r>
      <w:bookmarkEnd w:id="3279"/>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3280"/>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3281" w:name="_Ref347151884"/>
      <w:r w:rsidRPr="00564A49">
        <w:rPr>
          <w:noProof/>
          <w:lang w:eastAsia="ko-KR"/>
        </w:rPr>
        <w:t>Chroma sample interpolation process</w:t>
      </w:r>
      <w:bookmarkEnd w:id="3281"/>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3282"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3282"/>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3283" w:name="_Ref364437164"/>
      <w:r w:rsidRPr="00564A49">
        <w:t>Resampling process of picture motion field</w:t>
      </w:r>
      <w:bookmarkEnd w:id="3283"/>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3284" w:name="_Ref348599073"/>
      <w:r w:rsidRPr="00564A49">
        <w:rPr>
          <w:noProof/>
        </w:rPr>
        <w:lastRenderedPageBreak/>
        <w:t>Derivation process for inter layer motion</w:t>
      </w:r>
      <w:bookmarkEnd w:id="3284"/>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3285" w:name="_Toc356148147"/>
      <w:bookmarkStart w:id="3286" w:name="_Toc348629464"/>
      <w:bookmarkStart w:id="3287" w:name="_Toc351367695"/>
      <w:bookmarkStart w:id="3288" w:name="_Toc378026248"/>
      <w:r w:rsidRPr="00564A49">
        <w:rPr>
          <w:lang w:val="en-CA"/>
        </w:rPr>
        <w:t>NAL unit decoding process</w:t>
      </w:r>
      <w:bookmarkEnd w:id="3273"/>
      <w:bookmarkEnd w:id="3274"/>
      <w:bookmarkEnd w:id="3285"/>
      <w:bookmarkEnd w:id="3286"/>
      <w:bookmarkEnd w:id="3287"/>
      <w:bookmarkEnd w:id="3288"/>
    </w:p>
    <w:p w:rsidR="000D0D3F" w:rsidRPr="00564A49" w:rsidRDefault="000D0D3F" w:rsidP="000D0D3F">
      <w:pPr>
        <w:rPr>
          <w:lang w:val="en-CA"/>
        </w:rPr>
      </w:pPr>
      <w:bookmarkStart w:id="3289" w:name="_Ref351062409"/>
      <w:bookmarkStart w:id="3290" w:name="_Toc357439321"/>
      <w:bookmarkStart w:id="3291" w:name="_Toc356824347"/>
      <w:bookmarkStart w:id="3292" w:name="_Toc356148148"/>
      <w:bookmarkStart w:id="3293" w:name="_Toc348629466"/>
      <w:bookmarkStart w:id="3294" w:name="_Toc351367696"/>
      <w:bookmarkEnd w:id="3258"/>
      <w:bookmarkEnd w:id="3260"/>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3295" w:name="_Toc378026249"/>
      <w:r w:rsidRPr="00564A49">
        <w:rPr>
          <w:lang w:val="en-CA"/>
        </w:rPr>
        <w:t>S</w:t>
      </w:r>
      <w:r w:rsidR="00944988" w:rsidRPr="00564A49">
        <w:rPr>
          <w:lang w:val="en-CA"/>
        </w:rPr>
        <w:t>lice decoding processes</w:t>
      </w:r>
      <w:bookmarkEnd w:id="3289"/>
      <w:bookmarkEnd w:id="3290"/>
      <w:bookmarkEnd w:id="3291"/>
      <w:bookmarkEnd w:id="3292"/>
      <w:bookmarkEnd w:id="3293"/>
      <w:bookmarkEnd w:id="3294"/>
      <w:bookmarkEnd w:id="3295"/>
    </w:p>
    <w:p w:rsidR="00D44B28" w:rsidRPr="00564A49" w:rsidRDefault="00D44B28" w:rsidP="008557C3">
      <w:pPr>
        <w:pStyle w:val="3H2"/>
        <w:keepLines w:val="0"/>
        <w:numPr>
          <w:ilvl w:val="3"/>
          <w:numId w:val="37"/>
        </w:numPr>
        <w:tabs>
          <w:tab w:val="num" w:pos="1134"/>
        </w:tabs>
        <w:ind w:left="1134" w:hanging="1134"/>
        <w:rPr>
          <w:lang w:val="en-US"/>
        </w:rPr>
      </w:pPr>
      <w:bookmarkStart w:id="3296" w:name="_Toc363646430"/>
      <w:bookmarkStart w:id="3297" w:name="_Toc378026250"/>
      <w:r w:rsidRPr="00564A49">
        <w:rPr>
          <w:lang w:val="en-US"/>
        </w:rPr>
        <w:t>Decoding process for picture order count</w:t>
      </w:r>
      <w:bookmarkEnd w:id="3296"/>
      <w:bookmarkEnd w:id="3297"/>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298" w:name="_Toc350926544"/>
      <w:bookmarkStart w:id="3299" w:name="_Toc363646431"/>
      <w:bookmarkStart w:id="3300" w:name="_Toc378026251"/>
      <w:r w:rsidRPr="00564A49">
        <w:rPr>
          <w:lang w:val="en-US"/>
        </w:rPr>
        <w:t>Decoding process for reference picture set</w:t>
      </w:r>
      <w:bookmarkEnd w:id="3298"/>
      <w:bookmarkEnd w:id="3299"/>
      <w:bookmarkEnd w:id="3300"/>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301" w:name="_Toc363646432"/>
      <w:bookmarkStart w:id="3302" w:name="_Toc378026252"/>
      <w:r w:rsidRPr="00564A49">
        <w:rPr>
          <w:lang w:val="en-US"/>
        </w:rPr>
        <w:t>Decoding process for generating unavailable reference pictures</w:t>
      </w:r>
      <w:bookmarkEnd w:id="3301"/>
      <w:bookmarkEnd w:id="3302"/>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303" w:name="_Ref361089034"/>
      <w:bookmarkStart w:id="3304" w:name="_Toc363646433"/>
      <w:bookmarkStart w:id="3305" w:name="_Toc378026253"/>
      <w:r w:rsidRPr="00564A49">
        <w:rPr>
          <w:lang w:val="en-US"/>
        </w:rPr>
        <w:t>Decoding process for reference picture lists construction</w:t>
      </w:r>
      <w:bookmarkEnd w:id="3303"/>
      <w:bookmarkEnd w:id="3304"/>
      <w:bookmarkEnd w:id="3305"/>
    </w:p>
    <w:p w:rsidR="003508F4" w:rsidRPr="00564A49" w:rsidRDefault="003508F4" w:rsidP="00D44B28">
      <w:pPr>
        <w:keepNext/>
        <w:keepLines/>
        <w:rPr>
          <w:lang w:val="en-US"/>
        </w:rPr>
      </w:pPr>
      <w:bookmarkStart w:id="3306" w:name="_Toc360899811"/>
      <w:bookmarkStart w:id="3307" w:name="_Toc360900055"/>
      <w:bookmarkStart w:id="3308" w:name="_Toc361055005"/>
      <w:bookmarkStart w:id="3309" w:name="_Toc361058682"/>
      <w:bookmarkStart w:id="3310" w:name="_Toc361058839"/>
      <w:bookmarkStart w:id="3311" w:name="_Toc361058985"/>
      <w:bookmarkStart w:id="3312" w:name="_Toc361059130"/>
      <w:bookmarkStart w:id="3313" w:name="_Toc361059340"/>
      <w:bookmarkStart w:id="3314" w:name="_Toc361059486"/>
      <w:bookmarkStart w:id="3315" w:name="_Toc361059632"/>
      <w:bookmarkStart w:id="3316" w:name="_Toc361059778"/>
      <w:bookmarkStart w:id="3317" w:name="_Toc361063269"/>
      <w:bookmarkStart w:id="3318" w:name="_Toc361063417"/>
      <w:bookmarkStart w:id="3319" w:name="_Toc361063563"/>
      <w:bookmarkStart w:id="3320" w:name="_Toc361063713"/>
      <w:bookmarkStart w:id="3321" w:name="_Toc361063859"/>
      <w:bookmarkStart w:id="3322" w:name="_Toc361064005"/>
      <w:bookmarkStart w:id="3323" w:name="_Toc361064152"/>
      <w:bookmarkStart w:id="3324" w:name="_Toc361066251"/>
      <w:bookmarkStart w:id="3325" w:name="_Toc361066397"/>
      <w:bookmarkStart w:id="3326" w:name="_Toc361066544"/>
      <w:bookmarkStart w:id="3327" w:name="_Toc361066690"/>
      <w:bookmarkStart w:id="3328" w:name="_Toc361066835"/>
      <w:bookmarkStart w:id="3329" w:name="_Toc361154682"/>
      <w:bookmarkStart w:id="3330" w:name="_Toc360899817"/>
      <w:bookmarkStart w:id="3331" w:name="_Toc360900061"/>
      <w:bookmarkStart w:id="3332" w:name="_Toc361055011"/>
      <w:bookmarkStart w:id="3333" w:name="_Toc361058688"/>
      <w:bookmarkStart w:id="3334" w:name="_Toc361058845"/>
      <w:bookmarkStart w:id="3335" w:name="_Toc361058991"/>
      <w:bookmarkStart w:id="3336" w:name="_Toc361059136"/>
      <w:bookmarkStart w:id="3337" w:name="_Toc361059346"/>
      <w:bookmarkStart w:id="3338" w:name="_Toc361059492"/>
      <w:bookmarkStart w:id="3339" w:name="_Toc361059638"/>
      <w:bookmarkStart w:id="3340" w:name="_Toc361059784"/>
      <w:bookmarkStart w:id="3341" w:name="_Toc361063275"/>
      <w:bookmarkStart w:id="3342" w:name="_Toc361063423"/>
      <w:bookmarkStart w:id="3343" w:name="_Toc361063569"/>
      <w:bookmarkStart w:id="3344" w:name="_Toc361063719"/>
      <w:bookmarkStart w:id="3345" w:name="_Toc361063865"/>
      <w:bookmarkStart w:id="3346" w:name="_Toc361064011"/>
      <w:bookmarkStart w:id="3347" w:name="_Toc361064158"/>
      <w:bookmarkStart w:id="3348" w:name="_Toc361066257"/>
      <w:bookmarkStart w:id="3349" w:name="_Toc361066403"/>
      <w:bookmarkStart w:id="3350" w:name="_Toc361066550"/>
      <w:bookmarkStart w:id="3351" w:name="_Toc361066696"/>
      <w:bookmarkStart w:id="3352" w:name="_Toc361066841"/>
      <w:bookmarkStart w:id="3353" w:name="_Toc361154688"/>
      <w:bookmarkStart w:id="3354" w:name="_Toc360899818"/>
      <w:bookmarkStart w:id="3355" w:name="_Toc360900062"/>
      <w:bookmarkStart w:id="3356" w:name="_Toc361055012"/>
      <w:bookmarkStart w:id="3357" w:name="_Toc361058689"/>
      <w:bookmarkStart w:id="3358" w:name="_Toc361058846"/>
      <w:bookmarkStart w:id="3359" w:name="_Toc361058992"/>
      <w:bookmarkStart w:id="3360" w:name="_Toc361059137"/>
      <w:bookmarkStart w:id="3361" w:name="_Toc361059347"/>
      <w:bookmarkStart w:id="3362" w:name="_Toc361059493"/>
      <w:bookmarkStart w:id="3363" w:name="_Toc361059639"/>
      <w:bookmarkStart w:id="3364" w:name="_Toc361059785"/>
      <w:bookmarkStart w:id="3365" w:name="_Toc361063276"/>
      <w:bookmarkStart w:id="3366" w:name="_Toc361063424"/>
      <w:bookmarkStart w:id="3367" w:name="_Toc361063570"/>
      <w:bookmarkStart w:id="3368" w:name="_Toc361063720"/>
      <w:bookmarkStart w:id="3369" w:name="_Toc361063866"/>
      <w:bookmarkStart w:id="3370" w:name="_Toc361064012"/>
      <w:bookmarkStart w:id="3371" w:name="_Toc361064159"/>
      <w:bookmarkStart w:id="3372" w:name="_Toc361066258"/>
      <w:bookmarkStart w:id="3373" w:name="_Toc361066404"/>
      <w:bookmarkStart w:id="3374" w:name="_Toc361066551"/>
      <w:bookmarkStart w:id="3375" w:name="_Toc361066697"/>
      <w:bookmarkStart w:id="3376" w:name="_Toc361066842"/>
      <w:bookmarkStart w:id="3377" w:name="_Toc361154689"/>
      <w:bookmarkStart w:id="3378" w:name="_Toc360899821"/>
      <w:bookmarkStart w:id="3379" w:name="_Toc360900065"/>
      <w:bookmarkStart w:id="3380" w:name="_Toc361055015"/>
      <w:bookmarkStart w:id="3381" w:name="_Toc361058692"/>
      <w:bookmarkStart w:id="3382" w:name="_Toc361058849"/>
      <w:bookmarkStart w:id="3383" w:name="_Toc361058995"/>
      <w:bookmarkStart w:id="3384" w:name="_Toc361059140"/>
      <w:bookmarkStart w:id="3385" w:name="_Toc361059350"/>
      <w:bookmarkStart w:id="3386" w:name="_Toc361059496"/>
      <w:bookmarkStart w:id="3387" w:name="_Toc361059642"/>
      <w:bookmarkStart w:id="3388" w:name="_Toc361059788"/>
      <w:bookmarkStart w:id="3389" w:name="_Toc361063279"/>
      <w:bookmarkStart w:id="3390" w:name="_Toc361063427"/>
      <w:bookmarkStart w:id="3391" w:name="_Toc361063573"/>
      <w:bookmarkStart w:id="3392" w:name="_Toc361063723"/>
      <w:bookmarkStart w:id="3393" w:name="_Toc361063869"/>
      <w:bookmarkStart w:id="3394" w:name="_Toc361064015"/>
      <w:bookmarkStart w:id="3395" w:name="_Toc361064162"/>
      <w:bookmarkStart w:id="3396" w:name="_Toc361066261"/>
      <w:bookmarkStart w:id="3397" w:name="_Toc361066407"/>
      <w:bookmarkStart w:id="3398" w:name="_Toc361066554"/>
      <w:bookmarkStart w:id="3399" w:name="_Toc361066700"/>
      <w:bookmarkStart w:id="3400" w:name="_Toc361066845"/>
      <w:bookmarkStart w:id="3401" w:name="_Toc361154692"/>
      <w:bookmarkStart w:id="3402" w:name="_Toc360899823"/>
      <w:bookmarkStart w:id="3403" w:name="_Toc360900067"/>
      <w:bookmarkStart w:id="3404" w:name="_Toc361055017"/>
      <w:bookmarkStart w:id="3405" w:name="_Toc361058694"/>
      <w:bookmarkStart w:id="3406" w:name="_Toc361058851"/>
      <w:bookmarkStart w:id="3407" w:name="_Toc361058997"/>
      <w:bookmarkStart w:id="3408" w:name="_Toc361059142"/>
      <w:bookmarkStart w:id="3409" w:name="_Toc361059352"/>
      <w:bookmarkStart w:id="3410" w:name="_Toc361059498"/>
      <w:bookmarkStart w:id="3411" w:name="_Toc361059644"/>
      <w:bookmarkStart w:id="3412" w:name="_Toc361059790"/>
      <w:bookmarkStart w:id="3413" w:name="_Toc361063281"/>
      <w:bookmarkStart w:id="3414" w:name="_Toc361063429"/>
      <w:bookmarkStart w:id="3415" w:name="_Toc361063575"/>
      <w:bookmarkStart w:id="3416" w:name="_Toc361063725"/>
      <w:bookmarkStart w:id="3417" w:name="_Toc361063871"/>
      <w:bookmarkStart w:id="3418" w:name="_Toc361064017"/>
      <w:bookmarkStart w:id="3419" w:name="_Toc361064164"/>
      <w:bookmarkStart w:id="3420" w:name="_Toc361066263"/>
      <w:bookmarkStart w:id="3421" w:name="_Toc361066409"/>
      <w:bookmarkStart w:id="3422" w:name="_Toc361066556"/>
      <w:bookmarkStart w:id="3423" w:name="_Toc361066702"/>
      <w:bookmarkStart w:id="3424" w:name="_Toc361066847"/>
      <w:bookmarkStart w:id="3425" w:name="_Toc361154694"/>
      <w:bookmarkStart w:id="3426" w:name="_Toc360899825"/>
      <w:bookmarkStart w:id="3427" w:name="_Toc360900069"/>
      <w:bookmarkStart w:id="3428" w:name="_Toc361055019"/>
      <w:bookmarkStart w:id="3429" w:name="_Toc361058696"/>
      <w:bookmarkStart w:id="3430" w:name="_Toc361058853"/>
      <w:bookmarkStart w:id="3431" w:name="_Toc361058999"/>
      <w:bookmarkStart w:id="3432" w:name="_Toc361059144"/>
      <w:bookmarkStart w:id="3433" w:name="_Toc361059354"/>
      <w:bookmarkStart w:id="3434" w:name="_Toc361059500"/>
      <w:bookmarkStart w:id="3435" w:name="_Toc361059646"/>
      <w:bookmarkStart w:id="3436" w:name="_Toc361059792"/>
      <w:bookmarkStart w:id="3437" w:name="_Toc361063283"/>
      <w:bookmarkStart w:id="3438" w:name="_Toc361063431"/>
      <w:bookmarkStart w:id="3439" w:name="_Toc361063577"/>
      <w:bookmarkStart w:id="3440" w:name="_Toc361063727"/>
      <w:bookmarkStart w:id="3441" w:name="_Toc361063873"/>
      <w:bookmarkStart w:id="3442" w:name="_Toc361064019"/>
      <w:bookmarkStart w:id="3443" w:name="_Toc361064166"/>
      <w:bookmarkStart w:id="3444" w:name="_Toc361066265"/>
      <w:bookmarkStart w:id="3445" w:name="_Toc361066411"/>
      <w:bookmarkStart w:id="3446" w:name="_Toc361066558"/>
      <w:bookmarkStart w:id="3447" w:name="_Toc361066704"/>
      <w:bookmarkStart w:id="3448" w:name="_Toc361066849"/>
      <w:bookmarkStart w:id="3449" w:name="_Toc361154696"/>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3450" w:name="_Toc357439326"/>
      <w:bookmarkStart w:id="3451" w:name="_Toc356824352"/>
      <w:bookmarkStart w:id="3452" w:name="_Toc356148153"/>
      <w:bookmarkStart w:id="3453" w:name="_Toc348629471"/>
      <w:bookmarkStart w:id="3454" w:name="_Toc351367701"/>
      <w:bookmarkStart w:id="3455" w:name="_Ref364437014"/>
      <w:bookmarkStart w:id="3456" w:name="_Toc378026254"/>
      <w:r w:rsidRPr="00564A49">
        <w:rPr>
          <w:lang w:val="en-CA"/>
        </w:rPr>
        <w:t>Decoding process for coding units coded in intra prediction mode</w:t>
      </w:r>
      <w:bookmarkEnd w:id="3450"/>
      <w:bookmarkEnd w:id="3451"/>
      <w:bookmarkEnd w:id="3452"/>
      <w:bookmarkEnd w:id="3453"/>
      <w:bookmarkEnd w:id="3454"/>
      <w:bookmarkEnd w:id="3455"/>
      <w:bookmarkEnd w:id="3456"/>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3457" w:name="_Toc357439327"/>
      <w:bookmarkStart w:id="3458" w:name="_Toc356824353"/>
      <w:bookmarkStart w:id="3459" w:name="_Toc356148154"/>
      <w:bookmarkStart w:id="3460" w:name="_Toc348629472"/>
      <w:bookmarkStart w:id="3461" w:name="_Toc351367702"/>
      <w:bookmarkStart w:id="3462" w:name="_Ref364437022"/>
      <w:bookmarkStart w:id="3463" w:name="_Toc378026255"/>
      <w:r w:rsidRPr="00564A49">
        <w:rPr>
          <w:lang w:val="en-CA"/>
        </w:rPr>
        <w:t>Decoding process for coding units coded in inter prediction mode</w:t>
      </w:r>
      <w:bookmarkEnd w:id="3457"/>
      <w:bookmarkEnd w:id="3458"/>
      <w:bookmarkEnd w:id="3459"/>
      <w:bookmarkEnd w:id="3460"/>
      <w:bookmarkEnd w:id="3461"/>
      <w:bookmarkEnd w:id="3462"/>
      <w:bookmarkEnd w:id="3463"/>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3464" w:name="_Toc357439328"/>
      <w:bookmarkStart w:id="3465" w:name="_Toc356824354"/>
      <w:bookmarkStart w:id="3466" w:name="_Toc356148155"/>
      <w:bookmarkStart w:id="3467" w:name="_Toc348629473"/>
      <w:bookmarkStart w:id="3468" w:name="_Toc351367703"/>
      <w:bookmarkStart w:id="3469" w:name="_Ref364437029"/>
      <w:bookmarkStart w:id="3470" w:name="_Toc378026256"/>
      <w:r w:rsidRPr="00564A49">
        <w:rPr>
          <w:lang w:val="en-CA"/>
        </w:rPr>
        <w:t>Scaling, transformation and array construction process prior to deblocking filter process</w:t>
      </w:r>
      <w:bookmarkEnd w:id="3464"/>
      <w:bookmarkEnd w:id="3465"/>
      <w:bookmarkEnd w:id="3466"/>
      <w:bookmarkEnd w:id="3467"/>
      <w:bookmarkEnd w:id="3468"/>
      <w:bookmarkEnd w:id="3469"/>
      <w:bookmarkEnd w:id="3470"/>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3471" w:name="_Toc357439329"/>
      <w:bookmarkStart w:id="3472" w:name="_Toc356824355"/>
      <w:bookmarkStart w:id="3473" w:name="_Toc356148156"/>
      <w:bookmarkStart w:id="3474" w:name="_Toc348629474"/>
      <w:bookmarkStart w:id="3475" w:name="_Toc351367704"/>
      <w:bookmarkStart w:id="3476" w:name="_Ref364437036"/>
      <w:bookmarkStart w:id="3477" w:name="_Toc378026257"/>
      <w:r w:rsidRPr="00564A49">
        <w:rPr>
          <w:lang w:val="en-CA"/>
        </w:rPr>
        <w:t>In-loop filter process</w:t>
      </w:r>
      <w:bookmarkEnd w:id="3471"/>
      <w:bookmarkEnd w:id="3472"/>
      <w:bookmarkEnd w:id="3473"/>
      <w:bookmarkEnd w:id="3474"/>
      <w:bookmarkEnd w:id="3475"/>
      <w:bookmarkEnd w:id="3476"/>
      <w:bookmarkEnd w:id="3477"/>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478" w:name="_Toc357439330"/>
      <w:bookmarkStart w:id="3479" w:name="_Toc356824356"/>
      <w:bookmarkStart w:id="3480" w:name="_Toc356148157"/>
      <w:bookmarkStart w:id="3481" w:name="_Toc348629475"/>
      <w:bookmarkStart w:id="3482" w:name="_Toc351367705"/>
      <w:bookmarkStart w:id="3483" w:name="_Toc378026258"/>
      <w:r w:rsidRPr="00564A49">
        <w:rPr>
          <w:lang w:val="en-CA"/>
        </w:rPr>
        <w:t>Parsing process</w:t>
      </w:r>
      <w:bookmarkEnd w:id="3478"/>
      <w:bookmarkEnd w:id="3479"/>
      <w:bookmarkEnd w:id="3480"/>
      <w:bookmarkEnd w:id="3481"/>
      <w:bookmarkEnd w:id="3482"/>
      <w:bookmarkEnd w:id="3483"/>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484" w:name="_Toc357439331"/>
      <w:bookmarkStart w:id="3485" w:name="_Toc356824357"/>
      <w:bookmarkStart w:id="3486" w:name="_Toc356148158"/>
      <w:bookmarkStart w:id="3487" w:name="_Toc348629476"/>
      <w:bookmarkStart w:id="3488" w:name="_Toc351367706"/>
      <w:bookmarkStart w:id="3489" w:name="_Toc378026259"/>
      <w:r w:rsidRPr="00564A49">
        <w:rPr>
          <w:lang w:val="en-CA"/>
        </w:rPr>
        <w:t>Specification of bitstream subsets</w:t>
      </w:r>
      <w:bookmarkEnd w:id="3484"/>
      <w:bookmarkEnd w:id="3485"/>
      <w:bookmarkEnd w:id="3486"/>
      <w:bookmarkEnd w:id="3487"/>
      <w:bookmarkEnd w:id="3488"/>
      <w:bookmarkEnd w:id="3489"/>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490" w:name="_Ref348007252"/>
      <w:bookmarkStart w:id="3491" w:name="_Toc357439332"/>
      <w:bookmarkStart w:id="3492" w:name="_Toc356824358"/>
      <w:bookmarkStart w:id="3493" w:name="_Toc356148159"/>
      <w:bookmarkStart w:id="3494" w:name="_Toc348629477"/>
      <w:bookmarkStart w:id="3495" w:name="_Toc351367707"/>
      <w:bookmarkStart w:id="3496" w:name="_Toc378026260"/>
      <w:r w:rsidRPr="00564A49">
        <w:rPr>
          <w:lang w:val="en-CA"/>
        </w:rPr>
        <w:t>Profile</w:t>
      </w:r>
      <w:r w:rsidR="007A4CD0" w:rsidRPr="00564A49">
        <w:rPr>
          <w:lang w:val="en-CA"/>
        </w:rPr>
        <w:t>s, tiers,</w:t>
      </w:r>
      <w:r w:rsidRPr="00564A49">
        <w:rPr>
          <w:lang w:val="en-CA"/>
        </w:rPr>
        <w:t xml:space="preserve"> and levels</w:t>
      </w:r>
      <w:bookmarkEnd w:id="3490"/>
      <w:bookmarkEnd w:id="3491"/>
      <w:bookmarkEnd w:id="3492"/>
      <w:bookmarkEnd w:id="3493"/>
      <w:bookmarkEnd w:id="3494"/>
      <w:bookmarkEnd w:id="3495"/>
      <w:bookmarkEnd w:id="3496"/>
    </w:p>
    <w:p w:rsidR="007A4CD0" w:rsidRPr="00564A49" w:rsidRDefault="007A4CD0" w:rsidP="008557C3">
      <w:pPr>
        <w:pStyle w:val="Annex3"/>
        <w:numPr>
          <w:ilvl w:val="2"/>
          <w:numId w:val="37"/>
        </w:numPr>
        <w:tabs>
          <w:tab w:val="clear" w:pos="1440"/>
        </w:tabs>
        <w:textAlignment w:val="auto"/>
        <w:rPr>
          <w:lang w:val="en-CA"/>
        </w:rPr>
      </w:pPr>
      <w:bookmarkStart w:id="3497" w:name="_Toc357439333"/>
      <w:bookmarkStart w:id="3498" w:name="_Toc356824359"/>
      <w:bookmarkStart w:id="3499" w:name="_Toc356148160"/>
      <w:bookmarkStart w:id="3500" w:name="_Toc348629478"/>
      <w:bookmarkStart w:id="3501" w:name="_Toc351367708"/>
      <w:bookmarkStart w:id="3502" w:name="_Toc378026261"/>
      <w:r w:rsidRPr="00564A49">
        <w:rPr>
          <w:lang w:val="en-CA"/>
        </w:rPr>
        <w:t>Profiles</w:t>
      </w:r>
      <w:bookmarkEnd w:id="3497"/>
      <w:bookmarkEnd w:id="3498"/>
      <w:bookmarkEnd w:id="3499"/>
      <w:bookmarkEnd w:id="3500"/>
      <w:bookmarkEnd w:id="3501"/>
      <w:bookmarkEnd w:id="3502"/>
    </w:p>
    <w:p w:rsidR="00944988" w:rsidRPr="00564A49" w:rsidRDefault="00944988" w:rsidP="00920F0C">
      <w:pPr>
        <w:pStyle w:val="Annex4"/>
      </w:pPr>
      <w:bookmarkStart w:id="3503" w:name="_Toc357439334"/>
      <w:bookmarkStart w:id="3504" w:name="_Toc356824360"/>
      <w:bookmarkStart w:id="3505" w:name="_Toc356148161"/>
      <w:bookmarkStart w:id="3506" w:name="_Toc348629479"/>
      <w:bookmarkStart w:id="3507" w:name="_Toc351367709"/>
      <w:bookmarkStart w:id="3508" w:name="_Toc378026262"/>
      <w:r w:rsidRPr="00564A49">
        <w:t>General</w:t>
      </w:r>
      <w:bookmarkEnd w:id="3503"/>
      <w:bookmarkEnd w:id="3504"/>
      <w:bookmarkEnd w:id="3505"/>
      <w:bookmarkEnd w:id="3506"/>
      <w:bookmarkEnd w:id="3507"/>
      <w:bookmarkEnd w:id="3508"/>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3509" w:name="_Toc378026263"/>
      <w:bookmarkStart w:id="3510" w:name="_Toc356824362"/>
      <w:r w:rsidRPr="00564A49">
        <w:t xml:space="preserve">Scalable Main </w:t>
      </w:r>
      <w:r w:rsidR="003C3A2B" w:rsidRPr="00564A49">
        <w:t xml:space="preserve">and Scalable Main 10 </w:t>
      </w:r>
      <w:r w:rsidRPr="00564A49">
        <w:t>profile</w:t>
      </w:r>
      <w:bookmarkStart w:id="3511" w:name="_Toc356148163"/>
      <w:r w:rsidR="003C3A2B" w:rsidRPr="00564A49">
        <w:t>s</w:t>
      </w:r>
      <w:bookmarkEnd w:id="3509"/>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3512"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w:t>
      </w:r>
      <w:ins w:id="3513" w:author="Miska Hannuksela" w:date="2014-03-04T14:56:00Z">
        <w:r w:rsidR="002D6E57">
          <w:rPr>
            <w:lang w:eastAsia="zh-CN"/>
          </w:rPr>
          <w:t>layer_id_in_nuh[ </w:t>
        </w:r>
      </w:ins>
      <w:r w:rsidR="00D42A5F" w:rsidRPr="00564A49">
        <w:rPr>
          <w:lang w:eastAsia="zh-CN"/>
        </w:rPr>
        <w:t>j</w:t>
      </w:r>
      <w:ins w:id="3514" w:author="Miska Hannuksela" w:date="2014-03-04T14:56:00Z">
        <w:r w:rsidR="002D6E57">
          <w:rPr>
            <w:lang w:eastAsia="zh-CN"/>
          </w:rPr>
          <w:t> ]</w:t>
        </w:r>
      </w:ins>
      <w:r w:rsidR="00D42A5F" w:rsidRPr="00564A49">
        <w:rPr>
          <w:lang w:eastAsia="zh-CN"/>
        </w:rPr>
        <w:t>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3515" w:name="_Toc348629482"/>
      <w:bookmarkStart w:id="3516" w:name="_Toc351367712"/>
      <w:bookmarkStart w:id="3517" w:name="_Toc378026264"/>
      <w:r w:rsidRPr="00564A49">
        <w:rPr>
          <w:lang w:val="en-CA"/>
        </w:rPr>
        <w:t>Tiers and levels</w:t>
      </w:r>
      <w:bookmarkEnd w:id="3510"/>
      <w:bookmarkEnd w:id="3511"/>
      <w:bookmarkEnd w:id="3512"/>
      <w:bookmarkEnd w:id="3515"/>
      <w:bookmarkEnd w:id="3516"/>
      <w:bookmarkEnd w:id="3517"/>
    </w:p>
    <w:p w:rsidR="00A87E3F" w:rsidRPr="00564A49" w:rsidRDefault="00A87E3F" w:rsidP="00A87E3F">
      <w:pPr>
        <w:pStyle w:val="Annex4"/>
      </w:pPr>
      <w:bookmarkStart w:id="3518" w:name="_Toc378026265"/>
      <w:r w:rsidRPr="00564A49">
        <w:t>Profile specific tier and level limits for the Scalable Main and Scalable Main 10 profiles</w:t>
      </w:r>
      <w:bookmarkEnd w:id="3518"/>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3519"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3519"/>
      <w:r w:rsidRPr="00564A49">
        <w:rPr>
          <w:noProof/>
        </w:rPr>
        <w:t>.</w:t>
      </w:r>
    </w:p>
    <w:p w:rsidR="00A87E3F" w:rsidRPr="00564A49" w:rsidRDefault="00A87E3F" w:rsidP="00CC1A3E">
      <w:pPr>
        <w:numPr>
          <w:ilvl w:val="0"/>
          <w:numId w:val="49"/>
        </w:numPr>
      </w:pPr>
      <w:bookmarkStart w:id="3520"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3520"/>
      <w:r w:rsidRPr="00564A49">
        <w:rPr>
          <w:noProof/>
        </w:rPr>
        <w:t>.</w:t>
      </w:r>
    </w:p>
    <w:p w:rsidR="00944988" w:rsidRPr="00564A49" w:rsidRDefault="00944988" w:rsidP="008557C3">
      <w:pPr>
        <w:pStyle w:val="Annex2"/>
        <w:numPr>
          <w:ilvl w:val="1"/>
          <w:numId w:val="37"/>
        </w:numPr>
        <w:rPr>
          <w:lang w:val="en-CA"/>
        </w:rPr>
      </w:pPr>
      <w:bookmarkStart w:id="3521" w:name="_Toc357439337"/>
      <w:bookmarkStart w:id="3522" w:name="_Toc356824363"/>
      <w:bookmarkStart w:id="3523" w:name="_Toc356148164"/>
      <w:bookmarkStart w:id="3524" w:name="_Toc348629483"/>
      <w:bookmarkStart w:id="3525" w:name="_Toc351367713"/>
      <w:bookmarkStart w:id="3526" w:name="_Toc378026266"/>
      <w:r w:rsidRPr="00564A49">
        <w:rPr>
          <w:lang w:val="en-CA"/>
        </w:rPr>
        <w:t>Byte stream format</w:t>
      </w:r>
      <w:bookmarkEnd w:id="3521"/>
      <w:bookmarkEnd w:id="3522"/>
      <w:bookmarkEnd w:id="3523"/>
      <w:bookmarkEnd w:id="3524"/>
      <w:bookmarkEnd w:id="3525"/>
      <w:bookmarkEnd w:id="3526"/>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3527" w:name="_Toc357439338"/>
      <w:bookmarkStart w:id="3528" w:name="_Toc356824364"/>
      <w:bookmarkStart w:id="3529" w:name="_Toc356148165"/>
      <w:bookmarkStart w:id="3530" w:name="_Toc348629484"/>
      <w:bookmarkStart w:id="3531" w:name="_Toc351367714"/>
      <w:bookmarkStart w:id="3532" w:name="_Toc378026267"/>
      <w:r w:rsidRPr="00564A49">
        <w:rPr>
          <w:lang w:val="en-CA"/>
        </w:rPr>
        <w:t>Hypothetical reference decoder</w:t>
      </w:r>
      <w:bookmarkEnd w:id="3527"/>
      <w:bookmarkEnd w:id="3528"/>
      <w:bookmarkEnd w:id="3529"/>
      <w:bookmarkEnd w:id="3530"/>
      <w:bookmarkEnd w:id="3531"/>
      <w:bookmarkEnd w:id="3532"/>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3533" w:name="_Toc357439339"/>
      <w:bookmarkStart w:id="3534" w:name="_Toc356824365"/>
      <w:bookmarkStart w:id="3535" w:name="_Toc356148166"/>
      <w:bookmarkStart w:id="3536" w:name="_Toc348629485"/>
      <w:bookmarkStart w:id="3537" w:name="_Toc351367715"/>
      <w:bookmarkStart w:id="3538" w:name="_Toc378026268"/>
      <w:r w:rsidRPr="00564A49">
        <w:rPr>
          <w:lang w:val="en-CA"/>
        </w:rPr>
        <w:t>SEI messages</w:t>
      </w:r>
      <w:bookmarkEnd w:id="3533"/>
      <w:bookmarkEnd w:id="3534"/>
      <w:bookmarkEnd w:id="3535"/>
      <w:bookmarkEnd w:id="3536"/>
      <w:bookmarkEnd w:id="3537"/>
      <w:bookmarkEnd w:id="3538"/>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3539" w:name="_Toc356148169"/>
      <w:bookmarkStart w:id="3540" w:name="_Toc357439344"/>
      <w:bookmarkStart w:id="3541" w:name="_Toc356824370"/>
      <w:bookmarkStart w:id="3542" w:name="_Toc356148173"/>
      <w:bookmarkStart w:id="3543" w:name="_Toc348629486"/>
      <w:bookmarkStart w:id="3544" w:name="_Toc351367716"/>
      <w:bookmarkStart w:id="3545" w:name="_Toc378026269"/>
      <w:bookmarkEnd w:id="3539"/>
      <w:r w:rsidRPr="00564A49">
        <w:rPr>
          <w:lang w:val="en-CA"/>
        </w:rPr>
        <w:t>Video usability information</w:t>
      </w:r>
      <w:bookmarkEnd w:id="3540"/>
      <w:bookmarkEnd w:id="3541"/>
      <w:bookmarkEnd w:id="3542"/>
      <w:bookmarkEnd w:id="3543"/>
      <w:bookmarkEnd w:id="3544"/>
      <w:bookmarkEnd w:id="3545"/>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F3B" w:rsidRDefault="00FF6F3B">
      <w:r>
        <w:separator/>
      </w:r>
    </w:p>
  </w:endnote>
  <w:endnote w:type="continuationSeparator" w:id="0">
    <w:p w:rsidR="00FF6F3B" w:rsidRDefault="00FF6F3B">
      <w:r>
        <w:continuationSeparator/>
      </w:r>
    </w:p>
  </w:endnote>
  <w:endnote w:type="continuationNotice" w:id="1">
    <w:p w:rsidR="00FF6F3B" w:rsidRDefault="00FF6F3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CB04EC" w:rsidRDefault="009872F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B2B82">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C37EDE" w:rsidRDefault="009872F3"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FB2B82">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CB04EC" w:rsidRDefault="009872F3"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FB2B82">
      <w:rPr>
        <w:b/>
        <w:bCs/>
        <w:noProof/>
      </w:rPr>
      <w:t>128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CB04EC" w:rsidRDefault="009872F3"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B2B82">
      <w:rPr>
        <w:bCs/>
        <w:noProof/>
        <w:lang w:val="fr-CH"/>
      </w:rPr>
      <w:t>129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F3B" w:rsidRDefault="00FF6F3B">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F6F3B" w:rsidRDefault="00FF6F3B"/>
  </w:footnote>
  <w:footnote w:type="continuationSeparator" w:id="0">
    <w:p w:rsidR="00FF6F3B" w:rsidRDefault="00FF6F3B">
      <w:r>
        <w:continuationSeparator/>
      </w:r>
    </w:p>
  </w:footnote>
  <w:footnote w:type="continuationNotice" w:id="1">
    <w:p w:rsidR="00FF6F3B" w:rsidRDefault="00FF6F3B">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Default="009872F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Default="009872F3"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256CBF" w:rsidRDefault="009872F3"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F3" w:rsidRPr="00563383" w:rsidRDefault="009872F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17EA0"/>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958"/>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675"/>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1EA"/>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428"/>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5F"/>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BC"/>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553"/>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68C"/>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077"/>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14"/>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6F5"/>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3AC"/>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1EB2"/>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8BB"/>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8F1"/>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29"/>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6E57"/>
    <w:rsid w:val="002D70EC"/>
    <w:rsid w:val="002D74AB"/>
    <w:rsid w:val="002D75A2"/>
    <w:rsid w:val="002D76B4"/>
    <w:rsid w:val="002D7843"/>
    <w:rsid w:val="002D7C51"/>
    <w:rsid w:val="002D7F27"/>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1DD"/>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4CC"/>
    <w:rsid w:val="00313635"/>
    <w:rsid w:val="003136D2"/>
    <w:rsid w:val="00313C9F"/>
    <w:rsid w:val="00313E65"/>
    <w:rsid w:val="0031417B"/>
    <w:rsid w:val="003142CB"/>
    <w:rsid w:val="00314387"/>
    <w:rsid w:val="0031442B"/>
    <w:rsid w:val="00314480"/>
    <w:rsid w:val="00314663"/>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C39"/>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683"/>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6DE"/>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7B"/>
    <w:rsid w:val="004007CB"/>
    <w:rsid w:val="00400A6B"/>
    <w:rsid w:val="00400F6D"/>
    <w:rsid w:val="0040126B"/>
    <w:rsid w:val="0040128B"/>
    <w:rsid w:val="00401387"/>
    <w:rsid w:val="00401662"/>
    <w:rsid w:val="00401B3C"/>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1EA"/>
    <w:rsid w:val="00414EA6"/>
    <w:rsid w:val="00414F4D"/>
    <w:rsid w:val="00415079"/>
    <w:rsid w:val="0041508A"/>
    <w:rsid w:val="00415259"/>
    <w:rsid w:val="004152B6"/>
    <w:rsid w:val="004152DE"/>
    <w:rsid w:val="00415533"/>
    <w:rsid w:val="00415AAA"/>
    <w:rsid w:val="00415B59"/>
    <w:rsid w:val="00415D69"/>
    <w:rsid w:val="00415F47"/>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E79"/>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DF9"/>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4E2"/>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4FE"/>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2D7"/>
    <w:rsid w:val="004E0AE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8B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091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2FB2"/>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6D6"/>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B72"/>
    <w:rsid w:val="006A2CEB"/>
    <w:rsid w:val="006A2FED"/>
    <w:rsid w:val="006A38A6"/>
    <w:rsid w:val="006A3942"/>
    <w:rsid w:val="006A3BF3"/>
    <w:rsid w:val="006A3FAE"/>
    <w:rsid w:val="006A4581"/>
    <w:rsid w:val="006A46FA"/>
    <w:rsid w:val="006A4713"/>
    <w:rsid w:val="006A4962"/>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748"/>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7F1"/>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AD1"/>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6E4"/>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129"/>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972"/>
    <w:rsid w:val="007A015B"/>
    <w:rsid w:val="007A0928"/>
    <w:rsid w:val="007A0C02"/>
    <w:rsid w:val="007A0F04"/>
    <w:rsid w:val="007A0FFD"/>
    <w:rsid w:val="007A1146"/>
    <w:rsid w:val="007A11A8"/>
    <w:rsid w:val="007A1D1A"/>
    <w:rsid w:val="007A234B"/>
    <w:rsid w:val="007A24B8"/>
    <w:rsid w:val="007A266F"/>
    <w:rsid w:val="007A26EC"/>
    <w:rsid w:val="007A2746"/>
    <w:rsid w:val="007A2770"/>
    <w:rsid w:val="007A2C1E"/>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89C"/>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BB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7E0"/>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3F23"/>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14C"/>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9C5"/>
    <w:rsid w:val="008A1A5A"/>
    <w:rsid w:val="008A1B32"/>
    <w:rsid w:val="008A207B"/>
    <w:rsid w:val="008A2506"/>
    <w:rsid w:val="008A25EB"/>
    <w:rsid w:val="008A27E2"/>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DB6"/>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5B7E"/>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BE2"/>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672"/>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8F6"/>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2F3"/>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1E81"/>
    <w:rsid w:val="009C2017"/>
    <w:rsid w:val="009C208B"/>
    <w:rsid w:val="009C2210"/>
    <w:rsid w:val="009C248F"/>
    <w:rsid w:val="009C2607"/>
    <w:rsid w:val="009C27AF"/>
    <w:rsid w:val="009C28DE"/>
    <w:rsid w:val="009C2E13"/>
    <w:rsid w:val="009C2F7B"/>
    <w:rsid w:val="009C3530"/>
    <w:rsid w:val="009C381C"/>
    <w:rsid w:val="009C384D"/>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2AC"/>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13"/>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BD5"/>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751"/>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26F"/>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0B6C"/>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6D"/>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66"/>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23"/>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866"/>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029"/>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857"/>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C9A"/>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3B70"/>
    <w:rsid w:val="00BA42E7"/>
    <w:rsid w:val="00BA43A9"/>
    <w:rsid w:val="00BA4AE7"/>
    <w:rsid w:val="00BA4B4C"/>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9CF"/>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2BE5"/>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5EC"/>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0C68"/>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5C"/>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8B"/>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4C1A"/>
    <w:rsid w:val="00C94E5B"/>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89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1F5"/>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244"/>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C5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1EAE"/>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8E6"/>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1C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B35"/>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DCA"/>
    <w:rsid w:val="00E31F39"/>
    <w:rsid w:val="00E31F78"/>
    <w:rsid w:val="00E31F7D"/>
    <w:rsid w:val="00E32045"/>
    <w:rsid w:val="00E32285"/>
    <w:rsid w:val="00E3234F"/>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741"/>
    <w:rsid w:val="00E36CDD"/>
    <w:rsid w:val="00E36DCA"/>
    <w:rsid w:val="00E36FBB"/>
    <w:rsid w:val="00E3718A"/>
    <w:rsid w:val="00E371B4"/>
    <w:rsid w:val="00E3751F"/>
    <w:rsid w:val="00E37AB5"/>
    <w:rsid w:val="00E37AD2"/>
    <w:rsid w:val="00E37B61"/>
    <w:rsid w:val="00E37C8F"/>
    <w:rsid w:val="00E4015A"/>
    <w:rsid w:val="00E405B0"/>
    <w:rsid w:val="00E405D8"/>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520"/>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E33"/>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38"/>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8DE"/>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8D3"/>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408"/>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65"/>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0B5"/>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7FB"/>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0B6D"/>
    <w:rsid w:val="00FB11A5"/>
    <w:rsid w:val="00FB11FF"/>
    <w:rsid w:val="00FB138B"/>
    <w:rsid w:val="00FB185B"/>
    <w:rsid w:val="00FB18B6"/>
    <w:rsid w:val="00FB19DF"/>
    <w:rsid w:val="00FB1D21"/>
    <w:rsid w:val="00FB1FF8"/>
    <w:rsid w:val="00FB2216"/>
    <w:rsid w:val="00FB2350"/>
    <w:rsid w:val="00FB2477"/>
    <w:rsid w:val="00FB2527"/>
    <w:rsid w:val="00FB2903"/>
    <w:rsid w:val="00FB294D"/>
    <w:rsid w:val="00FB2B82"/>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365"/>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7AD"/>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4E11"/>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3B"/>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86ED2-D71D-430F-8EB3-6B8B87EDE8F0}">
  <ds:schemaRefs>
    <ds:schemaRef ds:uri="http://schemas.openxmlformats.org/officeDocument/2006/bibliography"/>
  </ds:schemaRefs>
</ds:datastoreItem>
</file>

<file path=customXml/itemProps2.xml><?xml version="1.0" encoding="utf-8"?>
<ds:datastoreItem xmlns:ds="http://schemas.openxmlformats.org/officeDocument/2006/customXml" ds:itemID="{8B5AB0C6-EF04-4CA6-B44B-9C1FA3CA184D}">
  <ds:schemaRefs>
    <ds:schemaRef ds:uri="http://schemas.openxmlformats.org/officeDocument/2006/bibliography"/>
  </ds:schemaRefs>
</ds:datastoreItem>
</file>

<file path=customXml/itemProps3.xml><?xml version="1.0" encoding="utf-8"?>
<ds:datastoreItem xmlns:ds="http://schemas.openxmlformats.org/officeDocument/2006/customXml" ds:itemID="{90AD8FEF-185E-41E5-8E3A-04625BA99811}">
  <ds:schemaRefs>
    <ds:schemaRef ds:uri="http://schemas.openxmlformats.org/officeDocument/2006/bibliography"/>
  </ds:schemaRefs>
</ds:datastoreItem>
</file>

<file path=customXml/itemProps4.xml><?xml version="1.0" encoding="utf-8"?>
<ds:datastoreItem xmlns:ds="http://schemas.openxmlformats.org/officeDocument/2006/customXml" ds:itemID="{B615A25E-5810-4E28-B9E7-1D1F332F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135</Pages>
  <Words>73244</Words>
  <Characters>417496</Characters>
  <Application>Microsoft Office Word</Application>
  <DocSecurity>0</DocSecurity>
  <Lines>3479</Lines>
  <Paragraphs>979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489761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2</cp:revision>
  <cp:lastPrinted>2013-02-13T05:52:00Z</cp:lastPrinted>
  <dcterms:created xsi:type="dcterms:W3CDTF">2014-03-18T09:39:00Z</dcterms:created>
  <dcterms:modified xsi:type="dcterms:W3CDTF">2014-03-18T09:39:00Z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