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  <w:bookmarkStart w:id="0" w:name="_Ref332658649"/>
    </w:p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0"/>
          <w:numId w:val="8"/>
        </w:numPr>
        <w:spacing w:before="313"/>
        <w:ind w:leftChars="0"/>
        <w:outlineLvl w:val="1"/>
        <w:rPr>
          <w:rFonts w:ascii="Times New Roman" w:eastAsia="Malgun Gothic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1"/>
          <w:numId w:val="8"/>
        </w:numPr>
        <w:spacing w:before="181"/>
        <w:ind w:leftChars="0"/>
        <w:outlineLvl w:val="2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1"/>
          <w:numId w:val="8"/>
        </w:numPr>
        <w:spacing w:before="181"/>
        <w:ind w:leftChars="0"/>
        <w:outlineLvl w:val="2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1"/>
          <w:numId w:val="8"/>
        </w:numPr>
        <w:spacing w:before="181"/>
        <w:ind w:leftChars="0"/>
        <w:outlineLvl w:val="2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1"/>
          <w:numId w:val="8"/>
        </w:numPr>
        <w:spacing w:before="181"/>
        <w:ind w:leftChars="0"/>
        <w:outlineLvl w:val="2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1"/>
          <w:numId w:val="8"/>
        </w:numPr>
        <w:spacing w:before="181"/>
        <w:ind w:leftChars="0"/>
        <w:outlineLvl w:val="2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2"/>
          <w:numId w:val="8"/>
        </w:numPr>
        <w:spacing w:before="181"/>
        <w:ind w:leftChars="0"/>
        <w:outlineLvl w:val="3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2"/>
          <w:numId w:val="8"/>
        </w:numPr>
        <w:spacing w:before="181"/>
        <w:ind w:leftChars="0"/>
        <w:outlineLvl w:val="3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2"/>
          <w:numId w:val="8"/>
        </w:numPr>
        <w:spacing w:before="181"/>
        <w:ind w:leftChars="0"/>
        <w:outlineLvl w:val="3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504BBF" w:rsidRDefault="00504BBF" w:rsidP="00504BBF">
      <w:pPr>
        <w:pStyle w:val="a7"/>
        <w:keepNext/>
        <w:keepLines/>
        <w:widowControl/>
        <w:numPr>
          <w:ilvl w:val="3"/>
          <w:numId w:val="8"/>
        </w:numPr>
        <w:spacing w:before="181"/>
        <w:ind w:leftChars="0"/>
        <w:outlineLvl w:val="4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504BBF" w:rsidRPr="001E7D4B" w:rsidRDefault="00504BBF" w:rsidP="00504BBF">
      <w:pPr>
        <w:pStyle w:val="3H3"/>
      </w:pPr>
      <w:r w:rsidRPr="001E7D4B">
        <w:t>Derivation process for motion vector components and reference indices</w:t>
      </w:r>
      <w:bookmarkEnd w:id="0"/>
    </w:p>
    <w:p w:rsidR="00504BBF" w:rsidRPr="001E7D4B" w:rsidRDefault="00504BBF" w:rsidP="00504BBF">
      <w:pPr>
        <w:pStyle w:val="3N0"/>
        <w:rPr>
          <w:lang w:val="en-US"/>
        </w:rPr>
      </w:pPr>
      <w:r w:rsidRPr="001E7D4B">
        <w:rPr>
          <w:lang w:val="en-US" w:eastAsia="ko-KR"/>
        </w:rPr>
        <w:t xml:space="preserve">Inputs to </w:t>
      </w:r>
      <w:r w:rsidRPr="001E7D4B">
        <w:rPr>
          <w:lang w:val="en-US"/>
        </w:rPr>
        <w:t>this</w:t>
      </w:r>
      <w:r w:rsidRPr="001E7D4B">
        <w:rPr>
          <w:lang w:val="en-US" w:eastAsia="ko-KR"/>
        </w:rPr>
        <w:t xml:space="preserve"> process are:</w:t>
      </w:r>
    </w:p>
    <w:p w:rsidR="00504BBF" w:rsidRPr="001E7D4B" w:rsidRDefault="00504BBF" w:rsidP="00504BBF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xBl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yBl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block,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 w:eastAsia="ko-KR"/>
        </w:rPr>
        <w:t xml:space="preserve"> specifying the size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block,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two variables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 specifying the width and the height of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block,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proofErr w:type="gramStart"/>
      <w:r w:rsidRPr="001E7D4B">
        <w:rPr>
          <w:lang w:val="en-US" w:eastAsia="ko-KR"/>
        </w:rPr>
        <w:t>a</w:t>
      </w:r>
      <w:proofErr w:type="gramEnd"/>
      <w:r w:rsidRPr="001E7D4B">
        <w:rPr>
          <w:lang w:val="en-US" w:eastAsia="ko-KR"/>
        </w:rPr>
        <w:t xml:space="preserve"> variable </w:t>
      </w:r>
      <w:proofErr w:type="spellStart"/>
      <w:r w:rsidRPr="001E7D4B">
        <w:rPr>
          <w:lang w:val="en-US" w:eastAsia="ko-KR"/>
        </w:rPr>
        <w:t>partIdx</w:t>
      </w:r>
      <w:proofErr w:type="spellEnd"/>
      <w:r w:rsidRPr="001E7D4B">
        <w:rPr>
          <w:lang w:val="en-US" w:eastAsia="ko-KR"/>
        </w:rPr>
        <w:t xml:space="preserve"> specifying the index of the current prediction unit within the current coding unit.</w:t>
      </w:r>
    </w:p>
    <w:p w:rsidR="00504BBF" w:rsidRPr="001E7D4B" w:rsidRDefault="00504BBF" w:rsidP="00504BBF">
      <w:pPr>
        <w:rPr>
          <w:lang w:eastAsia="ko-KR"/>
        </w:rPr>
      </w:pPr>
      <w:r w:rsidRPr="001E7D4B">
        <w:rPr>
          <w:lang w:eastAsia="ko-KR"/>
        </w:rPr>
        <w:t>Outputs of this process are: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motion vectors mvL0 and mvL1,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motion vectors mvCL0 and mvCL1,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>the reference indices refIdxL0 and refIdxL1,</w:t>
      </w:r>
    </w:p>
    <w:p w:rsidR="00504BBF" w:rsidRPr="001E7D4B" w:rsidRDefault="00504BBF" w:rsidP="00504BBF">
      <w:pPr>
        <w:widowControl/>
        <w:numPr>
          <w:ilvl w:val="0"/>
          <w:numId w:val="9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textAlignment w:val="baseline"/>
        <w:rPr>
          <w:lang w:eastAsia="ko-KR"/>
        </w:rPr>
      </w:pPr>
      <w:proofErr w:type="gramStart"/>
      <w:r w:rsidRPr="001E7D4B">
        <w:rPr>
          <w:lang w:eastAsia="ko-KR"/>
        </w:rPr>
        <w:t>the</w:t>
      </w:r>
      <w:proofErr w:type="gramEnd"/>
      <w:r w:rsidRPr="001E7D4B">
        <w:rPr>
          <w:lang w:eastAsia="ko-KR"/>
        </w:rPr>
        <w:t xml:space="preserve"> prediction list utilization flags predFlagL0 and predFlagL1.</w:t>
      </w:r>
    </w:p>
    <w:p w:rsidR="00504BBF" w:rsidRPr="001E7D4B" w:rsidRDefault="00504BBF" w:rsidP="00504BBF">
      <w:pPr>
        <w:pStyle w:val="3D0"/>
        <w:rPr>
          <w:highlight w:val="cyan"/>
          <w:lang w:val="en-US" w:eastAsia="ko-KR"/>
        </w:rPr>
      </w:pPr>
      <w:proofErr w:type="gramStart"/>
      <w:r w:rsidRPr="001E7D4B">
        <w:rPr>
          <w:highlight w:val="cyan"/>
          <w:lang w:val="en-US" w:eastAsia="ko-KR"/>
        </w:rPr>
        <w:t>the</w:t>
      </w:r>
      <w:proofErr w:type="gramEnd"/>
      <w:r w:rsidRPr="001E7D4B">
        <w:rPr>
          <w:highlight w:val="cyan"/>
          <w:lang w:val="en-US" w:eastAsia="ko-KR"/>
        </w:rPr>
        <w:t xml:space="preserve"> flag </w:t>
      </w:r>
      <w:proofErr w:type="spellStart"/>
      <w:r w:rsidRPr="001E7D4B">
        <w:rPr>
          <w:highlight w:val="cyan"/>
          <w:lang w:val="en-US" w:eastAsia="ko-KR"/>
        </w:rPr>
        <w:t>subPbMotionFlag</w:t>
      </w:r>
      <w:proofErr w:type="spellEnd"/>
      <w:r w:rsidRPr="001E7D4B">
        <w:rPr>
          <w:highlight w:val="cyan"/>
          <w:lang w:val="en-US" w:eastAsia="ko-KR"/>
        </w:rPr>
        <w:t xml:space="preserve">, specifying, whether the motion data of the current PU has sub prediction block size motion accuracy. </w:t>
      </w:r>
    </w:p>
    <w:p w:rsidR="00504BBF" w:rsidRPr="001E7D4B" w:rsidRDefault="00504BBF" w:rsidP="00504BBF">
      <w:pPr>
        <w:rPr>
          <w:lang w:eastAsia="ko-KR"/>
        </w:rPr>
      </w:pPr>
      <w:r w:rsidRPr="001E7D4B">
        <w:rPr>
          <w:lang w:eastAsia="ko-KR"/>
        </w:rPr>
        <w:t>Let ( </w:t>
      </w:r>
      <w:proofErr w:type="spellStart"/>
      <w:r w:rsidRPr="001E7D4B">
        <w:rPr>
          <w:lang w:eastAsia="ko-KR"/>
        </w:rPr>
        <w:t>xPb</w:t>
      </w:r>
      <w:proofErr w:type="spellEnd"/>
      <w:r w:rsidRPr="001E7D4B">
        <w:rPr>
          <w:lang w:eastAsia="ko-KR"/>
        </w:rPr>
        <w:t>, </w:t>
      </w:r>
      <w:proofErr w:type="spellStart"/>
      <w:r w:rsidRPr="001E7D4B">
        <w:rPr>
          <w:lang w:eastAsia="ko-KR"/>
        </w:rPr>
        <w:t>yPb</w:t>
      </w:r>
      <w:proofErr w:type="spellEnd"/>
      <w:r w:rsidRPr="001E7D4B">
        <w:rPr>
          <w:lang w:eastAsia="ko-KR"/>
        </w:rPr>
        <w:t xml:space="preserve"> ) specify the top-left sample location of the current </w:t>
      </w:r>
      <w:proofErr w:type="spellStart"/>
      <w:r w:rsidRPr="001E7D4B">
        <w:rPr>
          <w:lang w:eastAsia="ko-KR"/>
        </w:rPr>
        <w:t>luma</w:t>
      </w:r>
      <w:proofErr w:type="spellEnd"/>
      <w:r w:rsidRPr="001E7D4B">
        <w:rPr>
          <w:lang w:eastAsia="ko-KR"/>
        </w:rPr>
        <w:t xml:space="preserve"> prediction block relative to the top-left </w:t>
      </w:r>
      <w:proofErr w:type="spellStart"/>
      <w:r w:rsidRPr="001E7D4B">
        <w:rPr>
          <w:lang w:eastAsia="ko-KR"/>
        </w:rPr>
        <w:t>luma</w:t>
      </w:r>
      <w:proofErr w:type="spellEnd"/>
      <w:r w:rsidRPr="001E7D4B">
        <w:rPr>
          <w:lang w:eastAsia="ko-KR"/>
        </w:rPr>
        <w:t xml:space="preserve"> sample of the current picture where </w:t>
      </w:r>
      <w:proofErr w:type="spellStart"/>
      <w:r w:rsidRPr="001E7D4B">
        <w:rPr>
          <w:lang w:eastAsia="ko-KR"/>
        </w:rPr>
        <w:t>xPb</w:t>
      </w:r>
      <w:proofErr w:type="spellEnd"/>
      <w:r w:rsidRPr="001E7D4B">
        <w:rPr>
          <w:lang w:eastAsia="ko-KR"/>
        </w:rPr>
        <w:t> = </w:t>
      </w:r>
      <w:proofErr w:type="spellStart"/>
      <w:r w:rsidRPr="001E7D4B">
        <w:rPr>
          <w:lang w:eastAsia="ko-KR"/>
        </w:rPr>
        <w:t>xCb</w:t>
      </w:r>
      <w:proofErr w:type="spellEnd"/>
      <w:r w:rsidRPr="001E7D4B">
        <w:rPr>
          <w:lang w:eastAsia="ko-KR"/>
        </w:rPr>
        <w:t> + </w:t>
      </w:r>
      <w:proofErr w:type="spellStart"/>
      <w:r w:rsidRPr="001E7D4B">
        <w:rPr>
          <w:lang w:eastAsia="ko-KR"/>
        </w:rPr>
        <w:t>xBl</w:t>
      </w:r>
      <w:proofErr w:type="spellEnd"/>
      <w:r w:rsidRPr="001E7D4B">
        <w:rPr>
          <w:lang w:eastAsia="ko-KR"/>
        </w:rPr>
        <w:t xml:space="preserve"> and </w:t>
      </w:r>
      <w:proofErr w:type="spellStart"/>
      <w:r w:rsidRPr="001E7D4B">
        <w:rPr>
          <w:lang w:eastAsia="ko-KR"/>
        </w:rPr>
        <w:t>yPb</w:t>
      </w:r>
      <w:proofErr w:type="spellEnd"/>
      <w:r w:rsidRPr="001E7D4B">
        <w:rPr>
          <w:lang w:eastAsia="ko-KR"/>
        </w:rPr>
        <w:t> = </w:t>
      </w:r>
      <w:proofErr w:type="spellStart"/>
      <w:r w:rsidRPr="001E7D4B">
        <w:rPr>
          <w:lang w:eastAsia="ko-KR"/>
        </w:rPr>
        <w:t>yCb</w:t>
      </w:r>
      <w:proofErr w:type="spellEnd"/>
      <w:r w:rsidRPr="001E7D4B">
        <w:rPr>
          <w:lang w:eastAsia="ko-KR"/>
        </w:rPr>
        <w:t> + </w:t>
      </w:r>
      <w:proofErr w:type="spellStart"/>
      <w:r w:rsidRPr="001E7D4B">
        <w:rPr>
          <w:lang w:eastAsia="ko-KR"/>
        </w:rPr>
        <w:t>yBl</w:t>
      </w:r>
      <w:proofErr w:type="spellEnd"/>
      <w:r w:rsidRPr="001E7D4B">
        <w:rPr>
          <w:lang w:eastAsia="ko-KR"/>
        </w:rPr>
        <w:t>.</w:t>
      </w:r>
    </w:p>
    <w:p w:rsidR="00504BBF" w:rsidRPr="001E7D4B" w:rsidRDefault="00504BBF" w:rsidP="00504BBF">
      <w:pPr>
        <w:rPr>
          <w:lang w:eastAsia="ko-KR"/>
        </w:rPr>
      </w:pPr>
      <w:r w:rsidRPr="001E7D4B">
        <w:rPr>
          <w:lang w:eastAsia="ko-KR"/>
        </w:rPr>
        <w:t xml:space="preserve">Let the variable </w:t>
      </w:r>
      <w:proofErr w:type="spellStart"/>
      <w:r w:rsidRPr="001E7D4B">
        <w:rPr>
          <w:lang w:eastAsia="ko-KR"/>
        </w:rPr>
        <w:t>currPic</w:t>
      </w:r>
      <w:proofErr w:type="spellEnd"/>
      <w:r w:rsidRPr="001E7D4B">
        <w:rPr>
          <w:lang w:eastAsia="ko-KR"/>
        </w:rPr>
        <w:t xml:space="preserve"> and </w:t>
      </w:r>
      <w:proofErr w:type="spellStart"/>
      <w:r w:rsidRPr="001E7D4B">
        <w:rPr>
          <w:lang w:eastAsia="ko-KR"/>
        </w:rPr>
        <w:t>ListX</w:t>
      </w:r>
      <w:proofErr w:type="spellEnd"/>
      <w:r w:rsidRPr="001E7D4B">
        <w:rPr>
          <w:lang w:eastAsia="ko-KR"/>
        </w:rPr>
        <w:t xml:space="preserve"> be the current picture and </w:t>
      </w:r>
      <w:proofErr w:type="spellStart"/>
      <w:r w:rsidRPr="001E7D4B">
        <w:rPr>
          <w:lang w:eastAsia="ko-KR"/>
        </w:rPr>
        <w:t>RefPicListX</w:t>
      </w:r>
      <w:proofErr w:type="spellEnd"/>
      <w:r w:rsidRPr="001E7D4B">
        <w:rPr>
          <w:lang w:eastAsia="ko-KR"/>
        </w:rPr>
        <w:t>, with X being 0 or 1, of the current picture, respectively.</w:t>
      </w:r>
    </w:p>
    <w:p w:rsidR="00504BBF" w:rsidRPr="001E7D4B" w:rsidRDefault="00504BBF" w:rsidP="00504BBF">
      <w:pPr>
        <w:rPr>
          <w:lang w:eastAsia="ko-KR"/>
        </w:rPr>
      </w:pPr>
      <w:r w:rsidRPr="001E7D4B">
        <w:rPr>
          <w:lang w:eastAsia="ko-KR"/>
        </w:rPr>
        <w:t xml:space="preserve">The function </w:t>
      </w:r>
      <w:proofErr w:type="spellStart"/>
      <w:proofErr w:type="gramStart"/>
      <w:r w:rsidRPr="001E7D4B">
        <w:rPr>
          <w:lang w:eastAsia="ko-KR"/>
        </w:rPr>
        <w:t>LongTermRefPic</w:t>
      </w:r>
      <w:proofErr w:type="spellEnd"/>
      <w:r w:rsidRPr="001E7D4B">
        <w:rPr>
          <w:lang w:eastAsia="ko-KR"/>
        </w:rPr>
        <w:t>(</w:t>
      </w:r>
      <w:proofErr w:type="gramEnd"/>
      <w:r w:rsidRPr="001E7D4B">
        <w:rPr>
          <w:lang w:eastAsia="ko-KR"/>
        </w:rPr>
        <w:t> </w:t>
      </w:r>
      <w:proofErr w:type="spellStart"/>
      <w:r w:rsidRPr="001E7D4B">
        <w:rPr>
          <w:lang w:eastAsia="ko-KR"/>
        </w:rPr>
        <w:t>aPic</w:t>
      </w:r>
      <w:proofErr w:type="spellEnd"/>
      <w:r w:rsidRPr="001E7D4B">
        <w:rPr>
          <w:lang w:eastAsia="ko-KR"/>
        </w:rPr>
        <w:t xml:space="preserve">, </w:t>
      </w:r>
      <w:proofErr w:type="spellStart"/>
      <w:r w:rsidRPr="001E7D4B">
        <w:rPr>
          <w:lang w:eastAsia="ko-KR"/>
        </w:rPr>
        <w:t>aPb</w:t>
      </w:r>
      <w:proofErr w:type="spellEnd"/>
      <w:r w:rsidRPr="001E7D4B">
        <w:rPr>
          <w:lang w:eastAsia="ko-KR"/>
        </w:rPr>
        <w:t xml:space="preserve">, </w:t>
      </w:r>
      <w:proofErr w:type="spellStart"/>
      <w:r w:rsidRPr="001E7D4B">
        <w:rPr>
          <w:lang w:eastAsia="ko-KR"/>
        </w:rPr>
        <w:t>refIdx</w:t>
      </w:r>
      <w:proofErr w:type="spellEnd"/>
      <w:r w:rsidRPr="001E7D4B">
        <w:rPr>
          <w:lang w:eastAsia="ko-KR"/>
        </w:rPr>
        <w:t>, LX ), with X being 0 or 1, is defined as follows: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If the picture with index </w:t>
      </w:r>
      <w:proofErr w:type="spellStart"/>
      <w:r w:rsidRPr="001E7D4B">
        <w:rPr>
          <w:lang w:val="en-US" w:eastAsia="ko-KR"/>
        </w:rPr>
        <w:t>refIdx</w:t>
      </w:r>
      <w:proofErr w:type="spellEnd"/>
      <w:r w:rsidRPr="001E7D4B">
        <w:rPr>
          <w:lang w:val="en-US" w:eastAsia="ko-KR"/>
        </w:rPr>
        <w:t xml:space="preserve"> from reference picture list LX of the slice containing prediction block </w:t>
      </w:r>
      <w:proofErr w:type="spellStart"/>
      <w:r w:rsidRPr="001E7D4B">
        <w:rPr>
          <w:lang w:val="en-US" w:eastAsia="ko-KR"/>
        </w:rPr>
        <w:t>aPb</w:t>
      </w:r>
      <w:proofErr w:type="spellEnd"/>
      <w:r w:rsidRPr="001E7D4B">
        <w:rPr>
          <w:lang w:val="en-US" w:eastAsia="ko-KR"/>
        </w:rPr>
        <w:t xml:space="preserve"> in the picture </w:t>
      </w:r>
      <w:proofErr w:type="spellStart"/>
      <w:r w:rsidRPr="001E7D4B">
        <w:rPr>
          <w:lang w:val="en-US" w:eastAsia="ko-KR"/>
        </w:rPr>
        <w:t>aPic</w:t>
      </w:r>
      <w:proofErr w:type="spellEnd"/>
      <w:r w:rsidRPr="001E7D4B">
        <w:rPr>
          <w:lang w:val="en-US" w:eastAsia="ko-KR"/>
        </w:rPr>
        <w:t xml:space="preserve"> was marked as "used for long term reference" at the time when </w:t>
      </w:r>
      <w:proofErr w:type="spellStart"/>
      <w:r w:rsidRPr="001E7D4B">
        <w:rPr>
          <w:lang w:val="en-US" w:eastAsia="ko-KR"/>
        </w:rPr>
        <w:t>aPic</w:t>
      </w:r>
      <w:proofErr w:type="spellEnd"/>
      <w:r w:rsidRPr="001E7D4B">
        <w:rPr>
          <w:lang w:val="en-US" w:eastAsia="ko-KR"/>
        </w:rPr>
        <w:t xml:space="preserve"> was the current picture, </w:t>
      </w:r>
      <w:proofErr w:type="spellStart"/>
      <w:r w:rsidRPr="001E7D4B">
        <w:rPr>
          <w:lang w:val="en-US" w:eastAsia="ko-KR"/>
        </w:rPr>
        <w:t>LongTermRefPic</w:t>
      </w:r>
      <w:proofErr w:type="spellEnd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aPic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aPb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refIdx</w:t>
      </w:r>
      <w:proofErr w:type="spellEnd"/>
      <w:r w:rsidRPr="001E7D4B">
        <w:rPr>
          <w:lang w:val="en-US" w:eastAsia="ko-KR"/>
        </w:rPr>
        <w:t>, LX ) is equal to 1.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Otherwise, </w:t>
      </w:r>
      <w:proofErr w:type="spellStart"/>
      <w:proofErr w:type="gramStart"/>
      <w:r w:rsidRPr="001E7D4B">
        <w:rPr>
          <w:lang w:val="en-US" w:eastAsia="ko-KR"/>
        </w:rPr>
        <w:t>LongTermRefPic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aPic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aPb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refIdx</w:t>
      </w:r>
      <w:proofErr w:type="spellEnd"/>
      <w:r w:rsidRPr="001E7D4B">
        <w:rPr>
          <w:lang w:val="en-US" w:eastAsia="ko-KR"/>
        </w:rPr>
        <w:t>, LX ) is equal to 0.</w:t>
      </w:r>
    </w:p>
    <w:p w:rsidR="00504BBF" w:rsidRPr="001E7D4B" w:rsidRDefault="00504BBF" w:rsidP="00504BBF">
      <w:pPr>
        <w:pStyle w:val="3N0"/>
        <w:rPr>
          <w:lang w:val="en-US"/>
        </w:rPr>
      </w:pPr>
      <w:r w:rsidRPr="001E7D4B">
        <w:rPr>
          <w:highlight w:val="cyan"/>
          <w:lang w:val="en-US" w:eastAsia="ko-KR"/>
        </w:rPr>
        <w:t xml:space="preserve">The variables </w:t>
      </w:r>
      <w:proofErr w:type="spellStart"/>
      <w:r w:rsidRPr="001E7D4B">
        <w:rPr>
          <w:highlight w:val="cyan"/>
          <w:lang w:val="en-US" w:eastAsia="ko-KR"/>
        </w:rPr>
        <w:t>vspModeFlag</w:t>
      </w:r>
      <w:proofErr w:type="spellEnd"/>
      <w:r w:rsidRPr="001E7D4B">
        <w:rPr>
          <w:highlight w:val="cyan"/>
          <w:lang w:val="en-US" w:eastAsia="ko-KR"/>
        </w:rPr>
        <w:t xml:space="preserve">, ivpMvFlagL0, ivpMvFlagL1 and </w:t>
      </w:r>
      <w:proofErr w:type="spellStart"/>
      <w:r w:rsidRPr="001E7D4B">
        <w:rPr>
          <w:highlight w:val="cyan"/>
          <w:lang w:val="en-US" w:eastAsia="ko-KR"/>
        </w:rPr>
        <w:t>subPbMotionFlag</w:t>
      </w:r>
      <w:proofErr w:type="spellEnd"/>
      <w:r w:rsidRPr="001E7D4B">
        <w:rPr>
          <w:highlight w:val="cyan"/>
          <w:lang w:val="en-US" w:eastAsia="ko-KR"/>
        </w:rPr>
        <w:t xml:space="preserve"> are set equal to 0. </w:t>
      </w:r>
    </w:p>
    <w:p w:rsidR="00504BBF" w:rsidRPr="001E7D4B" w:rsidRDefault="00504BBF" w:rsidP="00504BBF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For the derivation of the variables mvL0 and mvL1, refIdxL0 and refIdxL1, as well as predFlagL0 and predFlagL1, the following applies:</w:t>
      </w:r>
    </w:p>
    <w:p w:rsidR="00504BBF" w:rsidRPr="001E7D4B" w:rsidRDefault="00504BBF" w:rsidP="00504BBF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lastRenderedPageBreak/>
        <w:t xml:space="preserve">If </w:t>
      </w:r>
      <w:proofErr w:type="spellStart"/>
      <w:r w:rsidRPr="001E7D4B">
        <w:rPr>
          <w:rFonts w:eastAsia="ＭＳ 明朝"/>
          <w:lang w:val="en-US" w:eastAsia="ja-JP"/>
        </w:rPr>
        <w:t>merge_flag</w:t>
      </w:r>
      <w:proofErr w:type="spellEnd"/>
      <w:r w:rsidRPr="001E7D4B">
        <w:rPr>
          <w:rFonts w:eastAsia="ＭＳ 明朝"/>
          <w:lang w:val="en-US" w:eastAsia="ja-JP"/>
        </w:rPr>
        <w:t>[ </w:t>
      </w:r>
      <w:proofErr w:type="spellStart"/>
      <w:r w:rsidRPr="001E7D4B">
        <w:rPr>
          <w:rFonts w:eastAsia="ＭＳ 明朝"/>
          <w:lang w:val="en-US" w:eastAsia="ja-JP"/>
        </w:rPr>
        <w:t>xPb</w:t>
      </w:r>
      <w:proofErr w:type="spellEnd"/>
      <w:r w:rsidRPr="001E7D4B">
        <w:rPr>
          <w:rFonts w:eastAsia="ＭＳ 明朝"/>
          <w:lang w:val="en-US" w:eastAsia="ja-JP"/>
        </w:rPr>
        <w:t> ][ </w:t>
      </w:r>
      <w:proofErr w:type="spellStart"/>
      <w:r w:rsidRPr="001E7D4B">
        <w:rPr>
          <w:rFonts w:eastAsia="ＭＳ 明朝"/>
          <w:lang w:val="en-US" w:eastAsia="ja-JP"/>
        </w:rPr>
        <w:t>yPb</w:t>
      </w:r>
      <w:proofErr w:type="spellEnd"/>
      <w:r w:rsidRPr="001E7D4B">
        <w:rPr>
          <w:rFonts w:eastAsia="ＭＳ 明朝"/>
          <w:lang w:val="en-US" w:eastAsia="ja-JP"/>
        </w:rPr>
        <w:t> ] is equal to 1</w:t>
      </w:r>
      <w:r w:rsidRPr="001E7D4B">
        <w:rPr>
          <w:lang w:val="en-US" w:eastAsia="ko-KR"/>
        </w:rPr>
        <w:t xml:space="preserve">, the derivation process for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motion vectors for merge mode as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_Ref279147148 \r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H.8.5.3.2.1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 xml:space="preserve"> is invoked with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 xml:space="preserve"> ), the variables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, and the partition index </w:t>
      </w:r>
      <w:proofErr w:type="spellStart"/>
      <w:r w:rsidRPr="001E7D4B">
        <w:rPr>
          <w:lang w:val="en-US" w:eastAsia="ko-KR"/>
        </w:rPr>
        <w:t>partIdx</w:t>
      </w:r>
      <w:proofErr w:type="spellEnd"/>
      <w:r w:rsidRPr="001E7D4B">
        <w:rPr>
          <w:lang w:val="en-US" w:eastAsia="ko-KR"/>
        </w:rPr>
        <w:t xml:space="preserve"> as inputs, and the output being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motion vectors mvL0, mvL1, the reference indices refIdxL0, refIdxL1, and the prediction list utilization flags predFlagL0 and predFlagL1,</w:t>
      </w:r>
      <w:r w:rsidRPr="001E7D4B">
        <w:rPr>
          <w:highlight w:val="cyan"/>
          <w:lang w:val="en-US" w:eastAsia="ko-KR"/>
        </w:rPr>
        <w:t xml:space="preserve">, the disparity vector availability flags ivpMvFlagL0 and ivpMvFlagL1, the flag </w:t>
      </w:r>
      <w:proofErr w:type="spellStart"/>
      <w:r w:rsidRPr="001E7D4B">
        <w:rPr>
          <w:highlight w:val="cyan"/>
          <w:lang w:val="en-US" w:eastAsia="ko-KR"/>
        </w:rPr>
        <w:t>vspModeFlag</w:t>
      </w:r>
      <w:proofErr w:type="spellEnd"/>
      <w:r w:rsidRPr="001E7D4B">
        <w:rPr>
          <w:highlight w:val="cyan"/>
          <w:lang w:val="en-US" w:eastAsia="ko-KR"/>
        </w:rPr>
        <w:t xml:space="preserve">, and the flag </w:t>
      </w:r>
      <w:proofErr w:type="spellStart"/>
      <w:r w:rsidRPr="001E7D4B">
        <w:rPr>
          <w:highlight w:val="cyan"/>
          <w:lang w:val="en-US" w:eastAsia="ko-KR"/>
        </w:rPr>
        <w:t>subPbMotionFlag</w:t>
      </w:r>
      <w:proofErr w:type="spellEnd"/>
      <w:r w:rsidRPr="001E7D4B">
        <w:rPr>
          <w:highlight w:val="cyan"/>
          <w:lang w:val="en-US" w:eastAsia="ko-KR"/>
        </w:rPr>
        <w:t>.</w:t>
      </w:r>
    </w:p>
    <w:p w:rsidR="00504BBF" w:rsidRPr="00905C11" w:rsidRDefault="00504BBF" w:rsidP="00504BBF">
      <w:pPr>
        <w:pStyle w:val="3D0"/>
        <w:rPr>
          <w:lang w:val="en-US" w:eastAsia="ko-KR"/>
        </w:rPr>
      </w:pPr>
      <w:r w:rsidRPr="00905C11">
        <w:rPr>
          <w:lang w:val="en-US" w:eastAsia="ko-KR"/>
        </w:rPr>
        <w:t xml:space="preserve">Otherwise, for X being replaced by either 0 or 1 in the variables </w:t>
      </w:r>
      <w:proofErr w:type="spellStart"/>
      <w:r w:rsidRPr="00905C11">
        <w:rPr>
          <w:lang w:val="en-US" w:eastAsia="ko-KR"/>
        </w:rPr>
        <w:t>predFlagLX</w:t>
      </w:r>
      <w:proofErr w:type="spellEnd"/>
      <w:r w:rsidRPr="00905C11">
        <w:rPr>
          <w:lang w:val="en-US" w:eastAsia="ko-KR"/>
        </w:rPr>
        <w:t xml:space="preserve">, </w:t>
      </w:r>
      <w:proofErr w:type="spellStart"/>
      <w:r w:rsidRPr="00905C11">
        <w:rPr>
          <w:lang w:val="en-US" w:eastAsia="ko-KR"/>
        </w:rPr>
        <w:t>mvLX</w:t>
      </w:r>
      <w:proofErr w:type="spellEnd"/>
      <w:r w:rsidRPr="00905C11">
        <w:rPr>
          <w:lang w:val="en-US" w:eastAsia="ko-KR"/>
        </w:rPr>
        <w:t xml:space="preserve">, and </w:t>
      </w:r>
      <w:proofErr w:type="spellStart"/>
      <w:r w:rsidRPr="00905C11">
        <w:rPr>
          <w:lang w:val="en-US" w:eastAsia="ko-KR"/>
        </w:rPr>
        <w:t>refIdxLX</w:t>
      </w:r>
      <w:proofErr w:type="spellEnd"/>
      <w:r w:rsidRPr="00905C11">
        <w:rPr>
          <w:lang w:val="en-US" w:eastAsia="ko-KR"/>
        </w:rPr>
        <w:t xml:space="preserve">, in PRED_LX, and in the syntax elements </w:t>
      </w:r>
      <w:proofErr w:type="spellStart"/>
      <w:r w:rsidRPr="00905C11">
        <w:rPr>
          <w:lang w:val="en-US" w:eastAsia="ko-KR"/>
        </w:rPr>
        <w:t>ref_idx_lX</w:t>
      </w:r>
      <w:proofErr w:type="spellEnd"/>
      <w:r w:rsidRPr="00905C11">
        <w:rPr>
          <w:lang w:val="en-US" w:eastAsia="ko-KR"/>
        </w:rPr>
        <w:t xml:space="preserve"> and </w:t>
      </w:r>
      <w:proofErr w:type="spellStart"/>
      <w:r w:rsidRPr="00905C11">
        <w:rPr>
          <w:lang w:val="en-US" w:eastAsia="ko-KR"/>
        </w:rPr>
        <w:t>MvdLX</w:t>
      </w:r>
      <w:proofErr w:type="spellEnd"/>
      <w:r w:rsidRPr="00905C11">
        <w:rPr>
          <w:lang w:val="en-US" w:eastAsia="ko-KR"/>
        </w:rPr>
        <w:t>, the following applies:</w:t>
      </w:r>
    </w:p>
    <w:p w:rsidR="00504BBF" w:rsidRPr="001E7D4B" w:rsidRDefault="00504BBF" w:rsidP="00504BBF">
      <w:pPr>
        <w:pStyle w:val="3U2"/>
        <w:tabs>
          <w:tab w:val="clear" w:pos="360"/>
        </w:tabs>
        <w:rPr>
          <w:lang w:val="en-US" w:eastAsia="ko-KR"/>
        </w:rPr>
      </w:pPr>
      <w:r w:rsidRPr="001E7D4B">
        <w:rPr>
          <w:lang w:val="en-US" w:eastAsia="ko-KR"/>
        </w:rPr>
        <w:t xml:space="preserve">The variables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 xml:space="preserve"> are derived as follows:</w:t>
      </w:r>
    </w:p>
    <w:p w:rsidR="00504BBF" w:rsidRPr="001E7D4B" w:rsidRDefault="00504BBF" w:rsidP="00504BBF">
      <w:pPr>
        <w:pStyle w:val="3D4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inter_pred_idc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ko-KR"/>
        </w:rPr>
        <w:t>Pb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ko-KR"/>
        </w:rPr>
        <w:t>Pb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 xml:space="preserve"> is equal to PRED_LX or PRED_BI,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ref_idx_lX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79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> = 1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80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D4"/>
        <w:rPr>
          <w:lang w:val="en-US" w:eastAsia="ko-KR"/>
        </w:rPr>
      </w:pPr>
      <w:r w:rsidRPr="001E7D4B">
        <w:rPr>
          <w:lang w:val="en-US" w:eastAsia="ko-KR"/>
        </w:rPr>
        <w:t xml:space="preserve">Otherwise, the variables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 xml:space="preserve"> are specified by: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> = −1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81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> = 0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82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U2"/>
        <w:tabs>
          <w:tab w:val="clear" w:pos="360"/>
        </w:tabs>
        <w:rPr>
          <w:lang w:val="en-US" w:eastAsia="ko-KR"/>
        </w:rPr>
      </w:pPr>
      <w:r w:rsidRPr="001E7D4B">
        <w:rPr>
          <w:lang w:val="en-US" w:eastAsia="ko-KR"/>
        </w:rPr>
        <w:t xml:space="preserve">The variable </w:t>
      </w: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 xml:space="preserve"> is derived as follows: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>[ 0 ] = </w:t>
      </w: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][ 0 ]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>[ 1 ] = </w:t>
      </w: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> ][ 1 ]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84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U2"/>
        <w:tabs>
          <w:tab w:val="clear" w:pos="360"/>
        </w:tabs>
        <w:rPr>
          <w:lang w:val="en-US" w:eastAsia="ko-KR"/>
        </w:rPr>
      </w:pPr>
      <w:r w:rsidRPr="001E7D4B">
        <w:rPr>
          <w:lang w:val="en-US" w:eastAsia="ko-KR"/>
        </w:rPr>
        <w:t xml:space="preserve">When </w:t>
      </w: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 xml:space="preserve"> is equal to 1, the derivation process for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motion vector prediction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 8.5.3.2.5 is invoked with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), the coding block size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location (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 xml:space="preserve"> ), the variables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, and the partition index </w:t>
      </w:r>
      <w:proofErr w:type="spellStart"/>
      <w:r w:rsidRPr="001E7D4B">
        <w:rPr>
          <w:lang w:val="en-US" w:eastAsia="ko-KR"/>
        </w:rPr>
        <w:t>partIdx</w:t>
      </w:r>
      <w:proofErr w:type="spellEnd"/>
      <w:r w:rsidRPr="001E7D4B">
        <w:rPr>
          <w:lang w:val="en-US" w:eastAsia="ko-KR"/>
        </w:rPr>
        <w:t xml:space="preserve"> as inputs, and the output being </w:t>
      </w:r>
      <w:proofErr w:type="spellStart"/>
      <w:r w:rsidRPr="001E7D4B">
        <w:rPr>
          <w:lang w:val="en-US" w:eastAsia="ko-KR"/>
        </w:rPr>
        <w:t>mvpLX</w:t>
      </w:r>
      <w:proofErr w:type="spellEnd"/>
      <w:r w:rsidRPr="001E7D4B">
        <w:rPr>
          <w:lang w:val="en-US" w:eastAsia="ko-KR"/>
        </w:rPr>
        <w:t>.</w:t>
      </w:r>
    </w:p>
    <w:p w:rsidR="00504BBF" w:rsidRPr="001E7D4B" w:rsidRDefault="00504BBF" w:rsidP="00504BBF">
      <w:pPr>
        <w:pStyle w:val="3U2"/>
        <w:tabs>
          <w:tab w:val="clear" w:pos="360"/>
        </w:tabs>
        <w:rPr>
          <w:lang w:val="en-US" w:eastAsia="ko-KR"/>
        </w:rPr>
      </w:pPr>
      <w:r w:rsidRPr="001E7D4B">
        <w:rPr>
          <w:lang w:val="en-US" w:eastAsia="ko-KR"/>
        </w:rPr>
        <w:t xml:space="preserve">When </w:t>
      </w: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 xml:space="preserve"> is equal to 1,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motion vector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 is derived as follows: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[ 0 ] = ( </w:t>
      </w:r>
      <w:proofErr w:type="spellStart"/>
      <w:r w:rsidRPr="001E7D4B">
        <w:rPr>
          <w:lang w:val="en-US" w:eastAsia="ko-KR"/>
        </w:rPr>
        <w:t>mvpLX</w:t>
      </w:r>
      <w:proofErr w:type="spellEnd"/>
      <w:r w:rsidRPr="001E7D4B">
        <w:rPr>
          <w:lang w:val="en-US" w:eastAsia="ko-KR"/>
        </w:rPr>
        <w:t>[ 0 ] + </w:t>
      </w: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>[ 0 ] + 2</w:t>
      </w:r>
      <w:r w:rsidRPr="001E7D4B">
        <w:rPr>
          <w:vertAlign w:val="superscript"/>
          <w:lang w:val="en-US" w:eastAsia="ko-KR"/>
        </w:rPr>
        <w:t>16</w:t>
      </w:r>
      <w:r w:rsidRPr="001E7D4B">
        <w:rPr>
          <w:lang w:val="en-US" w:eastAsia="ko-KR"/>
        </w:rPr>
        <w:t> ) % 2</w:t>
      </w:r>
      <w:r w:rsidRPr="001E7D4B">
        <w:rPr>
          <w:vertAlign w:val="superscript"/>
          <w:lang w:val="en-US" w:eastAsia="ko-KR"/>
        </w:rPr>
        <w:t>16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85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[ 0 ] = ( </w:t>
      </w: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[ 0 ]  &gt;=  2</w:t>
      </w:r>
      <w:r w:rsidRPr="001E7D4B">
        <w:rPr>
          <w:vertAlign w:val="superscript"/>
          <w:lang w:val="en-US" w:eastAsia="ko-KR"/>
        </w:rPr>
        <w:t>15</w:t>
      </w:r>
      <w:r w:rsidRPr="001E7D4B">
        <w:rPr>
          <w:lang w:val="en-US" w:eastAsia="ko-KR"/>
        </w:rPr>
        <w:t xml:space="preserve"> ) ? ( </w:t>
      </w: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[ 0 ] − 2</w:t>
      </w:r>
      <w:r w:rsidRPr="001E7D4B">
        <w:rPr>
          <w:vertAlign w:val="superscript"/>
          <w:lang w:val="en-US" w:eastAsia="ko-KR"/>
        </w:rPr>
        <w:t>16</w:t>
      </w:r>
      <w:r w:rsidRPr="001E7D4B">
        <w:rPr>
          <w:lang w:val="en-US" w:eastAsia="ko-KR"/>
        </w:rPr>
        <w:t xml:space="preserve"> ) : </w:t>
      </w: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[ 0 ]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86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[ 1 ] = ( </w:t>
      </w:r>
      <w:proofErr w:type="spellStart"/>
      <w:r w:rsidRPr="001E7D4B">
        <w:rPr>
          <w:lang w:val="en-US" w:eastAsia="ko-KR"/>
        </w:rPr>
        <w:t>mvpLX</w:t>
      </w:r>
      <w:proofErr w:type="spellEnd"/>
      <w:r w:rsidRPr="001E7D4B">
        <w:rPr>
          <w:lang w:val="en-US" w:eastAsia="ko-KR"/>
        </w:rPr>
        <w:t>[ 1 ] + </w:t>
      </w: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>[ 1 ] + 2</w:t>
      </w:r>
      <w:r w:rsidRPr="001E7D4B">
        <w:rPr>
          <w:vertAlign w:val="superscript"/>
          <w:lang w:val="en-US" w:eastAsia="ko-KR"/>
        </w:rPr>
        <w:t>16</w:t>
      </w:r>
      <w:r w:rsidRPr="001E7D4B">
        <w:rPr>
          <w:lang w:val="en-US" w:eastAsia="ko-KR"/>
        </w:rPr>
        <w:t> ) % 2</w:t>
      </w:r>
      <w:r w:rsidRPr="001E7D4B">
        <w:rPr>
          <w:vertAlign w:val="superscript"/>
          <w:lang w:val="en-US" w:eastAsia="ko-KR"/>
        </w:rPr>
        <w:t>16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87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E6"/>
        <w:rPr>
          <w:lang w:val="en-US" w:eastAsia="ko-KR"/>
        </w:rPr>
      </w:pP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[ 1 ] = ( </w:t>
      </w: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[ 1 ]  &gt;=  2</w:t>
      </w:r>
      <w:r w:rsidRPr="001E7D4B">
        <w:rPr>
          <w:vertAlign w:val="superscript"/>
          <w:lang w:val="en-US" w:eastAsia="ko-KR"/>
        </w:rPr>
        <w:t>15</w:t>
      </w:r>
      <w:r w:rsidRPr="001E7D4B">
        <w:rPr>
          <w:lang w:val="en-US" w:eastAsia="ko-KR"/>
        </w:rPr>
        <w:t xml:space="preserve"> ) ? ( </w:t>
      </w: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[ 1 ] − 2</w:t>
      </w:r>
      <w:r w:rsidRPr="001E7D4B">
        <w:rPr>
          <w:vertAlign w:val="superscript"/>
          <w:lang w:val="en-US" w:eastAsia="ko-KR"/>
        </w:rPr>
        <w:t>16</w:t>
      </w:r>
      <w:r w:rsidRPr="001E7D4B">
        <w:rPr>
          <w:lang w:val="en-US" w:eastAsia="ko-KR"/>
        </w:rPr>
        <w:t xml:space="preserve"> ) : </w:t>
      </w:r>
      <w:proofErr w:type="spellStart"/>
      <w:r w:rsidRPr="001E7D4B">
        <w:rPr>
          <w:lang w:val="en-US" w:eastAsia="ko-KR"/>
        </w:rPr>
        <w:t>uLX</w:t>
      </w:r>
      <w:proofErr w:type="spellEnd"/>
      <w:r w:rsidRPr="001E7D4B">
        <w:rPr>
          <w:lang w:val="en-US" w:eastAsia="ko-KR"/>
        </w:rPr>
        <w:t>[ 1 ]</w:t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88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504BBF" w:rsidRPr="001E7D4B" w:rsidRDefault="00504BBF" w:rsidP="00504BBF">
      <w:pPr>
        <w:pStyle w:val="3N0"/>
        <w:rPr>
          <w:lang w:val="en-US" w:eastAsia="ko-KR"/>
        </w:rPr>
      </w:pPr>
      <w:r w:rsidRPr="001E7D4B">
        <w:rPr>
          <w:lang w:val="en-US"/>
        </w:rPr>
        <w:t>NOTE – </w:t>
      </w:r>
      <w:r w:rsidRPr="001E7D4B">
        <w:rPr>
          <w:lang w:val="en-US" w:eastAsia="ko-KR"/>
        </w:rPr>
        <w:t xml:space="preserve">The resulting values of </w:t>
      </w:r>
      <w:proofErr w:type="spellStart"/>
      <w:proofErr w:type="gram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 xml:space="preserve"> 0 ] and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>[ 1 ] as specified above will always be in the range of −2</w:t>
      </w:r>
      <w:r w:rsidRPr="001E7D4B">
        <w:rPr>
          <w:vertAlign w:val="superscript"/>
          <w:lang w:val="en-US" w:eastAsia="ko-KR"/>
        </w:rPr>
        <w:t>15</w:t>
      </w:r>
      <w:r w:rsidRPr="001E7D4B">
        <w:rPr>
          <w:lang w:val="en-US" w:eastAsia="ko-KR"/>
        </w:rPr>
        <w:t xml:space="preserve"> to 2</w:t>
      </w:r>
      <w:r w:rsidRPr="001E7D4B">
        <w:rPr>
          <w:vertAlign w:val="superscript"/>
          <w:lang w:val="en-US" w:eastAsia="ko-KR"/>
        </w:rPr>
        <w:t>15</w:t>
      </w:r>
      <w:r w:rsidRPr="001E7D4B">
        <w:rPr>
          <w:lang w:val="en-US" w:eastAsia="ko-KR"/>
        </w:rPr>
        <w:t xml:space="preserve"> − 1, </w:t>
      </w:r>
      <w:proofErr w:type="spellStart"/>
      <w:r w:rsidRPr="001E7D4B">
        <w:rPr>
          <w:lang w:val="en-US" w:eastAsia="ko-KR"/>
        </w:rPr>
        <w:t>inclusive.When</w:t>
      </w:r>
      <w:proofErr w:type="spellEnd"/>
      <w:r w:rsidRPr="001E7D4B">
        <w:rPr>
          <w:lang w:val="en-US" w:eastAsia="ko-KR"/>
        </w:rPr>
        <w:t xml:space="preserve"> </w:t>
      </w:r>
      <w:proofErr w:type="spellStart"/>
      <w:r w:rsidRPr="001E7D4B">
        <w:rPr>
          <w:lang w:val="en-US" w:eastAsia="ko-KR"/>
        </w:rPr>
        <w:t>ChromaArrayType</w:t>
      </w:r>
      <w:proofErr w:type="spellEnd"/>
      <w:r w:rsidRPr="001E7D4B">
        <w:rPr>
          <w:lang w:val="en-US" w:eastAsia="ko-KR"/>
        </w:rPr>
        <w:t xml:space="preserve"> is not equal to 0 and </w:t>
      </w: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 xml:space="preserve">, with X being 0 or </w:t>
      </w:r>
      <w:r w:rsidRPr="001E7D4B">
        <w:rPr>
          <w:lang w:val="en-US" w:eastAsia="ko-KR"/>
        </w:rPr>
        <w:lastRenderedPageBreak/>
        <w:t xml:space="preserve">1, is equal to 1, the derivation process for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motion vectors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8.5.</w:t>
      </w:r>
      <w:r w:rsidRPr="001E7D4B">
        <w:rPr>
          <w:lang w:val="en-US" w:eastAsia="ko-KR"/>
        </w:rPr>
        <w:t>3.</w:t>
      </w:r>
      <w:r w:rsidRPr="001E7D4B">
        <w:rPr>
          <w:lang w:val="en-US"/>
        </w:rPr>
        <w:t>2.</w:t>
      </w:r>
      <w:r w:rsidRPr="001E7D4B">
        <w:rPr>
          <w:lang w:val="en-US" w:eastAsia="ko-KR"/>
        </w:rPr>
        <w:t xml:space="preserve">9 is invoked with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 as input, and the output being </w:t>
      </w:r>
      <w:proofErr w:type="spellStart"/>
      <w:r w:rsidRPr="001E7D4B">
        <w:rPr>
          <w:lang w:val="en-US" w:eastAsia="ko-KR"/>
        </w:rPr>
        <w:t>mvCLX</w:t>
      </w:r>
      <w:proofErr w:type="spellEnd"/>
      <w:r w:rsidRPr="001E7D4B">
        <w:rPr>
          <w:lang w:val="en-US" w:eastAsia="ko-KR"/>
        </w:rPr>
        <w:t>.</w:t>
      </w:r>
    </w:p>
    <w:p w:rsidR="00504BBF" w:rsidRPr="001E7D4B" w:rsidRDefault="00504BBF" w:rsidP="00504BBF">
      <w:pPr>
        <w:pStyle w:val="3N0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>For use in derivation processes of variables invoked later in the decoding process, the following assignments are made for x = </w:t>
      </w:r>
      <w:proofErr w:type="spellStart"/>
      <w:r w:rsidRPr="001E7D4B">
        <w:rPr>
          <w:highlight w:val="cyan"/>
          <w:lang w:val="en-US" w:eastAsia="ko-KR"/>
        </w:rPr>
        <w:t>xPb</w:t>
      </w:r>
      <w:proofErr w:type="spellEnd"/>
      <w:proofErr w:type="gramStart"/>
      <w:r w:rsidRPr="001E7D4B">
        <w:rPr>
          <w:highlight w:val="cyan"/>
          <w:lang w:val="en-US" w:eastAsia="ko-KR"/>
        </w:rPr>
        <w:t>..</w:t>
      </w:r>
      <w:proofErr w:type="gramEnd"/>
      <w:r w:rsidRPr="001E7D4B">
        <w:rPr>
          <w:highlight w:val="cyan"/>
          <w:lang w:val="en-US" w:eastAsia="ko-KR"/>
        </w:rPr>
        <w:t> </w:t>
      </w:r>
      <w:proofErr w:type="gramStart"/>
      <w:r w:rsidRPr="001E7D4B">
        <w:rPr>
          <w:highlight w:val="cyan"/>
          <w:lang w:val="en-US" w:eastAsia="ko-KR"/>
        </w:rPr>
        <w:t>( </w:t>
      </w:r>
      <w:proofErr w:type="spellStart"/>
      <w:r w:rsidRPr="001E7D4B">
        <w:rPr>
          <w:highlight w:val="cyan"/>
          <w:lang w:val="en-US" w:eastAsia="ko-KR"/>
        </w:rPr>
        <w:t>xPb</w:t>
      </w:r>
      <w:proofErr w:type="spellEnd"/>
      <w:proofErr w:type="gramEnd"/>
      <w:r w:rsidRPr="001E7D4B">
        <w:rPr>
          <w:highlight w:val="cyan"/>
          <w:lang w:val="en-US" w:eastAsia="ko-KR"/>
        </w:rPr>
        <w:t> + </w:t>
      </w:r>
      <w:proofErr w:type="spellStart"/>
      <w:r w:rsidRPr="001E7D4B">
        <w:rPr>
          <w:highlight w:val="cyan"/>
          <w:lang w:val="en-US" w:eastAsia="ko-KR"/>
        </w:rPr>
        <w:t>nPbW</w:t>
      </w:r>
      <w:proofErr w:type="spellEnd"/>
      <w:r w:rsidRPr="001E7D4B">
        <w:rPr>
          <w:highlight w:val="cyan"/>
          <w:lang w:val="en-US" w:eastAsia="ko-KR"/>
        </w:rPr>
        <w:t> − 1 ), y = </w:t>
      </w:r>
      <w:proofErr w:type="spellStart"/>
      <w:r w:rsidRPr="001E7D4B">
        <w:rPr>
          <w:highlight w:val="cyan"/>
          <w:lang w:val="en-US" w:eastAsia="ko-KR"/>
        </w:rPr>
        <w:t>yPb</w:t>
      </w:r>
      <w:proofErr w:type="spellEnd"/>
      <w:r w:rsidRPr="001E7D4B">
        <w:rPr>
          <w:highlight w:val="cyan"/>
          <w:lang w:val="en-US" w:eastAsia="ko-KR"/>
        </w:rPr>
        <w:t>..</w:t>
      </w:r>
      <w:proofErr w:type="gramStart"/>
      <w:r w:rsidRPr="001E7D4B">
        <w:rPr>
          <w:highlight w:val="cyan"/>
          <w:lang w:val="en-US" w:eastAsia="ko-KR"/>
        </w:rPr>
        <w:t>( </w:t>
      </w:r>
      <w:proofErr w:type="spellStart"/>
      <w:r w:rsidRPr="001E7D4B">
        <w:rPr>
          <w:highlight w:val="cyan"/>
          <w:lang w:val="en-US" w:eastAsia="ko-KR"/>
        </w:rPr>
        <w:t>yPb</w:t>
      </w:r>
      <w:proofErr w:type="spellEnd"/>
      <w:proofErr w:type="gramEnd"/>
      <w:r w:rsidRPr="001E7D4B">
        <w:rPr>
          <w:highlight w:val="cyan"/>
          <w:lang w:val="en-US" w:eastAsia="ko-KR"/>
        </w:rPr>
        <w:t> + </w:t>
      </w:r>
      <w:proofErr w:type="spellStart"/>
      <w:r w:rsidRPr="001E7D4B">
        <w:rPr>
          <w:highlight w:val="cyan"/>
          <w:lang w:val="en-US" w:eastAsia="ko-KR"/>
        </w:rPr>
        <w:t>nPbH</w:t>
      </w:r>
      <w:proofErr w:type="spellEnd"/>
      <w:r w:rsidRPr="001E7D4B">
        <w:rPr>
          <w:highlight w:val="cyan"/>
          <w:lang w:val="en-US" w:eastAsia="ko-KR"/>
        </w:rPr>
        <w:t>− 1 ) (</w:t>
      </w:r>
      <w:proofErr w:type="gramStart"/>
      <w:r w:rsidRPr="001E7D4B">
        <w:rPr>
          <w:highlight w:val="cyan"/>
          <w:lang w:val="en-US" w:eastAsia="ko-KR"/>
        </w:rPr>
        <w:t>with</w:t>
      </w:r>
      <w:proofErr w:type="gramEnd"/>
      <w:r w:rsidRPr="001E7D4B">
        <w:rPr>
          <w:highlight w:val="cyan"/>
          <w:lang w:val="en-US" w:eastAsia="ko-KR"/>
        </w:rPr>
        <w:t xml:space="preserve"> X being either 0 or 1):</w:t>
      </w:r>
    </w:p>
    <w:p w:rsidR="00504BBF" w:rsidRPr="00504BBF" w:rsidDel="00504BBF" w:rsidRDefault="00504BBF" w:rsidP="00504BBF">
      <w:pPr>
        <w:pStyle w:val="3E1"/>
        <w:tabs>
          <w:tab w:val="clear" w:pos="360"/>
        </w:tabs>
        <w:rPr>
          <w:del w:id="1" w:author="SSugimoto" w:date="2014-01-02T22:28:00Z"/>
          <w:highlight w:val="cyan"/>
          <w:lang w:val="en-US" w:eastAsia="ko-KR"/>
          <w:rPrChange w:id="2" w:author="SSugimoto" w:date="2014-01-02T22:29:00Z">
            <w:rPr>
              <w:del w:id="3" w:author="SSugimoto" w:date="2014-01-02T22:28:00Z"/>
              <w:rFonts w:eastAsiaTheme="minorEastAsia"/>
              <w:highlight w:val="cyan"/>
              <w:lang w:val="en-US" w:eastAsia="ja-JP"/>
            </w:rPr>
          </w:rPrChange>
        </w:rPr>
      </w:pPr>
      <w:proofErr w:type="spellStart"/>
      <w:r w:rsidRPr="001E7D4B">
        <w:rPr>
          <w:highlight w:val="cyan"/>
          <w:lang w:val="en-US" w:eastAsia="ko-KR"/>
        </w:rPr>
        <w:t>IvpMvFlagLX</w:t>
      </w:r>
      <w:proofErr w:type="spellEnd"/>
      <w:r w:rsidRPr="001E7D4B">
        <w:rPr>
          <w:highlight w:val="cyan"/>
          <w:lang w:val="en-US" w:eastAsia="ko-KR"/>
        </w:rPr>
        <w:t>[ x ][ y ] = </w:t>
      </w:r>
      <w:proofErr w:type="spellStart"/>
      <w:r w:rsidRPr="001E7D4B">
        <w:rPr>
          <w:highlight w:val="cyan"/>
          <w:lang w:val="en-US" w:eastAsia="ko-KR"/>
        </w:rPr>
        <w:t>ivpMvFlagLX</w:t>
      </w:r>
      <w:proofErr w:type="spellEnd"/>
      <w:r w:rsidRPr="001E7D4B">
        <w:rPr>
          <w:highlight w:val="cyan"/>
          <w:lang w:val="en-US" w:eastAsia="ko-KR"/>
        </w:rPr>
        <w:tab/>
      </w:r>
      <w:r w:rsidRPr="001E7D4B">
        <w:rPr>
          <w:highlight w:val="cyan"/>
          <w:lang w:val="en-US" w:eastAsia="ko-KR"/>
        </w:rPr>
        <w:tab/>
        <w:t>(</w:t>
      </w:r>
      <w:r w:rsidRPr="001E7D4B">
        <w:rPr>
          <w:lang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eastAsia="ko-KR"/>
        </w:rPr>
      </w:r>
      <w:r w:rsidRPr="001E7D4B">
        <w:rPr>
          <w:lang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eastAsia="ko-KR"/>
        </w:rPr>
        <w:fldChar w:fldCharType="end"/>
      </w:r>
      <w:r w:rsidRPr="001E7D4B">
        <w:rPr>
          <w:highlight w:val="cyan"/>
          <w:lang w:val="en-US" w:eastAsia="ko-KR"/>
        </w:rPr>
        <w:noBreakHyphen/>
      </w:r>
      <w:r w:rsidRPr="001E7D4B">
        <w:rPr>
          <w:highlight w:val="cyan"/>
          <w:lang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SEQ Equation \* ARABIC </w:instrText>
      </w:r>
      <w:r w:rsidRPr="001E7D4B">
        <w:rPr>
          <w:highlight w:val="cyan"/>
          <w:lang w:eastAsia="ko-KR"/>
        </w:rPr>
        <w:fldChar w:fldCharType="separate"/>
      </w:r>
      <w:r>
        <w:rPr>
          <w:noProof/>
          <w:highlight w:val="cyan"/>
          <w:lang w:val="en-US" w:eastAsia="ko-KR"/>
        </w:rPr>
        <w:t>89</w:t>
      </w:r>
      <w:r w:rsidRPr="001E7D4B">
        <w:rPr>
          <w:highlight w:val="cyan"/>
          <w:lang w:eastAsia="ko-KR"/>
        </w:rPr>
        <w:fldChar w:fldCharType="end"/>
      </w:r>
      <w:r w:rsidRPr="001E7D4B">
        <w:rPr>
          <w:highlight w:val="cyan"/>
          <w:lang w:val="en-US" w:eastAsia="ko-KR"/>
        </w:rPr>
        <w:t>)</w:t>
      </w:r>
      <w:r w:rsidRPr="001E7D4B">
        <w:rPr>
          <w:highlight w:val="cyan"/>
          <w:lang w:val="en-US" w:eastAsia="ko-KR"/>
        </w:rPr>
        <w:br/>
      </w:r>
      <w:proofErr w:type="spellStart"/>
      <w:r w:rsidRPr="001E7D4B">
        <w:rPr>
          <w:highlight w:val="cyan"/>
          <w:lang w:val="en-US" w:eastAsia="ko-KR"/>
        </w:rPr>
        <w:t>VspModeFlag</w:t>
      </w:r>
      <w:proofErr w:type="spellEnd"/>
      <w:r w:rsidRPr="001E7D4B">
        <w:rPr>
          <w:highlight w:val="cyan"/>
          <w:lang w:val="en-US" w:eastAsia="ko-KR"/>
        </w:rPr>
        <w:t>[ x ][ y ] = </w:t>
      </w:r>
      <w:proofErr w:type="spellStart"/>
      <w:r w:rsidRPr="001E7D4B">
        <w:rPr>
          <w:highlight w:val="cyan"/>
          <w:lang w:val="en-US" w:eastAsia="ko-KR"/>
        </w:rPr>
        <w:t>vspModeFlag</w:t>
      </w:r>
      <w:proofErr w:type="spellEnd"/>
      <w:r w:rsidRPr="001E7D4B">
        <w:rPr>
          <w:highlight w:val="cyan"/>
          <w:lang w:val="en-US" w:eastAsia="ko-KR"/>
        </w:rPr>
        <w:tab/>
      </w:r>
      <w:r w:rsidRPr="001E7D4B">
        <w:rPr>
          <w:highlight w:val="cyan"/>
          <w:lang w:val="en-US" w:eastAsia="ko-KR"/>
        </w:rPr>
        <w:tab/>
        <w:t>(</w:t>
      </w:r>
      <w:r w:rsidRPr="001E7D4B">
        <w:rPr>
          <w:lang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eastAsia="ko-KR"/>
        </w:rPr>
      </w:r>
      <w:r w:rsidRPr="001E7D4B">
        <w:rPr>
          <w:lang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eastAsia="ko-KR"/>
        </w:rPr>
        <w:fldChar w:fldCharType="end"/>
      </w:r>
      <w:r w:rsidRPr="001E7D4B">
        <w:rPr>
          <w:highlight w:val="cyan"/>
          <w:lang w:val="en-US" w:eastAsia="ko-KR"/>
        </w:rPr>
        <w:noBreakHyphen/>
      </w:r>
      <w:r w:rsidRPr="001E7D4B">
        <w:rPr>
          <w:highlight w:val="cyan"/>
          <w:lang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SEQ Equation \* ARABIC </w:instrText>
      </w:r>
      <w:r w:rsidRPr="001E7D4B">
        <w:rPr>
          <w:highlight w:val="cyan"/>
          <w:lang w:eastAsia="ko-KR"/>
        </w:rPr>
        <w:fldChar w:fldCharType="separate"/>
      </w:r>
      <w:r>
        <w:rPr>
          <w:noProof/>
          <w:highlight w:val="cyan"/>
          <w:lang w:val="en-US" w:eastAsia="ko-KR"/>
        </w:rPr>
        <w:t>90</w:t>
      </w:r>
      <w:r w:rsidRPr="001E7D4B">
        <w:rPr>
          <w:highlight w:val="cyan"/>
          <w:lang w:eastAsia="ko-KR"/>
        </w:rPr>
        <w:fldChar w:fldCharType="end"/>
      </w:r>
      <w:r w:rsidRPr="001E7D4B">
        <w:rPr>
          <w:highlight w:val="cyan"/>
          <w:lang w:val="en-US" w:eastAsia="ko-KR"/>
        </w:rPr>
        <w:t>)</w:t>
      </w:r>
    </w:p>
    <w:p w:rsidR="000F2CAA" w:rsidRPr="008E4471" w:rsidRDefault="00905C11" w:rsidP="00EC46BB">
      <w:pPr>
        <w:pStyle w:val="3E0"/>
        <w:rPr>
          <w:ins w:id="4" w:author="SSugimoto" w:date="2014-01-02T22:42:00Z"/>
          <w:rPrChange w:id="5" w:author="SSugimoto" w:date="2014-01-02T22:42:00Z">
            <w:rPr>
              <w:ins w:id="6" w:author="SSugimoto" w:date="2014-01-02T22:42:00Z"/>
              <w:rFonts w:eastAsiaTheme="minorEastAsia"/>
              <w:lang w:eastAsia="ja-JP"/>
            </w:rPr>
          </w:rPrChange>
        </w:rPr>
      </w:pPr>
      <w:ins w:id="7" w:author="SSugimoto" w:date="2014-01-02T22:40:00Z">
        <w:r w:rsidRPr="00AA66A5">
          <w:t xml:space="preserve">If </w:t>
        </w:r>
      </w:ins>
      <w:proofErr w:type="spellStart"/>
      <w:ins w:id="8" w:author="SSugimoto" w:date="2014-01-02T23:07:00Z">
        <w:r w:rsidR="00F328D3" w:rsidRPr="00AA66A5">
          <w:rPr>
            <w:rPrChange w:id="9" w:author="SSugimoto" w:date="2014-01-02T23:07:00Z">
              <w:rPr>
                <w:highlight w:val="cyan"/>
              </w:rPr>
            </w:rPrChange>
          </w:rPr>
          <w:t>iv_res_pred_weight_idx</w:t>
        </w:r>
      </w:ins>
      <w:proofErr w:type="spellEnd"/>
      <w:ins w:id="10" w:author="SSugimoto" w:date="2014-01-02T22:40:00Z">
        <w:r w:rsidRPr="00AA66A5">
          <w:t xml:space="preserve"> is</w:t>
        </w:r>
      </w:ins>
      <w:ins w:id="11" w:author="SSugimoto" w:date="2014-01-02T23:07:00Z">
        <w:r w:rsidR="00F328D3" w:rsidRPr="004F757E">
          <w:rPr>
            <w:rFonts w:eastAsiaTheme="minorEastAsia" w:hint="eastAsia"/>
            <w:lang w:eastAsia="ja-JP"/>
          </w:rPr>
          <w:t xml:space="preserve"> not</w:t>
        </w:r>
      </w:ins>
      <w:ins w:id="12" w:author="SSugimoto" w:date="2014-01-02T22:40:00Z">
        <w:r w:rsidRPr="004F757E">
          <w:t xml:space="preserve"> eq</w:t>
        </w:r>
        <w:r w:rsidRPr="001E7D4B">
          <w:t xml:space="preserve">ual to </w:t>
        </w:r>
      </w:ins>
      <w:ins w:id="13" w:author="SSugimoto" w:date="2014-01-02T23:07:00Z">
        <w:r w:rsidR="00F328D3">
          <w:rPr>
            <w:rFonts w:eastAsiaTheme="minorEastAsia" w:hint="eastAsia"/>
            <w:lang w:eastAsia="ja-JP"/>
          </w:rPr>
          <w:t>0</w:t>
        </w:r>
      </w:ins>
      <w:ins w:id="14" w:author="SSugimoto" w:date="2014-01-02T22:40:00Z">
        <w:r>
          <w:rPr>
            <w:rFonts w:eastAsiaTheme="minorEastAsia" w:hint="eastAsia"/>
            <w:lang w:eastAsia="ja-JP"/>
          </w:rPr>
          <w:t xml:space="preserve">, </w:t>
        </w:r>
      </w:ins>
      <w:ins w:id="15" w:author="SSugimoto" w:date="2014-01-02T22:42:00Z">
        <w:r w:rsidR="008E4471" w:rsidRPr="001E7D4B">
          <w:t>the following applies:</w:t>
        </w:r>
      </w:ins>
    </w:p>
    <w:p w:rsidR="000F2CAA" w:rsidRPr="000F2CAA" w:rsidRDefault="000F2CAA">
      <w:pPr>
        <w:pStyle w:val="3D0"/>
        <w:rPr>
          <w:ins w:id="16" w:author="SSugimoto" w:date="2014-01-02T23:48:00Z"/>
          <w:rFonts w:asciiTheme="minorHAnsi" w:hAnsiTheme="minorHAnsi" w:cstheme="minorBidi"/>
          <w:kern w:val="2"/>
          <w:sz w:val="21"/>
          <w:szCs w:val="22"/>
          <w:rPrChange w:id="17" w:author="SSugimoto" w:date="2014-01-02T23:48:00Z">
            <w:rPr>
              <w:ins w:id="18" w:author="SSugimoto" w:date="2014-01-02T23:48:00Z"/>
            </w:rPr>
          </w:rPrChange>
        </w:rPr>
        <w:pPrChange w:id="19" w:author="SSugimoto" w:date="2014-01-03T00:02:00Z">
          <w:pPr>
            <w:pStyle w:val="3E0"/>
          </w:pPr>
        </w:pPrChange>
      </w:pPr>
      <w:ins w:id="20" w:author="SSugimoto" w:date="2014-01-02T23:48:00Z">
        <w:r w:rsidRPr="000F2CAA">
          <w:t xml:space="preserve">The variables </w:t>
        </w:r>
        <w:r>
          <w:t>ivRefFlag</w:t>
        </w:r>
      </w:ins>
      <w:ins w:id="21" w:author="SSugimoto" w:date="2014-01-02T23:49:00Z">
        <w:r>
          <w:rPr>
            <w:rFonts w:hint="eastAsia"/>
          </w:rPr>
          <w:t xml:space="preserve">L0, </w:t>
        </w:r>
        <w:r>
          <w:t>ivRefFlag</w:t>
        </w:r>
        <w:r>
          <w:rPr>
            <w:rFonts w:hint="eastAsia"/>
          </w:rPr>
          <w:t xml:space="preserve">L1, </w:t>
        </w:r>
      </w:ins>
      <w:ins w:id="22" w:author="SSugimoto" w:date="2014-01-02T23:59:00Z">
        <w:r w:rsidR="001D31C5">
          <w:rPr>
            <w:rFonts w:hint="eastAsia"/>
          </w:rPr>
          <w:t>ivV</w:t>
        </w:r>
      </w:ins>
      <w:ins w:id="23" w:author="SSugimoto" w:date="2014-01-02T23:49:00Z">
        <w:r>
          <w:rPr>
            <w:rFonts w:hint="eastAsia"/>
          </w:rPr>
          <w:t xml:space="preserve">iewIdxL0, </w:t>
        </w:r>
      </w:ins>
      <w:ins w:id="24" w:author="SSugimoto" w:date="2014-01-02T23:59:00Z">
        <w:r w:rsidR="001D31C5">
          <w:rPr>
            <w:rFonts w:hint="eastAsia"/>
          </w:rPr>
          <w:t>i</w:t>
        </w:r>
      </w:ins>
      <w:ins w:id="25" w:author="SSugimoto" w:date="2014-01-02T23:49:00Z">
        <w:r>
          <w:rPr>
            <w:rFonts w:hint="eastAsia"/>
          </w:rPr>
          <w:t>v</w:t>
        </w:r>
      </w:ins>
      <w:ins w:id="26" w:author="SSugimoto" w:date="2014-01-02T23:59:00Z">
        <w:r w:rsidR="001D31C5">
          <w:rPr>
            <w:rFonts w:hint="eastAsia"/>
          </w:rPr>
          <w:t>V</w:t>
        </w:r>
      </w:ins>
      <w:ins w:id="27" w:author="SSugimoto" w:date="2014-01-02T23:49:00Z">
        <w:r>
          <w:rPr>
            <w:rFonts w:hint="eastAsia"/>
          </w:rPr>
          <w:t>iewIdx</w:t>
        </w:r>
      </w:ins>
      <w:ins w:id="28" w:author="SSugimoto" w:date="2014-01-02T23:50:00Z">
        <w:r>
          <w:rPr>
            <w:rFonts w:hint="eastAsia"/>
          </w:rPr>
          <w:t>L1</w:t>
        </w:r>
      </w:ins>
      <w:ins w:id="29" w:author="SSugimoto" w:date="2014-01-02T23:55:00Z">
        <w:r>
          <w:rPr>
            <w:rFonts w:hint="eastAsia"/>
          </w:rPr>
          <w:t>, mvDispL0 and mvDispL1</w:t>
        </w:r>
      </w:ins>
      <w:ins w:id="30" w:author="SSugimoto" w:date="2014-01-02T23:48:00Z">
        <w:r w:rsidRPr="000F2CAA">
          <w:t xml:space="preserve"> are derived as:</w:t>
        </w:r>
      </w:ins>
    </w:p>
    <w:p w:rsidR="00163734" w:rsidRPr="000F2CAA" w:rsidRDefault="00163734">
      <w:pPr>
        <w:pStyle w:val="3D1"/>
        <w:rPr>
          <w:ins w:id="31" w:author="SSugimoto" w:date="2014-01-02T23:51:00Z"/>
          <w:rFonts w:asciiTheme="minorHAnsi" w:hAnsiTheme="minorHAnsi" w:cstheme="minorBidi"/>
          <w:kern w:val="2"/>
          <w:sz w:val="21"/>
          <w:szCs w:val="22"/>
          <w:rPrChange w:id="32" w:author="SSugimoto" w:date="2014-01-02T23:51:00Z">
            <w:rPr>
              <w:ins w:id="33" w:author="SSugimoto" w:date="2014-01-02T23:51:00Z"/>
            </w:rPr>
          </w:rPrChange>
        </w:rPr>
        <w:pPrChange w:id="34" w:author="SSugimoto" w:date="2014-01-03T00:02:00Z">
          <w:pPr>
            <w:pStyle w:val="3E0"/>
          </w:pPr>
        </w:pPrChange>
      </w:pPr>
      <w:ins w:id="35" w:author="SSugimoto" w:date="2014-01-02T22:53:00Z">
        <w:r w:rsidRPr="00163734">
          <w:t xml:space="preserve">If </w:t>
        </w:r>
        <w:proofErr w:type="spellStart"/>
        <w:r w:rsidRPr="00163734">
          <w:t>inter_pred_idc</w:t>
        </w:r>
        <w:proofErr w:type="spellEnd"/>
        <w:r w:rsidRPr="00163734">
          <w:t xml:space="preserve">[ </w:t>
        </w:r>
        <w:proofErr w:type="spellStart"/>
        <w:r w:rsidRPr="00163734">
          <w:t>xPb</w:t>
        </w:r>
        <w:proofErr w:type="spellEnd"/>
        <w:r w:rsidRPr="00163734">
          <w:t xml:space="preserve"> ][ </w:t>
        </w:r>
        <w:proofErr w:type="spellStart"/>
        <w:r w:rsidRPr="00163734">
          <w:t>yPb</w:t>
        </w:r>
        <w:proofErr w:type="spellEnd"/>
        <w:r w:rsidRPr="00163734">
          <w:t xml:space="preserve"> ] is equal to PRED_BI, the following applies:</w:t>
        </w:r>
      </w:ins>
    </w:p>
    <w:p w:rsidR="000F2CAA" w:rsidRPr="000F2CAA" w:rsidRDefault="000F2CAA">
      <w:pPr>
        <w:pStyle w:val="3D2"/>
        <w:rPr>
          <w:ins w:id="36" w:author="SSugimoto" w:date="2014-01-02T23:52:00Z"/>
          <w:rPrChange w:id="37" w:author="SSugimoto" w:date="2014-01-02T23:52:00Z">
            <w:rPr>
              <w:ins w:id="38" w:author="SSugimoto" w:date="2014-01-02T23:52:00Z"/>
              <w:rFonts w:eastAsiaTheme="minorEastAsia"/>
              <w:lang w:eastAsia="ja-JP"/>
            </w:rPr>
          </w:rPrChange>
        </w:rPr>
        <w:pPrChange w:id="39" w:author="SSugimoto" w:date="2014-01-03T00:02:00Z">
          <w:pPr>
            <w:pStyle w:val="3E1"/>
            <w:numPr>
              <w:ilvl w:val="2"/>
              <w:numId w:val="11"/>
            </w:numPr>
            <w:tabs>
              <w:tab w:val="clear" w:pos="360"/>
            </w:tabs>
            <w:ind w:left="1260" w:hanging="420"/>
          </w:pPr>
        </w:pPrChange>
      </w:pPr>
      <w:ins w:id="40" w:author="SSugimoto" w:date="2014-01-02T23:52:00Z">
        <w:r w:rsidRPr="001E7D4B">
          <w:t>For X being each of 0 and 1,</w:t>
        </w:r>
        <w:r>
          <w:rPr>
            <w:rFonts w:eastAsiaTheme="minorEastAsia" w:hint="eastAsia"/>
            <w:lang w:eastAsia="ja-JP"/>
          </w:rPr>
          <w:t xml:space="preserve"> </w:t>
        </w:r>
        <w:r w:rsidRPr="001E7D4B">
          <w:t>the following applies:</w:t>
        </w:r>
      </w:ins>
    </w:p>
    <w:p w:rsidR="000F2CAA" w:rsidRPr="001E7D4B" w:rsidRDefault="000F2CAA">
      <w:pPr>
        <w:pStyle w:val="3D3"/>
        <w:rPr>
          <w:ins w:id="41" w:author="SSugimoto" w:date="2014-01-02T23:51:00Z"/>
        </w:rPr>
        <w:pPrChange w:id="42" w:author="SSugimoto" w:date="2014-01-03T00:02:00Z">
          <w:pPr>
            <w:pStyle w:val="3E1"/>
            <w:numPr>
              <w:ilvl w:val="2"/>
              <w:numId w:val="11"/>
            </w:numPr>
            <w:tabs>
              <w:tab w:val="clear" w:pos="360"/>
            </w:tabs>
            <w:ind w:left="1260" w:hanging="420"/>
          </w:pPr>
        </w:pPrChange>
      </w:pPr>
      <w:proofErr w:type="spellStart"/>
      <w:ins w:id="43" w:author="SSugimoto" w:date="2014-01-02T23:51:00Z">
        <w:r w:rsidRPr="001E7D4B">
          <w:t>ivRefFlag</w:t>
        </w:r>
        <w:r>
          <w:rPr>
            <w:rFonts w:eastAsiaTheme="minorEastAsia" w:hint="eastAsia"/>
            <w:lang w:eastAsia="ja-JP"/>
          </w:rPr>
          <w:t>X</w:t>
        </w:r>
        <w:proofErr w:type="spellEnd"/>
        <w:r w:rsidRPr="001E7D4B">
          <w:t xml:space="preserve"> is set equal to ( </w:t>
        </w:r>
        <w:proofErr w:type="spellStart"/>
        <w:r w:rsidRPr="001E7D4B">
          <w:t>DiffPicOrderCnt</w:t>
        </w:r>
        <w:proofErr w:type="spellEnd"/>
        <w:r w:rsidRPr="001E7D4B">
          <w:t>( </w:t>
        </w:r>
        <w:proofErr w:type="spellStart"/>
        <w:r w:rsidRPr="001E7D4B">
          <w:t>currPic</w:t>
        </w:r>
        <w:proofErr w:type="spellEnd"/>
        <w:r w:rsidRPr="001E7D4B">
          <w:t>, </w:t>
        </w:r>
        <w:proofErr w:type="spellStart"/>
        <w:r w:rsidRPr="001E7D4B">
          <w:t>RefPicListX</w:t>
        </w:r>
        <w:proofErr w:type="spellEnd"/>
        <w:r w:rsidRPr="001E7D4B">
          <w:t>[ </w:t>
        </w:r>
        <w:proofErr w:type="spellStart"/>
        <w:r w:rsidRPr="001E7D4B">
          <w:t>refIdxLX</w:t>
        </w:r>
        <w:proofErr w:type="spellEnd"/>
        <w:r w:rsidRPr="001E7D4B">
          <w:t> ] ) = =  0</w:t>
        </w:r>
        <w:r>
          <w:rPr>
            <w:rFonts w:eastAsiaTheme="minorEastAsia" w:hint="eastAsia"/>
            <w:lang w:eastAsia="ja-JP"/>
          </w:rPr>
          <w:t xml:space="preserve"> </w:t>
        </w:r>
        <w:r>
          <w:t>)</w:t>
        </w:r>
        <w:r w:rsidRPr="001E7D4B">
          <w:t>.</w:t>
        </w:r>
      </w:ins>
    </w:p>
    <w:p w:rsidR="000F2CAA" w:rsidRPr="00163734" w:rsidRDefault="000F2CAA">
      <w:pPr>
        <w:pStyle w:val="3D3"/>
        <w:rPr>
          <w:ins w:id="44" w:author="SSugimoto" w:date="2014-01-02T22:51:00Z"/>
          <w:rPrChange w:id="45" w:author="SSugimoto" w:date="2014-01-02T22:54:00Z">
            <w:rPr>
              <w:ins w:id="46" w:author="SSugimoto" w:date="2014-01-02T22:51:00Z"/>
              <w:rFonts w:eastAsiaTheme="minorEastAsia"/>
              <w:lang w:val="en-US" w:eastAsia="ja-JP"/>
            </w:rPr>
          </w:rPrChange>
        </w:rPr>
        <w:pPrChange w:id="47" w:author="SSugimoto" w:date="2014-01-03T00:02:00Z">
          <w:pPr>
            <w:pStyle w:val="3E0"/>
          </w:pPr>
        </w:pPrChange>
      </w:pPr>
      <w:ins w:id="48" w:author="SSugimoto" w:date="2014-01-02T23:53:00Z">
        <w:r>
          <w:rPr>
            <w:rFonts w:hint="eastAsia"/>
          </w:rPr>
          <w:t xml:space="preserve">If </w:t>
        </w:r>
        <w:proofErr w:type="spellStart"/>
        <w:r>
          <w:rPr>
            <w:rFonts w:hint="eastAsia"/>
          </w:rPr>
          <w:t>ivRefFlagX</w:t>
        </w:r>
      </w:ins>
      <w:proofErr w:type="spellEnd"/>
      <w:ins w:id="49" w:author="SSugimoto" w:date="2014-01-02T23:54:00Z">
        <w:r>
          <w:rPr>
            <w:rFonts w:hint="eastAsia"/>
          </w:rPr>
          <w:t xml:space="preserve"> is equal to 1, </w:t>
        </w:r>
      </w:ins>
      <w:proofErr w:type="spellStart"/>
      <w:ins w:id="50" w:author="SSugimoto" w:date="2014-01-02T23:59:00Z">
        <w:r w:rsidR="001D31C5">
          <w:rPr>
            <w:rFonts w:hint="eastAsia"/>
          </w:rPr>
          <w:t>ivV</w:t>
        </w:r>
      </w:ins>
      <w:ins w:id="51" w:author="SSugimoto" w:date="2014-01-02T23:54:00Z">
        <w:r>
          <w:rPr>
            <w:rFonts w:hint="eastAsia"/>
          </w:rPr>
          <w:t>iewIdxLX</w:t>
        </w:r>
        <w:proofErr w:type="spellEnd"/>
        <w:r>
          <w:rPr>
            <w:rFonts w:hint="eastAsia"/>
          </w:rPr>
          <w:t xml:space="preserve"> is set equal to </w:t>
        </w:r>
      </w:ins>
      <w:proofErr w:type="spellStart"/>
      <w:ins w:id="52" w:author="SSugimoto" w:date="2014-01-02T23:55:00Z">
        <w:r w:rsidRPr="006D4A79">
          <w:t>ViewIdx</w:t>
        </w:r>
        <w:proofErr w:type="spellEnd"/>
        <w:r w:rsidRPr="006D4A79">
          <w:t xml:space="preserve">( </w:t>
        </w:r>
        <w:proofErr w:type="spellStart"/>
        <w:r w:rsidRPr="006D4A79">
          <w:t>RefPicListLX</w:t>
        </w:r>
        <w:proofErr w:type="spellEnd"/>
        <w:r w:rsidRPr="006D4A79">
          <w:t>[</w:t>
        </w:r>
        <w:proofErr w:type="spellStart"/>
        <w:r w:rsidRPr="006D4A79">
          <w:t>refIdxLX</w:t>
        </w:r>
        <w:proofErr w:type="spellEnd"/>
        <w:r w:rsidRPr="006D4A79">
          <w:t>] )</w:t>
        </w:r>
        <w:r>
          <w:rPr>
            <w:rFonts w:hint="eastAsia"/>
          </w:rPr>
          <w:t xml:space="preserve"> </w:t>
        </w:r>
        <w:proofErr w:type="spellStart"/>
        <w:r>
          <w:rPr>
            <w:rFonts w:hint="eastAsia"/>
          </w:rPr>
          <w:t>and.</w:t>
        </w:r>
      </w:ins>
      <w:ins w:id="53" w:author="SSugimoto" w:date="2014-01-02T23:56:00Z">
        <w:r>
          <w:rPr>
            <w:rFonts w:hint="eastAsia"/>
          </w:rPr>
          <w:t>mvDispLX</w:t>
        </w:r>
        <w:proofErr w:type="spellEnd"/>
        <w:r>
          <w:rPr>
            <w:rFonts w:hint="eastAsia"/>
          </w:rPr>
          <w:t xml:space="preserve"> is set equal to </w:t>
        </w:r>
        <w:proofErr w:type="spellStart"/>
        <w:r>
          <w:rPr>
            <w:rFonts w:hint="eastAsia"/>
          </w:rPr>
          <w:t>mvLX</w:t>
        </w:r>
        <w:proofErr w:type="spellEnd"/>
        <w:r w:rsidRPr="00AF2714">
          <w:t>,</w:t>
        </w:r>
      </w:ins>
    </w:p>
    <w:p w:rsidR="000F2CAA" w:rsidRPr="000F2CAA" w:rsidRDefault="000F2CAA">
      <w:pPr>
        <w:pStyle w:val="3D1"/>
        <w:rPr>
          <w:ins w:id="54" w:author="SSugimoto" w:date="2014-01-02T23:46:00Z"/>
          <w:rPrChange w:id="55" w:author="SSugimoto" w:date="2014-01-02T23:46:00Z">
            <w:rPr>
              <w:ins w:id="56" w:author="SSugimoto" w:date="2014-01-02T23:46:00Z"/>
              <w:rFonts w:eastAsiaTheme="minorEastAsia"/>
              <w:lang w:val="en-US" w:eastAsia="ja-JP"/>
            </w:rPr>
          </w:rPrChange>
        </w:rPr>
        <w:pPrChange w:id="57" w:author="SSugimoto" w:date="2014-01-03T00:02:00Z">
          <w:pPr>
            <w:pStyle w:val="3E0"/>
          </w:pPr>
        </w:pPrChange>
      </w:pPr>
      <w:ins w:id="58" w:author="SSugimoto" w:date="2014-01-02T23:46:00Z">
        <w:r>
          <w:rPr>
            <w:rFonts w:eastAsiaTheme="minorEastAsia" w:hint="eastAsia"/>
            <w:lang w:eastAsia="ja-JP"/>
          </w:rPr>
          <w:t xml:space="preserve">Otherwise, </w:t>
        </w:r>
      </w:ins>
      <w:ins w:id="59" w:author="SSugimoto" w:date="2014-01-02T23:47:00Z">
        <w:r>
          <w:rPr>
            <w:rFonts w:eastAsiaTheme="minorEastAsia" w:hint="eastAsia"/>
            <w:lang w:eastAsia="ja-JP"/>
          </w:rPr>
          <w:t>i</w:t>
        </w:r>
        <w:r w:rsidRPr="00163734">
          <w:t xml:space="preserve">f </w:t>
        </w:r>
        <w:proofErr w:type="spellStart"/>
        <w:r w:rsidRPr="00163734">
          <w:t>inter_pred_idc</w:t>
        </w:r>
        <w:proofErr w:type="spellEnd"/>
        <w:r w:rsidRPr="00163734">
          <w:t xml:space="preserve">[ </w:t>
        </w:r>
        <w:proofErr w:type="spellStart"/>
        <w:r w:rsidRPr="00163734">
          <w:t>xPb</w:t>
        </w:r>
        <w:proofErr w:type="spellEnd"/>
        <w:r w:rsidRPr="00163734">
          <w:t xml:space="preserve"> ][ </w:t>
        </w:r>
        <w:proofErr w:type="spellStart"/>
        <w:r w:rsidRPr="00163734">
          <w:t>yPb</w:t>
        </w:r>
        <w:proofErr w:type="spellEnd"/>
        <w:r w:rsidRPr="00163734">
          <w:t xml:space="preserve"> ] is equal to PRED_</w:t>
        </w:r>
        <w:r>
          <w:rPr>
            <w:rFonts w:eastAsiaTheme="minorEastAsia" w:hint="eastAsia"/>
            <w:lang w:eastAsia="ja-JP"/>
          </w:rPr>
          <w:t>LY</w:t>
        </w:r>
        <w:r w:rsidRPr="00163734">
          <w:t>,</w:t>
        </w:r>
        <w:r>
          <w:rPr>
            <w:rFonts w:eastAsiaTheme="minorEastAsia" w:hint="eastAsia"/>
            <w:lang w:eastAsia="ja-JP"/>
          </w:rPr>
          <w:t xml:space="preserve"> </w:t>
        </w:r>
        <w:r w:rsidRPr="00163734">
          <w:t>the following applies:</w:t>
        </w:r>
      </w:ins>
    </w:p>
    <w:p w:rsidR="001D31C5" w:rsidRPr="003A3F9A" w:rsidRDefault="001D31C5">
      <w:pPr>
        <w:pStyle w:val="3D2"/>
        <w:rPr>
          <w:ins w:id="60" w:author="SSugimoto" w:date="2014-01-02T23:57:00Z"/>
        </w:rPr>
        <w:pPrChange w:id="61" w:author="SSugimoto" w:date="2014-01-03T00:02:00Z">
          <w:pPr>
            <w:pStyle w:val="3E1"/>
            <w:numPr>
              <w:ilvl w:val="2"/>
              <w:numId w:val="11"/>
            </w:numPr>
            <w:tabs>
              <w:tab w:val="clear" w:pos="360"/>
            </w:tabs>
            <w:ind w:left="1260" w:hanging="420"/>
          </w:pPr>
        </w:pPrChange>
      </w:pPr>
      <w:ins w:id="62" w:author="SSugimoto" w:date="2014-01-02T23:57:00Z">
        <w:r w:rsidRPr="001E7D4B">
          <w:t>For X being each of 0 and 1,</w:t>
        </w:r>
        <w:r>
          <w:rPr>
            <w:rFonts w:eastAsiaTheme="minorEastAsia" w:hint="eastAsia"/>
            <w:lang w:eastAsia="ja-JP"/>
          </w:rPr>
          <w:t xml:space="preserve"> </w:t>
        </w:r>
        <w:r w:rsidRPr="001E7D4B">
          <w:t>the following applies:</w:t>
        </w:r>
      </w:ins>
    </w:p>
    <w:p w:rsidR="001D31C5" w:rsidRPr="001E7D4B" w:rsidRDefault="001D31C5">
      <w:pPr>
        <w:pStyle w:val="3D3"/>
        <w:rPr>
          <w:ins w:id="63" w:author="SSugimoto" w:date="2014-01-02T23:57:00Z"/>
        </w:rPr>
        <w:pPrChange w:id="64" w:author="SSugimoto" w:date="2014-01-03T00:02:00Z">
          <w:pPr>
            <w:pStyle w:val="3E1"/>
            <w:numPr>
              <w:ilvl w:val="3"/>
              <w:numId w:val="11"/>
            </w:numPr>
            <w:tabs>
              <w:tab w:val="clear" w:pos="360"/>
            </w:tabs>
            <w:ind w:left="1680" w:hanging="420"/>
          </w:pPr>
        </w:pPrChange>
      </w:pPr>
      <w:proofErr w:type="spellStart"/>
      <w:ins w:id="65" w:author="SSugimoto" w:date="2014-01-02T23:57:00Z">
        <w:r w:rsidRPr="001E7D4B">
          <w:t>ivRefFlag</w:t>
        </w:r>
        <w:r>
          <w:rPr>
            <w:rFonts w:eastAsiaTheme="minorEastAsia" w:hint="eastAsia"/>
            <w:lang w:eastAsia="ja-JP"/>
          </w:rPr>
          <w:t>X</w:t>
        </w:r>
        <w:proofErr w:type="spellEnd"/>
        <w:r w:rsidRPr="001E7D4B">
          <w:t xml:space="preserve"> is set equal to ( </w:t>
        </w:r>
        <w:proofErr w:type="spellStart"/>
        <w:r w:rsidRPr="001E7D4B">
          <w:t>DiffPicOrderCnt</w:t>
        </w:r>
        <w:proofErr w:type="spellEnd"/>
        <w:r w:rsidRPr="001E7D4B">
          <w:t>( </w:t>
        </w:r>
        <w:proofErr w:type="spellStart"/>
        <w:r w:rsidRPr="001E7D4B">
          <w:t>currPic</w:t>
        </w:r>
        <w:proofErr w:type="spellEnd"/>
        <w:r w:rsidRPr="001E7D4B">
          <w:t>, </w:t>
        </w:r>
        <w:proofErr w:type="spellStart"/>
        <w:r w:rsidRPr="001E7D4B">
          <w:t>RefPicList</w:t>
        </w:r>
        <w:r>
          <w:rPr>
            <w:rFonts w:eastAsiaTheme="minorEastAsia" w:hint="eastAsia"/>
            <w:lang w:eastAsia="ja-JP"/>
          </w:rPr>
          <w:t>Y</w:t>
        </w:r>
        <w:proofErr w:type="spellEnd"/>
        <w:r w:rsidRPr="001E7D4B">
          <w:t>[ </w:t>
        </w:r>
        <w:proofErr w:type="spellStart"/>
        <w:r w:rsidRPr="001E7D4B">
          <w:t>refIdxL</w:t>
        </w:r>
        <w:r>
          <w:rPr>
            <w:rFonts w:eastAsiaTheme="minorEastAsia" w:hint="eastAsia"/>
            <w:lang w:eastAsia="ja-JP"/>
          </w:rPr>
          <w:t>Y</w:t>
        </w:r>
        <w:proofErr w:type="spellEnd"/>
        <w:r w:rsidRPr="001E7D4B">
          <w:t> ] ) = =  0</w:t>
        </w:r>
        <w:r>
          <w:rPr>
            <w:rFonts w:eastAsiaTheme="minorEastAsia" w:hint="eastAsia"/>
            <w:lang w:eastAsia="ja-JP"/>
          </w:rPr>
          <w:t xml:space="preserve"> </w:t>
        </w:r>
        <w:r>
          <w:t>)</w:t>
        </w:r>
        <w:r w:rsidRPr="001E7D4B">
          <w:t>.</w:t>
        </w:r>
      </w:ins>
    </w:p>
    <w:p w:rsidR="000F2CAA" w:rsidRPr="000F2CAA" w:rsidRDefault="001D31C5">
      <w:pPr>
        <w:pStyle w:val="3D3"/>
        <w:rPr>
          <w:ins w:id="66" w:author="SSugimoto" w:date="2014-01-02T23:50:00Z"/>
          <w:rPrChange w:id="67" w:author="SSugimoto" w:date="2014-01-02T23:50:00Z">
            <w:rPr>
              <w:ins w:id="68" w:author="SSugimoto" w:date="2014-01-02T23:50:00Z"/>
              <w:rFonts w:eastAsiaTheme="minorEastAsia"/>
              <w:lang w:val="en-US" w:eastAsia="ja-JP"/>
            </w:rPr>
          </w:rPrChange>
        </w:rPr>
        <w:pPrChange w:id="69" w:author="SSugimoto" w:date="2014-01-03T00:03:00Z">
          <w:pPr>
            <w:pStyle w:val="3E0"/>
          </w:pPr>
        </w:pPrChange>
      </w:pPr>
      <w:ins w:id="70" w:author="SSugimoto" w:date="2014-01-02T23:57:00Z">
        <w:r>
          <w:rPr>
            <w:rFonts w:hint="eastAsia"/>
          </w:rPr>
          <w:t xml:space="preserve">If </w:t>
        </w:r>
        <w:proofErr w:type="spellStart"/>
        <w:r>
          <w:rPr>
            <w:rFonts w:hint="eastAsia"/>
          </w:rPr>
          <w:t>ivRefFlagX</w:t>
        </w:r>
        <w:proofErr w:type="spellEnd"/>
        <w:r>
          <w:rPr>
            <w:rFonts w:hint="eastAsia"/>
          </w:rPr>
          <w:t xml:space="preserve"> is equal to 1, </w:t>
        </w:r>
      </w:ins>
      <w:proofErr w:type="spellStart"/>
      <w:ins w:id="71" w:author="SSugimoto" w:date="2014-01-02T23:59:00Z">
        <w:r>
          <w:rPr>
            <w:rFonts w:hint="eastAsia"/>
          </w:rPr>
          <w:t>ivV</w:t>
        </w:r>
      </w:ins>
      <w:ins w:id="72" w:author="SSugimoto" w:date="2014-01-02T23:57:00Z">
        <w:r>
          <w:rPr>
            <w:rFonts w:hint="eastAsia"/>
          </w:rPr>
          <w:t>iewIdxLX</w:t>
        </w:r>
        <w:proofErr w:type="spellEnd"/>
        <w:r>
          <w:rPr>
            <w:rFonts w:hint="eastAsia"/>
          </w:rPr>
          <w:t xml:space="preserve"> is set equal to </w:t>
        </w:r>
        <w:proofErr w:type="spellStart"/>
        <w:r w:rsidRPr="006D4A79">
          <w:t>ViewIdx</w:t>
        </w:r>
        <w:proofErr w:type="spellEnd"/>
        <w:r w:rsidRPr="006D4A79">
          <w:t xml:space="preserve">( </w:t>
        </w:r>
        <w:proofErr w:type="spellStart"/>
        <w:r w:rsidRPr="006D4A79">
          <w:t>RefPicListL</w:t>
        </w:r>
      </w:ins>
      <w:ins w:id="73" w:author="SSugimoto" w:date="2014-01-02T23:58:00Z">
        <w:r>
          <w:rPr>
            <w:rFonts w:hint="eastAsia"/>
          </w:rPr>
          <w:t>Y</w:t>
        </w:r>
      </w:ins>
      <w:proofErr w:type="spellEnd"/>
      <w:ins w:id="74" w:author="SSugimoto" w:date="2014-01-02T23:57:00Z">
        <w:r w:rsidRPr="006D4A79">
          <w:t>[</w:t>
        </w:r>
        <w:proofErr w:type="spellStart"/>
        <w:r w:rsidRPr="006D4A79">
          <w:t>refIdxL</w:t>
        </w:r>
      </w:ins>
      <w:ins w:id="75" w:author="SSugimoto" w:date="2014-01-02T23:58:00Z">
        <w:r>
          <w:rPr>
            <w:rFonts w:hint="eastAsia"/>
          </w:rPr>
          <w:t>Y</w:t>
        </w:r>
      </w:ins>
      <w:proofErr w:type="spellEnd"/>
      <w:ins w:id="76" w:author="SSugimoto" w:date="2014-01-02T23:57:00Z">
        <w:r w:rsidRPr="006D4A79">
          <w:t>] )</w:t>
        </w:r>
        <w:r>
          <w:rPr>
            <w:rFonts w:hint="eastAsia"/>
          </w:rPr>
          <w:t xml:space="preserve"> </w:t>
        </w:r>
        <w:proofErr w:type="spellStart"/>
        <w:r>
          <w:rPr>
            <w:rFonts w:hint="eastAsia"/>
          </w:rPr>
          <w:t>and.mvDispLX</w:t>
        </w:r>
        <w:proofErr w:type="spellEnd"/>
        <w:r>
          <w:rPr>
            <w:rFonts w:hint="eastAsia"/>
          </w:rPr>
          <w:t xml:space="preserve"> is set equal to </w:t>
        </w:r>
        <w:proofErr w:type="spellStart"/>
        <w:r>
          <w:rPr>
            <w:rFonts w:hint="eastAsia"/>
          </w:rPr>
          <w:t>mvL</w:t>
        </w:r>
      </w:ins>
      <w:ins w:id="77" w:author="SSugimoto" w:date="2014-01-02T23:58:00Z">
        <w:r>
          <w:rPr>
            <w:rFonts w:hint="eastAsia"/>
          </w:rPr>
          <w:t>Y</w:t>
        </w:r>
      </w:ins>
      <w:proofErr w:type="spellEnd"/>
      <w:ins w:id="78" w:author="SSugimoto" w:date="2014-01-02T23:57:00Z">
        <w:r w:rsidRPr="00AF2714">
          <w:t>,</w:t>
        </w:r>
      </w:ins>
    </w:p>
    <w:p w:rsidR="00163734" w:rsidRPr="00163734" w:rsidRDefault="00163734">
      <w:pPr>
        <w:pStyle w:val="3D1"/>
        <w:rPr>
          <w:ins w:id="79" w:author="SSugimoto" w:date="2014-01-02T22:50:00Z"/>
          <w:rPrChange w:id="80" w:author="SSugimoto" w:date="2014-01-02T22:50:00Z">
            <w:rPr>
              <w:ins w:id="81" w:author="SSugimoto" w:date="2014-01-02T22:50:00Z"/>
              <w:rFonts w:eastAsiaTheme="minorEastAsia"/>
              <w:lang w:eastAsia="ja-JP"/>
            </w:rPr>
          </w:rPrChange>
        </w:rPr>
        <w:pPrChange w:id="82" w:author="SSugimoto" w:date="2014-01-03T00:03:00Z">
          <w:pPr>
            <w:pStyle w:val="3E0"/>
          </w:pPr>
        </w:pPrChange>
      </w:pPr>
      <w:ins w:id="83" w:author="SSugimoto" w:date="2014-01-02T22:50:00Z">
        <w:r w:rsidRPr="001E7D4B">
          <w:t>For X being each of 0 and 1,</w:t>
        </w:r>
      </w:ins>
      <w:ins w:id="84" w:author="SSugimoto" w:date="2014-01-02T22:51:00Z">
        <w:r>
          <w:rPr>
            <w:rFonts w:eastAsiaTheme="minorEastAsia" w:hint="eastAsia"/>
            <w:lang w:eastAsia="ja-JP"/>
          </w:rPr>
          <w:t xml:space="preserve"> </w:t>
        </w:r>
        <w:r w:rsidRPr="001E7D4B">
          <w:t>the following applies:</w:t>
        </w:r>
      </w:ins>
    </w:p>
    <w:p w:rsidR="00163734" w:rsidRPr="004F757E" w:rsidRDefault="00905C11">
      <w:pPr>
        <w:pStyle w:val="3D2"/>
        <w:rPr>
          <w:ins w:id="85" w:author="SSugimoto" w:date="2014-01-02T23:09:00Z"/>
          <w:rPrChange w:id="86" w:author="SSugimoto" w:date="2014-01-02T23:09:00Z">
            <w:rPr>
              <w:ins w:id="87" w:author="SSugimoto" w:date="2014-01-02T23:09:00Z"/>
              <w:rFonts w:eastAsiaTheme="minorEastAsia"/>
              <w:lang w:eastAsia="ja-JP"/>
            </w:rPr>
          </w:rPrChange>
        </w:rPr>
        <w:pPrChange w:id="88" w:author="SSugimoto" w:date="2014-01-03T00:03:00Z">
          <w:pPr>
            <w:pStyle w:val="3E0"/>
          </w:pPr>
        </w:pPrChange>
      </w:pPr>
      <w:ins w:id="89" w:author="SSugimoto" w:date="2014-01-02T22:38:00Z">
        <w:r w:rsidRPr="001E7D4B">
          <w:t xml:space="preserve">If </w:t>
        </w:r>
        <w:proofErr w:type="spellStart"/>
        <w:r w:rsidRPr="001E7D4B">
          <w:t>ivRefFlag</w:t>
        </w:r>
      </w:ins>
      <w:ins w:id="90" w:author="SSugimoto" w:date="2014-01-02T23:56:00Z">
        <w:r w:rsidR="001D31C5">
          <w:rPr>
            <w:rFonts w:eastAsiaTheme="minorEastAsia" w:hint="eastAsia"/>
            <w:lang w:eastAsia="ja-JP"/>
          </w:rPr>
          <w:t>X</w:t>
        </w:r>
      </w:ins>
      <w:proofErr w:type="spellEnd"/>
      <w:ins w:id="91" w:author="SSugimoto" w:date="2014-01-02T22:38:00Z">
        <w:r w:rsidRPr="001E7D4B">
          <w:t xml:space="preserve"> is equal to </w:t>
        </w:r>
        <w:r>
          <w:rPr>
            <w:rFonts w:eastAsiaTheme="minorEastAsia" w:hint="eastAsia"/>
            <w:lang w:eastAsia="ja-JP"/>
          </w:rPr>
          <w:t>1</w:t>
        </w:r>
        <w:r w:rsidRPr="001E7D4B">
          <w:t>,</w:t>
        </w:r>
      </w:ins>
      <w:ins w:id="92" w:author="SSugimoto" w:date="2014-01-02T22:45:00Z">
        <w:r w:rsidR="008E4471">
          <w:rPr>
            <w:rFonts w:eastAsiaTheme="minorEastAsia" w:hint="eastAsia"/>
            <w:lang w:eastAsia="ja-JP"/>
          </w:rPr>
          <w:t xml:space="preserve"> </w:t>
        </w:r>
        <w:r w:rsidR="008E4471" w:rsidRPr="001E7D4B">
          <w:t>the following applies:</w:t>
        </w:r>
      </w:ins>
      <w:ins w:id="93" w:author="SSugimoto" w:date="2014-01-02T22:38:00Z">
        <w:r w:rsidRPr="001E7D4B">
          <w:t xml:space="preserve"> </w:t>
        </w:r>
      </w:ins>
    </w:p>
    <w:p w:rsidR="00AF2714" w:rsidRPr="00AF2714" w:rsidRDefault="00AF2714">
      <w:pPr>
        <w:pStyle w:val="3D3"/>
        <w:rPr>
          <w:ins w:id="94" w:author="SSugimoto" w:date="2014-01-02T23:17:00Z"/>
        </w:rPr>
        <w:pPrChange w:id="95" w:author="SSugimoto" w:date="2014-01-03T00:03:00Z">
          <w:pPr>
            <w:pStyle w:val="a7"/>
            <w:numPr>
              <w:ilvl w:val="1"/>
              <w:numId w:val="10"/>
            </w:numPr>
            <w:ind w:leftChars="0" w:left="1680" w:hanging="420"/>
          </w:pPr>
        </w:pPrChange>
      </w:pPr>
      <w:ins w:id="96" w:author="SSugimoto" w:date="2014-01-02T23:17:00Z">
        <w:r w:rsidRPr="00AF2714">
          <w:t xml:space="preserve">The derivation process for a temporal inter-view motion vector candidate as specified in </w:t>
        </w:r>
        <w:proofErr w:type="spellStart"/>
        <w:r w:rsidRPr="00AF2714">
          <w:t>subclause</w:t>
        </w:r>
        <w:proofErr w:type="spellEnd"/>
        <w:r w:rsidRPr="00AF2714">
          <w:t xml:space="preserve"> H.8.5.3.2.11 is invoked with the </w:t>
        </w:r>
        <w:proofErr w:type="spellStart"/>
        <w:r w:rsidRPr="00AF2714">
          <w:t>luma</w:t>
        </w:r>
        <w:proofErr w:type="spellEnd"/>
        <w:r w:rsidRPr="00AF2714">
          <w:t xml:space="preserve"> location </w:t>
        </w:r>
        <w:proofErr w:type="gramStart"/>
        <w:r w:rsidRPr="00AF2714">
          <w:t xml:space="preserve">( </w:t>
        </w:r>
        <w:proofErr w:type="spellStart"/>
        <w:r w:rsidRPr="00AF2714">
          <w:t>xPb</w:t>
        </w:r>
        <w:proofErr w:type="spellEnd"/>
        <w:proofErr w:type="gramEnd"/>
        <w:r w:rsidRPr="00AF2714">
          <w:t xml:space="preserve">, </w:t>
        </w:r>
        <w:proofErr w:type="spellStart"/>
        <w:r w:rsidRPr="00AF2714">
          <w:t>yPb</w:t>
        </w:r>
        <w:proofErr w:type="spellEnd"/>
        <w:r w:rsidRPr="00AF2714">
          <w:t xml:space="preserve"> ), the variables </w:t>
        </w:r>
        <w:proofErr w:type="spellStart"/>
        <w:r w:rsidRPr="00AF2714">
          <w:t>nPbW</w:t>
        </w:r>
        <w:proofErr w:type="spellEnd"/>
        <w:r w:rsidRPr="00AF2714">
          <w:t xml:space="preserve"> and </w:t>
        </w:r>
        <w:proofErr w:type="spellStart"/>
        <w:r w:rsidRPr="00AF2714">
          <w:t>nPbH</w:t>
        </w:r>
        <w:proofErr w:type="spellEnd"/>
        <w:r w:rsidRPr="00AF2714">
          <w:t xml:space="preserve">, the prediction list indication X , the view order index </w:t>
        </w:r>
      </w:ins>
      <w:proofErr w:type="spellStart"/>
      <w:ins w:id="97" w:author="SSugimoto" w:date="2014-01-03T00:00:00Z">
        <w:r w:rsidR="001D31C5">
          <w:rPr>
            <w:rFonts w:hint="eastAsia"/>
          </w:rPr>
          <w:t>ivV</w:t>
        </w:r>
      </w:ins>
      <w:ins w:id="98" w:author="SSugimoto" w:date="2014-01-02T23:55:00Z">
        <w:r w:rsidR="000F2CAA">
          <w:rPr>
            <w:rFonts w:hint="eastAsia"/>
          </w:rPr>
          <w:t>iewIdxLX</w:t>
        </w:r>
      </w:ins>
      <w:proofErr w:type="spellEnd"/>
      <w:ins w:id="99" w:author="SSugimoto" w:date="2014-01-02T23:17:00Z">
        <w:r w:rsidRPr="00AF2714">
          <w:t>, the disparity vector</w:t>
        </w:r>
      </w:ins>
      <w:ins w:id="100" w:author="SSugimoto" w:date="2014-01-03T01:39:00Z">
        <w:r w:rsidR="00146ECD">
          <w:rPr>
            <w:rFonts w:eastAsiaTheme="minorEastAsia" w:hint="eastAsia"/>
            <w:lang w:eastAsia="ja-JP"/>
          </w:rPr>
          <w:t xml:space="preserve"> </w:t>
        </w:r>
      </w:ins>
      <w:proofErr w:type="spellStart"/>
      <w:ins w:id="101" w:author="SSugimoto" w:date="2014-01-02T23:56:00Z">
        <w:r w:rsidR="000F2CAA">
          <w:rPr>
            <w:rFonts w:hint="eastAsia"/>
          </w:rPr>
          <w:t>mvDispLX</w:t>
        </w:r>
      </w:ins>
      <w:proofErr w:type="spellEnd"/>
      <w:ins w:id="102" w:author="SSugimoto" w:date="2014-01-02T23:17:00Z">
        <w:r w:rsidRPr="00AF2714">
          <w:t xml:space="preserve">, and as the inputs and the outputs are the flag </w:t>
        </w:r>
        <w:proofErr w:type="spellStart"/>
        <w:r w:rsidRPr="00AF2714">
          <w:t>availableFlagLX</w:t>
        </w:r>
      </w:ins>
      <w:proofErr w:type="spellEnd"/>
      <w:ins w:id="103" w:author="SSugimoto" w:date="2014-01-02T23:57:00Z">
        <w:r w:rsidR="001D31C5">
          <w:rPr>
            <w:rFonts w:hint="eastAsia"/>
          </w:rPr>
          <w:t xml:space="preserve"> </w:t>
        </w:r>
      </w:ins>
      <w:proofErr w:type="spellStart"/>
      <w:ins w:id="104" w:author="SSugimoto" w:date="2014-01-02T23:17:00Z">
        <w:r w:rsidRPr="00AF2714">
          <w:t>IvMC</w:t>
        </w:r>
        <w:proofErr w:type="spellEnd"/>
        <w:r w:rsidRPr="00AF2714">
          <w:t xml:space="preserve">, the motion vector </w:t>
        </w:r>
        <w:proofErr w:type="spellStart"/>
        <w:r w:rsidRPr="00AF2714">
          <w:t>mvLXIvMC</w:t>
        </w:r>
        <w:proofErr w:type="spellEnd"/>
        <w:r w:rsidRPr="00AF2714">
          <w:t xml:space="preserve"> and the reference index </w:t>
        </w:r>
        <w:proofErr w:type="spellStart"/>
        <w:r w:rsidRPr="00AF2714">
          <w:t>refIdxLXIvMC</w:t>
        </w:r>
        <w:proofErr w:type="spellEnd"/>
        <w:r w:rsidRPr="00AF2714">
          <w:t>.</w:t>
        </w:r>
      </w:ins>
    </w:p>
    <w:p w:rsidR="00110DBD" w:rsidRPr="001E7D4B" w:rsidRDefault="000A4CC3" w:rsidP="00110DBD">
      <w:pPr>
        <w:pStyle w:val="3D4"/>
        <w:rPr>
          <w:ins w:id="105" w:author="SSugimoto" w:date="2014-01-03T01:39:00Z"/>
          <w:lang w:val="en-US"/>
        </w:rPr>
      </w:pPr>
      <w:ins w:id="106" w:author="SSugimoto" w:date="2014-01-02T23:32:00Z">
        <w:r>
          <w:rPr>
            <w:rFonts w:hint="eastAsia"/>
          </w:rPr>
          <w:t>If</w:t>
        </w:r>
      </w:ins>
      <w:ins w:id="107" w:author="SSugimoto" w:date="2014-01-02T23:30:00Z">
        <w:r>
          <w:rPr>
            <w:rFonts w:hint="eastAsia"/>
          </w:rPr>
          <w:t xml:space="preserve"> </w:t>
        </w:r>
        <w:proofErr w:type="spellStart"/>
        <w:r w:rsidRPr="00AF2714">
          <w:t>availableFlagLXIvMC</w:t>
        </w:r>
        <w:proofErr w:type="spellEnd"/>
        <w:r>
          <w:rPr>
            <w:rFonts w:hint="eastAsia"/>
          </w:rPr>
          <w:t xml:space="preserve"> is equal to 1, </w:t>
        </w:r>
      </w:ins>
      <w:ins w:id="108" w:author="SSugimoto" w:date="2014-01-03T01:39:00Z">
        <w:r w:rsidR="00110DBD" w:rsidRPr="001E7D4B">
          <w:rPr>
            <w:lang w:val="en-US" w:eastAsia="ko-KR"/>
          </w:rPr>
          <w:t>the following applies:</w:t>
        </w:r>
      </w:ins>
    </w:p>
    <w:p w:rsidR="00110DBD" w:rsidRPr="00110DBD" w:rsidRDefault="000A4CC3">
      <w:pPr>
        <w:pStyle w:val="3D5"/>
        <w:rPr>
          <w:ins w:id="109" w:author="SSugimoto" w:date="2014-01-03T01:40:00Z"/>
          <w:rPrChange w:id="110" w:author="SSugimoto" w:date="2014-01-03T01:40:00Z">
            <w:rPr>
              <w:ins w:id="111" w:author="SSugimoto" w:date="2014-01-03T01:40:00Z"/>
              <w:rFonts w:eastAsiaTheme="minorEastAsia"/>
              <w:lang w:eastAsia="ja-JP"/>
            </w:rPr>
          </w:rPrChange>
        </w:rPr>
        <w:pPrChange w:id="112" w:author="SSugimoto" w:date="2014-01-03T01:40:00Z">
          <w:pPr>
            <w:pStyle w:val="3E0"/>
          </w:pPr>
        </w:pPrChange>
      </w:pPr>
      <w:proofErr w:type="spellStart"/>
      <w:ins w:id="113" w:author="SSugimoto" w:date="2014-01-02T23:30:00Z">
        <w:r>
          <w:rPr>
            <w:rFonts w:hint="eastAsia"/>
          </w:rPr>
          <w:t>mvLX</w:t>
        </w:r>
      </w:ins>
      <w:proofErr w:type="spellEnd"/>
      <w:ins w:id="114" w:author="SSugimoto" w:date="2014-01-02T23:31:00Z">
        <w:r>
          <w:rPr>
            <w:rFonts w:hint="eastAsia"/>
          </w:rPr>
          <w:t xml:space="preserve"> </w:t>
        </w:r>
      </w:ins>
      <w:ins w:id="115" w:author="SSugimoto" w:date="2014-01-03T01:40:00Z">
        <w:r w:rsidR="00110DBD">
          <w:rPr>
            <w:rFonts w:eastAsiaTheme="minorEastAsia" w:hint="eastAsia"/>
            <w:lang w:eastAsia="ja-JP"/>
          </w:rPr>
          <w:t>=</w:t>
        </w:r>
      </w:ins>
      <w:ins w:id="116" w:author="SSugimoto" w:date="2014-01-02T23:31:00Z">
        <w:r>
          <w:rPr>
            <w:rFonts w:hint="eastAsia"/>
          </w:rPr>
          <w:t xml:space="preserve"> </w:t>
        </w:r>
        <w:proofErr w:type="spellStart"/>
        <w:r w:rsidRPr="00AF2714">
          <w:t>mvLXIvMC</w:t>
        </w:r>
      </w:ins>
      <w:proofErr w:type="spellEnd"/>
    </w:p>
    <w:p w:rsidR="004F757E" w:rsidRPr="00146ECD" w:rsidRDefault="000A4CC3">
      <w:pPr>
        <w:pStyle w:val="3D5"/>
        <w:rPr>
          <w:ins w:id="117" w:author="SSugimoto" w:date="2014-01-03T01:38:00Z"/>
          <w:rPrChange w:id="118" w:author="SSugimoto" w:date="2014-01-03T01:38:00Z">
            <w:rPr>
              <w:ins w:id="119" w:author="SSugimoto" w:date="2014-01-03T01:38:00Z"/>
              <w:rFonts w:eastAsiaTheme="minorEastAsia"/>
              <w:lang w:eastAsia="ja-JP"/>
            </w:rPr>
          </w:rPrChange>
        </w:rPr>
        <w:pPrChange w:id="120" w:author="SSugimoto" w:date="2014-01-03T01:40:00Z">
          <w:pPr>
            <w:pStyle w:val="3E0"/>
          </w:pPr>
        </w:pPrChange>
      </w:pPr>
      <w:proofErr w:type="spellStart"/>
      <w:proofErr w:type="gramStart"/>
      <w:ins w:id="121" w:author="SSugimoto" w:date="2014-01-02T23:32:00Z">
        <w:r w:rsidRPr="001E7D4B">
          <w:lastRenderedPageBreak/>
          <w:t>refIdxLX</w:t>
        </w:r>
      </w:ins>
      <w:proofErr w:type="spellEnd"/>
      <w:proofErr w:type="gramEnd"/>
      <w:ins w:id="122" w:author="SSugimoto" w:date="2014-01-03T01:40:00Z">
        <w:r w:rsidR="00110DBD">
          <w:rPr>
            <w:rFonts w:eastAsiaTheme="minorEastAsia" w:hint="eastAsia"/>
            <w:lang w:eastAsia="ja-JP"/>
          </w:rPr>
          <w:t xml:space="preserve"> = </w:t>
        </w:r>
      </w:ins>
      <w:proofErr w:type="spellStart"/>
      <w:ins w:id="123" w:author="SSugimoto" w:date="2014-01-02T23:32:00Z">
        <w:r w:rsidRPr="00AF2714">
          <w:t>refIdxLXIvMC</w:t>
        </w:r>
        <w:proofErr w:type="spellEnd"/>
        <w:r>
          <w:rPr>
            <w:rFonts w:hint="eastAsia"/>
          </w:rPr>
          <w:t>.</w:t>
        </w:r>
      </w:ins>
    </w:p>
    <w:p w:rsidR="00D76537" w:rsidRDefault="003650B2" w:rsidP="00D76537">
      <w:pPr>
        <w:pStyle w:val="3D5"/>
        <w:rPr>
          <w:ins w:id="124" w:author="SSugimoto" w:date="2014-01-04T02:28:00Z"/>
        </w:rPr>
      </w:pPr>
      <w:ins w:id="125" w:author="SSugimoto" w:date="2014-01-03T01:43:00Z">
        <w:r>
          <w:rPr>
            <w:rFonts w:eastAsiaTheme="minorEastAsia" w:hint="eastAsia"/>
            <w:lang w:eastAsia="ja-JP"/>
          </w:rPr>
          <w:t>T</w:t>
        </w:r>
      </w:ins>
      <w:ins w:id="126" w:author="SSugimoto" w:date="2014-01-03T01:38:00Z">
        <w:r w:rsidR="00146ECD">
          <w:t xml:space="preserve">he following assignments are made for x = </w:t>
        </w:r>
        <w:proofErr w:type="spellStart"/>
        <w:r w:rsidR="00146ECD">
          <w:t>x</w:t>
        </w:r>
      </w:ins>
      <w:ins w:id="127" w:author="SSugimoto" w:date="2014-01-03T01:41:00Z">
        <w:r w:rsidR="00147CE0">
          <w:rPr>
            <w:rFonts w:eastAsiaTheme="minorEastAsia" w:hint="eastAsia"/>
            <w:lang w:eastAsia="ja-JP"/>
          </w:rPr>
          <w:t>P</w:t>
        </w:r>
      </w:ins>
      <w:ins w:id="128" w:author="SSugimoto" w:date="2014-01-03T01:38:00Z">
        <w:r w:rsidR="00146ECD">
          <w:t>b</w:t>
        </w:r>
        <w:proofErr w:type="spellEnd"/>
        <w:proofErr w:type="gramStart"/>
        <w:r w:rsidR="00146ECD">
          <w:t>..</w:t>
        </w:r>
        <w:proofErr w:type="gramEnd"/>
        <w:r w:rsidR="00146ECD">
          <w:t xml:space="preserve"> </w:t>
        </w:r>
        <w:proofErr w:type="gramStart"/>
        <w:r w:rsidR="00146ECD">
          <w:t xml:space="preserve">( </w:t>
        </w:r>
        <w:proofErr w:type="spellStart"/>
        <w:r w:rsidR="00146ECD">
          <w:t>x</w:t>
        </w:r>
      </w:ins>
      <w:ins w:id="129" w:author="SSugimoto" w:date="2014-01-03T01:41:00Z">
        <w:r w:rsidR="00147CE0">
          <w:rPr>
            <w:rFonts w:eastAsiaTheme="minorEastAsia" w:hint="eastAsia"/>
            <w:lang w:eastAsia="ja-JP"/>
          </w:rPr>
          <w:t>P</w:t>
        </w:r>
      </w:ins>
      <w:ins w:id="130" w:author="SSugimoto" w:date="2014-01-03T01:38:00Z">
        <w:r w:rsidR="00146ECD">
          <w:t>b</w:t>
        </w:r>
        <w:proofErr w:type="spellEnd"/>
        <w:proofErr w:type="gramEnd"/>
        <w:r w:rsidR="00146ECD">
          <w:t xml:space="preserve"> + </w:t>
        </w:r>
      </w:ins>
      <w:proofErr w:type="spellStart"/>
      <w:ins w:id="131" w:author="SSugimoto" w:date="2014-01-03T01:43:00Z">
        <w:r w:rsidR="00BC62EE" w:rsidRPr="001E7D4B">
          <w:rPr>
            <w:lang w:val="en-US" w:eastAsia="ko-KR"/>
          </w:rPr>
          <w:t>nPbW</w:t>
        </w:r>
        <w:proofErr w:type="spellEnd"/>
        <w:r w:rsidR="00BC62EE" w:rsidRPr="001E7D4B">
          <w:rPr>
            <w:lang w:val="en-US" w:eastAsia="ko-KR"/>
          </w:rPr>
          <w:t> − 1 </w:t>
        </w:r>
      </w:ins>
      <w:ins w:id="132" w:author="SSugimoto" w:date="2014-01-03T01:38:00Z">
        <w:r w:rsidR="00146ECD">
          <w:t xml:space="preserve"> ), y = </w:t>
        </w:r>
        <w:proofErr w:type="spellStart"/>
        <w:r w:rsidR="00146ECD">
          <w:t>y</w:t>
        </w:r>
      </w:ins>
      <w:ins w:id="133" w:author="SSugimoto" w:date="2014-01-03T01:43:00Z">
        <w:r w:rsidR="00BC62EE">
          <w:rPr>
            <w:rFonts w:eastAsiaTheme="minorEastAsia" w:hint="eastAsia"/>
            <w:lang w:eastAsia="ja-JP"/>
          </w:rPr>
          <w:t>P</w:t>
        </w:r>
      </w:ins>
      <w:ins w:id="134" w:author="SSugimoto" w:date="2014-01-03T01:38:00Z">
        <w:r w:rsidR="00146ECD">
          <w:t>b</w:t>
        </w:r>
        <w:proofErr w:type="spellEnd"/>
        <w:r w:rsidR="00146ECD">
          <w:t xml:space="preserve">..( </w:t>
        </w:r>
        <w:proofErr w:type="spellStart"/>
        <w:r w:rsidR="00146ECD">
          <w:t>y</w:t>
        </w:r>
      </w:ins>
      <w:ins w:id="135" w:author="SSugimoto" w:date="2014-01-03T01:43:00Z">
        <w:r w:rsidR="00BC62EE">
          <w:rPr>
            <w:rFonts w:eastAsiaTheme="minorEastAsia" w:hint="eastAsia"/>
            <w:lang w:eastAsia="ja-JP"/>
          </w:rPr>
          <w:t>P</w:t>
        </w:r>
      </w:ins>
      <w:ins w:id="136" w:author="SSugimoto" w:date="2014-01-03T01:38:00Z">
        <w:r w:rsidR="00146ECD">
          <w:t>b</w:t>
        </w:r>
        <w:proofErr w:type="spellEnd"/>
        <w:r w:rsidR="00146ECD">
          <w:t xml:space="preserve"> + </w:t>
        </w:r>
        <w:proofErr w:type="spellStart"/>
        <w:r w:rsidR="00146ECD">
          <w:t>n</w:t>
        </w:r>
      </w:ins>
      <w:ins w:id="137" w:author="SSugimoto" w:date="2014-01-03T01:43:00Z">
        <w:r w:rsidR="00BC62EE">
          <w:rPr>
            <w:rFonts w:eastAsiaTheme="minorEastAsia" w:hint="eastAsia"/>
            <w:lang w:eastAsia="ja-JP"/>
          </w:rPr>
          <w:t>P</w:t>
        </w:r>
      </w:ins>
      <w:ins w:id="138" w:author="SSugimoto" w:date="2014-01-03T01:38:00Z">
        <w:r w:rsidR="00146ECD">
          <w:t>b</w:t>
        </w:r>
      </w:ins>
      <w:ins w:id="139" w:author="SSugimoto" w:date="2014-01-03T01:43:00Z">
        <w:r w:rsidR="00BC62EE">
          <w:rPr>
            <w:rFonts w:eastAsiaTheme="minorEastAsia" w:hint="eastAsia"/>
            <w:lang w:eastAsia="ja-JP"/>
          </w:rPr>
          <w:t>H</w:t>
        </w:r>
      </w:ins>
      <w:proofErr w:type="spellEnd"/>
      <w:ins w:id="140" w:author="SSugimoto" w:date="2014-01-03T01:38:00Z">
        <w:r w:rsidR="00146ECD">
          <w:t>− 1 ):</w:t>
        </w:r>
      </w:ins>
      <w:ins w:id="141" w:author="SSugimoto" w:date="2014-01-04T02:28:00Z">
        <w:r w:rsidR="00D76537" w:rsidRPr="00D76537">
          <w:t xml:space="preserve"> </w:t>
        </w:r>
      </w:ins>
    </w:p>
    <w:p w:rsidR="00146ECD" w:rsidRDefault="00D76537" w:rsidP="00D76537">
      <w:pPr>
        <w:pStyle w:val="3D6"/>
        <w:rPr>
          <w:ins w:id="142" w:author="SSugimoto" w:date="2014-01-03T01:38:00Z"/>
        </w:rPr>
        <w:pPrChange w:id="143" w:author="SSugimoto" w:date="2014-01-04T02:28:00Z">
          <w:pPr>
            <w:pStyle w:val="3D3"/>
          </w:pPr>
        </w:pPrChange>
      </w:pPr>
      <w:proofErr w:type="spellStart"/>
      <w:ins w:id="144" w:author="SSugimoto" w:date="2014-01-04T02:28:00Z">
        <w:r>
          <w:t>MvDisp</w:t>
        </w:r>
        <w:proofErr w:type="spellEnd"/>
        <w:r>
          <w:t xml:space="preserve">[ x ][ y ] = </w:t>
        </w:r>
        <w:proofErr w:type="spellStart"/>
        <w:r>
          <w:rPr>
            <w:rFonts w:hint="eastAsia"/>
          </w:rPr>
          <w:t>mvDispLX</w:t>
        </w:r>
        <w:proofErr w:type="spellEnd"/>
        <w:r>
          <w:tab/>
        </w:r>
      </w:ins>
    </w:p>
    <w:p w:rsidR="00590409" w:rsidRPr="00B974D4" w:rsidRDefault="00146ECD" w:rsidP="00590409">
      <w:pPr>
        <w:pStyle w:val="3D6"/>
        <w:rPr>
          <w:ins w:id="145" w:author="SSugimoto" w:date="2014-01-03T05:45:00Z"/>
        </w:rPr>
      </w:pPr>
      <w:proofErr w:type="spellStart"/>
      <w:ins w:id="146" w:author="SSugimoto" w:date="2014-01-03T01:38:00Z">
        <w:r>
          <w:t>Mv</w:t>
        </w:r>
      </w:ins>
      <w:ins w:id="147" w:author="SSugimoto" w:date="2014-01-03T01:50:00Z">
        <w:r w:rsidR="00540134">
          <w:rPr>
            <w:rFonts w:eastAsiaTheme="minorEastAsia" w:hint="eastAsia"/>
            <w:lang w:eastAsia="ja-JP"/>
          </w:rPr>
          <w:t>Refined</w:t>
        </w:r>
      </w:ins>
      <w:ins w:id="148" w:author="SSugimoto" w:date="2014-01-03T01:38:00Z">
        <w:r>
          <w:t>Disp</w:t>
        </w:r>
        <w:proofErr w:type="spellEnd"/>
        <w:r>
          <w:t xml:space="preserve">[ x ][ y ] = </w:t>
        </w:r>
      </w:ins>
      <w:proofErr w:type="spellStart"/>
      <w:ins w:id="149" w:author="SSugimoto" w:date="2014-01-03T01:39:00Z">
        <w:r>
          <w:rPr>
            <w:rFonts w:hint="eastAsia"/>
          </w:rPr>
          <w:t>mvDispLX</w:t>
        </w:r>
      </w:ins>
      <w:proofErr w:type="spellEnd"/>
      <w:ins w:id="150" w:author="SSugimoto" w:date="2014-01-03T01:38:00Z">
        <w:r>
          <w:tab/>
        </w:r>
      </w:ins>
    </w:p>
    <w:p w:rsidR="00146ECD" w:rsidRPr="00C27346" w:rsidRDefault="00590409">
      <w:pPr>
        <w:pStyle w:val="3D6"/>
        <w:rPr>
          <w:ins w:id="151" w:author="SSugimoto" w:date="2014-01-03T01:55:00Z"/>
          <w:rPrChange w:id="152" w:author="SSugimoto" w:date="2014-01-03T01:55:00Z">
            <w:rPr>
              <w:ins w:id="153" w:author="SSugimoto" w:date="2014-01-03T01:55:00Z"/>
              <w:rFonts w:eastAsiaTheme="minorEastAsia"/>
              <w:lang w:eastAsia="ja-JP"/>
            </w:rPr>
          </w:rPrChange>
        </w:rPr>
        <w:pPrChange w:id="154" w:author="SSugimoto" w:date="2014-01-03T05:45:00Z">
          <w:pPr>
            <w:pStyle w:val="3E0"/>
          </w:pPr>
        </w:pPrChange>
      </w:pPr>
      <w:proofErr w:type="spellStart"/>
      <w:ins w:id="155" w:author="SSugimoto" w:date="2014-01-03T05:45:00Z">
        <w:r w:rsidRPr="001E7D4B">
          <w:rPr>
            <w:lang w:val="en-US" w:eastAsia="ko-KR"/>
          </w:rPr>
          <w:t>RefViewIdx</w:t>
        </w:r>
        <w:proofErr w:type="spellEnd"/>
        <w:r w:rsidRPr="001E7D4B">
          <w:rPr>
            <w:lang w:val="en-US" w:eastAsia="ko-KR"/>
          </w:rPr>
          <w:t>[ x ][ y ] = </w:t>
        </w:r>
        <w:proofErr w:type="spellStart"/>
        <w:r>
          <w:rPr>
            <w:rFonts w:hint="eastAsia"/>
          </w:rPr>
          <w:t>ivViewIdxLX</w:t>
        </w:r>
      </w:ins>
      <w:proofErr w:type="spellEnd"/>
    </w:p>
    <w:p w:rsidR="00C27346" w:rsidRPr="00163734" w:rsidRDefault="00C27346">
      <w:pPr>
        <w:pStyle w:val="3D6"/>
        <w:rPr>
          <w:ins w:id="156" w:author="SSugimoto" w:date="2014-01-02T22:54:00Z"/>
          <w:rPrChange w:id="157" w:author="SSugimoto" w:date="2014-01-02T22:54:00Z">
            <w:rPr>
              <w:ins w:id="158" w:author="SSugimoto" w:date="2014-01-02T22:54:00Z"/>
              <w:rFonts w:eastAsiaTheme="minorEastAsia"/>
              <w:lang w:eastAsia="ja-JP"/>
            </w:rPr>
          </w:rPrChange>
        </w:rPr>
        <w:pPrChange w:id="159" w:author="SSugimoto" w:date="2014-01-03T01:40:00Z">
          <w:pPr>
            <w:pStyle w:val="3E0"/>
          </w:pPr>
        </w:pPrChange>
      </w:pPr>
      <w:proofErr w:type="spellStart"/>
      <w:ins w:id="160" w:author="SSugimoto" w:date="2014-01-03T01:55:00Z">
        <w:r w:rsidRPr="001E7D4B">
          <w:rPr>
            <w:lang w:val="en-US" w:eastAsia="ko-KR"/>
          </w:rPr>
          <w:t>IvpMvFlagLX</w:t>
        </w:r>
        <w:proofErr w:type="spellEnd"/>
        <w:r w:rsidRPr="001E7D4B">
          <w:rPr>
            <w:lang w:val="en-US" w:eastAsia="ko-KR"/>
          </w:rPr>
          <w:t>[ x ][ y ]</w:t>
        </w:r>
        <w:r>
          <w:rPr>
            <w:rFonts w:eastAsiaTheme="minorEastAsia" w:hint="eastAsia"/>
            <w:lang w:val="en-US" w:eastAsia="ja-JP"/>
          </w:rPr>
          <w:t xml:space="preserve"> = 1</w:t>
        </w:r>
      </w:ins>
    </w:p>
    <w:p w:rsidR="007E0D46" w:rsidRPr="001E7D4B" w:rsidRDefault="007E0D46" w:rsidP="006C4DB1">
      <w:pPr>
        <w:pStyle w:val="3H3"/>
      </w:pPr>
      <w:r w:rsidRPr="001E7D4B">
        <w:t>Decoding process for inter prediction samples</w:t>
      </w:r>
    </w:p>
    <w:p w:rsidR="007E0D46" w:rsidRPr="001E7D4B" w:rsidRDefault="007E0D46" w:rsidP="007E0D46">
      <w:pPr>
        <w:pStyle w:val="3H4"/>
        <w:rPr>
          <w:lang w:val="en-US" w:eastAsia="ko-KR"/>
        </w:rPr>
      </w:pPr>
      <w:bookmarkStart w:id="161" w:name="_Ref373433377"/>
      <w:r w:rsidRPr="001E7D4B">
        <w:rPr>
          <w:lang w:val="en-US"/>
        </w:rPr>
        <w:t>General</w:t>
      </w:r>
      <w:bookmarkEnd w:id="161"/>
    </w:p>
    <w:p w:rsidR="007E0D46" w:rsidRPr="001E7D4B" w:rsidRDefault="007E0D46" w:rsidP="007E0D46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Inputs to this process are: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 relative to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prediction</w:t>
      </w:r>
      <w:r w:rsidRPr="001E7D4B">
        <w:rPr>
          <w:lang w:val="en-US"/>
        </w:rPr>
        <w:t xml:space="preserve"> block relative to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coding block,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/>
        </w:rPr>
        <w:t xml:space="preserve"> specifying the size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two </w:t>
      </w:r>
      <w:r w:rsidRPr="001E7D4B">
        <w:rPr>
          <w:lang w:val="en-US" w:eastAsia="ko-KR"/>
        </w:rPr>
        <w:t xml:space="preserve">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 xml:space="preserve">specifying the width and the height of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motion vectors mvL0 and mvL1,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motion vectors mvCL0 and mvCL1,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the </w:t>
      </w:r>
      <w:r w:rsidRPr="001E7D4B">
        <w:rPr>
          <w:lang w:val="en-US" w:eastAsia="ko-KR"/>
        </w:rPr>
        <w:t>reference indices refIdxL0 and refIdxL1,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prediction list utilization flags, predFlagL0, and predFlagL1.</w:t>
      </w:r>
    </w:p>
    <w:p w:rsidR="007E0D46" w:rsidRPr="001E7D4B" w:rsidRDefault="007E0D46" w:rsidP="007E0D46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Outputs of this process are: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>an (</w:t>
      </w:r>
      <w:proofErr w:type="spellStart"/>
      <w:r w:rsidRPr="001E7D4B">
        <w:rPr>
          <w:lang w:val="en-US" w:eastAsia="ko-KR"/>
        </w:rPr>
        <w:t>nCbS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 w:eastAsia="ko-KR"/>
        </w:rPr>
        <w:t>nCbS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samples, where 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 is derived as specified below,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r w:rsidRPr="001E7D4B">
        <w:rPr>
          <w:lang w:val="en-US"/>
        </w:rPr>
        <w:t>an (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C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C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chroma</w:t>
      </w:r>
      <w:proofErr w:type="spellEnd"/>
      <w:r w:rsidRPr="001E7D4B">
        <w:rPr>
          <w:lang w:val="en-US"/>
        </w:rPr>
        <w:t xml:space="preserve"> prediction samples for the component </w:t>
      </w:r>
      <w:proofErr w:type="spellStart"/>
      <w:r w:rsidRPr="001E7D4B">
        <w:rPr>
          <w:lang w:val="en-US"/>
        </w:rPr>
        <w:t>Cb</w:t>
      </w:r>
      <w:proofErr w:type="spellEnd"/>
      <w:r w:rsidRPr="001E7D4B">
        <w:rPr>
          <w:lang w:val="en-US"/>
        </w:rPr>
        <w:t xml:space="preserve">, where 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C</w:t>
      </w:r>
      <w:proofErr w:type="spellEnd"/>
      <w:r w:rsidRPr="001E7D4B">
        <w:rPr>
          <w:lang w:val="en-US"/>
        </w:rPr>
        <w:t xml:space="preserve"> is derived as specified below,</w:t>
      </w:r>
    </w:p>
    <w:p w:rsidR="007E0D46" w:rsidRPr="001E7D4B" w:rsidRDefault="007E0D46" w:rsidP="007E0D46">
      <w:pPr>
        <w:pStyle w:val="3D0"/>
        <w:rPr>
          <w:lang w:val="en-US" w:eastAsia="ko-KR"/>
        </w:rPr>
      </w:pPr>
      <w:proofErr w:type="gramStart"/>
      <w:r w:rsidRPr="001E7D4B">
        <w:rPr>
          <w:lang w:val="en-US"/>
        </w:rPr>
        <w:t>an</w:t>
      </w:r>
      <w:proofErr w:type="gramEnd"/>
      <w:r w:rsidRPr="001E7D4B">
        <w:rPr>
          <w:lang w:val="en-US"/>
        </w:rPr>
        <w:t xml:space="preserve"> (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C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C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chroma</w:t>
      </w:r>
      <w:proofErr w:type="spellEnd"/>
      <w:r w:rsidRPr="001E7D4B">
        <w:rPr>
          <w:lang w:val="en-US"/>
        </w:rPr>
        <w:t xml:space="preserve"> residual samples for the component Cr, where 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C</w:t>
      </w:r>
      <w:proofErr w:type="spellEnd"/>
      <w:r w:rsidRPr="001E7D4B">
        <w:rPr>
          <w:lang w:val="en-US"/>
        </w:rPr>
        <w:t xml:space="preserve"> is derived as specified below.</w:t>
      </w:r>
    </w:p>
    <w:p w:rsidR="007E0D46" w:rsidRPr="001E7D4B" w:rsidRDefault="007E0D46">
      <w:pPr>
        <w:pStyle w:val="3E0"/>
        <w:numPr>
          <w:ilvl w:val="0"/>
          <w:numId w:val="10"/>
        </w:numPr>
        <w:rPr>
          <w:lang w:val="en-US" w:eastAsia="ko-KR"/>
        </w:rPr>
        <w:pPrChange w:id="162" w:author="SSugimoto" w:date="2014-01-02T22:38:00Z">
          <w:pPr>
            <w:pStyle w:val="3E0"/>
            <w:tabs>
              <w:tab w:val="clear" w:pos="360"/>
            </w:tabs>
          </w:pPr>
        </w:pPrChange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/>
        </w:rPr>
        <w:t xml:space="preserve"> and the variable </w:t>
      </w:r>
      <w:proofErr w:type="spellStart"/>
      <w:r w:rsidRPr="001E7D4B">
        <w:rPr>
          <w:lang w:val="en-US"/>
        </w:rPr>
        <w:t>nCbS</w:t>
      </w:r>
      <w:r w:rsidRPr="001E7D4B">
        <w:rPr>
          <w:vertAlign w:val="subscript"/>
          <w:lang w:val="en-US"/>
        </w:rPr>
        <w:t>C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 w:eastAsia="ko-KR"/>
        </w:rPr>
        <w:lastRenderedPageBreak/>
        <w:t>nCbS</w:t>
      </w:r>
      <w:proofErr w:type="spellEnd"/>
      <w:proofErr w:type="gramStart"/>
      <w:r w:rsidRPr="001E7D4B">
        <w:rPr>
          <w:lang w:val="en-US"/>
        </w:rPr>
        <w:t>  &gt;</w:t>
      </w:r>
      <w:proofErr w:type="gramEnd"/>
      <w:r w:rsidRPr="001E7D4B">
        <w:rPr>
          <w:lang w:val="en-US"/>
        </w:rPr>
        <w:t>&gt;  1.</w:t>
      </w:r>
    </w:p>
    <w:p w:rsidR="007E0D46" w:rsidRPr="001E7D4B" w:rsidRDefault="007E0D46" w:rsidP="007E0D46">
      <w:pPr>
        <w:pStyle w:val="3D0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 xml:space="preserve">If </w:t>
      </w:r>
      <w:proofErr w:type="spellStart"/>
      <w:r w:rsidRPr="001E7D4B">
        <w:rPr>
          <w:highlight w:val="cyan"/>
          <w:lang w:val="en-US" w:eastAsia="ko-KR"/>
        </w:rPr>
        <w:t>VspModeFlag</w:t>
      </w:r>
      <w:proofErr w:type="spellEnd"/>
      <w:r w:rsidRPr="001E7D4B">
        <w:rPr>
          <w:highlight w:val="cyan"/>
          <w:lang w:val="en-US" w:eastAsia="ko-KR"/>
        </w:rPr>
        <w:t>[ </w:t>
      </w:r>
      <w:proofErr w:type="spellStart"/>
      <w:r w:rsidRPr="001E7D4B">
        <w:rPr>
          <w:highlight w:val="cyan"/>
          <w:lang w:val="en-US" w:eastAsia="ko-KR"/>
        </w:rPr>
        <w:t>xCb</w:t>
      </w:r>
      <w:proofErr w:type="spellEnd"/>
      <w:r w:rsidRPr="001E7D4B">
        <w:rPr>
          <w:highlight w:val="cyan"/>
          <w:lang w:val="en-US" w:eastAsia="ko-KR"/>
        </w:rPr>
        <w:t> + </w:t>
      </w:r>
      <w:proofErr w:type="spellStart"/>
      <w:r w:rsidRPr="001E7D4B">
        <w:rPr>
          <w:highlight w:val="cyan"/>
          <w:lang w:val="en-US" w:eastAsia="ko-KR"/>
        </w:rPr>
        <w:t>xBl</w:t>
      </w:r>
      <w:proofErr w:type="spellEnd"/>
      <w:r w:rsidRPr="001E7D4B">
        <w:rPr>
          <w:highlight w:val="cyan"/>
          <w:lang w:val="en-US" w:eastAsia="ko-KR"/>
        </w:rPr>
        <w:t> ][ </w:t>
      </w:r>
      <w:proofErr w:type="spellStart"/>
      <w:r w:rsidRPr="001E7D4B">
        <w:rPr>
          <w:highlight w:val="cyan"/>
          <w:lang w:val="en-US" w:eastAsia="ko-KR"/>
        </w:rPr>
        <w:t>yCb</w:t>
      </w:r>
      <w:proofErr w:type="spellEnd"/>
      <w:r w:rsidRPr="001E7D4B">
        <w:rPr>
          <w:highlight w:val="cyan"/>
          <w:lang w:val="en-US" w:eastAsia="ko-KR"/>
        </w:rPr>
        <w:t> + </w:t>
      </w:r>
      <w:proofErr w:type="spellStart"/>
      <w:r w:rsidRPr="001E7D4B">
        <w:rPr>
          <w:highlight w:val="cyan"/>
          <w:lang w:val="en-US" w:eastAsia="ko-KR"/>
        </w:rPr>
        <w:t>yBl</w:t>
      </w:r>
      <w:proofErr w:type="spellEnd"/>
      <w:r w:rsidRPr="001E7D4B">
        <w:rPr>
          <w:highlight w:val="cyan"/>
          <w:lang w:val="en-US" w:eastAsia="ko-KR"/>
        </w:rPr>
        <w:t xml:space="preserve"> ] is equal to 0, the following ordered steps apply: </w:t>
      </w:r>
    </w:p>
    <w:p w:rsidR="007E0D46" w:rsidRPr="001E7D4B" w:rsidRDefault="007E0D46" w:rsidP="007E0D46">
      <w:pPr>
        <w:pStyle w:val="3U1"/>
        <w:numPr>
          <w:ilvl w:val="1"/>
          <w:numId w:val="7"/>
        </w:numPr>
        <w:rPr>
          <w:lang w:val="en-US"/>
        </w:rPr>
      </w:pPr>
      <w:r w:rsidRPr="001E7D4B">
        <w:rPr>
          <w:lang w:val="en-US" w:eastAsia="ko-KR"/>
        </w:rPr>
        <w:t>Let predSamplesL0</w:t>
      </w:r>
      <w:r w:rsidRPr="001E7D4B">
        <w:rPr>
          <w:vertAlign w:val="subscript"/>
          <w:lang w:val="en-US" w:eastAsia="ko-KR"/>
        </w:rPr>
        <w:t>L</w:t>
      </w:r>
      <w:r w:rsidRPr="001E7D4B">
        <w:rPr>
          <w:lang w:val="en-US" w:eastAsia="ko-KR"/>
        </w:rPr>
        <w:t xml:space="preserve"> and predSamplesL1</w:t>
      </w:r>
      <w:r w:rsidRPr="001E7D4B">
        <w:rPr>
          <w:vertAlign w:val="subscript"/>
          <w:lang w:val="en-US" w:eastAsia="ko-KR"/>
        </w:rPr>
        <w:t>L</w:t>
      </w:r>
      <w:r w:rsidRPr="001E7D4B">
        <w:rPr>
          <w:lang w:val="en-US" w:eastAsia="ko-KR"/>
        </w:rPr>
        <w:t xml:space="preserve"> be (</w:t>
      </w:r>
      <w:proofErr w:type="spellStart"/>
      <w:r w:rsidRPr="001E7D4B">
        <w:rPr>
          <w:lang w:val="en-US" w:eastAsia="ko-KR"/>
        </w:rPr>
        <w:t>nPbW</w:t>
      </w:r>
      <w:proofErr w:type="spellEnd"/>
      <w:proofErr w:type="gramStart"/>
      <w:r w:rsidRPr="001E7D4B">
        <w:rPr>
          <w:lang w:val="en-US" w:eastAsia="ko-KR"/>
        </w:rPr>
        <w:t>)x</w:t>
      </w:r>
      <w:proofErr w:type="gramEnd"/>
      <w:r w:rsidRPr="001E7D4B">
        <w:rPr>
          <w:lang w:val="en-US" w:eastAsia="ko-KR"/>
        </w:rPr>
        <w:t>(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) arrays of predicted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values and predSampleL0</w:t>
      </w:r>
      <w:r w:rsidRPr="001E7D4B">
        <w:rPr>
          <w:vertAlign w:val="subscript"/>
          <w:lang w:val="en-US" w:eastAsia="ko-KR"/>
        </w:rPr>
        <w:t>Cb</w:t>
      </w:r>
      <w:r w:rsidRPr="001E7D4B">
        <w:rPr>
          <w:lang w:val="en-US" w:eastAsia="ko-KR"/>
        </w:rPr>
        <w:t>, predSampleL1</w:t>
      </w:r>
      <w:r w:rsidRPr="001E7D4B">
        <w:rPr>
          <w:vertAlign w:val="subscript"/>
          <w:lang w:val="en-US" w:eastAsia="ko-KR"/>
        </w:rPr>
        <w:t>Cb</w:t>
      </w:r>
      <w:r w:rsidRPr="001E7D4B">
        <w:rPr>
          <w:lang w:val="en-US" w:eastAsia="ko-KR"/>
        </w:rPr>
        <w:t>, predSampleL0</w:t>
      </w:r>
      <w:r w:rsidRPr="001E7D4B">
        <w:rPr>
          <w:vertAlign w:val="subscript"/>
          <w:lang w:val="en-US" w:eastAsia="ko-KR"/>
        </w:rPr>
        <w:t>Cr</w:t>
      </w:r>
      <w:r w:rsidRPr="001E7D4B">
        <w:rPr>
          <w:lang w:val="en-US" w:eastAsia="ko-KR"/>
        </w:rPr>
        <w:t>, and predSampleL1</w:t>
      </w:r>
      <w:r w:rsidRPr="001E7D4B">
        <w:rPr>
          <w:vertAlign w:val="subscript"/>
          <w:lang w:val="en-US" w:eastAsia="ko-KR"/>
        </w:rPr>
        <w:t>Cr</w:t>
      </w:r>
      <w:r w:rsidRPr="001E7D4B">
        <w:rPr>
          <w:lang w:val="en-US" w:eastAsia="ko-KR"/>
        </w:rPr>
        <w:t xml:space="preserve"> be (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> / 2)x(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 / 2) arrays of predicted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sample values.</w:t>
      </w:r>
    </w:p>
    <w:p w:rsidR="007E0D46" w:rsidRPr="001E7D4B" w:rsidRDefault="007E0D46" w:rsidP="007E0D46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For X being each of 0 and 1, when </w:t>
      </w: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 xml:space="preserve"> is equal to 1, the following </w:t>
      </w:r>
      <w:r w:rsidRPr="001E7D4B">
        <w:rPr>
          <w:lang w:val="en-US"/>
        </w:rPr>
        <w:t>applies:</w:t>
      </w:r>
    </w:p>
    <w:p w:rsidR="007E0D46" w:rsidRPr="001E7D4B" w:rsidRDefault="007E0D46" w:rsidP="007E0D46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When </w:t>
      </w:r>
      <w:proofErr w:type="spellStart"/>
      <w:r w:rsidRPr="001E7D4B">
        <w:rPr>
          <w:highlight w:val="cyan"/>
          <w:lang w:val="en-US"/>
        </w:rPr>
        <w:t>predFlagLX</w:t>
      </w:r>
      <w:proofErr w:type="spellEnd"/>
      <w:r w:rsidRPr="001E7D4B">
        <w:rPr>
          <w:highlight w:val="cyan"/>
          <w:lang w:val="en-US"/>
        </w:rPr>
        <w:t xml:space="preserve"> is equal to 1, the following applies.</w:t>
      </w:r>
    </w:p>
    <w:p w:rsidR="007E0D46" w:rsidRPr="001E7D4B" w:rsidRDefault="007E0D46" w:rsidP="007E0D46">
      <w:pPr>
        <w:pStyle w:val="3D3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 xml:space="preserve">The variable </w:t>
      </w:r>
      <w:proofErr w:type="spellStart"/>
      <w:r w:rsidRPr="001E7D4B">
        <w:rPr>
          <w:highlight w:val="cyan"/>
          <w:lang w:val="en-US" w:eastAsia="ko-KR"/>
        </w:rPr>
        <w:t>resPredFlag</w:t>
      </w:r>
      <w:proofErr w:type="spellEnd"/>
      <w:r w:rsidRPr="001E7D4B">
        <w:rPr>
          <w:highlight w:val="cyan"/>
          <w:lang w:val="en-US" w:eastAsia="ko-KR"/>
        </w:rPr>
        <w:t xml:space="preserve"> is derived as specified in the following: </w:t>
      </w:r>
      <w:r w:rsidRPr="001E7D4B">
        <w:rPr>
          <w:highlight w:val="yellow"/>
          <w:lang w:val="en-US" w:eastAsia="ko-KR"/>
        </w:rPr>
        <w:t>[Ed. (CY): Based on F0123, the on</w:t>
      </w:r>
      <w:r>
        <w:rPr>
          <w:highlight w:val="yellow"/>
          <w:lang w:val="en-US" w:eastAsia="ko-KR"/>
        </w:rPr>
        <w:t>l</w:t>
      </w:r>
      <w:r w:rsidRPr="001E7D4B">
        <w:rPr>
          <w:highlight w:val="yellow"/>
          <w:lang w:val="en-US" w:eastAsia="ko-KR"/>
        </w:rPr>
        <w:t xml:space="preserve">y check for </w:t>
      </w:r>
      <w:proofErr w:type="spellStart"/>
      <w:r w:rsidRPr="001E7D4B">
        <w:rPr>
          <w:highlight w:val="yellow"/>
          <w:lang w:val="en-US" w:eastAsia="ko-KR"/>
        </w:rPr>
        <w:t>resPredFlag</w:t>
      </w:r>
      <w:proofErr w:type="spellEnd"/>
      <w:r w:rsidRPr="001E7D4B">
        <w:rPr>
          <w:highlight w:val="yellow"/>
          <w:lang w:val="en-US" w:eastAsia="ko-KR"/>
        </w:rPr>
        <w:t xml:space="preserve"> is the </w:t>
      </w:r>
      <w:proofErr w:type="spellStart"/>
      <w:r w:rsidRPr="001E7D4B">
        <w:rPr>
          <w:highlight w:val="yellow"/>
          <w:lang w:val="en-US" w:eastAsia="ko-KR"/>
        </w:rPr>
        <w:t>iv_res_pred_weight_idx</w:t>
      </w:r>
      <w:proofErr w:type="spellEnd"/>
      <w:r w:rsidRPr="001E7D4B">
        <w:rPr>
          <w:highlight w:val="yellow"/>
          <w:lang w:val="en-US" w:eastAsia="ko-KR"/>
        </w:rPr>
        <w:t>, however F105 introduces other checks for ARP, which may apply to temporal residual prediction. The additional checks in H-195 need to be closely inspected. ]</w:t>
      </w:r>
    </w:p>
    <w:p w:rsidR="007E0D46" w:rsidRPr="001E7D4B" w:rsidRDefault="007E0D46">
      <w:pPr>
        <w:pStyle w:val="3E4"/>
        <w:numPr>
          <w:ilvl w:val="4"/>
          <w:numId w:val="10"/>
        </w:numPr>
        <w:tabs>
          <w:tab w:val="left" w:pos="2694"/>
        </w:tabs>
        <w:jc w:val="left"/>
        <w:rPr>
          <w:highlight w:val="cyan"/>
          <w:lang w:val="en-US" w:eastAsia="ko-KR"/>
        </w:rPr>
        <w:pPrChange w:id="163" w:author="SSugimoto" w:date="2014-01-02T22:38:00Z">
          <w:pPr>
            <w:pStyle w:val="3E4"/>
            <w:tabs>
              <w:tab w:val="left" w:pos="2694"/>
            </w:tabs>
            <w:jc w:val="left"/>
          </w:pPr>
        </w:pPrChange>
      </w:pPr>
      <w:proofErr w:type="spellStart"/>
      <w:r w:rsidRPr="001E7D4B">
        <w:rPr>
          <w:highlight w:val="cyan"/>
          <w:lang w:val="en-US" w:eastAsia="ko-KR"/>
        </w:rPr>
        <w:t>resPredFlag</w:t>
      </w:r>
      <w:proofErr w:type="spellEnd"/>
      <w:r w:rsidRPr="001E7D4B">
        <w:rPr>
          <w:highlight w:val="cyan"/>
          <w:lang w:val="en-US" w:eastAsia="ko-KR"/>
        </w:rPr>
        <w:t xml:space="preserve"> = </w:t>
      </w:r>
      <w:r w:rsidRPr="001E7D4B">
        <w:rPr>
          <w:highlight w:val="cyan"/>
          <w:lang w:val="en-US" w:eastAsia="ko-KR"/>
        </w:rPr>
        <w:tab/>
        <w:t>( </w:t>
      </w:r>
      <w:proofErr w:type="spellStart"/>
      <w:r w:rsidRPr="001E7D4B">
        <w:rPr>
          <w:highlight w:val="cyan"/>
          <w:lang w:val="en-US" w:eastAsia="ko-KR"/>
        </w:rPr>
        <w:t>iv_res_pred_weight_idx</w:t>
      </w:r>
      <w:proofErr w:type="spellEnd"/>
      <w:r w:rsidRPr="001E7D4B">
        <w:rPr>
          <w:highlight w:val="cyan"/>
          <w:lang w:val="en-US" w:eastAsia="ko-KR"/>
        </w:rPr>
        <w:t xml:space="preserve">  !=  0 )  &amp;&amp;  </w:t>
      </w:r>
      <w:proofErr w:type="spellStart"/>
      <w:r w:rsidRPr="001E7D4B">
        <w:rPr>
          <w:highlight w:val="cyan"/>
          <w:lang w:val="en-US" w:eastAsia="ko-KR"/>
        </w:rPr>
        <w:t>RpRefPicAvailFlagLX</w:t>
      </w:r>
      <w:proofErr w:type="spellEnd"/>
      <w:r w:rsidRPr="001E7D4B">
        <w:rPr>
          <w:highlight w:val="cyan"/>
          <w:lang w:val="en-US" w:eastAsia="ko-KR"/>
        </w:rPr>
        <w:t xml:space="preserve">  &amp;&amp;</w:t>
      </w:r>
      <w:r w:rsidRPr="001E7D4B">
        <w:rPr>
          <w:highlight w:val="cyan"/>
          <w:lang w:val="en-US"/>
        </w:rPr>
        <w:br/>
      </w:r>
      <w:r w:rsidRPr="001E7D4B">
        <w:rPr>
          <w:highlight w:val="cyan"/>
          <w:lang w:val="en-US"/>
        </w:rPr>
        <w:tab/>
      </w:r>
      <w:proofErr w:type="spellStart"/>
      <w:r w:rsidRPr="001E7D4B">
        <w:rPr>
          <w:highlight w:val="cyan"/>
          <w:lang w:val="en-US"/>
        </w:rPr>
        <w:t>RefRpRefAvailFlag</w:t>
      </w:r>
      <w:r>
        <w:rPr>
          <w:highlight w:val="cyan"/>
          <w:lang w:val="en-US"/>
        </w:rPr>
        <w:t>LX</w:t>
      </w:r>
      <w:proofErr w:type="spellEnd"/>
      <w:r w:rsidRPr="001E7D4B">
        <w:rPr>
          <w:highlight w:val="cyan"/>
          <w:lang w:val="en-US"/>
        </w:rPr>
        <w:t>[ </w:t>
      </w:r>
      <w:proofErr w:type="spellStart"/>
      <w:r w:rsidRPr="001E7D4B">
        <w:rPr>
          <w:highlight w:val="cyan"/>
          <w:lang w:val="en-US"/>
        </w:rPr>
        <w:t>RefViewIdx</w:t>
      </w:r>
      <w:proofErr w:type="spellEnd"/>
      <w:r w:rsidRPr="001E7D4B">
        <w:rPr>
          <w:highlight w:val="cyan"/>
          <w:lang w:val="en-US"/>
        </w:rPr>
        <w:t>[ </w:t>
      </w:r>
      <w:proofErr w:type="spellStart"/>
      <w:r w:rsidRPr="001E7D4B">
        <w:rPr>
          <w:highlight w:val="cyan"/>
          <w:lang w:val="en-US"/>
        </w:rPr>
        <w:t>xP</w:t>
      </w:r>
      <w:proofErr w:type="spellEnd"/>
      <w:r w:rsidRPr="001E7D4B">
        <w:rPr>
          <w:highlight w:val="cyan"/>
          <w:lang w:val="en-US"/>
        </w:rPr>
        <w:t> ][ </w:t>
      </w:r>
      <w:proofErr w:type="spellStart"/>
      <w:r w:rsidRPr="001E7D4B">
        <w:rPr>
          <w:highlight w:val="cyan"/>
          <w:lang w:val="en-US"/>
        </w:rPr>
        <w:t>yP</w:t>
      </w:r>
      <w:proofErr w:type="spellEnd"/>
      <w:r w:rsidRPr="001E7D4B">
        <w:rPr>
          <w:highlight w:val="cyan"/>
          <w:lang w:val="en-US"/>
        </w:rPr>
        <w:t> ] ]</w:t>
      </w:r>
      <w:ins w:id="164" w:author="SSugimoto" w:date="2014-01-03T00:06:00Z">
        <w:r w:rsidR="00991836">
          <w:rPr>
            <w:rFonts w:eastAsiaTheme="minorEastAsia" w:hint="eastAsia"/>
            <w:lang w:val="en-US" w:eastAsia="ja-JP"/>
          </w:rPr>
          <w:t xml:space="preserve"> &amp;&amp; </w:t>
        </w:r>
        <w:r w:rsidR="00991836" w:rsidRPr="001E7D4B">
          <w:t>( </w:t>
        </w:r>
        <w:proofErr w:type="spellStart"/>
        <w:r w:rsidR="00991836" w:rsidRPr="001E7D4B">
          <w:t>DiffPicOrderCnt</w:t>
        </w:r>
        <w:proofErr w:type="spellEnd"/>
        <w:r w:rsidR="00991836" w:rsidRPr="001E7D4B">
          <w:t>( </w:t>
        </w:r>
        <w:proofErr w:type="spellStart"/>
        <w:r w:rsidR="00991836" w:rsidRPr="001E7D4B">
          <w:t>currPic</w:t>
        </w:r>
        <w:proofErr w:type="spellEnd"/>
        <w:r w:rsidR="00991836" w:rsidRPr="001E7D4B">
          <w:t>, </w:t>
        </w:r>
        <w:proofErr w:type="spellStart"/>
        <w:r w:rsidR="00991836" w:rsidRPr="001E7D4B">
          <w:t>RefPicList</w:t>
        </w:r>
        <w:r w:rsidR="00991836">
          <w:rPr>
            <w:rFonts w:eastAsiaTheme="minorEastAsia" w:hint="eastAsia"/>
            <w:lang w:eastAsia="ja-JP"/>
          </w:rPr>
          <w:t>X</w:t>
        </w:r>
        <w:proofErr w:type="spellEnd"/>
        <w:r w:rsidR="00991836" w:rsidRPr="001E7D4B">
          <w:t>[ </w:t>
        </w:r>
        <w:proofErr w:type="spellStart"/>
        <w:r w:rsidR="00991836" w:rsidRPr="001E7D4B">
          <w:t>refIdxL</w:t>
        </w:r>
        <w:r w:rsidR="00991836">
          <w:rPr>
            <w:rFonts w:eastAsiaTheme="minorEastAsia" w:hint="eastAsia"/>
            <w:lang w:eastAsia="ja-JP"/>
          </w:rPr>
          <w:t>X</w:t>
        </w:r>
        <w:proofErr w:type="spellEnd"/>
        <w:r w:rsidR="00991836" w:rsidRPr="001E7D4B">
          <w:t> ] ) </w:t>
        </w:r>
        <w:r w:rsidR="00991836">
          <w:rPr>
            <w:rFonts w:eastAsiaTheme="minorEastAsia" w:hint="eastAsia"/>
            <w:lang w:eastAsia="ja-JP"/>
          </w:rPr>
          <w:t>!</w:t>
        </w:r>
        <w:r w:rsidR="00991836" w:rsidRPr="001E7D4B">
          <w:t>=  0</w:t>
        </w:r>
        <w:r w:rsidR="00991836">
          <w:rPr>
            <w:rFonts w:eastAsiaTheme="minorEastAsia" w:hint="eastAsia"/>
            <w:lang w:eastAsia="ja-JP"/>
          </w:rPr>
          <w:t xml:space="preserve"> </w:t>
        </w:r>
        <w:r w:rsidR="00991836">
          <w:t>)</w:t>
        </w:r>
      </w:ins>
      <w:r w:rsidRPr="001E7D4B">
        <w:rPr>
          <w:lang w:val="en-US"/>
        </w:rPr>
        <w:tab/>
      </w:r>
      <w:r w:rsidRPr="001E7D4B">
        <w:rPr>
          <w:highlight w:val="cyan"/>
          <w:lang w:val="en-US"/>
        </w:rPr>
        <w:t>(</w:t>
      </w:r>
      <w:r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H \h </w:instrText>
      </w:r>
      <w:r w:rsidRPr="001E7D4B">
        <w:rPr>
          <w:highlight w:val="cyan"/>
          <w:lang w:val="en-US" w:eastAsia="ko-KR"/>
        </w:rPr>
      </w:r>
      <w:r w:rsidRPr="001E7D4B">
        <w:rPr>
          <w:highlight w:val="cyan"/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/>
        </w:rPr>
        <w:noBreakHyphen/>
      </w:r>
      <w:r w:rsidRPr="001E7D4B">
        <w:rPr>
          <w:highlight w:val="cyan"/>
          <w:lang w:val="en-US"/>
        </w:rPr>
        <w:fldChar w:fldCharType="begin" w:fldLock="1"/>
      </w:r>
      <w:r w:rsidRPr="001E7D4B">
        <w:rPr>
          <w:highlight w:val="cyan"/>
          <w:lang w:val="en-US"/>
        </w:rPr>
        <w:instrText xml:space="preserve"> SEQ Equation \* ARABIC </w:instrText>
      </w:r>
      <w:r w:rsidRPr="001E7D4B">
        <w:rPr>
          <w:highlight w:val="cyan"/>
          <w:lang w:val="en-US"/>
        </w:rPr>
        <w:fldChar w:fldCharType="separate"/>
      </w:r>
      <w:r>
        <w:rPr>
          <w:noProof/>
          <w:highlight w:val="cyan"/>
          <w:lang w:val="en-US"/>
        </w:rPr>
        <w:t>173</w:t>
      </w:r>
      <w:r w:rsidRPr="001E7D4B">
        <w:rPr>
          <w:highlight w:val="cyan"/>
          <w:lang w:val="en-US"/>
        </w:rPr>
        <w:fldChar w:fldCharType="end"/>
      </w:r>
      <w:r w:rsidRPr="001E7D4B">
        <w:rPr>
          <w:highlight w:val="cyan"/>
          <w:lang w:val="en-US"/>
        </w:rPr>
        <w:t>)</w:t>
      </w:r>
    </w:p>
    <w:p w:rsidR="007E0D46" w:rsidRPr="00C202B8" w:rsidRDefault="007E0D46" w:rsidP="00B84BDE">
      <w:pPr>
        <w:pStyle w:val="3D3"/>
        <w:rPr>
          <w:highlight w:val="cyan"/>
          <w:lang w:val="en-US" w:eastAsia="ko-KR"/>
        </w:rPr>
      </w:pPr>
      <w:r w:rsidRPr="00A07E15">
        <w:rPr>
          <w:highlight w:val="cyan"/>
          <w:lang w:val="en-US" w:eastAsia="ko-KR"/>
        </w:rPr>
        <w:t xml:space="preserve">If </w:t>
      </w:r>
      <w:proofErr w:type="spellStart"/>
      <w:r w:rsidRPr="00A07E15">
        <w:rPr>
          <w:highlight w:val="cyan"/>
          <w:lang w:val="en-US" w:eastAsia="ko-KR"/>
        </w:rPr>
        <w:t>resPredFlag</w:t>
      </w:r>
      <w:proofErr w:type="spellEnd"/>
      <w:r w:rsidRPr="00A07E15">
        <w:rPr>
          <w:highlight w:val="cyan"/>
          <w:lang w:val="en-US" w:eastAsia="ko-KR"/>
        </w:rPr>
        <w:t xml:space="preserve"> is equal to 1, </w:t>
      </w:r>
      <w:r w:rsidRPr="00B84BDE">
        <w:rPr>
          <w:highlight w:val="cyan"/>
          <w:lang w:val="en-US" w:eastAsia="ko-KR"/>
        </w:rPr>
        <w:t xml:space="preserve">the bilinear sample interpolation and residual prediction process as specified in </w:t>
      </w:r>
      <w:proofErr w:type="spellStart"/>
      <w:r w:rsidRPr="00B84BDE">
        <w:rPr>
          <w:highlight w:val="cyan"/>
          <w:lang w:val="en-US" w:eastAsia="ko-KR"/>
        </w:rPr>
        <w:t>subclause</w:t>
      </w:r>
      <w:proofErr w:type="spellEnd"/>
      <w:r w:rsidRPr="00B84BDE">
        <w:rPr>
          <w:highlight w:val="cyan"/>
          <w:lang w:val="en-US" w:eastAsia="ko-KR"/>
        </w:rPr>
        <w:t xml:space="preserve"> </w:t>
      </w:r>
      <w:r w:rsidRPr="00B84BDE">
        <w:rPr>
          <w:highlight w:val="cyan"/>
          <w:lang w:val="en-US" w:eastAsia="ko-KR"/>
        </w:rPr>
        <w:fldChar w:fldCharType="begin" w:fldLock="1"/>
      </w:r>
      <w:r w:rsidRPr="00B84BDE">
        <w:rPr>
          <w:highlight w:val="cyan"/>
          <w:lang w:val="en-US" w:eastAsia="ko-KR"/>
        </w:rPr>
        <w:instrText xml:space="preserve"> REF _Ref327895369 \r \h </w:instrText>
      </w:r>
      <w:r w:rsidRPr="00B84BDE">
        <w:rPr>
          <w:highlight w:val="cyan"/>
          <w:lang w:val="en-US" w:eastAsia="ko-KR"/>
        </w:rPr>
      </w:r>
      <w:r w:rsidRPr="00B84BDE">
        <w:rPr>
          <w:highlight w:val="cyan"/>
          <w:lang w:val="en-US" w:eastAsia="ko-KR"/>
        </w:rPr>
        <w:fldChar w:fldCharType="separate"/>
      </w:r>
      <w:r w:rsidRPr="00B84BDE">
        <w:rPr>
          <w:highlight w:val="cyan"/>
          <w:lang w:val="en-US" w:eastAsia="ko-KR"/>
        </w:rPr>
        <w:t>H.8.5.3.3.7</w:t>
      </w:r>
      <w:r w:rsidRPr="00B84BDE">
        <w:rPr>
          <w:highlight w:val="cyan"/>
          <w:lang w:val="en-US" w:eastAsia="ko-KR"/>
        </w:rPr>
        <w:fldChar w:fldCharType="end"/>
      </w:r>
      <w:r w:rsidRPr="00A07E15">
        <w:rPr>
          <w:highlight w:val="cyan"/>
          <w:lang w:val="en-US" w:eastAsia="ko-KR"/>
        </w:rPr>
        <w:t xml:space="preserve"> is invoked with the </w:t>
      </w:r>
      <w:proofErr w:type="spellStart"/>
      <w:r w:rsidRPr="00A07E15">
        <w:rPr>
          <w:highlight w:val="cyan"/>
          <w:lang w:val="en-US" w:eastAsia="ko-KR"/>
        </w:rPr>
        <w:t>luma</w:t>
      </w:r>
      <w:proofErr w:type="spellEnd"/>
      <w:r w:rsidRPr="00A07E15">
        <w:rPr>
          <w:highlight w:val="cyan"/>
          <w:lang w:val="en-US" w:eastAsia="ko-KR"/>
        </w:rPr>
        <w:t xml:space="preserve"> locations ( </w:t>
      </w:r>
      <w:proofErr w:type="spellStart"/>
      <w:r w:rsidRPr="00B84BDE">
        <w:rPr>
          <w:highlight w:val="cyan"/>
          <w:lang w:val="en-US" w:eastAsia="ko-KR"/>
        </w:rPr>
        <w:t>xCb</w:t>
      </w:r>
      <w:proofErr w:type="spellEnd"/>
      <w:r w:rsidRPr="00B84BDE">
        <w:rPr>
          <w:highlight w:val="cyan"/>
          <w:lang w:val="en-US" w:eastAsia="ko-KR"/>
        </w:rPr>
        <w:t>, </w:t>
      </w:r>
      <w:proofErr w:type="spellStart"/>
      <w:r w:rsidRPr="00B84BDE">
        <w:rPr>
          <w:highlight w:val="cyan"/>
          <w:lang w:val="en-US" w:eastAsia="ko-KR"/>
        </w:rPr>
        <w:t>yCb</w:t>
      </w:r>
      <w:proofErr w:type="spellEnd"/>
      <w:r w:rsidRPr="00B84BDE">
        <w:rPr>
          <w:highlight w:val="cyan"/>
          <w:lang w:val="en-US" w:eastAsia="ko-KR"/>
        </w:rPr>
        <w:t> ), ( </w:t>
      </w:r>
      <w:proofErr w:type="spellStart"/>
      <w:r w:rsidRPr="00B84BDE">
        <w:rPr>
          <w:highlight w:val="cyan"/>
          <w:lang w:val="en-US" w:eastAsia="ko-KR"/>
        </w:rPr>
        <w:t>xBl</w:t>
      </w:r>
      <w:proofErr w:type="spellEnd"/>
      <w:r w:rsidRPr="00B84BDE">
        <w:rPr>
          <w:highlight w:val="cyan"/>
          <w:lang w:val="en-US" w:eastAsia="ko-KR"/>
        </w:rPr>
        <w:t>, </w:t>
      </w:r>
      <w:proofErr w:type="spellStart"/>
      <w:r w:rsidRPr="00B84BDE">
        <w:rPr>
          <w:highlight w:val="cyan"/>
          <w:lang w:val="en-US" w:eastAsia="ko-KR"/>
        </w:rPr>
        <w:t>yBl</w:t>
      </w:r>
      <w:proofErr w:type="spellEnd"/>
      <w:r w:rsidRPr="00B84BDE">
        <w:rPr>
          <w:highlight w:val="cyan"/>
          <w:lang w:val="en-US" w:eastAsia="ko-KR"/>
        </w:rPr>
        <w:t xml:space="preserve"> ), the size of the current </w:t>
      </w:r>
      <w:proofErr w:type="spellStart"/>
      <w:r w:rsidRPr="00B84BDE">
        <w:rPr>
          <w:highlight w:val="cyan"/>
          <w:lang w:val="en-US" w:eastAsia="ko-KR"/>
        </w:rPr>
        <w:t>luma</w:t>
      </w:r>
      <w:proofErr w:type="spellEnd"/>
      <w:r w:rsidRPr="00B84BDE">
        <w:rPr>
          <w:highlight w:val="cyan"/>
          <w:lang w:val="en-US" w:eastAsia="ko-KR"/>
        </w:rPr>
        <w:t xml:space="preserve"> coding block </w:t>
      </w:r>
      <w:proofErr w:type="spellStart"/>
      <w:r w:rsidRPr="00B84BDE">
        <w:rPr>
          <w:highlight w:val="cyan"/>
          <w:lang w:val="en-US" w:eastAsia="ko-KR"/>
        </w:rPr>
        <w:t>nCbS</w:t>
      </w:r>
      <w:proofErr w:type="spellEnd"/>
      <w:r w:rsidRPr="00B84BDE">
        <w:rPr>
          <w:highlight w:val="cyan"/>
          <w:lang w:val="en-US" w:eastAsia="ko-KR"/>
        </w:rPr>
        <w:t xml:space="preserve">, the width and the height of the current </w:t>
      </w:r>
      <w:proofErr w:type="spellStart"/>
      <w:r w:rsidRPr="00B84BDE">
        <w:rPr>
          <w:highlight w:val="cyan"/>
          <w:lang w:val="en-US" w:eastAsia="ko-KR"/>
        </w:rPr>
        <w:t>luma</w:t>
      </w:r>
      <w:proofErr w:type="spellEnd"/>
      <w:r w:rsidRPr="00B84BDE">
        <w:rPr>
          <w:highlight w:val="cyan"/>
          <w:lang w:val="en-US" w:eastAsia="ko-KR"/>
        </w:rPr>
        <w:t xml:space="preserve"> prediction block </w:t>
      </w:r>
      <w:proofErr w:type="spellStart"/>
      <w:r w:rsidRPr="00B84BDE">
        <w:rPr>
          <w:highlight w:val="cyan"/>
          <w:lang w:val="en-US" w:eastAsia="ko-KR"/>
        </w:rPr>
        <w:t>nPbW</w:t>
      </w:r>
      <w:proofErr w:type="spellEnd"/>
      <w:r w:rsidRPr="00B84BDE">
        <w:rPr>
          <w:highlight w:val="cyan"/>
          <w:lang w:val="en-US" w:eastAsia="ko-KR"/>
        </w:rPr>
        <w:t xml:space="preserve">, </w:t>
      </w:r>
      <w:proofErr w:type="spellStart"/>
      <w:r w:rsidRPr="00B84BDE">
        <w:rPr>
          <w:highlight w:val="cyan"/>
          <w:lang w:val="en-US" w:eastAsia="ko-KR"/>
        </w:rPr>
        <w:t>nPbH</w:t>
      </w:r>
      <w:proofErr w:type="spellEnd"/>
      <w:r w:rsidRPr="00B84BDE">
        <w:rPr>
          <w:highlight w:val="cyan"/>
          <w:lang w:val="en-US" w:eastAsia="ko-KR"/>
        </w:rPr>
        <w:t xml:space="preserve">, the prediction list indication X, the prediction list utilization flag </w:t>
      </w:r>
      <w:proofErr w:type="spellStart"/>
      <w:r w:rsidRPr="00B84BDE">
        <w:rPr>
          <w:highlight w:val="cyan"/>
          <w:lang w:val="en-US" w:eastAsia="ko-KR"/>
        </w:rPr>
        <w:t>predFlagLX</w:t>
      </w:r>
      <w:proofErr w:type="spellEnd"/>
      <w:r w:rsidRPr="00B84BDE">
        <w:rPr>
          <w:highlight w:val="cyan"/>
          <w:lang w:val="en-US" w:eastAsia="ko-KR"/>
        </w:rPr>
        <w:t xml:space="preserve">, the reference index </w:t>
      </w:r>
      <w:proofErr w:type="spellStart"/>
      <w:r w:rsidRPr="00B84BDE">
        <w:rPr>
          <w:highlight w:val="cyan"/>
          <w:lang w:val="en-US" w:eastAsia="ko-KR"/>
        </w:rPr>
        <w:t>refIdxLX</w:t>
      </w:r>
      <w:proofErr w:type="spellEnd"/>
      <w:r w:rsidRPr="00B84BDE">
        <w:rPr>
          <w:highlight w:val="cyan"/>
          <w:lang w:val="en-US" w:eastAsia="ko-KR"/>
        </w:rPr>
        <w:t xml:space="preserve">, and the motion vectors </w:t>
      </w:r>
      <w:proofErr w:type="spellStart"/>
      <w:r w:rsidRPr="00B84BDE">
        <w:rPr>
          <w:highlight w:val="cyan"/>
          <w:lang w:val="en-US" w:eastAsia="ko-KR"/>
        </w:rPr>
        <w:t>mvLX</w:t>
      </w:r>
      <w:proofErr w:type="spellEnd"/>
      <w:r w:rsidRPr="00B84BDE">
        <w:rPr>
          <w:highlight w:val="cyan"/>
          <w:lang w:val="en-US" w:eastAsia="ko-KR"/>
        </w:rPr>
        <w:t xml:space="preserve">, </w:t>
      </w:r>
      <w:proofErr w:type="spellStart"/>
      <w:r w:rsidRPr="00B84BDE">
        <w:rPr>
          <w:highlight w:val="cyan"/>
          <w:lang w:val="en-US" w:eastAsia="ko-KR"/>
        </w:rPr>
        <w:t>mvCLX</w:t>
      </w:r>
      <w:proofErr w:type="spellEnd"/>
      <w:r w:rsidRPr="00B84BDE">
        <w:rPr>
          <w:highlight w:val="cyan"/>
          <w:lang w:val="en-US" w:eastAsia="ko-KR"/>
        </w:rPr>
        <w:t xml:space="preserve">, as the inputs and the outputs are the arrays </w:t>
      </w:r>
      <w:proofErr w:type="spellStart"/>
      <w:r w:rsidRPr="00B84BDE">
        <w:rPr>
          <w:highlight w:val="cyan"/>
          <w:lang w:val="en-US" w:eastAsia="ko-KR"/>
        </w:rPr>
        <w:t>predSamplesLX</w:t>
      </w:r>
      <w:r w:rsidRPr="00B84BDE">
        <w:rPr>
          <w:highlight w:val="cyan"/>
          <w:vertAlign w:val="subscript"/>
          <w:lang w:val="en-US"/>
        </w:rPr>
        <w:t>L</w:t>
      </w:r>
      <w:proofErr w:type="spellEnd"/>
      <w:r w:rsidRPr="00146ECD">
        <w:rPr>
          <w:highlight w:val="cyan"/>
          <w:lang w:val="en-US" w:eastAsia="ko-KR"/>
        </w:rPr>
        <w:t xml:space="preserve">, </w:t>
      </w:r>
      <w:proofErr w:type="spellStart"/>
      <w:r w:rsidRPr="00146ECD">
        <w:rPr>
          <w:highlight w:val="cyan"/>
          <w:lang w:val="en-US" w:eastAsia="ko-KR"/>
        </w:rPr>
        <w:t>predSamplesLX</w:t>
      </w:r>
      <w:r w:rsidRPr="00146ECD">
        <w:rPr>
          <w:highlight w:val="cyan"/>
          <w:vertAlign w:val="subscript"/>
          <w:lang w:val="en-US"/>
        </w:rPr>
        <w:t>Cb</w:t>
      </w:r>
      <w:proofErr w:type="spellEnd"/>
      <w:r w:rsidRPr="00146ECD">
        <w:rPr>
          <w:highlight w:val="cyan"/>
          <w:lang w:val="en-US" w:eastAsia="ko-KR"/>
        </w:rPr>
        <w:t xml:space="preserve">, and </w:t>
      </w:r>
      <w:proofErr w:type="spellStart"/>
      <w:r w:rsidRPr="00146ECD">
        <w:rPr>
          <w:highlight w:val="cyan"/>
          <w:lang w:val="en-US" w:eastAsia="ko-KR"/>
        </w:rPr>
        <w:t>predSamplesLX</w:t>
      </w:r>
      <w:r w:rsidRPr="00110DBD">
        <w:rPr>
          <w:highlight w:val="cyan"/>
          <w:vertAlign w:val="subscript"/>
          <w:lang w:val="en-US"/>
        </w:rPr>
        <w:t>Cr</w:t>
      </w:r>
      <w:proofErr w:type="spellEnd"/>
      <w:r w:rsidRPr="00110DBD">
        <w:rPr>
          <w:highlight w:val="cyan"/>
          <w:lang w:val="en-US" w:eastAsia="ko-KR"/>
        </w:rPr>
        <w:t>.</w:t>
      </w:r>
    </w:p>
    <w:p w:rsidR="007E0D46" w:rsidRPr="001E7D4B" w:rsidRDefault="007E0D46" w:rsidP="007E0D46">
      <w:pPr>
        <w:pStyle w:val="3D3"/>
        <w:rPr>
          <w:highlight w:val="cyan"/>
          <w:lang w:val="en-US"/>
        </w:rPr>
      </w:pPr>
      <w:r w:rsidRPr="001E7D4B">
        <w:rPr>
          <w:highlight w:val="cyan"/>
          <w:lang w:val="en-US"/>
        </w:rPr>
        <w:t>Otherwise, ( </w:t>
      </w:r>
      <w:proofErr w:type="spellStart"/>
      <w:r w:rsidRPr="001E7D4B">
        <w:rPr>
          <w:highlight w:val="cyan"/>
          <w:lang w:val="en-US"/>
        </w:rPr>
        <w:t>resPredFlag</w:t>
      </w:r>
      <w:proofErr w:type="spellEnd"/>
      <w:r w:rsidRPr="001E7D4B">
        <w:rPr>
          <w:highlight w:val="cyan"/>
          <w:lang w:val="en-US"/>
        </w:rPr>
        <w:t xml:space="preserve"> is equal to 0 ), the following applies: </w:t>
      </w:r>
    </w:p>
    <w:p w:rsidR="007E0D46" w:rsidRPr="001E7D4B" w:rsidRDefault="007E0D46" w:rsidP="007E0D46">
      <w:pPr>
        <w:pStyle w:val="3D4"/>
        <w:rPr>
          <w:lang w:val="en-US" w:eastAsia="ko-KR"/>
        </w:rPr>
      </w:pPr>
      <w:r w:rsidRPr="001E7D4B">
        <w:rPr>
          <w:lang w:val="en-US" w:eastAsia="ko-KR"/>
        </w:rPr>
        <w:t xml:space="preserve">The reference picture consisting of an ordered two-dimensional array </w:t>
      </w:r>
      <w:proofErr w:type="spellStart"/>
      <w:r w:rsidRPr="001E7D4B">
        <w:rPr>
          <w:lang w:val="en-US" w:eastAsia="ko-KR"/>
        </w:rPr>
        <w:t>refPicLX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 xml:space="preserve"> of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samples and two ordered two-dimensional arrays </w:t>
      </w:r>
      <w:proofErr w:type="spellStart"/>
      <w:r w:rsidRPr="001E7D4B">
        <w:rPr>
          <w:lang w:val="en-US" w:eastAsia="ko-KR"/>
        </w:rPr>
        <w:t>refPicLX</w:t>
      </w:r>
      <w:r w:rsidRPr="001E7D4B">
        <w:rPr>
          <w:vertAlign w:val="subscript"/>
          <w:lang w:val="en-US" w:eastAsia="ko-KR"/>
        </w:rPr>
        <w:t>Cb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refPicLX</w:t>
      </w:r>
      <w:r w:rsidRPr="001E7D4B">
        <w:rPr>
          <w:vertAlign w:val="subscript"/>
          <w:lang w:val="en-US" w:eastAsia="ko-KR"/>
        </w:rPr>
        <w:t>Cr</w:t>
      </w:r>
      <w:proofErr w:type="spellEnd"/>
      <w:r w:rsidRPr="001E7D4B">
        <w:rPr>
          <w:lang w:val="en-US" w:eastAsia="ko-KR"/>
        </w:rPr>
        <w:t xml:space="preserve"> of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samples is derived by invoking the process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/>
        </w:rPr>
        <w:t>8.5.</w:t>
      </w:r>
      <w:r w:rsidRPr="001E7D4B">
        <w:rPr>
          <w:lang w:val="en-US" w:eastAsia="ko-KR"/>
        </w:rPr>
        <w:t>3.3.</w:t>
      </w:r>
      <w:r w:rsidRPr="001E7D4B">
        <w:rPr>
          <w:lang w:val="en-US"/>
        </w:rPr>
        <w:t>2</w:t>
      </w:r>
      <w:r w:rsidRPr="001E7D4B">
        <w:rPr>
          <w:lang w:val="en-US" w:eastAsia="ko-KR"/>
        </w:rPr>
        <w:t xml:space="preserve"> with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 as input.</w:t>
      </w:r>
    </w:p>
    <w:p w:rsidR="007E0D46" w:rsidRPr="001E7D4B" w:rsidRDefault="007E0D46" w:rsidP="007E0D46">
      <w:pPr>
        <w:pStyle w:val="3D4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 xml:space="preserve">If </w:t>
      </w:r>
      <w:proofErr w:type="spellStart"/>
      <w:r w:rsidRPr="001E7D4B">
        <w:rPr>
          <w:highlight w:val="cyan"/>
          <w:lang w:val="en-US" w:eastAsia="ko-KR"/>
        </w:rPr>
        <w:t>DepthFlag</w:t>
      </w:r>
      <w:proofErr w:type="spellEnd"/>
      <w:r w:rsidRPr="001E7D4B">
        <w:rPr>
          <w:highlight w:val="cyan"/>
          <w:lang w:val="en-US" w:eastAsia="ko-KR"/>
        </w:rPr>
        <w:t xml:space="preserve"> is equal to 0, t</w:t>
      </w:r>
      <w:r w:rsidRPr="001E7D4B">
        <w:rPr>
          <w:lang w:val="en-US"/>
        </w:rPr>
        <w:t xml:space="preserve">he </w:t>
      </w:r>
      <w:r w:rsidRPr="001E7D4B">
        <w:rPr>
          <w:lang w:val="en-US" w:eastAsia="ko-KR"/>
        </w:rPr>
        <w:t xml:space="preserve">arrays </w:t>
      </w:r>
      <w:proofErr w:type="spellStart"/>
      <w:r w:rsidRPr="001E7D4B">
        <w:rPr>
          <w:lang w:val="en-US" w:eastAsia="ko-KR"/>
        </w:rPr>
        <w:t>predSamplesLX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predSamplesLX</w:t>
      </w:r>
      <w:r w:rsidRPr="001E7D4B">
        <w:rPr>
          <w:vertAlign w:val="subscript"/>
          <w:lang w:val="en-US" w:eastAsia="ko-KR"/>
        </w:rPr>
        <w:t>Cb</w:t>
      </w:r>
      <w:proofErr w:type="spellEnd"/>
      <w:r w:rsidRPr="001E7D4B">
        <w:rPr>
          <w:lang w:val="en-US" w:eastAsia="ko-KR"/>
        </w:rPr>
        <w:t xml:space="preserve">, and </w:t>
      </w:r>
      <w:proofErr w:type="spellStart"/>
      <w:r w:rsidRPr="001E7D4B">
        <w:rPr>
          <w:lang w:val="en-US" w:eastAsia="ko-KR"/>
        </w:rPr>
        <w:t>predSamplesLX</w:t>
      </w:r>
      <w:r w:rsidRPr="001E7D4B">
        <w:rPr>
          <w:vertAlign w:val="subscript"/>
          <w:lang w:val="en-US" w:eastAsia="ko-KR"/>
        </w:rPr>
        <w:t>Cr</w:t>
      </w:r>
      <w:proofErr w:type="spellEnd"/>
      <w:r w:rsidRPr="001E7D4B">
        <w:rPr>
          <w:lang w:val="en-US" w:eastAsia="ko-KR"/>
        </w:rPr>
        <w:t xml:space="preserve"> are derived by invoking the fractional sample interpolation process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8.5.</w:t>
      </w:r>
      <w:r w:rsidRPr="001E7D4B">
        <w:rPr>
          <w:lang w:val="en-US" w:eastAsia="ko-KR"/>
        </w:rPr>
        <w:t xml:space="preserve">3.3.3 with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locations </w:t>
      </w:r>
      <w:proofErr w:type="gramStart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xCb</w:t>
      </w:r>
      <w:proofErr w:type="spellEnd"/>
      <w:proofErr w:type="gram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> ) and ( </w:t>
      </w:r>
      <w:proofErr w:type="spellStart"/>
      <w:r w:rsidRPr="001E7D4B">
        <w:rPr>
          <w:lang w:val="en-US" w:eastAsia="ko-KR"/>
        </w:rPr>
        <w:t>xBl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yBl</w:t>
      </w:r>
      <w:proofErr w:type="spellEnd"/>
      <w:r w:rsidRPr="001E7D4B">
        <w:rPr>
          <w:lang w:val="en-US" w:eastAsia="ko-KR"/>
        </w:rPr>
        <w:t xml:space="preserve"> ),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, the motion vectors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mvCLX</w:t>
      </w:r>
      <w:proofErr w:type="spellEnd"/>
      <w:r w:rsidRPr="001E7D4B">
        <w:rPr>
          <w:lang w:val="en-US" w:eastAsia="ko-KR"/>
        </w:rPr>
        <w:t xml:space="preserve">, and the reference arrays </w:t>
      </w:r>
      <w:proofErr w:type="spellStart"/>
      <w:r w:rsidRPr="001E7D4B">
        <w:rPr>
          <w:lang w:val="en-US" w:eastAsia="ko-KR"/>
        </w:rPr>
        <w:lastRenderedPageBreak/>
        <w:t>refPicLX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refPicLX</w:t>
      </w:r>
      <w:r w:rsidRPr="001E7D4B">
        <w:rPr>
          <w:vertAlign w:val="subscript"/>
          <w:lang w:val="en-US" w:eastAsia="ko-KR"/>
        </w:rPr>
        <w:t>Cb</w:t>
      </w:r>
      <w:proofErr w:type="spellEnd"/>
      <w:r w:rsidRPr="001E7D4B">
        <w:rPr>
          <w:lang w:val="en-US" w:eastAsia="ko-KR"/>
        </w:rPr>
        <w:t xml:space="preserve">, and </w:t>
      </w:r>
      <w:proofErr w:type="spellStart"/>
      <w:r w:rsidRPr="001E7D4B">
        <w:rPr>
          <w:lang w:val="en-US" w:eastAsia="ko-KR"/>
        </w:rPr>
        <w:t>refPicLX</w:t>
      </w:r>
      <w:r w:rsidRPr="001E7D4B">
        <w:rPr>
          <w:vertAlign w:val="subscript"/>
          <w:lang w:val="en-US" w:eastAsia="ko-KR"/>
        </w:rPr>
        <w:t>Cr</w:t>
      </w:r>
      <w:proofErr w:type="spellEnd"/>
      <w:r w:rsidRPr="001E7D4B">
        <w:rPr>
          <w:lang w:val="en-US" w:eastAsia="ko-KR"/>
        </w:rPr>
        <w:t xml:space="preserve"> as inputs.</w:t>
      </w:r>
    </w:p>
    <w:p w:rsidR="007E0D46" w:rsidRPr="001E7D4B" w:rsidRDefault="007E0D46" w:rsidP="007E0D46">
      <w:pPr>
        <w:pStyle w:val="3D4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>Otherwise, (</w:t>
      </w:r>
      <w:proofErr w:type="spellStart"/>
      <w:r w:rsidRPr="001E7D4B">
        <w:rPr>
          <w:highlight w:val="cyan"/>
          <w:lang w:val="en-US" w:eastAsia="ko-KR"/>
        </w:rPr>
        <w:t>DepthFlag</w:t>
      </w:r>
      <w:proofErr w:type="spellEnd"/>
      <w:r w:rsidRPr="001E7D4B">
        <w:rPr>
          <w:highlight w:val="cyan"/>
          <w:lang w:val="en-US" w:eastAsia="ko-KR"/>
        </w:rPr>
        <w:t xml:space="preserve"> is equal to 1), arrays </w:t>
      </w:r>
      <w:proofErr w:type="spellStart"/>
      <w:r w:rsidRPr="001E7D4B">
        <w:rPr>
          <w:highlight w:val="cyan"/>
          <w:lang w:val="en-US" w:eastAsia="ko-KR"/>
        </w:rPr>
        <w:t>predSamplesLX</w:t>
      </w:r>
      <w:r w:rsidRPr="001E7D4B">
        <w:rPr>
          <w:highlight w:val="cyan"/>
          <w:vertAlign w:val="subscript"/>
          <w:lang w:val="en-US" w:eastAsia="ko-KR"/>
        </w:rPr>
        <w:t>L</w:t>
      </w:r>
      <w:proofErr w:type="spellEnd"/>
      <w:r w:rsidRPr="001E7D4B">
        <w:rPr>
          <w:highlight w:val="cyan"/>
          <w:lang w:val="en-US" w:eastAsia="ko-KR"/>
        </w:rPr>
        <w:t xml:space="preserve">, </w:t>
      </w:r>
      <w:proofErr w:type="spellStart"/>
      <w:r w:rsidRPr="001E7D4B">
        <w:rPr>
          <w:highlight w:val="cyan"/>
          <w:lang w:val="en-US" w:eastAsia="ko-KR"/>
        </w:rPr>
        <w:t>predSamplesLX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 w:eastAsia="ko-KR"/>
        </w:rPr>
        <w:t xml:space="preserve">, and </w:t>
      </w:r>
      <w:proofErr w:type="spellStart"/>
      <w:r w:rsidRPr="001E7D4B">
        <w:rPr>
          <w:highlight w:val="cyan"/>
          <w:lang w:val="en-US" w:eastAsia="ko-KR"/>
        </w:rPr>
        <w:t>predSamplesLX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 w:eastAsia="ko-KR"/>
        </w:rPr>
        <w:t xml:space="preserve"> are derived by invoking the full sample interpolation process specified in </w:t>
      </w:r>
      <w:proofErr w:type="spellStart"/>
      <w:r w:rsidRPr="001E7D4B">
        <w:rPr>
          <w:highlight w:val="cyan"/>
          <w:lang w:val="en-US" w:eastAsia="ko-KR"/>
        </w:rPr>
        <w:t>subclause</w:t>
      </w:r>
      <w:proofErr w:type="spellEnd"/>
      <w:r w:rsidRPr="001E7D4B">
        <w:rPr>
          <w:highlight w:val="cyan"/>
          <w:lang w:val="en-US" w:eastAsia="ko-KR"/>
        </w:rPr>
        <w:t xml:space="preserve"> </w:t>
      </w:r>
      <w:r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_Ref366173403 \r \h </w:instrText>
      </w:r>
      <w:r w:rsidRPr="001E7D4B">
        <w:rPr>
          <w:highlight w:val="cyan"/>
          <w:lang w:val="en-US" w:eastAsia="ko-KR"/>
        </w:rPr>
      </w:r>
      <w:r w:rsidRPr="001E7D4B">
        <w:rPr>
          <w:highlight w:val="cyan"/>
          <w:lang w:val="en-US" w:eastAsia="ko-KR"/>
        </w:rPr>
        <w:fldChar w:fldCharType="separate"/>
      </w:r>
      <w:r>
        <w:rPr>
          <w:highlight w:val="cyan"/>
          <w:lang w:val="en-US" w:eastAsia="ko-KR"/>
        </w:rPr>
        <w:t>H.8.5.3.3.5</w:t>
      </w:r>
      <w:r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 xml:space="preserve"> with the </w:t>
      </w:r>
      <w:proofErr w:type="spellStart"/>
      <w:r w:rsidRPr="001E7D4B">
        <w:rPr>
          <w:highlight w:val="cyan"/>
          <w:lang w:val="en-US" w:eastAsia="ko-KR"/>
        </w:rPr>
        <w:t>luma</w:t>
      </w:r>
      <w:proofErr w:type="spellEnd"/>
      <w:r w:rsidRPr="001E7D4B">
        <w:rPr>
          <w:highlight w:val="cyan"/>
          <w:lang w:val="en-US" w:eastAsia="ko-KR"/>
        </w:rPr>
        <w:t xml:space="preserve"> locations </w:t>
      </w:r>
      <w:proofErr w:type="gramStart"/>
      <w:r w:rsidRPr="001E7D4B">
        <w:rPr>
          <w:highlight w:val="cyan"/>
          <w:lang w:val="en-US" w:eastAsia="ko-KR"/>
        </w:rPr>
        <w:t>( </w:t>
      </w:r>
      <w:proofErr w:type="spellStart"/>
      <w:r w:rsidRPr="001E7D4B">
        <w:rPr>
          <w:highlight w:val="cyan"/>
          <w:lang w:val="en-US" w:eastAsia="ko-KR"/>
        </w:rPr>
        <w:t>xCb</w:t>
      </w:r>
      <w:proofErr w:type="spellEnd"/>
      <w:proofErr w:type="gramEnd"/>
      <w:r w:rsidRPr="001E7D4B">
        <w:rPr>
          <w:highlight w:val="cyan"/>
          <w:lang w:val="en-US" w:eastAsia="ko-KR"/>
        </w:rPr>
        <w:t>, </w:t>
      </w:r>
      <w:proofErr w:type="spellStart"/>
      <w:r w:rsidRPr="001E7D4B">
        <w:rPr>
          <w:highlight w:val="cyan"/>
          <w:lang w:val="en-US" w:eastAsia="ko-KR"/>
        </w:rPr>
        <w:t>yCb</w:t>
      </w:r>
      <w:proofErr w:type="spellEnd"/>
      <w:r w:rsidRPr="001E7D4B">
        <w:rPr>
          <w:highlight w:val="cyan"/>
          <w:lang w:val="en-US" w:eastAsia="ko-KR"/>
        </w:rPr>
        <w:t> ), ( </w:t>
      </w:r>
      <w:proofErr w:type="spellStart"/>
      <w:r w:rsidRPr="001E7D4B">
        <w:rPr>
          <w:highlight w:val="cyan"/>
          <w:lang w:val="en-US" w:eastAsia="ko-KR"/>
        </w:rPr>
        <w:t>xBl</w:t>
      </w:r>
      <w:proofErr w:type="spellEnd"/>
      <w:r w:rsidRPr="001E7D4B">
        <w:rPr>
          <w:highlight w:val="cyan"/>
          <w:lang w:val="en-US" w:eastAsia="ko-KR"/>
        </w:rPr>
        <w:t>, </w:t>
      </w:r>
      <w:proofErr w:type="spellStart"/>
      <w:r w:rsidRPr="001E7D4B">
        <w:rPr>
          <w:highlight w:val="cyan"/>
          <w:lang w:val="en-US" w:eastAsia="ko-KR"/>
        </w:rPr>
        <w:t>yBl</w:t>
      </w:r>
      <w:proofErr w:type="spellEnd"/>
      <w:r w:rsidRPr="001E7D4B">
        <w:rPr>
          <w:highlight w:val="cyan"/>
          <w:lang w:val="en-US"/>
        </w:rPr>
        <w:t xml:space="preserve"> ), the width and the height of the current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prediction block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, </w:t>
      </w:r>
      <w:proofErr w:type="spellStart"/>
      <w:r w:rsidRPr="001E7D4B">
        <w:rPr>
          <w:highlight w:val="cyan"/>
          <w:lang w:val="en-US"/>
        </w:rPr>
        <w:t>nPbH</w:t>
      </w:r>
      <w:proofErr w:type="spellEnd"/>
      <w:r w:rsidRPr="001E7D4B">
        <w:rPr>
          <w:highlight w:val="cyan"/>
          <w:lang w:val="en-US"/>
        </w:rPr>
        <w:t xml:space="preserve">, the motion vectors </w:t>
      </w:r>
      <w:proofErr w:type="spellStart"/>
      <w:r w:rsidRPr="001E7D4B">
        <w:rPr>
          <w:highlight w:val="cyan"/>
          <w:lang w:val="en-US"/>
        </w:rPr>
        <w:t>mvLX</w:t>
      </w:r>
      <w:proofErr w:type="spellEnd"/>
      <w:r w:rsidRPr="001E7D4B">
        <w:rPr>
          <w:highlight w:val="cyan"/>
          <w:lang w:val="en-US"/>
        </w:rPr>
        <w:t xml:space="preserve">, </w:t>
      </w:r>
      <w:proofErr w:type="spellStart"/>
      <w:r w:rsidRPr="001E7D4B">
        <w:rPr>
          <w:highlight w:val="cyan"/>
          <w:lang w:val="en-US"/>
        </w:rPr>
        <w:t>mvCLX</w:t>
      </w:r>
      <w:proofErr w:type="spellEnd"/>
      <w:r w:rsidRPr="001E7D4B">
        <w:rPr>
          <w:highlight w:val="cyan"/>
          <w:lang w:val="en-US"/>
        </w:rPr>
        <w:t xml:space="preserve">, and the reference arrays with </w:t>
      </w:r>
      <w:proofErr w:type="spellStart"/>
      <w:r w:rsidRPr="001E7D4B">
        <w:rPr>
          <w:highlight w:val="cyan"/>
          <w:lang w:val="en-US"/>
        </w:rPr>
        <w:t>refPicLX</w:t>
      </w:r>
      <w:r w:rsidRPr="001E7D4B">
        <w:rPr>
          <w:highlight w:val="cyan"/>
          <w:vertAlign w:val="subscript"/>
          <w:lang w:val="en-US"/>
        </w:rPr>
        <w:t>L</w:t>
      </w:r>
      <w:proofErr w:type="spellEnd"/>
      <w:r w:rsidRPr="001E7D4B">
        <w:rPr>
          <w:highlight w:val="cyan"/>
          <w:lang w:val="en-US"/>
        </w:rPr>
        <w:t xml:space="preserve">, </w:t>
      </w:r>
      <w:proofErr w:type="spellStart"/>
      <w:r w:rsidRPr="001E7D4B">
        <w:rPr>
          <w:highlight w:val="cyan"/>
          <w:lang w:val="en-US"/>
        </w:rPr>
        <w:t>refPicLX</w:t>
      </w:r>
      <w:r w:rsidRPr="001E7D4B">
        <w:rPr>
          <w:highlight w:val="cyan"/>
          <w:vertAlign w:val="subscript"/>
          <w:lang w:val="en-US"/>
        </w:rPr>
        <w:t>Cb</w:t>
      </w:r>
      <w:proofErr w:type="spellEnd"/>
      <w:r w:rsidRPr="001E7D4B">
        <w:rPr>
          <w:highlight w:val="cyan"/>
          <w:lang w:val="en-US"/>
        </w:rPr>
        <w:t xml:space="preserve"> and </w:t>
      </w:r>
      <w:proofErr w:type="spellStart"/>
      <w:r w:rsidRPr="001E7D4B">
        <w:rPr>
          <w:highlight w:val="cyan"/>
          <w:lang w:val="en-US"/>
        </w:rPr>
        <w:t>refPicLX</w:t>
      </w:r>
      <w:r w:rsidRPr="001E7D4B">
        <w:rPr>
          <w:highlight w:val="cyan"/>
          <w:vertAlign w:val="subscript"/>
          <w:lang w:val="en-US"/>
        </w:rPr>
        <w:t>Cr</w:t>
      </w:r>
      <w:proofErr w:type="spellEnd"/>
      <w:r w:rsidRPr="001E7D4B">
        <w:rPr>
          <w:highlight w:val="cyan"/>
          <w:lang w:val="en-US"/>
        </w:rPr>
        <w:t xml:space="preserve"> given as input.</w:t>
      </w:r>
    </w:p>
    <w:p w:rsidR="007E0D46" w:rsidRPr="001E7D4B" w:rsidRDefault="007E0D46" w:rsidP="007E0D46">
      <w:pPr>
        <w:pStyle w:val="3U1"/>
        <w:tabs>
          <w:tab w:val="clear" w:pos="360"/>
        </w:tabs>
        <w:ind w:left="714" w:hanging="357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Depending on </w:t>
      </w:r>
      <w:proofErr w:type="spellStart"/>
      <w:r w:rsidRPr="001E7D4B">
        <w:rPr>
          <w:highlight w:val="cyan"/>
          <w:lang w:val="en-US"/>
        </w:rPr>
        <w:t>ic_flag</w:t>
      </w:r>
      <w:proofErr w:type="spellEnd"/>
      <w:r w:rsidRPr="001E7D4B">
        <w:rPr>
          <w:highlight w:val="cyan"/>
          <w:lang w:val="en-US"/>
        </w:rPr>
        <w:t xml:space="preserve">, the array </w:t>
      </w:r>
      <w:proofErr w:type="spellStart"/>
      <w:r w:rsidRPr="001E7D4B">
        <w:rPr>
          <w:highlight w:val="cyan"/>
          <w:lang w:val="en-US"/>
        </w:rPr>
        <w:t>predSamples</w:t>
      </w:r>
      <w:r w:rsidRPr="001E7D4B">
        <w:rPr>
          <w:highlight w:val="cyan"/>
          <w:vertAlign w:val="subscript"/>
          <w:lang w:val="en-US"/>
        </w:rPr>
        <w:t>L</w:t>
      </w:r>
      <w:proofErr w:type="spellEnd"/>
      <w:r w:rsidRPr="001E7D4B">
        <w:rPr>
          <w:highlight w:val="cyan"/>
          <w:lang w:val="en-US" w:eastAsia="ko-KR"/>
        </w:rPr>
        <w:t xml:space="preserve"> is derived as specified in the following:</w:t>
      </w:r>
    </w:p>
    <w:p w:rsidR="007E0D46" w:rsidRPr="001E7D4B" w:rsidRDefault="007E0D46" w:rsidP="007E0D46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If </w:t>
      </w:r>
      <w:proofErr w:type="spellStart"/>
      <w:r w:rsidRPr="001E7D4B">
        <w:rPr>
          <w:highlight w:val="cyan"/>
          <w:lang w:val="en-US"/>
        </w:rPr>
        <w:t>ic_flag</w:t>
      </w:r>
      <w:proofErr w:type="spellEnd"/>
      <w:r w:rsidRPr="001E7D4B">
        <w:rPr>
          <w:highlight w:val="cyan"/>
          <w:lang w:val="en-US"/>
        </w:rPr>
        <w:t xml:space="preserve"> is equal to 0, the following applies. </w:t>
      </w:r>
    </w:p>
    <w:p w:rsidR="007E0D46" w:rsidRPr="001E7D4B" w:rsidRDefault="007E0D46" w:rsidP="007E0D46">
      <w:pPr>
        <w:pStyle w:val="3D3"/>
        <w:rPr>
          <w:lang w:val="en-US" w:eastAsia="ko-KR"/>
        </w:rPr>
      </w:pPr>
      <w:r w:rsidRPr="001E7D4B">
        <w:rPr>
          <w:lang w:val="en-US" w:eastAsia="ko-KR"/>
        </w:rPr>
        <w:t xml:space="preserve">The array </w:t>
      </w:r>
      <w:proofErr w:type="spellStart"/>
      <w:r w:rsidRPr="001E7D4B">
        <w:rPr>
          <w:lang w:val="en-US" w:eastAsia="ko-KR"/>
        </w:rPr>
        <w:t>predSample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 w:eastAsia="ko-KR"/>
        </w:rPr>
        <w:t xml:space="preserve"> of the prediction samples of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component is derived by invoking the weighted sample prediction process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8.5.3</w:t>
      </w:r>
      <w:r w:rsidRPr="001E7D4B">
        <w:rPr>
          <w:lang w:val="en-US" w:eastAsia="ko-KR"/>
        </w:rPr>
        <w:t xml:space="preserve">.3.4 with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, and the sample arrays predSamplesL0</w:t>
      </w:r>
      <w:r w:rsidRPr="001E7D4B">
        <w:rPr>
          <w:vertAlign w:val="subscript"/>
          <w:lang w:val="en-US" w:eastAsia="ko-KR"/>
        </w:rPr>
        <w:t>L</w:t>
      </w:r>
      <w:r w:rsidRPr="001E7D4B">
        <w:rPr>
          <w:lang w:val="en-US" w:eastAsia="ko-KR"/>
        </w:rPr>
        <w:t xml:space="preserve"> and predSamplesL1</w:t>
      </w:r>
      <w:r w:rsidRPr="001E7D4B">
        <w:rPr>
          <w:vertAlign w:val="subscript"/>
          <w:lang w:val="en-US" w:eastAsia="ko-KR"/>
        </w:rPr>
        <w:t>L</w:t>
      </w:r>
      <w:r w:rsidRPr="001E7D4B">
        <w:rPr>
          <w:lang w:val="en-US" w:eastAsia="ko-KR"/>
        </w:rPr>
        <w:t xml:space="preserve">, and the variables predFlagL0, predFlagL1, refIdxL0, refIdxL1, and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 w:eastAsia="ko-KR"/>
        </w:rPr>
        <w:t xml:space="preserve"> equal to 0 as inputs. </w:t>
      </w:r>
      <w:r w:rsidRPr="001E7D4B">
        <w:rPr>
          <w:highlight w:val="yellow"/>
          <w:lang w:val="en-US" w:eastAsia="ko-KR"/>
        </w:rPr>
        <w:t xml:space="preserve">[Ed. (GT): There seems to be an issue with the base spec. In this </w:t>
      </w:r>
      <w:proofErr w:type="spellStart"/>
      <w:r w:rsidRPr="001E7D4B">
        <w:rPr>
          <w:highlight w:val="yellow"/>
          <w:lang w:val="en-US" w:eastAsia="ko-KR"/>
        </w:rPr>
        <w:t>subclause</w:t>
      </w:r>
      <w:proofErr w:type="spellEnd"/>
      <w:r w:rsidRPr="001E7D4B">
        <w:rPr>
          <w:highlight w:val="yellow"/>
          <w:lang w:val="en-US" w:eastAsia="ko-KR"/>
        </w:rPr>
        <w:t xml:space="preserve"> </w:t>
      </w:r>
      <w:proofErr w:type="spellStart"/>
      <w:r w:rsidRPr="001E7D4B">
        <w:rPr>
          <w:highlight w:val="yellow"/>
          <w:lang w:val="en-US" w:eastAsia="ko-KR"/>
        </w:rPr>
        <w:t>predSample</w:t>
      </w:r>
      <w:r w:rsidRPr="001E7D4B">
        <w:rPr>
          <w:highlight w:val="yellow"/>
          <w:vertAlign w:val="subscript"/>
          <w:lang w:val="en-US" w:eastAsia="ko-KR"/>
        </w:rPr>
        <w:t>L</w:t>
      </w:r>
      <w:proofErr w:type="spellEnd"/>
      <w:r w:rsidRPr="001E7D4B">
        <w:rPr>
          <w:highlight w:val="yellow"/>
          <w:vertAlign w:val="subscript"/>
          <w:lang w:val="en-US" w:eastAsia="ko-KR"/>
        </w:rPr>
        <w:t xml:space="preserve"> s</w:t>
      </w:r>
      <w:r w:rsidRPr="001E7D4B">
        <w:rPr>
          <w:highlight w:val="yellow"/>
          <w:lang w:val="en-US" w:eastAsia="ko-KR"/>
        </w:rPr>
        <w:t xml:space="preserve"> is of size </w:t>
      </w:r>
      <w:r w:rsidRPr="001E7D4B">
        <w:rPr>
          <w:highlight w:val="yellow"/>
          <w:lang w:val="en-US"/>
        </w:rPr>
        <w:t>(</w:t>
      </w:r>
      <w:proofErr w:type="spellStart"/>
      <w:r w:rsidRPr="001E7D4B">
        <w:rPr>
          <w:highlight w:val="yellow"/>
          <w:lang w:val="en-US" w:eastAsia="ko-KR"/>
        </w:rPr>
        <w:t>nCbS</w:t>
      </w:r>
      <w:r w:rsidRPr="001E7D4B">
        <w:rPr>
          <w:highlight w:val="yellow"/>
          <w:vertAlign w:val="subscript"/>
          <w:lang w:val="en-US" w:eastAsia="ko-KR"/>
        </w:rPr>
        <w:t>L</w:t>
      </w:r>
      <w:proofErr w:type="spellEnd"/>
      <w:proofErr w:type="gramStart"/>
      <w:r w:rsidRPr="001E7D4B">
        <w:rPr>
          <w:highlight w:val="yellow"/>
          <w:lang w:val="en-US"/>
        </w:rPr>
        <w:t>)x</w:t>
      </w:r>
      <w:proofErr w:type="gramEnd"/>
      <w:r w:rsidRPr="001E7D4B">
        <w:rPr>
          <w:highlight w:val="yellow"/>
          <w:lang w:val="en-US"/>
        </w:rPr>
        <w:t>(</w:t>
      </w:r>
      <w:proofErr w:type="spellStart"/>
      <w:r w:rsidRPr="001E7D4B">
        <w:rPr>
          <w:highlight w:val="yellow"/>
          <w:lang w:val="en-US" w:eastAsia="ko-KR"/>
        </w:rPr>
        <w:t>nCbS</w:t>
      </w:r>
      <w:r w:rsidRPr="001E7D4B">
        <w:rPr>
          <w:highlight w:val="yellow"/>
          <w:vertAlign w:val="subscript"/>
          <w:lang w:val="en-US" w:eastAsia="ko-KR"/>
        </w:rPr>
        <w:t>L</w:t>
      </w:r>
      <w:proofErr w:type="spellEnd"/>
      <w:r w:rsidRPr="001E7D4B">
        <w:rPr>
          <w:highlight w:val="yellow"/>
          <w:lang w:val="en-US"/>
        </w:rPr>
        <w:t>), whereas the output of 8.5.3</w:t>
      </w:r>
      <w:r w:rsidRPr="001E7D4B">
        <w:rPr>
          <w:highlight w:val="yellow"/>
          <w:lang w:val="en-US" w:eastAsia="ko-KR"/>
        </w:rPr>
        <w:t>.3.4 is of size (</w:t>
      </w:r>
      <w:proofErr w:type="spellStart"/>
      <w:r w:rsidRPr="001E7D4B">
        <w:rPr>
          <w:highlight w:val="yellow"/>
          <w:lang w:val="en-US" w:eastAsia="ko-KR"/>
        </w:rPr>
        <w:t>nPbW</w:t>
      </w:r>
      <w:proofErr w:type="spellEnd"/>
      <w:r w:rsidRPr="001E7D4B">
        <w:rPr>
          <w:highlight w:val="yellow"/>
          <w:lang w:val="en-US" w:eastAsia="ko-KR"/>
        </w:rPr>
        <w:t>)x(</w:t>
      </w:r>
      <w:proofErr w:type="spellStart"/>
      <w:r w:rsidRPr="001E7D4B">
        <w:rPr>
          <w:highlight w:val="yellow"/>
          <w:lang w:val="en-US" w:eastAsia="ko-KR"/>
        </w:rPr>
        <w:t>nPbH</w:t>
      </w:r>
      <w:proofErr w:type="spellEnd"/>
      <w:r w:rsidRPr="001E7D4B">
        <w:rPr>
          <w:highlight w:val="yellow"/>
          <w:lang w:val="en-US" w:eastAsia="ko-KR"/>
        </w:rPr>
        <w:t>). ]</w:t>
      </w:r>
    </w:p>
    <w:p w:rsidR="007E0D46" w:rsidRPr="001E7D4B" w:rsidRDefault="007E0D46" w:rsidP="007E0D46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Otherwise </w:t>
      </w:r>
      <w:proofErr w:type="gramStart"/>
      <w:r w:rsidRPr="001E7D4B">
        <w:rPr>
          <w:highlight w:val="cyan"/>
          <w:lang w:val="en-US"/>
        </w:rPr>
        <w:t xml:space="preserve">( </w:t>
      </w:r>
      <w:proofErr w:type="spellStart"/>
      <w:r w:rsidRPr="001E7D4B">
        <w:rPr>
          <w:highlight w:val="cyan"/>
          <w:lang w:val="en-US"/>
        </w:rPr>
        <w:t>ic</w:t>
      </w:r>
      <w:proofErr w:type="gramEnd"/>
      <w:r w:rsidRPr="001E7D4B">
        <w:rPr>
          <w:highlight w:val="cyan"/>
          <w:lang w:val="en-US"/>
        </w:rPr>
        <w:t>_flag</w:t>
      </w:r>
      <w:proofErr w:type="spellEnd"/>
      <w:r w:rsidRPr="001E7D4B">
        <w:rPr>
          <w:highlight w:val="cyan"/>
          <w:lang w:val="en-US"/>
        </w:rPr>
        <w:t xml:space="preserve"> is equal to 1), the following applies. </w:t>
      </w:r>
    </w:p>
    <w:p w:rsidR="007E0D46" w:rsidRPr="001E7D4B" w:rsidRDefault="007E0D46" w:rsidP="007E0D46">
      <w:pPr>
        <w:pStyle w:val="3D3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 xml:space="preserve">The array </w:t>
      </w:r>
      <w:proofErr w:type="spellStart"/>
      <w:r w:rsidRPr="001E7D4B">
        <w:rPr>
          <w:highlight w:val="cyan"/>
          <w:lang w:val="en-US" w:eastAsia="ko-KR"/>
        </w:rPr>
        <w:t>predSample</w:t>
      </w:r>
      <w:r w:rsidRPr="001E7D4B">
        <w:rPr>
          <w:highlight w:val="cyan"/>
          <w:vertAlign w:val="subscript"/>
          <w:lang w:val="en-US" w:eastAsia="ko-KR"/>
        </w:rPr>
        <w:t>L</w:t>
      </w:r>
      <w:proofErr w:type="spellEnd"/>
      <w:r w:rsidRPr="001E7D4B">
        <w:rPr>
          <w:highlight w:val="cyan"/>
          <w:lang w:val="en-US" w:eastAsia="ko-KR"/>
        </w:rPr>
        <w:t xml:space="preserve"> of the prediction samples of </w:t>
      </w:r>
      <w:proofErr w:type="spellStart"/>
      <w:r w:rsidRPr="001E7D4B">
        <w:rPr>
          <w:highlight w:val="cyan"/>
          <w:lang w:val="en-US" w:eastAsia="ko-KR"/>
        </w:rPr>
        <w:t>luma</w:t>
      </w:r>
      <w:proofErr w:type="spellEnd"/>
      <w:r w:rsidRPr="001E7D4B">
        <w:rPr>
          <w:highlight w:val="cyan"/>
          <w:lang w:val="en-US" w:eastAsia="ko-KR"/>
        </w:rPr>
        <w:t xml:space="preserve"> component is derived by invoking the illumination compensated sample prediction process specified in </w:t>
      </w:r>
      <w:proofErr w:type="spellStart"/>
      <w:r w:rsidRPr="001E7D4B">
        <w:rPr>
          <w:highlight w:val="cyan"/>
          <w:lang w:val="en-US" w:eastAsia="ko-KR"/>
        </w:rPr>
        <w:t>subclause</w:t>
      </w:r>
      <w:proofErr w:type="spellEnd"/>
      <w:r w:rsidRPr="001E7D4B">
        <w:rPr>
          <w:highlight w:val="cyan"/>
          <w:lang w:val="en-US" w:eastAsia="ko-KR"/>
        </w:rPr>
        <w:t xml:space="preserve"> </w:t>
      </w:r>
      <w:r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_Ref366001237 \r \h </w:instrText>
      </w:r>
      <w:r w:rsidRPr="001E7D4B">
        <w:rPr>
          <w:highlight w:val="cyan"/>
          <w:lang w:val="en-US" w:eastAsia="ko-KR"/>
        </w:rPr>
      </w:r>
      <w:r w:rsidRPr="001E7D4B">
        <w:rPr>
          <w:highlight w:val="cyan"/>
          <w:lang w:val="en-US" w:eastAsia="ko-KR"/>
        </w:rPr>
        <w:fldChar w:fldCharType="separate"/>
      </w:r>
      <w:r>
        <w:rPr>
          <w:highlight w:val="cyan"/>
          <w:lang w:val="en-US" w:eastAsia="ko-KR"/>
        </w:rPr>
        <w:t>H.8.5.3.3.6</w:t>
      </w:r>
      <w:r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 xml:space="preserve">, with the </w:t>
      </w:r>
      <w:proofErr w:type="spellStart"/>
      <w:r w:rsidRPr="001E7D4B">
        <w:rPr>
          <w:highlight w:val="cyan"/>
          <w:lang w:val="en-US" w:eastAsia="ko-KR"/>
        </w:rPr>
        <w:t>luma</w:t>
      </w:r>
      <w:proofErr w:type="spellEnd"/>
      <w:r w:rsidRPr="001E7D4B">
        <w:rPr>
          <w:highlight w:val="cyan"/>
          <w:lang w:val="en-US" w:eastAsia="ko-KR"/>
        </w:rPr>
        <w:t xml:space="preserve"> location </w:t>
      </w:r>
      <w:r w:rsidRPr="001E7D4B">
        <w:rPr>
          <w:highlight w:val="cyan"/>
          <w:lang w:val="en-US"/>
        </w:rPr>
        <w:t>( </w:t>
      </w:r>
      <w:proofErr w:type="spellStart"/>
      <w:r w:rsidRPr="001E7D4B">
        <w:rPr>
          <w:highlight w:val="cyan"/>
          <w:lang w:val="en-US"/>
        </w:rPr>
        <w:t>xCb</w:t>
      </w:r>
      <w:proofErr w:type="spellEnd"/>
      <w:r w:rsidRPr="001E7D4B">
        <w:rPr>
          <w:highlight w:val="cyan"/>
          <w:lang w:val="en-US"/>
        </w:rPr>
        <w:t>, </w:t>
      </w:r>
      <w:proofErr w:type="spellStart"/>
      <w:r w:rsidRPr="001E7D4B">
        <w:rPr>
          <w:highlight w:val="cyan"/>
          <w:lang w:val="en-US"/>
        </w:rPr>
        <w:t>yCb</w:t>
      </w:r>
      <w:proofErr w:type="spellEnd"/>
      <w:r w:rsidRPr="001E7D4B">
        <w:rPr>
          <w:highlight w:val="cyan"/>
          <w:lang w:val="en-US"/>
        </w:rPr>
        <w:t xml:space="preserve"> ), the size of the current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coding block</w:t>
      </w:r>
      <w:r w:rsidRPr="001E7D4B">
        <w:rPr>
          <w:highlight w:val="cyan"/>
          <w:lang w:val="en-US" w:eastAsia="ko-KR"/>
        </w:rPr>
        <w:t xml:space="preserve"> </w:t>
      </w:r>
      <w:proofErr w:type="spellStart"/>
      <w:r w:rsidRPr="001E7D4B">
        <w:rPr>
          <w:highlight w:val="cyan"/>
          <w:lang w:val="en-US" w:eastAsia="ko-KR"/>
        </w:rPr>
        <w:t>nCbS</w:t>
      </w:r>
      <w:proofErr w:type="spellEnd"/>
      <w:r w:rsidRPr="001E7D4B">
        <w:rPr>
          <w:highlight w:val="cyan"/>
          <w:lang w:val="en-US" w:eastAsia="ko-KR"/>
        </w:rPr>
        <w:t xml:space="preserve">, the </w:t>
      </w:r>
      <w:proofErr w:type="spellStart"/>
      <w:r w:rsidRPr="001E7D4B">
        <w:rPr>
          <w:highlight w:val="cyan"/>
          <w:lang w:val="en-US" w:eastAsia="ko-KR"/>
        </w:rPr>
        <w:t>luma</w:t>
      </w:r>
      <w:proofErr w:type="spellEnd"/>
      <w:r w:rsidRPr="001E7D4B">
        <w:rPr>
          <w:highlight w:val="cyan"/>
          <w:lang w:val="en-US" w:eastAsia="ko-KR"/>
        </w:rPr>
        <w:t xml:space="preserve"> location ( </w:t>
      </w:r>
      <w:proofErr w:type="spellStart"/>
      <w:r w:rsidRPr="001E7D4B">
        <w:rPr>
          <w:highlight w:val="cyan"/>
          <w:lang w:val="en-US" w:eastAsia="ko-KR"/>
        </w:rPr>
        <w:t>xBl</w:t>
      </w:r>
      <w:proofErr w:type="spellEnd"/>
      <w:r w:rsidRPr="001E7D4B">
        <w:rPr>
          <w:highlight w:val="cyan"/>
          <w:lang w:val="en-US" w:eastAsia="ko-KR"/>
        </w:rPr>
        <w:t>, </w:t>
      </w:r>
      <w:proofErr w:type="spellStart"/>
      <w:r w:rsidRPr="001E7D4B">
        <w:rPr>
          <w:highlight w:val="cyan"/>
          <w:lang w:val="en-US" w:eastAsia="ko-KR"/>
        </w:rPr>
        <w:t>yBl</w:t>
      </w:r>
      <w:proofErr w:type="spellEnd"/>
      <w:r w:rsidRPr="001E7D4B">
        <w:rPr>
          <w:highlight w:val="cyan"/>
          <w:lang w:val="en-US" w:eastAsia="ko-KR"/>
        </w:rPr>
        <w:t xml:space="preserve"> ), the width and the height of the current </w:t>
      </w:r>
      <w:proofErr w:type="spellStart"/>
      <w:r w:rsidRPr="001E7D4B">
        <w:rPr>
          <w:highlight w:val="cyan"/>
          <w:lang w:val="en-US" w:eastAsia="ko-KR"/>
        </w:rPr>
        <w:t>luma</w:t>
      </w:r>
      <w:proofErr w:type="spellEnd"/>
      <w:r w:rsidRPr="001E7D4B">
        <w:rPr>
          <w:highlight w:val="cyan"/>
          <w:lang w:val="en-US" w:eastAsia="ko-KR"/>
        </w:rPr>
        <w:t xml:space="preserve"> prediction block </w:t>
      </w:r>
      <w:proofErr w:type="spellStart"/>
      <w:r w:rsidRPr="001E7D4B">
        <w:rPr>
          <w:highlight w:val="cyan"/>
          <w:lang w:val="en-US" w:eastAsia="ko-KR"/>
        </w:rPr>
        <w:t>nPbW</w:t>
      </w:r>
      <w:proofErr w:type="spellEnd"/>
      <w:r w:rsidRPr="001E7D4B">
        <w:rPr>
          <w:highlight w:val="cyan"/>
          <w:lang w:val="en-US" w:eastAsia="ko-KR"/>
        </w:rPr>
        <w:t xml:space="preserve">, </w:t>
      </w:r>
      <w:proofErr w:type="spellStart"/>
      <w:r w:rsidRPr="001E7D4B">
        <w:rPr>
          <w:highlight w:val="cyan"/>
          <w:lang w:val="en-US" w:eastAsia="ko-KR"/>
        </w:rPr>
        <w:t>nPbH</w:t>
      </w:r>
      <w:proofErr w:type="spellEnd"/>
      <w:r w:rsidRPr="001E7D4B">
        <w:rPr>
          <w:highlight w:val="cyan"/>
          <w:lang w:val="en-US" w:eastAsia="ko-KR"/>
        </w:rPr>
        <w:t>, and the sample arrays predSamplesL0</w:t>
      </w:r>
      <w:r w:rsidRPr="001E7D4B">
        <w:rPr>
          <w:highlight w:val="cyan"/>
          <w:vertAlign w:val="subscript"/>
          <w:lang w:val="en-US" w:eastAsia="ko-KR"/>
        </w:rPr>
        <w:t>L</w:t>
      </w:r>
      <w:r w:rsidRPr="001E7D4B">
        <w:rPr>
          <w:highlight w:val="cyan"/>
          <w:lang w:val="en-US" w:eastAsia="ko-KR"/>
        </w:rPr>
        <w:t xml:space="preserve"> and predSamplesL1</w:t>
      </w:r>
      <w:r w:rsidRPr="001E7D4B">
        <w:rPr>
          <w:highlight w:val="cyan"/>
          <w:vertAlign w:val="subscript"/>
          <w:lang w:val="en-US" w:eastAsia="ko-KR"/>
        </w:rPr>
        <w:t>L</w:t>
      </w:r>
      <w:r w:rsidRPr="001E7D4B">
        <w:rPr>
          <w:highlight w:val="cyan"/>
          <w:lang w:val="en-US" w:eastAsia="ko-KR"/>
        </w:rPr>
        <w:t xml:space="preserve"> as well as predFlagL0, predFlagL1, refIdxL0, refIdxL1, mvL0, mvL1 and </w:t>
      </w:r>
      <w:proofErr w:type="spellStart"/>
      <w:r w:rsidRPr="001E7D4B">
        <w:rPr>
          <w:highlight w:val="cyan"/>
          <w:lang w:val="en-US" w:eastAsia="ko-KR"/>
        </w:rPr>
        <w:t>cIdx</w:t>
      </w:r>
      <w:proofErr w:type="spellEnd"/>
      <w:r w:rsidRPr="001E7D4B">
        <w:rPr>
          <w:highlight w:val="cyan"/>
          <w:lang w:val="en-US" w:eastAsia="ko-KR"/>
        </w:rPr>
        <w:t xml:space="preserve"> equal to 0 given as input.</w:t>
      </w:r>
    </w:p>
    <w:p w:rsidR="007E0D46" w:rsidRPr="001E7D4B" w:rsidRDefault="007E0D46" w:rsidP="007E0D46">
      <w:pPr>
        <w:pStyle w:val="3U1"/>
        <w:tabs>
          <w:tab w:val="clear" w:pos="360"/>
        </w:tabs>
        <w:ind w:left="714" w:hanging="357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Depending on </w:t>
      </w:r>
      <w:proofErr w:type="spellStart"/>
      <w:r w:rsidRPr="001E7D4B">
        <w:rPr>
          <w:highlight w:val="cyan"/>
          <w:lang w:val="en-US"/>
        </w:rPr>
        <w:t>ic_flag</w:t>
      </w:r>
      <w:proofErr w:type="spellEnd"/>
      <w:r w:rsidRPr="001E7D4B">
        <w:rPr>
          <w:highlight w:val="cyan"/>
          <w:lang w:val="en-US"/>
        </w:rPr>
        <w:t xml:space="preserve"> and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, the arrays </w:t>
      </w:r>
      <w:proofErr w:type="spellStart"/>
      <w:r w:rsidRPr="001E7D4B">
        <w:rPr>
          <w:highlight w:val="cyan"/>
          <w:lang w:val="en-US" w:eastAsia="ko-KR"/>
        </w:rPr>
        <w:t>predSample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 w:eastAsia="ko-KR"/>
        </w:rPr>
        <w:t xml:space="preserve">, and </w:t>
      </w:r>
      <w:proofErr w:type="spellStart"/>
      <w:r w:rsidRPr="001E7D4B">
        <w:rPr>
          <w:highlight w:val="cyan"/>
          <w:lang w:val="en-US" w:eastAsia="ko-KR"/>
        </w:rPr>
        <w:t>predSample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 w:eastAsia="ko-KR"/>
        </w:rPr>
        <w:t xml:space="preserve"> are derived as specified in the following:</w:t>
      </w:r>
    </w:p>
    <w:p w:rsidR="007E0D46" w:rsidRPr="001E7D4B" w:rsidRDefault="007E0D46" w:rsidP="007E0D46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If </w:t>
      </w:r>
      <w:proofErr w:type="spellStart"/>
      <w:r w:rsidRPr="001E7D4B">
        <w:rPr>
          <w:highlight w:val="cyan"/>
          <w:lang w:val="en-US"/>
        </w:rPr>
        <w:t>ic_flag</w:t>
      </w:r>
      <w:proofErr w:type="spellEnd"/>
      <w:r w:rsidRPr="001E7D4B">
        <w:rPr>
          <w:highlight w:val="cyan"/>
          <w:lang w:val="en-US"/>
        </w:rPr>
        <w:t xml:space="preserve"> is equal to 0 or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 is not greater than 8, the following applies:</w:t>
      </w:r>
    </w:p>
    <w:p w:rsidR="007E0D46" w:rsidRPr="001E7D4B" w:rsidRDefault="007E0D46" w:rsidP="007E0D46">
      <w:pPr>
        <w:pStyle w:val="3D3"/>
        <w:rPr>
          <w:lang w:val="en-US" w:eastAsia="ko-KR"/>
        </w:rPr>
      </w:pPr>
      <w:r w:rsidRPr="001E7D4B">
        <w:rPr>
          <w:lang w:val="en-US" w:eastAsia="ko-KR"/>
        </w:rPr>
        <w:t xml:space="preserve">The array </w:t>
      </w:r>
      <w:proofErr w:type="spellStart"/>
      <w:r w:rsidRPr="001E7D4B">
        <w:rPr>
          <w:lang w:val="en-US" w:eastAsia="ko-KR"/>
        </w:rPr>
        <w:t>predSample</w:t>
      </w:r>
      <w:r w:rsidRPr="001E7D4B">
        <w:rPr>
          <w:vertAlign w:val="subscript"/>
          <w:lang w:val="en-US" w:eastAsia="ko-KR"/>
        </w:rPr>
        <w:t>Cb</w:t>
      </w:r>
      <w:proofErr w:type="spellEnd"/>
      <w:r w:rsidRPr="001E7D4B">
        <w:rPr>
          <w:lang w:val="en-US" w:eastAsia="ko-KR"/>
        </w:rPr>
        <w:t xml:space="preserve"> of the prediction samples of component </w:t>
      </w:r>
      <w:proofErr w:type="spellStart"/>
      <w:r w:rsidRPr="001E7D4B">
        <w:rPr>
          <w:lang w:val="en-US" w:eastAsia="ko-KR"/>
        </w:rPr>
        <w:t>Cb</w:t>
      </w:r>
      <w:proofErr w:type="spellEnd"/>
      <w:r w:rsidRPr="001E7D4B">
        <w:rPr>
          <w:lang w:val="en-US" w:eastAsia="ko-KR"/>
        </w:rPr>
        <w:t xml:space="preserve"> is derived by invoking the weighted sample prediction process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8.5.3</w:t>
      </w:r>
      <w:r w:rsidRPr="001E7D4B">
        <w:rPr>
          <w:lang w:val="en-US" w:eastAsia="ko-KR"/>
        </w:rPr>
        <w:t xml:space="preserve">.3.4 with the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r w:rsidRPr="001E7D4B">
        <w:rPr>
          <w:vertAlign w:val="subscript"/>
          <w:lang w:val="en-US" w:eastAsia="ko-KR"/>
        </w:rPr>
        <w:t>Cb</w:t>
      </w:r>
      <w:proofErr w:type="spellEnd"/>
      <w:r w:rsidRPr="001E7D4B">
        <w:rPr>
          <w:lang w:val="en-US" w:eastAsia="ko-KR"/>
        </w:rPr>
        <w:t xml:space="preserve"> set equal to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 / 2, the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r w:rsidRPr="001E7D4B">
        <w:rPr>
          <w:vertAlign w:val="subscript"/>
          <w:lang w:val="en-US" w:eastAsia="ko-KR"/>
        </w:rPr>
        <w:t>Cb</w:t>
      </w:r>
      <w:proofErr w:type="spellEnd"/>
      <w:r w:rsidRPr="001E7D4B">
        <w:rPr>
          <w:lang w:val="en-US" w:eastAsia="ko-KR"/>
        </w:rPr>
        <w:t xml:space="preserve"> set equal to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 / 2, the sample arrays predSamplesL0</w:t>
      </w:r>
      <w:r w:rsidRPr="001E7D4B">
        <w:rPr>
          <w:vertAlign w:val="subscript"/>
          <w:lang w:val="en-US" w:eastAsia="ko-KR"/>
        </w:rPr>
        <w:t>Cb</w:t>
      </w:r>
      <w:r w:rsidRPr="001E7D4B">
        <w:rPr>
          <w:lang w:val="en-US" w:eastAsia="ko-KR"/>
        </w:rPr>
        <w:t xml:space="preserve"> and predSamplesL1</w:t>
      </w:r>
      <w:r w:rsidRPr="001E7D4B">
        <w:rPr>
          <w:vertAlign w:val="subscript"/>
          <w:lang w:val="en-US" w:eastAsia="ko-KR"/>
        </w:rPr>
        <w:t>Cb</w:t>
      </w:r>
      <w:r w:rsidRPr="001E7D4B">
        <w:rPr>
          <w:lang w:val="en-US" w:eastAsia="ko-KR"/>
        </w:rPr>
        <w:t xml:space="preserve">, and the variables predFlagL0, predFlagL1, refIdxL0, refIdxL1, and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 w:eastAsia="ko-KR"/>
        </w:rPr>
        <w:t xml:space="preserve"> equal to 1 as inputs.</w:t>
      </w:r>
    </w:p>
    <w:p w:rsidR="007E0D46" w:rsidRPr="001E7D4B" w:rsidRDefault="007E0D46" w:rsidP="007E0D46">
      <w:pPr>
        <w:pStyle w:val="3D3"/>
        <w:rPr>
          <w:lang w:val="en-US"/>
        </w:rPr>
      </w:pPr>
      <w:r w:rsidRPr="001E7D4B">
        <w:rPr>
          <w:lang w:val="en-US" w:eastAsia="ko-KR"/>
        </w:rPr>
        <w:lastRenderedPageBreak/>
        <w:t xml:space="preserve">The array </w:t>
      </w:r>
      <w:proofErr w:type="spellStart"/>
      <w:r w:rsidRPr="001E7D4B">
        <w:rPr>
          <w:lang w:val="en-US" w:eastAsia="ko-KR"/>
        </w:rPr>
        <w:t>predSample</w:t>
      </w:r>
      <w:r w:rsidRPr="001E7D4B">
        <w:rPr>
          <w:vertAlign w:val="subscript"/>
          <w:lang w:val="en-US" w:eastAsia="ko-KR"/>
        </w:rPr>
        <w:t>Cr</w:t>
      </w:r>
      <w:proofErr w:type="spellEnd"/>
      <w:r w:rsidRPr="001E7D4B">
        <w:rPr>
          <w:lang w:val="en-US" w:eastAsia="ko-KR"/>
        </w:rPr>
        <w:t xml:space="preserve"> of the prediction samples of component Cr is derived by invoking the weighted sample prediction process specified in </w:t>
      </w:r>
      <w:proofErr w:type="spellStart"/>
      <w:r w:rsidRPr="001E7D4B">
        <w:rPr>
          <w:lang w:val="en-US" w:eastAsia="ko-KR"/>
        </w:rPr>
        <w:t>subclause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8.5.3</w:t>
      </w:r>
      <w:r w:rsidRPr="001E7D4B">
        <w:rPr>
          <w:lang w:val="en-US" w:eastAsia="ko-KR"/>
        </w:rPr>
        <w:t xml:space="preserve">.3.4 with the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r w:rsidRPr="001E7D4B">
        <w:rPr>
          <w:vertAlign w:val="subscript"/>
          <w:lang w:val="en-US" w:eastAsia="ko-KR"/>
        </w:rPr>
        <w:t>Cr</w:t>
      </w:r>
      <w:proofErr w:type="spellEnd"/>
      <w:r w:rsidRPr="001E7D4B">
        <w:rPr>
          <w:lang w:val="en-US" w:eastAsia="ko-KR"/>
        </w:rPr>
        <w:t xml:space="preserve"> set equal to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 / 2, the </w:t>
      </w:r>
      <w:proofErr w:type="spellStart"/>
      <w:r w:rsidRPr="001E7D4B">
        <w:rPr>
          <w:lang w:val="en-US" w:eastAsia="ko-KR"/>
        </w:rPr>
        <w:t>chroma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r w:rsidRPr="001E7D4B">
        <w:rPr>
          <w:vertAlign w:val="subscript"/>
          <w:lang w:val="en-US" w:eastAsia="ko-KR"/>
        </w:rPr>
        <w:t>Cr</w:t>
      </w:r>
      <w:proofErr w:type="spellEnd"/>
      <w:r w:rsidRPr="001E7D4B">
        <w:rPr>
          <w:lang w:val="en-US" w:eastAsia="ko-KR"/>
        </w:rPr>
        <w:t xml:space="preserve"> set equal to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 / 2, the sample arrays predSamplesL0</w:t>
      </w:r>
      <w:r w:rsidRPr="001E7D4B">
        <w:rPr>
          <w:vertAlign w:val="subscript"/>
          <w:lang w:val="en-US" w:eastAsia="ko-KR"/>
        </w:rPr>
        <w:t>Cr</w:t>
      </w:r>
      <w:r w:rsidRPr="001E7D4B">
        <w:rPr>
          <w:lang w:val="en-US" w:eastAsia="ko-KR"/>
        </w:rPr>
        <w:t xml:space="preserve"> and predSamplesL1</w:t>
      </w:r>
      <w:r w:rsidRPr="001E7D4B">
        <w:rPr>
          <w:vertAlign w:val="subscript"/>
          <w:lang w:val="en-US" w:eastAsia="ko-KR"/>
        </w:rPr>
        <w:t>Cr</w:t>
      </w:r>
      <w:r w:rsidRPr="001E7D4B">
        <w:rPr>
          <w:lang w:val="en-US" w:eastAsia="ko-KR"/>
        </w:rPr>
        <w:t xml:space="preserve">, and the variables predFlagL0, predFlagL1, refIdxL0, refIdxL1, and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 w:eastAsia="ko-KR"/>
        </w:rPr>
        <w:t xml:space="preserve"> equal to 2 as inputs.</w:t>
      </w:r>
    </w:p>
    <w:p w:rsidR="007E0D46" w:rsidRPr="001E7D4B" w:rsidRDefault="007E0D46" w:rsidP="007E0D46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Otherwise ( </w:t>
      </w:r>
      <w:proofErr w:type="spellStart"/>
      <w:r w:rsidRPr="001E7D4B">
        <w:rPr>
          <w:highlight w:val="cyan"/>
          <w:lang w:val="en-US"/>
        </w:rPr>
        <w:t>ic_flag</w:t>
      </w:r>
      <w:proofErr w:type="spellEnd"/>
      <w:r w:rsidRPr="001E7D4B">
        <w:rPr>
          <w:highlight w:val="cyan"/>
          <w:lang w:val="en-US"/>
        </w:rPr>
        <w:t xml:space="preserve"> is equal to 1 and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 is greater than 8), the following applies:</w:t>
      </w:r>
    </w:p>
    <w:p w:rsidR="007E0D46" w:rsidRPr="001E7D4B" w:rsidRDefault="007E0D46" w:rsidP="007E0D46">
      <w:pPr>
        <w:pStyle w:val="3D3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 xml:space="preserve">The array </w:t>
      </w:r>
      <w:proofErr w:type="spellStart"/>
      <w:r w:rsidRPr="001E7D4B">
        <w:rPr>
          <w:highlight w:val="cyan"/>
          <w:lang w:val="en-US" w:eastAsia="ko-KR"/>
        </w:rPr>
        <w:t>predSample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 w:eastAsia="ko-KR"/>
        </w:rPr>
        <w:t xml:space="preserve"> of the prediction samples of component </w:t>
      </w:r>
      <w:proofErr w:type="spellStart"/>
      <w:r w:rsidRPr="001E7D4B">
        <w:rPr>
          <w:highlight w:val="cyan"/>
          <w:lang w:val="en-US" w:eastAsia="ko-KR"/>
        </w:rPr>
        <w:t>Cb</w:t>
      </w:r>
      <w:proofErr w:type="spellEnd"/>
      <w:r w:rsidRPr="001E7D4B">
        <w:rPr>
          <w:highlight w:val="cyan"/>
          <w:lang w:val="en-US" w:eastAsia="ko-KR"/>
        </w:rPr>
        <w:t xml:space="preserve"> is derived by invoking the illumination compensated sample prediction process specified in </w:t>
      </w:r>
      <w:proofErr w:type="spellStart"/>
      <w:r w:rsidRPr="001E7D4B">
        <w:rPr>
          <w:highlight w:val="cyan"/>
          <w:lang w:val="en-US" w:eastAsia="ko-KR"/>
        </w:rPr>
        <w:t>subclause</w:t>
      </w:r>
      <w:proofErr w:type="spellEnd"/>
      <w:r w:rsidRPr="001E7D4B">
        <w:rPr>
          <w:highlight w:val="cyan"/>
          <w:lang w:val="en-US" w:eastAsia="ko-KR"/>
        </w:rPr>
        <w:t xml:space="preserve"> </w:t>
      </w:r>
      <w:r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_Ref366001237 \r \h </w:instrText>
      </w:r>
      <w:r w:rsidRPr="001E7D4B">
        <w:rPr>
          <w:highlight w:val="cyan"/>
          <w:lang w:val="en-US" w:eastAsia="ko-KR"/>
        </w:rPr>
      </w:r>
      <w:r w:rsidRPr="001E7D4B">
        <w:rPr>
          <w:highlight w:val="cyan"/>
          <w:lang w:val="en-US" w:eastAsia="ko-KR"/>
        </w:rPr>
        <w:fldChar w:fldCharType="separate"/>
      </w:r>
      <w:r>
        <w:rPr>
          <w:highlight w:val="cyan"/>
          <w:lang w:val="en-US" w:eastAsia="ko-KR"/>
        </w:rPr>
        <w:t>H.8.5.3.3.6</w:t>
      </w:r>
      <w:r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 xml:space="preserve">, with the </w:t>
      </w:r>
      <w:proofErr w:type="spellStart"/>
      <w:r w:rsidRPr="001E7D4B">
        <w:rPr>
          <w:highlight w:val="cyan"/>
          <w:lang w:val="en-US" w:eastAsia="ko-KR"/>
        </w:rPr>
        <w:t>luma</w:t>
      </w:r>
      <w:proofErr w:type="spellEnd"/>
      <w:r w:rsidRPr="001E7D4B">
        <w:rPr>
          <w:highlight w:val="cyan"/>
          <w:lang w:val="en-US" w:eastAsia="ko-KR"/>
        </w:rPr>
        <w:t xml:space="preserve"> location </w:t>
      </w:r>
      <w:r w:rsidRPr="001E7D4B">
        <w:rPr>
          <w:highlight w:val="cyan"/>
          <w:lang w:val="en-US"/>
        </w:rPr>
        <w:t>( </w:t>
      </w:r>
      <w:proofErr w:type="spellStart"/>
      <w:r w:rsidRPr="001E7D4B">
        <w:rPr>
          <w:highlight w:val="cyan"/>
          <w:lang w:val="en-US"/>
        </w:rPr>
        <w:t>xCb</w:t>
      </w:r>
      <w:proofErr w:type="spellEnd"/>
      <w:r w:rsidRPr="001E7D4B">
        <w:rPr>
          <w:highlight w:val="cyan"/>
          <w:lang w:val="en-US"/>
        </w:rPr>
        <w:t>, </w:t>
      </w:r>
      <w:proofErr w:type="spellStart"/>
      <w:r w:rsidRPr="001E7D4B">
        <w:rPr>
          <w:highlight w:val="cyan"/>
          <w:lang w:val="en-US"/>
        </w:rPr>
        <w:t>yCb</w:t>
      </w:r>
      <w:proofErr w:type="spellEnd"/>
      <w:r w:rsidRPr="001E7D4B">
        <w:rPr>
          <w:highlight w:val="cyan"/>
          <w:lang w:val="en-US"/>
        </w:rPr>
        <w:t xml:space="preserve"> ), the size of the current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coding block</w:t>
      </w:r>
      <w:r w:rsidRPr="001E7D4B">
        <w:rPr>
          <w:highlight w:val="cyan"/>
          <w:lang w:val="en-US" w:eastAsia="ko-KR"/>
        </w:rPr>
        <w:t xml:space="preserve"> </w:t>
      </w:r>
      <w:proofErr w:type="spellStart"/>
      <w:r w:rsidRPr="001E7D4B">
        <w:rPr>
          <w:highlight w:val="cyan"/>
          <w:lang w:val="en-US" w:eastAsia="ko-KR"/>
        </w:rPr>
        <w:t>nCbS</w:t>
      </w:r>
      <w:proofErr w:type="spellEnd"/>
      <w:r w:rsidRPr="001E7D4B">
        <w:rPr>
          <w:highlight w:val="cyan"/>
          <w:lang w:val="en-US" w:eastAsia="ko-KR"/>
        </w:rPr>
        <w:t xml:space="preserve">, with the </w:t>
      </w:r>
      <w:proofErr w:type="spellStart"/>
      <w:r w:rsidRPr="001E7D4B">
        <w:rPr>
          <w:highlight w:val="cyan"/>
          <w:lang w:val="en-US" w:eastAsia="ko-KR"/>
        </w:rPr>
        <w:t>chroma</w:t>
      </w:r>
      <w:proofErr w:type="spellEnd"/>
      <w:r w:rsidRPr="001E7D4B">
        <w:rPr>
          <w:highlight w:val="cyan"/>
          <w:lang w:val="en-US" w:eastAsia="ko-KR"/>
        </w:rPr>
        <w:t xml:space="preserve"> location ( </w:t>
      </w:r>
      <w:proofErr w:type="spellStart"/>
      <w:r w:rsidRPr="001E7D4B">
        <w:rPr>
          <w:highlight w:val="cyan"/>
          <w:lang w:val="en-US" w:eastAsia="ko-KR"/>
        </w:rPr>
        <w:t>xBl</w:t>
      </w:r>
      <w:proofErr w:type="spellEnd"/>
      <w:r w:rsidRPr="001E7D4B">
        <w:rPr>
          <w:highlight w:val="cyan"/>
          <w:lang w:val="en-US" w:eastAsia="ko-KR"/>
        </w:rPr>
        <w:t>/2, </w:t>
      </w:r>
      <w:proofErr w:type="spellStart"/>
      <w:r w:rsidRPr="001E7D4B">
        <w:rPr>
          <w:highlight w:val="cyan"/>
          <w:lang w:val="en-US" w:eastAsia="ko-KR"/>
        </w:rPr>
        <w:t>yBl</w:t>
      </w:r>
      <w:proofErr w:type="spellEnd"/>
      <w:r w:rsidRPr="001E7D4B">
        <w:rPr>
          <w:highlight w:val="cyan"/>
          <w:lang w:val="en-US" w:eastAsia="ko-KR"/>
        </w:rPr>
        <w:t xml:space="preserve">/2 ), the width and the height of the current </w:t>
      </w:r>
      <w:proofErr w:type="spellStart"/>
      <w:r w:rsidRPr="001E7D4B">
        <w:rPr>
          <w:highlight w:val="cyan"/>
          <w:lang w:val="en-US" w:eastAsia="ko-KR"/>
        </w:rPr>
        <w:t>chroma</w:t>
      </w:r>
      <w:proofErr w:type="spellEnd"/>
      <w:r w:rsidRPr="001E7D4B">
        <w:rPr>
          <w:highlight w:val="cyan"/>
          <w:lang w:val="en-US" w:eastAsia="ko-KR"/>
        </w:rPr>
        <w:t xml:space="preserve"> prediction block </w:t>
      </w:r>
      <w:proofErr w:type="spellStart"/>
      <w:r w:rsidRPr="001E7D4B">
        <w:rPr>
          <w:highlight w:val="cyan"/>
          <w:lang w:val="en-US" w:eastAsia="ko-KR"/>
        </w:rPr>
        <w:t>nPbW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 w:eastAsia="ko-KR"/>
        </w:rPr>
        <w:t xml:space="preserve"> set equal to </w:t>
      </w:r>
      <w:proofErr w:type="spellStart"/>
      <w:r w:rsidRPr="001E7D4B">
        <w:rPr>
          <w:highlight w:val="cyan"/>
          <w:lang w:val="en-US" w:eastAsia="ko-KR"/>
        </w:rPr>
        <w:t>nPbW</w:t>
      </w:r>
      <w:proofErr w:type="spellEnd"/>
      <w:r w:rsidRPr="001E7D4B">
        <w:rPr>
          <w:highlight w:val="cyan"/>
          <w:lang w:val="en-US" w:eastAsia="ko-KR"/>
        </w:rPr>
        <w:t xml:space="preserve"> / 2, </w:t>
      </w:r>
      <w:proofErr w:type="spellStart"/>
      <w:r w:rsidRPr="001E7D4B">
        <w:rPr>
          <w:highlight w:val="cyan"/>
          <w:lang w:val="en-US" w:eastAsia="ko-KR"/>
        </w:rPr>
        <w:t>nPbH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 w:eastAsia="ko-KR"/>
        </w:rPr>
        <w:t xml:space="preserve"> set equal to </w:t>
      </w:r>
      <w:proofErr w:type="spellStart"/>
      <w:r w:rsidRPr="001E7D4B">
        <w:rPr>
          <w:highlight w:val="cyan"/>
          <w:lang w:val="en-US" w:eastAsia="ko-KR"/>
        </w:rPr>
        <w:t>nPbH</w:t>
      </w:r>
      <w:proofErr w:type="spellEnd"/>
      <w:r w:rsidRPr="001E7D4B">
        <w:rPr>
          <w:highlight w:val="cyan"/>
          <w:lang w:val="en-US" w:eastAsia="ko-KR"/>
        </w:rPr>
        <w:t> / 2, and the sample arrays predSamplesL0</w:t>
      </w:r>
      <w:r w:rsidRPr="001E7D4B">
        <w:rPr>
          <w:highlight w:val="cyan"/>
          <w:vertAlign w:val="subscript"/>
          <w:lang w:val="en-US" w:eastAsia="ko-KR"/>
        </w:rPr>
        <w:t>Cb</w:t>
      </w:r>
      <w:r w:rsidRPr="001E7D4B">
        <w:rPr>
          <w:highlight w:val="cyan"/>
          <w:lang w:val="en-US" w:eastAsia="ko-KR"/>
        </w:rPr>
        <w:t xml:space="preserve"> and predSamplesL1</w:t>
      </w:r>
      <w:r w:rsidRPr="001E7D4B">
        <w:rPr>
          <w:highlight w:val="cyan"/>
          <w:vertAlign w:val="subscript"/>
          <w:lang w:val="en-US" w:eastAsia="ko-KR"/>
        </w:rPr>
        <w:t>Cb</w:t>
      </w:r>
      <w:r w:rsidRPr="001E7D4B">
        <w:rPr>
          <w:highlight w:val="cyan"/>
          <w:lang w:val="en-US" w:eastAsia="ko-KR"/>
        </w:rPr>
        <w:t xml:space="preserve"> as well as predFlagL0, predFlagL1, refIdxL0, refIdxL1, mvCL0, mvCL1, and </w:t>
      </w:r>
      <w:proofErr w:type="spellStart"/>
      <w:r w:rsidRPr="001E7D4B">
        <w:rPr>
          <w:highlight w:val="cyan"/>
          <w:lang w:val="en-US" w:eastAsia="ko-KR"/>
        </w:rPr>
        <w:t>cIdx</w:t>
      </w:r>
      <w:proofErr w:type="spellEnd"/>
      <w:r w:rsidRPr="001E7D4B">
        <w:rPr>
          <w:highlight w:val="cyan"/>
          <w:lang w:val="en-US" w:eastAsia="ko-KR"/>
        </w:rPr>
        <w:t xml:space="preserve"> equal to 1 given as input.</w:t>
      </w:r>
    </w:p>
    <w:p w:rsidR="007E0D46" w:rsidRPr="001E7D4B" w:rsidRDefault="007E0D46" w:rsidP="007E0D46">
      <w:pPr>
        <w:pStyle w:val="3D3"/>
        <w:rPr>
          <w:highlight w:val="cyan"/>
          <w:lang w:val="en-US"/>
        </w:rPr>
      </w:pPr>
      <w:r w:rsidRPr="001E7D4B">
        <w:rPr>
          <w:highlight w:val="cyan"/>
          <w:lang w:val="en-US" w:eastAsia="ko-KR"/>
        </w:rPr>
        <w:t xml:space="preserve">The array </w:t>
      </w:r>
      <w:proofErr w:type="spellStart"/>
      <w:r w:rsidRPr="001E7D4B">
        <w:rPr>
          <w:highlight w:val="cyan"/>
          <w:lang w:val="en-US" w:eastAsia="ko-KR"/>
        </w:rPr>
        <w:t>predSample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 w:eastAsia="ko-KR"/>
        </w:rPr>
        <w:t xml:space="preserve"> of the prediction samples of component Cr is derived by invoking the illumination compensated sample prediction process specified in </w:t>
      </w:r>
      <w:proofErr w:type="spellStart"/>
      <w:r w:rsidRPr="001E7D4B">
        <w:rPr>
          <w:highlight w:val="cyan"/>
          <w:lang w:val="en-US" w:eastAsia="ko-KR"/>
        </w:rPr>
        <w:t>subclause</w:t>
      </w:r>
      <w:proofErr w:type="spellEnd"/>
      <w:r w:rsidRPr="001E7D4B">
        <w:rPr>
          <w:highlight w:val="cyan"/>
          <w:lang w:val="en-US" w:eastAsia="ko-KR"/>
        </w:rPr>
        <w:t xml:space="preserve"> </w:t>
      </w:r>
      <w:r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_Ref366001237 \r \h </w:instrText>
      </w:r>
      <w:r w:rsidRPr="001E7D4B">
        <w:rPr>
          <w:highlight w:val="cyan"/>
          <w:lang w:val="en-US" w:eastAsia="ko-KR"/>
        </w:rPr>
      </w:r>
      <w:r w:rsidRPr="001E7D4B">
        <w:rPr>
          <w:highlight w:val="cyan"/>
          <w:lang w:val="en-US" w:eastAsia="ko-KR"/>
        </w:rPr>
        <w:fldChar w:fldCharType="separate"/>
      </w:r>
      <w:r>
        <w:rPr>
          <w:highlight w:val="cyan"/>
          <w:lang w:val="en-US" w:eastAsia="ko-KR"/>
        </w:rPr>
        <w:t>H.8.5.3.3.6</w:t>
      </w:r>
      <w:r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 xml:space="preserve">, with the </w:t>
      </w:r>
      <w:proofErr w:type="spellStart"/>
      <w:r w:rsidRPr="001E7D4B">
        <w:rPr>
          <w:highlight w:val="cyan"/>
          <w:lang w:val="en-US" w:eastAsia="ko-KR"/>
        </w:rPr>
        <w:t>luma</w:t>
      </w:r>
      <w:proofErr w:type="spellEnd"/>
      <w:r w:rsidRPr="001E7D4B">
        <w:rPr>
          <w:highlight w:val="cyan"/>
          <w:lang w:val="en-US" w:eastAsia="ko-KR"/>
        </w:rPr>
        <w:t xml:space="preserve"> location </w:t>
      </w:r>
      <w:r w:rsidRPr="001E7D4B">
        <w:rPr>
          <w:highlight w:val="cyan"/>
          <w:lang w:val="en-US"/>
        </w:rPr>
        <w:t>( </w:t>
      </w:r>
      <w:proofErr w:type="spellStart"/>
      <w:r w:rsidRPr="001E7D4B">
        <w:rPr>
          <w:highlight w:val="cyan"/>
          <w:lang w:val="en-US"/>
        </w:rPr>
        <w:t>xCb</w:t>
      </w:r>
      <w:proofErr w:type="spellEnd"/>
      <w:r w:rsidRPr="001E7D4B">
        <w:rPr>
          <w:highlight w:val="cyan"/>
          <w:lang w:val="en-US"/>
        </w:rPr>
        <w:t>, </w:t>
      </w:r>
      <w:proofErr w:type="spellStart"/>
      <w:r w:rsidRPr="001E7D4B">
        <w:rPr>
          <w:highlight w:val="cyan"/>
          <w:lang w:val="en-US"/>
        </w:rPr>
        <w:t>yCb</w:t>
      </w:r>
      <w:proofErr w:type="spellEnd"/>
      <w:r w:rsidRPr="001E7D4B">
        <w:rPr>
          <w:highlight w:val="cyan"/>
          <w:lang w:val="en-US"/>
        </w:rPr>
        <w:t xml:space="preserve"> ), the size of the current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coding block</w:t>
      </w:r>
      <w:r w:rsidRPr="001E7D4B">
        <w:rPr>
          <w:highlight w:val="cyan"/>
          <w:lang w:val="en-US" w:eastAsia="ko-KR"/>
        </w:rPr>
        <w:t xml:space="preserve"> </w:t>
      </w:r>
      <w:proofErr w:type="spellStart"/>
      <w:r w:rsidRPr="001E7D4B">
        <w:rPr>
          <w:highlight w:val="cyan"/>
          <w:lang w:val="en-US" w:eastAsia="ko-KR"/>
        </w:rPr>
        <w:t>nCbS</w:t>
      </w:r>
      <w:proofErr w:type="spellEnd"/>
      <w:r w:rsidRPr="001E7D4B">
        <w:rPr>
          <w:highlight w:val="cyan"/>
          <w:lang w:val="en-US" w:eastAsia="ko-KR"/>
        </w:rPr>
        <w:t xml:space="preserve">, with the </w:t>
      </w:r>
      <w:proofErr w:type="spellStart"/>
      <w:r w:rsidRPr="001E7D4B">
        <w:rPr>
          <w:highlight w:val="cyan"/>
          <w:lang w:val="en-US" w:eastAsia="ko-KR"/>
        </w:rPr>
        <w:t>chroma</w:t>
      </w:r>
      <w:proofErr w:type="spellEnd"/>
      <w:r w:rsidRPr="001E7D4B">
        <w:rPr>
          <w:highlight w:val="cyan"/>
          <w:lang w:val="en-US" w:eastAsia="ko-KR"/>
        </w:rPr>
        <w:t xml:space="preserve"> location ( </w:t>
      </w:r>
      <w:proofErr w:type="spellStart"/>
      <w:r w:rsidRPr="001E7D4B">
        <w:rPr>
          <w:highlight w:val="cyan"/>
          <w:lang w:val="en-US" w:eastAsia="ko-KR"/>
        </w:rPr>
        <w:t>xBl</w:t>
      </w:r>
      <w:proofErr w:type="spellEnd"/>
      <w:r w:rsidRPr="001E7D4B">
        <w:rPr>
          <w:highlight w:val="cyan"/>
          <w:lang w:val="en-US" w:eastAsia="ko-KR"/>
        </w:rPr>
        <w:t> / 2, </w:t>
      </w:r>
      <w:proofErr w:type="spellStart"/>
      <w:r w:rsidRPr="001E7D4B">
        <w:rPr>
          <w:highlight w:val="cyan"/>
          <w:lang w:val="en-US" w:eastAsia="ko-KR"/>
        </w:rPr>
        <w:t>yBl</w:t>
      </w:r>
      <w:proofErr w:type="spellEnd"/>
      <w:r w:rsidRPr="001E7D4B">
        <w:rPr>
          <w:highlight w:val="cyan"/>
          <w:lang w:val="en-US" w:eastAsia="ko-KR"/>
        </w:rPr>
        <w:t xml:space="preserve"> / 2 ), the width and the height of the current </w:t>
      </w:r>
      <w:proofErr w:type="spellStart"/>
      <w:r w:rsidRPr="001E7D4B">
        <w:rPr>
          <w:highlight w:val="cyan"/>
          <w:lang w:val="en-US" w:eastAsia="ko-KR"/>
        </w:rPr>
        <w:t>chroma</w:t>
      </w:r>
      <w:proofErr w:type="spellEnd"/>
      <w:r w:rsidRPr="001E7D4B">
        <w:rPr>
          <w:highlight w:val="cyan"/>
          <w:lang w:val="en-US" w:eastAsia="ko-KR"/>
        </w:rPr>
        <w:t xml:space="preserve"> prediction block </w:t>
      </w:r>
      <w:proofErr w:type="spellStart"/>
      <w:r w:rsidRPr="001E7D4B">
        <w:rPr>
          <w:highlight w:val="cyan"/>
          <w:lang w:val="en-US" w:eastAsia="ko-KR"/>
        </w:rPr>
        <w:t>nPbW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 w:eastAsia="ko-KR"/>
        </w:rPr>
        <w:t xml:space="preserve"> set equal to </w:t>
      </w:r>
      <w:proofErr w:type="spellStart"/>
      <w:r w:rsidRPr="001E7D4B">
        <w:rPr>
          <w:highlight w:val="cyan"/>
          <w:lang w:val="en-US" w:eastAsia="ko-KR"/>
        </w:rPr>
        <w:t>nPbW</w:t>
      </w:r>
      <w:proofErr w:type="spellEnd"/>
      <w:r w:rsidRPr="001E7D4B">
        <w:rPr>
          <w:highlight w:val="cyan"/>
          <w:lang w:val="en-US" w:eastAsia="ko-KR"/>
        </w:rPr>
        <w:t xml:space="preserve"> / 2, </w:t>
      </w:r>
      <w:proofErr w:type="spellStart"/>
      <w:r w:rsidRPr="001E7D4B">
        <w:rPr>
          <w:highlight w:val="cyan"/>
          <w:lang w:val="en-US" w:eastAsia="ko-KR"/>
        </w:rPr>
        <w:t>nPbH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 w:eastAsia="ko-KR"/>
        </w:rPr>
        <w:t xml:space="preserve"> set equal to </w:t>
      </w:r>
      <w:proofErr w:type="spellStart"/>
      <w:r w:rsidRPr="001E7D4B">
        <w:rPr>
          <w:highlight w:val="cyan"/>
          <w:lang w:val="en-US" w:eastAsia="ko-KR"/>
        </w:rPr>
        <w:t>nPbH</w:t>
      </w:r>
      <w:proofErr w:type="spellEnd"/>
      <w:r w:rsidRPr="001E7D4B">
        <w:rPr>
          <w:highlight w:val="cyan"/>
          <w:lang w:val="en-US" w:eastAsia="ko-KR"/>
        </w:rPr>
        <w:t> / 2, and the sample arrays predSamplesL0</w:t>
      </w:r>
      <w:r w:rsidRPr="001E7D4B">
        <w:rPr>
          <w:highlight w:val="cyan"/>
          <w:vertAlign w:val="subscript"/>
          <w:lang w:val="en-US" w:eastAsia="ko-KR"/>
        </w:rPr>
        <w:t>Cr</w:t>
      </w:r>
      <w:r w:rsidRPr="001E7D4B">
        <w:rPr>
          <w:highlight w:val="cyan"/>
          <w:lang w:val="en-US" w:eastAsia="ko-KR"/>
        </w:rPr>
        <w:t xml:space="preserve"> and predSamplesL1</w:t>
      </w:r>
      <w:r w:rsidRPr="001E7D4B">
        <w:rPr>
          <w:highlight w:val="cyan"/>
          <w:vertAlign w:val="subscript"/>
          <w:lang w:val="en-US" w:eastAsia="ko-KR"/>
        </w:rPr>
        <w:t>Cr</w:t>
      </w:r>
      <w:r w:rsidRPr="001E7D4B">
        <w:rPr>
          <w:highlight w:val="cyan"/>
          <w:lang w:val="en-US" w:eastAsia="ko-KR"/>
        </w:rPr>
        <w:t xml:space="preserve"> as well as predFlagL0, predFlagL1, refIdxL0, refIdxL1, mvCL0, mvCL1, and </w:t>
      </w:r>
      <w:proofErr w:type="spellStart"/>
      <w:r w:rsidRPr="001E7D4B">
        <w:rPr>
          <w:highlight w:val="cyan"/>
          <w:lang w:val="en-US" w:eastAsia="ko-KR"/>
        </w:rPr>
        <w:t>cIdx</w:t>
      </w:r>
      <w:proofErr w:type="spellEnd"/>
      <w:r w:rsidRPr="001E7D4B">
        <w:rPr>
          <w:highlight w:val="cyan"/>
          <w:lang w:val="en-US" w:eastAsia="ko-KR"/>
        </w:rPr>
        <w:t xml:space="preserve"> equal to 2 given as input.</w:t>
      </w:r>
    </w:p>
    <w:p w:rsidR="007E0D46" w:rsidRPr="001E7D4B" w:rsidRDefault="007E0D46" w:rsidP="007E0D46">
      <w:pPr>
        <w:pStyle w:val="3D0"/>
        <w:rPr>
          <w:highlight w:val="cyan"/>
          <w:lang w:val="en-US" w:eastAsia="ko-KR"/>
        </w:rPr>
      </w:pPr>
      <w:r w:rsidRPr="001E7D4B">
        <w:rPr>
          <w:highlight w:val="cyan"/>
          <w:lang w:val="en-US" w:eastAsia="ko-KR"/>
        </w:rPr>
        <w:t>Otherwise, ( </w:t>
      </w:r>
      <w:proofErr w:type="spellStart"/>
      <w:r w:rsidRPr="001E7D4B">
        <w:rPr>
          <w:highlight w:val="cyan"/>
          <w:lang w:val="en-US" w:eastAsia="ko-KR"/>
        </w:rPr>
        <w:t>VspModeFlag</w:t>
      </w:r>
      <w:proofErr w:type="spellEnd"/>
      <w:r w:rsidRPr="001E7D4B">
        <w:rPr>
          <w:highlight w:val="cyan"/>
          <w:lang w:val="en-US" w:eastAsia="ko-KR"/>
        </w:rPr>
        <w:t>[ </w:t>
      </w:r>
      <w:proofErr w:type="spellStart"/>
      <w:r w:rsidRPr="001E7D4B">
        <w:rPr>
          <w:highlight w:val="cyan"/>
          <w:lang w:val="en-US" w:eastAsia="ko-KR"/>
        </w:rPr>
        <w:t>xCb</w:t>
      </w:r>
      <w:proofErr w:type="spellEnd"/>
      <w:r w:rsidRPr="001E7D4B">
        <w:rPr>
          <w:highlight w:val="cyan"/>
          <w:lang w:val="en-US" w:eastAsia="ko-KR"/>
        </w:rPr>
        <w:t> + </w:t>
      </w:r>
      <w:proofErr w:type="spellStart"/>
      <w:r w:rsidRPr="001E7D4B">
        <w:rPr>
          <w:highlight w:val="cyan"/>
          <w:lang w:val="en-US" w:eastAsia="ko-KR"/>
        </w:rPr>
        <w:t>xBl</w:t>
      </w:r>
      <w:proofErr w:type="spellEnd"/>
      <w:r w:rsidRPr="001E7D4B">
        <w:rPr>
          <w:highlight w:val="cyan"/>
          <w:lang w:val="en-US" w:eastAsia="ko-KR"/>
        </w:rPr>
        <w:t> ][ </w:t>
      </w:r>
      <w:proofErr w:type="spellStart"/>
      <w:r w:rsidRPr="001E7D4B">
        <w:rPr>
          <w:highlight w:val="cyan"/>
          <w:lang w:val="en-US" w:eastAsia="ko-KR"/>
        </w:rPr>
        <w:t>yCb</w:t>
      </w:r>
      <w:proofErr w:type="spellEnd"/>
      <w:r w:rsidRPr="001E7D4B">
        <w:rPr>
          <w:highlight w:val="cyan"/>
          <w:lang w:val="en-US" w:eastAsia="ko-KR"/>
        </w:rPr>
        <w:t> + </w:t>
      </w:r>
      <w:proofErr w:type="spellStart"/>
      <w:r w:rsidRPr="001E7D4B">
        <w:rPr>
          <w:highlight w:val="cyan"/>
          <w:lang w:val="en-US" w:eastAsia="ko-KR"/>
        </w:rPr>
        <w:t>yBl</w:t>
      </w:r>
      <w:proofErr w:type="spellEnd"/>
      <w:r w:rsidRPr="001E7D4B">
        <w:rPr>
          <w:highlight w:val="cyan"/>
          <w:lang w:val="en-US" w:eastAsia="ko-KR"/>
        </w:rPr>
        <w:t> ] is equal to 1 ), the following applies:</w:t>
      </w:r>
    </w:p>
    <w:p w:rsidR="007E0D46" w:rsidRPr="001E7D4B" w:rsidRDefault="007E0D46" w:rsidP="007E0D46">
      <w:pPr>
        <w:pStyle w:val="3D1"/>
        <w:rPr>
          <w:highlight w:val="cyan"/>
          <w:lang w:val="en-US"/>
        </w:rPr>
      </w:pPr>
      <w:r w:rsidRPr="001E7D4B">
        <w:rPr>
          <w:highlight w:val="cyan"/>
          <w:lang w:val="en-US"/>
        </w:rPr>
        <w:t>For X in the range of 0 to 1, inclusive, the following applies.</w:t>
      </w:r>
    </w:p>
    <w:p w:rsidR="007E0D46" w:rsidRPr="001E7D4B" w:rsidRDefault="007E0D46" w:rsidP="007E0D46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When </w:t>
      </w:r>
      <w:proofErr w:type="spellStart"/>
      <w:r w:rsidRPr="001E7D4B">
        <w:rPr>
          <w:highlight w:val="cyan"/>
          <w:lang w:val="en-US"/>
        </w:rPr>
        <w:t>predFlagLX</w:t>
      </w:r>
      <w:proofErr w:type="spellEnd"/>
      <w:r w:rsidRPr="001E7D4B">
        <w:rPr>
          <w:highlight w:val="cyan"/>
          <w:lang w:val="en-US"/>
        </w:rPr>
        <w:t xml:space="preserve"> is equal to 1, the arrays </w:t>
      </w:r>
      <w:proofErr w:type="spellStart"/>
      <w:r w:rsidRPr="001E7D4B">
        <w:rPr>
          <w:highlight w:val="cyan"/>
          <w:lang w:val="en-US"/>
        </w:rPr>
        <w:t>predSamples</w:t>
      </w:r>
      <w:r w:rsidRPr="001E7D4B">
        <w:rPr>
          <w:highlight w:val="cyan"/>
          <w:vertAlign w:val="subscript"/>
          <w:lang w:val="en-US"/>
        </w:rPr>
        <w:t>L</w:t>
      </w:r>
      <w:proofErr w:type="spellEnd"/>
      <w:r w:rsidRPr="001E7D4B">
        <w:rPr>
          <w:highlight w:val="cyan"/>
          <w:lang w:val="en-US"/>
        </w:rPr>
        <w:t xml:space="preserve"> ,</w:t>
      </w:r>
      <w:proofErr w:type="spellStart"/>
      <w:r w:rsidRPr="001E7D4B">
        <w:rPr>
          <w:highlight w:val="cyan"/>
          <w:lang w:val="en-US"/>
        </w:rPr>
        <w:t>predSample</w:t>
      </w:r>
      <w:r w:rsidRPr="001E7D4B">
        <w:rPr>
          <w:highlight w:val="cyan"/>
          <w:vertAlign w:val="subscript"/>
          <w:lang w:val="en-US"/>
        </w:rPr>
        <w:t>Cb</w:t>
      </w:r>
      <w:proofErr w:type="spellEnd"/>
      <w:r w:rsidRPr="001E7D4B">
        <w:rPr>
          <w:highlight w:val="cyan"/>
          <w:lang w:val="en-US"/>
        </w:rPr>
        <w:t xml:space="preserve">, and </w:t>
      </w:r>
      <w:proofErr w:type="spellStart"/>
      <w:r w:rsidRPr="001E7D4B">
        <w:rPr>
          <w:highlight w:val="cyan"/>
          <w:lang w:val="en-US"/>
        </w:rPr>
        <w:t>predSample</w:t>
      </w:r>
      <w:r w:rsidRPr="001E7D4B">
        <w:rPr>
          <w:highlight w:val="cyan"/>
          <w:vertAlign w:val="subscript"/>
          <w:lang w:val="en-US"/>
        </w:rPr>
        <w:t>Cr</w:t>
      </w:r>
      <w:proofErr w:type="spellEnd"/>
      <w:r w:rsidRPr="001E7D4B">
        <w:rPr>
          <w:highlight w:val="cyan"/>
          <w:lang w:val="en-US"/>
        </w:rPr>
        <w:t xml:space="preserve"> are derived by invoking the view synthesis prediction process as specified in </w:t>
      </w:r>
      <w:proofErr w:type="spellStart"/>
      <w:r w:rsidRPr="001E7D4B">
        <w:rPr>
          <w:highlight w:val="cyan"/>
          <w:lang w:val="en-US"/>
        </w:rPr>
        <w:t>subclause</w:t>
      </w:r>
      <w:proofErr w:type="spellEnd"/>
      <w:r w:rsidRPr="001E7D4B">
        <w:rPr>
          <w:highlight w:val="cyan"/>
          <w:lang w:val="en-US"/>
        </w:rPr>
        <w:t xml:space="preserve"> </w:t>
      </w:r>
      <w:r w:rsidRPr="001E7D4B">
        <w:rPr>
          <w:highlight w:val="cyan"/>
          <w:lang w:val="en-US"/>
        </w:rPr>
        <w:fldChar w:fldCharType="begin" w:fldLock="1"/>
      </w:r>
      <w:r w:rsidRPr="001E7D4B">
        <w:rPr>
          <w:highlight w:val="cyan"/>
          <w:lang w:val="en-US"/>
        </w:rPr>
        <w:instrText xml:space="preserve"> REF _Ref350194816 \r \h </w:instrText>
      </w:r>
      <w:r w:rsidRPr="001E7D4B">
        <w:rPr>
          <w:highlight w:val="cyan"/>
          <w:lang w:val="en-US"/>
        </w:rPr>
      </w:r>
      <w:r w:rsidRPr="001E7D4B">
        <w:rPr>
          <w:highlight w:val="cyan"/>
          <w:lang w:val="en-US"/>
        </w:rPr>
        <w:fldChar w:fldCharType="separate"/>
      </w:r>
      <w:r>
        <w:rPr>
          <w:highlight w:val="cyan"/>
          <w:lang w:val="en-US"/>
        </w:rPr>
        <w:t>H.8.5.3.3.7.3</w:t>
      </w:r>
      <w:r w:rsidRPr="001E7D4B">
        <w:rPr>
          <w:highlight w:val="cyan"/>
          <w:lang w:val="en-US"/>
        </w:rPr>
        <w:fldChar w:fldCharType="end"/>
      </w:r>
      <w:r w:rsidRPr="001E7D4B">
        <w:rPr>
          <w:highlight w:val="cyan"/>
          <w:lang w:val="en-US"/>
        </w:rPr>
        <w:t xml:space="preserve">, with the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locations ( </w:t>
      </w:r>
      <w:proofErr w:type="spellStart"/>
      <w:r w:rsidRPr="001E7D4B">
        <w:rPr>
          <w:highlight w:val="cyan"/>
          <w:lang w:val="en-US"/>
        </w:rPr>
        <w:t>xCb</w:t>
      </w:r>
      <w:proofErr w:type="spellEnd"/>
      <w:r w:rsidRPr="001E7D4B">
        <w:rPr>
          <w:highlight w:val="cyan"/>
          <w:lang w:val="en-US"/>
        </w:rPr>
        <w:t>, </w:t>
      </w:r>
      <w:proofErr w:type="spellStart"/>
      <w:r w:rsidRPr="001E7D4B">
        <w:rPr>
          <w:highlight w:val="cyan"/>
          <w:lang w:val="en-US"/>
        </w:rPr>
        <w:t>yCb</w:t>
      </w:r>
      <w:proofErr w:type="spellEnd"/>
      <w:r w:rsidRPr="001E7D4B">
        <w:rPr>
          <w:highlight w:val="cyan"/>
          <w:lang w:val="en-US"/>
        </w:rPr>
        <w:t> ), ( </w:t>
      </w:r>
      <w:proofErr w:type="spellStart"/>
      <w:r w:rsidRPr="001E7D4B">
        <w:rPr>
          <w:highlight w:val="cyan"/>
          <w:lang w:val="en-US"/>
        </w:rPr>
        <w:t>xBl</w:t>
      </w:r>
      <w:proofErr w:type="spellEnd"/>
      <w:r w:rsidRPr="001E7D4B">
        <w:rPr>
          <w:highlight w:val="cyan"/>
          <w:lang w:val="en-US"/>
        </w:rPr>
        <w:t>, </w:t>
      </w:r>
      <w:proofErr w:type="spellStart"/>
      <w:r w:rsidRPr="001E7D4B">
        <w:rPr>
          <w:highlight w:val="cyan"/>
          <w:lang w:val="en-US"/>
        </w:rPr>
        <w:t>yBl</w:t>
      </w:r>
      <w:proofErr w:type="spellEnd"/>
      <w:r w:rsidRPr="001E7D4B">
        <w:rPr>
          <w:highlight w:val="cyan"/>
          <w:lang w:val="en-US"/>
        </w:rPr>
        <w:t xml:space="preserve"> ), the width and the height of the current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prediction block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, </w:t>
      </w:r>
      <w:proofErr w:type="spellStart"/>
      <w:r w:rsidRPr="001E7D4B">
        <w:rPr>
          <w:highlight w:val="cyan"/>
          <w:lang w:val="en-US"/>
        </w:rPr>
        <w:t>nPbH</w:t>
      </w:r>
      <w:proofErr w:type="spellEnd"/>
      <w:r w:rsidRPr="001E7D4B">
        <w:rPr>
          <w:highlight w:val="cyan"/>
          <w:lang w:val="en-US"/>
        </w:rPr>
        <w:t xml:space="preserve">, the prediction list indicator X and the reference index </w:t>
      </w:r>
      <w:proofErr w:type="spellStart"/>
      <w:r w:rsidRPr="001E7D4B">
        <w:rPr>
          <w:highlight w:val="cyan"/>
          <w:lang w:val="en-US"/>
        </w:rPr>
        <w:t>refIdxLX</w:t>
      </w:r>
      <w:proofErr w:type="spellEnd"/>
      <w:r w:rsidRPr="001E7D4B">
        <w:rPr>
          <w:highlight w:val="cyan"/>
          <w:lang w:val="en-US"/>
        </w:rPr>
        <w:t xml:space="preserve"> as the inputs and the outputs are the sample arrays </w:t>
      </w:r>
      <w:proofErr w:type="spellStart"/>
      <w:r w:rsidRPr="001E7D4B">
        <w:rPr>
          <w:highlight w:val="cyan"/>
          <w:lang w:val="en-US"/>
        </w:rPr>
        <w:t>predSamplesLX</w:t>
      </w:r>
      <w:r w:rsidRPr="001E7D4B">
        <w:rPr>
          <w:highlight w:val="cyan"/>
          <w:vertAlign w:val="subscript"/>
          <w:lang w:val="en-US"/>
        </w:rPr>
        <w:t>L</w:t>
      </w:r>
      <w:proofErr w:type="spellEnd"/>
      <w:r w:rsidRPr="001E7D4B">
        <w:rPr>
          <w:highlight w:val="cyan"/>
          <w:lang w:val="en-US"/>
        </w:rPr>
        <w:t xml:space="preserve">, </w:t>
      </w:r>
      <w:proofErr w:type="spellStart"/>
      <w:r w:rsidRPr="001E7D4B">
        <w:rPr>
          <w:highlight w:val="cyan"/>
          <w:lang w:val="en-US"/>
        </w:rPr>
        <w:t>predSamplesLX</w:t>
      </w:r>
      <w:r w:rsidRPr="001E7D4B">
        <w:rPr>
          <w:highlight w:val="cyan"/>
          <w:vertAlign w:val="subscript"/>
          <w:lang w:val="en-US"/>
        </w:rPr>
        <w:t>Cb</w:t>
      </w:r>
      <w:proofErr w:type="spellEnd"/>
      <w:r w:rsidRPr="001E7D4B">
        <w:rPr>
          <w:highlight w:val="cyan"/>
          <w:lang w:val="en-US"/>
        </w:rPr>
        <w:t xml:space="preserve">, and </w:t>
      </w:r>
      <w:proofErr w:type="spellStart"/>
      <w:r w:rsidRPr="001E7D4B">
        <w:rPr>
          <w:highlight w:val="cyan"/>
          <w:lang w:val="en-US"/>
        </w:rPr>
        <w:t>predSamplesLX</w:t>
      </w:r>
      <w:r w:rsidRPr="001E7D4B">
        <w:rPr>
          <w:highlight w:val="cyan"/>
          <w:vertAlign w:val="subscript"/>
          <w:lang w:val="en-US"/>
        </w:rPr>
        <w:t>Cr</w:t>
      </w:r>
      <w:proofErr w:type="spellEnd"/>
      <w:r w:rsidRPr="001E7D4B">
        <w:rPr>
          <w:highlight w:val="cyan"/>
          <w:lang w:val="en-US"/>
        </w:rPr>
        <w:t xml:space="preserve">. </w:t>
      </w:r>
    </w:p>
    <w:p w:rsidR="007E0D46" w:rsidRPr="001E7D4B" w:rsidRDefault="007E0D46" w:rsidP="007E0D46">
      <w:pPr>
        <w:pStyle w:val="3D1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The array </w:t>
      </w:r>
      <w:proofErr w:type="spellStart"/>
      <w:r w:rsidRPr="001E7D4B">
        <w:rPr>
          <w:highlight w:val="cyan"/>
          <w:lang w:val="en-US"/>
        </w:rPr>
        <w:t>predSample</w:t>
      </w:r>
      <w:r w:rsidRPr="001E7D4B">
        <w:rPr>
          <w:highlight w:val="cyan"/>
          <w:vertAlign w:val="subscript"/>
          <w:lang w:val="en-US" w:eastAsia="ko-KR"/>
        </w:rPr>
        <w:t>L</w:t>
      </w:r>
      <w:proofErr w:type="spellEnd"/>
      <w:r w:rsidRPr="001E7D4B">
        <w:rPr>
          <w:highlight w:val="cyan"/>
          <w:lang w:val="en-US"/>
        </w:rPr>
        <w:t xml:space="preserve"> of the prediction samples of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component is derived by invoking the weighted sample prediction process specified in </w:t>
      </w:r>
      <w:proofErr w:type="spellStart"/>
      <w:r w:rsidRPr="001E7D4B">
        <w:rPr>
          <w:highlight w:val="cyan"/>
          <w:lang w:val="en-US"/>
        </w:rPr>
        <w:t>subclause</w:t>
      </w:r>
      <w:proofErr w:type="spellEnd"/>
      <w:r w:rsidRPr="001E7D4B">
        <w:rPr>
          <w:highlight w:val="cyan"/>
          <w:lang w:val="en-US"/>
        </w:rPr>
        <w:t xml:space="preserve"> 8.5.2.2.3 with the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location </w:t>
      </w:r>
      <w:proofErr w:type="gramStart"/>
      <w:r w:rsidRPr="001E7D4B">
        <w:rPr>
          <w:highlight w:val="cyan"/>
          <w:lang w:val="en-US"/>
        </w:rPr>
        <w:t>( </w:t>
      </w:r>
      <w:proofErr w:type="spellStart"/>
      <w:r w:rsidRPr="001E7D4B">
        <w:rPr>
          <w:highlight w:val="cyan"/>
          <w:lang w:val="en-US"/>
        </w:rPr>
        <w:t>xBl</w:t>
      </w:r>
      <w:proofErr w:type="spellEnd"/>
      <w:proofErr w:type="gramEnd"/>
      <w:r w:rsidRPr="001E7D4B">
        <w:rPr>
          <w:highlight w:val="cyan"/>
          <w:lang w:val="en-US"/>
        </w:rPr>
        <w:t>, </w:t>
      </w:r>
      <w:proofErr w:type="spellStart"/>
      <w:r w:rsidRPr="001E7D4B">
        <w:rPr>
          <w:highlight w:val="cyan"/>
          <w:lang w:val="en-US"/>
        </w:rPr>
        <w:t>yBl</w:t>
      </w:r>
      <w:proofErr w:type="spellEnd"/>
      <w:r w:rsidRPr="001E7D4B">
        <w:rPr>
          <w:highlight w:val="cyan"/>
          <w:lang w:val="en-US"/>
        </w:rPr>
        <w:t xml:space="preserve"> ), the width and the height of the current </w:t>
      </w:r>
      <w:proofErr w:type="spellStart"/>
      <w:r w:rsidRPr="001E7D4B">
        <w:rPr>
          <w:highlight w:val="cyan"/>
          <w:lang w:val="en-US"/>
        </w:rPr>
        <w:t>luma</w:t>
      </w:r>
      <w:proofErr w:type="spellEnd"/>
      <w:r w:rsidRPr="001E7D4B">
        <w:rPr>
          <w:highlight w:val="cyan"/>
          <w:lang w:val="en-US"/>
        </w:rPr>
        <w:t xml:space="preserve"> prediction block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, </w:t>
      </w:r>
      <w:proofErr w:type="spellStart"/>
      <w:r w:rsidRPr="001E7D4B">
        <w:rPr>
          <w:highlight w:val="cyan"/>
          <w:lang w:val="en-US"/>
        </w:rPr>
        <w:t>nPbH</w:t>
      </w:r>
      <w:proofErr w:type="spellEnd"/>
      <w:r w:rsidRPr="001E7D4B">
        <w:rPr>
          <w:highlight w:val="cyan"/>
          <w:lang w:val="en-US"/>
        </w:rPr>
        <w:t xml:space="preserve">, and the </w:t>
      </w:r>
      <w:r w:rsidRPr="001E7D4B">
        <w:rPr>
          <w:highlight w:val="cyan"/>
          <w:lang w:val="en-US"/>
        </w:rPr>
        <w:lastRenderedPageBreak/>
        <w:t>sample arrays predSamplesL0</w:t>
      </w:r>
      <w:r w:rsidRPr="001E7D4B">
        <w:rPr>
          <w:highlight w:val="cyan"/>
          <w:vertAlign w:val="subscript"/>
          <w:lang w:val="en-US" w:eastAsia="ko-KR"/>
        </w:rPr>
        <w:t>L</w:t>
      </w:r>
      <w:r w:rsidRPr="001E7D4B">
        <w:rPr>
          <w:highlight w:val="cyan"/>
          <w:lang w:val="en-US"/>
        </w:rPr>
        <w:t xml:space="preserve"> and predSamplesL1</w:t>
      </w:r>
      <w:r w:rsidRPr="001E7D4B">
        <w:rPr>
          <w:highlight w:val="cyan"/>
          <w:vertAlign w:val="subscript"/>
          <w:lang w:val="en-US" w:eastAsia="ko-KR"/>
        </w:rPr>
        <w:t>L</w:t>
      </w:r>
      <w:r w:rsidRPr="001E7D4B">
        <w:rPr>
          <w:highlight w:val="cyan"/>
          <w:lang w:val="en-US"/>
        </w:rPr>
        <w:t xml:space="preserve"> as well as predFlagL0, predFlagL1, refIdxL0, refIdxL1 and </w:t>
      </w:r>
      <w:proofErr w:type="spellStart"/>
      <w:r w:rsidRPr="001E7D4B">
        <w:rPr>
          <w:highlight w:val="cyan"/>
          <w:lang w:val="en-US"/>
        </w:rPr>
        <w:t>cIdx</w:t>
      </w:r>
      <w:proofErr w:type="spellEnd"/>
      <w:r w:rsidRPr="001E7D4B">
        <w:rPr>
          <w:highlight w:val="cyan"/>
          <w:lang w:val="en-US"/>
        </w:rPr>
        <w:t xml:space="preserve"> equal to 0 given as input.</w:t>
      </w:r>
    </w:p>
    <w:p w:rsidR="007E0D46" w:rsidRPr="001E7D4B" w:rsidRDefault="007E0D46" w:rsidP="007E0D46">
      <w:pPr>
        <w:pStyle w:val="3D1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The array </w:t>
      </w:r>
      <w:proofErr w:type="spellStart"/>
      <w:r w:rsidRPr="001E7D4B">
        <w:rPr>
          <w:highlight w:val="cyan"/>
          <w:lang w:val="en-US"/>
        </w:rPr>
        <w:t>predSample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/>
        </w:rPr>
        <w:t xml:space="preserve"> of the prediction samples of component </w:t>
      </w:r>
      <w:proofErr w:type="spellStart"/>
      <w:r w:rsidRPr="001E7D4B">
        <w:rPr>
          <w:highlight w:val="cyan"/>
          <w:lang w:val="en-US"/>
        </w:rPr>
        <w:t>Cb</w:t>
      </w:r>
      <w:proofErr w:type="spellEnd"/>
      <w:r w:rsidRPr="001E7D4B">
        <w:rPr>
          <w:highlight w:val="cyan"/>
          <w:lang w:val="en-US"/>
        </w:rPr>
        <w:t xml:space="preserve"> is derived by invoking the weighted sample prediction process specified in </w:t>
      </w:r>
      <w:proofErr w:type="spellStart"/>
      <w:r w:rsidRPr="001E7D4B">
        <w:rPr>
          <w:highlight w:val="cyan"/>
          <w:lang w:val="en-US"/>
        </w:rPr>
        <w:t>subclause</w:t>
      </w:r>
      <w:proofErr w:type="spellEnd"/>
      <w:r w:rsidRPr="001E7D4B">
        <w:rPr>
          <w:highlight w:val="cyan"/>
          <w:lang w:val="en-US"/>
        </w:rPr>
        <w:t xml:space="preserve"> 8.5.2.2.3 with the </w:t>
      </w:r>
      <w:proofErr w:type="spellStart"/>
      <w:r w:rsidRPr="001E7D4B">
        <w:rPr>
          <w:highlight w:val="cyan"/>
          <w:lang w:val="en-US"/>
        </w:rPr>
        <w:t>chroma</w:t>
      </w:r>
      <w:proofErr w:type="spellEnd"/>
      <w:r w:rsidRPr="001E7D4B">
        <w:rPr>
          <w:highlight w:val="cyan"/>
          <w:lang w:val="en-US"/>
        </w:rPr>
        <w:t xml:space="preserve"> location </w:t>
      </w:r>
      <w:proofErr w:type="gramStart"/>
      <w:r w:rsidRPr="001E7D4B">
        <w:rPr>
          <w:highlight w:val="cyan"/>
          <w:lang w:val="en-US"/>
        </w:rPr>
        <w:t>( </w:t>
      </w:r>
      <w:proofErr w:type="spellStart"/>
      <w:r w:rsidRPr="001E7D4B">
        <w:rPr>
          <w:highlight w:val="cyan"/>
          <w:lang w:val="en-US"/>
        </w:rPr>
        <w:t>xBl</w:t>
      </w:r>
      <w:proofErr w:type="spellEnd"/>
      <w:proofErr w:type="gramEnd"/>
      <w:r w:rsidRPr="001E7D4B">
        <w:rPr>
          <w:highlight w:val="cyan"/>
          <w:lang w:val="en-US"/>
        </w:rPr>
        <w:t>/2, </w:t>
      </w:r>
      <w:proofErr w:type="spellStart"/>
      <w:r w:rsidRPr="001E7D4B">
        <w:rPr>
          <w:highlight w:val="cyan"/>
          <w:lang w:val="en-US"/>
        </w:rPr>
        <w:t>yBl</w:t>
      </w:r>
      <w:proofErr w:type="spellEnd"/>
      <w:r w:rsidRPr="001E7D4B">
        <w:rPr>
          <w:highlight w:val="cyan"/>
          <w:lang w:val="en-US"/>
        </w:rPr>
        <w:t xml:space="preserve">/2 ), the width and the height of the current </w:t>
      </w:r>
      <w:proofErr w:type="spellStart"/>
      <w:r w:rsidRPr="001E7D4B">
        <w:rPr>
          <w:highlight w:val="cyan"/>
          <w:lang w:val="en-US"/>
        </w:rPr>
        <w:t>chroma</w:t>
      </w:r>
      <w:proofErr w:type="spellEnd"/>
      <w:r w:rsidRPr="001E7D4B">
        <w:rPr>
          <w:highlight w:val="cyan"/>
          <w:lang w:val="en-US"/>
        </w:rPr>
        <w:t xml:space="preserve"> prediction block </w:t>
      </w:r>
      <w:proofErr w:type="spellStart"/>
      <w:r w:rsidRPr="001E7D4B">
        <w:rPr>
          <w:highlight w:val="cyan"/>
          <w:lang w:val="en-US"/>
        </w:rPr>
        <w:t>nPbW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/>
        </w:rPr>
        <w:t xml:space="preserve"> set equal to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 / 2, </w:t>
      </w:r>
      <w:proofErr w:type="spellStart"/>
      <w:r w:rsidRPr="001E7D4B">
        <w:rPr>
          <w:highlight w:val="cyan"/>
          <w:lang w:val="en-US"/>
        </w:rPr>
        <w:t>nPbH</w:t>
      </w:r>
      <w:r w:rsidRPr="001E7D4B">
        <w:rPr>
          <w:highlight w:val="cyan"/>
          <w:vertAlign w:val="subscript"/>
          <w:lang w:val="en-US" w:eastAsia="ko-KR"/>
        </w:rPr>
        <w:t>Cb</w:t>
      </w:r>
      <w:proofErr w:type="spellEnd"/>
      <w:r w:rsidRPr="001E7D4B">
        <w:rPr>
          <w:highlight w:val="cyan"/>
          <w:lang w:val="en-US"/>
        </w:rPr>
        <w:t xml:space="preserve"> set equal to </w:t>
      </w:r>
      <w:proofErr w:type="spellStart"/>
      <w:r w:rsidRPr="001E7D4B">
        <w:rPr>
          <w:highlight w:val="cyan"/>
          <w:lang w:val="en-US"/>
        </w:rPr>
        <w:t>nPbH</w:t>
      </w:r>
      <w:proofErr w:type="spellEnd"/>
      <w:r w:rsidRPr="001E7D4B">
        <w:rPr>
          <w:highlight w:val="cyan"/>
          <w:lang w:val="en-US"/>
        </w:rPr>
        <w:t> / 2, and the sample arrays predSamplesL0</w:t>
      </w:r>
      <w:r w:rsidRPr="001E7D4B">
        <w:rPr>
          <w:highlight w:val="cyan"/>
          <w:vertAlign w:val="subscript"/>
          <w:lang w:val="en-US" w:eastAsia="ko-KR"/>
        </w:rPr>
        <w:t>Cb</w:t>
      </w:r>
      <w:r w:rsidRPr="001E7D4B">
        <w:rPr>
          <w:highlight w:val="cyan"/>
          <w:lang w:val="en-US"/>
        </w:rPr>
        <w:t xml:space="preserve"> and predSamplesL1</w:t>
      </w:r>
      <w:r w:rsidRPr="001E7D4B">
        <w:rPr>
          <w:highlight w:val="cyan"/>
          <w:vertAlign w:val="subscript"/>
          <w:lang w:val="en-US" w:eastAsia="ko-KR"/>
        </w:rPr>
        <w:t>Cb</w:t>
      </w:r>
      <w:r w:rsidRPr="001E7D4B">
        <w:rPr>
          <w:highlight w:val="cyan"/>
          <w:lang w:val="en-US"/>
        </w:rPr>
        <w:t xml:space="preserve"> as well as predFlagL0, predFlagL1, refIdxL0, refIdxL1, and </w:t>
      </w:r>
      <w:proofErr w:type="spellStart"/>
      <w:r w:rsidRPr="001E7D4B">
        <w:rPr>
          <w:highlight w:val="cyan"/>
          <w:lang w:val="en-US"/>
        </w:rPr>
        <w:t>cIdx</w:t>
      </w:r>
      <w:proofErr w:type="spellEnd"/>
      <w:r w:rsidRPr="001E7D4B">
        <w:rPr>
          <w:highlight w:val="cyan"/>
          <w:lang w:val="en-US"/>
        </w:rPr>
        <w:t xml:space="preserve"> equal to 1 given as input.</w:t>
      </w:r>
    </w:p>
    <w:p w:rsidR="007E0D46" w:rsidRPr="001E7D4B" w:rsidRDefault="007E0D46" w:rsidP="007E0D46">
      <w:pPr>
        <w:pStyle w:val="3D1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The array </w:t>
      </w:r>
      <w:proofErr w:type="spellStart"/>
      <w:r w:rsidRPr="001E7D4B">
        <w:rPr>
          <w:highlight w:val="cyan"/>
          <w:lang w:val="en-US"/>
        </w:rPr>
        <w:t>predSample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/>
        </w:rPr>
        <w:t xml:space="preserve"> of the prediction samples of component Cr is derived by invoking the weighted sample prediction process specified in </w:t>
      </w:r>
      <w:proofErr w:type="spellStart"/>
      <w:r w:rsidRPr="001E7D4B">
        <w:rPr>
          <w:highlight w:val="cyan"/>
          <w:lang w:val="en-US"/>
        </w:rPr>
        <w:t>subclause</w:t>
      </w:r>
      <w:proofErr w:type="spellEnd"/>
      <w:r w:rsidRPr="001E7D4B">
        <w:rPr>
          <w:highlight w:val="cyan"/>
          <w:lang w:val="en-US"/>
        </w:rPr>
        <w:t xml:space="preserve"> 8.5.2.2.3 with the </w:t>
      </w:r>
      <w:proofErr w:type="spellStart"/>
      <w:r w:rsidRPr="001E7D4B">
        <w:rPr>
          <w:highlight w:val="cyan"/>
          <w:lang w:val="en-US"/>
        </w:rPr>
        <w:t>chroma</w:t>
      </w:r>
      <w:proofErr w:type="spellEnd"/>
      <w:r w:rsidRPr="001E7D4B">
        <w:rPr>
          <w:highlight w:val="cyan"/>
          <w:lang w:val="en-US"/>
        </w:rPr>
        <w:t xml:space="preserve"> location </w:t>
      </w:r>
      <w:proofErr w:type="gramStart"/>
      <w:r w:rsidRPr="001E7D4B">
        <w:rPr>
          <w:highlight w:val="cyan"/>
          <w:lang w:val="en-US"/>
        </w:rPr>
        <w:t>( </w:t>
      </w:r>
      <w:proofErr w:type="spellStart"/>
      <w:r w:rsidRPr="001E7D4B">
        <w:rPr>
          <w:highlight w:val="cyan"/>
          <w:lang w:val="en-US"/>
        </w:rPr>
        <w:t>xBl</w:t>
      </w:r>
      <w:proofErr w:type="spellEnd"/>
      <w:proofErr w:type="gramEnd"/>
      <w:r w:rsidRPr="001E7D4B">
        <w:rPr>
          <w:highlight w:val="cyan"/>
          <w:lang w:val="en-US"/>
        </w:rPr>
        <w:t> / 2, </w:t>
      </w:r>
      <w:proofErr w:type="spellStart"/>
      <w:r w:rsidRPr="001E7D4B">
        <w:rPr>
          <w:highlight w:val="cyan"/>
          <w:lang w:val="en-US"/>
        </w:rPr>
        <w:t>yBl</w:t>
      </w:r>
      <w:proofErr w:type="spellEnd"/>
      <w:r w:rsidRPr="001E7D4B">
        <w:rPr>
          <w:highlight w:val="cyan"/>
          <w:lang w:val="en-US"/>
        </w:rPr>
        <w:t xml:space="preserve"> / 2 ), the width and the height of the current </w:t>
      </w:r>
      <w:proofErr w:type="spellStart"/>
      <w:r w:rsidRPr="001E7D4B">
        <w:rPr>
          <w:highlight w:val="cyan"/>
          <w:lang w:val="en-US"/>
        </w:rPr>
        <w:t>chroma</w:t>
      </w:r>
      <w:proofErr w:type="spellEnd"/>
      <w:r w:rsidRPr="001E7D4B">
        <w:rPr>
          <w:highlight w:val="cyan"/>
          <w:lang w:val="en-US"/>
        </w:rPr>
        <w:t xml:space="preserve"> prediction block </w:t>
      </w:r>
      <w:proofErr w:type="spellStart"/>
      <w:r w:rsidRPr="001E7D4B">
        <w:rPr>
          <w:highlight w:val="cyan"/>
          <w:lang w:val="en-US"/>
        </w:rPr>
        <w:t>nPbW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/>
        </w:rPr>
        <w:t xml:space="preserve"> set equal to </w:t>
      </w:r>
      <w:proofErr w:type="spellStart"/>
      <w:r w:rsidRPr="001E7D4B">
        <w:rPr>
          <w:highlight w:val="cyan"/>
          <w:lang w:val="en-US"/>
        </w:rPr>
        <w:t>nPbW</w:t>
      </w:r>
      <w:proofErr w:type="spellEnd"/>
      <w:r w:rsidRPr="001E7D4B">
        <w:rPr>
          <w:highlight w:val="cyan"/>
          <w:lang w:val="en-US"/>
        </w:rPr>
        <w:t xml:space="preserve"> / 2, </w:t>
      </w:r>
      <w:proofErr w:type="spellStart"/>
      <w:r w:rsidRPr="001E7D4B">
        <w:rPr>
          <w:highlight w:val="cyan"/>
          <w:lang w:val="en-US"/>
        </w:rPr>
        <w:t>nPbH</w:t>
      </w:r>
      <w:r w:rsidRPr="001E7D4B">
        <w:rPr>
          <w:highlight w:val="cyan"/>
          <w:vertAlign w:val="subscript"/>
          <w:lang w:val="en-US" w:eastAsia="ko-KR"/>
        </w:rPr>
        <w:t>Cr</w:t>
      </w:r>
      <w:proofErr w:type="spellEnd"/>
      <w:r w:rsidRPr="001E7D4B">
        <w:rPr>
          <w:highlight w:val="cyan"/>
          <w:lang w:val="en-US"/>
        </w:rPr>
        <w:t xml:space="preserve"> set equal to </w:t>
      </w:r>
      <w:proofErr w:type="spellStart"/>
      <w:r w:rsidRPr="001E7D4B">
        <w:rPr>
          <w:highlight w:val="cyan"/>
          <w:lang w:val="en-US"/>
        </w:rPr>
        <w:t>nPbH</w:t>
      </w:r>
      <w:proofErr w:type="spellEnd"/>
      <w:r w:rsidRPr="001E7D4B">
        <w:rPr>
          <w:highlight w:val="cyan"/>
          <w:lang w:val="en-US"/>
        </w:rPr>
        <w:t> / 2, and the sample arrays predSamplesL0</w:t>
      </w:r>
      <w:r w:rsidRPr="001E7D4B">
        <w:rPr>
          <w:highlight w:val="cyan"/>
          <w:vertAlign w:val="subscript"/>
          <w:lang w:val="en-US" w:eastAsia="ko-KR"/>
        </w:rPr>
        <w:t>Cr</w:t>
      </w:r>
      <w:r w:rsidRPr="001E7D4B">
        <w:rPr>
          <w:highlight w:val="cyan"/>
          <w:lang w:val="en-US"/>
        </w:rPr>
        <w:t xml:space="preserve"> and predSamplesL1</w:t>
      </w:r>
      <w:r w:rsidRPr="001E7D4B">
        <w:rPr>
          <w:highlight w:val="cyan"/>
          <w:vertAlign w:val="subscript"/>
          <w:lang w:val="en-US" w:eastAsia="ko-KR"/>
        </w:rPr>
        <w:t>Cr</w:t>
      </w:r>
      <w:r w:rsidRPr="001E7D4B">
        <w:rPr>
          <w:highlight w:val="cyan"/>
          <w:lang w:val="en-US"/>
        </w:rPr>
        <w:t xml:space="preserve"> as well as predFlagL0, predFlagL1, refIdxL0, refIdxL1, and </w:t>
      </w:r>
      <w:proofErr w:type="spellStart"/>
      <w:r w:rsidRPr="001E7D4B">
        <w:rPr>
          <w:highlight w:val="cyan"/>
          <w:lang w:val="en-US"/>
        </w:rPr>
        <w:t>cIdx</w:t>
      </w:r>
      <w:proofErr w:type="spellEnd"/>
      <w:r w:rsidRPr="001E7D4B">
        <w:rPr>
          <w:highlight w:val="cyan"/>
          <w:lang w:val="en-US"/>
        </w:rPr>
        <w:t xml:space="preserve"> equal to 2 given as input.</w:t>
      </w:r>
    </w:p>
    <w:p w:rsidR="00C25546" w:rsidRDefault="00C25546"/>
    <w:p w:rsidR="007C2A08" w:rsidRPr="007C2A08" w:rsidRDefault="007C2A08" w:rsidP="007C2A08">
      <w:pPr>
        <w:pStyle w:val="a7"/>
        <w:keepNext/>
        <w:keepLines/>
        <w:widowControl/>
        <w:numPr>
          <w:ilvl w:val="4"/>
          <w:numId w:val="8"/>
        </w:numPr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  <w:bookmarkStart w:id="165" w:name="_Ref327895369"/>
    </w:p>
    <w:p w:rsidR="007C2A08" w:rsidRPr="007C2A08" w:rsidRDefault="007C2A08" w:rsidP="007C2A08">
      <w:pPr>
        <w:pStyle w:val="a7"/>
        <w:keepNext/>
        <w:keepLines/>
        <w:widowControl/>
        <w:numPr>
          <w:ilvl w:val="4"/>
          <w:numId w:val="8"/>
        </w:numPr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7C2A08" w:rsidRPr="007C2A08" w:rsidRDefault="007C2A08" w:rsidP="007C2A08">
      <w:pPr>
        <w:pStyle w:val="a7"/>
        <w:keepNext/>
        <w:keepLines/>
        <w:widowControl/>
        <w:numPr>
          <w:ilvl w:val="4"/>
          <w:numId w:val="8"/>
        </w:numPr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7C2A08" w:rsidRPr="007C2A08" w:rsidRDefault="007C2A08" w:rsidP="007C2A08">
      <w:pPr>
        <w:pStyle w:val="a7"/>
        <w:keepNext/>
        <w:keepLines/>
        <w:widowControl/>
        <w:numPr>
          <w:ilvl w:val="4"/>
          <w:numId w:val="8"/>
        </w:numPr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7C2A08" w:rsidRPr="007C2A08" w:rsidRDefault="007C2A08" w:rsidP="007C2A08">
      <w:pPr>
        <w:pStyle w:val="a7"/>
        <w:keepNext/>
        <w:keepLines/>
        <w:widowControl/>
        <w:numPr>
          <w:ilvl w:val="4"/>
          <w:numId w:val="8"/>
        </w:numPr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7C2A08" w:rsidRPr="001E7D4B" w:rsidRDefault="007C2A08" w:rsidP="007C2A08">
      <w:pPr>
        <w:pStyle w:val="3H4"/>
      </w:pPr>
      <w:r w:rsidRPr="001E7D4B">
        <w:t>Bilinear sample interpolation and residual prediction process</w:t>
      </w:r>
      <w:bookmarkEnd w:id="165"/>
    </w:p>
    <w:p w:rsidR="007C2A08" w:rsidRPr="001E7D4B" w:rsidRDefault="007C2A08" w:rsidP="007C2A08">
      <w:pPr>
        <w:pStyle w:val="3N0"/>
        <w:rPr>
          <w:lang w:val="en-US"/>
        </w:rPr>
      </w:pPr>
      <w:r w:rsidRPr="001E7D4B">
        <w:rPr>
          <w:lang w:val="en-US"/>
        </w:rPr>
        <w:t xml:space="preserve">The process is only invoked if </w:t>
      </w:r>
      <w:proofErr w:type="spellStart"/>
      <w:r w:rsidRPr="001E7D4B">
        <w:rPr>
          <w:lang w:val="en-US"/>
        </w:rPr>
        <w:t>res_pred_flag</w:t>
      </w:r>
      <w:proofErr w:type="spellEnd"/>
      <w:r w:rsidRPr="001E7D4B">
        <w:rPr>
          <w:lang w:val="en-US"/>
        </w:rPr>
        <w:t xml:space="preserve"> is equal to 1.</w:t>
      </w:r>
    </w:p>
    <w:p w:rsidR="007C2A08" w:rsidRPr="001E7D4B" w:rsidRDefault="007C2A08" w:rsidP="007C2A08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7C2A08" w:rsidRPr="001E7D4B" w:rsidRDefault="007C2A08" w:rsidP="007C2A08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 relative to the top 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7C2A08" w:rsidRPr="001E7D4B" w:rsidRDefault="007C2A08" w:rsidP="007C2A08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prediction</w:t>
      </w:r>
      <w:r w:rsidRPr="001E7D4B">
        <w:rPr>
          <w:lang w:val="en-US"/>
        </w:rPr>
        <w:t xml:space="preserve"> block relative to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coding block,</w:t>
      </w:r>
    </w:p>
    <w:p w:rsidR="007C2A08" w:rsidRPr="001E7D4B" w:rsidRDefault="007C2A08" w:rsidP="007C2A08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/>
        </w:rPr>
        <w:t xml:space="preserve"> specifying the size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block,</w:t>
      </w:r>
    </w:p>
    <w:p w:rsidR="007C2A08" w:rsidRPr="001E7D4B" w:rsidRDefault="007C2A08" w:rsidP="007C2A08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variables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 specifying the width and the height, respectively, of the current prediction unit, prediction list utilization flags, predFlagL0 and predFlagL1,</w:t>
      </w:r>
    </w:p>
    <w:p w:rsidR="007C2A08" w:rsidRPr="001E7D4B" w:rsidRDefault="007C2A08" w:rsidP="007C2A08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prediction list indication X, 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the prediction list utilization flag </w:t>
      </w:r>
      <w:proofErr w:type="spellStart"/>
      <w:r w:rsidRPr="001E7D4B">
        <w:rPr>
          <w:lang w:val="en-US"/>
        </w:rPr>
        <w:t>predFlagLX</w:t>
      </w:r>
      <w:proofErr w:type="spellEnd"/>
      <w:r w:rsidRPr="001E7D4B">
        <w:rPr>
          <w:lang w:val="en-US"/>
        </w:rPr>
        <w:t xml:space="preserve">, </w:t>
      </w:r>
    </w:p>
    <w:p w:rsidR="007C2A08" w:rsidRPr="001E7D4B" w:rsidRDefault="007C2A08" w:rsidP="007C2A08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reference index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, 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the motion vectors </w:t>
      </w:r>
      <w:proofErr w:type="spellStart"/>
      <w:r w:rsidRPr="006E3893">
        <w:rPr>
          <w:lang w:val="en-US" w:eastAsia="ko-KR"/>
        </w:rPr>
        <w:t>mvLX</w:t>
      </w:r>
      <w:proofErr w:type="spellEnd"/>
      <w:r w:rsidRPr="006E3893">
        <w:rPr>
          <w:lang w:val="en-US" w:eastAsia="ko-KR"/>
        </w:rPr>
        <w:t xml:space="preserve">, </w:t>
      </w:r>
      <w:proofErr w:type="spellStart"/>
      <w:r w:rsidRPr="006E3893">
        <w:rPr>
          <w:lang w:val="en-US" w:eastAsia="ko-KR"/>
        </w:rPr>
        <w:t>mvCLX</w:t>
      </w:r>
      <w:proofErr w:type="spellEnd"/>
      <w:ins w:id="166" w:author="SSugimoto" w:date="2014-01-02T20:03:00Z">
        <w:r w:rsidR="00BC3375">
          <w:rPr>
            <w:rFonts w:eastAsiaTheme="minorEastAsia" w:hint="eastAsia"/>
            <w:lang w:val="en-US" w:eastAsia="ja-JP"/>
          </w:rPr>
          <w:t>,</w:t>
        </w:r>
      </w:ins>
      <w:del w:id="167" w:author="SSugimoto" w:date="2014-01-03T01:31:00Z">
        <w:r w:rsidRPr="001E7D4B" w:rsidDel="00BC3375">
          <w:rPr>
            <w:lang w:val="en-US" w:eastAsia="ko-KR"/>
          </w:rPr>
          <w:delText xml:space="preserve"> </w:delText>
        </w:r>
      </w:del>
    </w:p>
    <w:p w:rsidR="007C2A08" w:rsidRPr="001E7D4B" w:rsidRDefault="007C2A08" w:rsidP="007C2A08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lastRenderedPageBreak/>
        <w:t>the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,</w:t>
      </w:r>
    </w:p>
    <w:p w:rsidR="007C2A08" w:rsidRPr="001E7D4B" w:rsidRDefault="007C2A08" w:rsidP="007C2A08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 2)x(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 / 2)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.</w:t>
      </w:r>
    </w:p>
    <w:p w:rsidR="007C2A08" w:rsidRPr="001E7D4B" w:rsidRDefault="007C2A08" w:rsidP="007C2A08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location </w:t>
      </w:r>
      <w:proofErr w:type="gramStart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xP</w:t>
      </w:r>
      <w:proofErr w:type="spellEnd"/>
      <w:proofErr w:type="gram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 )  is derived by: </w:t>
      </w:r>
    </w:p>
    <w:p w:rsidR="007C2A08" w:rsidRPr="001E7D4B" w:rsidRDefault="007C2A08">
      <w:pPr>
        <w:pStyle w:val="3E1"/>
        <w:numPr>
          <w:ilvl w:val="1"/>
          <w:numId w:val="10"/>
        </w:numPr>
        <w:rPr>
          <w:lang w:val="en-US"/>
        </w:rPr>
        <w:pPrChange w:id="168" w:author="SSugimoto" w:date="2014-01-02T22:38:00Z">
          <w:pPr>
            <w:pStyle w:val="3E1"/>
            <w:tabs>
              <w:tab w:val="clear" w:pos="360"/>
            </w:tabs>
          </w:pPr>
        </w:pPrChange>
      </w:pPr>
      <w:proofErr w:type="spellStart"/>
      <w:r w:rsidRPr="001E7D4B">
        <w:rPr>
          <w:lang w:val="en-US" w:eastAsia="ko-KR"/>
        </w:rPr>
        <w:t>xP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xBl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 \* MERGEFORMAT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212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7C2A08" w:rsidRPr="001E7D4B" w:rsidRDefault="007C2A08">
      <w:pPr>
        <w:pStyle w:val="3E1"/>
        <w:numPr>
          <w:ilvl w:val="1"/>
          <w:numId w:val="10"/>
        </w:numPr>
        <w:rPr>
          <w:lang w:val="en-US"/>
        </w:rPr>
        <w:pPrChange w:id="169" w:author="SSugimoto" w:date="2014-01-02T22:38:00Z">
          <w:pPr>
            <w:pStyle w:val="3E1"/>
            <w:tabs>
              <w:tab w:val="clear" w:pos="360"/>
            </w:tabs>
          </w:pPr>
        </w:pPrChange>
      </w:pP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yBl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 \* MERGEFORMAT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213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7C2A08" w:rsidRPr="001E7D4B" w:rsidRDefault="007C2A08" w:rsidP="007C2A08">
      <w:pPr>
        <w:pStyle w:val="3N0"/>
        <w:rPr>
          <w:lang w:val="en-US"/>
        </w:rPr>
      </w:pPr>
      <w:del w:id="170" w:author="SSugimoto" w:date="2014-01-02T20:06:00Z">
        <w:r w:rsidRPr="001E7D4B" w:rsidDel="002C4D10">
          <w:rPr>
            <w:lang w:val="en-US"/>
          </w:rPr>
          <w:delText xml:space="preserve">The variable ivRefFlag is set equal </w:delText>
        </w:r>
        <w:r w:rsidRPr="00F60C32" w:rsidDel="002C4D10">
          <w:rPr>
            <w:lang w:val="en-US"/>
          </w:rPr>
          <w:delText>to ( DiffPicOrderCnt( currPic, RefPicListX[ refIdxLX </w:delText>
        </w:r>
        <w:r w:rsidRPr="003A7810" w:rsidDel="002C4D10">
          <w:rPr>
            <w:lang w:val="en-US"/>
          </w:rPr>
          <w:delText>]</w:delText>
        </w:r>
        <w:r w:rsidRPr="00BC3375" w:rsidDel="002C4D10">
          <w:rPr>
            <w:lang w:val="en-US"/>
          </w:rPr>
          <w:delText> ) </w:delText>
        </w:r>
        <w:r w:rsidRPr="0067491C" w:rsidDel="002C4D10">
          <w:rPr>
            <w:lang w:val="en-US"/>
          </w:rPr>
          <w:delText>= =  0 )</w:delText>
        </w:r>
        <w:r w:rsidRPr="001E7D4B" w:rsidDel="002C4D10">
          <w:rPr>
            <w:lang w:val="en-US"/>
          </w:rPr>
          <w:delText xml:space="preserve">, and the  </w:delText>
        </w:r>
      </w:del>
      <w:ins w:id="171" w:author="SSugimoto" w:date="2014-01-02T20:06:00Z">
        <w:r w:rsidR="002C4D10">
          <w:rPr>
            <w:rFonts w:eastAsiaTheme="minorEastAsia" w:hint="eastAsia"/>
            <w:lang w:val="en-US" w:eastAsia="ja-JP"/>
          </w:rPr>
          <w:t>T</w:t>
        </w:r>
        <w:r w:rsidR="002C4D10" w:rsidRPr="001E7D4B">
          <w:rPr>
            <w:lang w:val="en-US"/>
          </w:rPr>
          <w:t xml:space="preserve">he </w:t>
        </w:r>
      </w:ins>
      <w:r w:rsidRPr="001E7D4B">
        <w:rPr>
          <w:lang w:val="en-US"/>
        </w:rPr>
        <w:t xml:space="preserve">variable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0.</w:t>
      </w:r>
    </w:p>
    <w:p w:rsidR="007C2A08" w:rsidRPr="001E7D4B" w:rsidRDefault="007C2A08" w:rsidP="007C2A08">
      <w:pPr>
        <w:pStyle w:val="3N0"/>
        <w:rPr>
          <w:lang w:val="en-US"/>
        </w:rPr>
      </w:pPr>
      <w:r w:rsidRPr="001E7D4B">
        <w:rPr>
          <w:lang w:val="en-US"/>
        </w:rPr>
        <w:t xml:space="preserve">Depending on </w:t>
      </w:r>
      <w:del w:id="172" w:author="SSugimoto" w:date="2014-01-02T20:06:00Z">
        <w:r w:rsidRPr="001E7D4B" w:rsidDel="002C4D10">
          <w:rPr>
            <w:lang w:val="en-US"/>
          </w:rPr>
          <w:delText xml:space="preserve">ivRefFlag and </w:delText>
        </w:r>
      </w:del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, the following applies: 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If </w:t>
      </w:r>
      <w:del w:id="173" w:author="SSugimoto" w:date="2014-01-02T20:06:00Z">
        <w:r w:rsidRPr="001E7D4B" w:rsidDel="002C4D10">
          <w:rPr>
            <w:lang w:val="en-US"/>
          </w:rPr>
          <w:delText xml:space="preserve">ivRefFlag is equal to 0 and </w:delText>
        </w:r>
      </w:del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is not equal to −1, </w:t>
      </w:r>
      <w:proofErr w:type="gramStart"/>
      <w:r w:rsidRPr="001E7D4B">
        <w:rPr>
          <w:lang w:val="en-US"/>
        </w:rPr>
        <w:t>the  variable</w:t>
      </w:r>
      <w:proofErr w:type="gramEnd"/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</w:t>
      </w:r>
      <w:r>
        <w:rPr>
          <w:lang w:val="en-US"/>
        </w:rPr>
        <w:t xml:space="preserve">1, </w:t>
      </w: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and the residual prediction motion vector scaling process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_Ref374437655 \r \h  \* MERGEFORMAT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H.8.5.3.3.7.3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prediction list utilization variable equal to X,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and the 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 and as inputs and modified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as output.</w:t>
      </w:r>
    </w:p>
    <w:p w:rsidR="007C2A08" w:rsidDel="002C4D10" w:rsidRDefault="007C2A08" w:rsidP="007C2A08">
      <w:pPr>
        <w:pStyle w:val="3D0"/>
        <w:rPr>
          <w:del w:id="174" w:author="SSugimoto" w:date="2014-01-02T20:07:00Z"/>
          <w:lang w:val="en-US"/>
        </w:rPr>
      </w:pPr>
      <w:del w:id="175" w:author="SSugimoto" w:date="2014-01-02T20:07:00Z">
        <w:r w:rsidRPr="001E7D4B" w:rsidDel="002C4D10">
          <w:rPr>
            <w:lang w:val="en-US"/>
          </w:rPr>
          <w:delText xml:space="preserve">Otherwise, when ivRefFlag is equal to 1, the </w:delText>
        </w:r>
        <w:r w:rsidDel="002C4D10">
          <w:rPr>
            <w:lang w:val="en-US"/>
          </w:rPr>
          <w:delText xml:space="preserve">following applies: </w:delText>
        </w:r>
      </w:del>
    </w:p>
    <w:p w:rsidR="007C2A08" w:rsidDel="002C4D10" w:rsidRDefault="007C2A08" w:rsidP="007C2A08">
      <w:pPr>
        <w:pStyle w:val="3D1"/>
        <w:rPr>
          <w:del w:id="176" w:author="SSugimoto" w:date="2014-01-02T20:07:00Z"/>
          <w:lang w:val="en-US"/>
        </w:rPr>
      </w:pPr>
      <w:del w:id="177" w:author="SSugimoto" w:date="2014-01-02T20:07:00Z">
        <w:r w:rsidDel="002C4D10">
          <w:rPr>
            <w:lang w:val="en-US"/>
          </w:rPr>
          <w:delText xml:space="preserve">The </w:delText>
        </w:r>
        <w:r w:rsidRPr="001E7D4B" w:rsidDel="002C4D10">
          <w:rPr>
            <w:lang w:val="en-US"/>
          </w:rPr>
          <w:delText xml:space="preserve">derivation process for a motion vector from a reference block for residual prediction as specified in subclause </w:delText>
        </w:r>
        <w:r w:rsidRPr="001E7D4B" w:rsidDel="002C4D10">
          <w:fldChar w:fldCharType="begin" w:fldLock="1"/>
        </w:r>
        <w:r w:rsidRPr="001E7D4B" w:rsidDel="002C4D10">
          <w:rPr>
            <w:lang w:val="en-US"/>
          </w:rPr>
          <w:delInstrText xml:space="preserve"> REF _Ref374437614 \r \h  \* MERGEFORMAT </w:delInstrText>
        </w:r>
        <w:r w:rsidRPr="001E7D4B" w:rsidDel="002C4D10">
          <w:fldChar w:fldCharType="separate"/>
        </w:r>
        <w:r w:rsidDel="002C4D10">
          <w:rPr>
            <w:lang w:val="en-US"/>
          </w:rPr>
          <w:delText>H.8.5.3.3.7.4</w:delText>
        </w:r>
        <w:r w:rsidRPr="001E7D4B" w:rsidDel="002C4D10">
          <w:fldChar w:fldCharType="end"/>
        </w:r>
        <w:r w:rsidRPr="001E7D4B" w:rsidDel="002C4D10">
          <w:rPr>
            <w:lang w:val="en-US"/>
          </w:rPr>
          <w:delText xml:space="preserve"> is invoked with ( xP, yP ), nPbW and nPbH, RefPicListX[ refIdxLX ], and mvLX, as inputs, and availFlag, motion vector mvT and prediction list utilizat</w:delText>
        </w:r>
        <w:r w:rsidRPr="00F60C32" w:rsidDel="002C4D10">
          <w:rPr>
            <w:lang w:val="en-US"/>
          </w:rPr>
          <w:delText>ion variable Y as ou</w:delText>
        </w:r>
        <w:r w:rsidRPr="001E7D4B" w:rsidDel="002C4D10">
          <w:rPr>
            <w:lang w:val="en-US"/>
          </w:rPr>
          <w:delText xml:space="preserve">tputs. </w:delText>
        </w:r>
      </w:del>
    </w:p>
    <w:p w:rsidR="007C2A08" w:rsidRPr="001E7D4B" w:rsidDel="002C4D10" w:rsidRDefault="007C2A08" w:rsidP="007C2A08">
      <w:pPr>
        <w:pStyle w:val="3D1"/>
        <w:rPr>
          <w:del w:id="178" w:author="SSugimoto" w:date="2014-01-02T20:07:00Z"/>
          <w:lang w:val="en-US"/>
        </w:rPr>
      </w:pPr>
      <w:del w:id="179" w:author="SSugimoto" w:date="2014-01-02T20:07:00Z">
        <w:r w:rsidRPr="001E7D4B" w:rsidDel="002C4D10">
          <w:rPr>
            <w:lang w:val="en-US"/>
          </w:rPr>
          <w:delText>When availFlag is equal to 0</w:delText>
        </w:r>
        <w:r w:rsidDel="002C4D10">
          <w:rPr>
            <w:lang w:val="en-US"/>
          </w:rPr>
          <w:delText xml:space="preserve"> </w:delText>
        </w:r>
        <w:r w:rsidRPr="001E7D4B" w:rsidDel="002C4D10">
          <w:rPr>
            <w:lang w:val="en-US"/>
          </w:rPr>
          <w:delText>and RpRefIdxLX is not equal to −1, availFlag is set equal to 1</w:delText>
        </w:r>
        <w:r w:rsidDel="002C4D10">
          <w:rPr>
            <w:lang w:val="en-US"/>
          </w:rPr>
          <w:delText>,</w:delText>
        </w:r>
        <w:r w:rsidRPr="001E7D4B" w:rsidDel="002C4D10">
          <w:rPr>
            <w:lang w:val="en-US"/>
          </w:rPr>
          <w:delText xml:space="preserve"> mv</w:delText>
        </w:r>
        <w:r w:rsidDel="002C4D10">
          <w:rPr>
            <w:lang w:val="en-US"/>
          </w:rPr>
          <w:delText>T</w:delText>
        </w:r>
        <w:r w:rsidRPr="001E7D4B" w:rsidDel="002C4D10">
          <w:rPr>
            <w:lang w:val="en-US"/>
          </w:rPr>
          <w:delText xml:space="preserve"> is set equal to (0, 0), </w:delText>
        </w:r>
        <w:r w:rsidDel="002C4D10">
          <w:rPr>
            <w:lang w:val="en-US"/>
          </w:rPr>
          <w:delText>Y</w:delText>
        </w:r>
        <w:r w:rsidRPr="001E7D4B" w:rsidDel="002C4D10">
          <w:rPr>
            <w:lang w:val="en-US"/>
          </w:rPr>
          <w:delText xml:space="preserve"> is set equal to X.</w:delText>
        </w:r>
      </w:del>
    </w:p>
    <w:p w:rsidR="007C2A08" w:rsidRDefault="007C2A08" w:rsidP="007C2A08">
      <w:pPr>
        <w:pStyle w:val="3N0"/>
        <w:rPr>
          <w:lang w:val="en-US"/>
        </w:rPr>
      </w:pPr>
      <w:r w:rsidRPr="001E7D4B">
        <w:rPr>
          <w:lang w:val="en-US"/>
        </w:rPr>
        <w:t xml:space="preserve">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.</w:t>
      </w:r>
    </w:p>
    <w:p w:rsidR="007C2A08" w:rsidRPr="001E7D4B" w:rsidRDefault="007C2A08" w:rsidP="007C2A08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r w:rsidRPr="001E7D4B">
        <w:rPr>
          <w:lang w:val="en-US"/>
        </w:rPr>
        <w:t xml:space="preserve">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proofErr w:type="gram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 xml:space="preserve"> </w:t>
      </w:r>
      <w:r w:rsidRPr="001E7D4B">
        <w:rPr>
          <w:lang w:val="en-US" w:eastAsia="ko-KR"/>
        </w:rPr>
        <w:t xml:space="preserve"> are</w:t>
      </w:r>
      <w:proofErr w:type="gramEnd"/>
      <w:r w:rsidRPr="001E7D4B">
        <w:rPr>
          <w:lang w:val="en-US" w:eastAsia="ko-KR"/>
        </w:rPr>
        <w:t xml:space="preserve"> derived as specified in the following: 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The reference picture consisting of an ordered two-dimensional array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samples and two ordered two-dimensional arrays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chroma</w:t>
      </w:r>
      <w:proofErr w:type="spellEnd"/>
      <w:r w:rsidRPr="001E7D4B">
        <w:rPr>
          <w:lang w:val="en-US"/>
        </w:rPr>
        <w:t xml:space="preserve"> samples is derived by invoking the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8.5.2.2.1 with </w:t>
      </w:r>
      <w:proofErr w:type="spellStart"/>
      <w:r w:rsidRPr="001E7D4B">
        <w:rPr>
          <w:lang w:val="en-US"/>
        </w:rPr>
        <w:t>currRefIdx</w:t>
      </w:r>
      <w:proofErr w:type="spellEnd"/>
      <w:r w:rsidRPr="001E7D4B">
        <w:rPr>
          <w:lang w:val="en-US"/>
        </w:rPr>
        <w:t xml:space="preserve"> as input. 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H.8.5.3.3.7.1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</w:t>
      </w:r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>.</w:t>
      </w:r>
      <w:r w:rsidRPr="001E7D4B">
        <w:rPr>
          <w:lang w:val="en-US"/>
        </w:rPr>
        <w:t xml:space="preserve"> </w:t>
      </w:r>
      <w:proofErr w:type="gramStart"/>
      <w:r w:rsidRPr="001E7D4B">
        <w:rPr>
          <w:lang w:val="en-US"/>
        </w:rPr>
        <w:t>as</w:t>
      </w:r>
      <w:proofErr w:type="gramEnd"/>
      <w:r w:rsidRPr="001E7D4B">
        <w:rPr>
          <w:lang w:val="en-US"/>
        </w:rPr>
        <w:t xml:space="preserve"> the inputs.</w:t>
      </w:r>
    </w:p>
    <w:p w:rsidR="007C2A08" w:rsidRPr="001E7D4B" w:rsidRDefault="007C2A08" w:rsidP="007C2A08">
      <w:pPr>
        <w:pStyle w:val="3N0"/>
        <w:rPr>
          <w:lang w:val="en-US" w:eastAsia="ko-KR"/>
        </w:rPr>
      </w:pPr>
      <w:r>
        <w:rPr>
          <w:lang w:val="en-US" w:eastAsia="ko-KR"/>
        </w:rPr>
        <w:lastRenderedPageBreak/>
        <w:t xml:space="preserve">When </w:t>
      </w:r>
      <w:proofErr w:type="spellStart"/>
      <w:r w:rsidRPr="001E7D4B">
        <w:rPr>
          <w:lang w:val="en-US"/>
        </w:rPr>
        <w:t>availFlag</w:t>
      </w:r>
      <w:proofErr w:type="spellEnd"/>
      <w:r>
        <w:rPr>
          <w:lang w:val="en-US"/>
        </w:rPr>
        <w:t> is equal to 1 and </w:t>
      </w:r>
      <w:proofErr w:type="spellStart"/>
      <w:r w:rsidRPr="001E7D4B">
        <w:rPr>
          <w:lang w:val="en-US"/>
        </w:rPr>
        <w:t>iv_res_pred_weight_idx</w:t>
      </w:r>
      <w:proofErr w:type="spellEnd"/>
      <w:r w:rsidRPr="001E7D4B">
        <w:rPr>
          <w:lang w:val="en-US"/>
        </w:rPr>
        <w:t xml:space="preserve"> </w:t>
      </w:r>
      <w:r>
        <w:rPr>
          <w:lang w:val="en-US"/>
        </w:rPr>
        <w:t xml:space="preserve">is not equal to </w:t>
      </w:r>
      <w:r w:rsidRPr="001E7D4B">
        <w:rPr>
          <w:lang w:val="en-US"/>
        </w:rPr>
        <w:t>0</w:t>
      </w:r>
      <w:r>
        <w:rPr>
          <w:lang w:val="en-US"/>
        </w:rPr>
        <w:t>, the following applies:</w:t>
      </w:r>
    </w:p>
    <w:p w:rsidR="007C2A08" w:rsidRPr="001E7D4B" w:rsidRDefault="007C2A08" w:rsidP="007C2A08">
      <w:pPr>
        <w:pStyle w:val="3D0"/>
        <w:rPr>
          <w:lang w:val="en-US"/>
        </w:rPr>
      </w:pPr>
      <w:del w:id="180" w:author="SSugimoto" w:date="2014-01-02T20:10:00Z">
        <w:r w:rsidRPr="001E7D4B" w:rsidDel="002C4D10">
          <w:rPr>
            <w:lang w:val="en-US"/>
          </w:rPr>
          <w:delText>Depending on ivRefFlag, t</w:delText>
        </w:r>
      </w:del>
      <w:ins w:id="181" w:author="SSugimoto" w:date="2014-01-02T20:10:00Z">
        <w:r w:rsidR="002C4D10">
          <w:rPr>
            <w:rFonts w:eastAsiaTheme="minorEastAsia" w:hint="eastAsia"/>
            <w:lang w:val="en-US" w:eastAsia="ja-JP"/>
          </w:rPr>
          <w:t>T</w:t>
        </w:r>
      </w:ins>
      <w:r w:rsidRPr="001E7D4B">
        <w:rPr>
          <w:lang w:val="en-US"/>
        </w:rPr>
        <w:t xml:space="preserve">he variables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curRefIdx</w:t>
      </w:r>
      <w:proofErr w:type="spellEnd"/>
      <w:r w:rsidRPr="001E7D4B">
        <w:rPr>
          <w:lang w:val="en-US"/>
        </w:rPr>
        <w:t xml:space="preserve"> are derived as specified in the following: </w:t>
      </w:r>
    </w:p>
    <w:p w:rsidR="007C2A08" w:rsidRPr="001E7D4B" w:rsidDel="002C4D10" w:rsidRDefault="007C2A08" w:rsidP="007C2A08">
      <w:pPr>
        <w:pStyle w:val="3D1"/>
        <w:rPr>
          <w:del w:id="182" w:author="SSugimoto" w:date="2014-01-02T20:09:00Z"/>
          <w:lang w:val="en-US" w:eastAsia="ko-KR"/>
        </w:rPr>
      </w:pPr>
      <w:del w:id="183" w:author="SSugimoto" w:date="2014-01-02T20:09:00Z">
        <w:r w:rsidRPr="001E7D4B" w:rsidDel="002C4D10">
          <w:rPr>
            <w:lang w:val="en-US" w:eastAsia="ko-KR"/>
          </w:rPr>
          <w:delText xml:space="preserve">If ivRefFlag is equal to 0, the following applies: </w:delText>
        </w:r>
      </w:del>
    </w:p>
    <w:p w:rsidR="007C2A08" w:rsidRPr="001E7D4B" w:rsidRDefault="007C2A08">
      <w:pPr>
        <w:pStyle w:val="3D1"/>
        <w:pPrChange w:id="184" w:author="SSugimoto" w:date="2014-01-02T20:10:00Z">
          <w:pPr>
            <w:pStyle w:val="3D2"/>
          </w:pPr>
        </w:pPrChange>
      </w:pPr>
      <w:r w:rsidRPr="001E7D4B">
        <w:t xml:space="preserve">Let </w:t>
      </w:r>
      <w:proofErr w:type="spellStart"/>
      <w:r w:rsidRPr="001E7D4B">
        <w:t>rpPic</w:t>
      </w:r>
      <w:proofErr w:type="spellEnd"/>
      <w:r w:rsidRPr="001E7D4B">
        <w:t xml:space="preserve"> be the picture with </w:t>
      </w:r>
      <w:proofErr w:type="spellStart"/>
      <w:proofErr w:type="gramStart"/>
      <w:r w:rsidRPr="001E7D4B">
        <w:t>PicOrderCnt</w:t>
      </w:r>
      <w:proofErr w:type="spellEnd"/>
      <w:r w:rsidRPr="001E7D4B">
        <w:t>(</w:t>
      </w:r>
      <w:proofErr w:type="gramEnd"/>
      <w:r w:rsidRPr="001E7D4B">
        <w:t> </w:t>
      </w:r>
      <w:proofErr w:type="spellStart"/>
      <w:r w:rsidRPr="001E7D4B">
        <w:t>rpPic</w:t>
      </w:r>
      <w:proofErr w:type="spellEnd"/>
      <w:r w:rsidRPr="001E7D4B">
        <w:t xml:space="preserve"> ) equal to </w:t>
      </w:r>
      <w:proofErr w:type="spellStart"/>
      <w:r w:rsidRPr="001E7D4B">
        <w:t>PicOrderCntVal</w:t>
      </w:r>
      <w:proofErr w:type="spellEnd"/>
      <w:r w:rsidRPr="001E7D4B">
        <w:t xml:space="preserve"> and </w:t>
      </w:r>
      <w:proofErr w:type="spellStart"/>
      <w:r w:rsidRPr="001E7D4B">
        <w:t>ViewIdx</w:t>
      </w:r>
      <w:proofErr w:type="spellEnd"/>
      <w:r w:rsidRPr="001E7D4B">
        <w:t xml:space="preserve"> equal to </w:t>
      </w:r>
      <w:proofErr w:type="spellStart"/>
      <w:r w:rsidRPr="001E7D4B">
        <w:t>RefViewIdx</w:t>
      </w:r>
      <w:proofErr w:type="spellEnd"/>
      <w:r w:rsidRPr="001E7D4B">
        <w:t>[ </w:t>
      </w:r>
      <w:proofErr w:type="spellStart"/>
      <w:r w:rsidRPr="001E7D4B">
        <w:t>xP</w:t>
      </w:r>
      <w:proofErr w:type="spellEnd"/>
      <w:r w:rsidRPr="001E7D4B">
        <w:t> ][ </w:t>
      </w:r>
      <w:proofErr w:type="spellStart"/>
      <w:r w:rsidRPr="001E7D4B">
        <w:t>yP</w:t>
      </w:r>
      <w:proofErr w:type="spellEnd"/>
      <w:r w:rsidRPr="001E7D4B">
        <w:t> ].</w:t>
      </w:r>
    </w:p>
    <w:p w:rsidR="007C2A08" w:rsidRPr="001E7D4B" w:rsidRDefault="007C2A08">
      <w:pPr>
        <w:pStyle w:val="3D1"/>
        <w:pPrChange w:id="185" w:author="SSugimoto" w:date="2014-01-02T20:10:00Z">
          <w:pPr>
            <w:pStyle w:val="3D2"/>
          </w:pPr>
        </w:pPrChange>
      </w:pPr>
      <w:r w:rsidRPr="001E7D4B">
        <w:t xml:space="preserve">Let </w:t>
      </w:r>
      <w:proofErr w:type="spellStart"/>
      <w:r w:rsidRPr="001E7D4B">
        <w:t>rpRefPic</w:t>
      </w:r>
      <w:proofErr w:type="spellEnd"/>
      <w:r w:rsidRPr="001E7D4B">
        <w:t xml:space="preserve"> be the picture with </w:t>
      </w:r>
      <w:proofErr w:type="spellStart"/>
      <w:r w:rsidRPr="001E7D4B">
        <w:t>PicOrderCnt</w:t>
      </w:r>
      <w:proofErr w:type="spellEnd"/>
      <w:r w:rsidRPr="001E7D4B">
        <w:t>( </w:t>
      </w:r>
      <w:proofErr w:type="spellStart"/>
      <w:r w:rsidRPr="001E7D4B">
        <w:t>rpRefPic</w:t>
      </w:r>
      <w:proofErr w:type="spellEnd"/>
      <w:r w:rsidRPr="001E7D4B">
        <w:t xml:space="preserve"> ) equal to </w:t>
      </w:r>
      <w:proofErr w:type="spellStart"/>
      <w:r w:rsidRPr="001E7D4B">
        <w:t>RefPicListX</w:t>
      </w:r>
      <w:proofErr w:type="spellEnd"/>
      <w:r w:rsidRPr="001E7D4B">
        <w:t>[ </w:t>
      </w:r>
      <w:proofErr w:type="spellStart"/>
      <w:r w:rsidRPr="001E7D4B">
        <w:t>RpRefIdxLX</w:t>
      </w:r>
      <w:proofErr w:type="spellEnd"/>
      <w:r w:rsidRPr="001E7D4B">
        <w:t xml:space="preserve"> ] ) and </w:t>
      </w:r>
      <w:proofErr w:type="spellStart"/>
      <w:r w:rsidRPr="001E7D4B">
        <w:t>ViewIdx</w:t>
      </w:r>
      <w:proofErr w:type="spellEnd"/>
      <w:r w:rsidRPr="001E7D4B">
        <w:t xml:space="preserve"> equal to </w:t>
      </w:r>
      <w:proofErr w:type="spellStart"/>
      <w:r w:rsidRPr="001E7D4B">
        <w:t>RefViewIdx</w:t>
      </w:r>
      <w:proofErr w:type="spellEnd"/>
      <w:r w:rsidRPr="001E7D4B">
        <w:t>[ </w:t>
      </w:r>
      <w:proofErr w:type="spellStart"/>
      <w:r w:rsidRPr="001E7D4B">
        <w:t>xP</w:t>
      </w:r>
      <w:proofErr w:type="spellEnd"/>
      <w:r w:rsidRPr="001E7D4B">
        <w:t> ][ </w:t>
      </w:r>
      <w:proofErr w:type="spellStart"/>
      <w:r w:rsidRPr="001E7D4B">
        <w:t>yP</w:t>
      </w:r>
      <w:proofErr w:type="spellEnd"/>
      <w:r w:rsidRPr="001E7D4B">
        <w:t> ],</w:t>
      </w:r>
    </w:p>
    <w:p w:rsidR="007D78C9" w:rsidRPr="001E7D4B" w:rsidRDefault="007C2A08" w:rsidP="007C2A08">
      <w:pPr>
        <w:pStyle w:val="3D2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MvDisp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].</w:t>
      </w:r>
      <w:bookmarkStart w:id="186" w:name="_GoBack"/>
      <w:bookmarkEnd w:id="186"/>
    </w:p>
    <w:p w:rsidR="007C2A08" w:rsidRPr="001E7D4B" w:rsidRDefault="007C2A08">
      <w:pPr>
        <w:pStyle w:val="3D1"/>
        <w:pPrChange w:id="187" w:author="SSugimoto" w:date="2014-01-02T20:10:00Z">
          <w:pPr>
            <w:pStyle w:val="3D2"/>
          </w:pPr>
        </w:pPrChange>
      </w:pPr>
      <w:r w:rsidRPr="001E7D4B">
        <w:t xml:space="preserve">The variable </w:t>
      </w:r>
      <w:proofErr w:type="spellStart"/>
      <w:r w:rsidRPr="001E7D4B">
        <w:t>curRefIdx</w:t>
      </w:r>
      <w:proofErr w:type="spellEnd"/>
      <w:r w:rsidRPr="001E7D4B">
        <w:t xml:space="preserve"> is set equal to </w:t>
      </w:r>
      <w:proofErr w:type="spellStart"/>
      <w:r w:rsidRPr="001E7D4B">
        <w:t>RpRefIdxLX</w:t>
      </w:r>
      <w:proofErr w:type="spellEnd"/>
      <w:r w:rsidRPr="001E7D4B">
        <w:t xml:space="preserve">. </w:t>
      </w:r>
    </w:p>
    <w:p w:rsidR="007C2A08" w:rsidRPr="001E7D4B" w:rsidDel="002C4D10" w:rsidRDefault="007C2A08" w:rsidP="007C2A08">
      <w:pPr>
        <w:pStyle w:val="3D1"/>
        <w:rPr>
          <w:del w:id="188" w:author="SSugimoto" w:date="2014-01-02T20:08:00Z"/>
          <w:lang w:val="en-US"/>
        </w:rPr>
      </w:pPr>
      <w:del w:id="189" w:author="SSugimoto" w:date="2014-01-02T20:08:00Z">
        <w:r w:rsidRPr="001E7D4B" w:rsidDel="002C4D10">
          <w:rPr>
            <w:lang w:val="en-US"/>
          </w:rPr>
          <w:delText xml:space="preserve">Otherwise (ivRefFlag is equal to 1), the following applies: </w:delText>
        </w:r>
      </w:del>
    </w:p>
    <w:p w:rsidR="007C2A08" w:rsidRPr="001E7D4B" w:rsidDel="002C4D10" w:rsidRDefault="007C2A08" w:rsidP="007C2A08">
      <w:pPr>
        <w:pStyle w:val="3D2"/>
        <w:rPr>
          <w:del w:id="190" w:author="SSugimoto" w:date="2014-01-02T20:08:00Z"/>
          <w:lang w:val="en-US"/>
        </w:rPr>
      </w:pPr>
      <w:del w:id="191" w:author="SSugimoto" w:date="2014-01-02T20:08:00Z">
        <w:r w:rsidRPr="001E7D4B" w:rsidDel="002C4D10">
          <w:rPr>
            <w:lang w:val="en-US"/>
          </w:rPr>
          <w:delText xml:space="preserve">Let rpPic be the picture RefPicListY[ RpRefIdxLY ]. </w:delText>
        </w:r>
        <w:r w:rsidRPr="001E7D4B" w:rsidDel="002C4D10">
          <w:rPr>
            <w:highlight w:val="yellow"/>
            <w:lang w:val="en-US"/>
          </w:rPr>
          <w:delText>[Ed. (CY): here the interaction with F0105 needs to be further studied.]</w:delText>
        </w:r>
        <w:r w:rsidRPr="001E7D4B" w:rsidDel="002C4D10">
          <w:rPr>
            <w:lang w:val="en-US"/>
          </w:rPr>
          <w:delText xml:space="preserve"> </w:delText>
        </w:r>
      </w:del>
    </w:p>
    <w:p w:rsidR="007C2A08" w:rsidRPr="001E7D4B" w:rsidDel="002C4D10" w:rsidRDefault="007C2A08" w:rsidP="007C2A08">
      <w:pPr>
        <w:pStyle w:val="3D2"/>
        <w:rPr>
          <w:del w:id="192" w:author="SSugimoto" w:date="2014-01-02T20:08:00Z"/>
          <w:lang w:val="en-US"/>
        </w:rPr>
      </w:pPr>
      <w:del w:id="193" w:author="SSugimoto" w:date="2014-01-02T20:08:00Z">
        <w:r w:rsidRPr="001E7D4B" w:rsidDel="002C4D10">
          <w:rPr>
            <w:lang w:val="en-US"/>
          </w:rPr>
          <w:delText>Let rpRefPic be the picture with PicOrderCnt( rpRefPic ) equal to PicOrderCnt( rpPic ) and ViewIdx equal to RefViewIdx[ xP ][ yP ]</w:delText>
        </w:r>
      </w:del>
    </w:p>
    <w:p w:rsidR="007C2A08" w:rsidRPr="001E7D4B" w:rsidDel="002C4D10" w:rsidRDefault="007C2A08" w:rsidP="007C2A08">
      <w:pPr>
        <w:pStyle w:val="3D2"/>
        <w:rPr>
          <w:del w:id="194" w:author="SSugimoto" w:date="2014-01-02T20:08:00Z"/>
          <w:lang w:val="en-US"/>
        </w:rPr>
      </w:pPr>
      <w:del w:id="195" w:author="SSugimoto" w:date="2014-01-02T20:08:00Z">
        <w:r w:rsidRPr="001E7D4B" w:rsidDel="002C4D10">
          <w:rPr>
            <w:lang w:val="en-US"/>
          </w:rPr>
          <w:delText>The variable mvRp is set equal to mvT.</w:delText>
        </w:r>
      </w:del>
    </w:p>
    <w:p w:rsidR="007C2A08" w:rsidRPr="001E7D4B" w:rsidDel="002C4D10" w:rsidRDefault="007C2A08" w:rsidP="007C2A08">
      <w:pPr>
        <w:pStyle w:val="3D2"/>
        <w:rPr>
          <w:del w:id="196" w:author="SSugimoto" w:date="2014-01-02T20:08:00Z"/>
          <w:lang w:val="en-US"/>
        </w:rPr>
      </w:pPr>
      <w:del w:id="197" w:author="SSugimoto" w:date="2014-01-02T20:08:00Z">
        <w:r w:rsidRPr="001E7D4B" w:rsidDel="002C4D10">
          <w:rPr>
            <w:lang w:val="en-US"/>
          </w:rPr>
          <w:delText xml:space="preserve">The variable currRefIdx is set equal to </w:delText>
        </w:r>
        <w:r w:rsidDel="002C4D10">
          <w:rPr>
            <w:lang w:val="en-US"/>
          </w:rPr>
          <w:delText>RpRefIdxLY</w:delText>
        </w:r>
        <w:r w:rsidRPr="001E7D4B" w:rsidDel="002C4D10">
          <w:rPr>
            <w:lang w:val="en-US"/>
          </w:rPr>
          <w:delText xml:space="preserve">. </w:delText>
        </w:r>
      </w:del>
    </w:p>
    <w:p w:rsidR="007C2A08" w:rsidRPr="001E7D4B" w:rsidRDefault="007C2A08" w:rsidP="007C2A08">
      <w:pPr>
        <w:pStyle w:val="3D0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E30A76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following:</w:t>
      </w:r>
    </w:p>
    <w:p w:rsidR="007C2A08" w:rsidRPr="001E7D4B" w:rsidRDefault="007C2A08" w:rsidP="007C2A08">
      <w:pPr>
        <w:pStyle w:val="3D1"/>
        <w:rPr>
          <w:lang w:val="en-US"/>
        </w:rPr>
      </w:pPr>
      <w:r w:rsidRPr="001E7D4B">
        <w:rPr>
          <w:lang w:val="en-US"/>
        </w:rPr>
        <w:t xml:space="preserve">Let the reference picture sample arrays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corresponding to decoded sample arrays S</w:t>
      </w:r>
      <w:r w:rsidRPr="00E30A76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. </w:t>
      </w:r>
    </w:p>
    <w:p w:rsidR="007C2A08" w:rsidRDefault="007C2A08" w:rsidP="007C2A08">
      <w:pPr>
        <w:pStyle w:val="3D1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H.8.5.3.3.7.1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xCb</w:t>
      </w:r>
      <w:proofErr w:type="spellEnd"/>
      <w:proofErr w:type="gram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 and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the inputs.</w:t>
      </w:r>
    </w:p>
    <w:p w:rsidR="007C2A08" w:rsidRPr="001E7D4B" w:rsidRDefault="007C2A08" w:rsidP="007C2A08">
      <w:pPr>
        <w:pStyle w:val="3D0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8943C5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following: </w:t>
      </w:r>
    </w:p>
    <w:p w:rsidR="007C2A08" w:rsidRPr="001E7D4B" w:rsidRDefault="007C2A08" w:rsidP="007C2A08">
      <w:pPr>
        <w:pStyle w:val="3D1"/>
        <w:rPr>
          <w:lang w:val="en-US"/>
        </w:rPr>
      </w:pPr>
      <w:r w:rsidRPr="001E7D4B">
        <w:rPr>
          <w:lang w:val="en-US"/>
        </w:rPr>
        <w:t xml:space="preserve">Let the reference picture sample arrays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lastRenderedPageBreak/>
        <w:t>corresponding to decoded sample arrays S</w:t>
      </w:r>
      <w:r w:rsidRPr="008943C5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</w:t>
      </w:r>
      <w:r>
        <w:rPr>
          <w:lang w:val="en-US"/>
        </w:rPr>
        <w:t>p</w:t>
      </w:r>
      <w:r w:rsidRPr="001E7D4B">
        <w:rPr>
          <w:lang w:val="en-US"/>
        </w:rPr>
        <w:t>RefPic</w:t>
      </w:r>
      <w:proofErr w:type="spellEnd"/>
      <w:r w:rsidRPr="001E7D4B">
        <w:rPr>
          <w:lang w:val="en-US"/>
        </w:rPr>
        <w:t xml:space="preserve">. </w:t>
      </w:r>
    </w:p>
    <w:p w:rsidR="007C2A08" w:rsidRPr="001E7D4B" w:rsidRDefault="007C2A08" w:rsidP="007C2A08">
      <w:pPr>
        <w:pStyle w:val="3D1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>
        <w:rPr>
          <w:lang w:val="en-US"/>
        </w:rPr>
        <w:instrText xml:space="preserve"> \* MERGEFORMAT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H.8.5.3.3.7.1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 and 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), and the reference arrays with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</w:t>
      </w:r>
      <w:r>
        <w:rPr>
          <w:lang w:val="en-US"/>
        </w:rPr>
        <w:t>P</w:t>
      </w:r>
      <w:r w:rsidRPr="001E7D4B">
        <w:rPr>
          <w:lang w:val="en-US"/>
        </w:rPr>
        <w:t>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the inputs.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shiftVal</w:t>
      </w:r>
      <w:proofErr w:type="spellEnd"/>
      <w:r w:rsidRPr="001E7D4B">
        <w:rPr>
          <w:lang w:val="en-US"/>
        </w:rPr>
        <w:t xml:space="preserve"> is set equal to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iv</w:t>
      </w:r>
      <w:proofErr w:type="gramEnd"/>
      <w:r w:rsidRPr="001E7D4B">
        <w:rPr>
          <w:lang w:val="en-US"/>
        </w:rPr>
        <w:t>_res_pred_weight_idx</w:t>
      </w:r>
      <w:proofErr w:type="spellEnd"/>
      <w:r w:rsidRPr="001E7D4B">
        <w:rPr>
          <w:lang w:val="en-US"/>
        </w:rPr>
        <w:t xml:space="preserve"> − 1 ). 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) − 1 are derived as specified in the following:</w:t>
      </w:r>
    </w:p>
    <w:p w:rsidR="007C2A08" w:rsidRPr="001E7D4B" w:rsidRDefault="007C2A08">
      <w:pPr>
        <w:pStyle w:val="3E1"/>
        <w:numPr>
          <w:ilvl w:val="1"/>
          <w:numId w:val="10"/>
        </w:numPr>
        <w:tabs>
          <w:tab w:val="left" w:pos="2694"/>
        </w:tabs>
        <w:rPr>
          <w:lang w:val="en-US" w:eastAsia="ko-KR"/>
        </w:rPr>
        <w:pPrChange w:id="198" w:author="SSugimoto" w:date="2014-01-02T22:38:00Z">
          <w:pPr>
            <w:pStyle w:val="3E1"/>
            <w:tabs>
              <w:tab w:val="clear" w:pos="360"/>
              <w:tab w:val="left" w:pos="2694"/>
            </w:tabs>
          </w:pPr>
        </w:pPrChange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214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/2 )−1 are derived as specified in the following:</w:t>
      </w:r>
    </w:p>
    <w:p w:rsidR="007C2A08" w:rsidRPr="001E7D4B" w:rsidRDefault="007C2A08">
      <w:pPr>
        <w:pStyle w:val="3E1"/>
        <w:numPr>
          <w:ilvl w:val="1"/>
          <w:numId w:val="10"/>
        </w:numPr>
        <w:tabs>
          <w:tab w:val="left" w:pos="2694"/>
        </w:tabs>
        <w:rPr>
          <w:lang w:val="en-US" w:eastAsia="ko-KR"/>
        </w:rPr>
        <w:pPrChange w:id="199" w:author="SSugimoto" w:date="2014-01-02T22:38:00Z">
          <w:pPr>
            <w:pStyle w:val="3E1"/>
            <w:tabs>
              <w:tab w:val="clear" w:pos="360"/>
              <w:tab w:val="left" w:pos="2694"/>
            </w:tabs>
          </w:pPr>
        </w:pPrChange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215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7C2A08" w:rsidRPr="001E7D4B" w:rsidRDefault="007C2A08" w:rsidP="007C2A08">
      <w:pPr>
        <w:pStyle w:val="3D0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 − 1 are derived as specified in the following:</w:t>
      </w:r>
    </w:p>
    <w:p w:rsidR="007C2A08" w:rsidRPr="001E7D4B" w:rsidRDefault="007C2A08">
      <w:pPr>
        <w:pStyle w:val="3E1"/>
        <w:numPr>
          <w:ilvl w:val="1"/>
          <w:numId w:val="10"/>
        </w:numPr>
        <w:tabs>
          <w:tab w:val="left" w:pos="2694"/>
        </w:tabs>
        <w:rPr>
          <w:lang w:val="en-US"/>
        </w:rPr>
        <w:pPrChange w:id="200" w:author="SSugimoto" w:date="2014-01-02T22:38:00Z">
          <w:pPr>
            <w:pStyle w:val="3E1"/>
            <w:tabs>
              <w:tab w:val="clear" w:pos="360"/>
              <w:tab w:val="left" w:pos="2694"/>
            </w:tabs>
          </w:pPr>
        </w:pPrChange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216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F60C32" w:rsidRPr="00F60C32" w:rsidRDefault="00F60C32" w:rsidP="00F60C32">
      <w:pPr>
        <w:pStyle w:val="a7"/>
        <w:keepNext/>
        <w:keepLines/>
        <w:widowControl/>
        <w:numPr>
          <w:ilvl w:val="5"/>
          <w:numId w:val="8"/>
        </w:numPr>
        <w:tabs>
          <w:tab w:val="clear" w:pos="794"/>
          <w:tab w:val="num" w:pos="360"/>
        </w:tabs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  <w:bookmarkStart w:id="201" w:name="_Ref374437614"/>
    </w:p>
    <w:p w:rsidR="00F60C32" w:rsidRPr="00F60C32" w:rsidRDefault="00F60C32" w:rsidP="00F60C32">
      <w:pPr>
        <w:pStyle w:val="a7"/>
        <w:keepNext/>
        <w:keepLines/>
        <w:widowControl/>
        <w:numPr>
          <w:ilvl w:val="5"/>
          <w:numId w:val="8"/>
        </w:numPr>
        <w:tabs>
          <w:tab w:val="clear" w:pos="794"/>
          <w:tab w:val="num" w:pos="360"/>
        </w:tabs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F60C32" w:rsidRPr="00F60C32" w:rsidRDefault="00F60C32" w:rsidP="00F60C32">
      <w:pPr>
        <w:pStyle w:val="a7"/>
        <w:keepNext/>
        <w:keepLines/>
        <w:widowControl/>
        <w:numPr>
          <w:ilvl w:val="5"/>
          <w:numId w:val="8"/>
        </w:numPr>
        <w:tabs>
          <w:tab w:val="clear" w:pos="794"/>
          <w:tab w:val="num" w:pos="360"/>
        </w:tabs>
        <w:spacing w:before="181"/>
        <w:ind w:leftChars="0"/>
        <w:outlineLvl w:val="5"/>
        <w:rPr>
          <w:rFonts w:ascii="Times New Roman" w:eastAsia="Malgun Gothic" w:hAnsi="Times New Roman" w:cs="Times New Roman"/>
          <w:b/>
          <w:vanish/>
          <w:kern w:val="0"/>
          <w:sz w:val="20"/>
          <w:szCs w:val="20"/>
          <w:lang w:val="en-GB" w:eastAsia="en-US"/>
        </w:rPr>
      </w:pPr>
    </w:p>
    <w:p w:rsidR="00F60C32" w:rsidRPr="001E7D4B" w:rsidDel="00F60C32" w:rsidRDefault="00F60C32">
      <w:pPr>
        <w:pStyle w:val="3H5"/>
        <w:rPr>
          <w:del w:id="202" w:author="SSugimoto" w:date="2014-01-03T00:11:00Z"/>
        </w:rPr>
        <w:pPrChange w:id="203" w:author="SSugimoto" w:date="2014-01-03T00:10:00Z">
          <w:pPr>
            <w:pStyle w:val="3H5"/>
            <w:tabs>
              <w:tab w:val="clear" w:pos="360"/>
              <w:tab w:val="num" w:pos="794"/>
            </w:tabs>
          </w:pPr>
        </w:pPrChange>
      </w:pPr>
      <w:del w:id="204" w:author="SSugimoto" w:date="2014-01-03T00:11:00Z">
        <w:r w:rsidRPr="001E7D4B" w:rsidDel="00F60C32">
          <w:delText>Derivation process for a motion vector from a reference block for residual prediction</w:delText>
        </w:r>
        <w:bookmarkEnd w:id="201"/>
      </w:del>
    </w:p>
    <w:p w:rsidR="00F60C32" w:rsidRPr="001E7D4B" w:rsidDel="00F60C32" w:rsidRDefault="00F60C32" w:rsidP="00F60C32">
      <w:pPr>
        <w:pStyle w:val="3N0"/>
        <w:rPr>
          <w:del w:id="205" w:author="SSugimoto" w:date="2014-01-03T00:11:00Z"/>
          <w:lang w:val="en-US"/>
        </w:rPr>
      </w:pPr>
      <w:del w:id="206" w:author="SSugimoto" w:date="2014-01-03T00:11:00Z">
        <w:r w:rsidRPr="001E7D4B" w:rsidDel="00F60C32">
          <w:rPr>
            <w:lang w:val="en-US"/>
          </w:rPr>
          <w:delText>Inputs to this process are:</w:delText>
        </w:r>
      </w:del>
    </w:p>
    <w:p w:rsidR="00F60C32" w:rsidRPr="001E7D4B" w:rsidDel="00F60C32" w:rsidRDefault="00F60C32" w:rsidP="00F60C32">
      <w:pPr>
        <w:pStyle w:val="3D0"/>
        <w:rPr>
          <w:del w:id="207" w:author="SSugimoto" w:date="2014-01-03T00:11:00Z"/>
          <w:lang w:val="en-US"/>
        </w:rPr>
      </w:pPr>
      <w:del w:id="208" w:author="SSugimoto" w:date="2014-01-03T00:11:00Z">
        <w:r w:rsidRPr="001E7D4B" w:rsidDel="00F60C32">
          <w:rPr>
            <w:lang w:val="en-US"/>
          </w:rPr>
          <w:delText>a luma location ( xP, yP ) of the top-left luma sample of the current prediction unit relative to the top-left luma sample of the current picture,</w:delText>
        </w:r>
      </w:del>
    </w:p>
    <w:p w:rsidR="00F60C32" w:rsidRPr="001E7D4B" w:rsidDel="00F60C32" w:rsidRDefault="00F60C32" w:rsidP="00F60C32">
      <w:pPr>
        <w:pStyle w:val="3D0"/>
        <w:rPr>
          <w:del w:id="209" w:author="SSugimoto" w:date="2014-01-03T00:11:00Z"/>
          <w:lang w:val="en-US"/>
        </w:rPr>
      </w:pPr>
      <w:del w:id="210" w:author="SSugimoto" w:date="2014-01-03T00:11:00Z">
        <w:r w:rsidRPr="001E7D4B" w:rsidDel="00F60C32">
          <w:rPr>
            <w:lang w:val="en-US"/>
          </w:rPr>
          <w:delText xml:space="preserve">variables nPbW and nPbH specifying the width and the height, respectively, of the current prediction unit, </w:delText>
        </w:r>
      </w:del>
    </w:p>
    <w:p w:rsidR="00F60C32" w:rsidRPr="001E7D4B" w:rsidDel="00F60C32" w:rsidRDefault="00F60C32" w:rsidP="00F60C32">
      <w:pPr>
        <w:pStyle w:val="3D0"/>
        <w:rPr>
          <w:del w:id="211" w:author="SSugimoto" w:date="2014-01-03T00:11:00Z"/>
          <w:lang w:val="en-US"/>
        </w:rPr>
      </w:pPr>
      <w:del w:id="212" w:author="SSugimoto" w:date="2014-01-03T00:11:00Z">
        <w:r w:rsidRPr="001E7D4B" w:rsidDel="00F60C32">
          <w:rPr>
            <w:lang w:val="en-US"/>
          </w:rPr>
          <w:delText xml:space="preserve">a reference picture refPic, </w:delText>
        </w:r>
      </w:del>
    </w:p>
    <w:p w:rsidR="00F60C32" w:rsidRPr="001E7D4B" w:rsidDel="00F60C32" w:rsidRDefault="00F60C32" w:rsidP="00F60C32">
      <w:pPr>
        <w:pStyle w:val="3D0"/>
        <w:rPr>
          <w:del w:id="213" w:author="SSugimoto" w:date="2014-01-03T00:11:00Z"/>
          <w:lang w:val="en-US"/>
        </w:rPr>
      </w:pPr>
      <w:del w:id="214" w:author="SSugimoto" w:date="2014-01-03T00:11:00Z">
        <w:r w:rsidRPr="001E7D4B" w:rsidDel="00F60C32">
          <w:rPr>
            <w:lang w:val="en-US"/>
          </w:rPr>
          <w:delText>a motion vector mv</w:delText>
        </w:r>
        <w:r w:rsidDel="00F60C32">
          <w:rPr>
            <w:lang w:val="en-US"/>
          </w:rPr>
          <w:delText>Disp</w:delText>
        </w:r>
      </w:del>
    </w:p>
    <w:p w:rsidR="00F60C32" w:rsidRPr="001E7D4B" w:rsidDel="00F60C32" w:rsidRDefault="00F60C32" w:rsidP="00F60C32">
      <w:pPr>
        <w:pStyle w:val="3E0"/>
        <w:tabs>
          <w:tab w:val="clear" w:pos="360"/>
        </w:tabs>
        <w:rPr>
          <w:del w:id="215" w:author="SSugimoto" w:date="2014-01-03T00:11:00Z"/>
          <w:lang w:val="en-US"/>
        </w:rPr>
      </w:pPr>
      <w:del w:id="216" w:author="SSugimoto" w:date="2014-01-03T00:11:00Z">
        <w:r w:rsidRPr="001E7D4B" w:rsidDel="00F60C32">
          <w:rPr>
            <w:lang w:val="en-US"/>
          </w:rPr>
          <w:lastRenderedPageBreak/>
          <w:delText>Outputs of this process are:</w:delText>
        </w:r>
      </w:del>
    </w:p>
    <w:p w:rsidR="00F60C32" w:rsidRPr="001E7D4B" w:rsidDel="00F60C32" w:rsidRDefault="00F60C32" w:rsidP="00F60C32">
      <w:pPr>
        <w:pStyle w:val="3D0"/>
        <w:rPr>
          <w:del w:id="217" w:author="SSugimoto" w:date="2014-01-03T00:11:00Z"/>
          <w:lang w:val="en-US"/>
        </w:rPr>
      </w:pPr>
      <w:del w:id="218" w:author="SSugimoto" w:date="2014-01-03T00:11:00Z">
        <w:r w:rsidRPr="001E7D4B" w:rsidDel="00F60C32">
          <w:rPr>
            <w:lang w:val="en-US"/>
          </w:rPr>
          <w:delText>a flag availFlag</w:delText>
        </w:r>
      </w:del>
    </w:p>
    <w:p w:rsidR="00F60C32" w:rsidRPr="001E7D4B" w:rsidDel="00F60C32" w:rsidRDefault="00F60C32" w:rsidP="00F60C32">
      <w:pPr>
        <w:pStyle w:val="3D0"/>
        <w:rPr>
          <w:del w:id="219" w:author="SSugimoto" w:date="2014-01-03T00:11:00Z"/>
          <w:lang w:val="en-US"/>
        </w:rPr>
      </w:pPr>
      <w:del w:id="220" w:author="SSugimoto" w:date="2014-01-03T00:11:00Z">
        <w:r w:rsidRPr="001E7D4B" w:rsidDel="00F60C32">
          <w:rPr>
            <w:lang w:val="en-US"/>
          </w:rPr>
          <w:delText>a motion vector mv</w:delText>
        </w:r>
        <w:r w:rsidDel="00F60C32">
          <w:rPr>
            <w:lang w:val="en-US"/>
          </w:rPr>
          <w:delText>T</w:delText>
        </w:r>
      </w:del>
    </w:p>
    <w:p w:rsidR="00F60C32" w:rsidRPr="001E7D4B" w:rsidDel="00F60C32" w:rsidRDefault="00F60C32" w:rsidP="00F60C32">
      <w:pPr>
        <w:pStyle w:val="3D0"/>
        <w:rPr>
          <w:del w:id="221" w:author="SSugimoto" w:date="2014-01-03T00:11:00Z"/>
          <w:lang w:val="en-US"/>
        </w:rPr>
      </w:pPr>
      <w:del w:id="222" w:author="SSugimoto" w:date="2014-01-03T00:11:00Z">
        <w:r w:rsidRPr="001E7D4B" w:rsidDel="00F60C32">
          <w:rPr>
            <w:lang w:val="en-US"/>
          </w:rPr>
          <w:delText xml:space="preserve">prediction list utilization variable </w:delText>
        </w:r>
        <w:r w:rsidDel="00F60C32">
          <w:rPr>
            <w:lang w:val="en-US"/>
          </w:rPr>
          <w:delText>Y</w:delText>
        </w:r>
        <w:r w:rsidRPr="001E7D4B" w:rsidDel="00F60C32">
          <w:rPr>
            <w:lang w:val="en-US"/>
          </w:rPr>
          <w:delText>.</w:delText>
        </w:r>
      </w:del>
    </w:p>
    <w:p w:rsidR="00F60C32" w:rsidRPr="001E7D4B" w:rsidDel="00F60C32" w:rsidRDefault="00F60C32" w:rsidP="00F60C32">
      <w:pPr>
        <w:pStyle w:val="3N0"/>
        <w:rPr>
          <w:del w:id="223" w:author="SSugimoto" w:date="2014-01-03T00:11:00Z"/>
          <w:lang w:val="en-US"/>
        </w:rPr>
      </w:pPr>
      <w:del w:id="224" w:author="SSugimoto" w:date="2014-01-03T00:11:00Z">
        <w:r w:rsidRPr="001E7D4B" w:rsidDel="00F60C32">
          <w:rPr>
            <w:lang w:val="en-US"/>
          </w:rPr>
          <w:delText>The variable availFlag is set to 0 and the reference luma location ( xRef, yRef ) in refPicLX is derived by</w:delText>
        </w:r>
      </w:del>
    </w:p>
    <w:p w:rsidR="00F60C32" w:rsidRPr="001E7D4B" w:rsidDel="00F60C32" w:rsidRDefault="00F60C32" w:rsidP="00F60C32">
      <w:pPr>
        <w:pStyle w:val="3E1"/>
        <w:tabs>
          <w:tab w:val="clear" w:pos="360"/>
        </w:tabs>
        <w:rPr>
          <w:del w:id="225" w:author="SSugimoto" w:date="2014-01-03T00:11:00Z"/>
          <w:lang w:val="en-US"/>
        </w:rPr>
      </w:pPr>
      <w:del w:id="226" w:author="SSugimoto" w:date="2014-01-03T00:11:00Z">
        <w:r w:rsidRPr="001E7D4B" w:rsidDel="00F60C32">
          <w:rPr>
            <w:lang w:val="en-US"/>
          </w:rPr>
          <w:delText>xRef = Clip3( 0, PicWidthInSamples</w:delText>
        </w:r>
        <w:r w:rsidRPr="001E7D4B" w:rsidDel="00F60C32">
          <w:rPr>
            <w:vertAlign w:val="subscript"/>
            <w:lang w:val="en-US"/>
          </w:rPr>
          <w:delText>L</w:delText>
        </w:r>
        <w:r w:rsidRPr="001E7D4B" w:rsidDel="00F60C32">
          <w:rPr>
            <w:lang w:val="en-US"/>
          </w:rPr>
          <w:delText xml:space="preserve"> – 1, </w:delText>
        </w:r>
        <w:r w:rsidRPr="001E7D4B" w:rsidDel="00F60C32">
          <w:rPr>
            <w:lang w:val="en-US" w:eastAsia="ko-KR"/>
          </w:rPr>
          <w:delText>xP</w:delText>
        </w:r>
        <w:r w:rsidRPr="001E7D4B" w:rsidDel="00F60C32">
          <w:rPr>
            <w:lang w:val="en-US"/>
          </w:rPr>
          <w:delText xml:space="preserve"> + ( nPSW  &gt;&gt;  1 ) + ( ( mv</w:delText>
        </w:r>
        <w:r w:rsidDel="00F60C32">
          <w:rPr>
            <w:lang w:val="en-US"/>
          </w:rPr>
          <w:delText>Disp</w:delText>
        </w:r>
        <w:r w:rsidRPr="001E7D4B" w:rsidDel="00F60C32">
          <w:rPr>
            <w:lang w:val="en-US"/>
          </w:rPr>
          <w:delText>[ 0 ] + 2 )  &gt;&gt;  2 ) )</w:delText>
        </w:r>
        <w:r w:rsidRPr="001E7D4B" w:rsidDel="00F60C32">
          <w:rPr>
            <w:lang w:val="en-US"/>
          </w:rPr>
          <w:tab/>
          <w:delText>(</w:delText>
        </w:r>
        <w:r w:rsidRPr="001E7D4B" w:rsidDel="00F60C32">
          <w:rPr>
            <w:lang w:eastAsia="ko-KR"/>
          </w:rPr>
          <w:fldChar w:fldCharType="begin" w:fldLock="1"/>
        </w:r>
        <w:r w:rsidRPr="001E7D4B" w:rsidDel="00F60C32">
          <w:rPr>
            <w:lang w:val="en-US" w:eastAsia="ko-KR"/>
          </w:rPr>
          <w:delInstrText xml:space="preserve"> REF H \h  \* MERGEFORMAT </w:delInstrText>
        </w:r>
        <w:r w:rsidRPr="001E7D4B" w:rsidDel="00F60C32">
          <w:rPr>
            <w:lang w:eastAsia="ko-KR"/>
          </w:rPr>
        </w:r>
        <w:r w:rsidRPr="001E7D4B" w:rsidDel="00F60C32">
          <w:rPr>
            <w:lang w:eastAsia="ko-KR"/>
          </w:rPr>
          <w:fldChar w:fldCharType="separate"/>
        </w:r>
        <w:r w:rsidRPr="001E7D4B" w:rsidDel="00F60C32">
          <w:rPr>
            <w:lang w:val="en-US" w:eastAsia="ko-KR"/>
          </w:rPr>
          <w:delText>H</w:delText>
        </w:r>
        <w:r w:rsidRPr="001E7D4B" w:rsidDel="00F60C32">
          <w:rPr>
            <w:lang w:eastAsia="ko-KR"/>
          </w:rPr>
          <w:fldChar w:fldCharType="end"/>
        </w:r>
        <w:r w:rsidRPr="001E7D4B" w:rsidDel="00F60C32">
          <w:rPr>
            <w:lang w:val="en-US"/>
          </w:rPr>
          <w:noBreakHyphen/>
        </w:r>
        <w:r w:rsidRPr="001E7D4B" w:rsidDel="00F60C32">
          <w:rPr>
            <w:lang w:eastAsia="ko-KR"/>
          </w:rPr>
          <w:fldChar w:fldCharType="begin" w:fldLock="1"/>
        </w:r>
        <w:r w:rsidRPr="001E7D4B" w:rsidDel="00F60C32">
          <w:rPr>
            <w:lang w:val="en-US" w:eastAsia="ko-KR"/>
          </w:rPr>
          <w:delInstrText xml:space="preserve"> SEQ Equation \* ARABIC </w:delInstrText>
        </w:r>
        <w:r w:rsidRPr="001E7D4B" w:rsidDel="00F60C32">
          <w:rPr>
            <w:lang w:eastAsia="ko-KR"/>
          </w:rPr>
          <w:fldChar w:fldCharType="separate"/>
        </w:r>
        <w:r w:rsidDel="00F60C32">
          <w:rPr>
            <w:noProof/>
            <w:lang w:val="en-US" w:eastAsia="ko-KR"/>
          </w:rPr>
          <w:delText>231</w:delText>
        </w:r>
        <w:r w:rsidRPr="001E7D4B" w:rsidDel="00F60C32">
          <w:rPr>
            <w:lang w:eastAsia="ko-KR"/>
          </w:rPr>
          <w:fldChar w:fldCharType="end"/>
        </w:r>
        <w:r w:rsidRPr="001E7D4B" w:rsidDel="00F60C32">
          <w:rPr>
            <w:lang w:val="en-US"/>
          </w:rPr>
          <w:delText>)</w:delText>
        </w:r>
        <w:r w:rsidRPr="001E7D4B" w:rsidDel="00F60C32">
          <w:rPr>
            <w:lang w:val="en-US"/>
          </w:rPr>
          <w:br/>
          <w:delText>yRef = Clip3( 0, PicHeightInSamples</w:delText>
        </w:r>
        <w:r w:rsidRPr="001E7D4B" w:rsidDel="00F60C32">
          <w:rPr>
            <w:vertAlign w:val="subscript"/>
            <w:lang w:val="en-US"/>
          </w:rPr>
          <w:delText>L</w:delText>
        </w:r>
        <w:r w:rsidRPr="001E7D4B" w:rsidDel="00F60C32">
          <w:rPr>
            <w:lang w:val="en-US"/>
          </w:rPr>
          <w:delText> – 1, yP + ( nPSH  &gt;&gt;  1 ) + ( ( mv</w:delText>
        </w:r>
        <w:r w:rsidDel="00F60C32">
          <w:rPr>
            <w:lang w:val="en-US"/>
          </w:rPr>
          <w:delText>Disp</w:delText>
        </w:r>
        <w:r w:rsidRPr="001E7D4B" w:rsidDel="00F60C32">
          <w:rPr>
            <w:lang w:val="en-US"/>
          </w:rPr>
          <w:delText>[ 1 ] + 2 )  &gt;&gt;  2 ) )</w:delText>
        </w:r>
        <w:r w:rsidRPr="001E7D4B" w:rsidDel="00F60C32">
          <w:rPr>
            <w:lang w:val="en-US"/>
          </w:rPr>
          <w:tab/>
          <w:delText>(</w:delText>
        </w:r>
        <w:r w:rsidRPr="001E7D4B" w:rsidDel="00F60C32">
          <w:rPr>
            <w:lang w:eastAsia="ko-KR"/>
          </w:rPr>
          <w:fldChar w:fldCharType="begin" w:fldLock="1"/>
        </w:r>
        <w:r w:rsidRPr="001E7D4B" w:rsidDel="00F60C32">
          <w:rPr>
            <w:lang w:val="en-US" w:eastAsia="ko-KR"/>
          </w:rPr>
          <w:delInstrText xml:space="preserve"> REF H \h  \* MERGEFORMAT </w:delInstrText>
        </w:r>
        <w:r w:rsidRPr="001E7D4B" w:rsidDel="00F60C32">
          <w:rPr>
            <w:lang w:eastAsia="ko-KR"/>
          </w:rPr>
        </w:r>
        <w:r w:rsidRPr="001E7D4B" w:rsidDel="00F60C32">
          <w:rPr>
            <w:lang w:eastAsia="ko-KR"/>
          </w:rPr>
          <w:fldChar w:fldCharType="separate"/>
        </w:r>
        <w:r w:rsidRPr="001E7D4B" w:rsidDel="00F60C32">
          <w:rPr>
            <w:lang w:val="en-US" w:eastAsia="ko-KR"/>
          </w:rPr>
          <w:delText>H</w:delText>
        </w:r>
        <w:r w:rsidRPr="001E7D4B" w:rsidDel="00F60C32">
          <w:rPr>
            <w:lang w:eastAsia="ko-KR"/>
          </w:rPr>
          <w:fldChar w:fldCharType="end"/>
        </w:r>
        <w:r w:rsidRPr="001E7D4B" w:rsidDel="00F60C32">
          <w:rPr>
            <w:lang w:val="en-US"/>
          </w:rPr>
          <w:noBreakHyphen/>
        </w:r>
        <w:r w:rsidRPr="001E7D4B" w:rsidDel="00F60C32">
          <w:rPr>
            <w:lang w:eastAsia="ko-KR"/>
          </w:rPr>
          <w:fldChar w:fldCharType="begin" w:fldLock="1"/>
        </w:r>
        <w:r w:rsidRPr="001E7D4B" w:rsidDel="00F60C32">
          <w:rPr>
            <w:lang w:val="en-US" w:eastAsia="ko-KR"/>
          </w:rPr>
          <w:delInstrText xml:space="preserve"> SEQ Equation \* ARABIC </w:delInstrText>
        </w:r>
        <w:r w:rsidRPr="001E7D4B" w:rsidDel="00F60C32">
          <w:rPr>
            <w:lang w:eastAsia="ko-KR"/>
          </w:rPr>
          <w:fldChar w:fldCharType="separate"/>
        </w:r>
        <w:r w:rsidDel="00F60C32">
          <w:rPr>
            <w:noProof/>
            <w:lang w:val="en-US" w:eastAsia="ko-KR"/>
          </w:rPr>
          <w:delText>232</w:delText>
        </w:r>
        <w:r w:rsidRPr="001E7D4B" w:rsidDel="00F60C32">
          <w:rPr>
            <w:lang w:eastAsia="ko-KR"/>
          </w:rPr>
          <w:fldChar w:fldCharType="end"/>
        </w:r>
        <w:r w:rsidRPr="001E7D4B" w:rsidDel="00F60C32">
          <w:rPr>
            <w:lang w:val="en-US"/>
          </w:rPr>
          <w:delText>)</w:delText>
        </w:r>
      </w:del>
    </w:p>
    <w:p w:rsidR="00F60C32" w:rsidRPr="001E7D4B" w:rsidDel="00F60C32" w:rsidRDefault="00F60C32" w:rsidP="00F60C32">
      <w:pPr>
        <w:pStyle w:val="3N0"/>
        <w:rPr>
          <w:del w:id="227" w:author="SSugimoto" w:date="2014-01-03T00:11:00Z"/>
          <w:lang w:val="en-US"/>
        </w:rPr>
      </w:pPr>
      <w:del w:id="228" w:author="SSugimoto" w:date="2014-01-03T00:11:00Z">
        <w:r w:rsidRPr="001E7D4B" w:rsidDel="00F60C32">
          <w:rPr>
            <w:lang w:val="en-US"/>
          </w:rPr>
          <w:delText>Let variable refCU and refPU be the coding unit and prediction unit that cover the luma location ( xRef, yRef ) in refPi</w:delText>
        </w:r>
        <w:r w:rsidDel="00F60C32">
          <w:rPr>
            <w:lang w:val="en-US"/>
          </w:rPr>
          <w:delText>c</w:delText>
        </w:r>
        <w:r w:rsidRPr="001E7D4B" w:rsidDel="00F60C32">
          <w:rPr>
            <w:lang w:val="en-US"/>
          </w:rPr>
          <w:delText>, respectively.</w:delText>
        </w:r>
      </w:del>
    </w:p>
    <w:p w:rsidR="00F60C32" w:rsidRPr="001E7D4B" w:rsidDel="00F60C32" w:rsidRDefault="00F60C32" w:rsidP="00F60C32">
      <w:pPr>
        <w:pStyle w:val="3N0"/>
        <w:rPr>
          <w:del w:id="229" w:author="SSugimoto" w:date="2014-01-03T00:11:00Z"/>
          <w:lang w:val="en-US"/>
        </w:rPr>
      </w:pPr>
      <w:del w:id="230" w:author="SSugimoto" w:date="2014-01-03T00:11:00Z">
        <w:r w:rsidRPr="001E7D4B" w:rsidDel="00F60C32">
          <w:rPr>
            <w:lang w:val="en-US"/>
          </w:rPr>
          <w:delText xml:space="preserve">When the variable PredMode for the coding unit refCU is equal to MODE_SKIP or MODE_INTER, the following ordered steps apply for 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 in the range of 0 to 1, inclusive: </w:delText>
        </w:r>
      </w:del>
    </w:p>
    <w:p w:rsidR="00F60C32" w:rsidRPr="001E7D4B" w:rsidDel="00F60C32" w:rsidRDefault="00F60C32" w:rsidP="00F60C32">
      <w:pPr>
        <w:pStyle w:val="3D1"/>
        <w:rPr>
          <w:del w:id="231" w:author="SSugimoto" w:date="2014-01-03T00:11:00Z"/>
          <w:lang w:val="en-US"/>
        </w:rPr>
      </w:pPr>
      <w:del w:id="232" w:author="SSugimoto" w:date="2014-01-03T00:11:00Z">
        <w:r w:rsidRPr="001E7D4B" w:rsidDel="00F60C32">
          <w:rPr>
            <w:lang w:val="en-US"/>
          </w:rPr>
          <w:delText>The variable refPredFlagL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 is set equal to the prediction utilization flag predFlagL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 of the prediction unit refPU.</w:delText>
        </w:r>
      </w:del>
    </w:p>
    <w:p w:rsidR="00F60C32" w:rsidRPr="001E7D4B" w:rsidDel="00F60C32" w:rsidRDefault="00F60C32" w:rsidP="00F60C32">
      <w:pPr>
        <w:pStyle w:val="3D1"/>
        <w:rPr>
          <w:del w:id="233" w:author="SSugimoto" w:date="2014-01-03T00:11:00Z"/>
          <w:lang w:val="en-US"/>
        </w:rPr>
      </w:pPr>
      <w:del w:id="234" w:author="SSugimoto" w:date="2014-01-03T00:11:00Z">
        <w:r w:rsidRPr="001E7D4B" w:rsidDel="00F60C32">
          <w:rPr>
            <w:lang w:val="en-US"/>
          </w:rPr>
          <w:delText>When availFlag is equal to 0 and refPredFlagL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 is equal to 1, the following applies:</w:delText>
        </w:r>
      </w:del>
    </w:p>
    <w:p w:rsidR="00F60C32" w:rsidRPr="001E7D4B" w:rsidDel="00F60C32" w:rsidRDefault="00F60C32" w:rsidP="00F60C32">
      <w:pPr>
        <w:pStyle w:val="3D2"/>
        <w:rPr>
          <w:del w:id="235" w:author="SSugimoto" w:date="2014-01-03T00:11:00Z"/>
          <w:lang w:val="en-US"/>
        </w:rPr>
      </w:pPr>
      <w:del w:id="236" w:author="SSugimoto" w:date="2014-01-03T00:11:00Z">
        <w:r w:rsidRPr="001E7D4B" w:rsidDel="00F60C32">
          <w:rPr>
            <w:lang w:val="en-US"/>
          </w:rPr>
          <w:delText>Let refPicListRef</w:delText>
        </w:r>
        <w:r w:rsidDel="00F60C32">
          <w:rPr>
            <w:lang w:val="en-US"/>
          </w:rPr>
          <w:delText xml:space="preserve">X be </w:delText>
        </w:r>
        <w:r w:rsidRPr="001E7D4B" w:rsidDel="00F60C32">
          <w:rPr>
            <w:lang w:val="en-US"/>
          </w:rPr>
          <w:delText xml:space="preserve">the reference picture list 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 of refPic.</w:delText>
        </w:r>
      </w:del>
    </w:p>
    <w:p w:rsidR="00F60C32" w:rsidRPr="001E7D4B" w:rsidDel="00F60C32" w:rsidRDefault="00F60C32" w:rsidP="00F60C32">
      <w:pPr>
        <w:pStyle w:val="3D2"/>
        <w:rPr>
          <w:del w:id="237" w:author="SSugimoto" w:date="2014-01-03T00:11:00Z"/>
          <w:lang w:val="en-US"/>
        </w:rPr>
      </w:pPr>
      <w:del w:id="238" w:author="SSugimoto" w:date="2014-01-03T00:11:00Z">
        <w:r w:rsidRPr="001E7D4B" w:rsidDel="00F60C32">
          <w:rPr>
            <w:lang w:val="en-US"/>
          </w:rPr>
          <w:delText>Let mvL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 and refIdxL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 be the motion vector and reference index of the prediction unit refPU corresponding to refPicListRef</w:delText>
        </w:r>
        <w:r w:rsidDel="00F60C32">
          <w:rPr>
            <w:lang w:val="en-US"/>
          </w:rPr>
          <w:delText>X</w:delText>
        </w:r>
        <w:r w:rsidRPr="001E7D4B" w:rsidDel="00F60C32">
          <w:rPr>
            <w:lang w:val="en-US"/>
          </w:rPr>
          <w:delText xml:space="preserve">, respectively. </w:delText>
        </w:r>
        <w:r w:rsidRPr="00F3142E" w:rsidDel="00F60C32">
          <w:rPr>
            <w:highlight w:val="yellow"/>
            <w:lang w:val="en-US"/>
          </w:rPr>
          <w:delText xml:space="preserve">[ Ed. (GT): What happens when predFlagLX is equal to 0? </w:delText>
        </w:r>
        <w:r w:rsidDel="00F60C32">
          <w:rPr>
            <w:highlight w:val="yellow"/>
            <w:lang w:val="en-US"/>
          </w:rPr>
          <w:delText xml:space="preserve">Ed. (CY): motion information not available, if both </w:delText>
        </w:r>
        <w:r w:rsidRPr="00F3142E" w:rsidDel="00F60C32">
          <w:rPr>
            <w:highlight w:val="yellow"/>
            <w:lang w:val="en-US"/>
          </w:rPr>
          <w:delText>predFlagL</w:delText>
        </w:r>
        <w:r w:rsidDel="00F60C32">
          <w:rPr>
            <w:highlight w:val="yellow"/>
            <w:lang w:val="en-US"/>
          </w:rPr>
          <w:delText xml:space="preserve">0 and </w:delText>
        </w:r>
        <w:r w:rsidRPr="00F3142E" w:rsidDel="00F60C32">
          <w:rPr>
            <w:highlight w:val="yellow"/>
            <w:lang w:val="en-US"/>
          </w:rPr>
          <w:delText>predFlagL</w:delText>
        </w:r>
        <w:r w:rsidDel="00F60C32">
          <w:rPr>
            <w:highlight w:val="yellow"/>
            <w:lang w:val="en-US"/>
          </w:rPr>
          <w:delText>1 are 0, the zero motion vector with ref index equal to RpRefIdxLX is used.</w:delText>
        </w:r>
        <w:r w:rsidRPr="00F3142E" w:rsidDel="00F60C32">
          <w:rPr>
            <w:highlight w:val="yellow"/>
            <w:lang w:val="en-US"/>
          </w:rPr>
          <w:delText>]</w:delText>
        </w:r>
      </w:del>
    </w:p>
    <w:p w:rsidR="00F60C32" w:rsidRPr="00F3142E" w:rsidDel="00F60C32" w:rsidRDefault="00F60C32" w:rsidP="00F60C32">
      <w:pPr>
        <w:pStyle w:val="3D2"/>
        <w:rPr>
          <w:del w:id="239" w:author="SSugimoto" w:date="2014-01-03T00:11:00Z"/>
          <w:lang w:val="en-US"/>
        </w:rPr>
      </w:pPr>
      <w:del w:id="240" w:author="SSugimoto" w:date="2014-01-03T00:11:00Z">
        <w:r w:rsidRPr="00F3142E" w:rsidDel="00F60C32">
          <w:rPr>
            <w:lang w:val="en-US"/>
          </w:rPr>
          <w:delText>When refPicListRefX[ refIdxLX ] is a temporal reference picture of refPic and RpRefIdxLX is not equal to</w:delText>
        </w:r>
        <w:r w:rsidDel="00F60C32">
          <w:rPr>
            <w:lang w:val="en-US"/>
          </w:rPr>
          <w:delText> </w:delText>
        </w:r>
        <w:r w:rsidRPr="00F3142E" w:rsidDel="00F60C32">
          <w:rPr>
            <w:lang w:val="en-US"/>
          </w:rPr>
          <w:delText>–1, availFlag is set to 1, Y is set equal to X and the residual prediction motion vector scaling process as specified in subclause </w:delText>
        </w:r>
        <w:r w:rsidRPr="00F3142E" w:rsidDel="00F60C32">
          <w:fldChar w:fldCharType="begin" w:fldLock="1"/>
        </w:r>
        <w:r w:rsidRPr="00F3142E" w:rsidDel="00F60C32">
          <w:rPr>
            <w:lang w:val="en-US"/>
          </w:rPr>
          <w:delInstrText xml:space="preserve"> REF _Ref374437655 \r \h </w:delInstrText>
        </w:r>
        <w:r w:rsidRPr="00F3142E" w:rsidDel="00F60C32">
          <w:fldChar w:fldCharType="separate"/>
        </w:r>
        <w:r w:rsidDel="00F60C32">
          <w:rPr>
            <w:lang w:val="en-US"/>
          </w:rPr>
          <w:delText>H.8.5.3.3.7.3</w:delText>
        </w:r>
        <w:r w:rsidRPr="00F3142E" w:rsidDel="00F60C32">
          <w:fldChar w:fldCharType="end"/>
        </w:r>
        <w:r w:rsidRPr="00F3142E" w:rsidDel="00F60C32">
          <w:rPr>
            <w:lang w:val="en-US"/>
          </w:rPr>
          <w:delText xml:space="preserve"> is invoked with the prediction list utilization variable equal to X, the motion vector mvLX, and the reference picture refPicListRefX[ refIdxLX ] as the inputs, and the output being mvT. </w:delText>
        </w:r>
      </w:del>
    </w:p>
    <w:p w:rsidR="007D7ADF" w:rsidRPr="007D7ADF" w:rsidRDefault="007D7ADF" w:rsidP="007D7ADF">
      <w:pPr>
        <w:pStyle w:val="3H2"/>
        <w:numPr>
          <w:ilvl w:val="2"/>
          <w:numId w:val="16"/>
        </w:numPr>
      </w:pPr>
      <w:bookmarkStart w:id="241" w:name="_Ref371620408"/>
      <w:bookmarkStart w:id="242" w:name="_Toc374645001"/>
      <w:r w:rsidRPr="007D7ADF">
        <w:t>Derivation process for disparity vectors</w:t>
      </w:r>
      <w:bookmarkEnd w:id="241"/>
      <w:bookmarkEnd w:id="242"/>
      <w:r w:rsidRPr="007D7ADF">
        <w:t xml:space="preserve"> 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Inputs to this process are:</w:t>
      </w:r>
    </w:p>
    <w:p w:rsidR="007D7ADF" w:rsidRPr="007D7ADF" w:rsidRDefault="007D7ADF" w:rsidP="007D7ADF">
      <w:pPr>
        <w:tabs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357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luma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location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,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) of the top-left sample of the current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luma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coding block relative to the top-left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luma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sample of the current picture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,</w:t>
      </w:r>
    </w:p>
    <w:p w:rsidR="007D7ADF" w:rsidRPr="007D7ADF" w:rsidRDefault="007D7ADF" w:rsidP="007D7ADF">
      <w:pPr>
        <w:tabs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357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variable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specifying the size of the current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luma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coding block,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The flag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set equal to 0, and both components of the disparity vector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are set equal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lastRenderedPageBreak/>
        <w:t xml:space="preserve">to 0. 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The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variable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checkParallelMergeFlag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derived as follows: </w:t>
      </w:r>
    </w:p>
    <w:p w:rsidR="007D7ADF" w:rsidRPr="007D7ADF" w:rsidRDefault="007D7ADF" w:rsidP="007D7ADF">
      <w:pPr>
        <w:tabs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357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If one or more of the following conditions are true,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checkParallelMergeFlag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set equal to 1.</w:t>
      </w:r>
    </w:p>
    <w:p w:rsidR="007D7ADF" w:rsidRPr="007D7ADF" w:rsidRDefault="007D7ADF" w:rsidP="007D7ADF">
      <w:pPr>
        <w:numPr>
          <w:ilvl w:val="1"/>
          <w:numId w:val="0"/>
        </w:numPr>
        <w:tabs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PredMode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] is equal to MODE_SKIP. </w:t>
      </w:r>
    </w:p>
    <w:p w:rsidR="007D7ADF" w:rsidRPr="007D7ADF" w:rsidRDefault="007D7ADF" w:rsidP="007D7ADF">
      <w:pPr>
        <w:numPr>
          <w:ilvl w:val="1"/>
          <w:numId w:val="0"/>
        </w:numPr>
        <w:tabs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PredMode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] is equal to MODE_INTER and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merge_flag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 is equal to 1.</w:t>
      </w:r>
    </w:p>
    <w:p w:rsidR="007D7ADF" w:rsidRPr="007D7ADF" w:rsidRDefault="007D7ADF" w:rsidP="007D7ADF">
      <w:pPr>
        <w:tabs>
          <w:tab w:val="num" w:pos="340"/>
          <w:tab w:val="left" w:pos="794"/>
          <w:tab w:val="left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357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Otherwise,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checkParallelMergeFlag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set equal to 0.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The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derivation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process for a disparity vector from temporal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neighbour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block as specified in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subclause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_Ref350875530 \r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H.8.5.5.1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invoked with the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luma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location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,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), and the variable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as inputs, and the outputs are the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flag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, the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disparity vector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and the reference view order index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refViewIdx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. 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equal to 0, for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each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N being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, B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and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,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) being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− 1, 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+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− 1 ),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+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− 1, 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− 1 ), respectively, the following ordered steps apply.</w:t>
      </w:r>
    </w:p>
    <w:p w:rsidR="007D7ADF" w:rsidRPr="007D7ADF" w:rsidRDefault="007D7ADF" w:rsidP="007D7ADF">
      <w:pPr>
        <w:pStyle w:val="3U1"/>
        <w:widowControl/>
        <w:numPr>
          <w:ilvl w:val="1"/>
          <w:numId w:val="15"/>
        </w:numPr>
        <w:tabs>
          <w:tab w:val="left" w:pos="794"/>
          <w:tab w:val="left" w:pos="1191"/>
          <w:tab w:val="left" w:pos="1588"/>
          <w:tab w:val="left" w:pos="1985"/>
        </w:tabs>
      </w:pPr>
      <w:r w:rsidRPr="007D7ADF">
        <w:rPr>
          <w:lang w:eastAsia="ko-KR"/>
        </w:rPr>
        <w:t xml:space="preserve">When </w:t>
      </w:r>
      <w:proofErr w:type="spellStart"/>
      <w:r w:rsidRPr="007D7ADF">
        <w:rPr>
          <w:lang w:eastAsia="ko-KR"/>
        </w:rPr>
        <w:t>yCb</w:t>
      </w:r>
      <w:proofErr w:type="spellEnd"/>
      <w:r w:rsidRPr="007D7ADF">
        <w:rPr>
          <w:lang w:eastAsia="ko-KR"/>
        </w:rPr>
        <w:t> </w:t>
      </w:r>
      <w:r w:rsidRPr="007D7ADF">
        <w:rPr>
          <w:rFonts w:eastAsia="ＭＳ ゴシック" w:cs="ＭＳ ゴシック"/>
          <w:lang w:eastAsia="ko-KR"/>
        </w:rPr>
        <w:t>− </w:t>
      </w:r>
      <w:r w:rsidRPr="007D7ADF">
        <w:rPr>
          <w:lang w:eastAsia="ko-KR"/>
        </w:rPr>
        <w:t xml:space="preserve">1 is less than </w:t>
      </w:r>
      <w:proofErr w:type="gramStart"/>
      <w:r w:rsidRPr="007D7ADF">
        <w:rPr>
          <w:lang w:eastAsia="ko-KR"/>
        </w:rPr>
        <w:t>( (</w:t>
      </w:r>
      <w:proofErr w:type="gramEnd"/>
      <w:r w:rsidRPr="007D7ADF">
        <w:rPr>
          <w:lang w:eastAsia="ko-KR"/>
        </w:rPr>
        <w:t> </w:t>
      </w:r>
      <w:proofErr w:type="spellStart"/>
      <w:r w:rsidRPr="007D7ADF">
        <w:rPr>
          <w:lang w:eastAsia="ko-KR"/>
        </w:rPr>
        <w:t>yCb</w:t>
      </w:r>
      <w:proofErr w:type="spellEnd"/>
      <w:r w:rsidRPr="007D7ADF">
        <w:rPr>
          <w:lang w:eastAsia="ko-KR"/>
        </w:rPr>
        <w:t>  &gt;&gt;  Log2CtbSizeY )  &lt;&lt;  Log2CtbSizeY</w:t>
      </w:r>
      <w:r w:rsidRPr="007D7ADF">
        <w:t> </w:t>
      </w:r>
      <w:r w:rsidRPr="007D7ADF">
        <w:rPr>
          <w:lang w:eastAsia="ko-KR"/>
        </w:rPr>
        <w:t>), the following applies.</w:t>
      </w:r>
    </w:p>
    <w:p w:rsidR="007D7ADF" w:rsidRPr="007D7ADF" w:rsidRDefault="007D7ADF" w:rsidP="007D7ADF">
      <w:pPr>
        <w:widowControl/>
        <w:numPr>
          <w:ilvl w:val="4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1428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xB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= ( ( xB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 &gt;&gt;  3 )  &lt;&lt;  3 ) + ( ( xB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 &gt;&gt;  3 ) &amp; 1) * 7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SEQ Equation \* ARABIC \s 1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ko-KR"/>
        </w:rPr>
        <w:t>251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)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The derivation process for z-scan order block availability as specified in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subclause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6.4.1 is invoked with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xCurr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,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yCurr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) set equal to the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,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) and the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luma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location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,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) as the input and the output assigned to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.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availableN</w:t>
      </w:r>
      <w:proofErr w:type="spellEnd"/>
      <w:r w:rsidRPr="007D7ADF" w:rsidDel="00E33169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is equal to 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and </w:t>
      </w: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PredMode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[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]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equal to MODE_INTRA,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availableN</w:t>
      </w:r>
      <w:proofErr w:type="spellEnd"/>
      <w:r w:rsidRPr="007D7ADF" w:rsidDel="00E33169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is set equal to 0.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highlight w:val="yellow"/>
          <w:lang w:eastAsia="en-US"/>
        </w:rPr>
        <w:t xml:space="preserve">[Ed. (GT): 2+3 correspond to 6.4.2 for CU when </w:t>
      </w:r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highlight w:val="yellow"/>
          <w:lang w:eastAsia="en-US"/>
        </w:rPr>
        <w:t>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highlight w:val="yellow"/>
          <w:lang w:eastAsia="en-US"/>
        </w:rPr>
        <w:t>xN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highlight w:val="yellow"/>
          <w:lang w:eastAsia="en-US"/>
        </w:rPr>
        <w:t>,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highlight w:val="yellow"/>
          <w:lang w:eastAsia="en-US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highlight w:val="yellow"/>
          <w:lang w:eastAsia="en-US"/>
        </w:rPr>
        <w:t> ) outside CU. Cross-check appreciated. ]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When all of the following conditions are true,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set equal to 0.</w:t>
      </w:r>
    </w:p>
    <w:p w:rsidR="007D7ADF" w:rsidRPr="007D7ADF" w:rsidRDefault="007D7ADF" w:rsidP="007D7ADF">
      <w:pPr>
        <w:numPr>
          <w:ilvl w:val="2"/>
          <w:numId w:val="0"/>
        </w:numPr>
        <w:tabs>
          <w:tab w:val="num" w:pos="1072"/>
          <w:tab w:val="num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1071" w:hanging="357"/>
        <w:jc w:val="left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checkParallelMergeFlag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equal to 1 </w:t>
      </w:r>
    </w:p>
    <w:p w:rsidR="007D7ADF" w:rsidRPr="007D7ADF" w:rsidRDefault="007D7ADF" w:rsidP="007D7ADF">
      <w:pPr>
        <w:numPr>
          <w:ilvl w:val="2"/>
          <w:numId w:val="0"/>
        </w:numPr>
        <w:tabs>
          <w:tab w:val="num" w:pos="1072"/>
          <w:tab w:val="num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1071" w:hanging="357"/>
        <w:jc w:val="left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 &gt;&gt;  ( log2_parallel_merge_level_minus2 + 2) ) is equal to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br/>
        <w:t>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 &gt;&gt;  ( log2_parallel_merge_level_minus2 + 2) ) </w:t>
      </w:r>
    </w:p>
    <w:p w:rsidR="007D7ADF" w:rsidRPr="007D7ADF" w:rsidRDefault="007D7ADF" w:rsidP="007D7ADF">
      <w:pPr>
        <w:numPr>
          <w:ilvl w:val="2"/>
          <w:numId w:val="0"/>
        </w:numPr>
        <w:tabs>
          <w:tab w:val="num" w:pos="1072"/>
          <w:tab w:val="num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1071" w:hanging="357"/>
        <w:jc w:val="left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 &gt;&gt;  ( log2_parallel_merge_level_minus2 + 2) ) is equal to 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 &gt;&gt;  ( log2_parallel_merge_level_minus2 + 2) ).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The flag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availableIvpMvSearchFlagN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set equal to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.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When one of the following conditions is true, N is equal to B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and ( 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 &gt;&gt;  Log2CtbSizeY )  &lt;&lt;  Log2CtbSizeY ) is less than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lastRenderedPageBreak/>
        <w:t>( 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&gt;&gt; Log2CtbSizeY )  &lt;&lt;  Log2CtbSizeY),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availableIvpMvSearchFlagN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set equal to 0.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The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flag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availableFlagIvpMvN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set equal to 0. 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For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each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X from 0 to 1,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the following applies:</w:t>
      </w:r>
    </w:p>
    <w:p w:rsidR="007D7ADF" w:rsidRPr="007D7ADF" w:rsidRDefault="007D7ADF" w:rsidP="007D7ADF">
      <w:pPr>
        <w:numPr>
          <w:ilvl w:val="2"/>
          <w:numId w:val="0"/>
        </w:numPr>
        <w:tabs>
          <w:tab w:val="num" w:pos="1072"/>
          <w:tab w:val="num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1071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equal to 0,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equal to 1,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RefIdxLX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] is greater than or equal to 0, and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PredFlagLX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] is equal to 1, the following applies: </w:t>
      </w:r>
    </w:p>
    <w:p w:rsidR="007D7ADF" w:rsidRPr="007D7ADF" w:rsidRDefault="007D7ADF" w:rsidP="007D7ADF">
      <w:pPr>
        <w:numPr>
          <w:ilvl w:val="3"/>
          <w:numId w:val="0"/>
        </w:numPr>
        <w:tabs>
          <w:tab w:val="num" w:pos="141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1428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If </w:t>
      </w: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RefPicListX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RefIdxLX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 ] is an inter-view reference picture of the current picture, the following applies:</w:t>
      </w:r>
    </w:p>
    <w:p w:rsidR="007D7ADF" w:rsidRPr="007D7ADF" w:rsidRDefault="007D7ADF" w:rsidP="007D7ADF">
      <w:pPr>
        <w:widowControl/>
        <w:numPr>
          <w:ilvl w:val="5"/>
          <w:numId w:val="0"/>
        </w:numPr>
        <w:tabs>
          <w:tab w:val="center" w:pos="4864"/>
          <w:tab w:val="right" w:pos="9729"/>
        </w:tabs>
        <w:overflowPunct w:val="0"/>
        <w:autoSpaceDE w:val="0"/>
        <w:autoSpaceDN w:val="0"/>
        <w:adjustRightInd w:val="0"/>
        <w:spacing w:before="136"/>
        <w:ind w:left="1785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=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RefPicListX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RefIdxLX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 ] )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252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widowControl/>
        <w:numPr>
          <w:ilvl w:val="5"/>
          <w:numId w:val="0"/>
        </w:numPr>
        <w:tabs>
          <w:tab w:val="center" w:pos="4864"/>
          <w:tab w:val="right" w:pos="9729"/>
        </w:tabs>
        <w:overflowPunct w:val="0"/>
        <w:autoSpaceDE w:val="0"/>
        <w:autoSpaceDN w:val="0"/>
        <w:adjustRightInd w:val="0"/>
        <w:spacing w:before="136"/>
        <w:ind w:left="1785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mvDisp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MvLXN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253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widowControl/>
        <w:numPr>
          <w:ilvl w:val="5"/>
          <w:numId w:val="0"/>
        </w:numPr>
        <w:tabs>
          <w:tab w:val="center" w:pos="4864"/>
          <w:tab w:val="right" w:pos="9729"/>
        </w:tabs>
        <w:overflowPunct w:val="0"/>
        <w:autoSpaceDE w:val="0"/>
        <w:autoSpaceDN w:val="0"/>
        <w:adjustRightInd w:val="0"/>
        <w:spacing w:before="136"/>
        <w:ind w:left="1785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availableDV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= 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254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numPr>
          <w:ilvl w:val="3"/>
          <w:numId w:val="0"/>
        </w:numPr>
        <w:tabs>
          <w:tab w:val="num" w:pos="141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1428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Otherwise (</w:t>
      </w: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RefPicListX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RefIdxLX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 ] ] is not an inter-view reference picture), the following applies: </w:t>
      </w:r>
    </w:p>
    <w:p w:rsidR="007D7ADF" w:rsidRPr="007D7ADF" w:rsidRDefault="007D7ADF" w:rsidP="007D7ADF">
      <w:pPr>
        <w:numPr>
          <w:ilvl w:val="4"/>
          <w:numId w:val="0"/>
        </w:numPr>
        <w:tabs>
          <w:tab w:val="num" w:pos="176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1785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availableIvpMvSearchFlagN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equal to 1,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availableFlagIvpMvN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equal to 0, </w:t>
      </w:r>
      <w:del w:id="243" w:author="SSugimoto" w:date="2014-01-03T05:34:00Z">
        <w:r w:rsidRPr="007D7ADF" w:rsidDel="007D7ADF">
          <w:rPr>
            <w:rFonts w:ascii="Times New Roman" w:eastAsia="Malgun Gothic" w:hAnsi="Times New Roman" w:cs="Times New Roman"/>
            <w:kern w:val="0"/>
            <w:sz w:val="20"/>
            <w:szCs w:val="20"/>
            <w:lang w:eastAsia="en-US"/>
          </w:rPr>
          <w:delText xml:space="preserve">and </w:delText>
        </w:r>
        <w:r w:rsidRPr="007D7ADF" w:rsidDel="007D7ADF">
          <w:rPr>
            <w:rFonts w:ascii="Times New Roman" w:eastAsia="Malgun Gothic" w:hAnsi="Times New Roman" w:cs="Times New Roman"/>
            <w:kern w:val="0"/>
            <w:sz w:val="20"/>
            <w:szCs w:val="20"/>
            <w:lang w:eastAsia="ko-KR"/>
          </w:rPr>
          <w:delText xml:space="preserve">PredMode[ xN ][ yN ] is equal to MODE_SKIP </w:delText>
        </w:r>
      </w:del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and </w:t>
      </w: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IvpMvFlagLX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 is equal to 1, the following applies:</w:t>
      </w:r>
    </w:p>
    <w:p w:rsidR="007D7ADF" w:rsidRPr="007D7ADF" w:rsidRDefault="007D7ADF" w:rsidP="007D7ADF">
      <w:pPr>
        <w:widowControl/>
        <w:numPr>
          <w:ilvl w:val="6"/>
          <w:numId w:val="0"/>
        </w:numPr>
        <w:tabs>
          <w:tab w:val="center" w:pos="4864"/>
          <w:tab w:val="right" w:pos="9729"/>
        </w:tabs>
        <w:overflowPunct w:val="0"/>
        <w:autoSpaceDE w:val="0"/>
        <w:autoSpaceDN w:val="0"/>
        <w:adjustRightInd w:val="0"/>
        <w:spacing w:before="136"/>
        <w:ind w:left="2142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ivpMvDispN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MvRefinedDisp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]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255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widowControl/>
        <w:numPr>
          <w:ilvl w:val="6"/>
          <w:numId w:val="0"/>
        </w:numPr>
        <w:tabs>
          <w:tab w:val="center" w:pos="4864"/>
          <w:tab w:val="right" w:pos="9729"/>
        </w:tabs>
        <w:overflowPunct w:val="0"/>
        <w:autoSpaceDE w:val="0"/>
        <w:autoSpaceDN w:val="0"/>
        <w:adjustRightInd w:val="0"/>
        <w:spacing w:before="136"/>
        <w:ind w:left="2142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refViewIdxN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RefViewIdx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yN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]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256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widowControl/>
        <w:numPr>
          <w:ilvl w:val="6"/>
          <w:numId w:val="0"/>
        </w:numPr>
        <w:tabs>
          <w:tab w:val="center" w:pos="4864"/>
          <w:tab w:val="right" w:pos="9729"/>
        </w:tabs>
        <w:overflowPunct w:val="0"/>
        <w:autoSpaceDE w:val="0"/>
        <w:autoSpaceDN w:val="0"/>
        <w:adjustRightInd w:val="0"/>
        <w:spacing w:before="136"/>
        <w:ind w:left="2142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availableFlagIvpMvN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= 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257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) 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equal to 0 for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each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N being A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and B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vertAlign w:val="subscript"/>
          <w:lang w:eastAsia="ko-KR"/>
        </w:rPr>
        <w:t>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,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the following applies.</w:t>
      </w:r>
    </w:p>
    <w:p w:rsidR="007D7ADF" w:rsidRPr="007D7ADF" w:rsidRDefault="007D7ADF" w:rsidP="007D7ADF">
      <w:pPr>
        <w:numPr>
          <w:ilvl w:val="1"/>
          <w:numId w:val="0"/>
        </w:numPr>
        <w:tabs>
          <w:tab w:val="num" w:pos="697"/>
          <w:tab w:val="left" w:pos="794"/>
          <w:tab w:val="left" w:pos="1191"/>
          <w:tab w:val="left" w:pos="1588"/>
          <w:tab w:val="left" w:pos="1985"/>
          <w:tab w:val="left" w:pos="2381"/>
        </w:tabs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equal to 0 and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availableFlagIvpMv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 xml:space="preserve"> is equal to 1, the following applies:</w:t>
      </w:r>
    </w:p>
    <w:p w:rsidR="007D7ADF" w:rsidRPr="007D7ADF" w:rsidRDefault="007D7ADF" w:rsidP="007D7ADF">
      <w:pPr>
        <w:widowControl/>
        <w:numPr>
          <w:ilvl w:val="3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1071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mvDisp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ivpMvDisp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258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widowControl/>
        <w:numPr>
          <w:ilvl w:val="3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1071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refViewIdx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refViewIdxN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259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widowControl/>
        <w:numPr>
          <w:ilvl w:val="3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1071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availableDV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= 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en-US"/>
        </w:rPr>
        <w:t>260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equal to 0,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refViewIdx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set equal to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DefaultViewIdx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, and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set equal to </w:t>
      </w:r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( 0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, 0 ). The variable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mvRefinedDisp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set equal to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.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When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depth_refinement_</w:t>
      </w:r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flag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[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nuh_layer_id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 ]</w:t>
      </w:r>
      <w:r w:rsidRPr="007D7ADF">
        <w:rPr>
          <w:rFonts w:ascii="Times New Roman" w:eastAsia="Malgun Gothic" w:hAnsi="Times New Roman" w:cs="Times New Roman"/>
          <w:b/>
          <w:kern w:val="0"/>
          <w:sz w:val="20"/>
          <w:szCs w:val="20"/>
          <w:lang w:eastAsia="en-US"/>
        </w:rPr>
        <w:t xml:space="preserve">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is equal to 1, the following ordered steps apply: </w:t>
      </w:r>
    </w:p>
    <w:p w:rsidR="007D7ADF" w:rsidRPr="007D7ADF" w:rsidRDefault="007D7ADF" w:rsidP="007D7ADF">
      <w:pPr>
        <w:widowControl/>
        <w:numPr>
          <w:ilvl w:val="1"/>
          <w:numId w:val="7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The derivation process for a disparity sample array as specified in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subclause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instrText xml:space="preserve"> REF _Ref350878761 \r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H.8.5.5.2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is invoked with the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luma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locations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xCb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,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, the disparity vector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, the view identifier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refViewIdx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, 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lastRenderedPageBreak/>
        <w:t xml:space="preserve">the variable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nPSW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equal to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, the variable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nPSH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equal to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nCbS</w:t>
      </w:r>
      <w:proofErr w:type="spellEnd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,  and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the variable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splitFlag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equal to 0 as the inputs, and the output is the array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disparitySamples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 of size (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)x(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). </w:t>
      </w:r>
    </w:p>
    <w:p w:rsidR="007D7ADF" w:rsidRPr="007D7ADF" w:rsidRDefault="007D7ADF" w:rsidP="007D7ADF">
      <w:pPr>
        <w:numPr>
          <w:ilvl w:val="1"/>
          <w:numId w:val="0"/>
        </w:numPr>
        <w:overflowPunct w:val="0"/>
        <w:autoSpaceDE w:val="0"/>
        <w:autoSpaceDN w:val="0"/>
        <w:adjustRightInd w:val="0"/>
        <w:spacing w:before="136"/>
        <w:ind w:left="714" w:hanging="357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The horizontal component of the disparity vector </w:t>
      </w:r>
      <w:proofErr w:type="spellStart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mvRefinedDisp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[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 0 ] is set equal to 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>disparitySamples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  <w:t xml:space="preserve">[ 0 ][ 0 ]. </w:t>
      </w:r>
    </w:p>
    <w:p w:rsidR="007D7ADF" w:rsidRPr="007D7ADF" w:rsidRDefault="007D7ADF" w:rsidP="007D7ADF">
      <w:pPr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pP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For use in derivation processes of variables invoked later in the decoding process, the following assignments are made for x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..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</w:t>
      </w:r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xCb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+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− 1 ), y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..</w:t>
      </w:r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(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yCb</w:t>
      </w:r>
      <w:proofErr w:type="spellEnd"/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+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nCbS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− 1 ):</w:t>
      </w:r>
    </w:p>
    <w:p w:rsidR="007D7ADF" w:rsidRPr="007D7ADF" w:rsidRDefault="007D7ADF" w:rsidP="007D7ADF">
      <w:pPr>
        <w:numPr>
          <w:ilvl w:val="1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357"/>
        <w:jc w:val="left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MvDisp</w:t>
      </w:r>
      <w:proofErr w:type="spellEnd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x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y ]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mvDisp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ko-KR"/>
        </w:rPr>
        <w:t>261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)</w:t>
      </w:r>
    </w:p>
    <w:p w:rsidR="007D7ADF" w:rsidRPr="007D7ADF" w:rsidRDefault="007D7ADF" w:rsidP="007D7ADF">
      <w:pPr>
        <w:numPr>
          <w:ilvl w:val="1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357"/>
        <w:jc w:val="left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MvRefinedDisp</w:t>
      </w:r>
      <w:proofErr w:type="spellEnd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x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y ]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mvRefinedDisp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ko-KR"/>
        </w:rPr>
        <w:t>262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)</w:t>
      </w:r>
    </w:p>
    <w:p w:rsidR="007D7ADF" w:rsidRPr="007D7ADF" w:rsidRDefault="007D7ADF" w:rsidP="007D7ADF">
      <w:pPr>
        <w:numPr>
          <w:ilvl w:val="1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357"/>
        <w:jc w:val="left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RefViewIdx</w:t>
      </w:r>
      <w:proofErr w:type="spellEnd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x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y ] = 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refViewIdx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ko-KR"/>
        </w:rPr>
        <w:t>263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)</w:t>
      </w:r>
    </w:p>
    <w:p w:rsidR="007D7ADF" w:rsidRPr="007D7ADF" w:rsidRDefault="007D7ADF" w:rsidP="007D7ADF">
      <w:pPr>
        <w:numPr>
          <w:ilvl w:val="1"/>
          <w:numId w:val="0"/>
        </w:numPr>
        <w:tabs>
          <w:tab w:val="center" w:pos="4865"/>
          <w:tab w:val="right" w:pos="9730"/>
        </w:tabs>
        <w:overflowPunct w:val="0"/>
        <w:autoSpaceDE w:val="0"/>
        <w:autoSpaceDN w:val="0"/>
        <w:adjustRightInd w:val="0"/>
        <w:spacing w:before="136"/>
        <w:ind w:left="357"/>
        <w:jc w:val="left"/>
        <w:textAlignment w:val="baseline"/>
        <w:rPr>
          <w:rFonts w:ascii="Times New Roman" w:eastAsia="Malgun Gothic" w:hAnsi="Times New Roman" w:cs="Times New Roman"/>
          <w:kern w:val="0"/>
          <w:sz w:val="20"/>
          <w:szCs w:val="20"/>
          <w:lang w:eastAsia="en-US"/>
        </w:rPr>
      </w:pP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DefaultDispFlag</w:t>
      </w:r>
      <w:proofErr w:type="spellEnd"/>
      <w:proofErr w:type="gram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[ x</w:t>
      </w:r>
      <w:proofErr w:type="gram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 ][ y ] = !</w:t>
      </w:r>
      <w:proofErr w:type="spellStart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availableDV</w:t>
      </w:r>
      <w:proofErr w:type="spellEnd"/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ab/>
        <w:t>(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REF H \h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H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noBreakHyphen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begin" w:fldLock="1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instrText xml:space="preserve"> SEQ Equation \* ARABIC </w:instrTex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separate"/>
      </w:r>
      <w:r w:rsidRPr="007D7ADF">
        <w:rPr>
          <w:rFonts w:ascii="Times New Roman" w:eastAsia="Malgun Gothic" w:hAnsi="Times New Roman" w:cs="Times New Roman"/>
          <w:noProof/>
          <w:kern w:val="0"/>
          <w:sz w:val="20"/>
          <w:szCs w:val="20"/>
          <w:lang w:eastAsia="ko-KR"/>
        </w:rPr>
        <w:t>264</w:t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fldChar w:fldCharType="end"/>
      </w:r>
      <w:r w:rsidRPr="007D7ADF">
        <w:rPr>
          <w:rFonts w:ascii="Times New Roman" w:eastAsia="Malgun Gothic" w:hAnsi="Times New Roman" w:cs="Times New Roman"/>
          <w:kern w:val="0"/>
          <w:sz w:val="20"/>
          <w:szCs w:val="20"/>
          <w:lang w:eastAsia="ko-KR"/>
        </w:rPr>
        <w:t>)</w:t>
      </w:r>
    </w:p>
    <w:p w:rsidR="007C2A08" w:rsidRPr="007D7ADF" w:rsidRDefault="007C2A08" w:rsidP="00F60C32"/>
    <w:sectPr w:rsidR="007C2A08" w:rsidRPr="007D7A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91D" w:rsidRDefault="0009091D" w:rsidP="007E0D46">
      <w:r>
        <w:separator/>
      </w:r>
    </w:p>
  </w:endnote>
  <w:endnote w:type="continuationSeparator" w:id="0">
    <w:p w:rsidR="0009091D" w:rsidRDefault="0009091D" w:rsidP="007E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91D" w:rsidRDefault="0009091D" w:rsidP="007E0D46">
      <w:r>
        <w:separator/>
      </w:r>
    </w:p>
  </w:footnote>
  <w:footnote w:type="continuationSeparator" w:id="0">
    <w:p w:rsidR="0009091D" w:rsidRDefault="0009091D" w:rsidP="007E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7005E"/>
    <w:multiLevelType w:val="multilevel"/>
    <w:tmpl w:val="B2FC1ECE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895C70"/>
    <w:multiLevelType w:val="hybridMultilevel"/>
    <w:tmpl w:val="178A6726"/>
    <w:lvl w:ilvl="0" w:tplc="FFFFFFFF">
      <w:start w:val="5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840" w:hanging="42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ind w:left="1260" w:hanging="420"/>
      </w:pPr>
      <w:rPr>
        <w:rFonts w:ascii="Times New Roman" w:eastAsia="Times New Roman" w:hAnsi="Times New Roman" w:hint="default"/>
      </w:rPr>
    </w:lvl>
    <w:lvl w:ilvl="3" w:tplc="FFFFFFFF">
      <w:start w:val="5"/>
      <w:numFmt w:val="bullet"/>
      <w:lvlText w:val="–"/>
      <w:lvlJc w:val="left"/>
      <w:pPr>
        <w:ind w:left="1680" w:hanging="420"/>
      </w:pPr>
      <w:rPr>
        <w:rFonts w:ascii="Times New Roman" w:eastAsia="Times New Roman" w:hAnsi="Times New Roman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635114E"/>
    <w:multiLevelType w:val="hybridMultilevel"/>
    <w:tmpl w:val="1AC688C4"/>
    <w:lvl w:ilvl="0" w:tplc="FFFFFFFF">
      <w:start w:val="5"/>
      <w:numFmt w:val="bullet"/>
      <w:lvlText w:val="–"/>
      <w:lvlJc w:val="left"/>
      <w:pPr>
        <w:ind w:left="1260" w:hanging="42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680" w:hanging="420"/>
      </w:pPr>
      <w:rPr>
        <w:rFonts w:ascii="Times New Roman" w:eastAsia="Times New Roman" w:hAnsi="Times New Roman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>
    <w:nsid w:val="4AA2628D"/>
    <w:multiLevelType w:val="hybridMultilevel"/>
    <w:tmpl w:val="52DC2AB2"/>
    <w:lvl w:ilvl="0" w:tplc="FFFFFFFF">
      <w:start w:val="5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840" w:hanging="42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ind w:left="1260" w:hanging="42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3BD3E3F"/>
    <w:multiLevelType w:val="hybridMultilevel"/>
    <w:tmpl w:val="08090001"/>
    <w:styleLink w:val="AVCBullet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566F2FBF"/>
    <w:multiLevelType w:val="multilevel"/>
    <w:tmpl w:val="34E6AECC"/>
    <w:styleLink w:val="3DHeading"/>
    <w:lvl w:ilvl="0">
      <w:start w:val="1"/>
      <w:numFmt w:val="decimal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5E860EA7"/>
    <w:multiLevelType w:val="multilevel"/>
    <w:tmpl w:val="EE04B4FE"/>
    <w:numStyleLink w:val="3DNumbering"/>
  </w:abstractNum>
  <w:abstractNum w:abstractNumId="12">
    <w:nsid w:val="64374CC0"/>
    <w:multiLevelType w:val="hybridMultilevel"/>
    <w:tmpl w:val="2B667732"/>
    <w:lvl w:ilvl="0" w:tplc="FFFFFFFF">
      <w:start w:val="5"/>
      <w:numFmt w:val="bullet"/>
      <w:lvlText w:val="–"/>
      <w:lvlJc w:val="left"/>
      <w:pPr>
        <w:ind w:left="420" w:hanging="42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840" w:hanging="42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ind w:left="1260" w:hanging="420"/>
      </w:pPr>
      <w:rPr>
        <w:rFonts w:ascii="Times New Roman" w:eastAsia="Times New Roman" w:hAnsi="Times New Roman" w:hint="default"/>
      </w:rPr>
    </w:lvl>
    <w:lvl w:ilvl="3" w:tplc="FFFFFFFF">
      <w:start w:val="5"/>
      <w:numFmt w:val="bullet"/>
      <w:lvlText w:val="–"/>
      <w:lvlJc w:val="left"/>
      <w:pPr>
        <w:ind w:left="1680" w:hanging="420"/>
      </w:pPr>
      <w:rPr>
        <w:rFonts w:ascii="Times New Roman" w:eastAsia="Times New Roman" w:hAnsi="Times New Roman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8"/>
  </w:num>
  <w:num w:numId="13">
    <w:abstractNumId w:val="12"/>
  </w:num>
  <w:num w:numId="14">
    <w:abstractNumId w:val="4"/>
  </w:num>
  <w:num w:numId="15">
    <w:abstractNumId w:val="11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0"/>
    <w:lvlOverride w:ilvl="0">
      <w:startOverride w:val="8"/>
    </w:lvlOverride>
    <w:lvlOverride w:ilvl="1">
      <w:startOverride w:val="5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20"/>
    <w:rsid w:val="00024DC9"/>
    <w:rsid w:val="0004224E"/>
    <w:rsid w:val="0009091D"/>
    <w:rsid w:val="000A4CC3"/>
    <w:rsid w:val="000F2CAA"/>
    <w:rsid w:val="000F3D07"/>
    <w:rsid w:val="00110DBD"/>
    <w:rsid w:val="001239F4"/>
    <w:rsid w:val="00146ECD"/>
    <w:rsid w:val="00147CE0"/>
    <w:rsid w:val="00163734"/>
    <w:rsid w:val="00177D0B"/>
    <w:rsid w:val="001A4B3D"/>
    <w:rsid w:val="001D31C5"/>
    <w:rsid w:val="001E1BA2"/>
    <w:rsid w:val="002A58CF"/>
    <w:rsid w:val="002C4D10"/>
    <w:rsid w:val="003650B2"/>
    <w:rsid w:val="0036579B"/>
    <w:rsid w:val="003A21C1"/>
    <w:rsid w:val="003A7810"/>
    <w:rsid w:val="003B2AED"/>
    <w:rsid w:val="00406C2F"/>
    <w:rsid w:val="004347E0"/>
    <w:rsid w:val="004F757E"/>
    <w:rsid w:val="00504BBF"/>
    <w:rsid w:val="00540134"/>
    <w:rsid w:val="005811BD"/>
    <w:rsid w:val="005866DA"/>
    <w:rsid w:val="00590409"/>
    <w:rsid w:val="00665BAA"/>
    <w:rsid w:val="0067491C"/>
    <w:rsid w:val="00694D97"/>
    <w:rsid w:val="006B2120"/>
    <w:rsid w:val="006C4DB1"/>
    <w:rsid w:val="006D4A79"/>
    <w:rsid w:val="006E2188"/>
    <w:rsid w:val="006E3893"/>
    <w:rsid w:val="006E5D1F"/>
    <w:rsid w:val="006F55E8"/>
    <w:rsid w:val="007B266C"/>
    <w:rsid w:val="007C2A08"/>
    <w:rsid w:val="007D78C9"/>
    <w:rsid w:val="007D7ADF"/>
    <w:rsid w:val="007E0D46"/>
    <w:rsid w:val="007F4A40"/>
    <w:rsid w:val="008E4471"/>
    <w:rsid w:val="00905C11"/>
    <w:rsid w:val="00991836"/>
    <w:rsid w:val="00A00BA2"/>
    <w:rsid w:val="00A07E15"/>
    <w:rsid w:val="00AA66A5"/>
    <w:rsid w:val="00AD575D"/>
    <w:rsid w:val="00AF2714"/>
    <w:rsid w:val="00B4511D"/>
    <w:rsid w:val="00B84BDE"/>
    <w:rsid w:val="00BB663E"/>
    <w:rsid w:val="00BC3375"/>
    <w:rsid w:val="00BC62EE"/>
    <w:rsid w:val="00C202B8"/>
    <w:rsid w:val="00C25546"/>
    <w:rsid w:val="00C27346"/>
    <w:rsid w:val="00C525F2"/>
    <w:rsid w:val="00CC7343"/>
    <w:rsid w:val="00CD02D1"/>
    <w:rsid w:val="00D27216"/>
    <w:rsid w:val="00D76537"/>
    <w:rsid w:val="00DB5421"/>
    <w:rsid w:val="00DC6051"/>
    <w:rsid w:val="00DE17DC"/>
    <w:rsid w:val="00EC46BB"/>
    <w:rsid w:val="00F328D3"/>
    <w:rsid w:val="00F34FE3"/>
    <w:rsid w:val="00F43103"/>
    <w:rsid w:val="00F60C32"/>
    <w:rsid w:val="00FA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D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0D46"/>
  </w:style>
  <w:style w:type="paragraph" w:styleId="a5">
    <w:name w:val="footer"/>
    <w:basedOn w:val="a"/>
    <w:link w:val="a6"/>
    <w:uiPriority w:val="99"/>
    <w:unhideWhenUsed/>
    <w:rsid w:val="007E0D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0D46"/>
  </w:style>
  <w:style w:type="paragraph" w:customStyle="1" w:styleId="3H0">
    <w:name w:val="3H0"/>
    <w:next w:val="3N0"/>
    <w:qFormat/>
    <w:rsid w:val="007E0D46"/>
    <w:pPr>
      <w:keepNext/>
      <w:keepLines/>
      <w:numPr>
        <w:numId w:val="8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7E0D46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7E0D46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7E0D46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E0D46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7E0D46"/>
    <w:pPr>
      <w:numPr>
        <w:ilvl w:val="4"/>
      </w:numPr>
      <w:outlineLvl w:val="5"/>
    </w:pPr>
  </w:style>
  <w:style w:type="character" w:customStyle="1" w:styleId="3H3Char">
    <w:name w:val="3H3 Char"/>
    <w:link w:val="3H3"/>
    <w:rsid w:val="007E0D46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E0D46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E0D46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7E0D46"/>
    <w:pPr>
      <w:numPr>
        <w:numId w:val="1"/>
      </w:numPr>
    </w:pPr>
  </w:style>
  <w:style w:type="paragraph" w:customStyle="1" w:styleId="3H6">
    <w:name w:val="3H6"/>
    <w:basedOn w:val="a"/>
    <w:rsid w:val="007E0D46"/>
    <w:pPr>
      <w:widowControl/>
      <w:numPr>
        <w:ilvl w:val="6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7E0D46"/>
    <w:pPr>
      <w:widowControl/>
      <w:numPr>
        <w:ilvl w:val="7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8">
    <w:name w:val="3H8"/>
    <w:basedOn w:val="a"/>
    <w:rsid w:val="007E0D46"/>
    <w:pPr>
      <w:widowControl/>
      <w:numPr>
        <w:ilvl w:val="8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7E0D46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E0D46"/>
    <w:pPr>
      <w:numPr>
        <w:ilvl w:val="1"/>
      </w:numPr>
    </w:pPr>
  </w:style>
  <w:style w:type="character" w:customStyle="1" w:styleId="3D0Char">
    <w:name w:val="3D0 Char"/>
    <w:link w:val="3D0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7E0D4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7E0D46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7E0D46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7E0D46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7E0D46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7E0D46"/>
    <w:pPr>
      <w:numPr>
        <w:ilvl w:val="1"/>
        <w:numId w:val="5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E0D46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E0D46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E0D46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E0D46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E0D46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E0D46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7E0D46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7E0D46"/>
    <w:pPr>
      <w:numPr>
        <w:ilvl w:val="8"/>
      </w:numPr>
    </w:pPr>
  </w:style>
  <w:style w:type="paragraph" w:customStyle="1" w:styleId="3D7">
    <w:name w:val="3D7"/>
    <w:basedOn w:val="a"/>
    <w:rsid w:val="007E0D46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7E0D46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7E0D46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E0D46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E0D46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E0D46"/>
    <w:pPr>
      <w:widowControl/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7E0D46"/>
    <w:pPr>
      <w:widowControl/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7E0D46"/>
    <w:pPr>
      <w:widowControl/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7E0D46"/>
    <w:pPr>
      <w:widowControl/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7E0D46"/>
    <w:pPr>
      <w:widowControl/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7E0D46"/>
    <w:pPr>
      <w:widowControl/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7E0D46"/>
    <w:pPr>
      <w:numPr>
        <w:numId w:val="3"/>
      </w:numPr>
    </w:pPr>
  </w:style>
  <w:style w:type="numbering" w:customStyle="1" w:styleId="3DNumbering">
    <w:name w:val="3D Numbering"/>
    <w:uiPriority w:val="99"/>
    <w:rsid w:val="007E0D46"/>
    <w:pPr>
      <w:numPr>
        <w:numId w:val="4"/>
      </w:numPr>
    </w:pPr>
  </w:style>
  <w:style w:type="paragraph" w:styleId="a7">
    <w:name w:val="List Paragraph"/>
    <w:basedOn w:val="a"/>
    <w:uiPriority w:val="34"/>
    <w:qFormat/>
    <w:rsid w:val="007E0D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E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0D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aption"/>
    <w:basedOn w:val="a"/>
    <w:next w:val="a"/>
    <w:link w:val="ab"/>
    <w:qFormat/>
    <w:rsid w:val="007C2A08"/>
    <w:pPr>
      <w:keepNext/>
      <w:widowControl/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ab">
    <w:name w:val="図表番号 (文字)"/>
    <w:link w:val="aa"/>
    <w:locked/>
    <w:rsid w:val="007C2A08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3DVCLevel5Char">
    <w:name w:val="3DVC Level 5 Char"/>
    <w:link w:val="3H5"/>
    <w:rsid w:val="007C2A0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character" w:styleId="ac">
    <w:name w:val="annotation reference"/>
    <w:basedOn w:val="a0"/>
    <w:uiPriority w:val="99"/>
    <w:semiHidden/>
    <w:unhideWhenUsed/>
    <w:rsid w:val="007C2A0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C2A0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C2A0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C2A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C2A08"/>
    <w:rPr>
      <w:b/>
      <w:bCs/>
    </w:rPr>
  </w:style>
  <w:style w:type="paragraph" w:customStyle="1" w:styleId="BlancCharChar">
    <w:name w:val="Blanc Char Char"/>
    <w:basedOn w:val="a"/>
    <w:next w:val="a"/>
    <w:uiPriority w:val="99"/>
    <w:rsid w:val="00F328D3"/>
    <w:pPr>
      <w:keepNext/>
      <w:widowControl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eastAsia="Malgun Gothic" w:hAnsi="Times New Roman" w:cs="Times New Roman"/>
      <w:kern w:val="0"/>
      <w:sz w:val="8"/>
      <w:szCs w:val="8"/>
      <w:lang w:eastAsia="en-US"/>
    </w:rPr>
  </w:style>
  <w:style w:type="numbering" w:customStyle="1" w:styleId="AVCBullet">
    <w:name w:val="AVC Bullet"/>
    <w:rsid w:val="00F328D3"/>
    <w:pPr>
      <w:numPr>
        <w:numId w:val="12"/>
      </w:numPr>
    </w:pPr>
  </w:style>
  <w:style w:type="numbering" w:customStyle="1" w:styleId="3DNumbering1">
    <w:name w:val="3D Numbering1"/>
    <w:uiPriority w:val="99"/>
    <w:rsid w:val="007D7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D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0D46"/>
  </w:style>
  <w:style w:type="paragraph" w:styleId="a5">
    <w:name w:val="footer"/>
    <w:basedOn w:val="a"/>
    <w:link w:val="a6"/>
    <w:uiPriority w:val="99"/>
    <w:unhideWhenUsed/>
    <w:rsid w:val="007E0D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0D46"/>
  </w:style>
  <w:style w:type="paragraph" w:customStyle="1" w:styleId="3H0">
    <w:name w:val="3H0"/>
    <w:next w:val="3N0"/>
    <w:qFormat/>
    <w:rsid w:val="007E0D46"/>
    <w:pPr>
      <w:keepNext/>
      <w:keepLines/>
      <w:numPr>
        <w:numId w:val="8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7E0D46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7E0D46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7E0D46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E0D46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7E0D46"/>
    <w:pPr>
      <w:numPr>
        <w:ilvl w:val="4"/>
      </w:numPr>
      <w:outlineLvl w:val="5"/>
    </w:pPr>
  </w:style>
  <w:style w:type="character" w:customStyle="1" w:styleId="3H3Char">
    <w:name w:val="3H3 Char"/>
    <w:link w:val="3H3"/>
    <w:rsid w:val="007E0D46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E0D46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E0D46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7E0D46"/>
    <w:pPr>
      <w:numPr>
        <w:numId w:val="1"/>
      </w:numPr>
    </w:pPr>
  </w:style>
  <w:style w:type="paragraph" w:customStyle="1" w:styleId="3H6">
    <w:name w:val="3H6"/>
    <w:basedOn w:val="a"/>
    <w:rsid w:val="007E0D46"/>
    <w:pPr>
      <w:widowControl/>
      <w:numPr>
        <w:ilvl w:val="6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7E0D46"/>
    <w:pPr>
      <w:widowControl/>
      <w:numPr>
        <w:ilvl w:val="7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8">
    <w:name w:val="3H8"/>
    <w:basedOn w:val="a"/>
    <w:rsid w:val="007E0D46"/>
    <w:pPr>
      <w:widowControl/>
      <w:numPr>
        <w:ilvl w:val="8"/>
        <w:numId w:val="8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7E0D46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E0D46"/>
    <w:pPr>
      <w:numPr>
        <w:ilvl w:val="1"/>
      </w:numPr>
    </w:pPr>
  </w:style>
  <w:style w:type="character" w:customStyle="1" w:styleId="3D0Char">
    <w:name w:val="3D0 Char"/>
    <w:link w:val="3D0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7E0D4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7E0D46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7E0D46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7E0D46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7E0D46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7E0D46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7E0D46"/>
    <w:pPr>
      <w:numPr>
        <w:ilvl w:val="1"/>
        <w:numId w:val="5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E0D46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E0D46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E0D46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E0D46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E0D46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E0D46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7E0D46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7E0D46"/>
    <w:pPr>
      <w:numPr>
        <w:ilvl w:val="8"/>
      </w:numPr>
    </w:pPr>
  </w:style>
  <w:style w:type="paragraph" w:customStyle="1" w:styleId="3D7">
    <w:name w:val="3D7"/>
    <w:basedOn w:val="a"/>
    <w:rsid w:val="007E0D46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7E0D46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7E0D46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E0D46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E0D46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E0D46"/>
    <w:pPr>
      <w:widowControl/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7E0D46"/>
    <w:pPr>
      <w:widowControl/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7E0D46"/>
    <w:pPr>
      <w:widowControl/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7E0D46"/>
    <w:pPr>
      <w:widowControl/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7E0D46"/>
    <w:pPr>
      <w:widowControl/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7E0D46"/>
    <w:pPr>
      <w:widowControl/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7E0D46"/>
    <w:pPr>
      <w:numPr>
        <w:numId w:val="3"/>
      </w:numPr>
    </w:pPr>
  </w:style>
  <w:style w:type="numbering" w:customStyle="1" w:styleId="3DNumbering">
    <w:name w:val="3D Numbering"/>
    <w:uiPriority w:val="99"/>
    <w:rsid w:val="007E0D46"/>
    <w:pPr>
      <w:numPr>
        <w:numId w:val="4"/>
      </w:numPr>
    </w:pPr>
  </w:style>
  <w:style w:type="paragraph" w:styleId="a7">
    <w:name w:val="List Paragraph"/>
    <w:basedOn w:val="a"/>
    <w:uiPriority w:val="34"/>
    <w:qFormat/>
    <w:rsid w:val="007E0D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E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0D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aption"/>
    <w:basedOn w:val="a"/>
    <w:next w:val="a"/>
    <w:link w:val="ab"/>
    <w:qFormat/>
    <w:rsid w:val="007C2A08"/>
    <w:pPr>
      <w:keepNext/>
      <w:widowControl/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ab">
    <w:name w:val="図表番号 (文字)"/>
    <w:link w:val="aa"/>
    <w:locked/>
    <w:rsid w:val="007C2A08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3DVCLevel5Char">
    <w:name w:val="3DVC Level 5 Char"/>
    <w:link w:val="3H5"/>
    <w:rsid w:val="007C2A08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character" w:styleId="ac">
    <w:name w:val="annotation reference"/>
    <w:basedOn w:val="a0"/>
    <w:uiPriority w:val="99"/>
    <w:semiHidden/>
    <w:unhideWhenUsed/>
    <w:rsid w:val="007C2A0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C2A0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C2A0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C2A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C2A08"/>
    <w:rPr>
      <w:b/>
      <w:bCs/>
    </w:rPr>
  </w:style>
  <w:style w:type="paragraph" w:customStyle="1" w:styleId="BlancCharChar">
    <w:name w:val="Blanc Char Char"/>
    <w:basedOn w:val="a"/>
    <w:next w:val="a"/>
    <w:uiPriority w:val="99"/>
    <w:rsid w:val="00F328D3"/>
    <w:pPr>
      <w:keepNext/>
      <w:widowControl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eastAsia="Malgun Gothic" w:hAnsi="Times New Roman" w:cs="Times New Roman"/>
      <w:kern w:val="0"/>
      <w:sz w:val="8"/>
      <w:szCs w:val="8"/>
      <w:lang w:eastAsia="en-US"/>
    </w:rPr>
  </w:style>
  <w:style w:type="numbering" w:customStyle="1" w:styleId="AVCBullet">
    <w:name w:val="AVC Bullet"/>
    <w:rsid w:val="00F328D3"/>
    <w:pPr>
      <w:numPr>
        <w:numId w:val="12"/>
      </w:numPr>
    </w:pPr>
  </w:style>
  <w:style w:type="numbering" w:customStyle="1" w:styleId="3DNumbering1">
    <w:name w:val="3D Numbering1"/>
    <w:uiPriority w:val="99"/>
    <w:rsid w:val="007D7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15</Pages>
  <Words>4710</Words>
  <Characters>26851</Characters>
  <Application>Microsoft Office Word</Application>
  <DocSecurity>0</DocSecurity>
  <Lines>223</Lines>
  <Paragraphs>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SSugimoto</dc:creator>
  <cp:keywords/>
  <dc:description/>
  <cp:lastModifiedBy>SSugimoto</cp:lastModifiedBy>
  <cp:revision>64</cp:revision>
  <dcterms:created xsi:type="dcterms:W3CDTF">2014-01-02T08:18:00Z</dcterms:created>
  <dcterms:modified xsi:type="dcterms:W3CDTF">2014-01-03T17:29:00Z</dcterms:modified>
</cp:coreProperties>
</file>