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AF0420"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AF0420"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AF0420"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AF0420"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AF0420"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AF0420">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AF0420">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AF0420">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AF0420">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8pt;height:187.45pt" o:ole="">
            <v:imagedata r:id="rId23" o:title=""/>
          </v:shape>
          <o:OLEObject Type="Embed" ProgID="Visio.Drawing.11" ShapeID="_x0000_i1025" DrawAspect="Content" ObjectID="_1451138689"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1pt;height:235pt" o:ole="">
            <v:imagedata r:id="rId25" o:title=""/>
          </v:shape>
          <o:OLEObject Type="Embed" ProgID="Visio.Drawing.11" ShapeID="_x0000_i1026" DrawAspect="Content" ObjectID="_1451138690"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pt" o:ole="">
            <v:imagedata r:id="rId27" o:title=""/>
          </v:shape>
          <o:OLEObject Type="Embed" ProgID="Visio.Drawing.11" ShapeID="_x0000_i1027" DrawAspect="Content" ObjectID="_1451138691"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6E669B" w:rsidRDefault="006E669B" w:rsidP="008557C3">
      <w:pPr>
        <w:pStyle w:val="3L1"/>
        <w:keepNext w:val="0"/>
        <w:widowControl/>
        <w:numPr>
          <w:ilvl w:val="0"/>
          <w:numId w:val="43"/>
        </w:numPr>
        <w:spacing w:before="136"/>
        <w:ind w:left="714" w:hanging="714"/>
        <w:rPr>
          <w:ins w:id="1457" w:author="(v2)" w:date="2014-01-11T19:51:00Z"/>
          <w:lang w:val="en-US"/>
        </w:rPr>
      </w:pPr>
      <w:proofErr w:type="gramStart"/>
      <w:ins w:id="1458" w:author="(v2)" w:date="2014-01-11T19:51:00Z">
        <w:r>
          <w:rPr>
            <w:lang w:val="en-US"/>
          </w:rPr>
          <w:t>aligned</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included in the </w:t>
        </w:r>
        <w:r w:rsidRPr="006E669B">
          <w:rPr>
            <w:b w:val="0"/>
            <w:i/>
            <w:lang w:val="en-US"/>
          </w:rPr>
          <w:t>access unit</w:t>
        </w:r>
        <w:r>
          <w:rPr>
            <w:b w:val="0"/>
            <w:lang w:val="en-US"/>
          </w:rPr>
          <w:t xml:space="preserve"> </w:t>
        </w:r>
      </w:ins>
      <w:ins w:id="1459" w:author="(v2)" w:date="2014-01-11T19:52:00Z">
        <w:r>
          <w:rPr>
            <w:b w:val="0"/>
            <w:lang w:val="en-US"/>
          </w:rPr>
          <w:t xml:space="preserve">that also contains the current </w:t>
        </w:r>
        <w:r w:rsidRPr="006E669B">
          <w:rPr>
            <w:b w:val="0"/>
            <w:i/>
            <w:lang w:val="en-US"/>
          </w:rPr>
          <w:t>picture</w:t>
        </w:r>
        <w:r>
          <w:rPr>
            <w:b w:val="0"/>
            <w:lang w:val="en-US"/>
          </w:rPr>
          <w:t>.</w:t>
        </w:r>
      </w:ins>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99694C" w:rsidRDefault="0099694C" w:rsidP="0099694C">
      <w:pPr>
        <w:pStyle w:val="3L1"/>
        <w:keepNext w:val="0"/>
        <w:widowControl/>
        <w:numPr>
          <w:ilvl w:val="0"/>
          <w:numId w:val="43"/>
        </w:numPr>
        <w:spacing w:before="136"/>
        <w:ind w:left="714" w:hanging="714"/>
        <w:rPr>
          <w:ins w:id="1460" w:author="(v2)" w:date="2014-01-11T19:53:00Z"/>
          <w:lang w:val="en-US"/>
        </w:rPr>
      </w:pPr>
      <w:proofErr w:type="gramStart"/>
      <w:ins w:id="1461" w:author="(v2)" w:date="2014-01-11T19:53:00Z">
        <w:r>
          <w:rPr>
            <w:lang w:val="en-US"/>
          </w:rPr>
          <w:t>diagonal</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specified </w:t>
        </w:r>
      </w:ins>
      <w:ins w:id="1462" w:author="(v2)" w:date="2014-01-11T19:54:00Z">
        <w:r>
          <w:rPr>
            <w:b w:val="0"/>
            <w:lang w:val="en-US"/>
          </w:rPr>
          <w:t>using a</w:t>
        </w:r>
      </w:ins>
      <w:ins w:id="1463" w:author="(v2)" w:date="2014-01-11T19:53:00Z">
        <w:r>
          <w:rPr>
            <w:b w:val="0"/>
            <w:lang w:val="en-US"/>
          </w:rPr>
          <w:t xml:space="preserve"> reference</w:t>
        </w:r>
      </w:ins>
      <w:ins w:id="1464" w:author="(v2)" w:date="2014-01-11T19:54:00Z">
        <w:r>
          <w:rPr>
            <w:b w:val="0"/>
            <w:lang w:val="en-US"/>
          </w:rPr>
          <w:t>-</w:t>
        </w:r>
      </w:ins>
      <w:ins w:id="1465" w:author="(v2)" w:date="2014-01-11T19:53:00Z">
        <w:r>
          <w:rPr>
            <w:b w:val="0"/>
            <w:lang w:val="en-US"/>
          </w:rPr>
          <w:t>layer short-term reference picture set.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lastRenderedPageBreak/>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19281E" w:rsidRPr="0019281E" w:rsidRDefault="0019281E" w:rsidP="008557C3">
      <w:pPr>
        <w:pStyle w:val="3L1"/>
        <w:keepNext w:val="0"/>
        <w:widowControl/>
        <w:numPr>
          <w:ilvl w:val="0"/>
          <w:numId w:val="43"/>
        </w:numPr>
        <w:spacing w:before="136"/>
        <w:ind w:left="714" w:hanging="714"/>
        <w:rPr>
          <w:ins w:id="1466" w:author="(v2)" w:date="2014-01-11T19:41:00Z"/>
          <w:b w:val="0"/>
          <w:lang w:val="en-US"/>
        </w:rPr>
      </w:pPr>
      <w:proofErr w:type="gramStart"/>
      <w:ins w:id="1467" w:author="(v2)" w:date="2014-01-11T19:41:00Z">
        <w:r>
          <w:rPr>
            <w:lang w:val="en-US"/>
          </w:rPr>
          <w:t>inter-layer</w:t>
        </w:r>
        <w:proofErr w:type="gramEnd"/>
        <w:r>
          <w:rPr>
            <w:lang w:val="en-US"/>
          </w:rPr>
          <w:t xml:space="preserve"> reference picture</w:t>
        </w:r>
        <w:r>
          <w:rPr>
            <w:b w:val="0"/>
            <w:lang w:val="en-US"/>
          </w:rPr>
          <w:t xml:space="preserve">: </w:t>
        </w:r>
      </w:ins>
      <w:ins w:id="1468" w:author="(v2)" w:date="2014-01-11T19:47:00Z">
        <w:r w:rsidR="006E669B">
          <w:rPr>
            <w:b w:val="0"/>
            <w:lang w:val="en-US"/>
          </w:rPr>
          <w:t xml:space="preserve">A </w:t>
        </w:r>
        <w:r w:rsidR="006E669B" w:rsidRPr="006E669B">
          <w:rPr>
            <w:b w:val="0"/>
            <w:i/>
            <w:lang w:val="en-US"/>
          </w:rPr>
          <w:t>reference picture</w:t>
        </w:r>
        <w:r w:rsidR="006E669B">
          <w:rPr>
            <w:b w:val="0"/>
            <w:lang w:val="en-US"/>
          </w:rPr>
          <w:t xml:space="preserve"> that has a different nuh_layer_id value than that of the current </w:t>
        </w:r>
        <w:r w:rsidR="006E669B" w:rsidRPr="006E669B">
          <w:rPr>
            <w:b w:val="0"/>
            <w:i/>
            <w:lang w:val="en-US"/>
          </w:rPr>
          <w:t>picture</w:t>
        </w:r>
        <w:r w:rsidR="006E669B">
          <w:rPr>
            <w:b w:val="0"/>
            <w:lang w:val="en-US"/>
          </w:rPr>
          <w:t>.</w:t>
        </w:r>
      </w:ins>
    </w:p>
    <w:p w:rsidR="00D44D5F" w:rsidRPr="00D44D5F" w:rsidRDefault="00D44D5F" w:rsidP="00696113">
      <w:pPr>
        <w:pStyle w:val="3L1"/>
        <w:keepNext w:val="0"/>
        <w:widowControl/>
        <w:numPr>
          <w:ilvl w:val="0"/>
          <w:numId w:val="43"/>
        </w:numPr>
        <w:spacing w:before="136"/>
        <w:ind w:left="714" w:hanging="714"/>
        <w:rPr>
          <w:ins w:id="1469" w:author="(v2)" w:date="2014-01-11T20:04:00Z"/>
          <w:b w:val="0"/>
          <w:lang w:val="en-US"/>
        </w:rPr>
      </w:pPr>
      <w:proofErr w:type="gramStart"/>
      <w:ins w:id="1470" w:author="(v2)" w:date="2014-01-11T20:04:00Z">
        <w:r w:rsidRPr="00D44D5F">
          <w:rPr>
            <w:lang w:val="en-US"/>
          </w:rPr>
          <w:t>inter-layer</w:t>
        </w:r>
        <w:proofErr w:type="gramEnd"/>
        <w:r w:rsidRPr="00D44D5F">
          <w:rPr>
            <w:lang w:val="en-US"/>
          </w:rPr>
          <w:t xml:space="preserve"> reference picture set</w:t>
        </w:r>
        <w:r>
          <w:rPr>
            <w:b w:val="0"/>
            <w:lang w:val="en-US"/>
          </w:rPr>
          <w:t xml:space="preserve">: </w:t>
        </w:r>
      </w:ins>
      <w:ins w:id="1471" w:author="(v2)" w:date="2014-01-11T20:11:00Z">
        <w:r w:rsidRPr="00D44D5F">
          <w:rPr>
            <w:b w:val="0"/>
            <w:lang w:val="en-US"/>
          </w:rPr>
          <w:t xml:space="preserve">A set of </w:t>
        </w:r>
        <w:r w:rsidRPr="00D44D5F">
          <w:rPr>
            <w:b w:val="0"/>
            <w:i/>
            <w:lang w:val="en-US"/>
          </w:rPr>
          <w:t>aligned inter-layer reference pictures</w:t>
        </w:r>
      </w:ins>
      <w:ins w:id="1472" w:author="(v2)" w:date="2014-01-11T20:15:00Z">
        <w:r w:rsidR="00696113">
          <w:rPr>
            <w:b w:val="0"/>
            <w:lang w:val="en-US"/>
          </w:rPr>
          <w:t xml:space="preserve"> associated with the current </w:t>
        </w:r>
        <w:r w:rsidR="00696113" w:rsidRPr="00696113">
          <w:rPr>
            <w:b w:val="0"/>
            <w:i/>
            <w:lang w:val="en-US"/>
          </w:rPr>
          <w:t>picture</w:t>
        </w:r>
      </w:ins>
      <w:ins w:id="1473" w:author="(v2)" w:date="2014-01-11T20:13:00Z">
        <w:r>
          <w:rPr>
            <w:b w:val="0"/>
            <w:lang w:val="en-US"/>
          </w:rPr>
          <w:t xml:space="preserve">. </w:t>
        </w:r>
      </w:ins>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del w:id="1474" w:author="(v2)" w:date="2014-01-11T21:54:00Z">
        <w:r w:rsidRPr="00983CFA" w:rsidDel="008B373F">
          <w:rPr>
            <w:b w:val="0"/>
            <w:lang w:val="en-US"/>
          </w:rPr>
          <w:delText xml:space="preserve"> and is in the same access unit as the </w:delText>
        </w:r>
        <w:r w:rsidRPr="00983CFA" w:rsidDel="008B373F">
          <w:rPr>
            <w:b w:val="0"/>
            <w:i/>
            <w:lang w:val="en-US"/>
          </w:rPr>
          <w:delText>current picture</w:delText>
        </w:r>
      </w:del>
      <w:r w:rsidRPr="00983CFA">
        <w:rPr>
          <w:b w:val="0"/>
          <w:lang w:val="en-US"/>
        </w:rPr>
        <w:t>.</w:t>
      </w:r>
    </w:p>
    <w:p w:rsidR="0099694C" w:rsidRDefault="0099694C" w:rsidP="008557C3">
      <w:pPr>
        <w:pStyle w:val="3L1"/>
        <w:keepNext w:val="0"/>
        <w:widowControl/>
        <w:numPr>
          <w:ilvl w:val="0"/>
          <w:numId w:val="43"/>
        </w:numPr>
        <w:spacing w:before="136"/>
        <w:ind w:left="714" w:hanging="714"/>
        <w:rPr>
          <w:ins w:id="1475" w:author="(v2)" w:date="2014-01-11T19:59:00Z"/>
          <w:lang w:val="en-US"/>
        </w:rPr>
      </w:pPr>
      <w:proofErr w:type="gramStart"/>
      <w:ins w:id="1476" w:author="(v2)" w:date="2014-01-11T19:59:00Z">
        <w:r>
          <w:rPr>
            <w:lang w:val="en-US"/>
          </w:rPr>
          <w:t>reference-layer</w:t>
        </w:r>
        <w:proofErr w:type="gramEnd"/>
        <w:r>
          <w:rPr>
            <w:lang w:val="en-US"/>
          </w:rPr>
          <w:t xml:space="preserve"> short-term reference picture set</w:t>
        </w:r>
        <w:r>
          <w:rPr>
            <w:b w:val="0"/>
            <w:lang w:val="en-US"/>
          </w:rPr>
          <w:t xml:space="preserve">: A </w:t>
        </w:r>
        <w:r w:rsidRPr="0099694C">
          <w:rPr>
            <w:b w:val="0"/>
            <w:i/>
            <w:lang w:val="en-US"/>
          </w:rPr>
          <w:t>short-term reference picture set</w:t>
        </w:r>
        <w:r>
          <w:rPr>
            <w:b w:val="0"/>
            <w:lang w:val="en-US"/>
          </w:rPr>
          <w:t xml:space="preserve"> that is specified for a </w:t>
        </w:r>
        <w:r w:rsidRPr="0099694C">
          <w:rPr>
            <w:b w:val="0"/>
            <w:i/>
            <w:lang w:val="en-US"/>
          </w:rPr>
          <w:t>direct reference layer</w:t>
        </w:r>
        <w:r>
          <w:rPr>
            <w:b w:val="0"/>
            <w:lang w:val="en-US"/>
          </w:rPr>
          <w:t xml:space="preserve"> to specify </w:t>
        </w:r>
        <w:r w:rsidRPr="0099694C">
          <w:rPr>
            <w:b w:val="0"/>
            <w:i/>
            <w:lang w:val="en-US"/>
          </w:rPr>
          <w:t>diagonal inter-layer reference pictures</w:t>
        </w:r>
        <w:r>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7" w:name="_Toc373499533"/>
      <w:bookmarkStart w:id="1478" w:name="_Toc373832710"/>
      <w:r w:rsidRPr="00983CFA">
        <w:rPr>
          <w:lang w:val="en-US"/>
        </w:rPr>
        <w:t>Abbreviations</w:t>
      </w:r>
      <w:bookmarkEnd w:id="1477"/>
      <w:bookmarkEnd w:id="147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Toc373499534"/>
      <w:bookmarkStart w:id="1480" w:name="_Toc373832711"/>
      <w:r w:rsidRPr="00983CFA">
        <w:rPr>
          <w:lang w:val="en-US"/>
        </w:rPr>
        <w:t>Conventions</w:t>
      </w:r>
      <w:bookmarkEnd w:id="1479"/>
      <w:bookmarkEnd w:id="148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1" w:name="_Toc373499535"/>
      <w:bookmarkStart w:id="1482" w:name="_Toc373832712"/>
      <w:r w:rsidRPr="00983CFA">
        <w:rPr>
          <w:lang w:val="en-US"/>
        </w:rPr>
        <w:t>Source, coded, decoded and output data formats, scanning processes, and neighbouring relationships</w:t>
      </w:r>
      <w:bookmarkEnd w:id="1481"/>
      <w:bookmarkEnd w:id="148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3" w:name="_Toc303680801"/>
      <w:bookmarkStart w:id="1484" w:name="_Toc248045632"/>
      <w:bookmarkStart w:id="1485" w:name="_Toc226457165"/>
      <w:bookmarkStart w:id="1486" w:name="_Ref220337191"/>
      <w:bookmarkStart w:id="1487" w:name="_Ref217305740"/>
      <w:bookmarkStart w:id="1488" w:name="_Ref360894127"/>
      <w:bookmarkStart w:id="1489" w:name="_Toc373499536"/>
      <w:bookmarkStart w:id="1490" w:name="_Toc373832713"/>
      <w:bookmarkStart w:id="1491" w:name="_Ref373835719"/>
      <w:r w:rsidRPr="00983CFA">
        <w:rPr>
          <w:lang w:val="en-US"/>
        </w:rPr>
        <w:t>Syntax and semantics</w:t>
      </w:r>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Toc303680802"/>
      <w:bookmarkStart w:id="1493" w:name="_Toc248045633"/>
      <w:bookmarkStart w:id="1494" w:name="_Toc226457166"/>
      <w:bookmarkStart w:id="1495" w:name="_Toc198881559"/>
      <w:bookmarkStart w:id="1496" w:name="_Toc190849807"/>
      <w:bookmarkStart w:id="1497" w:name="_Toc140808430"/>
      <w:bookmarkStart w:id="1498" w:name="_Ref348089982"/>
      <w:bookmarkStart w:id="1499" w:name="_Ref363159905"/>
      <w:bookmarkStart w:id="1500" w:name="_Toc373499537"/>
      <w:bookmarkStart w:id="1501" w:name="_Toc373832714"/>
      <w:r w:rsidRPr="00983CFA">
        <w:rPr>
          <w:lang w:val="en-US"/>
        </w:rPr>
        <w:t>Method of specifying syntax in tabular form</w:t>
      </w:r>
      <w:bookmarkEnd w:id="1492"/>
      <w:bookmarkEnd w:id="1493"/>
      <w:bookmarkEnd w:id="1494"/>
      <w:bookmarkEnd w:id="1495"/>
      <w:bookmarkEnd w:id="1496"/>
      <w:bookmarkEnd w:id="1497"/>
      <w:bookmarkEnd w:id="1498"/>
      <w:bookmarkEnd w:id="1499"/>
      <w:bookmarkEnd w:id="1500"/>
      <w:bookmarkEnd w:id="150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03680803"/>
      <w:bookmarkStart w:id="1503" w:name="_Toc248045634"/>
      <w:bookmarkStart w:id="1504" w:name="_Toc226457167"/>
      <w:bookmarkStart w:id="1505" w:name="_Toc198881560"/>
      <w:bookmarkStart w:id="1506" w:name="_Toc190849808"/>
      <w:bookmarkStart w:id="1507" w:name="_Toc140808431"/>
      <w:bookmarkStart w:id="1508" w:name="_Ref348089989"/>
      <w:bookmarkStart w:id="1509" w:name="_Ref363159910"/>
      <w:bookmarkStart w:id="1510" w:name="_Toc373499538"/>
      <w:bookmarkStart w:id="1511" w:name="_Toc373832715"/>
      <w:r w:rsidRPr="00983CFA">
        <w:rPr>
          <w:lang w:val="en-US"/>
        </w:rPr>
        <w:t>Specification of syntax functions, categories, and descriptors</w:t>
      </w:r>
      <w:bookmarkEnd w:id="1502"/>
      <w:bookmarkEnd w:id="1503"/>
      <w:bookmarkEnd w:id="1504"/>
      <w:bookmarkEnd w:id="1505"/>
      <w:bookmarkEnd w:id="1506"/>
      <w:bookmarkEnd w:id="1507"/>
      <w:bookmarkEnd w:id="1508"/>
      <w:bookmarkEnd w:id="1509"/>
      <w:bookmarkEnd w:id="1510"/>
      <w:bookmarkEnd w:id="151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2" w:name="_Ref363159917"/>
      <w:bookmarkStart w:id="1513" w:name="_Toc373499539"/>
      <w:bookmarkStart w:id="1514" w:name="_Toc373832716"/>
      <w:r w:rsidRPr="00983CFA">
        <w:rPr>
          <w:lang w:val="en-US"/>
        </w:rPr>
        <w:lastRenderedPageBreak/>
        <w:t>Syntax in tabular form</w:t>
      </w:r>
      <w:bookmarkEnd w:id="1512"/>
      <w:bookmarkEnd w:id="1513"/>
      <w:bookmarkEnd w:id="151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5" w:name="_Ref348090062"/>
      <w:bookmarkStart w:id="1516" w:name="_Toc373499540"/>
      <w:bookmarkStart w:id="1517" w:name="_Toc373832717"/>
      <w:r w:rsidRPr="00983CFA">
        <w:rPr>
          <w:lang w:val="en-US"/>
        </w:rPr>
        <w:t>NAL unit syntax</w:t>
      </w:r>
      <w:bookmarkEnd w:id="1515"/>
      <w:bookmarkEnd w:id="1516"/>
      <w:bookmarkEnd w:id="151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8" w:name="_Ref363159828"/>
      <w:bookmarkStart w:id="1519" w:name="_Toc373499541"/>
      <w:bookmarkStart w:id="1520" w:name="_Toc373832718"/>
      <w:r w:rsidRPr="00983CFA">
        <w:rPr>
          <w:lang w:val="en-US"/>
        </w:rPr>
        <w:lastRenderedPageBreak/>
        <w:t>Raw byte sequence payloads and RBSP trailing bits syntax</w:t>
      </w:r>
      <w:bookmarkEnd w:id="1518"/>
      <w:bookmarkEnd w:id="1519"/>
      <w:bookmarkEnd w:id="152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1" w:name="_Ref348090078"/>
      <w:r w:rsidRPr="00983CFA">
        <w:rPr>
          <w:lang w:val="en-US"/>
        </w:rPr>
        <w:t>Video parameter set RBSP</w:t>
      </w:r>
      <w:bookmarkEnd w:id="152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2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2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2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25" w:name="GoHere2"/>
            <w:bookmarkEnd w:id="152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22"/>
      <w:bookmarkEnd w:id="1523"/>
      <w:bookmarkEnd w:id="152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2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2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2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19281E" w:rsidRPr="00983CFA" w:rsidTr="0019281E">
        <w:trPr>
          <w:trHeight w:val="289"/>
          <w:jc w:val="center"/>
          <w:ins w:id="1528" w:author="(v2)" w:date="2014-01-11T19:37:00Z"/>
        </w:trPr>
        <w:tc>
          <w:tcPr>
            <w:tcW w:w="7920" w:type="dxa"/>
          </w:tcPr>
          <w:p w:rsidR="0019281E" w:rsidRPr="00983CFA" w:rsidRDefault="0019281E" w:rsidP="0019281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29" w:author="(v2)" w:date="2014-01-11T19:37:00Z"/>
                <w:rFonts w:eastAsia="Batang"/>
                <w:b/>
                <w:bCs/>
                <w:lang w:val="en-US" w:eastAsia="ko-KR"/>
              </w:rPr>
            </w:pPr>
            <w:ins w:id="1530" w:author="(v2)" w:date="2014-01-11T19:37:00Z">
              <w:r>
                <w:rPr>
                  <w:rFonts w:eastAsia="Batang"/>
                  <w:b/>
                  <w:bCs/>
                  <w:lang w:val="en-US" w:eastAsia="ko-KR"/>
                </w:rPr>
                <w:tab/>
                <w:t>sps_ref_layer_rps_enabled_flag</w:t>
              </w:r>
            </w:ins>
          </w:p>
        </w:tc>
        <w:tc>
          <w:tcPr>
            <w:tcW w:w="1151" w:type="dxa"/>
          </w:tcPr>
          <w:p w:rsidR="0019281E" w:rsidRPr="00983CFA" w:rsidRDefault="0019281E" w:rsidP="0019281E">
            <w:pPr>
              <w:keepNext/>
              <w:tabs>
                <w:tab w:val="clear" w:pos="794"/>
                <w:tab w:val="clear" w:pos="1191"/>
                <w:tab w:val="clear" w:pos="1588"/>
                <w:tab w:val="clear" w:pos="1985"/>
              </w:tabs>
              <w:spacing w:before="0" w:after="60"/>
              <w:rPr>
                <w:ins w:id="1531" w:author="(v2)" w:date="2014-01-11T19:37:00Z"/>
                <w:rFonts w:eastAsia="Batang"/>
                <w:bCs/>
                <w:lang w:val="en-US"/>
              </w:rPr>
            </w:pPr>
            <w:ins w:id="1532" w:author="(v2)" w:date="2014-01-11T19:37:00Z">
              <w:r>
                <w:rPr>
                  <w:rFonts w:eastAsia="Batang"/>
                  <w:bCs/>
                  <w:lang w:val="en-US"/>
                </w:rPr>
                <w:t>u(1)</w:t>
              </w:r>
            </w:ins>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3" w:name="_Ref351058034"/>
      <w:bookmarkStart w:id="1534" w:name="_Ref363160723"/>
      <w:r w:rsidRPr="00983CFA">
        <w:rPr>
          <w:lang w:val="en-US"/>
        </w:rPr>
        <w:lastRenderedPageBreak/>
        <w:t>Picture parameter set RBSP syntax</w:t>
      </w:r>
      <w:bookmarkEnd w:id="1526"/>
      <w:bookmarkEnd w:id="1533"/>
      <w:bookmarkEnd w:id="153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35"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36"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35"/>
      <w:bookmarkEnd w:id="1536"/>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7" w:name="_Ref348090122"/>
      <w:r w:rsidRPr="00983CFA">
        <w:rPr>
          <w:lang w:val="en-US"/>
        </w:rPr>
        <w:t>Access unit delimiter RBSP syntax</w:t>
      </w:r>
      <w:bookmarkEnd w:id="1537"/>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8" w:name="_Ref348090133"/>
      <w:r w:rsidRPr="00983CFA">
        <w:rPr>
          <w:lang w:val="en-US"/>
        </w:rPr>
        <w:t>End of sequence RBSP syntax</w:t>
      </w:r>
      <w:bookmarkEnd w:id="1538"/>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9" w:name="_Ref348090150"/>
      <w:r w:rsidRPr="00983CFA">
        <w:rPr>
          <w:lang w:val="en-US"/>
        </w:rPr>
        <w:t>End of bitstream RBSP syntax</w:t>
      </w:r>
      <w:bookmarkEnd w:id="1539"/>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0" w:name="_Ref348090167"/>
      <w:r w:rsidRPr="00983CFA">
        <w:rPr>
          <w:lang w:val="en-US"/>
        </w:rPr>
        <w:t>Filler data RBSP syntax</w:t>
      </w:r>
      <w:bookmarkEnd w:id="1540"/>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1" w:name="_Ref348090173"/>
      <w:r w:rsidRPr="00983CFA">
        <w:rPr>
          <w:lang w:val="en-US"/>
        </w:rPr>
        <w:t>Slice segment layer RBSP syntax</w:t>
      </w:r>
      <w:bookmarkEnd w:id="1541"/>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2" w:name="_Ref331449326"/>
      <w:r w:rsidRPr="00983CFA">
        <w:rPr>
          <w:lang w:val="en-US"/>
        </w:rPr>
        <w:t>RBSP slice segment trailing bits syntax</w:t>
      </w:r>
      <w:bookmarkEnd w:id="1542"/>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3" w:name="_Ref348090194"/>
      <w:r w:rsidRPr="00983CFA">
        <w:rPr>
          <w:lang w:val="en-US"/>
        </w:rPr>
        <w:t>RBSP trailing bits syntax</w:t>
      </w:r>
      <w:bookmarkEnd w:id="1543"/>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4" w:name="_Ref348090200"/>
      <w:r w:rsidRPr="00983CFA">
        <w:rPr>
          <w:lang w:val="en-US"/>
        </w:rPr>
        <w:t>Byte alignment syntax</w:t>
      </w:r>
      <w:bookmarkEnd w:id="1544"/>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5" w:name="_Ref348090209"/>
      <w:bookmarkStart w:id="1546" w:name="_Toc373499542"/>
      <w:bookmarkStart w:id="1547" w:name="_Toc373832719"/>
      <w:r w:rsidRPr="00983CFA">
        <w:rPr>
          <w:lang w:val="en-US"/>
        </w:rPr>
        <w:lastRenderedPageBreak/>
        <w:t>Profile, tier and level syntax</w:t>
      </w:r>
      <w:bookmarkEnd w:id="1545"/>
      <w:bookmarkEnd w:id="1546"/>
      <w:bookmarkEnd w:id="154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48"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9" w:name="_Toc373499543"/>
      <w:bookmarkStart w:id="1550" w:name="_Toc373832720"/>
      <w:r w:rsidRPr="00983CFA">
        <w:rPr>
          <w:lang w:val="en-US"/>
        </w:rPr>
        <w:t>Scaling list data syntax</w:t>
      </w:r>
      <w:bookmarkEnd w:id="1548"/>
      <w:bookmarkEnd w:id="1549"/>
      <w:bookmarkEnd w:id="1550"/>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1" w:name="_Ref348090212"/>
      <w:bookmarkStart w:id="1552" w:name="_Toc373499544"/>
      <w:bookmarkStart w:id="1553" w:name="_Toc373832721"/>
      <w:r w:rsidRPr="00983CFA">
        <w:rPr>
          <w:lang w:val="en-US"/>
        </w:rPr>
        <w:t>Supplemental enhancement information message syntax</w:t>
      </w:r>
      <w:bookmarkEnd w:id="1551"/>
      <w:bookmarkEnd w:id="1552"/>
      <w:bookmarkEnd w:id="1553"/>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4" w:name="_Ref348090214"/>
      <w:bookmarkStart w:id="1555" w:name="_Toc373499545"/>
      <w:bookmarkStart w:id="1556" w:name="_Toc373832722"/>
      <w:r w:rsidRPr="00983CFA">
        <w:rPr>
          <w:lang w:val="en-US"/>
        </w:rPr>
        <w:lastRenderedPageBreak/>
        <w:t>Slice segment header syntax</w:t>
      </w:r>
      <w:bookmarkEnd w:id="1554"/>
      <w:bookmarkEnd w:id="1555"/>
      <w:bookmarkEnd w:id="155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7" w:name="_Ref360884196"/>
      <w:r w:rsidRPr="00983CFA">
        <w:rPr>
          <w:lang w:val="en-US"/>
        </w:rPr>
        <w:t>General slice segment header syntax</w:t>
      </w:r>
      <w:bookmarkEnd w:id="1557"/>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19281E" w:rsidRPr="00983CFA" w:rsidTr="0019281E">
        <w:trPr>
          <w:cantSplit/>
          <w:trHeight w:val="289"/>
          <w:jc w:val="center"/>
          <w:ins w:id="1558" w:author="(v2)" w:date="2014-01-11T19:37:00Z"/>
        </w:trPr>
        <w:tc>
          <w:tcPr>
            <w:tcW w:w="7920" w:type="dxa"/>
          </w:tcPr>
          <w:p w:rsidR="0019281E" w:rsidRPr="00D65EA1" w:rsidRDefault="0019281E" w:rsidP="0019281E">
            <w:pPr>
              <w:pStyle w:val="tablesyntax"/>
              <w:rPr>
                <w:ins w:id="1559" w:author="(v2)" w:date="2014-01-11T19:37:00Z"/>
                <w:rFonts w:ascii="Times New Roman" w:hAnsi="Times New Roman"/>
                <w:bCs/>
                <w:highlight w:val="cyan"/>
                <w:lang w:val="en-US"/>
              </w:rPr>
            </w:pPr>
            <w:ins w:id="1560" w:author="(v2)" w:date="2014-01-11T19:37:00Z">
              <w:r w:rsidRPr="005E39FE">
                <w:rPr>
                  <w:rFonts w:ascii="Times New Roman" w:hAnsi="Times New Roman"/>
                  <w:bCs/>
                  <w:lang w:val="en-US"/>
                </w:rPr>
                <w:tab/>
              </w:r>
              <w:r w:rsidRPr="005E39FE">
                <w:rPr>
                  <w:rFonts w:ascii="Times New Roman" w:hAnsi="Times New Roman"/>
                  <w:bCs/>
                  <w:lang w:val="en-US"/>
                </w:rPr>
                <w:tab/>
              </w:r>
              <w:r>
                <w:rPr>
                  <w:rFonts w:ascii="Times New Roman" w:hAnsi="Times New Roman"/>
                  <w:bCs/>
                  <w:highlight w:val="cyan"/>
                  <w:lang w:val="en-US"/>
                </w:rPr>
                <w:t>i</w:t>
              </w:r>
              <w:r w:rsidRPr="00D65EA1">
                <w:rPr>
                  <w:rFonts w:ascii="Times New Roman" w:hAnsi="Times New Roman"/>
                  <w:bCs/>
                  <w:highlight w:val="cyan"/>
                  <w:lang w:val="en-US"/>
                </w:rPr>
                <w:t xml:space="preserve">f ( </w:t>
              </w:r>
              <w:r>
                <w:rPr>
                  <w:rFonts w:ascii="Times New Roman" w:hAnsi="Times New Roman"/>
                  <w:bCs/>
                  <w:highlight w:val="cyan"/>
                  <w:lang w:val="en-US"/>
                </w:rPr>
                <w:t>sps_ref_layer_rps_enabled_flag</w:t>
              </w:r>
              <w:r w:rsidRPr="00D65EA1">
                <w:rPr>
                  <w:rFonts w:ascii="Times New Roman" w:hAnsi="Times New Roman"/>
                  <w:bCs/>
                  <w:highlight w:val="cyan"/>
                  <w:lang w:val="en-US"/>
                </w:rPr>
                <w:t xml:space="preserve"> </w:t>
              </w:r>
              <w:r>
                <w:rPr>
                  <w:rFonts w:ascii="Times New Roman" w:hAnsi="Times New Roman"/>
                  <w:bCs/>
                  <w:highlight w:val="cyan"/>
                  <w:lang w:val="en-US"/>
                </w:rPr>
                <w:t xml:space="preserve"> &amp;&amp;  NumDirectRefLayers[ nuh_layer_id ] </w:t>
              </w:r>
              <w:r w:rsidRPr="00D65EA1">
                <w:rPr>
                  <w:rFonts w:ascii="Times New Roman" w:hAnsi="Times New Roman"/>
                  <w:bCs/>
                  <w:highlight w:val="cyan"/>
                  <w:lang w:val="en-US"/>
                </w:rPr>
                <w:t>)</w:t>
              </w:r>
            </w:ins>
          </w:p>
        </w:tc>
        <w:tc>
          <w:tcPr>
            <w:tcW w:w="1152" w:type="dxa"/>
          </w:tcPr>
          <w:p w:rsidR="0019281E" w:rsidRPr="00D65EA1" w:rsidRDefault="0019281E" w:rsidP="0019281E">
            <w:pPr>
              <w:pStyle w:val="tablecell"/>
              <w:rPr>
                <w:ins w:id="1561" w:author="(v2)" w:date="2014-01-11T19:37:00Z"/>
                <w:highlight w:val="cyan"/>
                <w:lang w:val="en-US" w:eastAsia="ko-KR"/>
              </w:rPr>
            </w:pPr>
          </w:p>
        </w:tc>
      </w:tr>
      <w:tr w:rsidR="0019281E" w:rsidRPr="00271BC3" w:rsidTr="0019281E">
        <w:trPr>
          <w:cantSplit/>
          <w:trHeight w:val="289"/>
          <w:jc w:val="center"/>
          <w:ins w:id="1562" w:author="(v2)" w:date="2014-01-11T19:37:00Z"/>
        </w:trPr>
        <w:tc>
          <w:tcPr>
            <w:tcW w:w="7920" w:type="dxa"/>
          </w:tcPr>
          <w:p w:rsidR="0019281E" w:rsidRPr="00271BC3" w:rsidRDefault="0019281E" w:rsidP="0019281E">
            <w:pPr>
              <w:pStyle w:val="tablesyntax"/>
              <w:rPr>
                <w:ins w:id="1563" w:author="(v2)" w:date="2014-01-11T19:37:00Z"/>
                <w:highlight w:val="cyan"/>
                <w:lang w:val="en-US"/>
              </w:rPr>
            </w:pPr>
            <w:ins w:id="1564" w:author="(v2)" w:date="2014-01-11T19:37:00Z">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sidRPr="00271BC3">
                <w:rPr>
                  <w:rFonts w:ascii="Times New Roman" w:hAnsi="Times New Roman"/>
                  <w:bCs/>
                  <w:highlight w:val="cyan"/>
                  <w:lang w:val="en-US"/>
                </w:rPr>
                <w:t xml:space="preserve">for( </w:t>
              </w:r>
              <w:r>
                <w:rPr>
                  <w:rFonts w:ascii="Times New Roman" w:hAnsi="Times New Roman"/>
                  <w:bCs/>
                  <w:highlight w:val="cyan"/>
                  <w:lang w:val="en-US"/>
                </w:rPr>
                <w:t xml:space="preserve">refLayerFound = 0; </w:t>
              </w:r>
              <w:r w:rsidRPr="00271BC3">
                <w:rPr>
                  <w:rFonts w:ascii="Times New Roman" w:hAnsi="Times New Roman"/>
                  <w:bCs/>
                  <w:highlight w:val="cyan"/>
                  <w:lang w:val="en-US"/>
                </w:rPr>
                <w:t>i = NumDirectRefLayers[ nuh_layer_id</w:t>
              </w:r>
              <w:r w:rsidRPr="00271BC3">
                <w:rPr>
                  <w:highlight w:val="cyan"/>
                  <w:lang w:val="en-US"/>
                </w:rPr>
                <w:t> ]</w:t>
              </w:r>
              <w:r>
                <w:rPr>
                  <w:highlight w:val="cyan"/>
                  <w:lang w:val="en-US"/>
                </w:rPr>
                <w:t xml:space="preserve"> – 1; </w:t>
              </w:r>
              <w:r>
                <w:rPr>
                  <w:highlight w:val="cyan"/>
                  <w:lang w:val="en-US"/>
                </w:rPr>
                <w:br/>
              </w:r>
              <w:r>
                <w:rPr>
                  <w:highlight w:val="cyan"/>
                  <w:lang w:val="en-US"/>
                </w:rPr>
                <w:tab/>
              </w:r>
              <w:r>
                <w:rPr>
                  <w:highlight w:val="cyan"/>
                  <w:lang w:val="en-US"/>
                </w:rPr>
                <w:tab/>
              </w:r>
              <w:r>
                <w:rPr>
                  <w:highlight w:val="cyan"/>
                  <w:lang w:val="en-US"/>
                </w:rPr>
                <w:tab/>
              </w:r>
              <w:r>
                <w:rPr>
                  <w:highlight w:val="cyan"/>
                  <w:lang w:val="en-US"/>
                </w:rPr>
                <w:tab/>
              </w:r>
              <w:r>
                <w:rPr>
                  <w:rFonts w:ascii="Times New Roman" w:hAnsi="Times New Roman"/>
                  <w:bCs/>
                  <w:highlight w:val="cyan"/>
                  <w:lang w:val="en-US"/>
                </w:rPr>
                <w:t>i &gt;= 0  &amp;&amp;  !refLayerFound</w:t>
              </w:r>
              <w:r>
                <w:rPr>
                  <w:highlight w:val="cyan"/>
                  <w:lang w:val="en-US"/>
                </w:rPr>
                <w:t>; i--</w:t>
              </w:r>
              <w:r w:rsidRPr="00271BC3">
                <w:rPr>
                  <w:highlight w:val="cyan"/>
                  <w:lang w:val="en-US"/>
                </w:rPr>
                <w:t xml:space="preserve"> )</w:t>
              </w:r>
              <w:r>
                <w:rPr>
                  <w:highlight w:val="cyan"/>
                  <w:lang w:val="en-US"/>
                </w:rPr>
                <w:t xml:space="preserve"> {</w:t>
              </w:r>
            </w:ins>
            <w:ins w:id="1565" w:author="(v2)" w:date="2014-01-11T21:32:00Z">
              <w:r w:rsidR="009547A7">
                <w:rPr>
                  <w:highlight w:val="cyan"/>
                  <w:lang w:val="en-US"/>
                </w:rPr>
                <w:br/>
              </w:r>
              <w:r w:rsidR="009547A7">
                <w:rPr>
                  <w:highlight w:val="cyan"/>
                  <w:lang w:val="en-US"/>
                </w:rPr>
                <w:tab/>
              </w:r>
              <w:r w:rsidR="009547A7">
                <w:rPr>
                  <w:highlight w:val="cyan"/>
                  <w:lang w:val="en-US"/>
                </w:rPr>
                <w:tab/>
              </w:r>
              <w:r w:rsidR="009547A7">
                <w:rPr>
                  <w:highlight w:val="cyan"/>
                  <w:lang w:val="en-US"/>
                </w:rPr>
                <w:tab/>
              </w:r>
              <w:r w:rsidR="009547A7">
                <w:rPr>
                  <w:highlight w:val="cyan"/>
                  <w:lang w:val="en-US"/>
                </w:rPr>
                <w:tab/>
                <w:t xml:space="preserve">// [Ed. (MH): </w:t>
              </w:r>
            </w:ins>
            <w:ins w:id="1566" w:author="(v2)" w:date="2014-01-11T21:34:00Z">
              <w:r w:rsidR="00026055" w:rsidRPr="00026055">
                <w:rPr>
                  <w:highlight w:val="cyan"/>
                  <w:lang w:val="en-US"/>
                </w:rPr>
                <w:t>For a design option allowing diagonal inter-layer prediction from more than one direct reference layer</w:t>
              </w:r>
              <w:r w:rsidR="00026055">
                <w:rPr>
                  <w:highlight w:val="cyan"/>
                  <w:lang w:val="en-US"/>
                </w:rPr>
                <w:t>, refLayerFound would be removed.]</w:t>
              </w:r>
            </w:ins>
          </w:p>
        </w:tc>
        <w:tc>
          <w:tcPr>
            <w:tcW w:w="1152" w:type="dxa"/>
          </w:tcPr>
          <w:p w:rsidR="0019281E" w:rsidRPr="00271BC3" w:rsidRDefault="0019281E" w:rsidP="0019281E">
            <w:pPr>
              <w:pStyle w:val="tablecell"/>
              <w:rPr>
                <w:ins w:id="1567" w:author="(v2)" w:date="2014-01-11T19:37:00Z"/>
                <w:highlight w:val="cyan"/>
                <w:lang w:val="en-US" w:eastAsia="ko-KR"/>
              </w:rPr>
            </w:pPr>
          </w:p>
        </w:tc>
      </w:tr>
      <w:tr w:rsidR="0019281E" w:rsidRPr="00271BC3" w:rsidTr="0019281E">
        <w:trPr>
          <w:cantSplit/>
          <w:trHeight w:val="289"/>
          <w:jc w:val="center"/>
          <w:ins w:id="1568" w:author="(v2)" w:date="2014-01-11T19:37:00Z"/>
        </w:trPr>
        <w:tc>
          <w:tcPr>
            <w:tcW w:w="7920" w:type="dxa"/>
          </w:tcPr>
          <w:p w:rsidR="0019281E" w:rsidRPr="00271BC3" w:rsidRDefault="0019281E" w:rsidP="0019281E">
            <w:pPr>
              <w:pStyle w:val="tablesyntax"/>
              <w:rPr>
                <w:ins w:id="1569" w:author="(v2)" w:date="2014-01-11T19:37:00Z"/>
                <w:rFonts w:ascii="Times New Roman" w:hAnsi="Times New Roman"/>
                <w:bCs/>
                <w:highlight w:val="cyan"/>
                <w:lang w:val="en-US"/>
              </w:rPr>
            </w:pPr>
            <w:ins w:id="1570"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t>ref_layer_rps_present_flag</w:t>
              </w:r>
              <w:r w:rsidRPr="00271BC3">
                <w:rPr>
                  <w:rFonts w:ascii="Times New Roman" w:hAnsi="Times New Roman"/>
                  <w:bCs/>
                  <w:highlight w:val="cyan"/>
                  <w:lang w:val="en-US"/>
                </w:rPr>
                <w:t>[ i ]</w:t>
              </w:r>
            </w:ins>
          </w:p>
        </w:tc>
        <w:tc>
          <w:tcPr>
            <w:tcW w:w="1152" w:type="dxa"/>
          </w:tcPr>
          <w:p w:rsidR="0019281E" w:rsidRPr="00271BC3" w:rsidRDefault="0019281E" w:rsidP="0019281E">
            <w:pPr>
              <w:pStyle w:val="tablecell"/>
              <w:rPr>
                <w:ins w:id="1571" w:author="(v2)" w:date="2014-01-11T19:37:00Z"/>
                <w:highlight w:val="cyan"/>
                <w:lang w:val="en-US" w:eastAsia="ko-KR"/>
              </w:rPr>
            </w:pPr>
            <w:ins w:id="1572" w:author="(v2)" w:date="2014-01-11T19:37:00Z">
              <w:r w:rsidRPr="00271BC3">
                <w:rPr>
                  <w:highlight w:val="cyan"/>
                  <w:lang w:val="en-US" w:eastAsia="ko-KR"/>
                </w:rPr>
                <w:t>u(1)</w:t>
              </w:r>
            </w:ins>
          </w:p>
        </w:tc>
      </w:tr>
      <w:tr w:rsidR="0019281E" w:rsidRPr="00271BC3" w:rsidTr="0019281E">
        <w:trPr>
          <w:cantSplit/>
          <w:trHeight w:val="289"/>
          <w:jc w:val="center"/>
          <w:ins w:id="1573" w:author="(v2)" w:date="2014-01-11T19:37:00Z"/>
        </w:trPr>
        <w:tc>
          <w:tcPr>
            <w:tcW w:w="7920" w:type="dxa"/>
          </w:tcPr>
          <w:p w:rsidR="0019281E" w:rsidRPr="00CF2E74" w:rsidRDefault="0019281E" w:rsidP="0019281E">
            <w:pPr>
              <w:pStyle w:val="tablesyntax"/>
              <w:rPr>
                <w:ins w:id="1574" w:author="(v2)" w:date="2014-01-11T19:37:00Z"/>
                <w:rFonts w:ascii="Times New Roman" w:hAnsi="Times New Roman"/>
                <w:bCs/>
                <w:highlight w:val="cyan"/>
                <w:lang w:val="en-US"/>
              </w:rPr>
            </w:pPr>
            <w:ins w:id="1575" w:author="(v2)" w:date="2014-01-11T19:37:00Z">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Cs/>
                  <w:highlight w:val="cyan"/>
                  <w:lang w:val="en-US"/>
                </w:rPr>
                <w:t>refLayerFound = ref_layer_rps_present_flag[ i ]</w:t>
              </w:r>
            </w:ins>
          </w:p>
        </w:tc>
        <w:tc>
          <w:tcPr>
            <w:tcW w:w="1152" w:type="dxa"/>
          </w:tcPr>
          <w:p w:rsidR="0019281E" w:rsidRPr="00271BC3" w:rsidRDefault="0019281E" w:rsidP="0019281E">
            <w:pPr>
              <w:pStyle w:val="tablecell"/>
              <w:rPr>
                <w:ins w:id="1576" w:author="(v2)" w:date="2014-01-11T19:37:00Z"/>
                <w:highlight w:val="cyan"/>
                <w:lang w:val="en-US" w:eastAsia="ko-KR"/>
              </w:rPr>
            </w:pPr>
          </w:p>
        </w:tc>
      </w:tr>
      <w:tr w:rsidR="0019281E" w:rsidRPr="00271BC3" w:rsidTr="0019281E">
        <w:trPr>
          <w:cantSplit/>
          <w:trHeight w:val="289"/>
          <w:jc w:val="center"/>
          <w:ins w:id="1577" w:author="(v2)" w:date="2014-01-11T19:37:00Z"/>
        </w:trPr>
        <w:tc>
          <w:tcPr>
            <w:tcW w:w="7920" w:type="dxa"/>
          </w:tcPr>
          <w:p w:rsidR="0019281E" w:rsidRPr="00271BC3" w:rsidRDefault="0019281E" w:rsidP="0019281E">
            <w:pPr>
              <w:pStyle w:val="tablesyntax"/>
              <w:rPr>
                <w:ins w:id="1578" w:author="(v2)" w:date="2014-01-11T19:37:00Z"/>
                <w:rFonts w:ascii="Times New Roman" w:hAnsi="Times New Roman"/>
                <w:bCs/>
                <w:highlight w:val="cyan"/>
                <w:lang w:val="en-US"/>
              </w:rPr>
            </w:pPr>
            <w:ins w:id="1579"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if( ref_layer_rps_present_flag[ i ] )</w:t>
              </w:r>
            </w:ins>
          </w:p>
        </w:tc>
        <w:tc>
          <w:tcPr>
            <w:tcW w:w="1152" w:type="dxa"/>
          </w:tcPr>
          <w:p w:rsidR="0019281E" w:rsidRPr="00271BC3" w:rsidRDefault="0019281E" w:rsidP="0019281E">
            <w:pPr>
              <w:pStyle w:val="tablecell"/>
              <w:rPr>
                <w:ins w:id="1580" w:author="(v2)" w:date="2014-01-11T19:37:00Z"/>
                <w:highlight w:val="cyan"/>
                <w:lang w:val="en-US" w:eastAsia="ko-KR"/>
              </w:rPr>
            </w:pPr>
          </w:p>
        </w:tc>
      </w:tr>
      <w:tr w:rsidR="0019281E" w:rsidRPr="00271BC3" w:rsidTr="0019281E">
        <w:trPr>
          <w:cantSplit/>
          <w:trHeight w:val="289"/>
          <w:jc w:val="center"/>
          <w:ins w:id="1581" w:author="(v2)" w:date="2014-01-11T19:37:00Z"/>
        </w:trPr>
        <w:tc>
          <w:tcPr>
            <w:tcW w:w="7920" w:type="dxa"/>
          </w:tcPr>
          <w:p w:rsidR="0019281E" w:rsidRPr="00271BC3" w:rsidRDefault="0019281E" w:rsidP="0019281E">
            <w:pPr>
              <w:pStyle w:val="tablesyntax"/>
              <w:rPr>
                <w:ins w:id="1582" w:author="(v2)" w:date="2014-01-11T19:37:00Z"/>
                <w:rFonts w:ascii="Times New Roman" w:hAnsi="Times New Roman"/>
                <w:b/>
                <w:bCs/>
                <w:highlight w:val="cyan"/>
                <w:lang w:val="en-US"/>
              </w:rPr>
            </w:pPr>
            <w:ins w:id="1583"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highlight w:val="cyan"/>
                  <w:lang w:val="en-US" w:eastAsia="ko-KR"/>
                </w:rPr>
                <w:t>short_term_ref_pic_set( </w:t>
              </w:r>
              <w:r w:rsidRPr="00271BC3">
                <w:rPr>
                  <w:rFonts w:ascii="Times New Roman" w:hAnsi="Times New Roman"/>
                  <w:bCs/>
                  <w:highlight w:val="cyan"/>
                  <w:lang w:val="en-US"/>
                </w:rPr>
                <w:t>num_short_term_ref_pic_sets </w:t>
              </w:r>
              <w:r w:rsidRPr="00271BC3">
                <w:rPr>
                  <w:rFonts w:ascii="Times New Roman" w:hAnsi="Times New Roman"/>
                  <w:highlight w:val="cyan"/>
                  <w:lang w:val="en-US" w:eastAsia="ko-KR"/>
                </w:rPr>
                <w:t>)</w:t>
              </w:r>
            </w:ins>
          </w:p>
        </w:tc>
        <w:tc>
          <w:tcPr>
            <w:tcW w:w="1152" w:type="dxa"/>
          </w:tcPr>
          <w:p w:rsidR="0019281E" w:rsidRPr="00271BC3" w:rsidRDefault="0019281E" w:rsidP="0019281E">
            <w:pPr>
              <w:pStyle w:val="tablecell"/>
              <w:rPr>
                <w:ins w:id="1584" w:author="(v2)" w:date="2014-01-11T19:37:00Z"/>
                <w:highlight w:val="cyan"/>
                <w:lang w:val="en-US" w:eastAsia="ko-KR"/>
              </w:rPr>
            </w:pPr>
          </w:p>
        </w:tc>
      </w:tr>
      <w:tr w:rsidR="0019281E" w:rsidRPr="00983CFA" w:rsidTr="0019281E">
        <w:trPr>
          <w:cantSplit/>
          <w:trHeight w:val="289"/>
          <w:jc w:val="center"/>
          <w:ins w:id="1585" w:author="(v2)" w:date="2014-01-11T19:37:00Z"/>
        </w:trPr>
        <w:tc>
          <w:tcPr>
            <w:tcW w:w="7920" w:type="dxa"/>
          </w:tcPr>
          <w:p w:rsidR="0019281E" w:rsidRPr="00271BC3" w:rsidRDefault="0019281E" w:rsidP="0019281E">
            <w:pPr>
              <w:pStyle w:val="tablesyntax"/>
              <w:rPr>
                <w:ins w:id="1586" w:author="(v2)" w:date="2014-01-11T19:37:00Z"/>
                <w:rFonts w:ascii="Times New Roman" w:hAnsi="Times New Roman"/>
                <w:bCs/>
                <w:highlight w:val="cyan"/>
                <w:lang w:val="en-US"/>
              </w:rPr>
            </w:pPr>
            <w:ins w:id="1587"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w:t>
              </w:r>
            </w:ins>
          </w:p>
        </w:tc>
        <w:tc>
          <w:tcPr>
            <w:tcW w:w="1152" w:type="dxa"/>
          </w:tcPr>
          <w:p w:rsidR="0019281E" w:rsidRPr="00271BC3" w:rsidRDefault="0019281E" w:rsidP="0019281E">
            <w:pPr>
              <w:pStyle w:val="tablecell"/>
              <w:rPr>
                <w:ins w:id="1588" w:author="(v2)" w:date="2014-01-11T19:37:00Z"/>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9" w:name="_Ref351058069"/>
      <w:bookmarkStart w:id="1590" w:name="_Toc373499546"/>
      <w:bookmarkStart w:id="1591" w:name="_Toc373832723"/>
      <w:bookmarkStart w:id="1592" w:name="_Ref348090232"/>
      <w:r w:rsidRPr="00983CFA">
        <w:rPr>
          <w:lang w:val="en-US"/>
        </w:rPr>
        <w:t>Short-term reference picture set syntax</w:t>
      </w:r>
      <w:bookmarkEnd w:id="1589"/>
      <w:bookmarkEnd w:id="1590"/>
      <w:bookmarkEnd w:id="1591"/>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3" w:name="_Ref351058099"/>
      <w:bookmarkStart w:id="1594" w:name="_Toc373499547"/>
      <w:bookmarkStart w:id="1595" w:name="_Toc373832724"/>
      <w:r w:rsidRPr="00983CFA">
        <w:rPr>
          <w:lang w:val="en-US"/>
        </w:rPr>
        <w:t>Slice segment data syntax</w:t>
      </w:r>
      <w:bookmarkEnd w:id="1592"/>
      <w:bookmarkEnd w:id="1593"/>
      <w:bookmarkEnd w:id="1594"/>
      <w:bookmarkEnd w:id="159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96" w:name="_Toc373499548"/>
      <w:bookmarkStart w:id="1597" w:name="_Toc373832725"/>
      <w:r w:rsidRPr="00983CFA">
        <w:rPr>
          <w:lang w:val="en-US"/>
        </w:rPr>
        <w:t>Semantics</w:t>
      </w:r>
      <w:bookmarkEnd w:id="1596"/>
      <w:bookmarkEnd w:id="1597"/>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8" w:name="_Ref351058589"/>
      <w:bookmarkStart w:id="1599" w:name="_Toc373499549"/>
      <w:bookmarkStart w:id="1600" w:name="_Toc373832726"/>
      <w:bookmarkStart w:id="1601" w:name="_Ref348090008"/>
      <w:bookmarkStart w:id="1602" w:name="_Ref348090335"/>
      <w:r w:rsidRPr="00983CFA">
        <w:rPr>
          <w:lang w:val="en-US"/>
        </w:rPr>
        <w:t>General</w:t>
      </w:r>
      <w:bookmarkEnd w:id="1598"/>
      <w:bookmarkEnd w:id="1599"/>
      <w:bookmarkEnd w:id="160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3" w:name="_Ref351058186"/>
      <w:bookmarkStart w:id="1604" w:name="_Toc373499550"/>
      <w:bookmarkStart w:id="1605" w:name="_Toc373832727"/>
      <w:r w:rsidRPr="00983CFA">
        <w:rPr>
          <w:lang w:val="en-US"/>
        </w:rPr>
        <w:t>NAL unit semantics</w:t>
      </w:r>
      <w:bookmarkEnd w:id="1601"/>
      <w:bookmarkEnd w:id="1602"/>
      <w:bookmarkEnd w:id="1603"/>
      <w:bookmarkEnd w:id="1604"/>
      <w:bookmarkEnd w:id="160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w:t>
      </w:r>
      <w:r w:rsidRPr="000378DD">
        <w:rPr>
          <w:bCs/>
          <w:lang w:val="en-US"/>
        </w:rPr>
        <w:lastRenderedPageBreak/>
        <w:t xml:space="preserve">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lastRenderedPageBreak/>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6" w:name="_Ref363159861"/>
      <w:bookmarkStart w:id="1607" w:name="_Toc373499551"/>
      <w:bookmarkStart w:id="1608" w:name="_Toc373832728"/>
      <w:r w:rsidRPr="00983CFA">
        <w:rPr>
          <w:lang w:val="en-US"/>
        </w:rPr>
        <w:t>Raw byte sequence payloads, trailing bits, and byte alignment semantics</w:t>
      </w:r>
      <w:bookmarkEnd w:id="1606"/>
      <w:bookmarkEnd w:id="1607"/>
      <w:bookmarkEnd w:id="1608"/>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9" w:name="_Ref348090354"/>
      <w:r w:rsidRPr="00983CFA">
        <w:rPr>
          <w:lang w:val="en-US"/>
        </w:rPr>
        <w:t>Video parameter set RBSP semantics</w:t>
      </w:r>
      <w:bookmarkEnd w:id="1609"/>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w:t>
      </w:r>
      <w:r w:rsidRPr="00983CFA">
        <w:rPr>
          <w:lang w:val="en-US"/>
        </w:rPr>
        <w:lastRenderedPageBreak/>
        <w:t xml:space="preserve">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610"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610"/>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1pt;height:29.2pt" o:ole="">
            <v:imagedata r:id="rId29" o:title=""/>
          </v:shape>
          <o:OLEObject Type="Embed" ProgID="Equation.3" ShapeID="_x0000_i1028" DrawAspect="Content" ObjectID="_1451138692" r:id="rId30"/>
        </w:object>
      </w:r>
      <w:r w:rsidRPr="00983CFA">
        <w:rPr>
          <w:rFonts w:eastAsia="Batang"/>
          <w:bCs/>
          <w:sz w:val="20"/>
          <w:szCs w:val="20"/>
          <w:lang w:val="en-US" w:eastAsia="ko-KR"/>
        </w:rPr>
        <w:tab/>
        <w:t>(</w:t>
      </w:r>
      <w:bookmarkStart w:id="1611" w:name="F"/>
      <w:r w:rsidRPr="00983CFA">
        <w:rPr>
          <w:rFonts w:eastAsia="Batang"/>
          <w:bCs/>
          <w:sz w:val="20"/>
          <w:szCs w:val="20"/>
          <w:lang w:val="en-US" w:eastAsia="ko-KR"/>
        </w:rPr>
        <w:t>F</w:t>
      </w:r>
      <w:bookmarkEnd w:id="1611"/>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612" w:name="_Ref366745143"/>
      <w:bookmarkStart w:id="1613" w:name="_Ref373340294"/>
      <w:r w:rsidRPr="00912A79">
        <w:lastRenderedPageBreak/>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612"/>
      <w:r>
        <w:fldChar w:fldCharType="begin" w:fldLock="1"/>
      </w:r>
      <w:r>
        <w:instrText xml:space="preserve"> SEQ Table \* ARABIC \s 1 </w:instrText>
      </w:r>
      <w:r>
        <w:fldChar w:fldCharType="separate"/>
      </w:r>
      <w:r>
        <w:t>2</w:t>
      </w:r>
      <w:r>
        <w:fldChar w:fldCharType="end"/>
      </w:r>
      <w:bookmarkEnd w:id="1613"/>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lastRenderedPageBreak/>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plus 1 specifies the maximum number of temporal sub-layers that may be present in 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lastRenderedPageBreak/>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614"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lastRenderedPageBreak/>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615"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xml:space="preserve">] for k </w:t>
      </w:r>
      <w:r w:rsidRPr="003B4783">
        <w:rPr>
          <w:lang w:eastAsia="ko-KR"/>
        </w:rPr>
        <w:lastRenderedPageBreak/>
        <w:t>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16"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lastRenderedPageBreak/>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lastRenderedPageBreak/>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lastRenderedPageBreak/>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lastRenderedPageBreak/>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lastRenderedPageBreak/>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semantics</w:t>
      </w:r>
      <w:bookmarkEnd w:id="1614"/>
      <w:bookmarkEnd w:id="1615"/>
      <w:bookmarkEnd w:id="1616"/>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lastRenderedPageBreak/>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617"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617"/>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lastRenderedPageBreak/>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18" w:name="_Ref363161717"/>
      <w:bookmarkStart w:id="1619" w:name="_Ref348090366"/>
      <w:r w:rsidRPr="00983CFA">
        <w:rPr>
          <w:lang w:val="en-US"/>
        </w:rPr>
        <w:t xml:space="preserve">Sequence parameter set </w:t>
      </w:r>
      <w:r>
        <w:rPr>
          <w:lang w:val="en-US"/>
        </w:rPr>
        <w:t xml:space="preserve">multilayer </w:t>
      </w:r>
      <w:r w:rsidRPr="00983CFA">
        <w:rPr>
          <w:lang w:val="en-US"/>
        </w:rPr>
        <w:t>extension semantics</w:t>
      </w:r>
      <w:bookmarkEnd w:id="1618"/>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AF0420" w:rsidRPr="00AF0420" w:rsidRDefault="00AF0420" w:rsidP="000B06B6">
      <w:pPr>
        <w:pStyle w:val="3N"/>
        <w:rPr>
          <w:ins w:id="1620" w:author="(v2)" w:date="2014-01-13T17:00:00Z"/>
          <w:bCs/>
        </w:rPr>
      </w:pPr>
      <w:ins w:id="1621" w:author="(v2)" w:date="2014-01-13T17:00:00Z">
        <w:r>
          <w:rPr>
            <w:rFonts w:eastAsia="Batang"/>
            <w:b/>
            <w:bCs/>
            <w:lang w:val="en-US" w:eastAsia="ko-KR"/>
          </w:rPr>
          <w:t>sps_ref_layer_rps_enabled_flag</w:t>
        </w:r>
      </w:ins>
      <w:ins w:id="1622" w:author="(v2)" w:date="2014-01-13T17:01:00Z">
        <w:r>
          <w:rPr>
            <w:rFonts w:eastAsia="Batang"/>
            <w:bCs/>
            <w:lang w:val="en-US" w:eastAsia="ko-KR"/>
          </w:rPr>
          <w:t xml:space="preserve"> equal to 1 specifies that </w:t>
        </w:r>
      </w:ins>
      <w:ins w:id="1623" w:author="(v2)" w:date="2014-01-13T17:03:00Z">
        <w:r>
          <w:rPr>
            <w:rFonts w:eastAsia="Batang"/>
            <w:bCs/>
            <w:lang w:val="en-US" w:eastAsia="ko-KR"/>
          </w:rPr>
          <w:t xml:space="preserve">one or more </w:t>
        </w:r>
      </w:ins>
      <w:ins w:id="1624" w:author="(v2)" w:date="2014-01-13T17:02:00Z">
        <w:r w:rsidRPr="00AF0420">
          <w:rPr>
            <w:rFonts w:eastAsia="Batang"/>
            <w:bCs/>
            <w:lang w:val="en-US" w:eastAsia="ko-KR"/>
          </w:rPr>
          <w:t>ref_layer_rps_present_flag[ i ]</w:t>
        </w:r>
      </w:ins>
      <w:ins w:id="1625" w:author="(v2)" w:date="2014-01-13T17:03:00Z">
        <w:r>
          <w:rPr>
            <w:rFonts w:eastAsia="Batang"/>
            <w:bCs/>
            <w:lang w:val="en-US" w:eastAsia="ko-KR"/>
          </w:rPr>
          <w:t xml:space="preserve"> syntax elements are present in slice headers of </w:t>
        </w:r>
      </w:ins>
      <w:ins w:id="1626" w:author="(v2)" w:date="2014-01-13T17:05:00Z">
        <w:r>
          <w:rPr>
            <w:rFonts w:eastAsia="Batang"/>
            <w:bCs/>
            <w:lang w:val="en-US" w:eastAsia="ko-KR"/>
          </w:rPr>
          <w:t xml:space="preserve">pictures with nuh_layer_id equal to nuhLayerId such that NumDirectRefLayers[ nuhLayerId ] is greater than 0. </w:t>
        </w:r>
      </w:ins>
      <w:proofErr w:type="gramStart"/>
      <w:ins w:id="1627" w:author="(v2)" w:date="2014-01-13T17:08:00Z">
        <w:r w:rsidRPr="00AF0420">
          <w:rPr>
            <w:rFonts w:eastAsia="Batang"/>
            <w:bCs/>
            <w:lang w:val="en-US" w:eastAsia="ko-KR"/>
          </w:rPr>
          <w:t>sps_ref_layer_rps_enabled_flag</w:t>
        </w:r>
        <w:proofErr w:type="gramEnd"/>
        <w:r>
          <w:rPr>
            <w:rFonts w:eastAsia="Batang"/>
            <w:bCs/>
            <w:lang w:val="en-US" w:eastAsia="ko-KR"/>
          </w:rPr>
          <w:t xml:space="preserve"> equal to 0 specifies that </w:t>
        </w:r>
      </w:ins>
      <w:ins w:id="1628" w:author="(v2)" w:date="2014-01-13T17:09:00Z">
        <w:r>
          <w:rPr>
            <w:rFonts w:eastAsia="Batang"/>
            <w:bCs/>
            <w:lang w:val="en-US" w:eastAsia="ko-KR"/>
          </w:rPr>
          <w:t>reference-layer short-term reference picture sets are not included in slice headers for which this SPS is the active SPS</w:t>
        </w:r>
      </w:ins>
      <w:ins w:id="1629" w:author="(v2)" w:date="2014-01-13T17:08:00Z">
        <w:r>
          <w:rPr>
            <w:rFonts w:eastAsia="Batang"/>
            <w:bCs/>
            <w:lang w:val="en-US" w:eastAsia="ko-KR"/>
          </w:rPr>
          <w:t>.</w:t>
        </w:r>
      </w:ins>
      <w:ins w:id="1630" w:author="(v2)" w:date="2014-01-13T17:12:00Z">
        <w:r w:rsidR="00625528">
          <w:rPr>
            <w:rFonts w:eastAsia="Batang"/>
            <w:bCs/>
            <w:lang w:val="en-US" w:eastAsia="ko-KR"/>
          </w:rPr>
          <w:t xml:space="preserve"> When not present, the value of sps_ref_layer_rps_enabled_flag is inferred to be equal to 0.</w:t>
        </w:r>
      </w:ins>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lastRenderedPageBreak/>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1" w:name="_Ref363161326"/>
      <w:r w:rsidRPr="00983CFA">
        <w:rPr>
          <w:lang w:val="en-US"/>
        </w:rPr>
        <w:t>Picture parameter set RBSP semantics</w:t>
      </w:r>
      <w:bookmarkEnd w:id="1619"/>
      <w:bookmarkEnd w:id="1631"/>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632"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3" w:name="_Ref363161328"/>
      <w:r w:rsidRPr="00983CFA">
        <w:rPr>
          <w:lang w:val="en-US"/>
        </w:rPr>
        <w:t>Supplemental enhancement information RBSP semantics</w:t>
      </w:r>
      <w:bookmarkEnd w:id="1632"/>
      <w:bookmarkEnd w:id="1633"/>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4" w:name="_Ref348090372"/>
      <w:r w:rsidRPr="00983CFA">
        <w:rPr>
          <w:lang w:val="en-US"/>
        </w:rPr>
        <w:t>Access unit delimiter RBSP semantics</w:t>
      </w:r>
      <w:bookmarkEnd w:id="1634"/>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5" w:name="_Ref348090373"/>
      <w:r w:rsidRPr="00983CFA">
        <w:rPr>
          <w:lang w:val="en-US"/>
        </w:rPr>
        <w:lastRenderedPageBreak/>
        <w:t>End of sequence RBSP semantics</w:t>
      </w:r>
      <w:bookmarkEnd w:id="1635"/>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6" w:name="_Ref348090375"/>
      <w:r w:rsidRPr="00983CFA">
        <w:rPr>
          <w:lang w:val="en-US"/>
        </w:rPr>
        <w:t>End of bitstream RBSP semantics</w:t>
      </w:r>
      <w:bookmarkEnd w:id="1636"/>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7" w:name="_Ref348090378"/>
      <w:r w:rsidRPr="00983CFA">
        <w:rPr>
          <w:lang w:val="en-US"/>
        </w:rPr>
        <w:t>Filler data RBSP semantics</w:t>
      </w:r>
      <w:bookmarkEnd w:id="1637"/>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8" w:name="_Ref348090379"/>
      <w:r w:rsidRPr="00983CFA">
        <w:rPr>
          <w:lang w:val="en-US"/>
        </w:rPr>
        <w:t>Slice segment layer RBSP semantics</w:t>
      </w:r>
      <w:bookmarkEnd w:id="1638"/>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9" w:name="_Ref348090382"/>
      <w:r w:rsidRPr="00983CFA">
        <w:rPr>
          <w:lang w:val="en-US"/>
        </w:rPr>
        <w:t>RBSP slice segment trailing bits semantics</w:t>
      </w:r>
      <w:bookmarkEnd w:id="1639"/>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0" w:name="_Ref348090386"/>
      <w:r w:rsidRPr="00983CFA">
        <w:rPr>
          <w:lang w:val="en-US"/>
        </w:rPr>
        <w:t>RBSP trailing bits semantics</w:t>
      </w:r>
      <w:bookmarkEnd w:id="1640"/>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1" w:name="_Ref348090388"/>
      <w:r w:rsidRPr="00983CFA">
        <w:rPr>
          <w:lang w:val="en-US"/>
        </w:rPr>
        <w:t>Byte alignment semantics</w:t>
      </w:r>
      <w:bookmarkEnd w:id="1641"/>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2" w:name="_Ref348090389"/>
      <w:bookmarkStart w:id="1643" w:name="_Toc373499552"/>
      <w:bookmarkStart w:id="1644" w:name="_Toc373832729"/>
      <w:r w:rsidRPr="00983CFA">
        <w:rPr>
          <w:lang w:val="en-US"/>
        </w:rPr>
        <w:t>Profile, tier and level semantics</w:t>
      </w:r>
      <w:bookmarkEnd w:id="1642"/>
      <w:bookmarkEnd w:id="1643"/>
      <w:bookmarkEnd w:id="1644"/>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lastRenderedPageBreak/>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5" w:name="_Ref348090392"/>
      <w:bookmarkStart w:id="1646" w:name="_Toc373499553"/>
      <w:bookmarkStart w:id="1647" w:name="_Toc373832730"/>
      <w:r w:rsidRPr="00983CFA">
        <w:rPr>
          <w:lang w:val="en-US"/>
        </w:rPr>
        <w:t>Scaling list data semantics</w:t>
      </w:r>
      <w:bookmarkEnd w:id="1645"/>
      <w:bookmarkEnd w:id="1646"/>
      <w:bookmarkEnd w:id="1647"/>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8" w:name="_Ref348090398"/>
      <w:bookmarkStart w:id="1649" w:name="_Toc373499554"/>
      <w:bookmarkStart w:id="1650" w:name="_Toc373832731"/>
      <w:r w:rsidRPr="00983CFA">
        <w:rPr>
          <w:lang w:val="en-US"/>
        </w:rPr>
        <w:t>Supplemental enhancement information message semantics</w:t>
      </w:r>
      <w:bookmarkEnd w:id="1648"/>
      <w:bookmarkEnd w:id="1649"/>
      <w:bookmarkEnd w:id="1650"/>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1" w:name="_Ref348090400"/>
      <w:bookmarkStart w:id="1652" w:name="_Toc373499555"/>
      <w:bookmarkStart w:id="1653" w:name="_Toc373832732"/>
      <w:r w:rsidRPr="00983CFA">
        <w:rPr>
          <w:lang w:val="en-US"/>
        </w:rPr>
        <w:t>Slice segment header semantics</w:t>
      </w:r>
      <w:bookmarkEnd w:id="1651"/>
      <w:bookmarkEnd w:id="1652"/>
      <w:bookmarkEnd w:id="1653"/>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4" w:name="_Ref348090412"/>
      <w:r w:rsidRPr="00983CFA">
        <w:rPr>
          <w:lang w:val="en-US"/>
        </w:rPr>
        <w:t>General slice segment header semantics</w:t>
      </w:r>
      <w:bookmarkEnd w:id="1654"/>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lastRenderedPageBreak/>
        <w:t>num_inter_layer_ref_pics_minus1</w:t>
      </w:r>
      <w:proofErr w:type="gramEnd"/>
      <w:r w:rsidRPr="00983CFA">
        <w:rPr>
          <w:lang w:val="en-US" w:eastAsia="ko-KR"/>
        </w:rPr>
        <w:t xml:space="preserve"> plus 1 specifies the number of pictures </w:t>
      </w:r>
      <w:ins w:id="1655" w:author="(v2)" w:date="2014-01-11T21:13:00Z">
        <w:r w:rsidR="009442FA">
          <w:rPr>
            <w:lang w:val="en-US" w:eastAsia="ko-KR"/>
          </w:rPr>
          <w:t xml:space="preserve">of the current access unit </w:t>
        </w:r>
      </w:ins>
      <w:r w:rsidRPr="00983CFA">
        <w:rPr>
          <w:lang w:val="en-US" w:eastAsia="ko-KR"/>
        </w:rPr>
        <w:t xml:space="preserve">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9442FA" w:rsidRDefault="009442FA" w:rsidP="009442FA">
      <w:pPr>
        <w:rPr>
          <w:ins w:id="1656" w:author="(v2)" w:date="2014-01-11T21:14:00Z"/>
          <w:bCs/>
          <w:lang w:val="en-US" w:eastAsia="ko-KR"/>
        </w:rPr>
      </w:pPr>
      <w:bookmarkStart w:id="1657" w:name="_Ref348090415"/>
      <w:bookmarkStart w:id="1658" w:name="_GoBack"/>
      <w:ins w:id="1659" w:author="(v2)" w:date="2014-01-11T21:14:00Z">
        <w:r w:rsidRPr="00F10E70">
          <w:rPr>
            <w:b/>
            <w:bCs/>
            <w:lang w:val="en-US" w:eastAsia="ko-KR"/>
          </w:rPr>
          <w:t>ref_layer_rps_present_flag</w:t>
        </w:r>
        <w:r w:rsidRPr="00F10E70">
          <w:rPr>
            <w:bCs/>
            <w:lang w:val="en-US" w:eastAsia="ko-KR"/>
          </w:rPr>
          <w:t>[ i ]</w:t>
        </w:r>
        <w:r>
          <w:rPr>
            <w:bCs/>
            <w:lang w:val="en-US" w:eastAsia="ko-KR"/>
          </w:rPr>
          <w:t xml:space="preserve"> equal to 0 specifies that no </w:t>
        </w:r>
        <w:r w:rsidRPr="00F10E70">
          <w:rPr>
            <w:bCs/>
            <w:lang w:val="en-US" w:eastAsia="ko-KR"/>
          </w:rPr>
          <w:t>short_term_ref_pic_set</w:t>
        </w:r>
        <w:r>
          <w:rPr>
            <w:bCs/>
            <w:lang w:val="en-US" w:eastAsia="ko-KR"/>
          </w:rPr>
          <w:t xml:space="preserve">( ) syntax structure is provided for the direct reference layer with nuh_layer_id equal to RefLayerId[ nuh_layer_id ][ i ]. ref_layer_rps_present_flag[ i ] equal to 1 specifies that a </w:t>
        </w:r>
        <w:r w:rsidRPr="00F10E70">
          <w:rPr>
            <w:bCs/>
            <w:lang w:val="en-US" w:eastAsia="ko-KR"/>
          </w:rPr>
          <w:t>short_term_ref_pic_set</w:t>
        </w:r>
        <w:r>
          <w:rPr>
            <w:bCs/>
            <w:lang w:val="en-US" w:eastAsia="ko-KR"/>
          </w:rPr>
          <w:t>( ) syntax structure is provided for the direct reference layer with nuh_layer_id equal to RefLayerId[ nuh_layer_id ][ i ]</w:t>
        </w:r>
      </w:ins>
      <w:ins w:id="1660" w:author="(v2)" w:date="2014-01-11T21:15:00Z">
        <w:r>
          <w:rPr>
            <w:bCs/>
            <w:lang w:val="en-US" w:eastAsia="ko-KR"/>
          </w:rPr>
          <w:t xml:space="preserve"> and referred to as a reference-layer short-term reference picture set</w:t>
        </w:r>
      </w:ins>
      <w:ins w:id="1661" w:author="(v2)" w:date="2014-01-11T21:14:00Z">
        <w:r>
          <w:rPr>
            <w:bCs/>
            <w:lang w:val="en-US" w:eastAsia="ko-KR"/>
          </w:rPr>
          <w:t>. When ref_layer_rps_present_flag</w:t>
        </w:r>
        <w:proofErr w:type="gramStart"/>
        <w:r>
          <w:rPr>
            <w:bCs/>
            <w:lang w:val="en-US" w:eastAsia="ko-KR"/>
          </w:rPr>
          <w:t>[ i</w:t>
        </w:r>
        <w:proofErr w:type="gramEnd"/>
        <w:r>
          <w:rPr>
            <w:bCs/>
            <w:lang w:val="en-US" w:eastAsia="ko-KR"/>
          </w:rPr>
          <w:t xml:space="preserve"> ] is not present, it is inferred to be equal to 0. </w:t>
        </w:r>
      </w:ins>
    </w:p>
    <w:p w:rsidR="009442FA" w:rsidRDefault="009442FA" w:rsidP="009442FA">
      <w:pPr>
        <w:rPr>
          <w:ins w:id="1662" w:author="(v2)" w:date="2014-01-11T21:14:00Z"/>
          <w:lang w:val="en-US" w:eastAsia="ko-KR"/>
        </w:rPr>
      </w:pPr>
      <w:ins w:id="1663" w:author="(v2)" w:date="2014-01-11T21:14:00Z">
        <w:r w:rsidRPr="00983CFA">
          <w:rPr>
            <w:lang w:val="en-US" w:eastAsia="ko-KR"/>
          </w:rPr>
          <w:t>All slices of a coded pict</w:t>
        </w:r>
        <w:r>
          <w:rPr>
            <w:lang w:val="en-US" w:eastAsia="ko-KR"/>
          </w:rPr>
          <w:t xml:space="preserve">ure shall have the same values of ref_layer_rps_present_flag[ i ] and the same content in the </w:t>
        </w:r>
        <w:r w:rsidRPr="00F10E70">
          <w:rPr>
            <w:bCs/>
            <w:lang w:val="en-US" w:eastAsia="ko-KR"/>
          </w:rPr>
          <w:t>short_term_ref_pic_set</w:t>
        </w:r>
        <w:r>
          <w:rPr>
            <w:bCs/>
            <w:lang w:val="en-US" w:eastAsia="ko-KR"/>
          </w:rPr>
          <w:t>( ) syntax structure for the direct reference layer with nuh_layer_id equal to RefLayerId[ nuh_layer_id ][ i ]</w:t>
        </w:r>
        <w:r w:rsidRPr="00983CFA">
          <w:rPr>
            <w:lang w:val="en-US" w:eastAsia="ko-KR"/>
          </w:rPr>
          <w:t>.</w:t>
        </w:r>
      </w:ins>
    </w:p>
    <w:p w:rsidR="009442FA" w:rsidRPr="00983CFA" w:rsidRDefault="009442FA" w:rsidP="009442FA">
      <w:pPr>
        <w:rPr>
          <w:ins w:id="1664" w:author="(v2)" w:date="2014-01-11T21:14:00Z"/>
          <w:lang w:val="en-US" w:eastAsia="ko-KR"/>
        </w:rPr>
      </w:pPr>
      <w:ins w:id="1665" w:author="(v2)" w:date="2014-01-11T21:14:00Z">
        <w:r>
          <w:rPr>
            <w:lang w:val="en-US" w:eastAsia="ko-KR"/>
          </w:rPr>
          <w:t xml:space="preserve">For the short_term_ref_pic_set( ) syntax structure, the decoding process for reference picture set in subclause </w:t>
        </w:r>
        <w:r>
          <w:rPr>
            <w:lang w:val="en-US" w:eastAsia="ko-KR"/>
          </w:rPr>
          <w:fldChar w:fldCharType="begin"/>
        </w:r>
        <w:r>
          <w:rPr>
            <w:lang w:val="en-US" w:eastAsia="ko-KR"/>
          </w:rPr>
          <w:instrText xml:space="preserve"> REF _Ref363319770 \r \h </w:instrText>
        </w:r>
      </w:ins>
      <w:r>
        <w:rPr>
          <w:lang w:val="en-US" w:eastAsia="ko-KR"/>
        </w:rPr>
      </w:r>
      <w:ins w:id="1666" w:author="(v2)" w:date="2014-01-11T21:14:00Z">
        <w:r>
          <w:rPr>
            <w:lang w:val="en-US" w:eastAsia="ko-KR"/>
          </w:rPr>
          <w:fldChar w:fldCharType="separate"/>
        </w:r>
        <w:r>
          <w:rPr>
            <w:lang w:val="en-US" w:eastAsia="ko-KR"/>
          </w:rPr>
          <w:t>F.8.3.2</w:t>
        </w:r>
        <w:r>
          <w:rPr>
            <w:lang w:val="en-US" w:eastAsia="ko-KR"/>
          </w:rPr>
          <w:fldChar w:fldCharType="end"/>
        </w:r>
        <w:r>
          <w:rPr>
            <w:lang w:val="en-US" w:eastAsia="ko-KR"/>
          </w:rPr>
          <w:t xml:space="preserve"> is invoked with the modifications of assigning currPicLayerId equal to </w:t>
        </w:r>
        <w:r>
          <w:rPr>
            <w:bCs/>
            <w:lang w:val="en-US" w:eastAsia="ko-KR"/>
          </w:rPr>
          <w:t xml:space="preserve">RefLayerId[ nuh_layer_id ][ i ] and not changing marking of any pictures to </w:t>
        </w:r>
        <w:r w:rsidRPr="00983CFA">
          <w:rPr>
            <w:lang w:val="en-US"/>
          </w:rPr>
          <w:t>"unused for reference" or "used for long-term reference"</w:t>
        </w:r>
        <w:r>
          <w:rPr>
            <w:lang w:val="en-US"/>
          </w:rPr>
          <w:t xml:space="preserve">. It is a requirement of bitstream conformance that the resulting lists </w:t>
        </w:r>
        <w:r w:rsidRPr="00983CFA">
          <w:rPr>
            <w:lang w:val="en-US" w:eastAsia="ko-KR"/>
          </w:rPr>
          <w:t>PocStFoll, PocLtCurr, and PocLtFoll</w:t>
        </w:r>
        <w:r>
          <w:rPr>
            <w:lang w:val="en-US" w:eastAsia="ko-KR"/>
          </w:rPr>
          <w:t xml:space="preserve"> are empty. The resulting lists </w:t>
        </w:r>
        <w:r w:rsidRPr="00983CFA">
          <w:rPr>
            <w:lang w:val="en-US" w:eastAsia="ko-KR"/>
          </w:rPr>
          <w:t>PocStCurrBe</w:t>
        </w:r>
        <w:r>
          <w:rPr>
            <w:lang w:val="en-US" w:eastAsia="ko-KR"/>
          </w:rPr>
          <w:t xml:space="preserve">fore </w:t>
        </w:r>
        <w:r>
          <w:rPr>
            <w:lang w:val="en-US" w:eastAsia="ko-KR"/>
          </w:rPr>
          <w:lastRenderedPageBreak/>
          <w:t xml:space="preserve">and </w:t>
        </w:r>
        <w:r w:rsidRPr="00983CFA">
          <w:rPr>
            <w:lang w:val="en-US" w:eastAsia="ko-KR"/>
          </w:rPr>
          <w:t>PocStCurrAfter</w:t>
        </w:r>
        <w:r>
          <w:rPr>
            <w:lang w:val="en-US" w:eastAsia="ko-KR"/>
          </w:rPr>
          <w:t xml:space="preserve"> are assigned to variables RefLayer</w:t>
        </w:r>
        <w:r w:rsidRPr="00983CFA">
          <w:rPr>
            <w:lang w:val="en-US" w:eastAsia="ko-KR"/>
          </w:rPr>
          <w:t>PocStCurrBe</w:t>
        </w:r>
        <w:r>
          <w:rPr>
            <w:lang w:val="en-US" w:eastAsia="ko-KR"/>
          </w:rPr>
          <w:t>fore</w:t>
        </w:r>
        <w:proofErr w:type="gramStart"/>
        <w:r>
          <w:rPr>
            <w:lang w:val="en-US" w:eastAsia="ko-KR"/>
          </w:rPr>
          <w:t>[ i</w:t>
        </w:r>
        <w:proofErr w:type="gramEnd"/>
        <w:r>
          <w:rPr>
            <w:lang w:val="en-US" w:eastAsia="ko-KR"/>
          </w:rPr>
          <w:t> ] and RefLayer</w:t>
        </w:r>
        <w:r w:rsidRPr="00983CFA">
          <w:rPr>
            <w:lang w:val="en-US" w:eastAsia="ko-KR"/>
          </w:rPr>
          <w:t>PocStCurrAfter</w:t>
        </w:r>
        <w:r>
          <w:rPr>
            <w:lang w:val="en-US" w:eastAsia="ko-KR"/>
          </w:rPr>
          <w:t>[ i ]. For the purpose of decoding the current picture, the pictures identified by the lists RefLayer</w:t>
        </w:r>
        <w:r w:rsidRPr="00983CFA">
          <w:rPr>
            <w:lang w:val="en-US" w:eastAsia="ko-KR"/>
          </w:rPr>
          <w:t>PocStCurrBe</w:t>
        </w:r>
        <w:r>
          <w:rPr>
            <w:lang w:val="en-US" w:eastAsia="ko-KR"/>
          </w:rPr>
          <w:t>fore[ i ] and RefLayer</w:t>
        </w:r>
        <w:r w:rsidRPr="00983CFA">
          <w:rPr>
            <w:lang w:val="en-US" w:eastAsia="ko-KR"/>
          </w:rPr>
          <w:t>PocStCurrAfter</w:t>
        </w:r>
        <w:r>
          <w:rPr>
            <w:lang w:val="en-US" w:eastAsia="ko-KR"/>
          </w:rPr>
          <w:t xml:space="preserve">[ i ] are temporarily marked as "used for long-term reference", while their previous marking is restored after the decoding of the current picture. The resulting variables NumPocStCurrBefore and </w:t>
        </w:r>
        <w:r w:rsidRPr="00983CFA">
          <w:rPr>
            <w:lang w:val="en-US" w:eastAsia="ko-KR"/>
          </w:rPr>
          <w:t>NumPocStCurrAfter</w:t>
        </w:r>
        <w:r>
          <w:rPr>
            <w:lang w:val="en-US" w:eastAsia="ko-KR"/>
          </w:rPr>
          <w:t xml:space="preserve"> are assigned to variables RefLayerNumPocStCurrBefore</w:t>
        </w:r>
        <w:proofErr w:type="gramStart"/>
        <w:r>
          <w:rPr>
            <w:lang w:val="en-US" w:eastAsia="ko-KR"/>
          </w:rPr>
          <w:t>[ i</w:t>
        </w:r>
        <w:proofErr w:type="gramEnd"/>
        <w:r>
          <w:rPr>
            <w:lang w:val="en-US" w:eastAsia="ko-KR"/>
          </w:rPr>
          <w:t> ] and RefLayer</w:t>
        </w:r>
        <w:r w:rsidRPr="00983CFA">
          <w:rPr>
            <w:lang w:val="en-US" w:eastAsia="ko-KR"/>
          </w:rPr>
          <w:t>NumPocStCurrAfter</w:t>
        </w:r>
        <w:r>
          <w:rPr>
            <w:lang w:val="en-US" w:eastAsia="ko-KR"/>
          </w:rPr>
          <w:t>[ i ].</w:t>
        </w:r>
      </w:ins>
    </w:p>
    <w:p w:rsidR="009442FA" w:rsidRDefault="009442FA" w:rsidP="009442FA">
      <w:pPr>
        <w:rPr>
          <w:ins w:id="1667" w:author="(v2)" w:date="2014-01-11T21:26:00Z"/>
          <w:lang w:val="en-US" w:eastAsia="ko-KR"/>
        </w:rPr>
      </w:pPr>
      <w:ins w:id="1668" w:author="(v2)" w:date="2014-01-11T21:14:00Z">
        <w:r>
          <w:rPr>
            <w:lang w:val="en-US" w:eastAsia="ko-KR"/>
          </w:rPr>
          <w:t>When num_inter_layer_ref_pics is equal to 0 (i.e. when no ref_layer_rps_present_flag</w:t>
        </w:r>
        <w:proofErr w:type="gramStart"/>
        <w:r>
          <w:rPr>
            <w:lang w:val="en-US" w:eastAsia="ko-KR"/>
          </w:rPr>
          <w:t>[ i</w:t>
        </w:r>
        <w:proofErr w:type="gramEnd"/>
        <w:r>
          <w:rPr>
            <w:lang w:val="en-US" w:eastAsia="ko-KR"/>
          </w:rPr>
          <w:t> ] is present), the variable NumActiveDiagRefLayerPics is set equal to 0. When ref_layer_rps_present_flag</w:t>
        </w:r>
        <w:proofErr w:type="gramStart"/>
        <w:r>
          <w:rPr>
            <w:lang w:val="en-US" w:eastAsia="ko-KR"/>
          </w:rPr>
          <w:t>[ i</w:t>
        </w:r>
        <w:proofErr w:type="gramEnd"/>
        <w:r>
          <w:rPr>
            <w:lang w:val="en-US" w:eastAsia="ko-KR"/>
          </w:rPr>
          <w:t xml:space="preserve"> ] is equal to 1, the variable NumActiveDiagRefLayerPics is set equal to </w:t>
        </w:r>
        <w:r w:rsidRPr="003A0804">
          <w:rPr>
            <w:lang w:val="en-US" w:eastAsia="ko-KR"/>
          </w:rPr>
          <w:t>RefLayerNumPocStCurrBefore[ i ] + RefLayerNumPocStCurrAfter[ i ]</w:t>
        </w:r>
        <w:r>
          <w:rPr>
            <w:lang w:val="en-US" w:eastAsia="ko-KR"/>
          </w:rPr>
          <w:t>.</w:t>
        </w:r>
      </w:ins>
    </w:p>
    <w:p w:rsidR="009547A7" w:rsidRDefault="009547A7" w:rsidP="009442FA">
      <w:pPr>
        <w:rPr>
          <w:ins w:id="1669" w:author="(v2)" w:date="2014-01-11T21:26:00Z"/>
          <w:lang w:val="en-US" w:eastAsia="ko-KR"/>
        </w:rPr>
      </w:pPr>
      <w:ins w:id="1670" w:author="(v2)" w:date="2014-01-11T21:26:00Z">
        <w:r>
          <w:rPr>
            <w:lang w:val="en-US" w:eastAsia="ko-KR"/>
          </w:rPr>
          <w:t>[Ed. (MH): For a design option allowing diagonal inter-layer prediction from more than one direct reference layer, NumActiveDiagRefLayerPics is derived as follows</w:t>
        </w:r>
      </w:ins>
      <w:ins w:id="1671" w:author="(v2)" w:date="2014-01-11T21:27:00Z">
        <w:r>
          <w:rPr>
            <w:lang w:val="en-US" w:eastAsia="ko-KR"/>
          </w:rPr>
          <w:t>:</w:t>
        </w:r>
      </w:ins>
    </w:p>
    <w:p w:rsidR="009547A7" w:rsidRPr="00983CFA" w:rsidRDefault="009547A7" w:rsidP="009547A7">
      <w:pPr>
        <w:rPr>
          <w:ins w:id="1672" w:author="(v2)" w:date="2014-01-11T21:27:00Z"/>
          <w:lang w:val="en-US" w:eastAsia="ko-KR"/>
        </w:rPr>
      </w:pPr>
      <w:ins w:id="1673" w:author="(v2)" w:date="2014-01-11T21:27:00Z">
        <w:r>
          <w:rPr>
            <w:lang w:val="en-US" w:eastAsia="ko-KR"/>
          </w:rPr>
          <w:t>The variable NumActiveDiagRefLayerPics is derived as follows</w:t>
        </w:r>
      </w:ins>
    </w:p>
    <w:p w:rsidR="009547A7" w:rsidRDefault="009547A7" w:rsidP="009547A7">
      <w:pPr>
        <w:ind w:left="360"/>
        <w:jc w:val="left"/>
        <w:rPr>
          <w:ins w:id="1674" w:author="(v2)" w:date="2014-01-11T21:27:00Z"/>
          <w:rFonts w:eastAsia="Batang"/>
          <w:bCs/>
          <w:lang w:val="en-US" w:eastAsia="ko-KR"/>
        </w:rPr>
      </w:pPr>
      <w:ins w:id="1675" w:author="(v2)" w:date="2014-01-11T21:27:00Z">
        <w:r>
          <w:rPr>
            <w:lang w:val="en-US" w:eastAsia="ko-KR"/>
          </w:rPr>
          <w:t>NumActiveDiagRefLayerPics = 0</w:t>
        </w:r>
        <w:r>
          <w:rPr>
            <w:bCs/>
            <w:lang w:val="en-US"/>
          </w:rPr>
          <w:br/>
          <w:t>for( i = 0; i &lt; NumDirectRefLayers[ nuh_layer_id</w:t>
        </w:r>
        <w:r>
          <w:rPr>
            <w:lang w:val="en-US"/>
          </w:rPr>
          <w:t> ]; i ++ ) {</w:t>
        </w:r>
        <w:r>
          <w:rPr>
            <w:lang w:val="en-US"/>
          </w:rPr>
          <w:br/>
        </w:r>
        <w:r>
          <w:rPr>
            <w:lang w:val="en-US"/>
          </w:rPr>
          <w:tab/>
          <w:t xml:space="preserve">if( </w:t>
        </w:r>
        <w:r w:rsidRPr="00721835">
          <w:rPr>
            <w:rFonts w:eastAsia="Batang"/>
            <w:bCs/>
            <w:lang w:val="en-US" w:eastAsia="ko-KR"/>
          </w:rPr>
          <w:t>ref_layer_rps_present_flag</w:t>
        </w:r>
        <w:r>
          <w:rPr>
            <w:rFonts w:eastAsia="Batang"/>
            <w:bCs/>
            <w:lang w:val="en-US" w:eastAsia="ko-KR"/>
          </w:rPr>
          <w:t>[ i ] )</w:t>
        </w:r>
        <w:r>
          <w:rPr>
            <w:rFonts w:eastAsia="Batang"/>
            <w:bCs/>
            <w:lang w:val="en-US" w:eastAsia="ko-KR"/>
          </w:rPr>
          <w:br/>
        </w:r>
        <w:r>
          <w:rPr>
            <w:rFonts w:eastAsia="Batang"/>
            <w:bCs/>
            <w:lang w:val="en-US" w:eastAsia="ko-KR"/>
          </w:rPr>
          <w:tab/>
        </w:r>
        <w:r>
          <w:rPr>
            <w:rFonts w:eastAsia="Batang"/>
            <w:bCs/>
            <w:lang w:val="en-US" w:eastAsia="ko-KR"/>
          </w:rPr>
          <w:tab/>
          <w:t xml:space="preserve">NumActiveDiagRefLayerPics += </w:t>
        </w:r>
        <w:r>
          <w:rPr>
            <w:lang w:val="en-US" w:eastAsia="ko-KR"/>
          </w:rPr>
          <w:t>RefLayerNumPocStCurrBefore[ i ] + RefLayer</w:t>
        </w:r>
        <w:r w:rsidRPr="00983CFA">
          <w:rPr>
            <w:lang w:val="en-US" w:eastAsia="ko-KR"/>
          </w:rPr>
          <w:t>NumPocStCurrAfter</w:t>
        </w:r>
        <w:r>
          <w:rPr>
            <w:lang w:val="en-US" w:eastAsia="ko-KR"/>
          </w:rPr>
          <w:t>[ i ]</w:t>
        </w:r>
        <w:r>
          <w:rPr>
            <w:rFonts w:eastAsia="Batang"/>
            <w:bCs/>
            <w:lang w:val="en-US" w:eastAsia="ko-KR"/>
          </w:rPr>
          <w:br/>
          <w:t>}</w:t>
        </w:r>
      </w:ins>
    </w:p>
    <w:p w:rsidR="009547A7" w:rsidRDefault="009547A7" w:rsidP="009442FA">
      <w:pPr>
        <w:rPr>
          <w:ins w:id="1676" w:author="(v2)" w:date="2014-01-11T21:14:00Z"/>
          <w:lang w:val="en-US" w:eastAsia="ko-KR"/>
        </w:rPr>
      </w:pPr>
      <w:ins w:id="1677" w:author="(v2)" w:date="2014-01-11T21:27:00Z">
        <w:r>
          <w:rPr>
            <w:lang w:val="en-US" w:eastAsia="ko-KR"/>
          </w:rPr>
          <w:t>]</w:t>
        </w:r>
      </w:ins>
    </w:p>
    <w:bookmarkEnd w:id="1658"/>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semantics</w:t>
      </w:r>
      <w:bookmarkEnd w:id="1657"/>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ins w:id="1678" w:author="(v2)" w:date="2014-01-11T21:17:00Z">
        <w:r w:rsidR="009442FA">
          <w:rPr>
            <w:sz w:val="20"/>
            <w:szCs w:val="20"/>
            <w:lang w:val="en-US"/>
          </w:rPr>
          <w:br/>
        </w:r>
        <w:r w:rsidR="009442FA" w:rsidRPr="00721835">
          <w:rPr>
            <w:sz w:val="20"/>
            <w:szCs w:val="20"/>
            <w:highlight w:val="cyan"/>
            <w:lang w:val="en-US"/>
          </w:rPr>
          <w:t xml:space="preserve">NumPicTotalCurr += </w:t>
        </w:r>
        <w:r w:rsidR="009442FA" w:rsidRPr="00721835">
          <w:rPr>
            <w:bCs/>
            <w:sz w:val="20"/>
            <w:szCs w:val="20"/>
            <w:highlight w:val="cyan"/>
            <w:lang w:val="en-US"/>
          </w:rPr>
          <w:t>NumActiveDiagRefLayerPics</w:t>
        </w:r>
      </w:ins>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79" w:name="_Ref348090417"/>
      <w:r w:rsidRPr="00983CFA">
        <w:rPr>
          <w:lang w:val="en-US"/>
        </w:rPr>
        <w:t>Weighted prediction parameters semantics</w:t>
      </w:r>
      <w:bookmarkEnd w:id="1679"/>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80" w:name="_Toc350926526"/>
      <w:bookmarkStart w:id="1681" w:name="_Toc347485186"/>
      <w:bookmarkStart w:id="1682" w:name="_Ref351058442"/>
      <w:bookmarkStart w:id="1683" w:name="_Ref363159871"/>
      <w:bookmarkStart w:id="1684" w:name="_Toc373499556"/>
      <w:bookmarkStart w:id="1685" w:name="_Toc373832733"/>
      <w:bookmarkStart w:id="1686" w:name="_Ref348090407"/>
      <w:r w:rsidRPr="00983CFA">
        <w:rPr>
          <w:lang w:val="en-US"/>
        </w:rPr>
        <w:t>Short-term reference picture set semantics</w:t>
      </w:r>
      <w:bookmarkEnd w:id="1680"/>
      <w:bookmarkEnd w:id="1681"/>
      <w:bookmarkEnd w:id="1682"/>
      <w:bookmarkEnd w:id="1683"/>
      <w:bookmarkEnd w:id="1684"/>
      <w:bookmarkEnd w:id="1685"/>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87" w:name="_Ref351058473"/>
      <w:bookmarkStart w:id="1688" w:name="_Toc373499557"/>
      <w:bookmarkStart w:id="1689" w:name="_Toc373832734"/>
      <w:r w:rsidRPr="00983CFA">
        <w:rPr>
          <w:lang w:val="en-US"/>
        </w:rPr>
        <w:t>Slice segment data semantics</w:t>
      </w:r>
      <w:bookmarkEnd w:id="1686"/>
      <w:bookmarkEnd w:id="1687"/>
      <w:bookmarkEnd w:id="1688"/>
      <w:bookmarkEnd w:id="168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0" w:name="_Toc373499558"/>
      <w:bookmarkStart w:id="1691" w:name="_Toc373832735"/>
      <w:r w:rsidRPr="00983CFA">
        <w:rPr>
          <w:lang w:val="en-US"/>
        </w:rPr>
        <w:t>Decoding process</w:t>
      </w:r>
      <w:bookmarkEnd w:id="1690"/>
      <w:bookmarkEnd w:id="1691"/>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2" w:name="_Ref331522910"/>
      <w:bookmarkStart w:id="1693" w:name="_Ref360894978"/>
      <w:bookmarkStart w:id="1694" w:name="_Toc373499559"/>
      <w:bookmarkStart w:id="1695" w:name="_Toc373832736"/>
      <w:r w:rsidRPr="00983CFA">
        <w:rPr>
          <w:lang w:val="en-US"/>
        </w:rPr>
        <w:t>General</w:t>
      </w:r>
      <w:bookmarkEnd w:id="1692"/>
      <w:r w:rsidRPr="00983CFA">
        <w:rPr>
          <w:lang w:val="en-US"/>
        </w:rPr>
        <w:t xml:space="preserve"> decoding process</w:t>
      </w:r>
      <w:bookmarkEnd w:id="1693"/>
      <w:bookmarkEnd w:id="1694"/>
      <w:bookmarkEnd w:id="1695"/>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6" w:name="_Toc373499560"/>
      <w:bookmarkStart w:id="1697"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96"/>
      <w:bookmarkEnd w:id="1697"/>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8" w:name="_Toc373499561"/>
      <w:bookmarkStart w:id="1699" w:name="_Toc373832738"/>
      <w:bookmarkStart w:id="1700"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98"/>
      <w:bookmarkEnd w:id="1699"/>
    </w:p>
    <w:bookmarkEnd w:id="1700"/>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1" w:name="_Ref343098647"/>
      <w:bookmarkStart w:id="1702" w:name="_Toc373499562"/>
      <w:bookmarkStart w:id="1703" w:name="_Toc373832739"/>
      <w:r w:rsidRPr="00983CFA">
        <w:rPr>
          <w:lang w:val="en-US"/>
        </w:rPr>
        <w:t>Decoding process for starting the decoding of a coded picture</w:t>
      </w:r>
      <w:bookmarkEnd w:id="1701"/>
      <w:r w:rsidRPr="00983CFA">
        <w:rPr>
          <w:lang w:val="en-US"/>
        </w:rPr>
        <w:t xml:space="preserve"> with nuh_layer_id greater than 0</w:t>
      </w:r>
      <w:bookmarkEnd w:id="1702"/>
      <w:bookmarkEnd w:id="1703"/>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lastRenderedPageBreak/>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4" w:name="_Ref346382028"/>
      <w:bookmarkStart w:id="1705" w:name="_Toc373499563"/>
      <w:bookmarkStart w:id="1706" w:name="_Toc373832740"/>
      <w:r w:rsidRPr="00983CFA">
        <w:rPr>
          <w:lang w:val="en-US"/>
        </w:rPr>
        <w:t>Decoding process for ending the decoding of a coded picture</w:t>
      </w:r>
      <w:bookmarkEnd w:id="1704"/>
      <w:r w:rsidRPr="00983CFA">
        <w:rPr>
          <w:lang w:val="en-US"/>
        </w:rPr>
        <w:t xml:space="preserve"> with nuh_layer_id greater than 0</w:t>
      </w:r>
      <w:bookmarkEnd w:id="1705"/>
      <w:bookmarkEnd w:id="1706"/>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07" w:name="_Ref343168794"/>
      <w:r w:rsidRPr="00983CFA">
        <w:rPr>
          <w:lang w:val="en-US"/>
        </w:rPr>
        <w:t>Marking process for sub-layer non-reference pictures not needed for inter-layer prediction</w:t>
      </w:r>
      <w:bookmarkEnd w:id="1707"/>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lastRenderedPageBreak/>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8" w:name="_Ref363260402"/>
      <w:bookmarkStart w:id="1709" w:name="_Toc373499564"/>
      <w:bookmarkStart w:id="1710" w:name="_Toc373832741"/>
      <w:r w:rsidRPr="00983CFA">
        <w:rPr>
          <w:lang w:val="en-US"/>
        </w:rPr>
        <w:t>Generation of unavailable reference pictures for pictures first in decoding order within a layer</w:t>
      </w:r>
      <w:bookmarkEnd w:id="1708"/>
      <w:bookmarkEnd w:id="1709"/>
      <w:bookmarkEnd w:id="1710"/>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1" w:name="_Ref373393356"/>
      <w:bookmarkStart w:id="1712" w:name="_Toc373499565"/>
      <w:bookmarkStart w:id="1713" w:name="_Toc373832742"/>
      <w:r w:rsidRPr="00983CFA">
        <w:rPr>
          <w:lang w:val="en-US"/>
        </w:rPr>
        <w:t>NAL unit decoding process</w:t>
      </w:r>
      <w:bookmarkEnd w:id="1711"/>
      <w:bookmarkEnd w:id="1712"/>
      <w:bookmarkEnd w:id="1713"/>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4" w:name="_Ref363319757"/>
      <w:bookmarkStart w:id="1715" w:name="_Toc373499566"/>
      <w:bookmarkStart w:id="1716" w:name="_Toc373832743"/>
      <w:r w:rsidRPr="00983CFA">
        <w:rPr>
          <w:lang w:val="en-US"/>
        </w:rPr>
        <w:t>Slice decoding processes</w:t>
      </w:r>
      <w:bookmarkEnd w:id="1714"/>
      <w:bookmarkEnd w:id="1715"/>
      <w:bookmarkEnd w:id="171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7" w:name="_Ref363319686"/>
      <w:bookmarkStart w:id="1718" w:name="_Toc373499567"/>
      <w:bookmarkStart w:id="1719" w:name="_Toc373832744"/>
      <w:r w:rsidRPr="00983CFA">
        <w:rPr>
          <w:lang w:val="en-US"/>
        </w:rPr>
        <w:t>Decoding process for picture order count</w:t>
      </w:r>
      <w:bookmarkEnd w:id="1717"/>
      <w:bookmarkEnd w:id="1718"/>
      <w:bookmarkEnd w:id="1719"/>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lastRenderedPageBreak/>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0" w:name="_Ref363319770"/>
      <w:bookmarkStart w:id="1721" w:name="_Toc373499568"/>
      <w:bookmarkStart w:id="1722" w:name="_Toc373832745"/>
      <w:r w:rsidRPr="00983CFA">
        <w:rPr>
          <w:lang w:val="en-US"/>
        </w:rPr>
        <w:t>Decoding process for reference picture set</w:t>
      </w:r>
      <w:bookmarkEnd w:id="1720"/>
      <w:bookmarkEnd w:id="1721"/>
      <w:bookmarkEnd w:id="1722"/>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723" w:name="_Toc373499569"/>
      <w:bookmarkStart w:id="1724" w:name="_Toc373499604"/>
      <w:bookmarkStart w:id="1725" w:name="_Toc373499614"/>
      <w:bookmarkStart w:id="1726" w:name="_Toc373499616"/>
      <w:bookmarkStart w:id="1727" w:name="_Toc373499629"/>
      <w:bookmarkStart w:id="1728" w:name="_Toc373499633"/>
      <w:bookmarkStart w:id="1729" w:name="_Toc373499637"/>
      <w:bookmarkStart w:id="1730" w:name="_Ref373399028"/>
      <w:bookmarkStart w:id="1731" w:name="_Toc373499638"/>
      <w:bookmarkStart w:id="1732" w:name="_Toc373832746"/>
      <w:bookmarkStart w:id="1733" w:name="_Ref316823342"/>
      <w:bookmarkStart w:id="1734" w:name="_Toc364083218"/>
      <w:bookmarkStart w:id="1735" w:name="_Ref373317388"/>
      <w:bookmarkEnd w:id="1723"/>
      <w:bookmarkEnd w:id="1724"/>
      <w:bookmarkEnd w:id="1725"/>
      <w:bookmarkEnd w:id="1726"/>
      <w:bookmarkEnd w:id="1727"/>
      <w:bookmarkEnd w:id="1728"/>
      <w:bookmarkEnd w:id="1729"/>
      <w:r w:rsidRPr="00943A5F">
        <w:rPr>
          <w:noProof/>
        </w:rPr>
        <w:t>Decoding process for generating unavailable reference pictures</w:t>
      </w:r>
      <w:bookmarkEnd w:id="1730"/>
      <w:bookmarkEnd w:id="1731"/>
      <w:bookmarkEnd w:id="1732"/>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736" w:name="_Toc373499639"/>
      <w:bookmarkStart w:id="1737" w:name="_Toc373832747"/>
      <w:r w:rsidRPr="00943A5F">
        <w:rPr>
          <w:noProof/>
        </w:rPr>
        <w:t>Decoding process for reference picture lists construction</w:t>
      </w:r>
      <w:bookmarkEnd w:id="1736"/>
      <w:bookmarkEnd w:id="1737"/>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738" w:name="_Ref373399097"/>
      <w:bookmarkStart w:id="1739" w:name="_Toc373499640"/>
      <w:bookmarkStart w:id="1740" w:name="_Toc373832748"/>
      <w:r w:rsidRPr="00943A5F">
        <w:rPr>
          <w:noProof/>
        </w:rPr>
        <w:t xml:space="preserve">Decoding process for </w:t>
      </w:r>
      <w:r>
        <w:rPr>
          <w:noProof/>
        </w:rPr>
        <w:t>collocated picture and no backward prediction flag</w:t>
      </w:r>
      <w:bookmarkEnd w:id="1738"/>
      <w:bookmarkEnd w:id="1739"/>
      <w:bookmarkEnd w:id="1740"/>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1" w:name="_Ref373399155"/>
      <w:bookmarkStart w:id="1742" w:name="_Toc373499641"/>
      <w:bookmarkStart w:id="1743" w:name="_Toc373832749"/>
      <w:bookmarkEnd w:id="1733"/>
      <w:bookmarkEnd w:id="1734"/>
      <w:bookmarkEnd w:id="1735"/>
      <w:r w:rsidRPr="00983CFA">
        <w:rPr>
          <w:lang w:val="en-US"/>
        </w:rPr>
        <w:t>Decoding process for coding units coded in intra prediction mode</w:t>
      </w:r>
      <w:bookmarkEnd w:id="1741"/>
      <w:bookmarkEnd w:id="1742"/>
      <w:bookmarkEnd w:id="1743"/>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4" w:name="_Ref360894666"/>
      <w:bookmarkStart w:id="1745" w:name="_Toc373499642"/>
      <w:bookmarkStart w:id="1746" w:name="_Toc373832750"/>
      <w:r w:rsidRPr="00983CFA">
        <w:rPr>
          <w:lang w:val="en-US"/>
        </w:rPr>
        <w:t>Decoding process for coding units coded in inter prediction mode</w:t>
      </w:r>
      <w:bookmarkEnd w:id="1744"/>
      <w:bookmarkEnd w:id="1745"/>
      <w:bookmarkEnd w:id="1746"/>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7" w:name="_Ref373399172"/>
      <w:bookmarkStart w:id="1748" w:name="_Toc373499643"/>
      <w:bookmarkStart w:id="1749" w:name="_Toc373832751"/>
      <w:r w:rsidRPr="00983CFA">
        <w:rPr>
          <w:lang w:val="en-US"/>
        </w:rPr>
        <w:t>Scaling, transformation and array construction process prior to deblocking filter process</w:t>
      </w:r>
      <w:bookmarkEnd w:id="1747"/>
      <w:bookmarkEnd w:id="1748"/>
      <w:bookmarkEnd w:id="1749"/>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0" w:name="_Ref373399174"/>
      <w:bookmarkStart w:id="1751" w:name="_Toc373499644"/>
      <w:bookmarkStart w:id="1752" w:name="_Toc373832752"/>
      <w:r w:rsidRPr="00983CFA">
        <w:rPr>
          <w:lang w:val="en-US"/>
        </w:rPr>
        <w:t>In-loop filter process</w:t>
      </w:r>
      <w:bookmarkEnd w:id="1750"/>
      <w:bookmarkEnd w:id="1751"/>
      <w:bookmarkEnd w:id="1752"/>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53" w:name="_Ref373399205"/>
      <w:bookmarkStart w:id="1754" w:name="_Toc373499645"/>
      <w:bookmarkStart w:id="1755" w:name="_Toc373832753"/>
      <w:r w:rsidRPr="00983CFA">
        <w:rPr>
          <w:lang w:val="en-US"/>
        </w:rPr>
        <w:t>Parsing process</w:t>
      </w:r>
      <w:bookmarkEnd w:id="1753"/>
      <w:bookmarkEnd w:id="1754"/>
      <w:bookmarkEnd w:id="1755"/>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56" w:name="_Ref373399232"/>
      <w:bookmarkStart w:id="1757" w:name="_Toc373499646"/>
      <w:bookmarkStart w:id="1758" w:name="_Toc373832754"/>
      <w:r w:rsidRPr="00983CFA">
        <w:rPr>
          <w:lang w:val="en-US"/>
        </w:rPr>
        <w:lastRenderedPageBreak/>
        <w:t>Specification of bitstream subsets</w:t>
      </w:r>
      <w:bookmarkEnd w:id="1756"/>
      <w:bookmarkEnd w:id="1757"/>
      <w:bookmarkEnd w:id="1758"/>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59" w:name="_Toc373499647"/>
      <w:bookmarkStart w:id="1760" w:name="_Toc373832755"/>
      <w:r w:rsidRPr="00983CFA">
        <w:rPr>
          <w:lang w:val="en-US"/>
        </w:rPr>
        <w:t>(Void)</w:t>
      </w:r>
      <w:bookmarkEnd w:id="1759"/>
      <w:bookmarkEnd w:id="1760"/>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61" w:name="_Ref348357790"/>
      <w:bookmarkStart w:id="1762" w:name="_Toc373499648"/>
      <w:bookmarkStart w:id="1763" w:name="_Toc373832756"/>
      <w:r w:rsidRPr="00983CFA">
        <w:rPr>
          <w:lang w:val="en-US"/>
        </w:rPr>
        <w:t>Byte stream format</w:t>
      </w:r>
      <w:bookmarkEnd w:id="1761"/>
      <w:bookmarkEnd w:id="1762"/>
      <w:bookmarkEnd w:id="1763"/>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64" w:name="_Ref348357793"/>
      <w:bookmarkStart w:id="1765" w:name="_Toc373499649"/>
      <w:bookmarkStart w:id="1766" w:name="_Toc373832757"/>
      <w:r w:rsidRPr="00983CFA">
        <w:rPr>
          <w:lang w:val="en-US"/>
        </w:rPr>
        <w:t>Hypothetical reference decoder</w:t>
      </w:r>
      <w:bookmarkEnd w:id="1764"/>
      <w:bookmarkEnd w:id="1765"/>
      <w:bookmarkEnd w:id="1766"/>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67" w:name="_Ref348357799"/>
      <w:bookmarkStart w:id="1768" w:name="_Toc373499650"/>
      <w:bookmarkStart w:id="1769" w:name="_Toc373832758"/>
      <w:r w:rsidRPr="00983CFA">
        <w:rPr>
          <w:lang w:val="en-US"/>
        </w:rPr>
        <w:t>SEI messages</w:t>
      </w:r>
      <w:bookmarkEnd w:id="1767"/>
      <w:bookmarkEnd w:id="1768"/>
      <w:bookmarkEnd w:id="1769"/>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0" w:name="_Toc190849834"/>
      <w:bookmarkStart w:id="1771" w:name="_Toc198881594"/>
      <w:bookmarkStart w:id="1772" w:name="_Ref210021484"/>
      <w:bookmarkStart w:id="1773" w:name="_Toc221286691"/>
      <w:bookmarkStart w:id="1774" w:name="_Toc373499651"/>
      <w:bookmarkStart w:id="1775" w:name="_Toc373832759"/>
      <w:r w:rsidRPr="00983CFA">
        <w:rPr>
          <w:lang w:val="en-US"/>
        </w:rPr>
        <w:t>SEI message syntax</w:t>
      </w:r>
      <w:bookmarkEnd w:id="1770"/>
      <w:bookmarkEnd w:id="1771"/>
      <w:bookmarkEnd w:id="1772"/>
      <w:bookmarkEnd w:id="1773"/>
      <w:bookmarkEnd w:id="1774"/>
      <w:bookmarkEnd w:id="177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76" w:name="_Toc226457147"/>
      <w:bookmarkStart w:id="1777" w:name="_Toc248045614"/>
      <w:bookmarkStart w:id="1778" w:name="_Toc288343354"/>
      <w:bookmarkStart w:id="1779" w:name="_Toc373499652"/>
      <w:bookmarkStart w:id="1780" w:name="_Toc373832760"/>
      <w:r w:rsidRPr="00983CFA">
        <w:rPr>
          <w:lang w:val="en-US"/>
        </w:rPr>
        <w:t xml:space="preserve">Layers </w:t>
      </w:r>
      <w:r>
        <w:rPr>
          <w:lang w:val="en-US"/>
        </w:rPr>
        <w:t xml:space="preserve">not </w:t>
      </w:r>
      <w:r w:rsidRPr="00983CFA">
        <w:rPr>
          <w:lang w:val="en-US"/>
        </w:rPr>
        <w:t xml:space="preserve">present SEI message </w:t>
      </w:r>
      <w:bookmarkEnd w:id="1776"/>
      <w:bookmarkEnd w:id="1777"/>
      <w:bookmarkEnd w:id="1778"/>
      <w:r w:rsidRPr="00983CFA">
        <w:rPr>
          <w:lang w:val="en-US"/>
        </w:rPr>
        <w:t>syntax</w:t>
      </w:r>
      <w:bookmarkEnd w:id="1779"/>
      <w:bookmarkEnd w:id="1780"/>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1" w:name="_Toc373499653"/>
      <w:bookmarkStart w:id="1782" w:name="_Toc373832761"/>
      <w:r w:rsidRPr="00983CFA">
        <w:rPr>
          <w:lang w:val="en-US"/>
        </w:rPr>
        <w:lastRenderedPageBreak/>
        <w:t>Inter-layer constrained tile sets SEI message syntax</w:t>
      </w:r>
      <w:bookmarkEnd w:id="1781"/>
      <w:bookmarkEnd w:id="178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3" w:name="_Toc373499654"/>
      <w:bookmarkStart w:id="1784" w:name="_Toc373832762"/>
      <w:r>
        <w:rPr>
          <w:lang w:val="en-US"/>
        </w:rPr>
        <w:t>Bitstream partition nesting</w:t>
      </w:r>
      <w:r w:rsidRPr="00983CFA">
        <w:rPr>
          <w:lang w:val="en-US"/>
        </w:rPr>
        <w:t xml:space="preserve"> SEI message syntax</w:t>
      </w:r>
      <w:bookmarkEnd w:id="1783"/>
      <w:bookmarkEnd w:id="178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5" w:name="_Toc373499655"/>
      <w:bookmarkStart w:id="1786" w:name="_Toc373832763"/>
      <w:r>
        <w:rPr>
          <w:lang w:val="en-US"/>
        </w:rPr>
        <w:lastRenderedPageBreak/>
        <w:t>Bitstream partition initial arrival time</w:t>
      </w:r>
      <w:r w:rsidRPr="00983CFA">
        <w:rPr>
          <w:lang w:val="en-US"/>
        </w:rPr>
        <w:t xml:space="preserve"> SEI message syntax</w:t>
      </w:r>
      <w:bookmarkEnd w:id="1785"/>
      <w:bookmarkEnd w:id="178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7" w:name="_Toc373499656"/>
      <w:bookmarkStart w:id="1788" w:name="_Toc373832764"/>
      <w:r>
        <w:rPr>
          <w:lang w:val="en-US"/>
        </w:rPr>
        <w:t>Bitstream partition HRD parameters</w:t>
      </w:r>
      <w:r w:rsidRPr="00983CFA">
        <w:rPr>
          <w:lang w:val="en-US"/>
        </w:rPr>
        <w:t xml:space="preserve"> SEI message syntax</w:t>
      </w:r>
      <w:bookmarkEnd w:id="1787"/>
      <w:bookmarkEnd w:id="178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9" w:name="_Toc373499657"/>
      <w:bookmarkStart w:id="1790" w:name="_Toc373832765"/>
      <w:r w:rsidRPr="00983CFA">
        <w:rPr>
          <w:lang w:val="en-US"/>
        </w:rPr>
        <w:lastRenderedPageBreak/>
        <w:t>SEI message semantics</w:t>
      </w:r>
      <w:bookmarkEnd w:id="1789"/>
      <w:bookmarkEnd w:id="1790"/>
    </w:p>
    <w:p w:rsidR="000B06B6" w:rsidRPr="00983CFA" w:rsidRDefault="000B06B6" w:rsidP="000B06B6">
      <w:pPr>
        <w:pStyle w:val="Caption"/>
      </w:pPr>
      <w:bookmarkStart w:id="1791"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91"/>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792"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3" w:name="_Toc373499658"/>
      <w:bookmarkStart w:id="1794" w:name="_Toc373832766"/>
      <w:r w:rsidRPr="00983CFA">
        <w:rPr>
          <w:lang w:val="en-US"/>
        </w:rPr>
        <w:t>Layers not present SEI message semantics</w:t>
      </w:r>
      <w:bookmarkEnd w:id="1793"/>
      <w:bookmarkEnd w:id="1794"/>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5" w:name="_Toc373499659"/>
      <w:bookmarkStart w:id="1796" w:name="_Toc373832767"/>
      <w:bookmarkStart w:id="1797" w:name="_Ref355956448"/>
      <w:r w:rsidRPr="00983CFA">
        <w:rPr>
          <w:lang w:val="en-US"/>
        </w:rPr>
        <w:t>Inter-layer constrained tile sets SEI message semantics</w:t>
      </w:r>
      <w:bookmarkEnd w:id="1795"/>
      <w:bookmarkEnd w:id="1796"/>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w:t>
      </w:r>
      <w:ins w:id="1798" w:author="(v2)" w:date="2014-01-11T20:19:00Z">
        <w:r w:rsidR="00696113">
          <w:rPr>
            <w:lang w:val="en-US"/>
          </w:rPr>
          <w:t xml:space="preserve">aligned </w:t>
        </w:r>
      </w:ins>
      <w:r w:rsidRPr="00983CFA">
        <w:rPr>
          <w:lang w:val="en-US"/>
        </w:rPr>
        <w:t xml:space="preserve">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9" w:name="_Toc373499660"/>
      <w:bookmarkStart w:id="1800" w:name="_Toc373832768"/>
      <w:bookmarkStart w:id="1801" w:name="_Ref363585405"/>
      <w:r>
        <w:rPr>
          <w:lang w:val="en-US"/>
        </w:rPr>
        <w:t>Bitstream partition nesting</w:t>
      </w:r>
      <w:r w:rsidRPr="00983CFA">
        <w:rPr>
          <w:lang w:val="en-US"/>
        </w:rPr>
        <w:t xml:space="preserve"> SEI message semantics</w:t>
      </w:r>
      <w:bookmarkEnd w:id="1799"/>
      <w:bookmarkEnd w:id="1800"/>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2" w:name="_Toc373499661"/>
      <w:bookmarkStart w:id="1803" w:name="_Toc373832769"/>
      <w:r>
        <w:rPr>
          <w:lang w:val="en-US"/>
        </w:rPr>
        <w:lastRenderedPageBreak/>
        <w:t>Bitstream partition initial arrival time</w:t>
      </w:r>
      <w:r w:rsidRPr="00983CFA">
        <w:rPr>
          <w:lang w:val="en-US"/>
        </w:rPr>
        <w:t xml:space="preserve"> SEI message semantics</w:t>
      </w:r>
      <w:bookmarkEnd w:id="1802"/>
      <w:bookmarkEnd w:id="1803"/>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4" w:name="_Toc373499662"/>
      <w:bookmarkStart w:id="1805" w:name="_Toc373832770"/>
      <w:r>
        <w:rPr>
          <w:lang w:val="en-US"/>
        </w:rPr>
        <w:t>Bitstream partition HRD parameters</w:t>
      </w:r>
      <w:r w:rsidRPr="00983CFA">
        <w:rPr>
          <w:lang w:val="en-US"/>
        </w:rPr>
        <w:t xml:space="preserve"> SEI message semantics</w:t>
      </w:r>
      <w:bookmarkEnd w:id="1804"/>
      <w:bookmarkEnd w:id="1805"/>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6" w:name="_Ref373340820"/>
      <w:bookmarkStart w:id="1807" w:name="_Toc373499663"/>
      <w:bookmarkStart w:id="1808" w:name="_Toc373832771"/>
      <w:r w:rsidRPr="00D75CF0">
        <w:rPr>
          <w:lang w:val="en-US"/>
        </w:rPr>
        <w:t>Video usability information</w:t>
      </w:r>
      <w:bookmarkEnd w:id="1801"/>
      <w:bookmarkEnd w:id="1806"/>
      <w:bookmarkEnd w:id="1807"/>
      <w:bookmarkEnd w:id="1808"/>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9" w:name="_Toc373499664"/>
      <w:bookmarkStart w:id="1810" w:name="_Toc373832772"/>
      <w:r w:rsidRPr="00D75CF0">
        <w:rPr>
          <w:lang w:val="en-US"/>
        </w:rPr>
        <w:t>General</w:t>
      </w:r>
      <w:bookmarkEnd w:id="1809"/>
      <w:bookmarkEnd w:id="1810"/>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1" w:name="_Toc373499665"/>
      <w:bookmarkStart w:id="1812" w:name="_Toc373832773"/>
      <w:r w:rsidRPr="00D75CF0">
        <w:rPr>
          <w:lang w:val="en-US"/>
        </w:rPr>
        <w:t>VUI syntax</w:t>
      </w:r>
      <w:bookmarkEnd w:id="1811"/>
      <w:bookmarkEnd w:id="1812"/>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13" w:name="_Toc373499666"/>
      <w:bookmarkStart w:id="1814" w:name="_Toc373832774"/>
      <w:r w:rsidRPr="00D75CF0">
        <w:lastRenderedPageBreak/>
        <w:t>VUI semantics</w:t>
      </w:r>
      <w:bookmarkEnd w:id="1813"/>
      <w:bookmarkEnd w:id="1814"/>
    </w:p>
    <w:p w:rsidR="000B06B6" w:rsidRPr="00D75CF0" w:rsidRDefault="000B06B6" w:rsidP="008557C3">
      <w:pPr>
        <w:pStyle w:val="3H2"/>
        <w:keepLines w:val="0"/>
        <w:numPr>
          <w:ilvl w:val="3"/>
          <w:numId w:val="37"/>
        </w:numPr>
        <w:tabs>
          <w:tab w:val="clear" w:pos="720"/>
          <w:tab w:val="num" w:pos="1134"/>
        </w:tabs>
        <w:ind w:left="1134" w:hanging="1134"/>
      </w:pPr>
      <w:bookmarkStart w:id="1815" w:name="_Toc373499667"/>
      <w:bookmarkStart w:id="1816" w:name="_Toc373832775"/>
      <w:r w:rsidRPr="00D75CF0">
        <w:t>VUI parameters semantics</w:t>
      </w:r>
      <w:bookmarkEnd w:id="1815"/>
      <w:bookmarkEnd w:id="1816"/>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817" w:name="_Toc373499668"/>
      <w:bookmarkStart w:id="1818" w:name="_Toc373832776"/>
      <w:r w:rsidRPr="00D75CF0">
        <w:t>HRD parameters semantics</w:t>
      </w:r>
      <w:bookmarkEnd w:id="1817"/>
      <w:bookmarkEnd w:id="1818"/>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819" w:name="_Toc373499669"/>
      <w:bookmarkStart w:id="1820" w:name="_Toc373832777"/>
      <w:r w:rsidRPr="00D75CF0">
        <w:t>Sub-layer HRD parameters semantics</w:t>
      </w:r>
      <w:bookmarkEnd w:id="1819"/>
      <w:bookmarkEnd w:id="1820"/>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92"/>
      <w:bookmarkEnd w:id="1797"/>
    </w:p>
    <w:p w:rsidR="0056407A" w:rsidRPr="00941625" w:rsidRDefault="00944988" w:rsidP="008557C3">
      <w:pPr>
        <w:pStyle w:val="Annex1"/>
        <w:keepNext/>
        <w:keepLines/>
        <w:numPr>
          <w:ilvl w:val="0"/>
          <w:numId w:val="38"/>
        </w:numPr>
        <w:spacing w:before="480"/>
        <w:outlineLvl w:val="0"/>
        <w:rPr>
          <w:b w:val="0"/>
          <w:sz w:val="24"/>
          <w:szCs w:val="24"/>
        </w:rPr>
      </w:pPr>
      <w:bookmarkStart w:id="1821" w:name="_Ref348033633"/>
      <w:r w:rsidRPr="00867980">
        <w:rPr>
          <w:lang w:val="en-CA"/>
        </w:rPr>
        <w:br w:type="page"/>
      </w:r>
      <w:bookmarkStart w:id="1822" w:name="_Toc356824313"/>
      <w:bookmarkStart w:id="1823" w:name="_Toc356148114"/>
      <w:bookmarkStart w:id="1824" w:name="_Toc373832778"/>
      <w:bookmarkEnd w:id="1821"/>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822"/>
      <w:bookmarkEnd w:id="1823"/>
      <w:r w:rsidR="00941625">
        <w:rPr>
          <w:b w:val="0"/>
          <w:sz w:val="24"/>
          <w:szCs w:val="24"/>
          <w:lang w:val="en-CA"/>
        </w:rPr>
        <w:t>extension</w:t>
      </w:r>
      <w:bookmarkEnd w:id="1824"/>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825" w:name="_Toc357439288"/>
      <w:bookmarkStart w:id="1826" w:name="_Toc356824314"/>
      <w:bookmarkStart w:id="1827" w:name="_Toc356148115"/>
      <w:bookmarkStart w:id="1828" w:name="_Toc348629434"/>
      <w:bookmarkStart w:id="1829" w:name="_Toc351367661"/>
      <w:bookmarkStart w:id="1830" w:name="_Toc373832779"/>
      <w:r w:rsidRPr="00867980">
        <w:rPr>
          <w:lang w:val="en-CA"/>
        </w:rPr>
        <w:t>Scope</w:t>
      </w:r>
      <w:bookmarkEnd w:id="1825"/>
      <w:bookmarkEnd w:id="1826"/>
      <w:bookmarkEnd w:id="1827"/>
      <w:bookmarkEnd w:id="1828"/>
      <w:bookmarkEnd w:id="1829"/>
      <w:bookmarkEnd w:id="1830"/>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831" w:name="_Toc357439289"/>
      <w:bookmarkStart w:id="1832" w:name="_Toc356824315"/>
      <w:bookmarkStart w:id="1833" w:name="_Toc356148116"/>
      <w:bookmarkStart w:id="1834" w:name="_Toc348629435"/>
      <w:bookmarkStart w:id="1835" w:name="_Toc351367662"/>
      <w:bookmarkStart w:id="1836" w:name="_Toc373832780"/>
      <w:r w:rsidRPr="00867980">
        <w:rPr>
          <w:lang w:val="en-CA"/>
        </w:rPr>
        <w:t>Normative references</w:t>
      </w:r>
      <w:bookmarkEnd w:id="1831"/>
      <w:bookmarkEnd w:id="1832"/>
      <w:bookmarkEnd w:id="1833"/>
      <w:bookmarkEnd w:id="1834"/>
      <w:bookmarkEnd w:id="1835"/>
      <w:bookmarkEnd w:id="1836"/>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837" w:name="_Toc357439290"/>
      <w:bookmarkStart w:id="1838" w:name="_Toc356824316"/>
      <w:bookmarkStart w:id="1839" w:name="_Toc356148117"/>
      <w:bookmarkStart w:id="1840" w:name="_Toc348629436"/>
      <w:bookmarkStart w:id="1841" w:name="_Toc351367663"/>
      <w:bookmarkStart w:id="1842" w:name="_Toc373832781"/>
      <w:r w:rsidRPr="00867980">
        <w:rPr>
          <w:lang w:val="en-CA"/>
        </w:rPr>
        <w:t>Definitions</w:t>
      </w:r>
      <w:bookmarkEnd w:id="1837"/>
      <w:bookmarkEnd w:id="1838"/>
      <w:bookmarkEnd w:id="1839"/>
      <w:bookmarkEnd w:id="1840"/>
      <w:bookmarkEnd w:id="1841"/>
      <w:bookmarkEnd w:id="1842"/>
    </w:p>
    <w:p w:rsidR="001A5CE9" w:rsidRDefault="001A5CE9" w:rsidP="001A5CE9">
      <w:pPr>
        <w:pStyle w:val="3N"/>
        <w:rPr>
          <w:lang w:val="en-CA"/>
        </w:rPr>
      </w:pPr>
      <w:bookmarkStart w:id="1843" w:name="_Toc357439291"/>
      <w:bookmarkStart w:id="1844" w:name="_Toc356824317"/>
      <w:bookmarkStart w:id="1845" w:name="_Toc356148118"/>
      <w:bookmarkStart w:id="1846" w:name="_Toc348629437"/>
      <w:bookmarkStart w:id="1847"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848" w:name="_Toc373832782"/>
      <w:r w:rsidRPr="00867980">
        <w:rPr>
          <w:lang w:val="en-CA"/>
        </w:rPr>
        <w:t>Abbreviations</w:t>
      </w:r>
      <w:bookmarkEnd w:id="1843"/>
      <w:bookmarkEnd w:id="1844"/>
      <w:bookmarkEnd w:id="1845"/>
      <w:bookmarkEnd w:id="1846"/>
      <w:bookmarkEnd w:id="1847"/>
      <w:bookmarkEnd w:id="1848"/>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849" w:name="_Toc357439292"/>
      <w:bookmarkStart w:id="1850" w:name="_Toc356824318"/>
      <w:bookmarkStart w:id="1851" w:name="_Toc356148119"/>
      <w:bookmarkStart w:id="1852" w:name="_Toc348629438"/>
      <w:bookmarkStart w:id="1853" w:name="_Toc351367665"/>
      <w:bookmarkStart w:id="1854" w:name="_Toc373832783"/>
      <w:r w:rsidRPr="00867980">
        <w:rPr>
          <w:lang w:val="en-CA"/>
        </w:rPr>
        <w:t>Conventions</w:t>
      </w:r>
      <w:bookmarkEnd w:id="1849"/>
      <w:bookmarkEnd w:id="1850"/>
      <w:bookmarkEnd w:id="1851"/>
      <w:bookmarkEnd w:id="1852"/>
      <w:bookmarkEnd w:id="1853"/>
      <w:bookmarkEnd w:id="1854"/>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55" w:name="_Toc357439293"/>
      <w:bookmarkStart w:id="1856" w:name="_Toc356824319"/>
      <w:bookmarkStart w:id="1857" w:name="_Toc356148120"/>
      <w:bookmarkStart w:id="1858" w:name="_Toc348629439"/>
      <w:bookmarkStart w:id="1859" w:name="_Toc351367666"/>
      <w:bookmarkStart w:id="1860" w:name="_Toc373832784"/>
      <w:r w:rsidRPr="00867980">
        <w:rPr>
          <w:lang w:val="en-CA"/>
        </w:rPr>
        <w:t>Source, coded, decoded and output data formats, scanning processes, and neighbouring relationships</w:t>
      </w:r>
      <w:bookmarkEnd w:id="1855"/>
      <w:bookmarkEnd w:id="1856"/>
      <w:bookmarkEnd w:id="1857"/>
      <w:bookmarkEnd w:id="1858"/>
      <w:bookmarkEnd w:id="1859"/>
      <w:bookmarkEnd w:id="1860"/>
    </w:p>
    <w:p w:rsidR="009B5E7F" w:rsidRPr="00021B77" w:rsidRDefault="009B5E7F" w:rsidP="008557C3">
      <w:pPr>
        <w:pStyle w:val="Annex3"/>
        <w:numPr>
          <w:ilvl w:val="2"/>
          <w:numId w:val="37"/>
        </w:numPr>
        <w:tabs>
          <w:tab w:val="clear" w:pos="1440"/>
        </w:tabs>
        <w:textAlignment w:val="auto"/>
      </w:pPr>
      <w:bookmarkStart w:id="1861" w:name="_Ref364437398"/>
      <w:bookmarkStart w:id="1862" w:name="_Toc373832785"/>
      <w:r w:rsidRPr="00021B77">
        <w:t>Derivation process for referenc</w:t>
      </w:r>
      <w:r>
        <w:t>e layer sample location</w:t>
      </w:r>
      <w:bookmarkEnd w:id="1861"/>
      <w:bookmarkEnd w:id="1862"/>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63" w:name="_Toc357439294"/>
      <w:bookmarkStart w:id="1864"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865" w:name="_Toc351667785"/>
      <w:bookmarkStart w:id="1866" w:name="_Ref351668463"/>
      <w:bookmarkStart w:id="1867" w:name="_Ref351668475"/>
      <w:bookmarkStart w:id="1868" w:name="_Ref364437312"/>
      <w:bookmarkStart w:id="1869" w:name="_Ref364437331"/>
      <w:bookmarkStart w:id="1870" w:name="_Toc373832786"/>
      <w:r w:rsidRPr="00021B77">
        <w:t>Derivation process for reference layer sample location used in resampling</w:t>
      </w:r>
      <w:bookmarkEnd w:id="1865"/>
      <w:bookmarkEnd w:id="1866"/>
      <w:bookmarkEnd w:id="1867"/>
      <w:bookmarkEnd w:id="1868"/>
      <w:bookmarkEnd w:id="1869"/>
      <w:bookmarkEnd w:id="1870"/>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871" w:name="_Toc356148121"/>
      <w:bookmarkStart w:id="1872" w:name="_Toc348629440"/>
      <w:bookmarkStart w:id="1873" w:name="_Toc351367667"/>
      <w:bookmarkStart w:id="1874" w:name="_Toc373832787"/>
      <w:r w:rsidRPr="00867980">
        <w:rPr>
          <w:sz w:val="20"/>
          <w:lang w:val="en-CA"/>
        </w:rPr>
        <w:t>Syntax and semantics</w:t>
      </w:r>
      <w:bookmarkEnd w:id="1863"/>
      <w:bookmarkEnd w:id="1864"/>
      <w:bookmarkEnd w:id="1871"/>
      <w:bookmarkEnd w:id="1872"/>
      <w:bookmarkEnd w:id="1873"/>
      <w:bookmarkEnd w:id="1874"/>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875" w:name="_Toc351057968"/>
      <w:bookmarkStart w:id="1876" w:name="_Toc351335564"/>
      <w:bookmarkStart w:id="1877" w:name="_Toc351057980"/>
      <w:bookmarkStart w:id="1878" w:name="_Toc351335576"/>
      <w:bookmarkStart w:id="1879" w:name="_Toc357439316"/>
      <w:bookmarkStart w:id="1880" w:name="_Toc356824342"/>
      <w:bookmarkStart w:id="1881" w:name="_Toc356148143"/>
      <w:bookmarkStart w:id="1882" w:name="_Toc348629460"/>
      <w:bookmarkStart w:id="1883" w:name="_Toc351367691"/>
      <w:bookmarkStart w:id="1884" w:name="_Toc373832788"/>
      <w:bookmarkEnd w:id="1875"/>
      <w:bookmarkEnd w:id="1876"/>
      <w:bookmarkEnd w:id="1877"/>
      <w:bookmarkEnd w:id="1878"/>
      <w:r w:rsidRPr="00CA7539">
        <w:rPr>
          <w:lang w:val="en-CA"/>
        </w:rPr>
        <w:t>Decoding process</w:t>
      </w:r>
      <w:r w:rsidR="00665193" w:rsidRPr="00CA7539">
        <w:rPr>
          <w:lang w:val="en-CA"/>
        </w:rPr>
        <w:t>es</w:t>
      </w:r>
      <w:bookmarkEnd w:id="1879"/>
      <w:bookmarkEnd w:id="1880"/>
      <w:bookmarkEnd w:id="1881"/>
      <w:bookmarkEnd w:id="1882"/>
      <w:bookmarkEnd w:id="1883"/>
      <w:bookmarkEnd w:id="1884"/>
    </w:p>
    <w:p w:rsidR="009B75C0" w:rsidRDefault="00A77488" w:rsidP="008557C3">
      <w:pPr>
        <w:pStyle w:val="Annex3"/>
        <w:numPr>
          <w:ilvl w:val="2"/>
          <w:numId w:val="37"/>
        </w:numPr>
        <w:tabs>
          <w:tab w:val="clear" w:pos="1440"/>
        </w:tabs>
        <w:textAlignment w:val="auto"/>
        <w:rPr>
          <w:noProof/>
        </w:rPr>
      </w:pPr>
      <w:bookmarkStart w:id="1885" w:name="_Toc347485200"/>
      <w:bookmarkStart w:id="1886" w:name="_Toc348629495"/>
      <w:bookmarkStart w:id="1887" w:name="_Toc348630649"/>
      <w:bookmarkStart w:id="1888" w:name="_Toc348631607"/>
      <w:bookmarkStart w:id="1889" w:name="_Toc348631886"/>
      <w:bookmarkStart w:id="1890" w:name="_Toc348632154"/>
      <w:bookmarkStart w:id="1891" w:name="_Toc348632894"/>
      <w:bookmarkStart w:id="1892" w:name="_Toc348633151"/>
      <w:bookmarkStart w:id="1893" w:name="_Toc351667809"/>
      <w:bookmarkStart w:id="1894" w:name="_Toc373832789"/>
      <w:bookmarkStart w:id="1895" w:name="_Ref346393708"/>
      <w:bookmarkStart w:id="1896" w:name="_Ref351062399"/>
      <w:bookmarkStart w:id="1897" w:name="_Toc357439317"/>
      <w:bookmarkStart w:id="1898" w:name="_Toc356824343"/>
      <w:bookmarkStart w:id="1899" w:name="_Toc356148144"/>
      <w:bookmarkStart w:id="1900" w:name="_Toc348629461"/>
      <w:bookmarkStart w:id="1901" w:name="_Toc351367692"/>
      <w:r w:rsidRPr="006314FB">
        <w:rPr>
          <w:noProof/>
        </w:rPr>
        <w:t>General</w:t>
      </w:r>
      <w:r w:rsidR="009B75C0" w:rsidRPr="00943A5F">
        <w:rPr>
          <w:noProof/>
        </w:rPr>
        <w:t xml:space="preserve"> decoding process</w:t>
      </w:r>
      <w:bookmarkEnd w:id="1885"/>
      <w:bookmarkEnd w:id="1886"/>
      <w:bookmarkEnd w:id="1887"/>
      <w:bookmarkEnd w:id="1888"/>
      <w:bookmarkEnd w:id="1889"/>
      <w:bookmarkEnd w:id="1890"/>
      <w:bookmarkEnd w:id="1891"/>
      <w:bookmarkEnd w:id="1892"/>
      <w:bookmarkEnd w:id="1893"/>
      <w:bookmarkEnd w:id="1894"/>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02" w:name="_Ref373775286"/>
      <w:bookmarkStart w:id="1903" w:name="_Toc373832790"/>
      <w:r w:rsidRPr="008E14A4">
        <w:t>D</w:t>
      </w:r>
      <w:r w:rsidR="00665193" w:rsidRPr="008E14A4">
        <w:t>ecoding</w:t>
      </w:r>
      <w:r w:rsidR="00944988" w:rsidRPr="008E14A4">
        <w:t xml:space="preserve"> process</w:t>
      </w:r>
      <w:bookmarkEnd w:id="1895"/>
      <w:r w:rsidRPr="008E14A4">
        <w:t xml:space="preserve"> for a coded picture with nuh_layer_id greater than 0</w:t>
      </w:r>
      <w:bookmarkEnd w:id="1896"/>
      <w:bookmarkEnd w:id="1897"/>
      <w:bookmarkEnd w:id="1898"/>
      <w:bookmarkEnd w:id="1899"/>
      <w:bookmarkEnd w:id="1900"/>
      <w:bookmarkEnd w:id="1901"/>
      <w:bookmarkEnd w:id="1902"/>
      <w:bookmarkEnd w:id="1903"/>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904" w:name="_Toc351335582"/>
      <w:bookmarkStart w:id="1905" w:name="_Ref346526853"/>
      <w:bookmarkStart w:id="1906" w:name="_Toc357439318"/>
      <w:bookmarkStart w:id="1907" w:name="_Toc356824344"/>
      <w:bookmarkStart w:id="1908" w:name="_Toc356148145"/>
      <w:bookmarkStart w:id="1909" w:name="_Toc348629462"/>
      <w:bookmarkStart w:id="1910" w:name="_Toc351367693"/>
      <w:bookmarkStart w:id="1911" w:name="_Toc373832791"/>
      <w:bookmarkStart w:id="1912" w:name="_Ref346440968"/>
      <w:bookmarkEnd w:id="1904"/>
      <w:r w:rsidRPr="008E14A4">
        <w:t>Decoding process for inter-layer reference picture set</w:t>
      </w:r>
      <w:bookmarkEnd w:id="1905"/>
      <w:bookmarkEnd w:id="1906"/>
      <w:bookmarkEnd w:id="1907"/>
      <w:bookmarkEnd w:id="1908"/>
      <w:bookmarkEnd w:id="1909"/>
      <w:bookmarkEnd w:id="1910"/>
      <w:bookmarkEnd w:id="1911"/>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w:t>
      </w:r>
      <w:ins w:id="1913" w:author="(v2)" w:date="2014-01-11T20:21:00Z">
        <w:r w:rsidR="00696113">
          <w:rPr>
            <w:lang w:val="en-CA"/>
          </w:rPr>
          <w:t xml:space="preserve">aligned </w:t>
        </w:r>
      </w:ins>
      <w:r w:rsidR="00AB2CDA" w:rsidRPr="00CA7539">
        <w:rPr>
          <w:lang w:val="en-CA"/>
        </w:rPr>
        <w:t xml:space="preserve">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914" w:name="_Ref346872782"/>
      <w:bookmarkStart w:id="1915"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916" w:name="_Ref355956155"/>
      <w:bookmarkStart w:id="1917" w:name="_Toc357439319"/>
      <w:bookmarkStart w:id="1918" w:name="_Toc356824345"/>
      <w:bookmarkStart w:id="1919" w:name="_Toc356148146"/>
      <w:bookmarkStart w:id="1920" w:name="_Toc348629463"/>
      <w:bookmarkStart w:id="1921" w:name="_Toc351367694"/>
      <w:bookmarkStart w:id="1922" w:name="_Toc373832792"/>
      <w:r w:rsidRPr="001533A7">
        <w:t>Marking</w:t>
      </w:r>
      <w:r w:rsidR="00153FC4" w:rsidRPr="001533A7">
        <w:t xml:space="preserve"> process for ending the decoding of a coded picture with nuh_layer_id greater than 0</w:t>
      </w:r>
      <w:bookmarkEnd w:id="1914"/>
      <w:bookmarkEnd w:id="1916"/>
      <w:bookmarkEnd w:id="1917"/>
      <w:bookmarkEnd w:id="1918"/>
      <w:bookmarkEnd w:id="1919"/>
      <w:bookmarkEnd w:id="1920"/>
      <w:bookmarkEnd w:id="1921"/>
      <w:bookmarkEnd w:id="1922"/>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923" w:name="_Ref371062231"/>
      <w:bookmarkStart w:id="1924" w:name="_Ref371062289"/>
      <w:bookmarkStart w:id="1925" w:name="_Ref371062302"/>
      <w:bookmarkStart w:id="1926" w:name="_Ref371072921"/>
      <w:bookmarkStart w:id="1927" w:name="_Toc373832793"/>
      <w:bookmarkStart w:id="1928" w:name="_Toc357439320"/>
      <w:bookmarkStart w:id="1929" w:name="_Toc356824346"/>
      <w:r w:rsidRPr="00665644">
        <w:t xml:space="preserve">Resampling process for </w:t>
      </w:r>
      <w:r>
        <w:t xml:space="preserve">inter layer </w:t>
      </w:r>
      <w:r w:rsidRPr="00665644">
        <w:t>reference pictures</w:t>
      </w:r>
      <w:bookmarkEnd w:id="1923"/>
      <w:bookmarkEnd w:id="1924"/>
      <w:bookmarkEnd w:id="1925"/>
      <w:bookmarkEnd w:id="1926"/>
      <w:bookmarkEnd w:id="1927"/>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30" w:name="_Ref348598889"/>
      <w:r w:rsidRPr="00665644">
        <w:t>Resampling process of picture sample values</w:t>
      </w:r>
      <w:bookmarkEnd w:id="1930"/>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931" w:name="_Ref348598872"/>
      <w:r>
        <w:t>Resampling process of l</w:t>
      </w:r>
      <w:r w:rsidRPr="00665644">
        <w:t>uma sample</w:t>
      </w:r>
      <w:r>
        <w:t xml:space="preserve"> values</w:t>
      </w:r>
      <w:bookmarkEnd w:id="1931"/>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32" w:name="_Ref348037885"/>
      <w:r>
        <w:t>R</w:t>
      </w:r>
      <w:r w:rsidRPr="00665644">
        <w:t>esampling process</w:t>
      </w:r>
      <w:r>
        <w:t xml:space="preserve"> of chroma sample values</w:t>
      </w:r>
      <w:bookmarkEnd w:id="1932"/>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33" w:name="_Ref347127882"/>
      <w:r>
        <w:rPr>
          <w:noProof/>
          <w:lang w:eastAsia="ko-KR"/>
        </w:rPr>
        <w:t>Luma</w:t>
      </w:r>
      <w:r w:rsidRPr="00665644">
        <w:rPr>
          <w:noProof/>
          <w:lang w:eastAsia="ko-KR"/>
        </w:rPr>
        <w:t xml:space="preserve"> sample </w:t>
      </w:r>
      <w:r>
        <w:rPr>
          <w:noProof/>
          <w:lang w:eastAsia="ko-KR"/>
        </w:rPr>
        <w:t>interpolation process</w:t>
      </w:r>
      <w:bookmarkEnd w:id="1933"/>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34" w:name="_Ref351654170"/>
      <w:bookmarkStart w:id="1935" w:name="_Ref351655790"/>
      <w:r w:rsidRPr="003243B0">
        <w:lastRenderedPageBreak/>
        <w:t>Table </w:t>
      </w:r>
      <w:r w:rsidR="00E907A9">
        <w:t>H</w:t>
      </w:r>
      <w:r w:rsidRPr="003243B0">
        <w:noBreakHyphen/>
      </w:r>
      <w:bookmarkEnd w:id="1934"/>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35"/>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36" w:name="_Ref347151884"/>
      <w:r w:rsidRPr="00C37BE1">
        <w:rPr>
          <w:noProof/>
          <w:lang w:eastAsia="ko-KR"/>
        </w:rPr>
        <w:t>Chroma</w:t>
      </w:r>
      <w:r w:rsidRPr="007C15BC">
        <w:rPr>
          <w:noProof/>
          <w:lang w:eastAsia="ko-KR"/>
        </w:rPr>
        <w:t xml:space="preserve"> sample interpolation process</w:t>
      </w:r>
      <w:bookmarkEnd w:id="1936"/>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37"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37"/>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38" w:name="_Ref364437164"/>
      <w:r w:rsidRPr="00665644">
        <w:t>Resampling process of picture motion field</w:t>
      </w:r>
      <w:bookmarkEnd w:id="1938"/>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39" w:name="_Ref348599073"/>
      <w:r w:rsidRPr="00665644">
        <w:rPr>
          <w:noProof/>
        </w:rPr>
        <w:t xml:space="preserve">Derivation process </w:t>
      </w:r>
      <w:r>
        <w:rPr>
          <w:noProof/>
        </w:rPr>
        <w:t>for</w:t>
      </w:r>
      <w:r w:rsidRPr="00665644">
        <w:rPr>
          <w:noProof/>
        </w:rPr>
        <w:t xml:space="preserve"> inter layer motion</w:t>
      </w:r>
      <w:bookmarkEnd w:id="1939"/>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40" w:name="OLE_LINK6"/>
      <w:bookmarkStart w:id="1941"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40"/>
      <w:bookmarkEnd w:id="1941"/>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42" w:name="OLE_LINK469"/>
      <w:bookmarkStart w:id="1943" w:name="OLE_LINK470"/>
      <w:bookmarkStart w:id="1944" w:name="OLE_LINK461"/>
      <w:bookmarkStart w:id="1945" w:name="OLE_LINK462"/>
      <w:bookmarkStart w:id="1946" w:name="OLE_LINK82"/>
      <w:bookmarkStart w:id="1947" w:name="OLE_LINK439"/>
      <w:bookmarkStart w:id="1948"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42"/>
      <w:bookmarkEnd w:id="1943"/>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44"/>
      <w:bookmarkEnd w:id="1945"/>
      <w:bookmarkEnd w:id="1946"/>
      <w:r w:rsidRPr="00841AE6">
        <w:rPr>
          <w:noProof/>
          <w:sz w:val="20"/>
          <w:szCs w:val="20"/>
          <w:lang w:eastAsia="ko-KR"/>
        </w:rPr>
        <w:t xml:space="preserve">= </w:t>
      </w:r>
      <w:bookmarkStart w:id="1949" w:name="OLE_LINK463"/>
      <w:bookmarkStart w:id="1950" w:name="OLE_LINK464"/>
      <w:bookmarkStart w:id="1951" w:name="OLE_LINK465"/>
      <w:bookmarkStart w:id="1952" w:name="OLE_LINK466"/>
      <w:bookmarkStart w:id="1953" w:name="OLE_LINK74"/>
      <w:bookmarkStart w:id="1954" w:name="OLE_LINK75"/>
      <w:r w:rsidRPr="00841AE6">
        <w:rPr>
          <w:noProof/>
          <w:sz w:val="20"/>
          <w:szCs w:val="20"/>
          <w:lang w:eastAsia="ko-KR"/>
        </w:rPr>
        <w:t>Clip3(</w:t>
      </w:r>
      <w:bookmarkEnd w:id="1949"/>
      <w:bookmarkEnd w:id="1950"/>
      <w:r w:rsidRPr="00841AE6">
        <w:rPr>
          <w:noProof/>
          <w:sz w:val="20"/>
          <w:szCs w:val="20"/>
          <w:lang w:eastAsia="ko-KR"/>
        </w:rPr>
        <w:t> −4096, 4095,</w:t>
      </w:r>
      <w:bookmarkEnd w:id="1951"/>
      <w:bookmarkEnd w:id="1952"/>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55" w:name="OLE_LINK447"/>
      <w:bookmarkStart w:id="1956" w:name="OLE_LINK448"/>
      <w:r w:rsidRPr="00841AE6">
        <w:rPr>
          <w:noProof/>
          <w:sz w:val="20"/>
          <w:szCs w:val="20"/>
          <w:lang w:eastAsia="ko-KR"/>
        </w:rPr>
        <w:t>+ (</w:t>
      </w:r>
      <w:bookmarkStart w:id="1957" w:name="OLE_LINK72"/>
      <w:bookmarkStart w:id="1958" w:name="OLE_LINK73"/>
      <w:r w:rsidRPr="00841AE6">
        <w:rPr>
          <w:noProof/>
          <w:sz w:val="20"/>
          <w:szCs w:val="20"/>
          <w:lang w:eastAsia="ko-KR"/>
        </w:rPr>
        <w:t> </w:t>
      </w:r>
      <w:bookmarkEnd w:id="1957"/>
      <w:bookmarkEnd w:id="1958"/>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55"/>
      <w:bookmarkEnd w:id="1956"/>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53"/>
      <w:bookmarkEnd w:id="1954"/>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47"/>
      <w:bookmarkEnd w:id="1948"/>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59" w:name="OLE_LINK87"/>
      <w:bookmarkStart w:id="1960"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59"/>
      <w:bookmarkEnd w:id="1960"/>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61" w:name="_Toc356148147"/>
      <w:bookmarkStart w:id="1962" w:name="_Toc348629464"/>
      <w:bookmarkStart w:id="1963" w:name="_Toc351367695"/>
      <w:bookmarkStart w:id="1964" w:name="_Toc373832794"/>
      <w:r w:rsidRPr="00920F0C">
        <w:rPr>
          <w:lang w:val="en-CA"/>
        </w:rPr>
        <w:t>NAL unit decoding process</w:t>
      </w:r>
      <w:bookmarkEnd w:id="1928"/>
      <w:bookmarkEnd w:id="1929"/>
      <w:bookmarkEnd w:id="1961"/>
      <w:bookmarkEnd w:id="1962"/>
      <w:bookmarkEnd w:id="1963"/>
      <w:bookmarkEnd w:id="1964"/>
    </w:p>
    <w:p w:rsidR="000D0D3F" w:rsidRDefault="000D0D3F" w:rsidP="000D0D3F">
      <w:pPr>
        <w:rPr>
          <w:lang w:val="en-CA"/>
        </w:rPr>
      </w:pPr>
      <w:bookmarkStart w:id="1965" w:name="_Ref351062409"/>
      <w:bookmarkStart w:id="1966" w:name="_Toc357439321"/>
      <w:bookmarkStart w:id="1967" w:name="_Toc356824347"/>
      <w:bookmarkStart w:id="1968" w:name="_Toc356148148"/>
      <w:bookmarkStart w:id="1969" w:name="_Toc348629466"/>
      <w:bookmarkStart w:id="1970" w:name="_Toc351367696"/>
      <w:bookmarkEnd w:id="1912"/>
      <w:bookmarkEnd w:id="1915"/>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1971" w:name="_Toc373832795"/>
      <w:r w:rsidRPr="00920F0C">
        <w:rPr>
          <w:lang w:val="en-CA"/>
        </w:rPr>
        <w:t>S</w:t>
      </w:r>
      <w:r w:rsidR="00944988" w:rsidRPr="00920F0C">
        <w:rPr>
          <w:lang w:val="en-CA"/>
        </w:rPr>
        <w:t>lice decoding processes</w:t>
      </w:r>
      <w:bookmarkEnd w:id="1965"/>
      <w:bookmarkEnd w:id="1966"/>
      <w:bookmarkEnd w:id="1967"/>
      <w:bookmarkEnd w:id="1968"/>
      <w:bookmarkEnd w:id="1969"/>
      <w:bookmarkEnd w:id="1970"/>
      <w:bookmarkEnd w:id="1971"/>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72" w:name="_Toc363646430"/>
      <w:bookmarkStart w:id="1973" w:name="_Toc373832796"/>
      <w:r w:rsidRPr="00983CFA">
        <w:rPr>
          <w:lang w:val="en-US"/>
        </w:rPr>
        <w:t>Decoding process for picture order count</w:t>
      </w:r>
      <w:bookmarkEnd w:id="1972"/>
      <w:bookmarkEnd w:id="1973"/>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74" w:name="_Toc350926544"/>
      <w:bookmarkStart w:id="1975" w:name="_Toc363646431"/>
      <w:bookmarkStart w:id="1976" w:name="_Toc373832797"/>
      <w:r w:rsidRPr="00983CFA">
        <w:rPr>
          <w:lang w:val="en-US"/>
        </w:rPr>
        <w:t>Decoding process for reference picture set</w:t>
      </w:r>
      <w:bookmarkEnd w:id="1974"/>
      <w:bookmarkEnd w:id="1975"/>
      <w:bookmarkEnd w:id="197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77" w:name="_Toc363646432"/>
      <w:bookmarkStart w:id="1978" w:name="_Toc373832798"/>
      <w:r w:rsidRPr="00983CFA">
        <w:rPr>
          <w:lang w:val="en-US"/>
        </w:rPr>
        <w:t>Decoding process for generating unavailable reference pictures</w:t>
      </w:r>
      <w:bookmarkEnd w:id="1977"/>
      <w:bookmarkEnd w:id="1978"/>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79" w:name="_Ref361089034"/>
      <w:bookmarkStart w:id="1980" w:name="_Toc363646433"/>
      <w:bookmarkStart w:id="1981" w:name="_Toc373832799"/>
      <w:r w:rsidRPr="00983CFA">
        <w:rPr>
          <w:lang w:val="en-US"/>
        </w:rPr>
        <w:t>Decoding process for reference picture lists construction</w:t>
      </w:r>
      <w:bookmarkEnd w:id="1979"/>
      <w:bookmarkEnd w:id="1980"/>
      <w:bookmarkEnd w:id="1981"/>
    </w:p>
    <w:p w:rsidR="00D44B28" w:rsidRPr="00983CFA" w:rsidRDefault="00D44B28" w:rsidP="00D44B28">
      <w:pPr>
        <w:keepNext/>
        <w:keepLines/>
        <w:rPr>
          <w:lang w:val="en-US"/>
        </w:rPr>
      </w:pPr>
      <w:bookmarkStart w:id="1982" w:name="_Toc360899811"/>
      <w:bookmarkStart w:id="1983" w:name="_Toc360900055"/>
      <w:bookmarkStart w:id="1984" w:name="_Toc361055005"/>
      <w:bookmarkStart w:id="1985" w:name="_Toc361058682"/>
      <w:bookmarkStart w:id="1986" w:name="_Toc361058839"/>
      <w:bookmarkStart w:id="1987" w:name="_Toc361058985"/>
      <w:bookmarkStart w:id="1988" w:name="_Toc361059130"/>
      <w:bookmarkStart w:id="1989" w:name="_Toc361059340"/>
      <w:bookmarkStart w:id="1990" w:name="_Toc361059486"/>
      <w:bookmarkStart w:id="1991" w:name="_Toc361059632"/>
      <w:bookmarkStart w:id="1992" w:name="_Toc361059778"/>
      <w:bookmarkStart w:id="1993" w:name="_Toc361063269"/>
      <w:bookmarkStart w:id="1994" w:name="_Toc361063417"/>
      <w:bookmarkStart w:id="1995" w:name="_Toc361063563"/>
      <w:bookmarkStart w:id="1996" w:name="_Toc361063713"/>
      <w:bookmarkStart w:id="1997" w:name="_Toc361063859"/>
      <w:bookmarkStart w:id="1998" w:name="_Toc361064005"/>
      <w:bookmarkStart w:id="1999" w:name="_Toc361064152"/>
      <w:bookmarkStart w:id="2000" w:name="_Toc361066251"/>
      <w:bookmarkStart w:id="2001" w:name="_Toc361066397"/>
      <w:bookmarkStart w:id="2002" w:name="_Toc361066544"/>
      <w:bookmarkStart w:id="2003" w:name="_Toc361066690"/>
      <w:bookmarkStart w:id="2004" w:name="_Toc361066835"/>
      <w:bookmarkStart w:id="2005" w:name="_Toc361154682"/>
      <w:bookmarkStart w:id="2006" w:name="_Toc360899817"/>
      <w:bookmarkStart w:id="2007" w:name="_Toc360900061"/>
      <w:bookmarkStart w:id="2008" w:name="_Toc361055011"/>
      <w:bookmarkStart w:id="2009" w:name="_Toc361058688"/>
      <w:bookmarkStart w:id="2010" w:name="_Toc361058845"/>
      <w:bookmarkStart w:id="2011" w:name="_Toc361058991"/>
      <w:bookmarkStart w:id="2012" w:name="_Toc361059136"/>
      <w:bookmarkStart w:id="2013" w:name="_Toc361059346"/>
      <w:bookmarkStart w:id="2014" w:name="_Toc361059492"/>
      <w:bookmarkStart w:id="2015" w:name="_Toc361059638"/>
      <w:bookmarkStart w:id="2016" w:name="_Toc361059784"/>
      <w:bookmarkStart w:id="2017" w:name="_Toc361063275"/>
      <w:bookmarkStart w:id="2018" w:name="_Toc361063423"/>
      <w:bookmarkStart w:id="2019" w:name="_Toc361063569"/>
      <w:bookmarkStart w:id="2020" w:name="_Toc361063719"/>
      <w:bookmarkStart w:id="2021" w:name="_Toc361063865"/>
      <w:bookmarkStart w:id="2022" w:name="_Toc361064011"/>
      <w:bookmarkStart w:id="2023" w:name="_Toc361064158"/>
      <w:bookmarkStart w:id="2024" w:name="_Toc361066257"/>
      <w:bookmarkStart w:id="2025" w:name="_Toc361066403"/>
      <w:bookmarkStart w:id="2026" w:name="_Toc361066550"/>
      <w:bookmarkStart w:id="2027" w:name="_Toc361066696"/>
      <w:bookmarkStart w:id="2028" w:name="_Toc361066841"/>
      <w:bookmarkStart w:id="2029" w:name="_Toc361154688"/>
      <w:bookmarkStart w:id="2030" w:name="_Toc360899818"/>
      <w:bookmarkStart w:id="2031" w:name="_Toc360900062"/>
      <w:bookmarkStart w:id="2032" w:name="_Toc361055012"/>
      <w:bookmarkStart w:id="2033" w:name="_Toc361058689"/>
      <w:bookmarkStart w:id="2034" w:name="_Toc361058846"/>
      <w:bookmarkStart w:id="2035" w:name="_Toc361058992"/>
      <w:bookmarkStart w:id="2036" w:name="_Toc361059137"/>
      <w:bookmarkStart w:id="2037" w:name="_Toc361059347"/>
      <w:bookmarkStart w:id="2038" w:name="_Toc361059493"/>
      <w:bookmarkStart w:id="2039" w:name="_Toc361059639"/>
      <w:bookmarkStart w:id="2040" w:name="_Toc361059785"/>
      <w:bookmarkStart w:id="2041" w:name="_Toc361063276"/>
      <w:bookmarkStart w:id="2042" w:name="_Toc361063424"/>
      <w:bookmarkStart w:id="2043" w:name="_Toc361063570"/>
      <w:bookmarkStart w:id="2044" w:name="_Toc361063720"/>
      <w:bookmarkStart w:id="2045" w:name="_Toc361063866"/>
      <w:bookmarkStart w:id="2046" w:name="_Toc361064012"/>
      <w:bookmarkStart w:id="2047" w:name="_Toc361064159"/>
      <w:bookmarkStart w:id="2048" w:name="_Toc361066258"/>
      <w:bookmarkStart w:id="2049" w:name="_Toc361066404"/>
      <w:bookmarkStart w:id="2050" w:name="_Toc361066551"/>
      <w:bookmarkStart w:id="2051" w:name="_Toc361066697"/>
      <w:bookmarkStart w:id="2052" w:name="_Toc361066842"/>
      <w:bookmarkStart w:id="2053" w:name="_Toc361154689"/>
      <w:bookmarkStart w:id="2054" w:name="_Toc360899821"/>
      <w:bookmarkStart w:id="2055" w:name="_Toc360900065"/>
      <w:bookmarkStart w:id="2056" w:name="_Toc361055015"/>
      <w:bookmarkStart w:id="2057" w:name="_Toc361058692"/>
      <w:bookmarkStart w:id="2058" w:name="_Toc361058849"/>
      <w:bookmarkStart w:id="2059" w:name="_Toc361058995"/>
      <w:bookmarkStart w:id="2060" w:name="_Toc361059140"/>
      <w:bookmarkStart w:id="2061" w:name="_Toc361059350"/>
      <w:bookmarkStart w:id="2062" w:name="_Toc361059496"/>
      <w:bookmarkStart w:id="2063" w:name="_Toc361059642"/>
      <w:bookmarkStart w:id="2064" w:name="_Toc361059788"/>
      <w:bookmarkStart w:id="2065" w:name="_Toc361063279"/>
      <w:bookmarkStart w:id="2066" w:name="_Toc361063427"/>
      <w:bookmarkStart w:id="2067" w:name="_Toc361063573"/>
      <w:bookmarkStart w:id="2068" w:name="_Toc361063723"/>
      <w:bookmarkStart w:id="2069" w:name="_Toc361063869"/>
      <w:bookmarkStart w:id="2070" w:name="_Toc361064015"/>
      <w:bookmarkStart w:id="2071" w:name="_Toc361064162"/>
      <w:bookmarkStart w:id="2072" w:name="_Toc361066261"/>
      <w:bookmarkStart w:id="2073" w:name="_Toc361066407"/>
      <w:bookmarkStart w:id="2074" w:name="_Toc361066554"/>
      <w:bookmarkStart w:id="2075" w:name="_Toc361066700"/>
      <w:bookmarkStart w:id="2076" w:name="_Toc361066845"/>
      <w:bookmarkStart w:id="2077" w:name="_Toc361154692"/>
      <w:bookmarkStart w:id="2078" w:name="_Toc360899823"/>
      <w:bookmarkStart w:id="2079" w:name="_Toc360900067"/>
      <w:bookmarkStart w:id="2080" w:name="_Toc361055017"/>
      <w:bookmarkStart w:id="2081" w:name="_Toc361058694"/>
      <w:bookmarkStart w:id="2082" w:name="_Toc361058851"/>
      <w:bookmarkStart w:id="2083" w:name="_Toc361058997"/>
      <w:bookmarkStart w:id="2084" w:name="_Toc361059142"/>
      <w:bookmarkStart w:id="2085" w:name="_Toc361059352"/>
      <w:bookmarkStart w:id="2086" w:name="_Toc361059498"/>
      <w:bookmarkStart w:id="2087" w:name="_Toc361059644"/>
      <w:bookmarkStart w:id="2088" w:name="_Toc361059790"/>
      <w:bookmarkStart w:id="2089" w:name="_Toc361063281"/>
      <w:bookmarkStart w:id="2090" w:name="_Toc361063429"/>
      <w:bookmarkStart w:id="2091" w:name="_Toc361063575"/>
      <w:bookmarkStart w:id="2092" w:name="_Toc361063725"/>
      <w:bookmarkStart w:id="2093" w:name="_Toc361063871"/>
      <w:bookmarkStart w:id="2094" w:name="_Toc361064017"/>
      <w:bookmarkStart w:id="2095" w:name="_Toc361064164"/>
      <w:bookmarkStart w:id="2096" w:name="_Toc361066263"/>
      <w:bookmarkStart w:id="2097" w:name="_Toc361066409"/>
      <w:bookmarkStart w:id="2098" w:name="_Toc361066556"/>
      <w:bookmarkStart w:id="2099" w:name="_Toc361066702"/>
      <w:bookmarkStart w:id="2100" w:name="_Toc361066847"/>
      <w:bookmarkStart w:id="2101" w:name="_Toc361154694"/>
      <w:bookmarkStart w:id="2102" w:name="_Toc360899825"/>
      <w:bookmarkStart w:id="2103" w:name="_Toc360900069"/>
      <w:bookmarkStart w:id="2104" w:name="_Toc361055019"/>
      <w:bookmarkStart w:id="2105" w:name="_Toc361058696"/>
      <w:bookmarkStart w:id="2106" w:name="_Toc361058853"/>
      <w:bookmarkStart w:id="2107" w:name="_Toc361058999"/>
      <w:bookmarkStart w:id="2108" w:name="_Toc361059144"/>
      <w:bookmarkStart w:id="2109" w:name="_Toc361059354"/>
      <w:bookmarkStart w:id="2110" w:name="_Toc361059500"/>
      <w:bookmarkStart w:id="2111" w:name="_Toc361059646"/>
      <w:bookmarkStart w:id="2112" w:name="_Toc361059792"/>
      <w:bookmarkStart w:id="2113" w:name="_Toc361063283"/>
      <w:bookmarkStart w:id="2114" w:name="_Toc361063431"/>
      <w:bookmarkStart w:id="2115" w:name="_Toc361063577"/>
      <w:bookmarkStart w:id="2116" w:name="_Toc361063727"/>
      <w:bookmarkStart w:id="2117" w:name="_Toc361063873"/>
      <w:bookmarkStart w:id="2118" w:name="_Toc361064019"/>
      <w:bookmarkStart w:id="2119" w:name="_Toc361064166"/>
      <w:bookmarkStart w:id="2120" w:name="_Toc361066265"/>
      <w:bookmarkStart w:id="2121" w:name="_Toc361066411"/>
      <w:bookmarkStart w:id="2122" w:name="_Toc361066558"/>
      <w:bookmarkStart w:id="2123" w:name="_Toc361066704"/>
      <w:bookmarkStart w:id="2124" w:name="_Toc361066849"/>
      <w:bookmarkStart w:id="2125" w:name="_Toc361154696"/>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ins w:id="2126" w:author="(v2)" w:date="2014-01-11T21:23:00Z">
        <w:r w:rsidR="009442FA" w:rsidRPr="00C1402B">
          <w:rPr>
            <w:sz w:val="20"/>
            <w:highlight w:val="cyan"/>
            <w:lang w:val="en-US"/>
          </w:rPr>
          <w:tab/>
        </w:r>
        <w:r w:rsidR="009442FA">
          <w:rPr>
            <w:sz w:val="20"/>
            <w:highlight w:val="cyan"/>
            <w:lang w:val="en-US"/>
          </w:rPr>
          <w:t>for</w:t>
        </w:r>
        <w:r w:rsidR="009442FA" w:rsidRPr="00C1402B">
          <w:rPr>
            <w:sz w:val="20"/>
            <w:highlight w:val="cyan"/>
            <w:lang w:val="en-US"/>
          </w:rPr>
          <w:t>(</w:t>
        </w:r>
        <w:r w:rsidR="009442FA">
          <w:rPr>
            <w:sz w:val="20"/>
            <w:highlight w:val="cyan"/>
            <w:lang w:val="en-US"/>
          </w:rPr>
          <w:t xml:space="preserve"> </w:t>
        </w:r>
        <w:r w:rsidR="009442FA" w:rsidRPr="00C1402B">
          <w:rPr>
            <w:sz w:val="20"/>
            <w:highlight w:val="cyan"/>
            <w:lang w:val="en-US"/>
          </w:rPr>
          <w:t xml:space="preserve">i = </w:t>
        </w:r>
        <w:r w:rsidR="009442FA" w:rsidRPr="00C1402B">
          <w:rPr>
            <w:bCs/>
            <w:sz w:val="20"/>
            <w:highlight w:val="cyan"/>
            <w:lang w:val="en-US"/>
          </w:rPr>
          <w:t>NumDirectRefLayers[ nuh_layer_id ]</w:t>
        </w:r>
        <w:r w:rsidR="009442FA">
          <w:rPr>
            <w:bCs/>
            <w:sz w:val="20"/>
            <w:highlight w:val="cyan"/>
            <w:lang w:val="en-US"/>
          </w:rPr>
          <w:t xml:space="preserve"> – 1; i &gt;= 0</w:t>
        </w:r>
        <w:r w:rsidR="009442FA" w:rsidRPr="00C1402B">
          <w:rPr>
            <w:bCs/>
            <w:sz w:val="20"/>
            <w:highlight w:val="cyan"/>
            <w:lang w:val="en-US"/>
          </w:rPr>
          <w:t xml:space="preserve">; </w:t>
        </w:r>
        <w:r w:rsidR="009442FA">
          <w:rPr>
            <w:bCs/>
            <w:sz w:val="20"/>
            <w:highlight w:val="cyan"/>
            <w:lang w:val="en-US"/>
          </w:rPr>
          <w:t>i--</w:t>
        </w:r>
        <w:r w:rsidR="009442FA" w:rsidRPr="00C1402B">
          <w:rPr>
            <w:bCs/>
            <w:sz w:val="20"/>
            <w:highlight w:val="cyan"/>
            <w:lang w:val="en-US"/>
          </w:rPr>
          <w:t xml:space="preserve"> )</w:t>
        </w:r>
        <w:r w:rsidR="009442FA" w:rsidRPr="00C1402B">
          <w:rPr>
            <w:bCs/>
            <w:sz w:val="20"/>
            <w:highlight w:val="cyan"/>
            <w:lang w:val="en-US"/>
          </w:rPr>
          <w:br/>
        </w:r>
        <w:r w:rsidR="009442FA" w:rsidRPr="00C1402B">
          <w:rPr>
            <w:bCs/>
            <w:sz w:val="20"/>
            <w:highlight w:val="cyan"/>
            <w:lang w:val="en-US"/>
          </w:rPr>
          <w:tab/>
        </w:r>
        <w:r w:rsidR="009442FA" w:rsidRPr="00C1402B">
          <w:rPr>
            <w:bCs/>
            <w:sz w:val="20"/>
            <w:highlight w:val="cyan"/>
            <w:lang w:val="en-US"/>
          </w:rPr>
          <w:tab/>
          <w:t>if( ref_layer_rps_present_flag[ i ] )</w:t>
        </w:r>
        <w:r w:rsidR="009442FA" w:rsidRPr="00C1402B">
          <w:rPr>
            <w:bCs/>
            <w:sz w:val="20"/>
            <w:highlight w:val="cyan"/>
            <w:lang w:val="en-US"/>
          </w:rPr>
          <w:br/>
        </w:r>
        <w:r w:rsidR="009442FA" w:rsidRPr="00C1402B">
          <w:rPr>
            <w:bCs/>
            <w:sz w:val="20"/>
            <w:highlight w:val="cyan"/>
            <w:lang w:val="en-US"/>
          </w:rPr>
          <w:tab/>
        </w:r>
        <w:r w:rsidR="009442FA" w:rsidRPr="00C1402B">
          <w:rPr>
            <w:bCs/>
            <w:sz w:val="20"/>
            <w:highlight w:val="cyan"/>
            <w:lang w:val="en-US"/>
          </w:rPr>
          <w:tab/>
        </w:r>
        <w:r w:rsidR="009442FA" w:rsidRPr="00C1402B">
          <w:rPr>
            <w:bCs/>
            <w:sz w:val="20"/>
            <w:highlight w:val="cyan"/>
            <w:lang w:val="en-US"/>
          </w:rPr>
          <w:tab/>
          <w:t>for( j = 0; j &lt; RefLayerNumPocStCurrBefore[ i ]; rIdx++, j++ )</w:t>
        </w:r>
        <w:r w:rsidR="009442FA" w:rsidRPr="00C1402B">
          <w:rPr>
            <w:bCs/>
            <w:sz w:val="20"/>
            <w:highlight w:val="cyan"/>
            <w:lang w:val="en-US"/>
          </w:rPr>
          <w:br/>
        </w:r>
        <w:r w:rsidR="009442FA" w:rsidRPr="00C1402B">
          <w:rPr>
            <w:bCs/>
            <w:sz w:val="20"/>
            <w:highlight w:val="cyan"/>
            <w:lang w:val="en-US"/>
          </w:rPr>
          <w:tab/>
        </w:r>
        <w:r w:rsidR="009442FA" w:rsidRPr="00C1402B">
          <w:rPr>
            <w:bCs/>
            <w:sz w:val="20"/>
            <w:highlight w:val="cyan"/>
            <w:lang w:val="en-US"/>
          </w:rPr>
          <w:tab/>
        </w:r>
        <w:r w:rsidR="009442FA" w:rsidRPr="00C1402B">
          <w:rPr>
            <w:bCs/>
            <w:sz w:val="20"/>
            <w:highlight w:val="cyan"/>
            <w:lang w:val="en-US"/>
          </w:rPr>
          <w:tab/>
        </w:r>
        <w:r w:rsidR="009442FA" w:rsidRPr="00C1402B">
          <w:rPr>
            <w:bCs/>
            <w:sz w:val="20"/>
            <w:highlight w:val="cyan"/>
            <w:lang w:val="en-US"/>
          </w:rPr>
          <w:tab/>
          <w:t>RefPicListTemp0[ rIdx ] = RefLayerPocStCurrBefore[ i ][ j ]</w:t>
        </w:r>
        <w:r w:rsidR="009442FA">
          <w:rPr>
            <w:sz w:val="20"/>
            <w:lang w:val="en-US"/>
          </w:rPr>
          <w:br/>
        </w:r>
      </w:ins>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r>
      <w:ins w:id="2127" w:author="(v2)" w:date="2014-01-11T21:23:00Z">
        <w:r w:rsidR="009547A7" w:rsidRPr="00C1402B">
          <w:rPr>
            <w:sz w:val="20"/>
            <w:highlight w:val="cyan"/>
            <w:lang w:val="en-US"/>
          </w:rPr>
          <w:tab/>
        </w:r>
        <w:r w:rsidR="009547A7">
          <w:rPr>
            <w:sz w:val="20"/>
            <w:highlight w:val="cyan"/>
            <w:lang w:val="en-US"/>
          </w:rPr>
          <w:t>for</w:t>
        </w:r>
        <w:r w:rsidR="009547A7" w:rsidRPr="00C1402B">
          <w:rPr>
            <w:sz w:val="20"/>
            <w:highlight w:val="cyan"/>
            <w:lang w:val="en-US"/>
          </w:rPr>
          <w:t>(</w:t>
        </w:r>
        <w:r w:rsidR="009547A7">
          <w:rPr>
            <w:sz w:val="20"/>
            <w:highlight w:val="cyan"/>
            <w:lang w:val="en-US"/>
          </w:rPr>
          <w:t xml:space="preserve"> </w:t>
        </w:r>
        <w:r w:rsidR="009547A7" w:rsidRPr="00C1402B">
          <w:rPr>
            <w:sz w:val="20"/>
            <w:highlight w:val="cyan"/>
            <w:lang w:val="en-US"/>
          </w:rPr>
          <w:t xml:space="preserve">i = </w:t>
        </w:r>
        <w:r w:rsidR="009547A7" w:rsidRPr="00C1402B">
          <w:rPr>
            <w:bCs/>
            <w:sz w:val="20"/>
            <w:highlight w:val="cyan"/>
            <w:lang w:val="en-US"/>
          </w:rPr>
          <w:t>NumDirectRefLayers[ nuh_layer_id ]</w:t>
        </w:r>
        <w:r w:rsidR="009547A7">
          <w:rPr>
            <w:bCs/>
            <w:sz w:val="20"/>
            <w:highlight w:val="cyan"/>
            <w:lang w:val="en-US"/>
          </w:rPr>
          <w:t xml:space="preserve"> – 1; i &gt;= 0</w:t>
        </w:r>
        <w:r w:rsidR="009547A7" w:rsidRPr="00C1402B">
          <w:rPr>
            <w:bCs/>
            <w:sz w:val="20"/>
            <w:highlight w:val="cyan"/>
            <w:lang w:val="en-US"/>
          </w:rPr>
          <w:t xml:space="preserve">; </w:t>
        </w:r>
        <w:r w:rsidR="009547A7">
          <w:rPr>
            <w:bCs/>
            <w:sz w:val="20"/>
            <w:highlight w:val="cyan"/>
            <w:lang w:val="en-US"/>
          </w:rPr>
          <w:t>i--</w:t>
        </w:r>
        <w:r w:rsidR="009547A7" w:rsidRPr="00C1402B">
          <w:rPr>
            <w:bCs/>
            <w:sz w:val="20"/>
            <w:highlight w:val="cyan"/>
            <w:lang w:val="en-US"/>
          </w:rPr>
          <w:t xml:space="preserve">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t>if( ref_layer_rps_present_flag[ i ]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for( j = 0; j &lt; RefLayerNumPocStCurr</w:t>
        </w:r>
        <w:r w:rsidR="009547A7">
          <w:rPr>
            <w:bCs/>
            <w:sz w:val="20"/>
            <w:highlight w:val="cyan"/>
            <w:lang w:val="en-US"/>
          </w:rPr>
          <w:t>After</w:t>
        </w:r>
        <w:r w:rsidR="009547A7" w:rsidRPr="00C1402B">
          <w:rPr>
            <w:bCs/>
            <w:sz w:val="20"/>
            <w:highlight w:val="cyan"/>
            <w:lang w:val="en-US"/>
          </w:rPr>
          <w:t>[ i ]; rIdx++, j++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RefPicListTemp0[ rIdx ] = RefLayerPocStCurr</w:t>
        </w:r>
        <w:r w:rsidR="009547A7">
          <w:rPr>
            <w:bCs/>
            <w:sz w:val="20"/>
            <w:highlight w:val="cyan"/>
            <w:lang w:val="en-US"/>
          </w:rPr>
          <w:t>After</w:t>
        </w:r>
        <w:r w:rsidR="009547A7" w:rsidRPr="00C1402B">
          <w:rPr>
            <w:bCs/>
            <w:sz w:val="20"/>
            <w:highlight w:val="cyan"/>
            <w:lang w:val="en-US"/>
          </w:rPr>
          <w:t>[ i ][ j ]</w:t>
        </w:r>
        <w:r w:rsidR="009547A7" w:rsidRPr="00983CFA">
          <w:rPr>
            <w:sz w:val="20"/>
            <w:highlight w:val="cyan"/>
            <w:lang w:val="en-US"/>
          </w:rPr>
          <w:br/>
        </w:r>
      </w:ins>
      <w:r w:rsidRPr="00983CFA">
        <w:rPr>
          <w:sz w:val="20"/>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lastRenderedPageBreak/>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ins w:id="2128" w:author="(v2)" w:date="2014-01-11T21:24:00Z">
        <w:r w:rsidR="009547A7" w:rsidRPr="00C1402B">
          <w:rPr>
            <w:sz w:val="20"/>
            <w:highlight w:val="cyan"/>
            <w:lang w:val="en-US"/>
          </w:rPr>
          <w:tab/>
        </w:r>
        <w:r w:rsidR="009547A7">
          <w:rPr>
            <w:sz w:val="20"/>
            <w:highlight w:val="cyan"/>
            <w:lang w:val="en-US"/>
          </w:rPr>
          <w:t>for</w:t>
        </w:r>
        <w:r w:rsidR="009547A7" w:rsidRPr="00C1402B">
          <w:rPr>
            <w:sz w:val="20"/>
            <w:highlight w:val="cyan"/>
            <w:lang w:val="en-US"/>
          </w:rPr>
          <w:t>(</w:t>
        </w:r>
        <w:r w:rsidR="009547A7">
          <w:rPr>
            <w:sz w:val="20"/>
            <w:highlight w:val="cyan"/>
            <w:lang w:val="en-US"/>
          </w:rPr>
          <w:t xml:space="preserve"> </w:t>
        </w:r>
        <w:r w:rsidR="009547A7" w:rsidRPr="00C1402B">
          <w:rPr>
            <w:sz w:val="20"/>
            <w:highlight w:val="cyan"/>
            <w:lang w:val="en-US"/>
          </w:rPr>
          <w:t xml:space="preserve">i = </w:t>
        </w:r>
        <w:r w:rsidR="009547A7" w:rsidRPr="00C1402B">
          <w:rPr>
            <w:bCs/>
            <w:sz w:val="20"/>
            <w:highlight w:val="cyan"/>
            <w:lang w:val="en-US"/>
          </w:rPr>
          <w:t>NumDirectRefLayers[ nuh_layer_id ]</w:t>
        </w:r>
        <w:r w:rsidR="009547A7">
          <w:rPr>
            <w:bCs/>
            <w:sz w:val="20"/>
            <w:highlight w:val="cyan"/>
            <w:lang w:val="en-US"/>
          </w:rPr>
          <w:t xml:space="preserve"> – 1; i &gt;= 0</w:t>
        </w:r>
        <w:r w:rsidR="009547A7" w:rsidRPr="00C1402B">
          <w:rPr>
            <w:bCs/>
            <w:sz w:val="20"/>
            <w:highlight w:val="cyan"/>
            <w:lang w:val="en-US"/>
          </w:rPr>
          <w:t xml:space="preserve">; </w:t>
        </w:r>
        <w:r w:rsidR="009547A7">
          <w:rPr>
            <w:bCs/>
            <w:sz w:val="20"/>
            <w:highlight w:val="cyan"/>
            <w:lang w:val="en-US"/>
          </w:rPr>
          <w:t>i--</w:t>
        </w:r>
        <w:r w:rsidR="009547A7" w:rsidRPr="00C1402B">
          <w:rPr>
            <w:bCs/>
            <w:sz w:val="20"/>
            <w:highlight w:val="cyan"/>
            <w:lang w:val="en-US"/>
          </w:rPr>
          <w:t xml:space="preserve">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t>if( ref_layer_rps_present_flag[ i ]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for( j = 0; j &lt; RefLayerNumPocStCurr</w:t>
        </w:r>
        <w:r w:rsidR="009547A7">
          <w:rPr>
            <w:bCs/>
            <w:sz w:val="20"/>
            <w:highlight w:val="cyan"/>
            <w:lang w:val="en-US"/>
          </w:rPr>
          <w:t>After</w:t>
        </w:r>
        <w:r w:rsidR="009547A7" w:rsidRPr="00C1402B">
          <w:rPr>
            <w:bCs/>
            <w:sz w:val="20"/>
            <w:highlight w:val="cyan"/>
            <w:lang w:val="en-US"/>
          </w:rPr>
          <w:t>[ i ]; rIdx++, j++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RefPicListTemp0[ rIdx ] = RefLayerPocStCurr</w:t>
        </w:r>
        <w:r w:rsidR="009547A7">
          <w:rPr>
            <w:bCs/>
            <w:sz w:val="20"/>
            <w:highlight w:val="cyan"/>
            <w:lang w:val="en-US"/>
          </w:rPr>
          <w:t>After</w:t>
        </w:r>
        <w:r w:rsidR="009547A7" w:rsidRPr="00C1402B">
          <w:rPr>
            <w:bCs/>
            <w:sz w:val="20"/>
            <w:highlight w:val="cyan"/>
            <w:lang w:val="en-US"/>
          </w:rPr>
          <w:t>[ i ][ j ]</w:t>
        </w:r>
        <w:r w:rsidR="009547A7">
          <w:rPr>
            <w:sz w:val="20"/>
            <w:lang w:val="en-US"/>
          </w:rPr>
          <w:br/>
        </w:r>
      </w:ins>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r>
      <w:ins w:id="2129" w:author="(v2)" w:date="2014-01-11T21:24:00Z">
        <w:r w:rsidR="009547A7" w:rsidRPr="00C1402B">
          <w:rPr>
            <w:sz w:val="20"/>
            <w:highlight w:val="cyan"/>
            <w:lang w:val="en-US"/>
          </w:rPr>
          <w:tab/>
        </w:r>
        <w:r w:rsidR="009547A7">
          <w:rPr>
            <w:sz w:val="20"/>
            <w:highlight w:val="cyan"/>
            <w:lang w:val="en-US"/>
          </w:rPr>
          <w:t>for</w:t>
        </w:r>
        <w:r w:rsidR="009547A7" w:rsidRPr="00C1402B">
          <w:rPr>
            <w:sz w:val="20"/>
            <w:highlight w:val="cyan"/>
            <w:lang w:val="en-US"/>
          </w:rPr>
          <w:t>(</w:t>
        </w:r>
        <w:r w:rsidR="009547A7">
          <w:rPr>
            <w:sz w:val="20"/>
            <w:highlight w:val="cyan"/>
            <w:lang w:val="en-US"/>
          </w:rPr>
          <w:t xml:space="preserve"> </w:t>
        </w:r>
        <w:r w:rsidR="009547A7" w:rsidRPr="00C1402B">
          <w:rPr>
            <w:sz w:val="20"/>
            <w:highlight w:val="cyan"/>
            <w:lang w:val="en-US"/>
          </w:rPr>
          <w:t xml:space="preserve">i = </w:t>
        </w:r>
        <w:r w:rsidR="009547A7" w:rsidRPr="00C1402B">
          <w:rPr>
            <w:bCs/>
            <w:sz w:val="20"/>
            <w:highlight w:val="cyan"/>
            <w:lang w:val="en-US"/>
          </w:rPr>
          <w:t>NumDirectRefLayers[ nuh_layer_id ]</w:t>
        </w:r>
        <w:r w:rsidR="009547A7">
          <w:rPr>
            <w:bCs/>
            <w:sz w:val="20"/>
            <w:highlight w:val="cyan"/>
            <w:lang w:val="en-US"/>
          </w:rPr>
          <w:t xml:space="preserve"> – 1; i &gt;= 0</w:t>
        </w:r>
        <w:r w:rsidR="009547A7" w:rsidRPr="00C1402B">
          <w:rPr>
            <w:bCs/>
            <w:sz w:val="20"/>
            <w:highlight w:val="cyan"/>
            <w:lang w:val="en-US"/>
          </w:rPr>
          <w:t xml:space="preserve">; </w:t>
        </w:r>
        <w:r w:rsidR="009547A7">
          <w:rPr>
            <w:bCs/>
            <w:sz w:val="20"/>
            <w:highlight w:val="cyan"/>
            <w:lang w:val="en-US"/>
          </w:rPr>
          <w:t>i--</w:t>
        </w:r>
        <w:r w:rsidR="009547A7" w:rsidRPr="00C1402B">
          <w:rPr>
            <w:bCs/>
            <w:sz w:val="20"/>
            <w:highlight w:val="cyan"/>
            <w:lang w:val="en-US"/>
          </w:rPr>
          <w:t xml:space="preserve">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t>if( ref_layer_rps_present_flag[ i ]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for( j = 0; j &lt; RefLayerNumPocStCurr</w:t>
        </w:r>
        <w:r w:rsidR="009547A7">
          <w:rPr>
            <w:bCs/>
            <w:sz w:val="20"/>
            <w:highlight w:val="cyan"/>
            <w:lang w:val="en-US"/>
          </w:rPr>
          <w:t>Before</w:t>
        </w:r>
        <w:r w:rsidR="009547A7" w:rsidRPr="00C1402B">
          <w:rPr>
            <w:bCs/>
            <w:sz w:val="20"/>
            <w:highlight w:val="cyan"/>
            <w:lang w:val="en-US"/>
          </w:rPr>
          <w:t>[ i ]; rIdx++, j++ )</w:t>
        </w:r>
        <w:r w:rsidR="009547A7" w:rsidRPr="00C1402B">
          <w:rPr>
            <w:bCs/>
            <w:sz w:val="20"/>
            <w:highlight w:val="cyan"/>
            <w:lang w:val="en-US"/>
          </w:rPr>
          <w:br/>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r>
        <w:r w:rsidR="009547A7" w:rsidRPr="00C1402B">
          <w:rPr>
            <w:bCs/>
            <w:sz w:val="20"/>
            <w:highlight w:val="cyan"/>
            <w:lang w:val="en-US"/>
          </w:rPr>
          <w:tab/>
          <w:t>RefPicListTemp0[ rIdx ] = RefLayerPocStCurr</w:t>
        </w:r>
        <w:r w:rsidR="009547A7">
          <w:rPr>
            <w:bCs/>
            <w:sz w:val="20"/>
            <w:highlight w:val="cyan"/>
            <w:lang w:val="en-US"/>
          </w:rPr>
          <w:t>Before</w:t>
        </w:r>
        <w:r w:rsidR="009547A7" w:rsidRPr="00C1402B">
          <w:rPr>
            <w:bCs/>
            <w:sz w:val="20"/>
            <w:highlight w:val="cyan"/>
            <w:lang w:val="en-US"/>
          </w:rPr>
          <w:t>[ i ][ j ]</w:t>
        </w:r>
        <w:r w:rsidR="009547A7">
          <w:rPr>
            <w:sz w:val="20"/>
            <w:lang w:val="en-US"/>
          </w:rPr>
          <w:br/>
        </w:r>
      </w:ins>
      <w:r w:rsidRPr="00983CFA">
        <w:rPr>
          <w:sz w:val="20"/>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w:t>
      </w:r>
      <w:ins w:id="2130" w:author="(v2)" w:date="2014-01-11T20:22:00Z">
        <w:r w:rsidR="00696113">
          <w:rPr>
            <w:sz w:val="18"/>
            <w:szCs w:val="18"/>
            <w:lang w:val="en-US" w:eastAsia="zh-CN"/>
          </w:rPr>
          <w:t xml:space="preserve">aligned </w:t>
        </w:r>
      </w:ins>
      <w:r w:rsidR="00F9485E" w:rsidRPr="00AF61E9">
        <w:rPr>
          <w:sz w:val="18"/>
          <w:szCs w:val="18"/>
          <w:lang w:val="en-US" w:eastAsia="zh-CN"/>
        </w:rPr>
        <w:t>inter</w:t>
      </w:r>
      <w:ins w:id="2131" w:author="(v2)" w:date="2014-01-11T20:22:00Z">
        <w:r w:rsidR="00696113">
          <w:rPr>
            <w:sz w:val="18"/>
            <w:szCs w:val="18"/>
            <w:lang w:val="en-US" w:eastAsia="zh-CN"/>
          </w:rPr>
          <w:t>-</w:t>
        </w:r>
      </w:ins>
      <w:del w:id="2132" w:author="(v2)" w:date="2014-01-11T20:22:00Z">
        <w:r w:rsidR="00F9485E" w:rsidRPr="00AF61E9" w:rsidDel="00696113">
          <w:rPr>
            <w:sz w:val="18"/>
            <w:szCs w:val="18"/>
            <w:lang w:val="en-US" w:eastAsia="zh-CN"/>
          </w:rPr>
          <w:delText xml:space="preserve"> </w:delText>
        </w:r>
      </w:del>
      <w:r w:rsidR="00F9485E" w:rsidRPr="00AF61E9">
        <w:rPr>
          <w:sz w:val="18"/>
          <w:szCs w:val="18"/>
          <w:lang w:val="en-US" w:eastAsia="zh-CN"/>
        </w:rPr>
        <w:t xml:space="preserve">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 xml:space="preserve">when only </w:t>
      </w:r>
      <w:ins w:id="2133" w:author="(v2)" w:date="2014-01-11T20:23:00Z">
        <w:r w:rsidR="00696113">
          <w:rPr>
            <w:sz w:val="18"/>
            <w:szCs w:val="18"/>
            <w:lang w:val="en-US" w:eastAsia="de-DE"/>
          </w:rPr>
          <w:t xml:space="preserve">aligned </w:t>
        </w:r>
      </w:ins>
      <w:r w:rsidRPr="00AF61E9">
        <w:rPr>
          <w:sz w:val="18"/>
          <w:szCs w:val="18"/>
          <w:lang w:val="en-US" w:eastAsia="de-DE"/>
        </w:rPr>
        <w:t>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34" w:name="_Toc357439326"/>
      <w:bookmarkStart w:id="2135" w:name="_Toc356824352"/>
      <w:bookmarkStart w:id="2136" w:name="_Toc356148153"/>
      <w:bookmarkStart w:id="2137" w:name="_Toc348629471"/>
      <w:bookmarkStart w:id="2138" w:name="_Toc351367701"/>
      <w:bookmarkStart w:id="2139" w:name="_Ref364437014"/>
      <w:bookmarkStart w:id="2140" w:name="_Toc373832800"/>
      <w:r w:rsidRPr="00920F0C">
        <w:rPr>
          <w:lang w:val="en-CA"/>
        </w:rPr>
        <w:t>Decoding process for coding units coded in intra prediction mode</w:t>
      </w:r>
      <w:bookmarkEnd w:id="2134"/>
      <w:bookmarkEnd w:id="2135"/>
      <w:bookmarkEnd w:id="2136"/>
      <w:bookmarkEnd w:id="2137"/>
      <w:bookmarkEnd w:id="2138"/>
      <w:bookmarkEnd w:id="2139"/>
      <w:bookmarkEnd w:id="214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41" w:name="_Toc357439327"/>
      <w:bookmarkStart w:id="2142" w:name="_Toc356824353"/>
      <w:bookmarkStart w:id="2143" w:name="_Toc356148154"/>
      <w:bookmarkStart w:id="2144" w:name="_Toc348629472"/>
      <w:bookmarkStart w:id="2145" w:name="_Toc351367702"/>
      <w:bookmarkStart w:id="2146" w:name="_Ref364437022"/>
      <w:bookmarkStart w:id="2147" w:name="_Toc373832801"/>
      <w:r w:rsidRPr="00920F0C">
        <w:rPr>
          <w:lang w:val="en-CA"/>
        </w:rPr>
        <w:t>Decoding process for coding units coded in inter prediction mode</w:t>
      </w:r>
      <w:bookmarkEnd w:id="2141"/>
      <w:bookmarkEnd w:id="2142"/>
      <w:bookmarkEnd w:id="2143"/>
      <w:bookmarkEnd w:id="2144"/>
      <w:bookmarkEnd w:id="2145"/>
      <w:bookmarkEnd w:id="2146"/>
      <w:bookmarkEnd w:id="2147"/>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ins w:id="2148" w:author="(v2)" w:date="2014-01-11T21:07:00Z">
        <w:r w:rsidR="000E002B">
          <w:rPr>
            <w:noProof/>
            <w:lang w:eastAsia="ko-KR"/>
          </w:rPr>
          <w:t xml:space="preserve">aligned </w:t>
        </w:r>
      </w:ins>
      <w:r>
        <w:rPr>
          <w:noProof/>
          <w:lang w:eastAsia="ko-KR"/>
        </w:rPr>
        <w:t>inter-layer</w:t>
      </w:r>
      <w:r w:rsidRPr="008E7CD1">
        <w:rPr>
          <w:noProof/>
          <w:lang w:eastAsia="ko-KR"/>
        </w:rPr>
        <w:t xml:space="preserve"> reference picture</w:t>
      </w:r>
      <w:ins w:id="2149" w:author="(v2)" w:date="2014-01-11T21:07:00Z">
        <w:r w:rsidR="000E002B">
          <w:rPr>
            <w:noProof/>
            <w:lang w:eastAsia="ko-KR"/>
          </w:rPr>
          <w:t xml:space="preserve"> or to a diagonal inter-layer reference picture </w:t>
        </w:r>
      </w:ins>
      <w:ins w:id="2150" w:author="(v2)" w:date="2014-01-11T21:09:00Z">
        <w:r w:rsidR="000E002B">
          <w:rPr>
            <w:noProof/>
            <w:lang w:eastAsia="ko-KR"/>
          </w:rPr>
          <w:t xml:space="preserve">for which the </w:t>
        </w:r>
      </w:ins>
      <w:ins w:id="2151" w:author="(v2)" w:date="2014-01-11T21:08:00Z">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152" w:author="(v2)" w:date="2014-01-11T21:08: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ins>
      <w:ins w:id="2153" w:author="(v2)" w:date="2014-01-11T21:09:00Z">
        <w:r w:rsidR="000E002B">
          <w:rPr>
            <w:noProof/>
            <w:lang w:eastAsia="ko-KR"/>
          </w:rPr>
          <w:t xml:space="preserve"> has been applied</w:t>
        </w:r>
      </w:ins>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 xml:space="preserve">n </w:t>
      </w:r>
      <w:ins w:id="2154" w:author="(v2)" w:date="2014-01-11T21:09:00Z">
        <w:r w:rsidR="000E002B">
          <w:rPr>
            <w:noProof/>
            <w:lang w:eastAsia="ja-JP"/>
          </w:rPr>
          <w:t xml:space="preserve">aligned </w:t>
        </w:r>
      </w:ins>
      <w:r w:rsidR="00A82575">
        <w:rPr>
          <w:noProof/>
          <w:lang w:eastAsia="ja-JP"/>
        </w:rPr>
        <w:t>inter-layer</w:t>
      </w:r>
      <w:r w:rsidRPr="008E7CD1">
        <w:rPr>
          <w:noProof/>
          <w:lang w:eastAsia="ja-JP"/>
        </w:rPr>
        <w:t xml:space="preserve"> reference picture</w:t>
      </w:r>
      <w:ins w:id="2155" w:author="(v2)" w:date="2014-01-11T21:09:00Z">
        <w:r w:rsidR="000E002B">
          <w:rPr>
            <w:noProof/>
            <w:lang w:eastAsia="ja-JP"/>
          </w:rPr>
          <w:t xml:space="preserve"> </w:t>
        </w:r>
        <w:r w:rsidR="000E002B">
          <w:rPr>
            <w:noProof/>
            <w:lang w:eastAsia="ko-KR"/>
          </w:rPr>
          <w:t xml:space="preserve">or to a diagonal inter-layer reference picture for which the </w:t>
        </w:r>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156" w:author="(v2)" w:date="2014-01-11T21:09: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r w:rsidR="000E002B">
          <w:rPr>
            <w:noProof/>
            <w:lang w:eastAsia="ko-KR"/>
          </w:rPr>
          <w:t xml:space="preserve"> has been applied</w:t>
        </w:r>
      </w:ins>
      <w:r w:rsidRPr="008E7CD1">
        <w:rPr>
          <w:noProof/>
          <w:lang w:eastAsia="ja-JP"/>
        </w:rPr>
        <w:t xml:space="preserve">. </w:t>
      </w:r>
    </w:p>
    <w:p w:rsidR="00DE6A44" w:rsidRDefault="00DE6A44" w:rsidP="003864FE">
      <w:pPr>
        <w:ind w:left="3"/>
        <w:rPr>
          <w:noProof/>
          <w:lang w:eastAsia="ja-JP"/>
        </w:rPr>
      </w:pPr>
      <w:r>
        <w:rPr>
          <w:noProof/>
          <w:lang w:eastAsia="ja-JP"/>
        </w:rPr>
        <w:lastRenderedPageBreak/>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157" w:name="_Toc357439328"/>
      <w:bookmarkStart w:id="2158" w:name="_Toc356824354"/>
      <w:bookmarkStart w:id="2159" w:name="_Toc356148155"/>
      <w:bookmarkStart w:id="2160" w:name="_Toc348629473"/>
      <w:bookmarkStart w:id="2161" w:name="_Toc351367703"/>
      <w:bookmarkStart w:id="2162" w:name="_Ref364437029"/>
      <w:bookmarkStart w:id="2163" w:name="_Toc373832802"/>
      <w:r w:rsidRPr="00920F0C">
        <w:rPr>
          <w:lang w:val="en-CA"/>
        </w:rPr>
        <w:t>Scaling, transformation and array construction process prior to deblocking filter process</w:t>
      </w:r>
      <w:bookmarkEnd w:id="2157"/>
      <w:bookmarkEnd w:id="2158"/>
      <w:bookmarkEnd w:id="2159"/>
      <w:bookmarkEnd w:id="2160"/>
      <w:bookmarkEnd w:id="2161"/>
      <w:bookmarkEnd w:id="2162"/>
      <w:bookmarkEnd w:id="2163"/>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64" w:name="_Toc357439329"/>
      <w:bookmarkStart w:id="2165" w:name="_Toc356824355"/>
      <w:bookmarkStart w:id="2166" w:name="_Toc356148156"/>
      <w:bookmarkStart w:id="2167" w:name="_Toc348629474"/>
      <w:bookmarkStart w:id="2168" w:name="_Toc351367704"/>
      <w:bookmarkStart w:id="2169" w:name="_Ref364437036"/>
      <w:bookmarkStart w:id="2170" w:name="_Toc373832803"/>
      <w:r w:rsidRPr="00920F0C">
        <w:rPr>
          <w:lang w:val="en-CA"/>
        </w:rPr>
        <w:t>In-loop filter process</w:t>
      </w:r>
      <w:bookmarkEnd w:id="2164"/>
      <w:bookmarkEnd w:id="2165"/>
      <w:bookmarkEnd w:id="2166"/>
      <w:bookmarkEnd w:id="2167"/>
      <w:bookmarkEnd w:id="2168"/>
      <w:bookmarkEnd w:id="2169"/>
      <w:bookmarkEnd w:id="217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71" w:name="_Toc357439330"/>
      <w:bookmarkStart w:id="2172" w:name="_Toc356824356"/>
      <w:bookmarkStart w:id="2173" w:name="_Toc356148157"/>
      <w:bookmarkStart w:id="2174" w:name="_Toc348629475"/>
      <w:bookmarkStart w:id="2175" w:name="_Toc351367705"/>
      <w:bookmarkStart w:id="2176" w:name="_Toc373832804"/>
      <w:r w:rsidRPr="00920F0C">
        <w:rPr>
          <w:lang w:val="en-CA"/>
        </w:rPr>
        <w:t>Parsing process</w:t>
      </w:r>
      <w:bookmarkEnd w:id="2171"/>
      <w:bookmarkEnd w:id="2172"/>
      <w:bookmarkEnd w:id="2173"/>
      <w:bookmarkEnd w:id="2174"/>
      <w:bookmarkEnd w:id="2175"/>
      <w:bookmarkEnd w:id="2176"/>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77" w:name="_Toc357439331"/>
      <w:bookmarkStart w:id="2178" w:name="_Toc356824357"/>
      <w:bookmarkStart w:id="2179" w:name="_Toc356148158"/>
      <w:bookmarkStart w:id="2180" w:name="_Toc348629476"/>
      <w:bookmarkStart w:id="2181" w:name="_Toc351367706"/>
      <w:bookmarkStart w:id="2182" w:name="_Toc373832805"/>
      <w:r w:rsidRPr="00920F0C">
        <w:rPr>
          <w:lang w:val="en-CA"/>
        </w:rPr>
        <w:t>Specification of bitstream subsets</w:t>
      </w:r>
      <w:bookmarkEnd w:id="2177"/>
      <w:bookmarkEnd w:id="2178"/>
      <w:bookmarkEnd w:id="2179"/>
      <w:bookmarkEnd w:id="2180"/>
      <w:bookmarkEnd w:id="2181"/>
      <w:bookmarkEnd w:id="2182"/>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83" w:name="_Ref348007252"/>
      <w:bookmarkStart w:id="2184" w:name="_Toc357439332"/>
      <w:bookmarkStart w:id="2185" w:name="_Toc356824358"/>
      <w:bookmarkStart w:id="2186" w:name="_Toc356148159"/>
      <w:bookmarkStart w:id="2187" w:name="_Toc348629477"/>
      <w:bookmarkStart w:id="2188" w:name="_Toc351367707"/>
      <w:bookmarkStart w:id="2189" w:name="_Toc373832806"/>
      <w:r w:rsidRPr="00920F0C">
        <w:rPr>
          <w:lang w:val="en-CA"/>
        </w:rPr>
        <w:t>Profile</w:t>
      </w:r>
      <w:r w:rsidR="007A4CD0" w:rsidRPr="00920F0C">
        <w:rPr>
          <w:lang w:val="en-CA"/>
        </w:rPr>
        <w:t>s, tiers,</w:t>
      </w:r>
      <w:r w:rsidRPr="00920F0C">
        <w:rPr>
          <w:lang w:val="en-CA"/>
        </w:rPr>
        <w:t xml:space="preserve"> and levels</w:t>
      </w:r>
      <w:bookmarkEnd w:id="2183"/>
      <w:bookmarkEnd w:id="2184"/>
      <w:bookmarkEnd w:id="2185"/>
      <w:bookmarkEnd w:id="2186"/>
      <w:bookmarkEnd w:id="2187"/>
      <w:bookmarkEnd w:id="2188"/>
      <w:bookmarkEnd w:id="2189"/>
    </w:p>
    <w:p w:rsidR="007A4CD0" w:rsidRPr="00920F0C" w:rsidRDefault="007A4CD0" w:rsidP="008557C3">
      <w:pPr>
        <w:pStyle w:val="Annex3"/>
        <w:numPr>
          <w:ilvl w:val="2"/>
          <w:numId w:val="37"/>
        </w:numPr>
        <w:tabs>
          <w:tab w:val="clear" w:pos="1440"/>
        </w:tabs>
        <w:textAlignment w:val="auto"/>
        <w:rPr>
          <w:lang w:val="en-CA"/>
        </w:rPr>
      </w:pPr>
      <w:bookmarkStart w:id="2190" w:name="_Toc357439333"/>
      <w:bookmarkStart w:id="2191" w:name="_Toc356824359"/>
      <w:bookmarkStart w:id="2192" w:name="_Toc356148160"/>
      <w:bookmarkStart w:id="2193" w:name="_Toc348629478"/>
      <w:bookmarkStart w:id="2194" w:name="_Toc351367708"/>
      <w:bookmarkStart w:id="2195" w:name="_Toc373832807"/>
      <w:r w:rsidRPr="00920F0C">
        <w:rPr>
          <w:lang w:val="en-CA"/>
        </w:rPr>
        <w:t>Profiles</w:t>
      </w:r>
      <w:bookmarkEnd w:id="2190"/>
      <w:bookmarkEnd w:id="2191"/>
      <w:bookmarkEnd w:id="2192"/>
      <w:bookmarkEnd w:id="2193"/>
      <w:bookmarkEnd w:id="2194"/>
      <w:bookmarkEnd w:id="2195"/>
    </w:p>
    <w:p w:rsidR="00944988" w:rsidRPr="008E14A4" w:rsidRDefault="00944988" w:rsidP="00920F0C">
      <w:pPr>
        <w:pStyle w:val="Annex4"/>
      </w:pPr>
      <w:bookmarkStart w:id="2196" w:name="_Toc357439334"/>
      <w:bookmarkStart w:id="2197" w:name="_Toc356824360"/>
      <w:bookmarkStart w:id="2198" w:name="_Toc356148161"/>
      <w:bookmarkStart w:id="2199" w:name="_Toc348629479"/>
      <w:bookmarkStart w:id="2200" w:name="_Toc351367709"/>
      <w:bookmarkStart w:id="2201" w:name="_Toc373832808"/>
      <w:r w:rsidRPr="001533A7">
        <w:t>General</w:t>
      </w:r>
      <w:bookmarkEnd w:id="2196"/>
      <w:bookmarkEnd w:id="2197"/>
      <w:bookmarkEnd w:id="2198"/>
      <w:bookmarkEnd w:id="2199"/>
      <w:bookmarkEnd w:id="2200"/>
      <w:bookmarkEnd w:id="2201"/>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202" w:name="_Toc373832809"/>
      <w:bookmarkStart w:id="2203" w:name="_Toc356824362"/>
      <w:r>
        <w:t>Scalable</w:t>
      </w:r>
      <w:r w:rsidRPr="00D93C4B">
        <w:t xml:space="preserve"> Main profile</w:t>
      </w:r>
      <w:bookmarkStart w:id="2204" w:name="_Toc356148163"/>
      <w:bookmarkEnd w:id="2202"/>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205"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lastRenderedPageBreak/>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206" w:name="_Toc348629482"/>
      <w:bookmarkStart w:id="2207" w:name="_Toc351367712"/>
      <w:bookmarkStart w:id="2208" w:name="_Toc373832810"/>
      <w:r w:rsidRPr="00920F0C">
        <w:rPr>
          <w:lang w:val="en-CA"/>
        </w:rPr>
        <w:t>Tiers and levels</w:t>
      </w:r>
      <w:bookmarkEnd w:id="2203"/>
      <w:bookmarkEnd w:id="2204"/>
      <w:bookmarkEnd w:id="2205"/>
      <w:bookmarkEnd w:id="2206"/>
      <w:bookmarkEnd w:id="2207"/>
      <w:bookmarkEnd w:id="2208"/>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209" w:name="_Toc357439337"/>
      <w:bookmarkStart w:id="2210" w:name="_Toc356824363"/>
      <w:bookmarkStart w:id="2211" w:name="_Toc356148164"/>
      <w:bookmarkStart w:id="2212" w:name="_Toc348629483"/>
      <w:bookmarkStart w:id="2213" w:name="_Toc351367713"/>
      <w:bookmarkStart w:id="2214" w:name="_Toc373832811"/>
      <w:r w:rsidRPr="00920F0C">
        <w:rPr>
          <w:lang w:val="en-CA"/>
        </w:rPr>
        <w:t>Byte stream format</w:t>
      </w:r>
      <w:bookmarkEnd w:id="2209"/>
      <w:bookmarkEnd w:id="2210"/>
      <w:bookmarkEnd w:id="2211"/>
      <w:bookmarkEnd w:id="2212"/>
      <w:bookmarkEnd w:id="2213"/>
      <w:bookmarkEnd w:id="2214"/>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215" w:name="_Toc357439338"/>
      <w:bookmarkStart w:id="2216" w:name="_Toc356824364"/>
      <w:bookmarkStart w:id="2217" w:name="_Toc356148165"/>
      <w:bookmarkStart w:id="2218" w:name="_Toc348629484"/>
      <w:bookmarkStart w:id="2219" w:name="_Toc351367714"/>
      <w:bookmarkStart w:id="2220" w:name="_Toc373832812"/>
      <w:r w:rsidRPr="00920F0C">
        <w:rPr>
          <w:lang w:val="en-CA"/>
        </w:rPr>
        <w:t>Hypothetical reference decoder</w:t>
      </w:r>
      <w:bookmarkEnd w:id="2215"/>
      <w:bookmarkEnd w:id="2216"/>
      <w:bookmarkEnd w:id="2217"/>
      <w:bookmarkEnd w:id="2218"/>
      <w:bookmarkEnd w:id="2219"/>
      <w:bookmarkEnd w:id="2220"/>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221" w:name="_Toc357439339"/>
      <w:bookmarkStart w:id="2222" w:name="_Toc356824365"/>
      <w:bookmarkStart w:id="2223" w:name="_Toc356148166"/>
      <w:bookmarkStart w:id="2224" w:name="_Toc348629485"/>
      <w:bookmarkStart w:id="2225" w:name="_Toc351367715"/>
      <w:bookmarkStart w:id="2226" w:name="_Toc373832813"/>
      <w:r w:rsidRPr="00920F0C">
        <w:rPr>
          <w:lang w:val="en-CA"/>
        </w:rPr>
        <w:t>SEI messages</w:t>
      </w:r>
      <w:bookmarkEnd w:id="2221"/>
      <w:bookmarkEnd w:id="2222"/>
      <w:bookmarkEnd w:id="2223"/>
      <w:bookmarkEnd w:id="2224"/>
      <w:bookmarkEnd w:id="2225"/>
      <w:bookmarkEnd w:id="2226"/>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227" w:name="_Toc356148169"/>
      <w:bookmarkStart w:id="2228" w:name="_Toc357439344"/>
      <w:bookmarkStart w:id="2229" w:name="_Toc356824370"/>
      <w:bookmarkStart w:id="2230" w:name="_Toc356148173"/>
      <w:bookmarkStart w:id="2231" w:name="_Toc348629486"/>
      <w:bookmarkStart w:id="2232" w:name="_Toc351367716"/>
      <w:bookmarkStart w:id="2233" w:name="_Toc373832814"/>
      <w:bookmarkEnd w:id="2227"/>
      <w:r w:rsidRPr="00920F0C">
        <w:rPr>
          <w:lang w:val="en-CA"/>
        </w:rPr>
        <w:t>Video usability information</w:t>
      </w:r>
      <w:bookmarkEnd w:id="2228"/>
      <w:bookmarkEnd w:id="2229"/>
      <w:bookmarkEnd w:id="2230"/>
      <w:bookmarkEnd w:id="2231"/>
      <w:bookmarkEnd w:id="2232"/>
      <w:bookmarkEnd w:id="2233"/>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747" w:rsidRDefault="00F96747">
      <w:r>
        <w:separator/>
      </w:r>
    </w:p>
  </w:endnote>
  <w:endnote w:type="continuationSeparator" w:id="0">
    <w:p w:rsidR="00F96747" w:rsidRDefault="00F96747">
      <w:r>
        <w:continuationSeparator/>
      </w:r>
    </w:p>
  </w:endnote>
  <w:endnote w:type="continuationNotice" w:id="1">
    <w:p w:rsidR="00F96747" w:rsidRDefault="00F9674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CB04EC" w:rsidRDefault="00AF0420"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25528">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C37EDE" w:rsidRDefault="00AF0420"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625528">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CB04EC" w:rsidRDefault="00AF0420"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625528">
      <w:rPr>
        <w:b/>
        <w:bCs/>
        <w:noProof/>
      </w:rPr>
      <w:t>74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CB04EC" w:rsidRDefault="00AF0420"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25528">
      <w:rPr>
        <w:bCs/>
        <w:noProof/>
        <w:lang w:val="fr-CH"/>
      </w:rPr>
      <w:t>75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747" w:rsidRDefault="00F9674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96747" w:rsidRDefault="00F96747"/>
  </w:footnote>
  <w:footnote w:type="continuationSeparator" w:id="0">
    <w:p w:rsidR="00F96747" w:rsidRDefault="00F96747">
      <w:r>
        <w:continuationSeparator/>
      </w:r>
    </w:p>
  </w:footnote>
  <w:footnote w:type="continuationNotice" w:id="1">
    <w:p w:rsidR="00F96747" w:rsidRDefault="00F9674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Default="00AF0420"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Default="00AF0420"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256CBF" w:rsidRDefault="00AF0420"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20" w:rsidRPr="00563383" w:rsidRDefault="00AF042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 w:numId="52">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055"/>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2B"/>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1E"/>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28"/>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113"/>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69B"/>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000"/>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73F"/>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2FA"/>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7A7"/>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4C"/>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6FA"/>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420"/>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5F"/>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747"/>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EFC29-5AF6-4815-B948-6206816E7845}">
  <ds:schemaRefs>
    <ds:schemaRef ds:uri="http://schemas.openxmlformats.org/officeDocument/2006/bibliography"/>
  </ds:schemaRefs>
</ds:datastoreItem>
</file>

<file path=customXml/itemProps2.xml><?xml version="1.0" encoding="utf-8"?>
<ds:datastoreItem xmlns:ds="http://schemas.openxmlformats.org/officeDocument/2006/customXml" ds:itemID="{845E22F4-1D0D-4C25-A124-3103E47AC40A}">
  <ds:schemaRefs>
    <ds:schemaRef ds:uri="http://schemas.openxmlformats.org/officeDocument/2006/bibliography"/>
  </ds:schemaRefs>
</ds:datastoreItem>
</file>

<file path=customXml/itemProps3.xml><?xml version="1.0" encoding="utf-8"?>
<ds:datastoreItem xmlns:ds="http://schemas.openxmlformats.org/officeDocument/2006/customXml" ds:itemID="{F0174F8A-1B19-4669-A43E-E89030B4B817}">
  <ds:schemaRefs>
    <ds:schemaRef ds:uri="http://schemas.openxmlformats.org/officeDocument/2006/bibliography"/>
  </ds:schemaRefs>
</ds:datastoreItem>
</file>

<file path=customXml/itemProps4.xml><?xml version="1.0" encoding="utf-8"?>
<ds:datastoreItem xmlns:ds="http://schemas.openxmlformats.org/officeDocument/2006/customXml" ds:itemID="{7CC3A9A7-1856-4B9B-AE2A-D577E732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54737</Words>
  <Characters>312006</Characters>
  <Application>Microsoft Office Word</Application>
  <DocSecurity>0</DocSecurity>
  <Lines>2600</Lines>
  <Paragraphs>732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366011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2014-01-13T15:14:00Z</dcterms:created>
  <dcterms:modified xsi:type="dcterms:W3CDTF">2014-01-13T15:14:00Z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