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bookmarkStart w:id="0" w:name="_Ref220339674"/>
      <w:bookmarkStart w:id="1" w:name="_Toc226456524"/>
      <w:bookmarkStart w:id="2" w:name="_Ref350899295"/>
      <w:bookmarkStart w:id="3" w:name="_Toc353889177"/>
      <w:bookmarkStart w:id="4" w:name="_Toc353895159"/>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0"/>
          <w:numId w:val="3"/>
        </w:numPr>
        <w:tabs>
          <w:tab w:val="clear" w:pos="720"/>
        </w:tabs>
        <w:spacing w:before="480"/>
        <w:contextualSpacing w:val="0"/>
        <w:jc w:val="left"/>
        <w:outlineLvl w:val="0"/>
        <w:rPr>
          <w:b/>
          <w:bCs/>
          <w:vanish/>
          <w:sz w:val="24"/>
          <w:szCs w:val="24"/>
        </w:rPr>
      </w:pPr>
    </w:p>
    <w:p w:rsidR="00DA21AF" w:rsidRPr="00DA21AF" w:rsidRDefault="00DA21AF" w:rsidP="00DA21AF">
      <w:pPr>
        <w:pStyle w:val="ListParagraph"/>
        <w:keepNext/>
        <w:keepLines/>
        <w:numPr>
          <w:ilvl w:val="1"/>
          <w:numId w:val="3"/>
        </w:numPr>
        <w:spacing w:before="313"/>
        <w:contextualSpacing w:val="0"/>
        <w:outlineLvl w:val="1"/>
        <w:rPr>
          <w:b/>
          <w:bCs/>
          <w:vanish/>
          <w:sz w:val="22"/>
          <w:szCs w:val="22"/>
        </w:rPr>
      </w:pPr>
    </w:p>
    <w:p w:rsidR="00DA21AF" w:rsidRPr="00DA21AF" w:rsidRDefault="00DA21AF" w:rsidP="00DA21AF">
      <w:pPr>
        <w:pStyle w:val="ListParagraph"/>
        <w:keepNext/>
        <w:keepLines/>
        <w:numPr>
          <w:ilvl w:val="1"/>
          <w:numId w:val="3"/>
        </w:numPr>
        <w:spacing w:before="313"/>
        <w:contextualSpacing w:val="0"/>
        <w:outlineLvl w:val="1"/>
        <w:rPr>
          <w:b/>
          <w:bCs/>
          <w:vanish/>
          <w:sz w:val="22"/>
          <w:szCs w:val="22"/>
        </w:rPr>
      </w:pPr>
    </w:p>
    <w:p w:rsidR="00DA21AF" w:rsidRPr="00DA21AF" w:rsidRDefault="00DA21AF" w:rsidP="00DA21AF">
      <w:pPr>
        <w:pStyle w:val="ListParagraph"/>
        <w:keepNext/>
        <w:keepLines/>
        <w:numPr>
          <w:ilvl w:val="1"/>
          <w:numId w:val="3"/>
        </w:numPr>
        <w:spacing w:before="313"/>
        <w:contextualSpacing w:val="0"/>
        <w:outlineLvl w:val="1"/>
        <w:rPr>
          <w:b/>
          <w:bCs/>
          <w:vanish/>
          <w:sz w:val="22"/>
          <w:szCs w:val="22"/>
        </w:rPr>
      </w:pPr>
    </w:p>
    <w:p w:rsidR="00DA21AF" w:rsidRPr="00DA21AF" w:rsidRDefault="00DA21AF" w:rsidP="00DA21AF">
      <w:pPr>
        <w:pStyle w:val="ListParagraph"/>
        <w:keepNext/>
        <w:keepLines/>
        <w:numPr>
          <w:ilvl w:val="2"/>
          <w:numId w:val="3"/>
        </w:numPr>
        <w:spacing w:before="181"/>
        <w:contextualSpacing w:val="0"/>
        <w:outlineLvl w:val="2"/>
        <w:rPr>
          <w:b/>
          <w:bCs/>
          <w:vanish/>
        </w:rPr>
      </w:pPr>
    </w:p>
    <w:p w:rsidR="00DA21AF" w:rsidRPr="00DA21AF" w:rsidRDefault="00DA21AF" w:rsidP="00DA21AF">
      <w:pPr>
        <w:pStyle w:val="ListParagraph"/>
        <w:keepNext/>
        <w:keepLines/>
        <w:numPr>
          <w:ilvl w:val="2"/>
          <w:numId w:val="3"/>
        </w:numPr>
        <w:spacing w:before="181"/>
        <w:contextualSpacing w:val="0"/>
        <w:outlineLvl w:val="2"/>
        <w:rPr>
          <w:b/>
          <w:bCs/>
          <w:vanish/>
        </w:rPr>
      </w:pPr>
    </w:p>
    <w:p w:rsidR="00DA21AF" w:rsidRPr="002478D1" w:rsidRDefault="002478D1" w:rsidP="00DA21AF">
      <w:pPr>
        <w:pStyle w:val="ListParagraph"/>
        <w:keepNext/>
        <w:keepLines/>
        <w:numPr>
          <w:ilvl w:val="4"/>
          <w:numId w:val="3"/>
        </w:numPr>
        <w:tabs>
          <w:tab w:val="left" w:pos="907"/>
        </w:tabs>
        <w:spacing w:before="181"/>
        <w:contextualSpacing w:val="0"/>
        <w:outlineLvl w:val="4"/>
        <w:rPr>
          <w:b/>
          <w:bCs/>
          <w:vanish/>
        </w:rPr>
      </w:pPr>
      <w:bookmarkStart w:id="5" w:name="_Ref171048350"/>
      <w:bookmarkStart w:id="6" w:name="_Toc226456521"/>
      <w:r w:rsidRPr="002478D1">
        <w:rPr>
          <w:b/>
          <w:bCs/>
        </w:rPr>
        <w:t>Sequence parameter set data syntax</w:t>
      </w:r>
      <w:bookmarkEnd w:id="5"/>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t>seq_parameter_set_data( ) {</w:t>
            </w:r>
          </w:p>
        </w:tc>
        <w:tc>
          <w:tcPr>
            <w:tcW w:w="521" w:type="dxa"/>
          </w:tcPr>
          <w:p w:rsidR="002478D1" w:rsidRPr="0094690F" w:rsidRDefault="002478D1" w:rsidP="00BB5309">
            <w:pPr>
              <w:keepNext/>
              <w:keepLines/>
              <w:spacing w:before="0" w:after="60"/>
              <w:jc w:val="center"/>
              <w:rPr>
                <w:b/>
                <w:bCs/>
              </w:rPr>
            </w:pPr>
            <w:r w:rsidRPr="0094690F">
              <w:rPr>
                <w:b/>
                <w:bCs/>
              </w:rPr>
              <w:t>C</w:t>
            </w:r>
          </w:p>
        </w:tc>
        <w:tc>
          <w:tcPr>
            <w:tcW w:w="1157" w:type="dxa"/>
          </w:tcPr>
          <w:p w:rsidR="002478D1" w:rsidRPr="0094690F" w:rsidRDefault="002478D1" w:rsidP="00BB5309">
            <w:pPr>
              <w:keepNext/>
              <w:keepLines/>
              <w:spacing w:before="0" w:after="60"/>
              <w:rPr>
                <w:b/>
                <w:bCs/>
              </w:rPr>
            </w:pPr>
            <w:r w:rsidRPr="0094690F">
              <w:rPr>
                <w:b/>
                <w:bCs/>
              </w:rPr>
              <w:t>Descriptor</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94690F">
              <w:rPr>
                <w:b/>
              </w:rPr>
              <w:tab/>
              <w:t>profile_idc</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u(8)</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rPr>
              <w:tab/>
            </w:r>
            <w:r w:rsidRPr="0094690F">
              <w:rPr>
                <w:b/>
                <w:bCs/>
              </w:rPr>
              <w:t>constraint_set0_flag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constraint_set1_flag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constraint_set2_flag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constraint_set3_flag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constraint_set4_flag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constraint_set5_flag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 xml:space="preserve">reserved_zero_2bits  </w:t>
            </w:r>
            <w:r w:rsidRPr="0094690F">
              <w:rPr>
                <w:bCs/>
              </w:rPr>
              <w:t>/* equal to 0 *</w:t>
            </w:r>
            <w:r w:rsidRPr="0094690F">
              <w:rPr>
                <w:b/>
                <w:bCs/>
              </w:rPr>
              <w: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u(2)</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94690F">
              <w:rPr>
                <w:b/>
              </w:rPr>
              <w:tab/>
              <w:t>level_idc</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u(8)</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szCs w:val="22"/>
              </w:rPr>
            </w:pPr>
            <w:r w:rsidRPr="0094690F">
              <w:rPr>
                <w:b/>
              </w:rPr>
              <w:tab/>
            </w:r>
            <w:r w:rsidRPr="0094690F">
              <w:rPr>
                <w:b/>
                <w:bCs/>
              </w:rPr>
              <w:t>seq_parameter_set_id</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t>if( profile_idc  = =  100  | |  profile_idc  = =  110  | |</w:t>
            </w:r>
            <w:r w:rsidRPr="0094690F">
              <w:rPr>
                <w:bCs/>
              </w:rPr>
              <w:br/>
            </w:r>
            <w:r w:rsidRPr="0094690F">
              <w:rPr>
                <w:bCs/>
              </w:rPr>
              <w:tab/>
            </w:r>
            <w:r w:rsidRPr="0094690F">
              <w:rPr>
                <w:bCs/>
              </w:rPr>
              <w:tab/>
              <w:t>profile_idc  = =  122  | |  profile_idc  = =  244  | |  profile_idc  = =  44  | |</w:t>
            </w:r>
            <w:r w:rsidRPr="0094690F">
              <w:rPr>
                <w:bCs/>
              </w:rPr>
              <w:br/>
            </w:r>
            <w:r w:rsidRPr="0094690F">
              <w:rPr>
                <w:bCs/>
              </w:rPr>
              <w:tab/>
            </w:r>
            <w:r w:rsidRPr="0094690F">
              <w:rPr>
                <w:bCs/>
              </w:rPr>
              <w:tab/>
              <w:t>profile_idc  = =  83  | |  profile_idc  = =  86  | |  profile_idc  = =  118  | |</w:t>
            </w:r>
            <w:r w:rsidRPr="0094690F">
              <w:rPr>
                <w:bCs/>
              </w:rPr>
              <w:br/>
            </w:r>
            <w:r w:rsidRPr="0094690F">
              <w:rPr>
                <w:bCs/>
              </w:rPr>
              <w:tab/>
            </w:r>
            <w:r w:rsidRPr="0094690F">
              <w:rPr>
                <w:bCs/>
              </w:rPr>
              <w:tab/>
              <w:t xml:space="preserve">profile_idc  = =  128  | |  profile_idc  = =  138  | |  profile_idc  = =  139  </w:t>
            </w:r>
            <w:r w:rsidRPr="0094690F">
              <w:rPr>
                <w:bCs/>
                <w:color w:val="000000"/>
              </w:rPr>
              <w:t>| |</w:t>
            </w:r>
            <w:r w:rsidRPr="0094690F">
              <w:rPr>
                <w:bCs/>
              </w:rPr>
              <w:br/>
            </w:r>
            <w:r w:rsidRPr="0094690F">
              <w:rPr>
                <w:bCs/>
              </w:rPr>
              <w:tab/>
            </w:r>
            <w:r w:rsidRPr="0094690F">
              <w:rPr>
                <w:bCs/>
              </w:rPr>
              <w:tab/>
            </w:r>
            <w:r w:rsidRPr="005C2529">
              <w:rPr>
                <w:bCs/>
                <w:color w:val="000000"/>
              </w:rPr>
              <w:t>profile_idc  = =  134</w:t>
            </w:r>
            <w:ins w:id="7" w:author="Yin, Peng" w:date="2013-12-19T10:51:00Z">
              <w:r w:rsidRPr="0094690F">
                <w:rPr>
                  <w:bCs/>
                </w:rPr>
                <w:t xml:space="preserve">  </w:t>
              </w:r>
              <w:r w:rsidRPr="006C7BE4">
                <w:rPr>
                  <w:bCs/>
                  <w:highlight w:val="yellow"/>
                </w:rPr>
                <w:t>| |  profile_</w:t>
              </w:r>
              <w:commentRangeStart w:id="8"/>
              <w:r w:rsidRPr="006C7BE4">
                <w:rPr>
                  <w:bCs/>
                  <w:highlight w:val="yellow"/>
                </w:rPr>
                <w:t>idc</w:t>
              </w:r>
            </w:ins>
            <w:commentRangeEnd w:id="8"/>
            <w:ins w:id="9" w:author="Yin, Peng" w:date="2013-12-19T10:52:00Z">
              <w:r w:rsidR="00D24CA4" w:rsidRPr="006C7BE4">
                <w:rPr>
                  <w:rStyle w:val="CommentReference"/>
                  <w:highlight w:val="yellow"/>
                </w:rPr>
                <w:commentReference w:id="8"/>
              </w:r>
            </w:ins>
            <w:ins w:id="10" w:author="Yin, Peng" w:date="2013-12-19T10:51:00Z">
              <w:r w:rsidRPr="006C7BE4">
                <w:rPr>
                  <w:bCs/>
                  <w:highlight w:val="yellow"/>
                </w:rPr>
                <w:t xml:space="preserve">  = =  13</w:t>
              </w:r>
            </w:ins>
            <w:ins w:id="11" w:author="Yin, Peng" w:date="2013-12-19T10:52:00Z">
              <w:r w:rsidRPr="006C7BE4">
                <w:rPr>
                  <w:bCs/>
                  <w:highlight w:val="yellow"/>
                </w:rPr>
                <w:t>5</w:t>
              </w:r>
            </w:ins>
            <w:r w:rsidRPr="0094690F">
              <w:rPr>
                <w:bCs/>
                <w:color w:val="000000"/>
              </w:rPr>
              <w:t xml:space="preserve"> </w:t>
            </w:r>
            <w:r w:rsidRPr="0094690F">
              <w:rPr>
                <w:bCs/>
              </w:rPr>
              <w:t>)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chroma_format_idc</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
                <w:bCs/>
              </w:rPr>
              <w:tab/>
            </w:r>
            <w:r w:rsidRPr="0094690F">
              <w:rPr>
                <w:b/>
                <w:bCs/>
              </w:rPr>
              <w:tab/>
            </w:r>
            <w:r w:rsidRPr="0094690F">
              <w:rPr>
                <w:bCs/>
              </w:rPr>
              <w:t>if( chroma_format_idc  = =  3 )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r>
            <w:r w:rsidRPr="0094690F">
              <w:rPr>
                <w:b/>
                <w:bCs/>
              </w:rPr>
              <w:tab/>
              <w:t>separate_colour_plane_flag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bit_depth_luma_minus8</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lastRenderedPageBreak/>
              <w:tab/>
            </w:r>
            <w:r w:rsidRPr="0094690F">
              <w:rPr>
                <w:b/>
                <w:bCs/>
              </w:rPr>
              <w:tab/>
              <w:t>bit_depth_chroma_minus8</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qpprime_y_zero_transform_bypass_flag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seq_scaling_matrix_present_flag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
                <w:bCs/>
              </w:rPr>
              <w:tab/>
            </w:r>
            <w:r w:rsidRPr="0094690F">
              <w:rPr>
                <w:b/>
                <w:bCs/>
              </w:rPr>
              <w:tab/>
            </w:r>
            <w:r w:rsidRPr="0094690F">
              <w:rPr>
                <w:bCs/>
              </w:rPr>
              <w:t>if( seq_scaling_matrix_present_flag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Cs/>
              </w:rPr>
              <w:tab/>
              <w:t xml:space="preserve">for( i = 0; i &lt; </w:t>
            </w:r>
            <w:r w:rsidRPr="0094690F">
              <w:t>( ( chroma_format_idc  !=  3 ) ? </w:t>
            </w:r>
            <w:r w:rsidRPr="0094690F">
              <w:rPr>
                <w:bCs/>
              </w:rPr>
              <w:t>8</w:t>
            </w:r>
            <w:r w:rsidRPr="0094690F">
              <w:t> : 12 )</w:t>
            </w:r>
            <w:r w:rsidRPr="0094690F">
              <w:rPr>
                <w:bCs/>
              </w:rPr>
              <w:t>; i++ )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r>
            <w:r w:rsidRPr="0094690F">
              <w:rPr>
                <w:b/>
                <w:bCs/>
              </w:rPr>
              <w:tab/>
            </w:r>
            <w:r w:rsidRPr="0094690F">
              <w:rPr>
                <w:b/>
                <w:bCs/>
              </w:rPr>
              <w:tab/>
              <w:t>seq_scaling_list_present_flag[</w:t>
            </w:r>
            <w:r w:rsidRPr="0094690F">
              <w:rPr>
                <w:bCs/>
              </w:rPr>
              <w:t xml:space="preserve"> i </w:t>
            </w:r>
            <w:r w:rsidRPr="0094690F">
              <w:rPr>
                <w:b/>
                <w:bCs/>
              </w:rPr>
              <w: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Cs/>
              </w:rPr>
              <w:tab/>
            </w:r>
            <w:r w:rsidRPr="0094690F">
              <w:rPr>
                <w:bCs/>
              </w:rPr>
              <w:tab/>
              <w:t>if( seq_scaling_list_present_flag[ i ]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Cs/>
              </w:rPr>
              <w:tab/>
            </w:r>
            <w:r w:rsidRPr="0094690F">
              <w:rPr>
                <w:bCs/>
              </w:rPr>
              <w:tab/>
            </w:r>
            <w:r w:rsidRPr="0094690F">
              <w:rPr>
                <w:bCs/>
              </w:rPr>
              <w:tab/>
              <w:t xml:space="preserve">if( i &lt; 6 )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Cs/>
              </w:rPr>
              <w:tab/>
            </w:r>
            <w:r w:rsidRPr="0094690F">
              <w:rPr>
                <w:bCs/>
              </w:rPr>
              <w:tab/>
            </w:r>
            <w:r w:rsidRPr="0094690F">
              <w:rPr>
                <w:bCs/>
              </w:rPr>
              <w:tab/>
            </w:r>
            <w:r w:rsidRPr="0094690F">
              <w:rPr>
                <w:bCs/>
              </w:rPr>
              <w:tab/>
            </w:r>
            <w:r w:rsidRPr="0094690F">
              <w:rPr>
                <w:bCs/>
              </w:rPr>
              <w:tab/>
            </w:r>
            <w:r w:rsidRPr="0094690F">
              <w:rPr>
                <w:bCs/>
              </w:rPr>
              <w:tab/>
              <w:t xml:space="preserve">scaling_list( ScalingList4x4[ i ], 16, </w:t>
            </w:r>
            <w:r w:rsidRPr="0094690F">
              <w:rPr>
                <w:bCs/>
              </w:rPr>
              <w:br/>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t xml:space="preserve">   UseDefaultScalingMatrix4x4Flag[ i ])</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Cs/>
              </w:rPr>
              <w:tab/>
            </w:r>
            <w:r w:rsidRPr="0094690F">
              <w:rPr>
                <w:bCs/>
              </w:rPr>
              <w:tab/>
            </w:r>
            <w:r w:rsidRPr="0094690F">
              <w:rPr>
                <w:bCs/>
              </w:rPr>
              <w:tab/>
              <w:t>else</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Cs/>
              </w:rPr>
              <w:tab/>
            </w:r>
            <w:r w:rsidRPr="0094690F">
              <w:rPr>
                <w:bCs/>
              </w:rPr>
              <w:tab/>
            </w:r>
            <w:r w:rsidRPr="0094690F">
              <w:rPr>
                <w:bCs/>
              </w:rPr>
              <w:tab/>
            </w:r>
            <w:r w:rsidRPr="0094690F">
              <w:rPr>
                <w:bCs/>
              </w:rPr>
              <w:tab/>
              <w:t>scaling_list( ScalingList8x8[ i − 6 ], 64,</w:t>
            </w:r>
            <w:r w:rsidRPr="0094690F">
              <w:rPr>
                <w:bCs/>
              </w:rPr>
              <w:br/>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r>
            <w:r w:rsidRPr="0094690F">
              <w:rPr>
                <w:bCs/>
              </w:rPr>
              <w:tab/>
              <w:t xml:space="preserve">   UseDefaultScalingMatrix8x8Flag[ i − 6 ] )</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Cs/>
              </w:rPr>
              <w:tab/>
              <w:t>}</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t>}</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94690F">
              <w:rPr>
                <w:b/>
              </w:rPr>
              <w:tab/>
              <w:t>log2_max_frame_num_minus4</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pic_order_cnt_type</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t>if( pic_order_cnt_type  = =  0 )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94690F">
              <w:rPr>
                <w:bCs/>
              </w:rPr>
              <w:tab/>
            </w:r>
            <w:r w:rsidRPr="0094690F">
              <w:rPr>
                <w:bCs/>
              </w:rPr>
              <w:tab/>
            </w:r>
            <w:r w:rsidRPr="0094690F">
              <w:rPr>
                <w:b/>
              </w:rPr>
              <w:t>log2_max_pic_order_cnt_lsb_minus4</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bCs/>
              </w:rPr>
              <w:tab/>
            </w:r>
            <w:r w:rsidRPr="0094690F">
              <w:rPr>
                <w:bCs/>
              </w:rPr>
              <w:t xml:space="preserve">else </w:t>
            </w:r>
            <w:r w:rsidRPr="0094690F">
              <w:t>if( pic_order_cnt_type  = =  1 )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r>
            <w:bookmarkStart w:id="12" w:name="_Hlt22519182"/>
            <w:r w:rsidRPr="0094690F">
              <w:rPr>
                <w:b/>
                <w:bCs/>
              </w:rPr>
              <w:t>delta_pic_order_always_zero_flag</w:t>
            </w:r>
            <w:bookmarkEnd w:id="12"/>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offset_for_non_ref_pic</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se(v)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bCs/>
              </w:rPr>
              <w:tab/>
            </w:r>
            <w:r w:rsidRPr="0094690F">
              <w:rPr>
                <w:b/>
                <w:bCs/>
              </w:rPr>
              <w:tab/>
              <w:t>offset_for_top_to_bottom_field</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se(v)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num_ref_frames_in_pic_order_cnt_cycle</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r>
            <w:r w:rsidRPr="0094690F">
              <w:t>for( i = 0; i &lt; num_ref_frames_in_pic_order_cnt_cycle; i++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r>
            <w:r w:rsidRPr="0094690F">
              <w:rPr>
                <w:b/>
                <w:bCs/>
              </w:rPr>
              <w:tab/>
              <w:t>offset_for_ref_frame[</w:t>
            </w:r>
            <w:r w:rsidRPr="0094690F">
              <w:t> i </w:t>
            </w:r>
            <w:r w:rsidRPr="0094690F">
              <w:rPr>
                <w:b/>
                <w:bCs/>
              </w:rPr>
              <w: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se(v)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rPr>
              <w:tab/>
            </w:r>
            <w:r w:rsidRPr="0094690F">
              <w:t>}</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94690F">
              <w:rPr>
                <w:b/>
              </w:rPr>
              <w:tab/>
              <w:t>max_num_ref_frames</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gaps_in_frame_num_value_allowed_flag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pic_width_in_mbs_minus1</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pic_height_in_map_units_minus1</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t>frame_mbs_only_flag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t>if( !frame_mbs_only_flag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mb_adaptive_frame_field_flag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94690F">
              <w:tab/>
            </w:r>
            <w:r w:rsidRPr="0094690F">
              <w:rPr>
                <w:b/>
              </w:rPr>
              <w:t>direct_8x8_inference_flag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tab/>
            </w:r>
            <w:r w:rsidRPr="0094690F">
              <w:rPr>
                <w:b/>
                <w:bCs/>
              </w:rPr>
              <w:t>frame_cropping_flag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tab/>
              <w:t>if( frame_cropping_flag ) {</w:t>
            </w:r>
          </w:p>
        </w:tc>
        <w:tc>
          <w:tcPr>
            <w:tcW w:w="521" w:type="dxa"/>
          </w:tcPr>
          <w:p w:rsidR="002478D1" w:rsidRPr="0094690F" w:rsidRDefault="002478D1" w:rsidP="00BB5309">
            <w:pPr>
              <w:keepNext/>
              <w:keepLines/>
              <w:spacing w:before="0" w:after="60"/>
              <w:jc w:val="center"/>
              <w:rPr>
                <w:b/>
                <w:bCs/>
              </w:rPr>
            </w:pPr>
          </w:p>
        </w:tc>
        <w:tc>
          <w:tcPr>
            <w:tcW w:w="1157" w:type="dxa"/>
          </w:tcPr>
          <w:p w:rsidR="002478D1" w:rsidRPr="0094690F" w:rsidRDefault="002478D1" w:rsidP="00BB5309">
            <w:pPr>
              <w:keepNext/>
              <w:keepLines/>
              <w:spacing w:before="0" w:after="60"/>
              <w:rPr>
                <w:b/>
                <w:bCs/>
              </w:rPr>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frame_crop_left_offset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frame_crop_right_offset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frame_crop_top_offset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rPr>
                <w:b/>
                <w:bCs/>
              </w:rPr>
            </w:pPr>
            <w:r w:rsidRPr="0094690F">
              <w:rPr>
                <w:b/>
                <w:bCs/>
              </w:rPr>
              <w:tab/>
            </w:r>
            <w:r w:rsidRPr="0094690F">
              <w:rPr>
                <w:b/>
                <w:bCs/>
              </w:rPr>
              <w:tab/>
              <w:t>frame_crop_bottom_offset</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ue(v)</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bCs/>
              </w:rPr>
              <w:tab/>
            </w:r>
            <w:r w:rsidRPr="0094690F">
              <w:t>}</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bCs/>
              </w:rPr>
              <w:tab/>
              <w:t>vui_parameters_present_flag</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r w:rsidRPr="0094690F">
              <w:t>u(1)</w:t>
            </w: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bCs/>
              </w:rPr>
              <w:tab/>
            </w:r>
            <w:r w:rsidRPr="0094690F">
              <w:t>if( vui_parameters_present_flag )</w:t>
            </w:r>
          </w:p>
        </w:tc>
        <w:tc>
          <w:tcPr>
            <w:tcW w:w="521" w:type="dxa"/>
          </w:tcPr>
          <w:p w:rsidR="002478D1" w:rsidRPr="0094690F" w:rsidRDefault="002478D1" w:rsidP="00BB5309">
            <w:pPr>
              <w:keepNext/>
              <w:keepLines/>
              <w:spacing w:before="0" w:after="60"/>
              <w:jc w:val="center"/>
            </w:pP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Next/>
              <w:keepLines/>
              <w:tabs>
                <w:tab w:val="left" w:pos="216"/>
                <w:tab w:val="left" w:pos="432"/>
                <w:tab w:val="left" w:pos="648"/>
                <w:tab w:val="left" w:pos="864"/>
                <w:tab w:val="left" w:pos="1296"/>
                <w:tab w:val="left" w:pos="1512"/>
                <w:tab w:val="left" w:pos="1728"/>
                <w:tab w:val="left" w:pos="1944"/>
                <w:tab w:val="left" w:pos="2160"/>
              </w:tabs>
              <w:spacing w:before="0"/>
            </w:pPr>
            <w:r w:rsidRPr="0094690F">
              <w:rPr>
                <w:b/>
                <w:bCs/>
              </w:rPr>
              <w:tab/>
            </w:r>
            <w:r w:rsidRPr="0094690F">
              <w:rPr>
                <w:b/>
                <w:bCs/>
              </w:rPr>
              <w:tab/>
            </w:r>
            <w:r w:rsidRPr="0094690F">
              <w:t>vui_parameters( )</w:t>
            </w:r>
          </w:p>
        </w:tc>
        <w:tc>
          <w:tcPr>
            <w:tcW w:w="521" w:type="dxa"/>
          </w:tcPr>
          <w:p w:rsidR="002478D1" w:rsidRPr="0094690F" w:rsidRDefault="002478D1" w:rsidP="00BB5309">
            <w:pPr>
              <w:keepNext/>
              <w:keepLines/>
              <w:spacing w:before="0" w:after="60"/>
              <w:jc w:val="center"/>
            </w:pPr>
            <w:r w:rsidRPr="0094690F">
              <w:t>0</w:t>
            </w:r>
          </w:p>
        </w:tc>
        <w:tc>
          <w:tcPr>
            <w:tcW w:w="1157" w:type="dxa"/>
          </w:tcPr>
          <w:p w:rsidR="002478D1" w:rsidRPr="0094690F" w:rsidRDefault="002478D1" w:rsidP="00BB5309">
            <w:pPr>
              <w:keepNext/>
              <w:keepLines/>
              <w:spacing w:before="0" w:after="60"/>
            </w:pPr>
          </w:p>
        </w:tc>
      </w:tr>
      <w:tr w:rsidR="002478D1" w:rsidRPr="0094690F" w:rsidTr="00BB5309">
        <w:trPr>
          <w:cantSplit/>
          <w:jc w:val="center"/>
        </w:trPr>
        <w:tc>
          <w:tcPr>
            <w:tcW w:w="6709" w:type="dxa"/>
          </w:tcPr>
          <w:p w:rsidR="002478D1" w:rsidRPr="0094690F" w:rsidRDefault="002478D1" w:rsidP="00BB5309">
            <w:pPr>
              <w:keepLines/>
              <w:tabs>
                <w:tab w:val="left" w:pos="216"/>
                <w:tab w:val="left" w:pos="432"/>
                <w:tab w:val="left" w:pos="648"/>
                <w:tab w:val="left" w:pos="864"/>
                <w:tab w:val="left" w:pos="1296"/>
                <w:tab w:val="left" w:pos="1512"/>
                <w:tab w:val="left" w:pos="1728"/>
                <w:tab w:val="left" w:pos="1944"/>
                <w:tab w:val="left" w:pos="2160"/>
              </w:tabs>
              <w:spacing w:before="0"/>
            </w:pPr>
            <w:r w:rsidRPr="0094690F">
              <w:t>}</w:t>
            </w:r>
          </w:p>
        </w:tc>
        <w:tc>
          <w:tcPr>
            <w:tcW w:w="521" w:type="dxa"/>
          </w:tcPr>
          <w:p w:rsidR="002478D1" w:rsidRPr="0094690F" w:rsidRDefault="002478D1" w:rsidP="00BB5309">
            <w:pPr>
              <w:keepLines/>
              <w:spacing w:before="0" w:after="60"/>
              <w:jc w:val="center"/>
            </w:pPr>
          </w:p>
        </w:tc>
        <w:tc>
          <w:tcPr>
            <w:tcW w:w="1157" w:type="dxa"/>
          </w:tcPr>
          <w:p w:rsidR="002478D1" w:rsidRPr="0094690F" w:rsidRDefault="002478D1" w:rsidP="00BB5309">
            <w:pPr>
              <w:keepLines/>
              <w:spacing w:before="0" w:after="60"/>
            </w:pPr>
          </w:p>
        </w:tc>
      </w:tr>
    </w:tbl>
    <w:p w:rsidR="002478D1" w:rsidRPr="002478D1" w:rsidRDefault="002478D1" w:rsidP="002478D1">
      <w:pPr>
        <w:keepNext/>
        <w:keepLines/>
        <w:tabs>
          <w:tab w:val="clear" w:pos="794"/>
          <w:tab w:val="left" w:pos="907"/>
        </w:tabs>
        <w:spacing w:before="181"/>
        <w:outlineLvl w:val="4"/>
        <w:rPr>
          <w:b/>
          <w:bCs/>
          <w:vanish/>
        </w:rPr>
      </w:pPr>
    </w:p>
    <w:p w:rsidR="00DA21AF" w:rsidRPr="00DA21AF" w:rsidRDefault="00DA21AF" w:rsidP="00DA21AF">
      <w:pPr>
        <w:pStyle w:val="ListParagraph"/>
        <w:keepNext/>
        <w:keepLines/>
        <w:numPr>
          <w:ilvl w:val="4"/>
          <w:numId w:val="3"/>
        </w:numPr>
        <w:tabs>
          <w:tab w:val="left" w:pos="907"/>
        </w:tabs>
        <w:spacing w:before="181"/>
        <w:contextualSpacing w:val="0"/>
        <w:outlineLvl w:val="4"/>
        <w:rPr>
          <w:b/>
          <w:bCs/>
          <w:vanish/>
        </w:rPr>
      </w:pPr>
    </w:p>
    <w:p w:rsidR="00DA21AF" w:rsidRDefault="00DA21AF" w:rsidP="0009787E">
      <w:pPr>
        <w:pStyle w:val="Heading5"/>
      </w:pPr>
      <w:r w:rsidRPr="00DA21AF">
        <w:t>Subset sequence 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lang w:val="da-DK"/>
              </w:rPr>
            </w:pPr>
            <w:r w:rsidRPr="00FF34CB">
              <w:rPr>
                <w:rFonts w:eastAsia="Times New Roman"/>
                <w:lang w:val="da-DK"/>
              </w:rPr>
              <w:t>subset_seq_parameter_set_rbsp( ) {</w:t>
            </w:r>
          </w:p>
        </w:tc>
        <w:tc>
          <w:tcPr>
            <w:tcW w:w="521" w:type="dxa"/>
          </w:tcPr>
          <w:p w:rsidR="00616D57" w:rsidRPr="00FF34CB" w:rsidRDefault="00616D57" w:rsidP="007B24FD">
            <w:pPr>
              <w:keepNext/>
              <w:keepLines/>
              <w:spacing w:before="0" w:after="60"/>
              <w:jc w:val="center"/>
              <w:rPr>
                <w:rFonts w:eastAsia="Times New Roman"/>
                <w:b/>
                <w:bCs/>
              </w:rPr>
            </w:pPr>
            <w:r w:rsidRPr="00FF34CB">
              <w:rPr>
                <w:rFonts w:eastAsia="Times New Roman"/>
                <w:b/>
                <w:bCs/>
              </w:rPr>
              <w:t>C</w:t>
            </w:r>
          </w:p>
        </w:tc>
        <w:tc>
          <w:tcPr>
            <w:tcW w:w="1157" w:type="dxa"/>
          </w:tcPr>
          <w:p w:rsidR="00616D57" w:rsidRPr="00FF34CB" w:rsidRDefault="00616D57" w:rsidP="007B24FD">
            <w:pPr>
              <w:keepNext/>
              <w:keepLines/>
              <w:spacing w:before="0" w:after="60"/>
              <w:rPr>
                <w:rFonts w:eastAsia="Times New Roman"/>
                <w:b/>
                <w:bCs/>
              </w:rPr>
            </w:pPr>
            <w:r w:rsidRPr="00FF34CB">
              <w:rPr>
                <w:rFonts w:eastAsia="Times New Roman"/>
                <w:b/>
                <w:bCs/>
              </w:rPr>
              <w:t>Descriptor</w:t>
            </w: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rPr>
              <w:t>seq_parameter_set_data(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rPr>
              <w:t>if( profile_idc  = =  83  | |  profile_idc  = =  86</w:t>
            </w:r>
            <w:r w:rsidRPr="00FF34CB">
              <w:rPr>
                <w:rFonts w:eastAsia="Times New Roman"/>
                <w:bCs/>
              </w:rPr>
              <w:t xml:space="preserve"> )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b/>
              </w:rPr>
              <w:tab/>
            </w:r>
            <w:r w:rsidRPr="00FF34CB">
              <w:rPr>
                <w:rFonts w:eastAsia="Times New Roman"/>
              </w:rPr>
              <w:t xml:space="preserve">seq_parameter_set_svc_extension( )  </w:t>
            </w:r>
            <w:r w:rsidRPr="00FF34CB">
              <w:rPr>
                <w:rFonts w:eastAsia="Times New Roman"/>
                <w:bCs/>
              </w:rPr>
              <w:t>/* specified in Annex </w:t>
            </w:r>
            <w:r w:rsidRPr="00FF34CB">
              <w:rPr>
                <w:rFonts w:eastAsia="Times New Roman"/>
              </w:rPr>
              <w:fldChar w:fldCharType="begin" w:fldLock="1"/>
            </w:r>
            <w:r w:rsidRPr="00FF34CB">
              <w:rPr>
                <w:rFonts w:eastAsia="Times New Roman"/>
              </w:rPr>
              <w:instrText xml:space="preserve"> REF _Ref168473844 \r \h  \* MERGEFORMAT </w:instrText>
            </w:r>
            <w:r w:rsidRPr="00FF34CB">
              <w:rPr>
                <w:rFonts w:eastAsia="Times New Roman"/>
              </w:rPr>
            </w:r>
            <w:r w:rsidRPr="00FF34CB">
              <w:rPr>
                <w:rFonts w:eastAsia="Times New Roman"/>
              </w:rPr>
              <w:fldChar w:fldCharType="separate"/>
            </w:r>
            <w:r w:rsidRPr="00FF34CB">
              <w:rPr>
                <w:rFonts w:eastAsia="Times New Roman"/>
              </w:rPr>
              <w:t>G</w:t>
            </w:r>
            <w:r w:rsidRPr="00FF34CB">
              <w:rPr>
                <w:rFonts w:eastAsia="Times New Roman"/>
              </w:rPr>
              <w:fldChar w:fldCharType="end"/>
            </w:r>
            <w:r w:rsidRPr="00FF34CB">
              <w:rPr>
                <w:rFonts w:eastAsia="Times New Roman"/>
                <w:bCs/>
              </w:rPr>
              <w:t xml:space="preserve">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
              </w:rPr>
              <w:tab/>
            </w:r>
            <w:r w:rsidRPr="00FF34CB">
              <w:rPr>
                <w:rFonts w:eastAsia="Times New Roman"/>
                <w:b/>
              </w:rPr>
              <w:tab/>
              <w:t>s</w:t>
            </w:r>
            <w:r w:rsidRPr="00FF34CB">
              <w:rPr>
                <w:rFonts w:eastAsia="Times New Roman"/>
                <w:b/>
                <w:bCs/>
              </w:rPr>
              <w:t>vc_vui_parameters_present_flag</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r w:rsidRPr="00FF34CB">
              <w:rPr>
                <w:rFonts w:eastAsia="Times New Roman"/>
              </w:rPr>
              <w:t>u(1)</w:t>
            </w: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b/>
              </w:rPr>
              <w:tab/>
            </w:r>
            <w:r w:rsidRPr="00FF34CB">
              <w:rPr>
                <w:rFonts w:eastAsia="Times New Roman"/>
              </w:rPr>
              <w:t>if( svc_vui_parameters_present_flag  = =  1 )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Cs/>
              </w:rPr>
              <w:tab/>
            </w:r>
            <w:r w:rsidRPr="00FF34CB">
              <w:rPr>
                <w:rFonts w:eastAsia="Times New Roman"/>
                <w:bCs/>
              </w:rPr>
              <w:tab/>
            </w:r>
            <w:r w:rsidRPr="00FF34CB">
              <w:rPr>
                <w:rFonts w:eastAsia="Times New Roman"/>
                <w:bCs/>
              </w:rPr>
              <w:tab/>
              <w:t>s</w:t>
            </w:r>
            <w:r w:rsidRPr="00FF34CB">
              <w:rPr>
                <w:rFonts w:eastAsia="Times New Roman"/>
              </w:rPr>
              <w:t>vc_vui_parameters_extension</w:t>
            </w:r>
            <w:r w:rsidRPr="00FF34CB">
              <w:rPr>
                <w:rFonts w:eastAsia="Times New Roman"/>
                <w:bCs/>
              </w:rPr>
              <w:t>( )  /* specified in Annex </w:t>
            </w:r>
            <w:r w:rsidRPr="00FF34CB">
              <w:rPr>
                <w:rFonts w:eastAsia="Times New Roman"/>
              </w:rPr>
              <w:fldChar w:fldCharType="begin" w:fldLock="1"/>
            </w:r>
            <w:r w:rsidRPr="00FF34CB">
              <w:rPr>
                <w:rFonts w:eastAsia="Times New Roman"/>
              </w:rPr>
              <w:instrText xml:space="preserve"> REF _Ref168473844 \r \h  \* MERGEFORMAT </w:instrText>
            </w:r>
            <w:r w:rsidRPr="00FF34CB">
              <w:rPr>
                <w:rFonts w:eastAsia="Times New Roman"/>
              </w:rPr>
            </w:r>
            <w:r w:rsidRPr="00FF34CB">
              <w:rPr>
                <w:rFonts w:eastAsia="Times New Roman"/>
              </w:rPr>
              <w:fldChar w:fldCharType="separate"/>
            </w:r>
            <w:r w:rsidRPr="00FF34CB">
              <w:rPr>
                <w:rFonts w:eastAsia="Times New Roman"/>
              </w:rPr>
              <w:t>G</w:t>
            </w:r>
            <w:r w:rsidRPr="00FF34CB">
              <w:rPr>
                <w:rFonts w:eastAsia="Times New Roman"/>
              </w:rPr>
              <w:fldChar w:fldCharType="end"/>
            </w:r>
            <w:r w:rsidRPr="00FF34CB">
              <w:rPr>
                <w:rFonts w:eastAsia="Times New Roman"/>
                <w:bCs/>
              </w:rPr>
              <w:t xml:space="preserve">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616D57">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rPr>
              <w:tab/>
              <w:t>} else if( profile_idc  = =  118</w:t>
            </w:r>
            <w:r w:rsidRPr="00FF34CB">
              <w:rPr>
                <w:rFonts w:eastAsia="Times New Roman"/>
                <w:bCs/>
              </w:rPr>
              <w:t xml:space="preserve">  | |  profile_idc  = =  128 </w:t>
            </w:r>
            <w:r w:rsidRPr="00FF34CB">
              <w:rPr>
                <w:rFonts w:eastAsia="Times New Roman"/>
                <w:bCs/>
                <w:color w:val="000000"/>
              </w:rPr>
              <w:t>| |</w:t>
            </w:r>
            <w:r w:rsidRPr="00FF34CB">
              <w:rPr>
                <w:rFonts w:eastAsia="Times New Roman"/>
                <w:bCs/>
                <w:color w:val="000000"/>
              </w:rPr>
              <w:br/>
            </w:r>
            <w:r w:rsidRPr="00FF34CB">
              <w:rPr>
                <w:rFonts w:eastAsia="Times New Roman"/>
                <w:bCs/>
                <w:color w:val="000000"/>
              </w:rPr>
              <w:tab/>
            </w:r>
            <w:r w:rsidRPr="00FF34CB">
              <w:rPr>
                <w:rFonts w:eastAsia="Times New Roman"/>
                <w:bCs/>
                <w:color w:val="000000"/>
              </w:rPr>
              <w:tab/>
            </w:r>
            <w:r w:rsidRPr="006C7BE4">
              <w:rPr>
                <w:rFonts w:eastAsia="Times New Roman"/>
                <w:bCs/>
                <w:color w:val="000000"/>
              </w:rPr>
              <w:t>profile_idc  = =  134</w:t>
            </w:r>
            <w:r w:rsidRPr="00FF34CB">
              <w:rPr>
                <w:rFonts w:eastAsia="Times New Roman"/>
                <w:bCs/>
                <w:color w:val="FF0000"/>
              </w:rPr>
              <w:t xml:space="preserve"> </w:t>
            </w:r>
            <w:r w:rsidRPr="00FF34CB">
              <w:rPr>
                <w:rFonts w:eastAsia="Times New Roman"/>
                <w:bCs/>
              </w:rPr>
              <w:t>)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b/>
              </w:rPr>
              <w:tab/>
              <w:t>bit_equal_to_one</w:t>
            </w:r>
            <w:r w:rsidRPr="00FF34CB">
              <w:rPr>
                <w:rFonts w:eastAsia="Times New Roman"/>
              </w:rPr>
              <w:t xml:space="preserve">  /* equal to 1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r w:rsidRPr="00FF34CB">
              <w:rPr>
                <w:rFonts w:eastAsia="Times New Roman"/>
              </w:rPr>
              <w:t>f(1)</w:t>
            </w: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b/>
              </w:rPr>
              <w:tab/>
            </w:r>
            <w:r w:rsidRPr="00FF34CB">
              <w:rPr>
                <w:rFonts w:eastAsia="Times New Roman"/>
              </w:rPr>
              <w:t xml:space="preserve">seq_parameter_set_mvc_extension( )  </w:t>
            </w:r>
            <w:r w:rsidRPr="00FF34CB">
              <w:rPr>
                <w:rFonts w:eastAsia="Times New Roman"/>
                <w:bCs/>
              </w:rPr>
              <w:t>/* specified in Annex </w:t>
            </w:r>
            <w:r w:rsidRPr="00FF34CB">
              <w:rPr>
                <w:rFonts w:eastAsia="Times New Roman"/>
              </w:rPr>
              <w:fldChar w:fldCharType="begin" w:fldLock="1"/>
            </w:r>
            <w:r w:rsidRPr="00FF34CB">
              <w:rPr>
                <w:rFonts w:eastAsia="Times New Roman"/>
              </w:rPr>
              <w:instrText xml:space="preserve"> REF _Ref217275905 \r \h  \* MERGEFORMAT </w:instrText>
            </w:r>
            <w:r w:rsidRPr="00FF34CB">
              <w:rPr>
                <w:rFonts w:eastAsia="Times New Roman"/>
              </w:rPr>
            </w:r>
            <w:r w:rsidRPr="00FF34CB">
              <w:rPr>
                <w:rFonts w:eastAsia="Times New Roman"/>
              </w:rPr>
              <w:fldChar w:fldCharType="separate"/>
            </w:r>
            <w:r w:rsidRPr="00FF34CB">
              <w:rPr>
                <w:rFonts w:eastAsia="Times New Roman"/>
              </w:rPr>
              <w:t>H</w:t>
            </w:r>
            <w:r w:rsidRPr="00FF34CB">
              <w:rPr>
                <w:rFonts w:eastAsia="Times New Roman"/>
              </w:rPr>
              <w:fldChar w:fldCharType="end"/>
            </w:r>
            <w:r w:rsidRPr="00FF34CB">
              <w:rPr>
                <w:rFonts w:eastAsia="Times New Roman"/>
                <w:bCs/>
              </w:rPr>
              <w:t xml:space="preserve">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
              </w:rPr>
              <w:tab/>
            </w:r>
            <w:r w:rsidRPr="00FF34CB">
              <w:rPr>
                <w:rFonts w:eastAsia="Times New Roman"/>
                <w:b/>
              </w:rPr>
              <w:tab/>
              <w:t>m</w:t>
            </w:r>
            <w:r w:rsidRPr="00FF34CB">
              <w:rPr>
                <w:rFonts w:eastAsia="Times New Roman"/>
                <w:b/>
                <w:bCs/>
              </w:rPr>
              <w:t>vc_vui_parameters_present_flag</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r w:rsidRPr="00FF34CB">
              <w:rPr>
                <w:rFonts w:eastAsia="Times New Roman"/>
              </w:rPr>
              <w:t>u(1)</w:t>
            </w: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rPr>
            </w:pPr>
            <w:r w:rsidRPr="00FF34CB">
              <w:rPr>
                <w:rFonts w:eastAsia="Times New Roman"/>
                <w:b/>
              </w:rPr>
              <w:tab/>
            </w:r>
            <w:r w:rsidRPr="00FF34CB">
              <w:rPr>
                <w:rFonts w:eastAsia="Times New Roman"/>
                <w:b/>
              </w:rPr>
              <w:tab/>
            </w:r>
            <w:r w:rsidRPr="00FF34CB">
              <w:rPr>
                <w:rFonts w:eastAsia="Times New Roman"/>
              </w:rPr>
              <w:t>if( mvc_vui_parameters_present_flag  = =  1 )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Cs/>
              </w:rPr>
              <w:tab/>
            </w:r>
            <w:r w:rsidRPr="00FF34CB">
              <w:rPr>
                <w:rFonts w:eastAsia="Times New Roman"/>
                <w:bCs/>
              </w:rPr>
              <w:tab/>
            </w:r>
            <w:r w:rsidRPr="00FF34CB">
              <w:rPr>
                <w:rFonts w:eastAsia="Times New Roman"/>
                <w:bCs/>
              </w:rPr>
              <w:tab/>
            </w:r>
            <w:r w:rsidRPr="00FF34CB">
              <w:rPr>
                <w:rFonts w:eastAsia="Times New Roman"/>
              </w:rPr>
              <w:t>mvc_vui_parameters_extension</w:t>
            </w:r>
            <w:r w:rsidRPr="00FF34CB">
              <w:rPr>
                <w:rFonts w:eastAsia="Times New Roman"/>
                <w:bCs/>
              </w:rPr>
              <w:t>( )  /* specified in Annex </w:t>
            </w:r>
            <w:r w:rsidRPr="00FF34CB">
              <w:rPr>
                <w:rFonts w:eastAsia="Times New Roman"/>
              </w:rPr>
              <w:fldChar w:fldCharType="begin" w:fldLock="1"/>
            </w:r>
            <w:r w:rsidRPr="00FF34CB">
              <w:rPr>
                <w:rFonts w:eastAsia="Times New Roman"/>
              </w:rPr>
              <w:instrText xml:space="preserve"> REF _Ref217275905 \r \h  \* MERGEFORMAT </w:instrText>
            </w:r>
            <w:r w:rsidRPr="00FF34CB">
              <w:rPr>
                <w:rFonts w:eastAsia="Times New Roman"/>
              </w:rPr>
            </w:r>
            <w:r w:rsidRPr="00FF34CB">
              <w:rPr>
                <w:rFonts w:eastAsia="Times New Roman"/>
              </w:rPr>
              <w:fldChar w:fldCharType="separate"/>
            </w:r>
            <w:r w:rsidRPr="00FF34CB">
              <w:rPr>
                <w:rFonts w:eastAsia="Times New Roman"/>
              </w:rPr>
              <w:t>H</w:t>
            </w:r>
            <w:r w:rsidRPr="00FF34CB">
              <w:rPr>
                <w:rFonts w:eastAsia="Times New Roman"/>
              </w:rPr>
              <w:fldChar w:fldCharType="end"/>
            </w:r>
            <w:r w:rsidRPr="00FF34CB">
              <w:rPr>
                <w:rFonts w:eastAsia="Times New Roman"/>
                <w:bCs/>
              </w:rPr>
              <w:t xml:space="preserve">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9070B" w:rsidRDefault="00616D57" w:rsidP="002D2678">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D36879">
              <w:rPr>
                <w:bCs/>
              </w:rPr>
              <w:tab/>
              <w:t xml:space="preserve">} else if( </w:t>
            </w:r>
            <w:r w:rsidRPr="00D36879">
              <w:t>profile_idc  = =  138</w:t>
            </w:r>
            <w:ins w:id="13" w:author="Yin, Peng" w:date="2013-12-19T10:53:00Z">
              <w:r w:rsidR="002D2678" w:rsidRPr="00D36879">
                <w:t xml:space="preserve"> </w:t>
              </w:r>
              <w:r w:rsidR="002D2678" w:rsidRPr="00FF34CB">
                <w:rPr>
                  <w:rFonts w:eastAsia="Times New Roman"/>
                  <w:bCs/>
                </w:rPr>
                <w:t xml:space="preserve"> </w:t>
              </w:r>
              <w:r w:rsidR="002D2678" w:rsidRPr="006C7BE4">
                <w:rPr>
                  <w:rFonts w:eastAsia="Times New Roman"/>
                  <w:bCs/>
                  <w:highlight w:val="yellow"/>
                </w:rPr>
                <w:t xml:space="preserve">| |  </w:t>
              </w:r>
              <w:r w:rsidR="002D2678" w:rsidRPr="006C7BE4">
                <w:rPr>
                  <w:rFonts w:eastAsia="Times New Roman"/>
                  <w:bCs/>
                  <w:color w:val="000000"/>
                  <w:highlight w:val="yellow"/>
                </w:rPr>
                <w:t>profile_idc  = =  135</w:t>
              </w:r>
            </w:ins>
            <w:r w:rsidRPr="00D36879">
              <w:t>)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9070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D36879">
              <w:rPr>
                <w:b/>
              </w:rPr>
              <w:tab/>
            </w:r>
            <w:r w:rsidRPr="00D36879">
              <w:rPr>
                <w:b/>
              </w:rPr>
              <w:tab/>
              <w:t>bit_equal_to_one</w:t>
            </w:r>
            <w:r w:rsidRPr="00D36879">
              <w:t xml:space="preserve">  /* equal to 1 */</w:t>
            </w:r>
          </w:p>
        </w:tc>
        <w:tc>
          <w:tcPr>
            <w:tcW w:w="521" w:type="dxa"/>
          </w:tcPr>
          <w:p w:rsidR="00616D57" w:rsidRPr="0009586D" w:rsidRDefault="00616D57" w:rsidP="007B24FD">
            <w:pPr>
              <w:keepNext/>
              <w:keepLines/>
              <w:spacing w:before="0" w:after="60"/>
              <w:jc w:val="center"/>
              <w:rPr>
                <w:rFonts w:eastAsia="Times New Roman"/>
              </w:rPr>
            </w:pPr>
            <w:r w:rsidRPr="002C310E">
              <w:t>0</w:t>
            </w:r>
          </w:p>
        </w:tc>
        <w:tc>
          <w:tcPr>
            <w:tcW w:w="1157" w:type="dxa"/>
          </w:tcPr>
          <w:p w:rsidR="00616D57" w:rsidRPr="0009586D" w:rsidRDefault="00616D57" w:rsidP="007B24FD">
            <w:pPr>
              <w:keepNext/>
              <w:keepLines/>
              <w:spacing w:before="0" w:after="60"/>
              <w:rPr>
                <w:rFonts w:eastAsia="Times New Roman"/>
              </w:rPr>
            </w:pPr>
            <w:r w:rsidRPr="002C310E">
              <w:t>f(1)</w:t>
            </w:r>
          </w:p>
        </w:tc>
      </w:tr>
      <w:tr w:rsidR="00616D57" w:rsidRPr="00FF34CB" w:rsidTr="007B24FD">
        <w:trPr>
          <w:cantSplit/>
          <w:jc w:val="center"/>
        </w:trPr>
        <w:tc>
          <w:tcPr>
            <w:tcW w:w="6709" w:type="dxa"/>
          </w:tcPr>
          <w:p w:rsidR="00616D57" w:rsidRPr="00D36879"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D36879">
              <w:tab/>
            </w:r>
            <w:r w:rsidRPr="00D36879">
              <w:tab/>
              <w:t>seq_parameter_set_mvcd_extension( )  /* specified in Annex </w:t>
            </w:r>
            <w:r w:rsidRPr="00D36879">
              <w:fldChar w:fldCharType="begin" w:fldLock="1"/>
            </w:r>
            <w:r w:rsidRPr="00D36879">
              <w:instrText xml:space="preserve"> REF _Ref350899295 \r \h </w:instrText>
            </w:r>
            <w:r>
              <w:instrText xml:space="preserve"> \* MERGEFORMAT </w:instrText>
            </w:r>
            <w:r w:rsidRPr="00D36879">
              <w:fldChar w:fldCharType="separate"/>
            </w:r>
            <w:r w:rsidRPr="00D36879">
              <w:t>I</w:t>
            </w:r>
            <w:r w:rsidRPr="00D36879">
              <w:fldChar w:fldCharType="end"/>
            </w:r>
            <w:r w:rsidRPr="00D36879">
              <w:t xml:space="preserve">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9070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D36879">
              <w:tab/>
              <w:t>}</w:t>
            </w:r>
            <w:r>
              <w:t xml:space="preserve"> </w:t>
            </w:r>
            <w:r w:rsidRPr="00D36879">
              <w:rPr>
                <w:bCs/>
              </w:rPr>
              <w:t xml:space="preserve">else if( </w:t>
            </w:r>
            <w:r>
              <w:t>profile_idc  = =  139</w:t>
            </w:r>
            <w:r w:rsidRPr="00D36879">
              <w:t xml:space="preserve"> )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95081A">
              <w:rPr>
                <w:iCs/>
              </w:rPr>
              <w:tab/>
            </w:r>
            <w:r w:rsidRPr="0095081A">
              <w:rPr>
                <w:iCs/>
              </w:rPr>
              <w:tab/>
            </w:r>
            <w:r w:rsidRPr="00722E6C">
              <w:rPr>
                <w:rFonts w:eastAsia="Times New Roman"/>
                <w:b/>
                <w:bCs/>
              </w:rPr>
              <w:t>bit_equal_to_one</w:t>
            </w:r>
            <w:r w:rsidRPr="00722E6C">
              <w:rPr>
                <w:rFonts w:eastAsia="Times New Roman"/>
                <w:bCs/>
              </w:rPr>
              <w:t xml:space="preserve">  /* equal to</w:t>
            </w:r>
            <w:r w:rsidRPr="00FF34CB">
              <w:rPr>
                <w:rFonts w:eastAsia="Times New Roman"/>
              </w:rPr>
              <w:t> </w:t>
            </w:r>
            <w:r w:rsidRPr="00722E6C">
              <w:rPr>
                <w:rFonts w:eastAsia="Times New Roman"/>
                <w:bCs/>
              </w:rPr>
              <w:t>1 */</w:t>
            </w:r>
          </w:p>
        </w:tc>
        <w:tc>
          <w:tcPr>
            <w:tcW w:w="521" w:type="dxa"/>
          </w:tcPr>
          <w:p w:rsidR="00616D57" w:rsidRPr="00FF34CB" w:rsidRDefault="00616D57" w:rsidP="007B24FD">
            <w:pPr>
              <w:keepNext/>
              <w:keepLines/>
              <w:spacing w:before="0" w:after="60"/>
              <w:jc w:val="center"/>
              <w:rPr>
                <w:rFonts w:eastAsia="Times New Roman"/>
              </w:rPr>
            </w:pPr>
            <w:r>
              <w:rPr>
                <w:rFonts w:eastAsia="Times New Roman"/>
              </w:rPr>
              <w:t>0</w:t>
            </w:r>
          </w:p>
        </w:tc>
        <w:tc>
          <w:tcPr>
            <w:tcW w:w="1157" w:type="dxa"/>
          </w:tcPr>
          <w:p w:rsidR="00616D57" w:rsidRPr="00FF34CB" w:rsidRDefault="00616D57" w:rsidP="007B24FD">
            <w:pPr>
              <w:keepNext/>
              <w:keepLines/>
              <w:spacing w:before="0" w:after="60"/>
              <w:rPr>
                <w:rFonts w:eastAsia="Times New Roman"/>
              </w:rPr>
            </w:pPr>
            <w:r>
              <w:rPr>
                <w:rFonts w:eastAsia="Times New Roman"/>
              </w:rPr>
              <w:t>f(1)</w:t>
            </w:r>
          </w:p>
        </w:tc>
      </w:tr>
      <w:tr w:rsidR="00616D57" w:rsidRPr="00FF34CB" w:rsidTr="007B24FD">
        <w:trPr>
          <w:cantSplit/>
          <w:jc w:val="center"/>
        </w:trPr>
        <w:tc>
          <w:tcPr>
            <w:tcW w:w="6709" w:type="dxa"/>
          </w:tcPr>
          <w:p w:rsidR="00616D57" w:rsidRPr="00D36879"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D36879">
              <w:tab/>
            </w:r>
            <w:r w:rsidRPr="00D36879">
              <w:tab/>
              <w:t>seq_parameter_set_mvcd_extension( )  /* specified in Annex </w:t>
            </w:r>
            <w:r w:rsidRPr="00D36879">
              <w:fldChar w:fldCharType="begin" w:fldLock="1"/>
            </w:r>
            <w:r w:rsidRPr="00D36879">
              <w:instrText xml:space="preserve"> REF _Ref350899295 \r \h </w:instrText>
            </w:r>
            <w:r>
              <w:instrText xml:space="preserve"> \* MERGEFORMAT </w:instrText>
            </w:r>
            <w:r w:rsidRPr="00D36879">
              <w:fldChar w:fldCharType="separate"/>
            </w:r>
            <w:r w:rsidRPr="00D36879">
              <w:t>I</w:t>
            </w:r>
            <w:r w:rsidRPr="00D36879">
              <w:fldChar w:fldCharType="end"/>
            </w:r>
            <w:r w:rsidRPr="00D36879">
              <w:t xml:space="preserve">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95081A">
              <w:rPr>
                <w:iCs/>
              </w:rPr>
              <w:tab/>
            </w:r>
            <w:r w:rsidRPr="0095081A">
              <w:rPr>
                <w:iCs/>
              </w:rPr>
              <w:tab/>
            </w:r>
            <w:r w:rsidRPr="00722E6C">
              <w:rPr>
                <w:rFonts w:eastAsia="Times New Roman"/>
                <w:bCs/>
                <w:iCs/>
              </w:rPr>
              <w:t>seq_parameter_set_3dvc_extension(</w:t>
            </w:r>
            <w:r>
              <w:rPr>
                <w:rFonts w:eastAsia="Times New Roman"/>
                <w:bCs/>
              </w:rPr>
              <w:t> ) /* specified in Annex J</w:t>
            </w:r>
            <w:r w:rsidRPr="00722E6C">
              <w:rPr>
                <w:rFonts w:eastAsia="Times New Roman"/>
                <w:bCs/>
              </w:rPr>
              <w:t xml:space="preserve"> */</w:t>
            </w:r>
          </w:p>
        </w:tc>
        <w:tc>
          <w:tcPr>
            <w:tcW w:w="521" w:type="dxa"/>
          </w:tcPr>
          <w:p w:rsidR="00616D57" w:rsidRPr="00FF34CB" w:rsidRDefault="00616D57" w:rsidP="007B24FD">
            <w:pPr>
              <w:keepNext/>
              <w:keepLines/>
              <w:spacing w:before="0" w:after="60"/>
              <w:jc w:val="center"/>
              <w:rPr>
                <w:rFonts w:eastAsia="Times New Roman"/>
              </w:rPr>
            </w:pPr>
            <w:r>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722E6C"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iCs/>
              </w:rPr>
            </w:pPr>
            <w:r w:rsidRPr="0095081A">
              <w:rPr>
                <w:iCs/>
              </w:rPr>
              <w:tab/>
            </w:r>
            <w:r>
              <w:rPr>
                <w:rFonts w:eastAsia="Times New Roman"/>
                <w:bCs/>
                <w:iCs/>
              </w:rPr>
              <w:t>}</w:t>
            </w:r>
          </w:p>
        </w:tc>
        <w:tc>
          <w:tcPr>
            <w:tcW w:w="521" w:type="dxa"/>
          </w:tcPr>
          <w:p w:rsidR="00616D57"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bCs/>
              </w:rPr>
            </w:pPr>
            <w:r w:rsidRPr="00FF34CB">
              <w:rPr>
                <w:rFonts w:eastAsia="Times New Roman"/>
                <w:bCs/>
              </w:rPr>
              <w:tab/>
            </w:r>
            <w:r w:rsidRPr="00FF34CB">
              <w:rPr>
                <w:rFonts w:eastAsia="Times New Roman"/>
                <w:b/>
                <w:bCs/>
              </w:rPr>
              <w:t>additional_extension2_flag</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r w:rsidRPr="00FF34CB">
              <w:rPr>
                <w:rFonts w:eastAsia="Times New Roman"/>
              </w:rPr>
              <w:t>u(1)</w:t>
            </w: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Cs/>
              </w:rPr>
            </w:pPr>
            <w:r w:rsidRPr="00FF34CB">
              <w:rPr>
                <w:rFonts w:eastAsia="Times New Roman"/>
                <w:bCs/>
              </w:rPr>
              <w:tab/>
              <w:t>if( additional_extension2_flag  = =  1 )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
              </w:rPr>
              <w:tab/>
            </w:r>
            <w:r w:rsidRPr="00FF34CB">
              <w:rPr>
                <w:rFonts w:eastAsia="Times New Roman"/>
                <w:b/>
              </w:rPr>
              <w:tab/>
            </w:r>
            <w:r w:rsidRPr="00FF34CB">
              <w:rPr>
                <w:rFonts w:eastAsia="Times New Roman"/>
              </w:rPr>
              <w:t>while( more_rbsp_data( ) )</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
              </w:rPr>
              <w:tab/>
            </w:r>
            <w:r w:rsidRPr="00FF34CB">
              <w:rPr>
                <w:rFonts w:eastAsia="Times New Roman"/>
                <w:b/>
              </w:rPr>
              <w:tab/>
            </w:r>
            <w:r w:rsidRPr="00FF34CB">
              <w:rPr>
                <w:rFonts w:eastAsia="Times New Roman"/>
                <w:b/>
              </w:rPr>
              <w:tab/>
              <w:t>additional_extension2_data_flag</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r w:rsidRPr="00FF34CB">
              <w:rPr>
                <w:rFonts w:eastAsia="Times New Roman"/>
              </w:rPr>
              <w:t>u(1)</w:t>
            </w: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
              </w:rPr>
              <w:tab/>
            </w:r>
            <w:r w:rsidRPr="00FF34CB">
              <w:rPr>
                <w:rFonts w:eastAsia="Times New Roman"/>
              </w:rPr>
              <w:t>rbsp_trailing_bits( )</w:t>
            </w:r>
          </w:p>
        </w:tc>
        <w:tc>
          <w:tcPr>
            <w:tcW w:w="521" w:type="dxa"/>
          </w:tcPr>
          <w:p w:rsidR="00616D57" w:rsidRPr="00FF34CB" w:rsidRDefault="00616D57" w:rsidP="007B24FD">
            <w:pPr>
              <w:keepNext/>
              <w:keepLines/>
              <w:spacing w:before="0" w:after="60"/>
              <w:jc w:val="center"/>
              <w:rPr>
                <w:rFonts w:eastAsia="Times New Roman"/>
              </w:rPr>
            </w:pPr>
            <w:r w:rsidRPr="00FF34CB">
              <w:rPr>
                <w:rFonts w:eastAsia="Times New Roman"/>
              </w:rPr>
              <w:t>0</w:t>
            </w:r>
          </w:p>
        </w:tc>
        <w:tc>
          <w:tcPr>
            <w:tcW w:w="1157" w:type="dxa"/>
          </w:tcPr>
          <w:p w:rsidR="00616D57" w:rsidRPr="00FF34CB" w:rsidRDefault="00616D57" w:rsidP="007B24FD">
            <w:pPr>
              <w:keepNext/>
              <w:keepLines/>
              <w:spacing w:before="0" w:after="60"/>
              <w:rPr>
                <w:rFonts w:eastAsia="Times New Roman"/>
              </w:rPr>
            </w:pPr>
          </w:p>
        </w:tc>
      </w:tr>
      <w:tr w:rsidR="00616D57" w:rsidRPr="00FF34CB" w:rsidTr="007B24FD">
        <w:trPr>
          <w:cantSplit/>
          <w:jc w:val="center"/>
        </w:trPr>
        <w:tc>
          <w:tcPr>
            <w:tcW w:w="6709" w:type="dxa"/>
          </w:tcPr>
          <w:p w:rsidR="00616D57" w:rsidRPr="00FF34CB" w:rsidRDefault="00616D57" w:rsidP="007B24FD">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Times New Roman"/>
                <w:b/>
              </w:rPr>
            </w:pPr>
            <w:r w:rsidRPr="00FF34CB">
              <w:rPr>
                <w:rFonts w:eastAsia="Times New Roman"/>
                <w:b/>
              </w:rPr>
              <w:t>}</w:t>
            </w:r>
          </w:p>
        </w:tc>
        <w:tc>
          <w:tcPr>
            <w:tcW w:w="521" w:type="dxa"/>
          </w:tcPr>
          <w:p w:rsidR="00616D57" w:rsidRPr="00FF34CB" w:rsidRDefault="00616D57" w:rsidP="007B24FD">
            <w:pPr>
              <w:keepNext/>
              <w:keepLines/>
              <w:spacing w:before="0" w:after="60"/>
              <w:jc w:val="center"/>
              <w:rPr>
                <w:rFonts w:eastAsia="Times New Roman"/>
              </w:rPr>
            </w:pPr>
          </w:p>
        </w:tc>
        <w:tc>
          <w:tcPr>
            <w:tcW w:w="1157" w:type="dxa"/>
          </w:tcPr>
          <w:p w:rsidR="00616D57" w:rsidRPr="00FF34CB" w:rsidRDefault="00616D57" w:rsidP="007B24FD">
            <w:pPr>
              <w:keepNext/>
              <w:keepLines/>
              <w:spacing w:before="0" w:after="60"/>
              <w:rPr>
                <w:rFonts w:eastAsia="Times New Roman"/>
              </w:rPr>
            </w:pPr>
          </w:p>
        </w:tc>
      </w:tr>
    </w:tbl>
    <w:p w:rsidR="00616D57" w:rsidRPr="00616D57" w:rsidRDefault="00616D57" w:rsidP="00616D57"/>
    <w:bookmarkEnd w:id="0"/>
    <w:bookmarkEnd w:id="1"/>
    <w:p w:rsidR="00A74CA5" w:rsidRPr="008076AC" w:rsidRDefault="00A74CA5" w:rsidP="00A74CA5">
      <w:pPr>
        <w:pStyle w:val="Annex1"/>
      </w:pPr>
      <w:r w:rsidRPr="008076AC">
        <w:t xml:space="preserve">Annex </w:t>
      </w:r>
      <w:r>
        <w:t>I</w:t>
      </w:r>
      <w:r w:rsidRPr="008076AC">
        <w:br/>
      </w:r>
      <w:r w:rsidRPr="008076AC">
        <w:br/>
        <w:t xml:space="preserve">Multiview </w:t>
      </w:r>
      <w:r>
        <w:t xml:space="preserve">and depth </w:t>
      </w:r>
      <w:r w:rsidRPr="008076AC">
        <w:t>video coding</w:t>
      </w:r>
      <w:bookmarkEnd w:id="2"/>
      <w:bookmarkEnd w:id="3"/>
      <w:bookmarkEnd w:id="4"/>
      <w:r w:rsidRPr="008076AC">
        <w:br/>
      </w:r>
    </w:p>
    <w:p w:rsidR="00A74CA5" w:rsidRPr="008076AC" w:rsidRDefault="00A74CA5" w:rsidP="00A74CA5">
      <w:pPr>
        <w:pStyle w:val="AnnexRef"/>
      </w:pPr>
      <w:r w:rsidRPr="008076AC">
        <w:t>(This annex forms an integral part of this Recommendation | International Standard</w:t>
      </w:r>
      <w:r>
        <w:t>.</w:t>
      </w:r>
      <w:r w:rsidRPr="008076AC">
        <w:t>)</w:t>
      </w:r>
    </w:p>
    <w:p w:rsidR="00A74CA5" w:rsidRPr="008076AC" w:rsidRDefault="00A74CA5" w:rsidP="00A74CA5">
      <w:pPr>
        <w:spacing w:before="480"/>
      </w:pPr>
      <w:r w:rsidRPr="008076AC">
        <w:t>This annex specifies multiview video coding</w:t>
      </w:r>
      <w:r>
        <w:t xml:space="preserve"> with depth information</w:t>
      </w:r>
      <w:r w:rsidRPr="008076AC">
        <w:t>, referred to as MVC</w:t>
      </w:r>
      <w:r>
        <w:t>D</w:t>
      </w:r>
      <w:r w:rsidRPr="008076AC">
        <w:t>.</w:t>
      </w:r>
    </w:p>
    <w:p w:rsidR="00A74CA5" w:rsidRPr="008076AC" w:rsidRDefault="00A74CA5" w:rsidP="00A74CA5">
      <w:pPr>
        <w:pStyle w:val="Annex2"/>
        <w:numPr>
          <w:ilvl w:val="1"/>
          <w:numId w:val="7"/>
        </w:numPr>
      </w:pPr>
      <w:bookmarkStart w:id="14" w:name="_Toc353889178"/>
      <w:bookmarkStart w:id="15" w:name="_Toc353895160"/>
      <w:r w:rsidRPr="008076AC">
        <w:t>Scope</w:t>
      </w:r>
      <w:bookmarkEnd w:id="14"/>
      <w:bookmarkEnd w:id="15"/>
    </w:p>
    <w:p w:rsidR="00A74CA5" w:rsidRPr="008076AC" w:rsidRDefault="00A74CA5" w:rsidP="00A74CA5">
      <w:pPr>
        <w:widowControl w:val="0"/>
      </w:pPr>
      <w:r w:rsidRPr="008076AC">
        <w:t>Bitstreams and decoders conforming to the profile specified in this annex are completely specified in this annex with reference made to clauses </w:t>
      </w:r>
      <w:r>
        <w:fldChar w:fldCharType="begin" w:fldLock="1"/>
      </w:r>
      <w:r>
        <w:instrText xml:space="preserve"> REF _Ref20133850 \r \h  \* MERGEFORMAT </w:instrText>
      </w:r>
      <w:r>
        <w:fldChar w:fldCharType="separate"/>
      </w:r>
      <w:r w:rsidRPr="008076AC">
        <w:t>2</w:t>
      </w:r>
      <w:r>
        <w:fldChar w:fldCharType="end"/>
      </w:r>
      <w:r w:rsidRPr="008076AC">
        <w:t>-</w:t>
      </w:r>
      <w:r>
        <w:fldChar w:fldCharType="begin" w:fldLock="1"/>
      </w:r>
      <w:r>
        <w:instrText xml:space="preserve"> REF _Ref24280994 \r \h  \* MERGEFORMAT </w:instrText>
      </w:r>
      <w:r>
        <w:fldChar w:fldCharType="separate"/>
      </w:r>
      <w:r w:rsidRPr="008076AC">
        <w:t>9</w:t>
      </w:r>
      <w:r>
        <w:fldChar w:fldCharType="end"/>
      </w:r>
      <w:r w:rsidRPr="008076AC">
        <w:t xml:space="preserve"> and Annexes </w:t>
      </w:r>
      <w:r>
        <w:fldChar w:fldCharType="begin" w:fldLock="1"/>
      </w:r>
      <w:r>
        <w:instrText xml:space="preserve"> REF _Ref36826677 \r \h  \* MERGEFORMAT </w:instrText>
      </w:r>
      <w:r>
        <w:fldChar w:fldCharType="separate"/>
      </w:r>
      <w:r w:rsidRPr="008076AC">
        <w:t>A</w:t>
      </w:r>
      <w:r>
        <w:fldChar w:fldCharType="end"/>
      </w:r>
      <w:r w:rsidRPr="008076AC">
        <w:t>-</w:t>
      </w:r>
      <w:r>
        <w:fldChar w:fldCharType="begin" w:fldLock="1"/>
      </w:r>
      <w:r>
        <w:instrText xml:space="preserve"> REF _Ref350719322 \r \h </w:instrText>
      </w:r>
      <w:r>
        <w:fldChar w:fldCharType="separate"/>
      </w:r>
      <w:r>
        <w:t>H</w:t>
      </w:r>
      <w:r>
        <w:fldChar w:fldCharType="end"/>
      </w:r>
      <w:r w:rsidRPr="008076AC">
        <w:t>.</w:t>
      </w:r>
    </w:p>
    <w:p w:rsidR="00A74CA5" w:rsidRPr="008076AC" w:rsidRDefault="00A74CA5" w:rsidP="00A74CA5">
      <w:pPr>
        <w:pStyle w:val="Annex2"/>
        <w:numPr>
          <w:ilvl w:val="1"/>
          <w:numId w:val="7"/>
        </w:numPr>
      </w:pPr>
      <w:bookmarkStart w:id="16" w:name="_Toc353889179"/>
      <w:bookmarkStart w:id="17" w:name="_Toc353895161"/>
      <w:r w:rsidRPr="008076AC">
        <w:t>Normative references</w:t>
      </w:r>
      <w:bookmarkEnd w:id="16"/>
      <w:bookmarkEnd w:id="17"/>
    </w:p>
    <w:p w:rsidR="00A74CA5" w:rsidRPr="008076AC" w:rsidRDefault="00A74CA5" w:rsidP="00A74CA5">
      <w:pPr>
        <w:jc w:val="left"/>
      </w:pPr>
      <w:r w:rsidRPr="008076AC">
        <w:t>The specifications in clause </w:t>
      </w:r>
      <w:r>
        <w:fldChar w:fldCharType="begin" w:fldLock="1"/>
      </w:r>
      <w:r>
        <w:instrText xml:space="preserve"> REF _Ref20133850 \r \h  \* MERGEFORMAT </w:instrText>
      </w:r>
      <w:r>
        <w:fldChar w:fldCharType="separate"/>
      </w:r>
      <w:r w:rsidRPr="008076AC">
        <w:t>2</w:t>
      </w:r>
      <w:r>
        <w:fldChar w:fldCharType="end"/>
      </w:r>
      <w:r w:rsidRPr="008076AC">
        <w:t xml:space="preserve"> apply.</w:t>
      </w:r>
    </w:p>
    <w:p w:rsidR="00A74CA5" w:rsidRPr="008076AC" w:rsidRDefault="00A74CA5" w:rsidP="00A74CA5">
      <w:pPr>
        <w:pStyle w:val="Annex2"/>
        <w:numPr>
          <w:ilvl w:val="1"/>
          <w:numId w:val="7"/>
        </w:numPr>
      </w:pPr>
      <w:bookmarkStart w:id="18" w:name="_Toc353889180"/>
      <w:bookmarkStart w:id="19" w:name="_Toc353895162"/>
      <w:r w:rsidRPr="008076AC">
        <w:lastRenderedPageBreak/>
        <w:t>Definitions</w:t>
      </w:r>
      <w:bookmarkEnd w:id="18"/>
      <w:bookmarkEnd w:id="19"/>
    </w:p>
    <w:p w:rsidR="00A74CA5" w:rsidRPr="008076AC" w:rsidRDefault="00A74CA5" w:rsidP="00A74CA5">
      <w:pPr>
        <w:widowControl w:val="0"/>
      </w:pPr>
      <w:r w:rsidRPr="008076AC">
        <w:t>For the purpose of this annex, the following definitions apply in addition to the definitions in clause </w:t>
      </w:r>
      <w:r>
        <w:fldChar w:fldCharType="begin" w:fldLock="1"/>
      </w:r>
      <w:r>
        <w:instrText xml:space="preserve"> REF _Ref350719402 \r \h </w:instrText>
      </w:r>
      <w:r>
        <w:fldChar w:fldCharType="separate"/>
      </w:r>
      <w:r>
        <w:t>H.3</w:t>
      </w:r>
      <w:r>
        <w:fldChar w:fldCharType="end"/>
      </w:r>
      <w:r w:rsidRPr="008076AC">
        <w:t>. These definitions are either not present in clause </w:t>
      </w:r>
      <w:r>
        <w:fldChar w:fldCharType="begin" w:fldLock="1"/>
      </w:r>
      <w:r>
        <w:instrText xml:space="preserve"> REF _Ref350719402 \r \h </w:instrText>
      </w:r>
      <w:r>
        <w:fldChar w:fldCharType="separate"/>
      </w:r>
      <w:r>
        <w:t>H.3</w:t>
      </w:r>
      <w:r>
        <w:fldChar w:fldCharType="end"/>
      </w:r>
      <w:r w:rsidRPr="008076AC">
        <w:t xml:space="preserve"> or replace definitions in clause </w:t>
      </w:r>
      <w:r>
        <w:fldChar w:fldCharType="begin" w:fldLock="1"/>
      </w:r>
      <w:r>
        <w:instrText xml:space="preserve"> REF _Ref350719402 \r \h </w:instrText>
      </w:r>
      <w:r>
        <w:fldChar w:fldCharType="separate"/>
      </w:r>
      <w:r>
        <w:t>H.3</w:t>
      </w:r>
      <w:r>
        <w:fldChar w:fldCharType="end"/>
      </w:r>
      <w:r w:rsidRPr="008076AC">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 xml:space="preserve">depth </w:t>
      </w:r>
      <w:r w:rsidRPr="005271CA">
        <w:rPr>
          <w:rFonts w:hint="eastAsia"/>
          <w:b/>
        </w:rPr>
        <w:t xml:space="preserve">field </w:t>
      </w:r>
      <w:r w:rsidRPr="005271CA">
        <w:rPr>
          <w:b/>
        </w:rPr>
        <w:t>view</w:t>
      </w:r>
      <w:r w:rsidRPr="005271CA">
        <w:t xml:space="preserve">: A </w:t>
      </w:r>
      <w:r w:rsidRPr="005271CA">
        <w:rPr>
          <w:rFonts w:hint="eastAsia"/>
          <w:i/>
        </w:rPr>
        <w:t>depth</w:t>
      </w:r>
      <w:r w:rsidRPr="005271CA">
        <w:rPr>
          <w:i/>
        </w:rPr>
        <w:t xml:space="preserve"> view component</w:t>
      </w:r>
      <w:r w:rsidRPr="005271CA">
        <w:t xml:space="preserve"> of a </w:t>
      </w:r>
      <w:r w:rsidRPr="005271CA">
        <w:rPr>
          <w:i/>
        </w:rPr>
        <w:t>field</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 xml:space="preserve">depth </w:t>
      </w:r>
      <w:r w:rsidRPr="005271CA">
        <w:rPr>
          <w:rFonts w:hint="eastAsia"/>
          <w:b/>
        </w:rPr>
        <w:t xml:space="preserve">frame </w:t>
      </w:r>
      <w:r w:rsidRPr="005271CA">
        <w:rPr>
          <w:b/>
        </w:rPr>
        <w:t>view</w:t>
      </w:r>
      <w:r w:rsidRPr="005271CA">
        <w:t xml:space="preserve">: A </w:t>
      </w:r>
      <w:r w:rsidRPr="005271CA">
        <w:rPr>
          <w:rFonts w:hint="eastAsia"/>
          <w:i/>
        </w:rPr>
        <w:t>depth</w:t>
      </w:r>
      <w:r w:rsidRPr="005271CA">
        <w:rPr>
          <w:i/>
        </w:rPr>
        <w:t xml:space="preserve"> view component</w:t>
      </w:r>
      <w:r w:rsidRPr="005271CA">
        <w:t xml:space="preserve"> of a </w:t>
      </w:r>
      <w:r>
        <w:rPr>
          <w:rFonts w:hint="eastAsia"/>
          <w:i/>
        </w:rPr>
        <w:t>frame</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depth view</w:t>
      </w:r>
      <w:r w:rsidRPr="005271CA">
        <w:t xml:space="preserve">: A sequence of </w:t>
      </w:r>
      <w:r w:rsidRPr="005271CA">
        <w:rPr>
          <w:i/>
        </w:rPr>
        <w:t>depth view components</w:t>
      </w:r>
      <w:r w:rsidRPr="005271CA">
        <w:t xml:space="preserve"> associated with an identical value of view_id.</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depth view component</w:t>
      </w:r>
      <w:r w:rsidRPr="005271CA">
        <w:t xml:space="preserve">: A </w:t>
      </w:r>
      <w:r w:rsidRPr="005271CA">
        <w:rPr>
          <w:i/>
        </w:rPr>
        <w:t>coded representation</w:t>
      </w:r>
      <w:r w:rsidRPr="005271CA">
        <w:t xml:space="preserve"> of the depth of a view in a single </w:t>
      </w:r>
      <w:r w:rsidRPr="005271CA">
        <w:rPr>
          <w:i/>
        </w:rPr>
        <w:t>access unit</w:t>
      </w:r>
      <w:r w:rsidRPr="005271CA">
        <w:t xml:space="preserve">. </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inter-view only reference component</w:t>
      </w:r>
      <w:r w:rsidRPr="005271CA">
        <w:t xml:space="preserve">: A </w:t>
      </w:r>
      <w:r w:rsidRPr="005271CA">
        <w:rPr>
          <w:i/>
        </w:rPr>
        <w:t>view component</w:t>
      </w:r>
      <w:r w:rsidRPr="005271CA">
        <w:t xml:space="preserve">, </w:t>
      </w:r>
      <w:r w:rsidRPr="005271CA">
        <w:rPr>
          <w:i/>
        </w:rPr>
        <w:t>texture view component, or depth view component</w:t>
      </w:r>
      <w:r w:rsidRPr="005271CA">
        <w:t xml:space="preserve"> coded with nal_ref_idc equal to 0 and inter_view_flag equal to 1. An </w:t>
      </w:r>
      <w:r w:rsidRPr="005271CA">
        <w:rPr>
          <w:i/>
        </w:rPr>
        <w:t xml:space="preserve">inter-view only reference component </w:t>
      </w:r>
      <w:r w:rsidRPr="005271CA">
        <w:t xml:space="preserve">contains samples that may be used for </w:t>
      </w:r>
      <w:r w:rsidRPr="005271CA">
        <w:rPr>
          <w:i/>
        </w:rPr>
        <w:t>inter-view prediction</w:t>
      </w:r>
      <w:r w:rsidRPr="005271CA">
        <w:t xml:space="preserve"> in the </w:t>
      </w:r>
      <w:r w:rsidRPr="005271CA">
        <w:rPr>
          <w:i/>
        </w:rPr>
        <w:t>decoding process</w:t>
      </w:r>
      <w:r w:rsidRPr="005271CA">
        <w:t xml:space="preserve"> of subsequent </w:t>
      </w:r>
      <w:r w:rsidRPr="005271CA">
        <w:rPr>
          <w:i/>
        </w:rPr>
        <w:t>view components</w:t>
      </w:r>
      <w:r w:rsidRPr="005271CA">
        <w:t xml:space="preserve"> in </w:t>
      </w:r>
      <w:r w:rsidRPr="005271CA">
        <w:rPr>
          <w:i/>
        </w:rPr>
        <w:t>decoding order</w:t>
      </w:r>
      <w:r w:rsidRPr="005271CA">
        <w:t xml:space="preserve">, but are not used for </w:t>
      </w:r>
      <w:r w:rsidRPr="005271CA">
        <w:rPr>
          <w:i/>
        </w:rPr>
        <w:t>inter prediction</w:t>
      </w:r>
      <w:r w:rsidRPr="005271CA">
        <w:t xml:space="preserve"> by any </w:t>
      </w:r>
      <w:r w:rsidRPr="005271CA">
        <w:rPr>
          <w:i/>
        </w:rPr>
        <w:t>view components</w:t>
      </w:r>
      <w:r w:rsidRPr="005271CA">
        <w:t xml:space="preserve">. </w:t>
      </w:r>
      <w:r w:rsidRPr="005271CA">
        <w:rPr>
          <w:i/>
        </w:rPr>
        <w:t>Inter-view only reference components</w:t>
      </w:r>
      <w:r w:rsidRPr="005271CA">
        <w:t xml:space="preserve"> are </w:t>
      </w:r>
      <w:r w:rsidRPr="005271CA">
        <w:rPr>
          <w:i/>
        </w:rPr>
        <w:t>non-reference pictures</w:t>
      </w:r>
      <w:r w:rsidRPr="005271CA">
        <w:t>.</w:t>
      </w:r>
    </w:p>
    <w:p w:rsidR="00A74CA5" w:rsidRDefault="00A74CA5" w:rsidP="00A74CA5">
      <w:pPr>
        <w:widowControl w:val="0"/>
        <w:numPr>
          <w:ilvl w:val="0"/>
          <w:numId w:val="363"/>
        </w:numPr>
        <w:tabs>
          <w:tab w:val="clear" w:pos="794"/>
          <w:tab w:val="clear" w:pos="1191"/>
          <w:tab w:val="clear" w:pos="1588"/>
          <w:tab w:val="clear" w:pos="1985"/>
        </w:tabs>
        <w:ind w:left="720" w:hanging="720"/>
      </w:pPr>
      <w:r w:rsidRPr="005271CA">
        <w:rPr>
          <w:b/>
        </w:rPr>
        <w:t>inter-view reference component</w:t>
      </w:r>
      <w:r w:rsidRPr="005271CA">
        <w:t xml:space="preserve">: A </w:t>
      </w:r>
      <w:r w:rsidRPr="005271CA">
        <w:rPr>
          <w:i/>
        </w:rPr>
        <w:t>view componen</w:t>
      </w:r>
      <w:r w:rsidRPr="005271CA">
        <w:rPr>
          <w:rFonts w:hint="eastAsia"/>
          <w:i/>
        </w:rPr>
        <w:t>t</w:t>
      </w:r>
      <w:r w:rsidRPr="005271CA">
        <w:t xml:space="preserve">, </w:t>
      </w:r>
      <w:r w:rsidRPr="005271CA">
        <w:rPr>
          <w:i/>
        </w:rPr>
        <w:t>texture view component, or depth view component</w:t>
      </w:r>
      <w:r w:rsidRPr="005271CA">
        <w:t xml:space="preserve"> coded with nal_ref_idc greater than 0 and inter_view_flag equal to 1. An </w:t>
      </w:r>
      <w:r w:rsidRPr="005271CA">
        <w:rPr>
          <w:i/>
        </w:rPr>
        <w:t xml:space="preserve">inter-view </w:t>
      </w:r>
      <w:r w:rsidRPr="005271CA">
        <w:rPr>
          <w:i/>
          <w:iCs/>
        </w:rPr>
        <w:t xml:space="preserve">reference </w:t>
      </w:r>
      <w:r w:rsidRPr="005271CA">
        <w:rPr>
          <w:i/>
        </w:rPr>
        <w:t>component</w:t>
      </w:r>
      <w:r w:rsidRPr="005271CA">
        <w:t xml:space="preserve"> contains samples that may be used for </w:t>
      </w:r>
      <w:r w:rsidRPr="005271CA">
        <w:rPr>
          <w:i/>
        </w:rPr>
        <w:t>inter prediction</w:t>
      </w:r>
      <w:r w:rsidRPr="005271CA">
        <w:t xml:space="preserve"> of subsequent </w:t>
      </w:r>
      <w:r w:rsidRPr="005271CA">
        <w:rPr>
          <w:i/>
        </w:rPr>
        <w:t>pictures</w:t>
      </w:r>
      <w:r w:rsidRPr="005271CA">
        <w:t xml:space="preserve"> in </w:t>
      </w:r>
      <w:r w:rsidRPr="005271CA">
        <w:rPr>
          <w:i/>
        </w:rPr>
        <w:t>decoding order</w:t>
      </w:r>
      <w:r w:rsidRPr="005271CA">
        <w:t xml:space="preserve"> and </w:t>
      </w:r>
      <w:r w:rsidRPr="005271CA">
        <w:rPr>
          <w:i/>
          <w:iCs/>
        </w:rPr>
        <w:t>inter-view prediction</w:t>
      </w:r>
      <w:r w:rsidRPr="005271CA">
        <w:t xml:space="preserve"> of subsequent </w:t>
      </w:r>
      <w:r w:rsidRPr="005271CA">
        <w:rPr>
          <w:i/>
        </w:rPr>
        <w:t>view components</w:t>
      </w:r>
      <w:r w:rsidRPr="005271CA">
        <w:t xml:space="preserve"> in </w:t>
      </w:r>
      <w:r w:rsidRPr="005271CA">
        <w:rPr>
          <w:i/>
          <w:iCs/>
        </w:rPr>
        <w:t>decoding order</w:t>
      </w:r>
      <w:r w:rsidRPr="005271CA">
        <w:rPr>
          <w:iCs/>
        </w:rPr>
        <w:t xml:space="preserve">. </w:t>
      </w:r>
      <w:r w:rsidRPr="005271CA">
        <w:rPr>
          <w:i/>
        </w:rPr>
        <w:t>Inter-view reference components</w:t>
      </w:r>
      <w:r w:rsidRPr="005271CA">
        <w:t xml:space="preserve"> are </w:t>
      </w:r>
      <w:r w:rsidRPr="005271CA">
        <w:rPr>
          <w:i/>
        </w:rPr>
        <w:t>reference pictures</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Pr>
          <w:rFonts w:hint="eastAsia"/>
          <w:b/>
        </w:rPr>
        <w:t>MVCD</w:t>
      </w:r>
      <w:r w:rsidRPr="005271CA">
        <w:rPr>
          <w:rFonts w:hint="eastAsia"/>
          <w:b/>
        </w:rPr>
        <w:t xml:space="preserve"> operation point</w:t>
      </w:r>
      <w:r w:rsidRPr="005271CA">
        <w:rPr>
          <w:rFonts w:hint="eastAsia"/>
        </w:rPr>
        <w:t xml:space="preserve">: </w:t>
      </w:r>
      <w:r w:rsidRPr="005271CA">
        <w:t>A</w:t>
      </w:r>
      <w:r>
        <w:t>n</w:t>
      </w:r>
      <w:r w:rsidRPr="005271CA">
        <w:t xml:space="preserve"> operation point for which each target output view includes </w:t>
      </w:r>
      <w:r w:rsidRPr="00B4226A">
        <w:t>a texture view or a depth view or both a texture view and a depth view</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Pr>
          <w:b/>
        </w:rPr>
        <w:t>MVCD</w:t>
      </w:r>
      <w:r w:rsidRPr="005271CA">
        <w:rPr>
          <w:b/>
        </w:rPr>
        <w:t xml:space="preserve"> sequence parameter set</w:t>
      </w:r>
      <w:r w:rsidRPr="005271CA">
        <w:t xml:space="preserve">: A collective term for </w:t>
      </w:r>
      <w:r w:rsidRPr="005271CA">
        <w:rPr>
          <w:i/>
        </w:rPr>
        <w:t>sequence parameter set</w:t>
      </w:r>
      <w:r w:rsidRPr="005271CA">
        <w:t xml:space="preserve"> or </w:t>
      </w:r>
      <w:r w:rsidRPr="005271CA">
        <w:rPr>
          <w:i/>
        </w:rPr>
        <w:t>subset sequence parameter set</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Pr>
          <w:b/>
        </w:rPr>
        <w:t>MVCD</w:t>
      </w:r>
      <w:r w:rsidRPr="005271CA">
        <w:rPr>
          <w:b/>
        </w:rPr>
        <w:t xml:space="preserve"> sequence parameter set RBSP</w:t>
      </w:r>
      <w:r w:rsidRPr="005271CA">
        <w:t xml:space="preserve">: A collective term for </w:t>
      </w:r>
      <w:r w:rsidRPr="005271CA">
        <w:rPr>
          <w:i/>
        </w:rPr>
        <w:t>sequence parameter set RBSP</w:t>
      </w:r>
      <w:r w:rsidRPr="005271CA">
        <w:t xml:space="preserve"> or </w:t>
      </w:r>
      <w:r w:rsidRPr="005271CA">
        <w:rPr>
          <w:i/>
        </w:rPr>
        <w:t>subset sequence parameter set RBSP</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reference picture</w:t>
      </w:r>
      <w:r w:rsidRPr="005271CA">
        <w:t xml:space="preserve">: A </w:t>
      </w:r>
      <w:r w:rsidRPr="005271CA">
        <w:rPr>
          <w:i/>
        </w:rPr>
        <w:t>view component</w:t>
      </w:r>
      <w:r w:rsidRPr="005271CA">
        <w:t xml:space="preserve">, </w:t>
      </w:r>
      <w:r w:rsidRPr="005271CA">
        <w:rPr>
          <w:i/>
        </w:rPr>
        <w:t>texture view component, or depth view component</w:t>
      </w:r>
      <w:r w:rsidRPr="005271CA">
        <w:t xml:space="preserve"> coded with nal_ref_idc greater than 0. A </w:t>
      </w:r>
      <w:r w:rsidRPr="005271CA">
        <w:rPr>
          <w:i/>
        </w:rPr>
        <w:t>reference picture</w:t>
      </w:r>
      <w:r w:rsidRPr="005271CA">
        <w:t xml:space="preserve"> contains samples that may be used for </w:t>
      </w:r>
      <w:r w:rsidRPr="005271CA">
        <w:rPr>
          <w:i/>
        </w:rPr>
        <w:t>inter prediction</w:t>
      </w:r>
      <w:r w:rsidRPr="005271CA">
        <w:t xml:space="preserve"> in the </w:t>
      </w:r>
      <w:r w:rsidRPr="005271CA">
        <w:rPr>
          <w:i/>
        </w:rPr>
        <w:t>decoding process</w:t>
      </w:r>
      <w:r w:rsidRPr="005271CA">
        <w:t xml:space="preserve"> of subsequent </w:t>
      </w:r>
      <w:r w:rsidRPr="005271CA">
        <w:rPr>
          <w:i/>
        </w:rPr>
        <w:t>view components</w:t>
      </w:r>
      <w:r w:rsidRPr="005271CA">
        <w:t xml:space="preserve"> in </w:t>
      </w:r>
      <w:r w:rsidRPr="005271CA">
        <w:rPr>
          <w:i/>
        </w:rPr>
        <w:t>decoding order</w:t>
      </w:r>
      <w:r w:rsidRPr="005271CA">
        <w:t xml:space="preserve">. A </w:t>
      </w:r>
      <w:r w:rsidRPr="005271CA">
        <w:rPr>
          <w:i/>
        </w:rPr>
        <w:t>reference picture</w:t>
      </w:r>
      <w:r w:rsidRPr="005271CA">
        <w:t xml:space="preserve"> may be an </w:t>
      </w:r>
      <w:r w:rsidRPr="005271CA">
        <w:rPr>
          <w:i/>
        </w:rPr>
        <w:t>inter-view reference component</w:t>
      </w:r>
      <w:r w:rsidRPr="005271CA">
        <w:t xml:space="preserve">, in which case the samples contained in the </w:t>
      </w:r>
      <w:r w:rsidRPr="005271CA">
        <w:rPr>
          <w:i/>
        </w:rPr>
        <w:t>reference picture</w:t>
      </w:r>
      <w:r w:rsidRPr="005271CA">
        <w:t xml:space="preserve"> may also be used for </w:t>
      </w:r>
      <w:r w:rsidRPr="005271CA">
        <w:rPr>
          <w:i/>
        </w:rPr>
        <w:t>inter-view prediction</w:t>
      </w:r>
      <w:r w:rsidRPr="005271CA">
        <w:t xml:space="preserve"> in the </w:t>
      </w:r>
      <w:r w:rsidRPr="005271CA">
        <w:rPr>
          <w:i/>
        </w:rPr>
        <w:t>decoding process</w:t>
      </w:r>
      <w:r w:rsidRPr="005271CA">
        <w:t xml:space="preserve"> of subsequent </w:t>
      </w:r>
      <w:r w:rsidRPr="005271CA">
        <w:rPr>
          <w:i/>
        </w:rPr>
        <w:t>view components</w:t>
      </w:r>
      <w:r w:rsidRPr="005271CA">
        <w:t xml:space="preserve"> in </w:t>
      </w:r>
      <w:r w:rsidRPr="005271CA">
        <w:rPr>
          <w:i/>
        </w:rPr>
        <w:t>decoding order</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stereoscopic texture bitstream</w:t>
      </w:r>
      <w:r w:rsidRPr="005271CA">
        <w:t xml:space="preserve">: A </w:t>
      </w:r>
      <w:r w:rsidRPr="005271CA">
        <w:rPr>
          <w:i/>
        </w:rPr>
        <w:t>bitstream</w:t>
      </w:r>
      <w:r w:rsidRPr="005271CA">
        <w:t xml:space="preserve"> containing two </w:t>
      </w:r>
      <w:r w:rsidRPr="005271CA">
        <w:rPr>
          <w:i/>
        </w:rPr>
        <w:t>texture</w:t>
      </w:r>
      <w:r w:rsidRPr="005271CA">
        <w:t xml:space="preserve"> </w:t>
      </w:r>
      <w:r w:rsidRPr="005271CA">
        <w:rPr>
          <w:i/>
        </w:rPr>
        <w:t>views</w:t>
      </w:r>
      <w:r w:rsidRPr="005271CA">
        <w:t xml:space="preserve"> and conforming to one of the </w:t>
      </w:r>
      <w:r w:rsidRPr="005271CA">
        <w:rPr>
          <w:i/>
        </w:rPr>
        <w:t xml:space="preserve">profiles </w:t>
      </w:r>
      <w:r w:rsidRPr="005271CA">
        <w:t>specified in Annex</w:t>
      </w:r>
      <w:r>
        <w:t> </w:t>
      </w:r>
      <w:r>
        <w:fldChar w:fldCharType="begin" w:fldLock="1"/>
      </w:r>
      <w:r>
        <w:instrText xml:space="preserve"> REF _Ref350719322 \r \h </w:instrText>
      </w:r>
      <w:r>
        <w:fldChar w:fldCharType="separate"/>
      </w:r>
      <w:r>
        <w:t>H</w:t>
      </w:r>
      <w:r>
        <w:fldChar w:fldCharType="end"/>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texture field view component</w:t>
      </w:r>
      <w:r w:rsidRPr="005271CA">
        <w:t xml:space="preserve">: A </w:t>
      </w:r>
      <w:r w:rsidRPr="005271CA">
        <w:rPr>
          <w:i/>
        </w:rPr>
        <w:t>texture view component</w:t>
      </w:r>
      <w:r w:rsidRPr="005271CA">
        <w:t xml:space="preserve"> of a </w:t>
      </w:r>
      <w:r w:rsidRPr="005271CA">
        <w:rPr>
          <w:i/>
        </w:rPr>
        <w:t>field</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texture frame view component</w:t>
      </w:r>
      <w:r w:rsidRPr="005271CA">
        <w:t xml:space="preserve">: A </w:t>
      </w:r>
      <w:r w:rsidRPr="005271CA">
        <w:rPr>
          <w:i/>
        </w:rPr>
        <w:t>texture view component</w:t>
      </w:r>
      <w:r w:rsidRPr="005271CA">
        <w:t xml:space="preserve"> of a </w:t>
      </w:r>
      <w:r w:rsidRPr="005271CA">
        <w:rPr>
          <w:i/>
        </w:rPr>
        <w:t>frame</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texture view</w:t>
      </w:r>
      <w:r w:rsidRPr="00C060A2">
        <w:rPr>
          <w:bCs/>
        </w:rPr>
        <w:t>:</w:t>
      </w:r>
      <w:r w:rsidRPr="005271CA">
        <w:rPr>
          <w:b/>
        </w:rPr>
        <w:t xml:space="preserve"> </w:t>
      </w:r>
      <w:r w:rsidRPr="005271CA">
        <w:t>A sequence of</w:t>
      </w:r>
      <w:r w:rsidRPr="005271CA">
        <w:rPr>
          <w:b/>
          <w:i/>
        </w:rPr>
        <w:t xml:space="preserve"> </w:t>
      </w:r>
      <w:r w:rsidRPr="005271CA">
        <w:rPr>
          <w:i/>
        </w:rPr>
        <w:t>texture view components</w:t>
      </w:r>
      <w:r w:rsidRPr="005271CA">
        <w:t xml:space="preserve"> associated with an identical value of view_id.</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texture view component</w:t>
      </w:r>
      <w:r w:rsidRPr="00C060A2">
        <w:rPr>
          <w:bCs/>
        </w:rPr>
        <w:t>:</w:t>
      </w:r>
      <w:r w:rsidRPr="005271CA">
        <w:rPr>
          <w:b/>
        </w:rPr>
        <w:t xml:space="preserve"> </w:t>
      </w:r>
      <w:r w:rsidRPr="005271CA">
        <w:t xml:space="preserve">A </w:t>
      </w:r>
      <w:r w:rsidRPr="005271CA">
        <w:rPr>
          <w:i/>
        </w:rPr>
        <w:t>coded representation</w:t>
      </w:r>
      <w:r w:rsidRPr="005271CA">
        <w:t xml:space="preserve"> of the texture of a view in a single </w:t>
      </w:r>
      <w:r w:rsidRPr="005271CA">
        <w:rPr>
          <w:i/>
        </w:rPr>
        <w:t>access unit</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view</w:t>
      </w:r>
      <w:r w:rsidRPr="005271CA">
        <w:t xml:space="preserve">: </w:t>
      </w:r>
      <w:r w:rsidRPr="005271CA">
        <w:rPr>
          <w:rFonts w:hint="eastAsia"/>
        </w:rPr>
        <w:t>A</w:t>
      </w:r>
      <w:r w:rsidRPr="005271CA">
        <w:t xml:space="preserve"> </w:t>
      </w:r>
      <w:r w:rsidRPr="005271CA">
        <w:rPr>
          <w:i/>
        </w:rPr>
        <w:t xml:space="preserve">texture view </w:t>
      </w:r>
      <w:r w:rsidRPr="005271CA">
        <w:t xml:space="preserve">and a </w:t>
      </w:r>
      <w:r w:rsidRPr="005271CA">
        <w:rPr>
          <w:i/>
        </w:rPr>
        <w:t xml:space="preserve">depth view </w:t>
      </w:r>
      <w:r w:rsidRPr="005271CA">
        <w:rPr>
          <w:rFonts w:hint="eastAsia"/>
        </w:rPr>
        <w:t>with</w:t>
      </w:r>
      <w:r w:rsidRPr="005271CA">
        <w:t xml:space="preserve"> the same value of view_id, unless explicitly limited to either </w:t>
      </w:r>
      <w:r w:rsidRPr="005271CA">
        <w:rPr>
          <w:i/>
        </w:rPr>
        <w:t>texture view</w:t>
      </w:r>
      <w:r w:rsidRPr="005271CA">
        <w:t xml:space="preserve"> or </w:t>
      </w:r>
      <w:r w:rsidRPr="005271CA">
        <w:rPr>
          <w:i/>
        </w:rPr>
        <w:t>depth view</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view component</w:t>
      </w:r>
      <w:r w:rsidRPr="00C060A2">
        <w:rPr>
          <w:bCs/>
        </w:rPr>
        <w:t>:</w:t>
      </w:r>
      <w:r w:rsidRPr="005271CA">
        <w:t xml:space="preserve"> A </w:t>
      </w:r>
      <w:r w:rsidRPr="005271CA">
        <w:rPr>
          <w:i/>
        </w:rPr>
        <w:t>coded representation</w:t>
      </w:r>
      <w:r w:rsidRPr="005271CA">
        <w:t xml:space="preserve"> of a </w:t>
      </w:r>
      <w:r w:rsidRPr="005271CA">
        <w:rPr>
          <w:i/>
        </w:rPr>
        <w:t>view</w:t>
      </w:r>
      <w:r w:rsidRPr="005271CA">
        <w:t xml:space="preserve"> in a single </w:t>
      </w:r>
      <w:r w:rsidRPr="005271CA">
        <w:rPr>
          <w:i/>
        </w:rPr>
        <w:t>access unit</w:t>
      </w:r>
      <w:r w:rsidRPr="005271CA">
        <w:t xml:space="preserve">. A </w:t>
      </w:r>
      <w:r w:rsidRPr="005271CA">
        <w:rPr>
          <w:i/>
          <w:iCs/>
        </w:rPr>
        <w:t>view component</w:t>
      </w:r>
      <w:r w:rsidRPr="005271CA">
        <w:t xml:space="preserve"> may consist of a </w:t>
      </w:r>
      <w:r w:rsidRPr="005271CA">
        <w:rPr>
          <w:i/>
          <w:iCs/>
        </w:rPr>
        <w:t>texture view component</w:t>
      </w:r>
      <w:r w:rsidRPr="005271CA">
        <w:t xml:space="preserve"> and a </w:t>
      </w:r>
      <w:r w:rsidRPr="005271CA">
        <w:rPr>
          <w:i/>
          <w:iCs/>
        </w:rPr>
        <w:t>depth view component</w:t>
      </w:r>
      <w:r w:rsidRPr="005271CA">
        <w:t>.</w:t>
      </w:r>
    </w:p>
    <w:p w:rsidR="00A74CA5" w:rsidRPr="005271CA" w:rsidRDefault="00A74CA5" w:rsidP="00A74CA5">
      <w:pPr>
        <w:widowControl w:val="0"/>
        <w:numPr>
          <w:ilvl w:val="0"/>
          <w:numId w:val="363"/>
        </w:numPr>
        <w:tabs>
          <w:tab w:val="clear" w:pos="794"/>
          <w:tab w:val="clear" w:pos="1191"/>
          <w:tab w:val="clear" w:pos="1588"/>
          <w:tab w:val="clear" w:pos="1985"/>
        </w:tabs>
        <w:ind w:left="720" w:hanging="720"/>
      </w:pPr>
      <w:r w:rsidRPr="005271CA">
        <w:rPr>
          <w:b/>
        </w:rPr>
        <w:t>view component pair</w:t>
      </w:r>
      <w:r w:rsidRPr="00C060A2">
        <w:rPr>
          <w:bCs/>
        </w:rPr>
        <w:t>:</w:t>
      </w:r>
      <w:r w:rsidRPr="005271CA">
        <w:t xml:space="preserve"> A </w:t>
      </w:r>
      <w:r w:rsidRPr="005271CA">
        <w:rPr>
          <w:i/>
        </w:rPr>
        <w:t>texture view component</w:t>
      </w:r>
      <w:r w:rsidRPr="005271CA">
        <w:t xml:space="preserve"> and a </w:t>
      </w:r>
      <w:r w:rsidRPr="005271CA">
        <w:rPr>
          <w:i/>
        </w:rPr>
        <w:t>depth view component</w:t>
      </w:r>
      <w:r w:rsidRPr="005271CA">
        <w:t xml:space="preserve"> of the same </w:t>
      </w:r>
      <w:r w:rsidRPr="005271CA">
        <w:rPr>
          <w:i/>
        </w:rPr>
        <w:t>view</w:t>
      </w:r>
      <w:r w:rsidRPr="005271CA">
        <w:t xml:space="preserve"> within the same </w:t>
      </w:r>
      <w:r w:rsidRPr="005271CA">
        <w:rPr>
          <w:i/>
        </w:rPr>
        <w:t>access unit</w:t>
      </w:r>
      <w:r w:rsidRPr="005271CA">
        <w:t>.</w:t>
      </w:r>
    </w:p>
    <w:p w:rsidR="00A74CA5" w:rsidRPr="008076AC" w:rsidRDefault="00A74CA5" w:rsidP="00A74CA5">
      <w:pPr>
        <w:pStyle w:val="Annex2"/>
        <w:numPr>
          <w:ilvl w:val="1"/>
          <w:numId w:val="7"/>
        </w:numPr>
      </w:pPr>
      <w:bookmarkStart w:id="20" w:name="_Toc353889181"/>
      <w:bookmarkStart w:id="21" w:name="_Toc353895163"/>
      <w:r w:rsidRPr="008076AC">
        <w:t>Abbreviations</w:t>
      </w:r>
      <w:bookmarkEnd w:id="20"/>
      <w:bookmarkEnd w:id="21"/>
    </w:p>
    <w:p w:rsidR="00A74CA5" w:rsidRPr="008076AC" w:rsidRDefault="00A74CA5" w:rsidP="00A74CA5">
      <w:pPr>
        <w:widowControl w:val="0"/>
      </w:pPr>
      <w:r w:rsidRPr="008076AC">
        <w:t>The specifications in clause </w:t>
      </w:r>
      <w:r>
        <w:fldChar w:fldCharType="begin" w:fldLock="1"/>
      </w:r>
      <w:r>
        <w:instrText xml:space="preserve"> REF _Ref17564367 \r \h  \* MERGEFORMAT </w:instrText>
      </w:r>
      <w:r>
        <w:fldChar w:fldCharType="separate"/>
      </w:r>
      <w:r w:rsidRPr="008076AC">
        <w:t>4</w:t>
      </w:r>
      <w:r>
        <w:fldChar w:fldCharType="end"/>
      </w:r>
      <w:r w:rsidRPr="008076AC">
        <w:t xml:space="preserve"> apply.</w:t>
      </w:r>
    </w:p>
    <w:p w:rsidR="00A74CA5" w:rsidRPr="008076AC" w:rsidRDefault="00A74CA5" w:rsidP="00A74CA5">
      <w:pPr>
        <w:pStyle w:val="Annex2"/>
        <w:numPr>
          <w:ilvl w:val="1"/>
          <w:numId w:val="7"/>
        </w:numPr>
      </w:pPr>
      <w:bookmarkStart w:id="22" w:name="_Toc353889182"/>
      <w:bookmarkStart w:id="23" w:name="_Toc353895164"/>
      <w:r w:rsidRPr="008076AC">
        <w:t>Conventions</w:t>
      </w:r>
      <w:bookmarkEnd w:id="22"/>
      <w:bookmarkEnd w:id="23"/>
    </w:p>
    <w:p w:rsidR="00A74CA5" w:rsidRPr="008076AC" w:rsidRDefault="00A74CA5" w:rsidP="00A74CA5">
      <w:pPr>
        <w:pStyle w:val="AVCIndentlevel2"/>
        <w:widowControl w:val="0"/>
        <w:ind w:left="0"/>
      </w:pPr>
      <w:r w:rsidRPr="008076AC">
        <w:t>The specifications in clause </w:t>
      </w:r>
      <w:r>
        <w:fldChar w:fldCharType="begin" w:fldLock="1"/>
      </w:r>
      <w:r>
        <w:instrText xml:space="preserve"> REF _Ref20133768 \r \h  \* MERGEFORMAT </w:instrText>
      </w:r>
      <w:r>
        <w:fldChar w:fldCharType="separate"/>
      </w:r>
      <w:r w:rsidRPr="008076AC">
        <w:t>5</w:t>
      </w:r>
      <w:r>
        <w:fldChar w:fldCharType="end"/>
      </w:r>
      <w:r w:rsidRPr="008076AC">
        <w:t xml:space="preserve"> apply.</w:t>
      </w:r>
    </w:p>
    <w:p w:rsidR="00A74CA5" w:rsidRPr="008076AC" w:rsidRDefault="00A74CA5" w:rsidP="00A74CA5">
      <w:pPr>
        <w:pStyle w:val="Annex2"/>
        <w:numPr>
          <w:ilvl w:val="1"/>
          <w:numId w:val="7"/>
        </w:numPr>
        <w:ind w:left="794" w:hanging="794"/>
      </w:pPr>
      <w:bookmarkStart w:id="24" w:name="_Toc353889183"/>
      <w:bookmarkStart w:id="25" w:name="_Toc353895165"/>
      <w:r w:rsidRPr="008076AC">
        <w:lastRenderedPageBreak/>
        <w:t>Source, coded, decoded and output data formats, scanning processes, and neighbouring relationships</w:t>
      </w:r>
      <w:bookmarkEnd w:id="24"/>
      <w:bookmarkEnd w:id="25"/>
    </w:p>
    <w:p w:rsidR="00A74CA5" w:rsidRPr="008076AC" w:rsidRDefault="00A74CA5" w:rsidP="00A74CA5">
      <w:pPr>
        <w:widowControl w:val="0"/>
      </w:pPr>
      <w:r w:rsidRPr="008076AC">
        <w:t>The specifications in clause </w:t>
      </w:r>
      <w:r>
        <w:fldChar w:fldCharType="begin" w:fldLock="1"/>
      </w:r>
      <w:r>
        <w:instrText xml:space="preserve"> REF _Ref34468389 \r \h  \* MERGEFORMAT </w:instrText>
      </w:r>
      <w:r>
        <w:fldChar w:fldCharType="separate"/>
      </w:r>
      <w:r w:rsidRPr="008076AC">
        <w:t>6</w:t>
      </w:r>
      <w:r>
        <w:fldChar w:fldCharType="end"/>
      </w:r>
      <w:r w:rsidRPr="008076AC">
        <w:t xml:space="preserve"> apply with substitution of MVC</w:t>
      </w:r>
      <w:r>
        <w:t>D</w:t>
      </w:r>
      <w:r w:rsidRPr="008076AC">
        <w:t xml:space="preserve"> sequence parameter set for sequence parameter set.</w:t>
      </w:r>
    </w:p>
    <w:p w:rsidR="00A74CA5" w:rsidRPr="008076AC" w:rsidRDefault="00A74CA5" w:rsidP="00A74CA5">
      <w:pPr>
        <w:pStyle w:val="Annex2"/>
        <w:numPr>
          <w:ilvl w:val="1"/>
          <w:numId w:val="7"/>
        </w:numPr>
      </w:pPr>
      <w:bookmarkStart w:id="26" w:name="_Ref350861638"/>
      <w:bookmarkStart w:id="27" w:name="_Toc353889184"/>
      <w:bookmarkStart w:id="28" w:name="_Toc353895166"/>
      <w:r w:rsidRPr="008076AC">
        <w:t>Syntax and semantics</w:t>
      </w:r>
      <w:bookmarkEnd w:id="26"/>
      <w:bookmarkEnd w:id="27"/>
      <w:bookmarkEnd w:id="28"/>
    </w:p>
    <w:p w:rsidR="00A74CA5" w:rsidRPr="008076AC" w:rsidRDefault="00A74CA5" w:rsidP="00A74CA5">
      <w:pPr>
        <w:widowControl w:val="0"/>
      </w:pPr>
      <w:r w:rsidRPr="008076AC">
        <w:t>This clause specifies syntax and semantics for coded video sequences that conform to one or more of the profiles specified in this annex.</w:t>
      </w:r>
    </w:p>
    <w:p w:rsidR="00A74CA5" w:rsidRPr="008076AC" w:rsidRDefault="00A74CA5" w:rsidP="00A74CA5">
      <w:pPr>
        <w:pStyle w:val="Annex3"/>
        <w:numPr>
          <w:ilvl w:val="2"/>
          <w:numId w:val="7"/>
        </w:numPr>
      </w:pPr>
      <w:bookmarkStart w:id="29" w:name="_Toc353889185"/>
      <w:bookmarkStart w:id="30" w:name="_Toc353895167"/>
      <w:r w:rsidRPr="008076AC">
        <w:t>Method of specifying syntax in tabular form</w:t>
      </w:r>
      <w:bookmarkEnd w:id="29"/>
      <w:bookmarkEnd w:id="30"/>
    </w:p>
    <w:p w:rsidR="00A74CA5" w:rsidRPr="008076AC" w:rsidRDefault="00A74CA5" w:rsidP="00A74CA5">
      <w:pPr>
        <w:widowControl w:val="0"/>
      </w:pPr>
      <w:r w:rsidRPr="008076AC">
        <w:t xml:space="preserve">The specifications in </w:t>
      </w:r>
      <w:r>
        <w:t>clause</w:t>
      </w:r>
      <w:r w:rsidRPr="008076AC">
        <w:t> </w:t>
      </w:r>
      <w:r>
        <w:fldChar w:fldCharType="begin" w:fldLock="1"/>
      </w:r>
      <w:r>
        <w:instrText xml:space="preserve"> REF _Ref350863769 \r \h </w:instrText>
      </w:r>
      <w:r>
        <w:fldChar w:fldCharType="separate"/>
      </w:r>
      <w:r>
        <w:t>H.7.1</w:t>
      </w:r>
      <w:r>
        <w:fldChar w:fldCharType="end"/>
      </w:r>
      <w:r w:rsidRPr="008076AC">
        <w:t xml:space="preserve"> apply.</w:t>
      </w:r>
    </w:p>
    <w:p w:rsidR="00A74CA5" w:rsidRPr="008076AC" w:rsidRDefault="00A74CA5" w:rsidP="00A74CA5">
      <w:pPr>
        <w:pStyle w:val="Annex3"/>
        <w:numPr>
          <w:ilvl w:val="2"/>
          <w:numId w:val="7"/>
        </w:numPr>
      </w:pPr>
      <w:bookmarkStart w:id="31" w:name="_Toc353889186"/>
      <w:bookmarkStart w:id="32" w:name="_Toc353895168"/>
      <w:r w:rsidRPr="008076AC">
        <w:t>Specification of syntax functions, categories, and descriptors</w:t>
      </w:r>
      <w:bookmarkEnd w:id="31"/>
      <w:bookmarkEnd w:id="32"/>
    </w:p>
    <w:p w:rsidR="00A74CA5" w:rsidRPr="008076AC" w:rsidRDefault="00A74CA5" w:rsidP="00A74CA5">
      <w:pPr>
        <w:widowControl w:val="0"/>
      </w:pPr>
      <w:r w:rsidRPr="008076AC">
        <w:t xml:space="preserve">The specifications in </w:t>
      </w:r>
      <w:r>
        <w:t>clause</w:t>
      </w:r>
      <w:r w:rsidRPr="008076AC">
        <w:t> </w:t>
      </w:r>
      <w:r>
        <w:fldChar w:fldCharType="begin" w:fldLock="1"/>
      </w:r>
      <w:r>
        <w:instrText xml:space="preserve"> REF _Ref350863771 \r \h </w:instrText>
      </w:r>
      <w:r>
        <w:fldChar w:fldCharType="separate"/>
      </w:r>
      <w:r>
        <w:t>H.7.2</w:t>
      </w:r>
      <w:r>
        <w:fldChar w:fldCharType="end"/>
      </w:r>
      <w:r w:rsidRPr="008076AC">
        <w:t xml:space="preserve"> apply.</w:t>
      </w:r>
    </w:p>
    <w:p w:rsidR="00A74CA5" w:rsidRDefault="00A74CA5" w:rsidP="00A74CA5">
      <w:pPr>
        <w:pStyle w:val="Annex3"/>
      </w:pPr>
      <w:bookmarkStart w:id="33" w:name="_Ref350897214"/>
      <w:bookmarkStart w:id="34" w:name="_Toc353889187"/>
      <w:bookmarkStart w:id="35" w:name="_Toc353895169"/>
      <w:r>
        <w:t>Syntax in tabular form</w:t>
      </w:r>
      <w:bookmarkEnd w:id="33"/>
      <w:bookmarkEnd w:id="34"/>
      <w:bookmarkEnd w:id="35"/>
    </w:p>
    <w:p w:rsidR="00A74CA5" w:rsidRDefault="00A74CA5" w:rsidP="00A74CA5">
      <w:pPr>
        <w:pStyle w:val="Annex4"/>
      </w:pPr>
      <w:bookmarkStart w:id="36" w:name="_Ref350894889"/>
      <w:bookmarkStart w:id="37" w:name="_Toc353889188"/>
      <w:bookmarkStart w:id="38" w:name="_Toc353895170"/>
      <w:r>
        <w:t>NAL unit syntax</w:t>
      </w:r>
      <w:bookmarkEnd w:id="36"/>
      <w:bookmarkEnd w:id="37"/>
      <w:bookmarkEnd w:id="38"/>
    </w:p>
    <w:p w:rsidR="00A74CA5" w:rsidRDefault="00A74CA5" w:rsidP="00A74CA5">
      <w:pPr>
        <w:spacing w:before="120"/>
      </w:pPr>
      <w:r>
        <w:t>The syntax table is specified in clause </w:t>
      </w:r>
      <w:r>
        <w:fldChar w:fldCharType="begin" w:fldLock="1"/>
      </w:r>
      <w:r>
        <w:instrText xml:space="preserve"> REF _Ref350894979 \n \h </w:instrText>
      </w:r>
      <w:r>
        <w:fldChar w:fldCharType="separate"/>
      </w:r>
      <w:r>
        <w:t>H.7.3.1</w:t>
      </w:r>
      <w:r>
        <w:fldChar w:fldCharType="end"/>
      </w:r>
      <w:r>
        <w:t>.</w:t>
      </w:r>
    </w:p>
    <w:p w:rsidR="00A74CA5" w:rsidRDefault="00A74CA5" w:rsidP="00A74CA5">
      <w:pPr>
        <w:pStyle w:val="Annex5"/>
      </w:pPr>
      <w:bookmarkStart w:id="39" w:name="_Ref350897603"/>
      <w:r>
        <w:t>NAL unit header MVC extension syntax</w:t>
      </w:r>
      <w:bookmarkEnd w:id="39"/>
    </w:p>
    <w:p w:rsidR="00A74CA5" w:rsidRDefault="00A74CA5" w:rsidP="00A74CA5">
      <w:pPr>
        <w:spacing w:before="120"/>
      </w:pPr>
      <w:r>
        <w:t>The syntax table is specified in clause </w:t>
      </w:r>
      <w:r>
        <w:fldChar w:fldCharType="begin" w:fldLock="1"/>
      </w:r>
      <w:r>
        <w:instrText xml:space="preserve"> REF _Ref198811171 \n \h </w:instrText>
      </w:r>
      <w:r>
        <w:fldChar w:fldCharType="separate"/>
      </w:r>
      <w:r>
        <w:t>H.7.3.1.1</w:t>
      </w:r>
      <w:r>
        <w:fldChar w:fldCharType="end"/>
      </w:r>
      <w:r>
        <w:t>.</w:t>
      </w:r>
    </w:p>
    <w:p w:rsidR="00A74CA5" w:rsidRDefault="00A74CA5" w:rsidP="00A74CA5">
      <w:pPr>
        <w:pStyle w:val="Annex4"/>
      </w:pPr>
      <w:bookmarkStart w:id="40" w:name="_Toc353889189"/>
      <w:bookmarkStart w:id="41" w:name="_Toc353895171"/>
      <w:r>
        <w:t>Raw byte sequence payloads and RBSP trailing bits syntax</w:t>
      </w:r>
      <w:bookmarkEnd w:id="40"/>
      <w:bookmarkEnd w:id="41"/>
    </w:p>
    <w:p w:rsidR="00A74CA5" w:rsidRDefault="00A74CA5" w:rsidP="00A74CA5">
      <w:pPr>
        <w:pStyle w:val="Annex5"/>
      </w:pPr>
      <w:r>
        <w:t>Sequence parameter set RBSP syntax</w:t>
      </w:r>
    </w:p>
    <w:p w:rsidR="00A74CA5" w:rsidRDefault="00A74CA5" w:rsidP="00A74CA5">
      <w:pPr>
        <w:spacing w:before="120"/>
      </w:pPr>
      <w:r>
        <w:t>The syntax table is specified in clause </w:t>
      </w:r>
      <w:r>
        <w:fldChar w:fldCharType="begin" w:fldLock="1"/>
      </w:r>
      <w:r>
        <w:instrText xml:space="preserve"> REF _Ref350895236 \n \h </w:instrText>
      </w:r>
      <w:r>
        <w:fldChar w:fldCharType="separate"/>
      </w:r>
      <w:r>
        <w:t>H.7.3.2.1</w:t>
      </w:r>
      <w:r>
        <w:fldChar w:fldCharType="end"/>
      </w:r>
      <w:r>
        <w:t>.</w:t>
      </w:r>
    </w:p>
    <w:p w:rsidR="00A74CA5" w:rsidRDefault="00A74CA5" w:rsidP="00A74CA5">
      <w:pPr>
        <w:pStyle w:val="Annex6"/>
      </w:pPr>
      <w:r>
        <w:t>Sequence parameter set data syntax</w:t>
      </w:r>
    </w:p>
    <w:p w:rsidR="00A74CA5" w:rsidRDefault="00A74CA5" w:rsidP="00A74CA5">
      <w:pPr>
        <w:spacing w:before="120"/>
      </w:pPr>
      <w:r>
        <w:t>The syntax table is specified in clause </w:t>
      </w:r>
      <w:r>
        <w:fldChar w:fldCharType="begin" w:fldLock="1"/>
      </w:r>
      <w:r>
        <w:instrText xml:space="preserve"> REF _Ref350895276 \n \h </w:instrText>
      </w:r>
      <w:r>
        <w:fldChar w:fldCharType="separate"/>
      </w:r>
      <w:r>
        <w:t>H.7.3.2.1.1</w:t>
      </w:r>
      <w:r>
        <w:fldChar w:fldCharType="end"/>
      </w:r>
      <w:r>
        <w:t>.</w:t>
      </w:r>
    </w:p>
    <w:p w:rsidR="00A74CA5" w:rsidRDefault="00A74CA5" w:rsidP="00A74CA5">
      <w:pPr>
        <w:pStyle w:val="Annex7"/>
        <w:numPr>
          <w:ilvl w:val="6"/>
          <w:numId w:val="7"/>
        </w:numPr>
        <w:tabs>
          <w:tab w:val="clear" w:pos="1080"/>
          <w:tab w:val="num" w:pos="1200"/>
        </w:tabs>
      </w:pPr>
      <w:r>
        <w:rPr>
          <w:rFonts w:hint="eastAsia"/>
          <w:lang w:eastAsia="ja-JP"/>
        </w:rPr>
        <w:t>S</w:t>
      </w:r>
      <w:r>
        <w:t>caling list syntax</w:t>
      </w:r>
    </w:p>
    <w:p w:rsidR="00A74CA5" w:rsidRDefault="00A74CA5" w:rsidP="00A74CA5">
      <w:pPr>
        <w:spacing w:before="120"/>
      </w:pPr>
      <w:r>
        <w:t>The syntax table is specified in clause </w:t>
      </w:r>
      <w:r>
        <w:fldChar w:fldCharType="begin" w:fldLock="1"/>
      </w:r>
      <w:r>
        <w:instrText xml:space="preserve"> REF _Ref350895368 \n \h </w:instrText>
      </w:r>
      <w:r>
        <w:fldChar w:fldCharType="separate"/>
      </w:r>
      <w:r>
        <w:t>H.7.3.2.1.1.1</w:t>
      </w:r>
      <w:r>
        <w:fldChar w:fldCharType="end"/>
      </w:r>
      <w:r>
        <w:t>.</w:t>
      </w:r>
    </w:p>
    <w:p w:rsidR="00A74CA5" w:rsidRDefault="00A74CA5" w:rsidP="00A74CA5">
      <w:pPr>
        <w:pStyle w:val="Annex6"/>
      </w:pPr>
      <w:r>
        <w:t>Sequence parameter set extension RBSP syntax</w:t>
      </w:r>
    </w:p>
    <w:p w:rsidR="00A74CA5" w:rsidRDefault="00A74CA5" w:rsidP="00A74CA5">
      <w:pPr>
        <w:spacing w:before="120"/>
      </w:pPr>
      <w:r>
        <w:t>The syntax table is specified in clause </w:t>
      </w:r>
      <w:r>
        <w:fldChar w:fldCharType="begin" w:fldLock="1"/>
      </w:r>
      <w:r>
        <w:instrText xml:space="preserve"> REF _Ref350895406 \n \h </w:instrText>
      </w:r>
      <w:r>
        <w:fldChar w:fldCharType="separate"/>
      </w:r>
      <w:r>
        <w:t>H.7.3.2.1.2</w:t>
      </w:r>
      <w:r>
        <w:fldChar w:fldCharType="end"/>
      </w:r>
      <w:r>
        <w:t>.</w:t>
      </w:r>
    </w:p>
    <w:p w:rsidR="00A74CA5" w:rsidRDefault="00A74CA5" w:rsidP="00A74CA5">
      <w:pPr>
        <w:pStyle w:val="Annex6"/>
      </w:pPr>
      <w:r>
        <w:t>Subset sequence parameter set RBSP syntax</w:t>
      </w:r>
    </w:p>
    <w:p w:rsidR="00A74CA5" w:rsidRDefault="00A74CA5" w:rsidP="00A74CA5">
      <w:pPr>
        <w:spacing w:before="120"/>
      </w:pPr>
      <w:r>
        <w:t>The syntax table is specified in clause </w:t>
      </w:r>
      <w:r>
        <w:fldChar w:fldCharType="begin" w:fldLock="1"/>
      </w:r>
      <w:r>
        <w:instrText xml:space="preserve"> REF _Ref350895529 \n \h </w:instrText>
      </w:r>
      <w:r>
        <w:fldChar w:fldCharType="separate"/>
      </w:r>
      <w:r>
        <w:t>H.7.3.2.1.3</w:t>
      </w:r>
      <w:r>
        <w:fldChar w:fldCharType="end"/>
      </w:r>
      <w:r>
        <w:t>.</w:t>
      </w:r>
    </w:p>
    <w:p w:rsidR="00A74CA5" w:rsidRDefault="00A74CA5" w:rsidP="00A74CA5">
      <w:pPr>
        <w:pStyle w:val="Annex6"/>
      </w:pPr>
      <w:r>
        <w:t>Sequence parameter set MVC extension syntax</w:t>
      </w:r>
    </w:p>
    <w:p w:rsidR="00A74CA5" w:rsidRDefault="00A74CA5" w:rsidP="00A74CA5">
      <w:pPr>
        <w:spacing w:before="120"/>
      </w:pPr>
      <w:r>
        <w:t>The syntax table is specified in clause </w:t>
      </w:r>
      <w:r>
        <w:fldChar w:fldCharType="begin" w:fldLock="1"/>
      </w:r>
      <w:r>
        <w:instrText xml:space="preserve"> REF _Ref350895566 \n \h </w:instrText>
      </w:r>
      <w:r>
        <w:fldChar w:fldCharType="separate"/>
      </w:r>
      <w:r>
        <w:t>H.7.3.2.1.4</w:t>
      </w:r>
      <w:r>
        <w:fldChar w:fldCharType="end"/>
      </w:r>
      <w:r>
        <w:t>.</w:t>
      </w:r>
    </w:p>
    <w:p w:rsidR="00A74CA5" w:rsidRDefault="00A74CA5" w:rsidP="00A74CA5">
      <w:pPr>
        <w:pStyle w:val="Annex6"/>
      </w:pPr>
      <w:r w:rsidRPr="00744E31">
        <w:lastRenderedPageBreak/>
        <w:t>Sequence parameter set MVCD extension syntax</w:t>
      </w:r>
    </w:p>
    <w:p w:rsidR="00A74CA5" w:rsidRPr="00140A70" w:rsidRDefault="00A74CA5" w:rsidP="00A74CA5">
      <w:pPr>
        <w:keepNext/>
        <w:spacing w:before="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seq_parameter_set_</w:t>
            </w:r>
            <w:r>
              <w:rPr>
                <w:iCs/>
              </w:rPr>
              <w:t>mvcd</w:t>
            </w:r>
            <w:r w:rsidRPr="005271CA">
              <w:rPr>
                <w:iCs/>
              </w:rPr>
              <w:t>_extension( )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
                <w:bCs/>
                <w:iCs/>
              </w:rPr>
            </w:pPr>
            <w:r w:rsidRPr="005271CA">
              <w:rPr>
                <w:rFonts w:hint="eastAsia"/>
                <w:b/>
                <w:bCs/>
                <w:iCs/>
              </w:rPr>
              <w:t>C</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
                <w:bCs/>
                <w:iCs/>
              </w:rPr>
            </w:pPr>
            <w:r w:rsidRPr="005271CA">
              <w:rPr>
                <w:b/>
                <w:bCs/>
                <w:iCs/>
              </w:rPr>
              <w:t>Descriptor</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iCs/>
              </w:rPr>
              <w:tab/>
            </w:r>
            <w:r w:rsidRPr="005271CA">
              <w:rPr>
                <w:b/>
                <w:iCs/>
              </w:rPr>
              <w:t>num_views_minus1</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t>for( i = 0, NumDepthViews = 0; i &lt;= num_views_minus1; i++ )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b/>
                <w:iCs/>
              </w:rPr>
              <w:tab/>
            </w:r>
            <w:r w:rsidRPr="005271CA">
              <w:rPr>
                <w:b/>
                <w:iCs/>
              </w:rPr>
              <w:tab/>
              <w:t>view_id[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b/>
                <w:iCs/>
              </w:rPr>
              <w:tab/>
            </w:r>
            <w:r w:rsidRPr="005271CA">
              <w:rPr>
                <w:b/>
                <w:iCs/>
              </w:rPr>
              <w:tab/>
              <w:t>depth_view_present_flag[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u(1)</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744E31">
              <w:rPr>
                <w:b/>
                <w:iCs/>
              </w:rPr>
              <w:tab/>
            </w:r>
            <w:r w:rsidRPr="00744E31">
              <w:rPr>
                <w:b/>
                <w:iCs/>
              </w:rPr>
              <w:tab/>
            </w:r>
            <w:r w:rsidRPr="00744E31">
              <w:rPr>
                <w:iCs/>
              </w:rPr>
              <w:t>DepthViewId[ NumDepthViews ] = view_id[ i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t>NumDepthViews += depth_view_present_flag[ i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iCs/>
              </w:rPr>
              <w:tab/>
            </w:r>
            <w:r w:rsidRPr="005271CA">
              <w:rPr>
                <w:iCs/>
              </w:rPr>
              <w:tab/>
            </w:r>
            <w:r w:rsidRPr="005271CA">
              <w:rPr>
                <w:b/>
                <w:iCs/>
              </w:rPr>
              <w:t>texture_view_present_flag[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u(1)</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t>for( i = 1; i &lt;= num_views_minus1; i++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t>if( depth_view_present_flag[ i ] )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iCs/>
              </w:rPr>
              <w:tab/>
            </w:r>
            <w:r w:rsidRPr="005271CA">
              <w:rPr>
                <w:b/>
                <w:iCs/>
              </w:rPr>
              <w:tab/>
            </w:r>
            <w:r w:rsidRPr="005271CA">
              <w:rPr>
                <w:b/>
                <w:iCs/>
              </w:rPr>
              <w:tab/>
              <w:t>num_anchor_refs_l0[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r>
            <w:r w:rsidRPr="005271CA">
              <w:rPr>
                <w:iCs/>
              </w:rPr>
              <w:tab/>
              <w:t>for( j = 0; j &lt; num_anchor_refs_l0[ i ]; j++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b/>
                <w:iCs/>
              </w:rPr>
              <w:tab/>
            </w:r>
            <w:r w:rsidRPr="005271CA">
              <w:rPr>
                <w:b/>
                <w:iCs/>
              </w:rPr>
              <w:tab/>
            </w:r>
            <w:r w:rsidRPr="005271CA">
              <w:rPr>
                <w:b/>
                <w:iCs/>
              </w:rPr>
              <w:tab/>
            </w:r>
            <w:r w:rsidRPr="005271CA">
              <w:rPr>
                <w:b/>
                <w:iCs/>
              </w:rPr>
              <w:tab/>
              <w:t>anchor_ref_l0[ </w:t>
            </w:r>
            <w:r w:rsidRPr="009D1C10">
              <w:rPr>
                <w:iCs/>
              </w:rPr>
              <w:t>i</w:t>
            </w:r>
            <w:r w:rsidRPr="005271CA">
              <w:rPr>
                <w:b/>
                <w:iCs/>
              </w:rPr>
              <w:t> ][ </w:t>
            </w:r>
            <w:r w:rsidRPr="009D1C10">
              <w:rPr>
                <w:iCs/>
              </w:rPr>
              <w:t>j</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b/>
                <w:iCs/>
              </w:rPr>
              <w:tab/>
            </w:r>
            <w:r w:rsidRPr="005271CA">
              <w:rPr>
                <w:b/>
                <w:iCs/>
              </w:rPr>
              <w:tab/>
            </w:r>
            <w:r w:rsidRPr="005271CA">
              <w:rPr>
                <w:b/>
                <w:iCs/>
              </w:rPr>
              <w:tab/>
              <w:t>num_anchor_refs_l1[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r>
            <w:r w:rsidRPr="005271CA">
              <w:rPr>
                <w:iCs/>
              </w:rPr>
              <w:tab/>
              <w:t>for( j = 0; j &lt; num_anchor_refs_l1[ i ]; j++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iCs/>
              </w:rPr>
              <w:tab/>
            </w:r>
            <w:r w:rsidRPr="005271CA">
              <w:rPr>
                <w:iCs/>
              </w:rPr>
              <w:tab/>
            </w:r>
            <w:r w:rsidRPr="005271CA">
              <w:rPr>
                <w:iCs/>
              </w:rPr>
              <w:tab/>
            </w:r>
            <w:r w:rsidRPr="005271CA">
              <w:rPr>
                <w:b/>
                <w:iCs/>
              </w:rPr>
              <w:tab/>
              <w:t>anchor_ref_l1[ </w:t>
            </w:r>
            <w:r w:rsidRPr="009D1C10">
              <w:rPr>
                <w:iCs/>
              </w:rPr>
              <w:t>i</w:t>
            </w:r>
            <w:r w:rsidRPr="005271CA">
              <w:rPr>
                <w:b/>
                <w:iCs/>
              </w:rPr>
              <w:t> ][ </w:t>
            </w:r>
            <w:r w:rsidRPr="009D1C10">
              <w:rPr>
                <w:iCs/>
              </w:rPr>
              <w:t>j</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t>for( i = 1; i &lt;= num_views_minus1; i++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t>if( depth_view_present_flag[ i ] )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iCs/>
              </w:rPr>
              <w:tab/>
            </w:r>
            <w:r w:rsidRPr="005271CA">
              <w:rPr>
                <w:iCs/>
              </w:rPr>
              <w:tab/>
            </w:r>
            <w:r w:rsidRPr="005271CA">
              <w:rPr>
                <w:b/>
                <w:iCs/>
              </w:rPr>
              <w:tab/>
              <w:t>num_non_anchor_refs_l0[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iCs/>
              </w:rPr>
            </w:pPr>
            <w:r w:rsidRPr="005271CA">
              <w:rPr>
                <w:iCs/>
              </w:rPr>
              <w:tab/>
            </w:r>
            <w:r w:rsidRPr="005271CA">
              <w:rPr>
                <w:iCs/>
              </w:rPr>
              <w:tab/>
            </w:r>
            <w:r w:rsidRPr="005271CA">
              <w:rPr>
                <w:iCs/>
              </w:rPr>
              <w:tab/>
              <w:t>for( j = 0; j &lt; num_non_anchor_refs_l0[ i ]; j++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b/>
                <w:iCs/>
              </w:rPr>
              <w:tab/>
            </w:r>
            <w:r w:rsidRPr="005271CA">
              <w:rPr>
                <w:b/>
                <w:iCs/>
              </w:rPr>
              <w:tab/>
            </w:r>
            <w:r w:rsidRPr="005271CA">
              <w:rPr>
                <w:b/>
                <w:iCs/>
              </w:rPr>
              <w:tab/>
            </w:r>
            <w:r w:rsidRPr="005271CA">
              <w:rPr>
                <w:b/>
                <w:iCs/>
              </w:rPr>
              <w:tab/>
              <w:t>non_anchor_ref_l0[ </w:t>
            </w:r>
            <w:r w:rsidRPr="009D1C10">
              <w:rPr>
                <w:iCs/>
              </w:rPr>
              <w:t>i</w:t>
            </w:r>
            <w:r w:rsidRPr="005271CA">
              <w:rPr>
                <w:b/>
                <w:iCs/>
              </w:rPr>
              <w:t> ][ </w:t>
            </w:r>
            <w:r w:rsidRPr="009D1C10">
              <w:rPr>
                <w:iCs/>
              </w:rPr>
              <w:t>j</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rPr>
                <w:b/>
                <w:iCs/>
              </w:rPr>
            </w:pPr>
            <w:r w:rsidRPr="005271CA">
              <w:rPr>
                <w:b/>
                <w:iCs/>
              </w:rPr>
              <w:tab/>
            </w:r>
            <w:r w:rsidRPr="005271CA">
              <w:rPr>
                <w:b/>
                <w:iCs/>
              </w:rPr>
              <w:tab/>
            </w:r>
            <w:r w:rsidRPr="005271CA">
              <w:rPr>
                <w:b/>
                <w:iCs/>
              </w:rPr>
              <w:tab/>
              <w:t>num_non_anchor_refs_l1[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5271CA">
              <w:rPr>
                <w:iCs/>
              </w:rPr>
              <w:tab/>
            </w:r>
            <w:r w:rsidRPr="005271CA">
              <w:rPr>
                <w:iCs/>
              </w:rPr>
              <w:tab/>
            </w:r>
            <w:r w:rsidRPr="005271CA">
              <w:rPr>
                <w:iCs/>
              </w:rPr>
              <w:tab/>
              <w:t>for( j = 0; j &lt; num_non_anchor_refs_l1[ i ]; j++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5271CA">
              <w:rPr>
                <w:iCs/>
              </w:rPr>
              <w:tab/>
            </w:r>
            <w:r w:rsidRPr="005271CA">
              <w:rPr>
                <w:iCs/>
              </w:rPr>
              <w:tab/>
            </w:r>
            <w:r w:rsidRPr="005271CA">
              <w:rPr>
                <w:iCs/>
              </w:rPr>
              <w:tab/>
            </w:r>
            <w:r w:rsidRPr="005271CA">
              <w:rPr>
                <w:b/>
                <w:iCs/>
              </w:rPr>
              <w:tab/>
              <w:t>non_anchor_ref_l1[ </w:t>
            </w:r>
            <w:r w:rsidRPr="009D1C10">
              <w:rPr>
                <w:iCs/>
              </w:rPr>
              <w:t>i</w:t>
            </w:r>
            <w:r w:rsidRPr="005271CA">
              <w:rPr>
                <w:b/>
                <w:iCs/>
              </w:rPr>
              <w:t> ][ </w:t>
            </w:r>
            <w:r w:rsidRPr="009D1C10">
              <w:rPr>
                <w:iCs/>
              </w:rPr>
              <w:t>j</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Cs/>
                <w:iCs/>
              </w:rPr>
            </w:pPr>
            <w:r w:rsidRPr="005271CA">
              <w:rPr>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Cs/>
                <w:iCs/>
                <w:sz w:val="18"/>
                <w:szCs w:val="18"/>
              </w:rPr>
            </w:pPr>
            <w:r w:rsidRPr="005271CA">
              <w:rPr>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5271CA">
              <w:rPr>
                <w:iCs/>
              </w:rPr>
              <w:tab/>
            </w:r>
            <w:r w:rsidRPr="005271CA">
              <w:rPr>
                <w:i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
                <w:bCs/>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D925E3"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line="199" w:lineRule="exact"/>
              <w:rPr>
                <w:b/>
                <w:iCs/>
              </w:rPr>
            </w:pPr>
            <w:r w:rsidRPr="005271CA">
              <w:rPr>
                <w:iCs/>
              </w:rPr>
              <w:tab/>
            </w:r>
            <w:r w:rsidRPr="00D925E3">
              <w:rPr>
                <w:b/>
                <w:iCs/>
              </w:rPr>
              <w:t>num_level_values_signalled_minus1</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Cs/>
                <w:iCs/>
              </w:rPr>
            </w:pPr>
            <w:r w:rsidRPr="005271CA">
              <w:rPr>
                <w:rFonts w:hint="eastAsia"/>
                <w:bCs/>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bCs/>
                <w:iCs/>
                <w:sz w:val="18"/>
                <w:szCs w:val="18"/>
              </w:rPr>
            </w:pPr>
            <w:r w:rsidRPr="005271CA">
              <w:rPr>
                <w:rFonts w:hint="eastAsia"/>
                <w:bCs/>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5271CA">
              <w:rPr>
                <w:iCs/>
              </w:rPr>
              <w:tab/>
            </w:r>
            <w:r w:rsidRPr="005271CA">
              <w:rPr>
                <w:iCs/>
                <w:lang w:val="nb-NO"/>
              </w:rPr>
              <w:t>for( i = 0; i &lt;= num_level_values_signalled_minus1; i++ )</w:t>
            </w:r>
            <w:r>
              <w:rPr>
                <w:iCs/>
                <w:lang w:val="nb-NO"/>
              </w:rPr>
              <w:t xml:space="preserve">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5271CA">
              <w:rPr>
                <w:b/>
                <w:iCs/>
              </w:rPr>
              <w:tab/>
            </w:r>
            <w:r w:rsidRPr="005271CA">
              <w:rPr>
                <w:b/>
                <w:iCs/>
              </w:rPr>
              <w:tab/>
              <w:t>level_idc[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r w:rsidRPr="005271CA">
              <w:rPr>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sz w:val="18"/>
                <w:szCs w:val="18"/>
              </w:rPr>
            </w:pPr>
            <w:r w:rsidRPr="005271CA">
              <w:rPr>
                <w:iCs/>
              </w:rPr>
              <w:t>u(8)</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5271CA">
              <w:rPr>
                <w:b/>
                <w:iCs/>
              </w:rPr>
              <w:tab/>
            </w:r>
            <w:r w:rsidRPr="005271CA">
              <w:rPr>
                <w:b/>
                <w:iCs/>
              </w:rPr>
              <w:tab/>
              <w:t>num_applicable_ops_minus1[ </w:t>
            </w:r>
            <w:r w:rsidRPr="009D1C10">
              <w:rPr>
                <w:iCs/>
              </w:rPr>
              <w:t>i</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r w:rsidRPr="005271CA">
              <w:rPr>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sz w:val="18"/>
                <w:szCs w:val="18"/>
              </w:rPr>
            </w:pPr>
            <w:r w:rsidRPr="005271CA">
              <w:rPr>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5271CA">
              <w:rPr>
                <w:iCs/>
              </w:rPr>
              <w:tab/>
            </w:r>
            <w:r w:rsidRPr="005271CA">
              <w:rPr>
                <w:iCs/>
              </w:rPr>
              <w:tab/>
              <w:t>for( j = 0; j &lt;= num_applicable_ops_minus1</w:t>
            </w:r>
            <w:r>
              <w:rPr>
                <w:iCs/>
              </w:rPr>
              <w:t>[ </w:t>
            </w:r>
            <w:r w:rsidRPr="005271CA">
              <w:rPr>
                <w:iCs/>
              </w:rPr>
              <w:t>i</w:t>
            </w:r>
            <w:r>
              <w:rPr>
                <w:iCs/>
              </w:rPr>
              <w:t> ]</w:t>
            </w:r>
            <w:r w:rsidRPr="005271CA">
              <w:rPr>
                <w:iCs/>
              </w:rPr>
              <w:t>; j++ )</w:t>
            </w:r>
            <w:r>
              <w:rPr>
                <w:iCs/>
              </w:rPr>
              <w:t xml:space="preserve">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5271CA">
              <w:rPr>
                <w:b/>
                <w:iCs/>
              </w:rPr>
              <w:tab/>
            </w:r>
            <w:r w:rsidRPr="005271CA">
              <w:rPr>
                <w:b/>
                <w:iCs/>
              </w:rPr>
              <w:tab/>
            </w:r>
            <w:r w:rsidRPr="005271CA">
              <w:rPr>
                <w:b/>
                <w:iCs/>
              </w:rPr>
              <w:tab/>
              <w:t>applicable_op_temporal_id[ </w:t>
            </w:r>
            <w:r w:rsidRPr="009D1C10">
              <w:rPr>
                <w:iCs/>
              </w:rPr>
              <w:t>i</w:t>
            </w:r>
            <w:r w:rsidRPr="005271CA">
              <w:rPr>
                <w:b/>
                <w:iCs/>
              </w:rPr>
              <w:t> ][ </w:t>
            </w:r>
            <w:r w:rsidRPr="009D1C10">
              <w:rPr>
                <w:iCs/>
              </w:rPr>
              <w:t>j</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r w:rsidRPr="005271CA">
              <w:rPr>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sz w:val="18"/>
                <w:szCs w:val="18"/>
              </w:rPr>
            </w:pPr>
            <w:r w:rsidRPr="005271CA">
              <w:rPr>
                <w:iCs/>
              </w:rPr>
              <w:t>u(3)</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5271CA">
              <w:rPr>
                <w:b/>
                <w:iCs/>
              </w:rPr>
              <w:tab/>
            </w:r>
            <w:r w:rsidRPr="005271CA">
              <w:rPr>
                <w:b/>
                <w:iCs/>
              </w:rPr>
              <w:tab/>
            </w:r>
            <w:r w:rsidRPr="005271CA">
              <w:rPr>
                <w:b/>
                <w:iCs/>
              </w:rPr>
              <w:tab/>
              <w:t>applicable_op_num_target_views_minus1[ </w:t>
            </w:r>
            <w:r w:rsidRPr="009D1C10">
              <w:rPr>
                <w:iCs/>
              </w:rPr>
              <w:t>i</w:t>
            </w:r>
            <w:r w:rsidRPr="005271CA">
              <w:rPr>
                <w:b/>
                <w:iCs/>
              </w:rPr>
              <w:t> ][ </w:t>
            </w:r>
            <w:r w:rsidRPr="009D1C10">
              <w:rPr>
                <w:iCs/>
              </w:rPr>
              <w:t>j</w:t>
            </w:r>
            <w:r w:rsidRPr="005271CA">
              <w:rPr>
                <w:b/>
                <w:i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r w:rsidRPr="005271CA">
              <w:rPr>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sz w:val="18"/>
                <w:szCs w:val="18"/>
              </w:rPr>
            </w:pPr>
            <w:r w:rsidRPr="005271CA">
              <w:rPr>
                <w:iCs/>
              </w:rPr>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jc w:val="left"/>
              <w:rPr>
                <w:bCs/>
              </w:rPr>
            </w:pPr>
            <w:r w:rsidRPr="005271CA">
              <w:rPr>
                <w:b/>
                <w:bCs/>
              </w:rPr>
              <w:tab/>
            </w:r>
            <w:r w:rsidRPr="005271CA">
              <w:rPr>
                <w:b/>
                <w:bCs/>
              </w:rPr>
              <w:tab/>
            </w:r>
            <w:r w:rsidRPr="005271CA">
              <w:rPr>
                <w:b/>
                <w:bCs/>
              </w:rPr>
              <w:tab/>
            </w:r>
            <w:r>
              <w:rPr>
                <w:bCs/>
              </w:rPr>
              <w:t xml:space="preserve">for( k = 0; </w:t>
            </w:r>
            <w:r w:rsidRPr="005271CA">
              <w:rPr>
                <w:bCs/>
              </w:rPr>
              <w:t>k &lt;= applicable_op_num</w:t>
            </w:r>
            <w:r>
              <w:rPr>
                <w:bCs/>
              </w:rPr>
              <w:t>_target_views_minus1[ i ][ j ];</w:t>
            </w:r>
            <w:r>
              <w:rPr>
                <w:bCs/>
              </w:rPr>
              <w:br/>
            </w:r>
            <w:r>
              <w:rPr>
                <w:bCs/>
              </w:rPr>
              <w:tab/>
            </w:r>
            <w:r>
              <w:rPr>
                <w:bCs/>
              </w:rPr>
              <w:tab/>
            </w:r>
            <w:r>
              <w:rPr>
                <w:bCs/>
              </w:rPr>
              <w:tab/>
            </w:r>
            <w:r>
              <w:rPr>
                <w:bCs/>
              </w:rPr>
              <w:tab/>
            </w:r>
            <w:r w:rsidRPr="005271CA">
              <w:rPr>
                <w:bCs/>
              </w:rPr>
              <w:t>k++ )</w:t>
            </w:r>
            <w:r>
              <w:rPr>
                <w:rFonts w:hint="eastAsia"/>
                <w:bCs/>
              </w:rPr>
              <w:t xml:space="preserve">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bCs/>
              </w:rPr>
            </w:pPr>
            <w:r w:rsidRPr="005271CA">
              <w:rPr>
                <w:b/>
                <w:bCs/>
              </w:rPr>
              <w:tab/>
            </w:r>
            <w:r w:rsidRPr="005271CA">
              <w:rPr>
                <w:b/>
                <w:bCs/>
              </w:rPr>
              <w:tab/>
            </w:r>
            <w:r w:rsidRPr="005271CA">
              <w:rPr>
                <w:b/>
                <w:bCs/>
              </w:rPr>
              <w:tab/>
            </w:r>
            <w:r w:rsidRPr="005271CA">
              <w:rPr>
                <w:b/>
                <w:bCs/>
              </w:rPr>
              <w:tab/>
              <w:t>applicable_op_target_view_id[ </w:t>
            </w:r>
            <w:r w:rsidRPr="009D1C10">
              <w:rPr>
                <w:bCs/>
              </w:rPr>
              <w:t>i</w:t>
            </w:r>
            <w:r w:rsidRPr="005271CA">
              <w:rPr>
                <w:b/>
                <w:bCs/>
              </w:rPr>
              <w:t> ][ </w:t>
            </w:r>
            <w:r w:rsidRPr="009D1C10">
              <w:rPr>
                <w:bCs/>
              </w:rPr>
              <w:t>j</w:t>
            </w:r>
            <w:r w:rsidRPr="005271CA">
              <w:rPr>
                <w:b/>
                <w:bCs/>
              </w:rPr>
              <w:t> ][ </w:t>
            </w:r>
            <w:r w:rsidRPr="009D1C10">
              <w:rPr>
                <w:bCs/>
              </w:rPr>
              <w:t>k</w:t>
            </w:r>
            <w:r w:rsidRPr="005271CA">
              <w:rPr>
                <w:b/>
                <w:b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r w:rsidRPr="005271CA">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sz w:val="18"/>
                <w:szCs w:val="18"/>
              </w:rPr>
            </w:pPr>
            <w:r w:rsidRPr="005271CA">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bCs/>
              </w:rPr>
            </w:pPr>
            <w:r w:rsidRPr="00D31CC6">
              <w:rPr>
                <w:b/>
                <w:bCs/>
              </w:rPr>
              <w:tab/>
            </w:r>
            <w:r w:rsidRPr="00D31CC6">
              <w:rPr>
                <w:b/>
                <w:bCs/>
              </w:rPr>
              <w:tab/>
            </w:r>
            <w:r w:rsidRPr="00D31CC6">
              <w:rPr>
                <w:b/>
                <w:bCs/>
              </w:rPr>
              <w:tab/>
            </w:r>
            <w:r w:rsidRPr="00D31CC6">
              <w:rPr>
                <w:b/>
                <w:bCs/>
              </w:rPr>
              <w:tab/>
              <w:t>applicable_op_depth_flag[</w:t>
            </w:r>
            <w:r w:rsidRPr="005271CA">
              <w:rPr>
                <w:b/>
                <w:bCs/>
              </w:rPr>
              <w:t> </w:t>
            </w:r>
            <w:r w:rsidRPr="009D1C10">
              <w:rPr>
                <w:bCs/>
              </w:rPr>
              <w:t>i</w:t>
            </w:r>
            <w:r w:rsidRPr="005271CA">
              <w:rPr>
                <w:b/>
                <w:bCs/>
              </w:rPr>
              <w:t> </w:t>
            </w:r>
            <w:r w:rsidRPr="00D31CC6">
              <w:rPr>
                <w:b/>
                <w:bCs/>
              </w:rPr>
              <w:t>][</w:t>
            </w:r>
            <w:r w:rsidRPr="005271CA">
              <w:rPr>
                <w:b/>
                <w:bCs/>
              </w:rPr>
              <w:t> </w:t>
            </w:r>
            <w:r w:rsidRPr="009D1C10">
              <w:rPr>
                <w:bCs/>
              </w:rPr>
              <w:t>j</w:t>
            </w:r>
            <w:r w:rsidRPr="005271CA">
              <w:rPr>
                <w:b/>
                <w:bCs/>
              </w:rPr>
              <w:t> </w:t>
            </w:r>
            <w:r w:rsidRPr="00D31CC6">
              <w:rPr>
                <w:b/>
                <w:bCs/>
              </w:rPr>
              <w:t>][</w:t>
            </w:r>
            <w:r w:rsidRPr="005271CA">
              <w:rPr>
                <w:b/>
                <w:bCs/>
              </w:rPr>
              <w:t> </w:t>
            </w:r>
            <w:r w:rsidRPr="009D1C10">
              <w:rPr>
                <w:bCs/>
              </w:rPr>
              <w:t>k</w:t>
            </w:r>
            <w:r w:rsidRPr="005271CA">
              <w:rPr>
                <w:b/>
                <w:bCs/>
              </w:rPr>
              <w:t> </w:t>
            </w:r>
            <w:r w:rsidRPr="00D31CC6">
              <w:rPr>
                <w:b/>
                <w:bCs/>
              </w:rPr>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r>
              <w:rPr>
                <w:rFonts w:hint="eastAsia"/>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sz w:val="18"/>
                <w:szCs w:val="18"/>
              </w:rPr>
            </w:pPr>
            <w:r>
              <w:rPr>
                <w:rFonts w:hint="eastAsia"/>
              </w:rPr>
              <w:t>u(1)</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bCs/>
              </w:rPr>
            </w:pPr>
            <w:r w:rsidRPr="00D31CC6">
              <w:rPr>
                <w:b/>
                <w:bCs/>
              </w:rPr>
              <w:tab/>
            </w:r>
            <w:r w:rsidRPr="00D31CC6">
              <w:rPr>
                <w:b/>
                <w:bCs/>
              </w:rPr>
              <w:tab/>
            </w:r>
            <w:r w:rsidRPr="00D31CC6">
              <w:rPr>
                <w:b/>
                <w:bCs/>
              </w:rPr>
              <w:tab/>
            </w:r>
            <w:r w:rsidRPr="00D31CC6">
              <w:rPr>
                <w:b/>
                <w:bCs/>
              </w:rPr>
              <w:tab/>
              <w:t>applicable_op_texture_flag[</w:t>
            </w:r>
            <w:r w:rsidRPr="005271CA">
              <w:rPr>
                <w:b/>
                <w:bCs/>
              </w:rPr>
              <w:t> </w:t>
            </w:r>
            <w:r w:rsidRPr="009D1C10">
              <w:rPr>
                <w:bCs/>
              </w:rPr>
              <w:t>i</w:t>
            </w:r>
            <w:r w:rsidRPr="005271CA">
              <w:rPr>
                <w:b/>
                <w:bCs/>
              </w:rPr>
              <w:t> </w:t>
            </w:r>
            <w:r w:rsidRPr="00D31CC6">
              <w:rPr>
                <w:b/>
                <w:bCs/>
              </w:rPr>
              <w:t>][</w:t>
            </w:r>
            <w:r w:rsidRPr="005271CA">
              <w:rPr>
                <w:b/>
                <w:bCs/>
              </w:rPr>
              <w:t> </w:t>
            </w:r>
            <w:r w:rsidRPr="009D1C10">
              <w:rPr>
                <w:bCs/>
              </w:rPr>
              <w:t>j</w:t>
            </w:r>
            <w:r w:rsidRPr="005271CA">
              <w:rPr>
                <w:b/>
                <w:bCs/>
              </w:rPr>
              <w:t> </w:t>
            </w:r>
            <w:r w:rsidRPr="00D31CC6">
              <w:rPr>
                <w:b/>
                <w:bCs/>
              </w:rPr>
              <w:t>][</w:t>
            </w:r>
            <w:r w:rsidRPr="005271CA">
              <w:rPr>
                <w:b/>
                <w:bCs/>
              </w:rPr>
              <w:t> </w:t>
            </w:r>
            <w:r w:rsidRPr="009D1C10">
              <w:rPr>
                <w:bCs/>
              </w:rPr>
              <w:t>k</w:t>
            </w:r>
            <w:r w:rsidRPr="005271CA">
              <w:rPr>
                <w:b/>
                <w:bCs/>
              </w:rPr>
              <w:t> </w:t>
            </w:r>
            <w:r w:rsidRPr="00D31CC6">
              <w:rPr>
                <w:b/>
                <w:bCs/>
              </w:rPr>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r>
              <w:rPr>
                <w:rFonts w:hint="eastAsia"/>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sz w:val="18"/>
                <w:szCs w:val="18"/>
              </w:rPr>
            </w:pPr>
            <w:r>
              <w:rPr>
                <w:rFonts w:hint="eastAsia"/>
              </w:rPr>
              <w:t>u(1)</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D31CC6"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bCs/>
              </w:rPr>
            </w:pPr>
            <w:r w:rsidRPr="001C759E">
              <w:rPr>
                <w:bCs/>
              </w:rPr>
              <w:tab/>
            </w:r>
            <w:r w:rsidRPr="001C759E">
              <w:rPr>
                <w:bCs/>
              </w:rPr>
              <w:tab/>
            </w:r>
            <w:r w:rsidRPr="001C759E">
              <w:rPr>
                <w:b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bCs/>
              </w:rPr>
            </w:pPr>
            <w:r w:rsidRPr="005271CA">
              <w:rPr>
                <w:b/>
                <w:bCs/>
              </w:rPr>
              <w:tab/>
            </w:r>
            <w:r w:rsidRPr="005271CA">
              <w:rPr>
                <w:b/>
                <w:bCs/>
              </w:rPr>
              <w:tab/>
            </w:r>
            <w:r w:rsidRPr="005271CA">
              <w:rPr>
                <w:b/>
                <w:bCs/>
              </w:rPr>
              <w:tab/>
              <w:t>applicable_op_num_texture_views_minus1[ </w:t>
            </w:r>
            <w:r w:rsidRPr="009D1C10">
              <w:rPr>
                <w:bCs/>
              </w:rPr>
              <w:t>i</w:t>
            </w:r>
            <w:r w:rsidRPr="005271CA">
              <w:rPr>
                <w:b/>
                <w:bCs/>
              </w:rPr>
              <w:t> ][ </w:t>
            </w:r>
            <w:r w:rsidRPr="009D1C10">
              <w:rPr>
                <w:bCs/>
              </w:rPr>
              <w:t>j</w:t>
            </w:r>
            <w:r w:rsidRPr="005271CA">
              <w:rPr>
                <w:b/>
                <w:b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r w:rsidRPr="005271CA">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sz w:val="18"/>
                <w:szCs w:val="18"/>
              </w:rPr>
            </w:pPr>
            <w:r w:rsidRPr="005271CA">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bCs/>
              </w:rPr>
            </w:pPr>
            <w:r w:rsidRPr="005271CA">
              <w:rPr>
                <w:b/>
                <w:bCs/>
              </w:rPr>
              <w:tab/>
            </w:r>
            <w:r w:rsidRPr="005271CA">
              <w:rPr>
                <w:b/>
                <w:bCs/>
              </w:rPr>
              <w:tab/>
            </w:r>
            <w:r w:rsidRPr="005271CA">
              <w:rPr>
                <w:b/>
                <w:bCs/>
              </w:rPr>
              <w:tab/>
              <w:t>applicable_op_num_depth_views[ </w:t>
            </w:r>
            <w:r w:rsidRPr="009D1C10">
              <w:rPr>
                <w:bCs/>
              </w:rPr>
              <w:t>i</w:t>
            </w:r>
            <w:r w:rsidRPr="005271CA">
              <w:rPr>
                <w:b/>
                <w:bCs/>
              </w:rPr>
              <w:t> ][ </w:t>
            </w:r>
            <w:r w:rsidRPr="009D1C10">
              <w:rPr>
                <w:bCs/>
              </w:rPr>
              <w:t>j</w:t>
            </w:r>
            <w:r w:rsidRPr="005271CA">
              <w:rPr>
                <w:b/>
                <w:b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r w:rsidRPr="005271CA">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sz w:val="18"/>
                <w:szCs w:val="18"/>
              </w:rPr>
            </w:pPr>
            <w:r w:rsidRPr="005271CA">
              <w:t>ue(v)</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7440C8"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rPr>
            </w:pPr>
            <w:r w:rsidRPr="007440C8">
              <w:rPr>
                <w:bCs/>
              </w:rPr>
              <w:tab/>
            </w:r>
            <w:r w:rsidRPr="007440C8">
              <w:rPr>
                <w:b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7440C8"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rPr>
            </w:pPr>
            <w:r w:rsidRPr="007440C8">
              <w:rPr>
                <w:b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iCs/>
              </w:rPr>
            </w:pPr>
            <w:r w:rsidRPr="005271CA">
              <w:rPr>
                <w:b/>
                <w:bCs/>
                <w:iCs/>
              </w:rPr>
              <w:tab/>
            </w:r>
            <w:r>
              <w:rPr>
                <w:b/>
                <w:bCs/>
                <w:iCs/>
              </w:rPr>
              <w:t>mvcd</w:t>
            </w:r>
            <w:r w:rsidRPr="005271CA">
              <w:rPr>
                <w:b/>
                <w:bCs/>
                <w:iCs/>
              </w:rPr>
              <w:t>_vui_parameters_present_flag</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r w:rsidRPr="005271CA">
              <w:rPr>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sz w:val="18"/>
                <w:szCs w:val="18"/>
              </w:rPr>
            </w:pPr>
            <w:r w:rsidRPr="005271CA">
              <w:rPr>
                <w:iCs/>
              </w:rPr>
              <w:t>u(1)</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iCs/>
              </w:rPr>
            </w:pPr>
            <w:r w:rsidRPr="005271CA">
              <w:rPr>
                <w:bCs/>
                <w:iCs/>
              </w:rPr>
              <w:tab/>
              <w:t xml:space="preserve">if( </w:t>
            </w:r>
            <w:r>
              <w:rPr>
                <w:bCs/>
                <w:iCs/>
              </w:rPr>
              <w:t>mvcd</w:t>
            </w:r>
            <w:r w:rsidRPr="005271CA">
              <w:rPr>
                <w:bCs/>
                <w:iCs/>
              </w:rPr>
              <w:t>_vui_parameters_present_flag  = =  1 )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rPr>
            </w:pPr>
            <w:r w:rsidRPr="005271CA">
              <w:rPr>
                <w:bCs/>
              </w:rPr>
              <w:tab/>
            </w:r>
            <w:r w:rsidRPr="005271CA">
              <w:rPr>
                <w:bCs/>
              </w:rPr>
              <w:tab/>
            </w:r>
            <w:r>
              <w:rPr>
                <w:rFonts w:hint="eastAsia"/>
              </w:rPr>
              <w:t>mvcd</w:t>
            </w:r>
            <w:r w:rsidRPr="005271CA">
              <w:t>_vui_parameters_extension</w:t>
            </w:r>
            <w:r w:rsidRPr="005271CA">
              <w:rPr>
                <w:b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iCs/>
              </w:rPr>
            </w:pPr>
            <w:r w:rsidRPr="005271CA">
              <w:rPr>
                <w:b/>
                <w:bCs/>
                <w:iCs/>
              </w:rPr>
              <w:tab/>
              <w:t>texture_vui_parameters_present_flag</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r w:rsidRPr="005271CA">
              <w:rPr>
                <w:iCs/>
              </w:rPr>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sz w:val="18"/>
                <w:szCs w:val="18"/>
              </w:rPr>
            </w:pPr>
            <w:r w:rsidRPr="005271CA">
              <w:rPr>
                <w:iCs/>
              </w:rPr>
              <w:t>u(1)</w:t>
            </w: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iCs/>
              </w:rPr>
            </w:pPr>
            <w:r w:rsidRPr="005271CA">
              <w:rPr>
                <w:bCs/>
                <w:iCs/>
              </w:rPr>
              <w:tab/>
              <w:t>if( texture_vui_parameters_present_flag  = =  1 )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rPr>
                <w:iCs/>
              </w:rP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rPr>
            </w:pPr>
            <w:r w:rsidRPr="005271CA">
              <w:rPr>
                <w:bCs/>
              </w:rPr>
              <w:tab/>
            </w:r>
            <w:r w:rsidRPr="005271CA">
              <w:rPr>
                <w:bCs/>
              </w:rPr>
              <w:tab/>
            </w:r>
            <w:r w:rsidRPr="005271CA">
              <w:t>mvc_vui_parameters_extension</w:t>
            </w:r>
            <w:r w:rsidRPr="005271CA">
              <w:rPr>
                <w:bCs/>
              </w:rPr>
              <w:t>( )</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r w:rsidRPr="005271CA">
              <w:t>0</w:t>
            </w: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20" w:after="20"/>
              <w:jc w:val="center"/>
            </w:pPr>
          </w:p>
        </w:tc>
      </w:tr>
      <w:tr w:rsidR="00A74CA5" w:rsidRPr="005271CA"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pStyle w:val="tablesyntax"/>
              <w:keepNext w:val="0"/>
              <w:rPr>
                <w:lang w:eastAsia="ja-JP"/>
              </w:rPr>
            </w:pPr>
            <w:r w:rsidRPr="005271CA">
              <w:rPr>
                <w:rFonts w:hint="eastAsia"/>
                <w:lang w:eastAsia="ja-JP"/>
              </w:rPr>
              <w:t>}</w:t>
            </w:r>
          </w:p>
        </w:tc>
        <w:tc>
          <w:tcPr>
            <w:tcW w:w="521"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pStyle w:val="tableheading"/>
              <w:keepNext w:val="0"/>
              <w:jc w:val="center"/>
              <w:rPr>
                <w:b w:val="0"/>
              </w:rPr>
            </w:pPr>
          </w:p>
        </w:tc>
        <w:tc>
          <w:tcPr>
            <w:tcW w:w="115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pStyle w:val="tableheading"/>
              <w:keepNext w:val="0"/>
              <w:spacing w:after="0"/>
              <w:jc w:val="center"/>
              <w:rPr>
                <w:b w:val="0"/>
              </w:rPr>
            </w:pPr>
          </w:p>
        </w:tc>
      </w:tr>
    </w:tbl>
    <w:p w:rsidR="00A74CA5" w:rsidRPr="005271CA" w:rsidRDefault="00A74CA5" w:rsidP="00A74CA5">
      <w:pPr>
        <w:rPr>
          <w:kern w:val="2"/>
        </w:rPr>
      </w:pPr>
    </w:p>
    <w:p w:rsidR="00A74CA5" w:rsidRDefault="00A74CA5" w:rsidP="00A74CA5">
      <w:pPr>
        <w:pStyle w:val="Annex5"/>
      </w:pPr>
      <w:r>
        <w:lastRenderedPageBreak/>
        <w:t>Picture parameter set RBSP syntax</w:t>
      </w:r>
    </w:p>
    <w:p w:rsidR="00A74CA5" w:rsidRDefault="00A74CA5" w:rsidP="00A74CA5">
      <w:r>
        <w:t>The syntax table is specified in clause </w:t>
      </w:r>
      <w:r>
        <w:fldChar w:fldCharType="begin" w:fldLock="1"/>
      </w:r>
      <w:r>
        <w:instrText xml:space="preserve"> REF _Ref350895931 \n \h </w:instrText>
      </w:r>
      <w:r>
        <w:fldChar w:fldCharType="separate"/>
      </w:r>
      <w:r>
        <w:t>H.7.3.2.2</w:t>
      </w:r>
      <w:r>
        <w:fldChar w:fldCharType="end"/>
      </w:r>
      <w:r>
        <w:t>.</w:t>
      </w:r>
    </w:p>
    <w:p w:rsidR="00A74CA5" w:rsidRDefault="00A74CA5" w:rsidP="00A74CA5">
      <w:pPr>
        <w:pStyle w:val="Annex5"/>
      </w:pPr>
      <w:r>
        <w:t>Supplemental enhancement information RBSP syntax</w:t>
      </w:r>
    </w:p>
    <w:p w:rsidR="00A74CA5" w:rsidRDefault="00A74CA5" w:rsidP="00A74CA5">
      <w:r>
        <w:t>The syntax table is specified in clause </w:t>
      </w:r>
      <w:r>
        <w:fldChar w:fldCharType="begin" w:fldLock="1"/>
      </w:r>
      <w:r>
        <w:instrText xml:space="preserve"> REF _Ref350895972 \n \h </w:instrText>
      </w:r>
      <w:r>
        <w:fldChar w:fldCharType="separate"/>
      </w:r>
      <w:r>
        <w:t>H.7.3.2.3</w:t>
      </w:r>
      <w:r>
        <w:fldChar w:fldCharType="end"/>
      </w:r>
      <w:r>
        <w:t>.</w:t>
      </w:r>
    </w:p>
    <w:p w:rsidR="00A74CA5" w:rsidRDefault="00A74CA5" w:rsidP="00A74CA5">
      <w:pPr>
        <w:pStyle w:val="Annex6"/>
      </w:pPr>
      <w:r>
        <w:rPr>
          <w:rFonts w:hint="eastAsia"/>
          <w:lang w:eastAsia="ja-JP"/>
        </w:rPr>
        <w:t>S</w:t>
      </w:r>
      <w:r>
        <w:t>upplemental enhancement information message syntax</w:t>
      </w:r>
    </w:p>
    <w:p w:rsidR="00A74CA5" w:rsidRDefault="00A74CA5" w:rsidP="00A74CA5">
      <w:r>
        <w:t>The syntax table is specified in clause </w:t>
      </w:r>
      <w:r>
        <w:fldChar w:fldCharType="begin" w:fldLock="1"/>
      </w:r>
      <w:r>
        <w:instrText xml:space="preserve"> REF _Ref350896016 \n \h </w:instrText>
      </w:r>
      <w:r>
        <w:fldChar w:fldCharType="separate"/>
      </w:r>
      <w:r>
        <w:t>H.7.3.2.3.1</w:t>
      </w:r>
      <w:r>
        <w:fldChar w:fldCharType="end"/>
      </w:r>
      <w:r>
        <w:t>.</w:t>
      </w:r>
    </w:p>
    <w:p w:rsidR="00A74CA5" w:rsidRDefault="00A74CA5" w:rsidP="00A74CA5">
      <w:pPr>
        <w:pStyle w:val="Annex5"/>
      </w:pPr>
      <w:r>
        <w:t>Access unit delimiter RBSP syntax</w:t>
      </w:r>
    </w:p>
    <w:p w:rsidR="00A74CA5" w:rsidRDefault="00A74CA5" w:rsidP="00A74CA5">
      <w:r>
        <w:t>The syntax table is specified in clause </w:t>
      </w:r>
      <w:r>
        <w:fldChar w:fldCharType="begin" w:fldLock="1"/>
      </w:r>
      <w:r>
        <w:instrText xml:space="preserve"> REF _Ref350896060 \n \h </w:instrText>
      </w:r>
      <w:r>
        <w:fldChar w:fldCharType="separate"/>
      </w:r>
      <w:r>
        <w:t>H.7.3.2.4</w:t>
      </w:r>
      <w:r>
        <w:fldChar w:fldCharType="end"/>
      </w:r>
      <w:r>
        <w:t>.</w:t>
      </w:r>
    </w:p>
    <w:p w:rsidR="00A74CA5" w:rsidRDefault="00A74CA5" w:rsidP="00A74CA5">
      <w:pPr>
        <w:pStyle w:val="Annex5"/>
      </w:pPr>
      <w:r>
        <w:t>End of sequence RBSP syntax</w:t>
      </w:r>
    </w:p>
    <w:p w:rsidR="00A74CA5" w:rsidRDefault="00A74CA5" w:rsidP="00A74CA5">
      <w:r>
        <w:t>The syntax table is specified in clause </w:t>
      </w:r>
      <w:r>
        <w:fldChar w:fldCharType="begin" w:fldLock="1"/>
      </w:r>
      <w:r>
        <w:instrText xml:space="preserve"> REF _Ref350896097 \n \h </w:instrText>
      </w:r>
      <w:r>
        <w:fldChar w:fldCharType="separate"/>
      </w:r>
      <w:r>
        <w:t>H.7.3.2.5</w:t>
      </w:r>
      <w:r>
        <w:fldChar w:fldCharType="end"/>
      </w:r>
      <w:r>
        <w:t>.</w:t>
      </w:r>
    </w:p>
    <w:p w:rsidR="00A74CA5" w:rsidRDefault="00A74CA5" w:rsidP="00A74CA5">
      <w:pPr>
        <w:pStyle w:val="Annex5"/>
      </w:pPr>
      <w:r>
        <w:t>End of stream RBSP syntax</w:t>
      </w:r>
    </w:p>
    <w:p w:rsidR="00A74CA5" w:rsidRDefault="00A74CA5" w:rsidP="00A74CA5">
      <w:r>
        <w:t>The syntax table is specified in clause </w:t>
      </w:r>
      <w:r>
        <w:fldChar w:fldCharType="begin" w:fldLock="1"/>
      </w:r>
      <w:r>
        <w:instrText xml:space="preserve"> REF _Ref350896127 \n \h </w:instrText>
      </w:r>
      <w:r>
        <w:fldChar w:fldCharType="separate"/>
      </w:r>
      <w:r>
        <w:t>H.7.3.2.6</w:t>
      </w:r>
      <w:r>
        <w:fldChar w:fldCharType="end"/>
      </w:r>
      <w:r>
        <w:t>.</w:t>
      </w:r>
    </w:p>
    <w:p w:rsidR="00A74CA5" w:rsidRDefault="00A74CA5" w:rsidP="00A74CA5">
      <w:pPr>
        <w:pStyle w:val="Annex5"/>
      </w:pPr>
      <w:r>
        <w:t>Filler data RBSP syntax</w:t>
      </w:r>
    </w:p>
    <w:p w:rsidR="00A74CA5" w:rsidRDefault="00A74CA5" w:rsidP="00A74CA5">
      <w:r>
        <w:t>The syntax table is specified in clause </w:t>
      </w:r>
      <w:r>
        <w:fldChar w:fldCharType="begin" w:fldLock="1"/>
      </w:r>
      <w:r>
        <w:instrText xml:space="preserve"> REF _Ref350896172 \n \h </w:instrText>
      </w:r>
      <w:r>
        <w:fldChar w:fldCharType="separate"/>
      </w:r>
      <w:r>
        <w:t>H.7.3.2.7</w:t>
      </w:r>
      <w:r>
        <w:fldChar w:fldCharType="end"/>
      </w:r>
      <w:r>
        <w:t>.</w:t>
      </w:r>
    </w:p>
    <w:p w:rsidR="00A74CA5" w:rsidRDefault="00A74CA5" w:rsidP="00A74CA5">
      <w:pPr>
        <w:pStyle w:val="Annex5"/>
      </w:pPr>
      <w:r>
        <w:t>Slice layer without partitioning RBSP syntax</w:t>
      </w:r>
    </w:p>
    <w:p w:rsidR="00A74CA5" w:rsidRDefault="00A74CA5" w:rsidP="00A74CA5">
      <w:r>
        <w:t>The syntax table is specified in clause </w:t>
      </w:r>
      <w:r>
        <w:fldChar w:fldCharType="begin" w:fldLock="1"/>
      </w:r>
      <w:r>
        <w:instrText xml:space="preserve"> REF _Ref350896200 \n \h </w:instrText>
      </w:r>
      <w:r>
        <w:fldChar w:fldCharType="separate"/>
      </w:r>
      <w:r>
        <w:t>H.7.3.2.8</w:t>
      </w:r>
      <w:r>
        <w:fldChar w:fldCharType="end"/>
      </w:r>
      <w:r>
        <w:t>.</w:t>
      </w:r>
    </w:p>
    <w:p w:rsidR="00A74CA5" w:rsidRDefault="00A74CA5" w:rsidP="00A74CA5">
      <w:pPr>
        <w:pStyle w:val="Annex5"/>
      </w:pPr>
      <w:r>
        <w:t>Slice data partition RBSP syntax</w:t>
      </w:r>
    </w:p>
    <w:p w:rsidR="00A74CA5" w:rsidRDefault="00A74CA5" w:rsidP="00A74CA5">
      <w:r>
        <w:t>Slice data partition syntax is not present in coded video sequences conforming to one or more of the profiles specified in this annex.</w:t>
      </w:r>
    </w:p>
    <w:p w:rsidR="00A74CA5" w:rsidRDefault="00A74CA5" w:rsidP="00A74CA5">
      <w:pPr>
        <w:pStyle w:val="Annex5"/>
      </w:pPr>
      <w:r>
        <w:t>RBSP slice trailing bits syntax</w:t>
      </w:r>
    </w:p>
    <w:p w:rsidR="00A74CA5" w:rsidRDefault="00A74CA5" w:rsidP="00A74CA5">
      <w:r>
        <w:t>The syntax table is specified in clause </w:t>
      </w:r>
      <w:r>
        <w:fldChar w:fldCharType="begin" w:fldLock="1"/>
      </w:r>
      <w:r>
        <w:instrText xml:space="preserve"> REF _Ref350896260 \n \h </w:instrText>
      </w:r>
      <w:r>
        <w:fldChar w:fldCharType="separate"/>
      </w:r>
      <w:r>
        <w:t>H.7.3.2.10</w:t>
      </w:r>
      <w:r>
        <w:fldChar w:fldCharType="end"/>
      </w:r>
      <w:r>
        <w:t>.</w:t>
      </w:r>
    </w:p>
    <w:p w:rsidR="00A74CA5" w:rsidRDefault="00A74CA5" w:rsidP="00A74CA5">
      <w:pPr>
        <w:pStyle w:val="Annex5"/>
      </w:pPr>
      <w:r>
        <w:t>RBSP trailing bits syntax</w:t>
      </w:r>
    </w:p>
    <w:p w:rsidR="00A74CA5" w:rsidRDefault="00A74CA5" w:rsidP="00A74CA5">
      <w:r>
        <w:t>The syntax table is specified in clause </w:t>
      </w:r>
      <w:r>
        <w:fldChar w:fldCharType="begin" w:fldLock="1"/>
      </w:r>
      <w:r>
        <w:instrText xml:space="preserve"> REF _Ref350896322 \n \h </w:instrText>
      </w:r>
      <w:r>
        <w:fldChar w:fldCharType="separate"/>
      </w:r>
      <w:r>
        <w:t>H.7.3.2.11</w:t>
      </w:r>
      <w:r>
        <w:fldChar w:fldCharType="end"/>
      </w:r>
      <w:r>
        <w:t>.</w:t>
      </w:r>
    </w:p>
    <w:p w:rsidR="00A74CA5" w:rsidRDefault="00A74CA5" w:rsidP="00A74CA5">
      <w:pPr>
        <w:pStyle w:val="Annex5"/>
      </w:pPr>
      <w:r>
        <w:t>Prefix NAL unit RBSP syntax</w:t>
      </w:r>
    </w:p>
    <w:p w:rsidR="00A74CA5" w:rsidRDefault="00A74CA5" w:rsidP="00A74CA5">
      <w:r>
        <w:t>The syntax table is specified in clause </w:t>
      </w:r>
      <w:r>
        <w:fldChar w:fldCharType="begin" w:fldLock="1"/>
      </w:r>
      <w:r>
        <w:instrText xml:space="preserve"> REF _Ref350896332 \n \h </w:instrText>
      </w:r>
      <w:r>
        <w:fldChar w:fldCharType="separate"/>
      </w:r>
      <w:r>
        <w:t>H.7.3.2.12</w:t>
      </w:r>
      <w:r>
        <w:fldChar w:fldCharType="end"/>
      </w:r>
      <w:r>
        <w:t>.</w:t>
      </w:r>
    </w:p>
    <w:p w:rsidR="00A74CA5" w:rsidRDefault="00A74CA5" w:rsidP="00A74CA5">
      <w:pPr>
        <w:pStyle w:val="Annex5"/>
      </w:pPr>
      <w:r>
        <w:t>Slice layer extension RBSP syntax</w:t>
      </w:r>
    </w:p>
    <w:p w:rsidR="00A74CA5" w:rsidRDefault="00A74CA5" w:rsidP="00A74CA5">
      <w:r>
        <w:t>The syntax table is specified in clause </w:t>
      </w:r>
      <w:r>
        <w:fldChar w:fldCharType="begin" w:fldLock="1"/>
      </w:r>
      <w:r>
        <w:instrText xml:space="preserve"> REF _Ref350896351 \n \h </w:instrText>
      </w:r>
      <w:r>
        <w:fldChar w:fldCharType="separate"/>
      </w:r>
      <w:r>
        <w:t>H.7.3.2.13</w:t>
      </w:r>
      <w:r>
        <w:fldChar w:fldCharType="end"/>
      </w:r>
      <w:r>
        <w:t>.</w:t>
      </w:r>
    </w:p>
    <w:p w:rsidR="00A74CA5" w:rsidRDefault="00A74CA5" w:rsidP="00A74CA5">
      <w:pPr>
        <w:pStyle w:val="Annex4"/>
      </w:pPr>
      <w:bookmarkStart w:id="42" w:name="_Toc353889190"/>
      <w:bookmarkStart w:id="43" w:name="_Toc353895172"/>
      <w:r>
        <w:t>Slice header syntax</w:t>
      </w:r>
      <w:bookmarkEnd w:id="42"/>
      <w:bookmarkEnd w:id="43"/>
    </w:p>
    <w:p w:rsidR="00A74CA5" w:rsidRDefault="00A74CA5" w:rsidP="00A74CA5">
      <w:r>
        <w:t>The syntax table is specified in clause </w:t>
      </w:r>
      <w:r>
        <w:fldChar w:fldCharType="begin" w:fldLock="1"/>
      </w:r>
      <w:r>
        <w:instrText xml:space="preserve"> REF _Ref350896382 \n \h </w:instrText>
      </w:r>
      <w:r>
        <w:fldChar w:fldCharType="separate"/>
      </w:r>
      <w:r>
        <w:t>H.7.3.3</w:t>
      </w:r>
      <w:r>
        <w:fldChar w:fldCharType="end"/>
      </w:r>
      <w:r>
        <w:t>.</w:t>
      </w:r>
    </w:p>
    <w:p w:rsidR="00A74CA5" w:rsidRDefault="00A74CA5" w:rsidP="00A74CA5">
      <w:pPr>
        <w:pStyle w:val="Annex5"/>
      </w:pPr>
      <w:r>
        <w:t>Reference picture list modification syntax</w:t>
      </w:r>
    </w:p>
    <w:p w:rsidR="00A74CA5" w:rsidRDefault="00A74CA5" w:rsidP="00A74CA5">
      <w:r>
        <w:t>The syntax table is specified in clause </w:t>
      </w:r>
      <w:r>
        <w:fldChar w:fldCharType="begin" w:fldLock="1"/>
      </w:r>
      <w:r>
        <w:instrText xml:space="preserve"> REF _Ref350896426 \n \h </w:instrText>
      </w:r>
      <w:r>
        <w:fldChar w:fldCharType="separate"/>
      </w:r>
      <w:r>
        <w:t>H.7.3.3.1</w:t>
      </w:r>
      <w:r>
        <w:fldChar w:fldCharType="end"/>
      </w:r>
      <w:r>
        <w:t>.</w:t>
      </w:r>
    </w:p>
    <w:p w:rsidR="00A74CA5" w:rsidRDefault="00A74CA5" w:rsidP="00A74CA5">
      <w:pPr>
        <w:pStyle w:val="Annex6"/>
      </w:pPr>
      <w:r>
        <w:t>Reference picture list MVC modification syntax</w:t>
      </w:r>
    </w:p>
    <w:p w:rsidR="00A74CA5" w:rsidRDefault="00A74CA5" w:rsidP="00A74CA5">
      <w:r>
        <w:t>The syntax table is specified in clause </w:t>
      </w:r>
      <w:r>
        <w:fldChar w:fldCharType="begin" w:fldLock="1"/>
      </w:r>
      <w:r>
        <w:instrText xml:space="preserve"> REF _Ref350896592 \n \h </w:instrText>
      </w:r>
      <w:r>
        <w:fldChar w:fldCharType="separate"/>
      </w:r>
      <w:r>
        <w:t>H.7.3.3.1.1</w:t>
      </w:r>
      <w:r>
        <w:fldChar w:fldCharType="end"/>
      </w:r>
    </w:p>
    <w:p w:rsidR="00A74CA5" w:rsidRDefault="00A74CA5" w:rsidP="00A74CA5">
      <w:pPr>
        <w:pStyle w:val="Annex5"/>
      </w:pPr>
      <w:r>
        <w:t>Prediction weight table syntax</w:t>
      </w:r>
    </w:p>
    <w:p w:rsidR="00A74CA5" w:rsidRDefault="00A74CA5" w:rsidP="00A74CA5">
      <w:r>
        <w:t>The syntax table is specified in clause </w:t>
      </w:r>
      <w:r>
        <w:fldChar w:fldCharType="begin" w:fldLock="1"/>
      </w:r>
      <w:r>
        <w:instrText xml:space="preserve"> REF _Ref350896634 \n \h </w:instrText>
      </w:r>
      <w:r>
        <w:fldChar w:fldCharType="separate"/>
      </w:r>
      <w:r>
        <w:t>H.7.3.3.2</w:t>
      </w:r>
      <w:r>
        <w:fldChar w:fldCharType="end"/>
      </w:r>
      <w:r>
        <w:t>.</w:t>
      </w:r>
    </w:p>
    <w:p w:rsidR="00A74CA5" w:rsidRDefault="00A74CA5" w:rsidP="00A74CA5">
      <w:pPr>
        <w:pStyle w:val="Annex5"/>
      </w:pPr>
      <w:r>
        <w:t>Decoded reference picture marking syntax</w:t>
      </w:r>
    </w:p>
    <w:p w:rsidR="00A74CA5" w:rsidRDefault="00A74CA5" w:rsidP="00A74CA5">
      <w:r>
        <w:t>The syntax table is specified in clause </w:t>
      </w:r>
      <w:r>
        <w:fldChar w:fldCharType="begin" w:fldLock="1"/>
      </w:r>
      <w:r>
        <w:instrText xml:space="preserve"> REF _Ref350896650 \n \h </w:instrText>
      </w:r>
      <w:r>
        <w:fldChar w:fldCharType="separate"/>
      </w:r>
      <w:r>
        <w:t>H.7.3.3.3</w:t>
      </w:r>
      <w:r>
        <w:fldChar w:fldCharType="end"/>
      </w:r>
      <w:r>
        <w:t>.</w:t>
      </w:r>
    </w:p>
    <w:p w:rsidR="00A74CA5" w:rsidRDefault="00A74CA5" w:rsidP="00A74CA5">
      <w:pPr>
        <w:pStyle w:val="Annex4"/>
      </w:pPr>
      <w:bookmarkStart w:id="44" w:name="_Toc353889191"/>
      <w:bookmarkStart w:id="45" w:name="_Toc353895173"/>
      <w:r>
        <w:lastRenderedPageBreak/>
        <w:t>Slice data syntax</w:t>
      </w:r>
      <w:bookmarkEnd w:id="44"/>
      <w:bookmarkEnd w:id="45"/>
    </w:p>
    <w:p w:rsidR="00A74CA5" w:rsidRDefault="00A74CA5" w:rsidP="00A74CA5">
      <w:r>
        <w:t>The syntax table is specified in clause </w:t>
      </w:r>
      <w:r>
        <w:fldChar w:fldCharType="begin" w:fldLock="1"/>
      </w:r>
      <w:r>
        <w:instrText xml:space="preserve"> REF _Ref350896756 \n \h </w:instrText>
      </w:r>
      <w:r>
        <w:fldChar w:fldCharType="separate"/>
      </w:r>
      <w:r>
        <w:t>H.7.3.4</w:t>
      </w:r>
      <w:r>
        <w:fldChar w:fldCharType="end"/>
      </w:r>
      <w:r>
        <w:t>.</w:t>
      </w:r>
    </w:p>
    <w:p w:rsidR="00A74CA5" w:rsidRDefault="00A74CA5" w:rsidP="00A74CA5">
      <w:pPr>
        <w:pStyle w:val="Annex4"/>
      </w:pPr>
      <w:bookmarkStart w:id="46" w:name="_Toc353889192"/>
      <w:bookmarkStart w:id="47" w:name="_Toc353895174"/>
      <w:r>
        <w:t>Macroblock layer syntax</w:t>
      </w:r>
      <w:bookmarkEnd w:id="46"/>
      <w:bookmarkEnd w:id="47"/>
    </w:p>
    <w:p w:rsidR="00A74CA5" w:rsidRDefault="00A74CA5" w:rsidP="00A74CA5">
      <w:r>
        <w:t>The syntax table is specified in clause </w:t>
      </w:r>
      <w:r>
        <w:fldChar w:fldCharType="begin" w:fldLock="1"/>
      </w:r>
      <w:r>
        <w:instrText xml:space="preserve"> REF _Ref350896792 \n \h </w:instrText>
      </w:r>
      <w:r>
        <w:fldChar w:fldCharType="separate"/>
      </w:r>
      <w:r>
        <w:t>H.7.3.5</w:t>
      </w:r>
      <w:r>
        <w:fldChar w:fldCharType="end"/>
      </w:r>
      <w:r>
        <w:t>.</w:t>
      </w:r>
    </w:p>
    <w:p w:rsidR="00A74CA5" w:rsidRDefault="00A74CA5" w:rsidP="00A74CA5">
      <w:pPr>
        <w:pStyle w:val="Annex5"/>
      </w:pPr>
      <w:r>
        <w:t>Macroblock prediction syntax</w:t>
      </w:r>
    </w:p>
    <w:p w:rsidR="00A74CA5" w:rsidRDefault="00A74CA5" w:rsidP="00A74CA5">
      <w:r>
        <w:t>The syntax table is specified in clause </w:t>
      </w:r>
      <w:r>
        <w:fldChar w:fldCharType="begin" w:fldLock="1"/>
      </w:r>
      <w:r>
        <w:instrText xml:space="preserve"> REF _Ref350896842 \n \h </w:instrText>
      </w:r>
      <w:r>
        <w:fldChar w:fldCharType="separate"/>
      </w:r>
      <w:r>
        <w:t>H.7.3.5.1</w:t>
      </w:r>
      <w:r>
        <w:fldChar w:fldCharType="end"/>
      </w:r>
      <w:r>
        <w:t>.</w:t>
      </w:r>
    </w:p>
    <w:p w:rsidR="00A74CA5" w:rsidRDefault="00A74CA5" w:rsidP="00A74CA5">
      <w:pPr>
        <w:pStyle w:val="Annex5"/>
      </w:pPr>
      <w:r>
        <w:t>Sub-macroblock prediction syntax</w:t>
      </w:r>
    </w:p>
    <w:p w:rsidR="00A74CA5" w:rsidRDefault="00A74CA5" w:rsidP="00A74CA5">
      <w:r>
        <w:t>The syntax table is specified in clause </w:t>
      </w:r>
      <w:r>
        <w:fldChar w:fldCharType="begin" w:fldLock="1"/>
      </w:r>
      <w:r>
        <w:instrText xml:space="preserve"> REF _Ref350896853 \n \h </w:instrText>
      </w:r>
      <w:r>
        <w:fldChar w:fldCharType="separate"/>
      </w:r>
      <w:r>
        <w:t>H.7.3.5.2</w:t>
      </w:r>
      <w:r>
        <w:fldChar w:fldCharType="end"/>
      </w:r>
      <w:r>
        <w:t>.</w:t>
      </w:r>
    </w:p>
    <w:p w:rsidR="00A74CA5" w:rsidRDefault="00A74CA5" w:rsidP="00A74CA5">
      <w:pPr>
        <w:pStyle w:val="Annex5"/>
      </w:pPr>
      <w:r>
        <w:t>Residual data syntax</w:t>
      </w:r>
    </w:p>
    <w:p w:rsidR="00A74CA5" w:rsidRDefault="00A74CA5" w:rsidP="00A74CA5">
      <w:r>
        <w:t>The syntax table is specified in clause </w:t>
      </w:r>
      <w:r>
        <w:fldChar w:fldCharType="begin" w:fldLock="1"/>
      </w:r>
      <w:r>
        <w:instrText xml:space="preserve"> REF _Ref350896864 \n \h </w:instrText>
      </w:r>
      <w:r>
        <w:fldChar w:fldCharType="separate"/>
      </w:r>
      <w:r>
        <w:t>H.7.3.5.3</w:t>
      </w:r>
      <w:r>
        <w:fldChar w:fldCharType="end"/>
      </w:r>
      <w:r>
        <w:t>.</w:t>
      </w:r>
    </w:p>
    <w:p w:rsidR="00A74CA5" w:rsidRDefault="00A74CA5" w:rsidP="00A74CA5">
      <w:pPr>
        <w:pStyle w:val="Annex6"/>
      </w:pPr>
      <w:r>
        <w:t>Residual luma syntax</w:t>
      </w:r>
    </w:p>
    <w:p w:rsidR="00A74CA5" w:rsidRDefault="00A74CA5" w:rsidP="00A74CA5">
      <w:r>
        <w:t>The syntax table is specified in clause </w:t>
      </w:r>
      <w:r>
        <w:fldChar w:fldCharType="begin" w:fldLock="1"/>
      </w:r>
      <w:r>
        <w:instrText xml:space="preserve"> REF _Ref350896909 \n \h </w:instrText>
      </w:r>
      <w:r>
        <w:fldChar w:fldCharType="separate"/>
      </w:r>
      <w:r>
        <w:t>H.7.3.5.3.1</w:t>
      </w:r>
      <w:r>
        <w:fldChar w:fldCharType="end"/>
      </w:r>
      <w:r>
        <w:t>.</w:t>
      </w:r>
    </w:p>
    <w:p w:rsidR="00A74CA5" w:rsidRDefault="00A74CA5" w:rsidP="00A74CA5">
      <w:pPr>
        <w:pStyle w:val="Annex6"/>
      </w:pPr>
      <w:r>
        <w:t>Residual block CAVLC syntax</w:t>
      </w:r>
    </w:p>
    <w:p w:rsidR="00A74CA5" w:rsidRDefault="00A74CA5" w:rsidP="00A74CA5">
      <w:r>
        <w:t>The syntax table is specified in clause </w:t>
      </w:r>
      <w:r>
        <w:fldChar w:fldCharType="begin" w:fldLock="1"/>
      </w:r>
      <w:r>
        <w:instrText xml:space="preserve"> REF _Ref350896920 \n \h </w:instrText>
      </w:r>
      <w:r>
        <w:fldChar w:fldCharType="separate"/>
      </w:r>
      <w:r>
        <w:t>H.7.3.5.3.2</w:t>
      </w:r>
      <w:r>
        <w:fldChar w:fldCharType="end"/>
      </w:r>
      <w:r>
        <w:t>.</w:t>
      </w:r>
    </w:p>
    <w:p w:rsidR="00A74CA5" w:rsidRDefault="00A74CA5" w:rsidP="00A74CA5">
      <w:pPr>
        <w:pStyle w:val="Annex6"/>
      </w:pPr>
      <w:r>
        <w:t>Residual block CABAC syntax</w:t>
      </w:r>
    </w:p>
    <w:p w:rsidR="00A74CA5" w:rsidRPr="0022743B" w:rsidRDefault="00A74CA5" w:rsidP="00A74CA5">
      <w:r>
        <w:t>The syntax table is specified in clause </w:t>
      </w:r>
      <w:r>
        <w:fldChar w:fldCharType="begin" w:fldLock="1"/>
      </w:r>
      <w:r>
        <w:instrText xml:space="preserve"> REF _Ref350896930 \n \h </w:instrText>
      </w:r>
      <w:r>
        <w:fldChar w:fldCharType="separate"/>
      </w:r>
      <w:r>
        <w:t>H.7.3.5.3.3</w:t>
      </w:r>
      <w:r>
        <w:fldChar w:fldCharType="end"/>
      </w:r>
      <w:r>
        <w:t>.</w:t>
      </w:r>
    </w:p>
    <w:p w:rsidR="00A74CA5" w:rsidRDefault="00A74CA5" w:rsidP="00A74CA5">
      <w:pPr>
        <w:pStyle w:val="Annex3"/>
        <w:rPr>
          <w:lang w:eastAsia="ja-JP"/>
        </w:rPr>
      </w:pPr>
      <w:bookmarkStart w:id="48" w:name="_Toc353889193"/>
      <w:bookmarkStart w:id="49" w:name="_Toc353895175"/>
      <w:bookmarkStart w:id="50" w:name="_Ref350897275"/>
      <w:r>
        <w:rPr>
          <w:lang w:eastAsia="ja-JP"/>
        </w:rPr>
        <w:t>Semantics</w:t>
      </w:r>
      <w:bookmarkEnd w:id="48"/>
      <w:bookmarkEnd w:id="49"/>
      <w:bookmarkEnd w:id="50"/>
    </w:p>
    <w:p w:rsidR="00A74CA5" w:rsidRDefault="00A74CA5" w:rsidP="00A74CA5">
      <w:pPr>
        <w:rPr>
          <w:lang w:eastAsia="ja-JP"/>
        </w:rPr>
      </w:pPr>
      <w:r>
        <w:rPr>
          <w:lang w:eastAsia="ja-JP"/>
        </w:rPr>
        <w:t>Semantics associated with the syntax structures and syntax elements within these structures (in clause </w:t>
      </w:r>
      <w:r>
        <w:rPr>
          <w:lang w:eastAsia="ja-JP"/>
        </w:rPr>
        <w:fldChar w:fldCharType="begin" w:fldLock="1"/>
      </w:r>
      <w:r>
        <w:rPr>
          <w:lang w:eastAsia="ja-JP"/>
        </w:rPr>
        <w:instrText xml:space="preserve"> REF _Ref350897214 \n \h </w:instrText>
      </w:r>
      <w:r>
        <w:rPr>
          <w:lang w:eastAsia="ja-JP"/>
        </w:rPr>
      </w:r>
      <w:r>
        <w:rPr>
          <w:lang w:eastAsia="ja-JP"/>
        </w:rPr>
        <w:fldChar w:fldCharType="separate"/>
      </w:r>
      <w:r>
        <w:rPr>
          <w:lang w:eastAsia="ja-JP"/>
        </w:rPr>
        <w:t>I.7.3</w:t>
      </w:r>
      <w:r>
        <w:rPr>
          <w:lang w:eastAsia="ja-JP"/>
        </w:rPr>
        <w:fldChar w:fldCharType="end"/>
      </w:r>
      <w:r>
        <w:rPr>
          <w:lang w:eastAsia="ja-JP"/>
        </w:rPr>
        <w:t xml:space="preserve"> and in clause </w:t>
      </w:r>
      <w:r>
        <w:rPr>
          <w:lang w:eastAsia="ja-JP"/>
        </w:rPr>
        <w:fldChar w:fldCharType="begin" w:fldLock="1"/>
      </w:r>
      <w:r>
        <w:rPr>
          <w:lang w:eastAsia="ja-JP"/>
        </w:rPr>
        <w:instrText xml:space="preserve"> REF _Ref350897162 \n \h </w:instrText>
      </w:r>
      <w:r>
        <w:rPr>
          <w:lang w:eastAsia="ja-JP"/>
        </w:rPr>
      </w:r>
      <w:r>
        <w:rPr>
          <w:lang w:eastAsia="ja-JP"/>
        </w:rPr>
        <w:fldChar w:fldCharType="separate"/>
      </w:r>
      <w:r>
        <w:rPr>
          <w:lang w:eastAsia="ja-JP"/>
        </w:rPr>
        <w:t>H.7.3</w:t>
      </w:r>
      <w:r>
        <w:rPr>
          <w:lang w:eastAsia="ja-JP"/>
        </w:rPr>
        <w:fldChar w:fldCharType="end"/>
      </w:r>
      <w:r>
        <w:rPr>
          <w:lang w:eastAsia="ja-JP"/>
        </w:rPr>
        <w:t xml:space="preserve"> by reference in clause </w:t>
      </w:r>
      <w:r>
        <w:rPr>
          <w:lang w:eastAsia="ja-JP"/>
        </w:rPr>
        <w:fldChar w:fldCharType="begin" w:fldLock="1"/>
      </w:r>
      <w:r>
        <w:rPr>
          <w:lang w:eastAsia="ja-JP"/>
        </w:rPr>
        <w:instrText xml:space="preserve"> REF _Ref350897214 \n \h </w:instrText>
      </w:r>
      <w:r>
        <w:rPr>
          <w:lang w:eastAsia="ja-JP"/>
        </w:rPr>
      </w:r>
      <w:r>
        <w:rPr>
          <w:lang w:eastAsia="ja-JP"/>
        </w:rPr>
        <w:fldChar w:fldCharType="separate"/>
      </w:r>
      <w:r>
        <w:rPr>
          <w:lang w:eastAsia="ja-JP"/>
        </w:rPr>
        <w:t>I.7.3</w:t>
      </w:r>
      <w:r>
        <w:rPr>
          <w:lang w:eastAsia="ja-JP"/>
        </w:rPr>
        <w:fldChar w:fldCharType="end"/>
      </w:r>
      <w:r>
        <w:rPr>
          <w:lang w:eastAsia="ja-JP"/>
        </w:rPr>
        <w:t>) are specified in this clause and by reference to clause </w:t>
      </w:r>
      <w:r>
        <w:rPr>
          <w:lang w:eastAsia="ja-JP"/>
        </w:rPr>
        <w:fldChar w:fldCharType="begin" w:fldLock="1"/>
      </w:r>
      <w:r>
        <w:rPr>
          <w:lang w:eastAsia="ja-JP"/>
        </w:rPr>
        <w:instrText xml:space="preserve"> REF _Ref350897275 \n \h </w:instrText>
      </w:r>
      <w:r>
        <w:rPr>
          <w:lang w:eastAsia="ja-JP"/>
        </w:rPr>
      </w:r>
      <w:r>
        <w:rPr>
          <w:lang w:eastAsia="ja-JP"/>
        </w:rPr>
        <w:fldChar w:fldCharType="separate"/>
      </w:r>
      <w:r>
        <w:rPr>
          <w:lang w:eastAsia="ja-JP"/>
        </w:rPr>
        <w:t>I.7.4</w:t>
      </w:r>
      <w:r>
        <w:rPr>
          <w:lang w:eastAsia="ja-JP"/>
        </w:rPr>
        <w:fldChar w:fldCharType="end"/>
      </w:r>
      <w:r>
        <w:rPr>
          <w:lang w:eastAsia="ja-JP"/>
        </w:rPr>
        <w:t>. When the semantics of a syntax element are specified using a table or a set of tables, any values that are not specified in the table(s) shall not be present in the bitstream unless otherwise specified in this Recommendation | International Standard.</w:t>
      </w:r>
    </w:p>
    <w:p w:rsidR="00A74CA5" w:rsidRDefault="00A74CA5" w:rsidP="00A74CA5">
      <w:pPr>
        <w:pStyle w:val="Annex4"/>
        <w:rPr>
          <w:lang w:eastAsia="ja-JP"/>
        </w:rPr>
      </w:pPr>
      <w:bookmarkStart w:id="51" w:name="_Toc353889194"/>
      <w:bookmarkStart w:id="52" w:name="_Toc353895176"/>
      <w:r>
        <w:rPr>
          <w:lang w:eastAsia="ja-JP"/>
        </w:rPr>
        <w:t>NAL unit semantics</w:t>
      </w:r>
      <w:bookmarkEnd w:id="51"/>
      <w:bookmarkEnd w:id="52"/>
    </w:p>
    <w:p w:rsidR="00A74CA5" w:rsidRDefault="00A74CA5" w:rsidP="00A74CA5">
      <w:pPr>
        <w:rPr>
          <w:lang w:eastAsia="ja-JP"/>
        </w:rPr>
      </w:pPr>
      <w:r>
        <w:rPr>
          <w:lang w:eastAsia="ja-JP"/>
        </w:rPr>
        <w:t>The semantics for the syntax elements in clause </w:t>
      </w:r>
      <w:r>
        <w:rPr>
          <w:lang w:eastAsia="ja-JP"/>
        </w:rPr>
        <w:fldChar w:fldCharType="begin" w:fldLock="1"/>
      </w:r>
      <w:r>
        <w:rPr>
          <w:lang w:eastAsia="ja-JP"/>
        </w:rPr>
        <w:instrText xml:space="preserve"> REF _Ref350894889 \n \h </w:instrText>
      </w:r>
      <w:r>
        <w:rPr>
          <w:lang w:eastAsia="ja-JP"/>
        </w:rPr>
      </w:r>
      <w:r>
        <w:rPr>
          <w:lang w:eastAsia="ja-JP"/>
        </w:rPr>
        <w:fldChar w:fldCharType="separate"/>
      </w:r>
      <w:r>
        <w:rPr>
          <w:lang w:eastAsia="ja-JP"/>
        </w:rPr>
        <w:t>I.7.3.1</w:t>
      </w:r>
      <w:r>
        <w:rPr>
          <w:lang w:eastAsia="ja-JP"/>
        </w:rPr>
        <w:fldChar w:fldCharType="end"/>
      </w:r>
      <w:r>
        <w:rPr>
          <w:lang w:eastAsia="ja-JP"/>
        </w:rPr>
        <w:t xml:space="preserve"> are specified in clause </w:t>
      </w:r>
      <w:r>
        <w:rPr>
          <w:lang w:eastAsia="ja-JP"/>
        </w:rPr>
        <w:fldChar w:fldCharType="begin" w:fldLock="1"/>
      </w:r>
      <w:r>
        <w:rPr>
          <w:lang w:eastAsia="ja-JP"/>
        </w:rPr>
        <w:instrText xml:space="preserve"> REF _Ref350897658 \n \h </w:instrText>
      </w:r>
      <w:r>
        <w:rPr>
          <w:lang w:eastAsia="ja-JP"/>
        </w:rPr>
      </w:r>
      <w:r>
        <w:rPr>
          <w:lang w:eastAsia="ja-JP"/>
        </w:rPr>
        <w:fldChar w:fldCharType="separate"/>
      </w:r>
      <w:r>
        <w:rPr>
          <w:lang w:eastAsia="ja-JP"/>
        </w:rPr>
        <w:t>H.7.3.1</w:t>
      </w:r>
      <w:r>
        <w:rPr>
          <w:lang w:eastAsia="ja-JP"/>
        </w:rPr>
        <w:fldChar w:fldCharType="end"/>
      </w:r>
      <w:r>
        <w:rPr>
          <w:lang w:eastAsia="ja-JP"/>
        </w:rPr>
        <w:t xml:space="preserve">. </w:t>
      </w:r>
    </w:p>
    <w:p w:rsidR="00A74CA5" w:rsidRDefault="00A74CA5" w:rsidP="00A74CA5">
      <w:pPr>
        <w:pStyle w:val="Annex5"/>
        <w:rPr>
          <w:lang w:eastAsia="ja-JP"/>
        </w:rPr>
      </w:pPr>
      <w:r>
        <w:rPr>
          <w:lang w:eastAsia="ja-JP"/>
        </w:rPr>
        <w:t>NAL unit header MVC extension semantics</w:t>
      </w:r>
    </w:p>
    <w:p w:rsidR="00A74CA5" w:rsidRDefault="00A74CA5" w:rsidP="00A74CA5">
      <w:pPr>
        <w:rPr>
          <w:lang w:eastAsia="ja-JP"/>
        </w:rPr>
      </w:pPr>
      <w:r>
        <w:rPr>
          <w:lang w:eastAsia="ja-JP"/>
        </w:rPr>
        <w:t>The semantics for the syntax elements in clause </w:t>
      </w:r>
      <w:r>
        <w:rPr>
          <w:lang w:eastAsia="ja-JP"/>
        </w:rPr>
        <w:fldChar w:fldCharType="begin" w:fldLock="1"/>
      </w:r>
      <w:r>
        <w:rPr>
          <w:lang w:eastAsia="ja-JP"/>
        </w:rPr>
        <w:instrText xml:space="preserve"> REF _Ref350897603 \n \h </w:instrText>
      </w:r>
      <w:r>
        <w:rPr>
          <w:lang w:eastAsia="ja-JP"/>
        </w:rPr>
      </w:r>
      <w:r>
        <w:rPr>
          <w:lang w:eastAsia="ja-JP"/>
        </w:rPr>
        <w:fldChar w:fldCharType="separate"/>
      </w:r>
      <w:r>
        <w:rPr>
          <w:lang w:eastAsia="ja-JP"/>
        </w:rPr>
        <w:t>I.7.3.1.1</w:t>
      </w:r>
      <w:r>
        <w:rPr>
          <w:lang w:eastAsia="ja-JP"/>
        </w:rPr>
        <w:fldChar w:fldCharType="end"/>
      </w:r>
      <w:r>
        <w:rPr>
          <w:lang w:eastAsia="ja-JP"/>
        </w:rPr>
        <w:t xml:space="preserve"> are specified in clause </w:t>
      </w:r>
      <w:r>
        <w:rPr>
          <w:lang w:eastAsia="ja-JP"/>
        </w:rPr>
        <w:fldChar w:fldCharType="begin" w:fldLock="1"/>
      </w:r>
      <w:r>
        <w:rPr>
          <w:lang w:eastAsia="ja-JP"/>
        </w:rPr>
        <w:instrText xml:space="preserve"> REF _Ref198811171 \n \h </w:instrText>
      </w:r>
      <w:r>
        <w:rPr>
          <w:lang w:eastAsia="ja-JP"/>
        </w:rPr>
      </w:r>
      <w:r>
        <w:rPr>
          <w:lang w:eastAsia="ja-JP"/>
        </w:rPr>
        <w:fldChar w:fldCharType="separate"/>
      </w:r>
      <w:r>
        <w:rPr>
          <w:lang w:eastAsia="ja-JP"/>
        </w:rPr>
        <w:t>H.7.3.1.1</w:t>
      </w:r>
      <w:r>
        <w:rPr>
          <w:lang w:eastAsia="ja-JP"/>
        </w:rPr>
        <w:fldChar w:fldCharType="end"/>
      </w:r>
      <w:r>
        <w:rPr>
          <w:lang w:eastAsia="ja-JP"/>
        </w:rPr>
        <w:t>.</w:t>
      </w:r>
    </w:p>
    <w:p w:rsidR="00A74CA5" w:rsidRDefault="00A74CA5" w:rsidP="00A74CA5">
      <w:pPr>
        <w:pStyle w:val="Annex5"/>
        <w:rPr>
          <w:lang w:eastAsia="ja-JP"/>
        </w:rPr>
      </w:pPr>
      <w:r>
        <w:rPr>
          <w:lang w:eastAsia="ja-JP"/>
        </w:rPr>
        <w:t>Order of NAL units and association to coded pictures, access units, and video sequences</w:t>
      </w:r>
    </w:p>
    <w:p w:rsidR="00A74CA5" w:rsidRDefault="00A74CA5" w:rsidP="00A74CA5">
      <w:pPr>
        <w:rPr>
          <w:lang w:eastAsia="ja-JP"/>
        </w:rPr>
      </w:pPr>
      <w:r>
        <w:rPr>
          <w:lang w:eastAsia="ja-JP"/>
        </w:rPr>
        <w:t xml:space="preserve">This clause specifies constraints on the order of NAL units in the bitstream. Any order of NAL units in the bitstream obeying these constraints is referred to in the text as the decoding order of NAL units. Within a NAL unit, the syntax in clauses </w:t>
      </w:r>
      <w:r>
        <w:rPr>
          <w:lang w:eastAsia="ja-JP"/>
        </w:rPr>
        <w:fldChar w:fldCharType="begin" w:fldLock="1"/>
      </w:r>
      <w:r>
        <w:rPr>
          <w:lang w:eastAsia="ja-JP"/>
        </w:rPr>
        <w:instrText xml:space="preserve"> REF _Ref35660929 \n \h </w:instrText>
      </w:r>
      <w:r>
        <w:rPr>
          <w:lang w:eastAsia="ja-JP"/>
        </w:rPr>
      </w:r>
      <w:r>
        <w:rPr>
          <w:lang w:eastAsia="ja-JP"/>
        </w:rPr>
        <w:fldChar w:fldCharType="separate"/>
      </w:r>
      <w:r>
        <w:rPr>
          <w:lang w:eastAsia="ja-JP"/>
        </w:rPr>
        <w:t>7.3</w:t>
      </w:r>
      <w:r>
        <w:rPr>
          <w:lang w:eastAsia="ja-JP"/>
        </w:rPr>
        <w:fldChar w:fldCharType="end"/>
      </w:r>
      <w:r>
        <w:rPr>
          <w:lang w:eastAsia="ja-JP"/>
        </w:rPr>
        <w:t xml:space="preserve">, </w:t>
      </w:r>
      <w:r>
        <w:rPr>
          <w:lang w:eastAsia="ja-JP"/>
        </w:rPr>
        <w:fldChar w:fldCharType="begin" w:fldLock="1"/>
      </w:r>
      <w:r>
        <w:rPr>
          <w:lang w:eastAsia="ja-JP"/>
        </w:rPr>
        <w:instrText xml:space="preserve"> REF _Ref350897957 \n \h </w:instrText>
      </w:r>
      <w:r>
        <w:rPr>
          <w:lang w:eastAsia="ja-JP"/>
        </w:rPr>
      </w:r>
      <w:r>
        <w:rPr>
          <w:lang w:eastAsia="ja-JP"/>
        </w:rPr>
        <w:fldChar w:fldCharType="separate"/>
      </w:r>
      <w:r>
        <w:rPr>
          <w:lang w:eastAsia="ja-JP"/>
        </w:rPr>
        <w:t>D.1</w:t>
      </w:r>
      <w:r>
        <w:rPr>
          <w:lang w:eastAsia="ja-JP"/>
        </w:rPr>
        <w:fldChar w:fldCharType="end"/>
      </w:r>
      <w:r>
        <w:rPr>
          <w:lang w:eastAsia="ja-JP"/>
        </w:rPr>
        <w:t xml:space="preserve">, </w:t>
      </w:r>
      <w:r>
        <w:rPr>
          <w:lang w:eastAsia="ja-JP"/>
        </w:rPr>
        <w:fldChar w:fldCharType="begin" w:fldLock="1"/>
      </w:r>
      <w:r>
        <w:rPr>
          <w:lang w:eastAsia="ja-JP"/>
        </w:rPr>
        <w:instrText xml:space="preserve"> REF _Ref19432721 \n \h </w:instrText>
      </w:r>
      <w:r>
        <w:rPr>
          <w:lang w:eastAsia="ja-JP"/>
        </w:rPr>
      </w:r>
      <w:r>
        <w:rPr>
          <w:lang w:eastAsia="ja-JP"/>
        </w:rPr>
        <w:fldChar w:fldCharType="separate"/>
      </w:r>
      <w:r>
        <w:rPr>
          <w:lang w:eastAsia="ja-JP"/>
        </w:rPr>
        <w:t>E.1</w:t>
      </w:r>
      <w:r>
        <w:rPr>
          <w:lang w:eastAsia="ja-JP"/>
        </w:rPr>
        <w:fldChar w:fldCharType="end"/>
      </w:r>
      <w:r>
        <w:rPr>
          <w:lang w:eastAsia="ja-JP"/>
        </w:rPr>
        <w:t xml:space="preserve">, </w:t>
      </w:r>
      <w:r>
        <w:rPr>
          <w:lang w:eastAsia="ja-JP"/>
        </w:rPr>
        <w:fldChar w:fldCharType="begin" w:fldLock="1"/>
      </w:r>
      <w:r>
        <w:rPr>
          <w:lang w:eastAsia="ja-JP"/>
        </w:rPr>
        <w:instrText xml:space="preserve"> REF _Ref350897753 \n \h </w:instrText>
      </w:r>
      <w:r>
        <w:rPr>
          <w:lang w:eastAsia="ja-JP"/>
        </w:rPr>
      </w:r>
      <w:r>
        <w:rPr>
          <w:lang w:eastAsia="ja-JP"/>
        </w:rPr>
        <w:fldChar w:fldCharType="separate"/>
      </w:r>
      <w:r>
        <w:rPr>
          <w:lang w:eastAsia="ja-JP"/>
        </w:rPr>
        <w:t>H.7.3</w:t>
      </w:r>
      <w:r>
        <w:rPr>
          <w:lang w:eastAsia="ja-JP"/>
        </w:rPr>
        <w:fldChar w:fldCharType="end"/>
      </w:r>
      <w:r>
        <w:rPr>
          <w:lang w:eastAsia="ja-JP"/>
        </w:rPr>
        <w:t xml:space="preserve">, </w:t>
      </w:r>
      <w:r>
        <w:rPr>
          <w:lang w:eastAsia="ja-JP"/>
        </w:rPr>
        <w:fldChar w:fldCharType="begin" w:fldLock="1"/>
      </w:r>
      <w:r>
        <w:rPr>
          <w:lang w:eastAsia="ja-JP"/>
        </w:rPr>
        <w:instrText xml:space="preserve"> REF _Ref350897825 \n \h </w:instrText>
      </w:r>
      <w:r>
        <w:rPr>
          <w:lang w:eastAsia="ja-JP"/>
        </w:rPr>
      </w:r>
      <w:r>
        <w:rPr>
          <w:lang w:eastAsia="ja-JP"/>
        </w:rPr>
        <w:fldChar w:fldCharType="separate"/>
      </w:r>
      <w:r>
        <w:rPr>
          <w:lang w:eastAsia="ja-JP"/>
        </w:rPr>
        <w:t>H.13.1</w:t>
      </w:r>
      <w:r>
        <w:rPr>
          <w:lang w:eastAsia="ja-JP"/>
        </w:rPr>
        <w:fldChar w:fldCharType="end"/>
      </w:r>
      <w:r>
        <w:rPr>
          <w:lang w:eastAsia="ja-JP"/>
        </w:rPr>
        <w:t xml:space="preserve">, </w:t>
      </w:r>
      <w:r>
        <w:rPr>
          <w:lang w:eastAsia="ja-JP"/>
        </w:rPr>
        <w:fldChar w:fldCharType="begin" w:fldLock="1"/>
      </w:r>
      <w:r>
        <w:rPr>
          <w:lang w:eastAsia="ja-JP"/>
        </w:rPr>
        <w:instrText xml:space="preserve"> REF _Ref350897858 \n \h </w:instrText>
      </w:r>
      <w:r>
        <w:rPr>
          <w:lang w:eastAsia="ja-JP"/>
        </w:rPr>
      </w:r>
      <w:r>
        <w:rPr>
          <w:lang w:eastAsia="ja-JP"/>
        </w:rPr>
        <w:fldChar w:fldCharType="separate"/>
      </w:r>
      <w:r>
        <w:rPr>
          <w:lang w:eastAsia="ja-JP"/>
        </w:rPr>
        <w:t>H.14.1</w:t>
      </w:r>
      <w:r>
        <w:rPr>
          <w:lang w:eastAsia="ja-JP"/>
        </w:rPr>
        <w:fldChar w:fldCharType="end"/>
      </w:r>
      <w:r>
        <w:rPr>
          <w:lang w:eastAsia="ja-JP"/>
        </w:rPr>
        <w:t xml:space="preserve">, </w:t>
      </w:r>
      <w:r>
        <w:rPr>
          <w:lang w:eastAsia="ja-JP"/>
        </w:rPr>
        <w:fldChar w:fldCharType="begin" w:fldLock="1"/>
      </w:r>
      <w:r>
        <w:rPr>
          <w:lang w:eastAsia="ja-JP"/>
        </w:rPr>
        <w:instrText xml:space="preserve"> REF _Ref350862650 \r \h </w:instrText>
      </w:r>
      <w:r>
        <w:rPr>
          <w:lang w:eastAsia="ja-JP"/>
        </w:rPr>
      </w:r>
      <w:r>
        <w:rPr>
          <w:lang w:eastAsia="ja-JP"/>
        </w:rPr>
        <w:fldChar w:fldCharType="separate"/>
      </w:r>
      <w:r>
        <w:rPr>
          <w:lang w:eastAsia="ja-JP"/>
        </w:rPr>
        <w:t>I.13.1</w:t>
      </w:r>
      <w:r>
        <w:rPr>
          <w:lang w:eastAsia="ja-JP"/>
        </w:rPr>
        <w:fldChar w:fldCharType="end"/>
      </w:r>
      <w:r>
        <w:rPr>
          <w:lang w:eastAsia="ja-JP"/>
        </w:rPr>
        <w:t xml:space="preserve"> and </w:t>
      </w:r>
      <w:r>
        <w:rPr>
          <w:lang w:eastAsia="ja-JP"/>
        </w:rPr>
        <w:fldChar w:fldCharType="begin" w:fldLock="1"/>
      </w:r>
      <w:r>
        <w:rPr>
          <w:lang w:eastAsia="ja-JP"/>
        </w:rPr>
        <w:instrText xml:space="preserve"> REF _Ref350862673 \r \h </w:instrText>
      </w:r>
      <w:r>
        <w:rPr>
          <w:lang w:eastAsia="ja-JP"/>
        </w:rPr>
      </w:r>
      <w:r>
        <w:rPr>
          <w:lang w:eastAsia="ja-JP"/>
        </w:rPr>
        <w:fldChar w:fldCharType="separate"/>
      </w:r>
      <w:r>
        <w:rPr>
          <w:lang w:eastAsia="ja-JP"/>
        </w:rPr>
        <w:t>I.14.1</w:t>
      </w:r>
      <w:r>
        <w:rPr>
          <w:lang w:eastAsia="ja-JP"/>
        </w:rPr>
        <w:fldChar w:fldCharType="end"/>
      </w:r>
      <w:r>
        <w:rPr>
          <w:lang w:eastAsia="ja-JP"/>
        </w:rPr>
        <w:t xml:space="preserve"> specifies the decoding order of syntax elements. Decoders shall be capable of receiving NAL units and their syntax elements in decoding order.</w:t>
      </w:r>
    </w:p>
    <w:p w:rsidR="00A74CA5" w:rsidRPr="005271CA" w:rsidRDefault="00A74CA5" w:rsidP="00A74CA5">
      <w:pPr>
        <w:pStyle w:val="Annex6"/>
      </w:pPr>
      <w:bookmarkStart w:id="53" w:name="_Ref350900589"/>
      <w:r w:rsidRPr="005271CA">
        <w:t xml:space="preserve">Order of </w:t>
      </w:r>
      <w:r>
        <w:rPr>
          <w:lang w:eastAsia="ja-JP"/>
        </w:rPr>
        <w:t>MVCD</w:t>
      </w:r>
      <w:r w:rsidRPr="005271CA">
        <w:t xml:space="preserve"> sequence parameter set RBSPs and picture parameter set RBSPs and their activation</w:t>
      </w:r>
      <w:bookmarkEnd w:id="53"/>
    </w:p>
    <w:p w:rsidR="00A74CA5" w:rsidRPr="005271CA" w:rsidRDefault="00A74CA5" w:rsidP="00A74CA5">
      <w:pPr>
        <w:pStyle w:val="Note1CharCharCharCharCharChar"/>
        <w:numPr>
          <w:ilvl w:val="12"/>
          <w:numId w:val="0"/>
        </w:numPr>
        <w:spacing w:before="136"/>
        <w:ind w:left="284"/>
      </w:pPr>
      <w:r w:rsidRPr="005271CA">
        <w:t>NOTE 1 – The sequence and picture parameter set mechanism decouples the transmission of infrequently changing information from the transmission of coded macroblock data. Sequence and picture parameter sets may, in some applications, be conveyed "out-of-band" using a reliable transport mechanism.</w:t>
      </w:r>
    </w:p>
    <w:p w:rsidR="00A74CA5" w:rsidRPr="005271CA" w:rsidRDefault="00A74CA5" w:rsidP="00A74CA5">
      <w:pPr>
        <w:numPr>
          <w:ilvl w:val="12"/>
          <w:numId w:val="0"/>
        </w:numPr>
      </w:pPr>
      <w:r w:rsidRPr="005271CA">
        <w:t>A picture parameter set RBSP includes parameters that can be referred to by the coded slice NAL units of one or more texture view or depth view components of one or more coded pictures.</w:t>
      </w:r>
    </w:p>
    <w:p w:rsidR="00A74CA5" w:rsidRPr="005271CA" w:rsidRDefault="00A74CA5" w:rsidP="00A74CA5">
      <w:pPr>
        <w:numPr>
          <w:ilvl w:val="12"/>
          <w:numId w:val="0"/>
        </w:numPr>
      </w:pPr>
      <w:r w:rsidRPr="005271CA">
        <w:t>Each picture parameter set RBSP is initially considered not active at the start of the operation of the decoding process. At most one picture parameter set RBSP is considered as the active picture parameter set RBSP at any given moment during the operation of the decoding process, and when any particular picture parameter set RBSP becomes the active picture parameter set RBSP, the previously-active picture parameter set RBSP (if any) is deactivated.</w:t>
      </w:r>
    </w:p>
    <w:p w:rsidR="00A74CA5" w:rsidRPr="005271CA" w:rsidRDefault="00A74CA5" w:rsidP="00A74CA5">
      <w:pPr>
        <w:numPr>
          <w:ilvl w:val="12"/>
          <w:numId w:val="0"/>
        </w:numPr>
      </w:pPr>
      <w:r w:rsidRPr="005271CA">
        <w:t xml:space="preserve">In addition to the active picture parameter set RBSP, zero or more picture parameter set RBSPs may be specifically active for texture view components (with a particular value of VOIdx less than or equal to VOIdxMax) that belong to the target output views or that may be referred to through inter-view prediction in decoding texture view components belonging to the target output views. Such a picture parameter set RBSP is referred to as the active texture picture </w:t>
      </w:r>
      <w:r w:rsidRPr="005271CA">
        <w:lastRenderedPageBreak/>
        <w:t>parameter set RBSP for the particular value of VOIdx. The restrictions on active picture parameter set RBSPs also apply to active texture picture parameter set RBSPs for a particular value of VOIdx.</w:t>
      </w:r>
    </w:p>
    <w:p w:rsidR="00A74CA5" w:rsidRPr="005271CA" w:rsidRDefault="00A74CA5" w:rsidP="00A74CA5">
      <w:pPr>
        <w:numPr>
          <w:ilvl w:val="12"/>
          <w:numId w:val="0"/>
        </w:numPr>
      </w:pPr>
      <w:r w:rsidRPr="005271CA">
        <w:t>Furthermore, zero or more picture parameter set RBSPs may be specifically active for depth view components (with a particular value of VOIdx less than VOIdxMax) that belong to the target output views or that may be referred to through inter-view prediction in decoding depth view components belonging to the target output views. Such a picture parameter set RBSP is referred to as the active depth picture parameter set RBSP for the particular value of VOIdx. The restrictions on active picture parameter set RBSPs also apply to active depth picture parameter set RBSPs for a particular value of VOIdx less than VOIdxMax.</w:t>
      </w:r>
    </w:p>
    <w:p w:rsidR="00A74CA5" w:rsidRPr="005271CA" w:rsidRDefault="00A74CA5" w:rsidP="00A74CA5">
      <w:pPr>
        <w:numPr>
          <w:ilvl w:val="12"/>
          <w:numId w:val="0"/>
        </w:numPr>
      </w:pPr>
      <w:r w:rsidRPr="005271CA">
        <w:t>When a picture parameter set RBSP (with a particular value of pic_parameter_set_id) is not the active picture parameter set RBSP and it is referred to by a coded slice NAL unit belonging to a depth view component (i.e., with nal_unit_type equal to 21) and with VOIdx equal to VOIdxMax (using that value of pic_parameter_set_id), it is activated. This picture parameter set RBSP is called the active picture parameter set RBSP until it is deactivated when another picture parameter set RBSP becomes the active picture parameter set RBSP. A picture parameter set RBSP, with that particular value of pic_parameter_set_id, shall be available to the decoding process prior to its activation.</w:t>
      </w:r>
    </w:p>
    <w:p w:rsidR="00A74CA5" w:rsidRPr="005271CA" w:rsidRDefault="00A74CA5" w:rsidP="00A74CA5">
      <w:pPr>
        <w:numPr>
          <w:ilvl w:val="12"/>
          <w:numId w:val="0"/>
        </w:numPr>
      </w:pPr>
      <w:r w:rsidRPr="005271CA">
        <w:t>When a picture parameter set RBSP (with a particular value of pic_parameter_set_id) is not the active depth picture parameter set for a particular value of VOIdx less than VOIdxMax and it is referred to by a coded slice NAL unit belonging to a depth view component (i.e., with nal_unit_type equal to 21) and with the particular value of VOIdx (using that value of pic_parameter_set_id), it is activated for view components with the particular value of VOIdx. This picture parameter set RBSP is called the active depth picture parameter set RBSP for the particular value of VOIdx until it is deactivated when another picture parameter set RBSP becomes the active depth picture parameter set RBSP for the particular value of VOIdx. A picture parameter set RBSP, with that particular value of pic_parameter_set_id, shall be available to the decoding process prior to its activation.</w:t>
      </w:r>
    </w:p>
    <w:p w:rsidR="00A74CA5" w:rsidRPr="005271CA" w:rsidRDefault="00A74CA5" w:rsidP="00A74CA5">
      <w:pPr>
        <w:numPr>
          <w:ilvl w:val="12"/>
          <w:numId w:val="0"/>
        </w:numPr>
      </w:pPr>
      <w:r w:rsidRPr="005271CA">
        <w:t>When a picture parameter set RBSP (with a particular value of pic_parameter_set_id) is not the active texture picture parameter set for a particular value of VOIdx less than or equal to VOIdxMax and it is referred to by a coded slice NAL unit belonging to a texture view component (i.e., with nal_unit_type equal to 1, 5 or 20) and with the particular value of VOIdx (using that value of pic_parameter_set_id), it is activated for texture view components with the particular value of VOIdx. This picture parameter set RBSP is called the active texture picture parameter set RBSP for the particular value of VOIdx until it is deactivated when another picture parameter set RBSP becomes the active texture picture parameter set RBSP for the particular value of VOIdx. A picture parameter set RBSP, with that particular value of pic_parameter_set_id, shall be available to the decoding process prior to its activation.</w:t>
      </w:r>
    </w:p>
    <w:p w:rsidR="00A74CA5" w:rsidRPr="005271CA" w:rsidRDefault="00A74CA5" w:rsidP="00A74CA5">
      <w:pPr>
        <w:numPr>
          <w:ilvl w:val="12"/>
          <w:numId w:val="0"/>
        </w:numPr>
      </w:pPr>
      <w:r w:rsidRPr="005271CA">
        <w:t>Any picture parameter set NAL unit containing the value of pic_parameter_set_id for the active picture parameter set RBSP for a coded picture shall have the same content as that of the active picture parameter set RBSP for this coded picture unless it follows the last VCL NAL unit of this coded picture and precedes the first VCL NAL unit of another coded picture. Any picture parameter set NAL unit containing the value of pic_parameter_set_id for the active depth picture parameter set RBSP for a particular value of VOIdx less than VOIdxMax for a coded picture shall have the same content as that of the active view picture parameter set RBSP for the particular value of VOIdx for this coded picture unless it follows the last VCL NAL unit of this coded picture and precedes the first VCL NAL unit of another coded picture. Any picture parameter set NAL unit containing the value of pic_parameter_set_id for the active texture picture parameter set RBSP for a particular value of VOIdx for a coded picture shall have the same content as that of the active texture picture parameter set RBSP for the particular value of VOIdx for this coded picture unless it follows the last VCL NAL unit of this coded picture and precedes the first VCL NAL unit of another coded picture.</w:t>
      </w:r>
    </w:p>
    <w:p w:rsidR="00A74CA5" w:rsidRPr="005271CA" w:rsidRDefault="00A74CA5" w:rsidP="00A74CA5">
      <w:pPr>
        <w:numPr>
          <w:ilvl w:val="12"/>
          <w:numId w:val="0"/>
        </w:numPr>
      </w:pPr>
      <w:r w:rsidRPr="005271CA">
        <w:t xml:space="preserve">A </w:t>
      </w:r>
      <w:r>
        <w:t>MVCD</w:t>
      </w:r>
      <w:r w:rsidRPr="005271CA">
        <w:t xml:space="preserve"> sequence parameter set RBSP includes parameters that can be referred to by one or more picture parameter set RBSPs or one or more buffering period SEI messages.</w:t>
      </w:r>
    </w:p>
    <w:p w:rsidR="00A74CA5" w:rsidRPr="005271CA" w:rsidRDefault="00A74CA5" w:rsidP="00A74CA5">
      <w:pPr>
        <w:numPr>
          <w:ilvl w:val="12"/>
          <w:numId w:val="0"/>
        </w:numPr>
      </w:pPr>
      <w:r w:rsidRPr="005271CA">
        <w:t xml:space="preserve">Each </w:t>
      </w:r>
      <w:r>
        <w:t>MVCD</w:t>
      </w:r>
      <w:r w:rsidRPr="005271CA">
        <w:t xml:space="preserve"> sequence parameter set RBSP is initially considered not active at the start of the operation of the decoding process. At most one </w:t>
      </w:r>
      <w:r>
        <w:t>MVCD</w:t>
      </w:r>
      <w:r w:rsidRPr="005271CA">
        <w:t xml:space="preserve"> sequence parameter set RBSP is considered as the active </w:t>
      </w:r>
      <w:r>
        <w:t>MVCD</w:t>
      </w:r>
      <w:r w:rsidRPr="005271CA">
        <w:t xml:space="preserve"> sequence parameter set RBSP at any given moment during the operation of the decoding process, and when any particular </w:t>
      </w:r>
      <w:r>
        <w:t>MVCD</w:t>
      </w:r>
      <w:r w:rsidRPr="005271CA">
        <w:t xml:space="preserve"> sequence parameter set RBSP becomes the active </w:t>
      </w:r>
      <w:r>
        <w:t>MVCD</w:t>
      </w:r>
      <w:r w:rsidRPr="005271CA">
        <w:t xml:space="preserve"> sequence parameter set RBSP, the previously-active </w:t>
      </w:r>
      <w:r>
        <w:t>MVCD</w:t>
      </w:r>
      <w:r w:rsidRPr="005271CA">
        <w:t xml:space="preserve"> sequence parameter set RBSP (if any) is deactivated.</w:t>
      </w:r>
    </w:p>
    <w:p w:rsidR="00A74CA5" w:rsidRPr="005271CA" w:rsidRDefault="00A74CA5" w:rsidP="00A74CA5">
      <w:pPr>
        <w:numPr>
          <w:ilvl w:val="12"/>
          <w:numId w:val="0"/>
        </w:numPr>
      </w:pPr>
      <w:r w:rsidRPr="005271CA">
        <w:t xml:space="preserve">In addition to the active </w:t>
      </w:r>
      <w:r>
        <w:t>MVCD</w:t>
      </w:r>
      <w:r w:rsidRPr="005271CA">
        <w:t xml:space="preserve"> sequence parameter set RBSP, zero or more </w:t>
      </w:r>
      <w:r>
        <w:t>MVCD</w:t>
      </w:r>
      <w:r w:rsidRPr="005271CA">
        <w:t xml:space="preserve"> sequence parameter set RBSPs may be specifically active for view components (with a particular value of VOIdx less than VOIdxMax) that belong to the target output views or that may be referred to through inter-view prediction in decoding view components belonging to the target output views. Such a </w:t>
      </w:r>
      <w:r>
        <w:t>MVCD</w:t>
      </w:r>
      <w:r w:rsidRPr="005271CA">
        <w:t xml:space="preserve"> sequence parameter set RBSP is referred to as the active view </w:t>
      </w:r>
      <w:r>
        <w:t>MVCD</w:t>
      </w:r>
      <w:r w:rsidRPr="005271CA">
        <w:t xml:space="preserve"> sequence parameter set RBSP for the particular value of VOIdx. The restrictions on active </w:t>
      </w:r>
      <w:r>
        <w:t>MVCD</w:t>
      </w:r>
      <w:r w:rsidRPr="005271CA">
        <w:t xml:space="preserve"> sequence parameter set RBSPs also apply to active view </w:t>
      </w:r>
      <w:r>
        <w:t>MVCD</w:t>
      </w:r>
      <w:r w:rsidRPr="005271CA">
        <w:t xml:space="preserve"> sequence parameter set RBSPs for a particular value of VOIdx less than VOIdxMax.</w:t>
      </w:r>
    </w:p>
    <w:p w:rsidR="00A74CA5" w:rsidRPr="005271CA" w:rsidRDefault="00A74CA5" w:rsidP="00A74CA5">
      <w:pPr>
        <w:numPr>
          <w:ilvl w:val="12"/>
          <w:numId w:val="0"/>
        </w:numPr>
      </w:pPr>
      <w:r w:rsidRPr="005271CA">
        <w:t xml:space="preserve">Furthermore, zero or more </w:t>
      </w:r>
      <w:r>
        <w:t>MVCD</w:t>
      </w:r>
      <w:r w:rsidRPr="005271CA">
        <w:t xml:space="preserve"> sequence parameter set RBSPs may be specifically active for texture view components (with a particular value of VOIdx less than or equal to VOIdxMax) that belong to the target output views or that may be referred to through inter-view prediction in decoding texture view components belonging to the target output views. Such a </w:t>
      </w:r>
      <w:r>
        <w:t>MVCD</w:t>
      </w:r>
      <w:r w:rsidRPr="005271CA">
        <w:t xml:space="preserve"> sequence parameter set RBSP is referred to as the active texture </w:t>
      </w:r>
      <w:r>
        <w:t>MVCD</w:t>
      </w:r>
      <w:r w:rsidRPr="005271CA">
        <w:t xml:space="preserve"> sequence parameter set </w:t>
      </w:r>
      <w:r w:rsidRPr="005271CA">
        <w:lastRenderedPageBreak/>
        <w:t xml:space="preserve">RBSP for the particular value of VOIdx. The restrictions on active </w:t>
      </w:r>
      <w:r>
        <w:t>MVCD</w:t>
      </w:r>
      <w:r w:rsidRPr="005271CA">
        <w:t xml:space="preserve"> sequence parameter set RBSPs also apply to active texture </w:t>
      </w:r>
      <w:r>
        <w:t>MVCD</w:t>
      </w:r>
      <w:r w:rsidRPr="005271CA">
        <w:t xml:space="preserve"> sequence parameter set RBSPs for a particular value of VOIdx.</w:t>
      </w:r>
    </w:p>
    <w:p w:rsidR="00A74CA5" w:rsidRPr="005271CA" w:rsidRDefault="00A74CA5" w:rsidP="00A74CA5">
      <w:pPr>
        <w:numPr>
          <w:ilvl w:val="12"/>
          <w:numId w:val="0"/>
        </w:numPr>
      </w:pPr>
      <w:r w:rsidRPr="005271CA">
        <w:t>For the following specification, the activating buffering period SEI message is specified as follows.</w:t>
      </w:r>
    </w:p>
    <w:p w:rsidR="00A74CA5" w:rsidRPr="005271CA" w:rsidRDefault="00A74CA5" w:rsidP="00A74CA5">
      <w:pPr>
        <w:ind w:left="400" w:hanging="397"/>
      </w:pPr>
      <w:r w:rsidRPr="005271CA">
        <w:t>–</w:t>
      </w:r>
      <w:r w:rsidRPr="005271CA">
        <w:tab/>
        <w:t xml:space="preserve">If VOIdxMax is equal to VOIdxMin and the access unit contains a buffering period SEI message not included in an MVC scalable nesting SEI message and not included in a </w:t>
      </w:r>
      <w:r>
        <w:t>MVCD</w:t>
      </w:r>
      <w:r w:rsidRPr="005271CA">
        <w:t xml:space="preserve"> scalable nesting SEI message, this buffering period SEI message is the activating buffering period SEI message.</w:t>
      </w:r>
    </w:p>
    <w:p w:rsidR="00A74CA5" w:rsidRPr="005271CA" w:rsidRDefault="00A74CA5" w:rsidP="00A74CA5">
      <w:pPr>
        <w:ind w:left="400" w:hanging="397"/>
      </w:pPr>
      <w:r w:rsidRPr="005271CA">
        <w:t>–</w:t>
      </w:r>
      <w:r w:rsidRPr="005271CA">
        <w:tab/>
        <w:t xml:space="preserve">Otherwise if VOIdxMax is not equal to VOIdxMin and the access unit contains a buffering period SEI message included in a </w:t>
      </w:r>
      <w:r>
        <w:t>MVCD</w:t>
      </w:r>
      <w:r w:rsidRPr="005271CA">
        <w:t xml:space="preserve"> scalable nesting SEI message and associated with the operation point being decoded, this buffering period SEI message is the activating buffering period SEI message.</w:t>
      </w:r>
    </w:p>
    <w:p w:rsidR="00A74CA5" w:rsidRPr="005271CA" w:rsidRDefault="00A74CA5" w:rsidP="00A74CA5">
      <w:pPr>
        <w:ind w:left="400" w:hanging="397"/>
      </w:pPr>
      <w:r w:rsidRPr="005271CA">
        <w:t>–</w:t>
      </w:r>
      <w:r w:rsidRPr="005271CA">
        <w:tab/>
        <w:t>Otherwise, the access unit does not contain an activating buffering period SEI message.</w:t>
      </w:r>
    </w:p>
    <w:p w:rsidR="00A74CA5" w:rsidRPr="005271CA" w:rsidRDefault="00A74CA5" w:rsidP="00A74CA5">
      <w:pPr>
        <w:numPr>
          <w:ilvl w:val="12"/>
          <w:numId w:val="0"/>
        </w:numPr>
      </w:pPr>
      <w:r w:rsidRPr="005271CA">
        <w:t xml:space="preserve">When a sequence parameter set RBSP (nal_unit_type is equal to 7) with a particular value of seq_parameter_set_id is not already the active </w:t>
      </w:r>
      <w:r>
        <w:t>MVCD</w:t>
      </w:r>
      <w:r w:rsidRPr="005271CA">
        <w:t xml:space="preserve"> sequence parameter set RBSP and it is referred to by activation of a picture parameter set RBSP (using that value of seq_parameter_set_id) and the picture parameter set RBSP is activated by a coded slice NAL unit with nal_unit_type equal to 1 or 5 (the picture parameter set RBSP becomes the active picture parameter set RBSP and VOIdxMax is equal to VOIdxMin and there is no depth view component in any access unit) and the access unit does not contain an activating buffering period SEI message, it is activated. This sequence parameter set RBSP is called the active </w:t>
      </w:r>
      <w:r>
        <w:t>MVCD</w:t>
      </w:r>
      <w:r w:rsidRPr="005271CA">
        <w:t xml:space="preserve"> sequence parameter set RBSP until it is deactivated when another </w:t>
      </w:r>
      <w:r>
        <w:t>MVCD</w:t>
      </w:r>
      <w:r w:rsidRPr="005271CA">
        <w:t xml:space="preserve"> sequence parameter set RBSP becomes the active </w:t>
      </w:r>
      <w:r>
        <w:t>MVCD</w:t>
      </w:r>
      <w:r w:rsidRPr="005271CA">
        <w:t xml:space="preserve"> sequence parameter set RBSP. A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sequence parameter set RBSP (nal_unit_type is equal to 7) with a particular value of seq_parameter_set_id is not already the active </w:t>
      </w:r>
      <w:r>
        <w:t>MVCD</w:t>
      </w:r>
      <w:r w:rsidRPr="005271CA">
        <w:t xml:space="preserve"> sequence parameter set RBSP and it is referred to by an activating buffering period SEI message (using that value of seq_parameter_set_id) that is not included in a </w:t>
      </w:r>
      <w:r>
        <w:t>MVCD</w:t>
      </w:r>
      <w:r w:rsidRPr="005271CA">
        <w:t xml:space="preserve"> scalable nesting SEI message and VOIdxMax is equal to VOIdxMin and there is no depth view component in the access unit, it is activated. This sequence parameter set RBSP is called the active </w:t>
      </w:r>
      <w:r>
        <w:t>MVCD</w:t>
      </w:r>
      <w:r w:rsidRPr="005271CA">
        <w:t xml:space="preserve"> sequence parameter set RBSP until it is deactivated when another </w:t>
      </w:r>
      <w:r>
        <w:t>MVCD</w:t>
      </w:r>
      <w:r w:rsidRPr="005271CA">
        <w:t xml:space="preserve"> sequence parameter set RBSP becomes the active </w:t>
      </w:r>
      <w:r>
        <w:t>MVCD</w:t>
      </w:r>
      <w:r w:rsidRPr="005271CA">
        <w:t xml:space="preserve"> sequence parameter set RBSP. A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subset sequence parameter set RBSP (nal_unit_type is equal to 15) with a particular value of seq_parameter_set_id is not already the active </w:t>
      </w:r>
      <w:r>
        <w:t>MVCD</w:t>
      </w:r>
      <w:r w:rsidRPr="005271CA">
        <w:t xml:space="preserve"> sequence parameter set RBSP and it is referred to by activation of a picture parameter set RBSP (using that value of seq_parameter_set_id) and the picture parameter set RBSP is activated by a coded slice depth extension NAL unit with nal_unit_type equal to 21 and with VOIdx equal to VOIdxMax (the picture parameter set RBSP becomes the active picture parameter set RBSP) and the access unit does not contain an activating buffering period SEI message, it is activated. This subset sequence parameter set RBSP is called the active </w:t>
      </w:r>
      <w:r>
        <w:t>MVCD</w:t>
      </w:r>
      <w:r w:rsidRPr="005271CA">
        <w:t xml:space="preserve"> sequence parameter set RBSP until it is deactivated when another </w:t>
      </w:r>
      <w:r>
        <w:t>MVCD</w:t>
      </w:r>
      <w:r w:rsidRPr="005271CA">
        <w:t xml:space="preserve"> sequence parameter set RBSP becomes the active </w:t>
      </w:r>
      <w:r>
        <w:t>MVCD</w:t>
      </w:r>
      <w:r w:rsidRPr="005271CA">
        <w:t xml:space="preserve"> sequence parameter set RBSP. A subset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subset sequence parameter set RBSP (nal_unit_type is equal to 15) with a particular value of seq_parameter_set_id is not already the active </w:t>
      </w:r>
      <w:r>
        <w:t>MVCD</w:t>
      </w:r>
      <w:r w:rsidRPr="005271CA">
        <w:t xml:space="preserve"> sequence parameter set RBSP and it is referred to by an activating buffering period SEI message (using that value of seq_parameter_set_id) that is included in a </w:t>
      </w:r>
      <w:r>
        <w:t>MVCD</w:t>
      </w:r>
      <w:r w:rsidRPr="005271CA">
        <w:t xml:space="preserve"> scalable nesting SEI message, it is activated. This subset sequence parameter set RBSP is called the active </w:t>
      </w:r>
      <w:r>
        <w:t>MVCD</w:t>
      </w:r>
      <w:r w:rsidRPr="005271CA">
        <w:t xml:space="preserve"> sequence parameter set RBSP until it is deactivated when another </w:t>
      </w:r>
      <w:r>
        <w:t>MVCD</w:t>
      </w:r>
      <w:r w:rsidRPr="005271CA">
        <w:t xml:space="preserve"> sequence parameter set RBSP becomes the active </w:t>
      </w:r>
      <w:r>
        <w:t>MVCD</w:t>
      </w:r>
      <w:r w:rsidRPr="005271CA">
        <w:t xml:space="preserve"> sequence parameter set RBSP. A subset sequence parameter set RBSP, with that particular value of seq_parameter_set_id, shall be available to the decoding process prior to its activation.</w:t>
      </w:r>
    </w:p>
    <w:p w:rsidR="00A74CA5" w:rsidRPr="005271CA" w:rsidRDefault="00A74CA5" w:rsidP="00A74CA5">
      <w:pPr>
        <w:pStyle w:val="Note1"/>
        <w:spacing w:before="136"/>
        <w:ind w:left="288"/>
      </w:pPr>
      <w:r w:rsidRPr="005271CA">
        <w:t xml:space="preserve">NOTE 2 – The active </w:t>
      </w:r>
      <w:r>
        <w:t>MVCD</w:t>
      </w:r>
      <w:r w:rsidRPr="005271CA">
        <w:t xml:space="preserve"> sequence parameter set RBSP is either a sequence parameter set RBSP or a subset sequence parameter set RBSP. Sequence parameter set RBSPs are activated by coded slice NAL units with nal_unit_type equal to 1 or 5 or buffering period SEI messages that are not included in an MVC scalable nesting SEI message or a </w:t>
      </w:r>
      <w:r>
        <w:t>MVCD</w:t>
      </w:r>
      <w:r w:rsidRPr="005271CA">
        <w:t xml:space="preserve"> scalable nesting SEI message. Subset sequence parameter sets are activated by coded slice depth extension NAL units (nal_unit_type equal to 21) or buffering period SEI messages that are included in a </w:t>
      </w:r>
      <w:r>
        <w:t>MVCD</w:t>
      </w:r>
      <w:r w:rsidRPr="005271CA">
        <w:t xml:space="preserve"> scalable nesting SEI message. A sequence parameter set RBSP and a subset sequence parameter set RBSP may have the same value of seq_parameter_set_id.</w:t>
      </w:r>
    </w:p>
    <w:p w:rsidR="00A74CA5" w:rsidRPr="005271CA" w:rsidRDefault="00A74CA5" w:rsidP="00A74CA5">
      <w:pPr>
        <w:numPr>
          <w:ilvl w:val="12"/>
          <w:numId w:val="0"/>
        </w:numPr>
      </w:pPr>
      <w:r w:rsidRPr="005271CA">
        <w:t>For the following specification, the activating texture buffering period SEI message for a particular value of VOIdx is specified as follows.</w:t>
      </w:r>
    </w:p>
    <w:p w:rsidR="00A74CA5" w:rsidRPr="005271CA" w:rsidRDefault="00A74CA5" w:rsidP="00A74CA5">
      <w:pPr>
        <w:ind w:left="400" w:hanging="397"/>
      </w:pPr>
      <w:r w:rsidRPr="005271CA">
        <w:t>–</w:t>
      </w:r>
      <w:r w:rsidRPr="005271CA">
        <w:tab/>
        <w:t>If the access unit contains one or more than one buffering period SEI message included in an MVC scalable nesting SEI message and associated with an operation point for which the greatest VOIdx in the associated bitstream subset is equal to the particular value of VOIdx, the first of these buffering period SEI messages, in decoding order, is the activating texture buffering period SEI message for the particular value of VOIdx.</w:t>
      </w:r>
    </w:p>
    <w:p w:rsidR="00A74CA5" w:rsidRPr="005271CA" w:rsidRDefault="00A74CA5" w:rsidP="00A74CA5">
      <w:pPr>
        <w:ind w:left="400" w:hanging="397"/>
      </w:pPr>
      <w:r w:rsidRPr="005271CA">
        <w:lastRenderedPageBreak/>
        <w:t>–</w:t>
      </w:r>
      <w:r w:rsidRPr="005271CA">
        <w:tab/>
        <w:t xml:space="preserve">Otherwise, if the access unit contains a buffering period SEI message not included in an MVC scalable nesting SEI message or a </w:t>
      </w:r>
      <w:r>
        <w:t>MVCD</w:t>
      </w:r>
      <w:r w:rsidRPr="005271CA">
        <w:t xml:space="preserve"> scalable nesting SEI message, this buffering period SEI message is the activating texture buffering period SEI message for the particular value of VOIdx equal to VOIdxMin.</w:t>
      </w:r>
    </w:p>
    <w:p w:rsidR="00A74CA5" w:rsidRPr="005271CA" w:rsidRDefault="00A74CA5" w:rsidP="00A74CA5">
      <w:pPr>
        <w:ind w:left="400" w:hanging="397"/>
      </w:pPr>
      <w:r w:rsidRPr="005271CA">
        <w:t>–</w:t>
      </w:r>
      <w:r w:rsidRPr="005271CA">
        <w:tab/>
        <w:t>Otherwise, the access unit does not contain an activating texture buffering period SEI message for the particular value of VOIdx.</w:t>
      </w:r>
    </w:p>
    <w:p w:rsidR="00A74CA5" w:rsidRPr="005271CA" w:rsidRDefault="00A74CA5" w:rsidP="00A74CA5">
      <w:pPr>
        <w:numPr>
          <w:ilvl w:val="12"/>
          <w:numId w:val="0"/>
        </w:numPr>
      </w:pPr>
      <w:r w:rsidRPr="005271CA">
        <w:t xml:space="preserve">When a sequence parameter set RBSP (nal_unit_type is equal to 7) with a particular value of seq_parameter_set_id is not already the active texture </w:t>
      </w:r>
      <w:r>
        <w:t>MVCD</w:t>
      </w:r>
      <w:r w:rsidRPr="005271CA">
        <w:t xml:space="preserve"> sequence parameter set RBSP for VOIdx equal to VOIdxMin and it is referred to by activation of a picture parameter set RBSP (using that value of seq_parameter_set_id) and the picture parameter set RBSP is activated by a coded slice NAL unit with nal_unit_type equal to 1 or 5 (the picture parameter set RBSP becomes the active texture picture parameter set RBSP for VOIdx equal to VOIdxMin), it is activated for texture view components with VOIdx equal to VOIdxMin. This sequence parameter set RBSP is called the active texture </w:t>
      </w:r>
      <w:r>
        <w:t>MVCD</w:t>
      </w:r>
      <w:r w:rsidRPr="005271CA">
        <w:t xml:space="preserve"> sequence parameter set RBSP for VOIdx equal to VOIdxMin until it is deactivated when another </w:t>
      </w:r>
      <w:r>
        <w:t>MVCD</w:t>
      </w:r>
      <w:r w:rsidRPr="005271CA">
        <w:t xml:space="preserve"> sequence parameter set RBSP becomes the active texture </w:t>
      </w:r>
      <w:r>
        <w:t>MVCD</w:t>
      </w:r>
      <w:r w:rsidRPr="005271CA">
        <w:t xml:space="preserve"> sequence parameter set RBSP for VOIdx equal to VOIdxMin. A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sequence parameter set RBSP (nal_unit_type is equal to 7) with a particular value of seq_parameter_set_id is not already the active texture </w:t>
      </w:r>
      <w:r>
        <w:t>MVCD</w:t>
      </w:r>
      <w:r w:rsidRPr="005271CA">
        <w:t xml:space="preserve"> sequence parameter set RBSP for VOIdx equal to VOIdxMin and it is referred to by an activating texture buffering period SEI message (using that value of seq_parameter_set_id) that is not included in an MVC scalable nesting SEI message or a </w:t>
      </w:r>
      <w:r>
        <w:t>MVCD</w:t>
      </w:r>
      <w:r w:rsidRPr="005271CA">
        <w:t xml:space="preserve"> scalable nesting SEI message, the sequence parameter set RBSP is activated for texture view components with VOIdx equal to VOIdxMin. This sequence parameter set RBSP is called the active texture </w:t>
      </w:r>
      <w:r>
        <w:t>MVCD</w:t>
      </w:r>
      <w:r w:rsidRPr="005271CA">
        <w:t xml:space="preserve"> sequence parameter set RBSP for VOIdx equal to VOIdxMin until it is deactivated when another </w:t>
      </w:r>
      <w:r>
        <w:t>MVCD</w:t>
      </w:r>
      <w:r w:rsidRPr="005271CA">
        <w:t xml:space="preserve"> sequence parameter set RBSP becomes the active texture </w:t>
      </w:r>
      <w:r>
        <w:t>MVCD</w:t>
      </w:r>
      <w:r w:rsidRPr="005271CA">
        <w:t xml:space="preserve"> sequence parameter set RBSP for VOIdx equal to. A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subset sequence parameter set RBSP (nal_unit_type is equal to 15) with a particular value of seq_parameter_set_id is not already the active texture </w:t>
      </w:r>
      <w:r>
        <w:t>MVCD</w:t>
      </w:r>
      <w:r w:rsidRPr="005271CA">
        <w:t xml:space="preserve"> sequence parameter set RBSP for a particular value of VOIdx less than or equal to VOIdxMax and it is referred to by activation of a picture parameter set RBSP (using that value of seq_parameter_set_id) and the picture parameter set RBSP is activated by a coded slice MVC extension NAL unit (nal_unit_type equal to 20) with the particular value of VOIdx (the picture parameter set RBSP becomes the active texture picture parameter set RBSP for the particular value of VOIdx), it is activated for texture view components with the particular value of VOIdx. This subset sequence parameter set RBSP is called the active texture </w:t>
      </w:r>
      <w:r>
        <w:t>MVCD</w:t>
      </w:r>
      <w:r w:rsidRPr="005271CA">
        <w:t xml:space="preserve"> sequence parameter set RBSP for the particular value of VOIdx until it is deactivated when another </w:t>
      </w:r>
      <w:r>
        <w:t>MVCD</w:t>
      </w:r>
      <w:r w:rsidRPr="005271CA">
        <w:t xml:space="preserve"> sequence parameter set RBSP becomes the active texture </w:t>
      </w:r>
      <w:r>
        <w:t>MVCD</w:t>
      </w:r>
      <w:r w:rsidRPr="005271CA">
        <w:t xml:space="preserve"> sequence parameter set RBSP for the particular value of VOIdx. A subset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subset sequence parameter set RBSP (nal_unit_type is equal to 15) with a particular value of seq_parameter_set_id is not already the active texture </w:t>
      </w:r>
      <w:r>
        <w:t>MVCD</w:t>
      </w:r>
      <w:r w:rsidRPr="005271CA">
        <w:t xml:space="preserve"> sequence parameter set RBSP for a particular value of VOIdx less than or equal to VOIdxMax and it is referred to by an activating texture buffering period SEI message (using that value of seq_parameter_set_id) that is included in an MVC scalable nesting SEI message and associated with the particular value of VOIdx, this subset sequence parameter set RBSP is activated for texture view components with the particular value of VOIdx. This subset sequence parameter set RBSP is called the active texture </w:t>
      </w:r>
      <w:r>
        <w:t>MVCD</w:t>
      </w:r>
      <w:r w:rsidRPr="005271CA">
        <w:t xml:space="preserve"> sequence parameter set RBSP for the particular value of VOIdx until it is deactivated when another </w:t>
      </w:r>
      <w:r>
        <w:t>MVCD</w:t>
      </w:r>
      <w:r w:rsidRPr="005271CA">
        <w:t xml:space="preserve"> sequence parameter set RBSP becomes the active texture </w:t>
      </w:r>
      <w:r>
        <w:t>MVCD</w:t>
      </w:r>
      <w:r w:rsidRPr="005271CA">
        <w:t xml:space="preserve"> sequence parameter set RBSP for the particular value of VOIdx. A subset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For the following specification, the activating view buffering period SEI message for a particular value of VOIdx is specified as follows.</w:t>
      </w:r>
    </w:p>
    <w:p w:rsidR="00A74CA5" w:rsidRPr="005271CA" w:rsidRDefault="00A74CA5" w:rsidP="00A74CA5">
      <w:pPr>
        <w:ind w:left="400" w:hanging="397"/>
      </w:pPr>
      <w:r w:rsidRPr="005271CA">
        <w:t>–</w:t>
      </w:r>
      <w:r w:rsidRPr="005271CA">
        <w:tab/>
        <w:t xml:space="preserve">If the access unit contains one or more than one buffering period SEI message included in a </w:t>
      </w:r>
      <w:r>
        <w:t>MVCD</w:t>
      </w:r>
      <w:r w:rsidRPr="005271CA">
        <w:t xml:space="preserve"> scalable nesting SEI message and associated with an operation point for which the greatest VOIdx in the associated bitstream subset is equal to the particular value of VOIdx, the first of these buffering period SEI messages, in decoding order, is the activating view buffering period SEI message for the particular value of VOIdx.</w:t>
      </w:r>
    </w:p>
    <w:p w:rsidR="00A74CA5" w:rsidRPr="005271CA" w:rsidRDefault="00A74CA5" w:rsidP="00A74CA5">
      <w:pPr>
        <w:ind w:left="400" w:hanging="397"/>
      </w:pPr>
      <w:r w:rsidRPr="005271CA">
        <w:t>–</w:t>
      </w:r>
      <w:r w:rsidRPr="005271CA">
        <w:tab/>
        <w:t>Otherwise, the access unit does not contain an activating view buffering period SEI message for the particular value of VOIdx.</w:t>
      </w:r>
    </w:p>
    <w:p w:rsidR="00A74CA5" w:rsidRPr="005271CA" w:rsidRDefault="00A74CA5" w:rsidP="00A74CA5">
      <w:pPr>
        <w:numPr>
          <w:ilvl w:val="12"/>
          <w:numId w:val="0"/>
        </w:numPr>
      </w:pPr>
      <w:r w:rsidRPr="005271CA">
        <w:t xml:space="preserve">When a subset sequence parameter set RBSP (nal_unit_type is equal to 15) with a particular value of seq_parameter_set_id is not already the active view </w:t>
      </w:r>
      <w:r>
        <w:t>MVCD</w:t>
      </w:r>
      <w:r w:rsidRPr="005271CA">
        <w:t xml:space="preserve"> sequence parameter set RBSP for a particular value of VOIdx less than VOIdxMax and it is referred to by activation of a picture parameter set RBSP (using that value of seq_parameter_set_id) and the picture parameter set RBSP is activated by a coded slice NAL unit with nal_unit_type equal to 21 and with the particular value of VOIdx (the picture parameter set RBSP becomes the active view picture </w:t>
      </w:r>
      <w:r w:rsidRPr="005271CA">
        <w:lastRenderedPageBreak/>
        <w:t xml:space="preserve">parameter set RBSP for the particular value of VOIdx), it is activated for view components with the particular value of VOIdx. This subset sequence parameter set RBSP is called the active view </w:t>
      </w:r>
      <w:r>
        <w:t>MVCD</w:t>
      </w:r>
      <w:r w:rsidRPr="005271CA">
        <w:t xml:space="preserve"> sequence parameter set RBSP for the particular value of VOIdx until it is deactivated when another </w:t>
      </w:r>
      <w:r>
        <w:t>MVCD</w:t>
      </w:r>
      <w:r w:rsidRPr="005271CA">
        <w:t xml:space="preserve"> sequence parameter set RBSP becomes the active view </w:t>
      </w:r>
      <w:r>
        <w:t>MVCD</w:t>
      </w:r>
      <w:r w:rsidRPr="005271CA">
        <w:t xml:space="preserve"> sequence parameter set RBSP for the particular value of VOIdx or when decoding an access unit with VOIdxMax less than or equal to the particular value of VOIdx. A subset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When a subset sequence parameter set RBSP (nal_unit_type is equal to 15) with a particular value of seq_parameter_set_id is not already the active view </w:t>
      </w:r>
      <w:r>
        <w:t>MVCD</w:t>
      </w:r>
      <w:r w:rsidRPr="005271CA">
        <w:t xml:space="preserve"> sequence parameter set RBSP for a particular value of VOIdx less than VOIdxMax and it is referred to by an activating view buffering period SEI message (using that value of seq_parameter_set_id) that is included in a </w:t>
      </w:r>
      <w:r>
        <w:t>MVCD</w:t>
      </w:r>
      <w:r w:rsidRPr="005271CA">
        <w:t xml:space="preserve"> scalable nesting SEI message and associated with the particular value of VOIdx, this subset sequence parameter set RBSP is activated for view components with the particular value of VOIdx. This subset sequence parameter set RBSP is called the active view </w:t>
      </w:r>
      <w:r>
        <w:t>MVCD</w:t>
      </w:r>
      <w:r w:rsidRPr="005271CA">
        <w:t xml:space="preserve"> sequence parameter set RBSP for the particular value of VOIdx until it is deactivated when another </w:t>
      </w:r>
      <w:r>
        <w:t>MVCD</w:t>
      </w:r>
      <w:r w:rsidRPr="005271CA">
        <w:t xml:space="preserve"> sequence parameter set RBSP becomes the active view </w:t>
      </w:r>
      <w:r>
        <w:t>MVCD</w:t>
      </w:r>
      <w:r w:rsidRPr="005271CA">
        <w:t xml:space="preserve"> sequence parameter set RBSP for the particular value of VOIdx or when decoding an access unit with VOIdxMax less than or equal to the particular value of VOIdx. A subset sequence parameter set RBSP, with that particular value of seq_parameter_set_id, shall be available to the decoding process prior to its activation.</w:t>
      </w:r>
    </w:p>
    <w:p w:rsidR="00A74CA5" w:rsidRPr="005271CA" w:rsidRDefault="00A74CA5" w:rsidP="00A74CA5">
      <w:pPr>
        <w:numPr>
          <w:ilvl w:val="12"/>
          <w:numId w:val="0"/>
        </w:numPr>
      </w:pPr>
      <w:r w:rsidRPr="005271CA">
        <w:t xml:space="preserve">A </w:t>
      </w:r>
      <w:r>
        <w:t>MVCD</w:t>
      </w:r>
      <w:r w:rsidRPr="005271CA">
        <w:t xml:space="preserve"> sequence parameter set RBSP that includes a value of profile_idc not specified in Annex </w:t>
      </w:r>
      <w:r>
        <w:fldChar w:fldCharType="begin" w:fldLock="1"/>
      </w:r>
      <w:r>
        <w:instrText xml:space="preserve"> REF _Ref350899145 \n \h </w:instrText>
      </w:r>
      <w:r>
        <w:fldChar w:fldCharType="separate"/>
      </w:r>
      <w:r>
        <w:t>A</w:t>
      </w:r>
      <w:r>
        <w:fldChar w:fldCharType="end"/>
      </w:r>
      <w:r w:rsidRPr="005271CA">
        <w:t xml:space="preserve"> or Annex </w:t>
      </w:r>
      <w:r>
        <w:fldChar w:fldCharType="begin" w:fldLock="1"/>
      </w:r>
      <w:r>
        <w:instrText xml:space="preserve"> REF _Ref350899232 \n \h </w:instrText>
      </w:r>
      <w:r>
        <w:fldChar w:fldCharType="separate"/>
      </w:r>
      <w:r>
        <w:t>H</w:t>
      </w:r>
      <w:r>
        <w:fldChar w:fldCharType="end"/>
      </w:r>
      <w:r>
        <w:t xml:space="preserve"> or Annex </w:t>
      </w:r>
      <w:r>
        <w:fldChar w:fldCharType="begin" w:fldLock="1"/>
      </w:r>
      <w:r>
        <w:instrText xml:space="preserve"> REF _Ref350899295 \r \h </w:instrText>
      </w:r>
      <w:r>
        <w:fldChar w:fldCharType="separate"/>
      </w:r>
      <w:r>
        <w:t>I</w:t>
      </w:r>
      <w:r>
        <w:fldChar w:fldCharType="end"/>
      </w:r>
      <w:r w:rsidRPr="005271CA">
        <w:t xml:space="preserve"> shall not be referred to by activation of a picture parameter set RBSP as the active picture parameter set RBSP or as active view picture parameter set RBSP or as active texture picture parameter set RBSP (using that value of seq_parameter_set_id) or referred to by a buffering period SEI message (using that value of seq_parameter_set_id). A </w:t>
      </w:r>
      <w:r>
        <w:t>MVCD</w:t>
      </w:r>
      <w:r w:rsidRPr="005271CA">
        <w:t xml:space="preserve"> sequence parameter set RBSP including a value of profile_idc not specified in Annex </w:t>
      </w:r>
      <w:r>
        <w:fldChar w:fldCharType="begin" w:fldLock="1"/>
      </w:r>
      <w:r>
        <w:instrText xml:space="preserve"> REF _Ref350899169 \n \h </w:instrText>
      </w:r>
      <w:r>
        <w:fldChar w:fldCharType="separate"/>
      </w:r>
      <w:r>
        <w:t>A</w:t>
      </w:r>
      <w:r>
        <w:fldChar w:fldCharType="end"/>
      </w:r>
      <w:r w:rsidRPr="005271CA">
        <w:t xml:space="preserve"> or Annex </w:t>
      </w:r>
      <w:r>
        <w:fldChar w:fldCharType="begin" w:fldLock="1"/>
      </w:r>
      <w:r>
        <w:instrText xml:space="preserve"> REF _Ref350899244 \n \h </w:instrText>
      </w:r>
      <w:r>
        <w:fldChar w:fldCharType="separate"/>
      </w:r>
      <w:r>
        <w:t>H</w:t>
      </w:r>
      <w:r>
        <w:fldChar w:fldCharType="end"/>
      </w:r>
      <w:r w:rsidRPr="005271CA">
        <w:t xml:space="preserve"> or Annex</w:t>
      </w:r>
      <w:r>
        <w:t> </w:t>
      </w:r>
      <w:r>
        <w:fldChar w:fldCharType="begin" w:fldLock="1"/>
      </w:r>
      <w:r>
        <w:instrText xml:space="preserve"> REF _Ref350899295 \r \h </w:instrText>
      </w:r>
      <w:r>
        <w:fldChar w:fldCharType="separate"/>
      </w:r>
      <w:r>
        <w:t>I</w:t>
      </w:r>
      <w:r>
        <w:fldChar w:fldCharType="end"/>
      </w:r>
      <w:r w:rsidRPr="005271CA">
        <w:t xml:space="preserve"> is ignored in the decoding for profiles specified in Annex </w:t>
      </w:r>
      <w:r>
        <w:fldChar w:fldCharType="begin" w:fldLock="1"/>
      </w:r>
      <w:r>
        <w:instrText xml:space="preserve"> REF _Ref350899182 \n \h </w:instrText>
      </w:r>
      <w:r>
        <w:fldChar w:fldCharType="separate"/>
      </w:r>
      <w:r>
        <w:t>A</w:t>
      </w:r>
      <w:r>
        <w:fldChar w:fldCharType="end"/>
      </w:r>
      <w:r w:rsidRPr="005271CA">
        <w:t xml:space="preserve"> or Annex </w:t>
      </w:r>
      <w:r>
        <w:fldChar w:fldCharType="begin" w:fldLock="1"/>
      </w:r>
      <w:r>
        <w:instrText xml:space="preserve"> REF _Ref350899255 \n \h </w:instrText>
      </w:r>
      <w:r>
        <w:fldChar w:fldCharType="separate"/>
      </w:r>
      <w:r>
        <w:t>H</w:t>
      </w:r>
      <w:r>
        <w:fldChar w:fldCharType="end"/>
      </w:r>
      <w:r w:rsidRPr="005271CA">
        <w:t xml:space="preserve"> or Annex </w:t>
      </w:r>
      <w:r>
        <w:fldChar w:fldCharType="begin" w:fldLock="1"/>
      </w:r>
      <w:r>
        <w:instrText xml:space="preserve"> REF _Ref350899295 \n \h </w:instrText>
      </w:r>
      <w:r>
        <w:fldChar w:fldCharType="separate"/>
      </w:r>
      <w:r>
        <w:t>I</w:t>
      </w:r>
      <w:r>
        <w:fldChar w:fldCharType="end"/>
      </w:r>
      <w:r w:rsidRPr="005271CA">
        <w:t>.</w:t>
      </w:r>
    </w:p>
    <w:p w:rsidR="00A74CA5" w:rsidRPr="005271CA" w:rsidRDefault="00A74CA5" w:rsidP="00A74CA5">
      <w:pPr>
        <w:numPr>
          <w:ilvl w:val="12"/>
          <w:numId w:val="0"/>
        </w:numPr>
      </w:pPr>
      <w:r w:rsidRPr="005271CA">
        <w:t>It is a requirement of bitstream conformance that the following constraints are obeyed:</w:t>
      </w:r>
    </w:p>
    <w:p w:rsidR="00A74CA5" w:rsidRPr="005271CA" w:rsidRDefault="00A74CA5" w:rsidP="00A74CA5">
      <w:pPr>
        <w:ind w:left="400" w:hanging="397"/>
      </w:pPr>
      <w:r w:rsidRPr="005271CA">
        <w:t>–</w:t>
      </w:r>
      <w:r w:rsidRPr="005271CA">
        <w:tab/>
        <w:t>For each particular value of VOIdx, all coded slice NAL units (with nal_unit_type equal to 1, 5, 20, or 21) of a coded video sequence shall refer to the same value of seq_parameter_set_id (via the picture parameter set RBSP that is referred to by the value of pic_parameter_set_id).</w:t>
      </w:r>
    </w:p>
    <w:p w:rsidR="00A74CA5" w:rsidRPr="005271CA" w:rsidRDefault="00A74CA5" w:rsidP="00A74CA5">
      <w:pPr>
        <w:ind w:left="400" w:hanging="397"/>
      </w:pPr>
      <w:r w:rsidRPr="005271CA">
        <w:t>–</w:t>
      </w:r>
      <w:r w:rsidRPr="005271CA">
        <w:tab/>
        <w:t>The value of seq_parameter_set_id in a buffering period SEI message that is not included in an MVC scalable nesting SEI message shall be identical to the value of seq_parameter_set_id in the picture parameter set RBSP that is referred to by coded slice NAL units with nal_unit_type equal to 1 or 5 (via the value of pic_parameter_set_id) in the same access unit.</w:t>
      </w:r>
    </w:p>
    <w:p w:rsidR="00A74CA5" w:rsidRPr="005271CA" w:rsidRDefault="00A74CA5" w:rsidP="00A74CA5">
      <w:pPr>
        <w:ind w:left="400" w:hanging="397"/>
      </w:pPr>
      <w:r w:rsidRPr="005271CA">
        <w:t>–</w:t>
      </w:r>
      <w:r w:rsidRPr="005271CA">
        <w:tab/>
        <w:t>The value of seq_parameter_set_id in a buffering period SEI message that is included in an MVC scalable nesting SEI message and is associated with a particular value of VOIdx shall be identical to the value of seq_parameter_set_id in the picture parameter set RBSP that is referred to by coded slice NAL units with nal_unit_type equal to 1, 5 or 20 with the particular value of VOIdx (via the value of pic_parameter_set_id) in the same access unit.</w:t>
      </w:r>
    </w:p>
    <w:p w:rsidR="00A74CA5" w:rsidRPr="005271CA" w:rsidRDefault="00A74CA5" w:rsidP="00A74CA5">
      <w:pPr>
        <w:ind w:left="400" w:hanging="397"/>
      </w:pPr>
      <w:r w:rsidRPr="005271CA">
        <w:t>–</w:t>
      </w:r>
      <w:r w:rsidRPr="005271CA">
        <w:tab/>
        <w:t xml:space="preserve">The value of seq_parameter_set_id in a buffering period SEI message that is included in a </w:t>
      </w:r>
      <w:r>
        <w:t>MVCD</w:t>
      </w:r>
      <w:r w:rsidRPr="005271CA">
        <w:t xml:space="preserve"> scalable nesting SEI message and is associated with a particular value of VOIdx shall be identical to the value of seq_parameter_set_id in the picture parameter set RBSP that is referred to by coded slice NAL units with nal_unit_type equal to 21 with the particular value of VOIdx (via the value of pic_parameter_set_id) in the same access unit.</w:t>
      </w:r>
    </w:p>
    <w:p w:rsidR="00A74CA5" w:rsidRPr="005271CA" w:rsidRDefault="00A74CA5" w:rsidP="00A74CA5">
      <w:pPr>
        <w:numPr>
          <w:ilvl w:val="12"/>
          <w:numId w:val="0"/>
        </w:numPr>
      </w:pPr>
      <w:r w:rsidRPr="005271CA">
        <w:t xml:space="preserve">The active view </w:t>
      </w:r>
      <w:r>
        <w:t>MVCD</w:t>
      </w:r>
      <w:r w:rsidRPr="005271CA">
        <w:t xml:space="preserve"> sequence parameter set RBSPs for different values of VOIdx may be the same </w:t>
      </w:r>
      <w:r>
        <w:t>MVCD</w:t>
      </w:r>
      <w:r w:rsidRPr="005271CA">
        <w:t xml:space="preserve"> sequence parameter set RBSP. The active </w:t>
      </w:r>
      <w:r>
        <w:t>MVCD</w:t>
      </w:r>
      <w:r w:rsidRPr="005271CA">
        <w:t xml:space="preserve"> sequence parameter set RBSP and an active view </w:t>
      </w:r>
      <w:r>
        <w:t>MVCD</w:t>
      </w:r>
      <w:r w:rsidRPr="005271CA">
        <w:t xml:space="preserve"> sequence parameter set RBSP for a particular value of VOIdx may be the same </w:t>
      </w:r>
      <w:r>
        <w:t>MVCD</w:t>
      </w:r>
      <w:r w:rsidRPr="005271CA">
        <w:t xml:space="preserve"> sequence parameter set RBSP.</w:t>
      </w:r>
    </w:p>
    <w:p w:rsidR="00A74CA5" w:rsidRPr="005271CA" w:rsidRDefault="00A74CA5" w:rsidP="00A74CA5">
      <w:pPr>
        <w:numPr>
          <w:ilvl w:val="12"/>
          <w:numId w:val="0"/>
        </w:numPr>
      </w:pPr>
      <w:r w:rsidRPr="005271CA">
        <w:t xml:space="preserve">The active texture </w:t>
      </w:r>
      <w:r>
        <w:t>MVCD</w:t>
      </w:r>
      <w:r w:rsidRPr="005271CA">
        <w:t xml:space="preserve"> sequence parameter set RBSPs for different values of VOIdx may be the same </w:t>
      </w:r>
      <w:r>
        <w:t>MVCD</w:t>
      </w:r>
      <w:r w:rsidRPr="005271CA">
        <w:t xml:space="preserve"> sequence parameter set RBSP. The active </w:t>
      </w:r>
      <w:r>
        <w:t>MVCD</w:t>
      </w:r>
      <w:r w:rsidRPr="005271CA">
        <w:t xml:space="preserve"> sequence parameter set RBSP and an active texture </w:t>
      </w:r>
      <w:r>
        <w:t>MVCD</w:t>
      </w:r>
      <w:r w:rsidRPr="005271CA">
        <w:t xml:space="preserve"> sequence parameter set RBSP for a particular value of VOIdx may be the same </w:t>
      </w:r>
      <w:r>
        <w:t>MVCD</w:t>
      </w:r>
      <w:r w:rsidRPr="005271CA">
        <w:t xml:space="preserve"> sequence parameter set RBSP..</w:t>
      </w:r>
    </w:p>
    <w:p w:rsidR="00A74CA5" w:rsidRPr="005271CA" w:rsidRDefault="00A74CA5" w:rsidP="00A74CA5">
      <w:pPr>
        <w:numPr>
          <w:ilvl w:val="12"/>
          <w:numId w:val="0"/>
        </w:numPr>
      </w:pPr>
      <w:r w:rsidRPr="005271CA">
        <w:t xml:space="preserve">When the active </w:t>
      </w:r>
      <w:r>
        <w:t>MVCD</w:t>
      </w:r>
      <w:r w:rsidRPr="005271CA">
        <w:t xml:space="preserve"> sequence parameter set RBSP for a coded picture is a sequence parameter set RBSP, any sequence parameter set RBSP in the coded video sequence containing this coded picture and with the value of seq_parameter_set_id for the active </w:t>
      </w:r>
      <w:r>
        <w:t>MVCD</w:t>
      </w:r>
      <w:r w:rsidRPr="005271CA">
        <w:t xml:space="preserve"> sequence parameter set RBSP shall have the same content as that of the active </w:t>
      </w:r>
      <w:r>
        <w:t>MVCD</w:t>
      </w:r>
      <w:r w:rsidRPr="005271CA">
        <w:t xml:space="preserve"> sequence parameter set RBSP.</w:t>
      </w:r>
    </w:p>
    <w:p w:rsidR="00A74CA5" w:rsidRPr="005271CA" w:rsidRDefault="00A74CA5" w:rsidP="00A74CA5">
      <w:pPr>
        <w:numPr>
          <w:ilvl w:val="12"/>
          <w:numId w:val="0"/>
        </w:numPr>
      </w:pPr>
      <w:r w:rsidRPr="005271CA">
        <w:t xml:space="preserve">When the active </w:t>
      </w:r>
      <w:r>
        <w:t>MVCD</w:t>
      </w:r>
      <w:r w:rsidRPr="005271CA">
        <w:t xml:space="preserve"> sequence parameter set RBSP for a coded picture is a subset sequence parameter set RBSP, any subset sequence parameter set RBSP in the coded video sequence containing this coded picture and with the value of seq_parameter_set_id for the active </w:t>
      </w:r>
      <w:r>
        <w:t>MVCD</w:t>
      </w:r>
      <w:r w:rsidRPr="005271CA">
        <w:t xml:space="preserve"> sequence parameter set RBSP shall have the same content as that of the active </w:t>
      </w:r>
      <w:r>
        <w:t>MVCD</w:t>
      </w:r>
      <w:r w:rsidRPr="005271CA">
        <w:t xml:space="preserve"> sequence parameter set RBSP.</w:t>
      </w:r>
    </w:p>
    <w:p w:rsidR="00A74CA5" w:rsidRPr="005271CA" w:rsidRDefault="00A74CA5" w:rsidP="00A74CA5">
      <w:pPr>
        <w:keepNext/>
        <w:keepLines/>
        <w:numPr>
          <w:ilvl w:val="12"/>
          <w:numId w:val="0"/>
        </w:numPr>
      </w:pPr>
      <w:r w:rsidRPr="005271CA">
        <w:lastRenderedPageBreak/>
        <w:t>For each particular value of VOIdx, the following applies:</w:t>
      </w:r>
    </w:p>
    <w:p w:rsidR="00A74CA5" w:rsidRPr="005271CA" w:rsidRDefault="00A74CA5" w:rsidP="00A74CA5">
      <w:pPr>
        <w:keepNext/>
        <w:keepLines/>
        <w:ind w:left="400" w:hanging="397"/>
      </w:pPr>
      <w:r w:rsidRPr="005271CA">
        <w:t>–</w:t>
      </w:r>
      <w:r w:rsidRPr="005271CA">
        <w:tab/>
        <w:t xml:space="preserve">When the active texture </w:t>
      </w:r>
      <w:r>
        <w:t>MVCD</w:t>
      </w:r>
      <w:r w:rsidRPr="005271CA">
        <w:t xml:space="preserve"> sequence parameter set RBSP for a coded picture is a sequence parameter set RBSP, any sequence parameter set RBSP in the coded video sequence containing this coded picture and with the value of seq_parameter_set_id for the active texture </w:t>
      </w:r>
      <w:r>
        <w:t>MVCD</w:t>
      </w:r>
      <w:r w:rsidRPr="005271CA">
        <w:t xml:space="preserve"> sequence parameter set RBSP shall have the same content as that of the active texture </w:t>
      </w:r>
      <w:r>
        <w:t>MVCD</w:t>
      </w:r>
      <w:r w:rsidRPr="005271CA">
        <w:t xml:space="preserve"> sequence parameter set RBSP.</w:t>
      </w:r>
    </w:p>
    <w:p w:rsidR="00A74CA5" w:rsidRPr="005271CA" w:rsidRDefault="00A74CA5" w:rsidP="00A74CA5">
      <w:pPr>
        <w:ind w:left="400" w:hanging="397"/>
      </w:pPr>
      <w:r w:rsidRPr="005271CA">
        <w:t>–</w:t>
      </w:r>
      <w:r w:rsidRPr="005271CA">
        <w:tab/>
        <w:t xml:space="preserve">When the active texture </w:t>
      </w:r>
      <w:r>
        <w:t>MVCD</w:t>
      </w:r>
      <w:r w:rsidRPr="005271CA">
        <w:t xml:space="preserve"> sequence parameter set RBSP for a coded picture is a subset sequence parameter set RBSP, any subset sequence parameter set RBSP in the coded video sequence containing this coded picture and with the value of seq_parameter_set_id for the active texture </w:t>
      </w:r>
      <w:r>
        <w:t>MVCD</w:t>
      </w:r>
      <w:r w:rsidRPr="005271CA">
        <w:t xml:space="preserve"> sequence parameter set RBSP shall have the same content as that of the active texture </w:t>
      </w:r>
      <w:r>
        <w:t>MVCD</w:t>
      </w:r>
      <w:r w:rsidRPr="005271CA">
        <w:t xml:space="preserve"> sequence parameter set RBSP.</w:t>
      </w:r>
    </w:p>
    <w:p w:rsidR="00A74CA5" w:rsidRPr="005271CA" w:rsidRDefault="00A74CA5" w:rsidP="00A74CA5">
      <w:pPr>
        <w:ind w:left="400" w:hanging="397"/>
      </w:pPr>
      <w:r w:rsidRPr="005271CA">
        <w:t>–</w:t>
      </w:r>
      <w:r w:rsidRPr="005271CA">
        <w:tab/>
        <w:t xml:space="preserve">The active view </w:t>
      </w:r>
      <w:r>
        <w:t>MVCD</w:t>
      </w:r>
      <w:r w:rsidRPr="005271CA">
        <w:t xml:space="preserve"> sequence parameter set RBSP for a coded picture is a subset sequence parameter set RBSP, and any subset sequence parameter set RBSP in the coded video sequence containing this coded picture and with the value of seq_parameter_set_id for the active view </w:t>
      </w:r>
      <w:r>
        <w:t>MVCD</w:t>
      </w:r>
      <w:r w:rsidRPr="005271CA">
        <w:t xml:space="preserve"> sequence parameter set RBSP shall have the same content as that of the active view </w:t>
      </w:r>
      <w:r>
        <w:t>MVCD</w:t>
      </w:r>
      <w:r w:rsidRPr="005271CA">
        <w:t xml:space="preserve"> sequence parameter set RBSP.</w:t>
      </w:r>
    </w:p>
    <w:p w:rsidR="00A74CA5" w:rsidRPr="005271CA" w:rsidRDefault="00A74CA5" w:rsidP="00A74CA5">
      <w:pPr>
        <w:pStyle w:val="Note1"/>
        <w:numPr>
          <w:ilvl w:val="12"/>
          <w:numId w:val="0"/>
        </w:numPr>
        <w:spacing w:before="136"/>
        <w:ind w:left="284"/>
      </w:pPr>
      <w:r w:rsidRPr="005271CA">
        <w:t xml:space="preserve">NOTE 3 – If picture parameter set RBSPs or </w:t>
      </w:r>
      <w:r>
        <w:t>MVCD</w:t>
      </w:r>
      <w:r w:rsidRPr="005271CA">
        <w:t xml:space="preserve"> sequence parameter set RBSPs are conveyed within the bitstream, these constraints impose an order constraint on the NAL units that contain the picture parameter set RBSPs or </w:t>
      </w:r>
      <w:r>
        <w:t>MVCD</w:t>
      </w:r>
      <w:r w:rsidRPr="005271CA">
        <w:t xml:space="preserve"> sequence parameter set RBSPs, respectively. Otherwise (picture parameter set RBSPs or </w:t>
      </w:r>
      <w:r>
        <w:t>MVCD</w:t>
      </w:r>
      <w:r w:rsidRPr="005271CA">
        <w:t xml:space="preserve"> sequence parameter set RBSPs are conveyed by other means not specified in this Recommendation | International Standard), they must be available to the decoding process in a timely fashion such that these constraints are obeyed.</w:t>
      </w:r>
    </w:p>
    <w:p w:rsidR="00A74CA5" w:rsidRPr="005271CA" w:rsidRDefault="00A74CA5" w:rsidP="00A74CA5">
      <w:pPr>
        <w:rPr>
          <w:bCs/>
        </w:rPr>
      </w:pPr>
      <w:r w:rsidRPr="005271CA">
        <w:t xml:space="preserve">When present, a sequence parameter set extension RBSP includes parameters having a similar function to those of a sequence parameter set RBSP. For purposes of establishing constraints on the syntax elements of the sequence parameter set extension RBSP and for purposes of determining activation of a sequence parameter set extension RBSP, the sequence parameter set extension RBSP shall be considered part of the preceding sequence parameter set RBSP with the same value of seq_parameter_set_id. When a sequence parameter set RBSP is present that is not followed by a sequence parameter set extension RBSP with the same value of seq_parameter_set_id prior to the activation of the sequence parameter set RBSP, the sequence parameter set extension RBSP and its syntax elements shall be considered not present for the active </w:t>
      </w:r>
      <w:r>
        <w:t>MVCD</w:t>
      </w:r>
      <w:r w:rsidRPr="005271CA">
        <w:t xml:space="preserve"> sequence parameter set RBSP. The contents of sequence parameter set extension RBSPs only apply when the base texture view, which conforms to one or more of the profiles specified in Annex </w:t>
      </w:r>
      <w:r w:rsidRPr="005271CA">
        <w:fldChar w:fldCharType="begin" w:fldLock="1"/>
      </w:r>
      <w:r w:rsidRPr="005271CA">
        <w:instrText xml:space="preserve"> REF _Ref36826677 \r \h  \* MERGEFORMAT </w:instrText>
      </w:r>
      <w:r w:rsidRPr="005271CA">
        <w:fldChar w:fldCharType="separate"/>
      </w:r>
      <w:r w:rsidRPr="005271CA">
        <w:t>A</w:t>
      </w:r>
      <w:r w:rsidRPr="005271CA">
        <w:fldChar w:fldCharType="end"/>
      </w:r>
      <w:r w:rsidRPr="005271CA">
        <w:t>, of a coded video sequence conforming to one or more profiles specified in Annex</w:t>
      </w:r>
      <w:r>
        <w:t> </w:t>
      </w:r>
      <w:r>
        <w:fldChar w:fldCharType="begin" w:fldLock="1"/>
      </w:r>
      <w:r>
        <w:instrText xml:space="preserve"> REF _Ref350899295 \r \h </w:instrText>
      </w:r>
      <w:r>
        <w:fldChar w:fldCharType="separate"/>
      </w:r>
      <w:r>
        <w:t>I</w:t>
      </w:r>
      <w:r>
        <w:fldChar w:fldCharType="end"/>
      </w:r>
      <w:r w:rsidRPr="005271CA">
        <w:rPr>
          <w:bCs/>
        </w:rPr>
        <w:t xml:space="preserve"> is decoded. Subset sequence parameter set RBSPs shall not be followed by a sequence parameter set extension RBSP.</w:t>
      </w:r>
    </w:p>
    <w:p w:rsidR="00A74CA5" w:rsidRPr="005271CA" w:rsidRDefault="00A74CA5" w:rsidP="00A74CA5">
      <w:pPr>
        <w:pStyle w:val="Note1"/>
        <w:numPr>
          <w:ilvl w:val="12"/>
          <w:numId w:val="0"/>
        </w:numPr>
        <w:spacing w:before="136"/>
        <w:ind w:left="284"/>
      </w:pPr>
      <w:r w:rsidRPr="005271CA">
        <w:t>NOTE 4 – Sequence parameter sets extension RBSPs are not considered to be part of a subset sequence parameter set RBSP and subset sequence parameter set RBSPs must not be followed by a sequence parameter set extension RBSP.</w:t>
      </w:r>
    </w:p>
    <w:p w:rsidR="00A74CA5" w:rsidRPr="005271CA" w:rsidRDefault="00A74CA5" w:rsidP="00A74CA5">
      <w:r w:rsidRPr="005271CA">
        <w:t xml:space="preserve">For view components with VOIdx equal to VOIdxMax, all constraints that are expressed on the relationship between the values of the syntax elements (and the values of variables derived from those syntax elements) in </w:t>
      </w:r>
      <w:r>
        <w:t>MVCD</w:t>
      </w:r>
      <w:r w:rsidRPr="005271CA">
        <w:t xml:space="preserve"> sequence parameter sets and picture parameter sets and other syntax elements are expressions of constraints that apply only to the active </w:t>
      </w:r>
      <w:r>
        <w:t>MVCD</w:t>
      </w:r>
      <w:r w:rsidRPr="005271CA">
        <w:t xml:space="preserve"> sequence parameter set and the active picture parameter set. For view components with a particular value of VOIdx less than VOIdxMax, all constraints that are expressed on the relationship between the values of the syntax elements (and the values of variables derived from those syntax elements) in </w:t>
      </w:r>
      <w:r>
        <w:t>MVCD</w:t>
      </w:r>
      <w:r w:rsidRPr="005271CA">
        <w:t xml:space="preserve"> sequence parameter sets and picture parameter sets and other syntax elements are expressions of constraints that apply only to the active view </w:t>
      </w:r>
      <w:r>
        <w:t>MVCD</w:t>
      </w:r>
      <w:r w:rsidRPr="005271CA">
        <w:t xml:space="preserve"> sequence parameter set and the active view picture parameter set for the particular value of VOIdx. If any </w:t>
      </w:r>
      <w:r>
        <w:t>MVCD</w:t>
      </w:r>
      <w:r w:rsidRPr="005271CA">
        <w:t xml:space="preserve"> sequence parameter set RBSP having profile_idc equal to the value of one of the profile_idc values specified in Annex </w:t>
      </w:r>
      <w:r w:rsidRPr="005271CA">
        <w:fldChar w:fldCharType="begin" w:fldLock="1"/>
      </w:r>
      <w:r w:rsidRPr="005271CA">
        <w:instrText xml:space="preserve"> REF _Ref36826677 \r \h  \* MERGEFORMAT </w:instrText>
      </w:r>
      <w:r w:rsidRPr="005271CA">
        <w:fldChar w:fldCharType="separate"/>
      </w:r>
      <w:r w:rsidRPr="005271CA">
        <w:t>A</w:t>
      </w:r>
      <w:r w:rsidRPr="005271CA">
        <w:fldChar w:fldCharType="end"/>
      </w:r>
      <w:r w:rsidRPr="005271CA">
        <w:t xml:space="preserve"> or Annex </w:t>
      </w:r>
      <w:r w:rsidRPr="005271CA">
        <w:fldChar w:fldCharType="begin" w:fldLock="1"/>
      </w:r>
      <w:r w:rsidRPr="005271CA">
        <w:instrText xml:space="preserve"> REF _Ref217275905 \r \h  \* MERGEFORMAT </w:instrText>
      </w:r>
      <w:r w:rsidRPr="005271CA">
        <w:fldChar w:fldCharType="separate"/>
      </w:r>
      <w:r w:rsidRPr="005271CA">
        <w:t>H</w:t>
      </w:r>
      <w:r w:rsidRPr="005271CA">
        <w:fldChar w:fldCharType="end"/>
      </w:r>
      <w:r w:rsidRPr="005271CA">
        <w:t xml:space="preserve"> or Annex </w:t>
      </w:r>
      <w:r>
        <w:fldChar w:fldCharType="begin" w:fldLock="1"/>
      </w:r>
      <w:r>
        <w:instrText xml:space="preserve"> REF _Ref350899295 \r \h </w:instrText>
      </w:r>
      <w:r>
        <w:fldChar w:fldCharType="separate"/>
      </w:r>
      <w:r>
        <w:t>I</w:t>
      </w:r>
      <w:r>
        <w:fldChar w:fldCharType="end"/>
      </w:r>
      <w:r w:rsidRPr="005271CA">
        <w:t xml:space="preserve"> is present that is never activated in the bitstream (i.e., it never becomes the active </w:t>
      </w:r>
      <w:r>
        <w:t>MVCD</w:t>
      </w:r>
      <w:r w:rsidRPr="005271CA">
        <w:t xml:space="preserve"> sequence parameter set or an active view </w:t>
      </w:r>
      <w:r>
        <w:t>MVCD</w:t>
      </w:r>
      <w:r w:rsidRPr="005271CA">
        <w:t xml:space="preserve"> sequence parameter set), its syntax elements shall have values that would conform to the specified constraints if it were activated by reference in an otherwise-conforming bitstream. If any picture parameter set RBSP is present that is never activated in the bitstream (i.e., it never becomes the active picture parameter set or an active view picture parameter set), its syntax elements shall have values that would conform to the specified constraints if it were activated by reference in an otherwise-conforming bitstream.</w:t>
      </w:r>
    </w:p>
    <w:p w:rsidR="00A74CA5" w:rsidRPr="005271CA" w:rsidRDefault="00A74CA5" w:rsidP="00A74CA5">
      <w:r w:rsidRPr="005271CA">
        <w:t xml:space="preserve">During operation of the decoding process (see </w:t>
      </w:r>
      <w:r>
        <w:t>clause </w:t>
      </w:r>
      <w:r>
        <w:fldChar w:fldCharType="begin" w:fldLock="1"/>
      </w:r>
      <w:r>
        <w:instrText xml:space="preserve"> REF _Ref350867356 \r \h </w:instrText>
      </w:r>
      <w:r>
        <w:fldChar w:fldCharType="separate"/>
      </w:r>
      <w:r>
        <w:t>I.8</w:t>
      </w:r>
      <w:r>
        <w:fldChar w:fldCharType="end"/>
      </w:r>
      <w:r w:rsidRPr="005271CA">
        <w:t xml:space="preserve">), for view components with VOIdx equal to VOIdxMax, the values of parameters of the active picture parameter set and the active </w:t>
      </w:r>
      <w:r>
        <w:t>MVCD</w:t>
      </w:r>
      <w:r w:rsidRPr="005271CA">
        <w:t xml:space="preserve"> sequence parameter set shall be considered in effect. For view components with a particular value of VOIdx less than VOIdxMax, the values of the parameters of the active view picture parameter set and the active view </w:t>
      </w:r>
      <w:r>
        <w:t>MVCD</w:t>
      </w:r>
      <w:r w:rsidRPr="005271CA">
        <w:t xml:space="preserve"> sequence parameter set for the particular value of VOIdx shall be considered in effect. For interpretation of SEI messages that apply to the entire access unit or the view component with VOIdx equal to VOIdxMax, the values of the parameters of the active picture parameter set and the active </w:t>
      </w:r>
      <w:r>
        <w:t>MVCD</w:t>
      </w:r>
      <w:r w:rsidRPr="005271CA">
        <w:t xml:space="preserve"> sequence parameter set for the same access unit shall be considered in effect unless otherwise specified in the SEI message semantics. For interpretation of SEI messages that apply to view components with a particular value of VOIdx less than VOIdxMax, the values of the parameters of the active view picture parameter set and the active view </w:t>
      </w:r>
      <w:r>
        <w:t>MVCD</w:t>
      </w:r>
      <w:r w:rsidRPr="005271CA">
        <w:t xml:space="preserve"> sequence parameter set for the particular value of VOIdx for the same access unit shall be considered in effect unless otherwise specified in the SEI message semantics. </w:t>
      </w:r>
    </w:p>
    <w:p w:rsidR="00A74CA5" w:rsidRPr="00C91335" w:rsidRDefault="00A74CA5" w:rsidP="00A74CA5">
      <w:pPr>
        <w:numPr>
          <w:ilvl w:val="12"/>
          <w:numId w:val="0"/>
        </w:numPr>
        <w:rPr>
          <w:lang w:eastAsia="ja-JP"/>
        </w:rPr>
      </w:pPr>
      <w:r w:rsidRPr="005271CA">
        <w:t xml:space="preserve">For any active </w:t>
      </w:r>
      <w:r>
        <w:rPr>
          <w:rFonts w:hint="eastAsia"/>
        </w:rPr>
        <w:t>MVCD</w:t>
      </w:r>
      <w:r w:rsidRPr="005271CA">
        <w:t xml:space="preserve"> sequence parameter set or active view </w:t>
      </w:r>
      <w:r>
        <w:rPr>
          <w:rFonts w:hint="eastAsia"/>
        </w:rPr>
        <w:t>MVCD</w:t>
      </w:r>
      <w:r w:rsidRPr="005271CA">
        <w:t xml:space="preserve"> sequence parameter set, part of the syntax elements in the MVC sequence parameter set extension applies only to the depth views referring to this sequence parameter set, </w:t>
      </w:r>
      <w:r w:rsidRPr="005271CA">
        <w:lastRenderedPageBreak/>
        <w:t xml:space="preserve">while the some other parts of the syntax elements in the </w:t>
      </w:r>
      <w:r>
        <w:rPr>
          <w:rFonts w:hint="eastAsia"/>
        </w:rPr>
        <w:t>MVCD</w:t>
      </w:r>
      <w:r w:rsidRPr="005271CA">
        <w:t xml:space="preserve"> sequence parameter set extension collectively apply to both the depth views referring to this sequence parameter set and the corresponding texture views. More specifically, the view dependency information of the </w:t>
      </w:r>
      <w:r>
        <w:rPr>
          <w:rFonts w:hint="eastAsia"/>
        </w:rPr>
        <w:t>MVCD</w:t>
      </w:r>
      <w:r w:rsidRPr="005271CA">
        <w:t xml:space="preserve"> sequence parameter set extension applies only to the depth views, and the level definitions collectively apply to operation points, each of which contains both depth views and their corresponding texture views.</w:t>
      </w:r>
      <w:r w:rsidRPr="005271CA">
        <w:rPr>
          <w:rFonts w:hint="eastAsia"/>
        </w:rPr>
        <w:t xml:space="preserve"> </w:t>
      </w:r>
      <w:r w:rsidRPr="005271CA">
        <w:t xml:space="preserve">Moreover, </w:t>
      </w:r>
      <w:r w:rsidRPr="0056408B">
        <w:t xml:space="preserve">the </w:t>
      </w:r>
      <w:r>
        <w:t>mvcd</w:t>
      </w:r>
      <w:r w:rsidRPr="0056408B">
        <w:t>_vui_parameters_extension( )</w:t>
      </w:r>
      <w:r w:rsidRPr="005271CA">
        <w:t xml:space="preserve"> applies collectively to both the depth views referring to this </w:t>
      </w:r>
      <w:r>
        <w:t>MVCD</w:t>
      </w:r>
      <w:r w:rsidRPr="005271CA">
        <w:t xml:space="preserve"> sequence parameter set and the corresponding texture views. The vui_parameters( ) included in the sequence parameter set data syntax structure, if present, apply collectively to both the depth views referring to this sequence parameter set and the corresponding texture views, except for the aspect ratio information and the bitstream restriction information, if present, which apply only to the depth views referring to this </w:t>
      </w:r>
      <w:r>
        <w:t>MVCD</w:t>
      </w:r>
      <w:r w:rsidRPr="005271CA">
        <w:t xml:space="preserve"> sequence parameter set. The aspect ratio information and the bitstream restriction information for the texture views may be present in the vui_parameters( ) syntax structure included in an MVC sequence parameter set.</w:t>
      </w:r>
    </w:p>
    <w:p w:rsidR="00A74CA5" w:rsidRPr="005271CA" w:rsidRDefault="00A74CA5" w:rsidP="00A74CA5">
      <w:pPr>
        <w:pStyle w:val="Annex6"/>
      </w:pPr>
      <w:r w:rsidRPr="005271CA">
        <w:t>Order of access units and association to coded video sequences</w:t>
      </w:r>
    </w:p>
    <w:p w:rsidR="00A74CA5" w:rsidRPr="005271CA" w:rsidRDefault="00A74CA5" w:rsidP="00A74CA5">
      <w:r w:rsidRPr="005271CA">
        <w:t>The specification of clause </w:t>
      </w:r>
      <w:r>
        <w:fldChar w:fldCharType="begin" w:fldLock="1"/>
      </w:r>
      <w:r>
        <w:instrText xml:space="preserve"> REF _Ref350899534 \n \h </w:instrText>
      </w:r>
      <w:r>
        <w:fldChar w:fldCharType="separate"/>
      </w:r>
      <w:r>
        <w:t>H.7.4.1.2.2</w:t>
      </w:r>
      <w:r>
        <w:fldChar w:fldCharType="end"/>
      </w:r>
      <w:r>
        <w:rPr>
          <w:rFonts w:hint="eastAsia"/>
          <w:lang w:eastAsia="ja-JP"/>
        </w:rPr>
        <w:t xml:space="preserve"> </w:t>
      </w:r>
      <w:r w:rsidRPr="005271CA">
        <w:t>apply.</w:t>
      </w:r>
    </w:p>
    <w:p w:rsidR="00A74CA5" w:rsidRPr="005271CA" w:rsidRDefault="00A74CA5" w:rsidP="00A74CA5">
      <w:pPr>
        <w:pStyle w:val="Annex6"/>
      </w:pPr>
      <w:r w:rsidRPr="005271CA">
        <w:t>Order of NAL units and coded pictures and association to access units</w:t>
      </w:r>
    </w:p>
    <w:p w:rsidR="00A74CA5" w:rsidRPr="005271CA" w:rsidRDefault="00A74CA5" w:rsidP="00A74CA5">
      <w:r>
        <w:t xml:space="preserve">The specification of </w:t>
      </w:r>
      <w:r w:rsidRPr="005271CA">
        <w:t>clause </w:t>
      </w:r>
      <w:r>
        <w:fldChar w:fldCharType="begin" w:fldLock="1"/>
      </w:r>
      <w:r>
        <w:instrText xml:space="preserve"> REF _Ref350899555 \n \h </w:instrText>
      </w:r>
      <w:r>
        <w:fldChar w:fldCharType="separate"/>
      </w:r>
      <w:r>
        <w:t>H.7.4.1.2.3</w:t>
      </w:r>
      <w:r>
        <w:fldChar w:fldCharType="end"/>
      </w:r>
      <w:r w:rsidRPr="005271CA">
        <w:t xml:space="preserve"> applies with the following modifications.</w:t>
      </w:r>
    </w:p>
    <w:p w:rsidR="00A74CA5" w:rsidRPr="005271CA" w:rsidRDefault="00A74CA5" w:rsidP="00A74CA5">
      <w:pPr>
        <w:pStyle w:val="Note1"/>
        <w:numPr>
          <w:ilvl w:val="12"/>
          <w:numId w:val="0"/>
        </w:numPr>
        <w:ind w:left="284"/>
      </w:pPr>
      <w:r w:rsidRPr="005271CA">
        <w:t>NOTE – Some bitstreams that conform to one or more profiles specified in this annex do not conform to any profile specified in Annex </w:t>
      </w:r>
      <w:r>
        <w:fldChar w:fldCharType="begin" w:fldLock="1"/>
      </w:r>
      <w:r>
        <w:instrText xml:space="preserve"> REF _Ref350899840 \n \h </w:instrText>
      </w:r>
      <w:r>
        <w:fldChar w:fldCharType="separate"/>
      </w:r>
      <w:r>
        <w:t>A</w:t>
      </w:r>
      <w:r>
        <w:fldChar w:fldCharType="end"/>
      </w:r>
      <w:r w:rsidRPr="005271CA">
        <w:t xml:space="preserve"> (prior to operation of the base view ext</w:t>
      </w:r>
      <w:r>
        <w:t xml:space="preserve">raction process specified in </w:t>
      </w:r>
      <w:r w:rsidRPr="005271CA">
        <w:t>clause </w:t>
      </w:r>
      <w:r>
        <w:rPr>
          <w:lang w:eastAsia="ja-JP"/>
        </w:rPr>
        <w:fldChar w:fldCharType="begin" w:fldLock="1"/>
      </w:r>
      <w:r>
        <w:instrText xml:space="preserve"> REF _Ref350867872 \r \h </w:instrText>
      </w:r>
      <w:r>
        <w:rPr>
          <w:lang w:eastAsia="ja-JP"/>
        </w:rPr>
      </w:r>
      <w:r>
        <w:rPr>
          <w:lang w:eastAsia="ja-JP"/>
        </w:rPr>
        <w:fldChar w:fldCharType="separate"/>
      </w:r>
      <w:r>
        <w:t>I.8.5.4</w:t>
      </w:r>
      <w:r>
        <w:rPr>
          <w:lang w:eastAsia="ja-JP"/>
        </w:rPr>
        <w:fldChar w:fldCharType="end"/>
      </w:r>
      <w:r>
        <w:t xml:space="preserve">). As specified in </w:t>
      </w:r>
      <w:r w:rsidRPr="005271CA">
        <w:t>clauses </w:t>
      </w:r>
      <w:r>
        <w:fldChar w:fldCharType="begin" w:fldLock="1"/>
      </w:r>
      <w:r>
        <w:instrText xml:space="preserve"> REF _Ref350899730 \n \h </w:instrText>
      </w:r>
      <w:r>
        <w:fldChar w:fldCharType="separate"/>
      </w:r>
      <w:r>
        <w:t>7.4.1</w:t>
      </w:r>
      <w:r>
        <w:fldChar w:fldCharType="end"/>
      </w:r>
      <w:r w:rsidRPr="005271CA">
        <w:t xml:space="preserve"> and </w:t>
      </w:r>
      <w:r>
        <w:fldChar w:fldCharType="begin" w:fldLock="1"/>
      </w:r>
      <w:r>
        <w:instrText xml:space="preserve"> REF _Ref35694632 \n \h </w:instrText>
      </w:r>
      <w:r>
        <w:fldChar w:fldCharType="separate"/>
      </w:r>
      <w:r>
        <w:t>7.4.1.2.3</w:t>
      </w:r>
      <w:r>
        <w:fldChar w:fldCharType="end"/>
      </w:r>
      <w:r w:rsidRPr="005271CA">
        <w:t xml:space="preserve"> for the profiles specified in Annex </w:t>
      </w:r>
      <w:r>
        <w:fldChar w:fldCharType="begin" w:fldLock="1"/>
      </w:r>
      <w:r>
        <w:instrText xml:space="preserve"> REF _Ref350899854 \n \h </w:instrText>
      </w:r>
      <w:r>
        <w:fldChar w:fldCharType="separate"/>
      </w:r>
      <w:r>
        <w:t>A</w:t>
      </w:r>
      <w:r>
        <w:fldChar w:fldCharType="end"/>
      </w:r>
      <w:r w:rsidRPr="005271CA">
        <w:t xml:space="preserve">, NAL units with nal_unit_type equal to </w:t>
      </w:r>
      <w:r w:rsidRPr="005271CA">
        <w:rPr>
          <w:lang w:eastAsia="ja-JP"/>
        </w:rPr>
        <w:t>21</w:t>
      </w:r>
      <w:r w:rsidRPr="005271CA">
        <w:t xml:space="preserve"> are classified as non-VCL NAL units that must be preceded within each access unit by at least one NAL unit with nal_unit_type in the range of 1 to 5, inclusive. For this reason, any bitstream that conforms to one or more profiles specified in this annex does not conform to any profile specified in Annex </w:t>
      </w:r>
      <w:r>
        <w:fldChar w:fldCharType="begin" w:fldLock="1"/>
      </w:r>
      <w:r>
        <w:instrText xml:space="preserve"> REF _Ref350899868 \n \h </w:instrText>
      </w:r>
      <w:r>
        <w:fldChar w:fldCharType="separate"/>
      </w:r>
      <w:r>
        <w:t>A</w:t>
      </w:r>
      <w:r>
        <w:fldChar w:fldCharType="end"/>
      </w:r>
      <w:r w:rsidRPr="005271CA">
        <w:t xml:space="preserve"> when it contains any of the following:</w:t>
      </w:r>
    </w:p>
    <w:p w:rsidR="00A74CA5" w:rsidRPr="005271CA" w:rsidRDefault="00A74CA5" w:rsidP="00A74CA5">
      <w:pPr>
        <w:pStyle w:val="Note1"/>
        <w:ind w:left="600" w:hanging="300"/>
      </w:pPr>
      <w:r w:rsidRPr="005271CA">
        <w:t>–</w:t>
      </w:r>
      <w:r w:rsidRPr="005271CA">
        <w:tab/>
        <w:t>any access unit that does not contain any NAL units with nal_unit_type equal to 1 or 5, but contains one or more NAL units with nal_unit_type equal to 6, 7, 8, 9, or 15</w:t>
      </w:r>
    </w:p>
    <w:p w:rsidR="00A74CA5" w:rsidRPr="005271CA" w:rsidRDefault="00A74CA5" w:rsidP="00A74CA5">
      <w:pPr>
        <w:pStyle w:val="Note1"/>
        <w:ind w:left="600" w:hanging="300"/>
      </w:pPr>
      <w:r w:rsidRPr="005271CA">
        <w:t>–</w:t>
      </w:r>
      <w:r w:rsidRPr="005271CA">
        <w:tab/>
        <w:t>any access unit in which one or more NAL units with nal_unit_type equal to 7, 8, or 15 is present after the last NAL unit in the access unit with nal_unit_type equal to 1 or 5.</w:t>
      </w:r>
    </w:p>
    <w:p w:rsidR="00A74CA5" w:rsidRPr="005271CA" w:rsidRDefault="00A74CA5" w:rsidP="00A74CA5">
      <w:r w:rsidRPr="005271CA">
        <w:t xml:space="preserve">The association of VCL NAL units to primary or redundant coded pictures is specified in </w:t>
      </w:r>
      <w:r w:rsidRPr="00C91335">
        <w:t>clause </w:t>
      </w:r>
      <w:r w:rsidRPr="00C91335">
        <w:fldChar w:fldCharType="begin" w:fldLock="1"/>
      </w:r>
      <w:r w:rsidRPr="00C91335">
        <w:instrText xml:space="preserve"> REF _Ref317699031 \n \h  \* MERGEFORMAT </w:instrText>
      </w:r>
      <w:r w:rsidRPr="00C91335">
        <w:fldChar w:fldCharType="separate"/>
      </w:r>
      <w:r w:rsidRPr="00C91335">
        <w:t>I.7.4.1.2.5</w:t>
      </w:r>
      <w:r w:rsidRPr="00C91335">
        <w:fldChar w:fldCharType="end"/>
      </w:r>
      <w:r w:rsidRPr="00C91335">
        <w:t>.</w:t>
      </w:r>
    </w:p>
    <w:p w:rsidR="00A74CA5" w:rsidRPr="005271CA" w:rsidRDefault="00A74CA5" w:rsidP="00A74CA5">
      <w:r w:rsidRPr="005271CA">
        <w:t>The constraints for the detection of the first VCL NAL unit of a primary co</w:t>
      </w:r>
      <w:r>
        <w:t xml:space="preserve">ded picture are specified in </w:t>
      </w:r>
      <w:r w:rsidRPr="005271CA">
        <w:t>clause </w:t>
      </w:r>
      <w:r>
        <w:fldChar w:fldCharType="begin" w:fldLock="1"/>
      </w:r>
      <w:r>
        <w:instrText xml:space="preserve"> REF _Ref350899936 \n \h </w:instrText>
      </w:r>
      <w:r>
        <w:fldChar w:fldCharType="separate"/>
      </w:r>
      <w:r>
        <w:t>I.7.4.1.2.4</w:t>
      </w:r>
      <w:r>
        <w:fldChar w:fldCharType="end"/>
      </w:r>
      <w:r w:rsidRPr="005271CA">
        <w:t>.</w:t>
      </w:r>
    </w:p>
    <w:p w:rsidR="00A74CA5" w:rsidRPr="005271CA" w:rsidRDefault="00A74CA5" w:rsidP="00A74CA5">
      <w:pPr>
        <w:keepNext/>
        <w:keepLines/>
      </w:pPr>
      <w:r>
        <w:t xml:space="preserve">The constraint expressed in </w:t>
      </w:r>
      <w:r w:rsidRPr="005271CA">
        <w:t>clause </w:t>
      </w:r>
      <w:r>
        <w:fldChar w:fldCharType="begin" w:fldLock="1"/>
      </w:r>
      <w:r>
        <w:instrText xml:space="preserve"> REF _Ref350899600 \n \h </w:instrText>
      </w:r>
      <w:r>
        <w:fldChar w:fldCharType="separate"/>
      </w:r>
      <w:r>
        <w:t>H.7.4.1.2.3</w:t>
      </w:r>
      <w:r>
        <w:fldChar w:fldCharType="end"/>
      </w:r>
      <w:r w:rsidRPr="005271CA">
        <w:t xml:space="preserve"> on the order of a buffering period SEI message is replaced by the following constraints.</w:t>
      </w:r>
    </w:p>
    <w:p w:rsidR="00A74CA5" w:rsidRPr="005271CA" w:rsidRDefault="00A74CA5" w:rsidP="00A74CA5">
      <w:pPr>
        <w:keepNext/>
        <w:keepLines/>
        <w:tabs>
          <w:tab w:val="left" w:pos="400"/>
        </w:tabs>
        <w:ind w:left="400" w:hanging="400"/>
      </w:pPr>
      <w:r w:rsidRPr="005271CA">
        <w:t>–</w:t>
      </w:r>
      <w:r w:rsidRPr="005271CA">
        <w:tab/>
        <w:t>When an SEI NAL unit containing a buffering period SEI message is present, the following applies:</w:t>
      </w:r>
    </w:p>
    <w:p w:rsidR="00A74CA5" w:rsidRPr="005271CA" w:rsidRDefault="00A74CA5" w:rsidP="00A74CA5">
      <w:pPr>
        <w:tabs>
          <w:tab w:val="left" w:pos="400"/>
        </w:tabs>
        <w:ind w:left="797" w:hanging="400"/>
      </w:pPr>
      <w:r w:rsidRPr="005271CA">
        <w:t>–</w:t>
      </w:r>
      <w:r w:rsidRPr="005271CA">
        <w:tab/>
        <w:t xml:space="preserve">If the buffering period SEI message is the only buffering period SEI message in the access unit and it is not included in an MVC scalable nesting SEI message or a </w:t>
      </w:r>
      <w:r>
        <w:t>MVCD</w:t>
      </w:r>
      <w:r w:rsidRPr="005271CA">
        <w:t xml:space="preserve"> scalable nesting SEI message, the buffering period SEI message shall be the first SEI message payload of the first SEI NAL unit in the access unit.</w:t>
      </w:r>
    </w:p>
    <w:p w:rsidR="00A74CA5" w:rsidRPr="005271CA" w:rsidRDefault="00A74CA5" w:rsidP="00A74CA5">
      <w:pPr>
        <w:tabs>
          <w:tab w:val="left" w:pos="400"/>
        </w:tabs>
        <w:ind w:left="797" w:hanging="400"/>
      </w:pPr>
      <w:r w:rsidRPr="005271CA">
        <w:t>–</w:t>
      </w:r>
      <w:r w:rsidRPr="005271CA">
        <w:tab/>
        <w:t xml:space="preserve">Otherwise (the buffering period SEI message is not the only buffering period SEI message in the access unit or it is included in an MVC scalable nesting SEI message or it is included in a </w:t>
      </w:r>
      <w:r>
        <w:t>MVCD</w:t>
      </w:r>
      <w:r w:rsidRPr="005271CA">
        <w:t xml:space="preserve"> scalable nesting SEI message), the following constraints are specified:</w:t>
      </w:r>
    </w:p>
    <w:p w:rsidR="00A74CA5" w:rsidRPr="005271CA" w:rsidRDefault="00A74CA5" w:rsidP="00A74CA5">
      <w:pPr>
        <w:tabs>
          <w:tab w:val="left" w:pos="400"/>
        </w:tabs>
        <w:ind w:left="1194" w:hanging="400"/>
      </w:pPr>
      <w:r w:rsidRPr="005271CA">
        <w:t>–</w:t>
      </w:r>
      <w:r w:rsidRPr="005271CA">
        <w:tab/>
        <w:t xml:space="preserve">When a buffering period SEI message that is not included in either an MVC scalable nesting SEI message or a </w:t>
      </w:r>
      <w:r>
        <w:t>MVCD</w:t>
      </w:r>
      <w:r w:rsidRPr="005271CA">
        <w:t xml:space="preserve"> scalable nesting SEI message is present, this buffering period SEI message shall be the only SEI message payload of the first SEI NAL unit in the access unit.</w:t>
      </w:r>
    </w:p>
    <w:p w:rsidR="00A74CA5" w:rsidRPr="005271CA" w:rsidRDefault="00A74CA5" w:rsidP="00A74CA5">
      <w:pPr>
        <w:tabs>
          <w:tab w:val="left" w:pos="400"/>
        </w:tabs>
        <w:ind w:left="1194" w:hanging="400"/>
      </w:pPr>
      <w:r w:rsidRPr="005271CA">
        <w:t>–</w:t>
      </w:r>
      <w:r w:rsidRPr="005271CA">
        <w:tab/>
        <w:t>An MVC scalable nesting SEI message that includes a buffering period SEI message shall not include any other SEI messages and shall be the only SEI message inside the SEI NAL unit.</w:t>
      </w:r>
    </w:p>
    <w:p w:rsidR="00A74CA5" w:rsidRPr="005271CA" w:rsidRDefault="00A74CA5" w:rsidP="00A74CA5">
      <w:pPr>
        <w:tabs>
          <w:tab w:val="left" w:pos="400"/>
        </w:tabs>
        <w:ind w:left="1194" w:hanging="400"/>
      </w:pPr>
      <w:r w:rsidRPr="005271CA">
        <w:t>–</w:t>
      </w:r>
      <w:r w:rsidRPr="005271CA">
        <w:tab/>
        <w:t xml:space="preserve">A </w:t>
      </w:r>
      <w:r>
        <w:t>MVCD</w:t>
      </w:r>
      <w:r w:rsidRPr="005271CA">
        <w:t xml:space="preserve"> scalable nesting SEI message that includes a buffering period SEI message shall not include any other SEI messages and shall be the only SEI message inside the SEI NAL unit.</w:t>
      </w:r>
    </w:p>
    <w:p w:rsidR="00A74CA5" w:rsidRPr="005271CA" w:rsidRDefault="00A74CA5" w:rsidP="00A74CA5">
      <w:pPr>
        <w:tabs>
          <w:tab w:val="left" w:pos="400"/>
        </w:tabs>
        <w:ind w:left="1194" w:hanging="400"/>
      </w:pPr>
      <w:r w:rsidRPr="005271CA">
        <w:t>–</w:t>
      </w:r>
      <w:r w:rsidRPr="005271CA">
        <w:tab/>
        <w:t xml:space="preserve">All SEI NAL units that precede an SEI NAL unit that contains an MVC scalable nesting SEI message with a buffering period SEI message as payload, or a </w:t>
      </w:r>
      <w:r>
        <w:t>MVCD</w:t>
      </w:r>
      <w:r w:rsidRPr="005271CA">
        <w:t xml:space="preserve"> scalable nesting SEI message with a buffering period SEI message as payload in an access unit shall only contain buffering period SEI messages or MVC scalable nesting SEI messages with a buffering period SEI message as payload, or </w:t>
      </w:r>
      <w:r>
        <w:t>MVCD</w:t>
      </w:r>
      <w:r w:rsidRPr="005271CA">
        <w:t xml:space="preserve"> scalable nesting SEI messages with a buffering period SEI message.</w:t>
      </w:r>
    </w:p>
    <w:p w:rsidR="00A74CA5" w:rsidRPr="005271CA" w:rsidRDefault="00A74CA5" w:rsidP="00A74CA5">
      <w:pPr>
        <w:pStyle w:val="Annex6"/>
      </w:pPr>
      <w:bookmarkStart w:id="54" w:name="_Ref350899936"/>
      <w:r w:rsidRPr="005271CA">
        <w:t>Detection of the first VCL NAL unit of a primary coded picture</w:t>
      </w:r>
      <w:bookmarkEnd w:id="54"/>
    </w:p>
    <w:p w:rsidR="00A74CA5" w:rsidRPr="00C91335" w:rsidRDefault="00A74CA5" w:rsidP="00A74CA5">
      <w:pPr>
        <w:ind w:left="400" w:hanging="397"/>
        <w:rPr>
          <w:lang w:eastAsia="ja-JP"/>
        </w:rPr>
      </w:pPr>
      <w:r>
        <w:t xml:space="preserve">The specification of </w:t>
      </w:r>
      <w:r w:rsidRPr="005271CA">
        <w:t>clause </w:t>
      </w:r>
      <w:r>
        <w:fldChar w:fldCharType="begin" w:fldLock="1"/>
      </w:r>
      <w:r>
        <w:instrText xml:space="preserve"> REF _Ref350899629 \n \h </w:instrText>
      </w:r>
      <w:r>
        <w:fldChar w:fldCharType="separate"/>
      </w:r>
      <w:r>
        <w:t>H.7.4.1.2.4</w:t>
      </w:r>
      <w:r>
        <w:fldChar w:fldCharType="end"/>
      </w:r>
      <w:r w:rsidRPr="005271CA">
        <w:t xml:space="preserve"> applies.</w:t>
      </w:r>
    </w:p>
    <w:p w:rsidR="00A74CA5" w:rsidRPr="005271CA" w:rsidRDefault="00A74CA5" w:rsidP="00A74CA5">
      <w:pPr>
        <w:pStyle w:val="Annex6"/>
      </w:pPr>
      <w:bookmarkStart w:id="55" w:name="_Ref317699031"/>
      <w:r w:rsidRPr="005271CA">
        <w:t>Order of VCL NAL units and association to coded pictures</w:t>
      </w:r>
      <w:bookmarkEnd w:id="55"/>
    </w:p>
    <w:p w:rsidR="00A74CA5" w:rsidRPr="005271CA" w:rsidRDefault="00A74CA5" w:rsidP="00A74CA5">
      <w:r>
        <w:t xml:space="preserve">The specification of </w:t>
      </w:r>
      <w:r w:rsidRPr="005271CA">
        <w:t>clause </w:t>
      </w:r>
      <w:r>
        <w:fldChar w:fldCharType="begin" w:fldLock="1"/>
      </w:r>
      <w:r>
        <w:instrText xml:space="preserve"> REF _Ref350900231 \n \h </w:instrText>
      </w:r>
      <w:r>
        <w:fldChar w:fldCharType="separate"/>
      </w:r>
      <w:r>
        <w:t>H.7.4.1.2.5</w:t>
      </w:r>
      <w:r>
        <w:fldChar w:fldCharType="end"/>
      </w:r>
      <w:r w:rsidRPr="005271CA">
        <w:t xml:space="preserve"> applies with following modifications.</w:t>
      </w:r>
    </w:p>
    <w:p w:rsidR="00A74CA5" w:rsidRPr="005271CA" w:rsidRDefault="00A74CA5" w:rsidP="00A74CA5">
      <w:r w:rsidRPr="005271CA">
        <w:lastRenderedPageBreak/>
        <w:t>Each VCL NAL unit is part of a coded picture.</w:t>
      </w:r>
    </w:p>
    <w:p w:rsidR="00A74CA5" w:rsidRPr="005271CA" w:rsidRDefault="00A74CA5" w:rsidP="00A74CA5">
      <w:r w:rsidRPr="005271CA">
        <w:t>Let voIdx be the value of VOIdx of any particular VCL NAL unit. The order of the VCL NAL units within a coded picture is constrained as follows:</w:t>
      </w:r>
    </w:p>
    <w:p w:rsidR="00A74CA5" w:rsidRPr="005271CA" w:rsidRDefault="00A74CA5" w:rsidP="00A74CA5">
      <w:pPr>
        <w:numPr>
          <w:ilvl w:val="0"/>
          <w:numId w:val="365"/>
        </w:numPr>
        <w:tabs>
          <w:tab w:val="clear" w:pos="794"/>
          <w:tab w:val="clear" w:pos="1191"/>
          <w:tab w:val="clear" w:pos="1588"/>
          <w:tab w:val="clear" w:pos="1985"/>
        </w:tabs>
        <w:jc w:val="left"/>
      </w:pPr>
      <w:r w:rsidRPr="005271CA">
        <w:t>For all VCL NAL units following this particular VCL NAL unit, the value of VOIdx shall be greater than or equal to voIdx.</w:t>
      </w:r>
    </w:p>
    <w:p w:rsidR="00A74CA5" w:rsidRPr="005271CA" w:rsidRDefault="00A74CA5" w:rsidP="00A74CA5">
      <w:pPr>
        <w:numPr>
          <w:ilvl w:val="0"/>
          <w:numId w:val="365"/>
        </w:numPr>
        <w:tabs>
          <w:tab w:val="clear" w:pos="794"/>
          <w:tab w:val="clear" w:pos="1191"/>
          <w:tab w:val="clear" w:pos="1588"/>
          <w:tab w:val="clear" w:pos="1985"/>
        </w:tabs>
        <w:jc w:val="left"/>
      </w:pPr>
      <w:r w:rsidRPr="005271CA">
        <w:t>All VCL NAL units for a depth view component, if present, shall follow any VCL NAL unit of a texture view component with a same value of VOIdx.</w:t>
      </w:r>
    </w:p>
    <w:p w:rsidR="00A74CA5" w:rsidRPr="005271CA" w:rsidRDefault="00A74CA5" w:rsidP="00A74CA5">
      <w:pPr>
        <w:ind w:left="400" w:hanging="397"/>
      </w:pPr>
      <w:r w:rsidRPr="005271CA">
        <w:t>For each set of VCL NAL units within a texture or depth view component, the following applies:</w:t>
      </w:r>
    </w:p>
    <w:p w:rsidR="00A74CA5" w:rsidRPr="005271CA" w:rsidRDefault="00A74CA5" w:rsidP="00A74CA5">
      <w:pPr>
        <w:ind w:left="400" w:hanging="397"/>
      </w:pPr>
      <w:r w:rsidRPr="005271CA">
        <w:t>–</w:t>
      </w:r>
      <w:r w:rsidRPr="005271CA">
        <w:tab/>
        <w:t>If arbitrary slice order, as specified in Annex </w:t>
      </w:r>
      <w:r>
        <w:fldChar w:fldCharType="begin" w:fldLock="1"/>
      </w:r>
      <w:r>
        <w:instrText xml:space="preserve"> REF _Ref350900463 \n \h </w:instrText>
      </w:r>
      <w:r>
        <w:fldChar w:fldCharType="separate"/>
      </w:r>
      <w:r>
        <w:t>A</w:t>
      </w:r>
      <w:r>
        <w:fldChar w:fldCharType="end"/>
      </w:r>
      <w:r>
        <w:t xml:space="preserve">, </w:t>
      </w:r>
      <w:r w:rsidRPr="005271CA">
        <w:t>clause </w:t>
      </w:r>
      <w:r>
        <w:fldChar w:fldCharType="begin" w:fldLock="1"/>
      </w:r>
      <w:r>
        <w:instrText xml:space="preserve"> REF _Ref350900519 \n \h </w:instrText>
      </w:r>
      <w:r>
        <w:fldChar w:fldCharType="separate"/>
      </w:r>
      <w:r>
        <w:t>H.10</w:t>
      </w:r>
      <w:r>
        <w:fldChar w:fldCharType="end"/>
      </w:r>
      <w:r w:rsidRPr="005271CA">
        <w:t xml:space="preserve"> or </w:t>
      </w:r>
      <w:r w:rsidRPr="006D4072">
        <w:t>clause</w:t>
      </w:r>
      <w:r>
        <w:t> </w:t>
      </w:r>
      <w:r w:rsidRPr="006D4072">
        <w:fldChar w:fldCharType="begin" w:fldLock="1"/>
      </w:r>
      <w:r w:rsidRPr="006D4072">
        <w:instrText xml:space="preserve"> REF _Ref350862837 \r \h </w:instrText>
      </w:r>
      <w:r>
        <w:instrText xml:space="preserve"> \* MERGEFORMAT </w:instrText>
      </w:r>
      <w:r w:rsidRPr="006D4072">
        <w:fldChar w:fldCharType="separate"/>
      </w:r>
      <w:r w:rsidRPr="006D4072">
        <w:t>I.10</w:t>
      </w:r>
      <w:r w:rsidRPr="006D4072">
        <w:fldChar w:fldCharType="end"/>
      </w:r>
      <w:r w:rsidRPr="005271CA">
        <w:t>, is allowed, coded slice NAL units of a view component may have any order relative to each other.</w:t>
      </w:r>
    </w:p>
    <w:p w:rsidR="00A74CA5" w:rsidRPr="005271CA" w:rsidRDefault="00A74CA5" w:rsidP="00A74CA5">
      <w:pPr>
        <w:numPr>
          <w:ilvl w:val="0"/>
          <w:numId w:val="364"/>
        </w:numPr>
        <w:tabs>
          <w:tab w:val="clear" w:pos="794"/>
          <w:tab w:val="clear" w:pos="1191"/>
          <w:tab w:val="clear" w:pos="1588"/>
          <w:tab w:val="clear" w:pos="1985"/>
        </w:tabs>
        <w:jc w:val="left"/>
      </w:pPr>
      <w:r w:rsidRPr="005271CA">
        <w:t>Otherwise (arbitrary slice order is not allowed), coded slice NAL units of a slice group shall not be interleaved with coded slice NAL units of another slice group and the order of coded slice NAL units within a slice group shall be in the order of increasing macroblock address for the first macroblock of each coded slice NAL unit of the same slice group.</w:t>
      </w:r>
    </w:p>
    <w:p w:rsidR="00A74CA5" w:rsidRPr="001C759E" w:rsidRDefault="00A74CA5" w:rsidP="00A74CA5">
      <w:r w:rsidRPr="001C759E">
        <w:t>The following applies:</w:t>
      </w:r>
    </w:p>
    <w:p w:rsidR="00A74CA5" w:rsidRPr="001C759E" w:rsidRDefault="00A74CA5" w:rsidP="00A74CA5">
      <w:pPr>
        <w:ind w:left="400" w:hanging="397"/>
      </w:pPr>
      <w:r w:rsidRPr="001C759E">
        <w:t>–</w:t>
      </w:r>
      <w:r w:rsidRPr="001C759E">
        <w:tab/>
        <w:t xml:space="preserve">If a coded texture view component with a particular view_id is the first field view component of a complementary field pair, the depth view component with the same view_id value, if present in the access unit, shall be a coded frame view component or the first field view component of a complementary field pair. </w:t>
      </w:r>
    </w:p>
    <w:p w:rsidR="00A74CA5" w:rsidRPr="001C759E" w:rsidRDefault="00A74CA5" w:rsidP="00A74CA5">
      <w:pPr>
        <w:ind w:left="400" w:hanging="397"/>
      </w:pPr>
      <w:r w:rsidRPr="001C759E">
        <w:t>–</w:t>
      </w:r>
      <w:r w:rsidRPr="001C759E">
        <w:tab/>
        <w:t xml:space="preserve">Otherwise, if a coded texture view component with a particular view_id is the second field view component of a complementary field pair, the depth view component with the same view_id value, if present in the access unit, shall be the second field view component of a complementary field pair. </w:t>
      </w:r>
    </w:p>
    <w:p w:rsidR="00A74CA5" w:rsidRPr="001C759E" w:rsidRDefault="00A74CA5" w:rsidP="00A74CA5">
      <w:pPr>
        <w:ind w:left="400" w:hanging="397"/>
      </w:pPr>
      <w:r w:rsidRPr="001C759E">
        <w:t>–</w:t>
      </w:r>
      <w:r w:rsidRPr="001C759E">
        <w:tab/>
        <w:t xml:space="preserve">Otherwise, if a coded texture view component with a particular view_id is a non-paired field, the depth view component with the same view_id value, if present in the access unit, shall be a coded frame view component or a non-paired field. </w:t>
      </w:r>
    </w:p>
    <w:p w:rsidR="00A74CA5" w:rsidRPr="001C759E" w:rsidRDefault="00A74CA5" w:rsidP="00A74CA5">
      <w:pPr>
        <w:ind w:left="400" w:hanging="397"/>
      </w:pPr>
      <w:r w:rsidRPr="001C759E">
        <w:t>–</w:t>
      </w:r>
      <w:r w:rsidRPr="001C759E">
        <w:tab/>
        <w:t xml:space="preserve">Otherwise (a coded texture view component with a particular view_id is a coded frame), the depth view component with the same view_id value, if present in the access unit, shall be a coded frame view component. </w:t>
      </w:r>
    </w:p>
    <w:p w:rsidR="00A74CA5" w:rsidRPr="001C759E" w:rsidRDefault="00A74CA5" w:rsidP="00A74CA5">
      <w:r w:rsidRPr="001C759E">
        <w:t>NAL units having nal_unit_type equal to 12 may be present in the access unit but shall not precede the first VCL NAL unit of the primary coded picture within the access unit.</w:t>
      </w:r>
    </w:p>
    <w:p w:rsidR="00A74CA5" w:rsidRPr="001C759E" w:rsidRDefault="00A74CA5" w:rsidP="00A74CA5">
      <w:r w:rsidRPr="001C759E">
        <w:t>NAL units having nal_unit_type equal to 0 or in the range of 24 to 31, inclusive, which are unspecified, may be present in the access unit but shall not precede the first VCL NAL unit of the primary coded picture within the access unit.</w:t>
      </w:r>
    </w:p>
    <w:p w:rsidR="00A74CA5" w:rsidRPr="001C759E" w:rsidRDefault="00A74CA5" w:rsidP="00A74CA5">
      <w:r w:rsidRPr="001C759E">
        <w:t>NAL units having nal_unit_type in the range of 22 to 23, inclusive, which are reserved, shall not precede the first VCL NAL unit of the primary coded picture within the access unit (when specified in the future by ITU-T | ISO/IEC).</w:t>
      </w:r>
    </w:p>
    <w:p w:rsidR="00A74CA5" w:rsidRPr="005271CA" w:rsidRDefault="00A74CA5" w:rsidP="00A74CA5">
      <w:pPr>
        <w:pStyle w:val="Annex4"/>
      </w:pPr>
      <w:bookmarkStart w:id="56" w:name="_Toc303680812"/>
      <w:bookmarkStart w:id="57" w:name="_Toc353889195"/>
      <w:bookmarkStart w:id="58" w:name="_Toc353895177"/>
      <w:r w:rsidRPr="005271CA">
        <w:t>Raw byte sequence payloads and RBSP trailing bits semantics</w:t>
      </w:r>
      <w:bookmarkEnd w:id="56"/>
      <w:bookmarkEnd w:id="57"/>
      <w:bookmarkEnd w:id="58"/>
    </w:p>
    <w:p w:rsidR="00A74CA5" w:rsidRPr="005271CA" w:rsidRDefault="00A74CA5" w:rsidP="00A74CA5">
      <w:pPr>
        <w:pStyle w:val="Annex5"/>
      </w:pPr>
      <w:bookmarkStart w:id="59" w:name="_Ref350907957"/>
      <w:r w:rsidRPr="005271CA">
        <w:t>Sequence parameter set RBSP semantics</w:t>
      </w:r>
      <w:bookmarkEnd w:id="59"/>
    </w:p>
    <w:p w:rsidR="00A74CA5" w:rsidRPr="005271CA" w:rsidRDefault="00A74CA5" w:rsidP="00A74CA5">
      <w:r w:rsidRPr="005271CA">
        <w:t xml:space="preserve">The semantics specified in </w:t>
      </w:r>
      <w:r w:rsidRPr="00C91335">
        <w:t>clause </w:t>
      </w:r>
      <w:r w:rsidRPr="00C91335">
        <w:fldChar w:fldCharType="begin" w:fldLock="1"/>
      </w:r>
      <w:r w:rsidRPr="00C91335">
        <w:instrText xml:space="preserve"> REF _Ref350900646 \n \h </w:instrText>
      </w:r>
      <w:r>
        <w:instrText xml:space="preserve"> \* MERGEFORMAT </w:instrText>
      </w:r>
      <w:r w:rsidRPr="00C91335">
        <w:fldChar w:fldCharType="separate"/>
      </w:r>
      <w:r w:rsidRPr="00C91335">
        <w:t>7.4.2.1</w:t>
      </w:r>
      <w:r w:rsidRPr="00C91335">
        <w:fldChar w:fldCharType="end"/>
      </w:r>
      <w:r w:rsidRPr="005271CA">
        <w:t xml:space="preserve"> apply.</w:t>
      </w:r>
    </w:p>
    <w:p w:rsidR="00A74CA5" w:rsidRPr="005271CA" w:rsidRDefault="00A74CA5" w:rsidP="00A74CA5">
      <w:pPr>
        <w:pStyle w:val="Annex6"/>
      </w:pPr>
      <w:r w:rsidRPr="005271CA">
        <w:t>Sequence parameter set data semantics</w:t>
      </w:r>
    </w:p>
    <w:p w:rsidR="00A74CA5" w:rsidRPr="004D3D44" w:rsidRDefault="00A74CA5" w:rsidP="00A74CA5">
      <w:pPr>
        <w:rPr>
          <w:lang w:eastAsia="ja-JP"/>
        </w:rPr>
      </w:pPr>
      <w:r>
        <w:t xml:space="preserve">The semantics specified in </w:t>
      </w:r>
      <w:r w:rsidRPr="005271CA">
        <w:t>clause </w:t>
      </w:r>
      <w:r>
        <w:fldChar w:fldCharType="begin" w:fldLock="1"/>
      </w:r>
      <w:r>
        <w:instrText xml:space="preserve"> REF _Ref350900356 \n \h </w:instrText>
      </w:r>
      <w:r>
        <w:fldChar w:fldCharType="separate"/>
      </w:r>
      <w:r>
        <w:t>H.7.4.2.1.1</w:t>
      </w:r>
      <w:r>
        <w:fldChar w:fldCharType="end"/>
      </w:r>
      <w:r w:rsidRPr="005271CA">
        <w:t xml:space="preserve"> apply with the substitution of </w:t>
      </w:r>
      <w:r>
        <w:t>MVCD</w:t>
      </w:r>
      <w:r w:rsidRPr="005271CA">
        <w:t xml:space="preserve"> sequence parameter set for MVC sequence parameter set. </w:t>
      </w:r>
      <w:r>
        <w:t xml:space="preserve">All constraints specified in </w:t>
      </w:r>
      <w:r w:rsidRPr="005271CA">
        <w:t>clause </w:t>
      </w:r>
      <w:r>
        <w:fldChar w:fldCharType="begin" w:fldLock="1"/>
      </w:r>
      <w:r>
        <w:instrText xml:space="preserve"> REF _Ref350900372 \n \h </w:instrText>
      </w:r>
      <w:r>
        <w:fldChar w:fldCharType="separate"/>
      </w:r>
      <w:r>
        <w:t>H.7.4.2.1.1</w:t>
      </w:r>
      <w:r>
        <w:fldChar w:fldCharType="end"/>
      </w:r>
      <w:r w:rsidRPr="005271CA">
        <w:t xml:space="preserve"> apply only to the texture view components for which the </w:t>
      </w:r>
      <w:r>
        <w:t>MVCD</w:t>
      </w:r>
      <w:r w:rsidRPr="005271CA">
        <w:t xml:space="preserve"> sequence parameter set is the active texture MVC sequence parameter set or to the depth view components for which the </w:t>
      </w:r>
      <w:r>
        <w:t>MVCD</w:t>
      </w:r>
      <w:r w:rsidRPr="005271CA">
        <w:t xml:space="preserve"> sequence parameter set is the active view MVC sequence parameter set as specified in </w:t>
      </w:r>
      <w:r w:rsidRPr="00C91335">
        <w:t>clause </w:t>
      </w:r>
      <w:r w:rsidRPr="00C91335">
        <w:fldChar w:fldCharType="begin" w:fldLock="1"/>
      </w:r>
      <w:r w:rsidRPr="00C91335">
        <w:instrText xml:space="preserve"> REF _Ref350900589 \n \h </w:instrText>
      </w:r>
      <w:r>
        <w:instrText xml:space="preserve"> \* MERGEFORMAT </w:instrText>
      </w:r>
      <w:r w:rsidRPr="00C91335">
        <w:fldChar w:fldCharType="separate"/>
      </w:r>
      <w:r w:rsidRPr="00C91335">
        <w:t>I.7.4.1.2.1</w:t>
      </w:r>
      <w:r w:rsidRPr="00C91335">
        <w:fldChar w:fldCharType="end"/>
      </w:r>
      <w:r w:rsidRPr="005271CA">
        <w:t>.</w:t>
      </w:r>
    </w:p>
    <w:p w:rsidR="00A74CA5" w:rsidRPr="005271CA" w:rsidRDefault="00A74CA5" w:rsidP="00A74CA5">
      <w:pPr>
        <w:pStyle w:val="Annex7"/>
        <w:numPr>
          <w:ilvl w:val="6"/>
          <w:numId w:val="7"/>
        </w:numPr>
        <w:tabs>
          <w:tab w:val="clear" w:pos="1080"/>
          <w:tab w:val="num" w:pos="1200"/>
        </w:tabs>
      </w:pPr>
      <w:r w:rsidRPr="005271CA">
        <w:t>Scaling list semantics</w:t>
      </w:r>
    </w:p>
    <w:p w:rsidR="00A74CA5" w:rsidRPr="005271CA" w:rsidRDefault="00A74CA5" w:rsidP="00A74CA5">
      <w:r w:rsidRPr="005271CA">
        <w:t xml:space="preserve">The semantics specified in </w:t>
      </w:r>
      <w:r w:rsidRPr="004D3D44">
        <w:t>clause </w:t>
      </w:r>
      <w:r w:rsidRPr="004D3D44">
        <w:fldChar w:fldCharType="begin" w:fldLock="1"/>
      </w:r>
      <w:r w:rsidRPr="004D3D44">
        <w:instrText xml:space="preserve"> REF _Ref350901132 \n \h </w:instrText>
      </w:r>
      <w:r>
        <w:instrText xml:space="preserve"> \* MERGEFORMAT </w:instrText>
      </w:r>
      <w:r w:rsidRPr="004D3D44">
        <w:fldChar w:fldCharType="separate"/>
      </w:r>
      <w:r w:rsidRPr="004D3D44">
        <w:t>H.7.4.2.1.1.1</w:t>
      </w:r>
      <w:r w:rsidRPr="004D3D44">
        <w:fldChar w:fldCharType="end"/>
      </w:r>
      <w:r w:rsidRPr="005271CA">
        <w:t xml:space="preserve"> apply.</w:t>
      </w:r>
    </w:p>
    <w:p w:rsidR="00A74CA5" w:rsidRPr="005271CA" w:rsidRDefault="00A74CA5" w:rsidP="00A74CA5">
      <w:pPr>
        <w:pStyle w:val="Annex6"/>
      </w:pPr>
      <w:r w:rsidRPr="005271CA">
        <w:t>Sequence parameter set extension RBSP semantics</w:t>
      </w:r>
    </w:p>
    <w:p w:rsidR="00A74CA5" w:rsidRPr="005271CA" w:rsidRDefault="00A74CA5" w:rsidP="00A74CA5">
      <w:r>
        <w:t xml:space="preserve">The semantics specified in </w:t>
      </w:r>
      <w:r w:rsidRPr="005271CA">
        <w:t>clause </w:t>
      </w:r>
      <w:r>
        <w:fldChar w:fldCharType="begin" w:fldLock="1"/>
      </w:r>
      <w:r>
        <w:instrText xml:space="preserve"> REF _Ref168375353 \n \h </w:instrText>
      </w:r>
      <w:r>
        <w:fldChar w:fldCharType="separate"/>
      </w:r>
      <w:r>
        <w:t>7.4.2.1.2</w:t>
      </w:r>
      <w:r>
        <w:fldChar w:fldCharType="end"/>
      </w:r>
      <w:r w:rsidRPr="005271CA">
        <w:t xml:space="preserve"> apply. Additionally, the following applies.</w:t>
      </w:r>
    </w:p>
    <w:p w:rsidR="00A74CA5" w:rsidRPr="005271CA" w:rsidRDefault="00A74CA5" w:rsidP="00A74CA5">
      <w:r w:rsidRPr="005271CA">
        <w:t>Sequence parameter set extension RBSPs can only follow sequence parameter set RBSPs in decoding order.</w:t>
      </w:r>
      <w:r w:rsidRPr="005271CA">
        <w:rPr>
          <w:bCs/>
        </w:rPr>
        <w:t xml:space="preserve"> Subset sequence </w:t>
      </w:r>
      <w:r w:rsidRPr="005271CA">
        <w:t>parameter</w:t>
      </w:r>
      <w:r w:rsidRPr="005271CA">
        <w:rPr>
          <w:bCs/>
        </w:rPr>
        <w:t xml:space="preserve"> set RBSPs shall not be followed by a sequence parameter set extension RBSP.</w:t>
      </w:r>
      <w:r w:rsidRPr="005271CA">
        <w:t xml:space="preserve"> The contents of </w:t>
      </w:r>
      <w:r w:rsidRPr="005271CA">
        <w:lastRenderedPageBreak/>
        <w:t xml:space="preserve">sequence parameter set extension RBSPs only apply when the base view, which conforms to one or more of the profiles specified in </w:t>
      </w:r>
      <w:r w:rsidRPr="004D3D44">
        <w:t>Annex </w:t>
      </w:r>
      <w:r w:rsidRPr="004D3D44">
        <w:fldChar w:fldCharType="begin" w:fldLock="1"/>
      </w:r>
      <w:r w:rsidRPr="004D3D44">
        <w:instrText xml:space="preserve"> REF _Ref350901052 \n \h </w:instrText>
      </w:r>
      <w:r>
        <w:instrText xml:space="preserve"> \* MERGEFORMAT </w:instrText>
      </w:r>
      <w:r w:rsidRPr="004D3D44">
        <w:fldChar w:fldCharType="separate"/>
      </w:r>
      <w:r w:rsidRPr="004D3D44">
        <w:t>A</w:t>
      </w:r>
      <w:r w:rsidRPr="004D3D44">
        <w:fldChar w:fldCharType="end"/>
      </w:r>
      <w:r w:rsidRPr="004D3D44">
        <w:t>,</w:t>
      </w:r>
      <w:r w:rsidRPr="005271CA">
        <w:t xml:space="preserve"> of a coded video sequence conforming to one or more profiles specified in </w:t>
      </w:r>
      <w:r w:rsidRPr="004D3D44">
        <w:t>Annex </w:t>
      </w:r>
      <w:r w:rsidRPr="004D3D44">
        <w:fldChar w:fldCharType="begin" w:fldLock="1"/>
      </w:r>
      <w:r w:rsidRPr="004D3D44">
        <w:instrText xml:space="preserve"> REF _Ref350899295 \n \h </w:instrText>
      </w:r>
      <w:r>
        <w:instrText xml:space="preserve"> \* MERGEFORMAT </w:instrText>
      </w:r>
      <w:r w:rsidRPr="004D3D44">
        <w:fldChar w:fldCharType="separate"/>
      </w:r>
      <w:r w:rsidRPr="004D3D44">
        <w:t>I</w:t>
      </w:r>
      <w:r w:rsidRPr="004D3D44">
        <w:fldChar w:fldCharType="end"/>
      </w:r>
      <w:r w:rsidRPr="005271CA">
        <w:rPr>
          <w:bCs/>
        </w:rPr>
        <w:t xml:space="preserve"> is decoded.</w:t>
      </w:r>
    </w:p>
    <w:p w:rsidR="00A74CA5" w:rsidRPr="005271CA" w:rsidRDefault="00A74CA5" w:rsidP="00A74CA5">
      <w:pPr>
        <w:pStyle w:val="Annex6"/>
      </w:pPr>
      <w:r w:rsidRPr="005271CA">
        <w:t>Subset sequence parameter set RBSP semantics</w:t>
      </w:r>
    </w:p>
    <w:p w:rsidR="00A74CA5" w:rsidRPr="005271CA" w:rsidRDefault="00A74CA5" w:rsidP="00A74CA5">
      <w:r w:rsidRPr="005271CA">
        <w:t>The semantics speci</w:t>
      </w:r>
      <w:r>
        <w:t xml:space="preserve">fied in </w:t>
      </w:r>
      <w:r w:rsidRPr="005271CA">
        <w:t>clause </w:t>
      </w:r>
      <w:r>
        <w:fldChar w:fldCharType="begin" w:fldLock="1"/>
      </w:r>
      <w:r>
        <w:instrText xml:space="preserve"> REF _Ref220340287 \n \h </w:instrText>
      </w:r>
      <w:r>
        <w:fldChar w:fldCharType="separate"/>
      </w:r>
      <w:r>
        <w:t>7.4.2.1.3</w:t>
      </w:r>
      <w:r>
        <w:fldChar w:fldCharType="end"/>
      </w:r>
      <w:r w:rsidRPr="005271CA">
        <w:t xml:space="preserve"> apply with the following additions.</w:t>
      </w:r>
    </w:p>
    <w:p w:rsidR="00A74CA5" w:rsidRPr="005271CA" w:rsidRDefault="00A74CA5" w:rsidP="00A74CA5">
      <w:pPr>
        <w:spacing w:before="120"/>
      </w:pPr>
      <w:r>
        <w:rPr>
          <w:b/>
        </w:rPr>
        <w:t>mvcd</w:t>
      </w:r>
      <w:r w:rsidRPr="005271CA">
        <w:rPr>
          <w:b/>
        </w:rPr>
        <w:t>_vui_parameters_present_flag</w:t>
      </w:r>
      <w:r w:rsidRPr="005271CA">
        <w:t xml:space="preserve"> equal to 0 specifies that the syntax structure mvc_vui_parameters_extension( ) corresponding to </w:t>
      </w:r>
      <w:r>
        <w:t>MVCD</w:t>
      </w:r>
      <w:r w:rsidRPr="005271CA">
        <w:t xml:space="preserve"> VUI parameters extension is not present. </w:t>
      </w:r>
      <w:r>
        <w:t>mvcd</w:t>
      </w:r>
      <w:r w:rsidRPr="005271CA">
        <w:t xml:space="preserve">_vui_parameters_present_flag equal to 1 specifies that the syntax structure mvc_vui_parameters_extension( ) is present and referred to as </w:t>
      </w:r>
      <w:r>
        <w:t>MVCD</w:t>
      </w:r>
      <w:r w:rsidRPr="005271CA">
        <w:t xml:space="preserve"> VUI parameters extension.</w:t>
      </w:r>
    </w:p>
    <w:p w:rsidR="00A74CA5" w:rsidRPr="005271CA" w:rsidRDefault="00A74CA5" w:rsidP="00A74CA5">
      <w:r w:rsidRPr="005271CA">
        <w:rPr>
          <w:b/>
        </w:rPr>
        <w:t>texture_vui_parameters_present_flag</w:t>
      </w:r>
      <w:r w:rsidRPr="005271CA">
        <w:t xml:space="preserve"> equal to 0 specifies that the syntax structure mvc_vui_parameters_extension( ) corresponding to </w:t>
      </w:r>
      <w:r>
        <w:t>MVCD</w:t>
      </w:r>
      <w:r w:rsidRPr="005271CA">
        <w:t xml:space="preserve"> texture sub-bitstream VUI parameters extension is not present. texture_vui_parameters_present_flag equal to 1 specifies that the syntax structure mvc_vui_parameters_extension( ) is present and referred to as </w:t>
      </w:r>
      <w:r>
        <w:t>MVCD</w:t>
      </w:r>
      <w:r w:rsidRPr="005271CA">
        <w:t xml:space="preserve"> texture sub-bitstream VUI parameters extension.</w:t>
      </w:r>
    </w:p>
    <w:p w:rsidR="00A74CA5" w:rsidRPr="005271CA" w:rsidRDefault="00A74CA5" w:rsidP="00A74CA5">
      <w:pPr>
        <w:pStyle w:val="Annex6"/>
      </w:pPr>
      <w:r w:rsidRPr="005271CA">
        <w:t xml:space="preserve">Sequence parameter set </w:t>
      </w:r>
      <w:r>
        <w:rPr>
          <w:lang w:eastAsia="ja-JP"/>
        </w:rPr>
        <w:t>MVCD</w:t>
      </w:r>
      <w:r w:rsidRPr="005271CA">
        <w:t xml:space="preserve"> extension semantics</w:t>
      </w:r>
    </w:p>
    <w:p w:rsidR="00A74CA5" w:rsidRPr="005271CA" w:rsidRDefault="00A74CA5" w:rsidP="00A74CA5">
      <w:pPr>
        <w:widowControl w:val="0"/>
        <w:rPr>
          <w:bCs/>
        </w:rPr>
      </w:pPr>
      <w:r>
        <w:rPr>
          <w:bCs/>
        </w:rPr>
        <w:t>The semantics specified in clause </w:t>
      </w:r>
      <w:r>
        <w:rPr>
          <w:bCs/>
        </w:rPr>
        <w:fldChar w:fldCharType="begin" w:fldLock="1"/>
      </w:r>
      <w:r>
        <w:rPr>
          <w:bCs/>
        </w:rPr>
        <w:instrText xml:space="preserve"> REF _Ref350901287 \n \h </w:instrText>
      </w:r>
      <w:r>
        <w:rPr>
          <w:bCs/>
        </w:rPr>
      </w:r>
      <w:r>
        <w:rPr>
          <w:bCs/>
        </w:rPr>
        <w:fldChar w:fldCharType="separate"/>
      </w:r>
      <w:r>
        <w:rPr>
          <w:bCs/>
        </w:rPr>
        <w:t>H.7.4.2.1.4</w:t>
      </w:r>
      <w:r>
        <w:rPr>
          <w:bCs/>
        </w:rPr>
        <w:fldChar w:fldCharType="end"/>
      </w:r>
      <w:r w:rsidRPr="005271CA">
        <w:rPr>
          <w:bCs/>
        </w:rPr>
        <w:t xml:space="preserve"> apply with the substitution of texture view component or depth view component for view component and with the following additions:</w:t>
      </w:r>
    </w:p>
    <w:p w:rsidR="00A74CA5" w:rsidRPr="005271CA" w:rsidRDefault="00A74CA5" w:rsidP="00A74CA5">
      <w:pPr>
        <w:widowControl w:val="0"/>
        <w:rPr>
          <w:bCs/>
        </w:rPr>
      </w:pPr>
      <w:r w:rsidRPr="005271CA">
        <w:rPr>
          <w:b/>
          <w:bCs/>
        </w:rPr>
        <w:t>depth_view_present_flag</w:t>
      </w:r>
      <w:r>
        <w:rPr>
          <w:b/>
          <w:bCs/>
        </w:rPr>
        <w:t>[ </w:t>
      </w:r>
      <w:r w:rsidRPr="009D1C10">
        <w:rPr>
          <w:bCs/>
        </w:rPr>
        <w:t>i</w:t>
      </w:r>
      <w:r>
        <w:rPr>
          <w:b/>
          <w:bCs/>
        </w:rPr>
        <w:t> ]</w:t>
      </w:r>
      <w:r w:rsidRPr="005271CA">
        <w:rPr>
          <w:b/>
          <w:bCs/>
        </w:rPr>
        <w:t xml:space="preserve"> </w:t>
      </w:r>
      <w:r w:rsidRPr="005271CA">
        <w:rPr>
          <w:bCs/>
        </w:rPr>
        <w:t>equal to 0 specifies that there is no depth view having a view_id equal to view_id</w:t>
      </w:r>
      <w:r>
        <w:rPr>
          <w:bCs/>
        </w:rPr>
        <w:t>[ </w:t>
      </w:r>
      <w:r w:rsidRPr="005271CA">
        <w:rPr>
          <w:bCs/>
        </w:rPr>
        <w:t>i</w:t>
      </w:r>
      <w:r>
        <w:rPr>
          <w:bCs/>
        </w:rPr>
        <w:t> ]</w:t>
      </w:r>
      <w:r>
        <w:rPr>
          <w:rFonts w:hint="eastAsia"/>
          <w:bCs/>
        </w:rPr>
        <w:t xml:space="preserve"> </w:t>
      </w:r>
      <w:r w:rsidRPr="000F6F2F">
        <w:rPr>
          <w:bCs/>
        </w:rPr>
        <w:t>and VOIdx equal to i</w:t>
      </w:r>
      <w:r w:rsidRPr="005271CA">
        <w:rPr>
          <w:bCs/>
        </w:rPr>
        <w:t>. depth_view_present_flag</w:t>
      </w:r>
      <w:r>
        <w:rPr>
          <w:bCs/>
        </w:rPr>
        <w:t>[ </w:t>
      </w:r>
      <w:r w:rsidRPr="005271CA">
        <w:rPr>
          <w:bCs/>
        </w:rPr>
        <w:t>i</w:t>
      </w:r>
      <w:r>
        <w:rPr>
          <w:bCs/>
        </w:rPr>
        <w:t> ]</w:t>
      </w:r>
      <w:r w:rsidRPr="005271CA">
        <w:rPr>
          <w:bCs/>
        </w:rPr>
        <w:t xml:space="preserve"> equal to 1 specifies that there is a depth view having a view_id equal to view_id</w:t>
      </w:r>
      <w:r>
        <w:rPr>
          <w:bCs/>
        </w:rPr>
        <w:t>[ </w:t>
      </w:r>
      <w:r w:rsidRPr="005271CA">
        <w:rPr>
          <w:bCs/>
        </w:rPr>
        <w:t>i</w:t>
      </w:r>
      <w:r>
        <w:rPr>
          <w:bCs/>
        </w:rPr>
        <w:t> ]</w:t>
      </w:r>
      <w:r w:rsidRPr="005271CA">
        <w:rPr>
          <w:bCs/>
        </w:rPr>
        <w:t>.</w:t>
      </w:r>
    </w:p>
    <w:p w:rsidR="00A74CA5" w:rsidRPr="005271CA" w:rsidRDefault="00A74CA5" w:rsidP="00A74CA5">
      <w:pPr>
        <w:widowControl w:val="0"/>
        <w:rPr>
          <w:bCs/>
        </w:rPr>
      </w:pPr>
      <w:r w:rsidRPr="005271CA">
        <w:rPr>
          <w:b/>
          <w:bCs/>
        </w:rPr>
        <w:t>texture_view_present_flag</w:t>
      </w:r>
      <w:r>
        <w:rPr>
          <w:b/>
          <w:bCs/>
        </w:rPr>
        <w:t>[ </w:t>
      </w:r>
      <w:r w:rsidRPr="009D1C10">
        <w:rPr>
          <w:bCs/>
        </w:rPr>
        <w:t>i</w:t>
      </w:r>
      <w:r>
        <w:rPr>
          <w:b/>
          <w:bCs/>
        </w:rPr>
        <w:t> ]</w:t>
      </w:r>
      <w:r w:rsidRPr="005271CA">
        <w:rPr>
          <w:b/>
          <w:bCs/>
        </w:rPr>
        <w:t xml:space="preserve"> </w:t>
      </w:r>
      <w:r w:rsidRPr="005271CA">
        <w:rPr>
          <w:bCs/>
        </w:rPr>
        <w:t>equal to 0 specifies that there is no texture view having a view_id equal to view_id</w:t>
      </w:r>
      <w:r>
        <w:rPr>
          <w:bCs/>
        </w:rPr>
        <w:t>[ </w:t>
      </w:r>
      <w:r w:rsidRPr="005271CA">
        <w:rPr>
          <w:bCs/>
        </w:rPr>
        <w:t>i</w:t>
      </w:r>
      <w:r>
        <w:rPr>
          <w:bCs/>
        </w:rPr>
        <w:t> ]</w:t>
      </w:r>
      <w:r>
        <w:rPr>
          <w:rFonts w:hint="eastAsia"/>
          <w:bCs/>
        </w:rPr>
        <w:t xml:space="preserve"> </w:t>
      </w:r>
      <w:r w:rsidRPr="000F6F2F">
        <w:rPr>
          <w:bCs/>
        </w:rPr>
        <w:t>and VOIdx equal to i</w:t>
      </w:r>
      <w:r w:rsidRPr="005271CA">
        <w:rPr>
          <w:bCs/>
        </w:rPr>
        <w:t>. texture_view_present_flag</w:t>
      </w:r>
      <w:r>
        <w:rPr>
          <w:bCs/>
        </w:rPr>
        <w:t>[ </w:t>
      </w:r>
      <w:r w:rsidRPr="005271CA">
        <w:rPr>
          <w:bCs/>
        </w:rPr>
        <w:t>i</w:t>
      </w:r>
      <w:r>
        <w:rPr>
          <w:bCs/>
        </w:rPr>
        <w:t> ]</w:t>
      </w:r>
      <w:r w:rsidRPr="005271CA">
        <w:rPr>
          <w:bCs/>
        </w:rPr>
        <w:t xml:space="preserve"> equal to 1 specifies that there is a texture view having a view_id equal to view_id</w:t>
      </w:r>
      <w:r>
        <w:rPr>
          <w:bCs/>
        </w:rPr>
        <w:t>[ </w:t>
      </w:r>
      <w:r w:rsidRPr="005271CA">
        <w:rPr>
          <w:bCs/>
        </w:rPr>
        <w:t>i</w:t>
      </w:r>
      <w:r>
        <w:rPr>
          <w:bCs/>
        </w:rPr>
        <w:t> ]</w:t>
      </w:r>
      <w:r>
        <w:rPr>
          <w:rFonts w:hint="eastAsia"/>
          <w:bCs/>
        </w:rPr>
        <w:t xml:space="preserve"> </w:t>
      </w:r>
      <w:r w:rsidRPr="000F6F2F">
        <w:rPr>
          <w:bCs/>
        </w:rPr>
        <w:t>and VOIdx equal to i</w:t>
      </w:r>
      <w:r>
        <w:rPr>
          <w:bCs/>
        </w:rPr>
        <w:t>. When</w:t>
      </w:r>
      <w:r w:rsidRPr="005271CA">
        <w:rPr>
          <w:bCs/>
        </w:rPr>
        <w:t xml:space="preserve"> depth_view_present_flag</w:t>
      </w:r>
      <w:r>
        <w:rPr>
          <w:bCs/>
        </w:rPr>
        <w:t>[ </w:t>
      </w:r>
      <w:r w:rsidRPr="005271CA">
        <w:rPr>
          <w:bCs/>
        </w:rPr>
        <w:t>i</w:t>
      </w:r>
      <w:r>
        <w:rPr>
          <w:bCs/>
        </w:rPr>
        <w:t> ]</w:t>
      </w:r>
      <w:r w:rsidRPr="005271CA">
        <w:rPr>
          <w:bCs/>
        </w:rPr>
        <w:t xml:space="preserve"> is equal to 0, texture_view_present_flag</w:t>
      </w:r>
      <w:r>
        <w:rPr>
          <w:bCs/>
        </w:rPr>
        <w:t>[ </w:t>
      </w:r>
      <w:r w:rsidRPr="005271CA">
        <w:rPr>
          <w:bCs/>
        </w:rPr>
        <w:t>i</w:t>
      </w:r>
      <w:r>
        <w:rPr>
          <w:bCs/>
        </w:rPr>
        <w:t> ]</w:t>
      </w:r>
      <w:r w:rsidRPr="005271CA">
        <w:rPr>
          <w:bCs/>
        </w:rPr>
        <w:t xml:space="preserve"> shall be equal to 1.</w:t>
      </w:r>
    </w:p>
    <w:p w:rsidR="00A74CA5" w:rsidRPr="005271CA" w:rsidRDefault="00A74CA5" w:rsidP="00A74CA5">
      <w:pPr>
        <w:widowControl w:val="0"/>
        <w:rPr>
          <w:bCs/>
        </w:rPr>
      </w:pPr>
      <w:r w:rsidRPr="005271CA">
        <w:rPr>
          <w:bCs/>
        </w:rPr>
        <w:t>num_anchor_refs_l0</w:t>
      </w:r>
      <w:r>
        <w:rPr>
          <w:bCs/>
        </w:rPr>
        <w:t>[ </w:t>
      </w:r>
      <w:r w:rsidRPr="005271CA">
        <w:rPr>
          <w:bCs/>
        </w:rPr>
        <w:t>i</w:t>
      </w:r>
      <w:r>
        <w:rPr>
          <w:bCs/>
        </w:rPr>
        <w:t> ]</w:t>
      </w:r>
      <w:r w:rsidRPr="005271CA">
        <w:rPr>
          <w:bCs/>
        </w:rPr>
        <w:t>, anchor_ref_l0</w:t>
      </w:r>
      <w:r>
        <w:rPr>
          <w:bCs/>
        </w:rPr>
        <w:t>[ </w:t>
      </w:r>
      <w:r w:rsidRPr="005271CA">
        <w:rPr>
          <w:bCs/>
        </w:rPr>
        <w:t>i</w:t>
      </w:r>
      <w:r>
        <w:rPr>
          <w:bCs/>
        </w:rPr>
        <w:t> ][ </w:t>
      </w:r>
      <w:r w:rsidRPr="005271CA">
        <w:rPr>
          <w:bCs/>
        </w:rPr>
        <w:t>j</w:t>
      </w:r>
      <w:r>
        <w:rPr>
          <w:bCs/>
        </w:rPr>
        <w:t> ]</w:t>
      </w:r>
      <w:r w:rsidRPr="005271CA">
        <w:rPr>
          <w:bCs/>
        </w:rPr>
        <w:t>, num_anchor_refs_l1</w:t>
      </w:r>
      <w:r>
        <w:rPr>
          <w:bCs/>
        </w:rPr>
        <w:t>[ </w:t>
      </w:r>
      <w:r w:rsidRPr="005271CA">
        <w:rPr>
          <w:bCs/>
        </w:rPr>
        <w:t>i</w:t>
      </w:r>
      <w:r>
        <w:rPr>
          <w:bCs/>
        </w:rPr>
        <w:t> ]</w:t>
      </w:r>
      <w:r w:rsidRPr="005271CA">
        <w:rPr>
          <w:bCs/>
        </w:rPr>
        <w:t>, anchor_ref_l1</w:t>
      </w:r>
      <w:r>
        <w:rPr>
          <w:bCs/>
        </w:rPr>
        <w:t>[ </w:t>
      </w:r>
      <w:r w:rsidRPr="005271CA">
        <w:rPr>
          <w:bCs/>
        </w:rPr>
        <w:t>i</w:t>
      </w:r>
      <w:r>
        <w:rPr>
          <w:bCs/>
        </w:rPr>
        <w:t> ][ </w:t>
      </w:r>
      <w:r w:rsidRPr="005271CA">
        <w:rPr>
          <w:bCs/>
        </w:rPr>
        <w:t>j</w:t>
      </w:r>
      <w:r>
        <w:rPr>
          <w:bCs/>
        </w:rPr>
        <w:t> ]</w:t>
      </w:r>
      <w:r w:rsidRPr="005271CA">
        <w:rPr>
          <w:bCs/>
        </w:rPr>
        <w:t>, num_non_anchor_refs_l0</w:t>
      </w:r>
      <w:r>
        <w:rPr>
          <w:bCs/>
        </w:rPr>
        <w:t>[ </w:t>
      </w:r>
      <w:r w:rsidRPr="005271CA">
        <w:rPr>
          <w:bCs/>
        </w:rPr>
        <w:t>i</w:t>
      </w:r>
      <w:r>
        <w:rPr>
          <w:bCs/>
        </w:rPr>
        <w:t> ]</w:t>
      </w:r>
      <w:r w:rsidRPr="005271CA">
        <w:rPr>
          <w:bCs/>
        </w:rPr>
        <w:t>, non_anchor_ref_l0</w:t>
      </w:r>
      <w:r>
        <w:rPr>
          <w:bCs/>
        </w:rPr>
        <w:t>[ </w:t>
      </w:r>
      <w:r w:rsidRPr="005271CA">
        <w:rPr>
          <w:bCs/>
        </w:rPr>
        <w:t>i</w:t>
      </w:r>
      <w:r>
        <w:rPr>
          <w:bCs/>
        </w:rPr>
        <w:t> ][ </w:t>
      </w:r>
      <w:r w:rsidRPr="005271CA">
        <w:rPr>
          <w:bCs/>
        </w:rPr>
        <w:t>j</w:t>
      </w:r>
      <w:r>
        <w:rPr>
          <w:bCs/>
        </w:rPr>
        <w:t> ]</w:t>
      </w:r>
      <w:r w:rsidRPr="005271CA">
        <w:rPr>
          <w:bCs/>
        </w:rPr>
        <w:t>, num_non_anchor_refs_l1</w:t>
      </w:r>
      <w:r>
        <w:rPr>
          <w:bCs/>
        </w:rPr>
        <w:t>[ </w:t>
      </w:r>
      <w:r w:rsidRPr="005271CA">
        <w:rPr>
          <w:bCs/>
        </w:rPr>
        <w:t>i</w:t>
      </w:r>
      <w:r>
        <w:rPr>
          <w:bCs/>
        </w:rPr>
        <w:t> ]</w:t>
      </w:r>
      <w:r w:rsidRPr="005271CA">
        <w:rPr>
          <w:bCs/>
        </w:rPr>
        <w:t>, and non_anchor_ref_l1</w:t>
      </w:r>
      <w:r>
        <w:rPr>
          <w:bCs/>
        </w:rPr>
        <w:t>[ </w:t>
      </w:r>
      <w:r w:rsidRPr="005271CA">
        <w:rPr>
          <w:bCs/>
        </w:rPr>
        <w:t>i</w:t>
      </w:r>
      <w:r>
        <w:rPr>
          <w:bCs/>
        </w:rPr>
        <w:t> ][ </w:t>
      </w:r>
      <w:r w:rsidRPr="005271CA">
        <w:rPr>
          <w:bCs/>
        </w:rPr>
        <w:t>j</w:t>
      </w:r>
      <w:r>
        <w:rPr>
          <w:bCs/>
        </w:rPr>
        <w:t> ]</w:t>
      </w:r>
      <w:r w:rsidRPr="005271CA">
        <w:rPr>
          <w:bCs/>
        </w:rPr>
        <w:t xml:space="preserve"> apply to depth view components.</w:t>
      </w:r>
    </w:p>
    <w:p w:rsidR="00A74CA5" w:rsidRPr="001C759E" w:rsidRDefault="00A74CA5" w:rsidP="00A74CA5">
      <w:pPr>
        <w:numPr>
          <w:ilvl w:val="12"/>
          <w:numId w:val="0"/>
        </w:numPr>
      </w:pPr>
      <w:r w:rsidRPr="001C759E">
        <w:rPr>
          <w:b/>
        </w:rPr>
        <w:t>applicable_op_depth_flag[ </w:t>
      </w:r>
      <w:r w:rsidRPr="001C759E">
        <w:t>i</w:t>
      </w:r>
      <w:r w:rsidRPr="001C759E">
        <w:rPr>
          <w:b/>
        </w:rPr>
        <w:t> ][ </w:t>
      </w:r>
      <w:r w:rsidRPr="001C759E">
        <w:t>j</w:t>
      </w:r>
      <w:r w:rsidRPr="001C759E">
        <w:rPr>
          <w:b/>
        </w:rPr>
        <w:t> ][ </w:t>
      </w:r>
      <w:r w:rsidRPr="001C759E">
        <w:t>k</w:t>
      </w:r>
      <w:r w:rsidRPr="001C759E">
        <w:rPr>
          <w:b/>
        </w:rPr>
        <w:t> ]</w:t>
      </w:r>
      <w:r w:rsidRPr="001C759E">
        <w:t xml:space="preserve"> equal to 0 indicates that the depth view with view_id equal to </w:t>
      </w:r>
      <w:r w:rsidRPr="001C759E">
        <w:rPr>
          <w:bCs/>
        </w:rPr>
        <w:t>applicable_op_target_view_id[ i ][ j ][ k ] is not included in the j-th operation point</w:t>
      </w:r>
      <w:r w:rsidRPr="001C759E">
        <w:t xml:space="preserve">. applicable_op_depth_flag[ i ][ j ][ k ] equal to 1 indicates that the depth view with view_id equal to </w:t>
      </w:r>
      <w:r w:rsidRPr="001C759E">
        <w:rPr>
          <w:bCs/>
        </w:rPr>
        <w:t>applicable_op_target_view_id[ i ][ j ][ k ] is included in the j-th operation point</w:t>
      </w:r>
      <w:r w:rsidRPr="001C759E">
        <w:t>.</w:t>
      </w:r>
    </w:p>
    <w:p w:rsidR="00A74CA5" w:rsidRPr="001C759E" w:rsidRDefault="00A74CA5" w:rsidP="00A74CA5">
      <w:pPr>
        <w:numPr>
          <w:ilvl w:val="12"/>
          <w:numId w:val="0"/>
        </w:numPr>
        <w:rPr>
          <w:lang w:eastAsia="ja-JP"/>
        </w:rPr>
      </w:pPr>
      <w:r w:rsidRPr="001C759E">
        <w:rPr>
          <w:b/>
        </w:rPr>
        <w:t>applicable_op_texture_flag[ </w:t>
      </w:r>
      <w:r w:rsidRPr="001C759E">
        <w:t>i</w:t>
      </w:r>
      <w:r w:rsidRPr="001C759E">
        <w:rPr>
          <w:b/>
        </w:rPr>
        <w:t> ][ </w:t>
      </w:r>
      <w:r w:rsidRPr="001C759E">
        <w:t>j</w:t>
      </w:r>
      <w:r w:rsidRPr="001C759E">
        <w:rPr>
          <w:b/>
        </w:rPr>
        <w:t> ][ </w:t>
      </w:r>
      <w:r w:rsidRPr="001C759E">
        <w:t>k</w:t>
      </w:r>
      <w:r w:rsidRPr="001C759E">
        <w:rPr>
          <w:b/>
        </w:rPr>
        <w:t> ]</w:t>
      </w:r>
      <w:r w:rsidRPr="001C759E">
        <w:t xml:space="preserve"> equal to 0 indicates that the texture view with view_id equal to </w:t>
      </w:r>
      <w:r w:rsidRPr="001C759E">
        <w:rPr>
          <w:bCs/>
        </w:rPr>
        <w:t>applicable_op_target_view_id[ i ][ j ][ k ] is not included in the j-th operation point</w:t>
      </w:r>
      <w:r w:rsidRPr="001C759E">
        <w:t xml:space="preserve">. applicable_op_texture_flag[ i ][ j ][ k ] equal to 1 indicates that the texture view with view_id equal to </w:t>
      </w:r>
      <w:r w:rsidRPr="001C759E">
        <w:rPr>
          <w:bCs/>
        </w:rPr>
        <w:t>applicable_op_target_view_id[ i ][ j ][ k ] is included in the j-th operation point</w:t>
      </w:r>
      <w:r w:rsidRPr="001C759E">
        <w:t>. When applicable_op_depth_flag[ i ][ j ][ k ] is equal to 0, applicable_op_texture_flag[ i ][ j ][ k ] shall be equal to 1.</w:t>
      </w:r>
    </w:p>
    <w:p w:rsidR="00A74CA5" w:rsidRPr="001C759E" w:rsidRDefault="00A74CA5" w:rsidP="00A74CA5">
      <w:pPr>
        <w:widowControl w:val="0"/>
        <w:rPr>
          <w:bCs/>
        </w:rPr>
      </w:pPr>
      <w:r w:rsidRPr="001C759E">
        <w:rPr>
          <w:b/>
          <w:bCs/>
        </w:rPr>
        <w:t>applicable_op_num_texture_views_minus1[ </w:t>
      </w:r>
      <w:r w:rsidRPr="001C759E">
        <w:rPr>
          <w:bCs/>
        </w:rPr>
        <w:t>i</w:t>
      </w:r>
      <w:r w:rsidRPr="001C759E">
        <w:rPr>
          <w:b/>
          <w:bCs/>
        </w:rPr>
        <w:t> ][ </w:t>
      </w:r>
      <w:r w:rsidRPr="001C759E">
        <w:rPr>
          <w:bCs/>
        </w:rPr>
        <w:t>j</w:t>
      </w:r>
      <w:r w:rsidRPr="001C759E">
        <w:rPr>
          <w:b/>
          <w:bCs/>
        </w:rPr>
        <w:t xml:space="preserve"> ] </w:t>
      </w:r>
      <w:r w:rsidRPr="001C759E">
        <w:rPr>
          <w:bCs/>
        </w:rPr>
        <w:t>plus 1 specifies the number of texture views required for decoding the target output views corresponding to the j-th operation point to which the level indicated by level_idc[ i ] applies. The number of texture views specified by applicable_op_num_views_minus1 includes the texture views of the target output views and the texture views that the target output views depend on. The value of applicable_op_num_texture_views_minus1[ i ][ j ] shall be in the range of 0 to 1023, inclusive.</w:t>
      </w:r>
    </w:p>
    <w:p w:rsidR="00A74CA5" w:rsidRPr="001C759E" w:rsidRDefault="00A74CA5" w:rsidP="00A74CA5">
      <w:pPr>
        <w:widowControl w:val="0"/>
      </w:pPr>
      <w:r w:rsidRPr="001C759E">
        <w:rPr>
          <w:b/>
          <w:bCs/>
        </w:rPr>
        <w:t>applicable_op_</w:t>
      </w:r>
      <w:r w:rsidRPr="001C759E">
        <w:rPr>
          <w:b/>
        </w:rPr>
        <w:t>num_depth_views</w:t>
      </w:r>
      <w:r w:rsidRPr="001C759E">
        <w:rPr>
          <w:b/>
          <w:bCs/>
        </w:rPr>
        <w:t>[</w:t>
      </w:r>
      <w:r w:rsidRPr="001C759E">
        <w:rPr>
          <w:bCs/>
        </w:rPr>
        <w:t> i </w:t>
      </w:r>
      <w:r w:rsidRPr="001C759E">
        <w:rPr>
          <w:b/>
          <w:bCs/>
        </w:rPr>
        <w:t>]</w:t>
      </w:r>
      <w:r w:rsidRPr="001C759E">
        <w:rPr>
          <w:b/>
        </w:rPr>
        <w:t>[</w:t>
      </w:r>
      <w:r w:rsidRPr="001C759E">
        <w:t> j </w:t>
      </w:r>
      <w:r w:rsidRPr="001C759E">
        <w:rPr>
          <w:b/>
        </w:rPr>
        <w:t>]</w:t>
      </w:r>
      <w:r w:rsidRPr="001C759E">
        <w:t xml:space="preserve"> specifies the number of depth views required for decoding the target output views corresponding to the j-th operation point to which the level indicated by level_idc[</w:t>
      </w:r>
      <w:r w:rsidRPr="001C759E">
        <w:rPr>
          <w:bCs/>
        </w:rPr>
        <w:t> i </w:t>
      </w:r>
      <w:r w:rsidRPr="001C759E">
        <w:t>] applies. The number of depth views specified by applicable_op_num_depth_views_minus1 includes the depth views of the target output views and the depth views that the depth views of the target output views depend on. The value of</w:t>
      </w:r>
      <w:r w:rsidRPr="001C759E">
        <w:rPr>
          <w:b/>
        </w:rPr>
        <w:t xml:space="preserve"> </w:t>
      </w:r>
      <w:r w:rsidRPr="001C759E">
        <w:rPr>
          <w:bCs/>
        </w:rPr>
        <w:t>applicable_op_</w:t>
      </w:r>
      <w:r w:rsidRPr="001C759E">
        <w:t>num_depth_views_minus1</w:t>
      </w:r>
      <w:r w:rsidRPr="001C759E">
        <w:rPr>
          <w:bCs/>
        </w:rPr>
        <w:t>[ i ]</w:t>
      </w:r>
      <w:r>
        <w:t xml:space="preserve">[ j ] shall be in the range of </w:t>
      </w:r>
      <w:r w:rsidRPr="001C759E">
        <w:t>0 to 1023, inclusive.</w:t>
      </w:r>
    </w:p>
    <w:p w:rsidR="00A74CA5" w:rsidRPr="001C759E" w:rsidRDefault="00A74CA5" w:rsidP="00A74CA5">
      <w:pPr>
        <w:widowControl w:val="0"/>
        <w:rPr>
          <w:b/>
          <w:lang w:eastAsia="ja-JP"/>
        </w:rPr>
      </w:pPr>
      <w:r w:rsidRPr="001C759E">
        <w:rPr>
          <w:rFonts w:ascii="TimesNewRoman" w:hAnsi="TimesNewRoman" w:cs="TimesNewRoman"/>
        </w:rPr>
        <w:t>All sequence parameter set MVCD extensions that are included in the active view MVCD sequence parameter set RBSPs of one coded video sequence shall be identical.</w:t>
      </w:r>
    </w:p>
    <w:p w:rsidR="00A74CA5" w:rsidRPr="005271CA" w:rsidRDefault="00A74CA5" w:rsidP="00A74CA5">
      <w:pPr>
        <w:pStyle w:val="Annex5"/>
      </w:pPr>
      <w:bookmarkStart w:id="60" w:name="_Ref350907988"/>
      <w:r w:rsidRPr="005271CA">
        <w:t>Picture parameter set RBSP semantics</w:t>
      </w:r>
      <w:bookmarkEnd w:id="60"/>
    </w:p>
    <w:p w:rsidR="00A74CA5" w:rsidRPr="005271CA" w:rsidRDefault="00A74CA5" w:rsidP="00A74CA5">
      <w:pPr>
        <w:widowControl w:val="0"/>
      </w:pPr>
      <w:r>
        <w:t xml:space="preserve">The semantics specified in </w:t>
      </w:r>
      <w:r w:rsidRPr="005271CA">
        <w:t>clause </w:t>
      </w:r>
      <w:r>
        <w:fldChar w:fldCharType="begin" w:fldLock="1"/>
      </w:r>
      <w:r>
        <w:instrText xml:space="preserve"> REF _Ref206519407 \n \h </w:instrText>
      </w:r>
      <w:r>
        <w:fldChar w:fldCharType="separate"/>
      </w:r>
      <w:r>
        <w:t>H.7.4.2.2</w:t>
      </w:r>
      <w:r>
        <w:fldChar w:fldCharType="end"/>
      </w:r>
      <w:r w:rsidRPr="005271CA">
        <w:t xml:space="preserve"> apply with substituting </w:t>
      </w:r>
      <w:r>
        <w:t>MVCD</w:t>
      </w:r>
      <w:r w:rsidRPr="005271CA">
        <w:t xml:space="preserve"> sequence parameter set for MVC sequence parameter set. Al</w:t>
      </w:r>
      <w:r>
        <w:t xml:space="preserve">l constraints specified in </w:t>
      </w:r>
      <w:r w:rsidRPr="005271CA">
        <w:t>clause </w:t>
      </w:r>
      <w:r>
        <w:fldChar w:fldCharType="begin" w:fldLock="1"/>
      </w:r>
      <w:r>
        <w:instrText xml:space="preserve"> REF _Ref206519407 \n \h </w:instrText>
      </w:r>
      <w:r>
        <w:fldChar w:fldCharType="separate"/>
      </w:r>
      <w:r>
        <w:t>H.7.4.2.2</w:t>
      </w:r>
      <w:r>
        <w:fldChar w:fldCharType="end"/>
      </w:r>
      <w:r>
        <w:rPr>
          <w:rFonts w:hint="eastAsia"/>
          <w:lang w:eastAsia="ja-JP"/>
        </w:rPr>
        <w:t xml:space="preserve"> a</w:t>
      </w:r>
      <w:r w:rsidRPr="005271CA">
        <w:t xml:space="preserve">pply only to the texture or depth view components for which the picture parameter set is the active picture parameter set or the active view picture parameter set or the active texture picture parameter set as specified in </w:t>
      </w:r>
      <w:r w:rsidRPr="006D4072">
        <w:t>clause </w:t>
      </w:r>
      <w:r w:rsidRPr="006D4072">
        <w:fldChar w:fldCharType="begin" w:fldLock="1"/>
      </w:r>
      <w:r w:rsidRPr="006D4072">
        <w:instrText xml:space="preserve"> REF _Ref350900589 \r \h </w:instrText>
      </w:r>
      <w:r>
        <w:instrText xml:space="preserve"> \* MERGEFORMAT </w:instrText>
      </w:r>
      <w:r w:rsidRPr="006D4072">
        <w:fldChar w:fldCharType="separate"/>
      </w:r>
      <w:r w:rsidRPr="006D4072">
        <w:t>I.7.4.1.2.1</w:t>
      </w:r>
      <w:r w:rsidRPr="006D4072">
        <w:fldChar w:fldCharType="end"/>
      </w:r>
      <w:r w:rsidRPr="005271CA">
        <w:t>.</w:t>
      </w:r>
    </w:p>
    <w:p w:rsidR="00A74CA5" w:rsidRPr="005271CA" w:rsidRDefault="00A74CA5" w:rsidP="00A74CA5">
      <w:pPr>
        <w:pStyle w:val="Annex5"/>
        <w:rPr>
          <w:lang w:val="fr-FR"/>
        </w:rPr>
      </w:pPr>
      <w:r w:rsidRPr="005271CA">
        <w:rPr>
          <w:lang w:val="fr-FR"/>
        </w:rPr>
        <w:lastRenderedPageBreak/>
        <w:t xml:space="preserve">Supplemental </w:t>
      </w:r>
      <w:r w:rsidRPr="005271CA">
        <w:t>enhancement</w:t>
      </w:r>
      <w:r w:rsidRPr="005271CA">
        <w:rPr>
          <w:lang w:val="fr-FR"/>
        </w:rPr>
        <w:t xml:space="preserve"> information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_Ref350901634 \n \h </w:instrText>
      </w:r>
      <w:r>
        <w:fldChar w:fldCharType="separate"/>
      </w:r>
      <w:r>
        <w:t>H.7.4.2.3</w:t>
      </w:r>
      <w:r>
        <w:fldChar w:fldCharType="end"/>
      </w:r>
      <w:r w:rsidRPr="005271CA">
        <w:t xml:space="preserve"> apply.</w:t>
      </w:r>
    </w:p>
    <w:p w:rsidR="00A74CA5" w:rsidRPr="005271CA" w:rsidRDefault="00A74CA5" w:rsidP="00A74CA5">
      <w:pPr>
        <w:pStyle w:val="Annex6"/>
        <w:rPr>
          <w:lang w:val="fr-FR"/>
        </w:rPr>
      </w:pPr>
      <w:r w:rsidRPr="005271CA">
        <w:rPr>
          <w:lang w:val="fr-FR"/>
        </w:rPr>
        <w:t>Supplemental enhancement information message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_Ref350901657 \n \h </w:instrText>
      </w:r>
      <w:r>
        <w:fldChar w:fldCharType="separate"/>
      </w:r>
      <w:r>
        <w:t>H.7.4.2.3.1</w:t>
      </w:r>
      <w:r>
        <w:fldChar w:fldCharType="end"/>
      </w:r>
      <w:r w:rsidRPr="005271CA">
        <w:t xml:space="preserve"> apply.</w:t>
      </w:r>
    </w:p>
    <w:p w:rsidR="00A74CA5" w:rsidRPr="005271CA" w:rsidRDefault="00A74CA5" w:rsidP="00A74CA5">
      <w:pPr>
        <w:pStyle w:val="Annex5"/>
      </w:pPr>
      <w:r w:rsidRPr="005271CA">
        <w:t xml:space="preserve">Access unit </w:t>
      </w:r>
      <w:r w:rsidRPr="005271CA">
        <w:rPr>
          <w:lang w:val="fr-FR"/>
        </w:rPr>
        <w:t>delimiter</w:t>
      </w:r>
      <w:r w:rsidRPr="005271CA">
        <w:t xml:space="preserve">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_Ref350901673 \n \h </w:instrText>
      </w:r>
      <w:r>
        <w:fldChar w:fldCharType="separate"/>
      </w:r>
      <w:r>
        <w:t>H.7.4.2.4</w:t>
      </w:r>
      <w:r>
        <w:fldChar w:fldCharType="end"/>
      </w:r>
      <w:r w:rsidRPr="005271CA">
        <w:t xml:space="preserve"> apply.</w:t>
      </w:r>
    </w:p>
    <w:p w:rsidR="00A74CA5" w:rsidRPr="005271CA" w:rsidRDefault="00A74CA5" w:rsidP="00A74CA5">
      <w:pPr>
        <w:pStyle w:val="Note1"/>
      </w:pPr>
      <w:r w:rsidRPr="005271CA">
        <w:t>NOTE – The value of primary_pic_type applies to the slice_type values in all slice headers of the primary coded picture, including the slice_type syntax elements in all NAL units with nal_unit_type equal to 1, 5, 20</w:t>
      </w:r>
      <w:r w:rsidRPr="005271CA">
        <w:rPr>
          <w:lang w:eastAsia="ja-JP"/>
        </w:rPr>
        <w:t xml:space="preserve"> or 21</w:t>
      </w:r>
      <w:r w:rsidRPr="005271CA">
        <w:t>. NAL units with nal_unit_type equal to 2 are not present in bitstreams conforming to any of the profiles specified in this annex.</w:t>
      </w:r>
    </w:p>
    <w:p w:rsidR="00A74CA5" w:rsidRPr="005271CA" w:rsidRDefault="00A74CA5" w:rsidP="00A74CA5">
      <w:pPr>
        <w:pStyle w:val="Annex5"/>
      </w:pPr>
      <w:r w:rsidRPr="005271CA">
        <w:t>End of sequence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_Ref350901699 \n \h </w:instrText>
      </w:r>
      <w:r>
        <w:fldChar w:fldCharType="separate"/>
      </w:r>
      <w:r>
        <w:t>H.7.4.2.5</w:t>
      </w:r>
      <w:r>
        <w:fldChar w:fldCharType="end"/>
      </w:r>
      <w:r w:rsidRPr="005271CA">
        <w:t xml:space="preserve"> apply.</w:t>
      </w:r>
    </w:p>
    <w:p w:rsidR="00A74CA5" w:rsidRPr="005271CA" w:rsidRDefault="00A74CA5" w:rsidP="00A74CA5">
      <w:pPr>
        <w:pStyle w:val="Annex5"/>
      </w:pPr>
      <w:r w:rsidRPr="005271CA">
        <w:t>End of stream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_Ref350901716 \n \h </w:instrText>
      </w:r>
      <w:r>
        <w:fldChar w:fldCharType="separate"/>
      </w:r>
      <w:r>
        <w:t>H.7.4.2.6</w:t>
      </w:r>
      <w:r>
        <w:fldChar w:fldCharType="end"/>
      </w:r>
      <w:r w:rsidRPr="005271CA">
        <w:t xml:space="preserve"> apply.</w:t>
      </w:r>
    </w:p>
    <w:p w:rsidR="00A74CA5" w:rsidRPr="005271CA" w:rsidRDefault="00A74CA5" w:rsidP="00A74CA5">
      <w:pPr>
        <w:pStyle w:val="Annex5"/>
      </w:pPr>
      <w:r w:rsidRPr="005271CA">
        <w:t>Filler data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_Ref350901732 \n \h </w:instrText>
      </w:r>
      <w:r>
        <w:fldChar w:fldCharType="separate"/>
      </w:r>
      <w:r>
        <w:t>H.7.4.2.7</w:t>
      </w:r>
      <w:r>
        <w:fldChar w:fldCharType="end"/>
      </w:r>
      <w:r w:rsidRPr="005271CA">
        <w:t xml:space="preserve"> apply with the following modifications.</w:t>
      </w:r>
    </w:p>
    <w:p w:rsidR="00A74CA5" w:rsidRPr="005271CA" w:rsidRDefault="00A74CA5" w:rsidP="00A74CA5">
      <w:pPr>
        <w:widowControl w:val="0"/>
      </w:pPr>
      <w:r w:rsidRPr="005271CA">
        <w:t>Filler data NAL units shall be considered to contain the syntax elements priority_id, view_id, and temporal_id with values that are inferred as follows:</w:t>
      </w:r>
    </w:p>
    <w:p w:rsidR="00A74CA5" w:rsidRPr="005271CA" w:rsidRDefault="00A74CA5" w:rsidP="00A74CA5">
      <w:pPr>
        <w:numPr>
          <w:ilvl w:val="0"/>
          <w:numId w:val="371"/>
        </w:numPr>
        <w:textAlignment w:val="auto"/>
      </w:pPr>
      <w:r w:rsidRPr="005271CA">
        <w:t>Let prevMvcNalUnit be the most recent NAL unit in decoding order that has n</w:t>
      </w:r>
      <w:r>
        <w:t>al_unit_type equal to 14, 20 or </w:t>
      </w:r>
      <w:r w:rsidRPr="005271CA">
        <w:t>21.</w:t>
      </w:r>
    </w:p>
    <w:p w:rsidR="00A74CA5" w:rsidRPr="005271CA" w:rsidRDefault="00A74CA5" w:rsidP="00A74CA5">
      <w:pPr>
        <w:pStyle w:val="Note1"/>
        <w:ind w:left="794"/>
      </w:pPr>
      <w:r w:rsidRPr="005271CA">
        <w:t>NOTE – The most recent NAL unit in decoding order with nal_unit_type equal to 14</w:t>
      </w:r>
      <w:r w:rsidRPr="005271CA">
        <w:rPr>
          <w:lang w:eastAsia="ja-JP"/>
        </w:rPr>
        <w:t xml:space="preserve">, </w:t>
      </w:r>
      <w:r w:rsidRPr="005271CA">
        <w:t>20</w:t>
      </w:r>
      <w:r w:rsidRPr="005271CA">
        <w:rPr>
          <w:lang w:eastAsia="ja-JP"/>
        </w:rPr>
        <w:t xml:space="preserve"> or 21</w:t>
      </w:r>
      <w:r w:rsidRPr="005271CA">
        <w:t xml:space="preserve"> always belongs to the same access unit as the filler data NAL unit.</w:t>
      </w:r>
    </w:p>
    <w:p w:rsidR="00A74CA5" w:rsidRPr="005271CA" w:rsidRDefault="00A74CA5" w:rsidP="00A74CA5">
      <w:pPr>
        <w:numPr>
          <w:ilvl w:val="0"/>
          <w:numId w:val="371"/>
        </w:numPr>
        <w:textAlignment w:val="auto"/>
      </w:pPr>
      <w:r w:rsidRPr="005271CA">
        <w:t>The values of priority_id, view_id, and temporal_id for the filler data NAL unit are inferred to be equal to the values of priority_id, view_id, and temporal_id, respectively, of the NAL unit prevMvcNalUnit.</w:t>
      </w:r>
    </w:p>
    <w:p w:rsidR="00A74CA5" w:rsidRPr="005271CA" w:rsidRDefault="00A74CA5" w:rsidP="00A74CA5">
      <w:pPr>
        <w:pStyle w:val="Annex5"/>
      </w:pPr>
      <w:r w:rsidRPr="005271CA">
        <w:t>Slice layer without partitioning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_Ref350901773 \n \h </w:instrText>
      </w:r>
      <w:r>
        <w:fldChar w:fldCharType="separate"/>
      </w:r>
      <w:r>
        <w:t>H.7.4.2.8</w:t>
      </w:r>
      <w:r>
        <w:fldChar w:fldCharType="end"/>
      </w:r>
      <w:r w:rsidRPr="005271CA">
        <w:t xml:space="preserve"> apply.</w:t>
      </w:r>
    </w:p>
    <w:p w:rsidR="00A74CA5" w:rsidRPr="005271CA" w:rsidRDefault="00A74CA5" w:rsidP="00A74CA5">
      <w:pPr>
        <w:pStyle w:val="Annex5"/>
      </w:pPr>
      <w:r w:rsidRPr="005271CA">
        <w:t>Slice data partition RBSP semantics</w:t>
      </w:r>
    </w:p>
    <w:p w:rsidR="00A74CA5" w:rsidRPr="005271CA" w:rsidRDefault="00A74CA5" w:rsidP="00A74CA5">
      <w:pPr>
        <w:widowControl w:val="0"/>
      </w:pPr>
      <w:r w:rsidRPr="005271CA">
        <w:t xml:space="preserve">Slice data partition syntax is not present in bitstreams conforming to one or more of the profiles specified in </w:t>
      </w:r>
      <w:r w:rsidRPr="00D544D9">
        <w:t>Annex </w:t>
      </w:r>
      <w:r w:rsidRPr="00D544D9">
        <w:fldChar w:fldCharType="begin" w:fldLock="1"/>
      </w:r>
      <w:r w:rsidRPr="00D544D9">
        <w:instrText xml:space="preserve"> REF _Ref350899295 \n \h </w:instrText>
      </w:r>
      <w:r>
        <w:instrText xml:space="preserve"> \* MERGEFORMAT </w:instrText>
      </w:r>
      <w:r w:rsidRPr="00D544D9">
        <w:fldChar w:fldCharType="separate"/>
      </w:r>
      <w:r w:rsidRPr="00D544D9">
        <w:t>I</w:t>
      </w:r>
      <w:r w:rsidRPr="00D544D9">
        <w:fldChar w:fldCharType="end"/>
      </w:r>
      <w:r w:rsidRPr="005271CA">
        <w:t>.</w:t>
      </w:r>
    </w:p>
    <w:p w:rsidR="00A74CA5" w:rsidRDefault="00A74CA5" w:rsidP="00A74CA5">
      <w:pPr>
        <w:pStyle w:val="Annex5"/>
      </w:pPr>
      <w:r w:rsidRPr="005271CA">
        <w:t>RBSP slice trailing bits semantics</w:t>
      </w:r>
    </w:p>
    <w:p w:rsidR="00A74CA5" w:rsidRPr="006A4005" w:rsidRDefault="00A74CA5" w:rsidP="00A74CA5">
      <w:r>
        <w:t xml:space="preserve">The semantics specified in </w:t>
      </w:r>
      <w:r>
        <w:fldChar w:fldCharType="begin" w:fldLock="1"/>
      </w:r>
      <w:r>
        <w:instrText xml:space="preserve"> REF _Ref350874836 \r \h </w:instrText>
      </w:r>
      <w:r>
        <w:fldChar w:fldCharType="separate"/>
      </w:r>
      <w:r>
        <w:t>H.7.4.2.10</w:t>
      </w:r>
      <w:r>
        <w:fldChar w:fldCharType="end"/>
      </w:r>
      <w:r>
        <w:t xml:space="preserve"> apply.</w:t>
      </w:r>
    </w:p>
    <w:p w:rsidR="00A74CA5" w:rsidRPr="005271CA" w:rsidRDefault="00A74CA5" w:rsidP="00A74CA5">
      <w:pPr>
        <w:pStyle w:val="Annex5"/>
      </w:pPr>
      <w:r w:rsidRPr="005271CA">
        <w:t>RBSP trailing bits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_Ref350901852 \n \h </w:instrText>
      </w:r>
      <w:r>
        <w:fldChar w:fldCharType="separate"/>
      </w:r>
      <w:r>
        <w:t>H.7.4.2.11</w:t>
      </w:r>
      <w:r>
        <w:fldChar w:fldCharType="end"/>
      </w:r>
      <w:r w:rsidRPr="005271CA">
        <w:t xml:space="preserve"> apply.</w:t>
      </w:r>
    </w:p>
    <w:p w:rsidR="00A74CA5" w:rsidRPr="005271CA" w:rsidRDefault="00A74CA5" w:rsidP="00A74CA5">
      <w:pPr>
        <w:pStyle w:val="Annex5"/>
      </w:pPr>
      <w:r w:rsidRPr="005271CA">
        <w:t>Prefix NAL unit RBSP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_Ref350901867 \n \h </w:instrText>
      </w:r>
      <w:r>
        <w:fldChar w:fldCharType="separate"/>
      </w:r>
      <w:r>
        <w:t>H.7.4.2.12</w:t>
      </w:r>
      <w:r>
        <w:fldChar w:fldCharType="end"/>
      </w:r>
      <w:r w:rsidRPr="005271CA">
        <w:t xml:space="preserve"> apply.</w:t>
      </w:r>
    </w:p>
    <w:p w:rsidR="00A74CA5" w:rsidRPr="005271CA" w:rsidRDefault="00A74CA5" w:rsidP="00A74CA5">
      <w:pPr>
        <w:pStyle w:val="Annex5"/>
      </w:pPr>
      <w:r w:rsidRPr="005271CA">
        <w:t>Slice layer extension RBSP semantics</w:t>
      </w:r>
    </w:p>
    <w:p w:rsidR="00A74CA5" w:rsidRPr="00DE213E" w:rsidRDefault="00A74CA5" w:rsidP="00A74CA5">
      <w:pPr>
        <w:widowControl w:val="0"/>
        <w:rPr>
          <w:lang w:eastAsia="ja-JP"/>
        </w:rPr>
      </w:pPr>
      <w:r>
        <w:t xml:space="preserve">The semantics specified in </w:t>
      </w:r>
      <w:r w:rsidRPr="005271CA">
        <w:t>clause </w:t>
      </w:r>
      <w:r>
        <w:fldChar w:fldCharType="begin" w:fldLock="1"/>
      </w:r>
      <w:r>
        <w:instrText xml:space="preserve"> REF _Ref350901883 \n \h </w:instrText>
      </w:r>
      <w:r>
        <w:fldChar w:fldCharType="separate"/>
      </w:r>
      <w:r>
        <w:t>H.7.4.2.13</w:t>
      </w:r>
      <w:r>
        <w:fldChar w:fldCharType="end"/>
      </w:r>
      <w:r>
        <w:t xml:space="preserve"> apply.</w:t>
      </w:r>
    </w:p>
    <w:p w:rsidR="00A74CA5" w:rsidRPr="005271CA" w:rsidRDefault="00A74CA5" w:rsidP="00A74CA5">
      <w:pPr>
        <w:pStyle w:val="Annex4"/>
      </w:pPr>
      <w:bookmarkStart w:id="61" w:name="_Toc303680813"/>
      <w:bookmarkStart w:id="62" w:name="_Toc353889196"/>
      <w:bookmarkStart w:id="63" w:name="_Toc353895178"/>
      <w:r w:rsidRPr="005271CA">
        <w:t>Slice header semantics</w:t>
      </w:r>
      <w:bookmarkEnd w:id="61"/>
      <w:bookmarkEnd w:id="62"/>
      <w:bookmarkEnd w:id="63"/>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_Ref350902249 \n \h </w:instrText>
      </w:r>
      <w:r>
        <w:fldChar w:fldCharType="separate"/>
      </w:r>
      <w:r>
        <w:t>H.7.4.3</w:t>
      </w:r>
      <w:r>
        <w:fldChar w:fldCharType="end"/>
      </w:r>
      <w:r w:rsidRPr="005271CA">
        <w:t xml:space="preserve"> apply with the substitution of texture view component (for nal_unit_type </w:t>
      </w:r>
      <w:r>
        <w:t xml:space="preserve">equal to </w:t>
      </w:r>
      <w:r w:rsidRPr="005271CA">
        <w:t xml:space="preserve">1, 5, and 20) or depth view component (for nal_unit_type </w:t>
      </w:r>
      <w:r>
        <w:t xml:space="preserve">equal to </w:t>
      </w:r>
      <w:r w:rsidRPr="005271CA">
        <w:t>21) for view component and with the following modifications.</w:t>
      </w:r>
    </w:p>
    <w:p w:rsidR="00A74CA5" w:rsidRPr="005271CA" w:rsidRDefault="00A74CA5" w:rsidP="00A74CA5">
      <w:pPr>
        <w:widowControl w:val="0"/>
      </w:pPr>
      <w:r w:rsidRPr="005271CA">
        <w:t xml:space="preserve">When nal_unit_type is equal to 1, 5, or 20, </w:t>
      </w:r>
      <w:r>
        <w:t xml:space="preserve">all constraints specified in </w:t>
      </w:r>
      <w:r w:rsidRPr="005271CA">
        <w:t>clause </w:t>
      </w:r>
      <w:r>
        <w:fldChar w:fldCharType="begin" w:fldLock="1"/>
      </w:r>
      <w:r>
        <w:instrText xml:space="preserve"> REF _Ref350902267 \n \h </w:instrText>
      </w:r>
      <w:r>
        <w:fldChar w:fldCharType="separate"/>
      </w:r>
      <w:r>
        <w:t>H.7.4.3</w:t>
      </w:r>
      <w:r>
        <w:fldChar w:fldCharType="end"/>
      </w:r>
      <w:r w:rsidRPr="005271CA">
        <w:t xml:space="preserve"> apply only to the texture view components with the same value of VOIdx. When nal_unit_type is equal to 21, all constraints specif</w:t>
      </w:r>
      <w:r>
        <w:t xml:space="preserve">ied in </w:t>
      </w:r>
      <w:r w:rsidRPr="005271CA">
        <w:t>clause </w:t>
      </w:r>
      <w:r>
        <w:fldChar w:fldCharType="begin" w:fldLock="1"/>
      </w:r>
      <w:r>
        <w:instrText xml:space="preserve"> REF _Ref350902286 \n \h </w:instrText>
      </w:r>
      <w:r>
        <w:fldChar w:fldCharType="separate"/>
      </w:r>
      <w:r>
        <w:t>H.7.4.3</w:t>
      </w:r>
      <w:r>
        <w:fldChar w:fldCharType="end"/>
      </w:r>
      <w:r w:rsidRPr="005271CA">
        <w:t xml:space="preserve"> apply only to the depth view components with the same value of VOIdx.</w:t>
      </w:r>
    </w:p>
    <w:p w:rsidR="00A74CA5" w:rsidRPr="005271CA" w:rsidRDefault="00A74CA5" w:rsidP="00A74CA5">
      <w:pPr>
        <w:widowControl w:val="0"/>
      </w:pPr>
      <w:r w:rsidRPr="005271CA">
        <w:t xml:space="preserve">The value of the following </w:t>
      </w:r>
      <w:r>
        <w:t>MVCD</w:t>
      </w:r>
      <w:r w:rsidRPr="005271CA">
        <w:t xml:space="preserve"> sequence parameter set syntax elements shall be the same across all coded slice NAL </w:t>
      </w:r>
      <w:r w:rsidRPr="005271CA">
        <w:lastRenderedPageBreak/>
        <w:t xml:space="preserve">units of nal_unit_type </w:t>
      </w:r>
      <w:r>
        <w:t xml:space="preserve">equal to </w:t>
      </w:r>
      <w:r w:rsidRPr="005271CA">
        <w:t>1, 5, and 20 of an access unit: chroma_format_idc.</w:t>
      </w:r>
    </w:p>
    <w:p w:rsidR="00A74CA5" w:rsidRDefault="00A74CA5" w:rsidP="00A74CA5">
      <w:pPr>
        <w:widowControl w:val="0"/>
      </w:pPr>
      <w:r w:rsidRPr="005271CA">
        <w:t xml:space="preserve">The value of the following slice header syntax elements shall be the same across all coded slice NAL units of nal_unit_type </w:t>
      </w:r>
      <w:r>
        <w:t xml:space="preserve">equal to </w:t>
      </w:r>
      <w:r w:rsidRPr="005271CA">
        <w:t>1, 5, and 20 of an access unit: field_pic_flag and bottom_field_flag.</w:t>
      </w:r>
    </w:p>
    <w:p w:rsidR="00A74CA5" w:rsidRPr="005271CA" w:rsidRDefault="00A74CA5" w:rsidP="00A74CA5">
      <w:pPr>
        <w:widowControl w:val="0"/>
      </w:pPr>
      <w:r w:rsidRPr="005A52C7">
        <w:t xml:space="preserve">The value of the following slice header syntax elements shall be the same across all coded slice NAL units of nal_unit_type </w:t>
      </w:r>
      <w:r>
        <w:t xml:space="preserve">equal to </w:t>
      </w:r>
      <w:r w:rsidRPr="005A52C7">
        <w:t>21 of an access unit: field_pic_flag and bottom_field_flag.</w:t>
      </w:r>
    </w:p>
    <w:p w:rsidR="00A74CA5" w:rsidRPr="005271CA" w:rsidRDefault="00A74CA5" w:rsidP="00A74CA5">
      <w:pPr>
        <w:pStyle w:val="Annex5"/>
      </w:pPr>
      <w:r w:rsidRPr="005271CA">
        <w:t>Reference picture list modification semantics</w:t>
      </w:r>
    </w:p>
    <w:p w:rsidR="00A74CA5" w:rsidRPr="005271CA" w:rsidRDefault="00A74CA5" w:rsidP="00A74CA5">
      <w:pPr>
        <w:widowControl w:val="0"/>
      </w:pPr>
      <w:r w:rsidRPr="005271CA">
        <w:t>The semanti</w:t>
      </w:r>
      <w:r>
        <w:t xml:space="preserve">cs specified in </w:t>
      </w:r>
      <w:r w:rsidRPr="005271CA">
        <w:t>clause </w:t>
      </w:r>
      <w:r>
        <w:fldChar w:fldCharType="begin" w:fldLock="1"/>
      </w:r>
      <w:r>
        <w:instrText xml:space="preserve"> REF _Ref350902311 \n \h </w:instrText>
      </w:r>
      <w:r>
        <w:fldChar w:fldCharType="separate"/>
      </w:r>
      <w:r>
        <w:t>H.7.4.3.1</w:t>
      </w:r>
      <w:r>
        <w:fldChar w:fldCharType="end"/>
      </w:r>
      <w:r w:rsidRPr="005271CA">
        <w:t xml:space="preserve"> apply.</w:t>
      </w:r>
    </w:p>
    <w:p w:rsidR="00A74CA5" w:rsidRPr="005271CA" w:rsidRDefault="00A74CA5" w:rsidP="00A74CA5">
      <w:pPr>
        <w:pStyle w:val="Annex6"/>
      </w:pPr>
      <w:r w:rsidRPr="005271CA">
        <w:t>Reference picture list MVC modification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_Ref350902324 \n \h </w:instrText>
      </w:r>
      <w:r>
        <w:fldChar w:fldCharType="separate"/>
      </w:r>
      <w:r>
        <w:t>H.7.4.3.1</w:t>
      </w:r>
      <w:r>
        <w:fldChar w:fldCharType="end"/>
      </w:r>
      <w:r w:rsidRPr="005271CA">
        <w:t xml:space="preserve"> apply</w:t>
      </w:r>
      <w:r w:rsidRPr="005271CA">
        <w:rPr>
          <w:b/>
          <w:bCs/>
        </w:rPr>
        <w:t xml:space="preserve">. </w:t>
      </w:r>
    </w:p>
    <w:p w:rsidR="00A74CA5" w:rsidRPr="005271CA" w:rsidRDefault="00A74CA5" w:rsidP="00A74CA5">
      <w:pPr>
        <w:pStyle w:val="Annex5"/>
      </w:pPr>
      <w:r w:rsidRPr="005271CA">
        <w:t>Prediction weight table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_Ref350902340 \n \h </w:instrText>
      </w:r>
      <w:r>
        <w:fldChar w:fldCharType="separate"/>
      </w:r>
      <w:r>
        <w:t>H.7.4.3.2</w:t>
      </w:r>
      <w:r>
        <w:fldChar w:fldCharType="end"/>
      </w:r>
      <w:r w:rsidRPr="005271CA">
        <w:t xml:space="preserve"> apply.</w:t>
      </w:r>
    </w:p>
    <w:p w:rsidR="00A74CA5" w:rsidRPr="005271CA" w:rsidRDefault="00A74CA5" w:rsidP="00A74CA5">
      <w:pPr>
        <w:pStyle w:val="Annex5"/>
      </w:pPr>
      <w:r w:rsidRPr="005271CA">
        <w:t>Decoded reference picture marking semantics</w:t>
      </w:r>
    </w:p>
    <w:p w:rsidR="00A74CA5" w:rsidRPr="005271CA" w:rsidRDefault="00A74CA5" w:rsidP="00A74CA5">
      <w:pPr>
        <w:widowControl w:val="0"/>
      </w:pPr>
      <w:r w:rsidRPr="005271CA">
        <w:t xml:space="preserve">The semantics specified in </w:t>
      </w:r>
      <w:r w:rsidRPr="00083A67">
        <w:t>clause </w:t>
      </w:r>
      <w:r w:rsidRPr="00083A67">
        <w:fldChar w:fldCharType="begin" w:fldLock="1"/>
      </w:r>
      <w:r w:rsidRPr="00083A67">
        <w:instrText xml:space="preserve"> REF _Ref36714380 \n \h </w:instrText>
      </w:r>
      <w:r>
        <w:instrText xml:space="preserve"> \* MERGEFORMAT </w:instrText>
      </w:r>
      <w:r w:rsidRPr="00083A67">
        <w:fldChar w:fldCharType="separate"/>
      </w:r>
      <w:r w:rsidRPr="00083A67">
        <w:t>7.4.3.3</w:t>
      </w:r>
      <w:r w:rsidRPr="00083A67">
        <w:fldChar w:fldCharType="end"/>
      </w:r>
      <w:r w:rsidRPr="005271CA">
        <w:t xml:space="preserve"> apply to </w:t>
      </w:r>
      <w:r>
        <w:t>each view independently, with "</w:t>
      </w:r>
      <w:r w:rsidRPr="005271CA">
        <w:t>sequence parameter set" being replaced by "</w:t>
      </w:r>
      <w:r>
        <w:t>MVCD</w:t>
      </w:r>
      <w:r w:rsidRPr="005271CA">
        <w:t xml:space="preserve"> sequence parameter set", and "primary coded picture" being replaced by "texture view component</w:t>
      </w:r>
      <w:r>
        <w:t>"</w:t>
      </w:r>
      <w:r w:rsidRPr="005271CA">
        <w:t xml:space="preserve"> for nal_unit_type </w:t>
      </w:r>
      <w:r>
        <w:t xml:space="preserve">equal to </w:t>
      </w:r>
      <w:r w:rsidRPr="005271CA">
        <w:t xml:space="preserve">1, 5, and 20, and by </w:t>
      </w:r>
      <w:r>
        <w:t>"</w:t>
      </w:r>
      <w:r w:rsidRPr="005271CA">
        <w:t>depth view component</w:t>
      </w:r>
      <w:r>
        <w:t>"</w:t>
      </w:r>
      <w:r w:rsidRPr="005271CA">
        <w:t xml:space="preserve"> for nal_unit_type </w:t>
      </w:r>
      <w:r>
        <w:t xml:space="preserve">equal to </w:t>
      </w:r>
      <w:r w:rsidRPr="005271CA">
        <w:t>21.</w:t>
      </w:r>
    </w:p>
    <w:p w:rsidR="00A74CA5" w:rsidRPr="005271CA" w:rsidRDefault="00A74CA5" w:rsidP="00A74CA5">
      <w:pPr>
        <w:pStyle w:val="Annex4"/>
      </w:pPr>
      <w:bookmarkStart w:id="64" w:name="_Toc303680814"/>
      <w:bookmarkStart w:id="65" w:name="_Toc353889197"/>
      <w:bookmarkStart w:id="66" w:name="_Toc353895179"/>
      <w:r w:rsidRPr="005271CA">
        <w:t>Slice data semantics</w:t>
      </w:r>
      <w:bookmarkEnd w:id="64"/>
      <w:bookmarkEnd w:id="65"/>
      <w:bookmarkEnd w:id="66"/>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_Ref350902379 \n \h </w:instrText>
      </w:r>
      <w:r>
        <w:fldChar w:fldCharType="separate"/>
      </w:r>
      <w:r>
        <w:t>H.7.4.4</w:t>
      </w:r>
      <w:r>
        <w:fldChar w:fldCharType="end"/>
      </w:r>
      <w:r w:rsidRPr="005271CA">
        <w:t xml:space="preserve"> apply.</w:t>
      </w:r>
    </w:p>
    <w:p w:rsidR="00A74CA5" w:rsidRPr="005271CA" w:rsidRDefault="00A74CA5" w:rsidP="00A74CA5">
      <w:pPr>
        <w:pStyle w:val="Annex4"/>
      </w:pPr>
      <w:bookmarkStart w:id="67" w:name="_Toc303680815"/>
      <w:bookmarkStart w:id="68" w:name="_Toc353889198"/>
      <w:bookmarkStart w:id="69" w:name="_Toc353895180"/>
      <w:r w:rsidRPr="005271CA">
        <w:t>Macroblock layer semantics</w:t>
      </w:r>
      <w:bookmarkEnd w:id="67"/>
      <w:bookmarkEnd w:id="68"/>
      <w:bookmarkEnd w:id="69"/>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_Ref350902442 \n \h </w:instrText>
      </w:r>
      <w:r>
        <w:fldChar w:fldCharType="separate"/>
      </w:r>
      <w:r>
        <w:t>H.7.4.5</w:t>
      </w:r>
      <w:r>
        <w:fldChar w:fldCharType="end"/>
      </w:r>
      <w:r w:rsidRPr="005271CA">
        <w:t xml:space="preserve"> apply.</w:t>
      </w:r>
    </w:p>
    <w:p w:rsidR="00A74CA5" w:rsidRPr="005271CA" w:rsidRDefault="00A74CA5" w:rsidP="00A74CA5">
      <w:pPr>
        <w:pStyle w:val="Annex5"/>
      </w:pPr>
      <w:r w:rsidRPr="005271CA">
        <w:t>Macroblock prediction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_Ref350902456 \n \h </w:instrText>
      </w:r>
      <w:r>
        <w:fldChar w:fldCharType="separate"/>
      </w:r>
      <w:r>
        <w:t>H.7.4.5.1</w:t>
      </w:r>
      <w:r>
        <w:fldChar w:fldCharType="end"/>
      </w:r>
      <w:r w:rsidRPr="005271CA">
        <w:t xml:space="preserve"> apply.</w:t>
      </w:r>
    </w:p>
    <w:p w:rsidR="00A74CA5" w:rsidRPr="005271CA" w:rsidRDefault="00A74CA5" w:rsidP="00A74CA5">
      <w:pPr>
        <w:pStyle w:val="Annex5"/>
      </w:pPr>
      <w:r w:rsidRPr="005271CA">
        <w:t>Sub-macroblock prediction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_Ref350902472 \n \h </w:instrText>
      </w:r>
      <w:r>
        <w:fldChar w:fldCharType="separate"/>
      </w:r>
      <w:r>
        <w:t>H.7.4.5.2</w:t>
      </w:r>
      <w:r>
        <w:fldChar w:fldCharType="end"/>
      </w:r>
      <w:r w:rsidRPr="005271CA">
        <w:t xml:space="preserve"> apply.</w:t>
      </w:r>
    </w:p>
    <w:p w:rsidR="00A74CA5" w:rsidRPr="005271CA" w:rsidRDefault="00A74CA5" w:rsidP="00A74CA5">
      <w:pPr>
        <w:pStyle w:val="Annex5"/>
      </w:pPr>
      <w:r w:rsidRPr="005271CA">
        <w:t>Residual data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_Ref350902489 \n \h </w:instrText>
      </w:r>
      <w:r>
        <w:fldChar w:fldCharType="separate"/>
      </w:r>
      <w:r>
        <w:t>H.7.4.5.3</w:t>
      </w:r>
      <w:r>
        <w:fldChar w:fldCharType="end"/>
      </w:r>
      <w:r w:rsidRPr="005271CA">
        <w:t xml:space="preserve"> apply.</w:t>
      </w:r>
    </w:p>
    <w:p w:rsidR="00A74CA5" w:rsidRPr="005271CA" w:rsidRDefault="00A74CA5" w:rsidP="00A74CA5">
      <w:pPr>
        <w:pStyle w:val="Annex6"/>
      </w:pPr>
      <w:r w:rsidRPr="005271CA">
        <w:t>Residual luma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_Ref350902503 \n \h </w:instrText>
      </w:r>
      <w:r>
        <w:fldChar w:fldCharType="separate"/>
      </w:r>
      <w:r>
        <w:t>H.7.4.5.3.1</w:t>
      </w:r>
      <w:r>
        <w:fldChar w:fldCharType="end"/>
      </w:r>
      <w:r w:rsidRPr="005271CA">
        <w:t xml:space="preserve"> apply.</w:t>
      </w:r>
    </w:p>
    <w:p w:rsidR="00A74CA5" w:rsidRPr="005271CA" w:rsidRDefault="00A74CA5" w:rsidP="00A74CA5">
      <w:pPr>
        <w:pStyle w:val="Annex6"/>
      </w:pPr>
      <w:r w:rsidRPr="005271CA">
        <w:t>Residual block CAVLC semantics</w:t>
      </w:r>
    </w:p>
    <w:p w:rsidR="00A74CA5" w:rsidRPr="005271CA" w:rsidRDefault="00A74CA5" w:rsidP="00A74CA5">
      <w:pPr>
        <w:widowControl w:val="0"/>
      </w:pPr>
      <w:r>
        <w:t xml:space="preserve">The semantics specified in </w:t>
      </w:r>
      <w:r w:rsidRPr="005271CA">
        <w:t>clause </w:t>
      </w:r>
      <w:r>
        <w:fldChar w:fldCharType="begin" w:fldLock="1"/>
      </w:r>
      <w:r>
        <w:instrText xml:space="preserve"> REF _Ref350902519 \n \h </w:instrText>
      </w:r>
      <w:r>
        <w:fldChar w:fldCharType="separate"/>
      </w:r>
      <w:r>
        <w:t>H.7.4.5.3.2</w:t>
      </w:r>
      <w:r>
        <w:fldChar w:fldCharType="end"/>
      </w:r>
      <w:r w:rsidRPr="005271CA">
        <w:t xml:space="preserve"> apply.</w:t>
      </w:r>
    </w:p>
    <w:p w:rsidR="00A74CA5" w:rsidRPr="005271CA" w:rsidRDefault="00A74CA5" w:rsidP="00A74CA5">
      <w:pPr>
        <w:pStyle w:val="Annex6"/>
      </w:pPr>
      <w:r w:rsidRPr="005271CA">
        <w:t>Residual block CABAC semantics</w:t>
      </w:r>
    </w:p>
    <w:p w:rsidR="00A74CA5" w:rsidRPr="00DE213E" w:rsidRDefault="00A74CA5" w:rsidP="00A74CA5">
      <w:pPr>
        <w:widowControl w:val="0"/>
        <w:rPr>
          <w:lang w:eastAsia="ja-JP"/>
        </w:rPr>
      </w:pPr>
      <w:r>
        <w:t xml:space="preserve">The semantics specified in </w:t>
      </w:r>
      <w:r w:rsidRPr="005271CA">
        <w:t>clause </w:t>
      </w:r>
      <w:r>
        <w:fldChar w:fldCharType="begin" w:fldLock="1"/>
      </w:r>
      <w:r>
        <w:instrText xml:space="preserve"> REF _Ref350902539 \n \h </w:instrText>
      </w:r>
      <w:r>
        <w:fldChar w:fldCharType="separate"/>
      </w:r>
      <w:r>
        <w:t>H.7.4.5.3.3</w:t>
      </w:r>
      <w:r>
        <w:fldChar w:fldCharType="end"/>
      </w:r>
      <w:r w:rsidRPr="005271CA">
        <w:t xml:space="preserve"> apply</w:t>
      </w:r>
      <w:r>
        <w:t>.</w:t>
      </w:r>
    </w:p>
    <w:p w:rsidR="00A74CA5" w:rsidRPr="00DE213E" w:rsidRDefault="00A74CA5" w:rsidP="00A74CA5">
      <w:pPr>
        <w:pStyle w:val="Annex2"/>
      </w:pPr>
      <w:bookmarkStart w:id="70" w:name="_Toc303680816"/>
      <w:bookmarkStart w:id="71" w:name="_Ref350902981"/>
      <w:bookmarkStart w:id="72" w:name="_Ref350867356"/>
      <w:bookmarkStart w:id="73" w:name="_Toc353889199"/>
      <w:bookmarkStart w:id="74" w:name="_Toc353895181"/>
      <w:r w:rsidRPr="00DE213E">
        <w:t>MVCD decoding process</w:t>
      </w:r>
      <w:bookmarkEnd w:id="70"/>
      <w:bookmarkEnd w:id="71"/>
      <w:bookmarkEnd w:id="72"/>
      <w:bookmarkEnd w:id="73"/>
      <w:bookmarkEnd w:id="74"/>
    </w:p>
    <w:p w:rsidR="00A74CA5" w:rsidRPr="005271CA" w:rsidRDefault="00A74CA5" w:rsidP="00A74CA5">
      <w:pPr>
        <w:widowControl w:val="0"/>
      </w:pPr>
      <w:r>
        <w:t xml:space="preserve">This </w:t>
      </w:r>
      <w:r w:rsidRPr="005271CA">
        <w:t>clause specifies the decoding process for an access unit of a coded video sequence conforming to one or more of the profiles specified in Annex </w:t>
      </w:r>
      <w:r>
        <w:fldChar w:fldCharType="begin" w:fldLock="1"/>
      </w:r>
      <w:r>
        <w:instrText xml:space="preserve"> REF _Ref350899295 \n \h </w:instrText>
      </w:r>
      <w:r>
        <w:fldChar w:fldCharType="separate"/>
      </w:r>
      <w:r>
        <w:t>I</w:t>
      </w:r>
      <w:r>
        <w:fldChar w:fldCharType="end"/>
      </w:r>
      <w:r>
        <w:t xml:space="preserve">. Specifically, this </w:t>
      </w:r>
      <w:r w:rsidRPr="005271CA">
        <w:t xml:space="preserve">clause specifies how the decoded picture with multiple texture view components and multiple depth view components is derived from syntax elements and global variables that are derived from NAL units in an access unit when the decoder is decoding the operation point identified by the target temporal level and the target output </w:t>
      </w:r>
      <w:r w:rsidRPr="007341F2">
        <w:t xml:space="preserve">texture and depth </w:t>
      </w:r>
      <w:r w:rsidRPr="005271CA">
        <w:t>views.</w:t>
      </w:r>
    </w:p>
    <w:p w:rsidR="00A74CA5" w:rsidRPr="005271CA" w:rsidRDefault="00A74CA5" w:rsidP="00A74CA5">
      <w:pPr>
        <w:widowControl w:val="0"/>
      </w:pPr>
      <w:r w:rsidRPr="005271CA">
        <w:t xml:space="preserve">The decoding process is specified such that all decoders shall produce numerically identical results for the target output </w:t>
      </w:r>
      <w:r w:rsidRPr="007341F2">
        <w:t xml:space="preserve">texture and depth </w:t>
      </w:r>
      <w:r w:rsidRPr="005271CA">
        <w:t xml:space="preserve">views. Any decoding process that produces identical results for the target output </w:t>
      </w:r>
      <w:r w:rsidRPr="007341F2">
        <w:t xml:space="preserve">texture and depth </w:t>
      </w:r>
      <w:r w:rsidRPr="005271CA">
        <w:t>views to the process described here conforms to the decoding process requirements of this Recommendation | International Standard.</w:t>
      </w:r>
    </w:p>
    <w:p w:rsidR="00A74CA5" w:rsidRPr="005271CA" w:rsidRDefault="00A74CA5" w:rsidP="00A74CA5">
      <w:pPr>
        <w:keepNext/>
        <w:keepLines/>
      </w:pPr>
      <w:r w:rsidRPr="005271CA">
        <w:lastRenderedPageBreak/>
        <w:t>Unless stated otherwise, the syntax elements and derived upper-case variables that are referred to by the decoding process specified in this clause and all child processes invoked from the process specified in this clause are the syntax elements and derived upper-case variables for the current access unit.</w:t>
      </w:r>
    </w:p>
    <w:p w:rsidR="00A74CA5" w:rsidRPr="005271CA" w:rsidRDefault="00A74CA5" w:rsidP="00A74CA5">
      <w:pPr>
        <w:widowControl w:val="0"/>
      </w:pPr>
      <w:r w:rsidRPr="005271CA">
        <w:t xml:space="preserve">The target output </w:t>
      </w:r>
      <w:r w:rsidRPr="007341F2">
        <w:t xml:space="preserve">texture and depth </w:t>
      </w:r>
      <w:r w:rsidRPr="005271CA">
        <w:t xml:space="preserve">views are either specified by external means not specified in this Specification, or, when not specified by external means, there shall be one target output </w:t>
      </w:r>
      <w:r>
        <w:rPr>
          <w:rFonts w:hint="eastAsia"/>
        </w:rPr>
        <w:t xml:space="preserve">texture </w:t>
      </w:r>
      <w:r w:rsidRPr="005271CA">
        <w:t xml:space="preserve">view which is the base </w:t>
      </w:r>
      <w:r>
        <w:rPr>
          <w:rFonts w:hint="eastAsia"/>
        </w:rPr>
        <w:t xml:space="preserve">texture </w:t>
      </w:r>
      <w:r w:rsidRPr="005271CA">
        <w:t>view.</w:t>
      </w:r>
    </w:p>
    <w:p w:rsidR="00A74CA5" w:rsidRPr="008D364C" w:rsidRDefault="00A74CA5" w:rsidP="00A74CA5">
      <w:pPr>
        <w:pStyle w:val="Note2"/>
        <w:widowControl w:val="0"/>
        <w:spacing w:before="136" w:line="240" w:lineRule="auto"/>
        <w:ind w:left="360"/>
      </w:pPr>
      <w:r w:rsidRPr="008D364C">
        <w:t xml:space="preserve">NOTE – The association of VOIdx values to view_id values according to the decoding process of </w:t>
      </w:r>
      <w:r>
        <w:t>clause </w:t>
      </w:r>
      <w:r>
        <w:fldChar w:fldCharType="begin" w:fldLock="1"/>
      </w:r>
      <w:r>
        <w:instrText xml:space="preserve"> REF _Ref350902981 \n \h </w:instrText>
      </w:r>
      <w:r>
        <w:fldChar w:fldCharType="separate"/>
      </w:r>
      <w:r>
        <w:t>I.8</w:t>
      </w:r>
      <w:r>
        <w:fldChar w:fldCharType="end"/>
      </w:r>
      <w:r w:rsidRPr="008D364C">
        <w:t xml:space="preserve"> may differ from that of the decoding process of </w:t>
      </w:r>
      <w:r>
        <w:t>clause </w:t>
      </w:r>
      <w:r>
        <w:fldChar w:fldCharType="begin" w:fldLock="1"/>
      </w:r>
      <w:r>
        <w:instrText xml:space="preserve"> REF _Ref203880454 \n \h </w:instrText>
      </w:r>
      <w:r>
        <w:fldChar w:fldCharType="separate"/>
      </w:r>
      <w:r>
        <w:t>H.8</w:t>
      </w:r>
      <w:r>
        <w:fldChar w:fldCharType="end"/>
      </w:r>
      <w:r w:rsidRPr="008D364C">
        <w:t>.</w:t>
      </w:r>
    </w:p>
    <w:p w:rsidR="00A74CA5" w:rsidRPr="005271CA" w:rsidRDefault="00A74CA5" w:rsidP="00A74CA5">
      <w:pPr>
        <w:spacing w:before="120"/>
      </w:pPr>
      <w:r w:rsidRPr="005271CA">
        <w:rPr>
          <w:rFonts w:hint="eastAsia"/>
        </w:rPr>
        <w:t>A</w:t>
      </w:r>
      <w:r w:rsidRPr="005271CA">
        <w:t xml:space="preserve"> target output view </w:t>
      </w:r>
      <w:r>
        <w:rPr>
          <w:rFonts w:hint="eastAsia"/>
        </w:rPr>
        <w:t xml:space="preserve">may </w:t>
      </w:r>
      <w:r w:rsidRPr="005271CA">
        <w:t xml:space="preserve">include only a texture view, </w:t>
      </w:r>
      <w:r w:rsidRPr="00E011E0">
        <w:t>only a depth view,</w:t>
      </w:r>
      <w:r w:rsidRPr="005271CA">
        <w:t xml:space="preserve"> or both the texture view and the depth view, which have the same view_id value.</w:t>
      </w:r>
      <w:r w:rsidRPr="005271CA">
        <w:rPr>
          <w:rFonts w:hint="eastAsia"/>
        </w:rPr>
        <w:t xml:space="preserve"> </w:t>
      </w:r>
    </w:p>
    <w:p w:rsidR="00A74CA5" w:rsidRPr="005271CA" w:rsidRDefault="00A74CA5" w:rsidP="00A74CA5">
      <w:r w:rsidRPr="005271CA">
        <w:t>All sub-bitstreams that can be derived using the sub-bitstream extraction process with depthPresentFlagTarget equal to 0 or 1,</w:t>
      </w:r>
      <w:r w:rsidRPr="005271CA">
        <w:rPr>
          <w:rFonts w:hint="eastAsia"/>
        </w:rPr>
        <w:t xml:space="preserve"> </w:t>
      </w:r>
      <w:r w:rsidRPr="005271CA">
        <w:t>pIdTarget equal to any value in the range of 0 to 63, inclusive, tIdTarget equal to any value in the range of 0 to 7, inclusive, viewIdTargetList consisting of any one or more viewIdTarget's identifying the views in the bitstream as inputs as specified in clause </w:t>
      </w:r>
      <w:r>
        <w:fldChar w:fldCharType="begin" w:fldLock="1"/>
      </w:r>
      <w:r>
        <w:instrText xml:space="preserve"> REF _Ref350867921 \r \h </w:instrText>
      </w:r>
      <w:r>
        <w:fldChar w:fldCharType="separate"/>
      </w:r>
      <w:r>
        <w:t>I.8.5</w:t>
      </w:r>
      <w:r>
        <w:fldChar w:fldCharType="end"/>
      </w:r>
      <w:r w:rsidRPr="005271CA">
        <w:t xml:space="preserve"> shall result in a set of coded video sequences, with each coded video sequence conforming to one or more of the profiles specified in Annex </w:t>
      </w:r>
      <w:r>
        <w:fldChar w:fldCharType="begin" w:fldLock="1"/>
      </w:r>
      <w:r>
        <w:instrText xml:space="preserve"> REF _Ref350903129 \n \h </w:instrText>
      </w:r>
      <w:r>
        <w:fldChar w:fldCharType="separate"/>
      </w:r>
      <w:r>
        <w:t>A</w:t>
      </w:r>
      <w:r>
        <w:fldChar w:fldCharType="end"/>
      </w:r>
      <w:r w:rsidRPr="005271CA">
        <w:t>, Annex </w:t>
      </w:r>
      <w:r>
        <w:fldChar w:fldCharType="begin" w:fldLock="1"/>
      </w:r>
      <w:r>
        <w:instrText xml:space="preserve"> REF _Ref350903096 \n \h </w:instrText>
      </w:r>
      <w:r>
        <w:fldChar w:fldCharType="separate"/>
      </w:r>
      <w:r>
        <w:t>H</w:t>
      </w:r>
      <w:r>
        <w:fldChar w:fldCharType="end"/>
      </w:r>
      <w:r w:rsidRPr="005271CA">
        <w:t xml:space="preserve"> and Annex</w:t>
      </w:r>
      <w:r>
        <w:t> </w:t>
      </w:r>
      <w:r>
        <w:fldChar w:fldCharType="begin" w:fldLock="1"/>
      </w:r>
      <w:r>
        <w:instrText xml:space="preserve"> REF _Ref350899295 \n \h </w:instrText>
      </w:r>
      <w:r>
        <w:fldChar w:fldCharType="separate"/>
      </w:r>
      <w:r>
        <w:t>I</w:t>
      </w:r>
      <w:r>
        <w:fldChar w:fldCharType="end"/>
      </w:r>
      <w:r w:rsidRPr="005271CA">
        <w:t>.</w:t>
      </w:r>
    </w:p>
    <w:p w:rsidR="00A74CA5" w:rsidRPr="005271CA" w:rsidRDefault="00A74CA5" w:rsidP="00A74CA5">
      <w:r w:rsidRPr="005271CA">
        <w:t>Let vOIdxList be a list of integer values specifying the VOIdx values of the view components of the access unit. The variable VOIdxMax is set equal to the maximum value of the entries in the list vOIdxList, and the variable vOIdxMin is set to the minimum value of the entries in the list vOIdxList. When the current access unit is an anchor access unit, the variable VOIdxMin is set to vOIdxMin.</w:t>
      </w:r>
    </w:p>
    <w:p w:rsidR="00A74CA5" w:rsidRPr="005271CA" w:rsidRDefault="00A74CA5" w:rsidP="00A74CA5">
      <w:pPr>
        <w:tabs>
          <w:tab w:val="left" w:pos="0"/>
        </w:tabs>
      </w:pPr>
      <w:r w:rsidRPr="005271CA">
        <w:t xml:space="preserve">The </w:t>
      </w:r>
      <w:r>
        <w:t>MVCD</w:t>
      </w:r>
      <w:r w:rsidRPr="005271CA">
        <w:t xml:space="preserve"> video decoding process specified in this clause is repeatedly invoked for each texture and depth view component with VOIdx from vOIdxMin to VOIdxMax, inclusive, which is present in the list vOIdxList, in increasing order of VOIdx and in decoding order of texture or depth view compo</w:t>
      </w:r>
      <w:r>
        <w:t>nents as specified in clause </w:t>
      </w:r>
      <w:r>
        <w:fldChar w:fldCharType="begin" w:fldLock="1"/>
      </w:r>
      <w:r>
        <w:instrText xml:space="preserve"> REF _Ref317699031 \n \h </w:instrText>
      </w:r>
      <w:r>
        <w:fldChar w:fldCharType="separate"/>
      </w:r>
      <w:r>
        <w:t>I.7.4.1.2.5</w:t>
      </w:r>
      <w:r>
        <w:fldChar w:fldCharType="end"/>
      </w:r>
      <w:r w:rsidRPr="005271CA">
        <w:t xml:space="preserve">. </w:t>
      </w:r>
    </w:p>
    <w:p w:rsidR="00A74CA5" w:rsidRPr="005271CA" w:rsidRDefault="00A74CA5" w:rsidP="00A74CA5">
      <w:r w:rsidRPr="005271CA">
        <w:t xml:space="preserve">Outputs of the </w:t>
      </w:r>
      <w:r>
        <w:t>MVCD</w:t>
      </w:r>
      <w:r w:rsidRPr="005271CA">
        <w:t xml:space="preserve"> video decoding process are decoded samples of the current primary coded picture including all decoded texture and depth view components</w:t>
      </w:r>
      <w:r>
        <w:rPr>
          <w:rFonts w:hint="eastAsia"/>
        </w:rPr>
        <w:t xml:space="preserve"> </w:t>
      </w:r>
      <w:r w:rsidRPr="00E011E0">
        <w:t>of the target output texture and depth views</w:t>
      </w:r>
      <w:r w:rsidRPr="005271CA">
        <w:t>.</w:t>
      </w:r>
    </w:p>
    <w:p w:rsidR="00A74CA5" w:rsidRPr="005271CA" w:rsidRDefault="00A74CA5" w:rsidP="00A74CA5">
      <w:pPr>
        <w:widowControl w:val="0"/>
      </w:pPr>
      <w:r w:rsidRPr="005271CA">
        <w:t>For each texture view component and each depth view component, the specifications in clause </w:t>
      </w:r>
      <w:r>
        <w:fldChar w:fldCharType="begin" w:fldLock="1"/>
      </w:r>
      <w:r>
        <w:instrText xml:space="preserve"> REF _Ref203880454 \n \h </w:instrText>
      </w:r>
      <w:r>
        <w:fldChar w:fldCharType="separate"/>
      </w:r>
      <w:r>
        <w:t>H.8</w:t>
      </w:r>
      <w:r>
        <w:fldChar w:fldCharType="end"/>
      </w:r>
      <w:r w:rsidRPr="005271CA">
        <w:t xml:space="preserve"> apply, with the decoding processes for picture order count, reference picture lists construction and decoded reference pictu</w:t>
      </w:r>
      <w:r>
        <w:t xml:space="preserve">re marking being modified in </w:t>
      </w:r>
      <w:r w:rsidRPr="005271CA">
        <w:t>clauses </w:t>
      </w:r>
      <w:r>
        <w:fldChar w:fldCharType="begin" w:fldLock="1"/>
      </w:r>
      <w:r>
        <w:instrText xml:space="preserve"> REF _Ref350903212 \n \h </w:instrText>
      </w:r>
      <w:r>
        <w:fldChar w:fldCharType="separate"/>
      </w:r>
      <w:r>
        <w:t>I.8.1</w:t>
      </w:r>
      <w:r>
        <w:fldChar w:fldCharType="end"/>
      </w:r>
      <w:r w:rsidRPr="005271CA">
        <w:t xml:space="preserve">, </w:t>
      </w:r>
      <w:r>
        <w:fldChar w:fldCharType="begin" w:fldLock="1"/>
      </w:r>
      <w:r>
        <w:instrText xml:space="preserve"> REF _Ref350863015 \r \h </w:instrText>
      </w:r>
      <w:r>
        <w:fldChar w:fldCharType="separate"/>
      </w:r>
      <w:r>
        <w:t>I.8.2</w:t>
      </w:r>
      <w:r>
        <w:fldChar w:fldCharType="end"/>
      </w:r>
      <w:r>
        <w:t xml:space="preserve">, </w:t>
      </w:r>
      <w:r>
        <w:fldChar w:fldCharType="begin" w:fldLock="1"/>
      </w:r>
      <w:r>
        <w:instrText xml:space="preserve"> REF _Ref350863018 \r \h </w:instrText>
      </w:r>
      <w:r>
        <w:fldChar w:fldCharType="separate"/>
      </w:r>
      <w:r>
        <w:t>I.8.3</w:t>
      </w:r>
      <w:r>
        <w:fldChar w:fldCharType="end"/>
      </w:r>
      <w:r>
        <w:t xml:space="preserve">, and </w:t>
      </w:r>
      <w:r>
        <w:fldChar w:fldCharType="begin" w:fldLock="1"/>
      </w:r>
      <w:r>
        <w:instrText xml:space="preserve"> REF _Ref350863020 \r \h </w:instrText>
      </w:r>
      <w:r>
        <w:fldChar w:fldCharType="separate"/>
      </w:r>
      <w:r>
        <w:t>I.8.4</w:t>
      </w:r>
      <w:r>
        <w:fldChar w:fldCharType="end"/>
      </w:r>
      <w:r w:rsidRPr="005271CA">
        <w:t xml:space="preserve">, respectively. The </w:t>
      </w:r>
      <w:r>
        <w:t>MVCD</w:t>
      </w:r>
      <w:r w:rsidRPr="005271CA">
        <w:t xml:space="preserve"> inter prediction and inter-view prediction process is specified in </w:t>
      </w:r>
      <w:r w:rsidRPr="006D4072">
        <w:t>clause </w:t>
      </w:r>
      <w:r w:rsidRPr="006D4072">
        <w:fldChar w:fldCharType="begin" w:fldLock="1"/>
      </w:r>
      <w:r w:rsidRPr="006D4072">
        <w:instrText xml:space="preserve"> REF _Ref350863020 \r \h </w:instrText>
      </w:r>
      <w:r>
        <w:instrText xml:space="preserve"> \* MERGEFORMAT </w:instrText>
      </w:r>
      <w:r w:rsidRPr="006D4072">
        <w:fldChar w:fldCharType="separate"/>
      </w:r>
      <w:r w:rsidRPr="006D4072">
        <w:t>I.8.4</w:t>
      </w:r>
      <w:r w:rsidRPr="006D4072">
        <w:fldChar w:fldCharType="end"/>
      </w:r>
      <w:r w:rsidRPr="006D4072">
        <w:t>.</w:t>
      </w:r>
      <w:r w:rsidRPr="005271CA">
        <w:rPr>
          <w:lang w:eastAsia="ko-KR"/>
        </w:rPr>
        <w:t xml:space="preserve"> </w:t>
      </w:r>
    </w:p>
    <w:p w:rsidR="00A74CA5" w:rsidRPr="005271CA" w:rsidRDefault="00A74CA5" w:rsidP="00A74CA5">
      <w:pPr>
        <w:pStyle w:val="Annex3"/>
      </w:pPr>
      <w:bookmarkStart w:id="75" w:name="_Toc303680817"/>
      <w:bookmarkStart w:id="76" w:name="_Ref350903212"/>
      <w:bookmarkStart w:id="77" w:name="_Toc353889200"/>
      <w:bookmarkStart w:id="78" w:name="_Toc353895182"/>
      <w:r>
        <w:rPr>
          <w:lang w:eastAsia="ja-JP"/>
        </w:rPr>
        <w:t>MVCD</w:t>
      </w:r>
      <w:r w:rsidRPr="005271CA">
        <w:t xml:space="preserve"> decoding process for picture order count</w:t>
      </w:r>
      <w:bookmarkEnd w:id="75"/>
      <w:bookmarkEnd w:id="76"/>
      <w:bookmarkEnd w:id="77"/>
      <w:bookmarkEnd w:id="78"/>
    </w:p>
    <w:p w:rsidR="00A74CA5" w:rsidRPr="00BD530E" w:rsidRDefault="00A74CA5" w:rsidP="00A74CA5">
      <w:pPr>
        <w:widowControl w:val="0"/>
        <w:rPr>
          <w:lang w:eastAsia="ja-JP"/>
        </w:rPr>
      </w:pPr>
      <w:r>
        <w:t>The specifications in clause </w:t>
      </w:r>
      <w:r>
        <w:fldChar w:fldCharType="begin" w:fldLock="1"/>
      </w:r>
      <w:r>
        <w:instrText xml:space="preserve"> REF _Ref350903298 \n \h </w:instrText>
      </w:r>
      <w:r>
        <w:fldChar w:fldCharType="separate"/>
      </w:r>
      <w:r>
        <w:t>8.2.1</w:t>
      </w:r>
      <w:r>
        <w:fldChar w:fldCharType="end"/>
      </w:r>
      <w:r>
        <w:fldChar w:fldCharType="begin" w:fldLock="1"/>
      </w:r>
      <w:r>
        <w:instrText xml:space="preserve"> REF _Ref350903302 \n \h </w:instrText>
      </w:r>
      <w:r>
        <w:fldChar w:fldCharType="separate"/>
      </w:r>
      <w:r>
        <w:t>8.2.1</w:t>
      </w:r>
      <w:r>
        <w:fldChar w:fldCharType="end"/>
      </w:r>
      <w:r w:rsidRPr="005271CA">
        <w:t xml:space="preserve"> apply independently for e</w:t>
      </w:r>
      <w:r>
        <w:t>ach texture view or depth view.</w:t>
      </w:r>
    </w:p>
    <w:p w:rsidR="00A74CA5" w:rsidRPr="005271CA" w:rsidRDefault="00A74CA5" w:rsidP="00A74CA5">
      <w:pPr>
        <w:pStyle w:val="Annex3"/>
      </w:pPr>
      <w:bookmarkStart w:id="79" w:name="_Toc303680818"/>
      <w:bookmarkStart w:id="80" w:name="_Ref350863015"/>
      <w:bookmarkStart w:id="81" w:name="_Toc353889201"/>
      <w:bookmarkStart w:id="82" w:name="_Toc353895183"/>
      <w:r w:rsidRPr="005271CA">
        <w:t xml:space="preserve">MVC </w:t>
      </w:r>
      <w:r w:rsidRPr="005271CA">
        <w:rPr>
          <w:lang w:eastAsia="ja-JP"/>
        </w:rPr>
        <w:t>decoding</w:t>
      </w:r>
      <w:r w:rsidRPr="005271CA">
        <w:t xml:space="preserve"> process for reference picture lists construction</w:t>
      </w:r>
      <w:bookmarkEnd w:id="79"/>
      <w:bookmarkEnd w:id="80"/>
      <w:bookmarkEnd w:id="81"/>
      <w:bookmarkEnd w:id="82"/>
    </w:p>
    <w:p w:rsidR="00A74CA5" w:rsidRPr="005271CA" w:rsidRDefault="00A74CA5" w:rsidP="00A74CA5">
      <w:pPr>
        <w:widowControl w:val="0"/>
      </w:pPr>
      <w:r>
        <w:t xml:space="preserve">The specification of </w:t>
      </w:r>
      <w:r w:rsidRPr="005271CA">
        <w:t>clause </w:t>
      </w:r>
      <w:r>
        <w:fldChar w:fldCharType="begin" w:fldLock="1"/>
      </w:r>
      <w:r>
        <w:instrText xml:space="preserve"> REF _Ref350903567 \n \h </w:instrText>
      </w:r>
      <w:r>
        <w:fldChar w:fldCharType="separate"/>
      </w:r>
      <w:r>
        <w:t>H.8.2</w:t>
      </w:r>
      <w:r>
        <w:fldChar w:fldCharType="end"/>
      </w:r>
      <w:r w:rsidRPr="005271CA">
        <w:t xml:space="preserve"> apply with substituting "view component" as either "texture view component" or "depth view component", and "frame view component"" as either "depth </w:t>
      </w:r>
      <w:r>
        <w:rPr>
          <w:rFonts w:hint="eastAsia"/>
        </w:rPr>
        <w:t xml:space="preserve">frame </w:t>
      </w:r>
      <w:r w:rsidRPr="005271CA">
        <w:t>view component" or "texture frame view component ", and "field view component" as "texture field view component"</w:t>
      </w:r>
      <w:r w:rsidRPr="005271CA">
        <w:rPr>
          <w:rFonts w:hint="eastAsia"/>
        </w:rPr>
        <w:t xml:space="preserve"> or </w:t>
      </w:r>
      <w:r w:rsidRPr="005271CA">
        <w:t>"</w:t>
      </w:r>
      <w:r w:rsidRPr="005271CA">
        <w:rPr>
          <w:rFonts w:hint="eastAsia"/>
        </w:rPr>
        <w:t>depth</w:t>
      </w:r>
      <w:r w:rsidRPr="005271CA">
        <w:t xml:space="preserve"> field view component". </w:t>
      </w:r>
    </w:p>
    <w:p w:rsidR="00A74CA5" w:rsidRPr="005271CA" w:rsidRDefault="00A74CA5" w:rsidP="00A74CA5">
      <w:pPr>
        <w:widowControl w:val="0"/>
      </w:pPr>
      <w:r w:rsidRPr="005271CA">
        <w:t xml:space="preserve">Additionally, </w:t>
      </w:r>
      <w:r>
        <w:t>a</w:t>
      </w:r>
      <w:r w:rsidRPr="005271CA">
        <w:t xml:space="preserve">n inter-view reference component or the inter-view only reference component is identified by the view_id and a depth view component </w:t>
      </w:r>
      <w:r>
        <w:t>when</w:t>
      </w:r>
      <w:r w:rsidRPr="005271CA">
        <w:t xml:space="preserve"> the current slice is a part of a coded depth view component or a texture view component if the current slice is a part of a coded texture view component.</w:t>
      </w:r>
    </w:p>
    <w:p w:rsidR="00A74CA5" w:rsidRPr="005271CA" w:rsidRDefault="00A74CA5" w:rsidP="00A74CA5">
      <w:pPr>
        <w:pStyle w:val="Annex4"/>
      </w:pPr>
      <w:bookmarkStart w:id="83" w:name="_Toc303680819"/>
      <w:bookmarkStart w:id="84" w:name="_Toc353889202"/>
      <w:bookmarkStart w:id="85" w:name="_Toc353895184"/>
      <w:r w:rsidRPr="005271CA">
        <w:t>Initialisation process for reference picture list for inter-view prediction references</w:t>
      </w:r>
      <w:bookmarkEnd w:id="83"/>
      <w:bookmarkEnd w:id="84"/>
      <w:bookmarkEnd w:id="85"/>
    </w:p>
    <w:p w:rsidR="00A74CA5" w:rsidRPr="005271CA" w:rsidRDefault="00A74CA5" w:rsidP="00A74CA5">
      <w:pPr>
        <w:widowControl w:val="0"/>
      </w:pPr>
      <w:r>
        <w:t xml:space="preserve">The specifications of </w:t>
      </w:r>
      <w:r w:rsidRPr="005271CA">
        <w:t>clause </w:t>
      </w:r>
      <w:r>
        <w:fldChar w:fldCharType="begin" w:fldLock="1"/>
      </w:r>
      <w:r>
        <w:instrText xml:space="preserve"> REF _Ref158188138 \n \h </w:instrText>
      </w:r>
      <w:r>
        <w:fldChar w:fldCharType="separate"/>
      </w:r>
      <w:r>
        <w:t>H.8.2.1</w:t>
      </w:r>
      <w:r>
        <w:fldChar w:fldCharType="end"/>
      </w:r>
      <w:r w:rsidRPr="005271CA">
        <w:t xml:space="preserve"> apply.</w:t>
      </w:r>
    </w:p>
    <w:p w:rsidR="00A74CA5" w:rsidRPr="005271CA" w:rsidRDefault="00A74CA5" w:rsidP="00A74CA5">
      <w:pPr>
        <w:pStyle w:val="Annex4"/>
      </w:pPr>
      <w:bookmarkStart w:id="86" w:name="_Toc303680820"/>
      <w:bookmarkStart w:id="87" w:name="_Toc353889203"/>
      <w:bookmarkStart w:id="88" w:name="_Toc353895185"/>
      <w:r w:rsidRPr="005271CA">
        <w:t>Modification process for reference picture lists</w:t>
      </w:r>
      <w:bookmarkEnd w:id="86"/>
      <w:bookmarkEnd w:id="87"/>
      <w:bookmarkEnd w:id="88"/>
    </w:p>
    <w:p w:rsidR="00A74CA5" w:rsidRPr="005271CA" w:rsidRDefault="00A74CA5" w:rsidP="00A74CA5">
      <w:r>
        <w:t xml:space="preserve">The specifications of </w:t>
      </w:r>
      <w:r w:rsidRPr="005271CA">
        <w:t>clause </w:t>
      </w:r>
      <w:r>
        <w:fldChar w:fldCharType="begin" w:fldLock="1"/>
      </w:r>
      <w:r>
        <w:instrText xml:space="preserve"> REF _Ref240972001 \n \h </w:instrText>
      </w:r>
      <w:r>
        <w:fldChar w:fldCharType="separate"/>
      </w:r>
      <w:r>
        <w:t>H.8.2.2</w:t>
      </w:r>
      <w:r>
        <w:fldChar w:fldCharType="end"/>
      </w:r>
      <w:r w:rsidRPr="005271CA">
        <w:t xml:space="preserve"> apply.</w:t>
      </w:r>
    </w:p>
    <w:p w:rsidR="00A74CA5" w:rsidRPr="005271CA" w:rsidRDefault="00A74CA5" w:rsidP="00A74CA5">
      <w:pPr>
        <w:pStyle w:val="Annex5"/>
      </w:pPr>
      <w:r w:rsidRPr="005271CA">
        <w:t>Modification process of reference picture lists for short-term reference pictures for inter prediction</w:t>
      </w:r>
    </w:p>
    <w:p w:rsidR="00A74CA5" w:rsidRPr="005271CA" w:rsidRDefault="00A74CA5" w:rsidP="00A74CA5">
      <w:r>
        <w:t xml:space="preserve">The specifications of </w:t>
      </w:r>
      <w:r w:rsidRPr="005271CA">
        <w:t>clause </w:t>
      </w:r>
      <w:r>
        <w:fldChar w:fldCharType="begin" w:fldLock="1"/>
      </w:r>
      <w:r>
        <w:instrText xml:space="preserve"> REF _Ref350903629 \n \h </w:instrText>
      </w:r>
      <w:r>
        <w:fldChar w:fldCharType="separate"/>
      </w:r>
      <w:r>
        <w:t>H.8.2.2.1</w:t>
      </w:r>
      <w:r>
        <w:fldChar w:fldCharType="end"/>
      </w:r>
      <w:r w:rsidRPr="005271CA">
        <w:t xml:space="preserve"> apply.</w:t>
      </w:r>
    </w:p>
    <w:p w:rsidR="00A74CA5" w:rsidRPr="005271CA" w:rsidRDefault="00A74CA5" w:rsidP="00A74CA5">
      <w:pPr>
        <w:pStyle w:val="Annex5"/>
      </w:pPr>
      <w:r w:rsidRPr="005271CA">
        <w:t>Modification process of reference picture lists for long-term reference pictures for inter prediction</w:t>
      </w:r>
    </w:p>
    <w:p w:rsidR="00A74CA5" w:rsidRPr="005271CA" w:rsidRDefault="00A74CA5" w:rsidP="00A74CA5">
      <w:pPr>
        <w:widowControl w:val="0"/>
      </w:pPr>
      <w:r>
        <w:t xml:space="preserve">The specifications of </w:t>
      </w:r>
      <w:r w:rsidRPr="005271CA">
        <w:t>clause </w:t>
      </w:r>
      <w:r>
        <w:fldChar w:fldCharType="begin" w:fldLock="1"/>
      </w:r>
      <w:r>
        <w:instrText xml:space="preserve"> REF _Ref350903646 \n \h </w:instrText>
      </w:r>
      <w:r>
        <w:fldChar w:fldCharType="separate"/>
      </w:r>
      <w:r>
        <w:t>H.8.2.2.2</w:t>
      </w:r>
      <w:r>
        <w:fldChar w:fldCharType="end"/>
      </w:r>
      <w:r w:rsidRPr="005271CA">
        <w:t xml:space="preserve"> apply.</w:t>
      </w:r>
    </w:p>
    <w:p w:rsidR="00A74CA5" w:rsidRPr="005271CA" w:rsidRDefault="00A74CA5" w:rsidP="00A74CA5">
      <w:pPr>
        <w:pStyle w:val="Annex5"/>
      </w:pPr>
      <w:r w:rsidRPr="005271CA">
        <w:t>Modification process for reference picture lists for inter-view prediction references</w:t>
      </w:r>
    </w:p>
    <w:p w:rsidR="00A74CA5" w:rsidRPr="005271CA" w:rsidRDefault="00A74CA5" w:rsidP="00A74CA5">
      <w:pPr>
        <w:widowControl w:val="0"/>
        <w:rPr>
          <w:rFonts w:eastAsia="宋体"/>
          <w:lang w:eastAsia="zh-CN"/>
        </w:rPr>
      </w:pPr>
      <w:r>
        <w:t xml:space="preserve">The specifications of </w:t>
      </w:r>
      <w:r w:rsidRPr="005271CA">
        <w:t>clause </w:t>
      </w:r>
      <w:r>
        <w:fldChar w:fldCharType="begin" w:fldLock="1"/>
      </w:r>
      <w:r>
        <w:instrText xml:space="preserve"> REF _Ref350903667 \n \h </w:instrText>
      </w:r>
      <w:r>
        <w:fldChar w:fldCharType="separate"/>
      </w:r>
      <w:r>
        <w:t>H.8.2.2.3</w:t>
      </w:r>
      <w:r>
        <w:fldChar w:fldCharType="end"/>
      </w:r>
      <w:r w:rsidRPr="005271CA">
        <w:t xml:space="preserve"> apply.</w:t>
      </w:r>
    </w:p>
    <w:p w:rsidR="00A74CA5" w:rsidRPr="005271CA" w:rsidRDefault="00A74CA5" w:rsidP="00A74CA5">
      <w:pPr>
        <w:pStyle w:val="Annex3"/>
      </w:pPr>
      <w:bookmarkStart w:id="89" w:name="_Toc303680821"/>
      <w:bookmarkStart w:id="90" w:name="_Ref350863018"/>
      <w:bookmarkStart w:id="91" w:name="_Ref350868387"/>
      <w:bookmarkStart w:id="92" w:name="_Ref350868554"/>
      <w:bookmarkStart w:id="93" w:name="_Toc353889204"/>
      <w:bookmarkStart w:id="94" w:name="_Toc353895186"/>
      <w:r>
        <w:rPr>
          <w:lang w:eastAsia="ja-JP"/>
        </w:rPr>
        <w:lastRenderedPageBreak/>
        <w:t>MVCD</w:t>
      </w:r>
      <w:r w:rsidRPr="005271CA">
        <w:t xml:space="preserve"> decoded reference picture marking process</w:t>
      </w:r>
      <w:bookmarkEnd w:id="89"/>
      <w:bookmarkEnd w:id="90"/>
      <w:bookmarkEnd w:id="91"/>
      <w:bookmarkEnd w:id="92"/>
      <w:bookmarkEnd w:id="93"/>
      <w:bookmarkEnd w:id="94"/>
    </w:p>
    <w:p w:rsidR="00A74CA5" w:rsidRPr="005271CA" w:rsidRDefault="00A74CA5" w:rsidP="00A74CA5">
      <w:pPr>
        <w:spacing w:before="120"/>
      </w:pPr>
      <w:r>
        <w:t xml:space="preserve">The specifications of </w:t>
      </w:r>
      <w:r w:rsidRPr="005271CA">
        <w:t>clause </w:t>
      </w:r>
      <w:r>
        <w:fldChar w:fldCharType="begin" w:fldLock="1"/>
      </w:r>
      <w:r>
        <w:instrText xml:space="preserve"> REF _Ref209517213 \n \h </w:instrText>
      </w:r>
      <w:r>
        <w:fldChar w:fldCharType="separate"/>
      </w:r>
      <w:r>
        <w:t>H.8.3</w:t>
      </w:r>
      <w:r>
        <w:fldChar w:fldCharType="end"/>
      </w:r>
      <w:r w:rsidRPr="005271CA">
        <w:t xml:space="preserve"> apply. Additionally, </w:t>
      </w:r>
      <w:r>
        <w:t xml:space="preserve">the </w:t>
      </w:r>
      <w:r w:rsidRPr="005271CA">
        <w:t>following applies.</w:t>
      </w:r>
    </w:p>
    <w:p w:rsidR="00A74CA5" w:rsidRPr="005271CA" w:rsidRDefault="00A74CA5" w:rsidP="00A74CA5">
      <w:pPr>
        <w:spacing w:before="120"/>
      </w:pPr>
      <w:r w:rsidRPr="005271CA">
        <w:t xml:space="preserve">The process specified in this clause is invoked for a particular texture view or depth view with view order index </w:t>
      </w:r>
      <w:r>
        <w:t xml:space="preserve">VOIdx. The specifications in </w:t>
      </w:r>
      <w:r w:rsidRPr="005271CA">
        <w:t>clause </w:t>
      </w:r>
      <w:r>
        <w:fldChar w:fldCharType="begin" w:fldLock="1"/>
      </w:r>
      <w:r>
        <w:instrText xml:space="preserve"> REF _Ref209517213 \n \h </w:instrText>
      </w:r>
      <w:r>
        <w:fldChar w:fldCharType="separate"/>
      </w:r>
      <w:r>
        <w:t>H.8.3</w:t>
      </w:r>
      <w:r>
        <w:fldChar w:fldCharType="end"/>
      </w:r>
      <w:r w:rsidRPr="005271CA">
        <w:t xml:space="preserve"> apply with "view component" being replaced by either "texture view component" or "depth view component", "frame view component" being replaced by either "texture frame view component" or "depth </w:t>
      </w:r>
      <w:r>
        <w:rPr>
          <w:rFonts w:hint="eastAsia"/>
        </w:rPr>
        <w:t xml:space="preserve">frame </w:t>
      </w:r>
      <w:r w:rsidRPr="005271CA">
        <w:t>view component", and "field view component" being replaced by either "texture field view component"</w:t>
      </w:r>
      <w:r w:rsidRPr="005271CA">
        <w:rPr>
          <w:rFonts w:hint="eastAsia"/>
        </w:rPr>
        <w:t xml:space="preserve"> or </w:t>
      </w:r>
      <w:r w:rsidRPr="005271CA">
        <w:t>"</w:t>
      </w:r>
      <w:r w:rsidRPr="005271CA">
        <w:rPr>
          <w:rFonts w:hint="eastAsia"/>
        </w:rPr>
        <w:t>depth</w:t>
      </w:r>
      <w:r w:rsidRPr="005271CA">
        <w:t xml:space="preserve"> field view component". During the invocation of the process for a particular texture view, only texture view components of the particular view are considered. During the invocation of the process for a particular depth view, only depth view components of the particular view are considered. The marking of view components of other views is not changed.</w:t>
      </w:r>
    </w:p>
    <w:p w:rsidR="00A74CA5" w:rsidRPr="005271CA" w:rsidRDefault="00A74CA5" w:rsidP="00A74CA5">
      <w:pPr>
        <w:pStyle w:val="Note2"/>
        <w:widowControl w:val="0"/>
        <w:spacing w:before="136" w:line="240" w:lineRule="auto"/>
        <w:ind w:left="360"/>
      </w:pPr>
      <w:r w:rsidRPr="005271CA">
        <w:t xml:space="preserve">NOTE – A texture view component of a picture may have a different marking status than other texture view components of the same picture. A depth view component of a picture may have a different marking status than other depth view components of the same picture. A texture view component of a picture may have a different marking status than a depth view component. </w:t>
      </w:r>
    </w:p>
    <w:p w:rsidR="00A74CA5" w:rsidRPr="005271CA" w:rsidRDefault="00A74CA5" w:rsidP="00A74CA5">
      <w:pPr>
        <w:pStyle w:val="Annex3"/>
      </w:pPr>
      <w:bookmarkStart w:id="95" w:name="_Toc303680822"/>
      <w:bookmarkStart w:id="96" w:name="_Ref350863020"/>
      <w:bookmarkStart w:id="97" w:name="_Toc353889205"/>
      <w:bookmarkStart w:id="98" w:name="_Toc353895187"/>
      <w:r>
        <w:rPr>
          <w:lang w:eastAsia="ja-JP"/>
        </w:rPr>
        <w:t>MVCD</w:t>
      </w:r>
      <w:r w:rsidRPr="005271CA">
        <w:t xml:space="preserve"> inter prediction and inter-view prediction process</w:t>
      </w:r>
      <w:bookmarkEnd w:id="95"/>
      <w:bookmarkEnd w:id="96"/>
      <w:bookmarkEnd w:id="97"/>
      <w:bookmarkEnd w:id="98"/>
    </w:p>
    <w:p w:rsidR="00A74CA5" w:rsidRPr="005271CA" w:rsidRDefault="00A74CA5" w:rsidP="00A74CA5">
      <w:pPr>
        <w:widowControl w:val="0"/>
      </w:pPr>
      <w:r w:rsidRPr="005271CA">
        <w:rPr>
          <w:rFonts w:hint="eastAsia"/>
        </w:rPr>
        <w:t>The specifications</w:t>
      </w:r>
      <w:r>
        <w:rPr>
          <w:rFonts w:hint="eastAsia"/>
        </w:rPr>
        <w:t xml:space="preserve"> of </w:t>
      </w:r>
      <w:r>
        <w:t>clause </w:t>
      </w:r>
      <w:r>
        <w:fldChar w:fldCharType="begin" w:fldLock="1"/>
      </w:r>
      <w:r>
        <w:instrText xml:space="preserve"> REF _Ref213731680 \n \h </w:instrText>
      </w:r>
      <w:r>
        <w:fldChar w:fldCharType="separate"/>
      </w:r>
      <w:r>
        <w:t>H.8.4</w:t>
      </w:r>
      <w:r>
        <w:fldChar w:fldCharType="end"/>
      </w:r>
      <w:r w:rsidRPr="005271CA">
        <w:t xml:space="preserve"> </w:t>
      </w:r>
      <w:r w:rsidRPr="005271CA">
        <w:rPr>
          <w:rFonts w:hint="eastAsia"/>
        </w:rPr>
        <w:t>apply.</w:t>
      </w:r>
    </w:p>
    <w:p w:rsidR="00A74CA5" w:rsidRPr="005271CA" w:rsidRDefault="00A74CA5" w:rsidP="00A74CA5">
      <w:pPr>
        <w:pStyle w:val="Annex3"/>
      </w:pPr>
      <w:bookmarkStart w:id="99" w:name="_Toc303680823"/>
      <w:bookmarkStart w:id="100" w:name="_Ref350867921"/>
      <w:bookmarkStart w:id="101" w:name="_Ref350868003"/>
      <w:bookmarkStart w:id="102" w:name="_Toc353889206"/>
      <w:bookmarkStart w:id="103" w:name="_Toc353895188"/>
      <w:r w:rsidRPr="005271CA">
        <w:t xml:space="preserve">Specification of </w:t>
      </w:r>
      <w:r w:rsidRPr="005271CA">
        <w:rPr>
          <w:lang w:eastAsia="ja-JP"/>
        </w:rPr>
        <w:t>bitstream</w:t>
      </w:r>
      <w:r w:rsidRPr="005271CA">
        <w:t xml:space="preserve"> subsets</w:t>
      </w:r>
      <w:bookmarkEnd w:id="99"/>
      <w:bookmarkEnd w:id="100"/>
      <w:bookmarkEnd w:id="101"/>
      <w:bookmarkEnd w:id="102"/>
      <w:bookmarkEnd w:id="103"/>
    </w:p>
    <w:p w:rsidR="00A74CA5" w:rsidRPr="005271CA" w:rsidRDefault="00A74CA5" w:rsidP="00A74CA5">
      <w:r>
        <w:t xml:space="preserve">The specifications of </w:t>
      </w:r>
      <w:r w:rsidRPr="005271CA">
        <w:t>clause </w:t>
      </w:r>
      <w:r>
        <w:fldChar w:fldCharType="begin" w:fldLock="1"/>
      </w:r>
      <w:r>
        <w:instrText xml:space="preserve"> REF _Ref213731586 \n \h </w:instrText>
      </w:r>
      <w:r>
        <w:fldChar w:fldCharType="separate"/>
      </w:r>
      <w:r>
        <w:t>H.8.5</w:t>
      </w:r>
      <w:r>
        <w:fldChar w:fldCharType="end"/>
      </w:r>
      <w:r w:rsidRPr="005271CA">
        <w:t xml:space="preserve"> apply.</w:t>
      </w:r>
    </w:p>
    <w:p w:rsidR="00A74CA5" w:rsidRPr="005271CA" w:rsidRDefault="00A74CA5" w:rsidP="00A74CA5">
      <w:pPr>
        <w:pStyle w:val="Annex4"/>
      </w:pPr>
      <w:bookmarkStart w:id="104" w:name="_Toc303680824"/>
      <w:bookmarkStart w:id="105" w:name="_Ref350904334"/>
      <w:bookmarkStart w:id="106" w:name="_Ref350904360"/>
      <w:bookmarkStart w:id="107" w:name="_Toc353889207"/>
      <w:bookmarkStart w:id="108" w:name="_Toc353895189"/>
      <w:r w:rsidRPr="005271CA">
        <w:t>Derivation process for required anchor view components</w:t>
      </w:r>
      <w:bookmarkEnd w:id="104"/>
      <w:bookmarkEnd w:id="105"/>
      <w:bookmarkEnd w:id="106"/>
      <w:bookmarkEnd w:id="107"/>
      <w:bookmarkEnd w:id="108"/>
    </w:p>
    <w:p w:rsidR="00A74CA5" w:rsidRDefault="00A74CA5" w:rsidP="00A74CA5">
      <w:r w:rsidRPr="005271CA">
        <w:t>Th</w:t>
      </w:r>
      <w:r>
        <w:t xml:space="preserve">e specification of </w:t>
      </w:r>
      <w:r w:rsidRPr="005271CA">
        <w:t>clause </w:t>
      </w:r>
      <w:r>
        <w:fldChar w:fldCharType="begin" w:fldLock="1"/>
      </w:r>
      <w:r>
        <w:instrText xml:space="preserve"> REF _Ref350903764 \n \h </w:instrText>
      </w:r>
      <w:r>
        <w:fldChar w:fldCharType="separate"/>
      </w:r>
      <w:r>
        <w:t>H.8.5.1</w:t>
      </w:r>
      <w:r>
        <w:fldChar w:fldCharType="end"/>
      </w:r>
      <w:r w:rsidRPr="005271CA">
        <w:t xml:space="preserve"> apply with substituting "view component" with "depth view component" and "view" with "depth view" or</w:t>
      </w:r>
      <w:r>
        <w:rPr>
          <w:rFonts w:hint="eastAsia"/>
        </w:rPr>
        <w:t xml:space="preserve"> </w:t>
      </w:r>
      <w:r w:rsidRPr="00F43F15">
        <w:t xml:space="preserve">and substituting </w:t>
      </w:r>
      <w:r>
        <w:t>"</w:t>
      </w:r>
      <w:r w:rsidRPr="00F43F15">
        <w:t>required for anchor</w:t>
      </w:r>
      <w:r>
        <w:t>"</w:t>
      </w:r>
      <w:r w:rsidRPr="00F43F15">
        <w:t xml:space="preserve"> with </w:t>
      </w:r>
      <w:r>
        <w:t>"</w:t>
      </w:r>
      <w:r w:rsidRPr="00F43F15">
        <w:t>required for anchor depth</w:t>
      </w:r>
      <w:r>
        <w:t>"</w:t>
      </w:r>
      <w:r w:rsidRPr="005271CA">
        <w:t>.</w:t>
      </w:r>
    </w:p>
    <w:p w:rsidR="00A74CA5" w:rsidRPr="00F43F15" w:rsidRDefault="00A74CA5" w:rsidP="00A74CA5">
      <w:r>
        <w:t>The specification of clause </w:t>
      </w:r>
      <w:r>
        <w:fldChar w:fldCharType="begin" w:fldLock="1"/>
      </w:r>
      <w:r>
        <w:instrText xml:space="preserve"> REF _Ref350903784 \n \h </w:instrText>
      </w:r>
      <w:r>
        <w:fldChar w:fldCharType="separate"/>
      </w:r>
      <w:r>
        <w:t>H.8.5.1</w:t>
      </w:r>
      <w:r>
        <w:fldChar w:fldCharType="end"/>
      </w:r>
      <w:r w:rsidRPr="00F43F15">
        <w:t xml:space="preserve"> apply with substituting "view component" with "texture view component" and "view" with "texture view" and substituting </w:t>
      </w:r>
      <w:r>
        <w:t>"</w:t>
      </w:r>
      <w:r w:rsidRPr="00F43F15">
        <w:t>required for anchor</w:t>
      </w:r>
      <w:r>
        <w:t>"</w:t>
      </w:r>
      <w:r w:rsidRPr="00F43F15">
        <w:t xml:space="preserve"> with </w:t>
      </w:r>
      <w:r>
        <w:t>"</w:t>
      </w:r>
      <w:r w:rsidRPr="00F43F15">
        <w:t>required for anchor texture</w:t>
      </w:r>
      <w:r>
        <w:t>"</w:t>
      </w:r>
      <w:r w:rsidRPr="00F43F15">
        <w:t>.</w:t>
      </w:r>
    </w:p>
    <w:p w:rsidR="00A74CA5" w:rsidRPr="005271CA" w:rsidRDefault="00A74CA5" w:rsidP="00A74CA5">
      <w:pPr>
        <w:pStyle w:val="Annex4"/>
      </w:pPr>
      <w:bookmarkStart w:id="109" w:name="_Toc303680825"/>
      <w:bookmarkStart w:id="110" w:name="_Ref350904385"/>
      <w:bookmarkStart w:id="111" w:name="_Ref350904409"/>
      <w:bookmarkStart w:id="112" w:name="_Toc353889208"/>
      <w:bookmarkStart w:id="113" w:name="_Toc353895190"/>
      <w:r w:rsidRPr="005271CA">
        <w:t>Derivation process for required non-anchor view components</w:t>
      </w:r>
      <w:bookmarkEnd w:id="109"/>
      <w:bookmarkEnd w:id="110"/>
      <w:bookmarkEnd w:id="111"/>
      <w:bookmarkEnd w:id="112"/>
      <w:bookmarkEnd w:id="113"/>
    </w:p>
    <w:p w:rsidR="00A74CA5" w:rsidRDefault="00A74CA5" w:rsidP="00A74CA5">
      <w:r>
        <w:t xml:space="preserve">The specification of </w:t>
      </w:r>
      <w:r w:rsidRPr="005271CA">
        <w:t>clause </w:t>
      </w:r>
      <w:r>
        <w:fldChar w:fldCharType="begin" w:fldLock="1"/>
      </w:r>
      <w:r>
        <w:instrText xml:space="preserve"> REF _Ref209519459 \n \h </w:instrText>
      </w:r>
      <w:r>
        <w:fldChar w:fldCharType="separate"/>
      </w:r>
      <w:r>
        <w:t>H.8.5.2</w:t>
      </w:r>
      <w:r>
        <w:fldChar w:fldCharType="end"/>
      </w:r>
      <w:r w:rsidRPr="005271CA">
        <w:t xml:space="preserve"> apply with substituting "view component" with "depth view component" and "view" with "depth view"</w:t>
      </w:r>
      <w:r>
        <w:rPr>
          <w:rFonts w:hint="eastAsia"/>
        </w:rPr>
        <w:t xml:space="preserve"> </w:t>
      </w:r>
      <w:r w:rsidRPr="00F43F15">
        <w:t xml:space="preserve">and substituting </w:t>
      </w:r>
      <w:r>
        <w:t>"</w:t>
      </w:r>
      <w:r w:rsidRPr="00F43F15">
        <w:t>required for anchor</w:t>
      </w:r>
      <w:r>
        <w:t>"</w:t>
      </w:r>
      <w:r w:rsidRPr="00F43F15">
        <w:t xml:space="preserve"> with </w:t>
      </w:r>
      <w:r>
        <w:t>"</w:t>
      </w:r>
      <w:r w:rsidRPr="00F43F15">
        <w:t>required for anchor depth</w:t>
      </w:r>
      <w:r>
        <w:t>"</w:t>
      </w:r>
      <w:r w:rsidRPr="005271CA">
        <w:t>.</w:t>
      </w:r>
    </w:p>
    <w:p w:rsidR="00A74CA5" w:rsidRPr="00D661EF" w:rsidRDefault="00A74CA5" w:rsidP="00A74CA5">
      <w:pPr>
        <w:rPr>
          <w:lang w:eastAsia="ja-JP"/>
        </w:rPr>
      </w:pPr>
      <w:r>
        <w:t>The specification of clause </w:t>
      </w:r>
      <w:r>
        <w:fldChar w:fldCharType="begin" w:fldLock="1"/>
      </w:r>
      <w:r>
        <w:instrText xml:space="preserve"> REF _Ref209519459 \n \h </w:instrText>
      </w:r>
      <w:r>
        <w:fldChar w:fldCharType="separate"/>
      </w:r>
      <w:r>
        <w:t>H.8.5.2</w:t>
      </w:r>
      <w:r>
        <w:fldChar w:fldCharType="end"/>
      </w:r>
      <w:r w:rsidRPr="00F43F15">
        <w:t xml:space="preserve"> apply with substituting "view component" with "depth view component" with either "depth view", and substituting </w:t>
      </w:r>
      <w:r>
        <w:t>"</w:t>
      </w:r>
      <w:r w:rsidRPr="00F43F15">
        <w:t>required for anchor</w:t>
      </w:r>
      <w:r>
        <w:t>"</w:t>
      </w:r>
      <w:r w:rsidRPr="00F43F15">
        <w:t xml:space="preserve"> with </w:t>
      </w:r>
      <w:r>
        <w:t>"</w:t>
      </w:r>
      <w:r w:rsidRPr="00F43F15">
        <w:t>required for anchor texture</w:t>
      </w:r>
      <w:r>
        <w:t>"</w:t>
      </w:r>
      <w:r w:rsidRPr="00F43F15">
        <w:t>.</w:t>
      </w:r>
    </w:p>
    <w:p w:rsidR="00A74CA5" w:rsidRPr="005271CA" w:rsidRDefault="00A74CA5" w:rsidP="00A74CA5">
      <w:pPr>
        <w:pStyle w:val="Annex4"/>
      </w:pPr>
      <w:bookmarkStart w:id="114" w:name="_Toc303680826"/>
      <w:bookmarkStart w:id="115" w:name="_Ref317704504"/>
      <w:bookmarkStart w:id="116" w:name="_Ref350905005"/>
      <w:bookmarkStart w:id="117" w:name="_Ref350905032"/>
      <w:bookmarkStart w:id="118" w:name="_Ref350906874"/>
      <w:bookmarkStart w:id="119" w:name="_Ref350906896"/>
      <w:bookmarkStart w:id="120" w:name="_Ref350909267"/>
      <w:bookmarkStart w:id="121" w:name="_Ref350909288"/>
      <w:bookmarkStart w:id="122" w:name="_Ref350868060"/>
      <w:bookmarkStart w:id="123" w:name="_Toc353889209"/>
      <w:bookmarkStart w:id="124" w:name="_Toc353895191"/>
      <w:r w:rsidRPr="005271CA">
        <w:t>Sub-bitstream extraction process</w:t>
      </w:r>
      <w:bookmarkEnd w:id="114"/>
      <w:bookmarkEnd w:id="115"/>
      <w:bookmarkEnd w:id="116"/>
      <w:bookmarkEnd w:id="117"/>
      <w:bookmarkEnd w:id="118"/>
      <w:bookmarkEnd w:id="119"/>
      <w:bookmarkEnd w:id="120"/>
      <w:bookmarkEnd w:id="121"/>
      <w:bookmarkEnd w:id="122"/>
      <w:bookmarkEnd w:id="123"/>
      <w:bookmarkEnd w:id="124"/>
    </w:p>
    <w:p w:rsidR="00A74CA5" w:rsidRPr="005271CA" w:rsidRDefault="00A74CA5" w:rsidP="00A74CA5">
      <w:r w:rsidRPr="005271CA">
        <w:t xml:space="preserve">It is requirement of bitstream conformance that any sub-bitstream that is the output of the process specified in this </w:t>
      </w:r>
      <w:r>
        <w:t>clause</w:t>
      </w:r>
      <w:r w:rsidRPr="005271CA">
        <w:t xml:space="preserve"> with depthPresentFlagTarget equal to 0 or 1</w:t>
      </w:r>
      <w:r w:rsidRPr="005271CA">
        <w:rPr>
          <w:rFonts w:hint="eastAsia"/>
        </w:rPr>
        <w:t xml:space="preserve">, </w:t>
      </w:r>
      <w:r w:rsidRPr="005271CA">
        <w:t>pIdTarget equal to any value in the range of 0 to 63, inclusive, tIdTarget equ</w:t>
      </w:r>
      <w:r>
        <w:t xml:space="preserve">al to any value in the range of </w:t>
      </w:r>
      <w:r w:rsidRPr="005271CA">
        <w:t>0 to 7, inclusive, viewIdTargetList consisting of any one or more values of viewIdTarget identifying the views in the bitstream, shall be conforming to this Recommendation | International Standard.</w:t>
      </w:r>
    </w:p>
    <w:p w:rsidR="00A74CA5" w:rsidRPr="005271CA" w:rsidRDefault="00A74CA5" w:rsidP="00A74CA5">
      <w:pPr>
        <w:pStyle w:val="Note1"/>
      </w:pPr>
      <w:r w:rsidRPr="005271CA">
        <w:t>NOTE 1 – A conforming bitstream contains one or more coded slice NAL units with priority_id equal to 0 and temporal_id equal to 0.</w:t>
      </w:r>
    </w:p>
    <w:p w:rsidR="00A74CA5" w:rsidRPr="005271CA" w:rsidRDefault="00A74CA5" w:rsidP="00A74CA5">
      <w:pPr>
        <w:pStyle w:val="Note1"/>
      </w:pPr>
      <w:r w:rsidRPr="005271CA">
        <w:t>NOTE 2 – It is possible that not all operation points of sub-bitstreams resulting from the sub-bitstream extraction process have an applicable level_idc or level_idc[ i ]. In this case, each coded video sequence in a sub-bitstream must still conform to one or more of the profiles specified in Annex </w:t>
      </w:r>
      <w:r>
        <w:fldChar w:fldCharType="begin" w:fldLock="1"/>
      </w:r>
      <w:r>
        <w:instrText xml:space="preserve"> REF _Ref350904046 \n \h </w:instrText>
      </w:r>
      <w:r>
        <w:fldChar w:fldCharType="separate"/>
      </w:r>
      <w:r>
        <w:t>A</w:t>
      </w:r>
      <w:r>
        <w:fldChar w:fldCharType="end"/>
      </w:r>
      <w:r w:rsidRPr="005271CA">
        <w:rPr>
          <w:lang w:eastAsia="ja-JP"/>
        </w:rPr>
        <w:t>,</w:t>
      </w:r>
      <w:r w:rsidRPr="005271CA">
        <w:t xml:space="preserve"> Annex </w:t>
      </w:r>
      <w:r>
        <w:fldChar w:fldCharType="begin" w:fldLock="1"/>
      </w:r>
      <w:r>
        <w:instrText xml:space="preserve"> REF _Ref350904006 \n \h </w:instrText>
      </w:r>
      <w:r>
        <w:fldChar w:fldCharType="separate"/>
      </w:r>
      <w:r>
        <w:t>H</w:t>
      </w:r>
      <w:r>
        <w:fldChar w:fldCharType="end"/>
      </w:r>
      <w:r w:rsidRPr="005271CA">
        <w:rPr>
          <w:lang w:eastAsia="ja-JP"/>
        </w:rPr>
        <w:t xml:space="preserve"> and Annex</w:t>
      </w:r>
      <w:r>
        <w:rPr>
          <w:lang w:eastAsia="ja-JP"/>
        </w:rPr>
        <w:t> </w:t>
      </w:r>
      <w:r>
        <w:rPr>
          <w:lang w:eastAsia="ja-JP"/>
        </w:rPr>
        <w:fldChar w:fldCharType="begin" w:fldLock="1"/>
      </w:r>
      <w:r>
        <w:rPr>
          <w:lang w:eastAsia="ja-JP"/>
        </w:rPr>
        <w:instrText xml:space="preserve"> REF _Ref350899295 \n \h </w:instrText>
      </w:r>
      <w:r>
        <w:rPr>
          <w:lang w:eastAsia="ja-JP"/>
        </w:rPr>
      </w:r>
      <w:r>
        <w:rPr>
          <w:lang w:eastAsia="ja-JP"/>
        </w:rPr>
        <w:fldChar w:fldCharType="separate"/>
      </w:r>
      <w:r>
        <w:rPr>
          <w:lang w:eastAsia="ja-JP"/>
        </w:rPr>
        <w:t>I</w:t>
      </w:r>
      <w:r>
        <w:rPr>
          <w:lang w:eastAsia="ja-JP"/>
        </w:rPr>
        <w:fldChar w:fldCharType="end"/>
      </w:r>
      <w:r w:rsidRPr="005271CA">
        <w:t>, but may not satisfy the le</w:t>
      </w:r>
      <w:r>
        <w:t xml:space="preserve">vel constraints specified in </w:t>
      </w:r>
      <w:r w:rsidRPr="005271CA">
        <w:t>clauses </w:t>
      </w:r>
      <w:r>
        <w:fldChar w:fldCharType="begin" w:fldLock="1"/>
      </w:r>
      <w:r>
        <w:instrText xml:space="preserve"> REF _Ref350904081 \n \h </w:instrText>
      </w:r>
      <w:r>
        <w:fldChar w:fldCharType="separate"/>
      </w:r>
      <w:r>
        <w:t>A.3</w:t>
      </w:r>
      <w:r>
        <w:fldChar w:fldCharType="end"/>
      </w:r>
      <w:r w:rsidRPr="005271CA">
        <w:rPr>
          <w:lang w:eastAsia="ja-JP"/>
        </w:rPr>
        <w:t>,</w:t>
      </w:r>
      <w:r w:rsidRPr="005271CA">
        <w:t xml:space="preserve"> </w:t>
      </w:r>
      <w:r>
        <w:fldChar w:fldCharType="begin" w:fldLock="1"/>
      </w:r>
      <w:r>
        <w:instrText xml:space="preserve"> REF _Ref350904123 \n \h </w:instrText>
      </w:r>
      <w:r>
        <w:fldChar w:fldCharType="separate"/>
      </w:r>
      <w:r>
        <w:t>H.10.2</w:t>
      </w:r>
      <w:r>
        <w:fldChar w:fldCharType="end"/>
      </w:r>
      <w:r w:rsidRPr="005271CA">
        <w:rPr>
          <w:lang w:eastAsia="ja-JP"/>
        </w:rPr>
        <w:t xml:space="preserve"> </w:t>
      </w:r>
      <w:r w:rsidRPr="006D4072">
        <w:rPr>
          <w:lang w:eastAsia="ja-JP"/>
        </w:rPr>
        <w:t xml:space="preserve">and </w:t>
      </w:r>
      <w:r w:rsidRPr="006D4072">
        <w:rPr>
          <w:lang w:eastAsia="ja-JP"/>
        </w:rPr>
        <w:fldChar w:fldCharType="begin" w:fldLock="1"/>
      </w:r>
      <w:r w:rsidRPr="006D4072">
        <w:rPr>
          <w:lang w:eastAsia="ja-JP"/>
        </w:rPr>
        <w:instrText xml:space="preserve"> REF _Ref350863070 \r \h </w:instrText>
      </w:r>
      <w:r>
        <w:rPr>
          <w:lang w:eastAsia="ja-JP"/>
        </w:rPr>
        <w:instrText xml:space="preserve"> \* MERGEFORMAT </w:instrText>
      </w:r>
      <w:r w:rsidRPr="006D4072">
        <w:rPr>
          <w:lang w:eastAsia="ja-JP"/>
        </w:rPr>
      </w:r>
      <w:r w:rsidRPr="006D4072">
        <w:rPr>
          <w:lang w:eastAsia="ja-JP"/>
        </w:rPr>
        <w:fldChar w:fldCharType="separate"/>
      </w:r>
      <w:r w:rsidRPr="006D4072">
        <w:rPr>
          <w:lang w:eastAsia="ja-JP"/>
        </w:rPr>
        <w:t>I.10.2</w:t>
      </w:r>
      <w:r w:rsidRPr="006D4072">
        <w:rPr>
          <w:lang w:eastAsia="ja-JP"/>
        </w:rPr>
        <w:fldChar w:fldCharType="end"/>
      </w:r>
      <w:r w:rsidRPr="006D4072">
        <w:t>, respectively</w:t>
      </w:r>
      <w:r w:rsidRPr="005271CA">
        <w:t>.</w:t>
      </w:r>
    </w:p>
    <w:p w:rsidR="00A74CA5" w:rsidRPr="005271CA" w:rsidRDefault="00A74CA5" w:rsidP="00A74CA5">
      <w:pPr>
        <w:keepNext/>
        <w:keepLines/>
      </w:pPr>
      <w:r w:rsidRPr="005271CA">
        <w:t>Inputs to this process are:</w:t>
      </w:r>
    </w:p>
    <w:p w:rsidR="00A74CA5" w:rsidRPr="005271CA" w:rsidRDefault="00A74CA5" w:rsidP="00A74CA5">
      <w:pPr>
        <w:ind w:left="397" w:hanging="397"/>
      </w:pPr>
      <w:r w:rsidRPr="005271CA">
        <w:t>–</w:t>
      </w:r>
      <w:r w:rsidRPr="005271CA">
        <w:tab/>
        <w:t>a variable depthPresentFlagTarget (when present),</w:t>
      </w:r>
    </w:p>
    <w:p w:rsidR="00A74CA5" w:rsidRPr="005271CA" w:rsidRDefault="00A74CA5" w:rsidP="00A74CA5">
      <w:pPr>
        <w:ind w:left="397" w:hanging="397"/>
      </w:pPr>
      <w:r w:rsidRPr="005271CA">
        <w:t>–</w:t>
      </w:r>
      <w:r w:rsidRPr="005271CA">
        <w:tab/>
        <w:t>a variable pIdTarget (when present),</w:t>
      </w:r>
    </w:p>
    <w:p w:rsidR="00A74CA5" w:rsidRPr="005271CA" w:rsidRDefault="00A74CA5" w:rsidP="00A74CA5">
      <w:pPr>
        <w:ind w:left="397" w:hanging="397"/>
      </w:pPr>
      <w:r w:rsidRPr="005271CA">
        <w:t>–</w:t>
      </w:r>
      <w:r w:rsidRPr="005271CA">
        <w:tab/>
        <w:t>a variable tIdTarget (when present),</w:t>
      </w:r>
    </w:p>
    <w:p w:rsidR="00A74CA5" w:rsidRDefault="00A74CA5" w:rsidP="00A74CA5">
      <w:pPr>
        <w:ind w:left="397" w:hanging="397"/>
      </w:pPr>
      <w:r w:rsidRPr="005271CA">
        <w:t>–</w:t>
      </w:r>
      <w:r w:rsidRPr="005271CA">
        <w:tab/>
        <w:t>a list viewIdTargetList consisting of one or more values of viewIdTarget (when present).</w:t>
      </w:r>
    </w:p>
    <w:p w:rsidR="00A74CA5" w:rsidRPr="00F43F15" w:rsidRDefault="00A74CA5" w:rsidP="00A74CA5">
      <w:pPr>
        <w:ind w:left="397" w:hanging="397"/>
      </w:pPr>
      <w:r w:rsidRPr="005271CA">
        <w:t>–</w:t>
      </w:r>
      <w:r w:rsidRPr="00F43F15">
        <w:tab/>
        <w:t>a list viewIdDepthTargetList consisting of one or more value of viewIdDepthTarget (when present).</w:t>
      </w:r>
    </w:p>
    <w:p w:rsidR="00A74CA5" w:rsidRPr="005271CA" w:rsidRDefault="00A74CA5" w:rsidP="00A74CA5">
      <w:r w:rsidRPr="005271CA">
        <w:t>Outputs of this process are a sub-bitstream and a list of VOIdx values VOIdxList.</w:t>
      </w:r>
    </w:p>
    <w:p w:rsidR="00A74CA5" w:rsidRPr="005271CA" w:rsidRDefault="00A74CA5" w:rsidP="00A74CA5">
      <w:r w:rsidRPr="005271CA">
        <w:t xml:space="preserve">When depthPresentFlagTarget is not present as input to this </w:t>
      </w:r>
      <w:r>
        <w:t>clause</w:t>
      </w:r>
      <w:r w:rsidRPr="005271CA">
        <w:t>, depthPresentFlagTarget is inferred to be equal to 0.</w:t>
      </w:r>
    </w:p>
    <w:p w:rsidR="00A74CA5" w:rsidRPr="005271CA" w:rsidRDefault="00A74CA5" w:rsidP="00A74CA5">
      <w:r w:rsidRPr="005271CA">
        <w:t xml:space="preserve">When pIdTarget is not present as input to this </w:t>
      </w:r>
      <w:r>
        <w:t>clause</w:t>
      </w:r>
      <w:r w:rsidRPr="005271CA">
        <w:t>, pIdTarget is inferred to be equal to 63.</w:t>
      </w:r>
    </w:p>
    <w:p w:rsidR="00A74CA5" w:rsidRPr="005271CA" w:rsidRDefault="00A74CA5" w:rsidP="00A74CA5">
      <w:r w:rsidRPr="005271CA">
        <w:t xml:space="preserve">When tIdTarget is not present as input to this </w:t>
      </w:r>
      <w:r>
        <w:t>clause</w:t>
      </w:r>
      <w:r w:rsidRPr="005271CA">
        <w:t>, tIdTarget is inferred to be equal to 7.</w:t>
      </w:r>
    </w:p>
    <w:p w:rsidR="00A74CA5" w:rsidRDefault="00A74CA5" w:rsidP="00A74CA5">
      <w:r w:rsidRPr="005271CA">
        <w:lastRenderedPageBreak/>
        <w:t xml:space="preserve">When viewIdTargetList is not present as input to this </w:t>
      </w:r>
      <w:r>
        <w:t>clause</w:t>
      </w:r>
      <w:r w:rsidRPr="005271CA">
        <w:t>, there shall be one value of viewIdTarget inferred in viewIdTargetList and the value of viewIdTarget is inferred to be equal to </w:t>
      </w:r>
      <w:r w:rsidRPr="005271CA">
        <w:rPr>
          <w:bCs/>
        </w:rPr>
        <w:t>view_id of the base view</w:t>
      </w:r>
      <w:r w:rsidRPr="005271CA">
        <w:t>.</w:t>
      </w:r>
    </w:p>
    <w:p w:rsidR="00A74CA5" w:rsidRPr="005271CA" w:rsidRDefault="00A74CA5" w:rsidP="00A74CA5">
      <w:r w:rsidRPr="006D5A7C">
        <w:t xml:space="preserve">When viewIdDepthTargetList is not present as input to this </w:t>
      </w:r>
      <w:r>
        <w:t>clause</w:t>
      </w:r>
      <w:r w:rsidRPr="006D5A7C">
        <w:t>, the viewIdDepthTargetList is inferred to be identical to viewIdTargetList. viewIdDepthTargetList shall not be present as input if depthPresentFlagTarget is equal to 0.</w:t>
      </w:r>
    </w:p>
    <w:p w:rsidR="00A74CA5" w:rsidRPr="005271CA" w:rsidRDefault="00A74CA5" w:rsidP="00A74CA5">
      <w:r w:rsidRPr="005271CA">
        <w:t>The sub-bitstream is derived by applying the following operations in sequential order:</w:t>
      </w:r>
    </w:p>
    <w:p w:rsidR="00A74CA5" w:rsidRPr="005271CA" w:rsidRDefault="00A74CA5" w:rsidP="00A74CA5">
      <w:pPr>
        <w:numPr>
          <w:ilvl w:val="0"/>
          <w:numId w:val="366"/>
        </w:numPr>
        <w:textAlignment w:val="auto"/>
      </w:pPr>
      <w:bookmarkStart w:id="125" w:name="_Ref350904626"/>
      <w:r w:rsidRPr="005271CA">
        <w:t>Let VOIdxList be empty and minVOIdx be the VOIdx value of the base view.</w:t>
      </w:r>
      <w:bookmarkEnd w:id="125"/>
    </w:p>
    <w:p w:rsidR="00A74CA5" w:rsidRPr="005271CA" w:rsidRDefault="00A74CA5" w:rsidP="00A74CA5">
      <w:pPr>
        <w:numPr>
          <w:ilvl w:val="0"/>
          <w:numId w:val="366"/>
        </w:numPr>
        <w:textAlignment w:val="auto"/>
      </w:pPr>
      <w:r w:rsidRPr="005271CA">
        <w:t>For each value of viewIdTarget included in viewIdTargetList, inv</w:t>
      </w:r>
      <w:r>
        <w:t xml:space="preserve">oke the process specified in </w:t>
      </w:r>
      <w:r w:rsidRPr="005271CA">
        <w:t>clause </w:t>
      </w:r>
      <w:r>
        <w:fldChar w:fldCharType="begin" w:fldLock="1"/>
      </w:r>
      <w:r>
        <w:instrText xml:space="preserve"> REF _Ref350904334 \n \h </w:instrText>
      </w:r>
      <w:r>
        <w:fldChar w:fldCharType="separate"/>
      </w:r>
      <w:r>
        <w:t>I.8.5.1</w:t>
      </w:r>
      <w:r>
        <w:fldChar w:fldCharType="end"/>
      </w:r>
      <w:r w:rsidRPr="005271CA">
        <w:t xml:space="preserve"> for texture views with the viewIdTarget as input. </w:t>
      </w:r>
    </w:p>
    <w:p w:rsidR="00A74CA5" w:rsidRPr="005271CA" w:rsidRDefault="00A74CA5" w:rsidP="00A74CA5">
      <w:pPr>
        <w:numPr>
          <w:ilvl w:val="0"/>
          <w:numId w:val="366"/>
        </w:numPr>
        <w:textAlignment w:val="auto"/>
      </w:pPr>
      <w:r w:rsidRPr="005271CA">
        <w:t xml:space="preserve">If depthPresentFlagTarget is equal to 1, for each value of viewIdTarget included in </w:t>
      </w:r>
      <w:r w:rsidRPr="006D5A7C">
        <w:t>viewIdDepthTargetList</w:t>
      </w:r>
      <w:r w:rsidRPr="005271CA">
        <w:t>, inv</w:t>
      </w:r>
      <w:r>
        <w:t>oke the process specified in clause </w:t>
      </w:r>
      <w:r>
        <w:fldChar w:fldCharType="begin" w:fldLock="1"/>
      </w:r>
      <w:r>
        <w:instrText xml:space="preserve"> REF _Ref350904360 \n \h </w:instrText>
      </w:r>
      <w:r>
        <w:fldChar w:fldCharType="separate"/>
      </w:r>
      <w:r>
        <w:t>I.8.5.1</w:t>
      </w:r>
      <w:r>
        <w:fldChar w:fldCharType="end"/>
      </w:r>
      <w:r>
        <w:rPr>
          <w:rFonts w:hint="eastAsia"/>
          <w:lang w:eastAsia="ja-JP"/>
        </w:rPr>
        <w:t xml:space="preserve"> </w:t>
      </w:r>
      <w:r w:rsidRPr="005271CA">
        <w:t>for depth views with the viewIdTarget as input.</w:t>
      </w:r>
    </w:p>
    <w:p w:rsidR="00A74CA5" w:rsidRPr="005271CA" w:rsidRDefault="00A74CA5" w:rsidP="00A74CA5">
      <w:pPr>
        <w:numPr>
          <w:ilvl w:val="0"/>
          <w:numId w:val="366"/>
        </w:numPr>
        <w:textAlignment w:val="auto"/>
      </w:pPr>
      <w:r w:rsidRPr="005271CA">
        <w:t>For each value of viewIdTarget included in viewIdTargetList, inv</w:t>
      </w:r>
      <w:r>
        <w:t xml:space="preserve">oke the process specified in </w:t>
      </w:r>
      <w:r w:rsidRPr="005271CA">
        <w:t>clause </w:t>
      </w:r>
      <w:r>
        <w:fldChar w:fldCharType="begin" w:fldLock="1"/>
      </w:r>
      <w:r>
        <w:instrText xml:space="preserve"> REF _Ref350904385 \n \h </w:instrText>
      </w:r>
      <w:r>
        <w:fldChar w:fldCharType="separate"/>
      </w:r>
      <w:r>
        <w:t>I.8.5.2</w:t>
      </w:r>
      <w:r>
        <w:fldChar w:fldCharType="end"/>
      </w:r>
      <w:r w:rsidRPr="005271CA">
        <w:t xml:space="preserve"> for texture views with the value of viewIdTarget as input. </w:t>
      </w:r>
    </w:p>
    <w:p w:rsidR="00A74CA5" w:rsidRPr="005271CA" w:rsidRDefault="00A74CA5" w:rsidP="00A74CA5">
      <w:pPr>
        <w:numPr>
          <w:ilvl w:val="0"/>
          <w:numId w:val="366"/>
        </w:numPr>
        <w:textAlignment w:val="auto"/>
      </w:pPr>
      <w:r w:rsidRPr="005271CA">
        <w:t xml:space="preserve">If depthPresentFlagTarget is equal to 1, for each value of viewIdTarget included in </w:t>
      </w:r>
      <w:r w:rsidRPr="006D5A7C">
        <w:t>viewIdDepthTargetList</w:t>
      </w:r>
      <w:r w:rsidRPr="005271CA">
        <w:t xml:space="preserve">, invoke the process specified in </w:t>
      </w:r>
      <w:r>
        <w:t>clause </w:t>
      </w:r>
      <w:r>
        <w:fldChar w:fldCharType="begin" w:fldLock="1"/>
      </w:r>
      <w:r>
        <w:instrText xml:space="preserve"> REF _Ref350904409 \n \h </w:instrText>
      </w:r>
      <w:r>
        <w:fldChar w:fldCharType="separate"/>
      </w:r>
      <w:r>
        <w:t>I.8.5.2</w:t>
      </w:r>
      <w:r>
        <w:fldChar w:fldCharType="end"/>
      </w:r>
      <w:r w:rsidRPr="005271CA">
        <w:t xml:space="preserve"> for depth views with the viewIdTarget as input.</w:t>
      </w:r>
    </w:p>
    <w:p w:rsidR="00A74CA5" w:rsidRPr="005271CA" w:rsidRDefault="00A74CA5" w:rsidP="00A74CA5">
      <w:pPr>
        <w:numPr>
          <w:ilvl w:val="0"/>
          <w:numId w:val="366"/>
        </w:numPr>
        <w:textAlignment w:val="auto"/>
      </w:pPr>
      <w:r w:rsidRPr="005271CA">
        <w:t xml:space="preserve">Mark all VCL NAL units </w:t>
      </w:r>
      <w:r w:rsidRPr="006D5A7C">
        <w:t xml:space="preserve">of texture view components </w:t>
      </w:r>
      <w:r w:rsidRPr="005271CA">
        <w:t>and filler data NAL units for which any of the following conditions are true as "to be removed from the bitstream":</w:t>
      </w:r>
    </w:p>
    <w:p w:rsidR="00A74CA5" w:rsidRPr="005271CA" w:rsidRDefault="00A74CA5" w:rsidP="00A74CA5">
      <w:pPr>
        <w:ind w:left="1117" w:hanging="397"/>
      </w:pPr>
      <w:r w:rsidRPr="005271CA">
        <w:t>–</w:t>
      </w:r>
      <w:r w:rsidRPr="005271CA">
        <w:tab/>
        <w:t>priority_id is greater than pIdTarget,</w:t>
      </w:r>
    </w:p>
    <w:p w:rsidR="00A74CA5" w:rsidRPr="005271CA" w:rsidRDefault="00A74CA5" w:rsidP="00A74CA5">
      <w:pPr>
        <w:ind w:left="1117" w:hanging="397"/>
      </w:pPr>
      <w:r w:rsidRPr="005271CA">
        <w:t>–</w:t>
      </w:r>
      <w:r w:rsidRPr="005271CA">
        <w:tab/>
        <w:t>temporal_id is greater than tIdTarget,</w:t>
      </w:r>
    </w:p>
    <w:p w:rsidR="00A74CA5" w:rsidRPr="005271CA" w:rsidRDefault="00A74CA5" w:rsidP="00A74CA5">
      <w:pPr>
        <w:ind w:left="1117" w:hanging="397"/>
      </w:pPr>
      <w:r w:rsidRPr="005271CA">
        <w:t>–</w:t>
      </w:r>
      <w:r w:rsidRPr="005271CA">
        <w:tab/>
        <w:t>anchor_pic_flag is equal to 1</w:t>
      </w:r>
      <w:r w:rsidRPr="00D432DC">
        <w:t>, nal_unit_type is not equal to 21</w:t>
      </w:r>
      <w:r w:rsidRPr="005271CA">
        <w:t xml:space="preserve"> and view_id is not marked as "required for anchor</w:t>
      </w:r>
      <w:r>
        <w:rPr>
          <w:rFonts w:hint="eastAsia"/>
        </w:rPr>
        <w:t xml:space="preserve"> texture</w:t>
      </w:r>
      <w:r w:rsidRPr="005271CA">
        <w:t>",</w:t>
      </w:r>
    </w:p>
    <w:p w:rsidR="00A74CA5" w:rsidRDefault="00A74CA5" w:rsidP="00A74CA5">
      <w:pPr>
        <w:ind w:left="1117" w:hanging="397"/>
      </w:pPr>
      <w:r w:rsidRPr="005271CA">
        <w:t>–</w:t>
      </w:r>
      <w:r w:rsidRPr="005271CA">
        <w:tab/>
        <w:t>anchor_pic_flag is equal to 0</w:t>
      </w:r>
      <w:r w:rsidRPr="00D432DC">
        <w:t>, nal_unit_type is not equal to 21</w:t>
      </w:r>
      <w:r w:rsidRPr="005271CA">
        <w:t xml:space="preserve"> and view_id is not marked as "required for non-anchor</w:t>
      </w:r>
      <w:r>
        <w:rPr>
          <w:rFonts w:hint="eastAsia"/>
        </w:rPr>
        <w:t xml:space="preserve"> texture</w:t>
      </w:r>
      <w:r w:rsidRPr="005271CA">
        <w:t>",</w:t>
      </w:r>
    </w:p>
    <w:p w:rsidR="00A74CA5" w:rsidRPr="00D432DC" w:rsidRDefault="00A74CA5" w:rsidP="00A74CA5">
      <w:pPr>
        <w:ind w:left="1117" w:hanging="397"/>
      </w:pPr>
      <w:r w:rsidRPr="005271CA">
        <w:t>–</w:t>
      </w:r>
      <w:r w:rsidRPr="00D432DC">
        <w:tab/>
        <w:t>anchor_pic_flag is equal to 1, nal_unit_type is equal to 21 and view_id is not marked as "required for anchor depth",</w:t>
      </w:r>
    </w:p>
    <w:p w:rsidR="00A74CA5" w:rsidRPr="00D432DC" w:rsidRDefault="00A74CA5" w:rsidP="00A74CA5">
      <w:pPr>
        <w:ind w:left="1117" w:hanging="397"/>
      </w:pPr>
      <w:r w:rsidRPr="005271CA">
        <w:t>–</w:t>
      </w:r>
      <w:r w:rsidRPr="00D432DC">
        <w:tab/>
        <w:t>anchor_pic_flag is equal to 0, nal_unit_type is equal to 21 and view_id is not marked as "required for non-anchor depth",</w:t>
      </w:r>
    </w:p>
    <w:p w:rsidR="00A74CA5" w:rsidRDefault="00A74CA5" w:rsidP="00A74CA5">
      <w:pPr>
        <w:ind w:left="1117" w:hanging="397"/>
      </w:pPr>
      <w:r w:rsidRPr="005271CA">
        <w:t>–</w:t>
      </w:r>
      <w:r w:rsidRPr="005271CA">
        <w:tab/>
      </w:r>
      <w:r w:rsidRPr="00D432DC">
        <w:t>nal_unit_type is not equal to 21,</w:t>
      </w:r>
      <w:r>
        <w:rPr>
          <w:rFonts w:hint="eastAsia"/>
        </w:rPr>
        <w:t xml:space="preserve"> </w:t>
      </w:r>
      <w:r w:rsidRPr="005271CA">
        <w:t>nal_ref_idc is equal to 0 and inter_view_flag is equal to 0 and view_id is not equal to any value in the list viewIdTargetList</w:t>
      </w:r>
      <w:r>
        <w:rPr>
          <w:rFonts w:hint="eastAsia"/>
        </w:rPr>
        <w:t>.</w:t>
      </w:r>
    </w:p>
    <w:p w:rsidR="00A74CA5" w:rsidRPr="00D432DC" w:rsidRDefault="00A74CA5" w:rsidP="00A74CA5">
      <w:pPr>
        <w:ind w:left="1117" w:hanging="397"/>
      </w:pPr>
      <w:r w:rsidRPr="005271CA">
        <w:t>–</w:t>
      </w:r>
      <w:r w:rsidRPr="00D432DC">
        <w:tab/>
        <w:t>nal_unit_type is equal to 21, nal_ref_idc is equal to 0 and inter_view_flag is equal to 0 and view_id is not equal to any value in the list viewIdDepthTargetList.</w:t>
      </w:r>
    </w:p>
    <w:p w:rsidR="00A74CA5" w:rsidRPr="005271CA" w:rsidRDefault="00A74CA5" w:rsidP="00A74CA5">
      <w:pPr>
        <w:ind w:left="1117" w:hanging="397"/>
      </w:pPr>
      <w:r w:rsidRPr="005271CA">
        <w:t>–</w:t>
      </w:r>
      <w:r w:rsidRPr="005271CA">
        <w:tab/>
        <w:t>nal_unit_type is equal to 21 and depthPresentFlagTarget is equal to 0.</w:t>
      </w:r>
    </w:p>
    <w:p w:rsidR="00A74CA5" w:rsidRPr="005271CA" w:rsidRDefault="00A74CA5" w:rsidP="00A74CA5">
      <w:pPr>
        <w:numPr>
          <w:ilvl w:val="0"/>
          <w:numId w:val="366"/>
        </w:numPr>
        <w:textAlignment w:val="auto"/>
      </w:pPr>
      <w:r w:rsidRPr="005271CA">
        <w:t>Remove all access units for which all VCL NAL units are marked as "to be removed from the bitstream".</w:t>
      </w:r>
    </w:p>
    <w:p w:rsidR="00A74CA5" w:rsidRPr="005271CA" w:rsidRDefault="00A74CA5" w:rsidP="00A74CA5">
      <w:pPr>
        <w:numPr>
          <w:ilvl w:val="0"/>
          <w:numId w:val="366"/>
        </w:numPr>
        <w:textAlignment w:val="auto"/>
      </w:pPr>
      <w:r w:rsidRPr="005271CA">
        <w:t>Remove all VCL NAL units and filler data NAL units that are marked as "to be removed from the bitstream".</w:t>
      </w:r>
    </w:p>
    <w:p w:rsidR="00A74CA5" w:rsidRPr="005271CA" w:rsidRDefault="00A74CA5" w:rsidP="00A74CA5">
      <w:pPr>
        <w:numPr>
          <w:ilvl w:val="0"/>
          <w:numId w:val="366"/>
        </w:numPr>
        <w:textAlignment w:val="auto"/>
      </w:pPr>
      <w:bookmarkStart w:id="126" w:name="_Ref350904637"/>
      <w:r w:rsidRPr="005271CA">
        <w:t>When VOIdxList contains only one value of VOIdx that is equal to minVOIdx, remove the following NAL units:</w:t>
      </w:r>
      <w:bookmarkEnd w:id="126"/>
    </w:p>
    <w:p w:rsidR="00A74CA5" w:rsidRPr="005271CA" w:rsidRDefault="00A74CA5" w:rsidP="00A74CA5">
      <w:pPr>
        <w:ind w:left="1117" w:hanging="397"/>
      </w:pPr>
      <w:r w:rsidRPr="005271CA">
        <w:t>–</w:t>
      </w:r>
      <w:r w:rsidRPr="005271CA">
        <w:tab/>
        <w:t>all NAL units with nal_unit_type equal to 14 or 15,</w:t>
      </w:r>
    </w:p>
    <w:p w:rsidR="00A74CA5" w:rsidRPr="005271CA" w:rsidRDefault="00A74CA5" w:rsidP="00A74CA5">
      <w:pPr>
        <w:ind w:left="1117" w:hanging="397"/>
      </w:pPr>
      <w:r w:rsidRPr="005271CA">
        <w:t>–</w:t>
      </w:r>
      <w:r w:rsidRPr="005271CA">
        <w:tab/>
        <w:t>all NAL units with nal_unit_type equal to 6 in which the first SEI message has payloadType in the range of 36 to 44, inclusive.</w:t>
      </w:r>
    </w:p>
    <w:p w:rsidR="00A74CA5" w:rsidRPr="005271CA" w:rsidRDefault="00A74CA5" w:rsidP="00A74CA5">
      <w:pPr>
        <w:pStyle w:val="Note1CharCharCharCharCharChar"/>
        <w:widowControl w:val="0"/>
        <w:spacing w:before="136"/>
        <w:ind w:left="709"/>
      </w:pPr>
      <w:r w:rsidRPr="005271CA">
        <w:t>NOTE 3 – When VOIdxList contains only one value of VOIdx equal to minVOIdx, the sub-bitstream contains only the base view or only a temporal subset of the base view.</w:t>
      </w:r>
    </w:p>
    <w:p w:rsidR="00A74CA5" w:rsidRPr="005271CA" w:rsidRDefault="00A74CA5" w:rsidP="00A74CA5">
      <w:pPr>
        <w:numPr>
          <w:ilvl w:val="0"/>
          <w:numId w:val="366"/>
        </w:numPr>
        <w:overflowPunct/>
        <w:autoSpaceDE/>
        <w:autoSpaceDN/>
        <w:adjustRightInd/>
        <w:spacing w:before="60"/>
        <w:ind w:left="714" w:hanging="357"/>
        <w:textAlignment w:val="auto"/>
      </w:pPr>
      <w:r w:rsidRPr="005271CA">
        <w:t>Remove all NAL units with nal_unit_type equal to 6 in which the first SEI message has payloadType equal to 0 or 1, or the first SEI message has payloadType equal to equal to 37 (MVC scalable nesting SEI message) and operation_point_flag in the first SEI message is equal to 1.</w:t>
      </w:r>
    </w:p>
    <w:p w:rsidR="00A74CA5" w:rsidRPr="00CF0A91" w:rsidRDefault="00A74CA5" w:rsidP="00A74CA5">
      <w:pPr>
        <w:widowControl w:val="0"/>
        <w:spacing w:line="199" w:lineRule="exact"/>
        <w:ind w:left="1191"/>
        <w:rPr>
          <w:sz w:val="18"/>
          <w:szCs w:val="18"/>
        </w:rPr>
      </w:pPr>
      <w:r w:rsidRPr="00CF0A91">
        <w:rPr>
          <w:sz w:val="18"/>
          <w:szCs w:val="18"/>
        </w:rPr>
        <w:t>NOTE 4 – The buffering period SEI and picture timing SEI messages, when not nested or nested in the MVC scalable nesting SEI message, apply for a sub-bitstream obtained with the sub-bitstream extraction process of clause </w:t>
      </w:r>
      <w:r w:rsidRPr="00CF0A91">
        <w:rPr>
          <w:sz w:val="18"/>
          <w:szCs w:val="18"/>
        </w:rPr>
        <w:fldChar w:fldCharType="begin" w:fldLock="1"/>
      </w:r>
      <w:r w:rsidRPr="00CF0A91">
        <w:rPr>
          <w:sz w:val="18"/>
          <w:szCs w:val="18"/>
        </w:rPr>
        <w:instrText xml:space="preserve"> REF _Ref350904494 \n \h </w:instrText>
      </w:r>
      <w:r>
        <w:rPr>
          <w:sz w:val="18"/>
          <w:szCs w:val="18"/>
        </w:rPr>
        <w:instrText xml:space="preserve"> \* MERGEFORMAT </w:instrText>
      </w:r>
      <w:r w:rsidRPr="00CF0A91">
        <w:rPr>
          <w:sz w:val="18"/>
          <w:szCs w:val="18"/>
        </w:rPr>
      </w:r>
      <w:r w:rsidRPr="00CF0A91">
        <w:rPr>
          <w:sz w:val="18"/>
          <w:szCs w:val="18"/>
        </w:rPr>
        <w:fldChar w:fldCharType="separate"/>
      </w:r>
      <w:r w:rsidRPr="00CF0A91">
        <w:rPr>
          <w:sz w:val="18"/>
          <w:szCs w:val="18"/>
        </w:rPr>
        <w:t>H.8.5.3</w:t>
      </w:r>
      <w:r w:rsidRPr="00CF0A91">
        <w:rPr>
          <w:sz w:val="18"/>
          <w:szCs w:val="18"/>
        </w:rPr>
        <w:fldChar w:fldCharType="end"/>
      </w:r>
      <w:r w:rsidRPr="00CF0A91">
        <w:rPr>
          <w:sz w:val="18"/>
          <w:szCs w:val="18"/>
        </w:rPr>
        <w:t xml:space="preserve">, which does not process NAL units of nal_unit_type equal to 21. </w:t>
      </w:r>
    </w:p>
    <w:p w:rsidR="00A74CA5" w:rsidRPr="005271CA" w:rsidRDefault="00A74CA5" w:rsidP="00A74CA5">
      <w:pPr>
        <w:numPr>
          <w:ilvl w:val="0"/>
          <w:numId w:val="366"/>
        </w:numPr>
        <w:textAlignment w:val="auto"/>
      </w:pPr>
      <w:r w:rsidRPr="005271CA">
        <w:t>When depthPresentFlagTarget is equal to 0, the following applies in sequential order.</w:t>
      </w:r>
    </w:p>
    <w:p w:rsidR="00A74CA5" w:rsidRPr="005271CA" w:rsidRDefault="00A74CA5" w:rsidP="00A74CA5">
      <w:pPr>
        <w:ind w:left="1117" w:hanging="397"/>
      </w:pPr>
      <w:r w:rsidRPr="005271CA">
        <w:lastRenderedPageBreak/>
        <w:t>–</w:t>
      </w:r>
      <w:r w:rsidRPr="005271CA">
        <w:tab/>
        <w:t xml:space="preserve">Replace all NAL units with nal_unit_type equal to 6 in which payloadType indicates a </w:t>
      </w:r>
      <w:r>
        <w:t>MVCD</w:t>
      </w:r>
      <w:r w:rsidRPr="005271CA">
        <w:t xml:space="preserve"> texture scalable nesting SEI message with sei_op_texture_only_flag equal to 0 with a MVC scalable nesting SEI message with the same values of num_view_components_op_minus1, sei_op_view_id</w:t>
      </w:r>
      <w:r>
        <w:t>[ </w:t>
      </w:r>
      <w:r w:rsidRPr="005271CA">
        <w:t>i</w:t>
      </w:r>
      <w:r>
        <w:t> ]</w:t>
      </w:r>
      <w:r w:rsidRPr="005271CA">
        <w:t xml:space="preserve"> and sei_op_temporal_id and the same nested SEI messages.</w:t>
      </w:r>
    </w:p>
    <w:p w:rsidR="00A74CA5" w:rsidRPr="005271CA" w:rsidRDefault="00A74CA5" w:rsidP="00A74CA5">
      <w:pPr>
        <w:tabs>
          <w:tab w:val="num" w:pos="720"/>
        </w:tabs>
        <w:ind w:left="1117" w:hanging="397"/>
      </w:pPr>
      <w:r w:rsidRPr="005271CA">
        <w:t>–</w:t>
      </w:r>
      <w:r w:rsidRPr="005271CA">
        <w:tab/>
        <w:t xml:space="preserve">Remove all NAL units with nal_unit_type equal to 6 in which payloadType indicates a </w:t>
      </w:r>
      <w:r>
        <w:t>MVCD</w:t>
      </w:r>
      <w:r w:rsidRPr="005271CA">
        <w:t xml:space="preserve"> texture scalable nesting SEI message.</w:t>
      </w:r>
    </w:p>
    <w:p w:rsidR="00A74CA5" w:rsidRPr="005271CA" w:rsidRDefault="00A74CA5" w:rsidP="00A74CA5">
      <w:pPr>
        <w:tabs>
          <w:tab w:val="num" w:pos="720"/>
        </w:tabs>
        <w:ind w:left="1117" w:hanging="397"/>
      </w:pPr>
      <w:r w:rsidRPr="005271CA">
        <w:t>–</w:t>
      </w:r>
      <w:r w:rsidRPr="005271CA">
        <w:tab/>
        <w:t xml:space="preserve">The following applies for each active texture </w:t>
      </w:r>
      <w:r>
        <w:t>MVCD</w:t>
      </w:r>
      <w:r w:rsidRPr="005271CA">
        <w:t xml:space="preserve"> sequence parameter set RBSP.</w:t>
      </w:r>
    </w:p>
    <w:p w:rsidR="00A74CA5" w:rsidRPr="005271CA" w:rsidRDefault="00A74CA5" w:rsidP="00A74CA5">
      <w:pPr>
        <w:tabs>
          <w:tab w:val="num" w:pos="720"/>
        </w:tabs>
        <w:ind w:left="1514" w:hanging="397"/>
      </w:pPr>
      <w:r w:rsidRPr="005271CA">
        <w:t>–</w:t>
      </w:r>
      <w:r w:rsidRPr="005271CA">
        <w:tab/>
        <w:t xml:space="preserve">Replace mvc_vui_parameters_extension( ) syntax structure in an active texture </w:t>
      </w:r>
      <w:r>
        <w:t>MVCD</w:t>
      </w:r>
      <w:r w:rsidRPr="005271CA">
        <w:t xml:space="preserve"> sequence parameter set RBSPs with the mvc_vui_parameters_extension( ) syntax structure of the </w:t>
      </w:r>
      <w:r>
        <w:t>MVCD</w:t>
      </w:r>
      <w:r w:rsidRPr="005271CA">
        <w:t xml:space="preserve"> texture sub-bitstream VUI parameters extension, if both mvc_vui_parameters_extension( ) syntax structures apply to the same views. </w:t>
      </w:r>
    </w:p>
    <w:p w:rsidR="00A74CA5" w:rsidRPr="005271CA" w:rsidRDefault="00A74CA5" w:rsidP="00A74CA5">
      <w:pPr>
        <w:ind w:left="1117" w:hanging="397"/>
      </w:pPr>
      <w:r w:rsidRPr="005271CA">
        <w:t>–</w:t>
      </w:r>
      <w:r w:rsidRPr="005271CA">
        <w:tab/>
        <w:t xml:space="preserve">Otherwise, remove mvc_vui_parameters_extension( ) syntax structure in an active texture </w:t>
      </w:r>
      <w:r>
        <w:t>MVCD</w:t>
      </w:r>
      <w:r w:rsidRPr="005271CA">
        <w:t xml:space="preserve"> sequence parameter set RBSP.</w:t>
      </w:r>
    </w:p>
    <w:p w:rsidR="00A74CA5" w:rsidRPr="005271CA" w:rsidRDefault="00A74CA5" w:rsidP="00A74CA5">
      <w:pPr>
        <w:ind w:left="1117" w:hanging="397"/>
      </w:pPr>
      <w:r w:rsidRPr="005271CA">
        <w:t>–</w:t>
      </w:r>
      <w:r w:rsidRPr="005271CA">
        <w:tab/>
        <w:t>When depthPresentFlagTarget is equal to 0, remove all NAL units with nal_unit_type equal to 6 in which the first SEI message has payloadType in the range of 48 to 5</w:t>
      </w:r>
      <w:r w:rsidRPr="005271CA">
        <w:rPr>
          <w:rFonts w:hint="eastAsia"/>
        </w:rPr>
        <w:t>2</w:t>
      </w:r>
      <w:r w:rsidRPr="005271CA">
        <w:t>, inclusive.</w:t>
      </w:r>
    </w:p>
    <w:p w:rsidR="00A74CA5" w:rsidRPr="005271CA" w:rsidRDefault="00A74CA5" w:rsidP="00A74CA5">
      <w:pPr>
        <w:numPr>
          <w:ilvl w:val="0"/>
          <w:numId w:val="366"/>
        </w:numPr>
        <w:textAlignment w:val="auto"/>
      </w:pPr>
      <w:r w:rsidRPr="005271CA">
        <w:t>Let maxTId be the maximum temporal_id of all the remaining VCL NAL units. Remove all NAL un</w:t>
      </w:r>
      <w:r>
        <w:t xml:space="preserve">its with nal_unit_type equal to </w:t>
      </w:r>
      <w:r w:rsidRPr="005271CA">
        <w:t xml:space="preserve">6 that only contain SEI messages that are part of an MVC scalable nesting SEI message or </w:t>
      </w:r>
      <w:r>
        <w:t>MVCD</w:t>
      </w:r>
      <w:r w:rsidRPr="005271CA">
        <w:t xml:space="preserve"> scalable nesting SEI message with any of the following properties:</w:t>
      </w:r>
    </w:p>
    <w:p w:rsidR="00A74CA5" w:rsidRPr="005271CA" w:rsidRDefault="00A74CA5" w:rsidP="00A74CA5">
      <w:pPr>
        <w:ind w:left="1117" w:hanging="397"/>
      </w:pPr>
      <w:r w:rsidRPr="005271CA">
        <w:t>–</w:t>
      </w:r>
      <w:r w:rsidRPr="005271CA">
        <w:tab/>
        <w:t>operation</w:t>
      </w:r>
      <w:r w:rsidRPr="005271CA">
        <w:rPr>
          <w:bCs/>
        </w:rPr>
        <w:t>_point_flag</w:t>
      </w:r>
      <w:r w:rsidRPr="005271CA">
        <w:t xml:space="preserve"> is equal to 0 and </w:t>
      </w:r>
      <w:r w:rsidRPr="005271CA">
        <w:rPr>
          <w:bCs/>
        </w:rPr>
        <w:t>all_view_components_in_au_flag</w:t>
      </w:r>
      <w:r w:rsidRPr="005271CA">
        <w:t xml:space="preserve"> is equal to 0 and none of sei_view</w:t>
      </w:r>
      <w:r w:rsidRPr="005271CA">
        <w:rPr>
          <w:bCs/>
        </w:rPr>
        <w:t xml:space="preserve">_id[ i ] for all i in the range of 0 to num_view_components_minus1, inclusive, corresponds to a </w:t>
      </w:r>
      <w:r w:rsidRPr="005271CA">
        <w:t>VOIdx value</w:t>
      </w:r>
      <w:r w:rsidRPr="005271CA">
        <w:rPr>
          <w:bCs/>
        </w:rPr>
        <w:t xml:space="preserve"> included in VOIdxList,</w:t>
      </w:r>
    </w:p>
    <w:p w:rsidR="00A74CA5" w:rsidRPr="005271CA" w:rsidRDefault="00A74CA5" w:rsidP="00A74CA5">
      <w:pPr>
        <w:ind w:left="1117" w:hanging="397"/>
      </w:pPr>
      <w:r w:rsidRPr="005271CA">
        <w:t>–</w:t>
      </w:r>
      <w:r w:rsidRPr="005271CA">
        <w:tab/>
      </w:r>
      <w:r w:rsidRPr="005271CA">
        <w:rPr>
          <w:bCs/>
        </w:rPr>
        <w:t>operation_</w:t>
      </w:r>
      <w:r w:rsidRPr="005271CA">
        <w:t>point</w:t>
      </w:r>
      <w:r w:rsidRPr="005271CA">
        <w:rPr>
          <w:bCs/>
        </w:rPr>
        <w:t>_flag</w:t>
      </w:r>
      <w:r w:rsidRPr="005271CA">
        <w:t xml:space="preserve"> is equal to 1 and either sei_op_temporal_id is greater than maxTId or the list of sei_op_view</w:t>
      </w:r>
      <w:r w:rsidRPr="005271CA">
        <w:rPr>
          <w:bCs/>
        </w:rPr>
        <w:t>_id[ i ]</w:t>
      </w:r>
      <w:r w:rsidRPr="005271CA">
        <w:t xml:space="preserve"> for all i </w:t>
      </w:r>
      <w:r w:rsidRPr="005271CA">
        <w:rPr>
          <w:bCs/>
        </w:rPr>
        <w:t xml:space="preserve">in the range of 0 to num_view_components_op_minus1, inclusive, is not a subset of </w:t>
      </w:r>
      <w:r w:rsidRPr="005271CA">
        <w:t>viewIdTargetList (i.e., it is not true that sei_op_view</w:t>
      </w:r>
      <w:r w:rsidRPr="005271CA">
        <w:rPr>
          <w:bCs/>
        </w:rPr>
        <w:t>_id[ i ] for any i in the range of 0 to num_view_components_op_minus1, inclusive, is equal to a value in viewIdTargetList</w:t>
      </w:r>
      <w:r w:rsidRPr="005271CA">
        <w:t>).</w:t>
      </w:r>
    </w:p>
    <w:p w:rsidR="00A74CA5" w:rsidRPr="005271CA" w:rsidRDefault="00A74CA5" w:rsidP="00A74CA5">
      <w:pPr>
        <w:numPr>
          <w:ilvl w:val="0"/>
          <w:numId w:val="366"/>
        </w:numPr>
        <w:textAlignment w:val="auto"/>
      </w:pPr>
      <w:r w:rsidRPr="005271CA">
        <w:t>Remove each view scalability information SEI message and each operation point not present SEI message, when present</w:t>
      </w:r>
      <w:r w:rsidRPr="005271CA">
        <w:rPr>
          <w:bCs/>
        </w:rPr>
        <w:t>.</w:t>
      </w:r>
    </w:p>
    <w:p w:rsidR="00A74CA5" w:rsidRPr="005271CA" w:rsidRDefault="00A74CA5" w:rsidP="00A74CA5">
      <w:pPr>
        <w:numPr>
          <w:ilvl w:val="0"/>
          <w:numId w:val="366"/>
        </w:numPr>
        <w:textAlignment w:val="auto"/>
      </w:pPr>
      <w:r w:rsidRPr="005271CA">
        <w:t>When VOIdxList does not contain a value of VOIdx equal to minVOIdx, the view with VOIdx equal to the minimum VOIdx value included in VOIdxList is converted to the base view of the extracted sub-bitstream.</w:t>
      </w:r>
    </w:p>
    <w:p w:rsidR="00A74CA5" w:rsidRDefault="00A74CA5" w:rsidP="00A74CA5">
      <w:pPr>
        <w:pStyle w:val="Note1CharCharCharCharCharChar"/>
        <w:widowControl w:val="0"/>
        <w:spacing w:before="136"/>
        <w:ind w:left="1191"/>
        <w:rPr>
          <w:lang w:eastAsia="ja-JP"/>
        </w:rPr>
      </w:pPr>
      <w:r>
        <w:t>NOTE 5</w:t>
      </w:r>
      <w:r w:rsidRPr="005271CA">
        <w:t xml:space="preserve"> – When VOIdxList does not contain a value of VOIdx equal to minVOIdx, the resulting sub-bitstream according to the operation steps </w:t>
      </w:r>
      <w:r>
        <w:fldChar w:fldCharType="begin" w:fldLock="1"/>
      </w:r>
      <w:r>
        <w:instrText xml:space="preserve"> REF _Ref350904626 \n \h </w:instrText>
      </w:r>
      <w:r>
        <w:fldChar w:fldCharType="separate"/>
      </w:r>
      <w:r>
        <w:t>1</w:t>
      </w:r>
      <w:r>
        <w:fldChar w:fldCharType="end"/>
      </w:r>
      <w:r w:rsidRPr="005271CA">
        <w:t>-</w:t>
      </w:r>
      <w:r>
        <w:fldChar w:fldCharType="begin" w:fldLock="1"/>
      </w:r>
      <w:r>
        <w:instrText xml:space="preserve"> REF _Ref350904637 \n \h </w:instrText>
      </w:r>
      <w:r>
        <w:fldChar w:fldCharType="separate"/>
      </w:r>
      <w:r>
        <w:t>9</w:t>
      </w:r>
      <w:r>
        <w:fldChar w:fldCharType="end"/>
      </w:r>
      <w:r w:rsidRPr="005271CA">
        <w:t xml:space="preserve"> above does not contain a base view that </w:t>
      </w:r>
      <w:r w:rsidRPr="005271CA">
        <w:rPr>
          <w:lang w:eastAsia="ja-JP"/>
        </w:rPr>
        <w:t>conforms to one or more profiles specified in Annex </w:t>
      </w:r>
      <w:r>
        <w:rPr>
          <w:lang w:eastAsia="ja-JP"/>
        </w:rPr>
        <w:fldChar w:fldCharType="begin" w:fldLock="1"/>
      </w:r>
      <w:r>
        <w:rPr>
          <w:lang w:eastAsia="ja-JP"/>
        </w:rPr>
        <w:instrText xml:space="preserve"> REF _Ref350904677 \n \h </w:instrText>
      </w:r>
      <w:r>
        <w:rPr>
          <w:lang w:eastAsia="ja-JP"/>
        </w:rPr>
      </w:r>
      <w:r>
        <w:rPr>
          <w:lang w:eastAsia="ja-JP"/>
        </w:rPr>
        <w:fldChar w:fldCharType="separate"/>
      </w:r>
      <w:r>
        <w:rPr>
          <w:lang w:eastAsia="ja-JP"/>
        </w:rPr>
        <w:t>A</w:t>
      </w:r>
      <w:r>
        <w:rPr>
          <w:lang w:eastAsia="ja-JP"/>
        </w:rPr>
        <w:fldChar w:fldCharType="end"/>
      </w:r>
      <w:r w:rsidRPr="005271CA">
        <w:rPr>
          <w:lang w:eastAsia="ja-JP"/>
        </w:rPr>
        <w:t>. In this case, by this operation step, the remaining view with the new minimum VOIdx value is converted to be the new base view that conforms to one or more profiles specified in Annex </w:t>
      </w:r>
      <w:r>
        <w:rPr>
          <w:lang w:eastAsia="ja-JP"/>
        </w:rPr>
        <w:fldChar w:fldCharType="begin" w:fldLock="1"/>
      </w:r>
      <w:r>
        <w:rPr>
          <w:lang w:eastAsia="ja-JP"/>
        </w:rPr>
        <w:instrText xml:space="preserve"> REF _Ref350904702 \n \h </w:instrText>
      </w:r>
      <w:r>
        <w:rPr>
          <w:lang w:eastAsia="ja-JP"/>
        </w:rPr>
      </w:r>
      <w:r>
        <w:rPr>
          <w:lang w:eastAsia="ja-JP"/>
        </w:rPr>
        <w:fldChar w:fldCharType="separate"/>
      </w:r>
      <w:r>
        <w:rPr>
          <w:lang w:eastAsia="ja-JP"/>
        </w:rPr>
        <w:t>A</w:t>
      </w:r>
      <w:r>
        <w:rPr>
          <w:lang w:eastAsia="ja-JP"/>
        </w:rPr>
        <w:fldChar w:fldCharType="end"/>
      </w:r>
      <w:r w:rsidRPr="005271CA">
        <w:rPr>
          <w:lang w:eastAsia="ja-JP"/>
        </w:rPr>
        <w:t xml:space="preserve"> and Annex</w:t>
      </w:r>
      <w:r>
        <w:rPr>
          <w:lang w:eastAsia="ja-JP"/>
        </w:rPr>
        <w:t> </w:t>
      </w:r>
      <w:r>
        <w:rPr>
          <w:lang w:eastAsia="ja-JP"/>
        </w:rPr>
        <w:fldChar w:fldCharType="begin" w:fldLock="1"/>
      </w:r>
      <w:r>
        <w:rPr>
          <w:lang w:eastAsia="ja-JP"/>
        </w:rPr>
        <w:instrText xml:space="preserve"> REF _Ref350904733 \n \h </w:instrText>
      </w:r>
      <w:r>
        <w:rPr>
          <w:lang w:eastAsia="ja-JP"/>
        </w:rPr>
      </w:r>
      <w:r>
        <w:rPr>
          <w:lang w:eastAsia="ja-JP"/>
        </w:rPr>
        <w:fldChar w:fldCharType="separate"/>
      </w:r>
      <w:r>
        <w:rPr>
          <w:lang w:eastAsia="ja-JP"/>
        </w:rPr>
        <w:t>H</w:t>
      </w:r>
      <w:r>
        <w:rPr>
          <w:lang w:eastAsia="ja-JP"/>
        </w:rPr>
        <w:fldChar w:fldCharType="end"/>
      </w:r>
      <w:r w:rsidRPr="005271CA">
        <w:rPr>
          <w:lang w:eastAsia="ja-JP"/>
        </w:rPr>
        <w:t>.</w:t>
      </w:r>
    </w:p>
    <w:p w:rsidR="00A74CA5" w:rsidRPr="005271CA" w:rsidRDefault="00A74CA5" w:rsidP="00A74CA5">
      <w:pPr>
        <w:pStyle w:val="Annex4"/>
      </w:pPr>
      <w:bookmarkStart w:id="127" w:name="_Toc303680827"/>
      <w:bookmarkStart w:id="128" w:name="_Ref317710317"/>
      <w:bookmarkStart w:id="129" w:name="_Ref350905617"/>
      <w:bookmarkStart w:id="130" w:name="_Ref350867872"/>
      <w:bookmarkStart w:id="131" w:name="_Toc353889210"/>
      <w:bookmarkStart w:id="132" w:name="_Toc353895192"/>
      <w:r w:rsidRPr="005271CA">
        <w:t>Specification of the base view bitstream</w:t>
      </w:r>
      <w:bookmarkEnd w:id="127"/>
      <w:bookmarkEnd w:id="128"/>
      <w:bookmarkEnd w:id="129"/>
      <w:bookmarkEnd w:id="130"/>
      <w:bookmarkEnd w:id="131"/>
      <w:bookmarkEnd w:id="132"/>
    </w:p>
    <w:p w:rsidR="00A74CA5" w:rsidRPr="005271CA" w:rsidRDefault="00A74CA5" w:rsidP="00A74CA5">
      <w:r w:rsidRPr="005271CA">
        <w:t>A bitstream that conforms to one or more profiles as specified in Annex </w:t>
      </w:r>
      <w:r>
        <w:fldChar w:fldCharType="begin" w:fldLock="1"/>
      </w:r>
      <w:r>
        <w:instrText xml:space="preserve"> REF _Ref350899295 \n \h </w:instrText>
      </w:r>
      <w:r>
        <w:fldChar w:fldCharType="separate"/>
      </w:r>
      <w:r>
        <w:t>I</w:t>
      </w:r>
      <w:r>
        <w:fldChar w:fldCharType="end"/>
      </w:r>
      <w:r w:rsidRPr="005271CA">
        <w:t xml:space="preserve"> shall contain a base view bitstream that conforms to one or more of the profiles specified in Annex </w:t>
      </w:r>
      <w:r>
        <w:fldChar w:fldCharType="begin" w:fldLock="1"/>
      </w:r>
      <w:r>
        <w:instrText xml:space="preserve"> REF _Ref350904880 \n \h </w:instrText>
      </w:r>
      <w:r>
        <w:fldChar w:fldCharType="separate"/>
      </w:r>
      <w:r>
        <w:t>A</w:t>
      </w:r>
      <w:r>
        <w:fldChar w:fldCharType="end"/>
      </w:r>
      <w:r w:rsidRPr="005271CA">
        <w:t>. This base view bitstream is derived by invoking the sub</w:t>
      </w:r>
      <w:r w:rsidRPr="005271CA">
        <w:noBreakHyphen/>
        <w:t>bitstream extrac</w:t>
      </w:r>
      <w:r>
        <w:t xml:space="preserve">tion process as specified in </w:t>
      </w:r>
      <w:r w:rsidRPr="005271CA">
        <w:t>clause </w:t>
      </w:r>
      <w:r>
        <w:fldChar w:fldCharType="begin" w:fldLock="1"/>
      </w:r>
      <w:r>
        <w:instrText xml:space="preserve"> REF _Ref350905005 \n \h </w:instrText>
      </w:r>
      <w:r>
        <w:fldChar w:fldCharType="separate"/>
      </w:r>
      <w:r>
        <w:t>I.8.5.3</w:t>
      </w:r>
      <w:r>
        <w:fldChar w:fldCharType="end"/>
      </w:r>
      <w:r w:rsidRPr="005271CA">
        <w:t xml:space="preserve"> with no input and the base view bitstream being the output.</w:t>
      </w:r>
    </w:p>
    <w:p w:rsidR="00A74CA5" w:rsidRPr="005271CA" w:rsidRDefault="00A74CA5" w:rsidP="00A74CA5">
      <w:r w:rsidRPr="005271CA">
        <w:t>NOTE – Although all multiview bitstreams that conform to one or more of the profiles specified in this annex contain a base view bitstream that conforms to one or more of the profiles specified in Annex </w:t>
      </w:r>
      <w:r>
        <w:fldChar w:fldCharType="begin" w:fldLock="1"/>
      </w:r>
      <w:r>
        <w:instrText xml:space="preserve"> REF _Ref350904920 \n \h </w:instrText>
      </w:r>
      <w:r>
        <w:fldChar w:fldCharType="separate"/>
      </w:r>
      <w:r>
        <w:t>A</w:t>
      </w:r>
      <w:r>
        <w:fldChar w:fldCharType="end"/>
      </w:r>
      <w:r w:rsidRPr="005271CA">
        <w:t>, the complete multiview bitstream (prior to operation of the base view extraction process specified in this clause) may not conform to any profile specified in Annex </w:t>
      </w:r>
      <w:r>
        <w:fldChar w:fldCharType="begin" w:fldLock="1"/>
      </w:r>
      <w:r>
        <w:instrText xml:space="preserve"> REF _Ref350904937 \n \h </w:instrText>
      </w:r>
      <w:r>
        <w:fldChar w:fldCharType="separate"/>
      </w:r>
      <w:r>
        <w:t>A</w:t>
      </w:r>
      <w:r>
        <w:fldChar w:fldCharType="end"/>
      </w:r>
      <w:r w:rsidRPr="005271CA">
        <w:t>.</w:t>
      </w:r>
    </w:p>
    <w:p w:rsidR="00A74CA5" w:rsidRPr="005271CA" w:rsidRDefault="00A74CA5" w:rsidP="00A74CA5">
      <w:pPr>
        <w:pStyle w:val="Annex4"/>
      </w:pPr>
      <w:bookmarkStart w:id="133" w:name="_Ref317710861"/>
      <w:bookmarkStart w:id="134" w:name="_Toc353889211"/>
      <w:bookmarkStart w:id="135" w:name="_Toc353895193"/>
      <w:bookmarkStart w:id="136" w:name="_Toc303680828"/>
      <w:r w:rsidRPr="005271CA">
        <w:t>Specification</w:t>
      </w:r>
      <w:r w:rsidRPr="005271CA">
        <w:rPr>
          <w:lang w:eastAsia="ja-JP"/>
        </w:rPr>
        <w:t xml:space="preserve"> of the stereoscopic texture bitstream</w:t>
      </w:r>
      <w:bookmarkEnd w:id="133"/>
      <w:bookmarkEnd w:id="134"/>
      <w:bookmarkEnd w:id="135"/>
    </w:p>
    <w:p w:rsidR="00A74CA5" w:rsidRPr="005271CA" w:rsidRDefault="00A74CA5" w:rsidP="00A74CA5">
      <w:r w:rsidRPr="005271CA">
        <w:t>A bitstream that conforms to a profile as specified in Annex </w:t>
      </w:r>
      <w:r>
        <w:fldChar w:fldCharType="begin" w:fldLock="1"/>
      </w:r>
      <w:r>
        <w:instrText xml:space="preserve"> REF _Ref350899295 \n \h </w:instrText>
      </w:r>
      <w:r>
        <w:fldChar w:fldCharType="separate"/>
      </w:r>
      <w:r>
        <w:t>I</w:t>
      </w:r>
      <w:r>
        <w:fldChar w:fldCharType="end"/>
      </w:r>
      <w:r w:rsidRPr="005271CA">
        <w:t xml:space="preserve"> shall contain a</w:t>
      </w:r>
      <w:r w:rsidRPr="005271CA">
        <w:rPr>
          <w:rFonts w:hint="eastAsia"/>
        </w:rPr>
        <w:t>t least one</w:t>
      </w:r>
      <w:r w:rsidRPr="005271CA">
        <w:t xml:space="preserve"> sub-bitstream that conforms to one or more of the profiles specified in Annex </w:t>
      </w:r>
      <w:r>
        <w:fldChar w:fldCharType="begin" w:fldLock="1"/>
      </w:r>
      <w:r>
        <w:instrText xml:space="preserve"> REF _Ref350905156 \n \h </w:instrText>
      </w:r>
      <w:r>
        <w:fldChar w:fldCharType="separate"/>
      </w:r>
      <w:r>
        <w:t>H</w:t>
      </w:r>
      <w:r>
        <w:fldChar w:fldCharType="end"/>
      </w:r>
      <w:r w:rsidRPr="005271CA">
        <w:t xml:space="preserve"> with number of views equal to 2. This stereoscopic texture bitstream is derived by invoking the sub</w:t>
      </w:r>
      <w:r w:rsidRPr="005271CA">
        <w:noBreakHyphen/>
        <w:t>bitstream extrac</w:t>
      </w:r>
      <w:r>
        <w:t xml:space="preserve">tion process as specified in </w:t>
      </w:r>
      <w:r w:rsidRPr="005271CA">
        <w:t>clause </w:t>
      </w:r>
      <w:r>
        <w:fldChar w:fldCharType="begin" w:fldLock="1"/>
      </w:r>
      <w:r>
        <w:instrText xml:space="preserve"> REF _Ref350905032 \n \h </w:instrText>
      </w:r>
      <w:r>
        <w:fldChar w:fldCharType="separate"/>
      </w:r>
      <w:r>
        <w:t>I.8.5.3</w:t>
      </w:r>
      <w:r>
        <w:fldChar w:fldCharType="end"/>
      </w:r>
      <w:r w:rsidRPr="005271CA">
        <w:t xml:space="preserve"> with depthPresentFlagTarget equal to 0 and viewIdTargetList containing the view_id values of the base view and a non-base view, the texture of which does not depend on any other non-base view for decoding.</w:t>
      </w:r>
    </w:p>
    <w:p w:rsidR="00A74CA5" w:rsidRPr="00D661EF" w:rsidRDefault="00A74CA5" w:rsidP="00A74CA5">
      <w:pPr>
        <w:pStyle w:val="Annex2"/>
      </w:pPr>
      <w:bookmarkStart w:id="137" w:name="_Toc303680829"/>
      <w:bookmarkStart w:id="138" w:name="_Toc353889212"/>
      <w:bookmarkStart w:id="139" w:name="_Toc353895194"/>
      <w:bookmarkEnd w:id="136"/>
      <w:r w:rsidRPr="00D661EF">
        <w:t>Parsing process</w:t>
      </w:r>
      <w:bookmarkEnd w:id="137"/>
      <w:bookmarkEnd w:id="138"/>
      <w:bookmarkEnd w:id="139"/>
    </w:p>
    <w:p w:rsidR="00A74CA5" w:rsidRPr="008C43CE" w:rsidRDefault="00A74CA5" w:rsidP="00A74CA5">
      <w:pPr>
        <w:rPr>
          <w:lang w:eastAsia="ja-JP"/>
        </w:rPr>
      </w:pPr>
      <w:r w:rsidRPr="005271CA">
        <w:t>The specifications in clause </w:t>
      </w:r>
      <w:r>
        <w:fldChar w:fldCharType="begin" w:fldLock="1"/>
      </w:r>
      <w:r>
        <w:instrText xml:space="preserve"> REF _Ref24280994 \n \h </w:instrText>
      </w:r>
      <w:r>
        <w:fldChar w:fldCharType="separate"/>
      </w:r>
      <w:r>
        <w:t>9</w:t>
      </w:r>
      <w:r>
        <w:fldChar w:fldCharType="end"/>
      </w:r>
      <w:r w:rsidRPr="005271CA">
        <w:t xml:space="preserve"> apply.</w:t>
      </w:r>
    </w:p>
    <w:p w:rsidR="00A74CA5" w:rsidRPr="008C43CE" w:rsidRDefault="00A74CA5" w:rsidP="00A74CA5">
      <w:pPr>
        <w:pStyle w:val="Annex2"/>
      </w:pPr>
      <w:bookmarkStart w:id="140" w:name="_Toc303680830"/>
      <w:bookmarkStart w:id="141" w:name="_Ref350860022"/>
      <w:bookmarkStart w:id="142" w:name="_Ref350862837"/>
      <w:bookmarkStart w:id="143" w:name="_Toc353889213"/>
      <w:bookmarkStart w:id="144" w:name="_Toc353895195"/>
      <w:r w:rsidRPr="008C43CE">
        <w:lastRenderedPageBreak/>
        <w:t>Profiles and levels</w:t>
      </w:r>
      <w:bookmarkEnd w:id="140"/>
      <w:bookmarkEnd w:id="141"/>
      <w:bookmarkEnd w:id="142"/>
      <w:bookmarkEnd w:id="143"/>
      <w:bookmarkEnd w:id="144"/>
    </w:p>
    <w:p w:rsidR="00A74CA5" w:rsidRPr="005271CA" w:rsidRDefault="00A74CA5" w:rsidP="00A74CA5">
      <w:r w:rsidRPr="005271CA">
        <w:t>The specifications in Annex </w:t>
      </w:r>
      <w:r>
        <w:fldChar w:fldCharType="begin" w:fldLock="1"/>
      </w:r>
      <w:r>
        <w:instrText xml:space="preserve"> REF _Ref350905444 \n \h </w:instrText>
      </w:r>
      <w:r>
        <w:fldChar w:fldCharType="separate"/>
      </w:r>
      <w:r>
        <w:t>H</w:t>
      </w:r>
      <w:r>
        <w:fldChar w:fldCharType="end"/>
      </w:r>
      <w:r w:rsidRPr="005271CA">
        <w:t xml:space="preserve"> apply. Additional profiles and specific values of profile_idc are specified in the following.</w:t>
      </w:r>
    </w:p>
    <w:p w:rsidR="00A74CA5" w:rsidRPr="005271CA" w:rsidRDefault="00A74CA5" w:rsidP="00A74CA5">
      <w:r w:rsidRPr="005271CA">
        <w:t>The pr</w:t>
      </w:r>
      <w:r>
        <w:t xml:space="preserve">ofiles that are specified in </w:t>
      </w:r>
      <w:r w:rsidRPr="005271CA">
        <w:t>clause </w:t>
      </w:r>
      <w:r>
        <w:fldChar w:fldCharType="begin" w:fldLock="1"/>
      </w:r>
      <w:r>
        <w:instrText xml:space="preserve"> REF _Ref350905540 \n \h </w:instrText>
      </w:r>
      <w:r>
        <w:fldChar w:fldCharType="separate"/>
      </w:r>
      <w:r>
        <w:t>I.10.1</w:t>
      </w:r>
      <w:r>
        <w:fldChar w:fldCharType="end"/>
      </w:r>
      <w:r w:rsidRPr="005271CA">
        <w:t xml:space="preserve"> are also referred to as the profiles specified in Annex </w:t>
      </w:r>
      <w:r>
        <w:fldChar w:fldCharType="begin" w:fldLock="1"/>
      </w:r>
      <w:r>
        <w:instrText xml:space="preserve"> REF _Ref350899295 \n \h </w:instrText>
      </w:r>
      <w:r>
        <w:fldChar w:fldCharType="separate"/>
      </w:r>
      <w:r>
        <w:t>I</w:t>
      </w:r>
      <w:r>
        <w:fldChar w:fldCharType="end"/>
      </w:r>
      <w:r w:rsidRPr="005271CA">
        <w:t>.</w:t>
      </w:r>
    </w:p>
    <w:p w:rsidR="00A74CA5" w:rsidRPr="005271CA" w:rsidRDefault="00A74CA5" w:rsidP="00A74CA5">
      <w:pPr>
        <w:pStyle w:val="Annex3"/>
      </w:pPr>
      <w:bookmarkStart w:id="145" w:name="_Toc303680831"/>
      <w:bookmarkStart w:id="146" w:name="_Ref350905540"/>
      <w:bookmarkStart w:id="147" w:name="_Toc353889214"/>
      <w:bookmarkStart w:id="148" w:name="_Toc353895196"/>
      <w:r w:rsidRPr="005271CA">
        <w:rPr>
          <w:lang w:eastAsia="ja-JP"/>
        </w:rPr>
        <w:t>Profiles</w:t>
      </w:r>
      <w:bookmarkEnd w:id="145"/>
      <w:bookmarkEnd w:id="146"/>
      <w:bookmarkEnd w:id="147"/>
      <w:bookmarkEnd w:id="148"/>
    </w:p>
    <w:p w:rsidR="00A74CA5" w:rsidRPr="005271CA" w:rsidRDefault="00A74CA5" w:rsidP="00A74CA5">
      <w:r w:rsidRPr="005271CA">
        <w:t xml:space="preserve">All constraints for picture parameter sets that are specified in the following are constraints for picture parameter sets that become the active picture parameter set or an active view picture parameter set inside the bitstream. All constraints for </w:t>
      </w:r>
      <w:r>
        <w:t>MVCD</w:t>
      </w:r>
      <w:r w:rsidRPr="005271CA">
        <w:t xml:space="preserve"> sequence parameter sets that are specified in the following are constraints for </w:t>
      </w:r>
      <w:r>
        <w:t>MVCD</w:t>
      </w:r>
      <w:r w:rsidRPr="005271CA">
        <w:t xml:space="preserve"> sequence parameter sets that become the active </w:t>
      </w:r>
      <w:r>
        <w:t>MVCD</w:t>
      </w:r>
      <w:r w:rsidRPr="005271CA">
        <w:t xml:space="preserve"> sequence parameter set or an active view </w:t>
      </w:r>
      <w:r>
        <w:t>MVCD</w:t>
      </w:r>
      <w:r w:rsidRPr="005271CA">
        <w:t xml:space="preserve"> sequence parameter set inside the bitstream.</w:t>
      </w:r>
    </w:p>
    <w:p w:rsidR="00A74CA5" w:rsidRPr="005271CA" w:rsidRDefault="00A74CA5" w:rsidP="00A74CA5">
      <w:pPr>
        <w:pStyle w:val="Annex4"/>
      </w:pPr>
      <w:bookmarkStart w:id="149" w:name="_Toc353889215"/>
      <w:bookmarkStart w:id="150" w:name="_Toc353895197"/>
      <w:r w:rsidRPr="005271CA">
        <w:rPr>
          <w:rFonts w:hint="eastAsia"/>
          <w:lang w:eastAsia="ja-JP"/>
        </w:rPr>
        <w:t>Multiview Depth High Profile</w:t>
      </w:r>
      <w:bookmarkEnd w:id="149"/>
      <w:bookmarkEnd w:id="150"/>
    </w:p>
    <w:p w:rsidR="00A74CA5" w:rsidRPr="005271CA" w:rsidRDefault="00A74CA5" w:rsidP="00A74CA5">
      <w:pPr>
        <w:keepNext/>
        <w:keepLines/>
      </w:pPr>
      <w:r w:rsidRPr="005271CA">
        <w:t xml:space="preserve">Bitstreams conforming to the </w:t>
      </w:r>
      <w:r w:rsidRPr="005271CA">
        <w:rPr>
          <w:rFonts w:hint="eastAsia"/>
        </w:rPr>
        <w:t>Multiview Depth</w:t>
      </w:r>
      <w:r w:rsidRPr="005271CA">
        <w:t xml:space="preserve"> High profile shall obey the following constraints:</w:t>
      </w:r>
    </w:p>
    <w:p w:rsidR="00A74CA5" w:rsidRPr="005271CA" w:rsidRDefault="00A74CA5" w:rsidP="00A74CA5">
      <w:pPr>
        <w:pStyle w:val="enumlev1"/>
        <w:tabs>
          <w:tab w:val="left" w:pos="851"/>
        </w:tabs>
        <w:spacing w:before="136"/>
        <w:ind w:left="425" w:hanging="425"/>
      </w:pPr>
      <w:r w:rsidRPr="005271CA">
        <w:t>–</w:t>
      </w:r>
      <w:r w:rsidRPr="005271CA">
        <w:tab/>
        <w:t>The base vi</w:t>
      </w:r>
      <w:r>
        <w:t xml:space="preserve">ew bitstream as specified in </w:t>
      </w:r>
      <w:r w:rsidRPr="005271CA">
        <w:t>clause </w:t>
      </w:r>
      <w:r>
        <w:fldChar w:fldCharType="begin" w:fldLock="1"/>
      </w:r>
      <w:r>
        <w:instrText xml:space="preserve"> REF _Ref350905617 \n \h </w:instrText>
      </w:r>
      <w:r>
        <w:fldChar w:fldCharType="separate"/>
      </w:r>
      <w:r>
        <w:t>I.8.5.4</w:t>
      </w:r>
      <w:r>
        <w:fldChar w:fldCharType="end"/>
      </w:r>
      <w:r w:rsidRPr="005271CA">
        <w:t xml:space="preserve"> shall obey all constraints of the High profile specified in </w:t>
      </w:r>
      <w:r w:rsidRPr="008C43CE">
        <w:t>clause </w:t>
      </w:r>
      <w:r w:rsidRPr="008C43CE">
        <w:fldChar w:fldCharType="begin" w:fldLock="1"/>
      </w:r>
      <w:r w:rsidRPr="008C43CE">
        <w:instrText xml:space="preserve"> REF _Ref350905718 \n \h </w:instrText>
      </w:r>
      <w:r>
        <w:instrText xml:space="preserve"> \* MERGEFORMAT </w:instrText>
      </w:r>
      <w:r w:rsidRPr="008C43CE">
        <w:fldChar w:fldCharType="separate"/>
      </w:r>
      <w:r w:rsidRPr="008C43CE">
        <w:t>A.2.4</w:t>
      </w:r>
      <w:r w:rsidRPr="008C43CE">
        <w:fldChar w:fldCharType="end"/>
      </w:r>
      <w:r w:rsidRPr="005271CA">
        <w:t xml:space="preserve"> and all active sequence parameter sets shall fulfill one of the following conditions:</w:t>
      </w:r>
    </w:p>
    <w:p w:rsidR="00A74CA5" w:rsidRPr="005271CA" w:rsidRDefault="00A74CA5" w:rsidP="00A74CA5">
      <w:pPr>
        <w:pStyle w:val="enumlev1"/>
        <w:tabs>
          <w:tab w:val="left" w:pos="851"/>
        </w:tabs>
        <w:ind w:left="785" w:hanging="359"/>
      </w:pPr>
      <w:r w:rsidRPr="005271CA">
        <w:t>–</w:t>
      </w:r>
      <w:r w:rsidRPr="005271CA">
        <w:tab/>
        <w:t>profile_idc is equal to 77 or constraint_set1_flag is equal to 1,</w:t>
      </w:r>
    </w:p>
    <w:p w:rsidR="00A74CA5" w:rsidRPr="005271CA" w:rsidRDefault="00A74CA5" w:rsidP="00A74CA5">
      <w:pPr>
        <w:pStyle w:val="enumlev1"/>
        <w:tabs>
          <w:tab w:val="left" w:pos="851"/>
        </w:tabs>
        <w:ind w:left="785" w:hanging="359"/>
      </w:pPr>
      <w:r w:rsidRPr="005271CA">
        <w:t>–</w:t>
      </w:r>
      <w:r w:rsidRPr="005271CA">
        <w:tab/>
        <w:t>profile_idc is equal to 100.</w:t>
      </w:r>
    </w:p>
    <w:p w:rsidR="00A74CA5" w:rsidRPr="005271CA" w:rsidRDefault="00A74CA5" w:rsidP="00A74CA5">
      <w:pPr>
        <w:pStyle w:val="enumlev1"/>
        <w:tabs>
          <w:tab w:val="left" w:pos="851"/>
        </w:tabs>
        <w:spacing w:before="136"/>
        <w:ind w:left="425" w:hanging="425"/>
      </w:pPr>
      <w:r w:rsidRPr="005271CA">
        <w:t>–</w:t>
      </w:r>
      <w:r w:rsidRPr="005271CA">
        <w:tab/>
        <w:t xml:space="preserve">The </w:t>
      </w:r>
      <w:r w:rsidRPr="005271CA">
        <w:rPr>
          <w:lang w:eastAsia="ja-JP"/>
        </w:rPr>
        <w:t>sub-</w:t>
      </w:r>
      <w:r w:rsidRPr="005271CA">
        <w:t xml:space="preserve">bitstream </w:t>
      </w:r>
      <w:r w:rsidRPr="005271CA">
        <w:rPr>
          <w:lang w:eastAsia="ja-JP"/>
        </w:rPr>
        <w:t xml:space="preserve">of stereoscopic texture bitstream </w:t>
      </w:r>
      <w:r w:rsidRPr="005271CA">
        <w:t>as s</w:t>
      </w:r>
      <w:r>
        <w:t xml:space="preserve">pecified in </w:t>
      </w:r>
      <w:r w:rsidRPr="005271CA">
        <w:t>clause </w:t>
      </w:r>
      <w:r>
        <w:fldChar w:fldCharType="begin" w:fldLock="1"/>
      </w:r>
      <w:r>
        <w:instrText xml:space="preserve"> REF _Ref317710861 \n \h </w:instrText>
      </w:r>
      <w:r>
        <w:fldChar w:fldCharType="separate"/>
      </w:r>
      <w:r>
        <w:t>I.8.5.5</w:t>
      </w:r>
      <w:r>
        <w:fldChar w:fldCharType="end"/>
      </w:r>
      <w:r w:rsidRPr="005271CA">
        <w:t xml:space="preserve"> shall obey all constraints of the </w:t>
      </w:r>
      <w:r w:rsidRPr="005271CA">
        <w:rPr>
          <w:lang w:eastAsia="ja-JP"/>
        </w:rPr>
        <w:t xml:space="preserve">Stereo </w:t>
      </w:r>
      <w:r>
        <w:t xml:space="preserve">High profile specified in </w:t>
      </w:r>
      <w:r w:rsidRPr="005271CA">
        <w:t>clause </w:t>
      </w:r>
      <w:r>
        <w:fldChar w:fldCharType="begin" w:fldLock="1"/>
      </w:r>
      <w:r>
        <w:instrText xml:space="preserve"> REF _Ref350905776 \n \h </w:instrText>
      </w:r>
      <w:r>
        <w:fldChar w:fldCharType="separate"/>
      </w:r>
      <w:r>
        <w:t>H.10.2</w:t>
      </w:r>
      <w:r>
        <w:fldChar w:fldCharType="end"/>
      </w:r>
      <w:r w:rsidRPr="005271CA">
        <w:t xml:space="preserve"> and all active </w:t>
      </w:r>
      <w:r w:rsidRPr="005271CA">
        <w:rPr>
          <w:lang w:eastAsia="ja-JP"/>
        </w:rPr>
        <w:t xml:space="preserve">MVC </w:t>
      </w:r>
      <w:r w:rsidRPr="005271CA">
        <w:t>sequence parameter sets shall fulfill one of the following conditions:</w:t>
      </w:r>
    </w:p>
    <w:p w:rsidR="00A74CA5" w:rsidRPr="005271CA" w:rsidRDefault="00A74CA5" w:rsidP="00A74CA5">
      <w:pPr>
        <w:pStyle w:val="enumlev1"/>
        <w:tabs>
          <w:tab w:val="left" w:pos="851"/>
        </w:tabs>
        <w:spacing w:before="136"/>
        <w:ind w:left="785" w:hanging="425"/>
      </w:pPr>
      <w:r w:rsidRPr="005271CA">
        <w:t>–</w:t>
      </w:r>
      <w:r w:rsidRPr="005271CA">
        <w:tab/>
        <w:t>profile_idc is equal to 128,</w:t>
      </w:r>
    </w:p>
    <w:p w:rsidR="00A74CA5" w:rsidRPr="005271CA" w:rsidRDefault="00A74CA5" w:rsidP="00A74CA5">
      <w:pPr>
        <w:pStyle w:val="enumlev1"/>
        <w:tabs>
          <w:tab w:val="left" w:pos="851"/>
        </w:tabs>
        <w:spacing w:before="136"/>
        <w:ind w:left="785" w:hanging="425"/>
      </w:pPr>
      <w:r w:rsidRPr="005271CA">
        <w:t>–</w:t>
      </w:r>
      <w:r w:rsidRPr="005271CA">
        <w:tab/>
        <w:t>profile_idc is equal to 118 and constraint_set5_flag is equal to 1,</w:t>
      </w:r>
    </w:p>
    <w:p w:rsidR="00A74CA5" w:rsidRPr="005271CA" w:rsidRDefault="00A74CA5" w:rsidP="00A74CA5">
      <w:pPr>
        <w:pStyle w:val="enumlev1"/>
        <w:tabs>
          <w:tab w:val="left" w:pos="851"/>
        </w:tabs>
        <w:spacing w:before="136"/>
        <w:ind w:left="785" w:hanging="425"/>
      </w:pPr>
      <w:r w:rsidRPr="005271CA">
        <w:t>–</w:t>
      </w:r>
      <w:r w:rsidRPr="005271CA">
        <w:tab/>
        <w:t>profile_idc is equal to 100,</w:t>
      </w:r>
    </w:p>
    <w:p w:rsidR="00A74CA5" w:rsidRPr="005271CA" w:rsidRDefault="00A74CA5" w:rsidP="00A74CA5">
      <w:pPr>
        <w:pStyle w:val="enumlev1"/>
        <w:tabs>
          <w:tab w:val="left" w:pos="851"/>
        </w:tabs>
        <w:spacing w:before="136"/>
        <w:ind w:left="785" w:hanging="425"/>
        <w:rPr>
          <w:lang w:eastAsia="ja-JP"/>
        </w:rPr>
      </w:pPr>
      <w:r w:rsidRPr="005271CA">
        <w:t>–</w:t>
      </w:r>
      <w:r w:rsidRPr="005271CA">
        <w:tab/>
        <w:t>profile_idc is equal to 77 or constraint_set1_flag is equal to 1.</w:t>
      </w:r>
    </w:p>
    <w:p w:rsidR="00A74CA5" w:rsidRPr="005271CA" w:rsidRDefault="00A74CA5" w:rsidP="00A74CA5">
      <w:pPr>
        <w:pStyle w:val="enumlev1"/>
        <w:spacing w:before="136"/>
        <w:ind w:left="426" w:hanging="426"/>
      </w:pPr>
      <w:r w:rsidRPr="005271CA">
        <w:t>–</w:t>
      </w:r>
      <w:r w:rsidRPr="005271CA">
        <w:tab/>
        <w:t>Only I, P, and B slice types may be present.</w:t>
      </w:r>
    </w:p>
    <w:p w:rsidR="00A74CA5" w:rsidRPr="005271CA" w:rsidRDefault="00A74CA5" w:rsidP="00A74CA5">
      <w:pPr>
        <w:pStyle w:val="enumlev1"/>
        <w:spacing w:before="136"/>
        <w:ind w:left="426" w:hanging="426"/>
      </w:pPr>
      <w:r w:rsidRPr="005271CA">
        <w:t>–</w:t>
      </w:r>
      <w:r w:rsidRPr="005271CA">
        <w:tab/>
        <w:t>NAL unit streams shall not contain nal_u</w:t>
      </w:r>
      <w:r>
        <w:t xml:space="preserve">nit_type values in the range of </w:t>
      </w:r>
      <w:r w:rsidRPr="005271CA">
        <w:t>2 to 4, inclusive.</w:t>
      </w:r>
    </w:p>
    <w:p w:rsidR="00A74CA5" w:rsidRPr="005271CA" w:rsidRDefault="00A74CA5" w:rsidP="00A74CA5">
      <w:pPr>
        <w:pStyle w:val="enumlev1"/>
        <w:spacing w:before="136"/>
        <w:ind w:left="426" w:hanging="426"/>
      </w:pPr>
      <w:r w:rsidRPr="005271CA">
        <w:t>–</w:t>
      </w:r>
      <w:r w:rsidRPr="005271CA">
        <w:tab/>
        <w:t>Arbitrary slice order is not allowed.</w:t>
      </w:r>
    </w:p>
    <w:p w:rsidR="00A74CA5" w:rsidRPr="005271CA" w:rsidRDefault="00A74CA5" w:rsidP="00A74CA5">
      <w:pPr>
        <w:pStyle w:val="enumlev1"/>
        <w:spacing w:before="136"/>
        <w:ind w:left="426" w:hanging="426"/>
      </w:pPr>
      <w:r w:rsidRPr="005271CA">
        <w:t>–</w:t>
      </w:r>
      <w:r w:rsidRPr="005271CA">
        <w:tab/>
        <w:t>Picture parameter sets shall have n</w:t>
      </w:r>
      <w:r>
        <w:t xml:space="preserve">um_slice_groups_minus1 equal to </w:t>
      </w:r>
      <w:r w:rsidRPr="005271CA">
        <w:t>0 only.</w:t>
      </w:r>
    </w:p>
    <w:p w:rsidR="00A74CA5" w:rsidRPr="005271CA" w:rsidRDefault="00A74CA5" w:rsidP="00A74CA5">
      <w:pPr>
        <w:pStyle w:val="enumlev1"/>
        <w:spacing w:before="136"/>
        <w:ind w:left="426" w:hanging="426"/>
      </w:pPr>
      <w:r w:rsidRPr="005271CA">
        <w:t>–</w:t>
      </w:r>
      <w:r w:rsidRPr="005271CA">
        <w:tab/>
        <w:t>Picture parameter sets shall have redundan</w:t>
      </w:r>
      <w:r>
        <w:t xml:space="preserve">t_pic_cnt_present_flag equal to </w:t>
      </w:r>
      <w:r w:rsidRPr="005271CA">
        <w:t>0 only.</w:t>
      </w:r>
    </w:p>
    <w:p w:rsidR="00A74CA5" w:rsidRDefault="00A74CA5" w:rsidP="00A74CA5">
      <w:pPr>
        <w:pStyle w:val="enumlev1"/>
        <w:spacing w:before="136"/>
        <w:ind w:left="426" w:hanging="426"/>
        <w:rPr>
          <w:lang w:eastAsia="ja-JP"/>
        </w:rPr>
      </w:pPr>
      <w:r w:rsidRPr="005271CA">
        <w:t>–</w:t>
      </w:r>
      <w:r w:rsidRPr="005271CA">
        <w:tab/>
        <w:t>When frame_mbs_only_flag is equal to 1 in an active sequence parameter set for a texture view, frame_mbs_only_flag shall be equal to 1 in the active sequence parameter set for the depth view having the same view_id</w:t>
      </w:r>
      <w:r w:rsidRPr="005271CA">
        <w:rPr>
          <w:rFonts w:hint="eastAsia"/>
          <w:lang w:eastAsia="ja-JP"/>
        </w:rPr>
        <w:t>.</w:t>
      </w:r>
    </w:p>
    <w:p w:rsidR="00A74CA5" w:rsidRPr="00AA5E2F" w:rsidRDefault="00A74CA5" w:rsidP="00A74CA5">
      <w:pPr>
        <w:pStyle w:val="enumlev1"/>
        <w:spacing w:before="136"/>
        <w:ind w:left="426" w:hanging="426"/>
        <w:rPr>
          <w:lang w:eastAsia="ja-JP"/>
        </w:rPr>
      </w:pPr>
      <w:r w:rsidRPr="005271CA">
        <w:t>–</w:t>
      </w:r>
      <w:r w:rsidRPr="005271CA">
        <w:tab/>
        <w:t>When f</w:t>
      </w:r>
      <w:r>
        <w:t xml:space="preserve">rame_mbs_only_flag is equal to </w:t>
      </w:r>
      <w:r>
        <w:rPr>
          <w:rFonts w:hint="eastAsia"/>
          <w:lang w:eastAsia="ja-JP"/>
        </w:rPr>
        <w:t>0</w:t>
      </w:r>
      <w:r w:rsidRPr="005271CA">
        <w:t xml:space="preserve"> in an acti</w:t>
      </w:r>
      <w:r>
        <w:t>ve sequence parameter set for a</w:t>
      </w:r>
      <w:r>
        <w:rPr>
          <w:rFonts w:hint="eastAsia"/>
          <w:lang w:eastAsia="ja-JP"/>
        </w:rPr>
        <w:t xml:space="preserve"> depth </w:t>
      </w:r>
      <w:r w:rsidRPr="005271CA">
        <w:t xml:space="preserve">view, </w:t>
      </w:r>
      <w:r w:rsidRPr="00AA5E2F">
        <w:t>mb_adaptive_frame_field_flag</w:t>
      </w:r>
      <w:r>
        <w:rPr>
          <w:rFonts w:hint="eastAsia"/>
          <w:lang w:eastAsia="ja-JP"/>
        </w:rPr>
        <w:t xml:space="preserve"> shall be equal to 0.</w:t>
      </w:r>
    </w:p>
    <w:p w:rsidR="00A74CA5" w:rsidRPr="005271CA" w:rsidRDefault="00A74CA5" w:rsidP="00A74CA5">
      <w:pPr>
        <w:pStyle w:val="enumlev1"/>
        <w:spacing w:before="136"/>
        <w:ind w:left="426" w:hanging="426"/>
      </w:pPr>
      <w:r w:rsidRPr="005271CA">
        <w:t>–</w:t>
      </w:r>
      <w:r w:rsidRPr="005271CA">
        <w:tab/>
      </w:r>
      <w:r>
        <w:rPr>
          <w:lang w:eastAsia="ja-JP"/>
        </w:rPr>
        <w:t>MVCD</w:t>
      </w:r>
      <w:r w:rsidRPr="005271CA">
        <w:t xml:space="preserve"> sequence parameter sets </w:t>
      </w:r>
      <w:r w:rsidRPr="005271CA">
        <w:rPr>
          <w:rFonts w:hint="eastAsia"/>
          <w:lang w:eastAsia="ja-JP"/>
        </w:rPr>
        <w:t xml:space="preserve">for the depth views </w:t>
      </w:r>
      <w:r w:rsidRPr="005271CA">
        <w:t xml:space="preserve">shall have chroma_format_idc </w:t>
      </w:r>
      <w:r w:rsidRPr="005271CA">
        <w:rPr>
          <w:lang w:eastAsia="ja-JP"/>
        </w:rPr>
        <w:t xml:space="preserve">equal to </w:t>
      </w:r>
      <w:r w:rsidRPr="005271CA">
        <w:t xml:space="preserve">0 </w:t>
      </w:r>
      <w:r w:rsidRPr="005271CA">
        <w:rPr>
          <w:lang w:eastAsia="ja-JP"/>
        </w:rPr>
        <w:t>only</w:t>
      </w:r>
      <w:r w:rsidRPr="005271CA">
        <w:t>.</w:t>
      </w:r>
    </w:p>
    <w:p w:rsidR="00A74CA5" w:rsidRPr="005271CA" w:rsidRDefault="00A74CA5" w:rsidP="00A74CA5">
      <w:pPr>
        <w:pStyle w:val="enumlev1"/>
        <w:spacing w:before="136"/>
        <w:ind w:left="426" w:hanging="426"/>
      </w:pPr>
      <w:r w:rsidRPr="005271CA">
        <w:t>–</w:t>
      </w:r>
      <w:r w:rsidRPr="005271CA">
        <w:tab/>
      </w:r>
      <w:r>
        <w:rPr>
          <w:lang w:eastAsia="ja-JP"/>
        </w:rPr>
        <w:t>MVCD</w:t>
      </w:r>
      <w:r w:rsidRPr="005271CA">
        <w:t xml:space="preserve"> sequence parameter sets shall have</w:t>
      </w:r>
      <w:r>
        <w:t xml:space="preserve"> bit_depth_luma_minus8 equal to </w:t>
      </w:r>
      <w:r w:rsidRPr="005271CA">
        <w:t>0 only.</w:t>
      </w:r>
    </w:p>
    <w:p w:rsidR="00A74CA5" w:rsidRPr="005271CA" w:rsidRDefault="00A74CA5" w:rsidP="00A74CA5">
      <w:pPr>
        <w:pStyle w:val="enumlev1"/>
        <w:spacing w:before="136"/>
        <w:ind w:left="426" w:hanging="426"/>
      </w:pPr>
      <w:r w:rsidRPr="005271CA">
        <w:t>–</w:t>
      </w:r>
      <w:r w:rsidRPr="005271CA">
        <w:tab/>
      </w:r>
      <w:r>
        <w:rPr>
          <w:lang w:eastAsia="ja-JP"/>
        </w:rPr>
        <w:t>MVCD</w:t>
      </w:r>
      <w:r w:rsidRPr="005271CA">
        <w:t xml:space="preserve"> sequence parameter sets shall have b</w:t>
      </w:r>
      <w:r>
        <w:t xml:space="preserve">it_depth_chroma_minus8 equal to </w:t>
      </w:r>
      <w:r w:rsidRPr="005271CA">
        <w:t>0 only.</w:t>
      </w:r>
    </w:p>
    <w:p w:rsidR="00A74CA5" w:rsidRPr="005271CA" w:rsidRDefault="00A74CA5" w:rsidP="00A74CA5">
      <w:pPr>
        <w:pStyle w:val="enumlev1"/>
        <w:spacing w:before="136"/>
        <w:ind w:left="426" w:hanging="426"/>
      </w:pPr>
      <w:r w:rsidRPr="005271CA">
        <w:t>–</w:t>
      </w:r>
      <w:r w:rsidRPr="005271CA">
        <w:tab/>
      </w:r>
      <w:r>
        <w:rPr>
          <w:lang w:eastAsia="ja-JP"/>
        </w:rPr>
        <w:t>MVCD</w:t>
      </w:r>
      <w:r w:rsidRPr="005271CA">
        <w:t xml:space="preserve"> sequence parameter sets shall have qpprime_y_zero_transform_bypass_flag equal</w:t>
      </w:r>
      <w:r>
        <w:t xml:space="preserve"> to </w:t>
      </w:r>
      <w:r w:rsidRPr="005271CA">
        <w:t>0 only.</w:t>
      </w:r>
    </w:p>
    <w:p w:rsidR="00A74CA5" w:rsidRPr="005271CA" w:rsidRDefault="00A74CA5" w:rsidP="00A74CA5">
      <w:pPr>
        <w:pStyle w:val="enumlev1"/>
        <w:spacing w:before="136"/>
        <w:ind w:left="426" w:hanging="426"/>
      </w:pPr>
      <w:r w:rsidRPr="005271CA">
        <w:t>–</w:t>
      </w:r>
      <w:r w:rsidRPr="005271CA">
        <w:tab/>
        <w:t xml:space="preserve">For each access unit, the value of level_idc for all active view </w:t>
      </w:r>
      <w:r>
        <w:rPr>
          <w:lang w:eastAsia="ja-JP"/>
        </w:rPr>
        <w:t>MVCD</w:t>
      </w:r>
      <w:r w:rsidRPr="005271CA">
        <w:t xml:space="preserve"> sequence parameter set RBSPs shall be the same as the value of level_idc for the active </w:t>
      </w:r>
      <w:r>
        <w:rPr>
          <w:lang w:eastAsia="ja-JP"/>
        </w:rPr>
        <w:t>MVCD</w:t>
      </w:r>
      <w:r w:rsidRPr="005271CA">
        <w:t xml:space="preserve"> sequence parameter set RBSP.</w:t>
      </w:r>
    </w:p>
    <w:p w:rsidR="00A74CA5" w:rsidRPr="005271CA" w:rsidRDefault="00A74CA5" w:rsidP="00A74CA5">
      <w:pPr>
        <w:pStyle w:val="enumlev1"/>
        <w:spacing w:before="136"/>
        <w:ind w:left="426" w:hanging="426"/>
        <w:rPr>
          <w:lang w:eastAsia="ja-JP"/>
        </w:rPr>
      </w:pPr>
      <w:r w:rsidRPr="005271CA">
        <w:t>–</w:t>
      </w:r>
      <w:r w:rsidRPr="005271CA">
        <w:tab/>
        <w:t xml:space="preserve">The level constraints specified for the </w:t>
      </w:r>
      <w:r w:rsidRPr="005271CA">
        <w:rPr>
          <w:rFonts w:hint="eastAsia"/>
        </w:rPr>
        <w:t>Multiview</w:t>
      </w:r>
      <w:r w:rsidRPr="005271CA">
        <w:rPr>
          <w:rFonts w:hint="eastAsia"/>
          <w:lang w:eastAsia="ja-JP"/>
        </w:rPr>
        <w:t xml:space="preserve"> </w:t>
      </w:r>
      <w:r w:rsidRPr="005271CA">
        <w:rPr>
          <w:rFonts w:hint="eastAsia"/>
        </w:rPr>
        <w:t>Depth</w:t>
      </w:r>
      <w:r w:rsidRPr="005271CA" w:rsidDel="004C2081">
        <w:rPr>
          <w:lang w:eastAsia="ja-JP"/>
        </w:rPr>
        <w:t xml:space="preserve"> </w:t>
      </w:r>
      <w:r w:rsidRPr="005271CA">
        <w:rPr>
          <w:lang w:eastAsia="ja-JP"/>
        </w:rPr>
        <w:t xml:space="preserve">High </w:t>
      </w:r>
      <w:r w:rsidRPr="005271CA">
        <w:t>p</w:t>
      </w:r>
      <w:r>
        <w:t xml:space="preserve">rofile in </w:t>
      </w:r>
      <w:r w:rsidRPr="005271CA">
        <w:t>clause </w:t>
      </w:r>
      <w:r>
        <w:fldChar w:fldCharType="begin" w:fldLock="1"/>
      </w:r>
      <w:r>
        <w:instrText xml:space="preserve"> REF _Ref350905822 \n \h </w:instrText>
      </w:r>
      <w:r>
        <w:fldChar w:fldCharType="separate"/>
      </w:r>
      <w:r>
        <w:t>I.10.2</w:t>
      </w:r>
      <w:r>
        <w:fldChar w:fldCharType="end"/>
      </w:r>
      <w:r w:rsidRPr="005271CA">
        <w:t xml:space="preserve"> shall be fulfilled.</w:t>
      </w:r>
    </w:p>
    <w:p w:rsidR="00A74CA5" w:rsidRPr="005271CA" w:rsidRDefault="00A74CA5" w:rsidP="00A74CA5">
      <w:r w:rsidRPr="005271CA">
        <w:t xml:space="preserve">Conformance of a bitstream to the </w:t>
      </w:r>
      <w:r w:rsidRPr="005271CA">
        <w:rPr>
          <w:rFonts w:hint="eastAsia"/>
        </w:rPr>
        <w:t>Multiview Depth</w:t>
      </w:r>
      <w:r w:rsidRPr="005271CA" w:rsidDel="004C2081">
        <w:t xml:space="preserve"> </w:t>
      </w:r>
      <w:r w:rsidRPr="005271CA">
        <w:t xml:space="preserve">High profile is indicated by profile_idc being </w:t>
      </w:r>
      <w:r>
        <w:t xml:space="preserve">equal to </w:t>
      </w:r>
      <w:r w:rsidRPr="005271CA">
        <w:t>138.</w:t>
      </w:r>
    </w:p>
    <w:p w:rsidR="00A74CA5" w:rsidRPr="005271CA" w:rsidRDefault="00A74CA5" w:rsidP="00A74CA5">
      <w:r w:rsidRPr="005271CA">
        <w:t xml:space="preserve">Decoders conforming to the </w:t>
      </w:r>
      <w:r w:rsidRPr="005271CA">
        <w:rPr>
          <w:rFonts w:hint="eastAsia"/>
        </w:rPr>
        <w:t>Multiview Depth</w:t>
      </w:r>
      <w:r w:rsidRPr="005271CA" w:rsidDel="004C2081">
        <w:t xml:space="preserve"> </w:t>
      </w:r>
      <w:r w:rsidRPr="005271CA">
        <w:t xml:space="preserve">High profile at a specific level shall be capable of decoding all bitstreams </w:t>
      </w:r>
      <w:r w:rsidRPr="005271CA">
        <w:rPr>
          <w:bCs/>
        </w:rPr>
        <w:t xml:space="preserve">in which </w:t>
      </w:r>
      <w:r w:rsidRPr="005271CA">
        <w:t>both of the following conditions are true:</w:t>
      </w:r>
    </w:p>
    <w:p w:rsidR="00A74CA5" w:rsidRPr="005271CA" w:rsidRDefault="00A74CA5" w:rsidP="00A74CA5">
      <w:pPr>
        <w:pStyle w:val="enumlev1"/>
        <w:numPr>
          <w:ilvl w:val="0"/>
          <w:numId w:val="367"/>
        </w:numPr>
        <w:textAlignment w:val="auto"/>
      </w:pPr>
      <w:r w:rsidRPr="005271CA">
        <w:t xml:space="preserve">All active </w:t>
      </w:r>
      <w:r>
        <w:rPr>
          <w:lang w:eastAsia="ja-JP"/>
        </w:rPr>
        <w:t>MVCD</w:t>
      </w:r>
      <w:r w:rsidRPr="005271CA">
        <w:t xml:space="preserve"> sequence parameter sets have one or more of the following conditions fulfilled:</w:t>
      </w:r>
    </w:p>
    <w:p w:rsidR="00A74CA5" w:rsidRPr="005271CA" w:rsidRDefault="00A74CA5" w:rsidP="00A74CA5">
      <w:pPr>
        <w:pStyle w:val="enumlev1"/>
        <w:tabs>
          <w:tab w:val="left" w:pos="851"/>
        </w:tabs>
        <w:spacing w:before="136"/>
        <w:ind w:left="785" w:hanging="425"/>
      </w:pPr>
      <w:r w:rsidRPr="005271CA">
        <w:t>–</w:t>
      </w:r>
      <w:r w:rsidRPr="005271CA">
        <w:tab/>
        <w:t>profile_idc is equal to </w:t>
      </w:r>
      <w:r w:rsidRPr="005271CA">
        <w:rPr>
          <w:lang w:eastAsia="ja-JP"/>
        </w:rPr>
        <w:t>138</w:t>
      </w:r>
      <w:r w:rsidRPr="005271CA">
        <w:t>,</w:t>
      </w:r>
    </w:p>
    <w:p w:rsidR="00A74CA5" w:rsidRPr="005271CA" w:rsidRDefault="00A74CA5" w:rsidP="00A74CA5">
      <w:pPr>
        <w:pStyle w:val="enumlev1"/>
        <w:tabs>
          <w:tab w:val="left" w:pos="851"/>
        </w:tabs>
        <w:spacing w:before="136"/>
        <w:ind w:left="785" w:hanging="425"/>
      </w:pPr>
      <w:r w:rsidRPr="005271CA">
        <w:lastRenderedPageBreak/>
        <w:t>–</w:t>
      </w:r>
      <w:r w:rsidRPr="005271CA">
        <w:tab/>
        <w:t>profile_idc is equal to </w:t>
      </w:r>
      <w:r w:rsidRPr="005271CA">
        <w:rPr>
          <w:lang w:eastAsia="ja-JP"/>
        </w:rPr>
        <w:t>128</w:t>
      </w:r>
      <w:r w:rsidRPr="005271CA">
        <w:t>,</w:t>
      </w:r>
    </w:p>
    <w:p w:rsidR="00A74CA5" w:rsidRPr="005271CA" w:rsidRDefault="00A74CA5" w:rsidP="00A74CA5">
      <w:pPr>
        <w:pStyle w:val="enumlev1"/>
        <w:tabs>
          <w:tab w:val="left" w:pos="851"/>
        </w:tabs>
        <w:spacing w:before="136"/>
        <w:ind w:left="785" w:hanging="425"/>
      </w:pPr>
      <w:r w:rsidRPr="005271CA">
        <w:t>–</w:t>
      </w:r>
      <w:r w:rsidRPr="005271CA">
        <w:tab/>
        <w:t>profile_idc is equal to 118 and constraint_set5_flag is equal to 1,</w:t>
      </w:r>
    </w:p>
    <w:p w:rsidR="00A74CA5" w:rsidRPr="005271CA" w:rsidRDefault="00A74CA5" w:rsidP="00A74CA5">
      <w:pPr>
        <w:pStyle w:val="enumlev1"/>
        <w:tabs>
          <w:tab w:val="left" w:pos="851"/>
        </w:tabs>
        <w:spacing w:before="136"/>
        <w:ind w:left="785" w:hanging="425"/>
      </w:pPr>
      <w:r w:rsidRPr="005271CA">
        <w:t>–</w:t>
      </w:r>
      <w:r w:rsidRPr="005271CA">
        <w:tab/>
        <w:t>profile_idc is equal to 100,</w:t>
      </w:r>
    </w:p>
    <w:p w:rsidR="00A74CA5" w:rsidRPr="005271CA" w:rsidRDefault="00A74CA5" w:rsidP="00A74CA5">
      <w:pPr>
        <w:pStyle w:val="enumlev1"/>
        <w:tabs>
          <w:tab w:val="left" w:pos="851"/>
        </w:tabs>
        <w:spacing w:before="136"/>
        <w:ind w:left="785" w:hanging="425"/>
      </w:pPr>
      <w:r w:rsidRPr="005271CA">
        <w:t>–</w:t>
      </w:r>
      <w:r w:rsidRPr="005271CA">
        <w:tab/>
        <w:t>profile_idc is equal to 77 or constraint_set1_flag is equal to 1.</w:t>
      </w:r>
    </w:p>
    <w:p w:rsidR="00A74CA5" w:rsidRPr="005271CA" w:rsidRDefault="00A74CA5" w:rsidP="00A74CA5">
      <w:pPr>
        <w:pStyle w:val="enumlev1"/>
        <w:numPr>
          <w:ilvl w:val="0"/>
          <w:numId w:val="367"/>
        </w:numPr>
        <w:textAlignment w:val="auto"/>
      </w:pPr>
      <w:r w:rsidRPr="005271CA">
        <w:t xml:space="preserve">All active </w:t>
      </w:r>
      <w:r>
        <w:rPr>
          <w:lang w:eastAsia="ja-JP"/>
        </w:rPr>
        <w:t>MVCD</w:t>
      </w:r>
      <w:r w:rsidRPr="005271CA">
        <w:t xml:space="preserve"> sequence parameter sets have one or more of the following conditions fulfilled:</w:t>
      </w:r>
    </w:p>
    <w:p w:rsidR="00A74CA5" w:rsidRPr="005271CA" w:rsidRDefault="00A74CA5" w:rsidP="00A74CA5">
      <w:pPr>
        <w:pStyle w:val="enumlev1"/>
        <w:tabs>
          <w:tab w:val="left" w:pos="851"/>
        </w:tabs>
        <w:spacing w:before="136"/>
        <w:ind w:left="785" w:hanging="425"/>
      </w:pPr>
      <w:r w:rsidRPr="005271CA">
        <w:t>–</w:t>
      </w:r>
      <w:r w:rsidRPr="005271CA">
        <w:tab/>
        <w:t>level_idc or (level_idc and constraint_set3_flag) represent a level less than or equal to the specific level,</w:t>
      </w:r>
    </w:p>
    <w:p w:rsidR="00A74CA5" w:rsidRDefault="00A74CA5" w:rsidP="00A74CA5">
      <w:pPr>
        <w:pStyle w:val="enumlev1"/>
        <w:tabs>
          <w:tab w:val="left" w:pos="851"/>
        </w:tabs>
        <w:spacing w:before="136"/>
        <w:ind w:left="785" w:hanging="425"/>
        <w:rPr>
          <w:ins w:id="151" w:author="cao" w:date="2013-08-26T17:33:00Z"/>
        </w:rPr>
      </w:pPr>
      <w:r w:rsidRPr="005271CA">
        <w:t>–</w:t>
      </w:r>
      <w:r w:rsidRPr="005271CA">
        <w:tab/>
        <w:t>level_idc[</w:t>
      </w:r>
      <w:r w:rsidRPr="005271CA">
        <w:rPr>
          <w:bCs/>
        </w:rPr>
        <w:t xml:space="preserve"> i ] </w:t>
      </w:r>
      <w:r w:rsidRPr="005271CA">
        <w:t>or (level_idc[</w:t>
      </w:r>
      <w:r w:rsidRPr="005271CA">
        <w:rPr>
          <w:bCs/>
        </w:rPr>
        <w:t xml:space="preserve"> i ] </w:t>
      </w:r>
      <w:r w:rsidRPr="005271CA">
        <w:t>and constraint_set3_flag) represent a level less than or equal to the specific level.</w:t>
      </w:r>
    </w:p>
    <w:p w:rsidR="00F177E0" w:rsidRPr="006C7BE4" w:rsidRDefault="00F177E0" w:rsidP="00F177E0">
      <w:pPr>
        <w:pStyle w:val="Annex4"/>
        <w:rPr>
          <w:ins w:id="152" w:author="Yin, Peng" w:date="2013-12-19T11:28:00Z"/>
          <w:highlight w:val="yellow"/>
        </w:rPr>
      </w:pPr>
      <w:bookmarkStart w:id="153" w:name="_GoBack"/>
      <w:ins w:id="154" w:author="Yin, Peng" w:date="2013-12-19T11:28:00Z">
        <w:r w:rsidRPr="006C7BE4">
          <w:rPr>
            <w:highlight w:val="yellow"/>
            <w:lang w:eastAsia="ja-JP"/>
          </w:rPr>
          <w:t>MFC</w:t>
        </w:r>
        <w:r w:rsidRPr="006C7BE4">
          <w:rPr>
            <w:rFonts w:hint="eastAsia"/>
            <w:highlight w:val="yellow"/>
            <w:lang w:eastAsia="ja-JP"/>
          </w:rPr>
          <w:t xml:space="preserve"> Depth High Profile</w:t>
        </w:r>
      </w:ins>
    </w:p>
    <w:p w:rsidR="00F177E0" w:rsidRPr="005271CA" w:rsidRDefault="00F177E0" w:rsidP="00F177E0">
      <w:pPr>
        <w:keepNext/>
        <w:keepLines/>
        <w:rPr>
          <w:ins w:id="155" w:author="Yin, Peng" w:date="2013-12-19T11:28:00Z"/>
        </w:rPr>
      </w:pPr>
      <w:ins w:id="156" w:author="Yin, Peng" w:date="2013-12-19T11:28:00Z">
        <w:r w:rsidRPr="005271CA">
          <w:t xml:space="preserve">Bitstreams conforming to the </w:t>
        </w:r>
        <w:r w:rsidRPr="005271CA">
          <w:rPr>
            <w:rFonts w:hint="eastAsia"/>
          </w:rPr>
          <w:t>Multiview Depth</w:t>
        </w:r>
        <w:r w:rsidRPr="005271CA">
          <w:t xml:space="preserve"> High profile shall obey the following constraints:</w:t>
        </w:r>
      </w:ins>
    </w:p>
    <w:p w:rsidR="00F177E0" w:rsidRPr="005271CA" w:rsidRDefault="00F177E0" w:rsidP="00F177E0">
      <w:pPr>
        <w:pStyle w:val="enumlev1"/>
        <w:tabs>
          <w:tab w:val="left" w:pos="851"/>
        </w:tabs>
        <w:spacing w:before="136"/>
        <w:ind w:left="425" w:hanging="425"/>
        <w:rPr>
          <w:ins w:id="157" w:author="Yin, Peng" w:date="2013-12-19T11:28:00Z"/>
        </w:rPr>
      </w:pPr>
      <w:ins w:id="158" w:author="Yin, Peng" w:date="2013-12-19T11:28:00Z">
        <w:r w:rsidRPr="005271CA">
          <w:t>–</w:t>
        </w:r>
        <w:r w:rsidRPr="005271CA">
          <w:tab/>
          <w:t>The base vi</w:t>
        </w:r>
        <w:r>
          <w:t xml:space="preserve">ew bitstream as specified in </w:t>
        </w:r>
        <w:r w:rsidRPr="005271CA">
          <w:t>clause </w:t>
        </w:r>
        <w:r>
          <w:fldChar w:fldCharType="begin" w:fldLock="1"/>
        </w:r>
        <w:r>
          <w:instrText xml:space="preserve"> REF _Ref350905617 \n \h </w:instrText>
        </w:r>
      </w:ins>
      <w:ins w:id="159" w:author="Yin, Peng" w:date="2013-12-19T11:28:00Z">
        <w:r>
          <w:fldChar w:fldCharType="separate"/>
        </w:r>
        <w:r>
          <w:t>I.8.5.4</w:t>
        </w:r>
        <w:r>
          <w:fldChar w:fldCharType="end"/>
        </w:r>
        <w:r w:rsidRPr="005271CA">
          <w:t xml:space="preserve"> shall obey all constraints of the High profile specified in </w:t>
        </w:r>
        <w:r w:rsidRPr="008C43CE">
          <w:t>clause </w:t>
        </w:r>
        <w:r w:rsidRPr="008C43CE">
          <w:fldChar w:fldCharType="begin" w:fldLock="1"/>
        </w:r>
        <w:r w:rsidRPr="008C43CE">
          <w:instrText xml:space="preserve"> REF _Ref350905718 \n \h </w:instrText>
        </w:r>
        <w:r>
          <w:instrText xml:space="preserve"> \* MERGEFORMAT </w:instrText>
        </w:r>
      </w:ins>
      <w:ins w:id="160" w:author="Yin, Peng" w:date="2013-12-19T11:28:00Z">
        <w:r w:rsidRPr="008C43CE">
          <w:fldChar w:fldCharType="separate"/>
        </w:r>
        <w:r w:rsidRPr="008C43CE">
          <w:t>A.2.4</w:t>
        </w:r>
        <w:r w:rsidRPr="008C43CE">
          <w:fldChar w:fldCharType="end"/>
        </w:r>
        <w:r w:rsidRPr="005271CA">
          <w:t xml:space="preserve"> and all active sequence parameter sets shall fulfill one of the following conditions:</w:t>
        </w:r>
      </w:ins>
    </w:p>
    <w:p w:rsidR="00F177E0" w:rsidRPr="005271CA" w:rsidRDefault="00F177E0" w:rsidP="00F177E0">
      <w:pPr>
        <w:pStyle w:val="enumlev1"/>
        <w:tabs>
          <w:tab w:val="left" w:pos="851"/>
        </w:tabs>
        <w:ind w:left="785" w:hanging="359"/>
        <w:rPr>
          <w:ins w:id="161" w:author="Yin, Peng" w:date="2013-12-19T11:28:00Z"/>
        </w:rPr>
      </w:pPr>
      <w:ins w:id="162" w:author="Yin, Peng" w:date="2013-12-19T11:28:00Z">
        <w:r w:rsidRPr="005271CA">
          <w:t>–</w:t>
        </w:r>
        <w:r w:rsidRPr="005271CA">
          <w:tab/>
          <w:t>profile_idc is equal to 77 or constraint_set1_flag is equal to 1,</w:t>
        </w:r>
      </w:ins>
    </w:p>
    <w:p w:rsidR="00F177E0" w:rsidRPr="005271CA" w:rsidRDefault="00F177E0" w:rsidP="00F177E0">
      <w:pPr>
        <w:pStyle w:val="enumlev1"/>
        <w:tabs>
          <w:tab w:val="left" w:pos="851"/>
        </w:tabs>
        <w:ind w:left="785" w:hanging="359"/>
        <w:rPr>
          <w:ins w:id="163" w:author="Yin, Peng" w:date="2013-12-19T11:28:00Z"/>
        </w:rPr>
      </w:pPr>
      <w:ins w:id="164" w:author="Yin, Peng" w:date="2013-12-19T11:28:00Z">
        <w:r w:rsidRPr="005271CA">
          <w:t>–</w:t>
        </w:r>
        <w:r w:rsidRPr="005271CA">
          <w:tab/>
          <w:t>profile_idc is equal to 100.</w:t>
        </w:r>
      </w:ins>
    </w:p>
    <w:p w:rsidR="00F177E0" w:rsidRPr="005271CA" w:rsidRDefault="00F177E0" w:rsidP="00F177E0">
      <w:pPr>
        <w:pStyle w:val="enumlev1"/>
        <w:tabs>
          <w:tab w:val="left" w:pos="851"/>
        </w:tabs>
        <w:spacing w:before="136"/>
        <w:ind w:left="425" w:hanging="425"/>
        <w:rPr>
          <w:ins w:id="165" w:author="Yin, Peng" w:date="2013-12-19T11:28:00Z"/>
        </w:rPr>
      </w:pPr>
      <w:ins w:id="166" w:author="Yin, Peng" w:date="2013-12-19T11:28:00Z">
        <w:r w:rsidRPr="005271CA">
          <w:t>–</w:t>
        </w:r>
        <w:r w:rsidRPr="005271CA">
          <w:tab/>
          <w:t xml:space="preserve">The </w:t>
        </w:r>
        <w:r w:rsidRPr="005271CA">
          <w:rPr>
            <w:lang w:eastAsia="ja-JP"/>
          </w:rPr>
          <w:t>sub-</w:t>
        </w:r>
        <w:r w:rsidRPr="005271CA">
          <w:t xml:space="preserve">bitstream </w:t>
        </w:r>
        <w:r w:rsidRPr="005271CA">
          <w:rPr>
            <w:lang w:eastAsia="ja-JP"/>
          </w:rPr>
          <w:t xml:space="preserve">of stereoscopic texture bitstream </w:t>
        </w:r>
        <w:r w:rsidRPr="005271CA">
          <w:t>as s</w:t>
        </w:r>
        <w:r>
          <w:t xml:space="preserve">pecified in </w:t>
        </w:r>
        <w:r w:rsidRPr="005271CA">
          <w:t>clause </w:t>
        </w:r>
        <w:r>
          <w:fldChar w:fldCharType="begin" w:fldLock="1"/>
        </w:r>
        <w:r>
          <w:instrText xml:space="preserve"> REF _Ref317710861 \n \h </w:instrText>
        </w:r>
      </w:ins>
      <w:ins w:id="167" w:author="Yin, Peng" w:date="2013-12-19T11:28:00Z">
        <w:r>
          <w:fldChar w:fldCharType="separate"/>
        </w:r>
        <w:r>
          <w:t>I.8.5.5</w:t>
        </w:r>
        <w:r>
          <w:fldChar w:fldCharType="end"/>
        </w:r>
        <w:r w:rsidRPr="005271CA">
          <w:t xml:space="preserve"> shall obey all constraints of the </w:t>
        </w:r>
        <w:r>
          <w:rPr>
            <w:lang w:eastAsia="ja-JP"/>
          </w:rPr>
          <w:t>MFC</w:t>
        </w:r>
        <w:r w:rsidRPr="005271CA">
          <w:rPr>
            <w:lang w:eastAsia="ja-JP"/>
          </w:rPr>
          <w:t xml:space="preserve"> </w:t>
        </w:r>
        <w:r>
          <w:t xml:space="preserve">High profile specified in </w:t>
        </w:r>
        <w:r w:rsidRPr="005271CA">
          <w:t>clause </w:t>
        </w:r>
        <w:r>
          <w:fldChar w:fldCharType="begin" w:fldLock="1"/>
        </w:r>
        <w:r>
          <w:instrText xml:space="preserve"> REF _Ref350905776 \n \h </w:instrText>
        </w:r>
      </w:ins>
      <w:ins w:id="168" w:author="Yin, Peng" w:date="2013-12-19T11:28:00Z">
        <w:r>
          <w:fldChar w:fldCharType="separate"/>
        </w:r>
        <w:r>
          <w:t>H.10.1.3</w:t>
        </w:r>
        <w:r>
          <w:fldChar w:fldCharType="end"/>
        </w:r>
        <w:r w:rsidRPr="005271CA">
          <w:t xml:space="preserve"> and all active </w:t>
        </w:r>
        <w:r w:rsidRPr="005271CA">
          <w:rPr>
            <w:lang w:eastAsia="ja-JP"/>
          </w:rPr>
          <w:t xml:space="preserve">MVC </w:t>
        </w:r>
        <w:r w:rsidRPr="005271CA">
          <w:t>sequence parameter sets shall fulfill one of the following conditions:</w:t>
        </w:r>
      </w:ins>
    </w:p>
    <w:p w:rsidR="00F177E0" w:rsidRPr="005271CA" w:rsidRDefault="00F177E0" w:rsidP="00F177E0">
      <w:pPr>
        <w:pStyle w:val="enumlev1"/>
        <w:tabs>
          <w:tab w:val="left" w:pos="851"/>
        </w:tabs>
        <w:spacing w:before="136"/>
        <w:ind w:left="785" w:hanging="425"/>
        <w:rPr>
          <w:ins w:id="169" w:author="Yin, Peng" w:date="2013-12-19T11:28:00Z"/>
        </w:rPr>
      </w:pPr>
      <w:ins w:id="170" w:author="Yin, Peng" w:date="2013-12-19T11:28:00Z">
        <w:r w:rsidRPr="005271CA">
          <w:t>–</w:t>
        </w:r>
        <w:r w:rsidRPr="005271CA">
          <w:tab/>
          <w:t>profile_idc is equal to 1</w:t>
        </w:r>
        <w:r>
          <w:t>34,</w:t>
        </w:r>
      </w:ins>
    </w:p>
    <w:p w:rsidR="00F177E0" w:rsidRPr="005271CA" w:rsidRDefault="00F177E0" w:rsidP="00F177E0">
      <w:pPr>
        <w:pStyle w:val="enumlev1"/>
        <w:tabs>
          <w:tab w:val="left" w:pos="851"/>
        </w:tabs>
        <w:spacing w:before="136"/>
        <w:ind w:left="785" w:hanging="425"/>
        <w:rPr>
          <w:ins w:id="171" w:author="Yin, Peng" w:date="2013-12-19T11:28:00Z"/>
        </w:rPr>
      </w:pPr>
      <w:ins w:id="172" w:author="Yin, Peng" w:date="2013-12-19T11:28:00Z">
        <w:r w:rsidRPr="005271CA">
          <w:t>–</w:t>
        </w:r>
        <w:r w:rsidRPr="005271CA">
          <w:tab/>
          <w:t>profile_idc is equal to 100,</w:t>
        </w:r>
      </w:ins>
    </w:p>
    <w:p w:rsidR="00F177E0" w:rsidRPr="005271CA" w:rsidRDefault="00F177E0" w:rsidP="00F177E0">
      <w:pPr>
        <w:pStyle w:val="enumlev1"/>
        <w:tabs>
          <w:tab w:val="left" w:pos="851"/>
        </w:tabs>
        <w:spacing w:before="136"/>
        <w:ind w:left="785" w:hanging="425"/>
        <w:rPr>
          <w:ins w:id="173" w:author="Yin, Peng" w:date="2013-12-19T11:28:00Z"/>
          <w:lang w:eastAsia="ja-JP"/>
        </w:rPr>
      </w:pPr>
      <w:ins w:id="174" w:author="Yin, Peng" w:date="2013-12-19T11:28:00Z">
        <w:r w:rsidRPr="005271CA">
          <w:t>–</w:t>
        </w:r>
        <w:r w:rsidRPr="005271CA">
          <w:tab/>
          <w:t>profile_idc is equal to 77 or constraint_set1_flag is equal to 1.</w:t>
        </w:r>
      </w:ins>
    </w:p>
    <w:p w:rsidR="00F177E0" w:rsidRPr="005271CA" w:rsidRDefault="00F177E0" w:rsidP="00F177E0">
      <w:pPr>
        <w:pStyle w:val="enumlev1"/>
        <w:spacing w:before="136"/>
        <w:ind w:left="426" w:hanging="426"/>
        <w:rPr>
          <w:ins w:id="175" w:author="Yin, Peng" w:date="2013-12-19T11:28:00Z"/>
        </w:rPr>
      </w:pPr>
      <w:ins w:id="176" w:author="Yin, Peng" w:date="2013-12-19T11:28:00Z">
        <w:r w:rsidRPr="005271CA">
          <w:t>–</w:t>
        </w:r>
        <w:r w:rsidRPr="005271CA">
          <w:tab/>
          <w:t>Only I, P, and B slice types may be present.</w:t>
        </w:r>
      </w:ins>
    </w:p>
    <w:p w:rsidR="00F177E0" w:rsidRPr="005271CA" w:rsidRDefault="00F177E0" w:rsidP="00F177E0">
      <w:pPr>
        <w:pStyle w:val="enumlev1"/>
        <w:spacing w:before="136"/>
        <w:ind w:left="426" w:hanging="426"/>
        <w:rPr>
          <w:ins w:id="177" w:author="Yin, Peng" w:date="2013-12-19T11:28:00Z"/>
        </w:rPr>
      </w:pPr>
      <w:ins w:id="178" w:author="Yin, Peng" w:date="2013-12-19T11:28:00Z">
        <w:r w:rsidRPr="005271CA">
          <w:t>–</w:t>
        </w:r>
        <w:r w:rsidRPr="005271CA">
          <w:tab/>
          <w:t>NAL unit streams shall not contain nal_u</w:t>
        </w:r>
        <w:r>
          <w:t xml:space="preserve">nit_type values in the range of </w:t>
        </w:r>
        <w:r w:rsidRPr="005271CA">
          <w:t>2 to 4, inclusive.</w:t>
        </w:r>
      </w:ins>
    </w:p>
    <w:p w:rsidR="00F177E0" w:rsidRPr="005271CA" w:rsidRDefault="00F177E0" w:rsidP="00F177E0">
      <w:pPr>
        <w:pStyle w:val="enumlev1"/>
        <w:spacing w:before="136"/>
        <w:ind w:left="426" w:hanging="426"/>
        <w:rPr>
          <w:ins w:id="179" w:author="Yin, Peng" w:date="2013-12-19T11:28:00Z"/>
        </w:rPr>
      </w:pPr>
      <w:ins w:id="180" w:author="Yin, Peng" w:date="2013-12-19T11:28:00Z">
        <w:r w:rsidRPr="005271CA">
          <w:t>–</w:t>
        </w:r>
        <w:r w:rsidRPr="005271CA">
          <w:tab/>
          <w:t>Arbitrary slice order is not allowed.</w:t>
        </w:r>
      </w:ins>
    </w:p>
    <w:p w:rsidR="00F177E0" w:rsidRPr="005271CA" w:rsidRDefault="00F177E0" w:rsidP="00F177E0">
      <w:pPr>
        <w:pStyle w:val="enumlev1"/>
        <w:spacing w:before="136"/>
        <w:ind w:left="426" w:hanging="426"/>
        <w:rPr>
          <w:ins w:id="181" w:author="Yin, Peng" w:date="2013-12-19T11:28:00Z"/>
        </w:rPr>
      </w:pPr>
      <w:ins w:id="182" w:author="Yin, Peng" w:date="2013-12-19T11:28:00Z">
        <w:r w:rsidRPr="005271CA">
          <w:t>–</w:t>
        </w:r>
        <w:r w:rsidRPr="005271CA">
          <w:tab/>
          <w:t>Picture parameter sets shall have n</w:t>
        </w:r>
        <w:r>
          <w:t xml:space="preserve">um_slice_groups_minus1 equal to </w:t>
        </w:r>
        <w:r w:rsidRPr="005271CA">
          <w:t>0 only.</w:t>
        </w:r>
      </w:ins>
    </w:p>
    <w:p w:rsidR="00F177E0" w:rsidRPr="005271CA" w:rsidRDefault="00F177E0" w:rsidP="00F177E0">
      <w:pPr>
        <w:pStyle w:val="enumlev1"/>
        <w:spacing w:before="136"/>
        <w:ind w:left="426" w:hanging="426"/>
        <w:rPr>
          <w:ins w:id="183" w:author="Yin, Peng" w:date="2013-12-19T11:28:00Z"/>
        </w:rPr>
      </w:pPr>
      <w:ins w:id="184" w:author="Yin, Peng" w:date="2013-12-19T11:28:00Z">
        <w:r w:rsidRPr="005271CA">
          <w:t>–</w:t>
        </w:r>
        <w:r w:rsidRPr="005271CA">
          <w:tab/>
          <w:t>Picture parameter sets shall have redundan</w:t>
        </w:r>
        <w:r>
          <w:t xml:space="preserve">t_pic_cnt_present_flag equal to </w:t>
        </w:r>
        <w:r w:rsidRPr="005271CA">
          <w:t>0 only.</w:t>
        </w:r>
      </w:ins>
    </w:p>
    <w:p w:rsidR="00F177E0" w:rsidRDefault="00F177E0" w:rsidP="00F177E0">
      <w:pPr>
        <w:pStyle w:val="enumlev1"/>
        <w:spacing w:before="136"/>
        <w:ind w:left="426" w:hanging="426"/>
        <w:rPr>
          <w:ins w:id="185" w:author="Yin, Peng" w:date="2013-12-19T11:28:00Z"/>
          <w:lang w:eastAsia="ja-JP"/>
        </w:rPr>
      </w:pPr>
      <w:ins w:id="186" w:author="Yin, Peng" w:date="2013-12-19T11:28:00Z">
        <w:r w:rsidRPr="005271CA">
          <w:t>–</w:t>
        </w:r>
        <w:r w:rsidRPr="005271CA">
          <w:tab/>
          <w:t>When frame_mbs_only_flag is equal to 1 in an active sequence parameter set for a texture view, frame_mbs_only_flag shall be equal to 1 in the active sequence parameter set for the depth view having the same view_id</w:t>
        </w:r>
        <w:r w:rsidRPr="005271CA">
          <w:rPr>
            <w:rFonts w:hint="eastAsia"/>
            <w:lang w:eastAsia="ja-JP"/>
          </w:rPr>
          <w:t>.</w:t>
        </w:r>
      </w:ins>
    </w:p>
    <w:p w:rsidR="00F177E0" w:rsidRPr="00AA5E2F" w:rsidRDefault="00F177E0" w:rsidP="00F177E0">
      <w:pPr>
        <w:pStyle w:val="enumlev1"/>
        <w:spacing w:before="136"/>
        <w:ind w:left="426" w:hanging="426"/>
        <w:rPr>
          <w:ins w:id="187" w:author="Yin, Peng" w:date="2013-12-19T11:28:00Z"/>
          <w:lang w:eastAsia="ja-JP"/>
        </w:rPr>
      </w:pPr>
      <w:ins w:id="188" w:author="Yin, Peng" w:date="2013-12-19T11:28:00Z">
        <w:r w:rsidRPr="005271CA">
          <w:t>–</w:t>
        </w:r>
        <w:r w:rsidRPr="005271CA">
          <w:tab/>
          <w:t>When f</w:t>
        </w:r>
        <w:r>
          <w:t xml:space="preserve">rame_mbs_only_flag is equal to </w:t>
        </w:r>
        <w:r>
          <w:rPr>
            <w:rFonts w:hint="eastAsia"/>
            <w:lang w:eastAsia="ja-JP"/>
          </w:rPr>
          <w:t>0</w:t>
        </w:r>
        <w:r w:rsidRPr="005271CA">
          <w:t xml:space="preserve"> in an acti</w:t>
        </w:r>
        <w:r>
          <w:t>ve sequence parameter set for a</w:t>
        </w:r>
        <w:r>
          <w:rPr>
            <w:rFonts w:hint="eastAsia"/>
            <w:lang w:eastAsia="ja-JP"/>
          </w:rPr>
          <w:t xml:space="preserve"> depth </w:t>
        </w:r>
        <w:r w:rsidRPr="005271CA">
          <w:t xml:space="preserve">view, </w:t>
        </w:r>
        <w:r w:rsidRPr="00AA5E2F">
          <w:t>mb_adaptive_frame_field_flag</w:t>
        </w:r>
        <w:r>
          <w:rPr>
            <w:rFonts w:hint="eastAsia"/>
            <w:lang w:eastAsia="ja-JP"/>
          </w:rPr>
          <w:t xml:space="preserve"> shall be equal to 0.</w:t>
        </w:r>
      </w:ins>
    </w:p>
    <w:p w:rsidR="00F177E0" w:rsidRPr="005271CA" w:rsidRDefault="00F177E0" w:rsidP="00F177E0">
      <w:pPr>
        <w:pStyle w:val="enumlev1"/>
        <w:spacing w:before="136"/>
        <w:ind w:left="426" w:hanging="426"/>
        <w:rPr>
          <w:ins w:id="189" w:author="Yin, Peng" w:date="2013-12-19T11:28:00Z"/>
        </w:rPr>
      </w:pPr>
      <w:ins w:id="190" w:author="Yin, Peng" w:date="2013-12-19T11:28:00Z">
        <w:r w:rsidRPr="005271CA">
          <w:t>–</w:t>
        </w:r>
        <w:r w:rsidRPr="005271CA">
          <w:tab/>
        </w:r>
        <w:r>
          <w:rPr>
            <w:lang w:eastAsia="ja-JP"/>
          </w:rPr>
          <w:t>MVCD</w:t>
        </w:r>
        <w:r w:rsidRPr="005271CA">
          <w:t xml:space="preserve"> sequence parameter sets </w:t>
        </w:r>
        <w:r w:rsidRPr="005271CA">
          <w:rPr>
            <w:rFonts w:hint="eastAsia"/>
            <w:lang w:eastAsia="ja-JP"/>
          </w:rPr>
          <w:t xml:space="preserve">for the depth views </w:t>
        </w:r>
        <w:r w:rsidRPr="005271CA">
          <w:t xml:space="preserve">shall have chroma_format_idc </w:t>
        </w:r>
        <w:r w:rsidRPr="005271CA">
          <w:rPr>
            <w:lang w:eastAsia="ja-JP"/>
          </w:rPr>
          <w:t xml:space="preserve">equal to </w:t>
        </w:r>
        <w:r w:rsidRPr="005271CA">
          <w:t xml:space="preserve">0 </w:t>
        </w:r>
        <w:r w:rsidRPr="005271CA">
          <w:rPr>
            <w:lang w:eastAsia="ja-JP"/>
          </w:rPr>
          <w:t>only</w:t>
        </w:r>
        <w:r w:rsidRPr="005271CA">
          <w:t>.</w:t>
        </w:r>
      </w:ins>
    </w:p>
    <w:p w:rsidR="00F177E0" w:rsidRPr="005271CA" w:rsidRDefault="00F177E0" w:rsidP="00F177E0">
      <w:pPr>
        <w:pStyle w:val="enumlev1"/>
        <w:spacing w:before="136"/>
        <w:ind w:left="426" w:hanging="426"/>
        <w:rPr>
          <w:ins w:id="191" w:author="Yin, Peng" w:date="2013-12-19T11:28:00Z"/>
        </w:rPr>
      </w:pPr>
      <w:ins w:id="192" w:author="Yin, Peng" w:date="2013-12-19T11:28:00Z">
        <w:r w:rsidRPr="005271CA">
          <w:t>–</w:t>
        </w:r>
        <w:r w:rsidRPr="005271CA">
          <w:tab/>
        </w:r>
        <w:r>
          <w:rPr>
            <w:lang w:eastAsia="ja-JP"/>
          </w:rPr>
          <w:t>MVCD</w:t>
        </w:r>
        <w:r w:rsidRPr="005271CA">
          <w:t xml:space="preserve"> sequence parameter sets shall have</w:t>
        </w:r>
        <w:r>
          <w:t xml:space="preserve"> bit_depth_luma_minus8 equal to </w:t>
        </w:r>
        <w:r w:rsidRPr="005271CA">
          <w:t>0 only.</w:t>
        </w:r>
      </w:ins>
    </w:p>
    <w:p w:rsidR="00F177E0" w:rsidRPr="005271CA" w:rsidRDefault="00F177E0" w:rsidP="00F177E0">
      <w:pPr>
        <w:pStyle w:val="enumlev1"/>
        <w:spacing w:before="136"/>
        <w:ind w:left="426" w:hanging="426"/>
        <w:rPr>
          <w:ins w:id="193" w:author="Yin, Peng" w:date="2013-12-19T11:28:00Z"/>
        </w:rPr>
      </w:pPr>
      <w:ins w:id="194" w:author="Yin, Peng" w:date="2013-12-19T11:28:00Z">
        <w:r w:rsidRPr="005271CA">
          <w:t>–</w:t>
        </w:r>
        <w:r w:rsidRPr="005271CA">
          <w:tab/>
        </w:r>
        <w:r>
          <w:rPr>
            <w:lang w:eastAsia="ja-JP"/>
          </w:rPr>
          <w:t>MVCD</w:t>
        </w:r>
        <w:r w:rsidRPr="005271CA">
          <w:t xml:space="preserve"> sequence parameter sets shall have b</w:t>
        </w:r>
        <w:r>
          <w:t xml:space="preserve">it_depth_chroma_minus8 equal to </w:t>
        </w:r>
        <w:r w:rsidRPr="005271CA">
          <w:t>0 only.</w:t>
        </w:r>
      </w:ins>
    </w:p>
    <w:p w:rsidR="00F177E0" w:rsidRPr="005271CA" w:rsidRDefault="00F177E0" w:rsidP="00F177E0">
      <w:pPr>
        <w:pStyle w:val="enumlev1"/>
        <w:spacing w:before="136"/>
        <w:ind w:left="426" w:hanging="426"/>
        <w:rPr>
          <w:ins w:id="195" w:author="Yin, Peng" w:date="2013-12-19T11:28:00Z"/>
        </w:rPr>
      </w:pPr>
      <w:ins w:id="196" w:author="Yin, Peng" w:date="2013-12-19T11:28:00Z">
        <w:r w:rsidRPr="005271CA">
          <w:t>–</w:t>
        </w:r>
        <w:r w:rsidRPr="005271CA">
          <w:tab/>
        </w:r>
        <w:r>
          <w:rPr>
            <w:lang w:eastAsia="ja-JP"/>
          </w:rPr>
          <w:t>MVCD</w:t>
        </w:r>
        <w:r w:rsidRPr="005271CA">
          <w:t xml:space="preserve"> sequence parameter sets shall have qpprime_y_zero_transform_bypass_flag equal</w:t>
        </w:r>
        <w:r>
          <w:t xml:space="preserve"> to </w:t>
        </w:r>
        <w:r w:rsidRPr="005271CA">
          <w:t>0 only.</w:t>
        </w:r>
      </w:ins>
    </w:p>
    <w:p w:rsidR="00F177E0" w:rsidRPr="005271CA" w:rsidRDefault="00F177E0" w:rsidP="00F177E0">
      <w:pPr>
        <w:pStyle w:val="enumlev1"/>
        <w:spacing w:before="136"/>
        <w:ind w:left="426" w:hanging="426"/>
        <w:rPr>
          <w:ins w:id="197" w:author="Yin, Peng" w:date="2013-12-19T11:28:00Z"/>
        </w:rPr>
      </w:pPr>
      <w:ins w:id="198" w:author="Yin, Peng" w:date="2013-12-19T11:28:00Z">
        <w:r w:rsidRPr="005271CA">
          <w:t>–</w:t>
        </w:r>
        <w:r w:rsidRPr="005271CA">
          <w:tab/>
          <w:t xml:space="preserve">For each access unit, the value of level_idc for all active view </w:t>
        </w:r>
        <w:r>
          <w:rPr>
            <w:lang w:eastAsia="ja-JP"/>
          </w:rPr>
          <w:t>MVCD</w:t>
        </w:r>
        <w:r w:rsidRPr="005271CA">
          <w:t xml:space="preserve"> sequence parameter set RBSPs shall be the same as the value of level_idc for the active </w:t>
        </w:r>
        <w:r>
          <w:rPr>
            <w:lang w:eastAsia="ja-JP"/>
          </w:rPr>
          <w:t>MVCD</w:t>
        </w:r>
        <w:r w:rsidRPr="005271CA">
          <w:t xml:space="preserve"> sequence parameter set RBSP.</w:t>
        </w:r>
      </w:ins>
    </w:p>
    <w:p w:rsidR="00F177E0" w:rsidRPr="005271CA" w:rsidRDefault="00F177E0" w:rsidP="00F177E0">
      <w:pPr>
        <w:pStyle w:val="enumlev1"/>
        <w:spacing w:before="136"/>
        <w:ind w:left="426" w:hanging="426"/>
        <w:rPr>
          <w:ins w:id="199" w:author="Yin, Peng" w:date="2013-12-19T11:28:00Z"/>
          <w:lang w:eastAsia="ja-JP"/>
        </w:rPr>
      </w:pPr>
      <w:ins w:id="200" w:author="Yin, Peng" w:date="2013-12-19T11:28:00Z">
        <w:r w:rsidRPr="005271CA">
          <w:t>–</w:t>
        </w:r>
        <w:r w:rsidRPr="005271CA">
          <w:tab/>
          <w:t xml:space="preserve">The level constraints specified for the </w:t>
        </w:r>
        <w:r>
          <w:t>MFC</w:t>
        </w:r>
        <w:r w:rsidRPr="005271CA">
          <w:rPr>
            <w:rFonts w:hint="eastAsia"/>
            <w:lang w:eastAsia="ja-JP"/>
          </w:rPr>
          <w:t xml:space="preserve"> </w:t>
        </w:r>
        <w:r w:rsidRPr="005271CA">
          <w:rPr>
            <w:rFonts w:hint="eastAsia"/>
          </w:rPr>
          <w:t>Depth</w:t>
        </w:r>
        <w:r w:rsidRPr="005271CA" w:rsidDel="004C2081">
          <w:rPr>
            <w:lang w:eastAsia="ja-JP"/>
          </w:rPr>
          <w:t xml:space="preserve"> </w:t>
        </w:r>
        <w:r w:rsidRPr="005271CA">
          <w:rPr>
            <w:lang w:eastAsia="ja-JP"/>
          </w:rPr>
          <w:t xml:space="preserve">High </w:t>
        </w:r>
        <w:r w:rsidRPr="005271CA">
          <w:t>p</w:t>
        </w:r>
        <w:r>
          <w:t xml:space="preserve">rofile in </w:t>
        </w:r>
        <w:r w:rsidRPr="005271CA">
          <w:t>clause </w:t>
        </w:r>
        <w:r>
          <w:fldChar w:fldCharType="begin" w:fldLock="1"/>
        </w:r>
        <w:r>
          <w:instrText xml:space="preserve"> REF _Ref350905822 \n \h </w:instrText>
        </w:r>
      </w:ins>
      <w:ins w:id="201" w:author="Yin, Peng" w:date="2013-12-19T11:28:00Z">
        <w:r>
          <w:fldChar w:fldCharType="separate"/>
        </w:r>
        <w:r>
          <w:t>I.10.2</w:t>
        </w:r>
        <w:r>
          <w:fldChar w:fldCharType="end"/>
        </w:r>
        <w:r w:rsidRPr="005271CA">
          <w:t xml:space="preserve"> shall be fulfilled.</w:t>
        </w:r>
      </w:ins>
    </w:p>
    <w:p w:rsidR="00F177E0" w:rsidRPr="005271CA" w:rsidRDefault="00F177E0" w:rsidP="00F177E0">
      <w:pPr>
        <w:rPr>
          <w:ins w:id="202" w:author="Yin, Peng" w:date="2013-12-19T11:28:00Z"/>
        </w:rPr>
      </w:pPr>
      <w:ins w:id="203" w:author="Yin, Peng" w:date="2013-12-19T11:28:00Z">
        <w:r w:rsidRPr="005271CA">
          <w:t xml:space="preserve">Conformance of a bitstream to the </w:t>
        </w:r>
        <w:r>
          <w:t>MFC</w:t>
        </w:r>
        <w:r w:rsidRPr="005271CA">
          <w:rPr>
            <w:rFonts w:hint="eastAsia"/>
          </w:rPr>
          <w:t xml:space="preserve"> Depth</w:t>
        </w:r>
        <w:r w:rsidRPr="005271CA" w:rsidDel="004C2081">
          <w:t xml:space="preserve"> </w:t>
        </w:r>
        <w:r w:rsidRPr="005271CA">
          <w:t xml:space="preserve">High profile is indicated by profile_idc being </w:t>
        </w:r>
        <w:r>
          <w:t xml:space="preserve">equal to </w:t>
        </w:r>
        <w:r w:rsidRPr="005271CA">
          <w:t>13</w:t>
        </w:r>
        <w:r>
          <w:t>5</w:t>
        </w:r>
        <w:r w:rsidRPr="005271CA">
          <w:t>.</w:t>
        </w:r>
      </w:ins>
    </w:p>
    <w:p w:rsidR="00F177E0" w:rsidRPr="005271CA" w:rsidRDefault="00F177E0" w:rsidP="00F177E0">
      <w:pPr>
        <w:rPr>
          <w:ins w:id="204" w:author="Yin, Peng" w:date="2013-12-19T11:28:00Z"/>
        </w:rPr>
      </w:pPr>
      <w:ins w:id="205" w:author="Yin, Peng" w:date="2013-12-19T11:28:00Z">
        <w:r w:rsidRPr="005271CA">
          <w:t xml:space="preserve">Decoders conforming to the </w:t>
        </w:r>
        <w:r w:rsidRPr="005271CA">
          <w:rPr>
            <w:rFonts w:hint="eastAsia"/>
          </w:rPr>
          <w:t>M</w:t>
        </w:r>
        <w:r>
          <w:t>FC</w:t>
        </w:r>
        <w:r w:rsidRPr="005271CA">
          <w:rPr>
            <w:rFonts w:hint="eastAsia"/>
          </w:rPr>
          <w:t xml:space="preserve"> Depth</w:t>
        </w:r>
        <w:r w:rsidRPr="005271CA" w:rsidDel="004C2081">
          <w:t xml:space="preserve"> </w:t>
        </w:r>
        <w:r w:rsidRPr="005271CA">
          <w:t xml:space="preserve">High profile at a specific level shall be capable of decoding all bitstreams </w:t>
        </w:r>
        <w:r w:rsidRPr="005271CA">
          <w:rPr>
            <w:bCs/>
          </w:rPr>
          <w:t xml:space="preserve">in which </w:t>
        </w:r>
        <w:r w:rsidRPr="005271CA">
          <w:t>both of the following conditions are true:</w:t>
        </w:r>
      </w:ins>
    </w:p>
    <w:p w:rsidR="00F177E0" w:rsidRPr="005271CA" w:rsidRDefault="00F177E0" w:rsidP="00F177E0">
      <w:pPr>
        <w:pStyle w:val="enumlev1"/>
        <w:numPr>
          <w:ilvl w:val="0"/>
          <w:numId w:val="367"/>
        </w:numPr>
        <w:textAlignment w:val="auto"/>
        <w:rPr>
          <w:ins w:id="206" w:author="Yin, Peng" w:date="2013-12-19T11:28:00Z"/>
        </w:rPr>
      </w:pPr>
      <w:ins w:id="207" w:author="Yin, Peng" w:date="2013-12-19T11:28:00Z">
        <w:r w:rsidRPr="005271CA">
          <w:t xml:space="preserve">All active </w:t>
        </w:r>
        <w:r>
          <w:rPr>
            <w:lang w:eastAsia="ja-JP"/>
          </w:rPr>
          <w:t>MVCD</w:t>
        </w:r>
        <w:r w:rsidRPr="005271CA">
          <w:t xml:space="preserve"> sequence parameter sets have one or more of the following conditions fulfilled:</w:t>
        </w:r>
      </w:ins>
    </w:p>
    <w:p w:rsidR="00F177E0" w:rsidRDefault="00F177E0" w:rsidP="00F177E0">
      <w:pPr>
        <w:pStyle w:val="enumlev1"/>
        <w:tabs>
          <w:tab w:val="left" w:pos="851"/>
        </w:tabs>
        <w:spacing w:before="136"/>
        <w:ind w:left="785" w:hanging="425"/>
        <w:rPr>
          <w:ins w:id="208" w:author="Yin, Peng" w:date="2013-12-19T11:32:00Z"/>
        </w:rPr>
      </w:pPr>
      <w:ins w:id="209" w:author="Yin, Peng" w:date="2013-12-19T11:28:00Z">
        <w:r w:rsidRPr="005271CA">
          <w:t>–</w:t>
        </w:r>
        <w:r w:rsidRPr="005271CA">
          <w:tab/>
          <w:t>profile_idc is equal to </w:t>
        </w:r>
        <w:r w:rsidRPr="005271CA">
          <w:rPr>
            <w:lang w:eastAsia="ja-JP"/>
          </w:rPr>
          <w:t>13</w:t>
        </w:r>
        <w:r>
          <w:rPr>
            <w:lang w:eastAsia="ja-JP"/>
          </w:rPr>
          <w:t>5</w:t>
        </w:r>
        <w:r w:rsidRPr="005271CA">
          <w:t>,</w:t>
        </w:r>
      </w:ins>
    </w:p>
    <w:p w:rsidR="003C440E" w:rsidRPr="005271CA" w:rsidRDefault="003C440E" w:rsidP="003C440E">
      <w:pPr>
        <w:pStyle w:val="enumlev1"/>
        <w:tabs>
          <w:tab w:val="left" w:pos="851"/>
        </w:tabs>
        <w:spacing w:before="136"/>
        <w:ind w:left="785" w:hanging="425"/>
        <w:rPr>
          <w:ins w:id="210" w:author="Yin, Peng" w:date="2013-12-19T11:32:00Z"/>
        </w:rPr>
      </w:pPr>
      <w:ins w:id="211" w:author="Yin, Peng" w:date="2013-12-19T11:32:00Z">
        <w:r w:rsidRPr="005271CA">
          <w:t>–</w:t>
        </w:r>
        <w:r w:rsidRPr="005271CA">
          <w:tab/>
          <w:t>profile_idc is equal to </w:t>
        </w:r>
        <w:r w:rsidRPr="005271CA">
          <w:rPr>
            <w:lang w:eastAsia="ja-JP"/>
          </w:rPr>
          <w:t>13</w:t>
        </w:r>
        <w:r>
          <w:rPr>
            <w:lang w:eastAsia="ja-JP"/>
          </w:rPr>
          <w:t>8</w:t>
        </w:r>
        <w:r w:rsidRPr="005271CA">
          <w:t>,</w:t>
        </w:r>
      </w:ins>
    </w:p>
    <w:p w:rsidR="00F177E0" w:rsidRPr="005271CA" w:rsidRDefault="00F177E0" w:rsidP="00F177E0">
      <w:pPr>
        <w:pStyle w:val="enumlev1"/>
        <w:tabs>
          <w:tab w:val="left" w:pos="851"/>
        </w:tabs>
        <w:spacing w:before="136"/>
        <w:ind w:left="785" w:hanging="425"/>
        <w:rPr>
          <w:ins w:id="212" w:author="Yin, Peng" w:date="2013-12-19T11:28:00Z"/>
        </w:rPr>
      </w:pPr>
      <w:ins w:id="213" w:author="Yin, Peng" w:date="2013-12-19T11:28:00Z">
        <w:r w:rsidRPr="005271CA">
          <w:t>–</w:t>
        </w:r>
        <w:r w:rsidRPr="005271CA">
          <w:tab/>
          <w:t>profile_idc is equal to </w:t>
        </w:r>
        <w:r w:rsidRPr="005271CA">
          <w:rPr>
            <w:lang w:eastAsia="ja-JP"/>
          </w:rPr>
          <w:t>13</w:t>
        </w:r>
        <w:r>
          <w:rPr>
            <w:lang w:eastAsia="ja-JP"/>
          </w:rPr>
          <w:t>4</w:t>
        </w:r>
        <w:r w:rsidRPr="005271CA">
          <w:t>,</w:t>
        </w:r>
      </w:ins>
    </w:p>
    <w:p w:rsidR="00F177E0" w:rsidRPr="005271CA" w:rsidRDefault="00F177E0" w:rsidP="00F177E0">
      <w:pPr>
        <w:pStyle w:val="enumlev1"/>
        <w:tabs>
          <w:tab w:val="left" w:pos="851"/>
        </w:tabs>
        <w:spacing w:before="136"/>
        <w:ind w:left="785" w:hanging="425"/>
        <w:rPr>
          <w:ins w:id="214" w:author="Yin, Peng" w:date="2013-12-19T11:28:00Z"/>
        </w:rPr>
      </w:pPr>
      <w:ins w:id="215" w:author="Yin, Peng" w:date="2013-12-19T11:28:00Z">
        <w:r w:rsidRPr="005271CA">
          <w:lastRenderedPageBreak/>
          <w:t>–</w:t>
        </w:r>
        <w:r w:rsidRPr="005271CA">
          <w:tab/>
          <w:t>profile_idc is equal to </w:t>
        </w:r>
        <w:r w:rsidRPr="005271CA">
          <w:rPr>
            <w:lang w:eastAsia="ja-JP"/>
          </w:rPr>
          <w:t>128</w:t>
        </w:r>
        <w:r w:rsidRPr="005271CA">
          <w:t>,</w:t>
        </w:r>
      </w:ins>
    </w:p>
    <w:p w:rsidR="00F177E0" w:rsidRPr="005271CA" w:rsidRDefault="00F177E0" w:rsidP="00F177E0">
      <w:pPr>
        <w:pStyle w:val="enumlev1"/>
        <w:tabs>
          <w:tab w:val="left" w:pos="851"/>
        </w:tabs>
        <w:spacing w:before="136"/>
        <w:ind w:left="785" w:hanging="425"/>
        <w:rPr>
          <w:ins w:id="216" w:author="Yin, Peng" w:date="2013-12-19T11:28:00Z"/>
        </w:rPr>
      </w:pPr>
      <w:ins w:id="217" w:author="Yin, Peng" w:date="2013-12-19T11:28:00Z">
        <w:r w:rsidRPr="005271CA">
          <w:t>–</w:t>
        </w:r>
        <w:r w:rsidRPr="005271CA">
          <w:tab/>
          <w:t>profile_idc is equal to 118 and constraint_set5_flag is equal to 1,</w:t>
        </w:r>
      </w:ins>
    </w:p>
    <w:p w:rsidR="00F177E0" w:rsidRPr="005271CA" w:rsidRDefault="00F177E0" w:rsidP="00F177E0">
      <w:pPr>
        <w:pStyle w:val="enumlev1"/>
        <w:tabs>
          <w:tab w:val="left" w:pos="851"/>
        </w:tabs>
        <w:spacing w:before="136"/>
        <w:ind w:left="785" w:hanging="425"/>
        <w:rPr>
          <w:ins w:id="218" w:author="Yin, Peng" w:date="2013-12-19T11:28:00Z"/>
        </w:rPr>
      </w:pPr>
      <w:ins w:id="219" w:author="Yin, Peng" w:date="2013-12-19T11:28:00Z">
        <w:r w:rsidRPr="005271CA">
          <w:t>–</w:t>
        </w:r>
        <w:r w:rsidRPr="005271CA">
          <w:tab/>
          <w:t>profile_idc is equal to 100,</w:t>
        </w:r>
      </w:ins>
    </w:p>
    <w:p w:rsidR="00F177E0" w:rsidRPr="005271CA" w:rsidRDefault="00F177E0" w:rsidP="00F177E0">
      <w:pPr>
        <w:pStyle w:val="enumlev1"/>
        <w:tabs>
          <w:tab w:val="left" w:pos="851"/>
        </w:tabs>
        <w:spacing w:before="136"/>
        <w:ind w:left="785" w:hanging="425"/>
        <w:rPr>
          <w:ins w:id="220" w:author="Yin, Peng" w:date="2013-12-19T11:28:00Z"/>
        </w:rPr>
      </w:pPr>
      <w:ins w:id="221" w:author="Yin, Peng" w:date="2013-12-19T11:28:00Z">
        <w:r w:rsidRPr="005271CA">
          <w:t>–</w:t>
        </w:r>
        <w:r w:rsidRPr="005271CA">
          <w:tab/>
          <w:t>profile_idc is equal to 77 or constraint_set1_flag is equal to 1.</w:t>
        </w:r>
      </w:ins>
    </w:p>
    <w:p w:rsidR="00F177E0" w:rsidRPr="005271CA" w:rsidRDefault="00F177E0" w:rsidP="00F177E0">
      <w:pPr>
        <w:pStyle w:val="enumlev1"/>
        <w:numPr>
          <w:ilvl w:val="0"/>
          <w:numId w:val="367"/>
        </w:numPr>
        <w:textAlignment w:val="auto"/>
        <w:rPr>
          <w:ins w:id="222" w:author="Yin, Peng" w:date="2013-12-19T11:28:00Z"/>
        </w:rPr>
      </w:pPr>
      <w:ins w:id="223" w:author="Yin, Peng" w:date="2013-12-19T11:28:00Z">
        <w:r w:rsidRPr="005271CA">
          <w:t xml:space="preserve">All active </w:t>
        </w:r>
        <w:r>
          <w:rPr>
            <w:lang w:eastAsia="ja-JP"/>
          </w:rPr>
          <w:t>MVCD</w:t>
        </w:r>
        <w:r w:rsidRPr="005271CA">
          <w:t xml:space="preserve"> sequence parameter sets have one or more of the following conditions fulfilled:</w:t>
        </w:r>
      </w:ins>
    </w:p>
    <w:p w:rsidR="00F177E0" w:rsidRPr="005271CA" w:rsidRDefault="00F177E0" w:rsidP="00F177E0">
      <w:pPr>
        <w:pStyle w:val="enumlev1"/>
        <w:tabs>
          <w:tab w:val="left" w:pos="851"/>
        </w:tabs>
        <w:spacing w:before="136"/>
        <w:ind w:left="785" w:hanging="425"/>
        <w:rPr>
          <w:ins w:id="224" w:author="Yin, Peng" w:date="2013-12-19T11:28:00Z"/>
        </w:rPr>
      </w:pPr>
      <w:ins w:id="225" w:author="Yin, Peng" w:date="2013-12-19T11:28:00Z">
        <w:r w:rsidRPr="005271CA">
          <w:t>–</w:t>
        </w:r>
        <w:r w:rsidRPr="005271CA">
          <w:tab/>
          <w:t>level_idc or (level_idc and constraint_set3_flag) represent a level less than or equal to the specific level,</w:t>
        </w:r>
      </w:ins>
    </w:p>
    <w:p w:rsidR="00F177E0" w:rsidRPr="005271CA" w:rsidRDefault="00F177E0" w:rsidP="00F177E0">
      <w:pPr>
        <w:pStyle w:val="enumlev1"/>
        <w:tabs>
          <w:tab w:val="left" w:pos="851"/>
        </w:tabs>
        <w:spacing w:before="136"/>
        <w:ind w:left="785" w:hanging="425"/>
        <w:rPr>
          <w:ins w:id="226" w:author="Yin, Peng" w:date="2013-12-19T11:28:00Z"/>
        </w:rPr>
      </w:pPr>
      <w:ins w:id="227" w:author="Yin, Peng" w:date="2013-12-19T11:28:00Z">
        <w:r w:rsidRPr="005271CA">
          <w:t>–</w:t>
        </w:r>
        <w:r w:rsidRPr="005271CA">
          <w:tab/>
          <w:t>level_idc[</w:t>
        </w:r>
        <w:r w:rsidRPr="005271CA">
          <w:rPr>
            <w:bCs/>
          </w:rPr>
          <w:t xml:space="preserve"> i ] </w:t>
        </w:r>
        <w:r w:rsidRPr="005271CA">
          <w:t>or (level_idc[</w:t>
        </w:r>
        <w:r w:rsidRPr="005271CA">
          <w:rPr>
            <w:bCs/>
          </w:rPr>
          <w:t xml:space="preserve"> i ] </w:t>
        </w:r>
        <w:r w:rsidRPr="005271CA">
          <w:t>and constraint_set3_flag) represent a level less than or equal to the specific level.</w:t>
        </w:r>
      </w:ins>
    </w:p>
    <w:bookmarkEnd w:id="153"/>
    <w:p w:rsidR="001C3A09" w:rsidRPr="005271CA" w:rsidRDefault="001C3A09" w:rsidP="00A74CA5">
      <w:pPr>
        <w:pStyle w:val="enumlev1"/>
        <w:tabs>
          <w:tab w:val="left" w:pos="851"/>
        </w:tabs>
        <w:spacing w:before="136"/>
        <w:ind w:left="785" w:hanging="425"/>
      </w:pPr>
    </w:p>
    <w:p w:rsidR="00A74CA5" w:rsidRPr="005271CA" w:rsidRDefault="00A74CA5" w:rsidP="00A74CA5">
      <w:pPr>
        <w:pStyle w:val="Annex3"/>
      </w:pPr>
      <w:bookmarkStart w:id="228" w:name="_Toc303680835"/>
      <w:bookmarkStart w:id="229" w:name="_Ref350905822"/>
      <w:bookmarkStart w:id="230" w:name="_Ref350863070"/>
      <w:bookmarkStart w:id="231" w:name="_Ref350868473"/>
      <w:bookmarkStart w:id="232" w:name="_Toc353889216"/>
      <w:bookmarkStart w:id="233" w:name="_Toc353895198"/>
      <w:r w:rsidRPr="005271CA">
        <w:rPr>
          <w:lang w:eastAsia="ja-JP"/>
        </w:rPr>
        <w:t>Levels</w:t>
      </w:r>
      <w:bookmarkEnd w:id="228"/>
      <w:bookmarkEnd w:id="229"/>
      <w:bookmarkEnd w:id="230"/>
      <w:bookmarkEnd w:id="231"/>
      <w:bookmarkEnd w:id="232"/>
      <w:bookmarkEnd w:id="233"/>
    </w:p>
    <w:p w:rsidR="00A74CA5" w:rsidRPr="005271CA" w:rsidRDefault="00A74CA5" w:rsidP="00A74CA5">
      <w:pPr>
        <w:tabs>
          <w:tab w:val="left" w:pos="360"/>
          <w:tab w:val="left" w:pos="720"/>
          <w:tab w:val="left" w:pos="1080"/>
          <w:tab w:val="left" w:pos="1440"/>
        </w:tabs>
        <w:jc w:val="left"/>
      </w:pPr>
      <w:r w:rsidRPr="005271CA">
        <w:t>The following is specified for expressing the constraints in this clause:</w:t>
      </w:r>
    </w:p>
    <w:p w:rsidR="00A74CA5" w:rsidRPr="005271CA" w:rsidRDefault="00A74CA5" w:rsidP="00A74CA5">
      <w:pPr>
        <w:ind w:left="426" w:hanging="426"/>
      </w:pPr>
      <w:r w:rsidRPr="005271CA">
        <w:t>–</w:t>
      </w:r>
      <w:r w:rsidRPr="005271CA">
        <w:tab/>
        <w:t>Let access unit n be the n-th access unit in decoding order with the first access unit being access unit 0.</w:t>
      </w:r>
    </w:p>
    <w:p w:rsidR="00A74CA5" w:rsidRPr="005271CA" w:rsidRDefault="00A74CA5" w:rsidP="00A74CA5">
      <w:pPr>
        <w:ind w:left="426" w:hanging="426"/>
      </w:pPr>
      <w:r w:rsidRPr="005271CA">
        <w:t>–</w:t>
      </w:r>
      <w:r w:rsidRPr="005271CA">
        <w:tab/>
        <w:t>Let picture n be the primary coded picture or the corresponding decoded picture of access unit n.</w:t>
      </w:r>
    </w:p>
    <w:p w:rsidR="00A74CA5" w:rsidRPr="005271CA" w:rsidRDefault="00A74CA5" w:rsidP="00A74CA5">
      <w:pPr>
        <w:tabs>
          <w:tab w:val="left" w:pos="360"/>
          <w:tab w:val="left" w:pos="720"/>
          <w:tab w:val="left" w:pos="1080"/>
          <w:tab w:val="left" w:pos="1440"/>
        </w:tabs>
        <w:jc w:val="left"/>
      </w:pPr>
      <w:r w:rsidRPr="005271CA">
        <w:t>Let the variable fR be derived as follows:</w:t>
      </w:r>
    </w:p>
    <w:p w:rsidR="00A74CA5" w:rsidRPr="005271CA" w:rsidRDefault="00A74CA5" w:rsidP="00A74CA5">
      <w:pPr>
        <w:ind w:left="426" w:hanging="426"/>
      </w:pPr>
      <w:r w:rsidRPr="005271CA">
        <w:t>–</w:t>
      </w:r>
      <w:r w:rsidRPr="005271CA">
        <w:tab/>
        <w:t>If picture n is a frame, fR is set equal to 1 </w:t>
      </w:r>
      <w:r w:rsidRPr="005271CA">
        <w:sym w:font="Symbol" w:char="F0B8"/>
      </w:r>
      <w:r w:rsidRPr="005271CA">
        <w:t> 172.</w:t>
      </w:r>
    </w:p>
    <w:p w:rsidR="00A74CA5" w:rsidRPr="005271CA" w:rsidRDefault="00A74CA5" w:rsidP="00A74CA5">
      <w:pPr>
        <w:ind w:left="426" w:hanging="426"/>
      </w:pPr>
      <w:r w:rsidRPr="005271CA">
        <w:t>–</w:t>
      </w:r>
      <w:r w:rsidRPr="005271CA">
        <w:tab/>
        <w:t>Otherwise (picture n is a field), fR is set equal to 1 </w:t>
      </w:r>
      <w:r w:rsidRPr="005271CA">
        <w:sym w:font="Symbol" w:char="F0B8"/>
      </w:r>
      <w:r w:rsidRPr="005271CA">
        <w:t> (172 * 2).</w:t>
      </w:r>
    </w:p>
    <w:p w:rsidR="00A74CA5" w:rsidRPr="005271CA" w:rsidRDefault="00A74CA5" w:rsidP="00A74CA5">
      <w:pPr>
        <w:tabs>
          <w:tab w:val="left" w:pos="360"/>
          <w:tab w:val="left" w:pos="720"/>
          <w:tab w:val="left" w:pos="1080"/>
          <w:tab w:val="left" w:pos="1440"/>
        </w:tabs>
        <w:jc w:val="left"/>
      </w:pPr>
      <w:r w:rsidRPr="005271CA">
        <w:t xml:space="preserve">The value of mvcScaleFactor is set equal to 2. </w:t>
      </w:r>
    </w:p>
    <w:p w:rsidR="00A74CA5" w:rsidRPr="005271CA" w:rsidRDefault="00A74CA5" w:rsidP="00A74CA5">
      <w:pPr>
        <w:tabs>
          <w:tab w:val="left" w:pos="360"/>
          <w:tab w:val="left" w:pos="720"/>
          <w:tab w:val="left" w:pos="1080"/>
          <w:tab w:val="left" w:pos="1440"/>
        </w:tabs>
        <w:jc w:val="left"/>
      </w:pPr>
      <w:r w:rsidRPr="005271CA">
        <w:t xml:space="preserve">The value of </w:t>
      </w:r>
      <w:r>
        <w:t>mvcd</w:t>
      </w:r>
      <w:r w:rsidRPr="005271CA">
        <w:t>ScaleFactor is set equal to 2.5.</w:t>
      </w:r>
    </w:p>
    <w:p w:rsidR="00A74CA5" w:rsidRPr="005271CA" w:rsidRDefault="00A74CA5" w:rsidP="00A74CA5">
      <w:pPr>
        <w:tabs>
          <w:tab w:val="left" w:pos="360"/>
          <w:tab w:val="left" w:pos="720"/>
          <w:tab w:val="left" w:pos="1080"/>
          <w:tab w:val="left" w:pos="1440"/>
        </w:tabs>
      </w:pPr>
      <w:r w:rsidRPr="005271CA">
        <w:t>The value of NumViews indicates the number of views, including texture views and depth views, which are required for decoding the target output views corresponding to the j-th operation point for level_idc[</w:t>
      </w:r>
      <w:r w:rsidRPr="005271CA">
        <w:rPr>
          <w:bCs/>
        </w:rPr>
        <w:t> i ] as signalled in the subset sequence parameter set, and is set equal to a</w:t>
      </w:r>
      <w:r w:rsidRPr="005271CA">
        <w:t>pplicable_op_num_depth_views_minus1</w:t>
      </w:r>
      <w:r>
        <w:t>[ </w:t>
      </w:r>
      <w:r w:rsidRPr="005271CA">
        <w:t>i</w:t>
      </w:r>
      <w:r>
        <w:t> ][ </w:t>
      </w:r>
      <w:r w:rsidRPr="005271CA">
        <w:t>j</w:t>
      </w:r>
      <w:r>
        <w:t> ]</w:t>
      </w:r>
      <w:r w:rsidRPr="005271CA">
        <w:t xml:space="preserve"> + </w:t>
      </w:r>
      <w:r w:rsidRPr="005271CA">
        <w:rPr>
          <w:bCs/>
        </w:rPr>
        <w:t>a</w:t>
      </w:r>
      <w:r w:rsidRPr="005271CA">
        <w:t>pplicable_op_num_depth_views_minus1</w:t>
      </w:r>
      <w:r>
        <w:t>[ </w:t>
      </w:r>
      <w:r w:rsidRPr="005271CA">
        <w:t>i</w:t>
      </w:r>
      <w:r>
        <w:t> ][ </w:t>
      </w:r>
      <w:r w:rsidRPr="005271CA">
        <w:t>j</w:t>
      </w:r>
      <w:r>
        <w:t> ]</w:t>
      </w:r>
      <w:r w:rsidRPr="005271CA">
        <w:t xml:space="preserve"> + 2.</w:t>
      </w:r>
    </w:p>
    <w:p w:rsidR="00A74CA5" w:rsidRPr="000F7D75" w:rsidRDefault="00A74CA5" w:rsidP="00A74CA5">
      <w:pPr>
        <w:rPr>
          <w:lang w:eastAsia="ja-JP"/>
        </w:rPr>
      </w:pPr>
      <w:r w:rsidRPr="005271CA">
        <w:t>The value of PicWidthInMbs and FrameHeightInMbs refer to the width and height of each view component, while the value of TotalPicSizeInMbs indicates the total number of macroblocks in the texture view components and depth view components of a picture.</w:t>
      </w:r>
    </w:p>
    <w:p w:rsidR="00A74CA5" w:rsidRPr="005271CA" w:rsidRDefault="00A74CA5" w:rsidP="00A74CA5">
      <w:pPr>
        <w:pStyle w:val="Annex4"/>
      </w:pPr>
      <w:bookmarkStart w:id="234" w:name="_Toc303680836"/>
      <w:bookmarkStart w:id="235" w:name="_Toc353889217"/>
      <w:bookmarkStart w:id="236" w:name="_Toc353895199"/>
      <w:r w:rsidRPr="005271CA">
        <w:t xml:space="preserve">Level limits </w:t>
      </w:r>
      <w:r w:rsidRPr="005271CA">
        <w:rPr>
          <w:lang w:eastAsia="ja-JP"/>
        </w:rPr>
        <w:t>common</w:t>
      </w:r>
      <w:r w:rsidRPr="005271CA">
        <w:t xml:space="preserve"> to </w:t>
      </w:r>
      <w:r w:rsidRPr="005271CA">
        <w:rPr>
          <w:rFonts w:hint="eastAsia"/>
          <w:lang w:eastAsia="ja-JP"/>
        </w:rPr>
        <w:t>Multiview Depth</w:t>
      </w:r>
      <w:r w:rsidRPr="005271CA">
        <w:rPr>
          <w:lang w:eastAsia="ja-JP"/>
        </w:rPr>
        <w:t xml:space="preserve"> High</w:t>
      </w:r>
      <w:r w:rsidRPr="005271CA">
        <w:t xml:space="preserve"> profiles</w:t>
      </w:r>
      <w:bookmarkEnd w:id="234"/>
      <w:bookmarkEnd w:id="235"/>
      <w:bookmarkEnd w:id="236"/>
    </w:p>
    <w:p w:rsidR="00A74CA5" w:rsidRPr="005271CA" w:rsidRDefault="00A74CA5" w:rsidP="00A74CA5">
      <w:pPr>
        <w:tabs>
          <w:tab w:val="left" w:pos="360"/>
          <w:tab w:val="left" w:pos="720"/>
          <w:tab w:val="left" w:pos="1080"/>
          <w:tab w:val="left" w:pos="1440"/>
        </w:tabs>
        <w:jc w:val="left"/>
      </w:pPr>
      <w:r w:rsidRPr="005271CA">
        <w:t>Bitstreams conforming to the Multiview Depth High profile at a specified level shall obey the following constraints:</w:t>
      </w:r>
    </w:p>
    <w:p w:rsidR="00A74CA5" w:rsidRPr="005271CA" w:rsidRDefault="00A74CA5" w:rsidP="00A74CA5">
      <w:pPr>
        <w:numPr>
          <w:ilvl w:val="0"/>
          <w:numId w:val="369"/>
        </w:numPr>
        <w:tabs>
          <w:tab w:val="left" w:pos="360"/>
          <w:tab w:val="left" w:pos="1080"/>
          <w:tab w:val="left" w:pos="1440"/>
        </w:tabs>
        <w:jc w:val="left"/>
      </w:pPr>
      <w:r w:rsidRPr="005271CA">
        <w:t>The nominal removal time of access unit n (with n &gt; 0) from the CPB as specified in clause </w:t>
      </w:r>
      <w:r>
        <w:fldChar w:fldCharType="begin" w:fldLock="1"/>
      </w:r>
      <w:r>
        <w:instrText xml:space="preserve"> REF _Ref36740360 \n \h </w:instrText>
      </w:r>
      <w:r>
        <w:fldChar w:fldCharType="separate"/>
      </w:r>
      <w:r>
        <w:t>C.1.2</w:t>
      </w:r>
      <w:r>
        <w:fldChar w:fldCharType="end"/>
      </w:r>
      <w:r>
        <w:t>,</w:t>
      </w:r>
      <w:r w:rsidRPr="005271CA">
        <w:t xml:space="preserve"> satisfies the constraint that </w:t>
      </w:r>
      <w:r w:rsidRPr="005271CA">
        <w:rPr>
          <w:iCs/>
        </w:rPr>
        <w:t>t</w:t>
      </w:r>
      <w:r w:rsidRPr="005271CA">
        <w:rPr>
          <w:vertAlign w:val="subscript"/>
        </w:rPr>
        <w:t>r,n</w:t>
      </w:r>
      <w:r w:rsidRPr="005271CA">
        <w:t>( </w:t>
      </w:r>
      <w:r w:rsidRPr="005271CA">
        <w:rPr>
          <w:iCs/>
        </w:rPr>
        <w:t>n </w:t>
      </w:r>
      <w:r w:rsidRPr="005271CA">
        <w:t>) − </w:t>
      </w:r>
      <w:r w:rsidRPr="005271CA">
        <w:rPr>
          <w:iCs/>
        </w:rPr>
        <w:t>t</w:t>
      </w:r>
      <w:r w:rsidRPr="005271CA">
        <w:rPr>
          <w:vertAlign w:val="subscript"/>
        </w:rPr>
        <w:t>r</w:t>
      </w:r>
      <w:r w:rsidRPr="005271CA">
        <w:t>( </w:t>
      </w:r>
      <w:r w:rsidRPr="005271CA">
        <w:rPr>
          <w:iCs/>
        </w:rPr>
        <w:t>n − 1 </w:t>
      </w:r>
      <w:r w:rsidRPr="005271CA">
        <w:t>) is greater than or equal to Max( TotalPicSizeInMbs </w:t>
      </w:r>
      <w:r w:rsidRPr="005271CA">
        <w:sym w:font="Symbol" w:char="F0B8"/>
      </w:r>
      <w:r w:rsidRPr="005271CA">
        <w:t> ( </w:t>
      </w:r>
      <w:r>
        <w:t>mvcd</w:t>
      </w:r>
      <w:r w:rsidRPr="005271CA">
        <w:t xml:space="preserve">ScaleFactor * MaxMBPS ), fR ), where MaxMBPS is the value specified in </w:t>
      </w:r>
      <w:r w:rsidRPr="005271CA">
        <w:fldChar w:fldCharType="begin" w:fldLock="1"/>
      </w:r>
      <w:r w:rsidRPr="005271CA">
        <w:instrText xml:space="preserve"> REF _Ref19421737 \h  \* MERGEFORMAT </w:instrText>
      </w:r>
      <w:r w:rsidRPr="005271CA">
        <w:fldChar w:fldCharType="separate"/>
      </w:r>
      <w:r w:rsidRPr="005271CA">
        <w:t>Table A</w:t>
      </w:r>
      <w:r w:rsidRPr="005271CA">
        <w:noBreakHyphen/>
        <w:t>1</w:t>
      </w:r>
      <w:r w:rsidRPr="005271CA">
        <w:fldChar w:fldCharType="end"/>
      </w:r>
      <w:r w:rsidRPr="005271CA">
        <w:t xml:space="preserve"> that applies to picture n − 1, and TotalPicSizeInMbs is the total number of macroblocks in the texture view components and dept</w:t>
      </w:r>
      <w:r>
        <w:t>h view components of picture n −</w:t>
      </w:r>
      <w:r w:rsidRPr="005271CA">
        <w:t> 1.</w:t>
      </w:r>
    </w:p>
    <w:p w:rsidR="00A74CA5" w:rsidRPr="005271CA" w:rsidRDefault="00A74CA5" w:rsidP="00A74CA5">
      <w:pPr>
        <w:numPr>
          <w:ilvl w:val="0"/>
          <w:numId w:val="369"/>
        </w:numPr>
        <w:tabs>
          <w:tab w:val="left" w:pos="360"/>
          <w:tab w:val="left" w:pos="1080"/>
          <w:tab w:val="left" w:pos="1440"/>
        </w:tabs>
        <w:jc w:val="left"/>
      </w:pPr>
      <w:r w:rsidRPr="005271CA">
        <w:t>The difference between consecutive output times of pictures from the DPB as specified in clause </w:t>
      </w:r>
      <w:r>
        <w:fldChar w:fldCharType="begin" w:fldLock="1"/>
      </w:r>
      <w:r>
        <w:instrText xml:space="preserve"> REF _Ref36829708 \n \h </w:instrText>
      </w:r>
      <w:r>
        <w:fldChar w:fldCharType="separate"/>
      </w:r>
      <w:r>
        <w:t>C.2.2</w:t>
      </w:r>
      <w:r>
        <w:fldChar w:fldCharType="end"/>
      </w:r>
      <w:r w:rsidRPr="005271CA">
        <w:t xml:space="preserve">, satisfies the constraint that </w:t>
      </w:r>
      <w:r w:rsidRPr="005271CA">
        <w:sym w:font="Symbol" w:char="F044"/>
      </w:r>
      <w:r w:rsidRPr="005271CA">
        <w:rPr>
          <w:iCs/>
        </w:rPr>
        <w:t>t</w:t>
      </w:r>
      <w:r w:rsidRPr="005271CA">
        <w:rPr>
          <w:vertAlign w:val="subscript"/>
        </w:rPr>
        <w:t>o,dpb</w:t>
      </w:r>
      <w:r w:rsidRPr="005271CA">
        <w:t>( </w:t>
      </w:r>
      <w:r w:rsidRPr="005271CA">
        <w:rPr>
          <w:iCs/>
        </w:rPr>
        <w:t>n </w:t>
      </w:r>
      <w:r w:rsidRPr="005271CA">
        <w:t>) &gt;= Max( TotalPicSizeInMbs </w:t>
      </w:r>
      <w:r w:rsidRPr="005271CA">
        <w:sym w:font="Symbol" w:char="F0B8"/>
      </w:r>
      <w:r w:rsidRPr="005271CA">
        <w:t> ( </w:t>
      </w:r>
      <w:r>
        <w:t>mvcd</w:t>
      </w:r>
      <w:r w:rsidRPr="005271CA">
        <w:t xml:space="preserve">ScaleFactor * MaxMBPS ), fR ), where MaxMBPS is the value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for picture n, and TotalPicSizeInMbs is the total number of macroblocks in the texture view components and depth view components of picture </w:t>
      </w:r>
      <w:r w:rsidRPr="005271CA">
        <w:rPr>
          <w:iCs/>
        </w:rPr>
        <w:t>n, provided that picture n is a picture that is output and is not the last picture of the bitstream that is output</w:t>
      </w:r>
      <w:r w:rsidRPr="005271CA">
        <w:t>.</w:t>
      </w:r>
    </w:p>
    <w:p w:rsidR="00A74CA5" w:rsidRPr="005271CA" w:rsidRDefault="00A74CA5" w:rsidP="00A74CA5">
      <w:pPr>
        <w:numPr>
          <w:ilvl w:val="0"/>
          <w:numId w:val="369"/>
        </w:numPr>
        <w:tabs>
          <w:tab w:val="left" w:pos="360"/>
          <w:tab w:val="left" w:pos="1080"/>
          <w:tab w:val="left" w:pos="1440"/>
        </w:tabs>
        <w:jc w:val="left"/>
      </w:pPr>
      <w:r w:rsidRPr="005271CA">
        <w:t xml:space="preserve">PicWidthInMbs * FrameHeightInMbs &lt;= MaxFS, where MaxFS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 xml:space="preserve">PicWidthInMbs &lt;= Sqrt( MaxFS * 8 ), where MaxFS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 xml:space="preserve">FrameHeightInMbs &lt;= Sqrt( MaxFS * 8 ), where MaxFS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max_dec_frame_buffering &lt;= MaxDpbFrames, where MaxDpbFrames is equal to Min( </w:t>
      </w:r>
      <w:r>
        <w:t>mvcd</w:t>
      </w:r>
      <w:r w:rsidRPr="005271CA">
        <w:t xml:space="preserve">ScaleFactor * MaxDpbMbs / ( TotalPicSizeInMbs / NumViews ) ), Max( 1, Ceil( log2( NumViews ) ) ) * 16 ) and MaxDpbMbs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w:t>
      </w:r>
    </w:p>
    <w:p w:rsidR="00A74CA5" w:rsidRPr="005271CA" w:rsidRDefault="00A74CA5" w:rsidP="00A74CA5">
      <w:pPr>
        <w:numPr>
          <w:ilvl w:val="0"/>
          <w:numId w:val="369"/>
        </w:numPr>
        <w:tabs>
          <w:tab w:val="left" w:pos="360"/>
          <w:tab w:val="left" w:pos="1080"/>
          <w:tab w:val="left" w:pos="1440"/>
        </w:tabs>
        <w:jc w:val="left"/>
      </w:pPr>
      <w:r w:rsidRPr="005271CA">
        <w:t xml:space="preserve">The vertical motion vector component range does not exceed MaxVmvR in units of luma frame samples, where MaxVmvR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The horizontal motion vector range does not exceed the range of −2048 to 2047.75, inclusive, in units of luma samples.</w:t>
      </w:r>
    </w:p>
    <w:p w:rsidR="00A74CA5" w:rsidRPr="005271CA" w:rsidRDefault="00A74CA5" w:rsidP="00A74CA5">
      <w:pPr>
        <w:numPr>
          <w:ilvl w:val="0"/>
          <w:numId w:val="369"/>
        </w:numPr>
        <w:tabs>
          <w:tab w:val="left" w:pos="360"/>
          <w:tab w:val="left" w:pos="1080"/>
          <w:tab w:val="left" w:pos="1440"/>
        </w:tabs>
        <w:jc w:val="left"/>
      </w:pPr>
      <w:r w:rsidRPr="005271CA">
        <w:lastRenderedPageBreak/>
        <w:t>Let setOf2Mb be the set of unsorted pairs of macroblocks that contains the unsorted pairs of macroblocks (mbA, mbB) of a coded video sequence for which any of the following conditions are true:</w:t>
      </w:r>
    </w:p>
    <w:p w:rsidR="00A74CA5" w:rsidRPr="005271CA" w:rsidRDefault="00A74CA5" w:rsidP="00A74CA5">
      <w:pPr>
        <w:tabs>
          <w:tab w:val="left" w:pos="360"/>
          <w:tab w:val="left" w:pos="720"/>
          <w:tab w:val="left" w:pos="1080"/>
          <w:tab w:val="left" w:pos="1440"/>
        </w:tabs>
        <w:ind w:left="1185" w:hanging="465"/>
        <w:jc w:val="left"/>
      </w:pPr>
      <w:r w:rsidRPr="005271CA">
        <w:t>–</w:t>
      </w:r>
      <w:r w:rsidRPr="005271CA">
        <w:tab/>
        <w:t>mbA and mbB are macroblocks that belong to the same slice and are consecutive in decoding order,</w:t>
      </w:r>
    </w:p>
    <w:p w:rsidR="00A74CA5" w:rsidRPr="005271CA" w:rsidRDefault="00A74CA5" w:rsidP="00A74CA5">
      <w:pPr>
        <w:tabs>
          <w:tab w:val="left" w:pos="360"/>
          <w:tab w:val="left" w:pos="720"/>
          <w:tab w:val="left" w:pos="1080"/>
          <w:tab w:val="left" w:pos="1440"/>
        </w:tabs>
        <w:ind w:left="1185" w:hanging="465"/>
        <w:jc w:val="left"/>
      </w:pPr>
      <w:r w:rsidRPr="005271CA">
        <w:t>–</w:t>
      </w:r>
      <w:r w:rsidRPr="005271CA">
        <w:tab/>
        <w:t>separate_colour_plane_flag is equal to 0, mbA is the last macroblock (in decoding order) of a slice, and mbB is the first macroblock (in decoding order) of the next slice in decoding order,</w:t>
      </w:r>
    </w:p>
    <w:p w:rsidR="00A74CA5" w:rsidRPr="005271CA" w:rsidRDefault="00A74CA5" w:rsidP="00A74CA5">
      <w:pPr>
        <w:tabs>
          <w:tab w:val="left" w:pos="360"/>
          <w:tab w:val="left" w:pos="720"/>
          <w:tab w:val="left" w:pos="1080"/>
          <w:tab w:val="left" w:pos="1440"/>
        </w:tabs>
        <w:ind w:left="1185" w:hanging="465"/>
        <w:jc w:val="left"/>
      </w:pPr>
      <w:r w:rsidRPr="005271CA">
        <w:t>–</w:t>
      </w:r>
      <w:r w:rsidRPr="005271CA">
        <w:tab/>
        <w:t>separate_colour_plane_flag is equal to 1, mbA is the last macroblock (in decoding order) of a slice with a particular value of colour_plane_id, and mbB is the first macroblock (in decoding order) of the next slice with the same value of colour_plane_id in decoding order.</w:t>
      </w:r>
    </w:p>
    <w:p w:rsidR="00A74CA5" w:rsidRPr="005271CA" w:rsidRDefault="00A74CA5" w:rsidP="00A74CA5">
      <w:pPr>
        <w:spacing w:line="199" w:lineRule="exact"/>
        <w:ind w:left="1588"/>
      </w:pPr>
      <w:r w:rsidRPr="005271CA">
        <w:t>NOTE 1 – In the two above conditions, the macroblocks mbA and mbB can belong to different pictures.</w:t>
      </w:r>
    </w:p>
    <w:p w:rsidR="00A74CA5" w:rsidRPr="005271CA" w:rsidRDefault="00A74CA5" w:rsidP="00A74CA5">
      <w:pPr>
        <w:tabs>
          <w:tab w:val="left" w:pos="360"/>
          <w:tab w:val="left" w:pos="720"/>
          <w:tab w:val="left" w:pos="1080"/>
          <w:tab w:val="left" w:pos="1440"/>
        </w:tabs>
        <w:ind w:left="720"/>
        <w:jc w:val="left"/>
      </w:pPr>
      <w:r w:rsidRPr="005271CA">
        <w:t xml:space="preserve">For each unsorted pair of macroblocks (mbA, mbB) of the set setOf2Mb, the total number of motion vectors (given by the sum of the number of motion vectors for macroblock mbA and the number of motion vectors for macroblock mbB) does not exceed MaxMvsPer2Mb, where MaxMvsPer2Mb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The number of motion vectors for each macroblock is the value of the variable MvCnt after the completion of the intra or inter prediction process for the macroblock.</w:t>
      </w:r>
    </w:p>
    <w:p w:rsidR="00A74CA5" w:rsidRPr="005271CA" w:rsidRDefault="00A74CA5" w:rsidP="00A74CA5">
      <w:pPr>
        <w:spacing w:line="199" w:lineRule="exact"/>
        <w:ind w:left="1588"/>
      </w:pPr>
      <w:r w:rsidRPr="005271CA">
        <w:t>NOTE 2 – When separate_colour_plane_flag is equal to 0, the constraint specifies that the total number of motion vectors for two consecutive macroblocks in decoding order must not exceed MaxMvsPer2Mb. When separate_colour_plane_flag is equal to 1, the constraint specifies that the total number of motion vectors for two consecutive macroblocks with the same value of colour_plane_id in decoding order must not exceed MaxMvsPer2Mb. For macroblocks that are consecutive in decoding order but are associated with a different value of colour_plane_id, no constraint for the total number of motion vectors is specified.</w:t>
      </w:r>
    </w:p>
    <w:p w:rsidR="00A74CA5" w:rsidRPr="005271CA" w:rsidRDefault="00A74CA5" w:rsidP="00A74CA5">
      <w:pPr>
        <w:numPr>
          <w:ilvl w:val="0"/>
          <w:numId w:val="369"/>
        </w:numPr>
        <w:tabs>
          <w:tab w:val="left" w:pos="360"/>
          <w:tab w:val="left" w:pos="1080"/>
          <w:tab w:val="left" w:pos="1440"/>
        </w:tabs>
        <w:jc w:val="left"/>
      </w:pPr>
      <w:r w:rsidRPr="005271CA">
        <w:t>The number of bits of macroblock_layer( ) data for any macroblock is not greater than 128 + RawMbBits. Depending on entropy_coding_mode_flag, the bits of macroblock_layer( ) data are counted as follows:</w:t>
      </w:r>
    </w:p>
    <w:p w:rsidR="00A74CA5" w:rsidRPr="005271CA" w:rsidRDefault="00A74CA5" w:rsidP="00A74CA5">
      <w:pPr>
        <w:tabs>
          <w:tab w:val="left" w:pos="360"/>
          <w:tab w:val="left" w:pos="720"/>
          <w:tab w:val="left" w:pos="1080"/>
          <w:tab w:val="left" w:pos="1440"/>
        </w:tabs>
        <w:ind w:left="1185" w:hanging="465"/>
        <w:jc w:val="left"/>
      </w:pPr>
      <w:r w:rsidRPr="005271CA">
        <w:t>–</w:t>
      </w:r>
      <w:r w:rsidRPr="005271CA">
        <w:tab/>
        <w:t>If entropy_coding_mode_flag is equal to 0, the number of bits of macroblock_layer( ) data is given by the number of bits in the macroblock_layer( ) syntax structure for a macroblock.</w:t>
      </w:r>
    </w:p>
    <w:p w:rsidR="00A74CA5" w:rsidRPr="005271CA" w:rsidRDefault="00A74CA5" w:rsidP="00A74CA5">
      <w:pPr>
        <w:tabs>
          <w:tab w:val="left" w:pos="360"/>
          <w:tab w:val="left" w:pos="720"/>
          <w:tab w:val="left" w:pos="1080"/>
          <w:tab w:val="left" w:pos="1440"/>
        </w:tabs>
        <w:ind w:left="1185" w:hanging="465"/>
        <w:jc w:val="left"/>
      </w:pPr>
      <w:r w:rsidRPr="005271CA">
        <w:t>–</w:t>
      </w:r>
      <w:r w:rsidRPr="005271CA">
        <w:tab/>
        <w:t>Otherwise (entropy_coding_mode_flag is equal to 1), the number of bits of macroblock_layer( ) data for a macroblock is given by the number of times read_bits( 1 ) is called in clauses </w:t>
      </w:r>
      <w:r>
        <w:fldChar w:fldCharType="begin" w:fldLock="1"/>
      </w:r>
      <w:r>
        <w:instrText xml:space="preserve"> REF _Ref34033995 \n \h </w:instrText>
      </w:r>
      <w:r>
        <w:fldChar w:fldCharType="separate"/>
      </w:r>
      <w:r>
        <w:t>9.3.3.2.2</w:t>
      </w:r>
      <w:r>
        <w:fldChar w:fldCharType="end"/>
      </w:r>
      <w:r w:rsidRPr="005271CA">
        <w:t xml:space="preserve"> and </w:t>
      </w:r>
      <w:r>
        <w:fldChar w:fldCharType="begin" w:fldLock="1"/>
      </w:r>
      <w:r>
        <w:instrText xml:space="preserve"> REF _Ref33020359 \n \h </w:instrText>
      </w:r>
      <w:r>
        <w:fldChar w:fldCharType="separate"/>
      </w:r>
      <w:r>
        <w:t>9.3.3.2.3</w:t>
      </w:r>
      <w:r>
        <w:fldChar w:fldCharType="end"/>
      </w:r>
      <w:r w:rsidRPr="005271CA">
        <w:t xml:space="preserve"> when parsing the macroblock_layer( ) associated with the macroblock.</w:t>
      </w:r>
    </w:p>
    <w:p w:rsidR="00A74CA5" w:rsidRPr="005271CA" w:rsidRDefault="00A74CA5" w:rsidP="00A74CA5">
      <w:pPr>
        <w:numPr>
          <w:ilvl w:val="0"/>
          <w:numId w:val="369"/>
        </w:numPr>
        <w:tabs>
          <w:tab w:val="left" w:pos="360"/>
          <w:tab w:val="left" w:pos="1080"/>
          <w:tab w:val="left" w:pos="1440"/>
        </w:tabs>
        <w:jc w:val="left"/>
      </w:pPr>
      <w:r w:rsidRPr="005271CA">
        <w:t xml:space="preserve">The removal time of access unit 0 shall satisfy the constraint that the number of slices in picture 0 is less than or equal to </w:t>
      </w:r>
      <w:r>
        <w:t>mvcd</w:t>
      </w:r>
      <w:r w:rsidRPr="005271CA">
        <w:t>ScaleFactor * ( Max( PicSizeInMbs, fR * MaxMBPS ) + MaxMBPS * ( </w:t>
      </w:r>
      <w:r w:rsidRPr="005271CA">
        <w:rPr>
          <w:iCs/>
        </w:rPr>
        <w:t>t</w:t>
      </w:r>
      <w:r w:rsidRPr="005271CA">
        <w:rPr>
          <w:vertAlign w:val="subscript"/>
        </w:rPr>
        <w:t>r</w:t>
      </w:r>
      <w:r w:rsidRPr="005271CA">
        <w:t>( </w:t>
      </w:r>
      <w:r w:rsidRPr="005271CA">
        <w:rPr>
          <w:iCs/>
        </w:rPr>
        <w:t>0 </w:t>
      </w:r>
      <w:r w:rsidRPr="005271CA">
        <w:t>) − </w:t>
      </w:r>
      <w:r w:rsidRPr="005271CA">
        <w:rPr>
          <w:iCs/>
        </w:rPr>
        <w:t>t</w:t>
      </w:r>
      <w:r w:rsidRPr="005271CA">
        <w:rPr>
          <w:vertAlign w:val="subscript"/>
        </w:rPr>
        <w:t>r,n</w:t>
      </w:r>
      <w:r w:rsidRPr="005271CA">
        <w:t>( </w:t>
      </w:r>
      <w:r w:rsidRPr="005271CA">
        <w:rPr>
          <w:iCs/>
        </w:rPr>
        <w:t>0 </w:t>
      </w:r>
      <w:r w:rsidRPr="005271CA">
        <w:t xml:space="preserve">) ) ) ÷ SliceRate, where MaxMBPS and SliceRate are the values specified in </w:t>
      </w:r>
      <w:r>
        <w:fldChar w:fldCharType="begin" w:fldLock="1"/>
      </w:r>
      <w:r>
        <w:instrText xml:space="preserve"> REF _Ref19421737 \h </w:instrText>
      </w:r>
      <w:r>
        <w:fldChar w:fldCharType="separate"/>
      </w:r>
      <w:r w:rsidRPr="008076AC">
        <w:t>Table</w:t>
      </w:r>
      <w:r>
        <w:t>s</w:t>
      </w:r>
      <w:r w:rsidRPr="008076AC">
        <w:t> A</w:t>
      </w:r>
      <w:r w:rsidRPr="008076AC">
        <w:noBreakHyphen/>
      </w:r>
      <w:r w:rsidRPr="008076AC">
        <w:rPr>
          <w:noProof/>
        </w:rPr>
        <w:t>1</w:t>
      </w:r>
      <w:r>
        <w:fldChar w:fldCharType="end"/>
      </w:r>
      <w:r w:rsidRPr="005271CA">
        <w:t xml:space="preserve"> and </w:t>
      </w:r>
      <w:r>
        <w:fldChar w:fldCharType="begin" w:fldLock="1"/>
      </w:r>
      <w:r>
        <w:instrText xml:space="preserve"> REF _Ref240972870 \h </w:instrText>
      </w:r>
      <w:r>
        <w:fldChar w:fldCharType="separate"/>
      </w:r>
      <w:r w:rsidRPr="008076AC">
        <w:t>A</w:t>
      </w:r>
      <w:r w:rsidRPr="008076AC">
        <w:noBreakHyphen/>
      </w:r>
      <w:r w:rsidRPr="008076AC">
        <w:rPr>
          <w:noProof/>
        </w:rPr>
        <w:t>4</w:t>
      </w:r>
      <w:r>
        <w:fldChar w:fldCharType="end"/>
      </w:r>
      <w:r w:rsidRPr="005271CA">
        <w:t>, respectively, that apply to picture 0 and PicSizeInMbs is the number of macroblocks in a single texture view component of picture 0.</w:t>
      </w:r>
    </w:p>
    <w:p w:rsidR="00A74CA5" w:rsidRPr="005271CA" w:rsidRDefault="00A74CA5" w:rsidP="00A74CA5">
      <w:pPr>
        <w:numPr>
          <w:ilvl w:val="0"/>
          <w:numId w:val="369"/>
        </w:numPr>
        <w:tabs>
          <w:tab w:val="left" w:pos="360"/>
          <w:tab w:val="left" w:pos="1080"/>
          <w:tab w:val="left" w:pos="1440"/>
        </w:tabs>
        <w:jc w:val="left"/>
      </w:pPr>
      <w:r w:rsidRPr="005271CA">
        <w:t>The removal time of access unit 0 shall satisfy the constraint that the number of slices in each view component of picture 0 is less than or equal to ( Max( PicSizeInMbs, fR * MaxMBPS ) + MaxMBPS * ( </w:t>
      </w:r>
      <w:r w:rsidRPr="005271CA">
        <w:rPr>
          <w:iCs/>
        </w:rPr>
        <w:t>t</w:t>
      </w:r>
      <w:r w:rsidRPr="005271CA">
        <w:rPr>
          <w:vertAlign w:val="subscript"/>
        </w:rPr>
        <w:t>r</w:t>
      </w:r>
      <w:r w:rsidRPr="005271CA">
        <w:t>( </w:t>
      </w:r>
      <w:r w:rsidRPr="005271CA">
        <w:rPr>
          <w:iCs/>
        </w:rPr>
        <w:t>0 </w:t>
      </w:r>
      <w:r w:rsidRPr="005271CA">
        <w:t>) − </w:t>
      </w:r>
      <w:r w:rsidRPr="005271CA">
        <w:rPr>
          <w:iCs/>
        </w:rPr>
        <w:t>t</w:t>
      </w:r>
      <w:r w:rsidRPr="005271CA">
        <w:rPr>
          <w:vertAlign w:val="subscript"/>
        </w:rPr>
        <w:t>r,n</w:t>
      </w:r>
      <w:r w:rsidRPr="005271CA">
        <w:t>( </w:t>
      </w:r>
      <w:r w:rsidRPr="005271CA">
        <w:rPr>
          <w:iCs/>
        </w:rPr>
        <w:t>0 </w:t>
      </w:r>
      <w:r w:rsidRPr="005271CA">
        <w:t xml:space="preserve">) ) ) ÷ SliceRate, where MaxMBPS and SliceRate are the values specified in </w:t>
      </w:r>
      <w:r>
        <w:fldChar w:fldCharType="begin" w:fldLock="1"/>
      </w:r>
      <w:r>
        <w:instrText xml:space="preserve"> REF _Ref19421737 \h </w:instrText>
      </w:r>
      <w:r>
        <w:fldChar w:fldCharType="separate"/>
      </w:r>
      <w:r w:rsidRPr="008076AC">
        <w:t>Table</w:t>
      </w:r>
      <w:r>
        <w:t>s</w:t>
      </w:r>
      <w:r w:rsidRPr="008076AC">
        <w:t> A</w:t>
      </w:r>
      <w:r w:rsidRPr="008076AC">
        <w:noBreakHyphen/>
      </w:r>
      <w:r w:rsidRPr="008076AC">
        <w:rPr>
          <w:noProof/>
        </w:rPr>
        <w:t>1</w:t>
      </w:r>
      <w:r>
        <w:fldChar w:fldCharType="end"/>
      </w:r>
      <w:r w:rsidRPr="005271CA">
        <w:t xml:space="preserve"> and </w:t>
      </w:r>
      <w:r>
        <w:fldChar w:fldCharType="begin" w:fldLock="1"/>
      </w:r>
      <w:r>
        <w:instrText xml:space="preserve"> REF _Ref240972870 \h </w:instrText>
      </w:r>
      <w:r>
        <w:fldChar w:fldCharType="separate"/>
      </w:r>
      <w:r w:rsidRPr="008076AC">
        <w:t>A</w:t>
      </w:r>
      <w:r w:rsidRPr="008076AC">
        <w:noBreakHyphen/>
      </w:r>
      <w:r w:rsidRPr="008076AC">
        <w:rPr>
          <w:noProof/>
        </w:rPr>
        <w:t>4</w:t>
      </w:r>
      <w:r>
        <w:fldChar w:fldCharType="end"/>
      </w:r>
      <w:r w:rsidRPr="005271CA">
        <w:t>, respectively, that apply to picture 0 and PicSizeInMbs is the number of macroblocks in a single view component of picture 0.</w:t>
      </w:r>
    </w:p>
    <w:p w:rsidR="00A74CA5" w:rsidRPr="005271CA" w:rsidRDefault="00A74CA5" w:rsidP="00A74CA5">
      <w:pPr>
        <w:numPr>
          <w:ilvl w:val="0"/>
          <w:numId w:val="369"/>
        </w:numPr>
        <w:tabs>
          <w:tab w:val="left" w:pos="360"/>
          <w:tab w:val="left" w:pos="1080"/>
          <w:tab w:val="left" w:pos="1440"/>
        </w:tabs>
        <w:jc w:val="left"/>
      </w:pPr>
      <w:r w:rsidRPr="005271CA">
        <w:t xml:space="preserve">The difference between consecutive removal times of access units n and n − 1 with n &gt; 0 shall satisfy the constraint that the number of slices in picture n is less than or equal to </w:t>
      </w:r>
      <w:r>
        <w:t>mvcd</w:t>
      </w:r>
      <w:r w:rsidRPr="005271CA">
        <w:t>ScaleFactor * MaxMBPS * ( </w:t>
      </w:r>
      <w:r w:rsidRPr="005271CA">
        <w:rPr>
          <w:iCs/>
        </w:rPr>
        <w:t>t</w:t>
      </w:r>
      <w:r w:rsidRPr="005271CA">
        <w:rPr>
          <w:vertAlign w:val="subscript"/>
        </w:rPr>
        <w:t>r</w:t>
      </w:r>
      <w:r w:rsidRPr="005271CA">
        <w:t>( </w:t>
      </w:r>
      <w:r w:rsidRPr="005271CA">
        <w:rPr>
          <w:iCs/>
        </w:rPr>
        <w:t>n </w:t>
      </w:r>
      <w:r w:rsidRPr="005271CA">
        <w:t>) − </w:t>
      </w:r>
      <w:r w:rsidRPr="005271CA">
        <w:rPr>
          <w:iCs/>
        </w:rPr>
        <w:t>t</w:t>
      </w:r>
      <w:r w:rsidRPr="005271CA">
        <w:rPr>
          <w:vertAlign w:val="subscript"/>
        </w:rPr>
        <w:t>r</w:t>
      </w:r>
      <w:r w:rsidRPr="005271CA">
        <w:t>( </w:t>
      </w:r>
      <w:r w:rsidRPr="005271CA">
        <w:rPr>
          <w:iCs/>
        </w:rPr>
        <w:t>n − 1 </w:t>
      </w:r>
      <w:r w:rsidRPr="005271CA">
        <w:t xml:space="preserve">) ) ÷ SliceRate, where SliceRate is the value specified in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 xml:space="preserve"> that applies to picture n.</w:t>
      </w:r>
    </w:p>
    <w:p w:rsidR="00A74CA5" w:rsidRPr="005271CA" w:rsidRDefault="00A74CA5" w:rsidP="00A74CA5">
      <w:pPr>
        <w:numPr>
          <w:ilvl w:val="0"/>
          <w:numId w:val="369"/>
        </w:numPr>
        <w:tabs>
          <w:tab w:val="left" w:pos="360"/>
          <w:tab w:val="left" w:pos="1080"/>
          <w:tab w:val="left" w:pos="1440"/>
        </w:tabs>
        <w:jc w:val="left"/>
      </w:pPr>
      <w:r w:rsidRPr="005271CA">
        <w:t>The difference between consecutive removal times of access units n and n − 1 with n &gt; 0 shall satisfy the constraint that the number of slices in each view component of picture n is less than or equal to MaxMBPS * ( </w:t>
      </w:r>
      <w:r w:rsidRPr="005271CA">
        <w:rPr>
          <w:iCs/>
        </w:rPr>
        <w:t>t</w:t>
      </w:r>
      <w:r w:rsidRPr="005271CA">
        <w:rPr>
          <w:vertAlign w:val="subscript"/>
        </w:rPr>
        <w:t>r</w:t>
      </w:r>
      <w:r w:rsidRPr="005271CA">
        <w:t>( </w:t>
      </w:r>
      <w:r w:rsidRPr="005271CA">
        <w:rPr>
          <w:iCs/>
        </w:rPr>
        <w:t>n </w:t>
      </w:r>
      <w:r w:rsidRPr="005271CA">
        <w:t>) − </w:t>
      </w:r>
      <w:r w:rsidRPr="005271CA">
        <w:rPr>
          <w:iCs/>
        </w:rPr>
        <w:t>t</w:t>
      </w:r>
      <w:r w:rsidRPr="005271CA">
        <w:rPr>
          <w:vertAlign w:val="subscript"/>
        </w:rPr>
        <w:t>r</w:t>
      </w:r>
      <w:r w:rsidRPr="005271CA">
        <w:t>( </w:t>
      </w:r>
      <w:r w:rsidRPr="005271CA">
        <w:rPr>
          <w:iCs/>
        </w:rPr>
        <w:t>n − 1 </w:t>
      </w:r>
      <w:r w:rsidRPr="005271CA">
        <w:t xml:space="preserve">) ) ÷ SliceRate, where SliceRate is the value specified in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 xml:space="preserve"> that applies to picture n.</w:t>
      </w:r>
    </w:p>
    <w:p w:rsidR="00A74CA5" w:rsidRPr="005271CA" w:rsidRDefault="00A74CA5" w:rsidP="00A74CA5">
      <w:pPr>
        <w:numPr>
          <w:ilvl w:val="0"/>
          <w:numId w:val="369"/>
        </w:numPr>
        <w:tabs>
          <w:tab w:val="left" w:pos="360"/>
          <w:tab w:val="left" w:pos="1080"/>
          <w:tab w:val="left" w:pos="1440"/>
        </w:tabs>
        <w:jc w:val="left"/>
      </w:pPr>
      <w:r>
        <w:t>MVCD</w:t>
      </w:r>
      <w:r w:rsidRPr="005271CA">
        <w:t xml:space="preserve"> sequence parameter sets shall have direct_8x8_inference_flag equal to 1 for the levels specified in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 xml:space="preserve">The value of sub_mb_type[ mbPartIdx ] with mbPartIdx = 0..3 in B macroblocks with mb_type equal to B_8x8 shall not be equal to B_Bi_8x4, B_Bi_4x8, or B_Bi_4x4 for the levels in which MinLumaBiPredSize is shown as 8x8 in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 xml:space="preserve">For the VCL HRD parameters, BitRate[ SchedSelIdx ] &lt;= cpbBrVclFactor * MaxBR and CpbSize[ SchedSelIdx ] &lt;= cpbBrVclFactor *MaxCPB for at least one value of SchedSelIdx, where cpbBrVclFactor is equal to 1250. With vui_mvc_vcl_hrd_parameters_present_flag[ i ] being the syntax </w:t>
      </w:r>
      <w:r w:rsidRPr="005271CA">
        <w:lastRenderedPageBreak/>
        <w:t xml:space="preserve">element, in the </w:t>
      </w:r>
      <w:r>
        <w:t>MVCD</w:t>
      </w:r>
      <w:r w:rsidRPr="005271CA">
        <w:t xml:space="preserve"> VUI parameters extension of the active </w:t>
      </w:r>
      <w:r>
        <w:t>MVCD</w:t>
      </w:r>
      <w:r w:rsidRPr="005271CA">
        <w:t xml:space="preserve"> sequence parameter set, that is associated with the VCL HRD parameters that are used for conformance checking (as specified in Annex </w:t>
      </w:r>
      <w:r w:rsidRPr="005271CA">
        <w:fldChar w:fldCharType="begin" w:fldLock="1"/>
      </w:r>
      <w:r w:rsidRPr="005271CA">
        <w:instrText xml:space="preserve"> REF _Ref288348986 \r \h  \* MERGEFORMAT </w:instrText>
      </w:r>
      <w:r w:rsidRPr="005271CA">
        <w:fldChar w:fldCharType="separate"/>
      </w:r>
      <w:r w:rsidRPr="005271CA">
        <w:t>C</w:t>
      </w:r>
      <w:r w:rsidRPr="005271CA">
        <w:fldChar w:fldCharType="end"/>
      </w:r>
      <w:r w:rsidRPr="005271CA">
        <w:t>), BitRate[ SchedSelIdx ] and CpbSize[ SchedSelIdx ] are given as follows:</w:t>
      </w:r>
    </w:p>
    <w:p w:rsidR="00A74CA5" w:rsidRPr="005271CA" w:rsidRDefault="00A74CA5" w:rsidP="00A74CA5">
      <w:pPr>
        <w:spacing w:before="86"/>
        <w:ind w:left="1191" w:hanging="397"/>
      </w:pPr>
      <w:r w:rsidRPr="005271CA">
        <w:t>–</w:t>
      </w:r>
      <w:r w:rsidRPr="005271CA">
        <w:tab/>
        <w:t>If vui_mvc_vcl_hrd_parameters_present_flag equal to 1, BitRate[ SchedSelIdx ] and CpbSize[ SchedSelIdx ] are given by Equations </w:t>
      </w:r>
      <w:r w:rsidRPr="005271CA">
        <w:fldChar w:fldCharType="begin" w:fldLock="1"/>
      </w:r>
      <w:r w:rsidRPr="005271CA">
        <w:instrText xml:space="preserve"> REF BitRateK_Eqn \h  \* MERGEFORMAT </w:instrText>
      </w:r>
      <w:r w:rsidRPr="005271CA">
        <w:fldChar w:fldCharType="separate"/>
      </w:r>
      <w:r w:rsidRPr="005271CA">
        <w:t>E-37</w:t>
      </w:r>
      <w:r w:rsidRPr="005271CA">
        <w:fldChar w:fldCharType="end"/>
      </w:r>
      <w:r w:rsidRPr="005271CA">
        <w:t xml:space="preserve"> and </w:t>
      </w:r>
      <w:r w:rsidRPr="005271CA">
        <w:fldChar w:fldCharType="begin" w:fldLock="1"/>
      </w:r>
      <w:r w:rsidRPr="005271CA">
        <w:instrText xml:space="preserve"> REF CPBsize_Eqn \h  \* MERGEFORMAT </w:instrText>
      </w:r>
      <w:r w:rsidRPr="005271CA">
        <w:fldChar w:fldCharType="separate"/>
      </w:r>
      <w:r w:rsidRPr="005271CA">
        <w:t>E-38</w:t>
      </w:r>
      <w:r w:rsidRPr="005271CA">
        <w:fldChar w:fldCharType="end"/>
      </w:r>
      <w:r w:rsidRPr="005271CA">
        <w:t>, respectively, using the syntax elements of the hrd_parameters( ) syntax structure that immediately follows vui_mvc_vcl_hrd_parameters_present_flag.</w:t>
      </w:r>
    </w:p>
    <w:p w:rsidR="00A74CA5" w:rsidRPr="005271CA" w:rsidRDefault="00A74CA5" w:rsidP="00A74CA5">
      <w:pPr>
        <w:spacing w:before="86"/>
        <w:ind w:left="1191" w:hanging="397"/>
      </w:pPr>
      <w:r w:rsidRPr="005271CA">
        <w:t>–</w:t>
      </w:r>
      <w:r w:rsidRPr="005271CA">
        <w:tab/>
        <w:t>Otherwise (vui_mvc_vcl_hrd_parameters_present_flag equal to 0), BitRate[ SchedSelIdx ] and CpbSize[ SchedSelIdx ] are inferred as specified in clause </w:t>
      </w:r>
      <w:r>
        <w:fldChar w:fldCharType="begin" w:fldLock="1"/>
      </w:r>
      <w:r>
        <w:instrText xml:space="preserve"> REF _Ref36829754 \n \h </w:instrText>
      </w:r>
      <w:r>
        <w:fldChar w:fldCharType="separate"/>
      </w:r>
      <w:r>
        <w:t>E.2.2</w:t>
      </w:r>
      <w:r>
        <w:fldChar w:fldCharType="end"/>
      </w:r>
      <w:r w:rsidRPr="005271CA">
        <w:t xml:space="preserve"> for VCL HRD parameters.</w:t>
      </w:r>
    </w:p>
    <w:p w:rsidR="00A74CA5" w:rsidRPr="005271CA" w:rsidRDefault="00A74CA5" w:rsidP="00A74CA5">
      <w:pPr>
        <w:tabs>
          <w:tab w:val="left" w:pos="360"/>
          <w:tab w:val="left" w:pos="720"/>
          <w:tab w:val="left" w:pos="1080"/>
          <w:tab w:val="left" w:pos="1440"/>
        </w:tabs>
        <w:ind w:left="720"/>
        <w:jc w:val="left"/>
      </w:pPr>
      <w:r w:rsidRPr="005271CA">
        <w:t xml:space="preserve">MaxBR and MaxCPB are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in units of cpbBrVclFactor bits/s and cpbBrVclFactor bits, respectively. The bitstream shall satisfy these conditions for at least one value of SchedSelIdx in the range 0 to cpb_cnt_minus1, inclusive.</w:t>
      </w:r>
    </w:p>
    <w:p w:rsidR="00A74CA5" w:rsidRPr="005271CA" w:rsidRDefault="00A74CA5" w:rsidP="00A74CA5">
      <w:pPr>
        <w:numPr>
          <w:ilvl w:val="0"/>
          <w:numId w:val="369"/>
        </w:numPr>
        <w:tabs>
          <w:tab w:val="left" w:pos="360"/>
          <w:tab w:val="left" w:pos="1080"/>
          <w:tab w:val="left" w:pos="1440"/>
        </w:tabs>
        <w:jc w:val="left"/>
      </w:pPr>
      <w:r w:rsidRPr="005271CA">
        <w:t xml:space="preserve">For the NAL HRD parameters, BitRate[ SchedSelIdx ] &lt;= cpbBrNalFactor * MaxBR and CpbSize[ SchedSelIdx ] &lt;= cpbBrNalFactor *MaxCPB for at least one value of SchedSelIdx, where cpbBrNalFactor is equal to 1500. With vui_mvc_nal_hrd_parameters_present_flag[ i ] being the syntax element, in the </w:t>
      </w:r>
      <w:r>
        <w:t>MVCD</w:t>
      </w:r>
      <w:r w:rsidRPr="005271CA">
        <w:t xml:space="preserve"> VUI parameters extension of the active </w:t>
      </w:r>
      <w:r>
        <w:t>MVCD</w:t>
      </w:r>
      <w:r w:rsidRPr="005271CA">
        <w:t xml:space="preserve"> sequence parameter set, that is associated with the NAL HRD parameters that are used for conformance checking (as specified in Annex </w:t>
      </w:r>
      <w:r w:rsidRPr="005271CA">
        <w:fldChar w:fldCharType="begin" w:fldLock="1"/>
      </w:r>
      <w:r w:rsidRPr="005271CA">
        <w:instrText xml:space="preserve"> REF _Ref288348986 \r \h  \* MERGEFORMAT </w:instrText>
      </w:r>
      <w:r w:rsidRPr="005271CA">
        <w:fldChar w:fldCharType="separate"/>
      </w:r>
      <w:r w:rsidRPr="005271CA">
        <w:t>C</w:t>
      </w:r>
      <w:r w:rsidRPr="005271CA">
        <w:fldChar w:fldCharType="end"/>
      </w:r>
      <w:r w:rsidRPr="005271CA">
        <w:t>), BitRate[ SchedSelIdx ] and CpbSize[ SchedSelIdx ] are given as follows:</w:t>
      </w:r>
    </w:p>
    <w:p w:rsidR="00A74CA5" w:rsidRPr="005271CA" w:rsidRDefault="00A74CA5" w:rsidP="00A74CA5">
      <w:pPr>
        <w:spacing w:before="86"/>
        <w:ind w:left="1191" w:hanging="397"/>
      </w:pPr>
      <w:r w:rsidRPr="005271CA">
        <w:t>–</w:t>
      </w:r>
      <w:r w:rsidRPr="005271CA">
        <w:tab/>
        <w:t>If vui_mvc_nal_hrd_parameters_present_flag equal to 1, BitRate[ SchedSelIdx ] and CpbSize[ SchedSelIdx ] are given by Equations </w:t>
      </w:r>
      <w:r w:rsidRPr="005271CA">
        <w:fldChar w:fldCharType="begin" w:fldLock="1"/>
      </w:r>
      <w:r w:rsidRPr="005271CA">
        <w:instrText xml:space="preserve"> REF BitRateK_Eqn \h  \* MERGEFORMAT </w:instrText>
      </w:r>
      <w:r w:rsidRPr="005271CA">
        <w:fldChar w:fldCharType="separate"/>
      </w:r>
      <w:r w:rsidRPr="005271CA">
        <w:t>E-37</w:t>
      </w:r>
      <w:r w:rsidRPr="005271CA">
        <w:fldChar w:fldCharType="end"/>
      </w:r>
      <w:r w:rsidRPr="005271CA">
        <w:t xml:space="preserve"> and </w:t>
      </w:r>
      <w:r w:rsidRPr="005271CA">
        <w:fldChar w:fldCharType="begin" w:fldLock="1"/>
      </w:r>
      <w:r w:rsidRPr="005271CA">
        <w:instrText xml:space="preserve"> REF CPBsize_Eqn \h  \* MERGEFORMAT </w:instrText>
      </w:r>
      <w:r w:rsidRPr="005271CA">
        <w:fldChar w:fldCharType="separate"/>
      </w:r>
      <w:r w:rsidRPr="005271CA">
        <w:t>E-38</w:t>
      </w:r>
      <w:r w:rsidRPr="005271CA">
        <w:fldChar w:fldCharType="end"/>
      </w:r>
      <w:r w:rsidRPr="005271CA">
        <w:t>, respectively, using the syntax elements of the hrd_parameters( ) syntax structure that immediately follows vui_mvc_nal_hrd_parameters_present_flag.</w:t>
      </w:r>
    </w:p>
    <w:p w:rsidR="00A74CA5" w:rsidRPr="005271CA" w:rsidRDefault="00A74CA5" w:rsidP="00A74CA5">
      <w:pPr>
        <w:spacing w:before="86"/>
        <w:ind w:left="1191" w:hanging="397"/>
      </w:pPr>
      <w:r w:rsidRPr="005271CA">
        <w:t>–</w:t>
      </w:r>
      <w:r w:rsidRPr="005271CA">
        <w:tab/>
        <w:t>Otherwise (vui_mvc_nal_hrd_parameters_present_flag equal to 0), BitRate[ SchedSelIdx ] and CpbSize[ SchedSelIdx ] are inferred as specified in clause </w:t>
      </w:r>
      <w:r>
        <w:fldChar w:fldCharType="begin" w:fldLock="1"/>
      </w:r>
      <w:r>
        <w:instrText xml:space="preserve"> REF _Ref36829754 \n \h </w:instrText>
      </w:r>
      <w:r>
        <w:fldChar w:fldCharType="separate"/>
      </w:r>
      <w:r>
        <w:t>E.2.2</w:t>
      </w:r>
      <w:r>
        <w:fldChar w:fldCharType="end"/>
      </w:r>
      <w:r w:rsidRPr="005271CA">
        <w:t xml:space="preserve"> for NAL HRD parameters.</w:t>
      </w:r>
    </w:p>
    <w:p w:rsidR="00A74CA5" w:rsidRPr="005271CA" w:rsidRDefault="00A74CA5" w:rsidP="00A74CA5">
      <w:pPr>
        <w:tabs>
          <w:tab w:val="left" w:pos="360"/>
          <w:tab w:val="left" w:pos="720"/>
          <w:tab w:val="left" w:pos="1080"/>
          <w:tab w:val="left" w:pos="1440"/>
        </w:tabs>
        <w:ind w:left="720"/>
        <w:jc w:val="left"/>
      </w:pPr>
      <w:r w:rsidRPr="005271CA">
        <w:t xml:space="preserve">MaxBR and MaxCPB are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in units of cpbBrNalFactor bits/s and cpbBrNalFactor bits, respectively. The bitstream shall satisfy these conditions for at least one value of SchedSelIdx in the range 0 to cpb_cnt_minus1, inclusive.</w:t>
      </w:r>
    </w:p>
    <w:p w:rsidR="00A74CA5" w:rsidRPr="005271CA" w:rsidRDefault="00A74CA5" w:rsidP="00A74CA5">
      <w:pPr>
        <w:numPr>
          <w:ilvl w:val="0"/>
          <w:numId w:val="369"/>
        </w:numPr>
        <w:tabs>
          <w:tab w:val="left" w:pos="360"/>
          <w:tab w:val="left" w:pos="1080"/>
          <w:tab w:val="left" w:pos="1440"/>
        </w:tabs>
        <w:jc w:val="left"/>
      </w:pPr>
      <w:r w:rsidRPr="005271CA">
        <w:t>The sum of the NumBytesInNALunit variables for access unit 0 is less than or equal to 384 * </w:t>
      </w:r>
      <w:r>
        <w:t>mvcd</w:t>
      </w:r>
      <w:r w:rsidRPr="005271CA">
        <w:t>ScaleFactor * ( Max( PicSizeInMbs, fR * MaxMBPS ) + MaxMBPS * ( </w:t>
      </w:r>
      <w:r w:rsidRPr="005271CA">
        <w:rPr>
          <w:iCs/>
        </w:rPr>
        <w:t>t</w:t>
      </w:r>
      <w:r w:rsidRPr="005271CA">
        <w:rPr>
          <w:vertAlign w:val="subscript"/>
        </w:rPr>
        <w:t>r</w:t>
      </w:r>
      <w:r w:rsidRPr="005271CA">
        <w:t>( 0</w:t>
      </w:r>
      <w:r w:rsidRPr="005271CA">
        <w:rPr>
          <w:iCs/>
        </w:rPr>
        <w:t> </w:t>
      </w:r>
      <w:r w:rsidRPr="005271CA">
        <w:t>) − </w:t>
      </w:r>
      <w:r w:rsidRPr="005271CA">
        <w:rPr>
          <w:iCs/>
        </w:rPr>
        <w:t>t</w:t>
      </w:r>
      <w:r w:rsidRPr="005271CA">
        <w:rPr>
          <w:vertAlign w:val="subscript"/>
        </w:rPr>
        <w:t>r,n</w:t>
      </w:r>
      <w:r w:rsidRPr="005271CA">
        <w:t>( </w:t>
      </w:r>
      <w:r w:rsidRPr="005271CA">
        <w:rPr>
          <w:iCs/>
        </w:rPr>
        <w:t>0 </w:t>
      </w:r>
      <w:r w:rsidRPr="005271CA">
        <w:t xml:space="preserve">) ) ) ÷ MinCR, where MaxMBPS and MinCR are the values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that apply to picture 0 and PicSizeInMbs is the number of macroblocks in a single texture view component of picture 0.</w:t>
      </w:r>
    </w:p>
    <w:p w:rsidR="00A74CA5" w:rsidRPr="005271CA" w:rsidRDefault="00A74CA5" w:rsidP="00A74CA5">
      <w:pPr>
        <w:numPr>
          <w:ilvl w:val="0"/>
          <w:numId w:val="369"/>
        </w:numPr>
        <w:tabs>
          <w:tab w:val="left" w:pos="360"/>
          <w:tab w:val="left" w:pos="1080"/>
          <w:tab w:val="left" w:pos="1440"/>
        </w:tabs>
        <w:jc w:val="left"/>
      </w:pPr>
      <w:r w:rsidRPr="005271CA">
        <w:t>The sum of the NumBytesInNALunit variables for the VCL NAL units of each view component of access unit 0 is less than or equal to 384 * ( Max( PicSizeInMbs, fR * MaxMBPS ) + MaxMBPS * ( </w:t>
      </w:r>
      <w:r w:rsidRPr="005271CA">
        <w:rPr>
          <w:iCs/>
        </w:rPr>
        <w:t>t</w:t>
      </w:r>
      <w:r w:rsidRPr="005271CA">
        <w:rPr>
          <w:vertAlign w:val="subscript"/>
        </w:rPr>
        <w:t>r</w:t>
      </w:r>
      <w:r w:rsidRPr="005271CA">
        <w:t>( 0</w:t>
      </w:r>
      <w:r w:rsidRPr="005271CA">
        <w:rPr>
          <w:iCs/>
        </w:rPr>
        <w:t> </w:t>
      </w:r>
      <w:r w:rsidRPr="005271CA">
        <w:t>) − </w:t>
      </w:r>
      <w:r w:rsidRPr="005271CA">
        <w:rPr>
          <w:iCs/>
        </w:rPr>
        <w:t>t</w:t>
      </w:r>
      <w:r w:rsidRPr="005271CA">
        <w:rPr>
          <w:vertAlign w:val="subscript"/>
        </w:rPr>
        <w:t>r,n</w:t>
      </w:r>
      <w:r w:rsidRPr="005271CA">
        <w:t>( </w:t>
      </w:r>
      <w:r w:rsidRPr="005271CA">
        <w:rPr>
          <w:iCs/>
        </w:rPr>
        <w:t>0 </w:t>
      </w:r>
      <w:r w:rsidRPr="005271CA">
        <w:t xml:space="preserve">) ) ) ÷ MinCR, where MaxMBPS and MinCR are the values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that apply to picture 0 and PicSizeInMbs is the number of macroblocks in a single view component of picture 0.</w:t>
      </w:r>
    </w:p>
    <w:p w:rsidR="00A74CA5" w:rsidRPr="005271CA" w:rsidRDefault="00A74CA5" w:rsidP="00A74CA5">
      <w:pPr>
        <w:numPr>
          <w:ilvl w:val="0"/>
          <w:numId w:val="369"/>
        </w:numPr>
        <w:tabs>
          <w:tab w:val="left" w:pos="360"/>
          <w:tab w:val="left" w:pos="1080"/>
          <w:tab w:val="left" w:pos="1440"/>
        </w:tabs>
        <w:jc w:val="left"/>
      </w:pPr>
      <w:r w:rsidRPr="005271CA">
        <w:t>The sum of the NumBytesInNALunit variables for access unit n with n &gt; 0 is less than or equal to 384 * </w:t>
      </w:r>
      <w:r>
        <w:t>mvcd</w:t>
      </w:r>
      <w:r w:rsidRPr="005271CA">
        <w:t>ScaleFactor * MaxMBPS * ( </w:t>
      </w:r>
      <w:r w:rsidRPr="005271CA">
        <w:rPr>
          <w:iCs/>
        </w:rPr>
        <w:t>t</w:t>
      </w:r>
      <w:r w:rsidRPr="005271CA">
        <w:rPr>
          <w:vertAlign w:val="subscript"/>
        </w:rPr>
        <w:t>r</w:t>
      </w:r>
      <w:r w:rsidRPr="005271CA">
        <w:t>( </w:t>
      </w:r>
      <w:r w:rsidRPr="005271CA">
        <w:rPr>
          <w:iCs/>
        </w:rPr>
        <w:t>n </w:t>
      </w:r>
      <w:r w:rsidRPr="005271CA">
        <w:t>) − </w:t>
      </w:r>
      <w:r w:rsidRPr="005271CA">
        <w:rPr>
          <w:iCs/>
        </w:rPr>
        <w:t>t</w:t>
      </w:r>
      <w:r w:rsidRPr="005271CA">
        <w:rPr>
          <w:vertAlign w:val="subscript"/>
        </w:rPr>
        <w:t>r</w:t>
      </w:r>
      <w:r w:rsidRPr="005271CA">
        <w:t>( </w:t>
      </w:r>
      <w:r w:rsidRPr="005271CA">
        <w:rPr>
          <w:iCs/>
        </w:rPr>
        <w:t>n − 1 </w:t>
      </w:r>
      <w:r w:rsidRPr="005271CA">
        <w:t xml:space="preserve">) ) ÷ MinCR, where MaxMBPS and MinCR are the values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that apply to picture n.</w:t>
      </w:r>
    </w:p>
    <w:p w:rsidR="00A74CA5" w:rsidRPr="005271CA" w:rsidRDefault="00A74CA5" w:rsidP="00A74CA5">
      <w:pPr>
        <w:numPr>
          <w:ilvl w:val="0"/>
          <w:numId w:val="369"/>
        </w:numPr>
        <w:tabs>
          <w:tab w:val="left" w:pos="360"/>
          <w:tab w:val="left" w:pos="1080"/>
          <w:tab w:val="left" w:pos="1440"/>
        </w:tabs>
        <w:jc w:val="left"/>
      </w:pPr>
      <w:r w:rsidRPr="005271CA">
        <w:t>The sum of the NumBytesInNALunit variables for the VCL NAL units of each view component of access unit n with n &gt; 0 is less than or equal to 384 * MaxMBPS * ( </w:t>
      </w:r>
      <w:r w:rsidRPr="005271CA">
        <w:rPr>
          <w:iCs/>
        </w:rPr>
        <w:t>t</w:t>
      </w:r>
      <w:r w:rsidRPr="005271CA">
        <w:rPr>
          <w:vertAlign w:val="subscript"/>
        </w:rPr>
        <w:t>r</w:t>
      </w:r>
      <w:r w:rsidRPr="005271CA">
        <w:t>( </w:t>
      </w:r>
      <w:r w:rsidRPr="005271CA">
        <w:rPr>
          <w:iCs/>
        </w:rPr>
        <w:t>n </w:t>
      </w:r>
      <w:r w:rsidRPr="005271CA">
        <w:t>) − </w:t>
      </w:r>
      <w:r w:rsidRPr="005271CA">
        <w:rPr>
          <w:iCs/>
        </w:rPr>
        <w:t>t</w:t>
      </w:r>
      <w:r w:rsidRPr="005271CA">
        <w:rPr>
          <w:vertAlign w:val="subscript"/>
        </w:rPr>
        <w:t>r</w:t>
      </w:r>
      <w:r w:rsidRPr="005271CA">
        <w:t>( </w:t>
      </w:r>
      <w:r w:rsidRPr="005271CA">
        <w:rPr>
          <w:iCs/>
        </w:rPr>
        <w:t>n − 1 </w:t>
      </w:r>
      <w:r w:rsidRPr="005271CA">
        <w:t xml:space="preserve">) ) ÷ MinCR, where MaxMBPS and MinCR are the values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that apply to picture n.</w:t>
      </w:r>
    </w:p>
    <w:p w:rsidR="00A74CA5" w:rsidRPr="005271CA" w:rsidRDefault="00A74CA5" w:rsidP="00A74CA5">
      <w:pPr>
        <w:numPr>
          <w:ilvl w:val="0"/>
          <w:numId w:val="369"/>
        </w:numPr>
        <w:tabs>
          <w:tab w:val="left" w:pos="360"/>
          <w:tab w:val="left" w:pos="1080"/>
          <w:tab w:val="left" w:pos="1440"/>
        </w:tabs>
        <w:jc w:val="left"/>
      </w:pPr>
      <w:r w:rsidRPr="005271CA">
        <w:t xml:space="preserve">When PicSizeInMbs is greater than 1620, the number of macroblocks in any coded slice shall not exceed MaxFS / 4, where MaxFS is 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rsidRPr="005271CA">
        <w:t>max_num_ref_frames shall be less than or equal to MaxDpbFrames / mvcScaleFactor for each texture view component, where MaxDpbFrames is specified in item </w:t>
      </w:r>
      <w:r w:rsidRPr="005271CA">
        <w:fldChar w:fldCharType="begin" w:fldLock="1"/>
      </w:r>
      <w:r w:rsidRPr="005271CA">
        <w:instrText xml:space="preserve"> REF _Ref221258371 \r \h  \* MERGEFORMAT </w:instrText>
      </w:r>
      <w:r w:rsidRPr="005271CA">
        <w:fldChar w:fldCharType="separate"/>
      </w:r>
      <w:r w:rsidRPr="005271CA">
        <w:t>f)</w:t>
      </w:r>
      <w:r w:rsidRPr="005271CA">
        <w:fldChar w:fldCharType="end"/>
      </w:r>
      <w:r w:rsidRPr="005271CA">
        <w:t>.</w:t>
      </w:r>
    </w:p>
    <w:p w:rsidR="00A74CA5" w:rsidRPr="005271CA" w:rsidRDefault="00A74CA5" w:rsidP="00A74CA5">
      <w:pPr>
        <w:numPr>
          <w:ilvl w:val="0"/>
          <w:numId w:val="369"/>
        </w:numPr>
        <w:tabs>
          <w:tab w:val="left" w:pos="360"/>
          <w:tab w:val="left" w:pos="1080"/>
          <w:tab w:val="left" w:pos="1440"/>
        </w:tabs>
        <w:jc w:val="left"/>
      </w:pPr>
      <w:r>
        <w:t>MVCD</w:t>
      </w:r>
      <w:r w:rsidRPr="005271CA">
        <w:t xml:space="preserve"> sequence parameter sets shall have frame_mbs_only_flag equal to 1 for the levels specified in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w:t>
      </w:r>
    </w:p>
    <w:p w:rsidR="00A74CA5" w:rsidRPr="005271CA" w:rsidRDefault="00A74CA5" w:rsidP="00A74CA5">
      <w:pPr>
        <w:tabs>
          <w:tab w:val="left" w:pos="360"/>
          <w:tab w:val="left" w:pos="720"/>
          <w:tab w:val="left" w:pos="1080"/>
          <w:tab w:val="left" w:pos="1440"/>
        </w:tabs>
        <w:jc w:val="left"/>
      </w:pP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specifies the limits for each level. A definition of all levels identified in the "Level number" column of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is specified for the Multiview Depth High profile.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 xml:space="preserve"> specifies limits for each level that are specific to bitstreams conforming to the Multiview Depth High profile. Each entry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 xml:space="preserve"> and </w:t>
      </w:r>
      <w:r>
        <w:fldChar w:fldCharType="begin" w:fldLock="1"/>
      </w:r>
      <w:r>
        <w:instrText xml:space="preserve"> REF _Ref240972870 \h </w:instrText>
      </w:r>
      <w:r>
        <w:fldChar w:fldCharType="separate"/>
      </w:r>
      <w:r w:rsidRPr="008076AC">
        <w:t>A</w:t>
      </w:r>
      <w:r w:rsidRPr="008076AC">
        <w:noBreakHyphen/>
      </w:r>
      <w:r w:rsidRPr="008076AC">
        <w:rPr>
          <w:noProof/>
        </w:rPr>
        <w:t>4</w:t>
      </w:r>
      <w:r>
        <w:fldChar w:fldCharType="end"/>
      </w:r>
      <w:r w:rsidRPr="005271CA">
        <w:t xml:space="preserve"> indicates, for the level corresponding to the row of the table, the absence or value of a limit that is imposed by the variable corresponding to the column of the table, as follows:</w:t>
      </w:r>
    </w:p>
    <w:p w:rsidR="00A74CA5" w:rsidRPr="005271CA" w:rsidRDefault="00A74CA5" w:rsidP="00A74CA5">
      <w:pPr>
        <w:tabs>
          <w:tab w:val="left" w:pos="360"/>
          <w:tab w:val="left" w:pos="426"/>
          <w:tab w:val="left" w:pos="720"/>
          <w:tab w:val="left" w:pos="1080"/>
          <w:tab w:val="left" w:pos="1440"/>
          <w:tab w:val="left" w:pos="2410"/>
        </w:tabs>
        <w:ind w:left="426" w:hanging="426"/>
        <w:jc w:val="left"/>
      </w:pPr>
      <w:r w:rsidRPr="005271CA">
        <w:t>–</w:t>
      </w:r>
      <w:r w:rsidRPr="005271CA">
        <w:tab/>
        <w:t>If the table entry is marked as "-", no limit is imposed by the value of the variable as a requirement of bitstream conformance to the profile at the specified level.</w:t>
      </w:r>
    </w:p>
    <w:p w:rsidR="00A74CA5" w:rsidRPr="005271CA" w:rsidRDefault="00A74CA5" w:rsidP="00A74CA5">
      <w:pPr>
        <w:tabs>
          <w:tab w:val="left" w:pos="360"/>
          <w:tab w:val="left" w:pos="426"/>
          <w:tab w:val="left" w:pos="720"/>
          <w:tab w:val="left" w:pos="1080"/>
          <w:tab w:val="left" w:pos="1440"/>
          <w:tab w:val="left" w:pos="2410"/>
        </w:tabs>
        <w:ind w:left="426" w:hanging="426"/>
        <w:jc w:val="left"/>
      </w:pPr>
      <w:r w:rsidRPr="005271CA">
        <w:lastRenderedPageBreak/>
        <w:t>–</w:t>
      </w:r>
      <w:r w:rsidRPr="005271CA">
        <w:tab/>
        <w:t>Otherwise, the table entry specifies the value of the variable for the associated limit that is imposed as a requirement of bitstream conformance to the profile at the specified level.</w:t>
      </w:r>
    </w:p>
    <w:p w:rsidR="00A74CA5" w:rsidRPr="005271CA" w:rsidRDefault="00A74CA5" w:rsidP="00A74CA5">
      <w:pPr>
        <w:keepNext/>
        <w:tabs>
          <w:tab w:val="left" w:pos="360"/>
          <w:tab w:val="left" w:pos="720"/>
          <w:tab w:val="left" w:pos="1080"/>
          <w:tab w:val="left" w:pos="1440"/>
        </w:tabs>
        <w:jc w:val="left"/>
      </w:pPr>
      <w:r w:rsidRPr="005271CA">
        <w:t>For coded video sequences conforming to the Multiview Depth High profile, the level_idc value is specified as follows:</w:t>
      </w:r>
    </w:p>
    <w:p w:rsidR="00A74CA5" w:rsidRPr="005271CA" w:rsidRDefault="00A74CA5" w:rsidP="00A74CA5">
      <w:pPr>
        <w:ind w:left="426" w:hanging="426"/>
      </w:pPr>
      <w:r w:rsidRPr="005271CA">
        <w:t>–</w:t>
      </w:r>
      <w:r w:rsidRPr="005271CA">
        <w:tab/>
        <w:t>If level_idc is not equal to 0, level_idc indicates the level that applies to the coded video sequence operating with all the views being target output views.</w:t>
      </w:r>
    </w:p>
    <w:p w:rsidR="00A74CA5" w:rsidRPr="005271CA" w:rsidRDefault="00A74CA5" w:rsidP="00A74CA5">
      <w:pPr>
        <w:spacing w:before="60" w:line="199" w:lineRule="exact"/>
        <w:ind w:left="720"/>
      </w:pPr>
      <w:r w:rsidRPr="005271CA">
        <w:t>NOTE 3 – A level_idc value that is not equal to zero may indicate a higher level than necessary to decode the coded video sequence operating with all the views being target output views. This may occur when a subset of views or temporal subsets are removed from a coded video sequence according to the sub-bitstream extraction process specified in clause </w:t>
      </w:r>
      <w:r>
        <w:fldChar w:fldCharType="begin" w:fldLock="1"/>
      </w:r>
      <w:r>
        <w:instrText xml:space="preserve"> REF _Ref350906874 \n \h </w:instrText>
      </w:r>
      <w:r>
        <w:fldChar w:fldCharType="separate"/>
      </w:r>
      <w:r>
        <w:t>I.8.5.3</w:t>
      </w:r>
      <w:r>
        <w:fldChar w:fldCharType="end"/>
      </w:r>
      <w:r w:rsidRPr="005271CA">
        <w:t>, and the level_idc value is not updated accordingly.</w:t>
      </w:r>
    </w:p>
    <w:p w:rsidR="00A74CA5" w:rsidRPr="005271CA" w:rsidRDefault="00A74CA5" w:rsidP="00A74CA5">
      <w:pPr>
        <w:ind w:left="426" w:hanging="426"/>
      </w:pPr>
      <w:r w:rsidRPr="005271CA">
        <w:t>–</w:t>
      </w:r>
      <w:r w:rsidRPr="005271CA">
        <w:tab/>
        <w:t>Otherwise (level_idc is equal to 0), the level that applies to the coded video sequence operating with all the views being target output views is unspecified.</w:t>
      </w:r>
    </w:p>
    <w:p w:rsidR="00A74CA5" w:rsidRPr="005271CA" w:rsidRDefault="00A74CA5" w:rsidP="00A74CA5">
      <w:pPr>
        <w:spacing w:before="60" w:line="199" w:lineRule="exact"/>
        <w:ind w:left="720"/>
      </w:pPr>
      <w:r w:rsidRPr="005271CA">
        <w:t xml:space="preserve">NOTE 4 – When </w:t>
      </w:r>
      <w:r w:rsidRPr="005271CA">
        <w:rPr>
          <w:bCs/>
        </w:rPr>
        <w:t>profile_idc</w:t>
      </w:r>
      <w:r w:rsidRPr="005271CA">
        <w:t xml:space="preserve"> is equal to 118 or 128 and level_idc is equal to 0, there may exist a level indicated by level_idc[ i ] that is applicable to the coded video sequence operating with all the views being target output views. This may occur when a subset of views or temporal subsets are removed from a coded video sequence according to the sub-bitstream extraction process specified in clause </w:t>
      </w:r>
      <w:r>
        <w:fldChar w:fldCharType="begin" w:fldLock="1"/>
      </w:r>
      <w:r>
        <w:instrText xml:space="preserve"> REF _Ref350906896 \n \h </w:instrText>
      </w:r>
      <w:r>
        <w:fldChar w:fldCharType="separate"/>
      </w:r>
      <w:r>
        <w:t>I.8.5.3</w:t>
      </w:r>
      <w:r>
        <w:fldChar w:fldCharType="end"/>
      </w:r>
      <w:r w:rsidRPr="005271CA">
        <w:t>, and a particular value of level_idc[ i ] corresponds to the resulting coded video sequence.</w:t>
      </w:r>
    </w:p>
    <w:p w:rsidR="00A74CA5" w:rsidRPr="005271CA" w:rsidRDefault="00A74CA5" w:rsidP="00A74CA5">
      <w:pPr>
        <w:keepNext/>
        <w:tabs>
          <w:tab w:val="left" w:pos="360"/>
          <w:tab w:val="left" w:pos="720"/>
          <w:tab w:val="left" w:pos="1080"/>
          <w:tab w:val="left" w:pos="1440"/>
        </w:tabs>
        <w:jc w:val="left"/>
      </w:pPr>
      <w:r w:rsidRPr="005271CA">
        <w:t>In bitstreams conforming to the Multiview Depth High profile, the conformance of the bitstream to a specified level is indicated by the syntax element level_idc or level_idc[</w:t>
      </w:r>
      <w:r w:rsidRPr="005271CA">
        <w:rPr>
          <w:bCs/>
        </w:rPr>
        <w:t xml:space="preserve"> i ] </w:t>
      </w:r>
      <w:r w:rsidRPr="005271CA">
        <w:t>as follows:</w:t>
      </w:r>
    </w:p>
    <w:p w:rsidR="00A74CA5" w:rsidRPr="005271CA" w:rsidRDefault="00A74CA5" w:rsidP="00A74CA5">
      <w:pPr>
        <w:keepNext/>
        <w:ind w:left="403" w:hanging="403"/>
      </w:pPr>
      <w:r w:rsidRPr="005271CA">
        <w:t>–</w:t>
      </w:r>
      <w:r w:rsidRPr="005271CA">
        <w:tab/>
        <w:t>If level_idc or level_idc[</w:t>
      </w:r>
      <w:r w:rsidRPr="005271CA">
        <w:rPr>
          <w:bCs/>
        </w:rPr>
        <w:t xml:space="preserve"> i ] </w:t>
      </w:r>
      <w:r w:rsidRPr="005271CA">
        <w:t>is equal to 9, the indicated level is level 1b.</w:t>
      </w:r>
    </w:p>
    <w:p w:rsidR="00A74CA5" w:rsidRPr="005271CA" w:rsidRDefault="00A74CA5" w:rsidP="00A74CA5">
      <w:r w:rsidRPr="005271CA">
        <w:t>–</w:t>
      </w:r>
      <w:r w:rsidRPr="005271CA">
        <w:tab/>
        <w:t>Otherwise (level_idc or level_idc[</w:t>
      </w:r>
      <w:r w:rsidRPr="005271CA">
        <w:rPr>
          <w:bCs/>
        </w:rPr>
        <w:t xml:space="preserve"> i ] </w:t>
      </w:r>
      <w:r w:rsidRPr="005271CA">
        <w:t>is not equal to 9), level_idc or level_idc[</w:t>
      </w:r>
      <w:r w:rsidRPr="005271CA">
        <w:rPr>
          <w:bCs/>
        </w:rPr>
        <w:t xml:space="preserve"> i ] is equal to a value of ten times the level number (of the indicated level) </w:t>
      </w:r>
      <w:r w:rsidRPr="005271CA">
        <w:t xml:space="preserve">specified in </w:t>
      </w:r>
      <w:r>
        <w:fldChar w:fldCharType="begin" w:fldLock="1"/>
      </w:r>
      <w:r>
        <w:instrText xml:space="preserve"> REF _Ref19421737 \h </w:instrText>
      </w:r>
      <w:r>
        <w:fldChar w:fldCharType="separate"/>
      </w:r>
      <w:r w:rsidRPr="008076AC">
        <w:t>Table A</w:t>
      </w:r>
      <w:r w:rsidRPr="008076AC">
        <w:noBreakHyphen/>
      </w:r>
      <w:r w:rsidRPr="008076AC">
        <w:rPr>
          <w:noProof/>
        </w:rPr>
        <w:t>1</w:t>
      </w:r>
      <w:r>
        <w:fldChar w:fldCharType="end"/>
      </w:r>
      <w:r w:rsidRPr="005271CA">
        <w:t>.</w:t>
      </w:r>
    </w:p>
    <w:p w:rsidR="00A74CA5" w:rsidRPr="005271CA" w:rsidRDefault="00A74CA5" w:rsidP="00A74CA5">
      <w:pPr>
        <w:pStyle w:val="Annex4"/>
      </w:pPr>
      <w:bookmarkStart w:id="237" w:name="_Toc303680837"/>
      <w:bookmarkStart w:id="238" w:name="_Toc353889218"/>
      <w:bookmarkStart w:id="239" w:name="_Toc353895200"/>
      <w:r w:rsidRPr="005271CA">
        <w:t>Profile specific level limits</w:t>
      </w:r>
      <w:bookmarkEnd w:id="237"/>
      <w:bookmarkEnd w:id="238"/>
      <w:bookmarkEnd w:id="239"/>
    </w:p>
    <w:p w:rsidR="00A74CA5" w:rsidRDefault="00A74CA5" w:rsidP="00A74CA5">
      <w:pPr>
        <w:numPr>
          <w:ilvl w:val="0"/>
          <w:numId w:val="368"/>
        </w:numPr>
        <w:textAlignment w:val="auto"/>
      </w:pPr>
      <w:r w:rsidRPr="005271CA">
        <w:t xml:space="preserve">In bitstreams conforming to the </w:t>
      </w:r>
      <w:r w:rsidRPr="005271CA">
        <w:rPr>
          <w:rFonts w:hint="eastAsia"/>
        </w:rPr>
        <w:t>Multiview Depth</w:t>
      </w:r>
      <w:r w:rsidRPr="005271CA" w:rsidDel="004C2081">
        <w:t xml:space="preserve"> </w:t>
      </w:r>
      <w:r w:rsidRPr="005271CA">
        <w:t xml:space="preserve">High profile, </w:t>
      </w:r>
      <w:r>
        <w:t>MVCD</w:t>
      </w:r>
      <w:r w:rsidRPr="005271CA">
        <w:t xml:space="preserve"> sequence parameter sets shall have frame_mbs_only_flag equal to 1 for the levels specified in </w:t>
      </w:r>
      <w:r>
        <w:fldChar w:fldCharType="begin" w:fldLock="1"/>
      </w:r>
      <w:r>
        <w:instrText xml:space="preserve"> REF _Ref240972870 \h </w:instrText>
      </w:r>
      <w:r>
        <w:fldChar w:fldCharType="separate"/>
      </w:r>
      <w:r w:rsidRPr="008076AC">
        <w:t>Table A</w:t>
      </w:r>
      <w:r w:rsidRPr="008076AC">
        <w:noBreakHyphen/>
      </w:r>
      <w:r w:rsidRPr="008076AC">
        <w:rPr>
          <w:noProof/>
        </w:rPr>
        <w:t>4</w:t>
      </w:r>
      <w:r>
        <w:fldChar w:fldCharType="end"/>
      </w:r>
      <w:r w:rsidRPr="005271CA">
        <w:t>.</w:t>
      </w:r>
    </w:p>
    <w:p w:rsidR="00A74CA5" w:rsidRPr="000F7D75" w:rsidRDefault="00A74CA5" w:rsidP="00A74CA5">
      <w:pPr>
        <w:pStyle w:val="Annex2"/>
      </w:pPr>
      <w:bookmarkStart w:id="240" w:name="_Toc303680839"/>
      <w:bookmarkStart w:id="241" w:name="_Toc353889219"/>
      <w:bookmarkStart w:id="242" w:name="_Toc353895201"/>
      <w:r w:rsidRPr="000F7D75">
        <w:t>Byte stream format</w:t>
      </w:r>
      <w:bookmarkEnd w:id="240"/>
      <w:bookmarkEnd w:id="241"/>
      <w:bookmarkEnd w:id="242"/>
    </w:p>
    <w:p w:rsidR="00A74CA5" w:rsidRPr="005271CA" w:rsidRDefault="00A74CA5" w:rsidP="00A74CA5">
      <w:pPr>
        <w:widowControl w:val="0"/>
      </w:pPr>
      <w:r w:rsidRPr="005271CA">
        <w:t>The specifications in Annex </w:t>
      </w:r>
      <w:r>
        <w:fldChar w:fldCharType="begin" w:fldLock="1"/>
      </w:r>
      <w:r>
        <w:instrText xml:space="preserve"> REF _Ref350907017 \n \h </w:instrText>
      </w:r>
      <w:r>
        <w:fldChar w:fldCharType="separate"/>
      </w:r>
      <w:r>
        <w:t>B</w:t>
      </w:r>
      <w:r>
        <w:fldChar w:fldCharType="end"/>
      </w:r>
      <w:r w:rsidRPr="005271CA">
        <w:t xml:space="preserve"> apply.</w:t>
      </w:r>
    </w:p>
    <w:p w:rsidR="00A74CA5" w:rsidRPr="000F7D75" w:rsidRDefault="00A74CA5" w:rsidP="00A74CA5">
      <w:pPr>
        <w:pStyle w:val="Annex2"/>
      </w:pPr>
      <w:bookmarkStart w:id="243" w:name="_Toc303680840"/>
      <w:bookmarkStart w:id="244" w:name="_Toc353889220"/>
      <w:bookmarkStart w:id="245" w:name="_Toc353895202"/>
      <w:r w:rsidRPr="000F7D75">
        <w:t>MVCD hypothetical reference decoder</w:t>
      </w:r>
      <w:bookmarkEnd w:id="243"/>
      <w:bookmarkEnd w:id="244"/>
      <w:bookmarkEnd w:id="245"/>
    </w:p>
    <w:p w:rsidR="00A74CA5" w:rsidRPr="005271CA" w:rsidRDefault="00A74CA5" w:rsidP="00A74CA5">
      <w:pPr>
        <w:widowControl w:val="0"/>
      </w:pPr>
      <w:r w:rsidRPr="005271CA">
        <w:t>The specifications in Annex </w:t>
      </w:r>
      <w:r>
        <w:fldChar w:fldCharType="begin" w:fldLock="1"/>
      </w:r>
      <w:r>
        <w:instrText xml:space="preserve"> REF _Ref288348986 \n \h </w:instrText>
      </w:r>
      <w:r>
        <w:fldChar w:fldCharType="separate"/>
      </w:r>
      <w:r>
        <w:t>C</w:t>
      </w:r>
      <w:r>
        <w:fldChar w:fldCharType="end"/>
      </w:r>
      <w:r w:rsidRPr="005271CA">
        <w:t xml:space="preserve"> apply with substituting </w:t>
      </w:r>
      <w:r>
        <w:t>MVCD</w:t>
      </w:r>
      <w:r w:rsidRPr="005271CA">
        <w:t xml:space="preserve"> sequence parameter set for MVC sequence parameter set.</w:t>
      </w:r>
    </w:p>
    <w:p w:rsidR="00A74CA5" w:rsidRPr="000F7D75" w:rsidRDefault="00A74CA5" w:rsidP="00A74CA5">
      <w:pPr>
        <w:pStyle w:val="Annex2"/>
      </w:pPr>
      <w:bookmarkStart w:id="246" w:name="_Toc303680841"/>
      <w:bookmarkStart w:id="247" w:name="_Ref350861650"/>
      <w:bookmarkStart w:id="248" w:name="_Ref350964235"/>
      <w:bookmarkStart w:id="249" w:name="_Toc353889221"/>
      <w:bookmarkStart w:id="250" w:name="_Toc353895203"/>
      <w:r w:rsidRPr="000F7D75">
        <w:t>MVCD SEI messages</w:t>
      </w:r>
      <w:bookmarkEnd w:id="246"/>
      <w:bookmarkEnd w:id="247"/>
      <w:bookmarkEnd w:id="248"/>
      <w:bookmarkEnd w:id="249"/>
      <w:bookmarkEnd w:id="250"/>
    </w:p>
    <w:p w:rsidR="00A74CA5" w:rsidRPr="000F7D75" w:rsidRDefault="00A74CA5" w:rsidP="00A74CA5">
      <w:pPr>
        <w:widowControl w:val="0"/>
        <w:rPr>
          <w:lang w:eastAsia="ja-JP"/>
        </w:rPr>
      </w:pPr>
      <w:r w:rsidRPr="005271CA">
        <w:t>The specifications in Annex </w:t>
      </w:r>
      <w:r>
        <w:fldChar w:fldCharType="begin" w:fldLock="1"/>
      </w:r>
      <w:r>
        <w:instrText xml:space="preserve"> REF _Ref350907061 \n \h </w:instrText>
      </w:r>
      <w:r>
        <w:fldChar w:fldCharType="separate"/>
      </w:r>
      <w:r>
        <w:t>D</w:t>
      </w:r>
      <w:r>
        <w:fldChar w:fldCharType="end"/>
      </w:r>
      <w:r w:rsidRPr="005271CA">
        <w:t xml:space="preserve"> together with the extensions and modifications spe</w:t>
      </w:r>
      <w:r>
        <w:t>cified in this clause apply.</w:t>
      </w:r>
    </w:p>
    <w:p w:rsidR="00A74CA5" w:rsidRPr="005271CA" w:rsidRDefault="00A74CA5" w:rsidP="00A74CA5">
      <w:pPr>
        <w:pStyle w:val="Annex3"/>
      </w:pPr>
      <w:bookmarkStart w:id="251" w:name="_Toc303680842"/>
      <w:bookmarkStart w:id="252" w:name="_Ref350862650"/>
      <w:bookmarkStart w:id="253" w:name="_Toc353889222"/>
      <w:bookmarkStart w:id="254" w:name="_Toc353895204"/>
      <w:r w:rsidRPr="005271CA">
        <w:lastRenderedPageBreak/>
        <w:t xml:space="preserve">SEI </w:t>
      </w:r>
      <w:r w:rsidRPr="005271CA">
        <w:rPr>
          <w:lang w:eastAsia="ja-JP"/>
        </w:rPr>
        <w:t>message</w:t>
      </w:r>
      <w:r w:rsidRPr="005271CA">
        <w:t xml:space="preserve"> syntax</w:t>
      </w:r>
      <w:bookmarkEnd w:id="251"/>
      <w:bookmarkEnd w:id="252"/>
      <w:bookmarkEnd w:id="253"/>
      <w:bookmarkEnd w:id="254"/>
    </w:p>
    <w:p w:rsidR="00A74CA5" w:rsidRPr="005271CA" w:rsidRDefault="00A74CA5" w:rsidP="00A74CA5">
      <w:pPr>
        <w:pStyle w:val="Annex4"/>
      </w:pPr>
      <w:bookmarkStart w:id="255" w:name="_Toc353889223"/>
      <w:bookmarkStart w:id="256" w:name="_Toc353895205"/>
      <w:r>
        <w:rPr>
          <w:lang w:val="da-DK"/>
        </w:rPr>
        <w:t>MVCD</w:t>
      </w:r>
      <w:r w:rsidRPr="005271CA">
        <w:rPr>
          <w:lang w:val="da-DK"/>
        </w:rPr>
        <w:t xml:space="preserve"> view scalability </w:t>
      </w:r>
      <w:r w:rsidRPr="005271CA">
        <w:t>information</w:t>
      </w:r>
      <w:r w:rsidRPr="005271CA">
        <w:rPr>
          <w:lang w:val="da-DK"/>
        </w:rPr>
        <w:t xml:space="preserve"> SEI message syntax</w:t>
      </w:r>
      <w:bookmarkEnd w:id="255"/>
      <w:bookmarkEnd w:id="256"/>
    </w:p>
    <w:p w:rsidR="00A74CA5" w:rsidRPr="005271CA" w:rsidRDefault="00A74CA5" w:rsidP="00A74CA5">
      <w:pPr>
        <w:keepNext/>
        <w:rPr>
          <w:rFonts w:eastAsia="宋体"/>
        </w:rPr>
      </w:pPr>
    </w:p>
    <w:tbl>
      <w:tblPr>
        <w:tblW w:w="8625" w:type="dxa"/>
        <w:jc w:val="center"/>
        <w:tblLayout w:type="fixed"/>
        <w:tblLook w:val="0000" w:firstRow="0" w:lastRow="0" w:firstColumn="0" w:lastColumn="0" w:noHBand="0" w:noVBand="0"/>
      </w:tblPr>
      <w:tblGrid>
        <w:gridCol w:w="6825"/>
        <w:gridCol w:w="561"/>
        <w:gridCol w:w="1239"/>
      </w:tblGrid>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Pr>
                <w:lang w:eastAsia="zh-CN"/>
              </w:rPr>
              <w:t>mvcd</w:t>
            </w:r>
            <w:r w:rsidRPr="005271CA">
              <w:rPr>
                <w:lang w:eastAsia="zh-CN"/>
              </w:rPr>
              <w:t>_view</w:t>
            </w:r>
            <w:r w:rsidRPr="005271CA">
              <w:t>_scalability_info( payloadSize )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pPr>
            <w:r w:rsidRPr="005271CA">
              <w:t>C</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pPr>
            <w:r w:rsidRPr="005271CA">
              <w:t>Descriptor</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t>num_operation_points_minus1</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t>for( i = 0; i &lt;= num_operation_points_minus1; i++ )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r>
            <w:r w:rsidRPr="005271CA">
              <w:rPr>
                <w:b/>
                <w:bCs/>
              </w:rPr>
              <w:tab/>
              <w:t>operation_point_id</w:t>
            </w:r>
            <w:r w:rsidRPr="005271CA">
              <w:rPr>
                <w:b/>
              </w:rPr>
              <w:t>[</w:t>
            </w:r>
            <w:r w:rsidRPr="005271CA">
              <w:t> i </w:t>
            </w:r>
            <w:r w:rsidRPr="005271CA">
              <w:rPr>
                <w:b/>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ind w:left="1304" w:hanging="1304"/>
              <w:jc w:val="center"/>
              <w:rPr>
                <w:sz w:val="18"/>
                <w:szCs w:val="18"/>
              </w:rPr>
            </w:pPr>
            <w:r w:rsidRPr="005271CA">
              <w:t>ue(</w:t>
            </w:r>
            <w:r w:rsidRPr="005271CA">
              <w:rPr>
                <w:lang w:eastAsia="zh-CN"/>
              </w:rPr>
              <w:t>v</w:t>
            </w:r>
            <w:r w:rsidRPr="005271CA">
              <w:t>)</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r>
            <w:r w:rsidRPr="005271CA">
              <w:rPr>
                <w:b/>
                <w:bCs/>
              </w:rPr>
              <w:tab/>
              <w:t>priority_id[ </w:t>
            </w:r>
            <w:r w:rsidRPr="005271CA">
              <w:t>i</w:t>
            </w:r>
            <w:r w:rsidRPr="005271CA">
              <w:rPr>
                <w:b/>
                <w:bCs/>
              </w:rPr>
              <w:t>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w:t>
            </w:r>
            <w:r w:rsidRPr="005271CA">
              <w:rPr>
                <w:lang w:eastAsia="zh-CN"/>
              </w:rPr>
              <w:t>5</w:t>
            </w:r>
            <w:r w:rsidRPr="005271CA">
              <w:t>)</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r>
            <w:r w:rsidRPr="005271CA">
              <w:rPr>
                <w:b/>
                <w:bCs/>
              </w:rPr>
              <w:tab/>
              <w:t>temporal_id[</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u(3)</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lang w:val="en-US"/>
              </w:rPr>
            </w:pPr>
            <w:r w:rsidRPr="005271CA">
              <w:rPr>
                <w:b/>
                <w:bCs/>
                <w:lang w:val="en-US"/>
              </w:rPr>
              <w:tab/>
            </w:r>
            <w:r w:rsidRPr="005271CA">
              <w:rPr>
                <w:b/>
                <w:bCs/>
                <w:lang w:val="en-US"/>
              </w:rPr>
              <w:tab/>
            </w:r>
            <w:r w:rsidRPr="005271CA">
              <w:rPr>
                <w:b/>
                <w:lang w:val="en-US"/>
              </w:rPr>
              <w:t>num_target_output_views_minus1</w:t>
            </w:r>
            <w:r w:rsidRPr="005271CA">
              <w:rPr>
                <w:b/>
                <w:bCs/>
                <w:lang w:val="en-US"/>
              </w:rPr>
              <w:t>[</w:t>
            </w:r>
            <w:r w:rsidRPr="005271CA">
              <w:rPr>
                <w:bCs/>
                <w:lang w:val="en-US"/>
              </w:rPr>
              <w:t> i </w:t>
            </w:r>
            <w:r w:rsidRPr="005271CA">
              <w:rPr>
                <w:b/>
                <w:bCs/>
                <w:lang w:val="en-U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lang w:eastAsia="ja-JP"/>
              </w:rPr>
            </w:pPr>
            <w:r w:rsidRPr="005271CA">
              <w:rPr>
                <w:b/>
                <w:bCs/>
              </w:rPr>
              <w:tab/>
            </w:r>
            <w:r w:rsidRPr="005271CA">
              <w:rPr>
                <w:b/>
                <w:bCs/>
              </w:rPr>
              <w:tab/>
            </w:r>
            <w:r w:rsidRPr="005271CA">
              <w:rPr>
                <w:bCs/>
              </w:rPr>
              <w:t>f</w:t>
            </w:r>
            <w:r w:rsidRPr="005271CA">
              <w:t>or( j = 0; j &lt;= num_target_output_views_minus1</w:t>
            </w:r>
            <w:r w:rsidRPr="005271CA">
              <w:rPr>
                <w:bCs/>
              </w:rPr>
              <w:t>[</w:t>
            </w:r>
            <w:r w:rsidRPr="005271CA">
              <w:t> i </w:t>
            </w:r>
            <w:r w:rsidRPr="005271CA">
              <w:rPr>
                <w:bCs/>
              </w:rPr>
              <w:t>]</w:t>
            </w:r>
            <w:r w:rsidRPr="005271CA">
              <w:t xml:space="preserve">; j++ ) </w:t>
            </w:r>
            <w:r>
              <w:rPr>
                <w:rFonts w:hint="eastAsia"/>
                <w:lang w:eastAsia="ja-JP"/>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ind w:left="1304" w:hanging="1304"/>
              <w:jc w:val="cente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r>
            <w:r w:rsidRPr="005271CA">
              <w:rPr>
                <w:b/>
                <w:bCs/>
              </w:rPr>
              <w:tab/>
            </w:r>
            <w:r w:rsidRPr="005271CA">
              <w:rPr>
                <w:b/>
                <w:bCs/>
              </w:rPr>
              <w:tab/>
              <w:t>view_id[</w:t>
            </w:r>
            <w:r w:rsidRPr="005271CA">
              <w:t> </w:t>
            </w:r>
            <w:r>
              <w:rPr>
                <w:bCs/>
              </w:rPr>
              <w:t>i</w:t>
            </w:r>
            <w:r w:rsidRPr="005271CA">
              <w:t> </w:t>
            </w:r>
            <w:r w:rsidRPr="005271CA">
              <w:rPr>
                <w:b/>
                <w:bCs/>
              </w:rPr>
              <w:t>][</w:t>
            </w:r>
            <w:r w:rsidRPr="005271CA">
              <w:t> j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C26F95"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C26F95" w:rsidRDefault="00A74CA5" w:rsidP="00DA21AF">
            <w:pPr>
              <w:pStyle w:val="tablesyntax"/>
              <w:spacing w:before="20" w:after="20"/>
              <w:rPr>
                <w:b/>
                <w:bCs/>
              </w:rPr>
            </w:pPr>
            <w:r w:rsidRPr="00C26F95">
              <w:rPr>
                <w:b/>
                <w:bCs/>
              </w:rPr>
              <w:tab/>
            </w:r>
            <w:r w:rsidRPr="00C26F95">
              <w:rPr>
                <w:b/>
                <w:bCs/>
              </w:rPr>
              <w:tab/>
            </w:r>
            <w:r w:rsidRPr="00C26F95">
              <w:rPr>
                <w:b/>
                <w:bCs/>
              </w:rPr>
              <w:tab/>
            </w:r>
            <w:r w:rsidRPr="00C26F95">
              <w:rPr>
                <w:lang w:eastAsia="zh-CN"/>
              </w:rPr>
              <w:t>mvcd_op_view_info</w:t>
            </w:r>
            <w:r w:rsidRPr="00C26F95">
              <w:t>(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C26F95"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C26F95" w:rsidRDefault="00A74CA5" w:rsidP="00DA21AF">
            <w:pPr>
              <w:pStyle w:val="tablecell"/>
              <w:spacing w:before="20" w:after="20"/>
              <w:jc w:val="center"/>
            </w:pPr>
          </w:p>
        </w:tc>
      </w:tr>
      <w:tr w:rsidR="00A74CA5" w:rsidRPr="00C26F95"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D925E3" w:rsidRDefault="00A74CA5" w:rsidP="00DA21AF">
            <w:pPr>
              <w:pStyle w:val="tablesyntax"/>
              <w:spacing w:before="20" w:after="20" w:line="199" w:lineRule="exact"/>
              <w:rPr>
                <w:bCs/>
                <w:lang w:eastAsia="ja-JP"/>
              </w:rPr>
            </w:pPr>
            <w:r w:rsidRPr="00C26F95">
              <w:rPr>
                <w:b/>
                <w:bCs/>
              </w:rPr>
              <w:tab/>
            </w:r>
            <w:r w:rsidRPr="00C26F95">
              <w:rPr>
                <w:b/>
                <w:bCs/>
              </w:rPr>
              <w:tab/>
            </w:r>
            <w:r w:rsidRPr="00C26F95">
              <w:rPr>
                <w:bCs/>
                <w:lang w:eastAsia="ja-JP"/>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C26F95"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C26F95" w:rsidRDefault="00A74CA5" w:rsidP="00DA21AF">
            <w:pPr>
              <w:pStyle w:val="tablecell"/>
              <w:spacing w:before="20" w:after="20"/>
              <w:jc w:val="center"/>
            </w:pPr>
          </w:p>
        </w:tc>
      </w:tr>
      <w:tr w:rsidR="00A74CA5" w:rsidRPr="00C26F95" w:rsidTr="00DA21AF">
        <w:trPr>
          <w:cantSplit/>
          <w:trHeight w:val="144"/>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D925E3" w:rsidRDefault="00A74CA5" w:rsidP="00DA21AF">
            <w:pPr>
              <w:pStyle w:val="tablesyntax"/>
              <w:spacing w:before="20" w:after="20" w:line="199" w:lineRule="exact"/>
            </w:pPr>
            <w:r w:rsidRPr="00C26F95">
              <w:rPr>
                <w:b/>
                <w:bCs/>
              </w:rPr>
              <w:tab/>
            </w:r>
            <w:r w:rsidRPr="00C26F95">
              <w:rPr>
                <w:b/>
                <w:bCs/>
              </w:rPr>
              <w:tab/>
              <w:t>profile_level_info_present_flag[</w:t>
            </w:r>
            <w:r w:rsidRPr="00C26F95">
              <w:rPr>
                <w:bCs/>
              </w:rPr>
              <w:t> i </w:t>
            </w:r>
            <w:r w:rsidRPr="00C26F95">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D925E3" w:rsidRDefault="00A74CA5" w:rsidP="00DA21AF">
            <w:pPr>
              <w:pStyle w:val="tablesyntax"/>
              <w:spacing w:before="20" w:after="20"/>
              <w:jc w:val="center"/>
            </w:pPr>
            <w:r w:rsidRPr="00C26F95">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D925E3" w:rsidRDefault="00A74CA5" w:rsidP="00DA21AF">
            <w:pPr>
              <w:pStyle w:val="tablecell"/>
              <w:spacing w:before="20" w:after="20"/>
              <w:jc w:val="center"/>
              <w:rPr>
                <w:sz w:val="18"/>
                <w:szCs w:val="18"/>
              </w:rPr>
            </w:pPr>
            <w:r w:rsidRPr="00C26F95">
              <w:t>u(1)</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nb-NO"/>
              </w:rPr>
            </w:pPr>
            <w:r w:rsidRPr="005271CA">
              <w:rPr>
                <w:b/>
                <w:bCs/>
                <w:lang w:val="nb-NO"/>
              </w:rPr>
              <w:tab/>
            </w:r>
            <w:r w:rsidRPr="005271CA">
              <w:rPr>
                <w:b/>
                <w:bCs/>
                <w:lang w:val="nb-NO"/>
              </w:rPr>
              <w:tab/>
              <w:t>bitrate_info_present_flag[</w:t>
            </w:r>
            <w:r w:rsidRPr="005271CA">
              <w:rPr>
                <w:bCs/>
                <w:lang w:val="nb-NO"/>
              </w:rPr>
              <w:t> i </w:t>
            </w:r>
            <w:r w:rsidRPr="005271CA">
              <w:rPr>
                <w:b/>
                <w:bCs/>
                <w:lang w:val="nb-NO"/>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nb-NO"/>
              </w:rPr>
            </w:pPr>
            <w:r w:rsidRPr="005271CA">
              <w:rPr>
                <w:b/>
                <w:bCs/>
                <w:lang w:val="nb-NO"/>
              </w:rPr>
              <w:tab/>
            </w:r>
            <w:r w:rsidRPr="005271CA">
              <w:rPr>
                <w:b/>
                <w:bCs/>
                <w:lang w:val="nb-NO"/>
              </w:rPr>
              <w:tab/>
              <w:t>frm_rate_info_present_flag[</w:t>
            </w:r>
            <w:r w:rsidRPr="005271CA">
              <w:rPr>
                <w:bCs/>
                <w:lang w:val="nb-NO"/>
              </w:rPr>
              <w:t> i </w:t>
            </w:r>
            <w:r w:rsidRPr="005271CA">
              <w:rPr>
                <w:b/>
                <w:bCs/>
                <w:lang w:val="nb-NO"/>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r>
            <w:r w:rsidRPr="005271CA">
              <w:rPr>
                <w:b/>
                <w:bCs/>
              </w:rPr>
              <w:tab/>
            </w:r>
            <w:r w:rsidRPr="005271CA">
              <w:rPr>
                <w:bCs/>
              </w:rPr>
              <w:t>if</w:t>
            </w:r>
            <w:r w:rsidRPr="005271CA">
              <w:t>( !num_target_output_views_minus1</w:t>
            </w:r>
            <w:r w:rsidRPr="005271CA">
              <w:rPr>
                <w:bCs/>
              </w:rPr>
              <w:t>[</w:t>
            </w:r>
            <w:r w:rsidRPr="005271CA">
              <w:t> i </w:t>
            </w:r>
            <w:r w:rsidRPr="005271CA">
              <w:rPr>
                <w:bCs/>
              </w:rPr>
              <w:t xml:space="preserve">] </w:t>
            </w:r>
            <w:r w:rsidRPr="005271CA">
              <w:t xml:space="preserve">)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ind w:left="1304" w:hanging="1304"/>
              <w:jc w:val="cente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rPr>
                <w:b/>
                <w:bCs/>
              </w:rPr>
              <w:tab/>
            </w:r>
            <w:r w:rsidRPr="005271CA">
              <w:rPr>
                <w:b/>
                <w:bCs/>
              </w:rPr>
              <w:tab/>
            </w:r>
            <w:r w:rsidRPr="005271CA">
              <w:rPr>
                <w:b/>
                <w:bCs/>
              </w:rPr>
              <w:tab/>
              <w:t>view_dependency_info_present_flag[ </w:t>
            </w:r>
            <w:r w:rsidRPr="005271CA">
              <w:rPr>
                <w:bCs/>
              </w:rPr>
              <w:t>i</w:t>
            </w:r>
            <w:r w:rsidRPr="005271CA">
              <w:rPr>
                <w:b/>
                <w:bCs/>
              </w:rPr>
              <w:t>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t>parameter_sets_info_present_flag[</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Cs/>
              </w:rPr>
            </w:pPr>
            <w:r w:rsidRPr="005271CA">
              <w:rPr>
                <w:b/>
                <w:bCs/>
              </w:rPr>
              <w:tab/>
            </w:r>
            <w:r w:rsidRPr="005271CA">
              <w:rPr>
                <w:b/>
                <w:bCs/>
              </w:rPr>
              <w:tab/>
              <w:t>bitstream_restriction_info_present_flag</w:t>
            </w:r>
            <w:r w:rsidRPr="005271CA">
              <w:rPr>
                <w:bCs/>
              </w:rPr>
              <w:t>[ i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tab/>
              <w:t>if</w:t>
            </w:r>
            <w:r w:rsidRPr="005271CA">
              <w:t>( profile_level_info_present_flag</w:t>
            </w:r>
            <w:r w:rsidRPr="005271CA">
              <w:rPr>
                <w:bCs/>
              </w:rPr>
              <w:t>[</w:t>
            </w:r>
            <w:r w:rsidRPr="005271CA">
              <w:t> i </w:t>
            </w:r>
            <w:r w:rsidRPr="005271CA">
              <w:rPr>
                <w:bCs/>
              </w:rPr>
              <w:t xml:space="preserve">] </w:t>
            </w:r>
            <w:r w:rsidRPr="005271CA">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tab/>
            </w:r>
            <w:r w:rsidRPr="005271CA">
              <w:rPr>
                <w:b/>
                <w:bCs/>
              </w:rPr>
              <w:tab/>
            </w:r>
            <w:r w:rsidRPr="005271CA">
              <w:tab/>
            </w:r>
            <w:r w:rsidRPr="005271CA">
              <w:rPr>
                <w:b/>
                <w:bCs/>
              </w:rPr>
              <w:t>op_profile_level_idc[</w:t>
            </w:r>
            <w:r w:rsidRPr="005271CA">
              <w:rPr>
                <w:bCs/>
              </w:rPr>
              <w:t> i </w:t>
            </w:r>
            <w:r w:rsidRPr="005271CA">
              <w:rPr>
                <w:b/>
                <w:bCs/>
              </w:rPr>
              <w:t xml:space="preserve">]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u(24)</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if( bitrate_info_present_flag</w:t>
            </w:r>
            <w:r w:rsidRPr="005271CA">
              <w:rPr>
                <w:bCs/>
              </w:rPr>
              <w:t>[ i ] )</w:t>
            </w:r>
            <w:r w:rsidRPr="005271CA">
              <w:t xml:space="preserve">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tab/>
            </w:r>
            <w:r w:rsidRPr="005271CA">
              <w:tab/>
            </w:r>
            <w:r w:rsidRPr="005271CA">
              <w:tab/>
            </w:r>
            <w:r w:rsidRPr="005271CA">
              <w:rPr>
                <w:b/>
                <w:bCs/>
              </w:rPr>
              <w:t>avg_bitrate[</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u(16)</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tab/>
            </w:r>
            <w:r w:rsidRPr="005271CA">
              <w:tab/>
            </w:r>
            <w:r w:rsidRPr="005271CA">
              <w:tab/>
            </w:r>
            <w:r w:rsidRPr="005271CA">
              <w:rPr>
                <w:b/>
                <w:bCs/>
              </w:rPr>
              <w:t>max_bitrate[</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u(16)</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r>
            <w:r w:rsidRPr="005271CA">
              <w:tab/>
            </w:r>
            <w:r w:rsidRPr="005271CA">
              <w:rPr>
                <w:b/>
                <w:bCs/>
              </w:rPr>
              <w:t>max_bitrate_calc_window[</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u(16)</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if( frm_rate_info_present_flag</w:t>
            </w:r>
            <w:r w:rsidRPr="005271CA">
              <w:rPr>
                <w:bCs/>
              </w:rPr>
              <w:t xml:space="preserve">[ i ] </w:t>
            </w:r>
            <w:r w:rsidRPr="005271CA">
              <w:t>)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tab/>
            </w:r>
            <w:r w:rsidRPr="005271CA">
              <w:tab/>
            </w:r>
            <w:r w:rsidRPr="005271CA">
              <w:tab/>
            </w:r>
            <w:r w:rsidRPr="005271CA">
              <w:rPr>
                <w:b/>
                <w:bCs/>
              </w:rPr>
              <w:t>constant_frm_rate_idc[</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u(2)</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rPr>
            </w:pPr>
            <w:r w:rsidRPr="005271CA">
              <w:tab/>
            </w:r>
            <w:r w:rsidRPr="005271CA">
              <w:tab/>
            </w:r>
            <w:r w:rsidRPr="005271CA">
              <w:tab/>
            </w:r>
            <w:r w:rsidRPr="005271CA">
              <w:rPr>
                <w:b/>
                <w:bCs/>
              </w:rPr>
              <w:t>avg_frm_rate[</w:t>
            </w:r>
            <w:r w:rsidRPr="005271CA">
              <w:rPr>
                <w:bCs/>
              </w:rPr>
              <w:t> i </w:t>
            </w:r>
            <w:r w:rsidRPr="005271CA">
              <w:rPr>
                <w:b/>
                <w:bC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u(16)</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if( view</w:t>
            </w:r>
            <w:r w:rsidRPr="005271CA">
              <w:rPr>
                <w:bCs/>
              </w:rPr>
              <w:t>_dependency_info_present_flag[ i ] )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rPr>
            </w:pPr>
            <w:r w:rsidRPr="005271CA">
              <w:tab/>
            </w:r>
            <w:r w:rsidRPr="005271CA">
              <w:tab/>
            </w:r>
            <w:r w:rsidRPr="005271CA">
              <w:tab/>
            </w:r>
            <w:r w:rsidRPr="005271CA">
              <w:rPr>
                <w:b/>
              </w:rPr>
              <w:t>num_directly_dependent_views</w:t>
            </w:r>
            <w:r w:rsidRPr="005271CA">
              <w:rPr>
                <w:b/>
                <w:bCs/>
              </w:rPr>
              <w:t>[ </w:t>
            </w:r>
            <w:r w:rsidRPr="005271CA">
              <w:rPr>
                <w:bCs/>
              </w:rPr>
              <w:t>i</w:t>
            </w:r>
            <w:r w:rsidRPr="005271CA">
              <w:rPr>
                <w:b/>
                <w:bCs/>
              </w:rPr>
              <w:t>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Cs/>
              </w:rP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r>
            <w:r w:rsidRPr="005271CA">
              <w:tab/>
              <w:t>for( j = 0; j &lt; num_directly_dependent_views</w:t>
            </w:r>
            <w:r w:rsidRPr="005271CA">
              <w:rPr>
                <w:bCs/>
              </w:rPr>
              <w:t>[ i ]</w:t>
            </w:r>
            <w:r w:rsidRPr="005271CA">
              <w:t>; j++ )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en-US"/>
              </w:rPr>
            </w:pPr>
            <w:r w:rsidRPr="005271CA">
              <w:rPr>
                <w:lang w:val="en-US"/>
              </w:rPr>
              <w:tab/>
            </w:r>
            <w:r w:rsidRPr="005271CA">
              <w:rPr>
                <w:lang w:val="en-US"/>
              </w:rPr>
              <w:tab/>
            </w:r>
            <w:r w:rsidRPr="005271CA">
              <w:rPr>
                <w:lang w:val="en-US"/>
              </w:rPr>
              <w:tab/>
            </w:r>
            <w:r w:rsidRPr="005271CA">
              <w:rPr>
                <w:lang w:val="en-US"/>
              </w:rPr>
              <w:tab/>
            </w:r>
            <w:r w:rsidRPr="005271CA">
              <w:rPr>
                <w:b/>
                <w:lang w:val="en-US"/>
              </w:rPr>
              <w:t>directly_dependent_view_id</w:t>
            </w:r>
            <w:r w:rsidRPr="005271CA">
              <w:rPr>
                <w:b/>
                <w:bCs/>
                <w:lang w:val="en-US"/>
              </w:rPr>
              <w:t>[ </w:t>
            </w:r>
            <w:r w:rsidRPr="005271CA">
              <w:rPr>
                <w:bCs/>
                <w:lang w:val="en-US"/>
              </w:rPr>
              <w:t>i</w:t>
            </w:r>
            <w:r w:rsidRPr="005271CA">
              <w:rPr>
                <w:b/>
                <w:bCs/>
                <w:lang w:val="en-US"/>
              </w:rPr>
              <w:t> ][ </w:t>
            </w:r>
            <w:r w:rsidRPr="005271CA">
              <w:rPr>
                <w:bCs/>
                <w:lang w:val="en-US"/>
              </w:rPr>
              <w:t>j</w:t>
            </w:r>
            <w:r w:rsidRPr="005271CA">
              <w:rPr>
                <w:b/>
                <w:bCs/>
                <w:lang w:val="en-US"/>
              </w:rPr>
              <w:t>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en-US"/>
              </w:rPr>
            </w:pPr>
            <w:r w:rsidRPr="001C759E">
              <w:tab/>
            </w:r>
            <w:r w:rsidRPr="001C759E">
              <w:tab/>
            </w:r>
            <w:r w:rsidRPr="001C759E">
              <w:tab/>
            </w:r>
            <w:r w:rsidRPr="001C759E">
              <w:tab/>
              <w:t>mvcd_op_view_info(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en-US"/>
              </w:rPr>
            </w:pPr>
            <w:r w:rsidRPr="005271CA">
              <w:rPr>
                <w:lang w:val="en-US"/>
              </w:rPr>
              <w:tab/>
            </w:r>
            <w:r w:rsidRPr="005271CA">
              <w:rPr>
                <w:lang w:val="en-US"/>
              </w:rPr>
              <w:tab/>
            </w:r>
            <w:r w:rsidRPr="005271CA">
              <w:rPr>
                <w:lang w:val="en-US"/>
              </w:rPr>
              <w:tab/>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 else</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en-US"/>
              </w:rPr>
            </w:pPr>
            <w:r w:rsidRPr="005271CA">
              <w:rPr>
                <w:lang w:val="en-US"/>
              </w:rPr>
              <w:tab/>
            </w:r>
            <w:r w:rsidRPr="005271CA">
              <w:rPr>
                <w:lang w:val="en-US"/>
              </w:rPr>
              <w:tab/>
            </w:r>
            <w:r w:rsidRPr="005271CA">
              <w:rPr>
                <w:lang w:val="en-US"/>
              </w:rPr>
              <w:tab/>
            </w:r>
            <w:r w:rsidRPr="005271CA">
              <w:rPr>
                <w:b/>
                <w:lang w:val="en-US"/>
              </w:rPr>
              <w:t>view_dependency_info_src_</w:t>
            </w:r>
            <w:r w:rsidRPr="005271CA">
              <w:rPr>
                <w:b/>
                <w:bCs/>
                <w:lang w:val="en-US"/>
              </w:rPr>
              <w:t>op_id[</w:t>
            </w:r>
            <w:r w:rsidRPr="005271CA">
              <w:rPr>
                <w:bCs/>
                <w:lang w:val="en-US"/>
              </w:rPr>
              <w:t> i </w:t>
            </w:r>
            <w:r w:rsidRPr="005271CA">
              <w:rPr>
                <w:b/>
                <w:bCs/>
                <w:lang w:val="en-US"/>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ab/>
            </w:r>
            <w:r w:rsidRPr="005271CA">
              <w:tab/>
              <w:t>if( parameter_sets_info_present_flag</w:t>
            </w:r>
            <w:r w:rsidRPr="005271CA">
              <w:rPr>
                <w:bCs/>
              </w:rPr>
              <w:t>[ i ] )</w:t>
            </w:r>
            <w:r w:rsidRPr="005271CA">
              <w:t xml:space="preserve">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lang w:val="da-DK"/>
              </w:rPr>
            </w:pPr>
            <w:r w:rsidRPr="005271CA">
              <w:rPr>
                <w:b/>
                <w:bCs/>
                <w:lang w:val="da-DK"/>
              </w:rPr>
              <w:tab/>
            </w:r>
            <w:r w:rsidRPr="005271CA">
              <w:rPr>
                <w:b/>
                <w:bCs/>
                <w:lang w:val="da-DK"/>
              </w:rPr>
              <w:tab/>
            </w:r>
            <w:r w:rsidRPr="005271CA">
              <w:rPr>
                <w:b/>
                <w:bCs/>
                <w:lang w:val="da-DK"/>
              </w:rPr>
              <w:tab/>
              <w:t>num_seq_parameter_set_minus1[</w:t>
            </w:r>
            <w:r w:rsidRPr="005271CA">
              <w:rPr>
                <w:bCs/>
                <w:lang w:val="da-DK"/>
              </w:rPr>
              <w:t> i </w:t>
            </w:r>
            <w:r w:rsidRPr="005271CA">
              <w:rPr>
                <w:b/>
                <w:bCs/>
                <w:lang w:val="da-DK"/>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lang w:val="da-DK"/>
              </w:rPr>
              <w:tab/>
            </w:r>
            <w:r w:rsidRPr="005271CA">
              <w:rPr>
                <w:lang w:val="da-DK"/>
              </w:rPr>
              <w:tab/>
            </w:r>
            <w:r w:rsidRPr="005271CA">
              <w:rPr>
                <w:lang w:val="da-DK"/>
              </w:rPr>
              <w:tab/>
              <w:t>for( j = 0; j &lt;= num_seq_parameter_set_minus1</w:t>
            </w:r>
            <w:r w:rsidRPr="005271CA">
              <w:rPr>
                <w:bCs/>
                <w:lang w:val="da-DK"/>
              </w:rPr>
              <w:t>[ i ]</w:t>
            </w:r>
            <w:r w:rsidRPr="005271CA">
              <w:rPr>
                <w:lang w:val="da-DK"/>
              </w:rPr>
              <w:t>; j++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lang w:val="da-DK"/>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lang w:val="da-DK"/>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b/>
                <w:bCs/>
                <w:lang w:val="da-DK"/>
              </w:rPr>
              <w:tab/>
            </w:r>
            <w:r w:rsidRPr="005271CA">
              <w:rPr>
                <w:b/>
                <w:bCs/>
                <w:lang w:val="da-DK"/>
              </w:rPr>
              <w:tab/>
            </w:r>
            <w:r w:rsidRPr="005271CA">
              <w:rPr>
                <w:b/>
                <w:bCs/>
                <w:lang w:val="da-DK"/>
              </w:rPr>
              <w:tab/>
            </w:r>
            <w:r w:rsidRPr="005271CA">
              <w:rPr>
                <w:b/>
                <w:bCs/>
                <w:lang w:val="da-DK"/>
              </w:rPr>
              <w:tab/>
              <w:t>seq_parameter_set_id_delta[</w:t>
            </w:r>
            <w:r w:rsidRPr="005271CA">
              <w:rPr>
                <w:bCs/>
                <w:lang w:val="da-DK"/>
              </w:rPr>
              <w:t> i </w:t>
            </w:r>
            <w:r w:rsidRPr="005271CA">
              <w:rPr>
                <w:b/>
                <w:bCs/>
                <w:lang w:val="da-DK"/>
              </w:rPr>
              <w:t>][</w:t>
            </w:r>
            <w:r w:rsidRPr="005271CA">
              <w:rPr>
                <w:bCs/>
                <w:lang w:val="da-DK"/>
              </w:rPr>
              <w:t> j </w:t>
            </w:r>
            <w:r w:rsidRPr="005271CA">
              <w:rPr>
                <w:b/>
                <w:bCs/>
                <w:lang w:val="da-DK"/>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lang w:val="da-DK"/>
              </w:rPr>
            </w:pPr>
            <w:r w:rsidRPr="005271CA">
              <w:rPr>
                <w:b/>
                <w:bCs/>
                <w:lang w:val="da-DK"/>
              </w:rPr>
              <w:tab/>
            </w:r>
            <w:r w:rsidRPr="005271CA">
              <w:rPr>
                <w:b/>
                <w:bCs/>
                <w:lang w:val="da-DK"/>
              </w:rPr>
              <w:tab/>
            </w:r>
            <w:r w:rsidRPr="005271CA">
              <w:rPr>
                <w:b/>
                <w:bCs/>
                <w:lang w:val="da-DK"/>
              </w:rPr>
              <w:tab/>
              <w:t>num_subset_seq_parameter_set_minus1[</w:t>
            </w:r>
            <w:r w:rsidRPr="005271CA">
              <w:rPr>
                <w:bCs/>
                <w:lang w:val="da-DK"/>
              </w:rPr>
              <w:t> i </w:t>
            </w:r>
            <w:r w:rsidRPr="005271CA">
              <w:rPr>
                <w:b/>
                <w:bCs/>
                <w:lang w:val="da-DK"/>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lang w:val="da-DK"/>
              </w:rPr>
              <w:tab/>
            </w:r>
            <w:r w:rsidRPr="005271CA">
              <w:rPr>
                <w:lang w:val="da-DK"/>
              </w:rPr>
              <w:tab/>
            </w:r>
            <w:r w:rsidRPr="005271CA">
              <w:rPr>
                <w:lang w:val="da-DK"/>
              </w:rPr>
              <w:tab/>
              <w:t>for( j = 0; j &lt;= num_subset_seq_parameter_set_minus1</w:t>
            </w:r>
            <w:r w:rsidRPr="005271CA">
              <w:rPr>
                <w:bCs/>
                <w:lang w:val="da-DK"/>
              </w:rPr>
              <w:t>[ i ]</w:t>
            </w:r>
            <w:r w:rsidRPr="005271CA">
              <w:rPr>
                <w:lang w:val="da-DK"/>
              </w:rPr>
              <w:t>; j++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lang w:val="da-DK"/>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lang w:val="da-DK"/>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b/>
                <w:bCs/>
                <w:lang w:val="da-DK"/>
              </w:rPr>
              <w:tab/>
            </w:r>
            <w:r w:rsidRPr="005271CA">
              <w:rPr>
                <w:b/>
                <w:bCs/>
                <w:lang w:val="da-DK"/>
              </w:rPr>
              <w:tab/>
            </w:r>
            <w:r w:rsidRPr="005271CA">
              <w:rPr>
                <w:b/>
                <w:bCs/>
                <w:lang w:val="da-DK"/>
              </w:rPr>
              <w:tab/>
            </w:r>
            <w:r w:rsidRPr="005271CA">
              <w:rPr>
                <w:b/>
                <w:bCs/>
                <w:lang w:val="da-DK"/>
              </w:rPr>
              <w:tab/>
              <w:t>subset_seq_parameter_set_id_delta[</w:t>
            </w:r>
            <w:r w:rsidRPr="005271CA">
              <w:rPr>
                <w:bCs/>
                <w:lang w:val="da-DK"/>
              </w:rPr>
              <w:t> i </w:t>
            </w:r>
            <w:r w:rsidRPr="005271CA">
              <w:rPr>
                <w:b/>
                <w:bCs/>
                <w:lang w:val="da-DK"/>
              </w:rPr>
              <w:t>][</w:t>
            </w:r>
            <w:r w:rsidRPr="005271CA">
              <w:rPr>
                <w:bCs/>
                <w:lang w:val="da-DK"/>
              </w:rPr>
              <w:t> j </w:t>
            </w:r>
            <w:r w:rsidRPr="005271CA">
              <w:rPr>
                <w:b/>
                <w:bCs/>
                <w:lang w:val="da-DK"/>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b/>
                <w:bCs/>
                <w:lang w:val="da-DK"/>
              </w:rPr>
            </w:pPr>
            <w:r w:rsidRPr="005271CA">
              <w:rPr>
                <w:b/>
                <w:bCs/>
                <w:lang w:val="da-DK"/>
              </w:rPr>
              <w:tab/>
            </w:r>
            <w:r w:rsidRPr="005271CA">
              <w:rPr>
                <w:b/>
                <w:bCs/>
                <w:lang w:val="da-DK"/>
              </w:rPr>
              <w:tab/>
            </w:r>
            <w:r w:rsidRPr="005271CA">
              <w:rPr>
                <w:b/>
                <w:bCs/>
                <w:lang w:val="da-DK"/>
              </w:rPr>
              <w:tab/>
              <w:t>num_pic_parameter_set_minus1[</w:t>
            </w:r>
            <w:r w:rsidRPr="005271CA">
              <w:rPr>
                <w:bCs/>
                <w:lang w:val="da-DK"/>
              </w:rPr>
              <w:t> i </w:t>
            </w:r>
            <w:r w:rsidRPr="005271CA">
              <w:rPr>
                <w:b/>
                <w:bCs/>
                <w:lang w:val="da-DK"/>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lang w:val="da-DK"/>
              </w:rPr>
              <w:tab/>
            </w:r>
            <w:r w:rsidRPr="005271CA">
              <w:rPr>
                <w:lang w:val="da-DK"/>
              </w:rPr>
              <w:tab/>
            </w:r>
            <w:r w:rsidRPr="005271CA">
              <w:rPr>
                <w:lang w:val="da-DK"/>
              </w:rPr>
              <w:tab/>
              <w:t>for( j = 0; j &lt;= num_init_pic_parameter_set_minus1</w:t>
            </w:r>
            <w:r w:rsidRPr="005271CA">
              <w:rPr>
                <w:bCs/>
                <w:lang w:val="da-DK"/>
              </w:rPr>
              <w:t>[ i ];</w:t>
            </w:r>
            <w:r w:rsidRPr="005271CA">
              <w:rPr>
                <w:lang w:val="da-DK"/>
              </w:rPr>
              <w:t xml:space="preserve"> j++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lang w:val="da-DK"/>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lang w:val="da-DK"/>
              </w:rPr>
            </w:pP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b/>
                <w:bCs/>
                <w:lang w:val="da-DK"/>
              </w:rPr>
              <w:tab/>
            </w:r>
            <w:r w:rsidRPr="005271CA">
              <w:rPr>
                <w:b/>
                <w:bCs/>
                <w:lang w:val="da-DK"/>
              </w:rPr>
              <w:tab/>
            </w:r>
            <w:r w:rsidRPr="005271CA">
              <w:rPr>
                <w:b/>
                <w:bCs/>
                <w:lang w:val="da-DK"/>
              </w:rPr>
              <w:tab/>
            </w:r>
            <w:r w:rsidRPr="005271CA">
              <w:rPr>
                <w:b/>
                <w:bCs/>
                <w:lang w:val="da-DK"/>
              </w:rPr>
              <w:tab/>
              <w:t>pic_parameter_set_id_delta[</w:t>
            </w:r>
            <w:r w:rsidRPr="005271CA">
              <w:rPr>
                <w:bCs/>
                <w:lang w:val="da-DK"/>
              </w:rPr>
              <w:t> i </w:t>
            </w:r>
            <w:r w:rsidRPr="005271CA">
              <w:rPr>
                <w:b/>
                <w:bCs/>
                <w:lang w:val="da-DK"/>
              </w:rPr>
              <w:t>][</w:t>
            </w:r>
            <w:r w:rsidRPr="005271CA">
              <w:rPr>
                <w:bCs/>
                <w:lang w:val="da-DK"/>
              </w:rPr>
              <w:t> j </w:t>
            </w:r>
            <w:r w:rsidRPr="005271CA">
              <w:rPr>
                <w:b/>
                <w:bCs/>
                <w:lang w:val="da-DK"/>
              </w:rPr>
              <w:t>]</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cell"/>
              <w:spacing w:before="20" w:after="20"/>
              <w:jc w:val="center"/>
              <w:rPr>
                <w:sz w:val="18"/>
                <w:szCs w:val="18"/>
              </w:rPr>
            </w:pPr>
            <w:r w:rsidRPr="005271CA">
              <w:t>ue(v)</w:t>
            </w:r>
          </w:p>
        </w:tc>
      </w:tr>
      <w:tr w:rsidR="00A74CA5" w:rsidRPr="005271CA"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lastRenderedPageBreak/>
              <w:tab/>
            </w:r>
            <w:r w:rsidRPr="005271CA">
              <w:tab/>
              <w:t>} else</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rPr>
            </w:pP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da-DK"/>
              </w:rPr>
            </w:pPr>
            <w:r w:rsidRPr="005271CA">
              <w:rPr>
                <w:lang w:val="da-DK"/>
              </w:rPr>
              <w:tab/>
            </w:r>
            <w:r w:rsidRPr="005271CA">
              <w:rPr>
                <w:lang w:val="da-DK"/>
              </w:rPr>
              <w:tab/>
            </w:r>
            <w:r w:rsidRPr="005271CA">
              <w:rPr>
                <w:lang w:val="da-DK"/>
              </w:rPr>
              <w:tab/>
            </w:r>
            <w:r w:rsidRPr="005271CA">
              <w:rPr>
                <w:b/>
                <w:lang w:val="da-DK"/>
              </w:rPr>
              <w:t>parameter_sets_info_src_</w:t>
            </w:r>
            <w:r w:rsidRPr="005271CA">
              <w:rPr>
                <w:b/>
                <w:bCs/>
                <w:lang w:val="da-DK"/>
              </w:rPr>
              <w:t>op_id[</w:t>
            </w:r>
            <w:r w:rsidRPr="005271CA">
              <w:rPr>
                <w:bCs/>
                <w:lang w:val="da-DK"/>
              </w:rPr>
              <w:t> i </w:t>
            </w:r>
            <w:r w:rsidRPr="005271CA">
              <w:rPr>
                <w:b/>
                <w:bCs/>
                <w:lang w:val="da-DK"/>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Cs/>
              </w:rP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r>
            <w:r w:rsidRPr="005271CA">
              <w:t>if( bitstream_restriction_info_present_flag[ i ] ) {</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r>
            <w:r w:rsidRPr="005271CA">
              <w:rPr>
                <w:b/>
                <w:bCs/>
              </w:rPr>
              <w:tab/>
              <w:t>motion_vectors_over_pic_boundaries_flag</w:t>
            </w:r>
            <w:r w:rsidRPr="005271CA">
              <w:rPr>
                <w:b/>
                <w:bCs/>
                <w:lang w:eastAsia="zh-CN"/>
              </w:rPr>
              <w:t>[</w:t>
            </w:r>
            <w:r w:rsidRPr="005271CA">
              <w:rPr>
                <w:bCs/>
                <w:lang w:eastAsia="zh-CN"/>
              </w:rPr>
              <w:t> i </w:t>
            </w:r>
            <w:r w:rsidRPr="005271CA">
              <w:rPr>
                <w:b/>
                <w:bCs/>
                <w:lang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u(1)</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sv-SE"/>
              </w:rPr>
            </w:pPr>
            <w:r w:rsidRPr="005271CA">
              <w:rPr>
                <w:b/>
                <w:bCs/>
                <w:lang w:val="sv-SE"/>
              </w:rPr>
              <w:tab/>
            </w:r>
            <w:r w:rsidRPr="005271CA">
              <w:rPr>
                <w:b/>
                <w:bCs/>
                <w:lang w:val="sv-SE"/>
              </w:rPr>
              <w:tab/>
            </w:r>
            <w:r w:rsidRPr="005271CA">
              <w:rPr>
                <w:b/>
                <w:bCs/>
                <w:lang w:val="sv-SE"/>
              </w:rPr>
              <w:tab/>
              <w:t>max_bytes_per_pic_denom</w:t>
            </w:r>
            <w:r w:rsidRPr="005271CA">
              <w:rPr>
                <w:b/>
                <w:bCs/>
                <w:lang w:val="sv-SE" w:eastAsia="zh-CN"/>
              </w:rPr>
              <w:t>[</w:t>
            </w:r>
            <w:r w:rsidRPr="005271CA">
              <w:rPr>
                <w:bCs/>
                <w:lang w:val="sv-SE" w:eastAsia="zh-CN"/>
              </w:rPr>
              <w:t> i </w:t>
            </w:r>
            <w:r w:rsidRPr="005271CA">
              <w:rPr>
                <w:b/>
                <w:bCs/>
                <w:lang w:val="sv-SE"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val="sv-SE"/>
              </w:rPr>
            </w:pPr>
            <w:r w:rsidRPr="005271CA">
              <w:rPr>
                <w:b/>
                <w:bCs/>
                <w:lang w:val="sv-SE"/>
              </w:rPr>
              <w:tab/>
            </w:r>
            <w:r w:rsidRPr="005271CA">
              <w:rPr>
                <w:b/>
                <w:bCs/>
                <w:lang w:val="sv-SE"/>
              </w:rPr>
              <w:tab/>
            </w:r>
            <w:r w:rsidRPr="005271CA">
              <w:rPr>
                <w:b/>
                <w:bCs/>
                <w:lang w:val="sv-SE"/>
              </w:rPr>
              <w:tab/>
              <w:t>max_bits_per_mb_denom</w:t>
            </w:r>
            <w:r w:rsidRPr="005271CA">
              <w:rPr>
                <w:b/>
                <w:bCs/>
                <w:lang w:val="sv-SE" w:eastAsia="zh-CN"/>
              </w:rPr>
              <w:t>[</w:t>
            </w:r>
            <w:r w:rsidRPr="005271CA">
              <w:rPr>
                <w:bCs/>
                <w:lang w:val="sv-SE" w:eastAsia="zh-CN"/>
              </w:rPr>
              <w:t> i </w:t>
            </w:r>
            <w:r w:rsidRPr="005271CA">
              <w:rPr>
                <w:b/>
                <w:bCs/>
                <w:lang w:val="sv-SE"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r>
            <w:r w:rsidRPr="005271CA">
              <w:rPr>
                <w:b/>
                <w:bCs/>
              </w:rPr>
              <w:tab/>
              <w:t>log2_max_mv_length_horizontal</w:t>
            </w:r>
            <w:r w:rsidRPr="005271CA">
              <w:rPr>
                <w:b/>
                <w:bCs/>
                <w:lang w:eastAsia="zh-CN"/>
              </w:rPr>
              <w:t>[</w:t>
            </w:r>
            <w:r w:rsidRPr="005271CA">
              <w:rPr>
                <w:bCs/>
                <w:lang w:eastAsia="zh-CN"/>
              </w:rPr>
              <w:t> i </w:t>
            </w:r>
            <w:r w:rsidRPr="005271CA">
              <w:rPr>
                <w:b/>
                <w:bCs/>
                <w:lang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r>
            <w:r w:rsidRPr="005271CA">
              <w:rPr>
                <w:b/>
                <w:bCs/>
              </w:rPr>
              <w:tab/>
              <w:t>log2_max_mv_length_vertical</w:t>
            </w:r>
            <w:r w:rsidRPr="005271CA">
              <w:rPr>
                <w:b/>
                <w:bCs/>
                <w:lang w:eastAsia="zh-CN"/>
              </w:rPr>
              <w:t>[</w:t>
            </w:r>
            <w:r w:rsidRPr="005271CA">
              <w:rPr>
                <w:bCs/>
                <w:lang w:eastAsia="zh-CN"/>
              </w:rPr>
              <w:t> i </w:t>
            </w:r>
            <w:r w:rsidRPr="005271CA">
              <w:rPr>
                <w:b/>
                <w:bCs/>
                <w:lang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rPr>
              <w:tab/>
            </w:r>
            <w:r w:rsidRPr="005271CA">
              <w:rPr>
                <w:b/>
              </w:rPr>
              <w:tab/>
            </w:r>
            <w:r w:rsidRPr="005271CA">
              <w:rPr>
                <w:b/>
              </w:rPr>
              <w:tab/>
              <w:t>num_reorder_frames</w:t>
            </w:r>
            <w:r w:rsidRPr="005271CA">
              <w:rPr>
                <w:b/>
                <w:bCs/>
                <w:lang w:eastAsia="zh-CN"/>
              </w:rPr>
              <w:t>[</w:t>
            </w:r>
            <w:r w:rsidRPr="005271CA">
              <w:rPr>
                <w:bCs/>
                <w:lang w:eastAsia="zh-CN"/>
              </w:rPr>
              <w:t> i </w:t>
            </w:r>
            <w:r w:rsidRPr="005271CA">
              <w:rPr>
                <w:b/>
                <w:bCs/>
                <w:lang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r>
            <w:r w:rsidRPr="005271CA">
              <w:rPr>
                <w:b/>
                <w:bCs/>
              </w:rPr>
              <w:tab/>
              <w:t>max_dec_frame_buffering</w:t>
            </w:r>
            <w:r w:rsidRPr="005271CA">
              <w:rPr>
                <w:b/>
                <w:bCs/>
                <w:lang w:eastAsia="zh-CN"/>
              </w:rPr>
              <w:t>[</w:t>
            </w:r>
            <w:r w:rsidRPr="005271CA">
              <w:rPr>
                <w:bCs/>
                <w:lang w:eastAsia="zh-CN"/>
              </w:rPr>
              <w:t> i </w:t>
            </w:r>
            <w:r w:rsidRPr="005271CA">
              <w:rPr>
                <w:b/>
                <w:bCs/>
                <w:lang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r w:rsidRPr="005271CA">
              <w:t>5</w:t>
            </w: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sz w:val="18"/>
                <w:szCs w:val="18"/>
              </w:rPr>
            </w:pPr>
            <w:r w:rsidRPr="005271CA">
              <w:rPr>
                <w:b w:val="0"/>
              </w:rPr>
              <w:t>ue(v)</w:t>
            </w: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rPr>
                <w:b/>
                <w:bCs/>
              </w:rPr>
              <w:tab/>
            </w:r>
            <w:r w:rsidRPr="005271CA">
              <w:rPr>
                <w:b/>
                <w:bCs/>
              </w:rPr>
              <w:tab/>
            </w:r>
            <w:r w:rsidRPr="005271CA">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pP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rPr>
            </w:pP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rPr>
                <w:lang w:eastAsia="zh-CN"/>
              </w:rPr>
            </w:pPr>
            <w:r w:rsidRPr="005271CA">
              <w:tab/>
            </w:r>
            <w:r w:rsidRPr="005271CA">
              <w:rPr>
                <w:lang w:eastAsia="zh-CN"/>
              </w:rPr>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rPr>
            </w:pPr>
          </w:p>
        </w:tc>
      </w:tr>
      <w:tr w:rsidR="00A74CA5" w:rsidRPr="005271CA"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pPr>
            <w:r w:rsidRPr="005271CA">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syntax"/>
              <w:spacing w:before="20" w:after="20"/>
              <w:jc w:val="center"/>
              <w:rPr>
                <w:b/>
                <w:bCs/>
              </w:rPr>
            </w:pP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5271CA" w:rsidRDefault="00A74CA5" w:rsidP="00DA21AF">
            <w:pPr>
              <w:pStyle w:val="tableheading"/>
              <w:spacing w:before="20" w:after="20"/>
              <w:jc w:val="center"/>
              <w:rPr>
                <w:b w:val="0"/>
                <w:bCs w:val="0"/>
              </w:rPr>
            </w:pPr>
          </w:p>
        </w:tc>
      </w:tr>
    </w:tbl>
    <w:p w:rsidR="00A74CA5" w:rsidRPr="009F46DA" w:rsidRDefault="00A74CA5" w:rsidP="00A74CA5"/>
    <w:p w:rsidR="00A74CA5" w:rsidRPr="005271CA" w:rsidRDefault="00A74CA5" w:rsidP="00A74CA5">
      <w:pPr>
        <w:pStyle w:val="Annex5"/>
      </w:pPr>
      <w:r>
        <w:rPr>
          <w:lang w:val="da-DK"/>
        </w:rPr>
        <w:t>MVCD</w:t>
      </w:r>
      <w:r w:rsidRPr="005271CA">
        <w:rPr>
          <w:lang w:val="da-DK"/>
        </w:rPr>
        <w:t xml:space="preserve"> </w:t>
      </w:r>
      <w:r>
        <w:rPr>
          <w:rFonts w:hint="eastAsia"/>
          <w:lang w:val="da-DK" w:eastAsia="ja-JP"/>
        </w:rPr>
        <w:t>operation point view</w:t>
      </w:r>
      <w:r w:rsidRPr="005271CA">
        <w:rPr>
          <w:lang w:val="da-DK"/>
        </w:rPr>
        <w:t xml:space="preserve"> </w:t>
      </w:r>
      <w:r w:rsidRPr="005271CA">
        <w:t>information</w:t>
      </w:r>
      <w:r>
        <w:rPr>
          <w:lang w:val="da-DK"/>
        </w:rPr>
        <w:t xml:space="preserve"> </w:t>
      </w:r>
      <w:r w:rsidRPr="005271CA">
        <w:rPr>
          <w:lang w:val="da-DK"/>
        </w:rPr>
        <w:t>syntax</w:t>
      </w:r>
    </w:p>
    <w:p w:rsidR="00A74CA5" w:rsidRPr="009F46DA" w:rsidRDefault="00A74CA5" w:rsidP="00A74CA5"/>
    <w:tbl>
      <w:tblPr>
        <w:tblW w:w="8625" w:type="dxa"/>
        <w:jc w:val="center"/>
        <w:tblLayout w:type="fixed"/>
        <w:tblLook w:val="0000" w:firstRow="0" w:lastRow="0" w:firstColumn="0" w:lastColumn="0" w:noHBand="0" w:noVBand="0"/>
      </w:tblPr>
      <w:tblGrid>
        <w:gridCol w:w="6825"/>
        <w:gridCol w:w="561"/>
        <w:gridCol w:w="1239"/>
      </w:tblGrid>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pPr>
            <w:r w:rsidRPr="001C759E">
              <w:rPr>
                <w:lang w:eastAsia="zh-CN"/>
              </w:rPr>
              <w:t>mvcd_op_view_info</w:t>
            </w:r>
            <w:r w:rsidRPr="001C759E">
              <w:t>( )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rPr>
                <w:b/>
                <w:bCs/>
              </w:rPr>
            </w:pPr>
            <w:r w:rsidRPr="001C759E">
              <w:rPr>
                <w:b/>
                <w:bCs/>
              </w:rPr>
              <w:t>C</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rPr>
                <w:b/>
                <w:bCs/>
              </w:rPr>
            </w:pPr>
            <w:r w:rsidRPr="001C759E">
              <w:rPr>
                <w:b/>
                <w:bCs/>
              </w:rPr>
              <w:t>Descriptor</w:t>
            </w:r>
          </w:p>
        </w:tc>
      </w:tr>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1C759E">
              <w:rPr>
                <w:b/>
                <w:bCs/>
              </w:rPr>
              <w:tab/>
            </w:r>
            <w:r>
              <w:rPr>
                <w:b/>
                <w:bCs/>
              </w:rPr>
              <w:t>view_info</w:t>
            </w:r>
            <w:r w:rsidRPr="001C759E">
              <w:rPr>
                <w:b/>
                <w:bCs/>
              </w:rPr>
              <w:t>_depth_view_present_flag</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pPr>
            <w:r w:rsidRPr="001C759E">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rPr>
                <w:sz w:val="18"/>
                <w:szCs w:val="18"/>
              </w:rPr>
            </w:pPr>
            <w:r w:rsidRPr="001C759E">
              <w:t>u(1)</w:t>
            </w:r>
          </w:p>
        </w:tc>
      </w:tr>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1C759E">
              <w:rPr>
                <w:b/>
                <w:bCs/>
              </w:rPr>
              <w:tab/>
            </w:r>
            <w:r w:rsidRPr="001C759E">
              <w:rPr>
                <w:bCs/>
              </w:rPr>
              <w:t xml:space="preserve">if( </w:t>
            </w:r>
            <w:r>
              <w:rPr>
                <w:bCs/>
              </w:rPr>
              <w:t>view_info</w:t>
            </w:r>
            <w:r w:rsidRPr="001C759E">
              <w:rPr>
                <w:bCs/>
              </w:rPr>
              <w:t>_depth_view_present_flag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pPr>
          </w:p>
        </w:tc>
      </w:tr>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1C759E">
              <w:rPr>
                <w:b/>
                <w:bCs/>
              </w:rPr>
              <w:tab/>
            </w:r>
            <w:r w:rsidRPr="001C759E">
              <w:rPr>
                <w:b/>
                <w:bCs/>
              </w:rPr>
              <w:tab/>
            </w:r>
            <w:r>
              <w:rPr>
                <w:b/>
                <w:bCs/>
              </w:rPr>
              <w:t>reserved_depth_view</w:t>
            </w:r>
            <w:r w:rsidRPr="001C759E">
              <w:rPr>
                <w:b/>
                <w:bCs/>
              </w:rPr>
              <w:t>_</w:t>
            </w:r>
            <w:r>
              <w:rPr>
                <w:b/>
                <w:bCs/>
              </w:rPr>
              <w:t>confirmation_</w:t>
            </w:r>
            <w:r w:rsidRPr="001C759E">
              <w:rPr>
                <w:b/>
                <w:bCs/>
              </w:rPr>
              <w:t>flag</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pPr>
            <w:r w:rsidRPr="001C759E">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rPr>
                <w:sz w:val="18"/>
                <w:szCs w:val="18"/>
              </w:rPr>
            </w:pPr>
            <w:r w:rsidRPr="001C759E">
              <w:t>u(1)</w:t>
            </w:r>
          </w:p>
        </w:tc>
      </w:tr>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1C759E">
              <w:rPr>
                <w:b/>
                <w:bCs/>
              </w:rPr>
              <w:tab/>
            </w:r>
            <w:r>
              <w:rPr>
                <w:b/>
                <w:bCs/>
              </w:rPr>
              <w:t>view_info</w:t>
            </w:r>
            <w:r w:rsidRPr="001C759E">
              <w:rPr>
                <w:b/>
                <w:bCs/>
              </w:rPr>
              <w:t>_texture_view_present_flag</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pPr>
            <w:r w:rsidRPr="001C759E">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rPr>
                <w:sz w:val="18"/>
                <w:szCs w:val="18"/>
              </w:rPr>
            </w:pPr>
            <w:r w:rsidRPr="001C759E">
              <w:t>u(1)</w:t>
            </w:r>
          </w:p>
        </w:tc>
      </w:tr>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1C759E">
              <w:rPr>
                <w:b/>
                <w:bCs/>
              </w:rPr>
              <w:tab/>
            </w:r>
            <w:r w:rsidRPr="001C759E">
              <w:rPr>
                <w:bCs/>
              </w:rPr>
              <w:t xml:space="preserve">if( </w:t>
            </w:r>
            <w:r>
              <w:rPr>
                <w:bCs/>
              </w:rPr>
              <w:t>view_info</w:t>
            </w:r>
            <w:r w:rsidRPr="001C759E">
              <w:rPr>
                <w:bCs/>
              </w:rPr>
              <w:t>_texture_view_present_flag )</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pP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pPr>
          </w:p>
        </w:tc>
      </w:tr>
      <w:tr w:rsidR="00A74CA5" w:rsidRPr="001C759E" w:rsidTr="00DA21AF">
        <w:trPr>
          <w:cantSplit/>
          <w:jc w:val="center"/>
        </w:trPr>
        <w:tc>
          <w:tcPr>
            <w:tcW w:w="6825"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1C759E">
              <w:rPr>
                <w:b/>
                <w:bCs/>
              </w:rPr>
              <w:tab/>
            </w:r>
            <w:r w:rsidRPr="001C759E">
              <w:rPr>
                <w:b/>
                <w:bCs/>
              </w:rPr>
              <w:tab/>
            </w:r>
            <w:r>
              <w:rPr>
                <w:b/>
                <w:bCs/>
              </w:rPr>
              <w:t>reserved_texture_view</w:t>
            </w:r>
            <w:r w:rsidRPr="001C759E">
              <w:rPr>
                <w:b/>
                <w:bCs/>
              </w:rPr>
              <w:t>_</w:t>
            </w:r>
            <w:r>
              <w:rPr>
                <w:b/>
                <w:bCs/>
              </w:rPr>
              <w:t>confirmation_</w:t>
            </w:r>
            <w:r w:rsidRPr="001C759E">
              <w:rPr>
                <w:b/>
                <w:bCs/>
              </w:rPr>
              <w:t>flag</w:t>
            </w:r>
          </w:p>
        </w:tc>
        <w:tc>
          <w:tcPr>
            <w:tcW w:w="561"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pPr>
            <w:r w:rsidRPr="001C759E">
              <w:t>5</w:t>
            </w:r>
          </w:p>
        </w:tc>
        <w:tc>
          <w:tcPr>
            <w:tcW w:w="1239" w:type="dxa"/>
            <w:tcBorders>
              <w:top w:val="single" w:sz="6"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rPr>
                <w:sz w:val="18"/>
                <w:szCs w:val="18"/>
              </w:rPr>
            </w:pPr>
            <w:r w:rsidRPr="001C759E">
              <w:t>u(1)</w:t>
            </w:r>
          </w:p>
        </w:tc>
      </w:tr>
      <w:tr w:rsidR="00A74CA5" w:rsidRPr="001C759E" w:rsidTr="00DA21AF">
        <w:trPr>
          <w:cantSplit/>
          <w:jc w:val="center"/>
        </w:trPr>
        <w:tc>
          <w:tcPr>
            <w:tcW w:w="6825" w:type="dxa"/>
            <w:tcBorders>
              <w:top w:val="single" w:sz="2"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pPr>
            <w:r w:rsidRPr="001C759E">
              <w:t>}</w:t>
            </w:r>
          </w:p>
        </w:tc>
        <w:tc>
          <w:tcPr>
            <w:tcW w:w="561" w:type="dxa"/>
            <w:tcBorders>
              <w:top w:val="single" w:sz="2"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20" w:after="20"/>
              <w:jc w:val="center"/>
              <w:rPr>
                <w:b/>
                <w:bCs/>
              </w:rPr>
            </w:pPr>
          </w:p>
        </w:tc>
        <w:tc>
          <w:tcPr>
            <w:tcW w:w="1239" w:type="dxa"/>
            <w:tcBorders>
              <w:top w:val="single" w:sz="2" w:space="0" w:color="auto"/>
              <w:left w:val="single" w:sz="6" w:space="0" w:color="auto"/>
              <w:bottom w:val="single" w:sz="2" w:space="0" w:color="auto"/>
              <w:right w:val="single" w:sz="6" w:space="0" w:color="auto"/>
            </w:tcBorders>
            <w:shd w:val="clear" w:color="auto" w:fill="auto"/>
          </w:tcPr>
          <w:p w:rsidR="00A74CA5" w:rsidRPr="001C759E" w:rsidRDefault="00A74CA5" w:rsidP="00DA21AF">
            <w:pPr>
              <w:keepNext/>
              <w:keepLines/>
              <w:spacing w:before="20" w:after="20"/>
              <w:jc w:val="center"/>
            </w:pPr>
          </w:p>
        </w:tc>
      </w:tr>
    </w:tbl>
    <w:p w:rsidR="00A74CA5" w:rsidRPr="009F46DA" w:rsidRDefault="00A74CA5" w:rsidP="00A74CA5"/>
    <w:p w:rsidR="00A74CA5" w:rsidRPr="005271CA" w:rsidRDefault="00A74CA5" w:rsidP="00A74CA5">
      <w:pPr>
        <w:pStyle w:val="Annex4"/>
        <w:rPr>
          <w:lang w:eastAsia="zh-CN"/>
        </w:rPr>
      </w:pPr>
      <w:bookmarkStart w:id="257" w:name="_Toc303680844"/>
      <w:bookmarkStart w:id="258" w:name="_Toc353889224"/>
      <w:bookmarkStart w:id="259" w:name="_Toc353895206"/>
      <w:r>
        <w:rPr>
          <w:lang w:eastAsia="ja-JP"/>
        </w:rPr>
        <w:t>MVCD</w:t>
      </w:r>
      <w:r w:rsidRPr="005271CA">
        <w:t xml:space="preserve"> scalable nesting SEI message syntax</w:t>
      </w:r>
      <w:bookmarkEnd w:id="257"/>
      <w:bookmarkEnd w:id="258"/>
      <w:bookmarkEnd w:id="259"/>
    </w:p>
    <w:p w:rsidR="00A74CA5" w:rsidRPr="005271CA" w:rsidRDefault="00A74CA5" w:rsidP="00A74CA5">
      <w:pPr>
        <w:keepNext/>
        <w:rPr>
          <w:rFonts w:eastAsia="宋体"/>
        </w:rPr>
      </w:pPr>
    </w:p>
    <w:tbl>
      <w:tblPr>
        <w:tblW w:w="8625" w:type="dxa"/>
        <w:jc w:val="center"/>
        <w:tblInd w:w="648" w:type="dxa"/>
        <w:tblLayout w:type="fixed"/>
        <w:tblLook w:val="0000" w:firstRow="0" w:lastRow="0" w:firstColumn="0" w:lastColumn="0" w:noHBand="0" w:noVBand="0"/>
      </w:tblPr>
      <w:tblGrid>
        <w:gridCol w:w="6774"/>
        <w:gridCol w:w="612"/>
        <w:gridCol w:w="1239"/>
      </w:tblGrid>
      <w:tr w:rsidR="00A74CA5" w:rsidRPr="001C759E"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mvcd_scalable_nesting( payloadSize ) {</w:t>
            </w:r>
          </w:p>
        </w:tc>
        <w:tc>
          <w:tcPr>
            <w:tcW w:w="612"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pPr>
            <w:r w:rsidRPr="001C759E">
              <w:t>C</w:t>
            </w:r>
          </w:p>
        </w:tc>
        <w:tc>
          <w:tcPr>
            <w:tcW w:w="1239"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pPr>
            <w:r w:rsidRPr="001C759E">
              <w:t>Descriptor</w:t>
            </w:r>
          </w:p>
        </w:tc>
      </w:tr>
      <w:tr w:rsidR="00A74CA5" w:rsidRPr="001C759E"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bCs/>
              </w:rPr>
            </w:pPr>
            <w:r w:rsidRPr="001C759E">
              <w:rPr>
                <w:b/>
                <w:bCs/>
              </w:rPr>
              <w:tab/>
              <w:t>operation_point_flag</w:t>
            </w:r>
          </w:p>
        </w:tc>
        <w:tc>
          <w:tcPr>
            <w:tcW w:w="612"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r w:rsidRPr="001C759E">
              <w:t>5</w:t>
            </w:r>
          </w:p>
        </w:tc>
        <w:tc>
          <w:tcPr>
            <w:tcW w:w="1239"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rPr>
                <w:sz w:val="18"/>
                <w:szCs w:val="18"/>
              </w:rPr>
            </w:pPr>
            <w:r w:rsidRPr="001C759E">
              <w:t>u(1)</w:t>
            </w:r>
          </w:p>
        </w:tc>
      </w:tr>
      <w:tr w:rsidR="00A74CA5" w:rsidRPr="001C759E"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Cs/>
              </w:rPr>
            </w:pPr>
            <w:r w:rsidRPr="001C759E">
              <w:rPr>
                <w:bCs/>
              </w:rPr>
              <w:tab/>
              <w:t>if( !operation_point_flag ) {</w:t>
            </w:r>
          </w:p>
        </w:tc>
        <w:tc>
          <w:tcPr>
            <w:tcW w:w="612"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r>
      <w:tr w:rsidR="00A74CA5" w:rsidRPr="001C759E"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bCs/>
              </w:rPr>
            </w:pPr>
            <w:r w:rsidRPr="001C759E">
              <w:rPr>
                <w:b/>
                <w:bCs/>
              </w:rPr>
              <w:tab/>
            </w:r>
            <w:r w:rsidRPr="001C759E">
              <w:rPr>
                <w:b/>
                <w:bCs/>
              </w:rPr>
              <w:tab/>
              <w:t>all_view_components_in_au_flag</w:t>
            </w:r>
          </w:p>
        </w:tc>
        <w:tc>
          <w:tcPr>
            <w:tcW w:w="612"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r w:rsidRPr="001C759E">
              <w:t>5</w:t>
            </w:r>
          </w:p>
        </w:tc>
        <w:tc>
          <w:tcPr>
            <w:tcW w:w="1239"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rPr>
                <w:sz w:val="18"/>
                <w:szCs w:val="18"/>
              </w:rPr>
            </w:pPr>
            <w:r w:rsidRPr="001C759E">
              <w:t>u(1)</w:t>
            </w:r>
          </w:p>
        </w:tc>
      </w:tr>
      <w:tr w:rsidR="00A74CA5" w:rsidRPr="001C759E"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rPr>
            </w:pPr>
            <w:r w:rsidRPr="001C759E">
              <w:tab/>
            </w:r>
            <w:r w:rsidRPr="001C759E">
              <w:tab/>
            </w:r>
            <w:r w:rsidRPr="001C759E">
              <w:rPr>
                <w:bCs/>
              </w:rPr>
              <w:t>if( !all_view_components_in_au_flag ) {</w:t>
            </w:r>
          </w:p>
        </w:tc>
        <w:tc>
          <w:tcPr>
            <w:tcW w:w="612"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p>
        </w:tc>
        <w:tc>
          <w:tcPr>
            <w:tcW w:w="1239" w:type="dxa"/>
            <w:tcBorders>
              <w:top w:val="single" w:sz="6"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rPr>
            </w:pPr>
            <w:r w:rsidRPr="001C759E">
              <w:tab/>
            </w:r>
            <w:r w:rsidRPr="001C759E">
              <w:tab/>
            </w:r>
            <w:r w:rsidRPr="001C759E">
              <w:tab/>
            </w:r>
            <w:r w:rsidRPr="001C759E">
              <w:rPr>
                <w:b/>
              </w:rPr>
              <w:t>num_view_components_minus1</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r w:rsidRPr="001C759E">
              <w:rPr>
                <w:b w:val="0"/>
                <w:bCs w:val="0"/>
              </w:rPr>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sz w:val="18"/>
                <w:szCs w:val="18"/>
              </w:rPr>
            </w:pPr>
            <w:r w:rsidRPr="001C759E">
              <w:rPr>
                <w:b w:val="0"/>
              </w:rPr>
              <w:t>ue(v)</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r>
            <w:r w:rsidRPr="001C759E">
              <w:tab/>
            </w:r>
            <w:r w:rsidRPr="001C759E">
              <w:tab/>
            </w:r>
            <w:r w:rsidRPr="001C759E">
              <w:rPr>
                <w:bCs/>
              </w:rPr>
              <w:t>for( i = 0; i &lt;= num_view_components_minus1; i++ )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rPr>
            </w:pPr>
            <w:r w:rsidRPr="001C759E">
              <w:tab/>
            </w:r>
            <w:r w:rsidRPr="001C759E">
              <w:tab/>
            </w:r>
            <w:r w:rsidRPr="001C759E">
              <w:tab/>
            </w:r>
            <w:r w:rsidRPr="001C759E">
              <w:tab/>
            </w:r>
            <w:r w:rsidRPr="001C759E">
              <w:rPr>
                <w:b/>
              </w:rPr>
              <w:t>sei_view</w:t>
            </w:r>
            <w:r w:rsidRPr="001C759E">
              <w:rPr>
                <w:b/>
                <w:bCs/>
              </w:rPr>
              <w:t>_id[</w:t>
            </w:r>
            <w:r w:rsidRPr="001C759E">
              <w:rPr>
                <w:bCs/>
              </w:rPr>
              <w:t> i </w:t>
            </w:r>
            <w:r w:rsidRPr="001C759E">
              <w:rPr>
                <w:b/>
                <w:bCs/>
              </w:rPr>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r w:rsidRPr="001C759E">
              <w:rPr>
                <w:b w:val="0"/>
              </w:rPr>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sz w:val="18"/>
                <w:szCs w:val="18"/>
              </w:rPr>
            </w:pPr>
            <w:r w:rsidRPr="001C759E">
              <w:rPr>
                <w:b w:val="0"/>
              </w:rPr>
              <w:t>u(10)</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rPr>
            </w:pPr>
            <w:r w:rsidRPr="001C759E">
              <w:tab/>
            </w:r>
            <w:r w:rsidRPr="001C759E">
              <w:tab/>
            </w:r>
            <w:r w:rsidRPr="001C759E">
              <w:tab/>
            </w:r>
            <w:r w:rsidRPr="001C759E">
              <w:tab/>
            </w:r>
            <w:r w:rsidRPr="001C759E">
              <w:rPr>
                <w:b/>
              </w:rPr>
              <w:t>sei_view_applicability</w:t>
            </w:r>
            <w:r w:rsidRPr="001C759E">
              <w:rPr>
                <w:b/>
                <w:bCs/>
              </w:rPr>
              <w:t>_flag[</w:t>
            </w:r>
            <w:r w:rsidRPr="001C759E">
              <w:rPr>
                <w:bCs/>
              </w:rPr>
              <w:t> i </w:t>
            </w:r>
            <w:r w:rsidRPr="001C759E">
              <w:rPr>
                <w:b/>
                <w:bCs/>
              </w:rPr>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r w:rsidRPr="001C759E">
              <w:rPr>
                <w:b w:val="0"/>
              </w:rPr>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sz w:val="18"/>
                <w:szCs w:val="18"/>
              </w:rPr>
            </w:pPr>
            <w:r w:rsidRPr="001C759E">
              <w:rPr>
                <w:b w:val="0"/>
              </w:rPr>
              <w:t>u(1)</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r>
            <w:r w:rsidRPr="001C759E">
              <w:tab/>
            </w:r>
            <w:r w:rsidRPr="001C759E">
              <w:tab/>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r>
            <w:r w:rsidRPr="001C759E">
              <w:tab/>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t>} else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tabs>
                <w:tab w:val="left" w:pos="216"/>
                <w:tab w:val="left" w:pos="432"/>
                <w:tab w:val="left" w:pos="648"/>
                <w:tab w:val="left" w:pos="864"/>
                <w:tab w:val="left" w:pos="1296"/>
                <w:tab w:val="left" w:pos="1512"/>
                <w:tab w:val="left" w:pos="1728"/>
                <w:tab w:val="left" w:pos="1944"/>
                <w:tab w:val="left" w:pos="2160"/>
              </w:tabs>
              <w:spacing w:before="20" w:after="20"/>
              <w:rPr>
                <w:b/>
              </w:rPr>
            </w:pPr>
            <w:r w:rsidRPr="001C759E">
              <w:tab/>
            </w:r>
            <w:r w:rsidRPr="001C759E">
              <w:tab/>
            </w:r>
            <w:r w:rsidRPr="001C759E">
              <w:rPr>
                <w:b/>
              </w:rPr>
              <w:t>sei_op_texture_only_flag</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keepNext/>
              <w:keepLines/>
              <w:spacing w:before="20" w:after="20"/>
              <w:jc w:val="center"/>
            </w:pPr>
            <w:r w:rsidRPr="001C759E">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keepNext/>
              <w:keepLines/>
              <w:spacing w:before="20" w:after="20"/>
              <w:jc w:val="center"/>
              <w:rPr>
                <w:sz w:val="18"/>
                <w:szCs w:val="18"/>
              </w:rPr>
            </w:pPr>
            <w:r w:rsidRPr="001C759E">
              <w:t>u(1)</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rPr>
            </w:pPr>
            <w:r w:rsidRPr="001C759E">
              <w:tab/>
            </w:r>
            <w:r w:rsidRPr="001C759E">
              <w:tab/>
            </w:r>
            <w:r w:rsidRPr="001C759E">
              <w:rPr>
                <w:b/>
              </w:rPr>
              <w:t>num_view_components_op_minus1</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r w:rsidRPr="001C759E">
              <w:rPr>
                <w:b w:val="0"/>
                <w:bCs w:val="0"/>
              </w:rPr>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sz w:val="18"/>
                <w:szCs w:val="18"/>
              </w:rPr>
            </w:pPr>
            <w:r w:rsidRPr="001C759E">
              <w:rPr>
                <w:b w:val="0"/>
              </w:rPr>
              <w:t>ue(v)</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lang w:val="da-DK"/>
              </w:rPr>
            </w:pPr>
            <w:r w:rsidRPr="001C759E">
              <w:rPr>
                <w:lang w:val="da-DK"/>
              </w:rPr>
              <w:tab/>
            </w:r>
            <w:r w:rsidRPr="001C759E">
              <w:rPr>
                <w:lang w:val="da-DK"/>
              </w:rPr>
              <w:tab/>
            </w:r>
            <w:r w:rsidRPr="001C759E">
              <w:rPr>
                <w:bCs/>
                <w:lang w:val="da-DK"/>
              </w:rPr>
              <w:t>for( i = 0; i &lt;= num_view_components_op_minus1; i++ )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lang w:val="da-DK"/>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lang w:val="da-DK"/>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lang w:val="da-DK"/>
              </w:rPr>
            </w:pPr>
            <w:r w:rsidRPr="001C759E">
              <w:rPr>
                <w:lang w:val="da-DK"/>
              </w:rPr>
              <w:tab/>
            </w:r>
            <w:r w:rsidRPr="001C759E">
              <w:rPr>
                <w:lang w:val="da-DK"/>
              </w:rPr>
              <w:tab/>
            </w:r>
            <w:r w:rsidRPr="001C759E">
              <w:rPr>
                <w:lang w:val="da-DK"/>
              </w:rPr>
              <w:tab/>
            </w:r>
            <w:r w:rsidRPr="001C759E">
              <w:rPr>
                <w:b/>
                <w:lang w:val="da-DK"/>
              </w:rPr>
              <w:t>sei_op_view</w:t>
            </w:r>
            <w:r w:rsidRPr="001C759E">
              <w:rPr>
                <w:b/>
                <w:bCs/>
                <w:lang w:val="da-DK"/>
              </w:rPr>
              <w:t>_id[</w:t>
            </w:r>
            <w:r w:rsidRPr="001C759E">
              <w:rPr>
                <w:bCs/>
                <w:lang w:val="da-DK"/>
              </w:rPr>
              <w:t> i </w:t>
            </w:r>
            <w:r w:rsidRPr="001C759E">
              <w:rPr>
                <w:b/>
                <w:bCs/>
                <w:lang w:val="da-DK"/>
              </w:rPr>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bCs w:val="0"/>
              </w:rPr>
            </w:pPr>
            <w:r w:rsidRPr="001C759E">
              <w:rPr>
                <w:b w:val="0"/>
              </w:rPr>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sz w:val="18"/>
                <w:szCs w:val="18"/>
              </w:rPr>
            </w:pPr>
            <w:r w:rsidRPr="001C759E">
              <w:rPr>
                <w:b w:val="0"/>
              </w:rPr>
              <w:t>u(10)</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lang w:val="da-DK"/>
              </w:rPr>
            </w:pPr>
            <w:r w:rsidRPr="001C759E">
              <w:rPr>
                <w:lang w:val="da-DK"/>
              </w:rPr>
              <w:tab/>
            </w:r>
            <w:r w:rsidRPr="001C759E">
              <w:rPr>
                <w:lang w:val="da-DK"/>
              </w:rPr>
              <w:tab/>
            </w:r>
            <w:r w:rsidRPr="001C759E">
              <w:rPr>
                <w:lang w:val="da-DK"/>
              </w:rPr>
              <w:tab/>
              <w:t>if( !sei_op_texture_only_flag )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lang w:val="da-DK"/>
              </w:rPr>
            </w:pPr>
            <w:r w:rsidRPr="001C759E">
              <w:rPr>
                <w:lang w:val="da-DK"/>
              </w:rPr>
              <w:tab/>
            </w:r>
            <w:r w:rsidRPr="001C759E">
              <w:rPr>
                <w:lang w:val="da-DK"/>
              </w:rPr>
              <w:tab/>
            </w:r>
            <w:r w:rsidRPr="001C759E">
              <w:rPr>
                <w:lang w:val="da-DK"/>
              </w:rPr>
              <w:tab/>
            </w:r>
            <w:r w:rsidRPr="001C759E">
              <w:rPr>
                <w:lang w:val="da-DK"/>
              </w:rPr>
              <w:tab/>
            </w:r>
            <w:r w:rsidRPr="001C759E">
              <w:rPr>
                <w:b/>
                <w:lang w:val="da-DK"/>
              </w:rPr>
              <w:t>sei_op_depth_flag[</w:t>
            </w:r>
            <w:r w:rsidRPr="001C759E">
              <w:rPr>
                <w:lang w:val="da-DK"/>
              </w:rPr>
              <w:t> i </w:t>
            </w:r>
            <w:r w:rsidRPr="001C759E">
              <w:rPr>
                <w:b/>
                <w:lang w:val="da-DK"/>
              </w:rPr>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lang w:val="da-DK"/>
              </w:rPr>
            </w:pPr>
            <w:r w:rsidRPr="001C759E">
              <w:rPr>
                <w:lang w:val="da-DK"/>
              </w:rPr>
              <w:tab/>
            </w:r>
            <w:r w:rsidRPr="001C759E">
              <w:rPr>
                <w:lang w:val="da-DK"/>
              </w:rPr>
              <w:tab/>
            </w:r>
            <w:r w:rsidRPr="001C759E">
              <w:rPr>
                <w:lang w:val="da-DK"/>
              </w:rPr>
              <w:tab/>
            </w:r>
            <w:r w:rsidRPr="001C759E">
              <w:rPr>
                <w:lang w:val="da-DK"/>
              </w:rPr>
              <w:tab/>
            </w:r>
            <w:r w:rsidRPr="001C759E">
              <w:rPr>
                <w:b/>
                <w:lang w:val="da-DK"/>
              </w:rPr>
              <w:t>sei_op_texture_flag[</w:t>
            </w:r>
            <w:r w:rsidRPr="001C759E">
              <w:rPr>
                <w:lang w:val="da-DK"/>
              </w:rPr>
              <w:t> i </w:t>
            </w:r>
            <w:r w:rsidRPr="001C759E">
              <w:rPr>
                <w:b/>
                <w:lang w:val="da-DK"/>
              </w:rPr>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lang w:val="da-DK"/>
              </w:rPr>
            </w:pPr>
            <w:r w:rsidRPr="001C759E">
              <w:rPr>
                <w:lang w:val="da-DK"/>
              </w:rPr>
              <w:tab/>
            </w:r>
            <w:r w:rsidRPr="001C759E">
              <w:rPr>
                <w:lang w:val="da-DK"/>
              </w:rPr>
              <w:tab/>
            </w:r>
            <w:r w:rsidRPr="001C759E">
              <w:rPr>
                <w:lang w:val="da-DK"/>
              </w:rPr>
              <w:tab/>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r>
            <w:r w:rsidRPr="001C759E">
              <w:tab/>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heading"/>
              <w:spacing w:before="20" w:after="20"/>
              <w:jc w:val="center"/>
              <w:rPr>
                <w:b w:val="0"/>
              </w:rP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rPr>
            </w:pPr>
            <w:r w:rsidRPr="001C759E">
              <w:tab/>
            </w:r>
            <w:r w:rsidRPr="001C759E">
              <w:tab/>
            </w:r>
            <w:r w:rsidRPr="001C759E">
              <w:rPr>
                <w:b/>
              </w:rPr>
              <w:t>sei_op_temporal_id</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r w:rsidRPr="001C759E">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rPr>
                <w:sz w:val="18"/>
                <w:szCs w:val="18"/>
              </w:rPr>
            </w:pPr>
            <w:r w:rsidRPr="001C759E">
              <w:t>u(3)</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lastRenderedPageBreak/>
              <w:tab/>
              <w:t>while( !byte_aligned( )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rPr>
                <w:b/>
              </w:rPr>
              <w:tab/>
            </w:r>
            <w:r w:rsidRPr="001C759E">
              <w:rPr>
                <w:b/>
              </w:rPr>
              <w:tab/>
              <w:t xml:space="preserve">sei_nesting_zero_bit </w:t>
            </w:r>
            <w:r w:rsidRPr="001C759E">
              <w:t>/* equal to 0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r w:rsidRPr="001C759E">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rPr>
                <w:sz w:val="18"/>
                <w:szCs w:val="18"/>
              </w:rPr>
            </w:pPr>
            <w:r w:rsidRPr="001C759E">
              <w:t>f(1)</w:t>
            </w: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pPr>
            <w:r w:rsidRPr="001C759E">
              <w:tab/>
              <w:t>sei_message( )</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r w:rsidRPr="001C759E">
              <w:t>5</w:t>
            </w: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r>
      <w:tr w:rsidR="00A74CA5" w:rsidRPr="001C759E" w:rsidTr="00DA21AF">
        <w:trPr>
          <w:cantSplit/>
          <w:jc w:val="center"/>
        </w:trPr>
        <w:tc>
          <w:tcPr>
            <w:tcW w:w="6774"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syntax"/>
              <w:keepNext w:val="0"/>
              <w:keepLines w:val="0"/>
              <w:spacing w:before="20" w:after="20"/>
              <w:rPr>
                <w:b/>
                <w:bCs/>
              </w:rPr>
            </w:pPr>
            <w:r w:rsidRPr="001C759E">
              <w:t>}</w:t>
            </w:r>
          </w:p>
        </w:tc>
        <w:tc>
          <w:tcPr>
            <w:tcW w:w="612"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c>
          <w:tcPr>
            <w:tcW w:w="1239" w:type="dxa"/>
            <w:tcBorders>
              <w:top w:val="single" w:sz="2" w:space="0" w:color="auto"/>
              <w:left w:val="single" w:sz="6" w:space="0" w:color="auto"/>
              <w:bottom w:val="single" w:sz="2" w:space="0" w:color="auto"/>
              <w:right w:val="single" w:sz="6" w:space="0" w:color="auto"/>
            </w:tcBorders>
          </w:tcPr>
          <w:p w:rsidR="00A74CA5" w:rsidRPr="001C759E" w:rsidRDefault="00A74CA5" w:rsidP="00DA21AF">
            <w:pPr>
              <w:pStyle w:val="tablecell"/>
              <w:spacing w:before="20" w:after="20"/>
              <w:jc w:val="center"/>
            </w:pPr>
          </w:p>
        </w:tc>
      </w:tr>
    </w:tbl>
    <w:p w:rsidR="00A74CA5" w:rsidRPr="005271CA" w:rsidRDefault="00A74CA5" w:rsidP="00A74CA5">
      <w:pPr>
        <w:rPr>
          <w:rFonts w:eastAsia="宋体"/>
        </w:rPr>
      </w:pPr>
    </w:p>
    <w:p w:rsidR="00A74CA5" w:rsidRPr="005271CA" w:rsidRDefault="00A74CA5" w:rsidP="00A74CA5">
      <w:pPr>
        <w:pStyle w:val="Annex4"/>
        <w:rPr>
          <w:lang w:val="fr-FR"/>
        </w:rPr>
      </w:pPr>
      <w:bookmarkStart w:id="260" w:name="_Toc303680845"/>
      <w:bookmarkStart w:id="261" w:name="_Toc353889225"/>
      <w:bookmarkStart w:id="262" w:name="_Toc353895207"/>
      <w:r w:rsidRPr="005271CA">
        <w:rPr>
          <w:lang w:val="fr-FR" w:eastAsia="ja-JP"/>
        </w:rPr>
        <w:lastRenderedPageBreak/>
        <w:t xml:space="preserve">Depth </w:t>
      </w:r>
      <w:r>
        <w:rPr>
          <w:rFonts w:hint="eastAsia"/>
          <w:lang w:val="fr-FR" w:eastAsia="ja-JP"/>
        </w:rPr>
        <w:t>representation</w:t>
      </w:r>
      <w:r w:rsidRPr="005271CA">
        <w:rPr>
          <w:lang w:val="fr-FR" w:eastAsia="ja-JP"/>
        </w:rPr>
        <w:t xml:space="preserve"> information</w:t>
      </w:r>
      <w:r w:rsidRPr="005271CA">
        <w:rPr>
          <w:lang w:val="fr-FR" w:eastAsia="zh-CN"/>
        </w:rPr>
        <w:t xml:space="preserve"> SEI message syntax</w:t>
      </w:r>
      <w:bookmarkEnd w:id="260"/>
      <w:bookmarkEnd w:id="261"/>
      <w:bookmarkEnd w:id="262"/>
    </w:p>
    <w:p w:rsidR="00A74CA5" w:rsidRPr="005271CA" w:rsidRDefault="00A74CA5" w:rsidP="00A74CA5">
      <w:pPr>
        <w:keepNext/>
        <w:keepLines/>
        <w:rPr>
          <w:rFonts w:eastAsia="宋体"/>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9"/>
        <w:gridCol w:w="855"/>
        <w:gridCol w:w="1157"/>
      </w:tblGrid>
      <w:tr w:rsidR="00A74CA5" w:rsidRPr="005271CA" w:rsidDel="00D815E6" w:rsidTr="00DA21AF">
        <w:trPr>
          <w:cantSplit/>
          <w:jc w:val="center"/>
        </w:trPr>
        <w:tc>
          <w:tcPr>
            <w:tcW w:w="6799" w:type="dxa"/>
          </w:tcPr>
          <w:p w:rsidR="00A74CA5" w:rsidRPr="005271CA" w:rsidRDefault="00A74CA5" w:rsidP="00DA21AF">
            <w:pPr>
              <w:pStyle w:val="tablesyntax"/>
              <w:spacing w:before="20" w:after="20"/>
            </w:pPr>
            <w:r w:rsidRPr="005271CA">
              <w:rPr>
                <w:lang w:eastAsia="ja-JP"/>
              </w:rPr>
              <w:t>depth</w:t>
            </w:r>
            <w:r w:rsidRPr="005271CA">
              <w:t>_</w:t>
            </w:r>
            <w:r>
              <w:rPr>
                <w:rFonts w:hint="eastAsia"/>
                <w:lang w:eastAsia="ja-JP"/>
              </w:rPr>
              <w:t>representation</w:t>
            </w:r>
            <w:r w:rsidRPr="005271CA">
              <w:t>_info( payloadSize ) {</w:t>
            </w:r>
          </w:p>
        </w:tc>
        <w:tc>
          <w:tcPr>
            <w:tcW w:w="855" w:type="dxa"/>
          </w:tcPr>
          <w:p w:rsidR="00A74CA5" w:rsidRPr="005271CA" w:rsidRDefault="00A74CA5" w:rsidP="00DA21AF">
            <w:pPr>
              <w:pStyle w:val="tablecell"/>
              <w:spacing w:before="20" w:after="20"/>
              <w:jc w:val="center"/>
              <w:rPr>
                <w:b/>
                <w:bCs/>
              </w:rPr>
            </w:pPr>
            <w:r w:rsidRPr="005271CA">
              <w:rPr>
                <w:b/>
                <w:bCs/>
              </w:rPr>
              <w:t>C</w:t>
            </w:r>
          </w:p>
        </w:tc>
        <w:tc>
          <w:tcPr>
            <w:tcW w:w="1157" w:type="dxa"/>
          </w:tcPr>
          <w:p w:rsidR="00A74CA5" w:rsidRPr="005271CA" w:rsidRDefault="00A74CA5" w:rsidP="00DA21AF">
            <w:pPr>
              <w:pStyle w:val="tableheading"/>
              <w:spacing w:before="20" w:after="20"/>
              <w:jc w:val="center"/>
              <w:rPr>
                <w:b w:val="0"/>
              </w:rPr>
            </w:pPr>
            <w:r w:rsidRPr="005271CA">
              <w:t>Descriptor</w:t>
            </w: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lang w:eastAsia="ja-JP"/>
              </w:rPr>
            </w:pPr>
            <w:r w:rsidRPr="005271CA">
              <w:tab/>
            </w:r>
            <w:r w:rsidRPr="005271CA">
              <w:rPr>
                <w:b/>
                <w:lang w:eastAsia="ja-JP"/>
              </w:rPr>
              <w:t>all_views_equal_flag</w:t>
            </w:r>
          </w:p>
        </w:tc>
        <w:tc>
          <w:tcPr>
            <w:tcW w:w="855" w:type="dxa"/>
          </w:tcPr>
          <w:p w:rsidR="00A74CA5" w:rsidRPr="005271CA" w:rsidRDefault="00A74CA5" w:rsidP="00DA21AF">
            <w:pPr>
              <w:pStyle w:val="tablecell"/>
              <w:spacing w:before="20" w:after="20"/>
              <w:jc w:val="center"/>
              <w:rPr>
                <w:lang w:eastAsia="ja-JP"/>
              </w:rPr>
            </w:pPr>
            <w:r w:rsidRPr="005271CA">
              <w:rPr>
                <w:lang w:eastAsia="ja-JP"/>
              </w:rPr>
              <w:t>5</w:t>
            </w:r>
          </w:p>
        </w:tc>
        <w:tc>
          <w:tcPr>
            <w:tcW w:w="1157" w:type="dxa"/>
          </w:tcPr>
          <w:p w:rsidR="00A74CA5" w:rsidRPr="005271CA" w:rsidRDefault="00A74CA5" w:rsidP="00DA21AF">
            <w:pPr>
              <w:pStyle w:val="tableheading"/>
              <w:spacing w:before="20" w:after="20"/>
              <w:jc w:val="center"/>
              <w:rPr>
                <w:b w:val="0"/>
                <w:bCs w:val="0"/>
                <w:sz w:val="18"/>
                <w:szCs w:val="18"/>
                <w:lang w:eastAsia="ja-JP"/>
              </w:rPr>
            </w:pPr>
            <w:r w:rsidRPr="005271CA">
              <w:rPr>
                <w:b w:val="0"/>
                <w:bCs w:val="0"/>
                <w:lang w:eastAsia="ja-JP"/>
              </w:rPr>
              <w:t>u(1)</w:t>
            </w: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lang w:eastAsia="ja-JP"/>
              </w:rPr>
            </w:pPr>
            <w:r w:rsidRPr="005271CA">
              <w:tab/>
              <w:t>if( </w:t>
            </w:r>
            <w:r w:rsidRPr="005271CA">
              <w:rPr>
                <w:lang w:eastAsia="ja-JP"/>
              </w:rPr>
              <w:t>all_views_equal_flag</w:t>
            </w:r>
            <w:r w:rsidRPr="005271CA">
              <w:t>  = =  0 )</w:t>
            </w:r>
            <w:r w:rsidRPr="005271CA">
              <w:rPr>
                <w:rFonts w:hint="eastAsia"/>
                <w:lang w:eastAsia="ja-JP"/>
              </w:rPr>
              <w:t xml:space="preserve"> {</w:t>
            </w:r>
          </w:p>
        </w:tc>
        <w:tc>
          <w:tcPr>
            <w:tcW w:w="855" w:type="dxa"/>
          </w:tcPr>
          <w:p w:rsidR="00A74CA5" w:rsidRPr="005271CA" w:rsidRDefault="00A74CA5" w:rsidP="00DA21AF">
            <w:pPr>
              <w:pStyle w:val="tablecell"/>
              <w:spacing w:before="20" w:after="20"/>
              <w:jc w:val="center"/>
              <w:rPr>
                <w:lang w:eastAsia="ja-JP"/>
              </w:rPr>
            </w:pPr>
          </w:p>
        </w:tc>
        <w:tc>
          <w:tcPr>
            <w:tcW w:w="1157" w:type="dxa"/>
          </w:tcPr>
          <w:p w:rsidR="00A74CA5" w:rsidRPr="005271CA" w:rsidRDefault="00A74CA5" w:rsidP="00DA21AF">
            <w:pPr>
              <w:pStyle w:val="tableheading"/>
              <w:spacing w:before="20" w:after="20"/>
              <w:jc w:val="center"/>
              <w:rPr>
                <w:b w:val="0"/>
                <w:bCs w:val="0"/>
                <w:lang w:eastAsia="ja-JP"/>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b/>
              </w:rPr>
            </w:pPr>
            <w:r w:rsidRPr="005271CA">
              <w:tab/>
            </w:r>
            <w:r w:rsidRPr="005271CA">
              <w:tab/>
            </w:r>
            <w:r w:rsidRPr="005271CA">
              <w:rPr>
                <w:b/>
                <w:lang w:eastAsia="ja-JP"/>
              </w:rPr>
              <w:t>num_views_minus1</w:t>
            </w:r>
          </w:p>
        </w:tc>
        <w:tc>
          <w:tcPr>
            <w:tcW w:w="855" w:type="dxa"/>
          </w:tcPr>
          <w:p w:rsidR="00A74CA5" w:rsidRPr="005271CA" w:rsidRDefault="00A74CA5" w:rsidP="00DA21AF">
            <w:pPr>
              <w:pStyle w:val="tablecell"/>
              <w:spacing w:before="20" w:after="20"/>
              <w:jc w:val="center"/>
              <w:rPr>
                <w:lang w:eastAsia="ja-JP"/>
              </w:rPr>
            </w:pPr>
            <w:r w:rsidRPr="005271CA">
              <w:rPr>
                <w:lang w:eastAsia="ja-JP"/>
              </w:rPr>
              <w:t>5</w:t>
            </w:r>
          </w:p>
        </w:tc>
        <w:tc>
          <w:tcPr>
            <w:tcW w:w="1157" w:type="dxa"/>
          </w:tcPr>
          <w:p w:rsidR="00A74CA5" w:rsidRPr="005271CA" w:rsidRDefault="00A74CA5" w:rsidP="00DA21AF">
            <w:pPr>
              <w:pStyle w:val="tableheading"/>
              <w:spacing w:before="20" w:after="20"/>
              <w:jc w:val="center"/>
              <w:rPr>
                <w:b w:val="0"/>
                <w:bCs w:val="0"/>
                <w:sz w:val="18"/>
                <w:szCs w:val="18"/>
                <w:lang w:eastAsia="ja-JP"/>
              </w:rPr>
            </w:pPr>
            <w:r w:rsidRPr="005271CA">
              <w:rPr>
                <w:b w:val="0"/>
                <w:bCs w:val="0"/>
                <w:lang w:eastAsia="ja-JP"/>
              </w:rPr>
              <w:t>ue(v)</w:t>
            </w: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lang w:eastAsia="ja-JP"/>
              </w:rPr>
            </w:pPr>
            <w:r w:rsidRPr="005271CA">
              <w:tab/>
            </w:r>
            <w:r w:rsidRPr="005271CA">
              <w:tab/>
            </w:r>
            <w:r w:rsidRPr="005271CA">
              <w:rPr>
                <w:lang w:eastAsia="ja-JP"/>
              </w:rPr>
              <w:t>numViews = num_views_minus1 + 1</w:t>
            </w:r>
          </w:p>
        </w:tc>
        <w:tc>
          <w:tcPr>
            <w:tcW w:w="855" w:type="dxa"/>
          </w:tcPr>
          <w:p w:rsidR="00A74CA5" w:rsidRPr="005271CA" w:rsidRDefault="00A74CA5" w:rsidP="00DA21AF">
            <w:pPr>
              <w:pStyle w:val="tablecell"/>
              <w:spacing w:before="20" w:after="20"/>
              <w:jc w:val="center"/>
              <w:rPr>
                <w:lang w:eastAsia="ja-JP"/>
              </w:rPr>
            </w:pPr>
          </w:p>
        </w:tc>
        <w:tc>
          <w:tcPr>
            <w:tcW w:w="1157" w:type="dxa"/>
          </w:tcPr>
          <w:p w:rsidR="00A74CA5" w:rsidRPr="005271CA" w:rsidRDefault="00A74CA5" w:rsidP="00DA21AF">
            <w:pPr>
              <w:pStyle w:val="tableheading"/>
              <w:spacing w:before="20" w:after="20"/>
              <w:jc w:val="center"/>
              <w:rPr>
                <w:b w:val="0"/>
                <w:bCs w:val="0"/>
                <w:lang w:eastAsia="ja-JP"/>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lang w:eastAsia="ja-JP"/>
              </w:rPr>
            </w:pPr>
            <w:r w:rsidRPr="005271CA">
              <w:tab/>
            </w:r>
            <w:r w:rsidRPr="005271CA">
              <w:rPr>
                <w:rFonts w:hint="eastAsia"/>
                <w:lang w:eastAsia="ja-JP"/>
              </w:rPr>
              <w:t xml:space="preserve">} </w:t>
            </w:r>
            <w:r w:rsidRPr="005271CA">
              <w:rPr>
                <w:lang w:eastAsia="ja-JP"/>
              </w:rPr>
              <w:t>else</w:t>
            </w:r>
          </w:p>
        </w:tc>
        <w:tc>
          <w:tcPr>
            <w:tcW w:w="855" w:type="dxa"/>
          </w:tcPr>
          <w:p w:rsidR="00A74CA5" w:rsidRPr="005271CA" w:rsidRDefault="00A74CA5" w:rsidP="00DA21AF">
            <w:pPr>
              <w:pStyle w:val="tablecell"/>
              <w:spacing w:before="20" w:after="20"/>
              <w:jc w:val="center"/>
              <w:rPr>
                <w:lang w:eastAsia="ja-JP"/>
              </w:rPr>
            </w:pPr>
          </w:p>
        </w:tc>
        <w:tc>
          <w:tcPr>
            <w:tcW w:w="1157" w:type="dxa"/>
          </w:tcPr>
          <w:p w:rsidR="00A74CA5" w:rsidRPr="005271CA" w:rsidRDefault="00A74CA5" w:rsidP="00DA21AF">
            <w:pPr>
              <w:pStyle w:val="tableheading"/>
              <w:spacing w:before="20" w:after="20"/>
              <w:jc w:val="center"/>
              <w:rPr>
                <w:b w:val="0"/>
                <w:bCs w:val="0"/>
                <w:lang w:eastAsia="ja-JP"/>
              </w:rPr>
            </w:pPr>
          </w:p>
        </w:tc>
      </w:tr>
      <w:tr w:rsidR="00A74CA5" w:rsidRPr="005271CA" w:rsidTr="00DA21AF">
        <w:trPr>
          <w:cantSplit/>
          <w:jc w:val="center"/>
        </w:trPr>
        <w:tc>
          <w:tcPr>
            <w:tcW w:w="6799" w:type="dxa"/>
          </w:tcPr>
          <w:p w:rsidR="00A74CA5" w:rsidRPr="005271CA" w:rsidRDefault="00A74CA5" w:rsidP="00DA21AF">
            <w:pPr>
              <w:pStyle w:val="tablesyntax"/>
              <w:spacing w:before="20" w:after="20"/>
              <w:rPr>
                <w:lang w:eastAsia="ja-JP"/>
              </w:rPr>
            </w:pPr>
            <w:r w:rsidRPr="005271CA">
              <w:tab/>
            </w:r>
            <w:r w:rsidRPr="005271CA">
              <w:tab/>
            </w:r>
            <w:r w:rsidRPr="005271CA">
              <w:rPr>
                <w:lang w:eastAsia="ja-JP"/>
              </w:rPr>
              <w:t>numViews = 1</w:t>
            </w:r>
          </w:p>
        </w:tc>
        <w:tc>
          <w:tcPr>
            <w:tcW w:w="855" w:type="dxa"/>
          </w:tcPr>
          <w:p w:rsidR="00A74CA5" w:rsidRPr="005271CA" w:rsidRDefault="00A74CA5" w:rsidP="00DA21AF">
            <w:pPr>
              <w:pStyle w:val="tablecell"/>
              <w:spacing w:before="20" w:after="20"/>
              <w:jc w:val="center"/>
              <w:rPr>
                <w:lang w:eastAsia="ja-JP"/>
              </w:rPr>
            </w:pPr>
          </w:p>
        </w:tc>
        <w:tc>
          <w:tcPr>
            <w:tcW w:w="1157" w:type="dxa"/>
          </w:tcPr>
          <w:p w:rsidR="00A74CA5" w:rsidRPr="005271CA" w:rsidRDefault="00A74CA5" w:rsidP="00DA21AF">
            <w:pPr>
              <w:pStyle w:val="tableheading"/>
              <w:spacing w:before="20" w:after="20"/>
              <w:jc w:val="center"/>
              <w:rPr>
                <w:b w:val="0"/>
                <w:bCs w:val="0"/>
                <w:lang w:eastAsia="ja-JP"/>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b/>
                <w:lang w:val="en-US" w:eastAsia="ja-JP"/>
              </w:rPr>
            </w:pPr>
            <w:r w:rsidRPr="005271CA">
              <w:tab/>
            </w:r>
            <w:r w:rsidRPr="005271CA">
              <w:rPr>
                <w:b/>
              </w:rPr>
              <w:t>z_near_</w:t>
            </w:r>
            <w:r w:rsidRPr="005271CA">
              <w:rPr>
                <w:b/>
                <w:lang w:eastAsia="ja-JP"/>
              </w:rPr>
              <w:t>flag</w:t>
            </w:r>
          </w:p>
        </w:tc>
        <w:tc>
          <w:tcPr>
            <w:tcW w:w="855" w:type="dxa"/>
          </w:tcPr>
          <w:p w:rsidR="00A74CA5" w:rsidRPr="005271CA" w:rsidRDefault="00A74CA5" w:rsidP="00DA21AF">
            <w:pPr>
              <w:pStyle w:val="tablecell"/>
              <w:spacing w:before="20" w:after="20"/>
              <w:jc w:val="center"/>
              <w:rPr>
                <w:bCs/>
                <w:lang w:eastAsia="ja-JP"/>
              </w:rPr>
            </w:pPr>
            <w:r w:rsidRPr="005271CA">
              <w:rPr>
                <w:bCs/>
                <w:lang w:eastAsia="ja-JP"/>
              </w:rPr>
              <w:t>5</w:t>
            </w:r>
          </w:p>
        </w:tc>
        <w:tc>
          <w:tcPr>
            <w:tcW w:w="1157" w:type="dxa"/>
          </w:tcPr>
          <w:p w:rsidR="00A74CA5" w:rsidRPr="005271CA" w:rsidRDefault="00A74CA5" w:rsidP="00DA21AF">
            <w:pPr>
              <w:pStyle w:val="tableheading"/>
              <w:spacing w:before="20" w:after="20"/>
              <w:jc w:val="center"/>
              <w:rPr>
                <w:b w:val="0"/>
                <w:sz w:val="18"/>
                <w:szCs w:val="18"/>
              </w:rPr>
            </w:pPr>
            <w:r w:rsidRPr="005271CA">
              <w:rPr>
                <w:b w:val="0"/>
              </w:rPr>
              <w:t>u(</w:t>
            </w:r>
            <w:r w:rsidRPr="005271CA">
              <w:rPr>
                <w:b w:val="0"/>
                <w:lang w:eastAsia="ja-JP"/>
              </w:rPr>
              <w:t>1</w:t>
            </w:r>
            <w:r w:rsidRPr="005271CA">
              <w:rPr>
                <w:b w:val="0"/>
              </w:rPr>
              <w:t>)</w:t>
            </w: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b/>
                <w:lang w:val="en-US" w:eastAsia="ja-JP"/>
              </w:rPr>
            </w:pPr>
            <w:r w:rsidRPr="005271CA">
              <w:rPr>
                <w:lang w:val="fi-FI"/>
              </w:rPr>
              <w:tab/>
            </w:r>
            <w:r w:rsidRPr="005271CA">
              <w:rPr>
                <w:b/>
                <w:lang w:val="fi-FI"/>
              </w:rPr>
              <w:t>z_far_</w:t>
            </w:r>
            <w:r w:rsidRPr="005271CA">
              <w:rPr>
                <w:b/>
                <w:lang w:val="fi-FI" w:eastAsia="ja-JP"/>
              </w:rPr>
              <w:t>flag</w:t>
            </w:r>
          </w:p>
        </w:tc>
        <w:tc>
          <w:tcPr>
            <w:tcW w:w="855" w:type="dxa"/>
          </w:tcPr>
          <w:p w:rsidR="00A74CA5" w:rsidRPr="005271CA" w:rsidRDefault="00A74CA5" w:rsidP="00DA21AF">
            <w:pPr>
              <w:pStyle w:val="tablecell"/>
              <w:spacing w:before="20" w:after="20"/>
              <w:jc w:val="center"/>
              <w:rPr>
                <w:bCs/>
                <w:lang w:eastAsia="ja-JP"/>
              </w:rPr>
            </w:pPr>
            <w:r w:rsidRPr="005271CA">
              <w:rPr>
                <w:bCs/>
                <w:lang w:eastAsia="ja-JP"/>
              </w:rPr>
              <w:t>5</w:t>
            </w:r>
          </w:p>
        </w:tc>
        <w:tc>
          <w:tcPr>
            <w:tcW w:w="1157" w:type="dxa"/>
          </w:tcPr>
          <w:p w:rsidR="00A74CA5" w:rsidRPr="005271CA" w:rsidRDefault="00A74CA5" w:rsidP="00DA21AF">
            <w:pPr>
              <w:pStyle w:val="tableheading"/>
              <w:spacing w:before="20" w:after="20"/>
              <w:jc w:val="center"/>
              <w:rPr>
                <w:b w:val="0"/>
                <w:sz w:val="18"/>
                <w:szCs w:val="18"/>
              </w:rPr>
            </w:pPr>
            <w:r w:rsidRPr="005271CA">
              <w:rPr>
                <w:b w:val="0"/>
              </w:rPr>
              <w:t>u(</w:t>
            </w:r>
            <w:r w:rsidRPr="005271CA">
              <w:rPr>
                <w:b w:val="0"/>
                <w:lang w:eastAsia="ja-JP"/>
              </w:rPr>
              <w:t>1</w:t>
            </w:r>
            <w:r w:rsidRPr="005271CA">
              <w:rPr>
                <w:b w:val="0"/>
              </w:rPr>
              <w:t>)</w:t>
            </w:r>
          </w:p>
        </w:tc>
      </w:tr>
      <w:tr w:rsidR="00A74CA5" w:rsidRPr="00E97F6E" w:rsidTr="00DA21AF">
        <w:trPr>
          <w:cantSplit/>
          <w:jc w:val="center"/>
        </w:trPr>
        <w:tc>
          <w:tcPr>
            <w:tcW w:w="6799" w:type="dxa"/>
          </w:tcPr>
          <w:p w:rsidR="00A74CA5" w:rsidRPr="002A46DB" w:rsidRDefault="00A74CA5" w:rsidP="00DA21AF">
            <w:pPr>
              <w:pStyle w:val="tablesyntax"/>
              <w:spacing w:before="20" w:after="20"/>
              <w:rPr>
                <w:lang w:val="en-US"/>
              </w:rPr>
            </w:pPr>
            <w:r>
              <w:rPr>
                <w:lang w:val="fi-FI"/>
              </w:rPr>
              <w:tab/>
            </w:r>
            <w:r w:rsidRPr="00482773">
              <w:rPr>
                <w:lang w:val="en-US"/>
              </w:rPr>
              <w:t>if( z_near_flag   | |  z_far_flag )</w:t>
            </w:r>
            <w:r>
              <w:rPr>
                <w:lang w:val="en-US"/>
              </w:rPr>
              <w:t xml:space="preserve"> {</w:t>
            </w:r>
          </w:p>
        </w:tc>
        <w:tc>
          <w:tcPr>
            <w:tcW w:w="855" w:type="dxa"/>
          </w:tcPr>
          <w:p w:rsidR="00A74CA5" w:rsidRPr="00E97F6E" w:rsidRDefault="00A74CA5" w:rsidP="00DA21AF">
            <w:pPr>
              <w:pStyle w:val="tablecell"/>
              <w:spacing w:before="20" w:after="20"/>
              <w:jc w:val="center"/>
              <w:rPr>
                <w:bCs/>
                <w:lang w:eastAsia="ja-JP"/>
              </w:rPr>
            </w:pPr>
          </w:p>
        </w:tc>
        <w:tc>
          <w:tcPr>
            <w:tcW w:w="1157" w:type="dxa"/>
          </w:tcPr>
          <w:p w:rsidR="00A74CA5" w:rsidRPr="00E97F6E" w:rsidRDefault="00A74CA5" w:rsidP="00DA21AF">
            <w:pPr>
              <w:pStyle w:val="tableheading"/>
              <w:spacing w:before="20" w:after="20"/>
              <w:jc w:val="center"/>
              <w:rPr>
                <w:b w:val="0"/>
              </w:rPr>
            </w:pPr>
          </w:p>
        </w:tc>
      </w:tr>
      <w:tr w:rsidR="00A74CA5" w:rsidRPr="00E97F6E" w:rsidTr="00DA21AF">
        <w:trPr>
          <w:cantSplit/>
          <w:jc w:val="center"/>
        </w:trPr>
        <w:tc>
          <w:tcPr>
            <w:tcW w:w="6799" w:type="dxa"/>
          </w:tcPr>
          <w:p w:rsidR="00A74CA5" w:rsidRPr="002A46DB" w:rsidRDefault="00A74CA5" w:rsidP="00DA21AF">
            <w:pPr>
              <w:pStyle w:val="tablesyntax"/>
              <w:spacing w:before="20" w:after="20"/>
              <w:rPr>
                <w:b/>
                <w:lang w:val="en-US"/>
              </w:rPr>
            </w:pPr>
            <w:r>
              <w:rPr>
                <w:b/>
                <w:lang w:val="en-US"/>
              </w:rPr>
              <w:tab/>
            </w:r>
            <w:r>
              <w:rPr>
                <w:b/>
                <w:lang w:val="en-US"/>
              </w:rPr>
              <w:tab/>
            </w:r>
            <w:r w:rsidRPr="002A46DB">
              <w:rPr>
                <w:b/>
                <w:lang w:val="en-US"/>
              </w:rPr>
              <w:t>z_axis_equal_flag</w:t>
            </w:r>
          </w:p>
        </w:tc>
        <w:tc>
          <w:tcPr>
            <w:tcW w:w="855" w:type="dxa"/>
          </w:tcPr>
          <w:p w:rsidR="00A74CA5" w:rsidRPr="00E97F6E" w:rsidRDefault="00A74CA5" w:rsidP="00DA21AF">
            <w:pPr>
              <w:pStyle w:val="tablecell"/>
              <w:spacing w:before="20" w:after="20"/>
              <w:jc w:val="center"/>
              <w:rPr>
                <w:bCs/>
                <w:lang w:eastAsia="ja-JP"/>
              </w:rPr>
            </w:pPr>
            <w:r>
              <w:rPr>
                <w:bCs/>
                <w:lang w:eastAsia="ja-JP"/>
              </w:rPr>
              <w:t>5</w:t>
            </w:r>
          </w:p>
        </w:tc>
        <w:tc>
          <w:tcPr>
            <w:tcW w:w="1157" w:type="dxa"/>
          </w:tcPr>
          <w:p w:rsidR="00A74CA5" w:rsidRPr="00E97F6E" w:rsidRDefault="00A74CA5" w:rsidP="00DA21AF">
            <w:pPr>
              <w:pStyle w:val="tableheading"/>
              <w:spacing w:before="20" w:after="20"/>
              <w:jc w:val="center"/>
              <w:rPr>
                <w:b w:val="0"/>
                <w:sz w:val="18"/>
                <w:szCs w:val="18"/>
              </w:rPr>
            </w:pPr>
            <w:r>
              <w:rPr>
                <w:b w:val="0"/>
              </w:rPr>
              <w:t>u(1)</w:t>
            </w:r>
          </w:p>
        </w:tc>
      </w:tr>
      <w:tr w:rsidR="00A74CA5" w:rsidTr="00DA21AF">
        <w:trPr>
          <w:cantSplit/>
          <w:jc w:val="center"/>
        </w:trPr>
        <w:tc>
          <w:tcPr>
            <w:tcW w:w="6799" w:type="dxa"/>
          </w:tcPr>
          <w:p w:rsidR="00A74CA5" w:rsidRPr="00482773" w:rsidRDefault="00A74CA5" w:rsidP="00DA21AF">
            <w:pPr>
              <w:pStyle w:val="tablesyntax"/>
              <w:spacing w:before="20" w:after="20"/>
              <w:rPr>
                <w:lang w:val="en-US"/>
              </w:rPr>
            </w:pPr>
            <w:r w:rsidRPr="002A46DB">
              <w:rPr>
                <w:lang w:val="en-US"/>
              </w:rPr>
              <w:tab/>
            </w:r>
            <w:r>
              <w:rPr>
                <w:lang w:val="en-US"/>
              </w:rPr>
              <w:tab/>
            </w:r>
            <w:r w:rsidRPr="00482773">
              <w:rPr>
                <w:lang w:val="en-US"/>
              </w:rPr>
              <w:t>if( z_axis_equal_flag )</w:t>
            </w:r>
          </w:p>
        </w:tc>
        <w:tc>
          <w:tcPr>
            <w:tcW w:w="855" w:type="dxa"/>
          </w:tcPr>
          <w:p w:rsidR="00A74CA5" w:rsidRPr="00482773" w:rsidRDefault="00A74CA5" w:rsidP="00DA21AF">
            <w:pPr>
              <w:pStyle w:val="tablecell"/>
              <w:spacing w:before="20" w:after="20"/>
              <w:jc w:val="center"/>
              <w:rPr>
                <w:bCs/>
                <w:lang w:val="en-US" w:eastAsia="ja-JP"/>
              </w:rPr>
            </w:pPr>
          </w:p>
        </w:tc>
        <w:tc>
          <w:tcPr>
            <w:tcW w:w="1157" w:type="dxa"/>
          </w:tcPr>
          <w:p w:rsidR="00A74CA5" w:rsidRDefault="00A74CA5" w:rsidP="00DA21AF">
            <w:pPr>
              <w:pStyle w:val="tableheading"/>
              <w:spacing w:before="20" w:after="20"/>
              <w:jc w:val="center"/>
              <w:rPr>
                <w:b w:val="0"/>
              </w:rPr>
            </w:pPr>
          </w:p>
        </w:tc>
      </w:tr>
      <w:tr w:rsidR="00A74CA5" w:rsidTr="00DA21AF">
        <w:trPr>
          <w:cantSplit/>
          <w:jc w:val="center"/>
        </w:trPr>
        <w:tc>
          <w:tcPr>
            <w:tcW w:w="6799" w:type="dxa"/>
          </w:tcPr>
          <w:p w:rsidR="00A74CA5" w:rsidRPr="00482773" w:rsidRDefault="00A74CA5" w:rsidP="00DA21AF">
            <w:pPr>
              <w:pStyle w:val="tablesyntax"/>
              <w:spacing w:before="20" w:after="20"/>
              <w:rPr>
                <w:b/>
                <w:lang w:val="en-US"/>
              </w:rPr>
            </w:pPr>
            <w:r w:rsidRPr="002A46DB">
              <w:rPr>
                <w:lang w:val="en-US"/>
              </w:rPr>
              <w:tab/>
            </w:r>
            <w:r w:rsidRPr="002A46DB">
              <w:rPr>
                <w:lang w:val="en-US"/>
              </w:rPr>
              <w:tab/>
            </w:r>
            <w:r>
              <w:rPr>
                <w:lang w:val="en-US"/>
              </w:rPr>
              <w:tab/>
            </w:r>
            <w:r>
              <w:rPr>
                <w:b/>
                <w:lang w:val="en-US"/>
              </w:rPr>
              <w:t>common</w:t>
            </w:r>
            <w:r w:rsidRPr="00482773">
              <w:rPr>
                <w:b/>
                <w:lang w:val="en-US"/>
              </w:rPr>
              <w:t>_z_axis_reference_view</w:t>
            </w:r>
          </w:p>
        </w:tc>
        <w:tc>
          <w:tcPr>
            <w:tcW w:w="855" w:type="dxa"/>
          </w:tcPr>
          <w:p w:rsidR="00A74CA5" w:rsidRPr="00482773" w:rsidRDefault="00A74CA5" w:rsidP="00DA21AF">
            <w:pPr>
              <w:pStyle w:val="tablecell"/>
              <w:spacing w:before="20" w:after="20"/>
              <w:jc w:val="center"/>
              <w:rPr>
                <w:bCs/>
                <w:lang w:val="en-US" w:eastAsia="ja-JP"/>
              </w:rPr>
            </w:pPr>
            <w:r>
              <w:rPr>
                <w:bCs/>
                <w:lang w:val="en-US" w:eastAsia="ja-JP"/>
              </w:rPr>
              <w:t>5</w:t>
            </w:r>
          </w:p>
        </w:tc>
        <w:tc>
          <w:tcPr>
            <w:tcW w:w="1157" w:type="dxa"/>
          </w:tcPr>
          <w:p w:rsidR="00A74CA5" w:rsidRDefault="00A74CA5" w:rsidP="00DA21AF">
            <w:pPr>
              <w:pStyle w:val="tableheading"/>
              <w:spacing w:before="20" w:after="20"/>
              <w:jc w:val="center"/>
              <w:rPr>
                <w:b w:val="0"/>
                <w:sz w:val="18"/>
                <w:szCs w:val="18"/>
              </w:rPr>
            </w:pPr>
            <w:r>
              <w:rPr>
                <w:b w:val="0"/>
              </w:rPr>
              <w:t>ue(v)</w:t>
            </w:r>
          </w:p>
        </w:tc>
      </w:tr>
      <w:tr w:rsidR="00A74CA5" w:rsidTr="00DA21AF">
        <w:trPr>
          <w:cantSplit/>
          <w:jc w:val="center"/>
        </w:trPr>
        <w:tc>
          <w:tcPr>
            <w:tcW w:w="6799" w:type="dxa"/>
          </w:tcPr>
          <w:p w:rsidR="00A74CA5" w:rsidRPr="00F016DD" w:rsidRDefault="00A74CA5" w:rsidP="00DA21AF">
            <w:pPr>
              <w:pStyle w:val="tablesyntax"/>
              <w:spacing w:before="20" w:after="20"/>
              <w:rPr>
                <w:lang w:val="en-US"/>
              </w:rPr>
            </w:pPr>
            <w:r>
              <w:rPr>
                <w:lang w:val="en-US"/>
              </w:rPr>
              <w:tab/>
              <w:t>}</w:t>
            </w:r>
          </w:p>
        </w:tc>
        <w:tc>
          <w:tcPr>
            <w:tcW w:w="855" w:type="dxa"/>
          </w:tcPr>
          <w:p w:rsidR="00A74CA5" w:rsidRDefault="00A74CA5" w:rsidP="00DA21AF">
            <w:pPr>
              <w:pStyle w:val="tablecell"/>
              <w:spacing w:before="20" w:after="20"/>
              <w:jc w:val="center"/>
              <w:rPr>
                <w:bCs/>
                <w:lang w:val="en-US" w:eastAsia="ja-JP"/>
              </w:rPr>
            </w:pPr>
          </w:p>
        </w:tc>
        <w:tc>
          <w:tcPr>
            <w:tcW w:w="1157" w:type="dxa"/>
          </w:tcPr>
          <w:p w:rsidR="00A74CA5" w:rsidRDefault="00A74CA5" w:rsidP="00DA21AF">
            <w:pPr>
              <w:pStyle w:val="tableheading"/>
              <w:spacing w:before="20" w:after="20"/>
              <w:jc w:val="center"/>
              <w:rPr>
                <w:b w:val="0"/>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lang w:val="fi-FI"/>
              </w:rPr>
            </w:pPr>
            <w:r w:rsidRPr="005271CA">
              <w:rPr>
                <w:lang w:val="fi-FI"/>
              </w:rPr>
              <w:tab/>
            </w:r>
            <w:r w:rsidRPr="005271CA">
              <w:rPr>
                <w:b/>
                <w:lang w:val="fi-FI" w:eastAsia="ja-JP"/>
              </w:rPr>
              <w:t>d</w:t>
            </w:r>
            <w:r w:rsidRPr="005271CA">
              <w:rPr>
                <w:b/>
                <w:lang w:val="fi-FI"/>
              </w:rPr>
              <w:t>_</w:t>
            </w:r>
            <w:r w:rsidRPr="005271CA">
              <w:rPr>
                <w:b/>
                <w:lang w:val="fi-FI" w:eastAsia="ja-JP"/>
              </w:rPr>
              <w:t>min</w:t>
            </w:r>
            <w:r w:rsidRPr="005271CA">
              <w:rPr>
                <w:b/>
                <w:lang w:val="fi-FI"/>
              </w:rPr>
              <w:t>_</w:t>
            </w:r>
            <w:r w:rsidRPr="005271CA">
              <w:rPr>
                <w:b/>
                <w:lang w:val="fi-FI" w:eastAsia="ja-JP"/>
              </w:rPr>
              <w:t>flag</w:t>
            </w:r>
          </w:p>
        </w:tc>
        <w:tc>
          <w:tcPr>
            <w:tcW w:w="855" w:type="dxa"/>
          </w:tcPr>
          <w:p w:rsidR="00A74CA5" w:rsidRPr="005271CA" w:rsidRDefault="00A74CA5" w:rsidP="00DA21AF">
            <w:pPr>
              <w:pStyle w:val="tablecell"/>
              <w:spacing w:before="20" w:after="20"/>
              <w:jc w:val="center"/>
              <w:rPr>
                <w:bCs/>
                <w:lang w:eastAsia="ja-JP"/>
              </w:rPr>
            </w:pPr>
            <w:r w:rsidRPr="005271CA">
              <w:rPr>
                <w:bCs/>
                <w:lang w:eastAsia="ja-JP"/>
              </w:rPr>
              <w:t>5</w:t>
            </w:r>
          </w:p>
        </w:tc>
        <w:tc>
          <w:tcPr>
            <w:tcW w:w="1157" w:type="dxa"/>
          </w:tcPr>
          <w:p w:rsidR="00A74CA5" w:rsidRPr="005271CA" w:rsidRDefault="00A74CA5" w:rsidP="00DA21AF">
            <w:pPr>
              <w:pStyle w:val="tableheading"/>
              <w:spacing w:before="20" w:after="20"/>
              <w:jc w:val="center"/>
              <w:rPr>
                <w:b w:val="0"/>
                <w:sz w:val="18"/>
                <w:szCs w:val="18"/>
              </w:rPr>
            </w:pPr>
            <w:r w:rsidRPr="005271CA">
              <w:rPr>
                <w:b w:val="0"/>
              </w:rPr>
              <w:t>u(1)</w:t>
            </w: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lang w:val="fi-FI"/>
              </w:rPr>
            </w:pPr>
            <w:r w:rsidRPr="005271CA">
              <w:rPr>
                <w:lang w:val="fi-FI"/>
              </w:rPr>
              <w:tab/>
            </w:r>
            <w:r w:rsidRPr="005271CA">
              <w:rPr>
                <w:b/>
                <w:lang w:val="fi-FI" w:eastAsia="ja-JP"/>
              </w:rPr>
              <w:t>d</w:t>
            </w:r>
            <w:r w:rsidRPr="005271CA">
              <w:rPr>
                <w:b/>
                <w:lang w:val="fi-FI"/>
              </w:rPr>
              <w:t>_</w:t>
            </w:r>
            <w:r w:rsidRPr="005271CA">
              <w:rPr>
                <w:b/>
                <w:lang w:val="fi-FI" w:eastAsia="ja-JP"/>
              </w:rPr>
              <w:t>max</w:t>
            </w:r>
            <w:r w:rsidRPr="005271CA">
              <w:rPr>
                <w:b/>
                <w:lang w:val="fi-FI"/>
              </w:rPr>
              <w:t>_</w:t>
            </w:r>
            <w:r w:rsidRPr="005271CA">
              <w:rPr>
                <w:b/>
                <w:lang w:val="fi-FI" w:eastAsia="ja-JP"/>
              </w:rPr>
              <w:t>flag</w:t>
            </w:r>
          </w:p>
        </w:tc>
        <w:tc>
          <w:tcPr>
            <w:tcW w:w="855" w:type="dxa"/>
          </w:tcPr>
          <w:p w:rsidR="00A74CA5" w:rsidRPr="005271CA" w:rsidRDefault="00A74CA5" w:rsidP="00DA21AF">
            <w:pPr>
              <w:pStyle w:val="tablecell"/>
              <w:spacing w:before="20" w:after="20"/>
              <w:jc w:val="center"/>
              <w:rPr>
                <w:bCs/>
                <w:lang w:eastAsia="ja-JP"/>
              </w:rPr>
            </w:pPr>
            <w:r w:rsidRPr="005271CA">
              <w:rPr>
                <w:bCs/>
                <w:lang w:eastAsia="ja-JP"/>
              </w:rPr>
              <w:t>5</w:t>
            </w:r>
          </w:p>
        </w:tc>
        <w:tc>
          <w:tcPr>
            <w:tcW w:w="1157" w:type="dxa"/>
          </w:tcPr>
          <w:p w:rsidR="00A74CA5" w:rsidRPr="005271CA" w:rsidRDefault="00A74CA5" w:rsidP="00DA21AF">
            <w:pPr>
              <w:pStyle w:val="tableheading"/>
              <w:spacing w:before="20" w:after="20"/>
              <w:jc w:val="center"/>
              <w:rPr>
                <w:b w:val="0"/>
                <w:sz w:val="18"/>
                <w:szCs w:val="18"/>
              </w:rPr>
            </w:pPr>
            <w:r w:rsidRPr="005271CA">
              <w:rPr>
                <w:b w:val="0"/>
              </w:rPr>
              <w:t>u(1)</w:t>
            </w:r>
          </w:p>
        </w:tc>
      </w:tr>
      <w:tr w:rsidR="00A74CA5" w:rsidRPr="00E97F6E" w:rsidTr="00DA21AF">
        <w:trPr>
          <w:cantSplit/>
          <w:jc w:val="center"/>
        </w:trPr>
        <w:tc>
          <w:tcPr>
            <w:tcW w:w="6799" w:type="dxa"/>
          </w:tcPr>
          <w:p w:rsidR="00A74CA5" w:rsidRPr="00E97F6E" w:rsidRDefault="00A74CA5" w:rsidP="00DA21AF">
            <w:pPr>
              <w:pStyle w:val="tablesyntax"/>
              <w:spacing w:before="20" w:after="20"/>
              <w:rPr>
                <w:lang w:val="fi-FI"/>
              </w:rPr>
            </w:pPr>
            <w:r w:rsidRPr="002A46DB">
              <w:rPr>
                <w:lang w:val="en-US"/>
              </w:rPr>
              <w:tab/>
            </w:r>
            <w:r w:rsidRPr="00E97F6E">
              <w:rPr>
                <w:rFonts w:hint="eastAsia"/>
                <w:b/>
                <w:lang w:eastAsia="ja-JP"/>
              </w:rPr>
              <w:t>depth_representation_type</w:t>
            </w:r>
          </w:p>
        </w:tc>
        <w:tc>
          <w:tcPr>
            <w:tcW w:w="855" w:type="dxa"/>
          </w:tcPr>
          <w:p w:rsidR="00A74CA5" w:rsidRPr="00E97F6E" w:rsidRDefault="00A74CA5" w:rsidP="00DA21AF">
            <w:pPr>
              <w:pStyle w:val="tablecell"/>
              <w:spacing w:before="20" w:after="20"/>
              <w:jc w:val="center"/>
              <w:rPr>
                <w:bCs/>
                <w:lang w:eastAsia="ja-JP"/>
              </w:rPr>
            </w:pPr>
            <w:r>
              <w:rPr>
                <w:bCs/>
                <w:lang w:eastAsia="ja-JP"/>
              </w:rPr>
              <w:t>5</w:t>
            </w:r>
          </w:p>
        </w:tc>
        <w:tc>
          <w:tcPr>
            <w:tcW w:w="1157" w:type="dxa"/>
          </w:tcPr>
          <w:p w:rsidR="00A74CA5" w:rsidRPr="00E97F6E" w:rsidRDefault="00A74CA5" w:rsidP="00DA21AF">
            <w:pPr>
              <w:pStyle w:val="tableheading"/>
              <w:spacing w:before="20" w:after="20"/>
              <w:jc w:val="center"/>
              <w:rPr>
                <w:b w:val="0"/>
                <w:sz w:val="18"/>
                <w:szCs w:val="18"/>
              </w:rPr>
            </w:pPr>
            <w:r>
              <w:rPr>
                <w:b w:val="0"/>
              </w:rPr>
              <w:t>ue(v)</w:t>
            </w:r>
          </w:p>
        </w:tc>
      </w:tr>
      <w:tr w:rsidR="00A74CA5" w:rsidRPr="005271CA" w:rsidTr="00DA21AF">
        <w:trPr>
          <w:cantSplit/>
          <w:jc w:val="center"/>
        </w:trPr>
        <w:tc>
          <w:tcPr>
            <w:tcW w:w="6799" w:type="dxa"/>
          </w:tcPr>
          <w:p w:rsidR="00A74CA5" w:rsidRPr="005271CA" w:rsidRDefault="00A74CA5" w:rsidP="00DA21AF">
            <w:pPr>
              <w:pStyle w:val="tablesyntax"/>
              <w:spacing w:before="20" w:after="20"/>
              <w:rPr>
                <w:lang w:val="nb-NO" w:eastAsia="ja-JP"/>
              </w:rPr>
            </w:pPr>
            <w:r w:rsidRPr="005271CA">
              <w:tab/>
            </w:r>
            <w:r w:rsidRPr="005271CA">
              <w:rPr>
                <w:lang w:val="nb-NO" w:eastAsia="ja-JP"/>
              </w:rPr>
              <w:t>for( i = 0; i &lt; numViews; i++ ) {</w:t>
            </w:r>
          </w:p>
        </w:tc>
        <w:tc>
          <w:tcPr>
            <w:tcW w:w="855" w:type="dxa"/>
          </w:tcPr>
          <w:p w:rsidR="00A74CA5" w:rsidRPr="005271CA" w:rsidRDefault="00A74CA5" w:rsidP="00DA21AF">
            <w:pPr>
              <w:pStyle w:val="tablecell"/>
              <w:spacing w:before="20" w:after="20"/>
              <w:jc w:val="center"/>
              <w:rPr>
                <w:bCs/>
                <w:lang w:val="nb-NO" w:eastAsia="ja-JP"/>
              </w:rPr>
            </w:pPr>
          </w:p>
        </w:tc>
        <w:tc>
          <w:tcPr>
            <w:tcW w:w="1157" w:type="dxa"/>
          </w:tcPr>
          <w:p w:rsidR="00A74CA5" w:rsidRPr="005271CA" w:rsidRDefault="00A74CA5" w:rsidP="00DA21AF">
            <w:pPr>
              <w:pStyle w:val="tableheading"/>
              <w:spacing w:before="20" w:after="20"/>
              <w:jc w:val="center"/>
              <w:rPr>
                <w:b w:val="0"/>
                <w:lang w:val="nb-NO"/>
              </w:rPr>
            </w:pPr>
          </w:p>
        </w:tc>
      </w:tr>
      <w:tr w:rsidR="00A74CA5" w:rsidRPr="00E97F6E" w:rsidTr="00DA21AF">
        <w:trPr>
          <w:cantSplit/>
          <w:jc w:val="center"/>
        </w:trPr>
        <w:tc>
          <w:tcPr>
            <w:tcW w:w="6799" w:type="dxa"/>
          </w:tcPr>
          <w:p w:rsidR="00A74CA5" w:rsidRPr="00E97F6E" w:rsidRDefault="00A74CA5" w:rsidP="00DA21AF">
            <w:pPr>
              <w:pStyle w:val="tablesyntax"/>
              <w:spacing w:before="20" w:after="20"/>
            </w:pPr>
            <w:r>
              <w:tab/>
            </w:r>
            <w:r>
              <w:tab/>
            </w:r>
            <w:r w:rsidRPr="002A46DB">
              <w:rPr>
                <w:b/>
              </w:rPr>
              <w:t>depth_info_view_id</w:t>
            </w:r>
            <w:r>
              <w:t>[ i ]</w:t>
            </w:r>
          </w:p>
        </w:tc>
        <w:tc>
          <w:tcPr>
            <w:tcW w:w="855" w:type="dxa"/>
          </w:tcPr>
          <w:p w:rsidR="00A74CA5" w:rsidRPr="002A46DB" w:rsidRDefault="00A74CA5" w:rsidP="00DA21AF">
            <w:pPr>
              <w:pStyle w:val="tablecell"/>
              <w:spacing w:before="20" w:after="20"/>
              <w:jc w:val="center"/>
              <w:rPr>
                <w:bCs/>
                <w:lang w:eastAsia="ja-JP"/>
              </w:rPr>
            </w:pPr>
            <w:r>
              <w:rPr>
                <w:bCs/>
                <w:lang w:eastAsia="ja-JP"/>
              </w:rPr>
              <w:t>5</w:t>
            </w:r>
          </w:p>
        </w:tc>
        <w:tc>
          <w:tcPr>
            <w:tcW w:w="1157" w:type="dxa"/>
          </w:tcPr>
          <w:p w:rsidR="00A74CA5" w:rsidRPr="00E97F6E" w:rsidRDefault="00A74CA5" w:rsidP="00DA21AF">
            <w:pPr>
              <w:pStyle w:val="tableheading"/>
              <w:spacing w:before="20" w:after="20"/>
              <w:jc w:val="center"/>
              <w:rPr>
                <w:b w:val="0"/>
                <w:sz w:val="18"/>
                <w:szCs w:val="18"/>
                <w:lang w:val="nb-NO"/>
              </w:rPr>
            </w:pPr>
            <w:r>
              <w:rPr>
                <w:b w:val="0"/>
                <w:lang w:val="nb-NO"/>
              </w:rPr>
              <w:t>ue(v)</w:t>
            </w:r>
          </w:p>
        </w:tc>
      </w:tr>
      <w:tr w:rsidR="00A74CA5" w:rsidRPr="00E97F6E" w:rsidTr="00DA21AF">
        <w:trPr>
          <w:cantSplit/>
          <w:jc w:val="center"/>
        </w:trPr>
        <w:tc>
          <w:tcPr>
            <w:tcW w:w="6799" w:type="dxa"/>
          </w:tcPr>
          <w:p w:rsidR="00A74CA5" w:rsidRPr="00E97F6E" w:rsidRDefault="00A74CA5" w:rsidP="00DA21AF">
            <w:pPr>
              <w:pStyle w:val="tablesyntax"/>
              <w:spacing w:before="20" w:after="20"/>
            </w:pPr>
            <w:r>
              <w:tab/>
            </w:r>
            <w:r>
              <w:tab/>
              <w:t xml:space="preserve">if( ( </w:t>
            </w:r>
            <w:r w:rsidRPr="00482773">
              <w:rPr>
                <w:lang w:val="en-US"/>
              </w:rPr>
              <w:t>z_near_flag  | |  z_far_flag</w:t>
            </w:r>
            <w:r>
              <w:rPr>
                <w:lang w:val="en-US"/>
              </w:rPr>
              <w:t xml:space="preserve"> )  &amp;&amp;  ( z_axis_equal_flag  = =  0 ) )</w:t>
            </w:r>
          </w:p>
        </w:tc>
        <w:tc>
          <w:tcPr>
            <w:tcW w:w="855" w:type="dxa"/>
          </w:tcPr>
          <w:p w:rsidR="00A74CA5" w:rsidRPr="00E97F6E" w:rsidRDefault="00A74CA5" w:rsidP="00DA21AF">
            <w:pPr>
              <w:pStyle w:val="tablecell"/>
              <w:spacing w:before="20" w:after="20"/>
              <w:jc w:val="center"/>
              <w:rPr>
                <w:bCs/>
                <w:lang w:val="nb-NO" w:eastAsia="ja-JP"/>
              </w:rPr>
            </w:pPr>
          </w:p>
        </w:tc>
        <w:tc>
          <w:tcPr>
            <w:tcW w:w="1157" w:type="dxa"/>
          </w:tcPr>
          <w:p w:rsidR="00A74CA5" w:rsidRPr="00E97F6E" w:rsidRDefault="00A74CA5" w:rsidP="00DA21AF">
            <w:pPr>
              <w:pStyle w:val="tableheading"/>
              <w:spacing w:before="20" w:after="20"/>
              <w:jc w:val="center"/>
              <w:rPr>
                <w:b w:val="0"/>
                <w:lang w:val="nb-NO"/>
              </w:rPr>
            </w:pPr>
          </w:p>
        </w:tc>
      </w:tr>
      <w:tr w:rsidR="00A74CA5" w:rsidRPr="00E97F6E" w:rsidTr="00DA21AF">
        <w:trPr>
          <w:cantSplit/>
          <w:jc w:val="center"/>
        </w:trPr>
        <w:tc>
          <w:tcPr>
            <w:tcW w:w="6799" w:type="dxa"/>
          </w:tcPr>
          <w:p w:rsidR="00A74CA5" w:rsidRDefault="00A74CA5" w:rsidP="00DA21AF">
            <w:pPr>
              <w:pStyle w:val="tablesyntax"/>
              <w:spacing w:before="20" w:after="20"/>
            </w:pPr>
            <w:r>
              <w:tab/>
            </w:r>
            <w:r>
              <w:tab/>
            </w:r>
            <w:r>
              <w:tab/>
            </w:r>
            <w:r w:rsidRPr="002A46DB">
              <w:rPr>
                <w:b/>
              </w:rPr>
              <w:t>z_axis_reference_view</w:t>
            </w:r>
            <w:r>
              <w:t>[ i ]</w:t>
            </w:r>
          </w:p>
        </w:tc>
        <w:tc>
          <w:tcPr>
            <w:tcW w:w="855" w:type="dxa"/>
          </w:tcPr>
          <w:p w:rsidR="00A74CA5" w:rsidRPr="002A46DB" w:rsidRDefault="00A74CA5" w:rsidP="00DA21AF">
            <w:pPr>
              <w:pStyle w:val="tablecell"/>
              <w:spacing w:before="20" w:after="20"/>
              <w:jc w:val="center"/>
              <w:rPr>
                <w:bCs/>
                <w:lang w:eastAsia="ja-JP"/>
              </w:rPr>
            </w:pPr>
            <w:r>
              <w:rPr>
                <w:bCs/>
                <w:lang w:eastAsia="ja-JP"/>
              </w:rPr>
              <w:t>5</w:t>
            </w:r>
          </w:p>
        </w:tc>
        <w:tc>
          <w:tcPr>
            <w:tcW w:w="1157" w:type="dxa"/>
          </w:tcPr>
          <w:p w:rsidR="00A74CA5" w:rsidRPr="00E97F6E" w:rsidRDefault="00A74CA5" w:rsidP="00DA21AF">
            <w:pPr>
              <w:pStyle w:val="tableheading"/>
              <w:spacing w:before="20" w:after="20"/>
              <w:jc w:val="center"/>
              <w:rPr>
                <w:b w:val="0"/>
                <w:sz w:val="18"/>
                <w:szCs w:val="18"/>
                <w:lang w:val="nb-NO"/>
              </w:rPr>
            </w:pPr>
            <w:r>
              <w:rPr>
                <w:b w:val="0"/>
                <w:lang w:val="nb-NO"/>
              </w:rPr>
              <w:t>ue(v)</w:t>
            </w:r>
          </w:p>
        </w:tc>
      </w:tr>
      <w:tr w:rsidR="00A74CA5" w:rsidTr="00DA21AF">
        <w:trPr>
          <w:cantSplit/>
          <w:jc w:val="center"/>
        </w:trPr>
        <w:tc>
          <w:tcPr>
            <w:tcW w:w="6799" w:type="dxa"/>
          </w:tcPr>
          <w:p w:rsidR="00A74CA5" w:rsidRPr="00482773" w:rsidRDefault="00A74CA5" w:rsidP="00DA21AF">
            <w:pPr>
              <w:pStyle w:val="tablesyntax"/>
              <w:spacing w:before="20" w:after="20"/>
              <w:rPr>
                <w:lang w:val="en-US"/>
              </w:rPr>
            </w:pPr>
            <w:r w:rsidRPr="002A46DB">
              <w:rPr>
                <w:lang w:val="en-US"/>
              </w:rPr>
              <w:tab/>
            </w:r>
            <w:r w:rsidRPr="002A46DB">
              <w:rPr>
                <w:lang w:val="en-US"/>
              </w:rPr>
              <w:tab/>
            </w:r>
            <w:r w:rsidRPr="00482773">
              <w:rPr>
                <w:lang w:val="en-US"/>
              </w:rPr>
              <w:t>if( d_min_flag  | |  d_max_flag )</w:t>
            </w:r>
          </w:p>
        </w:tc>
        <w:tc>
          <w:tcPr>
            <w:tcW w:w="855" w:type="dxa"/>
          </w:tcPr>
          <w:p w:rsidR="00A74CA5" w:rsidRPr="00482773" w:rsidRDefault="00A74CA5" w:rsidP="00DA21AF">
            <w:pPr>
              <w:pStyle w:val="tablecell"/>
              <w:spacing w:before="20" w:after="20"/>
              <w:jc w:val="center"/>
              <w:rPr>
                <w:bCs/>
                <w:lang w:val="en-US" w:eastAsia="ja-JP"/>
              </w:rPr>
            </w:pPr>
          </w:p>
        </w:tc>
        <w:tc>
          <w:tcPr>
            <w:tcW w:w="1157" w:type="dxa"/>
          </w:tcPr>
          <w:p w:rsidR="00A74CA5" w:rsidRDefault="00A74CA5" w:rsidP="00DA21AF">
            <w:pPr>
              <w:pStyle w:val="tableheading"/>
              <w:spacing w:before="20" w:after="20"/>
              <w:jc w:val="center"/>
              <w:rPr>
                <w:b w:val="0"/>
              </w:rPr>
            </w:pPr>
          </w:p>
        </w:tc>
      </w:tr>
      <w:tr w:rsidR="00A74CA5" w:rsidTr="00DA21AF">
        <w:trPr>
          <w:cantSplit/>
          <w:jc w:val="center"/>
        </w:trPr>
        <w:tc>
          <w:tcPr>
            <w:tcW w:w="6799" w:type="dxa"/>
          </w:tcPr>
          <w:p w:rsidR="00A74CA5" w:rsidRDefault="00A74CA5" w:rsidP="00DA21AF">
            <w:pPr>
              <w:pStyle w:val="tablesyntax"/>
              <w:spacing w:before="20" w:after="20"/>
              <w:rPr>
                <w:lang w:val="fi-FI"/>
              </w:rPr>
            </w:pPr>
            <w:r>
              <w:rPr>
                <w:lang w:val="fi-FI"/>
              </w:rPr>
              <w:tab/>
            </w:r>
            <w:r>
              <w:rPr>
                <w:lang w:val="fi-FI"/>
              </w:rPr>
              <w:tab/>
            </w:r>
            <w:r>
              <w:rPr>
                <w:lang w:val="fi-FI"/>
              </w:rPr>
              <w:tab/>
            </w:r>
            <w:r w:rsidRPr="00482773">
              <w:rPr>
                <w:b/>
                <w:lang w:val="fi-FI"/>
              </w:rPr>
              <w:t>disparity_reference_view</w:t>
            </w:r>
            <w:r>
              <w:rPr>
                <w:lang w:val="fi-FI"/>
              </w:rPr>
              <w:t>[ i ]</w:t>
            </w:r>
          </w:p>
        </w:tc>
        <w:tc>
          <w:tcPr>
            <w:tcW w:w="855" w:type="dxa"/>
          </w:tcPr>
          <w:p w:rsidR="00A74CA5" w:rsidRPr="00482773" w:rsidRDefault="00A74CA5" w:rsidP="00DA21AF">
            <w:pPr>
              <w:pStyle w:val="tablecell"/>
              <w:spacing w:before="20" w:after="20"/>
              <w:jc w:val="center"/>
              <w:rPr>
                <w:bCs/>
                <w:lang w:val="en-US" w:eastAsia="ja-JP"/>
              </w:rPr>
            </w:pPr>
            <w:r>
              <w:rPr>
                <w:bCs/>
                <w:lang w:val="en-US" w:eastAsia="ja-JP"/>
              </w:rPr>
              <w:t>5</w:t>
            </w:r>
          </w:p>
        </w:tc>
        <w:tc>
          <w:tcPr>
            <w:tcW w:w="1157" w:type="dxa"/>
          </w:tcPr>
          <w:p w:rsidR="00A74CA5" w:rsidRDefault="00A74CA5" w:rsidP="00DA21AF">
            <w:pPr>
              <w:pStyle w:val="tableheading"/>
              <w:spacing w:before="20" w:after="20"/>
              <w:jc w:val="center"/>
              <w:rPr>
                <w:b w:val="0"/>
                <w:sz w:val="18"/>
                <w:szCs w:val="18"/>
              </w:rPr>
            </w:pPr>
            <w:r>
              <w:rPr>
                <w:b w:val="0"/>
              </w:rPr>
              <w:t>ue(v)</w:t>
            </w: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lang w:val="en-US" w:eastAsia="zh-CN"/>
              </w:rPr>
            </w:pPr>
            <w:r w:rsidRPr="005271CA">
              <w:rPr>
                <w:lang w:val="nb-NO"/>
              </w:rPr>
              <w:tab/>
            </w:r>
            <w:r w:rsidRPr="005271CA">
              <w:rPr>
                <w:lang w:val="nb-NO"/>
              </w:rPr>
              <w:tab/>
            </w:r>
            <w:r w:rsidRPr="005271CA">
              <w:t>if( z_near_flag )</w:t>
            </w:r>
          </w:p>
        </w:tc>
        <w:tc>
          <w:tcPr>
            <w:tcW w:w="855" w:type="dxa"/>
          </w:tcPr>
          <w:p w:rsidR="00A74CA5" w:rsidRPr="005271CA" w:rsidRDefault="00A74CA5" w:rsidP="00DA21AF">
            <w:pPr>
              <w:pStyle w:val="tablecell"/>
              <w:spacing w:before="20" w:after="20"/>
              <w:jc w:val="center"/>
              <w:rPr>
                <w:bCs/>
              </w:rPr>
            </w:pPr>
          </w:p>
        </w:tc>
        <w:tc>
          <w:tcPr>
            <w:tcW w:w="1157" w:type="dxa"/>
          </w:tcPr>
          <w:p w:rsidR="00A74CA5" w:rsidRPr="005271CA" w:rsidRDefault="00A74CA5" w:rsidP="00DA21AF">
            <w:pPr>
              <w:pStyle w:val="tableheading"/>
              <w:spacing w:before="20" w:after="20"/>
              <w:jc w:val="center"/>
              <w:rPr>
                <w:b w:val="0"/>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lang w:val="en-US" w:eastAsia="zh-CN"/>
              </w:rPr>
            </w:pPr>
            <w:r w:rsidRPr="005271CA">
              <w:rPr>
                <w:lang w:val="en-US" w:eastAsia="ja-JP"/>
              </w:rPr>
              <w:tab/>
            </w:r>
            <w:r w:rsidRPr="005271CA">
              <w:rPr>
                <w:lang w:val="en-US"/>
              </w:rPr>
              <w:tab/>
            </w:r>
            <w:r w:rsidRPr="005271CA">
              <w:rPr>
                <w:lang w:val="en-US" w:eastAsia="ja-JP"/>
              </w:rPr>
              <w:tab/>
              <w:t>depth_</w:t>
            </w:r>
            <w:r>
              <w:rPr>
                <w:rFonts w:hint="eastAsia"/>
                <w:lang w:val="en-US" w:eastAsia="ja-JP"/>
              </w:rPr>
              <w:t>representation_sei</w:t>
            </w:r>
            <w:r w:rsidRPr="005271CA">
              <w:rPr>
                <w:lang w:val="en-US" w:eastAsia="ja-JP"/>
              </w:rPr>
              <w:t>_element( ZNearSign, ZNearExp,</w:t>
            </w:r>
            <w:r>
              <w:rPr>
                <w:lang w:val="en-US" w:eastAsia="ja-JP"/>
              </w:rPr>
              <w:br/>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sidRPr="005271CA">
              <w:rPr>
                <w:lang w:val="en-US" w:eastAsia="ja-JP"/>
              </w:rPr>
              <w:t>ZNearMantissa, ZNearManLen )</w:t>
            </w:r>
          </w:p>
        </w:tc>
        <w:tc>
          <w:tcPr>
            <w:tcW w:w="855" w:type="dxa"/>
          </w:tcPr>
          <w:p w:rsidR="00A74CA5" w:rsidRPr="005271CA" w:rsidRDefault="00A74CA5" w:rsidP="00DA21AF">
            <w:pPr>
              <w:pStyle w:val="tablecell"/>
              <w:spacing w:before="20" w:after="20"/>
              <w:jc w:val="center"/>
              <w:rPr>
                <w:rFonts w:eastAsia="宋体"/>
                <w:b/>
                <w:kern w:val="2"/>
                <w:lang w:val="en-US" w:eastAsia="zh-CN"/>
              </w:rPr>
            </w:pPr>
          </w:p>
        </w:tc>
        <w:tc>
          <w:tcPr>
            <w:tcW w:w="1157" w:type="dxa"/>
          </w:tcPr>
          <w:p w:rsidR="00A74CA5" w:rsidRPr="005271CA" w:rsidRDefault="00A74CA5" w:rsidP="00DA21AF">
            <w:pPr>
              <w:pStyle w:val="tableheading"/>
              <w:spacing w:before="20" w:after="20"/>
              <w:jc w:val="center"/>
              <w:rPr>
                <w:b w:val="0"/>
                <w:lang w:val="en-US"/>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pPr>
            <w:r w:rsidRPr="005271CA">
              <w:rPr>
                <w:lang w:val="en-US"/>
              </w:rPr>
              <w:tab/>
            </w:r>
            <w:r w:rsidRPr="005271CA">
              <w:rPr>
                <w:lang w:val="en-US"/>
              </w:rPr>
              <w:tab/>
            </w:r>
            <w:r w:rsidRPr="005271CA">
              <w:t>if( z_far_flag )</w:t>
            </w:r>
          </w:p>
        </w:tc>
        <w:tc>
          <w:tcPr>
            <w:tcW w:w="855" w:type="dxa"/>
          </w:tcPr>
          <w:p w:rsidR="00A74CA5" w:rsidRPr="005271CA" w:rsidRDefault="00A74CA5" w:rsidP="00DA21AF">
            <w:pPr>
              <w:pStyle w:val="tablecell"/>
              <w:spacing w:before="20" w:after="20"/>
              <w:jc w:val="center"/>
              <w:rPr>
                <w:bCs/>
              </w:rPr>
            </w:pPr>
          </w:p>
        </w:tc>
        <w:tc>
          <w:tcPr>
            <w:tcW w:w="1157" w:type="dxa"/>
          </w:tcPr>
          <w:p w:rsidR="00A74CA5" w:rsidRPr="005271CA" w:rsidRDefault="00A74CA5" w:rsidP="00DA21AF">
            <w:pPr>
              <w:pStyle w:val="tableheading"/>
              <w:spacing w:before="20" w:after="20"/>
              <w:jc w:val="center"/>
              <w:rPr>
                <w:b w:val="0"/>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lang w:val="en-US" w:eastAsia="zh-CN"/>
              </w:rPr>
            </w:pPr>
            <w:r w:rsidRPr="005271CA">
              <w:rPr>
                <w:lang w:val="en-US" w:eastAsia="ja-JP"/>
              </w:rPr>
              <w:tab/>
            </w:r>
            <w:r w:rsidRPr="005271CA">
              <w:rPr>
                <w:lang w:val="en-US" w:eastAsia="ja-JP"/>
              </w:rPr>
              <w:tab/>
            </w:r>
            <w:r w:rsidRPr="005271CA">
              <w:rPr>
                <w:lang w:val="en-US"/>
              </w:rPr>
              <w:tab/>
            </w:r>
            <w:r w:rsidRPr="005271CA">
              <w:rPr>
                <w:lang w:val="en-US" w:eastAsia="ja-JP"/>
              </w:rPr>
              <w:t>depth_</w:t>
            </w:r>
            <w:r>
              <w:rPr>
                <w:rFonts w:hint="eastAsia"/>
                <w:lang w:val="en-US" w:eastAsia="ja-JP"/>
              </w:rPr>
              <w:t>representation</w:t>
            </w:r>
            <w:r w:rsidRPr="005271CA">
              <w:rPr>
                <w:lang w:val="en-US" w:eastAsia="ja-JP"/>
              </w:rPr>
              <w:t>_</w:t>
            </w:r>
            <w:r>
              <w:rPr>
                <w:lang w:val="en-US" w:eastAsia="ja-JP"/>
              </w:rPr>
              <w:t>sei_element( ZFarSign, ZFarExp,</w:t>
            </w:r>
            <w:r>
              <w:rPr>
                <w:lang w:val="en-US" w:eastAsia="ja-JP"/>
              </w:rPr>
              <w:br/>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Pr>
                <w:lang w:val="en-US" w:eastAsia="ja-JP"/>
              </w:rPr>
              <w:tab/>
            </w:r>
            <w:r w:rsidRPr="005271CA">
              <w:rPr>
                <w:lang w:val="en-US" w:eastAsia="ja-JP"/>
              </w:rPr>
              <w:t>ZFarMantissa, ZFarManLen )</w:t>
            </w:r>
          </w:p>
        </w:tc>
        <w:tc>
          <w:tcPr>
            <w:tcW w:w="855" w:type="dxa"/>
          </w:tcPr>
          <w:p w:rsidR="00A74CA5" w:rsidRPr="005271CA" w:rsidRDefault="00A74CA5" w:rsidP="00DA21AF">
            <w:pPr>
              <w:pStyle w:val="tablecell"/>
              <w:spacing w:before="20" w:after="20"/>
              <w:jc w:val="center"/>
              <w:rPr>
                <w:rFonts w:eastAsia="宋体"/>
                <w:b/>
                <w:kern w:val="2"/>
                <w:lang w:val="en-US" w:eastAsia="zh-CN"/>
              </w:rPr>
            </w:pPr>
          </w:p>
        </w:tc>
        <w:tc>
          <w:tcPr>
            <w:tcW w:w="1157" w:type="dxa"/>
          </w:tcPr>
          <w:p w:rsidR="00A74CA5" w:rsidRPr="005271CA" w:rsidRDefault="00A74CA5" w:rsidP="00DA21AF">
            <w:pPr>
              <w:pStyle w:val="tableheading"/>
              <w:spacing w:before="20" w:after="20"/>
              <w:jc w:val="center"/>
              <w:rPr>
                <w:b w:val="0"/>
                <w:lang w:val="en-US"/>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lang w:val="en-US" w:eastAsia="zh-CN"/>
              </w:rPr>
            </w:pPr>
            <w:r w:rsidRPr="005271CA">
              <w:rPr>
                <w:lang w:val="en-US"/>
              </w:rPr>
              <w:tab/>
            </w:r>
            <w:r w:rsidRPr="005271CA">
              <w:rPr>
                <w:lang w:val="en-US"/>
              </w:rPr>
              <w:tab/>
            </w:r>
            <w:r w:rsidRPr="005271CA">
              <w:t xml:space="preserve">if( </w:t>
            </w:r>
            <w:r w:rsidRPr="005271CA">
              <w:rPr>
                <w:lang w:eastAsia="ja-JP"/>
              </w:rPr>
              <w:t>d</w:t>
            </w:r>
            <w:r w:rsidRPr="005271CA">
              <w:t>_</w:t>
            </w:r>
            <w:r w:rsidRPr="005271CA">
              <w:rPr>
                <w:lang w:eastAsia="ja-JP"/>
              </w:rPr>
              <w:t>min</w:t>
            </w:r>
            <w:r w:rsidRPr="005271CA">
              <w:t>_flag )</w:t>
            </w:r>
          </w:p>
        </w:tc>
        <w:tc>
          <w:tcPr>
            <w:tcW w:w="855" w:type="dxa"/>
          </w:tcPr>
          <w:p w:rsidR="00A74CA5" w:rsidRPr="005271CA" w:rsidRDefault="00A74CA5" w:rsidP="00DA21AF">
            <w:pPr>
              <w:pStyle w:val="tablecell"/>
              <w:spacing w:before="20" w:after="20"/>
              <w:jc w:val="center"/>
              <w:rPr>
                <w:rFonts w:eastAsia="宋体"/>
                <w:b/>
                <w:kern w:val="2"/>
                <w:lang w:val="nb-NO" w:eastAsia="zh-CN"/>
              </w:rPr>
            </w:pPr>
          </w:p>
        </w:tc>
        <w:tc>
          <w:tcPr>
            <w:tcW w:w="1157" w:type="dxa"/>
          </w:tcPr>
          <w:p w:rsidR="00A74CA5" w:rsidRPr="005271CA" w:rsidRDefault="00A74CA5" w:rsidP="00DA21AF">
            <w:pPr>
              <w:pStyle w:val="tableheading"/>
              <w:spacing w:before="20" w:after="20"/>
              <w:jc w:val="center"/>
              <w:rPr>
                <w:b w:val="0"/>
                <w:lang w:val="nb-NO"/>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lang w:val="nb-NO" w:eastAsia="zh-CN"/>
              </w:rPr>
            </w:pPr>
            <w:r w:rsidRPr="005271CA">
              <w:rPr>
                <w:lang w:val="nb-NO" w:eastAsia="ja-JP"/>
              </w:rPr>
              <w:tab/>
            </w:r>
            <w:r w:rsidRPr="005271CA">
              <w:rPr>
                <w:lang w:val="nb-NO"/>
              </w:rPr>
              <w:tab/>
            </w:r>
            <w:r w:rsidRPr="005271CA">
              <w:rPr>
                <w:lang w:val="nb-NO" w:eastAsia="ja-JP"/>
              </w:rPr>
              <w:tab/>
              <w:t>depth_</w:t>
            </w:r>
            <w:r>
              <w:rPr>
                <w:rFonts w:hint="eastAsia"/>
                <w:lang w:val="nb-NO" w:eastAsia="ja-JP"/>
              </w:rPr>
              <w:t>representation</w:t>
            </w:r>
            <w:r w:rsidRPr="005271CA">
              <w:rPr>
                <w:lang w:val="nb-NO" w:eastAsia="ja-JP"/>
              </w:rPr>
              <w:t>_sei_element( DMinSign, DMinExp,</w:t>
            </w:r>
            <w:r>
              <w:rPr>
                <w:lang w:val="nb-NO" w:eastAsia="ja-JP"/>
              </w:rPr>
              <w:br/>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sidRPr="005271CA">
              <w:rPr>
                <w:lang w:val="nb-NO" w:eastAsia="ja-JP"/>
              </w:rPr>
              <w:t>DMinMantissa, DMinManLen )</w:t>
            </w:r>
          </w:p>
        </w:tc>
        <w:tc>
          <w:tcPr>
            <w:tcW w:w="855" w:type="dxa"/>
          </w:tcPr>
          <w:p w:rsidR="00A74CA5" w:rsidRPr="005271CA" w:rsidRDefault="00A74CA5" w:rsidP="00DA21AF">
            <w:pPr>
              <w:pStyle w:val="tablecell"/>
              <w:spacing w:before="20" w:after="20"/>
              <w:jc w:val="center"/>
              <w:rPr>
                <w:rFonts w:eastAsia="宋体"/>
                <w:b/>
                <w:kern w:val="2"/>
                <w:lang w:val="nb-NO" w:eastAsia="zh-CN"/>
              </w:rPr>
            </w:pPr>
          </w:p>
        </w:tc>
        <w:tc>
          <w:tcPr>
            <w:tcW w:w="1157" w:type="dxa"/>
          </w:tcPr>
          <w:p w:rsidR="00A74CA5" w:rsidRPr="005271CA" w:rsidRDefault="00A74CA5" w:rsidP="00DA21AF">
            <w:pPr>
              <w:pStyle w:val="tableheading"/>
              <w:spacing w:before="20" w:after="20"/>
              <w:jc w:val="center"/>
              <w:rPr>
                <w:b w:val="0"/>
                <w:lang w:val="nb-NO"/>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pPr>
            <w:r w:rsidRPr="005271CA">
              <w:rPr>
                <w:lang w:val="nb-NO"/>
              </w:rPr>
              <w:tab/>
            </w:r>
            <w:r w:rsidRPr="005271CA">
              <w:rPr>
                <w:lang w:val="nb-NO"/>
              </w:rPr>
              <w:tab/>
            </w:r>
            <w:r w:rsidRPr="005271CA">
              <w:t xml:space="preserve">if( </w:t>
            </w:r>
            <w:r w:rsidRPr="005271CA">
              <w:rPr>
                <w:lang w:eastAsia="ja-JP"/>
              </w:rPr>
              <w:t>d</w:t>
            </w:r>
            <w:r w:rsidRPr="005271CA">
              <w:t>_</w:t>
            </w:r>
            <w:r w:rsidRPr="005271CA">
              <w:rPr>
                <w:lang w:eastAsia="ja-JP"/>
              </w:rPr>
              <w:t>max</w:t>
            </w:r>
            <w:r w:rsidRPr="005271CA">
              <w:t>_flag )</w:t>
            </w:r>
          </w:p>
        </w:tc>
        <w:tc>
          <w:tcPr>
            <w:tcW w:w="855" w:type="dxa"/>
          </w:tcPr>
          <w:p w:rsidR="00A74CA5" w:rsidRPr="005271CA" w:rsidRDefault="00A74CA5" w:rsidP="00DA21AF">
            <w:pPr>
              <w:pStyle w:val="tablecell"/>
              <w:spacing w:before="20" w:after="20"/>
              <w:jc w:val="center"/>
              <w:rPr>
                <w:rFonts w:eastAsia="宋体"/>
                <w:b/>
                <w:kern w:val="2"/>
                <w:lang w:val="nb-NO" w:eastAsia="zh-CN"/>
              </w:rPr>
            </w:pPr>
          </w:p>
        </w:tc>
        <w:tc>
          <w:tcPr>
            <w:tcW w:w="1157" w:type="dxa"/>
          </w:tcPr>
          <w:p w:rsidR="00A74CA5" w:rsidRPr="005271CA" w:rsidRDefault="00A74CA5" w:rsidP="00DA21AF">
            <w:pPr>
              <w:pStyle w:val="tableheading"/>
              <w:spacing w:before="20" w:after="20"/>
              <w:jc w:val="center"/>
              <w:rPr>
                <w:b w:val="0"/>
                <w:lang w:val="nb-NO"/>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rPr>
                <w:rFonts w:eastAsia="宋体"/>
                <w:lang w:val="nb-NO" w:eastAsia="zh-CN"/>
              </w:rPr>
            </w:pPr>
            <w:r w:rsidRPr="005271CA">
              <w:rPr>
                <w:lang w:val="nb-NO" w:eastAsia="ja-JP"/>
              </w:rPr>
              <w:tab/>
            </w:r>
            <w:r w:rsidRPr="005271CA">
              <w:rPr>
                <w:lang w:val="nb-NO" w:eastAsia="ja-JP"/>
              </w:rPr>
              <w:tab/>
            </w:r>
            <w:r w:rsidRPr="005271CA">
              <w:rPr>
                <w:lang w:val="nb-NO"/>
              </w:rPr>
              <w:tab/>
            </w:r>
            <w:r w:rsidRPr="005271CA">
              <w:rPr>
                <w:lang w:val="nb-NO" w:eastAsia="ja-JP"/>
              </w:rPr>
              <w:t>depth_</w:t>
            </w:r>
            <w:r>
              <w:rPr>
                <w:rFonts w:hint="eastAsia"/>
                <w:lang w:val="nb-NO" w:eastAsia="ja-JP"/>
              </w:rPr>
              <w:t>representation</w:t>
            </w:r>
            <w:r w:rsidRPr="005271CA">
              <w:rPr>
                <w:lang w:val="nb-NO" w:eastAsia="ja-JP"/>
              </w:rPr>
              <w:t>_</w:t>
            </w:r>
            <w:r>
              <w:rPr>
                <w:lang w:val="nb-NO" w:eastAsia="ja-JP"/>
              </w:rPr>
              <w:t>sei_element( DMaxSign, DMaxExp,</w:t>
            </w:r>
            <w:r>
              <w:rPr>
                <w:lang w:val="nb-NO" w:eastAsia="ja-JP"/>
              </w:rPr>
              <w:br/>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Pr>
                <w:lang w:val="nb-NO" w:eastAsia="ja-JP"/>
              </w:rPr>
              <w:tab/>
            </w:r>
            <w:r w:rsidRPr="005271CA">
              <w:rPr>
                <w:lang w:val="nb-NO" w:eastAsia="ja-JP"/>
              </w:rPr>
              <w:t>DMaxMantissa, DMaxManLen )</w:t>
            </w:r>
          </w:p>
        </w:tc>
        <w:tc>
          <w:tcPr>
            <w:tcW w:w="855" w:type="dxa"/>
          </w:tcPr>
          <w:p w:rsidR="00A74CA5" w:rsidRPr="005271CA" w:rsidRDefault="00A74CA5" w:rsidP="00DA21AF">
            <w:pPr>
              <w:pStyle w:val="tablecell"/>
              <w:spacing w:before="20" w:after="20"/>
              <w:jc w:val="center"/>
              <w:rPr>
                <w:rFonts w:eastAsia="宋体"/>
                <w:b/>
                <w:kern w:val="2"/>
                <w:lang w:val="nb-NO" w:eastAsia="zh-CN"/>
              </w:rPr>
            </w:pPr>
          </w:p>
        </w:tc>
        <w:tc>
          <w:tcPr>
            <w:tcW w:w="1157" w:type="dxa"/>
          </w:tcPr>
          <w:p w:rsidR="00A74CA5" w:rsidRPr="005271CA" w:rsidRDefault="00A74CA5" w:rsidP="00DA21AF">
            <w:pPr>
              <w:pStyle w:val="tableheading"/>
              <w:spacing w:before="20" w:after="20"/>
              <w:jc w:val="center"/>
              <w:rPr>
                <w:b w:val="0"/>
                <w:lang w:val="nb-NO"/>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pPr>
            <w:r w:rsidRPr="005271CA">
              <w:rPr>
                <w:lang w:val="nb-NO" w:eastAsia="ja-JP"/>
              </w:rPr>
              <w:tab/>
            </w:r>
            <w:r w:rsidRPr="005271CA">
              <w:t>}</w:t>
            </w:r>
          </w:p>
        </w:tc>
        <w:tc>
          <w:tcPr>
            <w:tcW w:w="855" w:type="dxa"/>
          </w:tcPr>
          <w:p w:rsidR="00A74CA5" w:rsidRPr="005271CA" w:rsidRDefault="00A74CA5" w:rsidP="00DA21AF">
            <w:pPr>
              <w:pStyle w:val="tableheading"/>
              <w:spacing w:before="20" w:after="20"/>
              <w:jc w:val="center"/>
              <w:rPr>
                <w:bCs w:val="0"/>
              </w:rPr>
            </w:pPr>
          </w:p>
        </w:tc>
        <w:tc>
          <w:tcPr>
            <w:tcW w:w="1157" w:type="dxa"/>
          </w:tcPr>
          <w:p w:rsidR="00A74CA5" w:rsidRPr="005271CA" w:rsidRDefault="00A74CA5" w:rsidP="00DA21AF">
            <w:pPr>
              <w:pStyle w:val="tableheading"/>
              <w:spacing w:before="20" w:after="20"/>
              <w:jc w:val="center"/>
              <w:rPr>
                <w:rFonts w:eastAsia="宋体"/>
                <w:kern w:val="2"/>
                <w:lang w:val="en-US" w:eastAsia="zh-CN"/>
              </w:rPr>
            </w:pPr>
          </w:p>
        </w:tc>
      </w:tr>
      <w:tr w:rsidR="00A74CA5" w:rsidRPr="00E97F6E" w:rsidTr="00DA21AF">
        <w:trPr>
          <w:cantSplit/>
          <w:jc w:val="center"/>
        </w:trPr>
        <w:tc>
          <w:tcPr>
            <w:tcW w:w="6799" w:type="dxa"/>
          </w:tcPr>
          <w:p w:rsidR="00A74CA5" w:rsidRPr="00E97F6E" w:rsidRDefault="00A74CA5" w:rsidP="00DA21AF">
            <w:pPr>
              <w:pStyle w:val="tablesyntax"/>
              <w:spacing w:before="20" w:after="20"/>
              <w:rPr>
                <w:lang w:val="nb-NO" w:eastAsia="ja-JP"/>
              </w:rPr>
            </w:pPr>
            <w:r>
              <w:rPr>
                <w:lang w:val="nb-NO" w:eastAsia="ja-JP"/>
              </w:rPr>
              <w:tab/>
              <w:t>if</w:t>
            </w:r>
            <w:r w:rsidRPr="00E97F6E">
              <w:rPr>
                <w:lang w:val="nb-NO" w:eastAsia="ja-JP"/>
              </w:rPr>
              <w:t>(</w:t>
            </w:r>
            <w:r w:rsidRPr="00E97F6E">
              <w:rPr>
                <w:rFonts w:hint="eastAsia"/>
                <w:lang w:val="nb-NO" w:eastAsia="ja-JP"/>
              </w:rPr>
              <w:t xml:space="preserve"> </w:t>
            </w:r>
            <w:r w:rsidRPr="00E97F6E">
              <w:rPr>
                <w:lang w:val="nb-NO" w:eastAsia="ja-JP"/>
              </w:rPr>
              <w:t>depth_representation_type</w:t>
            </w:r>
            <w:r w:rsidRPr="00E97F6E">
              <w:rPr>
                <w:rFonts w:hint="eastAsia"/>
                <w:lang w:val="nb-NO" w:eastAsia="ja-JP"/>
              </w:rPr>
              <w:t xml:space="preserve"> </w:t>
            </w:r>
            <w:r>
              <w:rPr>
                <w:lang w:val="nb-NO" w:eastAsia="ja-JP"/>
              </w:rPr>
              <w:t xml:space="preserve"> </w:t>
            </w:r>
            <w:r w:rsidRPr="00E97F6E">
              <w:rPr>
                <w:lang w:val="nb-NO" w:eastAsia="ja-JP"/>
              </w:rPr>
              <w:t>=</w:t>
            </w:r>
            <w:r>
              <w:rPr>
                <w:lang w:val="nb-NO" w:eastAsia="ja-JP"/>
              </w:rPr>
              <w:t xml:space="preserve"> </w:t>
            </w:r>
            <w:r w:rsidRPr="00E97F6E">
              <w:rPr>
                <w:lang w:val="nb-NO" w:eastAsia="ja-JP"/>
              </w:rPr>
              <w:t>=</w:t>
            </w:r>
            <w:r w:rsidRPr="00E97F6E">
              <w:rPr>
                <w:rFonts w:hint="eastAsia"/>
                <w:lang w:val="nb-NO" w:eastAsia="ja-JP"/>
              </w:rPr>
              <w:t xml:space="preserve"> </w:t>
            </w:r>
            <w:r>
              <w:rPr>
                <w:lang w:val="nb-NO" w:eastAsia="ja-JP"/>
              </w:rPr>
              <w:t xml:space="preserve"> </w:t>
            </w:r>
            <w:r w:rsidRPr="00E97F6E">
              <w:rPr>
                <w:lang w:val="nb-NO" w:eastAsia="ja-JP"/>
              </w:rPr>
              <w:t>3</w:t>
            </w:r>
            <w:r w:rsidRPr="00E97F6E">
              <w:rPr>
                <w:rFonts w:hint="eastAsia"/>
                <w:lang w:val="nb-NO" w:eastAsia="ja-JP"/>
              </w:rPr>
              <w:t xml:space="preserve"> </w:t>
            </w:r>
            <w:r w:rsidRPr="00E97F6E">
              <w:rPr>
                <w:lang w:val="nb-NO" w:eastAsia="ja-JP"/>
              </w:rPr>
              <w:t>) {</w:t>
            </w:r>
          </w:p>
        </w:tc>
        <w:tc>
          <w:tcPr>
            <w:tcW w:w="855" w:type="dxa"/>
          </w:tcPr>
          <w:p w:rsidR="00A74CA5" w:rsidRPr="00E97F6E" w:rsidRDefault="00A74CA5" w:rsidP="00DA21AF">
            <w:pPr>
              <w:pStyle w:val="tableheading"/>
              <w:spacing w:before="20" w:after="20"/>
              <w:jc w:val="center"/>
              <w:rPr>
                <w:bCs w:val="0"/>
              </w:rPr>
            </w:pPr>
          </w:p>
        </w:tc>
        <w:tc>
          <w:tcPr>
            <w:tcW w:w="1157" w:type="dxa"/>
          </w:tcPr>
          <w:p w:rsidR="00A74CA5" w:rsidRPr="00E97F6E" w:rsidRDefault="00A74CA5" w:rsidP="00DA21AF">
            <w:pPr>
              <w:pStyle w:val="tableheading"/>
              <w:spacing w:before="20" w:after="20"/>
              <w:jc w:val="center"/>
              <w:rPr>
                <w:rFonts w:eastAsia="宋体"/>
                <w:kern w:val="2"/>
                <w:lang w:val="en-US" w:eastAsia="zh-CN"/>
              </w:rPr>
            </w:pPr>
          </w:p>
        </w:tc>
      </w:tr>
      <w:tr w:rsidR="00A74CA5" w:rsidRPr="002A46DB" w:rsidTr="00DA21AF">
        <w:trPr>
          <w:cantSplit/>
          <w:jc w:val="center"/>
        </w:trPr>
        <w:tc>
          <w:tcPr>
            <w:tcW w:w="6799" w:type="dxa"/>
          </w:tcPr>
          <w:p w:rsidR="00A74CA5" w:rsidRDefault="00A74CA5" w:rsidP="00DA21AF">
            <w:pPr>
              <w:pStyle w:val="tablesyntax"/>
              <w:spacing w:before="20" w:after="20"/>
              <w:rPr>
                <w:lang w:val="nb-NO" w:eastAsia="ja-JP"/>
              </w:rPr>
            </w:pPr>
            <w:r>
              <w:rPr>
                <w:lang w:val="nb-NO" w:eastAsia="ja-JP"/>
              </w:rPr>
              <w:tab/>
            </w:r>
            <w:r>
              <w:rPr>
                <w:lang w:val="nb-NO" w:eastAsia="ja-JP"/>
              </w:rPr>
              <w:tab/>
            </w:r>
            <w:r w:rsidRPr="00E97F6E">
              <w:rPr>
                <w:b/>
              </w:rPr>
              <w:t>depth_nonlinear_representation_num_minus1</w:t>
            </w:r>
          </w:p>
        </w:tc>
        <w:tc>
          <w:tcPr>
            <w:tcW w:w="855" w:type="dxa"/>
          </w:tcPr>
          <w:p w:rsidR="00A74CA5" w:rsidRPr="002A46DB" w:rsidRDefault="00A74CA5" w:rsidP="00DA21AF">
            <w:pPr>
              <w:pStyle w:val="tableheading"/>
              <w:spacing w:before="20" w:after="20"/>
              <w:jc w:val="center"/>
              <w:rPr>
                <w:b w:val="0"/>
                <w:bCs w:val="0"/>
              </w:rPr>
            </w:pPr>
            <w:r w:rsidRPr="002A46DB">
              <w:rPr>
                <w:b w:val="0"/>
                <w:bCs w:val="0"/>
              </w:rPr>
              <w:t>5</w:t>
            </w:r>
          </w:p>
        </w:tc>
        <w:tc>
          <w:tcPr>
            <w:tcW w:w="1157" w:type="dxa"/>
          </w:tcPr>
          <w:p w:rsidR="00A74CA5" w:rsidRPr="002A46DB" w:rsidRDefault="00A74CA5" w:rsidP="00DA21AF">
            <w:pPr>
              <w:pStyle w:val="tableheading"/>
              <w:spacing w:before="20" w:after="20"/>
              <w:jc w:val="center"/>
              <w:rPr>
                <w:rFonts w:eastAsia="宋体"/>
                <w:b w:val="0"/>
                <w:kern w:val="2"/>
                <w:sz w:val="18"/>
                <w:szCs w:val="18"/>
                <w:lang w:val="en-US" w:eastAsia="zh-CN"/>
              </w:rPr>
            </w:pPr>
            <w:r>
              <w:rPr>
                <w:rFonts w:eastAsia="宋体"/>
                <w:b w:val="0"/>
                <w:kern w:val="2"/>
                <w:lang w:val="en-US" w:eastAsia="zh-CN"/>
              </w:rPr>
              <w:t>ue(v)</w:t>
            </w:r>
          </w:p>
        </w:tc>
      </w:tr>
      <w:tr w:rsidR="00A74CA5" w:rsidTr="00DA21AF">
        <w:trPr>
          <w:cantSplit/>
          <w:jc w:val="center"/>
        </w:trPr>
        <w:tc>
          <w:tcPr>
            <w:tcW w:w="6799" w:type="dxa"/>
          </w:tcPr>
          <w:p w:rsidR="00A74CA5" w:rsidRDefault="00A74CA5" w:rsidP="00DA21AF">
            <w:pPr>
              <w:pStyle w:val="tablesyntax"/>
              <w:spacing w:before="20" w:after="20"/>
              <w:rPr>
                <w:lang w:val="nb-NO" w:eastAsia="ja-JP"/>
              </w:rPr>
            </w:pPr>
            <w:r>
              <w:rPr>
                <w:lang w:val="nb-NO" w:eastAsia="ja-JP"/>
              </w:rPr>
              <w:tab/>
            </w:r>
            <w:r>
              <w:rPr>
                <w:lang w:val="nb-NO" w:eastAsia="ja-JP"/>
              </w:rPr>
              <w:tab/>
            </w:r>
            <w:r w:rsidRPr="00E97F6E">
              <w:rPr>
                <w:lang w:val="nb-NO" w:eastAsia="ja-JP"/>
              </w:rPr>
              <w:t>for( i = 1; i &lt;= depth_nonlinear_representation_num</w:t>
            </w:r>
            <w:r>
              <w:rPr>
                <w:lang w:val="nb-NO" w:eastAsia="ja-JP"/>
              </w:rPr>
              <w:t>_minus1 + 1</w:t>
            </w:r>
            <w:r w:rsidRPr="00E97F6E">
              <w:rPr>
                <w:lang w:val="nb-NO" w:eastAsia="ja-JP"/>
              </w:rPr>
              <w:t>; i++ )</w:t>
            </w:r>
          </w:p>
        </w:tc>
        <w:tc>
          <w:tcPr>
            <w:tcW w:w="855" w:type="dxa"/>
          </w:tcPr>
          <w:p w:rsidR="00A74CA5" w:rsidRPr="00F016DD" w:rsidRDefault="00A74CA5" w:rsidP="00DA21AF">
            <w:pPr>
              <w:pStyle w:val="tableheading"/>
              <w:spacing w:before="20" w:after="20"/>
              <w:jc w:val="center"/>
              <w:rPr>
                <w:b w:val="0"/>
                <w:bCs w:val="0"/>
              </w:rPr>
            </w:pPr>
          </w:p>
        </w:tc>
        <w:tc>
          <w:tcPr>
            <w:tcW w:w="1157" w:type="dxa"/>
          </w:tcPr>
          <w:p w:rsidR="00A74CA5" w:rsidRDefault="00A74CA5" w:rsidP="00DA21AF">
            <w:pPr>
              <w:pStyle w:val="tableheading"/>
              <w:spacing w:before="20" w:after="20"/>
              <w:jc w:val="center"/>
              <w:rPr>
                <w:rFonts w:eastAsia="宋体"/>
                <w:b w:val="0"/>
                <w:kern w:val="2"/>
                <w:lang w:val="en-US" w:eastAsia="zh-CN"/>
              </w:rPr>
            </w:pPr>
          </w:p>
        </w:tc>
      </w:tr>
      <w:tr w:rsidR="00A74CA5" w:rsidTr="00DA21AF">
        <w:trPr>
          <w:cantSplit/>
          <w:jc w:val="center"/>
        </w:trPr>
        <w:tc>
          <w:tcPr>
            <w:tcW w:w="6799" w:type="dxa"/>
          </w:tcPr>
          <w:p w:rsidR="00A74CA5" w:rsidRDefault="00A74CA5" w:rsidP="00DA21AF">
            <w:pPr>
              <w:pStyle w:val="tablesyntax"/>
              <w:spacing w:before="20" w:after="20"/>
              <w:rPr>
                <w:lang w:val="nb-NO" w:eastAsia="ja-JP"/>
              </w:rPr>
            </w:pPr>
            <w:r>
              <w:rPr>
                <w:lang w:val="nb-NO" w:eastAsia="ja-JP"/>
              </w:rPr>
              <w:tab/>
            </w:r>
            <w:r>
              <w:rPr>
                <w:lang w:val="nb-NO" w:eastAsia="ja-JP"/>
              </w:rPr>
              <w:tab/>
            </w:r>
            <w:r>
              <w:rPr>
                <w:lang w:val="nb-NO" w:eastAsia="ja-JP"/>
              </w:rPr>
              <w:tab/>
            </w:r>
            <w:r w:rsidRPr="00E97F6E">
              <w:rPr>
                <w:b/>
              </w:rPr>
              <w:t>depth_nonlinear_representation_model</w:t>
            </w:r>
            <w:r w:rsidRPr="002A46DB">
              <w:t>[ i ]</w:t>
            </w:r>
          </w:p>
        </w:tc>
        <w:tc>
          <w:tcPr>
            <w:tcW w:w="855" w:type="dxa"/>
          </w:tcPr>
          <w:p w:rsidR="00A74CA5" w:rsidRPr="00F016DD" w:rsidRDefault="00A74CA5" w:rsidP="00DA21AF">
            <w:pPr>
              <w:pStyle w:val="tableheading"/>
              <w:spacing w:before="20" w:after="20"/>
              <w:jc w:val="center"/>
              <w:rPr>
                <w:b w:val="0"/>
                <w:bCs w:val="0"/>
              </w:rPr>
            </w:pPr>
            <w:r>
              <w:rPr>
                <w:b w:val="0"/>
                <w:bCs w:val="0"/>
              </w:rPr>
              <w:t>5</w:t>
            </w:r>
          </w:p>
        </w:tc>
        <w:tc>
          <w:tcPr>
            <w:tcW w:w="1157" w:type="dxa"/>
          </w:tcPr>
          <w:p w:rsidR="00A74CA5" w:rsidRDefault="00A74CA5" w:rsidP="00DA21AF">
            <w:pPr>
              <w:pStyle w:val="tableheading"/>
              <w:spacing w:before="20" w:after="20"/>
              <w:jc w:val="center"/>
              <w:rPr>
                <w:rFonts w:eastAsia="宋体"/>
                <w:b w:val="0"/>
                <w:kern w:val="2"/>
                <w:sz w:val="18"/>
                <w:szCs w:val="18"/>
                <w:lang w:val="en-US" w:eastAsia="zh-CN"/>
              </w:rPr>
            </w:pPr>
            <w:r>
              <w:rPr>
                <w:rFonts w:eastAsia="宋体"/>
                <w:b w:val="0"/>
                <w:kern w:val="2"/>
                <w:lang w:val="en-US" w:eastAsia="zh-CN"/>
              </w:rPr>
              <w:t>ue(v)</w:t>
            </w:r>
          </w:p>
        </w:tc>
      </w:tr>
      <w:tr w:rsidR="00A74CA5" w:rsidTr="00DA21AF">
        <w:trPr>
          <w:cantSplit/>
          <w:jc w:val="center"/>
        </w:trPr>
        <w:tc>
          <w:tcPr>
            <w:tcW w:w="6799" w:type="dxa"/>
          </w:tcPr>
          <w:p w:rsidR="00A74CA5" w:rsidRDefault="00A74CA5" w:rsidP="00DA21AF">
            <w:pPr>
              <w:pStyle w:val="tablesyntax"/>
              <w:spacing w:before="20" w:after="20"/>
              <w:rPr>
                <w:lang w:val="nb-NO" w:eastAsia="ja-JP"/>
              </w:rPr>
            </w:pPr>
            <w:r>
              <w:rPr>
                <w:lang w:val="nb-NO" w:eastAsia="ja-JP"/>
              </w:rPr>
              <w:tab/>
              <w:t>}</w:t>
            </w:r>
          </w:p>
        </w:tc>
        <w:tc>
          <w:tcPr>
            <w:tcW w:w="855" w:type="dxa"/>
          </w:tcPr>
          <w:p w:rsidR="00A74CA5" w:rsidRDefault="00A74CA5" w:rsidP="00DA21AF">
            <w:pPr>
              <w:pStyle w:val="tableheading"/>
              <w:spacing w:before="20" w:after="20"/>
              <w:jc w:val="center"/>
              <w:rPr>
                <w:b w:val="0"/>
                <w:bCs w:val="0"/>
              </w:rPr>
            </w:pPr>
          </w:p>
        </w:tc>
        <w:tc>
          <w:tcPr>
            <w:tcW w:w="1157" w:type="dxa"/>
          </w:tcPr>
          <w:p w:rsidR="00A74CA5" w:rsidRDefault="00A74CA5" w:rsidP="00DA21AF">
            <w:pPr>
              <w:pStyle w:val="tableheading"/>
              <w:spacing w:before="20" w:after="20"/>
              <w:jc w:val="center"/>
              <w:rPr>
                <w:rFonts w:eastAsia="宋体"/>
                <w:b w:val="0"/>
                <w:kern w:val="2"/>
                <w:lang w:val="en-US" w:eastAsia="zh-CN"/>
              </w:rPr>
            </w:pPr>
          </w:p>
        </w:tc>
      </w:tr>
      <w:tr w:rsidR="00A74CA5" w:rsidRPr="005271CA" w:rsidDel="00D815E6" w:rsidTr="00DA21AF">
        <w:trPr>
          <w:cantSplit/>
          <w:jc w:val="center"/>
        </w:trPr>
        <w:tc>
          <w:tcPr>
            <w:tcW w:w="6799" w:type="dxa"/>
          </w:tcPr>
          <w:p w:rsidR="00A74CA5" w:rsidRPr="005271CA" w:rsidRDefault="00A74CA5" w:rsidP="00DA21AF">
            <w:pPr>
              <w:pStyle w:val="tablesyntax"/>
              <w:spacing w:before="20" w:after="20"/>
            </w:pPr>
            <w:r w:rsidRPr="005271CA">
              <w:t>}</w:t>
            </w:r>
          </w:p>
        </w:tc>
        <w:tc>
          <w:tcPr>
            <w:tcW w:w="855" w:type="dxa"/>
          </w:tcPr>
          <w:p w:rsidR="00A74CA5" w:rsidRPr="005271CA" w:rsidRDefault="00A74CA5" w:rsidP="00DA21AF">
            <w:pPr>
              <w:pStyle w:val="tableheading"/>
              <w:spacing w:before="20" w:after="20"/>
              <w:jc w:val="center"/>
              <w:rPr>
                <w:bCs w:val="0"/>
              </w:rPr>
            </w:pPr>
          </w:p>
        </w:tc>
        <w:tc>
          <w:tcPr>
            <w:tcW w:w="1157" w:type="dxa"/>
          </w:tcPr>
          <w:p w:rsidR="00A74CA5" w:rsidRPr="005271CA" w:rsidRDefault="00A74CA5" w:rsidP="00DA21AF">
            <w:pPr>
              <w:pStyle w:val="tableheading"/>
              <w:spacing w:before="20" w:after="20"/>
              <w:jc w:val="center"/>
              <w:rPr>
                <w:rFonts w:eastAsia="宋体"/>
                <w:kern w:val="2"/>
                <w:lang w:val="en-US" w:eastAsia="zh-CN"/>
              </w:rPr>
            </w:pPr>
          </w:p>
        </w:tc>
      </w:tr>
    </w:tbl>
    <w:p w:rsidR="00A74CA5" w:rsidRPr="005271CA" w:rsidRDefault="00A74CA5" w:rsidP="00A74CA5"/>
    <w:p w:rsidR="00A74CA5" w:rsidRPr="005271CA" w:rsidRDefault="00A74CA5" w:rsidP="00A74CA5">
      <w:pPr>
        <w:pStyle w:val="Annex4"/>
        <w:rPr>
          <w:lang w:val="fr-FR" w:eastAsia="ja-JP"/>
        </w:rPr>
      </w:pPr>
      <w:bookmarkStart w:id="263" w:name="_Toc353889226"/>
      <w:bookmarkStart w:id="264" w:name="_Toc353895208"/>
      <w:r w:rsidRPr="005271CA">
        <w:rPr>
          <w:lang w:val="fr-FR" w:eastAsia="ja-JP"/>
        </w:rPr>
        <w:t xml:space="preserve">Depth </w:t>
      </w:r>
      <w:r>
        <w:rPr>
          <w:rFonts w:hint="eastAsia"/>
          <w:lang w:val="fr-FR" w:eastAsia="ja-JP"/>
        </w:rPr>
        <w:t xml:space="preserve">representation </w:t>
      </w:r>
      <w:r>
        <w:rPr>
          <w:lang w:val="fr-FR" w:eastAsia="ja-JP"/>
        </w:rPr>
        <w:t>SEI</w:t>
      </w:r>
      <w:r w:rsidRPr="005271CA">
        <w:rPr>
          <w:lang w:val="fr-FR" w:eastAsia="ja-JP"/>
        </w:rPr>
        <w:t xml:space="preserve"> element</w:t>
      </w:r>
      <w:r w:rsidRPr="005271CA">
        <w:rPr>
          <w:lang w:val="fr-FR" w:eastAsia="zh-CN"/>
        </w:rPr>
        <w:t xml:space="preserve"> syntax</w:t>
      </w:r>
      <w:bookmarkEnd w:id="263"/>
      <w:bookmarkEnd w:id="264"/>
    </w:p>
    <w:p w:rsidR="00A74CA5" w:rsidRPr="005271CA" w:rsidRDefault="00A74CA5" w:rsidP="00A74CA5">
      <w:pPr>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8"/>
        <w:gridCol w:w="720"/>
        <w:gridCol w:w="1157"/>
      </w:tblGrid>
      <w:tr w:rsidR="00A74CA5" w:rsidRPr="005271CA" w:rsidTr="00DA21AF">
        <w:trPr>
          <w:cantSplit/>
          <w:jc w:val="center"/>
        </w:trPr>
        <w:tc>
          <w:tcPr>
            <w:tcW w:w="6768" w:type="dxa"/>
          </w:tcPr>
          <w:p w:rsidR="00A74CA5" w:rsidRPr="00140A70" w:rsidRDefault="00A74CA5" w:rsidP="00DA21AF">
            <w:pPr>
              <w:pStyle w:val="tablesyntax"/>
              <w:spacing w:before="20" w:after="20"/>
              <w:rPr>
                <w:lang w:val="en-US"/>
              </w:rPr>
            </w:pPr>
            <w:r w:rsidRPr="00140A70">
              <w:rPr>
                <w:lang w:val="en-US" w:eastAsia="ja-JP"/>
              </w:rPr>
              <w:lastRenderedPageBreak/>
              <w:t>depth</w:t>
            </w:r>
            <w:r w:rsidRPr="00140A70">
              <w:rPr>
                <w:lang w:val="en-US"/>
              </w:rPr>
              <w:t>_</w:t>
            </w:r>
            <w:r w:rsidRPr="00140A70">
              <w:rPr>
                <w:rFonts w:hint="eastAsia"/>
                <w:lang w:val="en-US" w:eastAsia="ja-JP"/>
              </w:rPr>
              <w:t>representation_sei</w:t>
            </w:r>
            <w:r w:rsidRPr="00140A70">
              <w:rPr>
                <w:lang w:val="en-US"/>
              </w:rPr>
              <w:t>_element( OutSign, OutExp, OutMantissa,</w:t>
            </w:r>
            <w:r w:rsidRPr="00140A70">
              <w:rPr>
                <w:lang w:val="en-US"/>
              </w:rPr>
              <w:br/>
            </w:r>
            <w:r w:rsidRPr="00140A70">
              <w:rPr>
                <w:lang w:val="en-US"/>
              </w:rPr>
              <w:tab/>
              <w:t>OutManLen ) {</w:t>
            </w:r>
          </w:p>
        </w:tc>
        <w:tc>
          <w:tcPr>
            <w:tcW w:w="720" w:type="dxa"/>
          </w:tcPr>
          <w:p w:rsidR="00A74CA5" w:rsidRPr="005271CA" w:rsidRDefault="00A74CA5" w:rsidP="00DA21AF">
            <w:pPr>
              <w:pStyle w:val="tablecell"/>
              <w:spacing w:before="20" w:after="20"/>
              <w:jc w:val="center"/>
              <w:rPr>
                <w:b/>
                <w:bCs/>
              </w:rPr>
            </w:pPr>
            <w:r w:rsidRPr="005271CA">
              <w:rPr>
                <w:b/>
                <w:bCs/>
              </w:rPr>
              <w:t>C</w:t>
            </w:r>
          </w:p>
        </w:tc>
        <w:tc>
          <w:tcPr>
            <w:tcW w:w="1157" w:type="dxa"/>
          </w:tcPr>
          <w:p w:rsidR="00A74CA5" w:rsidRPr="005271CA" w:rsidRDefault="00A74CA5" w:rsidP="00DA21AF">
            <w:pPr>
              <w:pStyle w:val="tableheading"/>
              <w:spacing w:before="20" w:after="20"/>
              <w:jc w:val="center"/>
              <w:rPr>
                <w:b w:val="0"/>
              </w:rPr>
            </w:pPr>
            <w:r w:rsidRPr="005271CA">
              <w:t>Descriptor</w:t>
            </w:r>
          </w:p>
        </w:tc>
      </w:tr>
      <w:tr w:rsidR="00A74CA5" w:rsidRPr="00E97F6E" w:rsidTr="00DA21AF">
        <w:trPr>
          <w:cantSplit/>
          <w:jc w:val="center"/>
        </w:trPr>
        <w:tc>
          <w:tcPr>
            <w:tcW w:w="6768" w:type="dxa"/>
          </w:tcPr>
          <w:p w:rsidR="00A74CA5" w:rsidRPr="00E97F6E" w:rsidRDefault="00A74CA5" w:rsidP="00DA21AF">
            <w:pPr>
              <w:pStyle w:val="tablesyntax"/>
              <w:spacing w:before="20" w:after="20"/>
              <w:rPr>
                <w:rFonts w:eastAsia="宋体"/>
                <w:lang w:val="en-US" w:eastAsia="zh-CN"/>
              </w:rPr>
            </w:pPr>
            <w:r w:rsidRPr="00E97F6E">
              <w:rPr>
                <w:b/>
                <w:lang w:val="da-DK" w:eastAsia="ja-JP"/>
              </w:rPr>
              <w:tab/>
            </w:r>
            <w:r>
              <w:rPr>
                <w:b/>
                <w:lang w:val="da-DK" w:eastAsia="ja-JP"/>
              </w:rPr>
              <w:t>da_</w:t>
            </w:r>
            <w:r w:rsidRPr="00E97F6E">
              <w:rPr>
                <w:b/>
                <w:lang w:val="da-DK" w:eastAsia="ja-JP"/>
              </w:rPr>
              <w:t>sign</w:t>
            </w:r>
            <w:r>
              <w:rPr>
                <w:b/>
                <w:lang w:val="da-DK" w:eastAsia="ja-JP"/>
              </w:rPr>
              <w:t>_flag</w:t>
            </w:r>
          </w:p>
        </w:tc>
        <w:tc>
          <w:tcPr>
            <w:tcW w:w="720" w:type="dxa"/>
          </w:tcPr>
          <w:p w:rsidR="00A74CA5" w:rsidRPr="00E97F6E" w:rsidRDefault="00A74CA5" w:rsidP="00DA21AF">
            <w:pPr>
              <w:pStyle w:val="tablecell"/>
              <w:spacing w:before="20" w:after="20"/>
              <w:jc w:val="center"/>
              <w:rPr>
                <w:rFonts w:eastAsia="宋体"/>
                <w:kern w:val="2"/>
                <w:lang w:val="da-DK" w:eastAsia="ja-JP"/>
              </w:rPr>
            </w:pPr>
            <w:r w:rsidRPr="00E97F6E">
              <w:rPr>
                <w:bCs/>
                <w:lang w:eastAsia="ja-JP"/>
              </w:rPr>
              <w:t>5</w:t>
            </w:r>
          </w:p>
        </w:tc>
        <w:tc>
          <w:tcPr>
            <w:tcW w:w="1157" w:type="dxa"/>
          </w:tcPr>
          <w:p w:rsidR="00A74CA5" w:rsidRPr="00E97F6E" w:rsidRDefault="00A74CA5" w:rsidP="00DA21AF">
            <w:pPr>
              <w:pStyle w:val="tableheading"/>
              <w:spacing w:before="20" w:after="20"/>
              <w:jc w:val="center"/>
              <w:rPr>
                <w:rFonts w:eastAsia="宋体"/>
                <w:b w:val="0"/>
                <w:kern w:val="2"/>
                <w:sz w:val="18"/>
                <w:szCs w:val="18"/>
                <w:lang w:val="en-US" w:eastAsia="zh-CN"/>
              </w:rPr>
            </w:pPr>
            <w:r w:rsidRPr="00E97F6E">
              <w:rPr>
                <w:b w:val="0"/>
              </w:rPr>
              <w:t>u(1)</w:t>
            </w:r>
          </w:p>
        </w:tc>
      </w:tr>
      <w:tr w:rsidR="00A74CA5" w:rsidRPr="00E97F6E" w:rsidTr="00DA21AF">
        <w:trPr>
          <w:cantSplit/>
          <w:jc w:val="center"/>
        </w:trPr>
        <w:tc>
          <w:tcPr>
            <w:tcW w:w="6768" w:type="dxa"/>
          </w:tcPr>
          <w:p w:rsidR="00A74CA5" w:rsidRPr="00E97F6E" w:rsidRDefault="00A74CA5" w:rsidP="00DA21AF">
            <w:pPr>
              <w:pStyle w:val="tablesyntax"/>
              <w:spacing w:before="20" w:after="20"/>
              <w:rPr>
                <w:b/>
                <w:lang w:val="da-DK" w:eastAsia="ja-JP"/>
              </w:rPr>
            </w:pPr>
            <w:r w:rsidRPr="00E97F6E">
              <w:rPr>
                <w:b/>
                <w:lang w:val="da-DK" w:eastAsia="ja-JP"/>
              </w:rPr>
              <w:tab/>
            </w:r>
            <w:r>
              <w:rPr>
                <w:b/>
                <w:lang w:val="da-DK" w:eastAsia="ja-JP"/>
              </w:rPr>
              <w:t>da_</w:t>
            </w:r>
            <w:r w:rsidRPr="00E97F6E">
              <w:rPr>
                <w:b/>
                <w:lang w:val="da-DK" w:eastAsia="ja-JP"/>
              </w:rPr>
              <w:t>exponent</w:t>
            </w:r>
          </w:p>
        </w:tc>
        <w:tc>
          <w:tcPr>
            <w:tcW w:w="720" w:type="dxa"/>
          </w:tcPr>
          <w:p w:rsidR="00A74CA5" w:rsidRPr="00E97F6E" w:rsidRDefault="00A74CA5" w:rsidP="00DA21AF">
            <w:pPr>
              <w:pStyle w:val="tablecell"/>
              <w:spacing w:before="20" w:after="20"/>
              <w:jc w:val="center"/>
              <w:rPr>
                <w:bCs/>
                <w:lang w:val="da-DK" w:eastAsia="ja-JP"/>
              </w:rPr>
            </w:pPr>
            <w:r w:rsidRPr="00E97F6E">
              <w:rPr>
                <w:bCs/>
                <w:lang w:eastAsia="ja-JP"/>
              </w:rPr>
              <w:t>5</w:t>
            </w:r>
          </w:p>
        </w:tc>
        <w:tc>
          <w:tcPr>
            <w:tcW w:w="1157" w:type="dxa"/>
          </w:tcPr>
          <w:p w:rsidR="00A74CA5" w:rsidRPr="00E97F6E" w:rsidRDefault="00A74CA5" w:rsidP="00DA21AF">
            <w:pPr>
              <w:pStyle w:val="tableheading"/>
              <w:spacing w:before="20" w:after="20"/>
              <w:jc w:val="center"/>
              <w:rPr>
                <w:b w:val="0"/>
                <w:sz w:val="18"/>
                <w:szCs w:val="18"/>
              </w:rPr>
            </w:pPr>
            <w:r w:rsidRPr="00E97F6E">
              <w:rPr>
                <w:b w:val="0"/>
              </w:rPr>
              <w:t>u(</w:t>
            </w:r>
            <w:r>
              <w:rPr>
                <w:b w:val="0"/>
              </w:rPr>
              <w:t>7</w:t>
            </w:r>
            <w:r w:rsidRPr="00E97F6E">
              <w:rPr>
                <w:b w:val="0"/>
              </w:rPr>
              <w:t>)</w:t>
            </w:r>
          </w:p>
        </w:tc>
      </w:tr>
      <w:tr w:rsidR="00A74CA5" w:rsidRPr="00E97F6E" w:rsidTr="00DA21AF">
        <w:trPr>
          <w:cantSplit/>
          <w:jc w:val="center"/>
        </w:trPr>
        <w:tc>
          <w:tcPr>
            <w:tcW w:w="6768" w:type="dxa"/>
          </w:tcPr>
          <w:p w:rsidR="00A74CA5" w:rsidRPr="00E97F6E" w:rsidRDefault="00A74CA5" w:rsidP="00DA21AF">
            <w:pPr>
              <w:pStyle w:val="tablesyntax"/>
              <w:spacing w:before="20" w:after="20"/>
              <w:rPr>
                <w:lang w:val="da-DK" w:eastAsia="ja-JP"/>
              </w:rPr>
            </w:pPr>
            <w:r w:rsidRPr="00E97F6E">
              <w:rPr>
                <w:rFonts w:eastAsia="宋体"/>
                <w:lang w:val="da-DK" w:eastAsia="zh-CN"/>
              </w:rPr>
              <w:tab/>
            </w:r>
            <w:r>
              <w:rPr>
                <w:rFonts w:eastAsia="宋体"/>
                <w:b/>
                <w:lang w:val="da-DK" w:eastAsia="zh-CN"/>
              </w:rPr>
              <w:t>da_</w:t>
            </w:r>
            <w:r w:rsidRPr="00E97F6E">
              <w:rPr>
                <w:b/>
                <w:lang w:val="da-DK" w:eastAsia="ja-JP"/>
              </w:rPr>
              <w:t>matissa_len_minus1</w:t>
            </w:r>
          </w:p>
        </w:tc>
        <w:tc>
          <w:tcPr>
            <w:tcW w:w="720" w:type="dxa"/>
          </w:tcPr>
          <w:p w:rsidR="00A74CA5" w:rsidRPr="00E97F6E" w:rsidRDefault="00A74CA5" w:rsidP="00DA21AF">
            <w:pPr>
              <w:pStyle w:val="tablecell"/>
              <w:spacing w:before="20" w:after="20"/>
              <w:jc w:val="center"/>
              <w:rPr>
                <w:kern w:val="2"/>
                <w:lang w:val="da-DK" w:eastAsia="ja-JP"/>
              </w:rPr>
            </w:pPr>
            <w:r w:rsidRPr="00E97F6E">
              <w:rPr>
                <w:kern w:val="2"/>
                <w:lang w:val="da-DK" w:eastAsia="ja-JP"/>
              </w:rPr>
              <w:t>5</w:t>
            </w:r>
          </w:p>
        </w:tc>
        <w:tc>
          <w:tcPr>
            <w:tcW w:w="1157" w:type="dxa"/>
          </w:tcPr>
          <w:p w:rsidR="00A74CA5" w:rsidRPr="00E97F6E" w:rsidRDefault="00A74CA5" w:rsidP="00DA21AF">
            <w:pPr>
              <w:pStyle w:val="tableheading"/>
              <w:spacing w:before="20" w:after="20"/>
              <w:jc w:val="center"/>
              <w:rPr>
                <w:b w:val="0"/>
                <w:kern w:val="2"/>
                <w:sz w:val="18"/>
                <w:szCs w:val="18"/>
                <w:lang w:val="en-US" w:eastAsia="ja-JP"/>
              </w:rPr>
            </w:pPr>
            <w:r w:rsidRPr="00E97F6E">
              <w:rPr>
                <w:b w:val="0"/>
                <w:kern w:val="2"/>
                <w:lang w:val="en-US" w:eastAsia="ja-JP"/>
              </w:rPr>
              <w:t>u(5)</w:t>
            </w:r>
          </w:p>
        </w:tc>
      </w:tr>
      <w:tr w:rsidR="00A74CA5" w:rsidRPr="00E97F6E" w:rsidTr="00DA21AF">
        <w:trPr>
          <w:cantSplit/>
          <w:jc w:val="center"/>
        </w:trPr>
        <w:tc>
          <w:tcPr>
            <w:tcW w:w="6768" w:type="dxa"/>
          </w:tcPr>
          <w:p w:rsidR="00A74CA5" w:rsidRPr="00E97F6E" w:rsidRDefault="00A74CA5" w:rsidP="00DA21AF">
            <w:pPr>
              <w:pStyle w:val="tablesyntax"/>
              <w:spacing w:before="20" w:after="20"/>
              <w:rPr>
                <w:b/>
                <w:lang w:val="da-DK" w:eastAsia="ja-JP"/>
              </w:rPr>
            </w:pPr>
            <w:r w:rsidRPr="00E97F6E">
              <w:rPr>
                <w:b/>
                <w:lang w:val="da-DK" w:eastAsia="ja-JP"/>
              </w:rPr>
              <w:tab/>
            </w:r>
            <w:r>
              <w:rPr>
                <w:b/>
                <w:lang w:val="da-DK" w:eastAsia="ja-JP"/>
              </w:rPr>
              <w:t>da_</w:t>
            </w:r>
            <w:r w:rsidRPr="00E97F6E">
              <w:rPr>
                <w:b/>
                <w:lang w:val="da-DK" w:eastAsia="ja-JP"/>
              </w:rPr>
              <w:t>mantissa</w:t>
            </w:r>
          </w:p>
        </w:tc>
        <w:tc>
          <w:tcPr>
            <w:tcW w:w="720" w:type="dxa"/>
          </w:tcPr>
          <w:p w:rsidR="00A74CA5" w:rsidRPr="00E97F6E" w:rsidRDefault="00A74CA5" w:rsidP="00DA21AF">
            <w:pPr>
              <w:pStyle w:val="tablecell"/>
              <w:spacing w:before="20" w:after="20"/>
              <w:jc w:val="center"/>
              <w:rPr>
                <w:bCs/>
                <w:lang w:val="da-DK" w:eastAsia="ja-JP"/>
              </w:rPr>
            </w:pPr>
            <w:r w:rsidRPr="00E97F6E">
              <w:rPr>
                <w:bCs/>
                <w:lang w:val="da-DK" w:eastAsia="ja-JP"/>
              </w:rPr>
              <w:t>5</w:t>
            </w:r>
          </w:p>
        </w:tc>
        <w:tc>
          <w:tcPr>
            <w:tcW w:w="1157" w:type="dxa"/>
          </w:tcPr>
          <w:p w:rsidR="00A74CA5" w:rsidRPr="00E97F6E" w:rsidRDefault="00A74CA5" w:rsidP="00DA21AF">
            <w:pPr>
              <w:pStyle w:val="tableheading"/>
              <w:spacing w:before="20" w:after="20"/>
              <w:jc w:val="center"/>
              <w:rPr>
                <w:b w:val="0"/>
                <w:sz w:val="18"/>
                <w:szCs w:val="18"/>
                <w:lang w:val="da-DK"/>
              </w:rPr>
            </w:pPr>
            <w:r w:rsidRPr="00E97F6E">
              <w:rPr>
                <w:b w:val="0"/>
                <w:lang w:val="da-DK"/>
              </w:rPr>
              <w:t>u(</w:t>
            </w:r>
            <w:r>
              <w:rPr>
                <w:b w:val="0"/>
                <w:lang w:val="da-DK"/>
              </w:rPr>
              <w:t>v</w:t>
            </w:r>
            <w:r w:rsidRPr="00E97F6E">
              <w:rPr>
                <w:b w:val="0"/>
                <w:lang w:val="da-DK"/>
              </w:rPr>
              <w:t>)</w:t>
            </w:r>
          </w:p>
        </w:tc>
      </w:tr>
      <w:tr w:rsidR="00A74CA5" w:rsidRPr="005271CA" w:rsidTr="00DA21AF">
        <w:trPr>
          <w:cantSplit/>
          <w:jc w:val="center"/>
        </w:trPr>
        <w:tc>
          <w:tcPr>
            <w:tcW w:w="6768" w:type="dxa"/>
          </w:tcPr>
          <w:p w:rsidR="00A74CA5" w:rsidRPr="005271CA" w:rsidRDefault="00A74CA5" w:rsidP="00DA21AF">
            <w:pPr>
              <w:pStyle w:val="tablesyntax"/>
              <w:keepNext w:val="0"/>
              <w:spacing w:before="20" w:after="20"/>
              <w:rPr>
                <w:lang w:val="da-DK" w:eastAsia="ja-JP"/>
              </w:rPr>
            </w:pPr>
            <w:r w:rsidRPr="005271CA">
              <w:rPr>
                <w:lang w:val="da-DK" w:eastAsia="ja-JP"/>
              </w:rPr>
              <w:t>}</w:t>
            </w:r>
          </w:p>
        </w:tc>
        <w:tc>
          <w:tcPr>
            <w:tcW w:w="720" w:type="dxa"/>
          </w:tcPr>
          <w:p w:rsidR="00A74CA5" w:rsidRPr="005271CA" w:rsidRDefault="00A74CA5" w:rsidP="00DA21AF">
            <w:pPr>
              <w:pStyle w:val="tablecell"/>
              <w:keepNext w:val="0"/>
              <w:spacing w:before="20" w:after="20"/>
              <w:jc w:val="center"/>
              <w:rPr>
                <w:bCs/>
                <w:lang w:val="da-DK"/>
              </w:rPr>
            </w:pPr>
          </w:p>
        </w:tc>
        <w:tc>
          <w:tcPr>
            <w:tcW w:w="1157" w:type="dxa"/>
          </w:tcPr>
          <w:p w:rsidR="00A74CA5" w:rsidRPr="005271CA" w:rsidRDefault="00A74CA5" w:rsidP="00DA21AF">
            <w:pPr>
              <w:pStyle w:val="tableheading"/>
              <w:keepNext w:val="0"/>
              <w:spacing w:before="20" w:after="20"/>
              <w:jc w:val="center"/>
              <w:rPr>
                <w:b w:val="0"/>
              </w:rPr>
            </w:pPr>
          </w:p>
        </w:tc>
      </w:tr>
    </w:tbl>
    <w:p w:rsidR="00A74CA5" w:rsidRPr="00140A70" w:rsidRDefault="00A74CA5" w:rsidP="00A74CA5">
      <w:pPr>
        <w:pStyle w:val="Annex4"/>
        <w:rPr>
          <w:lang w:val="fr-CH" w:eastAsia="ja-JP"/>
        </w:rPr>
      </w:pPr>
      <w:bookmarkStart w:id="265" w:name="_Toc353889227"/>
      <w:bookmarkStart w:id="266" w:name="_Toc353895209"/>
      <w:r w:rsidRPr="00140A70">
        <w:rPr>
          <w:lang w:val="fr-CH" w:eastAsia="ja-JP"/>
        </w:rPr>
        <w:t xml:space="preserve">3D reference displays </w:t>
      </w:r>
      <w:r w:rsidRPr="005271CA">
        <w:rPr>
          <w:lang w:val="fr-FR" w:eastAsia="ja-JP"/>
        </w:rPr>
        <w:t>information</w:t>
      </w:r>
      <w:r w:rsidRPr="00140A70">
        <w:rPr>
          <w:lang w:val="fr-CH" w:eastAsia="ja-JP"/>
        </w:rPr>
        <w:t xml:space="preserve"> SEI message syntax</w:t>
      </w:r>
      <w:bookmarkEnd w:id="265"/>
      <w:bookmarkEnd w:id="266"/>
    </w:p>
    <w:p w:rsidR="00A74CA5" w:rsidRPr="00140A70" w:rsidRDefault="00A74CA5" w:rsidP="00A74CA5">
      <w:pPr>
        <w:keepNext/>
        <w:rPr>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0"/>
        <w:gridCol w:w="709"/>
        <w:gridCol w:w="1227"/>
      </w:tblGrid>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t>three_dimensional_</w:t>
            </w:r>
            <w:r w:rsidRPr="005271CA">
              <w:t>reference_displays_info( payloadSize ) {</w:t>
            </w:r>
          </w:p>
        </w:tc>
        <w:tc>
          <w:tcPr>
            <w:tcW w:w="709" w:type="dxa"/>
          </w:tcPr>
          <w:p w:rsidR="00A74CA5" w:rsidRPr="005271CA" w:rsidRDefault="00A74CA5" w:rsidP="00DA21AF">
            <w:pPr>
              <w:keepNext/>
              <w:keepLines/>
              <w:spacing w:before="0" w:after="60"/>
              <w:jc w:val="center"/>
              <w:rPr>
                <w:rFonts w:eastAsia="Malgun Gothic"/>
                <w:b/>
                <w:bCs/>
              </w:rPr>
            </w:pPr>
            <w:r w:rsidRPr="005271CA">
              <w:rPr>
                <w:rFonts w:eastAsia="Malgun Gothic"/>
                <w:b/>
                <w:bCs/>
              </w:rPr>
              <w:t>C</w:t>
            </w:r>
          </w:p>
        </w:tc>
        <w:tc>
          <w:tcPr>
            <w:tcW w:w="1227" w:type="dxa"/>
          </w:tcPr>
          <w:p w:rsidR="00A74CA5" w:rsidRPr="005271CA" w:rsidRDefault="00A74CA5" w:rsidP="00DA21AF">
            <w:pPr>
              <w:keepNext/>
              <w:keepLines/>
              <w:spacing w:before="0"/>
              <w:jc w:val="center"/>
              <w:rPr>
                <w:bCs/>
              </w:rPr>
            </w:pPr>
            <w:r w:rsidRPr="005271CA">
              <w:rPr>
                <w:b/>
                <w:bCs/>
              </w:rPr>
              <w:t>Descriptor</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rPr>
                <w:b/>
              </w:rPr>
              <w:tab/>
              <w:t>prec_ref_baseline</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ue(v)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rPr>
                <w:b/>
              </w:rPr>
              <w:tab/>
              <w:t>prec_ref_display_width</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ue(v)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rPr>
                <w:b/>
              </w:rPr>
              <w:tab/>
              <w:t>ref_viewing_distance_flag</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u(1)</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tab/>
              <w:t>if( ref_viewing_distance_flag )</w:t>
            </w:r>
          </w:p>
        </w:tc>
        <w:tc>
          <w:tcPr>
            <w:tcW w:w="709" w:type="dxa"/>
          </w:tcPr>
          <w:p w:rsidR="00A74CA5" w:rsidRPr="005271CA" w:rsidRDefault="00A74CA5" w:rsidP="00DA21AF">
            <w:pPr>
              <w:keepNext/>
              <w:keepLines/>
              <w:spacing w:before="0" w:after="60"/>
              <w:jc w:val="center"/>
            </w:pPr>
          </w:p>
        </w:tc>
        <w:tc>
          <w:tcPr>
            <w:tcW w:w="1227" w:type="dxa"/>
          </w:tcPr>
          <w:p w:rsidR="00A74CA5" w:rsidRPr="005271CA" w:rsidRDefault="00A74CA5" w:rsidP="00DA21AF">
            <w:pPr>
              <w:keepNext/>
              <w:keepLines/>
              <w:spacing w:before="0" w:after="60"/>
              <w:jc w:val="center"/>
            </w:pP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rPr>
                <w:b/>
              </w:rPr>
              <w:tab/>
            </w:r>
            <w:r w:rsidRPr="005271CA">
              <w:rPr>
                <w:b/>
              </w:rPr>
              <w:tab/>
              <w:t>prec_ref_viewing_dist</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ue(v)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tab/>
            </w:r>
            <w:r w:rsidRPr="005271CA">
              <w:rPr>
                <w:b/>
              </w:rPr>
              <w:t>num_ref_displays_minus1</w:t>
            </w:r>
          </w:p>
        </w:tc>
        <w:tc>
          <w:tcPr>
            <w:tcW w:w="709" w:type="dxa"/>
          </w:tcPr>
          <w:p w:rsidR="00A74CA5" w:rsidRPr="005271CA" w:rsidRDefault="00A74CA5" w:rsidP="00DA21AF">
            <w:pPr>
              <w:keepNext/>
              <w:keepLines/>
              <w:spacing w:before="0" w:after="60"/>
              <w:jc w:val="center"/>
              <w:rPr>
                <w:rFonts w:eastAsia="Malgun Gothic"/>
              </w:rPr>
            </w:pPr>
            <w:r w:rsidRPr="005271CA">
              <w:rPr>
                <w:rFonts w:eastAsia="Malgun Gothic"/>
              </w:rPr>
              <w:t>5</w:t>
            </w:r>
          </w:p>
        </w:tc>
        <w:tc>
          <w:tcPr>
            <w:tcW w:w="1227" w:type="dxa"/>
          </w:tcPr>
          <w:p w:rsidR="00A74CA5" w:rsidRPr="005271CA" w:rsidRDefault="00A74CA5" w:rsidP="00DA21AF">
            <w:pPr>
              <w:keepNext/>
              <w:keepLines/>
              <w:spacing w:before="0"/>
              <w:jc w:val="center"/>
              <w:rPr>
                <w:sz w:val="18"/>
                <w:szCs w:val="18"/>
              </w:rPr>
            </w:pPr>
            <w:r w:rsidRPr="005271CA">
              <w:t>ue(v)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lang w:val="pt-BR"/>
              </w:rPr>
            </w:pPr>
            <w:r w:rsidRPr="005271CA">
              <w:rPr>
                <w:lang w:val="pt-BR"/>
              </w:rPr>
              <w:tab/>
              <w:t>numRefDisplays</w:t>
            </w:r>
            <w:r w:rsidRPr="005271CA">
              <w:rPr>
                <w:b/>
                <w:lang w:val="pt-BR"/>
              </w:rPr>
              <w:t xml:space="preserve"> </w:t>
            </w:r>
            <w:r w:rsidRPr="005271CA">
              <w:rPr>
                <w:lang w:val="pt-BR"/>
              </w:rPr>
              <w:t xml:space="preserve"> = num_ref_displays_minus1 + 1</w:t>
            </w:r>
          </w:p>
        </w:tc>
        <w:tc>
          <w:tcPr>
            <w:tcW w:w="709" w:type="dxa"/>
          </w:tcPr>
          <w:p w:rsidR="00A74CA5" w:rsidRPr="005271CA" w:rsidRDefault="00A74CA5" w:rsidP="00DA21AF">
            <w:pPr>
              <w:keepNext/>
              <w:keepLines/>
              <w:spacing w:before="0" w:after="60"/>
              <w:jc w:val="center"/>
              <w:rPr>
                <w:rFonts w:eastAsia="Malgun Gothic"/>
                <w:lang w:val="pt-BR"/>
              </w:rPr>
            </w:pPr>
          </w:p>
        </w:tc>
        <w:tc>
          <w:tcPr>
            <w:tcW w:w="1227" w:type="dxa"/>
          </w:tcPr>
          <w:p w:rsidR="00A74CA5" w:rsidRPr="005271CA" w:rsidRDefault="00A74CA5" w:rsidP="00DA21AF">
            <w:pPr>
              <w:keepNext/>
              <w:keepLines/>
              <w:spacing w:before="0"/>
              <w:jc w:val="center"/>
              <w:rPr>
                <w:lang w:val="pt-BR"/>
              </w:rPr>
            </w:pP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lang w:val="pt-BR"/>
              </w:rPr>
              <w:tab/>
            </w:r>
            <w:r w:rsidRPr="005271CA">
              <w:t>for( i = 0; i &lt; numRefDisplays; i++ ) {</w:t>
            </w:r>
          </w:p>
        </w:tc>
        <w:tc>
          <w:tcPr>
            <w:tcW w:w="709" w:type="dxa"/>
          </w:tcPr>
          <w:p w:rsidR="00A74CA5" w:rsidRPr="005271CA" w:rsidRDefault="00A74CA5" w:rsidP="00DA21AF">
            <w:pPr>
              <w:keepNext/>
              <w:keepLines/>
              <w:spacing w:before="0" w:after="60"/>
              <w:jc w:val="center"/>
              <w:rPr>
                <w:rFonts w:eastAsia="Malgun Gothic"/>
                <w:bCs/>
              </w:rPr>
            </w:pPr>
          </w:p>
        </w:tc>
        <w:tc>
          <w:tcPr>
            <w:tcW w:w="1227" w:type="dxa"/>
          </w:tcPr>
          <w:p w:rsidR="00A74CA5" w:rsidRPr="005271CA" w:rsidRDefault="00A74CA5" w:rsidP="00DA21AF">
            <w:pPr>
              <w:keepNext/>
              <w:keepLines/>
              <w:spacing w:before="0"/>
              <w:jc w:val="center"/>
              <w:rPr>
                <w:bCs/>
              </w:rPr>
            </w:pP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b/>
              </w:rPr>
              <w:tab/>
            </w:r>
            <w:r w:rsidRPr="005271CA">
              <w:rPr>
                <w:b/>
              </w:rPr>
              <w:tab/>
              <w:t>exponent_ref_baseline</w:t>
            </w:r>
            <w:r>
              <w:rPr>
                <w:b/>
              </w:rPr>
              <w:t>[ </w:t>
            </w:r>
            <w:r w:rsidRPr="009D1C10">
              <w:t>i</w:t>
            </w:r>
            <w:r>
              <w:rPr>
                <w:b/>
              </w:rPr>
              <w:t> ]</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u(6)</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b/>
              </w:rPr>
              <w:tab/>
            </w:r>
            <w:r w:rsidRPr="005271CA">
              <w:rPr>
                <w:b/>
              </w:rPr>
              <w:tab/>
              <w:t>mantissa_ref_baseline</w:t>
            </w:r>
            <w:r>
              <w:rPr>
                <w:b/>
              </w:rPr>
              <w:t>[ </w:t>
            </w:r>
            <w:r w:rsidRPr="009D1C10">
              <w:t>i</w:t>
            </w:r>
            <w:r>
              <w:rPr>
                <w:b/>
              </w:rPr>
              <w:t> ]</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b/>
              </w:rPr>
              <w:tab/>
            </w:r>
            <w:r w:rsidRPr="005271CA">
              <w:rPr>
                <w:b/>
              </w:rPr>
              <w:tab/>
              <w:t>exponent_ref_display_width</w:t>
            </w:r>
            <w:r>
              <w:rPr>
                <w:b/>
              </w:rPr>
              <w:t>[ </w:t>
            </w:r>
            <w:r w:rsidRPr="009D1C10">
              <w:t>i</w:t>
            </w:r>
            <w:r>
              <w:rPr>
                <w:b/>
              </w:rPr>
              <w:t> ]</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u(6)</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b/>
              </w:rPr>
              <w:tab/>
            </w:r>
            <w:r w:rsidRPr="005271CA">
              <w:rPr>
                <w:b/>
              </w:rPr>
              <w:tab/>
              <w:t>mantissa_ref_display_width</w:t>
            </w:r>
            <w:r>
              <w:rPr>
                <w:b/>
              </w:rPr>
              <w:t>[ </w:t>
            </w:r>
            <w:r w:rsidRPr="009D1C10">
              <w:t>i</w:t>
            </w:r>
            <w:r>
              <w:rPr>
                <w:b/>
              </w:rPr>
              <w:t> ]</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tab/>
            </w:r>
            <w:r w:rsidRPr="005271CA">
              <w:tab/>
              <w:t>if(</w:t>
            </w:r>
            <w:r w:rsidRPr="005271CA">
              <w:rPr>
                <w:rFonts w:hint="eastAsia"/>
              </w:rPr>
              <w:t xml:space="preserve"> </w:t>
            </w:r>
            <w:r w:rsidRPr="005271CA">
              <w:t>ref_viewing_distance_flag</w:t>
            </w:r>
            <w:r w:rsidRPr="005271CA">
              <w:rPr>
                <w:rFonts w:hint="eastAsia"/>
              </w:rPr>
              <w:t xml:space="preserve"> </w:t>
            </w:r>
            <w:r w:rsidRPr="005271CA">
              <w:t>) {</w:t>
            </w:r>
          </w:p>
        </w:tc>
        <w:tc>
          <w:tcPr>
            <w:tcW w:w="709" w:type="dxa"/>
          </w:tcPr>
          <w:p w:rsidR="00A74CA5" w:rsidRPr="005271CA" w:rsidRDefault="00A74CA5" w:rsidP="00DA21AF">
            <w:pPr>
              <w:keepNext/>
              <w:keepLines/>
              <w:spacing w:before="0" w:after="60"/>
              <w:jc w:val="center"/>
              <w:rPr>
                <w:rFonts w:eastAsia="Malgun Gothic"/>
                <w:bCs/>
              </w:rPr>
            </w:pPr>
          </w:p>
        </w:tc>
        <w:tc>
          <w:tcPr>
            <w:tcW w:w="1227" w:type="dxa"/>
          </w:tcPr>
          <w:p w:rsidR="00A74CA5" w:rsidRPr="005271CA" w:rsidRDefault="00A74CA5" w:rsidP="00DA21AF">
            <w:pPr>
              <w:keepNext/>
              <w:keepLines/>
              <w:spacing w:before="0"/>
              <w:jc w:val="center"/>
              <w:rPr>
                <w:bCs/>
              </w:rPr>
            </w:pP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b/>
              </w:rPr>
              <w:tab/>
            </w:r>
            <w:r w:rsidRPr="005271CA">
              <w:rPr>
                <w:b/>
              </w:rPr>
              <w:tab/>
            </w:r>
            <w:r w:rsidRPr="005271CA">
              <w:rPr>
                <w:b/>
              </w:rPr>
              <w:tab/>
              <w:t>exponent_ref_viewing_distance</w:t>
            </w:r>
            <w:r>
              <w:rPr>
                <w:b/>
              </w:rPr>
              <w:t>[ </w:t>
            </w:r>
            <w:r w:rsidRPr="009D1C10">
              <w:t>i</w:t>
            </w:r>
            <w:r>
              <w:rPr>
                <w:b/>
              </w:rPr>
              <w:t> ]</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u(6)</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rPr>
                <w:b/>
              </w:rPr>
              <w:tab/>
            </w:r>
            <w:r w:rsidRPr="005271CA">
              <w:rPr>
                <w:b/>
              </w:rPr>
              <w:tab/>
            </w:r>
            <w:r w:rsidRPr="005271CA">
              <w:rPr>
                <w:b/>
              </w:rPr>
              <w:tab/>
              <w:t>mantissa_ref_viewing_distance</w:t>
            </w:r>
            <w:r>
              <w:rPr>
                <w:b/>
              </w:rPr>
              <w:t>[ </w:t>
            </w:r>
            <w:r w:rsidRPr="009D1C10">
              <w:t>i</w:t>
            </w:r>
            <w:r>
              <w:rPr>
                <w:b/>
              </w:rPr>
              <w:t> ]</w:t>
            </w:r>
          </w:p>
        </w:tc>
        <w:tc>
          <w:tcPr>
            <w:tcW w:w="709" w:type="dxa"/>
          </w:tcPr>
          <w:p w:rsidR="00A74CA5" w:rsidRPr="005271CA" w:rsidRDefault="00A74CA5" w:rsidP="00DA21AF">
            <w:pPr>
              <w:keepNext/>
              <w:keepLines/>
              <w:spacing w:before="0" w:after="60"/>
              <w:jc w:val="center"/>
            </w:pPr>
            <w:r w:rsidRPr="005271CA">
              <w:t>5</w:t>
            </w:r>
          </w:p>
        </w:tc>
        <w:tc>
          <w:tcPr>
            <w:tcW w:w="1227" w:type="dxa"/>
          </w:tcPr>
          <w:p w:rsidR="00A74CA5" w:rsidRPr="005271CA" w:rsidRDefault="00A74CA5" w:rsidP="00DA21AF">
            <w:pPr>
              <w:keepNext/>
              <w:keepLines/>
              <w:spacing w:before="0" w:after="60"/>
              <w:jc w:val="center"/>
              <w:rPr>
                <w:sz w:val="18"/>
                <w:szCs w:val="18"/>
              </w:rPr>
            </w:pPr>
            <w:r w:rsidRPr="005271CA">
              <w:t>u(v)</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rPr>
                <w:b/>
              </w:rPr>
              <w:tab/>
            </w:r>
            <w:r w:rsidRPr="005271CA">
              <w:rPr>
                <w:b/>
              </w:rPr>
              <w:tab/>
              <w:t>}</w:t>
            </w:r>
          </w:p>
        </w:tc>
        <w:tc>
          <w:tcPr>
            <w:tcW w:w="709" w:type="dxa"/>
          </w:tcPr>
          <w:p w:rsidR="00A74CA5" w:rsidRPr="005271CA" w:rsidRDefault="00A74CA5" w:rsidP="00DA21AF">
            <w:pPr>
              <w:keepNext/>
              <w:keepLines/>
              <w:spacing w:before="0" w:after="60"/>
            </w:pPr>
          </w:p>
        </w:tc>
        <w:tc>
          <w:tcPr>
            <w:tcW w:w="1227" w:type="dxa"/>
          </w:tcPr>
          <w:p w:rsidR="00A74CA5" w:rsidRPr="005271CA" w:rsidRDefault="00A74CA5" w:rsidP="00DA21AF">
            <w:pPr>
              <w:keepNext/>
              <w:keepLines/>
              <w:spacing w:before="0"/>
              <w:jc w:val="center"/>
              <w:rPr>
                <w:bCs/>
              </w:rPr>
            </w:pPr>
          </w:p>
        </w:tc>
      </w:tr>
      <w:tr w:rsidR="00A74CA5" w:rsidRPr="005271CA" w:rsidTr="00DA21AF">
        <w:trPr>
          <w:cantSplit/>
          <w:jc w:val="center"/>
        </w:trPr>
        <w:tc>
          <w:tcPr>
            <w:tcW w:w="6740"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5271CA">
              <w:tab/>
            </w:r>
            <w:r w:rsidRPr="005271CA">
              <w:tab/>
            </w:r>
            <w:r w:rsidRPr="005271CA">
              <w:rPr>
                <w:b/>
              </w:rPr>
              <w:t>additional_shift_present_flag</w:t>
            </w:r>
            <w:r>
              <w:t>[ </w:t>
            </w:r>
            <w:r w:rsidRPr="005271CA">
              <w:t>i</w:t>
            </w:r>
            <w:r>
              <w:rPr>
                <w:rFonts w:eastAsia="宋体"/>
                <w:lang w:eastAsia="zh-CN"/>
              </w:rPr>
              <w:t> ]</w:t>
            </w:r>
          </w:p>
        </w:tc>
        <w:tc>
          <w:tcPr>
            <w:tcW w:w="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bCs/>
              </w:rPr>
            </w:pPr>
            <w:r w:rsidRPr="005271CA">
              <w:rPr>
                <w:bCs/>
              </w:rPr>
              <w:t>5</w:t>
            </w:r>
          </w:p>
        </w:tc>
        <w:tc>
          <w:tcPr>
            <w:tcW w:w="122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bCs/>
                <w:sz w:val="18"/>
                <w:szCs w:val="18"/>
              </w:rPr>
            </w:pPr>
            <w:r w:rsidRPr="005271CA">
              <w:rPr>
                <w:bCs/>
              </w:rPr>
              <w:t>u(1)</w:t>
            </w:r>
          </w:p>
        </w:tc>
      </w:tr>
      <w:tr w:rsidR="00A74CA5" w:rsidRPr="005271CA" w:rsidTr="00DA21AF">
        <w:trPr>
          <w:cantSplit/>
          <w:jc w:val="center"/>
        </w:trPr>
        <w:tc>
          <w:tcPr>
            <w:tcW w:w="6740"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tab/>
            </w:r>
            <w:r>
              <w:tab/>
              <w:t>if</w:t>
            </w:r>
            <w:r w:rsidRPr="005271CA">
              <w:t>(</w:t>
            </w:r>
            <w:r w:rsidRPr="005271CA">
              <w:rPr>
                <w:rFonts w:hint="eastAsia"/>
              </w:rPr>
              <w:t xml:space="preserve"> </w:t>
            </w:r>
            <w:r w:rsidRPr="005271CA">
              <w:t>additional_shift_present</w:t>
            </w:r>
            <w:r>
              <w:rPr>
                <w:rFonts w:eastAsia="宋体"/>
                <w:lang w:eastAsia="zh-CN"/>
              </w:rPr>
              <w:t>[ </w:t>
            </w:r>
            <w:r w:rsidRPr="005271CA">
              <w:rPr>
                <w:rFonts w:eastAsia="宋体"/>
                <w:lang w:eastAsia="zh-CN"/>
              </w:rPr>
              <w:t>i</w:t>
            </w:r>
            <w:r>
              <w:rPr>
                <w:rFonts w:eastAsia="宋体"/>
                <w:lang w:eastAsia="zh-CN"/>
              </w:rPr>
              <w:t> ]</w:t>
            </w:r>
            <w:r w:rsidRPr="005271CA">
              <w:rPr>
                <w:rFonts w:hint="eastAsia"/>
              </w:rPr>
              <w:t xml:space="preserve"> </w:t>
            </w:r>
            <w:r w:rsidRPr="005271CA">
              <w:t>)</w:t>
            </w:r>
          </w:p>
        </w:tc>
        <w:tc>
          <w:tcPr>
            <w:tcW w:w="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bCs/>
              </w:rPr>
            </w:pPr>
          </w:p>
        </w:tc>
        <w:tc>
          <w:tcPr>
            <w:tcW w:w="122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bCs/>
              </w:rPr>
            </w:pPr>
          </w:p>
        </w:tc>
      </w:tr>
      <w:tr w:rsidR="00A74CA5" w:rsidRPr="005271CA" w:rsidTr="00DA21AF">
        <w:trPr>
          <w:cantSplit/>
          <w:jc w:val="center"/>
        </w:trPr>
        <w:tc>
          <w:tcPr>
            <w:tcW w:w="6740"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lang w:eastAsia="zh-CN"/>
              </w:rPr>
            </w:pPr>
            <w:r w:rsidRPr="005271CA">
              <w:rPr>
                <w:b/>
              </w:rPr>
              <w:tab/>
            </w:r>
            <w:r w:rsidRPr="005271CA">
              <w:rPr>
                <w:b/>
              </w:rPr>
              <w:tab/>
            </w:r>
            <w:r w:rsidRPr="005271CA">
              <w:rPr>
                <w:b/>
              </w:rPr>
              <w:tab/>
            </w:r>
            <w:r w:rsidRPr="005271CA">
              <w:rPr>
                <w:b/>
                <w:lang w:eastAsia="zh-CN"/>
              </w:rPr>
              <w:t>num_</w:t>
            </w:r>
            <w:r>
              <w:rPr>
                <w:b/>
                <w:lang w:eastAsia="zh-CN"/>
              </w:rPr>
              <w:t>sample</w:t>
            </w:r>
            <w:r w:rsidRPr="005271CA">
              <w:rPr>
                <w:b/>
                <w:lang w:eastAsia="zh-CN"/>
              </w:rPr>
              <w:t>_shift_plus</w:t>
            </w:r>
            <w:r w:rsidRPr="005271CA">
              <w:rPr>
                <w:rFonts w:hint="eastAsia"/>
                <w:b/>
              </w:rPr>
              <w:t>512</w:t>
            </w:r>
            <w:r>
              <w:rPr>
                <w:lang w:eastAsia="zh-CN"/>
              </w:rPr>
              <w:t>[ </w:t>
            </w:r>
            <w:r w:rsidRPr="005271CA">
              <w:rPr>
                <w:lang w:eastAsia="zh-CN"/>
              </w:rPr>
              <w:t>i</w:t>
            </w:r>
            <w:r>
              <w:rPr>
                <w:rFonts w:eastAsia="宋体"/>
                <w:lang w:eastAsia="zh-CN"/>
              </w:rPr>
              <w:t> ]</w:t>
            </w:r>
          </w:p>
        </w:tc>
        <w:tc>
          <w:tcPr>
            <w:tcW w:w="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rFonts w:eastAsia="Malgun Gothic"/>
                <w:lang w:eastAsia="zh-CN"/>
              </w:rPr>
            </w:pPr>
            <w:r w:rsidRPr="005271CA">
              <w:rPr>
                <w:rFonts w:eastAsia="Malgun Gothic"/>
                <w:lang w:eastAsia="zh-CN"/>
              </w:rPr>
              <w:t>5</w:t>
            </w:r>
          </w:p>
        </w:tc>
        <w:tc>
          <w:tcPr>
            <w:tcW w:w="122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rFonts w:eastAsia="Malgun Gothic"/>
                <w:sz w:val="18"/>
                <w:szCs w:val="18"/>
                <w:lang w:eastAsia="zh-CN"/>
              </w:rPr>
            </w:pPr>
            <w:r w:rsidRPr="005271CA">
              <w:rPr>
                <w:rFonts w:eastAsia="Malgun Gothic"/>
                <w:lang w:eastAsia="zh-CN"/>
              </w:rPr>
              <w:t>u(</w:t>
            </w:r>
            <w:r w:rsidRPr="005271CA">
              <w:rPr>
                <w:rFonts w:hint="eastAsia"/>
              </w:rPr>
              <w:t>10</w:t>
            </w:r>
            <w:r w:rsidRPr="005271CA">
              <w:rPr>
                <w:rFonts w:eastAsia="Malgun Gothic"/>
                <w:lang w:eastAsia="zh-CN"/>
              </w:rPr>
              <w:t>)</w:t>
            </w:r>
          </w:p>
        </w:tc>
      </w:tr>
      <w:tr w:rsidR="00A74CA5" w:rsidRPr="005271CA" w:rsidTr="00DA21AF">
        <w:trPr>
          <w:cantSplit/>
          <w:jc w:val="center"/>
        </w:trPr>
        <w:tc>
          <w:tcPr>
            <w:tcW w:w="6740"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lang w:eastAsia="zh-CN"/>
              </w:rPr>
            </w:pPr>
            <w:r w:rsidRPr="005271CA">
              <w:rPr>
                <w:lang w:eastAsia="zh-CN"/>
              </w:rPr>
              <w:tab/>
              <w:t>}</w:t>
            </w:r>
          </w:p>
        </w:tc>
        <w:tc>
          <w:tcPr>
            <w:tcW w:w="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rFonts w:eastAsia="Malgun Gothic"/>
                <w:lang w:eastAsia="zh-CN"/>
              </w:rPr>
            </w:pPr>
          </w:p>
        </w:tc>
        <w:tc>
          <w:tcPr>
            <w:tcW w:w="122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rFonts w:eastAsia="Malgun Gothic"/>
                <w:lang w:eastAsia="zh-CN"/>
              </w:rPr>
            </w:pPr>
          </w:p>
        </w:tc>
      </w:tr>
      <w:tr w:rsidR="00A74CA5" w:rsidRPr="005271CA" w:rsidTr="00DA21AF">
        <w:trPr>
          <w:cantSplit/>
          <w:jc w:val="center"/>
        </w:trPr>
        <w:tc>
          <w:tcPr>
            <w:tcW w:w="6740"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rPr>
                <w:b/>
                <w:lang w:eastAsia="zh-CN"/>
              </w:rPr>
            </w:pPr>
            <w:r w:rsidRPr="005271CA">
              <w:rPr>
                <w:lang w:eastAsia="zh-CN"/>
              </w:rPr>
              <w:tab/>
            </w:r>
            <w:r>
              <w:rPr>
                <w:b/>
                <w:lang w:eastAsia="zh-CN"/>
              </w:rPr>
              <w:t>three_dimensional_</w:t>
            </w:r>
            <w:r w:rsidRPr="005271CA">
              <w:rPr>
                <w:b/>
                <w:lang w:eastAsia="zh-CN"/>
              </w:rPr>
              <w:t>reference_displays_extension_flag</w:t>
            </w:r>
          </w:p>
        </w:tc>
        <w:tc>
          <w:tcPr>
            <w:tcW w:w="709"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rFonts w:eastAsia="Malgun Gothic"/>
                <w:lang w:eastAsia="zh-CN"/>
              </w:rPr>
            </w:pPr>
            <w:r w:rsidRPr="005271CA">
              <w:rPr>
                <w:rFonts w:eastAsia="Malgun Gothic"/>
                <w:lang w:eastAsia="zh-CN"/>
              </w:rPr>
              <w:t>5</w:t>
            </w:r>
          </w:p>
        </w:tc>
        <w:tc>
          <w:tcPr>
            <w:tcW w:w="1227" w:type="dxa"/>
            <w:tcBorders>
              <w:top w:val="single" w:sz="4" w:space="0" w:color="auto"/>
              <w:left w:val="single" w:sz="4" w:space="0" w:color="auto"/>
              <w:bottom w:val="single" w:sz="4" w:space="0" w:color="auto"/>
              <w:right w:val="single" w:sz="4" w:space="0" w:color="auto"/>
            </w:tcBorders>
          </w:tcPr>
          <w:p w:rsidR="00A74CA5" w:rsidRPr="005271CA" w:rsidRDefault="00A74CA5" w:rsidP="00DA21AF">
            <w:pPr>
              <w:keepNext/>
              <w:keepLines/>
              <w:spacing w:before="0" w:after="60"/>
              <w:jc w:val="center"/>
              <w:rPr>
                <w:rFonts w:eastAsia="Malgun Gothic"/>
                <w:sz w:val="18"/>
                <w:szCs w:val="18"/>
                <w:lang w:eastAsia="zh-CN"/>
              </w:rPr>
            </w:pPr>
            <w:r w:rsidRPr="005271CA">
              <w:rPr>
                <w:rFonts w:eastAsia="Malgun Gothic"/>
                <w:lang w:eastAsia="zh-CN"/>
              </w:rPr>
              <w:t>u(1)</w:t>
            </w:r>
          </w:p>
        </w:tc>
      </w:tr>
      <w:tr w:rsidR="00A74CA5" w:rsidRPr="005271CA" w:rsidTr="00DA21AF">
        <w:trPr>
          <w:cantSplit/>
          <w:jc w:val="center"/>
        </w:trPr>
        <w:tc>
          <w:tcPr>
            <w:tcW w:w="6740" w:type="dxa"/>
          </w:tcPr>
          <w:p w:rsidR="00A74CA5" w:rsidRPr="005271CA" w:rsidRDefault="00A74CA5" w:rsidP="00DA21AF">
            <w:pPr>
              <w:keepNext/>
              <w:keepLines/>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271CA">
              <w:t>}</w:t>
            </w:r>
          </w:p>
        </w:tc>
        <w:tc>
          <w:tcPr>
            <w:tcW w:w="709" w:type="dxa"/>
          </w:tcPr>
          <w:p w:rsidR="00A74CA5" w:rsidRPr="005271CA" w:rsidRDefault="00A74CA5" w:rsidP="00DA21AF">
            <w:pPr>
              <w:keepNext/>
              <w:keepLines/>
              <w:spacing w:before="0" w:after="60"/>
              <w:jc w:val="center"/>
              <w:rPr>
                <w:rFonts w:eastAsia="Malgun Gothic"/>
                <w:bCs/>
              </w:rPr>
            </w:pPr>
          </w:p>
        </w:tc>
        <w:tc>
          <w:tcPr>
            <w:tcW w:w="1227" w:type="dxa"/>
          </w:tcPr>
          <w:p w:rsidR="00A74CA5" w:rsidRPr="005271CA" w:rsidRDefault="00A74CA5" w:rsidP="00DA21AF">
            <w:pPr>
              <w:keepNext/>
              <w:keepLines/>
              <w:spacing w:before="0"/>
              <w:jc w:val="center"/>
              <w:rPr>
                <w:bCs/>
              </w:rPr>
            </w:pPr>
          </w:p>
        </w:tc>
      </w:tr>
    </w:tbl>
    <w:p w:rsidR="00A74CA5" w:rsidRDefault="00A74CA5" w:rsidP="00A74CA5">
      <w:pPr>
        <w:pStyle w:val="Cov"/>
        <w:rPr>
          <w:lang w:val="fr-FR" w:eastAsia="ja-JP"/>
        </w:rPr>
      </w:pPr>
    </w:p>
    <w:p w:rsidR="00A74CA5" w:rsidRPr="005271CA" w:rsidRDefault="00A74CA5" w:rsidP="00A74CA5">
      <w:pPr>
        <w:pStyle w:val="Annex4"/>
        <w:rPr>
          <w:lang w:val="en-US" w:eastAsia="ja-JP"/>
        </w:rPr>
      </w:pPr>
      <w:bookmarkStart w:id="267" w:name="_Toc353889228"/>
      <w:bookmarkStart w:id="268" w:name="_Toc353895210"/>
      <w:r>
        <w:rPr>
          <w:rFonts w:hint="eastAsia"/>
          <w:lang w:val="en-US" w:eastAsia="ja-JP"/>
        </w:rPr>
        <w:t>Depth timing</w:t>
      </w:r>
      <w:r w:rsidRPr="005271CA">
        <w:rPr>
          <w:lang w:val="en-US" w:eastAsia="ja-JP"/>
        </w:rPr>
        <w:t xml:space="preserve"> SEI message syntax</w:t>
      </w:r>
      <w:bookmarkEnd w:id="267"/>
      <w:bookmarkEnd w:id="268"/>
    </w:p>
    <w:p w:rsidR="00A74CA5" w:rsidRDefault="00A74CA5" w:rsidP="00A74CA5">
      <w:pPr>
        <w:pStyle w:val="Cov"/>
        <w:keepNext/>
        <w:rPr>
          <w:lang w:val="en-US" w:eastAsia="ja-JP"/>
        </w:rPr>
      </w:pPr>
    </w:p>
    <w:tbl>
      <w:tblPr>
        <w:tblW w:w="8625" w:type="dxa"/>
        <w:jc w:val="center"/>
        <w:tblInd w:w="648" w:type="dxa"/>
        <w:tblLayout w:type="fixed"/>
        <w:tblLook w:val="0000" w:firstRow="0" w:lastRow="0" w:firstColumn="0" w:lastColumn="0" w:noHBand="0" w:noVBand="0"/>
      </w:tblPr>
      <w:tblGrid>
        <w:gridCol w:w="6774"/>
        <w:gridCol w:w="612"/>
        <w:gridCol w:w="1239"/>
      </w:tblGrid>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syntax"/>
              <w:keepLines w:val="0"/>
              <w:spacing w:before="20" w:after="20"/>
            </w:pPr>
            <w:r>
              <w:t>depth_timing</w:t>
            </w:r>
            <w:r w:rsidRPr="00E97F6E">
              <w:t>( payloadSize ) {</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heading"/>
              <w:spacing w:before="20" w:after="20"/>
              <w:jc w:val="center"/>
            </w:pPr>
            <w:r w:rsidRPr="00E97F6E">
              <w:t>C</w:t>
            </w: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heading"/>
              <w:spacing w:before="20" w:after="20"/>
            </w:pPr>
            <w:r w:rsidRPr="00E97F6E">
              <w:t>Descriptor</w:t>
            </w: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syntax"/>
              <w:keepLines w:val="0"/>
              <w:spacing w:before="20" w:after="20"/>
              <w:rPr>
                <w:b/>
                <w:bCs/>
              </w:rPr>
            </w:pPr>
            <w:r w:rsidRPr="00E97F6E">
              <w:rPr>
                <w:b/>
                <w:bCs/>
              </w:rPr>
              <w:tab/>
            </w:r>
            <w:r>
              <w:rPr>
                <w:b/>
                <w:bCs/>
              </w:rPr>
              <w:t>per_view_depth_timing_flag</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r w:rsidRPr="00E97F6E">
              <w:t>5</w:t>
            </w: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rPr>
                <w:sz w:val="18"/>
                <w:szCs w:val="18"/>
              </w:rPr>
            </w:pPr>
            <w:r w:rsidRPr="00E97F6E">
              <w:t>u(1)</w:t>
            </w: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syntax"/>
              <w:keepLines w:val="0"/>
              <w:spacing w:before="20" w:after="20"/>
              <w:rPr>
                <w:bCs/>
              </w:rPr>
            </w:pPr>
            <w:r>
              <w:rPr>
                <w:bCs/>
              </w:rPr>
              <w:tab/>
              <w:t>if</w:t>
            </w:r>
            <w:r w:rsidRPr="00E97F6E">
              <w:rPr>
                <w:bCs/>
              </w:rPr>
              <w:t xml:space="preserve">( </w:t>
            </w:r>
            <w:r>
              <w:rPr>
                <w:bCs/>
              </w:rPr>
              <w:t>per_view_depth_timing</w:t>
            </w:r>
            <w:r w:rsidRPr="00E97F6E">
              <w:rPr>
                <w:bCs/>
              </w:rPr>
              <w:t>_flag )</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pP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Default="00A74CA5" w:rsidP="00DA21AF">
            <w:pPr>
              <w:pStyle w:val="tablesyntax"/>
              <w:keepLines w:val="0"/>
              <w:spacing w:before="20" w:after="20"/>
              <w:rPr>
                <w:bCs/>
              </w:rPr>
            </w:pPr>
            <w:r>
              <w:rPr>
                <w:bCs/>
              </w:rPr>
              <w:tab/>
            </w:r>
            <w:r>
              <w:rPr>
                <w:bCs/>
              </w:rPr>
              <w:tab/>
              <w:t>for( i = 0; i &lt; NumDepthViews; i++ )</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pP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Default="00A74CA5" w:rsidP="00DA21AF">
            <w:pPr>
              <w:pStyle w:val="tablesyntax"/>
              <w:keepLines w:val="0"/>
              <w:spacing w:before="20" w:after="20"/>
              <w:rPr>
                <w:bCs/>
              </w:rPr>
            </w:pPr>
            <w:r>
              <w:rPr>
                <w:bCs/>
              </w:rPr>
              <w:tab/>
            </w:r>
            <w:r>
              <w:rPr>
                <w:bCs/>
              </w:rPr>
              <w:tab/>
            </w:r>
            <w:r>
              <w:rPr>
                <w:bCs/>
              </w:rPr>
              <w:tab/>
              <w:t>depth_timing_offset( )</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pP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syntax"/>
              <w:keepLines w:val="0"/>
              <w:spacing w:before="20" w:after="20"/>
              <w:rPr>
                <w:bCs/>
              </w:rPr>
            </w:pPr>
            <w:r>
              <w:rPr>
                <w:bCs/>
              </w:rPr>
              <w:tab/>
              <w:t>else</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pP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syntax"/>
              <w:keepLines w:val="0"/>
              <w:spacing w:before="20" w:after="20"/>
              <w:rPr>
                <w:bCs/>
              </w:rPr>
            </w:pPr>
            <w:r>
              <w:rPr>
                <w:bCs/>
              </w:rPr>
              <w:tab/>
            </w:r>
            <w:r>
              <w:rPr>
                <w:bCs/>
              </w:rPr>
              <w:tab/>
              <w:t>depth_timing_offset( )</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pPr>
          </w:p>
        </w:tc>
      </w:tr>
      <w:tr w:rsidR="00A74CA5" w:rsidRPr="00607BF3"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Default="00A74CA5" w:rsidP="00DA21AF">
            <w:pPr>
              <w:pStyle w:val="tablesyntax"/>
              <w:keepNext w:val="0"/>
              <w:keepLines w:val="0"/>
              <w:spacing w:before="20" w:after="20"/>
              <w:rPr>
                <w:bCs/>
              </w:rPr>
            </w:pPr>
            <w:r>
              <w:rPr>
                <w:bCs/>
              </w:rPr>
              <w:t>}</w:t>
            </w:r>
          </w:p>
        </w:tc>
        <w:tc>
          <w:tcPr>
            <w:tcW w:w="612"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E97F6E" w:rsidRDefault="00A74CA5" w:rsidP="00DA21AF">
            <w:pPr>
              <w:pStyle w:val="tablecell"/>
              <w:spacing w:before="20" w:after="20"/>
            </w:pPr>
          </w:p>
        </w:tc>
      </w:tr>
    </w:tbl>
    <w:p w:rsidR="00A74CA5" w:rsidRDefault="00A74CA5" w:rsidP="00A74CA5">
      <w:pPr>
        <w:pStyle w:val="Cov"/>
        <w:rPr>
          <w:lang w:val="en-US" w:eastAsia="ja-JP"/>
        </w:rPr>
      </w:pPr>
    </w:p>
    <w:p w:rsidR="00A74CA5" w:rsidRPr="003E4A6A" w:rsidRDefault="00A74CA5" w:rsidP="00A74CA5">
      <w:pPr>
        <w:pStyle w:val="Annex5"/>
        <w:rPr>
          <w:lang w:val="en-US" w:eastAsia="ja-JP"/>
        </w:rPr>
      </w:pPr>
      <w:r>
        <w:rPr>
          <w:rFonts w:hint="eastAsia"/>
          <w:lang w:val="en-US" w:eastAsia="ja-JP"/>
        </w:rPr>
        <w:lastRenderedPageBreak/>
        <w:t>Depth timing</w:t>
      </w:r>
      <w:r w:rsidRPr="005271CA">
        <w:rPr>
          <w:lang w:val="en-US" w:eastAsia="ja-JP"/>
        </w:rPr>
        <w:t xml:space="preserve"> </w:t>
      </w:r>
      <w:r>
        <w:rPr>
          <w:rFonts w:hint="eastAsia"/>
          <w:lang w:val="en-US" w:eastAsia="ja-JP"/>
        </w:rPr>
        <w:t>offset</w:t>
      </w:r>
      <w:r w:rsidRPr="005271CA">
        <w:rPr>
          <w:lang w:val="en-US" w:eastAsia="ja-JP"/>
        </w:rPr>
        <w:t xml:space="preserve"> syntax</w:t>
      </w:r>
    </w:p>
    <w:p w:rsidR="00A74CA5" w:rsidRDefault="00A74CA5" w:rsidP="00A74CA5">
      <w:pPr>
        <w:keepNext/>
      </w:pPr>
    </w:p>
    <w:tbl>
      <w:tblPr>
        <w:tblW w:w="8625" w:type="dxa"/>
        <w:jc w:val="center"/>
        <w:tblInd w:w="648" w:type="dxa"/>
        <w:tblLayout w:type="fixed"/>
        <w:tblLook w:val="0000" w:firstRow="0" w:lastRow="0" w:firstColumn="0" w:lastColumn="0" w:noHBand="0" w:noVBand="0"/>
      </w:tblPr>
      <w:tblGrid>
        <w:gridCol w:w="6774"/>
        <w:gridCol w:w="612"/>
        <w:gridCol w:w="1239"/>
      </w:tblGrid>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pPr>
            <w:r w:rsidRPr="003E4A6A">
              <w:t>depth_timing_offset( ) {</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b/>
                <w:bCs/>
              </w:rPr>
            </w:pPr>
            <w:r w:rsidRPr="003E4A6A">
              <w:rPr>
                <w:b/>
                <w:bCs/>
              </w:rPr>
              <w:t>C</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b/>
                <w:bCs/>
              </w:rPr>
            </w:pPr>
            <w:r w:rsidRPr="003E4A6A">
              <w:rPr>
                <w:b/>
                <w:bCs/>
              </w:rPr>
              <w:t>Descriptor</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t>offset_len_minus1</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sz w:val="18"/>
                <w:szCs w:val="18"/>
              </w:rPr>
            </w:pPr>
            <w:r w:rsidRPr="003E4A6A">
              <w:t>u(5)</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t>depth_disp_delay_offset_fp</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sz w:val="18"/>
                <w:szCs w:val="18"/>
              </w:rPr>
            </w:pPr>
            <w:r w:rsidRPr="003E4A6A">
              <w:t>u(v)</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t>depth_disp_delay_offset_dp</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sz w:val="18"/>
                <w:szCs w:val="18"/>
              </w:rPr>
            </w:pPr>
            <w:r w:rsidRPr="003E4A6A">
              <w:t>u(6)</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3E4A6A">
              <w:rPr>
                <w:bCs/>
              </w:rPr>
              <w:t>}</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p>
        </w:tc>
      </w:tr>
    </w:tbl>
    <w:p w:rsidR="00A74CA5" w:rsidRPr="00D925E3" w:rsidRDefault="00A74CA5" w:rsidP="00A74CA5">
      <w:pPr>
        <w:pStyle w:val="Cov"/>
        <w:rPr>
          <w:sz w:val="20"/>
          <w:lang w:val="en-US" w:eastAsia="ja-JP"/>
        </w:rPr>
      </w:pPr>
    </w:p>
    <w:p w:rsidR="00A74CA5" w:rsidRPr="00140A70" w:rsidRDefault="00A74CA5" w:rsidP="00A74CA5">
      <w:pPr>
        <w:pStyle w:val="Annex4"/>
        <w:rPr>
          <w:lang w:val="fr-CH" w:eastAsia="ja-JP"/>
        </w:rPr>
      </w:pPr>
      <w:bookmarkStart w:id="269" w:name="_Toc353889229"/>
      <w:bookmarkStart w:id="270" w:name="_Toc353895211"/>
      <w:r w:rsidRPr="00140A70">
        <w:rPr>
          <w:lang w:val="fr-CH"/>
        </w:rPr>
        <w:t>Depth sampling information</w:t>
      </w:r>
      <w:r w:rsidRPr="00140A70">
        <w:rPr>
          <w:lang w:val="fr-CH" w:eastAsia="ja-JP"/>
        </w:rPr>
        <w:t xml:space="preserve"> SEI message syntax</w:t>
      </w:r>
      <w:bookmarkEnd w:id="269"/>
      <w:bookmarkEnd w:id="270"/>
    </w:p>
    <w:p w:rsidR="00A74CA5" w:rsidRPr="00140A70" w:rsidRDefault="00A74CA5" w:rsidP="00A74CA5">
      <w:pPr>
        <w:pStyle w:val="Cov"/>
        <w:keepNext/>
        <w:ind w:left="58"/>
        <w:rPr>
          <w:sz w:val="20"/>
          <w:lang w:val="fr-CH"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521"/>
        <w:gridCol w:w="1157"/>
      </w:tblGrid>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t>depth_sampling_info</w:t>
            </w:r>
            <w:r w:rsidRPr="00AC1D49">
              <w:rPr>
                <w:iCs/>
              </w:rPr>
              <w:t>( payloadSize ) {</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
                <w:bCs/>
                <w:iCs/>
              </w:rPr>
            </w:pPr>
            <w:r w:rsidRPr="00AC1D49">
              <w:rPr>
                <w:rFonts w:hint="eastAsia"/>
                <w:b/>
                <w:bCs/>
                <w:iCs/>
              </w:rPr>
              <w:t>C</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
                <w:bCs/>
                <w:iCs/>
              </w:rPr>
            </w:pPr>
            <w:r w:rsidRPr="00AC1D49">
              <w:rPr>
                <w:b/>
                <w:bCs/>
                <w:iCs/>
              </w:rPr>
              <w:t>Descriptor</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AC1D49">
              <w:rPr>
                <w:b/>
                <w:iCs/>
              </w:rPr>
              <w:tab/>
              <w:t>dttsr_x_mul</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u(16)</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AC1D49">
              <w:rPr>
                <w:b/>
                <w:iCs/>
              </w:rPr>
              <w:tab/>
              <w:t>dttsr_x_dp</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u(4)</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AC1D49">
              <w:rPr>
                <w:b/>
                <w:iCs/>
              </w:rPr>
              <w:tab/>
              <w:t>dttsr_y_mul</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u(16)</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AC1D49">
              <w:rPr>
                <w:b/>
                <w:iCs/>
              </w:rPr>
              <w:tab/>
              <w:t>dttsr_y_dp</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u(4)</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AC1D49">
              <w:rPr>
                <w:iCs/>
              </w:rPr>
              <w:tab/>
            </w:r>
            <w:r w:rsidRPr="00AC1D49">
              <w:rPr>
                <w:b/>
                <w:iCs/>
              </w:rPr>
              <w:t>per_view_depth_grid_pos_flag</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u(1)</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rPr>
                <w:iCs/>
              </w:rPr>
              <w:tab/>
              <w:t>if( per_view_depth_grid_pos_flag ) {</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
                <w:iCs/>
              </w:rPr>
            </w:pPr>
            <w:r w:rsidRPr="00AC1D49">
              <w:rPr>
                <w:iCs/>
              </w:rPr>
              <w:tab/>
            </w:r>
            <w:r w:rsidRPr="00AC1D49">
              <w:rPr>
                <w:iCs/>
              </w:rPr>
              <w:tab/>
            </w:r>
            <w:r w:rsidRPr="00AC1D49">
              <w:rPr>
                <w:b/>
                <w:iCs/>
              </w:rPr>
              <w:t>num_video_plus_depth_views_minus1</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ue(v)</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rPr>
                <w:iCs/>
              </w:rPr>
              <w:tab/>
            </w:r>
            <w:r w:rsidRPr="00AC1D49">
              <w:rPr>
                <w:iCs/>
              </w:rPr>
              <w:tab/>
              <w:t>for( i = 0; i &lt;= num_video_plus_depth_views_minus1; i++ ) {</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rPr>
                <w:iCs/>
              </w:rPr>
              <w:tab/>
            </w:r>
            <w:r w:rsidRPr="00AC1D49">
              <w:rPr>
                <w:iCs/>
              </w:rPr>
              <w:tab/>
            </w:r>
            <w:r w:rsidRPr="00AC1D49">
              <w:rPr>
                <w:iCs/>
              </w:rPr>
              <w:tab/>
            </w:r>
            <w:r w:rsidRPr="00AC1D49">
              <w:rPr>
                <w:b/>
                <w:iCs/>
              </w:rPr>
              <w:t>depth_grid_view_id</w:t>
            </w:r>
            <w:r w:rsidRPr="00AC1D49">
              <w:rPr>
                <w:iCs/>
              </w:rPr>
              <w:t>[ i ]</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r w:rsidRPr="00AC1D49">
              <w:rPr>
                <w:bCs/>
                <w:iCs/>
              </w:rPr>
              <w:t>5</w:t>
            </w: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sz w:val="18"/>
                <w:szCs w:val="18"/>
              </w:rPr>
            </w:pPr>
            <w:r w:rsidRPr="00AC1D49">
              <w:rPr>
                <w:bCs/>
                <w:iCs/>
              </w:rPr>
              <w:t>ue(v)</w:t>
            </w: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rPr>
                <w:iCs/>
              </w:rPr>
              <w:tab/>
            </w:r>
            <w:r w:rsidRPr="00AC1D49">
              <w:rPr>
                <w:iCs/>
              </w:rPr>
              <w:tab/>
            </w:r>
            <w:r w:rsidRPr="00AC1D49">
              <w:rPr>
                <w:iCs/>
              </w:rPr>
              <w:tab/>
              <w:t>depth_grid_position( )</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Pr>
                <w:iCs/>
              </w:rPr>
              <w:tab/>
            </w:r>
            <w:r>
              <w:rPr>
                <w:iCs/>
              </w:rPr>
              <w:tab/>
              <w:t>}</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rPr>
                <w:iCs/>
              </w:rPr>
              <w:tab/>
            </w:r>
            <w:r>
              <w:rPr>
                <w:iCs/>
              </w:rPr>
              <w:t xml:space="preserve">} </w:t>
            </w:r>
            <w:r w:rsidRPr="00AC1D49">
              <w:rPr>
                <w:iCs/>
              </w:rPr>
              <w:t>else</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iCs/>
              </w:rPr>
            </w:pPr>
            <w:r w:rsidRPr="00AC1D49">
              <w:rPr>
                <w:iCs/>
              </w:rPr>
              <w:tab/>
            </w:r>
            <w:r w:rsidRPr="00AC1D49">
              <w:rPr>
                <w:iCs/>
              </w:rPr>
              <w:tab/>
              <w:t>depth_grid_position( )</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rPr>
                <w:bCs/>
                <w:iCs/>
              </w:rPr>
            </w:pPr>
          </w:p>
        </w:tc>
      </w:tr>
      <w:tr w:rsidR="00A74CA5" w:rsidRPr="00AC1D49" w:rsidTr="00DA21AF">
        <w:trPr>
          <w:cantSplit/>
          <w:jc w:val="center"/>
        </w:trPr>
        <w:tc>
          <w:tcPr>
            <w:tcW w:w="6709"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tabs>
                <w:tab w:val="left" w:pos="216"/>
                <w:tab w:val="left" w:pos="432"/>
                <w:tab w:val="left" w:pos="648"/>
                <w:tab w:val="left" w:pos="864"/>
                <w:tab w:val="left" w:pos="1296"/>
                <w:tab w:val="left" w:pos="1512"/>
                <w:tab w:val="left" w:pos="1728"/>
                <w:tab w:val="left" w:pos="1944"/>
                <w:tab w:val="left" w:pos="2160"/>
              </w:tabs>
              <w:spacing w:before="20" w:after="20"/>
              <w:rPr>
                <w:bCs/>
              </w:rPr>
            </w:pPr>
            <w:r w:rsidRPr="00AC1D49">
              <w:rPr>
                <w:bCs/>
              </w:rPr>
              <w:t>}</w:t>
            </w:r>
          </w:p>
        </w:tc>
        <w:tc>
          <w:tcPr>
            <w:tcW w:w="521"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pPr>
          </w:p>
        </w:tc>
        <w:tc>
          <w:tcPr>
            <w:tcW w:w="1157" w:type="dxa"/>
            <w:tcBorders>
              <w:top w:val="single" w:sz="4" w:space="0" w:color="auto"/>
              <w:left w:val="single" w:sz="4" w:space="0" w:color="auto"/>
              <w:bottom w:val="single" w:sz="4" w:space="0" w:color="auto"/>
              <w:right w:val="single" w:sz="4" w:space="0" w:color="auto"/>
            </w:tcBorders>
          </w:tcPr>
          <w:p w:rsidR="00A74CA5" w:rsidRPr="00AC1D49" w:rsidRDefault="00A74CA5" w:rsidP="00DA21AF">
            <w:pPr>
              <w:keepNext/>
              <w:keepLines/>
              <w:spacing w:before="20" w:after="20"/>
              <w:jc w:val="center"/>
            </w:pPr>
          </w:p>
        </w:tc>
      </w:tr>
    </w:tbl>
    <w:p w:rsidR="00A74CA5" w:rsidRDefault="00A74CA5" w:rsidP="00A74CA5">
      <w:pPr>
        <w:rPr>
          <w:lang w:eastAsia="ja-JP"/>
        </w:rPr>
      </w:pPr>
    </w:p>
    <w:p w:rsidR="00A74CA5" w:rsidRPr="003E4A6A" w:rsidRDefault="00A74CA5" w:rsidP="00A74CA5">
      <w:pPr>
        <w:pStyle w:val="Annex5"/>
        <w:rPr>
          <w:lang w:val="en-US" w:eastAsia="ja-JP"/>
        </w:rPr>
      </w:pPr>
      <w:r>
        <w:rPr>
          <w:rFonts w:hint="eastAsia"/>
          <w:lang w:val="en-US" w:eastAsia="ja-JP"/>
        </w:rPr>
        <w:t xml:space="preserve">Depth </w:t>
      </w:r>
      <w:r>
        <w:rPr>
          <w:lang w:val="en-US" w:eastAsia="ja-JP"/>
        </w:rPr>
        <w:t>grid position</w:t>
      </w:r>
      <w:r w:rsidRPr="005271CA">
        <w:rPr>
          <w:lang w:val="en-US" w:eastAsia="ja-JP"/>
        </w:rPr>
        <w:t xml:space="preserve"> syntax</w:t>
      </w:r>
    </w:p>
    <w:p w:rsidR="00A74CA5" w:rsidRDefault="00A74CA5" w:rsidP="00A74CA5">
      <w:pPr>
        <w:keepNext/>
      </w:pPr>
    </w:p>
    <w:tbl>
      <w:tblPr>
        <w:tblW w:w="8625" w:type="dxa"/>
        <w:jc w:val="center"/>
        <w:tblInd w:w="648" w:type="dxa"/>
        <w:tblLayout w:type="fixed"/>
        <w:tblLook w:val="0000" w:firstRow="0" w:lastRow="0" w:firstColumn="0" w:lastColumn="0" w:noHBand="0" w:noVBand="0"/>
      </w:tblPr>
      <w:tblGrid>
        <w:gridCol w:w="6774"/>
        <w:gridCol w:w="612"/>
        <w:gridCol w:w="1239"/>
      </w:tblGrid>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pPr>
            <w:r w:rsidRPr="003E4A6A">
              <w:t>depth_</w:t>
            </w:r>
            <w:r>
              <w:t>grid_position</w:t>
            </w:r>
            <w:r w:rsidRPr="003E4A6A">
              <w:t>( ) {</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b/>
                <w:bCs/>
              </w:rPr>
            </w:pPr>
            <w:r w:rsidRPr="003E4A6A">
              <w:rPr>
                <w:b/>
                <w:bCs/>
              </w:rPr>
              <w:t>C</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b/>
                <w:bCs/>
              </w:rPr>
            </w:pPr>
            <w:r w:rsidRPr="003E4A6A">
              <w:rPr>
                <w:b/>
                <w:bCs/>
              </w:rPr>
              <w:t>Descriptor</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r>
            <w:r w:rsidRPr="00BF1BC7">
              <w:rPr>
                <w:b/>
                <w:bCs/>
              </w:rPr>
              <w:t>depth_grid_pos_x_fp</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sz w:val="18"/>
                <w:szCs w:val="18"/>
              </w:rPr>
            </w:pPr>
            <w:r w:rsidRPr="003E4A6A">
              <w:t>u(</w:t>
            </w:r>
            <w:r>
              <w:t>20</w:t>
            </w:r>
            <w:r w:rsidRPr="003E4A6A">
              <w:t>)</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r>
            <w:r>
              <w:rPr>
                <w:b/>
                <w:bCs/>
              </w:rPr>
              <w:t>depth_grid_pos_x_d</w:t>
            </w:r>
            <w:r w:rsidRPr="00BF1BC7">
              <w:rPr>
                <w:b/>
                <w:bCs/>
              </w:rPr>
              <w:t>p</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sz w:val="18"/>
                <w:szCs w:val="18"/>
              </w:rPr>
            </w:pPr>
            <w:r w:rsidRPr="003E4A6A">
              <w:t>u(</w:t>
            </w:r>
            <w:r>
              <w:t>4</w:t>
            </w:r>
            <w:r w:rsidRPr="003E4A6A">
              <w:t>)</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r>
            <w:r>
              <w:rPr>
                <w:b/>
                <w:bCs/>
              </w:rPr>
              <w:t>depth_grid_pos_x_sign_flag</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rPr>
                <w:sz w:val="18"/>
                <w:szCs w:val="18"/>
              </w:rPr>
            </w:pPr>
            <w:r>
              <w:t>u(1</w:t>
            </w:r>
            <w:r w:rsidRPr="003E4A6A">
              <w:t>)</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40A70"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lang w:val="es-ES_tradnl"/>
              </w:rPr>
            </w:pPr>
            <w:r w:rsidRPr="00140A70">
              <w:rPr>
                <w:b/>
                <w:bCs/>
                <w:lang w:val="es-ES_tradnl"/>
              </w:rPr>
              <w:tab/>
              <w:t>depth_grid_pos_y_fp</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Default="00A74CA5" w:rsidP="00DA21AF">
            <w:pPr>
              <w:keepNext/>
              <w:keepLines/>
              <w:spacing w:before="20" w:after="20"/>
              <w:jc w:val="center"/>
              <w:rPr>
                <w:sz w:val="18"/>
                <w:szCs w:val="18"/>
              </w:rPr>
            </w:pPr>
            <w:r w:rsidRPr="003E4A6A">
              <w:t>u(</w:t>
            </w:r>
            <w:r>
              <w:t>20</w:t>
            </w:r>
            <w:r w:rsidRPr="003E4A6A">
              <w:t>)</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140A70"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lang w:val="es-ES_tradnl"/>
              </w:rPr>
            </w:pPr>
            <w:r w:rsidRPr="00140A70">
              <w:rPr>
                <w:b/>
                <w:bCs/>
                <w:lang w:val="es-ES_tradnl"/>
              </w:rPr>
              <w:tab/>
              <w:t>depth_grid_pos_y_dp</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Default="00A74CA5" w:rsidP="00DA21AF">
            <w:pPr>
              <w:keepNext/>
              <w:keepLines/>
              <w:spacing w:before="20" w:after="20"/>
              <w:jc w:val="center"/>
              <w:rPr>
                <w:sz w:val="18"/>
                <w:szCs w:val="18"/>
              </w:rPr>
            </w:pPr>
            <w:r w:rsidRPr="003E4A6A">
              <w:t>u(</w:t>
            </w:r>
            <w:r>
              <w:t>4</w:t>
            </w:r>
            <w:r w:rsidRPr="003E4A6A">
              <w:t>)</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
                <w:bCs/>
              </w:rPr>
            </w:pPr>
            <w:r w:rsidRPr="003E4A6A">
              <w:rPr>
                <w:b/>
                <w:bCs/>
              </w:rPr>
              <w:tab/>
            </w:r>
            <w:r>
              <w:rPr>
                <w:b/>
                <w:bCs/>
              </w:rPr>
              <w:t>depth_grid_pos_y_sign_flag</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r w:rsidRPr="003E4A6A">
              <w:t>5</w:t>
            </w:r>
          </w:p>
        </w:tc>
        <w:tc>
          <w:tcPr>
            <w:tcW w:w="1239" w:type="dxa"/>
            <w:tcBorders>
              <w:top w:val="single" w:sz="6" w:space="0" w:color="auto"/>
              <w:left w:val="single" w:sz="6" w:space="0" w:color="auto"/>
              <w:bottom w:val="single" w:sz="2" w:space="0" w:color="auto"/>
              <w:right w:val="single" w:sz="6" w:space="0" w:color="auto"/>
            </w:tcBorders>
          </w:tcPr>
          <w:p w:rsidR="00A74CA5" w:rsidRDefault="00A74CA5" w:rsidP="00DA21AF">
            <w:pPr>
              <w:keepNext/>
              <w:keepLines/>
              <w:spacing w:before="20" w:after="20"/>
              <w:jc w:val="center"/>
              <w:rPr>
                <w:sz w:val="18"/>
                <w:szCs w:val="18"/>
              </w:rPr>
            </w:pPr>
            <w:r>
              <w:t>u(1</w:t>
            </w:r>
            <w:r w:rsidRPr="003E4A6A">
              <w:t>)</w:t>
            </w:r>
          </w:p>
        </w:tc>
      </w:tr>
      <w:tr w:rsidR="00A74CA5" w:rsidRPr="003E4A6A" w:rsidTr="00DA21AF">
        <w:trPr>
          <w:cantSplit/>
          <w:jc w:val="center"/>
        </w:trPr>
        <w:tc>
          <w:tcPr>
            <w:tcW w:w="6774"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tabs>
                <w:tab w:val="left" w:pos="216"/>
                <w:tab w:val="left" w:pos="432"/>
                <w:tab w:val="left" w:pos="648"/>
                <w:tab w:val="left" w:pos="864"/>
                <w:tab w:val="left" w:pos="1080"/>
                <w:tab w:val="left" w:pos="1296"/>
                <w:tab w:val="left" w:pos="1512"/>
                <w:tab w:val="left" w:pos="1728"/>
                <w:tab w:val="left" w:pos="1944"/>
                <w:tab w:val="left" w:pos="2160"/>
              </w:tabs>
              <w:spacing w:before="20" w:after="20"/>
              <w:jc w:val="left"/>
              <w:rPr>
                <w:bCs/>
              </w:rPr>
            </w:pPr>
            <w:r w:rsidRPr="003E4A6A">
              <w:rPr>
                <w:bCs/>
              </w:rPr>
              <w:t>}</w:t>
            </w:r>
          </w:p>
        </w:tc>
        <w:tc>
          <w:tcPr>
            <w:tcW w:w="612"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p>
        </w:tc>
        <w:tc>
          <w:tcPr>
            <w:tcW w:w="1239" w:type="dxa"/>
            <w:tcBorders>
              <w:top w:val="single" w:sz="6" w:space="0" w:color="auto"/>
              <w:left w:val="single" w:sz="6" w:space="0" w:color="auto"/>
              <w:bottom w:val="single" w:sz="2" w:space="0" w:color="auto"/>
              <w:right w:val="single" w:sz="6" w:space="0" w:color="auto"/>
            </w:tcBorders>
          </w:tcPr>
          <w:p w:rsidR="00A74CA5" w:rsidRPr="003E4A6A" w:rsidRDefault="00A74CA5" w:rsidP="00DA21AF">
            <w:pPr>
              <w:keepNext/>
              <w:keepLines/>
              <w:spacing w:before="20" w:after="20"/>
              <w:jc w:val="center"/>
            </w:pPr>
          </w:p>
        </w:tc>
      </w:tr>
    </w:tbl>
    <w:p w:rsidR="00A74CA5" w:rsidRDefault="00A74CA5" w:rsidP="00A74CA5">
      <w:pPr>
        <w:rPr>
          <w:lang w:eastAsia="ja-JP"/>
        </w:rPr>
      </w:pPr>
    </w:p>
    <w:p w:rsidR="00A74CA5" w:rsidRPr="005271CA" w:rsidRDefault="00A74CA5" w:rsidP="00A74CA5">
      <w:pPr>
        <w:pStyle w:val="Annex3"/>
      </w:pPr>
      <w:bookmarkStart w:id="271" w:name="_Toc303680852"/>
      <w:bookmarkStart w:id="272" w:name="_Toc353889230"/>
      <w:bookmarkStart w:id="273" w:name="_Toc353895212"/>
      <w:r w:rsidRPr="005271CA">
        <w:t xml:space="preserve">SEI message </w:t>
      </w:r>
      <w:r w:rsidRPr="005271CA">
        <w:rPr>
          <w:lang w:val="en-US" w:eastAsia="ja-JP"/>
        </w:rPr>
        <w:t>semantics</w:t>
      </w:r>
      <w:bookmarkEnd w:id="271"/>
      <w:bookmarkEnd w:id="272"/>
      <w:bookmarkEnd w:id="273"/>
    </w:p>
    <w:p w:rsidR="00A74CA5" w:rsidRPr="005271CA" w:rsidRDefault="00A74CA5" w:rsidP="00A74CA5">
      <w:pPr>
        <w:keepNext/>
        <w:keepLines/>
      </w:pPr>
      <w:r w:rsidRPr="005271CA">
        <w:t>Depending on payloadType, the corresponding SEI message semantics are extended as follows:</w:t>
      </w:r>
    </w:p>
    <w:p w:rsidR="00A74CA5" w:rsidRPr="005271CA" w:rsidRDefault="00A74CA5" w:rsidP="00A74CA5">
      <w:pPr>
        <w:keepNext/>
        <w:keepLines/>
        <w:ind w:left="397" w:hanging="397"/>
      </w:pPr>
      <w:r w:rsidRPr="005271CA">
        <w:t>–</w:t>
      </w:r>
      <w:r w:rsidRPr="005271CA">
        <w:tab/>
        <w:t>If payloadType is equal to 2, 3, 6, 7, 8, 9, 10, 11, 12, 13, 14, 15, 16, 17, 18, 19, 20, 21, 22, 23, 45 or 47, the following applies:</w:t>
      </w:r>
    </w:p>
    <w:p w:rsidR="00A74CA5" w:rsidRPr="005271CA" w:rsidRDefault="00A74CA5" w:rsidP="00A74CA5">
      <w:pPr>
        <w:ind w:left="794" w:hanging="397"/>
      </w:pPr>
      <w:r w:rsidRPr="005271CA">
        <w:t>–</w:t>
      </w:r>
      <w:r w:rsidRPr="005271CA">
        <w:tab/>
        <w:t xml:space="preserve">If the SEI message is not included in an MVC scalable nesting SEI message or a </w:t>
      </w:r>
      <w:r>
        <w:t>MVCD</w:t>
      </w:r>
      <w:r w:rsidRPr="005271CA">
        <w:t xml:space="preserve"> scalable nesting SEI message, it applies </w:t>
      </w:r>
      <w:r w:rsidRPr="006924ED">
        <w:t xml:space="preserve">to the </w:t>
      </w:r>
      <w:r>
        <w:t xml:space="preserve">texture </w:t>
      </w:r>
      <w:r w:rsidRPr="006924ED">
        <w:t>view component</w:t>
      </w:r>
      <w:r w:rsidRPr="005271CA">
        <w:t xml:space="preserve"> of the current access unit with VOIdx equal to VOIdxMin.</w:t>
      </w:r>
    </w:p>
    <w:p w:rsidR="00A74CA5" w:rsidRPr="005271CA" w:rsidRDefault="00A74CA5" w:rsidP="00A74CA5">
      <w:pPr>
        <w:ind w:left="794" w:hanging="397"/>
      </w:pPr>
      <w:r w:rsidRPr="005271CA">
        <w:t>–</w:t>
      </w:r>
      <w:r w:rsidRPr="005271CA">
        <w:tab/>
        <w:t xml:space="preserve">Otherwise, if included in an MVC scalable nesting SEI message and not included in a </w:t>
      </w:r>
      <w:r>
        <w:t>MVCD</w:t>
      </w:r>
      <w:r w:rsidRPr="005271CA">
        <w:t xml:space="preserve"> scalable nesting SEI message, it applies to all texture view components of the current access unit when all_view_components_in_au_flag is equal to 1, or it applies to all texture view components of the current access unit with view_id equal to sei_view_id</w:t>
      </w:r>
      <w:r>
        <w:t xml:space="preserve">[ i ] for any i in the range of </w:t>
      </w:r>
      <w:r w:rsidRPr="005271CA">
        <w:t>0 to num_view_components_minus1, inclusive, when all_view_co</w:t>
      </w:r>
      <w:r>
        <w:t xml:space="preserve">mponents_in_au_flag is equal to 0. When </w:t>
      </w:r>
      <w:r>
        <w:lastRenderedPageBreak/>
        <w:t xml:space="preserve">payloadType is equal to </w:t>
      </w:r>
      <w:r w:rsidRPr="005271CA">
        <w:t>10 for the SEI message that is included in an MVC scalable nesting SEI message, the semantics for sub_seq_layer_num of the sub-sequence information SEI message is modified as follows:</w:t>
      </w:r>
    </w:p>
    <w:p w:rsidR="00A74CA5" w:rsidRPr="005271CA" w:rsidRDefault="00A74CA5" w:rsidP="00A74CA5">
      <w:pPr>
        <w:ind w:left="1191"/>
      </w:pPr>
      <w:r w:rsidRPr="005271CA">
        <w:rPr>
          <w:b/>
        </w:rPr>
        <w:t>sub_seq_layer_num</w:t>
      </w:r>
      <w:r w:rsidRPr="005271CA">
        <w:t xml:space="preserve"> specifies the sub-sequence layer number of the current picture. When the current picture resides in a sub-sequence for which the first picture in decoding order is an IDR picture, the value of sub_</w:t>
      </w:r>
      <w:r>
        <w:t xml:space="preserve">seq_layer_num shall be equal to </w:t>
      </w:r>
      <w:r w:rsidRPr="005271CA">
        <w:t>0. For a non-paired reference field, the value of sub_</w:t>
      </w:r>
      <w:r>
        <w:t xml:space="preserve">seq_layer_num shall be equal to </w:t>
      </w:r>
      <w:r w:rsidRPr="005271CA">
        <w:t>0. sub_seq_lay</w:t>
      </w:r>
      <w:r>
        <w:t xml:space="preserve">er_num shall be in the range of 0 to </w:t>
      </w:r>
      <w:r w:rsidRPr="005271CA">
        <w:t>255, inclusive.</w:t>
      </w:r>
    </w:p>
    <w:p w:rsidR="00A74CA5" w:rsidRPr="005271CA" w:rsidRDefault="00A74CA5" w:rsidP="00A74CA5">
      <w:pPr>
        <w:ind w:left="794" w:hanging="397"/>
      </w:pPr>
      <w:r w:rsidRPr="005271CA">
        <w:t>–</w:t>
      </w:r>
      <w:r w:rsidRPr="005271CA">
        <w:tab/>
        <w:t xml:space="preserve">Otherwise, if not included in an MVC scalable nesting SEI message and included in an </w:t>
      </w:r>
      <w:r>
        <w:t>MVCD</w:t>
      </w:r>
      <w:r w:rsidRPr="005271CA">
        <w:t xml:space="preserve"> scalable nesting SEI message, it applies to all depth view components or view component pairs of the current access unit when all_view_components_in_au_flag is equal to 1, or it applies to all depth view components or view component pairs of the current access unit with view_id equal to sei_view_id[ i ] for any i in the range of 0 to num_view_components_minus1, inclusive, when all_view_components_in_au_flag is equal to 0. When payloadType is equal to 10 for the SEI message that is included in an </w:t>
      </w:r>
      <w:r>
        <w:t>MVCD</w:t>
      </w:r>
      <w:r w:rsidRPr="005271CA">
        <w:t xml:space="preserve"> scalable nesting SEI message, the semantics for sub_seq_layer_num of the sub-sequence information SEI message is modified as follows:</w:t>
      </w:r>
    </w:p>
    <w:p w:rsidR="00A74CA5" w:rsidRPr="005271CA" w:rsidRDefault="00A74CA5" w:rsidP="00A74CA5">
      <w:pPr>
        <w:ind w:left="1191"/>
      </w:pPr>
      <w:r w:rsidRPr="005271CA">
        <w:rPr>
          <w:b/>
        </w:rPr>
        <w:t>sub_seq_layer_num</w:t>
      </w:r>
      <w:r w:rsidRPr="005271CA">
        <w:t xml:space="preserve"> specifies the sub-sequence layer number of the current picture. When the current picture resides in a sub-sequence for which the first picture in decoding order is an IDR picture, the value of sub_seq_layer_num shall be equal to 0. For a non-paired reference field, the value of sub_seq_layer_num shall be equal to 0. sub_seq_layer_num shall be in the range of 0 to 255, inclusive.</w:t>
      </w:r>
    </w:p>
    <w:p w:rsidR="00A74CA5" w:rsidRPr="005271CA" w:rsidRDefault="00A74CA5" w:rsidP="00A74CA5">
      <w:pPr>
        <w:keepNext/>
        <w:keepLines/>
        <w:ind w:left="397" w:hanging="397"/>
      </w:pPr>
      <w:r w:rsidRPr="005271CA">
        <w:t>–</w:t>
      </w:r>
      <w:r w:rsidRPr="005271CA">
        <w:tab/>
        <w:t>Otherwise, if payloadType is equal to 41, 42 or 43, the following applies:</w:t>
      </w:r>
    </w:p>
    <w:p w:rsidR="00A74CA5" w:rsidRPr="005271CA" w:rsidRDefault="00A74CA5" w:rsidP="00A74CA5">
      <w:pPr>
        <w:ind w:left="794" w:hanging="397"/>
      </w:pPr>
      <w:r w:rsidRPr="005271CA">
        <w:t>–</w:t>
      </w:r>
      <w:r w:rsidRPr="005271CA">
        <w:tab/>
        <w:t xml:space="preserve">If the SEI message is not included in </w:t>
      </w:r>
      <w:r>
        <w:t>MVCD</w:t>
      </w:r>
      <w:r w:rsidRPr="005271CA">
        <w:t xml:space="preserve"> scalable nesting SEI message, it applies to texture views only and NAL units having nal_unit_type equal to 21 are non-VCL NAL units.</w:t>
      </w:r>
    </w:p>
    <w:p w:rsidR="00A74CA5" w:rsidRPr="005271CA" w:rsidRDefault="00A74CA5" w:rsidP="00A74CA5">
      <w:pPr>
        <w:ind w:left="794" w:hanging="397"/>
      </w:pPr>
      <w:r w:rsidRPr="005271CA">
        <w:t>–</w:t>
      </w:r>
      <w:r w:rsidRPr="005271CA">
        <w:tab/>
        <w:t xml:space="preserve">Otherwise (the SEI message is included in </w:t>
      </w:r>
      <w:r>
        <w:t>MVCD</w:t>
      </w:r>
      <w:r w:rsidRPr="005271CA">
        <w:t xml:space="preserve"> scalable nesting SEI message), the SEI message applies to depth views, to texture views or both texture views all depth views, depending on the values of the syntax elements of the </w:t>
      </w:r>
      <w:r>
        <w:t>MVCD</w:t>
      </w:r>
      <w:r w:rsidRPr="005271CA">
        <w:t xml:space="preserve"> scalable nesting SEI message.</w:t>
      </w:r>
    </w:p>
    <w:p w:rsidR="00A74CA5" w:rsidRPr="005271CA" w:rsidRDefault="00A74CA5" w:rsidP="00A74CA5">
      <w:pPr>
        <w:keepNext/>
        <w:keepLines/>
        <w:ind w:left="397" w:hanging="397"/>
      </w:pPr>
      <w:r w:rsidRPr="005271CA">
        <w:t>–</w:t>
      </w:r>
      <w:r w:rsidRPr="005271CA">
        <w:tab/>
        <w:t>Otherwise, if payloadType is equal to 0 or 1, the following applies:</w:t>
      </w:r>
    </w:p>
    <w:p w:rsidR="00A74CA5" w:rsidRPr="005271CA" w:rsidRDefault="00A74CA5" w:rsidP="00A74CA5">
      <w:pPr>
        <w:ind w:left="794" w:hanging="397"/>
      </w:pPr>
      <w:r w:rsidRPr="005271CA">
        <w:t>–</w:t>
      </w:r>
      <w:r w:rsidRPr="005271CA">
        <w:tab/>
        <w:t xml:space="preserve">If the SEI message is not included in an MVC scalable nesting SEI message or a </w:t>
      </w:r>
      <w:r>
        <w:t>MVCD</w:t>
      </w:r>
      <w:r w:rsidRPr="005271CA">
        <w:t xml:space="preserve"> scalable nesting SEI message or a </w:t>
      </w:r>
      <w:r>
        <w:t>MVCD</w:t>
      </w:r>
      <w:r w:rsidRPr="005271CA">
        <w:t xml:space="preserve"> texture sub-bitstream HRD nesting SEI message, the following applies. When the SEI message and all other SEI messages with payloadType equal to 0 or 1 not included in an MVC scalable nesting SEI message or a </w:t>
      </w:r>
      <w:r>
        <w:t>MVCD</w:t>
      </w:r>
      <w:r w:rsidRPr="005271CA">
        <w:t xml:space="preserve"> scalable nesting SEI message or a </w:t>
      </w:r>
      <w:r>
        <w:t>MVCD</w:t>
      </w:r>
      <w:r w:rsidRPr="005271CA">
        <w:t xml:space="preserve"> texture sub-bitstream HRD nesting SEI message are used as the buffering period and picture timing SEI messages for checking the bitstream conformance according to Annex </w:t>
      </w:r>
      <w:r>
        <w:fldChar w:fldCharType="begin" w:fldLock="1"/>
      </w:r>
      <w:r>
        <w:instrText xml:space="preserve"> REF _Ref288348986 \n \h </w:instrText>
      </w:r>
      <w:r>
        <w:fldChar w:fldCharType="separate"/>
      </w:r>
      <w:r>
        <w:t>C</w:t>
      </w:r>
      <w:r>
        <w:fldChar w:fldCharType="end"/>
      </w:r>
      <w:r w:rsidRPr="005271CA">
        <w:t xml:space="preserve"> and the decoding process specified in clauses </w:t>
      </w:r>
      <w:r w:rsidRPr="005271CA">
        <w:fldChar w:fldCharType="begin" w:fldLock="1"/>
      </w:r>
      <w:r w:rsidRPr="005271CA">
        <w:instrText xml:space="preserve"> REF _Ref20133850 \r \h  \* MERGEFORMAT </w:instrText>
      </w:r>
      <w:r w:rsidRPr="005271CA">
        <w:fldChar w:fldCharType="separate"/>
      </w:r>
      <w:r w:rsidRPr="005271CA">
        <w:t>2</w:t>
      </w:r>
      <w:r w:rsidRPr="005271CA">
        <w:fldChar w:fldCharType="end"/>
      </w:r>
      <w:r w:rsidRPr="005271CA">
        <w:t>-</w:t>
      </w:r>
      <w:r w:rsidRPr="005271CA">
        <w:fldChar w:fldCharType="begin" w:fldLock="1"/>
      </w:r>
      <w:r w:rsidRPr="005271CA">
        <w:instrText xml:space="preserve"> REF _Ref24280994 \r \h  \* MERGEFORMAT </w:instrText>
      </w:r>
      <w:r w:rsidRPr="005271CA">
        <w:fldChar w:fldCharType="separate"/>
      </w:r>
      <w:r w:rsidRPr="005271CA">
        <w:t>9</w:t>
      </w:r>
      <w:r w:rsidRPr="005271CA">
        <w:fldChar w:fldCharType="end"/>
      </w:r>
      <w:r w:rsidRPr="005271CA">
        <w:t xml:space="preserve"> is used, the bitstream shall be conforming to this Recommendation | International Standard.</w:t>
      </w:r>
    </w:p>
    <w:p w:rsidR="00A74CA5" w:rsidRPr="005271CA" w:rsidRDefault="00A74CA5" w:rsidP="00A74CA5">
      <w:pPr>
        <w:ind w:left="794" w:hanging="397"/>
      </w:pPr>
      <w:r w:rsidRPr="005271CA">
        <w:t>–</w:t>
      </w:r>
      <w:r w:rsidRPr="005271CA">
        <w:tab/>
        <w:t xml:space="preserve">Otherwise, if the SEI message is included in an MVC scalable nesting SEI message and not included in a </w:t>
      </w:r>
      <w:r>
        <w:t>MVCD</w:t>
      </w:r>
      <w:r w:rsidRPr="005271CA">
        <w:t xml:space="preserve"> scalable nesting SEI message or a </w:t>
      </w:r>
      <w:r>
        <w:t>MVCD</w:t>
      </w:r>
      <w:r w:rsidRPr="005271CA">
        <w:t xml:space="preserve"> texture sub-bitstream HRD nesting SEI message, the following applies. When the SEI message and all other SEI messages with payloadType equal to 0 or 1 included in an MVC scalable nesting SEI message with identical values of sei_op_temporal_id and sei_op_view_id[ i ] for all i in the range of 0 to </w:t>
      </w:r>
      <w:r w:rsidRPr="005271CA">
        <w:rPr>
          <w:bCs/>
        </w:rPr>
        <w:t xml:space="preserve">num_view_components_op_minus1, inclusive, </w:t>
      </w:r>
      <w:r w:rsidRPr="005271CA">
        <w:t>are used as the buffering period and picture timing SEI messages for checking the bitstream conformance according to Annex </w:t>
      </w:r>
      <w:r>
        <w:fldChar w:fldCharType="begin" w:fldLock="1"/>
      </w:r>
      <w:r>
        <w:instrText xml:space="preserve"> REF _Ref288348986 \n \h </w:instrText>
      </w:r>
      <w:r>
        <w:fldChar w:fldCharType="separate"/>
      </w:r>
      <w:r>
        <w:t>C</w:t>
      </w:r>
      <w:r>
        <w:fldChar w:fldCharType="end"/>
      </w:r>
      <w:r w:rsidRPr="005271CA">
        <w:t xml:space="preserve">, the bitstream that would be obtained by invoking the bitstream extraction process as specified in </w:t>
      </w:r>
      <w:r w:rsidRPr="000F7D75">
        <w:t>clause</w:t>
      </w:r>
      <w:r w:rsidRPr="005271CA">
        <w:t> </w:t>
      </w:r>
      <w:r>
        <w:fldChar w:fldCharType="begin" w:fldLock="1"/>
      </w:r>
      <w:r>
        <w:instrText xml:space="preserve"> REF _Ref209517213 \n \h </w:instrText>
      </w:r>
      <w:r>
        <w:fldChar w:fldCharType="separate"/>
      </w:r>
      <w:r>
        <w:t>H.8.3</w:t>
      </w:r>
      <w:r>
        <w:fldChar w:fldCharType="end"/>
      </w:r>
      <w:r w:rsidRPr="005271CA">
        <w:t xml:space="preserve"> with tIdTarget equal to sei_op_temporal_id and viewIdTargetList equal to sei_op_view_id[ i ] for all i in the range of 0 to </w:t>
      </w:r>
      <w:r w:rsidRPr="005271CA">
        <w:rPr>
          <w:bCs/>
        </w:rPr>
        <w:t>num_view_components_op_minus1, inclusive,</w:t>
      </w:r>
      <w:r w:rsidRPr="005271CA">
        <w:t xml:space="preserve"> shall be conforming to this Recommendation | International Standard.</w:t>
      </w:r>
    </w:p>
    <w:p w:rsidR="00A74CA5" w:rsidRPr="005271CA" w:rsidRDefault="00A74CA5" w:rsidP="00A74CA5">
      <w:pPr>
        <w:ind w:left="794"/>
      </w:pPr>
      <w:r>
        <w:t xml:space="preserve">In the semantics of </w:t>
      </w:r>
      <w:r w:rsidRPr="005271CA">
        <w:t>clauses </w:t>
      </w:r>
      <w:r>
        <w:fldChar w:fldCharType="begin" w:fldLock="1"/>
      </w:r>
      <w:r>
        <w:instrText xml:space="preserve"> REF _Ref23740177 \n \h </w:instrText>
      </w:r>
      <w:r>
        <w:fldChar w:fldCharType="separate"/>
      </w:r>
      <w:r>
        <w:t>D.2.1</w:t>
      </w:r>
      <w:r>
        <w:fldChar w:fldCharType="end"/>
      </w:r>
      <w:r w:rsidRPr="005271CA">
        <w:t xml:space="preserve"> and </w:t>
      </w:r>
      <w:r>
        <w:fldChar w:fldCharType="begin" w:fldLock="1"/>
      </w:r>
      <w:r>
        <w:instrText xml:space="preserve"> REF _Ref23740212 \n \h </w:instrText>
      </w:r>
      <w:r>
        <w:fldChar w:fldCharType="separate"/>
      </w:r>
      <w:r>
        <w:t>D.2.2</w:t>
      </w:r>
      <w:r>
        <w:fldChar w:fldCharType="end"/>
      </w:r>
      <w:r w:rsidRPr="005271CA">
        <w:t>, the syntax elements num_units_in_tick, time_scale, fixed_frame_rate_flag, nal_hrd_parameters_present_flag, vcl_hrd_parameters_present_flag, low_delay_hrd_flag, and pic_struct_present_flag and the derived variables NalHrdBpPresentFlag, VclHrdBpPresentFlag, and CpbDpbDelaysPresentFlag are substituted with the syntax elements vui_mvc_num_units_in_tick[ i ], vui_mvc_time_scale[ i ], vui_mvc_fixed_frame_rate_flag[ i ], vui_mvc_nal_hrd_parameters_present_flag[ i ], vui_mvc_vcl_hrd_parameters_present_flag[ i ], vui_mvc_low_delay_hrd_flag[ i ], and vui_mvc_pic_struct_present_flag[ i ] and the derived variables VuiMvcNalHrdBpPresentFlag[ i ], VuiMvcVclHrdBpPresentFlag[ i ], and VuiMvcCpbDpbDelaysPresentFlag[ i ].</w:t>
      </w:r>
    </w:p>
    <w:p w:rsidR="00A74CA5" w:rsidRPr="005271CA" w:rsidRDefault="00A74CA5" w:rsidP="00A74CA5">
      <w:pPr>
        <w:ind w:left="794"/>
      </w:pPr>
      <w:r w:rsidRPr="005271CA">
        <w:t>The values of seq_parameter_set_id's in all buffering period SEI messages included in MVC scalable nesting SEI messages and associated with operation points for which the greatest VOIdx values in the associated bitstream subsets are identical shall be identical.</w:t>
      </w:r>
    </w:p>
    <w:p w:rsidR="00A74CA5" w:rsidRPr="005271CA" w:rsidRDefault="00A74CA5" w:rsidP="00A74CA5">
      <w:pPr>
        <w:ind w:left="794" w:hanging="397"/>
      </w:pPr>
      <w:r w:rsidRPr="005271CA">
        <w:t>–</w:t>
      </w:r>
      <w:r w:rsidRPr="005271CA">
        <w:tab/>
        <w:t xml:space="preserve">Otherwise, if the SEI message is included in a </w:t>
      </w:r>
      <w:r>
        <w:t>MVCD</w:t>
      </w:r>
      <w:r w:rsidRPr="005271CA">
        <w:t xml:space="preserve"> scalable nesting SEI message and not included in an MVC scalable nesting SEI message or a </w:t>
      </w:r>
      <w:r>
        <w:t>MVCD</w:t>
      </w:r>
      <w:r w:rsidRPr="005271CA">
        <w:t xml:space="preserve"> texture sub-bitstream HRD nesting SEI message, the following applies. When the SEI message and all other SEI messages with payloadType equal to 0 or 1 </w:t>
      </w:r>
      <w:r w:rsidRPr="005271CA">
        <w:lastRenderedPageBreak/>
        <w:t xml:space="preserve">included in a </w:t>
      </w:r>
      <w:r>
        <w:t>MVCD</w:t>
      </w:r>
      <w:r w:rsidRPr="005271CA">
        <w:t xml:space="preserve"> scalable nesting SEI message with identical values of sei_op_temporal_id and sei_op_view_id[ i ] for all i in the range of 0 to </w:t>
      </w:r>
      <w:r w:rsidRPr="005271CA">
        <w:rPr>
          <w:bCs/>
        </w:rPr>
        <w:t xml:space="preserve">num_view_components_op_minus1, inclusive, </w:t>
      </w:r>
      <w:r w:rsidRPr="005271CA">
        <w:t>are used as the buffering period and picture timing SEI messages for checking the bitstream conformance according to Annex </w:t>
      </w:r>
      <w:r w:rsidRPr="005271CA">
        <w:fldChar w:fldCharType="begin" w:fldLock="1"/>
      </w:r>
      <w:r w:rsidRPr="005271CA">
        <w:instrText xml:space="preserve"> REF _Ref288348986 \r \h  \* MERGEFORMAT </w:instrText>
      </w:r>
      <w:r w:rsidRPr="005271CA">
        <w:fldChar w:fldCharType="separate"/>
      </w:r>
      <w:r w:rsidRPr="005271CA">
        <w:t>C</w:t>
      </w:r>
      <w:r w:rsidRPr="005271CA">
        <w:fldChar w:fldCharType="end"/>
      </w:r>
      <w:r w:rsidRPr="005271CA">
        <w:t>, the bitstream that would be obtained by invoking the bitstream extraction process as specified in clause </w:t>
      </w:r>
      <w:r>
        <w:fldChar w:fldCharType="begin" w:fldLock="1"/>
      </w:r>
      <w:r>
        <w:instrText xml:space="preserve"> REF _Ref350868003 \r \h </w:instrText>
      </w:r>
      <w:r>
        <w:fldChar w:fldCharType="separate"/>
      </w:r>
      <w:r>
        <w:t>I.8.5</w:t>
      </w:r>
      <w:r>
        <w:fldChar w:fldCharType="end"/>
      </w:r>
      <w:r w:rsidRPr="005271CA">
        <w:t xml:space="preserve"> with depthPresentTargetFlag equal to 1, tIdTarget equal to sei_op_temporal_id and viewIdTargetList equal to sei_op_view_id[ i ] for all i in the range of 0 to </w:t>
      </w:r>
      <w:r w:rsidRPr="005271CA">
        <w:rPr>
          <w:bCs/>
        </w:rPr>
        <w:t>num_view_components_op_minus1, inclusive,</w:t>
      </w:r>
      <w:r w:rsidRPr="005271CA">
        <w:t xml:space="preserve"> shall be conforming to this Recommendation | International Standard.</w:t>
      </w:r>
    </w:p>
    <w:p w:rsidR="00A74CA5" w:rsidRPr="005271CA" w:rsidRDefault="00A74CA5" w:rsidP="00A74CA5">
      <w:pPr>
        <w:ind w:left="794"/>
      </w:pPr>
      <w:r>
        <w:t xml:space="preserve">In the semantics of </w:t>
      </w:r>
      <w:r w:rsidRPr="005271CA">
        <w:t>clauses </w:t>
      </w:r>
      <w:r>
        <w:fldChar w:fldCharType="begin" w:fldLock="1"/>
      </w:r>
      <w:r>
        <w:instrText xml:space="preserve"> REF _Ref23740177 \n \h </w:instrText>
      </w:r>
      <w:r>
        <w:fldChar w:fldCharType="separate"/>
      </w:r>
      <w:r>
        <w:t>D.2.1</w:t>
      </w:r>
      <w:r>
        <w:fldChar w:fldCharType="end"/>
      </w:r>
      <w:r w:rsidRPr="005271CA">
        <w:t xml:space="preserve"> and </w:t>
      </w:r>
      <w:r>
        <w:fldChar w:fldCharType="begin" w:fldLock="1"/>
      </w:r>
      <w:r>
        <w:instrText xml:space="preserve"> REF _Ref23740212 \n \h </w:instrText>
      </w:r>
      <w:r>
        <w:fldChar w:fldCharType="separate"/>
      </w:r>
      <w:r>
        <w:t>D.2.2</w:t>
      </w:r>
      <w:r>
        <w:fldChar w:fldCharType="end"/>
      </w:r>
      <w:r w:rsidRPr="005271CA">
        <w:t xml:space="preserve">, the syntax elements num_units_in_tick, time_scale, fixed_frame_rate_flag, nal_hrd_parameters_present_flag, vcl_hrd_parameters_present_flag, low_delay_hrd_flag, and pic_struct_present_flag and the derived variables NalHrdBpPresentFlag, VclHrdBpPresentFlag, and CpbDpbDelaysPresentFlag are substituted with the syntax elements vui_mvc_num_units_in_tick[ i ], vui_mvc_time_scale[ i ], vui_mvc_fixed_frame_rate_flag[ i ], vui_mvc_nal_hrd_parameters_present_flag[ i ], vui_mvc_vcl_hrd_parameters_present_flag[ i ], vui_mvc_low_delay_hrd_flag[ i ], and vui_mvc_pic_struct_present_flag[ i ] and the derived variables VuiMvcNalHrdBpPresentFlag[ i ], VuiMvcVclHrdBpPresentFlag[ i ], and VuiMvcCpbDpbDelaysPresentFlag[ i ] for the </w:t>
      </w:r>
      <w:r>
        <w:t>MVCD</w:t>
      </w:r>
      <w:r w:rsidRPr="005271CA">
        <w:t xml:space="preserve"> VUI parameters extension.</w:t>
      </w:r>
    </w:p>
    <w:p w:rsidR="00A74CA5" w:rsidRPr="005271CA" w:rsidRDefault="00A74CA5" w:rsidP="00A74CA5">
      <w:pPr>
        <w:ind w:left="794"/>
      </w:pPr>
      <w:r w:rsidRPr="005271CA">
        <w:t xml:space="preserve">The values of seq_parameter_set_id's in all buffering period SEI messages included in </w:t>
      </w:r>
      <w:r>
        <w:t>MVCD</w:t>
      </w:r>
      <w:r w:rsidRPr="005271CA">
        <w:t xml:space="preserve"> scalable nesting SEI messages and not included in either MVC scalable nesting SEI messages or </w:t>
      </w:r>
      <w:r>
        <w:t>MVCD</w:t>
      </w:r>
      <w:r w:rsidRPr="005271CA">
        <w:t xml:space="preserve"> texture sub-bitstream HRD nesting SEI messages and associated with operation points for which the greatest VOIdx values in the associated bitstream subsets are identical shall be identical.</w:t>
      </w:r>
    </w:p>
    <w:p w:rsidR="00A74CA5" w:rsidRPr="005271CA" w:rsidRDefault="00A74CA5" w:rsidP="00A74CA5">
      <w:pPr>
        <w:ind w:left="794" w:hanging="397"/>
      </w:pPr>
      <w:r w:rsidRPr="005271CA">
        <w:t>–</w:t>
      </w:r>
      <w:r w:rsidRPr="005271CA">
        <w:tab/>
        <w:t xml:space="preserve">Otherwise, if the SEI message is included in a </w:t>
      </w:r>
      <w:r>
        <w:t>MVCD</w:t>
      </w:r>
      <w:r w:rsidRPr="005271CA">
        <w:t xml:space="preserve"> texture sub-bitstream HRD nesting SEI message, the following applies. When the SEI message and all other SEI messages included in a </w:t>
      </w:r>
      <w:r>
        <w:t>MVCD</w:t>
      </w:r>
      <w:r w:rsidRPr="005271CA">
        <w:t xml:space="preserve"> texture sub-bitstream HRD nesting SEI message with identical values of texture_subbitstream_temporal_id and texture_subbitstream_view_id[ i ] for all i in the range of 0 to </w:t>
      </w:r>
      <w:r w:rsidRPr="005271CA">
        <w:rPr>
          <w:bCs/>
        </w:rPr>
        <w:t xml:space="preserve">num_texture_subbitstream_view_components_minus1, inclusive, </w:t>
      </w:r>
      <w:r w:rsidRPr="005271CA">
        <w:t>are used as the buffering period and picture timing SEI messages for checking the bitstream conformance according to Annex </w:t>
      </w:r>
      <w:r w:rsidRPr="005271CA">
        <w:fldChar w:fldCharType="begin" w:fldLock="1"/>
      </w:r>
      <w:r w:rsidRPr="005271CA">
        <w:instrText xml:space="preserve"> REF _Ref288348986 \r \h  \* MERGEFORMAT </w:instrText>
      </w:r>
      <w:r w:rsidRPr="005271CA">
        <w:fldChar w:fldCharType="separate"/>
      </w:r>
      <w:r w:rsidRPr="005271CA">
        <w:t>C</w:t>
      </w:r>
      <w:r w:rsidRPr="005271CA">
        <w:fldChar w:fldCharType="end"/>
      </w:r>
      <w:r w:rsidRPr="005271CA">
        <w:t>, the bitstream that would be obtained by invoking the bitstream extraction process as specified in clause </w:t>
      </w:r>
      <w:r>
        <w:fldChar w:fldCharType="begin" w:fldLock="1"/>
      </w:r>
      <w:r>
        <w:instrText xml:space="preserve"> REF _Ref350868003 \r \h </w:instrText>
      </w:r>
      <w:r>
        <w:fldChar w:fldCharType="separate"/>
      </w:r>
      <w:r>
        <w:t>I.8.5</w:t>
      </w:r>
      <w:r>
        <w:fldChar w:fldCharType="end"/>
      </w:r>
      <w:r w:rsidRPr="005271CA">
        <w:t xml:space="preserve"> with depthPresentTargetFlag equal to 0, tIdTarget equal to texture_subbitstream_temporal_id and viewIdTargetList equal to texture_subbitstream_view_id</w:t>
      </w:r>
      <w:r>
        <w:t xml:space="preserve">[ i ] for all i in the range of </w:t>
      </w:r>
      <w:r w:rsidRPr="005271CA">
        <w:t xml:space="preserve">0 to </w:t>
      </w:r>
      <w:r w:rsidRPr="005271CA">
        <w:rPr>
          <w:bCs/>
        </w:rPr>
        <w:t>num_texture_subbitstream_view_components_minus1, inclusive,</w:t>
      </w:r>
      <w:r w:rsidRPr="005271CA">
        <w:t xml:space="preserve"> shall be conforming to this Recommendation | International Standard.</w:t>
      </w:r>
    </w:p>
    <w:p w:rsidR="00A74CA5" w:rsidRPr="005271CA" w:rsidRDefault="00A74CA5" w:rsidP="00A74CA5">
      <w:pPr>
        <w:ind w:left="794"/>
      </w:pPr>
      <w:r>
        <w:t xml:space="preserve">In the semantics of </w:t>
      </w:r>
      <w:r w:rsidRPr="005271CA">
        <w:t>clauses </w:t>
      </w:r>
      <w:r>
        <w:fldChar w:fldCharType="begin" w:fldLock="1"/>
      </w:r>
      <w:r>
        <w:instrText xml:space="preserve"> REF _Ref23740177 \n \h </w:instrText>
      </w:r>
      <w:r>
        <w:fldChar w:fldCharType="separate"/>
      </w:r>
      <w:r>
        <w:t>D.2.1</w:t>
      </w:r>
      <w:r>
        <w:fldChar w:fldCharType="end"/>
      </w:r>
      <w:r w:rsidRPr="005271CA">
        <w:t xml:space="preserve"> and </w:t>
      </w:r>
      <w:r>
        <w:fldChar w:fldCharType="begin" w:fldLock="1"/>
      </w:r>
      <w:r>
        <w:instrText xml:space="preserve"> REF _Ref23740212 \n \h </w:instrText>
      </w:r>
      <w:r>
        <w:fldChar w:fldCharType="separate"/>
      </w:r>
      <w:r>
        <w:t>D.2.2</w:t>
      </w:r>
      <w:r>
        <w:fldChar w:fldCharType="end"/>
      </w:r>
      <w:r w:rsidRPr="005271CA">
        <w:t xml:space="preserve">, the syntax elements num_units_in_tick, time_scale, fixed_frame_rate_flag, nal_hrd_parameters_present_flag, vcl_hrd_parameters_present_flag, low_delay_hrd_flag, and pic_struct_present_flag and the derived variables NalHrdBpPresentFlag, VclHrdBpPresentFlag, and CpbDpbDelaysPresentFlag are substituted with the syntax elements vui_mvc_num_units_in_tick[ i ], vui_mvc_time_scale[ i ], vui_mvc_fixed_frame_rate_flag[ i ], vui_mvc_nal_hrd_parameters_present_flag[ i ], vui_mvc_vcl_hrd_parameters_present_flag[ i ], vui_mvc_low_delay_hrd_flag[ i ], and vui_mvc_pic_struct_present_flag[ i ] and the derived variables VuiMvcNalHrdBpPresentFlag[ i ], VuiMvcVclHrdBpPresentFlag[ i ], and VuiMvcCpbDpbDelaysPresentFlag[ i ] for the </w:t>
      </w:r>
      <w:r>
        <w:t>MVCD</w:t>
      </w:r>
      <w:r w:rsidRPr="005271CA">
        <w:t xml:space="preserve"> texture sub-bitstream VUI parameters extension.</w:t>
      </w:r>
    </w:p>
    <w:p w:rsidR="00A74CA5" w:rsidRPr="005271CA" w:rsidRDefault="00A74CA5" w:rsidP="00A74CA5">
      <w:pPr>
        <w:ind w:left="794"/>
      </w:pPr>
      <w:r w:rsidRPr="005271CA">
        <w:t xml:space="preserve">The values of seq_parameter_set_id's in all buffering period SEI messages included in </w:t>
      </w:r>
      <w:r>
        <w:t>MVCD</w:t>
      </w:r>
      <w:r w:rsidRPr="005271CA">
        <w:t xml:space="preserve"> texture sub-bitstream HRD nesting SEI messages and associated with operation points for which the greatest VOIdx values in the associated bitstream subsets are identical shall be identical.</w:t>
      </w:r>
    </w:p>
    <w:p w:rsidR="00A74CA5" w:rsidRPr="005271CA" w:rsidRDefault="00A74CA5" w:rsidP="00A74CA5">
      <w:pPr>
        <w:ind w:left="397" w:hanging="397"/>
      </w:pPr>
      <w:r w:rsidRPr="005271CA">
        <w:t>–</w:t>
      </w:r>
      <w:r w:rsidRPr="005271CA">
        <w:tab/>
        <w:t>Otherwise (all remaining payloadType values), the corresponding SEI message semantics are not extended.</w:t>
      </w:r>
    </w:p>
    <w:p w:rsidR="00A74CA5" w:rsidRPr="005271CA" w:rsidRDefault="00A74CA5" w:rsidP="00A74CA5">
      <w:r w:rsidRPr="005271CA">
        <w:t>For the semantics of SEI messages w</w:t>
      </w:r>
      <w:r>
        <w:t xml:space="preserve">ith payloadType in the range of 0 to </w:t>
      </w:r>
      <w:r w:rsidRPr="005271CA">
        <w:t>23, inclu</w:t>
      </w:r>
      <w:r>
        <w:t>sive</w:t>
      </w:r>
      <w:r w:rsidRPr="008076AC">
        <w:t xml:space="preserve">, </w:t>
      </w:r>
      <w:r w:rsidRPr="00BE7889">
        <w:t>or equal to 45 or 47</w:t>
      </w:r>
      <w:r>
        <w:t xml:space="preserve">, which are specified in </w:t>
      </w:r>
      <w:r w:rsidRPr="005271CA">
        <w:t>clause </w:t>
      </w:r>
      <w:r>
        <w:fldChar w:fldCharType="begin" w:fldLock="1"/>
      </w:r>
      <w:r>
        <w:instrText xml:space="preserve"> REF _Ref350907821 \n \h </w:instrText>
      </w:r>
      <w:r>
        <w:fldChar w:fldCharType="separate"/>
      </w:r>
      <w:r>
        <w:t>D.2</w:t>
      </w:r>
      <w:r>
        <w:fldChar w:fldCharType="end"/>
      </w:r>
      <w:r w:rsidRPr="005271CA">
        <w:t xml:space="preserve">, </w:t>
      </w:r>
      <w:r>
        <w:t>MVCD</w:t>
      </w:r>
      <w:r w:rsidRPr="005271CA">
        <w:t xml:space="preserve"> sequence parameter set is substituted for sequence parameter set; the parameters of </w:t>
      </w:r>
      <w:r>
        <w:t>MVCD</w:t>
      </w:r>
      <w:r w:rsidRPr="005271CA">
        <w:t xml:space="preserve"> sequence parameter set RBSP and picture parameter set RBSP that are in effect are specified in </w:t>
      </w:r>
      <w:r w:rsidRPr="000F7D75">
        <w:t>clauses </w:t>
      </w:r>
      <w:r w:rsidRPr="000F7D75">
        <w:fldChar w:fldCharType="begin" w:fldLock="1"/>
      </w:r>
      <w:r w:rsidRPr="000F7D75">
        <w:instrText xml:space="preserve"> REF _Ref350907957 \n \h </w:instrText>
      </w:r>
      <w:r>
        <w:instrText xml:space="preserve"> \* MERGEFORMAT </w:instrText>
      </w:r>
      <w:r w:rsidRPr="000F7D75">
        <w:fldChar w:fldCharType="separate"/>
      </w:r>
      <w:r w:rsidRPr="000F7D75">
        <w:t>I.7.4.2.1</w:t>
      </w:r>
      <w:r w:rsidRPr="000F7D75">
        <w:fldChar w:fldCharType="end"/>
      </w:r>
      <w:r w:rsidRPr="005271CA">
        <w:t xml:space="preserve">and </w:t>
      </w:r>
      <w:r>
        <w:fldChar w:fldCharType="begin" w:fldLock="1"/>
      </w:r>
      <w:r>
        <w:instrText xml:space="preserve"> REF _Ref350907988 \n \h </w:instrText>
      </w:r>
      <w:r>
        <w:fldChar w:fldCharType="separate"/>
      </w:r>
      <w:r>
        <w:t>I.7.4.2.2</w:t>
      </w:r>
      <w:r>
        <w:fldChar w:fldCharType="end"/>
      </w:r>
      <w:r w:rsidRPr="005271CA">
        <w:t>, respectively.</w:t>
      </w:r>
    </w:p>
    <w:p w:rsidR="00A74CA5" w:rsidRPr="005271CA" w:rsidRDefault="00A74CA5" w:rsidP="00A74CA5">
      <w:r w:rsidRPr="005271CA">
        <w:t>Coded video sequences conforming to one or more of the profiles specified in Annex </w:t>
      </w:r>
      <w:r>
        <w:fldChar w:fldCharType="begin" w:fldLock="1"/>
      </w:r>
      <w:r>
        <w:instrText xml:space="preserve"> REF _Ref350899295 \n \h </w:instrText>
      </w:r>
      <w:r>
        <w:fldChar w:fldCharType="separate"/>
      </w:r>
      <w:r>
        <w:t>I</w:t>
      </w:r>
      <w:r>
        <w:fldChar w:fldCharType="end"/>
      </w:r>
      <w:r w:rsidRPr="005271CA">
        <w:t xml:space="preserve"> shall not include SEI NAL units that contain SEI messages with payloadType in the range of 24 to 35, inclusive.</w:t>
      </w:r>
    </w:p>
    <w:p w:rsidR="00A74CA5" w:rsidRPr="005271CA" w:rsidRDefault="00A74CA5" w:rsidP="00A74CA5">
      <w:r w:rsidRPr="005271CA">
        <w:t>When an SEI NAL unit contains an SEI message w</w:t>
      </w:r>
      <w:r>
        <w:t xml:space="preserve">ith payloadType in the range of 36 to </w:t>
      </w:r>
      <w:r w:rsidRPr="005271CA">
        <w:t xml:space="preserve">44, inclusive, </w:t>
      </w:r>
      <w:r w:rsidRPr="00116C4F">
        <w:t xml:space="preserve">or equal to 46, or in the range of 48 to 53, inclusive, </w:t>
      </w:r>
      <w:r w:rsidRPr="005271CA">
        <w:t>it shall not contain any SEI messages with p</w:t>
      </w:r>
      <w:r>
        <w:t xml:space="preserve">ayloadType less than </w:t>
      </w:r>
      <w:r w:rsidRPr="005271CA">
        <w:t>36 and the first SEI message in the SEI NAL unit shall h</w:t>
      </w:r>
      <w:r>
        <w:t xml:space="preserve">ave payloadType in the range of 36 to </w:t>
      </w:r>
      <w:r w:rsidRPr="005271CA">
        <w:t>44, inclusive</w:t>
      </w:r>
      <w:r w:rsidRPr="00116C4F">
        <w:t>, or e</w:t>
      </w:r>
      <w:r>
        <w:t>qual to 46, or in the range of  </w:t>
      </w:r>
      <w:r w:rsidRPr="00116C4F">
        <w:t>48 to 53, inclusive</w:t>
      </w:r>
      <w:r w:rsidRPr="005271CA">
        <w:t>.</w:t>
      </w:r>
    </w:p>
    <w:p w:rsidR="00A74CA5" w:rsidRPr="005271CA" w:rsidRDefault="00A74CA5" w:rsidP="00A74CA5">
      <w:r w:rsidRPr="005271CA">
        <w:t>When an MVC scalable nesting SE</w:t>
      </w:r>
      <w:r>
        <w:t xml:space="preserve">I message (payloadType equal to </w:t>
      </w:r>
      <w:r w:rsidRPr="005271CA">
        <w:t>37)</w:t>
      </w:r>
      <w:r>
        <w:t>,</w:t>
      </w:r>
      <w:r w:rsidRPr="005271CA">
        <w:t xml:space="preserve"> a view scalability information SE</w:t>
      </w:r>
      <w:r>
        <w:t xml:space="preserve">I message (payloadType equal to </w:t>
      </w:r>
      <w:r w:rsidRPr="005271CA">
        <w:t>38)</w:t>
      </w:r>
      <w:r>
        <w:t>,</w:t>
      </w:r>
      <w:r w:rsidRPr="005271CA">
        <w:t xml:space="preserve"> or an operation point not present SEI message (payloadType equal to 43)</w:t>
      </w:r>
      <w:r>
        <w:t>, an</w:t>
      </w:r>
      <w:r w:rsidRPr="005271CA">
        <w:t xml:space="preserve"> </w:t>
      </w:r>
      <w:r>
        <w:t>MVCD</w:t>
      </w:r>
      <w:r w:rsidRPr="005271CA">
        <w:t xml:space="preserve"> scalable </w:t>
      </w:r>
      <w:r w:rsidRPr="005271CA">
        <w:lastRenderedPageBreak/>
        <w:t>nesting SEI message (payloadType equal to 48)</w:t>
      </w:r>
      <w:r w:rsidRPr="00116C4F">
        <w:t>, or an MVCD view scalability information SEI mes</w:t>
      </w:r>
      <w:r>
        <w:t>sages (payloadType equal to 49)</w:t>
      </w:r>
      <w:r w:rsidRPr="005271CA">
        <w:t xml:space="preserve"> is present in an SEI NAL unit, it shall be the only SEI message in the SEI NAL unit.</w:t>
      </w:r>
    </w:p>
    <w:p w:rsidR="00A74CA5" w:rsidRPr="005271CA" w:rsidRDefault="00A74CA5" w:rsidP="00A74CA5">
      <w:pPr>
        <w:pStyle w:val="Annex4"/>
      </w:pPr>
      <w:bookmarkStart w:id="274" w:name="_Toc303680853"/>
      <w:bookmarkStart w:id="275" w:name="_Toc353889231"/>
      <w:bookmarkStart w:id="276" w:name="_Toc353895213"/>
      <w:r>
        <w:rPr>
          <w:lang w:val="da-DK"/>
        </w:rPr>
        <w:t>MVCD</w:t>
      </w:r>
      <w:r w:rsidRPr="005271CA">
        <w:rPr>
          <w:lang w:val="da-DK"/>
        </w:rPr>
        <w:t xml:space="preserve"> view scalability information SEI </w:t>
      </w:r>
      <w:r w:rsidRPr="005271CA">
        <w:t>message semantics</w:t>
      </w:r>
      <w:bookmarkEnd w:id="274"/>
      <w:bookmarkEnd w:id="275"/>
      <w:bookmarkEnd w:id="276"/>
    </w:p>
    <w:p w:rsidR="00A74CA5" w:rsidRPr="005271CA" w:rsidRDefault="00A74CA5" w:rsidP="00A74CA5">
      <w:r w:rsidRPr="005271CA">
        <w:t xml:space="preserve">The syntax elements in the </w:t>
      </w:r>
      <w:r>
        <w:t xml:space="preserve">MVCD </w:t>
      </w:r>
      <w:r w:rsidRPr="005271CA">
        <w:t xml:space="preserve">view scalability information SEI </w:t>
      </w:r>
      <w:r>
        <w:t xml:space="preserve">message that have the same names as those </w:t>
      </w:r>
      <w:r w:rsidRPr="005271CA">
        <w:t xml:space="preserve">in the view scalability information SEI message </w:t>
      </w:r>
      <w:r>
        <w:t xml:space="preserve">specified </w:t>
      </w:r>
      <w:r w:rsidRPr="005271CA">
        <w:t>in Annex</w:t>
      </w:r>
      <w:r>
        <w:t> </w:t>
      </w:r>
      <w:r>
        <w:fldChar w:fldCharType="begin" w:fldLock="1"/>
      </w:r>
      <w:r>
        <w:instrText xml:space="preserve"> REF _Ref350870661 \r \h </w:instrText>
      </w:r>
      <w:r>
        <w:fldChar w:fldCharType="separate"/>
      </w:r>
      <w:r>
        <w:t>H</w:t>
      </w:r>
      <w:r>
        <w:fldChar w:fldCharType="end"/>
      </w:r>
      <w:r>
        <w:t xml:space="preserve">, </w:t>
      </w:r>
      <w:r w:rsidRPr="005271CA">
        <w:t>except num_directly_dependent_depth_views[ i ] and directly_de</w:t>
      </w:r>
      <w:r>
        <w:t>pendent_depth_view_id[ i ][ j ],</w:t>
      </w:r>
      <w:r w:rsidRPr="005271CA">
        <w:t xml:space="preserve"> have the same semantics as the </w:t>
      </w:r>
      <w:r>
        <w:t xml:space="preserve">corresponding syntax elements in the </w:t>
      </w:r>
      <w:r w:rsidRPr="005271CA">
        <w:t>view scalability information SEI message, but apply to operation points that may potentially</w:t>
      </w:r>
      <w:r>
        <w:t xml:space="preserve"> contain depth view components as well as texture view components.</w:t>
      </w:r>
    </w:p>
    <w:p w:rsidR="00A74CA5" w:rsidRPr="005271CA" w:rsidRDefault="00A74CA5" w:rsidP="00A74CA5">
      <w:pPr>
        <w:widowControl w:val="0"/>
      </w:pPr>
      <w:r w:rsidRPr="005271CA">
        <w:rPr>
          <w:b/>
        </w:rPr>
        <w:t>num_directly_dependent_views[</w:t>
      </w:r>
      <w:r w:rsidRPr="005271CA">
        <w:t> i </w:t>
      </w:r>
      <w:r w:rsidRPr="005271CA">
        <w:rPr>
          <w:b/>
        </w:rPr>
        <w:t>]</w:t>
      </w:r>
      <w:r w:rsidRPr="005271CA">
        <w:t xml:space="preserve"> and </w:t>
      </w:r>
      <w:r w:rsidRPr="005271CA">
        <w:rPr>
          <w:b/>
        </w:rPr>
        <w:t>directly_dependent_view_id[</w:t>
      </w:r>
      <w:r w:rsidRPr="005271CA">
        <w:t> i </w:t>
      </w:r>
      <w:r w:rsidRPr="005271CA">
        <w:rPr>
          <w:b/>
        </w:rPr>
        <w:t>][</w:t>
      </w:r>
      <w:r w:rsidRPr="005271CA">
        <w:t> j </w:t>
      </w:r>
      <w:r w:rsidRPr="005271CA">
        <w:rPr>
          <w:b/>
        </w:rPr>
        <w:t>]</w:t>
      </w:r>
      <w:r w:rsidRPr="005271CA">
        <w:t xml:space="preserve"> apply only to </w:t>
      </w:r>
      <w:r>
        <w:t xml:space="preserve">the </w:t>
      </w:r>
      <w:r w:rsidRPr="005271CA">
        <w:t xml:space="preserve">texture view components of an operation point </w:t>
      </w:r>
      <w:r>
        <w:t>if</w:t>
      </w:r>
      <w:r w:rsidRPr="005271CA">
        <w:t xml:space="preserve"> </w:t>
      </w:r>
      <w:r>
        <w:t>the operation point</w:t>
      </w:r>
      <w:r w:rsidRPr="005271CA">
        <w:t xml:space="preserve"> contains both texture and depth</w:t>
      </w:r>
      <w:r>
        <w:t xml:space="preserve">, and otherwise have the same </w:t>
      </w:r>
      <w:r w:rsidRPr="005271CA">
        <w:t xml:space="preserve">semantics as the </w:t>
      </w:r>
      <w:r>
        <w:t xml:space="preserve">corresponding syntax elements in the </w:t>
      </w:r>
      <w:r w:rsidRPr="005271CA">
        <w:t>view scalability information SEI message</w:t>
      </w:r>
      <w:r>
        <w:t>.</w:t>
      </w:r>
    </w:p>
    <w:p w:rsidR="00A74CA5" w:rsidRPr="005271CA" w:rsidRDefault="00A74CA5" w:rsidP="00A74CA5">
      <w:pPr>
        <w:pStyle w:val="Annex5"/>
        <w:rPr>
          <w:lang w:val="it-IT"/>
        </w:rPr>
      </w:pPr>
      <w:r>
        <w:rPr>
          <w:lang w:val="it-IT" w:eastAsia="ja-JP"/>
        </w:rPr>
        <w:t>MVCD</w:t>
      </w:r>
      <w:r w:rsidRPr="005271CA">
        <w:rPr>
          <w:lang w:val="it-IT"/>
        </w:rPr>
        <w:t xml:space="preserve"> </w:t>
      </w:r>
      <w:r>
        <w:rPr>
          <w:rFonts w:hint="eastAsia"/>
          <w:lang w:val="it-IT" w:eastAsia="ja-JP"/>
        </w:rPr>
        <w:t xml:space="preserve">operation point view information </w:t>
      </w:r>
      <w:r w:rsidRPr="005271CA">
        <w:rPr>
          <w:lang w:val="it-IT"/>
        </w:rPr>
        <w:t>semantics</w:t>
      </w:r>
    </w:p>
    <w:p w:rsidR="00A74CA5" w:rsidRPr="001C759E" w:rsidRDefault="00A74CA5" w:rsidP="00A74CA5">
      <w:pPr>
        <w:tabs>
          <w:tab w:val="left" w:pos="360"/>
          <w:tab w:val="left" w:pos="720"/>
          <w:tab w:val="left" w:pos="1080"/>
          <w:tab w:val="left" w:pos="1440"/>
        </w:tabs>
        <w:rPr>
          <w:lang w:val="en-CA"/>
        </w:rPr>
      </w:pPr>
      <w:r>
        <w:rPr>
          <w:b/>
          <w:lang w:val="en-CA"/>
        </w:rPr>
        <w:t>view_info</w:t>
      </w:r>
      <w:r w:rsidRPr="001C759E">
        <w:rPr>
          <w:b/>
          <w:lang w:val="en-CA"/>
        </w:rPr>
        <w:t>_depth_view_present_flag</w:t>
      </w:r>
      <w:r w:rsidRPr="001C759E">
        <w:rPr>
          <w:lang w:val="en-CA"/>
        </w:rPr>
        <w:t xml:space="preserve"> equal to 0 specifies that the depth view is not included in the operation point for the view for which the mvcd_op_view_info( ) syntax structure is present. </w:t>
      </w:r>
      <w:r>
        <w:rPr>
          <w:lang w:val="en-CA"/>
        </w:rPr>
        <w:t>view_info</w:t>
      </w:r>
      <w:r w:rsidRPr="001C759E">
        <w:rPr>
          <w:lang w:val="en-CA"/>
        </w:rPr>
        <w:t>_depth_view_present_flag equal to 1 specifies that the depth view is included in the operation point for the view for which the mvcd_op_view_info( ) syntax structure is present.</w:t>
      </w:r>
    </w:p>
    <w:p w:rsidR="00A74CA5" w:rsidRPr="001C759E" w:rsidRDefault="00A74CA5" w:rsidP="00A74CA5">
      <w:pPr>
        <w:tabs>
          <w:tab w:val="left" w:pos="360"/>
          <w:tab w:val="left" w:pos="720"/>
          <w:tab w:val="left" w:pos="1080"/>
          <w:tab w:val="left" w:pos="1440"/>
        </w:tabs>
        <w:rPr>
          <w:lang w:val="en-CA"/>
        </w:rPr>
      </w:pPr>
      <w:r>
        <w:rPr>
          <w:b/>
          <w:lang w:val="en-CA"/>
        </w:rPr>
        <w:t>reserved_depth_view</w:t>
      </w:r>
      <w:r w:rsidRPr="001C759E">
        <w:rPr>
          <w:b/>
          <w:lang w:val="en-CA"/>
        </w:rPr>
        <w:t>_</w:t>
      </w:r>
      <w:r>
        <w:rPr>
          <w:b/>
          <w:bCs/>
        </w:rPr>
        <w:t>confirmation_</w:t>
      </w:r>
      <w:r w:rsidRPr="001C759E">
        <w:rPr>
          <w:b/>
          <w:lang w:val="en-CA"/>
        </w:rPr>
        <w:t>flag</w:t>
      </w:r>
      <w:r w:rsidRPr="001C759E">
        <w:rPr>
          <w:lang w:val="en-CA"/>
        </w:rPr>
        <w:t xml:space="preserve"> </w:t>
      </w:r>
      <w:r>
        <w:rPr>
          <w:lang w:val="en-CA"/>
        </w:rPr>
        <w:t>shall be equal to 1 in bitstreams conforming to this version of this Specification. The value 0 for reserved_depth_view_confirmation_flag is reserved for future specification by ITU-T | ISO/IEC. Decoders conforming to this version of this Specification shall interpret the value 0 for reserved_depth_view_confirmation_flag as being equivalent to having view_info_depth_view_present_flag equal to 0.</w:t>
      </w:r>
    </w:p>
    <w:p w:rsidR="00A74CA5" w:rsidRPr="001C759E" w:rsidRDefault="00A74CA5" w:rsidP="00A74CA5">
      <w:pPr>
        <w:tabs>
          <w:tab w:val="left" w:pos="360"/>
          <w:tab w:val="left" w:pos="720"/>
          <w:tab w:val="left" w:pos="1080"/>
          <w:tab w:val="left" w:pos="1440"/>
        </w:tabs>
        <w:rPr>
          <w:lang w:val="en-CA"/>
        </w:rPr>
      </w:pPr>
      <w:r>
        <w:rPr>
          <w:b/>
          <w:lang w:val="en-CA"/>
        </w:rPr>
        <w:t>view_info</w:t>
      </w:r>
      <w:r w:rsidRPr="001C759E">
        <w:rPr>
          <w:b/>
          <w:lang w:val="en-CA"/>
        </w:rPr>
        <w:t>_texture_view_present_flag</w:t>
      </w:r>
      <w:r w:rsidRPr="001C759E">
        <w:rPr>
          <w:lang w:val="en-CA"/>
        </w:rPr>
        <w:t xml:space="preserve"> equal to 0 specifies that the texture view is not included in the operation point for the view for which the mvcd_op_view_info( ) syntax structure is present. </w:t>
      </w:r>
      <w:r>
        <w:rPr>
          <w:lang w:val="en-CA"/>
        </w:rPr>
        <w:t>view_info</w:t>
      </w:r>
      <w:r w:rsidRPr="001C759E">
        <w:rPr>
          <w:lang w:val="en-CA"/>
        </w:rPr>
        <w:t xml:space="preserve">_depth_view_present_flag equal to 1 specifies that the texture view is included in the operation point for the view for which the mvcd_op_view_info( ) syntax structure is present. When </w:t>
      </w:r>
      <w:r>
        <w:rPr>
          <w:lang w:val="en-CA"/>
        </w:rPr>
        <w:t>view_info</w:t>
      </w:r>
      <w:r w:rsidRPr="001C759E">
        <w:rPr>
          <w:lang w:val="en-CA"/>
        </w:rPr>
        <w:t xml:space="preserve">_depth_view_present_flag is equal to 0, </w:t>
      </w:r>
      <w:r>
        <w:rPr>
          <w:lang w:val="en-CA"/>
        </w:rPr>
        <w:t>view_info</w:t>
      </w:r>
      <w:r w:rsidRPr="001C759E">
        <w:rPr>
          <w:lang w:val="en-CA"/>
        </w:rPr>
        <w:t>_texture_view_present_flag shall be equal to 1.</w:t>
      </w:r>
    </w:p>
    <w:p w:rsidR="00A74CA5" w:rsidRPr="001C759E" w:rsidRDefault="00A74CA5" w:rsidP="00A74CA5">
      <w:pPr>
        <w:tabs>
          <w:tab w:val="left" w:pos="360"/>
          <w:tab w:val="left" w:pos="720"/>
          <w:tab w:val="left" w:pos="1080"/>
          <w:tab w:val="left" w:pos="1440"/>
        </w:tabs>
        <w:rPr>
          <w:lang w:val="en-CA"/>
        </w:rPr>
      </w:pPr>
      <w:r>
        <w:rPr>
          <w:b/>
          <w:lang w:val="en-CA"/>
        </w:rPr>
        <w:t>reserved_texture_view</w:t>
      </w:r>
      <w:r w:rsidRPr="001C759E">
        <w:rPr>
          <w:b/>
          <w:lang w:val="en-CA"/>
        </w:rPr>
        <w:t>_</w:t>
      </w:r>
      <w:r>
        <w:rPr>
          <w:b/>
          <w:bCs/>
        </w:rPr>
        <w:t>confirmation_</w:t>
      </w:r>
      <w:r w:rsidRPr="001C759E">
        <w:rPr>
          <w:b/>
          <w:lang w:val="en-CA"/>
        </w:rPr>
        <w:t>flag</w:t>
      </w:r>
      <w:r w:rsidRPr="001C759E">
        <w:rPr>
          <w:lang w:val="en-CA"/>
        </w:rPr>
        <w:t xml:space="preserve"> </w:t>
      </w:r>
      <w:r>
        <w:rPr>
          <w:lang w:val="en-CA"/>
        </w:rPr>
        <w:t>shall be equal to 1 in bitstreams conforming to this version of this Specification. The value 0 for reserved_texture_view_confirmation_flag is reserved for future specification by ITU-T | ISO/IEC. Decoders shall ignore the value of reserved_depth_view_confirmation_flag.</w:t>
      </w:r>
      <w:r w:rsidRPr="00D03769">
        <w:rPr>
          <w:lang w:val="en-CA"/>
        </w:rPr>
        <w:t xml:space="preserve"> </w:t>
      </w:r>
      <w:r>
        <w:rPr>
          <w:lang w:val="en-CA"/>
        </w:rPr>
        <w:t>Decoders conforming to this version of this Specification shall interpret the value 0 for reserved_texture_view_confirmation_flag as being equivalent to having view_info_texture_view_present_flag equal to 0.</w:t>
      </w:r>
    </w:p>
    <w:p w:rsidR="00A74CA5" w:rsidRPr="005271CA" w:rsidRDefault="00A74CA5" w:rsidP="00A74CA5">
      <w:pPr>
        <w:pStyle w:val="Annex4"/>
        <w:rPr>
          <w:lang w:val="it-IT"/>
        </w:rPr>
      </w:pPr>
      <w:bookmarkStart w:id="277" w:name="_Toc303680854"/>
      <w:bookmarkStart w:id="278" w:name="_Toc353889232"/>
      <w:bookmarkStart w:id="279" w:name="_Toc353895214"/>
      <w:r>
        <w:rPr>
          <w:lang w:val="it-IT" w:eastAsia="ja-JP"/>
        </w:rPr>
        <w:t>MVCD</w:t>
      </w:r>
      <w:r w:rsidRPr="005271CA">
        <w:rPr>
          <w:lang w:val="it-IT"/>
        </w:rPr>
        <w:t xml:space="preserve"> scalable nesting SEI message semantics</w:t>
      </w:r>
      <w:bookmarkEnd w:id="277"/>
      <w:bookmarkEnd w:id="278"/>
      <w:bookmarkEnd w:id="279"/>
    </w:p>
    <w:p w:rsidR="00A74CA5" w:rsidRPr="005271CA" w:rsidRDefault="00A74CA5" w:rsidP="00A74CA5">
      <w:r w:rsidRPr="005271CA">
        <w:t xml:space="preserve">The syntax elements in the </w:t>
      </w:r>
      <w:r>
        <w:t>MVCD</w:t>
      </w:r>
      <w:r w:rsidRPr="005271CA">
        <w:t xml:space="preserve"> scalable nesting SEI message have the same semantics as the ones with the same names and present in the MVC scalable nesting SEI message in Annex</w:t>
      </w:r>
      <w:r>
        <w:t> </w:t>
      </w:r>
      <w:r>
        <w:fldChar w:fldCharType="begin" w:fldLock="1"/>
      </w:r>
      <w:r>
        <w:instrText xml:space="preserve"> REF _Ref350909159 \n \h </w:instrText>
      </w:r>
      <w:r>
        <w:fldChar w:fldCharType="separate"/>
      </w:r>
      <w:r>
        <w:t>H</w:t>
      </w:r>
      <w:r>
        <w:fldChar w:fldCharType="end"/>
      </w:r>
      <w:r w:rsidRPr="005271CA">
        <w:t>.</w:t>
      </w:r>
    </w:p>
    <w:p w:rsidR="00A74CA5" w:rsidRPr="005271CA" w:rsidRDefault="00A74CA5" w:rsidP="00A74CA5">
      <w:r w:rsidRPr="005271CA">
        <w:rPr>
          <w:b/>
        </w:rPr>
        <w:t>sei_view_applicability_flag[</w:t>
      </w:r>
      <w:r w:rsidRPr="005271CA">
        <w:t> i </w:t>
      </w:r>
      <w:r w:rsidRPr="005271CA">
        <w:rPr>
          <w:b/>
        </w:rPr>
        <w:t>]</w:t>
      </w:r>
      <w:r w:rsidRPr="005271CA">
        <w:t xml:space="preserve"> equal to 1 indicates that the nested SEI message applies to both the texture view component and the depth view component of the view with view_id equal to sei_view_id[ i ]. sei_view_applicability_flag[ i ] equal to 0 indicates that the nested SEI message applies only to the depth view component of the view with view_id equal to sei_view_id[ i ].</w:t>
      </w:r>
    </w:p>
    <w:p w:rsidR="00A74CA5" w:rsidRPr="005271CA" w:rsidRDefault="00A74CA5" w:rsidP="00A74CA5">
      <w:pPr>
        <w:widowControl w:val="0"/>
      </w:pPr>
      <w:r w:rsidRPr="005271CA">
        <w:rPr>
          <w:b/>
        </w:rPr>
        <w:t>sei_op_texture_only_flag</w:t>
      </w:r>
      <w:r w:rsidRPr="005271CA">
        <w:t xml:space="preserve"> equal to 0 specifies that the semantics of sei</w:t>
      </w:r>
      <w:r>
        <w:t>_</w:t>
      </w:r>
      <w:r w:rsidRPr="005271CA">
        <w:t xml:space="preserve">op_view_id[ i ] and sei_op_temporal_id apply to both texture and depth views, if present. sei_op_texture_only_flag equal to 1 specifies that the nested SEI message as well as the semantics of sei_op_view_id[ i ] and sei_op_temporal_id apply to the sub-bitstream obtained by the sub-bitstream extraction process of </w:t>
      </w:r>
      <w:r>
        <w:t>clause </w:t>
      </w:r>
      <w:r>
        <w:fldChar w:fldCharType="begin" w:fldLock="1"/>
      </w:r>
      <w:r>
        <w:instrText xml:space="preserve"> REF _Ref350909267 \n \h </w:instrText>
      </w:r>
      <w:r>
        <w:fldChar w:fldCharType="separate"/>
      </w:r>
      <w:r>
        <w:t>I.8.5.3</w:t>
      </w:r>
      <w:r>
        <w:fldChar w:fldCharType="end"/>
      </w:r>
      <w:r w:rsidRPr="005271CA">
        <w:t xml:space="preserve"> with depthPresentFlagTarget equal to 0, tIdTarget equal to sei_op_temporal_id, and viewIdTargetList equal to sei_op_view_id[ i ] for all values of i in the range of 0 to num_view_components_op_minus1, inclusive, as inputs. </w:t>
      </w:r>
    </w:p>
    <w:p w:rsidR="00A74CA5" w:rsidRDefault="00A74CA5" w:rsidP="00A74CA5">
      <w:pPr>
        <w:spacing w:before="60" w:line="199" w:lineRule="exact"/>
        <w:ind w:left="284"/>
        <w:rPr>
          <w:sz w:val="18"/>
          <w:szCs w:val="18"/>
        </w:rPr>
      </w:pPr>
      <w:r w:rsidRPr="005271CA">
        <w:rPr>
          <w:sz w:val="18"/>
          <w:szCs w:val="18"/>
        </w:rPr>
        <w:t>NOTE 1 – MVC scalable nesting SEI message should be used for nesting SEI messages, when depth views may or may not be present in the bitstream, the nested SEI messages apply only to indicated texture view components and the semantics of the nested SEI messages apply when VCL and non-VCL NAL units are classified according to Annex</w:t>
      </w:r>
      <w:r>
        <w:t> </w:t>
      </w:r>
      <w:r>
        <w:fldChar w:fldCharType="begin" w:fldLock="1"/>
      </w:r>
      <w:r>
        <w:instrText xml:space="preserve"> REF _Ref350909159 \n \h </w:instrText>
      </w:r>
      <w:r>
        <w:fldChar w:fldCharType="separate"/>
      </w:r>
      <w:r>
        <w:t>H</w:t>
      </w:r>
      <w:r>
        <w:fldChar w:fldCharType="end"/>
      </w:r>
      <w:r w:rsidRPr="005271CA">
        <w:rPr>
          <w:sz w:val="18"/>
          <w:szCs w:val="18"/>
        </w:rPr>
        <w:t xml:space="preserve"> NAL unit type class of </w:t>
      </w:r>
      <w:r w:rsidRPr="009252E7">
        <w:rPr>
          <w:sz w:val="18"/>
          <w:szCs w:val="18"/>
        </w:rPr>
        <w:fldChar w:fldCharType="begin" w:fldLock="1"/>
      </w:r>
      <w:r w:rsidRPr="009252E7">
        <w:rPr>
          <w:sz w:val="18"/>
          <w:szCs w:val="18"/>
        </w:rPr>
        <w:instrText xml:space="preserve"> REF _Ref19417223 \h </w:instrText>
      </w:r>
      <w:r>
        <w:rPr>
          <w:sz w:val="18"/>
          <w:szCs w:val="18"/>
        </w:rPr>
        <w:instrText xml:space="preserve"> \* MERGEFORMAT </w:instrText>
      </w:r>
      <w:r w:rsidRPr="009252E7">
        <w:rPr>
          <w:sz w:val="18"/>
          <w:szCs w:val="18"/>
        </w:rPr>
      </w:r>
      <w:r w:rsidRPr="009252E7">
        <w:rPr>
          <w:sz w:val="18"/>
          <w:szCs w:val="18"/>
        </w:rPr>
        <w:fldChar w:fldCharType="separate"/>
      </w:r>
      <w:r w:rsidRPr="009252E7">
        <w:rPr>
          <w:sz w:val="18"/>
          <w:szCs w:val="18"/>
        </w:rPr>
        <w:t>Table </w:t>
      </w:r>
      <w:r w:rsidRPr="009252E7">
        <w:rPr>
          <w:noProof/>
          <w:sz w:val="18"/>
          <w:szCs w:val="18"/>
        </w:rPr>
        <w:t>7</w:t>
      </w:r>
      <w:r w:rsidRPr="009252E7">
        <w:rPr>
          <w:sz w:val="18"/>
          <w:szCs w:val="18"/>
        </w:rPr>
        <w:noBreakHyphen/>
      </w:r>
      <w:r w:rsidRPr="009252E7">
        <w:rPr>
          <w:noProof/>
          <w:sz w:val="18"/>
          <w:szCs w:val="18"/>
        </w:rPr>
        <w:t>1</w:t>
      </w:r>
      <w:r w:rsidRPr="009252E7">
        <w:rPr>
          <w:sz w:val="18"/>
          <w:szCs w:val="18"/>
        </w:rPr>
        <w:fldChar w:fldCharType="end"/>
      </w:r>
      <w:r w:rsidRPr="005271CA">
        <w:rPr>
          <w:sz w:val="18"/>
          <w:szCs w:val="18"/>
        </w:rPr>
        <w:t>.</w:t>
      </w:r>
    </w:p>
    <w:p w:rsidR="00A74CA5" w:rsidRPr="005271CA" w:rsidRDefault="00A74CA5" w:rsidP="00A74CA5">
      <w:pPr>
        <w:spacing w:before="60" w:line="199" w:lineRule="exact"/>
        <w:ind w:left="284"/>
        <w:rPr>
          <w:sz w:val="18"/>
          <w:szCs w:val="18"/>
        </w:rPr>
      </w:pPr>
      <w:r w:rsidRPr="0022743B">
        <w:rPr>
          <w:sz w:val="18"/>
          <w:szCs w:val="18"/>
        </w:rPr>
        <w:t>NOTE 2 – MVCD scalable nesting SEI message with sei_op_texture_only_flag equal to 1 should be used when the nested SEI messages concern a sub-bitstream from which depth views have been excluded. For example, MVCD scalable nesting SEI message with sei_op_texture_only_flag equal to 1 may include buffering period and picture timing SEI messages which apply only to a sub-bitstream containing texture views from which depth views have been removed using the sub-bit</w:t>
      </w:r>
      <w:r>
        <w:rPr>
          <w:sz w:val="18"/>
          <w:szCs w:val="18"/>
        </w:rPr>
        <w:t>stream extraction process of clause </w:t>
      </w:r>
      <w:r w:rsidRPr="0022743B">
        <w:rPr>
          <w:sz w:val="18"/>
          <w:szCs w:val="18"/>
        </w:rPr>
        <w:fldChar w:fldCharType="begin" w:fldLock="1"/>
      </w:r>
      <w:r w:rsidRPr="0022743B">
        <w:rPr>
          <w:sz w:val="18"/>
          <w:szCs w:val="18"/>
        </w:rPr>
        <w:instrText xml:space="preserve"> REF _Ref350909267 \n \h </w:instrText>
      </w:r>
      <w:r w:rsidRPr="0022743B">
        <w:rPr>
          <w:sz w:val="18"/>
          <w:szCs w:val="18"/>
        </w:rPr>
      </w:r>
      <w:r w:rsidRPr="0022743B">
        <w:rPr>
          <w:sz w:val="18"/>
          <w:szCs w:val="18"/>
        </w:rPr>
        <w:fldChar w:fldCharType="separate"/>
      </w:r>
      <w:r w:rsidRPr="0022743B">
        <w:rPr>
          <w:sz w:val="18"/>
          <w:szCs w:val="18"/>
        </w:rPr>
        <w:t>I.8.5.3</w:t>
      </w:r>
      <w:r w:rsidRPr="0022743B">
        <w:rPr>
          <w:sz w:val="18"/>
          <w:szCs w:val="18"/>
        </w:rPr>
        <w:fldChar w:fldCharType="end"/>
      </w:r>
      <w:r w:rsidRPr="0022743B">
        <w:rPr>
          <w:sz w:val="18"/>
          <w:szCs w:val="18"/>
        </w:rPr>
        <w:t xml:space="preserve"> with depthPresentFlagTarget equal to 0.</w:t>
      </w:r>
    </w:p>
    <w:p w:rsidR="00A74CA5" w:rsidRPr="001C759E" w:rsidRDefault="00A74CA5" w:rsidP="00A74CA5">
      <w:pPr>
        <w:tabs>
          <w:tab w:val="left" w:pos="360"/>
          <w:tab w:val="left" w:pos="720"/>
          <w:tab w:val="left" w:pos="1080"/>
          <w:tab w:val="left" w:pos="1440"/>
        </w:tabs>
        <w:rPr>
          <w:lang w:val="en-CA"/>
        </w:rPr>
      </w:pPr>
      <w:r w:rsidRPr="001C759E">
        <w:rPr>
          <w:b/>
          <w:lang w:val="en-CA"/>
        </w:rPr>
        <w:t>sei_op_depth_flag</w:t>
      </w:r>
      <w:r w:rsidRPr="001C759E">
        <w:rPr>
          <w:lang w:val="en-CA"/>
        </w:rPr>
        <w:t>[ i ] equal to 0 specifies that the depth view with view_id equal to sei_op_view_id[ i ] is not included in the operation point to which the nested SEI message applies. sei_op_depth_flag[ i ] equal to 1 specifies that the depth view with view_id equal to sei_op_view_id[ i ] is included in the operation point to which the nested SEI message applies. If sei_op_depth_flag[ i ] is not present, it is inferred to be equal to 1.</w:t>
      </w:r>
    </w:p>
    <w:p w:rsidR="00A74CA5" w:rsidRPr="001C759E" w:rsidRDefault="00A74CA5" w:rsidP="00A74CA5">
      <w:pPr>
        <w:tabs>
          <w:tab w:val="left" w:pos="360"/>
          <w:tab w:val="left" w:pos="720"/>
          <w:tab w:val="left" w:pos="1080"/>
          <w:tab w:val="left" w:pos="1440"/>
        </w:tabs>
        <w:rPr>
          <w:sz w:val="18"/>
          <w:szCs w:val="18"/>
          <w:lang w:val="en-CA"/>
        </w:rPr>
      </w:pPr>
      <w:r w:rsidRPr="001C759E">
        <w:rPr>
          <w:b/>
          <w:lang w:val="en-CA"/>
        </w:rPr>
        <w:lastRenderedPageBreak/>
        <w:t>sei_op_texture_flag</w:t>
      </w:r>
      <w:r w:rsidRPr="001C759E">
        <w:rPr>
          <w:lang w:val="en-CA"/>
        </w:rPr>
        <w:t>[ i ] equal to 0 specifies that the texture view with view_id equal to sei_op_view_id[ i ] is not included in the operation point to which the nested SEI message applies. sei_op_texture_flag[ i ] equal to 1 specifies that the texture view with view_id equal to sei_op_view_id[ i ] is included in the operation point to which the nested SEI message applies. If sei_op_texture_flag[ i ] is not present, it is inferred to be equal to 1. When sei_op_depth_flag[ i ] is equal to 0, sei_op_texture_flag[ i ] shall be equal to 1.</w:t>
      </w:r>
    </w:p>
    <w:p w:rsidR="00A74CA5" w:rsidRPr="005271CA" w:rsidRDefault="00A74CA5" w:rsidP="00A74CA5">
      <w:pPr>
        <w:pStyle w:val="Annex4"/>
        <w:rPr>
          <w:lang w:val="fr-FR"/>
        </w:rPr>
      </w:pPr>
      <w:bookmarkStart w:id="280" w:name="_Toc303680855"/>
      <w:bookmarkStart w:id="281" w:name="_Toc353889233"/>
      <w:bookmarkStart w:id="282" w:name="_Toc353895215"/>
      <w:r w:rsidRPr="005271CA">
        <w:rPr>
          <w:lang w:val="fr-FR" w:eastAsia="ja-JP"/>
        </w:rPr>
        <w:t xml:space="preserve">Depth </w:t>
      </w:r>
      <w:r>
        <w:rPr>
          <w:rFonts w:hint="eastAsia"/>
          <w:lang w:val="fr-FR" w:eastAsia="ja-JP"/>
        </w:rPr>
        <w:t>representation</w:t>
      </w:r>
      <w:r w:rsidRPr="005271CA">
        <w:rPr>
          <w:lang w:val="fr-FR" w:eastAsia="ja-JP"/>
        </w:rPr>
        <w:t xml:space="preserve"> information</w:t>
      </w:r>
      <w:r w:rsidRPr="005271CA">
        <w:rPr>
          <w:lang w:val="fr-FR"/>
        </w:rPr>
        <w:t xml:space="preserve"> SEI message semantics</w:t>
      </w:r>
      <w:bookmarkEnd w:id="280"/>
      <w:bookmarkEnd w:id="281"/>
      <w:bookmarkEnd w:id="282"/>
    </w:p>
    <w:p w:rsidR="00A74CA5" w:rsidRDefault="00A74CA5" w:rsidP="00A74CA5">
      <w:pPr>
        <w:widowControl w:val="0"/>
      </w:pPr>
      <w:r w:rsidRPr="005271CA">
        <w:t xml:space="preserve">The syntax elements in the depth </w:t>
      </w:r>
      <w:r>
        <w:rPr>
          <w:rFonts w:hint="eastAsia"/>
        </w:rPr>
        <w:t>representation</w:t>
      </w:r>
      <w:r w:rsidRPr="005271CA">
        <w:t xml:space="preserve"> information SEI message specifies various parameters for depth views for the purpose of processing decoded texture and depth view components prior to rendering on a 3D display, such as view synthesis. Specifically, depth</w:t>
      </w:r>
      <w:r>
        <w:rPr>
          <w:rFonts w:hint="eastAsia"/>
        </w:rPr>
        <w:t xml:space="preserve"> or disparity</w:t>
      </w:r>
      <w:r w:rsidRPr="005271CA">
        <w:t xml:space="preserve"> ranges for depth views are specified. When present, the depth </w:t>
      </w:r>
      <w:r>
        <w:rPr>
          <w:rFonts w:hint="eastAsia"/>
        </w:rPr>
        <w:t>representation</w:t>
      </w:r>
      <w:r w:rsidRPr="005271CA">
        <w:t xml:space="preserve"> information SEI message may be associated with any access unit. It is recommended, when present, the SEI message is associated with an IDR access unit for the purpose of random access. The information </w:t>
      </w:r>
      <w:r>
        <w:rPr>
          <w:rFonts w:hint="eastAsia"/>
        </w:rPr>
        <w:t>indicated</w:t>
      </w:r>
      <w:r w:rsidRPr="005271CA">
        <w:t xml:space="preserve"> in the SEI message applies to all the access units from the access unit the SEI message is associated with to the next access unit, in decoding order, containing an SEI message o</w:t>
      </w:r>
      <w:r w:rsidRPr="005271CA">
        <w:rPr>
          <w:rFonts w:hint="eastAsia"/>
        </w:rPr>
        <w:t>f</w:t>
      </w:r>
      <w:r w:rsidRPr="005271CA">
        <w:t xml:space="preserve"> the same type, exclusive, or to the end of the coded video sequence, whichever is earlier in decoding order.</w:t>
      </w:r>
    </w:p>
    <w:p w:rsidR="00A74CA5" w:rsidRPr="00E97F6E" w:rsidRDefault="00A74CA5" w:rsidP="00A74CA5">
      <w:pPr>
        <w:spacing w:before="60" w:line="199" w:lineRule="exact"/>
        <w:ind w:left="284"/>
        <w:rPr>
          <w:sz w:val="18"/>
          <w:szCs w:val="18"/>
        </w:rPr>
      </w:pPr>
      <w:r w:rsidRPr="00E97F6E">
        <w:rPr>
          <w:sz w:val="18"/>
          <w:szCs w:val="18"/>
        </w:rPr>
        <w:t xml:space="preserve">NOTE – </w:t>
      </w:r>
      <w:r>
        <w:rPr>
          <w:sz w:val="18"/>
          <w:szCs w:val="18"/>
        </w:rPr>
        <w:t>Camera parameters for depth views may be indicated by including a multiview acquisition information SEI message in a MVCD scalable nesting SEI message with operation_point_flag equal to 0.</w:t>
      </w:r>
    </w:p>
    <w:p w:rsidR="00A74CA5" w:rsidRPr="005271CA" w:rsidRDefault="00A74CA5" w:rsidP="00A74CA5">
      <w:pPr>
        <w:widowControl w:val="0"/>
      </w:pPr>
      <w:r w:rsidRPr="005271CA">
        <w:rPr>
          <w:b/>
        </w:rPr>
        <w:t>all_views_equal_flag</w:t>
      </w:r>
      <w:r w:rsidRPr="005271CA">
        <w:t xml:space="preserve"> equal to 0 specifies that depth acquisition information may not be identical to respective values for each view in target views. all_views_equal_flag equal to 1 specifies that the depth acquisition information are identical to respective values for all target views.</w:t>
      </w:r>
    </w:p>
    <w:p w:rsidR="00A74CA5" w:rsidRPr="005271CA" w:rsidRDefault="00A74CA5" w:rsidP="00A74CA5">
      <w:pPr>
        <w:widowControl w:val="0"/>
      </w:pPr>
      <w:r w:rsidRPr="005271CA">
        <w:rPr>
          <w:b/>
        </w:rPr>
        <w:t>num_views_minus1</w:t>
      </w:r>
      <w:r w:rsidRPr="005271CA">
        <w:t xml:space="preserve"> </w:t>
      </w:r>
      <w:r>
        <w:rPr>
          <w:rFonts w:hint="eastAsia"/>
        </w:rPr>
        <w:t xml:space="preserve">plus 1 specifies the number of views to which subsequent syntax element apply. </w:t>
      </w:r>
      <w:r>
        <w:t xml:space="preserve">When present, num_views_minus1 </w:t>
      </w:r>
      <w:r w:rsidRPr="00E97F6E">
        <w:t xml:space="preserve">shall be </w:t>
      </w:r>
      <w:r>
        <w:t xml:space="preserve">less than or </w:t>
      </w:r>
      <w:r w:rsidRPr="00E97F6E">
        <w:t>equal to</w:t>
      </w:r>
      <w:r w:rsidRPr="005271CA">
        <w:t xml:space="preserve"> </w:t>
      </w:r>
      <w:r>
        <w:t xml:space="preserve">NumDepthViews − 1. </w:t>
      </w:r>
      <w:r w:rsidRPr="005271CA">
        <w:t>The value of num_views_minus1 shall be in the range of 0 to 1023, inclusive.</w:t>
      </w:r>
    </w:p>
    <w:p w:rsidR="00A74CA5" w:rsidRPr="005271CA" w:rsidRDefault="00A74CA5" w:rsidP="00A74CA5">
      <w:pPr>
        <w:widowControl w:val="0"/>
      </w:pPr>
      <w:r w:rsidRPr="005271CA">
        <w:rPr>
          <w:b/>
        </w:rPr>
        <w:t>z_near_flag</w:t>
      </w:r>
      <w:r w:rsidRPr="005271CA">
        <w:t xml:space="preserve"> equal to 0 specifies that the syntax elements specifying the </w:t>
      </w:r>
      <w:r w:rsidRPr="005271CA">
        <w:rPr>
          <w:rFonts w:hint="eastAsia"/>
        </w:rPr>
        <w:t>nearest</w:t>
      </w:r>
      <w:r w:rsidRPr="005271CA">
        <w:t xml:space="preserve"> depth value are not present in the syntax structure. z_near_flag equal to 1 specifies that the syntax elements specifying the </w:t>
      </w:r>
      <w:r w:rsidRPr="005271CA">
        <w:rPr>
          <w:rFonts w:hint="eastAsia"/>
        </w:rPr>
        <w:t>nearest</w:t>
      </w:r>
      <w:r w:rsidRPr="005271CA">
        <w:t xml:space="preserve"> depth value are present in the syntax structure.</w:t>
      </w:r>
    </w:p>
    <w:p w:rsidR="00A74CA5" w:rsidRPr="005271CA" w:rsidRDefault="00A74CA5" w:rsidP="00A74CA5">
      <w:pPr>
        <w:widowControl w:val="0"/>
      </w:pPr>
      <w:r w:rsidRPr="005271CA">
        <w:rPr>
          <w:b/>
        </w:rPr>
        <w:t>z_far_flag</w:t>
      </w:r>
      <w:r w:rsidRPr="005271CA">
        <w:t xml:space="preserve"> equal to 0 specifies that the syntax elements specifying the farthest depth value are not prese</w:t>
      </w:r>
      <w:r>
        <w:t>nt in the syntax structure. z_f</w:t>
      </w:r>
      <w:r w:rsidRPr="005271CA">
        <w:t>ar_flag equal to 1 specifies that the syntax elements specifying the farthest depth value are present in the syntax structure.</w:t>
      </w:r>
    </w:p>
    <w:p w:rsidR="00A74CA5" w:rsidRDefault="00A74CA5" w:rsidP="00A74CA5">
      <w:pPr>
        <w:widowControl w:val="0"/>
      </w:pPr>
      <w:r w:rsidRPr="002A46DB">
        <w:rPr>
          <w:b/>
        </w:rPr>
        <w:t>z_axis_equal_flag</w:t>
      </w:r>
      <w:r>
        <w:t xml:space="preserve"> equal to 0 specifies that the syntax element </w:t>
      </w:r>
      <w:r w:rsidRPr="002A46DB">
        <w:t>z_axis_reference_view</w:t>
      </w:r>
      <w:r w:rsidRPr="00443F0C">
        <w:t>[ i ]</w:t>
      </w:r>
      <w:r>
        <w:t xml:space="preserve"> is present. z_axis_equal_flag equal to 1 specifies that the ZNear and ZFar values, when present, and the decoded samples of depth views, when </w:t>
      </w:r>
      <w:r w:rsidRPr="00E97F6E">
        <w:rPr>
          <w:rFonts w:hint="eastAsia"/>
        </w:rPr>
        <w:t>depth_representation_type</w:t>
      </w:r>
      <w:r w:rsidRPr="00E97F6E">
        <w:t xml:space="preserve"> </w:t>
      </w:r>
      <w:r>
        <w:t xml:space="preserve">is </w:t>
      </w:r>
      <w:r w:rsidRPr="00E97F6E">
        <w:t>equal to 0 or 2</w:t>
      </w:r>
      <w:r>
        <w:t xml:space="preserve">, have the same </w:t>
      </w:r>
      <w:r>
        <w:rPr>
          <w:rFonts w:hint="eastAsia"/>
        </w:rPr>
        <w:t>Z-axi</w:t>
      </w:r>
      <w:r>
        <w:t>s, which is the Z-axis of the depth view indicated by the syntax element common_z_axis_reference view</w:t>
      </w:r>
      <w:r w:rsidRPr="00E97F6E">
        <w:rPr>
          <w:rFonts w:hint="eastAsia"/>
        </w:rPr>
        <w:t>.</w:t>
      </w:r>
    </w:p>
    <w:p w:rsidR="00A74CA5" w:rsidRPr="00AE3D2E" w:rsidRDefault="00A74CA5" w:rsidP="00A74CA5">
      <w:pPr>
        <w:widowControl w:val="0"/>
      </w:pPr>
      <w:r w:rsidRPr="00443F0C">
        <w:rPr>
          <w:b/>
        </w:rPr>
        <w:t>common_z_axis_reference_view</w:t>
      </w:r>
      <w:r>
        <w:t xml:space="preserve"> specifies the view_id value of the depth view of the Z-axis of the ZNear and ZFar values, when present, and the decoded samples of depth views, when </w:t>
      </w:r>
      <w:r w:rsidRPr="00E97F6E">
        <w:rPr>
          <w:rFonts w:hint="eastAsia"/>
        </w:rPr>
        <w:t>depth_representation_type</w:t>
      </w:r>
      <w:r w:rsidRPr="00E97F6E">
        <w:t xml:space="preserve"> </w:t>
      </w:r>
      <w:r>
        <w:t xml:space="preserve">is </w:t>
      </w:r>
      <w:r w:rsidRPr="00E97F6E">
        <w:t>equal to 0 or 2</w:t>
      </w:r>
      <w:r>
        <w:t xml:space="preserve">. </w:t>
      </w:r>
      <w:r w:rsidRPr="00E97F6E">
        <w:t xml:space="preserve">The value of </w:t>
      </w:r>
      <w:r>
        <w:t>common_z_axis_reference_view</w:t>
      </w:r>
      <w:r w:rsidRPr="00E97F6E">
        <w:t xml:space="preserve"> shall be in the range of 0 to 1023, inclusive.</w:t>
      </w:r>
    </w:p>
    <w:p w:rsidR="00A74CA5" w:rsidRPr="005271CA" w:rsidRDefault="00A74CA5" w:rsidP="00A74CA5">
      <w:pPr>
        <w:widowControl w:val="0"/>
      </w:pPr>
      <w:r w:rsidRPr="005271CA">
        <w:rPr>
          <w:b/>
        </w:rPr>
        <w:t>d_min_flag</w:t>
      </w:r>
      <w:r w:rsidRPr="005271CA">
        <w:t xml:space="preserve"> equal to 0 specifies that the syntax elements specifying the minimum disparity value are not present in the syntax structure. d_min_flag equal to 1 specifies that the syntax elements specifying the minimum disparity value are present in the syntax structure.</w:t>
      </w:r>
    </w:p>
    <w:p w:rsidR="00A74CA5" w:rsidRDefault="00A74CA5" w:rsidP="00A74CA5">
      <w:pPr>
        <w:widowControl w:val="0"/>
      </w:pPr>
      <w:r w:rsidRPr="005271CA">
        <w:rPr>
          <w:b/>
        </w:rPr>
        <w:t>d_max_flag</w:t>
      </w:r>
      <w:r w:rsidRPr="005271CA">
        <w:t xml:space="preserve"> equal to 0 specifies that the syntax elements specifying the maximum disparity value are not present</w:t>
      </w:r>
      <w:r>
        <w:t xml:space="preserve"> in the syntax structure. d_max</w:t>
      </w:r>
      <w:r w:rsidRPr="005271CA">
        <w:t>_flag equal to 1 specifies that the syntax elements specifying the maximum disparity value are present in the syntax structure.</w:t>
      </w:r>
    </w:p>
    <w:p w:rsidR="00A74CA5" w:rsidRPr="00E97F6E" w:rsidRDefault="00A74CA5" w:rsidP="00A74CA5">
      <w:pPr>
        <w:tabs>
          <w:tab w:val="left" w:pos="360"/>
          <w:tab w:val="left" w:pos="720"/>
          <w:tab w:val="left" w:pos="1080"/>
          <w:tab w:val="left" w:pos="1440"/>
        </w:tabs>
      </w:pPr>
      <w:r w:rsidRPr="00E97F6E">
        <w:rPr>
          <w:rFonts w:hint="eastAsia"/>
          <w:b/>
        </w:rPr>
        <w:t>depth_representation_type</w:t>
      </w:r>
      <w:r w:rsidRPr="00E97F6E">
        <w:t xml:space="preserve"> </w:t>
      </w:r>
      <w:r w:rsidRPr="00E97F6E">
        <w:rPr>
          <w:rFonts w:hint="eastAsia"/>
        </w:rPr>
        <w:t xml:space="preserve">specifies the representation definition of </w:t>
      </w:r>
      <w:r>
        <w:t>decoded luma samples</w:t>
      </w:r>
      <w:r w:rsidRPr="00E97F6E">
        <w:rPr>
          <w:rFonts w:hint="eastAsia"/>
        </w:rPr>
        <w:t xml:space="preserve"> of depth views as specified in </w:t>
      </w:r>
      <w:r>
        <w:fldChar w:fldCharType="begin" w:fldLock="1"/>
      </w:r>
      <w:r>
        <w:instrText xml:space="preserve"> </w:instrText>
      </w:r>
      <w:r>
        <w:rPr>
          <w:rFonts w:hint="eastAsia"/>
        </w:rPr>
        <w:instrText>REF _Ref350872719 \h</w:instrText>
      </w:r>
      <w:r>
        <w:instrText xml:space="preserve"> </w:instrText>
      </w:r>
      <w:r>
        <w:fldChar w:fldCharType="separate"/>
      </w:r>
      <w:r w:rsidRPr="008076AC">
        <w:t>Table </w:t>
      </w:r>
      <w:r>
        <w:t>I</w:t>
      </w:r>
      <w:r w:rsidRPr="008076AC">
        <w:noBreakHyphen/>
      </w:r>
      <w:r w:rsidRPr="008076AC">
        <w:rPr>
          <w:noProof/>
        </w:rPr>
        <w:t>1</w:t>
      </w:r>
      <w:r>
        <w:fldChar w:fldCharType="end"/>
      </w:r>
      <w:r w:rsidRPr="00E97F6E">
        <w:rPr>
          <w:rFonts w:hint="eastAsia"/>
        </w:rPr>
        <w:t xml:space="preserve">. In </w:t>
      </w:r>
      <w:r>
        <w:fldChar w:fldCharType="begin" w:fldLock="1"/>
      </w:r>
      <w:r>
        <w:instrText xml:space="preserve"> </w:instrText>
      </w:r>
      <w:r>
        <w:rPr>
          <w:rFonts w:hint="eastAsia"/>
        </w:rPr>
        <w:instrText>REF _Ref350872719 \h</w:instrText>
      </w:r>
      <w:r>
        <w:instrText xml:space="preserve"> </w:instrText>
      </w:r>
      <w:r>
        <w:fldChar w:fldCharType="separate"/>
      </w:r>
      <w:r w:rsidRPr="008076AC">
        <w:t>Table </w:t>
      </w:r>
      <w:r>
        <w:t>I</w:t>
      </w:r>
      <w:r w:rsidRPr="008076AC">
        <w:noBreakHyphen/>
      </w:r>
      <w:r w:rsidRPr="008076AC">
        <w:rPr>
          <w:noProof/>
        </w:rPr>
        <w:t>1</w:t>
      </w:r>
      <w:r>
        <w:fldChar w:fldCharType="end"/>
      </w:r>
      <w:r w:rsidRPr="00E97F6E">
        <w:rPr>
          <w:rFonts w:hint="eastAsia"/>
        </w:rPr>
        <w:t>, disparity specifies the horizontal displacement between two texture views and Z value specif</w:t>
      </w:r>
      <w:r>
        <w:rPr>
          <w:rFonts w:hint="eastAsia"/>
        </w:rPr>
        <w:t>ies the distance from a camera.</w:t>
      </w:r>
    </w:p>
    <w:p w:rsidR="00A74CA5" w:rsidRPr="008076AC" w:rsidRDefault="00A74CA5" w:rsidP="00A74CA5">
      <w:pPr>
        <w:pStyle w:val="TableTitle"/>
        <w:keepLines/>
        <w:outlineLvl w:val="0"/>
      </w:pPr>
      <w:bookmarkStart w:id="283" w:name="_Ref350872719"/>
      <w:bookmarkStart w:id="284" w:name="_Toc353889234"/>
      <w:bookmarkStart w:id="285" w:name="_Toc353893950"/>
      <w:r w:rsidRPr="008076AC">
        <w:lastRenderedPageBreak/>
        <w:t>Table </w:t>
      </w:r>
      <w:r>
        <w:t>I</w:t>
      </w:r>
      <w:r w:rsidRPr="008076AC">
        <w:noBreakHyphen/>
      </w:r>
      <w:r w:rsidRPr="008076AC">
        <w:fldChar w:fldCharType="begin" w:fldLock="1"/>
      </w:r>
      <w:r w:rsidRPr="008076AC">
        <w:instrText xml:space="preserve"> SEQ Table \* ARABIC \r 1 </w:instrText>
      </w:r>
      <w:r w:rsidRPr="008076AC">
        <w:fldChar w:fldCharType="separate"/>
      </w:r>
      <w:r w:rsidRPr="008076AC">
        <w:rPr>
          <w:noProof/>
        </w:rPr>
        <w:t>1</w:t>
      </w:r>
      <w:r w:rsidRPr="008076AC">
        <w:rPr>
          <w:noProof/>
        </w:rPr>
        <w:fldChar w:fldCharType="end"/>
      </w:r>
      <w:bookmarkEnd w:id="283"/>
      <w:r w:rsidRPr="008076AC">
        <w:t xml:space="preserve"> – </w:t>
      </w:r>
      <w:r w:rsidRPr="00E97F6E">
        <w:rPr>
          <w:rFonts w:hint="eastAsia"/>
        </w:rPr>
        <w:t>Definition of depth_representation_type</w:t>
      </w:r>
      <w:bookmarkEnd w:id="284"/>
      <w:bookmarkEnd w:id="285"/>
    </w:p>
    <w:p w:rsidR="00A74CA5" w:rsidRPr="008076AC" w:rsidRDefault="00A74CA5" w:rsidP="00A74CA5">
      <w:pPr>
        <w:pStyle w:val="Blanc"/>
        <w:keepLines/>
        <w:rPr>
          <w:lang w:val="en-GB"/>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3"/>
        <w:gridCol w:w="6452"/>
      </w:tblGrid>
      <w:tr w:rsidR="00A74CA5" w:rsidRPr="00E97F6E" w:rsidTr="00DA21AF">
        <w:trPr>
          <w:trHeight w:hRule="exact" w:val="535"/>
          <w:jc w:val="center"/>
        </w:trPr>
        <w:tc>
          <w:tcPr>
            <w:tcW w:w="2763" w:type="dxa"/>
          </w:tcPr>
          <w:p w:rsidR="00A74CA5" w:rsidRPr="00E97F6E" w:rsidRDefault="00A74CA5" w:rsidP="00DA21AF">
            <w:pPr>
              <w:pStyle w:val="t"/>
            </w:pPr>
            <w:r w:rsidRPr="00E97F6E">
              <w:rPr>
                <w:rFonts w:hint="eastAsia"/>
              </w:rPr>
              <w:t>depth_representation_type</w:t>
            </w:r>
          </w:p>
        </w:tc>
        <w:tc>
          <w:tcPr>
            <w:tcW w:w="6452" w:type="dxa"/>
          </w:tcPr>
          <w:p w:rsidR="00A74CA5" w:rsidRPr="00E97F6E" w:rsidRDefault="00A74CA5" w:rsidP="00DA21AF">
            <w:pPr>
              <w:pStyle w:val="t"/>
            </w:pPr>
            <w:r w:rsidRPr="00E97F6E">
              <w:rPr>
                <w:rFonts w:hint="eastAsia"/>
              </w:rPr>
              <w:t>Interpretation</w:t>
            </w:r>
          </w:p>
        </w:tc>
      </w:tr>
      <w:tr w:rsidR="00A74CA5" w:rsidRPr="00E97F6E" w:rsidTr="00DA21AF">
        <w:trPr>
          <w:trHeight w:hRule="exact" w:val="850"/>
          <w:jc w:val="center"/>
        </w:trPr>
        <w:tc>
          <w:tcPr>
            <w:tcW w:w="2763" w:type="dxa"/>
            <w:vAlign w:val="center"/>
          </w:tcPr>
          <w:p w:rsidR="00A74CA5" w:rsidRPr="00E97F6E" w:rsidRDefault="00A74CA5" w:rsidP="00DA21AF">
            <w:pPr>
              <w:keepNext/>
              <w:keepLines/>
              <w:tabs>
                <w:tab w:val="left" w:pos="360"/>
                <w:tab w:val="left" w:pos="720"/>
                <w:tab w:val="left" w:pos="1080"/>
                <w:tab w:val="left" w:pos="1440"/>
              </w:tabs>
              <w:jc w:val="center"/>
              <w:rPr>
                <w:bCs/>
              </w:rPr>
            </w:pPr>
            <w:r w:rsidRPr="00E97F6E">
              <w:rPr>
                <w:rFonts w:hint="eastAsia"/>
                <w:bCs/>
              </w:rPr>
              <w:t>0</w:t>
            </w:r>
          </w:p>
        </w:tc>
        <w:tc>
          <w:tcPr>
            <w:tcW w:w="6452" w:type="dxa"/>
          </w:tcPr>
          <w:p w:rsidR="00A74CA5" w:rsidRPr="00E97F6E" w:rsidRDefault="00A74CA5" w:rsidP="00DA21AF">
            <w:pPr>
              <w:keepNext/>
              <w:keepLines/>
              <w:tabs>
                <w:tab w:val="left" w:pos="360"/>
                <w:tab w:val="left" w:pos="720"/>
                <w:tab w:val="left" w:pos="1080"/>
                <w:tab w:val="left" w:pos="1440"/>
              </w:tabs>
              <w:jc w:val="left"/>
            </w:pPr>
            <w:r w:rsidRPr="00E97F6E">
              <w:rPr>
                <w:rFonts w:hint="eastAsia"/>
              </w:rPr>
              <w:t xml:space="preserve">Each </w:t>
            </w:r>
            <w:r>
              <w:t xml:space="preserve">decoded </w:t>
            </w:r>
            <w:r w:rsidRPr="00E97F6E">
              <w:rPr>
                <w:rFonts w:hint="eastAsia"/>
              </w:rPr>
              <w:t xml:space="preserve">luma </w:t>
            </w:r>
            <w:r>
              <w:t>sample</w:t>
            </w:r>
            <w:r w:rsidRPr="00E97F6E">
              <w:rPr>
                <w:rFonts w:hint="eastAsia"/>
              </w:rPr>
              <w:t xml:space="preserve"> value of depth views represents an inverse of Z value </w:t>
            </w:r>
            <w:r>
              <w:t xml:space="preserve">that is uniformly quantized </w:t>
            </w:r>
            <w:r w:rsidRPr="00E97F6E">
              <w:rPr>
                <w:rFonts w:hint="eastAsia"/>
              </w:rPr>
              <w:t>in</w:t>
            </w:r>
            <w:r>
              <w:t>to the</w:t>
            </w:r>
            <w:r w:rsidRPr="00E97F6E">
              <w:rPr>
                <w:rFonts w:hint="eastAsia"/>
              </w:rPr>
              <w:t xml:space="preserve"> range </w:t>
            </w:r>
            <w:r>
              <w:t>of</w:t>
            </w:r>
            <w:r w:rsidRPr="00E97F6E">
              <w:rPr>
                <w:rFonts w:hint="eastAsia"/>
              </w:rPr>
              <w:t xml:space="preserve"> 0 to 255</w:t>
            </w:r>
            <w:r>
              <w:t>, inclusive.</w:t>
            </w:r>
          </w:p>
        </w:tc>
      </w:tr>
      <w:tr w:rsidR="00A74CA5" w:rsidRPr="00E97F6E" w:rsidTr="00DA21AF">
        <w:trPr>
          <w:trHeight w:hRule="exact" w:val="849"/>
          <w:jc w:val="center"/>
        </w:trPr>
        <w:tc>
          <w:tcPr>
            <w:tcW w:w="2763" w:type="dxa"/>
            <w:vAlign w:val="center"/>
          </w:tcPr>
          <w:p w:rsidR="00A74CA5" w:rsidRPr="00E97F6E" w:rsidRDefault="00A74CA5" w:rsidP="00DA21AF">
            <w:pPr>
              <w:keepNext/>
              <w:keepLines/>
              <w:tabs>
                <w:tab w:val="left" w:pos="360"/>
                <w:tab w:val="left" w:pos="720"/>
                <w:tab w:val="left" w:pos="1080"/>
                <w:tab w:val="left" w:pos="1440"/>
              </w:tabs>
              <w:jc w:val="center"/>
              <w:rPr>
                <w:bCs/>
              </w:rPr>
            </w:pPr>
            <w:r w:rsidRPr="00E97F6E">
              <w:rPr>
                <w:rFonts w:hint="eastAsia"/>
                <w:bCs/>
              </w:rPr>
              <w:t>1</w:t>
            </w:r>
          </w:p>
        </w:tc>
        <w:tc>
          <w:tcPr>
            <w:tcW w:w="6452" w:type="dxa"/>
          </w:tcPr>
          <w:p w:rsidR="00A74CA5" w:rsidRPr="00E97F6E" w:rsidRDefault="00A74CA5" w:rsidP="00DA21AF">
            <w:pPr>
              <w:keepNext/>
              <w:keepLines/>
              <w:tabs>
                <w:tab w:val="left" w:pos="360"/>
                <w:tab w:val="left" w:pos="720"/>
                <w:tab w:val="left" w:pos="1080"/>
                <w:tab w:val="left" w:pos="1440"/>
              </w:tabs>
              <w:jc w:val="left"/>
            </w:pPr>
            <w:r w:rsidRPr="00E97F6E">
              <w:rPr>
                <w:rFonts w:hint="eastAsia"/>
              </w:rPr>
              <w:t xml:space="preserve">Each </w:t>
            </w:r>
            <w:r>
              <w:t xml:space="preserve">decoded </w:t>
            </w:r>
            <w:r w:rsidRPr="00E97F6E">
              <w:rPr>
                <w:rFonts w:hint="eastAsia"/>
              </w:rPr>
              <w:t xml:space="preserve">luma </w:t>
            </w:r>
            <w:r>
              <w:t>sample</w:t>
            </w:r>
            <w:r>
              <w:rPr>
                <w:rFonts w:hint="eastAsia"/>
              </w:rPr>
              <w:t xml:space="preserve"> value</w:t>
            </w:r>
            <w:r>
              <w:t xml:space="preserve"> of </w:t>
            </w:r>
            <w:r w:rsidRPr="00E97F6E">
              <w:rPr>
                <w:rFonts w:hint="eastAsia"/>
              </w:rPr>
              <w:t xml:space="preserve">depth views represents disparity </w:t>
            </w:r>
            <w:r>
              <w:t>that is uniformly quantized</w:t>
            </w:r>
            <w:r w:rsidRPr="00E97F6E">
              <w:rPr>
                <w:rFonts w:hint="eastAsia"/>
              </w:rPr>
              <w:t xml:space="preserve"> in</w:t>
            </w:r>
            <w:r>
              <w:t>to the</w:t>
            </w:r>
            <w:r w:rsidRPr="00E97F6E">
              <w:rPr>
                <w:rFonts w:hint="eastAsia"/>
              </w:rPr>
              <w:t xml:space="preserve"> range </w:t>
            </w:r>
            <w:r>
              <w:t xml:space="preserve">of </w:t>
            </w:r>
            <w:r w:rsidRPr="00E97F6E">
              <w:rPr>
                <w:rFonts w:hint="eastAsia"/>
              </w:rPr>
              <w:t>0 to 255</w:t>
            </w:r>
            <w:r>
              <w:t>, inclusive.</w:t>
            </w:r>
          </w:p>
        </w:tc>
      </w:tr>
      <w:tr w:rsidR="00A74CA5" w:rsidRPr="00E97F6E" w:rsidTr="00DA21AF">
        <w:trPr>
          <w:trHeight w:hRule="exact" w:val="849"/>
          <w:jc w:val="center"/>
        </w:trPr>
        <w:tc>
          <w:tcPr>
            <w:tcW w:w="2763" w:type="dxa"/>
            <w:vAlign w:val="center"/>
          </w:tcPr>
          <w:p w:rsidR="00A74CA5" w:rsidRPr="00E97F6E" w:rsidRDefault="00A74CA5" w:rsidP="00DA21AF">
            <w:pPr>
              <w:keepNext/>
              <w:keepLines/>
              <w:tabs>
                <w:tab w:val="left" w:pos="360"/>
                <w:tab w:val="left" w:pos="720"/>
                <w:tab w:val="left" w:pos="1080"/>
                <w:tab w:val="left" w:pos="1440"/>
              </w:tabs>
              <w:jc w:val="center"/>
              <w:rPr>
                <w:bCs/>
              </w:rPr>
            </w:pPr>
            <w:r w:rsidRPr="00E97F6E">
              <w:rPr>
                <w:rFonts w:hint="eastAsia"/>
                <w:bCs/>
              </w:rPr>
              <w:t>2</w:t>
            </w:r>
          </w:p>
        </w:tc>
        <w:tc>
          <w:tcPr>
            <w:tcW w:w="6452" w:type="dxa"/>
          </w:tcPr>
          <w:p w:rsidR="00A74CA5" w:rsidRPr="00E97F6E" w:rsidRDefault="00A74CA5" w:rsidP="00DA21AF">
            <w:pPr>
              <w:keepNext/>
              <w:keepLines/>
              <w:tabs>
                <w:tab w:val="left" w:pos="360"/>
                <w:tab w:val="left" w:pos="720"/>
                <w:tab w:val="left" w:pos="1080"/>
                <w:tab w:val="left" w:pos="1440"/>
              </w:tabs>
              <w:jc w:val="left"/>
            </w:pPr>
            <w:r w:rsidRPr="00E97F6E">
              <w:rPr>
                <w:rFonts w:hint="eastAsia"/>
              </w:rPr>
              <w:t xml:space="preserve">Each </w:t>
            </w:r>
            <w:r>
              <w:t xml:space="preserve">decoded </w:t>
            </w:r>
            <w:r w:rsidRPr="00E97F6E">
              <w:rPr>
                <w:rFonts w:hint="eastAsia"/>
              </w:rPr>
              <w:t xml:space="preserve">luma </w:t>
            </w:r>
            <w:r>
              <w:t>sample</w:t>
            </w:r>
            <w:r>
              <w:rPr>
                <w:rFonts w:hint="eastAsia"/>
              </w:rPr>
              <w:t xml:space="preserve"> value</w:t>
            </w:r>
            <w:r>
              <w:t xml:space="preserve"> of </w:t>
            </w:r>
            <w:r w:rsidRPr="00E97F6E">
              <w:rPr>
                <w:rFonts w:hint="eastAsia"/>
              </w:rPr>
              <w:t xml:space="preserve">depth views represents </w:t>
            </w:r>
            <w:r>
              <w:t xml:space="preserve">a </w:t>
            </w:r>
            <w:r w:rsidRPr="00E97F6E">
              <w:rPr>
                <w:rFonts w:hint="eastAsia"/>
              </w:rPr>
              <w:t xml:space="preserve">Z value </w:t>
            </w:r>
            <w:r>
              <w:t>uniformly quantized</w:t>
            </w:r>
            <w:r w:rsidRPr="00E97F6E">
              <w:rPr>
                <w:rFonts w:hint="eastAsia"/>
              </w:rPr>
              <w:t xml:space="preserve"> in</w:t>
            </w:r>
            <w:r>
              <w:t>to the</w:t>
            </w:r>
            <w:r w:rsidRPr="00E97F6E">
              <w:rPr>
                <w:rFonts w:hint="eastAsia"/>
              </w:rPr>
              <w:t xml:space="preserve"> range </w:t>
            </w:r>
            <w:r>
              <w:t xml:space="preserve">of </w:t>
            </w:r>
            <w:r w:rsidRPr="00E97F6E">
              <w:rPr>
                <w:rFonts w:hint="eastAsia"/>
              </w:rPr>
              <w:t>0 to 255</w:t>
            </w:r>
            <w:r>
              <w:t>, inclusive.</w:t>
            </w:r>
          </w:p>
        </w:tc>
      </w:tr>
      <w:tr w:rsidR="00A74CA5" w:rsidRPr="00E97F6E" w:rsidTr="00DA21AF">
        <w:trPr>
          <w:trHeight w:hRule="exact" w:val="1150"/>
          <w:jc w:val="center"/>
        </w:trPr>
        <w:tc>
          <w:tcPr>
            <w:tcW w:w="2763" w:type="dxa"/>
            <w:vAlign w:val="center"/>
          </w:tcPr>
          <w:p w:rsidR="00A74CA5" w:rsidRPr="00E97F6E" w:rsidRDefault="00A74CA5" w:rsidP="00DA21AF">
            <w:pPr>
              <w:tabs>
                <w:tab w:val="left" w:pos="360"/>
                <w:tab w:val="left" w:pos="720"/>
                <w:tab w:val="left" w:pos="1080"/>
                <w:tab w:val="left" w:pos="1440"/>
              </w:tabs>
              <w:jc w:val="center"/>
              <w:rPr>
                <w:bCs/>
              </w:rPr>
            </w:pPr>
            <w:r w:rsidRPr="00E97F6E">
              <w:rPr>
                <w:bCs/>
              </w:rPr>
              <w:t>3</w:t>
            </w:r>
          </w:p>
        </w:tc>
        <w:tc>
          <w:tcPr>
            <w:tcW w:w="6452" w:type="dxa"/>
          </w:tcPr>
          <w:p w:rsidR="00A74CA5" w:rsidRPr="00E97F6E" w:rsidRDefault="00A74CA5" w:rsidP="00DA21AF">
            <w:pPr>
              <w:tabs>
                <w:tab w:val="left" w:pos="360"/>
                <w:tab w:val="left" w:pos="720"/>
                <w:tab w:val="left" w:pos="1080"/>
                <w:tab w:val="left" w:pos="1440"/>
              </w:tabs>
              <w:jc w:val="left"/>
            </w:pPr>
            <w:r w:rsidRPr="00E97F6E">
              <w:rPr>
                <w:rFonts w:hint="eastAsia"/>
              </w:rPr>
              <w:t xml:space="preserve">Each </w:t>
            </w:r>
            <w:r>
              <w:t xml:space="preserve">decoded </w:t>
            </w:r>
            <w:r w:rsidRPr="00E97F6E">
              <w:rPr>
                <w:rFonts w:hint="eastAsia"/>
              </w:rPr>
              <w:t xml:space="preserve">luma </w:t>
            </w:r>
            <w:r>
              <w:t>sample</w:t>
            </w:r>
            <w:r>
              <w:rPr>
                <w:rFonts w:hint="eastAsia"/>
              </w:rPr>
              <w:t xml:space="preserve"> value</w:t>
            </w:r>
            <w:r>
              <w:t xml:space="preserve"> of </w:t>
            </w:r>
            <w:r w:rsidRPr="00E97F6E">
              <w:rPr>
                <w:rFonts w:hint="eastAsia"/>
              </w:rPr>
              <w:t>depth views represents</w:t>
            </w:r>
            <w:r w:rsidRPr="00E97F6E">
              <w:t xml:space="preserve"> </w:t>
            </w:r>
            <w:r>
              <w:t xml:space="preserve">a </w:t>
            </w:r>
            <w:r w:rsidRPr="00E97F6E">
              <w:t xml:space="preserve">nonlinearly mapped </w:t>
            </w:r>
            <w:r w:rsidRPr="00E97F6E">
              <w:rPr>
                <w:rFonts w:hint="eastAsia"/>
              </w:rPr>
              <w:t>disparity</w:t>
            </w:r>
            <w:r w:rsidRPr="00E97F6E">
              <w:t>,</w:t>
            </w:r>
            <w:r w:rsidRPr="00E97F6E">
              <w:rPr>
                <w:rFonts w:hint="eastAsia"/>
              </w:rPr>
              <w:t xml:space="preserve"> </w:t>
            </w:r>
            <w:r w:rsidRPr="00E97F6E">
              <w:t xml:space="preserve">normalized </w:t>
            </w:r>
            <w:r w:rsidRPr="00E97F6E">
              <w:rPr>
                <w:rFonts w:hint="eastAsia"/>
              </w:rPr>
              <w:t>in range from</w:t>
            </w:r>
            <w:r w:rsidRPr="00E97F6E">
              <w:t xml:space="preserve"> </w:t>
            </w:r>
            <w:r w:rsidRPr="00E97F6E">
              <w:rPr>
                <w:rFonts w:hint="eastAsia"/>
              </w:rPr>
              <w:t>0 to 255</w:t>
            </w:r>
            <w:r>
              <w:t xml:space="preserve">, as specified by </w:t>
            </w:r>
            <w:r w:rsidRPr="00C816D0">
              <w:t>depth_nonlinear_representation_num_minus</w:t>
            </w:r>
            <w:r>
              <w:t xml:space="preserve">1 and </w:t>
            </w:r>
            <w:r w:rsidRPr="00C816D0">
              <w:t>depth_nonlinear_representation_model</w:t>
            </w:r>
            <w:r>
              <w:t>[ </w:t>
            </w:r>
            <w:r w:rsidRPr="00C816D0">
              <w:t>i</w:t>
            </w:r>
            <w:r>
              <w:t> ]</w:t>
            </w:r>
            <w:r w:rsidRPr="00E97F6E">
              <w:t>.</w:t>
            </w:r>
          </w:p>
        </w:tc>
      </w:tr>
      <w:tr w:rsidR="00A74CA5" w:rsidRPr="00E97F6E" w:rsidTr="00DA21AF">
        <w:trPr>
          <w:trHeight w:hRule="exact" w:val="563"/>
          <w:jc w:val="center"/>
        </w:trPr>
        <w:tc>
          <w:tcPr>
            <w:tcW w:w="2763" w:type="dxa"/>
          </w:tcPr>
          <w:p w:rsidR="00A74CA5" w:rsidRPr="00E97F6E" w:rsidRDefault="00A74CA5" w:rsidP="00DA21AF">
            <w:pPr>
              <w:tabs>
                <w:tab w:val="left" w:pos="360"/>
                <w:tab w:val="left" w:pos="720"/>
                <w:tab w:val="left" w:pos="1080"/>
                <w:tab w:val="left" w:pos="1440"/>
              </w:tabs>
              <w:jc w:val="center"/>
              <w:rPr>
                <w:bCs/>
              </w:rPr>
            </w:pPr>
            <w:r w:rsidRPr="00E97F6E">
              <w:rPr>
                <w:rFonts w:hint="eastAsia"/>
                <w:bCs/>
              </w:rPr>
              <w:t>Other values</w:t>
            </w:r>
          </w:p>
        </w:tc>
        <w:tc>
          <w:tcPr>
            <w:tcW w:w="6452" w:type="dxa"/>
          </w:tcPr>
          <w:p w:rsidR="00A74CA5" w:rsidRPr="00E97F6E" w:rsidRDefault="00A74CA5" w:rsidP="00DA21AF">
            <w:pPr>
              <w:tabs>
                <w:tab w:val="left" w:pos="360"/>
                <w:tab w:val="left" w:pos="720"/>
                <w:tab w:val="left" w:pos="1080"/>
                <w:tab w:val="left" w:pos="1440"/>
              </w:tabs>
              <w:jc w:val="left"/>
            </w:pPr>
            <w:r w:rsidRPr="00E97F6E">
              <w:rPr>
                <w:rFonts w:hint="eastAsia"/>
              </w:rPr>
              <w:t>Reserved for future use</w:t>
            </w:r>
          </w:p>
        </w:tc>
      </w:tr>
    </w:tbl>
    <w:p w:rsidR="00A74CA5" w:rsidRPr="002A46DB" w:rsidRDefault="00A74CA5" w:rsidP="00A74CA5">
      <w:pPr>
        <w:widowControl w:val="0"/>
      </w:pPr>
      <w:r>
        <w:rPr>
          <w:b/>
        </w:rPr>
        <w:t>depth_info_view_id</w:t>
      </w:r>
      <w:r>
        <w:t xml:space="preserve">[ i ] specifies the view_id value for which subsequent syntax elements apply to. </w:t>
      </w:r>
      <w:r w:rsidRPr="00E97F6E">
        <w:t xml:space="preserve">The value of </w:t>
      </w:r>
      <w:r>
        <w:t>depth_info_view_id[ i ]</w:t>
      </w:r>
      <w:r w:rsidRPr="00E97F6E">
        <w:t xml:space="preserve"> shall be in the range of 0 to 1023, inclusive.</w:t>
      </w:r>
    </w:p>
    <w:p w:rsidR="00A74CA5" w:rsidRDefault="00A74CA5" w:rsidP="00A74CA5">
      <w:pPr>
        <w:widowControl w:val="0"/>
      </w:pPr>
      <w:r w:rsidRPr="00443F0C">
        <w:rPr>
          <w:b/>
        </w:rPr>
        <w:t>z_axis_reference_view</w:t>
      </w:r>
      <w:r>
        <w:t xml:space="preserve">[ i ] specifies the view_id value of the depth view of the Z-axis of the ZNear[ i ] and ZFar[ i ] values, when present, and the decoded samples of the depth view with view_id equal to depth_info_view_id[ i ], when </w:t>
      </w:r>
      <w:r w:rsidRPr="00E97F6E">
        <w:rPr>
          <w:rFonts w:hint="eastAsia"/>
        </w:rPr>
        <w:t>depth_representation_type</w:t>
      </w:r>
      <w:r w:rsidRPr="00E97F6E">
        <w:t xml:space="preserve"> </w:t>
      </w:r>
      <w:r>
        <w:t xml:space="preserve">is </w:t>
      </w:r>
      <w:r w:rsidRPr="00E97F6E">
        <w:t>equal to 0 or 2</w:t>
      </w:r>
      <w:r>
        <w:t xml:space="preserve">. </w:t>
      </w:r>
      <w:r w:rsidRPr="00E97F6E">
        <w:t xml:space="preserve">The value of </w:t>
      </w:r>
      <w:r>
        <w:t>z_axis_reference_view[ i ]</w:t>
      </w:r>
      <w:r w:rsidRPr="00E97F6E">
        <w:t xml:space="preserve"> shall be in the range of 0 to 1023, inclusive.</w:t>
      </w:r>
    </w:p>
    <w:p w:rsidR="00A74CA5" w:rsidRDefault="00A74CA5" w:rsidP="00A74CA5">
      <w:pPr>
        <w:widowControl w:val="0"/>
      </w:pPr>
      <w:r w:rsidRPr="002A46DB">
        <w:rPr>
          <w:b/>
        </w:rPr>
        <w:t>disparity_reference_view</w:t>
      </w:r>
      <w:r>
        <w:t xml:space="preserve">[ i ] specifies the view_id value of the depth view used to derive the DMin[ i ] and Dmax[ i ] values, when present, and the decoded samples of the depth view with view_id equal to depth_info_view_id[ i ], when </w:t>
      </w:r>
      <w:r w:rsidRPr="00E97F6E">
        <w:rPr>
          <w:rFonts w:hint="eastAsia"/>
        </w:rPr>
        <w:t>depth_representation_type</w:t>
      </w:r>
      <w:r w:rsidRPr="00E97F6E">
        <w:t xml:space="preserve"> </w:t>
      </w:r>
      <w:r>
        <w:t xml:space="preserve">is equal to 1 or 3. </w:t>
      </w:r>
      <w:r w:rsidRPr="00E97F6E">
        <w:t xml:space="preserve">The value of </w:t>
      </w:r>
      <w:r>
        <w:t>disparity_reference_view[ i ]</w:t>
      </w:r>
      <w:r w:rsidRPr="00E97F6E">
        <w:t xml:space="preserve"> shall be in the range of 0 to 1023, inclusive.</w:t>
      </w:r>
    </w:p>
    <w:p w:rsidR="00A74CA5" w:rsidRPr="00E97F6E" w:rsidRDefault="00A74CA5" w:rsidP="00A74CA5">
      <w:r w:rsidRPr="00E97F6E">
        <w:rPr>
          <w:rFonts w:eastAsia="宋体"/>
          <w:kern w:val="2"/>
          <w:lang w:eastAsia="zh-CN"/>
        </w:rPr>
        <w:t xml:space="preserve">The variables </w:t>
      </w:r>
      <w:r>
        <w:rPr>
          <w:rFonts w:eastAsia="宋体"/>
          <w:kern w:val="2"/>
          <w:lang w:eastAsia="zh-CN"/>
        </w:rPr>
        <w:t xml:space="preserve">in the </w:t>
      </w:r>
      <w:r w:rsidRPr="00E97F6E">
        <w:t xml:space="preserve">x </w:t>
      </w:r>
      <w:r>
        <w:t>column of</w:t>
      </w:r>
      <w:r w:rsidRPr="00E97F6E">
        <w:t xml:space="preserve"> </w:t>
      </w:r>
      <w:r>
        <w:fldChar w:fldCharType="begin" w:fldLock="1"/>
      </w:r>
      <w:r>
        <w:instrText xml:space="preserve"> REF _Ref350872779 \h </w:instrText>
      </w:r>
      <w:r>
        <w:fldChar w:fldCharType="separate"/>
      </w:r>
      <w:r w:rsidRPr="008076AC">
        <w:t>Table </w:t>
      </w:r>
      <w:r>
        <w:t>I</w:t>
      </w:r>
      <w:r w:rsidRPr="008076AC">
        <w:noBreakHyphen/>
      </w:r>
      <w:r>
        <w:rPr>
          <w:noProof/>
        </w:rPr>
        <w:t>2</w:t>
      </w:r>
      <w:r>
        <w:fldChar w:fldCharType="end"/>
      </w:r>
      <w:r w:rsidRPr="00E97F6E">
        <w:t xml:space="preserve"> are derived as follows from the respective variables </w:t>
      </w:r>
      <w:r>
        <w:t>in the s</w:t>
      </w:r>
      <w:r w:rsidRPr="00E97F6E">
        <w:t xml:space="preserve">, e, n, and v </w:t>
      </w:r>
      <w:r>
        <w:t>columns of</w:t>
      </w:r>
      <w:r w:rsidRPr="00E97F6E">
        <w:t xml:space="preserve"> </w:t>
      </w:r>
      <w:r>
        <w:fldChar w:fldCharType="begin" w:fldLock="1"/>
      </w:r>
      <w:r>
        <w:instrText xml:space="preserve"> REF _Ref350872779 \h </w:instrText>
      </w:r>
      <w:r>
        <w:fldChar w:fldCharType="separate"/>
      </w:r>
      <w:r w:rsidRPr="008076AC">
        <w:t>Table </w:t>
      </w:r>
      <w:r>
        <w:t>I</w:t>
      </w:r>
      <w:r w:rsidRPr="008076AC">
        <w:noBreakHyphen/>
      </w:r>
      <w:r>
        <w:rPr>
          <w:noProof/>
        </w:rPr>
        <w:t>2</w:t>
      </w:r>
      <w:r>
        <w:fldChar w:fldCharType="end"/>
      </w:r>
      <w:r>
        <w:t xml:space="preserve"> as follows</w:t>
      </w:r>
      <w:r w:rsidRPr="00E97F6E">
        <w:t>.</w:t>
      </w:r>
    </w:p>
    <w:p w:rsidR="00A74CA5" w:rsidRPr="00E97F6E" w:rsidRDefault="00A74CA5" w:rsidP="00A74CA5">
      <w:pPr>
        <w:keepNext/>
        <w:tabs>
          <w:tab w:val="left" w:pos="284"/>
        </w:tabs>
        <w:ind w:left="403" w:hanging="403"/>
      </w:pPr>
      <w:r w:rsidRPr="00E97F6E">
        <w:t>–</w:t>
      </w:r>
      <w:r w:rsidRPr="00E97F6E">
        <w:tab/>
        <w:t>If 0 &lt; e &lt; 127, x = (</w:t>
      </w:r>
      <w:r>
        <w:t> </w:t>
      </w:r>
      <w:r w:rsidRPr="00E97F6E">
        <w:t>−1</w:t>
      </w:r>
      <w:r>
        <w:t> </w:t>
      </w:r>
      <w:r w:rsidRPr="00E97F6E">
        <w:t>)</w:t>
      </w:r>
      <w:r w:rsidRPr="00E97F6E">
        <w:rPr>
          <w:vertAlign w:val="superscript"/>
        </w:rPr>
        <w:t>s</w:t>
      </w:r>
      <w:r w:rsidRPr="00E97F6E">
        <w:t xml:space="preserve"> * 2</w:t>
      </w:r>
      <w:r w:rsidRPr="00E97F6E">
        <w:rPr>
          <w:vertAlign w:val="superscript"/>
        </w:rPr>
        <w:t>e−31</w:t>
      </w:r>
      <w:r w:rsidRPr="00E97F6E">
        <w:t xml:space="preserve"> * (</w:t>
      </w:r>
      <w:r>
        <w:t> </w:t>
      </w:r>
      <w:r w:rsidRPr="00E97F6E">
        <w:t>1 + n ÷ 2</w:t>
      </w:r>
      <w:r w:rsidRPr="00E97F6E">
        <w:rPr>
          <w:vertAlign w:val="superscript"/>
        </w:rPr>
        <w:t>v</w:t>
      </w:r>
      <w:r>
        <w:t> </w:t>
      </w:r>
      <w:r w:rsidRPr="00E97F6E">
        <w:t>).</w:t>
      </w:r>
    </w:p>
    <w:p w:rsidR="00A74CA5" w:rsidRPr="00E97F6E" w:rsidRDefault="00A74CA5" w:rsidP="00A74CA5">
      <w:pPr>
        <w:keepNext/>
        <w:tabs>
          <w:tab w:val="left" w:pos="284"/>
        </w:tabs>
        <w:ind w:left="404" w:hanging="403"/>
      </w:pPr>
      <w:r w:rsidRPr="00E97F6E">
        <w:t>–</w:t>
      </w:r>
      <w:r w:rsidRPr="00E97F6E">
        <w:tab/>
        <w:t>Otherwise (e is equal to 0), x = (</w:t>
      </w:r>
      <w:r>
        <w:t> </w:t>
      </w:r>
      <w:r w:rsidRPr="00E97F6E">
        <w:t>−1</w:t>
      </w:r>
      <w:r>
        <w:t> </w:t>
      </w:r>
      <w:r w:rsidRPr="00E97F6E">
        <w:t>)</w:t>
      </w:r>
      <w:r w:rsidRPr="00E97F6E">
        <w:rPr>
          <w:vertAlign w:val="superscript"/>
        </w:rPr>
        <w:t>s</w:t>
      </w:r>
      <w:r w:rsidRPr="00E97F6E">
        <w:t xml:space="preserve"> * 2</w:t>
      </w:r>
      <w:r w:rsidRPr="00E97F6E">
        <w:rPr>
          <w:vertAlign w:val="superscript"/>
        </w:rPr>
        <w:t>−(</w:t>
      </w:r>
      <w:r>
        <w:t> </w:t>
      </w:r>
      <w:r w:rsidRPr="00E97F6E">
        <w:rPr>
          <w:vertAlign w:val="superscript"/>
        </w:rPr>
        <w:t>30+v</w:t>
      </w:r>
      <w:r>
        <w:t> </w:t>
      </w:r>
      <w:r w:rsidRPr="00E97F6E">
        <w:rPr>
          <w:vertAlign w:val="superscript"/>
        </w:rPr>
        <w:t>)</w:t>
      </w:r>
      <w:r w:rsidRPr="00E97F6E">
        <w:t xml:space="preserve"> * n.</w:t>
      </w:r>
    </w:p>
    <w:p w:rsidR="00A74CA5" w:rsidRPr="00E97F6E" w:rsidRDefault="00A74CA5" w:rsidP="00A74CA5">
      <w:pPr>
        <w:pStyle w:val="Note1"/>
      </w:pPr>
      <w:r w:rsidRPr="00E97F6E">
        <w:t>NOTE – The above specification is similar to that found in IEC 60559.</w:t>
      </w:r>
    </w:p>
    <w:p w:rsidR="00A74CA5" w:rsidRPr="008076AC" w:rsidRDefault="00A74CA5" w:rsidP="00A74CA5">
      <w:pPr>
        <w:pStyle w:val="TableTitle"/>
        <w:outlineLvl w:val="0"/>
      </w:pPr>
      <w:bookmarkStart w:id="286" w:name="_Ref350872779"/>
      <w:bookmarkStart w:id="287" w:name="_Toc353889235"/>
      <w:bookmarkStart w:id="288" w:name="_Toc353893951"/>
      <w:r w:rsidRPr="008076AC">
        <w:t>Table </w:t>
      </w:r>
      <w:r>
        <w:t>I</w:t>
      </w:r>
      <w:r w:rsidRPr="008076AC">
        <w:noBreakHyphen/>
      </w:r>
      <w:r w:rsidRPr="008076AC">
        <w:fldChar w:fldCharType="begin" w:fldLock="1"/>
      </w:r>
      <w:r w:rsidRPr="008076AC">
        <w:instrText xml:space="preserve"> SEQ Table \* ARABIC </w:instrText>
      </w:r>
      <w:r w:rsidRPr="008076AC">
        <w:fldChar w:fldCharType="separate"/>
      </w:r>
      <w:r>
        <w:rPr>
          <w:noProof/>
        </w:rPr>
        <w:t>2</w:t>
      </w:r>
      <w:r w:rsidRPr="008076AC">
        <w:rPr>
          <w:noProof/>
        </w:rPr>
        <w:fldChar w:fldCharType="end"/>
      </w:r>
      <w:bookmarkEnd w:id="286"/>
      <w:r w:rsidRPr="008076AC">
        <w:t xml:space="preserve"> – </w:t>
      </w:r>
      <w:r w:rsidRPr="00E97F6E">
        <w:rPr>
          <w:rFonts w:eastAsia="Times New Roman"/>
        </w:rPr>
        <w:t xml:space="preserve">Association between depth </w:t>
      </w:r>
      <w:r w:rsidRPr="00E97F6E">
        <w:rPr>
          <w:lang w:eastAsia="ja-JP"/>
        </w:rPr>
        <w:t>parameter</w:t>
      </w:r>
      <w:r w:rsidRPr="00E97F6E">
        <w:rPr>
          <w:rFonts w:eastAsia="Times New Roman"/>
        </w:rPr>
        <w:t xml:space="preserve"> variables and syntax elements</w:t>
      </w:r>
      <w:bookmarkEnd w:id="287"/>
      <w:bookmarkEnd w:id="288"/>
    </w:p>
    <w:p w:rsidR="00A74CA5" w:rsidRPr="008076AC" w:rsidRDefault="00A74CA5" w:rsidP="00A74CA5">
      <w:pPr>
        <w:pStyle w:val="Blanc"/>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1864"/>
        <w:gridCol w:w="1864"/>
        <w:gridCol w:w="2202"/>
        <w:gridCol w:w="2283"/>
      </w:tblGrid>
      <w:tr w:rsidR="00A74CA5" w:rsidRPr="00E97F6E" w:rsidTr="00DA21AF">
        <w:trPr>
          <w:jc w:val="center"/>
        </w:trPr>
        <w:tc>
          <w:tcPr>
            <w:tcW w:w="871" w:type="pct"/>
          </w:tcPr>
          <w:p w:rsidR="00A74CA5" w:rsidRPr="00E97F6E" w:rsidRDefault="00A74CA5" w:rsidP="00DA21AF">
            <w:pPr>
              <w:keepNext/>
              <w:keepLines/>
              <w:jc w:val="center"/>
              <w:rPr>
                <w:rFonts w:eastAsia="宋体"/>
                <w:b/>
                <w:kern w:val="2"/>
                <w:sz w:val="16"/>
                <w:lang w:eastAsia="zh-CN"/>
              </w:rPr>
            </w:pPr>
            <w:r w:rsidRPr="00E97F6E">
              <w:rPr>
                <w:rFonts w:eastAsia="宋体"/>
                <w:b/>
                <w:kern w:val="2"/>
                <w:sz w:val="16"/>
                <w:lang w:eastAsia="zh-CN"/>
              </w:rPr>
              <w:t>x</w:t>
            </w:r>
          </w:p>
        </w:tc>
        <w:tc>
          <w:tcPr>
            <w:tcW w:w="937" w:type="pct"/>
          </w:tcPr>
          <w:p w:rsidR="00A74CA5" w:rsidRPr="00E97F6E" w:rsidRDefault="00A74CA5" w:rsidP="00DA21AF">
            <w:pPr>
              <w:keepNext/>
              <w:keepLines/>
              <w:jc w:val="center"/>
              <w:rPr>
                <w:rFonts w:eastAsia="宋体"/>
                <w:b/>
                <w:kern w:val="2"/>
                <w:sz w:val="16"/>
                <w:lang w:eastAsia="zh-CN"/>
              </w:rPr>
            </w:pPr>
            <w:r w:rsidRPr="00E97F6E">
              <w:rPr>
                <w:rFonts w:eastAsia="宋体"/>
                <w:b/>
                <w:kern w:val="2"/>
                <w:sz w:val="16"/>
                <w:lang w:eastAsia="zh-CN"/>
              </w:rPr>
              <w:t>s</w:t>
            </w:r>
          </w:p>
        </w:tc>
        <w:tc>
          <w:tcPr>
            <w:tcW w:w="937" w:type="pct"/>
          </w:tcPr>
          <w:p w:rsidR="00A74CA5" w:rsidRPr="00E97F6E" w:rsidRDefault="00A74CA5" w:rsidP="00DA21AF">
            <w:pPr>
              <w:keepNext/>
              <w:keepLines/>
              <w:jc w:val="center"/>
              <w:rPr>
                <w:rFonts w:eastAsia="宋体"/>
                <w:b/>
                <w:kern w:val="2"/>
                <w:sz w:val="16"/>
                <w:lang w:eastAsia="zh-CN"/>
              </w:rPr>
            </w:pPr>
            <w:r w:rsidRPr="00E97F6E">
              <w:rPr>
                <w:rFonts w:eastAsia="宋体"/>
                <w:b/>
                <w:kern w:val="2"/>
                <w:sz w:val="16"/>
                <w:lang w:eastAsia="zh-CN"/>
              </w:rPr>
              <w:t>e</w:t>
            </w:r>
          </w:p>
        </w:tc>
        <w:tc>
          <w:tcPr>
            <w:tcW w:w="1107" w:type="pct"/>
          </w:tcPr>
          <w:p w:rsidR="00A74CA5" w:rsidRPr="00E97F6E" w:rsidRDefault="00A74CA5" w:rsidP="00DA21AF">
            <w:pPr>
              <w:keepNext/>
              <w:keepLines/>
              <w:jc w:val="center"/>
              <w:rPr>
                <w:rFonts w:eastAsia="宋体"/>
                <w:b/>
                <w:kern w:val="2"/>
                <w:sz w:val="16"/>
                <w:lang w:eastAsia="zh-CN"/>
              </w:rPr>
            </w:pPr>
            <w:r w:rsidRPr="00E97F6E">
              <w:rPr>
                <w:rFonts w:eastAsia="宋体"/>
                <w:b/>
                <w:kern w:val="2"/>
                <w:sz w:val="16"/>
                <w:lang w:eastAsia="zh-CN"/>
              </w:rPr>
              <w:t>n</w:t>
            </w:r>
          </w:p>
        </w:tc>
        <w:tc>
          <w:tcPr>
            <w:tcW w:w="1148" w:type="pct"/>
          </w:tcPr>
          <w:p w:rsidR="00A74CA5" w:rsidRPr="00E97F6E" w:rsidRDefault="00A74CA5" w:rsidP="00DA21AF">
            <w:pPr>
              <w:keepNext/>
              <w:keepLines/>
              <w:jc w:val="center"/>
              <w:rPr>
                <w:rFonts w:eastAsia="宋体"/>
                <w:b/>
                <w:kern w:val="2"/>
                <w:sz w:val="16"/>
                <w:lang w:eastAsia="zh-CN"/>
              </w:rPr>
            </w:pPr>
            <w:r w:rsidRPr="00E97F6E">
              <w:rPr>
                <w:rFonts w:eastAsia="宋体"/>
                <w:b/>
                <w:kern w:val="2"/>
                <w:sz w:val="16"/>
                <w:lang w:eastAsia="zh-CN"/>
              </w:rPr>
              <w:t>v</w:t>
            </w:r>
          </w:p>
        </w:tc>
      </w:tr>
      <w:tr w:rsidR="00A74CA5" w:rsidRPr="00E97F6E" w:rsidTr="00DA21AF">
        <w:trPr>
          <w:jc w:val="center"/>
        </w:trPr>
        <w:tc>
          <w:tcPr>
            <w:tcW w:w="871" w:type="pct"/>
          </w:tcPr>
          <w:p w:rsidR="00A74CA5" w:rsidRPr="009252E7" w:rsidRDefault="00A74CA5" w:rsidP="00DA21AF">
            <w:pPr>
              <w:keepNext/>
              <w:keepLines/>
              <w:jc w:val="center"/>
              <w:rPr>
                <w:rFonts w:eastAsia="宋体"/>
                <w:kern w:val="2"/>
                <w:sz w:val="16"/>
                <w:lang w:eastAsia="zh-CN"/>
              </w:rPr>
            </w:pPr>
            <w:r w:rsidRPr="009252E7">
              <w:rPr>
                <w:sz w:val="16"/>
                <w:szCs w:val="16"/>
              </w:rPr>
              <w:t>ZNear[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ZNearSign</w:t>
            </w:r>
            <w:r w:rsidRPr="00482773">
              <w:rPr>
                <w:sz w:val="16"/>
                <w:szCs w:val="16"/>
              </w:rPr>
              <w:t>[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ZNearExp</w:t>
            </w:r>
            <w:r w:rsidRPr="00DB7136">
              <w:rPr>
                <w:sz w:val="16"/>
                <w:szCs w:val="16"/>
              </w:rPr>
              <w:t>[ vId ]</w:t>
            </w:r>
          </w:p>
        </w:tc>
        <w:tc>
          <w:tcPr>
            <w:tcW w:w="1107" w:type="pct"/>
          </w:tcPr>
          <w:p w:rsidR="00A74CA5" w:rsidRPr="00E97F6E" w:rsidRDefault="00A74CA5" w:rsidP="00DA21AF">
            <w:pPr>
              <w:keepNext/>
              <w:keepLines/>
              <w:jc w:val="center"/>
              <w:rPr>
                <w:rFonts w:eastAsia="宋体"/>
                <w:kern w:val="2"/>
                <w:sz w:val="16"/>
                <w:lang w:eastAsia="zh-CN"/>
              </w:rPr>
            </w:pPr>
            <w:r w:rsidRPr="00E97F6E">
              <w:rPr>
                <w:sz w:val="16"/>
                <w:szCs w:val="16"/>
              </w:rPr>
              <w:t>ZNearMantissa</w:t>
            </w:r>
            <w:r w:rsidRPr="00DB7136">
              <w:rPr>
                <w:sz w:val="16"/>
                <w:szCs w:val="16"/>
              </w:rPr>
              <w:t>[ vId ]</w:t>
            </w:r>
          </w:p>
        </w:tc>
        <w:tc>
          <w:tcPr>
            <w:tcW w:w="1148" w:type="pct"/>
          </w:tcPr>
          <w:p w:rsidR="00A74CA5" w:rsidRPr="00E97F6E" w:rsidRDefault="00A74CA5" w:rsidP="00DA21AF">
            <w:pPr>
              <w:keepNext/>
              <w:keepLines/>
              <w:jc w:val="center"/>
              <w:rPr>
                <w:rFonts w:eastAsia="宋体"/>
                <w:kern w:val="2"/>
                <w:sz w:val="16"/>
                <w:lang w:eastAsia="zh-CN"/>
              </w:rPr>
            </w:pPr>
            <w:r w:rsidRPr="00E97F6E">
              <w:rPr>
                <w:sz w:val="16"/>
                <w:szCs w:val="16"/>
              </w:rPr>
              <w:t>ZNearManLen</w:t>
            </w:r>
            <w:r w:rsidRPr="00DB7136">
              <w:rPr>
                <w:sz w:val="16"/>
                <w:szCs w:val="16"/>
              </w:rPr>
              <w:t>[ vId ]</w:t>
            </w:r>
          </w:p>
        </w:tc>
      </w:tr>
      <w:tr w:rsidR="00A74CA5" w:rsidRPr="00E97F6E" w:rsidTr="00DA21AF">
        <w:trPr>
          <w:jc w:val="center"/>
        </w:trPr>
        <w:tc>
          <w:tcPr>
            <w:tcW w:w="871" w:type="pct"/>
          </w:tcPr>
          <w:p w:rsidR="00A74CA5" w:rsidRPr="009252E7" w:rsidRDefault="00A74CA5" w:rsidP="00DA21AF">
            <w:pPr>
              <w:keepNext/>
              <w:keepLines/>
              <w:jc w:val="center"/>
              <w:rPr>
                <w:rFonts w:eastAsia="宋体"/>
                <w:kern w:val="2"/>
                <w:sz w:val="16"/>
                <w:lang w:eastAsia="zh-CN"/>
              </w:rPr>
            </w:pPr>
            <w:r w:rsidRPr="009252E7">
              <w:rPr>
                <w:sz w:val="16"/>
                <w:szCs w:val="16"/>
              </w:rPr>
              <w:t>ZFar[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ZFarSign</w:t>
            </w:r>
            <w:r w:rsidRPr="00DB7136">
              <w:rPr>
                <w:sz w:val="16"/>
                <w:szCs w:val="16"/>
              </w:rPr>
              <w:t>[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ZFarExp</w:t>
            </w:r>
            <w:r w:rsidRPr="00DB7136">
              <w:rPr>
                <w:sz w:val="16"/>
                <w:szCs w:val="16"/>
              </w:rPr>
              <w:t>[ vId ]</w:t>
            </w:r>
          </w:p>
        </w:tc>
        <w:tc>
          <w:tcPr>
            <w:tcW w:w="1107" w:type="pct"/>
          </w:tcPr>
          <w:p w:rsidR="00A74CA5" w:rsidRPr="00E97F6E" w:rsidRDefault="00A74CA5" w:rsidP="00DA21AF">
            <w:pPr>
              <w:keepNext/>
              <w:keepLines/>
              <w:jc w:val="center"/>
              <w:rPr>
                <w:rFonts w:eastAsia="宋体"/>
                <w:kern w:val="2"/>
                <w:sz w:val="16"/>
                <w:lang w:eastAsia="zh-CN"/>
              </w:rPr>
            </w:pPr>
            <w:r w:rsidRPr="00E97F6E">
              <w:rPr>
                <w:sz w:val="16"/>
                <w:szCs w:val="16"/>
              </w:rPr>
              <w:t>ZFarMantissa</w:t>
            </w:r>
            <w:r w:rsidRPr="00DB7136">
              <w:rPr>
                <w:sz w:val="16"/>
                <w:szCs w:val="16"/>
              </w:rPr>
              <w:t>[ vId ]</w:t>
            </w:r>
          </w:p>
        </w:tc>
        <w:tc>
          <w:tcPr>
            <w:tcW w:w="1148" w:type="pct"/>
          </w:tcPr>
          <w:p w:rsidR="00A74CA5" w:rsidRPr="00E97F6E" w:rsidRDefault="00A74CA5" w:rsidP="00DA21AF">
            <w:pPr>
              <w:keepNext/>
              <w:keepLines/>
              <w:jc w:val="center"/>
              <w:rPr>
                <w:rFonts w:eastAsia="宋体"/>
                <w:kern w:val="2"/>
                <w:sz w:val="16"/>
                <w:lang w:eastAsia="zh-CN"/>
              </w:rPr>
            </w:pPr>
            <w:r w:rsidRPr="00E97F6E">
              <w:rPr>
                <w:sz w:val="16"/>
                <w:szCs w:val="16"/>
              </w:rPr>
              <w:t>ZFarManLen</w:t>
            </w:r>
            <w:r w:rsidRPr="00DB7136">
              <w:rPr>
                <w:sz w:val="16"/>
                <w:szCs w:val="16"/>
              </w:rPr>
              <w:t>[ vId ]</w:t>
            </w:r>
          </w:p>
        </w:tc>
      </w:tr>
      <w:tr w:rsidR="00A74CA5" w:rsidRPr="00E97F6E" w:rsidTr="00DA21AF">
        <w:trPr>
          <w:jc w:val="center"/>
        </w:trPr>
        <w:tc>
          <w:tcPr>
            <w:tcW w:w="871" w:type="pct"/>
          </w:tcPr>
          <w:p w:rsidR="00A74CA5" w:rsidRPr="009252E7" w:rsidRDefault="00A74CA5" w:rsidP="00DA21AF">
            <w:pPr>
              <w:keepNext/>
              <w:keepLines/>
              <w:jc w:val="center"/>
              <w:rPr>
                <w:sz w:val="16"/>
                <w:szCs w:val="16"/>
              </w:rPr>
            </w:pPr>
            <w:r w:rsidRPr="009252E7">
              <w:rPr>
                <w:sz w:val="16"/>
                <w:szCs w:val="16"/>
              </w:rPr>
              <w:t>DMax[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DMaxSign</w:t>
            </w:r>
            <w:r w:rsidRPr="00DB7136">
              <w:rPr>
                <w:sz w:val="16"/>
                <w:szCs w:val="16"/>
              </w:rPr>
              <w:t>[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DMaxExp</w:t>
            </w:r>
            <w:r w:rsidRPr="00DB7136">
              <w:rPr>
                <w:sz w:val="16"/>
                <w:szCs w:val="16"/>
              </w:rPr>
              <w:t>[ vId ]</w:t>
            </w:r>
          </w:p>
        </w:tc>
        <w:tc>
          <w:tcPr>
            <w:tcW w:w="1107" w:type="pct"/>
          </w:tcPr>
          <w:p w:rsidR="00A74CA5" w:rsidRPr="00E97F6E" w:rsidRDefault="00A74CA5" w:rsidP="00DA21AF">
            <w:pPr>
              <w:keepNext/>
              <w:keepLines/>
              <w:jc w:val="center"/>
              <w:rPr>
                <w:rFonts w:eastAsia="宋体"/>
                <w:kern w:val="2"/>
                <w:sz w:val="16"/>
                <w:lang w:eastAsia="zh-CN"/>
              </w:rPr>
            </w:pPr>
            <w:r w:rsidRPr="00E97F6E">
              <w:rPr>
                <w:sz w:val="16"/>
                <w:szCs w:val="16"/>
              </w:rPr>
              <w:t>DMaxMantissa</w:t>
            </w:r>
            <w:r w:rsidRPr="00DB7136">
              <w:rPr>
                <w:sz w:val="16"/>
                <w:szCs w:val="16"/>
              </w:rPr>
              <w:t>[ vId ]</w:t>
            </w:r>
          </w:p>
        </w:tc>
        <w:tc>
          <w:tcPr>
            <w:tcW w:w="1148" w:type="pct"/>
          </w:tcPr>
          <w:p w:rsidR="00A74CA5" w:rsidRPr="00E97F6E" w:rsidRDefault="00A74CA5" w:rsidP="00DA21AF">
            <w:pPr>
              <w:keepNext/>
              <w:keepLines/>
              <w:jc w:val="center"/>
              <w:rPr>
                <w:rFonts w:eastAsia="宋体"/>
                <w:kern w:val="2"/>
                <w:sz w:val="16"/>
                <w:lang w:eastAsia="zh-CN"/>
              </w:rPr>
            </w:pPr>
            <w:r w:rsidRPr="00E97F6E">
              <w:rPr>
                <w:sz w:val="16"/>
                <w:szCs w:val="16"/>
              </w:rPr>
              <w:t>DMaxManLen</w:t>
            </w:r>
            <w:r w:rsidRPr="00DB7136">
              <w:rPr>
                <w:sz w:val="16"/>
                <w:szCs w:val="16"/>
              </w:rPr>
              <w:t>[ vId ]</w:t>
            </w:r>
          </w:p>
        </w:tc>
      </w:tr>
      <w:tr w:rsidR="00A74CA5" w:rsidRPr="00E97F6E" w:rsidTr="00DA21AF">
        <w:trPr>
          <w:jc w:val="center"/>
        </w:trPr>
        <w:tc>
          <w:tcPr>
            <w:tcW w:w="871" w:type="pct"/>
          </w:tcPr>
          <w:p w:rsidR="00A74CA5" w:rsidRPr="009252E7" w:rsidRDefault="00A74CA5" w:rsidP="00DA21AF">
            <w:pPr>
              <w:keepNext/>
              <w:keepLines/>
              <w:jc w:val="center"/>
              <w:rPr>
                <w:sz w:val="16"/>
                <w:szCs w:val="16"/>
              </w:rPr>
            </w:pPr>
            <w:r w:rsidRPr="009252E7">
              <w:rPr>
                <w:sz w:val="16"/>
                <w:szCs w:val="16"/>
              </w:rPr>
              <w:t>DMin[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DMinSign</w:t>
            </w:r>
            <w:r w:rsidRPr="00DB7136">
              <w:rPr>
                <w:sz w:val="16"/>
                <w:szCs w:val="16"/>
              </w:rPr>
              <w:t>[ vId ]</w:t>
            </w:r>
          </w:p>
        </w:tc>
        <w:tc>
          <w:tcPr>
            <w:tcW w:w="937" w:type="pct"/>
          </w:tcPr>
          <w:p w:rsidR="00A74CA5" w:rsidRPr="00E97F6E" w:rsidRDefault="00A74CA5" w:rsidP="00DA21AF">
            <w:pPr>
              <w:keepNext/>
              <w:keepLines/>
              <w:jc w:val="center"/>
              <w:rPr>
                <w:rFonts w:eastAsia="宋体"/>
                <w:kern w:val="2"/>
                <w:sz w:val="16"/>
                <w:lang w:eastAsia="zh-CN"/>
              </w:rPr>
            </w:pPr>
            <w:r w:rsidRPr="00E97F6E">
              <w:rPr>
                <w:sz w:val="16"/>
                <w:szCs w:val="16"/>
              </w:rPr>
              <w:t>DMinExp</w:t>
            </w:r>
            <w:r w:rsidRPr="00DB7136">
              <w:rPr>
                <w:sz w:val="16"/>
                <w:szCs w:val="16"/>
              </w:rPr>
              <w:t>[ vId ]</w:t>
            </w:r>
          </w:p>
        </w:tc>
        <w:tc>
          <w:tcPr>
            <w:tcW w:w="1107" w:type="pct"/>
          </w:tcPr>
          <w:p w:rsidR="00A74CA5" w:rsidRPr="00E97F6E" w:rsidRDefault="00A74CA5" w:rsidP="00DA21AF">
            <w:pPr>
              <w:keepNext/>
              <w:keepLines/>
              <w:jc w:val="center"/>
              <w:rPr>
                <w:rFonts w:eastAsia="宋体"/>
                <w:kern w:val="2"/>
                <w:sz w:val="16"/>
                <w:lang w:eastAsia="zh-CN"/>
              </w:rPr>
            </w:pPr>
            <w:r w:rsidRPr="00E97F6E">
              <w:rPr>
                <w:sz w:val="16"/>
                <w:szCs w:val="16"/>
              </w:rPr>
              <w:t>DMinMantissa</w:t>
            </w:r>
            <w:r w:rsidRPr="00DB7136">
              <w:rPr>
                <w:sz w:val="16"/>
                <w:szCs w:val="16"/>
              </w:rPr>
              <w:t>[ vId ]</w:t>
            </w:r>
          </w:p>
        </w:tc>
        <w:tc>
          <w:tcPr>
            <w:tcW w:w="1148" w:type="pct"/>
          </w:tcPr>
          <w:p w:rsidR="00A74CA5" w:rsidRPr="00E97F6E" w:rsidRDefault="00A74CA5" w:rsidP="00DA21AF">
            <w:pPr>
              <w:keepNext/>
              <w:keepLines/>
              <w:jc w:val="center"/>
              <w:rPr>
                <w:rFonts w:eastAsia="宋体"/>
                <w:kern w:val="2"/>
                <w:sz w:val="16"/>
                <w:lang w:eastAsia="zh-CN"/>
              </w:rPr>
            </w:pPr>
            <w:r w:rsidRPr="00E97F6E">
              <w:rPr>
                <w:sz w:val="16"/>
                <w:szCs w:val="16"/>
              </w:rPr>
              <w:t>DMinManLen</w:t>
            </w:r>
            <w:r w:rsidRPr="00DB7136">
              <w:rPr>
                <w:sz w:val="16"/>
                <w:szCs w:val="16"/>
              </w:rPr>
              <w:t>[ vId ]</w:t>
            </w:r>
          </w:p>
        </w:tc>
      </w:tr>
    </w:tbl>
    <w:p w:rsidR="00A74CA5" w:rsidRPr="00E97F6E" w:rsidRDefault="00A74CA5" w:rsidP="00A74CA5">
      <w:pPr>
        <w:tabs>
          <w:tab w:val="left" w:pos="400"/>
        </w:tabs>
      </w:pPr>
    </w:p>
    <w:p w:rsidR="00A74CA5" w:rsidRPr="00E97F6E" w:rsidRDefault="00A74CA5" w:rsidP="00A74CA5">
      <w:pPr>
        <w:tabs>
          <w:tab w:val="left" w:pos="400"/>
        </w:tabs>
      </w:pPr>
      <w:r>
        <w:t>If all_views_equal_flag is equal to 0, t</w:t>
      </w:r>
      <w:r>
        <w:rPr>
          <w:rFonts w:hint="eastAsia"/>
        </w:rPr>
        <w:t>he variable</w:t>
      </w:r>
      <w:r>
        <w:t>s</w:t>
      </w:r>
      <w:r w:rsidRPr="00E97F6E">
        <w:rPr>
          <w:rFonts w:hint="eastAsia"/>
        </w:rPr>
        <w:t xml:space="preserve"> x in </w:t>
      </w:r>
      <w:r>
        <w:fldChar w:fldCharType="begin" w:fldLock="1"/>
      </w:r>
      <w:r>
        <w:instrText xml:space="preserve"> REF _Ref350872779 \h </w:instrText>
      </w:r>
      <w:r>
        <w:fldChar w:fldCharType="separate"/>
      </w:r>
      <w:r w:rsidRPr="008076AC">
        <w:t>Table </w:t>
      </w:r>
      <w:r>
        <w:t>I</w:t>
      </w:r>
      <w:r w:rsidRPr="008076AC">
        <w:noBreakHyphen/>
      </w:r>
      <w:r>
        <w:rPr>
          <w:noProof/>
        </w:rPr>
        <w:t>2</w:t>
      </w:r>
      <w:r>
        <w:fldChar w:fldCharType="end"/>
      </w:r>
      <w:r w:rsidRPr="00E97F6E">
        <w:rPr>
          <w:rFonts w:hint="eastAsia"/>
        </w:rPr>
        <w:t xml:space="preserve"> are </w:t>
      </w:r>
      <w:r>
        <w:t>specified</w:t>
      </w:r>
      <w:r w:rsidRPr="00E97F6E">
        <w:rPr>
          <w:rFonts w:hint="eastAsia"/>
        </w:rPr>
        <w:t xml:space="preserve"> as follows:</w:t>
      </w:r>
    </w:p>
    <w:p w:rsidR="00A74CA5" w:rsidRPr="00E97F6E" w:rsidRDefault="00A74CA5" w:rsidP="00A74CA5">
      <w:pPr>
        <w:numPr>
          <w:ilvl w:val="0"/>
          <w:numId w:val="364"/>
        </w:numPr>
        <w:tabs>
          <w:tab w:val="clear" w:pos="794"/>
          <w:tab w:val="left" w:pos="400"/>
        </w:tabs>
        <w:overflowPunct/>
        <w:autoSpaceDE/>
        <w:autoSpaceDN/>
        <w:adjustRightInd/>
        <w:textAlignment w:val="auto"/>
      </w:pPr>
      <w:r w:rsidRPr="00E97F6E">
        <w:rPr>
          <w:rFonts w:hint="eastAsia"/>
        </w:rPr>
        <w:t>ZNear</w:t>
      </w:r>
      <w:r>
        <w:t>[ vId ]</w:t>
      </w:r>
      <w:r w:rsidRPr="00E97F6E">
        <w:rPr>
          <w:rFonts w:hint="eastAsia"/>
        </w:rPr>
        <w:t>: The closes</w:t>
      </w:r>
      <w:r>
        <w:t>t</w:t>
      </w:r>
      <w:r>
        <w:rPr>
          <w:rFonts w:hint="eastAsia"/>
        </w:rPr>
        <w:t xml:space="preserve"> depth value</w:t>
      </w:r>
      <w:r>
        <w:t xml:space="preserve"> for view_id equal to vId</w:t>
      </w:r>
      <w:r w:rsidRPr="00E97F6E">
        <w:t>.</w:t>
      </w:r>
    </w:p>
    <w:p w:rsidR="00A74CA5" w:rsidRPr="00E97F6E" w:rsidRDefault="00A74CA5" w:rsidP="00A74CA5">
      <w:pPr>
        <w:numPr>
          <w:ilvl w:val="0"/>
          <w:numId w:val="364"/>
        </w:numPr>
        <w:tabs>
          <w:tab w:val="clear" w:pos="794"/>
          <w:tab w:val="left" w:pos="400"/>
        </w:tabs>
        <w:overflowPunct/>
        <w:autoSpaceDE/>
        <w:autoSpaceDN/>
        <w:adjustRightInd/>
        <w:textAlignment w:val="auto"/>
      </w:pPr>
      <w:r>
        <w:rPr>
          <w:rFonts w:hint="eastAsia"/>
        </w:rPr>
        <w:t>Z</w:t>
      </w:r>
      <w:r>
        <w:t>F</w:t>
      </w:r>
      <w:r w:rsidRPr="00E97F6E">
        <w:rPr>
          <w:rFonts w:hint="eastAsia"/>
        </w:rPr>
        <w:t>ar</w:t>
      </w:r>
      <w:r>
        <w:t>[ vId ]</w:t>
      </w:r>
      <w:r>
        <w:rPr>
          <w:rFonts w:hint="eastAsia"/>
        </w:rPr>
        <w:t>: The farthest depth value</w:t>
      </w:r>
      <w:r>
        <w:t xml:space="preserve"> for view_id equal to vId</w:t>
      </w:r>
      <w:r w:rsidRPr="00E97F6E">
        <w:rPr>
          <w:rFonts w:hint="eastAsia"/>
        </w:rPr>
        <w:t>.</w:t>
      </w:r>
    </w:p>
    <w:p w:rsidR="00A74CA5" w:rsidRPr="00E97F6E" w:rsidRDefault="00A74CA5" w:rsidP="00A74CA5">
      <w:pPr>
        <w:numPr>
          <w:ilvl w:val="0"/>
          <w:numId w:val="364"/>
        </w:numPr>
        <w:tabs>
          <w:tab w:val="clear" w:pos="794"/>
          <w:tab w:val="left" w:pos="400"/>
        </w:tabs>
        <w:overflowPunct/>
        <w:autoSpaceDE/>
        <w:autoSpaceDN/>
        <w:adjustRightInd/>
        <w:textAlignment w:val="auto"/>
      </w:pPr>
      <w:r w:rsidRPr="00E97F6E">
        <w:rPr>
          <w:rFonts w:hint="eastAsia"/>
        </w:rPr>
        <w:t>DMax</w:t>
      </w:r>
      <w:r>
        <w:t>[ vId ]</w:t>
      </w:r>
      <w:r w:rsidRPr="00E97F6E">
        <w:rPr>
          <w:rFonts w:hint="eastAsia"/>
        </w:rPr>
        <w:t xml:space="preserve">: </w:t>
      </w:r>
      <w:r>
        <w:rPr>
          <w:rFonts w:hint="eastAsia"/>
        </w:rPr>
        <w:t>The maximum disparity value</w:t>
      </w:r>
      <w:r>
        <w:t xml:space="preserve"> for view_id equal to vId</w:t>
      </w:r>
      <w:r w:rsidRPr="00E97F6E">
        <w:rPr>
          <w:rFonts w:hint="eastAsia"/>
        </w:rPr>
        <w:t>.</w:t>
      </w:r>
    </w:p>
    <w:p w:rsidR="00A74CA5" w:rsidRDefault="00A74CA5" w:rsidP="00A74CA5">
      <w:pPr>
        <w:numPr>
          <w:ilvl w:val="0"/>
          <w:numId w:val="364"/>
        </w:numPr>
        <w:tabs>
          <w:tab w:val="clear" w:pos="794"/>
          <w:tab w:val="left" w:pos="400"/>
        </w:tabs>
        <w:overflowPunct/>
        <w:autoSpaceDE/>
        <w:autoSpaceDN/>
        <w:adjustRightInd/>
        <w:textAlignment w:val="auto"/>
      </w:pPr>
      <w:r w:rsidRPr="00E97F6E">
        <w:rPr>
          <w:rFonts w:hint="eastAsia"/>
        </w:rPr>
        <w:t>DMin</w:t>
      </w:r>
      <w:r>
        <w:t>[ vId ]</w:t>
      </w:r>
      <w:r w:rsidRPr="00E97F6E">
        <w:rPr>
          <w:rFonts w:hint="eastAsia"/>
        </w:rPr>
        <w:t>: The minimum disparity value</w:t>
      </w:r>
      <w:r>
        <w:t xml:space="preserve"> for view_id equal to vId</w:t>
      </w:r>
      <w:r w:rsidRPr="00E97F6E">
        <w:rPr>
          <w:rFonts w:hint="eastAsia"/>
        </w:rPr>
        <w:t>.</w:t>
      </w:r>
    </w:p>
    <w:p w:rsidR="00A74CA5" w:rsidRPr="00E97F6E" w:rsidRDefault="00A74CA5" w:rsidP="00A74CA5">
      <w:pPr>
        <w:tabs>
          <w:tab w:val="left" w:pos="400"/>
        </w:tabs>
      </w:pPr>
      <w:r>
        <w:t>Otherwise, t</w:t>
      </w:r>
      <w:r w:rsidRPr="00E97F6E">
        <w:rPr>
          <w:rFonts w:hint="eastAsia"/>
        </w:rPr>
        <w:t>he v</w:t>
      </w:r>
      <w:r>
        <w:rPr>
          <w:rFonts w:hint="eastAsia"/>
        </w:rPr>
        <w:t>ariable</w:t>
      </w:r>
      <w:r>
        <w:t>s</w:t>
      </w:r>
      <w:r w:rsidRPr="00E97F6E">
        <w:rPr>
          <w:rFonts w:hint="eastAsia"/>
        </w:rPr>
        <w:t xml:space="preserve"> x in </w:t>
      </w:r>
      <w:r>
        <w:fldChar w:fldCharType="begin" w:fldLock="1"/>
      </w:r>
      <w:r>
        <w:instrText xml:space="preserve"> REF _Ref350872779 \h </w:instrText>
      </w:r>
      <w:r>
        <w:fldChar w:fldCharType="separate"/>
      </w:r>
      <w:r w:rsidRPr="008076AC">
        <w:t>Table </w:t>
      </w:r>
      <w:r>
        <w:t>I</w:t>
      </w:r>
      <w:r w:rsidRPr="008076AC">
        <w:noBreakHyphen/>
      </w:r>
      <w:r>
        <w:rPr>
          <w:noProof/>
        </w:rPr>
        <w:t>2</w:t>
      </w:r>
      <w:r>
        <w:fldChar w:fldCharType="end"/>
      </w:r>
      <w:r w:rsidRPr="00E97F6E">
        <w:rPr>
          <w:rFonts w:hint="eastAsia"/>
        </w:rPr>
        <w:t xml:space="preserve"> are </w:t>
      </w:r>
      <w:r>
        <w:t>specified</w:t>
      </w:r>
      <w:r w:rsidRPr="00E97F6E">
        <w:rPr>
          <w:rFonts w:hint="eastAsia"/>
        </w:rPr>
        <w:t xml:space="preserve"> as follows:</w:t>
      </w:r>
    </w:p>
    <w:p w:rsidR="00A74CA5" w:rsidRPr="00E97F6E" w:rsidRDefault="00A74CA5" w:rsidP="00A74CA5">
      <w:pPr>
        <w:numPr>
          <w:ilvl w:val="0"/>
          <w:numId w:val="364"/>
        </w:numPr>
        <w:tabs>
          <w:tab w:val="clear" w:pos="794"/>
          <w:tab w:val="left" w:pos="400"/>
        </w:tabs>
        <w:overflowPunct/>
        <w:autoSpaceDE/>
        <w:autoSpaceDN/>
        <w:adjustRightInd/>
        <w:textAlignment w:val="auto"/>
      </w:pPr>
      <w:r w:rsidRPr="00E97F6E">
        <w:rPr>
          <w:rFonts w:hint="eastAsia"/>
        </w:rPr>
        <w:lastRenderedPageBreak/>
        <w:t>ZNear</w:t>
      </w:r>
      <w:r>
        <w:t>[ 0 ]</w:t>
      </w:r>
      <w:r w:rsidRPr="00E97F6E">
        <w:rPr>
          <w:rFonts w:hint="eastAsia"/>
        </w:rPr>
        <w:t>: The closes</w:t>
      </w:r>
      <w:r>
        <w:t>t</w:t>
      </w:r>
      <w:r>
        <w:rPr>
          <w:rFonts w:hint="eastAsia"/>
        </w:rPr>
        <w:t xml:space="preserve"> depth value</w:t>
      </w:r>
      <w:r>
        <w:t xml:space="preserve"> for all depth views</w:t>
      </w:r>
      <w:r w:rsidRPr="00E97F6E">
        <w:t>.</w:t>
      </w:r>
    </w:p>
    <w:p w:rsidR="00A74CA5" w:rsidRPr="00E97F6E" w:rsidRDefault="00A74CA5" w:rsidP="00A74CA5">
      <w:pPr>
        <w:numPr>
          <w:ilvl w:val="0"/>
          <w:numId w:val="364"/>
        </w:numPr>
        <w:tabs>
          <w:tab w:val="clear" w:pos="794"/>
          <w:tab w:val="left" w:pos="400"/>
        </w:tabs>
        <w:overflowPunct/>
        <w:autoSpaceDE/>
        <w:autoSpaceDN/>
        <w:adjustRightInd/>
        <w:textAlignment w:val="auto"/>
      </w:pPr>
      <w:r>
        <w:rPr>
          <w:rFonts w:hint="eastAsia"/>
        </w:rPr>
        <w:t>Z</w:t>
      </w:r>
      <w:r>
        <w:t>Fa</w:t>
      </w:r>
      <w:r w:rsidRPr="00E97F6E">
        <w:rPr>
          <w:rFonts w:hint="eastAsia"/>
        </w:rPr>
        <w:t>r</w:t>
      </w:r>
      <w:r>
        <w:t>[ 0 ]</w:t>
      </w:r>
      <w:r>
        <w:rPr>
          <w:rFonts w:hint="eastAsia"/>
        </w:rPr>
        <w:t>: The farthest depth value</w:t>
      </w:r>
      <w:r>
        <w:t xml:space="preserve"> for all depth views</w:t>
      </w:r>
      <w:r w:rsidRPr="00E97F6E">
        <w:rPr>
          <w:rFonts w:hint="eastAsia"/>
        </w:rPr>
        <w:t>.</w:t>
      </w:r>
    </w:p>
    <w:p w:rsidR="00A74CA5" w:rsidRPr="00E97F6E" w:rsidRDefault="00A74CA5" w:rsidP="00A74CA5">
      <w:pPr>
        <w:numPr>
          <w:ilvl w:val="0"/>
          <w:numId w:val="364"/>
        </w:numPr>
        <w:tabs>
          <w:tab w:val="clear" w:pos="794"/>
          <w:tab w:val="left" w:pos="400"/>
        </w:tabs>
        <w:overflowPunct/>
        <w:autoSpaceDE/>
        <w:autoSpaceDN/>
        <w:adjustRightInd/>
        <w:textAlignment w:val="auto"/>
      </w:pPr>
      <w:r w:rsidRPr="00E97F6E">
        <w:rPr>
          <w:rFonts w:hint="eastAsia"/>
        </w:rPr>
        <w:t>DMax</w:t>
      </w:r>
      <w:r>
        <w:t>[ 0 ]</w:t>
      </w:r>
      <w:r w:rsidRPr="00E97F6E">
        <w:rPr>
          <w:rFonts w:hint="eastAsia"/>
        </w:rPr>
        <w:t>: The maximum disparity value</w:t>
      </w:r>
      <w:r>
        <w:t xml:space="preserve"> for all depth views</w:t>
      </w:r>
      <w:r w:rsidRPr="00E97F6E">
        <w:rPr>
          <w:rFonts w:hint="eastAsia"/>
        </w:rPr>
        <w:t>.</w:t>
      </w:r>
    </w:p>
    <w:p w:rsidR="00A74CA5" w:rsidRDefault="00A74CA5" w:rsidP="00A74CA5">
      <w:pPr>
        <w:numPr>
          <w:ilvl w:val="0"/>
          <w:numId w:val="364"/>
        </w:numPr>
        <w:tabs>
          <w:tab w:val="clear" w:pos="794"/>
          <w:tab w:val="left" w:pos="400"/>
        </w:tabs>
        <w:overflowPunct/>
        <w:autoSpaceDE/>
        <w:autoSpaceDN/>
        <w:adjustRightInd/>
        <w:textAlignment w:val="auto"/>
      </w:pPr>
      <w:r w:rsidRPr="00E97F6E">
        <w:rPr>
          <w:rFonts w:hint="eastAsia"/>
        </w:rPr>
        <w:t>DMin</w:t>
      </w:r>
      <w:r>
        <w:t>[ 0 ]</w:t>
      </w:r>
      <w:r w:rsidRPr="00E97F6E">
        <w:rPr>
          <w:rFonts w:hint="eastAsia"/>
        </w:rPr>
        <w:t xml:space="preserve">: </w:t>
      </w:r>
      <w:r>
        <w:rPr>
          <w:rFonts w:hint="eastAsia"/>
        </w:rPr>
        <w:t>The minimum disparity value</w:t>
      </w:r>
      <w:r>
        <w:t xml:space="preserve"> for all depth views</w:t>
      </w:r>
      <w:r w:rsidRPr="00E97F6E">
        <w:rPr>
          <w:rFonts w:hint="eastAsia"/>
        </w:rPr>
        <w:t>.</w:t>
      </w:r>
    </w:p>
    <w:p w:rsidR="00A74CA5" w:rsidRDefault="00A74CA5" w:rsidP="00A74CA5">
      <w:pPr>
        <w:tabs>
          <w:tab w:val="left" w:pos="400"/>
        </w:tabs>
        <w:ind w:left="3"/>
      </w:pPr>
      <w:r>
        <w:t>The DMin and DMax values, when present, are specified in units of a luma sample width of the texture views.</w:t>
      </w:r>
    </w:p>
    <w:p w:rsidR="00A74CA5" w:rsidRPr="00E97F6E" w:rsidRDefault="00A74CA5" w:rsidP="00A74CA5">
      <w:pPr>
        <w:tabs>
          <w:tab w:val="left" w:pos="400"/>
        </w:tabs>
        <w:ind w:left="3"/>
      </w:pPr>
      <w:r>
        <w:t xml:space="preserve">The </w:t>
      </w:r>
      <w:r w:rsidRPr="00F97358">
        <w:t xml:space="preserve">ZNear and ZFar </w:t>
      </w:r>
      <w:r>
        <w:t xml:space="preserve">values, when present, </w:t>
      </w:r>
      <w:r w:rsidRPr="00F97358">
        <w:t xml:space="preserve">are </w:t>
      </w:r>
      <w:r>
        <w:t xml:space="preserve">specified in </w:t>
      </w:r>
      <w:r w:rsidRPr="00F97358">
        <w:t xml:space="preserve">units of a unit vector of the 3-dimensional coordinate system used to specify the extrinsic camera </w:t>
      </w:r>
      <w:r>
        <w:t xml:space="preserve">parameters </w:t>
      </w:r>
      <w:r w:rsidRPr="00F97358">
        <w:t xml:space="preserve">as </w:t>
      </w:r>
      <w:r>
        <w:t>specified by the Multiview Acquisition Information SEI message associated with the respective depth views</w:t>
      </w:r>
      <w:r w:rsidRPr="00F97358">
        <w:t xml:space="preserve">, if present. Otherwise, ZNear and ZFar </w:t>
      </w:r>
      <w:r>
        <w:t xml:space="preserve">values, when present, </w:t>
      </w:r>
      <w:r w:rsidRPr="00F97358">
        <w:t xml:space="preserve">are </w:t>
      </w:r>
      <w:r>
        <w:t xml:space="preserve">specified </w:t>
      </w:r>
      <w:r w:rsidRPr="00F97358">
        <w:t xml:space="preserve">in units of a unit vector of the 3-dimensional coordinate system used to specify the extrinsic camera parameters </w:t>
      </w:r>
      <w:r>
        <w:t>specified by the Multiview Acquisition Information SEI message associated with the respective texture views</w:t>
      </w:r>
      <w:r w:rsidRPr="00F97358">
        <w:t xml:space="preserve">, if present. Otherwise, the units for </w:t>
      </w:r>
      <w:r>
        <w:t xml:space="preserve">the </w:t>
      </w:r>
      <w:r w:rsidRPr="00F97358">
        <w:t>ZNear and ZFar</w:t>
      </w:r>
      <w:r>
        <w:t xml:space="preserve"> values, if present,</w:t>
      </w:r>
      <w:r w:rsidRPr="00F97358">
        <w:t xml:space="preserve"> are identical but unspecified.</w:t>
      </w:r>
    </w:p>
    <w:p w:rsidR="00A74CA5" w:rsidRPr="00E97F6E" w:rsidRDefault="00A74CA5" w:rsidP="00A74CA5">
      <w:pPr>
        <w:widowControl w:val="0"/>
        <w:tabs>
          <w:tab w:val="left" w:pos="360"/>
          <w:tab w:val="left" w:pos="720"/>
          <w:tab w:val="left" w:pos="1080"/>
          <w:tab w:val="left" w:pos="1440"/>
        </w:tabs>
        <w:rPr>
          <w:rFonts w:eastAsia="宋体"/>
          <w:lang w:eastAsia="zh-CN"/>
        </w:rPr>
      </w:pPr>
      <w:r w:rsidRPr="00E97F6E">
        <w:rPr>
          <w:rFonts w:eastAsia="宋体"/>
          <w:b/>
          <w:lang w:eastAsia="zh-CN"/>
        </w:rPr>
        <w:t>depth_nonlinear_representation_num_minus1</w:t>
      </w:r>
      <w:r w:rsidRPr="00E97F6E">
        <w:rPr>
          <w:rFonts w:eastAsia="宋体"/>
          <w:lang w:eastAsia="zh-CN"/>
        </w:rPr>
        <w:t xml:space="preserve"> + 2 specifies the number of piecewise linear segments for mapping of depth values to a scale that is uniformly quantized in terms of disparity.</w:t>
      </w:r>
    </w:p>
    <w:p w:rsidR="00A74CA5" w:rsidRPr="00E97F6E" w:rsidRDefault="00A74CA5" w:rsidP="00A74CA5">
      <w:pPr>
        <w:widowControl w:val="0"/>
        <w:tabs>
          <w:tab w:val="left" w:pos="360"/>
          <w:tab w:val="left" w:pos="720"/>
          <w:tab w:val="left" w:pos="1080"/>
          <w:tab w:val="left" w:pos="1440"/>
        </w:tabs>
        <w:rPr>
          <w:rFonts w:eastAsia="宋体"/>
          <w:lang w:eastAsia="zh-CN"/>
        </w:rPr>
      </w:pPr>
      <w:r w:rsidRPr="00E97F6E">
        <w:rPr>
          <w:rFonts w:eastAsia="宋体"/>
          <w:b/>
          <w:lang w:eastAsia="zh-CN"/>
        </w:rPr>
        <w:t>depth_nonlinear_representation_model</w:t>
      </w:r>
      <w:r w:rsidRPr="00E97F6E">
        <w:rPr>
          <w:rFonts w:eastAsia="宋体"/>
          <w:lang w:eastAsia="zh-CN"/>
        </w:rPr>
        <w:t xml:space="preserve">[ i ] specifies the piecewise linear segments for mapping of </w:t>
      </w:r>
      <w:r>
        <w:t xml:space="preserve">decoded </w:t>
      </w:r>
      <w:r w:rsidRPr="00E97F6E">
        <w:rPr>
          <w:rFonts w:hint="eastAsia"/>
        </w:rPr>
        <w:t xml:space="preserve">luma </w:t>
      </w:r>
      <w:r>
        <w:t>sample</w:t>
      </w:r>
      <w:r>
        <w:rPr>
          <w:rFonts w:hint="eastAsia"/>
        </w:rPr>
        <w:t xml:space="preserve"> value</w:t>
      </w:r>
      <w:r>
        <w:t xml:space="preserve">s of </w:t>
      </w:r>
      <w:r w:rsidRPr="00E97F6E">
        <w:rPr>
          <w:rFonts w:hint="eastAsia"/>
        </w:rPr>
        <w:t xml:space="preserve">depth views </w:t>
      </w:r>
      <w:r w:rsidRPr="00E97F6E">
        <w:rPr>
          <w:rFonts w:eastAsia="宋体"/>
          <w:lang w:eastAsia="zh-CN"/>
        </w:rPr>
        <w:t>to a scale that is uniformly quantized in terms of disparity.</w:t>
      </w:r>
    </w:p>
    <w:p w:rsidR="00A74CA5" w:rsidRPr="00E97F6E" w:rsidRDefault="00A74CA5" w:rsidP="00A74CA5">
      <w:pPr>
        <w:pStyle w:val="Note1"/>
      </w:pPr>
      <w:r w:rsidRPr="00E97F6E">
        <w:t>NOTE – When depth_representation_type is equal to 3, depth view component contains nonlinearly transformed depth samples. Variable Depth</w:t>
      </w:r>
      <w:r w:rsidRPr="00E97F6E">
        <w:rPr>
          <w:rFonts w:eastAsia="宋体"/>
          <w:lang w:eastAsia="zh-CN"/>
        </w:rPr>
        <w:t>LUT</w:t>
      </w:r>
      <w:r w:rsidRPr="00E97F6E">
        <w:t>[ i ], as specified below, is used to transform coded depth sample values from nonlinear representation to the linear representation – disparity normalized in range from 0 to 255. The shape of this transform is defined by means of line-segment-approximation in two-dimensional linear-disparity-to-nonlinear-disparity space. The first (0, 0) and the last (255, 255) nodes of the curve are predefined. Positions of additional nodes are transmitted in form of deviations (depth_nonlinear_representation_model[ i ]) from the straight-line curve. These deviations are uniformly distributed along the whole range of 0 to 255, inclusive, with spacing depending on the value of nonlinear_depth_representation_num</w:t>
      </w:r>
      <w:r>
        <w:t>_minus1</w:t>
      </w:r>
      <w:r w:rsidRPr="00E97F6E">
        <w:t>.</w:t>
      </w:r>
    </w:p>
    <w:p w:rsidR="00A74CA5" w:rsidRPr="00E97F6E" w:rsidRDefault="00A74CA5" w:rsidP="00A74CA5">
      <w:pPr>
        <w:widowControl w:val="0"/>
        <w:tabs>
          <w:tab w:val="left" w:pos="360"/>
          <w:tab w:val="left" w:pos="720"/>
          <w:tab w:val="left" w:pos="1080"/>
          <w:tab w:val="left" w:pos="1440"/>
        </w:tabs>
        <w:rPr>
          <w:rFonts w:eastAsia="宋体"/>
          <w:lang w:eastAsia="zh-CN"/>
        </w:rPr>
      </w:pPr>
      <w:r w:rsidRPr="00E97F6E">
        <w:rPr>
          <w:rFonts w:eastAsia="宋体"/>
          <w:lang w:eastAsia="zh-CN"/>
        </w:rPr>
        <w:t>Variable DepthLUT[ i ] for i in the range of 0 to 255, inclusive, is specified as follows.</w:t>
      </w:r>
    </w:p>
    <w:p w:rsidR="00A74CA5" w:rsidRPr="00E97F6E" w:rsidRDefault="00A74CA5" w:rsidP="00A74CA5">
      <w:pPr>
        <w:tabs>
          <w:tab w:val="left" w:pos="851"/>
          <w:tab w:val="left" w:pos="1134"/>
          <w:tab w:val="left" w:pos="1418"/>
          <w:tab w:val="left" w:pos="1701"/>
          <w:tab w:val="center" w:pos="4849"/>
          <w:tab w:val="right" w:pos="9696"/>
        </w:tabs>
        <w:spacing w:before="193" w:after="240"/>
        <w:ind w:left="851"/>
        <w:jc w:val="left"/>
        <w:rPr>
          <w:rFonts w:eastAsia="Times New Roman"/>
        </w:rPr>
      </w:pPr>
      <w:r w:rsidRPr="00E97F6E">
        <w:rPr>
          <w:rFonts w:eastAsia="Times New Roman"/>
        </w:rPr>
        <w:t>depth_nonlinear_representation_model</w:t>
      </w:r>
      <w:r>
        <w:rPr>
          <w:rFonts w:eastAsia="Times New Roman"/>
        </w:rPr>
        <w:t>[ </w:t>
      </w:r>
      <w:r w:rsidRPr="00E97F6E">
        <w:rPr>
          <w:rFonts w:eastAsia="Times New Roman"/>
        </w:rPr>
        <w:t>0</w:t>
      </w:r>
      <w:r>
        <w:rPr>
          <w:rFonts w:eastAsia="Times New Roman"/>
        </w:rPr>
        <w:t> ]</w:t>
      </w:r>
      <w:r w:rsidRPr="00E97F6E">
        <w:rPr>
          <w:rFonts w:eastAsia="Times New Roman"/>
        </w:rPr>
        <w:t xml:space="preserve"> = 0</w:t>
      </w:r>
      <w:r w:rsidRPr="00E97F6E">
        <w:rPr>
          <w:rFonts w:eastAsia="Times New Roman"/>
        </w:rPr>
        <w:br/>
        <w:t>depth_nonlinear_representation_model[depth_nonlinear_representation_num</w:t>
      </w:r>
      <w:r>
        <w:rPr>
          <w:rFonts w:eastAsia="Times New Roman"/>
        </w:rPr>
        <w:t>_minus1 + 2 ]</w:t>
      </w:r>
      <w:r w:rsidRPr="00E97F6E">
        <w:rPr>
          <w:rFonts w:eastAsia="Times New Roman"/>
        </w:rPr>
        <w:t xml:space="preserve"> = 0</w:t>
      </w:r>
      <w:r w:rsidRPr="00E97F6E">
        <w:rPr>
          <w:rFonts w:eastAsia="Times New Roman"/>
        </w:rPr>
        <w:br/>
        <w:t>for( k=0; k&lt;= depth_nonlinear_representation_num</w:t>
      </w:r>
      <w:r>
        <w:rPr>
          <w:rFonts w:eastAsia="Times New Roman"/>
        </w:rPr>
        <w:t>_minus1 + 1</w:t>
      </w:r>
      <w:r w:rsidRPr="00E97F6E">
        <w:rPr>
          <w:rFonts w:eastAsia="Times New Roman"/>
        </w:rPr>
        <w:t>; ++k )</w:t>
      </w:r>
      <w:r>
        <w:rPr>
          <w:rFonts w:eastAsia="Times New Roman"/>
        </w:rPr>
        <w:t xml:space="preserve"> </w:t>
      </w:r>
      <w:r w:rsidRPr="00E97F6E">
        <w:rPr>
          <w:rFonts w:eastAsia="Times New Roman"/>
        </w:rPr>
        <w:t>{</w:t>
      </w:r>
      <w:r w:rsidRPr="00E97F6E">
        <w:rPr>
          <w:rFonts w:eastAsia="Times New Roman"/>
        </w:rPr>
        <w:br/>
      </w:r>
      <w:r w:rsidRPr="00E97F6E">
        <w:rPr>
          <w:rFonts w:eastAsia="Times New Roman"/>
        </w:rPr>
        <w:tab/>
        <w:t>pos1 = ( 255 * k ) / (depth_nonlinear_representation_num</w:t>
      </w:r>
      <w:r>
        <w:rPr>
          <w:rFonts w:eastAsia="Times New Roman"/>
        </w:rPr>
        <w:t>_minus1 + 2</w:t>
      </w:r>
      <w:r w:rsidRPr="00E97F6E">
        <w:rPr>
          <w:rFonts w:eastAsia="Times New Roman"/>
        </w:rPr>
        <w:t xml:space="preserve"> )</w:t>
      </w:r>
      <w:r w:rsidRPr="00E97F6E">
        <w:rPr>
          <w:rFonts w:eastAsia="Times New Roman"/>
        </w:rPr>
        <w:br/>
      </w:r>
      <w:r w:rsidRPr="00E97F6E">
        <w:rPr>
          <w:rFonts w:eastAsia="Times New Roman"/>
        </w:rPr>
        <w:tab/>
        <w:t>dev1 = depth_nonlinear_representation_model[ k ]</w:t>
      </w:r>
      <w:r w:rsidRPr="00E97F6E">
        <w:rPr>
          <w:rFonts w:eastAsia="Times New Roman"/>
        </w:rPr>
        <w:br/>
      </w:r>
      <w:r w:rsidRPr="00E97F6E">
        <w:rPr>
          <w:rFonts w:eastAsia="Times New Roman"/>
        </w:rPr>
        <w:tab/>
        <w:t>pos2 = ( 255 * ( k+1 ) ) / (depth_nonlinear_representation_num</w:t>
      </w:r>
      <w:r>
        <w:rPr>
          <w:rFonts w:eastAsia="Times New Roman"/>
        </w:rPr>
        <w:t>_minus1 + 2</w:t>
      </w:r>
      <w:r w:rsidRPr="00E97F6E">
        <w:rPr>
          <w:rFonts w:eastAsia="Times New Roman"/>
        </w:rPr>
        <w:t xml:space="preserve"> ) )</w:t>
      </w:r>
      <w:r w:rsidRPr="00E97F6E">
        <w:rPr>
          <w:rFonts w:eastAsia="Times New Roman"/>
        </w:rPr>
        <w:br/>
      </w:r>
      <w:r w:rsidRPr="00E97F6E">
        <w:rPr>
          <w:rFonts w:eastAsia="Times New Roman"/>
        </w:rPr>
        <w:tab/>
        <w:t>dev2 = depth_nonlinear_represent</w:t>
      </w:r>
      <w:r>
        <w:rPr>
          <w:rFonts w:eastAsia="Times New Roman"/>
        </w:rPr>
        <w:t>ation_model[ k+1 ]</w:t>
      </w:r>
      <w:r>
        <w:rPr>
          <w:rFonts w:eastAsia="Times New Roman"/>
        </w:rPr>
        <w:br/>
      </w:r>
      <w:r>
        <w:rPr>
          <w:rFonts w:eastAsia="Times New Roman"/>
        </w:rPr>
        <w:br/>
      </w:r>
      <w:r>
        <w:rPr>
          <w:rFonts w:eastAsia="Times New Roman"/>
        </w:rPr>
        <w:tab/>
        <w:t>x1 = pos1 −</w:t>
      </w:r>
      <w:r w:rsidRPr="00E97F6E">
        <w:rPr>
          <w:rFonts w:eastAsia="Times New Roman"/>
        </w:rPr>
        <w:t xml:space="preserve"> dev1</w:t>
      </w:r>
      <w:r w:rsidRPr="00E97F6E">
        <w:rPr>
          <w:rFonts w:eastAsia="Times New Roman"/>
        </w:rPr>
        <w:br/>
      </w:r>
      <w:r w:rsidRPr="00E97F6E">
        <w:rPr>
          <w:rFonts w:eastAsia="Times New Roman"/>
        </w:rPr>
        <w:tab/>
      </w:r>
      <w:r>
        <w:rPr>
          <w:rFonts w:eastAsia="Times New Roman"/>
        </w:rPr>
        <w:t>y1 = pos1 + dev1</w:t>
      </w:r>
      <w:r>
        <w:rPr>
          <w:rFonts w:eastAsia="Times New Roman"/>
        </w:rPr>
        <w:br/>
      </w:r>
      <w:r>
        <w:rPr>
          <w:rFonts w:eastAsia="Times New Roman"/>
        </w:rPr>
        <w:tab/>
        <w:t>x2 = pos2 −</w:t>
      </w:r>
      <w:r w:rsidRPr="00E97F6E">
        <w:rPr>
          <w:rFonts w:eastAsia="Times New Roman"/>
        </w:rPr>
        <w:t xml:space="preserve"> dev2</w:t>
      </w:r>
      <w:r w:rsidRPr="00E97F6E">
        <w:rPr>
          <w:rFonts w:eastAsia="Times New Roman"/>
        </w:rPr>
        <w:br/>
      </w:r>
      <w:r w:rsidRPr="00E97F6E">
        <w:rPr>
          <w:rFonts w:eastAsia="Times New Roman"/>
        </w:rPr>
        <w:tab/>
        <w:t>y2 = pos2 + dev2</w:t>
      </w:r>
      <w:r w:rsidRPr="00E97F6E">
        <w:rPr>
          <w:rFonts w:eastAsia="Times New Roman"/>
        </w:rPr>
        <w:br/>
      </w:r>
      <w:r w:rsidRPr="00E97F6E">
        <w:rPr>
          <w:rFonts w:eastAsia="Times New Roman"/>
        </w:rPr>
        <w:br/>
      </w:r>
      <w:r w:rsidRPr="00E97F6E">
        <w:rPr>
          <w:rFonts w:eastAsia="Times New Roman"/>
        </w:rPr>
        <w:tab/>
        <w:t>for ( x = max( x1, 0 ); x &lt;= min( x2, 255 ); ++x )</w:t>
      </w:r>
      <w:r w:rsidRPr="00E97F6E">
        <w:rPr>
          <w:rFonts w:eastAsia="Times New Roman"/>
        </w:rPr>
        <w:br/>
      </w:r>
      <w:r w:rsidRPr="00E97F6E">
        <w:rPr>
          <w:rFonts w:eastAsia="Times New Roman"/>
        </w:rPr>
        <w:tab/>
      </w:r>
      <w:r>
        <w:rPr>
          <w:rFonts w:eastAsia="Times New Roman"/>
        </w:rPr>
        <w:tab/>
      </w:r>
      <w:r w:rsidRPr="00E97F6E">
        <w:rPr>
          <w:rFonts w:eastAsia="Times New Roman"/>
        </w:rPr>
        <w:tab/>
        <w:t>DepthLUT[ x ] = Clip3( 0, 255, Round( ( ( x - x1 ) * ( y2 - y1 ) ) ÷ ( x2 - x1 ) + y1 ) )</w:t>
      </w:r>
      <w:r w:rsidRPr="00E97F6E">
        <w:rPr>
          <w:rFonts w:eastAsia="Times New Roman"/>
        </w:rPr>
        <w:br/>
        <w:t>}</w:t>
      </w:r>
    </w:p>
    <w:p w:rsidR="00A74CA5" w:rsidRPr="005271CA" w:rsidRDefault="00A74CA5" w:rsidP="00A74CA5">
      <w:pPr>
        <w:widowControl w:val="0"/>
      </w:pPr>
      <w:r>
        <w:rPr>
          <w:rFonts w:eastAsia="宋体"/>
          <w:lang w:eastAsia="zh-CN"/>
        </w:rPr>
        <w:t xml:space="preserve">When depth_representation_type is equal to 3, DepthLUT[ dS ] for all </w:t>
      </w:r>
      <w:r>
        <w:t xml:space="preserve">decoded </w:t>
      </w:r>
      <w:r w:rsidRPr="00E97F6E">
        <w:rPr>
          <w:rFonts w:hint="eastAsia"/>
        </w:rPr>
        <w:t xml:space="preserve">luma </w:t>
      </w:r>
      <w:r>
        <w:t>sample</w:t>
      </w:r>
      <w:r>
        <w:rPr>
          <w:rFonts w:hint="eastAsia"/>
        </w:rPr>
        <w:t xml:space="preserve"> value</w:t>
      </w:r>
      <w:r>
        <w:t xml:space="preserve">s dS of </w:t>
      </w:r>
      <w:r w:rsidRPr="00E97F6E">
        <w:rPr>
          <w:rFonts w:hint="eastAsia"/>
        </w:rPr>
        <w:t>depth views</w:t>
      </w:r>
      <w:r>
        <w:rPr>
          <w:rFonts w:eastAsia="宋体"/>
          <w:lang w:eastAsia="zh-CN"/>
        </w:rPr>
        <w:t xml:space="preserve"> in the range of 0 to 255, inclusive, represents </w:t>
      </w:r>
      <w:r w:rsidRPr="00E97F6E">
        <w:rPr>
          <w:rFonts w:hint="eastAsia"/>
        </w:rPr>
        <w:t xml:space="preserve">disparity </w:t>
      </w:r>
      <w:r>
        <w:t>that is uniformly quantized</w:t>
      </w:r>
      <w:r w:rsidRPr="00E97F6E">
        <w:rPr>
          <w:rFonts w:hint="eastAsia"/>
        </w:rPr>
        <w:t xml:space="preserve"> in</w:t>
      </w:r>
      <w:r>
        <w:t>to the</w:t>
      </w:r>
      <w:r w:rsidRPr="00E97F6E">
        <w:rPr>
          <w:rFonts w:hint="eastAsia"/>
        </w:rPr>
        <w:t xml:space="preserve"> range </w:t>
      </w:r>
      <w:r>
        <w:t xml:space="preserve">of </w:t>
      </w:r>
      <w:r w:rsidRPr="00E97F6E">
        <w:rPr>
          <w:rFonts w:hint="eastAsia"/>
        </w:rPr>
        <w:t>0 to 255</w:t>
      </w:r>
      <w:r>
        <w:t>, inclusive.</w:t>
      </w:r>
    </w:p>
    <w:p w:rsidR="00A74CA5" w:rsidRPr="005271CA" w:rsidRDefault="00A74CA5" w:rsidP="00A74CA5">
      <w:pPr>
        <w:pStyle w:val="Annex4"/>
        <w:rPr>
          <w:lang w:val="fr-FR"/>
        </w:rPr>
      </w:pPr>
      <w:bookmarkStart w:id="289" w:name="_Toc353889236"/>
      <w:bookmarkStart w:id="290" w:name="_Toc353895216"/>
      <w:r w:rsidRPr="005271CA">
        <w:rPr>
          <w:lang w:val="fr-FR" w:eastAsia="ja-JP"/>
        </w:rPr>
        <w:t xml:space="preserve">Depth </w:t>
      </w:r>
      <w:r>
        <w:rPr>
          <w:rFonts w:hint="eastAsia"/>
          <w:lang w:val="fr-FR" w:eastAsia="ja-JP"/>
        </w:rPr>
        <w:t xml:space="preserve">representation </w:t>
      </w:r>
      <w:r>
        <w:rPr>
          <w:lang w:val="fr-FR" w:eastAsia="ja-JP"/>
        </w:rPr>
        <w:t>SEI</w:t>
      </w:r>
      <w:r w:rsidRPr="005271CA">
        <w:rPr>
          <w:lang w:val="fr-FR" w:eastAsia="ja-JP"/>
        </w:rPr>
        <w:t xml:space="preserve"> element</w:t>
      </w:r>
      <w:r w:rsidRPr="005271CA">
        <w:rPr>
          <w:lang w:val="fr-FR"/>
        </w:rPr>
        <w:t xml:space="preserve"> semantics</w:t>
      </w:r>
      <w:bookmarkEnd w:id="289"/>
      <w:bookmarkEnd w:id="290"/>
    </w:p>
    <w:p w:rsidR="00A74CA5" w:rsidRDefault="00A74CA5" w:rsidP="00A74CA5">
      <w:r w:rsidRPr="005271CA">
        <w:t xml:space="preserve">The syntax structure specifies the value of an element in depth </w:t>
      </w:r>
      <w:r>
        <w:rPr>
          <w:rFonts w:hint="eastAsia"/>
        </w:rPr>
        <w:t>representation</w:t>
      </w:r>
      <w:r w:rsidRPr="005271CA">
        <w:t xml:space="preserve"> information.</w:t>
      </w:r>
    </w:p>
    <w:p w:rsidR="00A74CA5" w:rsidRPr="00E97F6E" w:rsidRDefault="00A74CA5" w:rsidP="00A74CA5">
      <w:pPr>
        <w:tabs>
          <w:tab w:val="left" w:pos="400"/>
        </w:tabs>
      </w:pPr>
      <w:r w:rsidRPr="00E97F6E">
        <w:rPr>
          <w:rFonts w:eastAsia="Times New Roman"/>
        </w:rPr>
        <w:t xml:space="preserve">The syntax structure </w:t>
      </w:r>
      <w:r>
        <w:rPr>
          <w:rFonts w:eastAsia="Times New Roman"/>
        </w:rPr>
        <w:t>sets the values of</w:t>
      </w:r>
      <w:r w:rsidRPr="00E97F6E">
        <w:rPr>
          <w:rFonts w:eastAsia="Times New Roman"/>
        </w:rPr>
        <w:t xml:space="preserve"> </w:t>
      </w:r>
      <w:r>
        <w:rPr>
          <w:rFonts w:eastAsia="Times New Roman"/>
        </w:rPr>
        <w:t xml:space="preserve">the </w:t>
      </w:r>
      <w:r w:rsidRPr="00E97F6E">
        <w:rPr>
          <w:rFonts w:eastAsia="Times New Roman"/>
        </w:rPr>
        <w:t>OutSign, OutExp, OutMantissa</w:t>
      </w:r>
      <w:r>
        <w:rPr>
          <w:rFonts w:eastAsia="Times New Roman"/>
        </w:rPr>
        <w:t>, and OutManLen</w:t>
      </w:r>
      <w:r w:rsidRPr="00E97F6E">
        <w:rPr>
          <w:rFonts w:eastAsia="Times New Roman"/>
        </w:rPr>
        <w:t xml:space="preserve"> variables</w:t>
      </w:r>
      <w:r>
        <w:rPr>
          <w:rFonts w:eastAsia="Times New Roman"/>
        </w:rPr>
        <w:t xml:space="preserve"> that represent a floating-point value</w:t>
      </w:r>
      <w:r w:rsidRPr="00E97F6E">
        <w:rPr>
          <w:rFonts w:eastAsia="Times New Roman"/>
        </w:rPr>
        <w:t>.</w:t>
      </w:r>
      <w:r>
        <w:rPr>
          <w:rFonts w:eastAsia="Times New Roman"/>
        </w:rPr>
        <w:t xml:space="preserve"> When the syntax structure is included in another syntax structure, the variable names </w:t>
      </w:r>
      <w:r w:rsidRPr="00E97F6E">
        <w:rPr>
          <w:rFonts w:eastAsia="Times New Roman"/>
        </w:rPr>
        <w:t>OutSign, OutExp, OutMantissa</w:t>
      </w:r>
      <w:r>
        <w:rPr>
          <w:rFonts w:eastAsia="Times New Roman"/>
        </w:rPr>
        <w:t>, and OutManLen are to be interpreted as being replaced by the variable names used when the syntax structure is included.</w:t>
      </w:r>
    </w:p>
    <w:p w:rsidR="00A74CA5" w:rsidRPr="00E97F6E" w:rsidRDefault="00A74CA5" w:rsidP="00A74CA5">
      <w:pPr>
        <w:widowControl w:val="0"/>
        <w:rPr>
          <w:rFonts w:eastAsia="Times New Roman"/>
        </w:rPr>
      </w:pPr>
      <w:r>
        <w:rPr>
          <w:rFonts w:eastAsia="Times New Roman"/>
          <w:b/>
        </w:rPr>
        <w:t>da_</w:t>
      </w:r>
      <w:r w:rsidRPr="00E97F6E">
        <w:rPr>
          <w:rFonts w:eastAsia="Times New Roman"/>
          <w:b/>
        </w:rPr>
        <w:t>sign</w:t>
      </w:r>
      <w:r>
        <w:rPr>
          <w:rFonts w:eastAsia="Times New Roman"/>
          <w:b/>
        </w:rPr>
        <w:t>_flag</w:t>
      </w:r>
      <w:r w:rsidRPr="00E97F6E">
        <w:rPr>
          <w:rFonts w:eastAsia="Times New Roman"/>
        </w:rPr>
        <w:t xml:space="preserve"> equal to 0 indicates that the sign of the </w:t>
      </w:r>
      <w:r>
        <w:rPr>
          <w:rFonts w:eastAsia="Times New Roman"/>
        </w:rPr>
        <w:t xml:space="preserve">floating-point </w:t>
      </w:r>
      <w:r w:rsidRPr="00E97F6E">
        <w:rPr>
          <w:rFonts w:eastAsia="Times New Roman"/>
        </w:rPr>
        <w:t xml:space="preserve">value is positive. </w:t>
      </w:r>
      <w:r>
        <w:rPr>
          <w:rFonts w:eastAsia="Times New Roman"/>
        </w:rPr>
        <w:t>da_sign_flag</w:t>
      </w:r>
      <w:r w:rsidRPr="00E97F6E">
        <w:rPr>
          <w:rFonts w:eastAsia="Times New Roman"/>
        </w:rPr>
        <w:t xml:space="preserve"> equal to 1 indicates that the sign is negative.</w:t>
      </w:r>
      <w:r>
        <w:rPr>
          <w:rFonts w:eastAsia="Times New Roman"/>
        </w:rPr>
        <w:t xml:space="preserve"> The variable OutSign is set equal to da_sign_flag.</w:t>
      </w:r>
    </w:p>
    <w:p w:rsidR="00A74CA5" w:rsidRPr="00E97F6E" w:rsidRDefault="00A74CA5" w:rsidP="00A74CA5">
      <w:pPr>
        <w:widowControl w:val="0"/>
        <w:rPr>
          <w:rFonts w:eastAsia="Times New Roman"/>
        </w:rPr>
      </w:pPr>
      <w:r>
        <w:rPr>
          <w:rFonts w:eastAsia="Times New Roman"/>
          <w:b/>
        </w:rPr>
        <w:t>da_</w:t>
      </w:r>
      <w:r w:rsidRPr="00E97F6E">
        <w:rPr>
          <w:rFonts w:eastAsia="Times New Roman"/>
          <w:b/>
        </w:rPr>
        <w:t xml:space="preserve">exponent </w:t>
      </w:r>
      <w:r w:rsidRPr="00E97F6E">
        <w:rPr>
          <w:rFonts w:eastAsia="Times New Roman"/>
        </w:rPr>
        <w:t xml:space="preserve">specifies the exponent of the </w:t>
      </w:r>
      <w:r>
        <w:rPr>
          <w:rFonts w:eastAsia="Times New Roman"/>
        </w:rPr>
        <w:t xml:space="preserve">floating-point </w:t>
      </w:r>
      <w:r w:rsidRPr="00E97F6E">
        <w:rPr>
          <w:rFonts w:eastAsia="Times New Roman"/>
        </w:rPr>
        <w:t xml:space="preserve">value. The value of </w:t>
      </w:r>
      <w:r>
        <w:rPr>
          <w:rFonts w:eastAsia="Times New Roman"/>
        </w:rPr>
        <w:t>da_exponent</w:t>
      </w:r>
      <w:r w:rsidRPr="00E97F6E">
        <w:rPr>
          <w:rFonts w:eastAsia="Times New Roman"/>
        </w:rPr>
        <w:t xml:space="preserve"> shall be in the range of 0 to 2</w:t>
      </w:r>
      <w:r>
        <w:rPr>
          <w:rFonts w:eastAsia="Times New Roman"/>
          <w:vertAlign w:val="superscript"/>
        </w:rPr>
        <w:t>7</w:t>
      </w:r>
      <w:r>
        <w:rPr>
          <w:rFonts w:eastAsia="Times New Roman"/>
        </w:rPr>
        <w:t> − </w:t>
      </w:r>
      <w:r w:rsidRPr="00E97F6E">
        <w:rPr>
          <w:rFonts w:eastAsia="Times New Roman"/>
        </w:rPr>
        <w:t>2, inclusive. The value 2</w:t>
      </w:r>
      <w:r>
        <w:rPr>
          <w:rFonts w:eastAsia="Times New Roman"/>
          <w:vertAlign w:val="superscript"/>
        </w:rPr>
        <w:t>7</w:t>
      </w:r>
      <w:r>
        <w:rPr>
          <w:rFonts w:eastAsia="Times New Roman"/>
        </w:rPr>
        <w:t> − </w:t>
      </w:r>
      <w:r w:rsidRPr="00E97F6E">
        <w:rPr>
          <w:rFonts w:eastAsia="Times New Roman"/>
        </w:rPr>
        <w:t>1 is reserved for future use by ITU</w:t>
      </w:r>
      <w:r w:rsidRPr="00E97F6E">
        <w:rPr>
          <w:rFonts w:eastAsia="Times New Roman"/>
        </w:rPr>
        <w:noBreakHyphen/>
        <w:t>T | ISO/IEC. Decoders shall treat the value 2</w:t>
      </w:r>
      <w:r>
        <w:rPr>
          <w:rFonts w:eastAsia="Times New Roman"/>
          <w:vertAlign w:val="superscript"/>
        </w:rPr>
        <w:t>7</w:t>
      </w:r>
      <w:r>
        <w:rPr>
          <w:rFonts w:eastAsia="Times New Roman"/>
        </w:rPr>
        <w:t> − </w:t>
      </w:r>
      <w:r w:rsidRPr="00E97F6E">
        <w:rPr>
          <w:rFonts w:eastAsia="Times New Roman"/>
        </w:rPr>
        <w:t>1 as indicating an unspecified value.</w:t>
      </w:r>
      <w:r>
        <w:rPr>
          <w:rFonts w:eastAsia="Times New Roman"/>
        </w:rPr>
        <w:t xml:space="preserve"> The variable OutExp is set equal to da_exponent.</w:t>
      </w:r>
    </w:p>
    <w:p w:rsidR="00A74CA5" w:rsidRPr="00E97F6E" w:rsidRDefault="00A74CA5" w:rsidP="00A74CA5">
      <w:pPr>
        <w:keepNext/>
        <w:keepLines/>
        <w:rPr>
          <w:rFonts w:eastAsia="宋体"/>
          <w:kern w:val="2"/>
          <w:lang w:eastAsia="zh-CN"/>
        </w:rPr>
      </w:pPr>
      <w:r>
        <w:rPr>
          <w:b/>
        </w:rPr>
        <w:lastRenderedPageBreak/>
        <w:t>da_</w:t>
      </w:r>
      <w:r w:rsidRPr="00E97F6E">
        <w:rPr>
          <w:b/>
        </w:rPr>
        <w:t>mantissa_len_minus1</w:t>
      </w:r>
      <w:r w:rsidRPr="00E97F6E">
        <w:t xml:space="preserve"> + 1 specifies the number of bits in the </w:t>
      </w:r>
      <w:r>
        <w:t>da_</w:t>
      </w:r>
      <w:r w:rsidRPr="00E97F6E">
        <w:t xml:space="preserve">mantissa syntax element. The value of </w:t>
      </w:r>
      <w:r>
        <w:t>da_</w:t>
      </w:r>
      <w:r w:rsidRPr="00E97F6E">
        <w:t>mantissa_len_</w:t>
      </w:r>
      <w:r>
        <w:t xml:space="preserve">minus1 shall be in the range of </w:t>
      </w:r>
      <w:r w:rsidRPr="00E97F6E">
        <w:t>0 to 31, inclusive.</w:t>
      </w:r>
      <w:r>
        <w:t xml:space="preserve"> The variable OutManLen is set equal to da_mantissa_len_minus + 1.</w:t>
      </w:r>
    </w:p>
    <w:p w:rsidR="00A74CA5" w:rsidRPr="00E84D66" w:rsidRDefault="00A74CA5" w:rsidP="00A74CA5">
      <w:pPr>
        <w:widowControl w:val="0"/>
        <w:rPr>
          <w:lang w:eastAsia="ja-JP"/>
        </w:rPr>
      </w:pPr>
      <w:r>
        <w:rPr>
          <w:rFonts w:eastAsia="Times New Roman"/>
          <w:b/>
        </w:rPr>
        <w:t>da_</w:t>
      </w:r>
      <w:r w:rsidRPr="00E97F6E">
        <w:rPr>
          <w:rFonts w:eastAsia="Times New Roman"/>
          <w:b/>
        </w:rPr>
        <w:t xml:space="preserve">mantissa </w:t>
      </w:r>
      <w:r w:rsidRPr="00E97F6E">
        <w:rPr>
          <w:rFonts w:eastAsia="Times New Roman"/>
        </w:rPr>
        <w:t xml:space="preserve">specifies the mantissa of the </w:t>
      </w:r>
      <w:r>
        <w:rPr>
          <w:rFonts w:eastAsia="Times New Roman"/>
        </w:rPr>
        <w:t xml:space="preserve">floating-point </w:t>
      </w:r>
      <w:r w:rsidRPr="00E97F6E">
        <w:rPr>
          <w:rFonts w:eastAsia="Times New Roman"/>
        </w:rPr>
        <w:t xml:space="preserve">value. </w:t>
      </w:r>
      <w:r>
        <w:rPr>
          <w:rFonts w:eastAsia="Times New Roman"/>
        </w:rPr>
        <w:t>The variable OutMantissa is set equal to da_mantissa.</w:t>
      </w:r>
    </w:p>
    <w:p w:rsidR="00A74CA5" w:rsidRPr="005271CA" w:rsidRDefault="00A74CA5" w:rsidP="00A74CA5">
      <w:pPr>
        <w:pStyle w:val="Annex4"/>
        <w:rPr>
          <w:lang w:val="it-IT"/>
        </w:rPr>
      </w:pPr>
      <w:bookmarkStart w:id="291" w:name="_Toc353889237"/>
      <w:bookmarkStart w:id="292" w:name="_Toc353895217"/>
      <w:r w:rsidRPr="005271CA">
        <w:rPr>
          <w:lang w:eastAsia="ja-JP"/>
        </w:rPr>
        <w:t>3D</w:t>
      </w:r>
      <w:r w:rsidRPr="005271CA">
        <w:t xml:space="preserve"> reference displays </w:t>
      </w:r>
      <w:r w:rsidRPr="005271CA">
        <w:rPr>
          <w:lang w:val="da-DK" w:eastAsia="ja-JP"/>
        </w:rPr>
        <w:t>information</w:t>
      </w:r>
      <w:r w:rsidRPr="005271CA">
        <w:t xml:space="preserve"> SEI message semantics</w:t>
      </w:r>
      <w:bookmarkEnd w:id="291"/>
      <w:bookmarkEnd w:id="292"/>
    </w:p>
    <w:p w:rsidR="00A74CA5" w:rsidRPr="005271CA" w:rsidRDefault="00A74CA5" w:rsidP="00A74CA5">
      <w:pPr>
        <w:widowControl w:val="0"/>
        <w:rPr>
          <w:szCs w:val="22"/>
        </w:rPr>
      </w:pPr>
      <w:r w:rsidRPr="005271CA">
        <w:rPr>
          <w:szCs w:val="22"/>
        </w:rPr>
        <w:t xml:space="preserve">When present, this SEI message shall be associated with an IDR access unit. </w:t>
      </w:r>
      <w:r w:rsidRPr="005271CA">
        <w:rPr>
          <w:bCs/>
          <w:szCs w:val="22"/>
        </w:rPr>
        <w:t xml:space="preserve">A reference displays information message contains </w:t>
      </w:r>
      <w:r w:rsidRPr="005271CA">
        <w:rPr>
          <w:szCs w:val="22"/>
        </w:rPr>
        <w:t xml:space="preserve">information about the reference display </w:t>
      </w:r>
      <w:r w:rsidRPr="005271CA">
        <w:rPr>
          <w:rFonts w:eastAsia="宋体" w:hint="eastAsia"/>
          <w:szCs w:val="22"/>
          <w:lang w:eastAsia="zh-CN"/>
        </w:rPr>
        <w:t>width</w:t>
      </w:r>
      <w:r w:rsidRPr="005271CA">
        <w:rPr>
          <w:szCs w:val="22"/>
        </w:rPr>
        <w:t>(s) and reference viewing distance(s) as well as information about the corresponding baseline distance</w:t>
      </w:r>
      <w:r w:rsidRPr="005271CA">
        <w:rPr>
          <w:rFonts w:eastAsia="宋体" w:hint="eastAsia"/>
          <w:szCs w:val="22"/>
          <w:lang w:eastAsia="zh-CN"/>
        </w:rPr>
        <w:t>(</w:t>
      </w:r>
      <w:r w:rsidRPr="005271CA">
        <w:rPr>
          <w:szCs w:val="22"/>
        </w:rPr>
        <w:t>s</w:t>
      </w:r>
      <w:r w:rsidRPr="005271CA">
        <w:rPr>
          <w:rFonts w:eastAsia="宋体" w:hint="eastAsia"/>
          <w:szCs w:val="22"/>
          <w:lang w:eastAsia="zh-CN"/>
        </w:rPr>
        <w:t>)</w:t>
      </w:r>
      <w:r w:rsidRPr="005271CA">
        <w:rPr>
          <w:szCs w:val="22"/>
        </w:rPr>
        <w:t xml:space="preserve"> and additional horizontal image shift</w:t>
      </w:r>
      <w:r w:rsidRPr="005271CA">
        <w:rPr>
          <w:rFonts w:eastAsia="宋体" w:hint="eastAsia"/>
          <w:szCs w:val="22"/>
          <w:lang w:eastAsia="zh-CN"/>
        </w:rPr>
        <w:t>(s)</w:t>
      </w:r>
      <w:r w:rsidRPr="005271CA">
        <w:rPr>
          <w:rFonts w:eastAsia="宋体"/>
          <w:szCs w:val="22"/>
          <w:lang w:eastAsia="zh-CN"/>
        </w:rPr>
        <w:t>,</w:t>
      </w:r>
      <w:r w:rsidRPr="005271CA">
        <w:rPr>
          <w:rFonts w:eastAsia="宋体" w:hint="eastAsia"/>
          <w:szCs w:val="22"/>
          <w:lang w:eastAsia="zh-CN"/>
        </w:rPr>
        <w:t xml:space="preserve"> </w:t>
      </w:r>
      <w:r w:rsidRPr="005271CA">
        <w:rPr>
          <w:rFonts w:eastAsia="宋体"/>
          <w:szCs w:val="22"/>
          <w:lang w:eastAsia="zh-CN"/>
        </w:rPr>
        <w:t>which form a stereo-pair for the reference display width and the reference viewing distance</w:t>
      </w:r>
      <w:r w:rsidRPr="005271CA">
        <w:rPr>
          <w:szCs w:val="22"/>
        </w:rPr>
        <w:t xml:space="preserve">. This information enables a view renderer </w:t>
      </w:r>
      <w:r w:rsidRPr="005271CA">
        <w:rPr>
          <w:rFonts w:eastAsia="宋体"/>
          <w:szCs w:val="22"/>
          <w:lang w:eastAsia="zh-CN"/>
        </w:rPr>
        <w:t>to</w:t>
      </w:r>
      <w:r w:rsidRPr="005271CA">
        <w:rPr>
          <w:rFonts w:eastAsia="宋体" w:hint="eastAsia"/>
          <w:szCs w:val="22"/>
          <w:lang w:eastAsia="zh-CN"/>
        </w:rPr>
        <w:t xml:space="preserve"> </w:t>
      </w:r>
      <w:r w:rsidRPr="005271CA">
        <w:rPr>
          <w:szCs w:val="22"/>
        </w:rPr>
        <w:t>produce a proper stereo-pair for the target screen width and the viewing distance. The reference display width and viewing distance values are signa</w:t>
      </w:r>
      <w:r w:rsidRPr="005271CA">
        <w:rPr>
          <w:rFonts w:hint="eastAsia"/>
          <w:szCs w:val="22"/>
        </w:rPr>
        <w:t>l</w:t>
      </w:r>
      <w:r w:rsidRPr="005271CA">
        <w:rPr>
          <w:szCs w:val="22"/>
        </w:rPr>
        <w:t>led in units of centimetr</w:t>
      </w:r>
      <w:r w:rsidRPr="005271CA">
        <w:rPr>
          <w:rFonts w:hint="eastAsia"/>
          <w:szCs w:val="22"/>
        </w:rPr>
        <w:t>e</w:t>
      </w:r>
      <w:r w:rsidRPr="005271CA">
        <w:rPr>
          <w:szCs w:val="22"/>
        </w:rPr>
        <w:t>s. The reference baseline values shall be signal</w:t>
      </w:r>
      <w:r w:rsidRPr="005271CA">
        <w:rPr>
          <w:rFonts w:hint="eastAsia"/>
          <w:szCs w:val="22"/>
        </w:rPr>
        <w:t>l</w:t>
      </w:r>
      <w:r w:rsidRPr="005271CA">
        <w:rPr>
          <w:szCs w:val="22"/>
        </w:rPr>
        <w:t xml:space="preserve">ed in the same units as the x component of the translation vector in the depth acquisition information </w:t>
      </w:r>
      <w:r w:rsidRPr="005271CA">
        <w:rPr>
          <w:rFonts w:hint="eastAsia"/>
          <w:szCs w:val="22"/>
        </w:rPr>
        <w:t xml:space="preserve">SEI message </w:t>
      </w:r>
      <w:r w:rsidRPr="005271CA">
        <w:rPr>
          <w:szCs w:val="22"/>
        </w:rPr>
        <w:t xml:space="preserve">that is valid for the same access unit. When a reference displays information SEI message is present in an access unit, the depth acquisition information SEI message shall also be present in the same access unit. </w:t>
      </w:r>
      <w:r w:rsidRPr="005271CA">
        <w:rPr>
          <w:rFonts w:eastAsia="宋体"/>
          <w:szCs w:val="22"/>
          <w:lang w:eastAsia="zh-CN"/>
        </w:rPr>
        <w:t>The baseline and shift information signalled for the reference display is valid for all access unit</w:t>
      </w:r>
      <w:r w:rsidRPr="005271CA">
        <w:rPr>
          <w:rFonts w:eastAsia="宋体" w:hint="eastAsia"/>
          <w:szCs w:val="22"/>
          <w:lang w:eastAsia="zh-CN"/>
        </w:rPr>
        <w:t>s</w:t>
      </w:r>
      <w:r w:rsidRPr="005271CA">
        <w:rPr>
          <w:rFonts w:eastAsia="宋体"/>
          <w:szCs w:val="22"/>
          <w:lang w:eastAsia="zh-CN"/>
        </w:rPr>
        <w:t xml:space="preserve"> they associated with and until the next IDR access unit or the next access unit containing depth acquisition information SEI message or reference displays information SEI message. </w:t>
      </w:r>
    </w:p>
    <w:p w:rsidR="00A74CA5" w:rsidRPr="005271CA" w:rsidRDefault="00A74CA5" w:rsidP="00A74CA5">
      <w:pPr>
        <w:widowControl w:val="0"/>
        <w:ind w:left="360"/>
        <w:rPr>
          <w:sz w:val="18"/>
          <w:szCs w:val="18"/>
        </w:rPr>
      </w:pPr>
      <w:r w:rsidRPr="005271CA">
        <w:rPr>
          <w:rFonts w:eastAsia="宋体"/>
          <w:sz w:val="18"/>
          <w:szCs w:val="18"/>
          <w:lang w:eastAsia="zh-CN"/>
        </w:rPr>
        <w:t xml:space="preserve">NOTE – The reference displays information SEI message specifies display parameters for which the 3D sequence was optimized and the corresponding reference parameters. </w:t>
      </w:r>
      <w:r w:rsidRPr="005271CA">
        <w:rPr>
          <w:rFonts w:eastAsia="宋体" w:hint="eastAsia"/>
          <w:sz w:val="18"/>
          <w:szCs w:val="18"/>
          <w:lang w:eastAsia="zh-CN"/>
        </w:rPr>
        <w:t>Each reference display</w:t>
      </w:r>
      <w:r w:rsidRPr="005271CA">
        <w:rPr>
          <w:rFonts w:eastAsia="宋体"/>
          <w:sz w:val="18"/>
          <w:szCs w:val="18"/>
          <w:lang w:eastAsia="zh-CN"/>
        </w:rPr>
        <w:t xml:space="preserve"> (i.e. a reference display width and possibly a corresponding viewing distance)</w:t>
      </w:r>
      <w:r w:rsidRPr="005271CA">
        <w:rPr>
          <w:rFonts w:eastAsia="宋体" w:hint="eastAsia"/>
          <w:sz w:val="18"/>
          <w:szCs w:val="18"/>
          <w:lang w:eastAsia="zh-CN"/>
        </w:rPr>
        <w:t xml:space="preserve"> is associated with one reference </w:t>
      </w:r>
      <w:r w:rsidRPr="005271CA">
        <w:rPr>
          <w:rFonts w:eastAsia="宋体"/>
          <w:sz w:val="18"/>
          <w:szCs w:val="18"/>
          <w:lang w:eastAsia="zh-CN"/>
        </w:rPr>
        <w:t>baseline distance</w:t>
      </w:r>
      <w:r w:rsidRPr="005271CA">
        <w:rPr>
          <w:rFonts w:eastAsia="宋体" w:hint="eastAsia"/>
          <w:sz w:val="18"/>
          <w:szCs w:val="18"/>
          <w:lang w:eastAsia="zh-CN"/>
        </w:rPr>
        <w:t xml:space="preserve">. </w:t>
      </w:r>
    </w:p>
    <w:p w:rsidR="00A74CA5" w:rsidRPr="005271CA" w:rsidRDefault="00A74CA5" w:rsidP="00A74CA5">
      <w:pPr>
        <w:widowControl w:val="0"/>
        <w:ind w:left="360"/>
        <w:rPr>
          <w:rFonts w:eastAsia="宋体"/>
          <w:sz w:val="18"/>
          <w:szCs w:val="18"/>
          <w:lang w:eastAsia="zh-CN"/>
        </w:rPr>
      </w:pPr>
      <w:r w:rsidRPr="005271CA">
        <w:rPr>
          <w:rFonts w:eastAsia="宋体"/>
          <w:sz w:val="18"/>
          <w:szCs w:val="18"/>
          <w:lang w:eastAsia="zh-CN"/>
        </w:rPr>
        <w:t>The following formula</w:t>
      </w:r>
      <w:r w:rsidRPr="005271CA">
        <w:rPr>
          <w:rFonts w:eastAsia="宋体" w:hint="eastAsia"/>
          <w:sz w:val="18"/>
          <w:szCs w:val="18"/>
          <w:lang w:eastAsia="zh-CN"/>
        </w:rPr>
        <w:t>s</w:t>
      </w:r>
      <w:r w:rsidRPr="005271CA">
        <w:rPr>
          <w:rFonts w:eastAsia="宋体"/>
          <w:sz w:val="18"/>
          <w:szCs w:val="18"/>
          <w:lang w:eastAsia="zh-CN"/>
        </w:rPr>
        <w:t xml:space="preserve"> can be used for calculating the baseline distance </w:t>
      </w:r>
      <w:r w:rsidRPr="005271CA">
        <w:rPr>
          <w:rFonts w:eastAsia="宋体" w:hint="eastAsia"/>
          <w:sz w:val="18"/>
          <w:szCs w:val="18"/>
          <w:lang w:eastAsia="zh-CN"/>
        </w:rPr>
        <w:t xml:space="preserve">and horizontal shift </w:t>
      </w:r>
      <w:r w:rsidRPr="005271CA">
        <w:rPr>
          <w:rFonts w:eastAsia="宋体"/>
          <w:sz w:val="18"/>
          <w:szCs w:val="18"/>
          <w:lang w:eastAsia="zh-CN"/>
        </w:rPr>
        <w:t xml:space="preserve">for the receiver's display when the ratio between the receiver's viewing distance and the reference viewing distance is the same as the ratio between the receiver screen width and the reference screen width: </w:t>
      </w:r>
    </w:p>
    <w:p w:rsidR="00A74CA5" w:rsidRPr="005271CA" w:rsidRDefault="00A74CA5" w:rsidP="00A74CA5">
      <w:pPr>
        <w:widowControl w:val="0"/>
        <w:ind w:left="360"/>
        <w:rPr>
          <w:rFonts w:eastAsia="宋体"/>
          <w:sz w:val="18"/>
          <w:szCs w:val="18"/>
          <w:lang w:eastAsia="zh-CN"/>
        </w:rPr>
      </w:pPr>
      <w:r w:rsidRPr="005271CA">
        <w:rPr>
          <w:rFonts w:eastAsia="宋体"/>
          <w:sz w:val="18"/>
          <w:szCs w:val="18"/>
          <w:lang w:eastAsia="zh-CN"/>
        </w:rPr>
        <w:tab/>
      </w:r>
      <w:r w:rsidRPr="005271CA">
        <w:rPr>
          <w:rFonts w:eastAsia="宋体"/>
          <w:sz w:val="18"/>
          <w:szCs w:val="18"/>
          <w:lang w:eastAsia="zh-CN"/>
        </w:rPr>
        <w:tab/>
      </w:r>
      <w:r w:rsidRPr="005271CA">
        <w:rPr>
          <w:rFonts w:eastAsia="宋体"/>
          <w:sz w:val="18"/>
          <w:szCs w:val="18"/>
          <w:lang w:eastAsia="zh-CN"/>
        </w:rPr>
        <w:tab/>
        <w:t xml:space="preserve">baseline = ref_baseline * ( ref_display_width </w:t>
      </w:r>
      <w:r w:rsidRPr="005271CA">
        <w:t xml:space="preserve">÷ </w:t>
      </w:r>
      <w:r w:rsidRPr="005271CA">
        <w:rPr>
          <w:rFonts w:eastAsia="宋体"/>
          <w:sz w:val="18"/>
          <w:szCs w:val="18"/>
          <w:lang w:eastAsia="zh-CN"/>
        </w:rPr>
        <w:t>display_width )</w:t>
      </w:r>
    </w:p>
    <w:p w:rsidR="00A74CA5" w:rsidRPr="005271CA" w:rsidRDefault="00A74CA5" w:rsidP="00A74CA5">
      <w:pPr>
        <w:widowControl w:val="0"/>
        <w:ind w:left="360"/>
        <w:rPr>
          <w:rFonts w:eastAsia="宋体"/>
          <w:sz w:val="18"/>
          <w:szCs w:val="18"/>
          <w:lang w:eastAsia="zh-CN"/>
        </w:rPr>
      </w:pPr>
      <w:r w:rsidRPr="005271CA">
        <w:rPr>
          <w:rFonts w:eastAsia="宋体" w:hint="eastAsia"/>
          <w:sz w:val="18"/>
          <w:szCs w:val="18"/>
          <w:lang w:eastAsia="zh-CN"/>
        </w:rPr>
        <w:tab/>
      </w:r>
      <w:r w:rsidRPr="005271CA">
        <w:rPr>
          <w:rFonts w:eastAsia="宋体"/>
          <w:sz w:val="18"/>
          <w:szCs w:val="18"/>
          <w:lang w:eastAsia="zh-CN"/>
        </w:rPr>
        <w:tab/>
      </w:r>
      <w:r w:rsidRPr="005271CA">
        <w:rPr>
          <w:rFonts w:eastAsia="宋体" w:hint="eastAsia"/>
          <w:sz w:val="18"/>
          <w:szCs w:val="18"/>
          <w:lang w:eastAsia="zh-CN"/>
        </w:rPr>
        <w:tab/>
        <w:t xml:space="preserve">shift = ref_shift * </w:t>
      </w:r>
      <w:r w:rsidRPr="005271CA">
        <w:rPr>
          <w:rFonts w:eastAsia="宋体"/>
          <w:sz w:val="18"/>
          <w:szCs w:val="18"/>
          <w:lang w:eastAsia="zh-CN"/>
        </w:rPr>
        <w:t xml:space="preserve">( ref_display_width </w:t>
      </w:r>
      <w:r w:rsidRPr="005271CA">
        <w:t xml:space="preserve">÷ </w:t>
      </w:r>
      <w:r w:rsidRPr="005271CA">
        <w:rPr>
          <w:rFonts w:eastAsia="宋体"/>
          <w:sz w:val="18"/>
          <w:szCs w:val="18"/>
          <w:lang w:eastAsia="zh-CN"/>
        </w:rPr>
        <w:t>display_width )</w:t>
      </w:r>
    </w:p>
    <w:p w:rsidR="00A74CA5" w:rsidRPr="005271CA" w:rsidRDefault="00A74CA5" w:rsidP="00A74CA5">
      <w:pPr>
        <w:widowControl w:val="0"/>
        <w:ind w:left="360"/>
        <w:rPr>
          <w:rFonts w:eastAsia="宋体"/>
          <w:sz w:val="18"/>
          <w:szCs w:val="18"/>
          <w:lang w:eastAsia="zh-CN"/>
        </w:rPr>
      </w:pPr>
      <w:r w:rsidRPr="005271CA">
        <w:rPr>
          <w:rFonts w:eastAsia="宋体"/>
          <w:sz w:val="18"/>
          <w:szCs w:val="18"/>
          <w:lang w:eastAsia="zh-CN"/>
        </w:rPr>
        <w:t>In the provided formula</w:t>
      </w:r>
      <w:r w:rsidRPr="005271CA">
        <w:rPr>
          <w:rFonts w:eastAsia="宋体" w:hint="eastAsia"/>
          <w:sz w:val="18"/>
          <w:szCs w:val="18"/>
          <w:lang w:eastAsia="zh-CN"/>
        </w:rPr>
        <w:t>s</w:t>
      </w:r>
      <w:r w:rsidRPr="005271CA">
        <w:rPr>
          <w:rFonts w:eastAsia="宋体"/>
          <w:sz w:val="18"/>
          <w:szCs w:val="18"/>
          <w:lang w:eastAsia="zh-CN"/>
        </w:rPr>
        <w:t>, the width of the visible part of the display used for showing the video sequence should be understood under "display width". The same formula</w:t>
      </w:r>
      <w:r w:rsidRPr="005271CA">
        <w:rPr>
          <w:rFonts w:eastAsia="宋体" w:hint="eastAsia"/>
          <w:sz w:val="18"/>
          <w:szCs w:val="18"/>
          <w:lang w:eastAsia="zh-CN"/>
        </w:rPr>
        <w:t>s</w:t>
      </w:r>
      <w:r w:rsidRPr="005271CA">
        <w:rPr>
          <w:rFonts w:eastAsia="宋体"/>
          <w:sz w:val="18"/>
          <w:szCs w:val="18"/>
          <w:lang w:eastAsia="zh-CN"/>
        </w:rPr>
        <w:t xml:space="preserve"> can also be used for choosing the baseline distance</w:t>
      </w:r>
      <w:r w:rsidRPr="005271CA">
        <w:rPr>
          <w:rFonts w:eastAsia="宋体" w:hint="eastAsia"/>
          <w:sz w:val="18"/>
          <w:szCs w:val="18"/>
          <w:lang w:eastAsia="zh-CN"/>
        </w:rPr>
        <w:t xml:space="preserve"> and horizontal shift</w:t>
      </w:r>
      <w:r w:rsidRPr="005271CA">
        <w:rPr>
          <w:rFonts w:eastAsia="宋体"/>
          <w:sz w:val="18"/>
          <w:szCs w:val="18"/>
          <w:lang w:eastAsia="zh-CN"/>
        </w:rPr>
        <w:t xml:space="preserve"> in cases when the viewing distance is not scaled proportionally to the screen width compared to the reference display parameters. In this case, the effect of applying th</w:t>
      </w:r>
      <w:r w:rsidRPr="005271CA">
        <w:rPr>
          <w:rFonts w:eastAsia="宋体" w:hint="eastAsia"/>
          <w:sz w:val="18"/>
          <w:szCs w:val="18"/>
          <w:lang w:eastAsia="zh-CN"/>
        </w:rPr>
        <w:t>ese</w:t>
      </w:r>
      <w:r w:rsidRPr="005271CA">
        <w:rPr>
          <w:rFonts w:eastAsia="宋体"/>
          <w:sz w:val="18"/>
          <w:szCs w:val="18"/>
          <w:lang w:eastAsia="zh-CN"/>
        </w:rPr>
        <w:t xml:space="preserve"> formula</w:t>
      </w:r>
      <w:r w:rsidRPr="005271CA">
        <w:rPr>
          <w:rFonts w:eastAsia="宋体" w:hint="eastAsia"/>
          <w:sz w:val="18"/>
          <w:szCs w:val="18"/>
          <w:lang w:eastAsia="zh-CN"/>
        </w:rPr>
        <w:t>s</w:t>
      </w:r>
      <w:r w:rsidRPr="005271CA">
        <w:rPr>
          <w:rFonts w:eastAsia="宋体"/>
          <w:sz w:val="18"/>
          <w:szCs w:val="18"/>
          <w:lang w:eastAsia="zh-CN"/>
        </w:rPr>
        <w:t xml:space="preserve"> would be to keep the perceived depth in the same proportion to the viewing distance as in the reference setup.</w:t>
      </w:r>
    </w:p>
    <w:p w:rsidR="00A74CA5" w:rsidRPr="005271CA" w:rsidRDefault="00A74CA5" w:rsidP="00A74CA5">
      <w:pPr>
        <w:widowControl w:val="0"/>
        <w:ind w:left="360"/>
        <w:rPr>
          <w:rFonts w:eastAsia="宋体"/>
          <w:sz w:val="18"/>
          <w:szCs w:val="18"/>
          <w:lang w:eastAsia="zh-CN"/>
        </w:rPr>
      </w:pPr>
      <w:r w:rsidRPr="005271CA">
        <w:rPr>
          <w:rFonts w:eastAsia="宋体"/>
          <w:sz w:val="18"/>
          <w:szCs w:val="18"/>
          <w:lang w:eastAsia="zh-CN"/>
        </w:rPr>
        <w:t xml:space="preserve">When camera parameters are updated by a depth acquisition information SEI message in a following access unit and the baseline between the views used in the view synthesis process in the following access unit changes relative to that in the in the access unit which the reference displays information SEI belongs to, the baseline and the horizontal shift for the receiver's display in the following access unit should be modified accordingly. Let the scaling factor </w:t>
      </w:r>
      <w:r w:rsidRPr="005271CA">
        <w:rPr>
          <w:rFonts w:eastAsia="宋体"/>
          <w:i/>
          <w:sz w:val="18"/>
          <w:szCs w:val="18"/>
          <w:lang w:eastAsia="zh-CN"/>
        </w:rPr>
        <w:t>s</w:t>
      </w:r>
      <w:r w:rsidRPr="005271CA">
        <w:rPr>
          <w:rFonts w:eastAsia="宋体"/>
          <w:sz w:val="18"/>
          <w:szCs w:val="18"/>
          <w:lang w:eastAsia="zh-CN"/>
        </w:rPr>
        <w:t xml:space="preserve"> be equal to the ratio of the baseline between two views in the following access unit and the baseline between the same two views in the access unit, which the reference displays information SEI message belongs to, where the two views are used in the view synthesis process. Then the baseline distance for the receiver's display in the following access unit should be modified with the scaling factor </w:t>
      </w:r>
      <w:r w:rsidRPr="005271CA">
        <w:rPr>
          <w:rFonts w:eastAsia="宋体"/>
          <w:i/>
          <w:sz w:val="18"/>
          <w:szCs w:val="18"/>
          <w:lang w:eastAsia="zh-CN"/>
        </w:rPr>
        <w:t>s</w:t>
      </w:r>
      <w:r w:rsidRPr="005271CA">
        <w:rPr>
          <w:rFonts w:eastAsia="宋体"/>
          <w:sz w:val="18"/>
          <w:szCs w:val="18"/>
          <w:lang w:eastAsia="zh-CN"/>
        </w:rPr>
        <w:t xml:space="preserve"> relative to the baseline distance for the receiver's display in the access unit which the reference displays information SEI belongs to.</w:t>
      </w:r>
      <w:r w:rsidRPr="005271CA">
        <w:rPr>
          <w:rFonts w:eastAsia="宋体" w:hint="eastAsia"/>
          <w:sz w:val="18"/>
          <w:szCs w:val="18"/>
          <w:lang w:eastAsia="zh-CN"/>
        </w:rPr>
        <w:t xml:space="preserve"> The hori</w:t>
      </w:r>
      <w:r>
        <w:rPr>
          <w:rFonts w:eastAsia="宋体"/>
          <w:sz w:val="18"/>
          <w:szCs w:val="18"/>
          <w:lang w:eastAsia="zh-CN"/>
        </w:rPr>
        <w:t>z</w:t>
      </w:r>
      <w:r w:rsidRPr="005271CA">
        <w:rPr>
          <w:rFonts w:eastAsia="宋体" w:hint="eastAsia"/>
          <w:sz w:val="18"/>
          <w:szCs w:val="18"/>
          <w:lang w:eastAsia="zh-CN"/>
        </w:rPr>
        <w:t>ontal shift for the receiver</w:t>
      </w:r>
      <w:r>
        <w:rPr>
          <w:rFonts w:eastAsia="宋体"/>
          <w:sz w:val="18"/>
          <w:szCs w:val="18"/>
          <w:lang w:eastAsia="zh-CN"/>
        </w:rPr>
        <w:t>'</w:t>
      </w:r>
      <w:r w:rsidRPr="005271CA">
        <w:rPr>
          <w:rFonts w:eastAsia="宋体" w:hint="eastAsia"/>
          <w:sz w:val="18"/>
          <w:szCs w:val="18"/>
          <w:lang w:eastAsia="zh-CN"/>
        </w:rPr>
        <w:t>s display should also be modified by scaling</w:t>
      </w:r>
      <w:r w:rsidRPr="005271CA">
        <w:rPr>
          <w:rFonts w:eastAsia="宋体"/>
          <w:sz w:val="18"/>
          <w:szCs w:val="18"/>
          <w:lang w:eastAsia="zh-CN"/>
        </w:rPr>
        <w:t xml:space="preserve"> it with</w:t>
      </w:r>
      <w:r w:rsidRPr="005271CA">
        <w:rPr>
          <w:rFonts w:eastAsia="宋体" w:hint="eastAsia"/>
          <w:sz w:val="18"/>
          <w:szCs w:val="18"/>
          <w:lang w:eastAsia="zh-CN"/>
        </w:rPr>
        <w:t xml:space="preserve"> the same factor as that used to scale the baseline distance.</w:t>
      </w:r>
    </w:p>
    <w:p w:rsidR="00A74CA5" w:rsidRPr="005271CA" w:rsidRDefault="00A74CA5" w:rsidP="00A74CA5">
      <w:pPr>
        <w:widowControl w:val="0"/>
        <w:rPr>
          <w:szCs w:val="22"/>
        </w:rPr>
      </w:pPr>
      <w:r w:rsidRPr="005271CA">
        <w:rPr>
          <w:b/>
          <w:szCs w:val="22"/>
        </w:rPr>
        <w:t xml:space="preserve">prec_ref_baseline </w:t>
      </w:r>
      <w:r w:rsidRPr="005271CA">
        <w:rPr>
          <w:szCs w:val="22"/>
        </w:rPr>
        <w:t>specifies the exponent of the maximum allowable truncation error for ref_baseline[ i ] as given by 2</w:t>
      </w:r>
      <w:r w:rsidRPr="005271CA">
        <w:rPr>
          <w:szCs w:val="22"/>
          <w:vertAlign w:val="superscript"/>
        </w:rPr>
        <w:t>−prec_ref_baseline</w:t>
      </w:r>
      <w:r w:rsidRPr="005271CA">
        <w:rPr>
          <w:szCs w:val="22"/>
        </w:rPr>
        <w:t>. The value of prec_ref_baseline</w:t>
      </w:r>
      <w:r w:rsidRPr="005271CA">
        <w:rPr>
          <w:b/>
          <w:szCs w:val="22"/>
        </w:rPr>
        <w:t xml:space="preserve"> </w:t>
      </w:r>
      <w:r w:rsidRPr="005271CA">
        <w:rPr>
          <w:szCs w:val="22"/>
        </w:rPr>
        <w:t>shall be in the range of 0 to 31, inclusive.</w:t>
      </w:r>
    </w:p>
    <w:p w:rsidR="00A74CA5" w:rsidRPr="005271CA" w:rsidRDefault="00A74CA5" w:rsidP="00A74CA5">
      <w:pPr>
        <w:widowControl w:val="0"/>
        <w:rPr>
          <w:szCs w:val="22"/>
        </w:rPr>
      </w:pPr>
      <w:r w:rsidRPr="005271CA">
        <w:rPr>
          <w:b/>
          <w:szCs w:val="22"/>
        </w:rPr>
        <w:t>prec_ref_display_width</w:t>
      </w:r>
      <w:r w:rsidRPr="005271CA">
        <w:rPr>
          <w:szCs w:val="22"/>
        </w:rPr>
        <w:t xml:space="preserve"> specifies the exponent of the maximum allowable truncation error for ref_display_width[ i ] as given by 2</w:t>
      </w:r>
      <w:r w:rsidRPr="005271CA">
        <w:rPr>
          <w:szCs w:val="22"/>
          <w:vertAlign w:val="superscript"/>
        </w:rPr>
        <w:t>−prec_ref_display_width</w:t>
      </w:r>
      <w:r w:rsidRPr="005271CA">
        <w:rPr>
          <w:szCs w:val="22"/>
        </w:rPr>
        <w:t>. The value of prec_ref_display_width shall be in the range of 0 to 31, inclusive.</w:t>
      </w:r>
    </w:p>
    <w:p w:rsidR="00A74CA5" w:rsidRPr="005271CA" w:rsidRDefault="00A74CA5" w:rsidP="00A74CA5">
      <w:pPr>
        <w:widowControl w:val="0"/>
        <w:rPr>
          <w:szCs w:val="22"/>
        </w:rPr>
      </w:pPr>
      <w:r w:rsidRPr="005271CA">
        <w:rPr>
          <w:b/>
          <w:szCs w:val="22"/>
        </w:rPr>
        <w:t xml:space="preserve">ref_viewing_distance_flag </w:t>
      </w:r>
      <w:r w:rsidRPr="005271CA">
        <w:rPr>
          <w:szCs w:val="22"/>
        </w:rPr>
        <w:t>equal to 1 indicates the presence of reference viewing distance. ref_viewing_distance_flag</w:t>
      </w:r>
      <w:r w:rsidRPr="005271CA">
        <w:rPr>
          <w:b/>
          <w:szCs w:val="22"/>
        </w:rPr>
        <w:t xml:space="preserve"> </w:t>
      </w:r>
      <w:r w:rsidRPr="005271CA">
        <w:rPr>
          <w:szCs w:val="22"/>
        </w:rPr>
        <w:t>equal to 0 indicates that the reference viewing distance is not present in the bitstream.</w:t>
      </w:r>
    </w:p>
    <w:p w:rsidR="00A74CA5" w:rsidRPr="005271CA" w:rsidRDefault="00A74CA5" w:rsidP="00A74CA5">
      <w:pPr>
        <w:widowControl w:val="0"/>
        <w:rPr>
          <w:szCs w:val="22"/>
        </w:rPr>
      </w:pPr>
      <w:r w:rsidRPr="005271CA">
        <w:rPr>
          <w:b/>
          <w:szCs w:val="22"/>
        </w:rPr>
        <w:t xml:space="preserve">prec_ref_viewing_dist </w:t>
      </w:r>
      <w:r w:rsidRPr="005271CA">
        <w:rPr>
          <w:szCs w:val="22"/>
        </w:rPr>
        <w:t>specifies the exponent of the maximum allowable truncation error for ref_viewing_dist[ i ] as given by 2</w:t>
      </w:r>
      <w:r w:rsidRPr="005271CA">
        <w:rPr>
          <w:szCs w:val="22"/>
          <w:vertAlign w:val="superscript"/>
        </w:rPr>
        <w:t>−prec_ref_viewing_dist</w:t>
      </w:r>
      <w:r w:rsidRPr="005271CA">
        <w:rPr>
          <w:szCs w:val="22"/>
        </w:rPr>
        <w:t>. The value of prec_ref_viewing_dist</w:t>
      </w:r>
      <w:r w:rsidRPr="005271CA">
        <w:rPr>
          <w:b/>
          <w:szCs w:val="22"/>
        </w:rPr>
        <w:t xml:space="preserve"> </w:t>
      </w:r>
      <w:r w:rsidRPr="005271CA">
        <w:rPr>
          <w:szCs w:val="22"/>
        </w:rPr>
        <w:t>shall be in the range of 0 to 31, inclusive.</w:t>
      </w:r>
    </w:p>
    <w:p w:rsidR="00A74CA5" w:rsidRPr="005271CA" w:rsidRDefault="00A74CA5" w:rsidP="00A74CA5">
      <w:pPr>
        <w:widowControl w:val="0"/>
        <w:rPr>
          <w:szCs w:val="22"/>
        </w:rPr>
      </w:pPr>
      <w:r w:rsidRPr="005271CA">
        <w:rPr>
          <w:b/>
          <w:szCs w:val="22"/>
        </w:rPr>
        <w:t xml:space="preserve">num_ref_displays_minus1 </w:t>
      </w:r>
      <w:r w:rsidRPr="005271CA">
        <w:rPr>
          <w:szCs w:val="22"/>
        </w:rPr>
        <w:t>plus 1 specifies the number of reference displays that are signa</w:t>
      </w:r>
      <w:r w:rsidRPr="005271CA">
        <w:rPr>
          <w:rFonts w:hint="eastAsia"/>
          <w:szCs w:val="22"/>
        </w:rPr>
        <w:t>l</w:t>
      </w:r>
      <w:r w:rsidRPr="005271CA">
        <w:rPr>
          <w:szCs w:val="22"/>
        </w:rPr>
        <w:t>led in the bitstream. The value of num_ref_displays_minus1</w:t>
      </w:r>
      <w:r w:rsidRPr="005271CA">
        <w:rPr>
          <w:b/>
          <w:szCs w:val="22"/>
        </w:rPr>
        <w:t xml:space="preserve"> </w:t>
      </w:r>
      <w:r w:rsidRPr="005271CA">
        <w:rPr>
          <w:szCs w:val="22"/>
        </w:rPr>
        <w:t>shall be in the range of 0 to 31, inclusive.</w:t>
      </w:r>
    </w:p>
    <w:p w:rsidR="00A74CA5" w:rsidRPr="005271CA" w:rsidRDefault="00A74CA5" w:rsidP="00A74CA5">
      <w:pPr>
        <w:widowControl w:val="0"/>
        <w:rPr>
          <w:szCs w:val="22"/>
        </w:rPr>
      </w:pPr>
      <w:r w:rsidRPr="005271CA">
        <w:rPr>
          <w:b/>
          <w:szCs w:val="22"/>
        </w:rPr>
        <w:t>exponent_ref_baseline[ </w:t>
      </w:r>
      <w:r w:rsidRPr="009D1C10">
        <w:rPr>
          <w:szCs w:val="22"/>
        </w:rPr>
        <w:t>i</w:t>
      </w:r>
      <w:r w:rsidRPr="005271CA">
        <w:rPr>
          <w:b/>
          <w:szCs w:val="22"/>
        </w:rPr>
        <w:t> ]</w:t>
      </w:r>
      <w:r w:rsidRPr="005271CA">
        <w:rPr>
          <w:szCs w:val="22"/>
        </w:rPr>
        <w:t xml:space="preserve"> specifies the exponent part of the reference baseline </w:t>
      </w:r>
      <w:r w:rsidRPr="005271CA">
        <w:rPr>
          <w:rFonts w:eastAsia="宋体" w:hint="eastAsia"/>
          <w:szCs w:val="22"/>
          <w:lang w:eastAsia="zh-CN"/>
        </w:rPr>
        <w:t xml:space="preserve">for the </w:t>
      </w:r>
      <w:r w:rsidRPr="005271CA">
        <w:rPr>
          <w:szCs w:val="22"/>
        </w:rPr>
        <w:t xml:space="preserve">i-th </w:t>
      </w:r>
      <w:r w:rsidRPr="005271CA">
        <w:rPr>
          <w:rFonts w:eastAsia="宋体" w:hint="eastAsia"/>
          <w:szCs w:val="22"/>
          <w:lang w:eastAsia="zh-CN"/>
        </w:rPr>
        <w:t>reference display</w:t>
      </w:r>
      <w:r w:rsidRPr="005271CA">
        <w:rPr>
          <w:szCs w:val="22"/>
        </w:rPr>
        <w:t>. The value of exponent_ref_baseline[ i ] shall be in the range of 0 to 62, inclusive. The value 63 is reserved for future use by ITU</w:t>
      </w:r>
      <w:r w:rsidRPr="005271CA">
        <w:rPr>
          <w:szCs w:val="22"/>
        </w:rPr>
        <w:noBreakHyphen/>
        <w:t>T | ISO/IEC. Decoders shall treat the value 63 as indicating an unspecified reference baseline.</w:t>
      </w:r>
    </w:p>
    <w:p w:rsidR="00A74CA5" w:rsidRPr="005271CA" w:rsidRDefault="00A74CA5" w:rsidP="00A74CA5">
      <w:pPr>
        <w:widowControl w:val="0"/>
        <w:rPr>
          <w:szCs w:val="22"/>
        </w:rPr>
      </w:pPr>
      <w:r w:rsidRPr="005271CA">
        <w:rPr>
          <w:b/>
          <w:szCs w:val="22"/>
        </w:rPr>
        <w:t>mantissa_ref_baseline[ </w:t>
      </w:r>
      <w:r w:rsidRPr="009D1C10">
        <w:rPr>
          <w:szCs w:val="22"/>
        </w:rPr>
        <w:t>i</w:t>
      </w:r>
      <w:r w:rsidRPr="005271CA">
        <w:rPr>
          <w:b/>
          <w:szCs w:val="22"/>
        </w:rPr>
        <w:t> ]</w:t>
      </w:r>
      <w:r w:rsidRPr="005271CA">
        <w:rPr>
          <w:szCs w:val="22"/>
        </w:rPr>
        <w:t xml:space="preserve"> specifies the mantissa part of the reference baseline </w:t>
      </w:r>
      <w:r w:rsidRPr="005271CA">
        <w:rPr>
          <w:rFonts w:eastAsia="宋体" w:hint="eastAsia"/>
          <w:szCs w:val="22"/>
          <w:lang w:eastAsia="zh-CN"/>
        </w:rPr>
        <w:t xml:space="preserve">for the </w:t>
      </w:r>
      <w:r w:rsidRPr="005271CA">
        <w:rPr>
          <w:szCs w:val="22"/>
        </w:rPr>
        <w:t xml:space="preserve">i-th </w:t>
      </w:r>
      <w:r w:rsidRPr="005271CA">
        <w:rPr>
          <w:rFonts w:eastAsia="宋体" w:hint="eastAsia"/>
          <w:szCs w:val="22"/>
          <w:lang w:eastAsia="zh-CN"/>
        </w:rPr>
        <w:t>reference display</w:t>
      </w:r>
      <w:r w:rsidRPr="005271CA">
        <w:rPr>
          <w:szCs w:val="22"/>
        </w:rPr>
        <w:t>. The length of the mantissa_ref_baseline[ i ] syntax element is variable and determined as follows.</w:t>
      </w:r>
    </w:p>
    <w:p w:rsidR="00A74CA5" w:rsidRPr="005271CA" w:rsidRDefault="00A74CA5" w:rsidP="00A74CA5">
      <w:pPr>
        <w:ind w:left="397" w:hanging="397"/>
        <w:rPr>
          <w:szCs w:val="22"/>
        </w:rPr>
      </w:pPr>
      <w:r w:rsidRPr="005271CA">
        <w:rPr>
          <w:szCs w:val="22"/>
        </w:rPr>
        <w:t>–</w:t>
      </w:r>
      <w:r w:rsidRPr="005271CA">
        <w:rPr>
          <w:szCs w:val="22"/>
        </w:rPr>
        <w:tab/>
        <w:t>If exponent_ref_baseline[ i ] = = 0, the length is Max( 0, prec_ref_baseline</w:t>
      </w:r>
      <w:r w:rsidRPr="005271CA">
        <w:rPr>
          <w:b/>
          <w:szCs w:val="22"/>
        </w:rPr>
        <w:t xml:space="preserve"> </w:t>
      </w:r>
      <w:r w:rsidRPr="005271CA">
        <w:rPr>
          <w:szCs w:val="22"/>
        </w:rPr>
        <w:t>− 30 ).</w:t>
      </w:r>
    </w:p>
    <w:p w:rsidR="00A74CA5" w:rsidRPr="005271CA" w:rsidRDefault="00A74CA5" w:rsidP="00A74CA5">
      <w:pPr>
        <w:ind w:left="397" w:hanging="397"/>
        <w:rPr>
          <w:szCs w:val="22"/>
        </w:rPr>
      </w:pPr>
      <w:r>
        <w:rPr>
          <w:szCs w:val="22"/>
        </w:rPr>
        <w:lastRenderedPageBreak/>
        <w:t>–</w:t>
      </w:r>
      <w:r>
        <w:rPr>
          <w:szCs w:val="22"/>
        </w:rPr>
        <w:tab/>
        <w:t>Otherwise (</w:t>
      </w:r>
      <w:r w:rsidRPr="005271CA">
        <w:rPr>
          <w:szCs w:val="22"/>
        </w:rPr>
        <w:t>0 &lt; exponent_ref_baseline[ i ] &lt; 63), the length is Max( 0, exponent_ref_baseline[ i ] + prec_ref_baseline</w:t>
      </w:r>
      <w:r w:rsidRPr="005271CA">
        <w:rPr>
          <w:b/>
          <w:szCs w:val="22"/>
        </w:rPr>
        <w:t xml:space="preserve"> </w:t>
      </w:r>
      <w:r w:rsidRPr="005271CA">
        <w:rPr>
          <w:szCs w:val="22"/>
        </w:rPr>
        <w:t>− 31 ).</w:t>
      </w:r>
    </w:p>
    <w:p w:rsidR="00A74CA5" w:rsidRPr="005271CA" w:rsidRDefault="00A74CA5" w:rsidP="00A74CA5">
      <w:pPr>
        <w:widowControl w:val="0"/>
        <w:rPr>
          <w:szCs w:val="22"/>
        </w:rPr>
      </w:pPr>
      <w:r w:rsidRPr="005271CA">
        <w:rPr>
          <w:b/>
          <w:szCs w:val="22"/>
        </w:rPr>
        <w:t>exponent_ref_display_width[ </w:t>
      </w:r>
      <w:r w:rsidRPr="009D1C10">
        <w:rPr>
          <w:szCs w:val="22"/>
        </w:rPr>
        <w:t>i</w:t>
      </w:r>
      <w:r w:rsidRPr="005271CA">
        <w:rPr>
          <w:b/>
          <w:szCs w:val="22"/>
        </w:rPr>
        <w:t> ]</w:t>
      </w:r>
      <w:r w:rsidRPr="005271CA">
        <w:rPr>
          <w:szCs w:val="22"/>
        </w:rPr>
        <w:t xml:space="preserve"> specifies the exponent part of the reference display width of the i-th reference display. The value of exponent_ref_display_width[ i ] shall be in the range of 0 to 62, inclusive. The value 63 is reserved for future use by ITU</w:t>
      </w:r>
      <w:r w:rsidRPr="005271CA">
        <w:rPr>
          <w:szCs w:val="22"/>
        </w:rPr>
        <w:noBreakHyphen/>
        <w:t>T | ISO/IEC. Decoders shall treat the value 63 as indicating an unspecified reference display width.</w:t>
      </w:r>
    </w:p>
    <w:p w:rsidR="00A74CA5" w:rsidRPr="005271CA" w:rsidRDefault="00A74CA5" w:rsidP="00A74CA5">
      <w:pPr>
        <w:widowControl w:val="0"/>
        <w:rPr>
          <w:szCs w:val="22"/>
        </w:rPr>
      </w:pPr>
      <w:r w:rsidRPr="005271CA">
        <w:rPr>
          <w:b/>
          <w:szCs w:val="22"/>
        </w:rPr>
        <w:t>mantissa_ref_display_width</w:t>
      </w:r>
      <w:r>
        <w:rPr>
          <w:b/>
          <w:szCs w:val="22"/>
        </w:rPr>
        <w:t>[ </w:t>
      </w:r>
      <w:r w:rsidRPr="009D1C10">
        <w:rPr>
          <w:szCs w:val="22"/>
        </w:rPr>
        <w:t>i</w:t>
      </w:r>
      <w:r>
        <w:rPr>
          <w:b/>
          <w:szCs w:val="22"/>
        </w:rPr>
        <w:t> ]</w:t>
      </w:r>
      <w:r w:rsidRPr="005271CA">
        <w:rPr>
          <w:b/>
          <w:szCs w:val="22"/>
        </w:rPr>
        <w:t xml:space="preserve"> </w:t>
      </w:r>
      <w:r w:rsidRPr="005271CA">
        <w:rPr>
          <w:szCs w:val="22"/>
        </w:rPr>
        <w:t>specifies the mantissa part of the reference display width of the i-th reference display. The length of the mantissa_ref_display_width[ i ] syntax element is variable and determined as follows.</w:t>
      </w:r>
    </w:p>
    <w:p w:rsidR="00A74CA5" w:rsidRPr="005271CA" w:rsidRDefault="00A74CA5" w:rsidP="00A74CA5">
      <w:pPr>
        <w:ind w:left="397" w:hanging="397"/>
        <w:rPr>
          <w:szCs w:val="22"/>
        </w:rPr>
      </w:pPr>
      <w:r w:rsidRPr="005271CA">
        <w:rPr>
          <w:szCs w:val="22"/>
        </w:rPr>
        <w:t>–</w:t>
      </w:r>
      <w:r w:rsidRPr="005271CA">
        <w:rPr>
          <w:szCs w:val="22"/>
        </w:rPr>
        <w:tab/>
        <w:t>If exponent_ref_display_width[ i ] = = 0, the length is Max( 0, prec_ref_display_width</w:t>
      </w:r>
      <w:r w:rsidRPr="005271CA">
        <w:rPr>
          <w:b/>
          <w:szCs w:val="22"/>
        </w:rPr>
        <w:t xml:space="preserve"> </w:t>
      </w:r>
      <w:r w:rsidRPr="005271CA">
        <w:rPr>
          <w:szCs w:val="22"/>
        </w:rPr>
        <w:t>− 30 ).</w:t>
      </w:r>
    </w:p>
    <w:p w:rsidR="00A74CA5" w:rsidRPr="005271CA" w:rsidRDefault="00A74CA5" w:rsidP="00A74CA5">
      <w:pPr>
        <w:ind w:left="397" w:hanging="397"/>
        <w:rPr>
          <w:szCs w:val="22"/>
        </w:rPr>
      </w:pPr>
      <w:r>
        <w:rPr>
          <w:szCs w:val="22"/>
        </w:rPr>
        <w:t>–</w:t>
      </w:r>
      <w:r>
        <w:rPr>
          <w:szCs w:val="22"/>
        </w:rPr>
        <w:tab/>
        <w:t>Otherwise (</w:t>
      </w:r>
      <w:r w:rsidRPr="005271CA">
        <w:rPr>
          <w:szCs w:val="22"/>
        </w:rPr>
        <w:t>0 &lt; expon</w:t>
      </w:r>
      <w:r>
        <w:rPr>
          <w:szCs w:val="22"/>
        </w:rPr>
        <w:t>ent_ref_display_width[ i ] &lt; 63</w:t>
      </w:r>
      <w:r w:rsidRPr="005271CA">
        <w:rPr>
          <w:szCs w:val="22"/>
        </w:rPr>
        <w:t>), the length is Max( 0, exponent_ref_display_width[ i ] + prec_ref_display_width</w:t>
      </w:r>
      <w:r w:rsidRPr="005271CA">
        <w:rPr>
          <w:b/>
          <w:szCs w:val="22"/>
        </w:rPr>
        <w:t xml:space="preserve"> </w:t>
      </w:r>
      <w:r w:rsidRPr="005271CA">
        <w:rPr>
          <w:szCs w:val="22"/>
        </w:rPr>
        <w:t>− 31 ).</w:t>
      </w:r>
    </w:p>
    <w:p w:rsidR="00A74CA5" w:rsidRPr="005271CA" w:rsidRDefault="00A74CA5" w:rsidP="00A74CA5">
      <w:pPr>
        <w:widowControl w:val="0"/>
        <w:rPr>
          <w:szCs w:val="22"/>
        </w:rPr>
      </w:pPr>
      <w:r w:rsidRPr="005271CA">
        <w:rPr>
          <w:b/>
          <w:szCs w:val="22"/>
        </w:rPr>
        <w:t>exponent_ref_viewing_distance[ </w:t>
      </w:r>
      <w:r w:rsidRPr="009D1C10">
        <w:rPr>
          <w:szCs w:val="22"/>
        </w:rPr>
        <w:t>i</w:t>
      </w:r>
      <w:r w:rsidRPr="005271CA">
        <w:rPr>
          <w:b/>
          <w:szCs w:val="22"/>
        </w:rPr>
        <w:t> ]</w:t>
      </w:r>
      <w:r w:rsidRPr="005271CA">
        <w:rPr>
          <w:szCs w:val="22"/>
        </w:rPr>
        <w:t xml:space="preserve"> specifies the exponent part of the reference viewing distance of the i-th </w:t>
      </w:r>
      <w:r w:rsidRPr="005271CA">
        <w:rPr>
          <w:rFonts w:eastAsia="宋体" w:hint="eastAsia"/>
          <w:szCs w:val="22"/>
          <w:lang w:eastAsia="zh-CN"/>
        </w:rPr>
        <w:t>reference display</w:t>
      </w:r>
      <w:r w:rsidRPr="005271CA">
        <w:rPr>
          <w:szCs w:val="22"/>
        </w:rPr>
        <w:t>. The value of exponent_ref_viewing_distance[ i ] shall be in the range of 0 to 62, inclusive. The value 63 is reserved for future use by ITU</w:t>
      </w:r>
      <w:r w:rsidRPr="005271CA">
        <w:rPr>
          <w:szCs w:val="22"/>
        </w:rPr>
        <w:noBreakHyphen/>
        <w:t>T | ISO/IEC. Decoders shall treat the value 63 as indicating an unspecified reference display width.</w:t>
      </w:r>
    </w:p>
    <w:p w:rsidR="00A74CA5" w:rsidRPr="005271CA" w:rsidRDefault="00A74CA5" w:rsidP="00A74CA5">
      <w:pPr>
        <w:widowControl w:val="0"/>
        <w:rPr>
          <w:szCs w:val="22"/>
        </w:rPr>
      </w:pPr>
      <w:r w:rsidRPr="005271CA">
        <w:rPr>
          <w:b/>
          <w:szCs w:val="22"/>
        </w:rPr>
        <w:t>mantissa_ref_viewing_distance[ </w:t>
      </w:r>
      <w:r w:rsidRPr="009D1C10">
        <w:rPr>
          <w:szCs w:val="22"/>
        </w:rPr>
        <w:t>i</w:t>
      </w:r>
      <w:r w:rsidRPr="005271CA">
        <w:rPr>
          <w:b/>
          <w:szCs w:val="22"/>
        </w:rPr>
        <w:t> ]</w:t>
      </w:r>
      <w:r w:rsidRPr="005271CA">
        <w:rPr>
          <w:szCs w:val="22"/>
        </w:rPr>
        <w:t xml:space="preserve"> specifies the mantissa part of the reference viewing distance of the i-th </w:t>
      </w:r>
      <w:r w:rsidRPr="005271CA">
        <w:rPr>
          <w:rFonts w:eastAsia="宋体" w:hint="eastAsia"/>
          <w:szCs w:val="22"/>
          <w:lang w:eastAsia="zh-CN"/>
        </w:rPr>
        <w:t>reference display</w:t>
      </w:r>
      <w:r w:rsidRPr="005271CA">
        <w:rPr>
          <w:szCs w:val="22"/>
        </w:rPr>
        <w:t>. The length of the mantissa_ref_viewing_distance[ i ]</w:t>
      </w:r>
      <w:r w:rsidRPr="005271CA">
        <w:rPr>
          <w:b/>
          <w:szCs w:val="22"/>
        </w:rPr>
        <w:t xml:space="preserve"> </w:t>
      </w:r>
      <w:r w:rsidRPr="005271CA">
        <w:rPr>
          <w:szCs w:val="22"/>
        </w:rPr>
        <w:t>syntax element is variable and determined as follows.</w:t>
      </w:r>
    </w:p>
    <w:p w:rsidR="00A74CA5" w:rsidRPr="005271CA" w:rsidRDefault="00A74CA5" w:rsidP="00A74CA5">
      <w:pPr>
        <w:ind w:left="397" w:hanging="397"/>
        <w:rPr>
          <w:szCs w:val="22"/>
        </w:rPr>
      </w:pPr>
      <w:r w:rsidRPr="005271CA">
        <w:rPr>
          <w:szCs w:val="22"/>
        </w:rPr>
        <w:t>–</w:t>
      </w:r>
      <w:r w:rsidRPr="005271CA">
        <w:rPr>
          <w:szCs w:val="22"/>
        </w:rPr>
        <w:tab/>
        <w:t xml:space="preserve">If exponent_ref_viewing_distance[ i ] </w:t>
      </w:r>
      <w:r w:rsidRPr="005271CA">
        <w:rPr>
          <w:b/>
          <w:szCs w:val="22"/>
        </w:rPr>
        <w:t xml:space="preserve"> </w:t>
      </w:r>
      <w:r w:rsidRPr="005271CA">
        <w:rPr>
          <w:szCs w:val="22"/>
        </w:rPr>
        <w:t>= = 0, the length is Max( 0, prec_ref_viewing_distance − 30 ).</w:t>
      </w:r>
    </w:p>
    <w:p w:rsidR="00A74CA5" w:rsidRPr="005271CA" w:rsidRDefault="00A74CA5" w:rsidP="00A74CA5">
      <w:pPr>
        <w:ind w:left="397" w:hanging="397"/>
        <w:rPr>
          <w:szCs w:val="22"/>
        </w:rPr>
      </w:pPr>
      <w:r w:rsidRPr="005271CA">
        <w:rPr>
          <w:szCs w:val="22"/>
        </w:rPr>
        <w:t>–</w:t>
      </w:r>
      <w:r w:rsidRPr="005271CA">
        <w:rPr>
          <w:szCs w:val="22"/>
        </w:rPr>
        <w:tab/>
        <w:t xml:space="preserve">Otherwise ( 0 &lt; exponent_ref_viewing_distance[ i ] &lt; 63 ), the length is Max( 0, exponent_ref_viewing_distance[ i ] </w:t>
      </w:r>
      <w:r w:rsidRPr="005271CA">
        <w:rPr>
          <w:b/>
          <w:szCs w:val="22"/>
        </w:rPr>
        <w:t xml:space="preserve"> </w:t>
      </w:r>
      <w:r w:rsidRPr="005271CA">
        <w:rPr>
          <w:szCs w:val="22"/>
        </w:rPr>
        <w:t>+ prec_ref_viewing_distance − 31 ).</w:t>
      </w:r>
    </w:p>
    <w:p w:rsidR="00A74CA5" w:rsidRPr="00E97F6E" w:rsidRDefault="00A74CA5" w:rsidP="00A74CA5">
      <w:r w:rsidRPr="00E97F6E">
        <w:rPr>
          <w:rFonts w:eastAsia="宋体"/>
          <w:kern w:val="2"/>
          <w:lang w:eastAsia="zh-CN"/>
        </w:rPr>
        <w:t xml:space="preserve">The variables </w:t>
      </w:r>
      <w:r>
        <w:rPr>
          <w:rFonts w:eastAsia="宋体"/>
          <w:kern w:val="2"/>
          <w:lang w:eastAsia="zh-CN"/>
        </w:rPr>
        <w:t xml:space="preserve">in the </w:t>
      </w:r>
      <w:r w:rsidRPr="00E97F6E">
        <w:t xml:space="preserve">x </w:t>
      </w:r>
      <w:r>
        <w:t>column of</w:t>
      </w:r>
      <w:r w:rsidRPr="00E97F6E">
        <w:t xml:space="preserve"> </w:t>
      </w:r>
      <w:r>
        <w:fldChar w:fldCharType="begin" w:fldLock="1"/>
      </w:r>
      <w:r>
        <w:instrText xml:space="preserve"> REF _Ref350872968 \h </w:instrText>
      </w:r>
      <w:r>
        <w:fldChar w:fldCharType="separate"/>
      </w:r>
      <w:r w:rsidRPr="008076AC">
        <w:t>Table </w:t>
      </w:r>
      <w:r>
        <w:t>I</w:t>
      </w:r>
      <w:r w:rsidRPr="008076AC">
        <w:noBreakHyphen/>
      </w:r>
      <w:r>
        <w:rPr>
          <w:noProof/>
        </w:rPr>
        <w:t>3</w:t>
      </w:r>
      <w:r>
        <w:fldChar w:fldCharType="end"/>
      </w:r>
      <w:r>
        <w:t xml:space="preserve"> </w:t>
      </w:r>
      <w:r w:rsidRPr="00E97F6E">
        <w:t xml:space="preserve">are derived as follows from the respective variables </w:t>
      </w:r>
      <w:r>
        <w:t>or values in the s</w:t>
      </w:r>
      <w:r w:rsidRPr="00E97F6E">
        <w:t xml:space="preserve">, e, n, and v </w:t>
      </w:r>
      <w:r>
        <w:t>columns of</w:t>
      </w:r>
      <w:r w:rsidRPr="00E97F6E">
        <w:t xml:space="preserve"> </w:t>
      </w:r>
      <w:r>
        <w:fldChar w:fldCharType="begin" w:fldLock="1"/>
      </w:r>
      <w:r>
        <w:instrText xml:space="preserve"> REF _Ref350872968 \h </w:instrText>
      </w:r>
      <w:r>
        <w:fldChar w:fldCharType="separate"/>
      </w:r>
      <w:r w:rsidRPr="008076AC">
        <w:t>Table </w:t>
      </w:r>
      <w:r>
        <w:t>I</w:t>
      </w:r>
      <w:r w:rsidRPr="008076AC">
        <w:noBreakHyphen/>
      </w:r>
      <w:r>
        <w:rPr>
          <w:noProof/>
        </w:rPr>
        <w:t>3</w:t>
      </w:r>
      <w:r>
        <w:fldChar w:fldCharType="end"/>
      </w:r>
      <w:r>
        <w:t xml:space="preserve"> as follows</w:t>
      </w:r>
      <w:r w:rsidRPr="00E97F6E">
        <w:t>.</w:t>
      </w:r>
    </w:p>
    <w:p w:rsidR="00A74CA5" w:rsidRPr="005271CA" w:rsidRDefault="00A74CA5" w:rsidP="00A74CA5">
      <w:pPr>
        <w:ind w:left="397" w:hanging="397"/>
      </w:pPr>
      <w:r w:rsidRPr="005271CA">
        <w:t>–</w:t>
      </w:r>
      <w:r w:rsidRPr="005271CA">
        <w:tab/>
        <w:t>If 0 &lt; e &lt; 63, x = (−1)</w:t>
      </w:r>
      <w:r w:rsidRPr="005271CA">
        <w:rPr>
          <w:vertAlign w:val="superscript"/>
        </w:rPr>
        <w:t>s</w:t>
      </w:r>
      <w:r w:rsidRPr="005271CA">
        <w:t xml:space="preserve"> * 2</w:t>
      </w:r>
      <w:r w:rsidRPr="005271CA">
        <w:rPr>
          <w:vertAlign w:val="superscript"/>
        </w:rPr>
        <w:t>e−31</w:t>
      </w:r>
      <w:r w:rsidRPr="005271CA">
        <w:t xml:space="preserve"> * (1 + n ÷2</w:t>
      </w:r>
      <w:r w:rsidRPr="005271CA">
        <w:rPr>
          <w:vertAlign w:val="superscript"/>
        </w:rPr>
        <w:t>v</w:t>
      </w:r>
      <w:r w:rsidRPr="005271CA">
        <w:t>).</w:t>
      </w:r>
    </w:p>
    <w:p w:rsidR="00A74CA5" w:rsidRPr="005271CA" w:rsidRDefault="00A74CA5" w:rsidP="00A74CA5">
      <w:pPr>
        <w:ind w:left="397" w:hanging="397"/>
      </w:pPr>
      <w:r w:rsidRPr="005271CA">
        <w:t>–</w:t>
      </w:r>
      <w:r w:rsidRPr="005271CA">
        <w:tab/>
        <w:t>Otherwise (e is equal to 0), x = (−1)</w:t>
      </w:r>
      <w:r w:rsidRPr="005271CA">
        <w:rPr>
          <w:vertAlign w:val="superscript"/>
        </w:rPr>
        <w:t>s</w:t>
      </w:r>
      <w:r w:rsidRPr="005271CA">
        <w:t xml:space="preserve"> * 2</w:t>
      </w:r>
      <w:r w:rsidRPr="005271CA">
        <w:rPr>
          <w:vertAlign w:val="superscript"/>
        </w:rPr>
        <w:t>−(30+v)</w:t>
      </w:r>
      <w:r w:rsidRPr="005271CA">
        <w:t xml:space="preserve"> * n.</w:t>
      </w:r>
    </w:p>
    <w:p w:rsidR="00A74CA5" w:rsidRPr="005271CA" w:rsidRDefault="00A74CA5" w:rsidP="00A74CA5">
      <w:pPr>
        <w:pStyle w:val="Note1"/>
        <w:spacing w:before="136"/>
        <w:ind w:left="288"/>
      </w:pPr>
      <w:r w:rsidRPr="005271CA">
        <w:t>NOTE – The above specification is similar to that found in IEC 60559.</w:t>
      </w:r>
    </w:p>
    <w:p w:rsidR="00A74CA5" w:rsidRPr="008076AC" w:rsidRDefault="00A74CA5" w:rsidP="00A74CA5">
      <w:pPr>
        <w:pStyle w:val="TableTitle"/>
        <w:outlineLvl w:val="0"/>
      </w:pPr>
      <w:bookmarkStart w:id="293" w:name="_Ref350872968"/>
      <w:bookmarkStart w:id="294" w:name="_Toc353889238"/>
      <w:bookmarkStart w:id="295" w:name="_Toc353893952"/>
      <w:bookmarkStart w:id="296" w:name="_Ref329989561"/>
      <w:bookmarkStart w:id="297" w:name="_Toc222284047"/>
      <w:bookmarkStart w:id="298" w:name="_Toc241553147"/>
      <w:r w:rsidRPr="008076AC">
        <w:t>Table </w:t>
      </w:r>
      <w:r>
        <w:t>I</w:t>
      </w:r>
      <w:r w:rsidRPr="008076AC">
        <w:noBreakHyphen/>
      </w:r>
      <w:r w:rsidRPr="008076AC">
        <w:fldChar w:fldCharType="begin" w:fldLock="1"/>
      </w:r>
      <w:r w:rsidRPr="008076AC">
        <w:instrText xml:space="preserve"> SEQ Table \* ARABIC </w:instrText>
      </w:r>
      <w:r w:rsidRPr="008076AC">
        <w:fldChar w:fldCharType="separate"/>
      </w:r>
      <w:r>
        <w:rPr>
          <w:noProof/>
        </w:rPr>
        <w:t>3</w:t>
      </w:r>
      <w:r w:rsidRPr="008076AC">
        <w:rPr>
          <w:noProof/>
        </w:rPr>
        <w:fldChar w:fldCharType="end"/>
      </w:r>
      <w:bookmarkEnd w:id="293"/>
      <w:r w:rsidRPr="008076AC">
        <w:t xml:space="preserve"> – </w:t>
      </w:r>
      <w:r w:rsidRPr="00E97F6E">
        <w:rPr>
          <w:rFonts w:eastAsia="Times New Roman"/>
        </w:rPr>
        <w:t xml:space="preserve">Association between </w:t>
      </w:r>
      <w:r w:rsidRPr="005271CA">
        <w:t>camera parameter variables and syntax elements</w:t>
      </w:r>
      <w:bookmarkEnd w:id="294"/>
      <w:bookmarkEnd w:id="295"/>
    </w:p>
    <w:p w:rsidR="00A74CA5" w:rsidRPr="008076AC" w:rsidRDefault="00A74CA5" w:rsidP="00A74CA5">
      <w:pPr>
        <w:pStyle w:val="Blanc"/>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276"/>
        <w:gridCol w:w="3402"/>
        <w:gridCol w:w="2805"/>
      </w:tblGrid>
      <w:tr w:rsidR="00A74CA5" w:rsidRPr="005271CA" w:rsidTr="00DA21AF">
        <w:trPr>
          <w:trHeight w:hRule="exact" w:val="502"/>
          <w:jc w:val="center"/>
        </w:trPr>
        <w:tc>
          <w:tcPr>
            <w:tcW w:w="2093" w:type="dxa"/>
            <w:shd w:val="clear" w:color="auto" w:fill="auto"/>
          </w:tcPr>
          <w:bookmarkEnd w:id="296"/>
          <w:bookmarkEnd w:id="297"/>
          <w:bookmarkEnd w:id="298"/>
          <w:p w:rsidR="00A74CA5" w:rsidRPr="00E84D66" w:rsidRDefault="00A74CA5" w:rsidP="00DA21AF">
            <w:pPr>
              <w:pStyle w:val="00BodyText"/>
              <w:keepNext/>
              <w:keepLines/>
              <w:jc w:val="center"/>
              <w:rPr>
                <w:rFonts w:ascii="Times New Roman" w:hAnsi="Times New Roman"/>
                <w:b/>
                <w:sz w:val="18"/>
                <w:szCs w:val="18"/>
                <w:lang w:val="en-GB"/>
              </w:rPr>
            </w:pPr>
            <w:r w:rsidRPr="00E84D66">
              <w:rPr>
                <w:rFonts w:ascii="Times New Roman" w:hAnsi="Times New Roman"/>
                <w:b/>
                <w:sz w:val="18"/>
                <w:szCs w:val="18"/>
                <w:lang w:val="en-GB"/>
              </w:rPr>
              <w:t>x</w:t>
            </w:r>
          </w:p>
        </w:tc>
        <w:tc>
          <w:tcPr>
            <w:tcW w:w="1276" w:type="dxa"/>
            <w:shd w:val="clear" w:color="auto" w:fill="auto"/>
          </w:tcPr>
          <w:p w:rsidR="00A74CA5" w:rsidRPr="00E84D66" w:rsidRDefault="00A74CA5" w:rsidP="00DA21AF">
            <w:pPr>
              <w:pStyle w:val="00BodyText"/>
              <w:keepNext/>
              <w:keepLines/>
              <w:jc w:val="center"/>
              <w:rPr>
                <w:rFonts w:ascii="Times New Roman" w:hAnsi="Times New Roman"/>
                <w:b/>
                <w:sz w:val="18"/>
                <w:szCs w:val="18"/>
                <w:lang w:val="en-GB"/>
              </w:rPr>
            </w:pPr>
            <w:r w:rsidRPr="00E84D66">
              <w:rPr>
                <w:rFonts w:ascii="Times New Roman" w:hAnsi="Times New Roman"/>
                <w:b/>
                <w:sz w:val="18"/>
                <w:szCs w:val="18"/>
                <w:lang w:val="en-GB"/>
              </w:rPr>
              <w:t>s</w:t>
            </w:r>
          </w:p>
        </w:tc>
        <w:tc>
          <w:tcPr>
            <w:tcW w:w="3402" w:type="dxa"/>
            <w:shd w:val="clear" w:color="auto" w:fill="auto"/>
          </w:tcPr>
          <w:p w:rsidR="00A74CA5" w:rsidRPr="00E84D66" w:rsidRDefault="00A74CA5" w:rsidP="00DA21AF">
            <w:pPr>
              <w:pStyle w:val="00BodyText"/>
              <w:keepNext/>
              <w:keepLines/>
              <w:jc w:val="center"/>
              <w:rPr>
                <w:rFonts w:ascii="Times New Roman" w:hAnsi="Times New Roman"/>
                <w:b/>
                <w:sz w:val="18"/>
                <w:szCs w:val="18"/>
                <w:lang w:val="en-GB"/>
              </w:rPr>
            </w:pPr>
            <w:r w:rsidRPr="00E84D66">
              <w:rPr>
                <w:rFonts w:ascii="Times New Roman" w:hAnsi="Times New Roman"/>
                <w:b/>
                <w:sz w:val="18"/>
                <w:szCs w:val="18"/>
                <w:lang w:val="en-GB"/>
              </w:rPr>
              <w:t>e</w:t>
            </w:r>
          </w:p>
        </w:tc>
        <w:tc>
          <w:tcPr>
            <w:tcW w:w="2805" w:type="dxa"/>
            <w:shd w:val="clear" w:color="auto" w:fill="auto"/>
          </w:tcPr>
          <w:p w:rsidR="00A74CA5" w:rsidRPr="00E84D66" w:rsidRDefault="00A74CA5" w:rsidP="00DA21AF">
            <w:pPr>
              <w:pStyle w:val="00BodyText"/>
              <w:keepNext/>
              <w:keepLines/>
              <w:jc w:val="center"/>
              <w:rPr>
                <w:rFonts w:ascii="Times New Roman" w:hAnsi="Times New Roman"/>
                <w:b/>
                <w:sz w:val="18"/>
                <w:szCs w:val="18"/>
                <w:lang w:val="en-GB"/>
              </w:rPr>
            </w:pPr>
            <w:r w:rsidRPr="00E84D66">
              <w:rPr>
                <w:rFonts w:ascii="Times New Roman" w:hAnsi="Times New Roman"/>
                <w:b/>
                <w:sz w:val="18"/>
                <w:szCs w:val="18"/>
                <w:lang w:val="en-GB"/>
              </w:rPr>
              <w:t>n</w:t>
            </w:r>
          </w:p>
        </w:tc>
      </w:tr>
      <w:tr w:rsidR="00A74CA5" w:rsidRPr="005271CA" w:rsidTr="00DA21AF">
        <w:trPr>
          <w:trHeight w:hRule="exact" w:val="410"/>
          <w:jc w:val="center"/>
        </w:trPr>
        <w:tc>
          <w:tcPr>
            <w:tcW w:w="2093" w:type="dxa"/>
            <w:shd w:val="clear" w:color="auto" w:fill="auto"/>
          </w:tcPr>
          <w:p w:rsidR="00A74CA5" w:rsidRPr="009252E7" w:rsidRDefault="00A74CA5" w:rsidP="00DA21AF">
            <w:pPr>
              <w:pStyle w:val="00BodyText"/>
              <w:keepNext/>
              <w:keepLines/>
              <w:jc w:val="center"/>
              <w:rPr>
                <w:rFonts w:ascii="Times New Roman" w:hAnsi="Times New Roman"/>
                <w:sz w:val="18"/>
                <w:szCs w:val="18"/>
                <w:lang w:val="en-GB"/>
              </w:rPr>
            </w:pPr>
            <w:r w:rsidRPr="009252E7">
              <w:rPr>
                <w:rFonts w:ascii="Times New Roman" w:hAnsi="Times New Roman"/>
                <w:sz w:val="18"/>
                <w:szCs w:val="18"/>
                <w:lang w:val="en-GB"/>
              </w:rPr>
              <w:t>refBaseline[ i ]</w:t>
            </w:r>
          </w:p>
        </w:tc>
        <w:tc>
          <w:tcPr>
            <w:tcW w:w="1276"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rPr>
              <w:t>0</w:t>
            </w:r>
          </w:p>
        </w:tc>
        <w:tc>
          <w:tcPr>
            <w:tcW w:w="3402"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rPr>
              <w:t>exponent_ref_baseline[ i ]</w:t>
            </w:r>
          </w:p>
        </w:tc>
        <w:tc>
          <w:tcPr>
            <w:tcW w:w="2805"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rPr>
              <w:t>mantissa_ref_baseline[ i ]</w:t>
            </w:r>
          </w:p>
        </w:tc>
      </w:tr>
      <w:tr w:rsidR="00A74CA5" w:rsidRPr="005271CA" w:rsidTr="00DA21AF">
        <w:trPr>
          <w:trHeight w:hRule="exact" w:val="430"/>
          <w:jc w:val="center"/>
        </w:trPr>
        <w:tc>
          <w:tcPr>
            <w:tcW w:w="2093" w:type="dxa"/>
            <w:shd w:val="clear" w:color="auto" w:fill="auto"/>
          </w:tcPr>
          <w:p w:rsidR="00A74CA5" w:rsidRPr="009252E7" w:rsidRDefault="00A74CA5" w:rsidP="00DA21AF">
            <w:pPr>
              <w:pStyle w:val="00BodyText"/>
              <w:keepNext/>
              <w:keepLines/>
              <w:jc w:val="center"/>
              <w:rPr>
                <w:rFonts w:ascii="Times New Roman" w:hAnsi="Times New Roman"/>
                <w:sz w:val="18"/>
                <w:szCs w:val="18"/>
                <w:lang w:val="en-GB"/>
              </w:rPr>
            </w:pPr>
            <w:r w:rsidRPr="009252E7">
              <w:rPr>
                <w:rFonts w:ascii="Times New Roman" w:hAnsi="Times New Roman"/>
                <w:sz w:val="18"/>
                <w:szCs w:val="18"/>
                <w:lang w:val="en-GB"/>
              </w:rPr>
              <w:t>refDisplayWidth[ i ]</w:t>
            </w:r>
          </w:p>
        </w:tc>
        <w:tc>
          <w:tcPr>
            <w:tcW w:w="1276"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lang w:val="en-GB"/>
              </w:rPr>
              <w:t>0</w:t>
            </w:r>
          </w:p>
        </w:tc>
        <w:tc>
          <w:tcPr>
            <w:tcW w:w="3402"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lang w:val="en-GB"/>
              </w:rPr>
              <w:t>exponent_ref_display_width[ i ]</w:t>
            </w:r>
          </w:p>
        </w:tc>
        <w:tc>
          <w:tcPr>
            <w:tcW w:w="2805"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lang w:val="en-GB"/>
              </w:rPr>
              <w:t>mantissa_ref_display_width[ i ]</w:t>
            </w:r>
          </w:p>
        </w:tc>
      </w:tr>
      <w:tr w:rsidR="00A74CA5" w:rsidRPr="005271CA" w:rsidTr="00DA21AF">
        <w:trPr>
          <w:trHeight w:hRule="exact" w:val="421"/>
          <w:jc w:val="center"/>
        </w:trPr>
        <w:tc>
          <w:tcPr>
            <w:tcW w:w="2093" w:type="dxa"/>
            <w:shd w:val="clear" w:color="auto" w:fill="auto"/>
          </w:tcPr>
          <w:p w:rsidR="00A74CA5" w:rsidRPr="009252E7" w:rsidRDefault="00A74CA5" w:rsidP="00DA21AF">
            <w:pPr>
              <w:pStyle w:val="00BodyText"/>
              <w:keepNext/>
              <w:keepLines/>
              <w:jc w:val="center"/>
              <w:rPr>
                <w:rFonts w:ascii="Times New Roman" w:hAnsi="Times New Roman"/>
                <w:sz w:val="18"/>
                <w:szCs w:val="18"/>
                <w:lang w:val="en-GB"/>
              </w:rPr>
            </w:pPr>
            <w:r w:rsidRPr="009252E7">
              <w:rPr>
                <w:rFonts w:ascii="Times New Roman" w:hAnsi="Times New Roman"/>
                <w:sz w:val="18"/>
                <w:szCs w:val="18"/>
                <w:lang w:val="en-GB"/>
              </w:rPr>
              <w:t>refViewingDistance[ i ]</w:t>
            </w:r>
          </w:p>
        </w:tc>
        <w:tc>
          <w:tcPr>
            <w:tcW w:w="1276"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lang w:val="en-GB"/>
              </w:rPr>
              <w:t>0</w:t>
            </w:r>
          </w:p>
        </w:tc>
        <w:tc>
          <w:tcPr>
            <w:tcW w:w="3402"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lang w:val="en-GB"/>
              </w:rPr>
              <w:t>exponent_ref_viewing_distance[ i ]</w:t>
            </w:r>
          </w:p>
        </w:tc>
        <w:tc>
          <w:tcPr>
            <w:tcW w:w="2805" w:type="dxa"/>
            <w:shd w:val="clear" w:color="auto" w:fill="auto"/>
          </w:tcPr>
          <w:p w:rsidR="00A74CA5" w:rsidRPr="00E84D66" w:rsidRDefault="00A74CA5" w:rsidP="00DA21AF">
            <w:pPr>
              <w:pStyle w:val="00BodyText"/>
              <w:keepNext/>
              <w:keepLines/>
              <w:jc w:val="center"/>
              <w:rPr>
                <w:rFonts w:ascii="Times New Roman" w:hAnsi="Times New Roman"/>
                <w:sz w:val="18"/>
                <w:szCs w:val="18"/>
                <w:lang w:val="en-GB"/>
              </w:rPr>
            </w:pPr>
            <w:r w:rsidRPr="00E84D66">
              <w:rPr>
                <w:rFonts w:ascii="Times New Roman" w:hAnsi="Times New Roman"/>
                <w:sz w:val="18"/>
                <w:szCs w:val="18"/>
                <w:lang w:val="en-GB"/>
              </w:rPr>
              <w:t>mantissa_ref_viewing_distance[ i ]</w:t>
            </w:r>
          </w:p>
        </w:tc>
      </w:tr>
    </w:tbl>
    <w:p w:rsidR="00A74CA5" w:rsidRPr="005271CA" w:rsidRDefault="00A74CA5" w:rsidP="00A74CA5"/>
    <w:p w:rsidR="00A74CA5" w:rsidRPr="005271CA" w:rsidRDefault="00A74CA5" w:rsidP="00A74CA5">
      <w:r w:rsidRPr="005271CA">
        <w:rPr>
          <w:b/>
        </w:rPr>
        <w:t>additional_shift_present_flag[ </w:t>
      </w:r>
      <w:r w:rsidRPr="009D1C10">
        <w:t>i</w:t>
      </w:r>
      <w:r w:rsidRPr="005271CA">
        <w:rPr>
          <w:b/>
        </w:rPr>
        <w:t> ]</w:t>
      </w:r>
      <w:r w:rsidRPr="005271CA">
        <w:t xml:space="preserve"> equal to 1 indicates that the information about additional </w:t>
      </w:r>
      <w:r w:rsidRPr="005271CA">
        <w:rPr>
          <w:lang w:eastAsia="zh-CN"/>
        </w:rPr>
        <w:t xml:space="preserve">horizontal </w:t>
      </w:r>
      <w:r w:rsidRPr="005271CA">
        <w:t xml:space="preserve">shift </w:t>
      </w:r>
      <w:r w:rsidRPr="005271CA">
        <w:rPr>
          <w:lang w:eastAsia="zh-CN"/>
        </w:rPr>
        <w:t xml:space="preserve">of the left and right views </w:t>
      </w:r>
      <w:r w:rsidRPr="005271CA">
        <w:t xml:space="preserve">for the </w:t>
      </w:r>
      <w:r w:rsidRPr="005271CA">
        <w:rPr>
          <w:rFonts w:eastAsia="宋体" w:hint="eastAsia"/>
          <w:lang w:eastAsia="zh-CN"/>
        </w:rPr>
        <w:t xml:space="preserve">i-th </w:t>
      </w:r>
      <w:r w:rsidRPr="005271CA">
        <w:t xml:space="preserve">reference display is present in the bitstream. additional_shift_present_flag[ i ] equal to 0 indicates that the information about additional </w:t>
      </w:r>
      <w:r w:rsidRPr="005271CA">
        <w:rPr>
          <w:lang w:eastAsia="zh-CN"/>
        </w:rPr>
        <w:t xml:space="preserve">horizontal </w:t>
      </w:r>
      <w:r w:rsidRPr="005271CA">
        <w:t xml:space="preserve">shift </w:t>
      </w:r>
      <w:r w:rsidRPr="005271CA">
        <w:rPr>
          <w:lang w:eastAsia="zh-CN"/>
        </w:rPr>
        <w:t xml:space="preserve">of the left and right views </w:t>
      </w:r>
      <w:r w:rsidRPr="005271CA">
        <w:t xml:space="preserve">for the </w:t>
      </w:r>
      <w:r w:rsidRPr="005271CA">
        <w:rPr>
          <w:rFonts w:eastAsia="宋体" w:hint="eastAsia"/>
          <w:lang w:eastAsia="zh-CN"/>
        </w:rPr>
        <w:t xml:space="preserve">i-th </w:t>
      </w:r>
      <w:r w:rsidRPr="005271CA">
        <w:t>reference display</w:t>
      </w:r>
      <w:r w:rsidRPr="005271CA">
        <w:rPr>
          <w:lang w:eastAsia="zh-CN"/>
        </w:rPr>
        <w:t xml:space="preserve"> </w:t>
      </w:r>
      <w:r w:rsidRPr="005271CA">
        <w:t>is not present in the bitstream.</w:t>
      </w:r>
    </w:p>
    <w:p w:rsidR="00A74CA5" w:rsidRPr="005271CA" w:rsidRDefault="00A74CA5" w:rsidP="00A74CA5">
      <w:r w:rsidRPr="005271CA">
        <w:rPr>
          <w:b/>
        </w:rPr>
        <w:t>num_</w:t>
      </w:r>
      <w:r>
        <w:rPr>
          <w:b/>
        </w:rPr>
        <w:t>sample</w:t>
      </w:r>
      <w:r w:rsidRPr="005271CA">
        <w:rPr>
          <w:b/>
        </w:rPr>
        <w:t>_shift_plus</w:t>
      </w:r>
      <w:r w:rsidRPr="005271CA">
        <w:rPr>
          <w:rFonts w:hint="eastAsia"/>
          <w:b/>
        </w:rPr>
        <w:t>512</w:t>
      </w:r>
      <w:r w:rsidRPr="005271CA">
        <w:rPr>
          <w:b/>
        </w:rPr>
        <w:t>[ </w:t>
      </w:r>
      <w:r w:rsidRPr="009D1C10">
        <w:t>i</w:t>
      </w:r>
      <w:r w:rsidRPr="005271CA">
        <w:rPr>
          <w:b/>
        </w:rPr>
        <w:t> ]</w:t>
      </w:r>
      <w:r w:rsidRPr="005271CA">
        <w:t xml:space="preserve"> indicates the recommended additional </w:t>
      </w:r>
      <w:r w:rsidRPr="005271CA">
        <w:rPr>
          <w:lang w:eastAsia="zh-CN"/>
        </w:rPr>
        <w:t xml:space="preserve">horizontal </w:t>
      </w:r>
      <w:r w:rsidRPr="005271CA">
        <w:t xml:space="preserve">shift for a stereo-pair corresponding to the i-th </w:t>
      </w:r>
      <w:r w:rsidRPr="005271CA">
        <w:rPr>
          <w:rFonts w:eastAsia="宋体" w:hint="eastAsia"/>
          <w:lang w:eastAsia="zh-CN"/>
        </w:rPr>
        <w:t xml:space="preserve">reference </w:t>
      </w:r>
      <w:r w:rsidRPr="005271CA">
        <w:t xml:space="preserve">baseline and the </w:t>
      </w:r>
      <w:r w:rsidRPr="005271CA">
        <w:rPr>
          <w:rFonts w:eastAsia="宋体" w:hint="eastAsia"/>
          <w:lang w:eastAsia="zh-CN"/>
        </w:rPr>
        <w:t xml:space="preserve">i-th </w:t>
      </w:r>
      <w:r w:rsidRPr="005271CA">
        <w:rPr>
          <w:lang w:eastAsia="zh-CN"/>
        </w:rPr>
        <w:t>reference display</w:t>
      </w:r>
      <w:r w:rsidRPr="005271CA">
        <w:t>. If ( num_</w:t>
      </w:r>
      <w:r>
        <w:t>sample</w:t>
      </w:r>
      <w:r w:rsidRPr="005271CA">
        <w:t>_shift_plus</w:t>
      </w:r>
      <w:r w:rsidRPr="005271CA">
        <w:rPr>
          <w:rFonts w:hint="eastAsia"/>
        </w:rPr>
        <w:t>512</w:t>
      </w:r>
      <w:r w:rsidRPr="005271CA">
        <w:t xml:space="preserve">[ i ] − </w:t>
      </w:r>
      <w:r w:rsidRPr="005271CA">
        <w:rPr>
          <w:rFonts w:hint="eastAsia"/>
        </w:rPr>
        <w:t>512</w:t>
      </w:r>
      <w:r w:rsidRPr="005271CA">
        <w:rPr>
          <w:lang w:eastAsia="zh-CN"/>
        </w:rPr>
        <w:t> </w:t>
      </w:r>
      <w:r w:rsidRPr="005271CA">
        <w:t xml:space="preserve">) is less than 0, it is recommended </w:t>
      </w:r>
      <w:r w:rsidRPr="005271CA">
        <w:rPr>
          <w:lang w:eastAsia="zh-CN"/>
        </w:rPr>
        <w:t>that the left view of the stereo-pair corresponding to the i-th reference baseline</w:t>
      </w:r>
      <w:r w:rsidRPr="005271CA">
        <w:t xml:space="preserve"> and </w:t>
      </w:r>
      <w:r w:rsidRPr="005271CA">
        <w:rPr>
          <w:lang w:eastAsia="zh-CN"/>
        </w:rPr>
        <w:t xml:space="preserve">the </w:t>
      </w:r>
      <w:r w:rsidRPr="005271CA">
        <w:rPr>
          <w:rFonts w:eastAsia="宋体" w:hint="eastAsia"/>
          <w:lang w:eastAsia="zh-CN"/>
        </w:rPr>
        <w:t xml:space="preserve">i-th </w:t>
      </w:r>
      <w:r w:rsidRPr="005271CA">
        <w:rPr>
          <w:lang w:eastAsia="zh-CN"/>
        </w:rPr>
        <w:t>reference display</w:t>
      </w:r>
      <w:r w:rsidRPr="005271CA">
        <w:rPr>
          <w:rFonts w:eastAsia="宋体" w:hint="eastAsia"/>
          <w:lang w:eastAsia="zh-CN"/>
        </w:rPr>
        <w:t xml:space="preserve"> </w:t>
      </w:r>
      <w:r w:rsidRPr="005271CA">
        <w:rPr>
          <w:lang w:eastAsia="zh-CN"/>
        </w:rPr>
        <w:t>is shifted in the left direction</w:t>
      </w:r>
      <w:r w:rsidRPr="005271CA">
        <w:t xml:space="preserve"> by ( </w:t>
      </w:r>
      <w:r w:rsidRPr="005271CA">
        <w:rPr>
          <w:rFonts w:hint="eastAsia"/>
        </w:rPr>
        <w:t>512</w:t>
      </w:r>
      <w:r w:rsidRPr="005271CA">
        <w:t> − num_</w:t>
      </w:r>
      <w:r>
        <w:t>sample</w:t>
      </w:r>
      <w:r w:rsidRPr="005271CA">
        <w:t>_shift_plus</w:t>
      </w:r>
      <w:r w:rsidRPr="005271CA">
        <w:rPr>
          <w:rFonts w:hint="eastAsia"/>
        </w:rPr>
        <w:t>512</w:t>
      </w:r>
      <w:r w:rsidRPr="005271CA">
        <w:t xml:space="preserve">[ i ] ) </w:t>
      </w:r>
      <w:r>
        <w:t>sample</w:t>
      </w:r>
      <w:r w:rsidRPr="005271CA">
        <w:t>s</w:t>
      </w:r>
      <w:r w:rsidRPr="005271CA">
        <w:rPr>
          <w:lang w:eastAsia="zh-CN"/>
        </w:rPr>
        <w:t xml:space="preserve"> with respect to the right view of the stereo</w:t>
      </w:r>
      <w:r w:rsidRPr="005271CA">
        <w:rPr>
          <w:rFonts w:eastAsia="宋体" w:hint="eastAsia"/>
          <w:lang w:eastAsia="zh-CN"/>
        </w:rPr>
        <w:t>-</w:t>
      </w:r>
      <w:r w:rsidRPr="005271CA">
        <w:rPr>
          <w:lang w:eastAsia="zh-CN"/>
        </w:rPr>
        <w:t>pair</w:t>
      </w:r>
      <w:r w:rsidRPr="005271CA">
        <w:t>; if num_</w:t>
      </w:r>
      <w:r>
        <w:t>sample</w:t>
      </w:r>
      <w:r w:rsidRPr="005271CA">
        <w:t>_shift_plus</w:t>
      </w:r>
      <w:r w:rsidRPr="005271CA">
        <w:rPr>
          <w:rFonts w:hint="eastAsia"/>
        </w:rPr>
        <w:t>512</w:t>
      </w:r>
      <w:r w:rsidRPr="005271CA">
        <w:t xml:space="preserve">[ i ] is equal to </w:t>
      </w:r>
      <w:r w:rsidRPr="005271CA">
        <w:rPr>
          <w:rFonts w:hint="eastAsia"/>
        </w:rPr>
        <w:t>512</w:t>
      </w:r>
      <w:r w:rsidRPr="005271CA">
        <w:t xml:space="preserve">, </w:t>
      </w:r>
      <w:r w:rsidRPr="005271CA">
        <w:rPr>
          <w:rFonts w:eastAsia="宋体" w:hint="eastAsia"/>
          <w:lang w:eastAsia="zh-CN"/>
        </w:rPr>
        <w:t xml:space="preserve">it is recommended that </w:t>
      </w:r>
      <w:r w:rsidRPr="005271CA">
        <w:t xml:space="preserve">shifting </w:t>
      </w:r>
      <w:r w:rsidRPr="005271CA">
        <w:rPr>
          <w:rFonts w:eastAsia="宋体"/>
          <w:lang w:eastAsia="zh-CN"/>
        </w:rPr>
        <w:t>is</w:t>
      </w:r>
      <w:r w:rsidRPr="005271CA">
        <w:rPr>
          <w:rFonts w:eastAsia="宋体" w:hint="eastAsia"/>
          <w:lang w:eastAsia="zh-CN"/>
        </w:rPr>
        <w:t xml:space="preserve"> not </w:t>
      </w:r>
      <w:r w:rsidRPr="005271CA">
        <w:t>applied; if ( num_</w:t>
      </w:r>
      <w:r>
        <w:t>sample</w:t>
      </w:r>
      <w:r w:rsidRPr="005271CA">
        <w:t>_shift_plus</w:t>
      </w:r>
      <w:r w:rsidRPr="005271CA">
        <w:rPr>
          <w:rFonts w:hint="eastAsia"/>
        </w:rPr>
        <w:t>512</w:t>
      </w:r>
      <w:r w:rsidRPr="005271CA">
        <w:t xml:space="preserve">[ i ] − </w:t>
      </w:r>
      <w:r w:rsidRPr="005271CA">
        <w:rPr>
          <w:rFonts w:hint="eastAsia"/>
        </w:rPr>
        <w:t>512</w:t>
      </w:r>
      <w:r w:rsidRPr="005271CA">
        <w:t xml:space="preserve"> ) is </w:t>
      </w:r>
      <w:r w:rsidRPr="005271CA">
        <w:rPr>
          <w:rFonts w:eastAsia="宋体" w:hint="eastAsia"/>
          <w:lang w:eastAsia="zh-CN"/>
        </w:rPr>
        <w:t>greater</w:t>
      </w:r>
      <w:r w:rsidRPr="005271CA">
        <w:t xml:space="preserve"> than 0, it is recommended </w:t>
      </w:r>
      <w:r w:rsidRPr="005271CA">
        <w:rPr>
          <w:lang w:eastAsia="zh-CN"/>
        </w:rPr>
        <w:t>that the left view in the</w:t>
      </w:r>
      <w:r w:rsidRPr="005271CA">
        <w:t xml:space="preserve"> stereo</w:t>
      </w:r>
      <w:r w:rsidRPr="005271CA">
        <w:rPr>
          <w:rFonts w:eastAsia="宋体" w:hint="eastAsia"/>
          <w:lang w:eastAsia="zh-CN"/>
        </w:rPr>
        <w:t>-</w:t>
      </w:r>
      <w:r w:rsidRPr="005271CA">
        <w:t>pair</w:t>
      </w:r>
      <w:r w:rsidRPr="005271CA">
        <w:rPr>
          <w:rFonts w:eastAsia="宋体" w:hint="eastAsia"/>
          <w:lang w:eastAsia="zh-CN"/>
        </w:rPr>
        <w:t xml:space="preserve"> </w:t>
      </w:r>
      <w:r w:rsidRPr="005271CA">
        <w:rPr>
          <w:rFonts w:eastAsia="宋体"/>
          <w:lang w:eastAsia="zh-CN"/>
        </w:rPr>
        <w:t xml:space="preserve">corresponding to the i-th reference baseline and </w:t>
      </w:r>
      <w:r w:rsidRPr="005271CA">
        <w:rPr>
          <w:lang w:eastAsia="zh-CN"/>
        </w:rPr>
        <w:t xml:space="preserve">the </w:t>
      </w:r>
      <w:r w:rsidRPr="005271CA">
        <w:rPr>
          <w:rFonts w:eastAsia="宋体" w:hint="eastAsia"/>
          <w:lang w:eastAsia="zh-CN"/>
        </w:rPr>
        <w:t xml:space="preserve">i-th </w:t>
      </w:r>
      <w:r w:rsidRPr="005271CA">
        <w:rPr>
          <w:lang w:eastAsia="zh-CN"/>
        </w:rPr>
        <w:t>reference display</w:t>
      </w:r>
      <w:r w:rsidRPr="005271CA">
        <w:rPr>
          <w:rFonts w:eastAsia="宋体" w:hint="eastAsia"/>
          <w:lang w:eastAsia="zh-CN"/>
        </w:rPr>
        <w:t xml:space="preserve"> should be</w:t>
      </w:r>
      <w:r w:rsidRPr="005271CA">
        <w:rPr>
          <w:lang w:eastAsia="zh-CN"/>
        </w:rPr>
        <w:t xml:space="preserve"> shifted in the right direction</w:t>
      </w:r>
      <w:r w:rsidRPr="005271CA">
        <w:t xml:space="preserve"> by ( </w:t>
      </w:r>
      <w:r w:rsidRPr="005271CA">
        <w:rPr>
          <w:rFonts w:hint="eastAsia"/>
        </w:rPr>
        <w:t>512</w:t>
      </w:r>
      <w:r w:rsidRPr="005271CA">
        <w:t> − num_</w:t>
      </w:r>
      <w:r>
        <w:t>sample</w:t>
      </w:r>
      <w:r w:rsidRPr="005271CA">
        <w:t>_shift_plus</w:t>
      </w:r>
      <w:r w:rsidRPr="005271CA">
        <w:rPr>
          <w:rFonts w:hint="eastAsia"/>
        </w:rPr>
        <w:t>512</w:t>
      </w:r>
      <w:r w:rsidRPr="005271CA">
        <w:t xml:space="preserve">[ i ] ) </w:t>
      </w:r>
      <w:r>
        <w:t>sample</w:t>
      </w:r>
      <w:r w:rsidRPr="005271CA">
        <w:t>s</w:t>
      </w:r>
      <w:r w:rsidRPr="005271CA">
        <w:rPr>
          <w:lang w:eastAsia="zh-CN"/>
        </w:rPr>
        <w:t xml:space="preserve"> with respect to the right view of the stereo</w:t>
      </w:r>
      <w:r w:rsidRPr="005271CA">
        <w:rPr>
          <w:rFonts w:eastAsia="宋体" w:hint="eastAsia"/>
          <w:lang w:eastAsia="zh-CN"/>
        </w:rPr>
        <w:t>-</w:t>
      </w:r>
      <w:r w:rsidRPr="005271CA">
        <w:rPr>
          <w:lang w:eastAsia="zh-CN"/>
        </w:rPr>
        <w:t>pair</w:t>
      </w:r>
      <w:r w:rsidRPr="005271CA">
        <w:t>. The value of num_</w:t>
      </w:r>
      <w:r>
        <w:t>sample</w:t>
      </w:r>
      <w:r w:rsidRPr="005271CA">
        <w:t>_shift_plus</w:t>
      </w:r>
      <w:r w:rsidRPr="005271CA">
        <w:rPr>
          <w:rFonts w:hint="eastAsia"/>
        </w:rPr>
        <w:t>512</w:t>
      </w:r>
      <w:r w:rsidRPr="005271CA">
        <w:t xml:space="preserve">[ i ] shall be in the range of 0 to </w:t>
      </w:r>
      <w:r w:rsidRPr="005271CA">
        <w:rPr>
          <w:rFonts w:hint="eastAsia"/>
        </w:rPr>
        <w:t>1023</w:t>
      </w:r>
      <w:r w:rsidRPr="005271CA">
        <w:t>, inclusive.</w:t>
      </w:r>
    </w:p>
    <w:p w:rsidR="00A74CA5" w:rsidRPr="00703A06" w:rsidRDefault="00A74CA5" w:rsidP="00A74CA5">
      <w:r w:rsidRPr="00703A06">
        <w:rPr>
          <w:b/>
          <w:lang w:val="en-CA" w:eastAsia="zh-CN"/>
        </w:rPr>
        <w:t>three_dimensional_reference_displays_extension_flag</w:t>
      </w:r>
      <w:r w:rsidRPr="00703A06">
        <w:t xml:space="preserve"> equal to 0 indicates that no additional data follows within the reference displays SEI message. The value of three_dimensional_reference_displays_extension_flag shall be equal to 0. The value of 1 for three_dimensional_reference_displays_extension_flag is reserved for future use by ITU-T | ISO/IEC. Decoders shall ignore all data that follows the value of 1 for three_dimensional_reference_displays_extension_flag in a reference displays SEI message.</w:t>
      </w:r>
    </w:p>
    <w:p w:rsidR="00A74CA5" w:rsidRPr="005271CA" w:rsidRDefault="00A74CA5" w:rsidP="00A74CA5">
      <w:pPr>
        <w:pStyle w:val="Note1"/>
        <w:rPr>
          <w:lang w:eastAsia="zh-CN"/>
        </w:rPr>
      </w:pPr>
      <w:r w:rsidRPr="005271CA">
        <w:rPr>
          <w:rFonts w:eastAsia="宋体"/>
          <w:lang w:eastAsia="zh-CN"/>
        </w:rPr>
        <w:lastRenderedPageBreak/>
        <w:t>NOTE –</w:t>
      </w:r>
      <w:r w:rsidRPr="005271CA">
        <w:rPr>
          <w:lang w:eastAsia="zh-CN"/>
        </w:rPr>
        <w:t xml:space="preserve"> </w:t>
      </w:r>
      <w:r w:rsidRPr="005271CA">
        <w:rPr>
          <w:rFonts w:eastAsia="宋体" w:hint="eastAsia"/>
          <w:lang w:eastAsia="zh-CN"/>
        </w:rPr>
        <w:t>S</w:t>
      </w:r>
      <w:r w:rsidRPr="005271CA">
        <w:rPr>
          <w:lang w:eastAsia="zh-CN"/>
        </w:rPr>
        <w:t xml:space="preserve">hifting the left view in the left (or right) direction </w:t>
      </w:r>
      <w:r w:rsidRPr="005271CA">
        <w:rPr>
          <w:rFonts w:eastAsia="宋体" w:hint="eastAsia"/>
          <w:lang w:eastAsia="zh-CN"/>
        </w:rPr>
        <w:t>by</w:t>
      </w:r>
      <w:r w:rsidRPr="005271CA">
        <w:rPr>
          <w:lang w:eastAsia="zh-CN"/>
        </w:rPr>
        <w:t xml:space="preserve"> X </w:t>
      </w:r>
      <w:r>
        <w:rPr>
          <w:lang w:eastAsia="zh-CN"/>
        </w:rPr>
        <w:t>sample</w:t>
      </w:r>
      <w:r w:rsidRPr="005271CA">
        <w:rPr>
          <w:lang w:eastAsia="zh-CN"/>
        </w:rPr>
        <w:t>s with respect to the right view can be performed by the following two-step processing:</w:t>
      </w:r>
    </w:p>
    <w:p w:rsidR="00A74CA5" w:rsidRPr="00703A06" w:rsidRDefault="00A74CA5" w:rsidP="00A74CA5">
      <w:pPr>
        <w:numPr>
          <w:ilvl w:val="0"/>
          <w:numId w:val="370"/>
        </w:numPr>
        <w:tabs>
          <w:tab w:val="clear" w:pos="360"/>
          <w:tab w:val="clear" w:pos="794"/>
          <w:tab w:val="clear" w:pos="1191"/>
          <w:tab w:val="clear" w:pos="1588"/>
          <w:tab w:val="clear" w:pos="1985"/>
          <w:tab w:val="num" w:pos="644"/>
          <w:tab w:val="left" w:pos="720"/>
          <w:tab w:val="left" w:pos="1080"/>
          <w:tab w:val="left" w:pos="1440"/>
        </w:tabs>
        <w:ind w:left="644"/>
        <w:jc w:val="left"/>
        <w:textAlignment w:val="auto"/>
        <w:rPr>
          <w:sz w:val="18"/>
          <w:szCs w:val="18"/>
          <w:lang w:eastAsia="zh-CN"/>
        </w:rPr>
      </w:pPr>
      <w:r w:rsidRPr="00703A06">
        <w:rPr>
          <w:sz w:val="18"/>
          <w:szCs w:val="18"/>
          <w:lang w:eastAsia="zh-CN"/>
        </w:rPr>
        <w:t>shift the left view by X/2 samples in the left (or right) direction, and shift the right view by X/2 samples in the right (or left) direction</w:t>
      </w:r>
    </w:p>
    <w:p w:rsidR="00A74CA5" w:rsidRPr="00703A06" w:rsidRDefault="00A74CA5" w:rsidP="00A74CA5">
      <w:pPr>
        <w:numPr>
          <w:ilvl w:val="0"/>
          <w:numId w:val="370"/>
        </w:numPr>
        <w:tabs>
          <w:tab w:val="clear" w:pos="360"/>
          <w:tab w:val="clear" w:pos="794"/>
          <w:tab w:val="clear" w:pos="1191"/>
          <w:tab w:val="clear" w:pos="1588"/>
          <w:tab w:val="clear" w:pos="1985"/>
          <w:tab w:val="num" w:pos="644"/>
          <w:tab w:val="left" w:pos="720"/>
          <w:tab w:val="left" w:pos="1080"/>
          <w:tab w:val="left" w:pos="1440"/>
        </w:tabs>
        <w:ind w:left="644"/>
        <w:jc w:val="left"/>
        <w:textAlignment w:val="auto"/>
        <w:rPr>
          <w:sz w:val="18"/>
          <w:szCs w:val="18"/>
          <w:lang w:eastAsia="zh-CN"/>
        </w:rPr>
      </w:pPr>
      <w:r w:rsidRPr="00703A06">
        <w:rPr>
          <w:sz w:val="18"/>
          <w:szCs w:val="18"/>
          <w:lang w:eastAsia="zh-CN"/>
        </w:rPr>
        <w:t>fill the left and right image margins of X/2 samples in width in both the left and right views in background colo</w:t>
      </w:r>
      <w:r>
        <w:rPr>
          <w:sz w:val="18"/>
          <w:szCs w:val="18"/>
          <w:lang w:eastAsia="zh-CN"/>
        </w:rPr>
        <w:t>u</w:t>
      </w:r>
      <w:r w:rsidRPr="00703A06">
        <w:rPr>
          <w:sz w:val="18"/>
          <w:szCs w:val="18"/>
          <w:lang w:eastAsia="zh-CN"/>
        </w:rPr>
        <w:t>r.</w:t>
      </w:r>
    </w:p>
    <w:p w:rsidR="00A74CA5" w:rsidRPr="00703A06" w:rsidRDefault="00A74CA5" w:rsidP="00A74CA5">
      <w:pPr>
        <w:ind w:left="284"/>
        <w:rPr>
          <w:sz w:val="18"/>
          <w:szCs w:val="18"/>
          <w:lang w:eastAsia="zh-CN"/>
        </w:rPr>
      </w:pPr>
      <w:r w:rsidRPr="00703A06">
        <w:rPr>
          <w:sz w:val="18"/>
          <w:szCs w:val="18"/>
          <w:lang w:eastAsia="zh-CN"/>
        </w:rPr>
        <w:t>The following pseudo code explains the recommended shifting processing in the case of shifting the left view in the left direction by X samples with respect to the right view.</w:t>
      </w:r>
    </w:p>
    <w:p w:rsidR="00A74CA5" w:rsidRPr="00703A06" w:rsidRDefault="00A74CA5" w:rsidP="00A74CA5">
      <w:pPr>
        <w:ind w:left="884"/>
        <w:jc w:val="left"/>
        <w:rPr>
          <w:sz w:val="18"/>
          <w:szCs w:val="18"/>
          <w:lang w:eastAsia="zh-CN"/>
        </w:rPr>
      </w:pPr>
      <w:r w:rsidRPr="00703A06">
        <w:rPr>
          <w:sz w:val="18"/>
          <w:szCs w:val="18"/>
          <w:lang w:eastAsia="zh-CN"/>
        </w:rPr>
        <w:t>for (</w:t>
      </w:r>
      <w:r w:rsidRPr="00703A06">
        <w:rPr>
          <w:sz w:val="18"/>
          <w:szCs w:val="18"/>
        </w:rPr>
        <w:t> </w:t>
      </w:r>
      <w:r w:rsidRPr="00703A06">
        <w:rPr>
          <w:sz w:val="18"/>
          <w:szCs w:val="18"/>
          <w:lang w:eastAsia="zh-CN"/>
        </w:rPr>
        <w:t xml:space="preserve">i = X/2; i &lt; width </w:t>
      </w:r>
      <w:r w:rsidRPr="00703A06">
        <w:rPr>
          <w:sz w:val="18"/>
          <w:szCs w:val="18"/>
        </w:rPr>
        <w:t xml:space="preserve">− </w:t>
      </w:r>
      <w:r w:rsidRPr="00703A06">
        <w:rPr>
          <w:sz w:val="18"/>
          <w:szCs w:val="18"/>
          <w:lang w:eastAsia="zh-CN"/>
        </w:rPr>
        <w:t>X/2; i++ ) {</w:t>
      </w:r>
      <w:r w:rsidRPr="00703A06">
        <w:rPr>
          <w:sz w:val="18"/>
          <w:szCs w:val="18"/>
          <w:lang w:eastAsia="zh-CN"/>
        </w:rPr>
        <w:br/>
      </w:r>
      <w:r w:rsidRPr="00703A06">
        <w:rPr>
          <w:sz w:val="18"/>
          <w:szCs w:val="18"/>
          <w:lang w:eastAsia="zh-CN"/>
        </w:rPr>
        <w:tab/>
        <w:t>for  ( j=0;  j &lt; height; j++ ) {</w:t>
      </w:r>
      <w:r w:rsidRPr="00703A06">
        <w:rPr>
          <w:sz w:val="18"/>
          <w:szCs w:val="18"/>
          <w:lang w:eastAsia="zh-CN"/>
        </w:rPr>
        <w:br/>
      </w:r>
      <w:r w:rsidRPr="00703A06">
        <w:rPr>
          <w:sz w:val="18"/>
          <w:szCs w:val="18"/>
          <w:lang w:eastAsia="zh-CN"/>
        </w:rPr>
        <w:tab/>
      </w:r>
      <w:r w:rsidRPr="00703A06">
        <w:rPr>
          <w:sz w:val="18"/>
          <w:szCs w:val="18"/>
          <w:lang w:eastAsia="zh-CN"/>
        </w:rPr>
        <w:tab/>
        <w:t xml:space="preserve">left_view[ j ][ i ] = left_view[ j ][ i + X/2 ] </w:t>
      </w:r>
      <w:r w:rsidRPr="00703A06">
        <w:rPr>
          <w:sz w:val="18"/>
          <w:szCs w:val="18"/>
          <w:lang w:eastAsia="zh-CN"/>
        </w:rPr>
        <w:br/>
      </w:r>
      <w:r w:rsidRPr="00703A06">
        <w:rPr>
          <w:sz w:val="18"/>
          <w:szCs w:val="18"/>
          <w:lang w:eastAsia="zh-CN"/>
        </w:rPr>
        <w:tab/>
      </w:r>
      <w:r w:rsidRPr="00703A06">
        <w:rPr>
          <w:sz w:val="18"/>
          <w:szCs w:val="18"/>
          <w:lang w:eastAsia="zh-CN"/>
        </w:rPr>
        <w:tab/>
        <w:t xml:space="preserve">right_view[ j ][ width </w:t>
      </w:r>
      <w:r w:rsidRPr="00703A06">
        <w:rPr>
          <w:sz w:val="18"/>
          <w:szCs w:val="18"/>
        </w:rPr>
        <w:t xml:space="preserve">− </w:t>
      </w:r>
      <w:r w:rsidRPr="00703A06">
        <w:rPr>
          <w:sz w:val="18"/>
          <w:szCs w:val="18"/>
          <w:lang w:eastAsia="zh-CN"/>
        </w:rPr>
        <w:t xml:space="preserve">1 </w:t>
      </w:r>
      <w:r w:rsidRPr="00703A06">
        <w:rPr>
          <w:sz w:val="18"/>
          <w:szCs w:val="18"/>
        </w:rPr>
        <w:t xml:space="preserve">− </w:t>
      </w:r>
      <w:r w:rsidRPr="00703A06">
        <w:rPr>
          <w:sz w:val="18"/>
          <w:szCs w:val="18"/>
          <w:lang w:eastAsia="zh-CN"/>
        </w:rPr>
        <w:t xml:space="preserve">i ] = right_view[ j ][ width </w:t>
      </w:r>
      <w:r w:rsidRPr="00703A06">
        <w:rPr>
          <w:sz w:val="18"/>
          <w:szCs w:val="18"/>
        </w:rPr>
        <w:t xml:space="preserve">− </w:t>
      </w:r>
      <w:r w:rsidRPr="00703A06">
        <w:rPr>
          <w:sz w:val="18"/>
          <w:szCs w:val="18"/>
          <w:lang w:eastAsia="zh-CN"/>
        </w:rPr>
        <w:t xml:space="preserve">1 </w:t>
      </w:r>
      <w:r w:rsidRPr="00703A06">
        <w:rPr>
          <w:sz w:val="18"/>
          <w:szCs w:val="18"/>
        </w:rPr>
        <w:t xml:space="preserve">− </w:t>
      </w:r>
      <w:r w:rsidRPr="00703A06">
        <w:rPr>
          <w:sz w:val="18"/>
          <w:szCs w:val="18"/>
          <w:lang w:eastAsia="zh-CN"/>
        </w:rPr>
        <w:t xml:space="preserve">i </w:t>
      </w:r>
      <w:r w:rsidRPr="00703A06">
        <w:rPr>
          <w:sz w:val="18"/>
          <w:szCs w:val="18"/>
        </w:rPr>
        <w:t xml:space="preserve">− </w:t>
      </w:r>
      <w:r w:rsidRPr="00703A06">
        <w:rPr>
          <w:sz w:val="18"/>
          <w:szCs w:val="18"/>
          <w:lang w:eastAsia="zh-CN"/>
        </w:rPr>
        <w:t xml:space="preserve">X/2 ] </w:t>
      </w:r>
      <w:r w:rsidRPr="00703A06">
        <w:rPr>
          <w:sz w:val="18"/>
          <w:szCs w:val="18"/>
          <w:lang w:eastAsia="zh-CN"/>
        </w:rPr>
        <w:br/>
      </w:r>
      <w:r w:rsidRPr="00703A06">
        <w:rPr>
          <w:sz w:val="18"/>
          <w:szCs w:val="18"/>
          <w:lang w:eastAsia="zh-CN"/>
        </w:rPr>
        <w:tab/>
        <w:t>}</w:t>
      </w:r>
      <w:r w:rsidRPr="00703A06">
        <w:rPr>
          <w:sz w:val="18"/>
          <w:szCs w:val="18"/>
          <w:lang w:eastAsia="zh-CN"/>
        </w:rPr>
        <w:br/>
        <w:t>}</w:t>
      </w:r>
      <w:r w:rsidRPr="00703A06">
        <w:rPr>
          <w:sz w:val="18"/>
          <w:szCs w:val="18"/>
          <w:lang w:eastAsia="zh-CN"/>
        </w:rPr>
        <w:br/>
        <w:t>for ( i = 0; i &lt; X/2; i++) {</w:t>
      </w:r>
      <w:r w:rsidRPr="00703A06">
        <w:rPr>
          <w:sz w:val="18"/>
          <w:szCs w:val="18"/>
          <w:lang w:eastAsia="zh-CN"/>
        </w:rPr>
        <w:br/>
      </w:r>
      <w:r w:rsidRPr="00703A06">
        <w:rPr>
          <w:sz w:val="18"/>
          <w:szCs w:val="18"/>
          <w:lang w:eastAsia="zh-CN"/>
        </w:rPr>
        <w:tab/>
        <w:t>for ( j = 0; j &lt; height; j++ ) {</w:t>
      </w:r>
      <w:r w:rsidRPr="00703A06">
        <w:rPr>
          <w:sz w:val="18"/>
          <w:szCs w:val="18"/>
          <w:lang w:eastAsia="zh-CN"/>
        </w:rPr>
        <w:br/>
      </w:r>
      <w:r w:rsidRPr="00703A06">
        <w:rPr>
          <w:sz w:val="18"/>
          <w:szCs w:val="18"/>
          <w:lang w:eastAsia="zh-CN"/>
        </w:rPr>
        <w:tab/>
      </w:r>
      <w:r w:rsidRPr="00703A06">
        <w:rPr>
          <w:sz w:val="18"/>
          <w:szCs w:val="18"/>
          <w:lang w:eastAsia="zh-CN"/>
        </w:rPr>
        <w:tab/>
        <w:t xml:space="preserve">left_view[ j ][ width </w:t>
      </w:r>
      <w:r w:rsidRPr="00703A06">
        <w:rPr>
          <w:sz w:val="18"/>
          <w:szCs w:val="18"/>
        </w:rPr>
        <w:t xml:space="preserve">− </w:t>
      </w:r>
      <w:r w:rsidRPr="00703A06">
        <w:rPr>
          <w:sz w:val="18"/>
          <w:szCs w:val="18"/>
          <w:lang w:eastAsia="zh-CN"/>
        </w:rPr>
        <w:t xml:space="preserve">1 </w:t>
      </w:r>
      <w:r w:rsidRPr="00703A06">
        <w:rPr>
          <w:sz w:val="18"/>
          <w:szCs w:val="18"/>
        </w:rPr>
        <w:t xml:space="preserve">− </w:t>
      </w:r>
      <w:r w:rsidRPr="00703A06">
        <w:rPr>
          <w:sz w:val="18"/>
          <w:szCs w:val="18"/>
          <w:lang w:eastAsia="zh-CN"/>
        </w:rPr>
        <w:t>i ] = left_view[ j ][ i ] = Background_Colour</w:t>
      </w:r>
      <w:r w:rsidRPr="00703A06">
        <w:rPr>
          <w:sz w:val="18"/>
          <w:szCs w:val="18"/>
          <w:lang w:eastAsia="zh-CN"/>
        </w:rPr>
        <w:br/>
      </w:r>
      <w:r w:rsidRPr="00703A06">
        <w:rPr>
          <w:sz w:val="18"/>
          <w:szCs w:val="18"/>
          <w:lang w:eastAsia="zh-CN"/>
        </w:rPr>
        <w:tab/>
      </w:r>
      <w:r w:rsidRPr="00703A06">
        <w:rPr>
          <w:sz w:val="18"/>
          <w:szCs w:val="18"/>
          <w:lang w:eastAsia="zh-CN"/>
        </w:rPr>
        <w:tab/>
        <w:t xml:space="preserve">right_view[ j ][ width </w:t>
      </w:r>
      <w:r w:rsidRPr="00703A06">
        <w:rPr>
          <w:sz w:val="18"/>
          <w:szCs w:val="18"/>
        </w:rPr>
        <w:t xml:space="preserve">− </w:t>
      </w:r>
      <w:r w:rsidRPr="00703A06">
        <w:rPr>
          <w:sz w:val="18"/>
          <w:szCs w:val="18"/>
          <w:lang w:eastAsia="zh-CN"/>
        </w:rPr>
        <w:t xml:space="preserve">1 </w:t>
      </w:r>
      <w:r w:rsidRPr="00703A06">
        <w:rPr>
          <w:sz w:val="18"/>
          <w:szCs w:val="18"/>
        </w:rPr>
        <w:t xml:space="preserve">− </w:t>
      </w:r>
      <w:r w:rsidRPr="00703A06">
        <w:rPr>
          <w:sz w:val="18"/>
          <w:szCs w:val="18"/>
          <w:lang w:eastAsia="zh-CN"/>
        </w:rPr>
        <w:t>i ] = right_view[ j ][ i ] = Background_Colour</w:t>
      </w:r>
      <w:r w:rsidRPr="00703A06">
        <w:rPr>
          <w:sz w:val="18"/>
          <w:szCs w:val="18"/>
          <w:lang w:eastAsia="zh-CN"/>
        </w:rPr>
        <w:br/>
      </w:r>
      <w:r w:rsidRPr="00703A06">
        <w:rPr>
          <w:sz w:val="18"/>
          <w:szCs w:val="18"/>
          <w:lang w:eastAsia="zh-CN"/>
        </w:rPr>
        <w:tab/>
        <w:t>}</w:t>
      </w:r>
      <w:r w:rsidRPr="00703A06">
        <w:rPr>
          <w:sz w:val="18"/>
          <w:szCs w:val="18"/>
          <w:lang w:eastAsia="zh-CN"/>
        </w:rPr>
        <w:br/>
        <w:t>}</w:t>
      </w:r>
    </w:p>
    <w:p w:rsidR="00A74CA5" w:rsidRPr="00703A06" w:rsidRDefault="00A74CA5" w:rsidP="00A74CA5">
      <w:pPr>
        <w:ind w:left="284"/>
        <w:rPr>
          <w:sz w:val="18"/>
          <w:szCs w:val="18"/>
          <w:lang w:eastAsia="zh-CN"/>
        </w:rPr>
      </w:pPr>
      <w:r w:rsidRPr="00703A06">
        <w:rPr>
          <w:sz w:val="18"/>
          <w:szCs w:val="18"/>
          <w:lang w:eastAsia="zh-CN"/>
        </w:rPr>
        <w:t>The following pseudo code explains the recommended shifting processing in the case of shifting the left view in the right direction by X samples with respect to the right view.</w:t>
      </w:r>
    </w:p>
    <w:p w:rsidR="00A74CA5" w:rsidRPr="00703A06" w:rsidRDefault="00A74CA5" w:rsidP="00A74CA5">
      <w:pPr>
        <w:ind w:left="884"/>
        <w:jc w:val="left"/>
        <w:rPr>
          <w:sz w:val="18"/>
          <w:szCs w:val="18"/>
          <w:lang w:eastAsia="zh-CN"/>
        </w:rPr>
      </w:pPr>
      <w:r w:rsidRPr="00703A06">
        <w:rPr>
          <w:sz w:val="18"/>
          <w:szCs w:val="18"/>
          <w:lang w:eastAsia="zh-CN"/>
        </w:rPr>
        <w:t xml:space="preserve">for ( i = X/2; i &lt; width </w:t>
      </w:r>
      <w:r w:rsidRPr="00703A06">
        <w:rPr>
          <w:sz w:val="18"/>
          <w:szCs w:val="18"/>
        </w:rPr>
        <w:t xml:space="preserve">− </w:t>
      </w:r>
      <w:r w:rsidRPr="00703A06">
        <w:rPr>
          <w:sz w:val="18"/>
          <w:szCs w:val="18"/>
          <w:lang w:eastAsia="zh-CN"/>
        </w:rPr>
        <w:t>X/2; i++ ) {</w:t>
      </w:r>
      <w:r w:rsidRPr="00703A06">
        <w:rPr>
          <w:sz w:val="18"/>
          <w:szCs w:val="18"/>
          <w:lang w:eastAsia="zh-CN"/>
        </w:rPr>
        <w:br/>
      </w:r>
      <w:r w:rsidRPr="00703A06">
        <w:rPr>
          <w:sz w:val="18"/>
          <w:szCs w:val="18"/>
          <w:lang w:eastAsia="zh-CN"/>
        </w:rPr>
        <w:tab/>
        <w:t>for ( j = 0; j &lt; height; j++ ) {</w:t>
      </w:r>
      <w:r w:rsidRPr="00703A06">
        <w:rPr>
          <w:sz w:val="18"/>
          <w:szCs w:val="18"/>
          <w:lang w:eastAsia="zh-CN"/>
        </w:rPr>
        <w:br/>
      </w:r>
      <w:r w:rsidRPr="00703A06">
        <w:rPr>
          <w:sz w:val="18"/>
          <w:szCs w:val="18"/>
          <w:lang w:eastAsia="zh-CN"/>
        </w:rPr>
        <w:tab/>
      </w:r>
      <w:r w:rsidRPr="00703A06">
        <w:rPr>
          <w:sz w:val="18"/>
          <w:szCs w:val="18"/>
          <w:lang w:eastAsia="zh-CN"/>
        </w:rPr>
        <w:tab/>
        <w:t xml:space="preserve">left_view[ j ][ width </w:t>
      </w:r>
      <w:r w:rsidRPr="00703A06">
        <w:rPr>
          <w:sz w:val="18"/>
          <w:szCs w:val="18"/>
        </w:rPr>
        <w:t xml:space="preserve">− </w:t>
      </w:r>
      <w:r w:rsidRPr="00703A06">
        <w:rPr>
          <w:sz w:val="18"/>
          <w:szCs w:val="18"/>
          <w:lang w:eastAsia="zh-CN"/>
        </w:rPr>
        <w:t xml:space="preserve">1 </w:t>
      </w:r>
      <w:r w:rsidRPr="00703A06">
        <w:rPr>
          <w:sz w:val="18"/>
          <w:szCs w:val="18"/>
        </w:rPr>
        <w:t xml:space="preserve">− </w:t>
      </w:r>
      <w:r w:rsidRPr="00703A06">
        <w:rPr>
          <w:sz w:val="18"/>
          <w:szCs w:val="18"/>
          <w:lang w:eastAsia="zh-CN"/>
        </w:rPr>
        <w:t xml:space="preserve">i ] = left_view[ j ][ width </w:t>
      </w:r>
      <w:r w:rsidRPr="00703A06">
        <w:rPr>
          <w:sz w:val="18"/>
          <w:szCs w:val="18"/>
        </w:rPr>
        <w:t xml:space="preserve">− </w:t>
      </w:r>
      <w:r w:rsidRPr="00703A06">
        <w:rPr>
          <w:sz w:val="18"/>
          <w:szCs w:val="18"/>
          <w:lang w:eastAsia="zh-CN"/>
        </w:rPr>
        <w:t xml:space="preserve">1 </w:t>
      </w:r>
      <w:r w:rsidRPr="00703A06">
        <w:rPr>
          <w:sz w:val="18"/>
          <w:szCs w:val="18"/>
        </w:rPr>
        <w:t xml:space="preserve">− </w:t>
      </w:r>
      <w:r w:rsidRPr="00703A06">
        <w:rPr>
          <w:sz w:val="18"/>
          <w:szCs w:val="18"/>
          <w:lang w:eastAsia="zh-CN"/>
        </w:rPr>
        <w:t xml:space="preserve">i </w:t>
      </w:r>
      <w:r w:rsidRPr="00703A06">
        <w:rPr>
          <w:sz w:val="18"/>
          <w:szCs w:val="18"/>
        </w:rPr>
        <w:t xml:space="preserve">− </w:t>
      </w:r>
      <w:r w:rsidRPr="00703A06">
        <w:rPr>
          <w:sz w:val="18"/>
          <w:szCs w:val="18"/>
          <w:lang w:eastAsia="zh-CN"/>
        </w:rPr>
        <w:t xml:space="preserve">X/2 ] </w:t>
      </w:r>
      <w:r w:rsidRPr="00703A06">
        <w:rPr>
          <w:sz w:val="18"/>
          <w:szCs w:val="18"/>
          <w:lang w:eastAsia="zh-CN"/>
        </w:rPr>
        <w:br/>
      </w:r>
      <w:r w:rsidRPr="00703A06">
        <w:rPr>
          <w:sz w:val="18"/>
          <w:szCs w:val="18"/>
          <w:lang w:eastAsia="zh-CN"/>
        </w:rPr>
        <w:tab/>
      </w:r>
      <w:r w:rsidRPr="00703A06">
        <w:rPr>
          <w:sz w:val="18"/>
          <w:szCs w:val="18"/>
          <w:lang w:eastAsia="zh-CN"/>
        </w:rPr>
        <w:tab/>
        <w:t>right_view[ j ][ i ] = right_view[ j ][ i + X/2 ]</w:t>
      </w:r>
      <w:r w:rsidRPr="00703A06">
        <w:rPr>
          <w:sz w:val="18"/>
          <w:szCs w:val="18"/>
          <w:lang w:eastAsia="zh-CN"/>
        </w:rPr>
        <w:br/>
      </w:r>
      <w:r w:rsidRPr="00703A06">
        <w:rPr>
          <w:sz w:val="18"/>
          <w:szCs w:val="18"/>
          <w:lang w:eastAsia="zh-CN"/>
        </w:rPr>
        <w:tab/>
        <w:t>}</w:t>
      </w:r>
      <w:r w:rsidRPr="00703A06">
        <w:rPr>
          <w:sz w:val="18"/>
          <w:szCs w:val="18"/>
          <w:lang w:eastAsia="zh-CN"/>
        </w:rPr>
        <w:br/>
        <w:t>}</w:t>
      </w:r>
      <w:r w:rsidRPr="00703A06">
        <w:rPr>
          <w:sz w:val="18"/>
          <w:szCs w:val="18"/>
          <w:lang w:eastAsia="zh-CN"/>
        </w:rPr>
        <w:br/>
        <w:t>for ( i=0; i &lt; X/2; i++ ) {</w:t>
      </w:r>
      <w:r w:rsidRPr="00703A06">
        <w:rPr>
          <w:sz w:val="18"/>
          <w:szCs w:val="18"/>
          <w:lang w:eastAsia="zh-CN"/>
        </w:rPr>
        <w:br/>
      </w:r>
      <w:r w:rsidRPr="00703A06">
        <w:rPr>
          <w:sz w:val="18"/>
          <w:szCs w:val="18"/>
          <w:lang w:eastAsia="zh-CN"/>
        </w:rPr>
        <w:tab/>
        <w:t>for ( j = 0; j &lt; height; j++ ) {</w:t>
      </w:r>
      <w:r w:rsidRPr="00703A06">
        <w:rPr>
          <w:sz w:val="18"/>
          <w:szCs w:val="18"/>
          <w:lang w:eastAsia="zh-CN"/>
        </w:rPr>
        <w:br/>
      </w:r>
      <w:r w:rsidRPr="00703A06">
        <w:rPr>
          <w:sz w:val="18"/>
          <w:szCs w:val="18"/>
          <w:lang w:eastAsia="zh-CN"/>
        </w:rPr>
        <w:tab/>
      </w:r>
      <w:r w:rsidRPr="00703A06">
        <w:rPr>
          <w:sz w:val="18"/>
          <w:szCs w:val="18"/>
          <w:lang w:eastAsia="zh-CN"/>
        </w:rPr>
        <w:tab/>
        <w:t xml:space="preserve">left_view[ j ][ width </w:t>
      </w:r>
      <w:r w:rsidRPr="00703A06">
        <w:rPr>
          <w:sz w:val="18"/>
          <w:szCs w:val="18"/>
        </w:rPr>
        <w:t xml:space="preserve">− </w:t>
      </w:r>
      <w:r w:rsidRPr="00703A06">
        <w:rPr>
          <w:sz w:val="18"/>
          <w:szCs w:val="18"/>
          <w:lang w:eastAsia="zh-CN"/>
        </w:rPr>
        <w:t>1</w:t>
      </w:r>
      <w:r w:rsidRPr="00703A06">
        <w:rPr>
          <w:sz w:val="18"/>
          <w:szCs w:val="18"/>
        </w:rPr>
        <w:t xml:space="preserve">− </w:t>
      </w:r>
      <w:r w:rsidRPr="00703A06">
        <w:rPr>
          <w:sz w:val="18"/>
          <w:szCs w:val="18"/>
          <w:lang w:eastAsia="zh-CN"/>
        </w:rPr>
        <w:t>i ] = left_view[ j ][ i ] = Background_Colour</w:t>
      </w:r>
      <w:r w:rsidRPr="00703A06">
        <w:rPr>
          <w:sz w:val="18"/>
          <w:szCs w:val="18"/>
          <w:lang w:eastAsia="zh-CN"/>
        </w:rPr>
        <w:br/>
      </w:r>
      <w:r w:rsidRPr="00703A06">
        <w:rPr>
          <w:sz w:val="18"/>
          <w:szCs w:val="18"/>
          <w:lang w:eastAsia="zh-CN"/>
        </w:rPr>
        <w:tab/>
      </w:r>
      <w:r w:rsidRPr="00703A06">
        <w:rPr>
          <w:sz w:val="18"/>
          <w:szCs w:val="18"/>
          <w:lang w:eastAsia="zh-CN"/>
        </w:rPr>
        <w:tab/>
        <w:t xml:space="preserve">right_view[ j ][ width </w:t>
      </w:r>
      <w:r w:rsidRPr="00703A06">
        <w:rPr>
          <w:sz w:val="18"/>
          <w:szCs w:val="18"/>
        </w:rPr>
        <w:t xml:space="preserve">− </w:t>
      </w:r>
      <w:r w:rsidRPr="00703A06">
        <w:rPr>
          <w:sz w:val="18"/>
          <w:szCs w:val="18"/>
          <w:lang w:eastAsia="zh-CN"/>
        </w:rPr>
        <w:t>1</w:t>
      </w:r>
      <w:r w:rsidRPr="00703A06">
        <w:rPr>
          <w:sz w:val="18"/>
          <w:szCs w:val="18"/>
        </w:rPr>
        <w:t xml:space="preserve">− </w:t>
      </w:r>
      <w:r w:rsidRPr="00703A06">
        <w:rPr>
          <w:sz w:val="18"/>
          <w:szCs w:val="18"/>
          <w:lang w:eastAsia="zh-CN"/>
        </w:rPr>
        <w:t>i ] = right_view[ j ][ i ] = Background_Colour</w:t>
      </w:r>
      <w:r w:rsidRPr="00703A06">
        <w:rPr>
          <w:sz w:val="18"/>
          <w:szCs w:val="18"/>
          <w:lang w:eastAsia="zh-CN"/>
        </w:rPr>
        <w:br/>
      </w:r>
      <w:r w:rsidRPr="00703A06">
        <w:rPr>
          <w:sz w:val="18"/>
          <w:szCs w:val="18"/>
          <w:lang w:eastAsia="zh-CN"/>
        </w:rPr>
        <w:tab/>
        <w:t>}</w:t>
      </w:r>
      <w:r w:rsidRPr="00703A06">
        <w:rPr>
          <w:sz w:val="18"/>
          <w:szCs w:val="18"/>
          <w:lang w:eastAsia="zh-CN"/>
        </w:rPr>
        <w:br/>
        <w:t>}</w:t>
      </w:r>
    </w:p>
    <w:p w:rsidR="00A74CA5" w:rsidRPr="00703A06" w:rsidRDefault="00A74CA5" w:rsidP="00A74CA5">
      <w:pPr>
        <w:ind w:left="284"/>
        <w:rPr>
          <w:sz w:val="18"/>
          <w:szCs w:val="18"/>
          <w:lang w:eastAsia="ja-JP"/>
        </w:rPr>
      </w:pPr>
      <w:r w:rsidRPr="00703A06">
        <w:rPr>
          <w:sz w:val="18"/>
          <w:szCs w:val="18"/>
          <w:lang w:eastAsia="zh-CN"/>
        </w:rPr>
        <w:t>Background_Colour</w:t>
      </w:r>
      <w:r w:rsidRPr="00140A70">
        <w:rPr>
          <w:b/>
          <w:sz w:val="18"/>
          <w:szCs w:val="18"/>
          <w:lang w:val="en-US"/>
        </w:rPr>
        <w:t xml:space="preserve"> </w:t>
      </w:r>
      <w:r w:rsidRPr="00703A06">
        <w:rPr>
          <w:sz w:val="18"/>
          <w:szCs w:val="18"/>
        </w:rPr>
        <w:t>may take different values in different systems, for example black or grey.</w:t>
      </w:r>
    </w:p>
    <w:p w:rsidR="00A74CA5" w:rsidRPr="005271CA" w:rsidRDefault="00A74CA5" w:rsidP="00A74CA5">
      <w:pPr>
        <w:pStyle w:val="Annex4"/>
        <w:rPr>
          <w:lang w:val="it-IT"/>
        </w:rPr>
      </w:pPr>
      <w:bookmarkStart w:id="299" w:name="_Toc353889239"/>
      <w:bookmarkStart w:id="300" w:name="_Toc353895218"/>
      <w:r>
        <w:rPr>
          <w:lang w:eastAsia="ja-JP"/>
        </w:rPr>
        <w:t>Dep</w:t>
      </w:r>
      <w:r>
        <w:rPr>
          <w:rFonts w:hint="eastAsia"/>
          <w:lang w:eastAsia="ja-JP"/>
        </w:rPr>
        <w:t>t</w:t>
      </w:r>
      <w:r>
        <w:rPr>
          <w:lang w:eastAsia="ja-JP"/>
        </w:rPr>
        <w:t>h timing</w:t>
      </w:r>
      <w:r w:rsidRPr="005271CA">
        <w:t xml:space="preserve"> SEI message semantics</w:t>
      </w:r>
      <w:bookmarkEnd w:id="299"/>
      <w:bookmarkEnd w:id="300"/>
    </w:p>
    <w:p w:rsidR="00A74CA5" w:rsidRPr="00EB29F7" w:rsidRDefault="00A74CA5" w:rsidP="00A74CA5">
      <w:pPr>
        <w:rPr>
          <w:lang w:val="it-IT"/>
        </w:rPr>
      </w:pPr>
      <w:r w:rsidRPr="00EB29F7">
        <w:rPr>
          <w:lang w:val="it-IT"/>
        </w:rPr>
        <w:t>The depth timing SEI message indicates the acquisition time of the depth view components of one or more access units relative to the DPB output time of the same access units. The depth timing SEI message may be present in any access unit and it pertains until the end of the coded video sequence or until the next depth timing SEI message, whichever is earlier in decoding order. The access units that the message pertains to are referred to as the target access unit set.</w:t>
      </w:r>
    </w:p>
    <w:p w:rsidR="00A74CA5" w:rsidRPr="00EB29F7" w:rsidRDefault="00A74CA5" w:rsidP="00A74CA5">
      <w:pPr>
        <w:tabs>
          <w:tab w:val="left" w:pos="360"/>
          <w:tab w:val="left" w:pos="720"/>
          <w:tab w:val="left" w:pos="1080"/>
          <w:tab w:val="left" w:pos="1440"/>
        </w:tabs>
        <w:rPr>
          <w:lang w:val="en-CA"/>
        </w:rPr>
      </w:pPr>
      <w:r w:rsidRPr="00EB29F7">
        <w:rPr>
          <w:b/>
          <w:lang w:val="en-CA"/>
        </w:rPr>
        <w:t>per_view_depth_timing_flag</w:t>
      </w:r>
      <w:r w:rsidRPr="00EB29F7">
        <w:rPr>
          <w:lang w:val="en-CA"/>
        </w:rPr>
        <w:t xml:space="preserve"> equal to 0 specifies that all the depth view components within the target access unit set have the same acquisition time offset relative to the DPB output time of the respective access unit in the target access unit set. The single occurrence of the depth_timing_offset structure specifies this acquisition time offset.</w:t>
      </w:r>
    </w:p>
    <w:p w:rsidR="00A74CA5" w:rsidRPr="00EB29F7" w:rsidRDefault="00A74CA5" w:rsidP="00A74CA5">
      <w:pPr>
        <w:tabs>
          <w:tab w:val="left" w:pos="360"/>
          <w:tab w:val="left" w:pos="720"/>
          <w:tab w:val="left" w:pos="1080"/>
          <w:tab w:val="left" w:pos="1440"/>
        </w:tabs>
        <w:rPr>
          <w:lang w:val="en-CA"/>
        </w:rPr>
      </w:pPr>
      <w:r w:rsidRPr="00EB29F7">
        <w:rPr>
          <w:lang w:val="en-CA"/>
        </w:rPr>
        <w:t>per_view_depth_timing_flag equal to 1 specifies that a depth_timing_offset syntax structure is present for each depth view in ascending order of view order index values for the depth views and specifies the acquisition time offset for that view.</w:t>
      </w:r>
    </w:p>
    <w:p w:rsidR="00A74CA5" w:rsidRPr="005271CA" w:rsidRDefault="00A74CA5" w:rsidP="00A74CA5">
      <w:pPr>
        <w:pStyle w:val="Annex5"/>
        <w:rPr>
          <w:lang w:val="it-IT"/>
        </w:rPr>
      </w:pPr>
      <w:r>
        <w:rPr>
          <w:lang w:eastAsia="ja-JP"/>
        </w:rPr>
        <w:t>Dep</w:t>
      </w:r>
      <w:r>
        <w:rPr>
          <w:rFonts w:hint="eastAsia"/>
          <w:lang w:eastAsia="ja-JP"/>
        </w:rPr>
        <w:t>t</w:t>
      </w:r>
      <w:r>
        <w:rPr>
          <w:lang w:eastAsia="ja-JP"/>
        </w:rPr>
        <w:t>h timing</w:t>
      </w:r>
      <w:r w:rsidRPr="005271CA">
        <w:t xml:space="preserve"> </w:t>
      </w:r>
      <w:r>
        <w:rPr>
          <w:rFonts w:hint="eastAsia"/>
          <w:lang w:eastAsia="ja-JP"/>
        </w:rPr>
        <w:t>offset</w:t>
      </w:r>
      <w:r w:rsidRPr="005271CA">
        <w:t xml:space="preserve"> semantics</w:t>
      </w:r>
    </w:p>
    <w:p w:rsidR="00A74CA5" w:rsidRPr="003E4A6A" w:rsidRDefault="00A74CA5" w:rsidP="00A74CA5">
      <w:pPr>
        <w:tabs>
          <w:tab w:val="left" w:pos="360"/>
          <w:tab w:val="left" w:pos="720"/>
          <w:tab w:val="left" w:pos="1080"/>
          <w:tab w:val="left" w:pos="1440"/>
        </w:tabs>
        <w:rPr>
          <w:lang w:val="en-CA"/>
        </w:rPr>
      </w:pPr>
      <w:r w:rsidRPr="003E4A6A">
        <w:rPr>
          <w:b/>
          <w:lang w:val="en-CA"/>
        </w:rPr>
        <w:t>offset_len_minus1</w:t>
      </w:r>
      <w:r w:rsidRPr="003E4A6A">
        <w:rPr>
          <w:lang w:val="en-CA"/>
        </w:rPr>
        <w:t xml:space="preserve"> specifies the length of the depth_disp_delay_offset_fp syntax element.</w:t>
      </w:r>
    </w:p>
    <w:p w:rsidR="00A74CA5" w:rsidRPr="003E4A6A" w:rsidRDefault="00A74CA5" w:rsidP="00A74CA5">
      <w:pPr>
        <w:tabs>
          <w:tab w:val="left" w:pos="360"/>
          <w:tab w:val="left" w:pos="720"/>
          <w:tab w:val="left" w:pos="1080"/>
          <w:tab w:val="left" w:pos="1440"/>
        </w:tabs>
        <w:rPr>
          <w:lang w:val="en-CA"/>
        </w:rPr>
      </w:pPr>
      <w:r w:rsidRPr="003E4A6A">
        <w:rPr>
          <w:b/>
          <w:lang w:val="en-CA"/>
        </w:rPr>
        <w:t>depth_disp_delay_offset_fp</w:t>
      </w:r>
      <w:r w:rsidRPr="003E4A6A">
        <w:rPr>
          <w:lang w:val="en-CA"/>
        </w:rPr>
        <w:t xml:space="preserve"> and </w:t>
      </w:r>
      <w:r w:rsidRPr="003E4A6A">
        <w:rPr>
          <w:b/>
          <w:lang w:val="en-CA"/>
        </w:rPr>
        <w:t>depth_disp_delay_offset_dp</w:t>
      </w:r>
      <w:r w:rsidRPr="003E4A6A">
        <w:rPr>
          <w:lang w:val="en-CA"/>
        </w:rPr>
        <w:t xml:space="preserve"> specify that the acquisition offset of the respective depth view component or components relative to the DPB output time of the access unit containing the depth view component or components is equal to depth_disp_delay_offset_fp ÷ 2</w:t>
      </w:r>
      <w:r w:rsidRPr="003E4A6A">
        <w:rPr>
          <w:vertAlign w:val="superscript"/>
          <w:lang w:val="en-CA"/>
        </w:rPr>
        <w:t>depth_disp_delay_offset_dp</w:t>
      </w:r>
      <w:r w:rsidRPr="003E4A6A">
        <w:rPr>
          <w:lang w:val="en-CA"/>
        </w:rPr>
        <w:t xml:space="preserve"> in units of clock ticks as specified in Annex</w:t>
      </w:r>
      <w:r>
        <w:rPr>
          <w:lang w:val="en-CA"/>
        </w:rPr>
        <w:t> </w:t>
      </w:r>
      <w:r>
        <w:rPr>
          <w:lang w:val="en-CA"/>
        </w:rPr>
        <w:fldChar w:fldCharType="begin" w:fldLock="1"/>
      </w:r>
      <w:r>
        <w:rPr>
          <w:lang w:val="en-CA"/>
        </w:rPr>
        <w:instrText xml:space="preserve"> REF _Ref288348986 \r \h </w:instrText>
      </w:r>
      <w:r>
        <w:rPr>
          <w:lang w:val="en-CA"/>
        </w:rPr>
      </w:r>
      <w:r>
        <w:rPr>
          <w:lang w:val="en-CA"/>
        </w:rPr>
        <w:fldChar w:fldCharType="separate"/>
      </w:r>
      <w:r>
        <w:rPr>
          <w:lang w:val="en-CA"/>
        </w:rPr>
        <w:t>C</w:t>
      </w:r>
      <w:r>
        <w:rPr>
          <w:lang w:val="en-CA"/>
        </w:rPr>
        <w:fldChar w:fldCharType="end"/>
      </w:r>
      <w:r w:rsidRPr="003E4A6A">
        <w:rPr>
          <w:lang w:val="en-CA"/>
        </w:rPr>
        <w:t>.</w:t>
      </w:r>
    </w:p>
    <w:p w:rsidR="00A74CA5" w:rsidRPr="003E4A6A" w:rsidRDefault="00A74CA5" w:rsidP="00A74CA5">
      <w:pPr>
        <w:tabs>
          <w:tab w:val="left" w:pos="360"/>
          <w:tab w:val="left" w:pos="720"/>
          <w:tab w:val="left" w:pos="1080"/>
          <w:tab w:val="left" w:pos="1440"/>
        </w:tabs>
        <w:rPr>
          <w:lang w:val="en-CA"/>
        </w:rPr>
      </w:pPr>
      <w:r w:rsidRPr="003E4A6A">
        <w:rPr>
          <w:lang w:val="en-CA"/>
        </w:rPr>
        <w:t>The length of depth_disp_delay_offset_fp syntax element is equal to offset_len_minus1 + 1.</w:t>
      </w:r>
    </w:p>
    <w:p w:rsidR="00A74CA5" w:rsidRDefault="00A74CA5" w:rsidP="00A74CA5">
      <w:pPr>
        <w:tabs>
          <w:tab w:val="left" w:pos="360"/>
          <w:tab w:val="left" w:pos="720"/>
          <w:tab w:val="left" w:pos="1080"/>
          <w:tab w:val="left" w:pos="1440"/>
        </w:tabs>
        <w:rPr>
          <w:lang w:val="en-CA"/>
        </w:rPr>
      </w:pPr>
      <w:r w:rsidRPr="003E4A6A">
        <w:rPr>
          <w:lang w:val="en-CA"/>
        </w:rPr>
        <w:t>If depth_disp_delay_offset_fp is not present, it is inferred to be equal to 0. If depth_disp_delay_offset_dp is not present, it is inferred to be equal to 0.</w:t>
      </w:r>
    </w:p>
    <w:p w:rsidR="00A74CA5" w:rsidRPr="005271CA" w:rsidRDefault="00A74CA5" w:rsidP="00A74CA5">
      <w:pPr>
        <w:pStyle w:val="Annex4"/>
        <w:rPr>
          <w:lang w:val="it-IT"/>
        </w:rPr>
      </w:pPr>
      <w:bookmarkStart w:id="301" w:name="_Toc353889240"/>
      <w:bookmarkStart w:id="302" w:name="_Toc353895219"/>
      <w:r>
        <w:rPr>
          <w:lang w:val="en-CA"/>
        </w:rPr>
        <w:lastRenderedPageBreak/>
        <w:t>Depth sampling information</w:t>
      </w:r>
      <w:r w:rsidRPr="005271CA">
        <w:t xml:space="preserve"> SEI message semantics</w:t>
      </w:r>
      <w:bookmarkEnd w:id="301"/>
      <w:bookmarkEnd w:id="302"/>
    </w:p>
    <w:p w:rsidR="00A74CA5" w:rsidRDefault="00A74CA5" w:rsidP="00A74CA5">
      <w:pPr>
        <w:tabs>
          <w:tab w:val="left" w:pos="360"/>
          <w:tab w:val="left" w:pos="720"/>
          <w:tab w:val="left" w:pos="1080"/>
          <w:tab w:val="left" w:pos="1440"/>
        </w:tabs>
        <w:rPr>
          <w:lang w:val="en-CA"/>
        </w:rPr>
      </w:pPr>
      <w:r w:rsidRPr="007C0073">
        <w:rPr>
          <w:lang w:val="en-CA"/>
        </w:rPr>
        <w:t>The depth sampling information SEI message specifies the depth sample size relative to luma texture sample size. In addition, the depth sampling information SEI message specifies the depth sampling grid position of one or more depth view components of the associated access unit relative to the sampling grid of the texture view components of the same access unit with the same view_id value. When present, the depth sampling information SEI message shall be associated with an IDR access unit. The semantics of the message are valid for the current coded video sequence.</w:t>
      </w:r>
    </w:p>
    <w:p w:rsidR="00A74CA5" w:rsidRPr="007C0073" w:rsidRDefault="00A74CA5" w:rsidP="00A74CA5">
      <w:pPr>
        <w:tabs>
          <w:tab w:val="left" w:pos="360"/>
          <w:tab w:val="left" w:pos="720"/>
          <w:tab w:val="left" w:pos="1080"/>
          <w:tab w:val="left" w:pos="1440"/>
        </w:tabs>
        <w:ind w:left="288"/>
        <w:rPr>
          <w:lang w:val="en-CA"/>
        </w:rPr>
      </w:pPr>
      <w:r w:rsidRPr="007C0073">
        <w:rPr>
          <w:sz w:val="18"/>
          <w:szCs w:val="18"/>
        </w:rPr>
        <w:t>NOTE – The depth sample size and the depth sampling grid position are indicated for frame or field view components that are present in the associated IDR access unit. In subsequent access units in the coded video sequence the depth view components may have different values of field_pic_flag and bottom_field_flag compared to those of the depth view components of the IDR access unit. Likewise, in subsequent access units in the coded video sequence the texture view components may have different values of field_pic_flag and bottom_field_flag compared to those of the texture view components of the IDR access unit. The depth sample size and depth sampling grid position should be modified according to the values of field_pic_flag and bottom_field_flag of the texture and depth view components of an access unit compared to those of the IDR access unit.</w:t>
      </w:r>
    </w:p>
    <w:p w:rsidR="00A74CA5" w:rsidRPr="007C0073" w:rsidRDefault="00A74CA5" w:rsidP="00A74CA5">
      <w:pPr>
        <w:tabs>
          <w:tab w:val="left" w:pos="360"/>
          <w:tab w:val="left" w:pos="720"/>
          <w:tab w:val="left" w:pos="1080"/>
          <w:tab w:val="left" w:pos="1440"/>
        </w:tabs>
        <w:rPr>
          <w:lang w:val="en-CA"/>
        </w:rPr>
      </w:pPr>
      <w:r w:rsidRPr="007C0073">
        <w:rPr>
          <w:b/>
          <w:lang w:val="en-CA"/>
        </w:rPr>
        <w:t>dttsr_x_mul</w:t>
      </w:r>
      <w:r w:rsidRPr="007C0073">
        <w:rPr>
          <w:lang w:val="en-CA"/>
        </w:rPr>
        <w:t xml:space="preserve"> and </w:t>
      </w:r>
      <w:r w:rsidRPr="007C0073">
        <w:rPr>
          <w:b/>
          <w:lang w:val="en-CA"/>
        </w:rPr>
        <w:t>dttsr_x_dp</w:t>
      </w:r>
      <w:r>
        <w:rPr>
          <w:lang w:val="en-CA"/>
        </w:rPr>
        <w:t xml:space="preserve"> indicate</w:t>
      </w:r>
      <w:r w:rsidRPr="007C0073">
        <w:rPr>
          <w:lang w:val="en-CA"/>
        </w:rPr>
        <w:t xml:space="preserve"> that the width of a depth sample relative to the width of a luma texture sample is approximately dttsr_x_mul ÷ 2</w:t>
      </w:r>
      <w:r w:rsidRPr="007C0073">
        <w:rPr>
          <w:vertAlign w:val="superscript"/>
          <w:lang w:val="en-CA"/>
        </w:rPr>
        <w:t>dttsr_x_dp</w:t>
      </w:r>
      <w:r w:rsidRPr="007C0073">
        <w:rPr>
          <w:lang w:val="en-CA"/>
        </w:rPr>
        <w:t>. When dttsr_x_mul is not present, it is inferred to be equal to 1. When dttsr_x_dp is not present, it is inferred to be equal to 0. The value of 0 for dttsr_x_mul is reserved.</w:t>
      </w:r>
    </w:p>
    <w:p w:rsidR="00A74CA5" w:rsidRPr="007C0073" w:rsidRDefault="00A74CA5" w:rsidP="00A74CA5">
      <w:pPr>
        <w:tabs>
          <w:tab w:val="left" w:pos="360"/>
          <w:tab w:val="left" w:pos="720"/>
          <w:tab w:val="left" w:pos="1080"/>
          <w:tab w:val="left" w:pos="1440"/>
        </w:tabs>
        <w:rPr>
          <w:lang w:val="en-CA"/>
        </w:rPr>
      </w:pPr>
      <w:r w:rsidRPr="007C0073">
        <w:rPr>
          <w:b/>
          <w:lang w:val="en-CA"/>
        </w:rPr>
        <w:t>dttsr_y_mul</w:t>
      </w:r>
      <w:r w:rsidRPr="007C0073">
        <w:rPr>
          <w:lang w:val="en-CA"/>
        </w:rPr>
        <w:t xml:space="preserve"> and </w:t>
      </w:r>
      <w:r w:rsidRPr="007C0073">
        <w:rPr>
          <w:b/>
          <w:lang w:val="en-CA"/>
        </w:rPr>
        <w:t>dttsr_y_dp</w:t>
      </w:r>
      <w:r w:rsidRPr="007C0073">
        <w:rPr>
          <w:lang w:val="en-CA"/>
        </w:rPr>
        <w:t xml:space="preserve"> </w:t>
      </w:r>
      <w:r>
        <w:rPr>
          <w:lang w:val="en-CA"/>
        </w:rPr>
        <w:t>indicate</w:t>
      </w:r>
      <w:r w:rsidRPr="007C0073">
        <w:rPr>
          <w:lang w:val="en-CA"/>
        </w:rPr>
        <w:t xml:space="preserve"> that the height of a depth sample relative to the height of a luma texture sample is approximately dttsr_y_mul ÷ 2</w:t>
      </w:r>
      <w:r w:rsidRPr="007C0073">
        <w:rPr>
          <w:vertAlign w:val="superscript"/>
          <w:lang w:val="en-CA"/>
        </w:rPr>
        <w:t>dttsr_y_dp</w:t>
      </w:r>
      <w:r w:rsidRPr="007C0073">
        <w:rPr>
          <w:lang w:val="en-CA"/>
        </w:rPr>
        <w:t>. When dttsr_y_mul is not present, it is inferred to be equal to 1. When dttsr_y_dp is not present, it is inferred to be equal to 0. The value of 0 for dttsr_y_mul is reserved.</w:t>
      </w:r>
    </w:p>
    <w:p w:rsidR="00A74CA5" w:rsidRPr="007C0073" w:rsidRDefault="00A74CA5" w:rsidP="00A74CA5">
      <w:pPr>
        <w:tabs>
          <w:tab w:val="left" w:pos="360"/>
          <w:tab w:val="left" w:pos="720"/>
          <w:tab w:val="left" w:pos="1080"/>
          <w:tab w:val="left" w:pos="1440"/>
        </w:tabs>
        <w:rPr>
          <w:lang w:val="en-CA"/>
        </w:rPr>
      </w:pPr>
      <w:r w:rsidRPr="007C0073">
        <w:rPr>
          <w:b/>
          <w:lang w:val="en-CA"/>
        </w:rPr>
        <w:t>per_view_depth_grid_pos_flag</w:t>
      </w:r>
      <w:r w:rsidRPr="007C0073">
        <w:rPr>
          <w:lang w:val="en-CA"/>
        </w:rPr>
        <w:t xml:space="preserve"> equal to 0 specifies that the depth sampling grid position information is the same for all depth views for which there is a texture view with the same view_id present. The single occurrence of the depth_grid_position( ) syntax structure indicates the depth sampling grid position.</w:t>
      </w:r>
      <w:r>
        <w:rPr>
          <w:rFonts w:hint="eastAsia"/>
          <w:lang w:val="en-CA"/>
        </w:rPr>
        <w:t xml:space="preserve"> </w:t>
      </w:r>
      <w:r w:rsidRPr="007C0073">
        <w:rPr>
          <w:lang w:val="en-CA"/>
        </w:rPr>
        <w:t xml:space="preserve">per_view_depth_grid_pos_flag equal to 1 specifies that a depth_grid_position( ) syntax structure is present for indicated depth views. </w:t>
      </w:r>
    </w:p>
    <w:p w:rsidR="00A74CA5" w:rsidRPr="007C0073" w:rsidRDefault="00A74CA5" w:rsidP="00A74CA5">
      <w:pPr>
        <w:tabs>
          <w:tab w:val="left" w:pos="360"/>
          <w:tab w:val="left" w:pos="720"/>
          <w:tab w:val="left" w:pos="1080"/>
          <w:tab w:val="left" w:pos="1440"/>
        </w:tabs>
        <w:rPr>
          <w:lang w:val="en-CA"/>
        </w:rPr>
      </w:pPr>
      <w:r w:rsidRPr="007C0073">
        <w:rPr>
          <w:b/>
          <w:lang w:val="en-CA"/>
        </w:rPr>
        <w:t>num_video_plus_depth_views_minus1</w:t>
      </w:r>
      <w:r w:rsidRPr="007C0073">
        <w:rPr>
          <w:lang w:val="en-CA"/>
        </w:rPr>
        <w:t xml:space="preserve"> (when present) + 1 specifies the number of views for which the depth sampling grid position information is present in this SEI message.</w:t>
      </w:r>
    </w:p>
    <w:p w:rsidR="00A74CA5" w:rsidRDefault="00A74CA5" w:rsidP="00A74CA5">
      <w:pPr>
        <w:tabs>
          <w:tab w:val="left" w:pos="360"/>
          <w:tab w:val="left" w:pos="720"/>
          <w:tab w:val="left" w:pos="1080"/>
          <w:tab w:val="left" w:pos="1440"/>
        </w:tabs>
        <w:rPr>
          <w:lang w:val="en-CA"/>
        </w:rPr>
      </w:pPr>
      <w:r w:rsidRPr="007C0073">
        <w:rPr>
          <w:b/>
          <w:lang w:val="en-CA"/>
        </w:rPr>
        <w:t>depth_grid_view_id</w:t>
      </w:r>
      <w:r w:rsidRPr="00D6030E">
        <w:rPr>
          <w:b/>
          <w:lang w:val="en-CA"/>
        </w:rPr>
        <w:t>[</w:t>
      </w:r>
      <w:r w:rsidRPr="007C0073">
        <w:rPr>
          <w:lang w:val="en-CA"/>
        </w:rPr>
        <w:t> i </w:t>
      </w:r>
      <w:r w:rsidRPr="00D6030E">
        <w:rPr>
          <w:b/>
          <w:lang w:val="en-CA"/>
        </w:rPr>
        <w:t>]</w:t>
      </w:r>
      <w:r w:rsidRPr="007C0073">
        <w:rPr>
          <w:lang w:val="en-CA"/>
        </w:rPr>
        <w:t xml:space="preserve"> specifies the i-th view_id value for which the depth sampling grid position information is specified with the depth_grid_position( ) structure following in the syntax structure.</w:t>
      </w:r>
    </w:p>
    <w:p w:rsidR="00A74CA5" w:rsidRPr="005271CA" w:rsidRDefault="00A74CA5" w:rsidP="00A74CA5">
      <w:pPr>
        <w:pStyle w:val="Annex5"/>
        <w:rPr>
          <w:lang w:val="it-IT"/>
        </w:rPr>
      </w:pPr>
      <w:r>
        <w:rPr>
          <w:lang w:eastAsia="ja-JP"/>
        </w:rPr>
        <w:t>Dep</w:t>
      </w:r>
      <w:r>
        <w:rPr>
          <w:rFonts w:hint="eastAsia"/>
          <w:lang w:eastAsia="ja-JP"/>
        </w:rPr>
        <w:t>t</w:t>
      </w:r>
      <w:r>
        <w:rPr>
          <w:lang w:eastAsia="ja-JP"/>
        </w:rPr>
        <w:t>h grid position</w:t>
      </w:r>
      <w:r w:rsidRPr="005271CA">
        <w:t xml:space="preserve"> semantics</w:t>
      </w:r>
    </w:p>
    <w:p w:rsidR="00A74CA5" w:rsidRPr="00791BBA" w:rsidRDefault="00A74CA5" w:rsidP="00A74CA5">
      <w:pPr>
        <w:tabs>
          <w:tab w:val="left" w:pos="360"/>
          <w:tab w:val="left" w:pos="720"/>
          <w:tab w:val="left" w:pos="1080"/>
          <w:tab w:val="left" w:pos="1440"/>
        </w:tabs>
        <w:rPr>
          <w:lang w:val="en-CA"/>
        </w:rPr>
      </w:pPr>
      <w:r w:rsidRPr="00D925E3">
        <w:rPr>
          <w:b/>
          <w:lang w:val="en-CA"/>
        </w:rPr>
        <w:t>depth_grid_pos_x_fp</w:t>
      </w:r>
      <w:r w:rsidRPr="00791BBA">
        <w:rPr>
          <w:lang w:val="en-CA"/>
        </w:rPr>
        <w:t xml:space="preserve">, </w:t>
      </w:r>
      <w:r w:rsidRPr="00D925E3">
        <w:rPr>
          <w:b/>
          <w:lang w:val="en-CA"/>
        </w:rPr>
        <w:t>depth_grid_pos_x_dp</w:t>
      </w:r>
      <w:r w:rsidRPr="00791BBA">
        <w:rPr>
          <w:lang w:val="en-CA"/>
        </w:rPr>
        <w:t xml:space="preserve"> and </w:t>
      </w:r>
      <w:r w:rsidRPr="00D925E3">
        <w:rPr>
          <w:b/>
          <w:lang w:val="en-CA"/>
        </w:rPr>
        <w:t>depth_grid_pos_x_sign_flag</w:t>
      </w:r>
      <w:r w:rsidRPr="00791BBA">
        <w:rPr>
          <w:lang w:val="en-CA"/>
        </w:rPr>
        <w:t xml:space="preserve"> </w:t>
      </w:r>
      <w:r>
        <w:rPr>
          <w:lang w:val="en-CA"/>
        </w:rPr>
        <w:t>indicate</w:t>
      </w:r>
      <w:r w:rsidRPr="00791BBA">
        <w:rPr>
          <w:lang w:val="en-CA"/>
        </w:rPr>
        <w:t xml:space="preserve"> that the </w:t>
      </w:r>
      <w:r>
        <w:rPr>
          <w:lang w:val="en-CA"/>
        </w:rPr>
        <w:t xml:space="preserve">location of the </w:t>
      </w:r>
      <w:r w:rsidRPr="00791BBA">
        <w:rPr>
          <w:lang w:val="en-CA"/>
        </w:rPr>
        <w:t>horizontal position of the top-left sample in the sampling grid for a depth view component</w:t>
      </w:r>
      <w:r>
        <w:rPr>
          <w:lang w:val="en-CA"/>
        </w:rPr>
        <w:t>,</w:t>
      </w:r>
      <w:r w:rsidRPr="00791BBA">
        <w:rPr>
          <w:lang w:val="en-CA"/>
        </w:rPr>
        <w:t xml:space="preserve"> relative to the </w:t>
      </w:r>
      <w:r>
        <w:rPr>
          <w:lang w:val="en-CA"/>
        </w:rPr>
        <w:t xml:space="preserve">location of the </w:t>
      </w:r>
      <w:r w:rsidRPr="00791BBA">
        <w:rPr>
          <w:lang w:val="en-CA"/>
        </w:rPr>
        <w:t xml:space="preserve">top-left sample in the sampling grid for the luma component of the texture view component </w:t>
      </w:r>
      <w:r>
        <w:rPr>
          <w:lang w:val="en-CA"/>
        </w:rPr>
        <w:t>with</w:t>
      </w:r>
      <w:r w:rsidRPr="00791BBA">
        <w:rPr>
          <w:lang w:val="en-CA"/>
        </w:rPr>
        <w:t xml:space="preserve"> the same </w:t>
      </w:r>
      <w:r>
        <w:rPr>
          <w:lang w:val="en-CA"/>
        </w:rPr>
        <w:t xml:space="preserve">value of </w:t>
      </w:r>
      <w:r w:rsidRPr="00791BBA">
        <w:rPr>
          <w:lang w:val="en-CA"/>
        </w:rPr>
        <w:t>view_id</w:t>
      </w:r>
      <w:r>
        <w:rPr>
          <w:lang w:val="en-CA"/>
        </w:rPr>
        <w:t>,</w:t>
      </w:r>
      <w:r w:rsidRPr="00791BBA">
        <w:rPr>
          <w:lang w:val="en-CA"/>
        </w:rPr>
        <w:t xml:space="preserve"> is equal to</w:t>
      </w:r>
      <w:r>
        <w:rPr>
          <w:lang w:val="en-CA"/>
        </w:rPr>
        <w:t xml:space="preserve"> ( 1 −</w:t>
      </w:r>
      <w:r w:rsidRPr="00791BBA">
        <w:rPr>
          <w:lang w:val="en-CA"/>
        </w:rPr>
        <w:t xml:space="preserve"> 2 * depth_grid_pos_x_sign</w:t>
      </w:r>
      <w:r>
        <w:rPr>
          <w:lang w:val="en-CA"/>
        </w:rPr>
        <w:t>_flag</w:t>
      </w:r>
      <w:r w:rsidRPr="00791BBA">
        <w:rPr>
          <w:lang w:val="en-CA"/>
        </w:rPr>
        <w:t xml:space="preserve"> ) * (</w:t>
      </w:r>
      <w:r>
        <w:rPr>
          <w:lang w:val="en-CA"/>
        </w:rPr>
        <w:t xml:space="preserve"> </w:t>
      </w:r>
      <w:r w:rsidRPr="00791BBA">
        <w:rPr>
          <w:lang w:val="en-CA"/>
        </w:rPr>
        <w:t>depth_grid_pos_x_fp ÷ 2</w:t>
      </w:r>
      <w:r w:rsidRPr="00D925E3">
        <w:rPr>
          <w:vertAlign w:val="superscript"/>
          <w:lang w:val="en-CA"/>
        </w:rPr>
        <w:t>depth_grid_pos_x_dp</w:t>
      </w:r>
      <w:r w:rsidRPr="00791BBA">
        <w:rPr>
          <w:lang w:val="en-CA"/>
        </w:rPr>
        <w:t xml:space="preserve"> ).</w:t>
      </w:r>
    </w:p>
    <w:p w:rsidR="00A74CA5" w:rsidRPr="00791BBA" w:rsidRDefault="00A74CA5" w:rsidP="00A74CA5">
      <w:pPr>
        <w:tabs>
          <w:tab w:val="left" w:pos="360"/>
          <w:tab w:val="left" w:pos="720"/>
          <w:tab w:val="left" w:pos="1080"/>
          <w:tab w:val="left" w:pos="1440"/>
        </w:tabs>
        <w:rPr>
          <w:lang w:val="en-CA"/>
        </w:rPr>
      </w:pPr>
      <w:r w:rsidRPr="00791BBA">
        <w:rPr>
          <w:lang w:val="en-CA"/>
        </w:rPr>
        <w:t>When depth_grid_pos_x_fp</w:t>
      </w:r>
      <w:r>
        <w:rPr>
          <w:lang w:val="en-CA"/>
        </w:rPr>
        <w:t xml:space="preserve">, </w:t>
      </w:r>
      <w:r w:rsidRPr="00791BBA">
        <w:rPr>
          <w:lang w:val="en-CA"/>
        </w:rPr>
        <w:t>depth_grid_pos_x_dp</w:t>
      </w:r>
      <w:r>
        <w:rPr>
          <w:lang w:val="en-CA"/>
        </w:rPr>
        <w:t xml:space="preserve">, and </w:t>
      </w:r>
      <w:r w:rsidRPr="00791BBA">
        <w:rPr>
          <w:lang w:val="en-CA"/>
        </w:rPr>
        <w:t>depth_grid_pos_x_sign</w:t>
      </w:r>
      <w:r>
        <w:rPr>
          <w:lang w:val="en-CA"/>
        </w:rPr>
        <w:t>_flag</w:t>
      </w:r>
      <w:r w:rsidRPr="00791BBA">
        <w:rPr>
          <w:lang w:val="en-CA"/>
        </w:rPr>
        <w:t xml:space="preserve"> </w:t>
      </w:r>
      <w:r>
        <w:rPr>
          <w:lang w:val="en-CA"/>
        </w:rPr>
        <w:t>are</w:t>
      </w:r>
      <w:r w:rsidRPr="00791BBA">
        <w:rPr>
          <w:lang w:val="en-CA"/>
        </w:rPr>
        <w:t xml:space="preserve"> not present, </w:t>
      </w:r>
      <w:r>
        <w:rPr>
          <w:lang w:val="en-CA"/>
        </w:rPr>
        <w:t xml:space="preserve">they should be </w:t>
      </w:r>
      <w:r w:rsidRPr="00791BBA">
        <w:rPr>
          <w:lang w:val="en-CA"/>
        </w:rPr>
        <w:t>inferred to be equal to 0.</w:t>
      </w:r>
    </w:p>
    <w:p w:rsidR="00A74CA5" w:rsidRPr="00791BBA" w:rsidRDefault="00A74CA5" w:rsidP="00A74CA5">
      <w:pPr>
        <w:tabs>
          <w:tab w:val="left" w:pos="360"/>
          <w:tab w:val="left" w:pos="720"/>
          <w:tab w:val="left" w:pos="1080"/>
          <w:tab w:val="left" w:pos="1440"/>
        </w:tabs>
        <w:rPr>
          <w:lang w:val="en-CA"/>
        </w:rPr>
      </w:pPr>
      <w:r w:rsidRPr="00D925E3">
        <w:rPr>
          <w:b/>
          <w:lang w:val="en-CA"/>
        </w:rPr>
        <w:t>depth_grid_pos_y_fp</w:t>
      </w:r>
      <w:r w:rsidRPr="00791BBA">
        <w:rPr>
          <w:lang w:val="en-CA"/>
        </w:rPr>
        <w:t xml:space="preserve">, </w:t>
      </w:r>
      <w:r w:rsidRPr="00D925E3">
        <w:rPr>
          <w:b/>
          <w:lang w:val="en-CA"/>
        </w:rPr>
        <w:t>depth_grid_pos_y_dp</w:t>
      </w:r>
      <w:r w:rsidRPr="00791BBA">
        <w:rPr>
          <w:lang w:val="en-CA"/>
        </w:rPr>
        <w:t xml:space="preserve"> and </w:t>
      </w:r>
      <w:r w:rsidRPr="00D925E3">
        <w:rPr>
          <w:b/>
          <w:lang w:val="en-CA"/>
        </w:rPr>
        <w:t>depth_grid_pos_y_sign_flag</w:t>
      </w:r>
      <w:r w:rsidRPr="00791BBA">
        <w:rPr>
          <w:lang w:val="en-CA"/>
        </w:rPr>
        <w:t xml:space="preserve"> </w:t>
      </w:r>
      <w:r>
        <w:rPr>
          <w:lang w:val="en-CA"/>
        </w:rPr>
        <w:t>indicate</w:t>
      </w:r>
      <w:r w:rsidRPr="00791BBA">
        <w:rPr>
          <w:lang w:val="en-CA"/>
        </w:rPr>
        <w:t xml:space="preserve"> that the </w:t>
      </w:r>
      <w:r>
        <w:rPr>
          <w:lang w:val="en-CA"/>
        </w:rPr>
        <w:t xml:space="preserve">location of the </w:t>
      </w:r>
      <w:r w:rsidRPr="00791BBA">
        <w:rPr>
          <w:lang w:val="en-CA"/>
        </w:rPr>
        <w:t>vertical position of the top-left sample in the sampling grid for a depth view component</w:t>
      </w:r>
      <w:r>
        <w:rPr>
          <w:lang w:val="en-CA"/>
        </w:rPr>
        <w:t>,</w:t>
      </w:r>
      <w:r w:rsidRPr="00791BBA">
        <w:rPr>
          <w:lang w:val="en-CA"/>
        </w:rPr>
        <w:t xml:space="preserve"> relative to the </w:t>
      </w:r>
      <w:r>
        <w:rPr>
          <w:lang w:val="en-CA"/>
        </w:rPr>
        <w:t xml:space="preserve">location of the </w:t>
      </w:r>
      <w:r w:rsidRPr="00791BBA">
        <w:rPr>
          <w:lang w:val="en-CA"/>
        </w:rPr>
        <w:t xml:space="preserve">top-left sample in the sampling grid for the luma component of the texture view component </w:t>
      </w:r>
      <w:r>
        <w:rPr>
          <w:lang w:val="en-CA"/>
        </w:rPr>
        <w:t>with</w:t>
      </w:r>
      <w:r w:rsidRPr="00791BBA">
        <w:rPr>
          <w:lang w:val="en-CA"/>
        </w:rPr>
        <w:t xml:space="preserve"> the same </w:t>
      </w:r>
      <w:r>
        <w:rPr>
          <w:lang w:val="en-CA"/>
        </w:rPr>
        <w:t xml:space="preserve">value of </w:t>
      </w:r>
      <w:r w:rsidRPr="00791BBA">
        <w:rPr>
          <w:lang w:val="en-CA"/>
        </w:rPr>
        <w:t>view_id</w:t>
      </w:r>
      <w:r>
        <w:rPr>
          <w:lang w:val="en-CA"/>
        </w:rPr>
        <w:t>,</w:t>
      </w:r>
      <w:r w:rsidRPr="00791BBA">
        <w:rPr>
          <w:lang w:val="en-CA"/>
        </w:rPr>
        <w:t xml:space="preserve"> is equal to</w:t>
      </w:r>
      <w:r>
        <w:rPr>
          <w:lang w:val="en-CA"/>
        </w:rPr>
        <w:t xml:space="preserve"> ( 1 −</w:t>
      </w:r>
      <w:r w:rsidRPr="00791BBA">
        <w:rPr>
          <w:lang w:val="en-CA"/>
        </w:rPr>
        <w:t xml:space="preserve"> 2 * </w:t>
      </w:r>
      <w:r>
        <w:rPr>
          <w:lang w:val="en-CA"/>
        </w:rPr>
        <w:t>depth_grid_pos_y</w:t>
      </w:r>
      <w:r w:rsidRPr="00791BBA">
        <w:rPr>
          <w:lang w:val="en-CA"/>
        </w:rPr>
        <w:t>_sign</w:t>
      </w:r>
      <w:r>
        <w:rPr>
          <w:lang w:val="en-CA"/>
        </w:rPr>
        <w:t>_flag</w:t>
      </w:r>
      <w:r w:rsidRPr="00791BBA">
        <w:rPr>
          <w:lang w:val="en-CA"/>
        </w:rPr>
        <w:t xml:space="preserve"> ) * (</w:t>
      </w:r>
      <w:r>
        <w:rPr>
          <w:lang w:val="en-CA"/>
        </w:rPr>
        <w:t xml:space="preserve"> depth_grid_pos_y</w:t>
      </w:r>
      <w:r w:rsidRPr="00791BBA">
        <w:rPr>
          <w:lang w:val="en-CA"/>
        </w:rPr>
        <w:t>_fp ÷ 2</w:t>
      </w:r>
      <w:r>
        <w:rPr>
          <w:vertAlign w:val="superscript"/>
          <w:lang w:val="en-CA"/>
        </w:rPr>
        <w:t>depth_grid_pos_y</w:t>
      </w:r>
      <w:r w:rsidRPr="00CE400C">
        <w:rPr>
          <w:vertAlign w:val="superscript"/>
          <w:lang w:val="en-CA"/>
        </w:rPr>
        <w:t>_dp</w:t>
      </w:r>
      <w:r w:rsidRPr="00791BBA">
        <w:rPr>
          <w:lang w:val="en-CA"/>
        </w:rPr>
        <w:t xml:space="preserve"> ).</w:t>
      </w:r>
    </w:p>
    <w:p w:rsidR="00A74CA5" w:rsidRPr="00791BBA" w:rsidRDefault="00A74CA5" w:rsidP="00A74CA5">
      <w:pPr>
        <w:tabs>
          <w:tab w:val="left" w:pos="360"/>
          <w:tab w:val="left" w:pos="720"/>
          <w:tab w:val="left" w:pos="1080"/>
          <w:tab w:val="left" w:pos="1440"/>
        </w:tabs>
        <w:rPr>
          <w:lang w:val="en-CA"/>
        </w:rPr>
      </w:pPr>
      <w:r>
        <w:rPr>
          <w:lang w:val="en-CA"/>
        </w:rPr>
        <w:t>When depth_grid_pos_y</w:t>
      </w:r>
      <w:r w:rsidRPr="00791BBA">
        <w:rPr>
          <w:lang w:val="en-CA"/>
        </w:rPr>
        <w:t>_fp</w:t>
      </w:r>
      <w:r>
        <w:rPr>
          <w:lang w:val="en-CA"/>
        </w:rPr>
        <w:t>, depth_grid_pos_y</w:t>
      </w:r>
      <w:r w:rsidRPr="00791BBA">
        <w:rPr>
          <w:lang w:val="en-CA"/>
        </w:rPr>
        <w:t>_dp</w:t>
      </w:r>
      <w:r>
        <w:rPr>
          <w:lang w:val="en-CA"/>
        </w:rPr>
        <w:t>, and depth_grid_pos_y</w:t>
      </w:r>
      <w:r w:rsidRPr="00791BBA">
        <w:rPr>
          <w:lang w:val="en-CA"/>
        </w:rPr>
        <w:t>_sign</w:t>
      </w:r>
      <w:r>
        <w:rPr>
          <w:lang w:val="en-CA"/>
        </w:rPr>
        <w:t>_flag</w:t>
      </w:r>
      <w:r w:rsidRPr="00791BBA">
        <w:rPr>
          <w:lang w:val="en-CA"/>
        </w:rPr>
        <w:t xml:space="preserve"> </w:t>
      </w:r>
      <w:r>
        <w:rPr>
          <w:lang w:val="en-CA"/>
        </w:rPr>
        <w:t>are</w:t>
      </w:r>
      <w:r w:rsidRPr="00791BBA">
        <w:rPr>
          <w:lang w:val="en-CA"/>
        </w:rPr>
        <w:t xml:space="preserve"> not present, </w:t>
      </w:r>
      <w:r>
        <w:rPr>
          <w:lang w:val="en-CA"/>
        </w:rPr>
        <w:t xml:space="preserve">they should be </w:t>
      </w:r>
      <w:r w:rsidRPr="00791BBA">
        <w:rPr>
          <w:lang w:val="en-CA"/>
        </w:rPr>
        <w:t>inferred to be equal to 0.</w:t>
      </w:r>
    </w:p>
    <w:p w:rsidR="00A74CA5" w:rsidRPr="005271CA" w:rsidRDefault="00A74CA5" w:rsidP="00A74CA5">
      <w:pPr>
        <w:pStyle w:val="Annex2"/>
      </w:pPr>
      <w:bookmarkStart w:id="303" w:name="_Toc303680862"/>
      <w:bookmarkStart w:id="304" w:name="_Ref350861657"/>
      <w:bookmarkStart w:id="305" w:name="_Toc353889241"/>
      <w:bookmarkStart w:id="306" w:name="_Toc353895220"/>
      <w:r w:rsidRPr="005271CA">
        <w:lastRenderedPageBreak/>
        <w:t xml:space="preserve">Video usability </w:t>
      </w:r>
      <w:r w:rsidRPr="005271CA">
        <w:rPr>
          <w:lang w:eastAsia="ja-JP"/>
        </w:rPr>
        <w:t>information</w:t>
      </w:r>
      <w:bookmarkEnd w:id="303"/>
      <w:bookmarkEnd w:id="304"/>
      <w:bookmarkEnd w:id="305"/>
      <w:bookmarkEnd w:id="306"/>
    </w:p>
    <w:p w:rsidR="00A74CA5" w:rsidRPr="005271CA" w:rsidRDefault="00A74CA5" w:rsidP="00A74CA5">
      <w:pPr>
        <w:pStyle w:val="Annex3"/>
      </w:pPr>
      <w:bookmarkStart w:id="307" w:name="_Ref350862673"/>
      <w:bookmarkStart w:id="308" w:name="_Toc353889242"/>
      <w:bookmarkStart w:id="309" w:name="_Toc353895221"/>
      <w:r>
        <w:t>MVCD</w:t>
      </w:r>
      <w:r w:rsidRPr="0056408B">
        <w:t xml:space="preserve"> VUI parameters extension syntax</w:t>
      </w:r>
      <w:bookmarkEnd w:id="307"/>
      <w:bookmarkEnd w:id="308"/>
      <w:bookmarkEnd w:id="309"/>
    </w:p>
    <w:p w:rsidR="00A74CA5" w:rsidRDefault="00A74CA5" w:rsidP="00A74CA5">
      <w:pPr>
        <w:keepNext/>
        <w:widowControl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530"/>
        <w:gridCol w:w="1157"/>
      </w:tblGrid>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1C759E">
              <w:t>mvcd_vui_parameters_extension( )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
                <w:bCs/>
              </w:rPr>
            </w:pPr>
            <w:r w:rsidRPr="001C759E">
              <w:rPr>
                <w:b/>
                <w:bCs/>
              </w:rPr>
              <w:t>C</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
                <w:bCs/>
              </w:rPr>
            </w:pPr>
            <w:r w:rsidRPr="001C759E">
              <w:rPr>
                <w:b/>
                <w:bCs/>
              </w:rPr>
              <w:t>Descriptor</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da-DK"/>
              </w:rPr>
            </w:pPr>
            <w:r w:rsidRPr="001C759E">
              <w:rPr>
                <w:b/>
                <w:lang w:val="da-DK"/>
              </w:rPr>
              <w:tab/>
              <w:t>vui_mvcd_num_ops_minus1</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ue(v)</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t>for( i = 0; i &lt;= vui_mvcd_num_ops_minus1; i++ )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
                <w:sz w:val="18"/>
                <w:szCs w:val="18"/>
                <w:lang w:val="it-IT"/>
              </w:rPr>
            </w:pPr>
            <w:r w:rsidRPr="001C759E">
              <w:rPr>
                <w:b/>
                <w:lang w:val="it-IT"/>
              </w:rPr>
              <w:tab/>
            </w:r>
            <w:r w:rsidRPr="001C759E">
              <w:rPr>
                <w:b/>
                <w:lang w:val="it-IT"/>
              </w:rPr>
              <w:tab/>
              <w:t>vui_</w:t>
            </w:r>
            <w:r w:rsidRPr="001C759E">
              <w:rPr>
                <w:b/>
                <w:lang w:val="da-DK"/>
              </w:rPr>
              <w:t>mvcd</w:t>
            </w:r>
            <w:r w:rsidRPr="001C759E">
              <w:rPr>
                <w:b/>
                <w:lang w:val="it-IT"/>
              </w:rPr>
              <w:t>_temporal_id[</w:t>
            </w:r>
            <w:r w:rsidRPr="001C759E">
              <w:rPr>
                <w:lang w:val="it-IT"/>
              </w:rPr>
              <w:t> i </w:t>
            </w:r>
            <w:r w:rsidRPr="001C759E">
              <w:rPr>
                <w:b/>
                <w:lang w:val="it-IT"/>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u(3)</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
                <w:bCs/>
                <w:sz w:val="18"/>
                <w:szCs w:val="18"/>
              </w:rPr>
            </w:pPr>
            <w:r w:rsidRPr="001C759E">
              <w:rPr>
                <w:b/>
                <w:bCs/>
              </w:rPr>
              <w:tab/>
            </w:r>
            <w:r w:rsidRPr="001C759E">
              <w:rPr>
                <w:b/>
                <w:bCs/>
              </w:rPr>
              <w:tab/>
            </w:r>
            <w:r w:rsidRPr="001C759E">
              <w:rPr>
                <w:b/>
              </w:rPr>
              <w:t>vui_</w:t>
            </w:r>
            <w:r w:rsidRPr="001C759E">
              <w:rPr>
                <w:b/>
                <w:lang w:val="da-DK"/>
              </w:rPr>
              <w:t>mvcd</w:t>
            </w:r>
            <w:r w:rsidRPr="001C759E">
              <w:rPr>
                <w:b/>
              </w:rPr>
              <w:t>_num_target_output_views_minus1</w:t>
            </w:r>
            <w:r w:rsidRPr="001C759E">
              <w:rPr>
                <w:b/>
                <w:bCs/>
              </w:rPr>
              <w:t>[</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ue(v)</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
                <w:bCs/>
                <w:sz w:val="18"/>
                <w:szCs w:val="18"/>
              </w:rPr>
            </w:pPr>
            <w:r w:rsidRPr="001C759E">
              <w:rPr>
                <w:b/>
                <w:bCs/>
              </w:rPr>
              <w:tab/>
            </w:r>
            <w:r w:rsidRPr="001C759E">
              <w:rPr>
                <w:b/>
                <w:bCs/>
              </w:rPr>
              <w:tab/>
            </w:r>
            <w:r w:rsidRPr="001C759E">
              <w:rPr>
                <w:bCs/>
              </w:rPr>
              <w:t>f</w:t>
            </w:r>
            <w:r w:rsidRPr="001C759E">
              <w:t>or( j = 0; j &lt;= vui_mvcd_num_target_output_views_minus1</w:t>
            </w:r>
            <w:r w:rsidRPr="001C759E">
              <w:rPr>
                <w:bCs/>
              </w:rPr>
              <w:t>[</w:t>
            </w:r>
            <w:r w:rsidRPr="001C759E">
              <w:t> i </w:t>
            </w:r>
            <w:r w:rsidRPr="001C759E">
              <w:rPr>
                <w:bCs/>
              </w:rPr>
              <w:t>]</w:t>
            </w:r>
            <w:r w:rsidRPr="001C759E">
              <w:t>; j++ )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
                <w:bCs/>
                <w:sz w:val="18"/>
                <w:szCs w:val="18"/>
              </w:rPr>
            </w:pPr>
            <w:r w:rsidRPr="001C759E">
              <w:rPr>
                <w:b/>
                <w:bCs/>
              </w:rPr>
              <w:tab/>
            </w:r>
            <w:r w:rsidRPr="001C759E">
              <w:rPr>
                <w:b/>
                <w:bCs/>
              </w:rPr>
              <w:tab/>
            </w:r>
            <w:r w:rsidRPr="001C759E">
              <w:rPr>
                <w:b/>
                <w:bCs/>
              </w:rPr>
              <w:tab/>
            </w:r>
            <w:r w:rsidRPr="001C759E">
              <w:rPr>
                <w:b/>
              </w:rPr>
              <w:t>vui_</w:t>
            </w:r>
            <w:r w:rsidRPr="001C759E">
              <w:rPr>
                <w:b/>
                <w:lang w:val="da-DK"/>
              </w:rPr>
              <w:t>mvcd</w:t>
            </w:r>
            <w:r w:rsidRPr="001C759E">
              <w:rPr>
                <w:b/>
              </w:rPr>
              <w:t>_</w:t>
            </w:r>
            <w:r w:rsidRPr="001C759E">
              <w:rPr>
                <w:b/>
                <w:bCs/>
              </w:rPr>
              <w:t>view_id[</w:t>
            </w:r>
            <w:r w:rsidRPr="001C759E">
              <w:t> </w:t>
            </w:r>
            <w:r w:rsidRPr="001C759E">
              <w:rPr>
                <w:bCs/>
              </w:rPr>
              <w:t>i</w:t>
            </w:r>
            <w:r w:rsidRPr="001C759E">
              <w:t> </w:t>
            </w:r>
            <w:r w:rsidRPr="001C759E">
              <w:rPr>
                <w:b/>
                <w:bCs/>
              </w:rPr>
              <w:t>][</w:t>
            </w:r>
            <w:r w:rsidRPr="001C759E">
              <w:t> j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ue(v)</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Cs/>
                <w:sz w:val="18"/>
                <w:szCs w:val="18"/>
              </w:rPr>
            </w:pPr>
            <w:r w:rsidRPr="001C759E">
              <w:rPr>
                <w:b/>
                <w:bCs/>
              </w:rPr>
              <w:tab/>
            </w:r>
            <w:r w:rsidRPr="001C759E">
              <w:rPr>
                <w:b/>
                <w:bCs/>
              </w:rPr>
              <w:tab/>
            </w:r>
            <w:r w:rsidRPr="001C759E">
              <w:rPr>
                <w:b/>
                <w:bCs/>
              </w:rPr>
              <w:tab/>
              <w:t>vui_mvcd_depth_flag</w:t>
            </w:r>
            <w:r w:rsidRPr="001C759E">
              <w:rPr>
                <w:bCs/>
              </w:rPr>
              <w:t>[ i ][ j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Cs/>
                <w:sz w:val="18"/>
                <w:szCs w:val="18"/>
              </w:rPr>
            </w:pPr>
            <w:r w:rsidRPr="001C759E">
              <w:rPr>
                <w:b/>
                <w:bCs/>
              </w:rPr>
              <w:tab/>
            </w:r>
            <w:r w:rsidRPr="001C759E">
              <w:rPr>
                <w:b/>
                <w:bCs/>
              </w:rPr>
              <w:tab/>
            </w:r>
            <w:r w:rsidRPr="001C759E">
              <w:rPr>
                <w:b/>
                <w:bCs/>
              </w:rPr>
              <w:tab/>
              <w:t>vui_mvcd_texture_flag</w:t>
            </w:r>
            <w:r w:rsidRPr="001C759E">
              <w:rPr>
                <w:bCs/>
              </w:rPr>
              <w:t>[ i ][ j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bCs/>
                <w:sz w:val="18"/>
                <w:szCs w:val="18"/>
              </w:rPr>
            </w:pPr>
            <w:r w:rsidRPr="001C759E">
              <w:rPr>
                <w:bCs/>
              </w:rPr>
              <w:tab/>
            </w:r>
            <w:r w:rsidRPr="001C759E">
              <w:rPr>
                <w:bCs/>
              </w:rPr>
              <w:tab/>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lang w:val="nb-NO"/>
              </w:rPr>
            </w:pPr>
            <w:r w:rsidRPr="001C759E">
              <w:rPr>
                <w:b/>
                <w:bCs/>
                <w:lang w:val="nb-NO"/>
              </w:rPr>
              <w:tab/>
            </w:r>
            <w:r w:rsidRPr="001C759E">
              <w:rPr>
                <w:b/>
                <w:bCs/>
                <w:lang w:val="nb-NO"/>
              </w:rPr>
              <w:tab/>
            </w:r>
            <w:r w:rsidRPr="001C759E">
              <w:rPr>
                <w:b/>
                <w:lang w:val="nb-NO"/>
              </w:rPr>
              <w:t>vui_mvcd_</w:t>
            </w:r>
            <w:r w:rsidRPr="001C759E">
              <w:rPr>
                <w:b/>
                <w:bCs/>
                <w:lang w:val="nb-NO"/>
              </w:rPr>
              <w:t>timing_info_present_flag[</w:t>
            </w:r>
            <w:r w:rsidRPr="001C759E">
              <w:rPr>
                <w:bCs/>
                <w:lang w:val="nb-NO"/>
              </w:rPr>
              <w:t> i </w:t>
            </w:r>
            <w:r w:rsidRPr="001C759E">
              <w:rPr>
                <w:b/>
                <w:bCs/>
                <w:lang w:val="nb-NO"/>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t>if( vui_mvcd_timing_info_present_flag</w:t>
            </w:r>
            <w:r w:rsidRPr="001C759E">
              <w:rPr>
                <w:bCs/>
              </w:rPr>
              <w:t>[ i ]</w:t>
            </w:r>
            <w:r w:rsidRPr="001C759E">
              <w:t xml:space="preserve"> )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rPr>
                <w:b/>
                <w:bCs/>
              </w:rPr>
              <w:tab/>
            </w:r>
            <w:r w:rsidRPr="001C759E">
              <w:rPr>
                <w:b/>
              </w:rPr>
              <w:t>vui_mvcd_</w:t>
            </w:r>
            <w:r w:rsidRPr="001C759E">
              <w:rPr>
                <w:b/>
                <w:bCs/>
              </w:rPr>
              <w:t>num_units_in_tick[</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u(32)</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rPr>
                <w:b/>
                <w:bCs/>
              </w:rPr>
              <w:tab/>
            </w:r>
            <w:r w:rsidRPr="001C759E">
              <w:rPr>
                <w:b/>
              </w:rPr>
              <w:t>vui_mvcd_</w:t>
            </w:r>
            <w:r w:rsidRPr="001C759E">
              <w:rPr>
                <w:b/>
                <w:bCs/>
              </w:rPr>
              <w:t>time_scale[</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u(32)</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rPr>
                <w:b/>
                <w:bCs/>
              </w:rPr>
              <w:tab/>
            </w:r>
            <w:r w:rsidRPr="001C759E">
              <w:rPr>
                <w:b/>
              </w:rPr>
              <w:t>vui_mvcd_</w:t>
            </w:r>
            <w:r w:rsidRPr="001C759E">
              <w:rPr>
                <w:b/>
                <w:bCs/>
              </w:rPr>
              <w:t>fixed_frame_rate_flag[</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rPr>
                <w:b/>
              </w:rPr>
              <w:t>vui_mvcd_</w:t>
            </w:r>
            <w:r w:rsidRPr="001C759E">
              <w:rPr>
                <w:b/>
                <w:bCs/>
              </w:rPr>
              <w:t>nal_hrd_parameters_present_flag[</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r>
            <w:r w:rsidRPr="001C759E">
              <w:tab/>
              <w:t>if( vui_mvcd_nal_hrd_parameters_present_flag</w:t>
            </w:r>
            <w:r w:rsidRPr="001C759E">
              <w:rPr>
                <w:bCs/>
              </w:rPr>
              <w:t>[ i ]</w:t>
            </w:r>
            <w:r w:rsidRPr="001C759E">
              <w:t xml:space="preserve">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r>
            <w:r w:rsidRPr="001C759E">
              <w:tab/>
            </w:r>
            <w:r w:rsidRPr="001C759E">
              <w:tab/>
              <w:t>hrd_parameters(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rPr>
                <w:b/>
              </w:rPr>
              <w:t>vui_mvcd_</w:t>
            </w:r>
            <w:r w:rsidRPr="001C759E">
              <w:rPr>
                <w:b/>
                <w:bCs/>
              </w:rPr>
              <w:t>vcl_hrd_parameters_present_flag[</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r>
            <w:r w:rsidRPr="001C759E">
              <w:tab/>
              <w:t>if( vui_mvcd_vcl_hrd_parameters_present_flag</w:t>
            </w:r>
            <w:r w:rsidRPr="001C759E">
              <w:rPr>
                <w:bCs/>
              </w:rPr>
              <w:t>[ i ]</w:t>
            </w:r>
            <w:r w:rsidRPr="001C759E">
              <w:t xml:space="preserve">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r>
            <w:r w:rsidRPr="001C759E">
              <w:tab/>
            </w:r>
            <w:r w:rsidRPr="001C759E">
              <w:tab/>
              <w:t>hrd_parameters(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t>if( vui_mvcd_nal_hrd_parameters_present_flag</w:t>
            </w:r>
            <w:r w:rsidRPr="001C759E">
              <w:rPr>
                <w:bCs/>
              </w:rPr>
              <w:t>[ i ]</w:t>
            </w:r>
            <w:r w:rsidRPr="001C759E">
              <w:t xml:space="preserve">  | |  </w:t>
            </w:r>
            <w:r w:rsidRPr="001C759E">
              <w:br/>
            </w:r>
            <w:r w:rsidRPr="001C759E">
              <w:tab/>
            </w:r>
            <w:r w:rsidRPr="001C759E">
              <w:tab/>
            </w:r>
            <w:r w:rsidRPr="001C759E">
              <w:tab/>
              <w:t>vui_mvcd_vcl_hrd_parameters_present_flag</w:t>
            </w:r>
            <w:r w:rsidRPr="001C759E">
              <w:rPr>
                <w:bCs/>
              </w:rPr>
              <w:t>[ i ]</w:t>
            </w:r>
            <w:r w:rsidRPr="001C759E">
              <w:t xml:space="preserve">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rPr>
                <w:b/>
                <w:bCs/>
              </w:rPr>
              <w:tab/>
            </w:r>
            <w:r w:rsidRPr="001C759E">
              <w:rPr>
                <w:b/>
                <w:bCs/>
              </w:rPr>
              <w:tab/>
            </w:r>
            <w:r w:rsidRPr="001C759E">
              <w:rPr>
                <w:b/>
                <w:bCs/>
              </w:rPr>
              <w:tab/>
            </w:r>
            <w:r w:rsidRPr="001C759E">
              <w:rPr>
                <w:b/>
              </w:rPr>
              <w:t>vui_mvcd_</w:t>
            </w:r>
            <w:r w:rsidRPr="001C759E">
              <w:rPr>
                <w:b/>
                <w:bCs/>
              </w:rPr>
              <w:t>low_delay_hrd_flag[</w:t>
            </w:r>
            <w:r w:rsidRPr="001C759E">
              <w:rPr>
                <w:bCs/>
              </w:rPr>
              <w:t> i </w:t>
            </w:r>
            <w:r w:rsidRPr="001C759E">
              <w:rPr>
                <w:b/>
                <w:bCs/>
              </w:rPr>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r>
            <w:r w:rsidRPr="001C759E">
              <w:tab/>
            </w:r>
            <w:r w:rsidRPr="001C759E">
              <w:rPr>
                <w:b/>
              </w:rPr>
              <w:t>vui_mvcd_</w:t>
            </w:r>
            <w:r w:rsidRPr="001C759E">
              <w:rPr>
                <w:b/>
                <w:bCs/>
              </w:rPr>
              <w:t>pic_struct_present_flag[</w:t>
            </w:r>
            <w:r w:rsidRPr="001C759E">
              <w:rPr>
                <w:bCs/>
              </w:rPr>
              <w:t> i </w:t>
            </w:r>
            <w:r w:rsidRPr="001C759E">
              <w:rPr>
                <w:b/>
                <w:bCs/>
              </w:rPr>
              <w:t>]</w:t>
            </w:r>
            <w:r w:rsidRPr="001C759E">
              <w:t xml:space="preserve"> </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0</w:t>
            </w: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sz w:val="18"/>
                <w:szCs w:val="18"/>
              </w:rPr>
            </w:pPr>
            <w:r w:rsidRPr="001C759E">
              <w:rPr>
                <w:bCs/>
              </w:rPr>
              <w:t>u(1)</w:t>
            </w: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tabs>
                <w:tab w:val="left" w:pos="216"/>
                <w:tab w:val="left" w:pos="432"/>
                <w:tab w:val="left" w:pos="648"/>
                <w:tab w:val="left" w:pos="864"/>
                <w:tab w:val="left" w:pos="1080"/>
                <w:tab w:val="left" w:pos="1296"/>
                <w:tab w:val="left" w:pos="1512"/>
                <w:tab w:val="left" w:pos="1728"/>
                <w:tab w:val="left" w:pos="1944"/>
                <w:tab w:val="left" w:pos="2160"/>
              </w:tabs>
              <w:spacing w:before="0"/>
              <w:jc w:val="left"/>
              <w:rPr>
                <w:sz w:val="18"/>
                <w:szCs w:val="18"/>
              </w:rPr>
            </w:pPr>
            <w:r w:rsidRPr="001C759E">
              <w:tab/>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keepNext/>
              <w:spacing w:before="0" w:after="60"/>
              <w:jc w:val="center"/>
              <w:rPr>
                <w:bCs/>
              </w:rPr>
            </w:pPr>
          </w:p>
        </w:tc>
      </w:tr>
      <w:tr w:rsidR="00A74CA5" w:rsidRPr="001C759E" w:rsidTr="00DA21AF">
        <w:trPr>
          <w:cantSplit/>
          <w:jc w:val="center"/>
        </w:trPr>
        <w:tc>
          <w:tcPr>
            <w:tcW w:w="670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tabs>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1C759E">
              <w:t>}</w:t>
            </w:r>
          </w:p>
        </w:tc>
        <w:tc>
          <w:tcPr>
            <w:tcW w:w="530"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spacing w:before="0" w:after="60"/>
              <w:jc w:val="center"/>
              <w:rPr>
                <w:bCs/>
              </w:rPr>
            </w:pPr>
          </w:p>
        </w:tc>
        <w:tc>
          <w:tcPr>
            <w:tcW w:w="1157" w:type="dxa"/>
            <w:tcBorders>
              <w:top w:val="single" w:sz="4" w:space="0" w:color="auto"/>
              <w:left w:val="single" w:sz="4" w:space="0" w:color="auto"/>
              <w:bottom w:val="single" w:sz="4" w:space="0" w:color="auto"/>
              <w:right w:val="single" w:sz="4" w:space="0" w:color="auto"/>
            </w:tcBorders>
          </w:tcPr>
          <w:p w:rsidR="00A74CA5" w:rsidRPr="001C759E" w:rsidRDefault="00A74CA5" w:rsidP="00DA21AF">
            <w:pPr>
              <w:spacing w:before="0" w:after="60"/>
              <w:jc w:val="center"/>
              <w:rPr>
                <w:bCs/>
              </w:rPr>
            </w:pPr>
          </w:p>
        </w:tc>
      </w:tr>
    </w:tbl>
    <w:p w:rsidR="00A74CA5" w:rsidRDefault="00A74CA5" w:rsidP="00A74CA5">
      <w:pPr>
        <w:widowControl w:val="0"/>
      </w:pPr>
    </w:p>
    <w:p w:rsidR="00A74CA5" w:rsidRPr="005271CA" w:rsidRDefault="00A74CA5" w:rsidP="00A74CA5">
      <w:pPr>
        <w:pStyle w:val="Annex3"/>
      </w:pPr>
      <w:bookmarkStart w:id="310" w:name="_Toc353889243"/>
      <w:bookmarkStart w:id="311" w:name="_Toc353895222"/>
      <w:r>
        <w:t>MVCD</w:t>
      </w:r>
      <w:r w:rsidRPr="0056408B">
        <w:t xml:space="preserve"> VUI parameters extension </w:t>
      </w:r>
      <w:r>
        <w:rPr>
          <w:rFonts w:hint="eastAsia"/>
          <w:lang w:eastAsia="ja-JP"/>
        </w:rPr>
        <w:t>semantics</w:t>
      </w:r>
      <w:bookmarkEnd w:id="310"/>
      <w:bookmarkEnd w:id="311"/>
    </w:p>
    <w:p w:rsidR="00A74CA5" w:rsidRPr="0056408B" w:rsidRDefault="00A74CA5" w:rsidP="00A74CA5">
      <w:pPr>
        <w:rPr>
          <w:bCs/>
        </w:rPr>
      </w:pPr>
      <w:r w:rsidRPr="0056408B">
        <w:rPr>
          <w:bCs/>
        </w:rPr>
        <w:t xml:space="preserve">The </w:t>
      </w:r>
      <w:r>
        <w:rPr>
          <w:bCs/>
        </w:rPr>
        <w:t>MVCD</w:t>
      </w:r>
      <w:r w:rsidRPr="0056408B">
        <w:rPr>
          <w:bCs/>
        </w:rPr>
        <w:t xml:space="preserve"> VUI parameters extension specifies VUI parameters that apply to one or more operation points for the coded video sequence. </w:t>
      </w:r>
      <w:r w:rsidRPr="0056408B">
        <w:rPr>
          <w:lang w:eastAsia="zh-CN"/>
        </w:rPr>
        <w:t>In Annex </w:t>
      </w:r>
      <w:r>
        <w:rPr>
          <w:lang w:eastAsia="zh-CN"/>
        </w:rPr>
        <w:fldChar w:fldCharType="begin" w:fldLock="1"/>
      </w:r>
      <w:r>
        <w:rPr>
          <w:lang w:eastAsia="zh-CN"/>
        </w:rPr>
        <w:instrText xml:space="preserve"> REF _Ref288348986 \n \h </w:instrText>
      </w:r>
      <w:r>
        <w:rPr>
          <w:lang w:eastAsia="zh-CN"/>
        </w:rPr>
      </w:r>
      <w:r>
        <w:rPr>
          <w:lang w:eastAsia="zh-CN"/>
        </w:rPr>
        <w:fldChar w:fldCharType="separate"/>
      </w:r>
      <w:r>
        <w:rPr>
          <w:lang w:eastAsia="zh-CN"/>
        </w:rPr>
        <w:t>C</w:t>
      </w:r>
      <w:r>
        <w:rPr>
          <w:lang w:eastAsia="zh-CN"/>
        </w:rPr>
        <w:fldChar w:fldCharType="end"/>
      </w:r>
      <w:r w:rsidRPr="0056408B">
        <w:rPr>
          <w:lang w:eastAsia="zh-CN"/>
        </w:rPr>
        <w:t xml:space="preserve"> it is specified which of the HRD parameter sets specified in the </w:t>
      </w:r>
      <w:r>
        <w:rPr>
          <w:lang w:eastAsia="zh-CN"/>
        </w:rPr>
        <w:t>MVCD</w:t>
      </w:r>
      <w:r w:rsidRPr="0056408B">
        <w:rPr>
          <w:lang w:eastAsia="zh-CN"/>
        </w:rPr>
        <w:t xml:space="preserve"> VUI parameters extension are used for conformance checking. </w:t>
      </w:r>
      <w:r w:rsidRPr="0056408B">
        <w:rPr>
          <w:bCs/>
        </w:rPr>
        <w:t xml:space="preserve">All </w:t>
      </w:r>
      <w:r>
        <w:rPr>
          <w:bCs/>
        </w:rPr>
        <w:t>MVCD</w:t>
      </w:r>
      <w:r w:rsidRPr="0056408B">
        <w:rPr>
          <w:bCs/>
        </w:rPr>
        <w:t xml:space="preserve"> VUI parameters extensions that are referred to by a coded video sequence shall be identical.</w:t>
      </w:r>
    </w:p>
    <w:p w:rsidR="00A74CA5" w:rsidRPr="0056408B" w:rsidRDefault="00A74CA5" w:rsidP="00A74CA5">
      <w:pPr>
        <w:rPr>
          <w:bCs/>
        </w:rPr>
      </w:pPr>
      <w:r w:rsidRPr="0056408B">
        <w:rPr>
          <w:bCs/>
        </w:rPr>
        <w:t xml:space="preserve">Some </w:t>
      </w:r>
      <w:r w:rsidRPr="001C759E">
        <w:rPr>
          <w:bCs/>
        </w:rPr>
        <w:t>texture and depth</w:t>
      </w:r>
      <w:r w:rsidRPr="0056408B">
        <w:rPr>
          <w:bCs/>
        </w:rPr>
        <w:t xml:space="preserve"> views identified by vui_</w:t>
      </w:r>
      <w:r>
        <w:rPr>
          <w:bCs/>
        </w:rPr>
        <w:t>mvcd</w:t>
      </w:r>
      <w:r w:rsidRPr="0056408B">
        <w:rPr>
          <w:bCs/>
        </w:rPr>
        <w:t>_view_id[ i ][ j ] may not be present in the coded video sequence. Some temporal subsets identified by vui_</w:t>
      </w:r>
      <w:r>
        <w:rPr>
          <w:bCs/>
        </w:rPr>
        <w:t>mvcd</w:t>
      </w:r>
      <w:r w:rsidRPr="0056408B">
        <w:rPr>
          <w:bCs/>
        </w:rPr>
        <w:t>_temporal_id[ i ] may not be present in the coded video sequence.</w:t>
      </w:r>
    </w:p>
    <w:p w:rsidR="00A74CA5" w:rsidRPr="0056408B" w:rsidRDefault="00A74CA5" w:rsidP="00A74CA5">
      <w:pPr>
        <w:spacing w:before="120"/>
        <w:rPr>
          <w:lang w:eastAsia="zh-CN"/>
        </w:rPr>
      </w:pPr>
      <w:r w:rsidRPr="0056408B">
        <w:rPr>
          <w:b/>
          <w:lang w:eastAsia="zh-CN"/>
        </w:rPr>
        <w:t>vui_</w:t>
      </w:r>
      <w:r>
        <w:rPr>
          <w:b/>
          <w:lang w:eastAsia="zh-CN"/>
        </w:rPr>
        <w:t>mvcd</w:t>
      </w:r>
      <w:r w:rsidRPr="0056408B">
        <w:rPr>
          <w:b/>
          <w:lang w:eastAsia="zh-CN"/>
        </w:rPr>
        <w:t>_num_ops_minus1</w:t>
      </w:r>
      <w:r w:rsidRPr="0056408B">
        <w:rPr>
          <w:lang w:eastAsia="zh-CN"/>
        </w:rPr>
        <w:t xml:space="preserve"> plus 1 specifies the number of operation points for which timing information, NAL HRD parameters, VCL HRD parameters, and the pic_struct_present_flag may be present. The value of </w:t>
      </w:r>
      <w:r w:rsidRPr="0056408B">
        <w:rPr>
          <w:bCs/>
        </w:rPr>
        <w:t>vui_</w:t>
      </w:r>
      <w:r>
        <w:rPr>
          <w:bCs/>
        </w:rPr>
        <w:t>mvcd</w:t>
      </w:r>
      <w:r w:rsidRPr="0056408B">
        <w:rPr>
          <w:bCs/>
        </w:rPr>
        <w:t>_</w:t>
      </w:r>
      <w:r w:rsidRPr="0056408B">
        <w:rPr>
          <w:lang w:eastAsia="zh-CN"/>
        </w:rPr>
        <w:t>num_ops_minus1 shall be in the range of 0 to 1023, inclusive.</w:t>
      </w:r>
    </w:p>
    <w:p w:rsidR="00A74CA5" w:rsidRPr="0056408B" w:rsidRDefault="00A74CA5" w:rsidP="00A74CA5">
      <w:pPr>
        <w:spacing w:before="120"/>
        <w:rPr>
          <w:lang w:eastAsia="zh-CN"/>
        </w:rPr>
      </w:pPr>
      <w:r w:rsidRPr="0056408B">
        <w:rPr>
          <w:b/>
          <w:lang w:eastAsia="zh-CN"/>
        </w:rPr>
        <w:t>vui_</w:t>
      </w:r>
      <w:r>
        <w:rPr>
          <w:b/>
          <w:lang w:eastAsia="zh-CN"/>
        </w:rPr>
        <w:t>mvcd</w:t>
      </w:r>
      <w:r w:rsidRPr="0056408B">
        <w:rPr>
          <w:b/>
          <w:lang w:eastAsia="zh-CN"/>
        </w:rPr>
        <w:t>_temporal_id[</w:t>
      </w:r>
      <w:r w:rsidRPr="0056408B">
        <w:rPr>
          <w:lang w:eastAsia="zh-CN"/>
        </w:rPr>
        <w:t> i </w:t>
      </w:r>
      <w:r w:rsidRPr="0056408B">
        <w:rPr>
          <w:b/>
          <w:lang w:eastAsia="zh-CN"/>
        </w:rPr>
        <w:t>]</w:t>
      </w:r>
      <w:r w:rsidRPr="0056408B">
        <w:rPr>
          <w:lang w:eastAsia="zh-CN"/>
        </w:rPr>
        <w:t xml:space="preserve"> indicates the maximum value of temporal_id for all VCL NAL units in the representation of the i-th operation point.</w:t>
      </w:r>
    </w:p>
    <w:p w:rsidR="00A74CA5" w:rsidRPr="0056408B" w:rsidRDefault="00A74CA5" w:rsidP="00A74CA5">
      <w:pPr>
        <w:spacing w:before="120"/>
        <w:rPr>
          <w:lang w:eastAsia="zh-CN"/>
        </w:rPr>
      </w:pPr>
      <w:r w:rsidRPr="0056408B">
        <w:rPr>
          <w:b/>
          <w:lang w:eastAsia="zh-CN"/>
        </w:rPr>
        <w:t>vui_</w:t>
      </w:r>
      <w:r>
        <w:rPr>
          <w:b/>
          <w:lang w:eastAsia="zh-CN"/>
        </w:rPr>
        <w:t>mvcd</w:t>
      </w:r>
      <w:r w:rsidRPr="0056408B">
        <w:rPr>
          <w:b/>
          <w:lang w:eastAsia="zh-CN"/>
        </w:rPr>
        <w:t>_</w:t>
      </w:r>
      <w:r w:rsidRPr="0056408B">
        <w:rPr>
          <w:b/>
        </w:rPr>
        <w:t>num_target_output_views_minus1</w:t>
      </w:r>
      <w:r w:rsidRPr="0056408B">
        <w:rPr>
          <w:b/>
          <w:bCs/>
        </w:rPr>
        <w:t>[</w:t>
      </w:r>
      <w:r w:rsidRPr="0056408B">
        <w:rPr>
          <w:bCs/>
        </w:rPr>
        <w:t> i </w:t>
      </w:r>
      <w:r w:rsidRPr="0056408B">
        <w:rPr>
          <w:b/>
          <w:bCs/>
        </w:rPr>
        <w:t>]</w:t>
      </w:r>
      <w:r w:rsidRPr="0056408B">
        <w:rPr>
          <w:lang w:eastAsia="zh-CN"/>
        </w:rPr>
        <w:t xml:space="preserve"> plus one specifies the number of target output views for the i-th operation point. The value of </w:t>
      </w:r>
      <w:r w:rsidRPr="0056408B">
        <w:rPr>
          <w:bCs/>
        </w:rPr>
        <w:t>vui_</w:t>
      </w:r>
      <w:r>
        <w:rPr>
          <w:bCs/>
        </w:rPr>
        <w:t>mvcd</w:t>
      </w:r>
      <w:r w:rsidRPr="0056408B">
        <w:rPr>
          <w:bCs/>
        </w:rPr>
        <w:t>_</w:t>
      </w:r>
      <w:r w:rsidRPr="0056408B">
        <w:t>num_target_output_views_minus1</w:t>
      </w:r>
      <w:r w:rsidRPr="0056408B">
        <w:rPr>
          <w:bCs/>
        </w:rPr>
        <w:t>[ i ] shall be in the range of 0 to 1023, inclusive.</w:t>
      </w:r>
    </w:p>
    <w:p w:rsidR="00A74CA5" w:rsidRPr="0056408B" w:rsidRDefault="00A74CA5" w:rsidP="00A74CA5">
      <w:pPr>
        <w:spacing w:before="120"/>
        <w:rPr>
          <w:bCs/>
        </w:rPr>
      </w:pPr>
      <w:r w:rsidRPr="0056408B">
        <w:rPr>
          <w:b/>
          <w:lang w:eastAsia="zh-CN"/>
        </w:rPr>
        <w:t>vui_</w:t>
      </w:r>
      <w:r>
        <w:rPr>
          <w:b/>
          <w:lang w:eastAsia="zh-CN"/>
        </w:rPr>
        <w:t>mvcd</w:t>
      </w:r>
      <w:r w:rsidRPr="0056408B">
        <w:rPr>
          <w:b/>
          <w:lang w:eastAsia="zh-CN"/>
        </w:rPr>
        <w:t>_view_id[</w:t>
      </w:r>
      <w:r w:rsidRPr="0056408B">
        <w:rPr>
          <w:lang w:eastAsia="zh-CN"/>
        </w:rPr>
        <w:t> i </w:t>
      </w:r>
      <w:r w:rsidRPr="0056408B">
        <w:rPr>
          <w:b/>
          <w:lang w:eastAsia="zh-CN"/>
        </w:rPr>
        <w:t>][</w:t>
      </w:r>
      <w:r w:rsidRPr="0056408B">
        <w:rPr>
          <w:lang w:eastAsia="zh-CN"/>
        </w:rPr>
        <w:t> j </w:t>
      </w:r>
      <w:r w:rsidRPr="0056408B">
        <w:rPr>
          <w:b/>
          <w:lang w:eastAsia="zh-CN"/>
        </w:rPr>
        <w:t>]</w:t>
      </w:r>
      <w:r w:rsidRPr="0056408B">
        <w:rPr>
          <w:lang w:eastAsia="zh-CN"/>
        </w:rPr>
        <w:t xml:space="preserve"> indicates the j-th target output view in the i-th operation point. The value of </w:t>
      </w:r>
      <w:r w:rsidRPr="0056408B">
        <w:rPr>
          <w:bCs/>
        </w:rPr>
        <w:t>vui_</w:t>
      </w:r>
      <w:r>
        <w:rPr>
          <w:bCs/>
        </w:rPr>
        <w:t>mvcd</w:t>
      </w:r>
      <w:r w:rsidRPr="0056408B">
        <w:rPr>
          <w:bCs/>
        </w:rPr>
        <w:t>_</w:t>
      </w:r>
      <w:r w:rsidRPr="0056408B">
        <w:t>view_id</w:t>
      </w:r>
      <w:r w:rsidRPr="0056408B">
        <w:rPr>
          <w:bCs/>
        </w:rPr>
        <w:t>[ i ] shall be in the range of 0 to 1023, inclusive.</w:t>
      </w:r>
    </w:p>
    <w:p w:rsidR="00A74CA5" w:rsidRPr="001C759E" w:rsidRDefault="00A74CA5" w:rsidP="00A74CA5">
      <w:pPr>
        <w:spacing w:before="120"/>
        <w:rPr>
          <w:lang w:val="en-CA"/>
        </w:rPr>
      </w:pPr>
      <w:r w:rsidRPr="001C759E">
        <w:rPr>
          <w:b/>
          <w:lang w:val="en-CA"/>
        </w:rPr>
        <w:lastRenderedPageBreak/>
        <w:t>vui_mvcd_depth_flag</w:t>
      </w:r>
      <w:r w:rsidRPr="001C759E">
        <w:rPr>
          <w:lang w:val="en-CA"/>
        </w:rPr>
        <w:t>[ i ][ j ] equal to 0 specifies that no depth view with view_id equal to vui_mvcd_view_id[ i ][ j ] is included in the j-th operation point. vui_mvcd_depth_flag[ i ][ j ] equal to 1 specifies that the depth view with view_id equal to vui_mvcd_view_id[ i ][ j ] is includ</w:t>
      </w:r>
      <w:r>
        <w:rPr>
          <w:lang w:val="en-CA"/>
        </w:rPr>
        <w:t>ed in the j-th operation point.</w:t>
      </w:r>
    </w:p>
    <w:p w:rsidR="00A74CA5" w:rsidRPr="001C759E" w:rsidRDefault="00A74CA5" w:rsidP="00A74CA5">
      <w:pPr>
        <w:spacing w:before="120"/>
        <w:rPr>
          <w:lang w:val="en-CA"/>
        </w:rPr>
      </w:pPr>
      <w:r w:rsidRPr="001C759E">
        <w:rPr>
          <w:lang w:val="en-CA"/>
        </w:rPr>
        <w:t>The value of vuimvcdOpDepthPresent[ i ] is derived as follows:</w:t>
      </w:r>
    </w:p>
    <w:p w:rsidR="00A74CA5" w:rsidRPr="001C759E" w:rsidRDefault="00A74CA5" w:rsidP="00A74CA5">
      <w:pPr>
        <w:spacing w:before="120"/>
        <w:ind w:left="720"/>
        <w:jc w:val="left"/>
        <w:rPr>
          <w:lang w:eastAsia="zh-CN"/>
        </w:rPr>
      </w:pPr>
      <w:r w:rsidRPr="001C759E">
        <w:rPr>
          <w:lang w:val="en-CA"/>
        </w:rPr>
        <w:t>vuimvcdOpDepthPresent[ i ] = 0</w:t>
      </w:r>
      <w:r w:rsidRPr="001C759E">
        <w:rPr>
          <w:lang w:val="en-CA"/>
        </w:rPr>
        <w:br/>
        <w:t xml:space="preserve">for( k = 0; k &lt; </w:t>
      </w:r>
      <w:r w:rsidRPr="001C759E">
        <w:rPr>
          <w:bCs/>
        </w:rPr>
        <w:t>vui_mvcd_</w:t>
      </w:r>
      <w:r w:rsidRPr="001C759E">
        <w:t>num_target_output_views_minus1</w:t>
      </w:r>
      <w:r w:rsidRPr="001C759E">
        <w:rPr>
          <w:bCs/>
        </w:rPr>
        <w:t>[ i ]; k++ )</w:t>
      </w:r>
      <w:r w:rsidRPr="001C759E">
        <w:rPr>
          <w:bCs/>
        </w:rPr>
        <w:br/>
        <w:t xml:space="preserve">   </w:t>
      </w:r>
      <w:r w:rsidRPr="001C759E">
        <w:rPr>
          <w:lang w:val="en-CA"/>
        </w:rPr>
        <w:t>vuimvcdOpDepthPresent[ i ] = vuimvcdOpDepthPresent[ i ] | vui_mvcd_depth_flag[ i ][ k ]</w:t>
      </w:r>
    </w:p>
    <w:p w:rsidR="00A74CA5" w:rsidRPr="001C759E" w:rsidRDefault="00A74CA5" w:rsidP="00A74CA5">
      <w:pPr>
        <w:spacing w:before="120"/>
        <w:rPr>
          <w:lang w:eastAsia="zh-CN"/>
        </w:rPr>
      </w:pPr>
      <w:r w:rsidRPr="001C759E">
        <w:rPr>
          <w:b/>
          <w:lang w:val="en-CA"/>
        </w:rPr>
        <w:t>vui_mvcd_texture_flag</w:t>
      </w:r>
      <w:r w:rsidRPr="001C759E">
        <w:rPr>
          <w:lang w:val="en-CA"/>
        </w:rPr>
        <w:t>[ i ][ j ] equal to 0 specifies that no texture view with view_id equal to vui_mvcd_view_id[ i ][ j ] is included in the j-th operation point. vui_mvcd_depth_flag[ i ][ j ] equal to 1 specifies that the texture view with view_id equal to vui_mvcd_view_id[ i ][ j ] is included in the j-th operation point. When vui_mvcd_depth_flag[ i ][ j ]  is equal to 0, vui_mvcd_texture_flag[ i ][ j ] shall be equal to 1.</w:t>
      </w:r>
    </w:p>
    <w:p w:rsidR="00A74CA5" w:rsidRPr="0056408B" w:rsidRDefault="00A74CA5" w:rsidP="00A74CA5">
      <w:pPr>
        <w:numPr>
          <w:ilvl w:val="12"/>
          <w:numId w:val="0"/>
        </w:numPr>
        <w:spacing w:before="120"/>
      </w:pPr>
      <w:r w:rsidRPr="0056408B">
        <w:rPr>
          <w:lang w:eastAsia="zh-CN"/>
        </w:rPr>
        <w:t xml:space="preserve">The following syntax elements apply to the coded video sequence that is obtained by the </w:t>
      </w:r>
      <w:r w:rsidRPr="0056408B">
        <w:t>sub-bitstream extrac</w:t>
      </w:r>
      <w:r>
        <w:t xml:space="preserve">tion process as specified in </w:t>
      </w:r>
      <w:r w:rsidRPr="0056408B">
        <w:t>clause </w:t>
      </w:r>
      <w:r>
        <w:rPr>
          <w:color w:val="FF0000"/>
        </w:rPr>
        <w:fldChar w:fldCharType="begin" w:fldLock="1"/>
      </w:r>
      <w:r>
        <w:instrText xml:space="preserve"> REF _Ref350868060 \r \h </w:instrText>
      </w:r>
      <w:r>
        <w:rPr>
          <w:color w:val="FF0000"/>
        </w:rPr>
      </w:r>
      <w:r>
        <w:rPr>
          <w:color w:val="FF0000"/>
        </w:rPr>
        <w:fldChar w:fldCharType="separate"/>
      </w:r>
      <w:r>
        <w:t>I.8.5.3</w:t>
      </w:r>
      <w:r>
        <w:rPr>
          <w:color w:val="FF0000"/>
        </w:rPr>
        <w:fldChar w:fldCharType="end"/>
      </w:r>
      <w:r w:rsidRPr="0056408B">
        <w:t xml:space="preserve"> with tIdTarget equal to </w:t>
      </w:r>
      <w:r w:rsidRPr="0056408B">
        <w:rPr>
          <w:bCs/>
        </w:rPr>
        <w:t>vui_</w:t>
      </w:r>
      <w:r>
        <w:rPr>
          <w:bCs/>
        </w:rPr>
        <w:t>mvcd</w:t>
      </w:r>
      <w:r w:rsidRPr="0056408B">
        <w:rPr>
          <w:bCs/>
        </w:rPr>
        <w:t>_</w:t>
      </w:r>
      <w:r w:rsidRPr="0056408B">
        <w:t xml:space="preserve">temporal_id[ i ], viewIdTargetList containing </w:t>
      </w:r>
      <w:r w:rsidRPr="0056408B">
        <w:rPr>
          <w:bCs/>
        </w:rPr>
        <w:t>vui_</w:t>
      </w:r>
      <w:r>
        <w:rPr>
          <w:bCs/>
        </w:rPr>
        <w:t>mvcd</w:t>
      </w:r>
      <w:r w:rsidRPr="0056408B">
        <w:rPr>
          <w:bCs/>
        </w:rPr>
        <w:t>_</w:t>
      </w:r>
      <w:r w:rsidRPr="0056408B">
        <w:t xml:space="preserve">view_id[ i ][ j ] for all j in the range of 0 to </w:t>
      </w:r>
      <w:r w:rsidRPr="0056408B">
        <w:rPr>
          <w:bCs/>
        </w:rPr>
        <w:t>vui_</w:t>
      </w:r>
      <w:r>
        <w:rPr>
          <w:bCs/>
        </w:rPr>
        <w:t>mvcd</w:t>
      </w:r>
      <w:r w:rsidRPr="0056408B">
        <w:rPr>
          <w:bCs/>
        </w:rPr>
        <w:t>_</w:t>
      </w:r>
      <w:r w:rsidRPr="0056408B">
        <w:t>num_target_output_views_minus1</w:t>
      </w:r>
      <w:r w:rsidRPr="0056408B">
        <w:rPr>
          <w:bCs/>
        </w:rPr>
        <w:t>[ i ]</w:t>
      </w:r>
      <w:r w:rsidRPr="0056408B">
        <w:t xml:space="preserve">, inclusive, </w:t>
      </w:r>
      <w:r w:rsidRPr="001C759E">
        <w:t xml:space="preserve">for which </w:t>
      </w:r>
      <w:r w:rsidRPr="001C759E">
        <w:rPr>
          <w:lang w:val="en-CA"/>
        </w:rPr>
        <w:t xml:space="preserve">vui_mvcd_texture_flag[ i ][ j ] is equal to 1, </w:t>
      </w:r>
      <w:r w:rsidRPr="001C759E">
        <w:t xml:space="preserve">depthPresentFlagTarget equal to </w:t>
      </w:r>
      <w:r w:rsidRPr="001C759E">
        <w:rPr>
          <w:lang w:val="en-CA"/>
        </w:rPr>
        <w:t xml:space="preserve">vuimvcdOpDepthPresent[ i ], </w:t>
      </w:r>
      <w:r w:rsidRPr="001C759E">
        <w:t xml:space="preserve">and, if </w:t>
      </w:r>
      <w:r w:rsidRPr="001C759E">
        <w:rPr>
          <w:lang w:val="en-CA"/>
        </w:rPr>
        <w:t xml:space="preserve">vuimvcdOpDepthPresent[ i ] is equal to 1, viewIdDepthTargetList containing </w:t>
      </w:r>
      <w:r w:rsidRPr="001C759E">
        <w:rPr>
          <w:bCs/>
        </w:rPr>
        <w:t>vui_mvcd_</w:t>
      </w:r>
      <w:r w:rsidRPr="001C759E">
        <w:t xml:space="preserve">view_id[ i ][ j ] for all j in the range of 0 to </w:t>
      </w:r>
      <w:r w:rsidRPr="001C759E">
        <w:rPr>
          <w:bCs/>
        </w:rPr>
        <w:t>vui_mvcd_</w:t>
      </w:r>
      <w:r w:rsidRPr="001C759E">
        <w:t>num_target_output_views_minus1</w:t>
      </w:r>
      <w:r w:rsidRPr="001C759E">
        <w:rPr>
          <w:bCs/>
        </w:rPr>
        <w:t>[ i ]</w:t>
      </w:r>
      <w:r w:rsidRPr="001C759E">
        <w:t xml:space="preserve">, inclusive, for which </w:t>
      </w:r>
      <w:r w:rsidRPr="001C759E">
        <w:rPr>
          <w:lang w:val="en-CA"/>
        </w:rPr>
        <w:t xml:space="preserve">vui_mvcd_depth_flag[ i ][ j ] is equal to 1 </w:t>
      </w:r>
      <w:r w:rsidRPr="0056408B">
        <w:t>as the inputs and the i-th sub-bitstream as the output.</w:t>
      </w:r>
    </w:p>
    <w:p w:rsidR="00A74CA5" w:rsidRPr="0056408B" w:rsidRDefault="00A74CA5" w:rsidP="00A74CA5">
      <w:pPr>
        <w:numPr>
          <w:ilvl w:val="12"/>
          <w:numId w:val="0"/>
        </w:numPr>
        <w:spacing w:before="120"/>
      </w:pPr>
      <w:r w:rsidRPr="0056408B">
        <w:rPr>
          <w:b/>
          <w:lang w:eastAsia="zh-CN"/>
        </w:rPr>
        <w:t>vui_</w:t>
      </w:r>
      <w:r>
        <w:rPr>
          <w:b/>
          <w:lang w:eastAsia="zh-CN"/>
        </w:rPr>
        <w:t>mvcd</w:t>
      </w:r>
      <w:r w:rsidRPr="0056408B">
        <w:rPr>
          <w:b/>
          <w:lang w:eastAsia="zh-CN"/>
        </w:rPr>
        <w:t>_</w:t>
      </w:r>
      <w:r w:rsidRPr="0056408B">
        <w:rPr>
          <w:b/>
          <w:bCs/>
        </w:rPr>
        <w:t>timing_info_present_flag[</w:t>
      </w:r>
      <w:r w:rsidRPr="0056408B">
        <w:rPr>
          <w:bCs/>
        </w:rPr>
        <w:t> i </w:t>
      </w:r>
      <w:r w:rsidRPr="0056408B">
        <w:rPr>
          <w:b/>
          <w:bCs/>
        </w:rPr>
        <w:t>]</w:t>
      </w:r>
      <w:r w:rsidRPr="0056408B">
        <w:t xml:space="preserve"> equal to 1 specifies that vui_</w:t>
      </w:r>
      <w:r>
        <w:t>mvcd</w:t>
      </w:r>
      <w:r w:rsidRPr="0056408B">
        <w:t>_num_units_in_tick[ i ], vui_</w:t>
      </w:r>
      <w:r>
        <w:t>mvcd</w:t>
      </w:r>
      <w:r w:rsidRPr="0056408B">
        <w:t>_time_scale[ i ], and vui_</w:t>
      </w:r>
      <w:r>
        <w:t>mvcd</w:t>
      </w:r>
      <w:r w:rsidRPr="0056408B">
        <w:t xml:space="preserve">_fixed_frame_rate_flag[ i ] for the i-th sub-bitstream are present in the </w:t>
      </w:r>
      <w:r>
        <w:t>MVCD</w:t>
      </w:r>
      <w:r w:rsidRPr="0056408B">
        <w:t xml:space="preserve"> VUI parameters extension. vui_</w:t>
      </w:r>
      <w:r>
        <w:t>mvcd</w:t>
      </w:r>
      <w:r w:rsidRPr="0056408B">
        <w:t>_timing_info_present_flag[ i ] equal to 0 specifies that vui_</w:t>
      </w:r>
      <w:r>
        <w:t>mvcd</w:t>
      </w:r>
      <w:r w:rsidRPr="0056408B">
        <w:t>_num_units_in_tick[ i ], vui_</w:t>
      </w:r>
      <w:r>
        <w:t>mvcd</w:t>
      </w:r>
      <w:r w:rsidRPr="0056408B">
        <w:t>_time_scale[ i ], and vui_</w:t>
      </w:r>
      <w:r>
        <w:t>mvcd</w:t>
      </w:r>
      <w:r w:rsidRPr="0056408B">
        <w:t xml:space="preserve">_fixed_frame_rate_flag[ i ] for the i-th sub-bitstream are not present in the </w:t>
      </w:r>
      <w:r>
        <w:t>MVCD</w:t>
      </w:r>
      <w:r w:rsidRPr="0056408B">
        <w:t xml:space="preserve"> VUI parameters extension.</w:t>
      </w:r>
    </w:p>
    <w:p w:rsidR="00A74CA5" w:rsidRPr="0056408B" w:rsidRDefault="00A74CA5" w:rsidP="00A74CA5">
      <w:pPr>
        <w:numPr>
          <w:ilvl w:val="12"/>
          <w:numId w:val="0"/>
        </w:numPr>
      </w:pPr>
      <w:r w:rsidRPr="0056408B">
        <w:t>The following syntax elements for the i-th sub-bitstream are specified using references to Annex </w:t>
      </w:r>
      <w:r w:rsidRPr="0056408B">
        <w:fldChar w:fldCharType="begin" w:fldLock="1"/>
      </w:r>
      <w:r w:rsidRPr="0056408B">
        <w:instrText xml:space="preserve"> REF _Ref211618539 \r \h  \* MERGEFORMAT </w:instrText>
      </w:r>
      <w:r w:rsidRPr="0056408B">
        <w:fldChar w:fldCharType="separate"/>
      </w:r>
      <w:r w:rsidRPr="0056408B">
        <w:t>E</w:t>
      </w:r>
      <w:r w:rsidRPr="0056408B">
        <w:fldChar w:fldCharType="end"/>
      </w:r>
      <w:r w:rsidRPr="0056408B">
        <w:t>. For these syntax elements the same semantics and constraints as the ones specified in Annex </w:t>
      </w:r>
      <w:r w:rsidRPr="0056408B">
        <w:fldChar w:fldCharType="begin" w:fldLock="1"/>
      </w:r>
      <w:r w:rsidRPr="0056408B">
        <w:instrText xml:space="preserve"> REF _Ref211618539 \r \h  \* MERGEFORMAT </w:instrText>
      </w:r>
      <w:r w:rsidRPr="0056408B">
        <w:fldChar w:fldCharType="separate"/>
      </w:r>
      <w:r w:rsidRPr="0056408B">
        <w:t>E</w:t>
      </w:r>
      <w:r w:rsidRPr="0056408B">
        <w:fldChar w:fldCharType="end"/>
      </w:r>
      <w:r w:rsidRPr="0056408B">
        <w:t xml:space="preserve"> apply, as if these syntax elements vui_</w:t>
      </w:r>
      <w:r>
        <w:t>mvcd</w:t>
      </w:r>
      <w:r w:rsidRPr="0056408B">
        <w:t>_num_units_in_tick[ i ], vui_</w:t>
      </w:r>
      <w:r>
        <w:t>mvcd</w:t>
      </w:r>
      <w:r w:rsidRPr="0056408B">
        <w:t>_time_scale[ i ], vui_</w:t>
      </w:r>
      <w:r>
        <w:t>mvcd</w:t>
      </w:r>
      <w:r w:rsidRPr="0056408B">
        <w:t>_fixed_frame_rate_flag[ i ], vui_</w:t>
      </w:r>
      <w:r>
        <w:t>mvcd</w:t>
      </w:r>
      <w:r w:rsidRPr="0056408B">
        <w:t>_nal_hrd_parameters_present_flag[ i ], vui_</w:t>
      </w:r>
      <w:r>
        <w:t>mvcd</w:t>
      </w:r>
      <w:r w:rsidRPr="0056408B">
        <w:t>_vcl_hrd_parameters_present_flag[ i ], vui_</w:t>
      </w:r>
      <w:r>
        <w:t>mvcd</w:t>
      </w:r>
      <w:r w:rsidRPr="0056408B">
        <w:t>_low_delay_hrd_flag[ i ], and vui_</w:t>
      </w:r>
      <w:r>
        <w:t>mvcd</w:t>
      </w:r>
      <w:r w:rsidRPr="0056408B">
        <w:t xml:space="preserve">_pic_struct_present_flag[ i ] were present as the syntax elements num_units_in_tick, time_scale, fixed_frame_rate_flag, nal_hrd_parameters_present_flag, vcl_hrd_parameters_present_flag, low_delay_hrd_flag, and pic_struct_present_flag, respectively, in the VUI parameters of the active </w:t>
      </w:r>
      <w:r>
        <w:t>MVCD</w:t>
      </w:r>
      <w:r w:rsidRPr="0056408B">
        <w:t xml:space="preserve"> sequence parameter sets for the i-th sub-bitstream.</w:t>
      </w:r>
    </w:p>
    <w:p w:rsidR="00A74CA5" w:rsidRPr="0056408B" w:rsidRDefault="00A74CA5" w:rsidP="00A74CA5">
      <w:pPr>
        <w:spacing w:before="120"/>
      </w:pPr>
      <w:r w:rsidRPr="0056408B">
        <w:rPr>
          <w:b/>
          <w:lang w:eastAsia="zh-CN"/>
        </w:rPr>
        <w:t>vui_</w:t>
      </w:r>
      <w:r>
        <w:rPr>
          <w:b/>
          <w:lang w:eastAsia="zh-CN"/>
        </w:rPr>
        <w:t>mvcd</w:t>
      </w:r>
      <w:r w:rsidRPr="0056408B">
        <w:rPr>
          <w:b/>
          <w:lang w:eastAsia="zh-CN"/>
        </w:rPr>
        <w:t>_</w:t>
      </w:r>
      <w:r w:rsidRPr="0056408B">
        <w:rPr>
          <w:b/>
          <w:bCs/>
        </w:rPr>
        <w:t>num_units_in_tick[</w:t>
      </w:r>
      <w:r w:rsidRPr="0056408B">
        <w:rPr>
          <w:bCs/>
        </w:rPr>
        <w:t> i </w:t>
      </w:r>
      <w:r w:rsidRPr="0056408B">
        <w:rPr>
          <w:b/>
          <w:bCs/>
        </w:rPr>
        <w:t>]</w:t>
      </w:r>
      <w:r w:rsidRPr="0056408B">
        <w:t xml:space="preserve"> specifies the value of </w:t>
      </w:r>
      <w:r w:rsidRPr="0056408B">
        <w:rPr>
          <w:bCs/>
        </w:rPr>
        <w:t>num_un</w:t>
      </w:r>
      <w:r>
        <w:rPr>
          <w:bCs/>
        </w:rPr>
        <w:t xml:space="preserve">its_in_tick, as specified in </w:t>
      </w:r>
      <w:r w:rsidRPr="0056408B">
        <w:rPr>
          <w:bCs/>
        </w:rPr>
        <w:t>clause </w:t>
      </w:r>
      <w:r>
        <w:rPr>
          <w:bCs/>
        </w:rPr>
        <w:fldChar w:fldCharType="begin" w:fldLock="1"/>
      </w:r>
      <w:r>
        <w:rPr>
          <w:bCs/>
        </w:rPr>
        <w:instrText xml:space="preserve"> REF _Ref350909666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Pr="0056408B" w:rsidRDefault="00A74CA5" w:rsidP="00A74CA5">
      <w:pPr>
        <w:spacing w:before="120"/>
      </w:pPr>
      <w:r w:rsidRPr="0056408B">
        <w:rPr>
          <w:b/>
          <w:lang w:eastAsia="zh-CN"/>
        </w:rPr>
        <w:t>vui_</w:t>
      </w:r>
      <w:r>
        <w:rPr>
          <w:b/>
          <w:lang w:eastAsia="zh-CN"/>
        </w:rPr>
        <w:t>mvcd</w:t>
      </w:r>
      <w:r w:rsidRPr="0056408B">
        <w:rPr>
          <w:b/>
          <w:lang w:eastAsia="zh-CN"/>
        </w:rPr>
        <w:t>_</w:t>
      </w:r>
      <w:r w:rsidRPr="0056408B">
        <w:rPr>
          <w:b/>
          <w:bCs/>
        </w:rPr>
        <w:t>time_scale[</w:t>
      </w:r>
      <w:r w:rsidRPr="0056408B">
        <w:rPr>
          <w:bCs/>
        </w:rPr>
        <w:t> i </w:t>
      </w:r>
      <w:r w:rsidRPr="0056408B">
        <w:rPr>
          <w:b/>
          <w:bCs/>
        </w:rPr>
        <w:t>]</w:t>
      </w:r>
      <w:r w:rsidRPr="0056408B">
        <w:t xml:space="preserve"> specifies the value of </w:t>
      </w:r>
      <w:r>
        <w:rPr>
          <w:bCs/>
        </w:rPr>
        <w:t xml:space="preserve">time_scale, as specified in </w:t>
      </w:r>
      <w:r w:rsidRPr="0056408B">
        <w:rPr>
          <w:bCs/>
        </w:rPr>
        <w:t>clause </w:t>
      </w:r>
      <w:r>
        <w:rPr>
          <w:bCs/>
        </w:rPr>
        <w:fldChar w:fldCharType="begin" w:fldLock="1"/>
      </w:r>
      <w:r>
        <w:rPr>
          <w:bCs/>
        </w:rPr>
        <w:instrText xml:space="preserve"> REF _Ref350909691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Pr="0056408B" w:rsidRDefault="00A74CA5" w:rsidP="00A74CA5">
      <w:pPr>
        <w:spacing w:before="120"/>
      </w:pPr>
      <w:r w:rsidRPr="0056408B">
        <w:rPr>
          <w:b/>
          <w:lang w:eastAsia="zh-CN"/>
        </w:rPr>
        <w:t>vui_</w:t>
      </w:r>
      <w:r>
        <w:rPr>
          <w:b/>
          <w:lang w:eastAsia="zh-CN"/>
        </w:rPr>
        <w:t>mvcd</w:t>
      </w:r>
      <w:r w:rsidRPr="0056408B">
        <w:rPr>
          <w:b/>
          <w:lang w:eastAsia="zh-CN"/>
        </w:rPr>
        <w:t>_</w:t>
      </w:r>
      <w:r w:rsidRPr="0056408B">
        <w:rPr>
          <w:b/>
          <w:bCs/>
        </w:rPr>
        <w:t>fixed_frame_rate_flag[</w:t>
      </w:r>
      <w:r w:rsidRPr="0056408B">
        <w:rPr>
          <w:bCs/>
        </w:rPr>
        <w:t> i </w:t>
      </w:r>
      <w:r w:rsidRPr="0056408B">
        <w:rPr>
          <w:b/>
          <w:bCs/>
        </w:rPr>
        <w:t>]</w:t>
      </w:r>
      <w:r w:rsidRPr="0056408B">
        <w:t xml:space="preserve"> specifies the value of </w:t>
      </w:r>
      <w:r w:rsidRPr="0056408B">
        <w:rPr>
          <w:bCs/>
        </w:rPr>
        <w:t>fixed_frame_ra</w:t>
      </w:r>
      <w:r>
        <w:rPr>
          <w:bCs/>
        </w:rPr>
        <w:t xml:space="preserve">te_flag, as specified in </w:t>
      </w:r>
      <w:r w:rsidRPr="0056408B">
        <w:rPr>
          <w:bCs/>
        </w:rPr>
        <w:t>clause </w:t>
      </w:r>
      <w:r>
        <w:rPr>
          <w:bCs/>
        </w:rPr>
        <w:fldChar w:fldCharType="begin" w:fldLock="1"/>
      </w:r>
      <w:r>
        <w:rPr>
          <w:bCs/>
        </w:rPr>
        <w:instrText xml:space="preserve"> REF _Ref350909711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Pr="0056408B" w:rsidRDefault="00A74CA5" w:rsidP="00A74CA5">
      <w:pPr>
        <w:spacing w:before="120"/>
      </w:pPr>
      <w:r w:rsidRPr="0056408B">
        <w:rPr>
          <w:b/>
          <w:lang w:eastAsia="zh-CN"/>
        </w:rPr>
        <w:t>vui_</w:t>
      </w:r>
      <w:r>
        <w:rPr>
          <w:b/>
          <w:lang w:eastAsia="zh-CN"/>
        </w:rPr>
        <w:t>mvcd</w:t>
      </w:r>
      <w:r w:rsidRPr="0056408B">
        <w:rPr>
          <w:b/>
          <w:lang w:eastAsia="zh-CN"/>
        </w:rPr>
        <w:t>_</w:t>
      </w:r>
      <w:r w:rsidRPr="0056408B">
        <w:rPr>
          <w:b/>
          <w:bCs/>
        </w:rPr>
        <w:t>nal_hrd_parameters_present_flag[</w:t>
      </w:r>
      <w:r w:rsidRPr="0056408B">
        <w:rPr>
          <w:bCs/>
        </w:rPr>
        <w:t> i </w:t>
      </w:r>
      <w:r w:rsidRPr="0056408B">
        <w:rPr>
          <w:b/>
          <w:bCs/>
        </w:rPr>
        <w:t>]</w:t>
      </w:r>
      <w:r w:rsidRPr="0056408B">
        <w:t xml:space="preserve"> specifies the value of </w:t>
      </w:r>
      <w:r w:rsidRPr="0056408B">
        <w:rPr>
          <w:bCs/>
        </w:rPr>
        <w:t>nal_hrd_parameters_p</w:t>
      </w:r>
      <w:r>
        <w:rPr>
          <w:bCs/>
        </w:rPr>
        <w:t xml:space="preserve">resent_flag, as specified in </w:t>
      </w:r>
      <w:r w:rsidRPr="0056408B">
        <w:rPr>
          <w:bCs/>
        </w:rPr>
        <w:t>clause </w:t>
      </w:r>
      <w:r>
        <w:rPr>
          <w:bCs/>
        </w:rPr>
        <w:fldChar w:fldCharType="begin" w:fldLock="1"/>
      </w:r>
      <w:r>
        <w:rPr>
          <w:bCs/>
        </w:rPr>
        <w:instrText xml:space="preserve"> REF _Ref350909730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Pr="0056408B" w:rsidRDefault="00A74CA5" w:rsidP="00A74CA5">
      <w:r w:rsidRPr="0056408B">
        <w:t>When vui_</w:t>
      </w:r>
      <w:r>
        <w:t>mvcd</w:t>
      </w:r>
      <w:r w:rsidRPr="0056408B">
        <w:t>_nal_hrd_parameters_present_flag[ i ] is equ</w:t>
      </w:r>
      <w:r>
        <w:t>al to 1, NAL HRD parameters (</w:t>
      </w:r>
      <w:r w:rsidRPr="0056408B">
        <w:t>clauses </w:t>
      </w:r>
      <w:r>
        <w:fldChar w:fldCharType="begin" w:fldLock="1"/>
      </w:r>
      <w:r>
        <w:instrText xml:space="preserve"> REF _Ref350910021 \n \h </w:instrText>
      </w:r>
      <w:r>
        <w:fldChar w:fldCharType="separate"/>
      </w:r>
      <w:r>
        <w:t>E.1.2</w:t>
      </w:r>
      <w:r>
        <w:fldChar w:fldCharType="end"/>
      </w:r>
      <w:r w:rsidRPr="0056408B">
        <w:t xml:space="preserve"> and </w:t>
      </w:r>
      <w:r>
        <w:fldChar w:fldCharType="begin" w:fldLock="1"/>
      </w:r>
      <w:r>
        <w:instrText xml:space="preserve"> REF _Ref36829754 \n \h </w:instrText>
      </w:r>
      <w:r>
        <w:fldChar w:fldCharType="separate"/>
      </w:r>
      <w:r>
        <w:t>E.2.2</w:t>
      </w:r>
      <w:r>
        <w:fldChar w:fldCharType="end"/>
      </w:r>
      <w:r w:rsidRPr="0056408B">
        <w:t>) for the i-th sub-bitstream immediately follow the flag.</w:t>
      </w:r>
    </w:p>
    <w:p w:rsidR="00A74CA5" w:rsidRPr="0056408B" w:rsidRDefault="00A74CA5" w:rsidP="00A74CA5">
      <w:r w:rsidRPr="0056408B">
        <w:t>The variable VuiMvcNalHrdBpPresentF</w:t>
      </w:r>
      <w:r>
        <w:t>lag[ i ] is derived as follows:</w:t>
      </w:r>
    </w:p>
    <w:p w:rsidR="00A74CA5" w:rsidRPr="0056408B" w:rsidRDefault="00A74CA5" w:rsidP="00A74CA5">
      <w:pPr>
        <w:tabs>
          <w:tab w:val="left" w:pos="400"/>
        </w:tabs>
      </w:pPr>
      <w:r w:rsidRPr="0056408B">
        <w:t>–</w:t>
      </w:r>
      <w:r w:rsidRPr="0056408B">
        <w:tab/>
        <w:t>If any of the following is true, the value of VuiMvcNalHrdBpPresentFlag[ i ] shall be set equal to 1:</w:t>
      </w:r>
    </w:p>
    <w:p w:rsidR="00A74CA5" w:rsidRPr="0056408B" w:rsidRDefault="00A74CA5" w:rsidP="00A74CA5">
      <w:pPr>
        <w:spacing w:before="86"/>
        <w:ind w:left="800" w:hanging="400"/>
      </w:pPr>
      <w:r w:rsidRPr="0056408B">
        <w:t>–</w:t>
      </w:r>
      <w:r w:rsidRPr="0056408B">
        <w:tab/>
        <w:t>vui_</w:t>
      </w:r>
      <w:r>
        <w:t>mvcd</w:t>
      </w:r>
      <w:r w:rsidRPr="0056408B">
        <w:t>_nal_hrd_parameters_present_flag[ i ] is present in the bitstream and is equal to 1,</w:t>
      </w:r>
    </w:p>
    <w:p w:rsidR="00A74CA5" w:rsidRPr="0056408B" w:rsidRDefault="00A74CA5" w:rsidP="00A74CA5">
      <w:pPr>
        <w:spacing w:before="86"/>
        <w:ind w:left="800" w:hanging="400"/>
      </w:pPr>
      <w:r w:rsidRPr="0056408B">
        <w:t>–</w:t>
      </w:r>
      <w:r w:rsidRPr="0056408B">
        <w:tab/>
        <w:t>for the i-th sub-bitstream, the need for presence of buffering periods for NAL HRD operation to be present in the bitstream in buffering period SEI messages is determined by the application, by some means not specified in this Recommendation | International Standard.</w:t>
      </w:r>
    </w:p>
    <w:p w:rsidR="00A74CA5" w:rsidRPr="0056408B" w:rsidRDefault="00A74CA5" w:rsidP="00A74CA5">
      <w:pPr>
        <w:tabs>
          <w:tab w:val="left" w:pos="400"/>
        </w:tabs>
      </w:pPr>
      <w:r w:rsidRPr="0056408B">
        <w:t>–</w:t>
      </w:r>
      <w:r w:rsidRPr="0056408B">
        <w:tab/>
        <w:t>Otherwise, the value of VuiMvcNalHrdBpPresentFlag[ i ] shall be set equal to 0.</w:t>
      </w:r>
    </w:p>
    <w:p w:rsidR="00A74CA5" w:rsidRPr="0056408B" w:rsidRDefault="00A74CA5" w:rsidP="00A74CA5">
      <w:pPr>
        <w:spacing w:before="120"/>
      </w:pPr>
      <w:r w:rsidRPr="0056408B">
        <w:rPr>
          <w:b/>
          <w:lang w:eastAsia="zh-CN"/>
        </w:rPr>
        <w:t>vui_</w:t>
      </w:r>
      <w:r>
        <w:rPr>
          <w:b/>
          <w:lang w:eastAsia="zh-CN"/>
        </w:rPr>
        <w:t>mvcd</w:t>
      </w:r>
      <w:r w:rsidRPr="0056408B">
        <w:rPr>
          <w:b/>
          <w:lang w:eastAsia="zh-CN"/>
        </w:rPr>
        <w:t>_</w:t>
      </w:r>
      <w:r w:rsidRPr="0056408B">
        <w:rPr>
          <w:b/>
          <w:bCs/>
        </w:rPr>
        <w:t>vcl_hrd_parameters_present_flag[</w:t>
      </w:r>
      <w:r w:rsidRPr="0056408B">
        <w:rPr>
          <w:bCs/>
        </w:rPr>
        <w:t> i </w:t>
      </w:r>
      <w:r w:rsidRPr="0056408B">
        <w:rPr>
          <w:b/>
          <w:bCs/>
        </w:rPr>
        <w:t>]</w:t>
      </w:r>
      <w:r w:rsidRPr="0056408B">
        <w:t xml:space="preserve"> specifies the value of </w:t>
      </w:r>
      <w:r w:rsidRPr="0056408B">
        <w:rPr>
          <w:bCs/>
        </w:rPr>
        <w:t>vcl_hrd_parameters_p</w:t>
      </w:r>
      <w:r>
        <w:rPr>
          <w:bCs/>
        </w:rPr>
        <w:t xml:space="preserve">resent_flag, as specified in </w:t>
      </w:r>
      <w:r w:rsidRPr="0056408B">
        <w:rPr>
          <w:bCs/>
        </w:rPr>
        <w:t>clause </w:t>
      </w:r>
      <w:r>
        <w:rPr>
          <w:bCs/>
        </w:rPr>
        <w:fldChar w:fldCharType="begin" w:fldLock="1"/>
      </w:r>
      <w:r>
        <w:rPr>
          <w:bCs/>
        </w:rPr>
        <w:instrText xml:space="preserve"> REF _Ref350909796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Pr="0056408B" w:rsidRDefault="00A74CA5" w:rsidP="00A74CA5">
      <w:r w:rsidRPr="0056408B">
        <w:t>When vui_</w:t>
      </w:r>
      <w:r>
        <w:t>mvcd</w:t>
      </w:r>
      <w:r w:rsidRPr="0056408B">
        <w:t>_vcl_hrd_parameters_present_flag[ i ] is equ</w:t>
      </w:r>
      <w:r>
        <w:t>al to 1, VCL HRD parameters (</w:t>
      </w:r>
      <w:r w:rsidRPr="0056408B">
        <w:t>clauses </w:t>
      </w:r>
      <w:r>
        <w:fldChar w:fldCharType="begin" w:fldLock="1"/>
      </w:r>
      <w:r>
        <w:instrText xml:space="preserve"> REF _Ref350909841 \n \h </w:instrText>
      </w:r>
      <w:r>
        <w:fldChar w:fldCharType="separate"/>
      </w:r>
      <w:r>
        <w:t>E.1.2</w:t>
      </w:r>
      <w:r>
        <w:fldChar w:fldCharType="end"/>
      </w:r>
      <w:r w:rsidRPr="0056408B">
        <w:t xml:space="preserve"> and </w:t>
      </w:r>
      <w:r>
        <w:fldChar w:fldCharType="begin" w:fldLock="1"/>
      </w:r>
      <w:r>
        <w:instrText xml:space="preserve"> REF _Ref36829754 \n \h </w:instrText>
      </w:r>
      <w:r>
        <w:fldChar w:fldCharType="separate"/>
      </w:r>
      <w:r>
        <w:t>E.2.2</w:t>
      </w:r>
      <w:r>
        <w:fldChar w:fldCharType="end"/>
      </w:r>
      <w:r w:rsidRPr="0056408B">
        <w:t>) for the i-th sub-bitstream immediately follow the flag.</w:t>
      </w:r>
    </w:p>
    <w:p w:rsidR="00A74CA5" w:rsidRPr="0056408B" w:rsidRDefault="00A74CA5" w:rsidP="00A74CA5">
      <w:r w:rsidRPr="0056408B">
        <w:t>The variable VuiMvcVclHrdBpPresentFlag[ i ] is derived as follows:</w:t>
      </w:r>
    </w:p>
    <w:p w:rsidR="00A74CA5" w:rsidRPr="0056408B" w:rsidRDefault="00A74CA5" w:rsidP="00A74CA5">
      <w:pPr>
        <w:tabs>
          <w:tab w:val="left" w:pos="400"/>
        </w:tabs>
      </w:pPr>
      <w:r w:rsidRPr="0056408B">
        <w:t>–</w:t>
      </w:r>
      <w:r w:rsidRPr="0056408B">
        <w:tab/>
        <w:t>If any of the following is true, the value of VuiMvcVclHrdBpPresentFlag[ i ] shall be set equal to 1:</w:t>
      </w:r>
    </w:p>
    <w:p w:rsidR="00A74CA5" w:rsidRPr="0056408B" w:rsidRDefault="00A74CA5" w:rsidP="00A74CA5">
      <w:pPr>
        <w:spacing w:before="86"/>
        <w:ind w:left="800" w:hanging="400"/>
      </w:pPr>
      <w:r w:rsidRPr="0056408B">
        <w:lastRenderedPageBreak/>
        <w:t>–</w:t>
      </w:r>
      <w:r w:rsidRPr="0056408B">
        <w:tab/>
        <w:t>vui_</w:t>
      </w:r>
      <w:r>
        <w:t>mvcd</w:t>
      </w:r>
      <w:r w:rsidRPr="0056408B">
        <w:t>_vcl_hrd_parameters_present_flag[ i ] is present in the bitstream and is equal to 1,</w:t>
      </w:r>
    </w:p>
    <w:p w:rsidR="00A74CA5" w:rsidRPr="0056408B" w:rsidRDefault="00A74CA5" w:rsidP="00A74CA5">
      <w:pPr>
        <w:spacing w:before="86"/>
        <w:ind w:left="800" w:hanging="400"/>
      </w:pPr>
      <w:r w:rsidRPr="0056408B">
        <w:t>–</w:t>
      </w:r>
      <w:r w:rsidRPr="0056408B">
        <w:tab/>
        <w:t>for the i-th sub-bitstream, the need for presence of buffering periods for VCL HRD operation to be present in the bitstream in buffering period SEI messages is determined by the application, by some means not specified in this Recommendation | International Standard.</w:t>
      </w:r>
    </w:p>
    <w:p w:rsidR="00A74CA5" w:rsidRPr="0056408B" w:rsidRDefault="00A74CA5" w:rsidP="00A74CA5">
      <w:pPr>
        <w:tabs>
          <w:tab w:val="left" w:pos="400"/>
        </w:tabs>
      </w:pPr>
      <w:r w:rsidRPr="0056408B">
        <w:t>–</w:t>
      </w:r>
      <w:r w:rsidRPr="0056408B">
        <w:tab/>
        <w:t>Otherwise, the value of VuiMvcVclHrdBpPresentFlag[ i ] shall be set equal to 0.</w:t>
      </w:r>
    </w:p>
    <w:p w:rsidR="00A74CA5" w:rsidRPr="0056408B" w:rsidRDefault="00A74CA5" w:rsidP="00A74CA5">
      <w:r w:rsidRPr="0056408B">
        <w:t>The variable VuiMvcCpbDpbDelaysPresentFlag[ i ] is derived as follows:</w:t>
      </w:r>
    </w:p>
    <w:p w:rsidR="00A74CA5" w:rsidRPr="0056408B" w:rsidRDefault="00A74CA5" w:rsidP="00A74CA5">
      <w:pPr>
        <w:tabs>
          <w:tab w:val="left" w:pos="400"/>
        </w:tabs>
      </w:pPr>
      <w:r w:rsidRPr="0056408B">
        <w:t>–</w:t>
      </w:r>
      <w:r w:rsidRPr="0056408B">
        <w:tab/>
        <w:t>If any of the following is true, the value of VuiMvcCpbDpbDelaysPresentFlag[ i ] shall be set equal to 1:</w:t>
      </w:r>
    </w:p>
    <w:p w:rsidR="00A74CA5" w:rsidRPr="0056408B" w:rsidRDefault="00A74CA5" w:rsidP="00A74CA5">
      <w:pPr>
        <w:spacing w:before="86"/>
        <w:ind w:left="800" w:hanging="400"/>
      </w:pPr>
      <w:r w:rsidRPr="0056408B">
        <w:t>–</w:t>
      </w:r>
      <w:r w:rsidRPr="0056408B">
        <w:tab/>
        <w:t>vui_</w:t>
      </w:r>
      <w:r>
        <w:t>mvcd</w:t>
      </w:r>
      <w:r w:rsidRPr="0056408B">
        <w:t>_nal_hrd_parameters_present_flag[ i ] is present in the bitstream and is equal to 1,</w:t>
      </w:r>
    </w:p>
    <w:p w:rsidR="00A74CA5" w:rsidRPr="0056408B" w:rsidRDefault="00A74CA5" w:rsidP="00A74CA5">
      <w:pPr>
        <w:spacing w:before="86"/>
        <w:ind w:left="800" w:hanging="400"/>
      </w:pPr>
      <w:r w:rsidRPr="0056408B">
        <w:t>–</w:t>
      </w:r>
      <w:r w:rsidRPr="0056408B">
        <w:tab/>
        <w:t>vui_</w:t>
      </w:r>
      <w:r>
        <w:t>mvcd</w:t>
      </w:r>
      <w:r w:rsidRPr="0056408B">
        <w:t>_vcl_hrd_parameters_present_flag[ i ] is present in the bitstream and is equal to 1,</w:t>
      </w:r>
    </w:p>
    <w:p w:rsidR="00A74CA5" w:rsidRPr="0056408B" w:rsidRDefault="00A74CA5" w:rsidP="00A74CA5">
      <w:pPr>
        <w:spacing w:before="86"/>
        <w:ind w:left="800" w:hanging="400"/>
      </w:pPr>
      <w:r w:rsidRPr="0056408B">
        <w:t>–</w:t>
      </w:r>
      <w:r w:rsidRPr="0056408B">
        <w:tab/>
        <w:t>for the i-th sub-bitstream, the need for presence of CPB and DPB output delays to be present in the bitstream in picture timing SEI messages is determined by the application, by some means not specified in this Recommendation | International Standard.</w:t>
      </w:r>
    </w:p>
    <w:p w:rsidR="00A74CA5" w:rsidRPr="0056408B" w:rsidRDefault="00A74CA5" w:rsidP="00A74CA5">
      <w:pPr>
        <w:tabs>
          <w:tab w:val="left" w:pos="400"/>
        </w:tabs>
      </w:pPr>
      <w:r w:rsidRPr="0056408B">
        <w:t>–</w:t>
      </w:r>
      <w:r w:rsidRPr="0056408B">
        <w:tab/>
        <w:t>Otherwise, the value of VuiMvcCpbDpbDelaysPresentFlag[ i ] shall be set equal to 0.</w:t>
      </w:r>
    </w:p>
    <w:p w:rsidR="00A74CA5" w:rsidRPr="0056408B" w:rsidRDefault="00A74CA5" w:rsidP="00A74CA5">
      <w:pPr>
        <w:spacing w:before="120"/>
      </w:pPr>
      <w:r w:rsidRPr="0056408B">
        <w:rPr>
          <w:b/>
          <w:lang w:eastAsia="zh-CN"/>
        </w:rPr>
        <w:t>vui_</w:t>
      </w:r>
      <w:r>
        <w:rPr>
          <w:b/>
          <w:lang w:eastAsia="zh-CN"/>
        </w:rPr>
        <w:t>mvcd</w:t>
      </w:r>
      <w:r w:rsidRPr="0056408B">
        <w:rPr>
          <w:b/>
          <w:lang w:eastAsia="zh-CN"/>
        </w:rPr>
        <w:t>_</w:t>
      </w:r>
      <w:r w:rsidRPr="0056408B">
        <w:rPr>
          <w:b/>
          <w:bCs/>
        </w:rPr>
        <w:t>low_delay_hrd_flag[</w:t>
      </w:r>
      <w:r w:rsidRPr="0056408B">
        <w:rPr>
          <w:bCs/>
        </w:rPr>
        <w:t> i </w:t>
      </w:r>
      <w:r w:rsidRPr="0056408B">
        <w:rPr>
          <w:b/>
          <w:bCs/>
        </w:rPr>
        <w:t>]</w:t>
      </w:r>
      <w:r w:rsidRPr="0056408B">
        <w:t xml:space="preserve"> specifies the value of </w:t>
      </w:r>
      <w:r w:rsidRPr="0056408B">
        <w:rPr>
          <w:bCs/>
        </w:rPr>
        <w:t>low_del</w:t>
      </w:r>
      <w:r>
        <w:rPr>
          <w:bCs/>
        </w:rPr>
        <w:t xml:space="preserve">ay_hrd_flag, as specified in </w:t>
      </w:r>
      <w:r w:rsidRPr="0056408B">
        <w:rPr>
          <w:bCs/>
        </w:rPr>
        <w:t>clause </w:t>
      </w:r>
      <w:r>
        <w:rPr>
          <w:bCs/>
        </w:rPr>
        <w:fldChar w:fldCharType="begin" w:fldLock="1"/>
      </w:r>
      <w:r>
        <w:rPr>
          <w:bCs/>
        </w:rPr>
        <w:instrText xml:space="preserve"> REF _Ref350909885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Default="00A74CA5" w:rsidP="00A74CA5">
      <w:pPr>
        <w:widowControl w:val="0"/>
      </w:pPr>
      <w:r w:rsidRPr="0056408B">
        <w:rPr>
          <w:b/>
          <w:lang w:eastAsia="zh-CN"/>
        </w:rPr>
        <w:t>vui_</w:t>
      </w:r>
      <w:r>
        <w:rPr>
          <w:b/>
          <w:lang w:eastAsia="zh-CN"/>
        </w:rPr>
        <w:t>mvcd</w:t>
      </w:r>
      <w:r w:rsidRPr="0056408B">
        <w:rPr>
          <w:b/>
          <w:lang w:eastAsia="zh-CN"/>
        </w:rPr>
        <w:t>_</w:t>
      </w:r>
      <w:r w:rsidRPr="0056408B">
        <w:rPr>
          <w:b/>
          <w:bCs/>
        </w:rPr>
        <w:t>pic_struct_present_flag[</w:t>
      </w:r>
      <w:r w:rsidRPr="0056408B">
        <w:rPr>
          <w:bCs/>
        </w:rPr>
        <w:t> i </w:t>
      </w:r>
      <w:r w:rsidRPr="0056408B">
        <w:rPr>
          <w:b/>
          <w:bCs/>
        </w:rPr>
        <w:t>]</w:t>
      </w:r>
      <w:r w:rsidRPr="0056408B">
        <w:t xml:space="preserve"> specifies the value of </w:t>
      </w:r>
      <w:r w:rsidRPr="0056408B">
        <w:rPr>
          <w:bCs/>
        </w:rPr>
        <w:t>pic_struct_p</w:t>
      </w:r>
      <w:r>
        <w:rPr>
          <w:bCs/>
        </w:rPr>
        <w:t xml:space="preserve">resent_flag, as specified in </w:t>
      </w:r>
      <w:r w:rsidRPr="0056408B">
        <w:rPr>
          <w:bCs/>
        </w:rPr>
        <w:t>clause </w:t>
      </w:r>
      <w:r>
        <w:rPr>
          <w:bCs/>
        </w:rPr>
        <w:fldChar w:fldCharType="begin" w:fldLock="1"/>
      </w:r>
      <w:r>
        <w:rPr>
          <w:bCs/>
        </w:rPr>
        <w:instrText xml:space="preserve"> REF _Ref350909910 \n \h </w:instrText>
      </w:r>
      <w:r>
        <w:rPr>
          <w:bCs/>
        </w:rPr>
      </w:r>
      <w:r>
        <w:rPr>
          <w:bCs/>
        </w:rPr>
        <w:fldChar w:fldCharType="separate"/>
      </w:r>
      <w:r>
        <w:rPr>
          <w:bCs/>
        </w:rPr>
        <w:t>E.2.1</w:t>
      </w:r>
      <w:r>
        <w:rPr>
          <w:bCs/>
        </w:rPr>
        <w:fldChar w:fldCharType="end"/>
      </w:r>
      <w:r w:rsidRPr="0056408B">
        <w:rPr>
          <w:bCs/>
        </w:rPr>
        <w:t>,</w:t>
      </w:r>
      <w:r w:rsidRPr="0056408B">
        <w:t xml:space="preserve"> </w:t>
      </w:r>
      <w:r w:rsidRPr="0056408B">
        <w:rPr>
          <w:bCs/>
        </w:rPr>
        <w:t xml:space="preserve">for the </w:t>
      </w:r>
      <w:r w:rsidRPr="0056408B">
        <w:t>i-th sub-bitstream.</w:t>
      </w:r>
    </w:p>
    <w:p w:rsidR="00A74CA5" w:rsidRDefault="00A74CA5" w:rsidP="00A74CA5">
      <w:pPr>
        <w:tabs>
          <w:tab w:val="clear" w:pos="794"/>
          <w:tab w:val="clear" w:pos="1191"/>
          <w:tab w:val="clear" w:pos="1588"/>
          <w:tab w:val="clear" w:pos="1985"/>
        </w:tabs>
        <w:overflowPunct/>
        <w:autoSpaceDE/>
        <w:autoSpaceDN/>
        <w:adjustRightInd/>
        <w:spacing w:before="0"/>
        <w:jc w:val="left"/>
        <w:textAlignment w:val="auto"/>
      </w:pPr>
    </w:p>
    <w:p w:rsidR="00A74CA5" w:rsidRDefault="00A74CA5" w:rsidP="00A74CA5">
      <w:pPr>
        <w:sectPr w:rsidR="00A74CA5" w:rsidSect="00A74CA5">
          <w:footerReference w:type="even" r:id="rId9"/>
          <w:footerReference w:type="default" r:id="rId10"/>
          <w:pgSz w:w="11907" w:h="16834" w:code="9"/>
          <w:pgMar w:top="1089" w:right="1089" w:bottom="1089" w:left="1089" w:header="482" w:footer="482" w:gutter="0"/>
          <w:paperSrc w:first="15" w:other="15"/>
          <w:pgNumType w:start="1"/>
          <w:cols w:space="720"/>
          <w:docGrid w:linePitch="326"/>
        </w:sectPr>
      </w:pPr>
    </w:p>
    <w:p w:rsidR="00A74CA5" w:rsidRDefault="00A74CA5" w:rsidP="00A74CA5">
      <w:pPr>
        <w:tabs>
          <w:tab w:val="clear" w:pos="794"/>
          <w:tab w:val="clear" w:pos="1191"/>
          <w:tab w:val="clear" w:pos="1588"/>
          <w:tab w:val="clear" w:pos="1985"/>
        </w:tabs>
        <w:overflowPunct/>
        <w:autoSpaceDE/>
        <w:autoSpaceDN/>
        <w:adjustRightInd/>
        <w:spacing w:before="0"/>
        <w:jc w:val="left"/>
        <w:textAlignment w:val="auto"/>
      </w:pPr>
      <w:bookmarkStart w:id="312" w:name="c3tope"/>
      <w:bookmarkEnd w:id="312"/>
    </w:p>
    <w:p w:rsidR="00173F70" w:rsidRDefault="00173F70"/>
    <w:sectPr w:rsidR="00173F7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Yin, Peng" w:date="2013-12-19T10:53:00Z" w:initials="YP">
    <w:p w:rsidR="00D24CA4" w:rsidRDefault="00D24CA4">
      <w:pPr>
        <w:pStyle w:val="CommentText"/>
      </w:pPr>
      <w:r>
        <w:rPr>
          <w:rStyle w:val="CommentReference"/>
        </w:rPr>
        <w:annotationRef/>
      </w:r>
      <w:r w:rsidR="00200EDD">
        <w:t>Specify 135 as</w:t>
      </w:r>
      <w:r>
        <w:t xml:space="preserve"> MFC+Depth profile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982" w:rsidRDefault="000D7982">
      <w:pPr>
        <w:spacing w:before="0"/>
      </w:pPr>
      <w:r>
        <w:separator/>
      </w:r>
    </w:p>
  </w:endnote>
  <w:endnote w:type="continuationSeparator" w:id="0">
    <w:p w:rsidR="000D7982" w:rsidRDefault="000D798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FD" w:rsidRPr="00453DC1" w:rsidRDefault="007B24FD" w:rsidP="00DA21AF">
    <w:pPr>
      <w:pStyle w:val="Footer"/>
      <w:rPr>
        <w:sz w:val="22"/>
        <w:szCs w:val="22"/>
        <w:lang w:val="fr-CH"/>
      </w:rPr>
    </w:pPr>
    <w:r w:rsidRPr="00453DC1">
      <w:rPr>
        <w:b w:val="0"/>
        <w:sz w:val="22"/>
        <w:szCs w:val="22"/>
      </w:rPr>
      <w:fldChar w:fldCharType="begin"/>
    </w:r>
    <w:r w:rsidRPr="00453DC1">
      <w:rPr>
        <w:b w:val="0"/>
        <w:sz w:val="22"/>
        <w:szCs w:val="22"/>
        <w:lang w:val="fr-CH"/>
      </w:rPr>
      <w:instrText xml:space="preserve"> PAGE  \* MERGEFORMAT </w:instrText>
    </w:r>
    <w:r w:rsidRPr="00453DC1">
      <w:rPr>
        <w:b w:val="0"/>
        <w:sz w:val="22"/>
        <w:szCs w:val="22"/>
      </w:rPr>
      <w:fldChar w:fldCharType="separate"/>
    </w:r>
    <w:r>
      <w:rPr>
        <w:b w:val="0"/>
        <w:noProof/>
        <w:sz w:val="22"/>
        <w:szCs w:val="22"/>
        <w:lang w:val="fr-CH"/>
      </w:rPr>
      <w:t>656</w:t>
    </w:r>
    <w:r w:rsidRPr="00453DC1">
      <w:rPr>
        <w:b w:val="0"/>
        <w:sz w:val="22"/>
        <w:szCs w:val="22"/>
      </w:rPr>
      <w:fldChar w:fldCharType="end"/>
    </w:r>
    <w:r w:rsidRPr="00453DC1">
      <w:rPr>
        <w:b w:val="0"/>
        <w:sz w:val="22"/>
        <w:szCs w:val="22"/>
        <w:lang w:val="fr-CH"/>
      </w:rPr>
      <w:tab/>
    </w:r>
    <w:r w:rsidRPr="00453DC1">
      <w:rPr>
        <w:sz w:val="22"/>
        <w:szCs w:val="22"/>
        <w:lang w:val="fr-CH"/>
      </w:rPr>
      <w:t>Rec. ITU</w:t>
    </w:r>
    <w:r w:rsidRPr="00453DC1">
      <w:rPr>
        <w:sz w:val="22"/>
        <w:szCs w:val="22"/>
        <w:lang w:val="fr-CH"/>
      </w:rPr>
      <w:noBreakHyphen/>
      <w:t>T H.264 (04/2013)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FD" w:rsidRPr="00A87A13" w:rsidRDefault="007B24FD" w:rsidP="00DA21AF">
    <w:pPr>
      <w:pStyle w:val="FooterQP"/>
      <w:rPr>
        <w:b w:val="0"/>
      </w:rPr>
    </w:pPr>
    <w:r>
      <w:tab/>
    </w:r>
    <w:r>
      <w:tab/>
      <w:t>Rec. ITU</w:t>
    </w:r>
    <w:r>
      <w:noBreakHyphen/>
      <w:t>T H.264 (04/2013)</w:t>
    </w:r>
    <w:r>
      <w:tab/>
    </w:r>
    <w:r>
      <w:rPr>
        <w:b w:val="0"/>
      </w:rPr>
      <w:fldChar w:fldCharType="begin"/>
    </w:r>
    <w:r>
      <w:rPr>
        <w:b w:val="0"/>
      </w:rPr>
      <w:instrText xml:space="preserve"> PAGE  \* MERGEFORMAT </w:instrText>
    </w:r>
    <w:r>
      <w:rPr>
        <w:b w:val="0"/>
      </w:rPr>
      <w:fldChar w:fldCharType="separate"/>
    </w:r>
    <w:r w:rsidR="006C7BE4">
      <w:rPr>
        <w:b w:val="0"/>
        <w:noProof/>
      </w:rPr>
      <w:t>25</w:t>
    </w:r>
    <w:r>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982" w:rsidRDefault="000D7982">
      <w:pPr>
        <w:spacing w:before="0"/>
      </w:pPr>
      <w:r>
        <w:separator/>
      </w:r>
    </w:p>
  </w:footnote>
  <w:footnote w:type="continuationSeparator" w:id="0">
    <w:p w:rsidR="000D7982" w:rsidRDefault="000D798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0AECCA"/>
    <w:lvl w:ilvl="0">
      <w:start w:val="1"/>
      <w:numFmt w:val="decimal"/>
      <w:pStyle w:val="ListNumber5"/>
      <w:lvlText w:val="%1."/>
      <w:lvlJc w:val="left"/>
      <w:pPr>
        <w:tabs>
          <w:tab w:val="num" w:pos="1492"/>
        </w:tabs>
        <w:ind w:left="1492" w:hanging="360"/>
      </w:pPr>
    </w:lvl>
  </w:abstractNum>
  <w:abstractNum w:abstractNumId="1">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9"/>
    <w:multiLevelType w:val="singleLevel"/>
    <w:tmpl w:val="6216662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8725F"/>
    <w:multiLevelType w:val="hybridMultilevel"/>
    <w:tmpl w:val="07827846"/>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111089D"/>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1EC71F0"/>
    <w:multiLevelType w:val="hybridMultilevel"/>
    <w:tmpl w:val="B8A8872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02505A3B"/>
    <w:multiLevelType w:val="hybridMultilevel"/>
    <w:tmpl w:val="9CA88ACA"/>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323"/>
        </w:tabs>
        <w:ind w:left="-323" w:hanging="360"/>
      </w:pPr>
    </w:lvl>
    <w:lvl w:ilvl="2" w:tplc="0407001B">
      <w:start w:val="1"/>
      <w:numFmt w:val="lowerRoman"/>
      <w:lvlText w:val="%3."/>
      <w:lvlJc w:val="right"/>
      <w:pPr>
        <w:tabs>
          <w:tab w:val="num" w:pos="397"/>
        </w:tabs>
        <w:ind w:left="397" w:hanging="180"/>
      </w:pPr>
    </w:lvl>
    <w:lvl w:ilvl="3" w:tplc="0407000F">
      <w:start w:val="1"/>
      <w:numFmt w:val="decimal"/>
      <w:lvlText w:val="%4."/>
      <w:lvlJc w:val="left"/>
      <w:pPr>
        <w:tabs>
          <w:tab w:val="num" w:pos="1117"/>
        </w:tabs>
        <w:ind w:left="1117" w:hanging="360"/>
      </w:pPr>
    </w:lvl>
    <w:lvl w:ilvl="4" w:tplc="04070019" w:tentative="1">
      <w:start w:val="1"/>
      <w:numFmt w:val="lowerLetter"/>
      <w:lvlText w:val="%5."/>
      <w:lvlJc w:val="left"/>
      <w:pPr>
        <w:tabs>
          <w:tab w:val="num" w:pos="1837"/>
        </w:tabs>
        <w:ind w:left="1837" w:hanging="360"/>
      </w:pPr>
    </w:lvl>
    <w:lvl w:ilvl="5" w:tplc="0407001B" w:tentative="1">
      <w:start w:val="1"/>
      <w:numFmt w:val="lowerRoman"/>
      <w:lvlText w:val="%6."/>
      <w:lvlJc w:val="right"/>
      <w:pPr>
        <w:tabs>
          <w:tab w:val="num" w:pos="2557"/>
        </w:tabs>
        <w:ind w:left="2557" w:hanging="180"/>
      </w:pPr>
    </w:lvl>
    <w:lvl w:ilvl="6" w:tplc="0407000F" w:tentative="1">
      <w:start w:val="1"/>
      <w:numFmt w:val="decimal"/>
      <w:lvlText w:val="%7."/>
      <w:lvlJc w:val="left"/>
      <w:pPr>
        <w:tabs>
          <w:tab w:val="num" w:pos="3277"/>
        </w:tabs>
        <w:ind w:left="3277" w:hanging="360"/>
      </w:pPr>
    </w:lvl>
    <w:lvl w:ilvl="7" w:tplc="04070019" w:tentative="1">
      <w:start w:val="1"/>
      <w:numFmt w:val="lowerLetter"/>
      <w:lvlText w:val="%8."/>
      <w:lvlJc w:val="left"/>
      <w:pPr>
        <w:tabs>
          <w:tab w:val="num" w:pos="3997"/>
        </w:tabs>
        <w:ind w:left="3997" w:hanging="360"/>
      </w:pPr>
    </w:lvl>
    <w:lvl w:ilvl="8" w:tplc="0407001B" w:tentative="1">
      <w:start w:val="1"/>
      <w:numFmt w:val="lowerRoman"/>
      <w:lvlText w:val="%9."/>
      <w:lvlJc w:val="right"/>
      <w:pPr>
        <w:tabs>
          <w:tab w:val="num" w:pos="4717"/>
        </w:tabs>
        <w:ind w:left="4717" w:hanging="180"/>
      </w:pPr>
    </w:lvl>
  </w:abstractNum>
  <w:abstractNum w:abstractNumId="7">
    <w:nsid w:val="03B67FED"/>
    <w:multiLevelType w:val="hybridMultilevel"/>
    <w:tmpl w:val="F6049EEE"/>
    <w:lvl w:ilvl="0" w:tplc="BBD8E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43C2CA6"/>
    <w:multiLevelType w:val="hybridMultilevel"/>
    <w:tmpl w:val="337A2146"/>
    <w:lvl w:ilvl="0" w:tplc="0407001B">
      <w:start w:val="1"/>
      <w:numFmt w:val="lowerRoman"/>
      <w:lvlText w:val="%1."/>
      <w:lvlJc w:val="right"/>
      <w:pPr>
        <w:tabs>
          <w:tab w:val="num" w:pos="2163"/>
        </w:tabs>
        <w:ind w:left="2163" w:hanging="18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04514345"/>
    <w:multiLevelType w:val="hybridMultilevel"/>
    <w:tmpl w:val="EDD80D52"/>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10">
    <w:nsid w:val="04A14D95"/>
    <w:multiLevelType w:val="hybridMultilevel"/>
    <w:tmpl w:val="282C7A5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1">
    <w:nsid w:val="04C23D40"/>
    <w:multiLevelType w:val="hybridMultilevel"/>
    <w:tmpl w:val="DB54DA06"/>
    <w:lvl w:ilvl="0" w:tplc="64DA8F82">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114"/>
        </w:tabs>
        <w:ind w:left="1114" w:hanging="360"/>
      </w:p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12">
    <w:nsid w:val="0503628E"/>
    <w:multiLevelType w:val="hybridMultilevel"/>
    <w:tmpl w:val="B056679C"/>
    <w:lvl w:ilvl="0" w:tplc="FFFFFFFF">
      <w:start w:val="1"/>
      <w:numFmt w:val="decimal"/>
      <w:lvlText w:val="%1."/>
      <w:lvlJc w:val="left"/>
      <w:pPr>
        <w:tabs>
          <w:tab w:val="num" w:pos="720"/>
        </w:tabs>
        <w:ind w:left="720" w:hanging="360"/>
      </w:pPr>
      <w:rPr>
        <w:rFonts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3">
    <w:nsid w:val="054A1F73"/>
    <w:multiLevelType w:val="hybridMultilevel"/>
    <w:tmpl w:val="8160C0AA"/>
    <w:lvl w:ilvl="0" w:tplc="04070019">
      <w:start w:val="1"/>
      <w:numFmt w:val="lowerLetter"/>
      <w:lvlText w:val="%1."/>
      <w:lvlJc w:val="left"/>
      <w:pPr>
        <w:tabs>
          <w:tab w:val="num" w:pos="1443"/>
        </w:tabs>
        <w:ind w:left="144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054C64E7"/>
    <w:multiLevelType w:val="hybridMultilevel"/>
    <w:tmpl w:val="970AC74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
    <w:nsid w:val="055710CB"/>
    <w:multiLevelType w:val="hybridMultilevel"/>
    <w:tmpl w:val="CE9E2CF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
    <w:nsid w:val="058B640C"/>
    <w:multiLevelType w:val="hybridMultilevel"/>
    <w:tmpl w:val="B364AEC8"/>
    <w:lvl w:ilvl="0" w:tplc="0407000F">
      <w:start w:val="1"/>
      <w:numFmt w:val="decimal"/>
      <w:lvlText w:val="%1."/>
      <w:lvlJc w:val="left"/>
      <w:pPr>
        <w:tabs>
          <w:tab w:val="num" w:pos="1004"/>
        </w:tabs>
        <w:ind w:left="100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7">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18">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9">
    <w:nsid w:val="062D1908"/>
    <w:multiLevelType w:val="hybridMultilevel"/>
    <w:tmpl w:val="E36E7A12"/>
    <w:lvl w:ilvl="0" w:tplc="0407000F">
      <w:start w:val="1"/>
      <w:numFmt w:val="decimal"/>
      <w:lvlText w:val="%1."/>
      <w:lvlJc w:val="left"/>
      <w:pPr>
        <w:tabs>
          <w:tab w:val="num" w:pos="644"/>
        </w:tabs>
        <w:ind w:left="644" w:hanging="360"/>
      </w:p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0">
    <w:nsid w:val="06343387"/>
    <w:multiLevelType w:val="hybridMultilevel"/>
    <w:tmpl w:val="90D487A4"/>
    <w:lvl w:ilvl="0" w:tplc="C054EAC0">
      <w:start w:val="1"/>
      <w:numFmt w:val="decimal"/>
      <w:lvlText w:val="I.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063C503B"/>
    <w:multiLevelType w:val="hybridMultilevel"/>
    <w:tmpl w:val="7018D42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pStyle w:val="SVCNumberinglevel3"/>
      <w:lvlText w:val="%3."/>
      <w:lvlJc w:val="left"/>
      <w:pPr>
        <w:tabs>
          <w:tab w:val="num" w:pos="0"/>
        </w:tabs>
        <w:ind w:left="1195" w:hanging="403"/>
      </w:pPr>
      <w:rPr>
        <w:rFonts w:hint="default"/>
      </w:rPr>
    </w:lvl>
    <w:lvl w:ilvl="3">
      <w:start w:val="1"/>
      <w:numFmt w:val="lowerRoman"/>
      <w:pStyle w:val="SVCNumberinglevel4"/>
      <w:lvlText w:val="%4."/>
      <w:lvlJc w:val="left"/>
      <w:pPr>
        <w:tabs>
          <w:tab w:val="num" w:pos="0"/>
        </w:tabs>
        <w:ind w:left="1584" w:hanging="389"/>
      </w:pPr>
      <w:rPr>
        <w:rFonts w:hint="default"/>
      </w:rPr>
    </w:lvl>
    <w:lvl w:ilvl="4">
      <w:start w:val="1"/>
      <w:numFmt w:val="lowerRoman"/>
      <w:pStyle w:val="SVCNumberinglevel5"/>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23">
    <w:nsid w:val="06E3637C"/>
    <w:multiLevelType w:val="hybridMultilevel"/>
    <w:tmpl w:val="A0C41F6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4">
    <w:nsid w:val="07142F83"/>
    <w:multiLevelType w:val="hybridMultilevel"/>
    <w:tmpl w:val="D41CB54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
    <w:nsid w:val="07740FE5"/>
    <w:multiLevelType w:val="hybridMultilevel"/>
    <w:tmpl w:val="141A9AE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080275CF"/>
    <w:multiLevelType w:val="hybridMultilevel"/>
    <w:tmpl w:val="9514C6B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7">
    <w:nsid w:val="08056B9E"/>
    <w:multiLevelType w:val="hybridMultilevel"/>
    <w:tmpl w:val="ABE27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28">
    <w:nsid w:val="088578C6"/>
    <w:multiLevelType w:val="hybridMultilevel"/>
    <w:tmpl w:val="3C4E01BA"/>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9">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09471ED0"/>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1">
    <w:nsid w:val="0974658F"/>
    <w:multiLevelType w:val="hybridMultilevel"/>
    <w:tmpl w:val="F4282A96"/>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09B4630E"/>
    <w:multiLevelType w:val="hybridMultilevel"/>
    <w:tmpl w:val="9AFC6012"/>
    <w:lvl w:ilvl="0" w:tplc="0407000F">
      <w:start w:val="1"/>
      <w:numFmt w:val="decimal"/>
      <w:lvlText w:val="%1."/>
      <w:lvlJc w:val="left"/>
      <w:pPr>
        <w:tabs>
          <w:tab w:val="num" w:pos="757"/>
        </w:tabs>
        <w:ind w:left="757"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09F536DE"/>
    <w:multiLevelType w:val="multilevel"/>
    <w:tmpl w:val="419A1106"/>
    <w:lvl w:ilvl="0">
      <w:numFmt w:val="decimal"/>
      <w:pStyle w:val="Heading1"/>
      <w:lvlText w:val="%1"/>
      <w:lvlJc w:val="left"/>
      <w:pPr>
        <w:tabs>
          <w:tab w:val="num" w:pos="720"/>
        </w:tabs>
        <w:ind w:left="360" w:hanging="360"/>
      </w:pPr>
      <w:rPr>
        <w:rFonts w:hint="default"/>
        <w:vanish w:val="0"/>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1224" w:hanging="1224"/>
      </w:pPr>
      <w:rPr>
        <w:rFonts w:hint="default"/>
      </w:rPr>
    </w:lvl>
    <w:lvl w:ilvl="3">
      <w:start w:val="1"/>
      <w:numFmt w:val="decimal"/>
      <w:pStyle w:val="Heading4"/>
      <w:lvlText w:val="%1.%2.%3.%4"/>
      <w:lvlJc w:val="left"/>
      <w:pPr>
        <w:tabs>
          <w:tab w:val="num" w:pos="862"/>
        </w:tabs>
        <w:ind w:left="1870" w:hanging="1728"/>
      </w:pPr>
      <w:rPr>
        <w:rFonts w:hint="default"/>
      </w:rPr>
    </w:lvl>
    <w:lvl w:ilvl="4">
      <w:start w:val="1"/>
      <w:numFmt w:val="decimal"/>
      <w:pStyle w:val="Heading5"/>
      <w:lvlText w:val="%1.%2.%3.%4.%5"/>
      <w:lvlJc w:val="left"/>
      <w:pPr>
        <w:tabs>
          <w:tab w:val="num" w:pos="792"/>
        </w:tabs>
        <w:ind w:left="2232" w:hanging="2232"/>
      </w:pPr>
      <w:rPr>
        <w:rFonts w:hint="default"/>
      </w:rPr>
    </w:lvl>
    <w:lvl w:ilvl="5">
      <w:start w:val="1"/>
      <w:numFmt w:val="decimal"/>
      <w:pStyle w:val="Heading6"/>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35">
    <w:nsid w:val="0B2A7823"/>
    <w:multiLevelType w:val="hybridMultilevel"/>
    <w:tmpl w:val="2CB0E22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0B5438F1"/>
    <w:multiLevelType w:val="hybridMultilevel"/>
    <w:tmpl w:val="7DD25A2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0B5E3B3D"/>
    <w:multiLevelType w:val="hybridMultilevel"/>
    <w:tmpl w:val="D8DAD2D6"/>
    <w:lvl w:ilvl="0" w:tplc="0409000F">
      <w:start w:val="1"/>
      <w:numFmt w:val="decimal"/>
      <w:lvlText w:val="%1."/>
      <w:lvlJc w:val="left"/>
      <w:pPr>
        <w:tabs>
          <w:tab w:val="num" w:pos="360"/>
        </w:tabs>
        <w:ind w:left="360" w:hanging="360"/>
      </w:pPr>
    </w:lvl>
    <w:lvl w:ilvl="1" w:tplc="69A68DC0">
      <w:start w:val="1"/>
      <w:numFmt w:val="bullet"/>
      <w:lvlText w:val="-"/>
      <w:lvlJc w:val="left"/>
      <w:pPr>
        <w:tabs>
          <w:tab w:val="num" w:pos="1080"/>
        </w:tabs>
        <w:ind w:left="1080" w:hanging="360"/>
      </w:pPr>
      <w:rPr>
        <w:rFonts w:ascii="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0B7117C3"/>
    <w:multiLevelType w:val="hybridMultilevel"/>
    <w:tmpl w:val="425C2E1C"/>
    <w:lvl w:ilvl="0" w:tplc="FB16408A">
      <w:numFmt w:val="bullet"/>
      <w:lvlText w:val="–"/>
      <w:lvlJc w:val="left"/>
      <w:pPr>
        <w:tabs>
          <w:tab w:val="num" w:pos="363"/>
        </w:tabs>
        <w:ind w:left="363" w:hanging="360"/>
      </w:pPr>
      <w:rPr>
        <w:rFonts w:ascii="Times New Roman" w:eastAsia="Times New Roman"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39">
    <w:nsid w:val="0BF97CC1"/>
    <w:multiLevelType w:val="hybridMultilevel"/>
    <w:tmpl w:val="4D1471D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1">
    <w:nsid w:val="0C56043D"/>
    <w:multiLevelType w:val="hybridMultilevel"/>
    <w:tmpl w:val="A52E85A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2">
    <w:nsid w:val="0C7C34F3"/>
    <w:multiLevelType w:val="hybridMultilevel"/>
    <w:tmpl w:val="3954C25E"/>
    <w:lvl w:ilvl="0" w:tplc="0DAAA6A2">
      <w:start w:val="1"/>
      <w:numFmt w:val="decimal"/>
      <w:lvlText w:val="%1."/>
      <w:lvlJc w:val="left"/>
      <w:pPr>
        <w:tabs>
          <w:tab w:val="num" w:pos="757"/>
        </w:tabs>
        <w:ind w:left="757" w:hanging="360"/>
      </w:pPr>
    </w:lvl>
    <w:lvl w:ilvl="1" w:tplc="04070019" w:tentative="1">
      <w:start w:val="1"/>
      <w:numFmt w:val="lowerLetter"/>
      <w:lvlText w:val="%2."/>
      <w:lvlJc w:val="left"/>
      <w:pPr>
        <w:tabs>
          <w:tab w:val="num" w:pos="1474"/>
        </w:tabs>
        <w:ind w:left="1474" w:hanging="360"/>
      </w:pPr>
    </w:lvl>
    <w:lvl w:ilvl="2" w:tplc="0407001B" w:tentative="1">
      <w:start w:val="1"/>
      <w:numFmt w:val="lowerRoman"/>
      <w:lvlText w:val="%3."/>
      <w:lvlJc w:val="right"/>
      <w:pPr>
        <w:tabs>
          <w:tab w:val="num" w:pos="2194"/>
        </w:tabs>
        <w:ind w:left="2194" w:hanging="180"/>
      </w:pPr>
    </w:lvl>
    <w:lvl w:ilvl="3" w:tplc="0407000F" w:tentative="1">
      <w:start w:val="1"/>
      <w:numFmt w:val="decimal"/>
      <w:lvlText w:val="%4."/>
      <w:lvlJc w:val="left"/>
      <w:pPr>
        <w:tabs>
          <w:tab w:val="num" w:pos="2914"/>
        </w:tabs>
        <w:ind w:left="2914" w:hanging="360"/>
      </w:pPr>
    </w:lvl>
    <w:lvl w:ilvl="4" w:tplc="04070019" w:tentative="1">
      <w:start w:val="1"/>
      <w:numFmt w:val="lowerLetter"/>
      <w:lvlText w:val="%5."/>
      <w:lvlJc w:val="left"/>
      <w:pPr>
        <w:tabs>
          <w:tab w:val="num" w:pos="3634"/>
        </w:tabs>
        <w:ind w:left="3634" w:hanging="360"/>
      </w:pPr>
    </w:lvl>
    <w:lvl w:ilvl="5" w:tplc="0407001B" w:tentative="1">
      <w:start w:val="1"/>
      <w:numFmt w:val="lowerRoman"/>
      <w:lvlText w:val="%6."/>
      <w:lvlJc w:val="right"/>
      <w:pPr>
        <w:tabs>
          <w:tab w:val="num" w:pos="4354"/>
        </w:tabs>
        <w:ind w:left="4354" w:hanging="180"/>
      </w:pPr>
    </w:lvl>
    <w:lvl w:ilvl="6" w:tplc="0407000F" w:tentative="1">
      <w:start w:val="1"/>
      <w:numFmt w:val="decimal"/>
      <w:lvlText w:val="%7."/>
      <w:lvlJc w:val="left"/>
      <w:pPr>
        <w:tabs>
          <w:tab w:val="num" w:pos="5074"/>
        </w:tabs>
        <w:ind w:left="5074" w:hanging="360"/>
      </w:pPr>
    </w:lvl>
    <w:lvl w:ilvl="7" w:tplc="04070019" w:tentative="1">
      <w:start w:val="1"/>
      <w:numFmt w:val="lowerLetter"/>
      <w:lvlText w:val="%8."/>
      <w:lvlJc w:val="left"/>
      <w:pPr>
        <w:tabs>
          <w:tab w:val="num" w:pos="5794"/>
        </w:tabs>
        <w:ind w:left="5794" w:hanging="360"/>
      </w:pPr>
    </w:lvl>
    <w:lvl w:ilvl="8" w:tplc="0407001B" w:tentative="1">
      <w:start w:val="1"/>
      <w:numFmt w:val="lowerRoman"/>
      <w:lvlText w:val="%9."/>
      <w:lvlJc w:val="right"/>
      <w:pPr>
        <w:tabs>
          <w:tab w:val="num" w:pos="6514"/>
        </w:tabs>
        <w:ind w:left="6514" w:hanging="180"/>
      </w:pPr>
    </w:lvl>
  </w:abstractNum>
  <w:abstractNum w:abstractNumId="43">
    <w:nsid w:val="0C9F595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44">
    <w:nsid w:val="0D011ADD"/>
    <w:multiLevelType w:val="hybridMultilevel"/>
    <w:tmpl w:val="71843E22"/>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5">
    <w:nsid w:val="0D117A04"/>
    <w:multiLevelType w:val="hybridMultilevel"/>
    <w:tmpl w:val="5CEE8976"/>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6">
    <w:nsid w:val="0E1569B5"/>
    <w:multiLevelType w:val="hybridMultilevel"/>
    <w:tmpl w:val="129E7AB8"/>
    <w:lvl w:ilvl="0" w:tplc="69AA159E">
      <w:start w:val="1"/>
      <w:numFmt w:val="bullet"/>
      <w:lvlText w:val="–"/>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7">
    <w:nsid w:val="0EE47C89"/>
    <w:multiLevelType w:val="hybridMultilevel"/>
    <w:tmpl w:val="EC8A193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nsid w:val="0F3F28A6"/>
    <w:multiLevelType w:val="hybridMultilevel"/>
    <w:tmpl w:val="496E61F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
    <w:nsid w:val="0F851E22"/>
    <w:multiLevelType w:val="hybridMultilevel"/>
    <w:tmpl w:val="7ACC82E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0">
    <w:nsid w:val="10CF76C7"/>
    <w:multiLevelType w:val="hybridMultilevel"/>
    <w:tmpl w:val="E880039E"/>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
    <w:nsid w:val="11397086"/>
    <w:multiLevelType w:val="hybridMultilevel"/>
    <w:tmpl w:val="3B769FD8"/>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52">
    <w:nsid w:val="12767BCE"/>
    <w:multiLevelType w:val="hybridMultilevel"/>
    <w:tmpl w:val="7F30EF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53">
    <w:nsid w:val="12881FF5"/>
    <w:multiLevelType w:val="hybridMultilevel"/>
    <w:tmpl w:val="4BEAC3D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4">
    <w:nsid w:val="12F04764"/>
    <w:multiLevelType w:val="hybridMultilevel"/>
    <w:tmpl w:val="0076F4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
    <w:nsid w:val="13124BCC"/>
    <w:multiLevelType w:val="hybridMultilevel"/>
    <w:tmpl w:val="4358FBC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6">
    <w:nsid w:val="135718DF"/>
    <w:multiLevelType w:val="hybridMultilevel"/>
    <w:tmpl w:val="C18C9B5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
    <w:nsid w:val="13AA1DC3"/>
    <w:multiLevelType w:val="hybridMultilevel"/>
    <w:tmpl w:val="EA66F782"/>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58">
    <w:nsid w:val="146F1977"/>
    <w:multiLevelType w:val="hybridMultilevel"/>
    <w:tmpl w:val="1B3AF19C"/>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59">
    <w:nsid w:val="14E536E1"/>
    <w:multiLevelType w:val="hybridMultilevel"/>
    <w:tmpl w:val="049ACFF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0">
    <w:nsid w:val="153C58BD"/>
    <w:multiLevelType w:val="hybridMultilevel"/>
    <w:tmpl w:val="8D50AD6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61">
    <w:nsid w:val="159C2F99"/>
    <w:multiLevelType w:val="hybridMultilevel"/>
    <w:tmpl w:val="DB5E5CF8"/>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2">
    <w:nsid w:val="173F7B23"/>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63">
    <w:nsid w:val="17C35849"/>
    <w:multiLevelType w:val="hybridMultilevel"/>
    <w:tmpl w:val="6C6491E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
    <w:nsid w:val="18227A6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5">
    <w:nsid w:val="18A51604"/>
    <w:multiLevelType w:val="hybridMultilevel"/>
    <w:tmpl w:val="BD2E46A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
    <w:nsid w:val="18CB4C58"/>
    <w:multiLevelType w:val="hybridMultilevel"/>
    <w:tmpl w:val="0CEE5ECC"/>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7">
    <w:nsid w:val="18CE44F1"/>
    <w:multiLevelType w:val="hybridMultilevel"/>
    <w:tmpl w:val="419A0576"/>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442"/>
        </w:tabs>
        <w:ind w:left="1442" w:hanging="360"/>
      </w:pPr>
    </w:lvl>
    <w:lvl w:ilvl="2" w:tplc="0407001B" w:tentative="1">
      <w:start w:val="1"/>
      <w:numFmt w:val="lowerRoman"/>
      <w:lvlText w:val="%3."/>
      <w:lvlJc w:val="right"/>
      <w:pPr>
        <w:tabs>
          <w:tab w:val="num" w:pos="2162"/>
        </w:tabs>
        <w:ind w:left="2162" w:hanging="180"/>
      </w:pPr>
    </w:lvl>
    <w:lvl w:ilvl="3" w:tplc="0407000F" w:tentative="1">
      <w:start w:val="1"/>
      <w:numFmt w:val="decimal"/>
      <w:lvlText w:val="%4."/>
      <w:lvlJc w:val="left"/>
      <w:pPr>
        <w:tabs>
          <w:tab w:val="num" w:pos="2882"/>
        </w:tabs>
        <w:ind w:left="2882" w:hanging="360"/>
      </w:pPr>
    </w:lvl>
    <w:lvl w:ilvl="4" w:tplc="04070019" w:tentative="1">
      <w:start w:val="1"/>
      <w:numFmt w:val="lowerLetter"/>
      <w:lvlText w:val="%5."/>
      <w:lvlJc w:val="left"/>
      <w:pPr>
        <w:tabs>
          <w:tab w:val="num" w:pos="3602"/>
        </w:tabs>
        <w:ind w:left="3602" w:hanging="360"/>
      </w:pPr>
    </w:lvl>
    <w:lvl w:ilvl="5" w:tplc="0407001B" w:tentative="1">
      <w:start w:val="1"/>
      <w:numFmt w:val="lowerRoman"/>
      <w:lvlText w:val="%6."/>
      <w:lvlJc w:val="right"/>
      <w:pPr>
        <w:tabs>
          <w:tab w:val="num" w:pos="4322"/>
        </w:tabs>
        <w:ind w:left="4322" w:hanging="180"/>
      </w:pPr>
    </w:lvl>
    <w:lvl w:ilvl="6" w:tplc="0407000F" w:tentative="1">
      <w:start w:val="1"/>
      <w:numFmt w:val="decimal"/>
      <w:lvlText w:val="%7."/>
      <w:lvlJc w:val="left"/>
      <w:pPr>
        <w:tabs>
          <w:tab w:val="num" w:pos="5042"/>
        </w:tabs>
        <w:ind w:left="5042" w:hanging="360"/>
      </w:pPr>
    </w:lvl>
    <w:lvl w:ilvl="7" w:tplc="04070019" w:tentative="1">
      <w:start w:val="1"/>
      <w:numFmt w:val="lowerLetter"/>
      <w:lvlText w:val="%8."/>
      <w:lvlJc w:val="left"/>
      <w:pPr>
        <w:tabs>
          <w:tab w:val="num" w:pos="5762"/>
        </w:tabs>
        <w:ind w:left="5762" w:hanging="360"/>
      </w:pPr>
    </w:lvl>
    <w:lvl w:ilvl="8" w:tplc="0407001B" w:tentative="1">
      <w:start w:val="1"/>
      <w:numFmt w:val="lowerRoman"/>
      <w:lvlText w:val="%9."/>
      <w:lvlJc w:val="right"/>
      <w:pPr>
        <w:tabs>
          <w:tab w:val="num" w:pos="6482"/>
        </w:tabs>
        <w:ind w:left="6482" w:hanging="180"/>
      </w:pPr>
    </w:lvl>
  </w:abstractNum>
  <w:abstractNum w:abstractNumId="68">
    <w:nsid w:val="196C07FE"/>
    <w:multiLevelType w:val="hybridMultilevel"/>
    <w:tmpl w:val="9B5CABB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
    <w:nsid w:val="19993FEB"/>
    <w:multiLevelType w:val="hybridMultilevel"/>
    <w:tmpl w:val="AE6E39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
    <w:nsid w:val="19BF5787"/>
    <w:multiLevelType w:val="hybridMultilevel"/>
    <w:tmpl w:val="5BCAF15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1">
    <w:nsid w:val="19E1782B"/>
    <w:multiLevelType w:val="hybridMultilevel"/>
    <w:tmpl w:val="D676135A"/>
    <w:lvl w:ilvl="0" w:tplc="0DAAA6A2">
      <w:start w:val="1"/>
      <w:numFmt w:val="lowerLetter"/>
      <w:lvlText w:val="%1."/>
      <w:lvlJc w:val="left"/>
      <w:pPr>
        <w:tabs>
          <w:tab w:val="num" w:pos="760"/>
        </w:tabs>
        <w:ind w:left="760" w:hanging="360"/>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72">
    <w:nsid w:val="19E516F0"/>
    <w:multiLevelType w:val="hybridMultilevel"/>
    <w:tmpl w:val="70ACE690"/>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73">
    <w:nsid w:val="19ED5969"/>
    <w:multiLevelType w:val="hybridMultilevel"/>
    <w:tmpl w:val="C0EA832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4">
    <w:nsid w:val="1A527946"/>
    <w:multiLevelType w:val="hybridMultilevel"/>
    <w:tmpl w:val="97B6CCCC"/>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75">
    <w:nsid w:val="1AA72520"/>
    <w:multiLevelType w:val="hybridMultilevel"/>
    <w:tmpl w:val="03425C70"/>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7"/>
        </w:tabs>
        <w:ind w:left="1727" w:hanging="360"/>
      </w:pPr>
    </w:lvl>
    <w:lvl w:ilvl="2" w:tplc="0407001B" w:tentative="1">
      <w:start w:val="1"/>
      <w:numFmt w:val="lowerRoman"/>
      <w:lvlText w:val="%3."/>
      <w:lvlJc w:val="right"/>
      <w:pPr>
        <w:tabs>
          <w:tab w:val="num" w:pos="2447"/>
        </w:tabs>
        <w:ind w:left="2447" w:hanging="180"/>
      </w:pPr>
    </w:lvl>
    <w:lvl w:ilvl="3" w:tplc="0407000F" w:tentative="1">
      <w:start w:val="1"/>
      <w:numFmt w:val="decimal"/>
      <w:lvlText w:val="%4."/>
      <w:lvlJc w:val="left"/>
      <w:pPr>
        <w:tabs>
          <w:tab w:val="num" w:pos="3167"/>
        </w:tabs>
        <w:ind w:left="3167" w:hanging="360"/>
      </w:pPr>
    </w:lvl>
    <w:lvl w:ilvl="4" w:tplc="04070019" w:tentative="1">
      <w:start w:val="1"/>
      <w:numFmt w:val="lowerLetter"/>
      <w:lvlText w:val="%5."/>
      <w:lvlJc w:val="left"/>
      <w:pPr>
        <w:tabs>
          <w:tab w:val="num" w:pos="3887"/>
        </w:tabs>
        <w:ind w:left="3887" w:hanging="360"/>
      </w:pPr>
    </w:lvl>
    <w:lvl w:ilvl="5" w:tplc="0407001B" w:tentative="1">
      <w:start w:val="1"/>
      <w:numFmt w:val="lowerRoman"/>
      <w:lvlText w:val="%6."/>
      <w:lvlJc w:val="right"/>
      <w:pPr>
        <w:tabs>
          <w:tab w:val="num" w:pos="4607"/>
        </w:tabs>
        <w:ind w:left="4607" w:hanging="180"/>
      </w:pPr>
    </w:lvl>
    <w:lvl w:ilvl="6" w:tplc="0407000F" w:tentative="1">
      <w:start w:val="1"/>
      <w:numFmt w:val="decimal"/>
      <w:lvlText w:val="%7."/>
      <w:lvlJc w:val="left"/>
      <w:pPr>
        <w:tabs>
          <w:tab w:val="num" w:pos="5327"/>
        </w:tabs>
        <w:ind w:left="5327" w:hanging="360"/>
      </w:pPr>
    </w:lvl>
    <w:lvl w:ilvl="7" w:tplc="04070019" w:tentative="1">
      <w:start w:val="1"/>
      <w:numFmt w:val="lowerLetter"/>
      <w:lvlText w:val="%8."/>
      <w:lvlJc w:val="left"/>
      <w:pPr>
        <w:tabs>
          <w:tab w:val="num" w:pos="6047"/>
        </w:tabs>
        <w:ind w:left="6047" w:hanging="360"/>
      </w:pPr>
    </w:lvl>
    <w:lvl w:ilvl="8" w:tplc="0407001B" w:tentative="1">
      <w:start w:val="1"/>
      <w:numFmt w:val="lowerRoman"/>
      <w:lvlText w:val="%9."/>
      <w:lvlJc w:val="right"/>
      <w:pPr>
        <w:tabs>
          <w:tab w:val="num" w:pos="6767"/>
        </w:tabs>
        <w:ind w:left="6767" w:hanging="180"/>
      </w:pPr>
    </w:lvl>
  </w:abstractNum>
  <w:abstractNum w:abstractNumId="76">
    <w:nsid w:val="1AE45BBC"/>
    <w:multiLevelType w:val="hybridMultilevel"/>
    <w:tmpl w:val="1EC01C3E"/>
    <w:lvl w:ilvl="0" w:tplc="69042A08">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834"/>
        </w:tabs>
        <w:ind w:left="1834" w:hanging="360"/>
      </w:pPr>
    </w:lvl>
    <w:lvl w:ilvl="2" w:tplc="0407001B" w:tentative="1">
      <w:start w:val="1"/>
      <w:numFmt w:val="lowerRoman"/>
      <w:lvlText w:val="%3."/>
      <w:lvlJc w:val="right"/>
      <w:pPr>
        <w:tabs>
          <w:tab w:val="num" w:pos="2554"/>
        </w:tabs>
        <w:ind w:left="2554" w:hanging="180"/>
      </w:pPr>
    </w:lvl>
    <w:lvl w:ilvl="3" w:tplc="0407000F" w:tentative="1">
      <w:start w:val="1"/>
      <w:numFmt w:val="decimal"/>
      <w:lvlText w:val="%4."/>
      <w:lvlJc w:val="left"/>
      <w:pPr>
        <w:tabs>
          <w:tab w:val="num" w:pos="3274"/>
        </w:tabs>
        <w:ind w:left="3274" w:hanging="360"/>
      </w:pPr>
    </w:lvl>
    <w:lvl w:ilvl="4" w:tplc="04070019" w:tentative="1">
      <w:start w:val="1"/>
      <w:numFmt w:val="lowerLetter"/>
      <w:lvlText w:val="%5."/>
      <w:lvlJc w:val="left"/>
      <w:pPr>
        <w:tabs>
          <w:tab w:val="num" w:pos="3994"/>
        </w:tabs>
        <w:ind w:left="3994" w:hanging="360"/>
      </w:pPr>
    </w:lvl>
    <w:lvl w:ilvl="5" w:tplc="0407001B" w:tentative="1">
      <w:start w:val="1"/>
      <w:numFmt w:val="lowerRoman"/>
      <w:lvlText w:val="%6."/>
      <w:lvlJc w:val="right"/>
      <w:pPr>
        <w:tabs>
          <w:tab w:val="num" w:pos="4714"/>
        </w:tabs>
        <w:ind w:left="4714" w:hanging="180"/>
      </w:pPr>
    </w:lvl>
    <w:lvl w:ilvl="6" w:tplc="0407000F" w:tentative="1">
      <w:start w:val="1"/>
      <w:numFmt w:val="decimal"/>
      <w:lvlText w:val="%7."/>
      <w:lvlJc w:val="left"/>
      <w:pPr>
        <w:tabs>
          <w:tab w:val="num" w:pos="5434"/>
        </w:tabs>
        <w:ind w:left="5434" w:hanging="360"/>
      </w:pPr>
    </w:lvl>
    <w:lvl w:ilvl="7" w:tplc="04070019" w:tentative="1">
      <w:start w:val="1"/>
      <w:numFmt w:val="lowerLetter"/>
      <w:lvlText w:val="%8."/>
      <w:lvlJc w:val="left"/>
      <w:pPr>
        <w:tabs>
          <w:tab w:val="num" w:pos="6154"/>
        </w:tabs>
        <w:ind w:left="6154" w:hanging="360"/>
      </w:pPr>
    </w:lvl>
    <w:lvl w:ilvl="8" w:tplc="0407001B" w:tentative="1">
      <w:start w:val="1"/>
      <w:numFmt w:val="lowerRoman"/>
      <w:lvlText w:val="%9."/>
      <w:lvlJc w:val="right"/>
      <w:pPr>
        <w:tabs>
          <w:tab w:val="num" w:pos="6874"/>
        </w:tabs>
        <w:ind w:left="6874" w:hanging="180"/>
      </w:pPr>
    </w:lvl>
  </w:abstractNum>
  <w:abstractNum w:abstractNumId="7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cs="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cs="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78">
    <w:nsid w:val="1B4D17CA"/>
    <w:multiLevelType w:val="hybridMultilevel"/>
    <w:tmpl w:val="9F48FC10"/>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9">
    <w:nsid w:val="1C15129B"/>
    <w:multiLevelType w:val="hybridMultilevel"/>
    <w:tmpl w:val="ED7C360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0">
    <w:nsid w:val="1C620137"/>
    <w:multiLevelType w:val="hybridMultilevel"/>
    <w:tmpl w:val="A83445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1">
    <w:nsid w:val="1C856224"/>
    <w:multiLevelType w:val="multilevel"/>
    <w:tmpl w:val="D4DA5656"/>
    <w:lvl w:ilvl="0">
      <w:start w:val="3"/>
      <w:numFmt w:val="decimal"/>
      <w:lvlText w:val="%1"/>
      <w:lvlJc w:val="left"/>
      <w:pPr>
        <w:tabs>
          <w:tab w:val="num" w:pos="795"/>
        </w:tabs>
        <w:ind w:left="795" w:hanging="795"/>
      </w:pPr>
      <w:rPr>
        <w:rFonts w:hint="default"/>
        <w:b/>
        <w:bCs/>
      </w:rPr>
    </w:lvl>
    <w:lvl w:ilvl="1">
      <w:start w:val="1"/>
      <w:numFmt w:val="decimal"/>
      <w:lvlText w:val="%1.%2"/>
      <w:lvlJc w:val="left"/>
      <w:pPr>
        <w:tabs>
          <w:tab w:val="num" w:pos="795"/>
        </w:tabs>
        <w:ind w:left="795" w:hanging="795"/>
      </w:pPr>
      <w:rPr>
        <w:rFonts w:hint="default"/>
        <w:b/>
        <w:bCs/>
      </w:rPr>
    </w:lvl>
    <w:lvl w:ilvl="2">
      <w:start w:val="1"/>
      <w:numFmt w:val="decimal"/>
      <w:lvlText w:val="%1.%2.%3"/>
      <w:lvlJc w:val="left"/>
      <w:pPr>
        <w:tabs>
          <w:tab w:val="num" w:pos="795"/>
        </w:tabs>
        <w:ind w:left="795" w:hanging="795"/>
      </w:pPr>
      <w:rPr>
        <w:rFonts w:hint="default"/>
        <w:b/>
        <w:bCs/>
      </w:rPr>
    </w:lvl>
    <w:lvl w:ilvl="3">
      <w:start w:val="1"/>
      <w:numFmt w:val="decimal"/>
      <w:lvlText w:val="%1.%2.%3.%4"/>
      <w:lvlJc w:val="left"/>
      <w:pPr>
        <w:tabs>
          <w:tab w:val="num" w:pos="795"/>
        </w:tabs>
        <w:ind w:left="795" w:hanging="795"/>
      </w:pPr>
      <w:rPr>
        <w:rFonts w:hint="default"/>
        <w:b/>
        <w:bCs/>
      </w:rPr>
    </w:lvl>
    <w:lvl w:ilvl="4">
      <w:start w:val="1"/>
      <w:numFmt w:val="decimal"/>
      <w:lvlText w:val="%1.%2.%3.%4.%5"/>
      <w:lvlJc w:val="left"/>
      <w:pPr>
        <w:tabs>
          <w:tab w:val="num" w:pos="795"/>
        </w:tabs>
        <w:ind w:left="795" w:hanging="795"/>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82">
    <w:nsid w:val="1CF40349"/>
    <w:multiLevelType w:val="hybridMultilevel"/>
    <w:tmpl w:val="7D629AA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83">
    <w:nsid w:val="1D4D3F25"/>
    <w:multiLevelType w:val="hybridMultilevel"/>
    <w:tmpl w:val="7E7030D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
    <w:nsid w:val="1DAC7EA8"/>
    <w:multiLevelType w:val="hybridMultilevel"/>
    <w:tmpl w:val="AD02A05A"/>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
    <w:nsid w:val="1DEC2852"/>
    <w:multiLevelType w:val="hybridMultilevel"/>
    <w:tmpl w:val="00A41012"/>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6">
    <w:nsid w:val="1EB53686"/>
    <w:multiLevelType w:val="hybridMultilevel"/>
    <w:tmpl w:val="FE080DDE"/>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87">
    <w:nsid w:val="1ED9179E"/>
    <w:multiLevelType w:val="hybridMultilevel"/>
    <w:tmpl w:val="7CC4FF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88">
    <w:nsid w:val="1F2B62B1"/>
    <w:multiLevelType w:val="hybridMultilevel"/>
    <w:tmpl w:val="094CEBE6"/>
    <w:lvl w:ilvl="0" w:tplc="0407000F">
      <w:start w:val="1"/>
      <w:numFmt w:val="decimal"/>
      <w:lvlText w:val="%1."/>
      <w:lvlJc w:val="left"/>
      <w:pPr>
        <w:tabs>
          <w:tab w:val="num" w:pos="1146"/>
        </w:tabs>
        <w:ind w:left="1146" w:hanging="360"/>
      </w:pPr>
    </w:lvl>
    <w:lvl w:ilvl="1" w:tplc="04070019" w:tentative="1">
      <w:start w:val="1"/>
      <w:numFmt w:val="lowerLetter"/>
      <w:lvlText w:val="%2."/>
      <w:lvlJc w:val="left"/>
      <w:pPr>
        <w:tabs>
          <w:tab w:val="num" w:pos="1866"/>
        </w:tabs>
        <w:ind w:left="1866" w:hanging="360"/>
      </w:pPr>
    </w:lvl>
    <w:lvl w:ilvl="2" w:tplc="0407001B" w:tentative="1">
      <w:start w:val="1"/>
      <w:numFmt w:val="lowerRoman"/>
      <w:lvlText w:val="%3."/>
      <w:lvlJc w:val="right"/>
      <w:pPr>
        <w:tabs>
          <w:tab w:val="num" w:pos="2586"/>
        </w:tabs>
        <w:ind w:left="2586" w:hanging="180"/>
      </w:pPr>
    </w:lvl>
    <w:lvl w:ilvl="3" w:tplc="0407000F" w:tentative="1">
      <w:start w:val="1"/>
      <w:numFmt w:val="decimal"/>
      <w:lvlText w:val="%4."/>
      <w:lvlJc w:val="left"/>
      <w:pPr>
        <w:tabs>
          <w:tab w:val="num" w:pos="3306"/>
        </w:tabs>
        <w:ind w:left="3306" w:hanging="360"/>
      </w:pPr>
    </w:lvl>
    <w:lvl w:ilvl="4" w:tplc="04070019" w:tentative="1">
      <w:start w:val="1"/>
      <w:numFmt w:val="lowerLetter"/>
      <w:lvlText w:val="%5."/>
      <w:lvlJc w:val="left"/>
      <w:pPr>
        <w:tabs>
          <w:tab w:val="num" w:pos="4026"/>
        </w:tabs>
        <w:ind w:left="4026" w:hanging="360"/>
      </w:pPr>
    </w:lvl>
    <w:lvl w:ilvl="5" w:tplc="0407001B" w:tentative="1">
      <w:start w:val="1"/>
      <w:numFmt w:val="lowerRoman"/>
      <w:lvlText w:val="%6."/>
      <w:lvlJc w:val="right"/>
      <w:pPr>
        <w:tabs>
          <w:tab w:val="num" w:pos="4746"/>
        </w:tabs>
        <w:ind w:left="4746" w:hanging="180"/>
      </w:pPr>
    </w:lvl>
    <w:lvl w:ilvl="6" w:tplc="0407000F" w:tentative="1">
      <w:start w:val="1"/>
      <w:numFmt w:val="decimal"/>
      <w:lvlText w:val="%7."/>
      <w:lvlJc w:val="left"/>
      <w:pPr>
        <w:tabs>
          <w:tab w:val="num" w:pos="5466"/>
        </w:tabs>
        <w:ind w:left="5466" w:hanging="360"/>
      </w:pPr>
    </w:lvl>
    <w:lvl w:ilvl="7" w:tplc="04070019" w:tentative="1">
      <w:start w:val="1"/>
      <w:numFmt w:val="lowerLetter"/>
      <w:lvlText w:val="%8."/>
      <w:lvlJc w:val="left"/>
      <w:pPr>
        <w:tabs>
          <w:tab w:val="num" w:pos="6186"/>
        </w:tabs>
        <w:ind w:left="6186" w:hanging="360"/>
      </w:pPr>
    </w:lvl>
    <w:lvl w:ilvl="8" w:tplc="0407001B" w:tentative="1">
      <w:start w:val="1"/>
      <w:numFmt w:val="lowerRoman"/>
      <w:lvlText w:val="%9."/>
      <w:lvlJc w:val="right"/>
      <w:pPr>
        <w:tabs>
          <w:tab w:val="num" w:pos="6906"/>
        </w:tabs>
        <w:ind w:left="6906" w:hanging="180"/>
      </w:pPr>
    </w:lvl>
  </w:abstractNum>
  <w:abstractNum w:abstractNumId="89">
    <w:nsid w:val="1FED0811"/>
    <w:multiLevelType w:val="hybridMultilevel"/>
    <w:tmpl w:val="514055D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0">
    <w:nsid w:val="20B31BA1"/>
    <w:multiLevelType w:val="hybridMultilevel"/>
    <w:tmpl w:val="33E2E37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91">
    <w:nsid w:val="20CF5A3A"/>
    <w:multiLevelType w:val="hybridMultilevel"/>
    <w:tmpl w:val="7884052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92">
    <w:nsid w:val="21C0007D"/>
    <w:multiLevelType w:val="hybridMultilevel"/>
    <w:tmpl w:val="B1B60F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3">
    <w:nsid w:val="227A6838"/>
    <w:multiLevelType w:val="hybridMultilevel"/>
    <w:tmpl w:val="D018C48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94">
    <w:nsid w:val="22B77716"/>
    <w:multiLevelType w:val="hybridMultilevel"/>
    <w:tmpl w:val="D4A2C95E"/>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5">
    <w:nsid w:val="231940A4"/>
    <w:multiLevelType w:val="hybridMultilevel"/>
    <w:tmpl w:val="12B0282A"/>
    <w:lvl w:ilvl="0" w:tplc="0DAAA6A2">
      <w:start w:val="1"/>
      <w:numFmt w:val="lowerLetter"/>
      <w:lvlText w:val="%1."/>
      <w:lvlJc w:val="left"/>
      <w:pPr>
        <w:tabs>
          <w:tab w:val="num" w:pos="1260"/>
        </w:tabs>
        <w:ind w:left="1260" w:hanging="360"/>
      </w:pPr>
      <w:rPr>
        <w:rFonts w:hint="default"/>
      </w:rPr>
    </w:lvl>
    <w:lvl w:ilvl="1" w:tplc="04070019" w:tentative="1">
      <w:start w:val="1"/>
      <w:numFmt w:val="lowerLetter"/>
      <w:lvlText w:val="%2."/>
      <w:lvlJc w:val="left"/>
      <w:pPr>
        <w:tabs>
          <w:tab w:val="num" w:pos="1943"/>
        </w:tabs>
        <w:ind w:left="1943" w:hanging="360"/>
      </w:pPr>
    </w:lvl>
    <w:lvl w:ilvl="2" w:tplc="0407001B" w:tentative="1">
      <w:start w:val="1"/>
      <w:numFmt w:val="lowerRoman"/>
      <w:lvlText w:val="%3."/>
      <w:lvlJc w:val="right"/>
      <w:pPr>
        <w:tabs>
          <w:tab w:val="num" w:pos="2663"/>
        </w:tabs>
        <w:ind w:left="2663" w:hanging="180"/>
      </w:pPr>
    </w:lvl>
    <w:lvl w:ilvl="3" w:tplc="0407000F" w:tentative="1">
      <w:start w:val="1"/>
      <w:numFmt w:val="decimal"/>
      <w:lvlText w:val="%4."/>
      <w:lvlJc w:val="left"/>
      <w:pPr>
        <w:tabs>
          <w:tab w:val="num" w:pos="3383"/>
        </w:tabs>
        <w:ind w:left="3383" w:hanging="360"/>
      </w:pPr>
    </w:lvl>
    <w:lvl w:ilvl="4" w:tplc="04070019" w:tentative="1">
      <w:start w:val="1"/>
      <w:numFmt w:val="lowerLetter"/>
      <w:lvlText w:val="%5."/>
      <w:lvlJc w:val="left"/>
      <w:pPr>
        <w:tabs>
          <w:tab w:val="num" w:pos="4103"/>
        </w:tabs>
        <w:ind w:left="4103" w:hanging="360"/>
      </w:pPr>
    </w:lvl>
    <w:lvl w:ilvl="5" w:tplc="0407001B" w:tentative="1">
      <w:start w:val="1"/>
      <w:numFmt w:val="lowerRoman"/>
      <w:lvlText w:val="%6."/>
      <w:lvlJc w:val="right"/>
      <w:pPr>
        <w:tabs>
          <w:tab w:val="num" w:pos="4823"/>
        </w:tabs>
        <w:ind w:left="4823" w:hanging="180"/>
      </w:pPr>
    </w:lvl>
    <w:lvl w:ilvl="6" w:tplc="0407000F" w:tentative="1">
      <w:start w:val="1"/>
      <w:numFmt w:val="decimal"/>
      <w:lvlText w:val="%7."/>
      <w:lvlJc w:val="left"/>
      <w:pPr>
        <w:tabs>
          <w:tab w:val="num" w:pos="5543"/>
        </w:tabs>
        <w:ind w:left="5543" w:hanging="360"/>
      </w:pPr>
    </w:lvl>
    <w:lvl w:ilvl="7" w:tplc="04070019" w:tentative="1">
      <w:start w:val="1"/>
      <w:numFmt w:val="lowerLetter"/>
      <w:lvlText w:val="%8."/>
      <w:lvlJc w:val="left"/>
      <w:pPr>
        <w:tabs>
          <w:tab w:val="num" w:pos="6263"/>
        </w:tabs>
        <w:ind w:left="6263" w:hanging="360"/>
      </w:pPr>
    </w:lvl>
    <w:lvl w:ilvl="8" w:tplc="0407001B" w:tentative="1">
      <w:start w:val="1"/>
      <w:numFmt w:val="lowerRoman"/>
      <w:lvlText w:val="%9."/>
      <w:lvlJc w:val="right"/>
      <w:pPr>
        <w:tabs>
          <w:tab w:val="num" w:pos="6983"/>
        </w:tabs>
        <w:ind w:left="6983" w:hanging="180"/>
      </w:pPr>
    </w:lvl>
  </w:abstractNum>
  <w:abstractNum w:abstractNumId="96">
    <w:nsid w:val="232E60BA"/>
    <w:multiLevelType w:val="hybridMultilevel"/>
    <w:tmpl w:val="0E0AD52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7">
    <w:nsid w:val="235E16BE"/>
    <w:multiLevelType w:val="hybridMultilevel"/>
    <w:tmpl w:val="536814AE"/>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98">
    <w:nsid w:val="250F70B2"/>
    <w:multiLevelType w:val="hybridMultilevel"/>
    <w:tmpl w:val="6F20BBF0"/>
    <w:lvl w:ilvl="0" w:tplc="0DAAA6A2">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nsid w:val="25474327"/>
    <w:multiLevelType w:val="hybridMultilevel"/>
    <w:tmpl w:val="E078FF98"/>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100">
    <w:nsid w:val="25FA23C0"/>
    <w:multiLevelType w:val="hybridMultilevel"/>
    <w:tmpl w:val="69EE3372"/>
    <w:lvl w:ilvl="0" w:tplc="C01C8F44">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1">
    <w:nsid w:val="266B191E"/>
    <w:multiLevelType w:val="hybridMultilevel"/>
    <w:tmpl w:val="B85C593C"/>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2">
    <w:nsid w:val="26A83B6C"/>
    <w:multiLevelType w:val="hybridMultilevel"/>
    <w:tmpl w:val="B1D25D42"/>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3">
    <w:nsid w:val="26CA3B56"/>
    <w:multiLevelType w:val="hybridMultilevel"/>
    <w:tmpl w:val="167E2D1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
    <w:nsid w:val="27396FBA"/>
    <w:multiLevelType w:val="hybridMultilevel"/>
    <w:tmpl w:val="DE90BF9E"/>
    <w:lvl w:ilvl="0" w:tplc="01CE90E0">
      <w:start w:val="1"/>
      <w:numFmt w:val="decimal"/>
      <w:pStyle w:val="AVCNumberinglevel1"/>
      <w:lvlText w:val="%1."/>
      <w:lvlJc w:val="left"/>
      <w:pPr>
        <w:tabs>
          <w:tab w:val="num" w:pos="720"/>
        </w:tabs>
        <w:ind w:left="720" w:hanging="720"/>
      </w:pPr>
      <w:rPr>
        <w:rFonts w:hint="default"/>
      </w:rPr>
    </w:lvl>
    <w:lvl w:ilvl="1" w:tplc="5422105A" w:tentative="1">
      <w:start w:val="1"/>
      <w:numFmt w:val="lowerLetter"/>
      <w:lvlText w:val="%2."/>
      <w:lvlJc w:val="left"/>
      <w:pPr>
        <w:tabs>
          <w:tab w:val="num" w:pos="1440"/>
        </w:tabs>
        <w:ind w:left="1440" w:hanging="360"/>
      </w:pPr>
    </w:lvl>
    <w:lvl w:ilvl="2" w:tplc="BD4A5E66" w:tentative="1">
      <w:start w:val="1"/>
      <w:numFmt w:val="lowerRoman"/>
      <w:lvlText w:val="%3."/>
      <w:lvlJc w:val="right"/>
      <w:pPr>
        <w:tabs>
          <w:tab w:val="num" w:pos="2160"/>
        </w:tabs>
        <w:ind w:left="2160" w:hanging="180"/>
      </w:pPr>
    </w:lvl>
    <w:lvl w:ilvl="3" w:tplc="F0DE393A" w:tentative="1">
      <w:start w:val="1"/>
      <w:numFmt w:val="decimal"/>
      <w:lvlText w:val="%4."/>
      <w:lvlJc w:val="left"/>
      <w:pPr>
        <w:tabs>
          <w:tab w:val="num" w:pos="2880"/>
        </w:tabs>
        <w:ind w:left="2880" w:hanging="360"/>
      </w:pPr>
    </w:lvl>
    <w:lvl w:ilvl="4" w:tplc="D88E3B00" w:tentative="1">
      <w:start w:val="1"/>
      <w:numFmt w:val="lowerLetter"/>
      <w:lvlText w:val="%5."/>
      <w:lvlJc w:val="left"/>
      <w:pPr>
        <w:tabs>
          <w:tab w:val="num" w:pos="3600"/>
        </w:tabs>
        <w:ind w:left="3600" w:hanging="360"/>
      </w:pPr>
    </w:lvl>
    <w:lvl w:ilvl="5" w:tplc="BEDC8A98" w:tentative="1">
      <w:start w:val="1"/>
      <w:numFmt w:val="lowerRoman"/>
      <w:lvlText w:val="%6."/>
      <w:lvlJc w:val="right"/>
      <w:pPr>
        <w:tabs>
          <w:tab w:val="num" w:pos="4320"/>
        </w:tabs>
        <w:ind w:left="4320" w:hanging="180"/>
      </w:pPr>
    </w:lvl>
    <w:lvl w:ilvl="6" w:tplc="708C1352" w:tentative="1">
      <w:start w:val="1"/>
      <w:numFmt w:val="decimal"/>
      <w:lvlText w:val="%7."/>
      <w:lvlJc w:val="left"/>
      <w:pPr>
        <w:tabs>
          <w:tab w:val="num" w:pos="5040"/>
        </w:tabs>
        <w:ind w:left="5040" w:hanging="360"/>
      </w:pPr>
    </w:lvl>
    <w:lvl w:ilvl="7" w:tplc="B7F26050" w:tentative="1">
      <w:start w:val="1"/>
      <w:numFmt w:val="lowerLetter"/>
      <w:lvlText w:val="%8."/>
      <w:lvlJc w:val="left"/>
      <w:pPr>
        <w:tabs>
          <w:tab w:val="num" w:pos="5760"/>
        </w:tabs>
        <w:ind w:left="5760" w:hanging="360"/>
      </w:pPr>
    </w:lvl>
    <w:lvl w:ilvl="8" w:tplc="39586C54" w:tentative="1">
      <w:start w:val="1"/>
      <w:numFmt w:val="lowerRoman"/>
      <w:lvlText w:val="%9."/>
      <w:lvlJc w:val="right"/>
      <w:pPr>
        <w:tabs>
          <w:tab w:val="num" w:pos="6480"/>
        </w:tabs>
        <w:ind w:left="6480" w:hanging="180"/>
      </w:pPr>
    </w:lvl>
  </w:abstractNum>
  <w:abstractNum w:abstractNumId="105">
    <w:nsid w:val="273B4A2A"/>
    <w:multiLevelType w:val="hybridMultilevel"/>
    <w:tmpl w:val="FB4C346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6">
    <w:nsid w:val="278009E1"/>
    <w:multiLevelType w:val="hybridMultilevel"/>
    <w:tmpl w:val="535C864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7">
    <w:nsid w:val="281B5BA5"/>
    <w:multiLevelType w:val="hybridMultilevel"/>
    <w:tmpl w:val="1C08ACDA"/>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8">
    <w:nsid w:val="290028B2"/>
    <w:multiLevelType w:val="hybridMultilevel"/>
    <w:tmpl w:val="D66A5E5E"/>
    <w:lvl w:ilvl="0" w:tplc="4782C130">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C88E91DA">
      <w:start w:val="1"/>
      <w:numFmt w:val="bullet"/>
      <w:lvlText w:val="o"/>
      <w:lvlJc w:val="left"/>
      <w:pPr>
        <w:tabs>
          <w:tab w:val="num" w:pos="2232"/>
        </w:tabs>
        <w:ind w:left="2232" w:hanging="360"/>
      </w:pPr>
      <w:rPr>
        <w:rFonts w:ascii="Courier New" w:hAnsi="Courier New" w:cs="Courier New" w:hint="default"/>
      </w:rPr>
    </w:lvl>
    <w:lvl w:ilvl="2" w:tplc="0464D0B4" w:tentative="1">
      <w:start w:val="1"/>
      <w:numFmt w:val="bullet"/>
      <w:lvlText w:val=""/>
      <w:lvlJc w:val="left"/>
      <w:pPr>
        <w:tabs>
          <w:tab w:val="num" w:pos="2952"/>
        </w:tabs>
        <w:ind w:left="2952" w:hanging="360"/>
      </w:pPr>
      <w:rPr>
        <w:rFonts w:ascii="Wingdings" w:hAnsi="Wingdings" w:hint="default"/>
      </w:rPr>
    </w:lvl>
    <w:lvl w:ilvl="3" w:tplc="171292D0" w:tentative="1">
      <w:start w:val="1"/>
      <w:numFmt w:val="bullet"/>
      <w:lvlText w:val=""/>
      <w:lvlJc w:val="left"/>
      <w:pPr>
        <w:tabs>
          <w:tab w:val="num" w:pos="3672"/>
        </w:tabs>
        <w:ind w:left="3672" w:hanging="360"/>
      </w:pPr>
      <w:rPr>
        <w:rFonts w:ascii="Symbol" w:hAnsi="Symbol" w:hint="default"/>
      </w:rPr>
    </w:lvl>
    <w:lvl w:ilvl="4" w:tplc="AFE0A4A4" w:tentative="1">
      <w:start w:val="1"/>
      <w:numFmt w:val="bullet"/>
      <w:lvlText w:val="o"/>
      <w:lvlJc w:val="left"/>
      <w:pPr>
        <w:tabs>
          <w:tab w:val="num" w:pos="4392"/>
        </w:tabs>
        <w:ind w:left="4392" w:hanging="360"/>
      </w:pPr>
      <w:rPr>
        <w:rFonts w:ascii="Courier New" w:hAnsi="Courier New" w:cs="Courier New" w:hint="default"/>
      </w:rPr>
    </w:lvl>
    <w:lvl w:ilvl="5" w:tplc="D30027E8">
      <w:start w:val="1"/>
      <w:numFmt w:val="bullet"/>
      <w:lvlText w:val=""/>
      <w:lvlJc w:val="left"/>
      <w:pPr>
        <w:tabs>
          <w:tab w:val="num" w:pos="5112"/>
        </w:tabs>
        <w:ind w:left="5112" w:hanging="360"/>
      </w:pPr>
      <w:rPr>
        <w:rFonts w:ascii="Wingdings" w:hAnsi="Wingdings" w:hint="default"/>
      </w:rPr>
    </w:lvl>
    <w:lvl w:ilvl="6" w:tplc="57E4315C" w:tentative="1">
      <w:start w:val="1"/>
      <w:numFmt w:val="bullet"/>
      <w:lvlText w:val=""/>
      <w:lvlJc w:val="left"/>
      <w:pPr>
        <w:tabs>
          <w:tab w:val="num" w:pos="5832"/>
        </w:tabs>
        <w:ind w:left="5832" w:hanging="360"/>
      </w:pPr>
      <w:rPr>
        <w:rFonts w:ascii="Symbol" w:hAnsi="Symbol" w:hint="default"/>
      </w:rPr>
    </w:lvl>
    <w:lvl w:ilvl="7" w:tplc="FAA2DE4C" w:tentative="1">
      <w:start w:val="1"/>
      <w:numFmt w:val="bullet"/>
      <w:lvlText w:val="o"/>
      <w:lvlJc w:val="left"/>
      <w:pPr>
        <w:tabs>
          <w:tab w:val="num" w:pos="6552"/>
        </w:tabs>
        <w:ind w:left="6552" w:hanging="360"/>
      </w:pPr>
      <w:rPr>
        <w:rFonts w:ascii="Courier New" w:hAnsi="Courier New" w:cs="Courier New" w:hint="default"/>
      </w:rPr>
    </w:lvl>
    <w:lvl w:ilvl="8" w:tplc="915293B8" w:tentative="1">
      <w:start w:val="1"/>
      <w:numFmt w:val="bullet"/>
      <w:lvlText w:val=""/>
      <w:lvlJc w:val="left"/>
      <w:pPr>
        <w:tabs>
          <w:tab w:val="num" w:pos="7272"/>
        </w:tabs>
        <w:ind w:left="7272" w:hanging="360"/>
      </w:pPr>
      <w:rPr>
        <w:rFonts w:ascii="Wingdings" w:hAnsi="Wingdings" w:hint="default"/>
      </w:rPr>
    </w:lvl>
  </w:abstractNum>
  <w:abstractNum w:abstractNumId="109">
    <w:nsid w:val="29DE5259"/>
    <w:multiLevelType w:val="hybridMultilevel"/>
    <w:tmpl w:val="C3AC33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0">
    <w:nsid w:val="2A18082B"/>
    <w:multiLevelType w:val="hybridMultilevel"/>
    <w:tmpl w:val="FB3CB154"/>
    <w:lvl w:ilvl="0" w:tplc="7B54E1E4">
      <w:start w:val="1"/>
      <w:numFmt w:val="decimal"/>
      <w:lvlText w:val="%1."/>
      <w:lvlJc w:val="left"/>
      <w:pPr>
        <w:tabs>
          <w:tab w:val="num" w:pos="360"/>
        </w:tabs>
        <w:ind w:left="360" w:hanging="360"/>
      </w:pPr>
      <w:rPr>
        <w:rFonts w:hint="default"/>
      </w:rPr>
    </w:lvl>
    <w:lvl w:ilvl="1" w:tplc="70CCE13A">
      <w:start w:val="1"/>
      <w:numFmt w:val="bullet"/>
      <w:lvlText w:val="o"/>
      <w:lvlJc w:val="left"/>
      <w:pPr>
        <w:tabs>
          <w:tab w:val="num" w:pos="1080"/>
        </w:tabs>
        <w:ind w:left="1080" w:hanging="360"/>
      </w:pPr>
      <w:rPr>
        <w:rFonts w:ascii="Courier New" w:hAnsi="Courier New" w:cs="Courier New" w:hint="default"/>
      </w:rPr>
    </w:lvl>
    <w:lvl w:ilvl="2" w:tplc="0D26D47A" w:tentative="1">
      <w:start w:val="1"/>
      <w:numFmt w:val="bullet"/>
      <w:lvlText w:val=""/>
      <w:lvlJc w:val="left"/>
      <w:pPr>
        <w:tabs>
          <w:tab w:val="num" w:pos="1800"/>
        </w:tabs>
        <w:ind w:left="1800" w:hanging="360"/>
      </w:pPr>
      <w:rPr>
        <w:rFonts w:ascii="Wingdings" w:hAnsi="Wingdings" w:hint="default"/>
      </w:rPr>
    </w:lvl>
    <w:lvl w:ilvl="3" w:tplc="D9007434" w:tentative="1">
      <w:start w:val="1"/>
      <w:numFmt w:val="bullet"/>
      <w:lvlText w:val=""/>
      <w:lvlJc w:val="left"/>
      <w:pPr>
        <w:tabs>
          <w:tab w:val="num" w:pos="2520"/>
        </w:tabs>
        <w:ind w:left="2520" w:hanging="360"/>
      </w:pPr>
      <w:rPr>
        <w:rFonts w:ascii="Symbol" w:hAnsi="Symbol" w:hint="default"/>
      </w:rPr>
    </w:lvl>
    <w:lvl w:ilvl="4" w:tplc="8FE25EEE" w:tentative="1">
      <w:start w:val="1"/>
      <w:numFmt w:val="bullet"/>
      <w:lvlText w:val="o"/>
      <w:lvlJc w:val="left"/>
      <w:pPr>
        <w:tabs>
          <w:tab w:val="num" w:pos="3240"/>
        </w:tabs>
        <w:ind w:left="3240" w:hanging="360"/>
      </w:pPr>
      <w:rPr>
        <w:rFonts w:ascii="Courier New" w:hAnsi="Courier New" w:cs="Courier New" w:hint="default"/>
      </w:rPr>
    </w:lvl>
    <w:lvl w:ilvl="5" w:tplc="4594B784" w:tentative="1">
      <w:start w:val="1"/>
      <w:numFmt w:val="bullet"/>
      <w:lvlText w:val=""/>
      <w:lvlJc w:val="left"/>
      <w:pPr>
        <w:tabs>
          <w:tab w:val="num" w:pos="3960"/>
        </w:tabs>
        <w:ind w:left="3960" w:hanging="360"/>
      </w:pPr>
      <w:rPr>
        <w:rFonts w:ascii="Wingdings" w:hAnsi="Wingdings" w:hint="default"/>
      </w:rPr>
    </w:lvl>
    <w:lvl w:ilvl="6" w:tplc="D7D0FA7A" w:tentative="1">
      <w:start w:val="1"/>
      <w:numFmt w:val="bullet"/>
      <w:lvlText w:val=""/>
      <w:lvlJc w:val="left"/>
      <w:pPr>
        <w:tabs>
          <w:tab w:val="num" w:pos="4680"/>
        </w:tabs>
        <w:ind w:left="4680" w:hanging="360"/>
      </w:pPr>
      <w:rPr>
        <w:rFonts w:ascii="Symbol" w:hAnsi="Symbol" w:hint="default"/>
      </w:rPr>
    </w:lvl>
    <w:lvl w:ilvl="7" w:tplc="E4E49278" w:tentative="1">
      <w:start w:val="1"/>
      <w:numFmt w:val="bullet"/>
      <w:lvlText w:val="o"/>
      <w:lvlJc w:val="left"/>
      <w:pPr>
        <w:tabs>
          <w:tab w:val="num" w:pos="5400"/>
        </w:tabs>
        <w:ind w:left="5400" w:hanging="360"/>
      </w:pPr>
      <w:rPr>
        <w:rFonts w:ascii="Courier New" w:hAnsi="Courier New" w:cs="Courier New" w:hint="default"/>
      </w:rPr>
    </w:lvl>
    <w:lvl w:ilvl="8" w:tplc="97483826" w:tentative="1">
      <w:start w:val="1"/>
      <w:numFmt w:val="bullet"/>
      <w:lvlText w:val=""/>
      <w:lvlJc w:val="left"/>
      <w:pPr>
        <w:tabs>
          <w:tab w:val="num" w:pos="6120"/>
        </w:tabs>
        <w:ind w:left="6120" w:hanging="360"/>
      </w:pPr>
      <w:rPr>
        <w:rFonts w:ascii="Wingdings" w:hAnsi="Wingdings" w:hint="default"/>
      </w:rPr>
    </w:lvl>
  </w:abstractNum>
  <w:abstractNum w:abstractNumId="111">
    <w:nsid w:val="2A7B73A0"/>
    <w:multiLevelType w:val="hybridMultilevel"/>
    <w:tmpl w:val="22241B12"/>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12">
    <w:nsid w:val="2AA24558"/>
    <w:multiLevelType w:val="hybridMultilevel"/>
    <w:tmpl w:val="1C60EA2A"/>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13">
    <w:nsid w:val="2ADE476C"/>
    <w:multiLevelType w:val="hybridMultilevel"/>
    <w:tmpl w:val="E7589952"/>
    <w:lvl w:ilvl="0" w:tplc="1DA491AC">
      <w:start w:val="1"/>
      <w:numFmt w:val="lowerLetter"/>
      <w:lvlText w:val="%1)"/>
      <w:lvlJc w:val="left"/>
      <w:pPr>
        <w:tabs>
          <w:tab w:val="num" w:pos="757"/>
        </w:tabs>
        <w:ind w:left="757" w:hanging="360"/>
      </w:pPr>
      <w:rPr>
        <w:rFonts w:hint="default"/>
      </w:r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14">
    <w:nsid w:val="2AE67CCC"/>
    <w:multiLevelType w:val="hybridMultilevel"/>
    <w:tmpl w:val="FF0AD022"/>
    <w:lvl w:ilvl="0" w:tplc="770C8A10">
      <w:start w:val="5"/>
      <w:numFmt w:val="bullet"/>
      <w:lvlText w:val="–"/>
      <w:lvlJc w:val="left"/>
      <w:pPr>
        <w:tabs>
          <w:tab w:val="num" w:pos="390"/>
        </w:tabs>
        <w:ind w:left="390" w:hanging="390"/>
      </w:pPr>
      <w:rPr>
        <w:rFonts w:ascii="Times New Roman" w:eastAsia="Times New Roman" w:hAnsi="Times New Roman" w:hint="default"/>
      </w:rPr>
    </w:lvl>
    <w:lvl w:ilvl="1" w:tplc="2612E768">
      <w:start w:val="1"/>
      <w:numFmt w:val="bullet"/>
      <w:lvlText w:val="o"/>
      <w:lvlJc w:val="left"/>
      <w:pPr>
        <w:tabs>
          <w:tab w:val="num" w:pos="1440"/>
        </w:tabs>
        <w:ind w:left="1440" w:hanging="360"/>
      </w:pPr>
      <w:rPr>
        <w:rFonts w:ascii="Courier New" w:hAnsi="Courier New" w:cs="Courier New" w:hint="default"/>
      </w:rPr>
    </w:lvl>
    <w:lvl w:ilvl="2" w:tplc="FD8CA8AE" w:tentative="1">
      <w:start w:val="1"/>
      <w:numFmt w:val="bullet"/>
      <w:lvlText w:val=""/>
      <w:lvlJc w:val="left"/>
      <w:pPr>
        <w:tabs>
          <w:tab w:val="num" w:pos="2160"/>
        </w:tabs>
        <w:ind w:left="2160" w:hanging="360"/>
      </w:pPr>
      <w:rPr>
        <w:rFonts w:ascii="Wingdings" w:hAnsi="Wingdings" w:hint="default"/>
      </w:rPr>
    </w:lvl>
    <w:lvl w:ilvl="3" w:tplc="965E4340" w:tentative="1">
      <w:start w:val="1"/>
      <w:numFmt w:val="bullet"/>
      <w:lvlText w:val=""/>
      <w:lvlJc w:val="left"/>
      <w:pPr>
        <w:tabs>
          <w:tab w:val="num" w:pos="2880"/>
        </w:tabs>
        <w:ind w:left="2880" w:hanging="360"/>
      </w:pPr>
      <w:rPr>
        <w:rFonts w:ascii="Symbol" w:hAnsi="Symbol" w:hint="default"/>
      </w:rPr>
    </w:lvl>
    <w:lvl w:ilvl="4" w:tplc="3CC4ABF4" w:tentative="1">
      <w:start w:val="1"/>
      <w:numFmt w:val="bullet"/>
      <w:lvlText w:val="o"/>
      <w:lvlJc w:val="left"/>
      <w:pPr>
        <w:tabs>
          <w:tab w:val="num" w:pos="3600"/>
        </w:tabs>
        <w:ind w:left="3600" w:hanging="360"/>
      </w:pPr>
      <w:rPr>
        <w:rFonts w:ascii="Courier New" w:hAnsi="Courier New" w:cs="Courier New" w:hint="default"/>
      </w:rPr>
    </w:lvl>
    <w:lvl w:ilvl="5" w:tplc="54D6207E" w:tentative="1">
      <w:start w:val="1"/>
      <w:numFmt w:val="bullet"/>
      <w:lvlText w:val=""/>
      <w:lvlJc w:val="left"/>
      <w:pPr>
        <w:tabs>
          <w:tab w:val="num" w:pos="4320"/>
        </w:tabs>
        <w:ind w:left="4320" w:hanging="360"/>
      </w:pPr>
      <w:rPr>
        <w:rFonts w:ascii="Wingdings" w:hAnsi="Wingdings" w:hint="default"/>
      </w:rPr>
    </w:lvl>
    <w:lvl w:ilvl="6" w:tplc="08D4F6DE" w:tentative="1">
      <w:start w:val="1"/>
      <w:numFmt w:val="bullet"/>
      <w:lvlText w:val=""/>
      <w:lvlJc w:val="left"/>
      <w:pPr>
        <w:tabs>
          <w:tab w:val="num" w:pos="5040"/>
        </w:tabs>
        <w:ind w:left="5040" w:hanging="360"/>
      </w:pPr>
      <w:rPr>
        <w:rFonts w:ascii="Symbol" w:hAnsi="Symbol" w:hint="default"/>
      </w:rPr>
    </w:lvl>
    <w:lvl w:ilvl="7" w:tplc="315C0090" w:tentative="1">
      <w:start w:val="1"/>
      <w:numFmt w:val="bullet"/>
      <w:lvlText w:val="o"/>
      <w:lvlJc w:val="left"/>
      <w:pPr>
        <w:tabs>
          <w:tab w:val="num" w:pos="5760"/>
        </w:tabs>
        <w:ind w:left="5760" w:hanging="360"/>
      </w:pPr>
      <w:rPr>
        <w:rFonts w:ascii="Courier New" w:hAnsi="Courier New" w:cs="Courier New" w:hint="default"/>
      </w:rPr>
    </w:lvl>
    <w:lvl w:ilvl="8" w:tplc="00645C26" w:tentative="1">
      <w:start w:val="1"/>
      <w:numFmt w:val="bullet"/>
      <w:lvlText w:val=""/>
      <w:lvlJc w:val="left"/>
      <w:pPr>
        <w:tabs>
          <w:tab w:val="num" w:pos="6480"/>
        </w:tabs>
        <w:ind w:left="6480" w:hanging="360"/>
      </w:pPr>
      <w:rPr>
        <w:rFonts w:ascii="Wingdings" w:hAnsi="Wingdings" w:hint="default"/>
      </w:rPr>
    </w:lvl>
  </w:abstractNum>
  <w:abstractNum w:abstractNumId="115">
    <w:nsid w:val="2B307C24"/>
    <w:multiLevelType w:val="hybridMultilevel"/>
    <w:tmpl w:val="7C32EC1E"/>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16">
    <w:nsid w:val="2B8D76EF"/>
    <w:multiLevelType w:val="hybridMultilevel"/>
    <w:tmpl w:val="E73A2F28"/>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
    <w:nsid w:val="2CA579DE"/>
    <w:multiLevelType w:val="hybridMultilevel"/>
    <w:tmpl w:val="762C19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8">
    <w:nsid w:val="2D0A0FF3"/>
    <w:multiLevelType w:val="hybridMultilevel"/>
    <w:tmpl w:val="2F2AA9C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119">
    <w:nsid w:val="2D501D45"/>
    <w:multiLevelType w:val="hybridMultilevel"/>
    <w:tmpl w:val="71BE0870"/>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20">
    <w:nsid w:val="2D862B86"/>
    <w:multiLevelType w:val="hybridMultilevel"/>
    <w:tmpl w:val="D7C89EF4"/>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1">
    <w:nsid w:val="2EE657F5"/>
    <w:multiLevelType w:val="hybridMultilevel"/>
    <w:tmpl w:val="1FF4307C"/>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22">
    <w:nsid w:val="2F230396"/>
    <w:multiLevelType w:val="hybridMultilevel"/>
    <w:tmpl w:val="96941604"/>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3">
    <w:nsid w:val="2F4F1910"/>
    <w:multiLevelType w:val="hybridMultilevel"/>
    <w:tmpl w:val="60FC1BF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4">
    <w:nsid w:val="2F6854F6"/>
    <w:multiLevelType w:val="hybridMultilevel"/>
    <w:tmpl w:val="686C65F6"/>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5">
    <w:nsid w:val="2F7E373C"/>
    <w:multiLevelType w:val="hybridMultilevel"/>
    <w:tmpl w:val="DA52FE42"/>
    <w:lvl w:ilvl="0" w:tplc="FFFFFFFF">
      <w:start w:val="1"/>
      <w:numFmt w:val="decimal"/>
      <w:lvlText w:val="%1."/>
      <w:lvlJc w:val="left"/>
      <w:pPr>
        <w:tabs>
          <w:tab w:val="num" w:pos="1157"/>
        </w:tabs>
        <w:ind w:left="1157" w:hanging="360"/>
      </w:pPr>
      <w:rPr>
        <w:rFonts w:hint="default"/>
      </w:rPr>
    </w:lvl>
    <w:lvl w:ilvl="1" w:tplc="6B2E2A2A">
      <w:start w:val="1"/>
      <w:numFmt w:val="bullet"/>
      <w:lvlText w:val="o"/>
      <w:lvlJc w:val="left"/>
      <w:pPr>
        <w:tabs>
          <w:tab w:val="num" w:pos="1080"/>
        </w:tabs>
        <w:ind w:left="1080" w:hanging="360"/>
      </w:pPr>
      <w:rPr>
        <w:rFonts w:ascii="Courier New" w:hAnsi="Courier New" w:cs="Courier New" w:hint="default"/>
      </w:rPr>
    </w:lvl>
    <w:lvl w:ilvl="2" w:tplc="F8F462DC">
      <w:start w:val="1"/>
      <w:numFmt w:val="bullet"/>
      <w:lvlText w:val=""/>
      <w:lvlJc w:val="left"/>
      <w:pPr>
        <w:tabs>
          <w:tab w:val="num" w:pos="1800"/>
        </w:tabs>
        <w:ind w:left="1800" w:hanging="360"/>
      </w:pPr>
      <w:rPr>
        <w:rFonts w:ascii="Wingdings" w:hAnsi="Wingdings" w:hint="default"/>
      </w:rPr>
    </w:lvl>
    <w:lvl w:ilvl="3" w:tplc="E99CC5EA">
      <w:start w:val="1"/>
      <w:numFmt w:val="bullet"/>
      <w:lvlText w:val=""/>
      <w:lvlJc w:val="left"/>
      <w:pPr>
        <w:tabs>
          <w:tab w:val="num" w:pos="2520"/>
        </w:tabs>
        <w:ind w:left="2520" w:hanging="360"/>
      </w:pPr>
      <w:rPr>
        <w:rFonts w:ascii="Symbol" w:hAnsi="Symbol" w:hint="default"/>
      </w:rPr>
    </w:lvl>
    <w:lvl w:ilvl="4" w:tplc="3446D9EA" w:tentative="1">
      <w:start w:val="1"/>
      <w:numFmt w:val="bullet"/>
      <w:lvlText w:val="o"/>
      <w:lvlJc w:val="left"/>
      <w:pPr>
        <w:tabs>
          <w:tab w:val="num" w:pos="3240"/>
        </w:tabs>
        <w:ind w:left="3240" w:hanging="360"/>
      </w:pPr>
      <w:rPr>
        <w:rFonts w:ascii="Courier New" w:hAnsi="Courier New" w:cs="Courier New" w:hint="default"/>
      </w:rPr>
    </w:lvl>
    <w:lvl w:ilvl="5" w:tplc="6CDE0E20" w:tentative="1">
      <w:start w:val="1"/>
      <w:numFmt w:val="bullet"/>
      <w:lvlText w:val=""/>
      <w:lvlJc w:val="left"/>
      <w:pPr>
        <w:tabs>
          <w:tab w:val="num" w:pos="3960"/>
        </w:tabs>
        <w:ind w:left="3960" w:hanging="360"/>
      </w:pPr>
      <w:rPr>
        <w:rFonts w:ascii="Wingdings" w:hAnsi="Wingdings" w:hint="default"/>
      </w:rPr>
    </w:lvl>
    <w:lvl w:ilvl="6" w:tplc="2D847138" w:tentative="1">
      <w:start w:val="1"/>
      <w:numFmt w:val="bullet"/>
      <w:lvlText w:val=""/>
      <w:lvlJc w:val="left"/>
      <w:pPr>
        <w:tabs>
          <w:tab w:val="num" w:pos="4680"/>
        </w:tabs>
        <w:ind w:left="4680" w:hanging="360"/>
      </w:pPr>
      <w:rPr>
        <w:rFonts w:ascii="Symbol" w:hAnsi="Symbol" w:hint="default"/>
      </w:rPr>
    </w:lvl>
    <w:lvl w:ilvl="7" w:tplc="D556FE74" w:tentative="1">
      <w:start w:val="1"/>
      <w:numFmt w:val="bullet"/>
      <w:lvlText w:val="o"/>
      <w:lvlJc w:val="left"/>
      <w:pPr>
        <w:tabs>
          <w:tab w:val="num" w:pos="5400"/>
        </w:tabs>
        <w:ind w:left="5400" w:hanging="360"/>
      </w:pPr>
      <w:rPr>
        <w:rFonts w:ascii="Courier New" w:hAnsi="Courier New" w:cs="Courier New" w:hint="default"/>
      </w:rPr>
    </w:lvl>
    <w:lvl w:ilvl="8" w:tplc="3FA066F2" w:tentative="1">
      <w:start w:val="1"/>
      <w:numFmt w:val="bullet"/>
      <w:lvlText w:val=""/>
      <w:lvlJc w:val="left"/>
      <w:pPr>
        <w:tabs>
          <w:tab w:val="num" w:pos="6120"/>
        </w:tabs>
        <w:ind w:left="6120" w:hanging="360"/>
      </w:pPr>
      <w:rPr>
        <w:rFonts w:ascii="Wingdings" w:hAnsi="Wingdings" w:hint="default"/>
      </w:rPr>
    </w:lvl>
  </w:abstractNum>
  <w:abstractNum w:abstractNumId="126">
    <w:nsid w:val="2F841CB9"/>
    <w:multiLevelType w:val="hybridMultilevel"/>
    <w:tmpl w:val="5B6A748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
    <w:nsid w:val="304511FC"/>
    <w:multiLevelType w:val="hybridMultilevel"/>
    <w:tmpl w:val="2216E74E"/>
    <w:lvl w:ilvl="0" w:tplc="410027F0">
      <w:start w:val="1"/>
      <w:numFmt w:val="decimal"/>
      <w:lvlText w:val="%1."/>
      <w:lvlJc w:val="left"/>
      <w:pPr>
        <w:tabs>
          <w:tab w:val="num" w:pos="360"/>
        </w:tabs>
        <w:ind w:left="360" w:hanging="360"/>
      </w:pPr>
    </w:lvl>
    <w:lvl w:ilvl="1" w:tplc="9788BDD6" w:tentative="1">
      <w:start w:val="1"/>
      <w:numFmt w:val="lowerLetter"/>
      <w:lvlText w:val="%2."/>
      <w:lvlJc w:val="left"/>
      <w:pPr>
        <w:tabs>
          <w:tab w:val="num" w:pos="1080"/>
        </w:tabs>
        <w:ind w:left="1080" w:hanging="360"/>
      </w:pPr>
    </w:lvl>
    <w:lvl w:ilvl="2" w:tplc="62DAD1B2" w:tentative="1">
      <w:start w:val="1"/>
      <w:numFmt w:val="lowerRoman"/>
      <w:lvlText w:val="%3."/>
      <w:lvlJc w:val="right"/>
      <w:pPr>
        <w:tabs>
          <w:tab w:val="num" w:pos="1800"/>
        </w:tabs>
        <w:ind w:left="1800" w:hanging="180"/>
      </w:pPr>
    </w:lvl>
    <w:lvl w:ilvl="3" w:tplc="4080FE52">
      <w:start w:val="1"/>
      <w:numFmt w:val="decimal"/>
      <w:lvlText w:val="%4."/>
      <w:lvlJc w:val="left"/>
      <w:pPr>
        <w:tabs>
          <w:tab w:val="num" w:pos="2520"/>
        </w:tabs>
        <w:ind w:left="2520" w:hanging="360"/>
      </w:pPr>
    </w:lvl>
    <w:lvl w:ilvl="4" w:tplc="37981328" w:tentative="1">
      <w:start w:val="1"/>
      <w:numFmt w:val="lowerLetter"/>
      <w:lvlText w:val="%5."/>
      <w:lvlJc w:val="left"/>
      <w:pPr>
        <w:tabs>
          <w:tab w:val="num" w:pos="3240"/>
        </w:tabs>
        <w:ind w:left="3240" w:hanging="360"/>
      </w:pPr>
    </w:lvl>
    <w:lvl w:ilvl="5" w:tplc="4B78BCDA" w:tentative="1">
      <w:start w:val="1"/>
      <w:numFmt w:val="lowerRoman"/>
      <w:lvlText w:val="%6."/>
      <w:lvlJc w:val="right"/>
      <w:pPr>
        <w:tabs>
          <w:tab w:val="num" w:pos="3960"/>
        </w:tabs>
        <w:ind w:left="3960" w:hanging="180"/>
      </w:pPr>
    </w:lvl>
    <w:lvl w:ilvl="6" w:tplc="A0C64FBA" w:tentative="1">
      <w:start w:val="1"/>
      <w:numFmt w:val="decimal"/>
      <w:lvlText w:val="%7."/>
      <w:lvlJc w:val="left"/>
      <w:pPr>
        <w:tabs>
          <w:tab w:val="num" w:pos="4680"/>
        </w:tabs>
        <w:ind w:left="4680" w:hanging="360"/>
      </w:pPr>
    </w:lvl>
    <w:lvl w:ilvl="7" w:tplc="F31C1980" w:tentative="1">
      <w:start w:val="1"/>
      <w:numFmt w:val="lowerLetter"/>
      <w:lvlText w:val="%8."/>
      <w:lvlJc w:val="left"/>
      <w:pPr>
        <w:tabs>
          <w:tab w:val="num" w:pos="5400"/>
        </w:tabs>
        <w:ind w:left="5400" w:hanging="360"/>
      </w:pPr>
    </w:lvl>
    <w:lvl w:ilvl="8" w:tplc="C5ACDDA2" w:tentative="1">
      <w:start w:val="1"/>
      <w:numFmt w:val="lowerRoman"/>
      <w:lvlText w:val="%9."/>
      <w:lvlJc w:val="right"/>
      <w:pPr>
        <w:tabs>
          <w:tab w:val="num" w:pos="6120"/>
        </w:tabs>
        <w:ind w:left="6120" w:hanging="180"/>
      </w:pPr>
    </w:lvl>
  </w:abstractNum>
  <w:abstractNum w:abstractNumId="128">
    <w:nsid w:val="306022A0"/>
    <w:multiLevelType w:val="hybridMultilevel"/>
    <w:tmpl w:val="0A047970"/>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9">
    <w:nsid w:val="30840167"/>
    <w:multiLevelType w:val="hybridMultilevel"/>
    <w:tmpl w:val="C2781FDE"/>
    <w:lvl w:ilvl="0" w:tplc="D55E1592">
      <w:start w:val="1"/>
      <w:numFmt w:val="lowerLetter"/>
      <w:lvlText w:val="%1."/>
      <w:lvlJc w:val="left"/>
      <w:pPr>
        <w:tabs>
          <w:tab w:val="num" w:pos="1154"/>
        </w:tabs>
        <w:ind w:left="1154" w:hanging="360"/>
      </w:pPr>
      <w:rPr>
        <w:rFonts w:hint="default"/>
      </w:rPr>
    </w:lvl>
    <w:lvl w:ilvl="1" w:tplc="04070019">
      <w:start w:val="1"/>
      <w:numFmt w:val="bullet"/>
      <w:lvlText w:val="o"/>
      <w:lvlJc w:val="left"/>
      <w:pPr>
        <w:tabs>
          <w:tab w:val="num" w:pos="1837"/>
        </w:tabs>
        <w:ind w:left="1837" w:hanging="360"/>
      </w:pPr>
      <w:rPr>
        <w:rFonts w:ascii="Courier New" w:hAnsi="Courier New" w:cs="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cs="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30">
    <w:nsid w:val="30A447AF"/>
    <w:multiLevelType w:val="hybridMultilevel"/>
    <w:tmpl w:val="A6EC5A4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
    <w:nsid w:val="30AC721E"/>
    <w:multiLevelType w:val="hybridMultilevel"/>
    <w:tmpl w:val="8B0AA8A2"/>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2">
    <w:nsid w:val="30CE1AFC"/>
    <w:multiLevelType w:val="hybridMultilevel"/>
    <w:tmpl w:val="276E014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3">
    <w:nsid w:val="314B3877"/>
    <w:multiLevelType w:val="hybridMultilevel"/>
    <w:tmpl w:val="DA9C315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4">
    <w:nsid w:val="328F5CB1"/>
    <w:multiLevelType w:val="hybridMultilevel"/>
    <w:tmpl w:val="7B4A2D3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5">
    <w:nsid w:val="33823C77"/>
    <w:multiLevelType w:val="hybridMultilevel"/>
    <w:tmpl w:val="91062568"/>
    <w:lvl w:ilvl="0" w:tplc="89EA3BF8">
      <w:start w:val="1"/>
      <w:numFmt w:val="decimal"/>
      <w:lvlText w:val="%1."/>
      <w:lvlJc w:val="left"/>
      <w:pPr>
        <w:tabs>
          <w:tab w:val="num" w:pos="360"/>
        </w:tabs>
        <w:ind w:left="360" w:hanging="360"/>
      </w:pPr>
    </w:lvl>
    <w:lvl w:ilvl="1" w:tplc="E66C848E">
      <w:start w:val="1"/>
      <w:numFmt w:val="lowerLetter"/>
      <w:lvlText w:val="%2."/>
      <w:lvlJc w:val="left"/>
      <w:pPr>
        <w:tabs>
          <w:tab w:val="num" w:pos="1080"/>
        </w:tabs>
        <w:ind w:left="1080" w:hanging="360"/>
      </w:pPr>
    </w:lvl>
    <w:lvl w:ilvl="2" w:tplc="B1E416DE">
      <w:start w:val="1"/>
      <w:numFmt w:val="lowerRoman"/>
      <w:lvlText w:val="%3."/>
      <w:lvlJc w:val="right"/>
      <w:pPr>
        <w:tabs>
          <w:tab w:val="num" w:pos="1800"/>
        </w:tabs>
        <w:ind w:left="1800" w:hanging="180"/>
      </w:pPr>
    </w:lvl>
    <w:lvl w:ilvl="3" w:tplc="A0D815C0">
      <w:start w:val="1"/>
      <w:numFmt w:val="decimal"/>
      <w:lvlText w:val="%4."/>
      <w:lvlJc w:val="left"/>
      <w:pPr>
        <w:tabs>
          <w:tab w:val="num" w:pos="2520"/>
        </w:tabs>
        <w:ind w:left="2520" w:hanging="360"/>
      </w:pPr>
    </w:lvl>
    <w:lvl w:ilvl="4" w:tplc="DF7E8122">
      <w:start w:val="1"/>
      <w:numFmt w:val="lowerLetter"/>
      <w:lvlText w:val="%5."/>
      <w:lvlJc w:val="left"/>
      <w:pPr>
        <w:tabs>
          <w:tab w:val="num" w:pos="3240"/>
        </w:tabs>
        <w:ind w:left="3240" w:hanging="360"/>
      </w:pPr>
    </w:lvl>
    <w:lvl w:ilvl="5" w:tplc="575E1CC8">
      <w:start w:val="1"/>
      <w:numFmt w:val="lowerRoman"/>
      <w:lvlText w:val="%6."/>
      <w:lvlJc w:val="right"/>
      <w:pPr>
        <w:tabs>
          <w:tab w:val="num" w:pos="3960"/>
        </w:tabs>
        <w:ind w:left="3960" w:hanging="180"/>
      </w:pPr>
    </w:lvl>
    <w:lvl w:ilvl="6" w:tplc="AE4AE9B0">
      <w:start w:val="1"/>
      <w:numFmt w:val="decimal"/>
      <w:lvlText w:val="%7."/>
      <w:lvlJc w:val="left"/>
      <w:pPr>
        <w:tabs>
          <w:tab w:val="num" w:pos="4680"/>
        </w:tabs>
        <w:ind w:left="4680" w:hanging="360"/>
      </w:pPr>
    </w:lvl>
    <w:lvl w:ilvl="7" w:tplc="97E6F8FE">
      <w:start w:val="1"/>
      <w:numFmt w:val="lowerLetter"/>
      <w:lvlText w:val="%8."/>
      <w:lvlJc w:val="left"/>
      <w:pPr>
        <w:tabs>
          <w:tab w:val="num" w:pos="5400"/>
        </w:tabs>
        <w:ind w:left="5400" w:hanging="360"/>
      </w:pPr>
    </w:lvl>
    <w:lvl w:ilvl="8" w:tplc="F0907FB6">
      <w:start w:val="1"/>
      <w:numFmt w:val="lowerRoman"/>
      <w:lvlText w:val="%9."/>
      <w:lvlJc w:val="right"/>
      <w:pPr>
        <w:tabs>
          <w:tab w:val="num" w:pos="6120"/>
        </w:tabs>
        <w:ind w:left="6120" w:hanging="180"/>
      </w:pPr>
    </w:lvl>
  </w:abstractNum>
  <w:abstractNum w:abstractNumId="136">
    <w:nsid w:val="33B444EC"/>
    <w:multiLevelType w:val="hybridMultilevel"/>
    <w:tmpl w:val="842280A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37">
    <w:nsid w:val="33DF36C9"/>
    <w:multiLevelType w:val="hybridMultilevel"/>
    <w:tmpl w:val="EB628B9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8">
    <w:nsid w:val="33E91F61"/>
    <w:multiLevelType w:val="hybridMultilevel"/>
    <w:tmpl w:val="12D49000"/>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9">
    <w:nsid w:val="34142826"/>
    <w:multiLevelType w:val="hybridMultilevel"/>
    <w:tmpl w:val="A4A866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40">
    <w:nsid w:val="3417030D"/>
    <w:multiLevelType w:val="hybridMultilevel"/>
    <w:tmpl w:val="7D1AAB7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41">
    <w:nsid w:val="34474640"/>
    <w:multiLevelType w:val="hybridMultilevel"/>
    <w:tmpl w:val="6ECAC9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
    <w:nsid w:val="34653DE5"/>
    <w:multiLevelType w:val="hybridMultilevel"/>
    <w:tmpl w:val="1518B24C"/>
    <w:lvl w:ilvl="0" w:tplc="CF5A2D00">
      <w:start w:val="1"/>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143">
    <w:nsid w:val="357A42F1"/>
    <w:multiLevelType w:val="hybridMultilevel"/>
    <w:tmpl w:val="C6C2725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4">
    <w:nsid w:val="35D7418E"/>
    <w:multiLevelType w:val="hybridMultilevel"/>
    <w:tmpl w:val="6666D23A"/>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45">
    <w:nsid w:val="37F274FD"/>
    <w:multiLevelType w:val="hybridMultilevel"/>
    <w:tmpl w:val="9864DAF6"/>
    <w:lvl w:ilvl="0" w:tplc="8CB8E998">
      <w:start w:val="1"/>
      <w:numFmt w:val="decimal"/>
      <w:lvlText w:val="%1."/>
      <w:lvlJc w:val="left"/>
      <w:pPr>
        <w:tabs>
          <w:tab w:val="num" w:pos="360"/>
        </w:tabs>
        <w:ind w:left="360" w:hanging="360"/>
      </w:pPr>
    </w:lvl>
    <w:lvl w:ilvl="1" w:tplc="31AACEBE">
      <w:start w:val="1"/>
      <w:numFmt w:val="bullet"/>
      <w:lvlText w:val=""/>
      <w:lvlJc w:val="left"/>
      <w:pPr>
        <w:tabs>
          <w:tab w:val="num" w:pos="1080"/>
        </w:tabs>
        <w:ind w:left="1080" w:hanging="360"/>
      </w:pPr>
      <w:rPr>
        <w:rFonts w:ascii="Symbol" w:hAnsi="Symbol" w:hint="default"/>
      </w:rPr>
    </w:lvl>
    <w:lvl w:ilvl="2" w:tplc="C520070A" w:tentative="1">
      <w:start w:val="1"/>
      <w:numFmt w:val="lowerRoman"/>
      <w:lvlText w:val="%3."/>
      <w:lvlJc w:val="right"/>
      <w:pPr>
        <w:tabs>
          <w:tab w:val="num" w:pos="1800"/>
        </w:tabs>
        <w:ind w:left="1800" w:hanging="180"/>
      </w:pPr>
    </w:lvl>
    <w:lvl w:ilvl="3" w:tplc="7BA025CA" w:tentative="1">
      <w:start w:val="1"/>
      <w:numFmt w:val="decimal"/>
      <w:lvlText w:val="%4."/>
      <w:lvlJc w:val="left"/>
      <w:pPr>
        <w:tabs>
          <w:tab w:val="num" w:pos="2520"/>
        </w:tabs>
        <w:ind w:left="2520" w:hanging="360"/>
      </w:pPr>
    </w:lvl>
    <w:lvl w:ilvl="4" w:tplc="072A4B7E" w:tentative="1">
      <w:start w:val="1"/>
      <w:numFmt w:val="lowerLetter"/>
      <w:lvlText w:val="%5."/>
      <w:lvlJc w:val="left"/>
      <w:pPr>
        <w:tabs>
          <w:tab w:val="num" w:pos="3240"/>
        </w:tabs>
        <w:ind w:left="3240" w:hanging="360"/>
      </w:pPr>
    </w:lvl>
    <w:lvl w:ilvl="5" w:tplc="8094163C" w:tentative="1">
      <w:start w:val="1"/>
      <w:numFmt w:val="lowerRoman"/>
      <w:lvlText w:val="%6."/>
      <w:lvlJc w:val="right"/>
      <w:pPr>
        <w:tabs>
          <w:tab w:val="num" w:pos="3960"/>
        </w:tabs>
        <w:ind w:left="3960" w:hanging="180"/>
      </w:pPr>
    </w:lvl>
    <w:lvl w:ilvl="6" w:tplc="57A0067A" w:tentative="1">
      <w:start w:val="1"/>
      <w:numFmt w:val="decimal"/>
      <w:lvlText w:val="%7."/>
      <w:lvlJc w:val="left"/>
      <w:pPr>
        <w:tabs>
          <w:tab w:val="num" w:pos="4680"/>
        </w:tabs>
        <w:ind w:left="4680" w:hanging="360"/>
      </w:pPr>
    </w:lvl>
    <w:lvl w:ilvl="7" w:tplc="D86C2442" w:tentative="1">
      <w:start w:val="1"/>
      <w:numFmt w:val="lowerLetter"/>
      <w:lvlText w:val="%8."/>
      <w:lvlJc w:val="left"/>
      <w:pPr>
        <w:tabs>
          <w:tab w:val="num" w:pos="5400"/>
        </w:tabs>
        <w:ind w:left="5400" w:hanging="360"/>
      </w:pPr>
    </w:lvl>
    <w:lvl w:ilvl="8" w:tplc="817287C8" w:tentative="1">
      <w:start w:val="1"/>
      <w:numFmt w:val="lowerRoman"/>
      <w:lvlText w:val="%9."/>
      <w:lvlJc w:val="right"/>
      <w:pPr>
        <w:tabs>
          <w:tab w:val="num" w:pos="6120"/>
        </w:tabs>
        <w:ind w:left="6120" w:hanging="180"/>
      </w:pPr>
    </w:lvl>
  </w:abstractNum>
  <w:abstractNum w:abstractNumId="146">
    <w:nsid w:val="383A43FB"/>
    <w:multiLevelType w:val="hybridMultilevel"/>
    <w:tmpl w:val="66E4B3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8">
    <w:nsid w:val="38BC3375"/>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49">
    <w:nsid w:val="38F41DEB"/>
    <w:multiLevelType w:val="hybridMultilevel"/>
    <w:tmpl w:val="0B1EEE42"/>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0">
    <w:nsid w:val="391776A0"/>
    <w:multiLevelType w:val="hybridMultilevel"/>
    <w:tmpl w:val="56FED8A4"/>
    <w:lvl w:ilvl="0" w:tplc="0407000F">
      <w:start w:val="1"/>
      <w:numFmt w:val="decimal"/>
      <w:lvlText w:val="%1."/>
      <w:lvlJc w:val="left"/>
      <w:pPr>
        <w:tabs>
          <w:tab w:val="num" w:pos="723"/>
        </w:tabs>
        <w:ind w:left="723" w:hanging="360"/>
      </w:pPr>
    </w:lvl>
    <w:lvl w:ilvl="1" w:tplc="04070019">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51">
    <w:nsid w:val="39B5112C"/>
    <w:multiLevelType w:val="hybridMultilevel"/>
    <w:tmpl w:val="F65E3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53">
    <w:nsid w:val="3B352CF3"/>
    <w:multiLevelType w:val="hybridMultilevel"/>
    <w:tmpl w:val="3B10218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
    <w:nsid w:val="3B4C03E8"/>
    <w:multiLevelType w:val="hybridMultilevel"/>
    <w:tmpl w:val="11A081A6"/>
    <w:lvl w:ilvl="0" w:tplc="F1108FD4">
      <w:start w:val="1"/>
      <w:numFmt w:val="lowerLetter"/>
      <w:lvlText w:val="%1)"/>
      <w:lvlJc w:val="left"/>
      <w:pPr>
        <w:tabs>
          <w:tab w:val="num" w:pos="757"/>
        </w:tabs>
        <w:ind w:left="757" w:hanging="360"/>
      </w:pPr>
    </w:lvl>
    <w:lvl w:ilvl="1" w:tplc="7D14E382">
      <w:start w:val="1"/>
      <w:numFmt w:val="lowerRoman"/>
      <w:lvlText w:val="%2)"/>
      <w:lvlJc w:val="right"/>
      <w:pPr>
        <w:tabs>
          <w:tab w:val="num" w:pos="1297"/>
        </w:tabs>
        <w:ind w:left="1297" w:hanging="180"/>
      </w:pPr>
      <w:rPr>
        <w:rFonts w:hint="default"/>
      </w:r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55">
    <w:nsid w:val="3B8D60F9"/>
    <w:multiLevelType w:val="hybridMultilevel"/>
    <w:tmpl w:val="03343854"/>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156">
    <w:nsid w:val="3BD05BFE"/>
    <w:multiLevelType w:val="hybridMultilevel"/>
    <w:tmpl w:val="F2788F0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7">
    <w:nsid w:val="3BEE60DD"/>
    <w:multiLevelType w:val="hybridMultilevel"/>
    <w:tmpl w:val="7E2CDE0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8">
    <w:nsid w:val="3CD861DA"/>
    <w:multiLevelType w:val="hybridMultilevel"/>
    <w:tmpl w:val="47EE0B3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9">
    <w:nsid w:val="3CF71F78"/>
    <w:multiLevelType w:val="hybridMultilevel"/>
    <w:tmpl w:val="0D062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0">
    <w:nsid w:val="3D453DAC"/>
    <w:multiLevelType w:val="hybridMultilevel"/>
    <w:tmpl w:val="62E691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1">
    <w:nsid w:val="3D68783E"/>
    <w:multiLevelType w:val="hybridMultilevel"/>
    <w:tmpl w:val="68AAB35C"/>
    <w:lvl w:ilvl="0" w:tplc="0DAAA6A2">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23"/>
        </w:tabs>
        <w:ind w:left="2123" w:hanging="360"/>
      </w:pPr>
    </w:lvl>
    <w:lvl w:ilvl="2" w:tplc="0407001B" w:tentative="1">
      <w:start w:val="1"/>
      <w:numFmt w:val="lowerRoman"/>
      <w:lvlText w:val="%3."/>
      <w:lvlJc w:val="right"/>
      <w:pPr>
        <w:tabs>
          <w:tab w:val="num" w:pos="2843"/>
        </w:tabs>
        <w:ind w:left="2843" w:hanging="180"/>
      </w:pPr>
    </w:lvl>
    <w:lvl w:ilvl="3" w:tplc="0407000F" w:tentative="1">
      <w:start w:val="1"/>
      <w:numFmt w:val="decimal"/>
      <w:lvlText w:val="%4."/>
      <w:lvlJc w:val="left"/>
      <w:pPr>
        <w:tabs>
          <w:tab w:val="num" w:pos="3563"/>
        </w:tabs>
        <w:ind w:left="3563" w:hanging="360"/>
      </w:pPr>
    </w:lvl>
    <w:lvl w:ilvl="4" w:tplc="04070019" w:tentative="1">
      <w:start w:val="1"/>
      <w:numFmt w:val="lowerLetter"/>
      <w:lvlText w:val="%5."/>
      <w:lvlJc w:val="left"/>
      <w:pPr>
        <w:tabs>
          <w:tab w:val="num" w:pos="4283"/>
        </w:tabs>
        <w:ind w:left="4283" w:hanging="360"/>
      </w:pPr>
    </w:lvl>
    <w:lvl w:ilvl="5" w:tplc="0407001B" w:tentative="1">
      <w:start w:val="1"/>
      <w:numFmt w:val="lowerRoman"/>
      <w:lvlText w:val="%6."/>
      <w:lvlJc w:val="right"/>
      <w:pPr>
        <w:tabs>
          <w:tab w:val="num" w:pos="5003"/>
        </w:tabs>
        <w:ind w:left="5003" w:hanging="180"/>
      </w:pPr>
    </w:lvl>
    <w:lvl w:ilvl="6" w:tplc="0407000F" w:tentative="1">
      <w:start w:val="1"/>
      <w:numFmt w:val="decimal"/>
      <w:lvlText w:val="%7."/>
      <w:lvlJc w:val="left"/>
      <w:pPr>
        <w:tabs>
          <w:tab w:val="num" w:pos="5723"/>
        </w:tabs>
        <w:ind w:left="5723" w:hanging="360"/>
      </w:pPr>
    </w:lvl>
    <w:lvl w:ilvl="7" w:tplc="04070019" w:tentative="1">
      <w:start w:val="1"/>
      <w:numFmt w:val="lowerLetter"/>
      <w:lvlText w:val="%8."/>
      <w:lvlJc w:val="left"/>
      <w:pPr>
        <w:tabs>
          <w:tab w:val="num" w:pos="6443"/>
        </w:tabs>
        <w:ind w:left="6443" w:hanging="360"/>
      </w:pPr>
    </w:lvl>
    <w:lvl w:ilvl="8" w:tplc="0407001B" w:tentative="1">
      <w:start w:val="1"/>
      <w:numFmt w:val="lowerRoman"/>
      <w:lvlText w:val="%9."/>
      <w:lvlJc w:val="right"/>
      <w:pPr>
        <w:tabs>
          <w:tab w:val="num" w:pos="7163"/>
        </w:tabs>
        <w:ind w:left="7163" w:hanging="180"/>
      </w:pPr>
    </w:lvl>
  </w:abstractNum>
  <w:abstractNum w:abstractNumId="162">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163">
    <w:nsid w:val="3F347283"/>
    <w:multiLevelType w:val="hybridMultilevel"/>
    <w:tmpl w:val="FF8421FA"/>
    <w:lvl w:ilvl="0" w:tplc="49C80EA8">
      <w:start w:val="1"/>
      <w:numFmt w:val="decimal"/>
      <w:lvlText w:val="%1."/>
      <w:lvlJc w:val="left"/>
      <w:pPr>
        <w:tabs>
          <w:tab w:val="num" w:pos="660"/>
        </w:tabs>
        <w:ind w:left="660" w:hanging="360"/>
      </w:pPr>
      <w:rPr>
        <w:rFonts w:ascii="Times New Roman" w:hAnsi="Times New Roman" w:hint="default"/>
        <w:b w:val="0"/>
        <w:i w:val="0"/>
        <w:sz w:val="20"/>
      </w:rPr>
    </w:lvl>
    <w:lvl w:ilvl="1" w:tplc="04070019" w:tentative="1">
      <w:start w:val="1"/>
      <w:numFmt w:val="lowerLetter"/>
      <w:lvlText w:val="%2."/>
      <w:lvlJc w:val="left"/>
      <w:pPr>
        <w:tabs>
          <w:tab w:val="num" w:pos="1343"/>
        </w:tabs>
        <w:ind w:left="1343" w:hanging="360"/>
      </w:pPr>
    </w:lvl>
    <w:lvl w:ilvl="2" w:tplc="0407001B" w:tentative="1">
      <w:start w:val="1"/>
      <w:numFmt w:val="lowerRoman"/>
      <w:lvlText w:val="%3."/>
      <w:lvlJc w:val="right"/>
      <w:pPr>
        <w:tabs>
          <w:tab w:val="num" w:pos="2063"/>
        </w:tabs>
        <w:ind w:left="2063" w:hanging="180"/>
      </w:pPr>
    </w:lvl>
    <w:lvl w:ilvl="3" w:tplc="0407000F" w:tentative="1">
      <w:start w:val="1"/>
      <w:numFmt w:val="decimal"/>
      <w:lvlText w:val="%4."/>
      <w:lvlJc w:val="left"/>
      <w:pPr>
        <w:tabs>
          <w:tab w:val="num" w:pos="2783"/>
        </w:tabs>
        <w:ind w:left="2783" w:hanging="360"/>
      </w:pPr>
    </w:lvl>
    <w:lvl w:ilvl="4" w:tplc="04070019" w:tentative="1">
      <w:start w:val="1"/>
      <w:numFmt w:val="lowerLetter"/>
      <w:lvlText w:val="%5."/>
      <w:lvlJc w:val="left"/>
      <w:pPr>
        <w:tabs>
          <w:tab w:val="num" w:pos="3503"/>
        </w:tabs>
        <w:ind w:left="3503" w:hanging="360"/>
      </w:pPr>
    </w:lvl>
    <w:lvl w:ilvl="5" w:tplc="0407001B" w:tentative="1">
      <w:start w:val="1"/>
      <w:numFmt w:val="lowerRoman"/>
      <w:lvlText w:val="%6."/>
      <w:lvlJc w:val="right"/>
      <w:pPr>
        <w:tabs>
          <w:tab w:val="num" w:pos="4223"/>
        </w:tabs>
        <w:ind w:left="4223" w:hanging="180"/>
      </w:pPr>
    </w:lvl>
    <w:lvl w:ilvl="6" w:tplc="0407000F" w:tentative="1">
      <w:start w:val="1"/>
      <w:numFmt w:val="decimal"/>
      <w:lvlText w:val="%7."/>
      <w:lvlJc w:val="left"/>
      <w:pPr>
        <w:tabs>
          <w:tab w:val="num" w:pos="4943"/>
        </w:tabs>
        <w:ind w:left="4943" w:hanging="360"/>
      </w:pPr>
    </w:lvl>
    <w:lvl w:ilvl="7" w:tplc="04070019" w:tentative="1">
      <w:start w:val="1"/>
      <w:numFmt w:val="lowerLetter"/>
      <w:lvlText w:val="%8."/>
      <w:lvlJc w:val="left"/>
      <w:pPr>
        <w:tabs>
          <w:tab w:val="num" w:pos="5663"/>
        </w:tabs>
        <w:ind w:left="5663" w:hanging="360"/>
      </w:pPr>
    </w:lvl>
    <w:lvl w:ilvl="8" w:tplc="0407001B" w:tentative="1">
      <w:start w:val="1"/>
      <w:numFmt w:val="lowerRoman"/>
      <w:lvlText w:val="%9."/>
      <w:lvlJc w:val="right"/>
      <w:pPr>
        <w:tabs>
          <w:tab w:val="num" w:pos="6383"/>
        </w:tabs>
        <w:ind w:left="6383" w:hanging="180"/>
      </w:pPr>
    </w:lvl>
  </w:abstractNum>
  <w:abstractNum w:abstractNumId="164">
    <w:nsid w:val="3F58442C"/>
    <w:multiLevelType w:val="hybridMultilevel"/>
    <w:tmpl w:val="22C09FC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165">
    <w:nsid w:val="3FAC76C6"/>
    <w:multiLevelType w:val="hybridMultilevel"/>
    <w:tmpl w:val="A7249232"/>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6">
    <w:nsid w:val="40FE12FD"/>
    <w:multiLevelType w:val="hybridMultilevel"/>
    <w:tmpl w:val="6D1E7A1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67">
    <w:nsid w:val="41731D3C"/>
    <w:multiLevelType w:val="hybridMultilevel"/>
    <w:tmpl w:val="5B9001B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68">
    <w:nsid w:val="41940035"/>
    <w:multiLevelType w:val="hybridMultilevel"/>
    <w:tmpl w:val="395628A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9">
    <w:nsid w:val="41994811"/>
    <w:multiLevelType w:val="hybridMultilevel"/>
    <w:tmpl w:val="0CFEED5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70">
    <w:nsid w:val="41C274CF"/>
    <w:multiLevelType w:val="hybridMultilevel"/>
    <w:tmpl w:val="D7F44D4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1">
    <w:nsid w:val="41E8354F"/>
    <w:multiLevelType w:val="hybridMultilevel"/>
    <w:tmpl w:val="C9844F68"/>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tentative="1">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172">
    <w:nsid w:val="42003CA9"/>
    <w:multiLevelType w:val="hybridMultilevel"/>
    <w:tmpl w:val="D51C4476"/>
    <w:lvl w:ilvl="0" w:tplc="04070019">
      <w:start w:val="1"/>
      <w:numFmt w:val="lowerLetter"/>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173">
    <w:nsid w:val="422537E3"/>
    <w:multiLevelType w:val="hybridMultilevel"/>
    <w:tmpl w:val="797ABD3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4">
    <w:nsid w:val="427955B0"/>
    <w:multiLevelType w:val="hybridMultilevel"/>
    <w:tmpl w:val="18B431E2"/>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175">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6">
    <w:nsid w:val="436A0811"/>
    <w:multiLevelType w:val="hybridMultilevel"/>
    <w:tmpl w:val="0158CAAA"/>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177">
    <w:nsid w:val="437C2986"/>
    <w:multiLevelType w:val="hybridMultilevel"/>
    <w:tmpl w:val="79229FA8"/>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78">
    <w:nsid w:val="43A26965"/>
    <w:multiLevelType w:val="hybridMultilevel"/>
    <w:tmpl w:val="16D89E36"/>
    <w:lvl w:ilvl="0" w:tplc="64DA8F8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151"/>
        </w:tabs>
        <w:ind w:left="1151" w:hanging="360"/>
      </w:pPr>
    </w:lvl>
    <w:lvl w:ilvl="2" w:tplc="0407001B" w:tentative="1">
      <w:start w:val="1"/>
      <w:numFmt w:val="lowerRoman"/>
      <w:lvlText w:val="%3."/>
      <w:lvlJc w:val="right"/>
      <w:pPr>
        <w:tabs>
          <w:tab w:val="num" w:pos="1871"/>
        </w:tabs>
        <w:ind w:left="1871" w:hanging="180"/>
      </w:pPr>
    </w:lvl>
    <w:lvl w:ilvl="3" w:tplc="0407000F" w:tentative="1">
      <w:start w:val="1"/>
      <w:numFmt w:val="decimal"/>
      <w:lvlText w:val="%4."/>
      <w:lvlJc w:val="left"/>
      <w:pPr>
        <w:tabs>
          <w:tab w:val="num" w:pos="2591"/>
        </w:tabs>
        <w:ind w:left="2591" w:hanging="360"/>
      </w:pPr>
    </w:lvl>
    <w:lvl w:ilvl="4" w:tplc="04070019" w:tentative="1">
      <w:start w:val="1"/>
      <w:numFmt w:val="lowerLetter"/>
      <w:lvlText w:val="%5."/>
      <w:lvlJc w:val="left"/>
      <w:pPr>
        <w:tabs>
          <w:tab w:val="num" w:pos="3311"/>
        </w:tabs>
        <w:ind w:left="3311" w:hanging="360"/>
      </w:pPr>
    </w:lvl>
    <w:lvl w:ilvl="5" w:tplc="0407001B" w:tentative="1">
      <w:start w:val="1"/>
      <w:numFmt w:val="lowerRoman"/>
      <w:lvlText w:val="%6."/>
      <w:lvlJc w:val="right"/>
      <w:pPr>
        <w:tabs>
          <w:tab w:val="num" w:pos="4031"/>
        </w:tabs>
        <w:ind w:left="4031" w:hanging="180"/>
      </w:pPr>
    </w:lvl>
    <w:lvl w:ilvl="6" w:tplc="0407000F" w:tentative="1">
      <w:start w:val="1"/>
      <w:numFmt w:val="decimal"/>
      <w:lvlText w:val="%7."/>
      <w:lvlJc w:val="left"/>
      <w:pPr>
        <w:tabs>
          <w:tab w:val="num" w:pos="4751"/>
        </w:tabs>
        <w:ind w:left="4751" w:hanging="360"/>
      </w:pPr>
    </w:lvl>
    <w:lvl w:ilvl="7" w:tplc="04070019" w:tentative="1">
      <w:start w:val="1"/>
      <w:numFmt w:val="lowerLetter"/>
      <w:lvlText w:val="%8."/>
      <w:lvlJc w:val="left"/>
      <w:pPr>
        <w:tabs>
          <w:tab w:val="num" w:pos="5471"/>
        </w:tabs>
        <w:ind w:left="5471" w:hanging="360"/>
      </w:pPr>
    </w:lvl>
    <w:lvl w:ilvl="8" w:tplc="0407001B" w:tentative="1">
      <w:start w:val="1"/>
      <w:numFmt w:val="lowerRoman"/>
      <w:lvlText w:val="%9."/>
      <w:lvlJc w:val="right"/>
      <w:pPr>
        <w:tabs>
          <w:tab w:val="num" w:pos="6191"/>
        </w:tabs>
        <w:ind w:left="6191" w:hanging="180"/>
      </w:pPr>
    </w:lvl>
  </w:abstractNum>
  <w:abstractNum w:abstractNumId="179">
    <w:nsid w:val="43EA374C"/>
    <w:multiLevelType w:val="hybridMultilevel"/>
    <w:tmpl w:val="3438C4D4"/>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80">
    <w:nsid w:val="456B532A"/>
    <w:multiLevelType w:val="hybridMultilevel"/>
    <w:tmpl w:val="78F26542"/>
    <w:lvl w:ilvl="0" w:tplc="0DAAA6A2">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1">
    <w:nsid w:val="45813153"/>
    <w:multiLevelType w:val="hybridMultilevel"/>
    <w:tmpl w:val="D91A4BA2"/>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82">
    <w:nsid w:val="458E2994"/>
    <w:multiLevelType w:val="hybridMultilevel"/>
    <w:tmpl w:val="9148213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83">
    <w:nsid w:val="45AB045B"/>
    <w:multiLevelType w:val="hybridMultilevel"/>
    <w:tmpl w:val="C24451DE"/>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84">
    <w:nsid w:val="45BC7887"/>
    <w:multiLevelType w:val="hybridMultilevel"/>
    <w:tmpl w:val="4656BF0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046"/>
        </w:tabs>
        <w:ind w:left="1046" w:hanging="360"/>
      </w:pPr>
    </w:lvl>
    <w:lvl w:ilvl="2" w:tplc="0407001B" w:tentative="1">
      <w:start w:val="1"/>
      <w:numFmt w:val="lowerRoman"/>
      <w:lvlText w:val="%3."/>
      <w:lvlJc w:val="right"/>
      <w:pPr>
        <w:tabs>
          <w:tab w:val="num" w:pos="1766"/>
        </w:tabs>
        <w:ind w:left="1766" w:hanging="180"/>
      </w:pPr>
    </w:lvl>
    <w:lvl w:ilvl="3" w:tplc="0407000F" w:tentative="1">
      <w:start w:val="1"/>
      <w:numFmt w:val="decimal"/>
      <w:lvlText w:val="%4."/>
      <w:lvlJc w:val="left"/>
      <w:pPr>
        <w:tabs>
          <w:tab w:val="num" w:pos="2486"/>
        </w:tabs>
        <w:ind w:left="2486" w:hanging="360"/>
      </w:pPr>
    </w:lvl>
    <w:lvl w:ilvl="4" w:tplc="04070019" w:tentative="1">
      <w:start w:val="1"/>
      <w:numFmt w:val="lowerLetter"/>
      <w:lvlText w:val="%5."/>
      <w:lvlJc w:val="left"/>
      <w:pPr>
        <w:tabs>
          <w:tab w:val="num" w:pos="3206"/>
        </w:tabs>
        <w:ind w:left="3206" w:hanging="360"/>
      </w:pPr>
    </w:lvl>
    <w:lvl w:ilvl="5" w:tplc="0407001B" w:tentative="1">
      <w:start w:val="1"/>
      <w:numFmt w:val="lowerRoman"/>
      <w:lvlText w:val="%6."/>
      <w:lvlJc w:val="right"/>
      <w:pPr>
        <w:tabs>
          <w:tab w:val="num" w:pos="3926"/>
        </w:tabs>
        <w:ind w:left="3926" w:hanging="180"/>
      </w:pPr>
    </w:lvl>
    <w:lvl w:ilvl="6" w:tplc="0407000F" w:tentative="1">
      <w:start w:val="1"/>
      <w:numFmt w:val="decimal"/>
      <w:lvlText w:val="%7."/>
      <w:lvlJc w:val="left"/>
      <w:pPr>
        <w:tabs>
          <w:tab w:val="num" w:pos="4646"/>
        </w:tabs>
        <w:ind w:left="4646" w:hanging="360"/>
      </w:pPr>
    </w:lvl>
    <w:lvl w:ilvl="7" w:tplc="04070019" w:tentative="1">
      <w:start w:val="1"/>
      <w:numFmt w:val="lowerLetter"/>
      <w:lvlText w:val="%8."/>
      <w:lvlJc w:val="left"/>
      <w:pPr>
        <w:tabs>
          <w:tab w:val="num" w:pos="5366"/>
        </w:tabs>
        <w:ind w:left="5366" w:hanging="360"/>
      </w:pPr>
    </w:lvl>
    <w:lvl w:ilvl="8" w:tplc="0407001B" w:tentative="1">
      <w:start w:val="1"/>
      <w:numFmt w:val="lowerRoman"/>
      <w:lvlText w:val="%9."/>
      <w:lvlJc w:val="right"/>
      <w:pPr>
        <w:tabs>
          <w:tab w:val="num" w:pos="6086"/>
        </w:tabs>
        <w:ind w:left="6086" w:hanging="180"/>
      </w:pPr>
    </w:lvl>
  </w:abstractNum>
  <w:abstractNum w:abstractNumId="185">
    <w:nsid w:val="45F6326D"/>
    <w:multiLevelType w:val="multilevel"/>
    <w:tmpl w:val="B7F8323C"/>
    <w:numStyleLink w:val="SVCBullets"/>
  </w:abstractNum>
  <w:abstractNum w:abstractNumId="186">
    <w:nsid w:val="46446348"/>
    <w:multiLevelType w:val="hybridMultilevel"/>
    <w:tmpl w:val="03F66C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7">
    <w:nsid w:val="464D3F38"/>
    <w:multiLevelType w:val="hybridMultilevel"/>
    <w:tmpl w:val="1E7CE5A0"/>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188">
    <w:nsid w:val="465E4D8E"/>
    <w:multiLevelType w:val="hybridMultilevel"/>
    <w:tmpl w:val="E5F6951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9">
    <w:nsid w:val="46612DE9"/>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0">
    <w:nsid w:val="46A604D5"/>
    <w:multiLevelType w:val="hybridMultilevel"/>
    <w:tmpl w:val="3B1E5E04"/>
    <w:lvl w:ilvl="0" w:tplc="04070019">
      <w:start w:val="1"/>
      <w:numFmt w:val="lowerLetter"/>
      <w:lvlText w:val="%1."/>
      <w:lvlJc w:val="left"/>
      <w:pPr>
        <w:tabs>
          <w:tab w:val="num" w:pos="1117"/>
        </w:tabs>
        <w:ind w:left="111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91">
    <w:nsid w:val="46A913E8"/>
    <w:multiLevelType w:val="hybridMultilevel"/>
    <w:tmpl w:val="D416FEE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2">
    <w:nsid w:val="46D05702"/>
    <w:multiLevelType w:val="hybridMultilevel"/>
    <w:tmpl w:val="77487D8E"/>
    <w:lvl w:ilvl="0" w:tplc="2D50A7DE">
      <w:numFmt w:val="bullet"/>
      <w:lvlText w:val="–"/>
      <w:lvlJc w:val="left"/>
      <w:pPr>
        <w:tabs>
          <w:tab w:val="num" w:pos="363"/>
        </w:tabs>
        <w:ind w:left="363" w:hanging="360"/>
      </w:pPr>
      <w:rPr>
        <w:rFonts w:ascii="Times New Roman" w:eastAsia="MS Mincho"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193">
    <w:nsid w:val="46D46D97"/>
    <w:multiLevelType w:val="hybridMultilevel"/>
    <w:tmpl w:val="016497E8"/>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194">
    <w:nsid w:val="46E804F9"/>
    <w:multiLevelType w:val="hybridMultilevel"/>
    <w:tmpl w:val="D8DC1594"/>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5">
    <w:nsid w:val="46FE448A"/>
    <w:multiLevelType w:val="hybridMultilevel"/>
    <w:tmpl w:val="4872A6E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196">
    <w:nsid w:val="47695BF1"/>
    <w:multiLevelType w:val="hybridMultilevel"/>
    <w:tmpl w:val="F81AC29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97">
    <w:nsid w:val="47850717"/>
    <w:multiLevelType w:val="hybridMultilevel"/>
    <w:tmpl w:val="13FE4316"/>
    <w:lvl w:ilvl="0" w:tplc="FFFFFFFF">
      <w:start w:val="1"/>
      <w:numFmt w:val="decimal"/>
      <w:lvlText w:val="%1."/>
      <w:lvlJc w:val="left"/>
      <w:pPr>
        <w:tabs>
          <w:tab w:val="num" w:pos="760"/>
        </w:tabs>
        <w:ind w:left="760" w:hanging="360"/>
      </w:pPr>
    </w:lvl>
    <w:lvl w:ilvl="1" w:tplc="64DA8F82">
      <w:start w:val="1"/>
      <w:numFmt w:val="lowerLetter"/>
      <w:lvlText w:val="%2."/>
      <w:lvlJc w:val="left"/>
      <w:pPr>
        <w:tabs>
          <w:tab w:val="num" w:pos="1443"/>
        </w:tabs>
        <w:ind w:left="1443" w:hanging="360"/>
      </w:pPr>
      <w:rPr>
        <w:rFonts w:hint="default"/>
      </w:r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98">
    <w:nsid w:val="478B6716"/>
    <w:multiLevelType w:val="hybridMultilevel"/>
    <w:tmpl w:val="0C4043E6"/>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99">
    <w:nsid w:val="478E5FB0"/>
    <w:multiLevelType w:val="hybridMultilevel"/>
    <w:tmpl w:val="65C6DA5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00">
    <w:nsid w:val="47C753D3"/>
    <w:multiLevelType w:val="hybridMultilevel"/>
    <w:tmpl w:val="4A1A244C"/>
    <w:lvl w:ilvl="0" w:tplc="0409000F">
      <w:start w:val="1"/>
      <w:numFmt w:val="lowerLetter"/>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1">
    <w:nsid w:val="47F701F2"/>
    <w:multiLevelType w:val="hybridMultilevel"/>
    <w:tmpl w:val="9FA6100C"/>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2">
    <w:nsid w:val="480D64D3"/>
    <w:multiLevelType w:val="hybridMultilevel"/>
    <w:tmpl w:val="A1D03CB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3">
    <w:nsid w:val="48E118FF"/>
    <w:multiLevelType w:val="hybridMultilevel"/>
    <w:tmpl w:val="EDD0F90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04">
    <w:nsid w:val="49A337C0"/>
    <w:multiLevelType w:val="hybridMultilevel"/>
    <w:tmpl w:val="029C8430"/>
    <w:lvl w:ilvl="0" w:tplc="0DAAA6A2">
      <w:start w:val="1"/>
      <w:numFmt w:val="decimal"/>
      <w:lvlText w:val="%1."/>
      <w:lvlJc w:val="left"/>
      <w:pPr>
        <w:tabs>
          <w:tab w:val="num" w:pos="360"/>
        </w:tabs>
        <w:ind w:left="360" w:hanging="360"/>
      </w:pPr>
      <w:rPr>
        <w:rFonts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5">
    <w:nsid w:val="49D9605E"/>
    <w:multiLevelType w:val="hybridMultilevel"/>
    <w:tmpl w:val="4228450C"/>
    <w:lvl w:ilvl="0" w:tplc="04070017">
      <w:start w:val="1"/>
      <w:numFmt w:val="lowerLetter"/>
      <w:lvlText w:val="%1)"/>
      <w:lvlJc w:val="left"/>
      <w:pPr>
        <w:tabs>
          <w:tab w:val="num" w:pos="757"/>
        </w:tabs>
        <w:ind w:left="757" w:hanging="360"/>
      </w:pPr>
    </w:lvl>
    <w:lvl w:ilvl="1" w:tplc="0407000F">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6">
    <w:nsid w:val="49E765B9"/>
    <w:multiLevelType w:val="hybridMultilevel"/>
    <w:tmpl w:val="7FFA310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07">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8">
    <w:nsid w:val="4AC94EBF"/>
    <w:multiLevelType w:val="hybridMultilevel"/>
    <w:tmpl w:val="58A8BC9C"/>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9">
    <w:nsid w:val="4B357245"/>
    <w:multiLevelType w:val="hybridMultilevel"/>
    <w:tmpl w:val="25FC7B3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0">
    <w:nsid w:val="4B747840"/>
    <w:multiLevelType w:val="hybridMultilevel"/>
    <w:tmpl w:val="170810C8"/>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11">
    <w:nsid w:val="4BC62C29"/>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12">
    <w:nsid w:val="4BE01544"/>
    <w:multiLevelType w:val="hybridMultilevel"/>
    <w:tmpl w:val="22FEB938"/>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13">
    <w:nsid w:val="4BE252BC"/>
    <w:multiLevelType w:val="hybridMultilevel"/>
    <w:tmpl w:val="598477F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14">
    <w:nsid w:val="4BFB2B5F"/>
    <w:multiLevelType w:val="hybridMultilevel"/>
    <w:tmpl w:val="438EFC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15">
    <w:nsid w:val="4C077DD3"/>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216">
    <w:nsid w:val="4C42548E"/>
    <w:multiLevelType w:val="hybridMultilevel"/>
    <w:tmpl w:val="3F56279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17">
    <w:nsid w:val="4CDC545D"/>
    <w:multiLevelType w:val="hybridMultilevel"/>
    <w:tmpl w:val="9282256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18">
    <w:nsid w:val="4D917056"/>
    <w:multiLevelType w:val="hybridMultilevel"/>
    <w:tmpl w:val="C1486AA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9">
    <w:nsid w:val="4D9E6B2A"/>
    <w:multiLevelType w:val="hybridMultilevel"/>
    <w:tmpl w:val="10D4F66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220">
    <w:nsid w:val="4E142CB4"/>
    <w:multiLevelType w:val="hybridMultilevel"/>
    <w:tmpl w:val="429A9F8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21">
    <w:nsid w:val="4E41582B"/>
    <w:multiLevelType w:val="hybridMultilevel"/>
    <w:tmpl w:val="4A2CDC8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2">
    <w:nsid w:val="4E846E7B"/>
    <w:multiLevelType w:val="hybridMultilevel"/>
    <w:tmpl w:val="44ACF7F0"/>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3">
    <w:nsid w:val="4F651196"/>
    <w:multiLevelType w:val="hybridMultilevel"/>
    <w:tmpl w:val="A62EA8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4">
    <w:nsid w:val="500401B8"/>
    <w:multiLevelType w:val="hybridMultilevel"/>
    <w:tmpl w:val="21865CF8"/>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25">
    <w:nsid w:val="509A5ECB"/>
    <w:multiLevelType w:val="hybridMultilevel"/>
    <w:tmpl w:val="CE563CC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26">
    <w:nsid w:val="50A1070F"/>
    <w:multiLevelType w:val="hybridMultilevel"/>
    <w:tmpl w:val="5C1886EE"/>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7">
    <w:nsid w:val="518C1BBB"/>
    <w:multiLevelType w:val="hybridMultilevel"/>
    <w:tmpl w:val="2FC26FC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28">
    <w:nsid w:val="51C650AB"/>
    <w:multiLevelType w:val="hybridMultilevel"/>
    <w:tmpl w:val="F410A34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29">
    <w:nsid w:val="52AE3690"/>
    <w:multiLevelType w:val="hybridMultilevel"/>
    <w:tmpl w:val="00785BDE"/>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0">
    <w:nsid w:val="52BD534A"/>
    <w:multiLevelType w:val="hybridMultilevel"/>
    <w:tmpl w:val="E5103AF0"/>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1">
    <w:nsid w:val="52E14316"/>
    <w:multiLevelType w:val="hybridMultilevel"/>
    <w:tmpl w:val="E5601D4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32">
    <w:nsid w:val="52ED05A2"/>
    <w:multiLevelType w:val="hybridMultilevel"/>
    <w:tmpl w:val="89420DA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3">
    <w:nsid w:val="53523E56"/>
    <w:multiLevelType w:val="hybridMultilevel"/>
    <w:tmpl w:val="329E585C"/>
    <w:lvl w:ilvl="0" w:tplc="FFFFFFFF">
      <w:start w:val="1"/>
      <w:numFmt w:val="decimal"/>
      <w:lvlText w:val="%1."/>
      <w:lvlJc w:val="left"/>
      <w:pPr>
        <w:tabs>
          <w:tab w:val="num" w:pos="757"/>
        </w:tabs>
        <w:ind w:left="757"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4">
    <w:nsid w:val="537B56B7"/>
    <w:multiLevelType w:val="hybridMultilevel"/>
    <w:tmpl w:val="E438C51C"/>
    <w:lvl w:ilvl="0" w:tplc="F1108FD4">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235">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36">
    <w:nsid w:val="53C85677"/>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7">
    <w:nsid w:val="53FB1AF1"/>
    <w:multiLevelType w:val="hybridMultilevel"/>
    <w:tmpl w:val="6EF8AE5E"/>
    <w:lvl w:ilvl="0" w:tplc="C1F2E432">
      <w:start w:val="1"/>
      <w:numFmt w:val="bullet"/>
      <w:pStyle w:val="AVCBulletlevel4"/>
      <w:lvlText w:val=""/>
      <w:lvlJc w:val="left"/>
      <w:pPr>
        <w:tabs>
          <w:tab w:val="num" w:pos="1915"/>
        </w:tabs>
        <w:ind w:left="1915"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8">
    <w:nsid w:val="54C37AF8"/>
    <w:multiLevelType w:val="hybridMultilevel"/>
    <w:tmpl w:val="941CA01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39">
    <w:nsid w:val="54F3362B"/>
    <w:multiLevelType w:val="hybridMultilevel"/>
    <w:tmpl w:val="77742B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40">
    <w:nsid w:val="557A733A"/>
    <w:multiLevelType w:val="hybridMultilevel"/>
    <w:tmpl w:val="92CE5714"/>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1">
    <w:nsid w:val="558E7B62"/>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242">
    <w:nsid w:val="55A2005C"/>
    <w:multiLevelType w:val="hybridMultilevel"/>
    <w:tmpl w:val="F186408C"/>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3">
    <w:nsid w:val="55CC4808"/>
    <w:multiLevelType w:val="hybridMultilevel"/>
    <w:tmpl w:val="1B8E635C"/>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244">
    <w:nsid w:val="568155F0"/>
    <w:multiLevelType w:val="hybridMultilevel"/>
    <w:tmpl w:val="3EE64CA4"/>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45">
    <w:nsid w:val="568736D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6">
    <w:nsid w:val="56BE7C8C"/>
    <w:multiLevelType w:val="hybridMultilevel"/>
    <w:tmpl w:val="1AE05584"/>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7">
    <w:nsid w:val="579D6FED"/>
    <w:multiLevelType w:val="hybridMultilevel"/>
    <w:tmpl w:val="4AA283E8"/>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48">
    <w:nsid w:val="582971D8"/>
    <w:multiLevelType w:val="hybridMultilevel"/>
    <w:tmpl w:val="9C62CFE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9">
    <w:nsid w:val="58EF1A2C"/>
    <w:multiLevelType w:val="hybridMultilevel"/>
    <w:tmpl w:val="834EACA4"/>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0">
    <w:nsid w:val="5A3267FE"/>
    <w:multiLevelType w:val="hybridMultilevel"/>
    <w:tmpl w:val="18501C20"/>
    <w:lvl w:ilvl="0" w:tplc="0409000F">
      <w:start w:val="1"/>
      <w:numFmt w:val="decimal"/>
      <w:lvlText w:val="%1."/>
      <w:lvlJc w:val="left"/>
      <w:pPr>
        <w:tabs>
          <w:tab w:val="num" w:pos="360"/>
        </w:tabs>
        <w:ind w:left="360" w:hanging="360"/>
      </w:pPr>
    </w:lvl>
    <w:lvl w:ilvl="1" w:tplc="0DAAA6A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1">
    <w:nsid w:val="5B3C4DAE"/>
    <w:multiLevelType w:val="hybridMultilevel"/>
    <w:tmpl w:val="616836C4"/>
    <w:lvl w:ilvl="0" w:tplc="0409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2">
    <w:nsid w:val="5B592185"/>
    <w:multiLevelType w:val="hybridMultilevel"/>
    <w:tmpl w:val="54AEFD5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3">
    <w:nsid w:val="5B674C06"/>
    <w:multiLevelType w:val="hybridMultilevel"/>
    <w:tmpl w:val="8E8E57F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54">
    <w:nsid w:val="5C045A99"/>
    <w:multiLevelType w:val="hybridMultilevel"/>
    <w:tmpl w:val="F45886DE"/>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55">
    <w:nsid w:val="5CED3AD0"/>
    <w:multiLevelType w:val="hybridMultilevel"/>
    <w:tmpl w:val="DF82FF42"/>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6">
    <w:nsid w:val="5D4623CB"/>
    <w:multiLevelType w:val="hybridMultilevel"/>
    <w:tmpl w:val="A81A5C5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7">
    <w:nsid w:val="5E10567A"/>
    <w:multiLevelType w:val="hybridMultilevel"/>
    <w:tmpl w:val="84DEDF6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8">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1"/>
      <w:numFmt w:val="bullet"/>
      <w:lvlText w:val="-"/>
      <w:lvlJc w:val="left"/>
      <w:pPr>
        <w:tabs>
          <w:tab w:val="num" w:pos="1080"/>
        </w:tabs>
        <w:ind w:left="1080" w:hanging="360"/>
      </w:pPr>
      <w:rPr>
        <w:rFonts w:ascii="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259">
    <w:nsid w:val="5F3A04A6"/>
    <w:multiLevelType w:val="hybridMultilevel"/>
    <w:tmpl w:val="22989C20"/>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0">
    <w:nsid w:val="5F7E2B22"/>
    <w:multiLevelType w:val="hybridMultilevel"/>
    <w:tmpl w:val="FD60090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61">
    <w:nsid w:val="5F946D19"/>
    <w:multiLevelType w:val="hybridMultilevel"/>
    <w:tmpl w:val="3970C7D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62">
    <w:nsid w:val="5FF6209B"/>
    <w:multiLevelType w:val="hybridMultilevel"/>
    <w:tmpl w:val="48624668"/>
    <w:lvl w:ilvl="0" w:tplc="9BA4828C">
      <w:start w:val="1"/>
      <w:numFmt w:val="decimal"/>
      <w:lvlText w:val="%1."/>
      <w:lvlJc w:val="left"/>
      <w:pPr>
        <w:tabs>
          <w:tab w:val="num" w:pos="360"/>
        </w:tabs>
        <w:ind w:left="360" w:hanging="360"/>
      </w:pPr>
      <w:rPr>
        <w:rFonts w:hint="default"/>
      </w:rPr>
    </w:lvl>
    <w:lvl w:ilvl="1" w:tplc="A22E60D6">
      <w:start w:val="1"/>
      <w:numFmt w:val="bullet"/>
      <w:lvlText w:val="o"/>
      <w:lvlJc w:val="left"/>
      <w:pPr>
        <w:tabs>
          <w:tab w:val="num" w:pos="1080"/>
        </w:tabs>
        <w:ind w:left="1080" w:hanging="360"/>
      </w:pPr>
      <w:rPr>
        <w:rFonts w:ascii="Courier New" w:hAnsi="Courier New" w:cs="Courier New" w:hint="default"/>
      </w:rPr>
    </w:lvl>
    <w:lvl w:ilvl="2" w:tplc="4C1EADCA">
      <w:start w:val="1"/>
      <w:numFmt w:val="bullet"/>
      <w:lvlText w:val=""/>
      <w:lvlJc w:val="left"/>
      <w:pPr>
        <w:tabs>
          <w:tab w:val="num" w:pos="1800"/>
        </w:tabs>
        <w:ind w:left="1800" w:hanging="360"/>
      </w:pPr>
      <w:rPr>
        <w:rFonts w:ascii="Wingdings" w:hAnsi="Wingdings" w:cs="Wingdings" w:hint="default"/>
      </w:rPr>
    </w:lvl>
    <w:lvl w:ilvl="3" w:tplc="A930444A">
      <w:start w:val="1"/>
      <w:numFmt w:val="bullet"/>
      <w:lvlText w:val=""/>
      <w:lvlJc w:val="left"/>
      <w:pPr>
        <w:tabs>
          <w:tab w:val="num" w:pos="2520"/>
        </w:tabs>
        <w:ind w:left="2520" w:hanging="360"/>
      </w:pPr>
      <w:rPr>
        <w:rFonts w:ascii="Symbol" w:hAnsi="Symbol" w:cs="Symbol" w:hint="default"/>
      </w:rPr>
    </w:lvl>
    <w:lvl w:ilvl="4" w:tplc="3E92BD72">
      <w:start w:val="1"/>
      <w:numFmt w:val="bullet"/>
      <w:lvlText w:val="o"/>
      <w:lvlJc w:val="left"/>
      <w:pPr>
        <w:tabs>
          <w:tab w:val="num" w:pos="3240"/>
        </w:tabs>
        <w:ind w:left="3240" w:hanging="360"/>
      </w:pPr>
      <w:rPr>
        <w:rFonts w:ascii="Courier New" w:hAnsi="Courier New" w:cs="Courier New" w:hint="default"/>
      </w:rPr>
    </w:lvl>
    <w:lvl w:ilvl="5" w:tplc="7A00B79E">
      <w:start w:val="1"/>
      <w:numFmt w:val="bullet"/>
      <w:lvlText w:val=""/>
      <w:lvlJc w:val="left"/>
      <w:pPr>
        <w:tabs>
          <w:tab w:val="num" w:pos="3960"/>
        </w:tabs>
        <w:ind w:left="3960" w:hanging="360"/>
      </w:pPr>
      <w:rPr>
        <w:rFonts w:ascii="Wingdings" w:hAnsi="Wingdings" w:cs="Wingdings" w:hint="default"/>
      </w:rPr>
    </w:lvl>
    <w:lvl w:ilvl="6" w:tplc="9CDC49C2">
      <w:start w:val="1"/>
      <w:numFmt w:val="bullet"/>
      <w:lvlText w:val=""/>
      <w:lvlJc w:val="left"/>
      <w:pPr>
        <w:tabs>
          <w:tab w:val="num" w:pos="4680"/>
        </w:tabs>
        <w:ind w:left="4680" w:hanging="360"/>
      </w:pPr>
      <w:rPr>
        <w:rFonts w:ascii="Symbol" w:hAnsi="Symbol" w:cs="Symbol" w:hint="default"/>
      </w:rPr>
    </w:lvl>
    <w:lvl w:ilvl="7" w:tplc="FA0A1B9C">
      <w:start w:val="1"/>
      <w:numFmt w:val="bullet"/>
      <w:lvlText w:val="o"/>
      <w:lvlJc w:val="left"/>
      <w:pPr>
        <w:tabs>
          <w:tab w:val="num" w:pos="5400"/>
        </w:tabs>
        <w:ind w:left="5400" w:hanging="360"/>
      </w:pPr>
      <w:rPr>
        <w:rFonts w:ascii="Courier New" w:hAnsi="Courier New" w:cs="Courier New" w:hint="default"/>
      </w:rPr>
    </w:lvl>
    <w:lvl w:ilvl="8" w:tplc="A0FEAAC6">
      <w:start w:val="1"/>
      <w:numFmt w:val="bullet"/>
      <w:lvlText w:val=""/>
      <w:lvlJc w:val="left"/>
      <w:pPr>
        <w:tabs>
          <w:tab w:val="num" w:pos="6120"/>
        </w:tabs>
        <w:ind w:left="6120" w:hanging="360"/>
      </w:pPr>
      <w:rPr>
        <w:rFonts w:ascii="Wingdings" w:hAnsi="Wingdings" w:cs="Wingdings" w:hint="default"/>
      </w:rPr>
    </w:lvl>
  </w:abstractNum>
  <w:abstractNum w:abstractNumId="263">
    <w:nsid w:val="5FF9161B"/>
    <w:multiLevelType w:val="hybridMultilevel"/>
    <w:tmpl w:val="70DAE3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4">
    <w:nsid w:val="613154B9"/>
    <w:multiLevelType w:val="hybridMultilevel"/>
    <w:tmpl w:val="2304D2AC"/>
    <w:lvl w:ilvl="0" w:tplc="A5E863F4">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265">
    <w:nsid w:val="61CA4541"/>
    <w:multiLevelType w:val="hybridMultilevel"/>
    <w:tmpl w:val="1BEC8AFC"/>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266">
    <w:nsid w:val="61EC5DC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7">
    <w:nsid w:val="62257C1D"/>
    <w:multiLevelType w:val="hybridMultilevel"/>
    <w:tmpl w:val="8300129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68">
    <w:nsid w:val="626D29E5"/>
    <w:multiLevelType w:val="hybridMultilevel"/>
    <w:tmpl w:val="01AA32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9">
    <w:nsid w:val="62AB0863"/>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0">
    <w:nsid w:val="63091B36"/>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71">
    <w:nsid w:val="63C00E2F"/>
    <w:multiLevelType w:val="hybridMultilevel"/>
    <w:tmpl w:val="95D0B3D6"/>
    <w:lvl w:ilvl="0" w:tplc="F1108FD4">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2">
    <w:nsid w:val="64043103"/>
    <w:multiLevelType w:val="hybridMultilevel"/>
    <w:tmpl w:val="07EEAB34"/>
    <w:lvl w:ilvl="0" w:tplc="0DAAA6A2">
      <w:start w:val="1"/>
      <w:numFmt w:val="lowerLetter"/>
      <w:lvlText w:val="%1."/>
      <w:lvlJc w:val="left"/>
      <w:pPr>
        <w:tabs>
          <w:tab w:val="num" w:pos="1660"/>
        </w:tabs>
        <w:ind w:left="1660" w:hanging="360"/>
      </w:pPr>
      <w:rPr>
        <w:rFonts w:hint="default"/>
      </w:rPr>
    </w:lvl>
    <w:lvl w:ilvl="1" w:tplc="04070019" w:tentative="1">
      <w:start w:val="1"/>
      <w:numFmt w:val="lowerLetter"/>
      <w:lvlText w:val="%2."/>
      <w:lvlJc w:val="left"/>
      <w:pPr>
        <w:tabs>
          <w:tab w:val="num" w:pos="2343"/>
        </w:tabs>
        <w:ind w:left="2343" w:hanging="360"/>
      </w:pPr>
    </w:lvl>
    <w:lvl w:ilvl="2" w:tplc="0407001B" w:tentative="1">
      <w:start w:val="1"/>
      <w:numFmt w:val="lowerRoman"/>
      <w:lvlText w:val="%3."/>
      <w:lvlJc w:val="right"/>
      <w:pPr>
        <w:tabs>
          <w:tab w:val="num" w:pos="3063"/>
        </w:tabs>
        <w:ind w:left="3063" w:hanging="180"/>
      </w:pPr>
    </w:lvl>
    <w:lvl w:ilvl="3" w:tplc="0407000F" w:tentative="1">
      <w:start w:val="1"/>
      <w:numFmt w:val="decimal"/>
      <w:lvlText w:val="%4."/>
      <w:lvlJc w:val="left"/>
      <w:pPr>
        <w:tabs>
          <w:tab w:val="num" w:pos="3783"/>
        </w:tabs>
        <w:ind w:left="3783" w:hanging="360"/>
      </w:pPr>
    </w:lvl>
    <w:lvl w:ilvl="4" w:tplc="04070019" w:tentative="1">
      <w:start w:val="1"/>
      <w:numFmt w:val="lowerLetter"/>
      <w:lvlText w:val="%5."/>
      <w:lvlJc w:val="left"/>
      <w:pPr>
        <w:tabs>
          <w:tab w:val="num" w:pos="4503"/>
        </w:tabs>
        <w:ind w:left="4503" w:hanging="360"/>
      </w:pPr>
    </w:lvl>
    <w:lvl w:ilvl="5" w:tplc="0407001B" w:tentative="1">
      <w:start w:val="1"/>
      <w:numFmt w:val="lowerRoman"/>
      <w:lvlText w:val="%6."/>
      <w:lvlJc w:val="right"/>
      <w:pPr>
        <w:tabs>
          <w:tab w:val="num" w:pos="5223"/>
        </w:tabs>
        <w:ind w:left="5223" w:hanging="180"/>
      </w:pPr>
    </w:lvl>
    <w:lvl w:ilvl="6" w:tplc="0407000F" w:tentative="1">
      <w:start w:val="1"/>
      <w:numFmt w:val="decimal"/>
      <w:lvlText w:val="%7."/>
      <w:lvlJc w:val="left"/>
      <w:pPr>
        <w:tabs>
          <w:tab w:val="num" w:pos="5943"/>
        </w:tabs>
        <w:ind w:left="5943" w:hanging="360"/>
      </w:pPr>
    </w:lvl>
    <w:lvl w:ilvl="7" w:tplc="04070019" w:tentative="1">
      <w:start w:val="1"/>
      <w:numFmt w:val="lowerLetter"/>
      <w:lvlText w:val="%8."/>
      <w:lvlJc w:val="left"/>
      <w:pPr>
        <w:tabs>
          <w:tab w:val="num" w:pos="6663"/>
        </w:tabs>
        <w:ind w:left="6663" w:hanging="360"/>
      </w:pPr>
    </w:lvl>
    <w:lvl w:ilvl="8" w:tplc="0407001B" w:tentative="1">
      <w:start w:val="1"/>
      <w:numFmt w:val="lowerRoman"/>
      <w:lvlText w:val="%9."/>
      <w:lvlJc w:val="right"/>
      <w:pPr>
        <w:tabs>
          <w:tab w:val="num" w:pos="7383"/>
        </w:tabs>
        <w:ind w:left="7383" w:hanging="180"/>
      </w:pPr>
    </w:lvl>
  </w:abstractNum>
  <w:abstractNum w:abstractNumId="273">
    <w:nsid w:val="648C0E88"/>
    <w:multiLevelType w:val="hybridMultilevel"/>
    <w:tmpl w:val="2ED2A270"/>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4">
    <w:nsid w:val="654841EB"/>
    <w:multiLevelType w:val="hybridMultilevel"/>
    <w:tmpl w:val="5088EDE8"/>
    <w:lvl w:ilvl="0" w:tplc="0DAAA6A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275">
    <w:nsid w:val="6550096A"/>
    <w:multiLevelType w:val="hybridMultilevel"/>
    <w:tmpl w:val="0F908126"/>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76">
    <w:nsid w:val="65997A4F"/>
    <w:multiLevelType w:val="hybridMultilevel"/>
    <w:tmpl w:val="FCA4C2DC"/>
    <w:lvl w:ilvl="0" w:tplc="0DAAA6A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7">
    <w:nsid w:val="65D13FD7"/>
    <w:multiLevelType w:val="hybridMultilevel"/>
    <w:tmpl w:val="D4BCBB9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8">
    <w:nsid w:val="65F075DD"/>
    <w:multiLevelType w:val="hybridMultilevel"/>
    <w:tmpl w:val="0026F316"/>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79">
    <w:nsid w:val="66424AB9"/>
    <w:multiLevelType w:val="hybridMultilevel"/>
    <w:tmpl w:val="ACC6B7F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280">
    <w:nsid w:val="665228D7"/>
    <w:multiLevelType w:val="hybridMultilevel"/>
    <w:tmpl w:val="DB0271F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1">
    <w:nsid w:val="66A4736D"/>
    <w:multiLevelType w:val="hybridMultilevel"/>
    <w:tmpl w:val="E0A6E3C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2">
    <w:nsid w:val="66DE18CD"/>
    <w:multiLevelType w:val="hybridMultilevel"/>
    <w:tmpl w:val="27B6FC08"/>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283">
    <w:nsid w:val="66E073EB"/>
    <w:multiLevelType w:val="hybridMultilevel"/>
    <w:tmpl w:val="B0D68AA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4">
    <w:nsid w:val="69193654"/>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85">
    <w:nsid w:val="69AB02BA"/>
    <w:multiLevelType w:val="hybridMultilevel"/>
    <w:tmpl w:val="9B28CD4E"/>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86">
    <w:nsid w:val="69B5189F"/>
    <w:multiLevelType w:val="hybridMultilevel"/>
    <w:tmpl w:val="94A4D3C0"/>
    <w:lvl w:ilvl="0" w:tplc="04070019">
      <w:start w:val="1"/>
      <w:numFmt w:val="lowerLetter"/>
      <w:lvlText w:val="%1."/>
      <w:lvlJc w:val="left"/>
      <w:pPr>
        <w:tabs>
          <w:tab w:val="num" w:pos="1514"/>
        </w:tabs>
        <w:ind w:left="1514" w:hanging="360"/>
      </w:pPr>
    </w:lvl>
    <w:lvl w:ilvl="1" w:tplc="04070019">
      <w:start w:val="1"/>
      <w:numFmt w:val="lowerLetter"/>
      <w:lvlText w:val="%2."/>
      <w:lvlJc w:val="left"/>
      <w:pPr>
        <w:tabs>
          <w:tab w:val="num" w:pos="1800"/>
        </w:tabs>
        <w:ind w:left="1800" w:hanging="360"/>
      </w:pPr>
    </w:lvl>
    <w:lvl w:ilvl="2" w:tplc="0407001B">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87">
    <w:nsid w:val="69B523B0"/>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8">
    <w:nsid w:val="6A6B46D0"/>
    <w:multiLevelType w:val="hybridMultilevel"/>
    <w:tmpl w:val="C28CF59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9">
    <w:nsid w:val="6A742432"/>
    <w:multiLevelType w:val="hybridMultilevel"/>
    <w:tmpl w:val="AF584D60"/>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90">
    <w:nsid w:val="6AA6354C"/>
    <w:multiLevelType w:val="hybridMultilevel"/>
    <w:tmpl w:val="FAEA70A8"/>
    <w:lvl w:ilvl="0" w:tplc="FFFFFFFF">
      <w:start w:val="1"/>
      <w:numFmt w:val="decimal"/>
      <w:lvlText w:val="%1."/>
      <w:lvlJc w:val="left"/>
      <w:pPr>
        <w:tabs>
          <w:tab w:val="num" w:pos="1120"/>
        </w:tabs>
        <w:ind w:left="112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91">
    <w:nsid w:val="6B334066"/>
    <w:multiLevelType w:val="hybridMultilevel"/>
    <w:tmpl w:val="712AC032"/>
    <w:lvl w:ilvl="0" w:tplc="0409000F">
      <w:start w:val="1"/>
      <w:numFmt w:val="decimal"/>
      <w:lvlText w:val="%1."/>
      <w:lvlJc w:val="left"/>
      <w:pPr>
        <w:tabs>
          <w:tab w:val="num" w:pos="-1060"/>
        </w:tabs>
        <w:ind w:left="-1060" w:hanging="360"/>
      </w:pPr>
      <w:rPr>
        <w:rFonts w:hint="default"/>
      </w:rPr>
    </w:lvl>
    <w:lvl w:ilvl="1" w:tplc="04090019">
      <w:start w:val="1"/>
      <w:numFmt w:val="bullet"/>
      <w:lvlText w:val="o"/>
      <w:lvlJc w:val="left"/>
      <w:pPr>
        <w:tabs>
          <w:tab w:val="num" w:pos="20"/>
        </w:tabs>
        <w:ind w:left="20" w:hanging="360"/>
      </w:pPr>
      <w:rPr>
        <w:rFonts w:ascii="Courier New" w:hAnsi="Courier New" w:cs="Courier New" w:hint="default"/>
      </w:rPr>
    </w:lvl>
    <w:lvl w:ilvl="2" w:tplc="0409001B">
      <w:start w:val="1"/>
      <w:numFmt w:val="bullet"/>
      <w:lvlText w:val=""/>
      <w:lvlJc w:val="left"/>
      <w:pPr>
        <w:tabs>
          <w:tab w:val="num" w:pos="740"/>
        </w:tabs>
        <w:ind w:left="740" w:hanging="360"/>
      </w:pPr>
      <w:rPr>
        <w:rFonts w:ascii="Symbol" w:hAnsi="Symbol" w:cs="Symbol" w:hint="default"/>
      </w:rPr>
    </w:lvl>
    <w:lvl w:ilvl="3" w:tplc="0409000F">
      <w:start w:val="1"/>
      <w:numFmt w:val="bullet"/>
      <w:lvlText w:val=""/>
      <w:lvlJc w:val="left"/>
      <w:pPr>
        <w:tabs>
          <w:tab w:val="num" w:pos="1460"/>
        </w:tabs>
        <w:ind w:left="1460" w:hanging="360"/>
      </w:pPr>
      <w:rPr>
        <w:rFonts w:ascii="Symbol" w:hAnsi="Symbol" w:cs="Symbol" w:hint="default"/>
      </w:rPr>
    </w:lvl>
    <w:lvl w:ilvl="4" w:tplc="04090019">
      <w:start w:val="1"/>
      <w:numFmt w:val="bullet"/>
      <w:lvlText w:val="o"/>
      <w:lvlJc w:val="left"/>
      <w:pPr>
        <w:tabs>
          <w:tab w:val="num" w:pos="2180"/>
        </w:tabs>
        <w:ind w:left="2180" w:hanging="360"/>
      </w:pPr>
      <w:rPr>
        <w:rFonts w:ascii="Courier New" w:hAnsi="Courier New" w:cs="Courier New" w:hint="default"/>
      </w:rPr>
    </w:lvl>
    <w:lvl w:ilvl="5" w:tplc="0409001B">
      <w:start w:val="1"/>
      <w:numFmt w:val="bullet"/>
      <w:lvlText w:val=""/>
      <w:lvlJc w:val="left"/>
      <w:pPr>
        <w:tabs>
          <w:tab w:val="num" w:pos="2900"/>
        </w:tabs>
        <w:ind w:left="2900" w:hanging="360"/>
      </w:pPr>
      <w:rPr>
        <w:rFonts w:ascii="Wingdings" w:hAnsi="Wingdings" w:cs="Wingdings" w:hint="default"/>
      </w:rPr>
    </w:lvl>
    <w:lvl w:ilvl="6" w:tplc="0409000F">
      <w:start w:val="1"/>
      <w:numFmt w:val="bullet"/>
      <w:lvlText w:val=""/>
      <w:lvlJc w:val="left"/>
      <w:pPr>
        <w:tabs>
          <w:tab w:val="num" w:pos="3620"/>
        </w:tabs>
        <w:ind w:left="3620" w:hanging="360"/>
      </w:pPr>
      <w:rPr>
        <w:rFonts w:ascii="Symbol" w:hAnsi="Symbol" w:cs="Symbol" w:hint="default"/>
      </w:rPr>
    </w:lvl>
    <w:lvl w:ilvl="7" w:tplc="04090019">
      <w:start w:val="1"/>
      <w:numFmt w:val="bullet"/>
      <w:lvlText w:val="o"/>
      <w:lvlJc w:val="left"/>
      <w:pPr>
        <w:tabs>
          <w:tab w:val="num" w:pos="4340"/>
        </w:tabs>
        <w:ind w:left="4340" w:hanging="360"/>
      </w:pPr>
      <w:rPr>
        <w:rFonts w:ascii="Courier New" w:hAnsi="Courier New" w:cs="Courier New" w:hint="default"/>
      </w:rPr>
    </w:lvl>
    <w:lvl w:ilvl="8" w:tplc="0409001B">
      <w:start w:val="1"/>
      <w:numFmt w:val="bullet"/>
      <w:lvlText w:val=""/>
      <w:lvlJc w:val="left"/>
      <w:pPr>
        <w:tabs>
          <w:tab w:val="num" w:pos="5060"/>
        </w:tabs>
        <w:ind w:left="5060" w:hanging="360"/>
      </w:pPr>
      <w:rPr>
        <w:rFonts w:ascii="Wingdings" w:hAnsi="Wingdings" w:cs="Wingdings" w:hint="default"/>
      </w:rPr>
    </w:lvl>
  </w:abstractNum>
  <w:abstractNum w:abstractNumId="292">
    <w:nsid w:val="6B600BD1"/>
    <w:multiLevelType w:val="hybridMultilevel"/>
    <w:tmpl w:val="09066AFA"/>
    <w:lvl w:ilvl="0" w:tplc="4336DF7A">
      <w:start w:val="1"/>
      <w:numFmt w:val="decimal"/>
      <w:lvlText w:val="(%1)"/>
      <w:lvlJc w:val="left"/>
      <w:pPr>
        <w:tabs>
          <w:tab w:val="num" w:pos="2360"/>
        </w:tabs>
        <w:ind w:left="2360" w:hanging="360"/>
      </w:pPr>
      <w:rPr>
        <w:rFonts w:hint="default"/>
      </w:rPr>
    </w:lvl>
    <w:lvl w:ilvl="1" w:tplc="04070019" w:tentative="1">
      <w:start w:val="1"/>
      <w:numFmt w:val="lowerLetter"/>
      <w:lvlText w:val="%2."/>
      <w:lvlJc w:val="left"/>
      <w:pPr>
        <w:tabs>
          <w:tab w:val="num" w:pos="2249"/>
        </w:tabs>
        <w:ind w:left="2249" w:hanging="360"/>
      </w:pPr>
    </w:lvl>
    <w:lvl w:ilvl="2" w:tplc="0407001B" w:tentative="1">
      <w:start w:val="1"/>
      <w:numFmt w:val="lowerRoman"/>
      <w:lvlText w:val="%3."/>
      <w:lvlJc w:val="right"/>
      <w:pPr>
        <w:tabs>
          <w:tab w:val="num" w:pos="2969"/>
        </w:tabs>
        <w:ind w:left="2969" w:hanging="180"/>
      </w:pPr>
    </w:lvl>
    <w:lvl w:ilvl="3" w:tplc="0407000F" w:tentative="1">
      <w:start w:val="1"/>
      <w:numFmt w:val="decimal"/>
      <w:lvlText w:val="%4."/>
      <w:lvlJc w:val="left"/>
      <w:pPr>
        <w:tabs>
          <w:tab w:val="num" w:pos="3689"/>
        </w:tabs>
        <w:ind w:left="3689" w:hanging="360"/>
      </w:pPr>
    </w:lvl>
    <w:lvl w:ilvl="4" w:tplc="04070019" w:tentative="1">
      <w:start w:val="1"/>
      <w:numFmt w:val="lowerLetter"/>
      <w:lvlText w:val="%5."/>
      <w:lvlJc w:val="left"/>
      <w:pPr>
        <w:tabs>
          <w:tab w:val="num" w:pos="4409"/>
        </w:tabs>
        <w:ind w:left="4409" w:hanging="360"/>
      </w:pPr>
    </w:lvl>
    <w:lvl w:ilvl="5" w:tplc="0407001B" w:tentative="1">
      <w:start w:val="1"/>
      <w:numFmt w:val="lowerRoman"/>
      <w:lvlText w:val="%6."/>
      <w:lvlJc w:val="right"/>
      <w:pPr>
        <w:tabs>
          <w:tab w:val="num" w:pos="5129"/>
        </w:tabs>
        <w:ind w:left="5129" w:hanging="180"/>
      </w:pPr>
    </w:lvl>
    <w:lvl w:ilvl="6" w:tplc="0407000F" w:tentative="1">
      <w:start w:val="1"/>
      <w:numFmt w:val="decimal"/>
      <w:lvlText w:val="%7."/>
      <w:lvlJc w:val="left"/>
      <w:pPr>
        <w:tabs>
          <w:tab w:val="num" w:pos="5849"/>
        </w:tabs>
        <w:ind w:left="5849" w:hanging="360"/>
      </w:pPr>
    </w:lvl>
    <w:lvl w:ilvl="7" w:tplc="04070019" w:tentative="1">
      <w:start w:val="1"/>
      <w:numFmt w:val="lowerLetter"/>
      <w:lvlText w:val="%8."/>
      <w:lvlJc w:val="left"/>
      <w:pPr>
        <w:tabs>
          <w:tab w:val="num" w:pos="6569"/>
        </w:tabs>
        <w:ind w:left="6569" w:hanging="360"/>
      </w:pPr>
    </w:lvl>
    <w:lvl w:ilvl="8" w:tplc="0407001B" w:tentative="1">
      <w:start w:val="1"/>
      <w:numFmt w:val="lowerRoman"/>
      <w:lvlText w:val="%9."/>
      <w:lvlJc w:val="right"/>
      <w:pPr>
        <w:tabs>
          <w:tab w:val="num" w:pos="7289"/>
        </w:tabs>
        <w:ind w:left="7289" w:hanging="180"/>
      </w:pPr>
    </w:lvl>
  </w:abstractNum>
  <w:abstractNum w:abstractNumId="293">
    <w:nsid w:val="6B7821AC"/>
    <w:multiLevelType w:val="hybridMultilevel"/>
    <w:tmpl w:val="E7986B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94">
    <w:nsid w:val="6C1945A8"/>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295">
    <w:nsid w:val="6C357056"/>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296">
    <w:nsid w:val="6C4D0B7D"/>
    <w:multiLevelType w:val="hybridMultilevel"/>
    <w:tmpl w:val="F180599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7">
    <w:nsid w:val="6C6D541A"/>
    <w:multiLevelType w:val="hybridMultilevel"/>
    <w:tmpl w:val="528EA9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8">
    <w:nsid w:val="6C7C25EF"/>
    <w:multiLevelType w:val="hybridMultilevel"/>
    <w:tmpl w:val="207462B8"/>
    <w:lvl w:ilvl="0" w:tplc="5F5CD7C4">
      <w:start w:val="1"/>
      <w:numFmt w:val="lowerRoman"/>
      <w:lvlText w:val="%1."/>
      <w:lvlJc w:val="left"/>
      <w:pPr>
        <w:tabs>
          <w:tab w:val="num" w:pos="1948"/>
        </w:tabs>
        <w:ind w:left="1948" w:hanging="360"/>
      </w:pPr>
      <w:rPr>
        <w:rFonts w:hint="default"/>
      </w:rPr>
    </w:lvl>
    <w:lvl w:ilvl="1" w:tplc="04070019">
      <w:start w:val="1"/>
      <w:numFmt w:val="lowerLetter"/>
      <w:lvlText w:val="%2."/>
      <w:lvlJc w:val="left"/>
      <w:pPr>
        <w:tabs>
          <w:tab w:val="num" w:pos="1479"/>
        </w:tabs>
        <w:ind w:left="1479" w:hanging="360"/>
      </w:pPr>
    </w:lvl>
    <w:lvl w:ilvl="2" w:tplc="F2706D26">
      <w:start w:val="1"/>
      <w:numFmt w:val="decimal"/>
      <w:lvlText w:val="(%3)"/>
      <w:lvlJc w:val="left"/>
      <w:pPr>
        <w:tabs>
          <w:tab w:val="num" w:pos="2379"/>
        </w:tabs>
        <w:ind w:left="2379" w:hanging="360"/>
      </w:pPr>
      <w:rPr>
        <w:rFonts w:hint="default"/>
      </w:rPr>
    </w:lvl>
    <w:lvl w:ilvl="3" w:tplc="0407000F">
      <w:start w:val="1"/>
      <w:numFmt w:val="decimal"/>
      <w:lvlText w:val="%4."/>
      <w:lvlJc w:val="left"/>
      <w:pPr>
        <w:tabs>
          <w:tab w:val="num" w:pos="2919"/>
        </w:tabs>
        <w:ind w:left="2919" w:hanging="360"/>
      </w:pPr>
    </w:lvl>
    <w:lvl w:ilvl="4" w:tplc="04070019" w:tentative="1">
      <w:start w:val="1"/>
      <w:numFmt w:val="lowerLetter"/>
      <w:lvlText w:val="%5."/>
      <w:lvlJc w:val="left"/>
      <w:pPr>
        <w:tabs>
          <w:tab w:val="num" w:pos="3639"/>
        </w:tabs>
        <w:ind w:left="3639" w:hanging="360"/>
      </w:pPr>
    </w:lvl>
    <w:lvl w:ilvl="5" w:tplc="0407001B" w:tentative="1">
      <w:start w:val="1"/>
      <w:numFmt w:val="lowerRoman"/>
      <w:lvlText w:val="%6."/>
      <w:lvlJc w:val="right"/>
      <w:pPr>
        <w:tabs>
          <w:tab w:val="num" w:pos="4359"/>
        </w:tabs>
        <w:ind w:left="4359" w:hanging="180"/>
      </w:pPr>
    </w:lvl>
    <w:lvl w:ilvl="6" w:tplc="0407000F" w:tentative="1">
      <w:start w:val="1"/>
      <w:numFmt w:val="decimal"/>
      <w:lvlText w:val="%7."/>
      <w:lvlJc w:val="left"/>
      <w:pPr>
        <w:tabs>
          <w:tab w:val="num" w:pos="5079"/>
        </w:tabs>
        <w:ind w:left="5079" w:hanging="360"/>
      </w:pPr>
    </w:lvl>
    <w:lvl w:ilvl="7" w:tplc="04070019" w:tentative="1">
      <w:start w:val="1"/>
      <w:numFmt w:val="lowerLetter"/>
      <w:lvlText w:val="%8."/>
      <w:lvlJc w:val="left"/>
      <w:pPr>
        <w:tabs>
          <w:tab w:val="num" w:pos="5799"/>
        </w:tabs>
        <w:ind w:left="5799" w:hanging="360"/>
      </w:pPr>
    </w:lvl>
    <w:lvl w:ilvl="8" w:tplc="0407001B" w:tentative="1">
      <w:start w:val="1"/>
      <w:numFmt w:val="lowerRoman"/>
      <w:lvlText w:val="%9."/>
      <w:lvlJc w:val="right"/>
      <w:pPr>
        <w:tabs>
          <w:tab w:val="num" w:pos="6519"/>
        </w:tabs>
        <w:ind w:left="6519" w:hanging="180"/>
      </w:pPr>
    </w:lvl>
  </w:abstractNum>
  <w:abstractNum w:abstractNumId="299">
    <w:nsid w:val="6CCB0355"/>
    <w:multiLevelType w:val="hybridMultilevel"/>
    <w:tmpl w:val="F32678FA"/>
    <w:lvl w:ilvl="0" w:tplc="0DAAA6A2">
      <w:start w:val="1"/>
      <w:numFmt w:val="lowerLetter"/>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00">
    <w:nsid w:val="6D0E0CE6"/>
    <w:multiLevelType w:val="hybridMultilevel"/>
    <w:tmpl w:val="F736673A"/>
    <w:lvl w:ilvl="0" w:tplc="69A68DC0">
      <w:start w:val="1"/>
      <w:numFmt w:val="decimal"/>
      <w:lvlText w:val="%1."/>
      <w:lvlJc w:val="left"/>
      <w:pPr>
        <w:tabs>
          <w:tab w:val="num" w:pos="1288"/>
        </w:tabs>
        <w:ind w:left="1288" w:hanging="360"/>
      </w:pPr>
    </w:lvl>
    <w:lvl w:ilvl="1" w:tplc="04090003">
      <w:start w:val="1"/>
      <w:numFmt w:val="lowerLetter"/>
      <w:lvlText w:val="%2."/>
      <w:lvlJc w:val="left"/>
      <w:pPr>
        <w:tabs>
          <w:tab w:val="num" w:pos="2008"/>
        </w:tabs>
        <w:ind w:left="2008" w:hanging="360"/>
      </w:pPr>
    </w:lvl>
    <w:lvl w:ilvl="2" w:tplc="04090005">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301">
    <w:nsid w:val="6D180124"/>
    <w:multiLevelType w:val="hybridMultilevel"/>
    <w:tmpl w:val="BF40A01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2">
    <w:nsid w:val="6D245A59"/>
    <w:multiLevelType w:val="hybridMultilevel"/>
    <w:tmpl w:val="AEE04B96"/>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03">
    <w:nsid w:val="6D8D1BC3"/>
    <w:multiLevelType w:val="hybridMultilevel"/>
    <w:tmpl w:val="8E4C7478"/>
    <w:lvl w:ilvl="0" w:tplc="04090003">
      <w:start w:val="1"/>
      <w:numFmt w:val="lowerLetter"/>
      <w:lvlText w:val="%1."/>
      <w:lvlJc w:val="left"/>
      <w:pPr>
        <w:tabs>
          <w:tab w:val="num" w:pos="2008"/>
        </w:tabs>
        <w:ind w:left="2008"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4">
    <w:nsid w:val="6D95368E"/>
    <w:multiLevelType w:val="hybridMultilevel"/>
    <w:tmpl w:val="490CC9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5">
    <w:nsid w:val="6E1E4A0E"/>
    <w:multiLevelType w:val="hybridMultilevel"/>
    <w:tmpl w:val="598EF27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6">
    <w:nsid w:val="6E4C1C3B"/>
    <w:multiLevelType w:val="multilevel"/>
    <w:tmpl w:val="689CB234"/>
    <w:lvl w:ilvl="0">
      <w:start w:val="9"/>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307">
    <w:nsid w:val="6EA87A16"/>
    <w:multiLevelType w:val="hybridMultilevel"/>
    <w:tmpl w:val="D58E3D8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8">
    <w:nsid w:val="6F0A22BD"/>
    <w:multiLevelType w:val="hybridMultilevel"/>
    <w:tmpl w:val="BA7A876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09">
    <w:nsid w:val="6F126154"/>
    <w:multiLevelType w:val="hybridMultilevel"/>
    <w:tmpl w:val="23B0983C"/>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310">
    <w:nsid w:val="6F711A9D"/>
    <w:multiLevelType w:val="hybridMultilevel"/>
    <w:tmpl w:val="7F36998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1">
    <w:nsid w:val="6FC51D2E"/>
    <w:multiLevelType w:val="hybridMultilevel"/>
    <w:tmpl w:val="585E8B8A"/>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312">
    <w:nsid w:val="6FFB4A71"/>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3">
    <w:nsid w:val="70165B6E"/>
    <w:multiLevelType w:val="hybridMultilevel"/>
    <w:tmpl w:val="967224B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4">
    <w:nsid w:val="703C0970"/>
    <w:multiLevelType w:val="hybridMultilevel"/>
    <w:tmpl w:val="59A472D4"/>
    <w:lvl w:ilvl="0" w:tplc="04070019">
      <w:start w:val="1"/>
      <w:numFmt w:val="lowerLetter"/>
      <w:lvlText w:val="%1."/>
      <w:lvlJc w:val="left"/>
      <w:pPr>
        <w:tabs>
          <w:tab w:val="num" w:pos="1117"/>
        </w:tabs>
        <w:ind w:left="111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5">
    <w:nsid w:val="703C6C19"/>
    <w:multiLevelType w:val="hybridMultilevel"/>
    <w:tmpl w:val="B032F20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6">
    <w:nsid w:val="7092549C"/>
    <w:multiLevelType w:val="hybridMultilevel"/>
    <w:tmpl w:val="552A96F0"/>
    <w:lvl w:ilvl="0" w:tplc="0407000F">
      <w:start w:val="1"/>
      <w:numFmt w:val="decimal"/>
      <w:lvlText w:val="%1."/>
      <w:lvlJc w:val="left"/>
      <w:pPr>
        <w:tabs>
          <w:tab w:val="num" w:pos="1440"/>
        </w:tabs>
        <w:ind w:left="1440" w:hanging="360"/>
      </w:pPr>
    </w:lvl>
    <w:lvl w:ilvl="1" w:tplc="04070019">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317">
    <w:nsid w:val="70B22506"/>
    <w:multiLevelType w:val="hybridMultilevel"/>
    <w:tmpl w:val="04546CD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318">
    <w:nsid w:val="70B363D8"/>
    <w:multiLevelType w:val="hybridMultilevel"/>
    <w:tmpl w:val="4F04BB20"/>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19">
    <w:nsid w:val="70B77B69"/>
    <w:multiLevelType w:val="hybridMultilevel"/>
    <w:tmpl w:val="764226F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0">
    <w:nsid w:val="71AD37B2"/>
    <w:multiLevelType w:val="hybridMultilevel"/>
    <w:tmpl w:val="E7BA8F6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21">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2">
    <w:nsid w:val="73067D56"/>
    <w:multiLevelType w:val="hybridMultilevel"/>
    <w:tmpl w:val="32D45164"/>
    <w:lvl w:ilvl="0" w:tplc="AFFE1ED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3">
    <w:nsid w:val="73281601"/>
    <w:multiLevelType w:val="multilevel"/>
    <w:tmpl w:val="B7F8323C"/>
    <w:styleLink w:val="SVCBullets"/>
    <w:lvl w:ilvl="0">
      <w:start w:val="1"/>
      <w:numFmt w:val="bullet"/>
      <w:pStyle w:val="SVCBulletslevel1CharCharChar"/>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SVCBulletslevel3"/>
      <w:lvlText w:val=""/>
      <w:lvlJc w:val="left"/>
      <w:pPr>
        <w:tabs>
          <w:tab w:val="num" w:pos="-31680"/>
        </w:tabs>
        <w:ind w:left="1195" w:hanging="403"/>
      </w:pPr>
      <w:rPr>
        <w:rFonts w:ascii="Symbol" w:hAnsi="Symbol" w:hint="default"/>
      </w:rPr>
    </w:lvl>
    <w:lvl w:ilvl="3">
      <w:start w:val="1"/>
      <w:numFmt w:val="bullet"/>
      <w:pStyle w:val="SVCBulletslevel4Char"/>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4">
    <w:nsid w:val="73FE2897"/>
    <w:multiLevelType w:val="hybridMultilevel"/>
    <w:tmpl w:val="D75C7E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5">
    <w:nsid w:val="74DE4869"/>
    <w:multiLevelType w:val="hybridMultilevel"/>
    <w:tmpl w:val="D20EDA0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DAAA6A2">
      <w:start w:val="1"/>
      <w:numFmt w:val="lowerLetter"/>
      <w:lvlText w:val="%2."/>
      <w:lvlJc w:val="left"/>
      <w:pPr>
        <w:tabs>
          <w:tab w:val="num" w:pos="1837"/>
        </w:tabs>
        <w:ind w:left="1837" w:hanging="360"/>
      </w:pPr>
      <w:rPr>
        <w:rFonts w:hint="default"/>
        <w:b w:val="0"/>
        <w:i w:val="0"/>
        <w:sz w:val="20"/>
      </w:rPr>
    </w:lvl>
    <w:lvl w:ilvl="2" w:tplc="5F5CD7C4">
      <w:start w:val="1"/>
      <w:numFmt w:val="lowerRoman"/>
      <w:lvlText w:val="%3."/>
      <w:lvlJc w:val="left"/>
      <w:pPr>
        <w:tabs>
          <w:tab w:val="num" w:pos="2737"/>
        </w:tabs>
        <w:ind w:left="2737" w:hanging="360"/>
      </w:pPr>
      <w:rPr>
        <w:rFonts w:hint="default"/>
        <w:b w:val="0"/>
        <w:i w:val="0"/>
        <w:sz w:val="20"/>
      </w:r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26">
    <w:nsid w:val="75260C2D"/>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7">
    <w:nsid w:val="76184B18"/>
    <w:multiLevelType w:val="hybridMultilevel"/>
    <w:tmpl w:val="16367E7A"/>
    <w:lvl w:ilvl="0" w:tplc="465A3C34">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28">
    <w:nsid w:val="762A732B"/>
    <w:multiLevelType w:val="hybridMultilevel"/>
    <w:tmpl w:val="D7DC9C18"/>
    <w:lvl w:ilvl="0" w:tplc="0407000F">
      <w:start w:val="1"/>
      <w:numFmt w:val="decimal"/>
      <w:lvlText w:val="%1."/>
      <w:lvlJc w:val="left"/>
      <w:pPr>
        <w:tabs>
          <w:tab w:val="num" w:pos="723"/>
        </w:tabs>
        <w:ind w:left="723" w:hanging="360"/>
      </w:pPr>
    </w:lvl>
    <w:lvl w:ilvl="1" w:tplc="634E16DA">
      <w:start w:val="1"/>
      <w:numFmt w:val="lowerLetter"/>
      <w:lvlText w:val="%2)"/>
      <w:lvlJc w:val="left"/>
      <w:pPr>
        <w:tabs>
          <w:tab w:val="num" w:pos="1443"/>
        </w:tabs>
        <w:ind w:left="1443" w:hanging="360"/>
      </w:pPr>
      <w:rPr>
        <w:rFonts w:hint="default"/>
      </w:r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29">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0">
    <w:nsid w:val="772A4DA5"/>
    <w:multiLevelType w:val="hybridMultilevel"/>
    <w:tmpl w:val="D1D2F9BC"/>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31">
    <w:nsid w:val="77AF4393"/>
    <w:multiLevelType w:val="hybridMultilevel"/>
    <w:tmpl w:val="5D90D2E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332">
    <w:nsid w:val="77BF3940"/>
    <w:multiLevelType w:val="hybridMultilevel"/>
    <w:tmpl w:val="B2E69FA4"/>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333">
    <w:nsid w:val="78133DAB"/>
    <w:multiLevelType w:val="hybridMultilevel"/>
    <w:tmpl w:val="FE92ABD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4">
    <w:nsid w:val="78494858"/>
    <w:multiLevelType w:val="hybridMultilevel"/>
    <w:tmpl w:val="522A7E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5">
    <w:nsid w:val="787C7FFB"/>
    <w:multiLevelType w:val="hybridMultilevel"/>
    <w:tmpl w:val="3DA2E7CA"/>
    <w:lvl w:ilvl="0" w:tplc="FFFFFFFF">
      <w:start w:val="1"/>
      <w:numFmt w:val="decimal"/>
      <w:lvlText w:val="%1."/>
      <w:lvlJc w:val="left"/>
      <w:pPr>
        <w:tabs>
          <w:tab w:val="num" w:pos="1117"/>
        </w:tabs>
        <w:ind w:left="1117"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36">
    <w:nsid w:val="78E65EE7"/>
    <w:multiLevelType w:val="hybridMultilevel"/>
    <w:tmpl w:val="3774B9E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337">
    <w:nsid w:val="78F46E51"/>
    <w:multiLevelType w:val="hybridMultilevel"/>
    <w:tmpl w:val="B0B6B42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8">
    <w:nsid w:val="78FA6670"/>
    <w:multiLevelType w:val="hybridMultilevel"/>
    <w:tmpl w:val="33E6513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39">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340">
    <w:nsid w:val="7A2E056A"/>
    <w:multiLevelType w:val="hybridMultilevel"/>
    <w:tmpl w:val="B786208A"/>
    <w:lvl w:ilvl="0" w:tplc="69AA159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1">
    <w:nsid w:val="7A2F1CBE"/>
    <w:multiLevelType w:val="hybridMultilevel"/>
    <w:tmpl w:val="D96ED3B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42">
    <w:nsid w:val="7A394235"/>
    <w:multiLevelType w:val="hybridMultilevel"/>
    <w:tmpl w:val="0F208D9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3">
    <w:nsid w:val="7A491350"/>
    <w:multiLevelType w:val="hybridMultilevel"/>
    <w:tmpl w:val="44F030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44">
    <w:nsid w:val="7A6D6866"/>
    <w:multiLevelType w:val="hybridMultilevel"/>
    <w:tmpl w:val="9CCA9438"/>
    <w:lvl w:ilvl="0" w:tplc="5DBC52A4">
      <w:start w:val="1"/>
      <w:numFmt w:val="decimal"/>
      <w:lvlText w:val="G.3.%1"/>
      <w:lvlJc w:val="left"/>
      <w:pPr>
        <w:tabs>
          <w:tab w:val="num" w:pos="720"/>
        </w:tabs>
        <w:ind w:left="720" w:hanging="720"/>
      </w:pPr>
      <w:rPr>
        <w:rFonts w:hint="default"/>
        <w:b/>
        <w:i w:val="0"/>
      </w:rPr>
    </w:lvl>
    <w:lvl w:ilvl="1" w:tplc="C4E63E30">
      <w:start w:val="1"/>
      <w:numFmt w:val="lowerLetter"/>
      <w:lvlText w:val="%2."/>
      <w:lvlJc w:val="left"/>
      <w:pPr>
        <w:tabs>
          <w:tab w:val="num" w:pos="1440"/>
        </w:tabs>
        <w:ind w:left="1440" w:hanging="360"/>
      </w:pPr>
    </w:lvl>
    <w:lvl w:ilvl="2" w:tplc="018CBBEC" w:tentative="1">
      <w:start w:val="1"/>
      <w:numFmt w:val="lowerRoman"/>
      <w:lvlText w:val="%3."/>
      <w:lvlJc w:val="right"/>
      <w:pPr>
        <w:tabs>
          <w:tab w:val="num" w:pos="2160"/>
        </w:tabs>
        <w:ind w:left="2160" w:hanging="180"/>
      </w:pPr>
    </w:lvl>
    <w:lvl w:ilvl="3" w:tplc="FA1CC262" w:tentative="1">
      <w:start w:val="1"/>
      <w:numFmt w:val="decimal"/>
      <w:lvlText w:val="%4."/>
      <w:lvlJc w:val="left"/>
      <w:pPr>
        <w:tabs>
          <w:tab w:val="num" w:pos="2880"/>
        </w:tabs>
        <w:ind w:left="2880" w:hanging="360"/>
      </w:pPr>
    </w:lvl>
    <w:lvl w:ilvl="4" w:tplc="9F02B11E" w:tentative="1">
      <w:start w:val="1"/>
      <w:numFmt w:val="lowerLetter"/>
      <w:lvlText w:val="%5."/>
      <w:lvlJc w:val="left"/>
      <w:pPr>
        <w:tabs>
          <w:tab w:val="num" w:pos="3600"/>
        </w:tabs>
        <w:ind w:left="3600" w:hanging="360"/>
      </w:pPr>
    </w:lvl>
    <w:lvl w:ilvl="5" w:tplc="71F2B706" w:tentative="1">
      <w:start w:val="1"/>
      <w:numFmt w:val="lowerRoman"/>
      <w:lvlText w:val="%6."/>
      <w:lvlJc w:val="right"/>
      <w:pPr>
        <w:tabs>
          <w:tab w:val="num" w:pos="4320"/>
        </w:tabs>
        <w:ind w:left="4320" w:hanging="180"/>
      </w:pPr>
    </w:lvl>
    <w:lvl w:ilvl="6" w:tplc="0A0CB11C" w:tentative="1">
      <w:start w:val="1"/>
      <w:numFmt w:val="decimal"/>
      <w:lvlText w:val="%7."/>
      <w:lvlJc w:val="left"/>
      <w:pPr>
        <w:tabs>
          <w:tab w:val="num" w:pos="5040"/>
        </w:tabs>
        <w:ind w:left="5040" w:hanging="360"/>
      </w:pPr>
    </w:lvl>
    <w:lvl w:ilvl="7" w:tplc="FEB05E72" w:tentative="1">
      <w:start w:val="1"/>
      <w:numFmt w:val="lowerLetter"/>
      <w:lvlText w:val="%8."/>
      <w:lvlJc w:val="left"/>
      <w:pPr>
        <w:tabs>
          <w:tab w:val="num" w:pos="5760"/>
        </w:tabs>
        <w:ind w:left="5760" w:hanging="360"/>
      </w:pPr>
    </w:lvl>
    <w:lvl w:ilvl="8" w:tplc="AB264A3A" w:tentative="1">
      <w:start w:val="1"/>
      <w:numFmt w:val="lowerRoman"/>
      <w:lvlText w:val="%9."/>
      <w:lvlJc w:val="right"/>
      <w:pPr>
        <w:tabs>
          <w:tab w:val="num" w:pos="6480"/>
        </w:tabs>
        <w:ind w:left="6480" w:hanging="180"/>
      </w:pPr>
    </w:lvl>
  </w:abstractNum>
  <w:abstractNum w:abstractNumId="345">
    <w:nsid w:val="7B890784"/>
    <w:multiLevelType w:val="hybridMultilevel"/>
    <w:tmpl w:val="28B85E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6">
    <w:nsid w:val="7BC330F5"/>
    <w:multiLevelType w:val="hybridMultilevel"/>
    <w:tmpl w:val="C2769C2A"/>
    <w:lvl w:ilvl="0" w:tplc="69A68DC0">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7">
    <w:nsid w:val="7BED0D6C"/>
    <w:multiLevelType w:val="hybridMultilevel"/>
    <w:tmpl w:val="4EC06A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348">
    <w:nsid w:val="7C3B46AE"/>
    <w:multiLevelType w:val="hybridMultilevel"/>
    <w:tmpl w:val="9B78B9E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49">
    <w:nsid w:val="7C6039E8"/>
    <w:multiLevelType w:val="hybridMultilevel"/>
    <w:tmpl w:val="708E781C"/>
    <w:lvl w:ilvl="0" w:tplc="04090017">
      <w:start w:val="1"/>
      <w:numFmt w:val="decimal"/>
      <w:lvlText w:val="%1."/>
      <w:lvlJc w:val="left"/>
      <w:pPr>
        <w:tabs>
          <w:tab w:val="num" w:pos="1004"/>
        </w:tabs>
        <w:ind w:left="1004" w:hanging="360"/>
      </w:pPr>
      <w:rPr>
        <w:rFonts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350">
    <w:nsid w:val="7C727DA4"/>
    <w:multiLevelType w:val="hybridMultilevel"/>
    <w:tmpl w:val="AAD40802"/>
    <w:lvl w:ilvl="0" w:tplc="4336DF7A">
      <w:start w:val="1"/>
      <w:numFmt w:val="decimal"/>
      <w:lvlText w:val="(%1)"/>
      <w:lvlJc w:val="left"/>
      <w:pPr>
        <w:tabs>
          <w:tab w:val="num" w:pos="2345"/>
        </w:tabs>
        <w:ind w:left="2345"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51">
    <w:nsid w:val="7C8374BD"/>
    <w:multiLevelType w:val="hybridMultilevel"/>
    <w:tmpl w:val="8282186A"/>
    <w:lvl w:ilvl="0" w:tplc="69A68DC0">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52">
    <w:nsid w:val="7CD37B13"/>
    <w:multiLevelType w:val="hybridMultilevel"/>
    <w:tmpl w:val="CFB85160"/>
    <w:lvl w:ilvl="0" w:tplc="08642C36">
      <w:start w:val="1"/>
      <w:numFmt w:val="decimal"/>
      <w:lvlText w:val="%1."/>
      <w:lvlJc w:val="left"/>
      <w:pPr>
        <w:tabs>
          <w:tab w:val="num" w:pos="720"/>
        </w:tabs>
        <w:ind w:left="720" w:hanging="360"/>
      </w:pPr>
      <w:rPr>
        <w:rFonts w:hint="default"/>
      </w:rPr>
    </w:lvl>
    <w:lvl w:ilvl="1" w:tplc="78C46BC2" w:tentative="1">
      <w:start w:val="1"/>
      <w:numFmt w:val="bullet"/>
      <w:lvlText w:val="o"/>
      <w:lvlJc w:val="left"/>
      <w:pPr>
        <w:tabs>
          <w:tab w:val="num" w:pos="1440"/>
        </w:tabs>
        <w:ind w:left="1440" w:hanging="360"/>
      </w:pPr>
      <w:rPr>
        <w:rFonts w:ascii="Courier New" w:hAnsi="Courier New" w:cs="Courier New" w:hint="default"/>
      </w:rPr>
    </w:lvl>
    <w:lvl w:ilvl="2" w:tplc="75604A66" w:tentative="1">
      <w:start w:val="1"/>
      <w:numFmt w:val="bullet"/>
      <w:lvlText w:val=""/>
      <w:lvlJc w:val="left"/>
      <w:pPr>
        <w:tabs>
          <w:tab w:val="num" w:pos="2160"/>
        </w:tabs>
        <w:ind w:left="2160" w:hanging="360"/>
      </w:pPr>
      <w:rPr>
        <w:rFonts w:ascii="Wingdings" w:hAnsi="Wingdings" w:hint="default"/>
      </w:rPr>
    </w:lvl>
    <w:lvl w:ilvl="3" w:tplc="8C482CB6" w:tentative="1">
      <w:start w:val="1"/>
      <w:numFmt w:val="bullet"/>
      <w:lvlText w:val=""/>
      <w:lvlJc w:val="left"/>
      <w:pPr>
        <w:tabs>
          <w:tab w:val="num" w:pos="2880"/>
        </w:tabs>
        <w:ind w:left="2880" w:hanging="360"/>
      </w:pPr>
      <w:rPr>
        <w:rFonts w:ascii="Symbol" w:hAnsi="Symbol" w:hint="default"/>
      </w:rPr>
    </w:lvl>
    <w:lvl w:ilvl="4" w:tplc="A31616F8" w:tentative="1">
      <w:start w:val="1"/>
      <w:numFmt w:val="bullet"/>
      <w:lvlText w:val="o"/>
      <w:lvlJc w:val="left"/>
      <w:pPr>
        <w:tabs>
          <w:tab w:val="num" w:pos="3600"/>
        </w:tabs>
        <w:ind w:left="3600" w:hanging="360"/>
      </w:pPr>
      <w:rPr>
        <w:rFonts w:ascii="Courier New" w:hAnsi="Courier New" w:cs="Courier New" w:hint="default"/>
      </w:rPr>
    </w:lvl>
    <w:lvl w:ilvl="5" w:tplc="A83456B8" w:tentative="1">
      <w:start w:val="1"/>
      <w:numFmt w:val="bullet"/>
      <w:lvlText w:val=""/>
      <w:lvlJc w:val="left"/>
      <w:pPr>
        <w:tabs>
          <w:tab w:val="num" w:pos="4320"/>
        </w:tabs>
        <w:ind w:left="4320" w:hanging="360"/>
      </w:pPr>
      <w:rPr>
        <w:rFonts w:ascii="Wingdings" w:hAnsi="Wingdings" w:hint="default"/>
      </w:rPr>
    </w:lvl>
    <w:lvl w:ilvl="6" w:tplc="67A81204" w:tentative="1">
      <w:start w:val="1"/>
      <w:numFmt w:val="bullet"/>
      <w:lvlText w:val=""/>
      <w:lvlJc w:val="left"/>
      <w:pPr>
        <w:tabs>
          <w:tab w:val="num" w:pos="5040"/>
        </w:tabs>
        <w:ind w:left="5040" w:hanging="360"/>
      </w:pPr>
      <w:rPr>
        <w:rFonts w:ascii="Symbol" w:hAnsi="Symbol" w:hint="default"/>
      </w:rPr>
    </w:lvl>
    <w:lvl w:ilvl="7" w:tplc="7F205BE8" w:tentative="1">
      <w:start w:val="1"/>
      <w:numFmt w:val="bullet"/>
      <w:lvlText w:val="o"/>
      <w:lvlJc w:val="left"/>
      <w:pPr>
        <w:tabs>
          <w:tab w:val="num" w:pos="5760"/>
        </w:tabs>
        <w:ind w:left="5760" w:hanging="360"/>
      </w:pPr>
      <w:rPr>
        <w:rFonts w:ascii="Courier New" w:hAnsi="Courier New" w:cs="Courier New" w:hint="default"/>
      </w:rPr>
    </w:lvl>
    <w:lvl w:ilvl="8" w:tplc="6DE2D540" w:tentative="1">
      <w:start w:val="1"/>
      <w:numFmt w:val="bullet"/>
      <w:lvlText w:val=""/>
      <w:lvlJc w:val="left"/>
      <w:pPr>
        <w:tabs>
          <w:tab w:val="num" w:pos="6480"/>
        </w:tabs>
        <w:ind w:left="6480" w:hanging="360"/>
      </w:pPr>
      <w:rPr>
        <w:rFonts w:ascii="Wingdings" w:hAnsi="Wingdings" w:hint="default"/>
      </w:rPr>
    </w:lvl>
  </w:abstractNum>
  <w:abstractNum w:abstractNumId="353">
    <w:nsid w:val="7CD83741"/>
    <w:multiLevelType w:val="hybridMultilevel"/>
    <w:tmpl w:val="376A3C72"/>
    <w:lvl w:ilvl="0" w:tplc="3C7E327C">
      <w:start w:val="1"/>
      <w:numFmt w:val="decimal"/>
      <w:lvlText w:val="H.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4">
    <w:nsid w:val="7D631187"/>
    <w:multiLevelType w:val="hybridMultilevel"/>
    <w:tmpl w:val="2C74BB2E"/>
    <w:lvl w:ilvl="0" w:tplc="D6E6CE70">
      <w:start w:val="1"/>
      <w:numFmt w:val="bullet"/>
      <w:lvlText w:val="-"/>
      <w:lvlJc w:val="left"/>
      <w:pPr>
        <w:tabs>
          <w:tab w:val="num" w:pos="360"/>
        </w:tabs>
        <w:ind w:left="360" w:hanging="360"/>
      </w:pPr>
      <w:rPr>
        <w:rFonts w:ascii="Times New Roman" w:hAnsi="Times New Roman" w:cs="Times New Roman" w:hint="default"/>
      </w:rPr>
    </w:lvl>
    <w:lvl w:ilvl="1" w:tplc="4954B206">
      <w:start w:val="1"/>
      <w:numFmt w:val="lowerLetter"/>
      <w:lvlText w:val="%2."/>
      <w:lvlJc w:val="left"/>
      <w:pPr>
        <w:tabs>
          <w:tab w:val="num" w:pos="1080"/>
        </w:tabs>
        <w:ind w:left="1080" w:hanging="360"/>
      </w:pPr>
    </w:lvl>
    <w:lvl w:ilvl="2" w:tplc="14AED592">
      <w:start w:val="1"/>
      <w:numFmt w:val="lowerRoman"/>
      <w:lvlText w:val="%3."/>
      <w:lvlJc w:val="right"/>
      <w:pPr>
        <w:tabs>
          <w:tab w:val="num" w:pos="1800"/>
        </w:tabs>
        <w:ind w:left="1800" w:hanging="180"/>
      </w:pPr>
    </w:lvl>
    <w:lvl w:ilvl="3" w:tplc="F4BED5DA">
      <w:start w:val="1"/>
      <w:numFmt w:val="decimal"/>
      <w:lvlText w:val="%4."/>
      <w:lvlJc w:val="left"/>
      <w:pPr>
        <w:tabs>
          <w:tab w:val="num" w:pos="2520"/>
        </w:tabs>
        <w:ind w:left="2520" w:hanging="360"/>
      </w:pPr>
    </w:lvl>
    <w:lvl w:ilvl="4" w:tplc="B7222212">
      <w:start w:val="1"/>
      <w:numFmt w:val="lowerLetter"/>
      <w:lvlText w:val="%5."/>
      <w:lvlJc w:val="left"/>
      <w:pPr>
        <w:tabs>
          <w:tab w:val="num" w:pos="3240"/>
        </w:tabs>
        <w:ind w:left="3240" w:hanging="360"/>
      </w:pPr>
    </w:lvl>
    <w:lvl w:ilvl="5" w:tplc="97C4BBB6">
      <w:start w:val="1"/>
      <w:numFmt w:val="lowerRoman"/>
      <w:lvlText w:val="%6."/>
      <w:lvlJc w:val="right"/>
      <w:pPr>
        <w:tabs>
          <w:tab w:val="num" w:pos="3960"/>
        </w:tabs>
        <w:ind w:left="3960" w:hanging="180"/>
      </w:pPr>
    </w:lvl>
    <w:lvl w:ilvl="6" w:tplc="D2849368">
      <w:start w:val="1"/>
      <w:numFmt w:val="decimal"/>
      <w:lvlText w:val="%7."/>
      <w:lvlJc w:val="left"/>
      <w:pPr>
        <w:tabs>
          <w:tab w:val="num" w:pos="4680"/>
        </w:tabs>
        <w:ind w:left="4680" w:hanging="360"/>
      </w:pPr>
    </w:lvl>
    <w:lvl w:ilvl="7" w:tplc="A0CACE8A">
      <w:start w:val="1"/>
      <w:numFmt w:val="lowerLetter"/>
      <w:lvlText w:val="%8."/>
      <w:lvlJc w:val="left"/>
      <w:pPr>
        <w:tabs>
          <w:tab w:val="num" w:pos="5400"/>
        </w:tabs>
        <w:ind w:left="5400" w:hanging="360"/>
      </w:pPr>
    </w:lvl>
    <w:lvl w:ilvl="8" w:tplc="3028F788">
      <w:start w:val="1"/>
      <w:numFmt w:val="lowerRoman"/>
      <w:lvlText w:val="%9."/>
      <w:lvlJc w:val="right"/>
      <w:pPr>
        <w:tabs>
          <w:tab w:val="num" w:pos="6120"/>
        </w:tabs>
        <w:ind w:left="6120" w:hanging="180"/>
      </w:pPr>
    </w:lvl>
  </w:abstractNum>
  <w:abstractNum w:abstractNumId="355">
    <w:nsid w:val="7DC11B44"/>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6">
    <w:nsid w:val="7E042A95"/>
    <w:multiLevelType w:val="hybridMultilevel"/>
    <w:tmpl w:val="9796EAB8"/>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57">
    <w:nsid w:val="7E043918"/>
    <w:multiLevelType w:val="hybridMultilevel"/>
    <w:tmpl w:val="05EA266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358">
    <w:nsid w:val="7E710CC4"/>
    <w:multiLevelType w:val="hybridMultilevel"/>
    <w:tmpl w:val="CEF4FD1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59">
    <w:nsid w:val="7ED5172E"/>
    <w:multiLevelType w:val="hybridMultilevel"/>
    <w:tmpl w:val="C88065FC"/>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0">
    <w:nsid w:val="7EDF10A5"/>
    <w:multiLevelType w:val="hybridMultilevel"/>
    <w:tmpl w:val="7C7884DC"/>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61">
    <w:nsid w:val="7F3561AD"/>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62">
    <w:nsid w:val="7FFC4186"/>
    <w:multiLevelType w:val="hybridMultilevel"/>
    <w:tmpl w:val="DDD0F0A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num w:numId="1">
    <w:abstractNumId w:val="135"/>
  </w:num>
  <w:num w:numId="2">
    <w:abstractNumId w:val="306"/>
  </w:num>
  <w:num w:numId="3">
    <w:abstractNumId w:val="34"/>
  </w:num>
  <w:num w:numId="4">
    <w:abstractNumId w:val="30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8"/>
  </w:num>
  <w:num w:numId="6">
    <w:abstractNumId w:val="81"/>
  </w:num>
  <w:num w:numId="7">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4"/>
  </w:num>
  <w:num w:numId="10">
    <w:abstractNumId w:val="262"/>
  </w:num>
  <w:num w:numId="11">
    <w:abstractNumId w:val="352"/>
  </w:num>
  <w:num w:numId="12">
    <w:abstractNumId w:val="300"/>
  </w:num>
  <w:num w:numId="13">
    <w:abstractNumId w:val="291"/>
  </w:num>
  <w:num w:numId="14">
    <w:abstractNumId w:val="145"/>
  </w:num>
  <w:num w:numId="15">
    <w:abstractNumId w:val="354"/>
  </w:num>
  <w:num w:numId="16">
    <w:abstractNumId w:val="200"/>
  </w:num>
  <w:num w:numId="17">
    <w:abstractNumId w:val="271"/>
  </w:num>
  <w:num w:numId="18">
    <w:abstractNumId w:val="127"/>
  </w:num>
  <w:num w:numId="19">
    <w:abstractNumId w:val="98"/>
  </w:num>
  <w:num w:numId="20">
    <w:abstractNumId w:val="36"/>
  </w:num>
  <w:num w:numId="21">
    <w:abstractNumId w:val="351"/>
  </w:num>
  <w:num w:numId="22">
    <w:abstractNumId w:val="251"/>
  </w:num>
  <w:num w:numId="23">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0"/>
  </w:num>
  <w:num w:numId="25">
    <w:abstractNumId w:val="114"/>
  </w:num>
  <w:num w:numId="26">
    <w:abstractNumId w:val="250"/>
  </w:num>
  <w:num w:numId="27">
    <w:abstractNumId w:val="37"/>
  </w:num>
  <w:num w:numId="28">
    <w:abstractNumId w:val="7"/>
  </w:num>
  <w:num w:numId="29">
    <w:abstractNumId w:val="349"/>
  </w:num>
  <w:num w:numId="30">
    <w:abstractNumId w:val="344"/>
  </w:num>
  <w:num w:numId="31">
    <w:abstractNumId w:val="323"/>
  </w:num>
  <w:num w:numId="32">
    <w:abstractNumId w:val="185"/>
    <w:lvlOverride w:ilvl="0">
      <w:lvl w:ilvl="0">
        <w:numFmt w:val="decimal"/>
        <w:pStyle w:val="SVCBulletslevel1CharCharChar"/>
        <w:lvlText w:val=""/>
        <w:lvlJc w:val="left"/>
      </w:lvl>
    </w:lvlOverride>
    <w:lvlOverride w:ilvl="1">
      <w:lvl w:ilvl="1">
        <w:numFmt w:val="decimal"/>
        <w:lvlText w:val=""/>
        <w:lvlJc w:val="left"/>
      </w:lvl>
    </w:lvlOverride>
    <w:lvlOverride w:ilvl="2">
      <w:lvl w:ilvl="2">
        <w:start w:val="1"/>
        <w:numFmt w:val="bullet"/>
        <w:pStyle w:val="SVCBulletslevel3"/>
        <w:lvlText w:val=""/>
        <w:lvlJc w:val="left"/>
        <w:pPr>
          <w:tabs>
            <w:tab w:val="num" w:pos="-31680"/>
          </w:tabs>
          <w:ind w:left="1195" w:hanging="403"/>
        </w:pPr>
        <w:rPr>
          <w:rFonts w:ascii="Symbol" w:hAnsi="Symbol" w:hint="default"/>
        </w:rPr>
      </w:lvl>
    </w:lvlOverride>
    <w:lvlOverride w:ilvl="3">
      <w:lvl w:ilvl="3">
        <w:start w:val="1"/>
        <w:numFmt w:val="bullet"/>
        <w:pStyle w:val="SVCBulletslevel4Char"/>
        <w:lvlText w:val=""/>
        <w:lvlJc w:val="left"/>
        <w:pPr>
          <w:tabs>
            <w:tab w:val="num" w:pos="0"/>
          </w:tabs>
          <w:ind w:left="1584" w:hanging="389"/>
        </w:pPr>
        <w:rPr>
          <w:rFonts w:ascii="Symbol" w:hAnsi="Symbol" w:hint="default"/>
        </w:rPr>
      </w:lvl>
    </w:lvlOverride>
    <w:lvlOverride w:ilvl="4">
      <w:lvl w:ilvl="4">
        <w:start w:val="1"/>
        <w:numFmt w:val="bullet"/>
        <w:pStyle w:val="SVCBulletslevel5"/>
        <w:lvlText w:val=""/>
        <w:lvlJc w:val="left"/>
        <w:pPr>
          <w:tabs>
            <w:tab w:val="num" w:pos="0"/>
          </w:tabs>
          <w:ind w:left="1987" w:hanging="403"/>
        </w:pPr>
        <w:rPr>
          <w:rFonts w:ascii="Symbol" w:hAnsi="Symbol" w:hint="default"/>
        </w:rPr>
      </w:lvl>
    </w:lvlOverride>
  </w:num>
  <w:num w:numId="33">
    <w:abstractNumId w:val="162"/>
  </w:num>
  <w:num w:numId="34">
    <w:abstractNumId w:val="235"/>
  </w:num>
  <w:num w:numId="35">
    <w:abstractNumId w:val="237"/>
  </w:num>
  <w:num w:numId="36">
    <w:abstractNumId w:val="32"/>
  </w:num>
  <w:num w:numId="37">
    <w:abstractNumId w:val="77"/>
  </w:num>
  <w:num w:numId="38">
    <w:abstractNumId w:val="175"/>
  </w:num>
  <w:num w:numId="39">
    <w:abstractNumId w:val="104"/>
  </w:num>
  <w:num w:numId="40">
    <w:abstractNumId w:val="108"/>
  </w:num>
  <w:num w:numId="41">
    <w:abstractNumId w:val="22"/>
  </w:num>
  <w:num w:numId="42">
    <w:abstractNumId w:val="329"/>
  </w:num>
  <w:num w:numId="43">
    <w:abstractNumId w:val="346"/>
  </w:num>
  <w:num w:numId="44">
    <w:abstractNumId w:val="304"/>
  </w:num>
  <w:num w:numId="45">
    <w:abstractNumId w:val="284"/>
  </w:num>
  <w:num w:numId="46">
    <w:abstractNumId w:val="136"/>
  </w:num>
  <w:num w:numId="47">
    <w:abstractNumId w:val="275"/>
  </w:num>
  <w:num w:numId="48">
    <w:abstractNumId w:val="343"/>
  </w:num>
  <w:num w:numId="49">
    <w:abstractNumId w:val="15"/>
  </w:num>
  <w:num w:numId="50">
    <w:abstractNumId w:val="313"/>
  </w:num>
  <w:num w:numId="51">
    <w:abstractNumId w:val="105"/>
  </w:num>
  <w:num w:numId="52">
    <w:abstractNumId w:val="257"/>
  </w:num>
  <w:num w:numId="53">
    <w:abstractNumId w:val="26"/>
  </w:num>
  <w:num w:numId="54">
    <w:abstractNumId w:val="216"/>
  </w:num>
  <w:num w:numId="55">
    <w:abstractNumId w:val="68"/>
  </w:num>
  <w:num w:numId="56">
    <w:abstractNumId w:val="169"/>
  </w:num>
  <w:num w:numId="57">
    <w:abstractNumId w:val="90"/>
  </w:num>
  <w:num w:numId="58">
    <w:abstractNumId w:val="53"/>
  </w:num>
  <w:num w:numId="59">
    <w:abstractNumId w:val="138"/>
  </w:num>
  <w:num w:numId="60">
    <w:abstractNumId w:val="24"/>
  </w:num>
  <w:num w:numId="61">
    <w:abstractNumId w:val="85"/>
  </w:num>
  <w:num w:numId="62">
    <w:abstractNumId w:val="158"/>
  </w:num>
  <w:num w:numId="63">
    <w:abstractNumId w:val="134"/>
  </w:num>
  <w:num w:numId="64">
    <w:abstractNumId w:val="288"/>
  </w:num>
  <w:num w:numId="65">
    <w:abstractNumId w:val="307"/>
  </w:num>
  <w:num w:numId="66">
    <w:abstractNumId w:val="314"/>
  </w:num>
  <w:num w:numId="67">
    <w:abstractNumId w:val="49"/>
  </w:num>
  <w:num w:numId="68">
    <w:abstractNumId w:val="267"/>
  </w:num>
  <w:num w:numId="69">
    <w:abstractNumId w:val="214"/>
  </w:num>
  <w:num w:numId="70">
    <w:abstractNumId w:val="87"/>
  </w:num>
  <w:num w:numId="71">
    <w:abstractNumId w:val="308"/>
  </w:num>
  <w:num w:numId="72">
    <w:abstractNumId w:val="337"/>
  </w:num>
  <w:num w:numId="73">
    <w:abstractNumId w:val="44"/>
  </w:num>
  <w:num w:numId="74">
    <w:abstractNumId w:val="256"/>
  </w:num>
  <w:num w:numId="75">
    <w:abstractNumId w:val="28"/>
  </w:num>
  <w:num w:numId="76">
    <w:abstractNumId w:val="154"/>
  </w:num>
  <w:num w:numId="77">
    <w:abstractNumId w:val="293"/>
  </w:num>
  <w:num w:numId="78">
    <w:abstractNumId w:val="333"/>
  </w:num>
  <w:num w:numId="79">
    <w:abstractNumId w:val="201"/>
  </w:num>
  <w:num w:numId="80">
    <w:abstractNumId w:val="357"/>
  </w:num>
  <w:num w:numId="81">
    <w:abstractNumId w:val="268"/>
  </w:num>
  <w:num w:numId="82">
    <w:abstractNumId w:val="10"/>
  </w:num>
  <w:num w:numId="83">
    <w:abstractNumId w:val="220"/>
  </w:num>
  <w:num w:numId="84">
    <w:abstractNumId w:val="66"/>
  </w:num>
  <w:num w:numId="85">
    <w:abstractNumId w:val="123"/>
  </w:num>
  <w:num w:numId="86">
    <w:abstractNumId w:val="273"/>
  </w:num>
  <w:num w:numId="87">
    <w:abstractNumId w:val="186"/>
  </w:num>
  <w:num w:numId="88">
    <w:abstractNumId w:val="202"/>
  </w:num>
  <w:num w:numId="89">
    <w:abstractNumId w:val="252"/>
  </w:num>
  <w:num w:numId="90">
    <w:abstractNumId w:val="209"/>
  </w:num>
  <w:num w:numId="91">
    <w:abstractNumId w:val="149"/>
  </w:num>
  <w:num w:numId="92">
    <w:abstractNumId w:val="128"/>
  </w:num>
  <w:num w:numId="93">
    <w:abstractNumId w:val="248"/>
  </w:num>
  <w:num w:numId="94">
    <w:abstractNumId w:val="103"/>
  </w:num>
  <w:num w:numId="95">
    <w:abstractNumId w:val="126"/>
  </w:num>
  <w:num w:numId="96">
    <w:abstractNumId w:val="116"/>
  </w:num>
  <w:num w:numId="97">
    <w:abstractNumId w:val="223"/>
  </w:num>
  <w:num w:numId="98">
    <w:abstractNumId w:val="191"/>
  </w:num>
  <w:num w:numId="99">
    <w:abstractNumId w:val="174"/>
  </w:num>
  <w:num w:numId="100">
    <w:abstractNumId w:val="54"/>
  </w:num>
  <w:num w:numId="101">
    <w:abstractNumId w:val="213"/>
  </w:num>
  <w:num w:numId="102">
    <w:abstractNumId w:val="247"/>
  </w:num>
  <w:num w:numId="103">
    <w:abstractNumId w:val="260"/>
  </w:num>
  <w:num w:numId="104">
    <w:abstractNumId w:val="173"/>
  </w:num>
  <w:num w:numId="105">
    <w:abstractNumId w:val="168"/>
  </w:num>
  <w:num w:numId="106">
    <w:abstractNumId w:val="89"/>
  </w:num>
  <w:num w:numId="107">
    <w:abstractNumId w:val="190"/>
  </w:num>
  <w:num w:numId="108">
    <w:abstractNumId w:val="318"/>
  </w:num>
  <w:num w:numId="109">
    <w:abstractNumId w:val="331"/>
  </w:num>
  <w:num w:numId="110">
    <w:abstractNumId w:val="347"/>
  </w:num>
  <w:num w:numId="111">
    <w:abstractNumId w:val="324"/>
  </w:num>
  <w:num w:numId="112">
    <w:abstractNumId w:val="80"/>
  </w:num>
  <w:num w:numId="113">
    <w:abstractNumId w:val="219"/>
  </w:num>
  <w:num w:numId="114">
    <w:abstractNumId w:val="195"/>
  </w:num>
  <w:num w:numId="115">
    <w:abstractNumId w:val="187"/>
  </w:num>
  <w:num w:numId="116">
    <w:abstractNumId w:val="356"/>
  </w:num>
  <w:num w:numId="117">
    <w:abstractNumId w:val="101"/>
  </w:num>
  <w:num w:numId="118">
    <w:abstractNumId w:val="311"/>
  </w:num>
  <w:num w:numId="119">
    <w:abstractNumId w:val="242"/>
  </w:num>
  <w:num w:numId="120">
    <w:abstractNumId w:val="332"/>
  </w:num>
  <w:num w:numId="121">
    <w:abstractNumId w:val="119"/>
  </w:num>
  <w:num w:numId="122">
    <w:abstractNumId w:val="259"/>
  </w:num>
  <w:num w:numId="123">
    <w:abstractNumId w:val="139"/>
  </w:num>
  <w:num w:numId="124">
    <w:abstractNumId w:val="52"/>
  </w:num>
  <w:num w:numId="125">
    <w:abstractNumId w:val="328"/>
  </w:num>
  <w:num w:numId="126">
    <w:abstractNumId w:val="100"/>
  </w:num>
  <w:num w:numId="127">
    <w:abstractNumId w:val="194"/>
  </w:num>
  <w:num w:numId="128">
    <w:abstractNumId w:val="96"/>
  </w:num>
  <w:num w:numId="129">
    <w:abstractNumId w:val="249"/>
  </w:num>
  <w:num w:numId="130">
    <w:abstractNumId w:val="197"/>
  </w:num>
  <w:num w:numId="131">
    <w:abstractNumId w:val="178"/>
  </w:num>
  <w:num w:numId="132">
    <w:abstractNumId w:val="305"/>
  </w:num>
  <w:num w:numId="133">
    <w:abstractNumId w:val="11"/>
  </w:num>
  <w:num w:numId="134">
    <w:abstractNumId w:val="2"/>
  </w:num>
  <w:num w:numId="135">
    <w:abstractNumId w:val="5"/>
  </w:num>
  <w:num w:numId="136">
    <w:abstractNumId w:val="295"/>
  </w:num>
  <w:num w:numId="137">
    <w:abstractNumId w:val="4"/>
  </w:num>
  <w:num w:numId="138">
    <w:abstractNumId w:val="270"/>
  </w:num>
  <w:num w:numId="139">
    <w:abstractNumId w:val="224"/>
  </w:num>
  <w:num w:numId="140">
    <w:abstractNumId w:val="109"/>
  </w:num>
  <w:num w:numId="141">
    <w:abstractNumId w:val="205"/>
  </w:num>
  <w:num w:numId="142">
    <w:abstractNumId w:val="335"/>
  </w:num>
  <w:num w:numId="143">
    <w:abstractNumId w:val="91"/>
  </w:num>
  <w:num w:numId="144">
    <w:abstractNumId w:val="285"/>
  </w:num>
  <w:num w:numId="145">
    <w:abstractNumId w:val="164"/>
  </w:num>
  <w:num w:numId="146">
    <w:abstractNumId w:val="31"/>
  </w:num>
  <w:num w:numId="147">
    <w:abstractNumId w:val="225"/>
  </w:num>
  <w:num w:numId="148">
    <w:abstractNumId w:val="69"/>
  </w:num>
  <w:num w:numId="149">
    <w:abstractNumId w:val="227"/>
  </w:num>
  <w:num w:numId="150">
    <w:abstractNumId w:val="159"/>
  </w:num>
  <w:num w:numId="151">
    <w:abstractNumId w:val="358"/>
  </w:num>
  <w:num w:numId="152">
    <w:abstractNumId w:val="239"/>
  </w:num>
  <w:num w:numId="153">
    <w:abstractNumId w:val="217"/>
  </w:num>
  <w:num w:numId="154">
    <w:abstractNumId w:val="253"/>
  </w:num>
  <w:num w:numId="155">
    <w:abstractNumId w:val="172"/>
  </w:num>
  <w:num w:numId="156">
    <w:abstractNumId w:val="64"/>
  </w:num>
  <w:num w:numId="157">
    <w:abstractNumId w:val="59"/>
  </w:num>
  <w:num w:numId="158">
    <w:abstractNumId w:val="166"/>
  </w:num>
  <w:num w:numId="159">
    <w:abstractNumId w:val="334"/>
  </w:num>
  <w:num w:numId="160">
    <w:abstractNumId w:val="281"/>
  </w:num>
  <w:num w:numId="161">
    <w:abstractNumId w:val="160"/>
  </w:num>
  <w:num w:numId="162">
    <w:abstractNumId w:val="341"/>
  </w:num>
  <w:num w:numId="163">
    <w:abstractNumId w:val="14"/>
  </w:num>
  <w:num w:numId="164">
    <w:abstractNumId w:val="182"/>
  </w:num>
  <w:num w:numId="165">
    <w:abstractNumId w:val="244"/>
  </w:num>
  <w:num w:numId="166">
    <w:abstractNumId w:val="63"/>
  </w:num>
  <w:num w:numId="167">
    <w:abstractNumId w:val="113"/>
  </w:num>
  <w:num w:numId="168">
    <w:abstractNumId w:val="102"/>
  </w:num>
  <w:num w:numId="169">
    <w:abstractNumId w:val="124"/>
  </w:num>
  <w:num w:numId="170">
    <w:abstractNumId w:val="233"/>
  </w:num>
  <w:num w:numId="171">
    <w:abstractNumId w:val="142"/>
  </w:num>
  <w:num w:numId="172">
    <w:abstractNumId w:val="348"/>
  </w:num>
  <w:num w:numId="173">
    <w:abstractNumId w:val="48"/>
  </w:num>
  <w:num w:numId="174">
    <w:abstractNumId w:val="146"/>
  </w:num>
  <w:num w:numId="175">
    <w:abstractNumId w:val="35"/>
  </w:num>
  <w:num w:numId="176">
    <w:abstractNumId w:val="330"/>
  </w:num>
  <w:num w:numId="177">
    <w:abstractNumId w:val="13"/>
  </w:num>
  <w:num w:numId="178">
    <w:abstractNumId w:val="8"/>
  </w:num>
  <w:num w:numId="179">
    <w:abstractNumId w:val="286"/>
  </w:num>
  <w:num w:numId="180">
    <w:abstractNumId w:val="94"/>
  </w:num>
  <w:num w:numId="181">
    <w:abstractNumId w:val="319"/>
  </w:num>
  <w:num w:numId="182">
    <w:abstractNumId w:val="254"/>
  </w:num>
  <w:num w:numId="183">
    <w:abstractNumId w:val="150"/>
  </w:num>
  <w:num w:numId="184">
    <w:abstractNumId w:val="155"/>
  </w:num>
  <w:num w:numId="185">
    <w:abstractNumId w:val="193"/>
  </w:num>
  <w:num w:numId="186">
    <w:abstractNumId w:val="309"/>
  </w:num>
  <w:num w:numId="187">
    <w:abstractNumId w:val="99"/>
  </w:num>
  <w:num w:numId="188">
    <w:abstractNumId w:val="298"/>
  </w:num>
  <w:num w:numId="189">
    <w:abstractNumId w:val="133"/>
  </w:num>
  <w:num w:numId="190">
    <w:abstractNumId w:val="296"/>
  </w:num>
  <w:num w:numId="191">
    <w:abstractNumId w:val="301"/>
  </w:num>
  <w:num w:numId="192">
    <w:abstractNumId w:val="163"/>
  </w:num>
  <w:num w:numId="193">
    <w:abstractNumId w:val="261"/>
  </w:num>
  <w:num w:numId="194">
    <w:abstractNumId w:val="118"/>
  </w:num>
  <w:num w:numId="195">
    <w:abstractNumId w:val="19"/>
  </w:num>
  <w:num w:numId="196">
    <w:abstractNumId w:val="207"/>
  </w:num>
  <w:num w:numId="197">
    <w:abstractNumId w:val="117"/>
  </w:num>
  <w:num w:numId="198">
    <w:abstractNumId w:val="141"/>
  </w:num>
  <w:num w:numId="199">
    <w:abstractNumId w:val="92"/>
  </w:num>
  <w:num w:numId="200">
    <w:abstractNumId w:val="153"/>
  </w:num>
  <w:num w:numId="201">
    <w:abstractNumId w:val="95"/>
  </w:num>
  <w:num w:numId="202">
    <w:abstractNumId w:val="170"/>
  </w:num>
  <w:num w:numId="203">
    <w:abstractNumId w:val="79"/>
  </w:num>
  <w:num w:numId="204">
    <w:abstractNumId w:val="88"/>
  </w:num>
  <w:num w:numId="205">
    <w:abstractNumId w:val="179"/>
  </w:num>
  <w:num w:numId="206">
    <w:abstractNumId w:val="33"/>
  </w:num>
  <w:num w:numId="207">
    <w:abstractNumId w:val="58"/>
  </w:num>
  <w:num w:numId="208">
    <w:abstractNumId w:val="51"/>
  </w:num>
  <w:num w:numId="209">
    <w:abstractNumId w:val="222"/>
  </w:num>
  <w:num w:numId="210">
    <w:abstractNumId w:val="228"/>
  </w:num>
  <w:num w:numId="211">
    <w:abstractNumId w:val="97"/>
  </w:num>
  <w:num w:numId="212">
    <w:abstractNumId w:val="121"/>
  </w:num>
  <w:num w:numId="213">
    <w:abstractNumId w:val="198"/>
  </w:num>
  <w:num w:numId="214">
    <w:abstractNumId w:val="165"/>
  </w:num>
  <w:num w:numId="215">
    <w:abstractNumId w:val="282"/>
  </w:num>
  <w:num w:numId="216">
    <w:abstractNumId w:val="238"/>
  </w:num>
  <w:num w:numId="217">
    <w:abstractNumId w:val="176"/>
  </w:num>
  <w:num w:numId="218">
    <w:abstractNumId w:val="294"/>
  </w:num>
  <w:num w:numId="219">
    <w:abstractNumId w:val="16"/>
  </w:num>
  <w:num w:numId="220">
    <w:abstractNumId w:val="345"/>
  </w:num>
  <w:num w:numId="221">
    <w:abstractNumId w:val="297"/>
  </w:num>
  <w:num w:numId="222">
    <w:abstractNumId w:val="40"/>
  </w:num>
  <w:num w:numId="223">
    <w:abstractNumId w:val="218"/>
  </w:num>
  <w:num w:numId="224">
    <w:abstractNumId w:val="310"/>
  </w:num>
  <w:num w:numId="225">
    <w:abstractNumId w:val="41"/>
  </w:num>
  <w:num w:numId="226">
    <w:abstractNumId w:val="272"/>
  </w:num>
  <w:num w:numId="227">
    <w:abstractNumId w:val="278"/>
  </w:num>
  <w:num w:numId="228">
    <w:abstractNumId w:val="265"/>
  </w:num>
  <w:num w:numId="229">
    <w:abstractNumId w:val="177"/>
  </w:num>
  <w:num w:numId="230">
    <w:abstractNumId w:val="231"/>
  </w:num>
  <w:num w:numId="231">
    <w:abstractNumId w:val="12"/>
  </w:num>
  <w:num w:numId="232">
    <w:abstractNumId w:val="93"/>
  </w:num>
  <w:num w:numId="233">
    <w:abstractNumId w:val="181"/>
  </w:num>
  <w:num w:numId="234">
    <w:abstractNumId w:val="125"/>
  </w:num>
  <w:num w:numId="235">
    <w:abstractNumId w:val="61"/>
  </w:num>
  <w:num w:numId="236">
    <w:abstractNumId w:val="359"/>
  </w:num>
  <w:num w:numId="237">
    <w:abstractNumId w:val="274"/>
  </w:num>
  <w:num w:numId="238">
    <w:abstractNumId w:val="203"/>
  </w:num>
  <w:num w:numId="239">
    <w:abstractNumId w:val="115"/>
  </w:num>
  <w:num w:numId="240">
    <w:abstractNumId w:val="82"/>
  </w:num>
  <w:num w:numId="241">
    <w:abstractNumId w:val="144"/>
  </w:num>
  <w:num w:numId="242">
    <w:abstractNumId w:val="67"/>
  </w:num>
  <w:num w:numId="243">
    <w:abstractNumId w:val="350"/>
  </w:num>
  <w:num w:numId="244">
    <w:abstractNumId w:val="107"/>
  </w:num>
  <w:num w:numId="245">
    <w:abstractNumId w:val="86"/>
  </w:num>
  <w:num w:numId="246">
    <w:abstractNumId w:val="290"/>
  </w:num>
  <w:num w:numId="247">
    <w:abstractNumId w:val="112"/>
  </w:num>
  <w:num w:numId="248">
    <w:abstractNumId w:val="72"/>
  </w:num>
  <w:num w:numId="249">
    <w:abstractNumId w:val="21"/>
  </w:num>
  <w:num w:numId="250">
    <w:abstractNumId w:val="315"/>
  </w:num>
  <w:num w:numId="251">
    <w:abstractNumId w:val="210"/>
  </w:num>
  <w:num w:numId="252">
    <w:abstractNumId w:val="183"/>
  </w:num>
  <w:num w:numId="253">
    <w:abstractNumId w:val="55"/>
  </w:num>
  <w:num w:numId="254">
    <w:abstractNumId w:val="23"/>
  </w:num>
  <w:num w:numId="255">
    <w:abstractNumId w:val="120"/>
  </w:num>
  <w:num w:numId="256">
    <w:abstractNumId w:val="199"/>
  </w:num>
  <w:num w:numId="257">
    <w:abstractNumId w:val="157"/>
  </w:num>
  <w:num w:numId="258">
    <w:abstractNumId w:val="320"/>
  </w:num>
  <w:num w:numId="259">
    <w:abstractNumId w:val="167"/>
  </w:num>
  <w:num w:numId="260">
    <w:abstractNumId w:val="338"/>
  </w:num>
  <w:num w:numId="261">
    <w:abstractNumId w:val="131"/>
  </w:num>
  <w:num w:numId="262">
    <w:abstractNumId w:val="60"/>
  </w:num>
  <w:num w:numId="263">
    <w:abstractNumId w:val="339"/>
  </w:num>
  <w:num w:numId="264">
    <w:abstractNumId w:val="57"/>
  </w:num>
  <w:num w:numId="265">
    <w:abstractNumId w:val="148"/>
  </w:num>
  <w:num w:numId="266">
    <w:abstractNumId w:val="132"/>
  </w:num>
  <w:num w:numId="267">
    <w:abstractNumId w:val="71"/>
  </w:num>
  <w:num w:numId="268">
    <w:abstractNumId w:val="25"/>
  </w:num>
  <w:num w:numId="269">
    <w:abstractNumId w:val="280"/>
  </w:num>
  <w:num w:numId="270">
    <w:abstractNumId w:val="279"/>
  </w:num>
  <w:num w:numId="271">
    <w:abstractNumId w:val="156"/>
  </w:num>
  <w:num w:numId="272">
    <w:abstractNumId w:val="39"/>
  </w:num>
  <w:num w:numId="273">
    <w:abstractNumId w:val="3"/>
  </w:num>
  <w:num w:numId="274">
    <w:abstractNumId w:val="47"/>
  </w:num>
  <w:num w:numId="275">
    <w:abstractNumId w:val="206"/>
  </w:num>
  <w:num w:numId="276">
    <w:abstractNumId w:val="277"/>
  </w:num>
  <w:num w:numId="277">
    <w:abstractNumId w:val="283"/>
  </w:num>
  <w:num w:numId="278">
    <w:abstractNumId w:val="27"/>
  </w:num>
  <w:num w:numId="279">
    <w:abstractNumId w:val="56"/>
  </w:num>
  <w:num w:numId="280">
    <w:abstractNumId w:val="292"/>
  </w:num>
  <w:num w:numId="281">
    <w:abstractNumId w:val="106"/>
  </w:num>
  <w:num w:numId="282">
    <w:abstractNumId w:val="188"/>
  </w:num>
  <w:num w:numId="283">
    <w:abstractNumId w:val="221"/>
  </w:num>
  <w:num w:numId="284">
    <w:abstractNumId w:val="130"/>
  </w:num>
  <w:num w:numId="285">
    <w:abstractNumId w:val="143"/>
  </w:num>
  <w:num w:numId="286">
    <w:abstractNumId w:val="226"/>
  </w:num>
  <w:num w:numId="287">
    <w:abstractNumId w:val="255"/>
  </w:num>
  <w:num w:numId="288">
    <w:abstractNumId w:val="83"/>
  </w:num>
  <w:num w:numId="289">
    <w:abstractNumId w:val="45"/>
  </w:num>
  <w:num w:numId="290">
    <w:abstractNumId w:val="336"/>
  </w:num>
  <w:num w:numId="291">
    <w:abstractNumId w:val="65"/>
  </w:num>
  <w:num w:numId="292">
    <w:abstractNumId w:val="362"/>
  </w:num>
  <w:num w:numId="293">
    <w:abstractNumId w:val="317"/>
  </w:num>
  <w:num w:numId="294">
    <w:abstractNumId w:val="73"/>
  </w:num>
  <w:num w:numId="295">
    <w:abstractNumId w:val="299"/>
  </w:num>
  <w:num w:numId="296">
    <w:abstractNumId w:val="50"/>
  </w:num>
  <w:num w:numId="297">
    <w:abstractNumId w:val="137"/>
  </w:num>
  <w:num w:numId="298">
    <w:abstractNumId w:val="325"/>
  </w:num>
  <w:num w:numId="299">
    <w:abstractNumId w:val="302"/>
  </w:num>
  <w:num w:numId="300">
    <w:abstractNumId w:val="316"/>
  </w:num>
  <w:num w:numId="301">
    <w:abstractNumId w:val="70"/>
  </w:num>
  <w:num w:numId="302">
    <w:abstractNumId w:val="212"/>
  </w:num>
  <w:num w:numId="303">
    <w:abstractNumId w:val="140"/>
  </w:num>
  <w:num w:numId="304">
    <w:abstractNumId w:val="161"/>
  </w:num>
  <w:num w:numId="305">
    <w:abstractNumId w:val="232"/>
  </w:num>
  <w:num w:numId="306">
    <w:abstractNumId w:val="326"/>
  </w:num>
  <w:num w:numId="307">
    <w:abstractNumId w:val="269"/>
  </w:num>
  <w:num w:numId="308">
    <w:abstractNumId w:val="240"/>
  </w:num>
  <w:num w:numId="309">
    <w:abstractNumId w:val="303"/>
  </w:num>
  <w:num w:numId="310">
    <w:abstractNumId w:val="122"/>
  </w:num>
  <w:num w:numId="311">
    <w:abstractNumId w:val="289"/>
  </w:num>
  <w:num w:numId="312">
    <w:abstractNumId w:val="230"/>
  </w:num>
  <w:num w:numId="313">
    <w:abstractNumId w:val="75"/>
  </w:num>
  <w:num w:numId="314">
    <w:abstractNumId w:val="306"/>
  </w:num>
  <w:num w:numId="315">
    <w:abstractNumId w:val="246"/>
  </w:num>
  <w:num w:numId="316">
    <w:abstractNumId w:val="78"/>
  </w:num>
  <w:num w:numId="317">
    <w:abstractNumId w:val="152"/>
  </w:num>
  <w:num w:numId="318">
    <w:abstractNumId w:val="17"/>
  </w:num>
  <w:num w:numId="319">
    <w:abstractNumId w:val="353"/>
  </w:num>
  <w:num w:numId="320">
    <w:abstractNumId w:val="342"/>
  </w:num>
  <w:num w:numId="321">
    <w:abstractNumId w:val="1"/>
  </w:num>
  <w:num w:numId="322">
    <w:abstractNumId w:val="0"/>
  </w:num>
  <w:num w:numId="323">
    <w:abstractNumId w:val="151"/>
  </w:num>
  <w:num w:numId="324">
    <w:abstractNumId w:val="29"/>
  </w:num>
  <w:num w:numId="325">
    <w:abstractNumId w:val="276"/>
  </w:num>
  <w:num w:numId="326">
    <w:abstractNumId w:val="241"/>
  </w:num>
  <w:num w:numId="327">
    <w:abstractNumId w:val="204"/>
  </w:num>
  <w:num w:numId="328">
    <w:abstractNumId w:val="180"/>
  </w:num>
  <w:num w:numId="329">
    <w:abstractNumId w:val="111"/>
  </w:num>
  <w:num w:numId="330">
    <w:abstractNumId w:val="243"/>
  </w:num>
  <w:num w:numId="331">
    <w:abstractNumId w:val="208"/>
  </w:num>
  <w:num w:numId="332">
    <w:abstractNumId w:val="171"/>
  </w:num>
  <w:num w:numId="333">
    <w:abstractNumId w:val="42"/>
  </w:num>
  <w:num w:numId="334">
    <w:abstractNumId w:val="129"/>
  </w:num>
  <w:num w:numId="335">
    <w:abstractNumId w:val="74"/>
  </w:num>
  <w:num w:numId="336">
    <w:abstractNumId w:val="9"/>
  </w:num>
  <w:num w:numId="337">
    <w:abstractNumId w:val="264"/>
  </w:num>
  <w:num w:numId="338">
    <w:abstractNumId w:val="229"/>
  </w:num>
  <w:num w:numId="339">
    <w:abstractNumId w:val="263"/>
  </w:num>
  <w:num w:numId="340">
    <w:abstractNumId w:val="196"/>
  </w:num>
  <w:num w:numId="341">
    <w:abstractNumId w:val="266"/>
  </w:num>
  <w:num w:numId="342">
    <w:abstractNumId w:val="184"/>
  </w:num>
  <w:num w:numId="343">
    <w:abstractNumId w:val="84"/>
  </w:num>
  <w:num w:numId="344">
    <w:abstractNumId w:val="360"/>
  </w:num>
  <w:num w:numId="345">
    <w:abstractNumId w:val="46"/>
  </w:num>
  <w:num w:numId="346">
    <w:abstractNumId w:val="43"/>
  </w:num>
  <w:num w:numId="347">
    <w:abstractNumId w:val="322"/>
  </w:num>
  <w:num w:numId="348">
    <w:abstractNumId w:val="147"/>
  </w:num>
  <w:num w:numId="349">
    <w:abstractNumId w:val="321"/>
  </w:num>
  <w:num w:numId="350">
    <w:abstractNumId w:val="6"/>
  </w:num>
  <w:num w:numId="351">
    <w:abstractNumId w:val="76"/>
  </w:num>
  <w:num w:numId="352">
    <w:abstractNumId w:val="312"/>
  </w:num>
  <w:num w:numId="353">
    <w:abstractNumId w:val="287"/>
  </w:num>
  <w:num w:numId="354">
    <w:abstractNumId w:val="215"/>
  </w:num>
  <w:num w:numId="355">
    <w:abstractNumId w:val="30"/>
  </w:num>
  <w:num w:numId="356">
    <w:abstractNumId w:val="211"/>
  </w:num>
  <w:num w:numId="357">
    <w:abstractNumId w:val="355"/>
  </w:num>
  <w:num w:numId="358">
    <w:abstractNumId w:val="236"/>
  </w:num>
  <w:num w:numId="359">
    <w:abstractNumId w:val="361"/>
  </w:num>
  <w:num w:numId="360">
    <w:abstractNumId w:val="189"/>
  </w:num>
  <w:num w:numId="361">
    <w:abstractNumId w:val="340"/>
  </w:num>
  <w:num w:numId="362">
    <w:abstractNumId w:val="245"/>
  </w:num>
  <w:num w:numId="363">
    <w:abstractNumId w:val="20"/>
  </w:num>
  <w:num w:numId="364">
    <w:abstractNumId w:val="38"/>
  </w:num>
  <w:num w:numId="365">
    <w:abstractNumId w:val="192"/>
  </w:num>
  <w:num w:numId="366">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3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3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62"/>
  </w:num>
  <w:num w:numId="372">
    <w:abstractNumId w:val="327"/>
  </w:num>
  <w:numIdMacAtCleanup w:val="3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CA5"/>
    <w:rsid w:val="00000C4A"/>
    <w:rsid w:val="000860EB"/>
    <w:rsid w:val="0009787E"/>
    <w:rsid w:val="000D3911"/>
    <w:rsid w:val="000D7982"/>
    <w:rsid w:val="001070FB"/>
    <w:rsid w:val="00173F70"/>
    <w:rsid w:val="001B1147"/>
    <w:rsid w:val="001B4306"/>
    <w:rsid w:val="001C3A09"/>
    <w:rsid w:val="001D54FF"/>
    <w:rsid w:val="00200EDD"/>
    <w:rsid w:val="00207902"/>
    <w:rsid w:val="00217D71"/>
    <w:rsid w:val="00234244"/>
    <w:rsid w:val="002478D1"/>
    <w:rsid w:val="00287AB5"/>
    <w:rsid w:val="002C4B4F"/>
    <w:rsid w:val="002D2678"/>
    <w:rsid w:val="0032054B"/>
    <w:rsid w:val="003B5331"/>
    <w:rsid w:val="003C440E"/>
    <w:rsid w:val="003F0CF6"/>
    <w:rsid w:val="00465CB2"/>
    <w:rsid w:val="00500640"/>
    <w:rsid w:val="005C6E60"/>
    <w:rsid w:val="00616D57"/>
    <w:rsid w:val="006A5EB4"/>
    <w:rsid w:val="006C7BE4"/>
    <w:rsid w:val="006E3E2C"/>
    <w:rsid w:val="007B24FD"/>
    <w:rsid w:val="007E636A"/>
    <w:rsid w:val="00811BD6"/>
    <w:rsid w:val="00903E64"/>
    <w:rsid w:val="009378B2"/>
    <w:rsid w:val="00A13E85"/>
    <w:rsid w:val="00A74CA5"/>
    <w:rsid w:val="00A83CB0"/>
    <w:rsid w:val="00A924C6"/>
    <w:rsid w:val="00B06690"/>
    <w:rsid w:val="00B34560"/>
    <w:rsid w:val="00B5269C"/>
    <w:rsid w:val="00B64760"/>
    <w:rsid w:val="00C45A27"/>
    <w:rsid w:val="00C46525"/>
    <w:rsid w:val="00C557BD"/>
    <w:rsid w:val="00C90521"/>
    <w:rsid w:val="00CD0747"/>
    <w:rsid w:val="00D17093"/>
    <w:rsid w:val="00D24CA4"/>
    <w:rsid w:val="00D40E3B"/>
    <w:rsid w:val="00D44201"/>
    <w:rsid w:val="00D67EDE"/>
    <w:rsid w:val="00DA21AF"/>
    <w:rsid w:val="00DA26EE"/>
    <w:rsid w:val="00F12AE9"/>
    <w:rsid w:val="00F177E0"/>
    <w:rsid w:val="00F802F7"/>
    <w:rsid w:val="00FB3813"/>
    <w:rsid w:val="00FC3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Number"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CA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S Mincho" w:hAnsi="Times New Roman" w:cs="Times New Roman"/>
      <w:sz w:val="20"/>
      <w:szCs w:val="20"/>
      <w:lang w:val="en-GB" w:eastAsia="en-US"/>
    </w:rPr>
  </w:style>
  <w:style w:type="paragraph" w:styleId="Heading1">
    <w:name w:val="heading 1"/>
    <w:basedOn w:val="Normal"/>
    <w:next w:val="Normal"/>
    <w:link w:val="Heading1Char"/>
    <w:qFormat/>
    <w:rsid w:val="00A74CA5"/>
    <w:pPr>
      <w:keepNext/>
      <w:keepLines/>
      <w:numPr>
        <w:numId w:val="3"/>
      </w:numPr>
      <w:spacing w:before="480"/>
      <w:jc w:val="left"/>
      <w:outlineLvl w:val="0"/>
    </w:pPr>
    <w:rPr>
      <w:b/>
      <w:bCs/>
      <w:sz w:val="24"/>
      <w:szCs w:val="24"/>
    </w:rPr>
  </w:style>
  <w:style w:type="paragraph" w:styleId="Heading2">
    <w:name w:val="heading 2"/>
    <w:basedOn w:val="Normal"/>
    <w:next w:val="Normal"/>
    <w:link w:val="Heading2Char"/>
    <w:qFormat/>
    <w:rsid w:val="00A74CA5"/>
    <w:pPr>
      <w:keepNext/>
      <w:keepLines/>
      <w:numPr>
        <w:ilvl w:val="1"/>
        <w:numId w:val="3"/>
      </w:numPr>
      <w:spacing w:before="313"/>
      <w:outlineLvl w:val="1"/>
    </w:pPr>
    <w:rPr>
      <w:b/>
      <w:bCs/>
      <w:sz w:val="22"/>
      <w:szCs w:val="22"/>
    </w:rPr>
  </w:style>
  <w:style w:type="paragraph" w:styleId="Heading3">
    <w:name w:val="heading 3"/>
    <w:basedOn w:val="Normal"/>
    <w:next w:val="Normal"/>
    <w:link w:val="Heading3Char"/>
    <w:qFormat/>
    <w:rsid w:val="00A74CA5"/>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qFormat/>
    <w:rsid w:val="00A74CA5"/>
    <w:pPr>
      <w:numPr>
        <w:ilvl w:val="3"/>
      </w:numPr>
      <w:jc w:val="left"/>
      <w:outlineLvl w:val="3"/>
    </w:pPr>
  </w:style>
  <w:style w:type="paragraph" w:styleId="Heading5">
    <w:name w:val="heading 5"/>
    <w:basedOn w:val="Heading3"/>
    <w:next w:val="Normal"/>
    <w:link w:val="Heading5Char"/>
    <w:qFormat/>
    <w:rsid w:val="00A74CA5"/>
    <w:pPr>
      <w:numPr>
        <w:ilvl w:val="4"/>
      </w:numPr>
      <w:tabs>
        <w:tab w:val="left" w:pos="907"/>
      </w:tabs>
      <w:outlineLvl w:val="4"/>
    </w:pPr>
  </w:style>
  <w:style w:type="paragraph" w:styleId="Heading6">
    <w:name w:val="heading 6"/>
    <w:basedOn w:val="Heading3"/>
    <w:next w:val="Normal"/>
    <w:link w:val="Heading6Char"/>
    <w:qFormat/>
    <w:rsid w:val="00A74CA5"/>
    <w:pPr>
      <w:numPr>
        <w:ilvl w:val="5"/>
      </w:numPr>
      <w:outlineLvl w:val="5"/>
    </w:pPr>
  </w:style>
  <w:style w:type="paragraph" w:styleId="Heading7">
    <w:name w:val="heading 7"/>
    <w:basedOn w:val="Heading3"/>
    <w:next w:val="Normal"/>
    <w:link w:val="Heading7Char"/>
    <w:qFormat/>
    <w:rsid w:val="00A74CA5"/>
    <w:pPr>
      <w:outlineLvl w:val="6"/>
    </w:pPr>
  </w:style>
  <w:style w:type="paragraph" w:styleId="Heading8">
    <w:name w:val="heading 8"/>
    <w:basedOn w:val="Heading9"/>
    <w:next w:val="Normal"/>
    <w:link w:val="Heading8Char"/>
    <w:qFormat/>
    <w:rsid w:val="00A74CA5"/>
    <w:pPr>
      <w:outlineLvl w:val="7"/>
    </w:pPr>
  </w:style>
  <w:style w:type="paragraph" w:styleId="Heading9">
    <w:name w:val="heading 9"/>
    <w:basedOn w:val="Heading1"/>
    <w:next w:val="Normal"/>
    <w:link w:val="Heading9Char"/>
    <w:qFormat/>
    <w:rsid w:val="00A74CA5"/>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rsid w:val="00A74CA5"/>
    <w:rPr>
      <w:rFonts w:ascii="Times New Roman" w:eastAsia="MS Mincho" w:hAnsi="Times New Roman" w:cs="Times New Roman"/>
      <w:b/>
      <w:bCs/>
      <w:sz w:val="24"/>
      <w:szCs w:val="24"/>
      <w:lang w:val="en-GB" w:eastAsia="en-US"/>
    </w:rPr>
  </w:style>
  <w:style w:type="character" w:customStyle="1" w:styleId="Heading2Char">
    <w:name w:val="Heading 2 Char"/>
    <w:basedOn w:val="DefaultParagraphFont"/>
    <w:link w:val="Heading2"/>
    <w:rsid w:val="00A74CA5"/>
    <w:rPr>
      <w:rFonts w:ascii="Times New Roman" w:eastAsia="MS Mincho" w:hAnsi="Times New Roman" w:cs="Times New Roman"/>
      <w:b/>
      <w:bCs/>
      <w:lang w:val="en-GB" w:eastAsia="en-US"/>
    </w:rPr>
  </w:style>
  <w:style w:type="character" w:customStyle="1" w:styleId="Heading3Char">
    <w:name w:val="Heading 3 Char"/>
    <w:basedOn w:val="DefaultParagraphFont"/>
    <w:link w:val="Heading3"/>
    <w:rsid w:val="00A74CA5"/>
    <w:rPr>
      <w:rFonts w:ascii="Times New Roman" w:eastAsia="MS Mincho" w:hAnsi="Times New Roman" w:cs="Times New Roman"/>
      <w:b/>
      <w:bCs/>
      <w:sz w:val="20"/>
      <w:szCs w:val="20"/>
      <w:lang w:val="en-GB" w:eastAsia="en-US"/>
    </w:rPr>
  </w:style>
  <w:style w:type="character" w:customStyle="1" w:styleId="Heading4Char">
    <w:name w:val="Heading 4 Char"/>
    <w:aliases w:val="Heading 4 Char1 Char,Heading 4 Char Char Char"/>
    <w:basedOn w:val="DefaultParagraphFont"/>
    <w:link w:val="Heading4"/>
    <w:rsid w:val="00A74CA5"/>
    <w:rPr>
      <w:rFonts w:ascii="Times New Roman" w:eastAsia="MS Mincho" w:hAnsi="Times New Roman" w:cs="Times New Roman"/>
      <w:b/>
      <w:bCs/>
      <w:sz w:val="20"/>
      <w:szCs w:val="20"/>
      <w:lang w:val="en-GB" w:eastAsia="en-US"/>
    </w:rPr>
  </w:style>
  <w:style w:type="character" w:customStyle="1" w:styleId="Heading5Char">
    <w:name w:val="Heading 5 Char"/>
    <w:basedOn w:val="DefaultParagraphFont"/>
    <w:link w:val="Heading5"/>
    <w:rsid w:val="00A74CA5"/>
    <w:rPr>
      <w:rFonts w:ascii="Times New Roman" w:eastAsia="MS Mincho" w:hAnsi="Times New Roman" w:cs="Times New Roman"/>
      <w:b/>
      <w:bCs/>
      <w:sz w:val="20"/>
      <w:szCs w:val="20"/>
      <w:lang w:val="en-GB" w:eastAsia="en-US"/>
    </w:rPr>
  </w:style>
  <w:style w:type="character" w:customStyle="1" w:styleId="Heading6Char">
    <w:name w:val="Heading 6 Char"/>
    <w:basedOn w:val="DefaultParagraphFont"/>
    <w:link w:val="Heading6"/>
    <w:rsid w:val="00A74CA5"/>
    <w:rPr>
      <w:rFonts w:ascii="Times New Roman" w:eastAsia="MS Mincho" w:hAnsi="Times New Roman" w:cs="Times New Roman"/>
      <w:b/>
      <w:bCs/>
      <w:sz w:val="20"/>
      <w:szCs w:val="20"/>
      <w:lang w:val="en-GB" w:eastAsia="en-US"/>
    </w:rPr>
  </w:style>
  <w:style w:type="character" w:customStyle="1" w:styleId="Heading7Char">
    <w:name w:val="Heading 7 Char"/>
    <w:basedOn w:val="DefaultParagraphFont"/>
    <w:link w:val="Heading7"/>
    <w:rsid w:val="00A74CA5"/>
    <w:rPr>
      <w:rFonts w:ascii="Times New Roman" w:eastAsia="MS Mincho" w:hAnsi="Times New Roman" w:cs="Times New Roman"/>
      <w:b/>
      <w:bCs/>
      <w:sz w:val="20"/>
      <w:szCs w:val="20"/>
      <w:lang w:val="en-GB" w:eastAsia="en-US"/>
    </w:rPr>
  </w:style>
  <w:style w:type="character" w:customStyle="1" w:styleId="Heading8Char">
    <w:name w:val="Heading 8 Char"/>
    <w:basedOn w:val="DefaultParagraphFont"/>
    <w:link w:val="Heading8"/>
    <w:rsid w:val="00A74CA5"/>
    <w:rPr>
      <w:rFonts w:ascii="Times New Roman" w:eastAsia="MS Mincho" w:hAnsi="Times New Roman" w:cs="Times New Roman"/>
      <w:b/>
      <w:bCs/>
      <w:sz w:val="24"/>
      <w:szCs w:val="24"/>
      <w:lang w:val="en-GB" w:eastAsia="en-US"/>
    </w:rPr>
  </w:style>
  <w:style w:type="character" w:customStyle="1" w:styleId="Heading9Char">
    <w:name w:val="Heading 9 Char"/>
    <w:basedOn w:val="DefaultParagraphFont"/>
    <w:link w:val="Heading9"/>
    <w:rsid w:val="00A74CA5"/>
    <w:rPr>
      <w:rFonts w:ascii="Times New Roman" w:eastAsia="MS Mincho" w:hAnsi="Times New Roman" w:cs="Times New Roman"/>
      <w:b/>
      <w:bCs/>
      <w:sz w:val="24"/>
      <w:szCs w:val="24"/>
      <w:lang w:val="en-GB" w:eastAsia="en-US"/>
    </w:rPr>
  </w:style>
  <w:style w:type="paragraph" w:styleId="BodyTextIndent">
    <w:name w:val="Body Text Indent"/>
    <w:basedOn w:val="Normal"/>
    <w:link w:val="BodyTextIndentChar"/>
    <w:rsid w:val="00A74CA5"/>
    <w:pPr>
      <w:spacing w:after="120" w:line="480" w:lineRule="auto"/>
    </w:pPr>
  </w:style>
  <w:style w:type="character" w:customStyle="1" w:styleId="BodyTextIndentChar">
    <w:name w:val="Body Text Indent Char"/>
    <w:basedOn w:val="DefaultParagraphFont"/>
    <w:link w:val="BodyTextIndent"/>
    <w:rsid w:val="00A74CA5"/>
    <w:rPr>
      <w:rFonts w:ascii="Times New Roman" w:eastAsia="MS Mincho" w:hAnsi="Times New Roman" w:cs="Times New Roman"/>
      <w:sz w:val="20"/>
      <w:szCs w:val="20"/>
      <w:lang w:val="en-GB" w:eastAsia="en-US"/>
    </w:rPr>
  </w:style>
  <w:style w:type="character" w:customStyle="1" w:styleId="Heading4CharChar1">
    <w:name w:val="Heading 4 Char Char1"/>
    <w:aliases w:val="Heading 4 Char1 Char Char,Heading 4 Char Char Char Char"/>
    <w:basedOn w:val="DefaultParagraphFont"/>
    <w:rsid w:val="00A74CA5"/>
    <w:rPr>
      <w:b/>
      <w:bCs/>
      <w:lang w:val="en-GB" w:eastAsia="en-US"/>
    </w:rPr>
  </w:style>
  <w:style w:type="character" w:styleId="CommentReference">
    <w:name w:val="annotation reference"/>
    <w:basedOn w:val="DefaultParagraphFont"/>
    <w:semiHidden/>
    <w:rsid w:val="00A74CA5"/>
    <w:rPr>
      <w:sz w:val="16"/>
      <w:szCs w:val="16"/>
    </w:rPr>
  </w:style>
  <w:style w:type="paragraph" w:styleId="CommentText">
    <w:name w:val="annotation text"/>
    <w:basedOn w:val="Normal"/>
    <w:link w:val="CommentTextChar"/>
    <w:semiHidden/>
    <w:rsid w:val="00A74CA5"/>
  </w:style>
  <w:style w:type="character" w:customStyle="1" w:styleId="CommentTextChar">
    <w:name w:val="Comment Text Char"/>
    <w:basedOn w:val="DefaultParagraphFont"/>
    <w:link w:val="CommentText"/>
    <w:semiHidden/>
    <w:rsid w:val="00A74CA5"/>
    <w:rPr>
      <w:rFonts w:ascii="Times New Roman" w:eastAsia="MS Mincho" w:hAnsi="Times New Roman" w:cs="Times New Roman"/>
      <w:sz w:val="20"/>
      <w:szCs w:val="20"/>
      <w:lang w:val="en-GB" w:eastAsia="en-US"/>
    </w:rPr>
  </w:style>
  <w:style w:type="paragraph" w:styleId="TOC8">
    <w:name w:val="toc 8"/>
    <w:basedOn w:val="Normal"/>
    <w:next w:val="Normal"/>
    <w:autoRedefine/>
    <w:uiPriority w:val="39"/>
    <w:rsid w:val="00A74CA5"/>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A74CA5"/>
    <w:pPr>
      <w:ind w:left="2382" w:hanging="1191"/>
    </w:pPr>
  </w:style>
  <w:style w:type="paragraph" w:styleId="TOC3">
    <w:name w:val="toc 3"/>
    <w:basedOn w:val="Normal"/>
    <w:next w:val="Normal"/>
    <w:autoRedefine/>
    <w:uiPriority w:val="39"/>
    <w:rsid w:val="00A74CA5"/>
    <w:pPr>
      <w:tabs>
        <w:tab w:val="clear" w:pos="794"/>
        <w:tab w:val="clear" w:pos="1191"/>
        <w:tab w:val="clear" w:pos="1588"/>
        <w:tab w:val="clear" w:pos="1985"/>
        <w:tab w:val="left" w:pos="1276"/>
        <w:tab w:val="right" w:leader="dot" w:pos="9629"/>
        <w:tab w:val="left" w:pos="13500"/>
      </w:tabs>
      <w:spacing w:before="0"/>
      <w:ind w:left="1191" w:hanging="794"/>
      <w:jc w:val="left"/>
    </w:pPr>
  </w:style>
  <w:style w:type="paragraph" w:styleId="TOC6">
    <w:name w:val="toc 6"/>
    <w:basedOn w:val="TOC3"/>
    <w:autoRedefine/>
    <w:uiPriority w:val="39"/>
    <w:rsid w:val="00A74CA5"/>
    <w:pPr>
      <w:ind w:left="2098" w:hanging="1106"/>
    </w:pPr>
  </w:style>
  <w:style w:type="paragraph" w:styleId="TOC5">
    <w:name w:val="toc 5"/>
    <w:basedOn w:val="TOC3"/>
    <w:autoRedefine/>
    <w:uiPriority w:val="39"/>
    <w:rsid w:val="00A74CA5"/>
    <w:pPr>
      <w:ind w:left="1758" w:hanging="964"/>
    </w:pPr>
  </w:style>
  <w:style w:type="paragraph" w:styleId="TOC4">
    <w:name w:val="toc 4"/>
    <w:basedOn w:val="TOC3"/>
    <w:next w:val="TOC5"/>
    <w:autoRedefine/>
    <w:uiPriority w:val="39"/>
    <w:rsid w:val="00A74CA5"/>
    <w:pPr>
      <w:tabs>
        <w:tab w:val="right" w:pos="1276"/>
      </w:tabs>
      <w:ind w:left="1502" w:hanging="907"/>
    </w:pPr>
  </w:style>
  <w:style w:type="paragraph" w:styleId="TOC2">
    <w:name w:val="toc 2"/>
    <w:basedOn w:val="TOC1"/>
    <w:next w:val="TOC3"/>
    <w:autoRedefine/>
    <w:uiPriority w:val="39"/>
    <w:rsid w:val="00A74CA5"/>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A74CA5"/>
    <w:pPr>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semiHidden/>
    <w:rsid w:val="00A74CA5"/>
    <w:pPr>
      <w:ind w:left="1698"/>
    </w:pPr>
  </w:style>
  <w:style w:type="paragraph" w:styleId="Index6">
    <w:name w:val="index 6"/>
    <w:basedOn w:val="Normal"/>
    <w:next w:val="Normal"/>
    <w:autoRedefine/>
    <w:semiHidden/>
    <w:rsid w:val="00A74CA5"/>
    <w:pPr>
      <w:ind w:left="1415"/>
    </w:pPr>
  </w:style>
  <w:style w:type="paragraph" w:styleId="Index5">
    <w:name w:val="index 5"/>
    <w:basedOn w:val="Normal"/>
    <w:next w:val="Normal"/>
    <w:autoRedefine/>
    <w:semiHidden/>
    <w:rsid w:val="00A74CA5"/>
    <w:pPr>
      <w:ind w:left="1132"/>
    </w:pPr>
  </w:style>
  <w:style w:type="paragraph" w:styleId="Index4">
    <w:name w:val="index 4"/>
    <w:basedOn w:val="Normal"/>
    <w:next w:val="Normal"/>
    <w:autoRedefine/>
    <w:semiHidden/>
    <w:rsid w:val="00A74CA5"/>
    <w:pPr>
      <w:ind w:left="849"/>
    </w:pPr>
  </w:style>
  <w:style w:type="paragraph" w:styleId="Index3">
    <w:name w:val="index 3"/>
    <w:basedOn w:val="Normal"/>
    <w:next w:val="Normal"/>
    <w:autoRedefine/>
    <w:semiHidden/>
    <w:rsid w:val="00A74CA5"/>
    <w:pPr>
      <w:ind w:left="566"/>
    </w:pPr>
  </w:style>
  <w:style w:type="paragraph" w:styleId="Index2">
    <w:name w:val="index 2"/>
    <w:basedOn w:val="Normal"/>
    <w:next w:val="Normal"/>
    <w:autoRedefine/>
    <w:semiHidden/>
    <w:rsid w:val="00A74CA5"/>
    <w:pPr>
      <w:ind w:left="283"/>
    </w:pPr>
  </w:style>
  <w:style w:type="paragraph" w:styleId="Index1">
    <w:name w:val="index 1"/>
    <w:basedOn w:val="Normal"/>
    <w:next w:val="Normal"/>
    <w:autoRedefine/>
    <w:semiHidden/>
    <w:rsid w:val="00A74CA5"/>
    <w:pPr>
      <w:keepNext/>
      <w:jc w:val="center"/>
    </w:pPr>
  </w:style>
  <w:style w:type="character" w:styleId="LineNumber">
    <w:name w:val="line number"/>
    <w:basedOn w:val="DefaultParagraphFont"/>
    <w:rsid w:val="00A74CA5"/>
  </w:style>
  <w:style w:type="paragraph" w:styleId="IndexHeading">
    <w:name w:val="index heading"/>
    <w:basedOn w:val="Normal"/>
    <w:next w:val="Index1"/>
    <w:semiHidden/>
    <w:rsid w:val="00A74CA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rsid w:val="00A74CA5"/>
    <w:pPr>
      <w:tabs>
        <w:tab w:val="clear" w:pos="794"/>
        <w:tab w:val="clear" w:pos="1191"/>
        <w:tab w:val="clear" w:pos="1588"/>
        <w:tab w:val="clear" w:pos="1985"/>
        <w:tab w:val="left" w:pos="907"/>
        <w:tab w:val="center" w:pos="4849"/>
        <w:tab w:val="right" w:pos="8789"/>
        <w:tab w:val="right" w:pos="9725"/>
      </w:tabs>
      <w:jc w:val="left"/>
    </w:pPr>
    <w:rPr>
      <w:b/>
      <w:bCs/>
    </w:rPr>
  </w:style>
  <w:style w:type="character" w:customStyle="1" w:styleId="FooterChar">
    <w:name w:val="Footer Char"/>
    <w:basedOn w:val="DefaultParagraphFont"/>
    <w:link w:val="Footer"/>
    <w:rsid w:val="00A74CA5"/>
    <w:rPr>
      <w:rFonts w:ascii="Times New Roman" w:eastAsia="MS Mincho" w:hAnsi="Times New Roman" w:cs="Times New Roman"/>
      <w:b/>
      <w:bCs/>
      <w:sz w:val="20"/>
      <w:szCs w:val="20"/>
      <w:lang w:val="en-GB" w:eastAsia="en-US"/>
    </w:rPr>
  </w:style>
  <w:style w:type="paragraph" w:styleId="Header">
    <w:name w:val="header"/>
    <w:aliases w:val="h,Header/Footer"/>
    <w:basedOn w:val="Normal"/>
    <w:link w:val="HeaderChar"/>
    <w:rsid w:val="00A74CA5"/>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basedOn w:val="DefaultParagraphFont"/>
    <w:link w:val="Header"/>
    <w:rsid w:val="00A74CA5"/>
    <w:rPr>
      <w:rFonts w:ascii="Times New Roman" w:eastAsia="MS Mincho" w:hAnsi="Times New Roman" w:cs="Times New Roman"/>
      <w:sz w:val="20"/>
      <w:szCs w:val="20"/>
      <w:lang w:val="en-GB" w:eastAsia="en-US"/>
    </w:rPr>
  </w:style>
  <w:style w:type="character" w:styleId="FootnoteReference">
    <w:name w:val="footnote reference"/>
    <w:basedOn w:val="DefaultParagraphFont"/>
    <w:semiHidden/>
    <w:rsid w:val="00A74CA5"/>
    <w:rPr>
      <w:position w:val="6"/>
      <w:sz w:val="16"/>
      <w:szCs w:val="16"/>
    </w:rPr>
  </w:style>
  <w:style w:type="paragraph" w:styleId="FootnoteText">
    <w:name w:val="footnote text"/>
    <w:basedOn w:val="Normal"/>
    <w:link w:val="FootnoteTextChar"/>
    <w:semiHidden/>
    <w:rsid w:val="00A74CA5"/>
    <w:pPr>
      <w:tabs>
        <w:tab w:val="left" w:pos="256"/>
      </w:tabs>
    </w:pPr>
    <w:rPr>
      <w:sz w:val="18"/>
      <w:szCs w:val="18"/>
    </w:rPr>
  </w:style>
  <w:style w:type="character" w:customStyle="1" w:styleId="FootnoteTextChar">
    <w:name w:val="Footnote Text Char"/>
    <w:basedOn w:val="DefaultParagraphFont"/>
    <w:link w:val="FootnoteText"/>
    <w:semiHidden/>
    <w:rsid w:val="00A74CA5"/>
    <w:rPr>
      <w:rFonts w:ascii="Times New Roman" w:eastAsia="MS Mincho" w:hAnsi="Times New Roman" w:cs="Times New Roman"/>
      <w:sz w:val="18"/>
      <w:szCs w:val="18"/>
      <w:lang w:val="en-GB" w:eastAsia="en-US"/>
    </w:rPr>
  </w:style>
  <w:style w:type="paragraph" w:styleId="NormalIndent">
    <w:name w:val="Normal Indent"/>
    <w:basedOn w:val="Normal"/>
    <w:rsid w:val="00A74CA5"/>
    <w:pPr>
      <w:ind w:left="600"/>
    </w:pPr>
  </w:style>
  <w:style w:type="paragraph" w:customStyle="1" w:styleId="TableLegend">
    <w:name w:val="Table_Legend"/>
    <w:basedOn w:val="Normal"/>
    <w:next w:val="Normal"/>
    <w:rsid w:val="00A74CA5"/>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rsid w:val="00A74CA5"/>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A74CA5"/>
    <w:pPr>
      <w:keepNext w:val="0"/>
      <w:keepLines/>
      <w:tabs>
        <w:tab w:val="clear" w:pos="454"/>
      </w:tabs>
      <w:spacing w:before="100" w:after="100" w:line="190" w:lineRule="exact"/>
    </w:pPr>
  </w:style>
  <w:style w:type="character" w:customStyle="1" w:styleId="BlancCharCharChar">
    <w:name w:val="Blanc Char Char Char"/>
    <w:basedOn w:val="DefaultParagraphFont"/>
    <w:rsid w:val="00A74CA5"/>
    <w:rPr>
      <w:b/>
      <w:bCs/>
      <w:sz w:val="8"/>
      <w:szCs w:val="8"/>
      <w:lang w:val="en-US" w:eastAsia="en-US"/>
    </w:rPr>
  </w:style>
  <w:style w:type="paragraph" w:customStyle="1" w:styleId="enumlev1">
    <w:name w:val="enumlev1"/>
    <w:basedOn w:val="Normal"/>
    <w:uiPriority w:val="99"/>
    <w:rsid w:val="00A74CA5"/>
    <w:pPr>
      <w:spacing w:before="86"/>
      <w:ind w:left="1191" w:hanging="397"/>
    </w:pPr>
  </w:style>
  <w:style w:type="paragraph" w:customStyle="1" w:styleId="enumlev2">
    <w:name w:val="enumlev2"/>
    <w:basedOn w:val="enumlev1"/>
    <w:rsid w:val="00A74CA5"/>
    <w:pPr>
      <w:ind w:left="1588"/>
    </w:pPr>
  </w:style>
  <w:style w:type="paragraph" w:customStyle="1" w:styleId="enumlev3">
    <w:name w:val="enumlev3"/>
    <w:basedOn w:val="enumlev2"/>
    <w:rsid w:val="00A74CA5"/>
    <w:pPr>
      <w:ind w:left="1985"/>
    </w:pPr>
  </w:style>
  <w:style w:type="paragraph" w:customStyle="1" w:styleId="heading1aftertitle">
    <w:name w:val="heading 1aftertitle"/>
    <w:basedOn w:val="Heading1"/>
    <w:next w:val="Normal"/>
    <w:rsid w:val="00A74CA5"/>
    <w:pPr>
      <w:spacing w:before="1134"/>
      <w:outlineLvl w:val="9"/>
    </w:pPr>
  </w:style>
  <w:style w:type="paragraph" w:customStyle="1" w:styleId="Annex1">
    <w:name w:val="Annex 1"/>
    <w:basedOn w:val="Heading1"/>
    <w:next w:val="Normal"/>
    <w:uiPriority w:val="99"/>
    <w:rsid w:val="00A74CA5"/>
    <w:pPr>
      <w:numPr>
        <w:numId w:val="314"/>
      </w:numPr>
      <w:jc w:val="center"/>
    </w:pPr>
  </w:style>
  <w:style w:type="paragraph" w:customStyle="1" w:styleId="FigureTitle">
    <w:name w:val="Figure_Title"/>
    <w:basedOn w:val="TableTitle"/>
    <w:next w:val="Normal"/>
    <w:rsid w:val="00A74CA5"/>
    <w:pPr>
      <w:spacing w:after="720"/>
    </w:pPr>
    <w:rPr>
      <w:bCs w:val="0"/>
      <w:lang w:eastAsia="zh-TW"/>
    </w:rPr>
  </w:style>
  <w:style w:type="paragraph" w:customStyle="1" w:styleId="TableTitle">
    <w:name w:val="Table_Title"/>
    <w:basedOn w:val="Normal"/>
    <w:next w:val="Blanc"/>
    <w:uiPriority w:val="99"/>
    <w:rsid w:val="00A74CA5"/>
    <w:pPr>
      <w:keepNext/>
      <w:spacing w:before="240" w:after="113"/>
      <w:jc w:val="center"/>
    </w:pPr>
    <w:rPr>
      <w:b/>
      <w:bCs/>
    </w:rPr>
  </w:style>
  <w:style w:type="paragraph" w:customStyle="1" w:styleId="Blanc">
    <w:name w:val="Blanc"/>
    <w:basedOn w:val="TableTitle"/>
    <w:next w:val="TableText"/>
    <w:rsid w:val="00A74CA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rsid w:val="00A74CA5"/>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A74CA5"/>
    <w:pPr>
      <w:keepNext/>
      <w:spacing w:before="240" w:after="720"/>
      <w:jc w:val="center"/>
    </w:pPr>
    <w:rPr>
      <w:b/>
      <w:bCs/>
    </w:rPr>
  </w:style>
  <w:style w:type="paragraph" w:customStyle="1" w:styleId="AnnexRef">
    <w:name w:val="Annex_Ref"/>
    <w:basedOn w:val="Normal"/>
    <w:next w:val="AnnexTitle"/>
    <w:rsid w:val="00A74CA5"/>
    <w:pPr>
      <w:spacing w:before="0"/>
      <w:jc w:val="center"/>
    </w:pPr>
  </w:style>
  <w:style w:type="paragraph" w:customStyle="1" w:styleId="AnnexTitle">
    <w:name w:val="Annex_Title"/>
    <w:basedOn w:val="Normal"/>
    <w:next w:val="Normal"/>
    <w:rsid w:val="00A74CA5"/>
    <w:pPr>
      <w:spacing w:after="68"/>
      <w:jc w:val="center"/>
    </w:pPr>
    <w:rPr>
      <w:b/>
      <w:bCs/>
      <w:sz w:val="24"/>
      <w:szCs w:val="24"/>
    </w:rPr>
  </w:style>
  <w:style w:type="paragraph" w:customStyle="1" w:styleId="Fig">
    <w:name w:val="Fig_#"/>
    <w:basedOn w:val="Normal"/>
    <w:next w:val="Normal"/>
    <w:rsid w:val="00A74CA5"/>
    <w:pPr>
      <w:jc w:val="left"/>
    </w:pPr>
    <w:rPr>
      <w:color w:val="FF0000"/>
      <w:lang w:val="en-US"/>
    </w:rPr>
  </w:style>
  <w:style w:type="paragraph" w:customStyle="1" w:styleId="SectionTitle">
    <w:name w:val="Section_Title"/>
    <w:basedOn w:val="Normal"/>
    <w:rsid w:val="00A74CA5"/>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rsid w:val="00A74CA5"/>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rsid w:val="00A74CA5"/>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rsid w:val="00A74CA5"/>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rsid w:val="00A74CA5"/>
    <w:pPr>
      <w:keepNext/>
      <w:keepLines/>
      <w:spacing w:before="720"/>
      <w:jc w:val="left"/>
    </w:pPr>
    <w:rPr>
      <w:b/>
      <w:bCs/>
    </w:rPr>
  </w:style>
  <w:style w:type="paragraph" w:customStyle="1" w:styleId="headfoot">
    <w:name w:val="head_foot"/>
    <w:basedOn w:val="Normal"/>
    <w:next w:val="Rec"/>
    <w:rsid w:val="00A74CA5"/>
    <w:pPr>
      <w:tabs>
        <w:tab w:val="clear" w:pos="794"/>
        <w:tab w:val="clear" w:pos="1191"/>
        <w:tab w:val="clear" w:pos="1588"/>
        <w:tab w:val="clear" w:pos="1985"/>
      </w:tabs>
      <w:spacing w:before="0"/>
    </w:pPr>
    <w:rPr>
      <w:color w:val="FF0000"/>
      <w:sz w:val="8"/>
      <w:szCs w:val="8"/>
    </w:rPr>
  </w:style>
  <w:style w:type="paragraph" w:customStyle="1" w:styleId="SAP">
    <w:name w:val="SAP"/>
    <w:basedOn w:val="Normal"/>
    <w:rsid w:val="00A74CA5"/>
    <w:pPr>
      <w:spacing w:before="960" w:after="240"/>
      <w:jc w:val="right"/>
    </w:pPr>
    <w:rPr>
      <w:rFonts w:ascii="C39T36Lfz" w:hAnsi="C39T36Lfz" w:cs="C39T36Lfz"/>
      <w:sz w:val="104"/>
      <w:szCs w:val="104"/>
    </w:rPr>
  </w:style>
  <w:style w:type="paragraph" w:customStyle="1" w:styleId="Equation">
    <w:name w:val="Equation"/>
    <w:basedOn w:val="Normal"/>
    <w:rsid w:val="00A74CA5"/>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rsid w:val="00A74CA5"/>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rsid w:val="00A74CA5"/>
    <w:pPr>
      <w:spacing w:before="0"/>
    </w:pPr>
  </w:style>
  <w:style w:type="paragraph" w:customStyle="1" w:styleId="ASN1Italic">
    <w:name w:val="ASN.1 Italic"/>
    <w:basedOn w:val="ASN1"/>
    <w:rsid w:val="00A74CA5"/>
    <w:pPr>
      <w:spacing w:before="0"/>
    </w:pPr>
    <w:rPr>
      <w:b w:val="0"/>
      <w:bCs w:val="0"/>
      <w:i/>
      <w:iCs/>
      <w:sz w:val="20"/>
      <w:szCs w:val="20"/>
    </w:rPr>
  </w:style>
  <w:style w:type="paragraph" w:customStyle="1" w:styleId="Note">
    <w:name w:val="Note"/>
    <w:basedOn w:val="Normal"/>
    <w:next w:val="Normal"/>
    <w:rsid w:val="00A74CA5"/>
    <w:pPr>
      <w:tabs>
        <w:tab w:val="clear" w:pos="794"/>
      </w:tabs>
      <w:spacing w:before="60" w:line="199" w:lineRule="exact"/>
      <w:ind w:firstLine="794"/>
    </w:pPr>
    <w:rPr>
      <w:sz w:val="18"/>
      <w:szCs w:val="18"/>
    </w:rPr>
  </w:style>
  <w:style w:type="character" w:customStyle="1" w:styleId="NoteChar">
    <w:name w:val="Note Char"/>
    <w:basedOn w:val="DefaultParagraphFont"/>
    <w:rsid w:val="00A74CA5"/>
    <w:rPr>
      <w:sz w:val="18"/>
      <w:szCs w:val="18"/>
      <w:lang w:val="en-GB" w:eastAsia="en-US"/>
    </w:rPr>
  </w:style>
  <w:style w:type="paragraph" w:customStyle="1" w:styleId="head">
    <w:name w:val="head"/>
    <w:basedOn w:val="headfoot"/>
    <w:next w:val="foot"/>
    <w:rsid w:val="00A74CA5"/>
    <w:rPr>
      <w:color w:val="FFFFFF"/>
    </w:rPr>
  </w:style>
  <w:style w:type="paragraph" w:customStyle="1" w:styleId="foot">
    <w:name w:val="foot"/>
    <w:basedOn w:val="head"/>
    <w:next w:val="Heading1"/>
    <w:rsid w:val="00A74CA5"/>
  </w:style>
  <w:style w:type="paragraph" w:customStyle="1" w:styleId="RecISO">
    <w:name w:val="Rec_ISO_#"/>
    <w:basedOn w:val="Rec"/>
    <w:rsid w:val="00A74CA5"/>
    <w:pPr>
      <w:tabs>
        <w:tab w:val="clear" w:pos="794"/>
        <w:tab w:val="clear" w:pos="1191"/>
        <w:tab w:val="clear" w:pos="1588"/>
        <w:tab w:val="clear" w:pos="1985"/>
      </w:tabs>
    </w:pPr>
  </w:style>
  <w:style w:type="paragraph" w:customStyle="1" w:styleId="RecCCITT">
    <w:name w:val="Rec_CCITT_#"/>
    <w:basedOn w:val="RecISO"/>
    <w:rsid w:val="00A74CA5"/>
    <w:pPr>
      <w:spacing w:before="0"/>
    </w:pPr>
  </w:style>
  <w:style w:type="paragraph" w:styleId="Title">
    <w:name w:val="Title"/>
    <w:basedOn w:val="Normal"/>
    <w:next w:val="heading1aftertitle"/>
    <w:link w:val="TitleChar"/>
    <w:qFormat/>
    <w:rsid w:val="00A74CA5"/>
    <w:pPr>
      <w:spacing w:before="840" w:after="480"/>
      <w:jc w:val="center"/>
    </w:pPr>
    <w:rPr>
      <w:b/>
      <w:bCs/>
      <w:sz w:val="24"/>
      <w:szCs w:val="24"/>
    </w:rPr>
  </w:style>
  <w:style w:type="character" w:customStyle="1" w:styleId="TitleChar">
    <w:name w:val="Title Char"/>
    <w:basedOn w:val="DefaultParagraphFont"/>
    <w:link w:val="Title"/>
    <w:rsid w:val="00A74CA5"/>
    <w:rPr>
      <w:rFonts w:ascii="Times New Roman" w:eastAsia="MS Mincho" w:hAnsi="Times New Roman" w:cs="Times New Roman"/>
      <w:b/>
      <w:bCs/>
      <w:sz w:val="24"/>
      <w:szCs w:val="24"/>
      <w:lang w:val="en-GB" w:eastAsia="en-US"/>
    </w:rPr>
  </w:style>
  <w:style w:type="paragraph" w:customStyle="1" w:styleId="IndexTitle">
    <w:name w:val="Index_Title"/>
    <w:basedOn w:val="AnnexTitle"/>
    <w:rsid w:val="00A74CA5"/>
  </w:style>
  <w:style w:type="paragraph" w:customStyle="1" w:styleId="Note1CharCharCharCharCharChar">
    <w:name w:val="Note 1 Char Char Char Char Char Char"/>
    <w:basedOn w:val="Note"/>
    <w:uiPriority w:val="99"/>
    <w:rsid w:val="00A74CA5"/>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rsid w:val="00A74CA5"/>
    <w:rPr>
      <w:sz w:val="18"/>
      <w:szCs w:val="18"/>
      <w:lang w:val="en-GB" w:eastAsia="en-US"/>
    </w:rPr>
  </w:style>
  <w:style w:type="paragraph" w:customStyle="1" w:styleId="Note2">
    <w:name w:val="Note 2"/>
    <w:basedOn w:val="Normal"/>
    <w:uiPriority w:val="99"/>
    <w:rsid w:val="00A74CA5"/>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rsid w:val="00A74CA5"/>
    <w:pPr>
      <w:ind w:left="1474"/>
    </w:pPr>
  </w:style>
  <w:style w:type="paragraph" w:customStyle="1" w:styleId="tableheading">
    <w:name w:val="table heading"/>
    <w:basedOn w:val="Normal"/>
    <w:rsid w:val="00A74CA5"/>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qFormat/>
    <w:rsid w:val="00A74CA5"/>
    <w:pPr>
      <w:tabs>
        <w:tab w:val="clear" w:pos="794"/>
        <w:tab w:val="clear" w:pos="1191"/>
        <w:tab w:val="clear" w:pos="1588"/>
        <w:tab w:val="clear" w:pos="1985"/>
      </w:tabs>
      <w:spacing w:before="240" w:after="720"/>
      <w:jc w:val="center"/>
    </w:pPr>
    <w:rPr>
      <w:b/>
      <w:bCs/>
      <w:lang w:val="en-US"/>
    </w:rPr>
  </w:style>
  <w:style w:type="paragraph" w:customStyle="1" w:styleId="tablecell">
    <w:name w:val="table cell"/>
    <w:basedOn w:val="Normal"/>
    <w:rsid w:val="00A74CA5"/>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semiHidden/>
    <w:rsid w:val="00A74CA5"/>
    <w:rPr>
      <w:rFonts w:ascii="Tahoma" w:hAnsi="Tahoma" w:cs="Tahoma"/>
      <w:sz w:val="16"/>
      <w:szCs w:val="16"/>
    </w:rPr>
  </w:style>
  <w:style w:type="paragraph" w:customStyle="1" w:styleId="CourierText">
    <w:name w:val="Courier Text"/>
    <w:basedOn w:val="Normal"/>
    <w:rsid w:val="00A74CA5"/>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A74CA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style>
  <w:style w:type="paragraph" w:styleId="TableofFigures">
    <w:name w:val="table of figures"/>
    <w:basedOn w:val="Normal"/>
    <w:next w:val="Normal"/>
    <w:uiPriority w:val="99"/>
    <w:rsid w:val="00A74CA5"/>
    <w:pPr>
      <w:tabs>
        <w:tab w:val="clear" w:pos="794"/>
        <w:tab w:val="clear" w:pos="1191"/>
        <w:tab w:val="clear" w:pos="1588"/>
        <w:tab w:val="clear" w:pos="1985"/>
        <w:tab w:val="right" w:leader="dot" w:pos="9628"/>
      </w:tabs>
      <w:ind w:left="400" w:hanging="400"/>
    </w:pPr>
  </w:style>
  <w:style w:type="paragraph" w:styleId="TOC9">
    <w:name w:val="toc 9"/>
    <w:basedOn w:val="Normal"/>
    <w:next w:val="Normal"/>
    <w:autoRedefine/>
    <w:uiPriority w:val="39"/>
    <w:rsid w:val="00A74CA5"/>
    <w:pPr>
      <w:tabs>
        <w:tab w:val="clear" w:pos="794"/>
        <w:tab w:val="clear" w:pos="1191"/>
        <w:tab w:val="clear" w:pos="1588"/>
        <w:tab w:val="clear" w:pos="1985"/>
      </w:tabs>
      <w:spacing w:before="60"/>
      <w:jc w:val="left"/>
    </w:pPr>
    <w:rPr>
      <w:bCs/>
    </w:rPr>
  </w:style>
  <w:style w:type="character" w:styleId="Hyperlink">
    <w:name w:val="Hyperlink"/>
    <w:aliases w:val="超级链接"/>
    <w:basedOn w:val="DefaultParagraphFont"/>
    <w:rsid w:val="00A74CA5"/>
    <w:rPr>
      <w:color w:val="0000FF"/>
      <w:u w:val="single"/>
    </w:rPr>
  </w:style>
  <w:style w:type="paragraph" w:styleId="BodyText">
    <w:name w:val="Body Text"/>
    <w:basedOn w:val="Normal"/>
    <w:link w:val="BodyTextChar"/>
    <w:rsid w:val="00A74CA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lang w:val="en-US"/>
    </w:rPr>
  </w:style>
  <w:style w:type="character" w:customStyle="1" w:styleId="BodyTextChar">
    <w:name w:val="Body Text Char"/>
    <w:basedOn w:val="DefaultParagraphFont"/>
    <w:link w:val="BodyText"/>
    <w:rsid w:val="00A74CA5"/>
    <w:rPr>
      <w:rFonts w:ascii="Times New Roman" w:eastAsia="Batang" w:hAnsi="Times New Roman" w:cs="Times New Roman"/>
      <w:lang w:eastAsia="en-US"/>
    </w:rPr>
  </w:style>
  <w:style w:type="paragraph" w:customStyle="1" w:styleId="AppendixHeading2">
    <w:name w:val="Appendix Heading 2"/>
    <w:basedOn w:val="Heading2"/>
    <w:rsid w:val="00A74CA5"/>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rsid w:val="00A74CA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rsid w:val="00A74CA5"/>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rsid w:val="00A74CA5"/>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rsid w:val="00A74CA5"/>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basedOn w:val="DefaultParagraphFont"/>
    <w:rsid w:val="00A74CA5"/>
    <w:rPr>
      <w:color w:val="800080"/>
      <w:u w:val="single"/>
    </w:rPr>
  </w:style>
  <w:style w:type="paragraph" w:customStyle="1" w:styleId="BlancChar">
    <w:name w:val="Blanc Char"/>
    <w:basedOn w:val="Normal"/>
    <w:next w:val="TableText"/>
    <w:rsid w:val="00A74CA5"/>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semiHidden/>
    <w:rsid w:val="00A74CA5"/>
    <w:pPr>
      <w:shd w:val="clear" w:color="auto" w:fill="000080"/>
    </w:pPr>
    <w:rPr>
      <w:rFonts w:ascii="Tahoma" w:hAnsi="Tahoma" w:cs="Tahoma"/>
    </w:rPr>
  </w:style>
  <w:style w:type="character" w:customStyle="1" w:styleId="DocumentMapChar">
    <w:name w:val="Document Map Char"/>
    <w:basedOn w:val="DefaultParagraphFont"/>
    <w:link w:val="DocumentMap"/>
    <w:semiHidden/>
    <w:rsid w:val="00A74CA5"/>
    <w:rPr>
      <w:rFonts w:ascii="Tahoma" w:eastAsia="MS Mincho" w:hAnsi="Tahoma" w:cs="Tahoma"/>
      <w:sz w:val="20"/>
      <w:szCs w:val="20"/>
      <w:shd w:val="clear" w:color="auto" w:fill="000080"/>
      <w:lang w:val="en-GB" w:eastAsia="en-US"/>
    </w:rPr>
  </w:style>
  <w:style w:type="paragraph" w:styleId="BodyTextIndent3">
    <w:name w:val="Body Text Indent 3"/>
    <w:basedOn w:val="Normal"/>
    <w:link w:val="BodyTextIndent3Char"/>
    <w:rsid w:val="00A74CA5"/>
    <w:pPr>
      <w:tabs>
        <w:tab w:val="clear" w:pos="794"/>
        <w:tab w:val="clear" w:pos="1191"/>
        <w:tab w:val="clear" w:pos="1588"/>
        <w:tab w:val="clear" w:pos="1985"/>
      </w:tabs>
      <w:overflowPunct/>
      <w:autoSpaceDE/>
      <w:autoSpaceDN/>
      <w:adjustRightInd/>
      <w:ind w:left="720"/>
      <w:textAlignment w:val="auto"/>
    </w:pPr>
    <w:rPr>
      <w:rFonts w:ascii="Courier New" w:hAnsi="Courier New" w:cs="Courier New"/>
    </w:rPr>
  </w:style>
  <w:style w:type="character" w:customStyle="1" w:styleId="BodyTextIndent3Char">
    <w:name w:val="Body Text Indent 3 Char"/>
    <w:basedOn w:val="DefaultParagraphFont"/>
    <w:link w:val="BodyTextIndent3"/>
    <w:rsid w:val="00A74CA5"/>
    <w:rPr>
      <w:rFonts w:ascii="Courier New" w:eastAsia="MS Mincho" w:hAnsi="Courier New" w:cs="Courier New"/>
      <w:sz w:val="20"/>
      <w:szCs w:val="20"/>
      <w:lang w:val="en-GB" w:eastAsia="en-US"/>
    </w:rPr>
  </w:style>
  <w:style w:type="paragraph" w:styleId="BodyTextIndent2">
    <w:name w:val="Body Text Indent 2"/>
    <w:basedOn w:val="Normal"/>
    <w:link w:val="BodyTextIndent2Char"/>
    <w:rsid w:val="00A74CA5"/>
    <w:pPr>
      <w:spacing w:after="120" w:line="480" w:lineRule="auto"/>
      <w:ind w:left="283"/>
    </w:pPr>
  </w:style>
  <w:style w:type="character" w:customStyle="1" w:styleId="BodyTextIndent2Char">
    <w:name w:val="Body Text Indent 2 Char"/>
    <w:basedOn w:val="DefaultParagraphFont"/>
    <w:link w:val="BodyTextIndent2"/>
    <w:rsid w:val="00A74CA5"/>
    <w:rPr>
      <w:rFonts w:ascii="Times New Roman" w:eastAsia="MS Mincho" w:hAnsi="Times New Roman" w:cs="Times New Roman"/>
      <w:sz w:val="20"/>
      <w:szCs w:val="20"/>
      <w:lang w:val="en-GB" w:eastAsia="en-US"/>
    </w:rPr>
  </w:style>
  <w:style w:type="paragraph" w:customStyle="1" w:styleId="11BodyText">
    <w:name w:val="11 BodyText"/>
    <w:basedOn w:val="Normal"/>
    <w:rsid w:val="00A74CA5"/>
    <w:pPr>
      <w:spacing w:before="0" w:after="220"/>
    </w:pPr>
  </w:style>
  <w:style w:type="paragraph" w:customStyle="1" w:styleId="Kommentarthema1">
    <w:name w:val="Kommentarthema1"/>
    <w:basedOn w:val="CommentText"/>
    <w:next w:val="CommentText"/>
    <w:semiHidden/>
    <w:rsid w:val="00A74CA5"/>
    <w:rPr>
      <w:b/>
      <w:bCs/>
    </w:rPr>
  </w:style>
  <w:style w:type="paragraph" w:styleId="BodyText3">
    <w:name w:val="Body Text 3"/>
    <w:basedOn w:val="Normal"/>
    <w:link w:val="BodyText3Char"/>
    <w:rsid w:val="00A74CA5"/>
    <w:pPr>
      <w:spacing w:after="120"/>
    </w:pPr>
    <w:rPr>
      <w:sz w:val="16"/>
      <w:szCs w:val="16"/>
    </w:rPr>
  </w:style>
  <w:style w:type="character" w:customStyle="1" w:styleId="BodyText3Char">
    <w:name w:val="Body Text 3 Char"/>
    <w:basedOn w:val="DefaultParagraphFont"/>
    <w:link w:val="BodyText3"/>
    <w:rsid w:val="00A74CA5"/>
    <w:rPr>
      <w:rFonts w:ascii="Times New Roman" w:eastAsia="MS Mincho" w:hAnsi="Times New Roman" w:cs="Times New Roman"/>
      <w:sz w:val="16"/>
      <w:szCs w:val="16"/>
      <w:lang w:val="en-GB" w:eastAsia="en-US"/>
    </w:rPr>
  </w:style>
  <w:style w:type="paragraph" w:customStyle="1" w:styleId="Note1">
    <w:name w:val="Note 1"/>
    <w:basedOn w:val="Note"/>
    <w:rsid w:val="00A74CA5"/>
    <w:pPr>
      <w:tabs>
        <w:tab w:val="clear" w:pos="1191"/>
        <w:tab w:val="clear" w:pos="1588"/>
        <w:tab w:val="clear" w:pos="1985"/>
      </w:tabs>
      <w:ind w:left="284" w:firstLine="0"/>
    </w:pPr>
  </w:style>
  <w:style w:type="paragraph" w:customStyle="1" w:styleId="Figure0">
    <w:name w:val="Figure"/>
    <w:basedOn w:val="Normal"/>
    <w:next w:val="Normal"/>
    <w:rsid w:val="00A74CA5"/>
    <w:pPr>
      <w:spacing w:before="240" w:after="480"/>
      <w:jc w:val="center"/>
    </w:pPr>
  </w:style>
  <w:style w:type="paragraph" w:customStyle="1" w:styleId="FigureLegend">
    <w:name w:val="Figure_Legend"/>
    <w:basedOn w:val="TableLegend"/>
    <w:next w:val="Normal"/>
    <w:rsid w:val="00A74CA5"/>
  </w:style>
  <w:style w:type="paragraph" w:customStyle="1" w:styleId="Fig0">
    <w:name w:val="Fig"/>
    <w:basedOn w:val="Figure0"/>
    <w:next w:val="Fig"/>
    <w:rsid w:val="00A74CA5"/>
    <w:pPr>
      <w:spacing w:before="136" w:after="0"/>
    </w:pPr>
    <w:rPr>
      <w:lang w:val="en-US"/>
    </w:rPr>
  </w:style>
  <w:style w:type="paragraph" w:customStyle="1" w:styleId="figure1">
    <w:name w:val="figure"/>
    <w:basedOn w:val="Normal"/>
    <w:rsid w:val="00A74CA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basedOn w:val="DefaultParagraphFont"/>
    <w:rsid w:val="00A74CA5"/>
    <w:rPr>
      <w:lang w:val="en-US" w:eastAsia="en-US"/>
    </w:rPr>
  </w:style>
  <w:style w:type="paragraph" w:customStyle="1" w:styleId="Annex2">
    <w:name w:val="Annex 2"/>
    <w:basedOn w:val="Normal"/>
    <w:next w:val="Normal"/>
    <w:uiPriority w:val="99"/>
    <w:rsid w:val="00A74CA5"/>
    <w:pPr>
      <w:keepNext/>
      <w:keepLines/>
      <w:numPr>
        <w:ilvl w:val="1"/>
        <w:numId w:val="314"/>
      </w:numPr>
      <w:spacing w:before="313"/>
      <w:outlineLvl w:val="1"/>
    </w:pPr>
    <w:rPr>
      <w:b/>
      <w:bCs/>
      <w:sz w:val="22"/>
      <w:szCs w:val="22"/>
    </w:rPr>
  </w:style>
  <w:style w:type="paragraph" w:customStyle="1" w:styleId="Annex3">
    <w:name w:val="Annex 3"/>
    <w:basedOn w:val="Normal"/>
    <w:next w:val="Normal"/>
    <w:uiPriority w:val="99"/>
    <w:rsid w:val="00A74CA5"/>
    <w:pPr>
      <w:keepNext/>
      <w:numPr>
        <w:ilvl w:val="2"/>
        <w:numId w:val="314"/>
      </w:numPr>
      <w:spacing w:before="181"/>
      <w:outlineLvl w:val="2"/>
    </w:pPr>
    <w:rPr>
      <w:b/>
      <w:bCs/>
    </w:rPr>
  </w:style>
  <w:style w:type="paragraph" w:customStyle="1" w:styleId="Annex4">
    <w:name w:val="Annex 4"/>
    <w:basedOn w:val="Normal"/>
    <w:next w:val="Normal"/>
    <w:autoRedefine/>
    <w:rsid w:val="00A74CA5"/>
    <w:pPr>
      <w:keepNext/>
      <w:keepLines/>
      <w:numPr>
        <w:ilvl w:val="3"/>
        <w:numId w:val="314"/>
      </w:numPr>
      <w:tabs>
        <w:tab w:val="clear" w:pos="794"/>
        <w:tab w:val="clear" w:pos="1588"/>
        <w:tab w:val="left" w:pos="964"/>
        <w:tab w:val="left" w:pos="2200"/>
      </w:tabs>
      <w:spacing w:before="181"/>
      <w:outlineLvl w:val="3"/>
    </w:pPr>
    <w:rPr>
      <w:b/>
      <w:bCs/>
    </w:rPr>
  </w:style>
  <w:style w:type="paragraph" w:customStyle="1" w:styleId="Annex5">
    <w:name w:val="Annex 5"/>
    <w:basedOn w:val="Normal"/>
    <w:next w:val="Normal"/>
    <w:autoRedefine/>
    <w:uiPriority w:val="99"/>
    <w:rsid w:val="00A74CA5"/>
    <w:pPr>
      <w:keepNext/>
      <w:keepLines/>
      <w:numPr>
        <w:ilvl w:val="4"/>
        <w:numId w:val="314"/>
      </w:numPr>
      <w:tabs>
        <w:tab w:val="clear" w:pos="794"/>
        <w:tab w:val="left" w:pos="964"/>
      </w:tabs>
      <w:spacing w:before="181"/>
      <w:outlineLvl w:val="4"/>
    </w:pPr>
    <w:rPr>
      <w:b/>
      <w:bCs/>
    </w:rPr>
  </w:style>
  <w:style w:type="character" w:customStyle="1" w:styleId="CourierTextChar">
    <w:name w:val="Courier Text Char"/>
    <w:basedOn w:val="DefaultParagraphFont"/>
    <w:rsid w:val="00A74CA5"/>
    <w:rPr>
      <w:rFonts w:ascii="Courier" w:hAnsi="Courier" w:cs="Courier"/>
      <w:sz w:val="22"/>
      <w:szCs w:val="22"/>
      <w:lang w:val="en-GB" w:eastAsia="en-US"/>
    </w:rPr>
  </w:style>
  <w:style w:type="paragraph" w:styleId="BodyText2">
    <w:name w:val="Body Text 2"/>
    <w:basedOn w:val="Normal"/>
    <w:link w:val="BodyText2Char"/>
    <w:rsid w:val="00A74CA5"/>
    <w:pPr>
      <w:spacing w:after="120" w:line="480" w:lineRule="auto"/>
    </w:pPr>
  </w:style>
  <w:style w:type="character" w:customStyle="1" w:styleId="BodyText2Char">
    <w:name w:val="Body Text 2 Char"/>
    <w:basedOn w:val="DefaultParagraphFont"/>
    <w:link w:val="BodyText2"/>
    <w:rsid w:val="00A74CA5"/>
    <w:rPr>
      <w:rFonts w:ascii="Times New Roman" w:eastAsia="MS Mincho" w:hAnsi="Times New Roman" w:cs="Times New Roman"/>
      <w:sz w:val="20"/>
      <w:szCs w:val="20"/>
      <w:lang w:val="en-GB" w:eastAsia="en-US"/>
    </w:rPr>
  </w:style>
  <w:style w:type="paragraph" w:customStyle="1" w:styleId="Normal1">
    <w:name w:val="Normal1"/>
    <w:basedOn w:val="TableTitle"/>
    <w:rsid w:val="00A74CA5"/>
    <w:pPr>
      <w:tabs>
        <w:tab w:val="center" w:pos="4864"/>
      </w:tabs>
      <w:jc w:val="both"/>
    </w:pPr>
  </w:style>
  <w:style w:type="paragraph" w:styleId="BalloonText">
    <w:name w:val="Balloon Text"/>
    <w:basedOn w:val="Normal"/>
    <w:link w:val="BalloonTextChar"/>
    <w:semiHidden/>
    <w:rsid w:val="00A74CA5"/>
    <w:rPr>
      <w:rFonts w:ascii="Tahoma" w:hAnsi="Tahoma" w:cs="Tahoma"/>
      <w:sz w:val="16"/>
      <w:szCs w:val="16"/>
    </w:rPr>
  </w:style>
  <w:style w:type="character" w:customStyle="1" w:styleId="BalloonTextChar">
    <w:name w:val="Balloon Text Char"/>
    <w:basedOn w:val="DefaultParagraphFont"/>
    <w:link w:val="BalloonText"/>
    <w:semiHidden/>
    <w:rsid w:val="00A74CA5"/>
    <w:rPr>
      <w:rFonts w:ascii="Tahoma" w:eastAsia="MS Mincho" w:hAnsi="Tahoma" w:cs="Tahoma"/>
      <w:sz w:val="16"/>
      <w:szCs w:val="16"/>
      <w:lang w:val="en-GB" w:eastAsia="en-US"/>
    </w:rPr>
  </w:style>
  <w:style w:type="paragraph" w:customStyle="1" w:styleId="equation0">
    <w:name w:val="equation"/>
    <w:basedOn w:val="Normal"/>
    <w:rsid w:val="00A74CA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US"/>
    </w:rPr>
  </w:style>
  <w:style w:type="paragraph" w:customStyle="1" w:styleId="AnnexNotitle">
    <w:name w:val="Annex_No &amp; title"/>
    <w:basedOn w:val="Normal"/>
    <w:next w:val="Normal"/>
    <w:rsid w:val="00A74CA5"/>
    <w:pPr>
      <w:keepNext/>
      <w:keepLines/>
      <w:spacing w:before="480"/>
      <w:jc w:val="center"/>
    </w:pPr>
    <w:rPr>
      <w:b/>
      <w:sz w:val="28"/>
    </w:rPr>
  </w:style>
  <w:style w:type="paragraph" w:customStyle="1" w:styleId="Headingb">
    <w:name w:val="Heading_b"/>
    <w:basedOn w:val="Normal"/>
    <w:next w:val="Normal"/>
    <w:rsid w:val="00A74CA5"/>
    <w:pPr>
      <w:keepNext/>
      <w:spacing w:before="160"/>
      <w:jc w:val="left"/>
    </w:pPr>
    <w:rPr>
      <w:b/>
      <w:sz w:val="24"/>
    </w:rPr>
  </w:style>
  <w:style w:type="paragraph" w:customStyle="1" w:styleId="TableTitleSub">
    <w:name w:val="Table_Title Sub"/>
    <w:basedOn w:val="TableTitle"/>
    <w:rsid w:val="00A74CA5"/>
  </w:style>
  <w:style w:type="character" w:customStyle="1" w:styleId="Annex1Char">
    <w:name w:val="Annex 1 Char"/>
    <w:basedOn w:val="DefaultParagraphFont"/>
    <w:rsid w:val="00A74CA5"/>
    <w:rPr>
      <w:b/>
      <w:bCs/>
      <w:sz w:val="24"/>
      <w:szCs w:val="24"/>
      <w:lang w:val="en-GB" w:eastAsia="en-US"/>
    </w:rPr>
  </w:style>
  <w:style w:type="paragraph" w:customStyle="1" w:styleId="TableTitleChar">
    <w:name w:val="Table_Title Char"/>
    <w:basedOn w:val="Normal"/>
    <w:next w:val="Normal"/>
    <w:rsid w:val="00A74CA5"/>
    <w:pPr>
      <w:keepNext/>
      <w:spacing w:before="240" w:after="113"/>
      <w:jc w:val="center"/>
    </w:pPr>
    <w:rPr>
      <w:b/>
      <w:bCs/>
    </w:rPr>
  </w:style>
  <w:style w:type="character" w:customStyle="1" w:styleId="Annex3Char">
    <w:name w:val="Annex 3 Char"/>
    <w:basedOn w:val="DefaultParagraphFont"/>
    <w:rsid w:val="00A74CA5"/>
    <w:rPr>
      <w:b/>
      <w:bCs/>
      <w:lang w:val="en-GB" w:eastAsia="en-US"/>
    </w:rPr>
  </w:style>
  <w:style w:type="character" w:customStyle="1" w:styleId="Heading1Char1">
    <w:name w:val="Heading 1 Char1"/>
    <w:basedOn w:val="DefaultParagraphFont"/>
    <w:rsid w:val="00A74CA5"/>
    <w:rPr>
      <w:b/>
      <w:bCs/>
      <w:sz w:val="24"/>
      <w:szCs w:val="24"/>
      <w:lang w:val="en-GB" w:eastAsia="en-US"/>
    </w:rPr>
  </w:style>
  <w:style w:type="paragraph" w:customStyle="1" w:styleId="toc0">
    <w:name w:val="toc 0"/>
    <w:basedOn w:val="Normal"/>
    <w:next w:val="TOC1"/>
    <w:rsid w:val="00A74CA5"/>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rsid w:val="00A74CA5"/>
    <w:pPr>
      <w:keepNext/>
      <w:keepLines/>
      <w:spacing w:before="0"/>
      <w:jc w:val="left"/>
    </w:pPr>
    <w:rPr>
      <w:b/>
      <w:sz w:val="28"/>
    </w:rPr>
  </w:style>
  <w:style w:type="paragraph" w:customStyle="1" w:styleId="Rectitle">
    <w:name w:val="Rec_title"/>
    <w:basedOn w:val="Normal"/>
    <w:next w:val="Normal"/>
    <w:rsid w:val="00A74CA5"/>
    <w:pPr>
      <w:keepNext/>
      <w:keepLines/>
      <w:spacing w:before="360"/>
      <w:jc w:val="center"/>
    </w:pPr>
    <w:rPr>
      <w:b/>
      <w:sz w:val="28"/>
    </w:rPr>
  </w:style>
  <w:style w:type="paragraph" w:customStyle="1" w:styleId="FooterQP">
    <w:name w:val="Footer_QP"/>
    <w:basedOn w:val="Normal"/>
    <w:rsid w:val="00A74CA5"/>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basedOn w:val="DefaultParagraphFont"/>
    <w:rsid w:val="00A74CA5"/>
    <w:rPr>
      <w:lang w:val="fr-FR"/>
    </w:rPr>
  </w:style>
  <w:style w:type="table" w:styleId="TableGrid">
    <w:name w:val="Table Grid"/>
    <w:basedOn w:val="TableNormal"/>
    <w:rsid w:val="00A74CA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S Mincho"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basedOn w:val="DefaultParagraphFont"/>
    <w:rsid w:val="00A74CA5"/>
  </w:style>
  <w:style w:type="character" w:customStyle="1" w:styleId="Head0">
    <w:name w:val="Head"/>
    <w:basedOn w:val="DefaultParagraphFont"/>
    <w:rsid w:val="00A74CA5"/>
    <w:rPr>
      <w:b/>
    </w:rPr>
  </w:style>
  <w:style w:type="paragraph" w:customStyle="1" w:styleId="Tablehead">
    <w:name w:val="Table_head"/>
    <w:basedOn w:val="Tabletext0"/>
    <w:next w:val="Tabletext0"/>
    <w:rsid w:val="00A74CA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rsid w:val="00A74CA5"/>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basedOn w:val="DefaultParagraphFont"/>
    <w:link w:val="tablesyntax"/>
    <w:rsid w:val="00A74CA5"/>
    <w:rPr>
      <w:rFonts w:ascii="Times New Roman" w:eastAsia="MS Mincho" w:hAnsi="Times New Roman" w:cs="Times New Roman"/>
      <w:sz w:val="20"/>
      <w:szCs w:val="20"/>
      <w:lang w:val="en-GB" w:eastAsia="en-US"/>
    </w:rPr>
  </w:style>
  <w:style w:type="paragraph" w:customStyle="1" w:styleId="StyleHeading1TimesNewRoman12ptBefore24ptAfter0">
    <w:name w:val="Style Heading 1 + Times New Roman 12 pt Before:  24 pt After:  0..."/>
    <w:basedOn w:val="Heading1"/>
    <w:rsid w:val="00A74CA5"/>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rsid w:val="00A74CA5"/>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rsid w:val="00A74CA5"/>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basedOn w:val="DefaultParagraphFont"/>
    <w:rsid w:val="00A74CA5"/>
    <w:rPr>
      <w:rFonts w:eastAsia="Batang"/>
      <w:sz w:val="18"/>
      <w:szCs w:val="18"/>
      <w:lang w:val="en-GB" w:eastAsia="en-US" w:bidi="ar-SA"/>
    </w:rPr>
  </w:style>
  <w:style w:type="character" w:customStyle="1" w:styleId="Note1CharCharCharCharCharCharChar1">
    <w:name w:val="Note 1 Char Char Char Char Char Char Char1"/>
    <w:basedOn w:val="NoteChar1"/>
    <w:rsid w:val="00A74CA5"/>
    <w:rPr>
      <w:rFonts w:eastAsia="Batang"/>
      <w:sz w:val="18"/>
      <w:szCs w:val="18"/>
      <w:lang w:val="en-GB" w:eastAsia="en-US" w:bidi="ar-SA"/>
    </w:rPr>
  </w:style>
  <w:style w:type="paragraph" w:customStyle="1" w:styleId="StyletableheadingCentered">
    <w:name w:val="Style table heading + Centered"/>
    <w:basedOn w:val="tableheading"/>
    <w:rsid w:val="00A74CA5"/>
    <w:pPr>
      <w:spacing w:before="20" w:after="40"/>
      <w:jc w:val="center"/>
    </w:pPr>
    <w:rPr>
      <w:rFonts w:eastAsia="Batang"/>
    </w:rPr>
  </w:style>
  <w:style w:type="paragraph" w:customStyle="1" w:styleId="Styleenumlev1Left0Hanging03">
    <w:name w:val="Style enumlev1 + Left:  0&quot; Hanging:  0.3&quot;"/>
    <w:basedOn w:val="enumlev1"/>
    <w:rsid w:val="00A74CA5"/>
    <w:pPr>
      <w:spacing w:before="136"/>
      <w:ind w:left="432" w:hanging="432"/>
    </w:pPr>
    <w:rPr>
      <w:rFonts w:eastAsia="Batang"/>
    </w:rPr>
  </w:style>
  <w:style w:type="paragraph" w:customStyle="1" w:styleId="StyleNote111ptLeft0">
    <w:name w:val="Style Note 1 + 11 pt Left:  0&quot;"/>
    <w:basedOn w:val="Note1"/>
    <w:rsid w:val="00A74CA5"/>
    <w:pPr>
      <w:spacing w:before="136" w:line="240" w:lineRule="auto"/>
      <w:ind w:left="0"/>
    </w:pPr>
    <w:rPr>
      <w:rFonts w:eastAsia="Batang"/>
      <w:sz w:val="22"/>
      <w:szCs w:val="20"/>
    </w:rPr>
  </w:style>
  <w:style w:type="character" w:customStyle="1" w:styleId="Note3Char">
    <w:name w:val="Note 3 Char"/>
    <w:basedOn w:val="Note1CharCharCharCharCharCharChar1"/>
    <w:rsid w:val="00A74CA5"/>
    <w:rPr>
      <w:rFonts w:eastAsia="Batang"/>
      <w:sz w:val="18"/>
      <w:szCs w:val="18"/>
      <w:lang w:val="en-GB" w:eastAsia="en-US" w:bidi="ar-SA"/>
    </w:rPr>
  </w:style>
  <w:style w:type="paragraph" w:customStyle="1" w:styleId="Annex3CharChar">
    <w:name w:val="Annex 3 Char Char"/>
    <w:basedOn w:val="Normal"/>
    <w:next w:val="Normal"/>
    <w:link w:val="Annex3CharCharChar"/>
    <w:rsid w:val="00A74CA5"/>
    <w:pPr>
      <w:keepNext/>
      <w:tabs>
        <w:tab w:val="num" w:pos="720"/>
      </w:tabs>
      <w:spacing w:before="181"/>
      <w:ind w:left="1224" w:hanging="1224"/>
      <w:outlineLvl w:val="2"/>
    </w:pPr>
    <w:rPr>
      <w:b/>
      <w:bCs/>
    </w:rPr>
  </w:style>
  <w:style w:type="paragraph" w:customStyle="1" w:styleId="Annex4CharCharCharChar">
    <w:name w:val="Annex 4 Char Char Char Char"/>
    <w:basedOn w:val="Annex3CharChar"/>
    <w:next w:val="Normal"/>
    <w:link w:val="Annex4CharCharCharCharChar"/>
    <w:rsid w:val="00A74CA5"/>
    <w:pPr>
      <w:ind w:left="1728" w:hanging="1728"/>
    </w:pPr>
  </w:style>
  <w:style w:type="paragraph" w:customStyle="1" w:styleId="Annex6">
    <w:name w:val="Annex 6"/>
    <w:basedOn w:val="Annex5"/>
    <w:next w:val="Normal"/>
    <w:autoRedefine/>
    <w:uiPriority w:val="99"/>
    <w:rsid w:val="00A74CA5"/>
    <w:pPr>
      <w:numPr>
        <w:ilvl w:val="5"/>
      </w:numPr>
      <w:tabs>
        <w:tab w:val="clear" w:pos="964"/>
      </w:tabs>
      <w:outlineLvl w:val="5"/>
    </w:pPr>
  </w:style>
  <w:style w:type="paragraph" w:customStyle="1" w:styleId="AVCEquationlevel1CharCharCharChar">
    <w:name w:val="AVC Equation level 1 Char Char Char Char"/>
    <w:basedOn w:val="Normal"/>
    <w:link w:val="AVCEquationlevel1CharCharCharCharChar"/>
    <w:rsid w:val="00A74CA5"/>
    <w:pPr>
      <w:tabs>
        <w:tab w:val="clear" w:pos="1191"/>
        <w:tab w:val="clear" w:pos="1985"/>
        <w:tab w:val="right" w:pos="9696"/>
      </w:tabs>
      <w:spacing w:before="200" w:after="240"/>
      <w:ind w:left="794"/>
      <w:jc w:val="left"/>
    </w:pPr>
    <w:rPr>
      <w:szCs w:val="22"/>
    </w:rPr>
  </w:style>
  <w:style w:type="character" w:customStyle="1" w:styleId="AVCEquationlevel1CharCharCharCharChar">
    <w:name w:val="AVC Equation level 1 Char Char Char Char Char"/>
    <w:basedOn w:val="DefaultParagraphFont"/>
    <w:link w:val="AVCEquationlevel1CharCharCharChar"/>
    <w:rsid w:val="00A74CA5"/>
    <w:rPr>
      <w:rFonts w:ascii="Times New Roman" w:eastAsia="MS Mincho" w:hAnsi="Times New Roman" w:cs="Times New Roman"/>
      <w:sz w:val="20"/>
      <w:lang w:val="en-GB" w:eastAsia="en-US"/>
    </w:rPr>
  </w:style>
  <w:style w:type="paragraph" w:customStyle="1" w:styleId="SVCBulletslevel1CharCharChar">
    <w:name w:val="SVC Bullets level 1 Char Char Char"/>
    <w:link w:val="SVCBulletslevel1CharCharCharChar"/>
    <w:rsid w:val="00A74CA5"/>
    <w:pPr>
      <w:numPr>
        <w:numId w:val="32"/>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S Mincho" w:hAnsi="Times New Roman" w:cs="Times New Roman"/>
      <w:sz w:val="20"/>
      <w:szCs w:val="20"/>
      <w:lang w:val="en-GB" w:eastAsia="en-US"/>
    </w:rPr>
  </w:style>
  <w:style w:type="character" w:customStyle="1" w:styleId="Annex3CharCharChar">
    <w:name w:val="Annex 3 Char Char Char"/>
    <w:basedOn w:val="DefaultParagraphFont"/>
    <w:link w:val="Annex3CharChar"/>
    <w:rsid w:val="00A74CA5"/>
    <w:rPr>
      <w:rFonts w:ascii="Times New Roman" w:eastAsia="MS Mincho" w:hAnsi="Times New Roman" w:cs="Times New Roman"/>
      <w:b/>
      <w:bCs/>
      <w:sz w:val="20"/>
      <w:szCs w:val="20"/>
      <w:lang w:val="en-GB" w:eastAsia="en-US"/>
    </w:rPr>
  </w:style>
  <w:style w:type="numbering" w:customStyle="1" w:styleId="SVCBullets">
    <w:name w:val="SVC Bullets"/>
    <w:rsid w:val="00A74CA5"/>
    <w:pPr>
      <w:numPr>
        <w:numId w:val="31"/>
      </w:numPr>
    </w:pPr>
  </w:style>
  <w:style w:type="character" w:customStyle="1" w:styleId="SVCBulletslevel1CharChar">
    <w:name w:val="SVC Bullets level 1 Char Char"/>
    <w:basedOn w:val="DefaultParagraphFont"/>
    <w:link w:val="SVCBulletslevel1Char"/>
    <w:rsid w:val="00A74CA5"/>
    <w:rPr>
      <w:rFonts w:ascii="Times New Roman" w:hAnsi="Times New Roman"/>
      <w:lang w:val="en-GB" w:eastAsia="en-US"/>
    </w:rPr>
  </w:style>
  <w:style w:type="paragraph" w:customStyle="1" w:styleId="SVCBulletslevel3CharChar">
    <w:name w:val="SVC Bullets level 3 Char Char"/>
    <w:basedOn w:val="SVCBulletslevel3"/>
    <w:link w:val="SVCBulletslevel3CharCharChar"/>
    <w:rsid w:val="00A74CA5"/>
  </w:style>
  <w:style w:type="paragraph" w:customStyle="1" w:styleId="SVCBulletslevel4Char">
    <w:name w:val="SVC Bullets level 4 Char"/>
    <w:basedOn w:val="SVCBulletslevel3CharChar"/>
    <w:link w:val="SVCBulletslevel4CharChar"/>
    <w:rsid w:val="00A74CA5"/>
    <w:pPr>
      <w:numPr>
        <w:ilvl w:val="3"/>
      </w:numPr>
      <w:tabs>
        <w:tab w:val="clear" w:pos="0"/>
        <w:tab w:val="num" w:pos="360"/>
        <w:tab w:val="num" w:pos="2880"/>
      </w:tabs>
      <w:ind w:left="1195" w:hanging="403"/>
    </w:pPr>
  </w:style>
  <w:style w:type="paragraph" w:customStyle="1" w:styleId="SVCBulletslevel5">
    <w:name w:val="SVC Bullets level 5"/>
    <w:basedOn w:val="SVCBulletslevel4Char"/>
    <w:rsid w:val="00A74CA5"/>
    <w:pPr>
      <w:numPr>
        <w:ilvl w:val="4"/>
      </w:numPr>
      <w:tabs>
        <w:tab w:val="clear" w:pos="0"/>
        <w:tab w:val="num" w:pos="360"/>
        <w:tab w:val="num" w:pos="3600"/>
      </w:tabs>
      <w:ind w:left="3600" w:hanging="360"/>
    </w:pPr>
  </w:style>
  <w:style w:type="paragraph" w:customStyle="1" w:styleId="SVCBulletslevel6">
    <w:name w:val="SVC Bullets level 6"/>
    <w:basedOn w:val="SVCBulletslevel5"/>
    <w:rsid w:val="00A74CA5"/>
    <w:pPr>
      <w:numPr>
        <w:ilvl w:val="5"/>
      </w:numPr>
      <w:tabs>
        <w:tab w:val="clear" w:pos="-31680"/>
        <w:tab w:val="num" w:pos="360"/>
        <w:tab w:val="left" w:pos="2381"/>
        <w:tab w:val="num" w:pos="4320"/>
      </w:tabs>
      <w:ind w:left="4320" w:hanging="391"/>
    </w:pPr>
  </w:style>
  <w:style w:type="character" w:customStyle="1" w:styleId="SVCBulletslevel1CharCharCharChar">
    <w:name w:val="SVC Bullets level 1 Char Char Char Char"/>
    <w:basedOn w:val="DefaultParagraphFont"/>
    <w:link w:val="SVCBulletslevel1CharCharChar"/>
    <w:rsid w:val="00A74CA5"/>
    <w:rPr>
      <w:rFonts w:ascii="Times New Roman" w:eastAsia="MS Mincho" w:hAnsi="Times New Roman" w:cs="Times New Roman"/>
      <w:sz w:val="20"/>
      <w:szCs w:val="20"/>
      <w:lang w:val="en-GB" w:eastAsia="en-US"/>
    </w:rPr>
  </w:style>
  <w:style w:type="character" w:customStyle="1" w:styleId="SVCBulletslevel3CharCharChar">
    <w:name w:val="SVC Bullets level 3 Char Char Char"/>
    <w:basedOn w:val="DefaultParagraphFont"/>
    <w:link w:val="SVCBulletslevel3CharChar"/>
    <w:rsid w:val="00A74CA5"/>
    <w:rPr>
      <w:rFonts w:ascii="Times New Roman" w:eastAsia="MS Mincho" w:hAnsi="Times New Roman" w:cs="Times New Roman"/>
      <w:sz w:val="20"/>
      <w:szCs w:val="20"/>
      <w:lang w:val="en-GB" w:eastAsia="en-US"/>
    </w:rPr>
  </w:style>
  <w:style w:type="character" w:customStyle="1" w:styleId="SVCBulletslevel4CharChar">
    <w:name w:val="SVC Bullets level 4 Char Char"/>
    <w:basedOn w:val="SVCBulletslevel3CharCharChar"/>
    <w:link w:val="SVCBulletslevel4Char"/>
    <w:rsid w:val="00A74CA5"/>
    <w:rPr>
      <w:rFonts w:ascii="Times New Roman" w:eastAsia="MS Mincho" w:hAnsi="Times New Roman" w:cs="Times New Roman"/>
      <w:sz w:val="20"/>
      <w:szCs w:val="20"/>
      <w:lang w:val="en-GB" w:eastAsia="en-US"/>
    </w:rPr>
  </w:style>
  <w:style w:type="paragraph" w:customStyle="1" w:styleId="SVCBulletslevel7">
    <w:name w:val="SVC Bullets level 7"/>
    <w:basedOn w:val="SVCBulletslevel6"/>
    <w:rsid w:val="00A74CA5"/>
    <w:pPr>
      <w:ind w:left="2772"/>
    </w:pPr>
  </w:style>
  <w:style w:type="paragraph" w:customStyle="1" w:styleId="SVCBulletslevel8">
    <w:name w:val="SVC Bullets level 8"/>
    <w:basedOn w:val="SVCBulletslevel7"/>
    <w:rsid w:val="00A74CA5"/>
    <w:pPr>
      <w:ind w:left="3168"/>
    </w:pPr>
  </w:style>
  <w:style w:type="paragraph" w:customStyle="1" w:styleId="SVCBulletslevel3">
    <w:name w:val="SVC Bullets level 3"/>
    <w:basedOn w:val="Normal"/>
    <w:rsid w:val="00A74CA5"/>
    <w:pPr>
      <w:numPr>
        <w:ilvl w:val="2"/>
        <w:numId w:val="32"/>
      </w:numPr>
    </w:pPr>
  </w:style>
  <w:style w:type="paragraph" w:customStyle="1" w:styleId="SVCBulletslevel2CharChar">
    <w:name w:val="SVC Bullets level 2 Char Char"/>
    <w:basedOn w:val="Normal"/>
    <w:link w:val="SVCBulletslevel2CharCharChar"/>
    <w:rsid w:val="00A74CA5"/>
    <w:pPr>
      <w:numPr>
        <w:numId w:val="3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basedOn w:val="SVCBulletslevel1CharChar"/>
    <w:link w:val="SVCBulletslevel2CharChar"/>
    <w:rsid w:val="00A74CA5"/>
    <w:rPr>
      <w:rFonts w:ascii="Times New Roman" w:eastAsia="MS Mincho" w:hAnsi="Times New Roman" w:cs="Times New Roman"/>
      <w:sz w:val="20"/>
      <w:szCs w:val="20"/>
      <w:lang w:val="en-GB" w:eastAsia="en-US"/>
    </w:rPr>
  </w:style>
  <w:style w:type="paragraph" w:customStyle="1" w:styleId="FigureCharChar">
    <w:name w:val="Figure_# Char Char"/>
    <w:basedOn w:val="Normal"/>
    <w:next w:val="FigureTitleChar"/>
    <w:link w:val="FigureCharCharChar"/>
    <w:rsid w:val="00A74CA5"/>
    <w:pPr>
      <w:keepNext/>
      <w:tabs>
        <w:tab w:val="clear" w:pos="794"/>
        <w:tab w:val="clear" w:pos="1191"/>
        <w:tab w:val="clear" w:pos="1588"/>
        <w:tab w:val="clear" w:pos="1985"/>
      </w:tabs>
      <w:spacing w:before="567" w:after="113"/>
      <w:jc w:val="center"/>
    </w:pPr>
    <w:rPr>
      <w:lang w:val="en-US"/>
    </w:rPr>
  </w:style>
  <w:style w:type="paragraph" w:customStyle="1" w:styleId="FigureCharCharChar0">
    <w:name w:val="Figure Char Char Char"/>
    <w:basedOn w:val="Normal"/>
    <w:next w:val="Normal"/>
    <w:link w:val="FigureCharCharCharChar"/>
    <w:rsid w:val="00A74CA5"/>
    <w:pPr>
      <w:spacing w:before="240" w:after="480"/>
      <w:jc w:val="center"/>
    </w:pPr>
  </w:style>
  <w:style w:type="paragraph" w:customStyle="1" w:styleId="figureCharCharChar1">
    <w:name w:val="figure Char Char Char"/>
    <w:basedOn w:val="Normal"/>
    <w:link w:val="figureCharCharCharChar0"/>
    <w:rsid w:val="00A74CA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basedOn w:val="DefaultParagraphFont"/>
    <w:rsid w:val="00A74CA5"/>
    <w:rPr>
      <w:lang w:val="en-US" w:eastAsia="en-US"/>
    </w:rPr>
  </w:style>
  <w:style w:type="paragraph" w:customStyle="1" w:styleId="AVCIndentlevel2">
    <w:name w:val="AVC Indent level 2"/>
    <w:basedOn w:val="AVCIndentlevel1"/>
    <w:rsid w:val="00A74CA5"/>
    <w:pPr>
      <w:ind w:left="794"/>
    </w:pPr>
  </w:style>
  <w:style w:type="paragraph" w:customStyle="1" w:styleId="AVCIndentlevel1">
    <w:name w:val="AVC Indent level 1"/>
    <w:basedOn w:val="Normal"/>
    <w:rsid w:val="00A74CA5"/>
    <w:pPr>
      <w:tabs>
        <w:tab w:val="left" w:pos="397"/>
      </w:tabs>
      <w:ind w:left="397"/>
      <w:textAlignment w:val="auto"/>
    </w:pPr>
  </w:style>
  <w:style w:type="paragraph" w:customStyle="1" w:styleId="Style1">
    <w:name w:val="Style1"/>
    <w:basedOn w:val="AVCBulletlevel1CharChar"/>
    <w:rsid w:val="00A74CA5"/>
    <w:pPr>
      <w:ind w:left="2304" w:hanging="403"/>
    </w:pPr>
  </w:style>
  <w:style w:type="paragraph" w:customStyle="1" w:styleId="AVCEquationlevel2">
    <w:name w:val="AVC Equation level 2"/>
    <w:basedOn w:val="AVCEquationlevel1CharCharCharChar"/>
    <w:rsid w:val="00A74CA5"/>
    <w:pPr>
      <w:tabs>
        <w:tab w:val="left" w:pos="1191"/>
      </w:tabs>
      <w:ind w:left="1191"/>
    </w:pPr>
  </w:style>
  <w:style w:type="paragraph" w:customStyle="1" w:styleId="AVCBulletlevel2CharChar">
    <w:name w:val="AVC Bullet level 2 Char Char"/>
    <w:basedOn w:val="AVCBulletlevel1CharChar"/>
    <w:link w:val="AVCBulletlevel2CharCharChar"/>
    <w:rsid w:val="00A74CA5"/>
    <w:pPr>
      <w:tabs>
        <w:tab w:val="clear" w:pos="397"/>
        <w:tab w:val="clear" w:pos="792"/>
        <w:tab w:val="num" w:pos="794"/>
      </w:tabs>
      <w:ind w:left="794" w:hanging="391"/>
    </w:pPr>
  </w:style>
  <w:style w:type="paragraph" w:customStyle="1" w:styleId="AVCEquationlevel3">
    <w:name w:val="AVC Equation level 3"/>
    <w:basedOn w:val="AVCEquationlevel2"/>
    <w:rsid w:val="00A74CA5"/>
    <w:pPr>
      <w:ind w:left="1588"/>
    </w:pPr>
  </w:style>
  <w:style w:type="character" w:customStyle="1" w:styleId="AVCEquationlevel1Char1">
    <w:name w:val="AVC Equation level 1 Char1"/>
    <w:basedOn w:val="DefaultParagraphFont"/>
    <w:rsid w:val="00A74CA5"/>
    <w:rPr>
      <w:sz w:val="22"/>
      <w:szCs w:val="22"/>
      <w:lang w:val="en-GB" w:eastAsia="en-US" w:bidi="ar-SA"/>
    </w:rPr>
  </w:style>
  <w:style w:type="character" w:customStyle="1" w:styleId="figureCharCharCharChar0">
    <w:name w:val="figure Char Char Char Char"/>
    <w:basedOn w:val="DefaultParagraphFont"/>
    <w:link w:val="figureCharCharChar1"/>
    <w:rsid w:val="00A74CA5"/>
    <w:rPr>
      <w:rFonts w:ascii="Helvetica" w:eastAsia="MS Mincho" w:hAnsi="Helvetica" w:cs="Helvetica"/>
      <w:color w:val="000000"/>
      <w:sz w:val="20"/>
      <w:szCs w:val="20"/>
      <w:lang w:val="fr-FR" w:eastAsia="en-US"/>
    </w:rPr>
  </w:style>
  <w:style w:type="character" w:customStyle="1" w:styleId="FigureCharCharCharChar">
    <w:name w:val="Figure Char Char Char Char"/>
    <w:basedOn w:val="DefaultParagraphFont"/>
    <w:link w:val="FigureCharCharChar0"/>
    <w:rsid w:val="00A74CA5"/>
    <w:rPr>
      <w:rFonts w:ascii="Times New Roman" w:eastAsia="MS Mincho" w:hAnsi="Times New Roman" w:cs="Times New Roman"/>
      <w:sz w:val="20"/>
      <w:szCs w:val="20"/>
      <w:lang w:val="en-GB" w:eastAsia="en-US"/>
    </w:rPr>
  </w:style>
  <w:style w:type="character" w:customStyle="1" w:styleId="FigureCharCharChar">
    <w:name w:val="Figure_# Char Char Char"/>
    <w:basedOn w:val="DefaultParagraphFont"/>
    <w:link w:val="FigureCharChar"/>
    <w:rsid w:val="00A74CA5"/>
    <w:rPr>
      <w:rFonts w:ascii="Times New Roman" w:eastAsia="MS Mincho" w:hAnsi="Times New Roman" w:cs="Times New Roman"/>
      <w:sz w:val="20"/>
      <w:szCs w:val="20"/>
      <w:lang w:eastAsia="en-US"/>
    </w:rPr>
  </w:style>
  <w:style w:type="paragraph" w:customStyle="1" w:styleId="AVCBulletlevel6">
    <w:name w:val="AVC Bullet level 6"/>
    <w:basedOn w:val="AVCBulletlevel1CharChar"/>
    <w:rsid w:val="00A74CA5"/>
    <w:pPr>
      <w:numPr>
        <w:numId w:val="37"/>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semiHidden/>
    <w:rsid w:val="00A74CA5"/>
    <w:pPr>
      <w:tabs>
        <w:tab w:val="clear" w:pos="794"/>
        <w:tab w:val="clear" w:pos="1191"/>
        <w:tab w:val="clear" w:pos="1588"/>
        <w:tab w:val="clear" w:pos="1985"/>
      </w:tabs>
      <w:overflowPunct/>
      <w:autoSpaceDE/>
      <w:autoSpaceDN/>
      <w:adjustRightInd/>
      <w:spacing w:before="0" w:after="75"/>
      <w:textAlignment w:val="auto"/>
    </w:pPr>
    <w:rPr>
      <w:sz w:val="24"/>
      <w:lang w:val="en-US"/>
    </w:rPr>
  </w:style>
  <w:style w:type="character" w:customStyle="1" w:styleId="EndnoteTextChar">
    <w:name w:val="Endnote Text Char"/>
    <w:basedOn w:val="DefaultParagraphFont"/>
    <w:link w:val="EndnoteText"/>
    <w:semiHidden/>
    <w:rsid w:val="00A74CA5"/>
    <w:rPr>
      <w:rFonts w:ascii="Times New Roman" w:eastAsia="MS Mincho" w:hAnsi="Times New Roman" w:cs="Times New Roman"/>
      <w:sz w:val="24"/>
      <w:szCs w:val="20"/>
      <w:lang w:eastAsia="en-US"/>
    </w:rPr>
  </w:style>
  <w:style w:type="character" w:customStyle="1" w:styleId="AVCNumberinglevel2Char">
    <w:name w:val="AVC Numbering level 2 Char"/>
    <w:rsid w:val="00A74CA5"/>
  </w:style>
  <w:style w:type="paragraph" w:customStyle="1" w:styleId="TableTextCentred">
    <w:name w:val="Table_Text_Centred"/>
    <w:basedOn w:val="TableText"/>
    <w:rsid w:val="00A74CA5"/>
    <w:pPr>
      <w:jc w:val="center"/>
    </w:pPr>
  </w:style>
  <w:style w:type="paragraph" w:customStyle="1" w:styleId="AVCNumberinglevel2">
    <w:name w:val="AVC Numbering level 2"/>
    <w:basedOn w:val="AVCNumberinglevel1"/>
    <w:rsid w:val="00A74CA5"/>
    <w:pPr>
      <w:tabs>
        <w:tab w:val="left" w:pos="397"/>
      </w:tabs>
      <w:ind w:left="720" w:hanging="720"/>
    </w:pPr>
  </w:style>
  <w:style w:type="paragraph" w:customStyle="1" w:styleId="AVCIndentlevel3">
    <w:name w:val="AVC Indent level 3"/>
    <w:basedOn w:val="AVCIndentlevel2"/>
    <w:rsid w:val="00A74CA5"/>
    <w:pPr>
      <w:ind w:left="1191"/>
    </w:pPr>
  </w:style>
  <w:style w:type="paragraph" w:customStyle="1" w:styleId="AVCBulletlevel1CharChar">
    <w:name w:val="AVC Bullet level 1 Char Char"/>
    <w:basedOn w:val="Normal"/>
    <w:link w:val="AVCBulletlevel1CharCharChar"/>
    <w:rsid w:val="00A74CA5"/>
    <w:pPr>
      <w:numPr>
        <w:numId w:val="38"/>
      </w:numPr>
      <w:tabs>
        <w:tab w:val="clear" w:pos="794"/>
        <w:tab w:val="clear" w:pos="1191"/>
        <w:tab w:val="left" w:pos="792"/>
        <w:tab w:val="left" w:pos="1195"/>
        <w:tab w:val="left" w:pos="2376"/>
        <w:tab w:val="left" w:pos="2779"/>
      </w:tabs>
    </w:pPr>
  </w:style>
  <w:style w:type="character" w:customStyle="1" w:styleId="EquationChar1">
    <w:name w:val="Equation Char1"/>
    <w:basedOn w:val="DefaultParagraphFont"/>
    <w:rsid w:val="00A74CA5"/>
    <w:rPr>
      <w:sz w:val="22"/>
      <w:szCs w:val="22"/>
      <w:lang w:val="en-GB" w:eastAsia="en-US" w:bidi="ar-SA"/>
    </w:rPr>
  </w:style>
  <w:style w:type="character" w:customStyle="1" w:styleId="AVCEquationlevel1Char2">
    <w:name w:val="AVC Equation level 1 Char2"/>
    <w:basedOn w:val="EquationChar1"/>
    <w:locked/>
    <w:rsid w:val="00A74CA5"/>
    <w:rPr>
      <w:sz w:val="22"/>
      <w:szCs w:val="22"/>
      <w:lang w:val="en-GB" w:eastAsia="en-US" w:bidi="ar-SA"/>
    </w:rPr>
  </w:style>
  <w:style w:type="character" w:customStyle="1" w:styleId="AVCEquationlevel2Char">
    <w:name w:val="AVC Equation level 2 Char"/>
    <w:basedOn w:val="DefaultParagraphFont"/>
    <w:rsid w:val="00A74CA5"/>
    <w:rPr>
      <w:sz w:val="22"/>
      <w:szCs w:val="22"/>
      <w:lang w:val="en-GB" w:eastAsia="en-US" w:bidi="ar-SA"/>
    </w:rPr>
  </w:style>
  <w:style w:type="paragraph" w:customStyle="1" w:styleId="BalloonText1">
    <w:name w:val="Balloon Text1"/>
    <w:basedOn w:val="Normal"/>
    <w:semiHidden/>
    <w:rsid w:val="00A74CA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semiHidden/>
    <w:rsid w:val="00A74CA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semiHidden/>
    <w:rsid w:val="00A74CA5"/>
    <w:rPr>
      <w:b/>
      <w:bCs/>
    </w:rPr>
  </w:style>
  <w:style w:type="character" w:customStyle="1" w:styleId="CommentSubjectChar">
    <w:name w:val="Comment Subject Char"/>
    <w:basedOn w:val="CommentTextChar"/>
    <w:link w:val="CommentSubject"/>
    <w:semiHidden/>
    <w:rsid w:val="00A74CA5"/>
    <w:rPr>
      <w:rFonts w:ascii="Times New Roman" w:eastAsia="MS Mincho" w:hAnsi="Times New Roman" w:cs="Times New Roman"/>
      <w:b/>
      <w:bCs/>
      <w:sz w:val="20"/>
      <w:szCs w:val="20"/>
      <w:lang w:val="en-GB" w:eastAsia="en-US"/>
    </w:rPr>
  </w:style>
  <w:style w:type="paragraph" w:customStyle="1" w:styleId="AVCBulletlevel4">
    <w:name w:val="AVC Bullet level 4"/>
    <w:basedOn w:val="AVCBulletlevel1CharChar"/>
    <w:rsid w:val="00A74CA5"/>
    <w:pPr>
      <w:numPr>
        <w:numId w:val="35"/>
      </w:numPr>
      <w:tabs>
        <w:tab w:val="clear" w:pos="1915"/>
        <w:tab w:val="num" w:pos="360"/>
        <w:tab w:val="num" w:pos="720"/>
      </w:tabs>
      <w:ind w:left="1598" w:hanging="403"/>
    </w:pPr>
  </w:style>
  <w:style w:type="paragraph" w:customStyle="1" w:styleId="AVCBulletlevel5">
    <w:name w:val="AVC Bullet level 5"/>
    <w:basedOn w:val="AVCBulletlevel1CharChar"/>
    <w:rsid w:val="00A74CA5"/>
    <w:pPr>
      <w:numPr>
        <w:numId w:val="36"/>
      </w:numPr>
      <w:tabs>
        <w:tab w:val="clear" w:pos="2376"/>
        <w:tab w:val="clear" w:pos="2705"/>
        <w:tab w:val="num" w:pos="360"/>
        <w:tab w:val="left" w:pos="2381"/>
      </w:tabs>
      <w:ind w:left="1987" w:hanging="403"/>
    </w:pPr>
  </w:style>
  <w:style w:type="paragraph" w:customStyle="1" w:styleId="AVCBulletlevel7">
    <w:name w:val="AVC Bullet level 7"/>
    <w:basedOn w:val="AVCBulletlevel1CharChar"/>
    <w:rsid w:val="00A74CA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rsid w:val="00A74CA5"/>
    <w:pPr>
      <w:numPr>
        <w:numId w:val="0"/>
      </w:numPr>
      <w:tabs>
        <w:tab w:val="clear" w:pos="1191"/>
      </w:tabs>
    </w:pPr>
  </w:style>
  <w:style w:type="paragraph" w:customStyle="1" w:styleId="AVCNumberinglevel1">
    <w:name w:val="AVC Numbering level 1"/>
    <w:basedOn w:val="Normal"/>
    <w:rsid w:val="00A74CA5"/>
    <w:pPr>
      <w:numPr>
        <w:numId w:val="39"/>
      </w:numPr>
      <w:ind w:left="403" w:hanging="403"/>
      <w:textAlignment w:val="auto"/>
    </w:pPr>
  </w:style>
  <w:style w:type="paragraph" w:customStyle="1" w:styleId="LegendeFigure">
    <w:name w:val="Legende Figure"/>
    <w:basedOn w:val="Caption"/>
    <w:next w:val="Normal"/>
    <w:rsid w:val="00A74CA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numbering" w:customStyle="1" w:styleId="AVCBullet">
    <w:name w:val="AVC Bullet"/>
    <w:rsid w:val="00A74CA5"/>
    <w:pPr>
      <w:numPr>
        <w:numId w:val="34"/>
      </w:numPr>
    </w:pPr>
  </w:style>
  <w:style w:type="character" w:customStyle="1" w:styleId="AVCBulletlevel1CharCharChar">
    <w:name w:val="AVC Bullet level 1 Char Char Char"/>
    <w:basedOn w:val="DefaultParagraphFont"/>
    <w:link w:val="AVCBulletlevel1CharChar"/>
    <w:rsid w:val="00A74CA5"/>
    <w:rPr>
      <w:rFonts w:ascii="Times New Roman" w:eastAsia="MS Mincho" w:hAnsi="Times New Roman" w:cs="Times New Roman"/>
      <w:sz w:val="20"/>
      <w:szCs w:val="20"/>
      <w:lang w:val="en-GB" w:eastAsia="en-US"/>
    </w:rPr>
  </w:style>
  <w:style w:type="character" w:customStyle="1" w:styleId="AVCBulletlevel3CharCharCharCharChar">
    <w:name w:val="AVC Bullet level 3 Char Char Char Char Char"/>
    <w:basedOn w:val="DefaultParagraphFont"/>
    <w:link w:val="AVCBulletlevel3CharCharCharChar"/>
    <w:rsid w:val="00A74CA5"/>
    <w:rPr>
      <w:rFonts w:ascii="Times New Roman" w:hAnsi="Times New Roman"/>
      <w:lang w:val="en-GB" w:eastAsia="en-US"/>
    </w:rPr>
  </w:style>
  <w:style w:type="paragraph" w:customStyle="1" w:styleId="AVCBulletlevel3CharCharCharChar">
    <w:name w:val="AVC Bullet level 3 Char Char Char Char"/>
    <w:basedOn w:val="AVCBulletlevel1CharChar"/>
    <w:link w:val="AVCBulletlevel3CharCharCharCharChar"/>
    <w:rsid w:val="00A74CA5"/>
    <w:pPr>
      <w:numPr>
        <w:numId w:val="40"/>
      </w:numPr>
      <w:tabs>
        <w:tab w:val="clear" w:pos="1182"/>
        <w:tab w:val="clear" w:pos="1985"/>
        <w:tab w:val="num" w:pos="360"/>
        <w:tab w:val="num" w:pos="390"/>
        <w:tab w:val="left" w:pos="1195"/>
      </w:tabs>
      <w:ind w:left="397" w:hanging="397"/>
    </w:pPr>
    <w:rPr>
      <w:rFonts w:eastAsiaTheme="minorEastAsia" w:cstheme="minorBidi"/>
      <w:sz w:val="22"/>
      <w:szCs w:val="22"/>
    </w:rPr>
  </w:style>
  <w:style w:type="character" w:customStyle="1" w:styleId="FigureChar1">
    <w:name w:val="Figure_# Char1"/>
    <w:basedOn w:val="DefaultParagraphFont"/>
    <w:rsid w:val="00A74CA5"/>
    <w:rPr>
      <w:lang w:val="en-US" w:eastAsia="en-US" w:bidi="ar-SA"/>
    </w:rPr>
  </w:style>
  <w:style w:type="character" w:customStyle="1" w:styleId="Annex4CharCharCharCharChar">
    <w:name w:val="Annex 4 Char Char Char Char Char"/>
    <w:basedOn w:val="Annex3CharCharChar"/>
    <w:link w:val="Annex4CharCharCharChar"/>
    <w:rsid w:val="00A74CA5"/>
    <w:rPr>
      <w:rFonts w:ascii="Times New Roman" w:eastAsia="MS Mincho" w:hAnsi="Times New Roman" w:cs="Times New Roman"/>
      <w:b/>
      <w:bCs/>
      <w:sz w:val="20"/>
      <w:szCs w:val="20"/>
      <w:lang w:val="en-GB" w:eastAsia="en-US"/>
    </w:rPr>
  </w:style>
  <w:style w:type="paragraph" w:customStyle="1" w:styleId="AVCBulletlevel1Char1">
    <w:name w:val="AVC Bullet level 1 Char1"/>
    <w:basedOn w:val="Normal"/>
    <w:rsid w:val="00A74CA5"/>
    <w:pPr>
      <w:tabs>
        <w:tab w:val="left" w:pos="397"/>
        <w:tab w:val="num" w:pos="720"/>
      </w:tabs>
      <w:ind w:left="397" w:hanging="360"/>
    </w:pPr>
  </w:style>
  <w:style w:type="paragraph" w:customStyle="1" w:styleId="AVCBulletlevel3">
    <w:name w:val="AVC Bullet level 3"/>
    <w:basedOn w:val="Normal"/>
    <w:rsid w:val="00A74CA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rsid w:val="00A74CA5"/>
    <w:rPr>
      <w:rFonts w:ascii="Times New Roman" w:eastAsia="MS Mincho" w:hAnsi="Times New Roman" w:cs="Times New Roman"/>
      <w:sz w:val="20"/>
      <w:szCs w:val="20"/>
      <w:lang w:val="en-GB" w:eastAsia="en-US" w:bidi="ar-SA"/>
    </w:rPr>
  </w:style>
  <w:style w:type="numbering" w:customStyle="1" w:styleId="SVCNumbers">
    <w:name w:val="SVC Numbers"/>
    <w:basedOn w:val="NoList"/>
    <w:rsid w:val="00A74CA5"/>
    <w:pPr>
      <w:numPr>
        <w:numId w:val="41"/>
      </w:numPr>
    </w:pPr>
  </w:style>
  <w:style w:type="paragraph" w:customStyle="1" w:styleId="SVCNumberinglevel1">
    <w:name w:val="SVC Numbering level 1"/>
    <w:basedOn w:val="SVCBulletslevel1CharCharChar"/>
    <w:rsid w:val="00A74CA5"/>
    <w:pPr>
      <w:numPr>
        <w:numId w:val="41"/>
      </w:numPr>
      <w:tabs>
        <w:tab w:val="clear" w:pos="0"/>
        <w:tab w:val="num" w:pos="360"/>
      </w:tabs>
      <w:ind w:left="0" w:firstLine="0"/>
      <w:textAlignment w:val="baseline"/>
    </w:pPr>
  </w:style>
  <w:style w:type="paragraph" w:customStyle="1" w:styleId="SVCNumberinglevel2">
    <w:name w:val="SVC Numbering level 2"/>
    <w:basedOn w:val="SVCNumberinglevel1"/>
    <w:rsid w:val="00A74CA5"/>
    <w:pPr>
      <w:numPr>
        <w:numId w:val="0"/>
      </w:numPr>
    </w:pPr>
  </w:style>
  <w:style w:type="paragraph" w:customStyle="1" w:styleId="SVCNumberinglevel3">
    <w:name w:val="SVC Numbering level 3"/>
    <w:basedOn w:val="SVCNumberinglevel2"/>
    <w:rsid w:val="00A74CA5"/>
    <w:pPr>
      <w:numPr>
        <w:ilvl w:val="2"/>
        <w:numId w:val="41"/>
      </w:numPr>
      <w:tabs>
        <w:tab w:val="clear" w:pos="0"/>
        <w:tab w:val="num" w:pos="360"/>
      </w:tabs>
      <w:ind w:left="0" w:firstLine="0"/>
    </w:pPr>
  </w:style>
  <w:style w:type="paragraph" w:customStyle="1" w:styleId="SVCNumberinglevel4">
    <w:name w:val="SVC Numbering level 4"/>
    <w:basedOn w:val="SVCNumberinglevel3"/>
    <w:rsid w:val="00A74CA5"/>
    <w:pPr>
      <w:numPr>
        <w:ilvl w:val="3"/>
      </w:numPr>
      <w:tabs>
        <w:tab w:val="clear" w:pos="0"/>
        <w:tab w:val="num" w:pos="360"/>
      </w:tabs>
    </w:pPr>
  </w:style>
  <w:style w:type="paragraph" w:customStyle="1" w:styleId="SVCNumberinglevel5">
    <w:name w:val="SVC Numbering level 5"/>
    <w:basedOn w:val="SVCNumberinglevel4"/>
    <w:rsid w:val="00A74CA5"/>
    <w:pPr>
      <w:numPr>
        <w:ilvl w:val="4"/>
      </w:numPr>
      <w:tabs>
        <w:tab w:val="clear" w:pos="0"/>
        <w:tab w:val="num" w:pos="360"/>
      </w:tabs>
    </w:pPr>
  </w:style>
  <w:style w:type="paragraph" w:customStyle="1" w:styleId="SVCIndentlevel5">
    <w:name w:val="SVC Indent level 5"/>
    <w:basedOn w:val="SVCIndentlevel4"/>
    <w:rsid w:val="00A74CA5"/>
    <w:pPr>
      <w:tabs>
        <w:tab w:val="clear" w:pos="1584"/>
      </w:tabs>
      <w:ind w:left="2000"/>
    </w:pPr>
  </w:style>
  <w:style w:type="numbering" w:customStyle="1" w:styleId="SVCIndent">
    <w:name w:val="SVC Indent"/>
    <w:basedOn w:val="SVCBullets"/>
    <w:rsid w:val="00A74CA5"/>
    <w:pPr>
      <w:numPr>
        <w:numId w:val="42"/>
      </w:numPr>
    </w:pPr>
  </w:style>
  <w:style w:type="paragraph" w:customStyle="1" w:styleId="SVCIndentlevel2">
    <w:name w:val="SVC Indent level 2"/>
    <w:basedOn w:val="SVCIndentlevel1"/>
    <w:rsid w:val="00A74CA5"/>
    <w:pPr>
      <w:ind w:left="800"/>
    </w:pPr>
  </w:style>
  <w:style w:type="paragraph" w:customStyle="1" w:styleId="SVCIndentlevel3">
    <w:name w:val="SVC Indent level 3"/>
    <w:basedOn w:val="SVCIndentlevel2"/>
    <w:rsid w:val="00A74CA5"/>
    <w:pPr>
      <w:tabs>
        <w:tab w:val="clear" w:pos="792"/>
      </w:tabs>
      <w:ind w:left="1200"/>
    </w:pPr>
  </w:style>
  <w:style w:type="paragraph" w:customStyle="1" w:styleId="SVCIndentlevel4">
    <w:name w:val="SVC Indent level 4"/>
    <w:basedOn w:val="SVCIndentlevel3"/>
    <w:rsid w:val="00A74CA5"/>
    <w:pPr>
      <w:tabs>
        <w:tab w:val="clear" w:pos="1195"/>
      </w:tabs>
      <w:ind w:left="1600"/>
    </w:pPr>
  </w:style>
  <w:style w:type="paragraph" w:customStyle="1" w:styleId="SVCIndentlevel1">
    <w:name w:val="SVC Indent level 1"/>
    <w:basedOn w:val="SVCBulletslevel1CharCharChar"/>
    <w:rsid w:val="00A74CA5"/>
    <w:pPr>
      <w:numPr>
        <w:numId w:val="0"/>
      </w:numPr>
      <w:tabs>
        <w:tab w:val="clear" w:pos="403"/>
      </w:tabs>
      <w:ind w:left="403"/>
    </w:pPr>
  </w:style>
  <w:style w:type="character" w:customStyle="1" w:styleId="AVCBulletlevel1CharCharCharChar">
    <w:name w:val="AVC Bullet level 1 Char Char Char Char"/>
    <w:basedOn w:val="DefaultParagraphFont"/>
    <w:rsid w:val="00A74CA5"/>
    <w:rPr>
      <w:lang w:val="en-GB" w:eastAsia="en-US" w:bidi="ar-SA"/>
    </w:rPr>
  </w:style>
  <w:style w:type="character" w:customStyle="1" w:styleId="AVCBulletlevel2CharCharChar">
    <w:name w:val="AVC Bullet level 2 Char Char Char"/>
    <w:basedOn w:val="AVCBulletlevel1CharCharChar"/>
    <w:link w:val="AVCBulletlevel2CharChar"/>
    <w:rsid w:val="00A74CA5"/>
    <w:rPr>
      <w:rFonts w:ascii="Times New Roman" w:eastAsia="MS Mincho" w:hAnsi="Times New Roman" w:cs="Times New Roman"/>
      <w:sz w:val="20"/>
      <w:szCs w:val="20"/>
      <w:lang w:val="en-GB" w:eastAsia="en-US"/>
    </w:rPr>
  </w:style>
  <w:style w:type="paragraph" w:customStyle="1" w:styleId="AVCBulletlevel3Char">
    <w:name w:val="AVC Bullet level 3 Char"/>
    <w:basedOn w:val="AVCBulletlevel1CharChar"/>
    <w:rsid w:val="00A74CA5"/>
    <w:pPr>
      <w:numPr>
        <w:numId w:val="0"/>
      </w:numPr>
      <w:tabs>
        <w:tab w:val="clear" w:pos="1195"/>
        <w:tab w:val="clear" w:pos="1985"/>
        <w:tab w:val="num" w:pos="1182"/>
      </w:tabs>
      <w:ind w:left="1182" w:hanging="390"/>
    </w:pPr>
  </w:style>
  <w:style w:type="paragraph" w:customStyle="1" w:styleId="AVCBulletlevel1">
    <w:name w:val="AVC Bullet level 1"/>
    <w:basedOn w:val="Normal"/>
    <w:rsid w:val="00A74CA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rsid w:val="00A74CA5"/>
    <w:pPr>
      <w:tabs>
        <w:tab w:val="clear" w:pos="4849"/>
      </w:tabs>
      <w:spacing w:before="200"/>
      <w:ind w:left="794"/>
    </w:pPr>
    <w:rPr>
      <w:sz w:val="20"/>
    </w:rPr>
  </w:style>
  <w:style w:type="paragraph" w:customStyle="1" w:styleId="SVCBulletslevel2">
    <w:name w:val="SVC Bullets level 2"/>
    <w:basedOn w:val="Normal"/>
    <w:rsid w:val="00A74CA5"/>
    <w:rPr>
      <w:lang w:eastAsia="ko-KR"/>
    </w:rPr>
  </w:style>
  <w:style w:type="paragraph" w:customStyle="1" w:styleId="Annex4Char">
    <w:name w:val="Annex 4 Char"/>
    <w:basedOn w:val="Annex3CharChar"/>
    <w:next w:val="Normal"/>
    <w:uiPriority w:val="99"/>
    <w:rsid w:val="00A74CA5"/>
    <w:pPr>
      <w:tabs>
        <w:tab w:val="clear" w:pos="720"/>
        <w:tab w:val="num" w:pos="1120"/>
      </w:tabs>
      <w:ind w:left="2128" w:hanging="1728"/>
    </w:pPr>
    <w:rPr>
      <w:lang w:val="en-US"/>
    </w:rPr>
  </w:style>
  <w:style w:type="paragraph" w:customStyle="1" w:styleId="AVCBulletlevel3CharChar">
    <w:name w:val="AVC Bullet level 3 Char Char"/>
    <w:basedOn w:val="AVCBulletlevel1CharChar"/>
    <w:rsid w:val="00A74CA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rsid w:val="00A74CA5"/>
    <w:pPr>
      <w:numPr>
        <w:numId w:val="0"/>
      </w:numPr>
      <w:tabs>
        <w:tab w:val="clear" w:pos="1985"/>
        <w:tab w:val="num" w:pos="490"/>
      </w:tabs>
      <w:ind w:left="490" w:hanging="390"/>
    </w:pPr>
  </w:style>
  <w:style w:type="paragraph" w:customStyle="1" w:styleId="AVCBulletlevel1Char">
    <w:name w:val="AVC Bullet level 1 Char"/>
    <w:basedOn w:val="Normal"/>
    <w:link w:val="AVCBulletlevel1CharChar1"/>
    <w:rsid w:val="00A74CA5"/>
    <w:pPr>
      <w:tabs>
        <w:tab w:val="clear" w:pos="794"/>
        <w:tab w:val="clear" w:pos="1191"/>
        <w:tab w:val="num" w:pos="397"/>
        <w:tab w:val="left" w:pos="792"/>
        <w:tab w:val="left" w:pos="1195"/>
        <w:tab w:val="left" w:pos="2376"/>
        <w:tab w:val="left" w:pos="2779"/>
      </w:tabs>
      <w:ind w:left="397" w:hanging="397"/>
    </w:pPr>
  </w:style>
  <w:style w:type="paragraph" w:customStyle="1" w:styleId="AVCEquationlevel1CharChar">
    <w:name w:val="AVC Equation level 1 Char Char"/>
    <w:basedOn w:val="Equation"/>
    <w:rsid w:val="00A74CA5"/>
    <w:pPr>
      <w:tabs>
        <w:tab w:val="clear" w:pos="4849"/>
      </w:tabs>
      <w:spacing w:before="200"/>
      <w:ind w:left="794"/>
    </w:pPr>
    <w:rPr>
      <w:sz w:val="20"/>
    </w:rPr>
  </w:style>
  <w:style w:type="paragraph" w:customStyle="1" w:styleId="SVCBulletslevel1">
    <w:name w:val="SVC Bullets level 1"/>
    <w:basedOn w:val="SVCBulletslevel1CharCharChar"/>
    <w:rsid w:val="00A74CA5"/>
    <w:pPr>
      <w:numPr>
        <w:numId w:val="0"/>
      </w:numPr>
      <w:tabs>
        <w:tab w:val="num" w:pos="360"/>
      </w:tabs>
      <w:ind w:left="360" w:hanging="360"/>
    </w:pPr>
  </w:style>
  <w:style w:type="paragraph" w:customStyle="1" w:styleId="SVCBulletslevel2Char">
    <w:name w:val="SVC Bullets level 2 Char"/>
    <w:basedOn w:val="Normal"/>
    <w:rsid w:val="00A74CA5"/>
  </w:style>
  <w:style w:type="paragraph" w:customStyle="1" w:styleId="SVCBulletslevel4">
    <w:name w:val="SVC Bullets level 4"/>
    <w:basedOn w:val="SVCBulletslevel3"/>
    <w:rsid w:val="00A74CA5"/>
    <w:pPr>
      <w:numPr>
        <w:ilvl w:val="0"/>
        <w:numId w:val="0"/>
      </w:numPr>
      <w:tabs>
        <w:tab w:val="num" w:pos="1800"/>
      </w:tabs>
      <w:ind w:left="1800" w:hanging="360"/>
    </w:pPr>
  </w:style>
  <w:style w:type="paragraph" w:customStyle="1" w:styleId="SVCBulletslevel1Char">
    <w:name w:val="SVC Bullets level 1 Char"/>
    <w:link w:val="SVCBulletslevel1CharChar"/>
    <w:rsid w:val="00A74CA5"/>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rsid w:val="00A74CA5"/>
    <w:pPr>
      <w:numPr>
        <w:ilvl w:val="0"/>
        <w:numId w:val="0"/>
      </w:numPr>
      <w:tabs>
        <w:tab w:val="num" w:pos="2160"/>
      </w:tabs>
      <w:ind w:left="2160" w:hanging="360"/>
    </w:pPr>
  </w:style>
  <w:style w:type="paragraph" w:customStyle="1" w:styleId="AVCEquationlevel1CharCharChar">
    <w:name w:val="AVC Equation level 1 Char Char Char"/>
    <w:basedOn w:val="Equation"/>
    <w:rsid w:val="00A74CA5"/>
    <w:pPr>
      <w:tabs>
        <w:tab w:val="clear" w:pos="4849"/>
      </w:tabs>
      <w:spacing w:before="200"/>
      <w:ind w:left="794"/>
    </w:pPr>
    <w:rPr>
      <w:sz w:val="20"/>
    </w:rPr>
  </w:style>
  <w:style w:type="paragraph" w:customStyle="1" w:styleId="AVCBulletlevel2Char">
    <w:name w:val="AVC Bullet level 2 Char"/>
    <w:basedOn w:val="AVCBulletlevel1CharChar"/>
    <w:rsid w:val="00A74CA5"/>
    <w:pPr>
      <w:tabs>
        <w:tab w:val="clear" w:pos="792"/>
      </w:tabs>
    </w:pPr>
  </w:style>
  <w:style w:type="paragraph" w:customStyle="1" w:styleId="SVCBulletslevel3Char">
    <w:name w:val="SVC Bullets level 3 Char"/>
    <w:basedOn w:val="SVCBulletslevel3"/>
    <w:rsid w:val="00A74CA5"/>
    <w:pPr>
      <w:numPr>
        <w:ilvl w:val="0"/>
        <w:numId w:val="0"/>
      </w:numPr>
      <w:tabs>
        <w:tab w:val="num" w:pos="720"/>
      </w:tabs>
      <w:ind w:left="1224" w:hanging="1224"/>
    </w:pPr>
  </w:style>
  <w:style w:type="paragraph" w:customStyle="1" w:styleId="00BodyText">
    <w:name w:val="00 BodyText"/>
    <w:basedOn w:val="Normal"/>
    <w:link w:val="00BodyTextChar"/>
    <w:rsid w:val="00A74CA5"/>
    <w:pPr>
      <w:tabs>
        <w:tab w:val="clear" w:pos="794"/>
        <w:tab w:val="clear" w:pos="1191"/>
        <w:tab w:val="clear" w:pos="1588"/>
        <w:tab w:val="clear" w:pos="1985"/>
      </w:tabs>
      <w:overflowPunct/>
      <w:autoSpaceDE/>
      <w:autoSpaceDN/>
      <w:adjustRightInd/>
      <w:spacing w:before="0" w:after="220"/>
      <w:jc w:val="left"/>
      <w:textAlignment w:val="auto"/>
    </w:pPr>
    <w:rPr>
      <w:rFonts w:ascii="Arial" w:hAnsi="Arial"/>
      <w:sz w:val="22"/>
      <w:lang w:val="en-US" w:eastAsia="ja-JP"/>
    </w:rPr>
  </w:style>
  <w:style w:type="paragraph" w:customStyle="1" w:styleId="CharCharZchnZchnCharCharCarCar">
    <w:name w:val="Char Char Zchn Zchn Char Char Car Car"/>
    <w:semiHidden/>
    <w:rsid w:val="00A74CA5"/>
    <w:pPr>
      <w:keepNext/>
      <w:numPr>
        <w:numId w:val="43"/>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rsid w:val="00A74CA5"/>
    <w:pPr>
      <w:numPr>
        <w:ilvl w:val="6"/>
      </w:numPr>
      <w:tabs>
        <w:tab w:val="clear" w:pos="1191"/>
      </w:tabs>
      <w:outlineLvl w:val="6"/>
    </w:pPr>
  </w:style>
  <w:style w:type="paragraph" w:styleId="ListBullet">
    <w:name w:val="List Bullet"/>
    <w:basedOn w:val="Normal"/>
    <w:rsid w:val="00A74CA5"/>
    <w:pPr>
      <w:numPr>
        <w:numId w:val="134"/>
      </w:numPr>
    </w:pPr>
  </w:style>
  <w:style w:type="paragraph" w:customStyle="1" w:styleId="NormalITU">
    <w:name w:val="Normal_ITU"/>
    <w:basedOn w:val="Normal"/>
    <w:rsid w:val="00A74CA5"/>
    <w:pPr>
      <w:tabs>
        <w:tab w:val="clear" w:pos="794"/>
        <w:tab w:val="clear" w:pos="1191"/>
        <w:tab w:val="clear" w:pos="1588"/>
        <w:tab w:val="clear" w:pos="1985"/>
      </w:tabs>
      <w:overflowPunct/>
      <w:spacing w:before="120"/>
      <w:jc w:val="left"/>
      <w:textAlignment w:val="auto"/>
    </w:pPr>
    <w:rPr>
      <w:rFonts w:cs="Arial"/>
      <w:sz w:val="24"/>
      <w:lang w:val="en-US" w:eastAsia="ja-JP"/>
    </w:rPr>
  </w:style>
  <w:style w:type="paragraph" w:customStyle="1" w:styleId="XTableEntry">
    <w:name w:val="XTableEntry"/>
    <w:basedOn w:val="Normal"/>
    <w:rsid w:val="00A74CA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rsid w:val="00A74CA5"/>
    <w:pPr>
      <w:tabs>
        <w:tab w:val="clear" w:pos="794"/>
        <w:tab w:val="clear" w:pos="1588"/>
        <w:tab w:val="clear" w:pos="1985"/>
        <w:tab w:val="left" w:pos="284"/>
        <w:tab w:val="num" w:pos="1191"/>
      </w:tabs>
      <w:spacing w:before="120"/>
      <w:ind w:left="567"/>
    </w:pPr>
    <w:rPr>
      <w:szCs w:val="22"/>
    </w:rPr>
  </w:style>
  <w:style w:type="paragraph" w:customStyle="1" w:styleId="XBullet1">
    <w:name w:val="XBullet1"/>
    <w:basedOn w:val="Normal"/>
    <w:rsid w:val="00A74CA5"/>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rsid w:val="00A74CA5"/>
    <w:pPr>
      <w:ind w:left="1417"/>
    </w:pPr>
  </w:style>
  <w:style w:type="character" w:customStyle="1" w:styleId="XParagraphChar">
    <w:name w:val="XParagraph Char"/>
    <w:basedOn w:val="DefaultParagraphFont"/>
    <w:link w:val="XParagraph"/>
    <w:rsid w:val="00A74CA5"/>
    <w:rPr>
      <w:rFonts w:ascii="Times New Roman" w:eastAsia="MS Mincho" w:hAnsi="Times New Roman" w:cs="Times New Roman"/>
      <w:sz w:val="20"/>
      <w:lang w:val="en-GB" w:eastAsia="en-US"/>
    </w:rPr>
  </w:style>
  <w:style w:type="paragraph" w:customStyle="1" w:styleId="XEquation2">
    <w:name w:val="XEquation2"/>
    <w:basedOn w:val="Normal"/>
    <w:rsid w:val="00A74CA5"/>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rsid w:val="00A74CA5"/>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rsid w:val="00A74CA5"/>
    <w:pPr>
      <w:numPr>
        <w:numId w:val="317"/>
      </w:numPr>
      <w:tabs>
        <w:tab w:val="clear" w:pos="794"/>
        <w:tab w:val="clear" w:pos="1191"/>
        <w:tab w:val="clear" w:pos="1588"/>
        <w:tab w:val="clear" w:pos="1985"/>
      </w:tabs>
      <w:overflowPunct/>
      <w:autoSpaceDE/>
      <w:autoSpaceDN/>
      <w:adjustRightInd/>
      <w:spacing w:before="0"/>
      <w:textAlignment w:val="auto"/>
    </w:pPr>
    <w:rPr>
      <w:sz w:val="16"/>
      <w:lang w:val="en-US"/>
    </w:rPr>
  </w:style>
  <w:style w:type="character" w:customStyle="1" w:styleId="Annex4CharChar">
    <w:name w:val="Annex 4 Char Char"/>
    <w:basedOn w:val="DefaultParagraphFont"/>
    <w:rsid w:val="00A74CA5"/>
    <w:rPr>
      <w:rFonts w:ascii="Arial" w:eastAsia="宋体" w:hAnsi="Arial" w:cs="Arial"/>
      <w:b/>
      <w:bCs/>
      <w:color w:val="0000FF"/>
      <w:kern w:val="2"/>
      <w:lang w:val="en-US" w:eastAsia="en-US" w:bidi="ar-SA"/>
    </w:rPr>
  </w:style>
  <w:style w:type="paragraph" w:customStyle="1" w:styleId="Bibliography1">
    <w:name w:val="Bibliography1"/>
    <w:basedOn w:val="Normal"/>
    <w:rsid w:val="00A74CA5"/>
    <w:pPr>
      <w:numPr>
        <w:numId w:val="318"/>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hAnsi="Arial"/>
      <w:lang w:val="en-US"/>
    </w:rPr>
  </w:style>
  <w:style w:type="character" w:customStyle="1" w:styleId="AVCBulletlevel1CharChar1">
    <w:name w:val="AVC Bullet level 1 Char Char1"/>
    <w:basedOn w:val="DefaultParagraphFont"/>
    <w:link w:val="AVCBulletlevel1Char"/>
    <w:rsid w:val="00A74CA5"/>
    <w:rPr>
      <w:rFonts w:ascii="Times New Roman" w:eastAsia="MS Mincho" w:hAnsi="Times New Roman" w:cs="Times New Roman"/>
      <w:sz w:val="20"/>
      <w:szCs w:val="20"/>
      <w:lang w:val="en-GB" w:eastAsia="en-US"/>
    </w:rPr>
  </w:style>
  <w:style w:type="character" w:customStyle="1" w:styleId="Annex3Char1">
    <w:name w:val="Annex 3 Char1"/>
    <w:basedOn w:val="DefaultParagraphFont"/>
    <w:rsid w:val="00A74CA5"/>
    <w:rPr>
      <w:rFonts w:ascii="Arial" w:eastAsia="宋体" w:hAnsi="Arial" w:cs="Arial"/>
      <w:b/>
      <w:bCs/>
      <w:color w:val="0000FF"/>
      <w:kern w:val="2"/>
      <w:lang w:val="en-GB" w:eastAsia="en-US" w:bidi="ar-SA"/>
    </w:rPr>
  </w:style>
  <w:style w:type="paragraph" w:customStyle="1" w:styleId="AVCBulletlevel2">
    <w:name w:val="AVC Bullet level 2"/>
    <w:basedOn w:val="AVCBulletlevel1Char"/>
    <w:rsid w:val="00A74CA5"/>
    <w:pPr>
      <w:tabs>
        <w:tab w:val="clear" w:pos="397"/>
        <w:tab w:val="clear" w:pos="792"/>
        <w:tab w:val="num" w:pos="794"/>
      </w:tabs>
      <w:ind w:left="794" w:hanging="391"/>
    </w:pPr>
  </w:style>
  <w:style w:type="character" w:customStyle="1" w:styleId="00BodyTextChar">
    <w:name w:val="00 BodyText Char"/>
    <w:basedOn w:val="DefaultParagraphFont"/>
    <w:link w:val="00BodyText"/>
    <w:rsid w:val="00A74CA5"/>
    <w:rPr>
      <w:rFonts w:ascii="Arial" w:eastAsia="MS Mincho" w:hAnsi="Arial" w:cs="Times New Roman"/>
      <w:szCs w:val="20"/>
      <w:lang w:eastAsia="ja-JP"/>
    </w:rPr>
  </w:style>
  <w:style w:type="paragraph" w:customStyle="1" w:styleId="CharCharCharCharCharCharChar">
    <w:name w:val="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rsid w:val="00A74CA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hAnsi="Arial"/>
      <w:color w:val="0000FF"/>
      <w:lang w:eastAsia="ja-JP"/>
    </w:rPr>
  </w:style>
  <w:style w:type="paragraph" w:styleId="ListBullet4">
    <w:name w:val="List Bullet 4"/>
    <w:basedOn w:val="Normal"/>
    <w:autoRedefine/>
    <w:rsid w:val="00A74CA5"/>
    <w:pPr>
      <w:numPr>
        <w:numId w:val="321"/>
      </w:numPr>
      <w:tabs>
        <w:tab w:val="clear" w:pos="794"/>
        <w:tab w:val="clear" w:pos="1588"/>
        <w:tab w:val="clear" w:pos="1985"/>
      </w:tabs>
      <w:overflowPunct/>
      <w:autoSpaceDE/>
      <w:autoSpaceDN/>
      <w:adjustRightInd/>
      <w:spacing w:before="0" w:after="240" w:line="230" w:lineRule="atLeast"/>
      <w:textAlignment w:val="auto"/>
    </w:pPr>
    <w:rPr>
      <w:rFonts w:ascii="Arial" w:hAnsi="Arial"/>
      <w:lang w:eastAsia="ja-JP"/>
    </w:rPr>
  </w:style>
  <w:style w:type="paragraph" w:styleId="ListNumber5">
    <w:name w:val="List Number 5"/>
    <w:basedOn w:val="Normal"/>
    <w:rsid w:val="00A74CA5"/>
    <w:pPr>
      <w:numPr>
        <w:numId w:val="322"/>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hAnsi="Arial"/>
      <w:lang w:eastAsia="ja-JP"/>
    </w:rPr>
  </w:style>
  <w:style w:type="paragraph" w:customStyle="1" w:styleId="zzCopyright">
    <w:name w:val="zzCopyright"/>
    <w:basedOn w:val="Normal"/>
    <w:next w:val="Normal"/>
    <w:rsid w:val="00A74CA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hAnsi="Arial"/>
      <w:color w:val="0000FF"/>
      <w:lang w:eastAsia="ja-JP"/>
    </w:rPr>
  </w:style>
  <w:style w:type="paragraph" w:customStyle="1" w:styleId="zzCover">
    <w:name w:val="zzCover"/>
    <w:basedOn w:val="Normal"/>
    <w:rsid w:val="00A74CA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hAnsi="Arial"/>
      <w:b/>
      <w:color w:val="000000"/>
      <w:sz w:val="24"/>
      <w:lang w:eastAsia="ja-JP"/>
    </w:rPr>
  </w:style>
  <w:style w:type="paragraph" w:customStyle="1" w:styleId="zzForeword">
    <w:name w:val="zzForeword"/>
    <w:basedOn w:val="Normal"/>
    <w:next w:val="Normal"/>
    <w:rsid w:val="00A74CA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rsid w:val="00A74CA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eastAsia="ja-JP"/>
    </w:rPr>
  </w:style>
  <w:style w:type="paragraph" w:customStyle="1" w:styleId="Bulletedo2">
    <w:name w:val="Bulleted o 2"/>
    <w:basedOn w:val="Normal"/>
    <w:rsid w:val="00A74CA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rsid w:val="00A74CA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lang w:val="en-US" w:eastAsia="ja-JP"/>
    </w:rPr>
  </w:style>
  <w:style w:type="character" w:customStyle="1" w:styleId="HTMLPreformattedChar">
    <w:name w:val="HTML Preformatted Char"/>
    <w:basedOn w:val="DefaultParagraphFont"/>
    <w:link w:val="HTMLPreformatted"/>
    <w:rsid w:val="00A74CA5"/>
    <w:rPr>
      <w:rFonts w:ascii="Courier New" w:eastAsia="MS Mincho" w:hAnsi="Courier New" w:cs="Courier New"/>
      <w:sz w:val="20"/>
      <w:szCs w:val="20"/>
      <w:lang w:eastAsia="ja-JP"/>
    </w:rPr>
  </w:style>
  <w:style w:type="paragraph" w:customStyle="1" w:styleId="a2">
    <w:name w:val="a2"/>
    <w:basedOn w:val="Heading2"/>
    <w:next w:val="Normal"/>
    <w:rsid w:val="00A74CA5"/>
    <w:pPr>
      <w:keepLines w:val="0"/>
      <w:numPr>
        <w:numId w:val="324"/>
      </w:numPr>
      <w:tabs>
        <w:tab w:val="clear" w:pos="794"/>
        <w:tab w:val="clear" w:pos="1191"/>
        <w:tab w:val="clear" w:pos="1588"/>
        <w:tab w:val="clear" w:pos="1985"/>
        <w:tab w:val="left" w:pos="500"/>
        <w:tab w:val="left" w:pos="720"/>
      </w:tabs>
      <w:suppressAutoHyphens/>
      <w:overflowPunct/>
      <w:autoSpaceDE/>
      <w:autoSpaceDN/>
      <w:adjustRightInd/>
      <w:spacing w:before="270" w:after="240" w:line="270" w:lineRule="exact"/>
      <w:jc w:val="left"/>
      <w:textAlignment w:val="auto"/>
    </w:pPr>
    <w:rPr>
      <w:rFonts w:ascii="Arial" w:hAnsi="Arial"/>
      <w:bCs w:val="0"/>
      <w:sz w:val="24"/>
      <w:szCs w:val="20"/>
      <w:lang w:val="de-DE" w:eastAsia="ja-JP"/>
    </w:rPr>
  </w:style>
  <w:style w:type="paragraph" w:customStyle="1" w:styleId="a3">
    <w:name w:val="a3"/>
    <w:basedOn w:val="Heading3"/>
    <w:next w:val="Normal"/>
    <w:rsid w:val="00A74CA5"/>
    <w:pPr>
      <w:keepLines w:val="0"/>
      <w:numPr>
        <w:numId w:val="324"/>
      </w:numPr>
      <w:tabs>
        <w:tab w:val="clear" w:pos="794"/>
        <w:tab w:val="clear" w:pos="1191"/>
        <w:tab w:val="clear" w:pos="1588"/>
        <w:tab w:val="clear" w:pos="1985"/>
        <w:tab w:val="left" w:pos="640"/>
        <w:tab w:val="left" w:pos="880"/>
      </w:tabs>
      <w:suppressAutoHyphens/>
      <w:overflowPunct/>
      <w:autoSpaceDE/>
      <w:autoSpaceDN/>
      <w:adjustRightInd/>
      <w:spacing w:before="60" w:after="240" w:line="250" w:lineRule="exact"/>
      <w:jc w:val="left"/>
      <w:textAlignment w:val="auto"/>
    </w:pPr>
    <w:rPr>
      <w:rFonts w:ascii="Arial" w:hAnsi="Arial"/>
      <w:bCs w:val="0"/>
      <w:sz w:val="22"/>
      <w:lang w:val="de-DE" w:eastAsia="ja-JP"/>
    </w:rPr>
  </w:style>
  <w:style w:type="paragraph" w:customStyle="1" w:styleId="a4">
    <w:name w:val="a4"/>
    <w:basedOn w:val="Heading4"/>
    <w:next w:val="Normal"/>
    <w:rsid w:val="00A74CA5"/>
    <w:pPr>
      <w:keepLines w:val="0"/>
      <w:numPr>
        <w:numId w:val="324"/>
      </w:numPr>
      <w:tabs>
        <w:tab w:val="clear" w:pos="794"/>
        <w:tab w:val="clear" w:pos="1191"/>
        <w:tab w:val="clear" w:pos="1588"/>
        <w:tab w:val="clear" w:pos="1985"/>
        <w:tab w:val="left" w:pos="880"/>
      </w:tabs>
      <w:suppressAutoHyphens/>
      <w:overflowPunct/>
      <w:autoSpaceDE/>
      <w:autoSpaceDN/>
      <w:adjustRightInd/>
      <w:spacing w:before="60" w:after="240" w:line="230" w:lineRule="exact"/>
      <w:textAlignment w:val="auto"/>
    </w:pPr>
    <w:rPr>
      <w:rFonts w:ascii="Arial" w:hAnsi="Arial"/>
      <w:bCs w:val="0"/>
      <w:lang w:val="de-DE" w:eastAsia="ja-JP"/>
    </w:rPr>
  </w:style>
  <w:style w:type="paragraph" w:customStyle="1" w:styleId="a5">
    <w:name w:val="a5"/>
    <w:basedOn w:val="Heading5"/>
    <w:next w:val="Normal"/>
    <w:rsid w:val="00A74CA5"/>
    <w:pPr>
      <w:keepLines w:val="0"/>
      <w:numPr>
        <w:numId w:val="324"/>
      </w:numPr>
      <w:tabs>
        <w:tab w:val="clear" w:pos="907"/>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hAnsi="Arial"/>
      <w:bCs w:val="0"/>
      <w:lang w:val="de-DE" w:eastAsia="ja-JP"/>
    </w:rPr>
  </w:style>
  <w:style w:type="paragraph" w:customStyle="1" w:styleId="a6">
    <w:name w:val="a6"/>
    <w:basedOn w:val="Heading6"/>
    <w:next w:val="Normal"/>
    <w:rsid w:val="00A74CA5"/>
    <w:pPr>
      <w:keepLines w:val="0"/>
      <w:numPr>
        <w:numId w:val="324"/>
      </w:numPr>
      <w:tabs>
        <w:tab w:val="clear" w:pos="794"/>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hAnsi="Arial"/>
      <w:bCs w:val="0"/>
      <w:lang w:val="de-DE" w:eastAsia="ja-JP"/>
    </w:rPr>
  </w:style>
  <w:style w:type="paragraph" w:customStyle="1" w:styleId="ANNEX">
    <w:name w:val="ANNEX"/>
    <w:basedOn w:val="Normal"/>
    <w:next w:val="Normal"/>
    <w:rsid w:val="00A74CA5"/>
    <w:pPr>
      <w:keepNext/>
      <w:pageBreakBefore/>
      <w:numPr>
        <w:numId w:val="3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rsid w:val="00A74CA5"/>
    <w:pPr>
      <w:numPr>
        <w:numId w:val="34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lang w:eastAsia="ja-JP"/>
    </w:rPr>
  </w:style>
  <w:style w:type="paragraph" w:styleId="ListContinue2">
    <w:name w:val="List Continue 2"/>
    <w:aliases w:val="list-2"/>
    <w:basedOn w:val="ListContinue"/>
    <w:rsid w:val="00A74CA5"/>
    <w:pPr>
      <w:numPr>
        <w:ilvl w:val="1"/>
      </w:numPr>
      <w:tabs>
        <w:tab w:val="clear" w:pos="400"/>
        <w:tab w:val="left" w:pos="800"/>
      </w:tabs>
    </w:pPr>
  </w:style>
  <w:style w:type="paragraph" w:styleId="ListContinue3">
    <w:name w:val="List Continue 3"/>
    <w:aliases w:val="list-3"/>
    <w:basedOn w:val="ListContinue"/>
    <w:rsid w:val="00A74CA5"/>
    <w:pPr>
      <w:numPr>
        <w:ilvl w:val="2"/>
      </w:numPr>
      <w:tabs>
        <w:tab w:val="clear" w:pos="400"/>
        <w:tab w:val="left" w:pos="1200"/>
      </w:tabs>
    </w:pPr>
  </w:style>
  <w:style w:type="paragraph" w:styleId="ListContinue4">
    <w:name w:val="List Continue 4"/>
    <w:aliases w:val="list-4"/>
    <w:basedOn w:val="ListContinue"/>
    <w:rsid w:val="00A74CA5"/>
    <w:pPr>
      <w:numPr>
        <w:ilvl w:val="3"/>
      </w:numPr>
      <w:tabs>
        <w:tab w:val="clear" w:pos="400"/>
        <w:tab w:val="left" w:pos="1600"/>
      </w:tabs>
    </w:pPr>
  </w:style>
  <w:style w:type="paragraph" w:styleId="ListNumber">
    <w:name w:val="List Number"/>
    <w:aliases w:val="OL"/>
    <w:basedOn w:val="Normal"/>
    <w:rsid w:val="00A74CA5"/>
    <w:pPr>
      <w:numPr>
        <w:numId w:val="34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lang w:eastAsia="ja-JP"/>
    </w:rPr>
  </w:style>
  <w:style w:type="paragraph" w:styleId="ListNumber2">
    <w:name w:val="List Number 2"/>
    <w:basedOn w:val="Normal"/>
    <w:rsid w:val="00A74CA5"/>
    <w:pPr>
      <w:numPr>
        <w:ilvl w:val="1"/>
        <w:numId w:val="34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lang w:eastAsia="ja-JP"/>
    </w:rPr>
  </w:style>
  <w:style w:type="paragraph" w:styleId="ListNumber3">
    <w:name w:val="List Number 3"/>
    <w:basedOn w:val="Normal"/>
    <w:rsid w:val="00A74CA5"/>
    <w:pPr>
      <w:numPr>
        <w:ilvl w:val="2"/>
        <w:numId w:val="34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lang w:eastAsia="ja-JP"/>
    </w:rPr>
  </w:style>
  <w:style w:type="paragraph" w:styleId="ListNumber4">
    <w:name w:val="List Number 4"/>
    <w:basedOn w:val="Normal"/>
    <w:rsid w:val="00A74CA5"/>
    <w:pPr>
      <w:numPr>
        <w:ilvl w:val="3"/>
        <w:numId w:val="34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lang w:eastAsia="ja-JP"/>
    </w:rPr>
  </w:style>
  <w:style w:type="paragraph" w:customStyle="1" w:styleId="Chaptitle">
    <w:name w:val="Chap_title"/>
    <w:basedOn w:val="Normal"/>
    <w:next w:val="Normalaftertitle"/>
    <w:rsid w:val="00A74CA5"/>
    <w:pPr>
      <w:keepNext/>
      <w:keepLines/>
      <w:spacing w:before="240"/>
      <w:jc w:val="center"/>
    </w:pPr>
    <w:rPr>
      <w:b/>
      <w:sz w:val="28"/>
    </w:rPr>
  </w:style>
  <w:style w:type="paragraph" w:customStyle="1" w:styleId="Normalaftertitle">
    <w:name w:val="Normal_after_title"/>
    <w:basedOn w:val="Normal"/>
    <w:rsid w:val="00A74CA5"/>
    <w:pPr>
      <w:spacing w:before="480"/>
    </w:pPr>
  </w:style>
  <w:style w:type="paragraph" w:customStyle="1" w:styleId="AnnexNoTitle0">
    <w:name w:val="Annex_NoTitle"/>
    <w:basedOn w:val="Normal"/>
    <w:next w:val="Normalaftertitle"/>
    <w:rsid w:val="00A74CA5"/>
    <w:pPr>
      <w:keepNext/>
      <w:keepLines/>
      <w:spacing w:before="720"/>
      <w:jc w:val="center"/>
    </w:pPr>
    <w:rPr>
      <w:b/>
      <w:sz w:val="24"/>
    </w:rPr>
  </w:style>
  <w:style w:type="character" w:customStyle="1" w:styleId="Appdef">
    <w:name w:val="App_def"/>
    <w:basedOn w:val="DefaultParagraphFont"/>
    <w:rsid w:val="00A74CA5"/>
    <w:rPr>
      <w:rFonts w:ascii="Times New Roman" w:hAnsi="Times New Roman"/>
      <w:b/>
    </w:rPr>
  </w:style>
  <w:style w:type="character" w:customStyle="1" w:styleId="Appref">
    <w:name w:val="App_ref"/>
    <w:basedOn w:val="DefaultParagraphFont"/>
    <w:rsid w:val="00A74CA5"/>
  </w:style>
  <w:style w:type="paragraph" w:customStyle="1" w:styleId="AppendixNoTitle">
    <w:name w:val="Appendix_NoTitle"/>
    <w:basedOn w:val="AnnexNoTitle0"/>
    <w:next w:val="Normalaftertitle"/>
    <w:rsid w:val="00A74CA5"/>
  </w:style>
  <w:style w:type="character" w:customStyle="1" w:styleId="Artdef">
    <w:name w:val="Art_def"/>
    <w:basedOn w:val="DefaultParagraphFont"/>
    <w:rsid w:val="00A74CA5"/>
    <w:rPr>
      <w:rFonts w:ascii="Times New Roman" w:hAnsi="Times New Roman"/>
      <w:b/>
    </w:rPr>
  </w:style>
  <w:style w:type="paragraph" w:customStyle="1" w:styleId="Reftitle">
    <w:name w:val="Ref_title"/>
    <w:basedOn w:val="Heading1"/>
    <w:next w:val="Reftext"/>
    <w:rsid w:val="00A74CA5"/>
    <w:pPr>
      <w:numPr>
        <w:numId w:val="0"/>
      </w:numPr>
      <w:outlineLvl w:val="9"/>
    </w:pPr>
    <w:rPr>
      <w:bCs w:val="0"/>
      <w:szCs w:val="20"/>
    </w:rPr>
  </w:style>
  <w:style w:type="paragraph" w:customStyle="1" w:styleId="Reftext">
    <w:name w:val="Ref_text"/>
    <w:basedOn w:val="Normal"/>
    <w:rsid w:val="00A74CA5"/>
    <w:pPr>
      <w:ind w:left="794" w:hanging="794"/>
    </w:pPr>
  </w:style>
  <w:style w:type="paragraph" w:customStyle="1" w:styleId="ArtNo">
    <w:name w:val="Art_No"/>
    <w:basedOn w:val="Normal"/>
    <w:next w:val="Arttitle"/>
    <w:rsid w:val="00A74CA5"/>
    <w:pPr>
      <w:keepNext/>
      <w:keepLines/>
      <w:spacing w:before="480"/>
      <w:jc w:val="center"/>
    </w:pPr>
    <w:rPr>
      <w:caps/>
      <w:sz w:val="28"/>
    </w:rPr>
  </w:style>
  <w:style w:type="paragraph" w:customStyle="1" w:styleId="Arttitle">
    <w:name w:val="Art_title"/>
    <w:basedOn w:val="Normal"/>
    <w:next w:val="Normalaftertitle"/>
    <w:rsid w:val="00A74CA5"/>
    <w:pPr>
      <w:keepNext/>
      <w:keepLines/>
      <w:spacing w:before="240"/>
      <w:jc w:val="center"/>
    </w:pPr>
    <w:rPr>
      <w:b/>
      <w:sz w:val="28"/>
    </w:rPr>
  </w:style>
  <w:style w:type="character" w:customStyle="1" w:styleId="Artref">
    <w:name w:val="Art_ref"/>
    <w:basedOn w:val="DefaultParagraphFont"/>
    <w:rsid w:val="00A74CA5"/>
  </w:style>
  <w:style w:type="paragraph" w:customStyle="1" w:styleId="Call">
    <w:name w:val="Call"/>
    <w:basedOn w:val="Normal"/>
    <w:next w:val="Normal"/>
    <w:rsid w:val="00A74CA5"/>
    <w:pPr>
      <w:tabs>
        <w:tab w:val="clear" w:pos="1191"/>
        <w:tab w:val="clear" w:pos="1588"/>
        <w:tab w:val="clear" w:pos="1985"/>
      </w:tabs>
      <w:spacing w:before="227"/>
      <w:ind w:left="794"/>
      <w:jc w:val="left"/>
    </w:pPr>
    <w:rPr>
      <w:i/>
    </w:rPr>
  </w:style>
  <w:style w:type="paragraph" w:customStyle="1" w:styleId="ChapNo">
    <w:name w:val="Chap_No"/>
    <w:basedOn w:val="Normal"/>
    <w:next w:val="Chaptitle"/>
    <w:rsid w:val="00A74CA5"/>
    <w:pPr>
      <w:keepNext/>
      <w:keepLines/>
      <w:spacing w:before="480"/>
      <w:jc w:val="center"/>
    </w:pPr>
    <w:rPr>
      <w:b/>
      <w:caps/>
      <w:sz w:val="28"/>
    </w:rPr>
  </w:style>
  <w:style w:type="paragraph" w:customStyle="1" w:styleId="Equationlegend">
    <w:name w:val="Equation_legend"/>
    <w:basedOn w:val="Normal"/>
    <w:rsid w:val="00A74CA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rsid w:val="00A74CA5"/>
  </w:style>
  <w:style w:type="paragraph" w:customStyle="1" w:styleId="Tablelegend0">
    <w:name w:val="Table_legend"/>
    <w:basedOn w:val="Normal"/>
    <w:next w:val="Normal"/>
    <w:rsid w:val="00A74CA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rsid w:val="00A74CA5"/>
    <w:pPr>
      <w:keepLines/>
      <w:spacing w:before="240" w:after="120"/>
      <w:jc w:val="center"/>
    </w:pPr>
    <w:rPr>
      <w:b/>
    </w:rPr>
  </w:style>
  <w:style w:type="paragraph" w:customStyle="1" w:styleId="Figurewithouttitle">
    <w:name w:val="Figure_without_title"/>
    <w:basedOn w:val="Normal"/>
    <w:next w:val="Normalaftertitle"/>
    <w:rsid w:val="00A74CA5"/>
    <w:pPr>
      <w:keepLines/>
      <w:spacing w:before="240" w:after="120"/>
      <w:jc w:val="center"/>
    </w:pPr>
  </w:style>
  <w:style w:type="paragraph" w:customStyle="1" w:styleId="FirstFooter">
    <w:name w:val="FirstFooter"/>
    <w:basedOn w:val="Footer"/>
    <w:rsid w:val="00A74CA5"/>
    <w:pPr>
      <w:tabs>
        <w:tab w:val="clear" w:pos="4849"/>
      </w:tabs>
      <w:overflowPunct/>
      <w:autoSpaceDE/>
      <w:autoSpaceDN/>
      <w:adjustRightInd/>
      <w:spacing w:before="40"/>
      <w:textAlignment w:val="auto"/>
    </w:pPr>
    <w:rPr>
      <w:bCs w:val="0"/>
      <w:caps/>
    </w:rPr>
  </w:style>
  <w:style w:type="paragraph" w:customStyle="1" w:styleId="Formal">
    <w:name w:val="Formal"/>
    <w:basedOn w:val="Normal"/>
    <w:rsid w:val="00A74CA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rsid w:val="00A74CA5"/>
    <w:pPr>
      <w:numPr>
        <w:ilvl w:val="0"/>
        <w:numId w:val="0"/>
      </w:numPr>
      <w:ind w:left="794" w:hanging="794"/>
    </w:pPr>
    <w:rPr>
      <w:b w:val="0"/>
      <w:bCs w:val="0"/>
      <w:i/>
    </w:rPr>
  </w:style>
  <w:style w:type="paragraph" w:customStyle="1" w:styleId="PartNo">
    <w:name w:val="Part_No"/>
    <w:basedOn w:val="Normal"/>
    <w:next w:val="Partref"/>
    <w:rsid w:val="00A74CA5"/>
    <w:pPr>
      <w:keepNext/>
      <w:keepLines/>
      <w:spacing w:before="480" w:after="80"/>
      <w:jc w:val="center"/>
    </w:pPr>
    <w:rPr>
      <w:caps/>
      <w:sz w:val="28"/>
    </w:rPr>
  </w:style>
  <w:style w:type="paragraph" w:customStyle="1" w:styleId="Partref">
    <w:name w:val="Part_ref"/>
    <w:basedOn w:val="Normal"/>
    <w:next w:val="Parttitle"/>
    <w:rsid w:val="00A74CA5"/>
    <w:pPr>
      <w:keepNext/>
      <w:keepLines/>
      <w:spacing w:before="280"/>
      <w:jc w:val="center"/>
    </w:pPr>
  </w:style>
  <w:style w:type="paragraph" w:customStyle="1" w:styleId="Parttitle">
    <w:name w:val="Part_title"/>
    <w:basedOn w:val="Normal"/>
    <w:next w:val="Normalaftertitle"/>
    <w:rsid w:val="00A74CA5"/>
    <w:pPr>
      <w:keepNext/>
      <w:keepLines/>
      <w:spacing w:before="240" w:after="280"/>
      <w:jc w:val="center"/>
    </w:pPr>
    <w:rPr>
      <w:b/>
      <w:sz w:val="28"/>
    </w:rPr>
  </w:style>
  <w:style w:type="paragraph" w:customStyle="1" w:styleId="Recdate">
    <w:name w:val="Rec_date"/>
    <w:basedOn w:val="Normal"/>
    <w:next w:val="Normalaftertitle"/>
    <w:rsid w:val="00A74CA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A74CA5"/>
  </w:style>
  <w:style w:type="paragraph" w:customStyle="1" w:styleId="QuestionNo">
    <w:name w:val="Question_No"/>
    <w:basedOn w:val="RecNo"/>
    <w:next w:val="Questiontitle"/>
    <w:rsid w:val="00A74CA5"/>
    <w:rPr>
      <w:rFonts w:ascii="Times New Roman Bold" w:hAnsi="Times New Roman Bold"/>
      <w:sz w:val="20"/>
    </w:rPr>
  </w:style>
  <w:style w:type="paragraph" w:customStyle="1" w:styleId="Questiontitle">
    <w:name w:val="Question_title"/>
    <w:basedOn w:val="Rectitle"/>
    <w:next w:val="Questionref"/>
    <w:rsid w:val="00A74CA5"/>
    <w:pPr>
      <w:spacing w:before="240"/>
    </w:pPr>
    <w:rPr>
      <w:rFonts w:ascii="Times New Roman Bold" w:hAnsi="Times New Roman Bold"/>
      <w:sz w:val="24"/>
    </w:rPr>
  </w:style>
  <w:style w:type="paragraph" w:customStyle="1" w:styleId="Recref">
    <w:name w:val="Rec_ref"/>
    <w:basedOn w:val="Normal"/>
    <w:next w:val="Heading1"/>
    <w:rsid w:val="00A74CA5"/>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A74CA5"/>
  </w:style>
  <w:style w:type="paragraph" w:customStyle="1" w:styleId="Repdate">
    <w:name w:val="Rep_date"/>
    <w:basedOn w:val="Recdate"/>
    <w:next w:val="Normalaftertitle"/>
    <w:rsid w:val="00A74CA5"/>
  </w:style>
  <w:style w:type="paragraph" w:customStyle="1" w:styleId="RepNo">
    <w:name w:val="Rep_No"/>
    <w:basedOn w:val="RecNo"/>
    <w:next w:val="Reptitle"/>
    <w:rsid w:val="00A74CA5"/>
    <w:rPr>
      <w:rFonts w:ascii="Times New Roman Bold" w:hAnsi="Times New Roman Bold"/>
      <w:sz w:val="20"/>
    </w:rPr>
  </w:style>
  <w:style w:type="paragraph" w:customStyle="1" w:styleId="Reptitle">
    <w:name w:val="Rep_title"/>
    <w:basedOn w:val="Rectitle"/>
    <w:next w:val="Repref"/>
    <w:rsid w:val="00A74CA5"/>
    <w:pPr>
      <w:spacing w:before="240"/>
    </w:pPr>
    <w:rPr>
      <w:rFonts w:ascii="Times New Roman Bold" w:hAnsi="Times New Roman Bold"/>
      <w:sz w:val="24"/>
    </w:rPr>
  </w:style>
  <w:style w:type="paragraph" w:customStyle="1" w:styleId="Repref">
    <w:name w:val="Rep_ref"/>
    <w:basedOn w:val="Recref"/>
    <w:next w:val="Repdate"/>
    <w:rsid w:val="00A74CA5"/>
  </w:style>
  <w:style w:type="paragraph" w:customStyle="1" w:styleId="Resdate">
    <w:name w:val="Res_date"/>
    <w:basedOn w:val="Recdate"/>
    <w:next w:val="Normalaftertitle"/>
    <w:rsid w:val="00A74CA5"/>
  </w:style>
  <w:style w:type="character" w:customStyle="1" w:styleId="Resdef">
    <w:name w:val="Res_def"/>
    <w:basedOn w:val="DefaultParagraphFont"/>
    <w:rsid w:val="00A74CA5"/>
    <w:rPr>
      <w:rFonts w:ascii="Times New Roman" w:hAnsi="Times New Roman"/>
      <w:b/>
    </w:rPr>
  </w:style>
  <w:style w:type="paragraph" w:customStyle="1" w:styleId="ResNo">
    <w:name w:val="Res_No"/>
    <w:basedOn w:val="RecNo"/>
    <w:next w:val="Restitle"/>
    <w:rsid w:val="00A74CA5"/>
    <w:rPr>
      <w:rFonts w:ascii="Times New Roman Bold" w:hAnsi="Times New Roman Bold"/>
      <w:sz w:val="20"/>
    </w:rPr>
  </w:style>
  <w:style w:type="paragraph" w:customStyle="1" w:styleId="Restitle">
    <w:name w:val="Res_title"/>
    <w:basedOn w:val="Rectitle"/>
    <w:next w:val="Resref"/>
    <w:rsid w:val="00A74CA5"/>
    <w:pPr>
      <w:spacing w:before="240"/>
    </w:pPr>
    <w:rPr>
      <w:rFonts w:ascii="Times New Roman Bold" w:hAnsi="Times New Roman Bold"/>
      <w:sz w:val="24"/>
    </w:rPr>
  </w:style>
  <w:style w:type="paragraph" w:customStyle="1" w:styleId="Resref">
    <w:name w:val="Res_ref"/>
    <w:basedOn w:val="Recref"/>
    <w:next w:val="Resdate"/>
    <w:rsid w:val="00A74CA5"/>
  </w:style>
  <w:style w:type="paragraph" w:customStyle="1" w:styleId="Section1">
    <w:name w:val="Section_1"/>
    <w:basedOn w:val="Normal"/>
    <w:next w:val="Normal"/>
    <w:rsid w:val="00A74CA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A74CA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rsid w:val="00A74CA5"/>
    <w:pPr>
      <w:keepNext/>
      <w:keepLines/>
      <w:spacing w:before="480" w:after="80"/>
      <w:jc w:val="center"/>
    </w:pPr>
    <w:rPr>
      <w:caps/>
      <w:sz w:val="24"/>
    </w:rPr>
  </w:style>
  <w:style w:type="paragraph" w:customStyle="1" w:styleId="Sectiontitle0">
    <w:name w:val="Section_title"/>
    <w:basedOn w:val="Normal"/>
    <w:rsid w:val="00A74CA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rsid w:val="00A74CA5"/>
    <w:pPr>
      <w:spacing w:before="840" w:after="200"/>
      <w:jc w:val="center"/>
    </w:pPr>
    <w:rPr>
      <w:b/>
      <w:sz w:val="28"/>
    </w:rPr>
  </w:style>
  <w:style w:type="paragraph" w:customStyle="1" w:styleId="SpecialFooter">
    <w:name w:val="Special Footer"/>
    <w:basedOn w:val="Footer"/>
    <w:rsid w:val="00A74CA5"/>
    <w:pPr>
      <w:tabs>
        <w:tab w:val="clear" w:pos="4849"/>
        <w:tab w:val="left" w:pos="567"/>
        <w:tab w:val="left" w:pos="1134"/>
        <w:tab w:val="left" w:pos="1701"/>
        <w:tab w:val="left" w:pos="2268"/>
        <w:tab w:val="left" w:pos="2835"/>
      </w:tabs>
    </w:pPr>
    <w:rPr>
      <w:bCs w:val="0"/>
      <w:caps/>
    </w:rPr>
  </w:style>
  <w:style w:type="character" w:customStyle="1" w:styleId="Tablefreq">
    <w:name w:val="Table_freq"/>
    <w:basedOn w:val="DefaultParagraphFont"/>
    <w:rsid w:val="00A74CA5"/>
    <w:rPr>
      <w:b/>
      <w:color w:val="auto"/>
    </w:rPr>
  </w:style>
  <w:style w:type="paragraph" w:customStyle="1" w:styleId="TableNoTitle">
    <w:name w:val="Table_NoTitle"/>
    <w:basedOn w:val="Normal"/>
    <w:next w:val="Tablehead"/>
    <w:rsid w:val="00A74CA5"/>
    <w:pPr>
      <w:keepNext/>
      <w:keepLines/>
      <w:spacing w:before="360" w:after="120"/>
      <w:jc w:val="center"/>
    </w:pPr>
    <w:rPr>
      <w:b/>
    </w:rPr>
  </w:style>
  <w:style w:type="paragraph" w:customStyle="1" w:styleId="Title1">
    <w:name w:val="Title 1"/>
    <w:basedOn w:val="Source"/>
    <w:next w:val="Title2"/>
    <w:rsid w:val="00A74CA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A74CA5"/>
  </w:style>
  <w:style w:type="paragraph" w:customStyle="1" w:styleId="Title3">
    <w:name w:val="Title 3"/>
    <w:basedOn w:val="Title2"/>
    <w:next w:val="Title4"/>
    <w:rsid w:val="00A74CA5"/>
    <w:rPr>
      <w:caps w:val="0"/>
    </w:rPr>
  </w:style>
  <w:style w:type="paragraph" w:customStyle="1" w:styleId="Title4">
    <w:name w:val="Title 4"/>
    <w:basedOn w:val="Title3"/>
    <w:next w:val="Heading1"/>
    <w:rsid w:val="00A74CA5"/>
    <w:rPr>
      <w:b/>
    </w:rPr>
  </w:style>
  <w:style w:type="paragraph" w:customStyle="1" w:styleId="Artheading">
    <w:name w:val="Art_heading"/>
    <w:basedOn w:val="Normal"/>
    <w:next w:val="Normalaftertitle"/>
    <w:rsid w:val="00A74CA5"/>
    <w:pPr>
      <w:spacing w:before="480"/>
      <w:jc w:val="center"/>
    </w:pPr>
    <w:rPr>
      <w:b/>
      <w:sz w:val="28"/>
    </w:rPr>
  </w:style>
  <w:style w:type="paragraph" w:customStyle="1" w:styleId="Annexref0">
    <w:name w:val="Annex_ref"/>
    <w:basedOn w:val="Normal"/>
    <w:next w:val="Normal"/>
    <w:rsid w:val="00A74CA5"/>
    <w:pPr>
      <w:spacing w:before="0"/>
      <w:jc w:val="center"/>
    </w:pPr>
  </w:style>
  <w:style w:type="paragraph" w:customStyle="1" w:styleId="Appendixref">
    <w:name w:val="Appendix_ref"/>
    <w:basedOn w:val="Annexref0"/>
    <w:next w:val="Normalaftertitle"/>
    <w:rsid w:val="00A74CA5"/>
  </w:style>
  <w:style w:type="paragraph" w:customStyle="1" w:styleId="ASN1continue0">
    <w:name w:val="ASN.1_continue"/>
    <w:basedOn w:val="ASN1"/>
    <w:rsid w:val="00A74CA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rsid w:val="00A74CA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rsid w:val="00A74CA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A74CA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A74CA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rsid w:val="00A74CA5"/>
    <w:pPr>
      <w:spacing w:after="68"/>
      <w:jc w:val="center"/>
    </w:pPr>
    <w:rPr>
      <w:b/>
      <w:sz w:val="24"/>
    </w:rPr>
  </w:style>
  <w:style w:type="paragraph" w:customStyle="1" w:styleId="Normalaftertitle0">
    <w:name w:val="Normal after title"/>
    <w:basedOn w:val="Normal"/>
    <w:rsid w:val="00A74CA5"/>
    <w:pPr>
      <w:spacing w:before="480"/>
    </w:pPr>
    <w:rPr>
      <w:rFonts w:ascii="Times" w:hAnsi="Times"/>
      <w:lang w:val="en-US"/>
    </w:rPr>
  </w:style>
  <w:style w:type="paragraph" w:customStyle="1" w:styleId="Tablefin">
    <w:name w:val="Table_fin"/>
    <w:basedOn w:val="Normal"/>
    <w:next w:val="Normal"/>
    <w:rsid w:val="00A74CA5"/>
    <w:pPr>
      <w:tabs>
        <w:tab w:val="clear" w:pos="794"/>
        <w:tab w:val="clear" w:pos="1191"/>
        <w:tab w:val="clear" w:pos="1588"/>
        <w:tab w:val="clear" w:pos="1985"/>
      </w:tabs>
      <w:spacing w:before="0"/>
    </w:pPr>
    <w:rPr>
      <w:sz w:val="12"/>
    </w:rPr>
  </w:style>
  <w:style w:type="paragraph" w:styleId="Date">
    <w:name w:val="Date"/>
    <w:basedOn w:val="Normal"/>
    <w:next w:val="Normal"/>
    <w:link w:val="DateChar"/>
    <w:rsid w:val="00A74CA5"/>
  </w:style>
  <w:style w:type="character" w:customStyle="1" w:styleId="DateChar">
    <w:name w:val="Date Char"/>
    <w:basedOn w:val="DefaultParagraphFont"/>
    <w:link w:val="Date"/>
    <w:rsid w:val="00A74CA5"/>
    <w:rPr>
      <w:rFonts w:ascii="Times New Roman" w:eastAsia="MS Mincho" w:hAnsi="Times New Roman" w:cs="Times New Roman"/>
      <w:sz w:val="20"/>
      <w:szCs w:val="20"/>
      <w:lang w:val="en-GB" w:eastAsia="en-US"/>
    </w:rPr>
  </w:style>
  <w:style w:type="paragraph" w:styleId="Revision">
    <w:name w:val="Revision"/>
    <w:hidden/>
    <w:uiPriority w:val="99"/>
    <w:semiHidden/>
    <w:rsid w:val="00A74CA5"/>
    <w:pPr>
      <w:spacing w:after="0" w:line="240" w:lineRule="auto"/>
    </w:pPr>
    <w:rPr>
      <w:rFonts w:ascii="Times New Roman" w:eastAsia="MS Mincho" w:hAnsi="Times New Roman" w:cs="Times New Roman"/>
      <w:sz w:val="20"/>
      <w:szCs w:val="20"/>
      <w:lang w:val="en-GB" w:eastAsia="en-US"/>
    </w:rPr>
  </w:style>
  <w:style w:type="paragraph" w:styleId="ListParagraph">
    <w:name w:val="List Paragraph"/>
    <w:basedOn w:val="Normal"/>
    <w:uiPriority w:val="34"/>
    <w:qFormat/>
    <w:rsid w:val="00A74CA5"/>
    <w:pPr>
      <w:ind w:left="720"/>
      <w:contextualSpacing/>
    </w:pPr>
  </w:style>
  <w:style w:type="paragraph" w:customStyle="1" w:styleId="Cov">
    <w:name w:val="Cov"/>
    <w:basedOn w:val="Normal"/>
    <w:rsid w:val="00A74CA5"/>
    <w:pPr>
      <w:tabs>
        <w:tab w:val="clear" w:pos="794"/>
        <w:tab w:val="clear" w:pos="1191"/>
        <w:tab w:val="clear" w:pos="1588"/>
        <w:tab w:val="clear" w:pos="1985"/>
      </w:tabs>
      <w:spacing w:before="80" w:after="80"/>
      <w:ind w:left="57"/>
      <w:jc w:val="left"/>
    </w:pPr>
    <w:rPr>
      <w:sz w:val="22"/>
    </w:rPr>
  </w:style>
  <w:style w:type="paragraph" w:customStyle="1" w:styleId="zzIndex">
    <w:name w:val="zzIndex"/>
    <w:basedOn w:val="Normal"/>
    <w:next w:val="IndexHeading"/>
    <w:rsid w:val="00A74CA5"/>
    <w:pPr>
      <w:pageBreakBefore/>
      <w:tabs>
        <w:tab w:val="clear" w:pos="794"/>
        <w:tab w:val="clear" w:pos="1191"/>
        <w:tab w:val="clear" w:pos="1588"/>
        <w:tab w:val="clear" w:pos="1985"/>
      </w:tabs>
      <w:overflowPunct/>
      <w:autoSpaceDE/>
      <w:autoSpaceDN/>
      <w:adjustRightInd/>
      <w:spacing w:before="0" w:after="760" w:line="310" w:lineRule="exact"/>
      <w:jc w:val="center"/>
      <w:textAlignment w:val="auto"/>
    </w:pPr>
    <w:rPr>
      <w:rFonts w:ascii="Arial" w:hAnsi="Arial"/>
      <w:b/>
      <w:sz w:val="28"/>
      <w:lang w:eastAsia="ja-JP"/>
    </w:rPr>
  </w:style>
  <w:style w:type="paragraph" w:customStyle="1" w:styleId="t">
    <w:name w:val="t"/>
    <w:basedOn w:val="Normal"/>
    <w:rsid w:val="00A74CA5"/>
    <w:pPr>
      <w:keepNext/>
      <w:keepLines/>
      <w:tabs>
        <w:tab w:val="left" w:pos="360"/>
        <w:tab w:val="left" w:pos="720"/>
        <w:tab w:val="left" w:pos="1080"/>
        <w:tab w:val="left" w:pos="1440"/>
      </w:tabs>
      <w:spacing w:after="220"/>
      <w:jc w:val="center"/>
    </w:pPr>
    <w:rPr>
      <w:b/>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Bullet" w:uiPriority="0"/>
    <w:lsdException w:name="List Number"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CA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S Mincho" w:hAnsi="Times New Roman" w:cs="Times New Roman"/>
      <w:sz w:val="20"/>
      <w:szCs w:val="20"/>
      <w:lang w:val="en-GB" w:eastAsia="en-US"/>
    </w:rPr>
  </w:style>
  <w:style w:type="paragraph" w:styleId="Heading1">
    <w:name w:val="heading 1"/>
    <w:basedOn w:val="Normal"/>
    <w:next w:val="Normal"/>
    <w:link w:val="Heading1Char"/>
    <w:qFormat/>
    <w:rsid w:val="00A74CA5"/>
    <w:pPr>
      <w:keepNext/>
      <w:keepLines/>
      <w:numPr>
        <w:numId w:val="3"/>
      </w:numPr>
      <w:spacing w:before="480"/>
      <w:jc w:val="left"/>
      <w:outlineLvl w:val="0"/>
    </w:pPr>
    <w:rPr>
      <w:b/>
      <w:bCs/>
      <w:sz w:val="24"/>
      <w:szCs w:val="24"/>
    </w:rPr>
  </w:style>
  <w:style w:type="paragraph" w:styleId="Heading2">
    <w:name w:val="heading 2"/>
    <w:basedOn w:val="Normal"/>
    <w:next w:val="Normal"/>
    <w:link w:val="Heading2Char"/>
    <w:qFormat/>
    <w:rsid w:val="00A74CA5"/>
    <w:pPr>
      <w:keepNext/>
      <w:keepLines/>
      <w:numPr>
        <w:ilvl w:val="1"/>
        <w:numId w:val="3"/>
      </w:numPr>
      <w:spacing w:before="313"/>
      <w:outlineLvl w:val="1"/>
    </w:pPr>
    <w:rPr>
      <w:b/>
      <w:bCs/>
      <w:sz w:val="22"/>
      <w:szCs w:val="22"/>
    </w:rPr>
  </w:style>
  <w:style w:type="paragraph" w:styleId="Heading3">
    <w:name w:val="heading 3"/>
    <w:basedOn w:val="Normal"/>
    <w:next w:val="Normal"/>
    <w:link w:val="Heading3Char"/>
    <w:qFormat/>
    <w:rsid w:val="00A74CA5"/>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qFormat/>
    <w:rsid w:val="00A74CA5"/>
    <w:pPr>
      <w:numPr>
        <w:ilvl w:val="3"/>
      </w:numPr>
      <w:jc w:val="left"/>
      <w:outlineLvl w:val="3"/>
    </w:pPr>
  </w:style>
  <w:style w:type="paragraph" w:styleId="Heading5">
    <w:name w:val="heading 5"/>
    <w:basedOn w:val="Heading3"/>
    <w:next w:val="Normal"/>
    <w:link w:val="Heading5Char"/>
    <w:qFormat/>
    <w:rsid w:val="00A74CA5"/>
    <w:pPr>
      <w:numPr>
        <w:ilvl w:val="4"/>
      </w:numPr>
      <w:tabs>
        <w:tab w:val="left" w:pos="907"/>
      </w:tabs>
      <w:outlineLvl w:val="4"/>
    </w:pPr>
  </w:style>
  <w:style w:type="paragraph" w:styleId="Heading6">
    <w:name w:val="heading 6"/>
    <w:basedOn w:val="Heading3"/>
    <w:next w:val="Normal"/>
    <w:link w:val="Heading6Char"/>
    <w:qFormat/>
    <w:rsid w:val="00A74CA5"/>
    <w:pPr>
      <w:numPr>
        <w:ilvl w:val="5"/>
      </w:numPr>
      <w:outlineLvl w:val="5"/>
    </w:pPr>
  </w:style>
  <w:style w:type="paragraph" w:styleId="Heading7">
    <w:name w:val="heading 7"/>
    <w:basedOn w:val="Heading3"/>
    <w:next w:val="Normal"/>
    <w:link w:val="Heading7Char"/>
    <w:qFormat/>
    <w:rsid w:val="00A74CA5"/>
    <w:pPr>
      <w:outlineLvl w:val="6"/>
    </w:pPr>
  </w:style>
  <w:style w:type="paragraph" w:styleId="Heading8">
    <w:name w:val="heading 8"/>
    <w:basedOn w:val="Heading9"/>
    <w:next w:val="Normal"/>
    <w:link w:val="Heading8Char"/>
    <w:qFormat/>
    <w:rsid w:val="00A74CA5"/>
    <w:pPr>
      <w:outlineLvl w:val="7"/>
    </w:pPr>
  </w:style>
  <w:style w:type="paragraph" w:styleId="Heading9">
    <w:name w:val="heading 9"/>
    <w:basedOn w:val="Heading1"/>
    <w:next w:val="Normal"/>
    <w:link w:val="Heading9Char"/>
    <w:qFormat/>
    <w:rsid w:val="00A74CA5"/>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rsid w:val="00A74CA5"/>
    <w:rPr>
      <w:rFonts w:ascii="Times New Roman" w:eastAsia="MS Mincho" w:hAnsi="Times New Roman" w:cs="Times New Roman"/>
      <w:b/>
      <w:bCs/>
      <w:sz w:val="24"/>
      <w:szCs w:val="24"/>
      <w:lang w:val="en-GB" w:eastAsia="en-US"/>
    </w:rPr>
  </w:style>
  <w:style w:type="character" w:customStyle="1" w:styleId="Heading2Char">
    <w:name w:val="Heading 2 Char"/>
    <w:basedOn w:val="DefaultParagraphFont"/>
    <w:link w:val="Heading2"/>
    <w:rsid w:val="00A74CA5"/>
    <w:rPr>
      <w:rFonts w:ascii="Times New Roman" w:eastAsia="MS Mincho" w:hAnsi="Times New Roman" w:cs="Times New Roman"/>
      <w:b/>
      <w:bCs/>
      <w:lang w:val="en-GB" w:eastAsia="en-US"/>
    </w:rPr>
  </w:style>
  <w:style w:type="character" w:customStyle="1" w:styleId="Heading3Char">
    <w:name w:val="Heading 3 Char"/>
    <w:basedOn w:val="DefaultParagraphFont"/>
    <w:link w:val="Heading3"/>
    <w:rsid w:val="00A74CA5"/>
    <w:rPr>
      <w:rFonts w:ascii="Times New Roman" w:eastAsia="MS Mincho" w:hAnsi="Times New Roman" w:cs="Times New Roman"/>
      <w:b/>
      <w:bCs/>
      <w:sz w:val="20"/>
      <w:szCs w:val="20"/>
      <w:lang w:val="en-GB" w:eastAsia="en-US"/>
    </w:rPr>
  </w:style>
  <w:style w:type="character" w:customStyle="1" w:styleId="Heading4Char">
    <w:name w:val="Heading 4 Char"/>
    <w:aliases w:val="Heading 4 Char1 Char,Heading 4 Char Char Char"/>
    <w:basedOn w:val="DefaultParagraphFont"/>
    <w:link w:val="Heading4"/>
    <w:rsid w:val="00A74CA5"/>
    <w:rPr>
      <w:rFonts w:ascii="Times New Roman" w:eastAsia="MS Mincho" w:hAnsi="Times New Roman" w:cs="Times New Roman"/>
      <w:b/>
      <w:bCs/>
      <w:sz w:val="20"/>
      <w:szCs w:val="20"/>
      <w:lang w:val="en-GB" w:eastAsia="en-US"/>
    </w:rPr>
  </w:style>
  <w:style w:type="character" w:customStyle="1" w:styleId="Heading5Char">
    <w:name w:val="Heading 5 Char"/>
    <w:basedOn w:val="DefaultParagraphFont"/>
    <w:link w:val="Heading5"/>
    <w:rsid w:val="00A74CA5"/>
    <w:rPr>
      <w:rFonts w:ascii="Times New Roman" w:eastAsia="MS Mincho" w:hAnsi="Times New Roman" w:cs="Times New Roman"/>
      <w:b/>
      <w:bCs/>
      <w:sz w:val="20"/>
      <w:szCs w:val="20"/>
      <w:lang w:val="en-GB" w:eastAsia="en-US"/>
    </w:rPr>
  </w:style>
  <w:style w:type="character" w:customStyle="1" w:styleId="Heading6Char">
    <w:name w:val="Heading 6 Char"/>
    <w:basedOn w:val="DefaultParagraphFont"/>
    <w:link w:val="Heading6"/>
    <w:rsid w:val="00A74CA5"/>
    <w:rPr>
      <w:rFonts w:ascii="Times New Roman" w:eastAsia="MS Mincho" w:hAnsi="Times New Roman" w:cs="Times New Roman"/>
      <w:b/>
      <w:bCs/>
      <w:sz w:val="20"/>
      <w:szCs w:val="20"/>
      <w:lang w:val="en-GB" w:eastAsia="en-US"/>
    </w:rPr>
  </w:style>
  <w:style w:type="character" w:customStyle="1" w:styleId="Heading7Char">
    <w:name w:val="Heading 7 Char"/>
    <w:basedOn w:val="DefaultParagraphFont"/>
    <w:link w:val="Heading7"/>
    <w:rsid w:val="00A74CA5"/>
    <w:rPr>
      <w:rFonts w:ascii="Times New Roman" w:eastAsia="MS Mincho" w:hAnsi="Times New Roman" w:cs="Times New Roman"/>
      <w:b/>
      <w:bCs/>
      <w:sz w:val="20"/>
      <w:szCs w:val="20"/>
      <w:lang w:val="en-GB" w:eastAsia="en-US"/>
    </w:rPr>
  </w:style>
  <w:style w:type="character" w:customStyle="1" w:styleId="Heading8Char">
    <w:name w:val="Heading 8 Char"/>
    <w:basedOn w:val="DefaultParagraphFont"/>
    <w:link w:val="Heading8"/>
    <w:rsid w:val="00A74CA5"/>
    <w:rPr>
      <w:rFonts w:ascii="Times New Roman" w:eastAsia="MS Mincho" w:hAnsi="Times New Roman" w:cs="Times New Roman"/>
      <w:b/>
      <w:bCs/>
      <w:sz w:val="24"/>
      <w:szCs w:val="24"/>
      <w:lang w:val="en-GB" w:eastAsia="en-US"/>
    </w:rPr>
  </w:style>
  <w:style w:type="character" w:customStyle="1" w:styleId="Heading9Char">
    <w:name w:val="Heading 9 Char"/>
    <w:basedOn w:val="DefaultParagraphFont"/>
    <w:link w:val="Heading9"/>
    <w:rsid w:val="00A74CA5"/>
    <w:rPr>
      <w:rFonts w:ascii="Times New Roman" w:eastAsia="MS Mincho" w:hAnsi="Times New Roman" w:cs="Times New Roman"/>
      <w:b/>
      <w:bCs/>
      <w:sz w:val="24"/>
      <w:szCs w:val="24"/>
      <w:lang w:val="en-GB" w:eastAsia="en-US"/>
    </w:rPr>
  </w:style>
  <w:style w:type="paragraph" w:styleId="BodyTextIndent">
    <w:name w:val="Body Text Indent"/>
    <w:basedOn w:val="Normal"/>
    <w:link w:val="BodyTextIndentChar"/>
    <w:rsid w:val="00A74CA5"/>
    <w:pPr>
      <w:spacing w:after="120" w:line="480" w:lineRule="auto"/>
    </w:pPr>
  </w:style>
  <w:style w:type="character" w:customStyle="1" w:styleId="BodyTextIndentChar">
    <w:name w:val="Body Text Indent Char"/>
    <w:basedOn w:val="DefaultParagraphFont"/>
    <w:link w:val="BodyTextIndent"/>
    <w:rsid w:val="00A74CA5"/>
    <w:rPr>
      <w:rFonts w:ascii="Times New Roman" w:eastAsia="MS Mincho" w:hAnsi="Times New Roman" w:cs="Times New Roman"/>
      <w:sz w:val="20"/>
      <w:szCs w:val="20"/>
      <w:lang w:val="en-GB" w:eastAsia="en-US"/>
    </w:rPr>
  </w:style>
  <w:style w:type="character" w:customStyle="1" w:styleId="Heading4CharChar1">
    <w:name w:val="Heading 4 Char Char1"/>
    <w:aliases w:val="Heading 4 Char1 Char Char,Heading 4 Char Char Char Char"/>
    <w:basedOn w:val="DefaultParagraphFont"/>
    <w:rsid w:val="00A74CA5"/>
    <w:rPr>
      <w:b/>
      <w:bCs/>
      <w:lang w:val="en-GB" w:eastAsia="en-US"/>
    </w:rPr>
  </w:style>
  <w:style w:type="character" w:styleId="CommentReference">
    <w:name w:val="annotation reference"/>
    <w:basedOn w:val="DefaultParagraphFont"/>
    <w:semiHidden/>
    <w:rsid w:val="00A74CA5"/>
    <w:rPr>
      <w:sz w:val="16"/>
      <w:szCs w:val="16"/>
    </w:rPr>
  </w:style>
  <w:style w:type="paragraph" w:styleId="CommentText">
    <w:name w:val="annotation text"/>
    <w:basedOn w:val="Normal"/>
    <w:link w:val="CommentTextChar"/>
    <w:semiHidden/>
    <w:rsid w:val="00A74CA5"/>
  </w:style>
  <w:style w:type="character" w:customStyle="1" w:styleId="CommentTextChar">
    <w:name w:val="Comment Text Char"/>
    <w:basedOn w:val="DefaultParagraphFont"/>
    <w:link w:val="CommentText"/>
    <w:semiHidden/>
    <w:rsid w:val="00A74CA5"/>
    <w:rPr>
      <w:rFonts w:ascii="Times New Roman" w:eastAsia="MS Mincho" w:hAnsi="Times New Roman" w:cs="Times New Roman"/>
      <w:sz w:val="20"/>
      <w:szCs w:val="20"/>
      <w:lang w:val="en-GB" w:eastAsia="en-US"/>
    </w:rPr>
  </w:style>
  <w:style w:type="paragraph" w:styleId="TOC8">
    <w:name w:val="toc 8"/>
    <w:basedOn w:val="Normal"/>
    <w:next w:val="Normal"/>
    <w:autoRedefine/>
    <w:uiPriority w:val="39"/>
    <w:rsid w:val="00A74CA5"/>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A74CA5"/>
    <w:pPr>
      <w:ind w:left="2382" w:hanging="1191"/>
    </w:pPr>
  </w:style>
  <w:style w:type="paragraph" w:styleId="TOC3">
    <w:name w:val="toc 3"/>
    <w:basedOn w:val="Normal"/>
    <w:next w:val="Normal"/>
    <w:autoRedefine/>
    <w:uiPriority w:val="39"/>
    <w:rsid w:val="00A74CA5"/>
    <w:pPr>
      <w:tabs>
        <w:tab w:val="clear" w:pos="794"/>
        <w:tab w:val="clear" w:pos="1191"/>
        <w:tab w:val="clear" w:pos="1588"/>
        <w:tab w:val="clear" w:pos="1985"/>
        <w:tab w:val="left" w:pos="1276"/>
        <w:tab w:val="right" w:leader="dot" w:pos="9629"/>
        <w:tab w:val="left" w:pos="13500"/>
      </w:tabs>
      <w:spacing w:before="0"/>
      <w:ind w:left="1191" w:hanging="794"/>
      <w:jc w:val="left"/>
    </w:pPr>
  </w:style>
  <w:style w:type="paragraph" w:styleId="TOC6">
    <w:name w:val="toc 6"/>
    <w:basedOn w:val="TOC3"/>
    <w:autoRedefine/>
    <w:uiPriority w:val="39"/>
    <w:rsid w:val="00A74CA5"/>
    <w:pPr>
      <w:ind w:left="2098" w:hanging="1106"/>
    </w:pPr>
  </w:style>
  <w:style w:type="paragraph" w:styleId="TOC5">
    <w:name w:val="toc 5"/>
    <w:basedOn w:val="TOC3"/>
    <w:autoRedefine/>
    <w:uiPriority w:val="39"/>
    <w:rsid w:val="00A74CA5"/>
    <w:pPr>
      <w:ind w:left="1758" w:hanging="964"/>
    </w:pPr>
  </w:style>
  <w:style w:type="paragraph" w:styleId="TOC4">
    <w:name w:val="toc 4"/>
    <w:basedOn w:val="TOC3"/>
    <w:next w:val="TOC5"/>
    <w:autoRedefine/>
    <w:uiPriority w:val="39"/>
    <w:rsid w:val="00A74CA5"/>
    <w:pPr>
      <w:tabs>
        <w:tab w:val="right" w:pos="1276"/>
      </w:tabs>
      <w:ind w:left="1502" w:hanging="907"/>
    </w:pPr>
  </w:style>
  <w:style w:type="paragraph" w:styleId="TOC2">
    <w:name w:val="toc 2"/>
    <w:basedOn w:val="TOC1"/>
    <w:next w:val="TOC3"/>
    <w:autoRedefine/>
    <w:uiPriority w:val="39"/>
    <w:rsid w:val="00A74CA5"/>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A74CA5"/>
    <w:pPr>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semiHidden/>
    <w:rsid w:val="00A74CA5"/>
    <w:pPr>
      <w:ind w:left="1698"/>
    </w:pPr>
  </w:style>
  <w:style w:type="paragraph" w:styleId="Index6">
    <w:name w:val="index 6"/>
    <w:basedOn w:val="Normal"/>
    <w:next w:val="Normal"/>
    <w:autoRedefine/>
    <w:semiHidden/>
    <w:rsid w:val="00A74CA5"/>
    <w:pPr>
      <w:ind w:left="1415"/>
    </w:pPr>
  </w:style>
  <w:style w:type="paragraph" w:styleId="Index5">
    <w:name w:val="index 5"/>
    <w:basedOn w:val="Normal"/>
    <w:next w:val="Normal"/>
    <w:autoRedefine/>
    <w:semiHidden/>
    <w:rsid w:val="00A74CA5"/>
    <w:pPr>
      <w:ind w:left="1132"/>
    </w:pPr>
  </w:style>
  <w:style w:type="paragraph" w:styleId="Index4">
    <w:name w:val="index 4"/>
    <w:basedOn w:val="Normal"/>
    <w:next w:val="Normal"/>
    <w:autoRedefine/>
    <w:semiHidden/>
    <w:rsid w:val="00A74CA5"/>
    <w:pPr>
      <w:ind w:left="849"/>
    </w:pPr>
  </w:style>
  <w:style w:type="paragraph" w:styleId="Index3">
    <w:name w:val="index 3"/>
    <w:basedOn w:val="Normal"/>
    <w:next w:val="Normal"/>
    <w:autoRedefine/>
    <w:semiHidden/>
    <w:rsid w:val="00A74CA5"/>
    <w:pPr>
      <w:ind w:left="566"/>
    </w:pPr>
  </w:style>
  <w:style w:type="paragraph" w:styleId="Index2">
    <w:name w:val="index 2"/>
    <w:basedOn w:val="Normal"/>
    <w:next w:val="Normal"/>
    <w:autoRedefine/>
    <w:semiHidden/>
    <w:rsid w:val="00A74CA5"/>
    <w:pPr>
      <w:ind w:left="283"/>
    </w:pPr>
  </w:style>
  <w:style w:type="paragraph" w:styleId="Index1">
    <w:name w:val="index 1"/>
    <w:basedOn w:val="Normal"/>
    <w:next w:val="Normal"/>
    <w:autoRedefine/>
    <w:semiHidden/>
    <w:rsid w:val="00A74CA5"/>
    <w:pPr>
      <w:keepNext/>
      <w:jc w:val="center"/>
    </w:pPr>
  </w:style>
  <w:style w:type="character" w:styleId="LineNumber">
    <w:name w:val="line number"/>
    <w:basedOn w:val="DefaultParagraphFont"/>
    <w:rsid w:val="00A74CA5"/>
  </w:style>
  <w:style w:type="paragraph" w:styleId="IndexHeading">
    <w:name w:val="index heading"/>
    <w:basedOn w:val="Normal"/>
    <w:next w:val="Index1"/>
    <w:semiHidden/>
    <w:rsid w:val="00A74CA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rsid w:val="00A74CA5"/>
    <w:pPr>
      <w:tabs>
        <w:tab w:val="clear" w:pos="794"/>
        <w:tab w:val="clear" w:pos="1191"/>
        <w:tab w:val="clear" w:pos="1588"/>
        <w:tab w:val="clear" w:pos="1985"/>
        <w:tab w:val="left" w:pos="907"/>
        <w:tab w:val="center" w:pos="4849"/>
        <w:tab w:val="right" w:pos="8789"/>
        <w:tab w:val="right" w:pos="9725"/>
      </w:tabs>
      <w:jc w:val="left"/>
    </w:pPr>
    <w:rPr>
      <w:b/>
      <w:bCs/>
    </w:rPr>
  </w:style>
  <w:style w:type="character" w:customStyle="1" w:styleId="FooterChar">
    <w:name w:val="Footer Char"/>
    <w:basedOn w:val="DefaultParagraphFont"/>
    <w:link w:val="Footer"/>
    <w:rsid w:val="00A74CA5"/>
    <w:rPr>
      <w:rFonts w:ascii="Times New Roman" w:eastAsia="MS Mincho" w:hAnsi="Times New Roman" w:cs="Times New Roman"/>
      <w:b/>
      <w:bCs/>
      <w:sz w:val="20"/>
      <w:szCs w:val="20"/>
      <w:lang w:val="en-GB" w:eastAsia="en-US"/>
    </w:rPr>
  </w:style>
  <w:style w:type="paragraph" w:styleId="Header">
    <w:name w:val="header"/>
    <w:aliases w:val="h,Header/Footer"/>
    <w:basedOn w:val="Normal"/>
    <w:link w:val="HeaderChar"/>
    <w:rsid w:val="00A74CA5"/>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basedOn w:val="DefaultParagraphFont"/>
    <w:link w:val="Header"/>
    <w:rsid w:val="00A74CA5"/>
    <w:rPr>
      <w:rFonts w:ascii="Times New Roman" w:eastAsia="MS Mincho" w:hAnsi="Times New Roman" w:cs="Times New Roman"/>
      <w:sz w:val="20"/>
      <w:szCs w:val="20"/>
      <w:lang w:val="en-GB" w:eastAsia="en-US"/>
    </w:rPr>
  </w:style>
  <w:style w:type="character" w:styleId="FootnoteReference">
    <w:name w:val="footnote reference"/>
    <w:basedOn w:val="DefaultParagraphFont"/>
    <w:semiHidden/>
    <w:rsid w:val="00A74CA5"/>
    <w:rPr>
      <w:position w:val="6"/>
      <w:sz w:val="16"/>
      <w:szCs w:val="16"/>
    </w:rPr>
  </w:style>
  <w:style w:type="paragraph" w:styleId="FootnoteText">
    <w:name w:val="footnote text"/>
    <w:basedOn w:val="Normal"/>
    <w:link w:val="FootnoteTextChar"/>
    <w:semiHidden/>
    <w:rsid w:val="00A74CA5"/>
    <w:pPr>
      <w:tabs>
        <w:tab w:val="left" w:pos="256"/>
      </w:tabs>
    </w:pPr>
    <w:rPr>
      <w:sz w:val="18"/>
      <w:szCs w:val="18"/>
    </w:rPr>
  </w:style>
  <w:style w:type="character" w:customStyle="1" w:styleId="FootnoteTextChar">
    <w:name w:val="Footnote Text Char"/>
    <w:basedOn w:val="DefaultParagraphFont"/>
    <w:link w:val="FootnoteText"/>
    <w:semiHidden/>
    <w:rsid w:val="00A74CA5"/>
    <w:rPr>
      <w:rFonts w:ascii="Times New Roman" w:eastAsia="MS Mincho" w:hAnsi="Times New Roman" w:cs="Times New Roman"/>
      <w:sz w:val="18"/>
      <w:szCs w:val="18"/>
      <w:lang w:val="en-GB" w:eastAsia="en-US"/>
    </w:rPr>
  </w:style>
  <w:style w:type="paragraph" w:styleId="NormalIndent">
    <w:name w:val="Normal Indent"/>
    <w:basedOn w:val="Normal"/>
    <w:rsid w:val="00A74CA5"/>
    <w:pPr>
      <w:ind w:left="600"/>
    </w:pPr>
  </w:style>
  <w:style w:type="paragraph" w:customStyle="1" w:styleId="TableLegend">
    <w:name w:val="Table_Legend"/>
    <w:basedOn w:val="Normal"/>
    <w:next w:val="Normal"/>
    <w:rsid w:val="00A74CA5"/>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rsid w:val="00A74CA5"/>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A74CA5"/>
    <w:pPr>
      <w:keepNext w:val="0"/>
      <w:keepLines/>
      <w:tabs>
        <w:tab w:val="clear" w:pos="454"/>
      </w:tabs>
      <w:spacing w:before="100" w:after="100" w:line="190" w:lineRule="exact"/>
    </w:pPr>
  </w:style>
  <w:style w:type="character" w:customStyle="1" w:styleId="BlancCharCharChar">
    <w:name w:val="Blanc Char Char Char"/>
    <w:basedOn w:val="DefaultParagraphFont"/>
    <w:rsid w:val="00A74CA5"/>
    <w:rPr>
      <w:b/>
      <w:bCs/>
      <w:sz w:val="8"/>
      <w:szCs w:val="8"/>
      <w:lang w:val="en-US" w:eastAsia="en-US"/>
    </w:rPr>
  </w:style>
  <w:style w:type="paragraph" w:customStyle="1" w:styleId="enumlev1">
    <w:name w:val="enumlev1"/>
    <w:basedOn w:val="Normal"/>
    <w:uiPriority w:val="99"/>
    <w:rsid w:val="00A74CA5"/>
    <w:pPr>
      <w:spacing w:before="86"/>
      <w:ind w:left="1191" w:hanging="397"/>
    </w:pPr>
  </w:style>
  <w:style w:type="paragraph" w:customStyle="1" w:styleId="enumlev2">
    <w:name w:val="enumlev2"/>
    <w:basedOn w:val="enumlev1"/>
    <w:rsid w:val="00A74CA5"/>
    <w:pPr>
      <w:ind w:left="1588"/>
    </w:pPr>
  </w:style>
  <w:style w:type="paragraph" w:customStyle="1" w:styleId="enumlev3">
    <w:name w:val="enumlev3"/>
    <w:basedOn w:val="enumlev2"/>
    <w:rsid w:val="00A74CA5"/>
    <w:pPr>
      <w:ind w:left="1985"/>
    </w:pPr>
  </w:style>
  <w:style w:type="paragraph" w:customStyle="1" w:styleId="heading1aftertitle">
    <w:name w:val="heading 1aftertitle"/>
    <w:basedOn w:val="Heading1"/>
    <w:next w:val="Normal"/>
    <w:rsid w:val="00A74CA5"/>
    <w:pPr>
      <w:spacing w:before="1134"/>
      <w:outlineLvl w:val="9"/>
    </w:pPr>
  </w:style>
  <w:style w:type="paragraph" w:customStyle="1" w:styleId="Annex1">
    <w:name w:val="Annex 1"/>
    <w:basedOn w:val="Heading1"/>
    <w:next w:val="Normal"/>
    <w:uiPriority w:val="99"/>
    <w:rsid w:val="00A74CA5"/>
    <w:pPr>
      <w:numPr>
        <w:numId w:val="314"/>
      </w:numPr>
      <w:jc w:val="center"/>
    </w:pPr>
  </w:style>
  <w:style w:type="paragraph" w:customStyle="1" w:styleId="FigureTitle">
    <w:name w:val="Figure_Title"/>
    <w:basedOn w:val="TableTitle"/>
    <w:next w:val="Normal"/>
    <w:rsid w:val="00A74CA5"/>
    <w:pPr>
      <w:spacing w:after="720"/>
    </w:pPr>
    <w:rPr>
      <w:bCs w:val="0"/>
      <w:lang w:eastAsia="zh-TW"/>
    </w:rPr>
  </w:style>
  <w:style w:type="paragraph" w:customStyle="1" w:styleId="TableTitle">
    <w:name w:val="Table_Title"/>
    <w:basedOn w:val="Normal"/>
    <w:next w:val="Blanc"/>
    <w:uiPriority w:val="99"/>
    <w:rsid w:val="00A74CA5"/>
    <w:pPr>
      <w:keepNext/>
      <w:spacing w:before="240" w:after="113"/>
      <w:jc w:val="center"/>
    </w:pPr>
    <w:rPr>
      <w:b/>
      <w:bCs/>
    </w:rPr>
  </w:style>
  <w:style w:type="paragraph" w:customStyle="1" w:styleId="Blanc">
    <w:name w:val="Blanc"/>
    <w:basedOn w:val="TableTitle"/>
    <w:next w:val="TableText"/>
    <w:rsid w:val="00A74CA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rsid w:val="00A74CA5"/>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A74CA5"/>
    <w:pPr>
      <w:keepNext/>
      <w:spacing w:before="240" w:after="720"/>
      <w:jc w:val="center"/>
    </w:pPr>
    <w:rPr>
      <w:b/>
      <w:bCs/>
    </w:rPr>
  </w:style>
  <w:style w:type="paragraph" w:customStyle="1" w:styleId="AnnexRef">
    <w:name w:val="Annex_Ref"/>
    <w:basedOn w:val="Normal"/>
    <w:next w:val="AnnexTitle"/>
    <w:rsid w:val="00A74CA5"/>
    <w:pPr>
      <w:spacing w:before="0"/>
      <w:jc w:val="center"/>
    </w:pPr>
  </w:style>
  <w:style w:type="paragraph" w:customStyle="1" w:styleId="AnnexTitle">
    <w:name w:val="Annex_Title"/>
    <w:basedOn w:val="Normal"/>
    <w:next w:val="Normal"/>
    <w:rsid w:val="00A74CA5"/>
    <w:pPr>
      <w:spacing w:after="68"/>
      <w:jc w:val="center"/>
    </w:pPr>
    <w:rPr>
      <w:b/>
      <w:bCs/>
      <w:sz w:val="24"/>
      <w:szCs w:val="24"/>
    </w:rPr>
  </w:style>
  <w:style w:type="paragraph" w:customStyle="1" w:styleId="Fig">
    <w:name w:val="Fig_#"/>
    <w:basedOn w:val="Normal"/>
    <w:next w:val="Normal"/>
    <w:rsid w:val="00A74CA5"/>
    <w:pPr>
      <w:jc w:val="left"/>
    </w:pPr>
    <w:rPr>
      <w:color w:val="FF0000"/>
      <w:lang w:val="en-US"/>
    </w:rPr>
  </w:style>
  <w:style w:type="paragraph" w:customStyle="1" w:styleId="SectionTitle">
    <w:name w:val="Section_Title"/>
    <w:basedOn w:val="Normal"/>
    <w:rsid w:val="00A74CA5"/>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rsid w:val="00A74CA5"/>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rsid w:val="00A74CA5"/>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rsid w:val="00A74CA5"/>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rsid w:val="00A74CA5"/>
    <w:pPr>
      <w:keepNext/>
      <w:keepLines/>
      <w:spacing w:before="720"/>
      <w:jc w:val="left"/>
    </w:pPr>
    <w:rPr>
      <w:b/>
      <w:bCs/>
    </w:rPr>
  </w:style>
  <w:style w:type="paragraph" w:customStyle="1" w:styleId="headfoot">
    <w:name w:val="head_foot"/>
    <w:basedOn w:val="Normal"/>
    <w:next w:val="Rec"/>
    <w:rsid w:val="00A74CA5"/>
    <w:pPr>
      <w:tabs>
        <w:tab w:val="clear" w:pos="794"/>
        <w:tab w:val="clear" w:pos="1191"/>
        <w:tab w:val="clear" w:pos="1588"/>
        <w:tab w:val="clear" w:pos="1985"/>
      </w:tabs>
      <w:spacing w:before="0"/>
    </w:pPr>
    <w:rPr>
      <w:color w:val="FF0000"/>
      <w:sz w:val="8"/>
      <w:szCs w:val="8"/>
    </w:rPr>
  </w:style>
  <w:style w:type="paragraph" w:customStyle="1" w:styleId="SAP">
    <w:name w:val="SAP"/>
    <w:basedOn w:val="Normal"/>
    <w:rsid w:val="00A74CA5"/>
    <w:pPr>
      <w:spacing w:before="960" w:after="240"/>
      <w:jc w:val="right"/>
    </w:pPr>
    <w:rPr>
      <w:rFonts w:ascii="C39T36Lfz" w:hAnsi="C39T36Lfz" w:cs="C39T36Lfz"/>
      <w:sz w:val="104"/>
      <w:szCs w:val="104"/>
    </w:rPr>
  </w:style>
  <w:style w:type="paragraph" w:customStyle="1" w:styleId="Equation">
    <w:name w:val="Equation"/>
    <w:basedOn w:val="Normal"/>
    <w:rsid w:val="00A74CA5"/>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rsid w:val="00A74CA5"/>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rsid w:val="00A74CA5"/>
    <w:pPr>
      <w:spacing w:before="0"/>
    </w:pPr>
  </w:style>
  <w:style w:type="paragraph" w:customStyle="1" w:styleId="ASN1Italic">
    <w:name w:val="ASN.1 Italic"/>
    <w:basedOn w:val="ASN1"/>
    <w:rsid w:val="00A74CA5"/>
    <w:pPr>
      <w:spacing w:before="0"/>
    </w:pPr>
    <w:rPr>
      <w:b w:val="0"/>
      <w:bCs w:val="0"/>
      <w:i/>
      <w:iCs/>
      <w:sz w:val="20"/>
      <w:szCs w:val="20"/>
    </w:rPr>
  </w:style>
  <w:style w:type="paragraph" w:customStyle="1" w:styleId="Note">
    <w:name w:val="Note"/>
    <w:basedOn w:val="Normal"/>
    <w:next w:val="Normal"/>
    <w:rsid w:val="00A74CA5"/>
    <w:pPr>
      <w:tabs>
        <w:tab w:val="clear" w:pos="794"/>
      </w:tabs>
      <w:spacing w:before="60" w:line="199" w:lineRule="exact"/>
      <w:ind w:firstLine="794"/>
    </w:pPr>
    <w:rPr>
      <w:sz w:val="18"/>
      <w:szCs w:val="18"/>
    </w:rPr>
  </w:style>
  <w:style w:type="character" w:customStyle="1" w:styleId="NoteChar">
    <w:name w:val="Note Char"/>
    <w:basedOn w:val="DefaultParagraphFont"/>
    <w:rsid w:val="00A74CA5"/>
    <w:rPr>
      <w:sz w:val="18"/>
      <w:szCs w:val="18"/>
      <w:lang w:val="en-GB" w:eastAsia="en-US"/>
    </w:rPr>
  </w:style>
  <w:style w:type="paragraph" w:customStyle="1" w:styleId="head">
    <w:name w:val="head"/>
    <w:basedOn w:val="headfoot"/>
    <w:next w:val="foot"/>
    <w:rsid w:val="00A74CA5"/>
    <w:rPr>
      <w:color w:val="FFFFFF"/>
    </w:rPr>
  </w:style>
  <w:style w:type="paragraph" w:customStyle="1" w:styleId="foot">
    <w:name w:val="foot"/>
    <w:basedOn w:val="head"/>
    <w:next w:val="Heading1"/>
    <w:rsid w:val="00A74CA5"/>
  </w:style>
  <w:style w:type="paragraph" w:customStyle="1" w:styleId="RecISO">
    <w:name w:val="Rec_ISO_#"/>
    <w:basedOn w:val="Rec"/>
    <w:rsid w:val="00A74CA5"/>
    <w:pPr>
      <w:tabs>
        <w:tab w:val="clear" w:pos="794"/>
        <w:tab w:val="clear" w:pos="1191"/>
        <w:tab w:val="clear" w:pos="1588"/>
        <w:tab w:val="clear" w:pos="1985"/>
      </w:tabs>
    </w:pPr>
  </w:style>
  <w:style w:type="paragraph" w:customStyle="1" w:styleId="RecCCITT">
    <w:name w:val="Rec_CCITT_#"/>
    <w:basedOn w:val="RecISO"/>
    <w:rsid w:val="00A74CA5"/>
    <w:pPr>
      <w:spacing w:before="0"/>
    </w:pPr>
  </w:style>
  <w:style w:type="paragraph" w:styleId="Title">
    <w:name w:val="Title"/>
    <w:basedOn w:val="Normal"/>
    <w:next w:val="heading1aftertitle"/>
    <w:link w:val="TitleChar"/>
    <w:qFormat/>
    <w:rsid w:val="00A74CA5"/>
    <w:pPr>
      <w:spacing w:before="840" w:after="480"/>
      <w:jc w:val="center"/>
    </w:pPr>
    <w:rPr>
      <w:b/>
      <w:bCs/>
      <w:sz w:val="24"/>
      <w:szCs w:val="24"/>
    </w:rPr>
  </w:style>
  <w:style w:type="character" w:customStyle="1" w:styleId="TitleChar">
    <w:name w:val="Title Char"/>
    <w:basedOn w:val="DefaultParagraphFont"/>
    <w:link w:val="Title"/>
    <w:rsid w:val="00A74CA5"/>
    <w:rPr>
      <w:rFonts w:ascii="Times New Roman" w:eastAsia="MS Mincho" w:hAnsi="Times New Roman" w:cs="Times New Roman"/>
      <w:b/>
      <w:bCs/>
      <w:sz w:val="24"/>
      <w:szCs w:val="24"/>
      <w:lang w:val="en-GB" w:eastAsia="en-US"/>
    </w:rPr>
  </w:style>
  <w:style w:type="paragraph" w:customStyle="1" w:styleId="IndexTitle">
    <w:name w:val="Index_Title"/>
    <w:basedOn w:val="AnnexTitle"/>
    <w:rsid w:val="00A74CA5"/>
  </w:style>
  <w:style w:type="paragraph" w:customStyle="1" w:styleId="Note1CharCharCharCharCharChar">
    <w:name w:val="Note 1 Char Char Char Char Char Char"/>
    <w:basedOn w:val="Note"/>
    <w:uiPriority w:val="99"/>
    <w:rsid w:val="00A74CA5"/>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rsid w:val="00A74CA5"/>
    <w:rPr>
      <w:sz w:val="18"/>
      <w:szCs w:val="18"/>
      <w:lang w:val="en-GB" w:eastAsia="en-US"/>
    </w:rPr>
  </w:style>
  <w:style w:type="paragraph" w:customStyle="1" w:styleId="Note2">
    <w:name w:val="Note 2"/>
    <w:basedOn w:val="Normal"/>
    <w:uiPriority w:val="99"/>
    <w:rsid w:val="00A74CA5"/>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rsid w:val="00A74CA5"/>
    <w:pPr>
      <w:ind w:left="1474"/>
    </w:pPr>
  </w:style>
  <w:style w:type="paragraph" w:customStyle="1" w:styleId="tableheading">
    <w:name w:val="table heading"/>
    <w:basedOn w:val="Normal"/>
    <w:rsid w:val="00A74CA5"/>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qFormat/>
    <w:rsid w:val="00A74CA5"/>
    <w:pPr>
      <w:tabs>
        <w:tab w:val="clear" w:pos="794"/>
        <w:tab w:val="clear" w:pos="1191"/>
        <w:tab w:val="clear" w:pos="1588"/>
        <w:tab w:val="clear" w:pos="1985"/>
      </w:tabs>
      <w:spacing w:before="240" w:after="720"/>
      <w:jc w:val="center"/>
    </w:pPr>
    <w:rPr>
      <w:b/>
      <w:bCs/>
      <w:lang w:val="en-US"/>
    </w:rPr>
  </w:style>
  <w:style w:type="paragraph" w:customStyle="1" w:styleId="tablecell">
    <w:name w:val="table cell"/>
    <w:basedOn w:val="Normal"/>
    <w:rsid w:val="00A74CA5"/>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semiHidden/>
    <w:rsid w:val="00A74CA5"/>
    <w:rPr>
      <w:rFonts w:ascii="Tahoma" w:hAnsi="Tahoma" w:cs="Tahoma"/>
      <w:sz w:val="16"/>
      <w:szCs w:val="16"/>
    </w:rPr>
  </w:style>
  <w:style w:type="paragraph" w:customStyle="1" w:styleId="CourierText">
    <w:name w:val="Courier Text"/>
    <w:basedOn w:val="Normal"/>
    <w:rsid w:val="00A74CA5"/>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A74CA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style>
  <w:style w:type="paragraph" w:styleId="TableofFigures">
    <w:name w:val="table of figures"/>
    <w:basedOn w:val="Normal"/>
    <w:next w:val="Normal"/>
    <w:uiPriority w:val="99"/>
    <w:rsid w:val="00A74CA5"/>
    <w:pPr>
      <w:tabs>
        <w:tab w:val="clear" w:pos="794"/>
        <w:tab w:val="clear" w:pos="1191"/>
        <w:tab w:val="clear" w:pos="1588"/>
        <w:tab w:val="clear" w:pos="1985"/>
        <w:tab w:val="right" w:leader="dot" w:pos="9628"/>
      </w:tabs>
      <w:ind w:left="400" w:hanging="400"/>
    </w:pPr>
  </w:style>
  <w:style w:type="paragraph" w:styleId="TOC9">
    <w:name w:val="toc 9"/>
    <w:basedOn w:val="Normal"/>
    <w:next w:val="Normal"/>
    <w:autoRedefine/>
    <w:uiPriority w:val="39"/>
    <w:rsid w:val="00A74CA5"/>
    <w:pPr>
      <w:tabs>
        <w:tab w:val="clear" w:pos="794"/>
        <w:tab w:val="clear" w:pos="1191"/>
        <w:tab w:val="clear" w:pos="1588"/>
        <w:tab w:val="clear" w:pos="1985"/>
      </w:tabs>
      <w:spacing w:before="60"/>
      <w:jc w:val="left"/>
    </w:pPr>
    <w:rPr>
      <w:bCs/>
    </w:rPr>
  </w:style>
  <w:style w:type="character" w:styleId="Hyperlink">
    <w:name w:val="Hyperlink"/>
    <w:aliases w:val="超级链接"/>
    <w:basedOn w:val="DefaultParagraphFont"/>
    <w:rsid w:val="00A74CA5"/>
    <w:rPr>
      <w:color w:val="0000FF"/>
      <w:u w:val="single"/>
    </w:rPr>
  </w:style>
  <w:style w:type="paragraph" w:styleId="BodyText">
    <w:name w:val="Body Text"/>
    <w:basedOn w:val="Normal"/>
    <w:link w:val="BodyTextChar"/>
    <w:rsid w:val="00A74CA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lang w:val="en-US"/>
    </w:rPr>
  </w:style>
  <w:style w:type="character" w:customStyle="1" w:styleId="BodyTextChar">
    <w:name w:val="Body Text Char"/>
    <w:basedOn w:val="DefaultParagraphFont"/>
    <w:link w:val="BodyText"/>
    <w:rsid w:val="00A74CA5"/>
    <w:rPr>
      <w:rFonts w:ascii="Times New Roman" w:eastAsia="Batang" w:hAnsi="Times New Roman" w:cs="Times New Roman"/>
      <w:lang w:eastAsia="en-US"/>
    </w:rPr>
  </w:style>
  <w:style w:type="paragraph" w:customStyle="1" w:styleId="AppendixHeading2">
    <w:name w:val="Appendix Heading 2"/>
    <w:basedOn w:val="Heading2"/>
    <w:rsid w:val="00A74CA5"/>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rsid w:val="00A74CA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rsid w:val="00A74CA5"/>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rsid w:val="00A74CA5"/>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rsid w:val="00A74CA5"/>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basedOn w:val="DefaultParagraphFont"/>
    <w:rsid w:val="00A74CA5"/>
    <w:rPr>
      <w:color w:val="800080"/>
      <w:u w:val="single"/>
    </w:rPr>
  </w:style>
  <w:style w:type="paragraph" w:customStyle="1" w:styleId="BlancChar">
    <w:name w:val="Blanc Char"/>
    <w:basedOn w:val="Normal"/>
    <w:next w:val="TableText"/>
    <w:rsid w:val="00A74CA5"/>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semiHidden/>
    <w:rsid w:val="00A74CA5"/>
    <w:pPr>
      <w:shd w:val="clear" w:color="auto" w:fill="000080"/>
    </w:pPr>
    <w:rPr>
      <w:rFonts w:ascii="Tahoma" w:hAnsi="Tahoma" w:cs="Tahoma"/>
    </w:rPr>
  </w:style>
  <w:style w:type="character" w:customStyle="1" w:styleId="DocumentMapChar">
    <w:name w:val="Document Map Char"/>
    <w:basedOn w:val="DefaultParagraphFont"/>
    <w:link w:val="DocumentMap"/>
    <w:semiHidden/>
    <w:rsid w:val="00A74CA5"/>
    <w:rPr>
      <w:rFonts w:ascii="Tahoma" w:eastAsia="MS Mincho" w:hAnsi="Tahoma" w:cs="Tahoma"/>
      <w:sz w:val="20"/>
      <w:szCs w:val="20"/>
      <w:shd w:val="clear" w:color="auto" w:fill="000080"/>
      <w:lang w:val="en-GB" w:eastAsia="en-US"/>
    </w:rPr>
  </w:style>
  <w:style w:type="paragraph" w:styleId="BodyTextIndent3">
    <w:name w:val="Body Text Indent 3"/>
    <w:basedOn w:val="Normal"/>
    <w:link w:val="BodyTextIndent3Char"/>
    <w:rsid w:val="00A74CA5"/>
    <w:pPr>
      <w:tabs>
        <w:tab w:val="clear" w:pos="794"/>
        <w:tab w:val="clear" w:pos="1191"/>
        <w:tab w:val="clear" w:pos="1588"/>
        <w:tab w:val="clear" w:pos="1985"/>
      </w:tabs>
      <w:overflowPunct/>
      <w:autoSpaceDE/>
      <w:autoSpaceDN/>
      <w:adjustRightInd/>
      <w:ind w:left="720"/>
      <w:textAlignment w:val="auto"/>
    </w:pPr>
    <w:rPr>
      <w:rFonts w:ascii="Courier New" w:hAnsi="Courier New" w:cs="Courier New"/>
    </w:rPr>
  </w:style>
  <w:style w:type="character" w:customStyle="1" w:styleId="BodyTextIndent3Char">
    <w:name w:val="Body Text Indent 3 Char"/>
    <w:basedOn w:val="DefaultParagraphFont"/>
    <w:link w:val="BodyTextIndent3"/>
    <w:rsid w:val="00A74CA5"/>
    <w:rPr>
      <w:rFonts w:ascii="Courier New" w:eastAsia="MS Mincho" w:hAnsi="Courier New" w:cs="Courier New"/>
      <w:sz w:val="20"/>
      <w:szCs w:val="20"/>
      <w:lang w:val="en-GB" w:eastAsia="en-US"/>
    </w:rPr>
  </w:style>
  <w:style w:type="paragraph" w:styleId="BodyTextIndent2">
    <w:name w:val="Body Text Indent 2"/>
    <w:basedOn w:val="Normal"/>
    <w:link w:val="BodyTextIndent2Char"/>
    <w:rsid w:val="00A74CA5"/>
    <w:pPr>
      <w:spacing w:after="120" w:line="480" w:lineRule="auto"/>
      <w:ind w:left="283"/>
    </w:pPr>
  </w:style>
  <w:style w:type="character" w:customStyle="1" w:styleId="BodyTextIndent2Char">
    <w:name w:val="Body Text Indent 2 Char"/>
    <w:basedOn w:val="DefaultParagraphFont"/>
    <w:link w:val="BodyTextIndent2"/>
    <w:rsid w:val="00A74CA5"/>
    <w:rPr>
      <w:rFonts w:ascii="Times New Roman" w:eastAsia="MS Mincho" w:hAnsi="Times New Roman" w:cs="Times New Roman"/>
      <w:sz w:val="20"/>
      <w:szCs w:val="20"/>
      <w:lang w:val="en-GB" w:eastAsia="en-US"/>
    </w:rPr>
  </w:style>
  <w:style w:type="paragraph" w:customStyle="1" w:styleId="11BodyText">
    <w:name w:val="11 BodyText"/>
    <w:basedOn w:val="Normal"/>
    <w:rsid w:val="00A74CA5"/>
    <w:pPr>
      <w:spacing w:before="0" w:after="220"/>
    </w:pPr>
  </w:style>
  <w:style w:type="paragraph" w:customStyle="1" w:styleId="Kommentarthema1">
    <w:name w:val="Kommentarthema1"/>
    <w:basedOn w:val="CommentText"/>
    <w:next w:val="CommentText"/>
    <w:semiHidden/>
    <w:rsid w:val="00A74CA5"/>
    <w:rPr>
      <w:b/>
      <w:bCs/>
    </w:rPr>
  </w:style>
  <w:style w:type="paragraph" w:styleId="BodyText3">
    <w:name w:val="Body Text 3"/>
    <w:basedOn w:val="Normal"/>
    <w:link w:val="BodyText3Char"/>
    <w:rsid w:val="00A74CA5"/>
    <w:pPr>
      <w:spacing w:after="120"/>
    </w:pPr>
    <w:rPr>
      <w:sz w:val="16"/>
      <w:szCs w:val="16"/>
    </w:rPr>
  </w:style>
  <w:style w:type="character" w:customStyle="1" w:styleId="BodyText3Char">
    <w:name w:val="Body Text 3 Char"/>
    <w:basedOn w:val="DefaultParagraphFont"/>
    <w:link w:val="BodyText3"/>
    <w:rsid w:val="00A74CA5"/>
    <w:rPr>
      <w:rFonts w:ascii="Times New Roman" w:eastAsia="MS Mincho" w:hAnsi="Times New Roman" w:cs="Times New Roman"/>
      <w:sz w:val="16"/>
      <w:szCs w:val="16"/>
      <w:lang w:val="en-GB" w:eastAsia="en-US"/>
    </w:rPr>
  </w:style>
  <w:style w:type="paragraph" w:customStyle="1" w:styleId="Note1">
    <w:name w:val="Note 1"/>
    <w:basedOn w:val="Note"/>
    <w:rsid w:val="00A74CA5"/>
    <w:pPr>
      <w:tabs>
        <w:tab w:val="clear" w:pos="1191"/>
        <w:tab w:val="clear" w:pos="1588"/>
        <w:tab w:val="clear" w:pos="1985"/>
      </w:tabs>
      <w:ind w:left="284" w:firstLine="0"/>
    </w:pPr>
  </w:style>
  <w:style w:type="paragraph" w:customStyle="1" w:styleId="Figure0">
    <w:name w:val="Figure"/>
    <w:basedOn w:val="Normal"/>
    <w:next w:val="Normal"/>
    <w:rsid w:val="00A74CA5"/>
    <w:pPr>
      <w:spacing w:before="240" w:after="480"/>
      <w:jc w:val="center"/>
    </w:pPr>
  </w:style>
  <w:style w:type="paragraph" w:customStyle="1" w:styleId="FigureLegend">
    <w:name w:val="Figure_Legend"/>
    <w:basedOn w:val="TableLegend"/>
    <w:next w:val="Normal"/>
    <w:rsid w:val="00A74CA5"/>
  </w:style>
  <w:style w:type="paragraph" w:customStyle="1" w:styleId="Fig0">
    <w:name w:val="Fig"/>
    <w:basedOn w:val="Figure0"/>
    <w:next w:val="Fig"/>
    <w:rsid w:val="00A74CA5"/>
    <w:pPr>
      <w:spacing w:before="136" w:after="0"/>
    </w:pPr>
    <w:rPr>
      <w:lang w:val="en-US"/>
    </w:rPr>
  </w:style>
  <w:style w:type="paragraph" w:customStyle="1" w:styleId="figure1">
    <w:name w:val="figure"/>
    <w:basedOn w:val="Normal"/>
    <w:rsid w:val="00A74CA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basedOn w:val="DefaultParagraphFont"/>
    <w:rsid w:val="00A74CA5"/>
    <w:rPr>
      <w:lang w:val="en-US" w:eastAsia="en-US"/>
    </w:rPr>
  </w:style>
  <w:style w:type="paragraph" w:customStyle="1" w:styleId="Annex2">
    <w:name w:val="Annex 2"/>
    <w:basedOn w:val="Normal"/>
    <w:next w:val="Normal"/>
    <w:uiPriority w:val="99"/>
    <w:rsid w:val="00A74CA5"/>
    <w:pPr>
      <w:keepNext/>
      <w:keepLines/>
      <w:numPr>
        <w:ilvl w:val="1"/>
        <w:numId w:val="314"/>
      </w:numPr>
      <w:spacing w:before="313"/>
      <w:outlineLvl w:val="1"/>
    </w:pPr>
    <w:rPr>
      <w:b/>
      <w:bCs/>
      <w:sz w:val="22"/>
      <w:szCs w:val="22"/>
    </w:rPr>
  </w:style>
  <w:style w:type="paragraph" w:customStyle="1" w:styleId="Annex3">
    <w:name w:val="Annex 3"/>
    <w:basedOn w:val="Normal"/>
    <w:next w:val="Normal"/>
    <w:uiPriority w:val="99"/>
    <w:rsid w:val="00A74CA5"/>
    <w:pPr>
      <w:keepNext/>
      <w:numPr>
        <w:ilvl w:val="2"/>
        <w:numId w:val="314"/>
      </w:numPr>
      <w:spacing w:before="181"/>
      <w:outlineLvl w:val="2"/>
    </w:pPr>
    <w:rPr>
      <w:b/>
      <w:bCs/>
    </w:rPr>
  </w:style>
  <w:style w:type="paragraph" w:customStyle="1" w:styleId="Annex4">
    <w:name w:val="Annex 4"/>
    <w:basedOn w:val="Normal"/>
    <w:next w:val="Normal"/>
    <w:autoRedefine/>
    <w:rsid w:val="00A74CA5"/>
    <w:pPr>
      <w:keepNext/>
      <w:keepLines/>
      <w:numPr>
        <w:ilvl w:val="3"/>
        <w:numId w:val="314"/>
      </w:numPr>
      <w:tabs>
        <w:tab w:val="clear" w:pos="794"/>
        <w:tab w:val="clear" w:pos="1588"/>
        <w:tab w:val="left" w:pos="964"/>
        <w:tab w:val="left" w:pos="2200"/>
      </w:tabs>
      <w:spacing w:before="181"/>
      <w:outlineLvl w:val="3"/>
    </w:pPr>
    <w:rPr>
      <w:b/>
      <w:bCs/>
    </w:rPr>
  </w:style>
  <w:style w:type="paragraph" w:customStyle="1" w:styleId="Annex5">
    <w:name w:val="Annex 5"/>
    <w:basedOn w:val="Normal"/>
    <w:next w:val="Normal"/>
    <w:autoRedefine/>
    <w:uiPriority w:val="99"/>
    <w:rsid w:val="00A74CA5"/>
    <w:pPr>
      <w:keepNext/>
      <w:keepLines/>
      <w:numPr>
        <w:ilvl w:val="4"/>
        <w:numId w:val="314"/>
      </w:numPr>
      <w:tabs>
        <w:tab w:val="clear" w:pos="794"/>
        <w:tab w:val="left" w:pos="964"/>
      </w:tabs>
      <w:spacing w:before="181"/>
      <w:outlineLvl w:val="4"/>
    </w:pPr>
    <w:rPr>
      <w:b/>
      <w:bCs/>
    </w:rPr>
  </w:style>
  <w:style w:type="character" w:customStyle="1" w:styleId="CourierTextChar">
    <w:name w:val="Courier Text Char"/>
    <w:basedOn w:val="DefaultParagraphFont"/>
    <w:rsid w:val="00A74CA5"/>
    <w:rPr>
      <w:rFonts w:ascii="Courier" w:hAnsi="Courier" w:cs="Courier"/>
      <w:sz w:val="22"/>
      <w:szCs w:val="22"/>
      <w:lang w:val="en-GB" w:eastAsia="en-US"/>
    </w:rPr>
  </w:style>
  <w:style w:type="paragraph" w:styleId="BodyText2">
    <w:name w:val="Body Text 2"/>
    <w:basedOn w:val="Normal"/>
    <w:link w:val="BodyText2Char"/>
    <w:rsid w:val="00A74CA5"/>
    <w:pPr>
      <w:spacing w:after="120" w:line="480" w:lineRule="auto"/>
    </w:pPr>
  </w:style>
  <w:style w:type="character" w:customStyle="1" w:styleId="BodyText2Char">
    <w:name w:val="Body Text 2 Char"/>
    <w:basedOn w:val="DefaultParagraphFont"/>
    <w:link w:val="BodyText2"/>
    <w:rsid w:val="00A74CA5"/>
    <w:rPr>
      <w:rFonts w:ascii="Times New Roman" w:eastAsia="MS Mincho" w:hAnsi="Times New Roman" w:cs="Times New Roman"/>
      <w:sz w:val="20"/>
      <w:szCs w:val="20"/>
      <w:lang w:val="en-GB" w:eastAsia="en-US"/>
    </w:rPr>
  </w:style>
  <w:style w:type="paragraph" w:customStyle="1" w:styleId="Normal1">
    <w:name w:val="Normal1"/>
    <w:basedOn w:val="TableTitle"/>
    <w:rsid w:val="00A74CA5"/>
    <w:pPr>
      <w:tabs>
        <w:tab w:val="center" w:pos="4864"/>
      </w:tabs>
      <w:jc w:val="both"/>
    </w:pPr>
  </w:style>
  <w:style w:type="paragraph" w:styleId="BalloonText">
    <w:name w:val="Balloon Text"/>
    <w:basedOn w:val="Normal"/>
    <w:link w:val="BalloonTextChar"/>
    <w:semiHidden/>
    <w:rsid w:val="00A74CA5"/>
    <w:rPr>
      <w:rFonts w:ascii="Tahoma" w:hAnsi="Tahoma" w:cs="Tahoma"/>
      <w:sz w:val="16"/>
      <w:szCs w:val="16"/>
    </w:rPr>
  </w:style>
  <w:style w:type="character" w:customStyle="1" w:styleId="BalloonTextChar">
    <w:name w:val="Balloon Text Char"/>
    <w:basedOn w:val="DefaultParagraphFont"/>
    <w:link w:val="BalloonText"/>
    <w:semiHidden/>
    <w:rsid w:val="00A74CA5"/>
    <w:rPr>
      <w:rFonts w:ascii="Tahoma" w:eastAsia="MS Mincho" w:hAnsi="Tahoma" w:cs="Tahoma"/>
      <w:sz w:val="16"/>
      <w:szCs w:val="16"/>
      <w:lang w:val="en-GB" w:eastAsia="en-US"/>
    </w:rPr>
  </w:style>
  <w:style w:type="paragraph" w:customStyle="1" w:styleId="equation0">
    <w:name w:val="equation"/>
    <w:basedOn w:val="Normal"/>
    <w:rsid w:val="00A74CA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US"/>
    </w:rPr>
  </w:style>
  <w:style w:type="paragraph" w:customStyle="1" w:styleId="AnnexNotitle">
    <w:name w:val="Annex_No &amp; title"/>
    <w:basedOn w:val="Normal"/>
    <w:next w:val="Normal"/>
    <w:rsid w:val="00A74CA5"/>
    <w:pPr>
      <w:keepNext/>
      <w:keepLines/>
      <w:spacing w:before="480"/>
      <w:jc w:val="center"/>
    </w:pPr>
    <w:rPr>
      <w:b/>
      <w:sz w:val="28"/>
    </w:rPr>
  </w:style>
  <w:style w:type="paragraph" w:customStyle="1" w:styleId="Headingb">
    <w:name w:val="Heading_b"/>
    <w:basedOn w:val="Normal"/>
    <w:next w:val="Normal"/>
    <w:rsid w:val="00A74CA5"/>
    <w:pPr>
      <w:keepNext/>
      <w:spacing w:before="160"/>
      <w:jc w:val="left"/>
    </w:pPr>
    <w:rPr>
      <w:b/>
      <w:sz w:val="24"/>
    </w:rPr>
  </w:style>
  <w:style w:type="paragraph" w:customStyle="1" w:styleId="TableTitleSub">
    <w:name w:val="Table_Title Sub"/>
    <w:basedOn w:val="TableTitle"/>
    <w:rsid w:val="00A74CA5"/>
  </w:style>
  <w:style w:type="character" w:customStyle="1" w:styleId="Annex1Char">
    <w:name w:val="Annex 1 Char"/>
    <w:basedOn w:val="DefaultParagraphFont"/>
    <w:rsid w:val="00A74CA5"/>
    <w:rPr>
      <w:b/>
      <w:bCs/>
      <w:sz w:val="24"/>
      <w:szCs w:val="24"/>
      <w:lang w:val="en-GB" w:eastAsia="en-US"/>
    </w:rPr>
  </w:style>
  <w:style w:type="paragraph" w:customStyle="1" w:styleId="TableTitleChar">
    <w:name w:val="Table_Title Char"/>
    <w:basedOn w:val="Normal"/>
    <w:next w:val="Normal"/>
    <w:rsid w:val="00A74CA5"/>
    <w:pPr>
      <w:keepNext/>
      <w:spacing w:before="240" w:after="113"/>
      <w:jc w:val="center"/>
    </w:pPr>
    <w:rPr>
      <w:b/>
      <w:bCs/>
    </w:rPr>
  </w:style>
  <w:style w:type="character" w:customStyle="1" w:styleId="Annex3Char">
    <w:name w:val="Annex 3 Char"/>
    <w:basedOn w:val="DefaultParagraphFont"/>
    <w:rsid w:val="00A74CA5"/>
    <w:rPr>
      <w:b/>
      <w:bCs/>
      <w:lang w:val="en-GB" w:eastAsia="en-US"/>
    </w:rPr>
  </w:style>
  <w:style w:type="character" w:customStyle="1" w:styleId="Heading1Char1">
    <w:name w:val="Heading 1 Char1"/>
    <w:basedOn w:val="DefaultParagraphFont"/>
    <w:rsid w:val="00A74CA5"/>
    <w:rPr>
      <w:b/>
      <w:bCs/>
      <w:sz w:val="24"/>
      <w:szCs w:val="24"/>
      <w:lang w:val="en-GB" w:eastAsia="en-US"/>
    </w:rPr>
  </w:style>
  <w:style w:type="paragraph" w:customStyle="1" w:styleId="toc0">
    <w:name w:val="toc 0"/>
    <w:basedOn w:val="Normal"/>
    <w:next w:val="TOC1"/>
    <w:rsid w:val="00A74CA5"/>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rsid w:val="00A74CA5"/>
    <w:pPr>
      <w:keepNext/>
      <w:keepLines/>
      <w:spacing w:before="0"/>
      <w:jc w:val="left"/>
    </w:pPr>
    <w:rPr>
      <w:b/>
      <w:sz w:val="28"/>
    </w:rPr>
  </w:style>
  <w:style w:type="paragraph" w:customStyle="1" w:styleId="Rectitle">
    <w:name w:val="Rec_title"/>
    <w:basedOn w:val="Normal"/>
    <w:next w:val="Normal"/>
    <w:rsid w:val="00A74CA5"/>
    <w:pPr>
      <w:keepNext/>
      <w:keepLines/>
      <w:spacing w:before="360"/>
      <w:jc w:val="center"/>
    </w:pPr>
    <w:rPr>
      <w:b/>
      <w:sz w:val="28"/>
    </w:rPr>
  </w:style>
  <w:style w:type="paragraph" w:customStyle="1" w:styleId="FooterQP">
    <w:name w:val="Footer_QP"/>
    <w:basedOn w:val="Normal"/>
    <w:rsid w:val="00A74CA5"/>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basedOn w:val="DefaultParagraphFont"/>
    <w:rsid w:val="00A74CA5"/>
    <w:rPr>
      <w:lang w:val="fr-FR"/>
    </w:rPr>
  </w:style>
  <w:style w:type="table" w:styleId="TableGrid">
    <w:name w:val="Table Grid"/>
    <w:basedOn w:val="TableNormal"/>
    <w:rsid w:val="00A74CA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S Mincho"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basedOn w:val="DefaultParagraphFont"/>
    <w:rsid w:val="00A74CA5"/>
  </w:style>
  <w:style w:type="character" w:customStyle="1" w:styleId="Head0">
    <w:name w:val="Head"/>
    <w:basedOn w:val="DefaultParagraphFont"/>
    <w:rsid w:val="00A74CA5"/>
    <w:rPr>
      <w:b/>
    </w:rPr>
  </w:style>
  <w:style w:type="paragraph" w:customStyle="1" w:styleId="Tablehead">
    <w:name w:val="Table_head"/>
    <w:basedOn w:val="Tabletext0"/>
    <w:next w:val="Tabletext0"/>
    <w:rsid w:val="00A74CA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rsid w:val="00A74CA5"/>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basedOn w:val="DefaultParagraphFont"/>
    <w:link w:val="tablesyntax"/>
    <w:rsid w:val="00A74CA5"/>
    <w:rPr>
      <w:rFonts w:ascii="Times New Roman" w:eastAsia="MS Mincho" w:hAnsi="Times New Roman" w:cs="Times New Roman"/>
      <w:sz w:val="20"/>
      <w:szCs w:val="20"/>
      <w:lang w:val="en-GB" w:eastAsia="en-US"/>
    </w:rPr>
  </w:style>
  <w:style w:type="paragraph" w:customStyle="1" w:styleId="StyleHeading1TimesNewRoman12ptBefore24ptAfter0">
    <w:name w:val="Style Heading 1 + Times New Roman 12 pt Before:  24 pt After:  0..."/>
    <w:basedOn w:val="Heading1"/>
    <w:rsid w:val="00A74CA5"/>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rsid w:val="00A74CA5"/>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rsid w:val="00A74CA5"/>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basedOn w:val="DefaultParagraphFont"/>
    <w:rsid w:val="00A74CA5"/>
    <w:rPr>
      <w:rFonts w:eastAsia="Batang"/>
      <w:sz w:val="18"/>
      <w:szCs w:val="18"/>
      <w:lang w:val="en-GB" w:eastAsia="en-US" w:bidi="ar-SA"/>
    </w:rPr>
  </w:style>
  <w:style w:type="character" w:customStyle="1" w:styleId="Note1CharCharCharCharCharCharChar1">
    <w:name w:val="Note 1 Char Char Char Char Char Char Char1"/>
    <w:basedOn w:val="NoteChar1"/>
    <w:rsid w:val="00A74CA5"/>
    <w:rPr>
      <w:rFonts w:eastAsia="Batang"/>
      <w:sz w:val="18"/>
      <w:szCs w:val="18"/>
      <w:lang w:val="en-GB" w:eastAsia="en-US" w:bidi="ar-SA"/>
    </w:rPr>
  </w:style>
  <w:style w:type="paragraph" w:customStyle="1" w:styleId="StyletableheadingCentered">
    <w:name w:val="Style table heading + Centered"/>
    <w:basedOn w:val="tableheading"/>
    <w:rsid w:val="00A74CA5"/>
    <w:pPr>
      <w:spacing w:before="20" w:after="40"/>
      <w:jc w:val="center"/>
    </w:pPr>
    <w:rPr>
      <w:rFonts w:eastAsia="Batang"/>
    </w:rPr>
  </w:style>
  <w:style w:type="paragraph" w:customStyle="1" w:styleId="Styleenumlev1Left0Hanging03">
    <w:name w:val="Style enumlev1 + Left:  0&quot; Hanging:  0.3&quot;"/>
    <w:basedOn w:val="enumlev1"/>
    <w:rsid w:val="00A74CA5"/>
    <w:pPr>
      <w:spacing w:before="136"/>
      <w:ind w:left="432" w:hanging="432"/>
    </w:pPr>
    <w:rPr>
      <w:rFonts w:eastAsia="Batang"/>
    </w:rPr>
  </w:style>
  <w:style w:type="paragraph" w:customStyle="1" w:styleId="StyleNote111ptLeft0">
    <w:name w:val="Style Note 1 + 11 pt Left:  0&quot;"/>
    <w:basedOn w:val="Note1"/>
    <w:rsid w:val="00A74CA5"/>
    <w:pPr>
      <w:spacing w:before="136" w:line="240" w:lineRule="auto"/>
      <w:ind w:left="0"/>
    </w:pPr>
    <w:rPr>
      <w:rFonts w:eastAsia="Batang"/>
      <w:sz w:val="22"/>
      <w:szCs w:val="20"/>
    </w:rPr>
  </w:style>
  <w:style w:type="character" w:customStyle="1" w:styleId="Note3Char">
    <w:name w:val="Note 3 Char"/>
    <w:basedOn w:val="Note1CharCharCharCharCharCharChar1"/>
    <w:rsid w:val="00A74CA5"/>
    <w:rPr>
      <w:rFonts w:eastAsia="Batang"/>
      <w:sz w:val="18"/>
      <w:szCs w:val="18"/>
      <w:lang w:val="en-GB" w:eastAsia="en-US" w:bidi="ar-SA"/>
    </w:rPr>
  </w:style>
  <w:style w:type="paragraph" w:customStyle="1" w:styleId="Annex3CharChar">
    <w:name w:val="Annex 3 Char Char"/>
    <w:basedOn w:val="Normal"/>
    <w:next w:val="Normal"/>
    <w:link w:val="Annex3CharCharChar"/>
    <w:rsid w:val="00A74CA5"/>
    <w:pPr>
      <w:keepNext/>
      <w:tabs>
        <w:tab w:val="num" w:pos="720"/>
      </w:tabs>
      <w:spacing w:before="181"/>
      <w:ind w:left="1224" w:hanging="1224"/>
      <w:outlineLvl w:val="2"/>
    </w:pPr>
    <w:rPr>
      <w:b/>
      <w:bCs/>
    </w:rPr>
  </w:style>
  <w:style w:type="paragraph" w:customStyle="1" w:styleId="Annex4CharCharCharChar">
    <w:name w:val="Annex 4 Char Char Char Char"/>
    <w:basedOn w:val="Annex3CharChar"/>
    <w:next w:val="Normal"/>
    <w:link w:val="Annex4CharCharCharCharChar"/>
    <w:rsid w:val="00A74CA5"/>
    <w:pPr>
      <w:ind w:left="1728" w:hanging="1728"/>
    </w:pPr>
  </w:style>
  <w:style w:type="paragraph" w:customStyle="1" w:styleId="Annex6">
    <w:name w:val="Annex 6"/>
    <w:basedOn w:val="Annex5"/>
    <w:next w:val="Normal"/>
    <w:autoRedefine/>
    <w:uiPriority w:val="99"/>
    <w:rsid w:val="00A74CA5"/>
    <w:pPr>
      <w:numPr>
        <w:ilvl w:val="5"/>
      </w:numPr>
      <w:tabs>
        <w:tab w:val="clear" w:pos="964"/>
      </w:tabs>
      <w:outlineLvl w:val="5"/>
    </w:pPr>
  </w:style>
  <w:style w:type="paragraph" w:customStyle="1" w:styleId="AVCEquationlevel1CharCharCharChar">
    <w:name w:val="AVC Equation level 1 Char Char Char Char"/>
    <w:basedOn w:val="Normal"/>
    <w:link w:val="AVCEquationlevel1CharCharCharCharChar"/>
    <w:rsid w:val="00A74CA5"/>
    <w:pPr>
      <w:tabs>
        <w:tab w:val="clear" w:pos="1191"/>
        <w:tab w:val="clear" w:pos="1985"/>
        <w:tab w:val="right" w:pos="9696"/>
      </w:tabs>
      <w:spacing w:before="200" w:after="240"/>
      <w:ind w:left="794"/>
      <w:jc w:val="left"/>
    </w:pPr>
    <w:rPr>
      <w:szCs w:val="22"/>
    </w:rPr>
  </w:style>
  <w:style w:type="character" w:customStyle="1" w:styleId="AVCEquationlevel1CharCharCharCharChar">
    <w:name w:val="AVC Equation level 1 Char Char Char Char Char"/>
    <w:basedOn w:val="DefaultParagraphFont"/>
    <w:link w:val="AVCEquationlevel1CharCharCharChar"/>
    <w:rsid w:val="00A74CA5"/>
    <w:rPr>
      <w:rFonts w:ascii="Times New Roman" w:eastAsia="MS Mincho" w:hAnsi="Times New Roman" w:cs="Times New Roman"/>
      <w:sz w:val="20"/>
      <w:lang w:val="en-GB" w:eastAsia="en-US"/>
    </w:rPr>
  </w:style>
  <w:style w:type="paragraph" w:customStyle="1" w:styleId="SVCBulletslevel1CharCharChar">
    <w:name w:val="SVC Bullets level 1 Char Char Char"/>
    <w:link w:val="SVCBulletslevel1CharCharCharChar"/>
    <w:rsid w:val="00A74CA5"/>
    <w:pPr>
      <w:numPr>
        <w:numId w:val="32"/>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S Mincho" w:hAnsi="Times New Roman" w:cs="Times New Roman"/>
      <w:sz w:val="20"/>
      <w:szCs w:val="20"/>
      <w:lang w:val="en-GB" w:eastAsia="en-US"/>
    </w:rPr>
  </w:style>
  <w:style w:type="character" w:customStyle="1" w:styleId="Annex3CharCharChar">
    <w:name w:val="Annex 3 Char Char Char"/>
    <w:basedOn w:val="DefaultParagraphFont"/>
    <w:link w:val="Annex3CharChar"/>
    <w:rsid w:val="00A74CA5"/>
    <w:rPr>
      <w:rFonts w:ascii="Times New Roman" w:eastAsia="MS Mincho" w:hAnsi="Times New Roman" w:cs="Times New Roman"/>
      <w:b/>
      <w:bCs/>
      <w:sz w:val="20"/>
      <w:szCs w:val="20"/>
      <w:lang w:val="en-GB" w:eastAsia="en-US"/>
    </w:rPr>
  </w:style>
  <w:style w:type="numbering" w:customStyle="1" w:styleId="SVCBullets">
    <w:name w:val="SVC Bullets"/>
    <w:rsid w:val="00A74CA5"/>
    <w:pPr>
      <w:numPr>
        <w:numId w:val="31"/>
      </w:numPr>
    </w:pPr>
  </w:style>
  <w:style w:type="character" w:customStyle="1" w:styleId="SVCBulletslevel1CharChar">
    <w:name w:val="SVC Bullets level 1 Char Char"/>
    <w:basedOn w:val="DefaultParagraphFont"/>
    <w:link w:val="SVCBulletslevel1Char"/>
    <w:rsid w:val="00A74CA5"/>
    <w:rPr>
      <w:rFonts w:ascii="Times New Roman" w:hAnsi="Times New Roman"/>
      <w:lang w:val="en-GB" w:eastAsia="en-US"/>
    </w:rPr>
  </w:style>
  <w:style w:type="paragraph" w:customStyle="1" w:styleId="SVCBulletslevel3CharChar">
    <w:name w:val="SVC Bullets level 3 Char Char"/>
    <w:basedOn w:val="SVCBulletslevel3"/>
    <w:link w:val="SVCBulletslevel3CharCharChar"/>
    <w:rsid w:val="00A74CA5"/>
  </w:style>
  <w:style w:type="paragraph" w:customStyle="1" w:styleId="SVCBulletslevel4Char">
    <w:name w:val="SVC Bullets level 4 Char"/>
    <w:basedOn w:val="SVCBulletslevel3CharChar"/>
    <w:link w:val="SVCBulletslevel4CharChar"/>
    <w:rsid w:val="00A74CA5"/>
    <w:pPr>
      <w:numPr>
        <w:ilvl w:val="3"/>
      </w:numPr>
      <w:tabs>
        <w:tab w:val="clear" w:pos="0"/>
        <w:tab w:val="num" w:pos="360"/>
        <w:tab w:val="num" w:pos="2880"/>
      </w:tabs>
      <w:ind w:left="1195" w:hanging="403"/>
    </w:pPr>
  </w:style>
  <w:style w:type="paragraph" w:customStyle="1" w:styleId="SVCBulletslevel5">
    <w:name w:val="SVC Bullets level 5"/>
    <w:basedOn w:val="SVCBulletslevel4Char"/>
    <w:rsid w:val="00A74CA5"/>
    <w:pPr>
      <w:numPr>
        <w:ilvl w:val="4"/>
      </w:numPr>
      <w:tabs>
        <w:tab w:val="clear" w:pos="0"/>
        <w:tab w:val="num" w:pos="360"/>
        <w:tab w:val="num" w:pos="3600"/>
      </w:tabs>
      <w:ind w:left="3600" w:hanging="360"/>
    </w:pPr>
  </w:style>
  <w:style w:type="paragraph" w:customStyle="1" w:styleId="SVCBulletslevel6">
    <w:name w:val="SVC Bullets level 6"/>
    <w:basedOn w:val="SVCBulletslevel5"/>
    <w:rsid w:val="00A74CA5"/>
    <w:pPr>
      <w:numPr>
        <w:ilvl w:val="5"/>
      </w:numPr>
      <w:tabs>
        <w:tab w:val="clear" w:pos="-31680"/>
        <w:tab w:val="num" w:pos="360"/>
        <w:tab w:val="left" w:pos="2381"/>
        <w:tab w:val="num" w:pos="4320"/>
      </w:tabs>
      <w:ind w:left="4320" w:hanging="391"/>
    </w:pPr>
  </w:style>
  <w:style w:type="character" w:customStyle="1" w:styleId="SVCBulletslevel1CharCharCharChar">
    <w:name w:val="SVC Bullets level 1 Char Char Char Char"/>
    <w:basedOn w:val="DefaultParagraphFont"/>
    <w:link w:val="SVCBulletslevel1CharCharChar"/>
    <w:rsid w:val="00A74CA5"/>
    <w:rPr>
      <w:rFonts w:ascii="Times New Roman" w:eastAsia="MS Mincho" w:hAnsi="Times New Roman" w:cs="Times New Roman"/>
      <w:sz w:val="20"/>
      <w:szCs w:val="20"/>
      <w:lang w:val="en-GB" w:eastAsia="en-US"/>
    </w:rPr>
  </w:style>
  <w:style w:type="character" w:customStyle="1" w:styleId="SVCBulletslevel3CharCharChar">
    <w:name w:val="SVC Bullets level 3 Char Char Char"/>
    <w:basedOn w:val="DefaultParagraphFont"/>
    <w:link w:val="SVCBulletslevel3CharChar"/>
    <w:rsid w:val="00A74CA5"/>
    <w:rPr>
      <w:rFonts w:ascii="Times New Roman" w:eastAsia="MS Mincho" w:hAnsi="Times New Roman" w:cs="Times New Roman"/>
      <w:sz w:val="20"/>
      <w:szCs w:val="20"/>
      <w:lang w:val="en-GB" w:eastAsia="en-US"/>
    </w:rPr>
  </w:style>
  <w:style w:type="character" w:customStyle="1" w:styleId="SVCBulletslevel4CharChar">
    <w:name w:val="SVC Bullets level 4 Char Char"/>
    <w:basedOn w:val="SVCBulletslevel3CharCharChar"/>
    <w:link w:val="SVCBulletslevel4Char"/>
    <w:rsid w:val="00A74CA5"/>
    <w:rPr>
      <w:rFonts w:ascii="Times New Roman" w:eastAsia="MS Mincho" w:hAnsi="Times New Roman" w:cs="Times New Roman"/>
      <w:sz w:val="20"/>
      <w:szCs w:val="20"/>
      <w:lang w:val="en-GB" w:eastAsia="en-US"/>
    </w:rPr>
  </w:style>
  <w:style w:type="paragraph" w:customStyle="1" w:styleId="SVCBulletslevel7">
    <w:name w:val="SVC Bullets level 7"/>
    <w:basedOn w:val="SVCBulletslevel6"/>
    <w:rsid w:val="00A74CA5"/>
    <w:pPr>
      <w:ind w:left="2772"/>
    </w:pPr>
  </w:style>
  <w:style w:type="paragraph" w:customStyle="1" w:styleId="SVCBulletslevel8">
    <w:name w:val="SVC Bullets level 8"/>
    <w:basedOn w:val="SVCBulletslevel7"/>
    <w:rsid w:val="00A74CA5"/>
    <w:pPr>
      <w:ind w:left="3168"/>
    </w:pPr>
  </w:style>
  <w:style w:type="paragraph" w:customStyle="1" w:styleId="SVCBulletslevel3">
    <w:name w:val="SVC Bullets level 3"/>
    <w:basedOn w:val="Normal"/>
    <w:rsid w:val="00A74CA5"/>
    <w:pPr>
      <w:numPr>
        <w:ilvl w:val="2"/>
        <w:numId w:val="32"/>
      </w:numPr>
    </w:pPr>
  </w:style>
  <w:style w:type="paragraph" w:customStyle="1" w:styleId="SVCBulletslevel2CharChar">
    <w:name w:val="SVC Bullets level 2 Char Char"/>
    <w:basedOn w:val="Normal"/>
    <w:link w:val="SVCBulletslevel2CharCharChar"/>
    <w:rsid w:val="00A74CA5"/>
    <w:pPr>
      <w:numPr>
        <w:numId w:val="3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basedOn w:val="SVCBulletslevel1CharChar"/>
    <w:link w:val="SVCBulletslevel2CharChar"/>
    <w:rsid w:val="00A74CA5"/>
    <w:rPr>
      <w:rFonts w:ascii="Times New Roman" w:eastAsia="MS Mincho" w:hAnsi="Times New Roman" w:cs="Times New Roman"/>
      <w:sz w:val="20"/>
      <w:szCs w:val="20"/>
      <w:lang w:val="en-GB" w:eastAsia="en-US"/>
    </w:rPr>
  </w:style>
  <w:style w:type="paragraph" w:customStyle="1" w:styleId="FigureCharChar">
    <w:name w:val="Figure_# Char Char"/>
    <w:basedOn w:val="Normal"/>
    <w:next w:val="FigureTitleChar"/>
    <w:link w:val="FigureCharCharChar"/>
    <w:rsid w:val="00A74CA5"/>
    <w:pPr>
      <w:keepNext/>
      <w:tabs>
        <w:tab w:val="clear" w:pos="794"/>
        <w:tab w:val="clear" w:pos="1191"/>
        <w:tab w:val="clear" w:pos="1588"/>
        <w:tab w:val="clear" w:pos="1985"/>
      </w:tabs>
      <w:spacing w:before="567" w:after="113"/>
      <w:jc w:val="center"/>
    </w:pPr>
    <w:rPr>
      <w:lang w:val="en-US"/>
    </w:rPr>
  </w:style>
  <w:style w:type="paragraph" w:customStyle="1" w:styleId="FigureCharCharChar0">
    <w:name w:val="Figure Char Char Char"/>
    <w:basedOn w:val="Normal"/>
    <w:next w:val="Normal"/>
    <w:link w:val="FigureCharCharCharChar"/>
    <w:rsid w:val="00A74CA5"/>
    <w:pPr>
      <w:spacing w:before="240" w:after="480"/>
      <w:jc w:val="center"/>
    </w:pPr>
  </w:style>
  <w:style w:type="paragraph" w:customStyle="1" w:styleId="figureCharCharChar1">
    <w:name w:val="figure Char Char Char"/>
    <w:basedOn w:val="Normal"/>
    <w:link w:val="figureCharCharCharChar0"/>
    <w:rsid w:val="00A74CA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basedOn w:val="DefaultParagraphFont"/>
    <w:rsid w:val="00A74CA5"/>
    <w:rPr>
      <w:lang w:val="en-US" w:eastAsia="en-US"/>
    </w:rPr>
  </w:style>
  <w:style w:type="paragraph" w:customStyle="1" w:styleId="AVCIndentlevel2">
    <w:name w:val="AVC Indent level 2"/>
    <w:basedOn w:val="AVCIndentlevel1"/>
    <w:rsid w:val="00A74CA5"/>
    <w:pPr>
      <w:ind w:left="794"/>
    </w:pPr>
  </w:style>
  <w:style w:type="paragraph" w:customStyle="1" w:styleId="AVCIndentlevel1">
    <w:name w:val="AVC Indent level 1"/>
    <w:basedOn w:val="Normal"/>
    <w:rsid w:val="00A74CA5"/>
    <w:pPr>
      <w:tabs>
        <w:tab w:val="left" w:pos="397"/>
      </w:tabs>
      <w:ind w:left="397"/>
      <w:textAlignment w:val="auto"/>
    </w:pPr>
  </w:style>
  <w:style w:type="paragraph" w:customStyle="1" w:styleId="Style1">
    <w:name w:val="Style1"/>
    <w:basedOn w:val="AVCBulletlevel1CharChar"/>
    <w:rsid w:val="00A74CA5"/>
    <w:pPr>
      <w:ind w:left="2304" w:hanging="403"/>
    </w:pPr>
  </w:style>
  <w:style w:type="paragraph" w:customStyle="1" w:styleId="AVCEquationlevel2">
    <w:name w:val="AVC Equation level 2"/>
    <w:basedOn w:val="AVCEquationlevel1CharCharCharChar"/>
    <w:rsid w:val="00A74CA5"/>
    <w:pPr>
      <w:tabs>
        <w:tab w:val="left" w:pos="1191"/>
      </w:tabs>
      <w:ind w:left="1191"/>
    </w:pPr>
  </w:style>
  <w:style w:type="paragraph" w:customStyle="1" w:styleId="AVCBulletlevel2CharChar">
    <w:name w:val="AVC Bullet level 2 Char Char"/>
    <w:basedOn w:val="AVCBulletlevel1CharChar"/>
    <w:link w:val="AVCBulletlevel2CharCharChar"/>
    <w:rsid w:val="00A74CA5"/>
    <w:pPr>
      <w:tabs>
        <w:tab w:val="clear" w:pos="397"/>
        <w:tab w:val="clear" w:pos="792"/>
        <w:tab w:val="num" w:pos="794"/>
      </w:tabs>
      <w:ind w:left="794" w:hanging="391"/>
    </w:pPr>
  </w:style>
  <w:style w:type="paragraph" w:customStyle="1" w:styleId="AVCEquationlevel3">
    <w:name w:val="AVC Equation level 3"/>
    <w:basedOn w:val="AVCEquationlevel2"/>
    <w:rsid w:val="00A74CA5"/>
    <w:pPr>
      <w:ind w:left="1588"/>
    </w:pPr>
  </w:style>
  <w:style w:type="character" w:customStyle="1" w:styleId="AVCEquationlevel1Char1">
    <w:name w:val="AVC Equation level 1 Char1"/>
    <w:basedOn w:val="DefaultParagraphFont"/>
    <w:rsid w:val="00A74CA5"/>
    <w:rPr>
      <w:sz w:val="22"/>
      <w:szCs w:val="22"/>
      <w:lang w:val="en-GB" w:eastAsia="en-US" w:bidi="ar-SA"/>
    </w:rPr>
  </w:style>
  <w:style w:type="character" w:customStyle="1" w:styleId="figureCharCharCharChar0">
    <w:name w:val="figure Char Char Char Char"/>
    <w:basedOn w:val="DefaultParagraphFont"/>
    <w:link w:val="figureCharCharChar1"/>
    <w:rsid w:val="00A74CA5"/>
    <w:rPr>
      <w:rFonts w:ascii="Helvetica" w:eastAsia="MS Mincho" w:hAnsi="Helvetica" w:cs="Helvetica"/>
      <w:color w:val="000000"/>
      <w:sz w:val="20"/>
      <w:szCs w:val="20"/>
      <w:lang w:val="fr-FR" w:eastAsia="en-US"/>
    </w:rPr>
  </w:style>
  <w:style w:type="character" w:customStyle="1" w:styleId="FigureCharCharCharChar">
    <w:name w:val="Figure Char Char Char Char"/>
    <w:basedOn w:val="DefaultParagraphFont"/>
    <w:link w:val="FigureCharCharChar0"/>
    <w:rsid w:val="00A74CA5"/>
    <w:rPr>
      <w:rFonts w:ascii="Times New Roman" w:eastAsia="MS Mincho" w:hAnsi="Times New Roman" w:cs="Times New Roman"/>
      <w:sz w:val="20"/>
      <w:szCs w:val="20"/>
      <w:lang w:val="en-GB" w:eastAsia="en-US"/>
    </w:rPr>
  </w:style>
  <w:style w:type="character" w:customStyle="1" w:styleId="FigureCharCharChar">
    <w:name w:val="Figure_# Char Char Char"/>
    <w:basedOn w:val="DefaultParagraphFont"/>
    <w:link w:val="FigureCharChar"/>
    <w:rsid w:val="00A74CA5"/>
    <w:rPr>
      <w:rFonts w:ascii="Times New Roman" w:eastAsia="MS Mincho" w:hAnsi="Times New Roman" w:cs="Times New Roman"/>
      <w:sz w:val="20"/>
      <w:szCs w:val="20"/>
      <w:lang w:eastAsia="en-US"/>
    </w:rPr>
  </w:style>
  <w:style w:type="paragraph" w:customStyle="1" w:styleId="AVCBulletlevel6">
    <w:name w:val="AVC Bullet level 6"/>
    <w:basedOn w:val="AVCBulletlevel1CharChar"/>
    <w:rsid w:val="00A74CA5"/>
    <w:pPr>
      <w:numPr>
        <w:numId w:val="37"/>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semiHidden/>
    <w:rsid w:val="00A74CA5"/>
    <w:pPr>
      <w:tabs>
        <w:tab w:val="clear" w:pos="794"/>
        <w:tab w:val="clear" w:pos="1191"/>
        <w:tab w:val="clear" w:pos="1588"/>
        <w:tab w:val="clear" w:pos="1985"/>
      </w:tabs>
      <w:overflowPunct/>
      <w:autoSpaceDE/>
      <w:autoSpaceDN/>
      <w:adjustRightInd/>
      <w:spacing w:before="0" w:after="75"/>
      <w:textAlignment w:val="auto"/>
    </w:pPr>
    <w:rPr>
      <w:sz w:val="24"/>
      <w:lang w:val="en-US"/>
    </w:rPr>
  </w:style>
  <w:style w:type="character" w:customStyle="1" w:styleId="EndnoteTextChar">
    <w:name w:val="Endnote Text Char"/>
    <w:basedOn w:val="DefaultParagraphFont"/>
    <w:link w:val="EndnoteText"/>
    <w:semiHidden/>
    <w:rsid w:val="00A74CA5"/>
    <w:rPr>
      <w:rFonts w:ascii="Times New Roman" w:eastAsia="MS Mincho" w:hAnsi="Times New Roman" w:cs="Times New Roman"/>
      <w:sz w:val="24"/>
      <w:szCs w:val="20"/>
      <w:lang w:eastAsia="en-US"/>
    </w:rPr>
  </w:style>
  <w:style w:type="character" w:customStyle="1" w:styleId="AVCNumberinglevel2Char">
    <w:name w:val="AVC Numbering level 2 Char"/>
    <w:rsid w:val="00A74CA5"/>
  </w:style>
  <w:style w:type="paragraph" w:customStyle="1" w:styleId="TableTextCentred">
    <w:name w:val="Table_Text_Centred"/>
    <w:basedOn w:val="TableText"/>
    <w:rsid w:val="00A74CA5"/>
    <w:pPr>
      <w:jc w:val="center"/>
    </w:pPr>
  </w:style>
  <w:style w:type="paragraph" w:customStyle="1" w:styleId="AVCNumberinglevel2">
    <w:name w:val="AVC Numbering level 2"/>
    <w:basedOn w:val="AVCNumberinglevel1"/>
    <w:rsid w:val="00A74CA5"/>
    <w:pPr>
      <w:tabs>
        <w:tab w:val="left" w:pos="397"/>
      </w:tabs>
      <w:ind w:left="720" w:hanging="720"/>
    </w:pPr>
  </w:style>
  <w:style w:type="paragraph" w:customStyle="1" w:styleId="AVCIndentlevel3">
    <w:name w:val="AVC Indent level 3"/>
    <w:basedOn w:val="AVCIndentlevel2"/>
    <w:rsid w:val="00A74CA5"/>
    <w:pPr>
      <w:ind w:left="1191"/>
    </w:pPr>
  </w:style>
  <w:style w:type="paragraph" w:customStyle="1" w:styleId="AVCBulletlevel1CharChar">
    <w:name w:val="AVC Bullet level 1 Char Char"/>
    <w:basedOn w:val="Normal"/>
    <w:link w:val="AVCBulletlevel1CharCharChar"/>
    <w:rsid w:val="00A74CA5"/>
    <w:pPr>
      <w:numPr>
        <w:numId w:val="38"/>
      </w:numPr>
      <w:tabs>
        <w:tab w:val="clear" w:pos="794"/>
        <w:tab w:val="clear" w:pos="1191"/>
        <w:tab w:val="left" w:pos="792"/>
        <w:tab w:val="left" w:pos="1195"/>
        <w:tab w:val="left" w:pos="2376"/>
        <w:tab w:val="left" w:pos="2779"/>
      </w:tabs>
    </w:pPr>
  </w:style>
  <w:style w:type="character" w:customStyle="1" w:styleId="EquationChar1">
    <w:name w:val="Equation Char1"/>
    <w:basedOn w:val="DefaultParagraphFont"/>
    <w:rsid w:val="00A74CA5"/>
    <w:rPr>
      <w:sz w:val="22"/>
      <w:szCs w:val="22"/>
      <w:lang w:val="en-GB" w:eastAsia="en-US" w:bidi="ar-SA"/>
    </w:rPr>
  </w:style>
  <w:style w:type="character" w:customStyle="1" w:styleId="AVCEquationlevel1Char2">
    <w:name w:val="AVC Equation level 1 Char2"/>
    <w:basedOn w:val="EquationChar1"/>
    <w:locked/>
    <w:rsid w:val="00A74CA5"/>
    <w:rPr>
      <w:sz w:val="22"/>
      <w:szCs w:val="22"/>
      <w:lang w:val="en-GB" w:eastAsia="en-US" w:bidi="ar-SA"/>
    </w:rPr>
  </w:style>
  <w:style w:type="character" w:customStyle="1" w:styleId="AVCEquationlevel2Char">
    <w:name w:val="AVC Equation level 2 Char"/>
    <w:basedOn w:val="DefaultParagraphFont"/>
    <w:rsid w:val="00A74CA5"/>
    <w:rPr>
      <w:sz w:val="22"/>
      <w:szCs w:val="22"/>
      <w:lang w:val="en-GB" w:eastAsia="en-US" w:bidi="ar-SA"/>
    </w:rPr>
  </w:style>
  <w:style w:type="paragraph" w:customStyle="1" w:styleId="BalloonText1">
    <w:name w:val="Balloon Text1"/>
    <w:basedOn w:val="Normal"/>
    <w:semiHidden/>
    <w:rsid w:val="00A74CA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semiHidden/>
    <w:rsid w:val="00A74CA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semiHidden/>
    <w:rsid w:val="00A74CA5"/>
    <w:rPr>
      <w:b/>
      <w:bCs/>
    </w:rPr>
  </w:style>
  <w:style w:type="character" w:customStyle="1" w:styleId="CommentSubjectChar">
    <w:name w:val="Comment Subject Char"/>
    <w:basedOn w:val="CommentTextChar"/>
    <w:link w:val="CommentSubject"/>
    <w:semiHidden/>
    <w:rsid w:val="00A74CA5"/>
    <w:rPr>
      <w:rFonts w:ascii="Times New Roman" w:eastAsia="MS Mincho" w:hAnsi="Times New Roman" w:cs="Times New Roman"/>
      <w:b/>
      <w:bCs/>
      <w:sz w:val="20"/>
      <w:szCs w:val="20"/>
      <w:lang w:val="en-GB" w:eastAsia="en-US"/>
    </w:rPr>
  </w:style>
  <w:style w:type="paragraph" w:customStyle="1" w:styleId="AVCBulletlevel4">
    <w:name w:val="AVC Bullet level 4"/>
    <w:basedOn w:val="AVCBulletlevel1CharChar"/>
    <w:rsid w:val="00A74CA5"/>
    <w:pPr>
      <w:numPr>
        <w:numId w:val="35"/>
      </w:numPr>
      <w:tabs>
        <w:tab w:val="clear" w:pos="1915"/>
        <w:tab w:val="num" w:pos="360"/>
        <w:tab w:val="num" w:pos="720"/>
      </w:tabs>
      <w:ind w:left="1598" w:hanging="403"/>
    </w:pPr>
  </w:style>
  <w:style w:type="paragraph" w:customStyle="1" w:styleId="AVCBulletlevel5">
    <w:name w:val="AVC Bullet level 5"/>
    <w:basedOn w:val="AVCBulletlevel1CharChar"/>
    <w:rsid w:val="00A74CA5"/>
    <w:pPr>
      <w:numPr>
        <w:numId w:val="36"/>
      </w:numPr>
      <w:tabs>
        <w:tab w:val="clear" w:pos="2376"/>
        <w:tab w:val="clear" w:pos="2705"/>
        <w:tab w:val="num" w:pos="360"/>
        <w:tab w:val="left" w:pos="2381"/>
      </w:tabs>
      <w:ind w:left="1987" w:hanging="403"/>
    </w:pPr>
  </w:style>
  <w:style w:type="paragraph" w:customStyle="1" w:styleId="AVCBulletlevel7">
    <w:name w:val="AVC Bullet level 7"/>
    <w:basedOn w:val="AVCBulletlevel1CharChar"/>
    <w:rsid w:val="00A74CA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rsid w:val="00A74CA5"/>
    <w:pPr>
      <w:numPr>
        <w:numId w:val="0"/>
      </w:numPr>
      <w:tabs>
        <w:tab w:val="clear" w:pos="1191"/>
      </w:tabs>
    </w:pPr>
  </w:style>
  <w:style w:type="paragraph" w:customStyle="1" w:styleId="AVCNumberinglevel1">
    <w:name w:val="AVC Numbering level 1"/>
    <w:basedOn w:val="Normal"/>
    <w:rsid w:val="00A74CA5"/>
    <w:pPr>
      <w:numPr>
        <w:numId w:val="39"/>
      </w:numPr>
      <w:ind w:left="403" w:hanging="403"/>
      <w:textAlignment w:val="auto"/>
    </w:pPr>
  </w:style>
  <w:style w:type="paragraph" w:customStyle="1" w:styleId="LegendeFigure">
    <w:name w:val="Legende Figure"/>
    <w:basedOn w:val="Caption"/>
    <w:next w:val="Normal"/>
    <w:rsid w:val="00A74CA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numbering" w:customStyle="1" w:styleId="AVCBullet">
    <w:name w:val="AVC Bullet"/>
    <w:rsid w:val="00A74CA5"/>
    <w:pPr>
      <w:numPr>
        <w:numId w:val="34"/>
      </w:numPr>
    </w:pPr>
  </w:style>
  <w:style w:type="character" w:customStyle="1" w:styleId="AVCBulletlevel1CharCharChar">
    <w:name w:val="AVC Bullet level 1 Char Char Char"/>
    <w:basedOn w:val="DefaultParagraphFont"/>
    <w:link w:val="AVCBulletlevel1CharChar"/>
    <w:rsid w:val="00A74CA5"/>
    <w:rPr>
      <w:rFonts w:ascii="Times New Roman" w:eastAsia="MS Mincho" w:hAnsi="Times New Roman" w:cs="Times New Roman"/>
      <w:sz w:val="20"/>
      <w:szCs w:val="20"/>
      <w:lang w:val="en-GB" w:eastAsia="en-US"/>
    </w:rPr>
  </w:style>
  <w:style w:type="character" w:customStyle="1" w:styleId="AVCBulletlevel3CharCharCharCharChar">
    <w:name w:val="AVC Bullet level 3 Char Char Char Char Char"/>
    <w:basedOn w:val="DefaultParagraphFont"/>
    <w:link w:val="AVCBulletlevel3CharCharCharChar"/>
    <w:rsid w:val="00A74CA5"/>
    <w:rPr>
      <w:rFonts w:ascii="Times New Roman" w:hAnsi="Times New Roman"/>
      <w:lang w:val="en-GB" w:eastAsia="en-US"/>
    </w:rPr>
  </w:style>
  <w:style w:type="paragraph" w:customStyle="1" w:styleId="AVCBulletlevel3CharCharCharChar">
    <w:name w:val="AVC Bullet level 3 Char Char Char Char"/>
    <w:basedOn w:val="AVCBulletlevel1CharChar"/>
    <w:link w:val="AVCBulletlevel3CharCharCharCharChar"/>
    <w:rsid w:val="00A74CA5"/>
    <w:pPr>
      <w:numPr>
        <w:numId w:val="40"/>
      </w:numPr>
      <w:tabs>
        <w:tab w:val="clear" w:pos="1182"/>
        <w:tab w:val="clear" w:pos="1985"/>
        <w:tab w:val="num" w:pos="360"/>
        <w:tab w:val="num" w:pos="390"/>
        <w:tab w:val="left" w:pos="1195"/>
      </w:tabs>
      <w:ind w:left="397" w:hanging="397"/>
    </w:pPr>
    <w:rPr>
      <w:rFonts w:eastAsiaTheme="minorEastAsia" w:cstheme="minorBidi"/>
      <w:sz w:val="22"/>
      <w:szCs w:val="22"/>
    </w:rPr>
  </w:style>
  <w:style w:type="character" w:customStyle="1" w:styleId="FigureChar1">
    <w:name w:val="Figure_# Char1"/>
    <w:basedOn w:val="DefaultParagraphFont"/>
    <w:rsid w:val="00A74CA5"/>
    <w:rPr>
      <w:lang w:val="en-US" w:eastAsia="en-US" w:bidi="ar-SA"/>
    </w:rPr>
  </w:style>
  <w:style w:type="character" w:customStyle="1" w:styleId="Annex4CharCharCharCharChar">
    <w:name w:val="Annex 4 Char Char Char Char Char"/>
    <w:basedOn w:val="Annex3CharCharChar"/>
    <w:link w:val="Annex4CharCharCharChar"/>
    <w:rsid w:val="00A74CA5"/>
    <w:rPr>
      <w:rFonts w:ascii="Times New Roman" w:eastAsia="MS Mincho" w:hAnsi="Times New Roman" w:cs="Times New Roman"/>
      <w:b/>
      <w:bCs/>
      <w:sz w:val="20"/>
      <w:szCs w:val="20"/>
      <w:lang w:val="en-GB" w:eastAsia="en-US"/>
    </w:rPr>
  </w:style>
  <w:style w:type="paragraph" w:customStyle="1" w:styleId="AVCBulletlevel1Char1">
    <w:name w:val="AVC Bullet level 1 Char1"/>
    <w:basedOn w:val="Normal"/>
    <w:rsid w:val="00A74CA5"/>
    <w:pPr>
      <w:tabs>
        <w:tab w:val="left" w:pos="397"/>
        <w:tab w:val="num" w:pos="720"/>
      </w:tabs>
      <w:ind w:left="397" w:hanging="360"/>
    </w:pPr>
  </w:style>
  <w:style w:type="paragraph" w:customStyle="1" w:styleId="AVCBulletlevel3">
    <w:name w:val="AVC Bullet level 3"/>
    <w:basedOn w:val="Normal"/>
    <w:rsid w:val="00A74CA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rsid w:val="00A74CA5"/>
    <w:rPr>
      <w:rFonts w:ascii="Times New Roman" w:eastAsia="MS Mincho" w:hAnsi="Times New Roman" w:cs="Times New Roman"/>
      <w:sz w:val="20"/>
      <w:szCs w:val="20"/>
      <w:lang w:val="en-GB" w:eastAsia="en-US" w:bidi="ar-SA"/>
    </w:rPr>
  </w:style>
  <w:style w:type="numbering" w:customStyle="1" w:styleId="SVCNumbers">
    <w:name w:val="SVC Numbers"/>
    <w:basedOn w:val="NoList"/>
    <w:rsid w:val="00A74CA5"/>
    <w:pPr>
      <w:numPr>
        <w:numId w:val="41"/>
      </w:numPr>
    </w:pPr>
  </w:style>
  <w:style w:type="paragraph" w:customStyle="1" w:styleId="SVCNumberinglevel1">
    <w:name w:val="SVC Numbering level 1"/>
    <w:basedOn w:val="SVCBulletslevel1CharCharChar"/>
    <w:rsid w:val="00A74CA5"/>
    <w:pPr>
      <w:numPr>
        <w:numId w:val="41"/>
      </w:numPr>
      <w:tabs>
        <w:tab w:val="clear" w:pos="0"/>
        <w:tab w:val="num" w:pos="360"/>
      </w:tabs>
      <w:ind w:left="0" w:firstLine="0"/>
      <w:textAlignment w:val="baseline"/>
    </w:pPr>
  </w:style>
  <w:style w:type="paragraph" w:customStyle="1" w:styleId="SVCNumberinglevel2">
    <w:name w:val="SVC Numbering level 2"/>
    <w:basedOn w:val="SVCNumberinglevel1"/>
    <w:rsid w:val="00A74CA5"/>
    <w:pPr>
      <w:numPr>
        <w:numId w:val="0"/>
      </w:numPr>
    </w:pPr>
  </w:style>
  <w:style w:type="paragraph" w:customStyle="1" w:styleId="SVCNumberinglevel3">
    <w:name w:val="SVC Numbering level 3"/>
    <w:basedOn w:val="SVCNumberinglevel2"/>
    <w:rsid w:val="00A74CA5"/>
    <w:pPr>
      <w:numPr>
        <w:ilvl w:val="2"/>
        <w:numId w:val="41"/>
      </w:numPr>
      <w:tabs>
        <w:tab w:val="clear" w:pos="0"/>
        <w:tab w:val="num" w:pos="360"/>
      </w:tabs>
      <w:ind w:left="0" w:firstLine="0"/>
    </w:pPr>
  </w:style>
  <w:style w:type="paragraph" w:customStyle="1" w:styleId="SVCNumberinglevel4">
    <w:name w:val="SVC Numbering level 4"/>
    <w:basedOn w:val="SVCNumberinglevel3"/>
    <w:rsid w:val="00A74CA5"/>
    <w:pPr>
      <w:numPr>
        <w:ilvl w:val="3"/>
      </w:numPr>
      <w:tabs>
        <w:tab w:val="clear" w:pos="0"/>
        <w:tab w:val="num" w:pos="360"/>
      </w:tabs>
    </w:pPr>
  </w:style>
  <w:style w:type="paragraph" w:customStyle="1" w:styleId="SVCNumberinglevel5">
    <w:name w:val="SVC Numbering level 5"/>
    <w:basedOn w:val="SVCNumberinglevel4"/>
    <w:rsid w:val="00A74CA5"/>
    <w:pPr>
      <w:numPr>
        <w:ilvl w:val="4"/>
      </w:numPr>
      <w:tabs>
        <w:tab w:val="clear" w:pos="0"/>
        <w:tab w:val="num" w:pos="360"/>
      </w:tabs>
    </w:pPr>
  </w:style>
  <w:style w:type="paragraph" w:customStyle="1" w:styleId="SVCIndentlevel5">
    <w:name w:val="SVC Indent level 5"/>
    <w:basedOn w:val="SVCIndentlevel4"/>
    <w:rsid w:val="00A74CA5"/>
    <w:pPr>
      <w:tabs>
        <w:tab w:val="clear" w:pos="1584"/>
      </w:tabs>
      <w:ind w:left="2000"/>
    </w:pPr>
  </w:style>
  <w:style w:type="numbering" w:customStyle="1" w:styleId="SVCIndent">
    <w:name w:val="SVC Indent"/>
    <w:basedOn w:val="SVCBullets"/>
    <w:rsid w:val="00A74CA5"/>
    <w:pPr>
      <w:numPr>
        <w:numId w:val="42"/>
      </w:numPr>
    </w:pPr>
  </w:style>
  <w:style w:type="paragraph" w:customStyle="1" w:styleId="SVCIndentlevel2">
    <w:name w:val="SVC Indent level 2"/>
    <w:basedOn w:val="SVCIndentlevel1"/>
    <w:rsid w:val="00A74CA5"/>
    <w:pPr>
      <w:ind w:left="800"/>
    </w:pPr>
  </w:style>
  <w:style w:type="paragraph" w:customStyle="1" w:styleId="SVCIndentlevel3">
    <w:name w:val="SVC Indent level 3"/>
    <w:basedOn w:val="SVCIndentlevel2"/>
    <w:rsid w:val="00A74CA5"/>
    <w:pPr>
      <w:tabs>
        <w:tab w:val="clear" w:pos="792"/>
      </w:tabs>
      <w:ind w:left="1200"/>
    </w:pPr>
  </w:style>
  <w:style w:type="paragraph" w:customStyle="1" w:styleId="SVCIndentlevel4">
    <w:name w:val="SVC Indent level 4"/>
    <w:basedOn w:val="SVCIndentlevel3"/>
    <w:rsid w:val="00A74CA5"/>
    <w:pPr>
      <w:tabs>
        <w:tab w:val="clear" w:pos="1195"/>
      </w:tabs>
      <w:ind w:left="1600"/>
    </w:pPr>
  </w:style>
  <w:style w:type="paragraph" w:customStyle="1" w:styleId="SVCIndentlevel1">
    <w:name w:val="SVC Indent level 1"/>
    <w:basedOn w:val="SVCBulletslevel1CharCharChar"/>
    <w:rsid w:val="00A74CA5"/>
    <w:pPr>
      <w:numPr>
        <w:numId w:val="0"/>
      </w:numPr>
      <w:tabs>
        <w:tab w:val="clear" w:pos="403"/>
      </w:tabs>
      <w:ind w:left="403"/>
    </w:pPr>
  </w:style>
  <w:style w:type="character" w:customStyle="1" w:styleId="AVCBulletlevel1CharCharCharChar">
    <w:name w:val="AVC Bullet level 1 Char Char Char Char"/>
    <w:basedOn w:val="DefaultParagraphFont"/>
    <w:rsid w:val="00A74CA5"/>
    <w:rPr>
      <w:lang w:val="en-GB" w:eastAsia="en-US" w:bidi="ar-SA"/>
    </w:rPr>
  </w:style>
  <w:style w:type="character" w:customStyle="1" w:styleId="AVCBulletlevel2CharCharChar">
    <w:name w:val="AVC Bullet level 2 Char Char Char"/>
    <w:basedOn w:val="AVCBulletlevel1CharCharChar"/>
    <w:link w:val="AVCBulletlevel2CharChar"/>
    <w:rsid w:val="00A74CA5"/>
    <w:rPr>
      <w:rFonts w:ascii="Times New Roman" w:eastAsia="MS Mincho" w:hAnsi="Times New Roman" w:cs="Times New Roman"/>
      <w:sz w:val="20"/>
      <w:szCs w:val="20"/>
      <w:lang w:val="en-GB" w:eastAsia="en-US"/>
    </w:rPr>
  </w:style>
  <w:style w:type="paragraph" w:customStyle="1" w:styleId="AVCBulletlevel3Char">
    <w:name w:val="AVC Bullet level 3 Char"/>
    <w:basedOn w:val="AVCBulletlevel1CharChar"/>
    <w:rsid w:val="00A74CA5"/>
    <w:pPr>
      <w:numPr>
        <w:numId w:val="0"/>
      </w:numPr>
      <w:tabs>
        <w:tab w:val="clear" w:pos="1195"/>
        <w:tab w:val="clear" w:pos="1985"/>
        <w:tab w:val="num" w:pos="1182"/>
      </w:tabs>
      <w:ind w:left="1182" w:hanging="390"/>
    </w:pPr>
  </w:style>
  <w:style w:type="paragraph" w:customStyle="1" w:styleId="AVCBulletlevel1">
    <w:name w:val="AVC Bullet level 1"/>
    <w:basedOn w:val="Normal"/>
    <w:rsid w:val="00A74CA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rsid w:val="00A74CA5"/>
    <w:pPr>
      <w:tabs>
        <w:tab w:val="clear" w:pos="4849"/>
      </w:tabs>
      <w:spacing w:before="200"/>
      <w:ind w:left="794"/>
    </w:pPr>
    <w:rPr>
      <w:sz w:val="20"/>
    </w:rPr>
  </w:style>
  <w:style w:type="paragraph" w:customStyle="1" w:styleId="SVCBulletslevel2">
    <w:name w:val="SVC Bullets level 2"/>
    <w:basedOn w:val="Normal"/>
    <w:rsid w:val="00A74CA5"/>
    <w:rPr>
      <w:lang w:eastAsia="ko-KR"/>
    </w:rPr>
  </w:style>
  <w:style w:type="paragraph" w:customStyle="1" w:styleId="Annex4Char">
    <w:name w:val="Annex 4 Char"/>
    <w:basedOn w:val="Annex3CharChar"/>
    <w:next w:val="Normal"/>
    <w:uiPriority w:val="99"/>
    <w:rsid w:val="00A74CA5"/>
    <w:pPr>
      <w:tabs>
        <w:tab w:val="clear" w:pos="720"/>
        <w:tab w:val="num" w:pos="1120"/>
      </w:tabs>
      <w:ind w:left="2128" w:hanging="1728"/>
    </w:pPr>
    <w:rPr>
      <w:lang w:val="en-US"/>
    </w:rPr>
  </w:style>
  <w:style w:type="paragraph" w:customStyle="1" w:styleId="AVCBulletlevel3CharChar">
    <w:name w:val="AVC Bullet level 3 Char Char"/>
    <w:basedOn w:val="AVCBulletlevel1CharChar"/>
    <w:rsid w:val="00A74CA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rsid w:val="00A74CA5"/>
    <w:pPr>
      <w:numPr>
        <w:numId w:val="0"/>
      </w:numPr>
      <w:tabs>
        <w:tab w:val="clear" w:pos="1985"/>
        <w:tab w:val="num" w:pos="490"/>
      </w:tabs>
      <w:ind w:left="490" w:hanging="390"/>
    </w:pPr>
  </w:style>
  <w:style w:type="paragraph" w:customStyle="1" w:styleId="AVCBulletlevel1Char">
    <w:name w:val="AVC Bullet level 1 Char"/>
    <w:basedOn w:val="Normal"/>
    <w:link w:val="AVCBulletlevel1CharChar1"/>
    <w:rsid w:val="00A74CA5"/>
    <w:pPr>
      <w:tabs>
        <w:tab w:val="clear" w:pos="794"/>
        <w:tab w:val="clear" w:pos="1191"/>
        <w:tab w:val="num" w:pos="397"/>
        <w:tab w:val="left" w:pos="792"/>
        <w:tab w:val="left" w:pos="1195"/>
        <w:tab w:val="left" w:pos="2376"/>
        <w:tab w:val="left" w:pos="2779"/>
      </w:tabs>
      <w:ind w:left="397" w:hanging="397"/>
    </w:pPr>
  </w:style>
  <w:style w:type="paragraph" w:customStyle="1" w:styleId="AVCEquationlevel1CharChar">
    <w:name w:val="AVC Equation level 1 Char Char"/>
    <w:basedOn w:val="Equation"/>
    <w:rsid w:val="00A74CA5"/>
    <w:pPr>
      <w:tabs>
        <w:tab w:val="clear" w:pos="4849"/>
      </w:tabs>
      <w:spacing w:before="200"/>
      <w:ind w:left="794"/>
    </w:pPr>
    <w:rPr>
      <w:sz w:val="20"/>
    </w:rPr>
  </w:style>
  <w:style w:type="paragraph" w:customStyle="1" w:styleId="SVCBulletslevel1">
    <w:name w:val="SVC Bullets level 1"/>
    <w:basedOn w:val="SVCBulletslevel1CharCharChar"/>
    <w:rsid w:val="00A74CA5"/>
    <w:pPr>
      <w:numPr>
        <w:numId w:val="0"/>
      </w:numPr>
      <w:tabs>
        <w:tab w:val="num" w:pos="360"/>
      </w:tabs>
      <w:ind w:left="360" w:hanging="360"/>
    </w:pPr>
  </w:style>
  <w:style w:type="paragraph" w:customStyle="1" w:styleId="SVCBulletslevel2Char">
    <w:name w:val="SVC Bullets level 2 Char"/>
    <w:basedOn w:val="Normal"/>
    <w:rsid w:val="00A74CA5"/>
  </w:style>
  <w:style w:type="paragraph" w:customStyle="1" w:styleId="SVCBulletslevel4">
    <w:name w:val="SVC Bullets level 4"/>
    <w:basedOn w:val="SVCBulletslevel3"/>
    <w:rsid w:val="00A74CA5"/>
    <w:pPr>
      <w:numPr>
        <w:ilvl w:val="0"/>
        <w:numId w:val="0"/>
      </w:numPr>
      <w:tabs>
        <w:tab w:val="num" w:pos="1800"/>
      </w:tabs>
      <w:ind w:left="1800" w:hanging="360"/>
    </w:pPr>
  </w:style>
  <w:style w:type="paragraph" w:customStyle="1" w:styleId="SVCBulletslevel1Char">
    <w:name w:val="SVC Bullets level 1 Char"/>
    <w:link w:val="SVCBulletslevel1CharChar"/>
    <w:rsid w:val="00A74CA5"/>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rsid w:val="00A74CA5"/>
    <w:pPr>
      <w:numPr>
        <w:ilvl w:val="0"/>
        <w:numId w:val="0"/>
      </w:numPr>
      <w:tabs>
        <w:tab w:val="num" w:pos="2160"/>
      </w:tabs>
      <w:ind w:left="2160" w:hanging="360"/>
    </w:pPr>
  </w:style>
  <w:style w:type="paragraph" w:customStyle="1" w:styleId="AVCEquationlevel1CharCharChar">
    <w:name w:val="AVC Equation level 1 Char Char Char"/>
    <w:basedOn w:val="Equation"/>
    <w:rsid w:val="00A74CA5"/>
    <w:pPr>
      <w:tabs>
        <w:tab w:val="clear" w:pos="4849"/>
      </w:tabs>
      <w:spacing w:before="200"/>
      <w:ind w:left="794"/>
    </w:pPr>
    <w:rPr>
      <w:sz w:val="20"/>
    </w:rPr>
  </w:style>
  <w:style w:type="paragraph" w:customStyle="1" w:styleId="AVCBulletlevel2Char">
    <w:name w:val="AVC Bullet level 2 Char"/>
    <w:basedOn w:val="AVCBulletlevel1CharChar"/>
    <w:rsid w:val="00A74CA5"/>
    <w:pPr>
      <w:tabs>
        <w:tab w:val="clear" w:pos="792"/>
      </w:tabs>
    </w:pPr>
  </w:style>
  <w:style w:type="paragraph" w:customStyle="1" w:styleId="SVCBulletslevel3Char">
    <w:name w:val="SVC Bullets level 3 Char"/>
    <w:basedOn w:val="SVCBulletslevel3"/>
    <w:rsid w:val="00A74CA5"/>
    <w:pPr>
      <w:numPr>
        <w:ilvl w:val="0"/>
        <w:numId w:val="0"/>
      </w:numPr>
      <w:tabs>
        <w:tab w:val="num" w:pos="720"/>
      </w:tabs>
      <w:ind w:left="1224" w:hanging="1224"/>
    </w:pPr>
  </w:style>
  <w:style w:type="paragraph" w:customStyle="1" w:styleId="00BodyText">
    <w:name w:val="00 BodyText"/>
    <w:basedOn w:val="Normal"/>
    <w:link w:val="00BodyTextChar"/>
    <w:rsid w:val="00A74CA5"/>
    <w:pPr>
      <w:tabs>
        <w:tab w:val="clear" w:pos="794"/>
        <w:tab w:val="clear" w:pos="1191"/>
        <w:tab w:val="clear" w:pos="1588"/>
        <w:tab w:val="clear" w:pos="1985"/>
      </w:tabs>
      <w:overflowPunct/>
      <w:autoSpaceDE/>
      <w:autoSpaceDN/>
      <w:adjustRightInd/>
      <w:spacing w:before="0" w:after="220"/>
      <w:jc w:val="left"/>
      <w:textAlignment w:val="auto"/>
    </w:pPr>
    <w:rPr>
      <w:rFonts w:ascii="Arial" w:hAnsi="Arial"/>
      <w:sz w:val="22"/>
      <w:lang w:val="en-US" w:eastAsia="ja-JP"/>
    </w:rPr>
  </w:style>
  <w:style w:type="paragraph" w:customStyle="1" w:styleId="CharCharZchnZchnCharCharCarCar">
    <w:name w:val="Char Char Zchn Zchn Char Char Car Car"/>
    <w:semiHidden/>
    <w:rsid w:val="00A74CA5"/>
    <w:pPr>
      <w:keepNext/>
      <w:numPr>
        <w:numId w:val="43"/>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rsid w:val="00A74CA5"/>
    <w:pPr>
      <w:numPr>
        <w:ilvl w:val="6"/>
      </w:numPr>
      <w:tabs>
        <w:tab w:val="clear" w:pos="1191"/>
      </w:tabs>
      <w:outlineLvl w:val="6"/>
    </w:pPr>
  </w:style>
  <w:style w:type="paragraph" w:styleId="ListBullet">
    <w:name w:val="List Bullet"/>
    <w:basedOn w:val="Normal"/>
    <w:rsid w:val="00A74CA5"/>
    <w:pPr>
      <w:numPr>
        <w:numId w:val="134"/>
      </w:numPr>
    </w:pPr>
  </w:style>
  <w:style w:type="paragraph" w:customStyle="1" w:styleId="NormalITU">
    <w:name w:val="Normal_ITU"/>
    <w:basedOn w:val="Normal"/>
    <w:rsid w:val="00A74CA5"/>
    <w:pPr>
      <w:tabs>
        <w:tab w:val="clear" w:pos="794"/>
        <w:tab w:val="clear" w:pos="1191"/>
        <w:tab w:val="clear" w:pos="1588"/>
        <w:tab w:val="clear" w:pos="1985"/>
      </w:tabs>
      <w:overflowPunct/>
      <w:spacing w:before="120"/>
      <w:jc w:val="left"/>
      <w:textAlignment w:val="auto"/>
    </w:pPr>
    <w:rPr>
      <w:rFonts w:cs="Arial"/>
      <w:sz w:val="24"/>
      <w:lang w:val="en-US" w:eastAsia="ja-JP"/>
    </w:rPr>
  </w:style>
  <w:style w:type="paragraph" w:customStyle="1" w:styleId="XTableEntry">
    <w:name w:val="XTableEntry"/>
    <w:basedOn w:val="Normal"/>
    <w:rsid w:val="00A74CA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rsid w:val="00A74CA5"/>
    <w:pPr>
      <w:tabs>
        <w:tab w:val="clear" w:pos="794"/>
        <w:tab w:val="clear" w:pos="1588"/>
        <w:tab w:val="clear" w:pos="1985"/>
        <w:tab w:val="left" w:pos="284"/>
        <w:tab w:val="num" w:pos="1191"/>
      </w:tabs>
      <w:spacing w:before="120"/>
      <w:ind w:left="567"/>
    </w:pPr>
    <w:rPr>
      <w:szCs w:val="22"/>
    </w:rPr>
  </w:style>
  <w:style w:type="paragraph" w:customStyle="1" w:styleId="XBullet1">
    <w:name w:val="XBullet1"/>
    <w:basedOn w:val="Normal"/>
    <w:rsid w:val="00A74CA5"/>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rsid w:val="00A74CA5"/>
    <w:pPr>
      <w:ind w:left="1417"/>
    </w:pPr>
  </w:style>
  <w:style w:type="character" w:customStyle="1" w:styleId="XParagraphChar">
    <w:name w:val="XParagraph Char"/>
    <w:basedOn w:val="DefaultParagraphFont"/>
    <w:link w:val="XParagraph"/>
    <w:rsid w:val="00A74CA5"/>
    <w:rPr>
      <w:rFonts w:ascii="Times New Roman" w:eastAsia="MS Mincho" w:hAnsi="Times New Roman" w:cs="Times New Roman"/>
      <w:sz w:val="20"/>
      <w:lang w:val="en-GB" w:eastAsia="en-US"/>
    </w:rPr>
  </w:style>
  <w:style w:type="paragraph" w:customStyle="1" w:styleId="XEquation2">
    <w:name w:val="XEquation2"/>
    <w:basedOn w:val="Normal"/>
    <w:rsid w:val="00A74CA5"/>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rsid w:val="00A74CA5"/>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rsid w:val="00A74CA5"/>
    <w:pPr>
      <w:numPr>
        <w:numId w:val="317"/>
      </w:numPr>
      <w:tabs>
        <w:tab w:val="clear" w:pos="794"/>
        <w:tab w:val="clear" w:pos="1191"/>
        <w:tab w:val="clear" w:pos="1588"/>
        <w:tab w:val="clear" w:pos="1985"/>
      </w:tabs>
      <w:overflowPunct/>
      <w:autoSpaceDE/>
      <w:autoSpaceDN/>
      <w:adjustRightInd/>
      <w:spacing w:before="0"/>
      <w:textAlignment w:val="auto"/>
    </w:pPr>
    <w:rPr>
      <w:sz w:val="16"/>
      <w:lang w:val="en-US"/>
    </w:rPr>
  </w:style>
  <w:style w:type="character" w:customStyle="1" w:styleId="Annex4CharChar">
    <w:name w:val="Annex 4 Char Char"/>
    <w:basedOn w:val="DefaultParagraphFont"/>
    <w:rsid w:val="00A74CA5"/>
    <w:rPr>
      <w:rFonts w:ascii="Arial" w:eastAsia="宋体" w:hAnsi="Arial" w:cs="Arial"/>
      <w:b/>
      <w:bCs/>
      <w:color w:val="0000FF"/>
      <w:kern w:val="2"/>
      <w:lang w:val="en-US" w:eastAsia="en-US" w:bidi="ar-SA"/>
    </w:rPr>
  </w:style>
  <w:style w:type="paragraph" w:customStyle="1" w:styleId="Bibliography1">
    <w:name w:val="Bibliography1"/>
    <w:basedOn w:val="Normal"/>
    <w:rsid w:val="00A74CA5"/>
    <w:pPr>
      <w:numPr>
        <w:numId w:val="318"/>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hAnsi="Arial"/>
      <w:lang w:val="en-US"/>
    </w:rPr>
  </w:style>
  <w:style w:type="character" w:customStyle="1" w:styleId="AVCBulletlevel1CharChar1">
    <w:name w:val="AVC Bullet level 1 Char Char1"/>
    <w:basedOn w:val="DefaultParagraphFont"/>
    <w:link w:val="AVCBulletlevel1Char"/>
    <w:rsid w:val="00A74CA5"/>
    <w:rPr>
      <w:rFonts w:ascii="Times New Roman" w:eastAsia="MS Mincho" w:hAnsi="Times New Roman" w:cs="Times New Roman"/>
      <w:sz w:val="20"/>
      <w:szCs w:val="20"/>
      <w:lang w:val="en-GB" w:eastAsia="en-US"/>
    </w:rPr>
  </w:style>
  <w:style w:type="character" w:customStyle="1" w:styleId="Annex3Char1">
    <w:name w:val="Annex 3 Char1"/>
    <w:basedOn w:val="DefaultParagraphFont"/>
    <w:rsid w:val="00A74CA5"/>
    <w:rPr>
      <w:rFonts w:ascii="Arial" w:eastAsia="宋体" w:hAnsi="Arial" w:cs="Arial"/>
      <w:b/>
      <w:bCs/>
      <w:color w:val="0000FF"/>
      <w:kern w:val="2"/>
      <w:lang w:val="en-GB" w:eastAsia="en-US" w:bidi="ar-SA"/>
    </w:rPr>
  </w:style>
  <w:style w:type="paragraph" w:customStyle="1" w:styleId="AVCBulletlevel2">
    <w:name w:val="AVC Bullet level 2"/>
    <w:basedOn w:val="AVCBulletlevel1Char"/>
    <w:rsid w:val="00A74CA5"/>
    <w:pPr>
      <w:tabs>
        <w:tab w:val="clear" w:pos="397"/>
        <w:tab w:val="clear" w:pos="792"/>
        <w:tab w:val="num" w:pos="794"/>
      </w:tabs>
      <w:ind w:left="794" w:hanging="391"/>
    </w:pPr>
  </w:style>
  <w:style w:type="character" w:customStyle="1" w:styleId="00BodyTextChar">
    <w:name w:val="00 BodyText Char"/>
    <w:basedOn w:val="DefaultParagraphFont"/>
    <w:link w:val="00BodyText"/>
    <w:rsid w:val="00A74CA5"/>
    <w:rPr>
      <w:rFonts w:ascii="Arial" w:eastAsia="MS Mincho" w:hAnsi="Arial" w:cs="Times New Roman"/>
      <w:szCs w:val="20"/>
      <w:lang w:eastAsia="ja-JP"/>
    </w:rPr>
  </w:style>
  <w:style w:type="paragraph" w:customStyle="1" w:styleId="CharCharCharCharCharCharChar">
    <w:name w:val="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rsid w:val="00A74CA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hAnsi="Arial"/>
      <w:color w:val="0000FF"/>
      <w:lang w:eastAsia="ja-JP"/>
    </w:rPr>
  </w:style>
  <w:style w:type="paragraph" w:styleId="ListBullet4">
    <w:name w:val="List Bullet 4"/>
    <w:basedOn w:val="Normal"/>
    <w:autoRedefine/>
    <w:rsid w:val="00A74CA5"/>
    <w:pPr>
      <w:numPr>
        <w:numId w:val="321"/>
      </w:numPr>
      <w:tabs>
        <w:tab w:val="clear" w:pos="794"/>
        <w:tab w:val="clear" w:pos="1588"/>
        <w:tab w:val="clear" w:pos="1985"/>
      </w:tabs>
      <w:overflowPunct/>
      <w:autoSpaceDE/>
      <w:autoSpaceDN/>
      <w:adjustRightInd/>
      <w:spacing w:before="0" w:after="240" w:line="230" w:lineRule="atLeast"/>
      <w:textAlignment w:val="auto"/>
    </w:pPr>
    <w:rPr>
      <w:rFonts w:ascii="Arial" w:hAnsi="Arial"/>
      <w:lang w:eastAsia="ja-JP"/>
    </w:rPr>
  </w:style>
  <w:style w:type="paragraph" w:styleId="ListNumber5">
    <w:name w:val="List Number 5"/>
    <w:basedOn w:val="Normal"/>
    <w:rsid w:val="00A74CA5"/>
    <w:pPr>
      <w:numPr>
        <w:numId w:val="322"/>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hAnsi="Arial"/>
      <w:lang w:eastAsia="ja-JP"/>
    </w:rPr>
  </w:style>
  <w:style w:type="paragraph" w:customStyle="1" w:styleId="zzCopyright">
    <w:name w:val="zzCopyright"/>
    <w:basedOn w:val="Normal"/>
    <w:next w:val="Normal"/>
    <w:rsid w:val="00A74CA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hAnsi="Arial"/>
      <w:color w:val="0000FF"/>
      <w:lang w:eastAsia="ja-JP"/>
    </w:rPr>
  </w:style>
  <w:style w:type="paragraph" w:customStyle="1" w:styleId="zzCover">
    <w:name w:val="zzCover"/>
    <w:basedOn w:val="Normal"/>
    <w:rsid w:val="00A74CA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hAnsi="Arial"/>
      <w:b/>
      <w:color w:val="000000"/>
      <w:sz w:val="24"/>
      <w:lang w:eastAsia="ja-JP"/>
    </w:rPr>
  </w:style>
  <w:style w:type="paragraph" w:customStyle="1" w:styleId="zzForeword">
    <w:name w:val="zzForeword"/>
    <w:basedOn w:val="Normal"/>
    <w:next w:val="Normal"/>
    <w:rsid w:val="00A74CA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rsid w:val="00A74CA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eastAsia="ja-JP"/>
    </w:rPr>
  </w:style>
  <w:style w:type="paragraph" w:customStyle="1" w:styleId="Bulletedo2">
    <w:name w:val="Bulleted o 2"/>
    <w:basedOn w:val="Normal"/>
    <w:rsid w:val="00A74CA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A74CA5"/>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rsid w:val="00A74CA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lang w:val="en-US" w:eastAsia="ja-JP"/>
    </w:rPr>
  </w:style>
  <w:style w:type="character" w:customStyle="1" w:styleId="HTMLPreformattedChar">
    <w:name w:val="HTML Preformatted Char"/>
    <w:basedOn w:val="DefaultParagraphFont"/>
    <w:link w:val="HTMLPreformatted"/>
    <w:rsid w:val="00A74CA5"/>
    <w:rPr>
      <w:rFonts w:ascii="Courier New" w:eastAsia="MS Mincho" w:hAnsi="Courier New" w:cs="Courier New"/>
      <w:sz w:val="20"/>
      <w:szCs w:val="20"/>
      <w:lang w:eastAsia="ja-JP"/>
    </w:rPr>
  </w:style>
  <w:style w:type="paragraph" w:customStyle="1" w:styleId="a2">
    <w:name w:val="a2"/>
    <w:basedOn w:val="Heading2"/>
    <w:next w:val="Normal"/>
    <w:rsid w:val="00A74CA5"/>
    <w:pPr>
      <w:keepLines w:val="0"/>
      <w:numPr>
        <w:numId w:val="324"/>
      </w:numPr>
      <w:tabs>
        <w:tab w:val="clear" w:pos="794"/>
        <w:tab w:val="clear" w:pos="1191"/>
        <w:tab w:val="clear" w:pos="1588"/>
        <w:tab w:val="clear" w:pos="1985"/>
        <w:tab w:val="left" w:pos="500"/>
        <w:tab w:val="left" w:pos="720"/>
      </w:tabs>
      <w:suppressAutoHyphens/>
      <w:overflowPunct/>
      <w:autoSpaceDE/>
      <w:autoSpaceDN/>
      <w:adjustRightInd/>
      <w:spacing w:before="270" w:after="240" w:line="270" w:lineRule="exact"/>
      <w:jc w:val="left"/>
      <w:textAlignment w:val="auto"/>
    </w:pPr>
    <w:rPr>
      <w:rFonts w:ascii="Arial" w:hAnsi="Arial"/>
      <w:bCs w:val="0"/>
      <w:sz w:val="24"/>
      <w:szCs w:val="20"/>
      <w:lang w:val="de-DE" w:eastAsia="ja-JP"/>
    </w:rPr>
  </w:style>
  <w:style w:type="paragraph" w:customStyle="1" w:styleId="a3">
    <w:name w:val="a3"/>
    <w:basedOn w:val="Heading3"/>
    <w:next w:val="Normal"/>
    <w:rsid w:val="00A74CA5"/>
    <w:pPr>
      <w:keepLines w:val="0"/>
      <w:numPr>
        <w:numId w:val="324"/>
      </w:numPr>
      <w:tabs>
        <w:tab w:val="clear" w:pos="794"/>
        <w:tab w:val="clear" w:pos="1191"/>
        <w:tab w:val="clear" w:pos="1588"/>
        <w:tab w:val="clear" w:pos="1985"/>
        <w:tab w:val="left" w:pos="640"/>
        <w:tab w:val="left" w:pos="880"/>
      </w:tabs>
      <w:suppressAutoHyphens/>
      <w:overflowPunct/>
      <w:autoSpaceDE/>
      <w:autoSpaceDN/>
      <w:adjustRightInd/>
      <w:spacing w:before="60" w:after="240" w:line="250" w:lineRule="exact"/>
      <w:jc w:val="left"/>
      <w:textAlignment w:val="auto"/>
    </w:pPr>
    <w:rPr>
      <w:rFonts w:ascii="Arial" w:hAnsi="Arial"/>
      <w:bCs w:val="0"/>
      <w:sz w:val="22"/>
      <w:lang w:val="de-DE" w:eastAsia="ja-JP"/>
    </w:rPr>
  </w:style>
  <w:style w:type="paragraph" w:customStyle="1" w:styleId="a4">
    <w:name w:val="a4"/>
    <w:basedOn w:val="Heading4"/>
    <w:next w:val="Normal"/>
    <w:rsid w:val="00A74CA5"/>
    <w:pPr>
      <w:keepLines w:val="0"/>
      <w:numPr>
        <w:numId w:val="324"/>
      </w:numPr>
      <w:tabs>
        <w:tab w:val="clear" w:pos="794"/>
        <w:tab w:val="clear" w:pos="1191"/>
        <w:tab w:val="clear" w:pos="1588"/>
        <w:tab w:val="clear" w:pos="1985"/>
        <w:tab w:val="left" w:pos="880"/>
      </w:tabs>
      <w:suppressAutoHyphens/>
      <w:overflowPunct/>
      <w:autoSpaceDE/>
      <w:autoSpaceDN/>
      <w:adjustRightInd/>
      <w:spacing w:before="60" w:after="240" w:line="230" w:lineRule="exact"/>
      <w:textAlignment w:val="auto"/>
    </w:pPr>
    <w:rPr>
      <w:rFonts w:ascii="Arial" w:hAnsi="Arial"/>
      <w:bCs w:val="0"/>
      <w:lang w:val="de-DE" w:eastAsia="ja-JP"/>
    </w:rPr>
  </w:style>
  <w:style w:type="paragraph" w:customStyle="1" w:styleId="a5">
    <w:name w:val="a5"/>
    <w:basedOn w:val="Heading5"/>
    <w:next w:val="Normal"/>
    <w:rsid w:val="00A74CA5"/>
    <w:pPr>
      <w:keepLines w:val="0"/>
      <w:numPr>
        <w:numId w:val="324"/>
      </w:numPr>
      <w:tabs>
        <w:tab w:val="clear" w:pos="907"/>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hAnsi="Arial"/>
      <w:bCs w:val="0"/>
      <w:lang w:val="de-DE" w:eastAsia="ja-JP"/>
    </w:rPr>
  </w:style>
  <w:style w:type="paragraph" w:customStyle="1" w:styleId="a6">
    <w:name w:val="a6"/>
    <w:basedOn w:val="Heading6"/>
    <w:next w:val="Normal"/>
    <w:rsid w:val="00A74CA5"/>
    <w:pPr>
      <w:keepLines w:val="0"/>
      <w:numPr>
        <w:numId w:val="324"/>
      </w:numPr>
      <w:tabs>
        <w:tab w:val="clear" w:pos="794"/>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hAnsi="Arial"/>
      <w:bCs w:val="0"/>
      <w:lang w:val="de-DE" w:eastAsia="ja-JP"/>
    </w:rPr>
  </w:style>
  <w:style w:type="paragraph" w:customStyle="1" w:styleId="ANNEX">
    <w:name w:val="ANNEX"/>
    <w:basedOn w:val="Normal"/>
    <w:next w:val="Normal"/>
    <w:rsid w:val="00A74CA5"/>
    <w:pPr>
      <w:keepNext/>
      <w:pageBreakBefore/>
      <w:numPr>
        <w:numId w:val="3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rsid w:val="00A74CA5"/>
    <w:pPr>
      <w:numPr>
        <w:numId w:val="34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lang w:eastAsia="ja-JP"/>
    </w:rPr>
  </w:style>
  <w:style w:type="paragraph" w:styleId="ListContinue2">
    <w:name w:val="List Continue 2"/>
    <w:aliases w:val="list-2"/>
    <w:basedOn w:val="ListContinue"/>
    <w:rsid w:val="00A74CA5"/>
    <w:pPr>
      <w:numPr>
        <w:ilvl w:val="1"/>
      </w:numPr>
      <w:tabs>
        <w:tab w:val="clear" w:pos="400"/>
        <w:tab w:val="left" w:pos="800"/>
      </w:tabs>
    </w:pPr>
  </w:style>
  <w:style w:type="paragraph" w:styleId="ListContinue3">
    <w:name w:val="List Continue 3"/>
    <w:aliases w:val="list-3"/>
    <w:basedOn w:val="ListContinue"/>
    <w:rsid w:val="00A74CA5"/>
    <w:pPr>
      <w:numPr>
        <w:ilvl w:val="2"/>
      </w:numPr>
      <w:tabs>
        <w:tab w:val="clear" w:pos="400"/>
        <w:tab w:val="left" w:pos="1200"/>
      </w:tabs>
    </w:pPr>
  </w:style>
  <w:style w:type="paragraph" w:styleId="ListContinue4">
    <w:name w:val="List Continue 4"/>
    <w:aliases w:val="list-4"/>
    <w:basedOn w:val="ListContinue"/>
    <w:rsid w:val="00A74CA5"/>
    <w:pPr>
      <w:numPr>
        <w:ilvl w:val="3"/>
      </w:numPr>
      <w:tabs>
        <w:tab w:val="clear" w:pos="400"/>
        <w:tab w:val="left" w:pos="1600"/>
      </w:tabs>
    </w:pPr>
  </w:style>
  <w:style w:type="paragraph" w:styleId="ListNumber">
    <w:name w:val="List Number"/>
    <w:aliases w:val="OL"/>
    <w:basedOn w:val="Normal"/>
    <w:rsid w:val="00A74CA5"/>
    <w:pPr>
      <w:numPr>
        <w:numId w:val="34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lang w:eastAsia="ja-JP"/>
    </w:rPr>
  </w:style>
  <w:style w:type="paragraph" w:styleId="ListNumber2">
    <w:name w:val="List Number 2"/>
    <w:basedOn w:val="Normal"/>
    <w:rsid w:val="00A74CA5"/>
    <w:pPr>
      <w:numPr>
        <w:ilvl w:val="1"/>
        <w:numId w:val="34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lang w:eastAsia="ja-JP"/>
    </w:rPr>
  </w:style>
  <w:style w:type="paragraph" w:styleId="ListNumber3">
    <w:name w:val="List Number 3"/>
    <w:basedOn w:val="Normal"/>
    <w:rsid w:val="00A74CA5"/>
    <w:pPr>
      <w:numPr>
        <w:ilvl w:val="2"/>
        <w:numId w:val="34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lang w:eastAsia="ja-JP"/>
    </w:rPr>
  </w:style>
  <w:style w:type="paragraph" w:styleId="ListNumber4">
    <w:name w:val="List Number 4"/>
    <w:basedOn w:val="Normal"/>
    <w:rsid w:val="00A74CA5"/>
    <w:pPr>
      <w:numPr>
        <w:ilvl w:val="3"/>
        <w:numId w:val="34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lang w:eastAsia="ja-JP"/>
    </w:rPr>
  </w:style>
  <w:style w:type="paragraph" w:customStyle="1" w:styleId="Chaptitle">
    <w:name w:val="Chap_title"/>
    <w:basedOn w:val="Normal"/>
    <w:next w:val="Normalaftertitle"/>
    <w:rsid w:val="00A74CA5"/>
    <w:pPr>
      <w:keepNext/>
      <w:keepLines/>
      <w:spacing w:before="240"/>
      <w:jc w:val="center"/>
    </w:pPr>
    <w:rPr>
      <w:b/>
      <w:sz w:val="28"/>
    </w:rPr>
  </w:style>
  <w:style w:type="paragraph" w:customStyle="1" w:styleId="Normalaftertitle">
    <w:name w:val="Normal_after_title"/>
    <w:basedOn w:val="Normal"/>
    <w:rsid w:val="00A74CA5"/>
    <w:pPr>
      <w:spacing w:before="480"/>
    </w:pPr>
  </w:style>
  <w:style w:type="paragraph" w:customStyle="1" w:styleId="AnnexNoTitle0">
    <w:name w:val="Annex_NoTitle"/>
    <w:basedOn w:val="Normal"/>
    <w:next w:val="Normalaftertitle"/>
    <w:rsid w:val="00A74CA5"/>
    <w:pPr>
      <w:keepNext/>
      <w:keepLines/>
      <w:spacing w:before="720"/>
      <w:jc w:val="center"/>
    </w:pPr>
    <w:rPr>
      <w:b/>
      <w:sz w:val="24"/>
    </w:rPr>
  </w:style>
  <w:style w:type="character" w:customStyle="1" w:styleId="Appdef">
    <w:name w:val="App_def"/>
    <w:basedOn w:val="DefaultParagraphFont"/>
    <w:rsid w:val="00A74CA5"/>
    <w:rPr>
      <w:rFonts w:ascii="Times New Roman" w:hAnsi="Times New Roman"/>
      <w:b/>
    </w:rPr>
  </w:style>
  <w:style w:type="character" w:customStyle="1" w:styleId="Appref">
    <w:name w:val="App_ref"/>
    <w:basedOn w:val="DefaultParagraphFont"/>
    <w:rsid w:val="00A74CA5"/>
  </w:style>
  <w:style w:type="paragraph" w:customStyle="1" w:styleId="AppendixNoTitle">
    <w:name w:val="Appendix_NoTitle"/>
    <w:basedOn w:val="AnnexNoTitle0"/>
    <w:next w:val="Normalaftertitle"/>
    <w:rsid w:val="00A74CA5"/>
  </w:style>
  <w:style w:type="character" w:customStyle="1" w:styleId="Artdef">
    <w:name w:val="Art_def"/>
    <w:basedOn w:val="DefaultParagraphFont"/>
    <w:rsid w:val="00A74CA5"/>
    <w:rPr>
      <w:rFonts w:ascii="Times New Roman" w:hAnsi="Times New Roman"/>
      <w:b/>
    </w:rPr>
  </w:style>
  <w:style w:type="paragraph" w:customStyle="1" w:styleId="Reftitle">
    <w:name w:val="Ref_title"/>
    <w:basedOn w:val="Heading1"/>
    <w:next w:val="Reftext"/>
    <w:rsid w:val="00A74CA5"/>
    <w:pPr>
      <w:numPr>
        <w:numId w:val="0"/>
      </w:numPr>
      <w:outlineLvl w:val="9"/>
    </w:pPr>
    <w:rPr>
      <w:bCs w:val="0"/>
      <w:szCs w:val="20"/>
    </w:rPr>
  </w:style>
  <w:style w:type="paragraph" w:customStyle="1" w:styleId="Reftext">
    <w:name w:val="Ref_text"/>
    <w:basedOn w:val="Normal"/>
    <w:rsid w:val="00A74CA5"/>
    <w:pPr>
      <w:ind w:left="794" w:hanging="794"/>
    </w:pPr>
  </w:style>
  <w:style w:type="paragraph" w:customStyle="1" w:styleId="ArtNo">
    <w:name w:val="Art_No"/>
    <w:basedOn w:val="Normal"/>
    <w:next w:val="Arttitle"/>
    <w:rsid w:val="00A74CA5"/>
    <w:pPr>
      <w:keepNext/>
      <w:keepLines/>
      <w:spacing w:before="480"/>
      <w:jc w:val="center"/>
    </w:pPr>
    <w:rPr>
      <w:caps/>
      <w:sz w:val="28"/>
    </w:rPr>
  </w:style>
  <w:style w:type="paragraph" w:customStyle="1" w:styleId="Arttitle">
    <w:name w:val="Art_title"/>
    <w:basedOn w:val="Normal"/>
    <w:next w:val="Normalaftertitle"/>
    <w:rsid w:val="00A74CA5"/>
    <w:pPr>
      <w:keepNext/>
      <w:keepLines/>
      <w:spacing w:before="240"/>
      <w:jc w:val="center"/>
    </w:pPr>
    <w:rPr>
      <w:b/>
      <w:sz w:val="28"/>
    </w:rPr>
  </w:style>
  <w:style w:type="character" w:customStyle="1" w:styleId="Artref">
    <w:name w:val="Art_ref"/>
    <w:basedOn w:val="DefaultParagraphFont"/>
    <w:rsid w:val="00A74CA5"/>
  </w:style>
  <w:style w:type="paragraph" w:customStyle="1" w:styleId="Call">
    <w:name w:val="Call"/>
    <w:basedOn w:val="Normal"/>
    <w:next w:val="Normal"/>
    <w:rsid w:val="00A74CA5"/>
    <w:pPr>
      <w:tabs>
        <w:tab w:val="clear" w:pos="1191"/>
        <w:tab w:val="clear" w:pos="1588"/>
        <w:tab w:val="clear" w:pos="1985"/>
      </w:tabs>
      <w:spacing w:before="227"/>
      <w:ind w:left="794"/>
      <w:jc w:val="left"/>
    </w:pPr>
    <w:rPr>
      <w:i/>
    </w:rPr>
  </w:style>
  <w:style w:type="paragraph" w:customStyle="1" w:styleId="ChapNo">
    <w:name w:val="Chap_No"/>
    <w:basedOn w:val="Normal"/>
    <w:next w:val="Chaptitle"/>
    <w:rsid w:val="00A74CA5"/>
    <w:pPr>
      <w:keepNext/>
      <w:keepLines/>
      <w:spacing w:before="480"/>
      <w:jc w:val="center"/>
    </w:pPr>
    <w:rPr>
      <w:b/>
      <w:caps/>
      <w:sz w:val="28"/>
    </w:rPr>
  </w:style>
  <w:style w:type="paragraph" w:customStyle="1" w:styleId="Equationlegend">
    <w:name w:val="Equation_legend"/>
    <w:basedOn w:val="Normal"/>
    <w:rsid w:val="00A74CA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rsid w:val="00A74CA5"/>
  </w:style>
  <w:style w:type="paragraph" w:customStyle="1" w:styleId="Tablelegend0">
    <w:name w:val="Table_legend"/>
    <w:basedOn w:val="Normal"/>
    <w:next w:val="Normal"/>
    <w:rsid w:val="00A74CA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rsid w:val="00A74CA5"/>
    <w:pPr>
      <w:keepLines/>
      <w:spacing w:before="240" w:after="120"/>
      <w:jc w:val="center"/>
    </w:pPr>
    <w:rPr>
      <w:b/>
    </w:rPr>
  </w:style>
  <w:style w:type="paragraph" w:customStyle="1" w:styleId="Figurewithouttitle">
    <w:name w:val="Figure_without_title"/>
    <w:basedOn w:val="Normal"/>
    <w:next w:val="Normalaftertitle"/>
    <w:rsid w:val="00A74CA5"/>
    <w:pPr>
      <w:keepLines/>
      <w:spacing w:before="240" w:after="120"/>
      <w:jc w:val="center"/>
    </w:pPr>
  </w:style>
  <w:style w:type="paragraph" w:customStyle="1" w:styleId="FirstFooter">
    <w:name w:val="FirstFooter"/>
    <w:basedOn w:val="Footer"/>
    <w:rsid w:val="00A74CA5"/>
    <w:pPr>
      <w:tabs>
        <w:tab w:val="clear" w:pos="4849"/>
      </w:tabs>
      <w:overflowPunct/>
      <w:autoSpaceDE/>
      <w:autoSpaceDN/>
      <w:adjustRightInd/>
      <w:spacing w:before="40"/>
      <w:textAlignment w:val="auto"/>
    </w:pPr>
    <w:rPr>
      <w:bCs w:val="0"/>
      <w:caps/>
    </w:rPr>
  </w:style>
  <w:style w:type="paragraph" w:customStyle="1" w:styleId="Formal">
    <w:name w:val="Formal"/>
    <w:basedOn w:val="Normal"/>
    <w:rsid w:val="00A74CA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rsid w:val="00A74CA5"/>
    <w:pPr>
      <w:numPr>
        <w:ilvl w:val="0"/>
        <w:numId w:val="0"/>
      </w:numPr>
      <w:ind w:left="794" w:hanging="794"/>
    </w:pPr>
    <w:rPr>
      <w:b w:val="0"/>
      <w:bCs w:val="0"/>
      <w:i/>
    </w:rPr>
  </w:style>
  <w:style w:type="paragraph" w:customStyle="1" w:styleId="PartNo">
    <w:name w:val="Part_No"/>
    <w:basedOn w:val="Normal"/>
    <w:next w:val="Partref"/>
    <w:rsid w:val="00A74CA5"/>
    <w:pPr>
      <w:keepNext/>
      <w:keepLines/>
      <w:spacing w:before="480" w:after="80"/>
      <w:jc w:val="center"/>
    </w:pPr>
    <w:rPr>
      <w:caps/>
      <w:sz w:val="28"/>
    </w:rPr>
  </w:style>
  <w:style w:type="paragraph" w:customStyle="1" w:styleId="Partref">
    <w:name w:val="Part_ref"/>
    <w:basedOn w:val="Normal"/>
    <w:next w:val="Parttitle"/>
    <w:rsid w:val="00A74CA5"/>
    <w:pPr>
      <w:keepNext/>
      <w:keepLines/>
      <w:spacing w:before="280"/>
      <w:jc w:val="center"/>
    </w:pPr>
  </w:style>
  <w:style w:type="paragraph" w:customStyle="1" w:styleId="Parttitle">
    <w:name w:val="Part_title"/>
    <w:basedOn w:val="Normal"/>
    <w:next w:val="Normalaftertitle"/>
    <w:rsid w:val="00A74CA5"/>
    <w:pPr>
      <w:keepNext/>
      <w:keepLines/>
      <w:spacing w:before="240" w:after="280"/>
      <w:jc w:val="center"/>
    </w:pPr>
    <w:rPr>
      <w:b/>
      <w:sz w:val="28"/>
    </w:rPr>
  </w:style>
  <w:style w:type="paragraph" w:customStyle="1" w:styleId="Recdate">
    <w:name w:val="Rec_date"/>
    <w:basedOn w:val="Normal"/>
    <w:next w:val="Normalaftertitle"/>
    <w:rsid w:val="00A74CA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A74CA5"/>
  </w:style>
  <w:style w:type="paragraph" w:customStyle="1" w:styleId="QuestionNo">
    <w:name w:val="Question_No"/>
    <w:basedOn w:val="RecNo"/>
    <w:next w:val="Questiontitle"/>
    <w:rsid w:val="00A74CA5"/>
    <w:rPr>
      <w:rFonts w:ascii="Times New Roman Bold" w:hAnsi="Times New Roman Bold"/>
      <w:sz w:val="20"/>
    </w:rPr>
  </w:style>
  <w:style w:type="paragraph" w:customStyle="1" w:styleId="Questiontitle">
    <w:name w:val="Question_title"/>
    <w:basedOn w:val="Rectitle"/>
    <w:next w:val="Questionref"/>
    <w:rsid w:val="00A74CA5"/>
    <w:pPr>
      <w:spacing w:before="240"/>
    </w:pPr>
    <w:rPr>
      <w:rFonts w:ascii="Times New Roman Bold" w:hAnsi="Times New Roman Bold"/>
      <w:sz w:val="24"/>
    </w:rPr>
  </w:style>
  <w:style w:type="paragraph" w:customStyle="1" w:styleId="Recref">
    <w:name w:val="Rec_ref"/>
    <w:basedOn w:val="Normal"/>
    <w:next w:val="Heading1"/>
    <w:rsid w:val="00A74CA5"/>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A74CA5"/>
  </w:style>
  <w:style w:type="paragraph" w:customStyle="1" w:styleId="Repdate">
    <w:name w:val="Rep_date"/>
    <w:basedOn w:val="Recdate"/>
    <w:next w:val="Normalaftertitle"/>
    <w:rsid w:val="00A74CA5"/>
  </w:style>
  <w:style w:type="paragraph" w:customStyle="1" w:styleId="RepNo">
    <w:name w:val="Rep_No"/>
    <w:basedOn w:val="RecNo"/>
    <w:next w:val="Reptitle"/>
    <w:rsid w:val="00A74CA5"/>
    <w:rPr>
      <w:rFonts w:ascii="Times New Roman Bold" w:hAnsi="Times New Roman Bold"/>
      <w:sz w:val="20"/>
    </w:rPr>
  </w:style>
  <w:style w:type="paragraph" w:customStyle="1" w:styleId="Reptitle">
    <w:name w:val="Rep_title"/>
    <w:basedOn w:val="Rectitle"/>
    <w:next w:val="Repref"/>
    <w:rsid w:val="00A74CA5"/>
    <w:pPr>
      <w:spacing w:before="240"/>
    </w:pPr>
    <w:rPr>
      <w:rFonts w:ascii="Times New Roman Bold" w:hAnsi="Times New Roman Bold"/>
      <w:sz w:val="24"/>
    </w:rPr>
  </w:style>
  <w:style w:type="paragraph" w:customStyle="1" w:styleId="Repref">
    <w:name w:val="Rep_ref"/>
    <w:basedOn w:val="Recref"/>
    <w:next w:val="Repdate"/>
    <w:rsid w:val="00A74CA5"/>
  </w:style>
  <w:style w:type="paragraph" w:customStyle="1" w:styleId="Resdate">
    <w:name w:val="Res_date"/>
    <w:basedOn w:val="Recdate"/>
    <w:next w:val="Normalaftertitle"/>
    <w:rsid w:val="00A74CA5"/>
  </w:style>
  <w:style w:type="character" w:customStyle="1" w:styleId="Resdef">
    <w:name w:val="Res_def"/>
    <w:basedOn w:val="DefaultParagraphFont"/>
    <w:rsid w:val="00A74CA5"/>
    <w:rPr>
      <w:rFonts w:ascii="Times New Roman" w:hAnsi="Times New Roman"/>
      <w:b/>
    </w:rPr>
  </w:style>
  <w:style w:type="paragraph" w:customStyle="1" w:styleId="ResNo">
    <w:name w:val="Res_No"/>
    <w:basedOn w:val="RecNo"/>
    <w:next w:val="Restitle"/>
    <w:rsid w:val="00A74CA5"/>
    <w:rPr>
      <w:rFonts w:ascii="Times New Roman Bold" w:hAnsi="Times New Roman Bold"/>
      <w:sz w:val="20"/>
    </w:rPr>
  </w:style>
  <w:style w:type="paragraph" w:customStyle="1" w:styleId="Restitle">
    <w:name w:val="Res_title"/>
    <w:basedOn w:val="Rectitle"/>
    <w:next w:val="Resref"/>
    <w:rsid w:val="00A74CA5"/>
    <w:pPr>
      <w:spacing w:before="240"/>
    </w:pPr>
    <w:rPr>
      <w:rFonts w:ascii="Times New Roman Bold" w:hAnsi="Times New Roman Bold"/>
      <w:sz w:val="24"/>
    </w:rPr>
  </w:style>
  <w:style w:type="paragraph" w:customStyle="1" w:styleId="Resref">
    <w:name w:val="Res_ref"/>
    <w:basedOn w:val="Recref"/>
    <w:next w:val="Resdate"/>
    <w:rsid w:val="00A74CA5"/>
  </w:style>
  <w:style w:type="paragraph" w:customStyle="1" w:styleId="Section1">
    <w:name w:val="Section_1"/>
    <w:basedOn w:val="Normal"/>
    <w:next w:val="Normal"/>
    <w:rsid w:val="00A74CA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A74CA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rsid w:val="00A74CA5"/>
    <w:pPr>
      <w:keepNext/>
      <w:keepLines/>
      <w:spacing w:before="480" w:after="80"/>
      <w:jc w:val="center"/>
    </w:pPr>
    <w:rPr>
      <w:caps/>
      <w:sz w:val="24"/>
    </w:rPr>
  </w:style>
  <w:style w:type="paragraph" w:customStyle="1" w:styleId="Sectiontitle0">
    <w:name w:val="Section_title"/>
    <w:basedOn w:val="Normal"/>
    <w:rsid w:val="00A74CA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rsid w:val="00A74CA5"/>
    <w:pPr>
      <w:spacing w:before="840" w:after="200"/>
      <w:jc w:val="center"/>
    </w:pPr>
    <w:rPr>
      <w:b/>
      <w:sz w:val="28"/>
    </w:rPr>
  </w:style>
  <w:style w:type="paragraph" w:customStyle="1" w:styleId="SpecialFooter">
    <w:name w:val="Special Footer"/>
    <w:basedOn w:val="Footer"/>
    <w:rsid w:val="00A74CA5"/>
    <w:pPr>
      <w:tabs>
        <w:tab w:val="clear" w:pos="4849"/>
        <w:tab w:val="left" w:pos="567"/>
        <w:tab w:val="left" w:pos="1134"/>
        <w:tab w:val="left" w:pos="1701"/>
        <w:tab w:val="left" w:pos="2268"/>
        <w:tab w:val="left" w:pos="2835"/>
      </w:tabs>
    </w:pPr>
    <w:rPr>
      <w:bCs w:val="0"/>
      <w:caps/>
    </w:rPr>
  </w:style>
  <w:style w:type="character" w:customStyle="1" w:styleId="Tablefreq">
    <w:name w:val="Table_freq"/>
    <w:basedOn w:val="DefaultParagraphFont"/>
    <w:rsid w:val="00A74CA5"/>
    <w:rPr>
      <w:b/>
      <w:color w:val="auto"/>
    </w:rPr>
  </w:style>
  <w:style w:type="paragraph" w:customStyle="1" w:styleId="TableNoTitle">
    <w:name w:val="Table_NoTitle"/>
    <w:basedOn w:val="Normal"/>
    <w:next w:val="Tablehead"/>
    <w:rsid w:val="00A74CA5"/>
    <w:pPr>
      <w:keepNext/>
      <w:keepLines/>
      <w:spacing w:before="360" w:after="120"/>
      <w:jc w:val="center"/>
    </w:pPr>
    <w:rPr>
      <w:b/>
    </w:rPr>
  </w:style>
  <w:style w:type="paragraph" w:customStyle="1" w:styleId="Title1">
    <w:name w:val="Title 1"/>
    <w:basedOn w:val="Source"/>
    <w:next w:val="Title2"/>
    <w:rsid w:val="00A74CA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A74CA5"/>
  </w:style>
  <w:style w:type="paragraph" w:customStyle="1" w:styleId="Title3">
    <w:name w:val="Title 3"/>
    <w:basedOn w:val="Title2"/>
    <w:next w:val="Title4"/>
    <w:rsid w:val="00A74CA5"/>
    <w:rPr>
      <w:caps w:val="0"/>
    </w:rPr>
  </w:style>
  <w:style w:type="paragraph" w:customStyle="1" w:styleId="Title4">
    <w:name w:val="Title 4"/>
    <w:basedOn w:val="Title3"/>
    <w:next w:val="Heading1"/>
    <w:rsid w:val="00A74CA5"/>
    <w:rPr>
      <w:b/>
    </w:rPr>
  </w:style>
  <w:style w:type="paragraph" w:customStyle="1" w:styleId="Artheading">
    <w:name w:val="Art_heading"/>
    <w:basedOn w:val="Normal"/>
    <w:next w:val="Normalaftertitle"/>
    <w:rsid w:val="00A74CA5"/>
    <w:pPr>
      <w:spacing w:before="480"/>
      <w:jc w:val="center"/>
    </w:pPr>
    <w:rPr>
      <w:b/>
      <w:sz w:val="28"/>
    </w:rPr>
  </w:style>
  <w:style w:type="paragraph" w:customStyle="1" w:styleId="Annexref0">
    <w:name w:val="Annex_ref"/>
    <w:basedOn w:val="Normal"/>
    <w:next w:val="Normal"/>
    <w:rsid w:val="00A74CA5"/>
    <w:pPr>
      <w:spacing w:before="0"/>
      <w:jc w:val="center"/>
    </w:pPr>
  </w:style>
  <w:style w:type="paragraph" w:customStyle="1" w:styleId="Appendixref">
    <w:name w:val="Appendix_ref"/>
    <w:basedOn w:val="Annexref0"/>
    <w:next w:val="Normalaftertitle"/>
    <w:rsid w:val="00A74CA5"/>
  </w:style>
  <w:style w:type="paragraph" w:customStyle="1" w:styleId="ASN1continue0">
    <w:name w:val="ASN.1_continue"/>
    <w:basedOn w:val="ASN1"/>
    <w:rsid w:val="00A74CA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rsid w:val="00A74CA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rsid w:val="00A74CA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A74CA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A74CA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rsid w:val="00A74CA5"/>
    <w:pPr>
      <w:spacing w:after="68"/>
      <w:jc w:val="center"/>
    </w:pPr>
    <w:rPr>
      <w:b/>
      <w:sz w:val="24"/>
    </w:rPr>
  </w:style>
  <w:style w:type="paragraph" w:customStyle="1" w:styleId="Normalaftertitle0">
    <w:name w:val="Normal after title"/>
    <w:basedOn w:val="Normal"/>
    <w:rsid w:val="00A74CA5"/>
    <w:pPr>
      <w:spacing w:before="480"/>
    </w:pPr>
    <w:rPr>
      <w:rFonts w:ascii="Times" w:hAnsi="Times"/>
      <w:lang w:val="en-US"/>
    </w:rPr>
  </w:style>
  <w:style w:type="paragraph" w:customStyle="1" w:styleId="Tablefin">
    <w:name w:val="Table_fin"/>
    <w:basedOn w:val="Normal"/>
    <w:next w:val="Normal"/>
    <w:rsid w:val="00A74CA5"/>
    <w:pPr>
      <w:tabs>
        <w:tab w:val="clear" w:pos="794"/>
        <w:tab w:val="clear" w:pos="1191"/>
        <w:tab w:val="clear" w:pos="1588"/>
        <w:tab w:val="clear" w:pos="1985"/>
      </w:tabs>
      <w:spacing w:before="0"/>
    </w:pPr>
    <w:rPr>
      <w:sz w:val="12"/>
    </w:rPr>
  </w:style>
  <w:style w:type="paragraph" w:styleId="Date">
    <w:name w:val="Date"/>
    <w:basedOn w:val="Normal"/>
    <w:next w:val="Normal"/>
    <w:link w:val="DateChar"/>
    <w:rsid w:val="00A74CA5"/>
  </w:style>
  <w:style w:type="character" w:customStyle="1" w:styleId="DateChar">
    <w:name w:val="Date Char"/>
    <w:basedOn w:val="DefaultParagraphFont"/>
    <w:link w:val="Date"/>
    <w:rsid w:val="00A74CA5"/>
    <w:rPr>
      <w:rFonts w:ascii="Times New Roman" w:eastAsia="MS Mincho" w:hAnsi="Times New Roman" w:cs="Times New Roman"/>
      <w:sz w:val="20"/>
      <w:szCs w:val="20"/>
      <w:lang w:val="en-GB" w:eastAsia="en-US"/>
    </w:rPr>
  </w:style>
  <w:style w:type="paragraph" w:styleId="Revision">
    <w:name w:val="Revision"/>
    <w:hidden/>
    <w:uiPriority w:val="99"/>
    <w:semiHidden/>
    <w:rsid w:val="00A74CA5"/>
    <w:pPr>
      <w:spacing w:after="0" w:line="240" w:lineRule="auto"/>
    </w:pPr>
    <w:rPr>
      <w:rFonts w:ascii="Times New Roman" w:eastAsia="MS Mincho" w:hAnsi="Times New Roman" w:cs="Times New Roman"/>
      <w:sz w:val="20"/>
      <w:szCs w:val="20"/>
      <w:lang w:val="en-GB" w:eastAsia="en-US"/>
    </w:rPr>
  </w:style>
  <w:style w:type="paragraph" w:styleId="ListParagraph">
    <w:name w:val="List Paragraph"/>
    <w:basedOn w:val="Normal"/>
    <w:uiPriority w:val="34"/>
    <w:qFormat/>
    <w:rsid w:val="00A74CA5"/>
    <w:pPr>
      <w:ind w:left="720"/>
      <w:contextualSpacing/>
    </w:pPr>
  </w:style>
  <w:style w:type="paragraph" w:customStyle="1" w:styleId="Cov">
    <w:name w:val="Cov"/>
    <w:basedOn w:val="Normal"/>
    <w:rsid w:val="00A74CA5"/>
    <w:pPr>
      <w:tabs>
        <w:tab w:val="clear" w:pos="794"/>
        <w:tab w:val="clear" w:pos="1191"/>
        <w:tab w:val="clear" w:pos="1588"/>
        <w:tab w:val="clear" w:pos="1985"/>
      </w:tabs>
      <w:spacing w:before="80" w:after="80"/>
      <w:ind w:left="57"/>
      <w:jc w:val="left"/>
    </w:pPr>
    <w:rPr>
      <w:sz w:val="22"/>
    </w:rPr>
  </w:style>
  <w:style w:type="paragraph" w:customStyle="1" w:styleId="zzIndex">
    <w:name w:val="zzIndex"/>
    <w:basedOn w:val="Normal"/>
    <w:next w:val="IndexHeading"/>
    <w:rsid w:val="00A74CA5"/>
    <w:pPr>
      <w:pageBreakBefore/>
      <w:tabs>
        <w:tab w:val="clear" w:pos="794"/>
        <w:tab w:val="clear" w:pos="1191"/>
        <w:tab w:val="clear" w:pos="1588"/>
        <w:tab w:val="clear" w:pos="1985"/>
      </w:tabs>
      <w:overflowPunct/>
      <w:autoSpaceDE/>
      <w:autoSpaceDN/>
      <w:adjustRightInd/>
      <w:spacing w:before="0" w:after="760" w:line="310" w:lineRule="exact"/>
      <w:jc w:val="center"/>
      <w:textAlignment w:val="auto"/>
    </w:pPr>
    <w:rPr>
      <w:rFonts w:ascii="Arial" w:hAnsi="Arial"/>
      <w:b/>
      <w:sz w:val="28"/>
      <w:lang w:eastAsia="ja-JP"/>
    </w:rPr>
  </w:style>
  <w:style w:type="paragraph" w:customStyle="1" w:styleId="t">
    <w:name w:val="t"/>
    <w:basedOn w:val="Normal"/>
    <w:rsid w:val="00A74CA5"/>
    <w:pPr>
      <w:keepNext/>
      <w:keepLines/>
      <w:tabs>
        <w:tab w:val="left" w:pos="360"/>
        <w:tab w:val="left" w:pos="720"/>
        <w:tab w:val="left" w:pos="1080"/>
        <w:tab w:val="left" w:pos="1440"/>
      </w:tabs>
      <w:spacing w:after="220"/>
      <w:jc w:val="center"/>
    </w:pPr>
    <w:rPr>
      <w:b/>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48</Pages>
  <Words>26375</Words>
  <Characters>150338</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pyin@dolby.com</dc:creator>
  <cp:lastModifiedBy>Amd 5.</cp:lastModifiedBy>
  <cp:revision>24</cp:revision>
  <dcterms:created xsi:type="dcterms:W3CDTF">2013-08-26T22:02:00Z</dcterms:created>
  <dcterms:modified xsi:type="dcterms:W3CDTF">2014-01-03T16:20:00Z</dcterms:modified>
</cp:coreProperties>
</file>