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DF3" w:rsidRDefault="00424DF3" w:rsidP="00424DF3">
      <w:pPr>
        <w:rPr>
          <w:rFonts w:hint="eastAsia"/>
          <w:lang w:eastAsia="ko-KR"/>
        </w:rPr>
      </w:pPr>
      <w:r>
        <w:rPr>
          <w:rFonts w:hint="eastAsia"/>
          <w:lang w:eastAsia="ko-KR"/>
        </w:rPr>
        <w:t xml:space="preserve">The proposed text is added on the top of </w:t>
      </w:r>
      <w:bookmarkStart w:id="0" w:name="_GoBack"/>
      <w:bookmarkEnd w:id="0"/>
      <w:r>
        <w:rPr>
          <w:rFonts w:hint="eastAsia"/>
          <w:lang w:eastAsia="ko-KR"/>
        </w:rPr>
        <w:t>JCT3V-Gxxxx.</w:t>
      </w:r>
    </w:p>
    <w:p w:rsidR="00424DF3" w:rsidRPr="00DB7A8D" w:rsidRDefault="00424DF3" w:rsidP="00424DF3">
      <w:pPr>
        <w:rPr>
          <w:rFonts w:hint="eastAsia"/>
          <w:lang w:eastAsia="ko-KR"/>
        </w:rPr>
      </w:pPr>
    </w:p>
    <w:p w:rsidR="00DB7A8D" w:rsidRPr="00DB7A8D" w:rsidRDefault="00DB7A8D" w:rsidP="00DB7A8D">
      <w:pPr>
        <w:keepNext/>
        <w:keepLines/>
        <w:numPr>
          <w:ilvl w:val="3"/>
          <w:numId w:val="0"/>
        </w:numPr>
        <w:tabs>
          <w:tab w:val="left" w:pos="360"/>
          <w:tab w:val="left" w:pos="720"/>
          <w:tab w:val="num" w:pos="936"/>
          <w:tab w:val="left" w:pos="1080"/>
          <w:tab w:val="left" w:pos="1440"/>
        </w:tabs>
        <w:overflowPunct w:val="0"/>
        <w:autoSpaceDE w:val="0"/>
        <w:autoSpaceDN w:val="0"/>
        <w:adjustRightInd w:val="0"/>
        <w:spacing w:before="181" w:after="0" w:line="240" w:lineRule="auto"/>
        <w:textAlignment w:val="baseline"/>
        <w:outlineLvl w:val="5"/>
        <w:rPr>
          <w:rFonts w:ascii="Times New Roman" w:eastAsia="Times New Roman" w:hAnsi="Times New Roman" w:cs="Times New Roman"/>
          <w:b/>
          <w:sz w:val="20"/>
          <w:szCs w:val="20"/>
          <w:lang w:eastAsia="en-US"/>
        </w:rPr>
      </w:pPr>
      <w:r w:rsidRPr="00DB7A8D">
        <w:rPr>
          <w:rFonts w:ascii="Times New Roman" w:eastAsia="Times New Roman" w:hAnsi="Times New Roman" w:cs="Times New Roman"/>
          <w:b/>
          <w:sz w:val="20"/>
          <w:szCs w:val="20"/>
          <w:lang w:eastAsia="en-US"/>
        </w:rPr>
        <w:t>H.7.3.8.5.1</w:t>
      </w:r>
      <w:r w:rsidRPr="00DB7A8D">
        <w:rPr>
          <w:rFonts w:ascii="Times New Roman" w:eastAsia="Times New Roman" w:hAnsi="Times New Roman" w:cs="Times New Roman"/>
          <w:b/>
          <w:sz w:val="20"/>
          <w:szCs w:val="20"/>
          <w:lang w:eastAsia="en-US"/>
        </w:rPr>
        <w:tab/>
        <w:t>Depth mode parameter syntax</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depth_mode_parameters( x0 , y0 , log2CbSize )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b/>
                <w:sz w:val="20"/>
                <w:szCs w:val="20"/>
                <w:lang w:val="en-GB" w:eastAsia="ko-KR"/>
              </w:rPr>
            </w:pPr>
            <w:r w:rsidRPr="00DB7A8D">
              <w:rPr>
                <w:rFonts w:ascii="Times New Roman" w:eastAsia="맑은 고딕" w:hAnsi="Times New Roman" w:cs="Times New Roman"/>
                <w:b/>
                <w:sz w:val="20"/>
                <w:szCs w:val="20"/>
                <w:lang w:val="en-GB" w:eastAsia="ko-KR"/>
              </w:rPr>
              <w:t>Descriptor</w:t>
            </w: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1" w:author="Samsung" w:date="2013-12-23T11:48:00Z">
              <w:r w:rsidRPr="00DB7A8D" w:rsidDel="00EA7364">
                <w:rPr>
                  <w:rFonts w:ascii="Times New Roman" w:eastAsia="맑은 고딕" w:hAnsi="Times New Roman" w:cs="Times New Roman"/>
                  <w:sz w:val="20"/>
                  <w:szCs w:val="20"/>
                  <w:highlight w:val="green"/>
                  <w:lang w:val="en-GB" w:eastAsia="ko-KR"/>
                </w:rPr>
                <w:tab/>
                <w:delText>if ( log2CbSize &lt; 6 )</w:delText>
              </w:r>
            </w:del>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2" w:author="Samsung" w:date="2013-12-23T11:48:00Z">
              <w:r w:rsidRPr="00DB7A8D" w:rsidDel="00EA7364">
                <w:rPr>
                  <w:rFonts w:ascii="Times New Roman" w:eastAsia="맑은 고딕" w:hAnsi="Times New Roman" w:cs="Times New Roman"/>
                  <w:sz w:val="20"/>
                  <w:szCs w:val="20"/>
                  <w:highlight w:val="green"/>
                  <w:lang w:val="en-GB" w:eastAsia="ko-KR"/>
                </w:rPr>
                <w:tab/>
              </w:r>
              <w:r w:rsidRPr="00DB7A8D" w:rsidDel="00EA7364">
                <w:rPr>
                  <w:rFonts w:ascii="Times New Roman" w:eastAsia="맑은 고딕" w:hAnsi="Times New Roman" w:cs="Times New Roman"/>
                  <w:sz w:val="20"/>
                  <w:szCs w:val="20"/>
                  <w:highlight w:val="green"/>
                  <w:lang w:val="en-GB" w:eastAsia="ko-KR"/>
                </w:rPr>
                <w:tab/>
              </w:r>
              <w:r w:rsidRPr="00DB7A8D" w:rsidDel="00EA7364">
                <w:rPr>
                  <w:rFonts w:ascii="Times New Roman" w:eastAsia="맑은 고딕" w:hAnsi="Times New Roman" w:cs="Times New Roman"/>
                  <w:b/>
                  <w:sz w:val="20"/>
                  <w:szCs w:val="20"/>
                  <w:highlight w:val="green"/>
                  <w:lang w:val="en-GB" w:eastAsia="ko-KR"/>
                </w:rPr>
                <w:delText>hevc_intra_flag</w:delText>
              </w:r>
              <w:r w:rsidRPr="00DB7A8D" w:rsidDel="00EA7364">
                <w:rPr>
                  <w:rFonts w:ascii="Times New Roman" w:eastAsia="맑은 고딕" w:hAnsi="Times New Roman" w:cs="Times New Roman"/>
                  <w:sz w:val="20"/>
                  <w:szCs w:val="20"/>
                  <w:highlight w:val="green"/>
                  <w:lang w:val="en-GB" w:eastAsia="ko-KR"/>
                </w:rPr>
                <w:delText>[ x0 ][ y0 ]</w:delText>
              </w:r>
            </w:del>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3" w:author="Samsung" w:date="2013-12-23T11:48:00Z">
              <w:r w:rsidRPr="00DB7A8D" w:rsidDel="00EA7364">
                <w:rPr>
                  <w:rFonts w:ascii="Times New Roman" w:eastAsia="맑은 고딕" w:hAnsi="Times New Roman" w:cs="Times New Roman"/>
                  <w:sz w:val="20"/>
                  <w:szCs w:val="20"/>
                  <w:highlight w:val="green"/>
                  <w:lang w:val="en-GB" w:eastAsia="ko-KR"/>
                </w:rPr>
                <w:delText>ae(v)</w:delText>
              </w:r>
            </w:del>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4" w:author="Samsung" w:date="2013-12-23T11:48:00Z">
              <w:r w:rsidRPr="00DB7A8D" w:rsidDel="00EA7364">
                <w:rPr>
                  <w:rFonts w:ascii="Times New Roman" w:eastAsia="맑은 고딕" w:hAnsi="Times New Roman" w:cs="Times New Roman"/>
                  <w:sz w:val="20"/>
                  <w:szCs w:val="20"/>
                  <w:lang w:val="en-GB" w:eastAsia="ko-KR"/>
                </w:rPr>
                <w:tab/>
              </w:r>
              <w:r w:rsidRPr="00DB7A8D" w:rsidDel="00EA7364">
                <w:rPr>
                  <w:rFonts w:ascii="Times New Roman" w:eastAsia="맑은 고딕" w:hAnsi="Times New Roman" w:cs="Times New Roman"/>
                  <w:sz w:val="20"/>
                  <w:szCs w:val="20"/>
                  <w:highlight w:val="green"/>
                  <w:lang w:val="en-GB" w:eastAsia="ko-KR"/>
                </w:rPr>
                <w:delText>if ( PartMode[ xC ][ yC ]  = =  PART_2Nx2N )</w:delText>
              </w:r>
            </w:del>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5" w:author="Samsung" w:date="2013-12-23T11:48:00Z">
              <w:r w:rsidRPr="00DB7A8D" w:rsidDel="00EA7364">
                <w:rPr>
                  <w:rFonts w:ascii="Times New Roman" w:eastAsia="맑은 고딕" w:hAnsi="Times New Roman" w:cs="Times New Roman"/>
                  <w:b/>
                  <w:sz w:val="20"/>
                  <w:szCs w:val="20"/>
                  <w:highlight w:val="green"/>
                  <w:lang w:val="en-GB" w:eastAsia="ko-KR"/>
                </w:rPr>
                <w:tab/>
              </w:r>
              <w:r w:rsidRPr="00DB7A8D" w:rsidDel="00EA7364">
                <w:rPr>
                  <w:rFonts w:ascii="Times New Roman" w:eastAsia="맑은 고딕" w:hAnsi="Times New Roman" w:cs="Times New Roman"/>
                  <w:b/>
                  <w:sz w:val="20"/>
                  <w:szCs w:val="20"/>
                  <w:highlight w:val="green"/>
                  <w:lang w:val="en-GB" w:eastAsia="ko-KR"/>
                </w:rPr>
                <w:tab/>
                <w:delText>sdc_flag</w:delText>
              </w:r>
              <w:r w:rsidRPr="00DB7A8D" w:rsidDel="00EA7364">
                <w:rPr>
                  <w:rFonts w:ascii="Times New Roman" w:eastAsia="맑은 고딕" w:hAnsi="Times New Roman" w:cs="Times New Roman"/>
                  <w:sz w:val="20"/>
                  <w:szCs w:val="20"/>
                  <w:highlight w:val="green"/>
                  <w:lang w:val="en-GB" w:eastAsia="ko-KR"/>
                </w:rPr>
                <w:delText>[ x0 ][ y0 ]</w:delText>
              </w:r>
            </w:del>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6" w:author="Samsung" w:date="2013-12-23T11:48:00Z">
              <w:r w:rsidRPr="00DB7A8D" w:rsidDel="00EA7364">
                <w:rPr>
                  <w:rFonts w:ascii="Times New Roman" w:eastAsia="맑은 고딕" w:hAnsi="Times New Roman" w:cs="Times New Roman"/>
                  <w:sz w:val="20"/>
                  <w:szCs w:val="20"/>
                  <w:highlight w:val="green"/>
                  <w:lang w:val="en-GB" w:eastAsia="ko-KR"/>
                </w:rPr>
                <w:delText>ae(v)</w:delText>
              </w:r>
            </w:del>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33131C" w:rsidDel="00EA7364" w:rsidRDefault="00DB7A8D" w:rsidP="003377E6">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del w:id="7" w:author="Samsung" w:date="2013-12-23T11:48:00Z"/>
                <w:rFonts w:ascii="Times New Roman" w:eastAsia="맑은 고딕" w:hAnsi="Times New Roman" w:cs="Times New Roman"/>
                <w:sz w:val="20"/>
                <w:szCs w:val="20"/>
                <w:highlight w:val="green"/>
                <w:lang w:val="en-GB" w:eastAsia="ko-KR"/>
              </w:rPr>
            </w:pPr>
            <w:del w:id="8" w:author="Samsung" w:date="2013-12-23T11:48:00Z">
              <w:r w:rsidRPr="00DB7A8D" w:rsidDel="00EA7364">
                <w:rPr>
                  <w:rFonts w:ascii="Times New Roman" w:eastAsia="맑은 고딕" w:hAnsi="Times New Roman" w:cs="Times New Roman"/>
                  <w:sz w:val="20"/>
                  <w:szCs w:val="20"/>
                  <w:highlight w:val="green"/>
                  <w:lang w:val="en-GB" w:eastAsia="ko-KR"/>
                </w:rPr>
                <w:tab/>
                <w:delText>if ( !hevc_intra_flag[ x0 ][ y0 ]</w:delText>
              </w:r>
              <w:r w:rsidR="00D70D00" w:rsidDel="00EA7364">
                <w:rPr>
                  <w:rFonts w:ascii="Times New Roman" w:eastAsia="맑은 고딕" w:hAnsi="Times New Roman" w:cs="Times New Roman"/>
                  <w:sz w:val="20"/>
                  <w:szCs w:val="20"/>
                  <w:highlight w:val="green"/>
                  <w:lang w:val="en-GB" w:eastAsia="ko-KR"/>
                </w:rPr>
                <w:delText xml:space="preserve"> &amp;&amp;</w:delText>
              </w:r>
              <w:r w:rsidR="0076616C" w:rsidDel="00EA7364">
                <w:rPr>
                  <w:rFonts w:ascii="Times New Roman" w:eastAsia="맑은 고딕" w:hAnsi="Times New Roman" w:cs="Times New Roman"/>
                  <w:sz w:val="20"/>
                  <w:szCs w:val="20"/>
                  <w:highlight w:val="green"/>
                  <w:lang w:val="en-GB" w:eastAsia="ko-KR"/>
                </w:rPr>
                <w:delText xml:space="preserve"> (</w:delText>
              </w:r>
              <w:r w:rsidR="00D70D00" w:rsidRPr="00DB7A8D" w:rsidDel="00EA7364">
                <w:rPr>
                  <w:rFonts w:ascii="Times New Roman" w:eastAsia="맑은 고딕" w:hAnsi="Times New Roman" w:cs="Times New Roman"/>
                  <w:sz w:val="20"/>
                  <w:szCs w:val="20"/>
                  <w:highlight w:val="green"/>
                  <w:lang w:val="en-GB" w:eastAsia="ko-KR"/>
                </w:rPr>
                <w:delText xml:space="preserve"> </w:delText>
              </w:r>
              <w:r w:rsidR="003377E6" w:rsidDel="00EA7364">
                <w:rPr>
                  <w:rFonts w:ascii="Times New Roman" w:eastAsia="맑은 고딕" w:hAnsi="Times New Roman" w:cs="Times New Roman"/>
                  <w:sz w:val="20"/>
                  <w:szCs w:val="20"/>
                  <w:highlight w:val="green"/>
                  <w:lang w:val="en-GB" w:eastAsia="ko-KR"/>
                </w:rPr>
                <w:delText xml:space="preserve">( </w:delText>
              </w:r>
              <w:r w:rsidR="00D70D00" w:rsidRPr="00DB7A8D" w:rsidDel="00EA7364">
                <w:rPr>
                  <w:rFonts w:ascii="Times New Roman" w:eastAsia="맑은 고딕" w:hAnsi="Times New Roman" w:cs="Times New Roman"/>
                  <w:sz w:val="20"/>
                  <w:szCs w:val="20"/>
                  <w:highlight w:val="green"/>
                  <w:lang w:val="en-GB" w:eastAsia="ko-KR"/>
                </w:rPr>
                <w:delText>log2CbSize</w:delText>
              </w:r>
              <w:r w:rsidR="00D70D00" w:rsidDel="00EA7364">
                <w:rPr>
                  <w:rFonts w:ascii="Times New Roman" w:eastAsia="맑은 고딕" w:hAnsi="Times New Roman" w:cs="Times New Roman"/>
                  <w:sz w:val="20"/>
                  <w:szCs w:val="20"/>
                  <w:highlight w:val="green"/>
                  <w:lang w:val="en-GB" w:eastAsia="ko-KR"/>
                </w:rPr>
                <w:delText xml:space="preserve"> &gt; </w:delText>
              </w:r>
              <w:r w:rsidR="003377E6" w:rsidDel="00EA7364">
                <w:rPr>
                  <w:rFonts w:ascii="Times New Roman" w:eastAsia="맑은 고딕" w:hAnsi="Times New Roman" w:cs="Times New Roman"/>
                  <w:sz w:val="20"/>
                  <w:szCs w:val="20"/>
                  <w:highlight w:val="green"/>
                  <w:lang w:val="en-GB" w:eastAsia="ko-KR"/>
                </w:rPr>
                <w:delText xml:space="preserve">3 ) || ( </w:delText>
              </w:r>
              <w:r w:rsidR="003377E6" w:rsidRPr="00DB7A8D" w:rsidDel="00EA7364">
                <w:rPr>
                  <w:rFonts w:ascii="Times New Roman" w:eastAsia="맑은 고딕" w:hAnsi="Times New Roman" w:cs="Times New Roman"/>
                  <w:sz w:val="20"/>
                  <w:szCs w:val="20"/>
                  <w:highlight w:val="green"/>
                  <w:lang w:val="en-GB" w:eastAsia="ko-KR"/>
                </w:rPr>
                <w:delText>log2CbSize</w:delText>
              </w:r>
              <w:r w:rsidR="003377E6" w:rsidDel="00EA7364">
                <w:rPr>
                  <w:rFonts w:ascii="Times New Roman" w:eastAsia="맑은 고딕" w:hAnsi="Times New Roman" w:cs="Times New Roman"/>
                  <w:sz w:val="20"/>
                  <w:szCs w:val="20"/>
                  <w:highlight w:val="green"/>
                  <w:lang w:val="en-GB" w:eastAsia="ko-KR"/>
                </w:rPr>
                <w:delText xml:space="preserve"> = = 3 &amp;&amp;</w:delText>
              </w:r>
              <w:r w:rsidR="003377E6" w:rsidRPr="00DB7A8D" w:rsidDel="00EA7364">
                <w:rPr>
                  <w:rFonts w:ascii="Times New Roman" w:eastAsia="맑은 고딕" w:hAnsi="Times New Roman" w:cs="Times New Roman"/>
                  <w:sz w:val="20"/>
                  <w:szCs w:val="20"/>
                  <w:highlight w:val="green"/>
                  <w:lang w:val="en-GB" w:eastAsia="ko-KR"/>
                </w:rPr>
                <w:delText xml:space="preserve"> </w:delText>
              </w:r>
            </w:del>
          </w:p>
          <w:p w:rsidR="00DB7A8D" w:rsidRPr="00DB7A8D" w:rsidRDefault="0033131C" w:rsidP="003377E6">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9" w:author="Samsung" w:date="2013-12-23T11:48:00Z">
              <w:r w:rsidDel="00EA7364">
                <w:rPr>
                  <w:rFonts w:ascii="Times New Roman" w:eastAsia="맑은 고딕" w:hAnsi="Times New Roman" w:cs="Times New Roman"/>
                  <w:sz w:val="20"/>
                  <w:szCs w:val="20"/>
                  <w:highlight w:val="green"/>
                  <w:lang w:val="en-GB" w:eastAsia="ko-KR"/>
                </w:rPr>
                <w:tab/>
              </w:r>
              <w:r w:rsidDel="00EA7364">
                <w:rPr>
                  <w:rFonts w:ascii="Times New Roman" w:eastAsia="맑은 고딕" w:hAnsi="Times New Roman" w:cs="Times New Roman"/>
                  <w:sz w:val="20"/>
                  <w:szCs w:val="20"/>
                  <w:highlight w:val="green"/>
                  <w:lang w:val="en-GB" w:eastAsia="ko-KR"/>
                </w:rPr>
                <w:tab/>
              </w:r>
              <w:r w:rsidDel="00EA7364">
                <w:rPr>
                  <w:rFonts w:ascii="Times New Roman" w:eastAsia="맑은 고딕" w:hAnsi="Times New Roman" w:cs="Times New Roman"/>
                  <w:sz w:val="20"/>
                  <w:szCs w:val="20"/>
                  <w:highlight w:val="green"/>
                  <w:lang w:val="en-GB" w:eastAsia="ko-KR"/>
                </w:rPr>
                <w:tab/>
              </w:r>
              <w:r w:rsidR="003377E6" w:rsidRPr="00DB7A8D" w:rsidDel="00EA7364">
                <w:rPr>
                  <w:rFonts w:ascii="Times New Roman" w:eastAsia="맑은 고딕" w:hAnsi="Times New Roman" w:cs="Times New Roman"/>
                  <w:sz w:val="20"/>
                  <w:szCs w:val="20"/>
                  <w:highlight w:val="green"/>
                  <w:lang w:val="en-GB" w:eastAsia="ko-KR"/>
                </w:rPr>
                <w:delText>PartMode[ xC ][ yC ]  = =  PART_2Nx2N</w:delText>
              </w:r>
              <w:r w:rsidR="003377E6" w:rsidDel="00EA7364">
                <w:rPr>
                  <w:rFonts w:ascii="Times New Roman" w:eastAsia="맑은 고딕" w:hAnsi="Times New Roman" w:cs="Times New Roman"/>
                  <w:sz w:val="20"/>
                  <w:szCs w:val="20"/>
                  <w:highlight w:val="green"/>
                  <w:lang w:val="en-GB" w:eastAsia="ko-KR"/>
                </w:rPr>
                <w:delText xml:space="preserve"> )</w:delText>
              </w:r>
              <w:r w:rsidR="0076616C" w:rsidDel="00EA7364">
                <w:rPr>
                  <w:rFonts w:ascii="Times New Roman" w:eastAsia="맑은 고딕" w:hAnsi="Times New Roman" w:cs="Times New Roman"/>
                  <w:sz w:val="20"/>
                  <w:szCs w:val="20"/>
                  <w:highlight w:val="green"/>
                  <w:lang w:val="en-GB" w:eastAsia="ko-KR"/>
                </w:rPr>
                <w:delText xml:space="preserve"> )</w:delText>
              </w:r>
              <w:r w:rsidR="003377E6" w:rsidDel="00EA7364">
                <w:rPr>
                  <w:rFonts w:ascii="Times New Roman" w:eastAsia="맑은 고딕" w:hAnsi="Times New Roman" w:cs="Times New Roman"/>
                  <w:sz w:val="20"/>
                  <w:szCs w:val="20"/>
                  <w:highlight w:val="green"/>
                  <w:lang w:val="en-GB" w:eastAsia="ko-KR"/>
                </w:rPr>
                <w:delText xml:space="preserve"> </w:delText>
              </w:r>
              <w:r w:rsidR="00DB7A8D" w:rsidRPr="00DB7A8D" w:rsidDel="00EA7364">
                <w:rPr>
                  <w:rFonts w:ascii="Times New Roman" w:eastAsia="맑은 고딕" w:hAnsi="Times New Roman" w:cs="Times New Roman"/>
                  <w:sz w:val="20"/>
                  <w:szCs w:val="20"/>
                  <w:highlight w:val="green"/>
                  <w:lang w:val="en-GB" w:eastAsia="ko-KR"/>
                </w:rPr>
                <w:delText xml:space="preserve"> ) </w:delText>
              </w:r>
            </w:del>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10" w:author="Samsung" w:date="2013-12-23T11:48:00Z">
              <w:r w:rsidRPr="00DB7A8D" w:rsidDel="00EA7364">
                <w:rPr>
                  <w:rFonts w:ascii="Times New Roman" w:eastAsia="맑은 고딕" w:hAnsi="Times New Roman" w:cs="Times New Roman"/>
                  <w:sz w:val="20"/>
                  <w:szCs w:val="20"/>
                  <w:highlight w:val="green"/>
                  <w:lang w:val="en-GB" w:eastAsia="ko-KR"/>
                </w:rPr>
                <w:tab/>
              </w:r>
              <w:r w:rsidRPr="00DB7A8D" w:rsidDel="00EA7364">
                <w:rPr>
                  <w:rFonts w:ascii="Times New Roman" w:eastAsia="맑은 고딕" w:hAnsi="Times New Roman" w:cs="Times New Roman"/>
                  <w:sz w:val="20"/>
                  <w:szCs w:val="20"/>
                  <w:highlight w:val="green"/>
                  <w:lang w:val="en-GB" w:eastAsia="ko-KR"/>
                </w:rPr>
                <w:tab/>
              </w:r>
              <w:r w:rsidRPr="00DB7A8D" w:rsidDel="00EA7364">
                <w:rPr>
                  <w:rFonts w:ascii="Times New Roman" w:eastAsia="맑은 고딕" w:hAnsi="Times New Roman" w:cs="Times New Roman"/>
                  <w:b/>
                  <w:sz w:val="20"/>
                  <w:szCs w:val="20"/>
                  <w:highlight w:val="green"/>
                  <w:lang w:val="en-GB" w:eastAsia="ko-KR"/>
                </w:rPr>
                <w:delText>depth_intra_mode</w:delText>
              </w:r>
              <w:r w:rsidRPr="00DB7A8D" w:rsidDel="00EA7364">
                <w:rPr>
                  <w:rFonts w:ascii="Times New Roman" w:eastAsia="맑은 고딕" w:hAnsi="Times New Roman" w:cs="Times New Roman"/>
                  <w:sz w:val="20"/>
                  <w:szCs w:val="20"/>
                  <w:highlight w:val="green"/>
                  <w:lang w:val="en-GB" w:eastAsia="ko-KR"/>
                </w:rPr>
                <w:delText>[ x0 ][ y0 ]</w:delText>
              </w:r>
            </w:del>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del w:id="11" w:author="Samsung" w:date="2013-12-23T11:48:00Z">
              <w:r w:rsidRPr="00DB7A8D" w:rsidDel="00EA7364">
                <w:rPr>
                  <w:rFonts w:ascii="Times New Roman" w:eastAsia="맑은 고딕" w:hAnsi="Times New Roman" w:cs="Times New Roman"/>
                  <w:sz w:val="20"/>
                  <w:szCs w:val="20"/>
                  <w:highlight w:val="green"/>
                  <w:lang w:val="en-GB" w:eastAsia="ko-KR"/>
                </w:rPr>
                <w:delText>ae(v)</w:delText>
              </w:r>
            </w:del>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t>if ( DepthIntraMode[ x0 ][ y0 ]  = =  INTRA_DEP_DMM_WFULL  </w:t>
            </w:r>
            <w:r w:rsidRPr="00DB7A8D">
              <w:rPr>
                <w:rFonts w:ascii="Times New Roman" w:eastAsia="맑은 고딕" w:hAnsi="Times New Roman" w:cs="Times New Roman"/>
                <w:strike/>
                <w:color w:val="FF0000"/>
                <w:sz w:val="20"/>
                <w:szCs w:val="20"/>
                <w:highlight w:val="green"/>
                <w:lang w:val="en-GB" w:eastAsia="ko-KR"/>
              </w:rPr>
              <w:t>| |  </w:t>
            </w:r>
            <w:r w:rsidRPr="00DB7A8D">
              <w:rPr>
                <w:rFonts w:ascii="Times New Roman" w:eastAsia="맑은 고딕" w:hAnsi="Times New Roman" w:cs="Times New Roman"/>
                <w:strike/>
                <w:color w:val="FF0000"/>
                <w:sz w:val="20"/>
                <w:szCs w:val="20"/>
                <w:highlight w:val="green"/>
                <w:lang w:val="en-GB" w:eastAsia="ko-KR"/>
              </w:rPr>
              <w:br/>
            </w:r>
            <w:r w:rsidRPr="00DB7A8D">
              <w:rPr>
                <w:rFonts w:ascii="Times New Roman" w:eastAsia="맑은 고딕" w:hAnsi="Times New Roman" w:cs="Times New Roman"/>
                <w:strike/>
                <w:color w:val="FF0000"/>
                <w:sz w:val="20"/>
                <w:szCs w:val="20"/>
                <w:highlight w:val="green"/>
                <w:lang w:val="en-GB" w:eastAsia="ko-KR"/>
              </w:rPr>
              <w:tab/>
            </w:r>
            <w:r w:rsidRPr="00DB7A8D">
              <w:rPr>
                <w:rFonts w:ascii="Times New Roman" w:eastAsia="맑은 고딕" w:hAnsi="Times New Roman" w:cs="Times New Roman"/>
                <w:strike/>
                <w:color w:val="FF0000"/>
                <w:sz w:val="20"/>
                <w:szCs w:val="20"/>
                <w:highlight w:val="green"/>
                <w:lang w:val="en-GB" w:eastAsia="ko-KR"/>
              </w:rPr>
              <w:tab/>
              <w:t>DepthIntraMode[ x0 ][ y0 ]  = = INTRA_DEP_SDC_DMM_WFULL</w:t>
            </w:r>
            <w:r w:rsidRPr="00DB7A8D">
              <w:rPr>
                <w:rFonts w:ascii="Times New Roman" w:eastAsia="맑은 고딕" w:hAnsi="Times New Roman" w:cs="Times New Roman"/>
                <w:color w:val="FF0000"/>
                <w:sz w:val="20"/>
                <w:szCs w:val="20"/>
                <w:lang w:val="en-GB" w:eastAsia="ko-KR"/>
              </w:rPr>
              <w:t> </w:t>
            </w:r>
            <w:r w:rsidRPr="00DB7A8D">
              <w:rPr>
                <w:rFonts w:ascii="Times New Roman" w:eastAsia="맑은 고딕" w:hAnsi="Times New Roman" w:cs="Times New Roman"/>
                <w:sz w:val="20"/>
                <w:szCs w:val="20"/>
                <w:lang w:val="en-GB" w:eastAsia="ko-KR"/>
              </w:rPr>
              <w:t>)</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en-GB" w:eastAsia="ko-KR"/>
              </w:rPr>
              <w:t>wedge_full_tab_idx</w:t>
            </w:r>
            <w:r w:rsidRPr="00DB7A8D">
              <w:rPr>
                <w:rFonts w:ascii="Times New Roman" w:eastAsia="맑은 고딕" w:hAnsi="Times New Roman" w:cs="Times New Roman"/>
                <w:sz w:val="20"/>
                <w:szCs w:val="20"/>
                <w:lang w:val="en-GB" w:eastAsia="ko-KR"/>
              </w:rPr>
              <w:t>[ x0  ][ y0 ]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218"/>
                <w:tab w:val="left" w:pos="7325"/>
                <w:tab w:val="right" w:pos="7704"/>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t>if( DmmFlag[ x0 ][ y0 ]  | |  SdcFlag[ x0 ][ y0 ] )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218"/>
                <w:tab w:val="left" w:pos="7325"/>
                <w:tab w:val="right" w:pos="7704"/>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dcNumSeg = ( DepthIntraMode[ x0 ][ y0 ]  = =  INTRA_DEP_SDC_PLANAR ) ? 1 : 2</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de-DE"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de-DE" w:eastAsia="ko-KR"/>
              </w:rPr>
              <w:t>depth_dc_flag</w:t>
            </w:r>
            <w:r w:rsidRPr="00DB7A8D">
              <w:rPr>
                <w:rFonts w:ascii="Times New Roman" w:eastAsia="맑은 고딕" w:hAnsi="Times New Roman" w:cs="Times New Roman"/>
                <w:sz w:val="20"/>
                <w:szCs w:val="20"/>
                <w:lang w:val="de-DE" w:eastAsia="ko-KR"/>
              </w:rPr>
              <w:t>[ x0 ][ y0 ]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 xml:space="preserve">if ( depth_dc_flag[ x0 ][ y0 ] )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for( i = 0; i &lt; dcNumSeg; i ++ )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en-GB" w:eastAsia="ko-KR"/>
              </w:rPr>
              <w:t>depth_dc_abs</w:t>
            </w:r>
            <w:r w:rsidRPr="00DB7A8D">
              <w:rPr>
                <w:rFonts w:ascii="Times New Roman" w:eastAsia="맑은 고딕" w:hAnsi="Times New Roman" w:cs="Times New Roman"/>
                <w:sz w:val="20"/>
                <w:szCs w:val="20"/>
                <w:lang w:val="en-GB" w:eastAsia="ko-KR"/>
              </w:rPr>
              <w:t>[ x0 ][ y0 ][ i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if ( depth_dc_abs[ x0 ][ y0 ][ i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en-GB" w:eastAsia="ko-KR"/>
              </w:rPr>
              <w:t>depth_dc_sign_flag</w:t>
            </w:r>
            <w:r w:rsidRPr="00DB7A8D">
              <w:rPr>
                <w:rFonts w:ascii="Times New Roman" w:eastAsia="맑은 고딕" w:hAnsi="Times New Roman" w:cs="Times New Roman"/>
                <w:sz w:val="20"/>
                <w:szCs w:val="20"/>
                <w:lang w:val="en-GB" w:eastAsia="ko-KR"/>
              </w:rPr>
              <w:t>[ x0 ][ y0 ][ i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t xml:space="preserve">} </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w:t>
            </w:r>
          </w:p>
        </w:tc>
        <w:tc>
          <w:tcPr>
            <w:tcW w:w="1151"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bl>
    <w:p w:rsidR="00DB7A8D" w:rsidRPr="00DB7A8D" w:rsidRDefault="00DB7A8D" w:rsidP="00DB7A8D"/>
    <w:p w:rsidR="00DB7A8D" w:rsidRPr="00DB7A8D" w:rsidRDefault="00DB7A8D" w:rsidP="00DB7A8D">
      <w:pPr>
        <w:keepNext/>
        <w:keepLines/>
        <w:numPr>
          <w:ilvl w:val="3"/>
          <w:numId w:val="0"/>
        </w:numPr>
        <w:tabs>
          <w:tab w:val="left" w:pos="360"/>
          <w:tab w:val="left" w:pos="720"/>
          <w:tab w:val="num" w:pos="936"/>
          <w:tab w:val="left" w:pos="1080"/>
          <w:tab w:val="left" w:pos="1440"/>
        </w:tabs>
        <w:overflowPunct w:val="0"/>
        <w:autoSpaceDE w:val="0"/>
        <w:autoSpaceDN w:val="0"/>
        <w:adjustRightInd w:val="0"/>
        <w:spacing w:before="181" w:after="0" w:line="240" w:lineRule="auto"/>
        <w:textAlignment w:val="baseline"/>
        <w:outlineLvl w:val="5"/>
        <w:rPr>
          <w:rFonts w:ascii="Times New Roman" w:eastAsia="Times New Roman" w:hAnsi="Times New Roman" w:cs="Times New Roman"/>
          <w:b/>
          <w:sz w:val="20"/>
          <w:szCs w:val="20"/>
          <w:lang w:eastAsia="en-US"/>
        </w:rPr>
      </w:pPr>
      <w:r w:rsidRPr="00DB7A8D">
        <w:rPr>
          <w:rFonts w:ascii="Times New Roman" w:eastAsia="Times New Roman" w:hAnsi="Times New Roman" w:cs="Times New Roman"/>
          <w:b/>
          <w:sz w:val="20"/>
          <w:szCs w:val="20"/>
          <w:lang w:eastAsia="en-US"/>
        </w:rPr>
        <w:lastRenderedPageBreak/>
        <w:t xml:space="preserve">H.7.3.8.5 Coding unit syntax </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52"/>
      </w:tblGrid>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coding_unit( x0, y0, log2CbSize </w:t>
            </w:r>
            <w:r w:rsidRPr="00DB7A8D">
              <w:rPr>
                <w:rFonts w:ascii="Times New Roman" w:eastAsia="맑은 고딕" w:hAnsi="Times New Roman" w:cs="Times New Roman"/>
                <w:sz w:val="20"/>
                <w:szCs w:val="20"/>
                <w:highlight w:val="cyan"/>
                <w:lang w:val="en-GB" w:eastAsia="ko-KR"/>
              </w:rPr>
              <w:t>, ctDepth</w:t>
            </w:r>
            <w:r w:rsidRPr="00DB7A8D">
              <w:rPr>
                <w:rFonts w:ascii="Times New Roman" w:eastAsia="맑은 고딕" w:hAnsi="Times New Roman" w:cs="Times New Roman"/>
                <w:sz w:val="20"/>
                <w:szCs w:val="20"/>
                <w:lang w:val="en-GB" w:eastAsia="ko-KR"/>
              </w:rPr>
              <w:t>)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eastAsia="ko-KR"/>
              </w:rPr>
            </w:pPr>
            <w:r w:rsidRPr="00DB7A8D">
              <w:rPr>
                <w:rFonts w:ascii="Times New Roman" w:eastAsia="맑은 고딕" w:hAnsi="Times New Roman" w:cs="Times New Roman"/>
                <w:sz w:val="20"/>
                <w:szCs w:val="20"/>
                <w:lang w:val="en-GB" w:eastAsia="ko-KR"/>
              </w:rPr>
              <w:tab/>
              <w:t>if( transquant_bypass_enable_flag )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en-GB" w:eastAsia="ko-KR"/>
              </w:rPr>
              <w:t>cu_transquant_bypass_flag</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eastAsia="ko-KR"/>
              </w:rPr>
            </w:pPr>
            <w:r w:rsidRPr="00DB7A8D">
              <w:rPr>
                <w:rFonts w:ascii="Times New Roman" w:eastAsia="맑은 고딕" w:hAnsi="Times New Roman" w:cs="Times New Roman"/>
                <w:sz w:val="20"/>
                <w:szCs w:val="20"/>
                <w:lang w:eastAsia="ko-KR"/>
              </w:rPr>
              <w:t>…</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 else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pbOffset = ( PartMode  = =  PART_NxN ) ? ( nCbS / 2 ) : 0</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bCs/>
                <w:kern w:val="2"/>
                <w:sz w:val="20"/>
                <w:szCs w:val="20"/>
                <w:lang w:val="en-GB" w:eastAsia="ko-KR"/>
              </w:rPr>
              <w:tab/>
            </w:r>
            <w:r w:rsidRPr="00DB7A8D">
              <w:rPr>
                <w:rFonts w:ascii="Times New Roman" w:eastAsia="맑은 고딕" w:hAnsi="Times New Roman" w:cs="Times New Roman"/>
                <w:bCs/>
                <w:kern w:val="2"/>
                <w:sz w:val="20"/>
                <w:szCs w:val="20"/>
                <w:lang w:val="en-GB" w:eastAsia="ko-KR"/>
              </w:rPr>
              <w:tab/>
            </w:r>
            <w:r w:rsidRPr="00DB7A8D">
              <w:rPr>
                <w:rFonts w:ascii="Times New Roman" w:eastAsia="맑은 고딕" w:hAnsi="Times New Roman" w:cs="Times New Roman"/>
                <w:bCs/>
                <w:kern w:val="2"/>
                <w:sz w:val="20"/>
                <w:szCs w:val="20"/>
                <w:lang w:val="en-GB" w:eastAsia="ko-KR"/>
              </w:rPr>
              <w:tab/>
            </w:r>
            <w:r w:rsidRPr="00DB7A8D">
              <w:rPr>
                <w:rFonts w:ascii="Times New Roman" w:eastAsia="맑은 고딕" w:hAnsi="Times New Roman" w:cs="Times New Roman"/>
                <w:bCs/>
                <w:kern w:val="2"/>
                <w:sz w:val="20"/>
                <w:szCs w:val="20"/>
                <w:lang w:val="en-GB" w:eastAsia="ko-KR"/>
              </w:rPr>
              <w:tab/>
            </w:r>
            <w:r w:rsidRPr="00DB7A8D">
              <w:rPr>
                <w:rFonts w:ascii="Times New Roman" w:eastAsia="맑은 고딕" w:hAnsi="Times New Roman" w:cs="Times New Roman"/>
                <w:sz w:val="20"/>
                <w:szCs w:val="20"/>
                <w:lang w:val="en-GB" w:eastAsia="ko-KR"/>
              </w:rPr>
              <w:t>log2PbSize = log2CbSize − ( PartMode = = PART_NxN ? 1 : 0 )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8331B5"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highlight w:val="cyan"/>
                <w:lang w:val="en-GB" w:eastAsia="ko-KR"/>
              </w:rPr>
              <w:t xml:space="preserve">if( vps_depth_modes_flag[ nuh_layer_id ] ) </w:t>
            </w:r>
            <w:ins w:id="12" w:author="Samsung" w:date="2013-12-23T11:31:00Z">
              <w:r w:rsidR="008331B5">
                <w:rPr>
                  <w:rFonts w:ascii="Times New Roman" w:eastAsia="맑은 고딕" w:hAnsi="Times New Roman" w:cs="Times New Roman" w:hint="eastAsia"/>
                  <w:sz w:val="20"/>
                  <w:szCs w:val="20"/>
                  <w:highlight w:val="cyan"/>
                  <w:lang w:val="en-GB" w:eastAsia="ko-KR"/>
                </w:rPr>
                <w:t>{</w:t>
              </w:r>
            </w:ins>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8331B5"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highlight w:val="cyan"/>
                <w:lang w:val="en-GB" w:eastAsia="ko-KR"/>
              </w:rPr>
              <w:t>depth_mode_parameters( x0 + i ,  y0+ j , log2CbSize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ins w:id="13" w:author="Samsung" w:date="2013-12-23T11:32:00Z"/>
        </w:trPr>
        <w:tc>
          <w:tcPr>
            <w:tcW w:w="8600" w:type="dxa"/>
            <w:tcBorders>
              <w:top w:val="single" w:sz="4" w:space="0" w:color="auto"/>
              <w:left w:val="single" w:sz="4" w:space="0" w:color="auto"/>
              <w:bottom w:val="single" w:sz="4" w:space="0" w:color="auto"/>
              <w:right w:val="single" w:sz="4" w:space="0" w:color="auto"/>
            </w:tcBorders>
          </w:tcPr>
          <w:p w:rsidR="008331B5"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14" w:author="Samsung" w:date="2013-12-23T11:32:00Z"/>
                <w:rFonts w:ascii="Times New Roman" w:eastAsia="맑은 고딕" w:hAnsi="Times New Roman" w:cs="Times New Roman"/>
                <w:sz w:val="20"/>
                <w:szCs w:val="20"/>
                <w:lang w:val="en-GB" w:eastAsia="ko-KR"/>
              </w:rPr>
            </w:pPr>
            <w:ins w:id="15" w:author="Samsung" w:date="2013-12-23T11:32:00Z">
              <w:r>
                <w:rPr>
                  <w:rFonts w:ascii="Times New Roman" w:eastAsia="맑은 고딕" w:hAnsi="Times New Roman" w:cs="Times New Roman" w:hint="eastAsia"/>
                  <w:sz w:val="20"/>
                  <w:szCs w:val="20"/>
                  <w:lang w:val="en-GB" w:eastAsia="ko-KR"/>
                </w:rPr>
                <w:t xml:space="preserve"> </w:t>
              </w:r>
            </w:ins>
            <w:ins w:id="16" w:author="Samsung" w:date="2013-12-23T11:33:00Z">
              <w:r>
                <w:rPr>
                  <w:rFonts w:ascii="Times New Roman" w:eastAsia="맑은 고딕" w:hAnsi="Times New Roman" w:cs="Times New Roman" w:hint="eastAsia"/>
                  <w:sz w:val="20"/>
                  <w:szCs w:val="20"/>
                  <w:lang w:val="en-GB" w:eastAsia="ko-KR"/>
                </w:rPr>
                <w:t xml:space="preserve">                             </w:t>
              </w:r>
              <w:r w:rsidRPr="00DB7A8D">
                <w:rPr>
                  <w:rFonts w:ascii="Times New Roman" w:eastAsia="맑은 고딕" w:hAnsi="Times New Roman" w:cs="Times New Roman"/>
                  <w:sz w:val="20"/>
                  <w:szCs w:val="20"/>
                  <w:highlight w:val="green"/>
                  <w:lang w:val="en-GB" w:eastAsia="ko-KR"/>
                </w:rPr>
                <w:t>if ( log2CbSize &lt; 6 )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17" w:author="Samsung" w:date="2013-12-23T11:32:00Z"/>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ins w:id="18" w:author="Samsung" w:date="2013-12-23T11:33:00Z"/>
        </w:trPr>
        <w:tc>
          <w:tcPr>
            <w:tcW w:w="8600" w:type="dxa"/>
            <w:tcBorders>
              <w:top w:val="single" w:sz="4" w:space="0" w:color="auto"/>
              <w:left w:val="single" w:sz="4" w:space="0" w:color="auto"/>
              <w:bottom w:val="single" w:sz="4" w:space="0" w:color="auto"/>
              <w:right w:val="single" w:sz="4" w:space="0" w:color="auto"/>
            </w:tcBorders>
          </w:tcPr>
          <w:p w:rsidR="008331B5" w:rsidRDefault="008331B5" w:rsidP="008331B5">
            <w:pPr>
              <w:keepNext/>
              <w:keepLines/>
              <w:tabs>
                <w:tab w:val="left" w:pos="215"/>
                <w:tab w:val="left" w:pos="1640"/>
                <w:tab w:val="left" w:pos="1685"/>
                <w:tab w:val="left" w:pos="1723"/>
                <w:tab w:val="left" w:pos="1805"/>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19" w:author="Samsung" w:date="2013-12-23T11:33:00Z"/>
                <w:rFonts w:ascii="Times New Roman" w:eastAsia="맑은 고딕" w:hAnsi="Times New Roman" w:cs="Times New Roman"/>
                <w:sz w:val="20"/>
                <w:szCs w:val="20"/>
                <w:lang w:val="en-GB" w:eastAsia="ko-KR"/>
              </w:rPr>
            </w:pPr>
            <w:ins w:id="20" w:author="Samsung" w:date="2013-12-23T11:33:00Z">
              <w:r w:rsidRPr="00DB7A8D">
                <w:rPr>
                  <w:rFonts w:ascii="Times New Roman" w:eastAsia="맑은 고딕" w:hAnsi="Times New Roman" w:cs="Times New Roman"/>
                  <w:sz w:val="20"/>
                  <w:szCs w:val="20"/>
                  <w:highlight w:val="green"/>
                  <w:lang w:val="en-GB" w:eastAsia="ko-KR"/>
                </w:rPr>
                <w:tab/>
              </w:r>
              <w:r w:rsidRPr="00DB7A8D">
                <w:rPr>
                  <w:rFonts w:ascii="Times New Roman" w:eastAsia="맑은 고딕" w:hAnsi="Times New Roman" w:cs="Times New Roman"/>
                  <w:sz w:val="20"/>
                  <w:szCs w:val="20"/>
                  <w:highlight w:val="green"/>
                  <w:lang w:val="en-GB" w:eastAsia="ko-KR"/>
                </w:rPr>
                <w:tab/>
              </w:r>
              <w:r w:rsidRPr="00DB7A8D">
                <w:rPr>
                  <w:rFonts w:ascii="Times New Roman" w:eastAsia="맑은 고딕" w:hAnsi="Times New Roman" w:cs="Times New Roman"/>
                  <w:b/>
                  <w:sz w:val="20"/>
                  <w:szCs w:val="20"/>
                  <w:highlight w:val="green"/>
                  <w:lang w:val="en-GB" w:eastAsia="ko-KR"/>
                </w:rPr>
                <w:t>hevc_intra_flag</w:t>
              </w:r>
              <w:r w:rsidRPr="00DB7A8D">
                <w:rPr>
                  <w:rFonts w:ascii="Times New Roman" w:eastAsia="맑은 고딕" w:hAnsi="Times New Roman" w:cs="Times New Roman"/>
                  <w:sz w:val="20"/>
                  <w:szCs w:val="20"/>
                  <w:highlight w:val="green"/>
                  <w:lang w:val="en-GB" w:eastAsia="ko-KR"/>
                </w:rPr>
                <w:t>[ x0 ][ y0 ]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21" w:author="Samsung" w:date="2013-12-23T11:33:00Z"/>
                <w:rFonts w:ascii="Times New Roman" w:eastAsia="맑은 고딕" w:hAnsi="Times New Roman" w:cs="Times New Roman"/>
                <w:sz w:val="20"/>
                <w:szCs w:val="20"/>
                <w:highlight w:val="cyan"/>
                <w:lang w:val="en-GB" w:eastAsia="ko-KR"/>
              </w:rPr>
            </w:pPr>
            <w:ins w:id="22" w:author="Samsung" w:date="2013-12-23T11:34:00Z">
              <w:r w:rsidRPr="00DB7A8D">
                <w:rPr>
                  <w:rFonts w:ascii="Times New Roman" w:eastAsia="맑은 고딕" w:hAnsi="Times New Roman" w:cs="Times New Roman"/>
                  <w:sz w:val="20"/>
                  <w:szCs w:val="20"/>
                  <w:highlight w:val="green"/>
                  <w:lang w:val="en-GB" w:eastAsia="ko-KR"/>
                </w:rPr>
                <w:t>ae(v)</w:t>
              </w:r>
            </w:ins>
          </w:p>
        </w:tc>
      </w:tr>
      <w:tr w:rsidR="008331B5" w:rsidRPr="00DB7A8D" w:rsidTr="007D59FF">
        <w:trPr>
          <w:cantSplit/>
          <w:trHeight w:val="204"/>
          <w:jc w:val="center"/>
          <w:ins w:id="23" w:author="Samsung" w:date="2013-12-23T11:33:00Z"/>
        </w:trPr>
        <w:tc>
          <w:tcPr>
            <w:tcW w:w="8600" w:type="dxa"/>
            <w:tcBorders>
              <w:top w:val="single" w:sz="4" w:space="0" w:color="auto"/>
              <w:left w:val="single" w:sz="4" w:space="0" w:color="auto"/>
              <w:bottom w:val="single" w:sz="4" w:space="0" w:color="auto"/>
              <w:right w:val="single" w:sz="4" w:space="0" w:color="auto"/>
            </w:tcBorders>
          </w:tcPr>
          <w:p w:rsidR="008331B5" w:rsidRDefault="008331B5" w:rsidP="008331B5">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ind w:firstLineChars="800" w:firstLine="1600"/>
              <w:textAlignment w:val="baseline"/>
              <w:rPr>
                <w:ins w:id="24" w:author="Samsung" w:date="2013-12-23T11:33:00Z"/>
                <w:rFonts w:ascii="Times New Roman" w:eastAsia="맑은 고딕" w:hAnsi="Times New Roman" w:cs="Times New Roman"/>
                <w:sz w:val="20"/>
                <w:szCs w:val="20"/>
                <w:highlight w:val="green"/>
                <w:lang w:val="en-GB" w:eastAsia="ko-KR"/>
              </w:rPr>
            </w:pPr>
            <w:ins w:id="25" w:author="Samsung" w:date="2013-12-23T11:33:00Z">
              <w:r w:rsidRPr="00DB7A8D">
                <w:rPr>
                  <w:rFonts w:ascii="Times New Roman" w:eastAsia="맑은 고딕" w:hAnsi="Times New Roman" w:cs="Times New Roman"/>
                  <w:sz w:val="20"/>
                  <w:szCs w:val="20"/>
                  <w:highlight w:val="green"/>
                  <w:lang w:val="en-GB" w:eastAsia="ko-KR"/>
                </w:rPr>
                <w:t>if ( !hevc_intra_flag[ x0 ][ y0 ]</w:t>
              </w:r>
              <w:r>
                <w:rPr>
                  <w:rFonts w:ascii="Times New Roman" w:eastAsia="맑은 고딕" w:hAnsi="Times New Roman" w:cs="Times New Roman"/>
                  <w:sz w:val="20"/>
                  <w:szCs w:val="20"/>
                  <w:highlight w:val="green"/>
                  <w:lang w:val="en-GB" w:eastAsia="ko-KR"/>
                </w:rPr>
                <w:t xml:space="preserve"> &amp;&amp; (</w:t>
              </w:r>
              <w:r w:rsidRPr="00DB7A8D">
                <w:rPr>
                  <w:rFonts w:ascii="Times New Roman" w:eastAsia="맑은 고딕" w:hAnsi="Times New Roman" w:cs="Times New Roman"/>
                  <w:sz w:val="20"/>
                  <w:szCs w:val="20"/>
                  <w:highlight w:val="green"/>
                  <w:lang w:val="en-GB" w:eastAsia="ko-KR"/>
                </w:rPr>
                <w:t xml:space="preserve"> </w:t>
              </w:r>
              <w:r>
                <w:rPr>
                  <w:rFonts w:ascii="Times New Roman" w:eastAsia="맑은 고딕" w:hAnsi="Times New Roman" w:cs="Times New Roman"/>
                  <w:sz w:val="20"/>
                  <w:szCs w:val="20"/>
                  <w:highlight w:val="green"/>
                  <w:lang w:val="en-GB" w:eastAsia="ko-KR"/>
                </w:rPr>
                <w:t xml:space="preserve">( </w:t>
              </w:r>
              <w:r w:rsidRPr="00DB7A8D">
                <w:rPr>
                  <w:rFonts w:ascii="Times New Roman" w:eastAsia="맑은 고딕" w:hAnsi="Times New Roman" w:cs="Times New Roman"/>
                  <w:sz w:val="20"/>
                  <w:szCs w:val="20"/>
                  <w:highlight w:val="green"/>
                  <w:lang w:val="en-GB" w:eastAsia="ko-KR"/>
                </w:rPr>
                <w:t>log2CbSize</w:t>
              </w:r>
              <w:r>
                <w:rPr>
                  <w:rFonts w:ascii="Times New Roman" w:eastAsia="맑은 고딕" w:hAnsi="Times New Roman" w:cs="Times New Roman"/>
                  <w:sz w:val="20"/>
                  <w:szCs w:val="20"/>
                  <w:highlight w:val="green"/>
                  <w:lang w:val="en-GB" w:eastAsia="ko-KR"/>
                </w:rPr>
                <w:t xml:space="preserve"> &gt; 3 ) || ( </w:t>
              </w:r>
              <w:r w:rsidRPr="00DB7A8D">
                <w:rPr>
                  <w:rFonts w:ascii="Times New Roman" w:eastAsia="맑은 고딕" w:hAnsi="Times New Roman" w:cs="Times New Roman"/>
                  <w:sz w:val="20"/>
                  <w:szCs w:val="20"/>
                  <w:highlight w:val="green"/>
                  <w:lang w:val="en-GB" w:eastAsia="ko-KR"/>
                </w:rPr>
                <w:t>log2CbSize</w:t>
              </w:r>
              <w:r>
                <w:rPr>
                  <w:rFonts w:ascii="Times New Roman" w:eastAsia="맑은 고딕" w:hAnsi="Times New Roman" w:cs="Times New Roman"/>
                  <w:sz w:val="20"/>
                  <w:szCs w:val="20"/>
                  <w:highlight w:val="green"/>
                  <w:lang w:val="en-GB" w:eastAsia="ko-KR"/>
                </w:rPr>
                <w:t xml:space="preserve"> = = 3 &amp;&amp;</w:t>
              </w:r>
              <w:r w:rsidRPr="00DB7A8D">
                <w:rPr>
                  <w:rFonts w:ascii="Times New Roman" w:eastAsia="맑은 고딕" w:hAnsi="Times New Roman" w:cs="Times New Roman"/>
                  <w:sz w:val="20"/>
                  <w:szCs w:val="20"/>
                  <w:highlight w:val="green"/>
                  <w:lang w:val="en-GB" w:eastAsia="ko-KR"/>
                </w:rPr>
                <w:t xml:space="preserve"> </w:t>
              </w:r>
            </w:ins>
          </w:p>
          <w:p w:rsidR="008331B5" w:rsidRPr="00DB7A8D" w:rsidRDefault="008331B5" w:rsidP="008331B5">
            <w:pPr>
              <w:keepNext/>
              <w:keepLines/>
              <w:tabs>
                <w:tab w:val="left" w:pos="215"/>
                <w:tab w:val="left" w:pos="1640"/>
                <w:tab w:val="left" w:pos="1685"/>
                <w:tab w:val="left" w:pos="1723"/>
                <w:tab w:val="left" w:pos="1805"/>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26" w:author="Samsung" w:date="2013-12-23T11:33:00Z"/>
                <w:rFonts w:ascii="Times New Roman" w:eastAsia="맑은 고딕" w:hAnsi="Times New Roman" w:cs="Times New Roman"/>
                <w:sz w:val="20"/>
                <w:szCs w:val="20"/>
                <w:highlight w:val="green"/>
                <w:lang w:val="en-GB" w:eastAsia="ko-KR"/>
              </w:rPr>
            </w:pPr>
            <w:ins w:id="27" w:author="Samsung" w:date="2013-12-23T11:33:00Z">
              <w:r>
                <w:rPr>
                  <w:rFonts w:ascii="Times New Roman" w:eastAsia="맑은 고딕" w:hAnsi="Times New Roman" w:cs="Times New Roman"/>
                  <w:sz w:val="20"/>
                  <w:szCs w:val="20"/>
                  <w:highlight w:val="green"/>
                  <w:lang w:val="en-GB" w:eastAsia="ko-KR"/>
                </w:rPr>
                <w:tab/>
              </w:r>
              <w:r>
                <w:rPr>
                  <w:rFonts w:ascii="Times New Roman" w:eastAsia="맑은 고딕" w:hAnsi="Times New Roman" w:cs="Times New Roman"/>
                  <w:sz w:val="20"/>
                  <w:szCs w:val="20"/>
                  <w:highlight w:val="green"/>
                  <w:lang w:val="en-GB" w:eastAsia="ko-KR"/>
                </w:rPr>
                <w:tab/>
              </w:r>
              <w:r>
                <w:rPr>
                  <w:rFonts w:ascii="Times New Roman" w:eastAsia="맑은 고딕" w:hAnsi="Times New Roman" w:cs="Times New Roman"/>
                  <w:sz w:val="20"/>
                  <w:szCs w:val="20"/>
                  <w:highlight w:val="green"/>
                  <w:lang w:val="en-GB" w:eastAsia="ko-KR"/>
                </w:rPr>
                <w:tab/>
              </w:r>
              <w:r w:rsidRPr="00DB7A8D">
                <w:rPr>
                  <w:rFonts w:ascii="Times New Roman" w:eastAsia="맑은 고딕" w:hAnsi="Times New Roman" w:cs="Times New Roman"/>
                  <w:sz w:val="20"/>
                  <w:szCs w:val="20"/>
                  <w:highlight w:val="green"/>
                  <w:lang w:val="en-GB" w:eastAsia="ko-KR"/>
                </w:rPr>
                <w:t>PartMode[ xC ][ yC ]  = =  PART_2Nx2N</w:t>
              </w:r>
              <w:r>
                <w:rPr>
                  <w:rFonts w:ascii="Times New Roman" w:eastAsia="맑은 고딕" w:hAnsi="Times New Roman" w:cs="Times New Roman"/>
                  <w:sz w:val="20"/>
                  <w:szCs w:val="20"/>
                  <w:highlight w:val="green"/>
                  <w:lang w:val="en-GB" w:eastAsia="ko-KR"/>
                </w:rPr>
                <w:t xml:space="preserve"> ) ) </w:t>
              </w:r>
              <w:r w:rsidRPr="00DB7A8D">
                <w:rPr>
                  <w:rFonts w:ascii="Times New Roman" w:eastAsia="맑은 고딕" w:hAnsi="Times New Roman" w:cs="Times New Roman"/>
                  <w:sz w:val="20"/>
                  <w:szCs w:val="20"/>
                  <w:highlight w:val="green"/>
                  <w:lang w:val="en-GB" w:eastAsia="ko-KR"/>
                </w:rPr>
                <w:t>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28" w:author="Samsung" w:date="2013-12-23T11:33:00Z"/>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ins w:id="29" w:author="Samsung" w:date="2013-12-23T11:33:00Z"/>
        </w:trPr>
        <w:tc>
          <w:tcPr>
            <w:tcW w:w="8600" w:type="dxa"/>
            <w:tcBorders>
              <w:top w:val="single" w:sz="4" w:space="0" w:color="auto"/>
              <w:left w:val="single" w:sz="4" w:space="0" w:color="auto"/>
              <w:bottom w:val="single" w:sz="4" w:space="0" w:color="auto"/>
              <w:right w:val="single" w:sz="4" w:space="0" w:color="auto"/>
            </w:tcBorders>
          </w:tcPr>
          <w:p w:rsidR="008331B5" w:rsidRPr="00DB7A8D" w:rsidRDefault="008331B5" w:rsidP="00424DF3">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ind w:firstLineChars="900" w:firstLine="1800"/>
              <w:textAlignment w:val="baseline"/>
              <w:rPr>
                <w:ins w:id="30" w:author="Samsung" w:date="2013-12-23T11:33:00Z"/>
                <w:rFonts w:ascii="Times New Roman" w:eastAsia="맑은 고딕" w:hAnsi="Times New Roman" w:cs="Times New Roman"/>
                <w:sz w:val="20"/>
                <w:szCs w:val="20"/>
                <w:highlight w:val="green"/>
                <w:lang w:val="en-GB" w:eastAsia="ko-KR"/>
              </w:rPr>
            </w:pPr>
            <w:ins w:id="31" w:author="Samsung" w:date="2013-12-23T11:33:00Z">
              <w:r w:rsidRPr="00DB7A8D">
                <w:rPr>
                  <w:rFonts w:ascii="Times New Roman" w:eastAsia="맑은 고딕" w:hAnsi="Times New Roman" w:cs="Times New Roman"/>
                  <w:b/>
                  <w:sz w:val="20"/>
                  <w:szCs w:val="20"/>
                  <w:highlight w:val="green"/>
                  <w:lang w:val="en-GB" w:eastAsia="ko-KR"/>
                </w:rPr>
                <w:t>depth_intra_mode</w:t>
              </w:r>
              <w:r w:rsidRPr="00DB7A8D">
                <w:rPr>
                  <w:rFonts w:ascii="Times New Roman" w:eastAsia="맑은 고딕" w:hAnsi="Times New Roman" w:cs="Times New Roman"/>
                  <w:sz w:val="20"/>
                  <w:szCs w:val="20"/>
                  <w:highlight w:val="green"/>
                  <w:lang w:val="en-GB" w:eastAsia="ko-KR"/>
                </w:rPr>
                <w:t>[ x0 ][ y0 ]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32" w:author="Samsung" w:date="2013-12-23T11:33:00Z"/>
                <w:rFonts w:ascii="Times New Roman" w:eastAsia="맑은 고딕" w:hAnsi="Times New Roman" w:cs="Times New Roman"/>
                <w:sz w:val="20"/>
                <w:szCs w:val="20"/>
                <w:highlight w:val="cyan"/>
                <w:lang w:val="en-GB" w:eastAsia="ko-KR"/>
              </w:rPr>
            </w:pPr>
            <w:ins w:id="33" w:author="Samsung" w:date="2013-12-23T11:34:00Z">
              <w:r w:rsidRPr="00DB7A8D">
                <w:rPr>
                  <w:rFonts w:ascii="Times New Roman" w:eastAsia="맑은 고딕" w:hAnsi="Times New Roman" w:cs="Times New Roman"/>
                  <w:sz w:val="20"/>
                  <w:szCs w:val="20"/>
                  <w:highlight w:val="green"/>
                  <w:lang w:val="en-GB" w:eastAsia="ko-KR"/>
                </w:rPr>
                <w:t>ae(v)</w:t>
              </w:r>
            </w:ins>
          </w:p>
        </w:tc>
      </w:tr>
      <w:tr w:rsidR="008331B5" w:rsidRPr="00DB7A8D" w:rsidTr="007D59FF">
        <w:trPr>
          <w:cantSplit/>
          <w:trHeight w:val="204"/>
          <w:jc w:val="center"/>
          <w:ins w:id="34" w:author="Samsung" w:date="2013-12-23T11:32:00Z"/>
        </w:trPr>
        <w:tc>
          <w:tcPr>
            <w:tcW w:w="8600" w:type="dxa"/>
            <w:tcBorders>
              <w:top w:val="single" w:sz="4" w:space="0" w:color="auto"/>
              <w:left w:val="single" w:sz="4" w:space="0" w:color="auto"/>
              <w:bottom w:val="single" w:sz="4" w:space="0" w:color="auto"/>
              <w:right w:val="single" w:sz="4" w:space="0" w:color="auto"/>
            </w:tcBorders>
          </w:tcPr>
          <w:p w:rsidR="008331B5" w:rsidRPr="008331B5"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35" w:author="Samsung" w:date="2013-12-23T11:32:00Z"/>
                <w:rFonts w:ascii="Times New Roman" w:eastAsia="맑은 고딕" w:hAnsi="Times New Roman" w:cs="Times New Roman"/>
                <w:sz w:val="20"/>
                <w:szCs w:val="20"/>
                <w:lang w:val="en-GB" w:eastAsia="ko-KR"/>
              </w:rPr>
            </w:pPr>
            <w:ins w:id="36" w:author="Samsung" w:date="2013-12-23T11:32:00Z">
              <w:r>
                <w:rPr>
                  <w:rFonts w:ascii="Times New Roman" w:eastAsia="맑은 고딕" w:hAnsi="Times New Roman" w:cs="Times New Roman" w:hint="eastAsia"/>
                  <w:sz w:val="20"/>
                  <w:szCs w:val="20"/>
                  <w:lang w:val="en-GB" w:eastAsia="ko-KR"/>
                </w:rPr>
                <w:t xml:space="preserve">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37" w:author="Samsung" w:date="2013-12-23T11:32:00Z"/>
                <w:rFonts w:ascii="Times New Roman" w:eastAsia="맑은 고딕" w:hAnsi="Times New Roman" w:cs="Times New Roman"/>
                <w:sz w:val="20"/>
                <w:szCs w:val="20"/>
                <w:highlight w:val="cyan"/>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trike/>
                <w:sz w:val="20"/>
                <w:szCs w:val="20"/>
                <w:highlight w:val="cyan"/>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strike/>
                <w:color w:val="FF0000"/>
                <w:sz w:val="20"/>
                <w:szCs w:val="20"/>
                <w:highlight w:val="cyan"/>
                <w:lang w:val="en-GB" w:eastAsia="ko-KR"/>
              </w:rPr>
              <w:t>if( DepthIntraMode[ x0 + i ][ y0 + j ] = = INTRA_DEP_NONE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highlight w:val="green"/>
                <w:lang w:val="en-GB" w:eastAsia="ko-KR"/>
              </w:rPr>
              <w:t>if( hevc_intra_flag[ x0 ][ y0 ])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en-GB" w:eastAsia="ko-KR"/>
              </w:rPr>
              <w:t>prev_intra_luma_pred_flag</w:t>
            </w:r>
            <w:r w:rsidRPr="00DB7A8D">
              <w:rPr>
                <w:rFonts w:ascii="Times New Roman" w:eastAsia="맑은 고딕" w:hAnsi="Times New Roman" w:cs="Times New Roman"/>
                <w:sz w:val="20"/>
                <w:szCs w:val="20"/>
                <w:lang w:val="en-GB" w:eastAsia="ko-KR"/>
              </w:rPr>
              <w:t>[ x0 + i ][ y0+ j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for( j = 0; j &lt;= pbOffset; j = j + pbOffset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for( i = 0; i &lt;= pbOffset; i = i + pbOffset )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trike/>
                <w:color w:val="FF0000"/>
                <w:sz w:val="20"/>
                <w:szCs w:val="20"/>
                <w:highlight w:val="cyan"/>
                <w:lang w:val="en-GB" w:eastAsia="ko-KR"/>
              </w:rPr>
            </w:pP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color w:val="FF0000"/>
                <w:sz w:val="20"/>
                <w:szCs w:val="20"/>
                <w:lang w:val="en-GB" w:eastAsia="ko-KR"/>
              </w:rPr>
              <w:tab/>
            </w:r>
            <w:r w:rsidRPr="00DB7A8D">
              <w:rPr>
                <w:rFonts w:ascii="Times New Roman" w:eastAsia="맑은 고딕" w:hAnsi="Times New Roman" w:cs="Times New Roman"/>
                <w:strike/>
                <w:color w:val="FF0000"/>
                <w:sz w:val="20"/>
                <w:szCs w:val="20"/>
                <w:highlight w:val="cyan"/>
                <w:lang w:val="en-GB" w:eastAsia="ko-KR"/>
              </w:rPr>
              <w:t>if( DepthIntraMode[ x0 + i ][ y0 + j ] = = INTRA_DEP_NONE)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trike/>
                <w:color w:val="FF0000"/>
                <w:sz w:val="20"/>
                <w:szCs w:val="20"/>
                <w:highlight w:val="cyan"/>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trike/>
                <w:color w:val="FF0000"/>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highlight w:val="green"/>
                <w:lang w:val="en-GB" w:eastAsia="ko-KR"/>
              </w:rPr>
              <w:t>if( hevc_intra_flag[ x0 ][ y0 ])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trike/>
                <w:color w:val="FF0000"/>
                <w:sz w:val="20"/>
                <w:szCs w:val="20"/>
                <w:highlight w:val="cyan"/>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if( prev_intra_luma_pred_flag[ x0 + i ][ y0+ j ]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en-GB" w:eastAsia="ko-KR"/>
              </w:rPr>
              <w:t>mpm_idx</w:t>
            </w:r>
            <w:r w:rsidRPr="00DB7A8D">
              <w:rPr>
                <w:rFonts w:ascii="Times New Roman" w:eastAsia="맑은 고딕" w:hAnsi="Times New Roman" w:cs="Times New Roman"/>
                <w:sz w:val="20"/>
                <w:szCs w:val="20"/>
                <w:lang w:val="en-GB" w:eastAsia="ko-KR"/>
              </w:rPr>
              <w:t>[ x0 + i ][ y0+ j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 xml:space="preserve">else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en-GB" w:eastAsia="ko-KR"/>
              </w:rPr>
              <w:t>rem_intra_luma_pred_mode</w:t>
            </w:r>
            <w:r w:rsidRPr="00DB7A8D">
              <w:rPr>
                <w:rFonts w:ascii="Times New Roman" w:eastAsia="맑은 고딕" w:hAnsi="Times New Roman" w:cs="Times New Roman"/>
                <w:sz w:val="20"/>
                <w:szCs w:val="20"/>
                <w:lang w:val="en-GB" w:eastAsia="ko-KR"/>
              </w:rPr>
              <w:t>[ x0 + i ][ y0+ j ]</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highlight w:val="cyan"/>
                <w:lang w:val="en-GB" w:eastAsia="ko-KR"/>
              </w:rPr>
              <w:t>}</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p>
        </w:tc>
      </w:tr>
      <w:tr w:rsidR="00DB7A8D"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w:t>
            </w:r>
          </w:p>
        </w:tc>
        <w:tc>
          <w:tcPr>
            <w:tcW w:w="1152" w:type="dxa"/>
            <w:tcBorders>
              <w:top w:val="single" w:sz="4" w:space="0" w:color="auto"/>
              <w:left w:val="single" w:sz="4" w:space="0" w:color="auto"/>
              <w:bottom w:val="single" w:sz="4" w:space="0" w:color="auto"/>
              <w:right w:val="single" w:sz="4" w:space="0" w:color="auto"/>
            </w:tcBorders>
          </w:tcPr>
          <w:p w:rsidR="00DB7A8D" w:rsidRPr="00DB7A8D" w:rsidRDefault="00DB7A8D"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p>
        </w:tc>
      </w:tr>
      <w:tr w:rsidR="00EA7364" w:rsidRPr="00DB7A8D" w:rsidTr="007D59FF">
        <w:trPr>
          <w:cantSplit/>
          <w:trHeight w:val="204"/>
          <w:jc w:val="center"/>
          <w:ins w:id="38" w:author="Samsung" w:date="2013-12-23T11:46:00Z"/>
        </w:trPr>
        <w:tc>
          <w:tcPr>
            <w:tcW w:w="8600" w:type="dxa"/>
            <w:tcBorders>
              <w:top w:val="single" w:sz="4" w:space="0" w:color="auto"/>
              <w:left w:val="single" w:sz="4" w:space="0" w:color="auto"/>
              <w:bottom w:val="single" w:sz="4" w:space="0" w:color="auto"/>
              <w:right w:val="single" w:sz="4" w:space="0" w:color="auto"/>
            </w:tcBorders>
          </w:tcPr>
          <w:p w:rsidR="00EA7364" w:rsidRPr="00EA7364" w:rsidRDefault="00EA7364" w:rsidP="00EA7364">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ind w:firstLineChars="400" w:firstLine="800"/>
              <w:textAlignment w:val="baseline"/>
              <w:rPr>
                <w:ins w:id="39" w:author="Samsung" w:date="2013-12-23T11:46:00Z"/>
                <w:rFonts w:ascii="Times New Roman" w:eastAsia="맑은 고딕" w:hAnsi="Times New Roman" w:cs="Times New Roman"/>
                <w:sz w:val="20"/>
                <w:szCs w:val="20"/>
                <w:highlight w:val="green"/>
                <w:lang w:val="en-GB" w:eastAsia="ko-KR"/>
              </w:rPr>
            </w:pPr>
            <w:ins w:id="40" w:author="Samsung" w:date="2013-12-23T11:48:00Z">
              <w:r w:rsidRPr="00EA7364">
                <w:rPr>
                  <w:rFonts w:ascii="Times New Roman" w:eastAsia="맑은 고딕" w:hAnsi="Times New Roman" w:cs="Times New Roman" w:hint="eastAsia"/>
                  <w:sz w:val="20"/>
                  <w:szCs w:val="20"/>
                  <w:highlight w:val="green"/>
                  <w:lang w:val="en-GB" w:eastAsia="ko-KR"/>
                </w:rPr>
                <w:t>i</w:t>
              </w:r>
            </w:ins>
            <w:ins w:id="41" w:author="Samsung" w:date="2013-12-23T11:46:00Z">
              <w:r w:rsidRPr="00EA7364">
                <w:rPr>
                  <w:rFonts w:ascii="Times New Roman" w:eastAsia="맑은 고딕" w:hAnsi="Times New Roman" w:cs="Times New Roman" w:hint="eastAsia"/>
                  <w:sz w:val="20"/>
                  <w:szCs w:val="20"/>
                  <w:highlight w:val="green"/>
                  <w:lang w:val="en-GB" w:eastAsia="ko-KR"/>
                </w:rPr>
                <w:t xml:space="preserve">f( </w:t>
              </w:r>
              <w:r w:rsidRPr="00EA7364">
                <w:rPr>
                  <w:rFonts w:ascii="Times New Roman" w:eastAsia="맑은 고딕" w:hAnsi="Times New Roman" w:cs="Times New Roman"/>
                  <w:sz w:val="20"/>
                  <w:szCs w:val="20"/>
                  <w:highlight w:val="green"/>
                  <w:lang w:val="en-GB" w:eastAsia="ko-KR"/>
                </w:rPr>
                <w:t>vps_depth_modes_flag[ nuh_layer_id ] </w:t>
              </w:r>
              <w:r w:rsidRPr="00EA7364">
                <w:rPr>
                  <w:rFonts w:ascii="Times New Roman" w:eastAsia="맑은 고딕" w:hAnsi="Times New Roman" w:cs="Times New Roman" w:hint="eastAsia"/>
                  <w:sz w:val="20"/>
                  <w:szCs w:val="20"/>
                  <w:highlight w:val="green"/>
                  <w:lang w:val="en-GB" w:eastAsia="ko-KR"/>
                </w:rPr>
                <w:t>) {</w:t>
              </w:r>
            </w:ins>
          </w:p>
        </w:tc>
        <w:tc>
          <w:tcPr>
            <w:tcW w:w="1152" w:type="dxa"/>
            <w:tcBorders>
              <w:top w:val="single" w:sz="4" w:space="0" w:color="auto"/>
              <w:left w:val="single" w:sz="4" w:space="0" w:color="auto"/>
              <w:bottom w:val="single" w:sz="4" w:space="0" w:color="auto"/>
              <w:right w:val="single" w:sz="4" w:space="0" w:color="auto"/>
            </w:tcBorders>
          </w:tcPr>
          <w:p w:rsidR="00EA7364" w:rsidRPr="00DB7A8D" w:rsidRDefault="00EA7364"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42" w:author="Samsung" w:date="2013-12-23T11:46:00Z"/>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ins w:id="43" w:author="Samsung" w:date="2013-12-23T11:37:00Z"/>
        </w:trPr>
        <w:tc>
          <w:tcPr>
            <w:tcW w:w="8600" w:type="dxa"/>
            <w:tcBorders>
              <w:top w:val="single" w:sz="4" w:space="0" w:color="auto"/>
              <w:left w:val="single" w:sz="4" w:space="0" w:color="auto"/>
              <w:bottom w:val="single" w:sz="4" w:space="0" w:color="auto"/>
              <w:right w:val="single" w:sz="4" w:space="0" w:color="auto"/>
            </w:tcBorders>
          </w:tcPr>
          <w:p w:rsidR="008331B5" w:rsidRPr="00EA7364" w:rsidRDefault="008331B5" w:rsidP="00EA7364">
            <w:pPr>
              <w:keepNext/>
              <w:keepLines/>
              <w:tabs>
                <w:tab w:val="left" w:pos="215"/>
                <w:tab w:val="left" w:pos="431"/>
                <w:tab w:val="left" w:pos="646"/>
                <w:tab w:val="left" w:pos="1060"/>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44" w:author="Samsung" w:date="2013-12-23T11:37:00Z"/>
                <w:rFonts w:ascii="Times New Roman" w:eastAsia="맑은 고딕" w:hAnsi="Times New Roman" w:cs="Times New Roman"/>
                <w:sz w:val="20"/>
                <w:szCs w:val="20"/>
                <w:highlight w:val="green"/>
                <w:lang w:val="en-GB" w:eastAsia="ko-KR"/>
              </w:rPr>
            </w:pPr>
            <w:ins w:id="45" w:author="Samsung" w:date="2013-12-23T11:37:00Z">
              <w:r w:rsidRPr="00EA7364">
                <w:rPr>
                  <w:rFonts w:ascii="Times New Roman" w:eastAsia="맑은 고딕" w:hAnsi="Times New Roman" w:cs="Times New Roman"/>
                  <w:sz w:val="20"/>
                  <w:szCs w:val="20"/>
                  <w:highlight w:val="green"/>
                  <w:lang w:val="en-GB" w:eastAsia="ko-KR"/>
                </w:rPr>
                <w:tab/>
              </w:r>
              <w:r w:rsidRPr="00EA7364">
                <w:rPr>
                  <w:rFonts w:ascii="Times New Roman" w:eastAsia="맑은 고딕" w:hAnsi="Times New Roman" w:cs="Times New Roman"/>
                  <w:sz w:val="20"/>
                  <w:szCs w:val="20"/>
                  <w:highlight w:val="green"/>
                  <w:lang w:val="en-GB" w:eastAsia="ko-KR"/>
                </w:rPr>
                <w:tab/>
              </w:r>
              <w:r w:rsidRPr="00EA7364">
                <w:rPr>
                  <w:rFonts w:ascii="Times New Roman" w:eastAsia="맑은 고딕" w:hAnsi="Times New Roman" w:cs="Times New Roman"/>
                  <w:sz w:val="20"/>
                  <w:szCs w:val="20"/>
                  <w:highlight w:val="green"/>
                  <w:lang w:val="en-GB" w:eastAsia="ko-KR"/>
                </w:rPr>
                <w:tab/>
              </w:r>
              <w:r w:rsidRPr="00EA7364">
                <w:rPr>
                  <w:rFonts w:ascii="Times New Roman" w:eastAsia="맑은 고딕" w:hAnsi="Times New Roman" w:cs="Times New Roman"/>
                  <w:sz w:val="20"/>
                  <w:szCs w:val="20"/>
                  <w:highlight w:val="green"/>
                  <w:lang w:val="en-GB" w:eastAsia="ko-KR"/>
                </w:rPr>
                <w:tab/>
                <w:t>for( j = 0; j &lt;= pbOffset; j = j + pbOffset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46" w:author="Samsung" w:date="2013-12-23T11:37:00Z"/>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ins w:id="47" w:author="Samsung" w:date="2013-12-23T11:37:00Z"/>
        </w:trPr>
        <w:tc>
          <w:tcPr>
            <w:tcW w:w="8600" w:type="dxa"/>
            <w:tcBorders>
              <w:top w:val="single" w:sz="4" w:space="0" w:color="auto"/>
              <w:left w:val="single" w:sz="4" w:space="0" w:color="auto"/>
              <w:bottom w:val="single" w:sz="4" w:space="0" w:color="auto"/>
              <w:right w:val="single" w:sz="4" w:space="0" w:color="auto"/>
            </w:tcBorders>
          </w:tcPr>
          <w:p w:rsidR="008331B5" w:rsidRPr="00EA7364" w:rsidRDefault="008331B5" w:rsidP="00EA7364">
            <w:pPr>
              <w:keepNext/>
              <w:keepLines/>
              <w:tabs>
                <w:tab w:val="left" w:pos="215"/>
                <w:tab w:val="left" w:pos="431"/>
                <w:tab w:val="left" w:pos="850"/>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48" w:author="Samsung" w:date="2013-12-23T11:37:00Z"/>
                <w:rFonts w:ascii="Times New Roman" w:eastAsia="맑은 고딕" w:hAnsi="Times New Roman" w:cs="Times New Roman"/>
                <w:sz w:val="20"/>
                <w:szCs w:val="20"/>
                <w:highlight w:val="green"/>
                <w:lang w:val="en-GB" w:eastAsia="ko-KR"/>
              </w:rPr>
            </w:pPr>
            <w:ins w:id="49" w:author="Samsung" w:date="2013-12-23T11:37:00Z">
              <w:r w:rsidRPr="00EA7364">
                <w:rPr>
                  <w:rFonts w:ascii="Times New Roman" w:eastAsia="맑은 고딕" w:hAnsi="Times New Roman" w:cs="Times New Roman"/>
                  <w:sz w:val="20"/>
                  <w:szCs w:val="20"/>
                  <w:highlight w:val="green"/>
                  <w:lang w:val="en-GB" w:eastAsia="ko-KR"/>
                </w:rPr>
                <w:tab/>
              </w:r>
              <w:r w:rsidRPr="00EA7364">
                <w:rPr>
                  <w:rFonts w:ascii="Times New Roman" w:eastAsia="맑은 고딕" w:hAnsi="Times New Roman" w:cs="Times New Roman"/>
                  <w:sz w:val="20"/>
                  <w:szCs w:val="20"/>
                  <w:highlight w:val="green"/>
                  <w:lang w:val="en-GB" w:eastAsia="ko-KR"/>
                </w:rPr>
                <w:tab/>
              </w:r>
              <w:r w:rsidRPr="00EA7364">
                <w:rPr>
                  <w:rFonts w:ascii="Times New Roman" w:eastAsia="맑은 고딕" w:hAnsi="Times New Roman" w:cs="Times New Roman"/>
                  <w:sz w:val="20"/>
                  <w:szCs w:val="20"/>
                  <w:highlight w:val="green"/>
                  <w:lang w:val="en-GB" w:eastAsia="ko-KR"/>
                </w:rPr>
                <w:tab/>
              </w:r>
              <w:r w:rsidRPr="00EA7364">
                <w:rPr>
                  <w:rFonts w:ascii="Times New Roman" w:eastAsia="맑은 고딕" w:hAnsi="Times New Roman" w:cs="Times New Roman"/>
                  <w:sz w:val="20"/>
                  <w:szCs w:val="20"/>
                  <w:highlight w:val="green"/>
                  <w:lang w:val="en-GB" w:eastAsia="ko-KR"/>
                </w:rPr>
                <w:tab/>
              </w:r>
              <w:r w:rsidRPr="00EA7364">
                <w:rPr>
                  <w:rFonts w:ascii="Times New Roman" w:eastAsia="맑은 고딕" w:hAnsi="Times New Roman" w:cs="Times New Roman"/>
                  <w:sz w:val="20"/>
                  <w:szCs w:val="20"/>
                  <w:highlight w:val="green"/>
                  <w:lang w:val="en-GB" w:eastAsia="ko-KR"/>
                </w:rPr>
                <w:tab/>
                <w:t>for( i = 0; i &lt;= pbOffset; i = i + pbOffset )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50" w:author="Samsung" w:date="2013-12-23T11:37:00Z"/>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ins w:id="51" w:author="Samsung" w:date="2013-12-23T11:37:00Z"/>
        </w:trPr>
        <w:tc>
          <w:tcPr>
            <w:tcW w:w="8600" w:type="dxa"/>
            <w:tcBorders>
              <w:top w:val="single" w:sz="4" w:space="0" w:color="auto"/>
              <w:left w:val="single" w:sz="4" w:space="0" w:color="auto"/>
              <w:bottom w:val="single" w:sz="4" w:space="0" w:color="auto"/>
              <w:right w:val="single" w:sz="4" w:space="0" w:color="auto"/>
            </w:tcBorders>
          </w:tcPr>
          <w:p w:rsidR="008331B5" w:rsidRPr="00EA7364" w:rsidRDefault="008331B5" w:rsidP="00EA7364">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ind w:leftChars="650" w:left="1630" w:hangingChars="100" w:hanging="200"/>
              <w:textAlignment w:val="baseline"/>
              <w:rPr>
                <w:ins w:id="52" w:author="Samsung" w:date="2013-12-23T11:37:00Z"/>
                <w:rFonts w:ascii="Times New Roman" w:eastAsia="맑은 고딕" w:hAnsi="Times New Roman" w:cs="Times New Roman"/>
                <w:sz w:val="20"/>
                <w:szCs w:val="20"/>
                <w:highlight w:val="green"/>
                <w:lang w:val="en-GB" w:eastAsia="ko-KR"/>
              </w:rPr>
            </w:pPr>
            <w:ins w:id="53" w:author="Samsung" w:date="2013-12-23T11:38:00Z">
              <w:r w:rsidRPr="00EA7364">
                <w:rPr>
                  <w:rFonts w:ascii="Times New Roman" w:eastAsia="맑은 고딕" w:hAnsi="Times New Roman" w:cs="Times New Roman"/>
                  <w:sz w:val="20"/>
                  <w:szCs w:val="20"/>
                  <w:highlight w:val="green"/>
                  <w:lang w:val="en-GB" w:eastAsia="ko-KR"/>
                </w:rPr>
                <w:tab/>
                <w:t>if ( PartMode[ xC ][ yC ]  = =  PART_2Nx2N</w:t>
              </w:r>
            </w:ins>
            <w:ins w:id="54" w:author="Samsung" w:date="2013-12-23T11:41:00Z">
              <w:r w:rsidRPr="00EA7364">
                <w:rPr>
                  <w:rFonts w:ascii="Times New Roman" w:eastAsia="맑은 고딕" w:hAnsi="Times New Roman" w:cs="Times New Roman" w:hint="eastAsia"/>
                  <w:sz w:val="20"/>
                  <w:szCs w:val="20"/>
                  <w:highlight w:val="green"/>
                  <w:lang w:val="en-GB" w:eastAsia="ko-KR"/>
                </w:rPr>
                <w:t xml:space="preserve"> &amp;&amp; (</w:t>
              </w:r>
              <w:r w:rsidRPr="00EA7364">
                <w:rPr>
                  <w:rFonts w:ascii="Times New Roman" w:eastAsia="맑은 고딕" w:hAnsi="Times New Roman" w:cs="Times New Roman"/>
                  <w:sz w:val="20"/>
                  <w:szCs w:val="20"/>
                  <w:highlight w:val="green"/>
                  <w:lang w:val="en-GB" w:eastAsia="ko-KR"/>
                </w:rPr>
                <w:t>prev_intra_luma_pred_flag[ x0 ][ y0]</w:t>
              </w:r>
            </w:ins>
            <w:ins w:id="55" w:author="Samsung" w:date="2013-12-23T11:43:00Z">
              <w:r w:rsidR="00EA7364" w:rsidRPr="00EA7364">
                <w:rPr>
                  <w:rFonts w:ascii="Times New Roman" w:eastAsia="맑은 고딕" w:hAnsi="Times New Roman" w:cs="Times New Roman" w:hint="eastAsia"/>
                  <w:sz w:val="20"/>
                  <w:szCs w:val="20"/>
                  <w:highlight w:val="green"/>
                  <w:lang w:val="en-GB" w:eastAsia="ko-KR"/>
                </w:rPr>
                <w:t xml:space="preserve"> ||</w:t>
              </w:r>
            </w:ins>
            <w:ins w:id="56" w:author="Samsung" w:date="2013-12-23T11:44:00Z">
              <w:r w:rsidR="00EA7364" w:rsidRPr="00EA7364">
                <w:rPr>
                  <w:rFonts w:ascii="Times New Roman" w:eastAsia="맑은 고딕" w:hAnsi="Times New Roman" w:cs="Times New Roman" w:hint="eastAsia"/>
                  <w:sz w:val="20"/>
                  <w:szCs w:val="20"/>
                  <w:highlight w:val="green"/>
                  <w:lang w:val="en-GB" w:eastAsia="ko-KR"/>
                </w:rPr>
                <w:t xml:space="preserve"> DmmFlag[x0][y0]</w:t>
              </w:r>
            </w:ins>
            <w:ins w:id="57" w:author="Samsung" w:date="2013-12-23T11:41:00Z">
              <w:r w:rsidRPr="00EA7364">
                <w:rPr>
                  <w:rFonts w:ascii="Times New Roman" w:eastAsia="맑은 고딕" w:hAnsi="Times New Roman" w:cs="Times New Roman"/>
                  <w:sz w:val="20"/>
                  <w:szCs w:val="20"/>
                  <w:highlight w:val="green"/>
                  <w:lang w:val="en-GB" w:eastAsia="ko-KR"/>
                </w:rPr>
                <w:t xml:space="preserve"> </w:t>
              </w:r>
            </w:ins>
            <w:ins w:id="58" w:author="Samsung" w:date="2013-12-23T11:38:00Z">
              <w:r w:rsidRPr="00EA7364">
                <w:rPr>
                  <w:rFonts w:ascii="Times New Roman" w:eastAsia="맑은 고딕" w:hAnsi="Times New Roman" w:cs="Times New Roman"/>
                  <w:sz w:val="20"/>
                  <w:szCs w:val="20"/>
                  <w:highlight w:val="green"/>
                  <w:lang w:val="en-GB" w:eastAsia="ko-KR"/>
                </w:rPr>
                <w:t xml:space="preserve">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59" w:author="Samsung" w:date="2013-12-23T11:37:00Z"/>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ins w:id="60" w:author="Samsung" w:date="2013-12-23T11:37:00Z"/>
        </w:trPr>
        <w:tc>
          <w:tcPr>
            <w:tcW w:w="8600" w:type="dxa"/>
            <w:tcBorders>
              <w:top w:val="single" w:sz="4" w:space="0" w:color="auto"/>
              <w:left w:val="single" w:sz="4" w:space="0" w:color="auto"/>
              <w:bottom w:val="single" w:sz="4" w:space="0" w:color="auto"/>
              <w:right w:val="single" w:sz="4" w:space="0" w:color="auto"/>
            </w:tcBorders>
          </w:tcPr>
          <w:p w:rsidR="008331B5" w:rsidRPr="00EA7364" w:rsidRDefault="008331B5" w:rsidP="00EA7364">
            <w:pPr>
              <w:keepNext/>
              <w:keepLines/>
              <w:tabs>
                <w:tab w:val="left" w:pos="215"/>
                <w:tab w:val="left" w:pos="1718"/>
                <w:tab w:val="left" w:pos="179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61" w:author="Samsung" w:date="2013-12-23T11:37:00Z"/>
                <w:rFonts w:ascii="Times New Roman" w:eastAsia="맑은 고딕" w:hAnsi="Times New Roman" w:cs="Times New Roman"/>
                <w:sz w:val="20"/>
                <w:szCs w:val="20"/>
                <w:highlight w:val="green"/>
                <w:lang w:val="en-GB" w:eastAsia="ko-KR"/>
              </w:rPr>
            </w:pPr>
            <w:ins w:id="62" w:author="Samsung" w:date="2013-12-23T11:38:00Z">
              <w:r w:rsidRPr="00EA7364">
                <w:rPr>
                  <w:rFonts w:ascii="Times New Roman" w:eastAsia="맑은 고딕" w:hAnsi="Times New Roman" w:cs="Times New Roman"/>
                  <w:b/>
                  <w:sz w:val="20"/>
                  <w:szCs w:val="20"/>
                  <w:highlight w:val="green"/>
                  <w:lang w:val="en-GB" w:eastAsia="ko-KR"/>
                </w:rPr>
                <w:tab/>
              </w:r>
              <w:r w:rsidRPr="00EA7364">
                <w:rPr>
                  <w:rFonts w:ascii="Times New Roman" w:eastAsia="맑은 고딕" w:hAnsi="Times New Roman" w:cs="Times New Roman"/>
                  <w:b/>
                  <w:sz w:val="20"/>
                  <w:szCs w:val="20"/>
                  <w:highlight w:val="green"/>
                  <w:lang w:val="en-GB" w:eastAsia="ko-KR"/>
                </w:rPr>
                <w:tab/>
                <w:t>sdc_flag</w:t>
              </w:r>
              <w:r w:rsidRPr="00EA7364">
                <w:rPr>
                  <w:rFonts w:ascii="Times New Roman" w:eastAsia="맑은 고딕" w:hAnsi="Times New Roman" w:cs="Times New Roman"/>
                  <w:sz w:val="20"/>
                  <w:szCs w:val="20"/>
                  <w:highlight w:val="green"/>
                  <w:lang w:val="en-GB" w:eastAsia="ko-KR"/>
                </w:rPr>
                <w:t>[ x0 ][ y0 ]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EA7364"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63" w:author="Samsung" w:date="2013-12-23T11:37:00Z"/>
                <w:rFonts w:ascii="Times New Roman" w:eastAsia="맑은 고딕" w:hAnsi="Times New Roman" w:cs="Times New Roman"/>
                <w:sz w:val="20"/>
                <w:szCs w:val="20"/>
                <w:highlight w:val="cyan"/>
                <w:lang w:val="en-GB" w:eastAsia="ko-KR"/>
              </w:rPr>
            </w:pPr>
            <w:ins w:id="64" w:author="Samsung" w:date="2013-12-23T11:47:00Z">
              <w:r w:rsidRPr="00DB7A8D">
                <w:rPr>
                  <w:rFonts w:ascii="Times New Roman" w:eastAsia="맑은 고딕" w:hAnsi="Times New Roman" w:cs="Times New Roman"/>
                  <w:sz w:val="20"/>
                  <w:szCs w:val="20"/>
                  <w:highlight w:val="green"/>
                  <w:lang w:val="en-GB" w:eastAsia="ko-KR"/>
                </w:rPr>
                <w:t>ae(v)</w:t>
              </w:r>
            </w:ins>
          </w:p>
        </w:tc>
      </w:tr>
      <w:tr w:rsidR="008331B5" w:rsidRPr="00DB7A8D" w:rsidTr="007D59FF">
        <w:trPr>
          <w:cantSplit/>
          <w:trHeight w:val="204"/>
          <w:jc w:val="center"/>
          <w:ins w:id="65" w:author="Samsung" w:date="2013-12-23T11:37:00Z"/>
        </w:trPr>
        <w:tc>
          <w:tcPr>
            <w:tcW w:w="8600" w:type="dxa"/>
            <w:tcBorders>
              <w:top w:val="single" w:sz="4" w:space="0" w:color="auto"/>
              <w:left w:val="single" w:sz="4" w:space="0" w:color="auto"/>
              <w:bottom w:val="single" w:sz="4" w:space="0" w:color="auto"/>
              <w:right w:val="single" w:sz="4" w:space="0" w:color="auto"/>
            </w:tcBorders>
          </w:tcPr>
          <w:p w:rsidR="008331B5" w:rsidRPr="00EA7364" w:rsidRDefault="00EA7364" w:rsidP="00EA7364">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ind w:firstLineChars="750" w:firstLine="1500"/>
              <w:textAlignment w:val="baseline"/>
              <w:rPr>
                <w:ins w:id="66" w:author="Samsung" w:date="2013-12-23T11:37:00Z"/>
                <w:rFonts w:ascii="Times New Roman" w:eastAsia="맑은 고딕" w:hAnsi="Times New Roman" w:cs="Times New Roman"/>
                <w:sz w:val="20"/>
                <w:szCs w:val="20"/>
                <w:highlight w:val="green"/>
                <w:lang w:val="en-GB" w:eastAsia="ko-KR"/>
              </w:rPr>
            </w:pPr>
            <w:ins w:id="67" w:author="Samsung" w:date="2013-12-23T11:45:00Z">
              <w:r w:rsidRPr="00EA7364">
                <w:rPr>
                  <w:rFonts w:ascii="Times New Roman" w:eastAsia="맑은 고딕" w:hAnsi="Times New Roman" w:cs="Times New Roman"/>
                  <w:sz w:val="20"/>
                  <w:szCs w:val="20"/>
                  <w:highlight w:val="green"/>
                  <w:lang w:val="en-GB" w:eastAsia="ko-KR"/>
                </w:rPr>
                <w:t>depth_mode_parameters( x0 + i ,  y0+ j , log2CbSize )</w:t>
              </w:r>
            </w:ins>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68" w:author="Samsung" w:date="2013-12-23T11:37:00Z"/>
                <w:rFonts w:ascii="Times New Roman" w:eastAsia="맑은 고딕" w:hAnsi="Times New Roman" w:cs="Times New Roman"/>
                <w:sz w:val="20"/>
                <w:szCs w:val="20"/>
                <w:highlight w:val="cyan"/>
                <w:lang w:val="en-GB" w:eastAsia="ko-KR"/>
              </w:rPr>
            </w:pPr>
          </w:p>
        </w:tc>
      </w:tr>
      <w:tr w:rsidR="00EA7364" w:rsidRPr="00DB7A8D" w:rsidTr="007D59FF">
        <w:trPr>
          <w:cantSplit/>
          <w:trHeight w:val="204"/>
          <w:jc w:val="center"/>
          <w:ins w:id="69" w:author="Samsung" w:date="2013-12-23T11:50:00Z"/>
        </w:trPr>
        <w:tc>
          <w:tcPr>
            <w:tcW w:w="8600" w:type="dxa"/>
            <w:tcBorders>
              <w:top w:val="single" w:sz="4" w:space="0" w:color="auto"/>
              <w:left w:val="single" w:sz="4" w:space="0" w:color="auto"/>
              <w:bottom w:val="single" w:sz="4" w:space="0" w:color="auto"/>
              <w:right w:val="single" w:sz="4" w:space="0" w:color="auto"/>
            </w:tcBorders>
          </w:tcPr>
          <w:p w:rsidR="00EA7364" w:rsidRPr="00EA7364" w:rsidRDefault="00EA7364" w:rsidP="00EA7364">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70" w:author="Samsung" w:date="2013-12-23T11:50:00Z"/>
                <w:rFonts w:ascii="Times New Roman" w:eastAsia="맑은 고딕" w:hAnsi="Times New Roman" w:cs="Times New Roman"/>
                <w:sz w:val="20"/>
                <w:szCs w:val="20"/>
                <w:highlight w:val="green"/>
                <w:lang w:val="en-GB" w:eastAsia="ko-KR"/>
              </w:rPr>
            </w:pPr>
            <w:ins w:id="71" w:author="Samsung" w:date="2013-12-23T11:50:00Z">
              <w:r w:rsidRPr="00EA7364">
                <w:rPr>
                  <w:rFonts w:ascii="Times New Roman" w:eastAsia="맑은 고딕" w:hAnsi="Times New Roman" w:cs="Times New Roman" w:hint="eastAsia"/>
                  <w:sz w:val="20"/>
                  <w:szCs w:val="20"/>
                  <w:highlight w:val="green"/>
                  <w:lang w:val="en-GB" w:eastAsia="ko-KR"/>
                </w:rPr>
                <w:t xml:space="preserve">                           }</w:t>
              </w:r>
            </w:ins>
          </w:p>
        </w:tc>
        <w:tc>
          <w:tcPr>
            <w:tcW w:w="1152" w:type="dxa"/>
            <w:tcBorders>
              <w:top w:val="single" w:sz="4" w:space="0" w:color="auto"/>
              <w:left w:val="single" w:sz="4" w:space="0" w:color="auto"/>
              <w:bottom w:val="single" w:sz="4" w:space="0" w:color="auto"/>
              <w:right w:val="single" w:sz="4" w:space="0" w:color="auto"/>
            </w:tcBorders>
          </w:tcPr>
          <w:p w:rsidR="00EA7364" w:rsidRPr="00DB7A8D" w:rsidRDefault="00EA7364"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ins w:id="72" w:author="Samsung" w:date="2013-12-23T11:50:00Z"/>
                <w:rFonts w:ascii="Times New Roman" w:eastAsia="맑은 고딕" w:hAnsi="Times New Roman" w:cs="Times New Roman"/>
                <w:sz w:val="20"/>
                <w:szCs w:val="20"/>
                <w:highlight w:val="cyan"/>
                <w:lang w:val="en-GB" w:eastAsia="ko-KR"/>
              </w:rPr>
            </w:pPr>
          </w:p>
        </w:tc>
      </w:tr>
      <w:tr w:rsidR="00EA7364" w:rsidRPr="00DB7A8D" w:rsidTr="00EA7364">
        <w:trPr>
          <w:cantSplit/>
          <w:trHeight w:val="211"/>
          <w:jc w:val="center"/>
        </w:trPr>
        <w:tc>
          <w:tcPr>
            <w:tcW w:w="8600" w:type="dxa"/>
            <w:tcBorders>
              <w:top w:val="single" w:sz="4" w:space="0" w:color="auto"/>
              <w:left w:val="single" w:sz="4" w:space="0" w:color="auto"/>
              <w:right w:val="single" w:sz="4" w:space="0" w:color="auto"/>
            </w:tcBorders>
          </w:tcPr>
          <w:p w:rsidR="00EA7364" w:rsidRPr="00EA7364" w:rsidRDefault="00EA7364" w:rsidP="00EA7364">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ind w:firstLineChars="450" w:firstLine="900"/>
              <w:textAlignment w:val="baseline"/>
              <w:rPr>
                <w:rFonts w:ascii="Times New Roman" w:eastAsia="맑은 고딕" w:hAnsi="Times New Roman" w:cs="Times New Roman"/>
                <w:sz w:val="20"/>
                <w:szCs w:val="20"/>
                <w:highlight w:val="green"/>
                <w:lang w:val="en-GB" w:eastAsia="ko-KR"/>
              </w:rPr>
            </w:pPr>
            <w:r w:rsidRPr="00EA7364">
              <w:rPr>
                <w:rFonts w:ascii="Times New Roman" w:eastAsia="맑은 고딕" w:hAnsi="Times New Roman" w:cs="Times New Roman" w:hint="eastAsia"/>
                <w:sz w:val="20"/>
                <w:szCs w:val="20"/>
                <w:highlight w:val="green"/>
                <w:lang w:val="en-GB" w:eastAsia="ko-KR"/>
              </w:rPr>
              <w:t>}</w:t>
            </w:r>
          </w:p>
        </w:tc>
        <w:tc>
          <w:tcPr>
            <w:tcW w:w="1152" w:type="dxa"/>
            <w:tcBorders>
              <w:top w:val="single" w:sz="4" w:space="0" w:color="auto"/>
              <w:left w:val="single" w:sz="4" w:space="0" w:color="auto"/>
              <w:right w:val="single" w:sz="4" w:space="0" w:color="auto"/>
            </w:tcBorders>
          </w:tcPr>
          <w:p w:rsidR="00EA7364" w:rsidRPr="00DB7A8D" w:rsidRDefault="00EA7364"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if ( !SdcFlag[ x0 ][ y0 ] )</w:t>
            </w:r>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sz w:val="20"/>
                <w:szCs w:val="20"/>
                <w:lang w:val="en-GB" w:eastAsia="ko-KR"/>
              </w:rPr>
              <w:t>intra_chroma_pred_mode</w:t>
            </w:r>
            <w:r w:rsidRPr="00DB7A8D">
              <w:rPr>
                <w:rFonts w:ascii="Times New Roman" w:eastAsia="맑은 고딕" w:hAnsi="Times New Roman" w:cs="Times New Roman"/>
                <w:sz w:val="20"/>
                <w:szCs w:val="20"/>
                <w:lang w:val="en-GB" w:eastAsia="ko-KR"/>
              </w:rPr>
              <w:t>[ x0 ][ y0 ]</w:t>
            </w:r>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8331B5"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lastRenderedPageBreak/>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w:t>
            </w:r>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center" w:pos="4864"/>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 w:val="right" w:pos="9729"/>
              </w:tabs>
              <w:overflowPunct w:val="0"/>
              <w:autoSpaceDE w:val="0"/>
              <w:autoSpaceDN w:val="0"/>
              <w:adjustRightInd w:val="0"/>
              <w:spacing w:before="136" w:after="60" w:line="240" w:lineRule="auto"/>
              <w:ind w:left="2499"/>
              <w:jc w:val="both"/>
              <w:textAlignment w:val="baseline"/>
              <w:rPr>
                <w:rFonts w:ascii="Times New Roman" w:eastAsia="맑은 고딕" w:hAnsi="Times New Roman" w:cs="Times New Roman"/>
                <w:b/>
                <w:sz w:val="20"/>
                <w:szCs w:val="20"/>
                <w:lang w:val="en-GB" w:eastAsia="ko-KR"/>
              </w:rPr>
            </w:pPr>
            <w:r w:rsidRPr="00DB7A8D">
              <w:rPr>
                <w:rFonts w:ascii="Times New Roman" w:eastAsia="맑은 고딕" w:hAnsi="Times New Roman" w:cs="Times New Roman"/>
                <w:b/>
                <w:sz w:val="20"/>
                <w:szCs w:val="20"/>
                <w:lang w:val="en-GB" w:eastAsia="ko-KR"/>
              </w:rPr>
              <w:t>…</w:t>
            </w:r>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if( !pcm_flag ) {</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 xml:space="preserve">if( PredMode[ x0 ][ y0 ]  !=  MODE_INTRA &amp;&amp; </w:t>
            </w:r>
            <w:r w:rsidRPr="00DB7A8D">
              <w:rPr>
                <w:rFonts w:ascii="Times New Roman" w:eastAsia="맑은 고딕" w:hAnsi="Times New Roman" w:cs="Times New Roman"/>
                <w:sz w:val="20"/>
                <w:szCs w:val="20"/>
                <w:lang w:val="en-GB" w:eastAsia="ko-KR"/>
              </w:rPr>
              <w:br/>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!(PartMode  = =  PART_2Nx2N &amp;&amp; merge_flag[x0][y0]))</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b/>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b/>
                <w:noProof/>
                <w:sz w:val="20"/>
                <w:szCs w:val="20"/>
                <w:lang w:val="en-GB" w:eastAsia="ko-KR"/>
              </w:rPr>
              <w:t>rqt_root_cbf</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ae(v)</w:t>
            </w:r>
          </w:p>
        </w:tc>
      </w:tr>
      <w:tr w:rsidR="008331B5" w:rsidRPr="00DB7A8D" w:rsidTr="007D59FF">
        <w:trPr>
          <w:cantSplit/>
          <w:trHeight w:val="204"/>
          <w:jc w:val="center"/>
        </w:trPr>
        <w:tc>
          <w:tcPr>
            <w:tcW w:w="8600"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 xml:space="preserve">if( rqt_root_cbf </w:t>
            </w:r>
            <w:r w:rsidRPr="00DB7A8D">
              <w:rPr>
                <w:rFonts w:ascii="Times New Roman" w:eastAsia="맑은 고딕" w:hAnsi="Times New Roman" w:cs="Times New Roman"/>
                <w:sz w:val="20"/>
                <w:szCs w:val="20"/>
                <w:highlight w:val="cyan"/>
                <w:lang w:val="en-GB" w:eastAsia="ko-KR"/>
              </w:rPr>
              <w:t>&amp;&amp; !inter_sdc_flag</w:t>
            </w:r>
            <w:r w:rsidRPr="00DB7A8D">
              <w:rPr>
                <w:rFonts w:ascii="Times New Roman" w:eastAsia="맑은 고딕" w:hAnsi="Times New Roman" w:cs="Times New Roman"/>
                <w:sz w:val="20"/>
                <w:szCs w:val="20"/>
                <w:lang w:val="en-GB" w:eastAsia="ko-KR"/>
              </w:rPr>
              <w:t> ) {</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 xml:space="preserve">MaxTrafoDepth = ( PredMode[ x0 ][ y0 ]  = =  MODE_INTRA ?  </w:t>
            </w:r>
            <w:r w:rsidRPr="00DB7A8D">
              <w:rPr>
                <w:rFonts w:ascii="Times New Roman" w:eastAsia="맑은 고딕" w:hAnsi="Times New Roman" w:cs="Times New Roman"/>
                <w:sz w:val="20"/>
                <w:szCs w:val="20"/>
                <w:lang w:val="en-GB" w:eastAsia="ko-KR"/>
              </w:rPr>
              <w:br/>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 xml:space="preserve">max_transform_hierarchy_depth_intra  +  IntraSplitFlag  :  </w:t>
            </w:r>
            <w:r w:rsidRPr="00DB7A8D">
              <w:rPr>
                <w:rFonts w:ascii="Times New Roman" w:eastAsia="맑은 고딕" w:hAnsi="Times New Roman" w:cs="Times New Roman"/>
                <w:sz w:val="20"/>
                <w:szCs w:val="20"/>
                <w:lang w:val="en-GB" w:eastAsia="ko-KR"/>
              </w:rPr>
              <w:br/>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max_transform_hierarchy_depth_inter )</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Pr>
          <w:p w:rsidR="008331B5" w:rsidRPr="00DB7A8D" w:rsidDel="009C03F6"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transform_tree( x0, y0 x0, y0, log2CbSize, 0, 0 )</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ko-KR"/>
              </w:rPr>
              <w:tab/>
              <w:t>}</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highlight w:val="cyan"/>
                <w:lang w:val="en-GB" w:eastAsia="ko-KR"/>
              </w:rPr>
            </w:pPr>
          </w:p>
        </w:tc>
      </w:tr>
      <w:tr w:rsidR="008331B5" w:rsidRPr="00DB7A8D" w:rsidTr="007D59FF">
        <w:trPr>
          <w:cantSplit/>
          <w:trHeight w:val="204"/>
          <w:jc w:val="center"/>
        </w:trPr>
        <w:tc>
          <w:tcPr>
            <w:tcW w:w="8600"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b/>
              <w:t>}</w:t>
            </w:r>
          </w:p>
        </w:tc>
        <w:tc>
          <w:tcPr>
            <w:tcW w:w="1152" w:type="dxa"/>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r w:rsidR="008331B5" w:rsidRPr="00DB7A8D" w:rsidTr="007D59F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w:t>
            </w:r>
          </w:p>
        </w:tc>
        <w:tc>
          <w:tcPr>
            <w:tcW w:w="1152" w:type="dxa"/>
            <w:tcBorders>
              <w:top w:val="single" w:sz="4" w:space="0" w:color="auto"/>
              <w:left w:val="single" w:sz="4" w:space="0" w:color="auto"/>
              <w:bottom w:val="single" w:sz="4" w:space="0" w:color="auto"/>
              <w:right w:val="single" w:sz="4" w:space="0" w:color="auto"/>
            </w:tcBorders>
          </w:tcPr>
          <w:p w:rsidR="008331B5" w:rsidRPr="00DB7A8D" w:rsidRDefault="008331B5" w:rsidP="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rPr>
                <w:rFonts w:ascii="Times New Roman" w:eastAsia="맑은 고딕" w:hAnsi="Times New Roman" w:cs="Times New Roman"/>
                <w:sz w:val="20"/>
                <w:szCs w:val="20"/>
                <w:lang w:val="en-GB" w:eastAsia="ko-KR"/>
              </w:rPr>
            </w:pPr>
          </w:p>
        </w:tc>
      </w:tr>
    </w:tbl>
    <w:p w:rsidR="00DB7A8D" w:rsidRPr="00DB7A8D" w:rsidRDefault="00DB7A8D" w:rsidP="00DB7A8D">
      <w:pPr>
        <w:keepNext/>
        <w:keepLines/>
        <w:numPr>
          <w:ilvl w:val="2"/>
          <w:numId w:val="0"/>
        </w:numPr>
        <w:tabs>
          <w:tab w:val="num" w:pos="1080"/>
        </w:tabs>
        <w:spacing w:before="200" w:after="0"/>
        <w:ind w:left="360"/>
        <w:outlineLvl w:val="2"/>
        <w:rPr>
          <w:rFonts w:asciiTheme="majorHAnsi" w:eastAsiaTheme="majorEastAsia" w:hAnsiTheme="majorHAnsi" w:cstheme="majorBidi"/>
          <w:b/>
          <w:bCs/>
          <w:color w:val="4F81BD" w:themeColor="accent1"/>
        </w:rPr>
      </w:pPr>
      <w:r w:rsidRPr="00DB7A8D">
        <w:rPr>
          <w:rFonts w:asciiTheme="majorHAnsi" w:eastAsiaTheme="majorEastAsia" w:hAnsiTheme="majorHAnsi" w:cstheme="majorBidi"/>
          <w:b/>
          <w:bCs/>
          <w:color w:val="4F81BD" w:themeColor="accent1"/>
        </w:rPr>
        <w:t>Semantics and decoding process</w:t>
      </w:r>
    </w:p>
    <w:p w:rsidR="00DB7A8D" w:rsidRPr="00DB7A8D" w:rsidRDefault="00DB7A8D" w:rsidP="00DB7A8D">
      <w:pPr>
        <w:keepNext/>
        <w:keepLines/>
        <w:spacing w:before="181" w:after="0" w:line="240" w:lineRule="auto"/>
        <w:jc w:val="both"/>
        <w:outlineLvl w:val="4"/>
        <w:rPr>
          <w:rFonts w:ascii="Times New Roman" w:eastAsia="맑은 고딕" w:hAnsi="Times New Roman" w:cs="Times New Roman"/>
          <w:b/>
          <w:sz w:val="20"/>
          <w:szCs w:val="20"/>
          <w:lang w:val="en-GB" w:eastAsia="en-US"/>
        </w:rPr>
      </w:pPr>
      <w:r w:rsidRPr="00DB7A8D">
        <w:rPr>
          <w:rFonts w:ascii="Times New Roman" w:eastAsia="맑은 고딕" w:hAnsi="Times New Roman" w:cs="Times New Roman"/>
          <w:b/>
          <w:sz w:val="20"/>
          <w:szCs w:val="20"/>
          <w:lang w:val="en-GB" w:eastAsia="en-US"/>
        </w:rPr>
        <w:t>H.7.4.9.5.1 Depth mode parameter semantics</w:t>
      </w:r>
    </w:p>
    <w:p w:rsidR="00DB7A8D" w:rsidRPr="00DB7A8D" w:rsidRDefault="00DB7A8D" w:rsidP="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highlight w:val="green"/>
          <w:lang w:val="en-GB" w:eastAsia="en-US"/>
        </w:rPr>
      </w:pPr>
      <w:r w:rsidRPr="00DB7A8D">
        <w:rPr>
          <w:rFonts w:ascii="Times New Roman" w:eastAsia="맑은 고딕" w:hAnsi="Times New Roman" w:cs="Times New Roman"/>
          <w:b/>
          <w:sz w:val="20"/>
          <w:szCs w:val="20"/>
          <w:highlight w:val="green"/>
          <w:lang w:val="en-GB" w:eastAsia="en-US"/>
        </w:rPr>
        <w:t>hevc_intra_flag</w:t>
      </w:r>
      <w:r w:rsidRPr="00DB7A8D">
        <w:rPr>
          <w:rFonts w:ascii="Times New Roman" w:eastAsia="맑은 고딕" w:hAnsi="Times New Roman" w:cs="Times New Roman"/>
          <w:sz w:val="20"/>
          <w:szCs w:val="20"/>
          <w:highlight w:val="green"/>
          <w:lang w:val="en-GB" w:eastAsia="en-US"/>
        </w:rPr>
        <w:t xml:space="preserve">[ x0 ][ y0 ] equal to 1 specifies that intra modes with </w:t>
      </w:r>
      <w:r w:rsidRPr="00DB7A8D">
        <w:rPr>
          <w:rFonts w:ascii="Times New Roman" w:eastAsia="맑은 고딕" w:hAnsi="Times New Roman" w:cs="Times New Roman"/>
          <w:sz w:val="20"/>
          <w:szCs w:val="20"/>
          <w:highlight w:val="green"/>
          <w:lang w:val="en-GB" w:eastAsia="ko-KR"/>
        </w:rPr>
        <w:t xml:space="preserve">intraPredMode in the range of 0 to 34 </w:t>
      </w:r>
      <w:r w:rsidRPr="00DB7A8D">
        <w:rPr>
          <w:rFonts w:ascii="Times New Roman" w:eastAsia="맑은 고딕" w:hAnsi="Times New Roman" w:cs="Times New Roman"/>
          <w:sz w:val="20"/>
          <w:szCs w:val="20"/>
          <w:highlight w:val="green"/>
          <w:lang w:val="en-GB" w:eastAsia="en-US"/>
        </w:rPr>
        <w:t>is used for the current prediction unit. hevc_intra_flag[ x0 ][ y0 ] equal to 0 specifies that another intra mode is used for the current prediction unit. When not present, hevc_intra_flag[ x0 ][ y0 ] is inferred to be equal to 1.</w:t>
      </w:r>
    </w:p>
    <w:p w:rsidR="00DB7A8D" w:rsidRPr="00DB7A8D" w:rsidRDefault="00DB7A8D" w:rsidP="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b/>
          <w:sz w:val="20"/>
          <w:szCs w:val="20"/>
          <w:highlight w:val="green"/>
          <w:lang w:val="en-GB" w:eastAsia="ko-KR"/>
        </w:rPr>
        <w:t>sdc_flag</w:t>
      </w:r>
      <w:r w:rsidRPr="00DB7A8D">
        <w:rPr>
          <w:rFonts w:ascii="Times New Roman" w:eastAsia="맑은 고딕" w:hAnsi="Times New Roman" w:cs="Times New Roman"/>
          <w:sz w:val="20"/>
          <w:szCs w:val="20"/>
          <w:highlight w:val="green"/>
          <w:lang w:val="en-GB" w:eastAsia="ko-KR"/>
        </w:rPr>
        <w:t>[ x0 ][ y0 ] equal to 1 specifies that the residual of each partition of the current prediction unit is only represented by sdc_residual_flag[ x0 ][ y0 ][ i ], sdc_residual_sign_flag</w:t>
      </w:r>
      <w:r w:rsidRPr="00DB7A8D" w:rsidDel="00572806">
        <w:rPr>
          <w:rFonts w:ascii="Times New Roman" w:eastAsia="맑은 고딕" w:hAnsi="Times New Roman" w:cs="Times New Roman"/>
          <w:sz w:val="20"/>
          <w:szCs w:val="20"/>
          <w:highlight w:val="green"/>
          <w:lang w:val="en-GB" w:eastAsia="ko-KR"/>
        </w:rPr>
        <w:t xml:space="preserve"> </w:t>
      </w:r>
      <w:r w:rsidRPr="00DB7A8D">
        <w:rPr>
          <w:rFonts w:ascii="Times New Roman" w:eastAsia="맑은 고딕" w:hAnsi="Times New Roman" w:cs="Times New Roman"/>
          <w:sz w:val="20"/>
          <w:szCs w:val="20"/>
          <w:highlight w:val="green"/>
          <w:lang w:val="en-GB" w:eastAsia="ko-KR"/>
        </w:rPr>
        <w:t>[ x0 ][ y0 ][ i ] and</w:t>
      </w:r>
      <w:r w:rsidRPr="00DB7A8D">
        <w:rPr>
          <w:rFonts w:ascii="Times New Roman" w:eastAsia="맑은 고딕" w:hAnsi="Times New Roman" w:cs="Times New Roman"/>
          <w:sz w:val="20"/>
          <w:szCs w:val="20"/>
          <w:lang w:val="en-GB" w:eastAsia="ko-KR"/>
        </w:rPr>
        <w:t xml:space="preserve"> </w:t>
      </w:r>
      <w:r w:rsidRPr="00DB7A8D">
        <w:rPr>
          <w:rFonts w:ascii="Times New Roman" w:eastAsia="맑은 고딕" w:hAnsi="Times New Roman" w:cs="Times New Roman"/>
          <w:sz w:val="20"/>
          <w:szCs w:val="20"/>
          <w:highlight w:val="green"/>
          <w:lang w:val="en-GB" w:eastAsia="ko-KR"/>
        </w:rPr>
        <w:t>sdc_residual_abs_minus1[ x0 ][ y0 ][ i ]. sdc_flag[ x0 ][ y0 ] equal to 0 specifies that more residual may be present in the transform tree. When not present, sdc_flag[ x0 ][  y0 ] is inferred to be equal to 0.</w:t>
      </w:r>
      <w:r w:rsidRPr="00DB7A8D">
        <w:rPr>
          <w:rFonts w:ascii="Times New Roman" w:eastAsia="맑은 고딕" w:hAnsi="Times New Roman" w:cs="Times New Roman"/>
          <w:sz w:val="20"/>
          <w:szCs w:val="20"/>
          <w:lang w:val="en-GB" w:eastAsia="ko-KR"/>
        </w:rPr>
        <w:t xml:space="preserve"> </w:t>
      </w:r>
    </w:p>
    <w:p w:rsidR="00DB7A8D" w:rsidRPr="00DB7A8D" w:rsidRDefault="00DB7A8D" w:rsidP="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highlight w:val="green"/>
          <w:lang w:val="en-GB" w:eastAsia="en-US"/>
        </w:rPr>
        <w:t xml:space="preserve">The variable SdcFlag[ x0 ][ y0 ] is set to be equal to </w:t>
      </w:r>
      <w:r w:rsidRPr="00DB7A8D">
        <w:rPr>
          <w:rFonts w:ascii="Times New Roman" w:eastAsia="맑은 고딕" w:hAnsi="Times New Roman" w:cs="Times New Roman"/>
          <w:sz w:val="20"/>
          <w:szCs w:val="20"/>
          <w:highlight w:val="green"/>
          <w:lang w:val="en-GB" w:eastAsia="ko-KR"/>
        </w:rPr>
        <w:t>sdc_flag[ x0 ][ y0 ].</w:t>
      </w:r>
    </w:p>
    <w:p w:rsidR="00DB7A8D" w:rsidRPr="00DB7A8D" w:rsidRDefault="00DB7A8D" w:rsidP="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highlight w:val="green"/>
          <w:lang w:val="en-GB" w:eastAsia="en-US"/>
        </w:rPr>
      </w:pPr>
      <w:r w:rsidRPr="00DB7A8D">
        <w:rPr>
          <w:rFonts w:ascii="Times New Roman" w:eastAsia="맑은 고딕" w:hAnsi="Times New Roman" w:cs="Times New Roman"/>
          <w:sz w:val="20"/>
          <w:szCs w:val="20"/>
          <w:highlight w:val="green"/>
          <w:lang w:val="en-GB" w:eastAsia="en-US"/>
        </w:rPr>
        <w:t xml:space="preserve">The variable DmmFlag[ x0 ][ y0 ] is derived as specified in the following: </w:t>
      </w:r>
    </w:p>
    <w:p w:rsidR="00DB7A8D" w:rsidRPr="00DB7A8D" w:rsidRDefault="00DB7A8D" w:rsidP="00DB7A8D">
      <w:pPr>
        <w:widowControl w:val="0"/>
        <w:numPr>
          <w:ilvl w:val="1"/>
          <w:numId w:val="0"/>
        </w:numPr>
        <w:tabs>
          <w:tab w:val="left" w:pos="2268"/>
          <w:tab w:val="center" w:pos="4865"/>
          <w:tab w:val="right" w:pos="9730"/>
        </w:tabs>
        <w:overflowPunct w:val="0"/>
        <w:autoSpaceDE w:val="0"/>
        <w:autoSpaceDN w:val="0"/>
        <w:adjustRightInd w:val="0"/>
        <w:spacing w:before="136" w:after="0" w:line="240" w:lineRule="auto"/>
        <w:ind w:left="357"/>
        <w:jc w:val="right"/>
        <w:textAlignment w:val="baseline"/>
        <w:rPr>
          <w:rFonts w:ascii="Times New Roman" w:eastAsia="맑은 고딕" w:hAnsi="Times New Roman" w:cs="Times New Roman"/>
          <w:sz w:val="20"/>
          <w:szCs w:val="20"/>
          <w:highlight w:val="green"/>
          <w:lang w:val="en-GB" w:eastAsia="en-US"/>
        </w:rPr>
      </w:pPr>
      <w:r w:rsidRPr="00DB7A8D">
        <w:rPr>
          <w:rFonts w:ascii="Times New Roman" w:eastAsia="맑은 고딕" w:hAnsi="Times New Roman" w:cs="Times New Roman"/>
          <w:sz w:val="20"/>
          <w:szCs w:val="20"/>
          <w:highlight w:val="green"/>
          <w:lang w:val="en-GB" w:eastAsia="en-US"/>
        </w:rPr>
        <w:t>DmmFlag[ x0 ][ y0 ] =</w:t>
      </w:r>
      <w:r w:rsidRPr="00DB7A8D">
        <w:rPr>
          <w:rFonts w:ascii="Times New Roman" w:eastAsia="맑은 고딕" w:hAnsi="Times New Roman" w:cs="Times New Roman"/>
          <w:sz w:val="20"/>
          <w:szCs w:val="20"/>
          <w:highlight w:val="green"/>
          <w:lang w:val="en-GB" w:eastAsia="en-US"/>
        </w:rPr>
        <w:tab/>
        <w:t xml:space="preserve">!hevc_intra_flag[ x0 ][ y0 ]                      </w:t>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ko-KR"/>
        </w:rPr>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highlight w:val="green"/>
          <w:lang w:val="en-GB" w:eastAsia="ko-KR"/>
        </w:rPr>
        <w:noBreakHyphen/>
      </w:r>
      <w:r w:rsidR="0034390D" w:rsidRPr="00DB7A8D">
        <w:rPr>
          <w:rFonts w:ascii="Times New Roman" w:eastAsia="맑은 고딕" w:hAnsi="Times New Roman" w:cs="Times New Roman"/>
          <w:sz w:val="20"/>
          <w:szCs w:val="20"/>
          <w:highlight w:val="green"/>
          <w:lang w:val="en-GB" w:eastAsia="ko-KR"/>
        </w:rPr>
        <w:fldChar w:fldCharType="begin" w:fldLock="1"/>
      </w:r>
      <w:r w:rsidRPr="00DB7A8D">
        <w:rPr>
          <w:rFonts w:ascii="Times New Roman" w:eastAsia="맑은 고딕" w:hAnsi="Times New Roman" w:cs="Times New Roman"/>
          <w:sz w:val="20"/>
          <w:szCs w:val="20"/>
          <w:highlight w:val="green"/>
          <w:lang w:val="en-GB" w:eastAsia="ko-KR"/>
        </w:rPr>
        <w:instrText xml:space="preserve"> SEQ Equation \* ARABIC </w:instrText>
      </w:r>
      <w:r w:rsidR="0034390D" w:rsidRPr="00DB7A8D">
        <w:rPr>
          <w:rFonts w:ascii="Times New Roman" w:eastAsia="맑은 고딕" w:hAnsi="Times New Roman" w:cs="Times New Roman"/>
          <w:sz w:val="20"/>
          <w:szCs w:val="20"/>
          <w:highlight w:val="green"/>
          <w:lang w:val="en-GB" w:eastAsia="ko-KR"/>
        </w:rPr>
        <w:fldChar w:fldCharType="separate"/>
      </w:r>
      <w:r w:rsidRPr="00DB7A8D">
        <w:rPr>
          <w:rFonts w:ascii="Times New Roman" w:eastAsia="맑은 고딕" w:hAnsi="Times New Roman" w:cs="Times New Roman"/>
          <w:noProof/>
          <w:sz w:val="20"/>
          <w:szCs w:val="20"/>
          <w:highlight w:val="green"/>
          <w:lang w:val="en-GB" w:eastAsia="ko-KR"/>
        </w:rPr>
        <w:t>25</w:t>
      </w:r>
      <w:r w:rsidR="0034390D" w:rsidRPr="00DB7A8D">
        <w:rPr>
          <w:rFonts w:ascii="Times New Roman" w:eastAsia="맑은 고딕" w:hAnsi="Times New Roman" w:cs="Times New Roman"/>
          <w:sz w:val="20"/>
          <w:szCs w:val="20"/>
          <w:highlight w:val="green"/>
          <w:lang w:val="en-GB" w:eastAsia="ko-KR"/>
        </w:rPr>
        <w:fldChar w:fldCharType="end"/>
      </w:r>
      <w:r w:rsidRPr="00DB7A8D">
        <w:rPr>
          <w:rFonts w:ascii="Times New Roman" w:eastAsia="맑은 고딕" w:hAnsi="Times New Roman" w:cs="Times New Roman"/>
          <w:sz w:val="20"/>
          <w:szCs w:val="20"/>
          <w:highlight w:val="green"/>
          <w:lang w:val="en-GB" w:eastAsia="ko-KR"/>
        </w:rPr>
        <w:t>)</w:t>
      </w:r>
      <w:r w:rsidRPr="00DB7A8D">
        <w:rPr>
          <w:rFonts w:ascii="Times New Roman" w:eastAsia="맑은 고딕" w:hAnsi="Times New Roman" w:cs="Times New Roman"/>
          <w:sz w:val="20"/>
          <w:szCs w:val="20"/>
          <w:lang w:val="en-GB" w:eastAsia="ko-KR"/>
        </w:rPr>
        <w:t xml:space="preserve"> </w:t>
      </w:r>
    </w:p>
    <w:p w:rsidR="00DB7A8D" w:rsidRPr="00DB7A8D" w:rsidRDefault="00DB7A8D" w:rsidP="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highlight w:val="green"/>
          <w:lang w:val="en-GB" w:eastAsia="en-US"/>
        </w:rPr>
      </w:pPr>
      <w:r w:rsidRPr="00DB7A8D">
        <w:rPr>
          <w:rFonts w:ascii="Times New Roman" w:eastAsia="맑은 고딕" w:hAnsi="Times New Roman" w:cs="Times New Roman"/>
          <w:b/>
          <w:sz w:val="20"/>
          <w:szCs w:val="20"/>
          <w:lang w:val="en-GB" w:eastAsia="en-US"/>
        </w:rPr>
        <w:t>depth_intra_mode</w:t>
      </w:r>
      <w:r w:rsidRPr="00DB7A8D">
        <w:rPr>
          <w:rFonts w:ascii="Times New Roman" w:eastAsia="맑은 고딕" w:hAnsi="Times New Roman" w:cs="Times New Roman"/>
          <w:sz w:val="20"/>
          <w:szCs w:val="20"/>
          <w:lang w:val="en-GB" w:eastAsia="en-US"/>
        </w:rPr>
        <w:t xml:space="preserve">[ x0 ][ y0 ] specifies the depth intra mode of the current prediction unit. </w:t>
      </w:r>
      <w:r w:rsidRPr="00DB7A8D">
        <w:rPr>
          <w:rFonts w:ascii="Times New Roman" w:eastAsia="맑은 고딕" w:hAnsi="Times New Roman" w:cs="Times New Roman"/>
          <w:sz w:val="20"/>
          <w:szCs w:val="20"/>
          <w:highlight w:val="green"/>
          <w:lang w:val="en-GB" w:eastAsia="en-US"/>
        </w:rPr>
        <w:t xml:space="preserve">depth_intra_mode[ x0 ][ y0 ] equal to 0 specifies that DepthIntraMode[ x0 ][ y0 ] is equal to INTRA_DEP_DMM_WFULL, and depth_intra_mode[ x0 ][ y0 ] equal to 1 specifies that DepthIntraMode[ x0 ][ y0 ] is equal to INTRA_DEP_DMM_CPREDTEX. When not present, </w:t>
      </w:r>
      <w:r w:rsidR="00773383">
        <w:rPr>
          <w:rFonts w:ascii="Times New Roman" w:eastAsia="맑은 고딕" w:hAnsi="Times New Roman" w:cs="Times New Roman"/>
          <w:sz w:val="20"/>
          <w:szCs w:val="20"/>
          <w:highlight w:val="green"/>
          <w:lang w:val="en-GB" w:eastAsia="en-US"/>
        </w:rPr>
        <w:t>if hevc_intra_flag</w:t>
      </w:r>
      <w:r w:rsidR="00773383" w:rsidRPr="00DB7A8D">
        <w:rPr>
          <w:rFonts w:ascii="Times New Roman" w:eastAsia="맑은 고딕" w:hAnsi="Times New Roman" w:cs="Times New Roman"/>
          <w:sz w:val="20"/>
          <w:szCs w:val="20"/>
          <w:highlight w:val="green"/>
          <w:lang w:val="en-GB" w:eastAsia="en-US"/>
        </w:rPr>
        <w:t>[ x0 ][ y0 ]</w:t>
      </w:r>
      <w:r w:rsidR="00773383">
        <w:rPr>
          <w:rFonts w:ascii="Times New Roman" w:eastAsia="맑은 고딕" w:hAnsi="Times New Roman" w:cs="Times New Roman"/>
          <w:sz w:val="20"/>
          <w:szCs w:val="20"/>
          <w:highlight w:val="green"/>
          <w:lang w:val="en-GB" w:eastAsia="en-US"/>
        </w:rPr>
        <w:t xml:space="preserve"> is equal to 0, </w:t>
      </w:r>
      <w:r w:rsidR="00773383" w:rsidRPr="00DB7A8D">
        <w:rPr>
          <w:rFonts w:ascii="Times New Roman" w:eastAsia="맑은 고딕" w:hAnsi="Times New Roman" w:cs="Times New Roman"/>
          <w:sz w:val="20"/>
          <w:szCs w:val="20"/>
          <w:highlight w:val="green"/>
          <w:lang w:val="en-GB" w:eastAsia="en-US"/>
        </w:rPr>
        <w:t>DepthIntraMode[ x0 ][ y0 ] is inferred to be equal to INTRA_DEP_DMM_WFULL</w:t>
      </w:r>
      <w:r w:rsidR="00773383">
        <w:rPr>
          <w:rFonts w:ascii="Times New Roman" w:eastAsia="맑은 고딕" w:hAnsi="Times New Roman" w:cs="Times New Roman"/>
          <w:sz w:val="20"/>
          <w:szCs w:val="20"/>
          <w:highlight w:val="green"/>
          <w:lang w:val="en-GB" w:eastAsia="en-US"/>
        </w:rPr>
        <w:t>; otherwise, if hevc_intra_flag</w:t>
      </w:r>
      <w:r w:rsidR="00773383" w:rsidRPr="00DB7A8D">
        <w:rPr>
          <w:rFonts w:ascii="Times New Roman" w:eastAsia="맑은 고딕" w:hAnsi="Times New Roman" w:cs="Times New Roman"/>
          <w:sz w:val="20"/>
          <w:szCs w:val="20"/>
          <w:highlight w:val="green"/>
          <w:lang w:val="en-GB" w:eastAsia="en-US"/>
        </w:rPr>
        <w:t>[ x0 ][ y0 ]</w:t>
      </w:r>
      <w:r w:rsidR="00773383">
        <w:rPr>
          <w:rFonts w:ascii="Times New Roman" w:eastAsia="맑은 고딕" w:hAnsi="Times New Roman" w:cs="Times New Roman"/>
          <w:sz w:val="20"/>
          <w:szCs w:val="20"/>
          <w:highlight w:val="green"/>
          <w:lang w:val="en-GB" w:eastAsia="en-US"/>
        </w:rPr>
        <w:t xml:space="preserve"> is equal to 1,</w:t>
      </w:r>
      <w:r w:rsidR="00773383" w:rsidRPr="00DB7A8D">
        <w:rPr>
          <w:rFonts w:ascii="Times New Roman" w:eastAsia="맑은 고딕" w:hAnsi="Times New Roman" w:cs="Times New Roman"/>
          <w:sz w:val="20"/>
          <w:szCs w:val="20"/>
          <w:highlight w:val="green"/>
          <w:lang w:val="en-GB" w:eastAsia="en-US"/>
        </w:rPr>
        <w:t xml:space="preserve"> </w:t>
      </w:r>
      <w:r w:rsidRPr="00DB7A8D">
        <w:rPr>
          <w:rFonts w:ascii="Times New Roman" w:eastAsia="맑은 고딕" w:hAnsi="Times New Roman" w:cs="Times New Roman"/>
          <w:sz w:val="20"/>
          <w:szCs w:val="20"/>
          <w:highlight w:val="green"/>
          <w:lang w:val="en-GB" w:eastAsia="en-US"/>
        </w:rPr>
        <w:t xml:space="preserve">DepthIntraMode[ x0 ][ y0 ] is inferred to be equal to </w:t>
      </w:r>
      <w:r w:rsidRPr="00DB7A8D">
        <w:rPr>
          <w:rFonts w:ascii="Times New Roman" w:eastAsia="맑은 고딕" w:hAnsi="Times New Roman" w:cs="Times New Roman"/>
          <w:sz w:val="20"/>
          <w:szCs w:val="20"/>
          <w:highlight w:val="green"/>
          <w:lang w:val="en-GB" w:eastAsia="ko-KR"/>
        </w:rPr>
        <w:t xml:space="preserve">INTRA_DEP_NONE. </w:t>
      </w:r>
      <w:r w:rsidR="00021537">
        <w:fldChar w:fldCharType="begin" w:fldLock="1"/>
      </w:r>
      <w:r w:rsidR="00021537">
        <w:instrText xml:space="preserve"> REF _Ref358817834 \h  \* MERGEFORMAT </w:instrText>
      </w:r>
      <w:r w:rsidR="00021537">
        <w:fldChar w:fldCharType="separate"/>
      </w:r>
      <w:r w:rsidRPr="00DB7A8D">
        <w:rPr>
          <w:rFonts w:ascii="Times New Roman" w:eastAsia="맑은 고딕" w:hAnsi="Times New Roman" w:cs="Times New Roman"/>
          <w:strike/>
          <w:color w:val="FF0000"/>
          <w:sz w:val="20"/>
          <w:szCs w:val="20"/>
          <w:highlight w:val="green"/>
          <w:lang w:val="en-GB" w:eastAsia="en-US"/>
        </w:rPr>
        <w:t>Table H</w:t>
      </w:r>
      <w:r w:rsidRPr="00DB7A8D">
        <w:rPr>
          <w:rFonts w:ascii="Times New Roman" w:eastAsia="맑은 고딕" w:hAnsi="Times New Roman" w:cs="Times New Roman"/>
          <w:strike/>
          <w:color w:val="FF0000"/>
          <w:sz w:val="20"/>
          <w:szCs w:val="20"/>
          <w:highlight w:val="green"/>
          <w:lang w:val="en-GB" w:eastAsia="en-US"/>
        </w:rPr>
        <w:noBreakHyphen/>
        <w:t>2</w:t>
      </w:r>
      <w:r w:rsidR="00021537">
        <w:fldChar w:fldCharType="end"/>
      </w:r>
      <w:r w:rsidRPr="00DB7A8D">
        <w:rPr>
          <w:rFonts w:ascii="Times New Roman" w:eastAsia="맑은 고딕" w:hAnsi="Times New Roman" w:cs="Times New Roman"/>
          <w:strike/>
          <w:color w:val="FF0000"/>
          <w:sz w:val="20"/>
          <w:szCs w:val="20"/>
          <w:highlight w:val="green"/>
          <w:lang w:val="en-GB" w:eastAsia="en-US"/>
        </w:rPr>
        <w:t xml:space="preserve"> specifies the value of the variable depthIntraModeMaxLen depending on depthIntraModeSet and the value of the variable DepthIntraMode and the associated name depending on the on depth_intra_mode and depthIntraModeSet.</w:t>
      </w:r>
    </w:p>
    <w:p w:rsidR="00DB7A8D" w:rsidRPr="00DB7A8D" w:rsidRDefault="00DB7A8D" w:rsidP="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trike/>
          <w:color w:val="FF0000"/>
          <w:sz w:val="20"/>
          <w:szCs w:val="20"/>
          <w:highlight w:val="green"/>
          <w:lang w:val="en-GB" w:eastAsia="en-US"/>
        </w:rPr>
      </w:pPr>
      <w:r w:rsidRPr="00DB7A8D">
        <w:rPr>
          <w:rFonts w:ascii="Times New Roman" w:eastAsia="맑은 고딕" w:hAnsi="Times New Roman" w:cs="Times New Roman"/>
          <w:strike/>
          <w:color w:val="FF0000"/>
          <w:sz w:val="20"/>
          <w:szCs w:val="20"/>
          <w:highlight w:val="green"/>
          <w:lang w:val="en-GB" w:eastAsia="en-US"/>
        </w:rPr>
        <w:t xml:space="preserve">The variable SdcFlag[ x0 ][ y0 ] is derived as specified in the following: </w:t>
      </w:r>
    </w:p>
    <w:p w:rsidR="00DB7A8D" w:rsidRPr="00DB7A8D" w:rsidRDefault="00DB7A8D" w:rsidP="00DB7A8D">
      <w:pPr>
        <w:widowControl w:val="0"/>
        <w:numPr>
          <w:ilvl w:val="1"/>
          <w:numId w:val="0"/>
        </w:numPr>
        <w:tabs>
          <w:tab w:val="left" w:pos="2268"/>
          <w:tab w:val="center" w:pos="4865"/>
          <w:tab w:val="right" w:pos="9730"/>
        </w:tabs>
        <w:overflowPunct w:val="0"/>
        <w:autoSpaceDE w:val="0"/>
        <w:autoSpaceDN w:val="0"/>
        <w:adjustRightInd w:val="0"/>
        <w:spacing w:before="136" w:after="0" w:line="240" w:lineRule="auto"/>
        <w:ind w:left="357"/>
        <w:textAlignment w:val="baseline"/>
        <w:rPr>
          <w:rFonts w:ascii="Times New Roman" w:eastAsia="맑은 고딕" w:hAnsi="Times New Roman" w:cs="Times New Roman"/>
          <w:strike/>
          <w:color w:val="FF0000"/>
          <w:sz w:val="20"/>
          <w:szCs w:val="20"/>
          <w:highlight w:val="green"/>
          <w:lang w:val="en-GB" w:eastAsia="en-US"/>
        </w:rPr>
      </w:pPr>
      <w:r w:rsidRPr="00DB7A8D">
        <w:rPr>
          <w:rFonts w:ascii="Times New Roman" w:eastAsia="맑은 고딕" w:hAnsi="Times New Roman" w:cs="Times New Roman"/>
          <w:strike/>
          <w:color w:val="FF0000"/>
          <w:sz w:val="20"/>
          <w:szCs w:val="20"/>
          <w:highlight w:val="green"/>
          <w:lang w:val="en-GB" w:eastAsia="en-US"/>
        </w:rPr>
        <w:t>SdcFlag[ x0 ][ y0 ] =</w:t>
      </w:r>
      <w:r w:rsidRPr="00DB7A8D">
        <w:rPr>
          <w:rFonts w:ascii="Times New Roman" w:eastAsia="맑은 고딕" w:hAnsi="Times New Roman" w:cs="Times New Roman"/>
          <w:strike/>
          <w:color w:val="FF0000"/>
          <w:sz w:val="20"/>
          <w:szCs w:val="20"/>
          <w:highlight w:val="green"/>
          <w:lang w:val="en-GB" w:eastAsia="en-US"/>
        </w:rPr>
        <w:tab/>
        <w:t>( DepthIntraMode[ x0 ][ y0 ]  = =  INTRA_DEP_SDC_PLANAR )  | |  </w:t>
      </w:r>
      <w:r w:rsidRPr="00DB7A8D">
        <w:rPr>
          <w:rFonts w:ascii="Times New Roman" w:eastAsia="맑은 고딕" w:hAnsi="Times New Roman" w:cs="Times New Roman"/>
          <w:strike/>
          <w:color w:val="FF0000"/>
          <w:sz w:val="20"/>
          <w:szCs w:val="20"/>
          <w:highlight w:val="green"/>
          <w:lang w:val="en-GB" w:eastAsia="en-US"/>
        </w:rPr>
        <w:tab/>
      </w:r>
      <w:r w:rsidRPr="00DB7A8D">
        <w:rPr>
          <w:rFonts w:ascii="Times New Roman" w:eastAsia="맑은 고딕" w:hAnsi="Times New Roman" w:cs="Times New Roman"/>
          <w:strike/>
          <w:color w:val="FF0000"/>
          <w:sz w:val="20"/>
          <w:szCs w:val="20"/>
          <w:highlight w:val="green"/>
          <w:lang w:val="en-GB" w:eastAsia="ko-KR"/>
        </w:rPr>
        <w:t>(</w:t>
      </w:r>
      <w:r w:rsidR="00021537">
        <w:fldChar w:fldCharType="begin" w:fldLock="1"/>
      </w:r>
      <w:r w:rsidR="00021537">
        <w:instrText xml:space="preserve"> REF H \h  \* ME</w:instrText>
      </w:r>
      <w:r w:rsidR="00021537">
        <w:instrText xml:space="preserve">RGEFORMAT </w:instrText>
      </w:r>
      <w:r w:rsidR="00021537">
        <w:fldChar w:fldCharType="separate"/>
      </w:r>
      <w:r w:rsidRPr="00DB7A8D">
        <w:t>H</w:t>
      </w:r>
      <w:r w:rsidR="00021537">
        <w:fldChar w:fldCharType="end"/>
      </w:r>
      <w:r w:rsidRPr="00DB7A8D">
        <w:rPr>
          <w:rFonts w:ascii="Times New Roman" w:eastAsia="맑은 고딕" w:hAnsi="Times New Roman" w:cs="Times New Roman"/>
          <w:strike/>
          <w:color w:val="FF0000"/>
          <w:sz w:val="20"/>
          <w:szCs w:val="20"/>
          <w:highlight w:val="green"/>
          <w:lang w:val="en-GB" w:eastAsia="ko-KR"/>
        </w:rPr>
        <w:noBreakHyphen/>
      </w:r>
      <w:r w:rsidR="0034390D" w:rsidRPr="00DB7A8D">
        <w:rPr>
          <w:rFonts w:ascii="Times New Roman" w:eastAsia="맑은 고딕" w:hAnsi="Times New Roman" w:cs="Times New Roman"/>
          <w:strike/>
          <w:color w:val="FF0000"/>
          <w:sz w:val="20"/>
          <w:szCs w:val="20"/>
          <w:highlight w:val="green"/>
          <w:lang w:val="en-GB" w:eastAsia="ko-KR"/>
        </w:rPr>
        <w:fldChar w:fldCharType="begin" w:fldLock="1"/>
      </w:r>
      <w:r w:rsidRPr="00DB7A8D">
        <w:rPr>
          <w:rFonts w:ascii="Times New Roman" w:eastAsia="맑은 고딕" w:hAnsi="Times New Roman" w:cs="Times New Roman"/>
          <w:strike/>
          <w:color w:val="FF0000"/>
          <w:sz w:val="20"/>
          <w:szCs w:val="20"/>
          <w:highlight w:val="green"/>
          <w:lang w:val="en-GB" w:eastAsia="ko-KR"/>
        </w:rPr>
        <w:instrText xml:space="preserve"> SEQ Equation \* ARABIC </w:instrText>
      </w:r>
      <w:r w:rsidR="0034390D" w:rsidRPr="00DB7A8D">
        <w:rPr>
          <w:rFonts w:ascii="Times New Roman" w:eastAsia="맑은 고딕" w:hAnsi="Times New Roman" w:cs="Times New Roman"/>
          <w:strike/>
          <w:color w:val="FF0000"/>
          <w:sz w:val="20"/>
          <w:szCs w:val="20"/>
          <w:highlight w:val="green"/>
          <w:lang w:val="en-GB" w:eastAsia="ko-KR"/>
        </w:rPr>
        <w:fldChar w:fldCharType="separate"/>
      </w:r>
      <w:r w:rsidRPr="00DB7A8D">
        <w:rPr>
          <w:rFonts w:ascii="Times New Roman" w:eastAsia="맑은 고딕" w:hAnsi="Times New Roman" w:cs="Times New Roman"/>
          <w:strike/>
          <w:noProof/>
          <w:color w:val="FF0000"/>
          <w:sz w:val="20"/>
          <w:szCs w:val="20"/>
          <w:highlight w:val="green"/>
          <w:lang w:val="en-GB" w:eastAsia="ko-KR"/>
        </w:rPr>
        <w:t>25</w:t>
      </w:r>
      <w:r w:rsidR="0034390D" w:rsidRPr="00DB7A8D">
        <w:rPr>
          <w:rFonts w:ascii="Times New Roman" w:eastAsia="맑은 고딕" w:hAnsi="Times New Roman" w:cs="Times New Roman"/>
          <w:strike/>
          <w:color w:val="FF0000"/>
          <w:sz w:val="20"/>
          <w:szCs w:val="20"/>
          <w:highlight w:val="green"/>
          <w:lang w:val="en-GB" w:eastAsia="ko-KR"/>
        </w:rPr>
        <w:fldChar w:fldCharType="end"/>
      </w:r>
      <w:r w:rsidRPr="00DB7A8D">
        <w:rPr>
          <w:rFonts w:ascii="Times New Roman" w:eastAsia="맑은 고딕" w:hAnsi="Times New Roman" w:cs="Times New Roman"/>
          <w:strike/>
          <w:color w:val="FF0000"/>
          <w:sz w:val="20"/>
          <w:szCs w:val="20"/>
          <w:highlight w:val="green"/>
          <w:lang w:val="en-GB" w:eastAsia="ko-KR"/>
        </w:rPr>
        <w:t>)</w:t>
      </w:r>
      <w:r w:rsidRPr="00DB7A8D">
        <w:rPr>
          <w:rFonts w:ascii="Times New Roman" w:eastAsia="맑은 고딕" w:hAnsi="Times New Roman" w:cs="Times New Roman"/>
          <w:strike/>
          <w:color w:val="FF0000"/>
          <w:sz w:val="20"/>
          <w:szCs w:val="20"/>
          <w:highlight w:val="green"/>
          <w:lang w:val="en-GB" w:eastAsia="en-US"/>
        </w:rPr>
        <w:br/>
      </w:r>
      <w:r w:rsidRPr="00DB7A8D">
        <w:rPr>
          <w:rFonts w:ascii="Times New Roman" w:eastAsia="맑은 고딕" w:hAnsi="Times New Roman" w:cs="Times New Roman"/>
          <w:strike/>
          <w:color w:val="FF0000"/>
          <w:sz w:val="20"/>
          <w:szCs w:val="20"/>
          <w:highlight w:val="green"/>
          <w:lang w:val="en-GB" w:eastAsia="en-US"/>
        </w:rPr>
        <w:tab/>
        <w:t>( DepthIntraMode[ x0 ][ y0 ]  = =  INTRA_DEP_SDC_DMM_WFULL )</w:t>
      </w:r>
    </w:p>
    <w:p w:rsidR="00DB7A8D" w:rsidRPr="00DB7A8D" w:rsidRDefault="00DB7A8D" w:rsidP="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trike/>
          <w:color w:val="FF0000"/>
          <w:sz w:val="20"/>
          <w:szCs w:val="20"/>
          <w:highlight w:val="green"/>
          <w:lang w:val="en-GB" w:eastAsia="en-US"/>
        </w:rPr>
      </w:pPr>
      <w:r w:rsidRPr="00DB7A8D">
        <w:rPr>
          <w:rFonts w:ascii="Times New Roman" w:eastAsia="맑은 고딕" w:hAnsi="Times New Roman" w:cs="Times New Roman"/>
          <w:strike/>
          <w:color w:val="FF0000"/>
          <w:sz w:val="20"/>
          <w:szCs w:val="20"/>
          <w:highlight w:val="green"/>
          <w:lang w:val="en-GB" w:eastAsia="en-US"/>
        </w:rPr>
        <w:t xml:space="preserve">The variable DmmFlag[ x0 ][ y0 ] is derived as specified in the following: </w:t>
      </w:r>
    </w:p>
    <w:p w:rsidR="00DB7A8D" w:rsidRPr="00DB7A8D" w:rsidRDefault="00DB7A8D" w:rsidP="00DB7A8D">
      <w:pPr>
        <w:widowControl w:val="0"/>
        <w:numPr>
          <w:ilvl w:val="1"/>
          <w:numId w:val="0"/>
        </w:numPr>
        <w:tabs>
          <w:tab w:val="left" w:pos="2268"/>
          <w:tab w:val="center" w:pos="4865"/>
          <w:tab w:val="right" w:pos="9730"/>
        </w:tabs>
        <w:overflowPunct w:val="0"/>
        <w:autoSpaceDE w:val="0"/>
        <w:autoSpaceDN w:val="0"/>
        <w:adjustRightInd w:val="0"/>
        <w:spacing w:before="136" w:after="0" w:line="240" w:lineRule="auto"/>
        <w:ind w:left="357"/>
        <w:textAlignment w:val="baseline"/>
        <w:rPr>
          <w:rFonts w:ascii="Times New Roman" w:eastAsia="맑은 고딕" w:hAnsi="Times New Roman" w:cs="Times New Roman"/>
          <w:strike/>
          <w:color w:val="FF0000"/>
          <w:sz w:val="20"/>
          <w:szCs w:val="20"/>
          <w:highlight w:val="green"/>
          <w:lang w:val="en-GB" w:eastAsia="en-US"/>
        </w:rPr>
      </w:pPr>
      <w:r w:rsidRPr="00DB7A8D">
        <w:rPr>
          <w:rFonts w:ascii="Times New Roman" w:eastAsia="맑은 고딕" w:hAnsi="Times New Roman" w:cs="Times New Roman"/>
          <w:strike/>
          <w:color w:val="FF0000"/>
          <w:sz w:val="20"/>
          <w:szCs w:val="20"/>
          <w:highlight w:val="green"/>
          <w:lang w:val="en-GB" w:eastAsia="en-US"/>
        </w:rPr>
        <w:t>DmmFlag[ x0 ][ y0 ] =</w:t>
      </w:r>
      <w:r w:rsidRPr="00DB7A8D">
        <w:rPr>
          <w:rFonts w:ascii="Times New Roman" w:eastAsia="맑은 고딕" w:hAnsi="Times New Roman" w:cs="Times New Roman"/>
          <w:strike/>
          <w:color w:val="FF0000"/>
          <w:sz w:val="20"/>
          <w:szCs w:val="20"/>
          <w:highlight w:val="green"/>
          <w:lang w:val="en-GB" w:eastAsia="en-US"/>
        </w:rPr>
        <w:tab/>
        <w:t>( DepthIntraMode[ x0 ][ y0 ]  = =  INTRA_DEP_DMM_WFULL )  | |  </w:t>
      </w:r>
      <w:r w:rsidRPr="00DB7A8D">
        <w:rPr>
          <w:rFonts w:ascii="Times New Roman" w:eastAsia="맑은 고딕" w:hAnsi="Times New Roman" w:cs="Times New Roman"/>
          <w:strike/>
          <w:color w:val="FF0000"/>
          <w:sz w:val="20"/>
          <w:szCs w:val="20"/>
          <w:highlight w:val="green"/>
          <w:lang w:val="en-GB" w:eastAsia="en-US"/>
        </w:rPr>
        <w:tab/>
      </w:r>
      <w:r w:rsidRPr="00DB7A8D">
        <w:rPr>
          <w:rFonts w:ascii="Times New Roman" w:eastAsia="맑은 고딕" w:hAnsi="Times New Roman" w:cs="Times New Roman"/>
          <w:strike/>
          <w:color w:val="FF0000"/>
          <w:sz w:val="20"/>
          <w:szCs w:val="20"/>
          <w:highlight w:val="green"/>
          <w:lang w:val="en-GB" w:eastAsia="ko-KR"/>
        </w:rPr>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trike/>
          <w:color w:val="FF0000"/>
          <w:sz w:val="20"/>
          <w:szCs w:val="20"/>
          <w:highlight w:val="green"/>
          <w:lang w:val="en-GB" w:eastAsia="ko-KR"/>
        </w:rPr>
        <w:noBreakHyphen/>
      </w:r>
      <w:r w:rsidR="0034390D" w:rsidRPr="00DB7A8D">
        <w:rPr>
          <w:rFonts w:ascii="Times New Roman" w:eastAsia="맑은 고딕" w:hAnsi="Times New Roman" w:cs="Times New Roman"/>
          <w:strike/>
          <w:color w:val="FF0000"/>
          <w:sz w:val="20"/>
          <w:szCs w:val="20"/>
          <w:highlight w:val="green"/>
          <w:lang w:val="en-GB" w:eastAsia="ko-KR"/>
        </w:rPr>
        <w:fldChar w:fldCharType="begin" w:fldLock="1"/>
      </w:r>
      <w:r w:rsidRPr="00DB7A8D">
        <w:rPr>
          <w:rFonts w:ascii="Times New Roman" w:eastAsia="맑은 고딕" w:hAnsi="Times New Roman" w:cs="Times New Roman"/>
          <w:strike/>
          <w:color w:val="FF0000"/>
          <w:sz w:val="20"/>
          <w:szCs w:val="20"/>
          <w:highlight w:val="green"/>
          <w:lang w:val="en-GB" w:eastAsia="ko-KR"/>
        </w:rPr>
        <w:instrText xml:space="preserve"> SEQ Equation \* ARABIC </w:instrText>
      </w:r>
      <w:r w:rsidR="0034390D" w:rsidRPr="00DB7A8D">
        <w:rPr>
          <w:rFonts w:ascii="Times New Roman" w:eastAsia="맑은 고딕" w:hAnsi="Times New Roman" w:cs="Times New Roman"/>
          <w:strike/>
          <w:color w:val="FF0000"/>
          <w:sz w:val="20"/>
          <w:szCs w:val="20"/>
          <w:highlight w:val="green"/>
          <w:lang w:val="en-GB" w:eastAsia="ko-KR"/>
        </w:rPr>
        <w:fldChar w:fldCharType="separate"/>
      </w:r>
      <w:r w:rsidRPr="00DB7A8D">
        <w:rPr>
          <w:rFonts w:ascii="Times New Roman" w:eastAsia="맑은 고딕" w:hAnsi="Times New Roman" w:cs="Times New Roman"/>
          <w:strike/>
          <w:noProof/>
          <w:color w:val="FF0000"/>
          <w:sz w:val="20"/>
          <w:szCs w:val="20"/>
          <w:highlight w:val="green"/>
          <w:lang w:val="en-GB" w:eastAsia="ko-KR"/>
        </w:rPr>
        <w:t>26</w:t>
      </w:r>
      <w:r w:rsidR="0034390D" w:rsidRPr="00DB7A8D">
        <w:rPr>
          <w:rFonts w:ascii="Times New Roman" w:eastAsia="맑은 고딕" w:hAnsi="Times New Roman" w:cs="Times New Roman"/>
          <w:strike/>
          <w:color w:val="FF0000"/>
          <w:sz w:val="20"/>
          <w:szCs w:val="20"/>
          <w:highlight w:val="green"/>
          <w:lang w:val="en-GB" w:eastAsia="ko-KR"/>
        </w:rPr>
        <w:fldChar w:fldCharType="end"/>
      </w:r>
      <w:r w:rsidRPr="00DB7A8D">
        <w:rPr>
          <w:rFonts w:ascii="Times New Roman" w:eastAsia="맑은 고딕" w:hAnsi="Times New Roman" w:cs="Times New Roman"/>
          <w:strike/>
          <w:color w:val="FF0000"/>
          <w:sz w:val="20"/>
          <w:szCs w:val="20"/>
          <w:highlight w:val="green"/>
          <w:lang w:val="en-GB" w:eastAsia="ko-KR"/>
        </w:rPr>
        <w:t>)</w:t>
      </w:r>
      <w:r w:rsidRPr="00DB7A8D">
        <w:rPr>
          <w:rFonts w:ascii="Times New Roman" w:eastAsia="맑은 고딕" w:hAnsi="Times New Roman" w:cs="Times New Roman"/>
          <w:strike/>
          <w:color w:val="FF0000"/>
          <w:sz w:val="20"/>
          <w:szCs w:val="20"/>
          <w:highlight w:val="green"/>
          <w:lang w:val="en-GB" w:eastAsia="en-US"/>
        </w:rPr>
        <w:br/>
      </w:r>
      <w:r w:rsidRPr="00DB7A8D">
        <w:rPr>
          <w:rFonts w:ascii="Times New Roman" w:eastAsia="맑은 고딕" w:hAnsi="Times New Roman" w:cs="Times New Roman"/>
          <w:strike/>
          <w:color w:val="FF0000"/>
          <w:sz w:val="20"/>
          <w:szCs w:val="20"/>
          <w:highlight w:val="green"/>
          <w:lang w:val="en-GB" w:eastAsia="en-US"/>
        </w:rPr>
        <w:tab/>
        <w:t>( DepthIntraMode[ x0 ][ y0 ]  = =  INTRA_DEP_DMM_CPREDTEX )</w:t>
      </w:r>
      <w:r w:rsidRPr="00DB7A8D">
        <w:rPr>
          <w:rFonts w:ascii="Times New Roman" w:eastAsia="맑은 고딕" w:hAnsi="Times New Roman" w:cs="Times New Roman"/>
          <w:strike/>
          <w:color w:val="FF0000"/>
          <w:sz w:val="20"/>
          <w:szCs w:val="20"/>
          <w:highlight w:val="green"/>
          <w:lang w:val="en-GB" w:eastAsia="en-US"/>
        </w:rPr>
        <w:tab/>
      </w:r>
    </w:p>
    <w:p w:rsidR="00DB7A8D" w:rsidRPr="00DB7A8D" w:rsidRDefault="00DB7A8D" w:rsidP="00DB7A8D">
      <w:pPr>
        <w:numPr>
          <w:ilvl w:val="0"/>
          <w:numId w:val="9"/>
        </w:numPr>
        <w:spacing w:before="120" w:after="120" w:line="240" w:lineRule="auto"/>
        <w:ind w:left="0" w:firstLine="0"/>
        <w:rPr>
          <w:rFonts w:ascii="Times New Roman" w:eastAsia="SimSun" w:hAnsi="Times New Roman" w:cs="Times New Roman"/>
          <w:b/>
          <w:bCs/>
          <w:strike/>
          <w:color w:val="FF0000"/>
          <w:sz w:val="20"/>
          <w:szCs w:val="20"/>
          <w:highlight w:val="green"/>
          <w:lang w:val="en-GB" w:eastAsia="en-US"/>
        </w:rPr>
      </w:pPr>
      <w:bookmarkStart w:id="73" w:name="_Toc371954529"/>
      <w:r w:rsidRPr="00DB7A8D">
        <w:rPr>
          <w:rFonts w:ascii="Times New Roman" w:eastAsia="SimSun" w:hAnsi="Times New Roman" w:cs="Times New Roman"/>
          <w:b/>
          <w:bCs/>
          <w:strike/>
          <w:color w:val="FF0000"/>
          <w:sz w:val="20"/>
          <w:szCs w:val="20"/>
          <w:highlight w:val="green"/>
          <w:lang w:val="en-GB" w:eastAsia="en-US"/>
        </w:rPr>
        <w:lastRenderedPageBreak/>
        <w:t>Table </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SimSun" w:hAnsi="Times New Roman" w:cs="Times New Roman"/>
          <w:b/>
          <w:bCs/>
          <w:strike/>
          <w:color w:val="FF0000"/>
          <w:sz w:val="20"/>
          <w:szCs w:val="20"/>
          <w:highlight w:val="green"/>
          <w:lang w:val="en-GB" w:eastAsia="en-US"/>
        </w:rPr>
        <w:noBreakHyphen/>
      </w:r>
      <w:r w:rsidR="0034390D" w:rsidRPr="00DB7A8D">
        <w:rPr>
          <w:rFonts w:ascii="Times New Roman" w:eastAsia="SimSun" w:hAnsi="Times New Roman" w:cs="Times New Roman"/>
          <w:b/>
          <w:bCs/>
          <w:strike/>
          <w:color w:val="FF0000"/>
          <w:sz w:val="20"/>
          <w:szCs w:val="20"/>
          <w:highlight w:val="green"/>
          <w:lang w:val="en-GB" w:eastAsia="en-US"/>
        </w:rPr>
        <w:fldChar w:fldCharType="begin" w:fldLock="1"/>
      </w:r>
      <w:r w:rsidRPr="00DB7A8D">
        <w:rPr>
          <w:rFonts w:ascii="Times New Roman" w:eastAsia="SimSun" w:hAnsi="Times New Roman" w:cs="Times New Roman"/>
          <w:b/>
          <w:bCs/>
          <w:strike/>
          <w:color w:val="FF0000"/>
          <w:sz w:val="20"/>
          <w:szCs w:val="20"/>
          <w:highlight w:val="green"/>
          <w:lang w:val="en-GB" w:eastAsia="en-US"/>
        </w:rPr>
        <w:instrText xml:space="preserve"> SEQ Table \* ARABIC \s 1 </w:instrText>
      </w:r>
      <w:r w:rsidR="0034390D" w:rsidRPr="00DB7A8D">
        <w:rPr>
          <w:rFonts w:ascii="Times New Roman" w:eastAsia="SimSun" w:hAnsi="Times New Roman" w:cs="Times New Roman"/>
          <w:b/>
          <w:bCs/>
          <w:strike/>
          <w:color w:val="FF0000"/>
          <w:sz w:val="20"/>
          <w:szCs w:val="20"/>
          <w:highlight w:val="green"/>
          <w:lang w:val="en-GB" w:eastAsia="en-US"/>
        </w:rPr>
        <w:fldChar w:fldCharType="separate"/>
      </w:r>
      <w:r w:rsidRPr="00DB7A8D">
        <w:rPr>
          <w:rFonts w:ascii="Times New Roman" w:eastAsia="SimSun" w:hAnsi="Times New Roman" w:cs="Times New Roman"/>
          <w:b/>
          <w:bCs/>
          <w:strike/>
          <w:noProof/>
          <w:color w:val="FF0000"/>
          <w:sz w:val="20"/>
          <w:szCs w:val="20"/>
          <w:highlight w:val="green"/>
          <w:lang w:val="en-GB" w:eastAsia="en-US"/>
        </w:rPr>
        <w:t>2</w:t>
      </w:r>
      <w:r w:rsidR="0034390D" w:rsidRPr="00DB7A8D">
        <w:rPr>
          <w:rFonts w:ascii="Times New Roman" w:eastAsia="SimSun" w:hAnsi="Times New Roman" w:cs="Times New Roman"/>
          <w:b/>
          <w:bCs/>
          <w:strike/>
          <w:color w:val="FF0000"/>
          <w:sz w:val="20"/>
          <w:szCs w:val="20"/>
          <w:highlight w:val="green"/>
          <w:lang w:val="en-GB" w:eastAsia="en-US"/>
        </w:rPr>
        <w:fldChar w:fldCharType="end"/>
      </w:r>
      <w:r w:rsidRPr="00DB7A8D">
        <w:rPr>
          <w:rFonts w:ascii="Times New Roman" w:eastAsia="SimSun" w:hAnsi="Times New Roman" w:cs="Times New Roman"/>
          <w:b/>
          <w:bCs/>
          <w:strike/>
          <w:color w:val="FF0000"/>
          <w:sz w:val="20"/>
          <w:szCs w:val="20"/>
          <w:highlight w:val="green"/>
          <w:lang w:val="en-GB" w:eastAsia="en-US"/>
        </w:rPr>
        <w:t xml:space="preserve"> – Specification of DepthIntraMode and associated name depending on depthIntraModeSet and depth_intra_mode and specification of and depthIntraModeMaxLen depending on depthIntraModeSet</w:t>
      </w:r>
      <w:bookmarkEnd w:id="73"/>
    </w:p>
    <w:tbl>
      <w:tblPr>
        <w:tblW w:w="9184" w:type="dxa"/>
        <w:jc w:val="center"/>
        <w:tblInd w:w="589" w:type="dxa"/>
        <w:tblLayout w:type="fixed"/>
        <w:tblCellMar>
          <w:left w:w="80" w:type="dxa"/>
          <w:right w:w="80" w:type="dxa"/>
        </w:tblCellMar>
        <w:tblLook w:val="04A0" w:firstRow="1" w:lastRow="0" w:firstColumn="1" w:lastColumn="0" w:noHBand="0" w:noVBand="1"/>
      </w:tblPr>
      <w:tblGrid>
        <w:gridCol w:w="1668"/>
        <w:gridCol w:w="3261"/>
        <w:gridCol w:w="1063"/>
        <w:gridCol w:w="1064"/>
        <w:gridCol w:w="1064"/>
        <w:gridCol w:w="1064"/>
      </w:tblGrid>
      <w:tr w:rsidR="004D1F8F" w:rsidRPr="00E711A6" w:rsidTr="007D59FF">
        <w:trPr>
          <w:cantSplit/>
          <w:trHeight w:val="318"/>
          <w:jc w:val="center"/>
        </w:trPr>
        <w:tc>
          <w:tcPr>
            <w:tcW w:w="1668" w:type="dxa"/>
            <w:tcBorders>
              <w:top w:val="single" w:sz="6" w:space="0" w:color="auto"/>
              <w:left w:val="single" w:sz="6" w:space="0" w:color="auto"/>
              <w:bottom w:val="single" w:sz="4" w:space="0" w:color="auto"/>
              <w:right w:val="single" w:sz="6" w:space="0" w:color="auto"/>
            </w:tcBorders>
          </w:tcPr>
          <w:p w:rsidR="004D1F8F" w:rsidRPr="00E711A6" w:rsidDel="00AE6991" w:rsidRDefault="004D1F8F" w:rsidP="007D59FF">
            <w:pPr>
              <w:pStyle w:val="3N0"/>
              <w:jc w:val="center"/>
              <w:rPr>
                <w:strike/>
                <w:color w:val="FF0000"/>
                <w:highlight w:val="green"/>
              </w:rPr>
            </w:pPr>
          </w:p>
        </w:tc>
        <w:tc>
          <w:tcPr>
            <w:tcW w:w="3261" w:type="dxa"/>
            <w:tcBorders>
              <w:top w:val="single" w:sz="6" w:space="0" w:color="auto"/>
              <w:left w:val="single" w:sz="6" w:space="0" w:color="auto"/>
              <w:bottom w:val="single" w:sz="4" w:space="0" w:color="auto"/>
              <w:right w:val="single" w:sz="6" w:space="0" w:color="auto"/>
            </w:tcBorders>
          </w:tcPr>
          <w:p w:rsidR="004D1F8F" w:rsidRPr="00E711A6" w:rsidRDefault="004D1F8F" w:rsidP="007D59FF">
            <w:pPr>
              <w:pStyle w:val="3N0"/>
              <w:jc w:val="center"/>
              <w:rPr>
                <w:b/>
                <w:strike/>
                <w:color w:val="FF0000"/>
                <w:highlight w:val="green"/>
              </w:rPr>
            </w:pPr>
            <w:r w:rsidRPr="00E711A6">
              <w:rPr>
                <w:b/>
                <w:strike/>
                <w:color w:val="FF0000"/>
                <w:highlight w:val="green"/>
              </w:rPr>
              <w:t>depthIntraModeSet</w:t>
            </w:r>
          </w:p>
        </w:tc>
        <w:tc>
          <w:tcPr>
            <w:tcW w:w="1063" w:type="dxa"/>
            <w:tcBorders>
              <w:top w:val="single" w:sz="6" w:space="0" w:color="auto"/>
              <w:left w:val="single" w:sz="6" w:space="0" w:color="auto"/>
              <w:bottom w:val="single" w:sz="4" w:space="0" w:color="auto"/>
              <w:right w:val="single" w:sz="6" w:space="0" w:color="auto"/>
            </w:tcBorders>
          </w:tcPr>
          <w:p w:rsidR="004D1F8F" w:rsidRPr="00E711A6" w:rsidDel="00AE6991" w:rsidRDefault="004D1F8F" w:rsidP="007D59FF">
            <w:pPr>
              <w:pStyle w:val="3N0"/>
              <w:jc w:val="center"/>
              <w:rPr>
                <w:strike/>
                <w:color w:val="FF0000"/>
                <w:highlight w:val="green"/>
              </w:rPr>
            </w:pPr>
            <w:r w:rsidRPr="00E711A6">
              <w:rPr>
                <w:strike/>
                <w:color w:val="FF0000"/>
                <w:highlight w:val="green"/>
              </w:rPr>
              <w:t>0</w:t>
            </w:r>
          </w:p>
        </w:tc>
        <w:tc>
          <w:tcPr>
            <w:tcW w:w="1064" w:type="dxa"/>
            <w:tcBorders>
              <w:top w:val="single" w:sz="6" w:space="0" w:color="auto"/>
              <w:left w:val="single" w:sz="6" w:space="0" w:color="auto"/>
              <w:bottom w:val="single" w:sz="4" w:space="0" w:color="auto"/>
              <w:right w:val="single" w:sz="6" w:space="0" w:color="auto"/>
            </w:tcBorders>
          </w:tcPr>
          <w:p w:rsidR="004D1F8F" w:rsidRPr="00E711A6" w:rsidDel="00AE6991" w:rsidRDefault="004D1F8F" w:rsidP="007D59FF">
            <w:pPr>
              <w:pStyle w:val="3N0"/>
              <w:jc w:val="center"/>
              <w:rPr>
                <w:strike/>
                <w:color w:val="FF0000"/>
                <w:highlight w:val="green"/>
              </w:rPr>
            </w:pPr>
            <w:r w:rsidRPr="00E711A6">
              <w:rPr>
                <w:strike/>
                <w:color w:val="FF0000"/>
                <w:highlight w:val="green"/>
              </w:rPr>
              <w:t>1</w:t>
            </w:r>
          </w:p>
        </w:tc>
        <w:tc>
          <w:tcPr>
            <w:tcW w:w="1064" w:type="dxa"/>
            <w:tcBorders>
              <w:top w:val="single" w:sz="6" w:space="0" w:color="auto"/>
              <w:left w:val="single" w:sz="6" w:space="0" w:color="auto"/>
              <w:bottom w:val="single" w:sz="4" w:space="0" w:color="auto"/>
              <w:right w:val="single" w:sz="6" w:space="0" w:color="auto"/>
            </w:tcBorders>
          </w:tcPr>
          <w:p w:rsidR="004D1F8F" w:rsidRPr="00E711A6" w:rsidDel="00AE6991" w:rsidRDefault="004D1F8F" w:rsidP="007D59FF">
            <w:pPr>
              <w:pStyle w:val="3N0"/>
              <w:jc w:val="center"/>
              <w:rPr>
                <w:strike/>
                <w:color w:val="FF0000"/>
                <w:highlight w:val="green"/>
              </w:rPr>
            </w:pPr>
            <w:r w:rsidRPr="00E711A6">
              <w:rPr>
                <w:strike/>
                <w:color w:val="FF0000"/>
                <w:highlight w:val="green"/>
              </w:rPr>
              <w:t>2</w:t>
            </w:r>
          </w:p>
        </w:tc>
        <w:tc>
          <w:tcPr>
            <w:tcW w:w="1064" w:type="dxa"/>
            <w:tcBorders>
              <w:top w:val="single" w:sz="6" w:space="0" w:color="auto"/>
              <w:left w:val="single" w:sz="6" w:space="0" w:color="auto"/>
              <w:bottom w:val="single" w:sz="4" w:space="0" w:color="auto"/>
              <w:right w:val="single" w:sz="6" w:space="0" w:color="auto"/>
            </w:tcBorders>
          </w:tcPr>
          <w:p w:rsidR="004D1F8F" w:rsidRPr="00E711A6" w:rsidDel="00AE6991" w:rsidRDefault="004D1F8F" w:rsidP="007D59FF">
            <w:pPr>
              <w:pStyle w:val="3N0"/>
              <w:jc w:val="center"/>
              <w:rPr>
                <w:strike/>
                <w:color w:val="FF0000"/>
                <w:highlight w:val="green"/>
              </w:rPr>
            </w:pPr>
          </w:p>
        </w:tc>
      </w:tr>
      <w:tr w:rsidR="004D1F8F" w:rsidRPr="00E711A6" w:rsidTr="007D59FF">
        <w:trPr>
          <w:cantSplit/>
          <w:trHeight w:val="318"/>
          <w:jc w:val="center"/>
        </w:trPr>
        <w:tc>
          <w:tcPr>
            <w:tcW w:w="1668" w:type="dxa"/>
            <w:tcBorders>
              <w:top w:val="single" w:sz="4" w:space="0" w:color="auto"/>
              <w:left w:val="single" w:sz="6" w:space="0" w:color="auto"/>
              <w:bottom w:val="single" w:sz="8" w:space="0" w:color="auto"/>
              <w:right w:val="single" w:sz="6" w:space="0" w:color="auto"/>
            </w:tcBorders>
          </w:tcPr>
          <w:p w:rsidR="004D1F8F" w:rsidRPr="00E711A6" w:rsidDel="00AE6991" w:rsidRDefault="004D1F8F" w:rsidP="007D59FF">
            <w:pPr>
              <w:pStyle w:val="3N0"/>
              <w:jc w:val="center"/>
              <w:rPr>
                <w:b/>
                <w:strike/>
                <w:color w:val="FF0000"/>
                <w:highlight w:val="green"/>
              </w:rPr>
            </w:pPr>
          </w:p>
        </w:tc>
        <w:tc>
          <w:tcPr>
            <w:tcW w:w="3261" w:type="dxa"/>
            <w:tcBorders>
              <w:top w:val="single" w:sz="4" w:space="0" w:color="auto"/>
              <w:left w:val="single" w:sz="6" w:space="0" w:color="auto"/>
              <w:bottom w:val="single" w:sz="8" w:space="0" w:color="auto"/>
              <w:right w:val="single" w:sz="6" w:space="0" w:color="auto"/>
            </w:tcBorders>
          </w:tcPr>
          <w:p w:rsidR="004D1F8F" w:rsidRPr="00E711A6" w:rsidDel="00AE6991" w:rsidRDefault="004D1F8F" w:rsidP="007D59FF">
            <w:pPr>
              <w:pStyle w:val="3N0"/>
              <w:jc w:val="center"/>
              <w:rPr>
                <w:b/>
                <w:strike/>
                <w:color w:val="FF0000"/>
                <w:highlight w:val="green"/>
              </w:rPr>
            </w:pPr>
            <w:r w:rsidRPr="00E711A6">
              <w:rPr>
                <w:b/>
                <w:strike/>
                <w:color w:val="FF0000"/>
                <w:highlight w:val="green"/>
              </w:rPr>
              <w:t>depthIntraModeMaxLen</w:t>
            </w:r>
          </w:p>
        </w:tc>
        <w:tc>
          <w:tcPr>
            <w:tcW w:w="1063" w:type="dxa"/>
            <w:tcBorders>
              <w:top w:val="single" w:sz="4" w:space="0" w:color="auto"/>
              <w:left w:val="single" w:sz="6" w:space="0" w:color="auto"/>
              <w:bottom w:val="single" w:sz="8" w:space="0" w:color="auto"/>
              <w:right w:val="single" w:sz="6" w:space="0" w:color="auto"/>
            </w:tcBorders>
          </w:tcPr>
          <w:p w:rsidR="004D1F8F" w:rsidRPr="00E711A6" w:rsidDel="00AE6991" w:rsidRDefault="004D1F8F" w:rsidP="007D59FF">
            <w:pPr>
              <w:pStyle w:val="3N0"/>
              <w:jc w:val="center"/>
              <w:rPr>
                <w:strike/>
                <w:color w:val="FF0000"/>
                <w:highlight w:val="green"/>
              </w:rPr>
            </w:pPr>
            <w:r w:rsidRPr="00E711A6">
              <w:rPr>
                <w:strike/>
                <w:color w:val="FF0000"/>
                <w:highlight w:val="green"/>
              </w:rPr>
              <w:t>1</w:t>
            </w:r>
          </w:p>
        </w:tc>
        <w:tc>
          <w:tcPr>
            <w:tcW w:w="1064" w:type="dxa"/>
            <w:tcBorders>
              <w:top w:val="single" w:sz="4" w:space="0" w:color="auto"/>
              <w:left w:val="single" w:sz="6" w:space="0" w:color="auto"/>
              <w:bottom w:val="single" w:sz="8" w:space="0" w:color="auto"/>
              <w:right w:val="single" w:sz="6" w:space="0" w:color="auto"/>
            </w:tcBorders>
          </w:tcPr>
          <w:p w:rsidR="004D1F8F" w:rsidRPr="00E711A6" w:rsidDel="00AE6991" w:rsidRDefault="004D1F8F" w:rsidP="007D59FF">
            <w:pPr>
              <w:pStyle w:val="3N0"/>
              <w:jc w:val="center"/>
              <w:rPr>
                <w:strike/>
                <w:color w:val="FF0000"/>
                <w:highlight w:val="green"/>
              </w:rPr>
            </w:pPr>
            <w:r w:rsidRPr="00E711A6">
              <w:rPr>
                <w:strike/>
                <w:color w:val="FF0000"/>
                <w:highlight w:val="green"/>
              </w:rPr>
              <w:t>3</w:t>
            </w:r>
          </w:p>
        </w:tc>
        <w:tc>
          <w:tcPr>
            <w:tcW w:w="1064" w:type="dxa"/>
            <w:tcBorders>
              <w:top w:val="single" w:sz="4" w:space="0" w:color="auto"/>
              <w:left w:val="single" w:sz="6" w:space="0" w:color="auto"/>
              <w:bottom w:val="single" w:sz="8" w:space="0" w:color="auto"/>
              <w:right w:val="single" w:sz="6" w:space="0" w:color="auto"/>
            </w:tcBorders>
          </w:tcPr>
          <w:p w:rsidR="004D1F8F" w:rsidRPr="00E711A6" w:rsidDel="00AE6991" w:rsidRDefault="004D1F8F" w:rsidP="007D59FF">
            <w:pPr>
              <w:pStyle w:val="3N0"/>
              <w:jc w:val="center"/>
              <w:rPr>
                <w:strike/>
                <w:color w:val="FF0000"/>
                <w:highlight w:val="green"/>
              </w:rPr>
            </w:pPr>
            <w:r w:rsidRPr="00E711A6">
              <w:rPr>
                <w:strike/>
                <w:color w:val="FF0000"/>
                <w:highlight w:val="green"/>
              </w:rPr>
              <w:t>3</w:t>
            </w:r>
          </w:p>
        </w:tc>
        <w:tc>
          <w:tcPr>
            <w:tcW w:w="1064" w:type="dxa"/>
            <w:tcBorders>
              <w:top w:val="single" w:sz="4" w:space="0" w:color="auto"/>
              <w:left w:val="single" w:sz="6" w:space="0" w:color="auto"/>
              <w:bottom w:val="single" w:sz="8" w:space="0" w:color="auto"/>
              <w:right w:val="single" w:sz="6" w:space="0" w:color="auto"/>
            </w:tcBorders>
          </w:tcPr>
          <w:p w:rsidR="004D1F8F" w:rsidRPr="00E711A6" w:rsidDel="00AE6991" w:rsidRDefault="004D1F8F" w:rsidP="007D59FF">
            <w:pPr>
              <w:pStyle w:val="3N0"/>
              <w:jc w:val="center"/>
              <w:rPr>
                <w:strike/>
                <w:color w:val="FF0000"/>
                <w:highlight w:val="green"/>
              </w:rPr>
            </w:pPr>
          </w:p>
        </w:tc>
      </w:tr>
      <w:tr w:rsidR="004D1F8F" w:rsidRPr="00E711A6" w:rsidTr="007D59FF">
        <w:trPr>
          <w:cantSplit/>
          <w:trHeight w:val="318"/>
          <w:jc w:val="center"/>
        </w:trPr>
        <w:tc>
          <w:tcPr>
            <w:tcW w:w="1668" w:type="dxa"/>
            <w:tcBorders>
              <w:top w:val="single" w:sz="6" w:space="0" w:color="auto"/>
              <w:left w:val="single" w:sz="6" w:space="0" w:color="auto"/>
              <w:bottom w:val="single" w:sz="8" w:space="0" w:color="auto"/>
              <w:right w:val="single" w:sz="6" w:space="0" w:color="auto"/>
            </w:tcBorders>
            <w:hideMark/>
          </w:tcPr>
          <w:p w:rsidR="004D1F8F" w:rsidRPr="00E711A6" w:rsidRDefault="004D1F8F" w:rsidP="007D59FF">
            <w:pPr>
              <w:pStyle w:val="3N0"/>
              <w:jc w:val="center"/>
              <w:rPr>
                <w:b/>
                <w:strike/>
                <w:color w:val="FF0000"/>
                <w:highlight w:val="green"/>
              </w:rPr>
            </w:pPr>
            <w:r w:rsidRPr="00E711A6">
              <w:rPr>
                <w:b/>
                <w:strike/>
                <w:color w:val="FF0000"/>
                <w:highlight w:val="green"/>
              </w:rPr>
              <w:t>DepthIntraMode</w:t>
            </w:r>
          </w:p>
        </w:tc>
        <w:tc>
          <w:tcPr>
            <w:tcW w:w="3261" w:type="dxa"/>
            <w:tcBorders>
              <w:top w:val="single" w:sz="6" w:space="0" w:color="auto"/>
              <w:left w:val="single" w:sz="6" w:space="0" w:color="auto"/>
              <w:bottom w:val="single" w:sz="8" w:space="0" w:color="auto"/>
              <w:right w:val="single" w:sz="6" w:space="0" w:color="auto"/>
            </w:tcBorders>
          </w:tcPr>
          <w:p w:rsidR="004D1F8F" w:rsidRPr="00E711A6" w:rsidRDefault="004D1F8F" w:rsidP="007D59FF">
            <w:pPr>
              <w:pStyle w:val="3N0"/>
              <w:jc w:val="center"/>
              <w:rPr>
                <w:b/>
                <w:strike/>
                <w:color w:val="FF0000"/>
                <w:highlight w:val="green"/>
              </w:rPr>
            </w:pPr>
            <w:r w:rsidRPr="00E711A6">
              <w:rPr>
                <w:b/>
                <w:strike/>
                <w:color w:val="FF0000"/>
                <w:highlight w:val="green"/>
              </w:rPr>
              <w:t>Associated name</w:t>
            </w:r>
          </w:p>
        </w:tc>
        <w:tc>
          <w:tcPr>
            <w:tcW w:w="4255" w:type="dxa"/>
            <w:gridSpan w:val="4"/>
            <w:tcBorders>
              <w:top w:val="single" w:sz="6" w:space="0" w:color="auto"/>
              <w:left w:val="single" w:sz="6" w:space="0" w:color="auto"/>
              <w:bottom w:val="single" w:sz="8" w:space="0" w:color="auto"/>
              <w:right w:val="single" w:sz="6" w:space="0" w:color="auto"/>
            </w:tcBorders>
          </w:tcPr>
          <w:p w:rsidR="004D1F8F" w:rsidRPr="00E711A6" w:rsidDel="00AE6991" w:rsidRDefault="004D1F8F" w:rsidP="007D59FF">
            <w:pPr>
              <w:pStyle w:val="3N0"/>
              <w:jc w:val="center"/>
              <w:rPr>
                <w:b/>
                <w:strike/>
                <w:color w:val="FF0000"/>
                <w:highlight w:val="green"/>
              </w:rPr>
            </w:pPr>
            <w:r w:rsidRPr="00E711A6">
              <w:rPr>
                <w:b/>
                <w:strike/>
                <w:color w:val="FF0000"/>
                <w:highlight w:val="green"/>
              </w:rPr>
              <w:t>depth_intra_mode</w:t>
            </w:r>
          </w:p>
        </w:tc>
      </w:tr>
      <w:tr w:rsidR="004D1F8F" w:rsidRPr="00E711A6" w:rsidTr="007D59FF">
        <w:trPr>
          <w:cantSplit/>
          <w:trHeight w:val="175"/>
          <w:jc w:val="center"/>
        </w:trPr>
        <w:tc>
          <w:tcPr>
            <w:tcW w:w="1668" w:type="dxa"/>
            <w:tcBorders>
              <w:top w:val="single" w:sz="8" w:space="0" w:color="auto"/>
              <w:left w:val="single" w:sz="6" w:space="0" w:color="auto"/>
              <w:bottom w:val="single" w:sz="6" w:space="0" w:color="auto"/>
              <w:right w:val="single" w:sz="6" w:space="0" w:color="auto"/>
            </w:tcBorders>
            <w:vAlign w:val="center"/>
          </w:tcPr>
          <w:p w:rsidR="004D1F8F" w:rsidRPr="00E711A6" w:rsidRDefault="004D1F8F" w:rsidP="007D59FF">
            <w:pPr>
              <w:pStyle w:val="3N0"/>
              <w:jc w:val="center"/>
              <w:rPr>
                <w:strike/>
                <w:color w:val="FF0000"/>
                <w:highlight w:val="green"/>
              </w:rPr>
            </w:pPr>
            <w:r w:rsidRPr="00E711A6">
              <w:rPr>
                <w:strike/>
                <w:color w:val="FF0000"/>
                <w:highlight w:val="green"/>
              </w:rPr>
              <w:t>0</w:t>
            </w:r>
          </w:p>
        </w:tc>
        <w:tc>
          <w:tcPr>
            <w:tcW w:w="3261" w:type="dxa"/>
            <w:tcBorders>
              <w:top w:val="single" w:sz="8" w:space="0" w:color="auto"/>
              <w:left w:val="single" w:sz="6" w:space="0" w:color="auto"/>
              <w:bottom w:val="single" w:sz="6" w:space="0" w:color="auto"/>
              <w:right w:val="single" w:sz="6" w:space="0" w:color="auto"/>
            </w:tcBorders>
            <w:vAlign w:val="center"/>
          </w:tcPr>
          <w:p w:rsidR="004D1F8F" w:rsidRPr="00E711A6" w:rsidRDefault="004D1F8F" w:rsidP="007D59FF">
            <w:pPr>
              <w:pStyle w:val="3N0"/>
              <w:rPr>
                <w:strike/>
                <w:color w:val="FF0000"/>
                <w:highlight w:val="green"/>
              </w:rPr>
            </w:pPr>
            <w:r w:rsidRPr="00E711A6">
              <w:rPr>
                <w:strike/>
                <w:color w:val="FF0000"/>
                <w:highlight w:val="green"/>
              </w:rPr>
              <w:t>INTRA_DEP_SDC_PLANAR</w:t>
            </w:r>
          </w:p>
        </w:tc>
        <w:tc>
          <w:tcPr>
            <w:tcW w:w="1063" w:type="dxa"/>
            <w:tcBorders>
              <w:top w:val="single" w:sz="8"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0</w:t>
            </w:r>
          </w:p>
        </w:tc>
        <w:tc>
          <w:tcPr>
            <w:tcW w:w="1064" w:type="dxa"/>
            <w:tcBorders>
              <w:top w:val="single" w:sz="8"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w:t>
            </w:r>
          </w:p>
        </w:tc>
        <w:tc>
          <w:tcPr>
            <w:tcW w:w="1064" w:type="dxa"/>
            <w:tcBorders>
              <w:top w:val="single" w:sz="8"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0</w:t>
            </w:r>
          </w:p>
        </w:tc>
        <w:tc>
          <w:tcPr>
            <w:tcW w:w="1064" w:type="dxa"/>
            <w:tcBorders>
              <w:top w:val="single" w:sz="8"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p>
        </w:tc>
      </w:tr>
      <w:tr w:rsidR="004D1F8F" w:rsidRPr="00E711A6" w:rsidTr="007D59FF">
        <w:trPr>
          <w:cantSplit/>
          <w:trHeight w:val="184"/>
          <w:jc w:val="center"/>
        </w:trPr>
        <w:tc>
          <w:tcPr>
            <w:tcW w:w="1668"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1</w:t>
            </w:r>
          </w:p>
        </w:tc>
        <w:tc>
          <w:tcPr>
            <w:tcW w:w="3261"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rPr>
                <w:strike/>
                <w:color w:val="FF0000"/>
                <w:highlight w:val="green"/>
              </w:rPr>
            </w:pPr>
            <w:r w:rsidRPr="00E711A6">
              <w:rPr>
                <w:strike/>
                <w:color w:val="FF0000"/>
                <w:highlight w:val="green"/>
              </w:rPr>
              <w:t>INTRA_DEP_NONE</w:t>
            </w:r>
          </w:p>
        </w:tc>
        <w:tc>
          <w:tcPr>
            <w:tcW w:w="1063"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1</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0</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1</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p>
        </w:tc>
      </w:tr>
      <w:tr w:rsidR="004D1F8F" w:rsidRPr="00E711A6" w:rsidTr="007D59FF">
        <w:trPr>
          <w:cantSplit/>
          <w:trHeight w:val="184"/>
          <w:jc w:val="center"/>
        </w:trPr>
        <w:tc>
          <w:tcPr>
            <w:tcW w:w="1668"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2</w:t>
            </w:r>
          </w:p>
        </w:tc>
        <w:tc>
          <w:tcPr>
            <w:tcW w:w="3261"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rPr>
                <w:strike/>
                <w:color w:val="FF0000"/>
                <w:highlight w:val="green"/>
              </w:rPr>
            </w:pPr>
            <w:r w:rsidRPr="00E711A6">
              <w:rPr>
                <w:strike/>
                <w:color w:val="FF0000"/>
                <w:highlight w:val="green"/>
              </w:rPr>
              <w:t>INTRA_DEP_SDC_DMM_WFULL</w:t>
            </w:r>
          </w:p>
        </w:tc>
        <w:tc>
          <w:tcPr>
            <w:tcW w:w="1063"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2</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p>
        </w:tc>
      </w:tr>
      <w:tr w:rsidR="004D1F8F" w:rsidRPr="00E711A6" w:rsidTr="007D59FF">
        <w:trPr>
          <w:cantSplit/>
          <w:trHeight w:val="184"/>
          <w:jc w:val="center"/>
        </w:trPr>
        <w:tc>
          <w:tcPr>
            <w:tcW w:w="1668"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3</w:t>
            </w:r>
          </w:p>
        </w:tc>
        <w:tc>
          <w:tcPr>
            <w:tcW w:w="3261"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rPr>
                <w:strike/>
                <w:color w:val="FF0000"/>
                <w:highlight w:val="green"/>
              </w:rPr>
            </w:pPr>
            <w:r w:rsidRPr="00E711A6">
              <w:rPr>
                <w:strike/>
                <w:color w:val="FF0000"/>
                <w:highlight w:val="green"/>
              </w:rPr>
              <w:t>INTRA_DEP_DMM_WFULL</w:t>
            </w:r>
          </w:p>
        </w:tc>
        <w:tc>
          <w:tcPr>
            <w:tcW w:w="1063"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1</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3</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p>
        </w:tc>
      </w:tr>
      <w:tr w:rsidR="004D1F8F" w:rsidRPr="00E711A6" w:rsidTr="007D59FF">
        <w:trPr>
          <w:cantSplit/>
          <w:trHeight w:val="184"/>
          <w:jc w:val="center"/>
        </w:trPr>
        <w:tc>
          <w:tcPr>
            <w:tcW w:w="1668"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4</w:t>
            </w:r>
          </w:p>
        </w:tc>
        <w:tc>
          <w:tcPr>
            <w:tcW w:w="3261"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rPr>
                <w:strike/>
                <w:color w:val="FF0000"/>
                <w:highlight w:val="green"/>
              </w:rPr>
            </w:pPr>
            <w:r w:rsidRPr="00E711A6">
              <w:rPr>
                <w:strike/>
                <w:color w:val="FF0000"/>
                <w:highlight w:val="green"/>
              </w:rPr>
              <w:t>INTRA_DEP_DMM_CPREDTEX</w:t>
            </w:r>
          </w:p>
        </w:tc>
        <w:tc>
          <w:tcPr>
            <w:tcW w:w="1063"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highlight w:val="green"/>
              </w:rPr>
            </w:pPr>
            <w:r w:rsidRPr="00E711A6">
              <w:rPr>
                <w:strike/>
                <w:color w:val="FF0000"/>
                <w:highlight w:val="green"/>
              </w:rPr>
              <w:t>-</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rPr>
            </w:pPr>
            <w:r w:rsidRPr="00E711A6">
              <w:rPr>
                <w:strike/>
                <w:color w:val="FF0000"/>
                <w:highlight w:val="green"/>
              </w:rPr>
              <w:t>4</w:t>
            </w:r>
          </w:p>
        </w:tc>
        <w:tc>
          <w:tcPr>
            <w:tcW w:w="1064" w:type="dxa"/>
            <w:tcBorders>
              <w:top w:val="single" w:sz="6" w:space="0" w:color="auto"/>
              <w:left w:val="single" w:sz="6" w:space="0" w:color="auto"/>
              <w:bottom w:val="single" w:sz="6" w:space="0" w:color="auto"/>
              <w:right w:val="single" w:sz="6" w:space="0" w:color="auto"/>
            </w:tcBorders>
          </w:tcPr>
          <w:p w:rsidR="004D1F8F" w:rsidRPr="00E711A6" w:rsidRDefault="004D1F8F" w:rsidP="007D59FF">
            <w:pPr>
              <w:pStyle w:val="3N0"/>
              <w:jc w:val="center"/>
              <w:rPr>
                <w:strike/>
                <w:color w:val="FF0000"/>
              </w:rPr>
            </w:pPr>
          </w:p>
        </w:tc>
      </w:tr>
    </w:tbl>
    <w:p w:rsidR="00DB7A8D" w:rsidRPr="00DB7A8D" w:rsidRDefault="00B059EA" w:rsidP="00DB7A8D">
      <w:pPr>
        <w:rPr>
          <w:rFonts w:ascii="Times New Roman" w:hAnsi="Times New Roman" w:cs="Times New Roman"/>
          <w:sz w:val="20"/>
          <w:szCs w:val="20"/>
          <w:lang w:val="en-GB"/>
        </w:rPr>
      </w:pPr>
      <w:r>
        <w:rPr>
          <w:rFonts w:ascii="Times New Roman" w:hAnsi="Times New Roman" w:cs="Times New Roman"/>
          <w:sz w:val="20"/>
          <w:szCs w:val="20"/>
          <w:lang w:val="en-GB"/>
        </w:rPr>
        <w:t>…</w:t>
      </w:r>
    </w:p>
    <w:p w:rsidR="00DB7A8D" w:rsidRPr="00DB7A8D" w:rsidRDefault="00DB7A8D" w:rsidP="00DB7A8D">
      <w:pPr>
        <w:keepNext/>
        <w:keepLines/>
        <w:numPr>
          <w:ilvl w:val="2"/>
          <w:numId w:val="0"/>
        </w:numPr>
        <w:tabs>
          <w:tab w:val="left" w:pos="360"/>
          <w:tab w:val="left" w:pos="720"/>
          <w:tab w:val="num" w:pos="794"/>
          <w:tab w:val="left" w:pos="1080"/>
          <w:tab w:val="left" w:pos="1440"/>
        </w:tabs>
        <w:overflowPunct w:val="0"/>
        <w:autoSpaceDE w:val="0"/>
        <w:autoSpaceDN w:val="0"/>
        <w:adjustRightInd w:val="0"/>
        <w:spacing w:before="181" w:after="0" w:line="240" w:lineRule="auto"/>
        <w:jc w:val="both"/>
        <w:textAlignment w:val="baseline"/>
        <w:outlineLvl w:val="3"/>
        <w:rPr>
          <w:rFonts w:ascii="Times New Roman" w:eastAsia="맑은 고딕" w:hAnsi="Times New Roman" w:cs="Times New Roman"/>
          <w:b/>
          <w:sz w:val="20"/>
          <w:szCs w:val="20"/>
          <w:lang w:val="en-GB" w:eastAsia="en-US"/>
        </w:rPr>
      </w:pPr>
      <w:bookmarkStart w:id="74" w:name="_Toc331592202"/>
      <w:bookmarkStart w:id="75" w:name="_Toc365463573"/>
      <w:bookmarkStart w:id="76" w:name="_Ref329744194"/>
      <w:r w:rsidRPr="00DB7A8D">
        <w:rPr>
          <w:rFonts w:ascii="Times New Roman" w:eastAsia="맑은 고딕" w:hAnsi="Times New Roman" w:cs="Times New Roman"/>
          <w:b/>
          <w:sz w:val="20"/>
          <w:szCs w:val="20"/>
          <w:lang w:val="en-GB" w:eastAsia="en-US"/>
        </w:rPr>
        <w:t>H.8.4.2 Derivation process for luma intra prediction mode</w:t>
      </w:r>
    </w:p>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Input to this process is a luma location ( xPb, yPb ) specifying the top-left sample of the current luma prediction block relative to the top left luma sample of the current picture.</w:t>
      </w:r>
    </w:p>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In this process, the luma intra prediction mode IntraPredModeY[ xPb ][ yPb ] is derived.</w:t>
      </w:r>
    </w:p>
    <w:p w:rsidR="00DB7A8D" w:rsidRPr="00DB7A8D" w:rsidRDefault="00021537"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ko-KR"/>
        </w:rPr>
      </w:pPr>
      <w:r>
        <w:fldChar w:fldCharType="begin" w:fldLock="1"/>
      </w:r>
      <w:r>
        <w:instrText xml:space="preserve"> REF _Ref296946888 \h \ * MERGEFORMAT \* MERGEFORMAT </w:instrText>
      </w:r>
      <w:r>
        <w:fldChar w:fldCharType="separate"/>
      </w:r>
      <w:r w:rsidR="00DB7A8D" w:rsidRPr="00DB7A8D">
        <w:rPr>
          <w:rFonts w:ascii="Times New Roman" w:eastAsia="맑은 고딕" w:hAnsi="Times New Roman" w:cs="Times New Roman"/>
          <w:sz w:val="20"/>
          <w:szCs w:val="20"/>
          <w:lang w:val="en-GB" w:eastAsia="en-US"/>
        </w:rPr>
        <w:t>Table H</w:t>
      </w:r>
      <w:r w:rsidR="00DB7A8D" w:rsidRPr="00DB7A8D">
        <w:rPr>
          <w:rFonts w:ascii="Times New Roman" w:eastAsia="맑은 고딕" w:hAnsi="Times New Roman" w:cs="Times New Roman"/>
          <w:sz w:val="20"/>
          <w:szCs w:val="20"/>
          <w:lang w:val="en-GB" w:eastAsia="en-US"/>
        </w:rPr>
        <w:noBreakHyphen/>
        <w:t>3</w:t>
      </w:r>
      <w:r>
        <w:fldChar w:fldCharType="end"/>
      </w:r>
      <w:r w:rsidR="00DB7A8D" w:rsidRPr="00DB7A8D">
        <w:rPr>
          <w:rFonts w:ascii="Times New Roman" w:eastAsia="맑은 고딕" w:hAnsi="Times New Roman" w:cs="Times New Roman"/>
          <w:sz w:val="20"/>
          <w:szCs w:val="20"/>
          <w:lang w:val="en-GB" w:eastAsia="en-US"/>
        </w:rPr>
        <w:t xml:space="preserve"> specifies the value for the intra prediction mode and the associated names.</w:t>
      </w:r>
    </w:p>
    <w:p w:rsidR="00DB7A8D" w:rsidRPr="00DB7A8D" w:rsidRDefault="00DB7A8D" w:rsidP="00DB7A8D">
      <w:pPr>
        <w:keepNext/>
        <w:overflowPunct w:val="0"/>
        <w:autoSpaceDE w:val="0"/>
        <w:autoSpaceDN w:val="0"/>
        <w:adjustRightInd w:val="0"/>
        <w:spacing w:before="240" w:after="113" w:line="240" w:lineRule="auto"/>
        <w:jc w:val="center"/>
        <w:textAlignment w:val="baseline"/>
        <w:rPr>
          <w:rFonts w:ascii="Times New Roman" w:eastAsia="맑은 고딕" w:hAnsi="Times New Roman" w:cs="Times New Roman"/>
          <w:b/>
          <w:bCs/>
          <w:sz w:val="20"/>
          <w:szCs w:val="20"/>
          <w:lang w:val="en-GB" w:eastAsia="en-US"/>
        </w:rPr>
      </w:pPr>
      <w:bookmarkStart w:id="77" w:name="_Toc371954530"/>
      <w:r w:rsidRPr="00DB7A8D">
        <w:rPr>
          <w:rFonts w:ascii="Times New Roman" w:eastAsia="맑은 고딕" w:hAnsi="Times New Roman" w:cs="Times New Roman"/>
          <w:b/>
          <w:bCs/>
          <w:sz w:val="20"/>
          <w:szCs w:val="20"/>
          <w:lang w:val="en-GB" w:eastAsia="en-US"/>
        </w:rPr>
        <w:t>Table </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b/>
          <w:bCs/>
          <w:sz w:val="20"/>
          <w:szCs w:val="20"/>
          <w:lang w:val="en-GB" w:eastAsia="en-US"/>
        </w:rPr>
        <w:noBreakHyphen/>
      </w:r>
      <w:r w:rsidR="0034390D" w:rsidRPr="00DB7A8D">
        <w:rPr>
          <w:rFonts w:ascii="Times New Roman" w:eastAsia="맑은 고딕" w:hAnsi="Times New Roman" w:cs="Times New Roman"/>
          <w:b/>
          <w:bCs/>
          <w:sz w:val="20"/>
          <w:szCs w:val="20"/>
          <w:lang w:val="en-GB" w:eastAsia="en-US"/>
        </w:rPr>
        <w:fldChar w:fldCharType="begin" w:fldLock="1"/>
      </w:r>
      <w:r w:rsidRPr="00DB7A8D">
        <w:rPr>
          <w:rFonts w:ascii="Times New Roman" w:eastAsia="맑은 고딕" w:hAnsi="Times New Roman" w:cs="Times New Roman"/>
          <w:b/>
          <w:bCs/>
          <w:sz w:val="20"/>
          <w:szCs w:val="20"/>
          <w:lang w:val="en-GB" w:eastAsia="en-US"/>
        </w:rPr>
        <w:instrText xml:space="preserve"> SEQ Table \* ARABIC \s 1 </w:instrText>
      </w:r>
      <w:r w:rsidR="0034390D" w:rsidRPr="00DB7A8D">
        <w:rPr>
          <w:rFonts w:ascii="Times New Roman" w:eastAsia="맑은 고딕" w:hAnsi="Times New Roman" w:cs="Times New Roman"/>
          <w:b/>
          <w:bCs/>
          <w:sz w:val="20"/>
          <w:szCs w:val="20"/>
          <w:lang w:val="en-GB" w:eastAsia="en-US"/>
        </w:rPr>
        <w:fldChar w:fldCharType="separate"/>
      </w:r>
      <w:r w:rsidRPr="00DB7A8D">
        <w:rPr>
          <w:rFonts w:ascii="Times New Roman" w:eastAsia="맑은 고딕" w:hAnsi="Times New Roman" w:cs="Times New Roman"/>
          <w:b/>
          <w:bCs/>
          <w:noProof/>
          <w:sz w:val="20"/>
          <w:szCs w:val="20"/>
          <w:lang w:val="en-GB" w:eastAsia="en-US"/>
        </w:rPr>
        <w:t>3</w:t>
      </w:r>
      <w:r w:rsidR="0034390D" w:rsidRPr="00DB7A8D">
        <w:rPr>
          <w:rFonts w:ascii="Times New Roman" w:eastAsia="맑은 고딕" w:hAnsi="Times New Roman" w:cs="Times New Roman"/>
          <w:b/>
          <w:bCs/>
          <w:sz w:val="20"/>
          <w:szCs w:val="20"/>
          <w:lang w:val="en-GB" w:eastAsia="en-US"/>
        </w:rPr>
        <w:fldChar w:fldCharType="end"/>
      </w:r>
      <w:r w:rsidRPr="00DB7A8D">
        <w:rPr>
          <w:rFonts w:ascii="Times New Roman" w:eastAsia="맑은 고딕" w:hAnsi="Times New Roman" w:cs="Times New Roman"/>
          <w:b/>
          <w:bCs/>
          <w:sz w:val="20"/>
          <w:szCs w:val="20"/>
          <w:lang w:val="en-GB" w:eastAsia="en-US"/>
        </w:rPr>
        <w:t xml:space="preserve"> – </w:t>
      </w:r>
      <w:r w:rsidRPr="00DB7A8D">
        <w:rPr>
          <w:rFonts w:ascii="Times New Roman" w:eastAsia="맑은 고딕" w:hAnsi="Times New Roman" w:cs="Times New Roman"/>
          <w:b/>
          <w:bCs/>
          <w:sz w:val="20"/>
          <w:szCs w:val="20"/>
          <w:lang w:val="en-GB" w:eastAsia="ko-KR"/>
        </w:rPr>
        <w:t>Specification of intra prediction mode and associated names</w:t>
      </w:r>
      <w:bookmarkEnd w:id="7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3994"/>
      </w:tblGrid>
      <w:tr w:rsidR="00DB7A8D" w:rsidRPr="00DB7A8D" w:rsidTr="007D59FF">
        <w:trPr>
          <w:jc w:val="center"/>
        </w:trPr>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맑은 고딕" w:hAnsi="Times New Roman" w:cs="Times New Roman"/>
                <w:b/>
                <w:sz w:val="20"/>
                <w:szCs w:val="20"/>
                <w:lang w:val="en-GB" w:eastAsia="en-US"/>
              </w:rPr>
            </w:pPr>
            <w:r w:rsidRPr="00DB7A8D">
              <w:rPr>
                <w:rFonts w:ascii="Times New Roman" w:eastAsia="맑은 고딕" w:hAnsi="Times New Roman" w:cs="Times New Roman"/>
                <w:b/>
                <w:bCs/>
                <w:sz w:val="20"/>
                <w:szCs w:val="20"/>
                <w:lang w:val="en-GB" w:eastAsia="ko-KR"/>
              </w:rPr>
              <w:t>Intra prediction mode</w:t>
            </w:r>
          </w:p>
        </w:tc>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맑은 고딕" w:hAnsi="Times New Roman" w:cs="Times New Roman"/>
                <w:b/>
                <w:sz w:val="20"/>
                <w:szCs w:val="20"/>
                <w:lang w:val="en-GB" w:eastAsia="en-US"/>
              </w:rPr>
            </w:pPr>
            <w:r w:rsidRPr="00DB7A8D">
              <w:rPr>
                <w:rFonts w:ascii="Times New Roman" w:eastAsia="맑은 고딕" w:hAnsi="Times New Roman" w:cs="Times New Roman"/>
                <w:b/>
                <w:bCs/>
                <w:sz w:val="20"/>
                <w:szCs w:val="20"/>
                <w:lang w:val="en-GB" w:eastAsia="ko-KR"/>
              </w:rPr>
              <w:t>Associated name</w:t>
            </w:r>
          </w:p>
        </w:tc>
      </w:tr>
      <w:tr w:rsidR="00DB7A8D" w:rsidRPr="00DB7A8D" w:rsidTr="007D59FF">
        <w:trPr>
          <w:jc w:val="center"/>
        </w:trPr>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ko-KR"/>
              </w:rPr>
              <w:t>0</w:t>
            </w:r>
          </w:p>
        </w:tc>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ko-KR"/>
              </w:rPr>
              <w:t>INTRA_PLANAR</w:t>
            </w:r>
          </w:p>
        </w:tc>
      </w:tr>
      <w:tr w:rsidR="00DB7A8D" w:rsidRPr="00DB7A8D" w:rsidTr="007D59FF">
        <w:trPr>
          <w:jc w:val="center"/>
        </w:trPr>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ko-KR"/>
              </w:rPr>
              <w:t>1</w:t>
            </w:r>
          </w:p>
        </w:tc>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ko-KR"/>
              </w:rPr>
              <w:t>INTRA_DC</w:t>
            </w:r>
          </w:p>
        </w:tc>
      </w:tr>
      <w:tr w:rsidR="00DB7A8D" w:rsidRPr="00DB7A8D" w:rsidTr="007D59FF">
        <w:trPr>
          <w:jc w:val="center"/>
        </w:trPr>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ko-KR"/>
              </w:rPr>
              <w:t>2..34</w:t>
            </w:r>
          </w:p>
        </w:tc>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ko-KR"/>
              </w:rPr>
              <w:t>INTRA_ANGULAR2..INTRA_ANGULAR34</w:t>
            </w:r>
          </w:p>
        </w:tc>
      </w:tr>
      <w:tr w:rsidR="00DB7A8D" w:rsidRPr="00DB7A8D" w:rsidTr="007D59FF">
        <w:trPr>
          <w:jc w:val="center"/>
        </w:trPr>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35</w:t>
            </w:r>
          </w:p>
        </w:tc>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INTRA_DMM_WFULL</w:t>
            </w:r>
          </w:p>
        </w:tc>
      </w:tr>
      <w:tr w:rsidR="00DB7A8D" w:rsidRPr="00DB7A8D" w:rsidTr="007D59FF">
        <w:trPr>
          <w:jc w:val="center"/>
        </w:trPr>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36</w:t>
            </w:r>
          </w:p>
        </w:tc>
        <w:tc>
          <w:tcPr>
            <w:tcW w:w="0" w:type="auto"/>
          </w:tcPr>
          <w:p w:rsidR="00DB7A8D" w:rsidRPr="00DB7A8D" w:rsidRDefault="00DB7A8D" w:rsidP="00424DF3">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INTRA_DMM_CPREDTEX</w:t>
            </w:r>
          </w:p>
        </w:tc>
      </w:tr>
    </w:tbl>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ko-KR"/>
        </w:rPr>
      </w:pPr>
    </w:p>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en-US"/>
        </w:rPr>
        <w:t>IntraPredModeY[ xPb ][ yPb ] labelled 0..34 represents directions of predictions as illustrated in Figure 8 1.</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trike/>
          <w:color w:val="FF0000"/>
          <w:sz w:val="20"/>
          <w:szCs w:val="20"/>
          <w:highlight w:val="green"/>
          <w:lang w:val="en-GB" w:eastAsia="ko-KR"/>
        </w:rPr>
      </w:pPr>
      <w:r w:rsidRPr="00DB7A8D">
        <w:rPr>
          <w:rFonts w:ascii="Times New Roman" w:eastAsia="맑은 고딕" w:hAnsi="Times New Roman" w:cs="Times New Roman"/>
          <w:strike/>
          <w:color w:val="FF0000"/>
          <w:sz w:val="20"/>
          <w:szCs w:val="20"/>
          <w:highlight w:val="green"/>
          <w:lang w:val="en-GB" w:eastAsia="ko-KR"/>
        </w:rPr>
        <w:t>If DepthIntraMode[ xPb ][ yPb ] is equal to INTRA_DEP_SDC_PLANAR, IntraPredModeY[ xPb ][ yPb ] is set equal to INTRA_PLANAR.</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trike/>
          <w:color w:val="FF0000"/>
          <w:sz w:val="20"/>
          <w:szCs w:val="20"/>
          <w:highlight w:val="green"/>
          <w:lang w:val="en-GB" w:eastAsia="ko-KR"/>
        </w:rPr>
      </w:pPr>
      <w:r w:rsidRPr="00DB7A8D">
        <w:rPr>
          <w:rFonts w:ascii="Times New Roman" w:eastAsia="맑은 고딕" w:hAnsi="Times New Roman" w:cs="Times New Roman"/>
          <w:strike/>
          <w:color w:val="FF0000"/>
          <w:sz w:val="20"/>
          <w:szCs w:val="20"/>
          <w:highlight w:val="green"/>
          <w:lang w:val="en-GB" w:eastAsia="ko-KR"/>
        </w:rPr>
        <w:t>Otherwise, if DepthIntraMode[ xPb ][ yPb ] is equal to INTRA_DEP_SDC_DMM_WFULL, IntraPredModeY[ xPb ][ yPb ] is set equal to INTRA_DMM_WFULL.</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trike/>
          <w:color w:val="FF0000"/>
          <w:sz w:val="20"/>
          <w:szCs w:val="20"/>
          <w:highlight w:val="green"/>
          <w:lang w:val="en-GB" w:eastAsia="ko-KR"/>
        </w:rPr>
        <w:t>Otherwise, i</w:t>
      </w:r>
      <w:r w:rsidRPr="00DB7A8D">
        <w:rPr>
          <w:rFonts w:ascii="Times New Roman" w:eastAsia="맑은 고딕" w:hAnsi="Times New Roman" w:cs="Times New Roman"/>
          <w:sz w:val="20"/>
          <w:szCs w:val="20"/>
          <w:highlight w:val="green"/>
          <w:lang w:val="en-GB" w:eastAsia="ko-KR"/>
        </w:rPr>
        <w:t>I</w:t>
      </w:r>
      <w:r w:rsidRPr="00DB7A8D">
        <w:rPr>
          <w:rFonts w:ascii="Times New Roman" w:eastAsia="맑은 고딕" w:hAnsi="Times New Roman" w:cs="Times New Roman"/>
          <w:sz w:val="20"/>
          <w:szCs w:val="20"/>
          <w:lang w:val="en-GB" w:eastAsia="ko-KR"/>
        </w:rPr>
        <w:t>f DepthIntraMode[ xPb ][ yPb ] is equal to INTRA_DEP_DMM_WFULL, IntraPredModeY[ xPb ][ yPb ] is set equal to INTRA_DMM_WFULL.</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Otherwise if DepthIntraMode[ xPb ][ yPb ] is equal to INTRA_DEP_DMM_CPREDTEX, IntraPredModeY[ xPb ][ yPb ] is set equal to INTRA_DMM_CPREDTEX.</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Otherwise ( DepthIntraMode[ xPb ][ yPb ] is equal to INTRA_DEP_NONE ), IntraPredModeY[ xPb ][ yPb ] is derived as the following ordered steps:</w:t>
      </w:r>
    </w:p>
    <w:p w:rsidR="00DB7A8D" w:rsidRPr="00DB7A8D" w:rsidRDefault="00DB7A8D" w:rsidP="00DB7A8D">
      <w:pPr>
        <w:widowControl w:val="0"/>
        <w:tabs>
          <w:tab w:val="left" w:pos="794"/>
          <w:tab w:val="left" w:pos="1191"/>
          <w:tab w:val="left" w:pos="1588"/>
          <w:tab w:val="num" w:pos="1690"/>
          <w:tab w:val="left" w:pos="1985"/>
          <w:tab w:val="left" w:pos="2381"/>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4"/>
          <w:szCs w:val="20"/>
          <w:lang w:eastAsia="ko-KR"/>
        </w:rPr>
      </w:pPr>
      <w:r w:rsidRPr="00DB7A8D">
        <w:rPr>
          <w:rFonts w:ascii="Times New Roman" w:eastAsia="맑은 고딕" w:hAnsi="Times New Roman" w:cs="Times New Roman"/>
          <w:sz w:val="24"/>
          <w:szCs w:val="20"/>
          <w:lang w:eastAsia="ko-KR"/>
        </w:rPr>
        <w:t>…</w:t>
      </w:r>
    </w:p>
    <w:p w:rsidR="00DB7A8D" w:rsidRPr="00DB7A8D" w:rsidRDefault="00DB7A8D" w:rsidP="00DB7A8D">
      <w:pPr>
        <w:keepNext/>
        <w:keepLines/>
        <w:numPr>
          <w:ilvl w:val="4"/>
          <w:numId w:val="0"/>
        </w:numPr>
        <w:tabs>
          <w:tab w:val="left" w:pos="360"/>
          <w:tab w:val="left" w:pos="720"/>
          <w:tab w:val="num" w:pos="936"/>
          <w:tab w:val="left" w:pos="1080"/>
          <w:tab w:val="left" w:pos="1440"/>
        </w:tabs>
        <w:overflowPunct w:val="0"/>
        <w:autoSpaceDE w:val="0"/>
        <w:autoSpaceDN w:val="0"/>
        <w:adjustRightInd w:val="0"/>
        <w:spacing w:before="181" w:after="0" w:line="240" w:lineRule="auto"/>
        <w:jc w:val="both"/>
        <w:textAlignment w:val="baseline"/>
        <w:outlineLvl w:val="5"/>
        <w:rPr>
          <w:rFonts w:ascii="Times New Roman" w:eastAsia="맑은 고딕" w:hAnsi="Times New Roman" w:cs="Times New Roman"/>
          <w:b/>
          <w:sz w:val="20"/>
          <w:szCs w:val="20"/>
          <w:lang w:val="en-GB" w:eastAsia="en-US"/>
        </w:rPr>
      </w:pPr>
      <w:r w:rsidRPr="00DB7A8D">
        <w:rPr>
          <w:rFonts w:ascii="Times New Roman" w:eastAsia="맑은 고딕" w:hAnsi="Times New Roman" w:cs="Times New Roman"/>
          <w:b/>
          <w:sz w:val="20"/>
          <w:szCs w:val="20"/>
          <w:lang w:val="en-GB" w:eastAsia="en-US"/>
        </w:rPr>
        <w:lastRenderedPageBreak/>
        <w:t>H.8.4.4.2.1 General intra sample prediction</w:t>
      </w:r>
    </w:p>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Inputs to this process are:</w:t>
      </w:r>
    </w:p>
    <w:p w:rsidR="00DB7A8D" w:rsidRPr="00DB7A8D" w:rsidRDefault="00DB7A8D" w:rsidP="00DB7A8D">
      <w:pPr>
        <w:widowControl w:val="0"/>
        <w:numPr>
          <w:ilvl w:val="7"/>
          <w:numId w:val="1"/>
        </w:numPr>
        <w:tabs>
          <w:tab w:val="clear" w:pos="2839"/>
          <w:tab w:val="num" w:pos="340"/>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 sample location ( xTbCmp, yTbCmp ) specifying the top-left sample of the current transform block relative to the top left sample of the current picture,</w:t>
      </w:r>
    </w:p>
    <w:p w:rsidR="00DB7A8D" w:rsidRPr="00DB7A8D" w:rsidRDefault="00DB7A8D" w:rsidP="00DB7A8D">
      <w:pPr>
        <w:widowControl w:val="0"/>
        <w:numPr>
          <w:ilvl w:val="7"/>
          <w:numId w:val="1"/>
        </w:numPr>
        <w:tabs>
          <w:tab w:val="clear" w:pos="2839"/>
          <w:tab w:val="num" w:pos="340"/>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 variable predModeIntra specifying the intra prediction mode,</w:t>
      </w:r>
    </w:p>
    <w:p w:rsidR="00DB7A8D" w:rsidRPr="00DB7A8D" w:rsidRDefault="00DB7A8D" w:rsidP="00DB7A8D">
      <w:pPr>
        <w:widowControl w:val="0"/>
        <w:numPr>
          <w:ilvl w:val="7"/>
          <w:numId w:val="1"/>
        </w:numPr>
        <w:tabs>
          <w:tab w:val="clear" w:pos="2839"/>
          <w:tab w:val="num" w:pos="340"/>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 variable nTbS specifying the transform block size,</w:t>
      </w:r>
    </w:p>
    <w:p w:rsidR="00DB7A8D" w:rsidRPr="00DB7A8D" w:rsidRDefault="00DB7A8D" w:rsidP="00DB7A8D">
      <w:pPr>
        <w:widowControl w:val="0"/>
        <w:numPr>
          <w:ilvl w:val="7"/>
          <w:numId w:val="1"/>
        </w:numPr>
        <w:tabs>
          <w:tab w:val="clear" w:pos="2839"/>
          <w:tab w:val="num" w:pos="340"/>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 variable cIdx specifying the colour component of the current block.</w:t>
      </w:r>
    </w:p>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Output of this process is the predicted samples predSamples[ x ][ y ], with x, y = 0..nTbS − 1.</w:t>
      </w:r>
    </w:p>
    <w:p w:rsidR="00DB7A8D" w:rsidRPr="00DB7A8D" w:rsidRDefault="00DB7A8D" w:rsidP="00DB7A8D">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highlight w:val="green"/>
          <w:lang w:val="en-GB" w:eastAsia="en-US"/>
        </w:rPr>
        <w:t xml:space="preserve">Set variable </w:t>
      </w:r>
      <w:r w:rsidRPr="00DB7A8D">
        <w:rPr>
          <w:rFonts w:ascii="Times New Roman" w:eastAsia="맑은 고딕" w:hAnsi="Times New Roman" w:cs="Times New Roman"/>
          <w:sz w:val="20"/>
          <w:szCs w:val="20"/>
          <w:highlight w:val="green"/>
          <w:lang w:eastAsia="ko-KR"/>
        </w:rPr>
        <w:t xml:space="preserve">bSamplePredFlag </w:t>
      </w:r>
      <w:r w:rsidRPr="00DB7A8D">
        <w:rPr>
          <w:rFonts w:ascii="Times New Roman" w:eastAsia="맑은 고딕" w:hAnsi="Times New Roman" w:cs="Times New Roman"/>
          <w:sz w:val="20"/>
          <w:szCs w:val="20"/>
          <w:highlight w:val="green"/>
          <w:lang w:val="en-GB" w:eastAsia="en-US"/>
        </w:rPr>
        <w:t>to 1.</w:t>
      </w:r>
    </w:p>
    <w:p w:rsidR="00DB7A8D" w:rsidRPr="00DB7A8D" w:rsidRDefault="00DB7A8D" w:rsidP="00DB7A8D">
      <w:pPr>
        <w:widowControl w:val="0"/>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Otherwise, if predModeIntra is equal to INTRA_DMM_CPREDTEX, the corresponding intra prediction mode specified in subclause </w:t>
      </w:r>
      <w:r w:rsidR="00021537">
        <w:fldChar w:fldCharType="begin" w:fldLock="1"/>
      </w:r>
      <w:r w:rsidR="00021537">
        <w:instrText xml:space="preserve"> REF _Ref331530302 \r \h  \* MERGEFORMAT </w:instrText>
      </w:r>
      <w:r w:rsidR="00021537">
        <w:fldChar w:fldCharType="separate"/>
      </w:r>
      <w:r w:rsidRPr="00DB7A8D">
        <w:rPr>
          <w:rFonts w:ascii="Times New Roman" w:eastAsia="맑은 고딕" w:hAnsi="Times New Roman" w:cs="Times New Roman"/>
          <w:sz w:val="20"/>
          <w:szCs w:val="20"/>
          <w:lang w:val="en-GB" w:eastAsia="ko-KR"/>
        </w:rPr>
        <w:t>H.8.4.4.2.8</w:t>
      </w:r>
      <w:r w:rsidR="00021537">
        <w:fldChar w:fldCharType="end"/>
      </w:r>
      <w:r w:rsidRPr="00DB7A8D">
        <w:rPr>
          <w:rFonts w:ascii="Times New Roman" w:eastAsia="맑은 고딕" w:hAnsi="Times New Roman" w:cs="Times New Roman"/>
          <w:sz w:val="20"/>
          <w:szCs w:val="20"/>
          <w:lang w:val="en-GB" w:eastAsia="ko-KR"/>
        </w:rPr>
        <w:t xml:space="preserve"> is invoked with the location ( xTbY, yTbY ), with the sample array p and the transform block size nTbS </w:t>
      </w:r>
      <w:r w:rsidRPr="00DB7A8D">
        <w:rPr>
          <w:rFonts w:ascii="Times New Roman" w:eastAsia="맑은 고딕" w:hAnsi="Times New Roman" w:cs="Times New Roman"/>
          <w:sz w:val="20"/>
          <w:szCs w:val="20"/>
          <w:highlight w:val="green"/>
          <w:lang w:val="en-GB" w:eastAsia="ko-KR"/>
        </w:rPr>
        <w:t xml:space="preserve">and bSamplePredFlag </w:t>
      </w:r>
      <w:r w:rsidRPr="00DB7A8D">
        <w:rPr>
          <w:rFonts w:ascii="Times New Roman" w:eastAsia="맑은 고딕" w:hAnsi="Times New Roman" w:cs="Times New Roman"/>
          <w:sz w:val="20"/>
          <w:szCs w:val="20"/>
          <w:lang w:val="en-GB" w:eastAsia="ko-KR"/>
        </w:rPr>
        <w:t xml:space="preserve"> as the inputs and the output are the predicted sample array predSamples.</w:t>
      </w:r>
    </w:p>
    <w:p w:rsidR="00DB7A8D" w:rsidRPr="00DB7A8D" w:rsidRDefault="00DB7A8D" w:rsidP="00DB7A8D">
      <w:pPr>
        <w:keepNext/>
        <w:keepLines/>
        <w:numPr>
          <w:ilvl w:val="4"/>
          <w:numId w:val="0"/>
        </w:numPr>
        <w:tabs>
          <w:tab w:val="num" w:pos="936"/>
        </w:tabs>
        <w:spacing w:before="181" w:after="0" w:line="240" w:lineRule="auto"/>
        <w:jc w:val="both"/>
        <w:outlineLvl w:val="5"/>
        <w:rPr>
          <w:rFonts w:ascii="Times New Roman" w:eastAsia="맑은 고딕" w:hAnsi="Times New Roman" w:cs="Times New Roman"/>
          <w:b/>
          <w:sz w:val="20"/>
          <w:szCs w:val="20"/>
          <w:lang w:val="en-GB" w:eastAsia="ko-KR"/>
        </w:rPr>
      </w:pPr>
      <w:bookmarkStart w:id="78" w:name="_Ref331530302"/>
      <w:r w:rsidRPr="00DB7A8D">
        <w:rPr>
          <w:rFonts w:ascii="Times New Roman" w:eastAsia="맑은 고딕" w:hAnsi="Times New Roman" w:cs="Times New Roman"/>
          <w:b/>
          <w:sz w:val="20"/>
          <w:szCs w:val="20"/>
          <w:lang w:val="en-GB" w:eastAsia="en-US"/>
        </w:rPr>
        <w:t xml:space="preserve">H.8.4.4.2.8 Specification of intra prediction mode </w:t>
      </w:r>
      <w:r w:rsidRPr="00DB7A8D">
        <w:rPr>
          <w:rFonts w:ascii="Times New Roman" w:eastAsia="맑은 고딕" w:hAnsi="Times New Roman" w:cs="Times New Roman"/>
          <w:b/>
          <w:sz w:val="20"/>
          <w:szCs w:val="20"/>
          <w:lang w:val="en-GB" w:eastAsia="ko-KR"/>
        </w:rPr>
        <w:t>INTRA_DMM_CPREDTEX</w:t>
      </w:r>
      <w:bookmarkEnd w:id="78"/>
    </w:p>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Inputs to this process are:</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 sample location ( xTb, yTb ) specifying the top-left sample of the current block relative to the top</w:t>
      </w:r>
      <w:r w:rsidRPr="00DB7A8D">
        <w:rPr>
          <w:rFonts w:ascii="Times New Roman" w:eastAsia="맑은 고딕" w:hAnsi="Times New Roman" w:cs="Times New Roman"/>
          <w:sz w:val="20"/>
          <w:szCs w:val="20"/>
          <w:lang w:val="en-GB" w:eastAsia="ko-KR"/>
        </w:rPr>
        <w:noBreakHyphen/>
        <w:t>left sample of the current picture,</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the neighbouring samples p[ x ][ y ], with x = −1, y = −1..nTbS * 2 − 1 and x = 0..nTbS * 2 − 1, y = −1,</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a variable nTbS specifying the transform block size,</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highlight w:val="green"/>
          <w:lang w:val="en-GB" w:eastAsia="ko-KR"/>
        </w:rPr>
      </w:pPr>
      <w:r w:rsidRPr="00DB7A8D">
        <w:rPr>
          <w:rFonts w:ascii="Times New Roman" w:eastAsia="맑은 고딕" w:hAnsi="Times New Roman" w:cs="Times New Roman"/>
          <w:sz w:val="20"/>
          <w:szCs w:val="20"/>
          <w:highlight w:val="green"/>
          <w:lang w:val="en-GB" w:eastAsia="ko-KR"/>
        </w:rPr>
        <w:t>a variable bSamplePredFlag specifying whether to generate the prediction samples or not,</w:t>
      </w:r>
    </w:p>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Output of this process is:</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the predicted samples predSamples[ x ][ y ], with x, y = 0..nTbS − 1.</w:t>
      </w:r>
    </w:p>
    <w:p w:rsidR="00DB7A8D" w:rsidRPr="00DB7A8D" w:rsidRDefault="00DB7A8D" w:rsidP="00DB7A8D">
      <w:pPr>
        <w:widowControl w:val="0"/>
        <w:numPr>
          <w:ilvl w:val="7"/>
          <w:numId w:val="1"/>
        </w:numPr>
        <w:tabs>
          <w:tab w:val="clear" w:pos="2839"/>
          <w:tab w:val="left" w:pos="720"/>
          <w:tab w:val="left" w:pos="794"/>
          <w:tab w:val="left" w:pos="1080"/>
          <w:tab w:val="left" w:pos="1191"/>
          <w:tab w:val="left" w:pos="1440"/>
          <w:tab w:val="left" w:pos="1588"/>
          <w:tab w:val="num" w:pos="1690"/>
          <w:tab w:val="left" w:pos="1985"/>
          <w:tab w:val="left" w:pos="2381"/>
        </w:tabs>
        <w:overflowPunct w:val="0"/>
        <w:autoSpaceDE w:val="0"/>
        <w:autoSpaceDN w:val="0"/>
        <w:adjustRightInd w:val="0"/>
        <w:spacing w:before="136" w:after="0" w:line="240" w:lineRule="auto"/>
        <w:ind w:left="357"/>
        <w:jc w:val="both"/>
        <w:textAlignment w:val="baseline"/>
        <w:rPr>
          <w:rFonts w:ascii="Times New Roman" w:eastAsia="맑은 고딕" w:hAnsi="Times New Roman" w:cs="Times New Roman"/>
          <w:sz w:val="20"/>
          <w:szCs w:val="20"/>
          <w:highlight w:val="green"/>
          <w:lang w:val="en-GB" w:eastAsia="ko-KR"/>
        </w:rPr>
      </w:pPr>
      <w:r w:rsidRPr="00DB7A8D">
        <w:rPr>
          <w:rFonts w:ascii="Times New Roman" w:eastAsia="맑은 고딕" w:hAnsi="Times New Roman" w:cs="Times New Roman"/>
          <w:sz w:val="20"/>
          <w:szCs w:val="20"/>
          <w:highlight w:val="green"/>
          <w:lang w:val="en-GB" w:eastAsia="ko-KR"/>
        </w:rPr>
        <w:t>wedgelet pattern wedgePattern[ x ][ y ], with x, y = 0..nT−1.</w:t>
      </w:r>
    </w:p>
    <w:p w:rsidR="00DB7A8D" w:rsidRPr="00DB7A8D" w:rsidRDefault="00DB7A8D" w:rsidP="00DB7A8D">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ko-KR"/>
        </w:rPr>
      </w:pPr>
      <w:bookmarkStart w:id="79" w:name="_Ref327441557"/>
      <w:r w:rsidRPr="00DB7A8D">
        <w:rPr>
          <w:rFonts w:ascii="Times New Roman" w:eastAsia="맑은 고딕" w:hAnsi="Times New Roman" w:cs="Times New Roman"/>
          <w:sz w:val="20"/>
          <w:szCs w:val="20"/>
          <w:lang w:val="en-GB" w:eastAsia="ko-KR"/>
        </w:rPr>
        <w:t>The values of the prediction samples predSamples[ x ][ y ], with x, y = 0..nTbS − 1, are derived as specified by the following ordered steps:</w:t>
      </w:r>
    </w:p>
    <w:p w:rsidR="00DB7A8D" w:rsidRPr="00DB7A8D" w:rsidRDefault="00DB7A8D" w:rsidP="00DF265D">
      <w:pPr>
        <w:widowControl w:val="0"/>
        <w:numPr>
          <w:ilvl w:val="1"/>
          <w:numId w:val="3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de-DE"/>
        </w:rPr>
      </w:pPr>
      <w:r w:rsidRPr="00DB7A8D">
        <w:rPr>
          <w:rFonts w:ascii="Times New Roman" w:eastAsia="맑은 고딕" w:hAnsi="Times New Roman" w:cs="Times New Roman"/>
          <w:sz w:val="20"/>
          <w:szCs w:val="20"/>
          <w:lang w:val="en-GB" w:eastAsia="de-DE"/>
        </w:rPr>
        <w:t>The variable recTextPic is set equal to the array of the reconstructed luma picture samples of TexturePic..</w:t>
      </w:r>
    </w:p>
    <w:p w:rsidR="00DB7A8D" w:rsidRPr="00DB7A8D" w:rsidRDefault="00DB7A8D" w:rsidP="00DB7A8D">
      <w:pPr>
        <w:widowControl w:val="0"/>
        <w:numPr>
          <w:ilvl w:val="1"/>
          <w:numId w:val="7"/>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de-DE"/>
        </w:rPr>
      </w:pPr>
      <w:r w:rsidRPr="00DB7A8D">
        <w:rPr>
          <w:rFonts w:ascii="Times New Roman" w:eastAsia="맑은 고딕" w:hAnsi="Times New Roman" w:cs="Times New Roman"/>
          <w:sz w:val="20"/>
          <w:szCs w:val="20"/>
          <w:lang w:val="en-GB" w:eastAsia="de-DE"/>
        </w:rPr>
        <w:t>The variable textThresh specifying a threshold for the segmentation of recTextPic is derived as specified in the following.</w:t>
      </w:r>
    </w:p>
    <w:p w:rsidR="00DB7A8D" w:rsidRPr="00DB7A8D" w:rsidRDefault="00DB7A8D" w:rsidP="00DB7A8D">
      <w:pPr>
        <w:widowControl w:val="0"/>
        <w:numPr>
          <w:ilvl w:val="2"/>
          <w:numId w:val="1"/>
        </w:numPr>
        <w:tabs>
          <w:tab w:val="num" w:pos="1072"/>
          <w:tab w:val="num"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de-DE"/>
        </w:rPr>
      </w:pPr>
      <w:r w:rsidRPr="00DB7A8D">
        <w:rPr>
          <w:rFonts w:ascii="Times New Roman" w:hAnsi="Times New Roman" w:cs="Times New Roman"/>
          <w:sz w:val="20"/>
          <w:szCs w:val="20"/>
          <w:lang w:val="en-GB" w:eastAsia="de-DE"/>
        </w:rPr>
        <w:t xml:space="preserve">The variable sumTextPicVals is set equal to 0. </w:t>
      </w:r>
    </w:p>
    <w:p w:rsidR="00DB7A8D" w:rsidRPr="00DB7A8D" w:rsidRDefault="00DB7A8D" w:rsidP="00DB7A8D">
      <w:pPr>
        <w:widowControl w:val="0"/>
        <w:numPr>
          <w:ilvl w:val="2"/>
          <w:numId w:val="1"/>
        </w:numPr>
        <w:tabs>
          <w:tab w:val="num" w:pos="1072"/>
          <w:tab w:val="num"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de-DE"/>
        </w:rPr>
      </w:pPr>
      <w:r w:rsidRPr="00DB7A8D">
        <w:rPr>
          <w:rFonts w:ascii="Times New Roman" w:hAnsi="Times New Roman" w:cs="Times New Roman"/>
          <w:sz w:val="20"/>
          <w:szCs w:val="20"/>
          <w:lang w:val="en-GB" w:eastAsia="de-DE"/>
        </w:rPr>
        <w:t>F</w:t>
      </w:r>
      <w:r w:rsidRPr="00DB7A8D">
        <w:rPr>
          <w:rFonts w:ascii="Times New Roman" w:hAnsi="Times New Roman" w:cs="Times New Roman"/>
          <w:sz w:val="20"/>
          <w:szCs w:val="20"/>
          <w:lang w:val="en-GB" w:eastAsia="ko-KR"/>
        </w:rPr>
        <w:t>or x = 0..nTbS − 1 the following applies</w:t>
      </w:r>
    </w:p>
    <w:p w:rsidR="00DB7A8D" w:rsidRPr="00DB7A8D" w:rsidRDefault="00DB7A8D" w:rsidP="00DB7A8D">
      <w:pPr>
        <w:widowControl w:val="0"/>
        <w:numPr>
          <w:ilvl w:val="3"/>
          <w:numId w:val="1"/>
        </w:numPr>
        <w:tabs>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de-DE"/>
        </w:rPr>
      </w:pPr>
      <w:r w:rsidRPr="00DB7A8D">
        <w:rPr>
          <w:rFonts w:ascii="Times New Roman" w:hAnsi="Times New Roman" w:cs="Times New Roman"/>
          <w:sz w:val="20"/>
          <w:szCs w:val="20"/>
          <w:lang w:val="en-GB" w:eastAsia="ko-KR"/>
        </w:rPr>
        <w:t>For y = 0..nTbS − 1 the following applies</w:t>
      </w:r>
    </w:p>
    <w:p w:rsidR="00DB7A8D" w:rsidRPr="00DB7A8D" w:rsidRDefault="00DB7A8D" w:rsidP="00DB7A8D">
      <w:pPr>
        <w:tabs>
          <w:tab w:val="left" w:pos="794"/>
          <w:tab w:val="left" w:pos="1191"/>
          <w:tab w:val="left" w:pos="1588"/>
          <w:tab w:val="left" w:pos="1985"/>
          <w:tab w:val="center" w:pos="4864"/>
          <w:tab w:val="right" w:pos="9729"/>
        </w:tabs>
        <w:overflowPunct w:val="0"/>
        <w:autoSpaceDE w:val="0"/>
        <w:autoSpaceDN w:val="0"/>
        <w:adjustRightInd w:val="0"/>
        <w:spacing w:before="136" w:after="0" w:line="240" w:lineRule="auto"/>
        <w:ind w:left="1785"/>
        <w:jc w:val="both"/>
        <w:textAlignment w:val="baseline"/>
        <w:rPr>
          <w:rFonts w:ascii="Times New Roman" w:eastAsia="맑은 고딕" w:hAnsi="Times New Roman" w:cs="Times New Roman"/>
          <w:sz w:val="20"/>
          <w:szCs w:val="20"/>
          <w:lang w:val="en-GB" w:eastAsia="de-DE"/>
        </w:rPr>
      </w:pPr>
      <w:r w:rsidRPr="00DB7A8D">
        <w:rPr>
          <w:rFonts w:ascii="Times New Roman" w:eastAsia="맑은 고딕" w:hAnsi="Times New Roman" w:cs="Times New Roman"/>
          <w:sz w:val="20"/>
          <w:szCs w:val="20"/>
          <w:lang w:val="en-GB" w:eastAsia="de-DE"/>
        </w:rPr>
        <w:t>sumTextPicVals  +=  recTextPic[ xTb + x ][ yTb + y ]</w:t>
      </w:r>
      <w:r w:rsidRPr="00DB7A8D">
        <w:rPr>
          <w:rFonts w:ascii="Times New Roman" w:eastAsia="맑은 고딕" w:hAnsi="Times New Roman" w:cs="Times New Roman"/>
          <w:sz w:val="20"/>
          <w:szCs w:val="20"/>
          <w:lang w:val="en-GB" w:eastAsia="ko-KR"/>
        </w:rPr>
        <w:tab/>
        <w:t>(</w:t>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REF H \h </w:instrText>
      </w:r>
      <w:r w:rsidR="0034390D" w:rsidRPr="00DB7A8D">
        <w:rPr>
          <w:rFonts w:ascii="Times New Roman" w:eastAsia="맑은 고딕" w:hAnsi="Times New Roman" w:cs="Times New Roman"/>
          <w:sz w:val="20"/>
          <w:szCs w:val="20"/>
          <w:lang w:val="en-GB" w:eastAsia="ko-KR"/>
        </w:rPr>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sz w:val="20"/>
          <w:szCs w:val="20"/>
          <w:lang w:val="en-GB" w:eastAsia="ko-KR"/>
        </w:rPr>
        <w:t>H</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noBreakHyphen/>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SEQ Equation \* ARABIC </w:instrText>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noProof/>
          <w:sz w:val="20"/>
          <w:szCs w:val="20"/>
          <w:lang w:val="en-GB" w:eastAsia="ko-KR"/>
        </w:rPr>
        <w:t>45</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t>)</w:t>
      </w:r>
    </w:p>
    <w:p w:rsidR="00DB7A8D" w:rsidRPr="00DB7A8D" w:rsidRDefault="00DB7A8D" w:rsidP="00DB7A8D">
      <w:pPr>
        <w:widowControl w:val="0"/>
        <w:numPr>
          <w:ilvl w:val="2"/>
          <w:numId w:val="1"/>
        </w:numPr>
        <w:tabs>
          <w:tab w:val="num" w:pos="1072"/>
          <w:tab w:val="num"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de-DE"/>
        </w:rPr>
      </w:pPr>
      <w:r w:rsidRPr="00DB7A8D">
        <w:rPr>
          <w:rFonts w:ascii="Times New Roman" w:hAnsi="Times New Roman" w:cs="Times New Roman"/>
          <w:sz w:val="20"/>
          <w:szCs w:val="20"/>
          <w:lang w:val="en-GB" w:eastAsia="de-DE"/>
        </w:rPr>
        <w:t>The variable textThresh is set equal to ( sumTextPicVals  &gt;&gt;  ( 2 * log2( nTbS ) ) )</w:t>
      </w:r>
    </w:p>
    <w:p w:rsidR="00DB7A8D" w:rsidRPr="00DB7A8D" w:rsidRDefault="00DB7A8D" w:rsidP="00DF265D">
      <w:pPr>
        <w:widowControl w:val="0"/>
        <w:numPr>
          <w:ilvl w:val="1"/>
          <w:numId w:val="3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de-DE"/>
        </w:rPr>
      </w:pPr>
      <w:r w:rsidRPr="00DB7A8D">
        <w:rPr>
          <w:rFonts w:ascii="Times New Roman" w:eastAsia="맑은 고딕" w:hAnsi="Times New Roman" w:cs="Times New Roman"/>
          <w:sz w:val="20"/>
          <w:szCs w:val="20"/>
          <w:lang w:val="en-GB" w:eastAsia="de-DE"/>
        </w:rPr>
        <w:t>The variable wedgeletPattern[ x ][ y ] with x, y =0..nTbS − 1 specifying a binary partition pattern is derived as specified in the following.</w:t>
      </w:r>
    </w:p>
    <w:p w:rsidR="00DB7A8D" w:rsidRPr="00DB7A8D" w:rsidRDefault="00DB7A8D" w:rsidP="00DB7A8D">
      <w:pPr>
        <w:widowControl w:val="0"/>
        <w:numPr>
          <w:ilvl w:val="2"/>
          <w:numId w:val="1"/>
        </w:numPr>
        <w:tabs>
          <w:tab w:val="num" w:pos="1072"/>
          <w:tab w:val="num"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de-DE"/>
        </w:rPr>
      </w:pPr>
      <w:r w:rsidRPr="00DB7A8D">
        <w:rPr>
          <w:rFonts w:ascii="Times New Roman" w:hAnsi="Times New Roman" w:cs="Times New Roman"/>
          <w:sz w:val="20"/>
          <w:szCs w:val="20"/>
          <w:lang w:val="en-GB" w:eastAsia="de-DE"/>
        </w:rPr>
        <w:t>For x = 0..nTbS − 1 the following applies</w:t>
      </w:r>
    </w:p>
    <w:p w:rsidR="00DB7A8D" w:rsidRPr="00DB7A8D" w:rsidRDefault="00DB7A8D" w:rsidP="00DB7A8D">
      <w:pPr>
        <w:widowControl w:val="0"/>
        <w:numPr>
          <w:ilvl w:val="3"/>
          <w:numId w:val="1"/>
        </w:numPr>
        <w:tabs>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ko-KR"/>
        </w:rPr>
      </w:pPr>
      <w:r w:rsidRPr="00DB7A8D">
        <w:rPr>
          <w:rFonts w:ascii="Times New Roman" w:hAnsi="Times New Roman" w:cs="Times New Roman"/>
          <w:sz w:val="20"/>
          <w:szCs w:val="20"/>
          <w:lang w:val="en-GB" w:eastAsia="ko-KR"/>
        </w:rPr>
        <w:lastRenderedPageBreak/>
        <w:t>For y = 0..nTbS − 1 the following applies</w:t>
      </w:r>
    </w:p>
    <w:p w:rsidR="00DB7A8D" w:rsidRPr="00DB7A8D" w:rsidRDefault="00DB7A8D" w:rsidP="00DB7A8D">
      <w:pPr>
        <w:tabs>
          <w:tab w:val="left" w:pos="794"/>
          <w:tab w:val="left" w:pos="1191"/>
          <w:tab w:val="left" w:pos="1588"/>
          <w:tab w:val="left" w:pos="1985"/>
          <w:tab w:val="center" w:pos="4864"/>
          <w:tab w:val="right" w:pos="9729"/>
        </w:tabs>
        <w:overflowPunct w:val="0"/>
        <w:autoSpaceDE w:val="0"/>
        <w:autoSpaceDN w:val="0"/>
        <w:adjustRightInd w:val="0"/>
        <w:spacing w:before="136" w:after="0" w:line="240" w:lineRule="auto"/>
        <w:ind w:left="1785"/>
        <w:jc w:val="both"/>
        <w:textAlignment w:val="baseline"/>
        <w:rPr>
          <w:rFonts w:ascii="Times New Roman" w:eastAsia="맑은 고딕" w:hAnsi="Times New Roman" w:cs="Times New Roman"/>
          <w:sz w:val="20"/>
          <w:szCs w:val="20"/>
          <w:lang w:val="en-GB" w:eastAsia="de-DE"/>
        </w:rPr>
      </w:pPr>
      <w:r w:rsidRPr="00DB7A8D">
        <w:rPr>
          <w:rFonts w:ascii="Times New Roman" w:eastAsia="맑은 고딕" w:hAnsi="Times New Roman" w:cs="Times New Roman"/>
          <w:sz w:val="20"/>
          <w:szCs w:val="20"/>
          <w:lang w:val="en-GB" w:eastAsia="de-DE"/>
        </w:rPr>
        <w:t>wedgeletPattern</w:t>
      </w:r>
      <w:r w:rsidRPr="00DB7A8D">
        <w:rPr>
          <w:rFonts w:ascii="Times New Roman" w:eastAsia="맑은 고딕" w:hAnsi="Times New Roman" w:cs="Times New Roman"/>
          <w:sz w:val="20"/>
          <w:szCs w:val="20"/>
          <w:lang w:val="en-GB" w:eastAsia="ko-KR"/>
        </w:rPr>
        <w:t>[ x</w:t>
      </w:r>
      <w:r w:rsidRPr="00DB7A8D">
        <w:rPr>
          <w:rFonts w:ascii="Times New Roman" w:eastAsia="맑은 고딕" w:hAnsi="Times New Roman" w:cs="Times New Roman"/>
          <w:sz w:val="20"/>
          <w:szCs w:val="20"/>
          <w:lang w:val="en-GB" w:eastAsia="de-DE"/>
        </w:rPr>
        <w:t> ][ </w:t>
      </w:r>
      <w:r w:rsidRPr="00DB7A8D">
        <w:rPr>
          <w:rFonts w:ascii="Times New Roman" w:eastAsia="맑은 고딕" w:hAnsi="Times New Roman" w:cs="Times New Roman"/>
          <w:sz w:val="20"/>
          <w:szCs w:val="20"/>
          <w:lang w:val="en-GB" w:eastAsia="ko-KR"/>
        </w:rPr>
        <w:t xml:space="preserve">y ] = ( </w:t>
      </w:r>
      <w:r w:rsidRPr="00DB7A8D">
        <w:rPr>
          <w:rFonts w:ascii="Times New Roman" w:eastAsia="맑은 고딕" w:hAnsi="Times New Roman" w:cs="Times New Roman"/>
          <w:sz w:val="20"/>
          <w:szCs w:val="20"/>
          <w:lang w:val="en-GB" w:eastAsia="de-DE"/>
        </w:rPr>
        <w:t>recTextPic[ xTb + x ][ yTb + y ] &gt; textThresh )</w:t>
      </w:r>
      <w:r w:rsidRPr="00DB7A8D">
        <w:rPr>
          <w:rFonts w:ascii="Times New Roman" w:eastAsia="맑은 고딕" w:hAnsi="Times New Roman" w:cs="Times New Roman"/>
          <w:sz w:val="20"/>
          <w:szCs w:val="20"/>
          <w:lang w:val="en-GB" w:eastAsia="ko-KR"/>
        </w:rPr>
        <w:tab/>
        <w:t>(</w:t>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REF H \h </w:instrText>
      </w:r>
      <w:r w:rsidR="0034390D" w:rsidRPr="00DB7A8D">
        <w:rPr>
          <w:rFonts w:ascii="Times New Roman" w:eastAsia="맑은 고딕" w:hAnsi="Times New Roman" w:cs="Times New Roman"/>
          <w:sz w:val="20"/>
          <w:szCs w:val="20"/>
          <w:lang w:val="en-GB" w:eastAsia="ko-KR"/>
        </w:rPr>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sz w:val="20"/>
          <w:szCs w:val="20"/>
          <w:lang w:val="en-GB" w:eastAsia="ko-KR"/>
        </w:rPr>
        <w:t>H</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noBreakHyphen/>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SEQ Equation \* ARABIC </w:instrText>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noProof/>
          <w:sz w:val="20"/>
          <w:szCs w:val="20"/>
          <w:lang w:val="en-GB" w:eastAsia="ko-KR"/>
        </w:rPr>
        <w:t>46</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t>)</w:t>
      </w:r>
    </w:p>
    <w:p w:rsidR="00DB7A8D" w:rsidRPr="00DB7A8D" w:rsidRDefault="00DB7A8D" w:rsidP="00DF265D">
      <w:pPr>
        <w:widowControl w:val="0"/>
        <w:numPr>
          <w:ilvl w:val="1"/>
          <w:numId w:val="3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de-DE"/>
        </w:rPr>
      </w:pPr>
      <w:r w:rsidRPr="00DB7A8D">
        <w:rPr>
          <w:rFonts w:ascii="Times New Roman" w:eastAsia="맑은 고딕" w:hAnsi="Times New Roman" w:cs="Times New Roman"/>
          <w:sz w:val="20"/>
          <w:szCs w:val="20"/>
          <w:highlight w:val="green"/>
          <w:lang w:val="de-DE" w:eastAsia="ko-KR"/>
        </w:rPr>
        <w:t xml:space="preserve">When </w:t>
      </w:r>
      <w:r w:rsidRPr="00DB7A8D">
        <w:rPr>
          <w:rFonts w:ascii="Times New Roman" w:eastAsia="맑은 고딕" w:hAnsi="Times New Roman" w:cs="Times New Roman"/>
          <w:sz w:val="20"/>
          <w:szCs w:val="20"/>
          <w:highlight w:val="green"/>
          <w:lang w:val="en-GB" w:eastAsia="ko-KR"/>
        </w:rPr>
        <w:t xml:space="preserve">bSamplePredFlag </w:t>
      </w:r>
      <w:r w:rsidRPr="00DB7A8D">
        <w:rPr>
          <w:rFonts w:ascii="Times New Roman" w:eastAsia="맑은 고딕" w:hAnsi="Times New Roman" w:cs="Times New Roman"/>
          <w:sz w:val="20"/>
          <w:szCs w:val="20"/>
          <w:highlight w:val="green"/>
          <w:lang w:val="de-DE" w:eastAsia="ko-KR"/>
        </w:rPr>
        <w:t xml:space="preserve">is equal to 1, </w:t>
      </w:r>
      <w:r w:rsidRPr="00DB7A8D">
        <w:rPr>
          <w:rFonts w:ascii="Times New Roman" w:eastAsia="맑은 고딕" w:hAnsi="Times New Roman" w:cs="Times New Roman"/>
          <w:sz w:val="20"/>
          <w:szCs w:val="20"/>
          <w:lang w:val="en-GB" w:eastAsia="de-DE"/>
        </w:rPr>
        <w:t>The depth partition value derivation and assignment process as specified in subclause </w:t>
      </w:r>
      <w:r w:rsidR="00021537">
        <w:fldChar w:fldCharType="begin" w:fldLock="1"/>
      </w:r>
      <w:r w:rsidR="00021537">
        <w:instrText xml:space="preserve"> REF _Ref342862596 \r \h  \* MERGEFORMAT </w:instrText>
      </w:r>
      <w:r w:rsidR="00021537">
        <w:fldChar w:fldCharType="separate"/>
      </w:r>
      <w:r w:rsidRPr="00DB7A8D">
        <w:rPr>
          <w:rFonts w:ascii="Times New Roman" w:eastAsia="맑은 고딕" w:hAnsi="Times New Roman" w:cs="Times New Roman"/>
          <w:sz w:val="20"/>
          <w:szCs w:val="20"/>
          <w:lang w:val="en-GB" w:eastAsia="de-DE"/>
        </w:rPr>
        <w:t>H.8.4.4.2.9</w:t>
      </w:r>
      <w:r w:rsidR="00021537">
        <w:fldChar w:fldCharType="end"/>
      </w:r>
      <w:r w:rsidRPr="00DB7A8D">
        <w:rPr>
          <w:rFonts w:ascii="Times New Roman" w:eastAsia="맑은 고딕" w:hAnsi="Times New Roman" w:cs="Times New Roman"/>
          <w:sz w:val="20"/>
          <w:szCs w:val="20"/>
          <w:lang w:val="en-GB" w:eastAsia="de-DE"/>
        </w:rPr>
        <w:t xml:space="preserve"> is invoked with the neighbouring samples p[ x ][ y ], the binary pattern wedgeletPattern[ x ][ y ], the transform size nT, the dcOffsetAvailFlag set equal to depth_dc_flag[ xTb ][ yTb ], and the DC Offsets DcOffset[ xTb ][ yTb ][ 0 ], and DcOffset[ xTb ][ yTb ][ 1 ] as inputs and the output is assigned to predSamples[ x ][ y ].</w:t>
      </w:r>
    </w:p>
    <w:p w:rsidR="00DB7A8D" w:rsidRPr="00DB7A8D" w:rsidRDefault="00DB7A8D" w:rsidP="00DB7A8D">
      <w:pPr>
        <w:keepNext/>
        <w:keepLines/>
        <w:spacing w:before="181" w:after="0" w:line="240" w:lineRule="auto"/>
        <w:jc w:val="both"/>
        <w:outlineLvl w:val="4"/>
        <w:rPr>
          <w:rFonts w:ascii="Times New Roman" w:eastAsia="맑은 고딕" w:hAnsi="Times New Roman" w:cs="Times New Roman"/>
          <w:b/>
          <w:sz w:val="20"/>
          <w:szCs w:val="20"/>
          <w:lang w:val="en-GB" w:eastAsia="en-US"/>
        </w:rPr>
      </w:pPr>
      <w:r w:rsidRPr="00DB7A8D">
        <w:rPr>
          <w:rFonts w:ascii="Times New Roman" w:eastAsia="맑은 고딕" w:hAnsi="Times New Roman" w:cs="Times New Roman"/>
          <w:b/>
          <w:sz w:val="20"/>
          <w:szCs w:val="20"/>
          <w:lang w:val="en-GB" w:eastAsia="en-US"/>
        </w:rPr>
        <w:t>H.8.4.4.3 Depth value reconstruction process</w:t>
      </w:r>
    </w:p>
    <w:p w:rsidR="00DB7A8D" w:rsidRPr="00DB7A8D" w:rsidRDefault="00DB7A8D" w:rsidP="00986D79">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Inputs to this process are:</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lang w:val="en-GB" w:eastAsia="en-US"/>
        </w:rPr>
        <w:t>a luma location ( xTb, yTb ) specifying the top-left luma sample of the current block relative to the top-left luma sample of the current picture,</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ko-KR"/>
        </w:rPr>
      </w:pPr>
      <w:r w:rsidRPr="00DB7A8D">
        <w:rPr>
          <w:rFonts w:ascii="Times New Roman" w:hAnsi="Times New Roman" w:cs="Times New Roman"/>
          <w:sz w:val="20"/>
          <w:szCs w:val="20"/>
          <w:lang w:val="en-GB" w:eastAsia="en-US"/>
        </w:rPr>
        <w:t>a v</w:t>
      </w:r>
      <w:r w:rsidRPr="00DB7A8D">
        <w:rPr>
          <w:rFonts w:ascii="Times New Roman" w:hAnsi="Times New Roman" w:cs="Times New Roman"/>
          <w:sz w:val="20"/>
          <w:szCs w:val="20"/>
          <w:lang w:val="en-GB" w:eastAsia="ko-KR"/>
        </w:rPr>
        <w:t>ariable nTbS specifying the transform block size,</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ko-KR"/>
        </w:rPr>
      </w:pPr>
      <w:r w:rsidRPr="00DB7A8D">
        <w:rPr>
          <w:rFonts w:ascii="Times New Roman" w:hAnsi="Times New Roman" w:cs="Times New Roman"/>
          <w:sz w:val="20"/>
          <w:szCs w:val="20"/>
          <w:lang w:val="en-GB" w:eastAsia="ko-KR"/>
        </w:rPr>
        <w:t>predicted samples predSamples[ x </w:t>
      </w:r>
      <w:r w:rsidRPr="00DB7A8D">
        <w:rPr>
          <w:rFonts w:ascii="Times New Roman" w:hAnsi="Times New Roman" w:cs="Times New Roman"/>
          <w:sz w:val="20"/>
          <w:szCs w:val="20"/>
          <w:lang w:val="en-GB" w:eastAsia="de-DE"/>
        </w:rPr>
        <w:t>][ </w:t>
      </w:r>
      <w:r w:rsidRPr="00DB7A8D">
        <w:rPr>
          <w:rFonts w:ascii="Times New Roman" w:hAnsi="Times New Roman" w:cs="Times New Roman"/>
          <w:sz w:val="20"/>
          <w:szCs w:val="20"/>
          <w:lang w:val="en-GB" w:eastAsia="ko-KR"/>
        </w:rPr>
        <w:t>y ], with x, y =0..nTbS − 1</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ko-KR"/>
        </w:rPr>
      </w:pPr>
      <w:r w:rsidRPr="00DB7A8D">
        <w:rPr>
          <w:rFonts w:ascii="Times New Roman" w:hAnsi="Times New Roman" w:cs="Times New Roman"/>
          <w:sz w:val="20"/>
          <w:szCs w:val="20"/>
          <w:lang w:val="en-GB" w:eastAsia="en-US"/>
        </w:rPr>
        <w:t xml:space="preserve">the </w:t>
      </w:r>
      <w:r w:rsidRPr="00DB7A8D">
        <w:rPr>
          <w:rFonts w:ascii="Times New Roman" w:hAnsi="Times New Roman" w:cs="Times New Roman"/>
          <w:sz w:val="20"/>
          <w:szCs w:val="20"/>
          <w:lang w:val="en-GB" w:eastAsia="ko-KR"/>
        </w:rPr>
        <w:t>intra prediction mode predModeIntra</w:t>
      </w:r>
      <w:r w:rsidRPr="00DB7A8D">
        <w:rPr>
          <w:rFonts w:ascii="Times New Roman" w:hAnsi="Times New Roman" w:cs="Times New Roman"/>
          <w:sz w:val="20"/>
          <w:szCs w:val="20"/>
          <w:lang w:val="en-GB" w:eastAsia="en-US"/>
        </w:rPr>
        <w:t>,</w:t>
      </w:r>
    </w:p>
    <w:p w:rsidR="00DB7A8D" w:rsidRPr="00DB7A8D" w:rsidRDefault="00DB7A8D" w:rsidP="00986D79">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Output of this process is:</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lang w:val="en-GB" w:eastAsia="ko-KR"/>
        </w:rPr>
        <w:t>reconstructed depth value samples resSamples[ x </w:t>
      </w:r>
      <w:r w:rsidRPr="00DB7A8D">
        <w:rPr>
          <w:rFonts w:ascii="Times New Roman" w:hAnsi="Times New Roman" w:cs="Times New Roman"/>
          <w:sz w:val="20"/>
          <w:szCs w:val="20"/>
          <w:lang w:val="en-GB" w:eastAsia="de-DE"/>
        </w:rPr>
        <w:t>][</w:t>
      </w:r>
      <w:r w:rsidRPr="00DB7A8D">
        <w:rPr>
          <w:rFonts w:ascii="Times New Roman" w:hAnsi="Times New Roman" w:cs="Times New Roman"/>
          <w:sz w:val="20"/>
          <w:szCs w:val="20"/>
          <w:lang w:val="en-GB" w:eastAsia="ko-KR"/>
        </w:rPr>
        <w:t> y ], with x, y = 0.. nTbS − 1.</w:t>
      </w:r>
    </w:p>
    <w:p w:rsidR="00DB7A8D" w:rsidRPr="00DB7A8D" w:rsidRDefault="00DB7A8D" w:rsidP="00DF265D">
      <w:pPr>
        <w:widowControl w:val="0"/>
        <w:numPr>
          <w:ilvl w:val="0"/>
          <w:numId w:val="10"/>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highlight w:val="green"/>
          <w:lang w:val="en-GB" w:eastAsia="en-US"/>
        </w:rPr>
        <w:t>Set variable bSamplePredFlag to 0.</w:t>
      </w:r>
    </w:p>
    <w:p w:rsidR="00DB7A8D" w:rsidRPr="00DB7A8D" w:rsidRDefault="00DB7A8D" w:rsidP="00986D79">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Depending on predModeIntra the array wedgePattern[ x </w:t>
      </w:r>
      <w:r w:rsidRPr="00DB7A8D">
        <w:rPr>
          <w:rFonts w:ascii="Times New Roman" w:eastAsia="맑은 고딕" w:hAnsi="Times New Roman" w:cs="Times New Roman"/>
          <w:sz w:val="20"/>
          <w:szCs w:val="20"/>
          <w:lang w:val="en-GB" w:eastAsia="de-DE"/>
        </w:rPr>
        <w:t>][</w:t>
      </w:r>
      <w:r w:rsidRPr="00DB7A8D">
        <w:rPr>
          <w:rFonts w:ascii="Times New Roman" w:eastAsia="맑은 고딕" w:hAnsi="Times New Roman" w:cs="Times New Roman"/>
          <w:sz w:val="20"/>
          <w:szCs w:val="20"/>
          <w:lang w:val="en-GB" w:eastAsia="en-US"/>
        </w:rPr>
        <w:t xml:space="preserve"> y ] with x, y =0..nTbS − 1 specifying the binary segmentation pattern is derived as follows. </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lang w:val="en-GB" w:eastAsia="en-US"/>
        </w:rPr>
        <w:t xml:space="preserve">If predModeIntra is equal to </w:t>
      </w:r>
      <w:r w:rsidRPr="00DB7A8D">
        <w:rPr>
          <w:rFonts w:ascii="Times New Roman" w:hAnsi="Times New Roman" w:cs="Times New Roman"/>
          <w:sz w:val="20"/>
          <w:szCs w:val="20"/>
          <w:lang w:val="en-GB" w:eastAsia="ko-KR"/>
        </w:rPr>
        <w:t>INTRA_DMM_WFULL</w:t>
      </w:r>
      <w:r w:rsidRPr="00DB7A8D">
        <w:rPr>
          <w:rFonts w:ascii="Times New Roman" w:hAnsi="Times New Roman" w:cs="Times New Roman"/>
          <w:sz w:val="20"/>
          <w:szCs w:val="20"/>
          <w:lang w:val="en-GB" w:eastAsia="en-US"/>
        </w:rPr>
        <w:t>, t</w:t>
      </w:r>
      <w:r w:rsidRPr="00DB7A8D">
        <w:rPr>
          <w:rFonts w:ascii="Times New Roman" w:hAnsi="Times New Roman" w:cs="Times New Roman"/>
          <w:sz w:val="20"/>
          <w:szCs w:val="20"/>
          <w:lang w:val="en-GB" w:eastAsia="ko-KR"/>
        </w:rPr>
        <w:t xml:space="preserve">he following applies. </w:t>
      </w:r>
    </w:p>
    <w:p w:rsidR="00DB7A8D" w:rsidRPr="00DB7A8D" w:rsidRDefault="00DB7A8D" w:rsidP="00DB7A8D">
      <w:pPr>
        <w:widowControl w:val="0"/>
        <w:numPr>
          <w:ilvl w:val="2"/>
          <w:numId w:val="0"/>
        </w:numPr>
        <w:tabs>
          <w:tab w:val="center" w:pos="4865"/>
          <w:tab w:val="right" w:pos="9730"/>
        </w:tabs>
        <w:overflowPunct w:val="0"/>
        <w:autoSpaceDE w:val="0"/>
        <w:autoSpaceDN w:val="0"/>
        <w:adjustRightInd w:val="0"/>
        <w:spacing w:before="136" w:after="0" w:line="240" w:lineRule="auto"/>
        <w:ind w:left="714"/>
        <w:textAlignment w:val="baseline"/>
        <w:rPr>
          <w:rFonts w:ascii="Times New Roman" w:eastAsia="맑은 고딕" w:hAnsi="Times New Roman" w:cs="Times New Roman"/>
          <w:sz w:val="20"/>
          <w:szCs w:val="20"/>
          <w:lang w:val="en-GB" w:eastAsia="de-DE"/>
        </w:rPr>
      </w:pPr>
      <w:r w:rsidRPr="00DB7A8D">
        <w:rPr>
          <w:rFonts w:ascii="Times New Roman" w:eastAsia="맑은 고딕" w:hAnsi="Times New Roman" w:cs="Times New Roman"/>
          <w:sz w:val="20"/>
          <w:szCs w:val="20"/>
          <w:lang w:val="en-GB" w:eastAsia="ko-KR"/>
        </w:rPr>
        <w:t>w</w:t>
      </w:r>
      <w:r w:rsidRPr="00DB7A8D">
        <w:rPr>
          <w:rFonts w:ascii="Times New Roman" w:eastAsia="맑은 고딕" w:hAnsi="Times New Roman" w:cs="Times New Roman"/>
          <w:sz w:val="20"/>
          <w:szCs w:val="20"/>
          <w:lang w:val="en-GB" w:eastAsia="de-DE"/>
        </w:rPr>
        <w:t>edgePattern = WedgePatternTable[ Log2( nTbS ) ][ wedge_full_tab_idx[</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de-DE"/>
        </w:rPr>
        <w:t>xTb</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de-DE"/>
        </w:rPr>
        <w:t>][</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de-DE"/>
        </w:rPr>
        <w:t>yTb</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de-DE"/>
        </w:rPr>
        <w:t>] ]</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highlight w:val="green"/>
          <w:lang w:val="en-GB" w:eastAsia="en-US"/>
        </w:rPr>
      </w:pPr>
      <w:r w:rsidRPr="00DB7A8D">
        <w:rPr>
          <w:rFonts w:ascii="Times New Roman" w:hAnsi="Times New Roman" w:cs="Times New Roman"/>
          <w:sz w:val="20"/>
          <w:szCs w:val="20"/>
          <w:highlight w:val="green"/>
          <w:lang w:val="en-GB" w:eastAsia="en-US"/>
        </w:rPr>
        <w:t xml:space="preserve">Otherwise, if predModeIntra is equal to </w:t>
      </w:r>
      <w:r w:rsidRPr="00DB7A8D">
        <w:rPr>
          <w:rFonts w:ascii="Times New Roman" w:eastAsia="맑은 고딕" w:hAnsi="Times New Roman" w:cs="Times New Roman"/>
          <w:sz w:val="20"/>
          <w:szCs w:val="20"/>
          <w:highlight w:val="green"/>
          <w:lang w:val="en-GB" w:eastAsia="ko-KR"/>
        </w:rPr>
        <w:t>INTRA_DMM_CPREDTEX</w:t>
      </w:r>
      <w:r w:rsidRPr="00DB7A8D">
        <w:rPr>
          <w:rFonts w:ascii="Times New Roman" w:hAnsi="Times New Roman" w:cs="Times New Roman"/>
          <w:sz w:val="20"/>
          <w:szCs w:val="20"/>
          <w:highlight w:val="green"/>
          <w:lang w:val="en-GB" w:eastAsia="en-US"/>
        </w:rPr>
        <w:t xml:space="preserve">, subclause H.8.4.4.2.8 is invoked with the location ( xB, yB ), </w:t>
      </w:r>
      <w:r w:rsidRPr="00DB7A8D">
        <w:rPr>
          <w:rFonts w:ascii="Times New Roman" w:hAnsi="Times New Roman" w:cs="Times New Roman"/>
          <w:sz w:val="20"/>
          <w:szCs w:val="20"/>
          <w:highlight w:val="green"/>
          <w:lang w:val="en-GB" w:eastAsia="ko-KR"/>
        </w:rPr>
        <w:t>predicted samples predSamples</w:t>
      </w:r>
      <w:r w:rsidRPr="00DB7A8D">
        <w:rPr>
          <w:rFonts w:ascii="Times New Roman" w:hAnsi="Times New Roman" w:cs="Times New Roman"/>
          <w:sz w:val="20"/>
          <w:szCs w:val="20"/>
          <w:highlight w:val="green"/>
          <w:lang w:val="en-GB" w:eastAsia="en-US"/>
        </w:rPr>
        <w:t xml:space="preserve">, the transform block size nT and bSamplePredFlag as the inputs and the output is the wedgelet pattern wedgePattern. </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lang w:val="en-GB" w:eastAsia="en-US"/>
        </w:rPr>
        <w:t xml:space="preserve">Otherwise (predModeIntra is not equal to </w:t>
      </w:r>
      <w:r w:rsidRPr="00DB7A8D">
        <w:rPr>
          <w:rFonts w:ascii="Times New Roman" w:hAnsi="Times New Roman" w:cs="Times New Roman"/>
          <w:sz w:val="20"/>
          <w:szCs w:val="20"/>
          <w:lang w:val="en-GB" w:eastAsia="ko-KR"/>
        </w:rPr>
        <w:t xml:space="preserve">INTRA_DMM_WFULL </w:t>
      </w:r>
      <w:r w:rsidRPr="00DB7A8D">
        <w:rPr>
          <w:rFonts w:ascii="Times New Roman" w:hAnsi="Times New Roman" w:cs="Times New Roman"/>
          <w:sz w:val="20"/>
          <w:szCs w:val="20"/>
          <w:highlight w:val="green"/>
          <w:lang w:val="en-GB" w:eastAsia="ko-KR"/>
        </w:rPr>
        <w:t xml:space="preserve">and </w:t>
      </w:r>
      <w:r w:rsidRPr="00DB7A8D">
        <w:rPr>
          <w:rFonts w:ascii="Times New Roman" w:hAnsi="Times New Roman" w:cs="Times New Roman"/>
          <w:sz w:val="20"/>
          <w:szCs w:val="20"/>
          <w:highlight w:val="green"/>
          <w:lang w:val="en-GB" w:eastAsia="en-US"/>
        </w:rPr>
        <w:t>predModeIntra is not equal to</w:t>
      </w:r>
      <w:r w:rsidRPr="00DB7A8D">
        <w:rPr>
          <w:rFonts w:ascii="Times New Roman" w:hAnsi="Times New Roman" w:cs="Times New Roman"/>
          <w:sz w:val="20"/>
          <w:szCs w:val="20"/>
          <w:lang w:val="en-GB" w:eastAsia="en-US"/>
        </w:rPr>
        <w:t xml:space="preserve"> </w:t>
      </w:r>
      <w:r w:rsidRPr="00DB7A8D">
        <w:rPr>
          <w:rFonts w:ascii="Times New Roman" w:eastAsia="맑은 고딕" w:hAnsi="Times New Roman" w:cs="Times New Roman"/>
          <w:sz w:val="20"/>
          <w:szCs w:val="20"/>
          <w:highlight w:val="green"/>
          <w:lang w:val="en-GB" w:eastAsia="ko-KR"/>
        </w:rPr>
        <w:t>INTRA_DMM_CPREDTEX</w:t>
      </w:r>
      <w:r w:rsidRPr="00DB7A8D">
        <w:rPr>
          <w:rFonts w:ascii="Times New Roman" w:hAnsi="Times New Roman" w:cs="Times New Roman"/>
          <w:sz w:val="20"/>
          <w:szCs w:val="20"/>
          <w:lang w:val="en-GB" w:eastAsia="en-US"/>
        </w:rPr>
        <w:t xml:space="preserve">), the following applies. </w:t>
      </w:r>
    </w:p>
    <w:p w:rsidR="00DB7A8D" w:rsidRPr="00DB7A8D" w:rsidRDefault="00DB7A8D" w:rsidP="00DB7A8D">
      <w:pPr>
        <w:widowControl w:val="0"/>
        <w:numPr>
          <w:ilvl w:val="1"/>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lang w:val="en-GB" w:eastAsia="ko-KR"/>
        </w:rPr>
        <w:t xml:space="preserve">For x, y = 0..nTbS − 1 </w:t>
      </w:r>
      <w:r w:rsidRPr="00DB7A8D">
        <w:rPr>
          <w:rFonts w:ascii="Times New Roman" w:hAnsi="Times New Roman" w:cs="Times New Roman"/>
          <w:sz w:val="20"/>
          <w:szCs w:val="20"/>
          <w:lang w:val="en-GB" w:eastAsia="en-US"/>
        </w:rPr>
        <w:t>wedgePattern</w:t>
      </w:r>
      <w:r w:rsidRPr="00DB7A8D">
        <w:rPr>
          <w:rFonts w:ascii="Times New Roman" w:hAnsi="Times New Roman" w:cs="Times New Roman"/>
          <w:sz w:val="20"/>
          <w:szCs w:val="20"/>
          <w:lang w:val="en-GB" w:eastAsia="de-DE"/>
        </w:rPr>
        <w:t>[ x</w:t>
      </w:r>
      <w:r w:rsidRPr="00DB7A8D">
        <w:rPr>
          <w:rFonts w:ascii="Times New Roman" w:hAnsi="Times New Roman" w:cs="Times New Roman"/>
          <w:sz w:val="20"/>
          <w:szCs w:val="20"/>
          <w:lang w:val="en-GB" w:eastAsia="ko-KR"/>
        </w:rPr>
        <w:t> </w:t>
      </w:r>
      <w:r w:rsidRPr="00DB7A8D">
        <w:rPr>
          <w:rFonts w:ascii="Times New Roman" w:hAnsi="Times New Roman" w:cs="Times New Roman"/>
          <w:sz w:val="20"/>
          <w:szCs w:val="20"/>
          <w:lang w:val="en-GB" w:eastAsia="de-DE"/>
        </w:rPr>
        <w:t xml:space="preserve">][ y ] is set equal to 0. </w:t>
      </w:r>
    </w:p>
    <w:p w:rsidR="00DB7A8D" w:rsidRPr="00DB7A8D" w:rsidRDefault="00DB7A8D" w:rsidP="00986D79">
      <w:pPr>
        <w:widowControl w:val="0"/>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ko-KR"/>
        </w:rPr>
        <w:t xml:space="preserve">Depending on </w:t>
      </w:r>
      <w:r w:rsidRPr="00DB7A8D">
        <w:rPr>
          <w:rFonts w:ascii="Times New Roman" w:eastAsia="맑은 고딕" w:hAnsi="Times New Roman" w:cs="Times New Roman"/>
          <w:sz w:val="20"/>
          <w:szCs w:val="20"/>
          <w:lang w:val="en-GB" w:eastAsia="en-US"/>
        </w:rPr>
        <w:t xml:space="preserve">dlt_flag[ nuh_layer_id ] the </w:t>
      </w:r>
      <w:r w:rsidRPr="00DB7A8D">
        <w:rPr>
          <w:rFonts w:ascii="Times New Roman" w:eastAsia="맑은 고딕" w:hAnsi="Times New Roman" w:cs="Times New Roman"/>
          <w:sz w:val="20"/>
          <w:szCs w:val="20"/>
          <w:lang w:val="en-GB" w:eastAsia="ko-KR"/>
        </w:rPr>
        <w:t>reconstructed depth value samples resSamples[ x </w:t>
      </w:r>
      <w:r w:rsidRPr="00DB7A8D">
        <w:rPr>
          <w:rFonts w:ascii="Times New Roman" w:eastAsia="맑은 고딕" w:hAnsi="Times New Roman" w:cs="Times New Roman"/>
          <w:sz w:val="20"/>
          <w:szCs w:val="20"/>
          <w:lang w:val="en-GB" w:eastAsia="de-DE"/>
        </w:rPr>
        <w:t>][</w:t>
      </w:r>
      <w:r w:rsidRPr="00DB7A8D">
        <w:rPr>
          <w:rFonts w:ascii="Times New Roman" w:eastAsia="맑은 고딕" w:hAnsi="Times New Roman" w:cs="Times New Roman"/>
          <w:sz w:val="20"/>
          <w:szCs w:val="20"/>
          <w:lang w:val="en-GB" w:eastAsia="ko-KR"/>
        </w:rPr>
        <w:t xml:space="preserve"> y ] are derived as specified in the following: </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ko-KR"/>
        </w:rPr>
      </w:pPr>
      <w:r w:rsidRPr="00DB7A8D">
        <w:rPr>
          <w:rFonts w:ascii="Times New Roman" w:hAnsi="Times New Roman" w:cs="Times New Roman"/>
          <w:sz w:val="20"/>
          <w:szCs w:val="20"/>
          <w:lang w:val="en-GB" w:eastAsia="de-DE"/>
        </w:rPr>
        <w:t xml:space="preserve">If </w:t>
      </w:r>
      <w:r w:rsidRPr="00DB7A8D">
        <w:rPr>
          <w:rFonts w:ascii="Times New Roman" w:hAnsi="Times New Roman" w:cs="Times New Roman"/>
          <w:sz w:val="20"/>
          <w:szCs w:val="20"/>
          <w:lang w:val="en-GB" w:eastAsia="en-US"/>
        </w:rPr>
        <w:t>dlt_flag[ nuh_layer_id ]</w:t>
      </w:r>
      <w:r w:rsidRPr="00DB7A8D">
        <w:rPr>
          <w:rFonts w:ascii="Times New Roman" w:hAnsi="Times New Roman" w:cs="Times New Roman"/>
          <w:sz w:val="20"/>
          <w:szCs w:val="20"/>
          <w:lang w:val="en-GB" w:eastAsia="de-DE"/>
        </w:rPr>
        <w:t xml:space="preserve"> is equal to 0, the following applies:</w:t>
      </w:r>
    </w:p>
    <w:p w:rsidR="00DB7A8D" w:rsidRPr="00DB7A8D" w:rsidRDefault="00DB7A8D" w:rsidP="00DB7A8D">
      <w:pPr>
        <w:widowControl w:val="0"/>
        <w:numPr>
          <w:ilvl w:val="1"/>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ko-KR"/>
        </w:rPr>
      </w:pPr>
      <w:r w:rsidRPr="00DB7A8D">
        <w:rPr>
          <w:rFonts w:ascii="Times New Roman" w:hAnsi="Times New Roman" w:cs="Times New Roman"/>
          <w:sz w:val="20"/>
          <w:szCs w:val="20"/>
          <w:lang w:val="en-GB" w:eastAsia="ko-KR"/>
        </w:rPr>
        <w:t>For x, y = 0..nTbS</w:t>
      </w:r>
      <w:r w:rsidRPr="00DB7A8D">
        <w:rPr>
          <w:rFonts w:ascii="Times New Roman" w:hAnsi="Times New Roman" w:cs="Times New Roman"/>
          <w:sz w:val="20"/>
          <w:szCs w:val="20"/>
          <w:lang w:val="en-GB" w:eastAsia="en-US"/>
        </w:rPr>
        <w:t> </w:t>
      </w:r>
      <w:r w:rsidRPr="00DB7A8D">
        <w:rPr>
          <w:rFonts w:ascii="Times New Roman" w:hAnsi="Times New Roman" w:cs="Times New Roman"/>
          <w:sz w:val="20"/>
          <w:szCs w:val="20"/>
          <w:lang w:val="en-GB" w:eastAsia="ko-KR"/>
        </w:rPr>
        <w:t xml:space="preserve">− 1, the reconstructed depth value samples </w:t>
      </w:r>
      <w:r w:rsidRPr="00DB7A8D">
        <w:rPr>
          <w:rFonts w:ascii="Times New Roman" w:hAnsi="Times New Roman" w:cs="Times New Roman"/>
          <w:sz w:val="20"/>
          <w:szCs w:val="20"/>
          <w:lang w:val="en-GB" w:eastAsia="en-US"/>
        </w:rPr>
        <w:t>resSamples</w:t>
      </w:r>
      <w:r w:rsidRPr="00DB7A8D">
        <w:rPr>
          <w:rFonts w:ascii="Times New Roman" w:hAnsi="Times New Roman" w:cs="Times New Roman"/>
          <w:sz w:val="20"/>
          <w:szCs w:val="20"/>
          <w:lang w:val="en-GB" w:eastAsia="ko-KR"/>
        </w:rPr>
        <w:t>[ x </w:t>
      </w:r>
      <w:r w:rsidRPr="00DB7A8D">
        <w:rPr>
          <w:rFonts w:ascii="Times New Roman" w:hAnsi="Times New Roman" w:cs="Times New Roman"/>
          <w:sz w:val="20"/>
          <w:szCs w:val="20"/>
          <w:lang w:val="en-GB" w:eastAsia="de-DE"/>
        </w:rPr>
        <w:t>][</w:t>
      </w:r>
      <w:r w:rsidRPr="00DB7A8D">
        <w:rPr>
          <w:rFonts w:ascii="Times New Roman" w:hAnsi="Times New Roman" w:cs="Times New Roman"/>
          <w:sz w:val="20"/>
          <w:szCs w:val="20"/>
          <w:lang w:val="en-GB" w:eastAsia="ko-KR"/>
        </w:rPr>
        <w:t> y ] are derived as specified in the following:</w:t>
      </w:r>
    </w:p>
    <w:p w:rsidR="00DB7A8D" w:rsidRPr="00DB7A8D" w:rsidRDefault="00DB7A8D" w:rsidP="00DB7A8D">
      <w:pPr>
        <w:numPr>
          <w:ilvl w:val="3"/>
          <w:numId w:val="0"/>
        </w:numPr>
        <w:tabs>
          <w:tab w:val="center" w:pos="4865"/>
          <w:tab w:val="right" w:pos="9730"/>
        </w:tabs>
        <w:overflowPunct w:val="0"/>
        <w:autoSpaceDE w:val="0"/>
        <w:autoSpaceDN w:val="0"/>
        <w:adjustRightInd w:val="0"/>
        <w:spacing w:before="136" w:after="0" w:line="240" w:lineRule="auto"/>
        <w:ind w:left="1071"/>
        <w:jc w:val="both"/>
        <w:textAlignment w:val="baseline"/>
        <w:rPr>
          <w:rFonts w:ascii="Times New Roman" w:eastAsia="맑은 고딕" w:hAnsi="Times New Roman" w:cs="Times New Roman"/>
          <w:sz w:val="20"/>
          <w:szCs w:val="20"/>
          <w:lang w:val="en-GB" w:eastAsia="ko-KR"/>
        </w:rPr>
      </w:pPr>
      <w:r w:rsidRPr="00DB7A8D">
        <w:rPr>
          <w:rFonts w:ascii="Times New Roman" w:eastAsia="맑은 고딕" w:hAnsi="Times New Roman" w:cs="Times New Roman"/>
          <w:sz w:val="20"/>
          <w:szCs w:val="20"/>
          <w:lang w:val="en-GB" w:eastAsia="en-US"/>
        </w:rPr>
        <w:t>resSamples[ x</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de-DE"/>
        </w:rPr>
        <w:t>][</w:t>
      </w:r>
      <w:r w:rsidRPr="00DB7A8D">
        <w:rPr>
          <w:rFonts w:ascii="Times New Roman" w:eastAsia="맑은 고딕" w:hAnsi="Times New Roman" w:cs="Times New Roman"/>
          <w:sz w:val="20"/>
          <w:szCs w:val="20"/>
          <w:lang w:val="en-GB" w:eastAsia="en-US"/>
        </w:rPr>
        <w:t> y ] = predSamples</w:t>
      </w:r>
      <w:r w:rsidRPr="00DB7A8D">
        <w:rPr>
          <w:rFonts w:ascii="Times New Roman" w:eastAsia="맑은 고딕" w:hAnsi="Times New Roman" w:cs="Times New Roman"/>
          <w:sz w:val="20"/>
          <w:szCs w:val="20"/>
          <w:lang w:val="en-GB" w:eastAsia="de-DE"/>
        </w:rPr>
        <w:t>[ x</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de-DE"/>
        </w:rPr>
        <w:t>][ y ]</w:t>
      </w:r>
      <w:r w:rsidRPr="00DB7A8D">
        <w:rPr>
          <w:rFonts w:ascii="Times New Roman" w:eastAsia="맑은 고딕" w:hAnsi="Times New Roman" w:cs="Times New Roman"/>
          <w:sz w:val="20"/>
          <w:szCs w:val="20"/>
          <w:lang w:val="en-GB" w:eastAsia="ko-KR"/>
        </w:rPr>
        <w:t xml:space="preserve"> + </w:t>
      </w:r>
      <w:r w:rsidRPr="00DB7A8D">
        <w:rPr>
          <w:rFonts w:ascii="Times New Roman" w:eastAsia="맑은 고딕" w:hAnsi="Times New Roman" w:cs="Times New Roman"/>
          <w:sz w:val="20"/>
          <w:szCs w:val="20"/>
          <w:lang w:val="en-GB" w:eastAsia="ko-KR"/>
        </w:rPr>
        <w:tab/>
      </w:r>
      <w:r w:rsidRPr="00DB7A8D">
        <w:rPr>
          <w:rFonts w:ascii="Times New Roman" w:eastAsia="맑은 고딕" w:hAnsi="Times New Roman" w:cs="Times New Roman"/>
          <w:sz w:val="20"/>
          <w:szCs w:val="20"/>
          <w:lang w:val="en-GB" w:eastAsia="en-US"/>
        </w:rPr>
        <w:t>DcOffset</w:t>
      </w:r>
      <w:r w:rsidRPr="00DB7A8D">
        <w:rPr>
          <w:rFonts w:ascii="Times New Roman" w:eastAsia="맑은 고딕" w:hAnsi="Times New Roman" w:cs="Times New Roman"/>
          <w:sz w:val="20"/>
          <w:szCs w:val="20"/>
          <w:lang w:val="en-GB" w:eastAsia="ko-KR"/>
        </w:rPr>
        <w:t>[ xTb ][ yTb ]</w:t>
      </w:r>
      <w:r w:rsidRPr="00DB7A8D">
        <w:rPr>
          <w:rFonts w:ascii="Times New Roman" w:eastAsia="맑은 고딕" w:hAnsi="Times New Roman" w:cs="Times New Roman"/>
          <w:sz w:val="20"/>
          <w:szCs w:val="20"/>
          <w:lang w:val="en-GB" w:eastAsia="en-US"/>
        </w:rPr>
        <w:t>[</w:t>
      </w:r>
      <w:r w:rsidRPr="00DB7A8D">
        <w:rPr>
          <w:rFonts w:ascii="Times New Roman" w:eastAsia="맑은 고딕" w:hAnsi="Times New Roman" w:cs="Times New Roman"/>
          <w:b/>
          <w:sz w:val="20"/>
          <w:szCs w:val="20"/>
          <w:lang w:val="en-GB" w:eastAsia="en-US"/>
        </w:rPr>
        <w:t> </w:t>
      </w:r>
      <w:r w:rsidRPr="00DB7A8D">
        <w:rPr>
          <w:rFonts w:ascii="Times New Roman" w:eastAsia="맑은 고딕" w:hAnsi="Times New Roman" w:cs="Times New Roman"/>
          <w:sz w:val="20"/>
          <w:szCs w:val="20"/>
          <w:lang w:val="en-GB" w:eastAsia="en-US"/>
        </w:rPr>
        <w:t>wedgePattern</w:t>
      </w:r>
      <w:r w:rsidRPr="00DB7A8D">
        <w:rPr>
          <w:rFonts w:ascii="Times New Roman" w:eastAsia="맑은 고딕" w:hAnsi="Times New Roman" w:cs="Times New Roman"/>
          <w:sz w:val="20"/>
          <w:szCs w:val="20"/>
          <w:lang w:val="en-GB" w:eastAsia="de-DE"/>
        </w:rPr>
        <w:t>[ x</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de-DE"/>
        </w:rPr>
        <w:t>][ y ] </w:t>
      </w:r>
      <w:r w:rsidRPr="00DB7A8D">
        <w:rPr>
          <w:rFonts w:ascii="Times New Roman" w:eastAsia="맑은 고딕" w:hAnsi="Times New Roman" w:cs="Times New Roman"/>
          <w:sz w:val="20"/>
          <w:szCs w:val="20"/>
          <w:lang w:val="en-GB" w:eastAsia="en-US"/>
        </w:rPr>
        <w:t>]</w:t>
      </w:r>
      <w:r w:rsidRPr="00DB7A8D">
        <w:rPr>
          <w:rFonts w:ascii="Times New Roman" w:eastAsia="맑은 고딕" w:hAnsi="Times New Roman" w:cs="Times New Roman"/>
          <w:sz w:val="20"/>
          <w:szCs w:val="20"/>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lang w:val="en-GB" w:eastAsia="ko-KR"/>
        </w:rPr>
        <w:noBreakHyphen/>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SEQ Equation \* ARABIC </w:instrText>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noProof/>
          <w:sz w:val="20"/>
          <w:szCs w:val="20"/>
          <w:lang w:val="en-GB" w:eastAsia="ko-KR"/>
        </w:rPr>
        <w:t>59</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t>)</w:t>
      </w:r>
    </w:p>
    <w:p w:rsidR="00DB7A8D" w:rsidRPr="00DB7A8D" w:rsidRDefault="00DB7A8D" w:rsidP="00DB7A8D">
      <w:pPr>
        <w:widowControl w:val="0"/>
        <w:numPr>
          <w:ilvl w:val="0"/>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ko-KR"/>
        </w:rPr>
      </w:pPr>
      <w:r w:rsidRPr="00DB7A8D">
        <w:rPr>
          <w:rFonts w:ascii="Times New Roman" w:hAnsi="Times New Roman" w:cs="Times New Roman"/>
          <w:sz w:val="20"/>
          <w:szCs w:val="20"/>
          <w:lang w:val="en-GB" w:eastAsia="ko-KR"/>
        </w:rPr>
        <w:t xml:space="preserve">Otherwise ( </w:t>
      </w:r>
      <w:r w:rsidRPr="00DB7A8D">
        <w:rPr>
          <w:rFonts w:ascii="Times New Roman" w:hAnsi="Times New Roman" w:cs="Times New Roman"/>
          <w:sz w:val="20"/>
          <w:szCs w:val="20"/>
          <w:lang w:val="en-GB" w:eastAsia="en-US"/>
        </w:rPr>
        <w:t>dlt_flag[ nuh_layer_id ]</w:t>
      </w:r>
      <w:r w:rsidRPr="00DB7A8D">
        <w:rPr>
          <w:rFonts w:ascii="Times New Roman" w:hAnsi="Times New Roman" w:cs="Times New Roman"/>
          <w:sz w:val="20"/>
          <w:szCs w:val="20"/>
          <w:lang w:val="en-GB" w:eastAsia="ko-KR"/>
        </w:rPr>
        <w:t xml:space="preserve"> is equal to 1 ), the following applies:</w:t>
      </w:r>
    </w:p>
    <w:p w:rsidR="00DB7A8D" w:rsidRPr="00DB7A8D" w:rsidRDefault="00DB7A8D" w:rsidP="00DB7A8D">
      <w:pPr>
        <w:widowControl w:val="0"/>
        <w:numPr>
          <w:ilvl w:val="1"/>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lang w:val="en-GB" w:eastAsia="en-US"/>
        </w:rPr>
        <w:t xml:space="preserve">The variables dcPred[ 0 ] and dcPred[ 1 ] are derived as specified in the following: </w:t>
      </w:r>
    </w:p>
    <w:p w:rsidR="00DB7A8D" w:rsidRPr="00DB7A8D" w:rsidRDefault="00DB7A8D" w:rsidP="00DB7A8D">
      <w:pPr>
        <w:widowControl w:val="0"/>
        <w:numPr>
          <w:ilvl w:val="2"/>
          <w:numId w:val="1"/>
        </w:numPr>
        <w:tabs>
          <w:tab w:val="num" w:pos="1072"/>
          <w:tab w:val="num"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trike/>
          <w:color w:val="FF0000"/>
          <w:sz w:val="20"/>
          <w:szCs w:val="20"/>
          <w:highlight w:val="green"/>
          <w:lang w:val="en-GB" w:eastAsia="en-US"/>
        </w:rPr>
      </w:pPr>
      <w:r w:rsidRPr="00DB7A8D">
        <w:rPr>
          <w:rFonts w:ascii="Times New Roman" w:hAnsi="Times New Roman" w:cs="Times New Roman"/>
          <w:strike/>
          <w:color w:val="FF0000"/>
          <w:sz w:val="20"/>
          <w:szCs w:val="20"/>
          <w:highlight w:val="green"/>
          <w:lang w:val="en-GB" w:eastAsia="en-US"/>
        </w:rPr>
        <w:t>If predModeIntra is equal to INTRA_DC, the following applies:</w:t>
      </w:r>
    </w:p>
    <w:p w:rsidR="00DB7A8D" w:rsidRPr="00DB7A8D" w:rsidRDefault="00DB7A8D" w:rsidP="00DB7A8D">
      <w:pPr>
        <w:numPr>
          <w:ilvl w:val="4"/>
          <w:numId w:val="0"/>
        </w:numPr>
        <w:tabs>
          <w:tab w:val="center" w:pos="4865"/>
          <w:tab w:val="right" w:pos="9072"/>
          <w:tab w:val="right" w:pos="9730"/>
        </w:tabs>
        <w:overflowPunct w:val="0"/>
        <w:autoSpaceDE w:val="0"/>
        <w:autoSpaceDN w:val="0"/>
        <w:adjustRightInd w:val="0"/>
        <w:spacing w:before="136" w:after="0" w:line="240" w:lineRule="auto"/>
        <w:ind w:left="1428"/>
        <w:jc w:val="both"/>
        <w:textAlignment w:val="baseline"/>
        <w:rPr>
          <w:rFonts w:ascii="Times New Roman" w:eastAsia="맑은 고딕" w:hAnsi="Times New Roman" w:cs="Times New Roman"/>
          <w:strike/>
          <w:color w:val="FF0000"/>
          <w:sz w:val="20"/>
          <w:szCs w:val="20"/>
          <w:highlight w:val="green"/>
          <w:lang w:val="en-GB" w:eastAsia="en-US"/>
        </w:rPr>
      </w:pPr>
      <w:r w:rsidRPr="00DB7A8D">
        <w:rPr>
          <w:rFonts w:ascii="Times New Roman" w:eastAsia="맑은 고딕" w:hAnsi="Times New Roman" w:cs="Times New Roman"/>
          <w:strike/>
          <w:color w:val="FF0000"/>
          <w:sz w:val="20"/>
          <w:szCs w:val="20"/>
          <w:highlight w:val="green"/>
          <w:lang w:val="en-GB" w:eastAsia="en-US"/>
        </w:rPr>
        <w:t>dcPred[ 0 ] = predSamples[ nTbS </w:t>
      </w:r>
      <w:r w:rsidRPr="00DB7A8D">
        <w:rPr>
          <w:rFonts w:ascii="Times New Roman" w:eastAsia="맑은 고딕" w:hAnsi="Times New Roman" w:cs="Times New Roman"/>
          <w:strike/>
          <w:color w:val="FF0000"/>
          <w:sz w:val="20"/>
          <w:szCs w:val="20"/>
          <w:highlight w:val="green"/>
          <w:lang w:val="en-GB" w:eastAsia="ko-KR"/>
        </w:rPr>
        <w:t>− </w:t>
      </w:r>
      <w:r w:rsidRPr="00DB7A8D">
        <w:rPr>
          <w:rFonts w:ascii="Times New Roman" w:eastAsia="맑은 고딕" w:hAnsi="Times New Roman" w:cs="Times New Roman"/>
          <w:strike/>
          <w:color w:val="FF0000"/>
          <w:sz w:val="20"/>
          <w:szCs w:val="20"/>
          <w:highlight w:val="green"/>
          <w:lang w:val="en-GB" w:eastAsia="en-US"/>
        </w:rPr>
        <w:t>1 ][ nTbS </w:t>
      </w:r>
      <w:r w:rsidRPr="00DB7A8D">
        <w:rPr>
          <w:rFonts w:ascii="Times New Roman" w:eastAsia="맑은 고딕" w:hAnsi="Times New Roman" w:cs="Times New Roman"/>
          <w:strike/>
          <w:color w:val="FF0000"/>
          <w:sz w:val="20"/>
          <w:szCs w:val="20"/>
          <w:highlight w:val="green"/>
          <w:lang w:val="en-GB" w:eastAsia="ko-KR"/>
        </w:rPr>
        <w:t>− </w:t>
      </w:r>
      <w:r w:rsidRPr="00DB7A8D">
        <w:rPr>
          <w:rFonts w:ascii="Times New Roman" w:eastAsia="맑은 고딕" w:hAnsi="Times New Roman" w:cs="Times New Roman"/>
          <w:strike/>
          <w:color w:val="FF0000"/>
          <w:sz w:val="20"/>
          <w:szCs w:val="20"/>
          <w:highlight w:val="green"/>
          <w:lang w:val="en-GB" w:eastAsia="en-US"/>
        </w:rPr>
        <w:t>1 ]</w:t>
      </w:r>
      <w:r w:rsidRPr="00DB7A8D">
        <w:rPr>
          <w:rFonts w:ascii="Times New Roman" w:eastAsia="맑은 고딕" w:hAnsi="Times New Roman" w:cs="Times New Roman"/>
          <w:strike/>
          <w:color w:val="FF0000"/>
          <w:sz w:val="20"/>
          <w:szCs w:val="20"/>
          <w:highlight w:val="green"/>
          <w:lang w:val="en-GB" w:eastAsia="ko-KR"/>
        </w:rPr>
        <w:tab/>
      </w:r>
      <w:r w:rsidRPr="00DB7A8D">
        <w:rPr>
          <w:rFonts w:ascii="Times New Roman" w:eastAsia="맑은 고딕" w:hAnsi="Times New Roman" w:cs="Times New Roman"/>
          <w:strike/>
          <w:color w:val="FF0000"/>
          <w:sz w:val="20"/>
          <w:szCs w:val="20"/>
          <w:highlight w:val="green"/>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trike/>
          <w:color w:val="FF0000"/>
          <w:sz w:val="20"/>
          <w:szCs w:val="20"/>
          <w:highlight w:val="green"/>
          <w:lang w:val="en-GB" w:eastAsia="ko-KR"/>
        </w:rPr>
        <w:noBreakHyphen/>
      </w:r>
      <w:r w:rsidR="0034390D" w:rsidRPr="00DB7A8D">
        <w:rPr>
          <w:rFonts w:ascii="Times New Roman" w:eastAsia="맑은 고딕" w:hAnsi="Times New Roman" w:cs="Times New Roman"/>
          <w:strike/>
          <w:color w:val="FF0000"/>
          <w:sz w:val="20"/>
          <w:szCs w:val="20"/>
          <w:highlight w:val="green"/>
          <w:lang w:val="en-GB" w:eastAsia="ko-KR"/>
        </w:rPr>
        <w:fldChar w:fldCharType="begin" w:fldLock="1"/>
      </w:r>
      <w:r w:rsidRPr="00DB7A8D">
        <w:rPr>
          <w:rFonts w:ascii="Times New Roman" w:eastAsia="맑은 고딕" w:hAnsi="Times New Roman" w:cs="Times New Roman"/>
          <w:strike/>
          <w:color w:val="FF0000"/>
          <w:sz w:val="20"/>
          <w:szCs w:val="20"/>
          <w:highlight w:val="green"/>
          <w:lang w:val="en-GB" w:eastAsia="ko-KR"/>
        </w:rPr>
        <w:instrText xml:space="preserve"> SEQ Equation \* ARABIC </w:instrText>
      </w:r>
      <w:r w:rsidR="0034390D" w:rsidRPr="00DB7A8D">
        <w:rPr>
          <w:rFonts w:ascii="Times New Roman" w:eastAsia="맑은 고딕" w:hAnsi="Times New Roman" w:cs="Times New Roman"/>
          <w:strike/>
          <w:color w:val="FF0000"/>
          <w:sz w:val="20"/>
          <w:szCs w:val="20"/>
          <w:highlight w:val="green"/>
          <w:lang w:val="en-GB" w:eastAsia="ko-KR"/>
        </w:rPr>
        <w:fldChar w:fldCharType="separate"/>
      </w:r>
      <w:r w:rsidRPr="00DB7A8D">
        <w:rPr>
          <w:rFonts w:ascii="Times New Roman" w:eastAsia="맑은 고딕" w:hAnsi="Times New Roman" w:cs="Times New Roman"/>
          <w:strike/>
          <w:noProof/>
          <w:color w:val="FF0000"/>
          <w:sz w:val="20"/>
          <w:szCs w:val="20"/>
          <w:highlight w:val="green"/>
          <w:lang w:val="en-GB" w:eastAsia="ko-KR"/>
        </w:rPr>
        <w:t>60</w:t>
      </w:r>
      <w:r w:rsidR="0034390D" w:rsidRPr="00DB7A8D">
        <w:rPr>
          <w:rFonts w:ascii="Times New Roman" w:eastAsia="맑은 고딕" w:hAnsi="Times New Roman" w:cs="Times New Roman"/>
          <w:strike/>
          <w:color w:val="FF0000"/>
          <w:sz w:val="20"/>
          <w:szCs w:val="20"/>
          <w:highlight w:val="green"/>
          <w:lang w:val="en-GB" w:eastAsia="ko-KR"/>
        </w:rPr>
        <w:fldChar w:fldCharType="end"/>
      </w:r>
      <w:r w:rsidRPr="00DB7A8D">
        <w:rPr>
          <w:rFonts w:ascii="Times New Roman" w:eastAsia="맑은 고딕" w:hAnsi="Times New Roman" w:cs="Times New Roman"/>
          <w:strike/>
          <w:color w:val="FF0000"/>
          <w:sz w:val="20"/>
          <w:szCs w:val="20"/>
          <w:highlight w:val="green"/>
          <w:lang w:val="en-GB" w:eastAsia="ko-KR"/>
        </w:rPr>
        <w:t>)</w:t>
      </w:r>
    </w:p>
    <w:p w:rsidR="00DB7A8D" w:rsidRPr="00DB7A8D" w:rsidRDefault="00DB7A8D" w:rsidP="00DB7A8D">
      <w:pPr>
        <w:widowControl w:val="0"/>
        <w:numPr>
          <w:ilvl w:val="2"/>
          <w:numId w:val="1"/>
        </w:numPr>
        <w:tabs>
          <w:tab w:val="num" w:pos="1072"/>
          <w:tab w:val="num"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trike/>
          <w:color w:val="FF0000"/>
          <w:sz w:val="20"/>
          <w:szCs w:val="20"/>
          <w:highlight w:val="green"/>
          <w:lang w:val="en-GB" w:eastAsia="en-US"/>
        </w:rPr>
        <w:t xml:space="preserve">Otherwise, if predModeIntra is equal to INTRA_PLANAR </w:t>
      </w:r>
      <w:r w:rsidRPr="00DB7A8D">
        <w:rPr>
          <w:rFonts w:ascii="Times New Roman" w:hAnsi="Times New Roman" w:cs="Times New Roman"/>
          <w:sz w:val="20"/>
          <w:szCs w:val="20"/>
          <w:highlight w:val="green"/>
          <w:lang w:val="en-GB" w:eastAsia="en-US"/>
        </w:rPr>
        <w:t xml:space="preserve">If  predModeIntra is not equal to </w:t>
      </w:r>
      <w:r w:rsidRPr="00DB7A8D">
        <w:rPr>
          <w:rFonts w:ascii="Times New Roman" w:hAnsi="Times New Roman" w:cs="Times New Roman"/>
          <w:sz w:val="20"/>
          <w:szCs w:val="20"/>
          <w:highlight w:val="green"/>
          <w:lang w:val="en-GB" w:eastAsia="ko-KR"/>
        </w:rPr>
        <w:t xml:space="preserve">INTRA_DMM_WFULL and </w:t>
      </w:r>
      <w:r w:rsidRPr="00DB7A8D">
        <w:rPr>
          <w:rFonts w:ascii="Times New Roman" w:hAnsi="Times New Roman" w:cs="Times New Roman"/>
          <w:sz w:val="20"/>
          <w:szCs w:val="20"/>
          <w:highlight w:val="green"/>
          <w:lang w:val="en-GB" w:eastAsia="en-US"/>
        </w:rPr>
        <w:t xml:space="preserve">predModeIntra is not equal to </w:t>
      </w:r>
      <w:r w:rsidRPr="00DB7A8D">
        <w:rPr>
          <w:rFonts w:ascii="Times New Roman" w:eastAsia="맑은 고딕" w:hAnsi="Times New Roman" w:cs="Times New Roman"/>
          <w:sz w:val="20"/>
          <w:szCs w:val="20"/>
          <w:highlight w:val="green"/>
          <w:lang w:val="en-GB" w:eastAsia="ko-KR"/>
        </w:rPr>
        <w:t>INTRA_DMM_CPREDTEX</w:t>
      </w:r>
      <w:r w:rsidRPr="00DB7A8D">
        <w:rPr>
          <w:rFonts w:ascii="Times New Roman" w:hAnsi="Times New Roman" w:cs="Times New Roman"/>
          <w:sz w:val="20"/>
          <w:szCs w:val="20"/>
          <w:lang w:val="en-GB" w:eastAsia="en-US"/>
        </w:rPr>
        <w:t>, the following applies:</w:t>
      </w:r>
    </w:p>
    <w:p w:rsidR="00DB7A8D" w:rsidRPr="00DB7A8D" w:rsidRDefault="00DB7A8D" w:rsidP="00DB7A8D">
      <w:pPr>
        <w:numPr>
          <w:ilvl w:val="4"/>
          <w:numId w:val="0"/>
        </w:numPr>
        <w:tabs>
          <w:tab w:val="center" w:pos="4865"/>
          <w:tab w:val="right" w:pos="8931"/>
          <w:tab w:val="right" w:pos="9730"/>
        </w:tabs>
        <w:overflowPunct w:val="0"/>
        <w:autoSpaceDE w:val="0"/>
        <w:autoSpaceDN w:val="0"/>
        <w:adjustRightInd w:val="0"/>
        <w:spacing w:before="136" w:after="0" w:line="240" w:lineRule="auto"/>
        <w:ind w:left="1428"/>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lastRenderedPageBreak/>
        <w:t>dcPred[ 0 ] = ( predSamples[ 0 ][ 0 ] + predSamples[ 0 ][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 predSamples[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1 ][ 0 ]</w:t>
      </w:r>
      <w:r w:rsidRPr="00DB7A8D">
        <w:rPr>
          <w:rFonts w:ascii="Times New Roman" w:eastAsia="맑은 고딕" w:hAnsi="Times New Roman" w:cs="Times New Roman"/>
          <w:sz w:val="20"/>
          <w:szCs w:val="20"/>
          <w:lang w:val="en-GB" w:eastAsia="en-US"/>
        </w:rPr>
        <w:br/>
      </w:r>
      <w:r w:rsidRPr="00DB7A8D">
        <w:rPr>
          <w:rFonts w:ascii="Times New Roman" w:eastAsia="맑은 고딕" w:hAnsi="Times New Roman" w:cs="Times New Roman"/>
          <w:sz w:val="20"/>
          <w:szCs w:val="20"/>
          <w:lang w:val="en-GB" w:eastAsia="en-US"/>
        </w:rPr>
        <w:tab/>
      </w:r>
      <w:r w:rsidRPr="00DB7A8D">
        <w:rPr>
          <w:rFonts w:ascii="Times New Roman" w:eastAsia="맑은 고딕" w:hAnsi="Times New Roman" w:cs="Times New Roman"/>
          <w:sz w:val="20"/>
          <w:szCs w:val="20"/>
          <w:lang w:val="en-GB" w:eastAsia="en-US"/>
        </w:rPr>
        <w:tab/>
        <w:t>+ predSamples[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+ 2 )  &gt;&gt;  2</w:t>
      </w:r>
      <w:r w:rsidRPr="00DB7A8D">
        <w:rPr>
          <w:rFonts w:ascii="Times New Roman" w:eastAsia="맑은 고딕" w:hAnsi="Times New Roman" w:cs="Times New Roman"/>
          <w:sz w:val="20"/>
          <w:szCs w:val="20"/>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lang w:val="en-GB" w:eastAsia="ko-KR"/>
        </w:rPr>
        <w:noBreakHyphen/>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SEQ Equation \* ARABIC </w:instrText>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noProof/>
          <w:sz w:val="20"/>
          <w:szCs w:val="20"/>
          <w:lang w:val="en-GB" w:eastAsia="ko-KR"/>
        </w:rPr>
        <w:t>61</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t>)</w:t>
      </w:r>
    </w:p>
    <w:p w:rsidR="00DB7A8D" w:rsidRPr="00DB7A8D" w:rsidRDefault="00DB7A8D" w:rsidP="00DB7A8D">
      <w:pPr>
        <w:widowControl w:val="0"/>
        <w:numPr>
          <w:ilvl w:val="2"/>
          <w:numId w:val="1"/>
        </w:numPr>
        <w:tabs>
          <w:tab w:val="num" w:pos="1072"/>
          <w:tab w:val="num"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lang w:val="en-GB" w:eastAsia="en-US"/>
        </w:rPr>
        <w:t xml:space="preserve">Otherwise, </w:t>
      </w:r>
      <w:r w:rsidRPr="00DB7A8D">
        <w:rPr>
          <w:rFonts w:ascii="Times New Roman" w:hAnsi="Times New Roman" w:cs="Times New Roman"/>
          <w:strike/>
          <w:color w:val="FF0000"/>
          <w:sz w:val="20"/>
          <w:szCs w:val="20"/>
          <w:highlight w:val="green"/>
          <w:lang w:val="en-GB" w:eastAsia="en-US"/>
        </w:rPr>
        <w:t xml:space="preserve">( predModeIntra is equal to </w:t>
      </w:r>
      <w:r w:rsidRPr="00DB7A8D">
        <w:rPr>
          <w:rFonts w:ascii="Times New Roman" w:hAnsi="Times New Roman" w:cs="Times New Roman"/>
          <w:strike/>
          <w:color w:val="FF0000"/>
          <w:sz w:val="20"/>
          <w:szCs w:val="20"/>
          <w:highlight w:val="green"/>
          <w:lang w:val="en-GB" w:eastAsia="ko-KR"/>
        </w:rPr>
        <w:t>INTRA_DMM_WFULL</w:t>
      </w:r>
      <w:r w:rsidRPr="00DB7A8D">
        <w:rPr>
          <w:rFonts w:ascii="Times New Roman" w:hAnsi="Times New Roman" w:cs="Times New Roman"/>
          <w:strike/>
          <w:color w:val="FF0000"/>
          <w:sz w:val="20"/>
          <w:szCs w:val="20"/>
          <w:highlight w:val="green"/>
          <w:lang w:val="en-GB" w:eastAsia="en-US"/>
        </w:rPr>
        <w:t xml:space="preserve"> )</w:t>
      </w:r>
      <w:r w:rsidRPr="00DB7A8D">
        <w:rPr>
          <w:rFonts w:ascii="Times New Roman" w:hAnsi="Times New Roman" w:cs="Times New Roman"/>
          <w:sz w:val="20"/>
          <w:szCs w:val="20"/>
          <w:highlight w:val="green"/>
          <w:lang w:val="en-GB" w:eastAsia="en-US"/>
        </w:rPr>
        <w:t xml:space="preserve">if predModeIntra is equal to </w:t>
      </w:r>
      <w:r w:rsidRPr="00DB7A8D">
        <w:rPr>
          <w:rFonts w:ascii="Times New Roman" w:hAnsi="Times New Roman" w:cs="Times New Roman"/>
          <w:sz w:val="20"/>
          <w:szCs w:val="20"/>
          <w:highlight w:val="green"/>
          <w:lang w:val="en-GB" w:eastAsia="ko-KR"/>
        </w:rPr>
        <w:t>INTRA_DMM_WFULL</w:t>
      </w:r>
      <w:r w:rsidRPr="00DB7A8D">
        <w:rPr>
          <w:rFonts w:ascii="Times New Roman" w:hAnsi="Times New Roman" w:cs="Times New Roman"/>
          <w:sz w:val="20"/>
          <w:szCs w:val="20"/>
          <w:lang w:val="en-GB" w:eastAsia="en-US"/>
        </w:rPr>
        <w:t>, the following applies.</w:t>
      </w:r>
    </w:p>
    <w:p w:rsidR="00DB7A8D" w:rsidRPr="00DB7A8D" w:rsidRDefault="00DB7A8D" w:rsidP="00DB7A8D">
      <w:pPr>
        <w:numPr>
          <w:ilvl w:val="4"/>
          <w:numId w:val="0"/>
        </w:numPr>
        <w:tabs>
          <w:tab w:val="center" w:pos="4865"/>
          <w:tab w:val="right" w:pos="9730"/>
        </w:tabs>
        <w:overflowPunct w:val="0"/>
        <w:autoSpaceDE w:val="0"/>
        <w:autoSpaceDN w:val="0"/>
        <w:adjustRightInd w:val="0"/>
        <w:spacing w:before="136" w:after="0" w:line="240" w:lineRule="auto"/>
        <w:ind w:left="1428"/>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dcPred[ wedgePattern[ 0 ][ 0 ] ] = predSamples[ 0 ][ 0 ]</w:t>
      </w:r>
      <w:r w:rsidRPr="00DB7A8D">
        <w:rPr>
          <w:rFonts w:ascii="Times New Roman" w:eastAsia="맑은 고딕" w:hAnsi="Times New Roman" w:cs="Times New Roman"/>
          <w:sz w:val="20"/>
          <w:szCs w:val="20"/>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lang w:val="en-GB" w:eastAsia="ko-KR"/>
        </w:rPr>
        <w:noBreakHyphen/>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SEQ Equation \* ARABIC </w:instrText>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noProof/>
          <w:sz w:val="20"/>
          <w:szCs w:val="20"/>
          <w:lang w:val="en-GB" w:eastAsia="ko-KR"/>
        </w:rPr>
        <w:t>62</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t>)</w:t>
      </w:r>
    </w:p>
    <w:p w:rsidR="00DB7A8D" w:rsidRPr="00DB7A8D" w:rsidRDefault="00DB7A8D" w:rsidP="00DB7A8D">
      <w:pPr>
        <w:numPr>
          <w:ilvl w:val="4"/>
          <w:numId w:val="0"/>
        </w:numPr>
        <w:tabs>
          <w:tab w:val="center" w:pos="4865"/>
          <w:tab w:val="right" w:pos="9730"/>
        </w:tabs>
        <w:overflowPunct w:val="0"/>
        <w:autoSpaceDE w:val="0"/>
        <w:autoSpaceDN w:val="0"/>
        <w:adjustRightInd w:val="0"/>
        <w:spacing w:before="136" w:after="0" w:line="240" w:lineRule="auto"/>
        <w:ind w:left="1428"/>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dcPred[ wedgePattern[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1 ][ 0 ] ] = predSamples[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1 ][ 0 ]</w:t>
      </w:r>
      <w:r w:rsidRPr="00DB7A8D">
        <w:rPr>
          <w:rFonts w:ascii="Times New Roman" w:eastAsia="맑은 고딕" w:hAnsi="Times New Roman" w:cs="Times New Roman"/>
          <w:sz w:val="20"/>
          <w:szCs w:val="20"/>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lang w:val="en-GB" w:eastAsia="ko-KR"/>
        </w:rPr>
        <w:noBreakHyphen/>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SEQ Equation \* ARABIC </w:instrText>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noProof/>
          <w:sz w:val="20"/>
          <w:szCs w:val="20"/>
          <w:lang w:val="en-GB" w:eastAsia="ko-KR"/>
        </w:rPr>
        <w:t>63</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t>)</w:t>
      </w:r>
    </w:p>
    <w:p w:rsidR="00DB7A8D" w:rsidRPr="00DB7A8D" w:rsidRDefault="00DB7A8D" w:rsidP="00DB7A8D">
      <w:pPr>
        <w:numPr>
          <w:ilvl w:val="4"/>
          <w:numId w:val="0"/>
        </w:numPr>
        <w:tabs>
          <w:tab w:val="center" w:pos="4865"/>
          <w:tab w:val="right" w:pos="9730"/>
        </w:tabs>
        <w:overflowPunct w:val="0"/>
        <w:autoSpaceDE w:val="0"/>
        <w:autoSpaceDN w:val="0"/>
        <w:adjustRightInd w:val="0"/>
        <w:spacing w:before="136" w:after="0" w:line="240" w:lineRule="auto"/>
        <w:ind w:left="1428"/>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dcPred[ wedgePattern[ 0 ][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 = predSamples[ 0 ][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w:t>
      </w:r>
      <w:r w:rsidRPr="00DB7A8D">
        <w:rPr>
          <w:rFonts w:ascii="Times New Roman" w:eastAsia="맑은 고딕" w:hAnsi="Times New Roman" w:cs="Times New Roman"/>
          <w:sz w:val="20"/>
          <w:szCs w:val="20"/>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lang w:val="en-GB" w:eastAsia="ko-KR"/>
        </w:rPr>
        <w:noBreakHyphen/>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SEQ Equation \* ARABIC </w:instrText>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noProof/>
          <w:sz w:val="20"/>
          <w:szCs w:val="20"/>
          <w:lang w:val="en-GB" w:eastAsia="ko-KR"/>
        </w:rPr>
        <w:t>64</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t>)</w:t>
      </w:r>
    </w:p>
    <w:p w:rsidR="00DB7A8D" w:rsidRPr="00DB7A8D" w:rsidRDefault="00DB7A8D" w:rsidP="00DB7A8D">
      <w:pPr>
        <w:numPr>
          <w:ilvl w:val="4"/>
          <w:numId w:val="0"/>
        </w:numPr>
        <w:tabs>
          <w:tab w:val="center" w:pos="4865"/>
          <w:tab w:val="right" w:pos="9730"/>
        </w:tabs>
        <w:overflowPunct w:val="0"/>
        <w:autoSpaceDE w:val="0"/>
        <w:autoSpaceDN w:val="0"/>
        <w:adjustRightInd w:val="0"/>
        <w:spacing w:before="136" w:after="0" w:line="240" w:lineRule="auto"/>
        <w:ind w:left="1428"/>
        <w:jc w:val="both"/>
        <w:textAlignment w:val="baseline"/>
        <w:rPr>
          <w:rFonts w:ascii="Times New Roman" w:eastAsia="맑은 고딕" w:hAnsi="Times New Roman" w:cs="Times New Roman"/>
          <w:sz w:val="20"/>
          <w:szCs w:val="20"/>
          <w:lang w:val="en-GB" w:eastAsia="en-US"/>
        </w:rPr>
      </w:pPr>
      <w:r w:rsidRPr="00DB7A8D">
        <w:rPr>
          <w:rFonts w:ascii="Times New Roman" w:eastAsia="맑은 고딕" w:hAnsi="Times New Roman" w:cs="Times New Roman"/>
          <w:sz w:val="20"/>
          <w:szCs w:val="20"/>
          <w:lang w:val="en-GB" w:eastAsia="en-US"/>
        </w:rPr>
        <w:t>dcPred[ wedgePattern[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 = predSamples[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 nTbS </w:t>
      </w:r>
      <w:r w:rsidRPr="00DB7A8D">
        <w:rPr>
          <w:rFonts w:ascii="Times New Roman" w:eastAsia="맑은 고딕" w:hAnsi="Times New Roman" w:cs="Times New Roman"/>
          <w:sz w:val="20"/>
          <w:szCs w:val="20"/>
          <w:lang w:val="en-GB" w:eastAsia="ko-KR"/>
        </w:rPr>
        <w:t>− </w:t>
      </w:r>
      <w:r w:rsidRPr="00DB7A8D">
        <w:rPr>
          <w:rFonts w:ascii="Times New Roman" w:eastAsia="맑은 고딕" w:hAnsi="Times New Roman" w:cs="Times New Roman"/>
          <w:sz w:val="20"/>
          <w:szCs w:val="20"/>
          <w:lang w:val="en-GB" w:eastAsia="en-US"/>
        </w:rPr>
        <w:t>1 ]</w:t>
      </w:r>
      <w:r w:rsidRPr="00DB7A8D">
        <w:rPr>
          <w:rFonts w:ascii="Times New Roman" w:eastAsia="맑은 고딕" w:hAnsi="Times New Roman" w:cs="Times New Roman"/>
          <w:sz w:val="20"/>
          <w:szCs w:val="20"/>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lang w:val="en-GB" w:eastAsia="ko-KR"/>
        </w:rPr>
        <w:noBreakHyphen/>
      </w:r>
      <w:r w:rsidR="0034390D" w:rsidRPr="00DB7A8D">
        <w:rPr>
          <w:rFonts w:ascii="Times New Roman" w:eastAsia="맑은 고딕" w:hAnsi="Times New Roman" w:cs="Times New Roman"/>
          <w:sz w:val="20"/>
          <w:szCs w:val="20"/>
          <w:lang w:val="en-GB" w:eastAsia="ko-KR"/>
        </w:rPr>
        <w:fldChar w:fldCharType="begin" w:fldLock="1"/>
      </w:r>
      <w:r w:rsidRPr="00DB7A8D">
        <w:rPr>
          <w:rFonts w:ascii="Times New Roman" w:eastAsia="맑은 고딕" w:hAnsi="Times New Roman" w:cs="Times New Roman"/>
          <w:sz w:val="20"/>
          <w:szCs w:val="20"/>
          <w:lang w:val="en-GB" w:eastAsia="ko-KR"/>
        </w:rPr>
        <w:instrText xml:space="preserve"> SEQ Equation \* ARABIC </w:instrText>
      </w:r>
      <w:r w:rsidR="0034390D" w:rsidRPr="00DB7A8D">
        <w:rPr>
          <w:rFonts w:ascii="Times New Roman" w:eastAsia="맑은 고딕" w:hAnsi="Times New Roman" w:cs="Times New Roman"/>
          <w:sz w:val="20"/>
          <w:szCs w:val="20"/>
          <w:lang w:val="en-GB" w:eastAsia="ko-KR"/>
        </w:rPr>
        <w:fldChar w:fldCharType="separate"/>
      </w:r>
      <w:r w:rsidRPr="00DB7A8D">
        <w:rPr>
          <w:rFonts w:ascii="Times New Roman" w:eastAsia="맑은 고딕" w:hAnsi="Times New Roman" w:cs="Times New Roman"/>
          <w:noProof/>
          <w:sz w:val="20"/>
          <w:szCs w:val="20"/>
          <w:lang w:val="en-GB" w:eastAsia="ko-KR"/>
        </w:rPr>
        <w:t>65</w:t>
      </w:r>
      <w:r w:rsidR="0034390D" w:rsidRPr="00DB7A8D">
        <w:rPr>
          <w:rFonts w:ascii="Times New Roman" w:eastAsia="맑은 고딕" w:hAnsi="Times New Roman" w:cs="Times New Roman"/>
          <w:sz w:val="20"/>
          <w:szCs w:val="20"/>
          <w:lang w:val="en-GB" w:eastAsia="ko-KR"/>
        </w:rPr>
        <w:fldChar w:fldCharType="end"/>
      </w:r>
      <w:r w:rsidRPr="00DB7A8D">
        <w:rPr>
          <w:rFonts w:ascii="Times New Roman" w:eastAsia="맑은 고딕" w:hAnsi="Times New Roman" w:cs="Times New Roman"/>
          <w:sz w:val="20"/>
          <w:szCs w:val="20"/>
          <w:lang w:val="en-GB" w:eastAsia="ko-KR"/>
        </w:rPr>
        <w:t>)</w:t>
      </w:r>
    </w:p>
    <w:p w:rsidR="00DB7A8D" w:rsidRPr="00DB7A8D" w:rsidRDefault="00DB7A8D" w:rsidP="00DB7A8D">
      <w:pPr>
        <w:widowControl w:val="0"/>
        <w:numPr>
          <w:ilvl w:val="2"/>
          <w:numId w:val="1"/>
        </w:numPr>
        <w:tabs>
          <w:tab w:val="num" w:pos="1072"/>
          <w:tab w:val="num"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highlight w:val="green"/>
          <w:lang w:val="en-GB" w:eastAsia="en-US"/>
        </w:rPr>
      </w:pPr>
      <w:r w:rsidRPr="00DB7A8D">
        <w:rPr>
          <w:rFonts w:ascii="Times New Roman" w:hAnsi="Times New Roman" w:cs="Times New Roman"/>
          <w:sz w:val="20"/>
          <w:szCs w:val="20"/>
          <w:highlight w:val="green"/>
          <w:lang w:val="en-GB" w:eastAsia="en-US"/>
        </w:rPr>
        <w:t xml:space="preserve">Otherwise, (intraPredMode is equal to </w:t>
      </w:r>
      <w:r w:rsidRPr="00DB7A8D">
        <w:rPr>
          <w:rFonts w:ascii="Times New Roman" w:eastAsia="맑은 고딕" w:hAnsi="Times New Roman" w:cs="Times New Roman"/>
          <w:sz w:val="20"/>
          <w:szCs w:val="20"/>
          <w:highlight w:val="green"/>
          <w:lang w:val="en-GB" w:eastAsia="ko-KR"/>
        </w:rPr>
        <w:t>INTRA_DMM_CPREDTEX</w:t>
      </w:r>
      <w:r w:rsidRPr="00DB7A8D">
        <w:rPr>
          <w:rFonts w:ascii="Times New Roman" w:hAnsi="Times New Roman" w:cs="Times New Roman"/>
          <w:sz w:val="20"/>
          <w:szCs w:val="20"/>
          <w:highlight w:val="green"/>
          <w:lang w:val="en-GB" w:eastAsia="en-US"/>
        </w:rPr>
        <w:t>), the following applies.</w:t>
      </w:r>
    </w:p>
    <w:p w:rsidR="00DB7A8D" w:rsidRPr="00DB7A8D" w:rsidRDefault="00DB7A8D" w:rsidP="00DB7A8D">
      <w:pPr>
        <w:numPr>
          <w:ilvl w:val="4"/>
          <w:numId w:val="0"/>
        </w:numPr>
        <w:tabs>
          <w:tab w:val="left" w:pos="360"/>
          <w:tab w:val="left" w:pos="720"/>
          <w:tab w:val="left" w:pos="1080"/>
          <w:tab w:val="left" w:pos="1440"/>
          <w:tab w:val="center" w:pos="4865"/>
          <w:tab w:val="right" w:pos="9730"/>
        </w:tabs>
        <w:overflowPunct w:val="0"/>
        <w:autoSpaceDE w:val="0"/>
        <w:autoSpaceDN w:val="0"/>
        <w:adjustRightInd w:val="0"/>
        <w:spacing w:before="136" w:after="0" w:line="240" w:lineRule="auto"/>
        <w:ind w:left="1428"/>
        <w:jc w:val="both"/>
        <w:textAlignment w:val="baseline"/>
        <w:rPr>
          <w:rFonts w:ascii="Times New Roman" w:eastAsia="맑은 고딕" w:hAnsi="Times New Roman" w:cs="Times New Roman"/>
          <w:sz w:val="20"/>
          <w:szCs w:val="20"/>
          <w:highlight w:val="green"/>
          <w:lang w:val="en-GB" w:eastAsia="en-US"/>
        </w:rPr>
      </w:pPr>
      <w:r w:rsidRPr="00DB7A8D">
        <w:rPr>
          <w:rFonts w:ascii="Times New Roman" w:eastAsia="맑은 고딕" w:hAnsi="Times New Roman" w:cs="Times New Roman"/>
          <w:sz w:val="20"/>
          <w:szCs w:val="20"/>
          <w:highlight w:val="green"/>
          <w:lang w:val="en-GB" w:eastAsia="en-US"/>
        </w:rPr>
        <w:t>dcPred[ wedgePattern[0][0] ] = predSamples[ 0 ][ 0 ]</w:t>
      </w:r>
    </w:p>
    <w:p w:rsidR="00DB7A8D" w:rsidRPr="00DB7A8D" w:rsidRDefault="00DB7A8D" w:rsidP="00DB7A8D">
      <w:pPr>
        <w:numPr>
          <w:ilvl w:val="4"/>
          <w:numId w:val="0"/>
        </w:numPr>
        <w:tabs>
          <w:tab w:val="left" w:pos="360"/>
          <w:tab w:val="left" w:pos="720"/>
          <w:tab w:val="left" w:pos="1080"/>
          <w:tab w:val="left" w:pos="1440"/>
          <w:tab w:val="center" w:pos="4865"/>
          <w:tab w:val="right" w:pos="9730"/>
        </w:tabs>
        <w:overflowPunct w:val="0"/>
        <w:autoSpaceDE w:val="0"/>
        <w:autoSpaceDN w:val="0"/>
        <w:adjustRightInd w:val="0"/>
        <w:spacing w:before="136" w:after="0" w:line="240" w:lineRule="auto"/>
        <w:ind w:left="1428"/>
        <w:jc w:val="both"/>
        <w:textAlignment w:val="baseline"/>
        <w:rPr>
          <w:rFonts w:ascii="Times New Roman" w:eastAsia="맑은 고딕" w:hAnsi="Times New Roman" w:cs="Times New Roman"/>
          <w:sz w:val="20"/>
          <w:szCs w:val="20"/>
          <w:highlight w:val="green"/>
          <w:lang w:val="en-GB" w:eastAsia="en-US"/>
        </w:rPr>
      </w:pPr>
      <w:r w:rsidRPr="00DB7A8D">
        <w:rPr>
          <w:rFonts w:ascii="Times New Roman" w:eastAsia="맑은 고딕" w:hAnsi="Times New Roman" w:cs="Times New Roman"/>
          <w:sz w:val="20"/>
          <w:szCs w:val="20"/>
          <w:highlight w:val="green"/>
          <w:lang w:val="en-GB" w:eastAsia="en-US"/>
        </w:rPr>
        <w:t>dcPred1Found = 0;</w:t>
      </w:r>
    </w:p>
    <w:p w:rsidR="00DB7A8D" w:rsidRPr="00DB7A8D" w:rsidRDefault="00DB7A8D" w:rsidP="00DB7A8D">
      <w:pPr>
        <w:widowControl w:val="0"/>
        <w:tabs>
          <w:tab w:val="left" w:pos="1588"/>
          <w:tab w:val="left" w:pos="1985"/>
          <w:tab w:val="left" w:pos="2381"/>
        </w:tabs>
        <w:overflowPunct w:val="0"/>
        <w:autoSpaceDE w:val="0"/>
        <w:autoSpaceDN w:val="0"/>
        <w:adjustRightInd w:val="0"/>
        <w:spacing w:before="136" w:after="0" w:line="240" w:lineRule="auto"/>
        <w:ind w:left="1428" w:hanging="357"/>
        <w:textAlignment w:val="baseline"/>
        <w:rPr>
          <w:rFonts w:ascii="Times New Roman" w:eastAsia="맑은 고딕" w:hAnsi="Times New Roman" w:cs="Times New Roman"/>
          <w:sz w:val="20"/>
          <w:szCs w:val="20"/>
          <w:highlight w:val="green"/>
          <w:lang w:val="en-GB" w:eastAsia="en-US"/>
        </w:rPr>
      </w:pPr>
      <w:r w:rsidRPr="00DB7A8D">
        <w:rPr>
          <w:rFonts w:ascii="Times New Roman" w:eastAsia="맑은 고딕" w:hAnsi="Times New Roman" w:cs="Times New Roman"/>
          <w:sz w:val="20"/>
          <w:szCs w:val="20"/>
          <w:highlight w:val="green"/>
          <w:lang w:val="en-GB" w:eastAsia="ko-KR"/>
        </w:rPr>
        <w:tab/>
        <w:t>for ( x = 0; x &lt;  nT – 1; x++ )</w:t>
      </w:r>
      <w:r w:rsidRPr="00DB7A8D">
        <w:rPr>
          <w:rFonts w:ascii="Times New Roman" w:eastAsia="맑은 고딕" w:hAnsi="Times New Roman" w:cs="Times New Roman"/>
          <w:sz w:val="20"/>
          <w:szCs w:val="20"/>
          <w:highlight w:val="green"/>
          <w:lang w:val="en-GB" w:eastAsia="ko-KR"/>
        </w:rPr>
        <w:br/>
      </w:r>
      <w:r w:rsidRPr="00DB7A8D">
        <w:rPr>
          <w:rFonts w:ascii="Times New Roman" w:eastAsia="맑은 고딕" w:hAnsi="Times New Roman" w:cs="Times New Roman"/>
          <w:sz w:val="20"/>
          <w:szCs w:val="20"/>
          <w:highlight w:val="green"/>
          <w:lang w:val="en-GB" w:eastAsia="ko-KR"/>
        </w:rPr>
        <w:tab/>
      </w:r>
      <w:r w:rsidRPr="00DB7A8D">
        <w:rPr>
          <w:rFonts w:ascii="Times New Roman" w:eastAsia="맑은 고딕" w:hAnsi="Times New Roman" w:cs="Times New Roman"/>
          <w:sz w:val="20"/>
          <w:szCs w:val="20"/>
          <w:highlight w:val="green"/>
          <w:lang w:val="en-GB" w:eastAsia="ko-KR"/>
        </w:rPr>
        <w:tab/>
        <w:t>for ( y = 0; y &lt; nT – 1; y++ )</w:t>
      </w:r>
      <w:r w:rsidRPr="00DB7A8D">
        <w:rPr>
          <w:rFonts w:ascii="Times New Roman" w:eastAsia="맑은 고딕" w:hAnsi="Times New Roman" w:cs="Times New Roman"/>
          <w:sz w:val="20"/>
          <w:szCs w:val="20"/>
          <w:highlight w:val="green"/>
          <w:lang w:val="en-GB" w:eastAsia="ko-KR"/>
        </w:rPr>
        <w:br/>
      </w:r>
      <w:r w:rsidRPr="00DB7A8D">
        <w:rPr>
          <w:rFonts w:ascii="Times New Roman" w:eastAsia="맑은 고딕" w:hAnsi="Times New Roman" w:cs="Times New Roman"/>
          <w:sz w:val="20"/>
          <w:szCs w:val="20"/>
          <w:highlight w:val="green"/>
          <w:lang w:val="en-GB" w:eastAsia="ko-KR"/>
        </w:rPr>
        <w:tab/>
      </w:r>
      <w:r w:rsidRPr="00DB7A8D">
        <w:rPr>
          <w:rFonts w:ascii="Times New Roman" w:eastAsia="맑은 고딕" w:hAnsi="Times New Roman" w:cs="Times New Roman"/>
          <w:sz w:val="20"/>
          <w:szCs w:val="20"/>
          <w:highlight w:val="green"/>
          <w:lang w:val="en-GB" w:eastAsia="ko-KR"/>
        </w:rPr>
        <w:tab/>
      </w:r>
      <w:r w:rsidRPr="00DB7A8D">
        <w:rPr>
          <w:rFonts w:ascii="Times New Roman" w:eastAsia="맑은 고딕" w:hAnsi="Times New Roman" w:cs="Times New Roman"/>
          <w:sz w:val="20"/>
          <w:szCs w:val="20"/>
          <w:highlight w:val="green"/>
          <w:lang w:val="en-GB" w:eastAsia="ko-KR"/>
        </w:rPr>
        <w:tab/>
      </w:r>
      <w:r w:rsidRPr="00DB7A8D">
        <w:rPr>
          <w:rFonts w:ascii="Times New Roman" w:eastAsia="맑은 고딕" w:hAnsi="Times New Roman" w:cs="Times New Roman"/>
          <w:sz w:val="20"/>
          <w:szCs w:val="20"/>
          <w:highlight w:val="green"/>
          <w:lang w:val="en-GB" w:eastAsia="en-US"/>
        </w:rPr>
        <w:t>if ( wedgePattern[ x ][ y ] != wedgePattern[ 0 ][ 0 ] &amp;&amp; dcPred1Found == 0 )  {</w:t>
      </w:r>
      <w:r w:rsidRPr="00DB7A8D">
        <w:rPr>
          <w:rFonts w:ascii="Times New Roman" w:eastAsia="맑은 고딕" w:hAnsi="Times New Roman" w:cs="Times New Roman"/>
          <w:sz w:val="20"/>
          <w:szCs w:val="20"/>
          <w:highlight w:val="green"/>
          <w:lang w:val="en-GB" w:eastAsia="en-US"/>
        </w:rPr>
        <w:br/>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en-US"/>
        </w:rPr>
        <w:tab/>
        <w:t>dcPred[ wedgePattern[ x ][ y ] ] = predSamples[ x ][ y ]</w:t>
      </w:r>
      <w:r w:rsidRPr="00DB7A8D">
        <w:rPr>
          <w:rFonts w:ascii="Times New Roman" w:eastAsia="맑은 고딕" w:hAnsi="Times New Roman" w:cs="Times New Roman"/>
          <w:sz w:val="20"/>
          <w:szCs w:val="20"/>
          <w:highlight w:val="green"/>
          <w:lang w:val="en-GB" w:eastAsia="en-US"/>
        </w:rPr>
        <w:br/>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en-US"/>
        </w:rPr>
        <w:tab/>
        <w:t>dcPred1Found = 1</w:t>
      </w:r>
      <w:r w:rsidRPr="00DB7A8D">
        <w:rPr>
          <w:rFonts w:ascii="Times New Roman" w:eastAsia="맑은 고딕" w:hAnsi="Times New Roman" w:cs="Times New Roman"/>
          <w:sz w:val="20"/>
          <w:szCs w:val="20"/>
          <w:highlight w:val="green"/>
          <w:lang w:val="en-GB" w:eastAsia="en-US"/>
        </w:rPr>
        <w:br/>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en-US"/>
        </w:rPr>
        <w:tab/>
      </w:r>
      <w:r w:rsidRPr="00DB7A8D">
        <w:rPr>
          <w:rFonts w:ascii="Times New Roman" w:eastAsia="맑은 고딕" w:hAnsi="Times New Roman" w:cs="Times New Roman"/>
          <w:sz w:val="20"/>
          <w:szCs w:val="20"/>
          <w:highlight w:val="green"/>
          <w:lang w:val="en-GB" w:eastAsia="en-US"/>
        </w:rPr>
        <w:tab/>
        <w:t>}</w:t>
      </w:r>
    </w:p>
    <w:p w:rsidR="00DB7A8D" w:rsidRPr="00DB7A8D" w:rsidRDefault="00DB7A8D" w:rsidP="00DB7A8D">
      <w:pPr>
        <w:widowControl w:val="0"/>
        <w:numPr>
          <w:ilvl w:val="1"/>
          <w:numId w:val="1"/>
        </w:numPr>
        <w:tabs>
          <w:tab w:val="left" w:pos="794"/>
          <w:tab w:val="left" w:pos="1191"/>
          <w:tab w:val="left" w:pos="1588"/>
          <w:tab w:val="left" w:pos="1985"/>
          <w:tab w:val="left" w:pos="2381"/>
        </w:tabs>
        <w:overflowPunct w:val="0"/>
        <w:autoSpaceDE w:val="0"/>
        <w:autoSpaceDN w:val="0"/>
        <w:adjustRightInd w:val="0"/>
        <w:spacing w:before="136" w:after="0" w:line="240" w:lineRule="auto"/>
        <w:jc w:val="both"/>
        <w:textAlignment w:val="baseline"/>
        <w:rPr>
          <w:rFonts w:ascii="Times New Roman" w:hAnsi="Times New Roman" w:cs="Times New Roman"/>
          <w:sz w:val="20"/>
          <w:szCs w:val="20"/>
          <w:lang w:val="en-GB" w:eastAsia="en-US"/>
        </w:rPr>
      </w:pPr>
      <w:r w:rsidRPr="00DB7A8D">
        <w:rPr>
          <w:rFonts w:ascii="Times New Roman" w:hAnsi="Times New Roman" w:cs="Times New Roman"/>
          <w:sz w:val="20"/>
          <w:szCs w:val="20"/>
          <w:lang w:val="en-GB" w:eastAsia="ko-KR"/>
        </w:rPr>
        <w:t xml:space="preserve">For x, y = 0..nTbS − 1, the reconstructed depth value samples </w:t>
      </w:r>
      <w:r w:rsidRPr="00DB7A8D">
        <w:rPr>
          <w:rFonts w:ascii="Times New Roman" w:hAnsi="Times New Roman" w:cs="Times New Roman"/>
          <w:sz w:val="20"/>
          <w:szCs w:val="20"/>
          <w:lang w:val="en-GB" w:eastAsia="en-US"/>
        </w:rPr>
        <w:t>resSamples</w:t>
      </w:r>
      <w:r w:rsidRPr="00DB7A8D">
        <w:rPr>
          <w:rFonts w:ascii="Times New Roman" w:hAnsi="Times New Roman" w:cs="Times New Roman"/>
          <w:sz w:val="20"/>
          <w:szCs w:val="20"/>
          <w:lang w:val="en-GB" w:eastAsia="ko-KR"/>
        </w:rPr>
        <w:t>[ x </w:t>
      </w:r>
      <w:r w:rsidRPr="00DB7A8D">
        <w:rPr>
          <w:rFonts w:ascii="Times New Roman" w:hAnsi="Times New Roman" w:cs="Times New Roman"/>
          <w:sz w:val="20"/>
          <w:szCs w:val="20"/>
          <w:lang w:val="en-GB" w:eastAsia="de-DE"/>
        </w:rPr>
        <w:t>][</w:t>
      </w:r>
      <w:r w:rsidRPr="00DB7A8D">
        <w:rPr>
          <w:rFonts w:ascii="Times New Roman" w:hAnsi="Times New Roman" w:cs="Times New Roman"/>
          <w:sz w:val="20"/>
          <w:szCs w:val="20"/>
          <w:lang w:val="en-GB" w:eastAsia="ko-KR"/>
        </w:rPr>
        <w:t> y ] are derived as specified in the following:</w:t>
      </w:r>
    </w:p>
    <w:p w:rsidR="00DB7A8D" w:rsidRPr="00DB7A8D" w:rsidRDefault="00DB7A8D" w:rsidP="00DB7A8D">
      <w:pPr>
        <w:numPr>
          <w:ilvl w:val="3"/>
          <w:numId w:val="0"/>
        </w:numPr>
        <w:tabs>
          <w:tab w:val="left" w:pos="2835"/>
          <w:tab w:val="center" w:pos="4865"/>
          <w:tab w:val="right" w:pos="9730"/>
        </w:tabs>
        <w:overflowPunct w:val="0"/>
        <w:autoSpaceDE w:val="0"/>
        <w:autoSpaceDN w:val="0"/>
        <w:adjustRightInd w:val="0"/>
        <w:spacing w:before="136" w:after="0" w:line="240" w:lineRule="auto"/>
        <w:ind w:left="1071"/>
        <w:jc w:val="both"/>
        <w:textAlignment w:val="baseline"/>
        <w:rPr>
          <w:rFonts w:ascii="Times New Roman" w:eastAsia="맑은 고딕" w:hAnsi="Times New Roman" w:cs="Times New Roman"/>
          <w:sz w:val="20"/>
          <w:szCs w:val="20"/>
          <w:highlight w:val="green"/>
          <w:lang w:val="en-GB" w:eastAsia="ko-KR"/>
        </w:rPr>
      </w:pPr>
      <w:r w:rsidRPr="00DB7A8D">
        <w:rPr>
          <w:rFonts w:ascii="Times New Roman" w:eastAsia="맑은 고딕" w:hAnsi="Times New Roman" w:cs="Times New Roman"/>
          <w:sz w:val="20"/>
          <w:szCs w:val="20"/>
          <w:highlight w:val="green"/>
          <w:lang w:val="en-GB" w:eastAsia="ko-KR"/>
        </w:rPr>
        <w:t xml:space="preserve">dltIdxPred = </w:t>
      </w:r>
      <w:r w:rsidRPr="00DB7A8D">
        <w:rPr>
          <w:rFonts w:ascii="Times New Roman" w:eastAsia="맑은 고딕" w:hAnsi="Times New Roman" w:cs="Times New Roman"/>
          <w:sz w:val="20"/>
          <w:szCs w:val="20"/>
          <w:highlight w:val="green"/>
          <w:lang w:val="en-GB" w:eastAsia="en-US"/>
        </w:rPr>
        <w:t>DepthValue2Idx[ dcPred[ wedgePattern</w:t>
      </w:r>
      <w:r w:rsidRPr="00DB7A8D">
        <w:rPr>
          <w:rFonts w:ascii="Times New Roman" w:eastAsia="맑은 고딕" w:hAnsi="Times New Roman" w:cs="Times New Roman"/>
          <w:sz w:val="20"/>
          <w:szCs w:val="20"/>
          <w:highlight w:val="green"/>
          <w:lang w:val="en-GB" w:eastAsia="de-DE"/>
        </w:rPr>
        <w:t>[ x</w:t>
      </w:r>
      <w:r w:rsidRPr="00DB7A8D">
        <w:rPr>
          <w:rFonts w:ascii="Times New Roman" w:eastAsia="맑은 고딕" w:hAnsi="Times New Roman" w:cs="Times New Roman"/>
          <w:sz w:val="20"/>
          <w:szCs w:val="20"/>
          <w:highlight w:val="green"/>
          <w:lang w:val="en-GB" w:eastAsia="ko-KR"/>
        </w:rPr>
        <w:t> </w:t>
      </w:r>
      <w:r w:rsidRPr="00DB7A8D">
        <w:rPr>
          <w:rFonts w:ascii="Times New Roman" w:eastAsia="맑은 고딕" w:hAnsi="Times New Roman" w:cs="Times New Roman"/>
          <w:sz w:val="20"/>
          <w:szCs w:val="20"/>
          <w:highlight w:val="green"/>
          <w:lang w:val="en-GB" w:eastAsia="de-DE"/>
        </w:rPr>
        <w:t>][ y ]</w:t>
      </w:r>
      <w:r w:rsidRPr="00DB7A8D">
        <w:rPr>
          <w:rFonts w:ascii="Times New Roman" w:eastAsia="맑은 고딕" w:hAnsi="Times New Roman" w:cs="Times New Roman"/>
          <w:sz w:val="20"/>
          <w:szCs w:val="20"/>
          <w:highlight w:val="green"/>
          <w:lang w:val="en-GB" w:eastAsia="en-US"/>
        </w:rPr>
        <w:t> ] ]</w:t>
      </w:r>
      <w:r w:rsidRPr="00DB7A8D">
        <w:rPr>
          <w:rFonts w:ascii="Times New Roman" w:eastAsia="맑은 고딕" w:hAnsi="Times New Roman" w:cs="Times New Roman"/>
          <w:sz w:val="20"/>
          <w:szCs w:val="20"/>
          <w:highlight w:val="green"/>
          <w:lang w:val="en-GB" w:eastAsia="ko-KR"/>
        </w:rPr>
        <w:t xml:space="preserve"> </w:t>
      </w:r>
      <w:r w:rsidRPr="00DB7A8D">
        <w:rPr>
          <w:rFonts w:ascii="Times New Roman" w:eastAsia="맑은 고딕" w:hAnsi="Times New Roman" w:cs="Times New Roman"/>
          <w:sz w:val="20"/>
          <w:szCs w:val="20"/>
          <w:highlight w:val="green"/>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highlight w:val="green"/>
          <w:lang w:val="en-GB" w:eastAsia="ko-KR"/>
        </w:rPr>
        <w:noBreakHyphen/>
      </w:r>
      <w:r w:rsidR="0034390D" w:rsidRPr="00DB7A8D">
        <w:rPr>
          <w:rFonts w:ascii="Times New Roman" w:eastAsia="맑은 고딕" w:hAnsi="Times New Roman" w:cs="Times New Roman"/>
          <w:sz w:val="20"/>
          <w:szCs w:val="20"/>
          <w:highlight w:val="green"/>
          <w:lang w:val="en-GB" w:eastAsia="ko-KR"/>
        </w:rPr>
        <w:fldChar w:fldCharType="begin" w:fldLock="1"/>
      </w:r>
      <w:r w:rsidRPr="00DB7A8D">
        <w:rPr>
          <w:rFonts w:ascii="Times New Roman" w:eastAsia="맑은 고딕" w:hAnsi="Times New Roman" w:cs="Times New Roman"/>
          <w:sz w:val="20"/>
          <w:szCs w:val="20"/>
          <w:highlight w:val="green"/>
          <w:lang w:val="en-GB" w:eastAsia="ko-KR"/>
        </w:rPr>
        <w:instrText xml:space="preserve"> SEQ Equation \* ARABIC </w:instrText>
      </w:r>
      <w:r w:rsidR="0034390D" w:rsidRPr="00DB7A8D">
        <w:rPr>
          <w:rFonts w:ascii="Times New Roman" w:eastAsia="맑은 고딕" w:hAnsi="Times New Roman" w:cs="Times New Roman"/>
          <w:sz w:val="20"/>
          <w:szCs w:val="20"/>
          <w:highlight w:val="green"/>
          <w:lang w:val="en-GB" w:eastAsia="ko-KR"/>
        </w:rPr>
        <w:fldChar w:fldCharType="separate"/>
      </w:r>
      <w:r w:rsidRPr="00DB7A8D">
        <w:rPr>
          <w:rFonts w:ascii="Times New Roman" w:eastAsia="맑은 고딕" w:hAnsi="Times New Roman" w:cs="Times New Roman"/>
          <w:noProof/>
          <w:sz w:val="20"/>
          <w:szCs w:val="20"/>
          <w:highlight w:val="green"/>
          <w:lang w:val="en-GB" w:eastAsia="ko-KR"/>
        </w:rPr>
        <w:t>66</w:t>
      </w:r>
      <w:r w:rsidR="0034390D" w:rsidRPr="00DB7A8D">
        <w:rPr>
          <w:rFonts w:ascii="Times New Roman" w:eastAsia="맑은 고딕" w:hAnsi="Times New Roman" w:cs="Times New Roman"/>
          <w:sz w:val="20"/>
          <w:szCs w:val="20"/>
          <w:highlight w:val="green"/>
          <w:lang w:val="en-GB" w:eastAsia="ko-KR"/>
        </w:rPr>
        <w:fldChar w:fldCharType="end"/>
      </w:r>
      <w:r w:rsidRPr="00DB7A8D">
        <w:rPr>
          <w:rFonts w:ascii="Times New Roman" w:eastAsia="맑은 고딕" w:hAnsi="Times New Roman" w:cs="Times New Roman"/>
          <w:sz w:val="20"/>
          <w:szCs w:val="20"/>
          <w:highlight w:val="green"/>
          <w:lang w:val="en-GB" w:eastAsia="ko-KR"/>
        </w:rPr>
        <w:t>)</w:t>
      </w:r>
    </w:p>
    <w:p w:rsidR="00DB7A8D" w:rsidRPr="00DB7A8D" w:rsidRDefault="00DB7A8D" w:rsidP="00DB7A8D">
      <w:pPr>
        <w:numPr>
          <w:ilvl w:val="3"/>
          <w:numId w:val="0"/>
        </w:numPr>
        <w:tabs>
          <w:tab w:val="left" w:pos="2835"/>
          <w:tab w:val="center" w:pos="4865"/>
          <w:tab w:val="right" w:pos="9730"/>
        </w:tabs>
        <w:overflowPunct w:val="0"/>
        <w:autoSpaceDE w:val="0"/>
        <w:autoSpaceDN w:val="0"/>
        <w:adjustRightInd w:val="0"/>
        <w:spacing w:before="136" w:after="0" w:line="240" w:lineRule="auto"/>
        <w:ind w:left="1071"/>
        <w:jc w:val="both"/>
        <w:textAlignment w:val="baseline"/>
        <w:rPr>
          <w:rFonts w:ascii="Times New Roman" w:eastAsia="맑은 고딕" w:hAnsi="Times New Roman" w:cs="Times New Roman"/>
          <w:sz w:val="20"/>
          <w:szCs w:val="20"/>
          <w:highlight w:val="green"/>
          <w:lang w:val="en-GB" w:eastAsia="ko-KR"/>
        </w:rPr>
      </w:pPr>
      <w:r w:rsidRPr="00DB7A8D">
        <w:rPr>
          <w:rFonts w:ascii="Times New Roman" w:eastAsia="맑은 고딕" w:hAnsi="Times New Roman" w:cs="Times New Roman"/>
          <w:sz w:val="20"/>
          <w:szCs w:val="20"/>
          <w:highlight w:val="green"/>
          <w:lang w:val="en-GB" w:eastAsia="ko-KR"/>
        </w:rPr>
        <w:t xml:space="preserve">dltIdxResi = </w:t>
      </w:r>
      <w:r w:rsidRPr="00DB7A8D">
        <w:rPr>
          <w:rFonts w:ascii="Times New Roman" w:eastAsia="맑은 고딕" w:hAnsi="Times New Roman" w:cs="Times New Roman"/>
          <w:sz w:val="20"/>
          <w:szCs w:val="20"/>
          <w:highlight w:val="green"/>
          <w:lang w:val="en-GB" w:eastAsia="en-US"/>
        </w:rPr>
        <w:t>DcOffset</w:t>
      </w:r>
      <w:r w:rsidRPr="00DB7A8D">
        <w:rPr>
          <w:rFonts w:ascii="Times New Roman" w:eastAsia="맑은 고딕" w:hAnsi="Times New Roman" w:cs="Times New Roman"/>
          <w:sz w:val="20"/>
          <w:szCs w:val="20"/>
          <w:highlight w:val="green"/>
          <w:lang w:val="en-GB" w:eastAsia="ko-KR"/>
        </w:rPr>
        <w:t>[ xTb ][ yTb ][</w:t>
      </w:r>
      <w:r w:rsidRPr="00DB7A8D">
        <w:rPr>
          <w:rFonts w:ascii="Times New Roman" w:eastAsia="맑은 고딕" w:hAnsi="Times New Roman" w:cs="Times New Roman"/>
          <w:b/>
          <w:sz w:val="20"/>
          <w:szCs w:val="20"/>
          <w:highlight w:val="green"/>
          <w:lang w:val="en-GB" w:eastAsia="ko-KR"/>
        </w:rPr>
        <w:t> </w:t>
      </w:r>
      <w:r w:rsidRPr="00DB7A8D">
        <w:rPr>
          <w:rFonts w:ascii="Times New Roman" w:eastAsia="맑은 고딕" w:hAnsi="Times New Roman" w:cs="Times New Roman"/>
          <w:sz w:val="20"/>
          <w:szCs w:val="20"/>
          <w:highlight w:val="green"/>
          <w:lang w:val="en-GB" w:eastAsia="en-US"/>
        </w:rPr>
        <w:t>wedgePattern</w:t>
      </w:r>
      <w:r w:rsidRPr="00DB7A8D">
        <w:rPr>
          <w:rFonts w:ascii="Times New Roman" w:eastAsia="맑은 고딕" w:hAnsi="Times New Roman" w:cs="Times New Roman"/>
          <w:sz w:val="20"/>
          <w:szCs w:val="20"/>
          <w:highlight w:val="green"/>
          <w:lang w:val="en-GB" w:eastAsia="de-DE"/>
        </w:rPr>
        <w:t>[ x</w:t>
      </w:r>
      <w:r w:rsidRPr="00DB7A8D">
        <w:rPr>
          <w:rFonts w:ascii="Times New Roman" w:eastAsia="맑은 고딕" w:hAnsi="Times New Roman" w:cs="Times New Roman"/>
          <w:sz w:val="20"/>
          <w:szCs w:val="20"/>
          <w:highlight w:val="green"/>
          <w:lang w:val="en-GB" w:eastAsia="ko-KR"/>
        </w:rPr>
        <w:t> </w:t>
      </w:r>
      <w:r w:rsidRPr="00DB7A8D">
        <w:rPr>
          <w:rFonts w:ascii="Times New Roman" w:eastAsia="맑은 고딕" w:hAnsi="Times New Roman" w:cs="Times New Roman"/>
          <w:sz w:val="20"/>
          <w:szCs w:val="20"/>
          <w:highlight w:val="green"/>
          <w:lang w:val="en-GB" w:eastAsia="de-DE"/>
        </w:rPr>
        <w:t>][ y ] </w:t>
      </w:r>
      <w:r w:rsidRPr="00DB7A8D">
        <w:rPr>
          <w:rFonts w:ascii="Times New Roman" w:eastAsia="맑은 고딕" w:hAnsi="Times New Roman" w:cs="Times New Roman"/>
          <w:sz w:val="20"/>
          <w:szCs w:val="20"/>
          <w:highlight w:val="green"/>
          <w:lang w:val="en-GB" w:eastAsia="ko-KR"/>
        </w:rPr>
        <w:t>]</w:t>
      </w:r>
      <w:r w:rsidRPr="00DB7A8D">
        <w:rPr>
          <w:rFonts w:ascii="Times New Roman" w:eastAsia="맑은 고딕" w:hAnsi="Times New Roman" w:cs="Times New Roman"/>
          <w:sz w:val="20"/>
          <w:szCs w:val="20"/>
          <w:highlight w:val="green"/>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highlight w:val="green"/>
          <w:lang w:val="en-GB" w:eastAsia="ko-KR"/>
        </w:rPr>
        <w:noBreakHyphen/>
      </w:r>
      <w:r w:rsidR="0034390D" w:rsidRPr="00DB7A8D">
        <w:rPr>
          <w:rFonts w:ascii="Times New Roman" w:eastAsia="맑은 고딕" w:hAnsi="Times New Roman" w:cs="Times New Roman"/>
          <w:sz w:val="20"/>
          <w:szCs w:val="20"/>
          <w:highlight w:val="green"/>
          <w:lang w:val="en-GB" w:eastAsia="ko-KR"/>
        </w:rPr>
        <w:fldChar w:fldCharType="begin" w:fldLock="1"/>
      </w:r>
      <w:r w:rsidRPr="00DB7A8D">
        <w:rPr>
          <w:rFonts w:ascii="Times New Roman" w:eastAsia="맑은 고딕" w:hAnsi="Times New Roman" w:cs="Times New Roman"/>
          <w:sz w:val="20"/>
          <w:szCs w:val="20"/>
          <w:highlight w:val="green"/>
          <w:lang w:val="en-GB" w:eastAsia="ko-KR"/>
        </w:rPr>
        <w:instrText xml:space="preserve"> SEQ Equation \* ARABIC </w:instrText>
      </w:r>
      <w:r w:rsidR="0034390D" w:rsidRPr="00DB7A8D">
        <w:rPr>
          <w:rFonts w:ascii="Times New Roman" w:eastAsia="맑은 고딕" w:hAnsi="Times New Roman" w:cs="Times New Roman"/>
          <w:sz w:val="20"/>
          <w:szCs w:val="20"/>
          <w:highlight w:val="green"/>
          <w:lang w:val="en-GB" w:eastAsia="ko-KR"/>
        </w:rPr>
        <w:fldChar w:fldCharType="separate"/>
      </w:r>
      <w:r w:rsidRPr="00DB7A8D">
        <w:rPr>
          <w:rFonts w:ascii="Times New Roman" w:eastAsia="맑은 고딕" w:hAnsi="Times New Roman" w:cs="Times New Roman"/>
          <w:noProof/>
          <w:sz w:val="20"/>
          <w:szCs w:val="20"/>
          <w:highlight w:val="green"/>
          <w:lang w:val="en-GB" w:eastAsia="ko-KR"/>
        </w:rPr>
        <w:t>67</w:t>
      </w:r>
      <w:r w:rsidR="0034390D" w:rsidRPr="00DB7A8D">
        <w:rPr>
          <w:rFonts w:ascii="Times New Roman" w:eastAsia="맑은 고딕" w:hAnsi="Times New Roman" w:cs="Times New Roman"/>
          <w:sz w:val="20"/>
          <w:szCs w:val="20"/>
          <w:highlight w:val="green"/>
          <w:lang w:val="en-GB" w:eastAsia="ko-KR"/>
        </w:rPr>
        <w:fldChar w:fldCharType="end"/>
      </w:r>
      <w:r w:rsidRPr="00DB7A8D">
        <w:rPr>
          <w:rFonts w:ascii="Times New Roman" w:eastAsia="맑은 고딕" w:hAnsi="Times New Roman" w:cs="Times New Roman"/>
          <w:sz w:val="20"/>
          <w:szCs w:val="20"/>
          <w:highlight w:val="green"/>
          <w:lang w:val="en-GB" w:eastAsia="ko-KR"/>
        </w:rPr>
        <w:t>)</w:t>
      </w:r>
    </w:p>
    <w:p w:rsidR="00DB7A8D" w:rsidRPr="00DB7A8D" w:rsidRDefault="00DB7A8D" w:rsidP="00DB7A8D">
      <w:pPr>
        <w:numPr>
          <w:ilvl w:val="3"/>
          <w:numId w:val="0"/>
        </w:numPr>
        <w:tabs>
          <w:tab w:val="left" w:pos="2835"/>
          <w:tab w:val="center" w:pos="4865"/>
          <w:tab w:val="right" w:pos="9730"/>
        </w:tabs>
        <w:overflowPunct w:val="0"/>
        <w:autoSpaceDE w:val="0"/>
        <w:autoSpaceDN w:val="0"/>
        <w:adjustRightInd w:val="0"/>
        <w:spacing w:before="136" w:after="0" w:line="240" w:lineRule="auto"/>
        <w:ind w:left="1071"/>
        <w:jc w:val="both"/>
        <w:textAlignment w:val="baseline"/>
        <w:rPr>
          <w:rFonts w:ascii="Times New Roman" w:eastAsia="맑은 고딕" w:hAnsi="Times New Roman" w:cs="Times New Roman"/>
          <w:sz w:val="20"/>
          <w:szCs w:val="20"/>
          <w:highlight w:val="green"/>
          <w:lang w:val="en-GB" w:eastAsia="ko-KR"/>
        </w:rPr>
      </w:pPr>
      <w:r w:rsidRPr="00DB7A8D">
        <w:rPr>
          <w:rFonts w:ascii="Times New Roman" w:eastAsia="맑은 고딕" w:hAnsi="Times New Roman" w:cs="Times New Roman"/>
          <w:sz w:val="20"/>
          <w:szCs w:val="20"/>
          <w:highlight w:val="green"/>
          <w:lang w:val="en-GB" w:eastAsia="ko-KR"/>
        </w:rPr>
        <w:t>resSamples[ x </w:t>
      </w:r>
      <w:r w:rsidRPr="00DB7A8D">
        <w:rPr>
          <w:rFonts w:ascii="Times New Roman" w:eastAsia="맑은 고딕" w:hAnsi="Times New Roman" w:cs="Times New Roman"/>
          <w:sz w:val="20"/>
          <w:szCs w:val="20"/>
          <w:highlight w:val="green"/>
          <w:lang w:val="en-GB" w:eastAsia="de-DE"/>
        </w:rPr>
        <w:t>][</w:t>
      </w:r>
      <w:r w:rsidRPr="00DB7A8D">
        <w:rPr>
          <w:rFonts w:ascii="Times New Roman" w:eastAsia="맑은 고딕" w:hAnsi="Times New Roman" w:cs="Times New Roman"/>
          <w:sz w:val="20"/>
          <w:szCs w:val="20"/>
          <w:highlight w:val="green"/>
          <w:lang w:val="en-GB" w:eastAsia="ko-KR"/>
        </w:rPr>
        <w:t> </w:t>
      </w:r>
      <w:r w:rsidRPr="00DB7A8D">
        <w:rPr>
          <w:rFonts w:ascii="Times New Roman" w:eastAsia="맑은 고딕" w:hAnsi="Times New Roman" w:cs="Times New Roman"/>
          <w:sz w:val="20"/>
          <w:szCs w:val="20"/>
          <w:highlight w:val="green"/>
          <w:lang w:val="en-GB" w:eastAsia="en-US"/>
        </w:rPr>
        <w:t>y ] =</w:t>
      </w:r>
      <w:r w:rsidRPr="00DB7A8D">
        <w:rPr>
          <w:rFonts w:ascii="Times New Roman" w:eastAsia="맑은 고딕" w:hAnsi="Times New Roman" w:cs="Times New Roman"/>
          <w:sz w:val="20"/>
          <w:szCs w:val="20"/>
          <w:highlight w:val="green"/>
          <w:lang w:val="en-GB" w:eastAsia="ko-KR"/>
        </w:rPr>
        <w:tab/>
        <w:t>predSamples</w:t>
      </w:r>
      <w:r w:rsidRPr="00DB7A8D">
        <w:rPr>
          <w:rFonts w:ascii="Times New Roman" w:eastAsia="맑은 고딕" w:hAnsi="Times New Roman" w:cs="Times New Roman"/>
          <w:sz w:val="20"/>
          <w:szCs w:val="20"/>
          <w:highlight w:val="green"/>
          <w:lang w:val="en-GB" w:eastAsia="de-DE"/>
        </w:rPr>
        <w:t>[ x</w:t>
      </w:r>
      <w:r w:rsidRPr="00DB7A8D">
        <w:rPr>
          <w:rFonts w:ascii="Times New Roman" w:eastAsia="맑은 고딕" w:hAnsi="Times New Roman" w:cs="Times New Roman"/>
          <w:sz w:val="20"/>
          <w:szCs w:val="20"/>
          <w:highlight w:val="green"/>
          <w:lang w:val="en-GB" w:eastAsia="ko-KR"/>
        </w:rPr>
        <w:t> </w:t>
      </w:r>
      <w:r w:rsidRPr="00DB7A8D">
        <w:rPr>
          <w:rFonts w:ascii="Times New Roman" w:eastAsia="맑은 고딕" w:hAnsi="Times New Roman" w:cs="Times New Roman"/>
          <w:sz w:val="20"/>
          <w:szCs w:val="20"/>
          <w:highlight w:val="green"/>
          <w:lang w:val="en-GB" w:eastAsia="de-DE"/>
        </w:rPr>
        <w:t xml:space="preserve">][ y ]  + </w:t>
      </w:r>
      <w:r w:rsidRPr="00DB7A8D">
        <w:rPr>
          <w:rFonts w:ascii="Times New Roman" w:eastAsia="맑은 고딕" w:hAnsi="Times New Roman" w:cs="Times New Roman"/>
          <w:sz w:val="20"/>
          <w:szCs w:val="20"/>
          <w:highlight w:val="green"/>
          <w:lang w:val="en-GB" w:eastAsia="de-DE"/>
        </w:rPr>
        <w:tab/>
      </w:r>
      <w:r w:rsidRPr="00DB7A8D">
        <w:rPr>
          <w:rFonts w:ascii="Times New Roman" w:eastAsia="맑은 고딕" w:hAnsi="Times New Roman" w:cs="Times New Roman"/>
          <w:sz w:val="20"/>
          <w:szCs w:val="20"/>
          <w:highlight w:val="green"/>
          <w:lang w:val="en-GB" w:eastAsia="ko-KR"/>
        </w:rPr>
        <w:t>Idx2DepthValue[ dltIdxPred + dltIdxResi</w:t>
      </w:r>
      <w:r w:rsidRPr="00DB7A8D">
        <w:rPr>
          <w:rFonts w:ascii="Times New Roman" w:eastAsia="맑은 고딕" w:hAnsi="Times New Roman" w:cs="Times New Roman"/>
          <w:sz w:val="20"/>
          <w:szCs w:val="20"/>
          <w:highlight w:val="green"/>
          <w:lang w:val="en-GB" w:eastAsia="en-US"/>
        </w:rPr>
        <w:t> ]  </w:t>
      </w:r>
      <w:r w:rsidRPr="00DB7A8D">
        <w:rPr>
          <w:rFonts w:ascii="Times New Roman" w:eastAsia="맑은 고딕" w:hAnsi="Times New Roman" w:cs="Times New Roman"/>
          <w:sz w:val="20"/>
          <w:szCs w:val="20"/>
          <w:highlight w:val="green"/>
          <w:lang w:val="en-GB" w:eastAsia="ko-KR"/>
        </w:rPr>
        <w:t>− </w:t>
      </w:r>
      <w:r w:rsidRPr="00DB7A8D">
        <w:rPr>
          <w:rFonts w:ascii="Times New Roman" w:eastAsia="맑은 고딕" w:hAnsi="Times New Roman" w:cs="Times New Roman"/>
          <w:sz w:val="20"/>
          <w:szCs w:val="20"/>
          <w:highlight w:val="green"/>
          <w:lang w:val="en-GB" w:eastAsia="ko-KR"/>
        </w:rPr>
        <w:br/>
      </w:r>
      <w:r w:rsidRPr="00DB7A8D">
        <w:rPr>
          <w:rFonts w:ascii="Times New Roman" w:eastAsia="맑은 고딕" w:hAnsi="Times New Roman" w:cs="Times New Roman"/>
          <w:sz w:val="20"/>
          <w:szCs w:val="20"/>
          <w:highlight w:val="green"/>
          <w:lang w:val="en-GB" w:eastAsia="ko-KR"/>
        </w:rPr>
        <w:tab/>
      </w:r>
      <w:r w:rsidRPr="00DB7A8D">
        <w:rPr>
          <w:rFonts w:ascii="Times New Roman" w:eastAsia="맑은 고딕" w:hAnsi="Times New Roman" w:cs="Times New Roman"/>
          <w:sz w:val="20"/>
          <w:szCs w:val="20"/>
          <w:highlight w:val="green"/>
          <w:lang w:val="en-GB" w:eastAsia="en-US"/>
        </w:rPr>
        <w:t>dcPred[ wedgePattern[ x ][ y ] ]</w:t>
      </w:r>
      <w:r w:rsidRPr="00DB7A8D">
        <w:rPr>
          <w:rFonts w:ascii="Times New Roman" w:eastAsia="맑은 고딕" w:hAnsi="Times New Roman" w:cs="Times New Roman"/>
          <w:sz w:val="20"/>
          <w:szCs w:val="20"/>
          <w:highlight w:val="green"/>
          <w:lang w:val="en-GB" w:eastAsia="ko-KR"/>
        </w:rPr>
        <w:tab/>
        <w:t>(</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sz w:val="20"/>
          <w:szCs w:val="20"/>
          <w:highlight w:val="green"/>
          <w:lang w:val="en-GB" w:eastAsia="ko-KR"/>
        </w:rPr>
        <w:noBreakHyphen/>
      </w:r>
      <w:r w:rsidR="0034390D" w:rsidRPr="00DB7A8D">
        <w:rPr>
          <w:rFonts w:ascii="Times New Roman" w:eastAsia="맑은 고딕" w:hAnsi="Times New Roman" w:cs="Times New Roman"/>
          <w:sz w:val="20"/>
          <w:szCs w:val="20"/>
          <w:highlight w:val="green"/>
          <w:lang w:val="en-GB" w:eastAsia="ko-KR"/>
        </w:rPr>
        <w:fldChar w:fldCharType="begin" w:fldLock="1"/>
      </w:r>
      <w:r w:rsidRPr="00DB7A8D">
        <w:rPr>
          <w:rFonts w:ascii="Times New Roman" w:eastAsia="맑은 고딕" w:hAnsi="Times New Roman" w:cs="Times New Roman"/>
          <w:sz w:val="20"/>
          <w:szCs w:val="20"/>
          <w:highlight w:val="green"/>
          <w:lang w:val="en-GB" w:eastAsia="ko-KR"/>
        </w:rPr>
        <w:instrText xml:space="preserve"> SEQ Equation \* ARABIC </w:instrText>
      </w:r>
      <w:r w:rsidR="0034390D" w:rsidRPr="00DB7A8D">
        <w:rPr>
          <w:rFonts w:ascii="Times New Roman" w:eastAsia="맑은 고딕" w:hAnsi="Times New Roman" w:cs="Times New Roman"/>
          <w:sz w:val="20"/>
          <w:szCs w:val="20"/>
          <w:highlight w:val="green"/>
          <w:lang w:val="en-GB" w:eastAsia="ko-KR"/>
        </w:rPr>
        <w:fldChar w:fldCharType="separate"/>
      </w:r>
      <w:r w:rsidRPr="00DB7A8D">
        <w:rPr>
          <w:rFonts w:ascii="Times New Roman" w:eastAsia="맑은 고딕" w:hAnsi="Times New Roman" w:cs="Times New Roman"/>
          <w:noProof/>
          <w:sz w:val="20"/>
          <w:szCs w:val="20"/>
          <w:highlight w:val="green"/>
          <w:lang w:val="en-GB" w:eastAsia="ko-KR"/>
        </w:rPr>
        <w:t>68</w:t>
      </w:r>
      <w:r w:rsidR="0034390D" w:rsidRPr="00DB7A8D">
        <w:rPr>
          <w:rFonts w:ascii="Times New Roman" w:eastAsia="맑은 고딕" w:hAnsi="Times New Roman" w:cs="Times New Roman"/>
          <w:sz w:val="20"/>
          <w:szCs w:val="20"/>
          <w:highlight w:val="green"/>
          <w:lang w:val="en-GB" w:eastAsia="ko-KR"/>
        </w:rPr>
        <w:fldChar w:fldCharType="end"/>
      </w:r>
      <w:r w:rsidRPr="00DB7A8D">
        <w:rPr>
          <w:rFonts w:ascii="Times New Roman" w:eastAsia="맑은 고딕" w:hAnsi="Times New Roman" w:cs="Times New Roman"/>
          <w:sz w:val="20"/>
          <w:szCs w:val="20"/>
          <w:highlight w:val="green"/>
          <w:lang w:val="en-GB" w:eastAsia="ko-KR"/>
        </w:rPr>
        <w:t>)</w:t>
      </w:r>
    </w:p>
    <w:bookmarkEnd w:id="74"/>
    <w:bookmarkEnd w:id="75"/>
    <w:bookmarkEnd w:id="79"/>
    <w:p w:rsidR="00DB7A8D" w:rsidRDefault="00DB7A8D" w:rsidP="00DB7A8D">
      <w:pPr>
        <w:keepNext/>
        <w:keepLines/>
        <w:numPr>
          <w:ilvl w:val="3"/>
          <w:numId w:val="0"/>
        </w:numPr>
        <w:tabs>
          <w:tab w:val="left" w:pos="360"/>
          <w:tab w:val="left" w:pos="720"/>
          <w:tab w:val="left" w:pos="1080"/>
          <w:tab w:val="num" w:pos="1361"/>
          <w:tab w:val="left" w:pos="1440"/>
        </w:tabs>
        <w:overflowPunct w:val="0"/>
        <w:autoSpaceDE w:val="0"/>
        <w:autoSpaceDN w:val="0"/>
        <w:adjustRightInd w:val="0"/>
        <w:spacing w:before="181" w:after="0" w:line="240" w:lineRule="auto"/>
        <w:jc w:val="both"/>
        <w:textAlignment w:val="baseline"/>
        <w:outlineLvl w:val="4"/>
        <w:rPr>
          <w:rFonts w:ascii="Times New Roman" w:eastAsia="맑은 고딕" w:hAnsi="Times New Roman" w:cs="Times New Roman"/>
          <w:b/>
          <w:sz w:val="20"/>
          <w:szCs w:val="20"/>
          <w:lang w:val="en-GB" w:eastAsia="en-US"/>
        </w:rPr>
      </w:pPr>
      <w:r w:rsidRPr="00DB7A8D">
        <w:rPr>
          <w:rFonts w:ascii="Times New Roman" w:eastAsia="맑은 고딕" w:hAnsi="Times New Roman" w:cs="Times New Roman"/>
          <w:b/>
          <w:sz w:val="20"/>
          <w:szCs w:val="20"/>
          <w:lang w:val="en-GB" w:eastAsia="en-US"/>
        </w:rPr>
        <w:t>H.9.3.2.2 Initialization process for context variables</w:t>
      </w:r>
    </w:p>
    <w:p w:rsidR="00F9112A" w:rsidRPr="00DB7A8D" w:rsidRDefault="00F9112A" w:rsidP="00DB7A8D">
      <w:pPr>
        <w:keepNext/>
        <w:keepLines/>
        <w:numPr>
          <w:ilvl w:val="3"/>
          <w:numId w:val="0"/>
        </w:numPr>
        <w:tabs>
          <w:tab w:val="left" w:pos="360"/>
          <w:tab w:val="left" w:pos="720"/>
          <w:tab w:val="left" w:pos="1080"/>
          <w:tab w:val="num" w:pos="1361"/>
          <w:tab w:val="left" w:pos="1440"/>
        </w:tabs>
        <w:overflowPunct w:val="0"/>
        <w:autoSpaceDE w:val="0"/>
        <w:autoSpaceDN w:val="0"/>
        <w:adjustRightInd w:val="0"/>
        <w:spacing w:before="181" w:after="0" w:line="240" w:lineRule="auto"/>
        <w:jc w:val="both"/>
        <w:textAlignment w:val="baseline"/>
        <w:outlineLvl w:val="4"/>
        <w:rPr>
          <w:rFonts w:ascii="Times New Roman" w:eastAsia="Times New Roman" w:hAnsi="Times New Roman" w:cs="Times New Roman"/>
          <w:sz w:val="20"/>
          <w:szCs w:val="20"/>
          <w:lang w:eastAsia="en-US"/>
        </w:rPr>
      </w:pPr>
      <w:r w:rsidRPr="00F9112A">
        <w:rPr>
          <w:rFonts w:ascii="Times New Roman" w:eastAsia="맑은 고딕" w:hAnsi="Times New Roman" w:cs="Times New Roman"/>
          <w:sz w:val="20"/>
          <w:szCs w:val="20"/>
          <w:lang w:val="en-GB" w:eastAsia="en-US"/>
        </w:rPr>
        <w:t>…</w:t>
      </w:r>
    </w:p>
    <w:p w:rsidR="00DB7A8D" w:rsidRPr="00DB7A8D" w:rsidRDefault="00DB7A8D" w:rsidP="00DB7A8D">
      <w:pPr>
        <w:keepNext/>
        <w:overflowPunct w:val="0"/>
        <w:autoSpaceDE w:val="0"/>
        <w:autoSpaceDN w:val="0"/>
        <w:adjustRightInd w:val="0"/>
        <w:spacing w:before="240" w:after="113" w:line="240" w:lineRule="auto"/>
        <w:jc w:val="center"/>
        <w:textAlignment w:val="baseline"/>
        <w:rPr>
          <w:rFonts w:ascii="Times New Roman" w:eastAsia="맑은 고딕" w:hAnsi="Times New Roman" w:cs="Times New Roman"/>
          <w:b/>
          <w:bCs/>
          <w:sz w:val="20"/>
          <w:szCs w:val="20"/>
          <w:lang w:val="en-GB" w:eastAsia="en-US"/>
        </w:rPr>
      </w:pPr>
      <w:bookmarkStart w:id="80" w:name="_Ref341694597"/>
      <w:bookmarkStart w:id="81" w:name="_Toc365463618"/>
      <w:r w:rsidRPr="00DB7A8D">
        <w:rPr>
          <w:rFonts w:ascii="Times New Roman" w:eastAsia="맑은 고딕" w:hAnsi="Times New Roman" w:cs="Times New Roman"/>
          <w:b/>
          <w:bCs/>
          <w:sz w:val="20"/>
          <w:szCs w:val="20"/>
          <w:lang w:val="en-GB" w:eastAsia="en-US"/>
        </w:rPr>
        <w:t>Table </w:t>
      </w:r>
      <w:r w:rsidR="0034390D" w:rsidRPr="00DB7A8D">
        <w:rPr>
          <w:rFonts w:ascii="Times New Roman" w:eastAsia="맑은 고딕" w:hAnsi="Times New Roman" w:cs="Times New Roman"/>
          <w:b/>
          <w:bCs/>
          <w:sz w:val="20"/>
          <w:szCs w:val="20"/>
          <w:lang w:val="en-GB" w:eastAsia="en-US"/>
        </w:rPr>
        <w:fldChar w:fldCharType="begin" w:fldLock="1"/>
      </w:r>
      <w:r w:rsidRPr="00DB7A8D">
        <w:rPr>
          <w:rFonts w:ascii="Times New Roman" w:eastAsia="맑은 고딕" w:hAnsi="Times New Roman" w:cs="Times New Roman"/>
          <w:b/>
          <w:bCs/>
          <w:sz w:val="20"/>
          <w:szCs w:val="20"/>
          <w:lang w:val="en-GB" w:eastAsia="en-US"/>
        </w:rPr>
        <w:instrText xml:space="preserve"> REF H \h </w:instrText>
      </w:r>
      <w:r w:rsidR="0034390D" w:rsidRPr="00DB7A8D">
        <w:rPr>
          <w:rFonts w:ascii="Times New Roman" w:eastAsia="맑은 고딕" w:hAnsi="Times New Roman" w:cs="Times New Roman"/>
          <w:b/>
          <w:bCs/>
          <w:sz w:val="20"/>
          <w:szCs w:val="20"/>
          <w:lang w:val="en-GB" w:eastAsia="en-US"/>
        </w:rPr>
      </w:r>
      <w:r w:rsidR="0034390D" w:rsidRPr="00DB7A8D">
        <w:rPr>
          <w:rFonts w:ascii="Times New Roman" w:eastAsia="맑은 고딕" w:hAnsi="Times New Roman" w:cs="Times New Roman"/>
          <w:b/>
          <w:bCs/>
          <w:sz w:val="20"/>
          <w:szCs w:val="20"/>
          <w:lang w:val="en-GB" w:eastAsia="en-US"/>
        </w:rPr>
        <w:fldChar w:fldCharType="separate"/>
      </w:r>
      <w:r w:rsidRPr="00DB7A8D">
        <w:rPr>
          <w:rFonts w:ascii="Times New Roman" w:eastAsia="맑은 고딕" w:hAnsi="Times New Roman" w:cs="Times New Roman"/>
          <w:b/>
          <w:bCs/>
          <w:sz w:val="20"/>
          <w:szCs w:val="20"/>
          <w:lang w:eastAsia="ko-KR"/>
        </w:rPr>
        <w:t>H</w:t>
      </w:r>
      <w:r w:rsidR="0034390D" w:rsidRPr="00DB7A8D">
        <w:rPr>
          <w:rFonts w:ascii="Times New Roman" w:eastAsia="맑은 고딕" w:hAnsi="Times New Roman" w:cs="Times New Roman"/>
          <w:b/>
          <w:bCs/>
          <w:sz w:val="20"/>
          <w:szCs w:val="20"/>
          <w:lang w:val="en-GB" w:eastAsia="en-US"/>
        </w:rPr>
        <w:fldChar w:fldCharType="end"/>
      </w:r>
      <w:r w:rsidRPr="00DB7A8D">
        <w:rPr>
          <w:rFonts w:ascii="Times New Roman" w:eastAsia="맑은 고딕" w:hAnsi="Times New Roman" w:cs="Times New Roman"/>
          <w:b/>
          <w:bCs/>
          <w:sz w:val="20"/>
          <w:szCs w:val="20"/>
          <w:lang w:val="en-GB" w:eastAsia="en-US"/>
        </w:rPr>
        <w:noBreakHyphen/>
      </w:r>
      <w:bookmarkEnd w:id="80"/>
      <w:r w:rsidRPr="00DB7A8D">
        <w:rPr>
          <w:rFonts w:ascii="Times New Roman" w:eastAsia="맑은 고딕" w:hAnsi="Times New Roman" w:cs="Times New Roman"/>
          <w:b/>
          <w:bCs/>
          <w:sz w:val="20"/>
          <w:szCs w:val="20"/>
          <w:lang w:val="en-GB" w:eastAsia="en-US"/>
        </w:rPr>
        <w:t>10 – Association of ctxIdx and syntax elements for each initializationType in the initialization process</w:t>
      </w:r>
      <w:bookmarkEnd w:id="8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2770"/>
        <w:gridCol w:w="1451"/>
        <w:gridCol w:w="879"/>
        <w:gridCol w:w="901"/>
        <w:gridCol w:w="919"/>
      </w:tblGrid>
      <w:tr w:rsidR="00DB7A8D" w:rsidRPr="00DB7A8D" w:rsidTr="007D59FF">
        <w:trPr>
          <w:jc w:val="center"/>
        </w:trPr>
        <w:tc>
          <w:tcPr>
            <w:tcW w:w="1936" w:type="dxa"/>
            <w:vMerge w:val="restart"/>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sz w:val="16"/>
                <w:szCs w:val="16"/>
                <w:lang w:eastAsia="en-US"/>
              </w:rPr>
            </w:pPr>
            <w:r w:rsidRPr="00DB7A8D">
              <w:rPr>
                <w:rFonts w:ascii="Times New Roman" w:eastAsia="Times New Roman" w:hAnsi="Times New Roman" w:cs="Times New Roman"/>
                <w:b/>
                <w:bCs/>
                <w:sz w:val="16"/>
                <w:szCs w:val="16"/>
                <w:lang w:eastAsia="en-US"/>
              </w:rPr>
              <w:t>Syntax structure</w:t>
            </w:r>
          </w:p>
        </w:tc>
        <w:tc>
          <w:tcPr>
            <w:tcW w:w="2987" w:type="dxa"/>
            <w:vMerge w:val="restart"/>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sz w:val="16"/>
                <w:szCs w:val="16"/>
                <w:lang w:eastAsia="en-US"/>
              </w:rPr>
            </w:pPr>
            <w:r w:rsidRPr="00DB7A8D">
              <w:rPr>
                <w:rFonts w:ascii="Times New Roman" w:eastAsia="Times New Roman" w:hAnsi="Times New Roman" w:cs="Times New Roman"/>
                <w:b/>
                <w:bCs/>
                <w:sz w:val="16"/>
                <w:szCs w:val="16"/>
                <w:lang w:eastAsia="en-US"/>
              </w:rPr>
              <w:t>Syntax element</w:t>
            </w:r>
          </w:p>
        </w:tc>
        <w:tc>
          <w:tcPr>
            <w:tcW w:w="1508" w:type="dxa"/>
            <w:vMerge w:val="restart"/>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sz w:val="16"/>
                <w:szCs w:val="16"/>
                <w:lang w:eastAsia="en-US"/>
              </w:rPr>
            </w:pPr>
            <w:r w:rsidRPr="00DB7A8D">
              <w:rPr>
                <w:rFonts w:ascii="Times New Roman" w:eastAsia="Times New Roman" w:hAnsi="Times New Roman" w:cs="Times New Roman"/>
                <w:b/>
                <w:bCs/>
                <w:sz w:val="16"/>
                <w:szCs w:val="16"/>
                <w:lang w:eastAsia="en-US"/>
              </w:rPr>
              <w:t>ctxIdxTable</w:t>
            </w:r>
          </w:p>
        </w:tc>
        <w:tc>
          <w:tcPr>
            <w:tcW w:w="2885" w:type="dxa"/>
            <w:gridSpan w:val="3"/>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b/>
                <w:sz w:val="16"/>
                <w:szCs w:val="16"/>
                <w:lang w:eastAsia="en-US"/>
              </w:rPr>
            </w:pPr>
            <w:r w:rsidRPr="00DB7A8D">
              <w:rPr>
                <w:rFonts w:ascii="Times New Roman" w:eastAsia="Times New Roman" w:hAnsi="Times New Roman" w:cs="Times New Roman"/>
                <w:b/>
                <w:sz w:val="16"/>
                <w:szCs w:val="16"/>
                <w:lang w:eastAsia="en-US"/>
              </w:rPr>
              <w:t>initType</w:t>
            </w:r>
          </w:p>
        </w:tc>
      </w:tr>
      <w:tr w:rsidR="00DB7A8D" w:rsidRPr="00DB7A8D" w:rsidTr="007D59FF">
        <w:trPr>
          <w:jc w:val="center"/>
        </w:trPr>
        <w:tc>
          <w:tcPr>
            <w:tcW w:w="1936" w:type="dxa"/>
            <w:vMerge/>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sz w:val="16"/>
                <w:szCs w:val="16"/>
                <w:lang w:eastAsia="en-US"/>
              </w:rPr>
            </w:pPr>
          </w:p>
        </w:tc>
        <w:tc>
          <w:tcPr>
            <w:tcW w:w="2987" w:type="dxa"/>
            <w:vMerge/>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sz w:val="16"/>
                <w:szCs w:val="16"/>
                <w:lang w:eastAsia="en-US"/>
              </w:rPr>
            </w:pPr>
          </w:p>
        </w:tc>
        <w:tc>
          <w:tcPr>
            <w:tcW w:w="1508" w:type="dxa"/>
            <w:vMerge/>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sz w:val="16"/>
                <w:szCs w:val="16"/>
                <w:lang w:eastAsia="en-US"/>
              </w:rPr>
            </w:pPr>
          </w:p>
        </w:tc>
        <w:tc>
          <w:tcPr>
            <w:tcW w:w="938"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sz w:val="16"/>
                <w:szCs w:val="16"/>
                <w:lang w:eastAsia="en-US"/>
              </w:rPr>
            </w:pPr>
            <w:r w:rsidRPr="00DB7A8D">
              <w:rPr>
                <w:rFonts w:ascii="Times New Roman" w:eastAsia="MS Mincho" w:hAnsi="Times New Roman" w:cs="Times New Roman"/>
                <w:b/>
                <w:sz w:val="16"/>
                <w:szCs w:val="16"/>
                <w:lang w:eastAsia="ja-JP"/>
              </w:rPr>
              <w:t>0</w:t>
            </w:r>
          </w:p>
        </w:tc>
        <w:tc>
          <w:tcPr>
            <w:tcW w:w="963"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sz w:val="16"/>
                <w:szCs w:val="16"/>
                <w:lang w:eastAsia="en-US"/>
              </w:rPr>
            </w:pPr>
            <w:r w:rsidRPr="00DB7A8D">
              <w:rPr>
                <w:rFonts w:ascii="Times New Roman" w:eastAsia="MS Mincho" w:hAnsi="Times New Roman" w:cs="Times New Roman"/>
                <w:b/>
                <w:sz w:val="16"/>
                <w:szCs w:val="16"/>
                <w:lang w:eastAsia="ja-JP"/>
              </w:rPr>
              <w:t>1</w:t>
            </w:r>
          </w:p>
        </w:tc>
        <w:tc>
          <w:tcPr>
            <w:tcW w:w="984"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jc w:val="center"/>
              <w:textAlignment w:val="baseline"/>
              <w:rPr>
                <w:rFonts w:ascii="Times New Roman" w:eastAsia="Times New Roman" w:hAnsi="Times New Roman" w:cs="Times New Roman"/>
                <w:sz w:val="16"/>
                <w:szCs w:val="16"/>
                <w:lang w:eastAsia="en-US"/>
              </w:rPr>
            </w:pPr>
            <w:r w:rsidRPr="00DB7A8D">
              <w:rPr>
                <w:rFonts w:ascii="Times New Roman" w:eastAsia="MS Mincho" w:hAnsi="Times New Roman" w:cs="Times New Roman"/>
                <w:b/>
                <w:sz w:val="16"/>
                <w:szCs w:val="16"/>
                <w:lang w:eastAsia="ja-JP"/>
              </w:rPr>
              <w:t>2</w:t>
            </w:r>
          </w:p>
        </w:tc>
      </w:tr>
      <w:tr w:rsidR="00DB7A8D" w:rsidRPr="00DB7A8D" w:rsidTr="007D59FF">
        <w:trPr>
          <w:jc w:val="center"/>
        </w:trPr>
        <w:tc>
          <w:tcPr>
            <w:tcW w:w="1936" w:type="dxa"/>
            <w:vMerge w:val="restart"/>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en-US"/>
              </w:rPr>
            </w:pPr>
            <w:r w:rsidRPr="00DB7A8D">
              <w:rPr>
                <w:rFonts w:ascii="Times New Roman" w:eastAsia="Times New Roman" w:hAnsi="Times New Roman" w:cs="Times New Roman"/>
                <w:sz w:val="16"/>
                <w:szCs w:val="16"/>
                <w:lang w:eastAsia="en-US"/>
              </w:rPr>
              <w:t>coding_unit( )</w:t>
            </w:r>
            <w:r w:rsidRPr="00DB7A8D">
              <w:rPr>
                <w:rFonts w:ascii="Times New Roman" w:eastAsia="Times New Roman" w:hAnsi="Times New Roman" w:cs="Times New Roman"/>
                <w:sz w:val="16"/>
                <w:szCs w:val="16"/>
                <w:lang w:eastAsia="en-US"/>
              </w:rPr>
              <w:br/>
              <w:t>depth_mode_parameters( )</w:t>
            </w:r>
          </w:p>
        </w:tc>
        <w:tc>
          <w:tcPr>
            <w:tcW w:w="2987" w:type="dxa"/>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ko-KR"/>
              </w:rPr>
            </w:pPr>
            <w:r w:rsidRPr="00DB7A8D">
              <w:rPr>
                <w:rFonts w:ascii="Times New Roman" w:eastAsia="Times New Roman" w:hAnsi="Times New Roman" w:cs="Times New Roman"/>
                <w:sz w:val="16"/>
                <w:szCs w:val="16"/>
                <w:lang w:eastAsia="ko-KR"/>
              </w:rPr>
              <w:t>…</w:t>
            </w:r>
          </w:p>
        </w:tc>
        <w:tc>
          <w:tcPr>
            <w:tcW w:w="1508"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p>
        </w:tc>
        <w:tc>
          <w:tcPr>
            <w:tcW w:w="938"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p>
        </w:tc>
        <w:tc>
          <w:tcPr>
            <w:tcW w:w="963"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p>
        </w:tc>
        <w:tc>
          <w:tcPr>
            <w:tcW w:w="984"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p>
        </w:tc>
      </w:tr>
      <w:tr w:rsidR="00DB7A8D" w:rsidRPr="00DB7A8D" w:rsidTr="007D59FF">
        <w:trPr>
          <w:jc w:val="center"/>
        </w:trPr>
        <w:tc>
          <w:tcPr>
            <w:tcW w:w="1936" w:type="dxa"/>
            <w:vMerge/>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en-US"/>
              </w:rPr>
            </w:pPr>
          </w:p>
        </w:tc>
        <w:tc>
          <w:tcPr>
            <w:tcW w:w="2987" w:type="dxa"/>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ko-KR"/>
              </w:rPr>
            </w:pPr>
            <w:r w:rsidRPr="00DB7A8D">
              <w:rPr>
                <w:rFonts w:ascii="Times New Roman" w:eastAsia="Times New Roman" w:hAnsi="Times New Roman" w:cs="Times New Roman"/>
                <w:sz w:val="16"/>
                <w:szCs w:val="16"/>
                <w:highlight w:val="green"/>
                <w:lang w:eastAsia="ko-KR"/>
              </w:rPr>
              <w:t>sdc_flag</w:t>
            </w:r>
          </w:p>
        </w:tc>
        <w:tc>
          <w:tcPr>
            <w:tcW w:w="1508" w:type="dxa"/>
            <w:shd w:val="clear" w:color="auto" w:fill="auto"/>
          </w:tcPr>
          <w:p w:rsidR="00DB7A8D" w:rsidRPr="00DB7A8D" w:rsidRDefault="00021537"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r>
              <w:fldChar w:fldCharType="begin" w:fldLock="1"/>
            </w:r>
            <w:r>
              <w:instrText xml:space="preserve"> REF _Ref358644755 \h  \* MERGEFORMAT </w:instrText>
            </w:r>
            <w:r>
              <w:fldChar w:fldCharType="separate"/>
            </w:r>
            <w:r w:rsidR="00DB7A8D" w:rsidRPr="00DB7A8D">
              <w:rPr>
                <w:rFonts w:ascii="Times New Roman" w:eastAsia="Times New Roman" w:hAnsi="Times New Roman" w:cs="Times New Roman"/>
                <w:sz w:val="16"/>
                <w:szCs w:val="16"/>
                <w:highlight w:val="green"/>
                <w:lang w:eastAsia="en-US"/>
              </w:rPr>
              <w:t>Table H</w:t>
            </w:r>
            <w:r w:rsidR="00DB7A8D" w:rsidRPr="00DB7A8D">
              <w:rPr>
                <w:rFonts w:ascii="Times New Roman" w:eastAsia="Times New Roman" w:hAnsi="Times New Roman" w:cs="Times New Roman"/>
                <w:sz w:val="16"/>
                <w:szCs w:val="16"/>
                <w:highlight w:val="green"/>
                <w:lang w:eastAsia="en-US"/>
              </w:rPr>
              <w:noBreakHyphen/>
            </w:r>
            <w:r>
              <w:fldChar w:fldCharType="end"/>
            </w:r>
            <w:r w:rsidR="00DB7A8D" w:rsidRPr="00DB7A8D">
              <w:rPr>
                <w:rFonts w:ascii="Times New Roman" w:eastAsia="Times New Roman" w:hAnsi="Times New Roman" w:cs="Times New Roman"/>
                <w:sz w:val="16"/>
                <w:szCs w:val="16"/>
                <w:highlight w:val="green"/>
                <w:lang w:eastAsia="en-US"/>
              </w:rPr>
              <w:t>24</w:t>
            </w:r>
          </w:p>
        </w:tc>
        <w:tc>
          <w:tcPr>
            <w:tcW w:w="938"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r w:rsidRPr="00DB7A8D">
              <w:rPr>
                <w:rFonts w:ascii="Times New Roman" w:eastAsia="Times New Roman" w:hAnsi="Times New Roman" w:cs="Times New Roman"/>
                <w:sz w:val="16"/>
                <w:szCs w:val="16"/>
                <w:highlight w:val="green"/>
                <w:lang w:eastAsia="en-US"/>
              </w:rPr>
              <w:t>0..2</w:t>
            </w:r>
          </w:p>
        </w:tc>
        <w:tc>
          <w:tcPr>
            <w:tcW w:w="963"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r w:rsidRPr="00DB7A8D">
              <w:rPr>
                <w:rFonts w:ascii="Times New Roman" w:eastAsia="Times New Roman" w:hAnsi="Times New Roman" w:cs="Times New Roman"/>
                <w:sz w:val="16"/>
                <w:szCs w:val="16"/>
                <w:highlight w:val="green"/>
                <w:lang w:eastAsia="en-US"/>
              </w:rPr>
              <w:t>3..5</w:t>
            </w:r>
          </w:p>
        </w:tc>
        <w:tc>
          <w:tcPr>
            <w:tcW w:w="984"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r w:rsidRPr="00DB7A8D">
              <w:rPr>
                <w:rFonts w:ascii="Times New Roman" w:eastAsia="Times New Roman" w:hAnsi="Times New Roman" w:cs="Times New Roman"/>
                <w:sz w:val="16"/>
                <w:szCs w:val="16"/>
                <w:highlight w:val="green"/>
                <w:lang w:eastAsia="en-US"/>
              </w:rPr>
              <w:t>6..8</w:t>
            </w:r>
          </w:p>
        </w:tc>
      </w:tr>
      <w:tr w:rsidR="00DB7A8D" w:rsidRPr="00DB7A8D" w:rsidTr="007D59FF">
        <w:trPr>
          <w:jc w:val="center"/>
        </w:trPr>
        <w:tc>
          <w:tcPr>
            <w:tcW w:w="1936" w:type="dxa"/>
            <w:vMerge/>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en-US"/>
              </w:rPr>
            </w:pPr>
          </w:p>
        </w:tc>
        <w:tc>
          <w:tcPr>
            <w:tcW w:w="2987" w:type="dxa"/>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ko-KR"/>
              </w:rPr>
            </w:pPr>
            <w:r w:rsidRPr="00DB7A8D">
              <w:rPr>
                <w:rFonts w:ascii="Times New Roman" w:eastAsia="Times New Roman" w:hAnsi="Times New Roman" w:cs="Times New Roman"/>
                <w:sz w:val="16"/>
                <w:szCs w:val="16"/>
                <w:highlight w:val="green"/>
                <w:lang w:eastAsia="ko-KR"/>
              </w:rPr>
              <w:t>hevc_intra_flag</w:t>
            </w:r>
          </w:p>
        </w:tc>
        <w:tc>
          <w:tcPr>
            <w:tcW w:w="1508" w:type="dxa"/>
            <w:shd w:val="clear" w:color="auto" w:fill="auto"/>
          </w:tcPr>
          <w:p w:rsidR="00DB7A8D" w:rsidRPr="00DB7A8D" w:rsidRDefault="00021537"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r>
              <w:fldChar w:fldCharType="begin" w:fldLock="1"/>
            </w:r>
            <w:r>
              <w:instrText xml:space="preserve"> REF _Ref358644611 \h  \* MERGEFORMAT </w:instrText>
            </w:r>
            <w:r>
              <w:fldChar w:fldCharType="separate"/>
            </w:r>
            <w:r w:rsidR="00DB7A8D" w:rsidRPr="00DB7A8D">
              <w:rPr>
                <w:rFonts w:ascii="Times New Roman" w:eastAsia="Times New Roman" w:hAnsi="Times New Roman" w:cs="Times New Roman"/>
                <w:sz w:val="16"/>
                <w:szCs w:val="16"/>
                <w:highlight w:val="green"/>
                <w:lang w:eastAsia="en-US"/>
              </w:rPr>
              <w:t>Table H</w:t>
            </w:r>
            <w:r w:rsidR="00DB7A8D" w:rsidRPr="00DB7A8D">
              <w:rPr>
                <w:rFonts w:ascii="Times New Roman" w:eastAsia="Times New Roman" w:hAnsi="Times New Roman" w:cs="Times New Roman"/>
                <w:sz w:val="16"/>
                <w:szCs w:val="16"/>
                <w:highlight w:val="green"/>
                <w:lang w:eastAsia="en-US"/>
              </w:rPr>
              <w:noBreakHyphen/>
              <w:t>2</w:t>
            </w:r>
            <w:r>
              <w:fldChar w:fldCharType="end"/>
            </w:r>
            <w:r w:rsidR="00DB7A8D" w:rsidRPr="00DB7A8D">
              <w:rPr>
                <w:rFonts w:ascii="Times New Roman" w:eastAsia="Times New Roman" w:hAnsi="Times New Roman" w:cs="Times New Roman"/>
                <w:sz w:val="16"/>
                <w:szCs w:val="16"/>
                <w:highlight w:val="green"/>
                <w:lang w:eastAsia="en-US"/>
              </w:rPr>
              <w:t>5</w:t>
            </w:r>
          </w:p>
        </w:tc>
        <w:tc>
          <w:tcPr>
            <w:tcW w:w="938"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r w:rsidRPr="00DB7A8D">
              <w:rPr>
                <w:rFonts w:ascii="Times New Roman" w:eastAsia="Times New Roman" w:hAnsi="Times New Roman" w:cs="Times New Roman"/>
                <w:sz w:val="16"/>
                <w:szCs w:val="16"/>
                <w:highlight w:val="green"/>
                <w:lang w:eastAsia="en-US"/>
              </w:rPr>
              <w:t>0..2</w:t>
            </w:r>
          </w:p>
        </w:tc>
        <w:tc>
          <w:tcPr>
            <w:tcW w:w="963"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r w:rsidRPr="00DB7A8D">
              <w:rPr>
                <w:rFonts w:ascii="Times New Roman" w:eastAsia="Times New Roman" w:hAnsi="Times New Roman" w:cs="Times New Roman"/>
                <w:sz w:val="16"/>
                <w:szCs w:val="16"/>
                <w:highlight w:val="green"/>
                <w:lang w:eastAsia="en-US"/>
              </w:rPr>
              <w:t>3..5</w:t>
            </w:r>
          </w:p>
        </w:tc>
        <w:tc>
          <w:tcPr>
            <w:tcW w:w="984"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highlight w:val="green"/>
                <w:lang w:eastAsia="en-US"/>
              </w:rPr>
            </w:pPr>
            <w:r w:rsidRPr="00DB7A8D">
              <w:rPr>
                <w:rFonts w:ascii="Times New Roman" w:eastAsia="Times New Roman" w:hAnsi="Times New Roman" w:cs="Times New Roman"/>
                <w:sz w:val="16"/>
                <w:szCs w:val="16"/>
                <w:highlight w:val="green"/>
                <w:lang w:eastAsia="en-US"/>
              </w:rPr>
              <w:t>6..8</w:t>
            </w:r>
          </w:p>
        </w:tc>
      </w:tr>
      <w:tr w:rsidR="00DB7A8D" w:rsidRPr="00DB7A8D" w:rsidTr="007D59FF">
        <w:trPr>
          <w:jc w:val="center"/>
        </w:trPr>
        <w:tc>
          <w:tcPr>
            <w:tcW w:w="1936" w:type="dxa"/>
            <w:vMerge/>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en-US"/>
              </w:rPr>
            </w:pPr>
          </w:p>
        </w:tc>
        <w:tc>
          <w:tcPr>
            <w:tcW w:w="2987" w:type="dxa"/>
            <w:shd w:val="clear" w:color="auto" w:fill="auto"/>
            <w:vAlign w:val="center"/>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val="de-DE" w:eastAsia="ko-KR"/>
              </w:rPr>
            </w:pPr>
            <w:r w:rsidRPr="00DB7A8D">
              <w:rPr>
                <w:rFonts w:ascii="Times New Roman" w:eastAsia="Times New Roman" w:hAnsi="Times New Roman" w:cs="Times New Roman"/>
                <w:sz w:val="16"/>
                <w:szCs w:val="16"/>
                <w:lang w:val="de-DE" w:eastAsia="ko-KR"/>
              </w:rPr>
              <w:t>...</w:t>
            </w:r>
          </w:p>
        </w:tc>
        <w:tc>
          <w:tcPr>
            <w:tcW w:w="1508"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en-US"/>
              </w:rPr>
            </w:pPr>
          </w:p>
        </w:tc>
        <w:tc>
          <w:tcPr>
            <w:tcW w:w="938"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en-US"/>
              </w:rPr>
            </w:pPr>
          </w:p>
        </w:tc>
        <w:tc>
          <w:tcPr>
            <w:tcW w:w="963"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en-US"/>
              </w:rPr>
            </w:pPr>
          </w:p>
        </w:tc>
        <w:tc>
          <w:tcPr>
            <w:tcW w:w="984" w:type="dxa"/>
            <w:shd w:val="clear" w:color="auto" w:fill="auto"/>
          </w:tcPr>
          <w:p w:rsidR="00DB7A8D" w:rsidRPr="00DB7A8D" w:rsidRDefault="00DB7A8D" w:rsidP="00DB7A8D">
            <w:pPr>
              <w:keepNext/>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16"/>
                <w:szCs w:val="16"/>
                <w:lang w:eastAsia="en-US"/>
              </w:rPr>
            </w:pPr>
          </w:p>
        </w:tc>
      </w:tr>
    </w:tbl>
    <w:p w:rsidR="00DB7A8D" w:rsidRPr="00DB7A8D" w:rsidRDefault="006C3A70" w:rsidP="00DB7A8D">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GB" w:eastAsia="en-US"/>
        </w:rPr>
      </w:pPr>
      <w:r>
        <w:rPr>
          <w:rFonts w:ascii="Times New Roman" w:eastAsia="Times New Roman" w:hAnsi="Times New Roman" w:cs="Times New Roman"/>
          <w:lang w:val="en-GB" w:eastAsia="en-US"/>
        </w:rPr>
        <w:t>…</w:t>
      </w:r>
    </w:p>
    <w:p w:rsidR="00DB7A8D" w:rsidRPr="00DB7A8D" w:rsidRDefault="00DB7A8D" w:rsidP="00DB7A8D">
      <w:pPr>
        <w:keepNext/>
        <w:overflowPunct w:val="0"/>
        <w:autoSpaceDE w:val="0"/>
        <w:autoSpaceDN w:val="0"/>
        <w:adjustRightInd w:val="0"/>
        <w:spacing w:before="240" w:after="113" w:line="240" w:lineRule="auto"/>
        <w:jc w:val="center"/>
        <w:textAlignment w:val="baseline"/>
        <w:rPr>
          <w:rFonts w:ascii="Times New Roman" w:eastAsia="맑은 고딕" w:hAnsi="Times New Roman" w:cs="Times New Roman"/>
          <w:b/>
          <w:bCs/>
          <w:sz w:val="20"/>
          <w:szCs w:val="20"/>
          <w:highlight w:val="green"/>
          <w:lang w:val="en-GB" w:eastAsia="en-US"/>
        </w:rPr>
      </w:pPr>
      <w:r w:rsidRPr="00DB7A8D">
        <w:rPr>
          <w:rFonts w:ascii="Times New Roman" w:eastAsia="맑은 고딕" w:hAnsi="Times New Roman" w:cs="Times New Roman"/>
          <w:b/>
          <w:bCs/>
          <w:sz w:val="20"/>
          <w:szCs w:val="20"/>
          <w:highlight w:val="green"/>
          <w:lang w:val="en-GB" w:eastAsia="en-US"/>
        </w:rPr>
        <w:t>Table </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b/>
          <w:bCs/>
          <w:sz w:val="20"/>
          <w:szCs w:val="20"/>
          <w:highlight w:val="green"/>
          <w:lang w:val="en-GB" w:eastAsia="en-US"/>
        </w:rPr>
        <w:noBreakHyphen/>
      </w:r>
      <w:r w:rsidR="0034390D" w:rsidRPr="00DB7A8D">
        <w:rPr>
          <w:rFonts w:ascii="Times New Roman" w:eastAsia="맑은 고딕" w:hAnsi="Times New Roman" w:cs="Times New Roman"/>
          <w:b/>
          <w:bCs/>
          <w:sz w:val="20"/>
          <w:szCs w:val="20"/>
          <w:highlight w:val="green"/>
          <w:lang w:val="en-GB" w:eastAsia="en-US"/>
        </w:rPr>
        <w:fldChar w:fldCharType="begin" w:fldLock="1"/>
      </w:r>
      <w:r w:rsidRPr="00DB7A8D">
        <w:rPr>
          <w:rFonts w:ascii="Times New Roman" w:eastAsia="맑은 고딕" w:hAnsi="Times New Roman" w:cs="Times New Roman"/>
          <w:b/>
          <w:bCs/>
          <w:sz w:val="20"/>
          <w:szCs w:val="20"/>
          <w:highlight w:val="green"/>
          <w:lang w:val="en-GB" w:eastAsia="en-US"/>
        </w:rPr>
        <w:instrText xml:space="preserve"> SEQ Table \* ARABIC \s 1 </w:instrText>
      </w:r>
      <w:r w:rsidR="0034390D" w:rsidRPr="00DB7A8D">
        <w:rPr>
          <w:rFonts w:ascii="Times New Roman" w:eastAsia="맑은 고딕" w:hAnsi="Times New Roman" w:cs="Times New Roman"/>
          <w:b/>
          <w:bCs/>
          <w:sz w:val="20"/>
          <w:szCs w:val="20"/>
          <w:highlight w:val="green"/>
          <w:lang w:val="en-GB" w:eastAsia="en-US"/>
        </w:rPr>
        <w:fldChar w:fldCharType="separate"/>
      </w:r>
      <w:r w:rsidRPr="00DB7A8D">
        <w:rPr>
          <w:rFonts w:ascii="Times New Roman" w:eastAsia="맑은 고딕" w:hAnsi="Times New Roman" w:cs="Times New Roman"/>
          <w:b/>
          <w:bCs/>
          <w:noProof/>
          <w:sz w:val="20"/>
          <w:szCs w:val="20"/>
          <w:highlight w:val="green"/>
          <w:lang w:val="en-GB" w:eastAsia="en-US"/>
        </w:rPr>
        <w:t>2</w:t>
      </w:r>
      <w:r w:rsidR="0034390D" w:rsidRPr="00DB7A8D">
        <w:rPr>
          <w:rFonts w:ascii="Times New Roman" w:eastAsia="맑은 고딕" w:hAnsi="Times New Roman" w:cs="Times New Roman"/>
          <w:b/>
          <w:bCs/>
          <w:sz w:val="20"/>
          <w:szCs w:val="20"/>
          <w:highlight w:val="green"/>
          <w:lang w:val="en-GB" w:eastAsia="en-US"/>
        </w:rPr>
        <w:fldChar w:fldCharType="end"/>
      </w:r>
      <w:r w:rsidR="001935B9">
        <w:rPr>
          <w:rFonts w:ascii="Times New Roman" w:eastAsia="맑은 고딕" w:hAnsi="Times New Roman" w:cs="Times New Roman"/>
          <w:b/>
          <w:bCs/>
          <w:sz w:val="20"/>
          <w:szCs w:val="20"/>
          <w:highlight w:val="green"/>
          <w:lang w:val="en-GB" w:eastAsia="en-US"/>
        </w:rPr>
        <w:t>0</w:t>
      </w:r>
      <w:r w:rsidRPr="00DB7A8D">
        <w:rPr>
          <w:rFonts w:ascii="Times New Roman" w:eastAsia="맑은 고딕" w:hAnsi="Times New Roman" w:cs="Times New Roman"/>
          <w:b/>
          <w:bCs/>
          <w:sz w:val="20"/>
          <w:szCs w:val="20"/>
          <w:highlight w:val="green"/>
          <w:lang w:val="en-GB" w:eastAsia="en-US"/>
        </w:rPr>
        <w:t xml:space="preserve"> – Values of variable initValue for </w:t>
      </w:r>
      <w:r w:rsidRPr="00DB7A8D">
        <w:rPr>
          <w:rFonts w:ascii="Times New Roman" w:eastAsia="맑은 고딕" w:hAnsi="Times New Roman" w:cs="Times New Roman"/>
          <w:b/>
          <w:bCs/>
          <w:sz w:val="20"/>
          <w:szCs w:val="20"/>
          <w:highlight w:val="green"/>
          <w:lang w:val="en-GB"/>
        </w:rPr>
        <w:t>sdc_flag</w:t>
      </w:r>
      <w:r w:rsidRPr="00DB7A8D">
        <w:rPr>
          <w:rFonts w:ascii="Times New Roman" w:eastAsia="맑은 고딕" w:hAnsi="Times New Roman" w:cs="Times New Roman"/>
          <w:b/>
          <w:bCs/>
          <w:sz w:val="20"/>
          <w:szCs w:val="20"/>
          <w:highlight w:val="green"/>
          <w:lang w:val="en-GB" w:eastAsia="en-US"/>
        </w:rPr>
        <w:t xml:space="preserve"> ctxIdx</w:t>
      </w:r>
    </w:p>
    <w:tbl>
      <w:tblPr>
        <w:tblW w:w="0" w:type="auto"/>
        <w:jc w:val="center"/>
        <w:tblLook w:val="04A0" w:firstRow="1" w:lastRow="0" w:firstColumn="1" w:lastColumn="0" w:noHBand="0" w:noVBand="1"/>
      </w:tblPr>
      <w:tblGrid>
        <w:gridCol w:w="1696"/>
        <w:gridCol w:w="456"/>
        <w:gridCol w:w="456"/>
        <w:gridCol w:w="456"/>
        <w:gridCol w:w="456"/>
        <w:gridCol w:w="456"/>
        <w:gridCol w:w="456"/>
        <w:gridCol w:w="456"/>
        <w:gridCol w:w="456"/>
        <w:gridCol w:w="456"/>
      </w:tblGrid>
      <w:tr w:rsidR="00DB7A8D" w:rsidRPr="00DB7A8D" w:rsidTr="007D59FF">
        <w:trPr>
          <w:trHeight w:val="285"/>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Initialization variable</w:t>
            </w:r>
          </w:p>
        </w:tc>
        <w:tc>
          <w:tcPr>
            <w:tcW w:w="0" w:type="auto"/>
            <w:gridSpan w:val="9"/>
            <w:tcBorders>
              <w:top w:val="single" w:sz="8" w:space="0" w:color="auto"/>
              <w:left w:val="nil"/>
              <w:bottom w:val="single" w:sz="8" w:space="0" w:color="auto"/>
              <w:right w:val="single" w:sz="8" w:space="0" w:color="000000"/>
            </w:tcBorders>
            <w:vAlign w:val="center"/>
          </w:tcPr>
          <w:p w:rsidR="00DB7A8D" w:rsidRPr="00DB7A8D" w:rsidRDefault="00FF75C2"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1B6E7F">
              <w:rPr>
                <w:rFonts w:ascii="Times New Roman" w:eastAsia="Times New Roman" w:hAnsi="Times New Roman" w:cs="Times New Roman"/>
                <w:b/>
                <w:bCs/>
                <w:sz w:val="16"/>
                <w:szCs w:val="16"/>
                <w:highlight w:val="green"/>
              </w:rPr>
              <w:t xml:space="preserve">ctxIdx of </w:t>
            </w:r>
            <w:r w:rsidR="00DB7A8D" w:rsidRPr="00DB7A8D">
              <w:rPr>
                <w:rFonts w:ascii="Times New Roman" w:eastAsia="Times New Roman" w:hAnsi="Times New Roman" w:cs="Times New Roman"/>
                <w:b/>
                <w:bCs/>
                <w:sz w:val="16"/>
                <w:szCs w:val="16"/>
                <w:highlight w:val="green"/>
              </w:rPr>
              <w:t>sdc_flag</w:t>
            </w:r>
          </w:p>
        </w:tc>
      </w:tr>
      <w:tr w:rsidR="00DB7A8D" w:rsidRPr="00DB7A8D" w:rsidTr="007D59FF">
        <w:trPr>
          <w:trHeight w:val="28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p>
        </w:tc>
        <w:tc>
          <w:tcPr>
            <w:tcW w:w="0" w:type="auto"/>
            <w:tcBorders>
              <w:top w:val="nil"/>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0</w:t>
            </w:r>
          </w:p>
        </w:tc>
        <w:tc>
          <w:tcPr>
            <w:tcW w:w="0" w:type="auto"/>
            <w:tcBorders>
              <w:top w:val="nil"/>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1</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2</w:t>
            </w:r>
          </w:p>
        </w:tc>
        <w:tc>
          <w:tcPr>
            <w:tcW w:w="456" w:type="dxa"/>
            <w:tcBorders>
              <w:top w:val="single" w:sz="8" w:space="0" w:color="auto"/>
              <w:left w:val="single" w:sz="8" w:space="0" w:color="auto"/>
              <w:bottom w:val="single" w:sz="8" w:space="0" w:color="auto"/>
              <w:right w:val="single" w:sz="8" w:space="0" w:color="auto"/>
            </w:tcBorders>
            <w:vAlign w:val="center"/>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3</w:t>
            </w:r>
          </w:p>
        </w:tc>
        <w:tc>
          <w:tcPr>
            <w:tcW w:w="456" w:type="dxa"/>
            <w:tcBorders>
              <w:top w:val="single" w:sz="8" w:space="0" w:color="auto"/>
              <w:left w:val="single" w:sz="8" w:space="0" w:color="auto"/>
              <w:bottom w:val="single" w:sz="8" w:space="0" w:color="auto"/>
              <w:right w:val="single" w:sz="8" w:space="0" w:color="auto"/>
            </w:tcBorders>
            <w:vAlign w:val="center"/>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4</w:t>
            </w:r>
          </w:p>
        </w:tc>
        <w:tc>
          <w:tcPr>
            <w:tcW w:w="0" w:type="auto"/>
            <w:tcBorders>
              <w:top w:val="single" w:sz="8" w:space="0" w:color="auto"/>
              <w:left w:val="single" w:sz="8" w:space="0" w:color="auto"/>
              <w:bottom w:val="single" w:sz="8" w:space="0" w:color="auto"/>
              <w:right w:val="single" w:sz="8" w:space="0" w:color="auto"/>
            </w:tcBorders>
            <w:vAlign w:val="center"/>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5</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6</w:t>
            </w:r>
          </w:p>
        </w:tc>
        <w:tc>
          <w:tcPr>
            <w:tcW w:w="0" w:type="auto"/>
            <w:tcBorders>
              <w:top w:val="nil"/>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7</w:t>
            </w:r>
          </w:p>
        </w:tc>
        <w:tc>
          <w:tcPr>
            <w:tcW w:w="0" w:type="auto"/>
            <w:tcBorders>
              <w:top w:val="nil"/>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8</w:t>
            </w:r>
          </w:p>
        </w:tc>
      </w:tr>
      <w:tr w:rsidR="00DB7A8D" w:rsidRPr="00DB7A8D" w:rsidTr="007D59FF">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initValue</w:t>
            </w:r>
          </w:p>
        </w:tc>
        <w:tc>
          <w:tcPr>
            <w:tcW w:w="0" w:type="auto"/>
            <w:tcBorders>
              <w:top w:val="nil"/>
              <w:left w:val="nil"/>
              <w:bottom w:val="single" w:sz="8" w:space="0" w:color="auto"/>
              <w:right w:val="single" w:sz="8" w:space="0" w:color="auto"/>
            </w:tcBorders>
            <w:shd w:val="clear" w:color="auto" w:fill="auto"/>
            <w:hideMark/>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214</w:t>
            </w:r>
          </w:p>
        </w:tc>
        <w:tc>
          <w:tcPr>
            <w:tcW w:w="0" w:type="auto"/>
            <w:tcBorders>
              <w:top w:val="nil"/>
              <w:left w:val="nil"/>
              <w:bottom w:val="single" w:sz="8" w:space="0" w:color="auto"/>
              <w:right w:val="single" w:sz="8" w:space="0" w:color="auto"/>
            </w:tcBorders>
            <w:shd w:val="clear" w:color="auto" w:fill="auto"/>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229</w:t>
            </w:r>
          </w:p>
        </w:tc>
        <w:tc>
          <w:tcPr>
            <w:tcW w:w="0" w:type="auto"/>
            <w:tcBorders>
              <w:top w:val="single" w:sz="8" w:space="0" w:color="auto"/>
              <w:left w:val="nil"/>
              <w:bottom w:val="single" w:sz="8" w:space="0" w:color="auto"/>
              <w:right w:val="single" w:sz="8" w:space="0" w:color="auto"/>
            </w:tcBorders>
            <w:shd w:val="clear" w:color="auto" w:fill="auto"/>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230</w:t>
            </w:r>
          </w:p>
        </w:tc>
        <w:tc>
          <w:tcPr>
            <w:tcW w:w="456" w:type="dxa"/>
            <w:tcBorders>
              <w:top w:val="single" w:sz="8" w:space="0" w:color="auto"/>
              <w:left w:val="single" w:sz="8" w:space="0" w:color="auto"/>
              <w:bottom w:val="single" w:sz="8" w:space="0" w:color="auto"/>
              <w:right w:val="single" w:sz="8" w:space="0" w:color="auto"/>
            </w:tcBorders>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215</w:t>
            </w:r>
          </w:p>
        </w:tc>
        <w:tc>
          <w:tcPr>
            <w:tcW w:w="456" w:type="dxa"/>
            <w:tcBorders>
              <w:top w:val="single" w:sz="8" w:space="0" w:color="auto"/>
              <w:left w:val="single" w:sz="8" w:space="0" w:color="auto"/>
              <w:bottom w:val="single" w:sz="8" w:space="0" w:color="auto"/>
              <w:right w:val="single" w:sz="8" w:space="0" w:color="auto"/>
            </w:tcBorders>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202</w:t>
            </w:r>
          </w:p>
        </w:tc>
        <w:tc>
          <w:tcPr>
            <w:tcW w:w="0" w:type="auto"/>
            <w:tcBorders>
              <w:top w:val="single" w:sz="8" w:space="0" w:color="auto"/>
              <w:left w:val="single" w:sz="8" w:space="0" w:color="auto"/>
              <w:bottom w:val="single" w:sz="8" w:space="0" w:color="auto"/>
              <w:right w:val="single" w:sz="8" w:space="0" w:color="auto"/>
            </w:tcBorders>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174</w:t>
            </w:r>
          </w:p>
        </w:tc>
        <w:tc>
          <w:tcPr>
            <w:tcW w:w="0" w:type="auto"/>
            <w:tcBorders>
              <w:top w:val="single" w:sz="8" w:space="0" w:color="auto"/>
              <w:left w:val="single" w:sz="8" w:space="0" w:color="auto"/>
              <w:bottom w:val="single" w:sz="8" w:space="0" w:color="auto"/>
              <w:right w:val="single" w:sz="8" w:space="0" w:color="auto"/>
            </w:tcBorders>
            <w:shd w:val="clear" w:color="auto" w:fill="auto"/>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213</w:t>
            </w:r>
          </w:p>
        </w:tc>
        <w:tc>
          <w:tcPr>
            <w:tcW w:w="0" w:type="auto"/>
            <w:tcBorders>
              <w:top w:val="nil"/>
              <w:left w:val="nil"/>
              <w:bottom w:val="single" w:sz="8" w:space="0" w:color="auto"/>
              <w:right w:val="single" w:sz="8" w:space="0" w:color="auto"/>
            </w:tcBorders>
            <w:shd w:val="clear" w:color="auto" w:fill="auto"/>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201</w:t>
            </w:r>
          </w:p>
        </w:tc>
        <w:tc>
          <w:tcPr>
            <w:tcW w:w="0" w:type="auto"/>
            <w:tcBorders>
              <w:top w:val="nil"/>
              <w:left w:val="nil"/>
              <w:bottom w:val="single" w:sz="8" w:space="0" w:color="auto"/>
              <w:right w:val="single" w:sz="8" w:space="0" w:color="auto"/>
            </w:tcBorders>
            <w:shd w:val="clear" w:color="auto" w:fill="auto"/>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246</w:t>
            </w:r>
          </w:p>
        </w:tc>
      </w:tr>
    </w:tbl>
    <w:p w:rsidR="00DB7A8D" w:rsidRPr="00DB7A8D" w:rsidRDefault="00DB7A8D" w:rsidP="00DB7A8D">
      <w:pPr>
        <w:keepNext/>
        <w:overflowPunct w:val="0"/>
        <w:autoSpaceDE w:val="0"/>
        <w:autoSpaceDN w:val="0"/>
        <w:adjustRightInd w:val="0"/>
        <w:spacing w:before="240" w:after="113" w:line="240" w:lineRule="auto"/>
        <w:jc w:val="both"/>
        <w:textAlignment w:val="baseline"/>
        <w:rPr>
          <w:rFonts w:ascii="Times New Roman" w:eastAsia="맑은 고딕" w:hAnsi="Times New Roman" w:cs="Times New Roman"/>
          <w:b/>
          <w:bCs/>
          <w:sz w:val="20"/>
          <w:szCs w:val="20"/>
          <w:highlight w:val="green"/>
          <w:lang w:val="en-GB" w:eastAsia="en-US"/>
        </w:rPr>
      </w:pPr>
      <w:r w:rsidRPr="00DB7A8D">
        <w:rPr>
          <w:rFonts w:ascii="Times New Roman" w:eastAsia="맑은 고딕" w:hAnsi="Times New Roman" w:cs="Times New Roman"/>
          <w:b/>
          <w:bCs/>
          <w:sz w:val="20"/>
          <w:szCs w:val="20"/>
          <w:highlight w:val="green"/>
          <w:lang w:val="en-GB" w:eastAsia="en-US"/>
        </w:rPr>
        <w:t xml:space="preserve">Alternatively, 1 context is used for CABAC coding of sdc_flag, Table H-24 is designed as follows. </w:t>
      </w:r>
    </w:p>
    <w:p w:rsidR="00DB7A8D" w:rsidRPr="00DB7A8D" w:rsidRDefault="00DB7A8D" w:rsidP="00DB7A8D">
      <w:pPr>
        <w:keepNext/>
        <w:overflowPunct w:val="0"/>
        <w:autoSpaceDE w:val="0"/>
        <w:autoSpaceDN w:val="0"/>
        <w:adjustRightInd w:val="0"/>
        <w:spacing w:before="240" w:after="113" w:line="240" w:lineRule="auto"/>
        <w:jc w:val="center"/>
        <w:textAlignment w:val="baseline"/>
        <w:rPr>
          <w:rFonts w:ascii="Times New Roman" w:eastAsia="맑은 고딕" w:hAnsi="Times New Roman" w:cs="Times New Roman"/>
          <w:b/>
          <w:bCs/>
          <w:sz w:val="20"/>
          <w:szCs w:val="20"/>
          <w:highlight w:val="green"/>
          <w:lang w:val="en-GB" w:eastAsia="en-US"/>
        </w:rPr>
      </w:pPr>
      <w:r w:rsidRPr="00DB7A8D">
        <w:rPr>
          <w:rFonts w:ascii="Times New Roman" w:eastAsia="맑은 고딕" w:hAnsi="Times New Roman" w:cs="Times New Roman"/>
          <w:b/>
          <w:bCs/>
          <w:sz w:val="20"/>
          <w:szCs w:val="20"/>
          <w:highlight w:val="green"/>
          <w:lang w:val="en-GB" w:eastAsia="en-US"/>
        </w:rPr>
        <w:t>Table </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맑은 고딕" w:hAnsi="Times New Roman" w:cs="Times New Roman"/>
          <w:b/>
          <w:bCs/>
          <w:sz w:val="20"/>
          <w:szCs w:val="20"/>
          <w:highlight w:val="green"/>
          <w:lang w:val="en-GB" w:eastAsia="en-US"/>
        </w:rPr>
        <w:noBreakHyphen/>
      </w:r>
      <w:r w:rsidR="0034390D" w:rsidRPr="00DB7A8D">
        <w:rPr>
          <w:rFonts w:ascii="Times New Roman" w:eastAsia="맑은 고딕" w:hAnsi="Times New Roman" w:cs="Times New Roman"/>
          <w:b/>
          <w:bCs/>
          <w:sz w:val="20"/>
          <w:szCs w:val="20"/>
          <w:highlight w:val="green"/>
          <w:lang w:val="en-GB" w:eastAsia="en-US"/>
        </w:rPr>
        <w:fldChar w:fldCharType="begin" w:fldLock="1"/>
      </w:r>
      <w:r w:rsidRPr="00DB7A8D">
        <w:rPr>
          <w:rFonts w:ascii="Times New Roman" w:eastAsia="맑은 고딕" w:hAnsi="Times New Roman" w:cs="Times New Roman"/>
          <w:b/>
          <w:bCs/>
          <w:sz w:val="20"/>
          <w:szCs w:val="20"/>
          <w:highlight w:val="green"/>
          <w:lang w:val="en-GB" w:eastAsia="en-US"/>
        </w:rPr>
        <w:instrText xml:space="preserve"> SEQ Table \* ARABIC \s 1 </w:instrText>
      </w:r>
      <w:r w:rsidR="0034390D" w:rsidRPr="00DB7A8D">
        <w:rPr>
          <w:rFonts w:ascii="Times New Roman" w:eastAsia="맑은 고딕" w:hAnsi="Times New Roman" w:cs="Times New Roman"/>
          <w:b/>
          <w:bCs/>
          <w:sz w:val="20"/>
          <w:szCs w:val="20"/>
          <w:highlight w:val="green"/>
          <w:lang w:val="en-GB" w:eastAsia="en-US"/>
        </w:rPr>
        <w:fldChar w:fldCharType="separate"/>
      </w:r>
      <w:r w:rsidRPr="00DB7A8D">
        <w:rPr>
          <w:rFonts w:ascii="Times New Roman" w:eastAsia="맑은 고딕" w:hAnsi="Times New Roman" w:cs="Times New Roman"/>
          <w:b/>
          <w:bCs/>
          <w:noProof/>
          <w:sz w:val="20"/>
          <w:szCs w:val="20"/>
          <w:highlight w:val="green"/>
          <w:lang w:val="en-GB" w:eastAsia="en-US"/>
        </w:rPr>
        <w:t>2</w:t>
      </w:r>
      <w:r w:rsidR="0034390D" w:rsidRPr="00DB7A8D">
        <w:rPr>
          <w:rFonts w:ascii="Times New Roman" w:eastAsia="맑은 고딕" w:hAnsi="Times New Roman" w:cs="Times New Roman"/>
          <w:b/>
          <w:bCs/>
          <w:sz w:val="20"/>
          <w:szCs w:val="20"/>
          <w:highlight w:val="green"/>
          <w:lang w:val="en-GB" w:eastAsia="en-US"/>
        </w:rPr>
        <w:fldChar w:fldCharType="end"/>
      </w:r>
      <w:r w:rsidR="001935B9">
        <w:rPr>
          <w:rFonts w:ascii="Times New Roman" w:eastAsia="맑은 고딕" w:hAnsi="Times New Roman" w:cs="Times New Roman"/>
          <w:b/>
          <w:bCs/>
          <w:sz w:val="20"/>
          <w:szCs w:val="20"/>
          <w:highlight w:val="green"/>
          <w:lang w:val="en-GB" w:eastAsia="en-US"/>
        </w:rPr>
        <w:t>1</w:t>
      </w:r>
      <w:r w:rsidRPr="00DB7A8D">
        <w:rPr>
          <w:rFonts w:ascii="Times New Roman" w:eastAsia="맑은 고딕" w:hAnsi="Times New Roman" w:cs="Times New Roman"/>
          <w:b/>
          <w:bCs/>
          <w:sz w:val="20"/>
          <w:szCs w:val="20"/>
          <w:highlight w:val="green"/>
          <w:lang w:val="en-GB" w:eastAsia="en-US"/>
        </w:rPr>
        <w:t xml:space="preserve"> – Values of variable initValue for </w:t>
      </w:r>
      <w:r w:rsidRPr="00DB7A8D">
        <w:rPr>
          <w:rFonts w:ascii="Times New Roman" w:eastAsia="맑은 고딕" w:hAnsi="Times New Roman" w:cs="Times New Roman"/>
          <w:b/>
          <w:bCs/>
          <w:sz w:val="20"/>
          <w:szCs w:val="20"/>
          <w:highlight w:val="green"/>
          <w:lang w:val="en-GB"/>
        </w:rPr>
        <w:t>hevc_intra_flag</w:t>
      </w:r>
      <w:r w:rsidRPr="00DB7A8D">
        <w:rPr>
          <w:rFonts w:ascii="Times New Roman" w:eastAsia="맑은 고딕" w:hAnsi="Times New Roman" w:cs="Times New Roman"/>
          <w:b/>
          <w:bCs/>
          <w:sz w:val="20"/>
          <w:szCs w:val="20"/>
          <w:highlight w:val="green"/>
          <w:lang w:val="en-GB" w:eastAsia="en-US"/>
        </w:rPr>
        <w:t xml:space="preserve"> ctxIdx</w:t>
      </w:r>
    </w:p>
    <w:tbl>
      <w:tblPr>
        <w:tblW w:w="0" w:type="auto"/>
        <w:jc w:val="center"/>
        <w:tblLook w:val="04A0" w:firstRow="1" w:lastRow="0" w:firstColumn="1" w:lastColumn="0" w:noHBand="0" w:noVBand="1"/>
      </w:tblPr>
      <w:tblGrid>
        <w:gridCol w:w="1696"/>
        <w:gridCol w:w="456"/>
        <w:gridCol w:w="456"/>
        <w:gridCol w:w="456"/>
        <w:gridCol w:w="456"/>
        <w:gridCol w:w="456"/>
        <w:gridCol w:w="456"/>
        <w:gridCol w:w="456"/>
        <w:gridCol w:w="456"/>
        <w:gridCol w:w="456"/>
      </w:tblGrid>
      <w:tr w:rsidR="00DB7A8D" w:rsidRPr="00DB7A8D" w:rsidTr="007D59FF">
        <w:trPr>
          <w:trHeight w:val="285"/>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Initialization variable</w:t>
            </w:r>
          </w:p>
        </w:tc>
        <w:tc>
          <w:tcPr>
            <w:tcW w:w="0" w:type="auto"/>
            <w:gridSpan w:val="9"/>
            <w:tcBorders>
              <w:top w:val="single" w:sz="8" w:space="0" w:color="auto"/>
              <w:left w:val="nil"/>
              <w:bottom w:val="single" w:sz="8" w:space="0" w:color="auto"/>
              <w:right w:val="single" w:sz="8" w:space="0" w:color="000000"/>
            </w:tcBorders>
            <w:vAlign w:val="center"/>
          </w:tcPr>
          <w:p w:rsidR="00DB7A8D" w:rsidRPr="00DB7A8D" w:rsidRDefault="00FF75C2"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1B6E7F">
              <w:rPr>
                <w:rFonts w:ascii="Times New Roman" w:eastAsia="Times New Roman" w:hAnsi="Times New Roman" w:cs="Times New Roman"/>
                <w:b/>
                <w:bCs/>
                <w:sz w:val="16"/>
                <w:szCs w:val="16"/>
                <w:highlight w:val="green"/>
              </w:rPr>
              <w:t xml:space="preserve">ctxIdx of </w:t>
            </w:r>
            <w:r w:rsidR="00DB7A8D" w:rsidRPr="00DB7A8D">
              <w:rPr>
                <w:rFonts w:ascii="Times New Roman" w:eastAsia="Times New Roman" w:hAnsi="Times New Roman" w:cs="Times New Roman"/>
                <w:b/>
                <w:bCs/>
                <w:sz w:val="16"/>
                <w:szCs w:val="16"/>
                <w:highlight w:val="green"/>
              </w:rPr>
              <w:t>hevc_intra_flag</w:t>
            </w:r>
          </w:p>
        </w:tc>
      </w:tr>
      <w:tr w:rsidR="00DB7A8D" w:rsidRPr="00DB7A8D" w:rsidTr="007D59FF">
        <w:trPr>
          <w:trHeight w:val="28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p>
        </w:tc>
        <w:tc>
          <w:tcPr>
            <w:tcW w:w="0" w:type="auto"/>
            <w:tcBorders>
              <w:top w:val="nil"/>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0</w:t>
            </w:r>
          </w:p>
        </w:tc>
        <w:tc>
          <w:tcPr>
            <w:tcW w:w="0" w:type="auto"/>
            <w:tcBorders>
              <w:top w:val="nil"/>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1</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2</w:t>
            </w:r>
          </w:p>
        </w:tc>
        <w:tc>
          <w:tcPr>
            <w:tcW w:w="456" w:type="dxa"/>
            <w:tcBorders>
              <w:top w:val="single" w:sz="8" w:space="0" w:color="auto"/>
              <w:left w:val="single" w:sz="8" w:space="0" w:color="auto"/>
              <w:bottom w:val="single" w:sz="8" w:space="0" w:color="auto"/>
              <w:right w:val="single" w:sz="8" w:space="0" w:color="auto"/>
            </w:tcBorders>
            <w:vAlign w:val="center"/>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3</w:t>
            </w:r>
          </w:p>
        </w:tc>
        <w:tc>
          <w:tcPr>
            <w:tcW w:w="456" w:type="dxa"/>
            <w:tcBorders>
              <w:top w:val="single" w:sz="8" w:space="0" w:color="auto"/>
              <w:left w:val="single" w:sz="8" w:space="0" w:color="auto"/>
              <w:bottom w:val="single" w:sz="8" w:space="0" w:color="auto"/>
              <w:right w:val="single" w:sz="8" w:space="0" w:color="auto"/>
            </w:tcBorders>
            <w:vAlign w:val="center"/>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4</w:t>
            </w:r>
          </w:p>
        </w:tc>
        <w:tc>
          <w:tcPr>
            <w:tcW w:w="0" w:type="auto"/>
            <w:tcBorders>
              <w:top w:val="single" w:sz="8" w:space="0" w:color="auto"/>
              <w:left w:val="single" w:sz="8" w:space="0" w:color="auto"/>
              <w:bottom w:val="single" w:sz="8" w:space="0" w:color="auto"/>
              <w:right w:val="single" w:sz="8" w:space="0" w:color="auto"/>
            </w:tcBorders>
            <w:vAlign w:val="center"/>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5</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6</w:t>
            </w:r>
          </w:p>
        </w:tc>
        <w:tc>
          <w:tcPr>
            <w:tcW w:w="0" w:type="auto"/>
            <w:tcBorders>
              <w:top w:val="nil"/>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7</w:t>
            </w:r>
          </w:p>
        </w:tc>
        <w:tc>
          <w:tcPr>
            <w:tcW w:w="0" w:type="auto"/>
            <w:tcBorders>
              <w:top w:val="nil"/>
              <w:left w:val="nil"/>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8</w:t>
            </w:r>
          </w:p>
        </w:tc>
      </w:tr>
      <w:tr w:rsidR="00DB7A8D" w:rsidRPr="00DB7A8D" w:rsidTr="007D59FF">
        <w:trPr>
          <w:trHeight w:val="2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DB7A8D" w:rsidRPr="00DB7A8D" w:rsidRDefault="00DB7A8D" w:rsidP="00DB7A8D">
            <w:pPr>
              <w:tabs>
                <w:tab w:val="left" w:pos="360"/>
                <w:tab w:val="left" w:pos="720"/>
                <w:tab w:val="left" w:pos="1080"/>
                <w:tab w:val="left" w:pos="1440"/>
              </w:tabs>
              <w:spacing w:after="0" w:line="240" w:lineRule="auto"/>
              <w:jc w:val="center"/>
              <w:rPr>
                <w:rFonts w:ascii="Times New Roman" w:eastAsia="Times New Roman" w:hAnsi="Times New Roman" w:cs="Times New Roman"/>
                <w:b/>
                <w:bCs/>
                <w:sz w:val="16"/>
                <w:szCs w:val="16"/>
                <w:highlight w:val="green"/>
              </w:rPr>
            </w:pPr>
            <w:r w:rsidRPr="00DB7A8D">
              <w:rPr>
                <w:rFonts w:ascii="Times New Roman" w:eastAsia="Times New Roman" w:hAnsi="Times New Roman" w:cs="Times New Roman"/>
                <w:b/>
                <w:bCs/>
                <w:sz w:val="16"/>
                <w:szCs w:val="16"/>
                <w:highlight w:val="green"/>
              </w:rPr>
              <w:t>initValue</w:t>
            </w:r>
          </w:p>
        </w:tc>
        <w:tc>
          <w:tcPr>
            <w:tcW w:w="0" w:type="auto"/>
            <w:tcBorders>
              <w:top w:val="nil"/>
              <w:left w:val="nil"/>
              <w:bottom w:val="single" w:sz="8" w:space="0" w:color="auto"/>
              <w:right w:val="single" w:sz="8" w:space="0" w:color="auto"/>
            </w:tcBorders>
            <w:shd w:val="clear" w:color="auto" w:fill="auto"/>
            <w:vAlign w:val="bottom"/>
            <w:hideMark/>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154</w:t>
            </w:r>
          </w:p>
        </w:tc>
        <w:tc>
          <w:tcPr>
            <w:tcW w:w="0" w:type="auto"/>
            <w:tcBorders>
              <w:top w:val="nil"/>
              <w:left w:val="nil"/>
              <w:bottom w:val="single" w:sz="8" w:space="0" w:color="auto"/>
              <w:right w:val="single" w:sz="8" w:space="0" w:color="auto"/>
            </w:tcBorders>
            <w:shd w:val="clear" w:color="auto" w:fill="auto"/>
            <w:vAlign w:val="bottom"/>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155</w:t>
            </w:r>
          </w:p>
        </w:tc>
        <w:tc>
          <w:tcPr>
            <w:tcW w:w="0" w:type="auto"/>
            <w:tcBorders>
              <w:top w:val="single" w:sz="8" w:space="0" w:color="auto"/>
              <w:left w:val="nil"/>
              <w:bottom w:val="single" w:sz="8" w:space="0" w:color="auto"/>
              <w:right w:val="single" w:sz="8" w:space="0" w:color="auto"/>
            </w:tcBorders>
            <w:shd w:val="clear" w:color="auto" w:fill="auto"/>
            <w:vAlign w:val="bottom"/>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156</w:t>
            </w:r>
          </w:p>
        </w:tc>
        <w:tc>
          <w:tcPr>
            <w:tcW w:w="456" w:type="dxa"/>
            <w:tcBorders>
              <w:top w:val="single" w:sz="8" w:space="0" w:color="auto"/>
              <w:left w:val="single" w:sz="8" w:space="0" w:color="auto"/>
              <w:bottom w:val="single" w:sz="8" w:space="0" w:color="auto"/>
              <w:right w:val="single" w:sz="8" w:space="0" w:color="auto"/>
            </w:tcBorders>
            <w:vAlign w:val="bottom"/>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141</w:t>
            </w:r>
          </w:p>
        </w:tc>
        <w:tc>
          <w:tcPr>
            <w:tcW w:w="456" w:type="dxa"/>
            <w:tcBorders>
              <w:top w:val="single" w:sz="8" w:space="0" w:color="auto"/>
              <w:left w:val="single" w:sz="8" w:space="0" w:color="auto"/>
              <w:bottom w:val="single" w:sz="8" w:space="0" w:color="auto"/>
              <w:right w:val="single" w:sz="8" w:space="0" w:color="auto"/>
            </w:tcBorders>
            <w:vAlign w:val="bottom"/>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185</w:t>
            </w:r>
          </w:p>
        </w:tc>
        <w:tc>
          <w:tcPr>
            <w:tcW w:w="0" w:type="auto"/>
            <w:tcBorders>
              <w:top w:val="single" w:sz="8" w:space="0" w:color="auto"/>
              <w:left w:val="single" w:sz="8" w:space="0" w:color="auto"/>
              <w:bottom w:val="single" w:sz="8" w:space="0" w:color="auto"/>
              <w:right w:val="single" w:sz="8" w:space="0" w:color="auto"/>
            </w:tcBorders>
            <w:vAlign w:val="bottom"/>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214</w:t>
            </w:r>
          </w:p>
        </w:tc>
        <w:tc>
          <w:tcPr>
            <w:tcW w:w="0" w:type="auto"/>
            <w:tcBorders>
              <w:top w:val="single" w:sz="8" w:space="0" w:color="auto"/>
              <w:left w:val="single" w:sz="8" w:space="0" w:color="auto"/>
              <w:bottom w:val="single" w:sz="8" w:space="0" w:color="auto"/>
              <w:right w:val="single" w:sz="8" w:space="0" w:color="auto"/>
            </w:tcBorders>
            <w:shd w:val="clear" w:color="auto" w:fill="auto"/>
            <w:vAlign w:val="bottom"/>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155</w:t>
            </w:r>
          </w:p>
        </w:tc>
        <w:tc>
          <w:tcPr>
            <w:tcW w:w="0" w:type="auto"/>
            <w:tcBorders>
              <w:top w:val="nil"/>
              <w:left w:val="nil"/>
              <w:bottom w:val="single" w:sz="8" w:space="0" w:color="auto"/>
              <w:right w:val="single" w:sz="8" w:space="0" w:color="auto"/>
            </w:tcBorders>
            <w:shd w:val="clear" w:color="auto" w:fill="auto"/>
            <w:vAlign w:val="bottom"/>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170</w:t>
            </w:r>
          </w:p>
        </w:tc>
        <w:tc>
          <w:tcPr>
            <w:tcW w:w="0" w:type="auto"/>
            <w:tcBorders>
              <w:top w:val="nil"/>
              <w:left w:val="nil"/>
              <w:bottom w:val="single" w:sz="8" w:space="0" w:color="auto"/>
              <w:right w:val="single" w:sz="8" w:space="0" w:color="auto"/>
            </w:tcBorders>
            <w:shd w:val="clear" w:color="auto" w:fill="auto"/>
            <w:vAlign w:val="bottom"/>
          </w:tcPr>
          <w:p w:rsidR="00DB7A8D" w:rsidRPr="00DB7A8D" w:rsidRDefault="00DB7A8D" w:rsidP="00DB7A8D">
            <w:pPr>
              <w:keepNext/>
              <w:tabs>
                <w:tab w:val="left" w:pos="720"/>
                <w:tab w:val="left" w:pos="794"/>
                <w:tab w:val="left" w:pos="1191"/>
                <w:tab w:val="left" w:pos="1588"/>
                <w:tab w:val="left" w:pos="1985"/>
              </w:tabs>
              <w:overflowPunct w:val="0"/>
              <w:autoSpaceDE w:val="0"/>
              <w:autoSpaceDN w:val="0"/>
              <w:adjustRightInd w:val="0"/>
              <w:spacing w:before="100" w:after="100" w:line="190" w:lineRule="exact"/>
              <w:jc w:val="center"/>
              <w:textAlignment w:val="baseline"/>
              <w:rPr>
                <w:rFonts w:ascii="Times New Roman" w:eastAsia="PMingLiU" w:hAnsi="Times New Roman" w:cs="Times New Roman"/>
                <w:kern w:val="2"/>
                <w:sz w:val="16"/>
                <w:szCs w:val="16"/>
                <w:highlight w:val="green"/>
                <w:lang w:val="en-GB" w:eastAsia="zh-TW"/>
              </w:rPr>
            </w:pPr>
            <w:r w:rsidRPr="00DB7A8D">
              <w:rPr>
                <w:rFonts w:ascii="Times New Roman" w:eastAsia="PMingLiU" w:hAnsi="Times New Roman" w:cs="Times New Roman"/>
                <w:kern w:val="2"/>
                <w:sz w:val="16"/>
                <w:szCs w:val="16"/>
                <w:highlight w:val="green"/>
                <w:lang w:val="en-GB" w:eastAsia="zh-TW"/>
              </w:rPr>
              <w:t>157</w:t>
            </w:r>
          </w:p>
        </w:tc>
      </w:tr>
    </w:tbl>
    <w:p w:rsidR="006C3A70" w:rsidRPr="00DB7A8D" w:rsidRDefault="006C3A70" w:rsidP="006C3A70">
      <w:p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lang w:val="en-GB" w:eastAsia="en-US"/>
        </w:rPr>
      </w:pPr>
      <w:bookmarkStart w:id="82" w:name="_Toc371954547"/>
      <w:r>
        <w:rPr>
          <w:rFonts w:ascii="Times New Roman" w:eastAsia="Times New Roman" w:hAnsi="Times New Roman" w:cs="Times New Roman"/>
          <w:lang w:val="en-GB" w:eastAsia="en-US"/>
        </w:rPr>
        <w:t>…</w:t>
      </w:r>
    </w:p>
    <w:p w:rsidR="00497481" w:rsidRPr="004A52A3" w:rsidRDefault="00497481" w:rsidP="00497481">
      <w:pPr>
        <w:pStyle w:val="3H3"/>
        <w:numPr>
          <w:ilvl w:val="0"/>
          <w:numId w:val="0"/>
        </w:numPr>
      </w:pPr>
      <w:r>
        <w:t>H.9.3.3.1 General</w:t>
      </w:r>
    </w:p>
    <w:p w:rsidR="00497481" w:rsidRPr="004A52A3" w:rsidRDefault="00497481" w:rsidP="00497481">
      <w:pPr>
        <w:pStyle w:val="3N0"/>
      </w:pPr>
      <w:r w:rsidRPr="004A52A3">
        <w:t xml:space="preserve">The specifications in subclause </w:t>
      </w:r>
      <w:r w:rsidRPr="00760714">
        <w:t>9.3.3.1</w:t>
      </w:r>
      <w:r w:rsidRPr="004A52A3">
        <w:t xml:space="preserve"> apply with the following modifications. </w:t>
      </w:r>
    </w:p>
    <w:p w:rsidR="006C3A70" w:rsidRPr="00497481" w:rsidRDefault="0034390D" w:rsidP="00497481">
      <w:pPr>
        <w:pStyle w:val="3D0"/>
      </w:pPr>
      <w:r>
        <w:fldChar w:fldCharType="begin" w:fldLock="1"/>
      </w:r>
      <w:r w:rsidR="00497481">
        <w:instrText xml:space="preserve"> REF _Ref358650303 \h </w:instrText>
      </w:r>
      <w:r>
        <w:fldChar w:fldCharType="separate"/>
      </w:r>
      <w:r w:rsidR="00497481" w:rsidRPr="004A52A3">
        <w:t>Table </w:t>
      </w:r>
      <w:r w:rsidR="00497481" w:rsidRPr="004A52A3">
        <w:rPr>
          <w:lang w:eastAsia="ko-KR"/>
        </w:rPr>
        <w:t>H</w:t>
      </w:r>
      <w:r w:rsidR="00497481" w:rsidRPr="004A52A3">
        <w:noBreakHyphen/>
      </w:r>
      <w:r w:rsidR="00497481">
        <w:rPr>
          <w:noProof/>
        </w:rPr>
        <w:t>20</w:t>
      </w:r>
      <w:r>
        <w:fldChar w:fldCharType="end"/>
      </w:r>
      <w:r w:rsidR="00497481" w:rsidRPr="004A52A3">
        <w:t xml:space="preserve"> is appended to the end of Table </w:t>
      </w:r>
      <w:r w:rsidR="00497481" w:rsidRPr="00760714">
        <w:t>9-</w:t>
      </w:r>
      <w:r w:rsidR="00497481">
        <w:t xml:space="preserve">32. </w:t>
      </w:r>
    </w:p>
    <w:p w:rsidR="00DB7A8D" w:rsidRPr="00DB7A8D" w:rsidRDefault="00DB7A8D" w:rsidP="00666D0F">
      <w:pPr>
        <w:spacing w:before="120" w:after="120" w:line="240" w:lineRule="auto"/>
        <w:jc w:val="center"/>
        <w:rPr>
          <w:rFonts w:ascii="Times New Roman" w:eastAsia="SimSun" w:hAnsi="Times New Roman" w:cs="Times New Roman"/>
          <w:b/>
          <w:bCs/>
          <w:sz w:val="20"/>
          <w:szCs w:val="20"/>
          <w:lang w:val="en-GB" w:eastAsia="en-US"/>
        </w:rPr>
      </w:pPr>
      <w:r w:rsidRPr="00DB7A8D">
        <w:rPr>
          <w:rFonts w:ascii="Times New Roman" w:eastAsia="SimSun" w:hAnsi="Times New Roman" w:cs="Times New Roman"/>
          <w:b/>
          <w:bCs/>
          <w:sz w:val="20"/>
          <w:szCs w:val="20"/>
          <w:lang w:val="en-GB" w:eastAsia="en-US"/>
        </w:rPr>
        <w:t>Table </w:t>
      </w:r>
      <w:r w:rsidR="00021537">
        <w:fldChar w:fldCharType="begin" w:fldLock="1"/>
      </w:r>
      <w:r w:rsidR="00021537">
        <w:instrText xml:space="preserve"> REF H \h  \* MERGEFORMAT </w:instrText>
      </w:r>
      <w:r w:rsidR="00021537">
        <w:fldChar w:fldCharType="separate"/>
      </w:r>
      <w:r w:rsidRPr="00DB7A8D">
        <w:t>H</w:t>
      </w:r>
      <w:r w:rsidR="00021537">
        <w:fldChar w:fldCharType="end"/>
      </w:r>
      <w:r w:rsidRPr="00DB7A8D">
        <w:rPr>
          <w:rFonts w:ascii="Times New Roman" w:eastAsia="SimSun" w:hAnsi="Times New Roman" w:cs="Times New Roman"/>
          <w:b/>
          <w:bCs/>
          <w:sz w:val="20"/>
          <w:szCs w:val="20"/>
          <w:lang w:val="en-GB" w:eastAsia="en-US"/>
        </w:rPr>
        <w:noBreakHyphen/>
      </w:r>
      <w:r w:rsidR="0034390D" w:rsidRPr="00DB7A8D">
        <w:rPr>
          <w:rFonts w:ascii="Times New Roman" w:eastAsia="SimSun" w:hAnsi="Times New Roman" w:cs="Times New Roman"/>
          <w:b/>
          <w:bCs/>
          <w:sz w:val="20"/>
          <w:szCs w:val="20"/>
          <w:lang w:val="en-GB" w:eastAsia="en-US"/>
        </w:rPr>
        <w:fldChar w:fldCharType="begin" w:fldLock="1"/>
      </w:r>
      <w:r w:rsidRPr="00DB7A8D">
        <w:rPr>
          <w:rFonts w:ascii="Times New Roman" w:eastAsia="SimSun" w:hAnsi="Times New Roman" w:cs="Times New Roman"/>
          <w:b/>
          <w:bCs/>
          <w:sz w:val="20"/>
          <w:szCs w:val="20"/>
          <w:lang w:val="en-GB" w:eastAsia="en-US"/>
        </w:rPr>
        <w:instrText xml:space="preserve"> SEQ Table \* ARABIC \s 1 </w:instrText>
      </w:r>
      <w:r w:rsidR="0034390D" w:rsidRPr="00DB7A8D">
        <w:rPr>
          <w:rFonts w:ascii="Times New Roman" w:eastAsia="SimSun" w:hAnsi="Times New Roman" w:cs="Times New Roman"/>
          <w:b/>
          <w:bCs/>
          <w:sz w:val="20"/>
          <w:szCs w:val="20"/>
          <w:lang w:val="en-GB" w:eastAsia="en-US"/>
        </w:rPr>
        <w:fldChar w:fldCharType="separate"/>
      </w:r>
      <w:r w:rsidRPr="00DB7A8D">
        <w:rPr>
          <w:rFonts w:ascii="Times New Roman" w:eastAsia="SimSun" w:hAnsi="Times New Roman" w:cs="Times New Roman"/>
          <w:b/>
          <w:bCs/>
          <w:noProof/>
          <w:sz w:val="20"/>
          <w:szCs w:val="20"/>
          <w:lang w:val="en-GB" w:eastAsia="en-US"/>
        </w:rPr>
        <w:t>20</w:t>
      </w:r>
      <w:r w:rsidR="0034390D" w:rsidRPr="00DB7A8D">
        <w:rPr>
          <w:rFonts w:ascii="Times New Roman" w:eastAsia="SimSun" w:hAnsi="Times New Roman" w:cs="Times New Roman"/>
          <w:b/>
          <w:bCs/>
          <w:sz w:val="20"/>
          <w:szCs w:val="20"/>
          <w:lang w:val="en-GB" w:eastAsia="en-US"/>
        </w:rPr>
        <w:fldChar w:fldCharType="end"/>
      </w:r>
      <w:r w:rsidRPr="00DB7A8D">
        <w:rPr>
          <w:rFonts w:ascii="Times New Roman" w:eastAsia="SimSun" w:hAnsi="Times New Roman" w:cs="Times New Roman"/>
          <w:b/>
          <w:bCs/>
          <w:sz w:val="20"/>
          <w:szCs w:val="20"/>
          <w:lang w:val="en-GB" w:eastAsia="en-US"/>
        </w:rPr>
        <w:t xml:space="preserve"> – Syntax elements and associated binarizations</w:t>
      </w:r>
      <w:bookmarkEnd w:id="82"/>
    </w:p>
    <w:tbl>
      <w:tblPr>
        <w:tblW w:w="9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1026"/>
        <w:gridCol w:w="4398"/>
      </w:tblGrid>
      <w:tr w:rsidR="00DB7A8D" w:rsidRPr="00DB7A8D" w:rsidTr="007D59FF">
        <w:trPr>
          <w:cantSplit/>
          <w:tblHeader/>
          <w:jc w:val="center"/>
        </w:trPr>
        <w:tc>
          <w:tcPr>
            <w:tcW w:w="1635" w:type="dxa"/>
            <w:vMerge w:val="restart"/>
            <w:tcBorders>
              <w:top w:val="single" w:sz="4" w:space="0" w:color="auto"/>
            </w:tcBorders>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b/>
                <w:bCs/>
                <w:sz w:val="16"/>
                <w:szCs w:val="18"/>
                <w:lang w:val="en-GB" w:eastAsia="en-US"/>
              </w:rPr>
            </w:pPr>
            <w:r w:rsidRPr="00DB7A8D">
              <w:rPr>
                <w:rFonts w:ascii="Times New Roman" w:eastAsia="맑은 고딕" w:hAnsi="Times New Roman" w:cs="Times New Roman"/>
                <w:b/>
                <w:bCs/>
                <w:sz w:val="16"/>
                <w:szCs w:val="18"/>
                <w:lang w:val="en-GB" w:eastAsia="en-US"/>
              </w:rPr>
              <w:t>Syntax structure</w:t>
            </w:r>
          </w:p>
        </w:tc>
        <w:tc>
          <w:tcPr>
            <w:tcW w:w="2411" w:type="dxa"/>
            <w:vMerge w:val="restart"/>
            <w:tcBorders>
              <w:top w:val="single" w:sz="4" w:space="0" w:color="auto"/>
            </w:tcBorders>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b/>
                <w:bCs/>
                <w:sz w:val="16"/>
                <w:szCs w:val="18"/>
                <w:lang w:val="en-GB" w:eastAsia="en-US"/>
              </w:rPr>
            </w:pPr>
            <w:r w:rsidRPr="00DB7A8D">
              <w:rPr>
                <w:rFonts w:ascii="Times New Roman" w:eastAsia="맑은 고딕" w:hAnsi="Times New Roman" w:cs="Times New Roman"/>
                <w:b/>
                <w:bCs/>
                <w:sz w:val="16"/>
                <w:szCs w:val="18"/>
                <w:lang w:val="en-GB" w:eastAsia="en-US"/>
              </w:rPr>
              <w:t>Syntax element</w:t>
            </w:r>
          </w:p>
        </w:tc>
        <w:tc>
          <w:tcPr>
            <w:tcW w:w="5424" w:type="dxa"/>
            <w:gridSpan w:val="2"/>
            <w:tcBorders>
              <w:top w:val="single" w:sz="4" w:space="0" w:color="auto"/>
            </w:tcBorders>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b/>
                <w:bCs/>
                <w:sz w:val="16"/>
                <w:szCs w:val="18"/>
                <w:lang w:val="en-GB" w:eastAsia="en-US"/>
              </w:rPr>
            </w:pPr>
            <w:r w:rsidRPr="00DB7A8D">
              <w:rPr>
                <w:rFonts w:ascii="Times New Roman" w:eastAsia="맑은 고딕" w:hAnsi="Times New Roman" w:cs="Times New Roman"/>
                <w:b/>
                <w:bCs/>
                <w:sz w:val="16"/>
                <w:szCs w:val="18"/>
                <w:lang w:val="en-GB" w:eastAsia="en-US"/>
              </w:rPr>
              <w:t>Binarization</w:t>
            </w:r>
          </w:p>
        </w:tc>
      </w:tr>
      <w:tr w:rsidR="00DB7A8D" w:rsidRPr="00DB7A8D" w:rsidTr="007D59FF">
        <w:trPr>
          <w:cantSplit/>
          <w:tblHeader/>
          <w:jc w:val="center"/>
        </w:trPr>
        <w:tc>
          <w:tcPr>
            <w:tcW w:w="1635" w:type="dxa"/>
            <w:vMerge/>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b/>
                <w:bCs/>
                <w:sz w:val="16"/>
                <w:szCs w:val="18"/>
                <w:lang w:val="en-GB" w:eastAsia="en-US"/>
              </w:rPr>
            </w:pPr>
          </w:p>
        </w:tc>
        <w:tc>
          <w:tcPr>
            <w:tcW w:w="2411" w:type="dxa"/>
            <w:vMerge/>
            <w:vAlign w:val="center"/>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b/>
                <w:bCs/>
                <w:sz w:val="16"/>
                <w:szCs w:val="18"/>
                <w:lang w:val="en-GB" w:eastAsia="en-US"/>
              </w:rPr>
            </w:pPr>
          </w:p>
        </w:tc>
        <w:tc>
          <w:tcPr>
            <w:tcW w:w="1026" w:type="dxa"/>
            <w:tcBorders>
              <w:top w:val="single" w:sz="4" w:space="0" w:color="auto"/>
            </w:tcBorders>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b/>
                <w:bCs/>
                <w:sz w:val="16"/>
                <w:szCs w:val="18"/>
                <w:lang w:val="en-GB" w:eastAsia="en-US"/>
              </w:rPr>
            </w:pPr>
            <w:r w:rsidRPr="00DB7A8D">
              <w:rPr>
                <w:rFonts w:ascii="Times New Roman" w:eastAsia="맑은 고딕" w:hAnsi="Times New Roman" w:cs="Times New Roman"/>
                <w:b/>
                <w:bCs/>
                <w:sz w:val="16"/>
                <w:szCs w:val="18"/>
                <w:lang w:val="en-GB" w:eastAsia="en-US"/>
              </w:rPr>
              <w:t>Process</w:t>
            </w:r>
          </w:p>
        </w:tc>
        <w:tc>
          <w:tcPr>
            <w:tcW w:w="4398" w:type="dxa"/>
            <w:tcBorders>
              <w:top w:val="single" w:sz="4" w:space="0" w:color="auto"/>
            </w:tcBorders>
            <w:vAlign w:val="center"/>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b/>
                <w:bCs/>
                <w:sz w:val="16"/>
                <w:szCs w:val="18"/>
                <w:lang w:val="en-GB" w:eastAsia="en-US"/>
              </w:rPr>
            </w:pPr>
            <w:r w:rsidRPr="00DB7A8D">
              <w:rPr>
                <w:rFonts w:ascii="Times New Roman" w:eastAsia="맑은 고딕" w:hAnsi="Times New Roman" w:cs="Times New Roman"/>
                <w:b/>
                <w:bCs/>
                <w:sz w:val="16"/>
                <w:szCs w:val="18"/>
                <w:lang w:val="en-GB" w:eastAsia="en-US"/>
              </w:rPr>
              <w:t>Input parameters</w:t>
            </w:r>
          </w:p>
        </w:tc>
      </w:tr>
      <w:tr w:rsidR="00DB7A8D" w:rsidRPr="00DB7A8D" w:rsidTr="007D59FF">
        <w:trPr>
          <w:cantSplit/>
          <w:trHeight w:val="290"/>
          <w:jc w:val="center"/>
        </w:trPr>
        <w:tc>
          <w:tcPr>
            <w:tcW w:w="1635" w:type="dxa"/>
            <w:vMerge w:val="restart"/>
            <w:vAlign w:val="center"/>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sz w:val="16"/>
                <w:szCs w:val="16"/>
                <w:lang w:val="en-GB" w:eastAsia="ko-KR"/>
              </w:rPr>
            </w:pPr>
            <w:r w:rsidRPr="00DB7A8D">
              <w:rPr>
                <w:rFonts w:ascii="Times New Roman" w:eastAsia="맑은 고딕" w:hAnsi="Times New Roman" w:cs="Times New Roman"/>
                <w:sz w:val="16"/>
                <w:szCs w:val="16"/>
                <w:lang w:val="en-GB" w:eastAsia="ko-KR"/>
              </w:rPr>
              <w:t>depth_mode_parameters( )</w:t>
            </w:r>
          </w:p>
        </w:tc>
        <w:tc>
          <w:tcPr>
            <w:tcW w:w="2411" w:type="dxa"/>
            <w:vAlign w:val="center"/>
          </w:tcPr>
          <w:p w:rsidR="00DB7A8D" w:rsidRPr="00DB7A8D" w:rsidRDefault="00DB7A8D" w:rsidP="00DB7A8D">
            <w:pPr>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r w:rsidRPr="00DB7A8D">
              <w:rPr>
                <w:rFonts w:ascii="Times New Roman" w:eastAsia="맑은 고딕" w:hAnsi="Times New Roman" w:cs="Times New Roman"/>
                <w:sz w:val="16"/>
                <w:szCs w:val="16"/>
                <w:lang w:val="en-GB" w:eastAsia="en-US"/>
              </w:rPr>
              <w:t>depth_intra_mode</w:t>
            </w:r>
          </w:p>
        </w:tc>
        <w:tc>
          <w:tcPr>
            <w:tcW w:w="1026" w:type="dxa"/>
            <w:vAlign w:val="center"/>
          </w:tcPr>
          <w:p w:rsidR="00DB7A8D" w:rsidRPr="00DB7A8D" w:rsidRDefault="00DB7A8D" w:rsidP="00DB7A8D">
            <w:pPr>
              <w:keepLines/>
              <w:overflowPunct w:val="0"/>
              <w:autoSpaceDE w:val="0"/>
              <w:autoSpaceDN w:val="0"/>
              <w:adjustRightInd w:val="0"/>
              <w:spacing w:before="100" w:after="100" w:line="190" w:lineRule="exact"/>
              <w:textAlignment w:val="baseline"/>
              <w:rPr>
                <w:rFonts w:ascii="Times New Roman" w:eastAsia="맑은 고딕" w:hAnsi="Times New Roman" w:cs="Times New Roman"/>
                <w:bCs/>
                <w:sz w:val="16"/>
                <w:szCs w:val="16"/>
                <w:lang w:val="en-GB" w:eastAsia="en-US"/>
              </w:rPr>
            </w:pPr>
            <w:r w:rsidRPr="00DB7A8D">
              <w:rPr>
                <w:rFonts w:ascii="Times New Roman" w:eastAsia="맑은 고딕" w:hAnsi="Times New Roman" w:cs="Times New Roman"/>
                <w:bCs/>
                <w:sz w:val="16"/>
                <w:szCs w:val="16"/>
                <w:lang w:val="en-GB" w:eastAsia="en-US"/>
              </w:rPr>
              <w:t>TR</w:t>
            </w:r>
          </w:p>
        </w:tc>
        <w:tc>
          <w:tcPr>
            <w:tcW w:w="4398" w:type="dxa"/>
            <w:vAlign w:val="center"/>
          </w:tcPr>
          <w:p w:rsidR="00DB7A8D" w:rsidRPr="00DB7A8D" w:rsidRDefault="00DB7A8D" w:rsidP="00DB7A8D">
            <w:pPr>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r w:rsidRPr="00DB7A8D">
              <w:rPr>
                <w:rFonts w:ascii="Times New Roman" w:eastAsia="맑은 고딕" w:hAnsi="Times New Roman" w:cs="Times New Roman"/>
                <w:iCs/>
                <w:sz w:val="16"/>
                <w:szCs w:val="16"/>
                <w:lang w:val="en-GB" w:eastAsia="en-US"/>
              </w:rPr>
              <w:t>cMax = depthIntraModeMaxLen</w:t>
            </w:r>
            <w:r w:rsidRPr="00DB7A8D">
              <w:rPr>
                <w:rFonts w:ascii="Times New Roman" w:eastAsia="맑은 고딕" w:hAnsi="Times New Roman" w:cs="Times New Roman"/>
                <w:sz w:val="16"/>
                <w:szCs w:val="16"/>
                <w:lang w:val="en-GB" w:eastAsia="en-US"/>
              </w:rPr>
              <w:t>, cRiceParam = 0</w:t>
            </w:r>
          </w:p>
        </w:tc>
      </w:tr>
      <w:tr w:rsidR="00DB7A8D" w:rsidRPr="00DB7A8D" w:rsidTr="007D59FF">
        <w:trPr>
          <w:cantSplit/>
          <w:trHeight w:val="290"/>
          <w:jc w:val="center"/>
        </w:trPr>
        <w:tc>
          <w:tcPr>
            <w:tcW w:w="1635" w:type="dxa"/>
            <w:vMerge/>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sz w:val="16"/>
                <w:szCs w:val="16"/>
                <w:lang w:val="en-GB" w:eastAsia="ko-KR"/>
              </w:rPr>
            </w:pPr>
          </w:p>
        </w:tc>
        <w:tc>
          <w:tcPr>
            <w:tcW w:w="2411" w:type="dxa"/>
            <w:vAlign w:val="center"/>
          </w:tcPr>
          <w:p w:rsidR="00DB7A8D" w:rsidRPr="00DB7A8D" w:rsidRDefault="00DB7A8D" w:rsidP="00DB7A8D">
            <w:pPr>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r w:rsidRPr="00DB7A8D">
              <w:rPr>
                <w:rFonts w:ascii="Times New Roman" w:eastAsia="맑은 고딕" w:hAnsi="Times New Roman" w:cs="Times New Roman"/>
                <w:sz w:val="16"/>
                <w:szCs w:val="16"/>
                <w:lang w:val="en-GB" w:eastAsia="ko-KR"/>
              </w:rPr>
              <w:t>wedge_full_tab_idx</w:t>
            </w:r>
          </w:p>
        </w:tc>
        <w:tc>
          <w:tcPr>
            <w:tcW w:w="1026" w:type="dxa"/>
            <w:vAlign w:val="center"/>
          </w:tcPr>
          <w:p w:rsidR="00DB7A8D" w:rsidRPr="00DB7A8D" w:rsidRDefault="00DB7A8D" w:rsidP="00DB7A8D">
            <w:pPr>
              <w:keepLines/>
              <w:overflowPunct w:val="0"/>
              <w:autoSpaceDE w:val="0"/>
              <w:autoSpaceDN w:val="0"/>
              <w:adjustRightInd w:val="0"/>
              <w:spacing w:before="100" w:after="100" w:line="190" w:lineRule="exact"/>
              <w:textAlignment w:val="baseline"/>
              <w:rPr>
                <w:rFonts w:ascii="Times New Roman" w:eastAsia="맑은 고딕" w:hAnsi="Times New Roman" w:cs="Times New Roman"/>
                <w:bCs/>
                <w:sz w:val="16"/>
                <w:szCs w:val="16"/>
                <w:lang w:val="en-GB" w:eastAsia="en-US"/>
              </w:rPr>
            </w:pPr>
            <w:r w:rsidRPr="00DB7A8D">
              <w:rPr>
                <w:rFonts w:ascii="Times New Roman" w:eastAsia="맑은 고딕" w:hAnsi="Times New Roman" w:cs="Times New Roman"/>
                <w:bCs/>
                <w:sz w:val="16"/>
                <w:szCs w:val="16"/>
                <w:lang w:val="en-GB" w:eastAsia="en-US"/>
              </w:rPr>
              <w:t>FL</w:t>
            </w:r>
          </w:p>
        </w:tc>
        <w:tc>
          <w:tcPr>
            <w:tcW w:w="4398" w:type="dxa"/>
            <w:vAlign w:val="center"/>
          </w:tcPr>
          <w:p w:rsidR="00DB7A8D" w:rsidRPr="00DB7A8D" w:rsidRDefault="00DB7A8D" w:rsidP="00DB7A8D">
            <w:pPr>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r w:rsidRPr="00DB7A8D">
              <w:rPr>
                <w:rFonts w:ascii="Times New Roman" w:eastAsia="맑은 고딕" w:hAnsi="Times New Roman" w:cs="Times New Roman"/>
                <w:bCs/>
                <w:kern w:val="2"/>
                <w:sz w:val="16"/>
                <w:szCs w:val="16"/>
                <w:lang w:val="en-GB" w:eastAsia="en-US"/>
              </w:rPr>
              <w:t>cMax = wedgeFullTabIdxBits[ </w:t>
            </w:r>
            <w:r w:rsidRPr="00DB7A8D">
              <w:rPr>
                <w:rFonts w:ascii="Times New Roman" w:eastAsia="맑은 고딕" w:hAnsi="Times New Roman" w:cs="Times New Roman"/>
                <w:sz w:val="16"/>
                <w:szCs w:val="16"/>
                <w:lang w:val="en-GB" w:eastAsia="ko-KR"/>
              </w:rPr>
              <w:t>log2PbSize ]</w:t>
            </w:r>
            <w:r w:rsidRPr="00DB7A8D">
              <w:rPr>
                <w:rFonts w:ascii="Times New Roman" w:eastAsia="맑은 고딕" w:hAnsi="Times New Roman" w:cs="Times New Roman"/>
                <w:sz w:val="16"/>
                <w:szCs w:val="16"/>
                <w:lang w:val="en-GB" w:eastAsia="ko-KR"/>
              </w:rPr>
              <w:br/>
              <w:t>(</w:t>
            </w:r>
            <w:r w:rsidRPr="00DB7A8D">
              <w:rPr>
                <w:rFonts w:ascii="Times New Roman" w:eastAsia="SimSun" w:hAnsi="Times New Roman" w:cs="Times New Roman"/>
                <w:bCs/>
                <w:kern w:val="2"/>
                <w:sz w:val="16"/>
                <w:szCs w:val="16"/>
                <w:lang w:val="en-GB"/>
              </w:rPr>
              <w:t xml:space="preserve">defined in </w:t>
            </w:r>
            <w:r w:rsidR="00021537">
              <w:fldChar w:fldCharType="begin" w:fldLock="1"/>
            </w:r>
            <w:r w:rsidR="00021537">
              <w:instrText xml:space="preserve"> REF _Ref364427627 \h  \* MERGEFORMAT </w:instrText>
            </w:r>
            <w:r w:rsidR="00021537">
              <w:fldChar w:fldCharType="separate"/>
            </w:r>
            <w:r w:rsidRPr="00DB7A8D">
              <w:rPr>
                <w:rFonts w:ascii="Times New Roman" w:eastAsia="맑은 고딕" w:hAnsi="Times New Roman" w:cs="Times New Roman"/>
                <w:sz w:val="16"/>
                <w:szCs w:val="16"/>
                <w:lang w:val="en-GB" w:eastAsia="en-US"/>
              </w:rPr>
              <w:t>Table H</w:t>
            </w:r>
            <w:r w:rsidRPr="00DB7A8D">
              <w:rPr>
                <w:rFonts w:ascii="Times New Roman" w:eastAsia="맑은 고딕" w:hAnsi="Times New Roman" w:cs="Times New Roman"/>
                <w:sz w:val="16"/>
                <w:szCs w:val="16"/>
                <w:lang w:val="en-GB" w:eastAsia="en-US"/>
              </w:rPr>
              <w:noBreakHyphen/>
              <w:t>21</w:t>
            </w:r>
            <w:r w:rsidR="00021537">
              <w:fldChar w:fldCharType="end"/>
            </w:r>
            <w:r w:rsidRPr="00DB7A8D">
              <w:rPr>
                <w:rFonts w:ascii="Times New Roman" w:eastAsia="SimSun" w:hAnsi="Times New Roman" w:cs="Times New Roman"/>
                <w:bCs/>
                <w:kern w:val="2"/>
                <w:sz w:val="16"/>
                <w:szCs w:val="16"/>
                <w:lang w:val="en-GB"/>
              </w:rPr>
              <w:t>)</w:t>
            </w:r>
          </w:p>
        </w:tc>
      </w:tr>
      <w:tr w:rsidR="00DB7A8D" w:rsidRPr="00DB7A8D" w:rsidTr="007D59FF">
        <w:trPr>
          <w:cantSplit/>
          <w:trHeight w:val="290"/>
          <w:jc w:val="center"/>
        </w:trPr>
        <w:tc>
          <w:tcPr>
            <w:tcW w:w="1635" w:type="dxa"/>
            <w:vMerge/>
            <w:vAlign w:val="center"/>
          </w:tcPr>
          <w:p w:rsidR="00DB7A8D" w:rsidRPr="00DB7A8D" w:rsidRDefault="00DB7A8D" w:rsidP="00DB7A8D">
            <w:pPr>
              <w:keepNext/>
              <w:keepLines/>
              <w:overflowPunct w:val="0"/>
              <w:autoSpaceDE w:val="0"/>
              <w:autoSpaceDN w:val="0"/>
              <w:adjustRightInd w:val="0"/>
              <w:spacing w:before="100" w:after="100" w:line="190" w:lineRule="exact"/>
              <w:jc w:val="center"/>
              <w:textAlignment w:val="baseline"/>
              <w:rPr>
                <w:rFonts w:ascii="Times New Roman" w:eastAsia="맑은 고딕" w:hAnsi="Times New Roman" w:cs="Times New Roman"/>
                <w:sz w:val="16"/>
                <w:szCs w:val="16"/>
                <w:lang w:val="en-GB" w:eastAsia="ko-KR"/>
              </w:rPr>
            </w:pPr>
          </w:p>
        </w:tc>
        <w:tc>
          <w:tcPr>
            <w:tcW w:w="2411"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r w:rsidRPr="00DB7A8D">
              <w:rPr>
                <w:rFonts w:ascii="Times New Roman" w:eastAsia="맑은 고딕" w:hAnsi="Times New Roman" w:cs="Times New Roman"/>
                <w:sz w:val="16"/>
                <w:szCs w:val="16"/>
                <w:lang w:val="en-GB" w:eastAsia="ko-KR"/>
              </w:rPr>
              <w:t>depth_dc_flag</w:t>
            </w:r>
          </w:p>
        </w:tc>
        <w:tc>
          <w:tcPr>
            <w:tcW w:w="1026"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bCs/>
                <w:sz w:val="16"/>
                <w:szCs w:val="16"/>
                <w:lang w:val="en-GB" w:eastAsia="en-US"/>
              </w:rPr>
            </w:pPr>
            <w:r w:rsidRPr="00DB7A8D">
              <w:rPr>
                <w:rFonts w:ascii="Times New Roman" w:eastAsia="맑은 고딕" w:hAnsi="Times New Roman" w:cs="Times New Roman"/>
                <w:bCs/>
                <w:sz w:val="16"/>
                <w:szCs w:val="16"/>
                <w:lang w:val="en-GB" w:eastAsia="en-US"/>
              </w:rPr>
              <w:t>FL</w:t>
            </w:r>
          </w:p>
        </w:tc>
        <w:tc>
          <w:tcPr>
            <w:tcW w:w="4398"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r w:rsidRPr="00DB7A8D">
              <w:rPr>
                <w:rFonts w:ascii="Times New Roman" w:eastAsia="맑은 고딕" w:hAnsi="Times New Roman" w:cs="Times New Roman"/>
                <w:sz w:val="16"/>
                <w:szCs w:val="16"/>
                <w:lang w:val="en-GB" w:eastAsia="ko-KR"/>
              </w:rPr>
              <w:t>cMax = 1</w:t>
            </w:r>
          </w:p>
        </w:tc>
      </w:tr>
      <w:tr w:rsidR="00DB7A8D" w:rsidRPr="00DB7A8D" w:rsidTr="007D59FF">
        <w:trPr>
          <w:cantSplit/>
          <w:trHeight w:val="290"/>
          <w:jc w:val="center"/>
        </w:trPr>
        <w:tc>
          <w:tcPr>
            <w:tcW w:w="1635" w:type="dxa"/>
            <w:vMerge/>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p>
        </w:tc>
        <w:tc>
          <w:tcPr>
            <w:tcW w:w="2411"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r w:rsidRPr="00DB7A8D">
              <w:rPr>
                <w:rFonts w:ascii="Times New Roman" w:eastAsia="맑은 고딕" w:hAnsi="Times New Roman" w:cs="Times New Roman"/>
                <w:sz w:val="16"/>
                <w:szCs w:val="16"/>
                <w:lang w:val="en-GB" w:eastAsia="ko-KR"/>
              </w:rPr>
              <w:t>depth_dc_abs</w:t>
            </w:r>
          </w:p>
        </w:tc>
        <w:tc>
          <w:tcPr>
            <w:tcW w:w="1026"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8"/>
                <w:lang w:val="en-GB" w:eastAsia="ko-KR"/>
              </w:rPr>
            </w:pPr>
            <w:r w:rsidRPr="00DB7A8D">
              <w:rPr>
                <w:rFonts w:ascii="Times New Roman" w:eastAsia="맑은 고딕" w:hAnsi="Times New Roman" w:cs="Times New Roman"/>
                <w:iCs/>
                <w:sz w:val="16"/>
                <w:szCs w:val="18"/>
                <w:lang w:val="en-GB" w:eastAsia="en-US"/>
              </w:rPr>
              <w:t>UEG0</w:t>
            </w:r>
          </w:p>
        </w:tc>
        <w:tc>
          <w:tcPr>
            <w:tcW w:w="4398"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p>
        </w:tc>
      </w:tr>
      <w:tr w:rsidR="00DB7A8D" w:rsidRPr="00DB7A8D" w:rsidTr="007D59FF">
        <w:trPr>
          <w:cantSplit/>
          <w:trHeight w:val="290"/>
          <w:jc w:val="center"/>
        </w:trPr>
        <w:tc>
          <w:tcPr>
            <w:tcW w:w="1635" w:type="dxa"/>
            <w:vMerge/>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p>
        </w:tc>
        <w:tc>
          <w:tcPr>
            <w:tcW w:w="2411"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highlight w:val="yellow"/>
                <w:lang w:val="en-GB" w:eastAsia="ko-KR"/>
              </w:rPr>
            </w:pPr>
            <w:r w:rsidRPr="00DB7A8D">
              <w:rPr>
                <w:rFonts w:ascii="Times New Roman" w:eastAsia="맑은 고딕" w:hAnsi="Times New Roman" w:cs="Times New Roman"/>
                <w:sz w:val="16"/>
                <w:szCs w:val="16"/>
                <w:lang w:val="en-GB" w:eastAsia="ko-KR"/>
              </w:rPr>
              <w:t>depth_dc_sign_flag</w:t>
            </w:r>
          </w:p>
        </w:tc>
        <w:tc>
          <w:tcPr>
            <w:tcW w:w="1026"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8"/>
                <w:lang w:val="en-GB" w:eastAsia="ko-KR"/>
              </w:rPr>
            </w:pPr>
            <w:r w:rsidRPr="00DB7A8D">
              <w:rPr>
                <w:rFonts w:ascii="Times New Roman" w:eastAsia="맑은 고딕" w:hAnsi="Times New Roman" w:cs="Times New Roman"/>
                <w:sz w:val="16"/>
                <w:szCs w:val="16"/>
                <w:lang w:val="en-GB" w:eastAsia="ko-KR"/>
              </w:rPr>
              <w:t>FL</w:t>
            </w:r>
          </w:p>
        </w:tc>
        <w:tc>
          <w:tcPr>
            <w:tcW w:w="4398"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bCs/>
                <w:kern w:val="2"/>
                <w:sz w:val="16"/>
                <w:szCs w:val="16"/>
                <w:lang w:val="en-GB" w:eastAsia="en-US"/>
              </w:rPr>
            </w:pPr>
            <w:r w:rsidRPr="00DB7A8D">
              <w:rPr>
                <w:rFonts w:ascii="Times New Roman" w:eastAsia="맑은 고딕" w:hAnsi="Times New Roman" w:cs="Times New Roman"/>
                <w:sz w:val="16"/>
                <w:szCs w:val="16"/>
                <w:lang w:val="en-GB" w:eastAsia="ko-KR"/>
              </w:rPr>
              <w:t>cMax = 1</w:t>
            </w:r>
          </w:p>
        </w:tc>
      </w:tr>
      <w:tr w:rsidR="00DB7A8D" w:rsidRPr="00DB7A8D" w:rsidTr="007D59FF">
        <w:trPr>
          <w:cantSplit/>
          <w:trHeight w:val="290"/>
          <w:jc w:val="center"/>
        </w:trPr>
        <w:tc>
          <w:tcPr>
            <w:tcW w:w="1635" w:type="dxa"/>
            <w:vMerge/>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p>
        </w:tc>
        <w:tc>
          <w:tcPr>
            <w:tcW w:w="2411"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highlight w:val="green"/>
                <w:lang w:val="en-GB" w:eastAsia="ko-KR"/>
              </w:rPr>
            </w:pPr>
            <w:r w:rsidRPr="00DB7A8D">
              <w:rPr>
                <w:rFonts w:ascii="Times New Roman" w:eastAsia="맑은 고딕" w:hAnsi="Times New Roman" w:cs="Times New Roman"/>
                <w:sz w:val="16"/>
                <w:szCs w:val="16"/>
                <w:highlight w:val="green"/>
                <w:lang w:val="en-GB" w:eastAsia="ko-KR"/>
              </w:rPr>
              <w:t>sdc_flag</w:t>
            </w:r>
          </w:p>
        </w:tc>
        <w:tc>
          <w:tcPr>
            <w:tcW w:w="1026"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8"/>
                <w:highlight w:val="green"/>
                <w:lang w:val="en-GB" w:eastAsia="ko-KR"/>
              </w:rPr>
            </w:pPr>
            <w:r w:rsidRPr="00DB7A8D">
              <w:rPr>
                <w:rFonts w:ascii="Times New Roman" w:eastAsia="맑은 고딕" w:hAnsi="Times New Roman" w:cs="Times New Roman"/>
                <w:sz w:val="16"/>
                <w:szCs w:val="16"/>
                <w:highlight w:val="green"/>
                <w:lang w:val="en-GB" w:eastAsia="ko-KR"/>
              </w:rPr>
              <w:t>FL</w:t>
            </w:r>
          </w:p>
        </w:tc>
        <w:tc>
          <w:tcPr>
            <w:tcW w:w="4398"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bCs/>
                <w:kern w:val="2"/>
                <w:sz w:val="16"/>
                <w:szCs w:val="16"/>
                <w:highlight w:val="green"/>
                <w:lang w:val="en-GB" w:eastAsia="en-US"/>
              </w:rPr>
            </w:pPr>
            <w:r w:rsidRPr="00DB7A8D">
              <w:rPr>
                <w:rFonts w:ascii="Times New Roman" w:eastAsia="맑은 고딕" w:hAnsi="Times New Roman" w:cs="Times New Roman"/>
                <w:sz w:val="16"/>
                <w:szCs w:val="16"/>
                <w:highlight w:val="green"/>
                <w:lang w:val="en-GB" w:eastAsia="ko-KR"/>
              </w:rPr>
              <w:t>cMax = 1</w:t>
            </w:r>
          </w:p>
        </w:tc>
      </w:tr>
      <w:tr w:rsidR="00DB7A8D" w:rsidRPr="00DB7A8D" w:rsidTr="007D59FF">
        <w:trPr>
          <w:cantSplit/>
          <w:trHeight w:val="290"/>
          <w:jc w:val="center"/>
        </w:trPr>
        <w:tc>
          <w:tcPr>
            <w:tcW w:w="1635" w:type="dxa"/>
            <w:vMerge/>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lang w:val="en-GB" w:eastAsia="ko-KR"/>
              </w:rPr>
            </w:pPr>
          </w:p>
        </w:tc>
        <w:tc>
          <w:tcPr>
            <w:tcW w:w="2411"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6"/>
                <w:highlight w:val="green"/>
                <w:lang w:val="en-GB" w:eastAsia="ko-KR"/>
              </w:rPr>
            </w:pPr>
            <w:r w:rsidRPr="00DB7A8D">
              <w:rPr>
                <w:rFonts w:ascii="Times New Roman" w:eastAsia="맑은 고딕" w:hAnsi="Times New Roman" w:cs="Times New Roman"/>
                <w:sz w:val="16"/>
                <w:szCs w:val="16"/>
                <w:highlight w:val="green"/>
                <w:lang w:val="en-GB" w:eastAsia="ko-KR"/>
              </w:rPr>
              <w:t>hevc_intra_flag</w:t>
            </w:r>
          </w:p>
        </w:tc>
        <w:tc>
          <w:tcPr>
            <w:tcW w:w="1026"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sz w:val="16"/>
                <w:szCs w:val="18"/>
                <w:highlight w:val="green"/>
                <w:lang w:val="en-GB" w:eastAsia="ko-KR"/>
              </w:rPr>
            </w:pPr>
            <w:r w:rsidRPr="00DB7A8D">
              <w:rPr>
                <w:rFonts w:ascii="Times New Roman" w:eastAsia="맑은 고딕" w:hAnsi="Times New Roman" w:cs="Times New Roman"/>
                <w:sz w:val="16"/>
                <w:szCs w:val="16"/>
                <w:highlight w:val="green"/>
                <w:lang w:val="en-GB" w:eastAsia="ko-KR"/>
              </w:rPr>
              <w:t>FL</w:t>
            </w:r>
          </w:p>
        </w:tc>
        <w:tc>
          <w:tcPr>
            <w:tcW w:w="4398" w:type="dxa"/>
            <w:vAlign w:val="center"/>
          </w:tcPr>
          <w:p w:rsidR="00DB7A8D" w:rsidRPr="00DB7A8D" w:rsidRDefault="00DB7A8D" w:rsidP="00DB7A8D">
            <w:pPr>
              <w:keepNext/>
              <w:keepLines/>
              <w:overflowPunct w:val="0"/>
              <w:autoSpaceDE w:val="0"/>
              <w:autoSpaceDN w:val="0"/>
              <w:adjustRightInd w:val="0"/>
              <w:spacing w:before="100" w:after="100" w:line="190" w:lineRule="exact"/>
              <w:textAlignment w:val="baseline"/>
              <w:rPr>
                <w:rFonts w:ascii="Times New Roman" w:eastAsia="맑은 고딕" w:hAnsi="Times New Roman" w:cs="Times New Roman"/>
                <w:bCs/>
                <w:kern w:val="2"/>
                <w:sz w:val="16"/>
                <w:szCs w:val="16"/>
                <w:highlight w:val="green"/>
                <w:lang w:val="en-GB" w:eastAsia="en-US"/>
              </w:rPr>
            </w:pPr>
            <w:r w:rsidRPr="00DB7A8D">
              <w:rPr>
                <w:rFonts w:ascii="Times New Roman" w:eastAsia="맑은 고딕" w:hAnsi="Times New Roman" w:cs="Times New Roman"/>
                <w:sz w:val="16"/>
                <w:szCs w:val="16"/>
                <w:highlight w:val="green"/>
                <w:lang w:val="en-GB" w:eastAsia="ko-KR"/>
              </w:rPr>
              <w:t>cMax = 1</w:t>
            </w:r>
          </w:p>
        </w:tc>
      </w:tr>
    </w:tbl>
    <w:p w:rsidR="00DB7A8D" w:rsidRPr="00DB7A8D" w:rsidRDefault="00DB7A8D" w:rsidP="00DB7A8D">
      <w:pPr>
        <w:keepNext/>
        <w:keepLines/>
        <w:spacing w:before="181" w:after="0" w:line="240" w:lineRule="auto"/>
        <w:jc w:val="both"/>
        <w:outlineLvl w:val="4"/>
        <w:rPr>
          <w:rFonts w:ascii="Times New Roman" w:eastAsia="맑은 고딕" w:hAnsi="Times New Roman" w:cs="Times New Roman"/>
          <w:b/>
          <w:sz w:val="20"/>
          <w:szCs w:val="20"/>
          <w:lang w:val="en-GB" w:eastAsia="en-US"/>
        </w:rPr>
      </w:pPr>
      <w:r w:rsidRPr="00DB7A8D">
        <w:rPr>
          <w:rFonts w:ascii="Times New Roman" w:eastAsia="맑은 고딕" w:hAnsi="Times New Roman" w:cs="Times New Roman"/>
          <w:b/>
          <w:sz w:val="20"/>
          <w:szCs w:val="20"/>
          <w:lang w:val="en-GB" w:eastAsia="en-US"/>
        </w:rPr>
        <w:t>H.9.3.4.2.2</w:t>
      </w:r>
      <w:r w:rsidRPr="00DB7A8D">
        <w:rPr>
          <w:rFonts w:ascii="Times New Roman" w:eastAsia="맑은 고딕" w:hAnsi="Times New Roman" w:cs="Times New Roman"/>
          <w:b/>
          <w:sz w:val="20"/>
          <w:szCs w:val="20"/>
          <w:lang w:val="en-GB" w:eastAsia="en-US"/>
        </w:rPr>
        <w:tab/>
        <w:t>Derivation process of ctxInc using left and above syntax elements</w:t>
      </w:r>
    </w:p>
    <w:p w:rsidR="00117A9E" w:rsidRPr="004A52A3" w:rsidRDefault="00117A9E" w:rsidP="00117A9E">
      <w:pPr>
        <w:pStyle w:val="3N0"/>
      </w:pPr>
      <w:r w:rsidRPr="004A52A3">
        <w:t xml:space="preserve">The specifications in subclause </w:t>
      </w:r>
      <w:r w:rsidRPr="00760714">
        <w:t>9.3.4.2.</w:t>
      </w:r>
      <w:r>
        <w:t>2</w:t>
      </w:r>
      <w:r w:rsidRPr="004A52A3">
        <w:t xml:space="preserve"> apply with the following modifications. </w:t>
      </w:r>
    </w:p>
    <w:p w:rsidR="00117A9E" w:rsidRPr="004A52A3" w:rsidRDefault="00117A9E" w:rsidP="00117A9E">
      <w:pPr>
        <w:pStyle w:val="3N0"/>
      </w:pPr>
      <w:r w:rsidRPr="004A52A3">
        <w:t>–</w:t>
      </w:r>
      <w:r w:rsidRPr="004A52A3">
        <w:tab/>
      </w:r>
      <w:r w:rsidR="0034390D" w:rsidRPr="004A52A3">
        <w:fldChar w:fldCharType="begin" w:fldLock="1"/>
      </w:r>
      <w:r w:rsidRPr="004A52A3">
        <w:instrText xml:space="preserve"> REF _Ref358650827 \h </w:instrText>
      </w:r>
      <w:r w:rsidR="0034390D" w:rsidRPr="004A52A3">
        <w:fldChar w:fldCharType="separate"/>
      </w:r>
      <w:r w:rsidRPr="004A52A3">
        <w:t>Table </w:t>
      </w:r>
      <w:r w:rsidRPr="004A52A3">
        <w:rPr>
          <w:lang w:eastAsia="ko-KR"/>
        </w:rPr>
        <w:t>H</w:t>
      </w:r>
      <w:r w:rsidRPr="004A52A3">
        <w:noBreakHyphen/>
      </w:r>
      <w:r>
        <w:rPr>
          <w:noProof/>
        </w:rPr>
        <w:t>23</w:t>
      </w:r>
      <w:r w:rsidR="0034390D" w:rsidRPr="004A52A3">
        <w:fldChar w:fldCharType="end"/>
      </w:r>
      <w:r w:rsidRPr="004A52A3">
        <w:t xml:space="preserve"> is appended to the end of Table </w:t>
      </w:r>
      <w:r w:rsidRPr="00760714">
        <w:t>9-38</w:t>
      </w:r>
      <w:r w:rsidRPr="004A52A3">
        <w:t>.</w:t>
      </w:r>
    </w:p>
    <w:p w:rsidR="00117A9E" w:rsidRPr="00117A9E" w:rsidRDefault="00117A9E" w:rsidP="00117A9E">
      <w:pPr>
        <w:keepNext/>
        <w:overflowPunct w:val="0"/>
        <w:autoSpaceDE w:val="0"/>
        <w:autoSpaceDN w:val="0"/>
        <w:adjustRightInd w:val="0"/>
        <w:spacing w:before="240" w:after="113" w:line="240" w:lineRule="auto"/>
        <w:jc w:val="center"/>
        <w:textAlignment w:val="baseline"/>
        <w:rPr>
          <w:rFonts w:ascii="Times New Roman" w:eastAsia="맑은 고딕" w:hAnsi="Times New Roman" w:cs="Times New Roman"/>
          <w:b/>
          <w:bCs/>
          <w:sz w:val="20"/>
          <w:szCs w:val="20"/>
          <w:lang w:val="en-GB" w:eastAsia="en-US"/>
        </w:rPr>
      </w:pPr>
      <w:bookmarkStart w:id="83" w:name="_Ref358650827"/>
      <w:bookmarkStart w:id="84" w:name="_Ref291609253"/>
      <w:bookmarkStart w:id="85" w:name="_Toc340067710"/>
      <w:r w:rsidRPr="00117A9E">
        <w:rPr>
          <w:rFonts w:ascii="Times New Roman" w:eastAsia="맑은 고딕" w:hAnsi="Times New Roman" w:cs="Times New Roman"/>
          <w:b/>
          <w:bCs/>
          <w:sz w:val="20"/>
          <w:szCs w:val="20"/>
          <w:lang w:val="en-GB" w:eastAsia="en-US"/>
        </w:rPr>
        <w:lastRenderedPageBreak/>
        <w:t>Table </w:t>
      </w:r>
      <w:r w:rsidR="0034390D" w:rsidRPr="00117A9E">
        <w:rPr>
          <w:rFonts w:ascii="Times New Roman" w:eastAsia="맑은 고딕" w:hAnsi="Times New Roman" w:cs="Times New Roman"/>
          <w:b/>
          <w:bCs/>
          <w:sz w:val="20"/>
          <w:szCs w:val="20"/>
          <w:lang w:val="en-GB" w:eastAsia="en-US"/>
        </w:rPr>
        <w:fldChar w:fldCharType="begin" w:fldLock="1"/>
      </w:r>
      <w:r w:rsidRPr="00117A9E">
        <w:rPr>
          <w:rFonts w:ascii="Times New Roman" w:eastAsia="맑은 고딕" w:hAnsi="Times New Roman" w:cs="Times New Roman"/>
          <w:b/>
          <w:bCs/>
          <w:sz w:val="20"/>
          <w:szCs w:val="20"/>
          <w:lang w:val="en-GB" w:eastAsia="en-US"/>
        </w:rPr>
        <w:instrText xml:space="preserve"> REF H \h </w:instrText>
      </w:r>
      <w:r w:rsidR="0034390D" w:rsidRPr="00117A9E">
        <w:rPr>
          <w:rFonts w:ascii="Times New Roman" w:eastAsia="맑은 고딕" w:hAnsi="Times New Roman" w:cs="Times New Roman"/>
          <w:b/>
          <w:bCs/>
          <w:sz w:val="20"/>
          <w:szCs w:val="20"/>
          <w:lang w:val="en-GB" w:eastAsia="en-US"/>
        </w:rPr>
      </w:r>
      <w:r w:rsidR="0034390D" w:rsidRPr="00117A9E">
        <w:rPr>
          <w:rFonts w:ascii="Times New Roman" w:eastAsia="맑은 고딕" w:hAnsi="Times New Roman" w:cs="Times New Roman"/>
          <w:b/>
          <w:bCs/>
          <w:sz w:val="20"/>
          <w:szCs w:val="20"/>
          <w:lang w:val="en-GB" w:eastAsia="en-US"/>
        </w:rPr>
        <w:fldChar w:fldCharType="separate"/>
      </w:r>
      <w:r w:rsidRPr="00117A9E">
        <w:rPr>
          <w:rFonts w:ascii="Times New Roman" w:eastAsia="맑은 고딕" w:hAnsi="Times New Roman" w:cs="Times New Roman"/>
          <w:b/>
          <w:bCs/>
          <w:sz w:val="20"/>
          <w:szCs w:val="20"/>
          <w:lang w:eastAsia="ko-KR"/>
        </w:rPr>
        <w:t>H</w:t>
      </w:r>
      <w:r w:rsidR="0034390D" w:rsidRPr="00117A9E">
        <w:rPr>
          <w:rFonts w:ascii="Times New Roman" w:eastAsia="맑은 고딕" w:hAnsi="Times New Roman" w:cs="Times New Roman"/>
          <w:b/>
          <w:bCs/>
          <w:sz w:val="20"/>
          <w:szCs w:val="20"/>
          <w:lang w:val="en-GB" w:eastAsia="en-US"/>
        </w:rPr>
        <w:fldChar w:fldCharType="end"/>
      </w:r>
      <w:r w:rsidRPr="00117A9E">
        <w:rPr>
          <w:rFonts w:ascii="Times New Roman" w:eastAsia="맑은 고딕" w:hAnsi="Times New Roman" w:cs="Times New Roman"/>
          <w:b/>
          <w:bCs/>
          <w:sz w:val="20"/>
          <w:szCs w:val="20"/>
          <w:lang w:val="en-GB" w:eastAsia="en-US"/>
        </w:rPr>
        <w:noBreakHyphen/>
      </w:r>
      <w:r w:rsidR="0034390D" w:rsidRPr="00117A9E">
        <w:rPr>
          <w:rFonts w:ascii="Times New Roman" w:eastAsia="맑은 고딕" w:hAnsi="Times New Roman" w:cs="Times New Roman"/>
          <w:b/>
          <w:bCs/>
          <w:sz w:val="20"/>
          <w:szCs w:val="20"/>
          <w:lang w:val="en-GB" w:eastAsia="en-US"/>
        </w:rPr>
        <w:fldChar w:fldCharType="begin" w:fldLock="1"/>
      </w:r>
      <w:r w:rsidRPr="00117A9E">
        <w:rPr>
          <w:rFonts w:ascii="Times New Roman" w:eastAsia="맑은 고딕" w:hAnsi="Times New Roman" w:cs="Times New Roman"/>
          <w:b/>
          <w:bCs/>
          <w:sz w:val="20"/>
          <w:szCs w:val="20"/>
          <w:lang w:val="en-GB" w:eastAsia="en-US"/>
        </w:rPr>
        <w:instrText xml:space="preserve"> SEQ Table \* ARABIC \s 1 </w:instrText>
      </w:r>
      <w:r w:rsidR="0034390D" w:rsidRPr="00117A9E">
        <w:rPr>
          <w:rFonts w:ascii="Times New Roman" w:eastAsia="맑은 고딕" w:hAnsi="Times New Roman" w:cs="Times New Roman"/>
          <w:b/>
          <w:bCs/>
          <w:sz w:val="20"/>
          <w:szCs w:val="20"/>
          <w:lang w:val="en-GB" w:eastAsia="en-US"/>
        </w:rPr>
        <w:fldChar w:fldCharType="separate"/>
      </w:r>
      <w:r w:rsidRPr="00117A9E">
        <w:rPr>
          <w:rFonts w:ascii="Times New Roman" w:eastAsia="맑은 고딕" w:hAnsi="Times New Roman" w:cs="Times New Roman"/>
          <w:b/>
          <w:bCs/>
          <w:noProof/>
          <w:sz w:val="20"/>
          <w:szCs w:val="20"/>
          <w:lang w:val="en-GB" w:eastAsia="en-US"/>
        </w:rPr>
        <w:t>23</w:t>
      </w:r>
      <w:r w:rsidR="0034390D" w:rsidRPr="00117A9E">
        <w:rPr>
          <w:rFonts w:ascii="Times New Roman" w:eastAsia="맑은 고딕" w:hAnsi="Times New Roman" w:cs="Times New Roman"/>
          <w:b/>
          <w:bCs/>
          <w:sz w:val="20"/>
          <w:szCs w:val="20"/>
          <w:lang w:val="en-GB" w:eastAsia="en-US"/>
        </w:rPr>
        <w:fldChar w:fldCharType="end"/>
      </w:r>
      <w:bookmarkEnd w:id="83"/>
      <w:r w:rsidRPr="00117A9E">
        <w:rPr>
          <w:rFonts w:ascii="Times New Roman" w:eastAsia="맑은 고딕" w:hAnsi="Times New Roman" w:cs="Times New Roman"/>
          <w:b/>
          <w:bCs/>
          <w:sz w:val="20"/>
          <w:szCs w:val="20"/>
          <w:lang w:val="en-GB" w:eastAsia="en-US"/>
        </w:rPr>
        <w:t xml:space="preserve"> –</w:t>
      </w:r>
      <w:bookmarkEnd w:id="84"/>
      <w:bookmarkEnd w:id="85"/>
      <w:r w:rsidRPr="00117A9E">
        <w:rPr>
          <w:rFonts w:ascii="Times New Roman" w:eastAsia="맑은 고딕" w:hAnsi="Times New Roman" w:cs="Times New Roman"/>
          <w:b/>
          <w:bCs/>
          <w:sz w:val="20"/>
          <w:szCs w:val="20"/>
          <w:lang w:val="en-GB" w:eastAsia="en-US"/>
        </w:rPr>
        <w:t xml:space="preserve"> Specification of ctxInc using left and above syntax elements</w:t>
      </w:r>
    </w:p>
    <w:tbl>
      <w:tblPr>
        <w:tblW w:w="9709"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7"/>
        <w:gridCol w:w="2427"/>
        <w:gridCol w:w="2427"/>
        <w:gridCol w:w="2428"/>
      </w:tblGrid>
      <w:tr w:rsidR="00117A9E" w:rsidRPr="00117A9E" w:rsidTr="00EA7364">
        <w:trPr>
          <w:jc w:val="center"/>
        </w:trPr>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맑은 고딕" w:hAnsi="Times New Roman" w:cs="Times New Roman"/>
                <w:b/>
                <w:sz w:val="16"/>
                <w:szCs w:val="16"/>
                <w:lang w:val="en-GB" w:eastAsia="en-US"/>
              </w:rPr>
            </w:pPr>
            <w:r w:rsidRPr="00117A9E">
              <w:rPr>
                <w:rFonts w:ascii="Times New Roman" w:eastAsia="맑은 고딕" w:hAnsi="Times New Roman" w:cs="Times New Roman"/>
                <w:b/>
                <w:sz w:val="16"/>
                <w:szCs w:val="16"/>
                <w:lang w:val="en-GB" w:eastAsia="en-US"/>
              </w:rPr>
              <w:t>Syntax element</w:t>
            </w:r>
          </w:p>
        </w:tc>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맑은 고딕" w:hAnsi="Times New Roman" w:cs="Times New Roman"/>
                <w:b/>
                <w:sz w:val="16"/>
                <w:szCs w:val="16"/>
                <w:lang w:val="en-GB" w:eastAsia="en-US"/>
              </w:rPr>
            </w:pPr>
            <w:r w:rsidRPr="00117A9E">
              <w:rPr>
                <w:rFonts w:ascii="Times New Roman" w:eastAsia="맑은 고딕" w:hAnsi="Times New Roman" w:cs="Times New Roman"/>
                <w:b/>
                <w:sz w:val="16"/>
                <w:szCs w:val="16"/>
                <w:lang w:val="en-GB" w:eastAsia="en-US"/>
              </w:rPr>
              <w:t>condL</w:t>
            </w:r>
          </w:p>
        </w:tc>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맑은 고딕" w:hAnsi="Times New Roman" w:cs="Times New Roman"/>
                <w:b/>
                <w:sz w:val="16"/>
                <w:szCs w:val="16"/>
                <w:lang w:val="en-GB" w:eastAsia="en-US"/>
              </w:rPr>
            </w:pPr>
            <w:r w:rsidRPr="00117A9E">
              <w:rPr>
                <w:rFonts w:ascii="Times New Roman" w:eastAsia="맑은 고딕" w:hAnsi="Times New Roman" w:cs="Times New Roman"/>
                <w:b/>
                <w:sz w:val="16"/>
                <w:szCs w:val="16"/>
                <w:lang w:val="en-GB" w:eastAsia="en-US"/>
              </w:rPr>
              <w:t>condA</w:t>
            </w:r>
          </w:p>
        </w:tc>
        <w:tc>
          <w:tcPr>
            <w:tcW w:w="2428"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맑은 고딕" w:hAnsi="Times New Roman" w:cs="Times New Roman"/>
                <w:b/>
                <w:sz w:val="16"/>
                <w:szCs w:val="16"/>
                <w:lang w:val="en-GB" w:eastAsia="en-US"/>
              </w:rPr>
            </w:pPr>
            <w:r w:rsidRPr="00117A9E">
              <w:rPr>
                <w:rFonts w:ascii="Times New Roman" w:eastAsia="맑은 고딕" w:hAnsi="Times New Roman" w:cs="Times New Roman"/>
                <w:b/>
                <w:sz w:val="16"/>
                <w:szCs w:val="16"/>
                <w:lang w:val="en-GB" w:eastAsia="en-US"/>
              </w:rPr>
              <w:t>ctxIdxInc</w:t>
            </w:r>
          </w:p>
        </w:tc>
      </w:tr>
      <w:tr w:rsidR="00117A9E" w:rsidRPr="00117A9E" w:rsidTr="00EA7364">
        <w:trPr>
          <w:jc w:val="center"/>
        </w:trPr>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lang w:val="en-GB" w:eastAsia="en-US"/>
              </w:rPr>
            </w:pPr>
            <w:r w:rsidRPr="00117A9E">
              <w:rPr>
                <w:rFonts w:ascii="Times New Roman" w:eastAsia="맑은 고딕" w:hAnsi="Times New Roman" w:cs="Times New Roman"/>
                <w:sz w:val="16"/>
                <w:szCs w:val="16"/>
                <w:lang w:val="en-GB" w:eastAsia="ko-KR"/>
              </w:rPr>
              <w:t>iv_res_pred_weight_idx</w:t>
            </w:r>
          </w:p>
        </w:tc>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lang w:val="en-GB" w:eastAsia="en-US"/>
              </w:rPr>
            </w:pPr>
            <w:r w:rsidRPr="00117A9E">
              <w:rPr>
                <w:rFonts w:ascii="Times New Roman" w:eastAsia="맑은 고딕" w:hAnsi="Times New Roman" w:cs="Times New Roman"/>
                <w:sz w:val="16"/>
                <w:szCs w:val="16"/>
                <w:lang w:val="en-GB" w:eastAsia="ko-KR"/>
              </w:rPr>
              <w:t>iv_res_pred_weight_idx</w:t>
            </w:r>
            <w:r w:rsidRPr="00117A9E">
              <w:rPr>
                <w:rFonts w:ascii="Times New Roman" w:eastAsia="맑은 고딕" w:hAnsi="Times New Roman" w:cs="Times New Roman"/>
                <w:sz w:val="16"/>
                <w:szCs w:val="16"/>
                <w:lang w:val="en-GB" w:eastAsia="ko-KR"/>
              </w:rPr>
              <w:br/>
            </w:r>
            <w:r w:rsidRPr="00117A9E">
              <w:rPr>
                <w:rFonts w:ascii="Times New Roman" w:eastAsia="맑은 고딕" w:hAnsi="Times New Roman" w:cs="Times New Roman"/>
                <w:sz w:val="16"/>
                <w:szCs w:val="16"/>
                <w:lang w:val="en-GB" w:eastAsia="en-US"/>
              </w:rPr>
              <w:t>[ xL ][ yL ]</w:t>
            </w:r>
          </w:p>
        </w:tc>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lang w:val="en-GB" w:eastAsia="en-US"/>
              </w:rPr>
            </w:pPr>
            <w:r w:rsidRPr="00117A9E">
              <w:rPr>
                <w:rFonts w:ascii="Times New Roman" w:eastAsia="맑은 고딕" w:hAnsi="Times New Roman" w:cs="Times New Roman"/>
                <w:sz w:val="16"/>
                <w:szCs w:val="16"/>
                <w:lang w:val="en-GB" w:eastAsia="ko-KR"/>
              </w:rPr>
              <w:t>iv_res_pred_weight_idx</w:t>
            </w:r>
            <w:r w:rsidRPr="00117A9E">
              <w:rPr>
                <w:rFonts w:ascii="Times New Roman" w:eastAsia="맑은 고딕" w:hAnsi="Times New Roman" w:cs="Times New Roman"/>
                <w:sz w:val="16"/>
                <w:szCs w:val="16"/>
                <w:lang w:val="en-GB" w:eastAsia="ko-KR"/>
              </w:rPr>
              <w:br/>
            </w:r>
            <w:r w:rsidRPr="00117A9E">
              <w:rPr>
                <w:rFonts w:ascii="Times New Roman" w:eastAsia="맑은 고딕" w:hAnsi="Times New Roman" w:cs="Times New Roman"/>
                <w:sz w:val="16"/>
                <w:szCs w:val="16"/>
                <w:lang w:val="en-GB" w:eastAsia="en-US"/>
              </w:rPr>
              <w:t>[ xA ][ yA ]</w:t>
            </w:r>
          </w:p>
        </w:tc>
        <w:tc>
          <w:tcPr>
            <w:tcW w:w="2428"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맑은 고딕" w:hAnsi="Times New Roman" w:cs="Times New Roman"/>
                <w:sz w:val="16"/>
                <w:szCs w:val="16"/>
                <w:lang w:val="en-GB" w:eastAsia="en-US"/>
              </w:rPr>
            </w:pPr>
            <w:r w:rsidRPr="00117A9E">
              <w:rPr>
                <w:rFonts w:ascii="Times New Roman" w:eastAsia="맑은 고딕" w:hAnsi="Times New Roman" w:cs="Times New Roman"/>
                <w:sz w:val="16"/>
                <w:szCs w:val="16"/>
                <w:lang w:val="en-GB" w:eastAsia="en-US"/>
              </w:rPr>
              <w:t>( condL  &amp;&amp;  availableL )  + ( condA  &amp;&amp;  availableA )</w:t>
            </w:r>
          </w:p>
        </w:tc>
      </w:tr>
      <w:tr w:rsidR="00117A9E" w:rsidRPr="00117A9E" w:rsidTr="00EA7364">
        <w:trPr>
          <w:jc w:val="center"/>
        </w:trPr>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lang w:val="en-GB" w:eastAsia="ko-KR"/>
              </w:rPr>
            </w:pPr>
            <w:r w:rsidRPr="00117A9E">
              <w:rPr>
                <w:rFonts w:ascii="Times New Roman" w:eastAsia="맑은 고딕" w:hAnsi="Times New Roman" w:cs="Times New Roman"/>
                <w:sz w:val="16"/>
                <w:szCs w:val="16"/>
                <w:lang w:val="en-GB" w:eastAsia="ko-KR"/>
              </w:rPr>
              <w:t>ic_flag</w:t>
            </w:r>
          </w:p>
        </w:tc>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lang w:val="en-GB" w:eastAsia="ko-KR"/>
              </w:rPr>
            </w:pPr>
            <w:r w:rsidRPr="00117A9E">
              <w:rPr>
                <w:rFonts w:ascii="Times New Roman" w:eastAsia="맑은 고딕" w:hAnsi="Times New Roman" w:cs="Times New Roman"/>
                <w:sz w:val="16"/>
                <w:szCs w:val="16"/>
                <w:lang w:val="en-GB" w:eastAsia="ko-KR"/>
              </w:rPr>
              <w:t>ic_flag</w:t>
            </w:r>
            <w:r w:rsidRPr="00117A9E">
              <w:rPr>
                <w:rFonts w:ascii="Times New Roman" w:eastAsia="맑은 고딕" w:hAnsi="Times New Roman" w:cs="Times New Roman"/>
                <w:sz w:val="16"/>
                <w:szCs w:val="16"/>
                <w:lang w:val="en-GB" w:eastAsia="en-US"/>
              </w:rPr>
              <w:t>[ xL ][ yL ]</w:t>
            </w:r>
          </w:p>
        </w:tc>
        <w:tc>
          <w:tcPr>
            <w:tcW w:w="2427"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lang w:val="en-GB" w:eastAsia="ko-KR"/>
              </w:rPr>
            </w:pPr>
            <w:r w:rsidRPr="00117A9E">
              <w:rPr>
                <w:rFonts w:ascii="Times New Roman" w:eastAsia="맑은 고딕" w:hAnsi="Times New Roman" w:cs="Times New Roman"/>
                <w:sz w:val="16"/>
                <w:szCs w:val="16"/>
                <w:lang w:val="en-GB" w:eastAsia="ko-KR"/>
              </w:rPr>
              <w:t>ic_flag</w:t>
            </w:r>
            <w:r w:rsidRPr="00117A9E">
              <w:rPr>
                <w:rFonts w:ascii="Times New Roman" w:eastAsia="맑은 고딕" w:hAnsi="Times New Roman" w:cs="Times New Roman"/>
                <w:sz w:val="16"/>
                <w:szCs w:val="16"/>
                <w:lang w:val="en-GB" w:eastAsia="en-US"/>
              </w:rPr>
              <w:t>[ xA ][ yA ]</w:t>
            </w:r>
          </w:p>
        </w:tc>
        <w:tc>
          <w:tcPr>
            <w:tcW w:w="2428" w:type="dxa"/>
            <w:shd w:val="clear" w:color="auto" w:fill="auto"/>
          </w:tcPr>
          <w:p w:rsidR="00117A9E" w:rsidRPr="00117A9E" w:rsidRDefault="00117A9E" w:rsidP="00117A9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맑은 고딕" w:hAnsi="Times New Roman" w:cs="Times New Roman"/>
                <w:sz w:val="16"/>
                <w:szCs w:val="16"/>
                <w:lang w:val="en-GB" w:eastAsia="en-US"/>
              </w:rPr>
            </w:pPr>
            <w:r w:rsidRPr="00117A9E">
              <w:rPr>
                <w:rFonts w:ascii="Times New Roman" w:eastAsia="맑은 고딕" w:hAnsi="Times New Roman" w:cs="Times New Roman"/>
                <w:sz w:val="16"/>
                <w:szCs w:val="16"/>
                <w:lang w:val="en-GB" w:eastAsia="en-US"/>
              </w:rPr>
              <w:t>( condL  &amp;&amp;  availableL ) + ( condA  &amp;&amp;  availableA )</w:t>
            </w:r>
          </w:p>
        </w:tc>
      </w:tr>
      <w:tr w:rsidR="00117A9E" w:rsidRPr="00117A9E" w:rsidTr="00EA7364">
        <w:trPr>
          <w:jc w:val="center"/>
        </w:trPr>
        <w:tc>
          <w:tcPr>
            <w:tcW w:w="2427" w:type="dxa"/>
            <w:shd w:val="clear" w:color="auto" w:fill="auto"/>
          </w:tcPr>
          <w:p w:rsidR="00117A9E" w:rsidRPr="00702F0B" w:rsidRDefault="00117A9E" w:rsidP="00EA7364">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highlight w:val="green"/>
                <w:lang w:val="en-GB" w:eastAsia="ko-KR"/>
              </w:rPr>
            </w:pPr>
            <w:r w:rsidRPr="00702F0B">
              <w:rPr>
                <w:rFonts w:ascii="Times New Roman" w:eastAsia="맑은 고딕" w:hAnsi="Times New Roman" w:cs="Times New Roman"/>
                <w:sz w:val="16"/>
                <w:szCs w:val="16"/>
                <w:highlight w:val="green"/>
                <w:lang w:val="en-GB" w:eastAsia="ko-KR"/>
              </w:rPr>
              <w:t>sdc_flag</w:t>
            </w:r>
          </w:p>
        </w:tc>
        <w:tc>
          <w:tcPr>
            <w:tcW w:w="2427" w:type="dxa"/>
            <w:shd w:val="clear" w:color="auto" w:fill="auto"/>
          </w:tcPr>
          <w:p w:rsidR="00117A9E" w:rsidRPr="00702F0B" w:rsidRDefault="00117A9E" w:rsidP="00EA7364">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highlight w:val="green"/>
                <w:lang w:val="en-GB" w:eastAsia="ko-KR"/>
              </w:rPr>
            </w:pPr>
            <w:r w:rsidRPr="00702F0B">
              <w:rPr>
                <w:rFonts w:ascii="Times New Roman" w:eastAsia="맑은 고딕" w:hAnsi="Times New Roman" w:cs="Times New Roman"/>
                <w:sz w:val="16"/>
                <w:szCs w:val="16"/>
                <w:highlight w:val="green"/>
                <w:lang w:val="en-GB" w:eastAsia="ko-KR"/>
              </w:rPr>
              <w:t>sdc_flag[ xL ][ yL ]</w:t>
            </w:r>
          </w:p>
        </w:tc>
        <w:tc>
          <w:tcPr>
            <w:tcW w:w="2427" w:type="dxa"/>
            <w:shd w:val="clear" w:color="auto" w:fill="auto"/>
          </w:tcPr>
          <w:p w:rsidR="00117A9E" w:rsidRPr="00702F0B" w:rsidRDefault="00117A9E" w:rsidP="00EA7364">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highlight w:val="green"/>
                <w:lang w:val="en-GB" w:eastAsia="ko-KR"/>
              </w:rPr>
            </w:pPr>
            <w:r w:rsidRPr="00702F0B">
              <w:rPr>
                <w:rFonts w:ascii="Times New Roman" w:eastAsia="맑은 고딕" w:hAnsi="Times New Roman" w:cs="Times New Roman"/>
                <w:sz w:val="16"/>
                <w:szCs w:val="16"/>
                <w:highlight w:val="green"/>
                <w:lang w:val="en-GB" w:eastAsia="ko-KR"/>
              </w:rPr>
              <w:t>sdc_flag[ xA ][ yA ]</w:t>
            </w:r>
          </w:p>
        </w:tc>
        <w:tc>
          <w:tcPr>
            <w:tcW w:w="2428" w:type="dxa"/>
            <w:shd w:val="clear" w:color="auto" w:fill="auto"/>
          </w:tcPr>
          <w:p w:rsidR="00117A9E" w:rsidRPr="00702F0B" w:rsidRDefault="00117A9E" w:rsidP="00EA7364">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highlight w:val="green"/>
                <w:lang w:val="en-GB" w:eastAsia="ko-KR"/>
              </w:rPr>
            </w:pPr>
            <w:r w:rsidRPr="00702F0B">
              <w:rPr>
                <w:rFonts w:ascii="Times New Roman" w:eastAsia="맑은 고딕" w:hAnsi="Times New Roman" w:cs="Times New Roman"/>
                <w:sz w:val="16"/>
                <w:szCs w:val="16"/>
                <w:highlight w:val="green"/>
                <w:lang w:val="en-GB" w:eastAsia="ko-KR"/>
              </w:rPr>
              <w:t>( condL  &amp;&amp;  availableL ) + ( condA  &amp;&amp;  availableA )</w:t>
            </w:r>
          </w:p>
        </w:tc>
      </w:tr>
      <w:tr w:rsidR="00117A9E" w:rsidRPr="00117A9E" w:rsidTr="00EA7364">
        <w:trPr>
          <w:jc w:val="center"/>
        </w:trPr>
        <w:tc>
          <w:tcPr>
            <w:tcW w:w="2427" w:type="dxa"/>
            <w:shd w:val="clear" w:color="auto" w:fill="auto"/>
          </w:tcPr>
          <w:p w:rsidR="00117A9E" w:rsidRPr="00702F0B" w:rsidRDefault="00117A9E" w:rsidP="00EA7364">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highlight w:val="green"/>
                <w:lang w:val="en-GB" w:eastAsia="ko-KR"/>
              </w:rPr>
            </w:pPr>
            <w:r w:rsidRPr="00702F0B">
              <w:rPr>
                <w:rFonts w:ascii="Times New Roman" w:eastAsia="맑은 고딕" w:hAnsi="Times New Roman" w:cs="Times New Roman"/>
                <w:sz w:val="16"/>
                <w:szCs w:val="16"/>
                <w:highlight w:val="green"/>
                <w:lang w:val="en-GB" w:eastAsia="ko-KR"/>
              </w:rPr>
              <w:t>hevc_intra_flag</w:t>
            </w:r>
          </w:p>
        </w:tc>
        <w:tc>
          <w:tcPr>
            <w:tcW w:w="2427" w:type="dxa"/>
            <w:shd w:val="clear" w:color="auto" w:fill="auto"/>
          </w:tcPr>
          <w:p w:rsidR="00117A9E" w:rsidRPr="00702F0B" w:rsidRDefault="00117A9E" w:rsidP="00EA7364">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highlight w:val="green"/>
                <w:lang w:val="en-GB" w:eastAsia="ko-KR"/>
              </w:rPr>
            </w:pPr>
            <w:r w:rsidRPr="00702F0B">
              <w:rPr>
                <w:rFonts w:ascii="Times New Roman" w:eastAsia="맑은 고딕" w:hAnsi="Times New Roman" w:cs="Times New Roman"/>
                <w:sz w:val="16"/>
                <w:szCs w:val="16"/>
                <w:highlight w:val="green"/>
                <w:lang w:val="en-GB" w:eastAsia="ko-KR"/>
              </w:rPr>
              <w:t>hevc_intra_flag [ xL ][ yL ]</w:t>
            </w:r>
          </w:p>
        </w:tc>
        <w:tc>
          <w:tcPr>
            <w:tcW w:w="2427" w:type="dxa"/>
            <w:shd w:val="clear" w:color="auto" w:fill="auto"/>
          </w:tcPr>
          <w:p w:rsidR="00117A9E" w:rsidRPr="00702F0B" w:rsidRDefault="00117A9E" w:rsidP="00EA7364">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highlight w:val="green"/>
                <w:lang w:val="en-GB" w:eastAsia="ko-KR"/>
              </w:rPr>
            </w:pPr>
            <w:r w:rsidRPr="00702F0B">
              <w:rPr>
                <w:rFonts w:ascii="Times New Roman" w:eastAsia="맑은 고딕" w:hAnsi="Times New Roman" w:cs="Times New Roman"/>
                <w:sz w:val="16"/>
                <w:szCs w:val="16"/>
                <w:highlight w:val="green"/>
                <w:lang w:val="en-GB" w:eastAsia="ko-KR"/>
              </w:rPr>
              <w:t>hevc_intra_flag [ xA ][ yA ]</w:t>
            </w:r>
          </w:p>
        </w:tc>
        <w:tc>
          <w:tcPr>
            <w:tcW w:w="2428" w:type="dxa"/>
            <w:shd w:val="clear" w:color="auto" w:fill="auto"/>
          </w:tcPr>
          <w:p w:rsidR="00117A9E" w:rsidRPr="00702F0B" w:rsidRDefault="00117A9E" w:rsidP="00EA7364">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맑은 고딕" w:hAnsi="Times New Roman" w:cs="Times New Roman"/>
                <w:sz w:val="16"/>
                <w:szCs w:val="16"/>
                <w:highlight w:val="green"/>
                <w:lang w:val="en-GB" w:eastAsia="ko-KR"/>
              </w:rPr>
            </w:pPr>
            <w:r w:rsidRPr="00702F0B">
              <w:rPr>
                <w:rFonts w:ascii="Times New Roman" w:eastAsia="맑은 고딕" w:hAnsi="Times New Roman" w:cs="Times New Roman"/>
                <w:sz w:val="16"/>
                <w:szCs w:val="16"/>
                <w:highlight w:val="green"/>
                <w:lang w:val="en-GB" w:eastAsia="ko-KR"/>
              </w:rPr>
              <w:t>( condL  &amp;&amp;  availableL ) + ( condA  &amp;&amp;  availableA )</w:t>
            </w:r>
          </w:p>
        </w:tc>
      </w:tr>
      <w:bookmarkEnd w:id="76"/>
    </w:tbl>
    <w:p w:rsidR="007D59FF" w:rsidRPr="00DB7A8D" w:rsidRDefault="007D59FF" w:rsidP="00B3425A">
      <w:pPr>
        <w:rPr>
          <w:lang w:eastAsia="ko-KR"/>
        </w:rPr>
      </w:pPr>
    </w:p>
    <w:sectPr w:rsidR="007D59FF" w:rsidRPr="00DB7A8D" w:rsidSect="007A1B9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537" w:rsidRDefault="00021537" w:rsidP="00986D79">
      <w:pPr>
        <w:spacing w:after="0" w:line="240" w:lineRule="auto"/>
      </w:pPr>
      <w:r>
        <w:separator/>
      </w:r>
    </w:p>
  </w:endnote>
  <w:endnote w:type="continuationSeparator" w:id="0">
    <w:p w:rsidR="00021537" w:rsidRDefault="00021537" w:rsidP="0098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29D77CFB" w:usb2="00000012" w:usb3="00000000" w:csb0="0008008D"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537" w:rsidRDefault="00021537" w:rsidP="00986D79">
      <w:pPr>
        <w:spacing w:after="0" w:line="240" w:lineRule="auto"/>
      </w:pPr>
      <w:r>
        <w:separator/>
      </w:r>
    </w:p>
  </w:footnote>
  <w:footnote w:type="continuationSeparator" w:id="0">
    <w:p w:rsidR="00021537" w:rsidRDefault="00021537" w:rsidP="00986D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a"/>
      <w:lvlText w:val=""/>
      <w:lvlJc w:val="left"/>
      <w:pPr>
        <w:tabs>
          <w:tab w:val="num" w:pos="360"/>
        </w:tabs>
      </w:pPr>
    </w:lvl>
  </w:abstractNum>
  <w:abstractNum w:abstractNumId="2">
    <w:nsid w:val="02565728"/>
    <w:multiLevelType w:val="hybridMultilevel"/>
    <w:tmpl w:val="3202F6E2"/>
    <w:lvl w:ilvl="0" w:tplc="0409000F">
      <w:start w:val="1"/>
      <w:numFmt w:val="decimal"/>
      <w:lvlText w:val="%1."/>
      <w:lvlJc w:val="left"/>
      <w:pPr>
        <w:ind w:left="360" w:hanging="360"/>
      </w:pPr>
      <w:rPr>
        <w:rFonts w:hint="default"/>
      </w:rPr>
    </w:lvl>
    <w:lvl w:ilvl="1" w:tplc="FFFFFFFF">
      <w:start w:val="5"/>
      <w:numFmt w:val="bullet"/>
      <w:lvlText w:val="–"/>
      <w:lvlJc w:val="left"/>
      <w:pPr>
        <w:ind w:left="0" w:hanging="360"/>
      </w:pPr>
      <w:rPr>
        <w:rFonts w:ascii="Times New Roman" w:eastAsia="Times New Roman" w:hAnsi="Times New Roman"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40404904">
      <w:start w:val="6"/>
      <w:numFmt w:val="bullet"/>
      <w:lvlText w:val="–"/>
      <w:lvlJc w:val="left"/>
      <w:pPr>
        <w:ind w:left="3240" w:hanging="360"/>
      </w:pPr>
      <w:rPr>
        <w:rFonts w:ascii="Calibri" w:eastAsiaTheme="minorEastAsia" w:hAnsi="Calibri"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FE392B"/>
    <w:multiLevelType w:val="hybridMultilevel"/>
    <w:tmpl w:val="71B8F9B2"/>
    <w:lvl w:ilvl="0" w:tplc="C5A029B4">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9">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0">
    <w:nsid w:val="27E7005E"/>
    <w:multiLevelType w:val="multilevel"/>
    <w:tmpl w:val="34E6AECC"/>
    <w:numStyleLink w:val="3DHeading"/>
  </w:abstractNum>
  <w:abstractNum w:abstractNumId="11">
    <w:nsid w:val="28BA34E3"/>
    <w:multiLevelType w:val="multilevel"/>
    <w:tmpl w:val="EE04B4FE"/>
    <w:styleLink w:val="3DNumbering"/>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12">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3">
    <w:nsid w:val="387D4433"/>
    <w:multiLevelType w:val="multilevel"/>
    <w:tmpl w:val="EF029DE6"/>
    <w:styleLink w:val="3DNumbering1"/>
    <w:lvl w:ilvl="0">
      <w:start w:val="1"/>
      <w:numFmt w:val="bullet"/>
      <w:pStyle w:val="a0"/>
      <w:lvlText w:val=""/>
      <w:lvlJc w:val="left"/>
      <w:pPr>
        <w:ind w:left="400" w:hanging="400"/>
      </w:pPr>
      <w:rPr>
        <w:rFonts w:ascii="Symbol" w:hAnsi="Symbol"/>
      </w:rPr>
    </w:lvl>
    <w:lvl w:ilvl="1">
      <w:start w:val="1"/>
      <w:numFmt w:val="bullet"/>
      <w:pStyle w:val="2"/>
      <w:lvlText w:val=""/>
      <w:lvlJc w:val="left"/>
      <w:pPr>
        <w:ind w:left="800" w:hanging="400"/>
      </w:pPr>
      <w:rPr>
        <w:rFonts w:ascii="Symbol" w:hAnsi="Symbol"/>
      </w:rPr>
    </w:lvl>
    <w:lvl w:ilvl="2">
      <w:start w:val="1"/>
      <w:numFmt w:val="bullet"/>
      <w:pStyle w:val="3"/>
      <w:lvlText w:val=""/>
      <w:lvlJc w:val="left"/>
      <w:pPr>
        <w:ind w:left="1200" w:hanging="400"/>
      </w:pPr>
      <w:rPr>
        <w:rFonts w:ascii="Symbol" w:hAnsi="Symbol"/>
      </w:rPr>
    </w:lvl>
    <w:lvl w:ilvl="3">
      <w:start w:val="1"/>
      <w:numFmt w:val="bullet"/>
      <w:pStyle w:val="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nsid w:val="39FD582C"/>
    <w:multiLevelType w:val="multilevel"/>
    <w:tmpl w:val="3A82E334"/>
    <w:numStyleLink w:val="3DEquation"/>
  </w:abstractNum>
  <w:abstractNum w:abstractNumId="15">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pStyle w:val="3L1"/>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18">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9">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20">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22">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23">
    <w:nsid w:val="5E860EA7"/>
    <w:multiLevelType w:val="multilevel"/>
    <w:tmpl w:val="EE04B4FE"/>
    <w:styleLink w:val="3DHeading1"/>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4">
    <w:nsid w:val="6F9618CD"/>
    <w:multiLevelType w:val="multilevel"/>
    <w:tmpl w:val="021063F8"/>
    <w:styleLink w:val="3DEquation11"/>
    <w:lvl w:ilvl="0">
      <w:start w:val="1"/>
      <w:numFmt w:val="decimal"/>
      <w:pStyle w:val="1"/>
      <w:lvlText w:val="%1"/>
      <w:lvlJc w:val="left"/>
      <w:pPr>
        <w:tabs>
          <w:tab w:val="num" w:pos="432"/>
        </w:tabs>
        <w:ind w:left="432" w:hanging="432"/>
      </w:pPr>
      <w:rPr>
        <w:rFonts w:hint="default"/>
        <w:b/>
        <w:i w:val="0"/>
      </w:rPr>
    </w:lvl>
    <w:lvl w:ilvl="1">
      <w:start w:val="1"/>
      <w:numFmt w:val="decimal"/>
      <w:pStyle w:val="20"/>
      <w:lvlText w:val="%1.%2"/>
      <w:lvlJc w:val="left"/>
      <w:pPr>
        <w:tabs>
          <w:tab w:val="num" w:pos="450"/>
        </w:tabs>
        <w:ind w:left="90" w:firstLine="0"/>
      </w:pPr>
      <w:rPr>
        <w:rFonts w:hint="default"/>
        <w:b/>
        <w:i w:val="0"/>
      </w:rPr>
    </w:lvl>
    <w:lvl w:ilvl="2">
      <w:start w:val="1"/>
      <w:numFmt w:val="decimal"/>
      <w:pStyle w:val="30"/>
      <w:lvlText w:val="%1.%2.%3"/>
      <w:lvlJc w:val="left"/>
      <w:pPr>
        <w:tabs>
          <w:tab w:val="num" w:pos="1080"/>
        </w:tabs>
        <w:ind w:left="360" w:firstLine="0"/>
      </w:pPr>
      <w:rPr>
        <w:rFonts w:ascii="Times New Roman" w:hAnsi="Times New Roman" w:cs="Times New Roman"/>
        <w:b w:val="0"/>
        <w:bCs w:val="0"/>
        <w:i w:val="0"/>
        <w:iCs w:val="0"/>
        <w:caps w:val="0"/>
        <w:smallCaps w:val="0"/>
        <w:strike w:val="0"/>
        <w:dstrike w:val="0"/>
        <w:noProof w:val="0"/>
        <w:snapToGrid w:val="0"/>
        <w:vanish w:val="0"/>
        <w:color w:val="4F81BD" w:themeColor="accent1"/>
        <w:spacing w:val="0"/>
        <w:w w:val="0"/>
        <w:kern w:val="0"/>
        <w:position w:val="0"/>
        <w:szCs w:val="0"/>
        <w:u w:val="none"/>
        <w:vertAlign w:val="baseline"/>
        <w:em w:val="none"/>
      </w:rPr>
    </w:lvl>
    <w:lvl w:ilvl="3">
      <w:start w:val="1"/>
      <w:numFmt w:val="decimal"/>
      <w:pStyle w:val="AppendixHeading4"/>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5">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0"/>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144"/>
        </w:tabs>
        <w:ind w:left="1843"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11"/>
  </w:num>
  <w:num w:numId="4">
    <w:abstractNumId w:val="23"/>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color w:val="FF0000"/>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
    <w:abstractNumId w:val="14"/>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6">
    <w:abstractNumId w:val="22"/>
  </w:num>
  <w:num w:numId="7">
    <w:abstractNumId w:val="23"/>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10"/>
  </w:num>
  <w:num w:numId="9">
    <w:abstractNumId w:val="24"/>
  </w:num>
  <w:num w:numId="10">
    <w:abstractNumId w:val="2"/>
  </w:num>
  <w:num w:numId="11">
    <w:abstractNumId w:val="1"/>
  </w:num>
  <w:num w:numId="12">
    <w:abstractNumId w:val="0"/>
  </w:num>
  <w:num w:numId="13">
    <w:abstractNumId w:val="26"/>
  </w:num>
  <w:num w:numId="14">
    <w:abstractNumId w:val="17"/>
  </w:num>
  <w:num w:numId="15">
    <w:abstractNumId w:val="20"/>
  </w:num>
  <w:num w:numId="16">
    <w:abstractNumId w:val="21"/>
  </w:num>
  <w:num w:numId="17">
    <w:abstractNumId w:val="6"/>
  </w:num>
  <w:num w:numId="18">
    <w:abstractNumId w:val="8"/>
  </w:num>
  <w:num w:numId="19">
    <w:abstractNumId w:val="19"/>
  </w:num>
  <w:num w:numId="20">
    <w:abstractNumId w:val="9"/>
  </w:num>
  <w:num w:numId="21">
    <w:abstractNumId w:val="4"/>
  </w:num>
  <w:num w:numId="22">
    <w:abstractNumId w:val="27"/>
  </w:num>
  <w:num w:numId="23">
    <w:abstractNumId w:val="28"/>
  </w:num>
  <w:num w:numId="24">
    <w:abstractNumId w:val="16"/>
  </w:num>
  <w:num w:numId="25">
    <w:abstractNumId w:val="3"/>
  </w:num>
  <w:num w:numId="26">
    <w:abstractNumId w:val="5"/>
  </w:num>
  <w:num w:numId="27">
    <w:abstractNumId w:val="13"/>
  </w:num>
  <w:num w:numId="28">
    <w:abstractNumId w:val="25"/>
  </w:num>
  <w:num w:numId="29">
    <w:abstractNumId w:val="7"/>
  </w:num>
  <w:num w:numId="30">
    <w:abstractNumId w:val="15"/>
  </w:num>
  <w:num w:numId="31">
    <w:abstractNumId w:val="23"/>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2">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8785F"/>
    <w:rsid w:val="00021537"/>
    <w:rsid w:val="00117A9E"/>
    <w:rsid w:val="0018785F"/>
    <w:rsid w:val="001935B9"/>
    <w:rsid w:val="001B6E7F"/>
    <w:rsid w:val="0033131C"/>
    <w:rsid w:val="003377E6"/>
    <w:rsid w:val="0034390D"/>
    <w:rsid w:val="00424DF3"/>
    <w:rsid w:val="00497481"/>
    <w:rsid w:val="004D1F8F"/>
    <w:rsid w:val="0065568D"/>
    <w:rsid w:val="00660F0B"/>
    <w:rsid w:val="006628A1"/>
    <w:rsid w:val="00666D0F"/>
    <w:rsid w:val="006C3A70"/>
    <w:rsid w:val="00702F0B"/>
    <w:rsid w:val="0076616C"/>
    <w:rsid w:val="00773383"/>
    <w:rsid w:val="007A1B90"/>
    <w:rsid w:val="007D59FF"/>
    <w:rsid w:val="007E3FC8"/>
    <w:rsid w:val="008331B5"/>
    <w:rsid w:val="00897594"/>
    <w:rsid w:val="009306B3"/>
    <w:rsid w:val="00986D79"/>
    <w:rsid w:val="00B059EA"/>
    <w:rsid w:val="00B3425A"/>
    <w:rsid w:val="00C81D57"/>
    <w:rsid w:val="00D70D00"/>
    <w:rsid w:val="00DB7A8D"/>
    <w:rsid w:val="00DF265D"/>
    <w:rsid w:val="00E564CA"/>
    <w:rsid w:val="00EA7364"/>
    <w:rsid w:val="00F9112A"/>
    <w:rsid w:val="00FF75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7A1B90"/>
  </w:style>
  <w:style w:type="paragraph" w:styleId="1">
    <w:name w:val="heading 1"/>
    <w:basedOn w:val="a7"/>
    <w:next w:val="a7"/>
    <w:link w:val="1Char"/>
    <w:uiPriority w:val="9"/>
    <w:qFormat/>
    <w:rsid w:val="00DB7A8D"/>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7"/>
    <w:next w:val="a7"/>
    <w:link w:val="2Char"/>
    <w:unhideWhenUsed/>
    <w:qFormat/>
    <w:rsid w:val="00DB7A8D"/>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7"/>
    <w:next w:val="a7"/>
    <w:link w:val="3Char"/>
    <w:unhideWhenUsed/>
    <w:qFormat/>
    <w:rsid w:val="00DB7A8D"/>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41">
    <w:name w:val="heading 4"/>
    <w:aliases w:val="Heading 4 Char1,Heading 4 Char Char"/>
    <w:basedOn w:val="a7"/>
    <w:next w:val="a7"/>
    <w:link w:val="4Char"/>
    <w:uiPriority w:val="99"/>
    <w:unhideWhenUsed/>
    <w:qFormat/>
    <w:rsid w:val="00DB7A8D"/>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30"/>
    <w:next w:val="a7"/>
    <w:link w:val="5Char"/>
    <w:uiPriority w:val="99"/>
    <w:qFormat/>
    <w:rsid w:val="00DB7A8D"/>
    <w:pPr>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line="240" w:lineRule="auto"/>
      <w:ind w:left="1701" w:hanging="1701"/>
      <w:jc w:val="both"/>
      <w:textAlignment w:val="baseline"/>
      <w:outlineLvl w:val="4"/>
    </w:pPr>
    <w:rPr>
      <w:rFonts w:ascii="Times New Roman" w:eastAsia="맑은 고딕" w:hAnsi="Times New Roman" w:cs="Times New Roman"/>
      <w:color w:val="auto"/>
      <w:sz w:val="20"/>
      <w:szCs w:val="20"/>
      <w:lang w:val="en-GB" w:eastAsia="en-US"/>
    </w:rPr>
  </w:style>
  <w:style w:type="paragraph" w:styleId="6">
    <w:name w:val="heading 6"/>
    <w:basedOn w:val="30"/>
    <w:next w:val="a7"/>
    <w:link w:val="6Char"/>
    <w:uiPriority w:val="99"/>
    <w:qFormat/>
    <w:rsid w:val="00DB7A8D"/>
    <w:pPr>
      <w:numPr>
        <w:ilvl w:val="0"/>
        <w:numId w:val="0"/>
      </w:numPr>
      <w:tabs>
        <w:tab w:val="left" w:pos="794"/>
        <w:tab w:val="num" w:pos="1080"/>
        <w:tab w:val="left" w:pos="1191"/>
        <w:tab w:val="left" w:pos="1588"/>
        <w:tab w:val="left" w:pos="1985"/>
      </w:tabs>
      <w:overflowPunct w:val="0"/>
      <w:autoSpaceDE w:val="0"/>
      <w:autoSpaceDN w:val="0"/>
      <w:adjustRightInd w:val="0"/>
      <w:spacing w:before="181" w:line="240" w:lineRule="auto"/>
      <w:jc w:val="both"/>
      <w:textAlignment w:val="baseline"/>
      <w:outlineLvl w:val="5"/>
    </w:pPr>
    <w:rPr>
      <w:rFonts w:ascii="Times" w:eastAsia="맑은 고딕" w:hAnsi="Times" w:cs="Times New Roman"/>
      <w:color w:val="auto"/>
      <w:sz w:val="20"/>
      <w:szCs w:val="20"/>
      <w:lang w:val="en-GB" w:eastAsia="en-US"/>
    </w:rPr>
  </w:style>
  <w:style w:type="paragraph" w:styleId="7">
    <w:name w:val="heading 7"/>
    <w:basedOn w:val="6"/>
    <w:next w:val="a7"/>
    <w:link w:val="7Char"/>
    <w:qFormat/>
    <w:rsid w:val="00DB7A8D"/>
    <w:pPr>
      <w:outlineLvl w:val="6"/>
    </w:pPr>
  </w:style>
  <w:style w:type="paragraph" w:styleId="8">
    <w:name w:val="heading 8"/>
    <w:basedOn w:val="7"/>
    <w:next w:val="a7"/>
    <w:link w:val="8Char"/>
    <w:qFormat/>
    <w:rsid w:val="00DB7A8D"/>
    <w:pPr>
      <w:outlineLvl w:val="7"/>
    </w:pPr>
  </w:style>
  <w:style w:type="paragraph" w:styleId="9">
    <w:name w:val="heading 9"/>
    <w:basedOn w:val="8"/>
    <w:next w:val="a7"/>
    <w:link w:val="9Char"/>
    <w:uiPriority w:val="99"/>
    <w:qFormat/>
    <w:rsid w:val="00DB7A8D"/>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3N0">
    <w:name w:val="3N0"/>
    <w:basedOn w:val="a7"/>
    <w:link w:val="3N0Char"/>
    <w:qFormat/>
    <w:rsid w:val="00C81D57"/>
    <w:pPr>
      <w:widowControl w:val="0"/>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N0Char">
    <w:name w:val="3N0 Char"/>
    <w:link w:val="3N0"/>
    <w:rsid w:val="00C81D57"/>
    <w:rPr>
      <w:rFonts w:ascii="Times New Roman" w:eastAsia="맑은 고딕" w:hAnsi="Times New Roman" w:cs="Times New Roman"/>
      <w:sz w:val="20"/>
      <w:szCs w:val="20"/>
      <w:lang w:val="en-GB" w:eastAsia="en-US"/>
    </w:rPr>
  </w:style>
  <w:style w:type="paragraph" w:customStyle="1" w:styleId="3D0">
    <w:name w:val="3D0"/>
    <w:basedOn w:val="3N0"/>
    <w:link w:val="3D0Char"/>
    <w:qFormat/>
    <w:rsid w:val="00C81D57"/>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C81D57"/>
    <w:pPr>
      <w:numPr>
        <w:ilvl w:val="1"/>
      </w:numPr>
    </w:pPr>
  </w:style>
  <w:style w:type="character" w:customStyle="1" w:styleId="3D0Char">
    <w:name w:val="3D0 Char"/>
    <w:basedOn w:val="a8"/>
    <w:link w:val="3D0"/>
    <w:rsid w:val="00C81D57"/>
    <w:rPr>
      <w:rFonts w:ascii="Times New Roman" w:eastAsia="맑은 고딕" w:hAnsi="Times New Roman" w:cs="Times New Roman"/>
      <w:sz w:val="20"/>
      <w:szCs w:val="20"/>
      <w:lang w:val="en-GB" w:eastAsia="en-US"/>
    </w:rPr>
  </w:style>
  <w:style w:type="paragraph" w:customStyle="1" w:styleId="3D2">
    <w:name w:val="3D2"/>
    <w:basedOn w:val="3D1"/>
    <w:link w:val="3D2Char"/>
    <w:qFormat/>
    <w:rsid w:val="00C81D57"/>
    <w:pPr>
      <w:numPr>
        <w:ilvl w:val="2"/>
      </w:numPr>
      <w:tabs>
        <w:tab w:val="clear" w:pos="340"/>
        <w:tab w:val="clear" w:pos="794"/>
        <w:tab w:val="num" w:pos="1191"/>
      </w:tabs>
      <w:ind w:left="1071"/>
    </w:pPr>
  </w:style>
  <w:style w:type="paragraph" w:customStyle="1" w:styleId="3D3">
    <w:name w:val="3D3"/>
    <w:basedOn w:val="3D2"/>
    <w:link w:val="3D3Char"/>
    <w:qFormat/>
    <w:rsid w:val="00C81D57"/>
    <w:pPr>
      <w:numPr>
        <w:ilvl w:val="3"/>
      </w:numPr>
    </w:pPr>
  </w:style>
  <w:style w:type="character" w:customStyle="1" w:styleId="3D2Char">
    <w:name w:val="3D2 Char"/>
    <w:basedOn w:val="a8"/>
    <w:link w:val="3D2"/>
    <w:rsid w:val="00C81D57"/>
    <w:rPr>
      <w:rFonts w:ascii="Times New Roman" w:eastAsia="맑은 고딕" w:hAnsi="Times New Roman" w:cs="Times New Roman"/>
      <w:sz w:val="20"/>
      <w:szCs w:val="20"/>
      <w:lang w:val="en-GB" w:eastAsia="en-US"/>
    </w:rPr>
  </w:style>
  <w:style w:type="paragraph" w:customStyle="1" w:styleId="3D4">
    <w:name w:val="3D4"/>
    <w:basedOn w:val="3D3"/>
    <w:link w:val="3D4Char"/>
    <w:qFormat/>
    <w:rsid w:val="00C81D57"/>
    <w:pPr>
      <w:numPr>
        <w:ilvl w:val="4"/>
      </w:numPr>
      <w:tabs>
        <w:tab w:val="clear" w:pos="1588"/>
        <w:tab w:val="clear" w:pos="1768"/>
        <w:tab w:val="num" w:pos="360"/>
      </w:tabs>
      <w:ind w:left="3240" w:hanging="360"/>
    </w:pPr>
  </w:style>
  <w:style w:type="character" w:customStyle="1" w:styleId="3D3Char">
    <w:name w:val="3D3 Char"/>
    <w:basedOn w:val="3D2Char"/>
    <w:link w:val="3D3"/>
    <w:rsid w:val="00C81D57"/>
    <w:rPr>
      <w:rFonts w:ascii="Times New Roman" w:eastAsia="맑은 고딕" w:hAnsi="Times New Roman" w:cs="Times New Roman"/>
      <w:sz w:val="20"/>
      <w:szCs w:val="20"/>
      <w:lang w:val="en-GB" w:eastAsia="en-US"/>
    </w:rPr>
  </w:style>
  <w:style w:type="paragraph" w:customStyle="1" w:styleId="3D5">
    <w:name w:val="3D5"/>
    <w:basedOn w:val="3D4"/>
    <w:link w:val="3D5Char"/>
    <w:qFormat/>
    <w:rsid w:val="00C81D57"/>
    <w:pPr>
      <w:numPr>
        <w:ilvl w:val="5"/>
      </w:numPr>
      <w:tabs>
        <w:tab w:val="clear" w:pos="1985"/>
        <w:tab w:val="clear" w:pos="2125"/>
        <w:tab w:val="num" w:pos="360"/>
      </w:tabs>
      <w:ind w:left="3960" w:hanging="360"/>
    </w:pPr>
  </w:style>
  <w:style w:type="paragraph" w:customStyle="1" w:styleId="3D6">
    <w:name w:val="3D6"/>
    <w:basedOn w:val="3D5"/>
    <w:link w:val="3D6Char"/>
    <w:qFormat/>
    <w:rsid w:val="00C81D57"/>
    <w:pPr>
      <w:numPr>
        <w:ilvl w:val="6"/>
      </w:numPr>
      <w:tabs>
        <w:tab w:val="clear" w:pos="2381"/>
        <w:tab w:val="clear" w:pos="2482"/>
        <w:tab w:val="num" w:pos="360"/>
      </w:tabs>
      <w:ind w:left="4680" w:hanging="360"/>
    </w:pPr>
  </w:style>
  <w:style w:type="paragraph" w:customStyle="1" w:styleId="3U1">
    <w:name w:val="3U1"/>
    <w:basedOn w:val="3N0"/>
    <w:qFormat/>
    <w:rsid w:val="00C81D57"/>
    <w:pPr>
      <w:numPr>
        <w:ilvl w:val="1"/>
        <w:numId w:val="4"/>
      </w:numPr>
      <w:tabs>
        <w:tab w:val="num" w:pos="360"/>
      </w:tabs>
      <w:ind w:left="1440" w:firstLine="0"/>
    </w:pPr>
  </w:style>
  <w:style w:type="paragraph" w:customStyle="1" w:styleId="3U0">
    <w:name w:val="3U0"/>
    <w:basedOn w:val="3N0"/>
    <w:qFormat/>
    <w:rsid w:val="00C81D57"/>
    <w:pPr>
      <w:numPr>
        <w:numId w:val="4"/>
      </w:numPr>
      <w:tabs>
        <w:tab w:val="num" w:pos="360"/>
      </w:tabs>
      <w:ind w:left="0" w:firstLine="0"/>
    </w:pPr>
  </w:style>
  <w:style w:type="paragraph" w:customStyle="1" w:styleId="3U2">
    <w:name w:val="3U2"/>
    <w:basedOn w:val="3U1"/>
    <w:qFormat/>
    <w:rsid w:val="00C81D57"/>
    <w:pPr>
      <w:numPr>
        <w:ilvl w:val="2"/>
      </w:numPr>
      <w:tabs>
        <w:tab w:val="num" w:pos="360"/>
      </w:tabs>
      <w:ind w:left="2160" w:hanging="360"/>
    </w:pPr>
  </w:style>
  <w:style w:type="paragraph" w:customStyle="1" w:styleId="3U3">
    <w:name w:val="3U3"/>
    <w:basedOn w:val="3U2"/>
    <w:qFormat/>
    <w:rsid w:val="00C81D57"/>
    <w:pPr>
      <w:numPr>
        <w:ilvl w:val="3"/>
      </w:numPr>
      <w:tabs>
        <w:tab w:val="num" w:pos="360"/>
      </w:tabs>
      <w:ind w:left="2880" w:hanging="360"/>
    </w:pPr>
  </w:style>
  <w:style w:type="paragraph" w:customStyle="1" w:styleId="3U4">
    <w:name w:val="3U4"/>
    <w:basedOn w:val="3U3"/>
    <w:qFormat/>
    <w:rsid w:val="00C81D57"/>
    <w:pPr>
      <w:numPr>
        <w:ilvl w:val="4"/>
      </w:numPr>
      <w:tabs>
        <w:tab w:val="num" w:pos="360"/>
      </w:tabs>
      <w:ind w:left="3600" w:hanging="360"/>
    </w:pPr>
  </w:style>
  <w:style w:type="paragraph" w:customStyle="1" w:styleId="3U5">
    <w:name w:val="3U5"/>
    <w:basedOn w:val="3U4"/>
    <w:qFormat/>
    <w:rsid w:val="00C81D57"/>
    <w:pPr>
      <w:numPr>
        <w:ilvl w:val="5"/>
      </w:numPr>
      <w:tabs>
        <w:tab w:val="num" w:pos="360"/>
      </w:tabs>
      <w:ind w:left="4320" w:hanging="360"/>
    </w:pPr>
  </w:style>
  <w:style w:type="paragraph" w:customStyle="1" w:styleId="3U6">
    <w:name w:val="3U6"/>
    <w:basedOn w:val="3U5"/>
    <w:qFormat/>
    <w:rsid w:val="00C81D57"/>
    <w:pPr>
      <w:numPr>
        <w:ilvl w:val="6"/>
      </w:numPr>
      <w:tabs>
        <w:tab w:val="num" w:pos="360"/>
      </w:tabs>
      <w:ind w:left="5040" w:hanging="360"/>
    </w:pPr>
  </w:style>
  <w:style w:type="paragraph" w:customStyle="1" w:styleId="3U7">
    <w:name w:val="3U7"/>
    <w:basedOn w:val="a7"/>
    <w:qFormat/>
    <w:rsid w:val="00C81D57"/>
    <w:pPr>
      <w:numPr>
        <w:ilvl w:val="7"/>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U8">
    <w:name w:val="3U8"/>
    <w:basedOn w:val="3U7"/>
    <w:qFormat/>
    <w:rsid w:val="00C81D57"/>
    <w:pPr>
      <w:numPr>
        <w:ilvl w:val="8"/>
      </w:numPr>
    </w:pPr>
  </w:style>
  <w:style w:type="paragraph" w:customStyle="1" w:styleId="3D7">
    <w:name w:val="3D7"/>
    <w:basedOn w:val="a7"/>
    <w:rsid w:val="00C81D57"/>
    <w:pPr>
      <w:numPr>
        <w:ilvl w:val="7"/>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D8">
    <w:name w:val="3D8"/>
    <w:basedOn w:val="a7"/>
    <w:rsid w:val="00C81D57"/>
    <w:pPr>
      <w:numPr>
        <w:ilvl w:val="8"/>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0">
    <w:name w:val="3E0"/>
    <w:basedOn w:val="3N0"/>
    <w:qFormat/>
    <w:rsid w:val="00C81D57"/>
    <w:pPr>
      <w:numPr>
        <w:numId w:val="5"/>
      </w:numPr>
      <w:tabs>
        <w:tab w:val="num" w:pos="360"/>
        <w:tab w:val="center" w:pos="4865"/>
        <w:tab w:val="right" w:pos="9730"/>
      </w:tabs>
      <w:ind w:left="1220" w:hanging="360"/>
      <w:jc w:val="left"/>
    </w:pPr>
  </w:style>
  <w:style w:type="paragraph" w:customStyle="1" w:styleId="3E1">
    <w:name w:val="3E1"/>
    <w:basedOn w:val="3E0"/>
    <w:qFormat/>
    <w:rsid w:val="00C81D57"/>
    <w:pPr>
      <w:numPr>
        <w:ilvl w:val="1"/>
      </w:numPr>
      <w:tabs>
        <w:tab w:val="num" w:pos="360"/>
      </w:tabs>
      <w:ind w:left="1940"/>
    </w:pPr>
  </w:style>
  <w:style w:type="paragraph" w:customStyle="1" w:styleId="3E2">
    <w:name w:val="3E2"/>
    <w:basedOn w:val="3E1"/>
    <w:qFormat/>
    <w:rsid w:val="00C81D57"/>
    <w:pPr>
      <w:numPr>
        <w:ilvl w:val="2"/>
      </w:numPr>
      <w:tabs>
        <w:tab w:val="num" w:pos="360"/>
      </w:tabs>
      <w:ind w:left="2660"/>
    </w:pPr>
  </w:style>
  <w:style w:type="paragraph" w:customStyle="1" w:styleId="3E3">
    <w:name w:val="3E3"/>
    <w:basedOn w:val="a7"/>
    <w:qFormat/>
    <w:rsid w:val="00C81D57"/>
    <w:pPr>
      <w:numPr>
        <w:ilvl w:val="3"/>
        <w:numId w:val="5"/>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4">
    <w:name w:val="3E4"/>
    <w:basedOn w:val="a7"/>
    <w:qFormat/>
    <w:rsid w:val="00C81D57"/>
    <w:pPr>
      <w:numPr>
        <w:ilvl w:val="4"/>
        <w:numId w:val="5"/>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5">
    <w:name w:val="3E5"/>
    <w:basedOn w:val="a7"/>
    <w:qFormat/>
    <w:rsid w:val="00C81D57"/>
    <w:pPr>
      <w:numPr>
        <w:ilvl w:val="5"/>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6">
    <w:name w:val="3E6"/>
    <w:basedOn w:val="a7"/>
    <w:qFormat/>
    <w:rsid w:val="00C81D57"/>
    <w:pPr>
      <w:numPr>
        <w:ilvl w:val="6"/>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7">
    <w:name w:val="3E7"/>
    <w:basedOn w:val="a7"/>
    <w:qFormat/>
    <w:rsid w:val="00C81D57"/>
    <w:pPr>
      <w:numPr>
        <w:ilvl w:val="7"/>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8">
    <w:name w:val="3E8"/>
    <w:basedOn w:val="a7"/>
    <w:qFormat/>
    <w:rsid w:val="00C81D57"/>
    <w:pPr>
      <w:numPr>
        <w:ilvl w:val="8"/>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numbering" w:customStyle="1" w:styleId="3DEquation">
    <w:name w:val="3D Equation"/>
    <w:uiPriority w:val="99"/>
    <w:rsid w:val="00C81D57"/>
    <w:pPr>
      <w:numPr>
        <w:numId w:val="2"/>
      </w:numPr>
    </w:pPr>
  </w:style>
  <w:style w:type="numbering" w:customStyle="1" w:styleId="3DNumbering">
    <w:name w:val="3D Numbering"/>
    <w:uiPriority w:val="99"/>
    <w:rsid w:val="00C81D57"/>
    <w:pPr>
      <w:numPr>
        <w:numId w:val="3"/>
      </w:numPr>
    </w:pPr>
  </w:style>
  <w:style w:type="paragraph" w:customStyle="1" w:styleId="3H0">
    <w:name w:val="3H0"/>
    <w:next w:val="3N0"/>
    <w:link w:val="3H0Char"/>
    <w:qFormat/>
    <w:rsid w:val="00C81D57"/>
    <w:pPr>
      <w:keepNext/>
      <w:keepLines/>
      <w:numPr>
        <w:numId w:val="8"/>
      </w:numPr>
      <w:spacing w:before="313" w:after="0" w:line="240" w:lineRule="auto"/>
      <w:jc w:val="both"/>
      <w:outlineLvl w:val="1"/>
    </w:pPr>
    <w:rPr>
      <w:rFonts w:ascii="Times New Roman" w:eastAsia="맑은 고딕" w:hAnsi="Times New Roman" w:cs="Times New Roman"/>
      <w:b/>
      <w:szCs w:val="20"/>
      <w:lang w:val="en-GB" w:eastAsia="en-US"/>
    </w:rPr>
  </w:style>
  <w:style w:type="paragraph" w:customStyle="1" w:styleId="3H1">
    <w:name w:val="3H1"/>
    <w:basedOn w:val="3H0"/>
    <w:next w:val="3N0"/>
    <w:link w:val="3H1Char"/>
    <w:qFormat/>
    <w:rsid w:val="00C81D57"/>
    <w:pPr>
      <w:numPr>
        <w:ilvl w:val="1"/>
      </w:numPr>
      <w:spacing w:before="181"/>
      <w:outlineLvl w:val="2"/>
    </w:pPr>
    <w:rPr>
      <w:sz w:val="20"/>
    </w:rPr>
  </w:style>
  <w:style w:type="paragraph" w:customStyle="1" w:styleId="3H2">
    <w:name w:val="3H2"/>
    <w:basedOn w:val="3H1"/>
    <w:next w:val="3N0"/>
    <w:link w:val="3H2Char"/>
    <w:qFormat/>
    <w:rsid w:val="00C81D57"/>
    <w:pPr>
      <w:numPr>
        <w:ilvl w:val="2"/>
      </w:numPr>
      <w:outlineLvl w:val="3"/>
    </w:pPr>
  </w:style>
  <w:style w:type="paragraph" w:customStyle="1" w:styleId="3H3">
    <w:name w:val="3H3"/>
    <w:basedOn w:val="3H2"/>
    <w:next w:val="3N0"/>
    <w:link w:val="3H3Char"/>
    <w:qFormat/>
    <w:rsid w:val="00C81D57"/>
    <w:pPr>
      <w:numPr>
        <w:ilvl w:val="3"/>
      </w:numPr>
      <w:outlineLvl w:val="4"/>
    </w:pPr>
  </w:style>
  <w:style w:type="paragraph" w:customStyle="1" w:styleId="3H4">
    <w:name w:val="3H4"/>
    <w:basedOn w:val="3H3"/>
    <w:next w:val="3N0"/>
    <w:link w:val="3H4Char"/>
    <w:qFormat/>
    <w:rsid w:val="00C81D57"/>
    <w:pPr>
      <w:numPr>
        <w:ilvl w:val="4"/>
      </w:numPr>
      <w:outlineLvl w:val="5"/>
    </w:pPr>
  </w:style>
  <w:style w:type="paragraph" w:customStyle="1" w:styleId="3H5">
    <w:name w:val="3H5"/>
    <w:basedOn w:val="3H4"/>
    <w:next w:val="3N0"/>
    <w:link w:val="3DVCLevel5Char"/>
    <w:qFormat/>
    <w:rsid w:val="00C81D57"/>
    <w:pPr>
      <w:numPr>
        <w:ilvl w:val="5"/>
      </w:numPr>
      <w:tabs>
        <w:tab w:val="clear" w:pos="794"/>
        <w:tab w:val="num" w:pos="360"/>
      </w:tabs>
    </w:pPr>
  </w:style>
  <w:style w:type="character" w:customStyle="1" w:styleId="3H4Char">
    <w:name w:val="3H4 Char"/>
    <w:link w:val="3H4"/>
    <w:rsid w:val="00C81D57"/>
    <w:rPr>
      <w:rFonts w:ascii="Times New Roman" w:eastAsia="맑은 고딕" w:hAnsi="Times New Roman" w:cs="Times New Roman"/>
      <w:b/>
      <w:sz w:val="20"/>
      <w:szCs w:val="20"/>
      <w:lang w:val="en-GB" w:eastAsia="en-US"/>
    </w:rPr>
  </w:style>
  <w:style w:type="numbering" w:customStyle="1" w:styleId="3DHeading">
    <w:name w:val="3D Heading"/>
    <w:uiPriority w:val="99"/>
    <w:rsid w:val="00C81D57"/>
    <w:pPr>
      <w:numPr>
        <w:numId w:val="6"/>
      </w:numPr>
    </w:pPr>
  </w:style>
  <w:style w:type="paragraph" w:customStyle="1" w:styleId="3H6">
    <w:name w:val="3H6"/>
    <w:basedOn w:val="a7"/>
    <w:rsid w:val="00C81D57"/>
    <w:pPr>
      <w:numPr>
        <w:ilvl w:val="6"/>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H7">
    <w:name w:val="3H7"/>
    <w:basedOn w:val="a7"/>
    <w:rsid w:val="00C81D57"/>
    <w:pPr>
      <w:numPr>
        <w:ilvl w:val="7"/>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H8">
    <w:name w:val="3H8"/>
    <w:basedOn w:val="a7"/>
    <w:rsid w:val="00C81D57"/>
    <w:pPr>
      <w:numPr>
        <w:ilvl w:val="8"/>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D1Char">
    <w:name w:val="3D1 Char"/>
    <w:link w:val="3D1"/>
    <w:rsid w:val="00C81D57"/>
    <w:rPr>
      <w:rFonts w:ascii="Times New Roman" w:eastAsia="맑은 고딕" w:hAnsi="Times New Roman" w:cs="Times New Roman"/>
      <w:sz w:val="20"/>
      <w:szCs w:val="20"/>
      <w:lang w:val="en-GB" w:eastAsia="en-US"/>
    </w:rPr>
  </w:style>
  <w:style w:type="character" w:customStyle="1" w:styleId="3D4Char">
    <w:name w:val="3D4 Char"/>
    <w:link w:val="3D4"/>
    <w:rsid w:val="00C81D57"/>
    <w:rPr>
      <w:rFonts w:ascii="Times New Roman" w:eastAsia="맑은 고딕" w:hAnsi="Times New Roman" w:cs="Times New Roman"/>
      <w:sz w:val="20"/>
      <w:szCs w:val="20"/>
      <w:lang w:val="en-GB" w:eastAsia="en-US"/>
    </w:rPr>
  </w:style>
  <w:style w:type="character" w:customStyle="1" w:styleId="3D5Char">
    <w:name w:val="3D5 Char"/>
    <w:link w:val="3D5"/>
    <w:rsid w:val="00C81D57"/>
    <w:rPr>
      <w:rFonts w:ascii="Times New Roman" w:eastAsia="맑은 고딕" w:hAnsi="Times New Roman" w:cs="Times New Roman"/>
      <w:sz w:val="20"/>
      <w:szCs w:val="20"/>
      <w:lang w:val="en-GB" w:eastAsia="en-US"/>
    </w:rPr>
  </w:style>
  <w:style w:type="paragraph" w:customStyle="1" w:styleId="3N2">
    <w:name w:val="3N2"/>
    <w:basedOn w:val="a7"/>
    <w:link w:val="3N2Char"/>
    <w:qFormat/>
    <w:rsid w:val="00C81D57"/>
    <w:pPr>
      <w:widowControl w:val="0"/>
      <w:overflowPunct w:val="0"/>
      <w:autoSpaceDE w:val="0"/>
      <w:autoSpaceDN w:val="0"/>
      <w:adjustRightInd w:val="0"/>
      <w:spacing w:before="136" w:after="0" w:line="240" w:lineRule="auto"/>
      <w:ind w:left="714"/>
      <w:jc w:val="both"/>
      <w:textAlignment w:val="baseline"/>
    </w:pPr>
    <w:rPr>
      <w:rFonts w:ascii="Times New Roman" w:eastAsia="맑은 고딕" w:hAnsi="Times New Roman" w:cs="Times New Roman"/>
      <w:sz w:val="20"/>
      <w:szCs w:val="20"/>
      <w:lang w:val="en-GB" w:eastAsia="ko-KR"/>
    </w:rPr>
  </w:style>
  <w:style w:type="character" w:customStyle="1" w:styleId="3N2Char">
    <w:name w:val="3N2 Char"/>
    <w:link w:val="3N2"/>
    <w:rsid w:val="00C81D57"/>
    <w:rPr>
      <w:rFonts w:ascii="Times New Roman" w:eastAsia="맑은 고딕" w:hAnsi="Times New Roman" w:cs="Times New Roman"/>
      <w:sz w:val="20"/>
      <w:szCs w:val="20"/>
      <w:lang w:val="en-GB" w:eastAsia="ko-KR"/>
    </w:rPr>
  </w:style>
  <w:style w:type="character" w:customStyle="1" w:styleId="1Char">
    <w:name w:val="제목 1 Char"/>
    <w:basedOn w:val="a8"/>
    <w:link w:val="1"/>
    <w:uiPriority w:val="9"/>
    <w:rsid w:val="00DB7A8D"/>
    <w:rPr>
      <w:rFonts w:asciiTheme="majorHAnsi" w:eastAsiaTheme="majorEastAsia" w:hAnsiTheme="majorHAnsi" w:cstheme="majorBidi"/>
      <w:b/>
      <w:bCs/>
      <w:color w:val="365F91" w:themeColor="accent1" w:themeShade="BF"/>
      <w:sz w:val="28"/>
      <w:szCs w:val="28"/>
    </w:rPr>
  </w:style>
  <w:style w:type="character" w:customStyle="1" w:styleId="2Char">
    <w:name w:val="제목 2 Char"/>
    <w:basedOn w:val="a8"/>
    <w:link w:val="20"/>
    <w:rsid w:val="00DB7A8D"/>
    <w:rPr>
      <w:rFonts w:asciiTheme="majorHAnsi" w:eastAsiaTheme="majorEastAsia" w:hAnsiTheme="majorHAnsi" w:cstheme="majorBidi"/>
      <w:b/>
      <w:bCs/>
      <w:color w:val="4F81BD" w:themeColor="accent1"/>
      <w:sz w:val="26"/>
      <w:szCs w:val="26"/>
    </w:rPr>
  </w:style>
  <w:style w:type="character" w:customStyle="1" w:styleId="3Char">
    <w:name w:val="제목 3 Char"/>
    <w:basedOn w:val="a8"/>
    <w:link w:val="30"/>
    <w:rsid w:val="00DB7A8D"/>
    <w:rPr>
      <w:rFonts w:asciiTheme="majorHAnsi" w:eastAsiaTheme="majorEastAsia" w:hAnsiTheme="majorHAnsi" w:cstheme="majorBidi"/>
      <w:b/>
      <w:bCs/>
      <w:color w:val="4F81BD" w:themeColor="accent1"/>
    </w:rPr>
  </w:style>
  <w:style w:type="character" w:customStyle="1" w:styleId="4Char">
    <w:name w:val="제목 4 Char"/>
    <w:aliases w:val="Heading 4 Char1 Char,Heading 4 Char Char Char"/>
    <w:basedOn w:val="a8"/>
    <w:link w:val="41"/>
    <w:uiPriority w:val="99"/>
    <w:rsid w:val="00DB7A8D"/>
    <w:rPr>
      <w:rFonts w:asciiTheme="majorHAnsi" w:eastAsiaTheme="majorEastAsia" w:hAnsiTheme="majorHAnsi" w:cstheme="majorBidi"/>
      <w:b/>
      <w:bCs/>
      <w:i/>
      <w:iCs/>
      <w:color w:val="4F81BD" w:themeColor="accent1"/>
    </w:rPr>
  </w:style>
  <w:style w:type="character" w:customStyle="1" w:styleId="5Char">
    <w:name w:val="제목 5 Char"/>
    <w:basedOn w:val="a8"/>
    <w:link w:val="50"/>
    <w:uiPriority w:val="99"/>
    <w:rsid w:val="00DB7A8D"/>
    <w:rPr>
      <w:rFonts w:ascii="Times New Roman" w:eastAsia="맑은 고딕" w:hAnsi="Times New Roman" w:cs="Times New Roman"/>
      <w:b/>
      <w:bCs/>
      <w:sz w:val="20"/>
      <w:szCs w:val="20"/>
      <w:lang w:val="en-GB" w:eastAsia="en-US"/>
    </w:rPr>
  </w:style>
  <w:style w:type="character" w:customStyle="1" w:styleId="6Char">
    <w:name w:val="제목 6 Char"/>
    <w:basedOn w:val="a8"/>
    <w:link w:val="6"/>
    <w:uiPriority w:val="99"/>
    <w:rsid w:val="00DB7A8D"/>
    <w:rPr>
      <w:rFonts w:ascii="Times" w:eastAsia="맑은 고딕" w:hAnsi="Times" w:cs="Times New Roman"/>
      <w:b/>
      <w:bCs/>
      <w:sz w:val="20"/>
      <w:szCs w:val="20"/>
      <w:lang w:val="en-GB" w:eastAsia="en-US"/>
    </w:rPr>
  </w:style>
  <w:style w:type="character" w:customStyle="1" w:styleId="7Char">
    <w:name w:val="제목 7 Char"/>
    <w:basedOn w:val="a8"/>
    <w:link w:val="7"/>
    <w:rsid w:val="00DB7A8D"/>
    <w:rPr>
      <w:rFonts w:ascii="Times" w:eastAsia="맑은 고딕" w:hAnsi="Times" w:cs="Times New Roman"/>
      <w:b/>
      <w:bCs/>
      <w:sz w:val="20"/>
      <w:szCs w:val="20"/>
      <w:lang w:val="en-GB" w:eastAsia="en-US"/>
    </w:rPr>
  </w:style>
  <w:style w:type="character" w:customStyle="1" w:styleId="8Char">
    <w:name w:val="제목 8 Char"/>
    <w:basedOn w:val="a8"/>
    <w:link w:val="8"/>
    <w:rsid w:val="00DB7A8D"/>
    <w:rPr>
      <w:rFonts w:ascii="Times" w:eastAsia="맑은 고딕" w:hAnsi="Times" w:cs="Times New Roman"/>
      <w:b/>
      <w:bCs/>
      <w:sz w:val="20"/>
      <w:szCs w:val="20"/>
      <w:lang w:val="en-GB" w:eastAsia="en-US"/>
    </w:rPr>
  </w:style>
  <w:style w:type="character" w:customStyle="1" w:styleId="9Char">
    <w:name w:val="제목 9 Char"/>
    <w:basedOn w:val="a8"/>
    <w:link w:val="9"/>
    <w:uiPriority w:val="99"/>
    <w:rsid w:val="00DB7A8D"/>
    <w:rPr>
      <w:rFonts w:ascii="Times" w:eastAsia="맑은 고딕" w:hAnsi="Times" w:cs="Times New Roman"/>
      <w:b/>
      <w:bCs/>
      <w:sz w:val="20"/>
      <w:szCs w:val="20"/>
      <w:lang w:val="en-GB" w:eastAsia="en-US"/>
    </w:rPr>
  </w:style>
  <w:style w:type="numbering" w:customStyle="1" w:styleId="NoList1">
    <w:name w:val="No List1"/>
    <w:next w:val="aa"/>
    <w:uiPriority w:val="99"/>
    <w:semiHidden/>
    <w:unhideWhenUsed/>
    <w:rsid w:val="00DB7A8D"/>
  </w:style>
  <w:style w:type="paragraph" w:styleId="ab">
    <w:name w:val="Title"/>
    <w:basedOn w:val="a7"/>
    <w:next w:val="a7"/>
    <w:link w:val="Char"/>
    <w:uiPriority w:val="99"/>
    <w:qFormat/>
    <w:rsid w:val="00DB7A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제목 Char"/>
    <w:basedOn w:val="a8"/>
    <w:link w:val="ab"/>
    <w:uiPriority w:val="99"/>
    <w:rsid w:val="00DB7A8D"/>
    <w:rPr>
      <w:rFonts w:asciiTheme="majorHAnsi" w:eastAsiaTheme="majorEastAsia" w:hAnsiTheme="majorHAnsi" w:cstheme="majorBidi"/>
      <w:color w:val="17365D" w:themeColor="text2" w:themeShade="BF"/>
      <w:spacing w:val="5"/>
      <w:kern w:val="28"/>
      <w:sz w:val="52"/>
      <w:szCs w:val="52"/>
    </w:rPr>
  </w:style>
  <w:style w:type="paragraph" w:styleId="ac">
    <w:name w:val="List Paragraph"/>
    <w:basedOn w:val="a7"/>
    <w:uiPriority w:val="34"/>
    <w:qFormat/>
    <w:rsid w:val="00DB7A8D"/>
    <w:pPr>
      <w:ind w:left="720"/>
      <w:contextualSpacing/>
    </w:pPr>
  </w:style>
  <w:style w:type="character" w:styleId="ad">
    <w:name w:val="Hyperlink"/>
    <w:basedOn w:val="a8"/>
    <w:uiPriority w:val="99"/>
    <w:rsid w:val="00DB7A8D"/>
    <w:rPr>
      <w:rFonts w:ascii="Arial" w:eastAsia="SimSun" w:hAnsi="Arial" w:cs="Arial"/>
      <w:color w:val="0000FF"/>
      <w:kern w:val="2"/>
      <w:u w:val="single"/>
      <w:lang w:val="en-US" w:eastAsia="zh-CN" w:bidi="ar-SA"/>
    </w:rPr>
  </w:style>
  <w:style w:type="paragraph" w:styleId="ae">
    <w:name w:val="caption"/>
    <w:aliases w:val="Figure"/>
    <w:basedOn w:val="a7"/>
    <w:next w:val="a7"/>
    <w:link w:val="Char0"/>
    <w:qFormat/>
    <w:rsid w:val="00DB7A8D"/>
    <w:pPr>
      <w:spacing w:before="120" w:after="120" w:line="240" w:lineRule="auto"/>
    </w:pPr>
    <w:rPr>
      <w:rFonts w:ascii="Times New Roman" w:eastAsia="SimSun" w:hAnsi="Times New Roman" w:cs="Times New Roman"/>
      <w:b/>
      <w:bCs/>
      <w:sz w:val="20"/>
      <w:szCs w:val="20"/>
      <w:lang w:eastAsia="en-US"/>
    </w:rPr>
  </w:style>
  <w:style w:type="character" w:customStyle="1" w:styleId="Char1">
    <w:name w:val="메모 텍스트 Char"/>
    <w:basedOn w:val="a8"/>
    <w:link w:val="af"/>
    <w:uiPriority w:val="99"/>
    <w:rsid w:val="00DB7A8D"/>
    <w:rPr>
      <w:sz w:val="20"/>
      <w:szCs w:val="20"/>
    </w:rPr>
  </w:style>
  <w:style w:type="paragraph" w:styleId="af">
    <w:name w:val="annotation text"/>
    <w:basedOn w:val="a7"/>
    <w:link w:val="Char1"/>
    <w:uiPriority w:val="99"/>
    <w:unhideWhenUsed/>
    <w:rsid w:val="00DB7A8D"/>
    <w:pPr>
      <w:spacing w:line="240" w:lineRule="auto"/>
    </w:pPr>
    <w:rPr>
      <w:sz w:val="20"/>
      <w:szCs w:val="20"/>
    </w:rPr>
  </w:style>
  <w:style w:type="character" w:customStyle="1" w:styleId="CommentTextChar1">
    <w:name w:val="Comment Text Char1"/>
    <w:basedOn w:val="a8"/>
    <w:uiPriority w:val="99"/>
    <w:semiHidden/>
    <w:rsid w:val="00DB7A8D"/>
    <w:rPr>
      <w:sz w:val="20"/>
      <w:szCs w:val="20"/>
    </w:rPr>
  </w:style>
  <w:style w:type="character" w:styleId="af0">
    <w:name w:val="annotation reference"/>
    <w:basedOn w:val="a8"/>
    <w:uiPriority w:val="99"/>
    <w:semiHidden/>
    <w:unhideWhenUsed/>
    <w:rsid w:val="00DB7A8D"/>
    <w:rPr>
      <w:sz w:val="16"/>
      <w:szCs w:val="16"/>
    </w:rPr>
  </w:style>
  <w:style w:type="paragraph" w:customStyle="1" w:styleId="1Text">
    <w:name w:val="1Text"/>
    <w:basedOn w:val="a7"/>
    <w:link w:val="1TextChar"/>
    <w:qFormat/>
    <w:rsid w:val="00DB7A8D"/>
    <w:pPr>
      <w:spacing w:after="0" w:line="288" w:lineRule="auto"/>
      <w:jc w:val="both"/>
    </w:pPr>
    <w:rPr>
      <w:rFonts w:ascii="Times New Roman" w:eastAsia="SimSun" w:hAnsi="Times New Roman" w:cs="Times New Roman"/>
      <w:sz w:val="24"/>
      <w:szCs w:val="20"/>
      <w:lang w:eastAsia="fi-FI"/>
    </w:rPr>
  </w:style>
  <w:style w:type="character" w:customStyle="1" w:styleId="1TextChar">
    <w:name w:val="1Text Char"/>
    <w:basedOn w:val="a8"/>
    <w:link w:val="1Text"/>
    <w:rsid w:val="00DB7A8D"/>
    <w:rPr>
      <w:rFonts w:ascii="Times New Roman" w:eastAsia="SimSun" w:hAnsi="Times New Roman" w:cs="Times New Roman"/>
      <w:sz w:val="24"/>
      <w:szCs w:val="20"/>
      <w:lang w:eastAsia="fi-FI"/>
    </w:rPr>
  </w:style>
  <w:style w:type="character" w:customStyle="1" w:styleId="Char0">
    <w:name w:val="캡션 Char"/>
    <w:aliases w:val="Figure Char"/>
    <w:link w:val="ae"/>
    <w:locked/>
    <w:rsid w:val="00DB7A8D"/>
    <w:rPr>
      <w:rFonts w:ascii="Times New Roman" w:eastAsia="SimSun" w:hAnsi="Times New Roman" w:cs="Times New Roman"/>
      <w:b/>
      <w:bCs/>
      <w:sz w:val="20"/>
      <w:szCs w:val="20"/>
      <w:lang w:eastAsia="en-US"/>
    </w:rPr>
  </w:style>
  <w:style w:type="paragraph" w:styleId="af1">
    <w:name w:val="Balloon Text"/>
    <w:basedOn w:val="a7"/>
    <w:link w:val="Char2"/>
    <w:uiPriority w:val="99"/>
    <w:semiHidden/>
    <w:unhideWhenUsed/>
    <w:rsid w:val="00DB7A8D"/>
    <w:pPr>
      <w:spacing w:after="0" w:line="240" w:lineRule="auto"/>
    </w:pPr>
    <w:rPr>
      <w:rFonts w:ascii="Tahoma" w:hAnsi="Tahoma" w:cs="Tahoma"/>
      <w:sz w:val="16"/>
      <w:szCs w:val="16"/>
    </w:rPr>
  </w:style>
  <w:style w:type="character" w:customStyle="1" w:styleId="Char2">
    <w:name w:val="풍선 도움말 텍스트 Char"/>
    <w:basedOn w:val="a8"/>
    <w:link w:val="af1"/>
    <w:uiPriority w:val="99"/>
    <w:semiHidden/>
    <w:rsid w:val="00DB7A8D"/>
    <w:rPr>
      <w:rFonts w:ascii="Tahoma" w:hAnsi="Tahoma" w:cs="Tahoma"/>
      <w:sz w:val="16"/>
      <w:szCs w:val="16"/>
    </w:rPr>
  </w:style>
  <w:style w:type="paragraph" w:styleId="af2">
    <w:name w:val="annotation subject"/>
    <w:basedOn w:val="af"/>
    <w:next w:val="af"/>
    <w:link w:val="Char3"/>
    <w:uiPriority w:val="99"/>
    <w:semiHidden/>
    <w:unhideWhenUsed/>
    <w:rsid w:val="00DB7A8D"/>
    <w:rPr>
      <w:b/>
      <w:bCs/>
    </w:rPr>
  </w:style>
  <w:style w:type="character" w:customStyle="1" w:styleId="Char3">
    <w:name w:val="메모 주제 Char"/>
    <w:basedOn w:val="CommentTextChar1"/>
    <w:link w:val="af2"/>
    <w:uiPriority w:val="99"/>
    <w:semiHidden/>
    <w:rsid w:val="00DB7A8D"/>
    <w:rPr>
      <w:b/>
      <w:bCs/>
      <w:sz w:val="20"/>
      <w:szCs w:val="20"/>
    </w:rPr>
  </w:style>
  <w:style w:type="table" w:styleId="af3">
    <w:name w:val="Table Grid"/>
    <w:basedOn w:val="a9"/>
    <w:uiPriority w:val="99"/>
    <w:rsid w:val="00DB7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laceholder Text"/>
    <w:basedOn w:val="a8"/>
    <w:uiPriority w:val="99"/>
    <w:semiHidden/>
    <w:rsid w:val="00DB7A8D"/>
    <w:rPr>
      <w:color w:val="808080"/>
    </w:rPr>
  </w:style>
  <w:style w:type="paragraph" w:styleId="af5">
    <w:name w:val="Revision"/>
    <w:hidden/>
    <w:uiPriority w:val="99"/>
    <w:semiHidden/>
    <w:rsid w:val="00DB7A8D"/>
    <w:pPr>
      <w:spacing w:after="0" w:line="240" w:lineRule="auto"/>
    </w:pPr>
  </w:style>
  <w:style w:type="character" w:styleId="af6">
    <w:name w:val="FollowedHyperlink"/>
    <w:basedOn w:val="a8"/>
    <w:uiPriority w:val="99"/>
    <w:unhideWhenUsed/>
    <w:rsid w:val="00DB7A8D"/>
    <w:rPr>
      <w:color w:val="800080" w:themeColor="followedHyperlink"/>
      <w:u w:val="single"/>
    </w:rPr>
  </w:style>
  <w:style w:type="paragraph" w:styleId="af7">
    <w:name w:val="header"/>
    <w:aliases w:val="h,Header/Footer"/>
    <w:basedOn w:val="a7"/>
    <w:link w:val="Char4"/>
    <w:uiPriority w:val="99"/>
    <w:unhideWhenUsed/>
    <w:rsid w:val="00DB7A8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머리글 Char"/>
    <w:aliases w:val="h Char,Header/Footer Char"/>
    <w:basedOn w:val="a8"/>
    <w:link w:val="af7"/>
    <w:uiPriority w:val="99"/>
    <w:rsid w:val="00DB7A8D"/>
    <w:rPr>
      <w:sz w:val="18"/>
      <w:szCs w:val="18"/>
    </w:rPr>
  </w:style>
  <w:style w:type="paragraph" w:styleId="af8">
    <w:name w:val="footer"/>
    <w:basedOn w:val="a7"/>
    <w:link w:val="Char5"/>
    <w:uiPriority w:val="99"/>
    <w:unhideWhenUsed/>
    <w:rsid w:val="00DB7A8D"/>
    <w:pPr>
      <w:tabs>
        <w:tab w:val="center" w:pos="4153"/>
        <w:tab w:val="right" w:pos="8306"/>
      </w:tabs>
      <w:snapToGrid w:val="0"/>
      <w:spacing w:line="240" w:lineRule="auto"/>
    </w:pPr>
    <w:rPr>
      <w:sz w:val="18"/>
      <w:szCs w:val="18"/>
    </w:rPr>
  </w:style>
  <w:style w:type="character" w:customStyle="1" w:styleId="Char5">
    <w:name w:val="바닥글 Char"/>
    <w:basedOn w:val="a8"/>
    <w:link w:val="af8"/>
    <w:uiPriority w:val="99"/>
    <w:rsid w:val="00DB7A8D"/>
    <w:rPr>
      <w:sz w:val="18"/>
      <w:szCs w:val="18"/>
    </w:rPr>
  </w:style>
  <w:style w:type="paragraph" w:customStyle="1" w:styleId="3Table">
    <w:name w:val="3Table"/>
    <w:basedOn w:val="a7"/>
    <w:link w:val="3TableChar"/>
    <w:qFormat/>
    <w:rsid w:val="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pPr>
    <w:rPr>
      <w:rFonts w:ascii="Times New Roman" w:eastAsia="맑은 고딕" w:hAnsi="Times New Roman" w:cs="Times New Roman"/>
      <w:sz w:val="20"/>
      <w:szCs w:val="20"/>
      <w:lang w:val="en-GB" w:eastAsia="ko-KR"/>
    </w:rPr>
  </w:style>
  <w:style w:type="character" w:customStyle="1" w:styleId="3TableChar">
    <w:name w:val="3Table Char"/>
    <w:link w:val="3Table"/>
    <w:rsid w:val="00DB7A8D"/>
    <w:rPr>
      <w:rFonts w:ascii="Times New Roman" w:eastAsia="맑은 고딕" w:hAnsi="Times New Roman" w:cs="Times New Roman"/>
      <w:sz w:val="20"/>
      <w:szCs w:val="20"/>
      <w:lang w:val="en-GB" w:eastAsia="ko-KR"/>
    </w:rPr>
  </w:style>
  <w:style w:type="numbering" w:customStyle="1" w:styleId="3DHeading1">
    <w:name w:val="3D Heading1"/>
    <w:uiPriority w:val="99"/>
    <w:rsid w:val="00DB7A8D"/>
    <w:pPr>
      <w:numPr>
        <w:numId w:val="32"/>
      </w:numPr>
    </w:pPr>
  </w:style>
  <w:style w:type="paragraph" w:styleId="af9">
    <w:name w:val="footnote text"/>
    <w:basedOn w:val="a7"/>
    <w:link w:val="Char6"/>
    <w:uiPriority w:val="99"/>
    <w:semiHidden/>
    <w:unhideWhenUsed/>
    <w:rsid w:val="00DB7A8D"/>
    <w:pPr>
      <w:spacing w:after="0" w:line="240" w:lineRule="auto"/>
    </w:pPr>
    <w:rPr>
      <w:sz w:val="20"/>
      <w:szCs w:val="20"/>
    </w:rPr>
  </w:style>
  <w:style w:type="character" w:customStyle="1" w:styleId="Char6">
    <w:name w:val="각주 텍스트 Char"/>
    <w:basedOn w:val="a8"/>
    <w:link w:val="af9"/>
    <w:uiPriority w:val="99"/>
    <w:semiHidden/>
    <w:rsid w:val="00DB7A8D"/>
    <w:rPr>
      <w:sz w:val="20"/>
      <w:szCs w:val="20"/>
    </w:rPr>
  </w:style>
  <w:style w:type="character" w:styleId="afa">
    <w:name w:val="footnote reference"/>
    <w:basedOn w:val="a8"/>
    <w:uiPriority w:val="99"/>
    <w:semiHidden/>
    <w:unhideWhenUsed/>
    <w:rsid w:val="00DB7A8D"/>
    <w:rPr>
      <w:vertAlign w:val="superscript"/>
    </w:rPr>
  </w:style>
  <w:style w:type="character" w:customStyle="1" w:styleId="3H3Char">
    <w:name w:val="3H3 Char"/>
    <w:link w:val="3H3"/>
    <w:rsid w:val="00DB7A8D"/>
    <w:rPr>
      <w:rFonts w:ascii="Times New Roman" w:eastAsia="맑은 고딕" w:hAnsi="Times New Roman" w:cs="Times New Roman"/>
      <w:b/>
      <w:sz w:val="20"/>
      <w:szCs w:val="20"/>
      <w:lang w:val="en-GB" w:eastAsia="en-US"/>
    </w:rPr>
  </w:style>
  <w:style w:type="numbering" w:customStyle="1" w:styleId="3DEquation1">
    <w:name w:val="3D Equation1"/>
    <w:uiPriority w:val="99"/>
    <w:rsid w:val="00DB7A8D"/>
  </w:style>
  <w:style w:type="paragraph" w:customStyle="1" w:styleId="tableheading">
    <w:name w:val="table heading"/>
    <w:basedOn w:val="a7"/>
    <w:rsid w:val="00DB7A8D"/>
    <w:pPr>
      <w:keepNext/>
      <w:keepLines/>
      <w:overflowPunct w:val="0"/>
      <w:autoSpaceDE w:val="0"/>
      <w:autoSpaceDN w:val="0"/>
      <w:adjustRightInd w:val="0"/>
      <w:spacing w:after="60" w:line="240" w:lineRule="auto"/>
      <w:jc w:val="both"/>
      <w:textAlignment w:val="baseline"/>
    </w:pPr>
    <w:rPr>
      <w:rFonts w:ascii="Times New Roman" w:eastAsia="맑은 고딕" w:hAnsi="Times New Roman" w:cs="Times New Roman"/>
      <w:b/>
      <w:bCs/>
      <w:sz w:val="20"/>
      <w:szCs w:val="20"/>
      <w:lang w:val="en-GB" w:eastAsia="en-US"/>
    </w:rPr>
  </w:style>
  <w:style w:type="paragraph" w:customStyle="1" w:styleId="tablecell">
    <w:name w:val="table cell"/>
    <w:basedOn w:val="a7"/>
    <w:rsid w:val="00DB7A8D"/>
    <w:pPr>
      <w:keepNext/>
      <w:keepLines/>
      <w:overflowPunct w:val="0"/>
      <w:autoSpaceDE w:val="0"/>
      <w:autoSpaceDN w:val="0"/>
      <w:adjustRightInd w:val="0"/>
      <w:spacing w:after="60" w:line="240" w:lineRule="auto"/>
      <w:jc w:val="both"/>
      <w:textAlignment w:val="baseline"/>
    </w:pPr>
    <w:rPr>
      <w:rFonts w:ascii="Times New Roman" w:eastAsia="맑은 고딕" w:hAnsi="Times New Roman" w:cs="Times New Roman"/>
      <w:sz w:val="20"/>
      <w:szCs w:val="20"/>
      <w:lang w:val="en-GB" w:eastAsia="en-US"/>
    </w:rPr>
  </w:style>
  <w:style w:type="paragraph" w:customStyle="1" w:styleId="tablesyntax">
    <w:name w:val="table syntax"/>
    <w:basedOn w:val="a7"/>
    <w:link w:val="tablesyntaxChar"/>
    <w:rsid w:val="00DB7A8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맑은 고딕" w:hAnsi="Times" w:cs="Times New Roman"/>
      <w:sz w:val="20"/>
      <w:szCs w:val="20"/>
      <w:lang w:val="en-GB" w:eastAsia="en-US"/>
    </w:rPr>
  </w:style>
  <w:style w:type="character" w:customStyle="1" w:styleId="tablesyntaxChar">
    <w:name w:val="table syntax Char"/>
    <w:link w:val="tablesyntax"/>
    <w:locked/>
    <w:rsid w:val="00DB7A8D"/>
    <w:rPr>
      <w:rFonts w:ascii="Times" w:eastAsia="맑은 고딕" w:hAnsi="Times" w:cs="Times New Roman"/>
      <w:sz w:val="20"/>
      <w:szCs w:val="20"/>
      <w:lang w:val="en-GB" w:eastAsia="en-US"/>
    </w:rPr>
  </w:style>
  <w:style w:type="numbering" w:customStyle="1" w:styleId="3DEquation11">
    <w:name w:val="3D Equation11"/>
    <w:uiPriority w:val="99"/>
    <w:rsid w:val="00DB7A8D"/>
    <w:pPr>
      <w:numPr>
        <w:numId w:val="9"/>
      </w:numPr>
    </w:pPr>
  </w:style>
  <w:style w:type="character" w:customStyle="1" w:styleId="CaptionChar1">
    <w:name w:val="Caption Char1"/>
    <w:locked/>
    <w:rsid w:val="00DB7A8D"/>
    <w:rPr>
      <w:rFonts w:ascii="Times New Roman" w:hAnsi="Times New Roman"/>
      <w:b/>
      <w:bCs/>
      <w:lang w:val="en-US" w:eastAsia="en-US"/>
    </w:rPr>
  </w:style>
  <w:style w:type="paragraph" w:customStyle="1" w:styleId="3S0">
    <w:name w:val="3S0"/>
    <w:basedOn w:val="a7"/>
    <w:link w:val="3S0Char"/>
    <w:qFormat/>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S0Char">
    <w:name w:val="3S0 Char"/>
    <w:link w:val="3S0"/>
    <w:rsid w:val="00DB7A8D"/>
    <w:rPr>
      <w:rFonts w:ascii="Times New Roman" w:eastAsia="맑은 고딕" w:hAnsi="Times New Roman" w:cs="Times New Roman"/>
      <w:sz w:val="20"/>
      <w:szCs w:val="20"/>
      <w:lang w:val="en-GB" w:eastAsia="en-US"/>
    </w:rPr>
  </w:style>
  <w:style w:type="paragraph" w:customStyle="1" w:styleId="3Tabs">
    <w:name w:val="3 Tabs"/>
    <w:basedOn w:val="3N0"/>
    <w:link w:val="3TabsChar"/>
    <w:qFormat/>
    <w:rsid w:val="00DB7A8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TabsChar">
    <w:name w:val="3 Tabs Char"/>
    <w:link w:val="3Tabs"/>
    <w:rsid w:val="00DB7A8D"/>
    <w:rPr>
      <w:rFonts w:ascii="Times New Roman" w:eastAsia="맑은 고딕" w:hAnsi="Times New Roman" w:cs="Times New Roman"/>
      <w:sz w:val="20"/>
      <w:szCs w:val="20"/>
      <w:lang w:val="en-GB" w:eastAsia="en-US"/>
    </w:rPr>
  </w:style>
  <w:style w:type="paragraph" w:styleId="afb">
    <w:name w:val="Body Text Indent"/>
    <w:basedOn w:val="a7"/>
    <w:link w:val="Char7"/>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맑은 고딕" w:hAnsi="Times New Roman" w:cs="Times New Roman"/>
      <w:sz w:val="20"/>
      <w:szCs w:val="20"/>
      <w:lang w:val="en-GB" w:eastAsia="en-US"/>
    </w:rPr>
  </w:style>
  <w:style w:type="character" w:customStyle="1" w:styleId="Char7">
    <w:name w:val="본문 들여쓰기 Char"/>
    <w:basedOn w:val="a8"/>
    <w:link w:val="afb"/>
    <w:uiPriority w:val="99"/>
    <w:rsid w:val="00DB7A8D"/>
    <w:rPr>
      <w:rFonts w:ascii="Times New Roman" w:eastAsia="맑은 고딕" w:hAnsi="Times New Roman" w:cs="Times New Roman"/>
      <w:sz w:val="20"/>
      <w:szCs w:val="20"/>
      <w:lang w:val="en-GB" w:eastAsia="en-US"/>
    </w:rPr>
  </w:style>
  <w:style w:type="character" w:customStyle="1" w:styleId="Heading4CharChar1">
    <w:name w:val="Heading 4 Char Char1"/>
    <w:aliases w:val="Heading 4 Char1 Char Char,Heading 4 Char Char Char Char"/>
    <w:uiPriority w:val="99"/>
    <w:rsid w:val="00DB7A8D"/>
    <w:rPr>
      <w:rFonts w:cs="Times New Roman"/>
      <w:b/>
      <w:bCs/>
      <w:lang w:val="en-GB" w:eastAsia="en-US"/>
    </w:rPr>
  </w:style>
  <w:style w:type="paragraph" w:styleId="80">
    <w:name w:val="toc 8"/>
    <w:basedOn w:val="a7"/>
    <w:next w:val="a7"/>
    <w:autoRedefine/>
    <w:uiPriority w:val="39"/>
    <w:rsid w:val="00DB7A8D"/>
    <w:pPr>
      <w:overflowPunct w:val="0"/>
      <w:autoSpaceDE w:val="0"/>
      <w:autoSpaceDN w:val="0"/>
      <w:adjustRightInd w:val="0"/>
      <w:spacing w:after="0" w:line="240" w:lineRule="auto"/>
      <w:ind w:left="1400"/>
      <w:textAlignment w:val="baseline"/>
    </w:pPr>
    <w:rPr>
      <w:rFonts w:ascii="Times New Roman" w:eastAsia="맑은 고딕" w:hAnsi="Times New Roman" w:cs="Times New Roman"/>
      <w:sz w:val="20"/>
      <w:szCs w:val="20"/>
      <w:lang w:val="en-GB" w:eastAsia="en-US"/>
    </w:rPr>
  </w:style>
  <w:style w:type="paragraph" w:styleId="70">
    <w:name w:val="toc 7"/>
    <w:basedOn w:val="32"/>
    <w:autoRedefine/>
    <w:uiPriority w:val="39"/>
    <w:rsid w:val="00DB7A8D"/>
    <w:pPr>
      <w:ind w:left="2382" w:hanging="1191"/>
    </w:pPr>
  </w:style>
  <w:style w:type="paragraph" w:styleId="32">
    <w:name w:val="toc 3"/>
    <w:basedOn w:val="a7"/>
    <w:next w:val="a7"/>
    <w:autoRedefine/>
    <w:uiPriority w:val="39"/>
    <w:rsid w:val="00DB7A8D"/>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맑은 고딕" w:hAnsi="Times New Roman" w:cs="Times New Roman"/>
      <w:sz w:val="20"/>
      <w:szCs w:val="20"/>
      <w:lang w:val="en-GB" w:eastAsia="en-US"/>
    </w:rPr>
  </w:style>
  <w:style w:type="paragraph" w:styleId="60">
    <w:name w:val="toc 6"/>
    <w:basedOn w:val="32"/>
    <w:autoRedefine/>
    <w:uiPriority w:val="39"/>
    <w:rsid w:val="00DB7A8D"/>
    <w:pPr>
      <w:ind w:left="2098" w:hanging="1106"/>
    </w:pPr>
  </w:style>
  <w:style w:type="paragraph" w:styleId="51">
    <w:name w:val="toc 5"/>
    <w:basedOn w:val="32"/>
    <w:autoRedefine/>
    <w:uiPriority w:val="39"/>
    <w:rsid w:val="00DB7A8D"/>
    <w:pPr>
      <w:ind w:left="1758" w:hanging="964"/>
    </w:pPr>
  </w:style>
  <w:style w:type="paragraph" w:styleId="42">
    <w:name w:val="toc 4"/>
    <w:basedOn w:val="32"/>
    <w:next w:val="51"/>
    <w:autoRedefine/>
    <w:uiPriority w:val="39"/>
    <w:rsid w:val="00DB7A8D"/>
    <w:pPr>
      <w:ind w:left="1502" w:hanging="907"/>
    </w:pPr>
  </w:style>
  <w:style w:type="paragraph" w:styleId="22">
    <w:name w:val="toc 2"/>
    <w:basedOn w:val="10"/>
    <w:next w:val="32"/>
    <w:autoRedefine/>
    <w:uiPriority w:val="39"/>
    <w:rsid w:val="00DB7A8D"/>
    <w:pPr>
      <w:tabs>
        <w:tab w:val="clear" w:pos="9629"/>
        <w:tab w:val="right" w:leader="dot" w:pos="9628"/>
      </w:tabs>
      <w:spacing w:before="29"/>
      <w:ind w:left="793" w:hanging="595"/>
    </w:pPr>
    <w:rPr>
      <w:bCs w:val="0"/>
      <w:iCs/>
      <w:noProof/>
    </w:rPr>
  </w:style>
  <w:style w:type="paragraph" w:styleId="10">
    <w:name w:val="toc 1"/>
    <w:basedOn w:val="a7"/>
    <w:next w:val="22"/>
    <w:autoRedefine/>
    <w:uiPriority w:val="39"/>
    <w:rsid w:val="00DB7A8D"/>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맑은 고딕" w:hAnsi="Times New Roman" w:cs="Times New Roman"/>
      <w:bCs/>
      <w:sz w:val="20"/>
      <w:szCs w:val="20"/>
      <w:lang w:val="en-GB" w:eastAsia="en-US"/>
    </w:rPr>
  </w:style>
  <w:style w:type="paragraph" w:styleId="71">
    <w:name w:val="index 7"/>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맑은 고딕" w:hAnsi="Times New Roman" w:cs="Times New Roman"/>
      <w:sz w:val="20"/>
      <w:szCs w:val="20"/>
      <w:lang w:val="en-GB" w:eastAsia="en-US"/>
    </w:rPr>
  </w:style>
  <w:style w:type="paragraph" w:styleId="61">
    <w:name w:val="index 6"/>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맑은 고딕" w:hAnsi="Times New Roman" w:cs="Times New Roman"/>
      <w:sz w:val="20"/>
      <w:szCs w:val="20"/>
      <w:lang w:val="en-GB" w:eastAsia="en-US"/>
    </w:rPr>
  </w:style>
  <w:style w:type="paragraph" w:styleId="52">
    <w:name w:val="index 5"/>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맑은 고딕" w:hAnsi="Times New Roman" w:cs="Times New Roman"/>
      <w:sz w:val="20"/>
      <w:szCs w:val="20"/>
      <w:lang w:val="en-GB" w:eastAsia="en-US"/>
    </w:rPr>
  </w:style>
  <w:style w:type="paragraph" w:styleId="43">
    <w:name w:val="index 4"/>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맑은 고딕" w:hAnsi="Times New Roman" w:cs="Times New Roman"/>
      <w:sz w:val="20"/>
      <w:szCs w:val="20"/>
      <w:lang w:val="en-GB" w:eastAsia="en-US"/>
    </w:rPr>
  </w:style>
  <w:style w:type="paragraph" w:styleId="33">
    <w:name w:val="index 3"/>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맑은 고딕" w:hAnsi="Times New Roman" w:cs="Times New Roman"/>
      <w:sz w:val="20"/>
      <w:szCs w:val="20"/>
      <w:lang w:val="en-GB" w:eastAsia="en-US"/>
    </w:rPr>
  </w:style>
  <w:style w:type="paragraph" w:styleId="23">
    <w:name w:val="index 2"/>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맑은 고딕" w:hAnsi="Times New Roman" w:cs="Times New Roman"/>
      <w:sz w:val="20"/>
      <w:szCs w:val="20"/>
      <w:lang w:val="en-GB" w:eastAsia="en-US"/>
    </w:rPr>
  </w:style>
  <w:style w:type="paragraph" w:customStyle="1" w:styleId="ColorfulShading-Accent12">
    <w:name w:val="Colorful Shading - Accent 12"/>
    <w:hidden/>
    <w:uiPriority w:val="99"/>
    <w:semiHidden/>
    <w:rsid w:val="00DB7A8D"/>
    <w:pPr>
      <w:spacing w:before="136" w:after="0" w:line="240" w:lineRule="auto"/>
      <w:ind w:left="794" w:hanging="794"/>
      <w:jc w:val="both"/>
    </w:pPr>
    <w:rPr>
      <w:rFonts w:ascii="Times New Roman" w:eastAsia="맑은 고딕" w:hAnsi="Times New Roman" w:cs="Times New Roman"/>
      <w:sz w:val="20"/>
      <w:szCs w:val="20"/>
      <w:lang w:val="en-GB" w:eastAsia="en-US"/>
    </w:rPr>
  </w:style>
  <w:style w:type="character" w:styleId="afc">
    <w:name w:val="line number"/>
    <w:uiPriority w:val="99"/>
    <w:rsid w:val="00DB7A8D"/>
    <w:rPr>
      <w:rFonts w:cs="Times New Roman"/>
    </w:rPr>
  </w:style>
  <w:style w:type="paragraph" w:styleId="11">
    <w:name w:val="index 1"/>
    <w:basedOn w:val="a7"/>
    <w:next w:val="a7"/>
    <w:autoRedefine/>
    <w:uiPriority w:val="99"/>
    <w:semiHidden/>
    <w:unhideWhenUsed/>
    <w:rsid w:val="00DB7A8D"/>
    <w:pPr>
      <w:spacing w:after="0" w:line="240" w:lineRule="auto"/>
      <w:ind w:left="220" w:hanging="220"/>
    </w:pPr>
  </w:style>
  <w:style w:type="paragraph" w:styleId="afd">
    <w:name w:val="index heading"/>
    <w:basedOn w:val="a7"/>
    <w:next w:val="ColorfulShading-Accent12"/>
    <w:uiPriority w:val="99"/>
    <w:semiHidden/>
    <w:rsid w:val="00DB7A8D"/>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맑은 고딕" w:hAnsi="Times New Roman" w:cs="Times New Roman"/>
      <w:b/>
      <w:bCs/>
      <w:lang w:val="en-GB" w:eastAsia="en-US"/>
    </w:rPr>
  </w:style>
  <w:style w:type="paragraph" w:styleId="afe">
    <w:name w:val="Normal Indent"/>
    <w:basedOn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맑은 고딕" w:hAnsi="Times New Roman" w:cs="Times New Roman"/>
      <w:sz w:val="20"/>
      <w:szCs w:val="20"/>
      <w:lang w:val="en-GB" w:eastAsia="en-US"/>
    </w:rPr>
  </w:style>
  <w:style w:type="paragraph" w:customStyle="1" w:styleId="TableLegend">
    <w:name w:val="Table_Legend"/>
    <w:basedOn w:val="a7"/>
    <w:next w:val="a7"/>
    <w:uiPriority w:val="99"/>
    <w:rsid w:val="00DB7A8D"/>
    <w:pPr>
      <w:keepNext/>
      <w:tabs>
        <w:tab w:val="left" w:pos="454"/>
      </w:tabs>
      <w:overflowPunct w:val="0"/>
      <w:autoSpaceDE w:val="0"/>
      <w:autoSpaceDN w:val="0"/>
      <w:adjustRightInd w:val="0"/>
      <w:spacing w:before="86" w:after="0" w:line="240" w:lineRule="auto"/>
      <w:jc w:val="both"/>
      <w:textAlignment w:val="baseline"/>
    </w:pPr>
    <w:rPr>
      <w:rFonts w:ascii="Times New Roman" w:eastAsia="맑은 고딕" w:hAnsi="Times New Roman" w:cs="Times New Roman"/>
      <w:sz w:val="18"/>
      <w:szCs w:val="18"/>
      <w:lang w:val="en-GB" w:eastAsia="en-US"/>
    </w:rPr>
  </w:style>
  <w:style w:type="paragraph" w:customStyle="1" w:styleId="BlancCharChar">
    <w:name w:val="Blanc Char Char"/>
    <w:basedOn w:val="a7"/>
    <w:next w:val="TableText"/>
    <w:uiPriority w:val="99"/>
    <w:rsid w:val="00DB7A8D"/>
    <w:pPr>
      <w:keepNext/>
      <w:overflowPunct w:val="0"/>
      <w:autoSpaceDE w:val="0"/>
      <w:autoSpaceDN w:val="0"/>
      <w:adjustRightInd w:val="0"/>
      <w:spacing w:after="57" w:line="12" w:lineRule="exact"/>
      <w:jc w:val="center"/>
      <w:textAlignment w:val="baseline"/>
    </w:pPr>
    <w:rPr>
      <w:rFonts w:ascii="Times New Roman" w:eastAsia="맑은 고딕" w:hAnsi="Times New Roman" w:cs="Times New Roman"/>
      <w:sz w:val="8"/>
      <w:szCs w:val="8"/>
      <w:lang w:eastAsia="en-US"/>
    </w:rPr>
  </w:style>
  <w:style w:type="paragraph" w:customStyle="1" w:styleId="TableText">
    <w:name w:val="Table_Text"/>
    <w:basedOn w:val="TableLegend"/>
    <w:rsid w:val="00DB7A8D"/>
    <w:pPr>
      <w:keepNext w:val="0"/>
      <w:keepLines/>
      <w:tabs>
        <w:tab w:val="clear" w:pos="454"/>
      </w:tabs>
      <w:spacing w:before="100" w:after="100" w:line="190" w:lineRule="exact"/>
    </w:pPr>
  </w:style>
  <w:style w:type="character" w:customStyle="1" w:styleId="BlancCharCharChar">
    <w:name w:val="Blanc Char Char Char"/>
    <w:uiPriority w:val="99"/>
    <w:rsid w:val="00DB7A8D"/>
    <w:rPr>
      <w:rFonts w:cs="Times New Roman"/>
      <w:b/>
      <w:bCs/>
      <w:sz w:val="8"/>
      <w:szCs w:val="8"/>
      <w:lang w:val="en-US" w:eastAsia="en-US"/>
    </w:rPr>
  </w:style>
  <w:style w:type="paragraph" w:customStyle="1" w:styleId="enumlev1">
    <w:name w:val="enumlev1"/>
    <w:basedOn w:val="a7"/>
    <w:uiPriority w:val="99"/>
    <w:rsid w:val="00DB7A8D"/>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맑은 고딕" w:hAnsi="Times New Roman" w:cs="Times New Roman"/>
      <w:sz w:val="20"/>
      <w:szCs w:val="20"/>
      <w:lang w:val="en-GB" w:eastAsia="en-US"/>
    </w:rPr>
  </w:style>
  <w:style w:type="paragraph" w:customStyle="1" w:styleId="enumlev2">
    <w:name w:val="enumlev2"/>
    <w:basedOn w:val="enumlev1"/>
    <w:uiPriority w:val="99"/>
    <w:rsid w:val="00DB7A8D"/>
    <w:pPr>
      <w:ind w:left="1588"/>
    </w:pPr>
  </w:style>
  <w:style w:type="paragraph" w:customStyle="1" w:styleId="enumlev3">
    <w:name w:val="enumlev3"/>
    <w:basedOn w:val="enumlev2"/>
    <w:uiPriority w:val="99"/>
    <w:rsid w:val="00DB7A8D"/>
    <w:pPr>
      <w:ind w:left="1985"/>
    </w:pPr>
  </w:style>
  <w:style w:type="paragraph" w:customStyle="1" w:styleId="heading1aftertitle">
    <w:name w:val="heading 1aftertitle"/>
    <w:basedOn w:val="1"/>
    <w:next w:val="a7"/>
    <w:uiPriority w:val="99"/>
    <w:rsid w:val="00DB7A8D"/>
    <w:pPr>
      <w:tabs>
        <w:tab w:val="clear" w:pos="432"/>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w:eastAsia="맑은 고딕" w:hAnsi="Times" w:cs="Times New Roman"/>
      <w:color w:val="auto"/>
      <w:sz w:val="24"/>
      <w:szCs w:val="24"/>
      <w:lang w:val="en-GB" w:eastAsia="en-US"/>
    </w:rPr>
  </w:style>
  <w:style w:type="paragraph" w:customStyle="1" w:styleId="Annex1">
    <w:name w:val="Annex 1"/>
    <w:basedOn w:val="1"/>
    <w:next w:val="a7"/>
    <w:uiPriority w:val="99"/>
    <w:rsid w:val="00DB7A8D"/>
    <w:pPr>
      <w:tabs>
        <w:tab w:val="clear" w:pos="432"/>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w:eastAsia="맑은 고딕" w:hAnsi="Times" w:cs="Times New Roman"/>
      <w:color w:val="auto"/>
      <w:sz w:val="24"/>
      <w:szCs w:val="24"/>
      <w:lang w:val="en-GB" w:eastAsia="en-US"/>
    </w:rPr>
  </w:style>
  <w:style w:type="paragraph" w:customStyle="1" w:styleId="FigureTitle">
    <w:name w:val="Figure_Title"/>
    <w:basedOn w:val="TableTitle"/>
    <w:next w:val="a7"/>
    <w:uiPriority w:val="99"/>
    <w:rsid w:val="00DB7A8D"/>
    <w:pPr>
      <w:spacing w:after="720"/>
    </w:pPr>
    <w:rPr>
      <w:bCs w:val="0"/>
      <w:lang w:eastAsia="zh-TW"/>
    </w:rPr>
  </w:style>
  <w:style w:type="paragraph" w:customStyle="1" w:styleId="TableTitle">
    <w:name w:val="Table_Title"/>
    <w:basedOn w:val="a7"/>
    <w:next w:val="Blanc"/>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맑은 고딕" w:hAnsi="Times New Roman" w:cs="Times New Roman"/>
      <w:b/>
      <w:bCs/>
      <w:sz w:val="20"/>
      <w:szCs w:val="20"/>
      <w:lang w:val="en-GB" w:eastAsia="en-US"/>
    </w:rPr>
  </w:style>
  <w:style w:type="paragraph" w:customStyle="1" w:styleId="Blanc">
    <w:name w:val="Blanc"/>
    <w:basedOn w:val="TableTitle"/>
    <w:next w:val="TableText"/>
    <w:uiPriority w:val="99"/>
    <w:rsid w:val="00DB7A8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B7A8D"/>
    <w:pPr>
      <w:keepNext/>
      <w:overflowPunct w:val="0"/>
      <w:autoSpaceDE w:val="0"/>
      <w:autoSpaceDN w:val="0"/>
      <w:adjustRightInd w:val="0"/>
      <w:spacing w:before="567" w:after="113" w:line="240" w:lineRule="auto"/>
      <w:jc w:val="center"/>
      <w:textAlignment w:val="baseline"/>
    </w:pPr>
    <w:rPr>
      <w:rFonts w:ascii="Times New Roman" w:eastAsia="맑은 고딕" w:hAnsi="Times New Roman" w:cs="Times New Roman"/>
      <w:sz w:val="20"/>
      <w:szCs w:val="20"/>
      <w:lang w:eastAsia="en-US"/>
    </w:rPr>
  </w:style>
  <w:style w:type="paragraph" w:customStyle="1" w:styleId="FigureTitleChar">
    <w:name w:val="Figure_Title Char"/>
    <w:basedOn w:val="a7"/>
    <w:next w:val="a7"/>
    <w:uiPriority w:val="99"/>
    <w:rsid w:val="00DB7A8D"/>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맑은 고딕" w:hAnsi="Times New Roman" w:cs="Times New Roman"/>
      <w:b/>
      <w:bCs/>
      <w:sz w:val="20"/>
      <w:szCs w:val="20"/>
      <w:lang w:val="en-GB" w:eastAsia="en-US"/>
    </w:rPr>
  </w:style>
  <w:style w:type="paragraph" w:customStyle="1" w:styleId="AnnexRef">
    <w:name w:val="Annex_Ref"/>
    <w:basedOn w:val="a7"/>
    <w:next w:val="AnnexTitle"/>
    <w:uiPriority w:val="99"/>
    <w:rsid w:val="00DB7A8D"/>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맑은 고딕" w:hAnsi="Times New Roman" w:cs="Times New Roman"/>
      <w:sz w:val="20"/>
      <w:szCs w:val="20"/>
      <w:lang w:val="en-GB" w:eastAsia="en-US"/>
    </w:rPr>
  </w:style>
  <w:style w:type="paragraph" w:customStyle="1" w:styleId="AnnexTitle">
    <w:name w:val="Annex_Title"/>
    <w:basedOn w:val="a7"/>
    <w:next w:val="a7"/>
    <w:uiPriority w:val="99"/>
    <w:rsid w:val="00DB7A8D"/>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맑은 고딕" w:hAnsi="Times New Roman" w:cs="Times New Roman"/>
      <w:b/>
      <w:bCs/>
      <w:sz w:val="24"/>
      <w:szCs w:val="24"/>
      <w:lang w:val="en-GB" w:eastAsia="en-US"/>
    </w:rPr>
  </w:style>
  <w:style w:type="paragraph" w:customStyle="1" w:styleId="Fig">
    <w:name w:val="Fig_#"/>
    <w:basedOn w:val="a7"/>
    <w:next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맑은 고딕" w:hAnsi="Times New Roman" w:cs="Times New Roman"/>
      <w:color w:val="FF0000"/>
      <w:sz w:val="20"/>
      <w:szCs w:val="20"/>
      <w:lang w:eastAsia="en-US"/>
    </w:rPr>
  </w:style>
  <w:style w:type="paragraph" w:customStyle="1" w:styleId="SectionTitle">
    <w:name w:val="Section_Title"/>
    <w:basedOn w:val="a7"/>
    <w:uiPriority w:val="99"/>
    <w:rsid w:val="00DB7A8D"/>
    <w:pPr>
      <w:overflowPunct w:val="0"/>
      <w:autoSpaceDE w:val="0"/>
      <w:autoSpaceDN w:val="0"/>
      <w:adjustRightInd w:val="0"/>
      <w:spacing w:before="136" w:after="0" w:line="240" w:lineRule="auto"/>
      <w:ind w:left="1418"/>
      <w:textAlignment w:val="baseline"/>
    </w:pPr>
    <w:rPr>
      <w:rFonts w:ascii="Arial" w:eastAsia="맑은 고딕" w:hAnsi="Arial" w:cs="Arial"/>
      <w:sz w:val="32"/>
      <w:szCs w:val="32"/>
      <w:lang w:eastAsia="en-US"/>
    </w:rPr>
  </w:style>
  <w:style w:type="paragraph" w:customStyle="1" w:styleId="CouvRecTitle">
    <w:name w:val="Couv Rec Title"/>
    <w:basedOn w:val="a7"/>
    <w:uiPriority w:val="99"/>
    <w:rsid w:val="00DB7A8D"/>
    <w:pPr>
      <w:keepNext/>
      <w:keepLines/>
      <w:overflowPunct w:val="0"/>
      <w:autoSpaceDE w:val="0"/>
      <w:autoSpaceDN w:val="0"/>
      <w:adjustRightInd w:val="0"/>
      <w:spacing w:before="240" w:after="0" w:line="240" w:lineRule="auto"/>
      <w:ind w:left="1418"/>
      <w:textAlignment w:val="baseline"/>
    </w:pPr>
    <w:rPr>
      <w:rFonts w:ascii="Arial" w:eastAsia="맑은 고딕" w:hAnsi="Arial" w:cs="Arial"/>
      <w:b/>
      <w:bCs/>
      <w:sz w:val="36"/>
      <w:szCs w:val="36"/>
      <w:lang w:eastAsia="en-US"/>
    </w:rPr>
  </w:style>
  <w:style w:type="paragraph" w:customStyle="1" w:styleId="CouvRec">
    <w:name w:val="Couv Rec #"/>
    <w:basedOn w:val="a7"/>
    <w:uiPriority w:val="99"/>
    <w:rsid w:val="00DB7A8D"/>
    <w:pPr>
      <w:overflowPunct w:val="0"/>
      <w:autoSpaceDE w:val="0"/>
      <w:autoSpaceDN w:val="0"/>
      <w:adjustRightInd w:val="0"/>
      <w:spacing w:before="6" w:after="0" w:line="240" w:lineRule="auto"/>
      <w:ind w:left="1418"/>
      <w:jc w:val="both"/>
      <w:textAlignment w:val="baseline"/>
    </w:pPr>
    <w:rPr>
      <w:rFonts w:ascii="Arial" w:eastAsia="맑은 고딕" w:hAnsi="Arial" w:cs="Arial"/>
      <w:sz w:val="32"/>
      <w:szCs w:val="32"/>
      <w:lang w:eastAsia="en-US"/>
    </w:rPr>
  </w:style>
  <w:style w:type="paragraph" w:customStyle="1" w:styleId="CouvNote">
    <w:name w:val="Couv Note"/>
    <w:basedOn w:val="a7"/>
    <w:uiPriority w:val="99"/>
    <w:rsid w:val="00DB7A8D"/>
    <w:pPr>
      <w:tabs>
        <w:tab w:val="left" w:pos="1134"/>
        <w:tab w:val="left" w:pos="1418"/>
      </w:tabs>
      <w:overflowPunct w:val="0"/>
      <w:autoSpaceDE w:val="0"/>
      <w:autoSpaceDN w:val="0"/>
      <w:adjustRightInd w:val="0"/>
      <w:spacing w:before="200" w:after="0" w:line="240" w:lineRule="auto"/>
      <w:jc w:val="both"/>
      <w:textAlignment w:val="baseline"/>
    </w:pPr>
    <w:rPr>
      <w:rFonts w:ascii="Arial" w:eastAsia="맑은 고딕" w:hAnsi="Arial" w:cs="Arial"/>
      <w:sz w:val="20"/>
      <w:szCs w:val="20"/>
      <w:lang w:eastAsia="en-US"/>
    </w:rPr>
  </w:style>
  <w:style w:type="paragraph" w:customStyle="1" w:styleId="Rec">
    <w:name w:val="Rec #"/>
    <w:basedOn w:val="a7"/>
    <w:next w:val="headfoot"/>
    <w:uiPriority w:val="99"/>
    <w:rsid w:val="00DB7A8D"/>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맑은 고딕" w:hAnsi="Times New Roman" w:cs="Times New Roman"/>
      <w:b/>
      <w:bCs/>
      <w:sz w:val="20"/>
      <w:szCs w:val="20"/>
      <w:lang w:val="en-GB" w:eastAsia="en-US"/>
    </w:rPr>
  </w:style>
  <w:style w:type="paragraph" w:customStyle="1" w:styleId="headfoot">
    <w:name w:val="head_foot"/>
    <w:basedOn w:val="a7"/>
    <w:next w:val="Rec"/>
    <w:uiPriority w:val="99"/>
    <w:rsid w:val="00DB7A8D"/>
    <w:pPr>
      <w:overflowPunct w:val="0"/>
      <w:autoSpaceDE w:val="0"/>
      <w:autoSpaceDN w:val="0"/>
      <w:adjustRightInd w:val="0"/>
      <w:spacing w:after="0" w:line="240" w:lineRule="auto"/>
      <w:jc w:val="both"/>
      <w:textAlignment w:val="baseline"/>
    </w:pPr>
    <w:rPr>
      <w:rFonts w:ascii="Times New Roman" w:eastAsia="맑은 고딕" w:hAnsi="Times New Roman" w:cs="Times New Roman"/>
      <w:color w:val="FF0000"/>
      <w:sz w:val="8"/>
      <w:szCs w:val="8"/>
      <w:lang w:val="en-GB" w:eastAsia="en-US"/>
    </w:rPr>
  </w:style>
  <w:style w:type="paragraph" w:customStyle="1" w:styleId="SAP">
    <w:name w:val="SAP"/>
    <w:basedOn w:val="a7"/>
    <w:uiPriority w:val="99"/>
    <w:rsid w:val="00DB7A8D"/>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맑은 고딕" w:hAnsi="C39T36Lfz" w:cs="C39T36Lfz"/>
      <w:sz w:val="104"/>
      <w:szCs w:val="104"/>
      <w:lang w:val="en-GB" w:eastAsia="en-US"/>
    </w:rPr>
  </w:style>
  <w:style w:type="paragraph" w:customStyle="1" w:styleId="Equation">
    <w:name w:val="Equation"/>
    <w:basedOn w:val="a7"/>
    <w:rsid w:val="00DB7A8D"/>
    <w:pPr>
      <w:tabs>
        <w:tab w:val="left" w:pos="794"/>
        <w:tab w:val="left" w:pos="1588"/>
        <w:tab w:val="center" w:pos="4849"/>
        <w:tab w:val="right" w:pos="9696"/>
      </w:tabs>
      <w:overflowPunct w:val="0"/>
      <w:autoSpaceDE w:val="0"/>
      <w:autoSpaceDN w:val="0"/>
      <w:adjustRightInd w:val="0"/>
      <w:spacing w:before="193" w:after="240" w:line="240" w:lineRule="auto"/>
      <w:textAlignment w:val="baseline"/>
    </w:pPr>
    <w:rPr>
      <w:rFonts w:ascii="Times New Roman" w:eastAsia="맑은 고딕" w:hAnsi="Times New Roman" w:cs="Times New Roman"/>
      <w:lang w:val="en-GB" w:eastAsia="en-US"/>
    </w:rPr>
  </w:style>
  <w:style w:type="paragraph" w:customStyle="1" w:styleId="ASN1">
    <w:name w:val="ASN.1"/>
    <w:basedOn w:val="a7"/>
    <w:next w:val="ASN1Continue"/>
    <w:uiPriority w:val="99"/>
    <w:rsid w:val="00DB7A8D"/>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맑은 고딕" w:hAnsi="Times New Roman" w:cs="Times New Roman"/>
      <w:b/>
      <w:bCs/>
      <w:sz w:val="18"/>
      <w:szCs w:val="18"/>
      <w:lang w:val="en-GB" w:eastAsia="en-US"/>
    </w:rPr>
  </w:style>
  <w:style w:type="paragraph" w:customStyle="1" w:styleId="ASN1Continue">
    <w:name w:val="ASN.1 Continue"/>
    <w:basedOn w:val="ASN1"/>
    <w:uiPriority w:val="99"/>
    <w:rsid w:val="00DB7A8D"/>
    <w:pPr>
      <w:spacing w:before="0"/>
    </w:pPr>
  </w:style>
  <w:style w:type="paragraph" w:customStyle="1" w:styleId="ASN1Italic">
    <w:name w:val="ASN.1 Italic"/>
    <w:basedOn w:val="ASN1"/>
    <w:uiPriority w:val="99"/>
    <w:rsid w:val="00DB7A8D"/>
    <w:pPr>
      <w:spacing w:before="0"/>
    </w:pPr>
    <w:rPr>
      <w:b w:val="0"/>
      <w:bCs w:val="0"/>
      <w:i/>
      <w:iCs/>
      <w:sz w:val="20"/>
      <w:szCs w:val="20"/>
    </w:rPr>
  </w:style>
  <w:style w:type="paragraph" w:customStyle="1" w:styleId="Note">
    <w:name w:val="Note"/>
    <w:basedOn w:val="a7"/>
    <w:next w:val="a7"/>
    <w:uiPriority w:val="99"/>
    <w:rsid w:val="00DB7A8D"/>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맑은 고딕" w:hAnsi="Times New Roman" w:cs="Times New Roman"/>
      <w:sz w:val="18"/>
      <w:szCs w:val="18"/>
      <w:lang w:val="en-GB" w:eastAsia="en-US"/>
    </w:rPr>
  </w:style>
  <w:style w:type="character" w:customStyle="1" w:styleId="NoteChar">
    <w:name w:val="Note Char"/>
    <w:uiPriority w:val="99"/>
    <w:rsid w:val="00DB7A8D"/>
    <w:rPr>
      <w:rFonts w:cs="Times New Roman"/>
      <w:sz w:val="18"/>
      <w:szCs w:val="18"/>
      <w:lang w:val="en-GB" w:eastAsia="en-US"/>
    </w:rPr>
  </w:style>
  <w:style w:type="paragraph" w:customStyle="1" w:styleId="head">
    <w:name w:val="head"/>
    <w:basedOn w:val="headfoot"/>
    <w:next w:val="foot"/>
    <w:uiPriority w:val="99"/>
    <w:rsid w:val="00DB7A8D"/>
    <w:rPr>
      <w:color w:val="FFFFFF"/>
    </w:rPr>
  </w:style>
  <w:style w:type="paragraph" w:customStyle="1" w:styleId="foot">
    <w:name w:val="foot"/>
    <w:basedOn w:val="head"/>
    <w:next w:val="1"/>
    <w:uiPriority w:val="99"/>
    <w:rsid w:val="00DB7A8D"/>
  </w:style>
  <w:style w:type="paragraph" w:customStyle="1" w:styleId="RecISO">
    <w:name w:val="Rec_ISO_#"/>
    <w:basedOn w:val="Rec"/>
    <w:uiPriority w:val="99"/>
    <w:rsid w:val="00DB7A8D"/>
    <w:pPr>
      <w:tabs>
        <w:tab w:val="clear" w:pos="794"/>
        <w:tab w:val="clear" w:pos="1191"/>
        <w:tab w:val="clear" w:pos="1588"/>
        <w:tab w:val="clear" w:pos="1985"/>
      </w:tabs>
    </w:pPr>
  </w:style>
  <w:style w:type="paragraph" w:customStyle="1" w:styleId="RecCCITT">
    <w:name w:val="Rec_CCITT_#"/>
    <w:basedOn w:val="RecISO"/>
    <w:uiPriority w:val="99"/>
    <w:rsid w:val="00DB7A8D"/>
    <w:pPr>
      <w:spacing w:before="0"/>
    </w:pPr>
  </w:style>
  <w:style w:type="paragraph" w:customStyle="1" w:styleId="IndexTitle">
    <w:name w:val="Index_Title"/>
    <w:basedOn w:val="AnnexTitle"/>
    <w:uiPriority w:val="99"/>
    <w:rsid w:val="00DB7A8D"/>
  </w:style>
  <w:style w:type="paragraph" w:customStyle="1" w:styleId="Note1CharCharCharCharCharChar">
    <w:name w:val="Note 1 Char Char Char Char Char Char"/>
    <w:basedOn w:val="Note"/>
    <w:uiPriority w:val="99"/>
    <w:rsid w:val="00DB7A8D"/>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B7A8D"/>
    <w:rPr>
      <w:rFonts w:cs="Times New Roman"/>
      <w:sz w:val="18"/>
      <w:szCs w:val="18"/>
      <w:lang w:val="en-GB" w:eastAsia="en-US"/>
    </w:rPr>
  </w:style>
  <w:style w:type="paragraph" w:customStyle="1" w:styleId="Note2">
    <w:name w:val="Note 2"/>
    <w:basedOn w:val="a7"/>
    <w:uiPriority w:val="99"/>
    <w:rsid w:val="00DB7A8D"/>
    <w:pPr>
      <w:overflowPunct w:val="0"/>
      <w:autoSpaceDE w:val="0"/>
      <w:autoSpaceDN w:val="0"/>
      <w:adjustRightInd w:val="0"/>
      <w:spacing w:before="60" w:after="0" w:line="199" w:lineRule="exact"/>
      <w:ind w:left="1077"/>
      <w:jc w:val="both"/>
      <w:textAlignment w:val="baseline"/>
    </w:pPr>
    <w:rPr>
      <w:rFonts w:ascii="Times New Roman" w:eastAsia="맑은 고딕" w:hAnsi="Times New Roman" w:cs="Times New Roman"/>
      <w:sz w:val="18"/>
      <w:szCs w:val="18"/>
      <w:lang w:val="en-GB" w:eastAsia="en-US"/>
    </w:rPr>
  </w:style>
  <w:style w:type="paragraph" w:customStyle="1" w:styleId="Note3">
    <w:name w:val="Note 3"/>
    <w:basedOn w:val="Note1CharCharCharCharCharChar"/>
    <w:uiPriority w:val="99"/>
    <w:rsid w:val="00DB7A8D"/>
    <w:pPr>
      <w:ind w:left="1474"/>
    </w:pPr>
  </w:style>
  <w:style w:type="paragraph" w:customStyle="1" w:styleId="Sprechblasentext1">
    <w:name w:val="Sprechblasentext1"/>
    <w:basedOn w:val="a7"/>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맑은 고딕" w:hAnsi="Tahoma" w:cs="Tahoma"/>
      <w:sz w:val="16"/>
      <w:szCs w:val="16"/>
      <w:lang w:val="en-GB" w:eastAsia="en-US"/>
    </w:rPr>
  </w:style>
  <w:style w:type="paragraph" w:customStyle="1" w:styleId="CourierText">
    <w:name w:val="Courier Text"/>
    <w:basedOn w:val="a7"/>
    <w:uiPriority w:val="99"/>
    <w:rsid w:val="00DB7A8D"/>
    <w:pPr>
      <w:numPr>
        <w:ilvl w:val="12"/>
      </w:numPr>
      <w:overflowPunct w:val="0"/>
      <w:autoSpaceDE w:val="0"/>
      <w:autoSpaceDN w:val="0"/>
      <w:adjustRightInd w:val="0"/>
      <w:spacing w:after="60" w:line="240" w:lineRule="auto"/>
      <w:textAlignment w:val="baseline"/>
    </w:pPr>
    <w:rPr>
      <w:rFonts w:ascii="Courier" w:eastAsia="맑은 고딕" w:hAnsi="Courier" w:cs="Courier"/>
      <w:lang w:val="en-GB" w:eastAsia="en-US"/>
    </w:rPr>
  </w:style>
  <w:style w:type="paragraph" w:styleId="aff">
    <w:name w:val="table of figures"/>
    <w:basedOn w:val="a7"/>
    <w:next w:val="a7"/>
    <w:uiPriority w:val="99"/>
    <w:rsid w:val="00DB7A8D"/>
    <w:pPr>
      <w:overflowPunct w:val="0"/>
      <w:autoSpaceDE w:val="0"/>
      <w:autoSpaceDN w:val="0"/>
      <w:adjustRightInd w:val="0"/>
      <w:spacing w:before="136" w:after="0" w:line="240" w:lineRule="auto"/>
      <w:ind w:left="400" w:hanging="400"/>
      <w:jc w:val="both"/>
      <w:textAlignment w:val="baseline"/>
    </w:pPr>
    <w:rPr>
      <w:rFonts w:ascii="Times New Roman" w:eastAsia="맑은 고딕" w:hAnsi="Times New Roman" w:cs="Times New Roman"/>
      <w:sz w:val="20"/>
      <w:szCs w:val="20"/>
      <w:lang w:val="en-GB" w:eastAsia="en-US"/>
    </w:rPr>
  </w:style>
  <w:style w:type="paragraph" w:styleId="90">
    <w:name w:val="toc 9"/>
    <w:basedOn w:val="a7"/>
    <w:next w:val="a7"/>
    <w:autoRedefine/>
    <w:uiPriority w:val="39"/>
    <w:rsid w:val="00DB7A8D"/>
    <w:pPr>
      <w:overflowPunct w:val="0"/>
      <w:autoSpaceDE w:val="0"/>
      <w:autoSpaceDN w:val="0"/>
      <w:adjustRightInd w:val="0"/>
      <w:spacing w:before="60" w:after="0" w:line="240" w:lineRule="auto"/>
      <w:textAlignment w:val="baseline"/>
    </w:pPr>
    <w:rPr>
      <w:rFonts w:ascii="Times New Roman" w:eastAsia="맑은 고딕" w:hAnsi="Times New Roman" w:cs="Times New Roman"/>
      <w:bCs/>
      <w:sz w:val="20"/>
      <w:szCs w:val="20"/>
      <w:lang w:val="en-GB" w:eastAsia="en-US"/>
    </w:rPr>
  </w:style>
  <w:style w:type="paragraph" w:styleId="aff0">
    <w:name w:val="Body Text"/>
    <w:basedOn w:val="a7"/>
    <w:link w:val="Char8"/>
    <w:uiPriority w:val="99"/>
    <w:rsid w:val="00DB7A8D"/>
    <w:pPr>
      <w:spacing w:after="60" w:line="240" w:lineRule="auto"/>
      <w:jc w:val="both"/>
    </w:pPr>
    <w:rPr>
      <w:rFonts w:ascii="Times" w:eastAsia="바탕" w:hAnsi="Times" w:cs="Times New Roman"/>
      <w:lang w:eastAsia="en-US"/>
    </w:rPr>
  </w:style>
  <w:style w:type="character" w:customStyle="1" w:styleId="Char8">
    <w:name w:val="본문 Char"/>
    <w:basedOn w:val="a8"/>
    <w:link w:val="aff0"/>
    <w:uiPriority w:val="99"/>
    <w:rsid w:val="00DB7A8D"/>
    <w:rPr>
      <w:rFonts w:ascii="Times" w:eastAsia="바탕" w:hAnsi="Times" w:cs="Times New Roman"/>
      <w:lang w:eastAsia="en-US"/>
    </w:rPr>
  </w:style>
  <w:style w:type="paragraph" w:customStyle="1" w:styleId="AppendixHeading2">
    <w:name w:val="Appendix Heading 2"/>
    <w:basedOn w:val="20"/>
    <w:uiPriority w:val="99"/>
    <w:rsid w:val="00DB7A8D"/>
    <w:pPr>
      <w:keepLines w:val="0"/>
      <w:tabs>
        <w:tab w:val="num" w:pos="576"/>
        <w:tab w:val="num" w:pos="720"/>
      </w:tabs>
      <w:overflowPunct w:val="0"/>
      <w:autoSpaceDE w:val="0"/>
      <w:autoSpaceDN w:val="0"/>
      <w:adjustRightInd w:val="0"/>
      <w:spacing w:before="240" w:after="60" w:line="240" w:lineRule="auto"/>
      <w:ind w:left="576" w:hanging="576"/>
      <w:textAlignment w:val="baseline"/>
    </w:pPr>
    <w:rPr>
      <w:rFonts w:ascii="Times" w:eastAsia="바탕" w:hAnsi="Times" w:cs="Times New Roman"/>
      <w:color w:val="auto"/>
      <w:sz w:val="22"/>
      <w:szCs w:val="22"/>
      <w:lang w:eastAsia="en-US"/>
    </w:rPr>
  </w:style>
  <w:style w:type="paragraph" w:customStyle="1" w:styleId="AppendixHeadingI">
    <w:name w:val="Appendix Heading I"/>
    <w:basedOn w:val="a7"/>
    <w:uiPriority w:val="99"/>
    <w:rsid w:val="00DB7A8D"/>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바탕" w:hAnsi="Times New Roman" w:cs="Times New Roman"/>
      <w:b/>
      <w:bCs/>
      <w:kern w:val="28"/>
      <w:sz w:val="28"/>
      <w:szCs w:val="28"/>
      <w:lang w:val="nb-NO" w:eastAsia="en-US"/>
    </w:rPr>
  </w:style>
  <w:style w:type="paragraph" w:customStyle="1" w:styleId="AppendixHeading3">
    <w:name w:val="Appendix Heading 3"/>
    <w:basedOn w:val="30"/>
    <w:uiPriority w:val="99"/>
    <w:rsid w:val="00DB7A8D"/>
    <w:pPr>
      <w:keepLines w:val="0"/>
      <w:tabs>
        <w:tab w:val="clear" w:pos="1080"/>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바탕" w:hAnsi="Times New Roman" w:cs="Times New Roman"/>
      <w:color w:val="auto"/>
      <w:lang w:val="nb-NO" w:eastAsia="en-US"/>
    </w:rPr>
  </w:style>
  <w:style w:type="paragraph" w:customStyle="1" w:styleId="AppendixHeading4">
    <w:name w:val="Appendix Heading 4"/>
    <w:basedOn w:val="41"/>
    <w:uiPriority w:val="99"/>
    <w:rsid w:val="00DB7A8D"/>
    <w:pPr>
      <w:keepLines w:val="0"/>
      <w:numPr>
        <w:ilvl w:val="3"/>
        <w:numId w:val="9"/>
      </w:numPr>
      <w:tabs>
        <w:tab w:val="clear" w:pos="1080"/>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바탕" w:hAnsi="Times New Roman" w:cs="Times New Roman"/>
      <w:i w:val="0"/>
      <w:iCs w:val="0"/>
      <w:color w:val="auto"/>
      <w:lang w:eastAsia="en-US"/>
    </w:rPr>
  </w:style>
  <w:style w:type="paragraph" w:customStyle="1" w:styleId="AppendixHeading5">
    <w:name w:val="Appendix Heading 5"/>
    <w:basedOn w:val="50"/>
    <w:uiPriority w:val="99"/>
    <w:rsid w:val="00DB7A8D"/>
    <w:pPr>
      <w:keepNext w:val="0"/>
      <w:keepLines w:val="0"/>
      <w:tabs>
        <w:tab w:val="clear" w:pos="907"/>
        <w:tab w:val="clear" w:pos="1191"/>
        <w:tab w:val="clear" w:pos="1588"/>
        <w:tab w:val="clear" w:pos="1985"/>
        <w:tab w:val="num" w:pos="1008"/>
      </w:tabs>
      <w:spacing w:before="240" w:after="60"/>
      <w:ind w:left="1008" w:hanging="1008"/>
      <w:jc w:val="left"/>
    </w:pPr>
    <w:rPr>
      <w:rFonts w:eastAsia="바탕"/>
      <w:sz w:val="22"/>
      <w:szCs w:val="22"/>
      <w:lang w:val="en-US"/>
    </w:rPr>
  </w:style>
  <w:style w:type="paragraph" w:customStyle="1" w:styleId="BlancChar">
    <w:name w:val="Blanc Char"/>
    <w:basedOn w:val="a7"/>
    <w:next w:val="TableText"/>
    <w:uiPriority w:val="99"/>
    <w:rsid w:val="00DB7A8D"/>
    <w:pPr>
      <w:keepNext/>
      <w:overflowPunct w:val="0"/>
      <w:autoSpaceDE w:val="0"/>
      <w:autoSpaceDN w:val="0"/>
      <w:adjustRightInd w:val="0"/>
      <w:spacing w:after="57" w:line="12" w:lineRule="exact"/>
      <w:jc w:val="center"/>
      <w:textAlignment w:val="baseline"/>
    </w:pPr>
    <w:rPr>
      <w:rFonts w:ascii="Times New Roman" w:eastAsia="맑은 고딕" w:hAnsi="Times New Roman" w:cs="Times New Roman"/>
      <w:b/>
      <w:bCs/>
      <w:sz w:val="8"/>
      <w:szCs w:val="8"/>
      <w:lang w:eastAsia="en-US"/>
    </w:rPr>
  </w:style>
  <w:style w:type="paragraph" w:styleId="aff1">
    <w:name w:val="Document Map"/>
    <w:basedOn w:val="a7"/>
    <w:link w:val="Char9"/>
    <w:uiPriority w:val="99"/>
    <w:semiHidden/>
    <w:rsid w:val="00DB7A8D"/>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16"/>
      <w:szCs w:val="20"/>
      <w:lang w:val="en-GB" w:eastAsia="en-US"/>
    </w:rPr>
  </w:style>
  <w:style w:type="character" w:customStyle="1" w:styleId="Char9">
    <w:name w:val="문서 구조 Char"/>
    <w:basedOn w:val="a8"/>
    <w:link w:val="aff1"/>
    <w:uiPriority w:val="99"/>
    <w:semiHidden/>
    <w:rsid w:val="00DB7A8D"/>
    <w:rPr>
      <w:rFonts w:ascii="Times New Roman" w:eastAsia="맑은 고딕" w:hAnsi="Times New Roman" w:cs="Times New Roman"/>
      <w:sz w:val="16"/>
      <w:szCs w:val="20"/>
      <w:shd w:val="clear" w:color="auto" w:fill="000080"/>
      <w:lang w:val="en-GB" w:eastAsia="en-US"/>
    </w:rPr>
  </w:style>
  <w:style w:type="paragraph" w:styleId="34">
    <w:name w:val="Body Text Indent 3"/>
    <w:basedOn w:val="a7"/>
    <w:link w:val="3Char0"/>
    <w:uiPriority w:val="99"/>
    <w:rsid w:val="00DB7A8D"/>
    <w:pPr>
      <w:spacing w:before="136" w:after="0" w:line="240" w:lineRule="auto"/>
      <w:ind w:left="720"/>
      <w:jc w:val="both"/>
    </w:pPr>
    <w:rPr>
      <w:rFonts w:ascii="Times New Roman" w:eastAsia="맑은 고딕" w:hAnsi="Times New Roman" w:cs="Times New Roman"/>
      <w:sz w:val="16"/>
      <w:szCs w:val="16"/>
      <w:lang w:val="en-GB" w:eastAsia="en-US"/>
    </w:rPr>
  </w:style>
  <w:style w:type="character" w:customStyle="1" w:styleId="3Char0">
    <w:name w:val="본문 들여쓰기 3 Char"/>
    <w:basedOn w:val="a8"/>
    <w:link w:val="34"/>
    <w:uiPriority w:val="99"/>
    <w:rsid w:val="00DB7A8D"/>
    <w:rPr>
      <w:rFonts w:ascii="Times New Roman" w:eastAsia="맑은 고딕" w:hAnsi="Times New Roman" w:cs="Times New Roman"/>
      <w:sz w:val="16"/>
      <w:szCs w:val="16"/>
      <w:lang w:val="en-GB" w:eastAsia="en-US"/>
    </w:rPr>
  </w:style>
  <w:style w:type="paragraph" w:styleId="24">
    <w:name w:val="Body Text Indent 2"/>
    <w:basedOn w:val="a7"/>
    <w:link w:val="2Char0"/>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맑은 고딕" w:hAnsi="Times New Roman" w:cs="Times New Roman"/>
      <w:sz w:val="20"/>
      <w:szCs w:val="20"/>
      <w:lang w:val="en-GB" w:eastAsia="en-US"/>
    </w:rPr>
  </w:style>
  <w:style w:type="character" w:customStyle="1" w:styleId="2Char0">
    <w:name w:val="본문 들여쓰기 2 Char"/>
    <w:basedOn w:val="a8"/>
    <w:link w:val="24"/>
    <w:uiPriority w:val="99"/>
    <w:rsid w:val="00DB7A8D"/>
    <w:rPr>
      <w:rFonts w:ascii="Times New Roman" w:eastAsia="맑은 고딕" w:hAnsi="Times New Roman" w:cs="Times New Roman"/>
      <w:sz w:val="20"/>
      <w:szCs w:val="20"/>
      <w:lang w:val="en-GB" w:eastAsia="en-US"/>
    </w:rPr>
  </w:style>
  <w:style w:type="paragraph" w:customStyle="1" w:styleId="11BodyText">
    <w:name w:val="11 BodyText"/>
    <w:basedOn w:val="a7"/>
    <w:uiPriority w:val="99"/>
    <w:rsid w:val="00DB7A8D"/>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맑은 고딕" w:hAnsi="Times New Roman" w:cs="Times New Roman"/>
      <w:sz w:val="20"/>
      <w:szCs w:val="20"/>
      <w:lang w:val="en-GB" w:eastAsia="en-US"/>
    </w:rPr>
  </w:style>
  <w:style w:type="paragraph" w:customStyle="1" w:styleId="Kommentarthema1">
    <w:name w:val="Kommentarthema1"/>
    <w:basedOn w:val="af"/>
    <w:next w:val="af"/>
    <w:uiPriority w:val="99"/>
    <w:semiHidden/>
    <w:rsid w:val="00DB7A8D"/>
    <w:pPr>
      <w:tabs>
        <w:tab w:val="left" w:pos="794"/>
        <w:tab w:val="left" w:pos="1191"/>
        <w:tab w:val="left" w:pos="1588"/>
        <w:tab w:val="left" w:pos="1985"/>
      </w:tabs>
      <w:overflowPunct w:val="0"/>
      <w:autoSpaceDE w:val="0"/>
      <w:autoSpaceDN w:val="0"/>
      <w:adjustRightInd w:val="0"/>
      <w:spacing w:before="136" w:after="0"/>
      <w:jc w:val="both"/>
      <w:textAlignment w:val="baseline"/>
    </w:pPr>
    <w:rPr>
      <w:rFonts w:ascii="Times New Roman" w:eastAsia="맑은 고딕" w:hAnsi="Times New Roman" w:cs="Times New Roman"/>
      <w:b/>
      <w:bCs/>
      <w:lang w:val="en-GB" w:eastAsia="en-US"/>
    </w:rPr>
  </w:style>
  <w:style w:type="paragraph" w:styleId="35">
    <w:name w:val="Body Text 3"/>
    <w:basedOn w:val="a7"/>
    <w:link w:val="3Char1"/>
    <w:uiPriority w:val="99"/>
    <w:rsid w:val="00DB7A8D"/>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맑은 고딕" w:hAnsi="Times New Roman" w:cs="Times New Roman"/>
      <w:sz w:val="16"/>
      <w:szCs w:val="16"/>
      <w:lang w:val="en-GB" w:eastAsia="en-US"/>
    </w:rPr>
  </w:style>
  <w:style w:type="character" w:customStyle="1" w:styleId="3Char1">
    <w:name w:val="본문 3 Char"/>
    <w:basedOn w:val="a8"/>
    <w:link w:val="35"/>
    <w:uiPriority w:val="99"/>
    <w:rsid w:val="00DB7A8D"/>
    <w:rPr>
      <w:rFonts w:ascii="Times New Roman" w:eastAsia="맑은 고딕" w:hAnsi="Times New Roman" w:cs="Times New Roman"/>
      <w:sz w:val="16"/>
      <w:szCs w:val="16"/>
      <w:lang w:val="en-GB" w:eastAsia="en-US"/>
    </w:rPr>
  </w:style>
  <w:style w:type="paragraph" w:customStyle="1" w:styleId="Note1">
    <w:name w:val="Note 1"/>
    <w:basedOn w:val="Note"/>
    <w:qFormat/>
    <w:rsid w:val="00DB7A8D"/>
    <w:pPr>
      <w:tabs>
        <w:tab w:val="clear" w:pos="1191"/>
        <w:tab w:val="clear" w:pos="1588"/>
        <w:tab w:val="clear" w:pos="1985"/>
      </w:tabs>
      <w:ind w:left="284" w:firstLine="0"/>
    </w:pPr>
  </w:style>
  <w:style w:type="paragraph" w:customStyle="1" w:styleId="FigureLegend">
    <w:name w:val="Figure_Legend"/>
    <w:basedOn w:val="TableLegend"/>
    <w:next w:val="a7"/>
    <w:uiPriority w:val="99"/>
    <w:rsid w:val="00DB7A8D"/>
  </w:style>
  <w:style w:type="paragraph" w:customStyle="1" w:styleId="Fig0">
    <w:name w:val="Fig"/>
    <w:basedOn w:val="ae"/>
    <w:next w:val="Fig"/>
    <w:uiPriority w:val="99"/>
    <w:rsid w:val="00DB7A8D"/>
    <w:pPr>
      <w:tabs>
        <w:tab w:val="left" w:pos="794"/>
        <w:tab w:val="left" w:pos="1191"/>
        <w:tab w:val="left" w:pos="1588"/>
        <w:tab w:val="left" w:pos="1985"/>
      </w:tabs>
      <w:overflowPunct w:val="0"/>
      <w:autoSpaceDE w:val="0"/>
      <w:autoSpaceDN w:val="0"/>
      <w:adjustRightInd w:val="0"/>
      <w:spacing w:before="136" w:after="0"/>
      <w:jc w:val="center"/>
      <w:textAlignment w:val="baseline"/>
    </w:pPr>
    <w:rPr>
      <w:rFonts w:eastAsia="맑은 고딕"/>
      <w:b w:val="0"/>
      <w:bCs w:val="0"/>
    </w:rPr>
  </w:style>
  <w:style w:type="paragraph" w:customStyle="1" w:styleId="figure0">
    <w:name w:val="figure"/>
    <w:basedOn w:val="a7"/>
    <w:uiPriority w:val="99"/>
    <w:rsid w:val="00DB7A8D"/>
    <w:pPr>
      <w:keepNext/>
      <w:spacing w:after="220" w:line="240" w:lineRule="auto"/>
      <w:jc w:val="center"/>
    </w:pPr>
    <w:rPr>
      <w:rFonts w:ascii="Helvetica" w:eastAsia="맑은 고딕" w:hAnsi="Helvetica" w:cs="Helvetica"/>
      <w:color w:val="000000"/>
      <w:sz w:val="20"/>
      <w:szCs w:val="20"/>
      <w:lang w:val="fr-FR" w:eastAsia="en-US"/>
    </w:rPr>
  </w:style>
  <w:style w:type="character" w:customStyle="1" w:styleId="FigureChar">
    <w:name w:val="Figure_# Char"/>
    <w:uiPriority w:val="99"/>
    <w:rsid w:val="00DB7A8D"/>
    <w:rPr>
      <w:rFonts w:cs="Times New Roman"/>
      <w:lang w:val="en-US" w:eastAsia="en-US"/>
    </w:rPr>
  </w:style>
  <w:style w:type="paragraph" w:customStyle="1" w:styleId="Annex2">
    <w:name w:val="Annex 2"/>
    <w:basedOn w:val="a7"/>
    <w:next w:val="a7"/>
    <w:link w:val="Annex2Char"/>
    <w:uiPriority w:val="99"/>
    <w:rsid w:val="00DB7A8D"/>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맑은 고딕" w:hAnsi="Times New Roman" w:cs="Times New Roman"/>
      <w:b/>
      <w:bCs/>
      <w:lang w:val="en-GB" w:eastAsia="en-US"/>
    </w:rPr>
  </w:style>
  <w:style w:type="paragraph" w:customStyle="1" w:styleId="Annex3">
    <w:name w:val="Annex 3"/>
    <w:basedOn w:val="a7"/>
    <w:next w:val="a7"/>
    <w:link w:val="Annex3Char2"/>
    <w:rsid w:val="00DB7A8D"/>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맑은 고딕" w:hAnsi="Times New Roman" w:cs="Times New Roman"/>
      <w:b/>
      <w:bCs/>
      <w:sz w:val="20"/>
      <w:szCs w:val="20"/>
      <w:lang w:val="en-GB" w:eastAsia="en-US"/>
    </w:rPr>
  </w:style>
  <w:style w:type="paragraph" w:customStyle="1" w:styleId="Annex4">
    <w:name w:val="Annex 4"/>
    <w:basedOn w:val="a7"/>
    <w:next w:val="a7"/>
    <w:autoRedefine/>
    <w:uiPriority w:val="99"/>
    <w:rsid w:val="00DB7A8D"/>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맑은 고딕" w:hAnsi="Times New Roman" w:cs="Times New Roman"/>
      <w:b/>
      <w:bCs/>
      <w:sz w:val="20"/>
      <w:szCs w:val="20"/>
      <w:lang w:val="en-GB" w:eastAsia="en-US"/>
    </w:rPr>
  </w:style>
  <w:style w:type="paragraph" w:customStyle="1" w:styleId="Annex5">
    <w:name w:val="Annex 5"/>
    <w:basedOn w:val="a7"/>
    <w:next w:val="a7"/>
    <w:autoRedefine/>
    <w:uiPriority w:val="99"/>
    <w:rsid w:val="00DB7A8D"/>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맑은 고딕" w:hAnsi="Times New Roman" w:cs="Times New Roman"/>
      <w:b/>
      <w:bCs/>
      <w:sz w:val="20"/>
      <w:szCs w:val="20"/>
      <w:lang w:val="en-GB" w:eastAsia="en-US"/>
    </w:rPr>
  </w:style>
  <w:style w:type="character" w:customStyle="1" w:styleId="CourierTextChar">
    <w:name w:val="Courier Text Char"/>
    <w:uiPriority w:val="99"/>
    <w:rsid w:val="00DB7A8D"/>
    <w:rPr>
      <w:rFonts w:ascii="Courier" w:hAnsi="Courier" w:cs="Courier"/>
      <w:sz w:val="22"/>
      <w:szCs w:val="22"/>
      <w:lang w:val="en-GB" w:eastAsia="en-US"/>
    </w:rPr>
  </w:style>
  <w:style w:type="paragraph" w:styleId="25">
    <w:name w:val="Body Text 2"/>
    <w:basedOn w:val="a7"/>
    <w:link w:val="2Char1"/>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맑은 고딕" w:hAnsi="Times New Roman" w:cs="Times New Roman"/>
      <w:sz w:val="20"/>
      <w:szCs w:val="20"/>
      <w:lang w:val="en-GB" w:eastAsia="en-US"/>
    </w:rPr>
  </w:style>
  <w:style w:type="character" w:customStyle="1" w:styleId="2Char1">
    <w:name w:val="본문 2 Char"/>
    <w:basedOn w:val="a8"/>
    <w:link w:val="25"/>
    <w:uiPriority w:val="99"/>
    <w:rsid w:val="00DB7A8D"/>
    <w:rPr>
      <w:rFonts w:ascii="Times New Roman" w:eastAsia="맑은 고딕" w:hAnsi="Times New Roman" w:cs="Times New Roman"/>
      <w:sz w:val="20"/>
      <w:szCs w:val="20"/>
      <w:lang w:val="en-GB" w:eastAsia="en-US"/>
    </w:rPr>
  </w:style>
  <w:style w:type="paragraph" w:customStyle="1" w:styleId="Normal1">
    <w:name w:val="Normal1"/>
    <w:basedOn w:val="TableTitle"/>
    <w:uiPriority w:val="99"/>
    <w:rsid w:val="00DB7A8D"/>
    <w:pPr>
      <w:tabs>
        <w:tab w:val="center" w:pos="4864"/>
      </w:tabs>
      <w:jc w:val="both"/>
    </w:pPr>
  </w:style>
  <w:style w:type="paragraph" w:customStyle="1" w:styleId="equation0">
    <w:name w:val="equation"/>
    <w:basedOn w:val="a7"/>
    <w:uiPriority w:val="99"/>
    <w:rsid w:val="00DB7A8D"/>
    <w:pPr>
      <w:spacing w:before="100" w:beforeAutospacing="1" w:after="100" w:afterAutospacing="1" w:line="240" w:lineRule="auto"/>
    </w:pPr>
    <w:rPr>
      <w:rFonts w:ascii="Arial Unicode MS" w:eastAsia="맑은 고딕" w:hAnsi="Arial Unicode MS" w:cs="Arial Unicode MS"/>
      <w:sz w:val="24"/>
      <w:szCs w:val="24"/>
      <w:lang w:eastAsia="en-US"/>
    </w:rPr>
  </w:style>
  <w:style w:type="paragraph" w:customStyle="1" w:styleId="AnnexNotitle">
    <w:name w:val="Annex_No &amp; title"/>
    <w:basedOn w:val="a7"/>
    <w:next w:val="a7"/>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Headingb">
    <w:name w:val="Heading_b"/>
    <w:basedOn w:val="a7"/>
    <w:next w:val="a7"/>
    <w:uiPriority w:val="99"/>
    <w:rsid w:val="00DB7A8D"/>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맑은 고딕" w:hAnsi="Times New Roman" w:cs="Times New Roman"/>
      <w:b/>
      <w:sz w:val="24"/>
      <w:szCs w:val="20"/>
      <w:lang w:val="en-GB" w:eastAsia="en-US"/>
    </w:rPr>
  </w:style>
  <w:style w:type="paragraph" w:customStyle="1" w:styleId="TableTitleCharChar">
    <w:name w:val="Table_Title Char Char"/>
    <w:basedOn w:val="a7"/>
    <w:next w:val="BlancCharChar"/>
    <w:uiPriority w:val="99"/>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맑은 고딕" w:hAnsi="Times New Roman" w:cs="Times New Roman"/>
      <w:b/>
      <w:bCs/>
      <w:sz w:val="20"/>
      <w:szCs w:val="20"/>
      <w:lang w:val="en-GB" w:eastAsia="en-US"/>
    </w:rPr>
  </w:style>
  <w:style w:type="character" w:customStyle="1" w:styleId="TableTitleCharCharChar1">
    <w:name w:val="Table_Title Char Char Char1"/>
    <w:uiPriority w:val="99"/>
    <w:rsid w:val="00DB7A8D"/>
    <w:rPr>
      <w:rFonts w:cs="Times New Roman"/>
      <w:b/>
      <w:bCs/>
      <w:lang w:val="en-GB" w:eastAsia="en-US"/>
    </w:rPr>
  </w:style>
  <w:style w:type="character" w:customStyle="1" w:styleId="TableTitleCharCharChar">
    <w:name w:val="Table_Title Char Char Char"/>
    <w:uiPriority w:val="99"/>
    <w:rsid w:val="00DB7A8D"/>
    <w:rPr>
      <w:rFonts w:cs="Times New Roman"/>
      <w:b/>
      <w:bCs/>
      <w:lang w:val="en-GB" w:eastAsia="en-US"/>
    </w:rPr>
  </w:style>
  <w:style w:type="character" w:customStyle="1" w:styleId="Annex1Char">
    <w:name w:val="Annex 1 Char"/>
    <w:uiPriority w:val="99"/>
    <w:rsid w:val="00DB7A8D"/>
    <w:rPr>
      <w:rFonts w:cs="Times New Roman"/>
      <w:b/>
      <w:bCs/>
      <w:sz w:val="24"/>
      <w:szCs w:val="24"/>
      <w:lang w:val="en-GB" w:eastAsia="en-US"/>
    </w:rPr>
  </w:style>
  <w:style w:type="paragraph" w:customStyle="1" w:styleId="TableTitleChar">
    <w:name w:val="Table_Title Char"/>
    <w:basedOn w:val="a7"/>
    <w:next w:val="a7"/>
    <w:uiPriority w:val="99"/>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맑은 고딕" w:hAnsi="Times New Roman" w:cs="Times New Roman"/>
      <w:b/>
      <w:bCs/>
      <w:sz w:val="20"/>
      <w:szCs w:val="20"/>
      <w:lang w:val="en-GB" w:eastAsia="en-US"/>
    </w:rPr>
  </w:style>
  <w:style w:type="character" w:customStyle="1" w:styleId="Annex3Char">
    <w:name w:val="Annex 3 Char"/>
    <w:uiPriority w:val="99"/>
    <w:rsid w:val="00DB7A8D"/>
    <w:rPr>
      <w:rFonts w:cs="Times New Roman"/>
      <w:b/>
      <w:bCs/>
      <w:lang w:val="en-GB" w:eastAsia="en-US"/>
    </w:rPr>
  </w:style>
  <w:style w:type="character" w:customStyle="1" w:styleId="Heading1Char1">
    <w:name w:val="Heading 1 Char1"/>
    <w:uiPriority w:val="99"/>
    <w:rsid w:val="00DB7A8D"/>
    <w:rPr>
      <w:rFonts w:cs="Times New Roman"/>
      <w:b/>
      <w:bCs/>
      <w:sz w:val="24"/>
      <w:szCs w:val="24"/>
      <w:lang w:val="en-GB" w:eastAsia="en-US"/>
    </w:rPr>
  </w:style>
  <w:style w:type="paragraph" w:customStyle="1" w:styleId="toc0">
    <w:name w:val="toc 0"/>
    <w:basedOn w:val="a7"/>
    <w:next w:val="10"/>
    <w:uiPriority w:val="99"/>
    <w:rsid w:val="00DB7A8D"/>
    <w:pPr>
      <w:keepLines/>
      <w:tabs>
        <w:tab w:val="right" w:pos="9639"/>
      </w:tabs>
      <w:overflowPunct w:val="0"/>
      <w:autoSpaceDE w:val="0"/>
      <w:autoSpaceDN w:val="0"/>
      <w:adjustRightInd w:val="0"/>
      <w:spacing w:before="120" w:after="0" w:line="240" w:lineRule="auto"/>
      <w:textAlignment w:val="baseline"/>
    </w:pPr>
    <w:rPr>
      <w:rFonts w:ascii="Times New Roman" w:eastAsia="맑은 고딕" w:hAnsi="Times New Roman" w:cs="Times New Roman"/>
      <w:b/>
      <w:sz w:val="24"/>
      <w:szCs w:val="20"/>
      <w:lang w:val="en-GB" w:eastAsia="en-US"/>
    </w:rPr>
  </w:style>
  <w:style w:type="paragraph" w:customStyle="1" w:styleId="RecNo">
    <w:name w:val="Rec_No"/>
    <w:basedOn w:val="a7"/>
    <w:next w:val="Rectitle"/>
    <w:uiPriority w:val="99"/>
    <w:rsid w:val="00DB7A8D"/>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맑은 고딕" w:hAnsi="Times New Roman" w:cs="Times New Roman"/>
      <w:b/>
      <w:sz w:val="28"/>
      <w:szCs w:val="20"/>
      <w:lang w:val="en-GB" w:eastAsia="en-US"/>
    </w:rPr>
  </w:style>
  <w:style w:type="paragraph" w:customStyle="1" w:styleId="Rectitle">
    <w:name w:val="Rec_title"/>
    <w:basedOn w:val="a7"/>
    <w:next w:val="a7"/>
    <w:uiPriority w:val="99"/>
    <w:rsid w:val="00DB7A8D"/>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FooterQP">
    <w:name w:val="Footer_QP"/>
    <w:basedOn w:val="a7"/>
    <w:uiPriority w:val="99"/>
    <w:rsid w:val="00DB7A8D"/>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맑은 고딕" w:hAnsi="Times New Roman" w:cs="Times New Roman"/>
      <w:b/>
      <w:szCs w:val="20"/>
      <w:lang w:val="en-GB" w:eastAsia="en-US"/>
    </w:rPr>
  </w:style>
  <w:style w:type="character" w:customStyle="1" w:styleId="href">
    <w:name w:val="href"/>
    <w:uiPriority w:val="99"/>
    <w:rsid w:val="00DB7A8D"/>
    <w:rPr>
      <w:rFonts w:cs="Times New Roman"/>
      <w:lang w:val="fr-FR"/>
    </w:rPr>
  </w:style>
  <w:style w:type="character" w:styleId="aff2">
    <w:name w:val="page number"/>
    <w:uiPriority w:val="99"/>
    <w:rsid w:val="00DB7A8D"/>
    <w:rPr>
      <w:rFonts w:cs="Times New Roman"/>
    </w:rPr>
  </w:style>
  <w:style w:type="character" w:customStyle="1" w:styleId="Head0">
    <w:name w:val="Head"/>
    <w:uiPriority w:val="99"/>
    <w:rsid w:val="00DB7A8D"/>
    <w:rPr>
      <w:rFonts w:cs="Times New Roman"/>
      <w:b/>
    </w:rPr>
  </w:style>
  <w:style w:type="paragraph" w:customStyle="1" w:styleId="Tablehead">
    <w:name w:val="Table_head"/>
    <w:basedOn w:val="Tabletext0"/>
    <w:next w:val="Tabletext0"/>
    <w:uiPriority w:val="99"/>
    <w:rsid w:val="00DB7A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DB7A8D"/>
    <w:pPr>
      <w:keepLines/>
      <w:overflowPunct w:val="0"/>
      <w:autoSpaceDE w:val="0"/>
      <w:autoSpaceDN w:val="0"/>
      <w:adjustRightInd w:val="0"/>
      <w:spacing w:before="40" w:after="40" w:line="190" w:lineRule="exact"/>
      <w:textAlignment w:val="baseline"/>
    </w:pPr>
    <w:rPr>
      <w:rFonts w:ascii="Times New Roman" w:eastAsia="맑은 고딕" w:hAnsi="Times New Roman" w:cs="Times New Roman"/>
      <w:sz w:val="18"/>
      <w:szCs w:val="20"/>
      <w:lang w:val="en-GB" w:eastAsia="en-US"/>
    </w:rPr>
  </w:style>
  <w:style w:type="paragraph" w:customStyle="1" w:styleId="StyleHeading1TimesNewRoman12ptBefore24ptAfter0">
    <w:name w:val="Style Heading 1 + Times New Roman 12 pt Before:  24 pt After:  0..."/>
    <w:basedOn w:val="1"/>
    <w:uiPriority w:val="99"/>
    <w:rsid w:val="00DB7A8D"/>
    <w:pPr>
      <w:keepLines w:val="0"/>
      <w:numPr>
        <w:numId w:val="0"/>
      </w:numPr>
      <w:tabs>
        <w:tab w:val="num" w:pos="432"/>
      </w:tabs>
      <w:overflowPunct w:val="0"/>
      <w:autoSpaceDE w:val="0"/>
      <w:autoSpaceDN w:val="0"/>
      <w:adjustRightInd w:val="0"/>
      <w:spacing w:line="240" w:lineRule="auto"/>
      <w:ind w:left="432" w:hanging="432"/>
      <w:jc w:val="both"/>
      <w:textAlignment w:val="baseline"/>
    </w:pPr>
    <w:rPr>
      <w:rFonts w:ascii="Times" w:eastAsia="바탕" w:hAnsi="Times" w:cs="Times New Roman"/>
      <w:color w:val="auto"/>
      <w:sz w:val="24"/>
      <w:szCs w:val="20"/>
      <w:lang w:val="en-GB" w:eastAsia="en-US"/>
    </w:rPr>
  </w:style>
  <w:style w:type="paragraph" w:customStyle="1" w:styleId="StyleHeading2TimesNewRoman11ptNotItalicJustifiedBe">
    <w:name w:val="Style Heading 2 + Times New Roman 11 pt Not Italic Justified Be..."/>
    <w:basedOn w:val="20"/>
    <w:uiPriority w:val="99"/>
    <w:rsid w:val="00DB7A8D"/>
    <w:pPr>
      <w:keepLines w:val="0"/>
      <w:numPr>
        <w:numId w:val="0"/>
      </w:numPr>
      <w:tabs>
        <w:tab w:val="num" w:pos="720"/>
      </w:tabs>
      <w:overflowPunct w:val="0"/>
      <w:autoSpaceDE w:val="0"/>
      <w:autoSpaceDN w:val="0"/>
      <w:adjustRightInd w:val="0"/>
      <w:spacing w:before="313" w:line="240" w:lineRule="auto"/>
      <w:jc w:val="both"/>
      <w:textAlignment w:val="baseline"/>
    </w:pPr>
    <w:rPr>
      <w:rFonts w:ascii="Times" w:eastAsia="바탕" w:hAnsi="Times" w:cs="Times New Roman"/>
      <w:color w:val="auto"/>
      <w:sz w:val="22"/>
      <w:szCs w:val="20"/>
      <w:lang w:val="en-GB" w:eastAsia="en-US"/>
    </w:rPr>
  </w:style>
  <w:style w:type="paragraph" w:customStyle="1" w:styleId="StyleHeading3TimesNewRoman10ptJustifiedBefore905">
    <w:name w:val="Style Heading 3 + Times New Roman 10 pt Justified Before:  9.05 ..."/>
    <w:basedOn w:val="30"/>
    <w:uiPriority w:val="99"/>
    <w:rsid w:val="00DB7A8D"/>
    <w:pPr>
      <w:keepLines w:val="0"/>
      <w:numPr>
        <w:ilvl w:val="0"/>
        <w:numId w:val="0"/>
      </w:numPr>
      <w:tabs>
        <w:tab w:val="num" w:pos="720"/>
      </w:tabs>
      <w:overflowPunct w:val="0"/>
      <w:autoSpaceDE w:val="0"/>
      <w:autoSpaceDN w:val="0"/>
      <w:adjustRightInd w:val="0"/>
      <w:spacing w:before="181" w:line="240" w:lineRule="auto"/>
      <w:ind w:left="1224" w:hanging="1224"/>
      <w:jc w:val="both"/>
      <w:textAlignment w:val="baseline"/>
    </w:pPr>
    <w:rPr>
      <w:rFonts w:ascii="Times New Roman" w:eastAsia="바탕" w:hAnsi="Times New Roman" w:cs="Times New Roman"/>
      <w:color w:val="auto"/>
      <w:sz w:val="20"/>
      <w:szCs w:val="20"/>
      <w:lang w:val="en-GB" w:eastAsia="en-US"/>
    </w:rPr>
  </w:style>
  <w:style w:type="character" w:customStyle="1" w:styleId="NoteChar1">
    <w:name w:val="Note Char1"/>
    <w:uiPriority w:val="99"/>
    <w:rsid w:val="00DB7A8D"/>
    <w:rPr>
      <w:rFonts w:eastAsia="바탕" w:cs="Times New Roman"/>
      <w:sz w:val="18"/>
      <w:szCs w:val="18"/>
      <w:lang w:val="en-GB" w:eastAsia="en-US" w:bidi="ar-SA"/>
    </w:rPr>
  </w:style>
  <w:style w:type="character" w:customStyle="1" w:styleId="Note1CharCharCharCharCharCharChar1">
    <w:name w:val="Note 1 Char Char Char Char Char Char Char1"/>
    <w:uiPriority w:val="99"/>
    <w:rsid w:val="00DB7A8D"/>
    <w:rPr>
      <w:rFonts w:eastAsia="바탕" w:cs="Times New Roman"/>
      <w:sz w:val="18"/>
      <w:szCs w:val="18"/>
      <w:lang w:val="en-GB" w:eastAsia="en-US" w:bidi="ar-SA"/>
    </w:rPr>
  </w:style>
  <w:style w:type="paragraph" w:customStyle="1" w:styleId="StyletableheadingCentered">
    <w:name w:val="Style table heading + Centered"/>
    <w:basedOn w:val="tableheading"/>
    <w:uiPriority w:val="99"/>
    <w:rsid w:val="00DB7A8D"/>
    <w:pPr>
      <w:spacing w:before="20" w:after="40"/>
      <w:jc w:val="center"/>
    </w:pPr>
    <w:rPr>
      <w:rFonts w:eastAsia="바탕"/>
    </w:rPr>
  </w:style>
  <w:style w:type="paragraph" w:customStyle="1" w:styleId="Styleenumlev1Left0Hanging03">
    <w:name w:val="Style enumlev1 + Left:  0&quot; Hanging:  0.3&quot;"/>
    <w:basedOn w:val="enumlev1"/>
    <w:uiPriority w:val="99"/>
    <w:rsid w:val="00DB7A8D"/>
    <w:pPr>
      <w:spacing w:before="136"/>
      <w:ind w:left="432" w:hanging="432"/>
    </w:pPr>
    <w:rPr>
      <w:rFonts w:eastAsia="바탕"/>
    </w:rPr>
  </w:style>
  <w:style w:type="paragraph" w:customStyle="1" w:styleId="StyleNote111ptLeft0">
    <w:name w:val="Style Note 1 + 11 pt Left:  0&quot;"/>
    <w:basedOn w:val="Note1"/>
    <w:uiPriority w:val="99"/>
    <w:rsid w:val="00DB7A8D"/>
    <w:pPr>
      <w:spacing w:before="136" w:line="240" w:lineRule="auto"/>
      <w:ind w:left="0"/>
    </w:pPr>
    <w:rPr>
      <w:rFonts w:eastAsia="바탕"/>
      <w:sz w:val="22"/>
      <w:szCs w:val="20"/>
    </w:rPr>
  </w:style>
  <w:style w:type="character" w:customStyle="1" w:styleId="Note3Char">
    <w:name w:val="Note 3 Char"/>
    <w:uiPriority w:val="99"/>
    <w:rsid w:val="00DB7A8D"/>
    <w:rPr>
      <w:rFonts w:eastAsia="바탕" w:cs="Times New Roman"/>
      <w:sz w:val="18"/>
      <w:szCs w:val="18"/>
      <w:lang w:val="en-GB" w:eastAsia="en-US" w:bidi="ar-SA"/>
    </w:rPr>
  </w:style>
  <w:style w:type="paragraph" w:customStyle="1" w:styleId="Annex3CharChar">
    <w:name w:val="Annex 3 Char Char"/>
    <w:basedOn w:val="a7"/>
    <w:next w:val="a7"/>
    <w:link w:val="Annex3CharCharChar"/>
    <w:uiPriority w:val="99"/>
    <w:rsid w:val="00DB7A8D"/>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맑은 고딕" w:hAnsi="Times" w:cs="Times New Roman"/>
      <w:b/>
      <w:bCs/>
      <w:sz w:val="20"/>
      <w:szCs w:val="20"/>
      <w:lang w:val="en-GB" w:eastAsia="en-US"/>
    </w:rPr>
  </w:style>
  <w:style w:type="paragraph" w:customStyle="1" w:styleId="Annex4CharCharCharChar">
    <w:name w:val="Annex 4 Char Char Char Char"/>
    <w:basedOn w:val="Annex3CharChar"/>
    <w:next w:val="a7"/>
    <w:link w:val="Annex4CharCharCharCharChar"/>
    <w:uiPriority w:val="99"/>
    <w:rsid w:val="00DB7A8D"/>
    <w:pPr>
      <w:ind w:left="1728" w:hanging="1728"/>
    </w:pPr>
    <w:rPr>
      <w:lang w:val="en-US"/>
    </w:rPr>
  </w:style>
  <w:style w:type="paragraph" w:customStyle="1" w:styleId="Annex6">
    <w:name w:val="Annex 6"/>
    <w:basedOn w:val="Annex5"/>
    <w:next w:val="a7"/>
    <w:autoRedefine/>
    <w:uiPriority w:val="99"/>
    <w:rsid w:val="00DB7A8D"/>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DB7A8D"/>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맑은 고딕" w:hAnsi="Times" w:cs="Times New Roman"/>
      <w:lang w:val="en-GB" w:eastAsia="en-US"/>
    </w:rPr>
  </w:style>
  <w:style w:type="character" w:customStyle="1" w:styleId="AVCEquationlevel1CharCharCharCharChar">
    <w:name w:val="AVC Equation level 1 Char Char Char Char Char"/>
    <w:link w:val="AVCEquationlevel1CharCharCharChar"/>
    <w:uiPriority w:val="99"/>
    <w:locked/>
    <w:rsid w:val="00DB7A8D"/>
    <w:rPr>
      <w:rFonts w:ascii="Times" w:eastAsia="맑은 고딕" w:hAnsi="Times" w:cs="Times New Roman"/>
      <w:lang w:val="en-GB" w:eastAsia="en-US"/>
    </w:rPr>
  </w:style>
  <w:style w:type="paragraph" w:customStyle="1" w:styleId="SVCBulletslevel1CharCharChar">
    <w:name w:val="SVC Bullets level 1 Char Char Char"/>
    <w:link w:val="SVCBulletslevel1CharCharCharChar"/>
    <w:uiPriority w:val="99"/>
    <w:rsid w:val="00DB7A8D"/>
    <w:pPr>
      <w:tabs>
        <w:tab w:val="left" w:pos="403"/>
        <w:tab w:val="left" w:pos="792"/>
        <w:tab w:val="left" w:pos="1195"/>
        <w:tab w:val="left" w:pos="1584"/>
        <w:tab w:val="left" w:pos="1987"/>
        <w:tab w:val="left" w:pos="2376"/>
        <w:tab w:val="left" w:pos="2779"/>
        <w:tab w:val="left" w:pos="3168"/>
      </w:tabs>
      <w:spacing w:before="120" w:after="0" w:line="240" w:lineRule="auto"/>
      <w:ind w:left="794" w:hanging="794"/>
      <w:jc w:val="both"/>
    </w:pPr>
    <w:rPr>
      <w:rFonts w:ascii="Times New Roman" w:eastAsia="맑은 고딕" w:hAnsi="Times New Roman" w:cs="Times New Roman"/>
      <w:sz w:val="20"/>
      <w:szCs w:val="20"/>
      <w:lang w:val="en-GB" w:eastAsia="en-US"/>
    </w:rPr>
  </w:style>
  <w:style w:type="character" w:customStyle="1" w:styleId="Annex3CharCharChar">
    <w:name w:val="Annex 3 Char Char Char"/>
    <w:link w:val="Annex3CharChar"/>
    <w:uiPriority w:val="99"/>
    <w:locked/>
    <w:rsid w:val="00DB7A8D"/>
    <w:rPr>
      <w:rFonts w:ascii="Times" w:eastAsia="맑은 고딕"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DB7A8D"/>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DB7A8D"/>
    <w:rPr>
      <w:rFonts w:ascii="Times" w:hAnsi="Times"/>
    </w:rPr>
  </w:style>
  <w:style w:type="paragraph" w:customStyle="1" w:styleId="SVCBulletslevel4Char">
    <w:name w:val="SVC Bullets level 4 Char"/>
    <w:basedOn w:val="SVCBulletslevel3CharChar"/>
    <w:link w:val="SVCBulletslevel4CharChar"/>
    <w:uiPriority w:val="99"/>
    <w:rsid w:val="00DB7A8D"/>
    <w:pPr>
      <w:tabs>
        <w:tab w:val="clear" w:pos="-31680"/>
        <w:tab w:val="num" w:pos="2880"/>
      </w:tabs>
      <w:ind w:left="2880" w:hanging="360"/>
    </w:pPr>
  </w:style>
  <w:style w:type="paragraph" w:customStyle="1" w:styleId="SVCBulletslevel5">
    <w:name w:val="SVC Bullets level 5"/>
    <w:basedOn w:val="SVCBulletslevel4Char"/>
    <w:uiPriority w:val="99"/>
    <w:rsid w:val="00DB7A8D"/>
    <w:pPr>
      <w:tabs>
        <w:tab w:val="clear" w:pos="2880"/>
        <w:tab w:val="num" w:pos="3600"/>
      </w:tabs>
      <w:ind w:left="3600"/>
    </w:pPr>
  </w:style>
  <w:style w:type="paragraph" w:customStyle="1" w:styleId="SVCBulletslevel6">
    <w:name w:val="SVC Bullets level 6"/>
    <w:basedOn w:val="SVCBulletslevel5"/>
    <w:uiPriority w:val="99"/>
    <w:rsid w:val="00DB7A8D"/>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DB7A8D"/>
    <w:rPr>
      <w:rFonts w:ascii="Times New Roman" w:eastAsia="맑은 고딕"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DB7A8D"/>
    <w:rPr>
      <w:rFonts w:ascii="Times" w:eastAsia="맑은 고딕" w:hAnsi="Times" w:cs="Times New Roman"/>
      <w:sz w:val="20"/>
      <w:szCs w:val="20"/>
      <w:lang w:val="en-GB" w:eastAsia="en-US"/>
    </w:rPr>
  </w:style>
  <w:style w:type="character" w:customStyle="1" w:styleId="SVCBulletslevel4CharChar">
    <w:name w:val="SVC Bullets level 4 Char Char"/>
    <w:link w:val="SVCBulletslevel4Char"/>
    <w:uiPriority w:val="99"/>
    <w:locked/>
    <w:rsid w:val="00DB7A8D"/>
    <w:rPr>
      <w:rFonts w:ascii="Times" w:eastAsia="맑은 고딕" w:hAnsi="Times" w:cs="Times New Roman"/>
      <w:sz w:val="20"/>
      <w:szCs w:val="20"/>
      <w:lang w:val="en-GB" w:eastAsia="en-US"/>
    </w:rPr>
  </w:style>
  <w:style w:type="paragraph" w:customStyle="1" w:styleId="SVCBulletslevel7">
    <w:name w:val="SVC Bullets level 7"/>
    <w:basedOn w:val="SVCBulletslevel6"/>
    <w:uiPriority w:val="99"/>
    <w:rsid w:val="00DB7A8D"/>
    <w:pPr>
      <w:ind w:left="2772"/>
    </w:pPr>
  </w:style>
  <w:style w:type="paragraph" w:customStyle="1" w:styleId="SVCBulletslevel8">
    <w:name w:val="SVC Bullets level 8"/>
    <w:basedOn w:val="SVCBulletslevel7"/>
    <w:uiPriority w:val="99"/>
    <w:rsid w:val="00DB7A8D"/>
    <w:pPr>
      <w:ind w:left="3168"/>
    </w:pPr>
  </w:style>
  <w:style w:type="paragraph" w:customStyle="1" w:styleId="SVCBulletslevel3">
    <w:name w:val="SVC Bullets level 3"/>
    <w:basedOn w:val="a7"/>
    <w:uiPriority w:val="99"/>
    <w:rsid w:val="00DB7A8D"/>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맑은 고딕" w:hAnsi="Times New Roman" w:cs="Times New Roman"/>
      <w:sz w:val="20"/>
      <w:szCs w:val="20"/>
      <w:lang w:val="en-GB" w:eastAsia="en-US"/>
    </w:rPr>
  </w:style>
  <w:style w:type="paragraph" w:customStyle="1" w:styleId="SVCBulletslevel2CharChar">
    <w:name w:val="SVC Bullets level 2 Char Char"/>
    <w:basedOn w:val="a7"/>
    <w:link w:val="SVCBulletslevel2CharCharChar"/>
    <w:uiPriority w:val="99"/>
    <w:rsid w:val="00DB7A8D"/>
    <w:pPr>
      <w:numPr>
        <w:numId w:val="14"/>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맑은 고딕" w:hAnsi="Times New Roman" w:cs="Times New Roman"/>
      <w:sz w:val="20"/>
      <w:szCs w:val="20"/>
      <w:lang w:val="en-GB" w:eastAsia="en-US"/>
    </w:rPr>
  </w:style>
  <w:style w:type="character" w:customStyle="1" w:styleId="SVCBulletslevel2CharCharChar">
    <w:name w:val="SVC Bullets level 2 Char Char Char"/>
    <w:link w:val="SVCBulletslevel2CharChar"/>
    <w:uiPriority w:val="99"/>
    <w:locked/>
    <w:rsid w:val="00DB7A8D"/>
    <w:rPr>
      <w:rFonts w:ascii="Times New Roman" w:eastAsia="맑은 고딕" w:hAnsi="Times New Roman" w:cs="Times New Roman"/>
      <w:sz w:val="20"/>
      <w:szCs w:val="20"/>
      <w:lang w:val="en-GB" w:eastAsia="en-US"/>
    </w:rPr>
  </w:style>
  <w:style w:type="paragraph" w:customStyle="1" w:styleId="FigureCharChar">
    <w:name w:val="Figure_# Char Char"/>
    <w:basedOn w:val="a7"/>
    <w:next w:val="FigureTitleChar"/>
    <w:link w:val="FigureCharCharChar"/>
    <w:uiPriority w:val="99"/>
    <w:rsid w:val="00DB7A8D"/>
    <w:pPr>
      <w:keepNext/>
      <w:overflowPunct w:val="0"/>
      <w:autoSpaceDE w:val="0"/>
      <w:autoSpaceDN w:val="0"/>
      <w:adjustRightInd w:val="0"/>
      <w:spacing w:before="567" w:after="113" w:line="240" w:lineRule="auto"/>
      <w:jc w:val="center"/>
      <w:textAlignment w:val="baseline"/>
    </w:pPr>
    <w:rPr>
      <w:rFonts w:ascii="Times" w:eastAsia="맑은 고딕" w:hAnsi="Times" w:cs="Times New Roman"/>
      <w:sz w:val="20"/>
      <w:szCs w:val="20"/>
      <w:lang w:eastAsia="en-US"/>
    </w:rPr>
  </w:style>
  <w:style w:type="paragraph" w:customStyle="1" w:styleId="FigureCharCharChar0">
    <w:name w:val="Figure Char Char Char"/>
    <w:basedOn w:val="a7"/>
    <w:next w:val="a7"/>
    <w:link w:val="FigureCharCharCharChar"/>
    <w:uiPriority w:val="99"/>
    <w:rsid w:val="00DB7A8D"/>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w:eastAsia="맑은 고딕" w:hAnsi="Times" w:cs="Times New Roman"/>
      <w:sz w:val="20"/>
      <w:szCs w:val="20"/>
      <w:lang w:val="en-GB" w:eastAsia="en-US"/>
    </w:rPr>
  </w:style>
  <w:style w:type="paragraph" w:customStyle="1" w:styleId="figureCharCharChar1">
    <w:name w:val="figure Char Char Char"/>
    <w:basedOn w:val="a7"/>
    <w:link w:val="figureCharCharCharChar0"/>
    <w:uiPriority w:val="99"/>
    <w:rsid w:val="00DB7A8D"/>
    <w:pPr>
      <w:keepNext/>
      <w:spacing w:after="220" w:line="240" w:lineRule="auto"/>
      <w:jc w:val="center"/>
    </w:pPr>
    <w:rPr>
      <w:rFonts w:ascii="Helvetica" w:eastAsia="맑은 고딕" w:hAnsi="Helvetica" w:cs="Helvetica"/>
      <w:color w:val="000000"/>
      <w:sz w:val="20"/>
      <w:szCs w:val="20"/>
      <w:lang w:val="fr-FR" w:eastAsia="en-US"/>
    </w:rPr>
  </w:style>
  <w:style w:type="character" w:customStyle="1" w:styleId="FigureChar2">
    <w:name w:val="Figure_# Char2"/>
    <w:uiPriority w:val="99"/>
    <w:rsid w:val="00DB7A8D"/>
    <w:rPr>
      <w:rFonts w:cs="Times New Roman"/>
      <w:lang w:val="en-US" w:eastAsia="en-US"/>
    </w:rPr>
  </w:style>
  <w:style w:type="paragraph" w:customStyle="1" w:styleId="AVCIndentlevel2">
    <w:name w:val="AVC Indent level 2"/>
    <w:basedOn w:val="AVCIndentlevel1"/>
    <w:uiPriority w:val="99"/>
    <w:rsid w:val="00DB7A8D"/>
    <w:pPr>
      <w:ind w:left="794"/>
    </w:pPr>
  </w:style>
  <w:style w:type="paragraph" w:customStyle="1" w:styleId="AVCIndentlevel1">
    <w:name w:val="AVC Indent level 1"/>
    <w:basedOn w:val="a7"/>
    <w:uiPriority w:val="99"/>
    <w:rsid w:val="00DB7A8D"/>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맑은 고딕" w:hAnsi="Times New Roman" w:cs="Times New Roman"/>
      <w:sz w:val="20"/>
      <w:szCs w:val="20"/>
      <w:lang w:val="en-GB" w:eastAsia="en-US"/>
    </w:rPr>
  </w:style>
  <w:style w:type="paragraph" w:customStyle="1" w:styleId="Style1">
    <w:name w:val="Style1"/>
    <w:basedOn w:val="AVCBulletlevel1CharChar"/>
    <w:uiPriority w:val="99"/>
    <w:rsid w:val="00DB7A8D"/>
    <w:pPr>
      <w:ind w:left="2304" w:hanging="403"/>
    </w:pPr>
  </w:style>
  <w:style w:type="paragraph" w:customStyle="1" w:styleId="AVCEquationlevel2">
    <w:name w:val="AVC Equation level 2"/>
    <w:basedOn w:val="AVCEquationlevel1CharCharCharChar"/>
    <w:uiPriority w:val="99"/>
    <w:rsid w:val="00DB7A8D"/>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DB7A8D"/>
    <w:pPr>
      <w:tabs>
        <w:tab w:val="clear" w:pos="397"/>
        <w:tab w:val="clear" w:pos="792"/>
        <w:tab w:val="num" w:pos="794"/>
      </w:tabs>
      <w:ind w:left="794" w:hanging="391"/>
    </w:pPr>
  </w:style>
  <w:style w:type="paragraph" w:customStyle="1" w:styleId="AVCEquationlevel3">
    <w:name w:val="AVC Equation level 3"/>
    <w:basedOn w:val="AVCEquationlevel2"/>
    <w:uiPriority w:val="99"/>
    <w:rsid w:val="00DB7A8D"/>
    <w:pPr>
      <w:ind w:left="1588"/>
    </w:pPr>
  </w:style>
  <w:style w:type="character" w:customStyle="1" w:styleId="AVCEquationlevel1Char1">
    <w:name w:val="AVC Equation level 1 Char1"/>
    <w:uiPriority w:val="99"/>
    <w:rsid w:val="00DB7A8D"/>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DB7A8D"/>
    <w:rPr>
      <w:rFonts w:ascii="Helvetica" w:eastAsia="맑은 고딕"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DB7A8D"/>
    <w:rPr>
      <w:rFonts w:ascii="Times" w:eastAsia="맑은 고딕" w:hAnsi="Times" w:cs="Times New Roman"/>
      <w:sz w:val="20"/>
      <w:szCs w:val="20"/>
      <w:lang w:val="en-GB" w:eastAsia="en-US"/>
    </w:rPr>
  </w:style>
  <w:style w:type="character" w:customStyle="1" w:styleId="FigureCharCharChar">
    <w:name w:val="Figure_# Char Char Char"/>
    <w:link w:val="FigureCharChar"/>
    <w:uiPriority w:val="99"/>
    <w:locked/>
    <w:rsid w:val="00DB7A8D"/>
    <w:rPr>
      <w:rFonts w:ascii="Times" w:eastAsia="맑은 고딕" w:hAnsi="Times" w:cs="Times New Roman"/>
      <w:sz w:val="20"/>
      <w:szCs w:val="20"/>
      <w:lang w:eastAsia="en-US"/>
    </w:rPr>
  </w:style>
  <w:style w:type="paragraph" w:customStyle="1" w:styleId="AVCBulletlevel6">
    <w:name w:val="AVC Bullet level 6"/>
    <w:basedOn w:val="AVCBulletlevel1CharChar"/>
    <w:uiPriority w:val="99"/>
    <w:rsid w:val="00DB7A8D"/>
    <w:pPr>
      <w:numPr>
        <w:numId w:val="18"/>
      </w:numPr>
      <w:tabs>
        <w:tab w:val="clear" w:pos="2376"/>
        <w:tab w:val="clear" w:pos="2779"/>
        <w:tab w:val="clear" w:pos="4690"/>
        <w:tab w:val="num" w:pos="340"/>
        <w:tab w:val="num" w:pos="720"/>
        <w:tab w:val="left" w:pos="2381"/>
        <w:tab w:val="left" w:pos="2778"/>
      </w:tabs>
      <w:ind w:left="720" w:hanging="360"/>
    </w:pPr>
  </w:style>
  <w:style w:type="paragraph" w:styleId="aff3">
    <w:name w:val="endnote text"/>
    <w:basedOn w:val="a7"/>
    <w:link w:val="Chara"/>
    <w:uiPriority w:val="99"/>
    <w:semiHidden/>
    <w:rsid w:val="00DB7A8D"/>
    <w:pPr>
      <w:spacing w:after="75" w:line="240" w:lineRule="auto"/>
      <w:jc w:val="both"/>
    </w:pPr>
    <w:rPr>
      <w:rFonts w:ascii="Times New Roman" w:eastAsia="맑은 고딕" w:hAnsi="Times New Roman" w:cs="Times New Roman"/>
      <w:sz w:val="20"/>
      <w:szCs w:val="20"/>
      <w:lang w:val="en-GB" w:eastAsia="en-US"/>
    </w:rPr>
  </w:style>
  <w:style w:type="character" w:customStyle="1" w:styleId="Chara">
    <w:name w:val="미주 텍스트 Char"/>
    <w:basedOn w:val="a8"/>
    <w:link w:val="aff3"/>
    <w:uiPriority w:val="99"/>
    <w:semiHidden/>
    <w:rsid w:val="00DB7A8D"/>
    <w:rPr>
      <w:rFonts w:ascii="Times New Roman" w:eastAsia="맑은 고딕" w:hAnsi="Times New Roman" w:cs="Times New Roman"/>
      <w:sz w:val="20"/>
      <w:szCs w:val="20"/>
      <w:lang w:val="en-GB" w:eastAsia="en-US"/>
    </w:rPr>
  </w:style>
  <w:style w:type="character" w:customStyle="1" w:styleId="AVCNumberinglevel2Char">
    <w:name w:val="AVC Numbering level 2 Char"/>
    <w:uiPriority w:val="99"/>
    <w:rsid w:val="00DB7A8D"/>
  </w:style>
  <w:style w:type="paragraph" w:customStyle="1" w:styleId="TableTextCentred">
    <w:name w:val="Table_Text_Centred"/>
    <w:basedOn w:val="TableText"/>
    <w:uiPriority w:val="99"/>
    <w:rsid w:val="00DB7A8D"/>
    <w:pPr>
      <w:jc w:val="center"/>
    </w:pPr>
  </w:style>
  <w:style w:type="paragraph" w:customStyle="1" w:styleId="AVCNumberinglevel2">
    <w:name w:val="AVC Numbering level 2"/>
    <w:basedOn w:val="AVCNumberinglevel1"/>
    <w:uiPriority w:val="99"/>
    <w:rsid w:val="00DB7A8D"/>
    <w:pPr>
      <w:tabs>
        <w:tab w:val="left" w:pos="397"/>
      </w:tabs>
      <w:ind w:left="720" w:hanging="720"/>
    </w:pPr>
  </w:style>
  <w:style w:type="paragraph" w:customStyle="1" w:styleId="AVCIndentlevel3">
    <w:name w:val="AVC Indent level 3"/>
    <w:basedOn w:val="AVCIndentlevel2"/>
    <w:uiPriority w:val="99"/>
    <w:rsid w:val="00DB7A8D"/>
    <w:pPr>
      <w:ind w:left="1191"/>
    </w:pPr>
  </w:style>
  <w:style w:type="paragraph" w:customStyle="1" w:styleId="AVCBulletlevel1CharChar">
    <w:name w:val="AVC Bullet level 1 Char Char"/>
    <w:basedOn w:val="a7"/>
    <w:link w:val="AVCBulletlevel1CharCharChar"/>
    <w:uiPriority w:val="99"/>
    <w:rsid w:val="00DB7A8D"/>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맑은 고딕" w:hAnsi="Times" w:cs="Times New Roman"/>
      <w:sz w:val="20"/>
      <w:szCs w:val="20"/>
      <w:lang w:val="en-GB" w:eastAsia="en-US"/>
    </w:rPr>
  </w:style>
  <w:style w:type="character" w:customStyle="1" w:styleId="EquationChar1">
    <w:name w:val="Equation Char1"/>
    <w:uiPriority w:val="99"/>
    <w:rsid w:val="00DB7A8D"/>
    <w:rPr>
      <w:rFonts w:cs="Times New Roman"/>
      <w:sz w:val="22"/>
      <w:szCs w:val="22"/>
      <w:lang w:val="en-GB" w:eastAsia="en-US" w:bidi="ar-SA"/>
    </w:rPr>
  </w:style>
  <w:style w:type="character" w:customStyle="1" w:styleId="AVCEquationlevel1Char2">
    <w:name w:val="AVC Equation level 1 Char2"/>
    <w:uiPriority w:val="99"/>
    <w:locked/>
    <w:rsid w:val="00DB7A8D"/>
    <w:rPr>
      <w:rFonts w:cs="Times New Roman"/>
      <w:sz w:val="22"/>
      <w:szCs w:val="22"/>
      <w:lang w:val="en-GB" w:eastAsia="en-US" w:bidi="ar-SA"/>
    </w:rPr>
  </w:style>
  <w:style w:type="character" w:customStyle="1" w:styleId="AVCEquationlevel2Char">
    <w:name w:val="AVC Equation level 2 Char"/>
    <w:uiPriority w:val="99"/>
    <w:rsid w:val="00DB7A8D"/>
    <w:rPr>
      <w:rFonts w:cs="Times New Roman"/>
      <w:sz w:val="22"/>
      <w:szCs w:val="22"/>
      <w:lang w:val="en-GB" w:eastAsia="en-US" w:bidi="ar-SA"/>
    </w:rPr>
  </w:style>
  <w:style w:type="paragraph" w:customStyle="1" w:styleId="BalloonText1">
    <w:name w:val="Balloon Text1"/>
    <w:basedOn w:val="a7"/>
    <w:uiPriority w:val="99"/>
    <w:semiHidden/>
    <w:rsid w:val="00DB7A8D"/>
    <w:pPr>
      <w:spacing w:after="0" w:line="240" w:lineRule="auto"/>
    </w:pPr>
    <w:rPr>
      <w:rFonts w:ascii="Tahoma" w:eastAsia="맑은 고딕" w:hAnsi="Tahoma" w:cs="Tahoma"/>
      <w:sz w:val="16"/>
      <w:szCs w:val="16"/>
      <w:lang w:eastAsia="en-US"/>
    </w:rPr>
  </w:style>
  <w:style w:type="paragraph" w:customStyle="1" w:styleId="CommentSubject1">
    <w:name w:val="Comment Subject1"/>
    <w:basedOn w:val="af"/>
    <w:next w:val="af"/>
    <w:uiPriority w:val="99"/>
    <w:semiHidden/>
    <w:rsid w:val="00DB7A8D"/>
    <w:pPr>
      <w:spacing w:after="0"/>
    </w:pPr>
    <w:rPr>
      <w:rFonts w:ascii="Times New Roman" w:eastAsia="맑은 고딕" w:hAnsi="Times New Roman" w:cs="Times New Roman"/>
      <w:b/>
      <w:bCs/>
      <w:lang w:eastAsia="en-US"/>
    </w:rPr>
  </w:style>
  <w:style w:type="paragraph" w:customStyle="1" w:styleId="AVCBulletlevel4">
    <w:name w:val="AVC Bullet level 4"/>
    <w:basedOn w:val="AVCBulletlevel1CharChar"/>
    <w:uiPriority w:val="99"/>
    <w:rsid w:val="00DB7A8D"/>
    <w:pPr>
      <w:numPr>
        <w:numId w:val="16"/>
      </w:numPr>
      <w:tabs>
        <w:tab w:val="clear" w:pos="792"/>
        <w:tab w:val="clear" w:pos="1915"/>
        <w:tab w:val="num" w:pos="360"/>
        <w:tab w:val="num" w:pos="720"/>
        <w:tab w:val="num" w:pos="794"/>
      </w:tabs>
      <w:ind w:left="1598" w:hanging="403"/>
    </w:pPr>
  </w:style>
  <w:style w:type="paragraph" w:customStyle="1" w:styleId="AVCBulletlevel5">
    <w:name w:val="AVC Bullet level 5"/>
    <w:basedOn w:val="AVCBulletlevel1CharChar"/>
    <w:uiPriority w:val="99"/>
    <w:rsid w:val="00DB7A8D"/>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DB7A8D"/>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DB7A8D"/>
    <w:pPr>
      <w:numPr>
        <w:numId w:val="0"/>
      </w:numPr>
      <w:tabs>
        <w:tab w:val="clear" w:pos="1191"/>
      </w:tabs>
    </w:pPr>
  </w:style>
  <w:style w:type="paragraph" w:customStyle="1" w:styleId="AVCNumberinglevel1">
    <w:name w:val="AVC Numbering level 1"/>
    <w:basedOn w:val="a7"/>
    <w:uiPriority w:val="99"/>
    <w:rsid w:val="00DB7A8D"/>
    <w:pPr>
      <w:numPr>
        <w:numId w:val="20"/>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맑은 고딕" w:hAnsi="Times New Roman" w:cs="Times New Roman"/>
      <w:sz w:val="20"/>
      <w:szCs w:val="20"/>
      <w:lang w:val="en-GB" w:eastAsia="en-US"/>
    </w:rPr>
  </w:style>
  <w:style w:type="paragraph" w:customStyle="1" w:styleId="LegendeFigure">
    <w:name w:val="Legende Figure"/>
    <w:basedOn w:val="ae"/>
    <w:next w:val="a7"/>
    <w:uiPriority w:val="99"/>
    <w:rsid w:val="00DB7A8D"/>
    <w:pPr>
      <w:keepNext/>
      <w:tabs>
        <w:tab w:val="num" w:pos="397"/>
      </w:tabs>
      <w:ind w:left="1633" w:hanging="357"/>
      <w:jc w:val="center"/>
    </w:pPr>
    <w:rPr>
      <w:rFonts w:ascii="Arial" w:eastAsia="맑은 고딕" w:hAnsi="Arial" w:cs="Arial"/>
      <w:b w:val="0"/>
      <w:bCs w:val="0"/>
      <w:i/>
      <w:lang w:val="fr-FR"/>
    </w:rPr>
  </w:style>
  <w:style w:type="character" w:customStyle="1" w:styleId="AVCBulletlevel1CharCharChar">
    <w:name w:val="AVC Bullet level 1 Char Char Char"/>
    <w:link w:val="AVCBulletlevel1CharChar"/>
    <w:uiPriority w:val="99"/>
    <w:locked/>
    <w:rsid w:val="00DB7A8D"/>
    <w:rPr>
      <w:rFonts w:ascii="Times" w:eastAsia="맑은 고딕"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DB7A8D"/>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DB7A8D"/>
    <w:pPr>
      <w:numPr>
        <w:numId w:val="0"/>
      </w:numPr>
      <w:tabs>
        <w:tab w:val="clear" w:pos="1985"/>
        <w:tab w:val="num" w:pos="360"/>
        <w:tab w:val="num" w:pos="390"/>
        <w:tab w:val="num" w:pos="1117"/>
      </w:tabs>
      <w:ind w:left="1117" w:hanging="360"/>
    </w:pPr>
    <w:rPr>
      <w:rFonts w:asciiTheme="minorHAnsi" w:eastAsiaTheme="minorEastAsia" w:hAnsiTheme="minorHAnsi" w:cstheme="minorBidi"/>
      <w:sz w:val="22"/>
      <w:szCs w:val="22"/>
    </w:rPr>
  </w:style>
  <w:style w:type="character" w:customStyle="1" w:styleId="FigureChar1">
    <w:name w:val="Figure_# Char1"/>
    <w:uiPriority w:val="99"/>
    <w:rsid w:val="00DB7A8D"/>
    <w:rPr>
      <w:rFonts w:cs="Times New Roman"/>
      <w:lang w:val="en-US" w:eastAsia="en-US" w:bidi="ar-SA"/>
    </w:rPr>
  </w:style>
  <w:style w:type="character" w:customStyle="1" w:styleId="Annex4CharCharCharCharChar">
    <w:name w:val="Annex 4 Char Char Char Char Char"/>
    <w:link w:val="Annex4CharCharCharChar"/>
    <w:uiPriority w:val="99"/>
    <w:locked/>
    <w:rsid w:val="00DB7A8D"/>
    <w:rPr>
      <w:rFonts w:ascii="Times" w:eastAsia="맑은 고딕" w:hAnsi="Times" w:cs="Times New Roman"/>
      <w:b/>
      <w:bCs/>
      <w:sz w:val="20"/>
      <w:szCs w:val="20"/>
      <w:lang w:eastAsia="en-US"/>
    </w:rPr>
  </w:style>
  <w:style w:type="paragraph" w:customStyle="1" w:styleId="AVCBulletlevel1Char1">
    <w:name w:val="AVC Bullet level 1 Char1"/>
    <w:basedOn w:val="a7"/>
    <w:uiPriority w:val="99"/>
    <w:rsid w:val="00DB7A8D"/>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맑은 고딕" w:hAnsi="Times New Roman" w:cs="Times New Roman"/>
      <w:sz w:val="20"/>
      <w:szCs w:val="20"/>
      <w:lang w:val="en-GB" w:eastAsia="en-US"/>
    </w:rPr>
  </w:style>
  <w:style w:type="paragraph" w:customStyle="1" w:styleId="AVCBulletlevel3">
    <w:name w:val="AVC Bullet level 3"/>
    <w:basedOn w:val="a7"/>
    <w:uiPriority w:val="99"/>
    <w:rsid w:val="00DB7A8D"/>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맑은 고딕" w:hAnsi="Times New Roman" w:cs="Times New Roman"/>
      <w:sz w:val="20"/>
      <w:szCs w:val="20"/>
      <w:lang w:val="en-GB" w:eastAsia="en-US"/>
    </w:rPr>
  </w:style>
  <w:style w:type="character" w:customStyle="1" w:styleId="SVCBulletslevel2CharCharCharCharChar">
    <w:name w:val="SVC Bullets level 2 Char Char Char Char Char"/>
    <w:uiPriority w:val="99"/>
    <w:rsid w:val="00DB7A8D"/>
    <w:rPr>
      <w:rFonts w:ascii="Times New Roman" w:hAnsi="Times New Roman"/>
      <w:lang w:val="en-GB" w:eastAsia="en-US" w:bidi="ar-SA"/>
    </w:rPr>
  </w:style>
  <w:style w:type="paragraph" w:customStyle="1" w:styleId="SVCNumberinglevel1">
    <w:name w:val="SVC Numbering level 1"/>
    <w:basedOn w:val="SVCBulletslevel1CharCharChar"/>
    <w:uiPriority w:val="99"/>
    <w:rsid w:val="00DB7A8D"/>
    <w:pPr>
      <w:numPr>
        <w:numId w:val="21"/>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DB7A8D"/>
    <w:pPr>
      <w:numPr>
        <w:numId w:val="0"/>
      </w:numPr>
    </w:pPr>
  </w:style>
  <w:style w:type="paragraph" w:customStyle="1" w:styleId="SVCNumberinglevel3">
    <w:name w:val="SVC Numbering level 3"/>
    <w:basedOn w:val="SVCNumberinglevel2"/>
    <w:uiPriority w:val="99"/>
    <w:rsid w:val="00DB7A8D"/>
    <w:pPr>
      <w:numPr>
        <w:ilvl w:val="2"/>
        <w:numId w:val="21"/>
      </w:numPr>
      <w:tabs>
        <w:tab w:val="clear" w:pos="0"/>
        <w:tab w:val="num" w:pos="360"/>
        <w:tab w:val="num" w:pos="1800"/>
      </w:tabs>
      <w:ind w:left="714" w:firstLine="0"/>
    </w:pPr>
  </w:style>
  <w:style w:type="paragraph" w:customStyle="1" w:styleId="SVCNumberinglevel4">
    <w:name w:val="SVC Numbering level 4"/>
    <w:basedOn w:val="SVCNumberinglevel3"/>
    <w:uiPriority w:val="99"/>
    <w:rsid w:val="00DB7A8D"/>
    <w:pPr>
      <w:numPr>
        <w:ilvl w:val="3"/>
      </w:numPr>
      <w:tabs>
        <w:tab w:val="clear" w:pos="0"/>
        <w:tab w:val="num" w:pos="360"/>
        <w:tab w:val="num" w:pos="2520"/>
      </w:tabs>
      <w:ind w:left="1071" w:firstLine="0"/>
    </w:pPr>
  </w:style>
  <w:style w:type="paragraph" w:customStyle="1" w:styleId="SVCNumberinglevel5">
    <w:name w:val="SVC Numbering level 5"/>
    <w:basedOn w:val="SVCNumberinglevel4"/>
    <w:uiPriority w:val="99"/>
    <w:rsid w:val="00DB7A8D"/>
    <w:pPr>
      <w:numPr>
        <w:ilvl w:val="4"/>
      </w:numPr>
      <w:tabs>
        <w:tab w:val="clear" w:pos="0"/>
        <w:tab w:val="num" w:pos="360"/>
        <w:tab w:val="num" w:pos="3240"/>
      </w:tabs>
      <w:ind w:left="1428" w:firstLine="0"/>
    </w:pPr>
  </w:style>
  <w:style w:type="paragraph" w:customStyle="1" w:styleId="SVCIndentlevel5">
    <w:name w:val="SVC Indent level 5"/>
    <w:basedOn w:val="SVCIndentlevel4"/>
    <w:uiPriority w:val="99"/>
    <w:rsid w:val="00DB7A8D"/>
    <w:pPr>
      <w:tabs>
        <w:tab w:val="clear" w:pos="1584"/>
      </w:tabs>
      <w:ind w:left="2000"/>
    </w:pPr>
  </w:style>
  <w:style w:type="paragraph" w:customStyle="1" w:styleId="SVCIndentlevel2">
    <w:name w:val="SVC Indent level 2"/>
    <w:basedOn w:val="SVCIndentlevel1"/>
    <w:uiPriority w:val="99"/>
    <w:rsid w:val="00DB7A8D"/>
    <w:pPr>
      <w:ind w:left="800"/>
    </w:pPr>
  </w:style>
  <w:style w:type="paragraph" w:customStyle="1" w:styleId="SVCIndentlevel3">
    <w:name w:val="SVC Indent level 3"/>
    <w:basedOn w:val="SVCIndentlevel2"/>
    <w:uiPriority w:val="99"/>
    <w:rsid w:val="00DB7A8D"/>
    <w:pPr>
      <w:tabs>
        <w:tab w:val="clear" w:pos="792"/>
      </w:tabs>
      <w:ind w:left="1200"/>
    </w:pPr>
  </w:style>
  <w:style w:type="paragraph" w:customStyle="1" w:styleId="SVCIndentlevel4">
    <w:name w:val="SVC Indent level 4"/>
    <w:uiPriority w:val="99"/>
    <w:rsid w:val="00DB7A8D"/>
    <w:pPr>
      <w:tabs>
        <w:tab w:val="left" w:pos="1584"/>
        <w:tab w:val="left" w:pos="1987"/>
        <w:tab w:val="left" w:pos="2376"/>
        <w:tab w:val="left" w:pos="2779"/>
        <w:tab w:val="left" w:pos="3168"/>
      </w:tabs>
      <w:spacing w:before="120" w:after="0" w:line="240" w:lineRule="auto"/>
      <w:ind w:left="1600" w:hanging="794"/>
      <w:jc w:val="both"/>
    </w:pPr>
    <w:rPr>
      <w:rFonts w:ascii="Times New Roman" w:eastAsia="맑은 고딕" w:hAnsi="Times New Roman" w:cs="Times New Roman"/>
      <w:sz w:val="20"/>
      <w:szCs w:val="20"/>
      <w:lang w:val="en-GB" w:eastAsia="en-US"/>
    </w:rPr>
  </w:style>
  <w:style w:type="paragraph" w:customStyle="1" w:styleId="SVCIndentlevel1">
    <w:name w:val="SVC Indent level 1"/>
    <w:basedOn w:val="SVCBulletslevel1CharCharChar"/>
    <w:uiPriority w:val="99"/>
    <w:rsid w:val="00DB7A8D"/>
    <w:pPr>
      <w:tabs>
        <w:tab w:val="clear" w:pos="403"/>
      </w:tabs>
      <w:ind w:left="403"/>
    </w:pPr>
  </w:style>
  <w:style w:type="character" w:customStyle="1" w:styleId="AVCBulletlevel1CharCharCharChar">
    <w:name w:val="AVC Bullet level 1 Char Char Char Char"/>
    <w:uiPriority w:val="99"/>
    <w:rsid w:val="00DB7A8D"/>
    <w:rPr>
      <w:rFonts w:cs="Times New Roman"/>
      <w:lang w:val="en-GB" w:eastAsia="en-US" w:bidi="ar-SA"/>
    </w:rPr>
  </w:style>
  <w:style w:type="character" w:customStyle="1" w:styleId="AVCBulletlevel2CharCharChar">
    <w:name w:val="AVC Bullet level 2 Char Char Char"/>
    <w:link w:val="AVCBulletlevel2CharChar"/>
    <w:uiPriority w:val="99"/>
    <w:locked/>
    <w:rsid w:val="00DB7A8D"/>
    <w:rPr>
      <w:rFonts w:ascii="Times" w:eastAsia="맑은 고딕" w:hAnsi="Times" w:cs="Times New Roman"/>
      <w:sz w:val="20"/>
      <w:szCs w:val="20"/>
      <w:lang w:val="en-GB" w:eastAsia="en-US"/>
    </w:rPr>
  </w:style>
  <w:style w:type="paragraph" w:customStyle="1" w:styleId="AVCBulletlevel3Char">
    <w:name w:val="AVC Bullet level 3 Char"/>
    <w:basedOn w:val="AVCBulletlevel1CharChar"/>
    <w:uiPriority w:val="99"/>
    <w:rsid w:val="00DB7A8D"/>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DB7A8D"/>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맑은 고딕" w:hAnsi="Times New Roman" w:cs="Times New Roman"/>
      <w:sz w:val="20"/>
      <w:szCs w:val="20"/>
      <w:lang w:val="en-GB" w:eastAsia="en-US"/>
    </w:rPr>
  </w:style>
  <w:style w:type="paragraph" w:customStyle="1" w:styleId="AVCEquationlevel1">
    <w:name w:val="AVC Equation level 1"/>
    <w:basedOn w:val="Equation"/>
    <w:uiPriority w:val="99"/>
    <w:rsid w:val="00DB7A8D"/>
    <w:pPr>
      <w:tabs>
        <w:tab w:val="clear" w:pos="4849"/>
      </w:tabs>
      <w:spacing w:before="200"/>
      <w:ind w:left="794"/>
    </w:pPr>
    <w:rPr>
      <w:sz w:val="20"/>
    </w:rPr>
  </w:style>
  <w:style w:type="paragraph" w:customStyle="1" w:styleId="SVCBulletslevel2">
    <w:name w:val="SVC Bullets level 2"/>
    <w:basedOn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ko-KR"/>
    </w:rPr>
  </w:style>
  <w:style w:type="paragraph" w:customStyle="1" w:styleId="Annex4Char">
    <w:name w:val="Annex 4 Char"/>
    <w:basedOn w:val="Annex3CharChar"/>
    <w:next w:val="a7"/>
    <w:uiPriority w:val="99"/>
    <w:rsid w:val="00DB7A8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DB7A8D"/>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DB7A8D"/>
    <w:pPr>
      <w:numPr>
        <w:numId w:val="0"/>
      </w:numPr>
      <w:tabs>
        <w:tab w:val="clear" w:pos="1985"/>
        <w:tab w:val="num" w:pos="490"/>
      </w:tabs>
      <w:ind w:left="490" w:hanging="390"/>
    </w:pPr>
  </w:style>
  <w:style w:type="character" w:customStyle="1" w:styleId="TableTitleChar1">
    <w:name w:val="Table_Title Char1"/>
    <w:uiPriority w:val="99"/>
    <w:rsid w:val="00DB7A8D"/>
    <w:rPr>
      <w:rFonts w:cs="Times New Roman"/>
      <w:b/>
      <w:bCs/>
      <w:lang w:val="en-GB" w:eastAsia="en-US" w:bidi="ar-SA"/>
    </w:rPr>
  </w:style>
  <w:style w:type="paragraph" w:customStyle="1" w:styleId="AVCBulletlevel1Char">
    <w:name w:val="AVC Bullet level 1 Char"/>
    <w:basedOn w:val="a7"/>
    <w:link w:val="AVCBulletlevel1CharChar1"/>
    <w:uiPriority w:val="99"/>
    <w:rsid w:val="00DB7A8D"/>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맑은 고딕" w:hAnsi="Times" w:cs="Times New Roman"/>
      <w:sz w:val="20"/>
      <w:szCs w:val="20"/>
      <w:lang w:val="en-GB" w:eastAsia="en-US"/>
    </w:rPr>
  </w:style>
  <w:style w:type="paragraph" w:customStyle="1" w:styleId="AVCEquationlevel1CharChar">
    <w:name w:val="AVC Equation level 1 Char Char"/>
    <w:basedOn w:val="Equation"/>
    <w:uiPriority w:val="99"/>
    <w:rsid w:val="00DB7A8D"/>
    <w:pPr>
      <w:tabs>
        <w:tab w:val="clear" w:pos="4849"/>
      </w:tabs>
      <w:spacing w:before="200"/>
      <w:ind w:left="794"/>
    </w:pPr>
    <w:rPr>
      <w:sz w:val="20"/>
    </w:rPr>
  </w:style>
  <w:style w:type="paragraph" w:customStyle="1" w:styleId="SVCBulletslevel1">
    <w:name w:val="SVC Bullets level 1"/>
    <w:basedOn w:val="SVCBulletslevel1CharCharChar"/>
    <w:uiPriority w:val="99"/>
    <w:rsid w:val="00DB7A8D"/>
    <w:pPr>
      <w:tabs>
        <w:tab w:val="clear" w:pos="403"/>
        <w:tab w:val="num" w:pos="360"/>
      </w:tabs>
      <w:ind w:left="360" w:hanging="360"/>
    </w:pPr>
  </w:style>
  <w:style w:type="paragraph" w:customStyle="1" w:styleId="SVCBulletslevel2Char">
    <w:name w:val="SVC Bullets level 2 Char"/>
    <w:basedOn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SVCBulletslevel4">
    <w:name w:val="SVC Bullets level 4"/>
    <w:basedOn w:val="SVCBulletslevel3"/>
    <w:uiPriority w:val="99"/>
    <w:rsid w:val="00DB7A8D"/>
    <w:pPr>
      <w:tabs>
        <w:tab w:val="clear" w:pos="-31680"/>
        <w:tab w:val="num" w:pos="1800"/>
      </w:tabs>
      <w:ind w:left="1800" w:hanging="360"/>
    </w:pPr>
  </w:style>
  <w:style w:type="paragraph" w:customStyle="1" w:styleId="SVCBulletslevel1Char">
    <w:name w:val="SVC Bullets level 1 Char"/>
    <w:link w:val="SVCBulletslevel1CharChar"/>
    <w:uiPriority w:val="99"/>
    <w:rsid w:val="00DB7A8D"/>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DB7A8D"/>
    <w:pPr>
      <w:tabs>
        <w:tab w:val="clear" w:pos="-31680"/>
        <w:tab w:val="num" w:pos="2160"/>
      </w:tabs>
      <w:ind w:left="2160" w:hanging="360"/>
    </w:pPr>
  </w:style>
  <w:style w:type="paragraph" w:customStyle="1" w:styleId="AVCEquationlevel1CharCharChar">
    <w:name w:val="AVC Equation level 1 Char Char Char"/>
    <w:basedOn w:val="Equation"/>
    <w:uiPriority w:val="99"/>
    <w:rsid w:val="00DB7A8D"/>
    <w:pPr>
      <w:tabs>
        <w:tab w:val="clear" w:pos="4849"/>
      </w:tabs>
      <w:spacing w:before="200"/>
      <w:ind w:left="794"/>
    </w:pPr>
    <w:rPr>
      <w:sz w:val="20"/>
    </w:rPr>
  </w:style>
  <w:style w:type="paragraph" w:customStyle="1" w:styleId="AVCBulletlevel2Char">
    <w:name w:val="AVC Bullet level 2 Char"/>
    <w:basedOn w:val="AVCBulletlevel1CharChar"/>
    <w:uiPriority w:val="99"/>
    <w:rsid w:val="00DB7A8D"/>
    <w:pPr>
      <w:tabs>
        <w:tab w:val="clear" w:pos="792"/>
      </w:tabs>
    </w:pPr>
  </w:style>
  <w:style w:type="paragraph" w:customStyle="1" w:styleId="SVCBulletslevel3Char">
    <w:name w:val="SVC Bullets level 3 Char"/>
    <w:basedOn w:val="SVCBulletslevel3"/>
    <w:uiPriority w:val="99"/>
    <w:rsid w:val="00DB7A8D"/>
    <w:pPr>
      <w:tabs>
        <w:tab w:val="clear" w:pos="-31680"/>
        <w:tab w:val="num" w:pos="720"/>
      </w:tabs>
      <w:ind w:left="1224" w:hanging="1224"/>
    </w:pPr>
  </w:style>
  <w:style w:type="paragraph" w:customStyle="1" w:styleId="00BodyText">
    <w:name w:val="00 BodyText"/>
    <w:basedOn w:val="a7"/>
    <w:link w:val="00BodyTextChar"/>
    <w:uiPriority w:val="99"/>
    <w:rsid w:val="00DB7A8D"/>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DB7A8D"/>
    <w:pPr>
      <w:keepNext/>
      <w:numPr>
        <w:numId w:val="23"/>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a7"/>
    <w:autoRedefine/>
    <w:uiPriority w:val="99"/>
    <w:rsid w:val="00DB7A8D"/>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DB7A8D"/>
    <w:pPr>
      <w:numPr>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NormalITU">
    <w:name w:val="Normal_ITU"/>
    <w:basedOn w:val="a7"/>
    <w:uiPriority w:val="99"/>
    <w:rsid w:val="00DB7A8D"/>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a7"/>
    <w:uiPriority w:val="99"/>
    <w:rsid w:val="00DB7A8D"/>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맑은 고딕" w:hAnsi="Times New Roman" w:cs="Times New Roman"/>
      <w:sz w:val="20"/>
      <w:szCs w:val="20"/>
      <w:lang w:val="en-GB" w:eastAsia="en-US"/>
    </w:rPr>
  </w:style>
  <w:style w:type="paragraph" w:customStyle="1" w:styleId="XParagraph">
    <w:name w:val="XParagraph"/>
    <w:basedOn w:val="a7"/>
    <w:link w:val="XParagraphChar"/>
    <w:uiPriority w:val="99"/>
    <w:rsid w:val="00DB7A8D"/>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맑은 고딕" w:hAnsi="Times" w:cs="Times New Roman"/>
      <w:lang w:val="en-GB" w:eastAsia="en-US"/>
    </w:rPr>
  </w:style>
  <w:style w:type="paragraph" w:customStyle="1" w:styleId="XBullet1">
    <w:name w:val="XBullet1"/>
    <w:basedOn w:val="a7"/>
    <w:uiPriority w:val="99"/>
    <w:rsid w:val="00DB7A8D"/>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맑은 고딕" w:hAnsi="Times New Roman" w:cs="Times New Roman"/>
      <w:sz w:val="20"/>
      <w:lang w:val="en-GB" w:eastAsia="en-US"/>
    </w:rPr>
  </w:style>
  <w:style w:type="paragraph" w:customStyle="1" w:styleId="XBullet2">
    <w:name w:val="XBullet2"/>
    <w:basedOn w:val="XBullet1"/>
    <w:uiPriority w:val="99"/>
    <w:rsid w:val="00DB7A8D"/>
    <w:pPr>
      <w:ind w:left="1417"/>
    </w:pPr>
  </w:style>
  <w:style w:type="character" w:customStyle="1" w:styleId="XParagraphChar">
    <w:name w:val="XParagraph Char"/>
    <w:link w:val="XParagraph"/>
    <w:uiPriority w:val="99"/>
    <w:locked/>
    <w:rsid w:val="00DB7A8D"/>
    <w:rPr>
      <w:rFonts w:ascii="Times" w:eastAsia="맑은 고딕" w:hAnsi="Times" w:cs="Times New Roman"/>
      <w:lang w:val="en-GB" w:eastAsia="en-US"/>
    </w:rPr>
  </w:style>
  <w:style w:type="paragraph" w:customStyle="1" w:styleId="XEquation2">
    <w:name w:val="XEquation2"/>
    <w:basedOn w:val="a7"/>
    <w:uiPriority w:val="99"/>
    <w:rsid w:val="00DB7A8D"/>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맑은 고딕" w:hAnsi="Times New Roman" w:cs="Times New Roman"/>
      <w:sz w:val="20"/>
      <w:lang w:val="en-GB" w:eastAsia="en-US"/>
    </w:rPr>
  </w:style>
  <w:style w:type="paragraph" w:customStyle="1" w:styleId="note10">
    <w:name w:val="note1"/>
    <w:basedOn w:val="a7"/>
    <w:uiPriority w:val="99"/>
    <w:rsid w:val="00DB7A8D"/>
    <w:pPr>
      <w:overflowPunct w:val="0"/>
      <w:autoSpaceDE w:val="0"/>
      <w:autoSpaceDN w:val="0"/>
      <w:spacing w:before="60" w:after="0" w:line="199" w:lineRule="atLeast"/>
      <w:ind w:left="284"/>
      <w:jc w:val="both"/>
    </w:pPr>
    <w:rPr>
      <w:rFonts w:ascii="Times New Roman" w:eastAsia="맑은 고딕"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a7"/>
    <w:uiPriority w:val="99"/>
    <w:rsid w:val="00DB7A8D"/>
    <w:pPr>
      <w:numPr>
        <w:numId w:val="24"/>
      </w:numPr>
      <w:spacing w:after="0" w:line="240" w:lineRule="auto"/>
      <w:jc w:val="both"/>
    </w:pPr>
    <w:rPr>
      <w:rFonts w:ascii="Times New Roman" w:eastAsia="MS Mincho" w:hAnsi="Times New Roman" w:cs="Times New Roman"/>
      <w:sz w:val="16"/>
      <w:szCs w:val="20"/>
      <w:lang w:eastAsia="en-US"/>
    </w:rPr>
  </w:style>
  <w:style w:type="character" w:customStyle="1" w:styleId="Annex4CharChar">
    <w:name w:val="Annex 4 Char Char"/>
    <w:uiPriority w:val="99"/>
    <w:rsid w:val="00DB7A8D"/>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DB7A8D"/>
    <w:pPr>
      <w:numPr>
        <w:numId w:val="25"/>
      </w:numPr>
      <w:tabs>
        <w:tab w:val="clear" w:pos="360"/>
        <w:tab w:val="left" w:pos="660"/>
      </w:tabs>
      <w:spacing w:after="240" w:line="230" w:lineRule="atLeast"/>
      <w:ind w:left="660" w:hanging="660"/>
      <w:jc w:val="both"/>
    </w:pPr>
    <w:rPr>
      <w:rFonts w:ascii="Arial" w:eastAsia="MS Mincho" w:hAnsi="Arial" w:cs="Times New Roman"/>
      <w:sz w:val="20"/>
      <w:szCs w:val="20"/>
      <w:lang w:eastAsia="en-US"/>
    </w:rPr>
  </w:style>
  <w:style w:type="character" w:customStyle="1" w:styleId="AVCBulletlevel1CharChar1">
    <w:name w:val="AVC Bullet level 1 Char Char1"/>
    <w:link w:val="AVCBulletlevel1Char"/>
    <w:uiPriority w:val="99"/>
    <w:locked/>
    <w:rsid w:val="00DB7A8D"/>
    <w:rPr>
      <w:rFonts w:ascii="Times" w:eastAsia="맑은 고딕" w:hAnsi="Times" w:cs="Times New Roman"/>
      <w:sz w:val="20"/>
      <w:szCs w:val="20"/>
      <w:lang w:val="en-GB" w:eastAsia="en-US"/>
    </w:rPr>
  </w:style>
  <w:style w:type="character" w:customStyle="1" w:styleId="Annex3Char1">
    <w:name w:val="Annex 3 Char1"/>
    <w:uiPriority w:val="99"/>
    <w:rsid w:val="00DB7A8D"/>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DB7A8D"/>
    <w:pPr>
      <w:tabs>
        <w:tab w:val="clear" w:pos="397"/>
        <w:tab w:val="clear" w:pos="792"/>
        <w:tab w:val="num" w:pos="794"/>
      </w:tabs>
      <w:ind w:left="794" w:hanging="391"/>
    </w:pPr>
  </w:style>
  <w:style w:type="character" w:customStyle="1" w:styleId="00BodyTextChar">
    <w:name w:val="00 BodyText Char"/>
    <w:link w:val="00BodyText"/>
    <w:uiPriority w:val="99"/>
    <w:locked/>
    <w:rsid w:val="00DB7A8D"/>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a7"/>
    <w:next w:val="a7"/>
    <w:uiPriority w:val="99"/>
    <w:rsid w:val="00DB7A8D"/>
    <w:pPr>
      <w:spacing w:after="240" w:line="230" w:lineRule="atLeast"/>
      <w:jc w:val="both"/>
    </w:pPr>
    <w:rPr>
      <w:rFonts w:ascii="Arial" w:eastAsia="MS Mincho" w:hAnsi="Arial" w:cs="Times New Roman"/>
      <w:color w:val="0000FF"/>
      <w:sz w:val="20"/>
      <w:szCs w:val="20"/>
      <w:lang w:val="en-GB" w:eastAsia="ja-JP"/>
    </w:rPr>
  </w:style>
  <w:style w:type="paragraph" w:styleId="44">
    <w:name w:val="List Bullet 4"/>
    <w:basedOn w:val="a7"/>
    <w:autoRedefine/>
    <w:uiPriority w:val="99"/>
    <w:rsid w:val="00DB7A8D"/>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5">
    <w:name w:val="List Number 5"/>
    <w:basedOn w:val="a7"/>
    <w:uiPriority w:val="99"/>
    <w:rsid w:val="00DB7A8D"/>
    <w:pPr>
      <w:numPr>
        <w:numId w:val="12"/>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a7"/>
    <w:next w:val="a7"/>
    <w:uiPriority w:val="99"/>
    <w:rsid w:val="00DB7A8D"/>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a7"/>
    <w:uiPriority w:val="99"/>
    <w:rsid w:val="00DB7A8D"/>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a7"/>
    <w:next w:val="a7"/>
    <w:uiPriority w:val="99"/>
    <w:rsid w:val="00DB7A8D"/>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a7"/>
    <w:uiPriority w:val="99"/>
    <w:rsid w:val="00DB7A8D"/>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a7"/>
    <w:uiPriority w:val="99"/>
    <w:rsid w:val="00DB7A8D"/>
    <w:pPr>
      <w:spacing w:after="220" w:line="240" w:lineRule="auto"/>
      <w:ind w:left="2954" w:hanging="357"/>
    </w:pPr>
    <w:rPr>
      <w:rFonts w:ascii="Arial" w:eastAsia="맑은 고딕" w:hAnsi="Arial" w:cs="Times New Roman"/>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
    <w:name w:val="HTML Preformatted"/>
    <w:basedOn w:val="a7"/>
    <w:link w:val="HTMLChar"/>
    <w:uiPriority w:val="99"/>
    <w:rsid w:val="00D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맑은 고딕" w:hAnsi="Courier New" w:cs="Times New Roman"/>
      <w:sz w:val="20"/>
      <w:szCs w:val="20"/>
      <w:lang w:val="en-GB" w:eastAsia="en-US"/>
    </w:rPr>
  </w:style>
  <w:style w:type="character" w:customStyle="1" w:styleId="HTMLChar">
    <w:name w:val="미리 서식이 지정된 HTML Char"/>
    <w:basedOn w:val="a8"/>
    <w:link w:val="HTML"/>
    <w:uiPriority w:val="99"/>
    <w:rsid w:val="00DB7A8D"/>
    <w:rPr>
      <w:rFonts w:ascii="Courier New" w:eastAsia="맑은 고딕" w:hAnsi="Courier New" w:cs="Times New Roman"/>
      <w:sz w:val="20"/>
      <w:szCs w:val="20"/>
      <w:lang w:val="en-GB" w:eastAsia="en-US"/>
    </w:rPr>
  </w:style>
  <w:style w:type="paragraph" w:customStyle="1" w:styleId="a2">
    <w:name w:val="a2"/>
    <w:basedOn w:val="20"/>
    <w:next w:val="a7"/>
    <w:uiPriority w:val="99"/>
    <w:rsid w:val="00DB7A8D"/>
    <w:pPr>
      <w:keepLines w:val="0"/>
      <w:numPr>
        <w:numId w:val="26"/>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30"/>
    <w:next w:val="a7"/>
    <w:uiPriority w:val="99"/>
    <w:rsid w:val="00DB7A8D"/>
    <w:pPr>
      <w:keepLines w:val="0"/>
      <w:numPr>
        <w:numId w:val="26"/>
      </w:numPr>
      <w:tabs>
        <w:tab w:val="left" w:pos="640"/>
        <w:tab w:val="left" w:pos="880"/>
        <w:tab w:val="num" w:pos="2160"/>
      </w:tabs>
      <w:suppressAutoHyphens/>
      <w:spacing w:before="60" w:after="240" w:line="250" w:lineRule="exact"/>
      <w:ind w:left="0"/>
    </w:pPr>
    <w:rPr>
      <w:rFonts w:ascii="Arial" w:eastAsia="MS Mincho" w:hAnsi="Arial" w:cs="Times New Roman"/>
      <w:bCs w:val="0"/>
      <w:color w:val="auto"/>
      <w:szCs w:val="20"/>
      <w:lang w:val="de-DE" w:eastAsia="ja-JP"/>
    </w:rPr>
  </w:style>
  <w:style w:type="paragraph" w:customStyle="1" w:styleId="a4">
    <w:name w:val="a4"/>
    <w:basedOn w:val="41"/>
    <w:next w:val="a7"/>
    <w:uiPriority w:val="99"/>
    <w:rsid w:val="00DB7A8D"/>
    <w:pPr>
      <w:keepLines w:val="0"/>
      <w:numPr>
        <w:ilvl w:val="3"/>
        <w:numId w:val="26"/>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50"/>
    <w:next w:val="a7"/>
    <w:uiPriority w:val="99"/>
    <w:rsid w:val="00DB7A8D"/>
    <w:pPr>
      <w:keepLines w:val="0"/>
      <w:numPr>
        <w:ilvl w:val="4"/>
        <w:numId w:val="26"/>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DB7A8D"/>
    <w:pPr>
      <w:keepLines w:val="0"/>
      <w:numPr>
        <w:ilvl w:val="5"/>
        <w:numId w:val="26"/>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DB7A8D"/>
    <w:pPr>
      <w:keepNext/>
      <w:pageBreakBefore/>
      <w:numPr>
        <w:numId w:val="26"/>
      </w:numPr>
      <w:spacing w:after="760" w:line="310" w:lineRule="exact"/>
      <w:jc w:val="center"/>
      <w:outlineLvl w:val="0"/>
    </w:pPr>
    <w:rPr>
      <w:rFonts w:ascii="Arial" w:eastAsia="MS Mincho" w:hAnsi="Arial" w:cs="Times New Roman"/>
      <w:b/>
      <w:sz w:val="28"/>
      <w:szCs w:val="20"/>
      <w:lang w:val="de-DE" w:eastAsia="ja-JP"/>
    </w:rPr>
  </w:style>
  <w:style w:type="paragraph" w:styleId="a0">
    <w:name w:val="List Continue"/>
    <w:aliases w:val="list 1,list-1"/>
    <w:basedOn w:val="a7"/>
    <w:uiPriority w:val="99"/>
    <w:rsid w:val="00DB7A8D"/>
    <w:pPr>
      <w:numPr>
        <w:numId w:val="27"/>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2">
    <w:name w:val="List Continue 2"/>
    <w:aliases w:val="list-2"/>
    <w:basedOn w:val="a0"/>
    <w:uiPriority w:val="99"/>
    <w:rsid w:val="00DB7A8D"/>
    <w:pPr>
      <w:numPr>
        <w:ilvl w:val="1"/>
      </w:numPr>
      <w:tabs>
        <w:tab w:val="clear" w:pos="400"/>
        <w:tab w:val="left" w:pos="800"/>
        <w:tab w:val="num" w:pos="1268"/>
        <w:tab w:val="num" w:pos="1440"/>
      </w:tabs>
      <w:ind w:hanging="360"/>
    </w:pPr>
  </w:style>
  <w:style w:type="paragraph" w:styleId="3">
    <w:name w:val="List Continue 3"/>
    <w:aliases w:val="list-3"/>
    <w:basedOn w:val="a0"/>
    <w:uiPriority w:val="99"/>
    <w:rsid w:val="00DB7A8D"/>
    <w:pPr>
      <w:numPr>
        <w:ilvl w:val="2"/>
      </w:numPr>
      <w:tabs>
        <w:tab w:val="clear" w:pos="400"/>
        <w:tab w:val="left" w:pos="1200"/>
        <w:tab w:val="num" w:pos="1988"/>
        <w:tab w:val="num" w:pos="2160"/>
      </w:tabs>
      <w:ind w:hanging="180"/>
    </w:pPr>
  </w:style>
  <w:style w:type="paragraph" w:styleId="4">
    <w:name w:val="List Continue 4"/>
    <w:aliases w:val="list-4"/>
    <w:basedOn w:val="a0"/>
    <w:uiPriority w:val="99"/>
    <w:rsid w:val="00DB7A8D"/>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DB7A8D"/>
    <w:pPr>
      <w:numPr>
        <w:numId w:val="28"/>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21">
    <w:name w:val="List Number 2"/>
    <w:basedOn w:val="a7"/>
    <w:uiPriority w:val="99"/>
    <w:rsid w:val="00DB7A8D"/>
    <w:pPr>
      <w:numPr>
        <w:ilvl w:val="1"/>
        <w:numId w:val="28"/>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31">
    <w:name w:val="List Number 3"/>
    <w:basedOn w:val="a7"/>
    <w:uiPriority w:val="99"/>
    <w:rsid w:val="00DB7A8D"/>
    <w:pPr>
      <w:numPr>
        <w:ilvl w:val="2"/>
        <w:numId w:val="28"/>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40">
    <w:name w:val="List Number 4"/>
    <w:basedOn w:val="a7"/>
    <w:uiPriority w:val="99"/>
    <w:rsid w:val="00DB7A8D"/>
    <w:pPr>
      <w:numPr>
        <w:ilvl w:val="3"/>
        <w:numId w:val="28"/>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a7"/>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Normalaftertitle">
    <w:name w:val="Normal_after_title"/>
    <w:basedOn w:val="a7"/>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AnnexNoTitle0">
    <w:name w:val="Annex_NoTitle"/>
    <w:basedOn w:val="a7"/>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맑은 고딕" w:hAnsi="Times New Roman" w:cs="Times New Roman"/>
      <w:b/>
      <w:sz w:val="24"/>
      <w:szCs w:val="20"/>
      <w:lang w:val="en-GB" w:eastAsia="en-US"/>
    </w:rPr>
  </w:style>
  <w:style w:type="character" w:customStyle="1" w:styleId="Appdef">
    <w:name w:val="App_def"/>
    <w:uiPriority w:val="99"/>
    <w:rsid w:val="00DB7A8D"/>
    <w:rPr>
      <w:rFonts w:ascii="Times New Roman" w:hAnsi="Times New Roman" w:cs="Times New Roman"/>
      <w:b/>
    </w:rPr>
  </w:style>
  <w:style w:type="character" w:customStyle="1" w:styleId="Appref">
    <w:name w:val="App_ref"/>
    <w:uiPriority w:val="99"/>
    <w:rsid w:val="00DB7A8D"/>
    <w:rPr>
      <w:rFonts w:cs="Times New Roman"/>
    </w:rPr>
  </w:style>
  <w:style w:type="paragraph" w:customStyle="1" w:styleId="AppendixNoTitle">
    <w:name w:val="Appendix_NoTitle"/>
    <w:basedOn w:val="AnnexNoTitle0"/>
    <w:next w:val="Normalaftertitle"/>
    <w:uiPriority w:val="99"/>
    <w:rsid w:val="00DB7A8D"/>
  </w:style>
  <w:style w:type="character" w:customStyle="1" w:styleId="Artdef">
    <w:name w:val="Art_def"/>
    <w:uiPriority w:val="99"/>
    <w:rsid w:val="00DB7A8D"/>
    <w:rPr>
      <w:rFonts w:ascii="Times New Roman" w:hAnsi="Times New Roman" w:cs="Times New Roman"/>
      <w:b/>
    </w:rPr>
  </w:style>
  <w:style w:type="paragraph" w:customStyle="1" w:styleId="Reftitle">
    <w:name w:val="Ref_title"/>
    <w:basedOn w:val="1"/>
    <w:next w:val="Reftext"/>
    <w:uiPriority w:val="99"/>
    <w:rsid w:val="00DB7A8D"/>
    <w:pPr>
      <w:numPr>
        <w:numId w:val="0"/>
      </w:num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w:eastAsia="맑은 고딕" w:hAnsi="Times" w:cs="Times New Roman"/>
      <w:bCs w:val="0"/>
      <w:color w:val="auto"/>
      <w:sz w:val="24"/>
      <w:szCs w:val="20"/>
      <w:lang w:val="en-GB" w:eastAsia="en-US"/>
    </w:rPr>
  </w:style>
  <w:style w:type="paragraph" w:customStyle="1" w:styleId="Reftext">
    <w:name w:val="Ref_text"/>
    <w:basedOn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맑은 고딕" w:hAnsi="Times New Roman" w:cs="Times New Roman"/>
      <w:sz w:val="20"/>
      <w:szCs w:val="20"/>
      <w:lang w:val="en-GB" w:eastAsia="en-US"/>
    </w:rPr>
  </w:style>
  <w:style w:type="paragraph" w:customStyle="1" w:styleId="ArtNo">
    <w:name w:val="Art_No"/>
    <w:basedOn w:val="a7"/>
    <w:next w:val="Arttitle"/>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맑은 고딕" w:hAnsi="Times New Roman" w:cs="Times New Roman"/>
      <w:caps/>
      <w:sz w:val="28"/>
      <w:szCs w:val="20"/>
      <w:lang w:val="en-GB" w:eastAsia="en-US"/>
    </w:rPr>
  </w:style>
  <w:style w:type="paragraph" w:customStyle="1" w:styleId="Arttitle">
    <w:name w:val="Art_title"/>
    <w:basedOn w:val="a7"/>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맑은 고딕" w:hAnsi="Times New Roman" w:cs="Times New Roman"/>
      <w:b/>
      <w:sz w:val="28"/>
      <w:szCs w:val="20"/>
      <w:lang w:val="en-GB" w:eastAsia="en-US"/>
    </w:rPr>
  </w:style>
  <w:style w:type="character" w:customStyle="1" w:styleId="Artref">
    <w:name w:val="Art_ref"/>
    <w:uiPriority w:val="99"/>
    <w:rsid w:val="00DB7A8D"/>
    <w:rPr>
      <w:rFonts w:cs="Times New Roman"/>
    </w:rPr>
  </w:style>
  <w:style w:type="paragraph" w:customStyle="1" w:styleId="Call">
    <w:name w:val="Call"/>
    <w:basedOn w:val="a7"/>
    <w:next w:val="a7"/>
    <w:uiPriority w:val="99"/>
    <w:rsid w:val="00DB7A8D"/>
    <w:pPr>
      <w:tabs>
        <w:tab w:val="left" w:pos="794"/>
      </w:tabs>
      <w:overflowPunct w:val="0"/>
      <w:autoSpaceDE w:val="0"/>
      <w:autoSpaceDN w:val="0"/>
      <w:adjustRightInd w:val="0"/>
      <w:spacing w:before="227" w:after="0" w:line="240" w:lineRule="auto"/>
      <w:ind w:left="794"/>
      <w:textAlignment w:val="baseline"/>
    </w:pPr>
    <w:rPr>
      <w:rFonts w:ascii="Times New Roman" w:eastAsia="맑은 고딕" w:hAnsi="Times New Roman" w:cs="Times New Roman"/>
      <w:i/>
      <w:sz w:val="20"/>
      <w:szCs w:val="20"/>
      <w:lang w:val="en-GB" w:eastAsia="en-US"/>
    </w:rPr>
  </w:style>
  <w:style w:type="paragraph" w:customStyle="1" w:styleId="ChapNo">
    <w:name w:val="Chap_No"/>
    <w:basedOn w:val="a7"/>
    <w:next w:val="Chaptitle"/>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맑은 고딕" w:hAnsi="Times New Roman" w:cs="Times New Roman"/>
      <w:b/>
      <w:caps/>
      <w:sz w:val="28"/>
      <w:szCs w:val="20"/>
      <w:lang w:val="en-GB" w:eastAsia="en-US"/>
    </w:rPr>
  </w:style>
  <w:style w:type="paragraph" w:customStyle="1" w:styleId="Equationlegend">
    <w:name w:val="Equation_legend"/>
    <w:basedOn w:val="a7"/>
    <w:uiPriority w:val="99"/>
    <w:rsid w:val="00DB7A8D"/>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맑은 고딕" w:hAnsi="Times New Roman" w:cs="Times New Roman"/>
      <w:sz w:val="20"/>
      <w:szCs w:val="20"/>
      <w:lang w:val="en-GB" w:eastAsia="en-US"/>
    </w:rPr>
  </w:style>
  <w:style w:type="paragraph" w:customStyle="1" w:styleId="Figurelegend0">
    <w:name w:val="Figure_legend"/>
    <w:basedOn w:val="Tablelegend0"/>
    <w:next w:val="a7"/>
    <w:uiPriority w:val="99"/>
    <w:rsid w:val="00DB7A8D"/>
  </w:style>
  <w:style w:type="paragraph" w:customStyle="1" w:styleId="Tablelegend0">
    <w:name w:val="Table_legend"/>
    <w:basedOn w:val="a7"/>
    <w:next w:val="a7"/>
    <w:uiPriority w:val="99"/>
    <w:rsid w:val="00DB7A8D"/>
    <w:pPr>
      <w:keepNext/>
      <w:tabs>
        <w:tab w:val="left" w:pos="454"/>
      </w:tabs>
      <w:overflowPunct w:val="0"/>
      <w:autoSpaceDE w:val="0"/>
      <w:autoSpaceDN w:val="0"/>
      <w:adjustRightInd w:val="0"/>
      <w:spacing w:before="86" w:after="0" w:line="240" w:lineRule="auto"/>
      <w:jc w:val="both"/>
      <w:textAlignment w:val="baseline"/>
    </w:pPr>
    <w:rPr>
      <w:rFonts w:ascii="Times New Roman" w:eastAsia="맑은 고딕" w:hAnsi="Times New Roman" w:cs="Times New Roman"/>
      <w:sz w:val="18"/>
      <w:szCs w:val="20"/>
      <w:lang w:val="en-GB" w:eastAsia="en-US"/>
    </w:rPr>
  </w:style>
  <w:style w:type="paragraph" w:customStyle="1" w:styleId="FigureNoTitle">
    <w:name w:val="Figure_NoTitle"/>
    <w:basedOn w:val="a7"/>
    <w:next w:val="Normalaftertitle"/>
    <w:uiPriority w:val="99"/>
    <w:rsid w:val="00DB7A8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맑은 고딕" w:hAnsi="Times New Roman" w:cs="Times New Roman"/>
      <w:b/>
      <w:sz w:val="20"/>
      <w:szCs w:val="20"/>
      <w:lang w:val="en-GB" w:eastAsia="en-US"/>
    </w:rPr>
  </w:style>
  <w:style w:type="paragraph" w:customStyle="1" w:styleId="Figurewithouttitle">
    <w:name w:val="Figure_without_title"/>
    <w:basedOn w:val="a7"/>
    <w:next w:val="Normalaftertitle"/>
    <w:uiPriority w:val="99"/>
    <w:rsid w:val="00DB7A8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맑은 고딕" w:hAnsi="Times New Roman" w:cs="Times New Roman"/>
      <w:sz w:val="20"/>
      <w:szCs w:val="20"/>
      <w:lang w:val="en-GB" w:eastAsia="en-US"/>
    </w:rPr>
  </w:style>
  <w:style w:type="paragraph" w:customStyle="1" w:styleId="FirstFooter">
    <w:name w:val="FirstFooter"/>
    <w:basedOn w:val="af8"/>
    <w:uiPriority w:val="99"/>
    <w:rsid w:val="00DB7A8D"/>
    <w:pPr>
      <w:tabs>
        <w:tab w:val="clear" w:pos="4153"/>
        <w:tab w:val="clear" w:pos="8306"/>
        <w:tab w:val="left" w:pos="907"/>
        <w:tab w:val="right" w:pos="8789"/>
        <w:tab w:val="right" w:pos="9725"/>
      </w:tabs>
      <w:snapToGrid/>
      <w:spacing w:before="40" w:after="0"/>
    </w:pPr>
    <w:rPr>
      <w:rFonts w:ascii="Times New Roman" w:eastAsia="맑은 고딕" w:hAnsi="Times New Roman" w:cs="Times New Roman"/>
      <w:caps/>
      <w:sz w:val="20"/>
      <w:szCs w:val="20"/>
      <w:lang w:val="en-GB" w:eastAsia="en-US"/>
    </w:rPr>
  </w:style>
  <w:style w:type="paragraph" w:customStyle="1" w:styleId="Formal">
    <w:name w:val="Formal"/>
    <w:basedOn w:val="a7"/>
    <w:uiPriority w:val="99"/>
    <w:rsid w:val="00DB7A8D"/>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맑은 고딕" w:hAnsi="Courier New" w:cs="Courier New"/>
      <w:noProof/>
      <w:sz w:val="18"/>
      <w:szCs w:val="18"/>
      <w:lang w:val="en-GB" w:eastAsia="en-US"/>
    </w:rPr>
  </w:style>
  <w:style w:type="paragraph" w:customStyle="1" w:styleId="Headingi">
    <w:name w:val="Heading_i"/>
    <w:basedOn w:val="30"/>
    <w:next w:val="a7"/>
    <w:uiPriority w:val="99"/>
    <w:rsid w:val="00DB7A8D"/>
    <w:pPr>
      <w:numPr>
        <w:ilvl w:val="0"/>
        <w:numId w:val="0"/>
      </w:num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맑은 고딕" w:hAnsi="Times New Roman" w:cs="Times New Roman"/>
      <w:b w:val="0"/>
      <w:bCs w:val="0"/>
      <w:i/>
      <w:color w:val="auto"/>
      <w:sz w:val="20"/>
      <w:szCs w:val="20"/>
      <w:lang w:val="en-GB" w:eastAsia="en-US"/>
    </w:rPr>
  </w:style>
  <w:style w:type="paragraph" w:customStyle="1" w:styleId="PartNo">
    <w:name w:val="Part_No"/>
    <w:basedOn w:val="a7"/>
    <w:next w:val="Partref"/>
    <w:uiPriority w:val="99"/>
    <w:rsid w:val="00DB7A8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맑은 고딕" w:hAnsi="Times New Roman" w:cs="Times New Roman"/>
      <w:caps/>
      <w:sz w:val="28"/>
      <w:szCs w:val="20"/>
      <w:lang w:val="en-GB" w:eastAsia="en-US"/>
    </w:rPr>
  </w:style>
  <w:style w:type="paragraph" w:customStyle="1" w:styleId="Partref">
    <w:name w:val="Part_ref"/>
    <w:basedOn w:val="a7"/>
    <w:next w:val="Parttitle"/>
    <w:uiPriority w:val="99"/>
    <w:rsid w:val="00DB7A8D"/>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맑은 고딕" w:hAnsi="Times New Roman" w:cs="Times New Roman"/>
      <w:sz w:val="20"/>
      <w:szCs w:val="20"/>
      <w:lang w:val="en-GB" w:eastAsia="en-US"/>
    </w:rPr>
  </w:style>
  <w:style w:type="paragraph" w:customStyle="1" w:styleId="Parttitle">
    <w:name w:val="Part_title"/>
    <w:basedOn w:val="a7"/>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Recdate">
    <w:name w:val="Rec_date"/>
    <w:basedOn w:val="a7"/>
    <w:next w:val="Normalaftertitle"/>
    <w:uiPriority w:val="99"/>
    <w:rsid w:val="00DB7A8D"/>
    <w:pPr>
      <w:keepNext/>
      <w:keepLines/>
      <w:overflowPunct w:val="0"/>
      <w:autoSpaceDE w:val="0"/>
      <w:autoSpaceDN w:val="0"/>
      <w:adjustRightInd w:val="0"/>
      <w:spacing w:before="136" w:after="0" w:line="240" w:lineRule="auto"/>
      <w:jc w:val="right"/>
      <w:textAlignment w:val="baseline"/>
    </w:pPr>
    <w:rPr>
      <w:rFonts w:ascii="Times New Roman" w:eastAsia="맑은 고딕" w:hAnsi="Times New Roman" w:cs="Times New Roman"/>
      <w:i/>
      <w:szCs w:val="20"/>
      <w:lang w:val="en-GB" w:eastAsia="en-US"/>
    </w:rPr>
  </w:style>
  <w:style w:type="paragraph" w:customStyle="1" w:styleId="Questiondate">
    <w:name w:val="Question_date"/>
    <w:basedOn w:val="Recdate"/>
    <w:next w:val="Normalaftertitle"/>
    <w:uiPriority w:val="99"/>
    <w:rsid w:val="00DB7A8D"/>
  </w:style>
  <w:style w:type="paragraph" w:customStyle="1" w:styleId="QuestionNo">
    <w:name w:val="Question_No"/>
    <w:basedOn w:val="RecNo"/>
    <w:next w:val="Questiontitle"/>
    <w:uiPriority w:val="99"/>
    <w:rsid w:val="00DB7A8D"/>
    <w:rPr>
      <w:rFonts w:ascii="Times New Roman Bold" w:hAnsi="Times New Roman Bold"/>
      <w:sz w:val="20"/>
    </w:rPr>
  </w:style>
  <w:style w:type="paragraph" w:customStyle="1" w:styleId="Questiontitle">
    <w:name w:val="Question_title"/>
    <w:basedOn w:val="Rectitle"/>
    <w:next w:val="Questionref"/>
    <w:uiPriority w:val="99"/>
    <w:rsid w:val="00DB7A8D"/>
    <w:pPr>
      <w:spacing w:before="240"/>
    </w:pPr>
    <w:rPr>
      <w:rFonts w:ascii="Times New Roman Bold" w:hAnsi="Times New Roman Bold"/>
      <w:sz w:val="24"/>
    </w:rPr>
  </w:style>
  <w:style w:type="paragraph" w:customStyle="1" w:styleId="Recref">
    <w:name w:val="Rec_ref"/>
    <w:basedOn w:val="a7"/>
    <w:next w:val="1"/>
    <w:uiPriority w:val="99"/>
    <w:rsid w:val="00DB7A8D"/>
    <w:pPr>
      <w:overflowPunct w:val="0"/>
      <w:autoSpaceDE w:val="0"/>
      <w:autoSpaceDN w:val="0"/>
      <w:adjustRightInd w:val="0"/>
      <w:spacing w:before="136" w:after="0" w:line="240" w:lineRule="auto"/>
      <w:jc w:val="center"/>
      <w:textAlignment w:val="baseline"/>
    </w:pPr>
    <w:rPr>
      <w:rFonts w:ascii="Times New Roman" w:eastAsia="맑은 고딕" w:hAnsi="Times New Roman" w:cs="Times New Roman"/>
      <w:i/>
      <w:sz w:val="20"/>
      <w:szCs w:val="20"/>
      <w:lang w:val="en-GB" w:eastAsia="en-US"/>
    </w:rPr>
  </w:style>
  <w:style w:type="paragraph" w:customStyle="1" w:styleId="Questionref">
    <w:name w:val="Question_ref"/>
    <w:basedOn w:val="Recref"/>
    <w:next w:val="Questiondate"/>
    <w:uiPriority w:val="99"/>
    <w:rsid w:val="00DB7A8D"/>
  </w:style>
  <w:style w:type="paragraph" w:customStyle="1" w:styleId="Repdate">
    <w:name w:val="Rep_date"/>
    <w:basedOn w:val="Recdate"/>
    <w:next w:val="Normalaftertitle"/>
    <w:uiPriority w:val="99"/>
    <w:rsid w:val="00DB7A8D"/>
  </w:style>
  <w:style w:type="paragraph" w:customStyle="1" w:styleId="RepNo">
    <w:name w:val="Rep_No"/>
    <w:basedOn w:val="RecNo"/>
    <w:next w:val="Reptitle"/>
    <w:uiPriority w:val="99"/>
    <w:rsid w:val="00DB7A8D"/>
    <w:rPr>
      <w:rFonts w:ascii="Times New Roman Bold" w:hAnsi="Times New Roman Bold"/>
      <w:sz w:val="20"/>
    </w:rPr>
  </w:style>
  <w:style w:type="paragraph" w:customStyle="1" w:styleId="Reptitle">
    <w:name w:val="Rep_title"/>
    <w:basedOn w:val="Rectitle"/>
    <w:next w:val="Repref"/>
    <w:uiPriority w:val="99"/>
    <w:rsid w:val="00DB7A8D"/>
    <w:pPr>
      <w:spacing w:before="240"/>
    </w:pPr>
    <w:rPr>
      <w:rFonts w:ascii="Times New Roman Bold" w:hAnsi="Times New Roman Bold"/>
      <w:sz w:val="24"/>
    </w:rPr>
  </w:style>
  <w:style w:type="paragraph" w:customStyle="1" w:styleId="Repref">
    <w:name w:val="Rep_ref"/>
    <w:basedOn w:val="Recref"/>
    <w:next w:val="Repdate"/>
    <w:uiPriority w:val="99"/>
    <w:rsid w:val="00DB7A8D"/>
  </w:style>
  <w:style w:type="paragraph" w:customStyle="1" w:styleId="Resdate">
    <w:name w:val="Res_date"/>
    <w:basedOn w:val="Recdate"/>
    <w:next w:val="Normalaftertitle"/>
    <w:uiPriority w:val="99"/>
    <w:rsid w:val="00DB7A8D"/>
  </w:style>
  <w:style w:type="character" w:customStyle="1" w:styleId="Resdef">
    <w:name w:val="Res_def"/>
    <w:uiPriority w:val="99"/>
    <w:rsid w:val="00DB7A8D"/>
    <w:rPr>
      <w:rFonts w:ascii="Times New Roman" w:hAnsi="Times New Roman" w:cs="Times New Roman"/>
      <w:b/>
    </w:rPr>
  </w:style>
  <w:style w:type="paragraph" w:customStyle="1" w:styleId="ResNo">
    <w:name w:val="Res_No"/>
    <w:basedOn w:val="RecNo"/>
    <w:next w:val="Restitle"/>
    <w:uiPriority w:val="99"/>
    <w:rsid w:val="00DB7A8D"/>
    <w:rPr>
      <w:rFonts w:ascii="Times New Roman Bold" w:hAnsi="Times New Roman Bold"/>
      <w:sz w:val="20"/>
    </w:rPr>
  </w:style>
  <w:style w:type="paragraph" w:customStyle="1" w:styleId="Restitle">
    <w:name w:val="Res_title"/>
    <w:basedOn w:val="Rectitle"/>
    <w:next w:val="Resref"/>
    <w:uiPriority w:val="99"/>
    <w:rsid w:val="00DB7A8D"/>
    <w:pPr>
      <w:spacing w:before="240"/>
    </w:pPr>
    <w:rPr>
      <w:rFonts w:ascii="Times New Roman Bold" w:hAnsi="Times New Roman Bold"/>
      <w:sz w:val="24"/>
    </w:rPr>
  </w:style>
  <w:style w:type="paragraph" w:customStyle="1" w:styleId="Resref">
    <w:name w:val="Res_ref"/>
    <w:basedOn w:val="Recref"/>
    <w:next w:val="Resdate"/>
    <w:uiPriority w:val="99"/>
    <w:rsid w:val="00DB7A8D"/>
  </w:style>
  <w:style w:type="paragraph" w:customStyle="1" w:styleId="Section1">
    <w:name w:val="Section_1"/>
    <w:basedOn w:val="a7"/>
    <w:next w:val="a7"/>
    <w:uiPriority w:val="99"/>
    <w:rsid w:val="00DB7A8D"/>
    <w:pPr>
      <w:overflowPunct w:val="0"/>
      <w:autoSpaceDE w:val="0"/>
      <w:autoSpaceDN w:val="0"/>
      <w:adjustRightInd w:val="0"/>
      <w:spacing w:before="624" w:after="0" w:line="240" w:lineRule="auto"/>
      <w:jc w:val="center"/>
      <w:textAlignment w:val="baseline"/>
    </w:pPr>
    <w:rPr>
      <w:rFonts w:ascii="Times New Roman" w:eastAsia="맑은 고딕" w:hAnsi="Times New Roman" w:cs="Times New Roman"/>
      <w:b/>
      <w:sz w:val="20"/>
      <w:szCs w:val="20"/>
      <w:lang w:val="en-GB" w:eastAsia="en-US"/>
    </w:rPr>
  </w:style>
  <w:style w:type="paragraph" w:customStyle="1" w:styleId="Section2">
    <w:name w:val="Section_2"/>
    <w:basedOn w:val="a7"/>
    <w:next w:val="a7"/>
    <w:uiPriority w:val="99"/>
    <w:rsid w:val="00DB7A8D"/>
    <w:pPr>
      <w:overflowPunct w:val="0"/>
      <w:autoSpaceDE w:val="0"/>
      <w:autoSpaceDN w:val="0"/>
      <w:adjustRightInd w:val="0"/>
      <w:spacing w:before="240" w:after="0" w:line="240" w:lineRule="auto"/>
      <w:jc w:val="center"/>
      <w:textAlignment w:val="baseline"/>
    </w:pPr>
    <w:rPr>
      <w:rFonts w:ascii="Times New Roman" w:eastAsia="맑은 고딕" w:hAnsi="Times New Roman" w:cs="Times New Roman"/>
      <w:i/>
      <w:sz w:val="20"/>
      <w:szCs w:val="20"/>
      <w:lang w:val="en-GB" w:eastAsia="en-US"/>
    </w:rPr>
  </w:style>
  <w:style w:type="paragraph" w:customStyle="1" w:styleId="SectionNo">
    <w:name w:val="Section_No"/>
    <w:basedOn w:val="a7"/>
    <w:next w:val="Sectiontitle0"/>
    <w:uiPriority w:val="99"/>
    <w:rsid w:val="00DB7A8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맑은 고딕" w:hAnsi="Times New Roman" w:cs="Times New Roman"/>
      <w:caps/>
      <w:sz w:val="24"/>
      <w:szCs w:val="20"/>
      <w:lang w:val="en-GB" w:eastAsia="en-US"/>
    </w:rPr>
  </w:style>
  <w:style w:type="paragraph" w:customStyle="1" w:styleId="Sectiontitle0">
    <w:name w:val="Section_title"/>
    <w:basedOn w:val="a7"/>
    <w:uiPriority w:val="99"/>
    <w:rsid w:val="00DB7A8D"/>
    <w:pPr>
      <w:overflowPunct w:val="0"/>
      <w:autoSpaceDE w:val="0"/>
      <w:autoSpaceDN w:val="0"/>
      <w:adjustRightInd w:val="0"/>
      <w:spacing w:before="136" w:after="0" w:line="240" w:lineRule="auto"/>
      <w:ind w:left="1418"/>
      <w:textAlignment w:val="baseline"/>
    </w:pPr>
    <w:rPr>
      <w:rFonts w:ascii="Arial" w:eastAsia="맑은 고딕" w:hAnsi="Arial" w:cs="Times New Roman"/>
      <w:sz w:val="32"/>
      <w:szCs w:val="20"/>
      <w:lang w:eastAsia="en-US"/>
    </w:rPr>
  </w:style>
  <w:style w:type="paragraph" w:customStyle="1" w:styleId="Source">
    <w:name w:val="Source"/>
    <w:basedOn w:val="a7"/>
    <w:next w:val="Normalaftertitle"/>
    <w:uiPriority w:val="99"/>
    <w:rsid w:val="00DB7A8D"/>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SpecialFooter">
    <w:name w:val="Special Footer"/>
    <w:basedOn w:val="af8"/>
    <w:uiPriority w:val="99"/>
    <w:rsid w:val="00DB7A8D"/>
    <w:pPr>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after="0"/>
      <w:textAlignment w:val="baseline"/>
    </w:pPr>
    <w:rPr>
      <w:rFonts w:ascii="Times New Roman" w:eastAsia="맑은 고딕" w:hAnsi="Times New Roman" w:cs="Times New Roman"/>
      <w:caps/>
      <w:sz w:val="20"/>
      <w:szCs w:val="20"/>
      <w:lang w:val="en-GB" w:eastAsia="en-US"/>
    </w:rPr>
  </w:style>
  <w:style w:type="character" w:customStyle="1" w:styleId="Tablefreq">
    <w:name w:val="Table_freq"/>
    <w:uiPriority w:val="99"/>
    <w:rsid w:val="00DB7A8D"/>
    <w:rPr>
      <w:rFonts w:cs="Times New Roman"/>
      <w:b/>
      <w:color w:val="auto"/>
    </w:rPr>
  </w:style>
  <w:style w:type="paragraph" w:customStyle="1" w:styleId="TableNoTitle">
    <w:name w:val="Table_NoTitle"/>
    <w:basedOn w:val="a7"/>
    <w:next w:val="Tablehead"/>
    <w:uiPriority w:val="99"/>
    <w:rsid w:val="00DB7A8D"/>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맑은 고딕" w:hAnsi="Times New Roman" w:cs="Times New Roman"/>
      <w:b/>
      <w:sz w:val="20"/>
      <w:szCs w:val="20"/>
      <w:lang w:val="en-GB" w:eastAsia="en-US"/>
    </w:rPr>
  </w:style>
  <w:style w:type="paragraph" w:customStyle="1" w:styleId="Title1">
    <w:name w:val="Title 1"/>
    <w:basedOn w:val="Source"/>
    <w:next w:val="Title2"/>
    <w:uiPriority w:val="99"/>
    <w:rsid w:val="00DB7A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DB7A8D"/>
  </w:style>
  <w:style w:type="paragraph" w:customStyle="1" w:styleId="Title3">
    <w:name w:val="Title 3"/>
    <w:basedOn w:val="Title2"/>
    <w:next w:val="Title4"/>
    <w:uiPriority w:val="99"/>
    <w:rsid w:val="00DB7A8D"/>
    <w:rPr>
      <w:caps w:val="0"/>
    </w:rPr>
  </w:style>
  <w:style w:type="paragraph" w:customStyle="1" w:styleId="Title4">
    <w:name w:val="Title 4"/>
    <w:basedOn w:val="Title3"/>
    <w:next w:val="1"/>
    <w:uiPriority w:val="99"/>
    <w:rsid w:val="00DB7A8D"/>
    <w:rPr>
      <w:b/>
    </w:rPr>
  </w:style>
  <w:style w:type="paragraph" w:customStyle="1" w:styleId="Artheading">
    <w:name w:val="Art_heading"/>
    <w:basedOn w:val="a7"/>
    <w:next w:val="Normalaftertitle"/>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Annexref0">
    <w:name w:val="Annex_ref"/>
    <w:basedOn w:val="a7"/>
    <w:next w:val="a7"/>
    <w:uiPriority w:val="99"/>
    <w:rsid w:val="00DB7A8D"/>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맑은 고딕" w:hAnsi="Times New Roman" w:cs="Times New Roman"/>
      <w:sz w:val="20"/>
      <w:szCs w:val="20"/>
      <w:lang w:val="en-GB" w:eastAsia="en-US"/>
    </w:rPr>
  </w:style>
  <w:style w:type="paragraph" w:customStyle="1" w:styleId="Appendixref">
    <w:name w:val="Appendix_ref"/>
    <w:basedOn w:val="Annexref0"/>
    <w:next w:val="Normalaftertitle"/>
    <w:uiPriority w:val="99"/>
    <w:rsid w:val="00DB7A8D"/>
  </w:style>
  <w:style w:type="paragraph" w:customStyle="1" w:styleId="ASN1continue0">
    <w:name w:val="ASN.1_continue"/>
    <w:basedOn w:val="ASN1"/>
    <w:uiPriority w:val="99"/>
    <w:rsid w:val="00DB7A8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DB7A8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DB7A8D"/>
    <w:pPr>
      <w:tabs>
        <w:tab w:val="left" w:pos="1134"/>
        <w:tab w:val="left" w:pos="1418"/>
      </w:tabs>
      <w:overflowPunct w:val="0"/>
      <w:autoSpaceDE w:val="0"/>
      <w:autoSpaceDN w:val="0"/>
      <w:adjustRightInd w:val="0"/>
      <w:spacing w:before="200" w:after="0" w:line="240" w:lineRule="auto"/>
      <w:jc w:val="both"/>
      <w:textAlignment w:val="baseline"/>
    </w:pPr>
    <w:rPr>
      <w:rFonts w:ascii="Arial" w:eastAsia="맑은 고딕" w:hAnsi="Arial" w:cs="Times New Roman"/>
      <w:sz w:val="20"/>
      <w:szCs w:val="20"/>
      <w:lang w:val="en-GB" w:eastAsia="en-US"/>
    </w:rPr>
  </w:style>
  <w:style w:type="paragraph" w:customStyle="1" w:styleId="CouvrecNo">
    <w:name w:val="Couv_rec_No"/>
    <w:basedOn w:val="a7"/>
    <w:uiPriority w:val="99"/>
    <w:rsid w:val="00DB7A8D"/>
    <w:pPr>
      <w:overflowPunct w:val="0"/>
      <w:autoSpaceDE w:val="0"/>
      <w:autoSpaceDN w:val="0"/>
      <w:adjustRightInd w:val="0"/>
      <w:spacing w:before="6" w:after="0" w:line="240" w:lineRule="auto"/>
      <w:ind w:left="1418"/>
      <w:jc w:val="both"/>
      <w:textAlignment w:val="baseline"/>
    </w:pPr>
    <w:rPr>
      <w:rFonts w:ascii="Arial" w:eastAsia="맑은 고딕" w:hAnsi="Arial" w:cs="Times New Roman"/>
      <w:sz w:val="32"/>
      <w:szCs w:val="20"/>
      <w:lang w:val="en-GB" w:eastAsia="en-US"/>
    </w:rPr>
  </w:style>
  <w:style w:type="paragraph" w:customStyle="1" w:styleId="Couvrectitle0">
    <w:name w:val="Couv_rec_title"/>
    <w:basedOn w:val="a7"/>
    <w:uiPriority w:val="99"/>
    <w:rsid w:val="00DB7A8D"/>
    <w:pPr>
      <w:keepNext/>
      <w:keepLines/>
      <w:overflowPunct w:val="0"/>
      <w:autoSpaceDE w:val="0"/>
      <w:autoSpaceDN w:val="0"/>
      <w:adjustRightInd w:val="0"/>
      <w:spacing w:before="240" w:after="0" w:line="240" w:lineRule="auto"/>
      <w:ind w:left="1418"/>
      <w:textAlignment w:val="baseline"/>
    </w:pPr>
    <w:rPr>
      <w:rFonts w:ascii="Arial" w:eastAsia="맑은 고딕" w:hAnsi="Arial" w:cs="Times New Roman"/>
      <w:b/>
      <w:sz w:val="36"/>
      <w:szCs w:val="20"/>
      <w:lang w:val="en-GB" w:eastAsia="en-US"/>
    </w:rPr>
  </w:style>
  <w:style w:type="paragraph" w:customStyle="1" w:styleId="Indextitle0">
    <w:name w:val="Index_title"/>
    <w:basedOn w:val="a7"/>
    <w:uiPriority w:val="99"/>
    <w:rsid w:val="00DB7A8D"/>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맑은 고딕" w:hAnsi="Times New Roman" w:cs="Times New Roman"/>
      <w:b/>
      <w:sz w:val="24"/>
      <w:szCs w:val="20"/>
      <w:lang w:val="en-GB" w:eastAsia="en-US"/>
    </w:rPr>
  </w:style>
  <w:style w:type="paragraph" w:customStyle="1" w:styleId="Normalaftertitle0">
    <w:name w:val="Normal after title"/>
    <w:basedOn w:val="a7"/>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w:eastAsia="맑은 고딕" w:hAnsi="Times" w:cs="Times New Roman"/>
      <w:sz w:val="20"/>
      <w:szCs w:val="20"/>
      <w:lang w:eastAsia="en-US"/>
    </w:rPr>
  </w:style>
  <w:style w:type="paragraph" w:customStyle="1" w:styleId="Tablefin">
    <w:name w:val="Table_fin"/>
    <w:basedOn w:val="a7"/>
    <w:next w:val="a7"/>
    <w:uiPriority w:val="99"/>
    <w:rsid w:val="00DB7A8D"/>
    <w:pPr>
      <w:overflowPunct w:val="0"/>
      <w:autoSpaceDE w:val="0"/>
      <w:autoSpaceDN w:val="0"/>
      <w:adjustRightInd w:val="0"/>
      <w:spacing w:after="0" w:line="240" w:lineRule="auto"/>
      <w:jc w:val="both"/>
      <w:textAlignment w:val="baseline"/>
    </w:pPr>
    <w:rPr>
      <w:rFonts w:ascii="Times New Roman" w:eastAsia="맑은 고딕" w:hAnsi="Times New Roman" w:cs="Times New Roman"/>
      <w:sz w:val="12"/>
      <w:szCs w:val="20"/>
      <w:lang w:val="en-GB" w:eastAsia="en-US"/>
    </w:rPr>
  </w:style>
  <w:style w:type="paragraph" w:styleId="aff4">
    <w:name w:val="Date"/>
    <w:basedOn w:val="a7"/>
    <w:next w:val="a7"/>
    <w:link w:val="Charb"/>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Charb">
    <w:name w:val="날짜 Char"/>
    <w:basedOn w:val="a8"/>
    <w:link w:val="aff4"/>
    <w:uiPriority w:val="99"/>
    <w:rsid w:val="00DB7A8D"/>
    <w:rPr>
      <w:rFonts w:ascii="Times New Roman" w:eastAsia="맑은 고딕" w:hAnsi="Times New Roman" w:cs="Times New Roman"/>
      <w:sz w:val="20"/>
      <w:szCs w:val="20"/>
      <w:lang w:val="en-GB" w:eastAsia="en-US"/>
    </w:rPr>
  </w:style>
  <w:style w:type="paragraph" w:customStyle="1" w:styleId="StyleHeading1Justified">
    <w:name w:val="Style Heading 1 + Justified"/>
    <w:basedOn w:val="1"/>
    <w:uiPriority w:val="99"/>
    <w:rsid w:val="00DB7A8D"/>
    <w:pPr>
      <w:keepLines w:val="0"/>
      <w:tabs>
        <w:tab w:val="clear" w:pos="432"/>
        <w:tab w:val="left" w:pos="360"/>
        <w:tab w:val="left" w:pos="720"/>
        <w:tab w:val="left" w:pos="1080"/>
        <w:tab w:val="left" w:pos="1440"/>
      </w:tabs>
      <w:overflowPunct w:val="0"/>
      <w:autoSpaceDE w:val="0"/>
      <w:autoSpaceDN w:val="0"/>
      <w:adjustRightInd w:val="0"/>
      <w:spacing w:before="240" w:after="60" w:line="240" w:lineRule="auto"/>
      <w:jc w:val="both"/>
      <w:textAlignment w:val="baseline"/>
    </w:pPr>
    <w:rPr>
      <w:rFonts w:ascii="Times New Roman Bold" w:eastAsia="맑은 고딕" w:hAnsi="Times New Roman Bold" w:cs="Times New Roman"/>
      <w:color w:val="auto"/>
      <w:kern w:val="32"/>
      <w:sz w:val="32"/>
      <w:szCs w:val="20"/>
      <w:lang w:eastAsia="en-US"/>
    </w:rPr>
  </w:style>
  <w:style w:type="numbering" w:customStyle="1" w:styleId="SVCNumbers">
    <w:name w:val="SVC Numbers"/>
    <w:rsid w:val="00DB7A8D"/>
    <w:pPr>
      <w:numPr>
        <w:numId w:val="21"/>
      </w:numPr>
    </w:pPr>
  </w:style>
  <w:style w:type="numbering" w:customStyle="1" w:styleId="AVCBullet">
    <w:name w:val="AVC Bullet"/>
    <w:rsid w:val="00DB7A8D"/>
    <w:pPr>
      <w:numPr>
        <w:numId w:val="15"/>
      </w:numPr>
    </w:pPr>
  </w:style>
  <w:style w:type="numbering" w:customStyle="1" w:styleId="SVCBullets">
    <w:name w:val="SVC Bullets"/>
    <w:rsid w:val="00DB7A8D"/>
    <w:pPr>
      <w:numPr>
        <w:numId w:val="13"/>
      </w:numPr>
    </w:pPr>
  </w:style>
  <w:style w:type="numbering" w:customStyle="1" w:styleId="SVCIndent">
    <w:name w:val="SVC Indent"/>
    <w:rsid w:val="00DB7A8D"/>
    <w:pPr>
      <w:numPr>
        <w:numId w:val="22"/>
      </w:numPr>
    </w:pPr>
  </w:style>
  <w:style w:type="paragraph" w:customStyle="1" w:styleId="MediumList2-Accent21">
    <w:name w:val="Medium List 2 - Accent 21"/>
    <w:hidden/>
    <w:uiPriority w:val="99"/>
    <w:semiHidden/>
    <w:rsid w:val="00DB7A8D"/>
    <w:pPr>
      <w:spacing w:before="136" w:after="0" w:line="240" w:lineRule="auto"/>
      <w:ind w:left="794" w:hanging="794"/>
      <w:jc w:val="both"/>
    </w:pPr>
    <w:rPr>
      <w:rFonts w:ascii="Times New Roman" w:eastAsia="맑은 고딕" w:hAnsi="Times New Roman" w:cs="Times New Roman"/>
      <w:sz w:val="20"/>
      <w:szCs w:val="20"/>
      <w:lang w:val="en-GB" w:eastAsia="en-US"/>
    </w:rPr>
  </w:style>
  <w:style w:type="character" w:styleId="aff5">
    <w:name w:val="Emphasis"/>
    <w:qFormat/>
    <w:rsid w:val="00DB7A8D"/>
    <w:rPr>
      <w:i/>
      <w:iCs/>
    </w:rPr>
  </w:style>
  <w:style w:type="paragraph" w:customStyle="1" w:styleId="Style4ptBefore0pt">
    <w:name w:val="Style 4 pt Before:  0 pt"/>
    <w:basedOn w:val="a7"/>
    <w:rsid w:val="00DB7A8D"/>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en-US"/>
    </w:rPr>
  </w:style>
  <w:style w:type="paragraph" w:customStyle="1" w:styleId="MediumGrid1-Accent21">
    <w:name w:val="Medium Grid 1 - Accent 21"/>
    <w:basedOn w:val="a7"/>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맑은 고딕" w:hAnsi="Times New Roman" w:cs="Times New Roman"/>
      <w:sz w:val="20"/>
      <w:szCs w:val="20"/>
      <w:lang w:val="en-GB" w:eastAsia="en-US"/>
    </w:rPr>
  </w:style>
  <w:style w:type="paragraph" w:customStyle="1" w:styleId="ColorfulShading-Accent11">
    <w:name w:val="Colorful Shading - Accent 11"/>
    <w:hidden/>
    <w:uiPriority w:val="99"/>
    <w:semiHidden/>
    <w:rsid w:val="00DB7A8D"/>
    <w:pPr>
      <w:spacing w:before="136" w:after="0" w:line="240" w:lineRule="auto"/>
      <w:ind w:left="794" w:hanging="794"/>
      <w:jc w:val="both"/>
    </w:pPr>
    <w:rPr>
      <w:rFonts w:ascii="Times New Roman" w:eastAsia="맑은 고딕" w:hAnsi="Times New Roman" w:cs="Times New Roman"/>
      <w:sz w:val="20"/>
      <w:szCs w:val="20"/>
      <w:lang w:val="en-GB" w:eastAsia="en-US"/>
    </w:rPr>
  </w:style>
  <w:style w:type="paragraph" w:customStyle="1" w:styleId="ColorfulList-Accent11">
    <w:name w:val="Colorful List - Accent 11"/>
    <w:basedOn w:val="a7"/>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맑은 고딕" w:hAnsi="Times New Roman" w:cs="Times New Roman"/>
      <w:sz w:val="20"/>
      <w:szCs w:val="20"/>
      <w:lang w:val="en-GB" w:eastAsia="en-US"/>
    </w:rPr>
  </w:style>
  <w:style w:type="paragraph" w:customStyle="1" w:styleId="MediumList2-Accent22">
    <w:name w:val="Medium List 2 - Accent 22"/>
    <w:hidden/>
    <w:uiPriority w:val="99"/>
    <w:semiHidden/>
    <w:rsid w:val="00DB7A8D"/>
    <w:pPr>
      <w:spacing w:before="136" w:after="0" w:line="240" w:lineRule="auto"/>
      <w:ind w:left="794" w:hanging="794"/>
      <w:jc w:val="both"/>
    </w:pPr>
    <w:rPr>
      <w:rFonts w:ascii="Times New Roman" w:eastAsia="맑은 고딕" w:hAnsi="Times New Roman" w:cs="Times New Roman"/>
      <w:sz w:val="20"/>
      <w:szCs w:val="20"/>
      <w:lang w:val="en-GB" w:eastAsia="en-US"/>
    </w:rPr>
  </w:style>
  <w:style w:type="paragraph" w:customStyle="1" w:styleId="MediumGrid1-Accent22">
    <w:name w:val="Medium Grid 1 - Accent 22"/>
    <w:basedOn w:val="a7"/>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맑은 고딕" w:hAnsi="Times New Roman" w:cs="Times New Roman"/>
      <w:sz w:val="20"/>
      <w:szCs w:val="20"/>
      <w:lang w:val="en-GB" w:eastAsia="en-US"/>
    </w:rPr>
  </w:style>
  <w:style w:type="paragraph" w:customStyle="1" w:styleId="ColorfulList-Accent12">
    <w:name w:val="Colorful List - Accent 12"/>
    <w:basedOn w:val="a7"/>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맑은 고딕" w:hAnsi="Times New Roman" w:cs="Times New Roman"/>
      <w:sz w:val="20"/>
      <w:szCs w:val="20"/>
      <w:lang w:val="en-GB" w:eastAsia="en-US"/>
    </w:rPr>
  </w:style>
  <w:style w:type="numbering" w:styleId="1ai">
    <w:name w:val="Outline List 1"/>
    <w:basedOn w:val="aa"/>
    <w:uiPriority w:val="99"/>
    <w:semiHidden/>
    <w:unhideWhenUsed/>
    <w:rsid w:val="00DB7A8D"/>
  </w:style>
  <w:style w:type="paragraph" w:customStyle="1" w:styleId="annex-heading3">
    <w:name w:val="annex-heading3"/>
    <w:basedOn w:val="Annex3"/>
    <w:link w:val="annex-heading3Char"/>
    <w:qFormat/>
    <w:rsid w:val="00DB7A8D"/>
    <w:pPr>
      <w:tabs>
        <w:tab w:val="clear" w:pos="1440"/>
        <w:tab w:val="clear" w:pos="2160"/>
      </w:tabs>
      <w:textAlignment w:val="auto"/>
    </w:pPr>
  </w:style>
  <w:style w:type="character" w:customStyle="1" w:styleId="annex-heading3Char">
    <w:name w:val="annex-heading3 Char"/>
    <w:link w:val="annex-heading3"/>
    <w:rsid w:val="00DB7A8D"/>
    <w:rPr>
      <w:rFonts w:ascii="Times New Roman" w:eastAsia="맑은 고딕" w:hAnsi="Times New Roman" w:cs="Times New Roman"/>
      <w:b/>
      <w:bCs/>
      <w:sz w:val="20"/>
      <w:szCs w:val="20"/>
      <w:lang w:val="en-GB" w:eastAsia="en-US"/>
    </w:rPr>
  </w:style>
  <w:style w:type="paragraph" w:customStyle="1" w:styleId="3L1">
    <w:name w:val="3L1"/>
    <w:basedOn w:val="3H1"/>
    <w:link w:val="3L1Char"/>
    <w:qFormat/>
    <w:rsid w:val="00DB7A8D"/>
    <w:pPr>
      <w:numPr>
        <w:numId w:val="30"/>
      </w:numPr>
      <w:ind w:left="794" w:hanging="794"/>
      <w:outlineLvl w:val="9"/>
    </w:pPr>
  </w:style>
  <w:style w:type="character" w:customStyle="1" w:styleId="3L1Char">
    <w:name w:val="3L1 Char"/>
    <w:link w:val="3L1"/>
    <w:rsid w:val="00DB7A8D"/>
    <w:rPr>
      <w:rFonts w:ascii="Times New Roman" w:eastAsia="맑은 고딕" w:hAnsi="Times New Roman" w:cs="Times New Roman"/>
      <w:b/>
      <w:sz w:val="20"/>
      <w:szCs w:val="20"/>
      <w:lang w:val="en-GB" w:eastAsia="en-US"/>
    </w:rPr>
  </w:style>
  <w:style w:type="paragraph" w:customStyle="1" w:styleId="3L1Note">
    <w:name w:val="3L1Note"/>
    <w:basedOn w:val="3L1"/>
    <w:link w:val="3L1NoteChar"/>
    <w:qFormat/>
    <w:rsid w:val="00DB7A8D"/>
  </w:style>
  <w:style w:type="character" w:customStyle="1" w:styleId="Annex2Char">
    <w:name w:val="Annex 2 Char"/>
    <w:link w:val="Annex2"/>
    <w:uiPriority w:val="99"/>
    <w:rsid w:val="00DB7A8D"/>
    <w:rPr>
      <w:rFonts w:ascii="Times New Roman" w:eastAsia="맑은 고딕" w:hAnsi="Times New Roman" w:cs="Times New Roman"/>
      <w:b/>
      <w:bCs/>
      <w:lang w:val="en-GB" w:eastAsia="en-US"/>
    </w:rPr>
  </w:style>
  <w:style w:type="character" w:customStyle="1" w:styleId="3DVCAnnexLevel0Char">
    <w:name w:val="3DVC Annex Level 0 Char"/>
    <w:rsid w:val="00DB7A8D"/>
    <w:rPr>
      <w:rFonts w:ascii="Times New Roman" w:hAnsi="Times New Roman"/>
      <w:b/>
      <w:bCs/>
      <w:sz w:val="22"/>
      <w:szCs w:val="22"/>
      <w:lang w:val="en-GB" w:eastAsia="en-US"/>
    </w:rPr>
  </w:style>
  <w:style w:type="character" w:customStyle="1" w:styleId="3L1NoteChar">
    <w:name w:val="3L1Note Char"/>
    <w:link w:val="3L1Note"/>
    <w:rsid w:val="00DB7A8D"/>
    <w:rPr>
      <w:rFonts w:ascii="Times New Roman" w:eastAsia="맑은 고딕" w:hAnsi="Times New Roman" w:cs="Times New Roman"/>
      <w:b/>
      <w:sz w:val="20"/>
      <w:szCs w:val="20"/>
      <w:lang w:val="en-GB" w:eastAsia="en-US"/>
    </w:rPr>
  </w:style>
  <w:style w:type="character" w:customStyle="1" w:styleId="Annex3Char2">
    <w:name w:val="Annex 3 Char2"/>
    <w:link w:val="Annex3"/>
    <w:rsid w:val="00DB7A8D"/>
    <w:rPr>
      <w:rFonts w:ascii="Times New Roman" w:eastAsia="맑은 고딕" w:hAnsi="Times New Roman" w:cs="Times New Roman"/>
      <w:b/>
      <w:bCs/>
      <w:sz w:val="20"/>
      <w:szCs w:val="20"/>
      <w:lang w:val="en-GB" w:eastAsia="en-US"/>
    </w:rPr>
  </w:style>
  <w:style w:type="character" w:customStyle="1" w:styleId="3DVCLevel1Char">
    <w:name w:val="3DVC Level 1 Char"/>
    <w:rsid w:val="00DB7A8D"/>
    <w:rPr>
      <w:rFonts w:ascii="Times New Roman" w:hAnsi="Times New Roman"/>
      <w:b/>
      <w:bCs/>
      <w:lang w:val="en-GB" w:eastAsia="en-US"/>
    </w:rPr>
  </w:style>
  <w:style w:type="character" w:customStyle="1" w:styleId="3H1Char">
    <w:name w:val="3H1 Char"/>
    <w:link w:val="3H1"/>
    <w:rsid w:val="00DB7A8D"/>
    <w:rPr>
      <w:rFonts w:ascii="Times New Roman" w:eastAsia="맑은 고딕" w:hAnsi="Times New Roman" w:cs="Times New Roman"/>
      <w:b/>
      <w:sz w:val="20"/>
      <w:szCs w:val="20"/>
      <w:lang w:val="en-GB" w:eastAsia="en-US"/>
    </w:rPr>
  </w:style>
  <w:style w:type="character" w:customStyle="1" w:styleId="3DVCLevel2Char">
    <w:name w:val="3DVC Level 2 Char"/>
    <w:rsid w:val="00DB7A8D"/>
    <w:rPr>
      <w:rFonts w:ascii="Times New Roman" w:hAnsi="Times New Roman"/>
      <w:b/>
      <w:lang w:val="en-GB" w:eastAsia="en-US"/>
    </w:rPr>
  </w:style>
  <w:style w:type="character" w:customStyle="1" w:styleId="3H2Char">
    <w:name w:val="3H2 Char"/>
    <w:link w:val="3H2"/>
    <w:rsid w:val="00DB7A8D"/>
    <w:rPr>
      <w:rFonts w:ascii="Times New Roman" w:eastAsia="맑은 고딕" w:hAnsi="Times New Roman" w:cs="Times New Roman"/>
      <w:b/>
      <w:sz w:val="20"/>
      <w:szCs w:val="20"/>
      <w:lang w:val="en-GB" w:eastAsia="en-US"/>
    </w:rPr>
  </w:style>
  <w:style w:type="character" w:customStyle="1" w:styleId="3DVCLevel3Char">
    <w:name w:val="3DVC Level 3 Char"/>
    <w:rsid w:val="00DB7A8D"/>
    <w:rPr>
      <w:rFonts w:ascii="Times New Roman" w:hAnsi="Times New Roman"/>
      <w:b/>
      <w:lang w:val="en-GB" w:eastAsia="en-US"/>
    </w:rPr>
  </w:style>
  <w:style w:type="character" w:customStyle="1" w:styleId="3DVCLevel4Char">
    <w:name w:val="3DVC Level 4 Char"/>
    <w:rsid w:val="00DB7A8D"/>
    <w:rPr>
      <w:rFonts w:ascii="Times New Roman" w:hAnsi="Times New Roman"/>
      <w:b/>
      <w:lang w:val="en-GB" w:eastAsia="en-US"/>
    </w:rPr>
  </w:style>
  <w:style w:type="paragraph" w:customStyle="1" w:styleId="3EdNotes">
    <w:name w:val="3EdNotes"/>
    <w:basedOn w:val="a7"/>
    <w:link w:val="3EdNotesChar"/>
    <w:qFormat/>
    <w:rsid w:val="00DB7A8D"/>
    <w:pPr>
      <w:numPr>
        <w:numId w:val="29"/>
      </w:numPr>
      <w:tabs>
        <w:tab w:val="left" w:pos="284"/>
        <w:tab w:val="left" w:pos="1191"/>
        <w:tab w:val="left" w:pos="1588"/>
        <w:tab w:val="left" w:pos="1985"/>
      </w:tabs>
      <w:overflowPunct w:val="0"/>
      <w:autoSpaceDE w:val="0"/>
      <w:autoSpaceDN w:val="0"/>
      <w:adjustRightInd w:val="0"/>
      <w:spacing w:after="0" w:line="240" w:lineRule="auto"/>
      <w:ind w:left="284" w:hanging="284"/>
      <w:jc w:val="both"/>
      <w:textAlignment w:val="baseline"/>
    </w:pPr>
    <w:rPr>
      <w:rFonts w:ascii="Times New Roman" w:eastAsia="맑은 고딕" w:hAnsi="Times New Roman" w:cs="Times New Roman"/>
      <w:sz w:val="20"/>
      <w:szCs w:val="20"/>
      <w:lang w:val="en-GB" w:eastAsia="en-US"/>
    </w:rPr>
  </w:style>
  <w:style w:type="character" w:customStyle="1" w:styleId="3DVCLevel5Char">
    <w:name w:val="3DVC Level 5 Char"/>
    <w:link w:val="3H5"/>
    <w:rsid w:val="00DB7A8D"/>
    <w:rPr>
      <w:rFonts w:ascii="Times New Roman" w:eastAsia="맑은 고딕" w:hAnsi="Times New Roman" w:cs="Times New Roman"/>
      <w:b/>
      <w:sz w:val="20"/>
      <w:szCs w:val="20"/>
      <w:lang w:val="en-GB" w:eastAsia="en-US"/>
    </w:rPr>
  </w:style>
  <w:style w:type="character" w:customStyle="1" w:styleId="3EdNotesChar">
    <w:name w:val="3EdNotes Char"/>
    <w:link w:val="3EdNotes"/>
    <w:rsid w:val="00DB7A8D"/>
    <w:rPr>
      <w:rFonts w:ascii="Times New Roman" w:eastAsia="맑은 고딕" w:hAnsi="Times New Roman" w:cs="Times New Roman"/>
      <w:sz w:val="20"/>
      <w:szCs w:val="20"/>
      <w:lang w:val="en-GB" w:eastAsia="en-US"/>
    </w:rPr>
  </w:style>
  <w:style w:type="paragraph" w:customStyle="1" w:styleId="FigureCaption">
    <w:name w:val="Figure Caption"/>
    <w:basedOn w:val="a7"/>
    <w:qFormat/>
    <w:rsid w:val="00DB7A8D"/>
    <w:pPr>
      <w:spacing w:before="100" w:after="100"/>
      <w:jc w:val="center"/>
    </w:pPr>
    <w:rPr>
      <w:rFonts w:ascii="Calibri" w:eastAsia="Calibri" w:hAnsi="Calibri" w:cs="Times New Roman"/>
      <w:b/>
      <w:sz w:val="18"/>
      <w:lang w:eastAsia="en-US"/>
    </w:rPr>
  </w:style>
  <w:style w:type="paragraph" w:styleId="aff6">
    <w:name w:val="Plain Text"/>
    <w:basedOn w:val="a7"/>
    <w:link w:val="Charc"/>
    <w:uiPriority w:val="99"/>
    <w:semiHidden/>
    <w:unhideWhenUsed/>
    <w:rsid w:val="00DB7A8D"/>
    <w:pPr>
      <w:spacing w:after="0" w:line="240" w:lineRule="auto"/>
    </w:pPr>
    <w:rPr>
      <w:rFonts w:ascii="Calibri" w:eastAsia="Calibri" w:hAnsi="Calibri" w:cs="Times New Roman"/>
      <w:szCs w:val="21"/>
      <w:lang w:val="de-DE" w:eastAsia="en-US"/>
    </w:rPr>
  </w:style>
  <w:style w:type="character" w:customStyle="1" w:styleId="Charc">
    <w:name w:val="글자만 Char"/>
    <w:basedOn w:val="a8"/>
    <w:link w:val="aff6"/>
    <w:uiPriority w:val="99"/>
    <w:semiHidden/>
    <w:rsid w:val="00DB7A8D"/>
    <w:rPr>
      <w:rFonts w:ascii="Calibri" w:eastAsia="Calibri" w:hAnsi="Calibri" w:cs="Times New Roman"/>
      <w:szCs w:val="21"/>
      <w:lang w:val="de-DE" w:eastAsia="en-US"/>
    </w:rPr>
  </w:style>
  <w:style w:type="paragraph" w:styleId="TOC">
    <w:name w:val="TOC Heading"/>
    <w:basedOn w:val="a7"/>
    <w:next w:val="a7"/>
    <w:uiPriority w:val="39"/>
    <w:unhideWhenUsed/>
    <w:rsid w:val="00DB7A8D"/>
    <w:pPr>
      <w:keepNext/>
      <w:tabs>
        <w:tab w:val="left" w:pos="360"/>
        <w:tab w:val="left" w:pos="720"/>
        <w:tab w:val="left" w:pos="1080"/>
        <w:tab w:val="left" w:pos="1440"/>
      </w:tabs>
      <w:overflowPunct w:val="0"/>
      <w:autoSpaceDE w:val="0"/>
      <w:autoSpaceDN w:val="0"/>
      <w:adjustRightInd w:val="0"/>
      <w:spacing w:before="240" w:after="60" w:line="240" w:lineRule="auto"/>
      <w:ind w:left="432" w:hanging="432"/>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a7"/>
    <w:rsid w:val="00DB7A8D"/>
    <w:pPr>
      <w:spacing w:after="240"/>
      <w:jc w:val="both"/>
    </w:pPr>
    <w:rPr>
      <w:rFonts w:ascii="Times New Roman" w:eastAsia="MS Mincho" w:hAnsi="Times New Roman" w:cs="Times New Roman"/>
      <w:sz w:val="24"/>
      <w:szCs w:val="24"/>
      <w:lang w:val="de-AT" w:eastAsia="en-US"/>
    </w:rPr>
  </w:style>
  <w:style w:type="paragraph" w:styleId="aff7">
    <w:name w:val="Normal (Web)"/>
    <w:basedOn w:val="a7"/>
    <w:uiPriority w:val="99"/>
    <w:unhideWhenUsed/>
    <w:rsid w:val="00DB7A8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3TOCLOFLOT">
    <w:name w:val="3TOCLOFLOT"/>
    <w:basedOn w:val="3N0"/>
    <w:link w:val="3TOCLOFLOTChar"/>
    <w:qFormat/>
    <w:rsid w:val="00DB7A8D"/>
    <w:pPr>
      <w:keepNext/>
      <w:jc w:val="center"/>
      <w:outlineLvl w:val="0"/>
    </w:pPr>
    <w:rPr>
      <w:b/>
      <w:caps/>
      <w:sz w:val="24"/>
      <w:szCs w:val="24"/>
    </w:rPr>
  </w:style>
  <w:style w:type="character" w:customStyle="1" w:styleId="3H0Char">
    <w:name w:val="3H0 Char"/>
    <w:link w:val="3H0"/>
    <w:rsid w:val="00DB7A8D"/>
    <w:rPr>
      <w:rFonts w:ascii="Times New Roman" w:eastAsia="맑은 고딕" w:hAnsi="Times New Roman" w:cs="Times New Roman"/>
      <w:b/>
      <w:szCs w:val="20"/>
      <w:lang w:val="en-GB" w:eastAsia="en-US"/>
    </w:rPr>
  </w:style>
  <w:style w:type="character" w:customStyle="1" w:styleId="3TOCLOFLOTChar">
    <w:name w:val="3TOCLOFLOT Char"/>
    <w:link w:val="3TOCLOFLOT"/>
    <w:rsid w:val="00DB7A8D"/>
    <w:rPr>
      <w:rFonts w:ascii="Times New Roman" w:eastAsia="맑은 고딕" w:hAnsi="Times New Roman" w:cs="Times New Roman"/>
      <w:b/>
      <w:caps/>
      <w:sz w:val="24"/>
      <w:szCs w:val="24"/>
      <w:lang w:val="en-GB" w:eastAsia="en-US"/>
    </w:rPr>
  </w:style>
  <w:style w:type="paragraph" w:customStyle="1" w:styleId="EquationTab">
    <w:name w:val="EquationTab"/>
    <w:basedOn w:val="a7"/>
    <w:link w:val="EquationTabChar"/>
    <w:qFormat/>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EquationTabChar">
    <w:name w:val="EquationTab Char"/>
    <w:link w:val="EquationTab"/>
    <w:rsid w:val="00DB7A8D"/>
    <w:rPr>
      <w:rFonts w:ascii="Times New Roman" w:eastAsia="맑은 고딕" w:hAnsi="Times New Roman" w:cs="Times New Roman"/>
      <w:sz w:val="20"/>
      <w:szCs w:val="20"/>
      <w:lang w:val="en-GB" w:eastAsia="en-US"/>
    </w:rPr>
  </w:style>
  <w:style w:type="paragraph" w:customStyle="1" w:styleId="3H9">
    <w:name w:val="3H9"/>
    <w:basedOn w:val="a7"/>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DVCAnnexSem0">
    <w:name w:val="3DVC Annex Sem 0"/>
    <w:basedOn w:val="a7"/>
    <w:link w:val="3DVCAnnexSem0Char"/>
    <w:rsid w:val="00DB7A8D"/>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맑은 고딕" w:hAnsi="Times New Roman" w:cs="Times New Roman"/>
      <w:sz w:val="20"/>
      <w:szCs w:val="20"/>
      <w:lang w:val="en-GB" w:eastAsia="en-US"/>
    </w:rPr>
  </w:style>
  <w:style w:type="character" w:customStyle="1" w:styleId="3DVCAnnexSem0Char">
    <w:name w:val="3DVC Annex Sem 0 Char"/>
    <w:link w:val="3DVCAnnexSem0"/>
    <w:rsid w:val="00DB7A8D"/>
    <w:rPr>
      <w:rFonts w:ascii="Times New Roman" w:eastAsia="맑은 고딕" w:hAnsi="Times New Roman" w:cs="Times New Roman"/>
      <w:sz w:val="20"/>
      <w:szCs w:val="20"/>
      <w:lang w:val="en-GB" w:eastAsia="en-US"/>
    </w:rPr>
  </w:style>
  <w:style w:type="paragraph" w:customStyle="1" w:styleId="3DVCnormal">
    <w:name w:val="3DVC normal"/>
    <w:basedOn w:val="a7"/>
    <w:link w:val="3DVCnormalChar"/>
    <w:qFormat/>
    <w:rsid w:val="00DB7A8D"/>
    <w:pPr>
      <w:widowControl w:val="0"/>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DVCnormalChar">
    <w:name w:val="3DVC normal Char"/>
    <w:link w:val="3DVCnormal"/>
    <w:rsid w:val="00DB7A8D"/>
    <w:rPr>
      <w:rFonts w:ascii="Times New Roman" w:eastAsia="맑은 고딕" w:hAnsi="Times New Roman" w:cs="Times New Roman"/>
      <w:sz w:val="20"/>
      <w:szCs w:val="20"/>
      <w:lang w:val="en-GB" w:eastAsia="en-US"/>
    </w:rPr>
  </w:style>
  <w:style w:type="character" w:customStyle="1" w:styleId="3D6Char">
    <w:name w:val="3D6 Char"/>
    <w:link w:val="3D6"/>
    <w:rsid w:val="00DB7A8D"/>
    <w:rPr>
      <w:rFonts w:ascii="Times New Roman" w:eastAsia="맑은 고딕" w:hAnsi="Times New Roman" w:cs="Times New Roman"/>
      <w:sz w:val="20"/>
      <w:szCs w:val="20"/>
      <w:lang w:val="en-GB" w:eastAsia="en-US"/>
    </w:rPr>
  </w:style>
  <w:style w:type="character" w:styleId="aff8">
    <w:name w:val="Strong"/>
    <w:qFormat/>
    <w:rsid w:val="00DB7A8D"/>
    <w:rPr>
      <w:b/>
      <w:bCs/>
    </w:rPr>
  </w:style>
  <w:style w:type="numbering" w:customStyle="1" w:styleId="3Dash">
    <w:name w:val="3Dash"/>
    <w:uiPriority w:val="99"/>
    <w:rsid w:val="00DB7A8D"/>
    <w:pPr>
      <w:numPr>
        <w:numId w:val="30"/>
      </w:numPr>
    </w:pPr>
  </w:style>
  <w:style w:type="numbering" w:customStyle="1" w:styleId="3DNumbering1">
    <w:name w:val="3D Numbering1"/>
    <w:uiPriority w:val="99"/>
    <w:rsid w:val="00DB7A8D"/>
    <w:pPr>
      <w:numPr>
        <w:numId w:val="27"/>
      </w:numPr>
    </w:pPr>
  </w:style>
  <w:style w:type="paragraph" w:customStyle="1" w:styleId="3N4">
    <w:name w:val="3N4"/>
    <w:basedOn w:val="3N0"/>
    <w:link w:val="3N4Char"/>
    <w:qFormat/>
    <w:rsid w:val="00DB7A8D"/>
    <w:pPr>
      <w:ind w:left="1429"/>
    </w:pPr>
  </w:style>
  <w:style w:type="paragraph" w:customStyle="1" w:styleId="Bibliography2">
    <w:name w:val="Bibliography2"/>
    <w:basedOn w:val="a7"/>
    <w:uiPriority w:val="99"/>
    <w:rsid w:val="00DB7A8D"/>
    <w:pPr>
      <w:tabs>
        <w:tab w:val="left" w:pos="660"/>
      </w:tabs>
      <w:spacing w:after="240" w:line="230" w:lineRule="atLeast"/>
      <w:ind w:left="660" w:hanging="660"/>
      <w:jc w:val="both"/>
    </w:pPr>
    <w:rPr>
      <w:rFonts w:ascii="Arial" w:eastAsia="MS Mincho" w:hAnsi="Arial" w:cs="Times New Roman"/>
      <w:sz w:val="20"/>
      <w:szCs w:val="20"/>
      <w:lang w:eastAsia="en-US"/>
    </w:rPr>
  </w:style>
  <w:style w:type="paragraph" w:customStyle="1" w:styleId="3N3">
    <w:name w:val="3N3"/>
    <w:basedOn w:val="3N4"/>
    <w:link w:val="3N3Char"/>
    <w:qFormat/>
    <w:rsid w:val="00DB7A8D"/>
    <w:pPr>
      <w:ind w:left="1072"/>
    </w:pPr>
  </w:style>
  <w:style w:type="paragraph" w:customStyle="1" w:styleId="3N1">
    <w:name w:val="3N1"/>
    <w:basedOn w:val="3N0"/>
    <w:link w:val="3N1Char"/>
    <w:qFormat/>
    <w:rsid w:val="00DB7A8D"/>
    <w:pPr>
      <w:ind w:left="357"/>
    </w:pPr>
    <w:rPr>
      <w:lang w:eastAsia="ko-KR"/>
    </w:rPr>
  </w:style>
  <w:style w:type="character" w:customStyle="1" w:styleId="3N4Char">
    <w:name w:val="3N4 Char"/>
    <w:link w:val="3N4"/>
    <w:rsid w:val="00DB7A8D"/>
    <w:rPr>
      <w:rFonts w:ascii="Times New Roman" w:eastAsia="맑은 고딕" w:hAnsi="Times New Roman" w:cs="Times New Roman"/>
      <w:sz w:val="20"/>
      <w:szCs w:val="20"/>
      <w:lang w:val="en-GB" w:eastAsia="en-US"/>
    </w:rPr>
  </w:style>
  <w:style w:type="character" w:customStyle="1" w:styleId="3N3Char">
    <w:name w:val="3N3 Char"/>
    <w:link w:val="3N3"/>
    <w:rsid w:val="00DB7A8D"/>
    <w:rPr>
      <w:rFonts w:ascii="Times New Roman" w:eastAsia="맑은 고딕" w:hAnsi="Times New Roman" w:cs="Times New Roman"/>
      <w:sz w:val="20"/>
      <w:szCs w:val="20"/>
      <w:lang w:val="en-GB" w:eastAsia="en-US"/>
    </w:rPr>
  </w:style>
  <w:style w:type="character" w:customStyle="1" w:styleId="3N1Char">
    <w:name w:val="3N1 Char"/>
    <w:link w:val="3N1"/>
    <w:rsid w:val="00DB7A8D"/>
    <w:rPr>
      <w:rFonts w:ascii="Times New Roman" w:eastAsia="맑은 고딕" w:hAnsi="Times New Roman" w:cs="Times New Roman"/>
      <w:sz w:val="20"/>
      <w:szCs w:val="20"/>
      <w:lang w:val="en-GB" w:eastAsia="ko-KR"/>
    </w:rPr>
  </w:style>
  <w:style w:type="paragraph" w:customStyle="1" w:styleId="3N5">
    <w:name w:val="3N5"/>
    <w:basedOn w:val="3N4"/>
    <w:link w:val="3N5Char"/>
    <w:qFormat/>
    <w:rsid w:val="00DB7A8D"/>
    <w:pPr>
      <w:ind w:left="1786"/>
    </w:pPr>
  </w:style>
  <w:style w:type="paragraph" w:customStyle="1" w:styleId="3N6">
    <w:name w:val="3N6"/>
    <w:basedOn w:val="3N5"/>
    <w:link w:val="3N6Char"/>
    <w:qFormat/>
    <w:rsid w:val="00DB7A8D"/>
    <w:pPr>
      <w:ind w:left="2143"/>
    </w:pPr>
  </w:style>
  <w:style w:type="character" w:customStyle="1" w:styleId="3N5Char">
    <w:name w:val="3N5 Char"/>
    <w:link w:val="3N5"/>
    <w:rsid w:val="00DB7A8D"/>
    <w:rPr>
      <w:rFonts w:ascii="Times New Roman" w:eastAsia="맑은 고딕" w:hAnsi="Times New Roman" w:cs="Times New Roman"/>
      <w:sz w:val="20"/>
      <w:szCs w:val="20"/>
      <w:lang w:val="en-GB" w:eastAsia="en-US"/>
    </w:rPr>
  </w:style>
  <w:style w:type="paragraph" w:customStyle="1" w:styleId="3N7">
    <w:name w:val="3N7"/>
    <w:basedOn w:val="3N6"/>
    <w:link w:val="3N7Char"/>
    <w:qFormat/>
    <w:rsid w:val="00DB7A8D"/>
    <w:pPr>
      <w:ind w:left="2500"/>
    </w:pPr>
  </w:style>
  <w:style w:type="character" w:customStyle="1" w:styleId="3N6Char">
    <w:name w:val="3N6 Char"/>
    <w:link w:val="3N6"/>
    <w:rsid w:val="00DB7A8D"/>
    <w:rPr>
      <w:rFonts w:ascii="Times New Roman" w:eastAsia="맑은 고딕" w:hAnsi="Times New Roman" w:cs="Times New Roman"/>
      <w:sz w:val="20"/>
      <w:szCs w:val="20"/>
      <w:lang w:val="en-GB" w:eastAsia="en-US"/>
    </w:rPr>
  </w:style>
  <w:style w:type="paragraph" w:customStyle="1" w:styleId="3N8">
    <w:name w:val="3N8"/>
    <w:basedOn w:val="3N7"/>
    <w:link w:val="3N8Char"/>
    <w:qFormat/>
    <w:rsid w:val="00DB7A8D"/>
    <w:pPr>
      <w:ind w:left="2858"/>
    </w:pPr>
  </w:style>
  <w:style w:type="character" w:customStyle="1" w:styleId="3N7Char">
    <w:name w:val="3N7 Char"/>
    <w:link w:val="3N7"/>
    <w:rsid w:val="00DB7A8D"/>
    <w:rPr>
      <w:rFonts w:ascii="Times New Roman" w:eastAsia="맑은 고딕" w:hAnsi="Times New Roman" w:cs="Times New Roman"/>
      <w:sz w:val="20"/>
      <w:szCs w:val="20"/>
      <w:lang w:val="en-GB" w:eastAsia="en-US"/>
    </w:rPr>
  </w:style>
  <w:style w:type="character" w:customStyle="1" w:styleId="3N8Char">
    <w:name w:val="3N8 Char"/>
    <w:link w:val="3N8"/>
    <w:rsid w:val="00DB7A8D"/>
    <w:rPr>
      <w:rFonts w:ascii="Times New Roman" w:eastAsia="맑은 고딕" w:hAnsi="Times New Roman" w:cs="Times New Roman"/>
      <w:sz w:val="20"/>
      <w:szCs w:val="20"/>
      <w:lang w:val="en-GB" w:eastAsia="en-US"/>
    </w:rPr>
  </w:style>
  <w:style w:type="paragraph" w:customStyle="1" w:styleId="3N">
    <w:name w:val="3N"/>
    <w:basedOn w:val="a7"/>
    <w:link w:val="3NChar"/>
    <w:qFormat/>
    <w:rsid w:val="00DB7A8D"/>
    <w:pPr>
      <w:widowControl w:val="0"/>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NChar">
    <w:name w:val="3N Char"/>
    <w:link w:val="3N"/>
    <w:rsid w:val="00DB7A8D"/>
    <w:rPr>
      <w:rFonts w:ascii="Times New Roman" w:eastAsia="맑은 고딕" w:hAnsi="Times New Roman" w:cs="Times New Roman"/>
      <w:sz w:val="20"/>
      <w:szCs w:val="20"/>
      <w:lang w:val="en-GB" w:eastAsia="en-US"/>
    </w:rPr>
  </w:style>
  <w:style w:type="paragraph" w:customStyle="1" w:styleId="Syntax">
    <w:name w:val="Syntax"/>
    <w:basedOn w:val="a7"/>
    <w:link w:val="SyntaxChar"/>
    <w:qFormat/>
    <w:rsid w:val="00DB7A8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textAlignment w:val="baseline"/>
    </w:pPr>
    <w:rPr>
      <w:rFonts w:ascii="Times New Roman" w:eastAsia="맑은 고딕" w:hAnsi="Times New Roman" w:cs="Times New Roman"/>
      <w:bCs/>
      <w:sz w:val="20"/>
      <w:szCs w:val="20"/>
      <w:lang w:val="en-CA" w:eastAsia="en-US"/>
    </w:rPr>
  </w:style>
  <w:style w:type="character" w:customStyle="1" w:styleId="SyntaxChar">
    <w:name w:val="Syntax Char"/>
    <w:link w:val="Syntax"/>
    <w:rsid w:val="00DB7A8D"/>
    <w:rPr>
      <w:rFonts w:ascii="Times New Roman" w:eastAsia="맑은 고딕" w:hAnsi="Times New Roman" w:cs="Times New Roman"/>
      <w:bCs/>
      <w:sz w:val="20"/>
      <w:szCs w:val="20"/>
      <w:lang w:val="en-CA" w:eastAsia="en-US"/>
    </w:rPr>
  </w:style>
  <w:style w:type="paragraph" w:customStyle="1" w:styleId="3DNote">
    <w:name w:val="3D Note"/>
    <w:basedOn w:val="3N1"/>
    <w:link w:val="3DNoteChar"/>
    <w:qFormat/>
    <w:rsid w:val="00DB7A8D"/>
    <w:pPr>
      <w:ind w:right="373"/>
    </w:pPr>
    <w:rPr>
      <w:sz w:val="18"/>
      <w:szCs w:val="18"/>
    </w:rPr>
  </w:style>
  <w:style w:type="character" w:customStyle="1" w:styleId="3DNoteChar">
    <w:name w:val="3D Note Char"/>
    <w:link w:val="3DNote"/>
    <w:rsid w:val="00DB7A8D"/>
    <w:rPr>
      <w:rFonts w:ascii="Times New Roman" w:eastAsia="맑은 고딕" w:hAnsi="Times New Roman" w:cs="Times New Roman"/>
      <w:sz w:val="18"/>
      <w:szCs w:val="18"/>
      <w:lang w:val="en-GB" w:eastAsia="ko-KR"/>
    </w:rPr>
  </w:style>
  <w:style w:type="numbering" w:customStyle="1" w:styleId="NoList11">
    <w:name w:val="No List11"/>
    <w:next w:val="aa"/>
    <w:uiPriority w:val="99"/>
    <w:semiHidden/>
    <w:unhideWhenUsed/>
    <w:rsid w:val="00DB7A8D"/>
  </w:style>
  <w:style w:type="table" w:customStyle="1" w:styleId="TableGrid1">
    <w:name w:val="Table Grid1"/>
    <w:basedOn w:val="a9"/>
    <w:next w:val="af3"/>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맑은 고딕"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VCNumbers1">
    <w:name w:val="SVC Numbers1"/>
    <w:rsid w:val="00DB7A8D"/>
  </w:style>
  <w:style w:type="numbering" w:customStyle="1" w:styleId="AVCBullet1">
    <w:name w:val="AVC Bullet1"/>
    <w:rsid w:val="00DB7A8D"/>
  </w:style>
  <w:style w:type="numbering" w:customStyle="1" w:styleId="SVCBullets1">
    <w:name w:val="SVC Bullets1"/>
    <w:rsid w:val="00DB7A8D"/>
  </w:style>
  <w:style w:type="numbering" w:customStyle="1" w:styleId="SVCIndent1">
    <w:name w:val="SVC Indent1"/>
    <w:rsid w:val="00DB7A8D"/>
  </w:style>
  <w:style w:type="numbering" w:customStyle="1" w:styleId="1ai1">
    <w:name w:val="1 / a / i1"/>
    <w:basedOn w:val="aa"/>
    <w:next w:val="1ai"/>
    <w:uiPriority w:val="99"/>
    <w:semiHidden/>
    <w:unhideWhenUsed/>
    <w:locked/>
    <w:rsid w:val="00DB7A8D"/>
  </w:style>
  <w:style w:type="numbering" w:customStyle="1" w:styleId="3DHeading11">
    <w:name w:val="3D Heading11"/>
    <w:uiPriority w:val="99"/>
    <w:rsid w:val="00DB7A8D"/>
  </w:style>
  <w:style w:type="numbering" w:customStyle="1" w:styleId="3Dash1">
    <w:name w:val="3Dash1"/>
    <w:uiPriority w:val="99"/>
    <w:rsid w:val="00DB7A8D"/>
  </w:style>
  <w:style w:type="numbering" w:customStyle="1" w:styleId="3DEquation2">
    <w:name w:val="3D Equation2"/>
    <w:uiPriority w:val="99"/>
    <w:rsid w:val="00DB7A8D"/>
  </w:style>
  <w:style w:type="numbering" w:customStyle="1" w:styleId="3DNumbering11">
    <w:name w:val="3D Numbering11"/>
    <w:uiPriority w:val="99"/>
    <w:rsid w:val="00DB7A8D"/>
  </w:style>
  <w:style w:type="numbering" w:customStyle="1" w:styleId="3DNumbering2">
    <w:name w:val="3D Numbering2"/>
    <w:uiPriority w:val="99"/>
    <w:rsid w:val="00DB7A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paragraph" w:styleId="1">
    <w:name w:val="heading 1"/>
    <w:basedOn w:val="a7"/>
    <w:next w:val="a7"/>
    <w:link w:val="1Char"/>
    <w:uiPriority w:val="9"/>
    <w:qFormat/>
    <w:rsid w:val="00DB7A8D"/>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7"/>
    <w:next w:val="a7"/>
    <w:link w:val="2Char"/>
    <w:unhideWhenUsed/>
    <w:qFormat/>
    <w:rsid w:val="00DB7A8D"/>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7"/>
    <w:next w:val="a7"/>
    <w:link w:val="3Char"/>
    <w:unhideWhenUsed/>
    <w:qFormat/>
    <w:rsid w:val="00DB7A8D"/>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41">
    <w:name w:val="heading 4"/>
    <w:aliases w:val="Heading 4 Char1,Heading 4 Char Char"/>
    <w:basedOn w:val="a7"/>
    <w:next w:val="a7"/>
    <w:link w:val="4Char"/>
    <w:uiPriority w:val="99"/>
    <w:unhideWhenUsed/>
    <w:qFormat/>
    <w:rsid w:val="00DB7A8D"/>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30"/>
    <w:next w:val="a7"/>
    <w:link w:val="5Char"/>
    <w:uiPriority w:val="99"/>
    <w:qFormat/>
    <w:rsid w:val="00DB7A8D"/>
    <w:pPr>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line="240" w:lineRule="auto"/>
      <w:ind w:left="1701" w:hanging="1701"/>
      <w:jc w:val="both"/>
      <w:textAlignment w:val="baseline"/>
      <w:outlineLvl w:val="4"/>
    </w:pPr>
    <w:rPr>
      <w:rFonts w:ascii="Times New Roman" w:eastAsia="맑은 고딕" w:hAnsi="Times New Roman" w:cs="Times New Roman"/>
      <w:color w:val="auto"/>
      <w:sz w:val="20"/>
      <w:szCs w:val="20"/>
      <w:lang w:val="en-GB" w:eastAsia="en-US"/>
    </w:rPr>
  </w:style>
  <w:style w:type="paragraph" w:styleId="6">
    <w:name w:val="heading 6"/>
    <w:basedOn w:val="30"/>
    <w:next w:val="a7"/>
    <w:link w:val="6Char"/>
    <w:uiPriority w:val="99"/>
    <w:qFormat/>
    <w:rsid w:val="00DB7A8D"/>
    <w:pPr>
      <w:numPr>
        <w:ilvl w:val="0"/>
        <w:numId w:val="0"/>
      </w:numPr>
      <w:tabs>
        <w:tab w:val="left" w:pos="794"/>
        <w:tab w:val="num" w:pos="1080"/>
        <w:tab w:val="left" w:pos="1191"/>
        <w:tab w:val="left" w:pos="1588"/>
        <w:tab w:val="left" w:pos="1985"/>
      </w:tabs>
      <w:overflowPunct w:val="0"/>
      <w:autoSpaceDE w:val="0"/>
      <w:autoSpaceDN w:val="0"/>
      <w:adjustRightInd w:val="0"/>
      <w:spacing w:before="181" w:line="240" w:lineRule="auto"/>
      <w:jc w:val="both"/>
      <w:textAlignment w:val="baseline"/>
      <w:outlineLvl w:val="5"/>
    </w:pPr>
    <w:rPr>
      <w:rFonts w:ascii="Times" w:eastAsia="맑은 고딕" w:hAnsi="Times" w:cs="Times New Roman"/>
      <w:color w:val="auto"/>
      <w:sz w:val="20"/>
      <w:szCs w:val="20"/>
      <w:lang w:val="en-GB" w:eastAsia="en-US"/>
    </w:rPr>
  </w:style>
  <w:style w:type="paragraph" w:styleId="7">
    <w:name w:val="heading 7"/>
    <w:basedOn w:val="6"/>
    <w:next w:val="a7"/>
    <w:link w:val="7Char"/>
    <w:qFormat/>
    <w:rsid w:val="00DB7A8D"/>
    <w:pPr>
      <w:outlineLvl w:val="6"/>
    </w:pPr>
  </w:style>
  <w:style w:type="paragraph" w:styleId="8">
    <w:name w:val="heading 8"/>
    <w:basedOn w:val="7"/>
    <w:next w:val="a7"/>
    <w:link w:val="8Char"/>
    <w:qFormat/>
    <w:rsid w:val="00DB7A8D"/>
    <w:pPr>
      <w:outlineLvl w:val="7"/>
    </w:pPr>
  </w:style>
  <w:style w:type="paragraph" w:styleId="9">
    <w:name w:val="heading 9"/>
    <w:basedOn w:val="8"/>
    <w:next w:val="a7"/>
    <w:link w:val="9Char"/>
    <w:uiPriority w:val="99"/>
    <w:qFormat/>
    <w:rsid w:val="00DB7A8D"/>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3N0">
    <w:name w:val="3N0"/>
    <w:basedOn w:val="a7"/>
    <w:link w:val="3N0Char"/>
    <w:qFormat/>
    <w:rsid w:val="00C81D57"/>
    <w:pPr>
      <w:widowControl w:val="0"/>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N0Char">
    <w:name w:val="3N0 Char"/>
    <w:link w:val="3N0"/>
    <w:rsid w:val="00C81D57"/>
    <w:rPr>
      <w:rFonts w:ascii="Times New Roman" w:eastAsia="맑은 고딕" w:hAnsi="Times New Roman" w:cs="Times New Roman"/>
      <w:sz w:val="20"/>
      <w:szCs w:val="20"/>
      <w:lang w:val="en-GB" w:eastAsia="en-US"/>
    </w:rPr>
  </w:style>
  <w:style w:type="paragraph" w:customStyle="1" w:styleId="3D0">
    <w:name w:val="3D0"/>
    <w:basedOn w:val="3N0"/>
    <w:link w:val="3D0Char"/>
    <w:qFormat/>
    <w:rsid w:val="00C81D57"/>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C81D57"/>
    <w:pPr>
      <w:numPr>
        <w:ilvl w:val="1"/>
      </w:numPr>
    </w:pPr>
  </w:style>
  <w:style w:type="character" w:customStyle="1" w:styleId="3D0Char">
    <w:name w:val="3D0 Char"/>
    <w:basedOn w:val="a8"/>
    <w:link w:val="3D0"/>
    <w:rsid w:val="00C81D57"/>
    <w:rPr>
      <w:rFonts w:ascii="Times New Roman" w:eastAsia="맑은 고딕" w:hAnsi="Times New Roman" w:cs="Times New Roman"/>
      <w:sz w:val="20"/>
      <w:szCs w:val="20"/>
      <w:lang w:val="en-GB" w:eastAsia="en-US"/>
    </w:rPr>
  </w:style>
  <w:style w:type="paragraph" w:customStyle="1" w:styleId="3D2">
    <w:name w:val="3D2"/>
    <w:basedOn w:val="3D1"/>
    <w:link w:val="3D2Char"/>
    <w:qFormat/>
    <w:rsid w:val="00C81D57"/>
    <w:pPr>
      <w:numPr>
        <w:ilvl w:val="2"/>
      </w:numPr>
      <w:tabs>
        <w:tab w:val="clear" w:pos="340"/>
        <w:tab w:val="clear" w:pos="794"/>
        <w:tab w:val="num" w:pos="1191"/>
      </w:tabs>
      <w:ind w:left="1071"/>
    </w:pPr>
  </w:style>
  <w:style w:type="paragraph" w:customStyle="1" w:styleId="3D3">
    <w:name w:val="3D3"/>
    <w:basedOn w:val="3D2"/>
    <w:link w:val="3D3Char"/>
    <w:qFormat/>
    <w:rsid w:val="00C81D57"/>
    <w:pPr>
      <w:numPr>
        <w:ilvl w:val="3"/>
      </w:numPr>
    </w:pPr>
  </w:style>
  <w:style w:type="character" w:customStyle="1" w:styleId="3D2Char">
    <w:name w:val="3D2 Char"/>
    <w:basedOn w:val="a8"/>
    <w:link w:val="3D2"/>
    <w:rsid w:val="00C81D57"/>
    <w:rPr>
      <w:rFonts w:ascii="Times New Roman" w:eastAsia="맑은 고딕" w:hAnsi="Times New Roman" w:cs="Times New Roman"/>
      <w:sz w:val="20"/>
      <w:szCs w:val="20"/>
      <w:lang w:val="en-GB" w:eastAsia="en-US"/>
    </w:rPr>
  </w:style>
  <w:style w:type="paragraph" w:customStyle="1" w:styleId="3D4">
    <w:name w:val="3D4"/>
    <w:basedOn w:val="3D3"/>
    <w:link w:val="3D4Char"/>
    <w:qFormat/>
    <w:rsid w:val="00C81D57"/>
    <w:pPr>
      <w:numPr>
        <w:ilvl w:val="4"/>
      </w:numPr>
      <w:tabs>
        <w:tab w:val="clear" w:pos="1588"/>
        <w:tab w:val="clear" w:pos="1768"/>
        <w:tab w:val="num" w:pos="360"/>
      </w:tabs>
      <w:ind w:left="3240" w:hanging="360"/>
    </w:pPr>
  </w:style>
  <w:style w:type="character" w:customStyle="1" w:styleId="3D3Char">
    <w:name w:val="3D3 Char"/>
    <w:basedOn w:val="3D2Char"/>
    <w:link w:val="3D3"/>
    <w:rsid w:val="00C81D57"/>
    <w:rPr>
      <w:rFonts w:ascii="Times New Roman" w:eastAsia="맑은 고딕" w:hAnsi="Times New Roman" w:cs="Times New Roman"/>
      <w:sz w:val="20"/>
      <w:szCs w:val="20"/>
      <w:lang w:val="en-GB" w:eastAsia="en-US"/>
    </w:rPr>
  </w:style>
  <w:style w:type="paragraph" w:customStyle="1" w:styleId="3D5">
    <w:name w:val="3D5"/>
    <w:basedOn w:val="3D4"/>
    <w:link w:val="3D5Char"/>
    <w:qFormat/>
    <w:rsid w:val="00C81D57"/>
    <w:pPr>
      <w:numPr>
        <w:ilvl w:val="5"/>
      </w:numPr>
      <w:tabs>
        <w:tab w:val="clear" w:pos="1985"/>
        <w:tab w:val="clear" w:pos="2125"/>
        <w:tab w:val="num" w:pos="360"/>
      </w:tabs>
      <w:ind w:left="3960" w:hanging="360"/>
    </w:pPr>
  </w:style>
  <w:style w:type="paragraph" w:customStyle="1" w:styleId="3D6">
    <w:name w:val="3D6"/>
    <w:basedOn w:val="3D5"/>
    <w:link w:val="3D6Char"/>
    <w:qFormat/>
    <w:rsid w:val="00C81D57"/>
    <w:pPr>
      <w:numPr>
        <w:ilvl w:val="6"/>
      </w:numPr>
      <w:tabs>
        <w:tab w:val="clear" w:pos="2381"/>
        <w:tab w:val="clear" w:pos="2482"/>
        <w:tab w:val="num" w:pos="360"/>
      </w:tabs>
      <w:ind w:left="4680" w:hanging="360"/>
    </w:pPr>
  </w:style>
  <w:style w:type="paragraph" w:customStyle="1" w:styleId="3U1">
    <w:name w:val="3U1"/>
    <w:basedOn w:val="3N0"/>
    <w:qFormat/>
    <w:rsid w:val="00C81D57"/>
    <w:pPr>
      <w:numPr>
        <w:ilvl w:val="1"/>
        <w:numId w:val="4"/>
      </w:numPr>
      <w:tabs>
        <w:tab w:val="num" w:pos="360"/>
      </w:tabs>
      <w:ind w:left="1440" w:firstLine="0"/>
    </w:pPr>
  </w:style>
  <w:style w:type="paragraph" w:customStyle="1" w:styleId="3U0">
    <w:name w:val="3U0"/>
    <w:basedOn w:val="3N0"/>
    <w:qFormat/>
    <w:rsid w:val="00C81D57"/>
    <w:pPr>
      <w:numPr>
        <w:numId w:val="4"/>
      </w:numPr>
      <w:tabs>
        <w:tab w:val="num" w:pos="360"/>
      </w:tabs>
      <w:ind w:left="0" w:firstLine="0"/>
    </w:pPr>
  </w:style>
  <w:style w:type="paragraph" w:customStyle="1" w:styleId="3U2">
    <w:name w:val="3U2"/>
    <w:basedOn w:val="3U1"/>
    <w:qFormat/>
    <w:rsid w:val="00C81D57"/>
    <w:pPr>
      <w:numPr>
        <w:ilvl w:val="2"/>
      </w:numPr>
      <w:tabs>
        <w:tab w:val="num" w:pos="360"/>
      </w:tabs>
      <w:ind w:left="2160" w:hanging="360"/>
    </w:pPr>
  </w:style>
  <w:style w:type="paragraph" w:customStyle="1" w:styleId="3U3">
    <w:name w:val="3U3"/>
    <w:basedOn w:val="3U2"/>
    <w:qFormat/>
    <w:rsid w:val="00C81D57"/>
    <w:pPr>
      <w:numPr>
        <w:ilvl w:val="3"/>
      </w:numPr>
      <w:tabs>
        <w:tab w:val="num" w:pos="360"/>
      </w:tabs>
      <w:ind w:left="2880" w:hanging="360"/>
    </w:pPr>
  </w:style>
  <w:style w:type="paragraph" w:customStyle="1" w:styleId="3U4">
    <w:name w:val="3U4"/>
    <w:basedOn w:val="3U3"/>
    <w:qFormat/>
    <w:rsid w:val="00C81D57"/>
    <w:pPr>
      <w:numPr>
        <w:ilvl w:val="4"/>
      </w:numPr>
      <w:tabs>
        <w:tab w:val="num" w:pos="360"/>
      </w:tabs>
      <w:ind w:left="3600" w:hanging="360"/>
    </w:pPr>
  </w:style>
  <w:style w:type="paragraph" w:customStyle="1" w:styleId="3U5">
    <w:name w:val="3U5"/>
    <w:basedOn w:val="3U4"/>
    <w:qFormat/>
    <w:rsid w:val="00C81D57"/>
    <w:pPr>
      <w:numPr>
        <w:ilvl w:val="5"/>
      </w:numPr>
      <w:tabs>
        <w:tab w:val="num" w:pos="360"/>
      </w:tabs>
      <w:ind w:left="4320" w:hanging="360"/>
    </w:pPr>
  </w:style>
  <w:style w:type="paragraph" w:customStyle="1" w:styleId="3U6">
    <w:name w:val="3U6"/>
    <w:basedOn w:val="3U5"/>
    <w:qFormat/>
    <w:rsid w:val="00C81D57"/>
    <w:pPr>
      <w:numPr>
        <w:ilvl w:val="6"/>
      </w:numPr>
      <w:tabs>
        <w:tab w:val="num" w:pos="360"/>
      </w:tabs>
      <w:ind w:left="5040" w:hanging="360"/>
    </w:pPr>
  </w:style>
  <w:style w:type="paragraph" w:customStyle="1" w:styleId="3U7">
    <w:name w:val="3U7"/>
    <w:basedOn w:val="a7"/>
    <w:qFormat/>
    <w:rsid w:val="00C81D57"/>
    <w:pPr>
      <w:numPr>
        <w:ilvl w:val="7"/>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U8">
    <w:name w:val="3U8"/>
    <w:basedOn w:val="3U7"/>
    <w:qFormat/>
    <w:rsid w:val="00C81D57"/>
    <w:pPr>
      <w:numPr>
        <w:ilvl w:val="8"/>
      </w:numPr>
    </w:pPr>
  </w:style>
  <w:style w:type="paragraph" w:customStyle="1" w:styleId="3D7">
    <w:name w:val="3D7"/>
    <w:basedOn w:val="a7"/>
    <w:rsid w:val="00C81D57"/>
    <w:pPr>
      <w:numPr>
        <w:ilvl w:val="7"/>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D8">
    <w:name w:val="3D8"/>
    <w:basedOn w:val="a7"/>
    <w:rsid w:val="00C81D57"/>
    <w:pPr>
      <w:numPr>
        <w:ilvl w:val="8"/>
        <w:numId w:val="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0">
    <w:name w:val="3E0"/>
    <w:basedOn w:val="3N0"/>
    <w:qFormat/>
    <w:rsid w:val="00C81D57"/>
    <w:pPr>
      <w:numPr>
        <w:numId w:val="5"/>
      </w:numPr>
      <w:tabs>
        <w:tab w:val="num" w:pos="360"/>
        <w:tab w:val="center" w:pos="4865"/>
        <w:tab w:val="right" w:pos="9730"/>
      </w:tabs>
      <w:ind w:left="1220" w:hanging="360"/>
      <w:jc w:val="left"/>
    </w:pPr>
  </w:style>
  <w:style w:type="paragraph" w:customStyle="1" w:styleId="3E1">
    <w:name w:val="3E1"/>
    <w:basedOn w:val="3E0"/>
    <w:qFormat/>
    <w:rsid w:val="00C81D57"/>
    <w:pPr>
      <w:numPr>
        <w:ilvl w:val="1"/>
      </w:numPr>
      <w:tabs>
        <w:tab w:val="num" w:pos="360"/>
      </w:tabs>
      <w:ind w:left="1940"/>
    </w:pPr>
  </w:style>
  <w:style w:type="paragraph" w:customStyle="1" w:styleId="3E2">
    <w:name w:val="3E2"/>
    <w:basedOn w:val="3E1"/>
    <w:qFormat/>
    <w:rsid w:val="00C81D57"/>
    <w:pPr>
      <w:numPr>
        <w:ilvl w:val="2"/>
      </w:numPr>
      <w:tabs>
        <w:tab w:val="num" w:pos="360"/>
      </w:tabs>
      <w:ind w:left="2660"/>
    </w:pPr>
  </w:style>
  <w:style w:type="paragraph" w:customStyle="1" w:styleId="3E3">
    <w:name w:val="3E3"/>
    <w:basedOn w:val="a7"/>
    <w:qFormat/>
    <w:rsid w:val="00C81D57"/>
    <w:pPr>
      <w:numPr>
        <w:ilvl w:val="3"/>
        <w:numId w:val="5"/>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4">
    <w:name w:val="3E4"/>
    <w:basedOn w:val="a7"/>
    <w:qFormat/>
    <w:rsid w:val="00C81D57"/>
    <w:pPr>
      <w:numPr>
        <w:ilvl w:val="4"/>
        <w:numId w:val="5"/>
      </w:numPr>
      <w:tabs>
        <w:tab w:val="center" w:pos="4865"/>
        <w:tab w:val="right" w:pos="9730"/>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5">
    <w:name w:val="3E5"/>
    <w:basedOn w:val="a7"/>
    <w:qFormat/>
    <w:rsid w:val="00C81D57"/>
    <w:pPr>
      <w:numPr>
        <w:ilvl w:val="5"/>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6">
    <w:name w:val="3E6"/>
    <w:basedOn w:val="a7"/>
    <w:qFormat/>
    <w:rsid w:val="00C81D57"/>
    <w:pPr>
      <w:numPr>
        <w:ilvl w:val="6"/>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7">
    <w:name w:val="3E7"/>
    <w:basedOn w:val="a7"/>
    <w:qFormat/>
    <w:rsid w:val="00C81D57"/>
    <w:pPr>
      <w:numPr>
        <w:ilvl w:val="7"/>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E8">
    <w:name w:val="3E8"/>
    <w:basedOn w:val="a7"/>
    <w:qFormat/>
    <w:rsid w:val="00C81D57"/>
    <w:pPr>
      <w:numPr>
        <w:ilvl w:val="8"/>
        <w:numId w:val="5"/>
      </w:numPr>
      <w:tabs>
        <w:tab w:val="center" w:pos="4864"/>
        <w:tab w:val="right" w:pos="9729"/>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numbering" w:customStyle="1" w:styleId="3DEquation">
    <w:name w:val="3D Equation"/>
    <w:uiPriority w:val="99"/>
    <w:rsid w:val="00C81D57"/>
    <w:pPr>
      <w:numPr>
        <w:numId w:val="2"/>
      </w:numPr>
    </w:pPr>
  </w:style>
  <w:style w:type="numbering" w:customStyle="1" w:styleId="3DNumbering">
    <w:name w:val="3D Numbering"/>
    <w:uiPriority w:val="99"/>
    <w:rsid w:val="00C81D57"/>
    <w:pPr>
      <w:numPr>
        <w:numId w:val="3"/>
      </w:numPr>
    </w:pPr>
  </w:style>
  <w:style w:type="paragraph" w:customStyle="1" w:styleId="3H0">
    <w:name w:val="3H0"/>
    <w:next w:val="3N0"/>
    <w:link w:val="3H0Char"/>
    <w:qFormat/>
    <w:rsid w:val="00C81D57"/>
    <w:pPr>
      <w:keepNext/>
      <w:keepLines/>
      <w:numPr>
        <w:numId w:val="8"/>
      </w:numPr>
      <w:spacing w:before="313" w:after="0" w:line="240" w:lineRule="auto"/>
      <w:jc w:val="both"/>
      <w:outlineLvl w:val="1"/>
    </w:pPr>
    <w:rPr>
      <w:rFonts w:ascii="Times New Roman" w:eastAsia="맑은 고딕" w:hAnsi="Times New Roman" w:cs="Times New Roman"/>
      <w:b/>
      <w:szCs w:val="20"/>
      <w:lang w:val="en-GB" w:eastAsia="en-US"/>
    </w:rPr>
  </w:style>
  <w:style w:type="paragraph" w:customStyle="1" w:styleId="3H1">
    <w:name w:val="3H1"/>
    <w:basedOn w:val="3H0"/>
    <w:next w:val="3N0"/>
    <w:link w:val="3H1Char"/>
    <w:qFormat/>
    <w:rsid w:val="00C81D57"/>
    <w:pPr>
      <w:numPr>
        <w:ilvl w:val="1"/>
      </w:numPr>
      <w:spacing w:before="181"/>
      <w:outlineLvl w:val="2"/>
    </w:pPr>
    <w:rPr>
      <w:sz w:val="20"/>
    </w:rPr>
  </w:style>
  <w:style w:type="paragraph" w:customStyle="1" w:styleId="3H2">
    <w:name w:val="3H2"/>
    <w:basedOn w:val="3H1"/>
    <w:next w:val="3N0"/>
    <w:link w:val="3H2Char"/>
    <w:qFormat/>
    <w:rsid w:val="00C81D57"/>
    <w:pPr>
      <w:numPr>
        <w:ilvl w:val="2"/>
      </w:numPr>
      <w:outlineLvl w:val="3"/>
    </w:pPr>
  </w:style>
  <w:style w:type="paragraph" w:customStyle="1" w:styleId="3H3">
    <w:name w:val="3H3"/>
    <w:basedOn w:val="3H2"/>
    <w:next w:val="3N0"/>
    <w:link w:val="3H3Char"/>
    <w:qFormat/>
    <w:rsid w:val="00C81D57"/>
    <w:pPr>
      <w:numPr>
        <w:ilvl w:val="3"/>
      </w:numPr>
      <w:outlineLvl w:val="4"/>
    </w:pPr>
  </w:style>
  <w:style w:type="paragraph" w:customStyle="1" w:styleId="3H4">
    <w:name w:val="3H4"/>
    <w:basedOn w:val="3H3"/>
    <w:next w:val="3N0"/>
    <w:link w:val="3H4Char"/>
    <w:qFormat/>
    <w:rsid w:val="00C81D57"/>
    <w:pPr>
      <w:numPr>
        <w:ilvl w:val="4"/>
      </w:numPr>
      <w:outlineLvl w:val="5"/>
    </w:pPr>
  </w:style>
  <w:style w:type="paragraph" w:customStyle="1" w:styleId="3H5">
    <w:name w:val="3H5"/>
    <w:basedOn w:val="3H4"/>
    <w:next w:val="3N0"/>
    <w:link w:val="3DVCLevel5Char"/>
    <w:qFormat/>
    <w:rsid w:val="00C81D57"/>
    <w:pPr>
      <w:numPr>
        <w:ilvl w:val="5"/>
      </w:numPr>
      <w:tabs>
        <w:tab w:val="clear" w:pos="794"/>
        <w:tab w:val="num" w:pos="360"/>
      </w:tabs>
    </w:pPr>
  </w:style>
  <w:style w:type="character" w:customStyle="1" w:styleId="3H4Char">
    <w:name w:val="3H4 Char"/>
    <w:link w:val="3H4"/>
    <w:rsid w:val="00C81D57"/>
    <w:rPr>
      <w:rFonts w:ascii="Times New Roman" w:eastAsia="맑은 고딕" w:hAnsi="Times New Roman" w:cs="Times New Roman"/>
      <w:b/>
      <w:sz w:val="20"/>
      <w:szCs w:val="20"/>
      <w:lang w:val="en-GB" w:eastAsia="en-US"/>
    </w:rPr>
  </w:style>
  <w:style w:type="numbering" w:customStyle="1" w:styleId="3DHeading">
    <w:name w:val="3D Heading"/>
    <w:uiPriority w:val="99"/>
    <w:rsid w:val="00C81D57"/>
    <w:pPr>
      <w:numPr>
        <w:numId w:val="6"/>
      </w:numPr>
    </w:pPr>
  </w:style>
  <w:style w:type="paragraph" w:customStyle="1" w:styleId="3H6">
    <w:name w:val="3H6"/>
    <w:basedOn w:val="a7"/>
    <w:rsid w:val="00C81D57"/>
    <w:pPr>
      <w:numPr>
        <w:ilvl w:val="6"/>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H7">
    <w:name w:val="3H7"/>
    <w:basedOn w:val="a7"/>
    <w:rsid w:val="00C81D57"/>
    <w:pPr>
      <w:numPr>
        <w:ilvl w:val="7"/>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H8">
    <w:name w:val="3H8"/>
    <w:basedOn w:val="a7"/>
    <w:rsid w:val="00C81D57"/>
    <w:pPr>
      <w:numPr>
        <w:ilvl w:val="8"/>
        <w:numId w:val="8"/>
      </w:numPr>
      <w:tabs>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D1Char">
    <w:name w:val="3D1 Char"/>
    <w:link w:val="3D1"/>
    <w:rsid w:val="00C81D57"/>
    <w:rPr>
      <w:rFonts w:ascii="Times New Roman" w:eastAsia="맑은 고딕" w:hAnsi="Times New Roman" w:cs="Times New Roman"/>
      <w:sz w:val="20"/>
      <w:szCs w:val="20"/>
      <w:lang w:val="en-GB" w:eastAsia="en-US"/>
    </w:rPr>
  </w:style>
  <w:style w:type="character" w:customStyle="1" w:styleId="3D4Char">
    <w:name w:val="3D4 Char"/>
    <w:link w:val="3D4"/>
    <w:rsid w:val="00C81D57"/>
    <w:rPr>
      <w:rFonts w:ascii="Times New Roman" w:eastAsia="맑은 고딕" w:hAnsi="Times New Roman" w:cs="Times New Roman"/>
      <w:sz w:val="20"/>
      <w:szCs w:val="20"/>
      <w:lang w:val="en-GB" w:eastAsia="en-US"/>
    </w:rPr>
  </w:style>
  <w:style w:type="character" w:customStyle="1" w:styleId="3D5Char">
    <w:name w:val="3D5 Char"/>
    <w:link w:val="3D5"/>
    <w:rsid w:val="00C81D57"/>
    <w:rPr>
      <w:rFonts w:ascii="Times New Roman" w:eastAsia="맑은 고딕" w:hAnsi="Times New Roman" w:cs="Times New Roman"/>
      <w:sz w:val="20"/>
      <w:szCs w:val="20"/>
      <w:lang w:val="en-GB" w:eastAsia="en-US"/>
    </w:rPr>
  </w:style>
  <w:style w:type="paragraph" w:customStyle="1" w:styleId="3N2">
    <w:name w:val="3N2"/>
    <w:basedOn w:val="a7"/>
    <w:link w:val="3N2Char"/>
    <w:qFormat/>
    <w:rsid w:val="00C81D57"/>
    <w:pPr>
      <w:widowControl w:val="0"/>
      <w:overflowPunct w:val="0"/>
      <w:autoSpaceDE w:val="0"/>
      <w:autoSpaceDN w:val="0"/>
      <w:adjustRightInd w:val="0"/>
      <w:spacing w:before="136" w:after="0" w:line="240" w:lineRule="auto"/>
      <w:ind w:left="714"/>
      <w:jc w:val="both"/>
      <w:textAlignment w:val="baseline"/>
    </w:pPr>
    <w:rPr>
      <w:rFonts w:ascii="Times New Roman" w:eastAsia="맑은 고딕" w:hAnsi="Times New Roman" w:cs="Times New Roman"/>
      <w:sz w:val="20"/>
      <w:szCs w:val="20"/>
      <w:lang w:val="en-GB" w:eastAsia="ko-KR"/>
    </w:rPr>
  </w:style>
  <w:style w:type="character" w:customStyle="1" w:styleId="3N2Char">
    <w:name w:val="3N2 Char"/>
    <w:link w:val="3N2"/>
    <w:rsid w:val="00C81D57"/>
    <w:rPr>
      <w:rFonts w:ascii="Times New Roman" w:eastAsia="맑은 고딕" w:hAnsi="Times New Roman" w:cs="Times New Roman"/>
      <w:sz w:val="20"/>
      <w:szCs w:val="20"/>
      <w:lang w:val="en-GB" w:eastAsia="ko-KR"/>
    </w:rPr>
  </w:style>
  <w:style w:type="character" w:customStyle="1" w:styleId="1Char">
    <w:name w:val="Heading 1 Char"/>
    <w:basedOn w:val="a8"/>
    <w:link w:val="1"/>
    <w:uiPriority w:val="9"/>
    <w:rsid w:val="00DB7A8D"/>
    <w:rPr>
      <w:rFonts w:asciiTheme="majorHAnsi" w:eastAsiaTheme="majorEastAsia" w:hAnsiTheme="majorHAnsi" w:cstheme="majorBidi"/>
      <w:b/>
      <w:bCs/>
      <w:color w:val="365F91" w:themeColor="accent1" w:themeShade="BF"/>
      <w:sz w:val="28"/>
      <w:szCs w:val="28"/>
    </w:rPr>
  </w:style>
  <w:style w:type="character" w:customStyle="1" w:styleId="2Char">
    <w:name w:val="Heading 2 Char"/>
    <w:basedOn w:val="a8"/>
    <w:link w:val="20"/>
    <w:rsid w:val="00DB7A8D"/>
    <w:rPr>
      <w:rFonts w:asciiTheme="majorHAnsi" w:eastAsiaTheme="majorEastAsia" w:hAnsiTheme="majorHAnsi" w:cstheme="majorBidi"/>
      <w:b/>
      <w:bCs/>
      <w:color w:val="4F81BD" w:themeColor="accent1"/>
      <w:sz w:val="26"/>
      <w:szCs w:val="26"/>
    </w:rPr>
  </w:style>
  <w:style w:type="character" w:customStyle="1" w:styleId="3Char">
    <w:name w:val="Heading 3 Char"/>
    <w:basedOn w:val="a8"/>
    <w:link w:val="30"/>
    <w:rsid w:val="00DB7A8D"/>
    <w:rPr>
      <w:rFonts w:asciiTheme="majorHAnsi" w:eastAsiaTheme="majorEastAsia" w:hAnsiTheme="majorHAnsi" w:cstheme="majorBidi"/>
      <w:b/>
      <w:bCs/>
      <w:color w:val="4F81BD" w:themeColor="accent1"/>
    </w:rPr>
  </w:style>
  <w:style w:type="character" w:customStyle="1" w:styleId="4Char">
    <w:name w:val="Heading 4 Char"/>
    <w:aliases w:val="Heading 4 Char1 Char,Heading 4 Char Char Char"/>
    <w:basedOn w:val="a8"/>
    <w:link w:val="41"/>
    <w:uiPriority w:val="99"/>
    <w:rsid w:val="00DB7A8D"/>
    <w:rPr>
      <w:rFonts w:asciiTheme="majorHAnsi" w:eastAsiaTheme="majorEastAsia" w:hAnsiTheme="majorHAnsi" w:cstheme="majorBidi"/>
      <w:b/>
      <w:bCs/>
      <w:i/>
      <w:iCs/>
      <w:color w:val="4F81BD" w:themeColor="accent1"/>
    </w:rPr>
  </w:style>
  <w:style w:type="character" w:customStyle="1" w:styleId="5Char">
    <w:name w:val="Heading 5 Char"/>
    <w:basedOn w:val="a8"/>
    <w:link w:val="50"/>
    <w:uiPriority w:val="99"/>
    <w:rsid w:val="00DB7A8D"/>
    <w:rPr>
      <w:rFonts w:ascii="Times New Roman" w:eastAsia="맑은 고딕" w:hAnsi="Times New Roman" w:cs="Times New Roman"/>
      <w:b/>
      <w:bCs/>
      <w:sz w:val="20"/>
      <w:szCs w:val="20"/>
      <w:lang w:val="en-GB" w:eastAsia="en-US"/>
    </w:rPr>
  </w:style>
  <w:style w:type="character" w:customStyle="1" w:styleId="6Char">
    <w:name w:val="Heading 6 Char"/>
    <w:basedOn w:val="a8"/>
    <w:link w:val="6"/>
    <w:uiPriority w:val="99"/>
    <w:rsid w:val="00DB7A8D"/>
    <w:rPr>
      <w:rFonts w:ascii="Times" w:eastAsia="맑은 고딕" w:hAnsi="Times" w:cs="Times New Roman"/>
      <w:b/>
      <w:bCs/>
      <w:sz w:val="20"/>
      <w:szCs w:val="20"/>
      <w:lang w:val="en-GB" w:eastAsia="en-US"/>
    </w:rPr>
  </w:style>
  <w:style w:type="character" w:customStyle="1" w:styleId="7Char">
    <w:name w:val="Heading 7 Char"/>
    <w:basedOn w:val="a8"/>
    <w:link w:val="7"/>
    <w:rsid w:val="00DB7A8D"/>
    <w:rPr>
      <w:rFonts w:ascii="Times" w:eastAsia="맑은 고딕" w:hAnsi="Times" w:cs="Times New Roman"/>
      <w:b/>
      <w:bCs/>
      <w:sz w:val="20"/>
      <w:szCs w:val="20"/>
      <w:lang w:val="en-GB" w:eastAsia="en-US"/>
    </w:rPr>
  </w:style>
  <w:style w:type="character" w:customStyle="1" w:styleId="8Char">
    <w:name w:val="Heading 8 Char"/>
    <w:basedOn w:val="a8"/>
    <w:link w:val="8"/>
    <w:rsid w:val="00DB7A8D"/>
    <w:rPr>
      <w:rFonts w:ascii="Times" w:eastAsia="맑은 고딕" w:hAnsi="Times" w:cs="Times New Roman"/>
      <w:b/>
      <w:bCs/>
      <w:sz w:val="20"/>
      <w:szCs w:val="20"/>
      <w:lang w:val="en-GB" w:eastAsia="en-US"/>
    </w:rPr>
  </w:style>
  <w:style w:type="character" w:customStyle="1" w:styleId="9Char">
    <w:name w:val="Heading 9 Char"/>
    <w:basedOn w:val="a8"/>
    <w:link w:val="9"/>
    <w:uiPriority w:val="99"/>
    <w:rsid w:val="00DB7A8D"/>
    <w:rPr>
      <w:rFonts w:ascii="Times" w:eastAsia="맑은 고딕" w:hAnsi="Times" w:cs="Times New Roman"/>
      <w:b/>
      <w:bCs/>
      <w:sz w:val="20"/>
      <w:szCs w:val="20"/>
      <w:lang w:val="en-GB" w:eastAsia="en-US"/>
    </w:rPr>
  </w:style>
  <w:style w:type="numbering" w:customStyle="1" w:styleId="NoList1">
    <w:name w:val="No List1"/>
    <w:next w:val="aa"/>
    <w:uiPriority w:val="99"/>
    <w:semiHidden/>
    <w:unhideWhenUsed/>
    <w:rsid w:val="00DB7A8D"/>
  </w:style>
  <w:style w:type="paragraph" w:styleId="ab">
    <w:name w:val="Title"/>
    <w:basedOn w:val="a7"/>
    <w:next w:val="a7"/>
    <w:link w:val="Char"/>
    <w:uiPriority w:val="99"/>
    <w:qFormat/>
    <w:rsid w:val="00DB7A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Title Char"/>
    <w:basedOn w:val="a8"/>
    <w:link w:val="ab"/>
    <w:uiPriority w:val="99"/>
    <w:rsid w:val="00DB7A8D"/>
    <w:rPr>
      <w:rFonts w:asciiTheme="majorHAnsi" w:eastAsiaTheme="majorEastAsia" w:hAnsiTheme="majorHAnsi" w:cstheme="majorBidi"/>
      <w:color w:val="17365D" w:themeColor="text2" w:themeShade="BF"/>
      <w:spacing w:val="5"/>
      <w:kern w:val="28"/>
      <w:sz w:val="52"/>
      <w:szCs w:val="52"/>
    </w:rPr>
  </w:style>
  <w:style w:type="paragraph" w:styleId="ac">
    <w:name w:val="List Paragraph"/>
    <w:basedOn w:val="a7"/>
    <w:uiPriority w:val="34"/>
    <w:qFormat/>
    <w:rsid w:val="00DB7A8D"/>
    <w:pPr>
      <w:ind w:left="720"/>
      <w:contextualSpacing/>
    </w:pPr>
  </w:style>
  <w:style w:type="character" w:styleId="ad">
    <w:name w:val="Hyperlink"/>
    <w:basedOn w:val="a8"/>
    <w:uiPriority w:val="99"/>
    <w:rsid w:val="00DB7A8D"/>
    <w:rPr>
      <w:rFonts w:ascii="Arial" w:eastAsia="SimSun" w:hAnsi="Arial" w:cs="Arial"/>
      <w:color w:val="0000FF"/>
      <w:kern w:val="2"/>
      <w:u w:val="single"/>
      <w:lang w:val="en-US" w:eastAsia="zh-CN" w:bidi="ar-SA"/>
    </w:rPr>
  </w:style>
  <w:style w:type="paragraph" w:styleId="ae">
    <w:name w:val="caption"/>
    <w:aliases w:val="Figure"/>
    <w:basedOn w:val="a7"/>
    <w:next w:val="a7"/>
    <w:link w:val="Char0"/>
    <w:qFormat/>
    <w:rsid w:val="00DB7A8D"/>
    <w:pPr>
      <w:spacing w:before="120" w:after="120" w:line="240" w:lineRule="auto"/>
    </w:pPr>
    <w:rPr>
      <w:rFonts w:ascii="Times New Roman" w:eastAsia="SimSun" w:hAnsi="Times New Roman" w:cs="Times New Roman"/>
      <w:b/>
      <w:bCs/>
      <w:sz w:val="20"/>
      <w:szCs w:val="20"/>
      <w:lang w:eastAsia="en-US"/>
    </w:rPr>
  </w:style>
  <w:style w:type="character" w:customStyle="1" w:styleId="Char1">
    <w:name w:val="Comment Text Char"/>
    <w:basedOn w:val="a8"/>
    <w:link w:val="af"/>
    <w:uiPriority w:val="99"/>
    <w:rsid w:val="00DB7A8D"/>
    <w:rPr>
      <w:sz w:val="20"/>
      <w:szCs w:val="20"/>
    </w:rPr>
  </w:style>
  <w:style w:type="paragraph" w:styleId="af">
    <w:name w:val="annotation text"/>
    <w:basedOn w:val="a7"/>
    <w:link w:val="Char1"/>
    <w:uiPriority w:val="99"/>
    <w:unhideWhenUsed/>
    <w:rsid w:val="00DB7A8D"/>
    <w:pPr>
      <w:spacing w:line="240" w:lineRule="auto"/>
    </w:pPr>
    <w:rPr>
      <w:sz w:val="20"/>
      <w:szCs w:val="20"/>
    </w:rPr>
  </w:style>
  <w:style w:type="character" w:customStyle="1" w:styleId="CommentTextChar1">
    <w:name w:val="Comment Text Char1"/>
    <w:basedOn w:val="a8"/>
    <w:uiPriority w:val="99"/>
    <w:semiHidden/>
    <w:rsid w:val="00DB7A8D"/>
    <w:rPr>
      <w:sz w:val="20"/>
      <w:szCs w:val="20"/>
    </w:rPr>
  </w:style>
  <w:style w:type="character" w:styleId="af0">
    <w:name w:val="annotation reference"/>
    <w:basedOn w:val="a8"/>
    <w:uiPriority w:val="99"/>
    <w:semiHidden/>
    <w:unhideWhenUsed/>
    <w:rsid w:val="00DB7A8D"/>
    <w:rPr>
      <w:sz w:val="16"/>
      <w:szCs w:val="16"/>
    </w:rPr>
  </w:style>
  <w:style w:type="paragraph" w:customStyle="1" w:styleId="1Text">
    <w:name w:val="1Text"/>
    <w:basedOn w:val="a7"/>
    <w:link w:val="1TextChar"/>
    <w:qFormat/>
    <w:rsid w:val="00DB7A8D"/>
    <w:pPr>
      <w:spacing w:after="0" w:line="288" w:lineRule="auto"/>
      <w:jc w:val="both"/>
    </w:pPr>
    <w:rPr>
      <w:rFonts w:ascii="Times New Roman" w:eastAsia="SimSun" w:hAnsi="Times New Roman" w:cs="Times New Roman"/>
      <w:sz w:val="24"/>
      <w:szCs w:val="20"/>
      <w:lang w:eastAsia="fi-FI"/>
    </w:rPr>
  </w:style>
  <w:style w:type="character" w:customStyle="1" w:styleId="1TextChar">
    <w:name w:val="1Text Char"/>
    <w:basedOn w:val="a8"/>
    <w:link w:val="1Text"/>
    <w:rsid w:val="00DB7A8D"/>
    <w:rPr>
      <w:rFonts w:ascii="Times New Roman" w:eastAsia="SimSun" w:hAnsi="Times New Roman" w:cs="Times New Roman"/>
      <w:sz w:val="24"/>
      <w:szCs w:val="20"/>
      <w:lang w:eastAsia="fi-FI"/>
    </w:rPr>
  </w:style>
  <w:style w:type="character" w:customStyle="1" w:styleId="Char0">
    <w:name w:val="Caption Char"/>
    <w:aliases w:val="Figure Char"/>
    <w:link w:val="ae"/>
    <w:locked/>
    <w:rsid w:val="00DB7A8D"/>
    <w:rPr>
      <w:rFonts w:ascii="Times New Roman" w:eastAsia="SimSun" w:hAnsi="Times New Roman" w:cs="Times New Roman"/>
      <w:b/>
      <w:bCs/>
      <w:sz w:val="20"/>
      <w:szCs w:val="20"/>
      <w:lang w:eastAsia="en-US"/>
    </w:rPr>
  </w:style>
  <w:style w:type="paragraph" w:styleId="af1">
    <w:name w:val="Balloon Text"/>
    <w:basedOn w:val="a7"/>
    <w:link w:val="Char2"/>
    <w:uiPriority w:val="99"/>
    <w:semiHidden/>
    <w:unhideWhenUsed/>
    <w:rsid w:val="00DB7A8D"/>
    <w:pPr>
      <w:spacing w:after="0" w:line="240" w:lineRule="auto"/>
    </w:pPr>
    <w:rPr>
      <w:rFonts w:ascii="Tahoma" w:hAnsi="Tahoma" w:cs="Tahoma"/>
      <w:sz w:val="16"/>
      <w:szCs w:val="16"/>
    </w:rPr>
  </w:style>
  <w:style w:type="character" w:customStyle="1" w:styleId="Char2">
    <w:name w:val="Balloon Text Char"/>
    <w:basedOn w:val="a8"/>
    <w:link w:val="af1"/>
    <w:uiPriority w:val="99"/>
    <w:semiHidden/>
    <w:rsid w:val="00DB7A8D"/>
    <w:rPr>
      <w:rFonts w:ascii="Tahoma" w:hAnsi="Tahoma" w:cs="Tahoma"/>
      <w:sz w:val="16"/>
      <w:szCs w:val="16"/>
    </w:rPr>
  </w:style>
  <w:style w:type="paragraph" w:styleId="af2">
    <w:name w:val="annotation subject"/>
    <w:basedOn w:val="af"/>
    <w:next w:val="af"/>
    <w:link w:val="Char3"/>
    <w:uiPriority w:val="99"/>
    <w:semiHidden/>
    <w:unhideWhenUsed/>
    <w:rsid w:val="00DB7A8D"/>
    <w:rPr>
      <w:b/>
      <w:bCs/>
    </w:rPr>
  </w:style>
  <w:style w:type="character" w:customStyle="1" w:styleId="Char3">
    <w:name w:val="Comment Subject Char"/>
    <w:basedOn w:val="CommentTextChar1"/>
    <w:link w:val="af2"/>
    <w:uiPriority w:val="99"/>
    <w:semiHidden/>
    <w:rsid w:val="00DB7A8D"/>
    <w:rPr>
      <w:b/>
      <w:bCs/>
      <w:sz w:val="20"/>
      <w:szCs w:val="20"/>
    </w:rPr>
  </w:style>
  <w:style w:type="table" w:styleId="af3">
    <w:name w:val="Table Grid"/>
    <w:basedOn w:val="a9"/>
    <w:uiPriority w:val="99"/>
    <w:rsid w:val="00DB7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laceholder Text"/>
    <w:basedOn w:val="a8"/>
    <w:uiPriority w:val="99"/>
    <w:semiHidden/>
    <w:rsid w:val="00DB7A8D"/>
    <w:rPr>
      <w:color w:val="808080"/>
    </w:rPr>
  </w:style>
  <w:style w:type="paragraph" w:styleId="af5">
    <w:name w:val="Revision"/>
    <w:hidden/>
    <w:uiPriority w:val="99"/>
    <w:semiHidden/>
    <w:rsid w:val="00DB7A8D"/>
    <w:pPr>
      <w:spacing w:after="0" w:line="240" w:lineRule="auto"/>
    </w:pPr>
  </w:style>
  <w:style w:type="character" w:styleId="af6">
    <w:name w:val="FollowedHyperlink"/>
    <w:basedOn w:val="a8"/>
    <w:uiPriority w:val="99"/>
    <w:unhideWhenUsed/>
    <w:rsid w:val="00DB7A8D"/>
    <w:rPr>
      <w:color w:val="800080" w:themeColor="followedHyperlink"/>
      <w:u w:val="single"/>
    </w:rPr>
  </w:style>
  <w:style w:type="paragraph" w:styleId="af7">
    <w:name w:val="header"/>
    <w:aliases w:val="h,Header/Footer"/>
    <w:basedOn w:val="a7"/>
    <w:link w:val="Char4"/>
    <w:uiPriority w:val="99"/>
    <w:unhideWhenUsed/>
    <w:rsid w:val="00DB7A8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Header Char"/>
    <w:aliases w:val="h Char,Header/Footer Char"/>
    <w:basedOn w:val="a8"/>
    <w:link w:val="af7"/>
    <w:uiPriority w:val="99"/>
    <w:rsid w:val="00DB7A8D"/>
    <w:rPr>
      <w:sz w:val="18"/>
      <w:szCs w:val="18"/>
    </w:rPr>
  </w:style>
  <w:style w:type="paragraph" w:styleId="af8">
    <w:name w:val="footer"/>
    <w:basedOn w:val="a7"/>
    <w:link w:val="Char5"/>
    <w:uiPriority w:val="99"/>
    <w:unhideWhenUsed/>
    <w:rsid w:val="00DB7A8D"/>
    <w:pPr>
      <w:tabs>
        <w:tab w:val="center" w:pos="4153"/>
        <w:tab w:val="right" w:pos="8306"/>
      </w:tabs>
      <w:snapToGrid w:val="0"/>
      <w:spacing w:line="240" w:lineRule="auto"/>
    </w:pPr>
    <w:rPr>
      <w:sz w:val="18"/>
      <w:szCs w:val="18"/>
    </w:rPr>
  </w:style>
  <w:style w:type="character" w:customStyle="1" w:styleId="Char5">
    <w:name w:val="Footer Char"/>
    <w:basedOn w:val="a8"/>
    <w:link w:val="af8"/>
    <w:uiPriority w:val="99"/>
    <w:rsid w:val="00DB7A8D"/>
    <w:rPr>
      <w:sz w:val="18"/>
      <w:szCs w:val="18"/>
    </w:rPr>
  </w:style>
  <w:style w:type="paragraph" w:customStyle="1" w:styleId="3Table">
    <w:name w:val="3Table"/>
    <w:basedOn w:val="a7"/>
    <w:link w:val="3TableChar"/>
    <w:qFormat/>
    <w:rsid w:val="00DB7A8D"/>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overflowPunct w:val="0"/>
      <w:autoSpaceDE w:val="0"/>
      <w:autoSpaceDN w:val="0"/>
      <w:adjustRightInd w:val="0"/>
      <w:spacing w:after="60" w:line="240" w:lineRule="auto"/>
      <w:textAlignment w:val="baseline"/>
    </w:pPr>
    <w:rPr>
      <w:rFonts w:ascii="Times New Roman" w:eastAsia="맑은 고딕" w:hAnsi="Times New Roman" w:cs="Times New Roman"/>
      <w:sz w:val="20"/>
      <w:szCs w:val="20"/>
      <w:lang w:val="en-GB" w:eastAsia="ko-KR"/>
    </w:rPr>
  </w:style>
  <w:style w:type="character" w:customStyle="1" w:styleId="3TableChar">
    <w:name w:val="3Table Char"/>
    <w:link w:val="3Table"/>
    <w:rsid w:val="00DB7A8D"/>
    <w:rPr>
      <w:rFonts w:ascii="Times New Roman" w:eastAsia="맑은 고딕" w:hAnsi="Times New Roman" w:cs="Times New Roman"/>
      <w:sz w:val="20"/>
      <w:szCs w:val="20"/>
      <w:lang w:val="en-GB" w:eastAsia="ko-KR"/>
    </w:rPr>
  </w:style>
  <w:style w:type="numbering" w:customStyle="1" w:styleId="3DHeading1">
    <w:name w:val="3D Heading1"/>
    <w:uiPriority w:val="99"/>
    <w:rsid w:val="00DB7A8D"/>
    <w:pPr>
      <w:numPr>
        <w:numId w:val="32"/>
      </w:numPr>
    </w:pPr>
  </w:style>
  <w:style w:type="paragraph" w:styleId="af9">
    <w:name w:val="footnote text"/>
    <w:basedOn w:val="a7"/>
    <w:link w:val="Char6"/>
    <w:uiPriority w:val="99"/>
    <w:semiHidden/>
    <w:unhideWhenUsed/>
    <w:rsid w:val="00DB7A8D"/>
    <w:pPr>
      <w:spacing w:after="0" w:line="240" w:lineRule="auto"/>
    </w:pPr>
    <w:rPr>
      <w:sz w:val="20"/>
      <w:szCs w:val="20"/>
    </w:rPr>
  </w:style>
  <w:style w:type="character" w:customStyle="1" w:styleId="Char6">
    <w:name w:val="Footnote Text Char"/>
    <w:basedOn w:val="a8"/>
    <w:link w:val="af9"/>
    <w:uiPriority w:val="99"/>
    <w:semiHidden/>
    <w:rsid w:val="00DB7A8D"/>
    <w:rPr>
      <w:sz w:val="20"/>
      <w:szCs w:val="20"/>
    </w:rPr>
  </w:style>
  <w:style w:type="character" w:styleId="afa">
    <w:name w:val="footnote reference"/>
    <w:basedOn w:val="a8"/>
    <w:uiPriority w:val="99"/>
    <w:semiHidden/>
    <w:unhideWhenUsed/>
    <w:rsid w:val="00DB7A8D"/>
    <w:rPr>
      <w:vertAlign w:val="superscript"/>
    </w:rPr>
  </w:style>
  <w:style w:type="character" w:customStyle="1" w:styleId="3H3Char">
    <w:name w:val="3H3 Char"/>
    <w:link w:val="3H3"/>
    <w:rsid w:val="00DB7A8D"/>
    <w:rPr>
      <w:rFonts w:ascii="Times New Roman" w:eastAsia="맑은 고딕" w:hAnsi="Times New Roman" w:cs="Times New Roman"/>
      <w:b/>
      <w:sz w:val="20"/>
      <w:szCs w:val="20"/>
      <w:lang w:val="en-GB" w:eastAsia="en-US"/>
    </w:rPr>
  </w:style>
  <w:style w:type="numbering" w:customStyle="1" w:styleId="3DEquation1">
    <w:name w:val="3D Equation1"/>
    <w:uiPriority w:val="99"/>
    <w:rsid w:val="00DB7A8D"/>
  </w:style>
  <w:style w:type="paragraph" w:customStyle="1" w:styleId="tableheading">
    <w:name w:val="table heading"/>
    <w:basedOn w:val="a7"/>
    <w:rsid w:val="00DB7A8D"/>
    <w:pPr>
      <w:keepNext/>
      <w:keepLines/>
      <w:overflowPunct w:val="0"/>
      <w:autoSpaceDE w:val="0"/>
      <w:autoSpaceDN w:val="0"/>
      <w:adjustRightInd w:val="0"/>
      <w:spacing w:after="60" w:line="240" w:lineRule="auto"/>
      <w:jc w:val="both"/>
      <w:textAlignment w:val="baseline"/>
    </w:pPr>
    <w:rPr>
      <w:rFonts w:ascii="Times New Roman" w:eastAsia="맑은 고딕" w:hAnsi="Times New Roman" w:cs="Times New Roman"/>
      <w:b/>
      <w:bCs/>
      <w:sz w:val="20"/>
      <w:szCs w:val="20"/>
      <w:lang w:val="en-GB" w:eastAsia="en-US"/>
    </w:rPr>
  </w:style>
  <w:style w:type="paragraph" w:customStyle="1" w:styleId="tablecell">
    <w:name w:val="table cell"/>
    <w:basedOn w:val="a7"/>
    <w:rsid w:val="00DB7A8D"/>
    <w:pPr>
      <w:keepNext/>
      <w:keepLines/>
      <w:overflowPunct w:val="0"/>
      <w:autoSpaceDE w:val="0"/>
      <w:autoSpaceDN w:val="0"/>
      <w:adjustRightInd w:val="0"/>
      <w:spacing w:after="60" w:line="240" w:lineRule="auto"/>
      <w:jc w:val="both"/>
      <w:textAlignment w:val="baseline"/>
    </w:pPr>
    <w:rPr>
      <w:rFonts w:ascii="Times New Roman" w:eastAsia="맑은 고딕" w:hAnsi="Times New Roman" w:cs="Times New Roman"/>
      <w:sz w:val="20"/>
      <w:szCs w:val="20"/>
      <w:lang w:val="en-GB" w:eastAsia="en-US"/>
    </w:rPr>
  </w:style>
  <w:style w:type="paragraph" w:customStyle="1" w:styleId="tablesyntax">
    <w:name w:val="table syntax"/>
    <w:basedOn w:val="a7"/>
    <w:link w:val="tablesyntaxChar"/>
    <w:rsid w:val="00DB7A8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맑은 고딕" w:hAnsi="Times" w:cs="Times New Roman"/>
      <w:sz w:val="20"/>
      <w:szCs w:val="20"/>
      <w:lang w:val="en-GB" w:eastAsia="en-US"/>
    </w:rPr>
  </w:style>
  <w:style w:type="character" w:customStyle="1" w:styleId="tablesyntaxChar">
    <w:name w:val="table syntax Char"/>
    <w:link w:val="tablesyntax"/>
    <w:locked/>
    <w:rsid w:val="00DB7A8D"/>
    <w:rPr>
      <w:rFonts w:ascii="Times" w:eastAsia="맑은 고딕" w:hAnsi="Times" w:cs="Times New Roman"/>
      <w:sz w:val="20"/>
      <w:szCs w:val="20"/>
      <w:lang w:val="en-GB" w:eastAsia="en-US"/>
    </w:rPr>
  </w:style>
  <w:style w:type="numbering" w:customStyle="1" w:styleId="3DEquation11">
    <w:name w:val="3D Equation11"/>
    <w:uiPriority w:val="99"/>
    <w:rsid w:val="00DB7A8D"/>
    <w:pPr>
      <w:numPr>
        <w:numId w:val="9"/>
      </w:numPr>
    </w:pPr>
  </w:style>
  <w:style w:type="character" w:customStyle="1" w:styleId="CaptionChar1">
    <w:name w:val="Caption Char1"/>
    <w:locked/>
    <w:rsid w:val="00DB7A8D"/>
    <w:rPr>
      <w:rFonts w:ascii="Times New Roman" w:hAnsi="Times New Roman"/>
      <w:b/>
      <w:bCs/>
      <w:lang w:val="en-US" w:eastAsia="en-US"/>
    </w:rPr>
  </w:style>
  <w:style w:type="paragraph" w:customStyle="1" w:styleId="3S0">
    <w:name w:val="3S0"/>
    <w:basedOn w:val="a7"/>
    <w:link w:val="3S0Char"/>
    <w:qFormat/>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S0Char">
    <w:name w:val="3S0 Char"/>
    <w:link w:val="3S0"/>
    <w:rsid w:val="00DB7A8D"/>
    <w:rPr>
      <w:rFonts w:ascii="Times New Roman" w:eastAsia="맑은 고딕" w:hAnsi="Times New Roman" w:cs="Times New Roman"/>
      <w:sz w:val="20"/>
      <w:szCs w:val="20"/>
      <w:lang w:val="en-GB" w:eastAsia="en-US"/>
    </w:rPr>
  </w:style>
  <w:style w:type="paragraph" w:customStyle="1" w:styleId="3Tabs">
    <w:name w:val="3 Tabs"/>
    <w:basedOn w:val="3N0"/>
    <w:link w:val="3TabsChar"/>
    <w:qFormat/>
    <w:rsid w:val="00DB7A8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TabsChar">
    <w:name w:val="3 Tabs Char"/>
    <w:link w:val="3Tabs"/>
    <w:rsid w:val="00DB7A8D"/>
    <w:rPr>
      <w:rFonts w:ascii="Times New Roman" w:eastAsia="맑은 고딕" w:hAnsi="Times New Roman" w:cs="Times New Roman"/>
      <w:sz w:val="20"/>
      <w:szCs w:val="20"/>
      <w:lang w:val="en-GB" w:eastAsia="en-US"/>
    </w:rPr>
  </w:style>
  <w:style w:type="paragraph" w:styleId="afb">
    <w:name w:val="Body Text Indent"/>
    <w:basedOn w:val="a7"/>
    <w:link w:val="Char7"/>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맑은 고딕" w:hAnsi="Times New Roman" w:cs="Times New Roman"/>
      <w:sz w:val="20"/>
      <w:szCs w:val="20"/>
      <w:lang w:val="en-GB" w:eastAsia="en-US"/>
    </w:rPr>
  </w:style>
  <w:style w:type="character" w:customStyle="1" w:styleId="Char7">
    <w:name w:val="Body Text Indent Char"/>
    <w:basedOn w:val="a8"/>
    <w:link w:val="afb"/>
    <w:uiPriority w:val="99"/>
    <w:rsid w:val="00DB7A8D"/>
    <w:rPr>
      <w:rFonts w:ascii="Times New Roman" w:eastAsia="맑은 고딕" w:hAnsi="Times New Roman" w:cs="Times New Roman"/>
      <w:sz w:val="20"/>
      <w:szCs w:val="20"/>
      <w:lang w:val="en-GB" w:eastAsia="en-US"/>
    </w:rPr>
  </w:style>
  <w:style w:type="character" w:customStyle="1" w:styleId="Heading4CharChar1">
    <w:name w:val="Heading 4 Char Char1"/>
    <w:aliases w:val="Heading 4 Char1 Char Char,Heading 4 Char Char Char Char"/>
    <w:uiPriority w:val="99"/>
    <w:rsid w:val="00DB7A8D"/>
    <w:rPr>
      <w:rFonts w:cs="Times New Roman"/>
      <w:b/>
      <w:bCs/>
      <w:lang w:val="en-GB" w:eastAsia="en-US"/>
    </w:rPr>
  </w:style>
  <w:style w:type="paragraph" w:styleId="80">
    <w:name w:val="toc 8"/>
    <w:basedOn w:val="a7"/>
    <w:next w:val="a7"/>
    <w:autoRedefine/>
    <w:uiPriority w:val="39"/>
    <w:rsid w:val="00DB7A8D"/>
    <w:pPr>
      <w:overflowPunct w:val="0"/>
      <w:autoSpaceDE w:val="0"/>
      <w:autoSpaceDN w:val="0"/>
      <w:adjustRightInd w:val="0"/>
      <w:spacing w:after="0" w:line="240" w:lineRule="auto"/>
      <w:ind w:left="1400"/>
      <w:textAlignment w:val="baseline"/>
    </w:pPr>
    <w:rPr>
      <w:rFonts w:ascii="Times New Roman" w:eastAsia="맑은 고딕" w:hAnsi="Times New Roman" w:cs="Times New Roman"/>
      <w:sz w:val="20"/>
      <w:szCs w:val="20"/>
      <w:lang w:val="en-GB" w:eastAsia="en-US"/>
    </w:rPr>
  </w:style>
  <w:style w:type="paragraph" w:styleId="70">
    <w:name w:val="toc 7"/>
    <w:basedOn w:val="32"/>
    <w:autoRedefine/>
    <w:uiPriority w:val="39"/>
    <w:rsid w:val="00DB7A8D"/>
    <w:pPr>
      <w:ind w:left="2382" w:hanging="1191"/>
    </w:pPr>
  </w:style>
  <w:style w:type="paragraph" w:styleId="32">
    <w:name w:val="toc 3"/>
    <w:basedOn w:val="a7"/>
    <w:next w:val="a7"/>
    <w:autoRedefine/>
    <w:uiPriority w:val="39"/>
    <w:rsid w:val="00DB7A8D"/>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맑은 고딕" w:hAnsi="Times New Roman" w:cs="Times New Roman"/>
      <w:sz w:val="20"/>
      <w:szCs w:val="20"/>
      <w:lang w:val="en-GB" w:eastAsia="en-US"/>
    </w:rPr>
  </w:style>
  <w:style w:type="paragraph" w:styleId="60">
    <w:name w:val="toc 6"/>
    <w:basedOn w:val="32"/>
    <w:autoRedefine/>
    <w:uiPriority w:val="39"/>
    <w:rsid w:val="00DB7A8D"/>
    <w:pPr>
      <w:ind w:left="2098" w:hanging="1106"/>
    </w:pPr>
  </w:style>
  <w:style w:type="paragraph" w:styleId="51">
    <w:name w:val="toc 5"/>
    <w:basedOn w:val="32"/>
    <w:autoRedefine/>
    <w:uiPriority w:val="39"/>
    <w:rsid w:val="00DB7A8D"/>
    <w:pPr>
      <w:ind w:left="1758" w:hanging="964"/>
    </w:pPr>
  </w:style>
  <w:style w:type="paragraph" w:styleId="42">
    <w:name w:val="toc 4"/>
    <w:basedOn w:val="32"/>
    <w:next w:val="51"/>
    <w:autoRedefine/>
    <w:uiPriority w:val="39"/>
    <w:rsid w:val="00DB7A8D"/>
    <w:pPr>
      <w:ind w:left="1502" w:hanging="907"/>
    </w:pPr>
  </w:style>
  <w:style w:type="paragraph" w:styleId="22">
    <w:name w:val="toc 2"/>
    <w:basedOn w:val="10"/>
    <w:next w:val="32"/>
    <w:autoRedefine/>
    <w:uiPriority w:val="39"/>
    <w:rsid w:val="00DB7A8D"/>
    <w:pPr>
      <w:tabs>
        <w:tab w:val="clear" w:pos="9629"/>
        <w:tab w:val="right" w:leader="dot" w:pos="9628"/>
      </w:tabs>
      <w:spacing w:before="29"/>
      <w:ind w:left="793" w:hanging="595"/>
    </w:pPr>
    <w:rPr>
      <w:bCs w:val="0"/>
      <w:iCs/>
      <w:noProof/>
    </w:rPr>
  </w:style>
  <w:style w:type="paragraph" w:styleId="10">
    <w:name w:val="toc 1"/>
    <w:basedOn w:val="a7"/>
    <w:next w:val="22"/>
    <w:autoRedefine/>
    <w:uiPriority w:val="39"/>
    <w:rsid w:val="00DB7A8D"/>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맑은 고딕" w:hAnsi="Times New Roman" w:cs="Times New Roman"/>
      <w:bCs/>
      <w:sz w:val="20"/>
      <w:szCs w:val="20"/>
      <w:lang w:val="en-GB" w:eastAsia="en-US"/>
    </w:rPr>
  </w:style>
  <w:style w:type="paragraph" w:styleId="71">
    <w:name w:val="index 7"/>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맑은 고딕" w:hAnsi="Times New Roman" w:cs="Times New Roman"/>
      <w:sz w:val="20"/>
      <w:szCs w:val="20"/>
      <w:lang w:val="en-GB" w:eastAsia="en-US"/>
    </w:rPr>
  </w:style>
  <w:style w:type="paragraph" w:styleId="61">
    <w:name w:val="index 6"/>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맑은 고딕" w:hAnsi="Times New Roman" w:cs="Times New Roman"/>
      <w:sz w:val="20"/>
      <w:szCs w:val="20"/>
      <w:lang w:val="en-GB" w:eastAsia="en-US"/>
    </w:rPr>
  </w:style>
  <w:style w:type="paragraph" w:styleId="52">
    <w:name w:val="index 5"/>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맑은 고딕" w:hAnsi="Times New Roman" w:cs="Times New Roman"/>
      <w:sz w:val="20"/>
      <w:szCs w:val="20"/>
      <w:lang w:val="en-GB" w:eastAsia="en-US"/>
    </w:rPr>
  </w:style>
  <w:style w:type="paragraph" w:styleId="43">
    <w:name w:val="index 4"/>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맑은 고딕" w:hAnsi="Times New Roman" w:cs="Times New Roman"/>
      <w:sz w:val="20"/>
      <w:szCs w:val="20"/>
      <w:lang w:val="en-GB" w:eastAsia="en-US"/>
    </w:rPr>
  </w:style>
  <w:style w:type="paragraph" w:styleId="33">
    <w:name w:val="index 3"/>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맑은 고딕" w:hAnsi="Times New Roman" w:cs="Times New Roman"/>
      <w:sz w:val="20"/>
      <w:szCs w:val="20"/>
      <w:lang w:val="en-GB" w:eastAsia="en-US"/>
    </w:rPr>
  </w:style>
  <w:style w:type="paragraph" w:styleId="23">
    <w:name w:val="index 2"/>
    <w:basedOn w:val="a7"/>
    <w:next w:val="a7"/>
    <w:autoRedefine/>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맑은 고딕" w:hAnsi="Times New Roman" w:cs="Times New Roman"/>
      <w:sz w:val="20"/>
      <w:szCs w:val="20"/>
      <w:lang w:val="en-GB" w:eastAsia="en-US"/>
    </w:rPr>
  </w:style>
  <w:style w:type="paragraph" w:customStyle="1" w:styleId="ColorfulShading-Accent12">
    <w:name w:val="Colorful Shading - Accent 12"/>
    <w:hidden/>
    <w:uiPriority w:val="99"/>
    <w:semiHidden/>
    <w:rsid w:val="00DB7A8D"/>
    <w:pPr>
      <w:spacing w:before="136" w:after="0" w:line="240" w:lineRule="auto"/>
      <w:ind w:left="794" w:hanging="794"/>
      <w:jc w:val="both"/>
    </w:pPr>
    <w:rPr>
      <w:rFonts w:ascii="Times New Roman" w:eastAsia="맑은 고딕" w:hAnsi="Times New Roman" w:cs="Times New Roman"/>
      <w:sz w:val="20"/>
      <w:szCs w:val="20"/>
      <w:lang w:val="en-GB" w:eastAsia="en-US"/>
    </w:rPr>
  </w:style>
  <w:style w:type="character" w:styleId="afc">
    <w:name w:val="line number"/>
    <w:uiPriority w:val="99"/>
    <w:rsid w:val="00DB7A8D"/>
    <w:rPr>
      <w:rFonts w:cs="Times New Roman"/>
    </w:rPr>
  </w:style>
  <w:style w:type="paragraph" w:styleId="11">
    <w:name w:val="index 1"/>
    <w:basedOn w:val="a7"/>
    <w:next w:val="a7"/>
    <w:autoRedefine/>
    <w:uiPriority w:val="99"/>
    <w:semiHidden/>
    <w:unhideWhenUsed/>
    <w:rsid w:val="00DB7A8D"/>
    <w:pPr>
      <w:spacing w:after="0" w:line="240" w:lineRule="auto"/>
      <w:ind w:left="220" w:hanging="220"/>
    </w:pPr>
  </w:style>
  <w:style w:type="paragraph" w:styleId="afd">
    <w:name w:val="index heading"/>
    <w:basedOn w:val="a7"/>
    <w:next w:val="ColorfulShading-Accent12"/>
    <w:uiPriority w:val="99"/>
    <w:semiHidden/>
    <w:rsid w:val="00DB7A8D"/>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맑은 고딕" w:hAnsi="Times New Roman" w:cs="Times New Roman"/>
      <w:b/>
      <w:bCs/>
      <w:lang w:val="en-GB" w:eastAsia="en-US"/>
    </w:rPr>
  </w:style>
  <w:style w:type="paragraph" w:styleId="afe">
    <w:name w:val="Normal Indent"/>
    <w:basedOn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맑은 고딕" w:hAnsi="Times New Roman" w:cs="Times New Roman"/>
      <w:sz w:val="20"/>
      <w:szCs w:val="20"/>
      <w:lang w:val="en-GB" w:eastAsia="en-US"/>
    </w:rPr>
  </w:style>
  <w:style w:type="paragraph" w:customStyle="1" w:styleId="TableLegend">
    <w:name w:val="Table_Legend"/>
    <w:basedOn w:val="a7"/>
    <w:next w:val="a7"/>
    <w:uiPriority w:val="99"/>
    <w:rsid w:val="00DB7A8D"/>
    <w:pPr>
      <w:keepNext/>
      <w:tabs>
        <w:tab w:val="left" w:pos="454"/>
      </w:tabs>
      <w:overflowPunct w:val="0"/>
      <w:autoSpaceDE w:val="0"/>
      <w:autoSpaceDN w:val="0"/>
      <w:adjustRightInd w:val="0"/>
      <w:spacing w:before="86" w:after="0" w:line="240" w:lineRule="auto"/>
      <w:jc w:val="both"/>
      <w:textAlignment w:val="baseline"/>
    </w:pPr>
    <w:rPr>
      <w:rFonts w:ascii="Times New Roman" w:eastAsia="맑은 고딕" w:hAnsi="Times New Roman" w:cs="Times New Roman"/>
      <w:sz w:val="18"/>
      <w:szCs w:val="18"/>
      <w:lang w:val="en-GB" w:eastAsia="en-US"/>
    </w:rPr>
  </w:style>
  <w:style w:type="paragraph" w:customStyle="1" w:styleId="BlancCharChar">
    <w:name w:val="Blanc Char Char"/>
    <w:basedOn w:val="a7"/>
    <w:next w:val="TableText"/>
    <w:uiPriority w:val="99"/>
    <w:rsid w:val="00DB7A8D"/>
    <w:pPr>
      <w:keepNext/>
      <w:overflowPunct w:val="0"/>
      <w:autoSpaceDE w:val="0"/>
      <w:autoSpaceDN w:val="0"/>
      <w:adjustRightInd w:val="0"/>
      <w:spacing w:after="57" w:line="12" w:lineRule="exact"/>
      <w:jc w:val="center"/>
      <w:textAlignment w:val="baseline"/>
    </w:pPr>
    <w:rPr>
      <w:rFonts w:ascii="Times New Roman" w:eastAsia="맑은 고딕" w:hAnsi="Times New Roman" w:cs="Times New Roman"/>
      <w:sz w:val="8"/>
      <w:szCs w:val="8"/>
      <w:lang w:eastAsia="en-US"/>
    </w:rPr>
  </w:style>
  <w:style w:type="paragraph" w:customStyle="1" w:styleId="TableText">
    <w:name w:val="Table_Text"/>
    <w:basedOn w:val="TableLegend"/>
    <w:rsid w:val="00DB7A8D"/>
    <w:pPr>
      <w:keepNext w:val="0"/>
      <w:keepLines/>
      <w:tabs>
        <w:tab w:val="clear" w:pos="454"/>
      </w:tabs>
      <w:spacing w:before="100" w:after="100" w:line="190" w:lineRule="exact"/>
    </w:pPr>
  </w:style>
  <w:style w:type="character" w:customStyle="1" w:styleId="BlancCharCharChar">
    <w:name w:val="Blanc Char Char Char"/>
    <w:uiPriority w:val="99"/>
    <w:rsid w:val="00DB7A8D"/>
    <w:rPr>
      <w:rFonts w:cs="Times New Roman"/>
      <w:b/>
      <w:bCs/>
      <w:sz w:val="8"/>
      <w:szCs w:val="8"/>
      <w:lang w:val="en-US" w:eastAsia="en-US"/>
    </w:rPr>
  </w:style>
  <w:style w:type="paragraph" w:customStyle="1" w:styleId="enumlev1">
    <w:name w:val="enumlev1"/>
    <w:basedOn w:val="a7"/>
    <w:uiPriority w:val="99"/>
    <w:rsid w:val="00DB7A8D"/>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맑은 고딕" w:hAnsi="Times New Roman" w:cs="Times New Roman"/>
      <w:sz w:val="20"/>
      <w:szCs w:val="20"/>
      <w:lang w:val="en-GB" w:eastAsia="en-US"/>
    </w:rPr>
  </w:style>
  <w:style w:type="paragraph" w:customStyle="1" w:styleId="enumlev2">
    <w:name w:val="enumlev2"/>
    <w:basedOn w:val="enumlev1"/>
    <w:uiPriority w:val="99"/>
    <w:rsid w:val="00DB7A8D"/>
    <w:pPr>
      <w:ind w:left="1588"/>
    </w:pPr>
  </w:style>
  <w:style w:type="paragraph" w:customStyle="1" w:styleId="enumlev3">
    <w:name w:val="enumlev3"/>
    <w:basedOn w:val="enumlev2"/>
    <w:uiPriority w:val="99"/>
    <w:rsid w:val="00DB7A8D"/>
    <w:pPr>
      <w:ind w:left="1985"/>
    </w:pPr>
  </w:style>
  <w:style w:type="paragraph" w:customStyle="1" w:styleId="heading1aftertitle">
    <w:name w:val="heading 1aftertitle"/>
    <w:basedOn w:val="1"/>
    <w:next w:val="a7"/>
    <w:uiPriority w:val="99"/>
    <w:rsid w:val="00DB7A8D"/>
    <w:pPr>
      <w:tabs>
        <w:tab w:val="clear" w:pos="432"/>
        <w:tab w:val="left" w:pos="794"/>
        <w:tab w:val="left" w:pos="1191"/>
        <w:tab w:val="left" w:pos="1588"/>
        <w:tab w:val="left" w:pos="1985"/>
      </w:tabs>
      <w:overflowPunct w:val="0"/>
      <w:autoSpaceDE w:val="0"/>
      <w:autoSpaceDN w:val="0"/>
      <w:adjustRightInd w:val="0"/>
      <w:spacing w:before="1134" w:line="240" w:lineRule="auto"/>
      <w:ind w:left="360" w:hanging="360"/>
      <w:textAlignment w:val="baseline"/>
      <w:outlineLvl w:val="9"/>
    </w:pPr>
    <w:rPr>
      <w:rFonts w:ascii="Times" w:eastAsia="맑은 고딕" w:hAnsi="Times" w:cs="Times New Roman"/>
      <w:color w:val="auto"/>
      <w:sz w:val="24"/>
      <w:szCs w:val="24"/>
      <w:lang w:val="en-GB" w:eastAsia="en-US"/>
    </w:rPr>
  </w:style>
  <w:style w:type="paragraph" w:customStyle="1" w:styleId="Annex1">
    <w:name w:val="Annex 1"/>
    <w:basedOn w:val="1"/>
    <w:next w:val="a7"/>
    <w:uiPriority w:val="99"/>
    <w:rsid w:val="00DB7A8D"/>
    <w:pPr>
      <w:tabs>
        <w:tab w:val="clear" w:pos="432"/>
        <w:tab w:val="left" w:pos="794"/>
        <w:tab w:val="left" w:pos="1191"/>
        <w:tab w:val="left" w:pos="1588"/>
        <w:tab w:val="left" w:pos="1985"/>
        <w:tab w:val="num" w:pos="4690"/>
      </w:tabs>
      <w:overflowPunct w:val="0"/>
      <w:autoSpaceDE w:val="0"/>
      <w:autoSpaceDN w:val="0"/>
      <w:adjustRightInd w:val="0"/>
      <w:spacing w:line="240" w:lineRule="auto"/>
      <w:ind w:left="720" w:hanging="2703"/>
      <w:jc w:val="center"/>
      <w:textAlignment w:val="baseline"/>
    </w:pPr>
    <w:rPr>
      <w:rFonts w:ascii="Times" w:eastAsia="맑은 고딕" w:hAnsi="Times" w:cs="Times New Roman"/>
      <w:color w:val="auto"/>
      <w:sz w:val="24"/>
      <w:szCs w:val="24"/>
      <w:lang w:val="en-GB" w:eastAsia="en-US"/>
    </w:rPr>
  </w:style>
  <w:style w:type="paragraph" w:customStyle="1" w:styleId="FigureTitle">
    <w:name w:val="Figure_Title"/>
    <w:basedOn w:val="TableTitle"/>
    <w:next w:val="a7"/>
    <w:uiPriority w:val="99"/>
    <w:rsid w:val="00DB7A8D"/>
    <w:pPr>
      <w:spacing w:after="720"/>
    </w:pPr>
    <w:rPr>
      <w:bCs w:val="0"/>
      <w:lang w:eastAsia="zh-TW"/>
    </w:rPr>
  </w:style>
  <w:style w:type="paragraph" w:customStyle="1" w:styleId="TableTitle">
    <w:name w:val="Table_Title"/>
    <w:basedOn w:val="a7"/>
    <w:next w:val="Blanc"/>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맑은 고딕" w:hAnsi="Times New Roman" w:cs="Times New Roman"/>
      <w:b/>
      <w:bCs/>
      <w:sz w:val="20"/>
      <w:szCs w:val="20"/>
      <w:lang w:val="en-GB" w:eastAsia="en-US"/>
    </w:rPr>
  </w:style>
  <w:style w:type="paragraph" w:customStyle="1" w:styleId="Blanc">
    <w:name w:val="Blanc"/>
    <w:basedOn w:val="TableTitle"/>
    <w:next w:val="TableText"/>
    <w:uiPriority w:val="99"/>
    <w:rsid w:val="00DB7A8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B7A8D"/>
    <w:pPr>
      <w:keepNext/>
      <w:overflowPunct w:val="0"/>
      <w:autoSpaceDE w:val="0"/>
      <w:autoSpaceDN w:val="0"/>
      <w:adjustRightInd w:val="0"/>
      <w:spacing w:before="567" w:after="113" w:line="240" w:lineRule="auto"/>
      <w:jc w:val="center"/>
      <w:textAlignment w:val="baseline"/>
    </w:pPr>
    <w:rPr>
      <w:rFonts w:ascii="Times New Roman" w:eastAsia="맑은 고딕" w:hAnsi="Times New Roman" w:cs="Times New Roman"/>
      <w:sz w:val="20"/>
      <w:szCs w:val="20"/>
      <w:lang w:eastAsia="en-US"/>
    </w:rPr>
  </w:style>
  <w:style w:type="paragraph" w:customStyle="1" w:styleId="FigureTitleChar">
    <w:name w:val="Figure_Title Char"/>
    <w:basedOn w:val="a7"/>
    <w:next w:val="a7"/>
    <w:uiPriority w:val="99"/>
    <w:rsid w:val="00DB7A8D"/>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맑은 고딕" w:hAnsi="Times New Roman" w:cs="Times New Roman"/>
      <w:b/>
      <w:bCs/>
      <w:sz w:val="20"/>
      <w:szCs w:val="20"/>
      <w:lang w:val="en-GB" w:eastAsia="en-US"/>
    </w:rPr>
  </w:style>
  <w:style w:type="paragraph" w:customStyle="1" w:styleId="AnnexRef">
    <w:name w:val="Annex_Ref"/>
    <w:basedOn w:val="a7"/>
    <w:next w:val="AnnexTitle"/>
    <w:uiPriority w:val="99"/>
    <w:rsid w:val="00DB7A8D"/>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맑은 고딕" w:hAnsi="Times New Roman" w:cs="Times New Roman"/>
      <w:sz w:val="20"/>
      <w:szCs w:val="20"/>
      <w:lang w:val="en-GB" w:eastAsia="en-US"/>
    </w:rPr>
  </w:style>
  <w:style w:type="paragraph" w:customStyle="1" w:styleId="AnnexTitle">
    <w:name w:val="Annex_Title"/>
    <w:basedOn w:val="a7"/>
    <w:next w:val="a7"/>
    <w:uiPriority w:val="99"/>
    <w:rsid w:val="00DB7A8D"/>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맑은 고딕" w:hAnsi="Times New Roman" w:cs="Times New Roman"/>
      <w:b/>
      <w:bCs/>
      <w:sz w:val="24"/>
      <w:szCs w:val="24"/>
      <w:lang w:val="en-GB" w:eastAsia="en-US"/>
    </w:rPr>
  </w:style>
  <w:style w:type="paragraph" w:customStyle="1" w:styleId="Fig">
    <w:name w:val="Fig_#"/>
    <w:basedOn w:val="a7"/>
    <w:next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맑은 고딕" w:hAnsi="Times New Roman" w:cs="Times New Roman"/>
      <w:color w:val="FF0000"/>
      <w:sz w:val="20"/>
      <w:szCs w:val="20"/>
      <w:lang w:eastAsia="en-US"/>
    </w:rPr>
  </w:style>
  <w:style w:type="paragraph" w:customStyle="1" w:styleId="SectionTitle">
    <w:name w:val="Section_Title"/>
    <w:basedOn w:val="a7"/>
    <w:uiPriority w:val="99"/>
    <w:rsid w:val="00DB7A8D"/>
    <w:pPr>
      <w:overflowPunct w:val="0"/>
      <w:autoSpaceDE w:val="0"/>
      <w:autoSpaceDN w:val="0"/>
      <w:adjustRightInd w:val="0"/>
      <w:spacing w:before="136" w:after="0" w:line="240" w:lineRule="auto"/>
      <w:ind w:left="1418"/>
      <w:textAlignment w:val="baseline"/>
    </w:pPr>
    <w:rPr>
      <w:rFonts w:ascii="Arial" w:eastAsia="맑은 고딕" w:hAnsi="Arial" w:cs="Arial"/>
      <w:sz w:val="32"/>
      <w:szCs w:val="32"/>
      <w:lang w:eastAsia="en-US"/>
    </w:rPr>
  </w:style>
  <w:style w:type="paragraph" w:customStyle="1" w:styleId="CouvRecTitle">
    <w:name w:val="Couv Rec Title"/>
    <w:basedOn w:val="a7"/>
    <w:uiPriority w:val="99"/>
    <w:rsid w:val="00DB7A8D"/>
    <w:pPr>
      <w:keepNext/>
      <w:keepLines/>
      <w:overflowPunct w:val="0"/>
      <w:autoSpaceDE w:val="0"/>
      <w:autoSpaceDN w:val="0"/>
      <w:adjustRightInd w:val="0"/>
      <w:spacing w:before="240" w:after="0" w:line="240" w:lineRule="auto"/>
      <w:ind w:left="1418"/>
      <w:textAlignment w:val="baseline"/>
    </w:pPr>
    <w:rPr>
      <w:rFonts w:ascii="Arial" w:eastAsia="맑은 고딕" w:hAnsi="Arial" w:cs="Arial"/>
      <w:b/>
      <w:bCs/>
      <w:sz w:val="36"/>
      <w:szCs w:val="36"/>
      <w:lang w:eastAsia="en-US"/>
    </w:rPr>
  </w:style>
  <w:style w:type="paragraph" w:customStyle="1" w:styleId="CouvRec">
    <w:name w:val="Couv Rec #"/>
    <w:basedOn w:val="a7"/>
    <w:uiPriority w:val="99"/>
    <w:rsid w:val="00DB7A8D"/>
    <w:pPr>
      <w:overflowPunct w:val="0"/>
      <w:autoSpaceDE w:val="0"/>
      <w:autoSpaceDN w:val="0"/>
      <w:adjustRightInd w:val="0"/>
      <w:spacing w:before="6" w:after="0" w:line="240" w:lineRule="auto"/>
      <w:ind w:left="1418"/>
      <w:jc w:val="both"/>
      <w:textAlignment w:val="baseline"/>
    </w:pPr>
    <w:rPr>
      <w:rFonts w:ascii="Arial" w:eastAsia="맑은 고딕" w:hAnsi="Arial" w:cs="Arial"/>
      <w:sz w:val="32"/>
      <w:szCs w:val="32"/>
      <w:lang w:eastAsia="en-US"/>
    </w:rPr>
  </w:style>
  <w:style w:type="paragraph" w:customStyle="1" w:styleId="CouvNote">
    <w:name w:val="Couv Note"/>
    <w:basedOn w:val="a7"/>
    <w:uiPriority w:val="99"/>
    <w:rsid w:val="00DB7A8D"/>
    <w:pPr>
      <w:tabs>
        <w:tab w:val="left" w:pos="1134"/>
        <w:tab w:val="left" w:pos="1418"/>
      </w:tabs>
      <w:overflowPunct w:val="0"/>
      <w:autoSpaceDE w:val="0"/>
      <w:autoSpaceDN w:val="0"/>
      <w:adjustRightInd w:val="0"/>
      <w:spacing w:before="200" w:after="0" w:line="240" w:lineRule="auto"/>
      <w:jc w:val="both"/>
      <w:textAlignment w:val="baseline"/>
    </w:pPr>
    <w:rPr>
      <w:rFonts w:ascii="Arial" w:eastAsia="맑은 고딕" w:hAnsi="Arial" w:cs="Arial"/>
      <w:sz w:val="20"/>
      <w:szCs w:val="20"/>
      <w:lang w:eastAsia="en-US"/>
    </w:rPr>
  </w:style>
  <w:style w:type="paragraph" w:customStyle="1" w:styleId="Rec">
    <w:name w:val="Rec #"/>
    <w:basedOn w:val="a7"/>
    <w:next w:val="headfoot"/>
    <w:uiPriority w:val="99"/>
    <w:rsid w:val="00DB7A8D"/>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맑은 고딕" w:hAnsi="Times New Roman" w:cs="Times New Roman"/>
      <w:b/>
      <w:bCs/>
      <w:sz w:val="20"/>
      <w:szCs w:val="20"/>
      <w:lang w:val="en-GB" w:eastAsia="en-US"/>
    </w:rPr>
  </w:style>
  <w:style w:type="paragraph" w:customStyle="1" w:styleId="headfoot">
    <w:name w:val="head_foot"/>
    <w:basedOn w:val="a7"/>
    <w:next w:val="Rec"/>
    <w:uiPriority w:val="99"/>
    <w:rsid w:val="00DB7A8D"/>
    <w:pPr>
      <w:overflowPunct w:val="0"/>
      <w:autoSpaceDE w:val="0"/>
      <w:autoSpaceDN w:val="0"/>
      <w:adjustRightInd w:val="0"/>
      <w:spacing w:after="0" w:line="240" w:lineRule="auto"/>
      <w:jc w:val="both"/>
      <w:textAlignment w:val="baseline"/>
    </w:pPr>
    <w:rPr>
      <w:rFonts w:ascii="Times New Roman" w:eastAsia="맑은 고딕" w:hAnsi="Times New Roman" w:cs="Times New Roman"/>
      <w:color w:val="FF0000"/>
      <w:sz w:val="8"/>
      <w:szCs w:val="8"/>
      <w:lang w:val="en-GB" w:eastAsia="en-US"/>
    </w:rPr>
  </w:style>
  <w:style w:type="paragraph" w:customStyle="1" w:styleId="SAP">
    <w:name w:val="SAP"/>
    <w:basedOn w:val="a7"/>
    <w:uiPriority w:val="99"/>
    <w:rsid w:val="00DB7A8D"/>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맑은 고딕" w:hAnsi="C39T36Lfz" w:cs="C39T36Lfz"/>
      <w:sz w:val="104"/>
      <w:szCs w:val="104"/>
      <w:lang w:val="en-GB" w:eastAsia="en-US"/>
    </w:rPr>
  </w:style>
  <w:style w:type="paragraph" w:customStyle="1" w:styleId="Equation">
    <w:name w:val="Equation"/>
    <w:basedOn w:val="a7"/>
    <w:rsid w:val="00DB7A8D"/>
    <w:pPr>
      <w:tabs>
        <w:tab w:val="left" w:pos="794"/>
        <w:tab w:val="left" w:pos="1588"/>
        <w:tab w:val="center" w:pos="4849"/>
        <w:tab w:val="right" w:pos="9696"/>
      </w:tabs>
      <w:overflowPunct w:val="0"/>
      <w:autoSpaceDE w:val="0"/>
      <w:autoSpaceDN w:val="0"/>
      <w:adjustRightInd w:val="0"/>
      <w:spacing w:before="193" w:after="240" w:line="240" w:lineRule="auto"/>
      <w:textAlignment w:val="baseline"/>
    </w:pPr>
    <w:rPr>
      <w:rFonts w:ascii="Times New Roman" w:eastAsia="맑은 고딕" w:hAnsi="Times New Roman" w:cs="Times New Roman"/>
      <w:lang w:val="en-GB" w:eastAsia="en-US"/>
    </w:rPr>
  </w:style>
  <w:style w:type="paragraph" w:customStyle="1" w:styleId="ASN1">
    <w:name w:val="ASN.1"/>
    <w:basedOn w:val="a7"/>
    <w:next w:val="ASN1Continue"/>
    <w:uiPriority w:val="99"/>
    <w:rsid w:val="00DB7A8D"/>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맑은 고딕" w:hAnsi="Times New Roman" w:cs="Times New Roman"/>
      <w:b/>
      <w:bCs/>
      <w:sz w:val="18"/>
      <w:szCs w:val="18"/>
      <w:lang w:val="en-GB" w:eastAsia="en-US"/>
    </w:rPr>
  </w:style>
  <w:style w:type="paragraph" w:customStyle="1" w:styleId="ASN1Continue">
    <w:name w:val="ASN.1 Continue"/>
    <w:basedOn w:val="ASN1"/>
    <w:uiPriority w:val="99"/>
    <w:rsid w:val="00DB7A8D"/>
    <w:pPr>
      <w:spacing w:before="0"/>
    </w:pPr>
  </w:style>
  <w:style w:type="paragraph" w:customStyle="1" w:styleId="ASN1Italic">
    <w:name w:val="ASN.1 Italic"/>
    <w:basedOn w:val="ASN1"/>
    <w:uiPriority w:val="99"/>
    <w:rsid w:val="00DB7A8D"/>
    <w:pPr>
      <w:spacing w:before="0"/>
    </w:pPr>
    <w:rPr>
      <w:b w:val="0"/>
      <w:bCs w:val="0"/>
      <w:i/>
      <w:iCs/>
      <w:sz w:val="20"/>
      <w:szCs w:val="20"/>
    </w:rPr>
  </w:style>
  <w:style w:type="paragraph" w:customStyle="1" w:styleId="Note">
    <w:name w:val="Note"/>
    <w:basedOn w:val="a7"/>
    <w:next w:val="a7"/>
    <w:uiPriority w:val="99"/>
    <w:rsid w:val="00DB7A8D"/>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맑은 고딕" w:hAnsi="Times New Roman" w:cs="Times New Roman"/>
      <w:sz w:val="18"/>
      <w:szCs w:val="18"/>
      <w:lang w:val="en-GB" w:eastAsia="en-US"/>
    </w:rPr>
  </w:style>
  <w:style w:type="character" w:customStyle="1" w:styleId="NoteChar">
    <w:name w:val="Note Char"/>
    <w:uiPriority w:val="99"/>
    <w:rsid w:val="00DB7A8D"/>
    <w:rPr>
      <w:rFonts w:cs="Times New Roman"/>
      <w:sz w:val="18"/>
      <w:szCs w:val="18"/>
      <w:lang w:val="en-GB" w:eastAsia="en-US"/>
    </w:rPr>
  </w:style>
  <w:style w:type="paragraph" w:customStyle="1" w:styleId="head">
    <w:name w:val="head"/>
    <w:basedOn w:val="headfoot"/>
    <w:next w:val="foot"/>
    <w:uiPriority w:val="99"/>
    <w:rsid w:val="00DB7A8D"/>
    <w:rPr>
      <w:color w:val="FFFFFF"/>
    </w:rPr>
  </w:style>
  <w:style w:type="paragraph" w:customStyle="1" w:styleId="foot">
    <w:name w:val="foot"/>
    <w:basedOn w:val="head"/>
    <w:next w:val="1"/>
    <w:uiPriority w:val="99"/>
    <w:rsid w:val="00DB7A8D"/>
  </w:style>
  <w:style w:type="paragraph" w:customStyle="1" w:styleId="RecISO">
    <w:name w:val="Rec_ISO_#"/>
    <w:basedOn w:val="Rec"/>
    <w:uiPriority w:val="99"/>
    <w:rsid w:val="00DB7A8D"/>
    <w:pPr>
      <w:tabs>
        <w:tab w:val="clear" w:pos="794"/>
        <w:tab w:val="clear" w:pos="1191"/>
        <w:tab w:val="clear" w:pos="1588"/>
        <w:tab w:val="clear" w:pos="1985"/>
      </w:tabs>
    </w:pPr>
  </w:style>
  <w:style w:type="paragraph" w:customStyle="1" w:styleId="RecCCITT">
    <w:name w:val="Rec_CCITT_#"/>
    <w:basedOn w:val="RecISO"/>
    <w:uiPriority w:val="99"/>
    <w:rsid w:val="00DB7A8D"/>
    <w:pPr>
      <w:spacing w:before="0"/>
    </w:pPr>
  </w:style>
  <w:style w:type="paragraph" w:customStyle="1" w:styleId="IndexTitle">
    <w:name w:val="Index_Title"/>
    <w:basedOn w:val="AnnexTitle"/>
    <w:uiPriority w:val="99"/>
    <w:rsid w:val="00DB7A8D"/>
  </w:style>
  <w:style w:type="paragraph" w:customStyle="1" w:styleId="Note1CharCharCharCharCharChar">
    <w:name w:val="Note 1 Char Char Char Char Char Char"/>
    <w:basedOn w:val="Note"/>
    <w:uiPriority w:val="99"/>
    <w:rsid w:val="00DB7A8D"/>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B7A8D"/>
    <w:rPr>
      <w:rFonts w:cs="Times New Roman"/>
      <w:sz w:val="18"/>
      <w:szCs w:val="18"/>
      <w:lang w:val="en-GB" w:eastAsia="en-US"/>
    </w:rPr>
  </w:style>
  <w:style w:type="paragraph" w:customStyle="1" w:styleId="Note2">
    <w:name w:val="Note 2"/>
    <w:basedOn w:val="a7"/>
    <w:uiPriority w:val="99"/>
    <w:rsid w:val="00DB7A8D"/>
    <w:pPr>
      <w:overflowPunct w:val="0"/>
      <w:autoSpaceDE w:val="0"/>
      <w:autoSpaceDN w:val="0"/>
      <w:adjustRightInd w:val="0"/>
      <w:spacing w:before="60" w:after="0" w:line="199" w:lineRule="exact"/>
      <w:ind w:left="1077"/>
      <w:jc w:val="both"/>
      <w:textAlignment w:val="baseline"/>
    </w:pPr>
    <w:rPr>
      <w:rFonts w:ascii="Times New Roman" w:eastAsia="맑은 고딕" w:hAnsi="Times New Roman" w:cs="Times New Roman"/>
      <w:sz w:val="18"/>
      <w:szCs w:val="18"/>
      <w:lang w:val="en-GB" w:eastAsia="en-US"/>
    </w:rPr>
  </w:style>
  <w:style w:type="paragraph" w:customStyle="1" w:styleId="Note3">
    <w:name w:val="Note 3"/>
    <w:basedOn w:val="Note1CharCharCharCharCharChar"/>
    <w:uiPriority w:val="99"/>
    <w:rsid w:val="00DB7A8D"/>
    <w:pPr>
      <w:ind w:left="1474"/>
    </w:pPr>
  </w:style>
  <w:style w:type="paragraph" w:customStyle="1" w:styleId="Sprechblasentext1">
    <w:name w:val="Sprechblasentext1"/>
    <w:basedOn w:val="a7"/>
    <w:uiPriority w:val="99"/>
    <w:semiHidden/>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맑은 고딕" w:hAnsi="Tahoma" w:cs="Tahoma"/>
      <w:sz w:val="16"/>
      <w:szCs w:val="16"/>
      <w:lang w:val="en-GB" w:eastAsia="en-US"/>
    </w:rPr>
  </w:style>
  <w:style w:type="paragraph" w:customStyle="1" w:styleId="CourierText">
    <w:name w:val="Courier Text"/>
    <w:basedOn w:val="a7"/>
    <w:uiPriority w:val="99"/>
    <w:rsid w:val="00DB7A8D"/>
    <w:pPr>
      <w:numPr>
        <w:ilvl w:val="12"/>
      </w:numPr>
      <w:overflowPunct w:val="0"/>
      <w:autoSpaceDE w:val="0"/>
      <w:autoSpaceDN w:val="0"/>
      <w:adjustRightInd w:val="0"/>
      <w:spacing w:after="60" w:line="240" w:lineRule="auto"/>
      <w:textAlignment w:val="baseline"/>
    </w:pPr>
    <w:rPr>
      <w:rFonts w:ascii="Courier" w:eastAsia="맑은 고딕" w:hAnsi="Courier" w:cs="Courier"/>
      <w:lang w:val="en-GB" w:eastAsia="en-US"/>
    </w:rPr>
  </w:style>
  <w:style w:type="paragraph" w:styleId="aff">
    <w:name w:val="table of figures"/>
    <w:basedOn w:val="a7"/>
    <w:next w:val="a7"/>
    <w:uiPriority w:val="99"/>
    <w:rsid w:val="00DB7A8D"/>
    <w:pPr>
      <w:overflowPunct w:val="0"/>
      <w:autoSpaceDE w:val="0"/>
      <w:autoSpaceDN w:val="0"/>
      <w:adjustRightInd w:val="0"/>
      <w:spacing w:before="136" w:after="0" w:line="240" w:lineRule="auto"/>
      <w:ind w:left="400" w:hanging="400"/>
      <w:jc w:val="both"/>
      <w:textAlignment w:val="baseline"/>
    </w:pPr>
    <w:rPr>
      <w:rFonts w:ascii="Times New Roman" w:eastAsia="맑은 고딕" w:hAnsi="Times New Roman" w:cs="Times New Roman"/>
      <w:sz w:val="20"/>
      <w:szCs w:val="20"/>
      <w:lang w:val="en-GB" w:eastAsia="en-US"/>
    </w:rPr>
  </w:style>
  <w:style w:type="paragraph" w:styleId="90">
    <w:name w:val="toc 9"/>
    <w:basedOn w:val="a7"/>
    <w:next w:val="a7"/>
    <w:autoRedefine/>
    <w:uiPriority w:val="39"/>
    <w:rsid w:val="00DB7A8D"/>
    <w:pPr>
      <w:overflowPunct w:val="0"/>
      <w:autoSpaceDE w:val="0"/>
      <w:autoSpaceDN w:val="0"/>
      <w:adjustRightInd w:val="0"/>
      <w:spacing w:before="60" w:after="0" w:line="240" w:lineRule="auto"/>
      <w:textAlignment w:val="baseline"/>
    </w:pPr>
    <w:rPr>
      <w:rFonts w:ascii="Times New Roman" w:eastAsia="맑은 고딕" w:hAnsi="Times New Roman" w:cs="Times New Roman"/>
      <w:bCs/>
      <w:sz w:val="20"/>
      <w:szCs w:val="20"/>
      <w:lang w:val="en-GB" w:eastAsia="en-US"/>
    </w:rPr>
  </w:style>
  <w:style w:type="paragraph" w:styleId="aff0">
    <w:name w:val="Body Text"/>
    <w:basedOn w:val="a7"/>
    <w:link w:val="Char8"/>
    <w:uiPriority w:val="99"/>
    <w:rsid w:val="00DB7A8D"/>
    <w:pPr>
      <w:spacing w:after="60" w:line="240" w:lineRule="auto"/>
      <w:jc w:val="both"/>
    </w:pPr>
    <w:rPr>
      <w:rFonts w:ascii="Times" w:eastAsia="바탕" w:hAnsi="Times" w:cs="Times New Roman"/>
      <w:lang w:eastAsia="en-US"/>
    </w:rPr>
  </w:style>
  <w:style w:type="character" w:customStyle="1" w:styleId="Char8">
    <w:name w:val="Body Text Char"/>
    <w:basedOn w:val="a8"/>
    <w:link w:val="aff0"/>
    <w:uiPriority w:val="99"/>
    <w:rsid w:val="00DB7A8D"/>
    <w:rPr>
      <w:rFonts w:ascii="Times" w:eastAsia="바탕" w:hAnsi="Times" w:cs="Times New Roman"/>
      <w:lang w:eastAsia="en-US"/>
    </w:rPr>
  </w:style>
  <w:style w:type="paragraph" w:customStyle="1" w:styleId="AppendixHeading2">
    <w:name w:val="Appendix Heading 2"/>
    <w:basedOn w:val="20"/>
    <w:uiPriority w:val="99"/>
    <w:rsid w:val="00DB7A8D"/>
    <w:pPr>
      <w:keepLines w:val="0"/>
      <w:tabs>
        <w:tab w:val="num" w:pos="576"/>
        <w:tab w:val="num" w:pos="720"/>
      </w:tabs>
      <w:overflowPunct w:val="0"/>
      <w:autoSpaceDE w:val="0"/>
      <w:autoSpaceDN w:val="0"/>
      <w:adjustRightInd w:val="0"/>
      <w:spacing w:before="240" w:after="60" w:line="240" w:lineRule="auto"/>
      <w:ind w:left="576" w:hanging="576"/>
      <w:textAlignment w:val="baseline"/>
    </w:pPr>
    <w:rPr>
      <w:rFonts w:ascii="Times" w:eastAsia="바탕" w:hAnsi="Times" w:cs="Times New Roman"/>
      <w:color w:val="auto"/>
      <w:sz w:val="22"/>
      <w:szCs w:val="22"/>
      <w:lang w:eastAsia="en-US"/>
    </w:rPr>
  </w:style>
  <w:style w:type="paragraph" w:customStyle="1" w:styleId="AppendixHeadingI">
    <w:name w:val="Appendix Heading I"/>
    <w:basedOn w:val="a7"/>
    <w:uiPriority w:val="99"/>
    <w:rsid w:val="00DB7A8D"/>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바탕" w:hAnsi="Times New Roman" w:cs="Times New Roman"/>
      <w:b/>
      <w:bCs/>
      <w:kern w:val="28"/>
      <w:sz w:val="28"/>
      <w:szCs w:val="28"/>
      <w:lang w:val="nb-NO" w:eastAsia="en-US"/>
    </w:rPr>
  </w:style>
  <w:style w:type="paragraph" w:customStyle="1" w:styleId="AppendixHeading3">
    <w:name w:val="Appendix Heading 3"/>
    <w:basedOn w:val="30"/>
    <w:uiPriority w:val="99"/>
    <w:rsid w:val="00DB7A8D"/>
    <w:pPr>
      <w:keepLines w:val="0"/>
      <w:tabs>
        <w:tab w:val="clear" w:pos="1080"/>
        <w:tab w:val="num" w:pos="720"/>
        <w:tab w:val="left" w:pos="794"/>
      </w:tabs>
      <w:overflowPunct w:val="0"/>
      <w:autoSpaceDE w:val="0"/>
      <w:autoSpaceDN w:val="0"/>
      <w:adjustRightInd w:val="0"/>
      <w:spacing w:before="240" w:after="60" w:line="240" w:lineRule="auto"/>
      <w:ind w:left="720" w:hanging="720"/>
      <w:textAlignment w:val="baseline"/>
    </w:pPr>
    <w:rPr>
      <w:rFonts w:ascii="Times New Roman" w:eastAsia="바탕" w:hAnsi="Times New Roman" w:cs="Times New Roman"/>
      <w:color w:val="auto"/>
      <w:lang w:val="nb-NO" w:eastAsia="en-US"/>
    </w:rPr>
  </w:style>
  <w:style w:type="paragraph" w:customStyle="1" w:styleId="AppendixHeading4">
    <w:name w:val="Appendix Heading 4"/>
    <w:basedOn w:val="41"/>
    <w:uiPriority w:val="99"/>
    <w:rsid w:val="00DB7A8D"/>
    <w:pPr>
      <w:keepLines w:val="0"/>
      <w:numPr>
        <w:ilvl w:val="3"/>
        <w:numId w:val="9"/>
      </w:numPr>
      <w:tabs>
        <w:tab w:val="clear" w:pos="1080"/>
        <w:tab w:val="left" w:pos="794"/>
        <w:tab w:val="num" w:pos="864"/>
      </w:tabs>
      <w:overflowPunct w:val="0"/>
      <w:autoSpaceDE w:val="0"/>
      <w:autoSpaceDN w:val="0"/>
      <w:adjustRightInd w:val="0"/>
      <w:spacing w:before="240" w:after="60" w:line="240" w:lineRule="auto"/>
      <w:ind w:left="864" w:hanging="864"/>
      <w:textAlignment w:val="baseline"/>
    </w:pPr>
    <w:rPr>
      <w:rFonts w:ascii="Times New Roman" w:eastAsia="바탕" w:hAnsi="Times New Roman" w:cs="Times New Roman"/>
      <w:i w:val="0"/>
      <w:iCs w:val="0"/>
      <w:color w:val="auto"/>
      <w:lang w:eastAsia="en-US"/>
    </w:rPr>
  </w:style>
  <w:style w:type="paragraph" w:customStyle="1" w:styleId="AppendixHeading5">
    <w:name w:val="Appendix Heading 5"/>
    <w:basedOn w:val="50"/>
    <w:uiPriority w:val="99"/>
    <w:rsid w:val="00DB7A8D"/>
    <w:pPr>
      <w:keepNext w:val="0"/>
      <w:keepLines w:val="0"/>
      <w:tabs>
        <w:tab w:val="clear" w:pos="907"/>
        <w:tab w:val="clear" w:pos="1191"/>
        <w:tab w:val="clear" w:pos="1588"/>
        <w:tab w:val="clear" w:pos="1985"/>
        <w:tab w:val="num" w:pos="1008"/>
      </w:tabs>
      <w:spacing w:before="240" w:after="60"/>
      <w:ind w:left="1008" w:hanging="1008"/>
      <w:jc w:val="left"/>
    </w:pPr>
    <w:rPr>
      <w:rFonts w:eastAsia="바탕"/>
      <w:sz w:val="22"/>
      <w:szCs w:val="22"/>
      <w:lang w:val="en-US"/>
    </w:rPr>
  </w:style>
  <w:style w:type="paragraph" w:customStyle="1" w:styleId="BlancChar">
    <w:name w:val="Blanc Char"/>
    <w:basedOn w:val="a7"/>
    <w:next w:val="TableText"/>
    <w:uiPriority w:val="99"/>
    <w:rsid w:val="00DB7A8D"/>
    <w:pPr>
      <w:keepNext/>
      <w:overflowPunct w:val="0"/>
      <w:autoSpaceDE w:val="0"/>
      <w:autoSpaceDN w:val="0"/>
      <w:adjustRightInd w:val="0"/>
      <w:spacing w:after="57" w:line="12" w:lineRule="exact"/>
      <w:jc w:val="center"/>
      <w:textAlignment w:val="baseline"/>
    </w:pPr>
    <w:rPr>
      <w:rFonts w:ascii="Times New Roman" w:eastAsia="맑은 고딕" w:hAnsi="Times New Roman" w:cs="Times New Roman"/>
      <w:b/>
      <w:bCs/>
      <w:sz w:val="8"/>
      <w:szCs w:val="8"/>
      <w:lang w:eastAsia="en-US"/>
    </w:rPr>
  </w:style>
  <w:style w:type="paragraph" w:styleId="aff1">
    <w:name w:val="Document Map"/>
    <w:basedOn w:val="a7"/>
    <w:link w:val="Char9"/>
    <w:uiPriority w:val="99"/>
    <w:semiHidden/>
    <w:rsid w:val="00DB7A8D"/>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16"/>
      <w:szCs w:val="20"/>
      <w:lang w:val="en-GB" w:eastAsia="en-US"/>
    </w:rPr>
  </w:style>
  <w:style w:type="character" w:customStyle="1" w:styleId="Char9">
    <w:name w:val="Document Map Char"/>
    <w:basedOn w:val="a8"/>
    <w:link w:val="aff1"/>
    <w:uiPriority w:val="99"/>
    <w:semiHidden/>
    <w:rsid w:val="00DB7A8D"/>
    <w:rPr>
      <w:rFonts w:ascii="Times New Roman" w:eastAsia="맑은 고딕" w:hAnsi="Times New Roman" w:cs="Times New Roman"/>
      <w:sz w:val="16"/>
      <w:szCs w:val="20"/>
      <w:shd w:val="clear" w:color="auto" w:fill="000080"/>
      <w:lang w:val="en-GB" w:eastAsia="en-US"/>
    </w:rPr>
  </w:style>
  <w:style w:type="paragraph" w:styleId="34">
    <w:name w:val="Body Text Indent 3"/>
    <w:basedOn w:val="a7"/>
    <w:link w:val="3Char0"/>
    <w:uiPriority w:val="99"/>
    <w:rsid w:val="00DB7A8D"/>
    <w:pPr>
      <w:spacing w:before="136" w:after="0" w:line="240" w:lineRule="auto"/>
      <w:ind w:left="720"/>
      <w:jc w:val="both"/>
    </w:pPr>
    <w:rPr>
      <w:rFonts w:ascii="Times New Roman" w:eastAsia="맑은 고딕" w:hAnsi="Times New Roman" w:cs="Times New Roman"/>
      <w:sz w:val="16"/>
      <w:szCs w:val="16"/>
      <w:lang w:val="en-GB" w:eastAsia="en-US"/>
    </w:rPr>
  </w:style>
  <w:style w:type="character" w:customStyle="1" w:styleId="3Char0">
    <w:name w:val="Body Text Indent 3 Char"/>
    <w:basedOn w:val="a8"/>
    <w:link w:val="34"/>
    <w:uiPriority w:val="99"/>
    <w:rsid w:val="00DB7A8D"/>
    <w:rPr>
      <w:rFonts w:ascii="Times New Roman" w:eastAsia="맑은 고딕" w:hAnsi="Times New Roman" w:cs="Times New Roman"/>
      <w:sz w:val="16"/>
      <w:szCs w:val="16"/>
      <w:lang w:val="en-GB" w:eastAsia="en-US"/>
    </w:rPr>
  </w:style>
  <w:style w:type="paragraph" w:styleId="24">
    <w:name w:val="Body Text Indent 2"/>
    <w:basedOn w:val="a7"/>
    <w:link w:val="2Char0"/>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맑은 고딕" w:hAnsi="Times New Roman" w:cs="Times New Roman"/>
      <w:sz w:val="20"/>
      <w:szCs w:val="20"/>
      <w:lang w:val="en-GB" w:eastAsia="en-US"/>
    </w:rPr>
  </w:style>
  <w:style w:type="character" w:customStyle="1" w:styleId="2Char0">
    <w:name w:val="Body Text Indent 2 Char"/>
    <w:basedOn w:val="a8"/>
    <w:link w:val="24"/>
    <w:uiPriority w:val="99"/>
    <w:rsid w:val="00DB7A8D"/>
    <w:rPr>
      <w:rFonts w:ascii="Times New Roman" w:eastAsia="맑은 고딕" w:hAnsi="Times New Roman" w:cs="Times New Roman"/>
      <w:sz w:val="20"/>
      <w:szCs w:val="20"/>
      <w:lang w:val="en-GB" w:eastAsia="en-US"/>
    </w:rPr>
  </w:style>
  <w:style w:type="paragraph" w:customStyle="1" w:styleId="11BodyText">
    <w:name w:val="11 BodyText"/>
    <w:basedOn w:val="a7"/>
    <w:uiPriority w:val="99"/>
    <w:rsid w:val="00DB7A8D"/>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맑은 고딕" w:hAnsi="Times New Roman" w:cs="Times New Roman"/>
      <w:sz w:val="20"/>
      <w:szCs w:val="20"/>
      <w:lang w:val="en-GB" w:eastAsia="en-US"/>
    </w:rPr>
  </w:style>
  <w:style w:type="paragraph" w:customStyle="1" w:styleId="Kommentarthema1">
    <w:name w:val="Kommentarthema1"/>
    <w:basedOn w:val="af"/>
    <w:next w:val="af"/>
    <w:uiPriority w:val="99"/>
    <w:semiHidden/>
    <w:rsid w:val="00DB7A8D"/>
    <w:pPr>
      <w:tabs>
        <w:tab w:val="left" w:pos="794"/>
        <w:tab w:val="left" w:pos="1191"/>
        <w:tab w:val="left" w:pos="1588"/>
        <w:tab w:val="left" w:pos="1985"/>
      </w:tabs>
      <w:overflowPunct w:val="0"/>
      <w:autoSpaceDE w:val="0"/>
      <w:autoSpaceDN w:val="0"/>
      <w:adjustRightInd w:val="0"/>
      <w:spacing w:before="136" w:after="0"/>
      <w:jc w:val="both"/>
      <w:textAlignment w:val="baseline"/>
    </w:pPr>
    <w:rPr>
      <w:rFonts w:ascii="Times New Roman" w:eastAsia="맑은 고딕" w:hAnsi="Times New Roman" w:cs="Times New Roman"/>
      <w:b/>
      <w:bCs/>
      <w:lang w:val="en-GB" w:eastAsia="en-US"/>
    </w:rPr>
  </w:style>
  <w:style w:type="paragraph" w:styleId="35">
    <w:name w:val="Body Text 3"/>
    <w:basedOn w:val="a7"/>
    <w:link w:val="3Char1"/>
    <w:uiPriority w:val="99"/>
    <w:rsid w:val="00DB7A8D"/>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맑은 고딕" w:hAnsi="Times New Roman" w:cs="Times New Roman"/>
      <w:sz w:val="16"/>
      <w:szCs w:val="16"/>
      <w:lang w:val="en-GB" w:eastAsia="en-US"/>
    </w:rPr>
  </w:style>
  <w:style w:type="character" w:customStyle="1" w:styleId="3Char1">
    <w:name w:val="Body Text 3 Char"/>
    <w:basedOn w:val="a8"/>
    <w:link w:val="35"/>
    <w:uiPriority w:val="99"/>
    <w:rsid w:val="00DB7A8D"/>
    <w:rPr>
      <w:rFonts w:ascii="Times New Roman" w:eastAsia="맑은 고딕" w:hAnsi="Times New Roman" w:cs="Times New Roman"/>
      <w:sz w:val="16"/>
      <w:szCs w:val="16"/>
      <w:lang w:val="en-GB" w:eastAsia="en-US"/>
    </w:rPr>
  </w:style>
  <w:style w:type="paragraph" w:customStyle="1" w:styleId="Note1">
    <w:name w:val="Note 1"/>
    <w:basedOn w:val="Note"/>
    <w:qFormat/>
    <w:rsid w:val="00DB7A8D"/>
    <w:pPr>
      <w:tabs>
        <w:tab w:val="clear" w:pos="1191"/>
        <w:tab w:val="clear" w:pos="1588"/>
        <w:tab w:val="clear" w:pos="1985"/>
      </w:tabs>
      <w:ind w:left="284" w:firstLine="0"/>
    </w:pPr>
  </w:style>
  <w:style w:type="paragraph" w:customStyle="1" w:styleId="FigureLegend">
    <w:name w:val="Figure_Legend"/>
    <w:basedOn w:val="TableLegend"/>
    <w:next w:val="a7"/>
    <w:uiPriority w:val="99"/>
    <w:rsid w:val="00DB7A8D"/>
  </w:style>
  <w:style w:type="paragraph" w:customStyle="1" w:styleId="Fig0">
    <w:name w:val="Fig"/>
    <w:basedOn w:val="ae"/>
    <w:next w:val="Fig"/>
    <w:uiPriority w:val="99"/>
    <w:rsid w:val="00DB7A8D"/>
    <w:pPr>
      <w:tabs>
        <w:tab w:val="left" w:pos="794"/>
        <w:tab w:val="left" w:pos="1191"/>
        <w:tab w:val="left" w:pos="1588"/>
        <w:tab w:val="left" w:pos="1985"/>
      </w:tabs>
      <w:overflowPunct w:val="0"/>
      <w:autoSpaceDE w:val="0"/>
      <w:autoSpaceDN w:val="0"/>
      <w:adjustRightInd w:val="0"/>
      <w:spacing w:before="136" w:after="0"/>
      <w:jc w:val="center"/>
      <w:textAlignment w:val="baseline"/>
    </w:pPr>
    <w:rPr>
      <w:rFonts w:eastAsia="맑은 고딕"/>
      <w:b w:val="0"/>
      <w:bCs w:val="0"/>
    </w:rPr>
  </w:style>
  <w:style w:type="paragraph" w:customStyle="1" w:styleId="figure0">
    <w:name w:val="figure"/>
    <w:basedOn w:val="a7"/>
    <w:uiPriority w:val="99"/>
    <w:rsid w:val="00DB7A8D"/>
    <w:pPr>
      <w:keepNext/>
      <w:spacing w:after="220" w:line="240" w:lineRule="auto"/>
      <w:jc w:val="center"/>
    </w:pPr>
    <w:rPr>
      <w:rFonts w:ascii="Helvetica" w:eastAsia="맑은 고딕" w:hAnsi="Helvetica" w:cs="Helvetica"/>
      <w:color w:val="000000"/>
      <w:sz w:val="20"/>
      <w:szCs w:val="20"/>
      <w:lang w:val="fr-FR" w:eastAsia="en-US"/>
    </w:rPr>
  </w:style>
  <w:style w:type="character" w:customStyle="1" w:styleId="FigureChar">
    <w:name w:val="Figure_# Char"/>
    <w:uiPriority w:val="99"/>
    <w:rsid w:val="00DB7A8D"/>
    <w:rPr>
      <w:rFonts w:cs="Times New Roman"/>
      <w:lang w:val="en-US" w:eastAsia="en-US"/>
    </w:rPr>
  </w:style>
  <w:style w:type="paragraph" w:customStyle="1" w:styleId="Annex2">
    <w:name w:val="Annex 2"/>
    <w:basedOn w:val="a7"/>
    <w:next w:val="a7"/>
    <w:link w:val="Annex2Char"/>
    <w:uiPriority w:val="99"/>
    <w:rsid w:val="00DB7A8D"/>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맑은 고딕" w:hAnsi="Times New Roman" w:cs="Times New Roman"/>
      <w:b/>
      <w:bCs/>
      <w:lang w:val="en-GB" w:eastAsia="en-US"/>
    </w:rPr>
  </w:style>
  <w:style w:type="paragraph" w:customStyle="1" w:styleId="Annex3">
    <w:name w:val="Annex 3"/>
    <w:basedOn w:val="a7"/>
    <w:next w:val="a7"/>
    <w:link w:val="Annex3Char2"/>
    <w:rsid w:val="00DB7A8D"/>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맑은 고딕" w:hAnsi="Times New Roman" w:cs="Times New Roman"/>
      <w:b/>
      <w:bCs/>
      <w:sz w:val="20"/>
      <w:szCs w:val="20"/>
      <w:lang w:val="en-GB" w:eastAsia="en-US"/>
    </w:rPr>
  </w:style>
  <w:style w:type="paragraph" w:customStyle="1" w:styleId="Annex4">
    <w:name w:val="Annex 4"/>
    <w:basedOn w:val="a7"/>
    <w:next w:val="a7"/>
    <w:autoRedefine/>
    <w:uiPriority w:val="99"/>
    <w:rsid w:val="00DB7A8D"/>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맑은 고딕" w:hAnsi="Times New Roman" w:cs="Times New Roman"/>
      <w:b/>
      <w:bCs/>
      <w:sz w:val="20"/>
      <w:szCs w:val="20"/>
      <w:lang w:val="en-GB" w:eastAsia="en-US"/>
    </w:rPr>
  </w:style>
  <w:style w:type="paragraph" w:customStyle="1" w:styleId="Annex5">
    <w:name w:val="Annex 5"/>
    <w:basedOn w:val="a7"/>
    <w:next w:val="a7"/>
    <w:autoRedefine/>
    <w:uiPriority w:val="99"/>
    <w:rsid w:val="00DB7A8D"/>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맑은 고딕" w:hAnsi="Times New Roman" w:cs="Times New Roman"/>
      <w:b/>
      <w:bCs/>
      <w:sz w:val="20"/>
      <w:szCs w:val="20"/>
      <w:lang w:val="en-GB" w:eastAsia="en-US"/>
    </w:rPr>
  </w:style>
  <w:style w:type="character" w:customStyle="1" w:styleId="CourierTextChar">
    <w:name w:val="Courier Text Char"/>
    <w:uiPriority w:val="99"/>
    <w:rsid w:val="00DB7A8D"/>
    <w:rPr>
      <w:rFonts w:ascii="Courier" w:hAnsi="Courier" w:cs="Courier"/>
      <w:sz w:val="22"/>
      <w:szCs w:val="22"/>
      <w:lang w:val="en-GB" w:eastAsia="en-US"/>
    </w:rPr>
  </w:style>
  <w:style w:type="paragraph" w:styleId="25">
    <w:name w:val="Body Text 2"/>
    <w:basedOn w:val="a7"/>
    <w:link w:val="2Char1"/>
    <w:uiPriority w:val="99"/>
    <w:rsid w:val="00DB7A8D"/>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맑은 고딕" w:hAnsi="Times New Roman" w:cs="Times New Roman"/>
      <w:sz w:val="20"/>
      <w:szCs w:val="20"/>
      <w:lang w:val="en-GB" w:eastAsia="en-US"/>
    </w:rPr>
  </w:style>
  <w:style w:type="character" w:customStyle="1" w:styleId="2Char1">
    <w:name w:val="Body Text 2 Char"/>
    <w:basedOn w:val="a8"/>
    <w:link w:val="25"/>
    <w:uiPriority w:val="99"/>
    <w:rsid w:val="00DB7A8D"/>
    <w:rPr>
      <w:rFonts w:ascii="Times New Roman" w:eastAsia="맑은 고딕" w:hAnsi="Times New Roman" w:cs="Times New Roman"/>
      <w:sz w:val="20"/>
      <w:szCs w:val="20"/>
      <w:lang w:val="en-GB" w:eastAsia="en-US"/>
    </w:rPr>
  </w:style>
  <w:style w:type="paragraph" w:customStyle="1" w:styleId="Normal1">
    <w:name w:val="Normal1"/>
    <w:basedOn w:val="TableTitle"/>
    <w:uiPriority w:val="99"/>
    <w:rsid w:val="00DB7A8D"/>
    <w:pPr>
      <w:tabs>
        <w:tab w:val="center" w:pos="4864"/>
      </w:tabs>
      <w:jc w:val="both"/>
    </w:pPr>
  </w:style>
  <w:style w:type="paragraph" w:customStyle="1" w:styleId="equation0">
    <w:name w:val="equation"/>
    <w:basedOn w:val="a7"/>
    <w:uiPriority w:val="99"/>
    <w:rsid w:val="00DB7A8D"/>
    <w:pPr>
      <w:spacing w:before="100" w:beforeAutospacing="1" w:after="100" w:afterAutospacing="1" w:line="240" w:lineRule="auto"/>
    </w:pPr>
    <w:rPr>
      <w:rFonts w:ascii="Arial Unicode MS" w:eastAsia="맑은 고딕" w:hAnsi="Arial Unicode MS" w:cs="Arial Unicode MS"/>
      <w:sz w:val="24"/>
      <w:szCs w:val="24"/>
      <w:lang w:eastAsia="en-US"/>
    </w:rPr>
  </w:style>
  <w:style w:type="paragraph" w:customStyle="1" w:styleId="AnnexNotitle">
    <w:name w:val="Annex_No &amp; title"/>
    <w:basedOn w:val="a7"/>
    <w:next w:val="a7"/>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Headingb">
    <w:name w:val="Heading_b"/>
    <w:basedOn w:val="a7"/>
    <w:next w:val="a7"/>
    <w:uiPriority w:val="99"/>
    <w:rsid w:val="00DB7A8D"/>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맑은 고딕" w:hAnsi="Times New Roman" w:cs="Times New Roman"/>
      <w:b/>
      <w:sz w:val="24"/>
      <w:szCs w:val="20"/>
      <w:lang w:val="en-GB" w:eastAsia="en-US"/>
    </w:rPr>
  </w:style>
  <w:style w:type="paragraph" w:customStyle="1" w:styleId="TableTitleCharChar">
    <w:name w:val="Table_Title Char Char"/>
    <w:basedOn w:val="a7"/>
    <w:next w:val="BlancCharChar"/>
    <w:uiPriority w:val="99"/>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맑은 고딕" w:hAnsi="Times New Roman" w:cs="Times New Roman"/>
      <w:b/>
      <w:bCs/>
      <w:sz w:val="20"/>
      <w:szCs w:val="20"/>
      <w:lang w:val="en-GB" w:eastAsia="en-US"/>
    </w:rPr>
  </w:style>
  <w:style w:type="character" w:customStyle="1" w:styleId="TableTitleCharCharChar1">
    <w:name w:val="Table_Title Char Char Char1"/>
    <w:uiPriority w:val="99"/>
    <w:rsid w:val="00DB7A8D"/>
    <w:rPr>
      <w:rFonts w:cs="Times New Roman"/>
      <w:b/>
      <w:bCs/>
      <w:lang w:val="en-GB" w:eastAsia="en-US"/>
    </w:rPr>
  </w:style>
  <w:style w:type="character" w:customStyle="1" w:styleId="TableTitleCharCharChar">
    <w:name w:val="Table_Title Char Char Char"/>
    <w:uiPriority w:val="99"/>
    <w:rsid w:val="00DB7A8D"/>
    <w:rPr>
      <w:rFonts w:cs="Times New Roman"/>
      <w:b/>
      <w:bCs/>
      <w:lang w:val="en-GB" w:eastAsia="en-US"/>
    </w:rPr>
  </w:style>
  <w:style w:type="character" w:customStyle="1" w:styleId="Annex1Char">
    <w:name w:val="Annex 1 Char"/>
    <w:uiPriority w:val="99"/>
    <w:rsid w:val="00DB7A8D"/>
    <w:rPr>
      <w:rFonts w:cs="Times New Roman"/>
      <w:b/>
      <w:bCs/>
      <w:sz w:val="24"/>
      <w:szCs w:val="24"/>
      <w:lang w:val="en-GB" w:eastAsia="en-US"/>
    </w:rPr>
  </w:style>
  <w:style w:type="paragraph" w:customStyle="1" w:styleId="TableTitleChar">
    <w:name w:val="Table_Title Char"/>
    <w:basedOn w:val="a7"/>
    <w:next w:val="a7"/>
    <w:uiPriority w:val="99"/>
    <w:rsid w:val="00DB7A8D"/>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맑은 고딕" w:hAnsi="Times New Roman" w:cs="Times New Roman"/>
      <w:b/>
      <w:bCs/>
      <w:sz w:val="20"/>
      <w:szCs w:val="20"/>
      <w:lang w:val="en-GB" w:eastAsia="en-US"/>
    </w:rPr>
  </w:style>
  <w:style w:type="character" w:customStyle="1" w:styleId="Annex3Char">
    <w:name w:val="Annex 3 Char"/>
    <w:uiPriority w:val="99"/>
    <w:rsid w:val="00DB7A8D"/>
    <w:rPr>
      <w:rFonts w:cs="Times New Roman"/>
      <w:b/>
      <w:bCs/>
      <w:lang w:val="en-GB" w:eastAsia="en-US"/>
    </w:rPr>
  </w:style>
  <w:style w:type="character" w:customStyle="1" w:styleId="Heading1Char1">
    <w:name w:val="Heading 1 Char1"/>
    <w:uiPriority w:val="99"/>
    <w:rsid w:val="00DB7A8D"/>
    <w:rPr>
      <w:rFonts w:cs="Times New Roman"/>
      <w:b/>
      <w:bCs/>
      <w:sz w:val="24"/>
      <w:szCs w:val="24"/>
      <w:lang w:val="en-GB" w:eastAsia="en-US"/>
    </w:rPr>
  </w:style>
  <w:style w:type="paragraph" w:customStyle="1" w:styleId="toc0">
    <w:name w:val="toc 0"/>
    <w:basedOn w:val="a7"/>
    <w:next w:val="10"/>
    <w:uiPriority w:val="99"/>
    <w:rsid w:val="00DB7A8D"/>
    <w:pPr>
      <w:keepLines/>
      <w:tabs>
        <w:tab w:val="right" w:pos="9639"/>
      </w:tabs>
      <w:overflowPunct w:val="0"/>
      <w:autoSpaceDE w:val="0"/>
      <w:autoSpaceDN w:val="0"/>
      <w:adjustRightInd w:val="0"/>
      <w:spacing w:before="120" w:after="0" w:line="240" w:lineRule="auto"/>
      <w:textAlignment w:val="baseline"/>
    </w:pPr>
    <w:rPr>
      <w:rFonts w:ascii="Times New Roman" w:eastAsia="맑은 고딕" w:hAnsi="Times New Roman" w:cs="Times New Roman"/>
      <w:b/>
      <w:sz w:val="24"/>
      <w:szCs w:val="20"/>
      <w:lang w:val="en-GB" w:eastAsia="en-US"/>
    </w:rPr>
  </w:style>
  <w:style w:type="paragraph" w:customStyle="1" w:styleId="RecNo">
    <w:name w:val="Rec_No"/>
    <w:basedOn w:val="a7"/>
    <w:next w:val="Rectitle"/>
    <w:uiPriority w:val="99"/>
    <w:rsid w:val="00DB7A8D"/>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맑은 고딕" w:hAnsi="Times New Roman" w:cs="Times New Roman"/>
      <w:b/>
      <w:sz w:val="28"/>
      <w:szCs w:val="20"/>
      <w:lang w:val="en-GB" w:eastAsia="en-US"/>
    </w:rPr>
  </w:style>
  <w:style w:type="paragraph" w:customStyle="1" w:styleId="Rectitle">
    <w:name w:val="Rec_title"/>
    <w:basedOn w:val="a7"/>
    <w:next w:val="a7"/>
    <w:uiPriority w:val="99"/>
    <w:rsid w:val="00DB7A8D"/>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FooterQP">
    <w:name w:val="Footer_QP"/>
    <w:basedOn w:val="a7"/>
    <w:uiPriority w:val="99"/>
    <w:rsid w:val="00DB7A8D"/>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맑은 고딕" w:hAnsi="Times New Roman" w:cs="Times New Roman"/>
      <w:b/>
      <w:szCs w:val="20"/>
      <w:lang w:val="en-GB" w:eastAsia="en-US"/>
    </w:rPr>
  </w:style>
  <w:style w:type="character" w:customStyle="1" w:styleId="href">
    <w:name w:val="href"/>
    <w:uiPriority w:val="99"/>
    <w:rsid w:val="00DB7A8D"/>
    <w:rPr>
      <w:rFonts w:cs="Times New Roman"/>
      <w:lang w:val="fr-FR"/>
    </w:rPr>
  </w:style>
  <w:style w:type="character" w:styleId="aff2">
    <w:name w:val="page number"/>
    <w:uiPriority w:val="99"/>
    <w:rsid w:val="00DB7A8D"/>
    <w:rPr>
      <w:rFonts w:cs="Times New Roman"/>
    </w:rPr>
  </w:style>
  <w:style w:type="character" w:customStyle="1" w:styleId="Head0">
    <w:name w:val="Head"/>
    <w:uiPriority w:val="99"/>
    <w:rsid w:val="00DB7A8D"/>
    <w:rPr>
      <w:rFonts w:cs="Times New Roman"/>
      <w:b/>
    </w:rPr>
  </w:style>
  <w:style w:type="paragraph" w:customStyle="1" w:styleId="Tablehead">
    <w:name w:val="Table_head"/>
    <w:basedOn w:val="Tabletext0"/>
    <w:next w:val="Tabletext0"/>
    <w:uiPriority w:val="99"/>
    <w:rsid w:val="00DB7A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DB7A8D"/>
    <w:pPr>
      <w:keepLines/>
      <w:overflowPunct w:val="0"/>
      <w:autoSpaceDE w:val="0"/>
      <w:autoSpaceDN w:val="0"/>
      <w:adjustRightInd w:val="0"/>
      <w:spacing w:before="40" w:after="40" w:line="190" w:lineRule="exact"/>
      <w:textAlignment w:val="baseline"/>
    </w:pPr>
    <w:rPr>
      <w:rFonts w:ascii="Times New Roman" w:eastAsia="맑은 고딕" w:hAnsi="Times New Roman" w:cs="Times New Roman"/>
      <w:sz w:val="18"/>
      <w:szCs w:val="20"/>
      <w:lang w:val="en-GB" w:eastAsia="en-US"/>
    </w:rPr>
  </w:style>
  <w:style w:type="paragraph" w:customStyle="1" w:styleId="StyleHeading1TimesNewRoman12ptBefore24ptAfter0">
    <w:name w:val="Style Heading 1 + Times New Roman 12 pt Before:  24 pt After:  0..."/>
    <w:basedOn w:val="1"/>
    <w:uiPriority w:val="99"/>
    <w:rsid w:val="00DB7A8D"/>
    <w:pPr>
      <w:keepLines w:val="0"/>
      <w:numPr>
        <w:numId w:val="0"/>
      </w:numPr>
      <w:tabs>
        <w:tab w:val="num" w:pos="432"/>
      </w:tabs>
      <w:overflowPunct w:val="0"/>
      <w:autoSpaceDE w:val="0"/>
      <w:autoSpaceDN w:val="0"/>
      <w:adjustRightInd w:val="0"/>
      <w:spacing w:line="240" w:lineRule="auto"/>
      <w:ind w:left="432" w:hanging="432"/>
      <w:jc w:val="both"/>
      <w:textAlignment w:val="baseline"/>
    </w:pPr>
    <w:rPr>
      <w:rFonts w:ascii="Times" w:eastAsia="바탕" w:hAnsi="Times" w:cs="Times New Roman"/>
      <w:color w:val="auto"/>
      <w:sz w:val="24"/>
      <w:szCs w:val="20"/>
      <w:lang w:val="en-GB" w:eastAsia="en-US"/>
    </w:rPr>
  </w:style>
  <w:style w:type="paragraph" w:customStyle="1" w:styleId="StyleHeading2TimesNewRoman11ptNotItalicJustifiedBe">
    <w:name w:val="Style Heading 2 + Times New Roman 11 pt Not Italic Justified Be..."/>
    <w:basedOn w:val="20"/>
    <w:uiPriority w:val="99"/>
    <w:rsid w:val="00DB7A8D"/>
    <w:pPr>
      <w:keepLines w:val="0"/>
      <w:numPr>
        <w:numId w:val="0"/>
      </w:numPr>
      <w:tabs>
        <w:tab w:val="num" w:pos="720"/>
      </w:tabs>
      <w:overflowPunct w:val="0"/>
      <w:autoSpaceDE w:val="0"/>
      <w:autoSpaceDN w:val="0"/>
      <w:adjustRightInd w:val="0"/>
      <w:spacing w:before="313" w:line="240" w:lineRule="auto"/>
      <w:jc w:val="both"/>
      <w:textAlignment w:val="baseline"/>
    </w:pPr>
    <w:rPr>
      <w:rFonts w:ascii="Times" w:eastAsia="바탕" w:hAnsi="Times" w:cs="Times New Roman"/>
      <w:color w:val="auto"/>
      <w:sz w:val="22"/>
      <w:szCs w:val="20"/>
      <w:lang w:val="en-GB" w:eastAsia="en-US"/>
    </w:rPr>
  </w:style>
  <w:style w:type="paragraph" w:customStyle="1" w:styleId="StyleHeading3TimesNewRoman10ptJustifiedBefore905">
    <w:name w:val="Style Heading 3 + Times New Roman 10 pt Justified Before:  9.05 ..."/>
    <w:basedOn w:val="30"/>
    <w:uiPriority w:val="99"/>
    <w:rsid w:val="00DB7A8D"/>
    <w:pPr>
      <w:keepLines w:val="0"/>
      <w:numPr>
        <w:ilvl w:val="0"/>
        <w:numId w:val="0"/>
      </w:numPr>
      <w:tabs>
        <w:tab w:val="num" w:pos="720"/>
      </w:tabs>
      <w:overflowPunct w:val="0"/>
      <w:autoSpaceDE w:val="0"/>
      <w:autoSpaceDN w:val="0"/>
      <w:adjustRightInd w:val="0"/>
      <w:spacing w:before="181" w:line="240" w:lineRule="auto"/>
      <w:ind w:left="1224" w:hanging="1224"/>
      <w:jc w:val="both"/>
      <w:textAlignment w:val="baseline"/>
    </w:pPr>
    <w:rPr>
      <w:rFonts w:ascii="Times New Roman" w:eastAsia="바탕" w:hAnsi="Times New Roman" w:cs="Times New Roman"/>
      <w:color w:val="auto"/>
      <w:sz w:val="20"/>
      <w:szCs w:val="20"/>
      <w:lang w:val="en-GB" w:eastAsia="en-US"/>
    </w:rPr>
  </w:style>
  <w:style w:type="character" w:customStyle="1" w:styleId="NoteChar1">
    <w:name w:val="Note Char1"/>
    <w:uiPriority w:val="99"/>
    <w:rsid w:val="00DB7A8D"/>
    <w:rPr>
      <w:rFonts w:eastAsia="바탕" w:cs="Times New Roman"/>
      <w:sz w:val="18"/>
      <w:szCs w:val="18"/>
      <w:lang w:val="en-GB" w:eastAsia="en-US" w:bidi="ar-SA"/>
    </w:rPr>
  </w:style>
  <w:style w:type="character" w:customStyle="1" w:styleId="Note1CharCharCharCharCharCharChar1">
    <w:name w:val="Note 1 Char Char Char Char Char Char Char1"/>
    <w:uiPriority w:val="99"/>
    <w:rsid w:val="00DB7A8D"/>
    <w:rPr>
      <w:rFonts w:eastAsia="바탕" w:cs="Times New Roman"/>
      <w:sz w:val="18"/>
      <w:szCs w:val="18"/>
      <w:lang w:val="en-GB" w:eastAsia="en-US" w:bidi="ar-SA"/>
    </w:rPr>
  </w:style>
  <w:style w:type="paragraph" w:customStyle="1" w:styleId="StyletableheadingCentered">
    <w:name w:val="Style table heading + Centered"/>
    <w:basedOn w:val="tableheading"/>
    <w:uiPriority w:val="99"/>
    <w:rsid w:val="00DB7A8D"/>
    <w:pPr>
      <w:spacing w:before="20" w:after="40"/>
      <w:jc w:val="center"/>
    </w:pPr>
    <w:rPr>
      <w:rFonts w:eastAsia="바탕"/>
    </w:rPr>
  </w:style>
  <w:style w:type="paragraph" w:customStyle="1" w:styleId="Styleenumlev1Left0Hanging03">
    <w:name w:val="Style enumlev1 + Left:  0&quot; Hanging:  0.3&quot;"/>
    <w:basedOn w:val="enumlev1"/>
    <w:uiPriority w:val="99"/>
    <w:rsid w:val="00DB7A8D"/>
    <w:pPr>
      <w:spacing w:before="136"/>
      <w:ind w:left="432" w:hanging="432"/>
    </w:pPr>
    <w:rPr>
      <w:rFonts w:eastAsia="바탕"/>
    </w:rPr>
  </w:style>
  <w:style w:type="paragraph" w:customStyle="1" w:styleId="StyleNote111ptLeft0">
    <w:name w:val="Style Note 1 + 11 pt Left:  0&quot;"/>
    <w:basedOn w:val="Note1"/>
    <w:uiPriority w:val="99"/>
    <w:rsid w:val="00DB7A8D"/>
    <w:pPr>
      <w:spacing w:before="136" w:line="240" w:lineRule="auto"/>
      <w:ind w:left="0"/>
    </w:pPr>
    <w:rPr>
      <w:rFonts w:eastAsia="바탕"/>
      <w:sz w:val="22"/>
      <w:szCs w:val="20"/>
    </w:rPr>
  </w:style>
  <w:style w:type="character" w:customStyle="1" w:styleId="Note3Char">
    <w:name w:val="Note 3 Char"/>
    <w:uiPriority w:val="99"/>
    <w:rsid w:val="00DB7A8D"/>
    <w:rPr>
      <w:rFonts w:eastAsia="바탕" w:cs="Times New Roman"/>
      <w:sz w:val="18"/>
      <w:szCs w:val="18"/>
      <w:lang w:val="en-GB" w:eastAsia="en-US" w:bidi="ar-SA"/>
    </w:rPr>
  </w:style>
  <w:style w:type="paragraph" w:customStyle="1" w:styleId="Annex3CharChar">
    <w:name w:val="Annex 3 Char Char"/>
    <w:basedOn w:val="a7"/>
    <w:next w:val="a7"/>
    <w:link w:val="Annex3CharCharChar"/>
    <w:uiPriority w:val="99"/>
    <w:rsid w:val="00DB7A8D"/>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맑은 고딕" w:hAnsi="Times" w:cs="Times New Roman"/>
      <w:b/>
      <w:bCs/>
      <w:sz w:val="20"/>
      <w:szCs w:val="20"/>
      <w:lang w:val="en-GB" w:eastAsia="en-US"/>
    </w:rPr>
  </w:style>
  <w:style w:type="paragraph" w:customStyle="1" w:styleId="Annex4CharCharCharChar">
    <w:name w:val="Annex 4 Char Char Char Char"/>
    <w:basedOn w:val="Annex3CharChar"/>
    <w:next w:val="a7"/>
    <w:link w:val="Annex4CharCharCharCharChar"/>
    <w:uiPriority w:val="99"/>
    <w:rsid w:val="00DB7A8D"/>
    <w:pPr>
      <w:ind w:left="1728" w:hanging="1728"/>
    </w:pPr>
    <w:rPr>
      <w:lang w:val="en-US"/>
    </w:rPr>
  </w:style>
  <w:style w:type="paragraph" w:customStyle="1" w:styleId="Annex6">
    <w:name w:val="Annex 6"/>
    <w:basedOn w:val="Annex5"/>
    <w:next w:val="a7"/>
    <w:autoRedefine/>
    <w:uiPriority w:val="99"/>
    <w:rsid w:val="00DB7A8D"/>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DB7A8D"/>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맑은 고딕" w:hAnsi="Times" w:cs="Times New Roman"/>
      <w:lang w:val="en-GB" w:eastAsia="en-US"/>
    </w:rPr>
  </w:style>
  <w:style w:type="character" w:customStyle="1" w:styleId="AVCEquationlevel1CharCharCharCharChar">
    <w:name w:val="AVC Equation level 1 Char Char Char Char Char"/>
    <w:link w:val="AVCEquationlevel1CharCharCharChar"/>
    <w:uiPriority w:val="99"/>
    <w:locked/>
    <w:rsid w:val="00DB7A8D"/>
    <w:rPr>
      <w:rFonts w:ascii="Times" w:eastAsia="맑은 고딕" w:hAnsi="Times" w:cs="Times New Roman"/>
      <w:lang w:val="en-GB" w:eastAsia="en-US"/>
    </w:rPr>
  </w:style>
  <w:style w:type="paragraph" w:customStyle="1" w:styleId="SVCBulletslevel1CharCharChar">
    <w:name w:val="SVC Bullets level 1 Char Char Char"/>
    <w:link w:val="SVCBulletslevel1CharCharCharChar"/>
    <w:uiPriority w:val="99"/>
    <w:rsid w:val="00DB7A8D"/>
    <w:pPr>
      <w:tabs>
        <w:tab w:val="left" w:pos="403"/>
        <w:tab w:val="left" w:pos="792"/>
        <w:tab w:val="left" w:pos="1195"/>
        <w:tab w:val="left" w:pos="1584"/>
        <w:tab w:val="left" w:pos="1987"/>
        <w:tab w:val="left" w:pos="2376"/>
        <w:tab w:val="left" w:pos="2779"/>
        <w:tab w:val="left" w:pos="3168"/>
      </w:tabs>
      <w:spacing w:before="120" w:after="0" w:line="240" w:lineRule="auto"/>
      <w:ind w:left="794" w:hanging="794"/>
      <w:jc w:val="both"/>
    </w:pPr>
    <w:rPr>
      <w:rFonts w:ascii="Times New Roman" w:eastAsia="맑은 고딕" w:hAnsi="Times New Roman" w:cs="Times New Roman"/>
      <w:sz w:val="20"/>
      <w:szCs w:val="20"/>
      <w:lang w:val="en-GB" w:eastAsia="en-US"/>
    </w:rPr>
  </w:style>
  <w:style w:type="character" w:customStyle="1" w:styleId="Annex3CharCharChar">
    <w:name w:val="Annex 3 Char Char Char"/>
    <w:link w:val="Annex3CharChar"/>
    <w:uiPriority w:val="99"/>
    <w:locked/>
    <w:rsid w:val="00DB7A8D"/>
    <w:rPr>
      <w:rFonts w:ascii="Times" w:eastAsia="맑은 고딕"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DB7A8D"/>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DB7A8D"/>
    <w:rPr>
      <w:rFonts w:ascii="Times" w:hAnsi="Times"/>
    </w:rPr>
  </w:style>
  <w:style w:type="paragraph" w:customStyle="1" w:styleId="SVCBulletslevel4Char">
    <w:name w:val="SVC Bullets level 4 Char"/>
    <w:basedOn w:val="SVCBulletslevel3CharChar"/>
    <w:link w:val="SVCBulletslevel4CharChar"/>
    <w:uiPriority w:val="99"/>
    <w:rsid w:val="00DB7A8D"/>
    <w:pPr>
      <w:tabs>
        <w:tab w:val="clear" w:pos="-31680"/>
        <w:tab w:val="num" w:pos="2880"/>
      </w:tabs>
      <w:ind w:left="2880" w:hanging="360"/>
    </w:pPr>
  </w:style>
  <w:style w:type="paragraph" w:customStyle="1" w:styleId="SVCBulletslevel5">
    <w:name w:val="SVC Bullets level 5"/>
    <w:basedOn w:val="SVCBulletslevel4Char"/>
    <w:uiPriority w:val="99"/>
    <w:rsid w:val="00DB7A8D"/>
    <w:pPr>
      <w:tabs>
        <w:tab w:val="clear" w:pos="2880"/>
        <w:tab w:val="num" w:pos="3600"/>
      </w:tabs>
      <w:ind w:left="3600"/>
    </w:pPr>
  </w:style>
  <w:style w:type="paragraph" w:customStyle="1" w:styleId="SVCBulletslevel6">
    <w:name w:val="SVC Bullets level 6"/>
    <w:basedOn w:val="SVCBulletslevel5"/>
    <w:uiPriority w:val="99"/>
    <w:rsid w:val="00DB7A8D"/>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DB7A8D"/>
    <w:rPr>
      <w:rFonts w:ascii="Times New Roman" w:eastAsia="맑은 고딕"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DB7A8D"/>
    <w:rPr>
      <w:rFonts w:ascii="Times" w:eastAsia="맑은 고딕" w:hAnsi="Times" w:cs="Times New Roman"/>
      <w:sz w:val="20"/>
      <w:szCs w:val="20"/>
      <w:lang w:val="en-GB" w:eastAsia="en-US"/>
    </w:rPr>
  </w:style>
  <w:style w:type="character" w:customStyle="1" w:styleId="SVCBulletslevel4CharChar">
    <w:name w:val="SVC Bullets level 4 Char Char"/>
    <w:link w:val="SVCBulletslevel4Char"/>
    <w:uiPriority w:val="99"/>
    <w:locked/>
    <w:rsid w:val="00DB7A8D"/>
    <w:rPr>
      <w:rFonts w:ascii="Times" w:eastAsia="맑은 고딕" w:hAnsi="Times" w:cs="Times New Roman"/>
      <w:sz w:val="20"/>
      <w:szCs w:val="20"/>
      <w:lang w:val="en-GB" w:eastAsia="en-US"/>
    </w:rPr>
  </w:style>
  <w:style w:type="paragraph" w:customStyle="1" w:styleId="SVCBulletslevel7">
    <w:name w:val="SVC Bullets level 7"/>
    <w:basedOn w:val="SVCBulletslevel6"/>
    <w:uiPriority w:val="99"/>
    <w:rsid w:val="00DB7A8D"/>
    <w:pPr>
      <w:ind w:left="2772"/>
    </w:pPr>
  </w:style>
  <w:style w:type="paragraph" w:customStyle="1" w:styleId="SVCBulletslevel8">
    <w:name w:val="SVC Bullets level 8"/>
    <w:basedOn w:val="SVCBulletslevel7"/>
    <w:uiPriority w:val="99"/>
    <w:rsid w:val="00DB7A8D"/>
    <w:pPr>
      <w:ind w:left="3168"/>
    </w:pPr>
  </w:style>
  <w:style w:type="paragraph" w:customStyle="1" w:styleId="SVCBulletslevel3">
    <w:name w:val="SVC Bullets level 3"/>
    <w:basedOn w:val="a7"/>
    <w:uiPriority w:val="99"/>
    <w:rsid w:val="00DB7A8D"/>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맑은 고딕" w:hAnsi="Times New Roman" w:cs="Times New Roman"/>
      <w:sz w:val="20"/>
      <w:szCs w:val="20"/>
      <w:lang w:val="en-GB" w:eastAsia="en-US"/>
    </w:rPr>
  </w:style>
  <w:style w:type="paragraph" w:customStyle="1" w:styleId="SVCBulletslevel2CharChar">
    <w:name w:val="SVC Bullets level 2 Char Char"/>
    <w:basedOn w:val="a7"/>
    <w:link w:val="SVCBulletslevel2CharCharChar"/>
    <w:uiPriority w:val="99"/>
    <w:rsid w:val="00DB7A8D"/>
    <w:pPr>
      <w:numPr>
        <w:numId w:val="14"/>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맑은 고딕" w:hAnsi="Times New Roman" w:cs="Times New Roman"/>
      <w:sz w:val="20"/>
      <w:szCs w:val="20"/>
      <w:lang w:val="en-GB" w:eastAsia="en-US"/>
    </w:rPr>
  </w:style>
  <w:style w:type="character" w:customStyle="1" w:styleId="SVCBulletslevel2CharCharChar">
    <w:name w:val="SVC Bullets level 2 Char Char Char"/>
    <w:link w:val="SVCBulletslevel2CharChar"/>
    <w:uiPriority w:val="99"/>
    <w:locked/>
    <w:rsid w:val="00DB7A8D"/>
    <w:rPr>
      <w:rFonts w:ascii="Times New Roman" w:eastAsia="맑은 고딕" w:hAnsi="Times New Roman" w:cs="Times New Roman"/>
      <w:sz w:val="20"/>
      <w:szCs w:val="20"/>
      <w:lang w:val="en-GB" w:eastAsia="en-US"/>
    </w:rPr>
  </w:style>
  <w:style w:type="paragraph" w:customStyle="1" w:styleId="FigureCharChar">
    <w:name w:val="Figure_# Char Char"/>
    <w:basedOn w:val="a7"/>
    <w:next w:val="FigureTitleChar"/>
    <w:link w:val="FigureCharCharChar"/>
    <w:uiPriority w:val="99"/>
    <w:rsid w:val="00DB7A8D"/>
    <w:pPr>
      <w:keepNext/>
      <w:overflowPunct w:val="0"/>
      <w:autoSpaceDE w:val="0"/>
      <w:autoSpaceDN w:val="0"/>
      <w:adjustRightInd w:val="0"/>
      <w:spacing w:before="567" w:after="113" w:line="240" w:lineRule="auto"/>
      <w:jc w:val="center"/>
      <w:textAlignment w:val="baseline"/>
    </w:pPr>
    <w:rPr>
      <w:rFonts w:ascii="Times" w:eastAsia="맑은 고딕" w:hAnsi="Times" w:cs="Times New Roman"/>
      <w:sz w:val="20"/>
      <w:szCs w:val="20"/>
      <w:lang w:eastAsia="en-US"/>
    </w:rPr>
  </w:style>
  <w:style w:type="paragraph" w:customStyle="1" w:styleId="FigureCharCharChar0">
    <w:name w:val="Figure Char Char Char"/>
    <w:basedOn w:val="a7"/>
    <w:next w:val="a7"/>
    <w:link w:val="FigureCharCharCharChar"/>
    <w:uiPriority w:val="99"/>
    <w:rsid w:val="00DB7A8D"/>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w:eastAsia="맑은 고딕" w:hAnsi="Times" w:cs="Times New Roman"/>
      <w:sz w:val="20"/>
      <w:szCs w:val="20"/>
      <w:lang w:val="en-GB" w:eastAsia="en-US"/>
    </w:rPr>
  </w:style>
  <w:style w:type="paragraph" w:customStyle="1" w:styleId="figureCharCharChar1">
    <w:name w:val="figure Char Char Char"/>
    <w:basedOn w:val="a7"/>
    <w:link w:val="figureCharCharCharChar0"/>
    <w:uiPriority w:val="99"/>
    <w:rsid w:val="00DB7A8D"/>
    <w:pPr>
      <w:keepNext/>
      <w:spacing w:after="220" w:line="240" w:lineRule="auto"/>
      <w:jc w:val="center"/>
    </w:pPr>
    <w:rPr>
      <w:rFonts w:ascii="Helvetica" w:eastAsia="맑은 고딕" w:hAnsi="Helvetica" w:cs="Helvetica"/>
      <w:color w:val="000000"/>
      <w:sz w:val="20"/>
      <w:szCs w:val="20"/>
      <w:lang w:val="fr-FR" w:eastAsia="en-US"/>
    </w:rPr>
  </w:style>
  <w:style w:type="character" w:customStyle="1" w:styleId="FigureChar2">
    <w:name w:val="Figure_# Char2"/>
    <w:uiPriority w:val="99"/>
    <w:rsid w:val="00DB7A8D"/>
    <w:rPr>
      <w:rFonts w:cs="Times New Roman"/>
      <w:lang w:val="en-US" w:eastAsia="en-US"/>
    </w:rPr>
  </w:style>
  <w:style w:type="paragraph" w:customStyle="1" w:styleId="AVCIndentlevel2">
    <w:name w:val="AVC Indent level 2"/>
    <w:basedOn w:val="AVCIndentlevel1"/>
    <w:uiPriority w:val="99"/>
    <w:rsid w:val="00DB7A8D"/>
    <w:pPr>
      <w:ind w:left="794"/>
    </w:pPr>
  </w:style>
  <w:style w:type="paragraph" w:customStyle="1" w:styleId="AVCIndentlevel1">
    <w:name w:val="AVC Indent level 1"/>
    <w:basedOn w:val="a7"/>
    <w:uiPriority w:val="99"/>
    <w:rsid w:val="00DB7A8D"/>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맑은 고딕" w:hAnsi="Times New Roman" w:cs="Times New Roman"/>
      <w:sz w:val="20"/>
      <w:szCs w:val="20"/>
      <w:lang w:val="en-GB" w:eastAsia="en-US"/>
    </w:rPr>
  </w:style>
  <w:style w:type="paragraph" w:customStyle="1" w:styleId="Style1">
    <w:name w:val="Style1"/>
    <w:basedOn w:val="AVCBulletlevel1CharChar"/>
    <w:uiPriority w:val="99"/>
    <w:rsid w:val="00DB7A8D"/>
    <w:pPr>
      <w:ind w:left="2304" w:hanging="403"/>
    </w:pPr>
  </w:style>
  <w:style w:type="paragraph" w:customStyle="1" w:styleId="AVCEquationlevel2">
    <w:name w:val="AVC Equation level 2"/>
    <w:basedOn w:val="AVCEquationlevel1CharCharCharChar"/>
    <w:uiPriority w:val="99"/>
    <w:rsid w:val="00DB7A8D"/>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DB7A8D"/>
    <w:pPr>
      <w:tabs>
        <w:tab w:val="clear" w:pos="397"/>
        <w:tab w:val="clear" w:pos="792"/>
        <w:tab w:val="num" w:pos="794"/>
      </w:tabs>
      <w:ind w:left="794" w:hanging="391"/>
    </w:pPr>
  </w:style>
  <w:style w:type="paragraph" w:customStyle="1" w:styleId="AVCEquationlevel3">
    <w:name w:val="AVC Equation level 3"/>
    <w:basedOn w:val="AVCEquationlevel2"/>
    <w:uiPriority w:val="99"/>
    <w:rsid w:val="00DB7A8D"/>
    <w:pPr>
      <w:ind w:left="1588"/>
    </w:pPr>
  </w:style>
  <w:style w:type="character" w:customStyle="1" w:styleId="AVCEquationlevel1Char1">
    <w:name w:val="AVC Equation level 1 Char1"/>
    <w:uiPriority w:val="99"/>
    <w:rsid w:val="00DB7A8D"/>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DB7A8D"/>
    <w:rPr>
      <w:rFonts w:ascii="Helvetica" w:eastAsia="맑은 고딕"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DB7A8D"/>
    <w:rPr>
      <w:rFonts w:ascii="Times" w:eastAsia="맑은 고딕" w:hAnsi="Times" w:cs="Times New Roman"/>
      <w:sz w:val="20"/>
      <w:szCs w:val="20"/>
      <w:lang w:val="en-GB" w:eastAsia="en-US"/>
    </w:rPr>
  </w:style>
  <w:style w:type="character" w:customStyle="1" w:styleId="FigureCharCharChar">
    <w:name w:val="Figure_# Char Char Char"/>
    <w:link w:val="FigureCharChar"/>
    <w:uiPriority w:val="99"/>
    <w:locked/>
    <w:rsid w:val="00DB7A8D"/>
    <w:rPr>
      <w:rFonts w:ascii="Times" w:eastAsia="맑은 고딕" w:hAnsi="Times" w:cs="Times New Roman"/>
      <w:sz w:val="20"/>
      <w:szCs w:val="20"/>
      <w:lang w:eastAsia="en-US"/>
    </w:rPr>
  </w:style>
  <w:style w:type="paragraph" w:customStyle="1" w:styleId="AVCBulletlevel6">
    <w:name w:val="AVC Bullet level 6"/>
    <w:basedOn w:val="AVCBulletlevel1CharChar"/>
    <w:uiPriority w:val="99"/>
    <w:rsid w:val="00DB7A8D"/>
    <w:pPr>
      <w:numPr>
        <w:numId w:val="18"/>
      </w:numPr>
      <w:tabs>
        <w:tab w:val="clear" w:pos="2376"/>
        <w:tab w:val="clear" w:pos="2779"/>
        <w:tab w:val="clear" w:pos="4690"/>
        <w:tab w:val="num" w:pos="340"/>
        <w:tab w:val="num" w:pos="720"/>
        <w:tab w:val="left" w:pos="2381"/>
        <w:tab w:val="left" w:pos="2778"/>
      </w:tabs>
      <w:ind w:left="720" w:hanging="360"/>
    </w:pPr>
  </w:style>
  <w:style w:type="paragraph" w:styleId="aff3">
    <w:name w:val="endnote text"/>
    <w:basedOn w:val="a7"/>
    <w:link w:val="Chara"/>
    <w:uiPriority w:val="99"/>
    <w:semiHidden/>
    <w:rsid w:val="00DB7A8D"/>
    <w:pPr>
      <w:spacing w:after="75" w:line="240" w:lineRule="auto"/>
      <w:jc w:val="both"/>
    </w:pPr>
    <w:rPr>
      <w:rFonts w:ascii="Times New Roman" w:eastAsia="맑은 고딕" w:hAnsi="Times New Roman" w:cs="Times New Roman"/>
      <w:sz w:val="20"/>
      <w:szCs w:val="20"/>
      <w:lang w:val="en-GB" w:eastAsia="en-US"/>
    </w:rPr>
  </w:style>
  <w:style w:type="character" w:customStyle="1" w:styleId="Chara">
    <w:name w:val="Endnote Text Char"/>
    <w:basedOn w:val="a8"/>
    <w:link w:val="aff3"/>
    <w:uiPriority w:val="99"/>
    <w:semiHidden/>
    <w:rsid w:val="00DB7A8D"/>
    <w:rPr>
      <w:rFonts w:ascii="Times New Roman" w:eastAsia="맑은 고딕" w:hAnsi="Times New Roman" w:cs="Times New Roman"/>
      <w:sz w:val="20"/>
      <w:szCs w:val="20"/>
      <w:lang w:val="en-GB" w:eastAsia="en-US"/>
    </w:rPr>
  </w:style>
  <w:style w:type="character" w:customStyle="1" w:styleId="AVCNumberinglevel2Char">
    <w:name w:val="AVC Numbering level 2 Char"/>
    <w:uiPriority w:val="99"/>
    <w:rsid w:val="00DB7A8D"/>
  </w:style>
  <w:style w:type="paragraph" w:customStyle="1" w:styleId="TableTextCentred">
    <w:name w:val="Table_Text_Centred"/>
    <w:basedOn w:val="TableText"/>
    <w:uiPriority w:val="99"/>
    <w:rsid w:val="00DB7A8D"/>
    <w:pPr>
      <w:jc w:val="center"/>
    </w:pPr>
  </w:style>
  <w:style w:type="paragraph" w:customStyle="1" w:styleId="AVCNumberinglevel2">
    <w:name w:val="AVC Numbering level 2"/>
    <w:basedOn w:val="AVCNumberinglevel1"/>
    <w:uiPriority w:val="99"/>
    <w:rsid w:val="00DB7A8D"/>
    <w:pPr>
      <w:tabs>
        <w:tab w:val="left" w:pos="397"/>
      </w:tabs>
      <w:ind w:left="720" w:hanging="720"/>
    </w:pPr>
  </w:style>
  <w:style w:type="paragraph" w:customStyle="1" w:styleId="AVCIndentlevel3">
    <w:name w:val="AVC Indent level 3"/>
    <w:basedOn w:val="AVCIndentlevel2"/>
    <w:uiPriority w:val="99"/>
    <w:rsid w:val="00DB7A8D"/>
    <w:pPr>
      <w:ind w:left="1191"/>
    </w:pPr>
  </w:style>
  <w:style w:type="paragraph" w:customStyle="1" w:styleId="AVCBulletlevel1CharChar">
    <w:name w:val="AVC Bullet level 1 Char Char"/>
    <w:basedOn w:val="a7"/>
    <w:link w:val="AVCBulletlevel1CharCharChar"/>
    <w:uiPriority w:val="99"/>
    <w:rsid w:val="00DB7A8D"/>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맑은 고딕" w:hAnsi="Times" w:cs="Times New Roman"/>
      <w:sz w:val="20"/>
      <w:szCs w:val="20"/>
      <w:lang w:val="en-GB" w:eastAsia="en-US"/>
    </w:rPr>
  </w:style>
  <w:style w:type="character" w:customStyle="1" w:styleId="EquationChar1">
    <w:name w:val="Equation Char1"/>
    <w:uiPriority w:val="99"/>
    <w:rsid w:val="00DB7A8D"/>
    <w:rPr>
      <w:rFonts w:cs="Times New Roman"/>
      <w:sz w:val="22"/>
      <w:szCs w:val="22"/>
      <w:lang w:val="en-GB" w:eastAsia="en-US" w:bidi="ar-SA"/>
    </w:rPr>
  </w:style>
  <w:style w:type="character" w:customStyle="1" w:styleId="AVCEquationlevel1Char2">
    <w:name w:val="AVC Equation level 1 Char2"/>
    <w:uiPriority w:val="99"/>
    <w:locked/>
    <w:rsid w:val="00DB7A8D"/>
    <w:rPr>
      <w:rFonts w:cs="Times New Roman"/>
      <w:sz w:val="22"/>
      <w:szCs w:val="22"/>
      <w:lang w:val="en-GB" w:eastAsia="en-US" w:bidi="ar-SA"/>
    </w:rPr>
  </w:style>
  <w:style w:type="character" w:customStyle="1" w:styleId="AVCEquationlevel2Char">
    <w:name w:val="AVC Equation level 2 Char"/>
    <w:uiPriority w:val="99"/>
    <w:rsid w:val="00DB7A8D"/>
    <w:rPr>
      <w:rFonts w:cs="Times New Roman"/>
      <w:sz w:val="22"/>
      <w:szCs w:val="22"/>
      <w:lang w:val="en-GB" w:eastAsia="en-US" w:bidi="ar-SA"/>
    </w:rPr>
  </w:style>
  <w:style w:type="paragraph" w:customStyle="1" w:styleId="BalloonText1">
    <w:name w:val="Balloon Text1"/>
    <w:basedOn w:val="a7"/>
    <w:uiPriority w:val="99"/>
    <w:semiHidden/>
    <w:rsid w:val="00DB7A8D"/>
    <w:pPr>
      <w:spacing w:after="0" w:line="240" w:lineRule="auto"/>
    </w:pPr>
    <w:rPr>
      <w:rFonts w:ascii="Tahoma" w:eastAsia="맑은 고딕" w:hAnsi="Tahoma" w:cs="Tahoma"/>
      <w:sz w:val="16"/>
      <w:szCs w:val="16"/>
      <w:lang w:eastAsia="en-US"/>
    </w:rPr>
  </w:style>
  <w:style w:type="paragraph" w:customStyle="1" w:styleId="CommentSubject1">
    <w:name w:val="Comment Subject1"/>
    <w:basedOn w:val="af"/>
    <w:next w:val="af"/>
    <w:uiPriority w:val="99"/>
    <w:semiHidden/>
    <w:rsid w:val="00DB7A8D"/>
    <w:pPr>
      <w:spacing w:after="0"/>
    </w:pPr>
    <w:rPr>
      <w:rFonts w:ascii="Times New Roman" w:eastAsia="맑은 고딕" w:hAnsi="Times New Roman" w:cs="Times New Roman"/>
      <w:b/>
      <w:bCs/>
      <w:lang w:eastAsia="en-US"/>
    </w:rPr>
  </w:style>
  <w:style w:type="paragraph" w:customStyle="1" w:styleId="AVCBulletlevel4">
    <w:name w:val="AVC Bullet level 4"/>
    <w:basedOn w:val="AVCBulletlevel1CharChar"/>
    <w:uiPriority w:val="99"/>
    <w:rsid w:val="00DB7A8D"/>
    <w:pPr>
      <w:numPr>
        <w:numId w:val="16"/>
      </w:numPr>
      <w:tabs>
        <w:tab w:val="clear" w:pos="792"/>
        <w:tab w:val="clear" w:pos="1915"/>
        <w:tab w:val="num" w:pos="360"/>
        <w:tab w:val="num" w:pos="720"/>
        <w:tab w:val="num" w:pos="794"/>
      </w:tabs>
      <w:ind w:left="1598" w:hanging="403"/>
    </w:pPr>
  </w:style>
  <w:style w:type="paragraph" w:customStyle="1" w:styleId="AVCBulletlevel5">
    <w:name w:val="AVC Bullet level 5"/>
    <w:basedOn w:val="AVCBulletlevel1CharChar"/>
    <w:uiPriority w:val="99"/>
    <w:rsid w:val="00DB7A8D"/>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DB7A8D"/>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DB7A8D"/>
    <w:pPr>
      <w:numPr>
        <w:numId w:val="0"/>
      </w:numPr>
      <w:tabs>
        <w:tab w:val="clear" w:pos="1191"/>
      </w:tabs>
    </w:pPr>
  </w:style>
  <w:style w:type="paragraph" w:customStyle="1" w:styleId="AVCNumberinglevel1">
    <w:name w:val="AVC Numbering level 1"/>
    <w:basedOn w:val="a7"/>
    <w:uiPriority w:val="99"/>
    <w:rsid w:val="00DB7A8D"/>
    <w:pPr>
      <w:numPr>
        <w:numId w:val="20"/>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맑은 고딕" w:hAnsi="Times New Roman" w:cs="Times New Roman"/>
      <w:sz w:val="20"/>
      <w:szCs w:val="20"/>
      <w:lang w:val="en-GB" w:eastAsia="en-US"/>
    </w:rPr>
  </w:style>
  <w:style w:type="paragraph" w:customStyle="1" w:styleId="LegendeFigure">
    <w:name w:val="Legende Figure"/>
    <w:basedOn w:val="ae"/>
    <w:next w:val="a7"/>
    <w:uiPriority w:val="99"/>
    <w:rsid w:val="00DB7A8D"/>
    <w:pPr>
      <w:keepNext/>
      <w:tabs>
        <w:tab w:val="num" w:pos="397"/>
      </w:tabs>
      <w:ind w:left="1633" w:hanging="357"/>
      <w:jc w:val="center"/>
    </w:pPr>
    <w:rPr>
      <w:rFonts w:ascii="Arial" w:eastAsia="맑은 고딕" w:hAnsi="Arial" w:cs="Arial"/>
      <w:b w:val="0"/>
      <w:bCs w:val="0"/>
      <w:i/>
      <w:lang w:val="fr-FR"/>
    </w:rPr>
  </w:style>
  <w:style w:type="character" w:customStyle="1" w:styleId="AVCBulletlevel1CharCharChar">
    <w:name w:val="AVC Bullet level 1 Char Char Char"/>
    <w:link w:val="AVCBulletlevel1CharChar"/>
    <w:uiPriority w:val="99"/>
    <w:locked/>
    <w:rsid w:val="00DB7A8D"/>
    <w:rPr>
      <w:rFonts w:ascii="Times" w:eastAsia="맑은 고딕"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DB7A8D"/>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DB7A8D"/>
    <w:pPr>
      <w:numPr>
        <w:numId w:val="0"/>
      </w:numPr>
      <w:tabs>
        <w:tab w:val="clear" w:pos="1985"/>
        <w:tab w:val="num" w:pos="360"/>
        <w:tab w:val="num" w:pos="390"/>
        <w:tab w:val="num" w:pos="1117"/>
      </w:tabs>
      <w:ind w:left="1117" w:hanging="360"/>
    </w:pPr>
    <w:rPr>
      <w:rFonts w:asciiTheme="minorHAnsi" w:eastAsiaTheme="minorEastAsia" w:hAnsiTheme="minorHAnsi" w:cstheme="minorBidi"/>
      <w:sz w:val="22"/>
      <w:szCs w:val="22"/>
    </w:rPr>
  </w:style>
  <w:style w:type="character" w:customStyle="1" w:styleId="FigureChar1">
    <w:name w:val="Figure_# Char1"/>
    <w:uiPriority w:val="99"/>
    <w:rsid w:val="00DB7A8D"/>
    <w:rPr>
      <w:rFonts w:cs="Times New Roman"/>
      <w:lang w:val="en-US" w:eastAsia="en-US" w:bidi="ar-SA"/>
    </w:rPr>
  </w:style>
  <w:style w:type="character" w:customStyle="1" w:styleId="Annex4CharCharCharCharChar">
    <w:name w:val="Annex 4 Char Char Char Char Char"/>
    <w:link w:val="Annex4CharCharCharChar"/>
    <w:uiPriority w:val="99"/>
    <w:locked/>
    <w:rsid w:val="00DB7A8D"/>
    <w:rPr>
      <w:rFonts w:ascii="Times" w:eastAsia="맑은 고딕" w:hAnsi="Times" w:cs="Times New Roman"/>
      <w:b/>
      <w:bCs/>
      <w:sz w:val="20"/>
      <w:szCs w:val="20"/>
      <w:lang w:eastAsia="en-US"/>
    </w:rPr>
  </w:style>
  <w:style w:type="paragraph" w:customStyle="1" w:styleId="AVCBulletlevel1Char1">
    <w:name w:val="AVC Bullet level 1 Char1"/>
    <w:basedOn w:val="a7"/>
    <w:uiPriority w:val="99"/>
    <w:rsid w:val="00DB7A8D"/>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맑은 고딕" w:hAnsi="Times New Roman" w:cs="Times New Roman"/>
      <w:sz w:val="20"/>
      <w:szCs w:val="20"/>
      <w:lang w:val="en-GB" w:eastAsia="en-US"/>
    </w:rPr>
  </w:style>
  <w:style w:type="paragraph" w:customStyle="1" w:styleId="AVCBulletlevel3">
    <w:name w:val="AVC Bullet level 3"/>
    <w:basedOn w:val="a7"/>
    <w:uiPriority w:val="99"/>
    <w:rsid w:val="00DB7A8D"/>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맑은 고딕" w:hAnsi="Times New Roman" w:cs="Times New Roman"/>
      <w:sz w:val="20"/>
      <w:szCs w:val="20"/>
      <w:lang w:val="en-GB" w:eastAsia="en-US"/>
    </w:rPr>
  </w:style>
  <w:style w:type="character" w:customStyle="1" w:styleId="SVCBulletslevel2CharCharCharCharChar">
    <w:name w:val="SVC Bullets level 2 Char Char Char Char Char"/>
    <w:uiPriority w:val="99"/>
    <w:rsid w:val="00DB7A8D"/>
    <w:rPr>
      <w:rFonts w:ascii="Times New Roman" w:hAnsi="Times New Roman"/>
      <w:lang w:val="en-GB" w:eastAsia="en-US" w:bidi="ar-SA"/>
    </w:rPr>
  </w:style>
  <w:style w:type="paragraph" w:customStyle="1" w:styleId="SVCNumberinglevel1">
    <w:name w:val="SVC Numbering level 1"/>
    <w:basedOn w:val="SVCBulletslevel1CharCharChar"/>
    <w:uiPriority w:val="99"/>
    <w:rsid w:val="00DB7A8D"/>
    <w:pPr>
      <w:numPr>
        <w:numId w:val="21"/>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DB7A8D"/>
    <w:pPr>
      <w:numPr>
        <w:numId w:val="0"/>
      </w:numPr>
    </w:pPr>
  </w:style>
  <w:style w:type="paragraph" w:customStyle="1" w:styleId="SVCNumberinglevel3">
    <w:name w:val="SVC Numbering level 3"/>
    <w:basedOn w:val="SVCNumberinglevel2"/>
    <w:uiPriority w:val="99"/>
    <w:rsid w:val="00DB7A8D"/>
    <w:pPr>
      <w:numPr>
        <w:ilvl w:val="2"/>
        <w:numId w:val="21"/>
      </w:numPr>
      <w:tabs>
        <w:tab w:val="clear" w:pos="0"/>
        <w:tab w:val="num" w:pos="360"/>
        <w:tab w:val="num" w:pos="1800"/>
      </w:tabs>
      <w:ind w:left="714" w:firstLine="0"/>
    </w:pPr>
  </w:style>
  <w:style w:type="paragraph" w:customStyle="1" w:styleId="SVCNumberinglevel4">
    <w:name w:val="SVC Numbering level 4"/>
    <w:basedOn w:val="SVCNumberinglevel3"/>
    <w:uiPriority w:val="99"/>
    <w:rsid w:val="00DB7A8D"/>
    <w:pPr>
      <w:numPr>
        <w:ilvl w:val="3"/>
      </w:numPr>
      <w:tabs>
        <w:tab w:val="clear" w:pos="0"/>
        <w:tab w:val="num" w:pos="360"/>
        <w:tab w:val="num" w:pos="2520"/>
      </w:tabs>
      <w:ind w:left="1071" w:firstLine="0"/>
    </w:pPr>
  </w:style>
  <w:style w:type="paragraph" w:customStyle="1" w:styleId="SVCNumberinglevel5">
    <w:name w:val="SVC Numbering level 5"/>
    <w:basedOn w:val="SVCNumberinglevel4"/>
    <w:uiPriority w:val="99"/>
    <w:rsid w:val="00DB7A8D"/>
    <w:pPr>
      <w:numPr>
        <w:ilvl w:val="4"/>
      </w:numPr>
      <w:tabs>
        <w:tab w:val="clear" w:pos="0"/>
        <w:tab w:val="num" w:pos="360"/>
        <w:tab w:val="num" w:pos="3240"/>
      </w:tabs>
      <w:ind w:left="1428" w:firstLine="0"/>
    </w:pPr>
  </w:style>
  <w:style w:type="paragraph" w:customStyle="1" w:styleId="SVCIndentlevel5">
    <w:name w:val="SVC Indent level 5"/>
    <w:basedOn w:val="SVCIndentlevel4"/>
    <w:uiPriority w:val="99"/>
    <w:rsid w:val="00DB7A8D"/>
    <w:pPr>
      <w:tabs>
        <w:tab w:val="clear" w:pos="1584"/>
      </w:tabs>
      <w:ind w:left="2000"/>
    </w:pPr>
  </w:style>
  <w:style w:type="paragraph" w:customStyle="1" w:styleId="SVCIndentlevel2">
    <w:name w:val="SVC Indent level 2"/>
    <w:basedOn w:val="SVCIndentlevel1"/>
    <w:uiPriority w:val="99"/>
    <w:rsid w:val="00DB7A8D"/>
    <w:pPr>
      <w:ind w:left="800"/>
    </w:pPr>
  </w:style>
  <w:style w:type="paragraph" w:customStyle="1" w:styleId="SVCIndentlevel3">
    <w:name w:val="SVC Indent level 3"/>
    <w:basedOn w:val="SVCIndentlevel2"/>
    <w:uiPriority w:val="99"/>
    <w:rsid w:val="00DB7A8D"/>
    <w:pPr>
      <w:tabs>
        <w:tab w:val="clear" w:pos="792"/>
      </w:tabs>
      <w:ind w:left="1200"/>
    </w:pPr>
  </w:style>
  <w:style w:type="paragraph" w:customStyle="1" w:styleId="SVCIndentlevel4">
    <w:name w:val="SVC Indent level 4"/>
    <w:uiPriority w:val="99"/>
    <w:rsid w:val="00DB7A8D"/>
    <w:pPr>
      <w:tabs>
        <w:tab w:val="left" w:pos="1584"/>
        <w:tab w:val="left" w:pos="1987"/>
        <w:tab w:val="left" w:pos="2376"/>
        <w:tab w:val="left" w:pos="2779"/>
        <w:tab w:val="left" w:pos="3168"/>
      </w:tabs>
      <w:spacing w:before="120" w:after="0" w:line="240" w:lineRule="auto"/>
      <w:ind w:left="1600" w:hanging="794"/>
      <w:jc w:val="both"/>
    </w:pPr>
    <w:rPr>
      <w:rFonts w:ascii="Times New Roman" w:eastAsia="맑은 고딕" w:hAnsi="Times New Roman" w:cs="Times New Roman"/>
      <w:sz w:val="20"/>
      <w:szCs w:val="20"/>
      <w:lang w:val="en-GB" w:eastAsia="en-US"/>
    </w:rPr>
  </w:style>
  <w:style w:type="paragraph" w:customStyle="1" w:styleId="SVCIndentlevel1">
    <w:name w:val="SVC Indent level 1"/>
    <w:basedOn w:val="SVCBulletslevel1CharCharChar"/>
    <w:uiPriority w:val="99"/>
    <w:rsid w:val="00DB7A8D"/>
    <w:pPr>
      <w:tabs>
        <w:tab w:val="clear" w:pos="403"/>
      </w:tabs>
      <w:ind w:left="403"/>
    </w:pPr>
  </w:style>
  <w:style w:type="character" w:customStyle="1" w:styleId="AVCBulletlevel1CharCharCharChar">
    <w:name w:val="AVC Bullet level 1 Char Char Char Char"/>
    <w:uiPriority w:val="99"/>
    <w:rsid w:val="00DB7A8D"/>
    <w:rPr>
      <w:rFonts w:cs="Times New Roman"/>
      <w:lang w:val="en-GB" w:eastAsia="en-US" w:bidi="ar-SA"/>
    </w:rPr>
  </w:style>
  <w:style w:type="character" w:customStyle="1" w:styleId="AVCBulletlevel2CharCharChar">
    <w:name w:val="AVC Bullet level 2 Char Char Char"/>
    <w:link w:val="AVCBulletlevel2CharChar"/>
    <w:uiPriority w:val="99"/>
    <w:locked/>
    <w:rsid w:val="00DB7A8D"/>
    <w:rPr>
      <w:rFonts w:ascii="Times" w:eastAsia="맑은 고딕" w:hAnsi="Times" w:cs="Times New Roman"/>
      <w:sz w:val="20"/>
      <w:szCs w:val="20"/>
      <w:lang w:val="en-GB" w:eastAsia="en-US"/>
    </w:rPr>
  </w:style>
  <w:style w:type="paragraph" w:customStyle="1" w:styleId="AVCBulletlevel3Char">
    <w:name w:val="AVC Bullet level 3 Char"/>
    <w:basedOn w:val="AVCBulletlevel1CharChar"/>
    <w:uiPriority w:val="99"/>
    <w:rsid w:val="00DB7A8D"/>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DB7A8D"/>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맑은 고딕" w:hAnsi="Times New Roman" w:cs="Times New Roman"/>
      <w:sz w:val="20"/>
      <w:szCs w:val="20"/>
      <w:lang w:val="en-GB" w:eastAsia="en-US"/>
    </w:rPr>
  </w:style>
  <w:style w:type="paragraph" w:customStyle="1" w:styleId="AVCEquationlevel1">
    <w:name w:val="AVC Equation level 1"/>
    <w:basedOn w:val="Equation"/>
    <w:uiPriority w:val="99"/>
    <w:rsid w:val="00DB7A8D"/>
    <w:pPr>
      <w:tabs>
        <w:tab w:val="clear" w:pos="4849"/>
      </w:tabs>
      <w:spacing w:before="200"/>
      <w:ind w:left="794"/>
    </w:pPr>
    <w:rPr>
      <w:sz w:val="20"/>
    </w:rPr>
  </w:style>
  <w:style w:type="paragraph" w:customStyle="1" w:styleId="SVCBulletslevel2">
    <w:name w:val="SVC Bullets level 2"/>
    <w:basedOn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ko-KR"/>
    </w:rPr>
  </w:style>
  <w:style w:type="paragraph" w:customStyle="1" w:styleId="Annex4Char">
    <w:name w:val="Annex 4 Char"/>
    <w:basedOn w:val="Annex3CharChar"/>
    <w:next w:val="a7"/>
    <w:uiPriority w:val="99"/>
    <w:rsid w:val="00DB7A8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DB7A8D"/>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DB7A8D"/>
    <w:pPr>
      <w:numPr>
        <w:numId w:val="0"/>
      </w:numPr>
      <w:tabs>
        <w:tab w:val="clear" w:pos="1985"/>
        <w:tab w:val="num" w:pos="490"/>
      </w:tabs>
      <w:ind w:left="490" w:hanging="390"/>
    </w:pPr>
  </w:style>
  <w:style w:type="character" w:customStyle="1" w:styleId="TableTitleChar1">
    <w:name w:val="Table_Title Char1"/>
    <w:uiPriority w:val="99"/>
    <w:rsid w:val="00DB7A8D"/>
    <w:rPr>
      <w:rFonts w:cs="Times New Roman"/>
      <w:b/>
      <w:bCs/>
      <w:lang w:val="en-GB" w:eastAsia="en-US" w:bidi="ar-SA"/>
    </w:rPr>
  </w:style>
  <w:style w:type="paragraph" w:customStyle="1" w:styleId="AVCBulletlevel1Char">
    <w:name w:val="AVC Bullet level 1 Char"/>
    <w:basedOn w:val="a7"/>
    <w:link w:val="AVCBulletlevel1CharChar1"/>
    <w:uiPriority w:val="99"/>
    <w:rsid w:val="00DB7A8D"/>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맑은 고딕" w:hAnsi="Times" w:cs="Times New Roman"/>
      <w:sz w:val="20"/>
      <w:szCs w:val="20"/>
      <w:lang w:val="en-GB" w:eastAsia="en-US"/>
    </w:rPr>
  </w:style>
  <w:style w:type="paragraph" w:customStyle="1" w:styleId="AVCEquationlevel1CharChar">
    <w:name w:val="AVC Equation level 1 Char Char"/>
    <w:basedOn w:val="Equation"/>
    <w:uiPriority w:val="99"/>
    <w:rsid w:val="00DB7A8D"/>
    <w:pPr>
      <w:tabs>
        <w:tab w:val="clear" w:pos="4849"/>
      </w:tabs>
      <w:spacing w:before="200"/>
      <w:ind w:left="794"/>
    </w:pPr>
    <w:rPr>
      <w:sz w:val="20"/>
    </w:rPr>
  </w:style>
  <w:style w:type="paragraph" w:customStyle="1" w:styleId="SVCBulletslevel1">
    <w:name w:val="SVC Bullets level 1"/>
    <w:basedOn w:val="SVCBulletslevel1CharCharChar"/>
    <w:uiPriority w:val="99"/>
    <w:rsid w:val="00DB7A8D"/>
    <w:pPr>
      <w:tabs>
        <w:tab w:val="clear" w:pos="403"/>
        <w:tab w:val="num" w:pos="360"/>
      </w:tabs>
      <w:ind w:left="360" w:hanging="360"/>
    </w:pPr>
  </w:style>
  <w:style w:type="paragraph" w:customStyle="1" w:styleId="SVCBulletslevel2Char">
    <w:name w:val="SVC Bullets level 2 Char"/>
    <w:basedOn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SVCBulletslevel4">
    <w:name w:val="SVC Bullets level 4"/>
    <w:basedOn w:val="SVCBulletslevel3"/>
    <w:uiPriority w:val="99"/>
    <w:rsid w:val="00DB7A8D"/>
    <w:pPr>
      <w:tabs>
        <w:tab w:val="clear" w:pos="-31680"/>
        <w:tab w:val="num" w:pos="1800"/>
      </w:tabs>
      <w:ind w:left="1800" w:hanging="360"/>
    </w:pPr>
  </w:style>
  <w:style w:type="paragraph" w:customStyle="1" w:styleId="SVCBulletslevel1Char">
    <w:name w:val="SVC Bullets level 1 Char"/>
    <w:link w:val="SVCBulletslevel1CharChar"/>
    <w:uiPriority w:val="99"/>
    <w:rsid w:val="00DB7A8D"/>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DB7A8D"/>
    <w:pPr>
      <w:tabs>
        <w:tab w:val="clear" w:pos="-31680"/>
        <w:tab w:val="num" w:pos="2160"/>
      </w:tabs>
      <w:ind w:left="2160" w:hanging="360"/>
    </w:pPr>
  </w:style>
  <w:style w:type="paragraph" w:customStyle="1" w:styleId="AVCEquationlevel1CharCharChar">
    <w:name w:val="AVC Equation level 1 Char Char Char"/>
    <w:basedOn w:val="Equation"/>
    <w:uiPriority w:val="99"/>
    <w:rsid w:val="00DB7A8D"/>
    <w:pPr>
      <w:tabs>
        <w:tab w:val="clear" w:pos="4849"/>
      </w:tabs>
      <w:spacing w:before="200"/>
      <w:ind w:left="794"/>
    </w:pPr>
    <w:rPr>
      <w:sz w:val="20"/>
    </w:rPr>
  </w:style>
  <w:style w:type="paragraph" w:customStyle="1" w:styleId="AVCBulletlevel2Char">
    <w:name w:val="AVC Bullet level 2 Char"/>
    <w:basedOn w:val="AVCBulletlevel1CharChar"/>
    <w:uiPriority w:val="99"/>
    <w:rsid w:val="00DB7A8D"/>
    <w:pPr>
      <w:tabs>
        <w:tab w:val="clear" w:pos="792"/>
      </w:tabs>
    </w:pPr>
  </w:style>
  <w:style w:type="paragraph" w:customStyle="1" w:styleId="SVCBulletslevel3Char">
    <w:name w:val="SVC Bullets level 3 Char"/>
    <w:basedOn w:val="SVCBulletslevel3"/>
    <w:uiPriority w:val="99"/>
    <w:rsid w:val="00DB7A8D"/>
    <w:pPr>
      <w:tabs>
        <w:tab w:val="clear" w:pos="-31680"/>
        <w:tab w:val="num" w:pos="720"/>
      </w:tabs>
      <w:ind w:left="1224" w:hanging="1224"/>
    </w:pPr>
  </w:style>
  <w:style w:type="paragraph" w:customStyle="1" w:styleId="00BodyText">
    <w:name w:val="00 BodyText"/>
    <w:basedOn w:val="a7"/>
    <w:link w:val="00BodyTextChar"/>
    <w:uiPriority w:val="99"/>
    <w:rsid w:val="00DB7A8D"/>
    <w:pPr>
      <w:spacing w:after="220" w:line="240" w:lineRule="auto"/>
    </w:pPr>
    <w:rPr>
      <w:rFonts w:ascii="Arial" w:eastAsia="MS Mincho" w:hAnsi="Arial" w:cs="Times New Roman"/>
      <w:szCs w:val="20"/>
      <w:lang w:eastAsia="ja-JP"/>
    </w:rPr>
  </w:style>
  <w:style w:type="paragraph" w:customStyle="1" w:styleId="CharCharZchnZchnCharCharCarCar">
    <w:name w:val="Char Char Zchn Zchn Char Char Car Car"/>
    <w:uiPriority w:val="99"/>
    <w:semiHidden/>
    <w:rsid w:val="00DB7A8D"/>
    <w:pPr>
      <w:keepNext/>
      <w:numPr>
        <w:numId w:val="23"/>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a7"/>
    <w:autoRedefine/>
    <w:uiPriority w:val="99"/>
    <w:rsid w:val="00DB7A8D"/>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DB7A8D"/>
    <w:pPr>
      <w:numPr>
        <w:numId w:val="1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NormalITU">
    <w:name w:val="Normal_ITU"/>
    <w:basedOn w:val="a7"/>
    <w:uiPriority w:val="99"/>
    <w:rsid w:val="00DB7A8D"/>
    <w:pPr>
      <w:autoSpaceDE w:val="0"/>
      <w:autoSpaceDN w:val="0"/>
      <w:adjustRightInd w:val="0"/>
      <w:spacing w:before="120" w:after="0" w:line="240" w:lineRule="auto"/>
    </w:pPr>
    <w:rPr>
      <w:rFonts w:ascii="Times New Roman" w:eastAsia="MS Mincho" w:hAnsi="Times New Roman" w:cs="Arial"/>
      <w:sz w:val="24"/>
      <w:szCs w:val="20"/>
      <w:lang w:eastAsia="ja-JP"/>
    </w:rPr>
  </w:style>
  <w:style w:type="paragraph" w:customStyle="1" w:styleId="XTableEntry">
    <w:name w:val="XTableEntry"/>
    <w:basedOn w:val="a7"/>
    <w:uiPriority w:val="99"/>
    <w:rsid w:val="00DB7A8D"/>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맑은 고딕" w:hAnsi="Times New Roman" w:cs="Times New Roman"/>
      <w:sz w:val="20"/>
      <w:szCs w:val="20"/>
      <w:lang w:val="en-GB" w:eastAsia="en-US"/>
    </w:rPr>
  </w:style>
  <w:style w:type="paragraph" w:customStyle="1" w:styleId="XParagraph">
    <w:name w:val="XParagraph"/>
    <w:basedOn w:val="a7"/>
    <w:link w:val="XParagraphChar"/>
    <w:uiPriority w:val="99"/>
    <w:rsid w:val="00DB7A8D"/>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맑은 고딕" w:hAnsi="Times" w:cs="Times New Roman"/>
      <w:lang w:val="en-GB" w:eastAsia="en-US"/>
    </w:rPr>
  </w:style>
  <w:style w:type="paragraph" w:customStyle="1" w:styleId="XBullet1">
    <w:name w:val="XBullet1"/>
    <w:basedOn w:val="a7"/>
    <w:uiPriority w:val="99"/>
    <w:rsid w:val="00DB7A8D"/>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맑은 고딕" w:hAnsi="Times New Roman" w:cs="Times New Roman"/>
      <w:sz w:val="20"/>
      <w:lang w:val="en-GB" w:eastAsia="en-US"/>
    </w:rPr>
  </w:style>
  <w:style w:type="paragraph" w:customStyle="1" w:styleId="XBullet2">
    <w:name w:val="XBullet2"/>
    <w:basedOn w:val="XBullet1"/>
    <w:uiPriority w:val="99"/>
    <w:rsid w:val="00DB7A8D"/>
    <w:pPr>
      <w:ind w:left="1417"/>
    </w:pPr>
  </w:style>
  <w:style w:type="character" w:customStyle="1" w:styleId="XParagraphChar">
    <w:name w:val="XParagraph Char"/>
    <w:link w:val="XParagraph"/>
    <w:uiPriority w:val="99"/>
    <w:locked/>
    <w:rsid w:val="00DB7A8D"/>
    <w:rPr>
      <w:rFonts w:ascii="Times" w:eastAsia="맑은 고딕" w:hAnsi="Times" w:cs="Times New Roman"/>
      <w:lang w:val="en-GB" w:eastAsia="en-US"/>
    </w:rPr>
  </w:style>
  <w:style w:type="paragraph" w:customStyle="1" w:styleId="XEquation2">
    <w:name w:val="XEquation2"/>
    <w:basedOn w:val="a7"/>
    <w:uiPriority w:val="99"/>
    <w:rsid w:val="00DB7A8D"/>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맑은 고딕" w:hAnsi="Times New Roman" w:cs="Times New Roman"/>
      <w:sz w:val="20"/>
      <w:lang w:val="en-GB" w:eastAsia="en-US"/>
    </w:rPr>
  </w:style>
  <w:style w:type="paragraph" w:customStyle="1" w:styleId="note10">
    <w:name w:val="note1"/>
    <w:basedOn w:val="a7"/>
    <w:uiPriority w:val="99"/>
    <w:rsid w:val="00DB7A8D"/>
    <w:pPr>
      <w:overflowPunct w:val="0"/>
      <w:autoSpaceDE w:val="0"/>
      <w:autoSpaceDN w:val="0"/>
      <w:spacing w:before="60" w:after="0" w:line="199" w:lineRule="atLeast"/>
      <w:ind w:left="284"/>
      <w:jc w:val="both"/>
    </w:pPr>
    <w:rPr>
      <w:rFonts w:ascii="Times New Roman" w:eastAsia="맑은 고딕" w:hAnsi="Times New Roman" w:cs="Times New Roman"/>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a7"/>
    <w:uiPriority w:val="99"/>
    <w:rsid w:val="00DB7A8D"/>
    <w:pPr>
      <w:numPr>
        <w:numId w:val="24"/>
      </w:numPr>
      <w:spacing w:after="0" w:line="240" w:lineRule="auto"/>
      <w:jc w:val="both"/>
    </w:pPr>
    <w:rPr>
      <w:rFonts w:ascii="Times New Roman" w:eastAsia="MS Mincho" w:hAnsi="Times New Roman" w:cs="Times New Roman"/>
      <w:sz w:val="16"/>
      <w:szCs w:val="20"/>
      <w:lang w:eastAsia="en-US"/>
    </w:rPr>
  </w:style>
  <w:style w:type="character" w:customStyle="1" w:styleId="Annex4CharChar">
    <w:name w:val="Annex 4 Char Char"/>
    <w:uiPriority w:val="99"/>
    <w:rsid w:val="00DB7A8D"/>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DB7A8D"/>
    <w:pPr>
      <w:numPr>
        <w:numId w:val="25"/>
      </w:numPr>
      <w:tabs>
        <w:tab w:val="clear" w:pos="360"/>
        <w:tab w:val="left" w:pos="660"/>
      </w:tabs>
      <w:spacing w:after="240" w:line="230" w:lineRule="atLeast"/>
      <w:ind w:left="660" w:hanging="660"/>
      <w:jc w:val="both"/>
    </w:pPr>
    <w:rPr>
      <w:rFonts w:ascii="Arial" w:eastAsia="MS Mincho" w:hAnsi="Arial" w:cs="Times New Roman"/>
      <w:sz w:val="20"/>
      <w:szCs w:val="20"/>
      <w:lang w:eastAsia="en-US"/>
    </w:rPr>
  </w:style>
  <w:style w:type="character" w:customStyle="1" w:styleId="AVCBulletlevel1CharChar1">
    <w:name w:val="AVC Bullet level 1 Char Char1"/>
    <w:link w:val="AVCBulletlevel1Char"/>
    <w:uiPriority w:val="99"/>
    <w:locked/>
    <w:rsid w:val="00DB7A8D"/>
    <w:rPr>
      <w:rFonts w:ascii="Times" w:eastAsia="맑은 고딕" w:hAnsi="Times" w:cs="Times New Roman"/>
      <w:sz w:val="20"/>
      <w:szCs w:val="20"/>
      <w:lang w:val="en-GB" w:eastAsia="en-US"/>
    </w:rPr>
  </w:style>
  <w:style w:type="character" w:customStyle="1" w:styleId="Annex3Char1">
    <w:name w:val="Annex 3 Char1"/>
    <w:uiPriority w:val="99"/>
    <w:rsid w:val="00DB7A8D"/>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DB7A8D"/>
    <w:pPr>
      <w:tabs>
        <w:tab w:val="clear" w:pos="397"/>
        <w:tab w:val="clear" w:pos="792"/>
        <w:tab w:val="num" w:pos="794"/>
      </w:tabs>
      <w:ind w:left="794" w:hanging="391"/>
    </w:pPr>
  </w:style>
  <w:style w:type="character" w:customStyle="1" w:styleId="00BodyTextChar">
    <w:name w:val="00 BodyText Char"/>
    <w:link w:val="00BodyText"/>
    <w:uiPriority w:val="99"/>
    <w:locked/>
    <w:rsid w:val="00DB7A8D"/>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a7"/>
    <w:next w:val="a7"/>
    <w:uiPriority w:val="99"/>
    <w:rsid w:val="00DB7A8D"/>
    <w:pPr>
      <w:spacing w:after="240" w:line="230" w:lineRule="atLeast"/>
      <w:jc w:val="both"/>
    </w:pPr>
    <w:rPr>
      <w:rFonts w:ascii="Arial" w:eastAsia="MS Mincho" w:hAnsi="Arial" w:cs="Times New Roman"/>
      <w:color w:val="0000FF"/>
      <w:sz w:val="20"/>
      <w:szCs w:val="20"/>
      <w:lang w:val="en-GB" w:eastAsia="ja-JP"/>
    </w:rPr>
  </w:style>
  <w:style w:type="paragraph" w:styleId="44">
    <w:name w:val="List Bullet 4"/>
    <w:basedOn w:val="a7"/>
    <w:autoRedefine/>
    <w:uiPriority w:val="99"/>
    <w:rsid w:val="00DB7A8D"/>
    <w:pPr>
      <w:tabs>
        <w:tab w:val="num" w:pos="1209"/>
      </w:tabs>
      <w:spacing w:after="240" w:line="230" w:lineRule="atLeast"/>
      <w:ind w:left="1209" w:hanging="360"/>
      <w:jc w:val="both"/>
    </w:pPr>
    <w:rPr>
      <w:rFonts w:ascii="Arial" w:eastAsia="MS Mincho" w:hAnsi="Arial" w:cs="Times New Roman"/>
      <w:sz w:val="20"/>
      <w:szCs w:val="20"/>
      <w:lang w:val="en-GB" w:eastAsia="ja-JP"/>
    </w:rPr>
  </w:style>
  <w:style w:type="paragraph" w:styleId="5">
    <w:name w:val="List Number 5"/>
    <w:basedOn w:val="a7"/>
    <w:uiPriority w:val="99"/>
    <w:rsid w:val="00DB7A8D"/>
    <w:pPr>
      <w:numPr>
        <w:numId w:val="12"/>
      </w:numPr>
      <w:tabs>
        <w:tab w:val="clear" w:pos="1440"/>
        <w:tab w:val="num" w:pos="0"/>
        <w:tab w:val="num" w:pos="1492"/>
      </w:tabs>
      <w:spacing w:after="240" w:line="230" w:lineRule="atLeast"/>
      <w:ind w:left="1492" w:hanging="403"/>
      <w:jc w:val="both"/>
    </w:pPr>
    <w:rPr>
      <w:rFonts w:ascii="Arial" w:eastAsia="MS Mincho" w:hAnsi="Arial" w:cs="Times New Roman"/>
      <w:sz w:val="20"/>
      <w:szCs w:val="20"/>
      <w:lang w:val="en-GB" w:eastAsia="ja-JP"/>
    </w:rPr>
  </w:style>
  <w:style w:type="paragraph" w:customStyle="1" w:styleId="zzCopyright">
    <w:name w:val="zzCopyright"/>
    <w:basedOn w:val="a7"/>
    <w:next w:val="a7"/>
    <w:uiPriority w:val="99"/>
    <w:rsid w:val="00DB7A8D"/>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color w:val="0000FF"/>
      <w:sz w:val="20"/>
      <w:szCs w:val="20"/>
      <w:lang w:val="en-GB" w:eastAsia="ja-JP"/>
    </w:rPr>
  </w:style>
  <w:style w:type="paragraph" w:customStyle="1" w:styleId="zzCover">
    <w:name w:val="zzCover"/>
    <w:basedOn w:val="a7"/>
    <w:uiPriority w:val="99"/>
    <w:rsid w:val="00DB7A8D"/>
    <w:pPr>
      <w:spacing w:after="220" w:line="230" w:lineRule="atLeast"/>
      <w:jc w:val="right"/>
    </w:pPr>
    <w:rPr>
      <w:rFonts w:ascii="Arial" w:eastAsia="MS Mincho" w:hAnsi="Arial" w:cs="Times New Roman"/>
      <w:b/>
      <w:color w:val="000000"/>
      <w:sz w:val="24"/>
      <w:szCs w:val="20"/>
      <w:lang w:val="en-GB" w:eastAsia="ja-JP"/>
    </w:rPr>
  </w:style>
  <w:style w:type="paragraph" w:customStyle="1" w:styleId="zzForeword">
    <w:name w:val="zzForeword"/>
    <w:basedOn w:val="a7"/>
    <w:next w:val="a7"/>
    <w:uiPriority w:val="99"/>
    <w:rsid w:val="00DB7A8D"/>
    <w:pPr>
      <w:keepNext/>
      <w:pageBreakBefore/>
      <w:suppressAutoHyphens/>
      <w:spacing w:before="960" w:after="310" w:line="310" w:lineRule="exact"/>
    </w:pPr>
    <w:rPr>
      <w:rFonts w:ascii="Arial" w:eastAsia="MS Mincho" w:hAnsi="Arial" w:cs="Times New Roman"/>
      <w:b/>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a7"/>
    <w:uiPriority w:val="99"/>
    <w:rsid w:val="00DB7A8D"/>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Bulletedo2">
    <w:name w:val="Bulleted o 2"/>
    <w:basedOn w:val="a7"/>
    <w:uiPriority w:val="99"/>
    <w:rsid w:val="00DB7A8D"/>
    <w:pPr>
      <w:spacing w:after="220" w:line="240" w:lineRule="auto"/>
      <w:ind w:left="2954" w:hanging="357"/>
    </w:pPr>
    <w:rPr>
      <w:rFonts w:ascii="Arial" w:eastAsia="맑은 고딕" w:hAnsi="Arial" w:cs="Times New Roman"/>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DB7A8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
    <w:name w:val="HTML Preformatted"/>
    <w:basedOn w:val="a7"/>
    <w:link w:val="HTMLChar"/>
    <w:uiPriority w:val="99"/>
    <w:rsid w:val="00DB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맑은 고딕" w:hAnsi="Courier New" w:cs="Times New Roman"/>
      <w:sz w:val="20"/>
      <w:szCs w:val="20"/>
      <w:lang w:val="en-GB" w:eastAsia="en-US"/>
    </w:rPr>
  </w:style>
  <w:style w:type="character" w:customStyle="1" w:styleId="HTMLChar">
    <w:name w:val="HTML Preformatted Char"/>
    <w:basedOn w:val="a8"/>
    <w:link w:val="HTML"/>
    <w:uiPriority w:val="99"/>
    <w:rsid w:val="00DB7A8D"/>
    <w:rPr>
      <w:rFonts w:ascii="Courier New" w:eastAsia="맑은 고딕" w:hAnsi="Courier New" w:cs="Times New Roman"/>
      <w:sz w:val="20"/>
      <w:szCs w:val="20"/>
      <w:lang w:val="en-GB" w:eastAsia="en-US"/>
    </w:rPr>
  </w:style>
  <w:style w:type="paragraph" w:customStyle="1" w:styleId="a2">
    <w:name w:val="a2"/>
    <w:basedOn w:val="20"/>
    <w:next w:val="a7"/>
    <w:uiPriority w:val="99"/>
    <w:rsid w:val="00DB7A8D"/>
    <w:pPr>
      <w:keepLines w:val="0"/>
      <w:numPr>
        <w:numId w:val="26"/>
      </w:numPr>
      <w:tabs>
        <w:tab w:val="clear" w:pos="360"/>
        <w:tab w:val="left" w:pos="500"/>
        <w:tab w:val="left" w:pos="720"/>
        <w:tab w:val="num" w:pos="1440"/>
      </w:tabs>
      <w:suppressAutoHyphens/>
      <w:spacing w:before="270" w:after="240" w:line="270" w:lineRule="exact"/>
      <w:ind w:left="1440" w:hanging="360"/>
    </w:pPr>
    <w:rPr>
      <w:rFonts w:ascii="Arial" w:eastAsia="MS Mincho" w:hAnsi="Arial" w:cs="Times New Roman"/>
      <w:bCs w:val="0"/>
      <w:color w:val="auto"/>
      <w:sz w:val="24"/>
      <w:szCs w:val="20"/>
      <w:lang w:val="de-DE" w:eastAsia="ja-JP"/>
    </w:rPr>
  </w:style>
  <w:style w:type="paragraph" w:customStyle="1" w:styleId="a3">
    <w:name w:val="a3"/>
    <w:basedOn w:val="30"/>
    <w:next w:val="a7"/>
    <w:uiPriority w:val="99"/>
    <w:rsid w:val="00DB7A8D"/>
    <w:pPr>
      <w:keepLines w:val="0"/>
      <w:numPr>
        <w:numId w:val="26"/>
      </w:numPr>
      <w:tabs>
        <w:tab w:val="left" w:pos="640"/>
        <w:tab w:val="left" w:pos="880"/>
        <w:tab w:val="num" w:pos="2160"/>
      </w:tabs>
      <w:suppressAutoHyphens/>
      <w:spacing w:before="60" w:after="240" w:line="250" w:lineRule="exact"/>
      <w:ind w:left="0"/>
    </w:pPr>
    <w:rPr>
      <w:rFonts w:ascii="Arial" w:eastAsia="MS Mincho" w:hAnsi="Arial" w:cs="Times New Roman"/>
      <w:bCs w:val="0"/>
      <w:color w:val="auto"/>
      <w:szCs w:val="20"/>
      <w:lang w:val="de-DE" w:eastAsia="ja-JP"/>
    </w:rPr>
  </w:style>
  <w:style w:type="paragraph" w:customStyle="1" w:styleId="a4">
    <w:name w:val="a4"/>
    <w:basedOn w:val="41"/>
    <w:next w:val="a7"/>
    <w:uiPriority w:val="99"/>
    <w:rsid w:val="00DB7A8D"/>
    <w:pPr>
      <w:keepLines w:val="0"/>
      <w:numPr>
        <w:ilvl w:val="3"/>
        <w:numId w:val="26"/>
      </w:numPr>
      <w:tabs>
        <w:tab w:val="left" w:pos="880"/>
        <w:tab w:val="num" w:pos="2880"/>
      </w:tabs>
      <w:suppressAutoHyphens/>
      <w:spacing w:before="60" w:after="240" w:line="230" w:lineRule="exact"/>
    </w:pPr>
    <w:rPr>
      <w:rFonts w:ascii="Arial" w:eastAsia="MS Mincho" w:hAnsi="Arial" w:cs="Times New Roman"/>
      <w:bCs w:val="0"/>
      <w:i w:val="0"/>
      <w:iCs w:val="0"/>
      <w:color w:val="auto"/>
      <w:sz w:val="20"/>
      <w:szCs w:val="20"/>
      <w:lang w:val="de-DE" w:eastAsia="ja-JP"/>
    </w:rPr>
  </w:style>
  <w:style w:type="paragraph" w:customStyle="1" w:styleId="a5">
    <w:name w:val="a5"/>
    <w:basedOn w:val="50"/>
    <w:next w:val="a7"/>
    <w:uiPriority w:val="99"/>
    <w:rsid w:val="00DB7A8D"/>
    <w:pPr>
      <w:keepLines w:val="0"/>
      <w:numPr>
        <w:ilvl w:val="4"/>
        <w:numId w:val="26"/>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DB7A8D"/>
    <w:pPr>
      <w:keepLines w:val="0"/>
      <w:numPr>
        <w:ilvl w:val="5"/>
        <w:numId w:val="26"/>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DB7A8D"/>
    <w:pPr>
      <w:keepNext/>
      <w:pageBreakBefore/>
      <w:numPr>
        <w:numId w:val="26"/>
      </w:numPr>
      <w:spacing w:after="760" w:line="310" w:lineRule="exact"/>
      <w:jc w:val="center"/>
      <w:outlineLvl w:val="0"/>
    </w:pPr>
    <w:rPr>
      <w:rFonts w:ascii="Arial" w:eastAsia="MS Mincho" w:hAnsi="Arial" w:cs="Times New Roman"/>
      <w:b/>
      <w:sz w:val="28"/>
      <w:szCs w:val="20"/>
      <w:lang w:val="de-DE" w:eastAsia="ja-JP"/>
    </w:rPr>
  </w:style>
  <w:style w:type="paragraph" w:styleId="a0">
    <w:name w:val="List Continue"/>
    <w:aliases w:val="list 1,list-1"/>
    <w:basedOn w:val="a7"/>
    <w:uiPriority w:val="99"/>
    <w:rsid w:val="00DB7A8D"/>
    <w:pPr>
      <w:numPr>
        <w:numId w:val="27"/>
      </w:numPr>
      <w:tabs>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2">
    <w:name w:val="List Continue 2"/>
    <w:aliases w:val="list-2"/>
    <w:basedOn w:val="a0"/>
    <w:uiPriority w:val="99"/>
    <w:rsid w:val="00DB7A8D"/>
    <w:pPr>
      <w:numPr>
        <w:ilvl w:val="1"/>
      </w:numPr>
      <w:tabs>
        <w:tab w:val="clear" w:pos="400"/>
        <w:tab w:val="left" w:pos="800"/>
        <w:tab w:val="num" w:pos="1268"/>
        <w:tab w:val="num" w:pos="1440"/>
      </w:tabs>
      <w:ind w:hanging="360"/>
    </w:pPr>
  </w:style>
  <w:style w:type="paragraph" w:styleId="3">
    <w:name w:val="List Continue 3"/>
    <w:aliases w:val="list-3"/>
    <w:basedOn w:val="a0"/>
    <w:uiPriority w:val="99"/>
    <w:rsid w:val="00DB7A8D"/>
    <w:pPr>
      <w:numPr>
        <w:ilvl w:val="2"/>
      </w:numPr>
      <w:tabs>
        <w:tab w:val="clear" w:pos="400"/>
        <w:tab w:val="left" w:pos="1200"/>
        <w:tab w:val="num" w:pos="1988"/>
        <w:tab w:val="num" w:pos="2160"/>
      </w:tabs>
      <w:ind w:hanging="180"/>
    </w:pPr>
  </w:style>
  <w:style w:type="paragraph" w:styleId="4">
    <w:name w:val="List Continue 4"/>
    <w:aliases w:val="list-4"/>
    <w:basedOn w:val="a0"/>
    <w:uiPriority w:val="99"/>
    <w:rsid w:val="00DB7A8D"/>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DB7A8D"/>
    <w:pPr>
      <w:numPr>
        <w:numId w:val="28"/>
      </w:numPr>
      <w:tabs>
        <w:tab w:val="clear" w:pos="360"/>
        <w:tab w:val="left" w:pos="400"/>
      </w:tabs>
      <w:spacing w:after="240" w:line="230" w:lineRule="atLeast"/>
      <w:jc w:val="both"/>
    </w:pPr>
    <w:rPr>
      <w:rFonts w:ascii="Times New Roman" w:eastAsia="MS Mincho" w:hAnsi="Times New Roman" w:cs="Times New Roman"/>
      <w:sz w:val="20"/>
      <w:szCs w:val="20"/>
      <w:lang w:val="en-GB" w:eastAsia="ja-JP"/>
    </w:rPr>
  </w:style>
  <w:style w:type="paragraph" w:styleId="21">
    <w:name w:val="List Number 2"/>
    <w:basedOn w:val="a7"/>
    <w:uiPriority w:val="99"/>
    <w:rsid w:val="00DB7A8D"/>
    <w:pPr>
      <w:numPr>
        <w:ilvl w:val="1"/>
        <w:numId w:val="28"/>
      </w:numPr>
      <w:tabs>
        <w:tab w:val="clear" w:pos="1080"/>
        <w:tab w:val="left" w:pos="800"/>
      </w:tabs>
      <w:spacing w:after="240" w:line="230" w:lineRule="atLeast"/>
      <w:jc w:val="both"/>
    </w:pPr>
    <w:rPr>
      <w:rFonts w:ascii="Times New Roman" w:eastAsia="MS Mincho" w:hAnsi="Times New Roman" w:cs="Times New Roman"/>
      <w:sz w:val="20"/>
      <w:szCs w:val="20"/>
      <w:lang w:val="en-GB" w:eastAsia="ja-JP"/>
    </w:rPr>
  </w:style>
  <w:style w:type="paragraph" w:styleId="31">
    <w:name w:val="List Number 3"/>
    <w:basedOn w:val="a7"/>
    <w:uiPriority w:val="99"/>
    <w:rsid w:val="00DB7A8D"/>
    <w:pPr>
      <w:numPr>
        <w:ilvl w:val="2"/>
        <w:numId w:val="28"/>
      </w:numPr>
      <w:tabs>
        <w:tab w:val="clear" w:pos="1800"/>
        <w:tab w:val="left" w:pos="1200"/>
      </w:tabs>
      <w:spacing w:after="240" w:line="230" w:lineRule="atLeast"/>
      <w:jc w:val="both"/>
    </w:pPr>
    <w:rPr>
      <w:rFonts w:ascii="Times New Roman" w:eastAsia="MS Mincho" w:hAnsi="Times New Roman" w:cs="Times New Roman"/>
      <w:sz w:val="20"/>
      <w:szCs w:val="20"/>
      <w:lang w:val="en-GB" w:eastAsia="ja-JP"/>
    </w:rPr>
  </w:style>
  <w:style w:type="paragraph" w:styleId="40">
    <w:name w:val="List Number 4"/>
    <w:basedOn w:val="a7"/>
    <w:uiPriority w:val="99"/>
    <w:rsid w:val="00DB7A8D"/>
    <w:pPr>
      <w:numPr>
        <w:ilvl w:val="3"/>
        <w:numId w:val="28"/>
      </w:numPr>
      <w:tabs>
        <w:tab w:val="clear" w:pos="2520"/>
        <w:tab w:val="left" w:pos="1600"/>
      </w:tabs>
      <w:spacing w:after="240" w:line="230" w:lineRule="atLeast"/>
      <w:jc w:val="both"/>
    </w:pPr>
    <w:rPr>
      <w:rFonts w:ascii="Times New Roman" w:eastAsia="MS Mincho" w:hAnsi="Times New Roman" w:cs="Times New Roman"/>
      <w:sz w:val="20"/>
      <w:szCs w:val="20"/>
      <w:lang w:val="en-GB" w:eastAsia="ja-JP"/>
    </w:rPr>
  </w:style>
  <w:style w:type="paragraph" w:customStyle="1" w:styleId="Chaptitle">
    <w:name w:val="Chap_title"/>
    <w:basedOn w:val="a7"/>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Normalaftertitle">
    <w:name w:val="Normal_after_title"/>
    <w:basedOn w:val="a7"/>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AnnexNoTitle0">
    <w:name w:val="Annex_NoTitle"/>
    <w:basedOn w:val="a7"/>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맑은 고딕" w:hAnsi="Times New Roman" w:cs="Times New Roman"/>
      <w:b/>
      <w:sz w:val="24"/>
      <w:szCs w:val="20"/>
      <w:lang w:val="en-GB" w:eastAsia="en-US"/>
    </w:rPr>
  </w:style>
  <w:style w:type="character" w:customStyle="1" w:styleId="Appdef">
    <w:name w:val="App_def"/>
    <w:uiPriority w:val="99"/>
    <w:rsid w:val="00DB7A8D"/>
    <w:rPr>
      <w:rFonts w:ascii="Times New Roman" w:hAnsi="Times New Roman" w:cs="Times New Roman"/>
      <w:b/>
    </w:rPr>
  </w:style>
  <w:style w:type="character" w:customStyle="1" w:styleId="Appref">
    <w:name w:val="App_ref"/>
    <w:uiPriority w:val="99"/>
    <w:rsid w:val="00DB7A8D"/>
    <w:rPr>
      <w:rFonts w:cs="Times New Roman"/>
    </w:rPr>
  </w:style>
  <w:style w:type="paragraph" w:customStyle="1" w:styleId="AppendixNoTitle">
    <w:name w:val="Appendix_NoTitle"/>
    <w:basedOn w:val="AnnexNoTitle0"/>
    <w:next w:val="Normalaftertitle"/>
    <w:uiPriority w:val="99"/>
    <w:rsid w:val="00DB7A8D"/>
  </w:style>
  <w:style w:type="character" w:customStyle="1" w:styleId="Artdef">
    <w:name w:val="Art_def"/>
    <w:uiPriority w:val="99"/>
    <w:rsid w:val="00DB7A8D"/>
    <w:rPr>
      <w:rFonts w:ascii="Times New Roman" w:hAnsi="Times New Roman" w:cs="Times New Roman"/>
      <w:b/>
    </w:rPr>
  </w:style>
  <w:style w:type="paragraph" w:customStyle="1" w:styleId="Reftitle">
    <w:name w:val="Ref_title"/>
    <w:basedOn w:val="1"/>
    <w:next w:val="Reftext"/>
    <w:uiPriority w:val="99"/>
    <w:rsid w:val="00DB7A8D"/>
    <w:pPr>
      <w:numPr>
        <w:numId w:val="0"/>
      </w:numPr>
      <w:tabs>
        <w:tab w:val="left" w:pos="794"/>
        <w:tab w:val="left" w:pos="1191"/>
        <w:tab w:val="left" w:pos="1588"/>
        <w:tab w:val="left" w:pos="1985"/>
      </w:tabs>
      <w:overflowPunct w:val="0"/>
      <w:autoSpaceDE w:val="0"/>
      <w:autoSpaceDN w:val="0"/>
      <w:adjustRightInd w:val="0"/>
      <w:spacing w:line="240" w:lineRule="auto"/>
      <w:textAlignment w:val="baseline"/>
      <w:outlineLvl w:val="9"/>
    </w:pPr>
    <w:rPr>
      <w:rFonts w:ascii="Times" w:eastAsia="맑은 고딕" w:hAnsi="Times" w:cs="Times New Roman"/>
      <w:bCs w:val="0"/>
      <w:color w:val="auto"/>
      <w:sz w:val="24"/>
      <w:szCs w:val="20"/>
      <w:lang w:val="en-GB" w:eastAsia="en-US"/>
    </w:rPr>
  </w:style>
  <w:style w:type="paragraph" w:customStyle="1" w:styleId="Reftext">
    <w:name w:val="Ref_text"/>
    <w:basedOn w:val="a7"/>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맑은 고딕" w:hAnsi="Times New Roman" w:cs="Times New Roman"/>
      <w:sz w:val="20"/>
      <w:szCs w:val="20"/>
      <w:lang w:val="en-GB" w:eastAsia="en-US"/>
    </w:rPr>
  </w:style>
  <w:style w:type="paragraph" w:customStyle="1" w:styleId="ArtNo">
    <w:name w:val="Art_No"/>
    <w:basedOn w:val="a7"/>
    <w:next w:val="Arttitle"/>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맑은 고딕" w:hAnsi="Times New Roman" w:cs="Times New Roman"/>
      <w:caps/>
      <w:sz w:val="28"/>
      <w:szCs w:val="20"/>
      <w:lang w:val="en-GB" w:eastAsia="en-US"/>
    </w:rPr>
  </w:style>
  <w:style w:type="paragraph" w:customStyle="1" w:styleId="Arttitle">
    <w:name w:val="Art_title"/>
    <w:basedOn w:val="a7"/>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맑은 고딕" w:hAnsi="Times New Roman" w:cs="Times New Roman"/>
      <w:b/>
      <w:sz w:val="28"/>
      <w:szCs w:val="20"/>
      <w:lang w:val="en-GB" w:eastAsia="en-US"/>
    </w:rPr>
  </w:style>
  <w:style w:type="character" w:customStyle="1" w:styleId="Artref">
    <w:name w:val="Art_ref"/>
    <w:uiPriority w:val="99"/>
    <w:rsid w:val="00DB7A8D"/>
    <w:rPr>
      <w:rFonts w:cs="Times New Roman"/>
    </w:rPr>
  </w:style>
  <w:style w:type="paragraph" w:customStyle="1" w:styleId="Call">
    <w:name w:val="Call"/>
    <w:basedOn w:val="a7"/>
    <w:next w:val="a7"/>
    <w:uiPriority w:val="99"/>
    <w:rsid w:val="00DB7A8D"/>
    <w:pPr>
      <w:tabs>
        <w:tab w:val="left" w:pos="794"/>
      </w:tabs>
      <w:overflowPunct w:val="0"/>
      <w:autoSpaceDE w:val="0"/>
      <w:autoSpaceDN w:val="0"/>
      <w:adjustRightInd w:val="0"/>
      <w:spacing w:before="227" w:after="0" w:line="240" w:lineRule="auto"/>
      <w:ind w:left="794"/>
      <w:textAlignment w:val="baseline"/>
    </w:pPr>
    <w:rPr>
      <w:rFonts w:ascii="Times New Roman" w:eastAsia="맑은 고딕" w:hAnsi="Times New Roman" w:cs="Times New Roman"/>
      <w:i/>
      <w:sz w:val="20"/>
      <w:szCs w:val="20"/>
      <w:lang w:val="en-GB" w:eastAsia="en-US"/>
    </w:rPr>
  </w:style>
  <w:style w:type="paragraph" w:customStyle="1" w:styleId="ChapNo">
    <w:name w:val="Chap_No"/>
    <w:basedOn w:val="a7"/>
    <w:next w:val="Chaptitle"/>
    <w:uiPriority w:val="99"/>
    <w:rsid w:val="00DB7A8D"/>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맑은 고딕" w:hAnsi="Times New Roman" w:cs="Times New Roman"/>
      <w:b/>
      <w:caps/>
      <w:sz w:val="28"/>
      <w:szCs w:val="20"/>
      <w:lang w:val="en-GB" w:eastAsia="en-US"/>
    </w:rPr>
  </w:style>
  <w:style w:type="paragraph" w:customStyle="1" w:styleId="Equationlegend">
    <w:name w:val="Equation_legend"/>
    <w:basedOn w:val="a7"/>
    <w:uiPriority w:val="99"/>
    <w:rsid w:val="00DB7A8D"/>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맑은 고딕" w:hAnsi="Times New Roman" w:cs="Times New Roman"/>
      <w:sz w:val="20"/>
      <w:szCs w:val="20"/>
      <w:lang w:val="en-GB" w:eastAsia="en-US"/>
    </w:rPr>
  </w:style>
  <w:style w:type="paragraph" w:customStyle="1" w:styleId="Figurelegend0">
    <w:name w:val="Figure_legend"/>
    <w:basedOn w:val="Tablelegend0"/>
    <w:next w:val="a7"/>
    <w:uiPriority w:val="99"/>
    <w:rsid w:val="00DB7A8D"/>
  </w:style>
  <w:style w:type="paragraph" w:customStyle="1" w:styleId="Tablelegend0">
    <w:name w:val="Table_legend"/>
    <w:basedOn w:val="a7"/>
    <w:next w:val="a7"/>
    <w:uiPriority w:val="99"/>
    <w:rsid w:val="00DB7A8D"/>
    <w:pPr>
      <w:keepNext/>
      <w:tabs>
        <w:tab w:val="left" w:pos="454"/>
      </w:tabs>
      <w:overflowPunct w:val="0"/>
      <w:autoSpaceDE w:val="0"/>
      <w:autoSpaceDN w:val="0"/>
      <w:adjustRightInd w:val="0"/>
      <w:spacing w:before="86" w:after="0" w:line="240" w:lineRule="auto"/>
      <w:jc w:val="both"/>
      <w:textAlignment w:val="baseline"/>
    </w:pPr>
    <w:rPr>
      <w:rFonts w:ascii="Times New Roman" w:eastAsia="맑은 고딕" w:hAnsi="Times New Roman" w:cs="Times New Roman"/>
      <w:sz w:val="18"/>
      <w:szCs w:val="20"/>
      <w:lang w:val="en-GB" w:eastAsia="en-US"/>
    </w:rPr>
  </w:style>
  <w:style w:type="paragraph" w:customStyle="1" w:styleId="FigureNoTitle">
    <w:name w:val="Figure_NoTitle"/>
    <w:basedOn w:val="a7"/>
    <w:next w:val="Normalaftertitle"/>
    <w:uiPriority w:val="99"/>
    <w:rsid w:val="00DB7A8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맑은 고딕" w:hAnsi="Times New Roman" w:cs="Times New Roman"/>
      <w:b/>
      <w:sz w:val="20"/>
      <w:szCs w:val="20"/>
      <w:lang w:val="en-GB" w:eastAsia="en-US"/>
    </w:rPr>
  </w:style>
  <w:style w:type="paragraph" w:customStyle="1" w:styleId="Figurewithouttitle">
    <w:name w:val="Figure_without_title"/>
    <w:basedOn w:val="a7"/>
    <w:next w:val="Normalaftertitle"/>
    <w:uiPriority w:val="99"/>
    <w:rsid w:val="00DB7A8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맑은 고딕" w:hAnsi="Times New Roman" w:cs="Times New Roman"/>
      <w:sz w:val="20"/>
      <w:szCs w:val="20"/>
      <w:lang w:val="en-GB" w:eastAsia="en-US"/>
    </w:rPr>
  </w:style>
  <w:style w:type="paragraph" w:customStyle="1" w:styleId="FirstFooter">
    <w:name w:val="FirstFooter"/>
    <w:basedOn w:val="af8"/>
    <w:uiPriority w:val="99"/>
    <w:rsid w:val="00DB7A8D"/>
    <w:pPr>
      <w:tabs>
        <w:tab w:val="clear" w:pos="4153"/>
        <w:tab w:val="clear" w:pos="8306"/>
        <w:tab w:val="left" w:pos="907"/>
        <w:tab w:val="right" w:pos="8789"/>
        <w:tab w:val="right" w:pos="9725"/>
      </w:tabs>
      <w:snapToGrid/>
      <w:spacing w:before="40" w:after="0"/>
    </w:pPr>
    <w:rPr>
      <w:rFonts w:ascii="Times New Roman" w:eastAsia="맑은 고딕" w:hAnsi="Times New Roman" w:cs="Times New Roman"/>
      <w:caps/>
      <w:sz w:val="20"/>
      <w:szCs w:val="20"/>
      <w:lang w:val="en-GB" w:eastAsia="en-US"/>
    </w:rPr>
  </w:style>
  <w:style w:type="paragraph" w:customStyle="1" w:styleId="Formal">
    <w:name w:val="Formal"/>
    <w:basedOn w:val="a7"/>
    <w:uiPriority w:val="99"/>
    <w:rsid w:val="00DB7A8D"/>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맑은 고딕" w:hAnsi="Courier New" w:cs="Courier New"/>
      <w:noProof/>
      <w:sz w:val="18"/>
      <w:szCs w:val="18"/>
      <w:lang w:val="en-GB" w:eastAsia="en-US"/>
    </w:rPr>
  </w:style>
  <w:style w:type="paragraph" w:customStyle="1" w:styleId="Headingi">
    <w:name w:val="Heading_i"/>
    <w:basedOn w:val="30"/>
    <w:next w:val="a7"/>
    <w:uiPriority w:val="99"/>
    <w:rsid w:val="00DB7A8D"/>
    <w:pPr>
      <w:numPr>
        <w:ilvl w:val="0"/>
        <w:numId w:val="0"/>
      </w:numPr>
      <w:tabs>
        <w:tab w:val="left" w:pos="794"/>
        <w:tab w:val="left" w:pos="1191"/>
        <w:tab w:val="left" w:pos="1588"/>
        <w:tab w:val="left" w:pos="1985"/>
      </w:tabs>
      <w:overflowPunct w:val="0"/>
      <w:autoSpaceDE w:val="0"/>
      <w:autoSpaceDN w:val="0"/>
      <w:adjustRightInd w:val="0"/>
      <w:spacing w:before="181" w:line="240" w:lineRule="auto"/>
      <w:ind w:left="794" w:hanging="794"/>
      <w:jc w:val="both"/>
      <w:textAlignment w:val="baseline"/>
    </w:pPr>
    <w:rPr>
      <w:rFonts w:ascii="Times New Roman" w:eastAsia="맑은 고딕" w:hAnsi="Times New Roman" w:cs="Times New Roman"/>
      <w:b w:val="0"/>
      <w:bCs w:val="0"/>
      <w:i/>
      <w:color w:val="auto"/>
      <w:sz w:val="20"/>
      <w:szCs w:val="20"/>
      <w:lang w:val="en-GB" w:eastAsia="en-US"/>
    </w:rPr>
  </w:style>
  <w:style w:type="paragraph" w:customStyle="1" w:styleId="PartNo">
    <w:name w:val="Part_No"/>
    <w:basedOn w:val="a7"/>
    <w:next w:val="Partref"/>
    <w:uiPriority w:val="99"/>
    <w:rsid w:val="00DB7A8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맑은 고딕" w:hAnsi="Times New Roman" w:cs="Times New Roman"/>
      <w:caps/>
      <w:sz w:val="28"/>
      <w:szCs w:val="20"/>
      <w:lang w:val="en-GB" w:eastAsia="en-US"/>
    </w:rPr>
  </w:style>
  <w:style w:type="paragraph" w:customStyle="1" w:styleId="Partref">
    <w:name w:val="Part_ref"/>
    <w:basedOn w:val="a7"/>
    <w:next w:val="Parttitle"/>
    <w:uiPriority w:val="99"/>
    <w:rsid w:val="00DB7A8D"/>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맑은 고딕" w:hAnsi="Times New Roman" w:cs="Times New Roman"/>
      <w:sz w:val="20"/>
      <w:szCs w:val="20"/>
      <w:lang w:val="en-GB" w:eastAsia="en-US"/>
    </w:rPr>
  </w:style>
  <w:style w:type="paragraph" w:customStyle="1" w:styleId="Parttitle">
    <w:name w:val="Part_title"/>
    <w:basedOn w:val="a7"/>
    <w:next w:val="Normalaftertitle"/>
    <w:uiPriority w:val="99"/>
    <w:rsid w:val="00DB7A8D"/>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Recdate">
    <w:name w:val="Rec_date"/>
    <w:basedOn w:val="a7"/>
    <w:next w:val="Normalaftertitle"/>
    <w:uiPriority w:val="99"/>
    <w:rsid w:val="00DB7A8D"/>
    <w:pPr>
      <w:keepNext/>
      <w:keepLines/>
      <w:overflowPunct w:val="0"/>
      <w:autoSpaceDE w:val="0"/>
      <w:autoSpaceDN w:val="0"/>
      <w:adjustRightInd w:val="0"/>
      <w:spacing w:before="136" w:after="0" w:line="240" w:lineRule="auto"/>
      <w:jc w:val="right"/>
      <w:textAlignment w:val="baseline"/>
    </w:pPr>
    <w:rPr>
      <w:rFonts w:ascii="Times New Roman" w:eastAsia="맑은 고딕" w:hAnsi="Times New Roman" w:cs="Times New Roman"/>
      <w:i/>
      <w:szCs w:val="20"/>
      <w:lang w:val="en-GB" w:eastAsia="en-US"/>
    </w:rPr>
  </w:style>
  <w:style w:type="paragraph" w:customStyle="1" w:styleId="Questiondate">
    <w:name w:val="Question_date"/>
    <w:basedOn w:val="Recdate"/>
    <w:next w:val="Normalaftertitle"/>
    <w:uiPriority w:val="99"/>
    <w:rsid w:val="00DB7A8D"/>
  </w:style>
  <w:style w:type="paragraph" w:customStyle="1" w:styleId="QuestionNo">
    <w:name w:val="Question_No"/>
    <w:basedOn w:val="RecNo"/>
    <w:next w:val="Questiontitle"/>
    <w:uiPriority w:val="99"/>
    <w:rsid w:val="00DB7A8D"/>
    <w:rPr>
      <w:rFonts w:ascii="Times New Roman Bold" w:hAnsi="Times New Roman Bold"/>
      <w:sz w:val="20"/>
    </w:rPr>
  </w:style>
  <w:style w:type="paragraph" w:customStyle="1" w:styleId="Questiontitle">
    <w:name w:val="Question_title"/>
    <w:basedOn w:val="Rectitle"/>
    <w:next w:val="Questionref"/>
    <w:uiPriority w:val="99"/>
    <w:rsid w:val="00DB7A8D"/>
    <w:pPr>
      <w:spacing w:before="240"/>
    </w:pPr>
    <w:rPr>
      <w:rFonts w:ascii="Times New Roman Bold" w:hAnsi="Times New Roman Bold"/>
      <w:sz w:val="24"/>
    </w:rPr>
  </w:style>
  <w:style w:type="paragraph" w:customStyle="1" w:styleId="Recref">
    <w:name w:val="Rec_ref"/>
    <w:basedOn w:val="a7"/>
    <w:next w:val="1"/>
    <w:uiPriority w:val="99"/>
    <w:rsid w:val="00DB7A8D"/>
    <w:pPr>
      <w:overflowPunct w:val="0"/>
      <w:autoSpaceDE w:val="0"/>
      <w:autoSpaceDN w:val="0"/>
      <w:adjustRightInd w:val="0"/>
      <w:spacing w:before="136" w:after="0" w:line="240" w:lineRule="auto"/>
      <w:jc w:val="center"/>
      <w:textAlignment w:val="baseline"/>
    </w:pPr>
    <w:rPr>
      <w:rFonts w:ascii="Times New Roman" w:eastAsia="맑은 고딕" w:hAnsi="Times New Roman" w:cs="Times New Roman"/>
      <w:i/>
      <w:sz w:val="20"/>
      <w:szCs w:val="20"/>
      <w:lang w:val="en-GB" w:eastAsia="en-US"/>
    </w:rPr>
  </w:style>
  <w:style w:type="paragraph" w:customStyle="1" w:styleId="Questionref">
    <w:name w:val="Question_ref"/>
    <w:basedOn w:val="Recref"/>
    <w:next w:val="Questiondate"/>
    <w:uiPriority w:val="99"/>
    <w:rsid w:val="00DB7A8D"/>
  </w:style>
  <w:style w:type="paragraph" w:customStyle="1" w:styleId="Repdate">
    <w:name w:val="Rep_date"/>
    <w:basedOn w:val="Recdate"/>
    <w:next w:val="Normalaftertitle"/>
    <w:uiPriority w:val="99"/>
    <w:rsid w:val="00DB7A8D"/>
  </w:style>
  <w:style w:type="paragraph" w:customStyle="1" w:styleId="RepNo">
    <w:name w:val="Rep_No"/>
    <w:basedOn w:val="RecNo"/>
    <w:next w:val="Reptitle"/>
    <w:uiPriority w:val="99"/>
    <w:rsid w:val="00DB7A8D"/>
    <w:rPr>
      <w:rFonts w:ascii="Times New Roman Bold" w:hAnsi="Times New Roman Bold"/>
      <w:sz w:val="20"/>
    </w:rPr>
  </w:style>
  <w:style w:type="paragraph" w:customStyle="1" w:styleId="Reptitle">
    <w:name w:val="Rep_title"/>
    <w:basedOn w:val="Rectitle"/>
    <w:next w:val="Repref"/>
    <w:uiPriority w:val="99"/>
    <w:rsid w:val="00DB7A8D"/>
    <w:pPr>
      <w:spacing w:before="240"/>
    </w:pPr>
    <w:rPr>
      <w:rFonts w:ascii="Times New Roman Bold" w:hAnsi="Times New Roman Bold"/>
      <w:sz w:val="24"/>
    </w:rPr>
  </w:style>
  <w:style w:type="paragraph" w:customStyle="1" w:styleId="Repref">
    <w:name w:val="Rep_ref"/>
    <w:basedOn w:val="Recref"/>
    <w:next w:val="Repdate"/>
    <w:uiPriority w:val="99"/>
    <w:rsid w:val="00DB7A8D"/>
  </w:style>
  <w:style w:type="paragraph" w:customStyle="1" w:styleId="Resdate">
    <w:name w:val="Res_date"/>
    <w:basedOn w:val="Recdate"/>
    <w:next w:val="Normalaftertitle"/>
    <w:uiPriority w:val="99"/>
    <w:rsid w:val="00DB7A8D"/>
  </w:style>
  <w:style w:type="character" w:customStyle="1" w:styleId="Resdef">
    <w:name w:val="Res_def"/>
    <w:uiPriority w:val="99"/>
    <w:rsid w:val="00DB7A8D"/>
    <w:rPr>
      <w:rFonts w:ascii="Times New Roman" w:hAnsi="Times New Roman" w:cs="Times New Roman"/>
      <w:b/>
    </w:rPr>
  </w:style>
  <w:style w:type="paragraph" w:customStyle="1" w:styleId="ResNo">
    <w:name w:val="Res_No"/>
    <w:basedOn w:val="RecNo"/>
    <w:next w:val="Restitle"/>
    <w:uiPriority w:val="99"/>
    <w:rsid w:val="00DB7A8D"/>
    <w:rPr>
      <w:rFonts w:ascii="Times New Roman Bold" w:hAnsi="Times New Roman Bold"/>
      <w:sz w:val="20"/>
    </w:rPr>
  </w:style>
  <w:style w:type="paragraph" w:customStyle="1" w:styleId="Restitle">
    <w:name w:val="Res_title"/>
    <w:basedOn w:val="Rectitle"/>
    <w:next w:val="Resref"/>
    <w:uiPriority w:val="99"/>
    <w:rsid w:val="00DB7A8D"/>
    <w:pPr>
      <w:spacing w:before="240"/>
    </w:pPr>
    <w:rPr>
      <w:rFonts w:ascii="Times New Roman Bold" w:hAnsi="Times New Roman Bold"/>
      <w:sz w:val="24"/>
    </w:rPr>
  </w:style>
  <w:style w:type="paragraph" w:customStyle="1" w:styleId="Resref">
    <w:name w:val="Res_ref"/>
    <w:basedOn w:val="Recref"/>
    <w:next w:val="Resdate"/>
    <w:uiPriority w:val="99"/>
    <w:rsid w:val="00DB7A8D"/>
  </w:style>
  <w:style w:type="paragraph" w:customStyle="1" w:styleId="Section1">
    <w:name w:val="Section_1"/>
    <w:basedOn w:val="a7"/>
    <w:next w:val="a7"/>
    <w:uiPriority w:val="99"/>
    <w:rsid w:val="00DB7A8D"/>
    <w:pPr>
      <w:overflowPunct w:val="0"/>
      <w:autoSpaceDE w:val="0"/>
      <w:autoSpaceDN w:val="0"/>
      <w:adjustRightInd w:val="0"/>
      <w:spacing w:before="624" w:after="0" w:line="240" w:lineRule="auto"/>
      <w:jc w:val="center"/>
      <w:textAlignment w:val="baseline"/>
    </w:pPr>
    <w:rPr>
      <w:rFonts w:ascii="Times New Roman" w:eastAsia="맑은 고딕" w:hAnsi="Times New Roman" w:cs="Times New Roman"/>
      <w:b/>
      <w:sz w:val="20"/>
      <w:szCs w:val="20"/>
      <w:lang w:val="en-GB" w:eastAsia="en-US"/>
    </w:rPr>
  </w:style>
  <w:style w:type="paragraph" w:customStyle="1" w:styleId="Section2">
    <w:name w:val="Section_2"/>
    <w:basedOn w:val="a7"/>
    <w:next w:val="a7"/>
    <w:uiPriority w:val="99"/>
    <w:rsid w:val="00DB7A8D"/>
    <w:pPr>
      <w:overflowPunct w:val="0"/>
      <w:autoSpaceDE w:val="0"/>
      <w:autoSpaceDN w:val="0"/>
      <w:adjustRightInd w:val="0"/>
      <w:spacing w:before="240" w:after="0" w:line="240" w:lineRule="auto"/>
      <w:jc w:val="center"/>
      <w:textAlignment w:val="baseline"/>
    </w:pPr>
    <w:rPr>
      <w:rFonts w:ascii="Times New Roman" w:eastAsia="맑은 고딕" w:hAnsi="Times New Roman" w:cs="Times New Roman"/>
      <w:i/>
      <w:sz w:val="20"/>
      <w:szCs w:val="20"/>
      <w:lang w:val="en-GB" w:eastAsia="en-US"/>
    </w:rPr>
  </w:style>
  <w:style w:type="paragraph" w:customStyle="1" w:styleId="SectionNo">
    <w:name w:val="Section_No"/>
    <w:basedOn w:val="a7"/>
    <w:next w:val="Sectiontitle0"/>
    <w:uiPriority w:val="99"/>
    <w:rsid w:val="00DB7A8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맑은 고딕" w:hAnsi="Times New Roman" w:cs="Times New Roman"/>
      <w:caps/>
      <w:sz w:val="24"/>
      <w:szCs w:val="20"/>
      <w:lang w:val="en-GB" w:eastAsia="en-US"/>
    </w:rPr>
  </w:style>
  <w:style w:type="paragraph" w:customStyle="1" w:styleId="Sectiontitle0">
    <w:name w:val="Section_title"/>
    <w:basedOn w:val="a7"/>
    <w:uiPriority w:val="99"/>
    <w:rsid w:val="00DB7A8D"/>
    <w:pPr>
      <w:overflowPunct w:val="0"/>
      <w:autoSpaceDE w:val="0"/>
      <w:autoSpaceDN w:val="0"/>
      <w:adjustRightInd w:val="0"/>
      <w:spacing w:before="136" w:after="0" w:line="240" w:lineRule="auto"/>
      <w:ind w:left="1418"/>
      <w:textAlignment w:val="baseline"/>
    </w:pPr>
    <w:rPr>
      <w:rFonts w:ascii="Arial" w:eastAsia="맑은 고딕" w:hAnsi="Arial" w:cs="Times New Roman"/>
      <w:sz w:val="32"/>
      <w:szCs w:val="20"/>
      <w:lang w:eastAsia="en-US"/>
    </w:rPr>
  </w:style>
  <w:style w:type="paragraph" w:customStyle="1" w:styleId="Source">
    <w:name w:val="Source"/>
    <w:basedOn w:val="a7"/>
    <w:next w:val="Normalaftertitle"/>
    <w:uiPriority w:val="99"/>
    <w:rsid w:val="00DB7A8D"/>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SpecialFooter">
    <w:name w:val="Special Footer"/>
    <w:basedOn w:val="af8"/>
    <w:uiPriority w:val="99"/>
    <w:rsid w:val="00DB7A8D"/>
    <w:pPr>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after="0"/>
      <w:textAlignment w:val="baseline"/>
    </w:pPr>
    <w:rPr>
      <w:rFonts w:ascii="Times New Roman" w:eastAsia="맑은 고딕" w:hAnsi="Times New Roman" w:cs="Times New Roman"/>
      <w:caps/>
      <w:sz w:val="20"/>
      <w:szCs w:val="20"/>
      <w:lang w:val="en-GB" w:eastAsia="en-US"/>
    </w:rPr>
  </w:style>
  <w:style w:type="character" w:customStyle="1" w:styleId="Tablefreq">
    <w:name w:val="Table_freq"/>
    <w:uiPriority w:val="99"/>
    <w:rsid w:val="00DB7A8D"/>
    <w:rPr>
      <w:rFonts w:cs="Times New Roman"/>
      <w:b/>
      <w:color w:val="auto"/>
    </w:rPr>
  </w:style>
  <w:style w:type="paragraph" w:customStyle="1" w:styleId="TableNoTitle">
    <w:name w:val="Table_NoTitle"/>
    <w:basedOn w:val="a7"/>
    <w:next w:val="Tablehead"/>
    <w:uiPriority w:val="99"/>
    <w:rsid w:val="00DB7A8D"/>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맑은 고딕" w:hAnsi="Times New Roman" w:cs="Times New Roman"/>
      <w:b/>
      <w:sz w:val="20"/>
      <w:szCs w:val="20"/>
      <w:lang w:val="en-GB" w:eastAsia="en-US"/>
    </w:rPr>
  </w:style>
  <w:style w:type="paragraph" w:customStyle="1" w:styleId="Title1">
    <w:name w:val="Title 1"/>
    <w:basedOn w:val="Source"/>
    <w:next w:val="Title2"/>
    <w:uiPriority w:val="99"/>
    <w:rsid w:val="00DB7A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DB7A8D"/>
  </w:style>
  <w:style w:type="paragraph" w:customStyle="1" w:styleId="Title3">
    <w:name w:val="Title 3"/>
    <w:basedOn w:val="Title2"/>
    <w:next w:val="Title4"/>
    <w:uiPriority w:val="99"/>
    <w:rsid w:val="00DB7A8D"/>
    <w:rPr>
      <w:caps w:val="0"/>
    </w:rPr>
  </w:style>
  <w:style w:type="paragraph" w:customStyle="1" w:styleId="Title4">
    <w:name w:val="Title 4"/>
    <w:basedOn w:val="Title3"/>
    <w:next w:val="1"/>
    <w:uiPriority w:val="99"/>
    <w:rsid w:val="00DB7A8D"/>
    <w:rPr>
      <w:b/>
    </w:rPr>
  </w:style>
  <w:style w:type="paragraph" w:customStyle="1" w:styleId="Artheading">
    <w:name w:val="Art_heading"/>
    <w:basedOn w:val="a7"/>
    <w:next w:val="Normalaftertitle"/>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맑은 고딕" w:hAnsi="Times New Roman" w:cs="Times New Roman"/>
      <w:b/>
      <w:sz w:val="28"/>
      <w:szCs w:val="20"/>
      <w:lang w:val="en-GB" w:eastAsia="en-US"/>
    </w:rPr>
  </w:style>
  <w:style w:type="paragraph" w:customStyle="1" w:styleId="Annexref0">
    <w:name w:val="Annex_ref"/>
    <w:basedOn w:val="a7"/>
    <w:next w:val="a7"/>
    <w:uiPriority w:val="99"/>
    <w:rsid w:val="00DB7A8D"/>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맑은 고딕" w:hAnsi="Times New Roman" w:cs="Times New Roman"/>
      <w:sz w:val="20"/>
      <w:szCs w:val="20"/>
      <w:lang w:val="en-GB" w:eastAsia="en-US"/>
    </w:rPr>
  </w:style>
  <w:style w:type="paragraph" w:customStyle="1" w:styleId="Appendixref">
    <w:name w:val="Appendix_ref"/>
    <w:basedOn w:val="Annexref0"/>
    <w:next w:val="Normalaftertitle"/>
    <w:uiPriority w:val="99"/>
    <w:rsid w:val="00DB7A8D"/>
  </w:style>
  <w:style w:type="paragraph" w:customStyle="1" w:styleId="ASN1continue0">
    <w:name w:val="ASN.1_continue"/>
    <w:basedOn w:val="ASN1"/>
    <w:uiPriority w:val="99"/>
    <w:rsid w:val="00DB7A8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DB7A8D"/>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DB7A8D"/>
    <w:pPr>
      <w:tabs>
        <w:tab w:val="left" w:pos="1134"/>
        <w:tab w:val="left" w:pos="1418"/>
      </w:tabs>
      <w:overflowPunct w:val="0"/>
      <w:autoSpaceDE w:val="0"/>
      <w:autoSpaceDN w:val="0"/>
      <w:adjustRightInd w:val="0"/>
      <w:spacing w:before="200" w:after="0" w:line="240" w:lineRule="auto"/>
      <w:jc w:val="both"/>
      <w:textAlignment w:val="baseline"/>
    </w:pPr>
    <w:rPr>
      <w:rFonts w:ascii="Arial" w:eastAsia="맑은 고딕" w:hAnsi="Arial" w:cs="Times New Roman"/>
      <w:sz w:val="20"/>
      <w:szCs w:val="20"/>
      <w:lang w:val="en-GB" w:eastAsia="en-US"/>
    </w:rPr>
  </w:style>
  <w:style w:type="paragraph" w:customStyle="1" w:styleId="CouvrecNo">
    <w:name w:val="Couv_rec_No"/>
    <w:basedOn w:val="a7"/>
    <w:uiPriority w:val="99"/>
    <w:rsid w:val="00DB7A8D"/>
    <w:pPr>
      <w:overflowPunct w:val="0"/>
      <w:autoSpaceDE w:val="0"/>
      <w:autoSpaceDN w:val="0"/>
      <w:adjustRightInd w:val="0"/>
      <w:spacing w:before="6" w:after="0" w:line="240" w:lineRule="auto"/>
      <w:ind w:left="1418"/>
      <w:jc w:val="both"/>
      <w:textAlignment w:val="baseline"/>
    </w:pPr>
    <w:rPr>
      <w:rFonts w:ascii="Arial" w:eastAsia="맑은 고딕" w:hAnsi="Arial" w:cs="Times New Roman"/>
      <w:sz w:val="32"/>
      <w:szCs w:val="20"/>
      <w:lang w:val="en-GB" w:eastAsia="en-US"/>
    </w:rPr>
  </w:style>
  <w:style w:type="paragraph" w:customStyle="1" w:styleId="Couvrectitle0">
    <w:name w:val="Couv_rec_title"/>
    <w:basedOn w:val="a7"/>
    <w:uiPriority w:val="99"/>
    <w:rsid w:val="00DB7A8D"/>
    <w:pPr>
      <w:keepNext/>
      <w:keepLines/>
      <w:overflowPunct w:val="0"/>
      <w:autoSpaceDE w:val="0"/>
      <w:autoSpaceDN w:val="0"/>
      <w:adjustRightInd w:val="0"/>
      <w:spacing w:before="240" w:after="0" w:line="240" w:lineRule="auto"/>
      <w:ind w:left="1418"/>
      <w:textAlignment w:val="baseline"/>
    </w:pPr>
    <w:rPr>
      <w:rFonts w:ascii="Arial" w:eastAsia="맑은 고딕" w:hAnsi="Arial" w:cs="Times New Roman"/>
      <w:b/>
      <w:sz w:val="36"/>
      <w:szCs w:val="20"/>
      <w:lang w:val="en-GB" w:eastAsia="en-US"/>
    </w:rPr>
  </w:style>
  <w:style w:type="paragraph" w:customStyle="1" w:styleId="Indextitle0">
    <w:name w:val="Index_title"/>
    <w:basedOn w:val="a7"/>
    <w:uiPriority w:val="99"/>
    <w:rsid w:val="00DB7A8D"/>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맑은 고딕" w:hAnsi="Times New Roman" w:cs="Times New Roman"/>
      <w:b/>
      <w:sz w:val="24"/>
      <w:szCs w:val="20"/>
      <w:lang w:val="en-GB" w:eastAsia="en-US"/>
    </w:rPr>
  </w:style>
  <w:style w:type="paragraph" w:customStyle="1" w:styleId="Normalaftertitle0">
    <w:name w:val="Normal after title"/>
    <w:basedOn w:val="a7"/>
    <w:uiPriority w:val="99"/>
    <w:rsid w:val="00DB7A8D"/>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w:eastAsia="맑은 고딕" w:hAnsi="Times" w:cs="Times New Roman"/>
      <w:sz w:val="20"/>
      <w:szCs w:val="20"/>
      <w:lang w:eastAsia="en-US"/>
    </w:rPr>
  </w:style>
  <w:style w:type="paragraph" w:customStyle="1" w:styleId="Tablefin">
    <w:name w:val="Table_fin"/>
    <w:basedOn w:val="a7"/>
    <w:next w:val="a7"/>
    <w:uiPriority w:val="99"/>
    <w:rsid w:val="00DB7A8D"/>
    <w:pPr>
      <w:overflowPunct w:val="0"/>
      <w:autoSpaceDE w:val="0"/>
      <w:autoSpaceDN w:val="0"/>
      <w:adjustRightInd w:val="0"/>
      <w:spacing w:after="0" w:line="240" w:lineRule="auto"/>
      <w:jc w:val="both"/>
      <w:textAlignment w:val="baseline"/>
    </w:pPr>
    <w:rPr>
      <w:rFonts w:ascii="Times New Roman" w:eastAsia="맑은 고딕" w:hAnsi="Times New Roman" w:cs="Times New Roman"/>
      <w:sz w:val="12"/>
      <w:szCs w:val="20"/>
      <w:lang w:val="en-GB" w:eastAsia="en-US"/>
    </w:rPr>
  </w:style>
  <w:style w:type="paragraph" w:styleId="aff4">
    <w:name w:val="Date"/>
    <w:basedOn w:val="a7"/>
    <w:next w:val="a7"/>
    <w:link w:val="Charb"/>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Charb">
    <w:name w:val="Date Char"/>
    <w:basedOn w:val="a8"/>
    <w:link w:val="aff4"/>
    <w:uiPriority w:val="99"/>
    <w:rsid w:val="00DB7A8D"/>
    <w:rPr>
      <w:rFonts w:ascii="Times New Roman" w:eastAsia="맑은 고딕" w:hAnsi="Times New Roman" w:cs="Times New Roman"/>
      <w:sz w:val="20"/>
      <w:szCs w:val="20"/>
      <w:lang w:val="en-GB" w:eastAsia="en-US"/>
    </w:rPr>
  </w:style>
  <w:style w:type="paragraph" w:customStyle="1" w:styleId="StyleHeading1Justified">
    <w:name w:val="Style Heading 1 + Justified"/>
    <w:basedOn w:val="1"/>
    <w:uiPriority w:val="99"/>
    <w:rsid w:val="00DB7A8D"/>
    <w:pPr>
      <w:keepLines w:val="0"/>
      <w:tabs>
        <w:tab w:val="clear" w:pos="432"/>
        <w:tab w:val="left" w:pos="360"/>
        <w:tab w:val="left" w:pos="720"/>
        <w:tab w:val="left" w:pos="1080"/>
        <w:tab w:val="left" w:pos="1440"/>
      </w:tabs>
      <w:overflowPunct w:val="0"/>
      <w:autoSpaceDE w:val="0"/>
      <w:autoSpaceDN w:val="0"/>
      <w:adjustRightInd w:val="0"/>
      <w:spacing w:before="240" w:after="60" w:line="240" w:lineRule="auto"/>
      <w:jc w:val="both"/>
      <w:textAlignment w:val="baseline"/>
    </w:pPr>
    <w:rPr>
      <w:rFonts w:ascii="Times New Roman Bold" w:eastAsia="맑은 고딕" w:hAnsi="Times New Roman Bold" w:cs="Times New Roman"/>
      <w:color w:val="auto"/>
      <w:kern w:val="32"/>
      <w:sz w:val="32"/>
      <w:szCs w:val="20"/>
      <w:lang w:eastAsia="en-US"/>
    </w:rPr>
  </w:style>
  <w:style w:type="numbering" w:customStyle="1" w:styleId="SVCNumbers">
    <w:name w:val="SVC Numbers"/>
    <w:rsid w:val="00DB7A8D"/>
    <w:pPr>
      <w:numPr>
        <w:numId w:val="21"/>
      </w:numPr>
    </w:pPr>
  </w:style>
  <w:style w:type="numbering" w:customStyle="1" w:styleId="AVCBullet">
    <w:name w:val="AVC Bullet"/>
    <w:rsid w:val="00DB7A8D"/>
    <w:pPr>
      <w:numPr>
        <w:numId w:val="15"/>
      </w:numPr>
    </w:pPr>
  </w:style>
  <w:style w:type="numbering" w:customStyle="1" w:styleId="SVCBullets">
    <w:name w:val="SVC Bullets"/>
    <w:rsid w:val="00DB7A8D"/>
    <w:pPr>
      <w:numPr>
        <w:numId w:val="13"/>
      </w:numPr>
    </w:pPr>
  </w:style>
  <w:style w:type="numbering" w:customStyle="1" w:styleId="SVCIndent">
    <w:name w:val="SVC Indent"/>
    <w:rsid w:val="00DB7A8D"/>
    <w:pPr>
      <w:numPr>
        <w:numId w:val="22"/>
      </w:numPr>
    </w:pPr>
  </w:style>
  <w:style w:type="paragraph" w:customStyle="1" w:styleId="MediumList2-Accent21">
    <w:name w:val="Medium List 2 - Accent 21"/>
    <w:hidden/>
    <w:uiPriority w:val="99"/>
    <w:semiHidden/>
    <w:rsid w:val="00DB7A8D"/>
    <w:pPr>
      <w:spacing w:before="136" w:after="0" w:line="240" w:lineRule="auto"/>
      <w:ind w:left="794" w:hanging="794"/>
      <w:jc w:val="both"/>
    </w:pPr>
    <w:rPr>
      <w:rFonts w:ascii="Times New Roman" w:eastAsia="맑은 고딕" w:hAnsi="Times New Roman" w:cs="Times New Roman"/>
      <w:sz w:val="20"/>
      <w:szCs w:val="20"/>
      <w:lang w:val="en-GB" w:eastAsia="en-US"/>
    </w:rPr>
  </w:style>
  <w:style w:type="character" w:styleId="aff5">
    <w:name w:val="Emphasis"/>
    <w:qFormat/>
    <w:rsid w:val="00DB7A8D"/>
    <w:rPr>
      <w:i/>
      <w:iCs/>
    </w:rPr>
  </w:style>
  <w:style w:type="paragraph" w:customStyle="1" w:styleId="Style4ptBefore0pt">
    <w:name w:val="Style 4 pt Before:  0 pt"/>
    <w:basedOn w:val="a7"/>
    <w:rsid w:val="00DB7A8D"/>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en-US"/>
    </w:rPr>
  </w:style>
  <w:style w:type="paragraph" w:customStyle="1" w:styleId="MediumGrid1-Accent21">
    <w:name w:val="Medium Grid 1 - Accent 21"/>
    <w:basedOn w:val="a7"/>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맑은 고딕" w:hAnsi="Times New Roman" w:cs="Times New Roman"/>
      <w:sz w:val="20"/>
      <w:szCs w:val="20"/>
      <w:lang w:val="en-GB" w:eastAsia="en-US"/>
    </w:rPr>
  </w:style>
  <w:style w:type="paragraph" w:customStyle="1" w:styleId="ColorfulShading-Accent11">
    <w:name w:val="Colorful Shading - Accent 11"/>
    <w:hidden/>
    <w:uiPriority w:val="99"/>
    <w:semiHidden/>
    <w:rsid w:val="00DB7A8D"/>
    <w:pPr>
      <w:spacing w:before="136" w:after="0" w:line="240" w:lineRule="auto"/>
      <w:ind w:left="794" w:hanging="794"/>
      <w:jc w:val="both"/>
    </w:pPr>
    <w:rPr>
      <w:rFonts w:ascii="Times New Roman" w:eastAsia="맑은 고딕" w:hAnsi="Times New Roman" w:cs="Times New Roman"/>
      <w:sz w:val="20"/>
      <w:szCs w:val="20"/>
      <w:lang w:val="en-GB" w:eastAsia="en-US"/>
    </w:rPr>
  </w:style>
  <w:style w:type="paragraph" w:customStyle="1" w:styleId="ColorfulList-Accent11">
    <w:name w:val="Colorful List - Accent 11"/>
    <w:basedOn w:val="a7"/>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맑은 고딕" w:hAnsi="Times New Roman" w:cs="Times New Roman"/>
      <w:sz w:val="20"/>
      <w:szCs w:val="20"/>
      <w:lang w:val="en-GB" w:eastAsia="en-US"/>
    </w:rPr>
  </w:style>
  <w:style w:type="paragraph" w:customStyle="1" w:styleId="MediumList2-Accent22">
    <w:name w:val="Medium List 2 - Accent 22"/>
    <w:hidden/>
    <w:uiPriority w:val="99"/>
    <w:semiHidden/>
    <w:rsid w:val="00DB7A8D"/>
    <w:pPr>
      <w:spacing w:before="136" w:after="0" w:line="240" w:lineRule="auto"/>
      <w:ind w:left="794" w:hanging="794"/>
      <w:jc w:val="both"/>
    </w:pPr>
    <w:rPr>
      <w:rFonts w:ascii="Times New Roman" w:eastAsia="맑은 고딕" w:hAnsi="Times New Roman" w:cs="Times New Roman"/>
      <w:sz w:val="20"/>
      <w:szCs w:val="20"/>
      <w:lang w:val="en-GB" w:eastAsia="en-US"/>
    </w:rPr>
  </w:style>
  <w:style w:type="paragraph" w:customStyle="1" w:styleId="MediumGrid1-Accent22">
    <w:name w:val="Medium Grid 1 - Accent 22"/>
    <w:basedOn w:val="a7"/>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맑은 고딕" w:hAnsi="Times New Roman" w:cs="Times New Roman"/>
      <w:sz w:val="20"/>
      <w:szCs w:val="20"/>
      <w:lang w:val="en-GB" w:eastAsia="en-US"/>
    </w:rPr>
  </w:style>
  <w:style w:type="paragraph" w:customStyle="1" w:styleId="ColorfulList-Accent12">
    <w:name w:val="Colorful List - Accent 12"/>
    <w:basedOn w:val="a7"/>
    <w:uiPriority w:val="34"/>
    <w:qFormat/>
    <w:rsid w:val="00DB7A8D"/>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맑은 고딕" w:hAnsi="Times New Roman" w:cs="Times New Roman"/>
      <w:sz w:val="20"/>
      <w:szCs w:val="20"/>
      <w:lang w:val="en-GB" w:eastAsia="en-US"/>
    </w:rPr>
  </w:style>
  <w:style w:type="numbering" w:styleId="1ai">
    <w:name w:val="Outline List 1"/>
    <w:basedOn w:val="aa"/>
    <w:uiPriority w:val="99"/>
    <w:semiHidden/>
    <w:unhideWhenUsed/>
    <w:rsid w:val="00DB7A8D"/>
  </w:style>
  <w:style w:type="paragraph" w:customStyle="1" w:styleId="annex-heading3">
    <w:name w:val="annex-heading3"/>
    <w:basedOn w:val="Annex3"/>
    <w:link w:val="annex-heading3Char"/>
    <w:qFormat/>
    <w:rsid w:val="00DB7A8D"/>
    <w:pPr>
      <w:tabs>
        <w:tab w:val="clear" w:pos="1440"/>
        <w:tab w:val="clear" w:pos="2160"/>
      </w:tabs>
      <w:textAlignment w:val="auto"/>
    </w:pPr>
  </w:style>
  <w:style w:type="character" w:customStyle="1" w:styleId="annex-heading3Char">
    <w:name w:val="annex-heading3 Char"/>
    <w:link w:val="annex-heading3"/>
    <w:rsid w:val="00DB7A8D"/>
    <w:rPr>
      <w:rFonts w:ascii="Times New Roman" w:eastAsia="맑은 고딕" w:hAnsi="Times New Roman" w:cs="Times New Roman"/>
      <w:b/>
      <w:bCs/>
      <w:sz w:val="20"/>
      <w:szCs w:val="20"/>
      <w:lang w:val="en-GB" w:eastAsia="en-US"/>
    </w:rPr>
  </w:style>
  <w:style w:type="paragraph" w:customStyle="1" w:styleId="3L1">
    <w:name w:val="3L1"/>
    <w:basedOn w:val="3H1"/>
    <w:link w:val="3L1Char"/>
    <w:qFormat/>
    <w:rsid w:val="00DB7A8D"/>
    <w:pPr>
      <w:numPr>
        <w:numId w:val="30"/>
      </w:numPr>
      <w:ind w:left="794" w:hanging="794"/>
      <w:outlineLvl w:val="9"/>
    </w:pPr>
  </w:style>
  <w:style w:type="character" w:customStyle="1" w:styleId="3L1Char">
    <w:name w:val="3L1 Char"/>
    <w:link w:val="3L1"/>
    <w:rsid w:val="00DB7A8D"/>
    <w:rPr>
      <w:rFonts w:ascii="Times New Roman" w:eastAsia="맑은 고딕" w:hAnsi="Times New Roman" w:cs="Times New Roman"/>
      <w:b/>
      <w:sz w:val="20"/>
      <w:szCs w:val="20"/>
      <w:lang w:val="en-GB" w:eastAsia="en-US"/>
    </w:rPr>
  </w:style>
  <w:style w:type="paragraph" w:customStyle="1" w:styleId="3L1Note">
    <w:name w:val="3L1Note"/>
    <w:basedOn w:val="3L1"/>
    <w:link w:val="3L1NoteChar"/>
    <w:qFormat/>
    <w:rsid w:val="00DB7A8D"/>
  </w:style>
  <w:style w:type="character" w:customStyle="1" w:styleId="Annex2Char">
    <w:name w:val="Annex 2 Char"/>
    <w:link w:val="Annex2"/>
    <w:uiPriority w:val="99"/>
    <w:rsid w:val="00DB7A8D"/>
    <w:rPr>
      <w:rFonts w:ascii="Times New Roman" w:eastAsia="맑은 고딕" w:hAnsi="Times New Roman" w:cs="Times New Roman"/>
      <w:b/>
      <w:bCs/>
      <w:lang w:val="en-GB" w:eastAsia="en-US"/>
    </w:rPr>
  </w:style>
  <w:style w:type="character" w:customStyle="1" w:styleId="3DVCAnnexLevel0Char">
    <w:name w:val="3DVC Annex Level 0 Char"/>
    <w:rsid w:val="00DB7A8D"/>
    <w:rPr>
      <w:rFonts w:ascii="Times New Roman" w:hAnsi="Times New Roman"/>
      <w:b/>
      <w:bCs/>
      <w:sz w:val="22"/>
      <w:szCs w:val="22"/>
      <w:lang w:val="en-GB" w:eastAsia="en-US"/>
    </w:rPr>
  </w:style>
  <w:style w:type="character" w:customStyle="1" w:styleId="3L1NoteChar">
    <w:name w:val="3L1Note Char"/>
    <w:link w:val="3L1Note"/>
    <w:rsid w:val="00DB7A8D"/>
    <w:rPr>
      <w:rFonts w:ascii="Times New Roman" w:eastAsia="맑은 고딕" w:hAnsi="Times New Roman" w:cs="Times New Roman"/>
      <w:b/>
      <w:sz w:val="20"/>
      <w:szCs w:val="20"/>
      <w:lang w:val="en-GB" w:eastAsia="en-US"/>
    </w:rPr>
  </w:style>
  <w:style w:type="character" w:customStyle="1" w:styleId="Annex3Char2">
    <w:name w:val="Annex 3 Char2"/>
    <w:link w:val="Annex3"/>
    <w:rsid w:val="00DB7A8D"/>
    <w:rPr>
      <w:rFonts w:ascii="Times New Roman" w:eastAsia="맑은 고딕" w:hAnsi="Times New Roman" w:cs="Times New Roman"/>
      <w:b/>
      <w:bCs/>
      <w:sz w:val="20"/>
      <w:szCs w:val="20"/>
      <w:lang w:val="en-GB" w:eastAsia="en-US"/>
    </w:rPr>
  </w:style>
  <w:style w:type="character" w:customStyle="1" w:styleId="3DVCLevel1Char">
    <w:name w:val="3DVC Level 1 Char"/>
    <w:rsid w:val="00DB7A8D"/>
    <w:rPr>
      <w:rFonts w:ascii="Times New Roman" w:hAnsi="Times New Roman"/>
      <w:b/>
      <w:bCs/>
      <w:lang w:val="en-GB" w:eastAsia="en-US"/>
    </w:rPr>
  </w:style>
  <w:style w:type="character" w:customStyle="1" w:styleId="3H1Char">
    <w:name w:val="3H1 Char"/>
    <w:link w:val="3H1"/>
    <w:rsid w:val="00DB7A8D"/>
    <w:rPr>
      <w:rFonts w:ascii="Times New Roman" w:eastAsia="맑은 고딕" w:hAnsi="Times New Roman" w:cs="Times New Roman"/>
      <w:b/>
      <w:sz w:val="20"/>
      <w:szCs w:val="20"/>
      <w:lang w:val="en-GB" w:eastAsia="en-US"/>
    </w:rPr>
  </w:style>
  <w:style w:type="character" w:customStyle="1" w:styleId="3DVCLevel2Char">
    <w:name w:val="3DVC Level 2 Char"/>
    <w:rsid w:val="00DB7A8D"/>
    <w:rPr>
      <w:rFonts w:ascii="Times New Roman" w:hAnsi="Times New Roman"/>
      <w:b/>
      <w:lang w:val="en-GB" w:eastAsia="en-US"/>
    </w:rPr>
  </w:style>
  <w:style w:type="character" w:customStyle="1" w:styleId="3H2Char">
    <w:name w:val="3H2 Char"/>
    <w:link w:val="3H2"/>
    <w:rsid w:val="00DB7A8D"/>
    <w:rPr>
      <w:rFonts w:ascii="Times New Roman" w:eastAsia="맑은 고딕" w:hAnsi="Times New Roman" w:cs="Times New Roman"/>
      <w:b/>
      <w:sz w:val="20"/>
      <w:szCs w:val="20"/>
      <w:lang w:val="en-GB" w:eastAsia="en-US"/>
    </w:rPr>
  </w:style>
  <w:style w:type="character" w:customStyle="1" w:styleId="3DVCLevel3Char">
    <w:name w:val="3DVC Level 3 Char"/>
    <w:rsid w:val="00DB7A8D"/>
    <w:rPr>
      <w:rFonts w:ascii="Times New Roman" w:hAnsi="Times New Roman"/>
      <w:b/>
      <w:lang w:val="en-GB" w:eastAsia="en-US"/>
    </w:rPr>
  </w:style>
  <w:style w:type="character" w:customStyle="1" w:styleId="3DVCLevel4Char">
    <w:name w:val="3DVC Level 4 Char"/>
    <w:rsid w:val="00DB7A8D"/>
    <w:rPr>
      <w:rFonts w:ascii="Times New Roman" w:hAnsi="Times New Roman"/>
      <w:b/>
      <w:lang w:val="en-GB" w:eastAsia="en-US"/>
    </w:rPr>
  </w:style>
  <w:style w:type="paragraph" w:customStyle="1" w:styleId="3EdNotes">
    <w:name w:val="3EdNotes"/>
    <w:basedOn w:val="a7"/>
    <w:link w:val="3EdNotesChar"/>
    <w:qFormat/>
    <w:rsid w:val="00DB7A8D"/>
    <w:pPr>
      <w:numPr>
        <w:numId w:val="29"/>
      </w:numPr>
      <w:tabs>
        <w:tab w:val="left" w:pos="284"/>
        <w:tab w:val="left" w:pos="1191"/>
        <w:tab w:val="left" w:pos="1588"/>
        <w:tab w:val="left" w:pos="1985"/>
      </w:tabs>
      <w:overflowPunct w:val="0"/>
      <w:autoSpaceDE w:val="0"/>
      <w:autoSpaceDN w:val="0"/>
      <w:adjustRightInd w:val="0"/>
      <w:spacing w:after="0" w:line="240" w:lineRule="auto"/>
      <w:ind w:left="284" w:hanging="284"/>
      <w:jc w:val="both"/>
      <w:textAlignment w:val="baseline"/>
    </w:pPr>
    <w:rPr>
      <w:rFonts w:ascii="Times New Roman" w:eastAsia="맑은 고딕" w:hAnsi="Times New Roman" w:cs="Times New Roman"/>
      <w:sz w:val="20"/>
      <w:szCs w:val="20"/>
      <w:lang w:val="en-GB" w:eastAsia="en-US"/>
    </w:rPr>
  </w:style>
  <w:style w:type="character" w:customStyle="1" w:styleId="3DVCLevel5Char">
    <w:name w:val="3DVC Level 5 Char"/>
    <w:link w:val="3H5"/>
    <w:rsid w:val="00DB7A8D"/>
    <w:rPr>
      <w:rFonts w:ascii="Times New Roman" w:eastAsia="맑은 고딕" w:hAnsi="Times New Roman" w:cs="Times New Roman"/>
      <w:b/>
      <w:sz w:val="20"/>
      <w:szCs w:val="20"/>
      <w:lang w:val="en-GB" w:eastAsia="en-US"/>
    </w:rPr>
  </w:style>
  <w:style w:type="character" w:customStyle="1" w:styleId="3EdNotesChar">
    <w:name w:val="3EdNotes Char"/>
    <w:link w:val="3EdNotes"/>
    <w:rsid w:val="00DB7A8D"/>
    <w:rPr>
      <w:rFonts w:ascii="Times New Roman" w:eastAsia="맑은 고딕" w:hAnsi="Times New Roman" w:cs="Times New Roman"/>
      <w:sz w:val="20"/>
      <w:szCs w:val="20"/>
      <w:lang w:val="en-GB" w:eastAsia="en-US"/>
    </w:rPr>
  </w:style>
  <w:style w:type="paragraph" w:customStyle="1" w:styleId="FigureCaption">
    <w:name w:val="Figure Caption"/>
    <w:basedOn w:val="a7"/>
    <w:qFormat/>
    <w:rsid w:val="00DB7A8D"/>
    <w:pPr>
      <w:spacing w:before="100" w:after="100"/>
      <w:jc w:val="center"/>
    </w:pPr>
    <w:rPr>
      <w:rFonts w:ascii="Calibri" w:eastAsia="Calibri" w:hAnsi="Calibri" w:cs="Times New Roman"/>
      <w:b/>
      <w:sz w:val="18"/>
      <w:lang w:eastAsia="en-US"/>
    </w:rPr>
  </w:style>
  <w:style w:type="paragraph" w:styleId="aff6">
    <w:name w:val="Plain Text"/>
    <w:basedOn w:val="a7"/>
    <w:link w:val="Charc"/>
    <w:uiPriority w:val="99"/>
    <w:semiHidden/>
    <w:unhideWhenUsed/>
    <w:rsid w:val="00DB7A8D"/>
    <w:pPr>
      <w:spacing w:after="0" w:line="240" w:lineRule="auto"/>
    </w:pPr>
    <w:rPr>
      <w:rFonts w:ascii="Calibri" w:eastAsia="Calibri" w:hAnsi="Calibri" w:cs="Times New Roman"/>
      <w:szCs w:val="21"/>
      <w:lang w:val="de-DE" w:eastAsia="en-US"/>
    </w:rPr>
  </w:style>
  <w:style w:type="character" w:customStyle="1" w:styleId="Charc">
    <w:name w:val="Plain Text Char"/>
    <w:basedOn w:val="a8"/>
    <w:link w:val="aff6"/>
    <w:uiPriority w:val="99"/>
    <w:semiHidden/>
    <w:rsid w:val="00DB7A8D"/>
    <w:rPr>
      <w:rFonts w:ascii="Calibri" w:eastAsia="Calibri" w:hAnsi="Calibri" w:cs="Times New Roman"/>
      <w:szCs w:val="21"/>
      <w:lang w:val="de-DE" w:eastAsia="en-US"/>
    </w:rPr>
  </w:style>
  <w:style w:type="paragraph" w:styleId="TOC">
    <w:name w:val="TOC Heading"/>
    <w:basedOn w:val="a7"/>
    <w:next w:val="a7"/>
    <w:uiPriority w:val="39"/>
    <w:unhideWhenUsed/>
    <w:rsid w:val="00DB7A8D"/>
    <w:pPr>
      <w:keepNext/>
      <w:tabs>
        <w:tab w:val="left" w:pos="360"/>
        <w:tab w:val="left" w:pos="720"/>
        <w:tab w:val="left" w:pos="1080"/>
        <w:tab w:val="left" w:pos="1440"/>
      </w:tabs>
      <w:overflowPunct w:val="0"/>
      <w:autoSpaceDE w:val="0"/>
      <w:autoSpaceDN w:val="0"/>
      <w:adjustRightInd w:val="0"/>
      <w:spacing w:before="240" w:after="60" w:line="240" w:lineRule="auto"/>
      <w:ind w:left="432" w:hanging="432"/>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a7"/>
    <w:rsid w:val="00DB7A8D"/>
    <w:pPr>
      <w:spacing w:after="240"/>
      <w:jc w:val="both"/>
    </w:pPr>
    <w:rPr>
      <w:rFonts w:ascii="Times New Roman" w:eastAsia="MS Mincho" w:hAnsi="Times New Roman" w:cs="Times New Roman"/>
      <w:sz w:val="24"/>
      <w:szCs w:val="24"/>
      <w:lang w:val="de-AT" w:eastAsia="en-US"/>
    </w:rPr>
  </w:style>
  <w:style w:type="paragraph" w:styleId="aff7">
    <w:name w:val="Normal (Web)"/>
    <w:basedOn w:val="a7"/>
    <w:uiPriority w:val="99"/>
    <w:unhideWhenUsed/>
    <w:rsid w:val="00DB7A8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3TOCLOFLOT">
    <w:name w:val="3TOCLOFLOT"/>
    <w:basedOn w:val="3N0"/>
    <w:link w:val="3TOCLOFLOTChar"/>
    <w:qFormat/>
    <w:rsid w:val="00DB7A8D"/>
    <w:pPr>
      <w:keepNext/>
      <w:jc w:val="center"/>
      <w:outlineLvl w:val="0"/>
    </w:pPr>
    <w:rPr>
      <w:b/>
      <w:caps/>
      <w:sz w:val="24"/>
      <w:szCs w:val="24"/>
    </w:rPr>
  </w:style>
  <w:style w:type="character" w:customStyle="1" w:styleId="3H0Char">
    <w:name w:val="3H0 Char"/>
    <w:link w:val="3H0"/>
    <w:rsid w:val="00DB7A8D"/>
    <w:rPr>
      <w:rFonts w:ascii="Times New Roman" w:eastAsia="맑은 고딕" w:hAnsi="Times New Roman" w:cs="Times New Roman"/>
      <w:b/>
      <w:szCs w:val="20"/>
      <w:lang w:val="en-GB" w:eastAsia="en-US"/>
    </w:rPr>
  </w:style>
  <w:style w:type="character" w:customStyle="1" w:styleId="3TOCLOFLOTChar">
    <w:name w:val="3TOCLOFLOT Char"/>
    <w:link w:val="3TOCLOFLOT"/>
    <w:rsid w:val="00DB7A8D"/>
    <w:rPr>
      <w:rFonts w:ascii="Times New Roman" w:eastAsia="맑은 고딕" w:hAnsi="Times New Roman" w:cs="Times New Roman"/>
      <w:b/>
      <w:caps/>
      <w:sz w:val="24"/>
      <w:szCs w:val="24"/>
      <w:lang w:val="en-GB" w:eastAsia="en-US"/>
    </w:rPr>
  </w:style>
  <w:style w:type="paragraph" w:customStyle="1" w:styleId="EquationTab">
    <w:name w:val="EquationTab"/>
    <w:basedOn w:val="a7"/>
    <w:link w:val="EquationTabChar"/>
    <w:qFormat/>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EquationTabChar">
    <w:name w:val="EquationTab Char"/>
    <w:link w:val="EquationTab"/>
    <w:rsid w:val="00DB7A8D"/>
    <w:rPr>
      <w:rFonts w:ascii="Times New Roman" w:eastAsia="맑은 고딕" w:hAnsi="Times New Roman" w:cs="Times New Roman"/>
      <w:sz w:val="20"/>
      <w:szCs w:val="20"/>
      <w:lang w:val="en-GB" w:eastAsia="en-US"/>
    </w:rPr>
  </w:style>
  <w:style w:type="paragraph" w:customStyle="1" w:styleId="3H9">
    <w:name w:val="3H9"/>
    <w:basedOn w:val="a7"/>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paragraph" w:customStyle="1" w:styleId="3DVCAnnexSem0">
    <w:name w:val="3DVC Annex Sem 0"/>
    <w:basedOn w:val="a7"/>
    <w:link w:val="3DVCAnnexSem0Char"/>
    <w:rsid w:val="00DB7A8D"/>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맑은 고딕" w:hAnsi="Times New Roman" w:cs="Times New Roman"/>
      <w:sz w:val="20"/>
      <w:szCs w:val="20"/>
      <w:lang w:val="en-GB" w:eastAsia="en-US"/>
    </w:rPr>
  </w:style>
  <w:style w:type="character" w:customStyle="1" w:styleId="3DVCAnnexSem0Char">
    <w:name w:val="3DVC Annex Sem 0 Char"/>
    <w:link w:val="3DVCAnnexSem0"/>
    <w:rsid w:val="00DB7A8D"/>
    <w:rPr>
      <w:rFonts w:ascii="Times New Roman" w:eastAsia="맑은 고딕" w:hAnsi="Times New Roman" w:cs="Times New Roman"/>
      <w:sz w:val="20"/>
      <w:szCs w:val="20"/>
      <w:lang w:val="en-GB" w:eastAsia="en-US"/>
    </w:rPr>
  </w:style>
  <w:style w:type="paragraph" w:customStyle="1" w:styleId="3DVCnormal">
    <w:name w:val="3DVC normal"/>
    <w:basedOn w:val="a7"/>
    <w:link w:val="3DVCnormalChar"/>
    <w:qFormat/>
    <w:rsid w:val="00DB7A8D"/>
    <w:pPr>
      <w:widowControl w:val="0"/>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DVCnormalChar">
    <w:name w:val="3DVC normal Char"/>
    <w:link w:val="3DVCnormal"/>
    <w:rsid w:val="00DB7A8D"/>
    <w:rPr>
      <w:rFonts w:ascii="Times New Roman" w:eastAsia="맑은 고딕" w:hAnsi="Times New Roman" w:cs="Times New Roman"/>
      <w:sz w:val="20"/>
      <w:szCs w:val="20"/>
      <w:lang w:val="en-GB" w:eastAsia="en-US"/>
    </w:rPr>
  </w:style>
  <w:style w:type="character" w:customStyle="1" w:styleId="3D6Char">
    <w:name w:val="3D6 Char"/>
    <w:link w:val="3D6"/>
    <w:rsid w:val="00DB7A8D"/>
    <w:rPr>
      <w:rFonts w:ascii="Times New Roman" w:eastAsia="맑은 고딕" w:hAnsi="Times New Roman" w:cs="Times New Roman"/>
      <w:sz w:val="20"/>
      <w:szCs w:val="20"/>
      <w:lang w:val="en-GB" w:eastAsia="en-US"/>
    </w:rPr>
  </w:style>
  <w:style w:type="character" w:styleId="aff8">
    <w:name w:val="Strong"/>
    <w:qFormat/>
    <w:rsid w:val="00DB7A8D"/>
    <w:rPr>
      <w:b/>
      <w:bCs/>
    </w:rPr>
  </w:style>
  <w:style w:type="numbering" w:customStyle="1" w:styleId="3Dash">
    <w:name w:val="3Dash"/>
    <w:uiPriority w:val="99"/>
    <w:rsid w:val="00DB7A8D"/>
    <w:pPr>
      <w:numPr>
        <w:numId w:val="30"/>
      </w:numPr>
    </w:pPr>
  </w:style>
  <w:style w:type="numbering" w:customStyle="1" w:styleId="3DNumbering1">
    <w:name w:val="3D Numbering1"/>
    <w:uiPriority w:val="99"/>
    <w:rsid w:val="00DB7A8D"/>
    <w:pPr>
      <w:numPr>
        <w:numId w:val="27"/>
      </w:numPr>
    </w:pPr>
  </w:style>
  <w:style w:type="paragraph" w:customStyle="1" w:styleId="3N4">
    <w:name w:val="3N4"/>
    <w:basedOn w:val="3N0"/>
    <w:link w:val="3N4Char"/>
    <w:qFormat/>
    <w:rsid w:val="00DB7A8D"/>
    <w:pPr>
      <w:ind w:left="1429"/>
    </w:pPr>
  </w:style>
  <w:style w:type="paragraph" w:customStyle="1" w:styleId="Bibliography2">
    <w:name w:val="Bibliography2"/>
    <w:basedOn w:val="a7"/>
    <w:uiPriority w:val="99"/>
    <w:rsid w:val="00DB7A8D"/>
    <w:pPr>
      <w:tabs>
        <w:tab w:val="left" w:pos="660"/>
      </w:tabs>
      <w:spacing w:after="240" w:line="230" w:lineRule="atLeast"/>
      <w:ind w:left="660" w:hanging="660"/>
      <w:jc w:val="both"/>
    </w:pPr>
    <w:rPr>
      <w:rFonts w:ascii="Arial" w:eastAsia="MS Mincho" w:hAnsi="Arial" w:cs="Times New Roman"/>
      <w:sz w:val="20"/>
      <w:szCs w:val="20"/>
      <w:lang w:eastAsia="en-US"/>
    </w:rPr>
  </w:style>
  <w:style w:type="paragraph" w:customStyle="1" w:styleId="3N3">
    <w:name w:val="3N3"/>
    <w:basedOn w:val="3N4"/>
    <w:link w:val="3N3Char"/>
    <w:qFormat/>
    <w:rsid w:val="00DB7A8D"/>
    <w:pPr>
      <w:ind w:left="1072"/>
    </w:pPr>
  </w:style>
  <w:style w:type="paragraph" w:customStyle="1" w:styleId="3N1">
    <w:name w:val="3N1"/>
    <w:basedOn w:val="3N0"/>
    <w:link w:val="3N1Char"/>
    <w:qFormat/>
    <w:rsid w:val="00DB7A8D"/>
    <w:pPr>
      <w:ind w:left="357"/>
    </w:pPr>
    <w:rPr>
      <w:lang w:eastAsia="ko-KR"/>
    </w:rPr>
  </w:style>
  <w:style w:type="character" w:customStyle="1" w:styleId="3N4Char">
    <w:name w:val="3N4 Char"/>
    <w:link w:val="3N4"/>
    <w:rsid w:val="00DB7A8D"/>
    <w:rPr>
      <w:rFonts w:ascii="Times New Roman" w:eastAsia="맑은 고딕" w:hAnsi="Times New Roman" w:cs="Times New Roman"/>
      <w:sz w:val="20"/>
      <w:szCs w:val="20"/>
      <w:lang w:val="en-GB" w:eastAsia="en-US"/>
    </w:rPr>
  </w:style>
  <w:style w:type="character" w:customStyle="1" w:styleId="3N3Char">
    <w:name w:val="3N3 Char"/>
    <w:link w:val="3N3"/>
    <w:rsid w:val="00DB7A8D"/>
    <w:rPr>
      <w:rFonts w:ascii="Times New Roman" w:eastAsia="맑은 고딕" w:hAnsi="Times New Roman" w:cs="Times New Roman"/>
      <w:sz w:val="20"/>
      <w:szCs w:val="20"/>
      <w:lang w:val="en-GB" w:eastAsia="en-US"/>
    </w:rPr>
  </w:style>
  <w:style w:type="character" w:customStyle="1" w:styleId="3N1Char">
    <w:name w:val="3N1 Char"/>
    <w:link w:val="3N1"/>
    <w:rsid w:val="00DB7A8D"/>
    <w:rPr>
      <w:rFonts w:ascii="Times New Roman" w:eastAsia="맑은 고딕" w:hAnsi="Times New Roman" w:cs="Times New Roman"/>
      <w:sz w:val="20"/>
      <w:szCs w:val="20"/>
      <w:lang w:val="en-GB" w:eastAsia="ko-KR"/>
    </w:rPr>
  </w:style>
  <w:style w:type="paragraph" w:customStyle="1" w:styleId="3N5">
    <w:name w:val="3N5"/>
    <w:basedOn w:val="3N4"/>
    <w:link w:val="3N5Char"/>
    <w:qFormat/>
    <w:rsid w:val="00DB7A8D"/>
    <w:pPr>
      <w:ind w:left="1786"/>
    </w:pPr>
  </w:style>
  <w:style w:type="paragraph" w:customStyle="1" w:styleId="3N6">
    <w:name w:val="3N6"/>
    <w:basedOn w:val="3N5"/>
    <w:link w:val="3N6Char"/>
    <w:qFormat/>
    <w:rsid w:val="00DB7A8D"/>
    <w:pPr>
      <w:ind w:left="2143"/>
    </w:pPr>
  </w:style>
  <w:style w:type="character" w:customStyle="1" w:styleId="3N5Char">
    <w:name w:val="3N5 Char"/>
    <w:link w:val="3N5"/>
    <w:rsid w:val="00DB7A8D"/>
    <w:rPr>
      <w:rFonts w:ascii="Times New Roman" w:eastAsia="맑은 고딕" w:hAnsi="Times New Roman" w:cs="Times New Roman"/>
      <w:sz w:val="20"/>
      <w:szCs w:val="20"/>
      <w:lang w:val="en-GB" w:eastAsia="en-US"/>
    </w:rPr>
  </w:style>
  <w:style w:type="paragraph" w:customStyle="1" w:styleId="3N7">
    <w:name w:val="3N7"/>
    <w:basedOn w:val="3N6"/>
    <w:link w:val="3N7Char"/>
    <w:qFormat/>
    <w:rsid w:val="00DB7A8D"/>
    <w:pPr>
      <w:ind w:left="2500"/>
    </w:pPr>
  </w:style>
  <w:style w:type="character" w:customStyle="1" w:styleId="3N6Char">
    <w:name w:val="3N6 Char"/>
    <w:link w:val="3N6"/>
    <w:rsid w:val="00DB7A8D"/>
    <w:rPr>
      <w:rFonts w:ascii="Times New Roman" w:eastAsia="맑은 고딕" w:hAnsi="Times New Roman" w:cs="Times New Roman"/>
      <w:sz w:val="20"/>
      <w:szCs w:val="20"/>
      <w:lang w:val="en-GB" w:eastAsia="en-US"/>
    </w:rPr>
  </w:style>
  <w:style w:type="paragraph" w:customStyle="1" w:styleId="3N8">
    <w:name w:val="3N8"/>
    <w:basedOn w:val="3N7"/>
    <w:link w:val="3N8Char"/>
    <w:qFormat/>
    <w:rsid w:val="00DB7A8D"/>
    <w:pPr>
      <w:ind w:left="2858"/>
    </w:pPr>
  </w:style>
  <w:style w:type="character" w:customStyle="1" w:styleId="3N7Char">
    <w:name w:val="3N7 Char"/>
    <w:link w:val="3N7"/>
    <w:rsid w:val="00DB7A8D"/>
    <w:rPr>
      <w:rFonts w:ascii="Times New Roman" w:eastAsia="맑은 고딕" w:hAnsi="Times New Roman" w:cs="Times New Roman"/>
      <w:sz w:val="20"/>
      <w:szCs w:val="20"/>
      <w:lang w:val="en-GB" w:eastAsia="en-US"/>
    </w:rPr>
  </w:style>
  <w:style w:type="character" w:customStyle="1" w:styleId="3N8Char">
    <w:name w:val="3N8 Char"/>
    <w:link w:val="3N8"/>
    <w:rsid w:val="00DB7A8D"/>
    <w:rPr>
      <w:rFonts w:ascii="Times New Roman" w:eastAsia="맑은 고딕" w:hAnsi="Times New Roman" w:cs="Times New Roman"/>
      <w:sz w:val="20"/>
      <w:szCs w:val="20"/>
      <w:lang w:val="en-GB" w:eastAsia="en-US"/>
    </w:rPr>
  </w:style>
  <w:style w:type="paragraph" w:customStyle="1" w:styleId="3N">
    <w:name w:val="3N"/>
    <w:basedOn w:val="a7"/>
    <w:link w:val="3NChar"/>
    <w:qFormat/>
    <w:rsid w:val="00DB7A8D"/>
    <w:pPr>
      <w:widowControl w:val="0"/>
      <w:overflowPunct w:val="0"/>
      <w:autoSpaceDE w:val="0"/>
      <w:autoSpaceDN w:val="0"/>
      <w:adjustRightInd w:val="0"/>
      <w:spacing w:before="136" w:after="0" w:line="240" w:lineRule="auto"/>
      <w:jc w:val="both"/>
      <w:textAlignment w:val="baseline"/>
    </w:pPr>
    <w:rPr>
      <w:rFonts w:ascii="Times New Roman" w:eastAsia="맑은 고딕" w:hAnsi="Times New Roman" w:cs="Times New Roman"/>
      <w:sz w:val="20"/>
      <w:szCs w:val="20"/>
      <w:lang w:val="en-GB" w:eastAsia="en-US"/>
    </w:rPr>
  </w:style>
  <w:style w:type="character" w:customStyle="1" w:styleId="3NChar">
    <w:name w:val="3N Char"/>
    <w:link w:val="3N"/>
    <w:rsid w:val="00DB7A8D"/>
    <w:rPr>
      <w:rFonts w:ascii="Times New Roman" w:eastAsia="맑은 고딕" w:hAnsi="Times New Roman" w:cs="Times New Roman"/>
      <w:sz w:val="20"/>
      <w:szCs w:val="20"/>
      <w:lang w:val="en-GB" w:eastAsia="en-US"/>
    </w:rPr>
  </w:style>
  <w:style w:type="paragraph" w:customStyle="1" w:styleId="Syntax">
    <w:name w:val="Syntax"/>
    <w:basedOn w:val="a7"/>
    <w:link w:val="SyntaxChar"/>
    <w:qFormat/>
    <w:rsid w:val="00DB7A8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textAlignment w:val="baseline"/>
    </w:pPr>
    <w:rPr>
      <w:rFonts w:ascii="Times New Roman" w:eastAsia="맑은 고딕" w:hAnsi="Times New Roman" w:cs="Times New Roman"/>
      <w:bCs/>
      <w:sz w:val="20"/>
      <w:szCs w:val="20"/>
      <w:lang w:val="en-CA" w:eastAsia="en-US"/>
    </w:rPr>
  </w:style>
  <w:style w:type="character" w:customStyle="1" w:styleId="SyntaxChar">
    <w:name w:val="Syntax Char"/>
    <w:link w:val="Syntax"/>
    <w:rsid w:val="00DB7A8D"/>
    <w:rPr>
      <w:rFonts w:ascii="Times New Roman" w:eastAsia="맑은 고딕" w:hAnsi="Times New Roman" w:cs="Times New Roman"/>
      <w:bCs/>
      <w:sz w:val="20"/>
      <w:szCs w:val="20"/>
      <w:lang w:val="en-CA" w:eastAsia="en-US"/>
    </w:rPr>
  </w:style>
  <w:style w:type="paragraph" w:customStyle="1" w:styleId="3DNote">
    <w:name w:val="3D Note"/>
    <w:basedOn w:val="3N1"/>
    <w:link w:val="3DNoteChar"/>
    <w:qFormat/>
    <w:rsid w:val="00DB7A8D"/>
    <w:pPr>
      <w:ind w:right="373"/>
    </w:pPr>
    <w:rPr>
      <w:sz w:val="18"/>
      <w:szCs w:val="18"/>
    </w:rPr>
  </w:style>
  <w:style w:type="character" w:customStyle="1" w:styleId="3DNoteChar">
    <w:name w:val="3D Note Char"/>
    <w:link w:val="3DNote"/>
    <w:rsid w:val="00DB7A8D"/>
    <w:rPr>
      <w:rFonts w:ascii="Times New Roman" w:eastAsia="맑은 고딕" w:hAnsi="Times New Roman" w:cs="Times New Roman"/>
      <w:sz w:val="18"/>
      <w:szCs w:val="18"/>
      <w:lang w:val="en-GB" w:eastAsia="ko-KR"/>
    </w:rPr>
  </w:style>
  <w:style w:type="numbering" w:customStyle="1" w:styleId="NoList11">
    <w:name w:val="No List11"/>
    <w:next w:val="aa"/>
    <w:uiPriority w:val="99"/>
    <w:semiHidden/>
    <w:unhideWhenUsed/>
    <w:rsid w:val="00DB7A8D"/>
  </w:style>
  <w:style w:type="table" w:customStyle="1" w:styleId="TableGrid1">
    <w:name w:val="Table Grid1"/>
    <w:basedOn w:val="a9"/>
    <w:next w:val="af3"/>
    <w:uiPriority w:val="99"/>
    <w:rsid w:val="00DB7A8D"/>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맑은 고딕"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VCNumbers1">
    <w:name w:val="SVC Numbers1"/>
    <w:rsid w:val="00DB7A8D"/>
  </w:style>
  <w:style w:type="numbering" w:customStyle="1" w:styleId="AVCBullet1">
    <w:name w:val="AVC Bullet1"/>
    <w:rsid w:val="00DB7A8D"/>
  </w:style>
  <w:style w:type="numbering" w:customStyle="1" w:styleId="SVCBullets1">
    <w:name w:val="SVC Bullets1"/>
    <w:rsid w:val="00DB7A8D"/>
  </w:style>
  <w:style w:type="numbering" w:customStyle="1" w:styleId="SVCIndent1">
    <w:name w:val="SVC Indent1"/>
    <w:rsid w:val="00DB7A8D"/>
  </w:style>
  <w:style w:type="numbering" w:customStyle="1" w:styleId="1ai1">
    <w:name w:val="1 / a / i1"/>
    <w:basedOn w:val="aa"/>
    <w:next w:val="1ai"/>
    <w:uiPriority w:val="99"/>
    <w:semiHidden/>
    <w:unhideWhenUsed/>
    <w:locked/>
    <w:rsid w:val="00DB7A8D"/>
  </w:style>
  <w:style w:type="numbering" w:customStyle="1" w:styleId="3DHeading11">
    <w:name w:val="3D Heading11"/>
    <w:uiPriority w:val="99"/>
    <w:rsid w:val="00DB7A8D"/>
  </w:style>
  <w:style w:type="numbering" w:customStyle="1" w:styleId="3Dash1">
    <w:name w:val="3Dash1"/>
    <w:uiPriority w:val="99"/>
    <w:rsid w:val="00DB7A8D"/>
  </w:style>
  <w:style w:type="numbering" w:customStyle="1" w:styleId="3DEquation2">
    <w:name w:val="3D Equation2"/>
    <w:uiPriority w:val="99"/>
    <w:rsid w:val="00DB7A8D"/>
  </w:style>
  <w:style w:type="numbering" w:customStyle="1" w:styleId="3DNumbering11">
    <w:name w:val="3D Numbering11"/>
    <w:uiPriority w:val="99"/>
    <w:rsid w:val="00DB7A8D"/>
  </w:style>
  <w:style w:type="numbering" w:customStyle="1" w:styleId="3DNumbering2">
    <w:name w:val="3D Numbering2"/>
    <w:uiPriority w:val="99"/>
    <w:rsid w:val="00DB7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9</Pages>
  <Words>2680</Words>
  <Characters>15279</Characters>
  <Application>Microsoft Office Word</Application>
  <DocSecurity>0</DocSecurity>
  <Lines>127</Lines>
  <Paragraphs>35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17924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HongbinLiu</dc:creator>
  <cp:keywords/>
  <dc:description/>
  <cp:lastModifiedBy>Windows User</cp:lastModifiedBy>
  <cp:revision>24</cp:revision>
  <dcterms:created xsi:type="dcterms:W3CDTF">2013-12-11T09:12:00Z</dcterms:created>
  <dcterms:modified xsi:type="dcterms:W3CDTF">2014-01-03T12:37:00Z</dcterms:modified>
</cp:coreProperties>
</file>