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B23" w:rsidRPr="00EB2B23" w:rsidRDefault="00EB2B23" w:rsidP="00EB2B23">
      <w:pPr>
        <w:pStyle w:val="a6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  <w:bookmarkStart w:id="0" w:name="_Ref349923970"/>
    </w:p>
    <w:p w:rsidR="00EB2B23" w:rsidRPr="00EB2B23" w:rsidRDefault="00EB2B23" w:rsidP="00EB2B23">
      <w:pPr>
        <w:pStyle w:val="a6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 w:cs="Times New Roman"/>
          <w:b/>
          <w:vanish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2"/>
          <w:numId w:val="1"/>
        </w:numPr>
        <w:spacing w:before="181" w:after="0" w:line="240" w:lineRule="auto"/>
        <w:contextualSpacing w:val="0"/>
        <w:jc w:val="both"/>
        <w:outlineLvl w:val="3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2"/>
          <w:numId w:val="1"/>
        </w:numPr>
        <w:spacing w:before="181" w:after="0" w:line="240" w:lineRule="auto"/>
        <w:contextualSpacing w:val="0"/>
        <w:jc w:val="both"/>
        <w:outlineLvl w:val="3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2"/>
          <w:numId w:val="1"/>
        </w:numPr>
        <w:spacing w:before="181" w:after="0" w:line="240" w:lineRule="auto"/>
        <w:contextualSpacing w:val="0"/>
        <w:jc w:val="both"/>
        <w:outlineLvl w:val="3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3"/>
          <w:numId w:val="1"/>
        </w:numPr>
        <w:spacing w:before="181" w:after="0" w:line="240" w:lineRule="auto"/>
        <w:contextualSpacing w:val="0"/>
        <w:jc w:val="both"/>
        <w:outlineLvl w:val="4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3"/>
          <w:numId w:val="1"/>
        </w:numPr>
        <w:spacing w:before="181" w:after="0" w:line="240" w:lineRule="auto"/>
        <w:contextualSpacing w:val="0"/>
        <w:jc w:val="both"/>
        <w:outlineLvl w:val="4"/>
        <w:rPr>
          <w:rFonts w:ascii="Times New Roman" w:eastAsia="Malgun Gothic" w:hAnsi="Times New Roman" w:cs="Times New Roman"/>
          <w:b/>
          <w:vanish/>
          <w:sz w:val="20"/>
          <w:szCs w:val="20"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</w:p>
    <w:p w:rsidR="007211DD" w:rsidRPr="00EB2B23" w:rsidRDefault="007211DD" w:rsidP="00EB2B23">
      <w:pPr>
        <w:pStyle w:val="3H4"/>
        <w:numPr>
          <w:ilvl w:val="4"/>
          <w:numId w:val="1"/>
        </w:numPr>
        <w:rPr>
          <w:lang w:val="en-US"/>
        </w:rPr>
      </w:pPr>
      <w:r w:rsidRPr="00EB2B23">
        <w:rPr>
          <w:lang w:val="en-US"/>
        </w:rPr>
        <w:t>Derivation process for a view synthesis prediction merge candidate</w:t>
      </w:r>
      <w:bookmarkEnd w:id="0"/>
      <w:r w:rsidRPr="00EB2B23">
        <w:rPr>
          <w:lang w:val="en-US"/>
        </w:rPr>
        <w:t xml:space="preserve"> </w:t>
      </w:r>
    </w:p>
    <w:p w:rsidR="007211DD" w:rsidRPr="007211DD" w:rsidRDefault="007211DD" w:rsidP="007211DD">
      <w:pPr>
        <w:pStyle w:val="3N0"/>
        <w:rPr>
          <w:lang w:val="en-US"/>
        </w:rPr>
      </w:pPr>
      <w:r w:rsidRPr="007211DD">
        <w:rPr>
          <w:lang w:val="en-US"/>
        </w:rPr>
        <w:t>Inputs to this process are:</w:t>
      </w:r>
    </w:p>
    <w:p w:rsidR="007211DD" w:rsidRPr="007211DD" w:rsidRDefault="007211DD" w:rsidP="007211DD">
      <w:pPr>
        <w:pStyle w:val="3D0"/>
        <w:rPr>
          <w:sz w:val="20"/>
          <w:szCs w:val="20"/>
          <w:lang w:val="en-US"/>
        </w:rPr>
      </w:pPr>
      <w:r w:rsidRPr="007211DD">
        <w:rPr>
          <w:sz w:val="20"/>
          <w:szCs w:val="20"/>
          <w:lang w:val="en-US"/>
        </w:rPr>
        <w:t xml:space="preserve">a </w:t>
      </w:r>
      <w:proofErr w:type="spellStart"/>
      <w:r w:rsidRPr="007211DD">
        <w:rPr>
          <w:sz w:val="20"/>
          <w:szCs w:val="20"/>
          <w:lang w:val="en-US"/>
        </w:rPr>
        <w:t>luma</w:t>
      </w:r>
      <w:proofErr w:type="spellEnd"/>
      <w:r w:rsidRPr="007211DD">
        <w:rPr>
          <w:sz w:val="20"/>
          <w:szCs w:val="20"/>
          <w:lang w:val="en-US"/>
        </w:rPr>
        <w:t xml:space="preserve"> location ( </w:t>
      </w:r>
      <w:proofErr w:type="spellStart"/>
      <w:r w:rsidRPr="007211DD">
        <w:rPr>
          <w:sz w:val="20"/>
          <w:szCs w:val="20"/>
          <w:lang w:val="en-US"/>
        </w:rPr>
        <w:t>xCb</w:t>
      </w:r>
      <w:proofErr w:type="spellEnd"/>
      <w:r w:rsidRPr="007211DD">
        <w:rPr>
          <w:sz w:val="20"/>
          <w:szCs w:val="20"/>
          <w:lang w:val="en-US"/>
        </w:rPr>
        <w:t>, </w:t>
      </w:r>
      <w:proofErr w:type="spellStart"/>
      <w:r w:rsidRPr="007211DD">
        <w:rPr>
          <w:sz w:val="20"/>
          <w:szCs w:val="20"/>
          <w:lang w:val="en-US"/>
        </w:rPr>
        <w:t>yCb</w:t>
      </w:r>
      <w:proofErr w:type="spellEnd"/>
      <w:r w:rsidRPr="007211DD">
        <w:rPr>
          <w:sz w:val="20"/>
          <w:szCs w:val="20"/>
          <w:lang w:val="en-US"/>
        </w:rPr>
        <w:t xml:space="preserve"> ) of the top-left sample of the current </w:t>
      </w:r>
      <w:proofErr w:type="spellStart"/>
      <w:r w:rsidRPr="007211DD">
        <w:rPr>
          <w:sz w:val="20"/>
          <w:szCs w:val="20"/>
          <w:lang w:val="en-US"/>
        </w:rPr>
        <w:t>luma</w:t>
      </w:r>
      <w:proofErr w:type="spellEnd"/>
      <w:r w:rsidRPr="007211DD">
        <w:rPr>
          <w:sz w:val="20"/>
          <w:szCs w:val="20"/>
          <w:lang w:val="en-US"/>
        </w:rPr>
        <w:t xml:space="preserve"> coding block relative to the top-left </w:t>
      </w:r>
      <w:proofErr w:type="spellStart"/>
      <w:r w:rsidRPr="007211DD">
        <w:rPr>
          <w:sz w:val="20"/>
          <w:szCs w:val="20"/>
          <w:lang w:val="en-US"/>
        </w:rPr>
        <w:t>luma</w:t>
      </w:r>
      <w:proofErr w:type="spellEnd"/>
      <w:r w:rsidRPr="007211DD">
        <w:rPr>
          <w:sz w:val="20"/>
          <w:szCs w:val="20"/>
          <w:lang w:val="en-US"/>
        </w:rPr>
        <w:t xml:space="preserve"> sample of the current picture,</w:t>
      </w:r>
    </w:p>
    <w:p w:rsidR="007211DD" w:rsidRPr="007211DD" w:rsidRDefault="007211DD" w:rsidP="007211DD">
      <w:pPr>
        <w:pStyle w:val="3N0"/>
        <w:rPr>
          <w:lang w:val="en-US"/>
        </w:rPr>
      </w:pPr>
      <w:r w:rsidRPr="007211DD">
        <w:rPr>
          <w:lang w:val="en-US"/>
        </w:rPr>
        <w:t>Outputs of this process are</w:t>
      </w:r>
    </w:p>
    <w:p w:rsidR="007211DD" w:rsidRPr="007211DD" w:rsidRDefault="007211DD" w:rsidP="007211DD">
      <w:pPr>
        <w:pStyle w:val="3D0"/>
        <w:rPr>
          <w:sz w:val="20"/>
          <w:szCs w:val="20"/>
          <w:lang w:val="en-US"/>
        </w:rPr>
      </w:pPr>
      <w:r w:rsidRPr="007211DD">
        <w:rPr>
          <w:sz w:val="20"/>
          <w:szCs w:val="20"/>
          <w:lang w:val="en-US"/>
        </w:rPr>
        <w:t xml:space="preserve">the availability flag </w:t>
      </w:r>
      <w:proofErr w:type="spellStart"/>
      <w:r w:rsidRPr="007211DD">
        <w:rPr>
          <w:sz w:val="20"/>
          <w:szCs w:val="20"/>
          <w:lang w:val="en-US"/>
        </w:rPr>
        <w:t>availableFlagVSP</w:t>
      </w:r>
      <w:proofErr w:type="spellEnd"/>
      <w:r w:rsidRPr="007211DD">
        <w:rPr>
          <w:sz w:val="20"/>
          <w:szCs w:val="20"/>
          <w:lang w:val="en-US"/>
        </w:rPr>
        <w:t xml:space="preserve"> whether the VSP merge candidate is available,</w:t>
      </w:r>
    </w:p>
    <w:p w:rsidR="007211DD" w:rsidRPr="007211DD" w:rsidRDefault="007211DD" w:rsidP="007211DD">
      <w:pPr>
        <w:pStyle w:val="3D0"/>
        <w:rPr>
          <w:sz w:val="20"/>
          <w:szCs w:val="20"/>
          <w:lang w:val="en-US"/>
        </w:rPr>
      </w:pPr>
      <w:r w:rsidRPr="007211DD">
        <w:rPr>
          <w:sz w:val="20"/>
          <w:szCs w:val="20"/>
          <w:lang w:val="en-US"/>
        </w:rPr>
        <w:t xml:space="preserve">the reference indices refIdxL0VSP and refIdxL1VSP , </w:t>
      </w:r>
    </w:p>
    <w:p w:rsidR="007211DD" w:rsidRPr="007211DD" w:rsidRDefault="007211DD" w:rsidP="007211DD">
      <w:pPr>
        <w:pStyle w:val="3D0"/>
        <w:rPr>
          <w:sz w:val="20"/>
          <w:szCs w:val="20"/>
          <w:lang w:val="en-US"/>
        </w:rPr>
      </w:pPr>
      <w:r w:rsidRPr="007211DD">
        <w:rPr>
          <w:sz w:val="20"/>
          <w:szCs w:val="20"/>
          <w:lang w:val="en-US"/>
        </w:rPr>
        <w:t xml:space="preserve">the prediction list utilization flags predFlagL0VSP and predFlagL1VSP, </w:t>
      </w:r>
    </w:p>
    <w:p w:rsidR="007211DD" w:rsidRPr="007211DD" w:rsidRDefault="007211DD" w:rsidP="007211DD">
      <w:pPr>
        <w:pStyle w:val="3D0"/>
        <w:rPr>
          <w:sz w:val="20"/>
          <w:szCs w:val="20"/>
          <w:lang w:val="en-US"/>
        </w:rPr>
      </w:pPr>
      <w:proofErr w:type="gramStart"/>
      <w:r w:rsidRPr="007211DD">
        <w:rPr>
          <w:sz w:val="20"/>
          <w:szCs w:val="20"/>
          <w:lang w:val="en-US"/>
        </w:rPr>
        <w:t>the</w:t>
      </w:r>
      <w:proofErr w:type="gramEnd"/>
      <w:r w:rsidRPr="007211DD">
        <w:rPr>
          <w:sz w:val="20"/>
          <w:szCs w:val="20"/>
          <w:lang w:val="en-US"/>
        </w:rPr>
        <w:t xml:space="preserve"> motion vectors mvL0VSP and mvL1VSP. </w:t>
      </w:r>
    </w:p>
    <w:p w:rsidR="007211DD" w:rsidRPr="007211DD" w:rsidRDefault="007211DD" w:rsidP="007211DD">
      <w:pPr>
        <w:pStyle w:val="3E0"/>
        <w:numPr>
          <w:ilvl w:val="0"/>
          <w:numId w:val="3"/>
        </w:numPr>
        <w:rPr>
          <w:lang w:val="en-US" w:eastAsia="ko-KR"/>
        </w:rPr>
      </w:pPr>
      <w:r w:rsidRPr="007211DD">
        <w:rPr>
          <w:lang w:val="en-US"/>
        </w:rPr>
        <w:t xml:space="preserve">The variable </w:t>
      </w:r>
      <w:proofErr w:type="spellStart"/>
      <w:r w:rsidRPr="007211DD">
        <w:rPr>
          <w:lang w:val="en-US"/>
        </w:rPr>
        <w:t>availableFlagVSP</w:t>
      </w:r>
      <w:proofErr w:type="spellEnd"/>
      <w:r w:rsidRPr="007211DD">
        <w:rPr>
          <w:lang w:val="en-US"/>
        </w:rPr>
        <w:t xml:space="preserve"> is set equal to 1, the variables predFlagL0VSP and predFlagL1VSP are set equal to 0, the variables refIdxL0VSP and refIdxL1VSP are set equal to </w:t>
      </w:r>
      <w:r w:rsidRPr="007211DD">
        <w:rPr>
          <w:lang w:val="en-US" w:eastAsia="ko-KR"/>
        </w:rPr>
        <w:t xml:space="preserve">−1 and the variable </w:t>
      </w:r>
      <w:proofErr w:type="spellStart"/>
      <w:r w:rsidRPr="007211DD">
        <w:rPr>
          <w:lang w:val="en-US" w:eastAsia="ko-KR"/>
        </w:rPr>
        <w:t>refViewAvailableFlag</w:t>
      </w:r>
      <w:proofErr w:type="spellEnd"/>
      <w:r w:rsidRPr="007211DD">
        <w:rPr>
          <w:lang w:val="en-US" w:eastAsia="ko-KR"/>
        </w:rPr>
        <w:t xml:space="preserve"> is set equal to 0.</w:t>
      </w:r>
    </w:p>
    <w:p w:rsidR="007211DD" w:rsidRPr="007211DD" w:rsidRDefault="007211DD" w:rsidP="007211DD">
      <w:pPr>
        <w:pStyle w:val="3D0"/>
        <w:rPr>
          <w:sz w:val="20"/>
          <w:szCs w:val="20"/>
          <w:lang w:val="en-US"/>
        </w:rPr>
      </w:pPr>
      <w:r w:rsidRPr="007211DD">
        <w:rPr>
          <w:sz w:val="20"/>
          <w:szCs w:val="20"/>
          <w:lang w:val="en-US" w:eastAsia="ko-KR"/>
        </w:rPr>
        <w:t>For</w:t>
      </w:r>
      <w:r w:rsidRPr="007211DD">
        <w:rPr>
          <w:sz w:val="20"/>
          <w:szCs w:val="20"/>
          <w:lang w:val="en-US"/>
        </w:rPr>
        <w:t xml:space="preserve"> X in the range of 0 to 1, inclusive, the following applies: </w:t>
      </w:r>
    </w:p>
    <w:p w:rsidR="007211DD" w:rsidRPr="007211DD" w:rsidRDefault="007211DD" w:rsidP="007211DD">
      <w:pPr>
        <w:pStyle w:val="3D1"/>
        <w:rPr>
          <w:sz w:val="20"/>
          <w:szCs w:val="20"/>
          <w:lang w:val="en-US" w:eastAsia="ko-KR"/>
        </w:rPr>
      </w:pPr>
      <w:r w:rsidRPr="007211DD">
        <w:rPr>
          <w:sz w:val="20"/>
          <w:szCs w:val="20"/>
          <w:lang w:val="en-US" w:eastAsia="ko-KR"/>
        </w:rPr>
        <w:t xml:space="preserve">For </w:t>
      </w:r>
      <w:proofErr w:type="spellStart"/>
      <w:r w:rsidRPr="007211DD">
        <w:rPr>
          <w:sz w:val="20"/>
          <w:szCs w:val="20"/>
          <w:lang w:val="en-US" w:eastAsia="ko-KR"/>
        </w:rPr>
        <w:t>i</w:t>
      </w:r>
      <w:proofErr w:type="spellEnd"/>
      <w:r w:rsidRPr="007211DD">
        <w:rPr>
          <w:sz w:val="20"/>
          <w:szCs w:val="20"/>
          <w:lang w:val="en-US" w:eastAsia="ko-KR"/>
        </w:rPr>
        <w:t xml:space="preserve"> in the range of 0 to </w:t>
      </w:r>
      <w:proofErr w:type="spellStart"/>
      <w:r w:rsidRPr="007211DD">
        <w:rPr>
          <w:sz w:val="20"/>
          <w:szCs w:val="20"/>
          <w:lang w:val="en-US" w:eastAsia="ko-KR"/>
        </w:rPr>
        <w:t>NumRefPicsLX</w:t>
      </w:r>
      <w:proofErr w:type="spellEnd"/>
      <w:r w:rsidRPr="007211DD">
        <w:rPr>
          <w:sz w:val="20"/>
          <w:szCs w:val="20"/>
          <w:lang w:val="en-US" w:eastAsia="ko-KR"/>
        </w:rPr>
        <w:t xml:space="preserve"> – 1, inclusive, the following applies: </w:t>
      </w:r>
    </w:p>
    <w:p w:rsidR="007211DD" w:rsidRPr="007211DD" w:rsidRDefault="007211DD" w:rsidP="007211DD">
      <w:pPr>
        <w:pStyle w:val="3D2"/>
        <w:rPr>
          <w:sz w:val="20"/>
          <w:szCs w:val="20"/>
          <w:lang w:val="en-US"/>
        </w:rPr>
      </w:pPr>
      <w:r w:rsidRPr="007211DD">
        <w:rPr>
          <w:sz w:val="20"/>
          <w:szCs w:val="20"/>
          <w:lang w:val="en-US"/>
        </w:rPr>
        <w:t xml:space="preserve">When </w:t>
      </w:r>
      <w:proofErr w:type="spellStart"/>
      <w:r w:rsidRPr="007211DD">
        <w:rPr>
          <w:sz w:val="20"/>
          <w:szCs w:val="20"/>
          <w:lang w:val="en-US"/>
        </w:rPr>
        <w:t>refViewAvailableFlag</w:t>
      </w:r>
      <w:proofErr w:type="spellEnd"/>
      <w:r w:rsidRPr="007211DD">
        <w:rPr>
          <w:sz w:val="20"/>
          <w:szCs w:val="20"/>
          <w:lang w:val="en-US"/>
        </w:rPr>
        <w:t xml:space="preserve"> is equal to 0 and </w:t>
      </w:r>
      <w:proofErr w:type="spellStart"/>
      <w:r w:rsidRPr="007211DD">
        <w:rPr>
          <w:sz w:val="20"/>
          <w:szCs w:val="20"/>
          <w:lang w:val="en-US"/>
        </w:rPr>
        <w:t>ViewIdx</w:t>
      </w:r>
      <w:proofErr w:type="spellEnd"/>
      <w:r w:rsidRPr="007211DD">
        <w:rPr>
          <w:sz w:val="20"/>
          <w:szCs w:val="20"/>
          <w:lang w:val="en-US"/>
        </w:rPr>
        <w:t>( </w:t>
      </w:r>
      <w:proofErr w:type="spellStart"/>
      <w:r w:rsidRPr="007211DD">
        <w:rPr>
          <w:sz w:val="20"/>
          <w:szCs w:val="20"/>
          <w:lang w:val="en-US"/>
        </w:rPr>
        <w:t>RefPicListX</w:t>
      </w:r>
      <w:proofErr w:type="spellEnd"/>
      <w:r w:rsidRPr="007211DD">
        <w:rPr>
          <w:sz w:val="20"/>
          <w:szCs w:val="20"/>
          <w:lang w:val="en-US"/>
        </w:rPr>
        <w:t>[ </w:t>
      </w:r>
      <w:proofErr w:type="spellStart"/>
      <w:r w:rsidRPr="007211DD">
        <w:rPr>
          <w:sz w:val="20"/>
          <w:szCs w:val="20"/>
          <w:lang w:val="en-US"/>
        </w:rPr>
        <w:t>i</w:t>
      </w:r>
      <w:proofErr w:type="spellEnd"/>
      <w:r w:rsidRPr="007211DD">
        <w:rPr>
          <w:sz w:val="20"/>
          <w:szCs w:val="20"/>
          <w:lang w:val="en-US"/>
        </w:rPr>
        <w:t xml:space="preserve"> ] ) is equal to </w:t>
      </w:r>
      <w:proofErr w:type="spellStart"/>
      <w:r w:rsidRPr="007211DD">
        <w:rPr>
          <w:sz w:val="20"/>
          <w:szCs w:val="20"/>
          <w:lang w:val="en-US"/>
        </w:rPr>
        <w:t>RefViewIdx</w:t>
      </w:r>
      <w:proofErr w:type="spellEnd"/>
      <w:r w:rsidRPr="007211DD">
        <w:rPr>
          <w:sz w:val="20"/>
          <w:szCs w:val="20"/>
          <w:lang w:val="en-US"/>
        </w:rPr>
        <w:t>[ </w:t>
      </w:r>
      <w:proofErr w:type="spellStart"/>
      <w:r w:rsidRPr="007211DD">
        <w:rPr>
          <w:sz w:val="20"/>
          <w:szCs w:val="20"/>
          <w:lang w:val="en-US"/>
        </w:rPr>
        <w:t>xCb</w:t>
      </w:r>
      <w:proofErr w:type="spellEnd"/>
      <w:r w:rsidRPr="007211DD">
        <w:rPr>
          <w:sz w:val="20"/>
          <w:szCs w:val="20"/>
          <w:lang w:val="en-US"/>
        </w:rPr>
        <w:t> ][ </w:t>
      </w:r>
      <w:proofErr w:type="spellStart"/>
      <w:r w:rsidRPr="007211DD">
        <w:rPr>
          <w:sz w:val="20"/>
          <w:szCs w:val="20"/>
          <w:lang w:val="en-US"/>
        </w:rPr>
        <w:t>yCb</w:t>
      </w:r>
      <w:proofErr w:type="spellEnd"/>
      <w:r w:rsidRPr="007211DD">
        <w:rPr>
          <w:sz w:val="20"/>
          <w:szCs w:val="20"/>
          <w:lang w:val="en-US"/>
        </w:rPr>
        <w:t xml:space="preserve"> ], the following applies: </w:t>
      </w:r>
    </w:p>
    <w:p w:rsidR="007211DD" w:rsidRPr="007211DD" w:rsidRDefault="007211DD" w:rsidP="007211DD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7211DD">
        <w:rPr>
          <w:lang w:val="en-US"/>
        </w:rPr>
        <w:t>refViewAvailableFlag</w:t>
      </w:r>
      <w:proofErr w:type="spellEnd"/>
      <w:r w:rsidRPr="007211DD">
        <w:rPr>
          <w:lang w:val="en-US"/>
        </w:rPr>
        <w:t xml:space="preserve"> = 1</w:t>
      </w:r>
      <w:r w:rsidRPr="007211DD">
        <w:rPr>
          <w:lang w:val="en-US"/>
        </w:rPr>
        <w:tab/>
      </w:r>
      <w:r w:rsidRPr="007211DD">
        <w:rPr>
          <w:lang w:val="en-US"/>
        </w:rPr>
        <w:tab/>
        <w:t>(</w:t>
      </w:r>
      <w:fldSimple w:instr=" REF H \h  \* MERGEFORMAT " w:fldLock="1">
        <w:r w:rsidRPr="007211DD">
          <w:rPr>
            <w:lang w:val="en-US" w:eastAsia="ko-KR"/>
          </w:rPr>
          <w:t>H</w:t>
        </w:r>
      </w:fldSimple>
      <w:r w:rsidRPr="007211DD">
        <w:rPr>
          <w:lang w:val="en-US"/>
        </w:rPr>
        <w:noBreakHyphen/>
      </w:r>
      <w:r w:rsidR="009F0720" w:rsidRPr="007211DD">
        <w:rPr>
          <w:lang w:val="en-US"/>
        </w:rPr>
        <w:fldChar w:fldCharType="begin" w:fldLock="1"/>
      </w:r>
      <w:r w:rsidRPr="007211DD">
        <w:rPr>
          <w:lang w:val="en-US"/>
        </w:rPr>
        <w:instrText xml:space="preserve"> SEQ Equation \* ARABIC </w:instrText>
      </w:r>
      <w:r w:rsidR="009F0720" w:rsidRPr="007211DD">
        <w:rPr>
          <w:lang w:val="en-US"/>
        </w:rPr>
        <w:fldChar w:fldCharType="separate"/>
      </w:r>
      <w:r w:rsidRPr="007211DD">
        <w:rPr>
          <w:noProof/>
          <w:lang w:val="en-US"/>
        </w:rPr>
        <w:t>133</w:t>
      </w:r>
      <w:r w:rsidR="009F0720" w:rsidRPr="007211DD">
        <w:rPr>
          <w:lang w:val="en-US"/>
        </w:rPr>
        <w:fldChar w:fldCharType="end"/>
      </w:r>
      <w:r w:rsidRPr="007211DD">
        <w:rPr>
          <w:lang w:val="en-US"/>
        </w:rPr>
        <w:t>)</w:t>
      </w:r>
    </w:p>
    <w:p w:rsidR="007211DD" w:rsidRPr="007211DD" w:rsidRDefault="007211DD" w:rsidP="007211DD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7211DD">
        <w:rPr>
          <w:lang w:val="en-US"/>
        </w:rPr>
        <w:t>predFlagLXVSP</w:t>
      </w:r>
      <w:proofErr w:type="spellEnd"/>
      <w:r w:rsidRPr="007211DD">
        <w:rPr>
          <w:lang w:val="en-US"/>
        </w:rPr>
        <w:t xml:space="preserve"> = 1</w:t>
      </w:r>
      <w:r w:rsidRPr="007211DD">
        <w:rPr>
          <w:lang w:val="en-US"/>
        </w:rPr>
        <w:tab/>
      </w:r>
      <w:r w:rsidRPr="007211DD">
        <w:rPr>
          <w:lang w:val="en-US"/>
        </w:rPr>
        <w:tab/>
        <w:t>(</w:t>
      </w:r>
      <w:fldSimple w:instr=" REF H \h  \* MERGEFORMAT " w:fldLock="1">
        <w:r w:rsidRPr="007211DD">
          <w:rPr>
            <w:lang w:val="en-US" w:eastAsia="ko-KR"/>
          </w:rPr>
          <w:t>H</w:t>
        </w:r>
      </w:fldSimple>
      <w:r w:rsidRPr="007211DD">
        <w:rPr>
          <w:lang w:val="en-US"/>
        </w:rPr>
        <w:noBreakHyphen/>
      </w:r>
      <w:r w:rsidR="009F0720" w:rsidRPr="007211DD">
        <w:rPr>
          <w:lang w:val="en-US"/>
        </w:rPr>
        <w:fldChar w:fldCharType="begin" w:fldLock="1"/>
      </w:r>
      <w:r w:rsidRPr="007211DD">
        <w:rPr>
          <w:lang w:val="en-US"/>
        </w:rPr>
        <w:instrText xml:space="preserve"> SEQ Equation \* ARABIC </w:instrText>
      </w:r>
      <w:r w:rsidR="009F0720" w:rsidRPr="007211DD">
        <w:rPr>
          <w:lang w:val="en-US"/>
        </w:rPr>
        <w:fldChar w:fldCharType="separate"/>
      </w:r>
      <w:r w:rsidRPr="007211DD">
        <w:rPr>
          <w:noProof/>
          <w:lang w:val="en-US"/>
        </w:rPr>
        <w:t>134</w:t>
      </w:r>
      <w:r w:rsidR="009F0720" w:rsidRPr="007211DD">
        <w:rPr>
          <w:lang w:val="en-US"/>
        </w:rPr>
        <w:fldChar w:fldCharType="end"/>
      </w:r>
      <w:r w:rsidRPr="007211DD">
        <w:rPr>
          <w:lang w:val="en-US"/>
        </w:rPr>
        <w:t>)</w:t>
      </w:r>
    </w:p>
    <w:p w:rsidR="007211DD" w:rsidRPr="007211DD" w:rsidRDefault="007211DD" w:rsidP="007211DD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7211DD">
        <w:rPr>
          <w:lang w:val="en-US"/>
        </w:rPr>
        <w:t>mvLXVSP</w:t>
      </w:r>
      <w:proofErr w:type="spellEnd"/>
      <w:r w:rsidRPr="007211DD">
        <w:rPr>
          <w:lang w:val="en-US"/>
        </w:rPr>
        <w:t xml:space="preserve"> = </w:t>
      </w:r>
      <w:proofErr w:type="spellStart"/>
      <w:r w:rsidRPr="007211DD">
        <w:rPr>
          <w:lang w:val="en-US"/>
        </w:rPr>
        <w:t>MvDisp</w:t>
      </w:r>
      <w:proofErr w:type="spellEnd"/>
      <w:r w:rsidRPr="007211DD">
        <w:rPr>
          <w:lang w:val="en-US"/>
        </w:rPr>
        <w:t>[ </w:t>
      </w:r>
      <w:proofErr w:type="spellStart"/>
      <w:r w:rsidRPr="007211DD">
        <w:rPr>
          <w:lang w:val="en-US"/>
        </w:rPr>
        <w:t>xCb</w:t>
      </w:r>
      <w:proofErr w:type="spellEnd"/>
      <w:r w:rsidRPr="007211DD">
        <w:rPr>
          <w:lang w:val="en-US"/>
        </w:rPr>
        <w:t> ][ </w:t>
      </w:r>
      <w:proofErr w:type="spellStart"/>
      <w:r w:rsidRPr="007211DD">
        <w:rPr>
          <w:lang w:val="en-US"/>
        </w:rPr>
        <w:t>yCb</w:t>
      </w:r>
      <w:proofErr w:type="spellEnd"/>
      <w:r w:rsidRPr="007211DD">
        <w:rPr>
          <w:lang w:val="en-US"/>
        </w:rPr>
        <w:t> ]</w:t>
      </w:r>
      <w:r w:rsidRPr="007211DD">
        <w:rPr>
          <w:lang w:val="en-US"/>
        </w:rPr>
        <w:tab/>
      </w:r>
      <w:r w:rsidRPr="007211DD">
        <w:rPr>
          <w:lang w:val="en-US"/>
        </w:rPr>
        <w:tab/>
        <w:t>(</w:t>
      </w:r>
      <w:fldSimple w:instr=" REF H \h  \* MERGEFORMAT " w:fldLock="1">
        <w:r w:rsidRPr="007211DD">
          <w:rPr>
            <w:lang w:val="en-US" w:eastAsia="ko-KR"/>
          </w:rPr>
          <w:t>H</w:t>
        </w:r>
      </w:fldSimple>
      <w:r w:rsidRPr="007211DD">
        <w:rPr>
          <w:lang w:val="en-US"/>
        </w:rPr>
        <w:noBreakHyphen/>
      </w:r>
      <w:r w:rsidR="009F0720" w:rsidRPr="007211DD">
        <w:rPr>
          <w:lang w:val="en-US"/>
        </w:rPr>
        <w:fldChar w:fldCharType="begin" w:fldLock="1"/>
      </w:r>
      <w:r w:rsidRPr="007211DD">
        <w:rPr>
          <w:lang w:val="en-US"/>
        </w:rPr>
        <w:instrText xml:space="preserve"> SEQ Equation \* ARABIC </w:instrText>
      </w:r>
      <w:r w:rsidR="009F0720" w:rsidRPr="007211DD">
        <w:rPr>
          <w:lang w:val="en-US"/>
        </w:rPr>
        <w:fldChar w:fldCharType="separate"/>
      </w:r>
      <w:r w:rsidRPr="007211DD">
        <w:rPr>
          <w:noProof/>
          <w:lang w:val="en-US"/>
        </w:rPr>
        <w:t>135</w:t>
      </w:r>
      <w:r w:rsidR="009F0720" w:rsidRPr="007211DD">
        <w:rPr>
          <w:lang w:val="en-US"/>
        </w:rPr>
        <w:fldChar w:fldCharType="end"/>
      </w:r>
      <w:r w:rsidRPr="007211DD">
        <w:rPr>
          <w:lang w:val="en-US"/>
        </w:rPr>
        <w:t>)</w:t>
      </w:r>
    </w:p>
    <w:p w:rsidR="007211DD" w:rsidRPr="007211DD" w:rsidRDefault="007211DD" w:rsidP="007211DD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7211DD">
        <w:rPr>
          <w:lang w:val="en-US"/>
        </w:rPr>
        <w:t>refIdxLXVSP</w:t>
      </w:r>
      <w:proofErr w:type="spellEnd"/>
      <w:r w:rsidRPr="007211DD">
        <w:rPr>
          <w:lang w:val="en-US"/>
        </w:rPr>
        <w:t xml:space="preserve"> = </w:t>
      </w:r>
      <w:proofErr w:type="spellStart"/>
      <w:r w:rsidRPr="007211DD">
        <w:rPr>
          <w:lang w:val="en-US"/>
        </w:rPr>
        <w:t>i</w:t>
      </w:r>
      <w:proofErr w:type="spellEnd"/>
      <w:r w:rsidRPr="007211DD">
        <w:rPr>
          <w:lang w:val="en-US"/>
        </w:rPr>
        <w:tab/>
      </w:r>
      <w:r w:rsidRPr="007211DD">
        <w:rPr>
          <w:lang w:val="en-US"/>
        </w:rPr>
        <w:tab/>
        <w:t>(</w:t>
      </w:r>
      <w:fldSimple w:instr=" REF H \h  \* MERGEFORMAT " w:fldLock="1">
        <w:r w:rsidRPr="007211DD">
          <w:rPr>
            <w:lang w:val="en-US" w:eastAsia="ko-KR"/>
          </w:rPr>
          <w:t>H</w:t>
        </w:r>
      </w:fldSimple>
      <w:r w:rsidRPr="007211DD">
        <w:rPr>
          <w:lang w:val="en-US"/>
        </w:rPr>
        <w:noBreakHyphen/>
      </w:r>
      <w:r w:rsidR="009F0720" w:rsidRPr="007211DD">
        <w:rPr>
          <w:lang w:val="en-US"/>
        </w:rPr>
        <w:fldChar w:fldCharType="begin" w:fldLock="1"/>
      </w:r>
      <w:r w:rsidRPr="007211DD">
        <w:rPr>
          <w:lang w:val="en-US"/>
        </w:rPr>
        <w:instrText xml:space="preserve"> SEQ Equation \* ARABIC </w:instrText>
      </w:r>
      <w:r w:rsidR="009F0720" w:rsidRPr="007211DD">
        <w:rPr>
          <w:lang w:val="en-US"/>
        </w:rPr>
        <w:fldChar w:fldCharType="separate"/>
      </w:r>
      <w:r w:rsidRPr="007211DD">
        <w:rPr>
          <w:noProof/>
          <w:lang w:val="en-US"/>
        </w:rPr>
        <w:t>136</w:t>
      </w:r>
      <w:r w:rsidR="009F0720" w:rsidRPr="007211DD">
        <w:rPr>
          <w:lang w:val="en-US"/>
        </w:rPr>
        <w:fldChar w:fldCharType="end"/>
      </w:r>
      <w:r w:rsidRPr="007211DD">
        <w:rPr>
          <w:lang w:val="en-US"/>
        </w:rPr>
        <w:t>)</w:t>
      </w:r>
    </w:p>
    <w:p w:rsidR="007211DD" w:rsidRPr="007211DD" w:rsidRDefault="007211DD" w:rsidP="007211DD">
      <w:pPr>
        <w:pStyle w:val="3E4"/>
        <w:numPr>
          <w:ilvl w:val="4"/>
          <w:numId w:val="3"/>
        </w:numPr>
        <w:rPr>
          <w:lang w:val="en-US"/>
        </w:rPr>
      </w:pPr>
      <w:r w:rsidRPr="007211DD">
        <w:rPr>
          <w:lang w:val="en-US"/>
        </w:rPr>
        <w:t xml:space="preserve">Y = </w:t>
      </w:r>
      <w:r w:rsidRPr="007211DD">
        <w:rPr>
          <w:lang w:val="en-US" w:eastAsia="ko-KR"/>
        </w:rPr>
        <w:t>1 – </w:t>
      </w:r>
      <w:r w:rsidRPr="007211DD">
        <w:rPr>
          <w:lang w:val="en-US"/>
        </w:rPr>
        <w:t>X</w:t>
      </w:r>
      <w:r w:rsidRPr="007211DD">
        <w:rPr>
          <w:lang w:val="en-US"/>
        </w:rPr>
        <w:tab/>
      </w:r>
      <w:r w:rsidRPr="007211DD">
        <w:rPr>
          <w:lang w:val="en-US"/>
        </w:rPr>
        <w:tab/>
        <w:t>(</w:t>
      </w:r>
      <w:fldSimple w:instr=" REF H \h  \* MERGEFORMAT " w:fldLock="1">
        <w:r w:rsidRPr="007211DD">
          <w:rPr>
            <w:lang w:val="en-US" w:eastAsia="ko-KR"/>
          </w:rPr>
          <w:t>H</w:t>
        </w:r>
      </w:fldSimple>
      <w:r w:rsidRPr="007211DD">
        <w:rPr>
          <w:lang w:val="en-US"/>
        </w:rPr>
        <w:noBreakHyphen/>
      </w:r>
      <w:r w:rsidR="009F0720" w:rsidRPr="007211DD">
        <w:rPr>
          <w:lang w:val="en-US"/>
        </w:rPr>
        <w:fldChar w:fldCharType="begin" w:fldLock="1"/>
      </w:r>
      <w:r w:rsidRPr="007211DD">
        <w:rPr>
          <w:lang w:val="en-US"/>
        </w:rPr>
        <w:instrText xml:space="preserve"> SEQ Equation \* ARABIC </w:instrText>
      </w:r>
      <w:r w:rsidR="009F0720" w:rsidRPr="007211DD">
        <w:rPr>
          <w:lang w:val="en-US"/>
        </w:rPr>
        <w:fldChar w:fldCharType="separate"/>
      </w:r>
      <w:r w:rsidRPr="007211DD">
        <w:rPr>
          <w:noProof/>
          <w:lang w:val="en-US"/>
        </w:rPr>
        <w:t>137</w:t>
      </w:r>
      <w:r w:rsidR="009F0720" w:rsidRPr="007211DD">
        <w:rPr>
          <w:lang w:val="en-US"/>
        </w:rPr>
        <w:fldChar w:fldCharType="end"/>
      </w:r>
      <w:r w:rsidRPr="007211DD">
        <w:rPr>
          <w:lang w:val="en-US"/>
        </w:rPr>
        <w:t>)</w:t>
      </w:r>
    </w:p>
    <w:p w:rsidR="007211DD" w:rsidRPr="007211DD" w:rsidRDefault="007211DD" w:rsidP="007211DD">
      <w:pPr>
        <w:pStyle w:val="3E0"/>
        <w:numPr>
          <w:ilvl w:val="0"/>
          <w:numId w:val="3"/>
        </w:numPr>
        <w:rPr>
          <w:del w:id="1" w:author="Jicheng" w:date="2013-12-30T17:44:00Z"/>
          <w:lang w:val="en-US"/>
        </w:rPr>
      </w:pPr>
      <w:del w:id="2" w:author="Jicheng" w:date="2013-12-30T17:44:00Z">
        <w:r w:rsidRPr="007211DD">
          <w:rPr>
            <w:lang w:val="en-US"/>
          </w:rPr>
          <w:delText xml:space="preserve">When the current slice is a B slice and refViewAvailableFlag is equal to 1, refViewAvailableFlag is set equal to 0 and the following applies: </w:delText>
        </w:r>
      </w:del>
    </w:p>
    <w:p w:rsidR="007211DD" w:rsidRDefault="007211DD" w:rsidP="007211DD">
      <w:pPr>
        <w:pStyle w:val="3E0"/>
        <w:numPr>
          <w:ilvl w:val="0"/>
          <w:numId w:val="3"/>
        </w:numPr>
        <w:rPr>
          <w:del w:id="3" w:author="Jicheng" w:date="2013-12-30T17:44:00Z"/>
        </w:rPr>
      </w:pPr>
      <w:del w:id="4" w:author="Jicheng" w:date="2013-12-30T17:44:00Z">
        <w:r>
          <w:delText>For i in the range of 0 to NumRefPicsLY – 1, inclusive, the following applies.</w:delText>
        </w:r>
      </w:del>
    </w:p>
    <w:p w:rsidR="007211DD" w:rsidRDefault="007211DD" w:rsidP="007211DD">
      <w:pPr>
        <w:pStyle w:val="3E0"/>
        <w:numPr>
          <w:ilvl w:val="0"/>
          <w:numId w:val="3"/>
        </w:numPr>
        <w:rPr>
          <w:del w:id="5" w:author="Jicheng" w:date="2013-12-30T17:44:00Z"/>
        </w:rPr>
      </w:pPr>
      <w:del w:id="6" w:author="Jicheng" w:date="2013-12-30T17:44:00Z">
        <w:r>
          <w:delText xml:space="preserve">When refViewAvailableFlag is equal to 0 and ViewIdx( RefPicListY[ i ] ) is not equal to RefViewIdx[ xCb ][ yCb ] and ViewIdx( RefPicListY[ i ] ) is not equal to ViewIdx, the following applies:  </w:delText>
        </w:r>
      </w:del>
    </w:p>
    <w:p w:rsidR="007211DD" w:rsidRDefault="007211DD" w:rsidP="007211DD">
      <w:pPr>
        <w:pStyle w:val="3E0"/>
        <w:numPr>
          <w:ilvl w:val="0"/>
          <w:numId w:val="3"/>
        </w:numPr>
        <w:rPr>
          <w:del w:id="7" w:author="Jicheng" w:date="2013-12-30T17:44:00Z"/>
        </w:rPr>
      </w:pPr>
      <w:del w:id="8" w:author="Jicheng" w:date="2013-12-30T17:44:00Z">
        <w:r>
          <w:delText xml:space="preserve">The variables refViewAvailableFlag, predFlagLYVSP, mvLYVSP, and refIdxLYVSP are derived as specified in the following: </w:delText>
        </w:r>
      </w:del>
    </w:p>
    <w:p w:rsidR="007211DD" w:rsidRDefault="007211DD" w:rsidP="007211DD">
      <w:pPr>
        <w:pStyle w:val="3E0"/>
        <w:numPr>
          <w:ilvl w:val="0"/>
          <w:numId w:val="3"/>
        </w:numPr>
        <w:rPr>
          <w:del w:id="9" w:author="Jicheng" w:date="2013-12-30T17:44:00Z"/>
        </w:rPr>
      </w:pPr>
      <w:del w:id="10" w:author="Jicheng" w:date="2013-12-30T17:44:00Z">
        <w:r>
          <w:delText>refViewAvailableFlag = 1</w:delText>
        </w:r>
        <w:r>
          <w:tab/>
        </w:r>
        <w:r>
          <w:tab/>
          <w:delText>(</w:delText>
        </w:r>
        <w:r w:rsidR="009F0720">
          <w:rPr>
            <w:lang w:eastAsia="ko-KR"/>
          </w:rPr>
          <w:fldChar w:fldCharType="begin" w:fldLock="1"/>
        </w:r>
        <w:r>
          <w:rPr>
            <w:lang w:eastAsia="ko-KR"/>
          </w:rPr>
          <w:delInstrText xml:space="preserve"> REF H \h </w:delInstrText>
        </w:r>
        <w:r w:rsidR="009F0720">
          <w:rPr>
            <w:lang w:eastAsia="ko-KR"/>
          </w:rPr>
        </w:r>
        <w:r w:rsidR="009F0720">
          <w:rPr>
            <w:lang w:eastAsia="ko-KR"/>
          </w:rPr>
          <w:fldChar w:fldCharType="separate"/>
        </w:r>
        <w:r>
          <w:rPr>
            <w:lang w:eastAsia="ko-KR"/>
          </w:rPr>
          <w:delText>H</w:delText>
        </w:r>
        <w:r w:rsidR="009F0720">
          <w:rPr>
            <w:lang w:eastAsia="ko-KR"/>
          </w:rPr>
          <w:fldChar w:fldCharType="end"/>
        </w:r>
        <w:r>
          <w:noBreakHyphen/>
        </w:r>
        <w:r w:rsidR="009F0720">
          <w:fldChar w:fldCharType="begin" w:fldLock="1"/>
        </w:r>
        <w:r>
          <w:delInstrText xml:space="preserve"> SEQ Equation \* ARABIC </w:delInstrText>
        </w:r>
        <w:r w:rsidR="009F0720">
          <w:fldChar w:fldCharType="separate"/>
        </w:r>
        <w:r>
          <w:rPr>
            <w:noProof/>
          </w:rPr>
          <w:delText>138</w:delText>
        </w:r>
        <w:r w:rsidR="009F0720">
          <w:fldChar w:fldCharType="end"/>
        </w:r>
        <w:r>
          <w:delText>)</w:delText>
        </w:r>
      </w:del>
    </w:p>
    <w:p w:rsidR="007211DD" w:rsidRDefault="007211DD" w:rsidP="007211DD">
      <w:pPr>
        <w:pStyle w:val="3E0"/>
        <w:numPr>
          <w:ilvl w:val="0"/>
          <w:numId w:val="3"/>
        </w:numPr>
        <w:rPr>
          <w:del w:id="11" w:author="Jicheng" w:date="2013-12-30T17:44:00Z"/>
        </w:rPr>
      </w:pPr>
      <w:del w:id="12" w:author="Jicheng" w:date="2013-12-30T17:44:00Z">
        <w:r>
          <w:delText>predFlagLYVSP = 1</w:delText>
        </w:r>
        <w:r>
          <w:tab/>
        </w:r>
        <w:r>
          <w:tab/>
          <w:delText>(</w:delText>
        </w:r>
        <w:r w:rsidR="009F0720">
          <w:rPr>
            <w:lang w:eastAsia="ko-KR"/>
          </w:rPr>
          <w:fldChar w:fldCharType="begin" w:fldLock="1"/>
        </w:r>
        <w:r>
          <w:rPr>
            <w:lang w:eastAsia="ko-KR"/>
          </w:rPr>
          <w:delInstrText xml:space="preserve"> REF H \h </w:delInstrText>
        </w:r>
        <w:r w:rsidR="009F0720">
          <w:rPr>
            <w:lang w:eastAsia="ko-KR"/>
          </w:rPr>
        </w:r>
        <w:r w:rsidR="009F0720">
          <w:rPr>
            <w:lang w:eastAsia="ko-KR"/>
          </w:rPr>
          <w:fldChar w:fldCharType="separate"/>
        </w:r>
        <w:r>
          <w:rPr>
            <w:lang w:eastAsia="ko-KR"/>
          </w:rPr>
          <w:delText>H</w:delText>
        </w:r>
        <w:r w:rsidR="009F0720">
          <w:rPr>
            <w:lang w:eastAsia="ko-KR"/>
          </w:rPr>
          <w:fldChar w:fldCharType="end"/>
        </w:r>
        <w:r>
          <w:noBreakHyphen/>
        </w:r>
        <w:r w:rsidR="009F0720">
          <w:fldChar w:fldCharType="begin" w:fldLock="1"/>
        </w:r>
        <w:r>
          <w:delInstrText xml:space="preserve"> SEQ Equation \* ARABIC </w:delInstrText>
        </w:r>
        <w:r w:rsidR="009F0720">
          <w:fldChar w:fldCharType="separate"/>
        </w:r>
        <w:r>
          <w:rPr>
            <w:noProof/>
          </w:rPr>
          <w:delText>139</w:delText>
        </w:r>
        <w:r w:rsidR="009F0720">
          <w:fldChar w:fldCharType="end"/>
        </w:r>
        <w:r>
          <w:delText>)</w:delText>
        </w:r>
      </w:del>
    </w:p>
    <w:p w:rsidR="007211DD" w:rsidRDefault="007211DD" w:rsidP="007211DD">
      <w:pPr>
        <w:pStyle w:val="3E0"/>
        <w:numPr>
          <w:ilvl w:val="0"/>
          <w:numId w:val="3"/>
        </w:numPr>
        <w:rPr>
          <w:del w:id="13" w:author="Jicheng" w:date="2013-12-30T17:44:00Z"/>
        </w:rPr>
      </w:pPr>
      <w:del w:id="14" w:author="Jicheng" w:date="2013-12-30T17:44:00Z">
        <w:r>
          <w:delText>mvLYVSP =  MvDisp[ xCb ][ yCb ]</w:delText>
        </w:r>
        <w:r>
          <w:tab/>
        </w:r>
        <w:r>
          <w:tab/>
          <w:delText>(</w:delText>
        </w:r>
        <w:r w:rsidR="009F0720">
          <w:rPr>
            <w:lang w:eastAsia="ko-KR"/>
          </w:rPr>
          <w:fldChar w:fldCharType="begin" w:fldLock="1"/>
        </w:r>
        <w:r>
          <w:rPr>
            <w:lang w:eastAsia="ko-KR"/>
          </w:rPr>
          <w:delInstrText xml:space="preserve"> REF H \h </w:delInstrText>
        </w:r>
        <w:r w:rsidR="009F0720">
          <w:rPr>
            <w:lang w:eastAsia="ko-KR"/>
          </w:rPr>
        </w:r>
        <w:r w:rsidR="009F0720">
          <w:rPr>
            <w:lang w:eastAsia="ko-KR"/>
          </w:rPr>
          <w:fldChar w:fldCharType="separate"/>
        </w:r>
        <w:r>
          <w:rPr>
            <w:lang w:eastAsia="ko-KR"/>
          </w:rPr>
          <w:delText>H</w:delText>
        </w:r>
        <w:r w:rsidR="009F0720">
          <w:rPr>
            <w:lang w:eastAsia="ko-KR"/>
          </w:rPr>
          <w:fldChar w:fldCharType="end"/>
        </w:r>
        <w:r>
          <w:noBreakHyphen/>
        </w:r>
        <w:r w:rsidR="009F0720">
          <w:fldChar w:fldCharType="begin" w:fldLock="1"/>
        </w:r>
        <w:r>
          <w:delInstrText xml:space="preserve"> SEQ Equation \* ARABIC </w:delInstrText>
        </w:r>
        <w:r w:rsidR="009F0720">
          <w:fldChar w:fldCharType="separate"/>
        </w:r>
        <w:r>
          <w:rPr>
            <w:noProof/>
          </w:rPr>
          <w:delText>140</w:delText>
        </w:r>
        <w:r w:rsidR="009F0720">
          <w:fldChar w:fldCharType="end"/>
        </w:r>
        <w:r>
          <w:delText>)</w:delText>
        </w:r>
      </w:del>
    </w:p>
    <w:p w:rsidR="007211DD" w:rsidRDefault="007211DD" w:rsidP="007211DD">
      <w:pPr>
        <w:pStyle w:val="3E0"/>
        <w:numPr>
          <w:ilvl w:val="0"/>
          <w:numId w:val="3"/>
        </w:numPr>
        <w:rPr>
          <w:del w:id="15" w:author="Jicheng" w:date="2013-12-30T17:44:00Z"/>
        </w:rPr>
      </w:pPr>
      <w:del w:id="16" w:author="Jicheng" w:date="2013-12-30T17:44:00Z">
        <w:r>
          <w:delText>refIdxLYVSP = i</w:delText>
        </w:r>
        <w:r>
          <w:tab/>
        </w:r>
        <w:r>
          <w:tab/>
          <w:delText>(</w:delText>
        </w:r>
        <w:r w:rsidR="009F0720">
          <w:rPr>
            <w:lang w:eastAsia="ko-KR"/>
          </w:rPr>
          <w:fldChar w:fldCharType="begin" w:fldLock="1"/>
        </w:r>
        <w:r>
          <w:rPr>
            <w:lang w:eastAsia="ko-KR"/>
          </w:rPr>
          <w:delInstrText xml:space="preserve"> REF H \h </w:delInstrText>
        </w:r>
        <w:r w:rsidR="009F0720">
          <w:rPr>
            <w:lang w:eastAsia="ko-KR"/>
          </w:rPr>
        </w:r>
        <w:r w:rsidR="009F0720">
          <w:rPr>
            <w:lang w:eastAsia="ko-KR"/>
          </w:rPr>
          <w:fldChar w:fldCharType="separate"/>
        </w:r>
        <w:r>
          <w:rPr>
            <w:lang w:eastAsia="ko-KR"/>
          </w:rPr>
          <w:delText>H</w:delText>
        </w:r>
        <w:r w:rsidR="009F0720">
          <w:rPr>
            <w:lang w:eastAsia="ko-KR"/>
          </w:rPr>
          <w:fldChar w:fldCharType="end"/>
        </w:r>
        <w:r>
          <w:noBreakHyphen/>
        </w:r>
        <w:r w:rsidR="009F0720">
          <w:fldChar w:fldCharType="begin" w:fldLock="1"/>
        </w:r>
        <w:r>
          <w:delInstrText xml:space="preserve"> SEQ Equation \* ARABIC </w:delInstrText>
        </w:r>
        <w:r w:rsidR="009F0720">
          <w:fldChar w:fldCharType="separate"/>
        </w:r>
        <w:r>
          <w:rPr>
            <w:noProof/>
          </w:rPr>
          <w:delText>141</w:delText>
        </w:r>
        <w:r w:rsidR="009F0720">
          <w:fldChar w:fldCharType="end"/>
        </w:r>
        <w:r>
          <w:delText>)</w:delText>
        </w:r>
      </w:del>
    </w:p>
    <w:p w:rsidR="007211DD" w:rsidRDefault="007211DD" w:rsidP="007211DD">
      <w:pPr>
        <w:pStyle w:val="3E0"/>
        <w:numPr>
          <w:ilvl w:val="0"/>
          <w:numId w:val="3"/>
        </w:numPr>
        <w:rPr>
          <w:del w:id="17" w:author="Jicheng" w:date="2013-12-30T17:44:00Z"/>
        </w:rPr>
      </w:pPr>
      <w:del w:id="18" w:author="Jicheng" w:date="2013-12-30T17:44:00Z">
        <w:r>
          <w:delText>When iv_mv_scaling_flag is equal to 1, mvLYVSP is modified as specified in the following:</w:delText>
        </w:r>
      </w:del>
    </w:p>
    <w:p w:rsidR="007211DD" w:rsidRDefault="007211DD" w:rsidP="007211DD">
      <w:pPr>
        <w:pStyle w:val="3E0"/>
        <w:numPr>
          <w:ilvl w:val="0"/>
          <w:numId w:val="3"/>
        </w:numPr>
        <w:rPr>
          <w:del w:id="19" w:author="Jicheng" w:date="2013-12-30T17:44:00Z"/>
        </w:rPr>
      </w:pPr>
      <w:del w:id="20" w:author="Jicheng" w:date="2013-12-30T17:44:00Z">
        <w:r>
          <w:delText>td = Clip3( −128, 127, ViewId – view_id_val[ RefViewIdx[ xCb ][ yCb ] ) ]</w:delText>
        </w:r>
        <w:r>
          <w:tab/>
          <w:delText>(</w:delText>
        </w:r>
        <w:r w:rsidR="009F0720">
          <w:rPr>
            <w:lang w:eastAsia="ko-KR"/>
          </w:rPr>
          <w:fldChar w:fldCharType="begin" w:fldLock="1"/>
        </w:r>
        <w:r>
          <w:rPr>
            <w:lang w:eastAsia="ko-KR"/>
          </w:rPr>
          <w:delInstrText xml:space="preserve"> REF H \h </w:delInstrText>
        </w:r>
        <w:r w:rsidR="009F0720">
          <w:rPr>
            <w:lang w:eastAsia="ko-KR"/>
          </w:rPr>
        </w:r>
        <w:r w:rsidR="009F0720">
          <w:rPr>
            <w:lang w:eastAsia="ko-KR"/>
          </w:rPr>
          <w:fldChar w:fldCharType="separate"/>
        </w:r>
        <w:r>
          <w:rPr>
            <w:lang w:eastAsia="ko-KR"/>
          </w:rPr>
          <w:delText>H</w:delText>
        </w:r>
        <w:r w:rsidR="009F0720">
          <w:rPr>
            <w:lang w:eastAsia="ko-KR"/>
          </w:rPr>
          <w:fldChar w:fldCharType="end"/>
        </w:r>
        <w:r>
          <w:noBreakHyphen/>
        </w:r>
        <w:r w:rsidR="009F0720">
          <w:fldChar w:fldCharType="begin" w:fldLock="1"/>
        </w:r>
        <w:r>
          <w:delInstrText xml:space="preserve"> SEQ Equation \* ARABIC </w:delInstrText>
        </w:r>
        <w:r w:rsidR="009F0720">
          <w:fldChar w:fldCharType="separate"/>
        </w:r>
        <w:r>
          <w:rPr>
            <w:noProof/>
          </w:rPr>
          <w:delText>142</w:delText>
        </w:r>
        <w:r w:rsidR="009F0720">
          <w:fldChar w:fldCharType="end"/>
        </w:r>
        <w:r>
          <w:delText>)</w:delText>
        </w:r>
      </w:del>
    </w:p>
    <w:p w:rsidR="007211DD" w:rsidRPr="007211DD" w:rsidRDefault="007211DD" w:rsidP="007211DD">
      <w:pPr>
        <w:pStyle w:val="3E0"/>
        <w:numPr>
          <w:ilvl w:val="0"/>
          <w:numId w:val="3"/>
        </w:numPr>
        <w:rPr>
          <w:del w:id="21" w:author="Jicheng" w:date="2013-12-30T17:44:00Z"/>
          <w:highlight w:val="yellow"/>
        </w:rPr>
      </w:pPr>
      <w:del w:id="22" w:author="Jicheng" w:date="2013-12-30T17:44:00Z">
        <w:r>
          <w:delText>tb = Clip3( −128, 127, ViewId – ViewId( RefPicListY[ i ] ) )</w:delText>
        </w:r>
        <w:r>
          <w:tab/>
          <w:delText>(</w:delText>
        </w:r>
        <w:r w:rsidR="009F0720">
          <w:rPr>
            <w:lang w:eastAsia="ko-KR"/>
          </w:rPr>
          <w:fldChar w:fldCharType="begin" w:fldLock="1"/>
        </w:r>
        <w:r>
          <w:rPr>
            <w:lang w:eastAsia="ko-KR"/>
          </w:rPr>
          <w:delInstrText xml:space="preserve"> REF H \h </w:delInstrText>
        </w:r>
        <w:r w:rsidR="009F0720">
          <w:rPr>
            <w:lang w:eastAsia="ko-KR"/>
          </w:rPr>
        </w:r>
        <w:r w:rsidR="009F0720">
          <w:rPr>
            <w:lang w:eastAsia="ko-KR"/>
          </w:rPr>
          <w:fldChar w:fldCharType="separate"/>
        </w:r>
        <w:r>
          <w:rPr>
            <w:lang w:eastAsia="ko-KR"/>
          </w:rPr>
          <w:delText>H</w:delText>
        </w:r>
        <w:r w:rsidR="009F0720">
          <w:rPr>
            <w:lang w:eastAsia="ko-KR"/>
          </w:rPr>
          <w:fldChar w:fldCharType="end"/>
        </w:r>
        <w:r>
          <w:noBreakHyphen/>
        </w:r>
        <w:r w:rsidR="009F0720">
          <w:fldChar w:fldCharType="begin" w:fldLock="1"/>
        </w:r>
        <w:r>
          <w:delInstrText xml:space="preserve"> SEQ Equation \* ARABIC </w:delInstrText>
        </w:r>
        <w:r w:rsidR="009F0720">
          <w:fldChar w:fldCharType="separate"/>
        </w:r>
        <w:r>
          <w:rPr>
            <w:noProof/>
          </w:rPr>
          <w:delText>143</w:delText>
        </w:r>
        <w:r w:rsidR="009F0720">
          <w:fldChar w:fldCharType="end"/>
        </w:r>
        <w:r>
          <w:delText>)</w:delText>
        </w:r>
      </w:del>
    </w:p>
    <w:p w:rsidR="007211DD" w:rsidRDefault="007211DD" w:rsidP="007211DD">
      <w:pPr>
        <w:pStyle w:val="3E0"/>
        <w:numPr>
          <w:ilvl w:val="0"/>
          <w:numId w:val="3"/>
        </w:numPr>
        <w:rPr>
          <w:del w:id="23" w:author="Jicheng" w:date="2013-12-30T17:44:00Z"/>
        </w:rPr>
      </w:pPr>
      <w:del w:id="24" w:author="Jicheng" w:date="2013-12-30T17:44:00Z">
        <w:r>
          <w:delText>tx = ( 16384 + ( Abs( td )  &gt;&gt;  1 ) ) / td</w:delText>
        </w:r>
        <w:r>
          <w:tab/>
        </w:r>
        <w:r>
          <w:tab/>
          <w:delText>(</w:delText>
        </w:r>
        <w:r w:rsidR="009F0720">
          <w:rPr>
            <w:lang w:eastAsia="ko-KR"/>
          </w:rPr>
          <w:fldChar w:fldCharType="begin" w:fldLock="1"/>
        </w:r>
        <w:r>
          <w:rPr>
            <w:lang w:eastAsia="ko-KR"/>
          </w:rPr>
          <w:delInstrText xml:space="preserve"> REF H \h </w:delInstrText>
        </w:r>
        <w:r w:rsidR="009F0720">
          <w:rPr>
            <w:lang w:eastAsia="ko-KR"/>
          </w:rPr>
        </w:r>
        <w:r w:rsidR="009F0720">
          <w:rPr>
            <w:lang w:eastAsia="ko-KR"/>
          </w:rPr>
          <w:fldChar w:fldCharType="separate"/>
        </w:r>
        <w:r>
          <w:rPr>
            <w:lang w:eastAsia="ko-KR"/>
          </w:rPr>
          <w:delText>H</w:delText>
        </w:r>
        <w:r w:rsidR="009F0720">
          <w:rPr>
            <w:lang w:eastAsia="ko-KR"/>
          </w:rPr>
          <w:fldChar w:fldCharType="end"/>
        </w:r>
        <w:r>
          <w:noBreakHyphen/>
        </w:r>
        <w:r w:rsidR="009F0720">
          <w:fldChar w:fldCharType="begin" w:fldLock="1"/>
        </w:r>
        <w:r>
          <w:delInstrText xml:space="preserve"> SEQ Equation \* ARABIC </w:delInstrText>
        </w:r>
        <w:r w:rsidR="009F0720">
          <w:fldChar w:fldCharType="separate"/>
        </w:r>
        <w:r>
          <w:rPr>
            <w:noProof/>
          </w:rPr>
          <w:delText>144</w:delText>
        </w:r>
        <w:r w:rsidR="009F0720">
          <w:fldChar w:fldCharType="end"/>
        </w:r>
        <w:r>
          <w:delText>)</w:delText>
        </w:r>
      </w:del>
    </w:p>
    <w:p w:rsidR="007211DD" w:rsidRDefault="007211DD" w:rsidP="007211DD">
      <w:pPr>
        <w:pStyle w:val="3E0"/>
        <w:numPr>
          <w:ilvl w:val="0"/>
          <w:numId w:val="3"/>
        </w:numPr>
        <w:rPr>
          <w:del w:id="25" w:author="Jicheng" w:date="2013-12-30T17:44:00Z"/>
        </w:rPr>
      </w:pPr>
      <w:del w:id="26" w:author="Jicheng" w:date="2013-12-30T17:44:00Z">
        <w:r>
          <w:delText>distScaleFactor = Clip3( −4096, 4095, ( tb * tx + 32 ) &gt;&gt; 6 )</w:delText>
        </w:r>
        <w:r>
          <w:tab/>
          <w:delText>(</w:delText>
        </w:r>
        <w:r w:rsidR="009F0720">
          <w:rPr>
            <w:lang w:eastAsia="ko-KR"/>
          </w:rPr>
          <w:fldChar w:fldCharType="begin" w:fldLock="1"/>
        </w:r>
        <w:r>
          <w:rPr>
            <w:lang w:eastAsia="ko-KR"/>
          </w:rPr>
          <w:delInstrText xml:space="preserve"> REF H \h </w:delInstrText>
        </w:r>
        <w:r w:rsidR="009F0720">
          <w:rPr>
            <w:lang w:eastAsia="ko-KR"/>
          </w:rPr>
        </w:r>
        <w:r w:rsidR="009F0720">
          <w:rPr>
            <w:lang w:eastAsia="ko-KR"/>
          </w:rPr>
          <w:fldChar w:fldCharType="separate"/>
        </w:r>
        <w:r>
          <w:rPr>
            <w:lang w:eastAsia="ko-KR"/>
          </w:rPr>
          <w:delText>H</w:delText>
        </w:r>
        <w:r w:rsidR="009F0720">
          <w:rPr>
            <w:lang w:eastAsia="ko-KR"/>
          </w:rPr>
          <w:fldChar w:fldCharType="end"/>
        </w:r>
        <w:r>
          <w:noBreakHyphen/>
        </w:r>
        <w:r w:rsidR="009F0720">
          <w:fldChar w:fldCharType="begin" w:fldLock="1"/>
        </w:r>
        <w:r>
          <w:delInstrText xml:space="preserve"> SEQ Equation \* ARABIC </w:delInstrText>
        </w:r>
        <w:r w:rsidR="009F0720">
          <w:fldChar w:fldCharType="separate"/>
        </w:r>
        <w:r>
          <w:rPr>
            <w:noProof/>
          </w:rPr>
          <w:delText>145</w:delText>
        </w:r>
        <w:r w:rsidR="009F0720">
          <w:fldChar w:fldCharType="end"/>
        </w:r>
        <w:r>
          <w:delText>)</w:delText>
        </w:r>
      </w:del>
    </w:p>
    <w:p w:rsidR="007211DD" w:rsidRDefault="007211DD" w:rsidP="007211DD">
      <w:pPr>
        <w:pStyle w:val="3E0"/>
        <w:numPr>
          <w:ilvl w:val="0"/>
          <w:numId w:val="3"/>
        </w:numPr>
        <w:rPr>
          <w:del w:id="27" w:author="Jicheng" w:date="2013-12-30T17:44:00Z"/>
        </w:rPr>
      </w:pPr>
      <w:del w:id="28" w:author="Jicheng" w:date="2013-12-30T17:44:00Z">
        <w:r>
          <w:delText xml:space="preserve">mvLYVSP[ 0 ] = Clip3( −32768, 32767, Sign2( distScaleFactor * mvLYVSP[ 0 ] ) </w:delText>
        </w:r>
        <w:r>
          <w:br/>
        </w:r>
        <w:r>
          <w:tab/>
          <w:delText>* ( (Abs( distScaleFactor * mvLYVSP[ 0 ] ) + 127 )  &gt;&gt;  8 ) )</w:delText>
        </w:r>
        <w:r>
          <w:tab/>
          <w:delText>(</w:delText>
        </w:r>
        <w:r w:rsidR="009F0720">
          <w:rPr>
            <w:lang w:eastAsia="ko-KR"/>
          </w:rPr>
          <w:fldChar w:fldCharType="begin" w:fldLock="1"/>
        </w:r>
        <w:r>
          <w:rPr>
            <w:lang w:eastAsia="ko-KR"/>
          </w:rPr>
          <w:delInstrText xml:space="preserve"> REF H \h </w:delInstrText>
        </w:r>
        <w:r w:rsidR="009F0720">
          <w:rPr>
            <w:lang w:eastAsia="ko-KR"/>
          </w:rPr>
        </w:r>
        <w:r w:rsidR="009F0720">
          <w:rPr>
            <w:lang w:eastAsia="ko-KR"/>
          </w:rPr>
          <w:fldChar w:fldCharType="separate"/>
        </w:r>
        <w:r>
          <w:rPr>
            <w:lang w:eastAsia="ko-KR"/>
          </w:rPr>
          <w:delText>H</w:delText>
        </w:r>
        <w:r w:rsidR="009F0720">
          <w:rPr>
            <w:lang w:eastAsia="ko-KR"/>
          </w:rPr>
          <w:fldChar w:fldCharType="end"/>
        </w:r>
        <w:r>
          <w:noBreakHyphen/>
        </w:r>
        <w:r w:rsidR="009F0720">
          <w:fldChar w:fldCharType="begin" w:fldLock="1"/>
        </w:r>
        <w:r>
          <w:delInstrText xml:space="preserve"> SEQ Equation \* ARABIC </w:delInstrText>
        </w:r>
        <w:r w:rsidR="009F0720">
          <w:fldChar w:fldCharType="separate"/>
        </w:r>
        <w:r>
          <w:rPr>
            <w:noProof/>
          </w:rPr>
          <w:delText>146</w:delText>
        </w:r>
        <w:r w:rsidR="009F0720">
          <w:fldChar w:fldCharType="end"/>
        </w:r>
        <w:r>
          <w:delText>)</w:delText>
        </w:r>
      </w:del>
    </w:p>
    <w:p w:rsidR="007211DD" w:rsidRDefault="007211DD" w:rsidP="007211DD">
      <w:pPr>
        <w:pStyle w:val="3E0"/>
        <w:numPr>
          <w:ilvl w:val="0"/>
          <w:numId w:val="3"/>
        </w:numPr>
        <w:rPr>
          <w:del w:id="29" w:author="Jicheng" w:date="2013-12-30T17:44:00Z"/>
        </w:rPr>
      </w:pPr>
      <w:del w:id="30" w:author="Jicheng" w:date="2013-12-30T17:44:00Z">
        <w:r>
          <w:delText xml:space="preserve">mvLYVSP[ 1 ] = Clip3( −32768, 32767, Sign2( distScaleFactor * mvLYVSP[ 1 ] ) </w:delText>
        </w:r>
        <w:r>
          <w:br/>
        </w:r>
        <w:r>
          <w:tab/>
          <w:delText>* ( (Abs( distScaleFactor * mvLYVSP[ 1 ] ) + 127 )  &gt;&gt;  8 ) )</w:delText>
        </w:r>
        <w:r>
          <w:tab/>
          <w:delText>(</w:delText>
        </w:r>
        <w:r w:rsidR="009F0720">
          <w:rPr>
            <w:lang w:eastAsia="ko-KR"/>
          </w:rPr>
          <w:fldChar w:fldCharType="begin" w:fldLock="1"/>
        </w:r>
        <w:r>
          <w:rPr>
            <w:lang w:eastAsia="ko-KR"/>
          </w:rPr>
          <w:delInstrText xml:space="preserve"> REF H \h </w:delInstrText>
        </w:r>
        <w:r w:rsidR="009F0720">
          <w:rPr>
            <w:lang w:eastAsia="ko-KR"/>
          </w:rPr>
        </w:r>
        <w:r w:rsidR="009F0720">
          <w:rPr>
            <w:lang w:eastAsia="ko-KR"/>
          </w:rPr>
          <w:fldChar w:fldCharType="separate"/>
        </w:r>
        <w:r>
          <w:rPr>
            <w:lang w:eastAsia="ko-KR"/>
          </w:rPr>
          <w:delText>H</w:delText>
        </w:r>
        <w:r w:rsidR="009F0720">
          <w:rPr>
            <w:lang w:eastAsia="ko-KR"/>
          </w:rPr>
          <w:fldChar w:fldCharType="end"/>
        </w:r>
        <w:r>
          <w:noBreakHyphen/>
        </w:r>
        <w:r w:rsidR="009F0720">
          <w:fldChar w:fldCharType="begin" w:fldLock="1"/>
        </w:r>
        <w:r>
          <w:delInstrText xml:space="preserve"> SEQ Equation \* ARABIC </w:delInstrText>
        </w:r>
        <w:r w:rsidR="009F0720">
          <w:fldChar w:fldCharType="separate"/>
        </w:r>
        <w:r>
          <w:rPr>
            <w:noProof/>
          </w:rPr>
          <w:delText>147</w:delText>
        </w:r>
        <w:r w:rsidR="009F0720">
          <w:fldChar w:fldCharType="end"/>
        </w:r>
        <w:r>
          <w:delText>)</w:delText>
        </w:r>
      </w:del>
    </w:p>
    <w:p w:rsidR="00DE40FE" w:rsidRDefault="00DE40FE" w:rsidP="00E455EC">
      <w:pPr>
        <w:pStyle w:val="3E0"/>
        <w:numPr>
          <w:ilvl w:val="0"/>
          <w:numId w:val="0"/>
        </w:numPr>
      </w:pPr>
    </w:p>
    <w:p w:rsidR="00EB2B23" w:rsidRPr="00EB2B23" w:rsidRDefault="00EB2B23" w:rsidP="00EB2B23">
      <w:pPr>
        <w:pStyle w:val="a6"/>
        <w:keepNext/>
        <w:keepLines/>
        <w:numPr>
          <w:ilvl w:val="4"/>
          <w:numId w:val="1"/>
        </w:numPr>
        <w:spacing w:before="181" w:after="0" w:line="240" w:lineRule="auto"/>
        <w:contextualSpacing w:val="0"/>
        <w:jc w:val="both"/>
        <w:outlineLvl w:val="5"/>
        <w:rPr>
          <w:rFonts w:ascii="Times New Roman" w:hAnsi="Times New Roman" w:cs="Times New Roman"/>
          <w:b/>
          <w:vanish/>
          <w:lang w:eastAsia="en-US"/>
        </w:rPr>
      </w:pPr>
      <w:bookmarkStart w:id="31" w:name="OLE_LINK6"/>
      <w:bookmarkStart w:id="32" w:name="OLE_LINK5"/>
      <w:bookmarkStart w:id="33" w:name="_Ref371713882"/>
    </w:p>
    <w:p w:rsidR="00E455EC" w:rsidRPr="00EB2B23" w:rsidRDefault="00E455EC" w:rsidP="00EB2B23">
      <w:pPr>
        <w:pStyle w:val="3H4"/>
        <w:numPr>
          <w:ilvl w:val="4"/>
          <w:numId w:val="1"/>
        </w:numPr>
        <w:rPr>
          <w:lang w:val="en-US"/>
        </w:rPr>
      </w:pPr>
      <w:r w:rsidRPr="00EB2B23">
        <w:rPr>
          <w:lang w:val="en-US"/>
        </w:rPr>
        <w:t>Derivation process for a sub prediction block temporal inter-view motion vector candidate</w:t>
      </w:r>
      <w:bookmarkEnd w:id="31"/>
      <w:bookmarkEnd w:id="32"/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 xml:space="preserve">This process is not invoked when </w:t>
      </w:r>
      <w:proofErr w:type="spellStart"/>
      <w:r w:rsidRPr="00E455EC">
        <w:rPr>
          <w:lang w:val="en-US"/>
        </w:rPr>
        <w:t>iv_mv_pred_</w:t>
      </w:r>
      <w:proofErr w:type="gramStart"/>
      <w:r w:rsidRPr="00E455EC">
        <w:rPr>
          <w:lang w:val="en-US"/>
        </w:rPr>
        <w:t>flag</w:t>
      </w:r>
      <w:proofErr w:type="spellEnd"/>
      <w:r w:rsidRPr="00E455EC">
        <w:rPr>
          <w:lang w:val="en-US"/>
        </w:rPr>
        <w:t>[</w:t>
      </w:r>
      <w:proofErr w:type="gramEnd"/>
      <w:r w:rsidRPr="00E455EC">
        <w:rPr>
          <w:lang w:val="en-US"/>
        </w:rPr>
        <w:t> </w:t>
      </w:r>
      <w:proofErr w:type="spellStart"/>
      <w:r w:rsidRPr="00E455EC">
        <w:rPr>
          <w:lang w:val="en-US"/>
        </w:rPr>
        <w:t>nuh_layer_id</w:t>
      </w:r>
      <w:proofErr w:type="spellEnd"/>
      <w:r w:rsidRPr="00E455EC">
        <w:rPr>
          <w:lang w:val="en-US"/>
        </w:rPr>
        <w:t> ] is equal to 0.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>Inputs to this process are:</w:t>
      </w:r>
    </w:p>
    <w:p w:rsidR="00E455EC" w:rsidRPr="00E455EC" w:rsidRDefault="00E455EC" w:rsidP="00E455EC">
      <w:pPr>
        <w:pStyle w:val="3D0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a </w:t>
      </w:r>
      <w:proofErr w:type="spellStart"/>
      <w:r w:rsidRPr="00E455EC">
        <w:rPr>
          <w:sz w:val="20"/>
          <w:szCs w:val="20"/>
          <w:lang w:val="en-US"/>
        </w:rPr>
        <w:t>luma</w:t>
      </w:r>
      <w:proofErr w:type="spellEnd"/>
      <w:r w:rsidRPr="00E455EC">
        <w:rPr>
          <w:sz w:val="20"/>
          <w:szCs w:val="20"/>
          <w:lang w:val="en-US"/>
        </w:rPr>
        <w:t xml:space="preserve"> location ( </w:t>
      </w:r>
      <w:proofErr w:type="spellStart"/>
      <w:r w:rsidRPr="00E455EC">
        <w:rPr>
          <w:sz w:val="20"/>
          <w:szCs w:val="20"/>
          <w:lang w:val="en-US"/>
        </w:rPr>
        <w:t>xPb</w:t>
      </w:r>
      <w:proofErr w:type="spellEnd"/>
      <w:r w:rsidRPr="00E455EC">
        <w:rPr>
          <w:sz w:val="20"/>
          <w:szCs w:val="20"/>
          <w:lang w:val="en-US"/>
        </w:rPr>
        <w:t>, </w:t>
      </w:r>
      <w:proofErr w:type="spellStart"/>
      <w:r w:rsidRPr="00E455EC">
        <w:rPr>
          <w:sz w:val="20"/>
          <w:szCs w:val="20"/>
          <w:lang w:val="en-US"/>
        </w:rPr>
        <w:t>yPb</w:t>
      </w:r>
      <w:proofErr w:type="spellEnd"/>
      <w:r w:rsidRPr="00E455EC">
        <w:rPr>
          <w:sz w:val="20"/>
          <w:szCs w:val="20"/>
          <w:lang w:val="en-US"/>
        </w:rPr>
        <w:t xml:space="preserve"> ) of the top-left </w:t>
      </w:r>
      <w:proofErr w:type="spellStart"/>
      <w:r w:rsidRPr="00E455EC">
        <w:rPr>
          <w:sz w:val="20"/>
          <w:szCs w:val="20"/>
          <w:lang w:val="en-US"/>
        </w:rPr>
        <w:t>luma</w:t>
      </w:r>
      <w:proofErr w:type="spellEnd"/>
      <w:r w:rsidRPr="00E455EC">
        <w:rPr>
          <w:sz w:val="20"/>
          <w:szCs w:val="20"/>
          <w:lang w:val="en-US"/>
        </w:rPr>
        <w:t xml:space="preserve"> sample of the current prediction unit relative to the top-left </w:t>
      </w:r>
      <w:proofErr w:type="spellStart"/>
      <w:r w:rsidRPr="00E455EC">
        <w:rPr>
          <w:sz w:val="20"/>
          <w:szCs w:val="20"/>
          <w:lang w:val="en-US"/>
        </w:rPr>
        <w:t>luma</w:t>
      </w:r>
      <w:proofErr w:type="spellEnd"/>
      <w:r w:rsidRPr="00E455EC">
        <w:rPr>
          <w:sz w:val="20"/>
          <w:szCs w:val="20"/>
          <w:lang w:val="en-US"/>
        </w:rPr>
        <w:t xml:space="preserve"> sample of the current picture,</w:t>
      </w:r>
    </w:p>
    <w:p w:rsidR="00E455EC" w:rsidRPr="00E455EC" w:rsidRDefault="00E455EC" w:rsidP="00E455EC">
      <w:pPr>
        <w:pStyle w:val="3D0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variables </w:t>
      </w:r>
      <w:proofErr w:type="spellStart"/>
      <w:r w:rsidRPr="00E455EC">
        <w:rPr>
          <w:sz w:val="20"/>
          <w:szCs w:val="20"/>
          <w:lang w:val="en-US"/>
        </w:rPr>
        <w:t>nPbW</w:t>
      </w:r>
      <w:proofErr w:type="spellEnd"/>
      <w:r w:rsidRPr="00E455EC">
        <w:rPr>
          <w:sz w:val="20"/>
          <w:szCs w:val="20"/>
          <w:lang w:val="en-US"/>
        </w:rPr>
        <w:t xml:space="preserve"> and </w:t>
      </w:r>
      <w:proofErr w:type="spellStart"/>
      <w:r w:rsidRPr="00E455EC">
        <w:rPr>
          <w:sz w:val="20"/>
          <w:szCs w:val="20"/>
          <w:lang w:val="en-US"/>
        </w:rPr>
        <w:t>nPbH</w:t>
      </w:r>
      <w:proofErr w:type="spellEnd"/>
      <w:r w:rsidRPr="00E455EC">
        <w:rPr>
          <w:sz w:val="20"/>
          <w:szCs w:val="20"/>
          <w:lang w:val="en-US"/>
        </w:rPr>
        <w:t xml:space="preserve"> specifying the width and the height, respectively, of the current prediction unit,</w:t>
      </w:r>
    </w:p>
    <w:p w:rsidR="00E455EC" w:rsidRPr="00E455EC" w:rsidRDefault="00E455EC" w:rsidP="00E455EC">
      <w:pPr>
        <w:pStyle w:val="3D0"/>
        <w:rPr>
          <w:sz w:val="20"/>
          <w:szCs w:val="20"/>
          <w:lang w:val="en-US"/>
        </w:rPr>
      </w:pPr>
      <w:proofErr w:type="gramStart"/>
      <w:r w:rsidRPr="00E455EC">
        <w:rPr>
          <w:sz w:val="20"/>
          <w:szCs w:val="20"/>
          <w:lang w:val="en-US"/>
        </w:rPr>
        <w:t>a</w:t>
      </w:r>
      <w:proofErr w:type="gramEnd"/>
      <w:r w:rsidRPr="00E455EC">
        <w:rPr>
          <w:sz w:val="20"/>
          <w:szCs w:val="20"/>
          <w:lang w:val="en-US"/>
        </w:rPr>
        <w:t xml:space="preserve"> reference view index </w:t>
      </w:r>
      <w:proofErr w:type="spellStart"/>
      <w:r w:rsidRPr="00E455EC">
        <w:rPr>
          <w:sz w:val="20"/>
          <w:szCs w:val="20"/>
          <w:lang w:val="en-US"/>
        </w:rPr>
        <w:t>refViewIdx</w:t>
      </w:r>
      <w:proofErr w:type="spellEnd"/>
      <w:r w:rsidRPr="00E455EC">
        <w:rPr>
          <w:sz w:val="20"/>
          <w:szCs w:val="20"/>
          <w:lang w:val="en-US"/>
        </w:rPr>
        <w:t>.</w:t>
      </w:r>
    </w:p>
    <w:p w:rsidR="00E455EC" w:rsidRPr="00E455EC" w:rsidRDefault="00E455EC" w:rsidP="00E455EC">
      <w:pPr>
        <w:pStyle w:val="3D0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a disparity vector </w:t>
      </w:r>
      <w:proofErr w:type="spellStart"/>
      <w:r w:rsidRPr="00E455EC">
        <w:rPr>
          <w:sz w:val="20"/>
          <w:szCs w:val="20"/>
          <w:lang w:val="en-US"/>
        </w:rPr>
        <w:t>mvDisp</w:t>
      </w:r>
      <w:proofErr w:type="spellEnd"/>
      <w:r w:rsidRPr="00E455EC">
        <w:rPr>
          <w:sz w:val="20"/>
          <w:szCs w:val="20"/>
          <w:lang w:val="en-US"/>
        </w:rPr>
        <w:t>,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>Outputs of this process are:</w:t>
      </w:r>
    </w:p>
    <w:p w:rsidR="00E455EC" w:rsidRPr="00E455EC" w:rsidRDefault="00E455EC" w:rsidP="00E455EC">
      <w:pPr>
        <w:pStyle w:val="3D0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the flags </w:t>
      </w:r>
      <w:proofErr w:type="spellStart"/>
      <w:r w:rsidRPr="00E455EC">
        <w:rPr>
          <w:sz w:val="20"/>
          <w:szCs w:val="20"/>
          <w:lang w:val="en-US"/>
        </w:rPr>
        <w:t>availableFlagLXInterView</w:t>
      </w:r>
      <w:proofErr w:type="spellEnd"/>
      <w:r w:rsidRPr="00E455EC">
        <w:rPr>
          <w:sz w:val="20"/>
          <w:szCs w:val="20"/>
          <w:lang w:val="en-US"/>
        </w:rPr>
        <w:t>, with X in the range of 0 to 1, inclusive, specifying whether the temporal inter-view motion vector candidate is available,</w:t>
      </w:r>
    </w:p>
    <w:p w:rsidR="00E455EC" w:rsidRPr="00E455EC" w:rsidRDefault="00E455EC" w:rsidP="00E455EC">
      <w:pPr>
        <w:pStyle w:val="3D0"/>
        <w:rPr>
          <w:sz w:val="20"/>
          <w:szCs w:val="20"/>
          <w:lang w:val="en-US"/>
        </w:rPr>
      </w:pPr>
      <w:proofErr w:type="gramStart"/>
      <w:r w:rsidRPr="00E455EC">
        <w:rPr>
          <w:sz w:val="20"/>
          <w:szCs w:val="20"/>
          <w:lang w:val="en-US"/>
        </w:rPr>
        <w:t>the</w:t>
      </w:r>
      <w:proofErr w:type="gramEnd"/>
      <w:r w:rsidRPr="00E455EC">
        <w:rPr>
          <w:sz w:val="20"/>
          <w:szCs w:val="20"/>
          <w:lang w:val="en-US"/>
        </w:rPr>
        <w:t xml:space="preserve"> temporal inter-view motion vector candidate </w:t>
      </w:r>
      <w:proofErr w:type="spellStart"/>
      <w:r w:rsidRPr="00E455EC">
        <w:rPr>
          <w:sz w:val="20"/>
          <w:szCs w:val="20"/>
          <w:lang w:val="en-US"/>
        </w:rPr>
        <w:t>mvLXInterView</w:t>
      </w:r>
      <w:proofErr w:type="spellEnd"/>
      <w:r w:rsidRPr="00E455EC">
        <w:rPr>
          <w:sz w:val="20"/>
          <w:szCs w:val="20"/>
          <w:lang w:val="en-US"/>
        </w:rPr>
        <w:t xml:space="preserve">, with X in the range of 0 to 1, inclusive. </w:t>
      </w:r>
    </w:p>
    <w:p w:rsidR="00E455EC" w:rsidRPr="00E455EC" w:rsidRDefault="00E455EC" w:rsidP="00E455EC">
      <w:pPr>
        <w:pStyle w:val="3D0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the reference index </w:t>
      </w:r>
      <w:proofErr w:type="spellStart"/>
      <w:r w:rsidRPr="00E455EC">
        <w:rPr>
          <w:sz w:val="20"/>
          <w:szCs w:val="20"/>
          <w:lang w:val="en-US"/>
        </w:rPr>
        <w:t>refIdxLXInterView</w:t>
      </w:r>
      <w:proofErr w:type="spellEnd"/>
      <w:r w:rsidRPr="00E455EC">
        <w:rPr>
          <w:sz w:val="20"/>
          <w:szCs w:val="20"/>
          <w:lang w:val="en-US"/>
        </w:rPr>
        <w:t xml:space="preserve">, with X in the range of 0 to 1, inclusive, specifying a reference </w:t>
      </w:r>
      <w:r w:rsidRPr="00E455EC">
        <w:rPr>
          <w:sz w:val="20"/>
          <w:szCs w:val="20"/>
          <w:lang w:val="en-US"/>
        </w:rPr>
        <w:lastRenderedPageBreak/>
        <w:t xml:space="preserve">picture in the reference picture list </w:t>
      </w:r>
      <w:proofErr w:type="spellStart"/>
      <w:r w:rsidRPr="00E455EC">
        <w:rPr>
          <w:sz w:val="20"/>
          <w:szCs w:val="20"/>
          <w:lang w:val="en-US"/>
        </w:rPr>
        <w:t>RefPicListLX</w:t>
      </w:r>
      <w:proofErr w:type="spellEnd"/>
      <w:r w:rsidRPr="00E455EC">
        <w:rPr>
          <w:sz w:val="20"/>
          <w:szCs w:val="20"/>
          <w:lang w:val="en-US"/>
        </w:rPr>
        <w:t>,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>For X in the range of 0 to 1, inclusive, the following applies: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>–</w:t>
      </w:r>
      <w:r w:rsidRPr="00E455EC">
        <w:rPr>
          <w:lang w:val="en-US"/>
        </w:rPr>
        <w:tab/>
        <w:t xml:space="preserve">The flag </w:t>
      </w:r>
      <w:proofErr w:type="spellStart"/>
      <w:r w:rsidRPr="00E455EC">
        <w:rPr>
          <w:lang w:val="en-US"/>
        </w:rPr>
        <w:t>availableFlagLXInterView</w:t>
      </w:r>
      <w:proofErr w:type="spellEnd"/>
      <w:r w:rsidRPr="00E455EC">
        <w:rPr>
          <w:lang w:val="en-US"/>
        </w:rPr>
        <w:t xml:space="preserve"> is set equal to 0.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>–</w:t>
      </w:r>
      <w:r w:rsidRPr="00E455EC">
        <w:rPr>
          <w:lang w:val="en-US"/>
        </w:rPr>
        <w:tab/>
        <w:t xml:space="preserve">The motion vector </w:t>
      </w:r>
      <w:proofErr w:type="spellStart"/>
      <w:r w:rsidRPr="00E455EC">
        <w:rPr>
          <w:lang w:val="en-US"/>
        </w:rPr>
        <w:t>mvLXInterView</w:t>
      </w:r>
      <w:proofErr w:type="spellEnd"/>
      <w:r w:rsidRPr="00E455EC">
        <w:rPr>
          <w:lang w:val="en-US"/>
        </w:rPr>
        <w:t xml:space="preserve"> is set equal to </w:t>
      </w:r>
      <w:proofErr w:type="gramStart"/>
      <w:r w:rsidRPr="00E455EC">
        <w:rPr>
          <w:lang w:val="en-US"/>
        </w:rPr>
        <w:t>( 0</w:t>
      </w:r>
      <w:proofErr w:type="gramEnd"/>
      <w:r w:rsidRPr="00E455EC">
        <w:rPr>
          <w:lang w:val="en-US"/>
        </w:rPr>
        <w:t>, 0 ).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>–</w:t>
      </w:r>
      <w:r w:rsidRPr="00E455EC">
        <w:rPr>
          <w:lang w:val="en-US"/>
        </w:rPr>
        <w:tab/>
        <w:t xml:space="preserve">The reference index </w:t>
      </w:r>
      <w:proofErr w:type="spellStart"/>
      <w:r w:rsidRPr="00E455EC">
        <w:rPr>
          <w:lang w:val="en-US"/>
        </w:rPr>
        <w:t>refIdxLXInterView</w:t>
      </w:r>
      <w:proofErr w:type="spellEnd"/>
      <w:r w:rsidRPr="00E455EC">
        <w:rPr>
          <w:lang w:val="en-US"/>
        </w:rPr>
        <w:t xml:space="preserve"> is set equal to –1.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 xml:space="preserve">The variables </w:t>
      </w:r>
      <w:proofErr w:type="spellStart"/>
      <w:r w:rsidRPr="00E455EC">
        <w:rPr>
          <w:lang w:val="en-US"/>
        </w:rPr>
        <w:t>nSbW</w:t>
      </w:r>
      <w:proofErr w:type="spellEnd"/>
      <w:r w:rsidRPr="00E455EC">
        <w:rPr>
          <w:lang w:val="en-US"/>
        </w:rPr>
        <w:t xml:space="preserve"> and </w:t>
      </w:r>
      <w:proofErr w:type="spellStart"/>
      <w:r w:rsidRPr="00E455EC">
        <w:rPr>
          <w:lang w:val="en-US"/>
        </w:rPr>
        <w:t>nSbH</w:t>
      </w:r>
      <w:proofErr w:type="spellEnd"/>
      <w:r w:rsidRPr="00E455EC">
        <w:rPr>
          <w:lang w:val="en-US"/>
        </w:rPr>
        <w:t xml:space="preserve"> are derived as:</w:t>
      </w:r>
    </w:p>
    <w:p w:rsidR="00E455EC" w:rsidRPr="00E455EC" w:rsidRDefault="00E455EC" w:rsidP="00E455EC">
      <w:pPr>
        <w:pStyle w:val="3E1"/>
        <w:numPr>
          <w:ilvl w:val="1"/>
          <w:numId w:val="3"/>
        </w:numPr>
        <w:rPr>
          <w:lang w:val="en-US"/>
        </w:rPr>
      </w:pPr>
      <w:proofErr w:type="spellStart"/>
      <w:proofErr w:type="gramStart"/>
      <w:r w:rsidRPr="00E455EC">
        <w:rPr>
          <w:lang w:val="en-US"/>
        </w:rPr>
        <w:t>nSbW</w:t>
      </w:r>
      <w:proofErr w:type="spellEnd"/>
      <w:proofErr w:type="gramEnd"/>
      <w:r w:rsidRPr="00E455EC">
        <w:rPr>
          <w:lang w:val="en-US"/>
        </w:rPr>
        <w:t xml:space="preserve"> = </w:t>
      </w:r>
      <w:proofErr w:type="spellStart"/>
      <w:r w:rsidRPr="00E455EC">
        <w:rPr>
          <w:lang w:val="en-US"/>
        </w:rPr>
        <w:t>nPbW</w:t>
      </w:r>
      <w:proofErr w:type="spellEnd"/>
      <w:r w:rsidRPr="00E455EC">
        <w:rPr>
          <w:lang w:val="en-US"/>
        </w:rPr>
        <w:t xml:space="preserve"> / </w:t>
      </w:r>
      <w:proofErr w:type="spellStart"/>
      <w:r w:rsidRPr="00E455EC">
        <w:rPr>
          <w:lang w:val="en-US"/>
        </w:rPr>
        <w:t>SubPbSize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nuh_layer_id</w:t>
      </w:r>
      <w:proofErr w:type="spellEnd"/>
      <w:r w:rsidRPr="00E455EC">
        <w:rPr>
          <w:lang w:val="en-US"/>
        </w:rPr>
        <w:t xml:space="preserve"> ]  &lt;=  1 ? </w:t>
      </w:r>
      <w:proofErr w:type="spellStart"/>
      <w:r w:rsidRPr="00E455EC">
        <w:rPr>
          <w:lang w:val="en-US"/>
        </w:rPr>
        <w:t>nPbW</w:t>
      </w:r>
      <w:proofErr w:type="spellEnd"/>
      <w:r w:rsidRPr="00E455EC">
        <w:rPr>
          <w:lang w:val="en-US"/>
        </w:rPr>
        <w:t xml:space="preserve"> : </w:t>
      </w:r>
      <w:proofErr w:type="spellStart"/>
      <w:r w:rsidRPr="00E455EC">
        <w:rPr>
          <w:lang w:val="en-US"/>
        </w:rPr>
        <w:t>SubPbSize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nuh_layer_id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9F0720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9F0720" w:rsidRPr="00E455EC">
        <w:fldChar w:fldCharType="separate"/>
      </w:r>
      <w:r w:rsidRPr="00E455EC">
        <w:rPr>
          <w:noProof/>
          <w:lang w:val="en-US"/>
        </w:rPr>
        <w:t>157</w:t>
      </w:r>
      <w:r w:rsidR="009F0720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1"/>
        <w:numPr>
          <w:ilvl w:val="1"/>
          <w:numId w:val="3"/>
        </w:numPr>
        <w:rPr>
          <w:lang w:val="en-US"/>
        </w:rPr>
      </w:pPr>
      <w:proofErr w:type="spellStart"/>
      <w:proofErr w:type="gramStart"/>
      <w:r w:rsidRPr="00E455EC">
        <w:rPr>
          <w:lang w:val="en-US"/>
        </w:rPr>
        <w:t>nSbH</w:t>
      </w:r>
      <w:proofErr w:type="spellEnd"/>
      <w:proofErr w:type="gramEnd"/>
      <w:r w:rsidRPr="00E455EC">
        <w:rPr>
          <w:lang w:val="en-US"/>
        </w:rPr>
        <w:t xml:space="preserve"> = </w:t>
      </w:r>
      <w:proofErr w:type="spellStart"/>
      <w:r w:rsidRPr="00E455EC">
        <w:rPr>
          <w:lang w:val="en-US"/>
        </w:rPr>
        <w:t>nPbH</w:t>
      </w:r>
      <w:proofErr w:type="spellEnd"/>
      <w:r w:rsidRPr="00E455EC">
        <w:rPr>
          <w:lang w:val="en-US"/>
        </w:rPr>
        <w:t xml:space="preserve"> / </w:t>
      </w:r>
      <w:proofErr w:type="spellStart"/>
      <w:r w:rsidRPr="00E455EC">
        <w:rPr>
          <w:lang w:val="en-US"/>
        </w:rPr>
        <w:t>SubPbSize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nuh_layer_id</w:t>
      </w:r>
      <w:proofErr w:type="spellEnd"/>
      <w:r w:rsidRPr="00E455EC">
        <w:rPr>
          <w:lang w:val="en-US"/>
        </w:rPr>
        <w:t xml:space="preserve"> ]  &lt;=  1 ? </w:t>
      </w:r>
      <w:proofErr w:type="spellStart"/>
      <w:r w:rsidRPr="00E455EC">
        <w:rPr>
          <w:lang w:val="en-US"/>
        </w:rPr>
        <w:t>nPbH</w:t>
      </w:r>
      <w:proofErr w:type="spellEnd"/>
      <w:r w:rsidRPr="00E455EC">
        <w:rPr>
          <w:lang w:val="en-US"/>
        </w:rPr>
        <w:t xml:space="preserve"> : </w:t>
      </w:r>
      <w:proofErr w:type="spellStart"/>
      <w:r w:rsidRPr="00E455EC">
        <w:rPr>
          <w:lang w:val="en-US"/>
        </w:rPr>
        <w:t>SubPbSize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nuh_layer_id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9F0720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9F0720" w:rsidRPr="00E455EC">
        <w:fldChar w:fldCharType="separate"/>
      </w:r>
      <w:r w:rsidRPr="00E455EC">
        <w:rPr>
          <w:noProof/>
          <w:lang w:val="en-US"/>
        </w:rPr>
        <w:t>158</w:t>
      </w:r>
      <w:r w:rsidR="009F0720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 xml:space="preserve">The variable </w:t>
      </w:r>
      <w:proofErr w:type="spellStart"/>
      <w:r w:rsidRPr="00E455EC">
        <w:rPr>
          <w:lang w:val="en-US"/>
        </w:rPr>
        <w:t>ivRefPic</w:t>
      </w:r>
      <w:proofErr w:type="spellEnd"/>
      <w:r w:rsidRPr="00E455EC">
        <w:rPr>
          <w:lang w:val="en-US"/>
        </w:rPr>
        <w:t xml:space="preserve"> is set equal to the picture with </w:t>
      </w:r>
      <w:proofErr w:type="spellStart"/>
      <w:r w:rsidRPr="00E455EC">
        <w:rPr>
          <w:lang w:val="en-US"/>
        </w:rPr>
        <w:t>ViewIdx</w:t>
      </w:r>
      <w:proofErr w:type="spellEnd"/>
      <w:r w:rsidRPr="00E455EC">
        <w:rPr>
          <w:lang w:val="en-US"/>
        </w:rPr>
        <w:t xml:space="preserve"> equal to </w:t>
      </w:r>
      <w:proofErr w:type="spellStart"/>
      <w:r w:rsidRPr="00E455EC">
        <w:rPr>
          <w:lang w:val="en-US"/>
        </w:rPr>
        <w:t>refViewIdx</w:t>
      </w:r>
      <w:proofErr w:type="spellEnd"/>
      <w:r w:rsidRPr="00E455EC">
        <w:rPr>
          <w:lang w:val="en-US"/>
        </w:rPr>
        <w:t xml:space="preserve"> in the current access unit, the variable </w:t>
      </w:r>
      <w:proofErr w:type="spellStart"/>
      <w:r w:rsidRPr="00E455EC">
        <w:rPr>
          <w:lang w:val="en-US"/>
        </w:rPr>
        <w:t>curSubBlockIdx</w:t>
      </w:r>
      <w:proofErr w:type="spellEnd"/>
      <w:r w:rsidRPr="00E455EC">
        <w:rPr>
          <w:lang w:val="en-US"/>
        </w:rPr>
        <w:t xml:space="preserve"> is set equal to 0 and the variable </w:t>
      </w:r>
      <w:proofErr w:type="spellStart"/>
      <w:r w:rsidRPr="00E455EC">
        <w:rPr>
          <w:lang w:val="en-US"/>
        </w:rPr>
        <w:t>lastAvailableFlag</w:t>
      </w:r>
      <w:proofErr w:type="spellEnd"/>
      <w:r w:rsidRPr="00E455EC">
        <w:rPr>
          <w:lang w:val="en-US"/>
        </w:rPr>
        <w:t xml:space="preserve"> is set equal to 0.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 xml:space="preserve">For 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 xml:space="preserve"> in the range of 0 to </w:t>
      </w:r>
      <w:proofErr w:type="gramStart"/>
      <w:r w:rsidRPr="00E455EC">
        <w:rPr>
          <w:lang w:val="en-US"/>
        </w:rPr>
        <w:t>( </w:t>
      </w:r>
      <w:proofErr w:type="spellStart"/>
      <w:r w:rsidRPr="00E455EC">
        <w:rPr>
          <w:lang w:val="en-US"/>
        </w:rPr>
        <w:t>nPbH</w:t>
      </w:r>
      <w:proofErr w:type="spellEnd"/>
      <w:proofErr w:type="gramEnd"/>
      <w:r w:rsidRPr="00E455EC">
        <w:rPr>
          <w:lang w:val="en-US"/>
        </w:rPr>
        <w:t> / </w:t>
      </w:r>
      <w:proofErr w:type="spellStart"/>
      <w:r w:rsidRPr="00E455EC">
        <w:rPr>
          <w:lang w:val="en-US"/>
        </w:rPr>
        <w:t>nSbH</w:t>
      </w:r>
      <w:proofErr w:type="spellEnd"/>
      <w:r w:rsidRPr="00E455EC">
        <w:rPr>
          <w:lang w:val="en-US"/>
        </w:rPr>
        <w:t> – 1 ), inclusive, the following applies:</w:t>
      </w:r>
    </w:p>
    <w:p w:rsidR="00E455EC" w:rsidRPr="00E455EC" w:rsidRDefault="00E455EC" w:rsidP="00E455EC">
      <w:pPr>
        <w:pStyle w:val="3D0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For </w:t>
      </w:r>
      <w:proofErr w:type="spellStart"/>
      <w:r w:rsidRPr="00E455EC">
        <w:rPr>
          <w:sz w:val="20"/>
          <w:szCs w:val="20"/>
          <w:lang w:val="en-US"/>
        </w:rPr>
        <w:t>xBlk</w:t>
      </w:r>
      <w:proofErr w:type="spellEnd"/>
      <w:r w:rsidRPr="00E455EC">
        <w:rPr>
          <w:sz w:val="20"/>
          <w:szCs w:val="20"/>
          <w:lang w:val="en-US"/>
        </w:rPr>
        <w:t xml:space="preserve"> in the range of 0 to ( </w:t>
      </w:r>
      <w:proofErr w:type="spellStart"/>
      <w:r w:rsidRPr="00E455EC">
        <w:rPr>
          <w:sz w:val="20"/>
          <w:szCs w:val="20"/>
          <w:lang w:val="en-US"/>
        </w:rPr>
        <w:t>nPbW</w:t>
      </w:r>
      <w:proofErr w:type="spellEnd"/>
      <w:r w:rsidRPr="00E455EC">
        <w:rPr>
          <w:sz w:val="20"/>
          <w:szCs w:val="20"/>
          <w:lang w:val="en-US"/>
        </w:rPr>
        <w:t> / </w:t>
      </w:r>
      <w:proofErr w:type="spellStart"/>
      <w:r w:rsidRPr="00E455EC">
        <w:rPr>
          <w:sz w:val="20"/>
          <w:szCs w:val="20"/>
          <w:lang w:val="en-US"/>
        </w:rPr>
        <w:t>nSbW</w:t>
      </w:r>
      <w:proofErr w:type="spellEnd"/>
      <w:r w:rsidRPr="00E455EC">
        <w:rPr>
          <w:sz w:val="20"/>
          <w:szCs w:val="20"/>
          <w:lang w:val="en-US"/>
        </w:rPr>
        <w:t> – 1 ), inclusive, the following applies:</w:t>
      </w:r>
    </w:p>
    <w:p w:rsidR="00E455EC" w:rsidRPr="00E455EC" w:rsidRDefault="00E455EC" w:rsidP="00E455EC">
      <w:pPr>
        <w:pStyle w:val="3D1"/>
        <w:numPr>
          <w:ilvl w:val="2"/>
          <w:numId w:val="2"/>
        </w:numPr>
        <w:tabs>
          <w:tab w:val="clear" w:pos="340"/>
          <w:tab w:val="clear" w:pos="794"/>
          <w:tab w:val="num" w:pos="1072"/>
          <w:tab w:val="num" w:pos="1191"/>
        </w:tabs>
        <w:ind w:left="1071"/>
        <w:rPr>
          <w:ins w:id="34" w:author="Jicheng" w:date="2013-12-30T17:34:00Z"/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For X in the range of 0 to 1, inclusive, the derivation process for a temporal inter-view motion vector candidate as specified in </w:t>
      </w:r>
      <w:proofErr w:type="spellStart"/>
      <w:r w:rsidRPr="00E455EC">
        <w:rPr>
          <w:sz w:val="20"/>
          <w:szCs w:val="20"/>
          <w:lang w:val="en-US"/>
        </w:rPr>
        <w:t>subclause</w:t>
      </w:r>
      <w:proofErr w:type="spellEnd"/>
      <w:r w:rsidRPr="00E455EC">
        <w:rPr>
          <w:sz w:val="20"/>
          <w:szCs w:val="20"/>
          <w:lang w:val="en-US"/>
        </w:rPr>
        <w:t xml:space="preserve"> </w:t>
      </w:r>
      <w:fldSimple w:instr=" REF _Ref350871408 \n \h  \* MERGEFORMAT " w:fldLock="1">
        <w:r w:rsidRPr="00E455EC">
          <w:rPr>
            <w:sz w:val="20"/>
            <w:szCs w:val="20"/>
            <w:lang w:val="en-US"/>
          </w:rPr>
          <w:t>H.8.5.3.2.11</w:t>
        </w:r>
      </w:fldSimple>
      <w:r w:rsidRPr="00E455EC">
        <w:rPr>
          <w:sz w:val="20"/>
          <w:szCs w:val="20"/>
          <w:lang w:val="en-US"/>
        </w:rPr>
        <w:t xml:space="preserve"> is invoked with the </w:t>
      </w:r>
      <w:proofErr w:type="spellStart"/>
      <w:r w:rsidRPr="00E455EC">
        <w:rPr>
          <w:sz w:val="20"/>
          <w:szCs w:val="20"/>
          <w:lang w:val="en-US"/>
        </w:rPr>
        <w:t>luma</w:t>
      </w:r>
      <w:proofErr w:type="spellEnd"/>
      <w:r w:rsidRPr="00E455EC">
        <w:rPr>
          <w:sz w:val="20"/>
          <w:szCs w:val="20"/>
          <w:lang w:val="en-US"/>
        </w:rPr>
        <w:t xml:space="preserve"> location ( </w:t>
      </w:r>
      <w:proofErr w:type="spellStart"/>
      <w:r w:rsidRPr="00E455EC">
        <w:rPr>
          <w:sz w:val="20"/>
          <w:szCs w:val="20"/>
          <w:lang w:val="en-US"/>
        </w:rPr>
        <w:t>xPb</w:t>
      </w:r>
      <w:proofErr w:type="spellEnd"/>
      <w:r w:rsidRPr="00E455EC">
        <w:rPr>
          <w:sz w:val="20"/>
          <w:szCs w:val="20"/>
          <w:lang w:val="en-US"/>
        </w:rPr>
        <w:t> + </w:t>
      </w:r>
      <w:proofErr w:type="spellStart"/>
      <w:r w:rsidRPr="00E455EC">
        <w:rPr>
          <w:sz w:val="20"/>
          <w:szCs w:val="20"/>
          <w:lang w:val="en-US"/>
        </w:rPr>
        <w:t>xBlk</w:t>
      </w:r>
      <w:proofErr w:type="spellEnd"/>
      <w:r w:rsidRPr="00E455EC">
        <w:rPr>
          <w:sz w:val="20"/>
          <w:szCs w:val="20"/>
          <w:lang w:val="en-US"/>
        </w:rPr>
        <w:t>*</w:t>
      </w:r>
      <w:proofErr w:type="spellStart"/>
      <w:r w:rsidRPr="00E455EC">
        <w:rPr>
          <w:sz w:val="20"/>
          <w:szCs w:val="20"/>
          <w:lang w:val="en-US"/>
        </w:rPr>
        <w:t>nSbW</w:t>
      </w:r>
      <w:proofErr w:type="spellEnd"/>
      <w:r w:rsidRPr="00E455EC">
        <w:rPr>
          <w:sz w:val="20"/>
          <w:szCs w:val="20"/>
          <w:lang w:val="en-US"/>
        </w:rPr>
        <w:t>, </w:t>
      </w:r>
      <w:proofErr w:type="spellStart"/>
      <w:r w:rsidRPr="00E455EC">
        <w:rPr>
          <w:sz w:val="20"/>
          <w:szCs w:val="20"/>
          <w:lang w:val="en-US"/>
        </w:rPr>
        <w:t>yPb</w:t>
      </w:r>
      <w:proofErr w:type="spellEnd"/>
      <w:r w:rsidRPr="00E455EC">
        <w:rPr>
          <w:sz w:val="20"/>
          <w:szCs w:val="20"/>
          <w:lang w:val="en-US"/>
        </w:rPr>
        <w:t> + </w:t>
      </w:r>
      <w:proofErr w:type="spellStart"/>
      <w:r w:rsidRPr="00E455EC">
        <w:rPr>
          <w:sz w:val="20"/>
          <w:szCs w:val="20"/>
          <w:lang w:val="en-US"/>
        </w:rPr>
        <w:t>yBlk</w:t>
      </w:r>
      <w:proofErr w:type="spellEnd"/>
      <w:r w:rsidRPr="00E455EC">
        <w:rPr>
          <w:sz w:val="20"/>
          <w:szCs w:val="20"/>
          <w:lang w:val="en-US"/>
        </w:rPr>
        <w:t> * </w:t>
      </w:r>
      <w:proofErr w:type="spellStart"/>
      <w:r w:rsidRPr="00E455EC">
        <w:rPr>
          <w:sz w:val="20"/>
          <w:szCs w:val="20"/>
          <w:lang w:val="en-US"/>
        </w:rPr>
        <w:t>nSbH</w:t>
      </w:r>
      <w:proofErr w:type="spellEnd"/>
      <w:r w:rsidRPr="00E455EC">
        <w:rPr>
          <w:sz w:val="20"/>
          <w:szCs w:val="20"/>
          <w:lang w:val="en-US"/>
        </w:rPr>
        <w:t xml:space="preserve"> ), the variables </w:t>
      </w:r>
      <w:proofErr w:type="spellStart"/>
      <w:r w:rsidRPr="00E455EC">
        <w:rPr>
          <w:sz w:val="20"/>
          <w:szCs w:val="20"/>
          <w:lang w:val="en-US"/>
        </w:rPr>
        <w:t>nSbW</w:t>
      </w:r>
      <w:proofErr w:type="spellEnd"/>
      <w:r w:rsidRPr="00E455EC">
        <w:rPr>
          <w:sz w:val="20"/>
          <w:szCs w:val="20"/>
          <w:lang w:val="en-US"/>
        </w:rPr>
        <w:t xml:space="preserve"> and </w:t>
      </w:r>
      <w:proofErr w:type="spellStart"/>
      <w:r w:rsidRPr="00E455EC">
        <w:rPr>
          <w:sz w:val="20"/>
          <w:szCs w:val="20"/>
          <w:lang w:val="en-US"/>
        </w:rPr>
        <w:t>nSbH</w:t>
      </w:r>
      <w:proofErr w:type="spellEnd"/>
      <w:r w:rsidRPr="00E455EC">
        <w:rPr>
          <w:sz w:val="20"/>
          <w:szCs w:val="20"/>
          <w:lang w:val="en-US"/>
        </w:rPr>
        <w:t xml:space="preserve">, the prediction list indication X, the view order index </w:t>
      </w:r>
      <w:proofErr w:type="spellStart"/>
      <w:r w:rsidRPr="00E455EC">
        <w:rPr>
          <w:sz w:val="20"/>
          <w:szCs w:val="20"/>
          <w:lang w:val="en-US"/>
        </w:rPr>
        <w:t>refViewIdx</w:t>
      </w:r>
      <w:proofErr w:type="spellEnd"/>
      <w:r w:rsidRPr="00E455EC">
        <w:rPr>
          <w:sz w:val="20"/>
          <w:szCs w:val="20"/>
          <w:lang w:val="en-US"/>
        </w:rPr>
        <w:t xml:space="preserve">, and the disparity vector </w:t>
      </w:r>
      <w:proofErr w:type="spellStart"/>
      <w:r w:rsidRPr="00E455EC">
        <w:rPr>
          <w:sz w:val="20"/>
          <w:szCs w:val="20"/>
          <w:lang w:val="en-US"/>
        </w:rPr>
        <w:t>mvDisp</w:t>
      </w:r>
      <w:proofErr w:type="spellEnd"/>
      <w:r w:rsidRPr="00E455EC">
        <w:rPr>
          <w:sz w:val="20"/>
          <w:szCs w:val="20"/>
          <w:lang w:val="en-US"/>
        </w:rPr>
        <w:t xml:space="preserve"> as the inputs and the outputs are the flag </w:t>
      </w:r>
      <w:bookmarkStart w:id="35" w:name="OLE_LINK10"/>
      <w:bookmarkStart w:id="36" w:name="OLE_LINK9"/>
      <w:bookmarkStart w:id="37" w:name="OLE_LINK2"/>
      <w:bookmarkStart w:id="38" w:name="OLE_LINK1"/>
      <w:proofErr w:type="spellStart"/>
      <w:r w:rsidRPr="00E455EC">
        <w:rPr>
          <w:sz w:val="20"/>
          <w:szCs w:val="20"/>
          <w:lang w:val="en-US"/>
        </w:rPr>
        <w:t>spPredFlagLX</w:t>
      </w:r>
      <w:bookmarkEnd w:id="35"/>
      <w:bookmarkEnd w:id="36"/>
      <w:proofErr w:type="spellEnd"/>
      <w:r w:rsidRPr="00E455EC">
        <w:rPr>
          <w:sz w:val="20"/>
          <w:szCs w:val="20"/>
          <w:lang w:val="en-US"/>
        </w:rPr>
        <w:t>[ </w:t>
      </w:r>
      <w:proofErr w:type="spellStart"/>
      <w:r w:rsidRPr="00E455EC">
        <w:rPr>
          <w:sz w:val="20"/>
          <w:szCs w:val="20"/>
          <w:lang w:val="en-US"/>
        </w:rPr>
        <w:t>xBlk</w:t>
      </w:r>
      <w:proofErr w:type="spellEnd"/>
      <w:r w:rsidRPr="00E455EC">
        <w:rPr>
          <w:sz w:val="20"/>
          <w:szCs w:val="20"/>
          <w:lang w:val="en-US"/>
        </w:rPr>
        <w:t> ][ </w:t>
      </w:r>
      <w:proofErr w:type="spellStart"/>
      <w:r w:rsidRPr="00E455EC">
        <w:rPr>
          <w:sz w:val="20"/>
          <w:szCs w:val="20"/>
          <w:lang w:val="en-US"/>
        </w:rPr>
        <w:t>yBlk</w:t>
      </w:r>
      <w:proofErr w:type="spellEnd"/>
      <w:r w:rsidRPr="00E455EC">
        <w:rPr>
          <w:sz w:val="20"/>
          <w:szCs w:val="20"/>
          <w:lang w:val="en-US"/>
        </w:rPr>
        <w:t> ]</w:t>
      </w:r>
      <w:bookmarkEnd w:id="37"/>
      <w:bookmarkEnd w:id="38"/>
      <w:r w:rsidRPr="00E455EC">
        <w:rPr>
          <w:sz w:val="20"/>
          <w:szCs w:val="20"/>
          <w:lang w:val="en-US"/>
        </w:rPr>
        <w:t xml:space="preserve">, the motion vector </w:t>
      </w:r>
      <w:proofErr w:type="spellStart"/>
      <w:r w:rsidRPr="00E455EC">
        <w:rPr>
          <w:sz w:val="20"/>
          <w:szCs w:val="20"/>
          <w:lang w:val="en-US"/>
        </w:rPr>
        <w:t>spMvLX</w:t>
      </w:r>
      <w:proofErr w:type="spellEnd"/>
      <w:r w:rsidRPr="00E455EC">
        <w:rPr>
          <w:sz w:val="20"/>
          <w:szCs w:val="20"/>
          <w:lang w:val="en-US"/>
        </w:rPr>
        <w:t>[ </w:t>
      </w:r>
      <w:proofErr w:type="spellStart"/>
      <w:r w:rsidRPr="00E455EC">
        <w:rPr>
          <w:sz w:val="20"/>
          <w:szCs w:val="20"/>
          <w:lang w:val="en-US"/>
        </w:rPr>
        <w:t>xBlk</w:t>
      </w:r>
      <w:proofErr w:type="spellEnd"/>
      <w:r w:rsidRPr="00E455EC">
        <w:rPr>
          <w:sz w:val="20"/>
          <w:szCs w:val="20"/>
          <w:lang w:val="en-US"/>
        </w:rPr>
        <w:t> ][ </w:t>
      </w:r>
      <w:proofErr w:type="spellStart"/>
      <w:r w:rsidRPr="00E455EC">
        <w:rPr>
          <w:sz w:val="20"/>
          <w:szCs w:val="20"/>
          <w:lang w:val="en-US"/>
        </w:rPr>
        <w:t>yBlk</w:t>
      </w:r>
      <w:proofErr w:type="spellEnd"/>
      <w:r w:rsidRPr="00E455EC">
        <w:rPr>
          <w:sz w:val="20"/>
          <w:szCs w:val="20"/>
          <w:lang w:val="en-US"/>
        </w:rPr>
        <w:t xml:space="preserve"> ] and the reference index </w:t>
      </w:r>
      <w:proofErr w:type="spellStart"/>
      <w:r w:rsidRPr="00E455EC">
        <w:rPr>
          <w:sz w:val="20"/>
          <w:szCs w:val="20"/>
          <w:lang w:val="en-US"/>
        </w:rPr>
        <w:t>spRefIdxLX</w:t>
      </w:r>
      <w:proofErr w:type="spellEnd"/>
      <w:r w:rsidRPr="00E455EC">
        <w:rPr>
          <w:sz w:val="20"/>
          <w:szCs w:val="20"/>
          <w:lang w:val="en-US"/>
        </w:rPr>
        <w:t>[ </w:t>
      </w:r>
      <w:proofErr w:type="spellStart"/>
      <w:r w:rsidRPr="00E455EC">
        <w:rPr>
          <w:sz w:val="20"/>
          <w:szCs w:val="20"/>
          <w:lang w:val="en-US"/>
        </w:rPr>
        <w:t>xBlk</w:t>
      </w:r>
      <w:proofErr w:type="spellEnd"/>
      <w:r w:rsidRPr="00E455EC">
        <w:rPr>
          <w:sz w:val="20"/>
          <w:szCs w:val="20"/>
          <w:lang w:val="en-US"/>
        </w:rPr>
        <w:t> ][ </w:t>
      </w:r>
      <w:proofErr w:type="spellStart"/>
      <w:r w:rsidRPr="00E455EC">
        <w:rPr>
          <w:sz w:val="20"/>
          <w:szCs w:val="20"/>
          <w:lang w:val="en-US"/>
        </w:rPr>
        <w:t>yBlk</w:t>
      </w:r>
      <w:proofErr w:type="spellEnd"/>
      <w:r w:rsidRPr="00E455EC">
        <w:rPr>
          <w:sz w:val="20"/>
          <w:szCs w:val="20"/>
          <w:lang w:val="en-US"/>
        </w:rPr>
        <w:t> ].</w:t>
      </w:r>
    </w:p>
    <w:p w:rsidR="00E455EC" w:rsidRPr="00E455EC" w:rsidRDefault="00E455EC" w:rsidP="00E455EC">
      <w:pPr>
        <w:pStyle w:val="3D1"/>
        <w:numPr>
          <w:ilvl w:val="2"/>
          <w:numId w:val="2"/>
        </w:numPr>
        <w:tabs>
          <w:tab w:val="clear" w:pos="340"/>
          <w:tab w:val="clear" w:pos="794"/>
          <w:tab w:val="num" w:pos="1072"/>
          <w:tab w:val="num" w:pos="1191"/>
        </w:tabs>
        <w:ind w:left="1071"/>
        <w:rPr>
          <w:ins w:id="39" w:author="Jicheng" w:date="2013-12-30T17:34:00Z"/>
          <w:sz w:val="20"/>
          <w:szCs w:val="20"/>
          <w:lang w:val="en-US"/>
        </w:rPr>
      </w:pPr>
      <w:ins w:id="40" w:author="Jicheng" w:date="2013-12-30T17:34:00Z">
        <w:r w:rsidRPr="00E455EC">
          <w:rPr>
            <w:sz w:val="20"/>
            <w:szCs w:val="20"/>
            <w:lang w:val="en-US"/>
          </w:rPr>
          <w:t>If all of the following conditions are true, the spPredFlagL1[</w:t>
        </w:r>
        <w:proofErr w:type="spellStart"/>
        <w:r w:rsidRPr="00E455EC">
          <w:rPr>
            <w:sz w:val="20"/>
            <w:szCs w:val="20"/>
            <w:lang w:val="en-US"/>
          </w:rPr>
          <w:t>xBlk</w:t>
        </w:r>
        <w:proofErr w:type="spellEnd"/>
        <w:r w:rsidRPr="00E455EC">
          <w:rPr>
            <w:sz w:val="20"/>
            <w:szCs w:val="20"/>
            <w:lang w:val="en-US"/>
          </w:rPr>
          <w:t>][</w:t>
        </w:r>
        <w:proofErr w:type="spellStart"/>
        <w:r w:rsidRPr="00E455EC">
          <w:rPr>
            <w:sz w:val="20"/>
            <w:szCs w:val="20"/>
            <w:lang w:val="en-US"/>
          </w:rPr>
          <w:t>yBlk</w:t>
        </w:r>
        <w:proofErr w:type="spellEnd"/>
        <w:r w:rsidRPr="00E455EC">
          <w:rPr>
            <w:sz w:val="20"/>
            <w:szCs w:val="20"/>
            <w:lang w:val="en-US"/>
          </w:rPr>
          <w:t>] is set equal to 0 and spRefIdxL1[</w:t>
        </w:r>
        <w:proofErr w:type="spellStart"/>
        <w:r w:rsidRPr="00E455EC">
          <w:rPr>
            <w:sz w:val="20"/>
            <w:szCs w:val="20"/>
            <w:lang w:val="en-US"/>
          </w:rPr>
          <w:t>xBlk</w:t>
        </w:r>
        <w:proofErr w:type="spellEnd"/>
        <w:r w:rsidRPr="00E455EC">
          <w:rPr>
            <w:sz w:val="20"/>
            <w:szCs w:val="20"/>
            <w:lang w:val="en-US"/>
          </w:rPr>
          <w:t>][</w:t>
        </w:r>
        <w:proofErr w:type="spellStart"/>
        <w:r w:rsidRPr="00E455EC">
          <w:rPr>
            <w:sz w:val="20"/>
            <w:szCs w:val="20"/>
            <w:lang w:val="en-US"/>
          </w:rPr>
          <w:t>yBlk</w:t>
        </w:r>
        <w:proofErr w:type="spellEnd"/>
        <w:r w:rsidRPr="00E455EC">
          <w:rPr>
            <w:sz w:val="20"/>
            <w:szCs w:val="20"/>
            <w:lang w:val="en-US"/>
          </w:rPr>
          <w:t>] is set equal to -1</w:t>
        </w:r>
      </w:ins>
    </w:p>
    <w:p w:rsidR="00E455EC" w:rsidRPr="00E455EC" w:rsidRDefault="00E455EC" w:rsidP="00A00E9A">
      <w:pPr>
        <w:pStyle w:val="3D3"/>
        <w:rPr>
          <w:ins w:id="41" w:author="Jicheng" w:date="2013-12-30T17:35:00Z"/>
        </w:rPr>
      </w:pPr>
      <w:proofErr w:type="spellStart"/>
      <w:ins w:id="42" w:author="Jicheng" w:date="2013-12-30T17:34:00Z">
        <w:r w:rsidRPr="00E455EC">
          <w:t>nSbW</w:t>
        </w:r>
        <w:proofErr w:type="spellEnd"/>
        <w:r w:rsidRPr="00E455EC">
          <w:t>*</w:t>
        </w:r>
        <w:proofErr w:type="spellStart"/>
        <w:r w:rsidRPr="00E455EC">
          <w:t>nSbH</w:t>
        </w:r>
      </w:ins>
      <w:proofErr w:type="spellEnd"/>
      <w:ins w:id="43" w:author="Jicheng" w:date="2013-12-30T17:35:00Z">
        <w:r w:rsidRPr="00E455EC">
          <w:t xml:space="preserve"> &lt; 64</w:t>
        </w:r>
      </w:ins>
    </w:p>
    <w:p w:rsidR="00E455EC" w:rsidRPr="00E455EC" w:rsidRDefault="00E455EC" w:rsidP="00A00E9A">
      <w:pPr>
        <w:pStyle w:val="3D3"/>
        <w:rPr>
          <w:ins w:id="44" w:author="Jicheng" w:date="2013-12-30T17:36:00Z"/>
        </w:rPr>
      </w:pPr>
      <w:ins w:id="45" w:author="Jicheng" w:date="2013-12-30T17:36:00Z">
        <w:r w:rsidRPr="00E455EC">
          <w:t>spPredFlagL0[ </w:t>
        </w:r>
        <w:proofErr w:type="spellStart"/>
        <w:r w:rsidRPr="00E455EC">
          <w:t>xBlk</w:t>
        </w:r>
        <w:proofErr w:type="spellEnd"/>
        <w:r w:rsidRPr="00E455EC">
          <w:t> ][ </w:t>
        </w:r>
        <w:proofErr w:type="spellStart"/>
        <w:r w:rsidRPr="00E455EC">
          <w:t>yBlk</w:t>
        </w:r>
        <w:proofErr w:type="spellEnd"/>
        <w:r w:rsidRPr="00E455EC">
          <w:t> ] == 1</w:t>
        </w:r>
      </w:ins>
    </w:p>
    <w:p w:rsidR="00E455EC" w:rsidRPr="00E455EC" w:rsidRDefault="00E455EC" w:rsidP="00A00E9A">
      <w:pPr>
        <w:pStyle w:val="3D3"/>
      </w:pPr>
      <w:ins w:id="46" w:author="Jicheng" w:date="2013-12-30T17:36:00Z">
        <w:r w:rsidRPr="00E455EC">
          <w:t>spPredFlagL1[ </w:t>
        </w:r>
        <w:proofErr w:type="spellStart"/>
        <w:r w:rsidRPr="00E455EC">
          <w:t>xBlk</w:t>
        </w:r>
        <w:proofErr w:type="spellEnd"/>
        <w:r w:rsidRPr="00E455EC">
          <w:t> ][ </w:t>
        </w:r>
        <w:proofErr w:type="spellStart"/>
        <w:r w:rsidRPr="00E455EC">
          <w:t>yBlk</w:t>
        </w:r>
        <w:proofErr w:type="spellEnd"/>
        <w:r w:rsidRPr="00E455EC">
          <w:t> ] == 1</w:t>
        </w:r>
      </w:ins>
    </w:p>
    <w:p w:rsidR="00E455EC" w:rsidRPr="00E455EC" w:rsidRDefault="00E455EC" w:rsidP="00E455EC">
      <w:pPr>
        <w:pStyle w:val="3D1"/>
        <w:rPr>
          <w:sz w:val="20"/>
          <w:szCs w:val="20"/>
          <w:lang w:val="en-US"/>
        </w:rPr>
      </w:pPr>
      <w:bookmarkStart w:id="47" w:name="OLE_LINK7"/>
      <w:bookmarkStart w:id="48" w:name="OLE_LINK8"/>
      <w:r w:rsidRPr="00E455EC">
        <w:rPr>
          <w:sz w:val="20"/>
          <w:szCs w:val="20"/>
          <w:lang w:val="en-US"/>
        </w:rPr>
        <w:t xml:space="preserve">The variable </w:t>
      </w:r>
      <w:bookmarkStart w:id="49" w:name="OLE_LINK4"/>
      <w:bookmarkStart w:id="50" w:name="OLE_LINK3"/>
      <w:proofErr w:type="spellStart"/>
      <w:r w:rsidRPr="00E455EC">
        <w:rPr>
          <w:sz w:val="20"/>
          <w:szCs w:val="20"/>
          <w:lang w:val="en-US"/>
        </w:rPr>
        <w:t>curAvailableFlag</w:t>
      </w:r>
      <w:bookmarkEnd w:id="49"/>
      <w:bookmarkEnd w:id="50"/>
      <w:proofErr w:type="spellEnd"/>
      <w:r w:rsidRPr="00E455EC">
        <w:rPr>
          <w:sz w:val="20"/>
          <w:szCs w:val="20"/>
          <w:lang w:val="en-US"/>
        </w:rPr>
        <w:t xml:space="preserve"> is set equal to ( spRefIdxL0[ </w:t>
      </w:r>
      <w:proofErr w:type="spellStart"/>
      <w:r w:rsidRPr="00E455EC">
        <w:rPr>
          <w:sz w:val="20"/>
          <w:szCs w:val="20"/>
          <w:lang w:val="en-US"/>
        </w:rPr>
        <w:t>xBlk</w:t>
      </w:r>
      <w:proofErr w:type="spellEnd"/>
      <w:r w:rsidRPr="00E455EC">
        <w:rPr>
          <w:sz w:val="20"/>
          <w:szCs w:val="20"/>
          <w:lang w:val="en-US"/>
        </w:rPr>
        <w:t> ][ </w:t>
      </w:r>
      <w:proofErr w:type="spellStart"/>
      <w:r w:rsidRPr="00E455EC">
        <w:rPr>
          <w:sz w:val="20"/>
          <w:szCs w:val="20"/>
          <w:lang w:val="en-US"/>
        </w:rPr>
        <w:t>yBlk</w:t>
      </w:r>
      <w:proofErr w:type="spellEnd"/>
      <w:r w:rsidRPr="00E455EC">
        <w:rPr>
          <w:sz w:val="20"/>
          <w:szCs w:val="20"/>
          <w:lang w:val="en-US"/>
        </w:rPr>
        <w:t> ]  | |  spRefIdxL1[ </w:t>
      </w:r>
      <w:proofErr w:type="spellStart"/>
      <w:r w:rsidRPr="00E455EC">
        <w:rPr>
          <w:sz w:val="20"/>
          <w:szCs w:val="20"/>
          <w:lang w:val="en-US"/>
        </w:rPr>
        <w:t>xBlk</w:t>
      </w:r>
      <w:proofErr w:type="spellEnd"/>
      <w:r w:rsidRPr="00E455EC">
        <w:rPr>
          <w:sz w:val="20"/>
          <w:szCs w:val="20"/>
          <w:lang w:val="en-US"/>
        </w:rPr>
        <w:t> ][ </w:t>
      </w:r>
      <w:proofErr w:type="spellStart"/>
      <w:r w:rsidRPr="00E455EC">
        <w:rPr>
          <w:sz w:val="20"/>
          <w:szCs w:val="20"/>
          <w:lang w:val="en-US"/>
        </w:rPr>
        <w:t>yBlk</w:t>
      </w:r>
      <w:proofErr w:type="spellEnd"/>
      <w:r w:rsidRPr="00E455EC">
        <w:rPr>
          <w:sz w:val="20"/>
          <w:szCs w:val="20"/>
          <w:lang w:val="en-US"/>
        </w:rPr>
        <w:t> ] ).</w:t>
      </w:r>
    </w:p>
    <w:bookmarkEnd w:id="47"/>
    <w:bookmarkEnd w:id="48"/>
    <w:p w:rsidR="00E455EC" w:rsidRPr="00E455EC" w:rsidRDefault="00E455EC" w:rsidP="00E455EC">
      <w:pPr>
        <w:pStyle w:val="3D1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Depending on </w:t>
      </w:r>
      <w:proofErr w:type="spellStart"/>
      <w:r w:rsidRPr="00E455EC">
        <w:rPr>
          <w:sz w:val="20"/>
          <w:szCs w:val="20"/>
          <w:lang w:val="en-US"/>
        </w:rPr>
        <w:t>curAvailableFlag</w:t>
      </w:r>
      <w:proofErr w:type="spellEnd"/>
      <w:r w:rsidRPr="00E455EC">
        <w:rPr>
          <w:sz w:val="20"/>
          <w:szCs w:val="20"/>
          <w:lang w:val="en-US"/>
        </w:rPr>
        <w:t>, the following applies:</w:t>
      </w:r>
    </w:p>
    <w:p w:rsidR="00E455EC" w:rsidRPr="00E455EC" w:rsidRDefault="00E455EC" w:rsidP="00E455EC">
      <w:pPr>
        <w:pStyle w:val="3D2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If </w:t>
      </w:r>
      <w:proofErr w:type="spellStart"/>
      <w:r w:rsidRPr="00E455EC">
        <w:rPr>
          <w:sz w:val="20"/>
          <w:szCs w:val="20"/>
          <w:lang w:val="en-US"/>
        </w:rPr>
        <w:t>curAvailableFlag</w:t>
      </w:r>
      <w:proofErr w:type="spellEnd"/>
      <w:r w:rsidRPr="00E455EC">
        <w:rPr>
          <w:sz w:val="20"/>
          <w:szCs w:val="20"/>
          <w:lang w:val="en-US"/>
        </w:rPr>
        <w:t xml:space="preserve"> is equal to 1, the following ordered steps apply:</w:t>
      </w:r>
    </w:p>
    <w:p w:rsidR="00E455EC" w:rsidRPr="00E455EC" w:rsidRDefault="00E455EC" w:rsidP="00E455EC">
      <w:pPr>
        <w:pStyle w:val="3U3"/>
        <w:numPr>
          <w:ilvl w:val="3"/>
          <w:numId w:val="7"/>
        </w:numPr>
        <w:tabs>
          <w:tab w:val="left" w:pos="720"/>
        </w:tabs>
        <w:rPr>
          <w:lang w:val="en-US"/>
        </w:rPr>
      </w:pPr>
      <w:r w:rsidRPr="00E455EC">
        <w:rPr>
          <w:lang w:val="en-US"/>
        </w:rPr>
        <w:t xml:space="preserve">When </w:t>
      </w:r>
      <w:proofErr w:type="spellStart"/>
      <w:r w:rsidRPr="00E455EC">
        <w:rPr>
          <w:lang w:val="en-US"/>
        </w:rPr>
        <w:t>lastAvailableFlag</w:t>
      </w:r>
      <w:proofErr w:type="spellEnd"/>
      <w:r w:rsidRPr="00E455EC">
        <w:rPr>
          <w:lang w:val="en-US"/>
        </w:rPr>
        <w:t xml:space="preserve"> is equal to 0, the following applies:</w:t>
      </w:r>
    </w:p>
    <w:p w:rsidR="00E455EC" w:rsidRPr="00E455EC" w:rsidRDefault="00E455EC" w:rsidP="00E455EC">
      <w:pPr>
        <w:pStyle w:val="3D4"/>
        <w:tabs>
          <w:tab w:val="clear" w:pos="360"/>
        </w:tabs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>For X in the range of 0 to 1, inclusive, the following applies:</w:t>
      </w:r>
    </w:p>
    <w:p w:rsidR="00E455EC" w:rsidRPr="00E455EC" w:rsidRDefault="00E455EC" w:rsidP="00E455EC">
      <w:pPr>
        <w:pStyle w:val="3E6"/>
        <w:numPr>
          <w:ilvl w:val="6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mvLXInterView</w:t>
      </w:r>
      <w:proofErr w:type="spellEnd"/>
      <w:r w:rsidRPr="00E455EC">
        <w:rPr>
          <w:lang w:val="en-US"/>
        </w:rPr>
        <w:t xml:space="preserve"> = </w:t>
      </w:r>
      <w:proofErr w:type="spellStart"/>
      <w:r w:rsidRPr="00E455EC">
        <w:rPr>
          <w:lang w:val="en-US"/>
        </w:rPr>
        <w:t>spMvLX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9F0720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9F0720" w:rsidRPr="00E455EC">
        <w:fldChar w:fldCharType="separate"/>
      </w:r>
      <w:r w:rsidRPr="00E455EC">
        <w:rPr>
          <w:noProof/>
          <w:lang w:val="en-US"/>
        </w:rPr>
        <w:t>159</w:t>
      </w:r>
      <w:r w:rsidR="009F0720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6"/>
        <w:numPr>
          <w:ilvl w:val="6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refIdxLXInterView</w:t>
      </w:r>
      <w:proofErr w:type="spellEnd"/>
      <w:r w:rsidRPr="00E455EC">
        <w:rPr>
          <w:lang w:val="en-US"/>
        </w:rPr>
        <w:t xml:space="preserve"> = </w:t>
      </w:r>
      <w:proofErr w:type="spellStart"/>
      <w:r w:rsidRPr="00E455EC">
        <w:rPr>
          <w:lang w:val="en-US"/>
        </w:rPr>
        <w:t>spRefIdxLX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9F0720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9F0720" w:rsidRPr="00E455EC">
        <w:fldChar w:fldCharType="separate"/>
      </w:r>
      <w:r w:rsidRPr="00E455EC">
        <w:rPr>
          <w:noProof/>
          <w:lang w:val="en-US"/>
        </w:rPr>
        <w:t>160</w:t>
      </w:r>
      <w:r w:rsidR="009F0720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6"/>
        <w:numPr>
          <w:ilvl w:val="6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availableFlagLXInterView</w:t>
      </w:r>
      <w:proofErr w:type="spellEnd"/>
      <w:r w:rsidRPr="00E455EC">
        <w:rPr>
          <w:lang w:val="en-US"/>
        </w:rPr>
        <w:t xml:space="preserve"> = </w:t>
      </w:r>
      <w:proofErr w:type="spellStart"/>
      <w:r w:rsidRPr="00E455EC">
        <w:rPr>
          <w:lang w:val="en-US"/>
        </w:rPr>
        <w:t>spPredFlagLX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9F0720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9F0720" w:rsidRPr="00E455EC">
        <w:fldChar w:fldCharType="separate"/>
      </w:r>
      <w:r w:rsidRPr="00E455EC">
        <w:rPr>
          <w:noProof/>
          <w:lang w:val="en-US"/>
        </w:rPr>
        <w:t>161</w:t>
      </w:r>
      <w:r w:rsidR="009F0720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D4"/>
        <w:tabs>
          <w:tab w:val="clear" w:pos="360"/>
        </w:tabs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When </w:t>
      </w:r>
      <w:proofErr w:type="spellStart"/>
      <w:r w:rsidRPr="00E455EC">
        <w:rPr>
          <w:sz w:val="20"/>
          <w:szCs w:val="20"/>
          <w:lang w:val="en-US"/>
        </w:rPr>
        <w:t>curSubBlockIdx</w:t>
      </w:r>
      <w:proofErr w:type="spellEnd"/>
      <w:r w:rsidRPr="00E455EC">
        <w:rPr>
          <w:sz w:val="20"/>
          <w:szCs w:val="20"/>
          <w:lang w:val="en-US"/>
        </w:rPr>
        <w:t xml:space="preserve"> is greater than 0, the following applies for k in the range of 0 to ( </w:t>
      </w:r>
      <w:proofErr w:type="spellStart"/>
      <w:r w:rsidRPr="00E455EC">
        <w:rPr>
          <w:sz w:val="20"/>
          <w:szCs w:val="20"/>
          <w:lang w:val="en-US"/>
        </w:rPr>
        <w:t>curSubBlockIdx</w:t>
      </w:r>
      <w:proofErr w:type="spellEnd"/>
      <w:r w:rsidRPr="00E455EC">
        <w:rPr>
          <w:sz w:val="20"/>
          <w:szCs w:val="20"/>
          <w:lang w:val="en-US"/>
        </w:rPr>
        <w:t> − 1 ), inclusive:</w:t>
      </w:r>
    </w:p>
    <w:p w:rsidR="00E455EC" w:rsidRPr="00E455EC" w:rsidRDefault="00E455EC" w:rsidP="00E455EC">
      <w:pPr>
        <w:pStyle w:val="3D5"/>
        <w:tabs>
          <w:tab w:val="clear" w:pos="360"/>
        </w:tabs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The variables </w:t>
      </w:r>
      <w:proofErr w:type="spellStart"/>
      <w:r w:rsidRPr="00E455EC">
        <w:rPr>
          <w:sz w:val="20"/>
          <w:szCs w:val="20"/>
          <w:lang w:val="en-US"/>
        </w:rPr>
        <w:t>i</w:t>
      </w:r>
      <w:proofErr w:type="spellEnd"/>
      <w:r w:rsidRPr="00E455EC">
        <w:rPr>
          <w:sz w:val="20"/>
          <w:szCs w:val="20"/>
          <w:lang w:val="en-US"/>
        </w:rPr>
        <w:t xml:space="preserve"> and k are derived as specified in the following:</w:t>
      </w:r>
    </w:p>
    <w:p w:rsidR="00E455EC" w:rsidRPr="00E455EC" w:rsidRDefault="00E455EC" w:rsidP="00E455EC">
      <w:pPr>
        <w:pStyle w:val="3E7"/>
        <w:numPr>
          <w:ilvl w:val="7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i</w:t>
      </w:r>
      <w:proofErr w:type="spellEnd"/>
      <w:r w:rsidRPr="00E455EC">
        <w:rPr>
          <w:lang w:val="en-US"/>
        </w:rPr>
        <w:t xml:space="preserve"> = k % ( </w:t>
      </w:r>
      <w:proofErr w:type="spellStart"/>
      <w:r w:rsidRPr="00E455EC">
        <w:rPr>
          <w:lang w:val="en-US"/>
        </w:rPr>
        <w:t>nPbW</w:t>
      </w:r>
      <w:proofErr w:type="spellEnd"/>
      <w:r w:rsidRPr="00E455EC">
        <w:rPr>
          <w:lang w:val="en-US"/>
        </w:rPr>
        <w:t xml:space="preserve"> / </w:t>
      </w:r>
      <w:proofErr w:type="spellStart"/>
      <w:r w:rsidRPr="00E455EC">
        <w:rPr>
          <w:lang w:val="en-US"/>
        </w:rPr>
        <w:t>nSbW</w:t>
      </w:r>
      <w:proofErr w:type="spellEnd"/>
      <w:r w:rsidRPr="00E455EC">
        <w:rPr>
          <w:lang w:val="en-US"/>
        </w:rPr>
        <w:t xml:space="preserve"> )</w:t>
      </w:r>
      <w:r w:rsidRPr="00E455EC">
        <w:rPr>
          <w:lang w:val="en-US"/>
        </w:rPr>
        <w:tab/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9F0720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9F0720" w:rsidRPr="00E455EC">
        <w:fldChar w:fldCharType="separate"/>
      </w:r>
      <w:r w:rsidRPr="00E455EC">
        <w:rPr>
          <w:noProof/>
          <w:lang w:val="en-US"/>
        </w:rPr>
        <w:t>162</w:t>
      </w:r>
      <w:r w:rsidR="009F0720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7"/>
        <w:numPr>
          <w:ilvl w:val="7"/>
          <w:numId w:val="3"/>
        </w:numPr>
        <w:rPr>
          <w:lang w:val="en-US"/>
        </w:rPr>
      </w:pPr>
      <w:r w:rsidRPr="00E455EC">
        <w:rPr>
          <w:lang w:val="en-US"/>
        </w:rPr>
        <w:lastRenderedPageBreak/>
        <w:t xml:space="preserve">j = k / ( </w:t>
      </w:r>
      <w:proofErr w:type="spellStart"/>
      <w:r w:rsidRPr="00E455EC">
        <w:rPr>
          <w:lang w:val="en-US"/>
        </w:rPr>
        <w:t>nPbW</w:t>
      </w:r>
      <w:proofErr w:type="spellEnd"/>
      <w:r w:rsidRPr="00E455EC">
        <w:rPr>
          <w:lang w:val="en-US"/>
        </w:rPr>
        <w:t xml:space="preserve"> / </w:t>
      </w:r>
      <w:proofErr w:type="spellStart"/>
      <w:r w:rsidRPr="00E455EC">
        <w:rPr>
          <w:lang w:val="en-US"/>
        </w:rPr>
        <w:t>nSbW</w:t>
      </w:r>
      <w:proofErr w:type="spellEnd"/>
      <w:r w:rsidRPr="00E455EC">
        <w:rPr>
          <w:lang w:val="en-US"/>
        </w:rPr>
        <w:t xml:space="preserve"> )</w:t>
      </w:r>
      <w:r w:rsidRPr="00E455EC">
        <w:rPr>
          <w:lang w:val="en-US"/>
        </w:rPr>
        <w:tab/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9F0720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9F0720" w:rsidRPr="00E455EC">
        <w:fldChar w:fldCharType="separate"/>
      </w:r>
      <w:r w:rsidRPr="00E455EC">
        <w:rPr>
          <w:noProof/>
          <w:lang w:val="en-US"/>
        </w:rPr>
        <w:t>163</w:t>
      </w:r>
      <w:r w:rsidR="009F0720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D5"/>
        <w:tabs>
          <w:tab w:val="clear" w:pos="360"/>
        </w:tabs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For X in the range of 0 to 1, inclusive, the following applies: </w:t>
      </w:r>
    </w:p>
    <w:p w:rsidR="00E455EC" w:rsidRPr="00E455EC" w:rsidRDefault="00E455EC" w:rsidP="00E455EC">
      <w:pPr>
        <w:pStyle w:val="3E7"/>
        <w:numPr>
          <w:ilvl w:val="7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spMvLX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i</w:t>
      </w:r>
      <w:proofErr w:type="spellEnd"/>
      <w:r w:rsidRPr="00E455EC">
        <w:rPr>
          <w:lang w:val="en-US"/>
        </w:rPr>
        <w:t xml:space="preserve"> ][ j ] = </w:t>
      </w:r>
      <w:proofErr w:type="spellStart"/>
      <w:r w:rsidRPr="00E455EC">
        <w:rPr>
          <w:lang w:val="en-US"/>
        </w:rPr>
        <w:t>spMvLX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9F0720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9F0720" w:rsidRPr="00E455EC">
        <w:fldChar w:fldCharType="separate"/>
      </w:r>
      <w:r w:rsidRPr="00E455EC">
        <w:rPr>
          <w:noProof/>
          <w:lang w:val="en-US"/>
        </w:rPr>
        <w:t>164</w:t>
      </w:r>
      <w:r w:rsidR="009F0720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7"/>
        <w:numPr>
          <w:ilvl w:val="7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spRefIdxLX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i</w:t>
      </w:r>
      <w:proofErr w:type="spellEnd"/>
      <w:r w:rsidRPr="00E455EC">
        <w:rPr>
          <w:lang w:val="en-US"/>
        </w:rPr>
        <w:t xml:space="preserve"> ][ j ] = </w:t>
      </w:r>
      <w:proofErr w:type="spellStart"/>
      <w:r w:rsidRPr="00E455EC">
        <w:rPr>
          <w:lang w:val="en-US"/>
        </w:rPr>
        <w:t>spRefIdxLX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9F0720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9F0720" w:rsidRPr="00E455EC">
        <w:fldChar w:fldCharType="separate"/>
      </w:r>
      <w:r w:rsidRPr="00E455EC">
        <w:rPr>
          <w:noProof/>
          <w:lang w:val="en-US"/>
        </w:rPr>
        <w:t>165</w:t>
      </w:r>
      <w:r w:rsidR="009F0720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7"/>
        <w:numPr>
          <w:ilvl w:val="7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spPredFlagLX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i</w:t>
      </w:r>
      <w:proofErr w:type="spellEnd"/>
      <w:r w:rsidRPr="00E455EC">
        <w:rPr>
          <w:lang w:val="en-US"/>
        </w:rPr>
        <w:t xml:space="preserve"> ][ j ] = </w:t>
      </w:r>
      <w:proofErr w:type="spellStart"/>
      <w:r w:rsidRPr="00E455EC">
        <w:rPr>
          <w:lang w:val="en-US"/>
        </w:rPr>
        <w:t>spPredFlagLX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9F0720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9F0720" w:rsidRPr="00E455EC">
        <w:fldChar w:fldCharType="separate"/>
      </w:r>
      <w:r w:rsidRPr="00E455EC">
        <w:rPr>
          <w:noProof/>
          <w:lang w:val="en-US"/>
        </w:rPr>
        <w:t>166</w:t>
      </w:r>
      <w:r w:rsidR="009F0720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U3"/>
        <w:numPr>
          <w:ilvl w:val="3"/>
          <w:numId w:val="7"/>
        </w:numPr>
        <w:tabs>
          <w:tab w:val="left" w:pos="720"/>
        </w:tabs>
        <w:rPr>
          <w:lang w:val="en-US"/>
        </w:rPr>
      </w:pPr>
      <w:r w:rsidRPr="00E455EC">
        <w:rPr>
          <w:lang w:val="en-US"/>
        </w:rPr>
        <w:t xml:space="preserve">The variable </w:t>
      </w:r>
      <w:proofErr w:type="spellStart"/>
      <w:r w:rsidRPr="00E455EC">
        <w:rPr>
          <w:lang w:val="en-US"/>
        </w:rPr>
        <w:t>lastAvailableFlag</w:t>
      </w:r>
      <w:proofErr w:type="spellEnd"/>
      <w:r w:rsidRPr="00E455EC">
        <w:rPr>
          <w:lang w:val="en-US"/>
        </w:rPr>
        <w:t xml:space="preserve"> is set equal to 1.</w:t>
      </w:r>
    </w:p>
    <w:p w:rsidR="00E455EC" w:rsidRPr="00E455EC" w:rsidRDefault="00E455EC" w:rsidP="00E455EC">
      <w:pPr>
        <w:pStyle w:val="3U3"/>
        <w:numPr>
          <w:ilvl w:val="3"/>
          <w:numId w:val="7"/>
        </w:numPr>
        <w:tabs>
          <w:tab w:val="left" w:pos="720"/>
        </w:tabs>
        <w:rPr>
          <w:lang w:val="en-US"/>
        </w:rPr>
      </w:pPr>
      <w:r w:rsidRPr="00E455EC">
        <w:rPr>
          <w:lang w:val="en-US"/>
        </w:rPr>
        <w:t xml:space="preserve">The variables </w:t>
      </w:r>
      <w:proofErr w:type="spellStart"/>
      <w:r w:rsidRPr="00E455EC">
        <w:rPr>
          <w:lang w:val="en-US"/>
        </w:rPr>
        <w:t>xLastAvail</w:t>
      </w:r>
      <w:proofErr w:type="spellEnd"/>
      <w:r w:rsidRPr="00E455EC">
        <w:rPr>
          <w:lang w:val="en-US"/>
        </w:rPr>
        <w:t xml:space="preserve"> and </w:t>
      </w:r>
      <w:proofErr w:type="spellStart"/>
      <w:r w:rsidRPr="00E455EC">
        <w:rPr>
          <w:lang w:val="en-US"/>
        </w:rPr>
        <w:t>yLastAvail</w:t>
      </w:r>
      <w:proofErr w:type="spellEnd"/>
      <w:r w:rsidRPr="00E455EC">
        <w:rPr>
          <w:lang w:val="en-US"/>
        </w:rPr>
        <w:t xml:space="preserve"> are set equal to 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 xml:space="preserve"> and 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>, respectively.</w:t>
      </w:r>
    </w:p>
    <w:p w:rsidR="00E455EC" w:rsidRPr="00E455EC" w:rsidRDefault="00E455EC" w:rsidP="00E455EC">
      <w:pPr>
        <w:pStyle w:val="3D2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>Otherwise (</w:t>
      </w:r>
      <w:proofErr w:type="spellStart"/>
      <w:r w:rsidRPr="00E455EC">
        <w:rPr>
          <w:sz w:val="20"/>
          <w:szCs w:val="20"/>
          <w:lang w:val="en-US"/>
        </w:rPr>
        <w:t>curAvailableFlag</w:t>
      </w:r>
      <w:proofErr w:type="spellEnd"/>
      <w:r w:rsidRPr="00E455EC">
        <w:rPr>
          <w:sz w:val="20"/>
          <w:szCs w:val="20"/>
          <w:lang w:val="en-US"/>
        </w:rPr>
        <w:t xml:space="preserve"> is equal to 0), when </w:t>
      </w:r>
      <w:proofErr w:type="spellStart"/>
      <w:r w:rsidRPr="00E455EC">
        <w:rPr>
          <w:sz w:val="20"/>
          <w:szCs w:val="20"/>
          <w:lang w:val="en-US"/>
        </w:rPr>
        <w:t>lastAvailable</w:t>
      </w:r>
      <w:proofErr w:type="spellEnd"/>
      <w:r w:rsidRPr="00E455EC">
        <w:rPr>
          <w:sz w:val="20"/>
          <w:szCs w:val="20"/>
          <w:lang w:val="en-US"/>
        </w:rPr>
        <w:t xml:space="preserve"> Flag is equal to 1, the following applies for X in the range of 0 to 1, inclusive:</w:t>
      </w:r>
    </w:p>
    <w:p w:rsidR="00E455EC" w:rsidRPr="00E455EC" w:rsidRDefault="00E455EC" w:rsidP="00E455EC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spMvLX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 xml:space="preserve"> ] = </w:t>
      </w:r>
      <w:proofErr w:type="spellStart"/>
      <w:r w:rsidRPr="00E455EC">
        <w:rPr>
          <w:lang w:val="en-US"/>
        </w:rPr>
        <w:t>spMvLX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xLastAvail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yLastAvail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9F0720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9F0720" w:rsidRPr="00E455EC">
        <w:fldChar w:fldCharType="separate"/>
      </w:r>
      <w:r w:rsidRPr="00E455EC">
        <w:rPr>
          <w:noProof/>
          <w:lang w:val="en-US"/>
        </w:rPr>
        <w:t>167</w:t>
      </w:r>
      <w:r w:rsidR="009F0720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spRefIdxLX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 xml:space="preserve"> ] = </w:t>
      </w:r>
      <w:proofErr w:type="spellStart"/>
      <w:r w:rsidRPr="00E455EC">
        <w:rPr>
          <w:lang w:val="en-US"/>
        </w:rPr>
        <w:t>spRefIdxLX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xLastAvail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yLastAvail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9F0720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9F0720" w:rsidRPr="00E455EC">
        <w:fldChar w:fldCharType="separate"/>
      </w:r>
      <w:r w:rsidRPr="00E455EC">
        <w:rPr>
          <w:noProof/>
          <w:lang w:val="en-US"/>
        </w:rPr>
        <w:t>168</w:t>
      </w:r>
      <w:r w:rsidR="009F0720" w:rsidRPr="00E455EC"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spPredFlagLX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xBlk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yBlk</w:t>
      </w:r>
      <w:proofErr w:type="spellEnd"/>
      <w:r w:rsidRPr="00E455EC">
        <w:rPr>
          <w:lang w:val="en-US"/>
        </w:rPr>
        <w:t xml:space="preserve"> ] = </w:t>
      </w:r>
      <w:proofErr w:type="spellStart"/>
      <w:r w:rsidRPr="00E455EC">
        <w:rPr>
          <w:lang w:val="en-US"/>
        </w:rPr>
        <w:t>spPredFlagLX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xLastAvail</w:t>
      </w:r>
      <w:proofErr w:type="spellEnd"/>
      <w:r w:rsidRPr="00E455EC">
        <w:rPr>
          <w:lang w:val="en-US"/>
        </w:rPr>
        <w:t> ][ </w:t>
      </w:r>
      <w:proofErr w:type="spellStart"/>
      <w:r w:rsidRPr="00E455EC">
        <w:rPr>
          <w:lang w:val="en-US"/>
        </w:rPr>
        <w:t>yLastAvail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9F0720" w:rsidRPr="00E455EC"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9F0720" w:rsidRPr="00E455EC">
        <w:fldChar w:fldCharType="separate"/>
      </w:r>
      <w:r w:rsidRPr="00E455EC">
        <w:rPr>
          <w:noProof/>
          <w:lang w:val="en-US"/>
        </w:rPr>
        <w:t>169</w:t>
      </w:r>
      <w:r w:rsidR="009F0720" w:rsidRPr="00E455EC">
        <w:fldChar w:fldCharType="end"/>
      </w:r>
      <w:r w:rsidRPr="00E455EC">
        <w:rPr>
          <w:lang w:val="en-US"/>
        </w:rPr>
        <w:t>)</w:t>
      </w:r>
    </w:p>
    <w:bookmarkEnd w:id="33"/>
    <w:p w:rsidR="00E455EC" w:rsidRPr="00E455EC" w:rsidRDefault="00E455EC" w:rsidP="00E455EC">
      <w:pPr>
        <w:pStyle w:val="3D1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The variable </w:t>
      </w:r>
      <w:proofErr w:type="spellStart"/>
      <w:r w:rsidRPr="00E455EC">
        <w:rPr>
          <w:sz w:val="20"/>
          <w:szCs w:val="20"/>
          <w:lang w:val="en-US"/>
        </w:rPr>
        <w:t>curSubBlockIdx</w:t>
      </w:r>
      <w:proofErr w:type="spellEnd"/>
      <w:r w:rsidRPr="00E455EC">
        <w:rPr>
          <w:sz w:val="20"/>
          <w:szCs w:val="20"/>
          <w:lang w:val="en-US"/>
        </w:rPr>
        <w:t xml:space="preserve"> is set equal to </w:t>
      </w:r>
      <w:proofErr w:type="spellStart"/>
      <w:r w:rsidRPr="00E455EC">
        <w:rPr>
          <w:sz w:val="20"/>
          <w:szCs w:val="20"/>
          <w:lang w:val="en-US"/>
        </w:rPr>
        <w:t>curSubBlockIdx</w:t>
      </w:r>
      <w:proofErr w:type="spellEnd"/>
      <w:r w:rsidRPr="00E455EC">
        <w:rPr>
          <w:sz w:val="20"/>
          <w:szCs w:val="20"/>
          <w:lang w:val="en-US"/>
        </w:rPr>
        <w:t xml:space="preserve"> + 1.</w:t>
      </w:r>
    </w:p>
    <w:p w:rsidR="00E455EC" w:rsidRPr="00E455EC" w:rsidRDefault="00E455EC" w:rsidP="00E455EC">
      <w:pPr>
        <w:pStyle w:val="3N0"/>
        <w:rPr>
          <w:lang w:val="en-US"/>
        </w:rPr>
      </w:pPr>
      <w:r w:rsidRPr="00E455EC">
        <w:rPr>
          <w:lang w:val="en-US"/>
        </w:rPr>
        <w:t>For use in derivation processes of variables invoked later in the decoding process, the following assignments are made for x = 0</w:t>
      </w:r>
      <w:proofErr w:type="gramStart"/>
      <w:r w:rsidRPr="00E455EC">
        <w:rPr>
          <w:lang w:val="en-US"/>
        </w:rPr>
        <w:t>..</w:t>
      </w:r>
      <w:proofErr w:type="gramEnd"/>
      <w:r w:rsidRPr="00E455EC">
        <w:rPr>
          <w:lang w:val="en-US"/>
        </w:rPr>
        <w:t> </w:t>
      </w:r>
      <w:proofErr w:type="spellStart"/>
      <w:proofErr w:type="gramStart"/>
      <w:r w:rsidRPr="00E455EC">
        <w:rPr>
          <w:lang w:val="en-US"/>
        </w:rPr>
        <w:t>nPbW</w:t>
      </w:r>
      <w:proofErr w:type="spellEnd"/>
      <w:proofErr w:type="gramEnd"/>
      <w:r w:rsidRPr="00E455EC">
        <w:rPr>
          <w:lang w:val="en-US"/>
        </w:rPr>
        <w:t> − 1 and y = 0.. </w:t>
      </w:r>
      <w:proofErr w:type="spellStart"/>
      <w:proofErr w:type="gramStart"/>
      <w:r w:rsidRPr="00E455EC">
        <w:rPr>
          <w:lang w:val="en-US"/>
        </w:rPr>
        <w:t>nPbH</w:t>
      </w:r>
      <w:proofErr w:type="spellEnd"/>
      <w:proofErr w:type="gramEnd"/>
      <w:r w:rsidRPr="00E455EC">
        <w:rPr>
          <w:lang w:val="en-US"/>
        </w:rPr>
        <w:t> − 1:</w:t>
      </w:r>
    </w:p>
    <w:p w:rsidR="00E455EC" w:rsidRPr="00E455EC" w:rsidRDefault="00E455EC" w:rsidP="00E455EC">
      <w:pPr>
        <w:pStyle w:val="3D1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>For X in the range of 0 to 1, inclusive, the following applies:</w:t>
      </w:r>
    </w:p>
    <w:p w:rsidR="00E455EC" w:rsidRPr="00E455EC" w:rsidRDefault="00E455EC" w:rsidP="00E455EC">
      <w:pPr>
        <w:pStyle w:val="3D2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The variables </w:t>
      </w:r>
      <w:proofErr w:type="spellStart"/>
      <w:r w:rsidRPr="00E455EC">
        <w:rPr>
          <w:sz w:val="20"/>
          <w:szCs w:val="20"/>
          <w:lang w:val="en-US"/>
        </w:rPr>
        <w:t>SubPbPredFlagLX</w:t>
      </w:r>
      <w:proofErr w:type="spellEnd"/>
      <w:r w:rsidRPr="00E455EC">
        <w:rPr>
          <w:sz w:val="20"/>
          <w:szCs w:val="20"/>
          <w:lang w:val="en-US"/>
        </w:rPr>
        <w:t xml:space="preserve">, </w:t>
      </w:r>
      <w:proofErr w:type="spellStart"/>
      <w:r w:rsidRPr="00E455EC">
        <w:rPr>
          <w:sz w:val="20"/>
          <w:szCs w:val="20"/>
          <w:lang w:val="en-US"/>
        </w:rPr>
        <w:t>SubPbMvLX</w:t>
      </w:r>
      <w:proofErr w:type="spellEnd"/>
      <w:r w:rsidRPr="00E455EC">
        <w:rPr>
          <w:sz w:val="20"/>
          <w:szCs w:val="20"/>
          <w:lang w:val="en-US"/>
        </w:rPr>
        <w:t xml:space="preserve"> and </w:t>
      </w:r>
      <w:proofErr w:type="spellStart"/>
      <w:r w:rsidRPr="00E455EC">
        <w:rPr>
          <w:sz w:val="20"/>
          <w:szCs w:val="20"/>
          <w:lang w:val="en-US"/>
        </w:rPr>
        <w:t>SubPbRefIdxLX</w:t>
      </w:r>
      <w:proofErr w:type="spellEnd"/>
      <w:r w:rsidRPr="00E455EC">
        <w:rPr>
          <w:sz w:val="20"/>
          <w:szCs w:val="20"/>
          <w:lang w:val="en-US"/>
        </w:rPr>
        <w:t xml:space="preserve"> are derived as specified in following: </w:t>
      </w:r>
    </w:p>
    <w:p w:rsidR="00E455EC" w:rsidRPr="00E455EC" w:rsidRDefault="00E455EC" w:rsidP="00E455EC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SubPbPredFlagLX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xPb</w:t>
      </w:r>
      <w:proofErr w:type="spellEnd"/>
      <w:r w:rsidRPr="00E455EC">
        <w:rPr>
          <w:lang w:val="en-US"/>
        </w:rPr>
        <w:t> + x ][ </w:t>
      </w:r>
      <w:proofErr w:type="spellStart"/>
      <w:r w:rsidRPr="00E455EC">
        <w:rPr>
          <w:lang w:val="en-US"/>
        </w:rPr>
        <w:t>yPb</w:t>
      </w:r>
      <w:proofErr w:type="spellEnd"/>
      <w:r w:rsidRPr="00E455EC">
        <w:rPr>
          <w:lang w:val="en-US"/>
        </w:rPr>
        <w:t xml:space="preserve"> + y ] = </w:t>
      </w:r>
      <w:proofErr w:type="spellStart"/>
      <w:r w:rsidRPr="00E455EC">
        <w:rPr>
          <w:lang w:val="en-US"/>
        </w:rPr>
        <w:t>spPredFlagLX</w:t>
      </w:r>
      <w:proofErr w:type="spellEnd"/>
      <w:r w:rsidRPr="00E455EC">
        <w:rPr>
          <w:lang w:val="en-US"/>
        </w:rPr>
        <w:t>[ x / </w:t>
      </w:r>
      <w:proofErr w:type="spellStart"/>
      <w:r w:rsidRPr="00E455EC">
        <w:rPr>
          <w:lang w:val="en-US"/>
        </w:rPr>
        <w:t>nSbW</w:t>
      </w:r>
      <w:proofErr w:type="spellEnd"/>
      <w:r w:rsidRPr="00E455EC">
        <w:rPr>
          <w:lang w:val="en-US"/>
        </w:rPr>
        <w:t> ][ y / </w:t>
      </w:r>
      <w:proofErr w:type="spellStart"/>
      <w:r w:rsidRPr="00E455EC">
        <w:rPr>
          <w:lang w:val="en-US"/>
        </w:rPr>
        <w:t>nSbW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9F0720" w:rsidRPr="00E455EC">
        <w:rPr>
          <w:lang w:val="en-US"/>
        </w:rPr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9F0720" w:rsidRPr="00E455EC">
        <w:rPr>
          <w:lang w:val="en-US"/>
        </w:rPr>
        <w:fldChar w:fldCharType="separate"/>
      </w:r>
      <w:r w:rsidRPr="00E455EC">
        <w:rPr>
          <w:noProof/>
          <w:lang w:val="en-US"/>
        </w:rPr>
        <w:t>170</w:t>
      </w:r>
      <w:r w:rsidR="009F0720" w:rsidRPr="00E455EC">
        <w:rPr>
          <w:lang w:val="en-US"/>
        </w:rPr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SubPbMvLX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xPb</w:t>
      </w:r>
      <w:proofErr w:type="spellEnd"/>
      <w:r w:rsidRPr="00E455EC">
        <w:rPr>
          <w:lang w:val="en-US"/>
        </w:rPr>
        <w:t> + x ][ </w:t>
      </w:r>
      <w:proofErr w:type="spellStart"/>
      <w:r w:rsidRPr="00E455EC">
        <w:rPr>
          <w:lang w:val="en-US"/>
        </w:rPr>
        <w:t>yPb</w:t>
      </w:r>
      <w:proofErr w:type="spellEnd"/>
      <w:r w:rsidRPr="00E455EC">
        <w:rPr>
          <w:lang w:val="en-US"/>
        </w:rPr>
        <w:t xml:space="preserve"> + y ] = </w:t>
      </w:r>
      <w:proofErr w:type="spellStart"/>
      <w:r w:rsidRPr="00E455EC">
        <w:rPr>
          <w:lang w:val="en-US"/>
        </w:rPr>
        <w:t>spMvLX</w:t>
      </w:r>
      <w:proofErr w:type="spellEnd"/>
      <w:r w:rsidRPr="00E455EC">
        <w:rPr>
          <w:lang w:val="en-US"/>
        </w:rPr>
        <w:t>[ x / </w:t>
      </w:r>
      <w:proofErr w:type="spellStart"/>
      <w:r w:rsidRPr="00E455EC">
        <w:rPr>
          <w:lang w:val="en-US"/>
        </w:rPr>
        <w:t>nSbW</w:t>
      </w:r>
      <w:proofErr w:type="spellEnd"/>
      <w:r w:rsidRPr="00E455EC">
        <w:rPr>
          <w:lang w:val="en-US"/>
        </w:rPr>
        <w:t> ][ y / </w:t>
      </w:r>
      <w:proofErr w:type="spellStart"/>
      <w:r w:rsidRPr="00E455EC">
        <w:rPr>
          <w:lang w:val="en-US"/>
        </w:rPr>
        <w:t>nSbW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9F0720" w:rsidRPr="00E455EC">
        <w:rPr>
          <w:lang w:val="en-US"/>
        </w:rPr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9F0720" w:rsidRPr="00E455EC">
        <w:rPr>
          <w:lang w:val="en-US"/>
        </w:rPr>
        <w:fldChar w:fldCharType="separate"/>
      </w:r>
      <w:r w:rsidRPr="00E455EC">
        <w:rPr>
          <w:noProof/>
          <w:lang w:val="en-US"/>
        </w:rPr>
        <w:t>171</w:t>
      </w:r>
      <w:r w:rsidR="009F0720" w:rsidRPr="00E455EC">
        <w:rPr>
          <w:lang w:val="en-US"/>
        </w:rPr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E4"/>
        <w:numPr>
          <w:ilvl w:val="4"/>
          <w:numId w:val="3"/>
        </w:numPr>
        <w:rPr>
          <w:lang w:val="en-US"/>
        </w:rPr>
      </w:pPr>
      <w:proofErr w:type="spellStart"/>
      <w:r w:rsidRPr="00E455EC">
        <w:rPr>
          <w:lang w:val="en-US"/>
        </w:rPr>
        <w:t>SubPbRefIdxLX</w:t>
      </w:r>
      <w:proofErr w:type="spellEnd"/>
      <w:r w:rsidRPr="00E455EC">
        <w:rPr>
          <w:lang w:val="en-US"/>
        </w:rPr>
        <w:t>[ </w:t>
      </w:r>
      <w:proofErr w:type="spellStart"/>
      <w:r w:rsidRPr="00E455EC">
        <w:rPr>
          <w:lang w:val="en-US"/>
        </w:rPr>
        <w:t>xPb</w:t>
      </w:r>
      <w:proofErr w:type="spellEnd"/>
      <w:r w:rsidRPr="00E455EC">
        <w:rPr>
          <w:lang w:val="en-US"/>
        </w:rPr>
        <w:t> + x ][ </w:t>
      </w:r>
      <w:proofErr w:type="spellStart"/>
      <w:r w:rsidRPr="00E455EC">
        <w:rPr>
          <w:lang w:val="en-US"/>
        </w:rPr>
        <w:t>yPb</w:t>
      </w:r>
      <w:proofErr w:type="spellEnd"/>
      <w:r w:rsidRPr="00E455EC">
        <w:rPr>
          <w:lang w:val="en-US"/>
        </w:rPr>
        <w:t xml:space="preserve"> + y ] = </w:t>
      </w:r>
      <w:proofErr w:type="spellStart"/>
      <w:r w:rsidRPr="00E455EC">
        <w:rPr>
          <w:lang w:val="en-US"/>
        </w:rPr>
        <w:t>spRefIdxLX</w:t>
      </w:r>
      <w:proofErr w:type="spellEnd"/>
      <w:r w:rsidRPr="00E455EC">
        <w:rPr>
          <w:lang w:val="en-US"/>
        </w:rPr>
        <w:t>[ x / </w:t>
      </w:r>
      <w:proofErr w:type="spellStart"/>
      <w:r w:rsidRPr="00E455EC">
        <w:rPr>
          <w:lang w:val="en-US"/>
        </w:rPr>
        <w:t>nSbW</w:t>
      </w:r>
      <w:proofErr w:type="spellEnd"/>
      <w:r w:rsidRPr="00E455EC">
        <w:rPr>
          <w:lang w:val="en-US"/>
        </w:rPr>
        <w:t> ][ y / </w:t>
      </w:r>
      <w:proofErr w:type="spellStart"/>
      <w:r w:rsidRPr="00E455EC">
        <w:rPr>
          <w:lang w:val="en-US"/>
        </w:rPr>
        <w:t>nSbW</w:t>
      </w:r>
      <w:proofErr w:type="spellEnd"/>
      <w:r w:rsidRPr="00E455EC">
        <w:rPr>
          <w:lang w:val="en-US"/>
        </w:rPr>
        <w:t> ]</w:t>
      </w:r>
      <w:r w:rsidRPr="00E455EC">
        <w:rPr>
          <w:lang w:val="en-US"/>
        </w:rPr>
        <w:tab/>
        <w:t>(</w:t>
      </w:r>
      <w:fldSimple w:instr=" REF H \h  \* MERGEFORMAT " w:fldLock="1">
        <w:r w:rsidRPr="00E455EC">
          <w:rPr>
            <w:lang w:val="en-US" w:eastAsia="ko-KR"/>
          </w:rPr>
          <w:t>H</w:t>
        </w:r>
      </w:fldSimple>
      <w:r w:rsidRPr="00E455EC">
        <w:rPr>
          <w:lang w:val="en-US"/>
        </w:rPr>
        <w:noBreakHyphen/>
      </w:r>
      <w:r w:rsidR="009F0720" w:rsidRPr="00E455EC">
        <w:rPr>
          <w:lang w:val="en-US"/>
        </w:rPr>
        <w:fldChar w:fldCharType="begin" w:fldLock="1"/>
      </w:r>
      <w:r w:rsidRPr="00E455EC">
        <w:rPr>
          <w:lang w:val="en-US"/>
        </w:rPr>
        <w:instrText xml:space="preserve"> SEQ Equation \* ARABIC </w:instrText>
      </w:r>
      <w:r w:rsidR="009F0720" w:rsidRPr="00E455EC">
        <w:rPr>
          <w:lang w:val="en-US"/>
        </w:rPr>
        <w:fldChar w:fldCharType="separate"/>
      </w:r>
      <w:r w:rsidRPr="00E455EC">
        <w:rPr>
          <w:noProof/>
          <w:lang w:val="en-US"/>
        </w:rPr>
        <w:t>172</w:t>
      </w:r>
      <w:r w:rsidR="009F0720" w:rsidRPr="00E455EC">
        <w:rPr>
          <w:lang w:val="en-US"/>
        </w:rPr>
        <w:fldChar w:fldCharType="end"/>
      </w:r>
      <w:r w:rsidRPr="00E455EC">
        <w:rPr>
          <w:lang w:val="en-US"/>
        </w:rPr>
        <w:t>)</w:t>
      </w:r>
    </w:p>
    <w:p w:rsidR="00E455EC" w:rsidRPr="00E455EC" w:rsidRDefault="00E455EC" w:rsidP="00E455EC">
      <w:pPr>
        <w:pStyle w:val="3D2"/>
        <w:rPr>
          <w:sz w:val="20"/>
          <w:szCs w:val="20"/>
          <w:lang w:val="en-US"/>
        </w:rPr>
      </w:pPr>
      <w:r w:rsidRPr="00E455EC">
        <w:rPr>
          <w:sz w:val="20"/>
          <w:szCs w:val="20"/>
          <w:lang w:val="en-US"/>
        </w:rPr>
        <w:t xml:space="preserve">The derivation process for </w:t>
      </w:r>
      <w:proofErr w:type="spellStart"/>
      <w:r w:rsidRPr="00E455EC">
        <w:rPr>
          <w:sz w:val="20"/>
          <w:szCs w:val="20"/>
          <w:lang w:val="en-US"/>
        </w:rPr>
        <w:t>chroma</w:t>
      </w:r>
      <w:proofErr w:type="spellEnd"/>
      <w:r w:rsidRPr="00E455EC">
        <w:rPr>
          <w:sz w:val="20"/>
          <w:szCs w:val="20"/>
          <w:lang w:val="en-US"/>
        </w:rPr>
        <w:t xml:space="preserve"> motion vectors in </w:t>
      </w:r>
      <w:proofErr w:type="spellStart"/>
      <w:r w:rsidRPr="00E455EC">
        <w:rPr>
          <w:sz w:val="20"/>
          <w:szCs w:val="20"/>
          <w:lang w:val="en-US"/>
        </w:rPr>
        <w:t>subclause</w:t>
      </w:r>
      <w:proofErr w:type="spellEnd"/>
      <w:r w:rsidRPr="00E455EC">
        <w:rPr>
          <w:sz w:val="20"/>
          <w:szCs w:val="20"/>
          <w:lang w:val="en-US"/>
        </w:rPr>
        <w:t xml:space="preserve"> 8.5.3.2.9 is invoked with </w:t>
      </w:r>
      <w:proofErr w:type="spellStart"/>
      <w:r w:rsidRPr="00E455EC">
        <w:rPr>
          <w:sz w:val="20"/>
          <w:szCs w:val="20"/>
          <w:lang w:val="en-US"/>
        </w:rPr>
        <w:t>SubPbMvLX</w:t>
      </w:r>
      <w:proofErr w:type="spellEnd"/>
      <w:r w:rsidRPr="00E455EC">
        <w:rPr>
          <w:sz w:val="20"/>
          <w:szCs w:val="20"/>
          <w:lang w:val="en-US"/>
        </w:rPr>
        <w:t>[ </w:t>
      </w:r>
      <w:proofErr w:type="spellStart"/>
      <w:r w:rsidRPr="00E455EC">
        <w:rPr>
          <w:sz w:val="20"/>
          <w:szCs w:val="20"/>
          <w:lang w:val="en-US"/>
        </w:rPr>
        <w:t>xPb</w:t>
      </w:r>
      <w:proofErr w:type="spellEnd"/>
      <w:r w:rsidRPr="00E455EC">
        <w:rPr>
          <w:sz w:val="20"/>
          <w:szCs w:val="20"/>
          <w:lang w:val="en-US"/>
        </w:rPr>
        <w:t> + x ][ </w:t>
      </w:r>
      <w:proofErr w:type="spellStart"/>
      <w:r w:rsidRPr="00E455EC">
        <w:rPr>
          <w:sz w:val="20"/>
          <w:szCs w:val="20"/>
          <w:lang w:val="en-US"/>
        </w:rPr>
        <w:t>yPb</w:t>
      </w:r>
      <w:proofErr w:type="spellEnd"/>
      <w:r w:rsidRPr="00E455EC">
        <w:rPr>
          <w:sz w:val="20"/>
          <w:szCs w:val="20"/>
          <w:lang w:val="en-US"/>
        </w:rPr>
        <w:t xml:space="preserve"> + y ] as input and the output is </w:t>
      </w:r>
      <w:proofErr w:type="spellStart"/>
      <w:r w:rsidRPr="00E455EC">
        <w:rPr>
          <w:sz w:val="20"/>
          <w:szCs w:val="20"/>
          <w:lang w:val="en-US"/>
        </w:rPr>
        <w:t>SubPbMvCLX</w:t>
      </w:r>
      <w:proofErr w:type="spellEnd"/>
      <w:r w:rsidRPr="00E455EC">
        <w:rPr>
          <w:sz w:val="20"/>
          <w:szCs w:val="20"/>
          <w:lang w:val="en-US"/>
        </w:rPr>
        <w:t>[ </w:t>
      </w:r>
      <w:proofErr w:type="spellStart"/>
      <w:r w:rsidRPr="00E455EC">
        <w:rPr>
          <w:sz w:val="20"/>
          <w:szCs w:val="20"/>
          <w:lang w:val="en-US"/>
        </w:rPr>
        <w:t>xPb</w:t>
      </w:r>
      <w:proofErr w:type="spellEnd"/>
      <w:r w:rsidRPr="00E455EC">
        <w:rPr>
          <w:sz w:val="20"/>
          <w:szCs w:val="20"/>
          <w:lang w:val="en-US"/>
        </w:rPr>
        <w:t> + x ][ </w:t>
      </w:r>
      <w:proofErr w:type="spellStart"/>
      <w:r w:rsidRPr="00E455EC">
        <w:rPr>
          <w:sz w:val="20"/>
          <w:szCs w:val="20"/>
          <w:lang w:val="en-US"/>
        </w:rPr>
        <w:t>yPb</w:t>
      </w:r>
      <w:proofErr w:type="spellEnd"/>
      <w:r w:rsidRPr="00E455EC">
        <w:rPr>
          <w:sz w:val="20"/>
          <w:szCs w:val="20"/>
          <w:lang w:val="en-US"/>
        </w:rPr>
        <w:t> + y ].</w:t>
      </w:r>
    </w:p>
    <w:p w:rsidR="00E455EC" w:rsidRPr="00E455EC" w:rsidRDefault="00E455EC" w:rsidP="00E455EC">
      <w:pPr>
        <w:pStyle w:val="3E0"/>
        <w:numPr>
          <w:ilvl w:val="0"/>
          <w:numId w:val="0"/>
        </w:numPr>
        <w:rPr>
          <w:lang w:val="en-US"/>
        </w:rPr>
      </w:pPr>
    </w:p>
    <w:sectPr w:rsidR="00E455EC" w:rsidRPr="00E455EC" w:rsidSect="00DE40F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1DD" w:rsidRDefault="007211DD" w:rsidP="007211DD">
      <w:pPr>
        <w:spacing w:after="0" w:line="240" w:lineRule="auto"/>
      </w:pPr>
      <w:r>
        <w:separator/>
      </w:r>
    </w:p>
  </w:endnote>
  <w:endnote w:type="continuationSeparator" w:id="0">
    <w:p w:rsidR="007211DD" w:rsidRDefault="007211DD" w:rsidP="00721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1DD" w:rsidRDefault="007211DD" w:rsidP="007211DD">
      <w:pPr>
        <w:spacing w:after="0" w:line="240" w:lineRule="auto"/>
      </w:pPr>
      <w:r>
        <w:separator/>
      </w:r>
    </w:p>
  </w:footnote>
  <w:footnote w:type="continuationSeparator" w:id="0">
    <w:p w:rsidR="007211DD" w:rsidRDefault="007211DD" w:rsidP="00721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6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2"/>
  </w:num>
  <w:num w:numId="5">
    <w:abstractNumId w:val="5"/>
  </w:num>
  <w:num w:numId="6">
    <w:abstractNumId w:val="3"/>
    <w:lvlOverride w:ilvl="0"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7">
    <w:abstractNumId w:val="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211DD"/>
    <w:rsid w:val="00604225"/>
    <w:rsid w:val="00657EC5"/>
    <w:rsid w:val="007211DD"/>
    <w:rsid w:val="00912E55"/>
    <w:rsid w:val="009256BF"/>
    <w:rsid w:val="009F0720"/>
    <w:rsid w:val="00A00E9A"/>
    <w:rsid w:val="00AD2B70"/>
    <w:rsid w:val="00B30B0C"/>
    <w:rsid w:val="00B53287"/>
    <w:rsid w:val="00C552AA"/>
    <w:rsid w:val="00C84A28"/>
    <w:rsid w:val="00D05FEC"/>
    <w:rsid w:val="00DE40FE"/>
    <w:rsid w:val="00E455EC"/>
    <w:rsid w:val="00E85DC7"/>
    <w:rsid w:val="00EB2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11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semiHidden/>
    <w:rsid w:val="007211DD"/>
  </w:style>
  <w:style w:type="paragraph" w:styleId="a4">
    <w:name w:val="footer"/>
    <w:basedOn w:val="a"/>
    <w:link w:val="Char0"/>
    <w:uiPriority w:val="99"/>
    <w:semiHidden/>
    <w:unhideWhenUsed/>
    <w:rsid w:val="007211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semiHidden/>
    <w:rsid w:val="007211DD"/>
  </w:style>
  <w:style w:type="paragraph" w:customStyle="1" w:styleId="3N0">
    <w:name w:val="3N0"/>
    <w:basedOn w:val="a"/>
    <w:link w:val="3N0Char"/>
    <w:qFormat/>
    <w:rsid w:val="007211DD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0">
    <w:name w:val="3H0"/>
    <w:next w:val="3N0"/>
    <w:qFormat/>
    <w:rsid w:val="007211DD"/>
    <w:pPr>
      <w:keepNext/>
      <w:keepLines/>
      <w:numPr>
        <w:numId w:val="5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7211DD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7211DD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7211DD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7211DD"/>
    <w:pPr>
      <w:numPr>
        <w:ilvl w:val="3"/>
      </w:numPr>
      <w:outlineLvl w:val="4"/>
    </w:pPr>
  </w:style>
  <w:style w:type="character" w:customStyle="1" w:styleId="3H4Char">
    <w:name w:val="3H4 Char"/>
    <w:link w:val="3H4"/>
    <w:locked/>
    <w:rsid w:val="007211DD"/>
    <w:rPr>
      <w:rFonts w:ascii="Times New Roman" w:hAnsi="Times New Roman" w:cs="Times New Roman"/>
      <w:b/>
      <w:lang w:val="en-GB" w:eastAsia="en-US"/>
    </w:rPr>
  </w:style>
  <w:style w:type="paragraph" w:customStyle="1" w:styleId="3H4">
    <w:name w:val="3H4"/>
    <w:basedOn w:val="3H3"/>
    <w:next w:val="3N0"/>
    <w:link w:val="3H4Char"/>
    <w:qFormat/>
    <w:rsid w:val="007211DD"/>
    <w:pPr>
      <w:numPr>
        <w:ilvl w:val="4"/>
      </w:numPr>
      <w:outlineLvl w:val="5"/>
    </w:pPr>
    <w:rPr>
      <w:rFonts w:eastAsiaTheme="minorEastAsia"/>
      <w:sz w:val="22"/>
      <w:szCs w:val="22"/>
    </w:rPr>
  </w:style>
  <w:style w:type="paragraph" w:customStyle="1" w:styleId="3H5">
    <w:name w:val="3H5"/>
    <w:basedOn w:val="3H4"/>
    <w:next w:val="3N0"/>
    <w:qFormat/>
    <w:rsid w:val="007211DD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7211DD"/>
    <w:pPr>
      <w:numPr>
        <w:ilvl w:val="6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a"/>
    <w:rsid w:val="007211DD"/>
    <w:pPr>
      <w:numPr>
        <w:ilvl w:val="7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8">
    <w:name w:val="3H8"/>
    <w:basedOn w:val="a"/>
    <w:rsid w:val="007211DD"/>
    <w:pPr>
      <w:numPr>
        <w:ilvl w:val="8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7211DD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7211DD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7211DD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7211DD"/>
    <w:pPr>
      <w:numPr>
        <w:ilvl w:val="1"/>
      </w:numPr>
    </w:pPr>
  </w:style>
  <w:style w:type="character" w:customStyle="1" w:styleId="3D2Char">
    <w:name w:val="3D2 Char"/>
    <w:link w:val="3D2"/>
    <w:locked/>
    <w:rsid w:val="007211DD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7211DD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7211DD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7211DD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7211DD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7211DD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7211DD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a"/>
    <w:rsid w:val="007211DD"/>
    <w:pPr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7211DD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7211DD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7211DD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7211DD"/>
    <w:pPr>
      <w:numPr>
        <w:ilvl w:val="3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7211DD"/>
    <w:pPr>
      <w:numPr>
        <w:ilvl w:val="4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7211DD"/>
    <w:pPr>
      <w:numPr>
        <w:ilvl w:val="5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7211DD"/>
    <w:pPr>
      <w:numPr>
        <w:ilvl w:val="6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7211DD"/>
    <w:pPr>
      <w:numPr>
        <w:ilvl w:val="7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7211DD"/>
    <w:pPr>
      <w:numPr>
        <w:ilvl w:val="8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7211DD"/>
    <w:pPr>
      <w:numPr>
        <w:numId w:val="4"/>
      </w:numPr>
    </w:pPr>
  </w:style>
  <w:style w:type="numbering" w:customStyle="1" w:styleId="3DHeading">
    <w:name w:val="3D Heading"/>
    <w:uiPriority w:val="99"/>
    <w:rsid w:val="007211DD"/>
    <w:pPr>
      <w:numPr>
        <w:numId w:val="5"/>
      </w:numPr>
    </w:pPr>
  </w:style>
  <w:style w:type="character" w:customStyle="1" w:styleId="3D3Char">
    <w:name w:val="3D3 Char"/>
    <w:link w:val="3D3"/>
    <w:locked/>
    <w:rsid w:val="007211DD"/>
    <w:rPr>
      <w:rFonts w:ascii="Times New Roman" w:hAnsi="Times New Roman" w:cs="Times New Roman"/>
      <w:lang w:val="en-GB" w:eastAsia="en-US"/>
    </w:rPr>
  </w:style>
  <w:style w:type="paragraph" w:styleId="a5">
    <w:name w:val="Balloon Text"/>
    <w:basedOn w:val="a"/>
    <w:link w:val="Char1"/>
    <w:uiPriority w:val="99"/>
    <w:semiHidden/>
    <w:unhideWhenUsed/>
    <w:rsid w:val="007211DD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211DD"/>
    <w:rPr>
      <w:rFonts w:ascii="宋体" w:eastAsia="宋体"/>
      <w:sz w:val="18"/>
      <w:szCs w:val="18"/>
    </w:rPr>
  </w:style>
  <w:style w:type="character" w:customStyle="1" w:styleId="3D4Char">
    <w:name w:val="3D4 Char"/>
    <w:link w:val="3D4"/>
    <w:locked/>
    <w:rsid w:val="00E455EC"/>
    <w:rPr>
      <w:rFonts w:ascii="Times New Roman" w:hAnsi="Times New Roman" w:cs="Times New Roman"/>
      <w:lang w:val="en-GB" w:eastAsia="en-US"/>
    </w:rPr>
  </w:style>
  <w:style w:type="character" w:customStyle="1" w:styleId="3D5Char">
    <w:name w:val="3D5 Char"/>
    <w:link w:val="3D5"/>
    <w:locked/>
    <w:rsid w:val="00E455EC"/>
    <w:rPr>
      <w:rFonts w:ascii="Times New Roman" w:hAnsi="Times New Roman" w:cs="Times New Roman"/>
      <w:lang w:val="en-GB" w:eastAsia="en-US"/>
    </w:rPr>
  </w:style>
  <w:style w:type="paragraph" w:customStyle="1" w:styleId="3U1">
    <w:name w:val="3U1"/>
    <w:basedOn w:val="3N0"/>
    <w:qFormat/>
    <w:rsid w:val="00E455EC"/>
    <w:pPr>
      <w:numPr>
        <w:ilvl w:val="1"/>
        <w:numId w:val="8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E455EC"/>
    <w:pPr>
      <w:numPr>
        <w:numId w:val="8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E455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E455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E455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E455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E455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E455EC"/>
    <w:pPr>
      <w:numPr>
        <w:ilvl w:val="7"/>
        <w:numId w:val="8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U8">
    <w:name w:val="3U8"/>
    <w:basedOn w:val="3U7"/>
    <w:qFormat/>
    <w:rsid w:val="00E455EC"/>
    <w:pPr>
      <w:numPr>
        <w:ilvl w:val="8"/>
      </w:numPr>
    </w:pPr>
  </w:style>
  <w:style w:type="numbering" w:customStyle="1" w:styleId="3DNumbering">
    <w:name w:val="3D Numbering"/>
    <w:uiPriority w:val="99"/>
    <w:rsid w:val="00E455EC"/>
    <w:pPr>
      <w:numPr>
        <w:numId w:val="8"/>
      </w:numPr>
    </w:pPr>
  </w:style>
  <w:style w:type="paragraph" w:styleId="a6">
    <w:name w:val="List Paragraph"/>
    <w:basedOn w:val="a"/>
    <w:uiPriority w:val="34"/>
    <w:qFormat/>
    <w:rsid w:val="00EB2B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1354</Words>
  <Characters>7718</Characters>
  <Application>Microsoft Office Word</Application>
  <DocSecurity>0</DocSecurity>
  <Lines>64</Lines>
  <Paragraphs>18</Paragraphs>
  <ScaleCrop>false</ScaleCrop>
  <Company>MediaTek Inc.</Company>
  <LinksUpToDate>false</LinksUpToDate>
  <CharactersWithSpaces>9054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Jicheng</dc:creator>
  <cp:keywords/>
  <dc:description/>
  <cp:lastModifiedBy>Jicheng</cp:lastModifiedBy>
  <cp:revision>7</cp:revision>
  <dcterms:created xsi:type="dcterms:W3CDTF">2014-01-03T05:29:00Z</dcterms:created>
  <dcterms:modified xsi:type="dcterms:W3CDTF">2014-01-03T05:34:00Z</dcterms:modified>
</cp:coreProperties>
</file>