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9A1" w:rsidRPr="00650425" w:rsidRDefault="009D09A1" w:rsidP="009D09A1">
      <w:pPr>
        <w:pStyle w:val="Annex5"/>
        <w:tabs>
          <w:tab w:val="clear" w:pos="794"/>
          <w:tab w:val="left" w:pos="964"/>
        </w:tabs>
        <w:textAlignment w:val="auto"/>
      </w:pPr>
      <w:r w:rsidRPr="00650425">
        <w:rPr>
          <w:rFonts w:eastAsiaTheme="minorEastAsia"/>
          <w:lang w:eastAsia="ko-KR"/>
        </w:rPr>
        <w:t xml:space="preserve">J.7.3.3.4 </w:t>
      </w:r>
      <w:r w:rsidRPr="00650425">
        <w:t>Slice header in 3D-AVC extension syntax</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62"/>
        <w:gridCol w:w="466"/>
        <w:gridCol w:w="809"/>
      </w:tblGrid>
      <w:tr w:rsidR="002E16D2" w:rsidRPr="00650425" w:rsidTr="006D39F6">
        <w:trPr>
          <w:cantSplit/>
          <w:trHeight w:val="169"/>
          <w:jc w:val="center"/>
        </w:trPr>
        <w:tc>
          <w:tcPr>
            <w:tcW w:w="7762"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highlight w:val="yellow"/>
                <w:lang w:val="en-GB"/>
              </w:rPr>
            </w:pP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lang w:eastAsia="ja-JP"/>
              </w:rPr>
              <w:t>if (</w:t>
            </w:r>
            <w:r w:rsidRPr="00650425">
              <w:rPr>
                <w:rFonts w:ascii="Times New Roman" w:hAnsi="Times New Roman" w:cs="Times New Roman"/>
              </w:rPr>
              <w:t> </w:t>
            </w:r>
            <w:r w:rsidRPr="00650425">
              <w:rPr>
                <w:rFonts w:ascii="Times New Roman" w:hAnsi="Times New Roman" w:cs="Times New Roman"/>
                <w:lang w:val="en-GB"/>
              </w:rPr>
              <w:t>nal_unit_type  = =  2</w:t>
            </w:r>
            <w:r w:rsidRPr="00650425">
              <w:rPr>
                <w:rFonts w:ascii="Times New Roman" w:hAnsi="Times New Roman" w:cs="Times New Roman"/>
                <w:lang w:val="en-GB" w:eastAsia="ja-JP"/>
              </w:rPr>
              <w:t>1</w:t>
            </w:r>
            <w:r w:rsidRPr="00650425">
              <w:rPr>
                <w:rFonts w:ascii="Times New Roman" w:hAnsi="Times New Roman" w:cs="Times New Roman"/>
                <w:bCs/>
              </w:rPr>
              <w:t> </w:t>
            </w:r>
            <w:r w:rsidRPr="00650425">
              <w:rPr>
                <w:rFonts w:ascii="Times New Roman" w:hAnsi="Times New Roman" w:cs="Times New Roman"/>
                <w:bCs/>
                <w:lang w:eastAsia="ja-JP"/>
              </w:rPr>
              <w:t xml:space="preserve"> &amp;&amp; </w:t>
            </w:r>
            <w:r w:rsidRPr="00650425">
              <w:rPr>
                <w:rFonts w:ascii="Times New Roman" w:hAnsi="Times New Roman" w:cs="Times New Roman"/>
              </w:rPr>
              <w:t>( slice_type  !=  I  &amp;&amp;  slice_type  !=  SI )</w:t>
            </w:r>
            <w:r w:rsidRPr="00650425">
              <w:rPr>
                <w:rFonts w:ascii="Times New Roman" w:hAnsi="Times New Roman" w:cs="Times New Roman"/>
                <w:bCs/>
                <w:lang w:eastAsia="ja-JP"/>
              </w:rPr>
              <w:t>) {</w:t>
            </w:r>
          </w:p>
        </w:tc>
        <w:tc>
          <w:tcPr>
            <w:tcW w:w="466"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bCs/>
              </w:rPr>
            </w:pPr>
          </w:p>
        </w:tc>
        <w:tc>
          <w:tcPr>
            <w:tcW w:w="809"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bCs/>
              </w:rPr>
            </w:pPr>
          </w:p>
        </w:tc>
      </w:tr>
      <w:tr w:rsidR="002E16D2" w:rsidRPr="00650425" w:rsidTr="006D39F6">
        <w:trPr>
          <w:cantSplit/>
          <w:trHeight w:val="169"/>
          <w:jc w:val="center"/>
        </w:trPr>
        <w:tc>
          <w:tcPr>
            <w:tcW w:w="7762"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bCs/>
              </w:rPr>
            </w:pP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rPr>
              <w:tab/>
              <w:t>if( DepthFlag )</w:t>
            </w:r>
          </w:p>
        </w:tc>
        <w:tc>
          <w:tcPr>
            <w:tcW w:w="466"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bCs/>
              </w:rPr>
            </w:pPr>
          </w:p>
        </w:tc>
        <w:tc>
          <w:tcPr>
            <w:tcW w:w="809"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bCs/>
              </w:rPr>
            </w:pPr>
          </w:p>
        </w:tc>
      </w:tr>
      <w:tr w:rsidR="002E16D2" w:rsidRPr="00650425" w:rsidTr="006D39F6">
        <w:trPr>
          <w:cantSplit/>
          <w:trHeight w:val="180"/>
          <w:jc w:val="center"/>
        </w:trPr>
        <w:tc>
          <w:tcPr>
            <w:tcW w:w="7762" w:type="dxa"/>
          </w:tcPr>
          <w:p w:rsidR="002E16D2" w:rsidRPr="00650425" w:rsidRDefault="002E16D2" w:rsidP="00AA3BD5">
            <w:pPr>
              <w:tabs>
                <w:tab w:val="left" w:pos="216"/>
                <w:tab w:val="left" w:pos="440"/>
                <w:tab w:val="left" w:pos="648"/>
                <w:tab w:val="left" w:pos="864"/>
                <w:tab w:val="left" w:pos="1080"/>
                <w:tab w:val="left" w:pos="1296"/>
                <w:tab w:val="left" w:pos="1512"/>
                <w:tab w:val="left" w:pos="1728"/>
                <w:tab w:val="left" w:pos="1944"/>
                <w:tab w:val="left" w:pos="2160"/>
              </w:tabs>
              <w:rPr>
                <w:rFonts w:ascii="Times New Roman" w:hAnsi="Times New Roman" w:cs="Times New Roman"/>
                <w:lang w:val="en-GB"/>
              </w:rPr>
            </w:pP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
                <w:bCs/>
              </w:rPr>
              <w:t>depth_weighted_pred_flag</w:t>
            </w:r>
          </w:p>
        </w:tc>
        <w:tc>
          <w:tcPr>
            <w:tcW w:w="466" w:type="dxa"/>
          </w:tcPr>
          <w:p w:rsidR="002E16D2" w:rsidRPr="00650425" w:rsidRDefault="006D39F6" w:rsidP="00AA3BD5">
            <w:pPr>
              <w:tabs>
                <w:tab w:val="left" w:pos="216"/>
                <w:tab w:val="left" w:pos="440"/>
                <w:tab w:val="left" w:pos="648"/>
                <w:tab w:val="left" w:pos="864"/>
                <w:tab w:val="left" w:pos="1080"/>
                <w:tab w:val="left" w:pos="1296"/>
                <w:tab w:val="left" w:pos="1512"/>
                <w:tab w:val="left" w:pos="1728"/>
                <w:tab w:val="left" w:pos="1944"/>
                <w:tab w:val="left" w:pos="2160"/>
              </w:tabs>
              <w:rPr>
                <w:rFonts w:ascii="Times New Roman" w:hAnsi="Times New Roman" w:cs="Times New Roman"/>
                <w:bCs/>
              </w:rPr>
            </w:pPr>
            <w:r>
              <w:rPr>
                <w:rFonts w:ascii="Times New Roman" w:hAnsi="Times New Roman" w:cs="Times New Roman" w:hint="eastAsia"/>
                <w:bCs/>
              </w:rPr>
              <w:t>2</w:t>
            </w:r>
          </w:p>
        </w:tc>
        <w:tc>
          <w:tcPr>
            <w:tcW w:w="809" w:type="dxa"/>
          </w:tcPr>
          <w:p w:rsidR="002E16D2" w:rsidRPr="00650425" w:rsidRDefault="006D39F6" w:rsidP="00AA3BD5">
            <w:pPr>
              <w:tabs>
                <w:tab w:val="left" w:pos="216"/>
                <w:tab w:val="left" w:pos="440"/>
                <w:tab w:val="left" w:pos="648"/>
                <w:tab w:val="left" w:pos="864"/>
                <w:tab w:val="left" w:pos="1080"/>
                <w:tab w:val="left" w:pos="1296"/>
                <w:tab w:val="left" w:pos="1512"/>
                <w:tab w:val="left" w:pos="1728"/>
                <w:tab w:val="left" w:pos="1944"/>
                <w:tab w:val="left" w:pos="2160"/>
              </w:tabs>
              <w:rPr>
                <w:rFonts w:ascii="Times New Roman" w:hAnsi="Times New Roman" w:cs="Times New Roman"/>
                <w:bCs/>
              </w:rPr>
            </w:pPr>
            <w:r>
              <w:rPr>
                <w:rFonts w:ascii="Times New Roman" w:hAnsi="Times New Roman" w:cs="Times New Roman"/>
                <w:bCs/>
              </w:rPr>
              <w:t>u</w:t>
            </w:r>
            <w:r>
              <w:rPr>
                <w:rFonts w:ascii="Times New Roman" w:hAnsi="Times New Roman" w:cs="Times New Roman" w:hint="eastAsia"/>
                <w:bCs/>
              </w:rPr>
              <w:t>(1)</w:t>
            </w:r>
          </w:p>
        </w:tc>
      </w:tr>
      <w:tr w:rsidR="002E16D2" w:rsidRPr="00650425" w:rsidTr="006D39F6">
        <w:trPr>
          <w:cantSplit/>
          <w:trHeight w:val="169"/>
          <w:jc w:val="center"/>
        </w:trPr>
        <w:tc>
          <w:tcPr>
            <w:tcW w:w="7762" w:type="dxa"/>
          </w:tcPr>
          <w:p w:rsidR="002E16D2" w:rsidRPr="00650425" w:rsidRDefault="002E16D2" w:rsidP="007B6BB0">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bCs/>
              </w:rPr>
            </w:pP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rPr>
              <w:tab/>
            </w:r>
            <w:del w:id="0" w:author="Samsung" w:date="2013-10-16T12:50:00Z">
              <w:r w:rsidRPr="00650425" w:rsidDel="007B6BB0">
                <w:rPr>
                  <w:rFonts w:ascii="Times New Roman" w:hAnsi="Times New Roman" w:cs="Times New Roman"/>
                  <w:bCs/>
                </w:rPr>
                <w:delText xml:space="preserve">else </w:delText>
              </w:r>
            </w:del>
            <w:proofErr w:type="gramStart"/>
            <w:r w:rsidRPr="00650425">
              <w:rPr>
                <w:rFonts w:ascii="Times New Roman" w:hAnsi="Times New Roman" w:cs="Times New Roman"/>
                <w:bCs/>
              </w:rPr>
              <w:t>if(</w:t>
            </w:r>
            <w:proofErr w:type="gramEnd"/>
            <w:r w:rsidRPr="00650425">
              <w:rPr>
                <w:rFonts w:ascii="Times New Roman" w:hAnsi="Times New Roman" w:cs="Times New Roman"/>
                <w:bCs/>
              </w:rPr>
              <w:t xml:space="preserve"> </w:t>
            </w:r>
            <w:ins w:id="1" w:author="Samsung" w:date="2013-10-16T13:31:00Z">
              <w:r>
                <w:rPr>
                  <w:rFonts w:ascii="Times New Roman" w:hAnsi="Times New Roman" w:cs="Times New Roman" w:hint="eastAsia"/>
                  <w:bCs/>
                </w:rPr>
                <w:t>!</w:t>
              </w:r>
              <w:r w:rsidRPr="00650425">
                <w:rPr>
                  <w:rFonts w:ascii="Times New Roman" w:hAnsi="Times New Roman" w:cs="Times New Roman"/>
                  <w:bCs/>
                </w:rPr>
                <w:t xml:space="preserve"> </w:t>
              </w:r>
              <w:r w:rsidRPr="00650425">
                <w:rPr>
                  <w:rFonts w:ascii="Times New Roman" w:hAnsi="Times New Roman" w:cs="Times New Roman"/>
                  <w:bCs/>
                </w:rPr>
                <w:t>DepthFlag</w:t>
              </w:r>
              <w:r w:rsidRPr="00650425">
                <w:rPr>
                  <w:rFonts w:ascii="Times New Roman" w:hAnsi="Times New Roman" w:cs="Times New Roman"/>
                  <w:bCs/>
                </w:rPr>
                <w:t xml:space="preserve"> </w:t>
              </w:r>
              <w:r>
                <w:rPr>
                  <w:rFonts w:ascii="Times New Roman" w:hAnsi="Times New Roman" w:cs="Times New Roman" w:hint="eastAsia"/>
                  <w:bCs/>
                </w:rPr>
                <w:t xml:space="preserve">&amp;&amp; </w:t>
              </w:r>
            </w:ins>
            <w:r w:rsidRPr="00650425">
              <w:rPr>
                <w:rFonts w:ascii="Times New Roman" w:hAnsi="Times New Roman" w:cs="Times New Roman"/>
                <w:bCs/>
              </w:rPr>
              <w:t>avc_3d_extension_flag  ) {</w:t>
            </w:r>
          </w:p>
        </w:tc>
        <w:tc>
          <w:tcPr>
            <w:tcW w:w="466" w:type="dxa"/>
          </w:tcPr>
          <w:p w:rsidR="002E16D2" w:rsidRPr="00650425" w:rsidRDefault="002E16D2" w:rsidP="007B6BB0">
            <w:pPr>
              <w:tabs>
                <w:tab w:val="left" w:pos="216"/>
                <w:tab w:val="left" w:pos="432"/>
                <w:tab w:val="left" w:pos="648"/>
                <w:tab w:val="left" w:pos="864"/>
                <w:tab w:val="left" w:pos="1080"/>
                <w:tab w:val="left" w:pos="1296"/>
                <w:tab w:val="left" w:pos="1512"/>
                <w:tab w:val="left" w:pos="1728"/>
                <w:tab w:val="left" w:pos="1944"/>
                <w:tab w:val="left" w:pos="2160"/>
              </w:tabs>
              <w:rPr>
                <w:ins w:id="2" w:author="Samsung" w:date="2013-10-16T14:09:00Z"/>
                <w:rFonts w:ascii="Times New Roman" w:hAnsi="Times New Roman" w:cs="Times New Roman"/>
                <w:bCs/>
              </w:rPr>
            </w:pPr>
          </w:p>
        </w:tc>
        <w:tc>
          <w:tcPr>
            <w:tcW w:w="809" w:type="dxa"/>
          </w:tcPr>
          <w:p w:rsidR="002E16D2" w:rsidRPr="00650425" w:rsidRDefault="002E16D2" w:rsidP="007B6BB0">
            <w:pPr>
              <w:tabs>
                <w:tab w:val="left" w:pos="216"/>
                <w:tab w:val="left" w:pos="432"/>
                <w:tab w:val="left" w:pos="648"/>
                <w:tab w:val="left" w:pos="864"/>
                <w:tab w:val="left" w:pos="1080"/>
                <w:tab w:val="left" w:pos="1296"/>
                <w:tab w:val="left" w:pos="1512"/>
                <w:tab w:val="left" w:pos="1728"/>
                <w:tab w:val="left" w:pos="1944"/>
                <w:tab w:val="left" w:pos="2160"/>
              </w:tabs>
              <w:rPr>
                <w:ins w:id="3" w:author="Samsung" w:date="2013-10-16T14:09:00Z"/>
                <w:rFonts w:ascii="Times New Roman" w:hAnsi="Times New Roman" w:cs="Times New Roman"/>
                <w:bCs/>
              </w:rPr>
            </w:pPr>
          </w:p>
        </w:tc>
      </w:tr>
      <w:tr w:rsidR="002E16D2" w:rsidRPr="00650425" w:rsidTr="006D39F6">
        <w:trPr>
          <w:cantSplit/>
          <w:trHeight w:val="169"/>
          <w:jc w:val="center"/>
        </w:trPr>
        <w:tc>
          <w:tcPr>
            <w:tcW w:w="7762"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b/>
                <w:bCs/>
              </w:rPr>
            </w:pP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
                <w:bCs/>
              </w:rPr>
              <w:t>dmvp_flag</w:t>
            </w:r>
          </w:p>
        </w:tc>
        <w:tc>
          <w:tcPr>
            <w:tcW w:w="466" w:type="dxa"/>
          </w:tcPr>
          <w:p w:rsidR="002E16D2" w:rsidRPr="00650425" w:rsidRDefault="006D39F6" w:rsidP="00AA3BD5">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bCs/>
              </w:rPr>
            </w:pPr>
            <w:r>
              <w:rPr>
                <w:rFonts w:ascii="Times New Roman" w:hAnsi="Times New Roman" w:cs="Times New Roman" w:hint="eastAsia"/>
                <w:bCs/>
              </w:rPr>
              <w:t>2</w:t>
            </w:r>
          </w:p>
        </w:tc>
        <w:tc>
          <w:tcPr>
            <w:tcW w:w="809" w:type="dxa"/>
          </w:tcPr>
          <w:p w:rsidR="002E16D2" w:rsidRPr="00650425" w:rsidRDefault="006D39F6" w:rsidP="00AA3BD5">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bCs/>
              </w:rPr>
            </w:pPr>
            <w:r>
              <w:rPr>
                <w:rFonts w:ascii="Times New Roman" w:hAnsi="Times New Roman" w:cs="Times New Roman"/>
                <w:bCs/>
              </w:rPr>
              <w:t>u</w:t>
            </w:r>
            <w:r>
              <w:rPr>
                <w:rFonts w:ascii="Times New Roman" w:hAnsi="Times New Roman" w:cs="Times New Roman" w:hint="eastAsia"/>
                <w:bCs/>
              </w:rPr>
              <w:t>(1)</w:t>
            </w:r>
          </w:p>
        </w:tc>
      </w:tr>
      <w:tr w:rsidR="002E16D2" w:rsidRPr="00650425" w:rsidTr="006D39F6">
        <w:trPr>
          <w:cantSplit/>
          <w:trHeight w:val="340"/>
          <w:jc w:val="center"/>
        </w:trPr>
        <w:tc>
          <w:tcPr>
            <w:tcW w:w="7762" w:type="dxa"/>
          </w:tcPr>
          <w:p w:rsidR="002E16D2" w:rsidRPr="00650425" w:rsidRDefault="002E16D2" w:rsidP="00577F5E">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bCs/>
              </w:rPr>
            </w:pPr>
            <w:r>
              <w:rPr>
                <w:rFonts w:ascii="Times New Roman" w:hAnsi="Times New Roman" w:cs="Times New Roman" w:hint="eastAsia"/>
                <w:bCs/>
              </w:rPr>
              <w:t xml:space="preserve">         </w:t>
            </w:r>
            <w:r>
              <w:rPr>
                <w:rFonts w:ascii="Times New Roman" w:hAnsi="Times New Roman" w:cs="Times New Roman"/>
                <w:bCs/>
              </w:rPr>
              <w:t>if</w:t>
            </w:r>
            <w:r>
              <w:rPr>
                <w:rFonts w:ascii="Times New Roman" w:hAnsi="Times New Roman" w:cs="Times New Roman" w:hint="eastAsia"/>
                <w:bCs/>
              </w:rPr>
              <w:t>(</w:t>
            </w:r>
            <w:ins w:id="4" w:author="Samsung" w:date="2013-10-16T13:31:00Z">
              <w:r>
                <w:rPr>
                  <w:rFonts w:ascii="Times New Roman" w:hAnsi="Times New Roman" w:cs="Times New Roman" w:hint="eastAsia"/>
                  <w:bCs/>
                </w:rPr>
                <w:t>!</w:t>
              </w:r>
              <w:r w:rsidRPr="00650425">
                <w:rPr>
                  <w:rFonts w:ascii="Times New Roman" w:hAnsi="Times New Roman" w:cs="Times New Roman"/>
                  <w:bCs/>
                </w:rPr>
                <w:t xml:space="preserve">DepthFlag </w:t>
              </w:r>
              <w:r>
                <w:rPr>
                  <w:rFonts w:ascii="Times New Roman" w:hAnsi="Times New Roman" w:cs="Times New Roman" w:hint="eastAsia"/>
                  <w:bCs/>
                </w:rPr>
                <w:t xml:space="preserve">&amp;&amp; </w:t>
              </w:r>
            </w:ins>
            <w:ins w:id="5" w:author="Samsung" w:date="2013-10-16T12:50:00Z">
              <w:r>
                <w:rPr>
                  <w:rFonts w:ascii="Times New Roman" w:hAnsi="Times New Roman" w:cs="Times New Roman" w:hint="eastAsia"/>
                  <w:bCs/>
                </w:rPr>
                <w:t>dmvp_flag &amp;&amp;</w:t>
              </w:r>
            </w:ins>
            <w:ins w:id="6" w:author="Samsung" w:date="2013-10-16T12:53:00Z">
              <w:r>
                <w:rPr>
                  <w:rFonts w:ascii="Times New Roman" w:hAnsi="Times New Roman" w:cs="Times New Roman" w:hint="eastAsia"/>
                  <w:bCs/>
                </w:rPr>
                <w:t xml:space="preserve"> </w:t>
              </w:r>
              <w:r w:rsidRPr="007B6BB0">
                <w:rPr>
                  <w:rFonts w:ascii="Times New Roman" w:hAnsi="Times New Roman" w:cs="Times New Roman"/>
                  <w:bCs/>
                </w:rPr>
                <w:t>(</w:t>
              </w:r>
            </w:ins>
            <w:r w:rsidRPr="007B6BB0">
              <w:rPr>
                <w:rFonts w:ascii="Times New Roman" w:hAnsi="Times New Roman" w:cs="Times New Roman"/>
                <w:lang w:val="en-GB"/>
              </w:rPr>
              <w:t>NumDepthViews  = =  0  | | ( </w:t>
            </w:r>
            <w:r w:rsidRPr="007B6BB0">
              <w:rPr>
                <w:rFonts w:ascii="Times New Roman" w:hAnsi="Times New Roman" w:cs="Times New Roman"/>
              </w:rPr>
              <w:t>ViewCompOrder(</w:t>
            </w:r>
            <w:r>
              <w:rPr>
                <w:rFonts w:ascii="Times New Roman" w:hAnsi="Times New Roman" w:cs="Times New Roman"/>
              </w:rPr>
              <w:t>0,</w:t>
            </w:r>
            <w:r w:rsidRPr="007B6BB0">
              <w:rPr>
                <w:rFonts w:ascii="Times New Roman" w:hAnsi="Times New Roman" w:cs="Times New Roman"/>
              </w:rPr>
              <w:t>view_idx )</w:t>
            </w:r>
            <w:r>
              <w:rPr>
                <w:rFonts w:ascii="Times New Roman" w:hAnsi="Times New Roman" w:cs="Times New Roman" w:hint="eastAsia"/>
              </w:rPr>
              <w:t xml:space="preserve"> </w:t>
            </w:r>
            <w:r w:rsidRPr="007B6BB0">
              <w:rPr>
                <w:rFonts w:ascii="Times New Roman" w:hAnsi="Times New Roman" w:cs="Times New Roman"/>
              </w:rPr>
              <w:t>&lt;</w:t>
            </w:r>
            <w:r>
              <w:rPr>
                <w:rFonts w:ascii="Times New Roman" w:hAnsi="Times New Roman" w:cs="Times New Roman" w:hint="eastAsia"/>
              </w:rPr>
              <w:t xml:space="preserve"> </w:t>
            </w:r>
            <w:r w:rsidRPr="007B6BB0">
              <w:rPr>
                <w:rFonts w:ascii="Times New Roman" w:hAnsi="Times New Roman" w:cs="Times New Roman"/>
              </w:rPr>
              <w:t>ViewCompOrder( 1, view_idx ))</w:t>
            </w:r>
            <w:ins w:id="7" w:author="Samsung" w:date="2013-10-16T14:08:00Z">
              <w:r>
                <w:rPr>
                  <w:rFonts w:ascii="Times New Roman" w:hAnsi="Times New Roman" w:cs="Times New Roman" w:hint="eastAsia"/>
                </w:rPr>
                <w:t xml:space="preserve"> {</w:t>
              </w:r>
            </w:ins>
          </w:p>
        </w:tc>
        <w:tc>
          <w:tcPr>
            <w:tcW w:w="466" w:type="dxa"/>
          </w:tcPr>
          <w:p w:rsidR="002E16D2" w:rsidRDefault="002E16D2" w:rsidP="00577F5E">
            <w:pPr>
              <w:tabs>
                <w:tab w:val="left" w:pos="216"/>
                <w:tab w:val="left" w:pos="432"/>
                <w:tab w:val="left" w:pos="648"/>
                <w:tab w:val="left" w:pos="864"/>
                <w:tab w:val="left" w:pos="1080"/>
                <w:tab w:val="left" w:pos="1296"/>
                <w:tab w:val="left" w:pos="1512"/>
                <w:tab w:val="left" w:pos="1728"/>
                <w:tab w:val="left" w:pos="1944"/>
                <w:tab w:val="left" w:pos="2160"/>
              </w:tabs>
              <w:rPr>
                <w:ins w:id="8" w:author="Samsung" w:date="2013-10-16T14:09:00Z"/>
                <w:rFonts w:ascii="Times New Roman" w:hAnsi="Times New Roman" w:cs="Times New Roman" w:hint="eastAsia"/>
                <w:bCs/>
              </w:rPr>
            </w:pPr>
          </w:p>
        </w:tc>
        <w:tc>
          <w:tcPr>
            <w:tcW w:w="809" w:type="dxa"/>
          </w:tcPr>
          <w:p w:rsidR="002E16D2" w:rsidRDefault="002E16D2" w:rsidP="00577F5E">
            <w:pPr>
              <w:tabs>
                <w:tab w:val="left" w:pos="216"/>
                <w:tab w:val="left" w:pos="432"/>
                <w:tab w:val="left" w:pos="648"/>
                <w:tab w:val="left" w:pos="864"/>
                <w:tab w:val="left" w:pos="1080"/>
                <w:tab w:val="left" w:pos="1296"/>
                <w:tab w:val="left" w:pos="1512"/>
                <w:tab w:val="left" w:pos="1728"/>
                <w:tab w:val="left" w:pos="1944"/>
                <w:tab w:val="left" w:pos="2160"/>
              </w:tabs>
              <w:rPr>
                <w:ins w:id="9" w:author="Samsung" w:date="2013-10-16T14:09:00Z"/>
                <w:rFonts w:ascii="Times New Roman" w:hAnsi="Times New Roman" w:cs="Times New Roman" w:hint="eastAsia"/>
                <w:bCs/>
              </w:rPr>
            </w:pPr>
          </w:p>
        </w:tc>
      </w:tr>
      <w:tr w:rsidR="006D39F6" w:rsidRPr="00650425" w:rsidTr="006D39F6">
        <w:trPr>
          <w:cantSplit/>
          <w:trHeight w:val="340"/>
          <w:jc w:val="center"/>
          <w:ins w:id="10" w:author="Samsung" w:date="2013-10-16T14:12:00Z"/>
        </w:trPr>
        <w:tc>
          <w:tcPr>
            <w:tcW w:w="7762" w:type="dxa"/>
          </w:tcPr>
          <w:p w:rsidR="006D39F6" w:rsidRPr="006D39F6" w:rsidRDefault="006D39F6" w:rsidP="00577F5E">
            <w:pPr>
              <w:tabs>
                <w:tab w:val="left" w:pos="216"/>
                <w:tab w:val="left" w:pos="432"/>
                <w:tab w:val="left" w:pos="648"/>
                <w:tab w:val="left" w:pos="864"/>
                <w:tab w:val="left" w:pos="1080"/>
                <w:tab w:val="left" w:pos="1296"/>
                <w:tab w:val="left" w:pos="1512"/>
                <w:tab w:val="left" w:pos="1728"/>
                <w:tab w:val="left" w:pos="1944"/>
                <w:tab w:val="left" w:pos="2160"/>
              </w:tabs>
              <w:rPr>
                <w:ins w:id="11" w:author="Samsung" w:date="2013-10-16T14:12:00Z"/>
                <w:rFonts w:ascii="Times New Roman" w:hAnsi="Times New Roman" w:cs="Times New Roman" w:hint="eastAsia"/>
                <w:b/>
                <w:bCs/>
              </w:rPr>
            </w:pPr>
            <w:ins w:id="12" w:author="Samsung" w:date="2013-10-16T14:12:00Z">
              <w:r>
                <w:rPr>
                  <w:rFonts w:ascii="Times New Roman" w:hAnsi="Times New Roman" w:cs="Times New Roman" w:hint="eastAsia"/>
                  <w:bCs/>
                </w:rPr>
                <w:t xml:space="preserve">               </w:t>
              </w:r>
              <w:r w:rsidRPr="006D39F6">
                <w:rPr>
                  <w:rFonts w:ascii="Times New Roman" w:hAnsi="Times New Roman" w:cs="Times New Roman"/>
                  <w:b/>
                  <w:bCs/>
                </w:rPr>
                <w:t>global</w:t>
              </w:r>
              <w:r w:rsidRPr="006D39F6">
                <w:rPr>
                  <w:rFonts w:ascii="Times New Roman" w:hAnsi="Times New Roman" w:cs="Times New Roman" w:hint="eastAsia"/>
                  <w:b/>
                  <w:bCs/>
                </w:rPr>
                <w:t>_depth</w:t>
              </w:r>
            </w:ins>
          </w:p>
        </w:tc>
        <w:tc>
          <w:tcPr>
            <w:tcW w:w="466" w:type="dxa"/>
          </w:tcPr>
          <w:p w:rsidR="006D39F6" w:rsidRDefault="006D39F6" w:rsidP="00577F5E">
            <w:pPr>
              <w:tabs>
                <w:tab w:val="left" w:pos="216"/>
                <w:tab w:val="left" w:pos="432"/>
                <w:tab w:val="left" w:pos="648"/>
                <w:tab w:val="left" w:pos="864"/>
                <w:tab w:val="left" w:pos="1080"/>
                <w:tab w:val="left" w:pos="1296"/>
                <w:tab w:val="left" w:pos="1512"/>
                <w:tab w:val="left" w:pos="1728"/>
                <w:tab w:val="left" w:pos="1944"/>
                <w:tab w:val="left" w:pos="2160"/>
              </w:tabs>
              <w:rPr>
                <w:ins w:id="13" w:author="Samsung" w:date="2013-10-16T14:12:00Z"/>
                <w:rFonts w:ascii="Times New Roman" w:hAnsi="Times New Roman" w:cs="Times New Roman" w:hint="eastAsia"/>
                <w:bCs/>
              </w:rPr>
            </w:pPr>
            <w:ins w:id="14" w:author="Samsung" w:date="2013-10-16T14:12:00Z">
              <w:r>
                <w:rPr>
                  <w:rFonts w:ascii="Times New Roman" w:hAnsi="Times New Roman" w:cs="Times New Roman" w:hint="eastAsia"/>
                  <w:bCs/>
                </w:rPr>
                <w:t>2</w:t>
              </w:r>
            </w:ins>
          </w:p>
        </w:tc>
        <w:tc>
          <w:tcPr>
            <w:tcW w:w="809" w:type="dxa"/>
          </w:tcPr>
          <w:p w:rsidR="006D39F6" w:rsidRDefault="006D39F6" w:rsidP="00577F5E">
            <w:pPr>
              <w:tabs>
                <w:tab w:val="left" w:pos="216"/>
                <w:tab w:val="left" w:pos="432"/>
                <w:tab w:val="left" w:pos="648"/>
                <w:tab w:val="left" w:pos="864"/>
                <w:tab w:val="left" w:pos="1080"/>
                <w:tab w:val="left" w:pos="1296"/>
                <w:tab w:val="left" w:pos="1512"/>
                <w:tab w:val="left" w:pos="1728"/>
                <w:tab w:val="left" w:pos="1944"/>
                <w:tab w:val="left" w:pos="2160"/>
              </w:tabs>
              <w:rPr>
                <w:ins w:id="15" w:author="Samsung" w:date="2013-10-16T14:12:00Z"/>
                <w:rFonts w:ascii="Times New Roman" w:hAnsi="Times New Roman" w:cs="Times New Roman" w:hint="eastAsia"/>
                <w:bCs/>
              </w:rPr>
            </w:pPr>
            <w:ins w:id="16" w:author="Samsung" w:date="2013-10-16T14:12:00Z">
              <w:r>
                <w:rPr>
                  <w:rFonts w:ascii="Times New Roman" w:hAnsi="Times New Roman" w:cs="Times New Roman"/>
                  <w:bCs/>
                </w:rPr>
                <w:t>ue</w:t>
              </w:r>
              <w:r>
                <w:rPr>
                  <w:rFonts w:ascii="Times New Roman" w:hAnsi="Times New Roman" w:cs="Times New Roman" w:hint="eastAsia"/>
                  <w:bCs/>
                </w:rPr>
                <w:t>(v)</w:t>
              </w:r>
            </w:ins>
          </w:p>
        </w:tc>
      </w:tr>
      <w:tr w:rsidR="002E16D2" w:rsidRPr="00650425" w:rsidTr="006D39F6">
        <w:trPr>
          <w:cantSplit/>
          <w:trHeight w:val="169"/>
          <w:jc w:val="center"/>
          <w:ins w:id="17" w:author="Samsung" w:date="2013-10-16T12:54:00Z"/>
        </w:trPr>
        <w:tc>
          <w:tcPr>
            <w:tcW w:w="7762" w:type="dxa"/>
          </w:tcPr>
          <w:p w:rsidR="002E16D2" w:rsidRPr="00C418E0" w:rsidRDefault="002E16D2" w:rsidP="007B6BB0">
            <w:pPr>
              <w:tabs>
                <w:tab w:val="left" w:pos="216"/>
                <w:tab w:val="left" w:pos="432"/>
                <w:tab w:val="left" w:pos="648"/>
                <w:tab w:val="left" w:pos="864"/>
                <w:tab w:val="left" w:pos="1080"/>
                <w:tab w:val="left" w:pos="1296"/>
                <w:tab w:val="left" w:pos="1512"/>
                <w:tab w:val="left" w:pos="1728"/>
                <w:tab w:val="left" w:pos="1944"/>
                <w:tab w:val="left" w:pos="2160"/>
              </w:tabs>
              <w:rPr>
                <w:ins w:id="18" w:author="Samsung" w:date="2013-10-16T12:54:00Z"/>
                <w:rFonts w:ascii="Times New Roman" w:hAnsi="Times New Roman" w:cs="Times New Roman" w:hint="eastAsia"/>
                <w:b/>
                <w:bCs/>
              </w:rPr>
            </w:pPr>
            <w:ins w:id="19" w:author="Samsung" w:date="2013-10-16T12:54:00Z">
              <w:r>
                <w:rPr>
                  <w:rFonts w:ascii="Times New Roman" w:hAnsi="Times New Roman" w:cs="Times New Roman" w:hint="eastAsia"/>
                  <w:bCs/>
                </w:rPr>
                <w:t xml:space="preserve">               </w:t>
              </w:r>
              <w:r w:rsidRPr="00C418E0">
                <w:rPr>
                  <w:rFonts w:ascii="Times New Roman" w:hAnsi="Times New Roman" w:cs="Times New Roman"/>
                  <w:b/>
                  <w:bCs/>
                </w:rPr>
                <w:t>temporal</w:t>
              </w:r>
              <w:r w:rsidRPr="00C418E0">
                <w:rPr>
                  <w:rFonts w:ascii="Times New Roman" w:hAnsi="Times New Roman" w:cs="Times New Roman" w:hint="eastAsia"/>
                  <w:b/>
                  <w:bCs/>
                </w:rPr>
                <w:t>_mv_flag</w:t>
              </w:r>
            </w:ins>
          </w:p>
        </w:tc>
        <w:tc>
          <w:tcPr>
            <w:tcW w:w="466" w:type="dxa"/>
          </w:tcPr>
          <w:p w:rsidR="002E16D2" w:rsidRDefault="006D39F6" w:rsidP="007B6BB0">
            <w:pPr>
              <w:tabs>
                <w:tab w:val="left" w:pos="216"/>
                <w:tab w:val="left" w:pos="432"/>
                <w:tab w:val="left" w:pos="648"/>
                <w:tab w:val="left" w:pos="864"/>
                <w:tab w:val="left" w:pos="1080"/>
                <w:tab w:val="left" w:pos="1296"/>
                <w:tab w:val="left" w:pos="1512"/>
                <w:tab w:val="left" w:pos="1728"/>
                <w:tab w:val="left" w:pos="1944"/>
                <w:tab w:val="left" w:pos="2160"/>
              </w:tabs>
              <w:rPr>
                <w:ins w:id="20" w:author="Samsung" w:date="2013-10-16T14:09:00Z"/>
                <w:rFonts w:ascii="Times New Roman" w:hAnsi="Times New Roman" w:cs="Times New Roman" w:hint="eastAsia"/>
                <w:bCs/>
              </w:rPr>
            </w:pPr>
            <w:ins w:id="21" w:author="Samsung" w:date="2013-10-16T14:10:00Z">
              <w:r>
                <w:rPr>
                  <w:rFonts w:ascii="Times New Roman" w:hAnsi="Times New Roman" w:cs="Times New Roman" w:hint="eastAsia"/>
                  <w:bCs/>
                </w:rPr>
                <w:t>2</w:t>
              </w:r>
            </w:ins>
          </w:p>
        </w:tc>
        <w:tc>
          <w:tcPr>
            <w:tcW w:w="809" w:type="dxa"/>
          </w:tcPr>
          <w:p w:rsidR="002E16D2" w:rsidRDefault="006D39F6" w:rsidP="007B6BB0">
            <w:pPr>
              <w:tabs>
                <w:tab w:val="left" w:pos="216"/>
                <w:tab w:val="left" w:pos="432"/>
                <w:tab w:val="left" w:pos="648"/>
                <w:tab w:val="left" w:pos="864"/>
                <w:tab w:val="left" w:pos="1080"/>
                <w:tab w:val="left" w:pos="1296"/>
                <w:tab w:val="left" w:pos="1512"/>
                <w:tab w:val="left" w:pos="1728"/>
                <w:tab w:val="left" w:pos="1944"/>
                <w:tab w:val="left" w:pos="2160"/>
              </w:tabs>
              <w:rPr>
                <w:ins w:id="22" w:author="Samsung" w:date="2013-10-16T14:09:00Z"/>
                <w:rFonts w:ascii="Times New Roman" w:hAnsi="Times New Roman" w:cs="Times New Roman" w:hint="eastAsia"/>
                <w:bCs/>
              </w:rPr>
            </w:pPr>
            <w:ins w:id="23" w:author="Samsung" w:date="2013-10-16T14:10:00Z">
              <w:r>
                <w:rPr>
                  <w:rFonts w:ascii="Times New Roman" w:hAnsi="Times New Roman" w:cs="Times New Roman"/>
                  <w:bCs/>
                </w:rPr>
                <w:t>u</w:t>
              </w:r>
              <w:r>
                <w:rPr>
                  <w:rFonts w:ascii="Times New Roman" w:hAnsi="Times New Roman" w:cs="Times New Roman" w:hint="eastAsia"/>
                  <w:bCs/>
                </w:rPr>
                <w:t>(1)</w:t>
              </w:r>
            </w:ins>
          </w:p>
        </w:tc>
      </w:tr>
      <w:tr w:rsidR="006D39F6" w:rsidRPr="00650425" w:rsidTr="006D39F6">
        <w:trPr>
          <w:cantSplit/>
          <w:trHeight w:val="169"/>
          <w:jc w:val="center"/>
          <w:ins w:id="24" w:author="Samsung" w:date="2013-10-16T14:12:00Z"/>
        </w:trPr>
        <w:tc>
          <w:tcPr>
            <w:tcW w:w="7762" w:type="dxa"/>
          </w:tcPr>
          <w:p w:rsidR="006D39F6" w:rsidRDefault="006D39F6" w:rsidP="007B6BB0">
            <w:pPr>
              <w:tabs>
                <w:tab w:val="left" w:pos="216"/>
                <w:tab w:val="left" w:pos="432"/>
                <w:tab w:val="left" w:pos="648"/>
                <w:tab w:val="left" w:pos="864"/>
                <w:tab w:val="left" w:pos="1080"/>
                <w:tab w:val="left" w:pos="1296"/>
                <w:tab w:val="left" w:pos="1512"/>
                <w:tab w:val="left" w:pos="1728"/>
                <w:tab w:val="left" w:pos="1944"/>
                <w:tab w:val="left" w:pos="2160"/>
              </w:tabs>
              <w:rPr>
                <w:ins w:id="25" w:author="Samsung" w:date="2013-10-16T14:12:00Z"/>
                <w:rFonts w:ascii="Times New Roman" w:hAnsi="Times New Roman" w:cs="Times New Roman" w:hint="eastAsia"/>
                <w:bCs/>
              </w:rPr>
            </w:pPr>
            <w:ins w:id="26" w:author="Samsung" w:date="2013-10-16T14:12:00Z">
              <w:r>
                <w:rPr>
                  <w:rFonts w:ascii="Times New Roman" w:hAnsi="Times New Roman" w:cs="Times New Roman" w:hint="eastAsia"/>
                  <w:bCs/>
                </w:rPr>
                <w:t xml:space="preserve">          }</w:t>
              </w:r>
            </w:ins>
          </w:p>
        </w:tc>
        <w:tc>
          <w:tcPr>
            <w:tcW w:w="466" w:type="dxa"/>
          </w:tcPr>
          <w:p w:rsidR="006D39F6" w:rsidRDefault="006D39F6" w:rsidP="007B6BB0">
            <w:pPr>
              <w:tabs>
                <w:tab w:val="left" w:pos="216"/>
                <w:tab w:val="left" w:pos="432"/>
                <w:tab w:val="left" w:pos="648"/>
                <w:tab w:val="left" w:pos="864"/>
                <w:tab w:val="left" w:pos="1080"/>
                <w:tab w:val="left" w:pos="1296"/>
                <w:tab w:val="left" w:pos="1512"/>
                <w:tab w:val="left" w:pos="1728"/>
                <w:tab w:val="left" w:pos="1944"/>
                <w:tab w:val="left" w:pos="2160"/>
              </w:tabs>
              <w:rPr>
                <w:ins w:id="27" w:author="Samsung" w:date="2013-10-16T14:12:00Z"/>
                <w:rFonts w:ascii="Times New Roman" w:hAnsi="Times New Roman" w:cs="Times New Roman" w:hint="eastAsia"/>
                <w:bCs/>
              </w:rPr>
            </w:pPr>
          </w:p>
        </w:tc>
        <w:tc>
          <w:tcPr>
            <w:tcW w:w="809" w:type="dxa"/>
          </w:tcPr>
          <w:p w:rsidR="006D39F6" w:rsidRDefault="006D39F6" w:rsidP="007B6BB0">
            <w:pPr>
              <w:tabs>
                <w:tab w:val="left" w:pos="216"/>
                <w:tab w:val="left" w:pos="432"/>
                <w:tab w:val="left" w:pos="648"/>
                <w:tab w:val="left" w:pos="864"/>
                <w:tab w:val="left" w:pos="1080"/>
                <w:tab w:val="left" w:pos="1296"/>
                <w:tab w:val="left" w:pos="1512"/>
                <w:tab w:val="left" w:pos="1728"/>
                <w:tab w:val="left" w:pos="1944"/>
                <w:tab w:val="left" w:pos="2160"/>
              </w:tabs>
              <w:rPr>
                <w:ins w:id="28" w:author="Samsung" w:date="2013-10-16T14:12:00Z"/>
                <w:rFonts w:ascii="Times New Roman" w:hAnsi="Times New Roman" w:cs="Times New Roman"/>
                <w:bCs/>
              </w:rPr>
            </w:pPr>
          </w:p>
        </w:tc>
      </w:tr>
      <w:tr w:rsidR="002E16D2" w:rsidRPr="00650425" w:rsidTr="006D39F6">
        <w:trPr>
          <w:cantSplit/>
          <w:trHeight w:val="169"/>
          <w:jc w:val="center"/>
        </w:trPr>
        <w:tc>
          <w:tcPr>
            <w:tcW w:w="7762"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bCs/>
              </w:rPr>
            </w:pP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rPr>
              <w:tab/>
              <w:t>if( seq_view_synthesis_flag )</w:t>
            </w:r>
          </w:p>
        </w:tc>
        <w:tc>
          <w:tcPr>
            <w:tcW w:w="466"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ins w:id="29" w:author="Samsung" w:date="2013-10-16T14:09:00Z"/>
                <w:rFonts w:ascii="Times New Roman" w:hAnsi="Times New Roman" w:cs="Times New Roman"/>
                <w:bCs/>
              </w:rPr>
            </w:pPr>
          </w:p>
        </w:tc>
        <w:tc>
          <w:tcPr>
            <w:tcW w:w="809"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ins w:id="30" w:author="Samsung" w:date="2013-10-16T14:09:00Z"/>
                <w:rFonts w:ascii="Times New Roman" w:hAnsi="Times New Roman" w:cs="Times New Roman"/>
                <w:bCs/>
              </w:rPr>
            </w:pPr>
          </w:p>
        </w:tc>
      </w:tr>
      <w:tr w:rsidR="002E16D2" w:rsidRPr="00650425" w:rsidTr="006D39F6">
        <w:trPr>
          <w:cantSplit/>
          <w:trHeight w:val="169"/>
          <w:jc w:val="center"/>
        </w:trPr>
        <w:tc>
          <w:tcPr>
            <w:tcW w:w="7762"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b/>
                <w:bCs/>
              </w:rPr>
            </w:pP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
                <w:bCs/>
              </w:rPr>
              <w:t>slice_vsp_flag</w:t>
            </w:r>
          </w:p>
        </w:tc>
        <w:tc>
          <w:tcPr>
            <w:tcW w:w="466" w:type="dxa"/>
          </w:tcPr>
          <w:p w:rsidR="002E16D2" w:rsidRPr="00650425" w:rsidRDefault="006D39F6" w:rsidP="00AA3BD5">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bCs/>
              </w:rPr>
            </w:pPr>
            <w:r>
              <w:rPr>
                <w:rFonts w:ascii="Times New Roman" w:hAnsi="Times New Roman" w:cs="Times New Roman" w:hint="eastAsia"/>
                <w:bCs/>
              </w:rPr>
              <w:t>2</w:t>
            </w:r>
          </w:p>
        </w:tc>
        <w:tc>
          <w:tcPr>
            <w:tcW w:w="809" w:type="dxa"/>
          </w:tcPr>
          <w:p w:rsidR="002E16D2" w:rsidRPr="00650425" w:rsidRDefault="006D39F6" w:rsidP="00AA3BD5">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bCs/>
              </w:rPr>
            </w:pPr>
            <w:r>
              <w:rPr>
                <w:rFonts w:ascii="Times New Roman" w:hAnsi="Times New Roman" w:cs="Times New Roman"/>
                <w:bCs/>
              </w:rPr>
              <w:t>u</w:t>
            </w:r>
            <w:r>
              <w:rPr>
                <w:rFonts w:ascii="Times New Roman" w:hAnsi="Times New Roman" w:cs="Times New Roman" w:hint="eastAsia"/>
                <w:bCs/>
              </w:rPr>
              <w:t>(1)</w:t>
            </w:r>
          </w:p>
        </w:tc>
      </w:tr>
      <w:tr w:rsidR="002E16D2" w:rsidRPr="00650425" w:rsidTr="006D39F6">
        <w:trPr>
          <w:cantSplit/>
          <w:trHeight w:val="169"/>
          <w:jc w:val="center"/>
        </w:trPr>
        <w:tc>
          <w:tcPr>
            <w:tcW w:w="7762"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bCs/>
              </w:rPr>
            </w:pP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rPr>
              <w:tab/>
              <w:t>}</w:t>
            </w:r>
          </w:p>
        </w:tc>
        <w:tc>
          <w:tcPr>
            <w:tcW w:w="466"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ins w:id="31" w:author="Samsung" w:date="2013-10-16T14:09:00Z"/>
                <w:rFonts w:ascii="Times New Roman" w:hAnsi="Times New Roman" w:cs="Times New Roman"/>
                <w:bCs/>
              </w:rPr>
            </w:pPr>
          </w:p>
        </w:tc>
        <w:tc>
          <w:tcPr>
            <w:tcW w:w="809"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ins w:id="32" w:author="Samsung" w:date="2013-10-16T14:09:00Z"/>
                <w:rFonts w:ascii="Times New Roman" w:hAnsi="Times New Roman" w:cs="Times New Roman"/>
                <w:bCs/>
              </w:rPr>
            </w:pPr>
          </w:p>
        </w:tc>
      </w:tr>
      <w:tr w:rsidR="002E16D2" w:rsidRPr="00650425" w:rsidTr="006D39F6">
        <w:trPr>
          <w:cantSplit/>
          <w:trHeight w:val="349"/>
          <w:jc w:val="center"/>
        </w:trPr>
        <w:tc>
          <w:tcPr>
            <w:tcW w:w="7762" w:type="dxa"/>
          </w:tcPr>
          <w:p w:rsidR="002E16D2" w:rsidRPr="00650425" w:rsidRDefault="002E16D2" w:rsidP="00AA3BD5">
            <w:pPr>
              <w:tabs>
                <w:tab w:val="left" w:pos="216"/>
                <w:tab w:val="left" w:pos="432"/>
                <w:tab w:val="left" w:pos="648"/>
                <w:tab w:val="left" w:pos="864"/>
                <w:tab w:val="left" w:pos="1296"/>
                <w:tab w:val="left" w:pos="1512"/>
                <w:tab w:val="left" w:pos="1728"/>
                <w:tab w:val="left" w:pos="1944"/>
                <w:tab w:val="left" w:pos="2160"/>
              </w:tabs>
              <w:rPr>
                <w:rFonts w:ascii="Times New Roman" w:hAnsi="Times New Roman" w:cs="Times New Roman"/>
                <w:bCs/>
              </w:rPr>
            </w:pP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rPr>
              <w:tab/>
              <w:t>if (</w:t>
            </w:r>
            <w:r w:rsidRPr="00650425">
              <w:rPr>
                <w:rFonts w:ascii="Times New Roman" w:hAnsi="Times New Roman" w:cs="Times New Roman"/>
                <w:bCs/>
                <w:lang w:eastAsia="zh-CN"/>
              </w:rPr>
              <w:t xml:space="preserve"> 3dv_acquisition_idc != 1  &amp;&amp; </w:t>
            </w:r>
            <w:r w:rsidRPr="00650425">
              <w:rPr>
                <w:rFonts w:ascii="Times New Roman" w:hAnsi="Times New Roman" w:cs="Times New Roman"/>
                <w:bCs/>
                <w:lang w:eastAsia="zh-CN"/>
              </w:rPr>
              <w:br/>
            </w:r>
            <w:r w:rsidRPr="00650425">
              <w:rPr>
                <w:rFonts w:ascii="Times New Roman" w:hAnsi="Times New Roman" w:cs="Times New Roman"/>
                <w:bCs/>
                <w:lang w:eastAsia="zh-CN"/>
              </w:rPr>
              <w:tab/>
            </w:r>
            <w:r w:rsidRPr="00650425">
              <w:rPr>
                <w:rFonts w:ascii="Times New Roman" w:hAnsi="Times New Roman" w:cs="Times New Roman"/>
                <w:bCs/>
                <w:lang w:eastAsia="zh-CN"/>
              </w:rPr>
              <w:tab/>
            </w:r>
            <w:r w:rsidRPr="00650425">
              <w:rPr>
                <w:rFonts w:ascii="Times New Roman" w:hAnsi="Times New Roman" w:cs="Times New Roman"/>
                <w:bCs/>
                <w:lang w:eastAsia="zh-CN"/>
              </w:rPr>
              <w:tab/>
            </w:r>
            <w:r w:rsidRPr="00650425">
              <w:rPr>
                <w:rFonts w:ascii="Times New Roman" w:hAnsi="Times New Roman" w:cs="Times New Roman"/>
                <w:bCs/>
                <w:lang w:eastAsia="zh-CN"/>
              </w:rPr>
              <w:tab/>
              <w:t xml:space="preserve">( depth_weighted_pred_flag  | |  dmvp_flag ) </w:t>
            </w:r>
            <w:r w:rsidRPr="00650425">
              <w:rPr>
                <w:rFonts w:ascii="Times New Roman" w:hAnsi="Times New Roman" w:cs="Times New Roman"/>
                <w:bCs/>
              </w:rPr>
              <w:t>)</w:t>
            </w:r>
          </w:p>
        </w:tc>
        <w:tc>
          <w:tcPr>
            <w:tcW w:w="466" w:type="dxa"/>
          </w:tcPr>
          <w:p w:rsidR="002E16D2" w:rsidRPr="00650425" w:rsidRDefault="002E16D2" w:rsidP="00AA3BD5">
            <w:pPr>
              <w:tabs>
                <w:tab w:val="left" w:pos="216"/>
                <w:tab w:val="left" w:pos="432"/>
                <w:tab w:val="left" w:pos="648"/>
                <w:tab w:val="left" w:pos="864"/>
                <w:tab w:val="left" w:pos="1296"/>
                <w:tab w:val="left" w:pos="1512"/>
                <w:tab w:val="left" w:pos="1728"/>
                <w:tab w:val="left" w:pos="1944"/>
                <w:tab w:val="left" w:pos="2160"/>
              </w:tabs>
              <w:rPr>
                <w:ins w:id="33" w:author="Samsung" w:date="2013-10-16T14:09:00Z"/>
                <w:rFonts w:ascii="Times New Roman" w:hAnsi="Times New Roman" w:cs="Times New Roman"/>
                <w:bCs/>
              </w:rPr>
            </w:pPr>
          </w:p>
        </w:tc>
        <w:tc>
          <w:tcPr>
            <w:tcW w:w="809" w:type="dxa"/>
          </w:tcPr>
          <w:p w:rsidR="002E16D2" w:rsidRPr="00650425" w:rsidRDefault="002E16D2" w:rsidP="00AA3BD5">
            <w:pPr>
              <w:tabs>
                <w:tab w:val="left" w:pos="216"/>
                <w:tab w:val="left" w:pos="432"/>
                <w:tab w:val="left" w:pos="648"/>
                <w:tab w:val="left" w:pos="864"/>
                <w:tab w:val="left" w:pos="1296"/>
                <w:tab w:val="left" w:pos="1512"/>
                <w:tab w:val="left" w:pos="1728"/>
                <w:tab w:val="left" w:pos="1944"/>
                <w:tab w:val="left" w:pos="2160"/>
              </w:tabs>
              <w:rPr>
                <w:ins w:id="34" w:author="Samsung" w:date="2013-10-16T14:09:00Z"/>
                <w:rFonts w:ascii="Times New Roman" w:hAnsi="Times New Roman" w:cs="Times New Roman"/>
                <w:bCs/>
              </w:rPr>
            </w:pPr>
          </w:p>
        </w:tc>
      </w:tr>
      <w:tr w:rsidR="002E16D2" w:rsidRPr="00650425" w:rsidTr="006D39F6">
        <w:trPr>
          <w:cantSplit/>
          <w:trHeight w:val="169"/>
          <w:jc w:val="center"/>
        </w:trPr>
        <w:tc>
          <w:tcPr>
            <w:tcW w:w="7762" w:type="dxa"/>
          </w:tcPr>
          <w:p w:rsidR="002E16D2" w:rsidRPr="00650425" w:rsidRDefault="002E16D2" w:rsidP="00AA3BD5">
            <w:pPr>
              <w:tabs>
                <w:tab w:val="left" w:pos="216"/>
                <w:tab w:val="left" w:pos="432"/>
                <w:tab w:val="left" w:pos="648"/>
                <w:tab w:val="left" w:pos="864"/>
                <w:tab w:val="left" w:pos="1296"/>
                <w:tab w:val="left" w:pos="1512"/>
                <w:tab w:val="left" w:pos="1728"/>
                <w:tab w:val="left" w:pos="1944"/>
                <w:tab w:val="left" w:pos="2160"/>
              </w:tabs>
              <w:rPr>
                <w:rFonts w:ascii="Times New Roman" w:hAnsi="Times New Roman" w:cs="Times New Roman"/>
                <w:b/>
                <w:bCs/>
              </w:rPr>
            </w:pP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
                <w:bCs/>
              </w:rPr>
              <w:t>dps_id</w:t>
            </w:r>
          </w:p>
        </w:tc>
        <w:tc>
          <w:tcPr>
            <w:tcW w:w="466" w:type="dxa"/>
          </w:tcPr>
          <w:p w:rsidR="002E16D2" w:rsidRPr="00650425" w:rsidRDefault="006D39F6" w:rsidP="00AA3BD5">
            <w:pPr>
              <w:tabs>
                <w:tab w:val="left" w:pos="216"/>
                <w:tab w:val="left" w:pos="432"/>
                <w:tab w:val="left" w:pos="648"/>
                <w:tab w:val="left" w:pos="864"/>
                <w:tab w:val="left" w:pos="1296"/>
                <w:tab w:val="left" w:pos="1512"/>
                <w:tab w:val="left" w:pos="1728"/>
                <w:tab w:val="left" w:pos="1944"/>
                <w:tab w:val="left" w:pos="2160"/>
              </w:tabs>
              <w:rPr>
                <w:rFonts w:ascii="Times New Roman" w:hAnsi="Times New Roman" w:cs="Times New Roman"/>
                <w:bCs/>
              </w:rPr>
            </w:pPr>
            <w:r>
              <w:rPr>
                <w:rFonts w:ascii="Times New Roman" w:hAnsi="Times New Roman" w:cs="Times New Roman" w:hint="eastAsia"/>
                <w:bCs/>
              </w:rPr>
              <w:t>2</w:t>
            </w:r>
          </w:p>
        </w:tc>
        <w:tc>
          <w:tcPr>
            <w:tcW w:w="809" w:type="dxa"/>
          </w:tcPr>
          <w:p w:rsidR="002E16D2" w:rsidRPr="00650425" w:rsidRDefault="006D39F6" w:rsidP="00AA3BD5">
            <w:pPr>
              <w:tabs>
                <w:tab w:val="left" w:pos="216"/>
                <w:tab w:val="left" w:pos="432"/>
                <w:tab w:val="left" w:pos="648"/>
                <w:tab w:val="left" w:pos="864"/>
                <w:tab w:val="left" w:pos="1296"/>
                <w:tab w:val="left" w:pos="1512"/>
                <w:tab w:val="left" w:pos="1728"/>
                <w:tab w:val="left" w:pos="1944"/>
                <w:tab w:val="left" w:pos="2160"/>
              </w:tabs>
              <w:rPr>
                <w:rFonts w:ascii="Times New Roman" w:hAnsi="Times New Roman" w:cs="Times New Roman"/>
                <w:bCs/>
              </w:rPr>
            </w:pPr>
            <w:r>
              <w:rPr>
                <w:rFonts w:ascii="Times New Roman" w:hAnsi="Times New Roman" w:cs="Times New Roman"/>
                <w:bCs/>
              </w:rPr>
              <w:t>ue</w:t>
            </w:r>
            <w:r>
              <w:rPr>
                <w:rFonts w:ascii="Times New Roman" w:hAnsi="Times New Roman" w:cs="Times New Roman" w:hint="eastAsia"/>
                <w:bCs/>
              </w:rPr>
              <w:t>(v)</w:t>
            </w:r>
          </w:p>
        </w:tc>
      </w:tr>
      <w:tr w:rsidR="002E16D2" w:rsidRPr="00650425" w:rsidTr="006D39F6">
        <w:trPr>
          <w:cantSplit/>
          <w:trHeight w:val="180"/>
          <w:jc w:val="center"/>
        </w:trPr>
        <w:tc>
          <w:tcPr>
            <w:tcW w:w="7762"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rFonts w:ascii="Times New Roman" w:hAnsi="Times New Roman" w:cs="Times New Roman"/>
                <w:lang w:val="en-GB" w:eastAsia="ja-JP"/>
              </w:rPr>
            </w:pPr>
            <w:r w:rsidRPr="00650425">
              <w:rPr>
                <w:rFonts w:ascii="Times New Roman" w:hAnsi="Times New Roman" w:cs="Times New Roman"/>
                <w:bCs/>
              </w:rPr>
              <w:tab/>
            </w:r>
            <w:r w:rsidRPr="00650425">
              <w:rPr>
                <w:rFonts w:ascii="Times New Roman" w:hAnsi="Times New Roman" w:cs="Times New Roman"/>
                <w:bCs/>
              </w:rPr>
              <w:tab/>
            </w:r>
            <w:r w:rsidRPr="00650425">
              <w:rPr>
                <w:rFonts w:ascii="Times New Roman" w:hAnsi="Times New Roman" w:cs="Times New Roman"/>
                <w:bCs/>
                <w:lang w:eastAsia="ja-JP"/>
              </w:rPr>
              <w:t>}</w:t>
            </w:r>
          </w:p>
        </w:tc>
        <w:tc>
          <w:tcPr>
            <w:tcW w:w="466"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ins w:id="35" w:author="Samsung" w:date="2013-10-16T14:09:00Z"/>
                <w:rFonts w:ascii="Times New Roman" w:hAnsi="Times New Roman" w:cs="Times New Roman"/>
                <w:bCs/>
              </w:rPr>
            </w:pPr>
          </w:p>
        </w:tc>
        <w:tc>
          <w:tcPr>
            <w:tcW w:w="809" w:type="dxa"/>
          </w:tcPr>
          <w:p w:rsidR="002E16D2" w:rsidRPr="00650425" w:rsidRDefault="002E16D2" w:rsidP="00AA3BD5">
            <w:pPr>
              <w:tabs>
                <w:tab w:val="left" w:pos="216"/>
                <w:tab w:val="left" w:pos="432"/>
                <w:tab w:val="left" w:pos="648"/>
                <w:tab w:val="left" w:pos="864"/>
                <w:tab w:val="left" w:pos="1080"/>
                <w:tab w:val="left" w:pos="1296"/>
                <w:tab w:val="left" w:pos="1512"/>
                <w:tab w:val="left" w:pos="1728"/>
                <w:tab w:val="left" w:pos="1944"/>
                <w:tab w:val="left" w:pos="2160"/>
              </w:tabs>
              <w:rPr>
                <w:ins w:id="36" w:author="Samsung" w:date="2013-10-16T14:09:00Z"/>
                <w:rFonts w:ascii="Times New Roman" w:hAnsi="Times New Roman" w:cs="Times New Roman"/>
                <w:bCs/>
              </w:rPr>
            </w:pPr>
          </w:p>
        </w:tc>
      </w:tr>
    </w:tbl>
    <w:p w:rsidR="002D7C2D" w:rsidRPr="00650425" w:rsidRDefault="00741D1A">
      <w:pPr>
        <w:rPr>
          <w:rFonts w:ascii="Times New Roman" w:hAnsi="Times New Roman" w:cs="Times New Roman"/>
          <w:lang w:val="en-GB"/>
        </w:rPr>
      </w:pPr>
    </w:p>
    <w:p w:rsidR="009D09A1" w:rsidRPr="00650425" w:rsidRDefault="009D09A1" w:rsidP="009D09A1">
      <w:pPr>
        <w:pStyle w:val="Annex5"/>
        <w:tabs>
          <w:tab w:val="clear" w:pos="794"/>
          <w:tab w:val="left" w:pos="964"/>
        </w:tabs>
        <w:textAlignment w:val="auto"/>
      </w:pPr>
      <w:r w:rsidRPr="00650425">
        <w:rPr>
          <w:rFonts w:eastAsiaTheme="minorEastAsia"/>
          <w:lang w:eastAsia="ko-KR"/>
        </w:rPr>
        <w:t xml:space="preserve">J.7.4.3.4 </w:t>
      </w:r>
      <w:r w:rsidRPr="00650425">
        <w:t>Slice header in 3D-AVC semantics</w:t>
      </w:r>
    </w:p>
    <w:p w:rsidR="009D09A1" w:rsidRPr="00650425" w:rsidRDefault="009D09A1" w:rsidP="009D09A1">
      <w:pPr>
        <w:pStyle w:val="TableTitle"/>
        <w:outlineLvl w:val="0"/>
      </w:pPr>
      <w:r w:rsidRPr="00650425">
        <w:t>J</w:t>
      </w:r>
      <w:r w:rsidRPr="00650425">
        <w:noBreakHyphen/>
      </w:r>
      <w:fldSimple w:instr=" SEQ Table \* ARABIC \r 1 ">
        <w:r w:rsidRPr="00650425">
          <w:rPr>
            <w:noProof/>
          </w:rPr>
          <w:t>1</w:t>
        </w:r>
      </w:fldSimple>
      <w:r w:rsidRPr="00650425">
        <w:t xml:space="preserve"> – Respective syntax elements for </w:t>
      </w:r>
      <w:r w:rsidRPr="00650425">
        <w:rPr>
          <w:lang w:val="en-US"/>
        </w:rPr>
        <w:t>pre_slice_header_src, pre_ref_lists_src, pre_pred_weight_table_src and pre_dec_ref_pic_marking_src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62"/>
        <w:gridCol w:w="6680"/>
      </w:tblGrid>
      <w:tr w:rsidR="009D09A1" w:rsidRPr="00650425" w:rsidTr="00AA3BD5">
        <w:trPr>
          <w:jc w:val="center"/>
        </w:trPr>
        <w:tc>
          <w:tcPr>
            <w:tcW w:w="2577" w:type="dxa"/>
          </w:tcPr>
          <w:p w:rsidR="009D09A1" w:rsidRPr="00650425" w:rsidRDefault="009D09A1" w:rsidP="00AA3BD5">
            <w:pPr>
              <w:pStyle w:val="TableText"/>
              <w:keepNext/>
              <w:widowControl w:val="0"/>
              <w:jc w:val="center"/>
              <w:rPr>
                <w:b/>
                <w:bCs/>
              </w:rPr>
            </w:pPr>
            <w:r w:rsidRPr="00650425">
              <w:rPr>
                <w:b/>
                <w:bCs/>
              </w:rPr>
              <w:t xml:space="preserve">Prediction indication syntax element </w:t>
            </w:r>
          </w:p>
        </w:tc>
        <w:tc>
          <w:tcPr>
            <w:tcW w:w="6994" w:type="dxa"/>
          </w:tcPr>
          <w:p w:rsidR="009D09A1" w:rsidRPr="00650425" w:rsidRDefault="009D09A1" w:rsidP="00AA3BD5">
            <w:pPr>
              <w:pStyle w:val="TableText"/>
              <w:keepNext/>
              <w:widowControl w:val="0"/>
              <w:rPr>
                <w:b/>
                <w:bCs/>
              </w:rPr>
            </w:pPr>
            <w:r w:rsidRPr="00650425">
              <w:rPr>
                <w:b/>
                <w:bCs/>
              </w:rPr>
              <w:t>Respective syntax elements</w:t>
            </w:r>
          </w:p>
        </w:tc>
      </w:tr>
      <w:tr w:rsidR="009D09A1" w:rsidRPr="0000136A" w:rsidTr="00AA3BD5">
        <w:trPr>
          <w:jc w:val="center"/>
        </w:trPr>
        <w:tc>
          <w:tcPr>
            <w:tcW w:w="2577" w:type="dxa"/>
          </w:tcPr>
          <w:p w:rsidR="009D09A1" w:rsidRPr="00650425" w:rsidRDefault="009D09A1" w:rsidP="00AA3BD5">
            <w:pPr>
              <w:keepNext/>
              <w:keepLines/>
              <w:spacing w:before="100" w:after="100" w:line="190" w:lineRule="exact"/>
              <w:jc w:val="center"/>
              <w:rPr>
                <w:rFonts w:ascii="Times New Roman" w:hAnsi="Times New Roman" w:cs="Times New Roman"/>
                <w:sz w:val="18"/>
                <w:szCs w:val="18"/>
              </w:rPr>
            </w:pPr>
            <w:r w:rsidRPr="00650425">
              <w:rPr>
                <w:rFonts w:ascii="Times New Roman" w:hAnsi="Times New Roman" w:cs="Times New Roman"/>
                <w:sz w:val="18"/>
                <w:szCs w:val="18"/>
              </w:rPr>
              <w:t>pre_slice_header_src</w:t>
            </w:r>
          </w:p>
        </w:tc>
        <w:tc>
          <w:tcPr>
            <w:tcW w:w="6994" w:type="dxa"/>
          </w:tcPr>
          <w:p w:rsidR="009D09A1" w:rsidRPr="00650425" w:rsidRDefault="009D09A1" w:rsidP="003C57AA">
            <w:pPr>
              <w:keepNext/>
              <w:keepLines/>
              <w:spacing w:before="100" w:after="100" w:line="190" w:lineRule="exact"/>
              <w:rPr>
                <w:rFonts w:ascii="Times New Roman" w:hAnsi="Times New Roman" w:cs="Times New Roman"/>
                <w:sz w:val="18"/>
                <w:lang w:eastAsia="ja-JP"/>
              </w:rPr>
            </w:pPr>
            <w:r w:rsidRPr="00650425">
              <w:rPr>
                <w:rFonts w:ascii="Times New Roman" w:hAnsi="Times New Roman" w:cs="Times New Roman"/>
                <w:sz w:val="18"/>
                <w:lang w:eastAsia="ja-JP"/>
              </w:rPr>
              <w:t>colour_plane_id, frame_num, field_pic_flag, bottom_field_flag, idr_pic_id, pic_order_cnt_lsb, delta_pic_order_cnt_bottom, delta_pic_order_cnt[ 0 ], delta_pic_order_cnt[ 1 ], redundant_pic_cnt, direct_spatial_mv_pred_flag, cabac_init_idc, sp_for_switch_flag, slice_qs_delta, disable_deblocking_filter_idc, slice_alpha_c0_offset_div2, slice_beta_offset_div2, slice_group_change_cycle, depth_weighted_pred_flag, dmvp_flag,</w:t>
            </w:r>
            <w:ins w:id="37" w:author="Samsung" w:date="2013-10-16T11:50:00Z">
              <w:r w:rsidR="0000136A">
                <w:rPr>
                  <w:rFonts w:ascii="Times New Roman" w:hAnsi="Times New Roman" w:cs="Times New Roman" w:hint="eastAsia"/>
                  <w:sz w:val="18"/>
                </w:rPr>
                <w:t xml:space="preserve"> </w:t>
              </w:r>
            </w:ins>
            <w:ins w:id="38" w:author="Samsung" w:date="2013-10-16T14:29:00Z">
              <w:r w:rsidR="003C57AA">
                <w:rPr>
                  <w:rFonts w:ascii="Times New Roman" w:hAnsi="Times New Roman" w:cs="Times New Roman" w:hint="eastAsia"/>
                  <w:sz w:val="18"/>
                </w:rPr>
                <w:t xml:space="preserve">global_depth, </w:t>
              </w:r>
            </w:ins>
            <w:ins w:id="39" w:author="Samsung" w:date="2013-10-16T11:50:00Z">
              <w:r w:rsidR="0000136A">
                <w:rPr>
                  <w:rFonts w:ascii="Times New Roman" w:hAnsi="Times New Roman" w:cs="Times New Roman" w:hint="eastAsia"/>
                  <w:sz w:val="18"/>
                </w:rPr>
                <w:t>temporal_mv_flag,</w:t>
              </w:r>
            </w:ins>
            <w:r w:rsidRPr="00650425">
              <w:rPr>
                <w:rFonts w:ascii="Times New Roman" w:hAnsi="Times New Roman" w:cs="Times New Roman"/>
                <w:sz w:val="18"/>
                <w:lang w:eastAsia="ja-JP"/>
              </w:rPr>
              <w:t xml:space="preserve"> slice_vsp_flag, dps_id</w:t>
            </w:r>
          </w:p>
        </w:tc>
      </w:tr>
      <w:tr w:rsidR="009D09A1" w:rsidRPr="00650425" w:rsidTr="00AA3BD5">
        <w:trPr>
          <w:jc w:val="center"/>
        </w:trPr>
        <w:tc>
          <w:tcPr>
            <w:tcW w:w="2577" w:type="dxa"/>
          </w:tcPr>
          <w:p w:rsidR="009D09A1" w:rsidRPr="00650425" w:rsidRDefault="009D09A1" w:rsidP="00AA3BD5">
            <w:pPr>
              <w:keepNext/>
              <w:keepLines/>
              <w:spacing w:before="100" w:after="100" w:line="190" w:lineRule="exact"/>
              <w:jc w:val="center"/>
              <w:rPr>
                <w:rFonts w:ascii="Times New Roman" w:hAnsi="Times New Roman" w:cs="Times New Roman"/>
                <w:sz w:val="18"/>
                <w:szCs w:val="18"/>
              </w:rPr>
            </w:pPr>
            <w:r w:rsidRPr="00650425">
              <w:rPr>
                <w:rFonts w:ascii="Times New Roman" w:hAnsi="Times New Roman" w:cs="Times New Roman"/>
                <w:sz w:val="18"/>
                <w:szCs w:val="18"/>
              </w:rPr>
              <w:t>pre_ref_lists_src</w:t>
            </w:r>
          </w:p>
        </w:tc>
        <w:tc>
          <w:tcPr>
            <w:tcW w:w="6994" w:type="dxa"/>
          </w:tcPr>
          <w:p w:rsidR="009D09A1" w:rsidRPr="00650425" w:rsidRDefault="009D09A1" w:rsidP="00AA3BD5">
            <w:pPr>
              <w:keepNext/>
              <w:keepLines/>
              <w:spacing w:before="100" w:after="100" w:line="190" w:lineRule="exact"/>
              <w:rPr>
                <w:rFonts w:ascii="Times New Roman" w:hAnsi="Times New Roman" w:cs="Times New Roman"/>
                <w:sz w:val="18"/>
                <w:lang w:eastAsia="ja-JP"/>
              </w:rPr>
            </w:pPr>
            <w:r w:rsidRPr="00650425">
              <w:rPr>
                <w:rFonts w:ascii="Times New Roman" w:hAnsi="Times New Roman" w:cs="Times New Roman"/>
                <w:sz w:val="18"/>
                <w:lang w:eastAsia="ja-JP"/>
              </w:rPr>
              <w:t>num_ref_idx_active_override_flag, num_ref_idx_l0_active_minus1, num_ref_idx_l1_active_minus1 and reference picture list modification syntax table</w:t>
            </w:r>
          </w:p>
        </w:tc>
      </w:tr>
      <w:tr w:rsidR="009D09A1" w:rsidRPr="00650425" w:rsidTr="00AA3BD5">
        <w:trPr>
          <w:jc w:val="center"/>
        </w:trPr>
        <w:tc>
          <w:tcPr>
            <w:tcW w:w="2577" w:type="dxa"/>
          </w:tcPr>
          <w:p w:rsidR="009D09A1" w:rsidRPr="00650425" w:rsidRDefault="009D09A1" w:rsidP="00AA3BD5">
            <w:pPr>
              <w:keepNext/>
              <w:keepLines/>
              <w:spacing w:before="100" w:after="100" w:line="190" w:lineRule="exact"/>
              <w:jc w:val="center"/>
              <w:rPr>
                <w:rFonts w:ascii="Times New Roman" w:hAnsi="Times New Roman" w:cs="Times New Roman"/>
                <w:sz w:val="18"/>
                <w:szCs w:val="18"/>
              </w:rPr>
            </w:pPr>
            <w:r w:rsidRPr="00650425">
              <w:rPr>
                <w:rFonts w:ascii="Times New Roman" w:hAnsi="Times New Roman" w:cs="Times New Roman"/>
                <w:sz w:val="18"/>
                <w:szCs w:val="18"/>
              </w:rPr>
              <w:t>pre_pred_weight_table_src</w:t>
            </w:r>
          </w:p>
        </w:tc>
        <w:tc>
          <w:tcPr>
            <w:tcW w:w="6994" w:type="dxa"/>
          </w:tcPr>
          <w:p w:rsidR="009D09A1" w:rsidRPr="00650425" w:rsidRDefault="009D09A1" w:rsidP="00AA3BD5">
            <w:pPr>
              <w:keepNext/>
              <w:keepLines/>
              <w:spacing w:before="100" w:after="100" w:line="190" w:lineRule="exact"/>
              <w:rPr>
                <w:rFonts w:ascii="Times New Roman" w:hAnsi="Times New Roman" w:cs="Times New Roman"/>
                <w:sz w:val="18"/>
                <w:lang w:eastAsia="ja-JP"/>
              </w:rPr>
            </w:pPr>
            <w:r w:rsidRPr="00650425">
              <w:rPr>
                <w:rFonts w:ascii="Times New Roman" w:hAnsi="Times New Roman" w:cs="Times New Roman"/>
                <w:sz w:val="18"/>
                <w:lang w:eastAsia="ja-JP"/>
              </w:rPr>
              <w:t>pred_weight_table( ) syntax structure</w:t>
            </w:r>
          </w:p>
        </w:tc>
      </w:tr>
      <w:tr w:rsidR="009D09A1" w:rsidRPr="00650425" w:rsidTr="00AA3BD5">
        <w:trPr>
          <w:jc w:val="center"/>
        </w:trPr>
        <w:tc>
          <w:tcPr>
            <w:tcW w:w="2577" w:type="dxa"/>
          </w:tcPr>
          <w:p w:rsidR="009D09A1" w:rsidRPr="00650425" w:rsidRDefault="009D09A1" w:rsidP="00AA3BD5">
            <w:pPr>
              <w:keepNext/>
              <w:keepLines/>
              <w:spacing w:before="100" w:after="100" w:line="190" w:lineRule="exact"/>
              <w:jc w:val="center"/>
              <w:rPr>
                <w:rFonts w:ascii="Times New Roman" w:hAnsi="Times New Roman" w:cs="Times New Roman"/>
                <w:sz w:val="18"/>
                <w:szCs w:val="18"/>
              </w:rPr>
            </w:pPr>
            <w:r w:rsidRPr="00650425">
              <w:rPr>
                <w:rFonts w:ascii="Times New Roman" w:hAnsi="Times New Roman" w:cs="Times New Roman"/>
                <w:sz w:val="18"/>
                <w:szCs w:val="18"/>
              </w:rPr>
              <w:t>pre_dec_ref_pic_marking_src</w:t>
            </w:r>
          </w:p>
        </w:tc>
        <w:tc>
          <w:tcPr>
            <w:tcW w:w="6994" w:type="dxa"/>
          </w:tcPr>
          <w:p w:rsidR="009D09A1" w:rsidRPr="00650425" w:rsidRDefault="009D09A1" w:rsidP="00AA3BD5">
            <w:pPr>
              <w:keepNext/>
              <w:keepLines/>
              <w:spacing w:before="100" w:after="100" w:line="190" w:lineRule="exact"/>
              <w:rPr>
                <w:rFonts w:ascii="Times New Roman" w:hAnsi="Times New Roman" w:cs="Times New Roman"/>
                <w:sz w:val="18"/>
                <w:lang w:eastAsia="ja-JP"/>
              </w:rPr>
            </w:pPr>
            <w:r w:rsidRPr="00650425">
              <w:rPr>
                <w:rFonts w:ascii="Times New Roman" w:hAnsi="Times New Roman" w:cs="Times New Roman"/>
                <w:sz w:val="18"/>
                <w:lang w:eastAsia="ja-JP"/>
              </w:rPr>
              <w:t>dec_ref_pic_marking( ) syntax structure</w:t>
            </w:r>
          </w:p>
        </w:tc>
      </w:tr>
    </w:tbl>
    <w:p w:rsidR="009D09A1" w:rsidRPr="00650425" w:rsidRDefault="009D09A1">
      <w:pPr>
        <w:rPr>
          <w:rFonts w:ascii="Times New Roman" w:hAnsi="Times New Roman" w:cs="Times New Roman"/>
        </w:rPr>
      </w:pPr>
    </w:p>
    <w:p w:rsidR="009D09A1" w:rsidRDefault="009D09A1" w:rsidP="009D09A1">
      <w:pPr>
        <w:tabs>
          <w:tab w:val="left" w:pos="794"/>
          <w:tab w:val="left" w:pos="1191"/>
          <w:tab w:val="left" w:pos="1588"/>
          <w:tab w:val="left" w:pos="1985"/>
        </w:tabs>
        <w:spacing w:before="136"/>
        <w:rPr>
          <w:ins w:id="40" w:author="Samsung" w:date="2013-10-16T14:13:00Z"/>
          <w:rFonts w:ascii="Times New Roman" w:hAnsi="Times New Roman" w:cs="Times New Roman" w:hint="eastAsia"/>
          <w:szCs w:val="21"/>
        </w:rPr>
      </w:pPr>
      <w:proofErr w:type="gramStart"/>
      <w:r w:rsidRPr="00650425">
        <w:rPr>
          <w:rFonts w:ascii="Times New Roman" w:hAnsi="Times New Roman" w:cs="Times New Roman"/>
          <w:b/>
          <w:lang w:eastAsia="ja-JP"/>
        </w:rPr>
        <w:t>dmvp_flag</w:t>
      </w:r>
      <w:proofErr w:type="gramEnd"/>
      <w:r w:rsidRPr="00650425">
        <w:rPr>
          <w:rFonts w:ascii="Times New Roman" w:hAnsi="Times New Roman" w:cs="Times New Roman"/>
          <w:lang w:eastAsia="ja-JP"/>
        </w:rPr>
        <w:t xml:space="preserve"> is used in the decoding process for inter prediction, inter-view prediction, view synthesis prediction and adaptive luminance compensation as specified in subclause </w:t>
      </w:r>
      <w:fldSimple w:instr=" REF _Ref325037260 \n  \* MERGEFORMAT ">
        <w:r w:rsidRPr="00650425">
          <w:rPr>
            <w:rFonts w:ascii="Times New Roman" w:hAnsi="Times New Roman" w:cs="Times New Roman"/>
            <w:lang w:eastAsia="ja-JP"/>
          </w:rPr>
          <w:t>J.8.2</w:t>
        </w:r>
      </w:fldSimple>
      <w:r w:rsidRPr="00650425">
        <w:rPr>
          <w:rFonts w:ascii="Times New Roman" w:hAnsi="Times New Roman" w:cs="Times New Roman"/>
          <w:lang w:eastAsia="ja-JP"/>
        </w:rPr>
        <w:t xml:space="preserve">. </w:t>
      </w:r>
      <w:ins w:id="41" w:author="Samsung" w:date="2013-10-16T13:32:00Z">
        <w:r w:rsidR="00577F5E" w:rsidRPr="009D21AC">
          <w:rPr>
            <w:rFonts w:ascii="Times New Roman" w:hAnsi="Times New Roman" w:cs="Times New Roman"/>
            <w:szCs w:val="21"/>
            <w:lang w:eastAsia="zh-CN"/>
          </w:rPr>
          <w:t xml:space="preserve">When not present, </w:t>
        </w:r>
        <w:r w:rsidR="00577F5E" w:rsidRPr="009D21AC">
          <w:rPr>
            <w:rFonts w:ascii="Times New Roman" w:hAnsi="Times New Roman" w:cs="Times New Roman"/>
            <w:szCs w:val="21"/>
          </w:rPr>
          <w:t xml:space="preserve">termporal_mv_flag </w:t>
        </w:r>
        <w:r w:rsidR="00577F5E" w:rsidRPr="009D21AC">
          <w:rPr>
            <w:rFonts w:ascii="Times New Roman" w:hAnsi="Times New Roman" w:cs="Times New Roman"/>
            <w:szCs w:val="21"/>
            <w:lang w:eastAsia="zh-CN"/>
          </w:rPr>
          <w:t>is inferred to be equal to 0.</w:t>
        </w:r>
      </w:ins>
    </w:p>
    <w:p w:rsidR="00922650" w:rsidRPr="00650425" w:rsidRDefault="00922650" w:rsidP="009D09A1">
      <w:pPr>
        <w:tabs>
          <w:tab w:val="left" w:pos="794"/>
          <w:tab w:val="left" w:pos="1191"/>
          <w:tab w:val="left" w:pos="1588"/>
          <w:tab w:val="left" w:pos="1985"/>
        </w:tabs>
        <w:spacing w:before="136"/>
        <w:rPr>
          <w:rFonts w:ascii="Times New Roman" w:hAnsi="Times New Roman" w:cs="Times New Roman" w:hint="eastAsia"/>
        </w:rPr>
      </w:pPr>
      <w:proofErr w:type="gramStart"/>
      <w:ins w:id="42" w:author="Samsung" w:date="2013-10-16T14:14:00Z">
        <w:r w:rsidRPr="00922650">
          <w:rPr>
            <w:rFonts w:ascii="Times New Roman" w:hAnsi="Times New Roman" w:cs="Times New Roman"/>
            <w:b/>
          </w:rPr>
          <w:t>glo</w:t>
        </w:r>
      </w:ins>
      <w:ins w:id="43" w:author="Samsung" w:date="2013-10-16T14:29:00Z">
        <w:r w:rsidR="003C57AA">
          <w:rPr>
            <w:rFonts w:ascii="Times New Roman" w:hAnsi="Times New Roman" w:cs="Times New Roman" w:hint="eastAsia"/>
            <w:b/>
          </w:rPr>
          <w:t>b</w:t>
        </w:r>
      </w:ins>
      <w:ins w:id="44" w:author="Samsung" w:date="2013-10-16T14:14:00Z">
        <w:r w:rsidRPr="00922650">
          <w:rPr>
            <w:rFonts w:ascii="Times New Roman" w:hAnsi="Times New Roman" w:cs="Times New Roman"/>
            <w:b/>
          </w:rPr>
          <w:t>al</w:t>
        </w:r>
      </w:ins>
      <w:ins w:id="45" w:author="Samsung" w:date="2013-10-16T14:13:00Z">
        <w:r w:rsidRPr="00922650">
          <w:rPr>
            <w:rFonts w:ascii="Times New Roman" w:hAnsi="Times New Roman" w:cs="Times New Roman" w:hint="eastAsia"/>
            <w:b/>
          </w:rPr>
          <w:t>_depth</w:t>
        </w:r>
        <w:proofErr w:type="gramEnd"/>
        <w:r>
          <w:rPr>
            <w:rFonts w:ascii="Times New Roman" w:hAnsi="Times New Roman" w:cs="Times New Roman" w:hint="eastAsia"/>
          </w:rPr>
          <w:t xml:space="preserve"> specifies a glo</w:t>
        </w:r>
      </w:ins>
      <w:ins w:id="46" w:author="Samsung" w:date="2013-10-16T14:31:00Z">
        <w:r w:rsidR="003C57AA">
          <w:rPr>
            <w:rFonts w:ascii="Times New Roman" w:hAnsi="Times New Roman" w:cs="Times New Roman" w:hint="eastAsia"/>
          </w:rPr>
          <w:t>b</w:t>
        </w:r>
      </w:ins>
      <w:ins w:id="47" w:author="Samsung" w:date="2013-10-16T14:13:00Z">
        <w:r>
          <w:rPr>
            <w:rFonts w:ascii="Times New Roman" w:hAnsi="Times New Roman" w:cs="Times New Roman" w:hint="eastAsia"/>
          </w:rPr>
          <w:t xml:space="preserve">al depth value to be used </w:t>
        </w:r>
      </w:ins>
      <w:ins w:id="48" w:author="Samsung" w:date="2013-10-16T14:31:00Z">
        <w:r w:rsidR="00741D1A">
          <w:rPr>
            <w:rFonts w:ascii="Times New Roman" w:hAnsi="Times New Roman" w:cs="Times New Roman" w:hint="eastAsia"/>
          </w:rPr>
          <w:t>for</w:t>
        </w:r>
      </w:ins>
      <w:ins w:id="49" w:author="Samsung" w:date="2013-10-16T14:13:00Z">
        <w:r>
          <w:rPr>
            <w:rFonts w:ascii="Times New Roman" w:hAnsi="Times New Roman" w:cs="Times New Roman" w:hint="eastAsia"/>
          </w:rPr>
          <w:t xml:space="preserve"> the motion vector </w:t>
        </w:r>
      </w:ins>
      <w:ins w:id="50" w:author="Samsung" w:date="2013-10-16T14:14:00Z">
        <w:r>
          <w:rPr>
            <w:rFonts w:ascii="Times New Roman" w:hAnsi="Times New Roman" w:cs="Times New Roman"/>
          </w:rPr>
          <w:t>prediction</w:t>
        </w:r>
      </w:ins>
      <w:ins w:id="51" w:author="Samsung" w:date="2013-10-16T14:13:00Z">
        <w:r>
          <w:rPr>
            <w:rFonts w:ascii="Times New Roman" w:hAnsi="Times New Roman" w:cs="Times New Roman" w:hint="eastAsia"/>
          </w:rPr>
          <w:t xml:space="preserve"> </w:t>
        </w:r>
      </w:ins>
      <w:ins w:id="52" w:author="Samsung" w:date="2013-10-16T14:14:00Z">
        <w:r>
          <w:rPr>
            <w:rFonts w:ascii="Times New Roman" w:hAnsi="Times New Roman" w:cs="Times New Roman" w:hint="eastAsia"/>
          </w:rPr>
          <w:t>in the texture view components.</w:t>
        </w:r>
      </w:ins>
    </w:p>
    <w:p w:rsidR="009D09A1" w:rsidRDefault="009D21AC">
      <w:pPr>
        <w:rPr>
          <w:ins w:id="53" w:author="Samsung" w:date="2013-10-16T13:33:00Z"/>
          <w:rFonts w:ascii="Times New Roman" w:hAnsi="Times New Roman" w:cs="Times New Roman" w:hint="eastAsia"/>
          <w:szCs w:val="21"/>
        </w:rPr>
      </w:pPr>
      <w:proofErr w:type="gramStart"/>
      <w:ins w:id="54" w:author="Samsung" w:date="2013-10-16T11:47:00Z">
        <w:r w:rsidRPr="009D21AC">
          <w:rPr>
            <w:rFonts w:ascii="Times New Roman" w:hAnsi="Times New Roman" w:cs="Times New Roman"/>
            <w:b/>
            <w:szCs w:val="21"/>
          </w:rPr>
          <w:t>temporal_mv_flag</w:t>
        </w:r>
        <w:proofErr w:type="gramEnd"/>
        <w:r w:rsidRPr="009D21AC">
          <w:rPr>
            <w:rFonts w:ascii="Times New Roman" w:hAnsi="Times New Roman" w:cs="Times New Roman"/>
            <w:szCs w:val="21"/>
            <w:lang w:eastAsia="zh-CN"/>
          </w:rPr>
          <w:t xml:space="preserve"> equal to 0 specifies that </w:t>
        </w:r>
        <w:r w:rsidRPr="009D21AC">
          <w:rPr>
            <w:rFonts w:ascii="Times New Roman" w:hAnsi="Times New Roman" w:cs="Times New Roman"/>
            <w:szCs w:val="21"/>
          </w:rPr>
          <w:t>temporal motion vector</w:t>
        </w:r>
      </w:ins>
      <w:ins w:id="55" w:author="Samsung" w:date="2013-10-16T11:48:00Z">
        <w:r w:rsidRPr="009D21AC">
          <w:rPr>
            <w:rFonts w:ascii="Times New Roman" w:hAnsi="Times New Roman" w:cs="Times New Roman"/>
            <w:szCs w:val="21"/>
          </w:rPr>
          <w:t>s</w:t>
        </w:r>
      </w:ins>
      <w:ins w:id="56" w:author="Samsung" w:date="2013-10-16T11:47:00Z">
        <w:r w:rsidRPr="009D21AC">
          <w:rPr>
            <w:rFonts w:ascii="Times New Roman" w:hAnsi="Times New Roman" w:cs="Times New Roman"/>
            <w:szCs w:val="21"/>
          </w:rPr>
          <w:t xml:space="preserve"> in previously coded frames </w:t>
        </w:r>
      </w:ins>
      <w:ins w:id="57" w:author="Samsung" w:date="2013-10-16T11:48:00Z">
        <w:r w:rsidRPr="009D21AC">
          <w:rPr>
            <w:rFonts w:ascii="Times New Roman" w:hAnsi="Times New Roman" w:cs="Times New Roman"/>
            <w:szCs w:val="21"/>
          </w:rPr>
          <w:t>are not</w:t>
        </w:r>
      </w:ins>
      <w:ins w:id="58" w:author="Samsung" w:date="2013-10-16T11:47:00Z">
        <w:r w:rsidRPr="009D21AC">
          <w:rPr>
            <w:rFonts w:ascii="Times New Roman" w:hAnsi="Times New Roman" w:cs="Times New Roman"/>
            <w:szCs w:val="21"/>
            <w:lang w:eastAsia="zh-CN"/>
          </w:rPr>
          <w:t xml:space="preserve"> used for </w:t>
        </w:r>
      </w:ins>
      <w:ins w:id="59" w:author="Samsung" w:date="2013-10-16T12:56:00Z">
        <w:r w:rsidR="00C418E0">
          <w:rPr>
            <w:rFonts w:ascii="Times New Roman" w:hAnsi="Times New Roman" w:cs="Times New Roman" w:hint="eastAsia"/>
            <w:szCs w:val="21"/>
          </w:rPr>
          <w:t xml:space="preserve">the </w:t>
        </w:r>
      </w:ins>
      <w:ins w:id="60" w:author="Samsung" w:date="2013-10-16T11:48:00Z">
        <w:r w:rsidRPr="009D21AC">
          <w:rPr>
            <w:rFonts w:ascii="Times New Roman" w:hAnsi="Times New Roman" w:cs="Times New Roman"/>
            <w:szCs w:val="21"/>
          </w:rPr>
          <w:t>motion</w:t>
        </w:r>
        <w:r w:rsidRPr="009D21AC">
          <w:rPr>
            <w:rFonts w:ascii="Times New Roman" w:hAnsi="Times New Roman" w:cs="Times New Roman"/>
            <w:szCs w:val="21"/>
          </w:rPr>
          <w:t xml:space="preserve"> vector prediction</w:t>
        </w:r>
      </w:ins>
      <w:ins w:id="61" w:author="Samsung" w:date="2013-10-16T12:56:00Z">
        <w:r w:rsidR="00C418E0">
          <w:rPr>
            <w:rFonts w:ascii="Times New Roman" w:hAnsi="Times New Roman" w:cs="Times New Roman" w:hint="eastAsia"/>
            <w:szCs w:val="21"/>
          </w:rPr>
          <w:t xml:space="preserve"> in the texture view components</w:t>
        </w:r>
      </w:ins>
      <w:ins w:id="62" w:author="Samsung" w:date="2013-10-16T11:47:00Z">
        <w:r w:rsidRPr="009D21AC">
          <w:rPr>
            <w:rFonts w:ascii="Times New Roman" w:hAnsi="Times New Roman" w:cs="Times New Roman"/>
            <w:szCs w:val="21"/>
            <w:lang w:eastAsia="zh-CN"/>
          </w:rPr>
          <w:t xml:space="preserve">. </w:t>
        </w:r>
      </w:ins>
      <w:proofErr w:type="gramStart"/>
      <w:ins w:id="63" w:author="Samsung" w:date="2013-10-16T11:49:00Z">
        <w:r w:rsidRPr="009D21AC">
          <w:rPr>
            <w:rFonts w:ascii="Times New Roman" w:hAnsi="Times New Roman" w:cs="Times New Roman"/>
            <w:szCs w:val="21"/>
          </w:rPr>
          <w:t>termporal</w:t>
        </w:r>
      </w:ins>
      <w:ins w:id="64" w:author="Samsung" w:date="2013-10-16T11:48:00Z">
        <w:r w:rsidRPr="009D21AC">
          <w:rPr>
            <w:rFonts w:ascii="Times New Roman" w:hAnsi="Times New Roman" w:cs="Times New Roman"/>
            <w:szCs w:val="21"/>
          </w:rPr>
          <w:t>_mv_flag</w:t>
        </w:r>
        <w:proofErr w:type="gramEnd"/>
        <w:r w:rsidRPr="009D21AC">
          <w:rPr>
            <w:rFonts w:ascii="Times New Roman" w:hAnsi="Times New Roman" w:cs="Times New Roman"/>
            <w:szCs w:val="21"/>
          </w:rPr>
          <w:t xml:space="preserve"> equal to 1 specifies that </w:t>
        </w:r>
        <w:r w:rsidRPr="009D21AC">
          <w:rPr>
            <w:rFonts w:ascii="Times New Roman" w:hAnsi="Times New Roman" w:cs="Times New Roman"/>
            <w:szCs w:val="21"/>
          </w:rPr>
          <w:t xml:space="preserve">temporal motion vectors in previously coded frames are </w:t>
        </w:r>
        <w:r w:rsidRPr="009D21AC">
          <w:rPr>
            <w:rFonts w:ascii="Times New Roman" w:hAnsi="Times New Roman" w:cs="Times New Roman"/>
            <w:szCs w:val="21"/>
            <w:lang w:eastAsia="zh-CN"/>
          </w:rPr>
          <w:t xml:space="preserve">used for </w:t>
        </w:r>
      </w:ins>
      <w:ins w:id="65" w:author="Samsung" w:date="2013-10-16T12:55:00Z">
        <w:r w:rsidR="00C418E0">
          <w:rPr>
            <w:rFonts w:ascii="Times New Roman" w:hAnsi="Times New Roman" w:cs="Times New Roman" w:hint="eastAsia"/>
            <w:szCs w:val="21"/>
          </w:rPr>
          <w:t xml:space="preserve">the </w:t>
        </w:r>
      </w:ins>
      <w:ins w:id="66" w:author="Samsung" w:date="2013-10-16T11:48:00Z">
        <w:r w:rsidRPr="009D21AC">
          <w:rPr>
            <w:rFonts w:ascii="Times New Roman" w:hAnsi="Times New Roman" w:cs="Times New Roman"/>
            <w:szCs w:val="21"/>
          </w:rPr>
          <w:t>motion vector prediction</w:t>
        </w:r>
      </w:ins>
      <w:ins w:id="67" w:author="Samsung" w:date="2013-10-16T12:56:00Z">
        <w:r w:rsidR="00C418E0" w:rsidRPr="00C418E0">
          <w:rPr>
            <w:rFonts w:ascii="Times New Roman" w:hAnsi="Times New Roman" w:cs="Times New Roman" w:hint="eastAsia"/>
            <w:szCs w:val="21"/>
          </w:rPr>
          <w:t xml:space="preserve"> </w:t>
        </w:r>
        <w:r w:rsidR="00C418E0">
          <w:rPr>
            <w:rFonts w:ascii="Times New Roman" w:hAnsi="Times New Roman" w:cs="Times New Roman" w:hint="eastAsia"/>
            <w:szCs w:val="21"/>
          </w:rPr>
          <w:t>in the texture view components</w:t>
        </w:r>
      </w:ins>
      <w:ins w:id="68" w:author="Samsung" w:date="2013-10-16T11:48:00Z">
        <w:r w:rsidRPr="009D21AC">
          <w:rPr>
            <w:rFonts w:ascii="Times New Roman" w:hAnsi="Times New Roman" w:cs="Times New Roman"/>
            <w:szCs w:val="21"/>
            <w:lang w:eastAsia="zh-CN"/>
          </w:rPr>
          <w:t>.</w:t>
        </w:r>
      </w:ins>
      <w:ins w:id="69" w:author="Samsung" w:date="2013-10-16T11:47:00Z">
        <w:r w:rsidRPr="009D21AC">
          <w:rPr>
            <w:rFonts w:ascii="Times New Roman" w:hAnsi="Times New Roman" w:cs="Times New Roman"/>
            <w:szCs w:val="21"/>
            <w:lang w:eastAsia="zh-CN"/>
          </w:rPr>
          <w:t xml:space="preserve"> When not present, </w:t>
        </w:r>
      </w:ins>
      <w:ins w:id="70" w:author="Samsung" w:date="2013-10-16T11:49:00Z">
        <w:r w:rsidRPr="009D21AC">
          <w:rPr>
            <w:rFonts w:ascii="Times New Roman" w:hAnsi="Times New Roman" w:cs="Times New Roman"/>
            <w:szCs w:val="21"/>
          </w:rPr>
          <w:t xml:space="preserve">termporal_mv_flag </w:t>
        </w:r>
      </w:ins>
      <w:ins w:id="71" w:author="Samsung" w:date="2013-10-16T11:47:00Z">
        <w:r w:rsidRPr="009D21AC">
          <w:rPr>
            <w:rFonts w:ascii="Times New Roman" w:hAnsi="Times New Roman" w:cs="Times New Roman"/>
            <w:szCs w:val="21"/>
            <w:lang w:eastAsia="zh-CN"/>
          </w:rPr>
          <w:t>is inferred to be equal to 0.</w:t>
        </w:r>
      </w:ins>
    </w:p>
    <w:p w:rsidR="00577F5E" w:rsidRPr="009D21AC" w:rsidRDefault="00577F5E">
      <w:pPr>
        <w:rPr>
          <w:rFonts w:ascii="Times New Roman" w:hAnsi="Times New Roman" w:cs="Times New Roman" w:hint="eastAsia"/>
        </w:rPr>
      </w:pPr>
    </w:p>
    <w:p w:rsidR="00650425" w:rsidRPr="00650425" w:rsidRDefault="00650425" w:rsidP="00650425">
      <w:pPr>
        <w:pStyle w:val="Annex3"/>
        <w:textAlignment w:val="auto"/>
      </w:pPr>
      <w:bookmarkStart w:id="72" w:name="_Toc303680822"/>
      <w:bookmarkStart w:id="73" w:name="_Toc248045653"/>
      <w:bookmarkStart w:id="74" w:name="_Toc226457255"/>
      <w:bookmarkStart w:id="75" w:name="_Ref213731680"/>
      <w:bookmarkStart w:id="76" w:name="_Ref319670515"/>
      <w:bookmarkStart w:id="77" w:name="_Ref319678598"/>
      <w:bookmarkStart w:id="78" w:name="_Ref325037180"/>
      <w:bookmarkStart w:id="79" w:name="_Ref325037228"/>
      <w:bookmarkStart w:id="80" w:name="_Ref325037237"/>
      <w:bookmarkStart w:id="81" w:name="_Ref325037239"/>
      <w:bookmarkStart w:id="82" w:name="_Ref325037260"/>
      <w:bookmarkStart w:id="83" w:name="_Ref364772166"/>
      <w:r>
        <w:rPr>
          <w:rFonts w:eastAsiaTheme="minorEastAsia" w:hint="eastAsia"/>
          <w:lang w:val="en-US" w:eastAsia="ko-KR"/>
        </w:rPr>
        <w:lastRenderedPageBreak/>
        <w:t xml:space="preserve">J.8.2 </w:t>
      </w:r>
      <w:r w:rsidRPr="00650425">
        <w:rPr>
          <w:lang w:eastAsia="ja-JP"/>
        </w:rPr>
        <w:t>3D-AVC</w:t>
      </w:r>
      <w:r w:rsidRPr="00650425">
        <w:t xml:space="preserve"> inter prediction, inter-view prediction, view synthesis prediction and adaptive luminance compensation</w:t>
      </w:r>
      <w:bookmarkEnd w:id="72"/>
      <w:bookmarkEnd w:id="73"/>
      <w:bookmarkEnd w:id="74"/>
      <w:bookmarkEnd w:id="75"/>
      <w:bookmarkEnd w:id="76"/>
      <w:bookmarkEnd w:id="77"/>
      <w:bookmarkEnd w:id="78"/>
      <w:bookmarkEnd w:id="79"/>
      <w:bookmarkEnd w:id="80"/>
      <w:bookmarkEnd w:id="81"/>
      <w:bookmarkEnd w:id="82"/>
      <w:bookmarkEnd w:id="83"/>
    </w:p>
    <w:p w:rsidR="00650425" w:rsidRPr="00650425" w:rsidRDefault="00650425" w:rsidP="00650425">
      <w:pPr>
        <w:keepNext/>
        <w:keepLines/>
        <w:tabs>
          <w:tab w:val="left" w:pos="794"/>
          <w:tab w:val="left" w:pos="1191"/>
          <w:tab w:val="left" w:pos="1588"/>
          <w:tab w:val="left" w:pos="1985"/>
        </w:tabs>
        <w:spacing w:before="136"/>
        <w:rPr>
          <w:rFonts w:ascii="Times New Roman" w:hAnsi="Times New Roman" w:cs="Times New Roman"/>
          <w:lang w:val="en-GB"/>
        </w:rPr>
      </w:pPr>
      <w:r w:rsidRPr="00650425">
        <w:rPr>
          <w:rFonts w:ascii="Times New Roman" w:hAnsi="Times New Roman" w:cs="Times New Roman"/>
          <w:lang w:val="en-GB"/>
        </w:rPr>
        <w:t>This process is invoked when decoding P and B macroblock types and when nal_unit_type is equal to 21.</w:t>
      </w:r>
    </w:p>
    <w:p w:rsidR="00650425" w:rsidRPr="00650425" w:rsidRDefault="00650425" w:rsidP="00650425">
      <w:pPr>
        <w:tabs>
          <w:tab w:val="left" w:pos="794"/>
          <w:tab w:val="left" w:pos="1191"/>
          <w:tab w:val="left" w:pos="1588"/>
          <w:tab w:val="left" w:pos="1985"/>
        </w:tabs>
        <w:spacing w:before="136"/>
        <w:rPr>
          <w:rFonts w:ascii="Times New Roman" w:hAnsi="Times New Roman" w:cs="Times New Roman"/>
          <w:lang w:val="en-GB"/>
        </w:rPr>
      </w:pPr>
      <w:r w:rsidRPr="00650425">
        <w:rPr>
          <w:rFonts w:ascii="Times New Roman" w:hAnsi="Times New Roman" w:cs="Times New Roman"/>
          <w:lang w:val="en-GB"/>
        </w:rPr>
        <w:t>Outputs of this process are Inter prediction samples for the current macroblock that are a 16x16 array pred</w:t>
      </w:r>
      <w:r w:rsidRPr="00650425">
        <w:rPr>
          <w:rFonts w:ascii="Times New Roman" w:hAnsi="Times New Roman" w:cs="Times New Roman"/>
          <w:vertAlign w:val="subscript"/>
          <w:lang w:val="en-GB"/>
        </w:rPr>
        <w:t>L</w:t>
      </w:r>
      <w:r w:rsidRPr="00650425">
        <w:rPr>
          <w:rFonts w:ascii="Times New Roman" w:hAnsi="Times New Roman" w:cs="Times New Roman"/>
          <w:lang w:val="en-GB"/>
        </w:rPr>
        <w:t xml:space="preserve"> of luma samples and when ChromaArrayType is not equal to 0 two (MbWidthC)x(MbHeightC) arrays pred</w:t>
      </w:r>
      <w:r w:rsidRPr="00650425">
        <w:rPr>
          <w:rFonts w:ascii="Times New Roman" w:hAnsi="Times New Roman" w:cs="Times New Roman"/>
          <w:vertAlign w:val="subscript"/>
          <w:lang w:val="en-GB"/>
        </w:rPr>
        <w:t>Cb</w:t>
      </w:r>
      <w:r w:rsidRPr="00650425">
        <w:rPr>
          <w:rFonts w:ascii="Times New Roman" w:hAnsi="Times New Roman" w:cs="Times New Roman"/>
          <w:lang w:val="en-GB"/>
        </w:rPr>
        <w:t xml:space="preserve"> and pred</w:t>
      </w:r>
      <w:r w:rsidRPr="00650425">
        <w:rPr>
          <w:rFonts w:ascii="Times New Roman" w:hAnsi="Times New Roman" w:cs="Times New Roman"/>
          <w:vertAlign w:val="subscript"/>
          <w:lang w:val="en-GB"/>
        </w:rPr>
        <w:t>Cr</w:t>
      </w:r>
      <w:r w:rsidRPr="00650425">
        <w:rPr>
          <w:rFonts w:ascii="Times New Roman" w:hAnsi="Times New Roman" w:cs="Times New Roman"/>
          <w:lang w:val="en-GB"/>
        </w:rPr>
        <w:t xml:space="preserve"> of chroma samples, one for each of the chroma components Cb and Cr.</w:t>
      </w:r>
    </w:p>
    <w:p w:rsidR="00650425" w:rsidRPr="00650425" w:rsidRDefault="00650425" w:rsidP="00650425">
      <w:pPr>
        <w:tabs>
          <w:tab w:val="left" w:pos="794"/>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When DepthFlag is equal to 0</w:t>
      </w:r>
      <w:ins w:id="84" w:author="Samsung" w:date="2013-10-16T13:14:00Z">
        <w:r w:rsidR="00C6749C">
          <w:rPr>
            <w:rFonts w:ascii="Times New Roman" w:hAnsi="Times New Roman" w:cs="Times New Roman" w:hint="eastAsia"/>
            <w:lang w:val="en-GB"/>
          </w:rPr>
          <w:t>,</w:t>
        </w:r>
      </w:ins>
      <w:r w:rsidRPr="00650425">
        <w:rPr>
          <w:rFonts w:ascii="Times New Roman" w:eastAsia="Times New Roman" w:hAnsi="Times New Roman" w:cs="Times New Roman"/>
          <w:lang w:val="en-GB"/>
        </w:rPr>
        <w:t xml:space="preserve"> </w:t>
      </w:r>
      <w:del w:id="85" w:author="Samsung" w:date="2013-10-16T13:14:00Z">
        <w:r w:rsidRPr="00650425" w:rsidDel="00C6749C">
          <w:rPr>
            <w:rFonts w:ascii="Times New Roman" w:eastAsia="Times New Roman" w:hAnsi="Times New Roman" w:cs="Times New Roman"/>
            <w:lang w:val="en-GB"/>
          </w:rPr>
          <w:delText xml:space="preserve">and </w:delText>
        </w:r>
      </w:del>
      <w:r w:rsidRPr="00650425">
        <w:rPr>
          <w:rFonts w:ascii="Times New Roman" w:eastAsia="Times New Roman" w:hAnsi="Times New Roman" w:cs="Times New Roman"/>
          <w:lang w:val="en-GB"/>
        </w:rPr>
        <w:t>dmvp_flag is equal to 1</w:t>
      </w:r>
      <w:ins w:id="86" w:author="Samsung" w:date="2013-10-16T13:14:00Z">
        <w:r w:rsidR="00C6749C">
          <w:rPr>
            <w:rFonts w:ascii="Times New Roman" w:hAnsi="Times New Roman" w:cs="Times New Roman" w:hint="eastAsia"/>
            <w:lang w:val="en-GB"/>
          </w:rPr>
          <w:t>, and the depth view components are avai</w:t>
        </w:r>
      </w:ins>
      <w:ins w:id="87" w:author="Samsung" w:date="2013-10-16T14:31:00Z">
        <w:r w:rsidR="00741D1A">
          <w:rPr>
            <w:rFonts w:ascii="Times New Roman" w:hAnsi="Times New Roman" w:cs="Times New Roman" w:hint="eastAsia"/>
            <w:lang w:val="en-GB"/>
          </w:rPr>
          <w:t>l</w:t>
        </w:r>
      </w:ins>
      <w:ins w:id="88" w:author="Samsung" w:date="2013-10-16T13:14:00Z">
        <w:r w:rsidR="00C6749C">
          <w:rPr>
            <w:rFonts w:ascii="Times New Roman" w:hAnsi="Times New Roman" w:cs="Times New Roman" w:hint="eastAsia"/>
            <w:lang w:val="en-GB"/>
          </w:rPr>
          <w:t>able</w:t>
        </w:r>
      </w:ins>
      <w:r w:rsidRPr="00650425">
        <w:rPr>
          <w:rFonts w:ascii="Times New Roman" w:eastAsia="Times New Roman" w:hAnsi="Times New Roman" w:cs="Times New Roman"/>
          <w:lang w:val="en-GB"/>
        </w:rPr>
        <w:t>, the variables DepthRefPicList0, DepthRefPicList1 for B slices, and DepthCurrPic are specified as follows. The variable DepthRefPicList0 is specified to consist of the depth view components of the view component pairs for which the texture view components are in RefPicList0 in the order that RefPicList0[ i ] and DepthRefPicList0[ i ] form a view component pair for any value of i = 0..</w:t>
      </w:r>
      <w:r w:rsidRPr="00650425">
        <w:rPr>
          <w:rFonts w:ascii="Times New Roman" w:hAnsi="Times New Roman" w:cs="Times New Roman"/>
        </w:rPr>
        <w:t xml:space="preserve"> num_ref_idx_l0_active_minus1. </w:t>
      </w:r>
      <w:r w:rsidRPr="00650425">
        <w:rPr>
          <w:rFonts w:ascii="Times New Roman" w:eastAsia="Times New Roman" w:hAnsi="Times New Roman" w:cs="Times New Roman"/>
          <w:lang w:val="en-GB"/>
        </w:rPr>
        <w:t>The variable DepthRefPicList1 is specified for B slices to consist of the depth view components of the view component pairs for which the texture view components are in RefPicList1 in the order that RefPicList1[ i ] and DepthRefPicList1[ i ] form a view component pair for any value of i = 0..</w:t>
      </w:r>
      <w:r w:rsidRPr="00650425">
        <w:rPr>
          <w:rFonts w:ascii="Times New Roman" w:hAnsi="Times New Roman" w:cs="Times New Roman"/>
        </w:rPr>
        <w:t xml:space="preserve"> num_ref_idx_l1_active_minus1. The variable DepthCurrPic is specified to be the decoded sample array of the depth view component of the view component pair for which the texture view component is the current texture view component</w:t>
      </w:r>
      <w:ins w:id="89" w:author="Samsung" w:date="2013-10-16T13:12:00Z">
        <w:r w:rsidR="00C6749C">
          <w:rPr>
            <w:rFonts w:ascii="Times New Roman" w:hAnsi="Times New Roman" w:cs="Times New Roman" w:hint="eastAsia"/>
          </w:rPr>
          <w:t>.</w:t>
        </w:r>
      </w:ins>
      <w:r w:rsidRPr="00650425">
        <w:rPr>
          <w:rFonts w:ascii="Times New Roman" w:hAnsi="Times New Roman" w:cs="Times New Roman"/>
        </w:rPr>
        <w:t xml:space="preserve"> </w:t>
      </w:r>
      <w:del w:id="90" w:author="Samsung" w:date="2013-10-16T13:12:00Z">
        <w:r w:rsidRPr="00650425" w:rsidDel="00C6749C">
          <w:rPr>
            <w:rFonts w:ascii="Times New Roman" w:hAnsi="Times New Roman" w:cs="Times New Roman"/>
          </w:rPr>
          <w:delText xml:space="preserve">when TextureFirstFlag is equal to 0 and it is specified to be the decoded sample array of the depth view component of the view component pair for which the texture view component is the texture view component of the base view when TextureFirstFlag is equal to 1. </w:delText>
        </w:r>
      </w:del>
    </w:p>
    <w:p w:rsidR="00650425" w:rsidRPr="00650425" w:rsidRDefault="00650425" w:rsidP="00650425">
      <w:pPr>
        <w:tabs>
          <w:tab w:val="left" w:pos="794"/>
          <w:tab w:val="left" w:pos="1191"/>
          <w:tab w:val="left" w:pos="1588"/>
          <w:tab w:val="left" w:pos="1985"/>
        </w:tabs>
        <w:spacing w:before="136"/>
        <w:rPr>
          <w:rFonts w:ascii="Times New Roman" w:hAnsi="Times New Roman" w:cs="Times New Roman"/>
          <w:lang w:val="en-GB"/>
        </w:rPr>
      </w:pPr>
      <w:r w:rsidRPr="00650425">
        <w:rPr>
          <w:rFonts w:ascii="Times New Roman" w:hAnsi="Times New Roman" w:cs="Times New Roman"/>
          <w:lang w:val="en-GB"/>
        </w:rPr>
        <w:t>The partitioning of a macroblock is specified by mb_type. Each macroblock partition is referred to by mbPartIdx. When the macroblock partitioning consists of partitions that are equal to sub-macroblocks, each sub-macroblock can be further partitioned into sub-macroblock partitions as specified by sub_mb_</w:t>
      </w:r>
      <w:proofErr w:type="gramStart"/>
      <w:r w:rsidRPr="00650425">
        <w:rPr>
          <w:rFonts w:ascii="Times New Roman" w:hAnsi="Times New Roman" w:cs="Times New Roman"/>
          <w:lang w:val="en-GB"/>
        </w:rPr>
        <w:t>type[</w:t>
      </w:r>
      <w:proofErr w:type="gramEnd"/>
      <w:r w:rsidRPr="00650425">
        <w:rPr>
          <w:rFonts w:ascii="Times New Roman" w:hAnsi="Times New Roman" w:cs="Times New Roman"/>
          <w:lang w:val="en-GB"/>
        </w:rPr>
        <w:t> mbPartIdx ]. Each sub-macroblock partition is referred to by subMbPartIdx. When the macroblock partitioning does not consist of sub-macroblocks, subMbPartIdx is set equal to 0.</w:t>
      </w:r>
    </w:p>
    <w:p w:rsidR="00650425" w:rsidRPr="00650425" w:rsidRDefault="00650425" w:rsidP="00650425">
      <w:pPr>
        <w:tabs>
          <w:tab w:val="left" w:pos="794"/>
          <w:tab w:val="left" w:pos="1191"/>
          <w:tab w:val="left" w:pos="1588"/>
          <w:tab w:val="left" w:pos="1985"/>
        </w:tabs>
        <w:spacing w:before="136"/>
        <w:rPr>
          <w:rFonts w:ascii="Times New Roman" w:hAnsi="Times New Roman" w:cs="Times New Roman"/>
          <w:lang w:val="en-GB"/>
        </w:rPr>
      </w:pPr>
      <w:r w:rsidRPr="00650425">
        <w:rPr>
          <w:rFonts w:ascii="Times New Roman" w:hAnsi="Times New Roman" w:cs="Times New Roman"/>
          <w:lang w:val="en-GB"/>
        </w:rPr>
        <w:t>The following steps are specified for each macroblock partition or for each sub-macroblock partition.</w:t>
      </w:r>
    </w:p>
    <w:p w:rsidR="00650425" w:rsidRDefault="00650425" w:rsidP="00650425">
      <w:pPr>
        <w:tabs>
          <w:tab w:val="left" w:pos="794"/>
          <w:tab w:val="left" w:pos="1191"/>
          <w:tab w:val="left" w:pos="1588"/>
          <w:tab w:val="left" w:pos="1985"/>
        </w:tabs>
        <w:spacing w:before="136"/>
        <w:rPr>
          <w:ins w:id="91" w:author="Samsung" w:date="2013-10-16T14:18:00Z"/>
          <w:rFonts w:ascii="Times New Roman" w:hAnsi="Times New Roman" w:cs="Times New Roman" w:hint="eastAsia"/>
          <w:lang w:val="en-GB"/>
        </w:rPr>
      </w:pPr>
      <w:r w:rsidRPr="00650425">
        <w:rPr>
          <w:rFonts w:ascii="Times New Roman" w:hAnsi="Times New Roman" w:cs="Times New Roman"/>
          <w:lang w:val="en-GB"/>
        </w:rPr>
        <w:t xml:space="preserve">The functions </w:t>
      </w:r>
      <w:proofErr w:type="gramStart"/>
      <w:r w:rsidRPr="00650425">
        <w:rPr>
          <w:rFonts w:ascii="Times New Roman" w:hAnsi="Times New Roman" w:cs="Times New Roman"/>
          <w:lang w:val="en-GB"/>
        </w:rPr>
        <w:t>MbPartWidth(</w:t>
      </w:r>
      <w:proofErr w:type="gramEnd"/>
      <w:r w:rsidRPr="00650425">
        <w:rPr>
          <w:rFonts w:ascii="Times New Roman" w:hAnsi="Times New Roman" w:cs="Times New Roman"/>
          <w:lang w:val="en-GB"/>
        </w:rPr>
        <w:t> ), MbPartHeight( ), SubMbPartWidth( ), and SubMbPartHeight( ) describing the width and height of macroblock partitions and sub-macroblock partitions are specified in Tables </w:t>
      </w:r>
      <w:fldSimple w:instr=" REF tab_7_13 \h  \* MERGEFORMAT " w:fldLock="1">
        <w:r w:rsidRPr="00650425">
          <w:rPr>
            <w:rFonts w:ascii="Times New Roman" w:hAnsi="Times New Roman" w:cs="Times New Roman"/>
            <w:noProof/>
            <w:lang w:val="en-GB"/>
          </w:rPr>
          <w:t>7</w:t>
        </w:r>
        <w:r w:rsidRPr="00650425">
          <w:rPr>
            <w:rFonts w:ascii="Times New Roman" w:hAnsi="Times New Roman" w:cs="Times New Roman"/>
            <w:lang w:val="en-GB"/>
          </w:rPr>
          <w:noBreakHyphen/>
        </w:r>
        <w:r w:rsidRPr="00650425">
          <w:rPr>
            <w:rFonts w:ascii="Times New Roman" w:hAnsi="Times New Roman" w:cs="Times New Roman"/>
            <w:noProof/>
            <w:lang w:val="en-GB"/>
          </w:rPr>
          <w:t>13</w:t>
        </w:r>
      </w:fldSimple>
      <w:r w:rsidRPr="00650425">
        <w:rPr>
          <w:rFonts w:ascii="Times New Roman" w:hAnsi="Times New Roman" w:cs="Times New Roman"/>
          <w:lang w:val="en-GB"/>
        </w:rPr>
        <w:t xml:space="preserve">, </w:t>
      </w:r>
      <w:fldSimple w:instr=" REF tab_7_14 \h  \* MERGEFORMAT " w:fldLock="1">
        <w:r w:rsidRPr="00650425">
          <w:rPr>
            <w:rFonts w:ascii="Times New Roman" w:hAnsi="Times New Roman" w:cs="Times New Roman"/>
            <w:noProof/>
            <w:lang w:val="en-GB"/>
          </w:rPr>
          <w:t>7</w:t>
        </w:r>
        <w:r w:rsidRPr="00650425">
          <w:rPr>
            <w:rFonts w:ascii="Times New Roman" w:hAnsi="Times New Roman" w:cs="Times New Roman"/>
            <w:lang w:val="en-GB"/>
          </w:rPr>
          <w:noBreakHyphen/>
        </w:r>
        <w:r w:rsidRPr="00650425">
          <w:rPr>
            <w:rFonts w:ascii="Times New Roman" w:hAnsi="Times New Roman" w:cs="Times New Roman"/>
            <w:noProof/>
            <w:lang w:val="en-GB"/>
          </w:rPr>
          <w:t>14</w:t>
        </w:r>
      </w:fldSimple>
      <w:r w:rsidRPr="00650425">
        <w:rPr>
          <w:rFonts w:ascii="Times New Roman" w:hAnsi="Times New Roman" w:cs="Times New Roman"/>
          <w:lang w:val="en-GB"/>
        </w:rPr>
        <w:t xml:space="preserve">, </w:t>
      </w:r>
      <w:fldSimple w:instr=" REF tab_7_17 \h  \* MERGEFORMAT " w:fldLock="1">
        <w:r w:rsidRPr="00650425">
          <w:rPr>
            <w:rFonts w:ascii="Times New Roman" w:hAnsi="Times New Roman" w:cs="Times New Roman"/>
            <w:noProof/>
            <w:lang w:val="en-GB"/>
          </w:rPr>
          <w:t>7</w:t>
        </w:r>
        <w:r w:rsidRPr="00650425">
          <w:rPr>
            <w:rFonts w:ascii="Times New Roman" w:hAnsi="Times New Roman" w:cs="Times New Roman"/>
            <w:lang w:val="en-GB"/>
          </w:rPr>
          <w:noBreakHyphen/>
        </w:r>
        <w:r w:rsidRPr="00650425">
          <w:rPr>
            <w:rFonts w:ascii="Times New Roman" w:hAnsi="Times New Roman" w:cs="Times New Roman"/>
            <w:noProof/>
            <w:lang w:val="en-GB"/>
          </w:rPr>
          <w:t>17</w:t>
        </w:r>
      </w:fldSimple>
      <w:r w:rsidRPr="00650425">
        <w:rPr>
          <w:rFonts w:ascii="Times New Roman" w:hAnsi="Times New Roman" w:cs="Times New Roman"/>
          <w:lang w:val="en-GB"/>
        </w:rPr>
        <w:t xml:space="preserve">, and </w:t>
      </w:r>
      <w:fldSimple w:instr=" REF tab_7_18 \h  \* MERGEFORMAT " w:fldLock="1">
        <w:r w:rsidRPr="00650425">
          <w:rPr>
            <w:rFonts w:ascii="Times New Roman" w:hAnsi="Times New Roman" w:cs="Times New Roman"/>
            <w:noProof/>
            <w:lang w:val="en-GB"/>
          </w:rPr>
          <w:t>7</w:t>
        </w:r>
        <w:r w:rsidRPr="00650425">
          <w:rPr>
            <w:rFonts w:ascii="Times New Roman" w:hAnsi="Times New Roman" w:cs="Times New Roman"/>
            <w:lang w:val="en-GB"/>
          </w:rPr>
          <w:noBreakHyphen/>
        </w:r>
        <w:r w:rsidRPr="00650425">
          <w:rPr>
            <w:rFonts w:ascii="Times New Roman" w:hAnsi="Times New Roman" w:cs="Times New Roman"/>
            <w:noProof/>
            <w:lang w:val="en-GB"/>
          </w:rPr>
          <w:t>18</w:t>
        </w:r>
      </w:fldSimple>
      <w:r w:rsidRPr="00650425">
        <w:rPr>
          <w:rFonts w:ascii="Times New Roman" w:hAnsi="Times New Roman" w:cs="Times New Roman"/>
          <w:lang w:val="en-GB"/>
        </w:rPr>
        <w:t>.</w:t>
      </w:r>
    </w:p>
    <w:p w:rsidR="00922650" w:rsidRDefault="00922650" w:rsidP="00650425">
      <w:pPr>
        <w:tabs>
          <w:tab w:val="left" w:pos="794"/>
          <w:tab w:val="left" w:pos="1191"/>
          <w:tab w:val="left" w:pos="1588"/>
          <w:tab w:val="left" w:pos="1985"/>
        </w:tabs>
        <w:spacing w:before="136"/>
        <w:rPr>
          <w:ins w:id="92" w:author="Samsung" w:date="2013-10-16T14:18:00Z"/>
          <w:rFonts w:ascii="Times New Roman" w:hAnsi="Times New Roman" w:cs="Times New Roman" w:hint="eastAsia"/>
          <w:lang w:val="en-GB"/>
        </w:rPr>
      </w:pPr>
    </w:p>
    <w:p w:rsidR="00922650" w:rsidRDefault="00922650" w:rsidP="00650425">
      <w:pPr>
        <w:tabs>
          <w:tab w:val="left" w:pos="794"/>
          <w:tab w:val="left" w:pos="1191"/>
          <w:tab w:val="left" w:pos="1588"/>
          <w:tab w:val="left" w:pos="1985"/>
        </w:tabs>
        <w:spacing w:before="136"/>
        <w:rPr>
          <w:ins w:id="93" w:author="Samsung" w:date="2013-10-16T14:18:00Z"/>
          <w:rFonts w:ascii="Times New Roman" w:hAnsi="Times New Roman" w:cs="Times New Roman" w:hint="eastAsia"/>
          <w:lang w:val="en-GB"/>
        </w:rPr>
      </w:pPr>
      <w:ins w:id="94" w:author="Samsung" w:date="2013-10-16T14:18:00Z">
        <w:r>
          <w:rPr>
            <w:rFonts w:ascii="Times New Roman" w:hAnsi="Times New Roman" w:cs="Times New Roman" w:hint="eastAsia"/>
            <w:lang w:val="en-GB"/>
          </w:rPr>
          <w:t>Diparity vecor defaultDV is set to as follows:</w:t>
        </w:r>
      </w:ins>
    </w:p>
    <w:p w:rsidR="00922650" w:rsidRPr="00922650" w:rsidDel="00922650" w:rsidRDefault="00922650" w:rsidP="00922650">
      <w:pPr>
        <w:keepNext/>
        <w:keepLines/>
        <w:tabs>
          <w:tab w:val="left" w:pos="794"/>
          <w:tab w:val="left" w:pos="1191"/>
          <w:tab w:val="left" w:pos="1588"/>
          <w:tab w:val="left" w:pos="1985"/>
          <w:tab w:val="center" w:pos="4849"/>
          <w:tab w:val="right" w:pos="9696"/>
        </w:tabs>
        <w:spacing w:before="193" w:after="240"/>
        <w:ind w:left="794"/>
        <w:rPr>
          <w:del w:id="95" w:author="Samsung" w:date="2013-10-16T14:19:00Z"/>
          <w:rFonts w:ascii="Times New Roman" w:hAnsi="Times New Roman" w:cs="Times New Roman"/>
        </w:rPr>
      </w:pPr>
      <w:ins w:id="96" w:author="Samsung" w:date="2013-10-16T14:18:00Z">
        <w:r w:rsidRPr="00650425">
          <w:rPr>
            <w:rFonts w:ascii="Times New Roman" w:hAnsi="Times New Roman" w:cs="Times New Roman"/>
            <w:lang w:val="en-GB"/>
          </w:rPr>
          <w:t xml:space="preserve">log2Div = </w:t>
        </w:r>
        <w:r w:rsidRPr="00650425">
          <w:rPr>
            <w:rFonts w:ascii="Times New Roman" w:hAnsi="Times New Roman" w:cs="Times New Roman"/>
          </w:rPr>
          <w:t>BitDepth</w:t>
        </w:r>
        <w:r w:rsidRPr="00650425">
          <w:rPr>
            <w:rFonts w:ascii="Times New Roman" w:hAnsi="Times New Roman" w:cs="Times New Roman"/>
            <w:vertAlign w:val="subscript"/>
          </w:rPr>
          <w:t>Y</w:t>
        </w:r>
        <w:r w:rsidRPr="00650425">
          <w:rPr>
            <w:rFonts w:ascii="Times New Roman" w:hAnsi="Times New Roman" w:cs="Times New Roman"/>
          </w:rPr>
          <w:t xml:space="preserve"> + 6</w:t>
        </w:r>
        <w:r w:rsidRPr="00650425">
          <w:rPr>
            <w:rFonts w:ascii="Times New Roman" w:hAnsi="Times New Roman" w:cs="Times New Roman"/>
            <w:lang w:val="en-GB"/>
          </w:rPr>
          <w:br/>
        </w:r>
        <w:r w:rsidRPr="00650425">
          <w:rPr>
            <w:rFonts w:ascii="Times New Roman" w:hAnsi="Times New Roman" w:cs="Times New Roman"/>
          </w:rPr>
          <w:t xml:space="preserve">srcIndex = </w:t>
        </w:r>
        <w:r w:rsidRPr="00650425">
          <w:rPr>
            <w:rFonts w:ascii="Times New Roman" w:hAnsi="Times New Roman" w:cs="Times New Roman"/>
            <w:lang w:eastAsia="ja-JP"/>
          </w:rPr>
          <w:t>ViewIdTo3DVAcquisitionParamIndex( srcViewId )</w:t>
        </w:r>
        <w:r w:rsidRPr="00650425">
          <w:rPr>
            <w:rFonts w:ascii="Times New Roman" w:hAnsi="Times New Roman" w:cs="Times New Roman"/>
            <w:lang w:eastAsia="ja-JP"/>
          </w:rPr>
          <w:br/>
          <w:t>refIndex = ViewIdTo3DVAcquisitionParamIndex( refViewId )</w:t>
        </w:r>
        <w:r w:rsidRPr="00650425">
          <w:rPr>
            <w:rFonts w:ascii="Times New Roman" w:hAnsi="Times New Roman" w:cs="Times New Roman"/>
          </w:rPr>
          <w:br/>
        </w:r>
        <w:r w:rsidRPr="00650425">
          <w:rPr>
            <w:rFonts w:ascii="Times New Roman" w:eastAsia="Times New Roman" w:hAnsi="Times New Roman" w:cs="Times New Roman"/>
            <w:lang w:val="en-GB"/>
          </w:rPr>
          <w:t>dispVal</w:t>
        </w:r>
        <w:r w:rsidRPr="00650425">
          <w:rPr>
            <w:rFonts w:ascii="Times New Roman" w:hAnsi="Times New Roman" w:cs="Times New Roman"/>
          </w:rPr>
          <w:t xml:space="preserve"> = ( NdrInverse[ </w:t>
        </w:r>
      </w:ins>
      <w:ins w:id="97" w:author="Samsung" w:date="2013-10-16T14:19:00Z">
        <w:r>
          <w:rPr>
            <w:rFonts w:ascii="Times New Roman" w:hAnsi="Times New Roman" w:cs="Times New Roman" w:hint="eastAsia"/>
          </w:rPr>
          <w:t>gloval_depth</w:t>
        </w:r>
      </w:ins>
      <w:ins w:id="98" w:author="Samsung" w:date="2013-10-16T14:18:00Z">
        <w:r w:rsidRPr="00650425">
          <w:rPr>
            <w:rFonts w:ascii="Times New Roman" w:hAnsi="Times New Roman" w:cs="Times New Roman"/>
          </w:rPr>
          <w:t xml:space="preserve"> ] * DisparityScale[ dps_id ][ srcIndex ][ refIndex ] + </w:t>
        </w:r>
        <w:r w:rsidRPr="00650425">
          <w:rPr>
            <w:rFonts w:ascii="Times New Roman" w:hAnsi="Times New Roman" w:cs="Times New Roman"/>
          </w:rPr>
          <w:br/>
        </w:r>
        <w:r w:rsidRPr="00650425">
          <w:rPr>
            <w:rFonts w:ascii="Times New Roman" w:hAnsi="Times New Roman" w:cs="Times New Roman"/>
          </w:rPr>
          <w:tab/>
          <w:t>( DisparityOffset[ dps_id ][ srcIndex ][ refIndex ] &lt;&lt; BitDepth</w:t>
        </w:r>
        <w:r w:rsidRPr="00650425">
          <w:rPr>
            <w:rFonts w:ascii="Times New Roman" w:hAnsi="Times New Roman" w:cs="Times New Roman"/>
            <w:vertAlign w:val="subscript"/>
          </w:rPr>
          <w:t>Y</w:t>
        </w:r>
        <w:r w:rsidRPr="00650425">
          <w:rPr>
            <w:rFonts w:ascii="Times New Roman" w:hAnsi="Times New Roman" w:cs="Times New Roman"/>
          </w:rPr>
          <w:t xml:space="preserve"> ) + </w:t>
        </w:r>
        <w:r w:rsidRPr="00650425">
          <w:rPr>
            <w:rFonts w:ascii="Times New Roman" w:hAnsi="Times New Roman" w:cs="Times New Roman"/>
          </w:rPr>
          <w:br/>
        </w:r>
        <w:r w:rsidRPr="00650425">
          <w:rPr>
            <w:rFonts w:ascii="Times New Roman" w:hAnsi="Times New Roman" w:cs="Times New Roman"/>
          </w:rPr>
          <w:tab/>
          <w:t xml:space="preserve">( 1 &lt;&lt; ( log2Div – 1 ) ) ) &gt;&gt; log2Div </w:t>
        </w:r>
      </w:ins>
    </w:p>
    <w:p w:rsidR="00650425" w:rsidRPr="00650425" w:rsidRDefault="00650425" w:rsidP="00650425">
      <w:pPr>
        <w:tabs>
          <w:tab w:val="left" w:pos="794"/>
          <w:tab w:val="left" w:pos="1191"/>
          <w:tab w:val="left" w:pos="1588"/>
          <w:tab w:val="left" w:pos="1985"/>
        </w:tabs>
        <w:spacing w:before="136"/>
        <w:rPr>
          <w:rFonts w:ascii="Times New Roman" w:hAnsi="Times New Roman" w:cs="Times New Roman"/>
          <w:lang w:val="en-GB"/>
        </w:rPr>
      </w:pPr>
      <w:r w:rsidRPr="00650425">
        <w:rPr>
          <w:rFonts w:ascii="Times New Roman" w:eastAsia="SimSun" w:hAnsi="Times New Roman" w:cs="Times New Roman"/>
          <w:lang w:val="en-GB" w:eastAsia="zh-CN"/>
        </w:rPr>
        <w:t xml:space="preserve">When </w:t>
      </w:r>
      <w:r w:rsidRPr="00650425">
        <w:rPr>
          <w:rFonts w:ascii="Times New Roman" w:eastAsia="Times New Roman" w:hAnsi="Times New Roman" w:cs="Times New Roman"/>
          <w:lang w:val="en-GB"/>
        </w:rPr>
        <w:t xml:space="preserve">nal_unit_type is equal to 21, DepthFlag is equal to 0, </w:t>
      </w:r>
      <w:r w:rsidRPr="00650425">
        <w:rPr>
          <w:rFonts w:ascii="Times New Roman" w:hAnsi="Times New Roman" w:cs="Times New Roman"/>
        </w:rPr>
        <w:t xml:space="preserve">TextureFirstFlag is equal to 1, </w:t>
      </w:r>
      <w:r w:rsidRPr="00650425">
        <w:rPr>
          <w:rFonts w:ascii="Times New Roman" w:eastAsia="SimSun" w:hAnsi="Times New Roman" w:cs="Times New Roman"/>
          <w:lang w:eastAsia="zh-CN"/>
        </w:rPr>
        <w:t>InterViewRefAvailable is equal to 1</w:t>
      </w:r>
      <w:r w:rsidRPr="00650425">
        <w:rPr>
          <w:rFonts w:ascii="Times New Roman" w:hAnsi="Times New Roman" w:cs="Times New Roman"/>
        </w:rPr>
        <w:t xml:space="preserve"> and </w:t>
      </w:r>
      <w:del w:id="99" w:author="Samsung" w:date="2013-10-16T13:15:00Z">
        <w:r w:rsidRPr="00650425" w:rsidDel="00C6749C">
          <w:rPr>
            <w:rFonts w:ascii="Times New Roman" w:eastAsia="SimSun" w:hAnsi="Times New Roman" w:cs="Times New Roman"/>
            <w:lang w:val="en-GB" w:eastAsia="zh-CN"/>
          </w:rPr>
          <w:delText xml:space="preserve">either </w:delText>
        </w:r>
      </w:del>
      <w:r w:rsidRPr="00650425">
        <w:rPr>
          <w:rFonts w:ascii="Times New Roman" w:eastAsia="Times New Roman" w:hAnsi="Times New Roman" w:cs="Times New Roman"/>
          <w:lang w:val="en-GB"/>
        </w:rPr>
        <w:t xml:space="preserve">dmvp_flag </w:t>
      </w:r>
      <w:del w:id="100" w:author="Samsung" w:date="2013-10-16T13:15:00Z">
        <w:r w:rsidRPr="00650425" w:rsidDel="00C6749C">
          <w:rPr>
            <w:rFonts w:ascii="Times New Roman" w:eastAsia="SimSun" w:hAnsi="Times New Roman" w:cs="Times New Roman"/>
            <w:lang w:val="en-GB" w:eastAsia="zh-CN"/>
          </w:rPr>
          <w:delText xml:space="preserve">or </w:delText>
        </w:r>
        <w:r w:rsidRPr="00650425" w:rsidDel="00C6749C">
          <w:rPr>
            <w:rFonts w:ascii="Times New Roman" w:hAnsi="Times New Roman" w:cs="Times New Roman"/>
            <w:lang w:val="en-CA"/>
          </w:rPr>
          <w:delText>seq_view_synthesis_flag</w:delText>
        </w:r>
        <w:r w:rsidRPr="00650425" w:rsidDel="00C6749C">
          <w:rPr>
            <w:rFonts w:ascii="Times New Roman" w:eastAsia="Times New Roman" w:hAnsi="Times New Roman" w:cs="Times New Roman"/>
            <w:lang w:val="en-GB"/>
          </w:rPr>
          <w:delText xml:space="preserve"> </w:delText>
        </w:r>
      </w:del>
      <w:r w:rsidRPr="00650425">
        <w:rPr>
          <w:rFonts w:ascii="Times New Roman" w:eastAsia="Times New Roman" w:hAnsi="Times New Roman" w:cs="Times New Roman"/>
          <w:lang w:val="en-GB"/>
        </w:rPr>
        <w:t>is equal to 1</w:t>
      </w:r>
      <w:r w:rsidRPr="00650425">
        <w:rPr>
          <w:rFonts w:ascii="Times New Roman" w:eastAsia="SimSun" w:hAnsi="Times New Roman" w:cs="Times New Roman"/>
          <w:lang w:val="en-GB" w:eastAsia="zh-CN"/>
        </w:rPr>
        <w:t xml:space="preserve">, </w:t>
      </w:r>
      <w:r w:rsidRPr="00650425">
        <w:rPr>
          <w:rFonts w:ascii="Times New Roman" w:eastAsia="Times New Roman" w:hAnsi="Times New Roman" w:cs="Times New Roman"/>
          <w:lang w:val="en-GB"/>
        </w:rPr>
        <w:t xml:space="preserve">DvMBX is set equal to </w:t>
      </w:r>
      <w:del w:id="101" w:author="Samsung" w:date="2013-10-16T14:20:00Z">
        <w:r w:rsidRPr="00650425" w:rsidDel="00922650">
          <w:rPr>
            <w:rFonts w:ascii="Times New Roman" w:eastAsia="Times New Roman" w:hAnsi="Times New Roman" w:cs="Times New Roman"/>
            <w:lang w:val="en-GB"/>
          </w:rPr>
          <w:delText xml:space="preserve">zero </w:delText>
        </w:r>
      </w:del>
      <w:ins w:id="102" w:author="Samsung" w:date="2013-10-16T14:20:00Z">
        <w:r w:rsidR="00922650">
          <w:rPr>
            <w:rFonts w:ascii="Times New Roman" w:hAnsi="Times New Roman" w:cs="Times New Roman" w:hint="eastAsia"/>
            <w:lang w:val="en-GB"/>
          </w:rPr>
          <w:t>defaultDV</w:t>
        </w:r>
        <w:r w:rsidR="00922650" w:rsidRPr="00650425">
          <w:rPr>
            <w:rFonts w:ascii="Times New Roman" w:eastAsia="Times New Roman" w:hAnsi="Times New Roman" w:cs="Times New Roman"/>
            <w:lang w:val="en-GB"/>
          </w:rPr>
          <w:t xml:space="preserve"> </w:t>
        </w:r>
      </w:ins>
      <w:r w:rsidRPr="00650425">
        <w:rPr>
          <w:rFonts w:ascii="Times New Roman" w:eastAsia="Times New Roman" w:hAnsi="Times New Roman" w:cs="Times New Roman"/>
          <w:lang w:val="en-GB"/>
        </w:rPr>
        <w:t>when CurrMbAddr is equal to first_mb_in_slice, and</w:t>
      </w:r>
      <w:r w:rsidRPr="00650425">
        <w:rPr>
          <w:rFonts w:ascii="Times New Roman" w:eastAsia="SimSun" w:hAnsi="Times New Roman" w:cs="Times New Roman"/>
          <w:lang w:val="en-GB" w:eastAsia="zh-CN"/>
        </w:rPr>
        <w:t xml:space="preserve"> subclause </w:t>
      </w:r>
      <w:fldSimple w:instr=" REF _Ref364957986 \r \h  \* MERGEFORMAT ">
        <w:r w:rsidRPr="00650425">
          <w:rPr>
            <w:rFonts w:ascii="Times New Roman" w:eastAsia="SimSun" w:hAnsi="Times New Roman" w:cs="Times New Roman"/>
            <w:lang w:val="en-GB" w:eastAsia="zh-CN"/>
          </w:rPr>
          <w:t>J.8.2.1.8</w:t>
        </w:r>
      </w:fldSimple>
      <w:r w:rsidRPr="00650425">
        <w:rPr>
          <w:rFonts w:ascii="Times New Roman" w:eastAsia="SimSun" w:hAnsi="Times New Roman" w:cs="Times New Roman"/>
          <w:lang w:val="en-GB" w:eastAsia="zh-CN"/>
        </w:rPr>
        <w:t xml:space="preserve"> is invoked.</w:t>
      </w:r>
    </w:p>
    <w:p w:rsidR="00650425" w:rsidRPr="00650425" w:rsidRDefault="00650425" w:rsidP="00650425">
      <w:pPr>
        <w:tabs>
          <w:tab w:val="left" w:pos="794"/>
          <w:tab w:val="left" w:pos="1191"/>
          <w:tab w:val="left" w:pos="1588"/>
          <w:tab w:val="left" w:pos="1985"/>
        </w:tabs>
        <w:spacing w:before="136"/>
        <w:rPr>
          <w:rFonts w:ascii="Times New Roman" w:hAnsi="Times New Roman" w:cs="Times New Roman"/>
          <w:lang w:val="en-GB"/>
        </w:rPr>
      </w:pPr>
      <w:r w:rsidRPr="00650425">
        <w:rPr>
          <w:rFonts w:ascii="Times New Roman" w:hAnsi="Times New Roman" w:cs="Times New Roman"/>
          <w:lang w:val="en-GB"/>
        </w:rPr>
        <w:t>The range of the macroblock partition index mbPartIdx is derived as follows:</w:t>
      </w:r>
    </w:p>
    <w:p w:rsidR="00650425" w:rsidRPr="00650425" w:rsidRDefault="00650425" w:rsidP="00650425">
      <w:pPr>
        <w:tabs>
          <w:tab w:val="left" w:pos="400"/>
          <w:tab w:val="left" w:pos="1191"/>
          <w:tab w:val="left" w:pos="1588"/>
          <w:tab w:val="left" w:pos="1985"/>
        </w:tabs>
        <w:spacing w:before="136"/>
        <w:ind w:left="400" w:hanging="400"/>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t xml:space="preserve">If mb_type is equal to B_Skip or B_Direct_16x16 or if both mb_type is equal to P_Skip and </w:t>
      </w:r>
      <w:r w:rsidRPr="00650425">
        <w:rPr>
          <w:rFonts w:ascii="Times New Roman" w:eastAsia="맑은 고딕" w:hAnsi="Times New Roman" w:cs="Times New Roman"/>
          <w:lang w:val="en-GB"/>
        </w:rPr>
        <w:t>MbVSSkipFlag is equal to 1</w:t>
      </w:r>
      <w:r w:rsidRPr="00650425">
        <w:rPr>
          <w:rFonts w:ascii="Times New Roman" w:hAnsi="Times New Roman" w:cs="Times New Roman"/>
          <w:lang w:val="en-GB"/>
        </w:rPr>
        <w:t>, mbPartIdx proceeds over values 0</w:t>
      </w:r>
      <w:proofErr w:type="gramStart"/>
      <w:r w:rsidRPr="00650425">
        <w:rPr>
          <w:rFonts w:ascii="Times New Roman" w:hAnsi="Times New Roman" w:cs="Times New Roman"/>
          <w:lang w:val="en-GB"/>
        </w:rPr>
        <w:t>..3</w:t>
      </w:r>
      <w:proofErr w:type="gramEnd"/>
      <w:r w:rsidRPr="00650425">
        <w:rPr>
          <w:rFonts w:ascii="Times New Roman" w:hAnsi="Times New Roman" w:cs="Times New Roman"/>
          <w:lang w:val="en-GB"/>
        </w:rPr>
        <w:t>.</w:t>
      </w:r>
    </w:p>
    <w:p w:rsidR="00650425" w:rsidRPr="00650425" w:rsidRDefault="00650425" w:rsidP="00650425">
      <w:pPr>
        <w:tabs>
          <w:tab w:val="left" w:pos="400"/>
          <w:tab w:val="left" w:pos="1191"/>
          <w:tab w:val="left" w:pos="1588"/>
          <w:tab w:val="left" w:pos="1985"/>
        </w:tabs>
        <w:spacing w:before="136"/>
        <w:ind w:left="400" w:hanging="400"/>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t>Otherwise (mb_type is not equal to B_Skip or B_Direct_16x16), mbPartIdx proceeds over values 0</w:t>
      </w:r>
      <w:proofErr w:type="gramStart"/>
      <w:r w:rsidRPr="00650425">
        <w:rPr>
          <w:rFonts w:ascii="Times New Roman" w:hAnsi="Times New Roman" w:cs="Times New Roman"/>
          <w:lang w:val="en-GB"/>
        </w:rPr>
        <w:t>..NumMbPart</w:t>
      </w:r>
      <w:proofErr w:type="gramEnd"/>
      <w:r w:rsidRPr="00650425">
        <w:rPr>
          <w:rFonts w:ascii="Times New Roman" w:hAnsi="Times New Roman" w:cs="Times New Roman"/>
          <w:lang w:val="en-GB"/>
        </w:rPr>
        <w:t>( mb_type ) − 1.</w:t>
      </w:r>
    </w:p>
    <w:p w:rsidR="00650425" w:rsidRPr="00650425" w:rsidRDefault="00650425" w:rsidP="00650425">
      <w:pPr>
        <w:tabs>
          <w:tab w:val="left" w:pos="794"/>
          <w:tab w:val="left" w:pos="1191"/>
          <w:tab w:val="left" w:pos="1588"/>
          <w:tab w:val="left" w:pos="1985"/>
        </w:tabs>
        <w:spacing w:before="136"/>
        <w:rPr>
          <w:rFonts w:ascii="Times New Roman" w:hAnsi="Times New Roman" w:cs="Times New Roman"/>
          <w:lang w:val="en-GB"/>
        </w:rPr>
      </w:pPr>
      <w:r w:rsidRPr="00650425">
        <w:rPr>
          <w:rFonts w:ascii="Times New Roman" w:hAnsi="Times New Roman" w:cs="Times New Roman"/>
          <w:lang w:val="en-GB"/>
        </w:rPr>
        <w:t>For each value of mbPartIdx, the variables partWidth and partHeight for each macroblock partition or sub-macroblock partition in the macroblock are derived as follows:</w:t>
      </w:r>
    </w:p>
    <w:p w:rsidR="00650425" w:rsidRPr="00650425" w:rsidRDefault="00650425" w:rsidP="00650425">
      <w:pPr>
        <w:tabs>
          <w:tab w:val="left" w:pos="400"/>
          <w:tab w:val="left" w:pos="1191"/>
          <w:tab w:val="left" w:pos="1588"/>
          <w:tab w:val="left" w:pos="1985"/>
        </w:tabs>
        <w:spacing w:before="136"/>
        <w:ind w:left="400" w:hanging="400"/>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t>If mb_type is not equal to P_8x8, P_8x8ref0, B_Skip, B_Direct_16x16, or B_8x8, subMbPartIdx is set equal to 0 and the following applies:</w:t>
      </w:r>
    </w:p>
    <w:p w:rsidR="00650425" w:rsidRPr="00650425" w:rsidRDefault="00650425" w:rsidP="00650425">
      <w:pPr>
        <w:tabs>
          <w:tab w:val="left" w:pos="400"/>
          <w:tab w:val="left" w:pos="1191"/>
          <w:tab w:val="left" w:pos="1588"/>
          <w:tab w:val="left" w:pos="1985"/>
        </w:tabs>
        <w:spacing w:before="136"/>
        <w:ind w:left="800" w:hanging="400"/>
        <w:rPr>
          <w:rFonts w:ascii="Times New Roman" w:eastAsia="맑은 고딕"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t xml:space="preserve">If mb_type is equal to P_Skip and </w:t>
      </w:r>
      <w:r w:rsidRPr="00650425">
        <w:rPr>
          <w:rFonts w:ascii="Times New Roman" w:eastAsia="맑은 고딕" w:hAnsi="Times New Roman" w:cs="Times New Roman"/>
          <w:lang w:val="en-GB"/>
        </w:rPr>
        <w:t xml:space="preserve">MbVSSkipFlag is equal to 1, partWidth and partHeight are derived </w:t>
      </w:r>
      <w:r w:rsidRPr="00650425">
        <w:rPr>
          <w:rFonts w:ascii="Times New Roman" w:eastAsia="맑은 고딕" w:hAnsi="Times New Roman" w:cs="Times New Roman"/>
          <w:lang w:val="en-GB"/>
        </w:rPr>
        <w:lastRenderedPageBreak/>
        <w:t>as:</w:t>
      </w:r>
    </w:p>
    <w:p w:rsidR="00650425" w:rsidRPr="00650425" w:rsidRDefault="00650425" w:rsidP="00650425">
      <w:pPr>
        <w:keepNext/>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lang w:val="en-GB"/>
        </w:rPr>
      </w:pPr>
      <w:proofErr w:type="gramStart"/>
      <w:r w:rsidRPr="00650425">
        <w:rPr>
          <w:rFonts w:ascii="Times New Roman" w:hAnsi="Times New Roman" w:cs="Times New Roman"/>
          <w:lang w:eastAsia="ja-JP"/>
        </w:rPr>
        <w:t>partWidth</w:t>
      </w:r>
      <w:proofErr w:type="gramEnd"/>
      <w:r w:rsidRPr="00650425">
        <w:rPr>
          <w:rFonts w:ascii="Times New Roman" w:hAnsi="Times New Roman" w:cs="Times New Roman"/>
          <w:lang w:val="en-GB"/>
        </w:rPr>
        <w:t xml:space="preserve"> = 8</w:t>
      </w:r>
      <w:r w:rsidRPr="00650425">
        <w:rPr>
          <w:rFonts w:ascii="Times New Roman" w:hAnsi="Times New Roman" w:cs="Times New Roman"/>
          <w:lang w:val="en-GB"/>
        </w:rPr>
        <w:tab/>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6</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keepNext/>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lang w:val="en-GB"/>
        </w:rPr>
      </w:pPr>
      <w:proofErr w:type="gramStart"/>
      <w:r w:rsidRPr="00650425">
        <w:rPr>
          <w:rFonts w:ascii="Times New Roman" w:hAnsi="Times New Roman" w:cs="Times New Roman"/>
          <w:lang w:eastAsia="ja-JP"/>
        </w:rPr>
        <w:t>partHeight</w:t>
      </w:r>
      <w:proofErr w:type="gramEnd"/>
      <w:r w:rsidRPr="00650425">
        <w:rPr>
          <w:rFonts w:ascii="Times New Roman" w:hAnsi="Times New Roman" w:cs="Times New Roman"/>
          <w:lang w:val="en-GB"/>
        </w:rPr>
        <w:t xml:space="preserve"> = 8</w:t>
      </w:r>
      <w:r w:rsidRPr="00650425">
        <w:rPr>
          <w:rFonts w:ascii="Times New Roman" w:hAnsi="Times New Roman" w:cs="Times New Roman"/>
          <w:lang w:val="en-GB"/>
        </w:rPr>
        <w:tab/>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7</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tabs>
          <w:tab w:val="left" w:pos="400"/>
          <w:tab w:val="left" w:pos="1191"/>
          <w:tab w:val="left" w:pos="1588"/>
          <w:tab w:val="left" w:pos="1985"/>
        </w:tabs>
        <w:spacing w:before="136"/>
        <w:ind w:left="800" w:hanging="400"/>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t>Otherwise, partWidth and partHeight are derived as:</w:t>
      </w:r>
    </w:p>
    <w:p w:rsidR="00650425" w:rsidRPr="00650425" w:rsidRDefault="00650425" w:rsidP="00650425">
      <w:pPr>
        <w:keepNext/>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lang w:val="en-GB"/>
        </w:rPr>
      </w:pPr>
      <w:proofErr w:type="gramStart"/>
      <w:r w:rsidRPr="00650425">
        <w:rPr>
          <w:rFonts w:ascii="Times New Roman" w:hAnsi="Times New Roman" w:cs="Times New Roman"/>
          <w:lang w:eastAsia="ja-JP"/>
        </w:rPr>
        <w:t>partWidth</w:t>
      </w:r>
      <w:proofErr w:type="gramEnd"/>
      <w:r w:rsidRPr="00650425">
        <w:rPr>
          <w:rFonts w:ascii="Times New Roman" w:hAnsi="Times New Roman" w:cs="Times New Roman"/>
          <w:lang w:val="en-GB"/>
        </w:rPr>
        <w:t xml:space="preserve"> = MbPartWidth( mb_type ) </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8</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keepNext/>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lang w:val="en-GB"/>
        </w:rPr>
      </w:pPr>
      <w:proofErr w:type="gramStart"/>
      <w:r w:rsidRPr="00650425">
        <w:rPr>
          <w:rFonts w:ascii="Times New Roman" w:hAnsi="Times New Roman" w:cs="Times New Roman"/>
          <w:lang w:val="en-GB"/>
        </w:rPr>
        <w:t>partHeight</w:t>
      </w:r>
      <w:proofErr w:type="gramEnd"/>
      <w:r w:rsidRPr="00650425">
        <w:rPr>
          <w:rFonts w:ascii="Times New Roman" w:hAnsi="Times New Roman" w:cs="Times New Roman"/>
          <w:lang w:val="en-GB"/>
        </w:rPr>
        <w:t xml:space="preserve"> = MbPartHeight( mb_type ) </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9</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tabs>
          <w:tab w:val="left" w:pos="400"/>
          <w:tab w:val="left" w:pos="1191"/>
          <w:tab w:val="left" w:pos="1588"/>
          <w:tab w:val="left" w:pos="1985"/>
        </w:tabs>
        <w:spacing w:before="136"/>
        <w:ind w:left="400" w:hanging="400"/>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t>Otherwise, if mb_type is equal to P_8x8 or P_8x8ref0, or mb_type is equal to B_8x8 and sub_mb_type[ mbPartIdx ] is not equal to B_Direct_8x8, subMbPartIdx proceeds over values 0..NumSubMbPart( sub_mb_type[ mbPartIdx ] ) − 1, and partWidth and partHeight are derived as:</w:t>
      </w:r>
    </w:p>
    <w:p w:rsidR="00650425" w:rsidRPr="00650425" w:rsidRDefault="00650425" w:rsidP="00650425">
      <w:pPr>
        <w:keepNext/>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lang w:val="en-GB"/>
        </w:rPr>
      </w:pPr>
      <w:proofErr w:type="gramStart"/>
      <w:r w:rsidRPr="00650425">
        <w:rPr>
          <w:rFonts w:ascii="Times New Roman" w:hAnsi="Times New Roman" w:cs="Times New Roman"/>
          <w:lang w:val="en-GB"/>
        </w:rPr>
        <w:t>partWidth</w:t>
      </w:r>
      <w:proofErr w:type="gramEnd"/>
      <w:r w:rsidRPr="00650425">
        <w:rPr>
          <w:rFonts w:ascii="Times New Roman" w:hAnsi="Times New Roman" w:cs="Times New Roman"/>
          <w:lang w:val="en-GB"/>
        </w:rPr>
        <w:t xml:space="preserve"> = SubMbPartWidth( sub_mb_type[ mbPartIdx ] ) </w:t>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10</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keepNext/>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lang w:val="en-GB"/>
        </w:rPr>
      </w:pPr>
      <w:proofErr w:type="gramStart"/>
      <w:r w:rsidRPr="00650425">
        <w:rPr>
          <w:rFonts w:ascii="Times New Roman" w:hAnsi="Times New Roman" w:cs="Times New Roman"/>
          <w:lang w:val="en-GB"/>
        </w:rPr>
        <w:t>partHeight</w:t>
      </w:r>
      <w:proofErr w:type="gramEnd"/>
      <w:r w:rsidRPr="00650425">
        <w:rPr>
          <w:rFonts w:ascii="Times New Roman" w:hAnsi="Times New Roman" w:cs="Times New Roman"/>
          <w:lang w:val="en-GB"/>
        </w:rPr>
        <w:t xml:space="preserve"> = SubMbPartHeight( sub_mb_type[ mbPartIdx ] ). </w:t>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11</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tabs>
          <w:tab w:val="left" w:pos="400"/>
          <w:tab w:val="left" w:pos="1191"/>
          <w:tab w:val="left" w:pos="1588"/>
          <w:tab w:val="left" w:pos="1985"/>
        </w:tabs>
        <w:spacing w:before="136"/>
        <w:ind w:left="400" w:hanging="400"/>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t>Otherwise (mb_type is equal to B_Skip or B_Direct_16x16, or mb_type is equal to B_8x8 and sub_mb_</w:t>
      </w:r>
      <w:proofErr w:type="gramStart"/>
      <w:r w:rsidRPr="00650425">
        <w:rPr>
          <w:rFonts w:ascii="Times New Roman" w:hAnsi="Times New Roman" w:cs="Times New Roman"/>
          <w:lang w:val="en-GB"/>
        </w:rPr>
        <w:t>type[</w:t>
      </w:r>
      <w:proofErr w:type="gramEnd"/>
      <w:r w:rsidRPr="00650425">
        <w:rPr>
          <w:rFonts w:ascii="Times New Roman" w:hAnsi="Times New Roman" w:cs="Times New Roman"/>
          <w:lang w:val="en-GB"/>
        </w:rPr>
        <w:t> mbPartIdx ] is equal to B_Direct_8x8), subMbPartIdx proceeds over values 0..3, and partWidth and partHeight are derived as:</w:t>
      </w:r>
    </w:p>
    <w:p w:rsidR="00650425" w:rsidRPr="00650425" w:rsidRDefault="00650425" w:rsidP="00650425">
      <w:pPr>
        <w:keepNext/>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lang w:val="en-GB"/>
        </w:rPr>
      </w:pPr>
      <w:proofErr w:type="gramStart"/>
      <w:r w:rsidRPr="00650425">
        <w:rPr>
          <w:rFonts w:ascii="Times New Roman" w:hAnsi="Times New Roman" w:cs="Times New Roman"/>
          <w:lang w:val="en-GB"/>
        </w:rPr>
        <w:t>partWidth</w:t>
      </w:r>
      <w:proofErr w:type="gramEnd"/>
      <w:r w:rsidRPr="00650425">
        <w:rPr>
          <w:rFonts w:ascii="Times New Roman" w:hAnsi="Times New Roman" w:cs="Times New Roman"/>
          <w:lang w:val="en-GB"/>
        </w:rPr>
        <w:t xml:space="preserve"> = 4 </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12</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lang w:val="en-GB"/>
        </w:rPr>
      </w:pPr>
      <w:proofErr w:type="gramStart"/>
      <w:r w:rsidRPr="00650425">
        <w:rPr>
          <w:rFonts w:ascii="Times New Roman" w:hAnsi="Times New Roman" w:cs="Times New Roman"/>
          <w:lang w:val="en-GB"/>
        </w:rPr>
        <w:t>partHeight</w:t>
      </w:r>
      <w:proofErr w:type="gramEnd"/>
      <w:r w:rsidRPr="00650425">
        <w:rPr>
          <w:rFonts w:ascii="Times New Roman" w:hAnsi="Times New Roman" w:cs="Times New Roman"/>
          <w:lang w:val="en-GB"/>
        </w:rPr>
        <w:t xml:space="preserve"> = 4 </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13</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keepNext/>
        <w:keepLines/>
        <w:tabs>
          <w:tab w:val="left" w:pos="794"/>
          <w:tab w:val="left" w:pos="1191"/>
          <w:tab w:val="left" w:pos="1588"/>
          <w:tab w:val="left" w:pos="1985"/>
        </w:tabs>
        <w:spacing w:before="136"/>
        <w:rPr>
          <w:rFonts w:ascii="Times New Roman" w:hAnsi="Times New Roman" w:cs="Times New Roman"/>
          <w:lang w:val="en-GB"/>
        </w:rPr>
      </w:pPr>
      <w:r w:rsidRPr="00650425">
        <w:rPr>
          <w:rFonts w:ascii="Times New Roman" w:hAnsi="Times New Roman" w:cs="Times New Roman"/>
          <w:lang w:val="en-GB"/>
        </w:rPr>
        <w:t>When ChromaArrayType is not equal to 0, the variables partWidthC and partHeightC are derived as:</w:t>
      </w:r>
    </w:p>
    <w:p w:rsidR="00650425" w:rsidRPr="00650425" w:rsidRDefault="00650425" w:rsidP="00650425">
      <w:pPr>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lang w:val="en-GB"/>
        </w:rPr>
      </w:pPr>
      <w:proofErr w:type="gramStart"/>
      <w:r w:rsidRPr="00650425">
        <w:rPr>
          <w:rFonts w:ascii="Times New Roman" w:hAnsi="Times New Roman" w:cs="Times New Roman"/>
          <w:lang w:val="en-GB"/>
        </w:rPr>
        <w:t>partWidthC</w:t>
      </w:r>
      <w:proofErr w:type="gramEnd"/>
      <w:r w:rsidRPr="00650425">
        <w:rPr>
          <w:rFonts w:ascii="Times New Roman" w:hAnsi="Times New Roman" w:cs="Times New Roman"/>
          <w:lang w:val="en-GB"/>
        </w:rPr>
        <w:t xml:space="preserve"> = partWidth / SubWidthC</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14</w:t>
      </w:r>
      <w:r w:rsidRPr="00650425">
        <w:rPr>
          <w:rFonts w:ascii="Times New Roman" w:hAnsi="Times New Roman" w:cs="Times New Roman"/>
          <w:lang w:val="en-GB"/>
        </w:rPr>
        <w:fldChar w:fldCharType="end"/>
      </w:r>
      <w:r w:rsidRPr="00650425">
        <w:rPr>
          <w:rFonts w:ascii="Times New Roman" w:hAnsi="Times New Roman" w:cs="Times New Roman"/>
          <w:lang w:val="en-GB"/>
        </w:rPr>
        <w:t>)</w:t>
      </w:r>
      <w:r w:rsidRPr="00650425">
        <w:rPr>
          <w:rFonts w:ascii="Times New Roman" w:hAnsi="Times New Roman" w:cs="Times New Roman"/>
          <w:lang w:val="en-GB"/>
        </w:rPr>
        <w:br/>
        <w:t>partHeightC = partHeight / SubHeightC</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15</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tabs>
          <w:tab w:val="left" w:pos="794"/>
          <w:tab w:val="left" w:pos="1191"/>
          <w:tab w:val="left" w:pos="1588"/>
          <w:tab w:val="left" w:pos="1985"/>
        </w:tabs>
        <w:spacing w:before="136"/>
        <w:rPr>
          <w:rFonts w:ascii="Times New Roman" w:hAnsi="Times New Roman" w:cs="Times New Roman"/>
          <w:lang w:val="en-GB"/>
        </w:rPr>
      </w:pPr>
      <w:r w:rsidRPr="00650425">
        <w:rPr>
          <w:rFonts w:ascii="Times New Roman" w:hAnsi="Times New Roman" w:cs="Times New Roman"/>
          <w:lang w:val="en-GB"/>
        </w:rPr>
        <w:t>Let the variable MvCnt be initially set equal to 0 before any invocation of clause </w:t>
      </w:r>
      <w:fldSimple w:instr=" REF _Ref32720804 \r \h  \* MERGEFORMAT ">
        <w:r w:rsidRPr="00650425">
          <w:rPr>
            <w:rFonts w:ascii="Times New Roman" w:eastAsia="Times New Roman" w:hAnsi="Times New Roman" w:cs="Times New Roman"/>
            <w:lang w:val="en-GB"/>
          </w:rPr>
          <w:t>J.8.2.1</w:t>
        </w:r>
      </w:fldSimple>
      <w:r w:rsidRPr="00650425">
        <w:rPr>
          <w:rFonts w:ascii="Times New Roman" w:eastAsia="Times New Roman" w:hAnsi="Times New Roman" w:cs="Times New Roman"/>
          <w:lang w:val="en-GB"/>
        </w:rPr>
        <w:t xml:space="preserve">, </w:t>
      </w:r>
      <w:fldSimple w:instr=" REF _Ref340220809 \r \h  \* MERGEFORMAT ">
        <w:r w:rsidRPr="00650425">
          <w:rPr>
            <w:rFonts w:ascii="Times New Roman" w:eastAsia="Times New Roman" w:hAnsi="Times New Roman" w:cs="Times New Roman"/>
            <w:lang w:val="en-GB"/>
          </w:rPr>
          <w:t>J.8.2.3</w:t>
        </w:r>
      </w:fldSimple>
      <w:r w:rsidRPr="00650425">
        <w:rPr>
          <w:rFonts w:ascii="Times New Roman" w:eastAsia="Times New Roman" w:hAnsi="Times New Roman" w:cs="Times New Roman"/>
          <w:lang w:val="en-GB"/>
        </w:rPr>
        <w:t xml:space="preserve"> or </w:t>
      </w:r>
      <w:fldSimple w:instr=" REF _Ref32720804 \r \h  \* MERGEFORMAT " w:fldLock="1">
        <w:r w:rsidRPr="00650425">
          <w:rPr>
            <w:rFonts w:ascii="Times New Roman" w:hAnsi="Times New Roman" w:cs="Times New Roman"/>
            <w:lang w:val="en-GB"/>
          </w:rPr>
          <w:t>8.4.1</w:t>
        </w:r>
      </w:fldSimple>
      <w:r w:rsidRPr="00650425">
        <w:rPr>
          <w:rFonts w:ascii="Times New Roman" w:hAnsi="Times New Roman" w:cs="Times New Roman"/>
          <w:lang w:val="en-GB"/>
        </w:rPr>
        <w:t xml:space="preserve"> for the macroblock.</w:t>
      </w:r>
    </w:p>
    <w:p w:rsidR="00650425" w:rsidRPr="00650425" w:rsidRDefault="00650425" w:rsidP="00650425">
      <w:pPr>
        <w:tabs>
          <w:tab w:val="left" w:pos="794"/>
          <w:tab w:val="left" w:pos="1191"/>
          <w:tab w:val="left" w:pos="1588"/>
          <w:tab w:val="left" w:pos="1985"/>
        </w:tabs>
        <w:spacing w:before="136"/>
        <w:rPr>
          <w:rFonts w:ascii="Times New Roman" w:hAnsi="Times New Roman" w:cs="Times New Roman"/>
          <w:lang w:val="en-GB"/>
        </w:rPr>
      </w:pPr>
      <w:r w:rsidRPr="00650425">
        <w:rPr>
          <w:rFonts w:ascii="Times New Roman" w:hAnsi="Times New Roman" w:cs="Times New Roman"/>
          <w:lang w:val="en-GB"/>
        </w:rPr>
        <w:t>The Inter prediction process for a macroblock partition mbPartIdx and a sub-macroblock partition subMbPartIdx consists of the following ordered steps:</w:t>
      </w:r>
    </w:p>
    <w:p w:rsidR="00650425" w:rsidRPr="00650425" w:rsidRDefault="00650425" w:rsidP="00741D1A">
      <w:pPr>
        <w:widowControl/>
        <w:numPr>
          <w:ilvl w:val="0"/>
          <w:numId w:val="23"/>
        </w:numPr>
        <w:tabs>
          <w:tab w:val="left" w:pos="794"/>
          <w:tab w:val="left" w:pos="1191"/>
          <w:tab w:val="left" w:pos="1588"/>
          <w:tab w:val="left" w:pos="1985"/>
        </w:tabs>
        <w:wordWrap/>
        <w:overflowPunct w:val="0"/>
        <w:adjustRightInd w:val="0"/>
        <w:spacing w:before="136"/>
        <w:rPr>
          <w:rFonts w:ascii="Times New Roman" w:hAnsi="Times New Roman" w:cs="Times New Roman"/>
          <w:lang w:val="en-GB"/>
        </w:rPr>
        <w:pPrChange w:id="103" w:author="Samsung" w:date="2013-10-16T14:41:00Z">
          <w:pPr>
            <w:widowControl/>
            <w:numPr>
              <w:numId w:val="55"/>
            </w:numPr>
            <w:tabs>
              <w:tab w:val="num" w:pos="360"/>
              <w:tab w:val="left" w:pos="794"/>
              <w:tab w:val="left" w:pos="1191"/>
              <w:tab w:val="left" w:pos="1588"/>
              <w:tab w:val="left" w:pos="1985"/>
            </w:tabs>
            <w:wordWrap/>
            <w:overflowPunct w:val="0"/>
            <w:adjustRightInd w:val="0"/>
            <w:spacing w:before="136"/>
          </w:pPr>
        </w:pPrChange>
      </w:pPr>
      <w:r w:rsidRPr="00650425">
        <w:rPr>
          <w:rFonts w:ascii="Times New Roman" w:hAnsi="Times New Roman" w:cs="Times New Roman"/>
          <w:lang w:val="en-GB"/>
        </w:rPr>
        <w:t>The following applies:</w:t>
      </w:r>
    </w:p>
    <w:p w:rsidR="00650425" w:rsidRPr="00650425" w:rsidRDefault="00650425" w:rsidP="00650425">
      <w:pPr>
        <w:tabs>
          <w:tab w:val="left" w:pos="400"/>
          <w:tab w:val="left" w:pos="1191"/>
          <w:tab w:val="left" w:pos="1588"/>
          <w:tab w:val="left" w:pos="1985"/>
        </w:tabs>
        <w:spacing w:before="136"/>
        <w:ind w:left="760" w:hanging="400"/>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If nal_unit_type is equal to 21 and DepthFlag is equal to 0, the following applies:</w:t>
      </w:r>
    </w:p>
    <w:p w:rsidR="00650425" w:rsidRPr="00650425" w:rsidRDefault="00650425" w:rsidP="00650425">
      <w:pPr>
        <w:tabs>
          <w:tab w:val="left" w:pos="400"/>
          <w:tab w:val="left" w:pos="1191"/>
          <w:tab w:val="left" w:pos="1588"/>
          <w:tab w:val="left" w:pos="1985"/>
        </w:tabs>
        <w:spacing w:before="136"/>
        <w:ind w:left="1160" w:hanging="400"/>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If mb_alc_skip_flag is equal to 1 or mb_alc_flag is equal to 1, subclause </w:t>
      </w:r>
      <w:fldSimple w:instr=" REF _Ref340220809 \r \h  \* MERGEFORMAT ">
        <w:r w:rsidRPr="00650425">
          <w:rPr>
            <w:rFonts w:ascii="Times New Roman" w:eastAsia="Times New Roman" w:hAnsi="Times New Roman" w:cs="Times New Roman"/>
            <w:lang w:val="en-GB"/>
          </w:rPr>
          <w:t>J.8.2.3</w:t>
        </w:r>
      </w:fldSimple>
      <w:r w:rsidRPr="00650425">
        <w:rPr>
          <w:rFonts w:ascii="Times New Roman" w:eastAsia="Times New Roman" w:hAnsi="Times New Roman" w:cs="Times New Roman"/>
          <w:lang w:val="en-GB"/>
        </w:rPr>
        <w:t xml:space="preserve"> is invoked. </w:t>
      </w:r>
    </w:p>
    <w:p w:rsidR="00650425" w:rsidRPr="00650425" w:rsidRDefault="00650425" w:rsidP="00650425">
      <w:pPr>
        <w:tabs>
          <w:tab w:val="left" w:pos="400"/>
          <w:tab w:val="left" w:pos="1191"/>
          <w:tab w:val="left" w:pos="1588"/>
          <w:tab w:val="left" w:pos="1985"/>
        </w:tabs>
        <w:spacing w:before="136"/>
        <w:ind w:left="1160" w:hanging="400"/>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Otherwise, if dmvp_flag is equal to 1, subclause </w:t>
      </w:r>
      <w:fldSimple w:instr=" REF _Ref32720804 \r \h  \* MERGEFORMAT ">
        <w:r w:rsidRPr="00650425">
          <w:rPr>
            <w:rFonts w:ascii="Times New Roman" w:eastAsia="Times New Roman" w:hAnsi="Times New Roman" w:cs="Times New Roman"/>
            <w:lang w:val="en-GB"/>
          </w:rPr>
          <w:t>J.8.2.1</w:t>
        </w:r>
      </w:fldSimple>
      <w:r w:rsidRPr="00650425">
        <w:rPr>
          <w:rFonts w:ascii="Times New Roman" w:eastAsia="Times New Roman" w:hAnsi="Times New Roman" w:cs="Times New Roman"/>
          <w:lang w:val="en-GB"/>
        </w:rPr>
        <w:t xml:space="preserve"> is invoked. </w:t>
      </w:r>
    </w:p>
    <w:p w:rsidR="00650425" w:rsidRPr="00650425" w:rsidRDefault="00650425" w:rsidP="00650425">
      <w:pPr>
        <w:tabs>
          <w:tab w:val="left" w:pos="400"/>
          <w:tab w:val="left" w:pos="1191"/>
          <w:tab w:val="left" w:pos="1588"/>
          <w:tab w:val="left" w:pos="1985"/>
        </w:tabs>
        <w:spacing w:before="136"/>
        <w:ind w:left="1160" w:hanging="400"/>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Otherwise, subclause 8.4.1 is invoked. </w:t>
      </w:r>
    </w:p>
    <w:p w:rsidR="00650425" w:rsidRPr="00650425" w:rsidRDefault="00650425" w:rsidP="00650425">
      <w:pPr>
        <w:tabs>
          <w:tab w:val="left" w:pos="400"/>
          <w:tab w:val="left" w:pos="1191"/>
          <w:tab w:val="left" w:pos="1588"/>
          <w:tab w:val="left" w:pos="1985"/>
        </w:tabs>
        <w:spacing w:before="136"/>
        <w:ind w:left="760" w:hanging="400"/>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Otherwise, the derivation process for motion vector components and reference indices as specified in clause </w:t>
      </w:r>
      <w:fldSimple w:instr=" REF _Ref32720804 \r \h  \* MERGEFORMAT " w:fldLock="1">
        <w:r w:rsidRPr="00650425">
          <w:rPr>
            <w:rFonts w:ascii="Times New Roman" w:eastAsia="Times New Roman" w:hAnsi="Times New Roman" w:cs="Times New Roman"/>
            <w:lang w:val="en-GB"/>
          </w:rPr>
          <w:t>8.4.1</w:t>
        </w:r>
      </w:fldSimple>
      <w:r w:rsidRPr="00650425">
        <w:rPr>
          <w:rFonts w:ascii="Times New Roman" w:eastAsia="Times New Roman" w:hAnsi="Times New Roman" w:cs="Times New Roman"/>
          <w:lang w:val="en-GB"/>
        </w:rPr>
        <w:t xml:space="preserve"> is invoked.</w:t>
      </w:r>
    </w:p>
    <w:p w:rsidR="00650425" w:rsidRPr="00650425" w:rsidRDefault="00650425" w:rsidP="00650425">
      <w:pPr>
        <w:tabs>
          <w:tab w:val="left" w:pos="794"/>
          <w:tab w:val="left" w:pos="1191"/>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t xml:space="preserve">Inputs to the processes in subclauses </w:t>
      </w:r>
      <w:fldSimple w:instr=" REF _Ref32720804 \r \h  \* MERGEFORMAT ">
        <w:r w:rsidRPr="00650425">
          <w:rPr>
            <w:rFonts w:ascii="Times New Roman" w:eastAsia="Times New Roman" w:hAnsi="Times New Roman" w:cs="Times New Roman"/>
            <w:lang w:val="en-GB"/>
          </w:rPr>
          <w:t>J.8.2.1</w:t>
        </w:r>
      </w:fldSimple>
      <w:r w:rsidRPr="00650425">
        <w:rPr>
          <w:rFonts w:ascii="Times New Roman" w:eastAsia="Times New Roman" w:hAnsi="Times New Roman" w:cs="Times New Roman"/>
          <w:lang w:val="en-GB"/>
        </w:rPr>
        <w:t xml:space="preserve">, </w:t>
      </w:r>
      <w:fldSimple w:instr=" REF _Ref340220809 \r \h  \* MERGEFORMAT ">
        <w:r w:rsidRPr="00650425">
          <w:rPr>
            <w:rFonts w:ascii="Times New Roman" w:eastAsia="Times New Roman" w:hAnsi="Times New Roman" w:cs="Times New Roman"/>
            <w:lang w:val="en-GB"/>
          </w:rPr>
          <w:t>J.8.2.3</w:t>
        </w:r>
      </w:fldSimple>
      <w:r w:rsidRPr="00650425">
        <w:rPr>
          <w:rFonts w:ascii="Times New Roman" w:eastAsia="Times New Roman" w:hAnsi="Times New Roman" w:cs="Times New Roman"/>
          <w:lang w:val="en-GB"/>
        </w:rPr>
        <w:t xml:space="preserve"> and</w:t>
      </w:r>
      <w:r w:rsidRPr="00650425">
        <w:rPr>
          <w:rFonts w:ascii="Times New Roman" w:hAnsi="Times New Roman" w:cs="Times New Roman"/>
          <w:lang w:val="en-GB"/>
        </w:rPr>
        <w:t xml:space="preserve"> </w:t>
      </w:r>
      <w:fldSimple w:instr=" REF _Ref32720804 \r \h  \* MERGEFORMAT " w:fldLock="1">
        <w:r w:rsidRPr="00650425">
          <w:rPr>
            <w:rFonts w:ascii="Times New Roman" w:eastAsia="Times New Roman" w:hAnsi="Times New Roman" w:cs="Times New Roman"/>
            <w:lang w:val="en-GB"/>
          </w:rPr>
          <w:t>8.4.1</w:t>
        </w:r>
      </w:fldSimple>
      <w:r w:rsidRPr="00650425">
        <w:rPr>
          <w:rFonts w:ascii="Times New Roman" w:eastAsia="Times New Roman" w:hAnsi="Times New Roman" w:cs="Times New Roman"/>
          <w:lang w:val="en-GB"/>
        </w:rPr>
        <w:t xml:space="preserve"> </w:t>
      </w:r>
      <w:r w:rsidRPr="00650425">
        <w:rPr>
          <w:rFonts w:ascii="Times New Roman" w:hAnsi="Times New Roman" w:cs="Times New Roman"/>
          <w:lang w:val="en-GB"/>
        </w:rPr>
        <w:t>are:</w:t>
      </w:r>
    </w:p>
    <w:p w:rsidR="00650425" w:rsidRPr="00650425" w:rsidRDefault="00650425" w:rsidP="00650425">
      <w:pPr>
        <w:tabs>
          <w:tab w:val="left" w:pos="794"/>
          <w:tab w:val="left" w:pos="1134"/>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r>
      <w:proofErr w:type="gramStart"/>
      <w:r w:rsidRPr="00650425">
        <w:rPr>
          <w:rFonts w:ascii="Times New Roman" w:hAnsi="Times New Roman" w:cs="Times New Roman"/>
          <w:lang w:val="en-GB"/>
        </w:rPr>
        <w:t>a</w:t>
      </w:r>
      <w:proofErr w:type="gramEnd"/>
      <w:r w:rsidRPr="00650425">
        <w:rPr>
          <w:rFonts w:ascii="Times New Roman" w:hAnsi="Times New Roman" w:cs="Times New Roman"/>
          <w:lang w:val="en-GB"/>
        </w:rPr>
        <w:t xml:space="preserve"> macroblock partition mbPartIdx,</w:t>
      </w:r>
    </w:p>
    <w:p w:rsidR="00650425" w:rsidRPr="00650425" w:rsidRDefault="00650425" w:rsidP="00650425">
      <w:pPr>
        <w:tabs>
          <w:tab w:val="left" w:pos="794"/>
          <w:tab w:val="left" w:pos="1134"/>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r>
      <w:proofErr w:type="gramStart"/>
      <w:r w:rsidRPr="00650425">
        <w:rPr>
          <w:rFonts w:ascii="Times New Roman" w:hAnsi="Times New Roman" w:cs="Times New Roman"/>
          <w:lang w:val="en-GB"/>
        </w:rPr>
        <w:t>a</w:t>
      </w:r>
      <w:proofErr w:type="gramEnd"/>
      <w:r w:rsidRPr="00650425">
        <w:rPr>
          <w:rFonts w:ascii="Times New Roman" w:hAnsi="Times New Roman" w:cs="Times New Roman"/>
          <w:lang w:val="en-GB"/>
        </w:rPr>
        <w:t xml:space="preserve"> sub-macroblock partition subMbPartIdx.</w:t>
      </w:r>
    </w:p>
    <w:p w:rsidR="00650425" w:rsidRPr="00650425" w:rsidRDefault="00650425" w:rsidP="00650425">
      <w:pPr>
        <w:tabs>
          <w:tab w:val="left" w:pos="794"/>
          <w:tab w:val="left" w:pos="1134"/>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t xml:space="preserve">Outputs of the processes in subclauses </w:t>
      </w:r>
      <w:fldSimple w:instr=" REF _Ref32720804 \r \h  \* MERGEFORMAT ">
        <w:r w:rsidRPr="00650425">
          <w:rPr>
            <w:rFonts w:ascii="Times New Roman" w:eastAsia="Times New Roman" w:hAnsi="Times New Roman" w:cs="Times New Roman"/>
            <w:lang w:val="en-GB"/>
          </w:rPr>
          <w:t>J.8.2.1</w:t>
        </w:r>
      </w:fldSimple>
      <w:r w:rsidRPr="00650425">
        <w:rPr>
          <w:rFonts w:ascii="Times New Roman" w:eastAsia="Times New Roman" w:hAnsi="Times New Roman" w:cs="Times New Roman"/>
          <w:lang w:val="en-GB"/>
        </w:rPr>
        <w:t xml:space="preserve">, </w:t>
      </w:r>
      <w:fldSimple w:instr=" REF _Ref340220809 \r \h  \* MERGEFORMAT ">
        <w:r w:rsidRPr="00650425">
          <w:rPr>
            <w:rFonts w:ascii="Times New Roman" w:eastAsia="Times New Roman" w:hAnsi="Times New Roman" w:cs="Times New Roman"/>
            <w:lang w:val="en-GB"/>
          </w:rPr>
          <w:t>J.8.2.3</w:t>
        </w:r>
      </w:fldSimple>
      <w:r w:rsidRPr="00650425">
        <w:rPr>
          <w:rFonts w:ascii="Times New Roman" w:eastAsia="Times New Roman" w:hAnsi="Times New Roman" w:cs="Times New Roman"/>
          <w:lang w:val="en-GB"/>
        </w:rPr>
        <w:t xml:space="preserve"> and</w:t>
      </w:r>
      <w:r w:rsidRPr="00650425">
        <w:rPr>
          <w:rFonts w:ascii="Times New Roman" w:hAnsi="Times New Roman" w:cs="Times New Roman"/>
          <w:lang w:val="en-GB"/>
        </w:rPr>
        <w:t xml:space="preserve"> </w:t>
      </w:r>
      <w:fldSimple w:instr=" REF _Ref32720804 \r \h  \* MERGEFORMAT " w:fldLock="1">
        <w:r w:rsidRPr="00650425">
          <w:rPr>
            <w:rFonts w:ascii="Times New Roman" w:eastAsia="Times New Roman" w:hAnsi="Times New Roman" w:cs="Times New Roman"/>
            <w:lang w:val="en-GB"/>
          </w:rPr>
          <w:t>8.4.1</w:t>
        </w:r>
      </w:fldSimple>
      <w:r w:rsidRPr="00650425">
        <w:rPr>
          <w:rFonts w:ascii="Times New Roman" w:hAnsi="Times New Roman" w:cs="Times New Roman"/>
          <w:lang w:val="en-GB"/>
        </w:rPr>
        <w:t xml:space="preserve"> are:</w:t>
      </w:r>
    </w:p>
    <w:p w:rsidR="00650425" w:rsidRPr="00650425" w:rsidRDefault="00650425" w:rsidP="00650425">
      <w:pPr>
        <w:tabs>
          <w:tab w:val="left" w:pos="794"/>
          <w:tab w:val="left" w:pos="1134"/>
          <w:tab w:val="left" w:pos="1588"/>
          <w:tab w:val="left" w:pos="1985"/>
        </w:tabs>
        <w:spacing w:before="136"/>
        <w:ind w:left="794" w:hanging="434"/>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r>
      <w:proofErr w:type="gramStart"/>
      <w:r w:rsidRPr="00650425">
        <w:rPr>
          <w:rFonts w:ascii="Times New Roman" w:hAnsi="Times New Roman" w:cs="Times New Roman"/>
          <w:lang w:val="en-GB"/>
        </w:rPr>
        <w:t>luma</w:t>
      </w:r>
      <w:proofErr w:type="gramEnd"/>
      <w:r w:rsidRPr="00650425">
        <w:rPr>
          <w:rFonts w:ascii="Times New Roman" w:hAnsi="Times New Roman" w:cs="Times New Roman"/>
          <w:lang w:val="en-GB"/>
        </w:rPr>
        <w:t xml:space="preserve"> motion vectors mvL0 and mvL1 and when ChromaArrayType is not equal to 0, the chroma motion vectors mvCL0 and mvCL1</w:t>
      </w:r>
    </w:p>
    <w:p w:rsidR="00650425" w:rsidRPr="00650425" w:rsidRDefault="00650425" w:rsidP="00650425">
      <w:pPr>
        <w:tabs>
          <w:tab w:val="left" w:pos="794"/>
          <w:tab w:val="left" w:pos="1134"/>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r>
      <w:proofErr w:type="gramStart"/>
      <w:r w:rsidRPr="00650425">
        <w:rPr>
          <w:rFonts w:ascii="Times New Roman" w:hAnsi="Times New Roman" w:cs="Times New Roman"/>
          <w:lang w:val="en-GB"/>
        </w:rPr>
        <w:t>reference</w:t>
      </w:r>
      <w:proofErr w:type="gramEnd"/>
      <w:r w:rsidRPr="00650425">
        <w:rPr>
          <w:rFonts w:ascii="Times New Roman" w:hAnsi="Times New Roman" w:cs="Times New Roman"/>
          <w:lang w:val="en-GB"/>
        </w:rPr>
        <w:t xml:space="preserve"> indices refIdxL0 and refIdxL1</w:t>
      </w:r>
    </w:p>
    <w:p w:rsidR="00650425" w:rsidRPr="00650425" w:rsidRDefault="00650425" w:rsidP="00650425">
      <w:pPr>
        <w:tabs>
          <w:tab w:val="left" w:pos="794"/>
          <w:tab w:val="left" w:pos="1134"/>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lastRenderedPageBreak/>
        <w:t>–</w:t>
      </w:r>
      <w:r w:rsidRPr="00650425">
        <w:rPr>
          <w:rFonts w:ascii="Times New Roman" w:hAnsi="Times New Roman" w:cs="Times New Roman"/>
          <w:lang w:val="en-GB"/>
        </w:rPr>
        <w:tab/>
      </w:r>
      <w:proofErr w:type="gramStart"/>
      <w:r w:rsidRPr="00650425">
        <w:rPr>
          <w:rFonts w:ascii="Times New Roman" w:hAnsi="Times New Roman" w:cs="Times New Roman"/>
          <w:lang w:val="en-GB"/>
        </w:rPr>
        <w:t>prediction</w:t>
      </w:r>
      <w:proofErr w:type="gramEnd"/>
      <w:r w:rsidRPr="00650425">
        <w:rPr>
          <w:rFonts w:ascii="Times New Roman" w:hAnsi="Times New Roman" w:cs="Times New Roman"/>
          <w:lang w:val="en-GB"/>
        </w:rPr>
        <w:t xml:space="preserve"> list utilization flags predFlagL0 and predFlagL1</w:t>
      </w:r>
    </w:p>
    <w:p w:rsidR="00650425" w:rsidRPr="00650425" w:rsidRDefault="00650425" w:rsidP="00650425">
      <w:pPr>
        <w:tabs>
          <w:tab w:val="left" w:pos="794"/>
          <w:tab w:val="left" w:pos="1134"/>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r>
      <w:proofErr w:type="gramStart"/>
      <w:r w:rsidRPr="00650425">
        <w:rPr>
          <w:rFonts w:ascii="Times New Roman" w:hAnsi="Times New Roman" w:cs="Times New Roman"/>
          <w:lang w:val="en-GB"/>
        </w:rPr>
        <w:t>the</w:t>
      </w:r>
      <w:proofErr w:type="gramEnd"/>
      <w:r w:rsidRPr="00650425">
        <w:rPr>
          <w:rFonts w:ascii="Times New Roman" w:hAnsi="Times New Roman" w:cs="Times New Roman"/>
          <w:lang w:val="en-GB"/>
        </w:rPr>
        <w:t xml:space="preserve"> sub-macroblock partition motion vector count subMvCnt.</w:t>
      </w:r>
    </w:p>
    <w:p w:rsidR="00650425" w:rsidRPr="00650425" w:rsidRDefault="00650425" w:rsidP="00741D1A">
      <w:pPr>
        <w:widowControl/>
        <w:numPr>
          <w:ilvl w:val="0"/>
          <w:numId w:val="23"/>
        </w:numPr>
        <w:tabs>
          <w:tab w:val="left" w:pos="794"/>
          <w:tab w:val="left" w:pos="1191"/>
          <w:tab w:val="left" w:pos="1588"/>
          <w:tab w:val="left" w:pos="1985"/>
        </w:tabs>
        <w:wordWrap/>
        <w:overflowPunct w:val="0"/>
        <w:adjustRightInd w:val="0"/>
        <w:spacing w:before="136"/>
        <w:rPr>
          <w:rFonts w:ascii="Times New Roman" w:hAnsi="Times New Roman" w:cs="Times New Roman"/>
          <w:lang w:val="en-GB"/>
        </w:rPr>
        <w:pPrChange w:id="104" w:author="Samsung" w:date="2013-10-16T14:41:00Z">
          <w:pPr>
            <w:widowControl/>
            <w:numPr>
              <w:numId w:val="55"/>
            </w:numPr>
            <w:tabs>
              <w:tab w:val="num" w:pos="360"/>
              <w:tab w:val="left" w:pos="794"/>
              <w:tab w:val="left" w:pos="1191"/>
              <w:tab w:val="left" w:pos="1588"/>
              <w:tab w:val="left" w:pos="1985"/>
            </w:tabs>
            <w:wordWrap/>
            <w:overflowPunct w:val="0"/>
            <w:adjustRightInd w:val="0"/>
            <w:spacing w:before="136"/>
          </w:pPr>
        </w:pPrChange>
      </w:pPr>
      <w:r w:rsidRPr="00650425">
        <w:rPr>
          <w:rFonts w:ascii="Times New Roman" w:hAnsi="Times New Roman" w:cs="Times New Roman"/>
          <w:lang w:val="en-GB"/>
        </w:rPr>
        <w:t>The variable MvCnt is incremented by subMvCnt.</w:t>
      </w:r>
    </w:p>
    <w:p w:rsidR="00650425" w:rsidRPr="00650425" w:rsidRDefault="00650425" w:rsidP="00741D1A">
      <w:pPr>
        <w:widowControl/>
        <w:numPr>
          <w:ilvl w:val="0"/>
          <w:numId w:val="23"/>
        </w:numPr>
        <w:tabs>
          <w:tab w:val="left" w:pos="794"/>
          <w:tab w:val="left" w:pos="1191"/>
          <w:tab w:val="left" w:pos="1588"/>
          <w:tab w:val="left" w:pos="1985"/>
        </w:tabs>
        <w:wordWrap/>
        <w:overflowPunct w:val="0"/>
        <w:adjustRightInd w:val="0"/>
        <w:spacing w:before="136"/>
        <w:rPr>
          <w:rFonts w:ascii="Times New Roman" w:hAnsi="Times New Roman" w:cs="Times New Roman"/>
          <w:lang w:val="en-GB"/>
        </w:rPr>
        <w:pPrChange w:id="105" w:author="Samsung" w:date="2013-10-16T14:41:00Z">
          <w:pPr>
            <w:widowControl/>
            <w:numPr>
              <w:numId w:val="55"/>
            </w:numPr>
            <w:tabs>
              <w:tab w:val="num" w:pos="360"/>
              <w:tab w:val="left" w:pos="794"/>
              <w:tab w:val="left" w:pos="1191"/>
              <w:tab w:val="left" w:pos="1588"/>
              <w:tab w:val="left" w:pos="1985"/>
            </w:tabs>
            <w:wordWrap/>
            <w:overflowPunct w:val="0"/>
            <w:adjustRightInd w:val="0"/>
            <w:spacing w:before="136"/>
          </w:pPr>
        </w:pPrChange>
      </w:pPr>
      <w:r w:rsidRPr="00650425">
        <w:rPr>
          <w:rFonts w:ascii="Times New Roman" w:eastAsia="Times New Roman" w:hAnsi="Times New Roman" w:cs="Times New Roman"/>
          <w:lang w:val="en-GB"/>
        </w:rPr>
        <w:t>When (weighted_pred_flag is equal to 1 and (slice_type % 5) is equal to 0 or 3) or (weighted_bipred_idc is greater than 0 and (slice_type % 5) is equal to 1), t</w:t>
      </w:r>
      <w:r w:rsidRPr="00650425">
        <w:rPr>
          <w:rFonts w:ascii="Times New Roman" w:hAnsi="Times New Roman" w:cs="Times New Roman"/>
          <w:lang w:val="en-GB"/>
        </w:rPr>
        <w:t>he following applies:</w:t>
      </w:r>
    </w:p>
    <w:p w:rsidR="00650425" w:rsidRPr="00650425" w:rsidRDefault="00650425" w:rsidP="00650425">
      <w:pPr>
        <w:tabs>
          <w:tab w:val="left" w:pos="400"/>
          <w:tab w:val="left" w:pos="1191"/>
          <w:tab w:val="left" w:pos="1588"/>
          <w:tab w:val="left" w:pos="1985"/>
        </w:tabs>
        <w:spacing w:before="136"/>
        <w:ind w:left="760" w:hanging="400"/>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If mb_alc_skip_flag is equal to 1 or mb_alc_flag is equal to 1, subclause </w:t>
      </w:r>
      <w:fldSimple w:instr=" REF _Ref340220833 \r \h  \* MERGEFORMAT ">
        <w:r w:rsidRPr="00650425">
          <w:rPr>
            <w:rFonts w:ascii="Times New Roman" w:eastAsia="Times New Roman" w:hAnsi="Times New Roman" w:cs="Times New Roman"/>
            <w:lang w:val="en-GB"/>
          </w:rPr>
          <w:t>J.8.2.4</w:t>
        </w:r>
      </w:fldSimple>
      <w:r w:rsidRPr="00650425">
        <w:rPr>
          <w:rFonts w:ascii="Times New Roman" w:eastAsia="Times New Roman" w:hAnsi="Times New Roman" w:cs="Times New Roman"/>
          <w:lang w:val="en-GB"/>
        </w:rPr>
        <w:t xml:space="preserve"> is invoked.</w:t>
      </w:r>
    </w:p>
    <w:p w:rsidR="00650425" w:rsidRPr="00650425" w:rsidRDefault="00650425" w:rsidP="00650425">
      <w:pPr>
        <w:tabs>
          <w:tab w:val="left" w:pos="400"/>
          <w:tab w:val="left" w:pos="1191"/>
          <w:tab w:val="left" w:pos="1588"/>
          <w:tab w:val="left" w:pos="1985"/>
        </w:tabs>
        <w:spacing w:before="136"/>
        <w:ind w:left="760" w:hanging="400"/>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Otherwise, the derivation process for prediction weights as specified in clause </w:t>
      </w:r>
      <w:fldSimple w:instr=" REF _Ref168732811 \r \h  \* MERGEFORMAT " w:fldLock="1">
        <w:r w:rsidRPr="00650425">
          <w:rPr>
            <w:rFonts w:ascii="Times New Roman" w:eastAsia="Times New Roman" w:hAnsi="Times New Roman" w:cs="Times New Roman"/>
            <w:lang w:val="en-GB"/>
          </w:rPr>
          <w:t>8.4.3</w:t>
        </w:r>
      </w:fldSimple>
      <w:r w:rsidRPr="00650425">
        <w:rPr>
          <w:rFonts w:ascii="Times New Roman" w:eastAsia="Times New Roman" w:hAnsi="Times New Roman" w:cs="Times New Roman"/>
          <w:lang w:val="en-GB"/>
        </w:rPr>
        <w:t xml:space="preserve"> is invoked.</w:t>
      </w:r>
    </w:p>
    <w:p w:rsidR="00650425" w:rsidRPr="00650425" w:rsidRDefault="00650425" w:rsidP="00650425">
      <w:pPr>
        <w:tabs>
          <w:tab w:val="left" w:pos="794"/>
          <w:tab w:val="left" w:pos="1191"/>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t xml:space="preserve">Inputs to these processes in subclauses 8.4.3 and </w:t>
      </w:r>
      <w:fldSimple w:instr=" REF _Ref340220833 \r \h  \* MERGEFORMAT ">
        <w:r w:rsidRPr="00650425">
          <w:rPr>
            <w:rFonts w:ascii="Times New Roman" w:eastAsia="Times New Roman" w:hAnsi="Times New Roman" w:cs="Times New Roman"/>
            <w:lang w:val="en-GB"/>
          </w:rPr>
          <w:t>J.8.2.4</w:t>
        </w:r>
      </w:fldSimple>
      <w:r w:rsidRPr="00650425">
        <w:rPr>
          <w:rFonts w:ascii="Times New Roman" w:hAnsi="Times New Roman" w:cs="Times New Roman"/>
          <w:lang w:val="en-GB"/>
        </w:rPr>
        <w:t xml:space="preserve"> are:</w:t>
      </w:r>
    </w:p>
    <w:p w:rsidR="00650425" w:rsidRPr="00650425" w:rsidRDefault="00650425" w:rsidP="00650425">
      <w:pPr>
        <w:tabs>
          <w:tab w:val="left" w:pos="794"/>
          <w:tab w:val="left" w:pos="1134"/>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r>
      <w:proofErr w:type="gramStart"/>
      <w:r w:rsidRPr="00650425">
        <w:rPr>
          <w:rFonts w:ascii="Times New Roman" w:hAnsi="Times New Roman" w:cs="Times New Roman"/>
          <w:lang w:val="en-GB"/>
        </w:rPr>
        <w:t>reference</w:t>
      </w:r>
      <w:proofErr w:type="gramEnd"/>
      <w:r w:rsidRPr="00650425">
        <w:rPr>
          <w:rFonts w:ascii="Times New Roman" w:hAnsi="Times New Roman" w:cs="Times New Roman"/>
          <w:lang w:val="en-GB"/>
        </w:rPr>
        <w:t xml:space="preserve"> indices refIdxL0 and refIdxL1</w:t>
      </w:r>
    </w:p>
    <w:p w:rsidR="00650425" w:rsidRPr="00650425" w:rsidRDefault="00650425" w:rsidP="00650425">
      <w:pPr>
        <w:tabs>
          <w:tab w:val="left" w:pos="794"/>
          <w:tab w:val="left" w:pos="1134"/>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r>
      <w:proofErr w:type="gramStart"/>
      <w:r w:rsidRPr="00650425">
        <w:rPr>
          <w:rFonts w:ascii="Times New Roman" w:hAnsi="Times New Roman" w:cs="Times New Roman"/>
          <w:lang w:val="en-GB"/>
        </w:rPr>
        <w:t>prediction</w:t>
      </w:r>
      <w:proofErr w:type="gramEnd"/>
      <w:r w:rsidRPr="00650425">
        <w:rPr>
          <w:rFonts w:ascii="Times New Roman" w:hAnsi="Times New Roman" w:cs="Times New Roman"/>
          <w:lang w:val="en-GB"/>
        </w:rPr>
        <w:t xml:space="preserve"> list utilization flags predFlagL0 and predFlagL1</w:t>
      </w:r>
    </w:p>
    <w:p w:rsidR="00650425" w:rsidRPr="00650425" w:rsidRDefault="00650425" w:rsidP="00650425">
      <w:pPr>
        <w:tabs>
          <w:tab w:val="left" w:pos="794"/>
          <w:tab w:val="left" w:pos="1191"/>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t xml:space="preserve">Outputs of these processes in subclauses 8.4.3 and </w:t>
      </w:r>
      <w:fldSimple w:instr=" REF _Ref340220833 \r \h  \* MERGEFORMAT ">
        <w:r w:rsidRPr="00650425">
          <w:rPr>
            <w:rFonts w:ascii="Times New Roman" w:eastAsia="Times New Roman" w:hAnsi="Times New Roman" w:cs="Times New Roman"/>
            <w:lang w:val="en-GB"/>
          </w:rPr>
          <w:t>J.8.2.4</w:t>
        </w:r>
      </w:fldSimple>
      <w:r w:rsidRPr="00650425">
        <w:rPr>
          <w:rFonts w:ascii="Times New Roman" w:hAnsi="Times New Roman" w:cs="Times New Roman"/>
          <w:lang w:val="en-GB"/>
        </w:rPr>
        <w:t xml:space="preserve"> are variables for weighted prediction logWD</w:t>
      </w:r>
      <w:r w:rsidRPr="00650425">
        <w:rPr>
          <w:rFonts w:ascii="Times New Roman" w:hAnsi="Times New Roman" w:cs="Times New Roman"/>
          <w:vertAlign w:val="subscript"/>
          <w:lang w:val="en-GB"/>
        </w:rPr>
        <w:t>C</w:t>
      </w:r>
      <w:r w:rsidRPr="00650425">
        <w:rPr>
          <w:rFonts w:ascii="Times New Roman" w:hAnsi="Times New Roman" w:cs="Times New Roman"/>
          <w:lang w:val="en-GB"/>
        </w:rPr>
        <w:t>, w</w:t>
      </w:r>
      <w:r w:rsidRPr="00650425">
        <w:rPr>
          <w:rFonts w:ascii="Times New Roman" w:hAnsi="Times New Roman" w:cs="Times New Roman"/>
          <w:vertAlign w:val="subscript"/>
          <w:lang w:val="en-GB"/>
        </w:rPr>
        <w:t>0C</w:t>
      </w:r>
      <w:r w:rsidRPr="00650425">
        <w:rPr>
          <w:rFonts w:ascii="Times New Roman" w:hAnsi="Times New Roman" w:cs="Times New Roman"/>
          <w:lang w:val="en-GB"/>
        </w:rPr>
        <w:t>, w</w:t>
      </w:r>
      <w:r w:rsidRPr="00650425">
        <w:rPr>
          <w:rFonts w:ascii="Times New Roman" w:hAnsi="Times New Roman" w:cs="Times New Roman"/>
          <w:vertAlign w:val="subscript"/>
          <w:lang w:val="en-GB"/>
        </w:rPr>
        <w:t>1C</w:t>
      </w:r>
      <w:r w:rsidRPr="00650425">
        <w:rPr>
          <w:rFonts w:ascii="Times New Roman" w:hAnsi="Times New Roman" w:cs="Times New Roman"/>
          <w:lang w:val="en-GB"/>
        </w:rPr>
        <w:t>, o</w:t>
      </w:r>
      <w:r w:rsidRPr="00650425">
        <w:rPr>
          <w:rFonts w:ascii="Times New Roman" w:hAnsi="Times New Roman" w:cs="Times New Roman"/>
          <w:vertAlign w:val="subscript"/>
          <w:lang w:val="en-GB"/>
        </w:rPr>
        <w:t>0C</w:t>
      </w:r>
      <w:r w:rsidRPr="00650425">
        <w:rPr>
          <w:rFonts w:ascii="Times New Roman" w:hAnsi="Times New Roman" w:cs="Times New Roman"/>
          <w:lang w:val="en-GB"/>
        </w:rPr>
        <w:t>, o</w:t>
      </w:r>
      <w:r w:rsidRPr="00650425">
        <w:rPr>
          <w:rFonts w:ascii="Times New Roman" w:hAnsi="Times New Roman" w:cs="Times New Roman"/>
          <w:vertAlign w:val="subscript"/>
          <w:lang w:val="en-GB"/>
        </w:rPr>
        <w:t>1C</w:t>
      </w:r>
      <w:r w:rsidRPr="00650425">
        <w:rPr>
          <w:rFonts w:ascii="Times New Roman" w:hAnsi="Times New Roman" w:cs="Times New Roman"/>
          <w:lang w:val="en-GB"/>
        </w:rPr>
        <w:t xml:space="preserve"> with C being replaced by L and, when ChromaArrayType is not equal to 0, Cb and Cr.</w:t>
      </w:r>
    </w:p>
    <w:p w:rsidR="00650425" w:rsidRPr="00650425" w:rsidRDefault="00650425" w:rsidP="00741D1A">
      <w:pPr>
        <w:widowControl/>
        <w:numPr>
          <w:ilvl w:val="0"/>
          <w:numId w:val="23"/>
        </w:numPr>
        <w:tabs>
          <w:tab w:val="left" w:pos="794"/>
          <w:tab w:val="left" w:pos="1191"/>
          <w:tab w:val="left" w:pos="1588"/>
          <w:tab w:val="left" w:pos="1985"/>
        </w:tabs>
        <w:wordWrap/>
        <w:overflowPunct w:val="0"/>
        <w:adjustRightInd w:val="0"/>
        <w:spacing w:before="136"/>
        <w:rPr>
          <w:rFonts w:ascii="Times New Roman" w:hAnsi="Times New Roman" w:cs="Times New Roman"/>
          <w:lang w:val="en-GB"/>
        </w:rPr>
        <w:pPrChange w:id="106" w:author="Samsung" w:date="2013-10-16T14:41:00Z">
          <w:pPr>
            <w:widowControl/>
            <w:numPr>
              <w:numId w:val="55"/>
            </w:numPr>
            <w:tabs>
              <w:tab w:val="num" w:pos="360"/>
              <w:tab w:val="left" w:pos="794"/>
              <w:tab w:val="left" w:pos="1191"/>
              <w:tab w:val="left" w:pos="1588"/>
              <w:tab w:val="left" w:pos="1985"/>
            </w:tabs>
            <w:wordWrap/>
            <w:overflowPunct w:val="0"/>
            <w:adjustRightInd w:val="0"/>
            <w:spacing w:before="136"/>
          </w:pPr>
        </w:pPrChange>
      </w:pPr>
      <w:r w:rsidRPr="00650425">
        <w:rPr>
          <w:rFonts w:ascii="Times New Roman" w:eastAsia="Times New Roman" w:hAnsi="Times New Roman" w:cs="Times New Roman"/>
          <w:lang w:val="en-GB"/>
        </w:rPr>
        <w:t xml:space="preserve">When (nal_unit_type is equal to 21 and depth_weighted_pred_flag is equal to 1 and (slice_type % 5) is equal to 0 or 3) or (depth_weighted_bipred_flag is equal to 1 and (slice_type % 5) is equal to 1), the derivation process for prediction weights in depth-range-based weighted prediction in subclause </w:t>
      </w:r>
      <w:fldSimple w:instr=" REF _Ref333908571 \r \h  \* MERGEFORMAT ">
        <w:r w:rsidRPr="00650425">
          <w:rPr>
            <w:rFonts w:ascii="Times New Roman" w:eastAsia="Times New Roman" w:hAnsi="Times New Roman" w:cs="Times New Roman"/>
            <w:lang w:val="en-GB"/>
          </w:rPr>
          <w:t>J.8.2.2</w:t>
        </w:r>
      </w:fldSimple>
      <w:r w:rsidRPr="00650425">
        <w:rPr>
          <w:rFonts w:ascii="Times New Roman" w:eastAsia="Times New Roman" w:hAnsi="Times New Roman" w:cs="Times New Roman"/>
          <w:lang w:val="en-GB"/>
        </w:rPr>
        <w:t xml:space="preserve"> is invoked.</w:t>
      </w:r>
    </w:p>
    <w:p w:rsidR="00650425" w:rsidRPr="00650425" w:rsidRDefault="00650425" w:rsidP="00741D1A">
      <w:pPr>
        <w:widowControl/>
        <w:numPr>
          <w:ilvl w:val="0"/>
          <w:numId w:val="23"/>
        </w:numPr>
        <w:tabs>
          <w:tab w:val="left" w:pos="794"/>
          <w:tab w:val="left" w:pos="1191"/>
          <w:tab w:val="left" w:pos="1588"/>
          <w:tab w:val="left" w:pos="1985"/>
        </w:tabs>
        <w:wordWrap/>
        <w:overflowPunct w:val="0"/>
        <w:adjustRightInd w:val="0"/>
        <w:spacing w:before="136"/>
        <w:rPr>
          <w:rFonts w:ascii="Times New Roman" w:hAnsi="Times New Roman" w:cs="Times New Roman"/>
          <w:lang w:val="en-GB"/>
        </w:rPr>
        <w:pPrChange w:id="107" w:author="Samsung" w:date="2013-10-16T14:41:00Z">
          <w:pPr>
            <w:widowControl/>
            <w:numPr>
              <w:numId w:val="55"/>
            </w:numPr>
            <w:tabs>
              <w:tab w:val="num" w:pos="360"/>
              <w:tab w:val="left" w:pos="794"/>
              <w:tab w:val="left" w:pos="1191"/>
              <w:tab w:val="left" w:pos="1588"/>
              <w:tab w:val="left" w:pos="1985"/>
            </w:tabs>
            <w:wordWrap/>
            <w:overflowPunct w:val="0"/>
            <w:adjustRightInd w:val="0"/>
            <w:spacing w:before="136"/>
          </w:pPr>
        </w:pPrChange>
      </w:pPr>
      <w:r w:rsidRPr="00650425">
        <w:rPr>
          <w:rFonts w:ascii="Times New Roman" w:hAnsi="Times New Roman" w:cs="Times New Roman"/>
          <w:lang w:val="en-GB"/>
        </w:rPr>
        <w:t>The decoding process for Inter prediction samples as specified in clause </w:t>
      </w:r>
      <w:fldSimple w:instr=" REF _Ref28156226 \r \h  \* MERGEFORMAT " w:fldLock="1">
        <w:r w:rsidRPr="00650425">
          <w:rPr>
            <w:rFonts w:ascii="Times New Roman" w:hAnsi="Times New Roman" w:cs="Times New Roman"/>
            <w:lang w:val="en-GB"/>
          </w:rPr>
          <w:t>8.4.2</w:t>
        </w:r>
      </w:fldSimple>
      <w:r w:rsidRPr="00650425">
        <w:rPr>
          <w:rFonts w:ascii="Times New Roman" w:hAnsi="Times New Roman" w:cs="Times New Roman"/>
          <w:lang w:val="en-GB"/>
        </w:rPr>
        <w:t xml:space="preserve"> is invoked.</w:t>
      </w:r>
    </w:p>
    <w:p w:rsidR="00650425" w:rsidRPr="00650425" w:rsidRDefault="00650425" w:rsidP="00650425">
      <w:pPr>
        <w:tabs>
          <w:tab w:val="left" w:pos="794"/>
          <w:tab w:val="left" w:pos="1191"/>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t>Inputs to this process are:</w:t>
      </w:r>
    </w:p>
    <w:p w:rsidR="00650425" w:rsidRPr="00650425" w:rsidRDefault="00650425" w:rsidP="00650425">
      <w:pPr>
        <w:tabs>
          <w:tab w:val="left" w:pos="794"/>
          <w:tab w:val="left" w:pos="1134"/>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r>
      <w:proofErr w:type="gramStart"/>
      <w:r w:rsidRPr="00650425">
        <w:rPr>
          <w:rFonts w:ascii="Times New Roman" w:hAnsi="Times New Roman" w:cs="Times New Roman"/>
          <w:lang w:val="en-GB"/>
        </w:rPr>
        <w:t>a</w:t>
      </w:r>
      <w:proofErr w:type="gramEnd"/>
      <w:r w:rsidRPr="00650425">
        <w:rPr>
          <w:rFonts w:ascii="Times New Roman" w:hAnsi="Times New Roman" w:cs="Times New Roman"/>
          <w:lang w:val="en-GB"/>
        </w:rPr>
        <w:t xml:space="preserve"> macroblock partition mbPartIdx,</w:t>
      </w:r>
    </w:p>
    <w:p w:rsidR="00650425" w:rsidRPr="00650425" w:rsidRDefault="00650425" w:rsidP="00650425">
      <w:pPr>
        <w:tabs>
          <w:tab w:val="left" w:pos="794"/>
          <w:tab w:val="left" w:pos="1134"/>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r>
      <w:proofErr w:type="gramStart"/>
      <w:r w:rsidRPr="00650425">
        <w:rPr>
          <w:rFonts w:ascii="Times New Roman" w:hAnsi="Times New Roman" w:cs="Times New Roman"/>
          <w:lang w:val="en-GB"/>
        </w:rPr>
        <w:t>a</w:t>
      </w:r>
      <w:proofErr w:type="gramEnd"/>
      <w:r w:rsidRPr="00650425">
        <w:rPr>
          <w:rFonts w:ascii="Times New Roman" w:hAnsi="Times New Roman" w:cs="Times New Roman"/>
          <w:lang w:val="en-GB"/>
        </w:rPr>
        <w:t xml:space="preserve"> sub-macroblock partition subMbPartIdx,</w:t>
      </w:r>
    </w:p>
    <w:p w:rsidR="00650425" w:rsidRPr="00650425" w:rsidRDefault="00650425" w:rsidP="00650425">
      <w:pPr>
        <w:tabs>
          <w:tab w:val="left" w:pos="794"/>
          <w:tab w:val="left" w:pos="1134"/>
          <w:tab w:val="left" w:pos="1588"/>
          <w:tab w:val="left" w:pos="1985"/>
        </w:tabs>
        <w:spacing w:before="136"/>
        <w:ind w:left="794" w:hanging="434"/>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r>
      <w:proofErr w:type="gramStart"/>
      <w:r w:rsidRPr="00650425">
        <w:rPr>
          <w:rFonts w:ascii="Times New Roman" w:hAnsi="Times New Roman" w:cs="Times New Roman"/>
          <w:lang w:val="en-GB"/>
        </w:rPr>
        <w:t>variables</w:t>
      </w:r>
      <w:proofErr w:type="gramEnd"/>
      <w:r w:rsidRPr="00650425">
        <w:rPr>
          <w:rFonts w:ascii="Times New Roman" w:hAnsi="Times New Roman" w:cs="Times New Roman"/>
          <w:lang w:val="en-GB"/>
        </w:rPr>
        <w:t xml:space="preserve"> specifying partition width and height for luma and chroma (if available), partWidth, partHeight, partWidthC (if available), and partHeightC (if available),</w:t>
      </w:r>
    </w:p>
    <w:p w:rsidR="00650425" w:rsidRPr="00650425" w:rsidRDefault="00650425" w:rsidP="00650425">
      <w:pPr>
        <w:tabs>
          <w:tab w:val="left" w:pos="794"/>
          <w:tab w:val="left" w:pos="1134"/>
          <w:tab w:val="left" w:pos="1588"/>
          <w:tab w:val="left" w:pos="1985"/>
        </w:tabs>
        <w:spacing w:before="136"/>
        <w:ind w:left="794" w:hanging="434"/>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r>
      <w:proofErr w:type="gramStart"/>
      <w:r w:rsidRPr="00650425">
        <w:rPr>
          <w:rFonts w:ascii="Times New Roman" w:hAnsi="Times New Roman" w:cs="Times New Roman"/>
          <w:lang w:val="en-GB"/>
        </w:rPr>
        <w:t>luma</w:t>
      </w:r>
      <w:proofErr w:type="gramEnd"/>
      <w:r w:rsidRPr="00650425">
        <w:rPr>
          <w:rFonts w:ascii="Times New Roman" w:hAnsi="Times New Roman" w:cs="Times New Roman"/>
          <w:lang w:val="en-GB"/>
        </w:rPr>
        <w:t xml:space="preserve"> motion vectors mvL0 and mvL1 and when ChromaArrayType is not equal to 0, the chroma motion vectors mvCL0 and mvCL1,</w:t>
      </w:r>
    </w:p>
    <w:p w:rsidR="00650425" w:rsidRPr="00650425" w:rsidRDefault="00650425" w:rsidP="00650425">
      <w:pPr>
        <w:tabs>
          <w:tab w:val="left" w:pos="794"/>
          <w:tab w:val="left" w:pos="1134"/>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r>
      <w:proofErr w:type="gramStart"/>
      <w:r w:rsidRPr="00650425">
        <w:rPr>
          <w:rFonts w:ascii="Times New Roman" w:hAnsi="Times New Roman" w:cs="Times New Roman"/>
          <w:lang w:val="en-GB"/>
        </w:rPr>
        <w:t>reference</w:t>
      </w:r>
      <w:proofErr w:type="gramEnd"/>
      <w:r w:rsidRPr="00650425">
        <w:rPr>
          <w:rFonts w:ascii="Times New Roman" w:hAnsi="Times New Roman" w:cs="Times New Roman"/>
          <w:lang w:val="en-GB"/>
        </w:rPr>
        <w:t xml:space="preserve"> indices refIdxL0 and refIdxL1,</w:t>
      </w:r>
    </w:p>
    <w:p w:rsidR="00650425" w:rsidRPr="00650425" w:rsidRDefault="00650425" w:rsidP="00650425">
      <w:pPr>
        <w:tabs>
          <w:tab w:val="left" w:pos="794"/>
          <w:tab w:val="left" w:pos="1134"/>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r>
      <w:proofErr w:type="gramStart"/>
      <w:r w:rsidRPr="00650425">
        <w:rPr>
          <w:rFonts w:ascii="Times New Roman" w:hAnsi="Times New Roman" w:cs="Times New Roman"/>
          <w:lang w:val="en-GB"/>
        </w:rPr>
        <w:t>prediction</w:t>
      </w:r>
      <w:proofErr w:type="gramEnd"/>
      <w:r w:rsidRPr="00650425">
        <w:rPr>
          <w:rFonts w:ascii="Times New Roman" w:hAnsi="Times New Roman" w:cs="Times New Roman"/>
          <w:lang w:val="en-GB"/>
        </w:rPr>
        <w:t xml:space="preserve"> list utilization flags predFlagL0 and predFlagL1,</w:t>
      </w:r>
    </w:p>
    <w:p w:rsidR="00650425" w:rsidRPr="00650425" w:rsidRDefault="00650425" w:rsidP="00650425">
      <w:pPr>
        <w:tabs>
          <w:tab w:val="left" w:pos="794"/>
          <w:tab w:val="left" w:pos="1134"/>
          <w:tab w:val="left" w:pos="1588"/>
          <w:tab w:val="left" w:pos="1985"/>
        </w:tabs>
        <w:spacing w:before="136"/>
        <w:ind w:left="811" w:hanging="454"/>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r>
      <w:proofErr w:type="gramStart"/>
      <w:r w:rsidRPr="00650425">
        <w:rPr>
          <w:rFonts w:ascii="Times New Roman" w:hAnsi="Times New Roman" w:cs="Times New Roman"/>
          <w:lang w:val="en-GB"/>
        </w:rPr>
        <w:t>variables</w:t>
      </w:r>
      <w:proofErr w:type="gramEnd"/>
      <w:r w:rsidRPr="00650425">
        <w:rPr>
          <w:rFonts w:ascii="Times New Roman" w:hAnsi="Times New Roman" w:cs="Times New Roman"/>
          <w:lang w:val="en-GB"/>
        </w:rPr>
        <w:t xml:space="preserve"> for weighted prediction logWD</w:t>
      </w:r>
      <w:r w:rsidRPr="00650425">
        <w:rPr>
          <w:rFonts w:ascii="Times New Roman" w:hAnsi="Times New Roman" w:cs="Times New Roman"/>
          <w:vertAlign w:val="subscript"/>
          <w:lang w:val="en-GB"/>
        </w:rPr>
        <w:t>C</w:t>
      </w:r>
      <w:r w:rsidRPr="00650425">
        <w:rPr>
          <w:rFonts w:ascii="Times New Roman" w:hAnsi="Times New Roman" w:cs="Times New Roman"/>
          <w:lang w:val="en-GB"/>
        </w:rPr>
        <w:t>, w</w:t>
      </w:r>
      <w:r w:rsidRPr="00650425">
        <w:rPr>
          <w:rFonts w:ascii="Times New Roman" w:hAnsi="Times New Roman" w:cs="Times New Roman"/>
          <w:vertAlign w:val="subscript"/>
          <w:lang w:val="en-GB"/>
        </w:rPr>
        <w:t>0C</w:t>
      </w:r>
      <w:r w:rsidRPr="00650425">
        <w:rPr>
          <w:rFonts w:ascii="Times New Roman" w:hAnsi="Times New Roman" w:cs="Times New Roman"/>
          <w:lang w:val="en-GB"/>
        </w:rPr>
        <w:t>, w</w:t>
      </w:r>
      <w:r w:rsidRPr="00650425">
        <w:rPr>
          <w:rFonts w:ascii="Times New Roman" w:hAnsi="Times New Roman" w:cs="Times New Roman"/>
          <w:vertAlign w:val="subscript"/>
          <w:lang w:val="en-GB"/>
        </w:rPr>
        <w:t>1C</w:t>
      </w:r>
      <w:r w:rsidRPr="00650425">
        <w:rPr>
          <w:rFonts w:ascii="Times New Roman" w:hAnsi="Times New Roman" w:cs="Times New Roman"/>
          <w:lang w:val="en-GB"/>
        </w:rPr>
        <w:t>, o</w:t>
      </w:r>
      <w:r w:rsidRPr="00650425">
        <w:rPr>
          <w:rFonts w:ascii="Times New Roman" w:hAnsi="Times New Roman" w:cs="Times New Roman"/>
          <w:vertAlign w:val="subscript"/>
          <w:lang w:val="en-GB"/>
        </w:rPr>
        <w:t>0C</w:t>
      </w:r>
      <w:r w:rsidRPr="00650425">
        <w:rPr>
          <w:rFonts w:ascii="Times New Roman" w:hAnsi="Times New Roman" w:cs="Times New Roman"/>
          <w:lang w:val="en-GB"/>
        </w:rPr>
        <w:t>, o</w:t>
      </w:r>
      <w:r w:rsidRPr="00650425">
        <w:rPr>
          <w:rFonts w:ascii="Times New Roman" w:hAnsi="Times New Roman" w:cs="Times New Roman"/>
          <w:vertAlign w:val="subscript"/>
          <w:lang w:val="en-GB"/>
        </w:rPr>
        <w:t>1C</w:t>
      </w:r>
      <w:r w:rsidRPr="00650425">
        <w:rPr>
          <w:rFonts w:ascii="Times New Roman" w:hAnsi="Times New Roman" w:cs="Times New Roman"/>
          <w:lang w:val="en-GB"/>
        </w:rPr>
        <w:t xml:space="preserve"> with C being replaced by L and, when ChromaArrayType is not equal to 0, Cb and Cr.</w:t>
      </w:r>
    </w:p>
    <w:p w:rsidR="00650425" w:rsidRPr="00650425" w:rsidRDefault="00650425" w:rsidP="00650425">
      <w:pPr>
        <w:tabs>
          <w:tab w:val="left" w:pos="794"/>
          <w:tab w:val="left" w:pos="1134"/>
          <w:tab w:val="left" w:pos="1588"/>
          <w:tab w:val="left" w:pos="1985"/>
        </w:tabs>
        <w:spacing w:before="136"/>
        <w:ind w:left="360"/>
        <w:rPr>
          <w:rFonts w:ascii="Times New Roman" w:hAnsi="Times New Roman" w:cs="Times New Roman"/>
          <w:lang w:val="en-GB"/>
        </w:rPr>
      </w:pPr>
      <w:r w:rsidRPr="00650425">
        <w:rPr>
          <w:rFonts w:ascii="Times New Roman" w:hAnsi="Times New Roman" w:cs="Times New Roman"/>
          <w:lang w:val="en-GB"/>
        </w:rPr>
        <w:t>Outputs of this process are inter prediction samples (pred); which are a (partWidth</w:t>
      </w:r>
      <w:proofErr w:type="gramStart"/>
      <w:r w:rsidRPr="00650425">
        <w:rPr>
          <w:rFonts w:ascii="Times New Roman" w:hAnsi="Times New Roman" w:cs="Times New Roman"/>
          <w:lang w:val="en-GB"/>
        </w:rPr>
        <w:t>)x</w:t>
      </w:r>
      <w:proofErr w:type="gramEnd"/>
      <w:r w:rsidRPr="00650425">
        <w:rPr>
          <w:rFonts w:ascii="Times New Roman" w:hAnsi="Times New Roman" w:cs="Times New Roman"/>
          <w:lang w:val="en-GB"/>
        </w:rPr>
        <w:t>(partHeight) array predPart</w:t>
      </w:r>
      <w:r w:rsidRPr="00650425">
        <w:rPr>
          <w:rFonts w:ascii="Times New Roman" w:hAnsi="Times New Roman" w:cs="Times New Roman"/>
          <w:vertAlign w:val="subscript"/>
          <w:lang w:val="en-GB"/>
        </w:rPr>
        <w:t>L</w:t>
      </w:r>
      <w:r w:rsidRPr="00650425">
        <w:rPr>
          <w:rFonts w:ascii="Times New Roman" w:hAnsi="Times New Roman" w:cs="Times New Roman"/>
          <w:lang w:val="en-GB"/>
        </w:rPr>
        <w:t xml:space="preserve"> of prediction luma samples and when ChromaArrayType is not equal to 0 two (partWidthC)x(partHeightC) arrays predPart</w:t>
      </w:r>
      <w:r w:rsidRPr="00650425">
        <w:rPr>
          <w:rFonts w:ascii="Times New Roman" w:hAnsi="Times New Roman" w:cs="Times New Roman"/>
          <w:vertAlign w:val="subscript"/>
          <w:lang w:val="en-GB"/>
        </w:rPr>
        <w:t>Cr</w:t>
      </w:r>
      <w:r w:rsidRPr="00650425">
        <w:rPr>
          <w:rFonts w:ascii="Times New Roman" w:hAnsi="Times New Roman" w:cs="Times New Roman"/>
          <w:lang w:val="en-GB"/>
        </w:rPr>
        <w:t>, and predPart</w:t>
      </w:r>
      <w:r w:rsidRPr="00650425">
        <w:rPr>
          <w:rFonts w:ascii="Times New Roman" w:hAnsi="Times New Roman" w:cs="Times New Roman"/>
          <w:vertAlign w:val="subscript"/>
          <w:lang w:val="en-GB"/>
        </w:rPr>
        <w:t>Cb</w:t>
      </w:r>
      <w:r w:rsidRPr="00650425">
        <w:rPr>
          <w:rFonts w:ascii="Times New Roman" w:hAnsi="Times New Roman" w:cs="Times New Roman"/>
          <w:lang w:val="en-GB"/>
        </w:rPr>
        <w:t xml:space="preserve"> of prediction chroma samples, one for each of the chroma components Cb and Cr.</w:t>
      </w:r>
    </w:p>
    <w:p w:rsidR="00650425" w:rsidRPr="00650425" w:rsidRDefault="00650425" w:rsidP="00650425">
      <w:pPr>
        <w:tabs>
          <w:tab w:val="left" w:pos="794"/>
          <w:tab w:val="left" w:pos="1134"/>
          <w:tab w:val="left" w:pos="1588"/>
          <w:tab w:val="left" w:pos="1985"/>
        </w:tabs>
        <w:spacing w:before="136"/>
        <w:rPr>
          <w:rFonts w:ascii="Times New Roman" w:hAnsi="Times New Roman" w:cs="Times New Roman"/>
          <w:lang w:val="en-GB"/>
        </w:rPr>
      </w:pPr>
      <w:r w:rsidRPr="00650425">
        <w:rPr>
          <w:rFonts w:ascii="Times New Roman" w:hAnsi="Times New Roman" w:cs="Times New Roman"/>
          <w:lang w:val="en-GB"/>
        </w:rPr>
        <w:t>For use in derivation processes of variables invoked later in the decoding process, the following assignments are made:</w:t>
      </w:r>
    </w:p>
    <w:p w:rsidR="00650425" w:rsidRPr="00650425" w:rsidRDefault="00650425" w:rsidP="00650425">
      <w:pPr>
        <w:tabs>
          <w:tab w:val="left" w:pos="794"/>
          <w:tab w:val="left" w:pos="1191"/>
          <w:tab w:val="left" w:pos="1588"/>
          <w:tab w:val="left" w:pos="1985"/>
          <w:tab w:val="center" w:pos="4849"/>
          <w:tab w:val="right" w:pos="9696"/>
        </w:tabs>
        <w:spacing w:before="193" w:after="240"/>
        <w:ind w:left="567"/>
        <w:rPr>
          <w:rFonts w:ascii="Times New Roman" w:hAnsi="Times New Roman" w:cs="Times New Roman"/>
          <w:lang w:val="en-GB"/>
        </w:rPr>
      </w:pPr>
      <w:proofErr w:type="gramStart"/>
      <w:r w:rsidRPr="00650425">
        <w:rPr>
          <w:rFonts w:ascii="Times New Roman" w:hAnsi="Times New Roman" w:cs="Times New Roman"/>
          <w:lang w:val="en-GB"/>
        </w:rPr>
        <w:t>MvL0[</w:t>
      </w:r>
      <w:proofErr w:type="gramEnd"/>
      <w:r w:rsidRPr="00650425">
        <w:rPr>
          <w:rFonts w:ascii="Times New Roman" w:hAnsi="Times New Roman" w:cs="Times New Roman"/>
          <w:lang w:val="en-GB"/>
        </w:rPr>
        <w:t> mbPartIdx ][ subMbPartIdx ] = mvL0</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16</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tabs>
          <w:tab w:val="left" w:pos="794"/>
          <w:tab w:val="left" w:pos="1191"/>
          <w:tab w:val="left" w:pos="1588"/>
          <w:tab w:val="left" w:pos="1985"/>
          <w:tab w:val="center" w:pos="4849"/>
          <w:tab w:val="right" w:pos="9696"/>
        </w:tabs>
        <w:spacing w:before="193" w:after="240"/>
        <w:ind w:left="567"/>
        <w:rPr>
          <w:rFonts w:ascii="Times New Roman" w:hAnsi="Times New Roman" w:cs="Times New Roman"/>
          <w:lang w:val="en-GB"/>
        </w:rPr>
      </w:pPr>
      <w:proofErr w:type="gramStart"/>
      <w:r w:rsidRPr="00650425">
        <w:rPr>
          <w:rFonts w:ascii="Times New Roman" w:hAnsi="Times New Roman" w:cs="Times New Roman"/>
          <w:lang w:val="en-GB"/>
        </w:rPr>
        <w:t>MvL1[</w:t>
      </w:r>
      <w:proofErr w:type="gramEnd"/>
      <w:r w:rsidRPr="00650425">
        <w:rPr>
          <w:rFonts w:ascii="Times New Roman" w:hAnsi="Times New Roman" w:cs="Times New Roman"/>
          <w:lang w:val="en-GB"/>
        </w:rPr>
        <w:t> mbPartIdx ][ subMbPartIdx ] = mvL1</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17</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tabs>
          <w:tab w:val="left" w:pos="794"/>
          <w:tab w:val="left" w:pos="1191"/>
          <w:tab w:val="left" w:pos="1588"/>
          <w:tab w:val="left" w:pos="1985"/>
          <w:tab w:val="center" w:pos="4849"/>
          <w:tab w:val="right" w:pos="9696"/>
        </w:tabs>
        <w:spacing w:before="193" w:after="240"/>
        <w:ind w:left="567"/>
        <w:rPr>
          <w:rFonts w:ascii="Times New Roman" w:hAnsi="Times New Roman" w:cs="Times New Roman"/>
          <w:lang w:val="en-GB"/>
        </w:rPr>
      </w:pPr>
      <w:bookmarkStart w:id="108" w:name="_Toc27823838"/>
      <w:bookmarkStart w:id="109" w:name="_Toc27826400"/>
      <w:bookmarkStart w:id="110" w:name="_Toc27826909"/>
      <w:bookmarkStart w:id="111" w:name="_Toc27831388"/>
      <w:bookmarkEnd w:id="108"/>
      <w:bookmarkEnd w:id="109"/>
      <w:bookmarkEnd w:id="110"/>
      <w:bookmarkEnd w:id="111"/>
      <w:proofErr w:type="gramStart"/>
      <w:r w:rsidRPr="00650425">
        <w:rPr>
          <w:rFonts w:ascii="Times New Roman" w:hAnsi="Times New Roman" w:cs="Times New Roman"/>
          <w:lang w:val="en-GB"/>
        </w:rPr>
        <w:t>RefIdxL0[</w:t>
      </w:r>
      <w:proofErr w:type="gramEnd"/>
      <w:r w:rsidRPr="00650425">
        <w:rPr>
          <w:rFonts w:ascii="Times New Roman" w:hAnsi="Times New Roman" w:cs="Times New Roman"/>
          <w:lang w:val="en-GB"/>
        </w:rPr>
        <w:t> mbPartIdx ] = refIdxL0</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18</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tabs>
          <w:tab w:val="left" w:pos="794"/>
          <w:tab w:val="left" w:pos="1191"/>
          <w:tab w:val="left" w:pos="1588"/>
          <w:tab w:val="left" w:pos="1985"/>
          <w:tab w:val="center" w:pos="4849"/>
          <w:tab w:val="right" w:pos="9696"/>
        </w:tabs>
        <w:spacing w:before="193" w:after="240"/>
        <w:ind w:left="567"/>
        <w:rPr>
          <w:rFonts w:ascii="Times New Roman" w:hAnsi="Times New Roman" w:cs="Times New Roman"/>
          <w:lang w:val="en-GB"/>
        </w:rPr>
      </w:pPr>
      <w:proofErr w:type="gramStart"/>
      <w:r w:rsidRPr="00650425">
        <w:rPr>
          <w:rFonts w:ascii="Times New Roman" w:hAnsi="Times New Roman" w:cs="Times New Roman"/>
          <w:lang w:val="en-GB"/>
        </w:rPr>
        <w:t>RefIdxL1[</w:t>
      </w:r>
      <w:proofErr w:type="gramEnd"/>
      <w:r w:rsidRPr="00650425">
        <w:rPr>
          <w:rFonts w:ascii="Times New Roman" w:hAnsi="Times New Roman" w:cs="Times New Roman"/>
          <w:lang w:val="en-GB"/>
        </w:rPr>
        <w:t> mbPartIdx ] = refIdxL1</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19</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tabs>
          <w:tab w:val="left" w:pos="794"/>
          <w:tab w:val="left" w:pos="1191"/>
          <w:tab w:val="left" w:pos="1588"/>
          <w:tab w:val="left" w:pos="1985"/>
          <w:tab w:val="center" w:pos="4849"/>
          <w:tab w:val="right" w:pos="9696"/>
        </w:tabs>
        <w:spacing w:before="193" w:after="240"/>
        <w:ind w:left="567"/>
        <w:rPr>
          <w:rFonts w:ascii="Times New Roman" w:hAnsi="Times New Roman" w:cs="Times New Roman"/>
          <w:lang w:val="en-GB"/>
        </w:rPr>
      </w:pPr>
      <w:proofErr w:type="gramStart"/>
      <w:r w:rsidRPr="00650425">
        <w:rPr>
          <w:rFonts w:ascii="Times New Roman" w:hAnsi="Times New Roman" w:cs="Times New Roman"/>
          <w:lang w:val="en-GB"/>
        </w:rPr>
        <w:t>PredFlagL0[</w:t>
      </w:r>
      <w:proofErr w:type="gramEnd"/>
      <w:r w:rsidRPr="00650425">
        <w:rPr>
          <w:rFonts w:ascii="Times New Roman" w:hAnsi="Times New Roman" w:cs="Times New Roman"/>
          <w:lang w:val="en-GB"/>
        </w:rPr>
        <w:t> mbPartIdx ] = predFlagL0</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20</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tabs>
          <w:tab w:val="left" w:pos="794"/>
          <w:tab w:val="left" w:pos="1191"/>
          <w:tab w:val="left" w:pos="1588"/>
          <w:tab w:val="left" w:pos="1985"/>
          <w:tab w:val="center" w:pos="4849"/>
          <w:tab w:val="right" w:pos="9696"/>
        </w:tabs>
        <w:spacing w:before="193" w:after="240"/>
        <w:ind w:left="567"/>
        <w:rPr>
          <w:rFonts w:ascii="Times New Roman" w:hAnsi="Times New Roman" w:cs="Times New Roman"/>
          <w:lang w:val="en-GB"/>
        </w:rPr>
      </w:pPr>
      <w:proofErr w:type="gramStart"/>
      <w:r w:rsidRPr="00650425">
        <w:rPr>
          <w:rFonts w:ascii="Times New Roman" w:hAnsi="Times New Roman" w:cs="Times New Roman"/>
          <w:lang w:val="en-GB"/>
        </w:rPr>
        <w:t>PredFlagL1[</w:t>
      </w:r>
      <w:proofErr w:type="gramEnd"/>
      <w:r w:rsidRPr="00650425">
        <w:rPr>
          <w:rFonts w:ascii="Times New Roman" w:hAnsi="Times New Roman" w:cs="Times New Roman"/>
          <w:lang w:val="en-GB"/>
        </w:rPr>
        <w:t> mbPartIdx ] = predFlagL1</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21</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tabs>
          <w:tab w:val="left" w:pos="794"/>
          <w:tab w:val="left" w:pos="1191"/>
          <w:tab w:val="left" w:pos="1588"/>
          <w:tab w:val="left" w:pos="1985"/>
        </w:tabs>
        <w:spacing w:before="136"/>
        <w:rPr>
          <w:rFonts w:ascii="Times New Roman" w:hAnsi="Times New Roman" w:cs="Times New Roman"/>
          <w:lang w:val="en-GB"/>
        </w:rPr>
      </w:pPr>
      <w:r w:rsidRPr="00650425">
        <w:rPr>
          <w:rFonts w:ascii="Times New Roman" w:hAnsi="Times New Roman" w:cs="Times New Roman"/>
          <w:lang w:val="en-GB"/>
        </w:rPr>
        <w:lastRenderedPageBreak/>
        <w:t>The location of the upper-left sample of the macroblock partition relative to the upper-left sample of the macroblock is derived by invoking the inverse macroblock partition scanning process as described in clause </w:t>
      </w:r>
      <w:fldSimple w:instr=" REF _Ref32895890 \r \h  \* MERGEFORMAT " w:fldLock="1">
        <w:r w:rsidRPr="00650425">
          <w:rPr>
            <w:rFonts w:ascii="Times New Roman" w:hAnsi="Times New Roman" w:cs="Times New Roman"/>
            <w:lang w:val="en-GB"/>
          </w:rPr>
          <w:t>6.4.2.1</w:t>
        </w:r>
      </w:fldSimple>
      <w:r w:rsidRPr="00650425">
        <w:rPr>
          <w:rFonts w:ascii="Times New Roman" w:hAnsi="Times New Roman" w:cs="Times New Roman"/>
          <w:lang w:val="en-GB"/>
        </w:rPr>
        <w:t xml:space="preserve"> with mbPartIdx as the input and ( xP, yP ) as the output.</w:t>
      </w:r>
    </w:p>
    <w:p w:rsidR="00650425" w:rsidRPr="00650425" w:rsidRDefault="00650425" w:rsidP="00650425">
      <w:pPr>
        <w:tabs>
          <w:tab w:val="left" w:pos="794"/>
          <w:tab w:val="left" w:pos="1191"/>
          <w:tab w:val="left" w:pos="1588"/>
          <w:tab w:val="left" w:pos="1985"/>
        </w:tabs>
        <w:spacing w:before="136"/>
        <w:rPr>
          <w:rFonts w:ascii="Times New Roman" w:hAnsi="Times New Roman" w:cs="Times New Roman"/>
          <w:lang w:val="en-GB"/>
        </w:rPr>
      </w:pPr>
      <w:r w:rsidRPr="00650425">
        <w:rPr>
          <w:rFonts w:ascii="Times New Roman" w:hAnsi="Times New Roman" w:cs="Times New Roman"/>
          <w:lang w:val="en-GB"/>
        </w:rPr>
        <w:t>The location of the upper-left sample of the sub-macroblock partition relative to the upper-left sample of the macroblock partition is derived by invoking the inverse sub-macroblock partition scanning process as described in clause </w:t>
      </w:r>
      <w:fldSimple w:instr=" REF _Ref32895891 \r \h  \* MERGEFORMAT " w:fldLock="1">
        <w:r w:rsidRPr="00650425">
          <w:rPr>
            <w:rFonts w:ascii="Times New Roman" w:hAnsi="Times New Roman" w:cs="Times New Roman"/>
            <w:lang w:val="en-GB"/>
          </w:rPr>
          <w:t>6.4.2.2</w:t>
        </w:r>
      </w:fldSimple>
      <w:r w:rsidRPr="00650425">
        <w:rPr>
          <w:rFonts w:ascii="Times New Roman" w:hAnsi="Times New Roman" w:cs="Times New Roman"/>
          <w:lang w:val="en-GB"/>
        </w:rPr>
        <w:t xml:space="preserve"> with subMbPartIdx as the input and ( xS, yS ) as the output.</w:t>
      </w:r>
    </w:p>
    <w:p w:rsidR="00650425" w:rsidRPr="00650425" w:rsidRDefault="00650425" w:rsidP="00650425">
      <w:pPr>
        <w:tabs>
          <w:tab w:val="left" w:pos="794"/>
          <w:tab w:val="left" w:pos="1191"/>
          <w:tab w:val="left" w:pos="1588"/>
          <w:tab w:val="left" w:pos="1985"/>
        </w:tabs>
        <w:spacing w:before="136"/>
        <w:rPr>
          <w:rFonts w:ascii="Times New Roman" w:hAnsi="Times New Roman" w:cs="Times New Roman"/>
          <w:lang w:val="en-GB"/>
        </w:rPr>
      </w:pPr>
      <w:r w:rsidRPr="00650425">
        <w:rPr>
          <w:rFonts w:ascii="Times New Roman" w:hAnsi="Times New Roman" w:cs="Times New Roman"/>
          <w:lang w:val="en-GB"/>
        </w:rPr>
        <w:t>The macroblock prediction is formed by placing the macroblock or sub-macroblock partition prediction samples in their correct relative positions in the macroblock, as follows.</w:t>
      </w:r>
    </w:p>
    <w:p w:rsidR="00650425" w:rsidRPr="00650425" w:rsidRDefault="00650425" w:rsidP="00650425">
      <w:pPr>
        <w:tabs>
          <w:tab w:val="left" w:pos="794"/>
          <w:tab w:val="left" w:pos="1191"/>
          <w:tab w:val="left" w:pos="1588"/>
          <w:tab w:val="left" w:pos="1985"/>
        </w:tabs>
        <w:spacing w:before="136"/>
        <w:rPr>
          <w:rFonts w:ascii="Times New Roman" w:hAnsi="Times New Roman" w:cs="Times New Roman"/>
          <w:lang w:val="en-GB"/>
        </w:rPr>
      </w:pPr>
      <w:r w:rsidRPr="00650425">
        <w:rPr>
          <w:rFonts w:ascii="Times New Roman" w:hAnsi="Times New Roman" w:cs="Times New Roman"/>
          <w:lang w:val="en-GB"/>
        </w:rPr>
        <w:t xml:space="preserve">The variable </w:t>
      </w:r>
      <w:proofErr w:type="gramStart"/>
      <w:r w:rsidRPr="00650425">
        <w:rPr>
          <w:rFonts w:ascii="Times New Roman" w:hAnsi="Times New Roman" w:cs="Times New Roman"/>
          <w:lang w:val="en-GB"/>
        </w:rPr>
        <w:t>pred</w:t>
      </w:r>
      <w:r w:rsidRPr="00650425">
        <w:rPr>
          <w:rFonts w:ascii="Times New Roman" w:hAnsi="Times New Roman" w:cs="Times New Roman"/>
          <w:vertAlign w:val="subscript"/>
          <w:lang w:val="en-GB"/>
        </w:rPr>
        <w:t>L</w:t>
      </w:r>
      <w:r w:rsidRPr="00650425">
        <w:rPr>
          <w:rFonts w:ascii="Times New Roman" w:hAnsi="Times New Roman" w:cs="Times New Roman"/>
          <w:lang w:val="en-GB"/>
        </w:rPr>
        <w:t>[</w:t>
      </w:r>
      <w:proofErr w:type="gramEnd"/>
      <w:r w:rsidRPr="00650425">
        <w:rPr>
          <w:rFonts w:ascii="Times New Roman" w:hAnsi="Times New Roman" w:cs="Times New Roman"/>
          <w:lang w:val="en-GB"/>
        </w:rPr>
        <w:t xml:space="preserve"> xP + xS + x, yP + yS + y ] with x = 0..partWidth − 1, y = 0..partHeight − 1 is derived by:</w:t>
      </w:r>
    </w:p>
    <w:p w:rsidR="00650425" w:rsidRPr="00650425" w:rsidRDefault="00650425" w:rsidP="00650425">
      <w:pPr>
        <w:tabs>
          <w:tab w:val="left" w:pos="794"/>
          <w:tab w:val="left" w:pos="1191"/>
          <w:tab w:val="left" w:pos="1588"/>
          <w:tab w:val="left" w:pos="1985"/>
          <w:tab w:val="center" w:pos="4849"/>
          <w:tab w:val="right" w:pos="9696"/>
        </w:tabs>
        <w:spacing w:before="193" w:after="240"/>
        <w:ind w:left="567"/>
        <w:rPr>
          <w:rFonts w:ascii="Times New Roman" w:hAnsi="Times New Roman" w:cs="Times New Roman"/>
          <w:lang w:val="es-ES_tradnl"/>
        </w:rPr>
      </w:pPr>
      <w:r w:rsidRPr="00650425">
        <w:rPr>
          <w:rFonts w:ascii="Times New Roman" w:hAnsi="Times New Roman" w:cs="Times New Roman"/>
          <w:lang w:val="es-ES_tradnl"/>
        </w:rPr>
        <w:t>pred</w:t>
      </w:r>
      <w:r w:rsidRPr="00650425">
        <w:rPr>
          <w:rFonts w:ascii="Times New Roman" w:hAnsi="Times New Roman" w:cs="Times New Roman"/>
          <w:vertAlign w:val="subscript"/>
          <w:lang w:val="es-ES_tradnl"/>
        </w:rPr>
        <w:t>L</w:t>
      </w:r>
      <w:r w:rsidRPr="00650425">
        <w:rPr>
          <w:rFonts w:ascii="Times New Roman" w:hAnsi="Times New Roman" w:cs="Times New Roman"/>
          <w:lang w:val="es-ES_tradnl"/>
        </w:rPr>
        <w:t>[ xP + xS + x, yP + yS + y ] = predPart</w:t>
      </w:r>
      <w:r w:rsidRPr="00650425">
        <w:rPr>
          <w:rFonts w:ascii="Times New Roman" w:hAnsi="Times New Roman" w:cs="Times New Roman"/>
          <w:vertAlign w:val="subscript"/>
          <w:lang w:val="es-ES_tradnl"/>
        </w:rPr>
        <w:t>L</w:t>
      </w:r>
      <w:r w:rsidRPr="00650425">
        <w:rPr>
          <w:rFonts w:ascii="Times New Roman" w:hAnsi="Times New Roman" w:cs="Times New Roman"/>
          <w:lang w:val="es-ES_tradnl"/>
        </w:rPr>
        <w:t xml:space="preserve">[ x, y ] </w:t>
      </w:r>
      <w:r w:rsidRPr="00650425">
        <w:rPr>
          <w:rFonts w:ascii="Times New Roman" w:hAnsi="Times New Roman" w:cs="Times New Roman"/>
          <w:lang w:val="es-ES_tradnl"/>
        </w:rPr>
        <w:tab/>
      </w:r>
      <w:r w:rsidRPr="00650425">
        <w:rPr>
          <w:rFonts w:ascii="Times New Roman" w:hAnsi="Times New Roman" w:cs="Times New Roman"/>
          <w:lang w:val="es-ES_tradnl"/>
        </w:rPr>
        <w:tab/>
      </w:r>
      <w:r w:rsidRPr="00650425">
        <w:rPr>
          <w:rFonts w:ascii="Times New Roman" w:hAnsi="Times New Roman" w:cs="Times New Roman"/>
          <w:lang w:val="en-GB"/>
        </w:rPr>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22</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tabs>
          <w:tab w:val="left" w:pos="794"/>
          <w:tab w:val="left" w:pos="1191"/>
          <w:tab w:val="left" w:pos="1588"/>
          <w:tab w:val="left" w:pos="1985"/>
        </w:tabs>
        <w:spacing w:before="136"/>
        <w:rPr>
          <w:rFonts w:ascii="Times New Roman" w:hAnsi="Times New Roman" w:cs="Times New Roman"/>
          <w:lang w:val="en-GB"/>
        </w:rPr>
      </w:pPr>
      <w:r w:rsidRPr="00650425">
        <w:rPr>
          <w:rFonts w:ascii="Times New Roman" w:hAnsi="Times New Roman" w:cs="Times New Roman"/>
          <w:lang w:val="en-GB"/>
        </w:rPr>
        <w:t>When ChromaArrayType is not equal to 0, the variable pred</w:t>
      </w:r>
      <w:r w:rsidRPr="00650425">
        <w:rPr>
          <w:rFonts w:ascii="Times New Roman" w:hAnsi="Times New Roman" w:cs="Times New Roman"/>
          <w:vertAlign w:val="subscript"/>
          <w:lang w:val="en-GB"/>
        </w:rPr>
        <w:t>C</w:t>
      </w:r>
      <w:r w:rsidRPr="00650425">
        <w:rPr>
          <w:rFonts w:ascii="Times New Roman" w:hAnsi="Times New Roman" w:cs="Times New Roman"/>
          <w:lang w:val="en-GB"/>
        </w:rPr>
        <w:t xml:space="preserve"> with x = 0</w:t>
      </w:r>
      <w:proofErr w:type="gramStart"/>
      <w:r w:rsidRPr="00650425">
        <w:rPr>
          <w:rFonts w:ascii="Times New Roman" w:hAnsi="Times New Roman" w:cs="Times New Roman"/>
          <w:lang w:val="en-GB"/>
        </w:rPr>
        <w:t>..partWidthC</w:t>
      </w:r>
      <w:proofErr w:type="gramEnd"/>
      <w:r w:rsidRPr="00650425">
        <w:rPr>
          <w:rFonts w:ascii="Times New Roman" w:hAnsi="Times New Roman" w:cs="Times New Roman"/>
          <w:lang w:val="en-GB"/>
        </w:rPr>
        <w:t xml:space="preserve"> − 1, y = 0..partHeightC − 1, and C in pred</w:t>
      </w:r>
      <w:r w:rsidRPr="00650425">
        <w:rPr>
          <w:rFonts w:ascii="Times New Roman" w:hAnsi="Times New Roman" w:cs="Times New Roman"/>
          <w:vertAlign w:val="subscript"/>
          <w:lang w:val="en-GB"/>
        </w:rPr>
        <w:t>C</w:t>
      </w:r>
      <w:r w:rsidRPr="00650425">
        <w:rPr>
          <w:rFonts w:ascii="Times New Roman" w:hAnsi="Times New Roman" w:cs="Times New Roman"/>
          <w:lang w:val="en-GB"/>
        </w:rPr>
        <w:t xml:space="preserve"> and predPart</w:t>
      </w:r>
      <w:r w:rsidRPr="00650425">
        <w:rPr>
          <w:rFonts w:ascii="Times New Roman" w:hAnsi="Times New Roman" w:cs="Times New Roman"/>
          <w:vertAlign w:val="subscript"/>
          <w:lang w:val="en-GB"/>
        </w:rPr>
        <w:t>C</w:t>
      </w:r>
      <w:r w:rsidRPr="00650425">
        <w:rPr>
          <w:rFonts w:ascii="Times New Roman" w:hAnsi="Times New Roman" w:cs="Times New Roman"/>
          <w:lang w:val="en-GB"/>
        </w:rPr>
        <w:t xml:space="preserve"> being replaced by Cb or Cr is derived by:</w:t>
      </w:r>
    </w:p>
    <w:p w:rsidR="00650425" w:rsidRPr="00650425" w:rsidRDefault="00650425" w:rsidP="00650425">
      <w:pPr>
        <w:tabs>
          <w:tab w:val="left" w:pos="794"/>
          <w:tab w:val="left" w:pos="1191"/>
          <w:tab w:val="left" w:pos="1588"/>
          <w:tab w:val="left" w:pos="1985"/>
          <w:tab w:val="center" w:pos="4849"/>
          <w:tab w:val="right" w:pos="9696"/>
        </w:tabs>
        <w:spacing w:before="193" w:after="240"/>
        <w:ind w:left="567"/>
        <w:rPr>
          <w:rFonts w:ascii="Times New Roman" w:hAnsi="Times New Roman" w:cs="Times New Roman"/>
          <w:lang w:val="en-GB"/>
        </w:rPr>
      </w:pPr>
      <w:proofErr w:type="gramStart"/>
      <w:r w:rsidRPr="00650425">
        <w:rPr>
          <w:rFonts w:ascii="Times New Roman" w:hAnsi="Times New Roman" w:cs="Times New Roman"/>
          <w:lang w:val="en-GB"/>
        </w:rPr>
        <w:t>pred</w:t>
      </w:r>
      <w:r w:rsidRPr="00650425">
        <w:rPr>
          <w:rFonts w:ascii="Times New Roman" w:hAnsi="Times New Roman" w:cs="Times New Roman"/>
          <w:vertAlign w:val="subscript"/>
          <w:lang w:val="en-GB"/>
        </w:rPr>
        <w:t>C</w:t>
      </w:r>
      <w:r w:rsidRPr="00650425">
        <w:rPr>
          <w:rFonts w:ascii="Times New Roman" w:hAnsi="Times New Roman" w:cs="Times New Roman"/>
          <w:lang w:val="en-GB"/>
        </w:rPr>
        <w:t>[</w:t>
      </w:r>
      <w:proofErr w:type="gramEnd"/>
      <w:r w:rsidRPr="00650425">
        <w:rPr>
          <w:rFonts w:ascii="Times New Roman" w:hAnsi="Times New Roman" w:cs="Times New Roman"/>
          <w:lang w:val="en-GB"/>
        </w:rPr>
        <w:t xml:space="preserve"> xP / SubWidthC + xS / SubWidthC + x, yP / SubHeightC + yS / SubHeightC + y ] = predPart</w:t>
      </w:r>
      <w:r w:rsidRPr="00650425">
        <w:rPr>
          <w:rFonts w:ascii="Times New Roman" w:hAnsi="Times New Roman" w:cs="Times New Roman"/>
          <w:vertAlign w:val="subscript"/>
          <w:lang w:val="en-GB"/>
        </w:rPr>
        <w:t>C</w:t>
      </w:r>
      <w:r w:rsidRPr="00650425">
        <w:rPr>
          <w:rFonts w:ascii="Times New Roman" w:hAnsi="Times New Roman" w:cs="Times New Roman"/>
          <w:lang w:val="en-GB"/>
        </w:rPr>
        <w:t>[ x, y ]</w:t>
      </w:r>
      <w:r w:rsidRPr="00650425">
        <w:rPr>
          <w:rFonts w:ascii="Times New Roman" w:hAnsi="Times New Roman" w:cs="Times New Roman"/>
          <w:lang w:val="en-GB"/>
        </w:rPr>
        <w:br/>
      </w:r>
      <w:r w:rsidRPr="00650425">
        <w:rPr>
          <w:rFonts w:ascii="Times New Roman" w:hAnsi="Times New Roman" w:cs="Times New Roman"/>
          <w:lang w:val="en-GB"/>
        </w:rPr>
        <w:tab/>
      </w:r>
      <w:r w:rsidRPr="00650425">
        <w:rPr>
          <w:rFonts w:ascii="Times New Roman" w:hAnsi="Times New Roman" w:cs="Times New Roman"/>
          <w:lang w:val="en-GB"/>
        </w:rPr>
        <w:tab/>
      </w:r>
      <w:r w:rsidRPr="00650425">
        <w:rPr>
          <w:rFonts w:ascii="Times New Roman" w:hAnsi="Times New Roman" w:cs="Times New Roman"/>
          <w:lang w:val="en-GB"/>
        </w:rPr>
        <w:tab/>
      </w:r>
      <w:r w:rsidRPr="00650425">
        <w:rPr>
          <w:rFonts w:ascii="Times New Roman" w:hAnsi="Times New Roman" w:cs="Times New Roman"/>
          <w:lang w:val="en-GB"/>
        </w:rPr>
        <w:tab/>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23</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pStyle w:val="Annex4"/>
        <w:tabs>
          <w:tab w:val="clear" w:pos="720"/>
          <w:tab w:val="clear" w:pos="794"/>
          <w:tab w:val="clear" w:pos="1588"/>
          <w:tab w:val="left" w:pos="964"/>
          <w:tab w:val="left" w:pos="2200"/>
          <w:tab w:val="num" w:pos="4690"/>
        </w:tabs>
        <w:textAlignment w:val="auto"/>
      </w:pPr>
      <w:bookmarkStart w:id="112" w:name="_Ref32720804"/>
      <w:bookmarkStart w:id="113" w:name="_Toc77680499"/>
      <w:bookmarkStart w:id="114" w:name="_Toc118289096"/>
      <w:bookmarkStart w:id="115" w:name="_Toc226456674"/>
      <w:bookmarkStart w:id="116" w:name="_Toc248045318"/>
      <w:bookmarkStart w:id="117" w:name="_Toc310413141"/>
      <w:r>
        <w:rPr>
          <w:rFonts w:eastAsiaTheme="minorEastAsia" w:hint="eastAsia"/>
          <w:lang w:eastAsia="ko-KR"/>
        </w:rPr>
        <w:t xml:space="preserve">J.8.2.1 </w:t>
      </w:r>
      <w:r w:rsidRPr="00650425">
        <w:t>Derivation process for motion vector components and reference indices</w:t>
      </w:r>
      <w:bookmarkEnd w:id="112"/>
      <w:bookmarkEnd w:id="113"/>
      <w:bookmarkEnd w:id="114"/>
      <w:bookmarkEnd w:id="115"/>
      <w:bookmarkEnd w:id="116"/>
      <w:bookmarkEnd w:id="117"/>
    </w:p>
    <w:p w:rsidR="00650425" w:rsidRPr="00650425" w:rsidRDefault="00650425" w:rsidP="00650425">
      <w:pPr>
        <w:keepNext/>
        <w:tabs>
          <w:tab w:val="left" w:pos="284"/>
          <w:tab w:val="left" w:pos="794"/>
          <w:tab w:val="left" w:pos="1191"/>
          <w:tab w:val="left" w:pos="1588"/>
          <w:tab w:val="left" w:pos="1985"/>
        </w:tabs>
        <w:spacing w:before="136"/>
        <w:ind w:left="288" w:hanging="288"/>
        <w:rPr>
          <w:rFonts w:ascii="Times New Roman" w:eastAsia="Times New Roman" w:hAnsi="Times New Roman" w:cs="Times New Roman"/>
          <w:lang w:val="en-GB"/>
        </w:rPr>
      </w:pPr>
      <w:r w:rsidRPr="00650425">
        <w:rPr>
          <w:rFonts w:ascii="Times New Roman" w:eastAsia="Times New Roman" w:hAnsi="Times New Roman" w:cs="Times New Roman"/>
          <w:lang w:val="en-GB"/>
        </w:rPr>
        <w:t>Inputs to this process are:</w:t>
      </w:r>
    </w:p>
    <w:p w:rsidR="00650425" w:rsidRPr="00650425" w:rsidRDefault="00650425" w:rsidP="00650425">
      <w:pPr>
        <w:tabs>
          <w:tab w:val="left" w:pos="400"/>
          <w:tab w:val="left" w:pos="1191"/>
          <w:tab w:val="left" w:pos="1588"/>
          <w:tab w:val="left" w:pos="1985"/>
        </w:tabs>
        <w:spacing w:before="136"/>
        <w:ind w:left="4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a</w:t>
      </w:r>
      <w:proofErr w:type="gramEnd"/>
      <w:r w:rsidRPr="00650425">
        <w:rPr>
          <w:rFonts w:ascii="Times New Roman" w:eastAsia="Times New Roman" w:hAnsi="Times New Roman" w:cs="Times New Roman"/>
          <w:lang w:val="en-GB"/>
        </w:rPr>
        <w:t xml:space="preserve"> macroblock partition mbPartIdx,</w:t>
      </w:r>
    </w:p>
    <w:p w:rsidR="00650425" w:rsidRPr="00650425" w:rsidRDefault="00650425" w:rsidP="00650425">
      <w:pPr>
        <w:tabs>
          <w:tab w:val="left" w:pos="400"/>
          <w:tab w:val="left" w:pos="1191"/>
          <w:tab w:val="left" w:pos="1588"/>
          <w:tab w:val="left" w:pos="1985"/>
        </w:tabs>
        <w:spacing w:before="136"/>
        <w:ind w:left="4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a</w:t>
      </w:r>
      <w:proofErr w:type="gramEnd"/>
      <w:r w:rsidRPr="00650425">
        <w:rPr>
          <w:rFonts w:ascii="Times New Roman" w:eastAsia="Times New Roman" w:hAnsi="Times New Roman" w:cs="Times New Roman"/>
          <w:lang w:val="en-GB"/>
        </w:rPr>
        <w:t xml:space="preserve"> sub-macroblock partition subMbPartIdx.</w:t>
      </w:r>
    </w:p>
    <w:p w:rsidR="00650425" w:rsidRPr="00650425" w:rsidRDefault="00650425" w:rsidP="00650425">
      <w:pPr>
        <w:keepNext/>
        <w:tabs>
          <w:tab w:val="left" w:pos="284"/>
          <w:tab w:val="left" w:pos="794"/>
          <w:tab w:val="left" w:pos="1134"/>
          <w:tab w:val="left" w:pos="1588"/>
          <w:tab w:val="left" w:pos="1985"/>
        </w:tabs>
        <w:spacing w:before="136"/>
        <w:ind w:left="288" w:hanging="288"/>
        <w:rPr>
          <w:rFonts w:ascii="Times New Roman" w:eastAsia="Times New Roman" w:hAnsi="Times New Roman" w:cs="Times New Roman"/>
          <w:lang w:val="en-GB"/>
        </w:rPr>
      </w:pPr>
      <w:r w:rsidRPr="00650425">
        <w:rPr>
          <w:rFonts w:ascii="Times New Roman" w:eastAsia="Times New Roman" w:hAnsi="Times New Roman" w:cs="Times New Roman"/>
          <w:lang w:val="en-GB"/>
        </w:rPr>
        <w:t>Outputs of this process are:</w:t>
      </w:r>
    </w:p>
    <w:p w:rsidR="00650425" w:rsidRPr="00650425" w:rsidRDefault="00650425" w:rsidP="00650425">
      <w:pPr>
        <w:tabs>
          <w:tab w:val="left" w:pos="400"/>
          <w:tab w:val="left" w:pos="1191"/>
          <w:tab w:val="left" w:pos="1588"/>
          <w:tab w:val="left" w:pos="1985"/>
        </w:tabs>
        <w:spacing w:before="136"/>
        <w:ind w:left="4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luma</w:t>
      </w:r>
      <w:proofErr w:type="gramEnd"/>
      <w:r w:rsidRPr="00650425">
        <w:rPr>
          <w:rFonts w:ascii="Times New Roman" w:eastAsia="Times New Roman" w:hAnsi="Times New Roman" w:cs="Times New Roman"/>
          <w:lang w:val="en-GB"/>
        </w:rPr>
        <w:t xml:space="preserve"> motion vectors mvL0 and mvL1 and when ChromaArrayType is not equal to 0, the chroma motion vectors mvCL0 and mvCL1,</w:t>
      </w:r>
    </w:p>
    <w:p w:rsidR="00650425" w:rsidRPr="00650425" w:rsidRDefault="00650425" w:rsidP="00650425">
      <w:pPr>
        <w:tabs>
          <w:tab w:val="left" w:pos="400"/>
          <w:tab w:val="left" w:pos="1191"/>
          <w:tab w:val="left" w:pos="1588"/>
          <w:tab w:val="left" w:pos="1985"/>
        </w:tabs>
        <w:spacing w:before="136"/>
        <w:ind w:left="4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reference</w:t>
      </w:r>
      <w:proofErr w:type="gramEnd"/>
      <w:r w:rsidRPr="00650425">
        <w:rPr>
          <w:rFonts w:ascii="Times New Roman" w:eastAsia="Times New Roman" w:hAnsi="Times New Roman" w:cs="Times New Roman"/>
          <w:lang w:val="en-GB"/>
        </w:rPr>
        <w:t xml:space="preserve"> indices refIdxL0 and refIdxL1,</w:t>
      </w:r>
    </w:p>
    <w:p w:rsidR="00650425" w:rsidRPr="00650425" w:rsidRDefault="00650425" w:rsidP="00650425">
      <w:pPr>
        <w:tabs>
          <w:tab w:val="left" w:pos="400"/>
          <w:tab w:val="left" w:pos="1191"/>
          <w:tab w:val="left" w:pos="1588"/>
          <w:tab w:val="left" w:pos="1985"/>
        </w:tabs>
        <w:spacing w:before="136"/>
        <w:ind w:left="4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prediction</w:t>
      </w:r>
      <w:proofErr w:type="gramEnd"/>
      <w:r w:rsidRPr="00650425">
        <w:rPr>
          <w:rFonts w:ascii="Times New Roman" w:eastAsia="Times New Roman" w:hAnsi="Times New Roman" w:cs="Times New Roman"/>
          <w:lang w:val="en-GB"/>
        </w:rPr>
        <w:t xml:space="preserve"> list utilization flags predFlagL0 and predFlagL1,</w:t>
      </w:r>
    </w:p>
    <w:p w:rsidR="00650425" w:rsidRPr="00650425" w:rsidRDefault="00650425" w:rsidP="00650425">
      <w:pPr>
        <w:tabs>
          <w:tab w:val="left" w:pos="400"/>
          <w:tab w:val="left" w:pos="1191"/>
          <w:tab w:val="left" w:pos="1588"/>
          <w:tab w:val="left" w:pos="1985"/>
        </w:tabs>
        <w:spacing w:before="136"/>
        <w:ind w:left="4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a</w:t>
      </w:r>
      <w:proofErr w:type="gramEnd"/>
      <w:r w:rsidRPr="00650425">
        <w:rPr>
          <w:rFonts w:ascii="Times New Roman" w:eastAsia="Times New Roman" w:hAnsi="Times New Roman" w:cs="Times New Roman"/>
          <w:lang w:val="en-GB"/>
        </w:rPr>
        <w:t xml:space="preserve"> motion vector count variable subMvCnt.</w:t>
      </w:r>
    </w:p>
    <w:p w:rsidR="00650425" w:rsidRPr="00650425" w:rsidRDefault="00650425" w:rsidP="00650425">
      <w:pPr>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For the derivation of the variables mvL0 and mvL1 as well as refIdxL0 and refIdxL1, the following applies:</w:t>
      </w:r>
    </w:p>
    <w:p w:rsidR="00650425" w:rsidRPr="00650425" w:rsidRDefault="00650425" w:rsidP="00650425">
      <w:pPr>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If mb_type is equal to P_Skip, the following applies:</w:t>
      </w:r>
    </w:p>
    <w:p w:rsidR="00650425" w:rsidRPr="00650425" w:rsidRDefault="00650425" w:rsidP="00650425">
      <w:pPr>
        <w:spacing w:before="136"/>
        <w:ind w:left="400"/>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If </w:t>
      </w:r>
      <w:r w:rsidRPr="00650425">
        <w:rPr>
          <w:rFonts w:ascii="Times New Roman" w:eastAsia="맑은 고딕" w:hAnsi="Times New Roman" w:cs="Times New Roman"/>
          <w:lang w:val="en-GB"/>
        </w:rPr>
        <w:t>MbVSSkipFlag is equal to 0</w:t>
      </w:r>
      <w:r w:rsidRPr="00650425">
        <w:rPr>
          <w:rFonts w:ascii="Times New Roman" w:eastAsia="Times New Roman" w:hAnsi="Times New Roman" w:cs="Times New Roman"/>
          <w:lang w:val="en-GB"/>
        </w:rPr>
        <w:t>, the following applies:</w:t>
      </w:r>
    </w:p>
    <w:p w:rsidR="00650425" w:rsidRPr="00650425" w:rsidRDefault="00650425" w:rsidP="00650425">
      <w:pPr>
        <w:tabs>
          <w:tab w:val="left" w:pos="400"/>
          <w:tab w:val="left" w:pos="1191"/>
          <w:tab w:val="left" w:pos="1588"/>
          <w:tab w:val="left" w:pos="1985"/>
        </w:tabs>
        <w:spacing w:before="136"/>
        <w:ind w:left="1193"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If nal_unit_type is equal to 21 and DepthFlag is equal to 0 and dmvp_flag is equal to 1, the depth-based derivation process for luma motion vectors for skipped macroblock in P and SP slices in subclause </w:t>
      </w:r>
      <w:fldSimple w:instr=" REF _Ref319667633 \r \h  \* MERGEFORMAT ">
        <w:r w:rsidRPr="00650425">
          <w:rPr>
            <w:rFonts w:ascii="Times New Roman" w:eastAsia="Times New Roman" w:hAnsi="Times New Roman" w:cs="Times New Roman"/>
            <w:lang w:val="en-GB"/>
          </w:rPr>
          <w:t>J.8.2.1.2</w:t>
        </w:r>
      </w:fldSimple>
      <w:r w:rsidRPr="00650425">
        <w:rPr>
          <w:rFonts w:ascii="Times New Roman" w:eastAsia="Times New Roman" w:hAnsi="Times New Roman" w:cs="Times New Roman"/>
          <w:lang w:val="en-GB"/>
        </w:rPr>
        <w:t xml:space="preserve"> is invoked with the output being the luma motion vectors mvL0 and refernece indices refIdxL0, and predFlagL0 is set equal to 1. </w:t>
      </w:r>
    </w:p>
    <w:p w:rsidR="00650425" w:rsidRPr="00650425" w:rsidRDefault="00650425" w:rsidP="00650425">
      <w:pPr>
        <w:tabs>
          <w:tab w:val="left" w:pos="400"/>
          <w:tab w:val="left" w:pos="1191"/>
          <w:tab w:val="left" w:pos="1588"/>
          <w:tab w:val="left" w:pos="1985"/>
        </w:tabs>
        <w:spacing w:before="136"/>
        <w:ind w:left="1193"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Otherwise (nal_unit_type is not equal to 21 or DepthFlag is equal to 1 or dmvp_flag is equal to 0), the derivation process for luma motion vectors for skipped macroblock in P and SP slices in subclause 8.4.1.1 is invoked with the output being the luma motion vectors mvL0 and reference indices refIdxL0, and predFlagL0 is set equal to 1.</w:t>
      </w:r>
    </w:p>
    <w:p w:rsidR="00650425" w:rsidRPr="00650425" w:rsidRDefault="00650425" w:rsidP="00650425">
      <w:pPr>
        <w:tabs>
          <w:tab w:val="left" w:pos="400"/>
          <w:tab w:val="left" w:pos="1191"/>
          <w:tab w:val="left" w:pos="1588"/>
          <w:tab w:val="left" w:pos="1985"/>
        </w:tabs>
        <w:spacing w:before="136"/>
        <w:ind w:left="7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Otherwise (</w:t>
      </w:r>
      <w:r w:rsidRPr="00650425">
        <w:rPr>
          <w:rFonts w:ascii="Times New Roman" w:eastAsia="맑은 고딕" w:hAnsi="Times New Roman" w:cs="Times New Roman"/>
          <w:lang w:val="en-GB"/>
        </w:rPr>
        <w:t>MbVSSkipFlag is equal to 1</w:t>
      </w:r>
      <w:r w:rsidRPr="00650425">
        <w:rPr>
          <w:rFonts w:ascii="Times New Roman" w:eastAsia="Times New Roman" w:hAnsi="Times New Roman" w:cs="Times New Roman"/>
          <w:lang w:val="en-GB"/>
        </w:rPr>
        <w:t xml:space="preserve">), the derivation process for luma motion vectors for VSP skipped macroblock in P and SP slices in subclause </w:t>
      </w:r>
      <w:fldSimple w:instr=" REF _Ref319671183 \r \h  \* MERGEFORMAT ">
        <w:r w:rsidRPr="00650425">
          <w:rPr>
            <w:rFonts w:ascii="Times New Roman" w:eastAsia="Times New Roman" w:hAnsi="Times New Roman" w:cs="Times New Roman"/>
            <w:lang w:val="en-GB"/>
          </w:rPr>
          <w:t>J.8.2.1.3</w:t>
        </w:r>
      </w:fldSimple>
      <w:r w:rsidRPr="00650425">
        <w:rPr>
          <w:rFonts w:ascii="Times New Roman" w:eastAsia="Times New Roman" w:hAnsi="Times New Roman" w:cs="Times New Roman"/>
          <w:lang w:val="en-GB"/>
        </w:rPr>
        <w:t xml:space="preserve"> is invoked with mbPartIdx as input and with the output being the luma motion vectors mvL0 and reference indices refIdxL0, and predFlagL0 is set equal to 1. </w:t>
      </w:r>
    </w:p>
    <w:p w:rsidR="00650425" w:rsidRPr="00650425" w:rsidRDefault="00650425" w:rsidP="00650425">
      <w:pPr>
        <w:tabs>
          <w:tab w:val="left" w:pos="400"/>
          <w:tab w:val="left" w:pos="1191"/>
          <w:tab w:val="left" w:pos="1588"/>
          <w:tab w:val="left" w:pos="1985"/>
        </w:tabs>
        <w:spacing w:before="136"/>
        <w:ind w:left="7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mvL1</w:t>
      </w:r>
      <w:proofErr w:type="gramEnd"/>
      <w:r w:rsidRPr="00650425">
        <w:rPr>
          <w:rFonts w:ascii="Times New Roman" w:eastAsia="Times New Roman" w:hAnsi="Times New Roman" w:cs="Times New Roman"/>
          <w:lang w:val="en-GB"/>
        </w:rPr>
        <w:t xml:space="preserve"> and refIdxL1 are marked as not available and predFlagL1 is set equal to 0. The motion vector count variable subMvCnt is set equal to 1.</w:t>
      </w:r>
    </w:p>
    <w:p w:rsidR="00650425" w:rsidRPr="00650425" w:rsidRDefault="00650425" w:rsidP="00650425">
      <w:pPr>
        <w:tabs>
          <w:tab w:val="left" w:pos="400"/>
          <w:tab w:val="left" w:pos="1191"/>
          <w:tab w:val="left" w:pos="1588"/>
          <w:tab w:val="left" w:pos="1985"/>
        </w:tabs>
        <w:spacing w:before="136"/>
        <w:ind w:left="4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Otherwise, if mb_type is equal to B_Skip or B_Direct_16x16 or sub_mb_</w:t>
      </w:r>
      <w:proofErr w:type="gramStart"/>
      <w:r w:rsidRPr="00650425">
        <w:rPr>
          <w:rFonts w:ascii="Times New Roman" w:eastAsia="Times New Roman" w:hAnsi="Times New Roman" w:cs="Times New Roman"/>
          <w:lang w:val="en-GB"/>
        </w:rPr>
        <w:t>type[</w:t>
      </w:r>
      <w:proofErr w:type="gramEnd"/>
      <w:r w:rsidRPr="00650425">
        <w:rPr>
          <w:rFonts w:ascii="Times New Roman" w:eastAsia="Times New Roman" w:hAnsi="Times New Roman" w:cs="Times New Roman"/>
          <w:lang w:val="en-GB"/>
        </w:rPr>
        <w:t> mbPartIdx ] is equal to B_Direct_8x8, the following applies.</w:t>
      </w:r>
    </w:p>
    <w:p w:rsidR="00650425" w:rsidRPr="00650425" w:rsidRDefault="00650425" w:rsidP="00650425">
      <w:pPr>
        <w:tabs>
          <w:tab w:val="left" w:pos="400"/>
          <w:tab w:val="left" w:pos="1191"/>
          <w:tab w:val="left" w:pos="1588"/>
          <w:tab w:val="left" w:pos="1985"/>
        </w:tabs>
        <w:spacing w:before="136"/>
        <w:ind w:left="7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lastRenderedPageBreak/>
        <w:t>–</w:t>
      </w:r>
      <w:r w:rsidRPr="00650425">
        <w:rPr>
          <w:rFonts w:ascii="Times New Roman" w:eastAsia="Times New Roman" w:hAnsi="Times New Roman" w:cs="Times New Roman"/>
          <w:lang w:val="en-GB"/>
        </w:rPr>
        <w:tab/>
        <w:t>The variable vspFlag is specified as follows:</w:t>
      </w:r>
    </w:p>
    <w:p w:rsidR="00650425" w:rsidRPr="00650425" w:rsidRDefault="00650425" w:rsidP="00650425">
      <w:pPr>
        <w:keepNext/>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rPr>
      </w:pPr>
      <w:r w:rsidRPr="00650425">
        <w:rPr>
          <w:rFonts w:ascii="Times New Roman" w:hAnsi="Times New Roman" w:cs="Times New Roman"/>
        </w:rPr>
        <w:t xml:space="preserve">vspFlag = !( ( mb_type  = =  B_Skip  &amp;&amp;  </w:t>
      </w:r>
      <w:r w:rsidRPr="00650425">
        <w:rPr>
          <w:rFonts w:ascii="Times New Roman" w:eastAsia="맑은 고딕" w:hAnsi="Times New Roman" w:cs="Times New Roman"/>
        </w:rPr>
        <w:t xml:space="preserve">MbVSSkipFlag  = =  0 </w:t>
      </w:r>
      <w:r w:rsidRPr="00650425">
        <w:rPr>
          <w:rFonts w:ascii="Times New Roman" w:hAnsi="Times New Roman" w:cs="Times New Roman"/>
        </w:rPr>
        <w:t xml:space="preserve">)  | |  </w:t>
      </w:r>
      <w:r w:rsidRPr="00650425">
        <w:rPr>
          <w:rFonts w:ascii="Times New Roman" w:hAnsi="Times New Roman" w:cs="Times New Roman"/>
        </w:rPr>
        <w:br/>
      </w:r>
      <w:r w:rsidRPr="00650425">
        <w:rPr>
          <w:rFonts w:ascii="Times New Roman" w:hAnsi="Times New Roman" w:cs="Times New Roman"/>
        </w:rPr>
        <w:tab/>
        <w:t xml:space="preserve">( ( mb_type  = =  B_Direct_16x16  | |  sub_type[ mbPartIdx ]  = =  B_Direct_8x8 )  &amp;&amp;  </w:t>
      </w:r>
      <w:r w:rsidRPr="00650425">
        <w:rPr>
          <w:rFonts w:ascii="Times New Roman" w:hAnsi="Times New Roman" w:cs="Times New Roman"/>
        </w:rPr>
        <w:br/>
      </w:r>
      <w:r w:rsidRPr="00650425">
        <w:rPr>
          <w:rFonts w:ascii="Times New Roman" w:hAnsi="Times New Roman" w:cs="Times New Roman"/>
        </w:rPr>
        <w:tab/>
        <w:t xml:space="preserve">!mb_direct_type_flag ) ) </w:t>
      </w:r>
      <w:r w:rsidRPr="00650425">
        <w:rPr>
          <w:rFonts w:ascii="Times New Roman" w:hAnsi="Times New Roman" w:cs="Times New Roman"/>
        </w:rPr>
        <w:tab/>
      </w:r>
      <w:r w:rsidRPr="00650425">
        <w:rPr>
          <w:rFonts w:ascii="Times New Roman" w:hAnsi="Times New Roman" w:cs="Times New Roman"/>
        </w:rPr>
        <w:tab/>
      </w:r>
      <w:r w:rsidRPr="00650425">
        <w:rPr>
          <w:rFonts w:ascii="Times New Roman" w:hAnsi="Times New Roman" w:cs="Times New Roman"/>
          <w:lang w:val="en-GB"/>
        </w:rPr>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24</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tabs>
          <w:tab w:val="left" w:pos="400"/>
          <w:tab w:val="left" w:pos="1191"/>
          <w:tab w:val="left" w:pos="1588"/>
          <w:tab w:val="left" w:pos="1985"/>
        </w:tabs>
        <w:spacing w:before="136"/>
        <w:ind w:left="7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If vspFlag is equal to 0 and nal_unit_type is equal to 21 and DepthFlag is equal to 0 and dmvp_flag is equal to 1, the depth-based derivation process for luma motion vectors for B_Skip, B_Direct_16x16, and B_Direct_8x8 in B slices in subclause </w:t>
      </w:r>
      <w:fldSimple w:instr=" REF _Ref319671242 \r \h  \* MERGEFORMAT ">
        <w:r w:rsidRPr="00650425">
          <w:rPr>
            <w:rFonts w:ascii="Times New Roman" w:eastAsia="Times New Roman" w:hAnsi="Times New Roman" w:cs="Times New Roman"/>
            <w:lang w:val="en-GB"/>
          </w:rPr>
          <w:t>J.8.2.1.4</w:t>
        </w:r>
      </w:fldSimple>
      <w:r w:rsidRPr="00650425">
        <w:rPr>
          <w:rFonts w:ascii="Times New Roman" w:eastAsia="Times New Roman" w:hAnsi="Times New Roman" w:cs="Times New Roman"/>
          <w:lang w:val="en-GB"/>
        </w:rPr>
        <w:t xml:space="preserve"> is invoked with mbPartIdx and subMbPartIdx as the input and the output being the luma motion vectors mvL0, mvL1, the reference indices refIdxL0, refIdxL1, the motion vector count variable subMvCnt, and the prediction utilization flags predFlagL0 and predFlagL1.</w:t>
      </w:r>
    </w:p>
    <w:p w:rsidR="00650425" w:rsidRPr="00650425" w:rsidRDefault="00650425" w:rsidP="00650425">
      <w:pPr>
        <w:tabs>
          <w:tab w:val="left" w:pos="400"/>
          <w:tab w:val="left" w:pos="1191"/>
          <w:tab w:val="left" w:pos="1588"/>
          <w:tab w:val="left" w:pos="1985"/>
        </w:tabs>
        <w:spacing w:before="136"/>
        <w:ind w:left="7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Otherwise, if both of the following are true:</w:t>
      </w:r>
    </w:p>
    <w:p w:rsidR="00650425" w:rsidRPr="00650425" w:rsidRDefault="00650425" w:rsidP="00650425">
      <w:pPr>
        <w:tabs>
          <w:tab w:val="left" w:pos="400"/>
          <w:tab w:val="left" w:pos="1191"/>
          <w:tab w:val="left" w:pos="1588"/>
          <w:tab w:val="left" w:pos="1985"/>
        </w:tabs>
        <w:spacing w:before="136"/>
        <w:ind w:left="1201"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vspFlag</w:t>
      </w:r>
      <w:proofErr w:type="gramEnd"/>
      <w:r w:rsidRPr="00650425">
        <w:rPr>
          <w:rFonts w:ascii="Times New Roman" w:eastAsia="Times New Roman" w:hAnsi="Times New Roman" w:cs="Times New Roman"/>
          <w:lang w:val="en-GB"/>
        </w:rPr>
        <w:t xml:space="preserve"> is equal to 0, and </w:t>
      </w:r>
    </w:p>
    <w:p w:rsidR="00650425" w:rsidRPr="00650425" w:rsidRDefault="00650425" w:rsidP="00650425">
      <w:pPr>
        <w:tabs>
          <w:tab w:val="left" w:pos="400"/>
          <w:tab w:val="left" w:pos="1191"/>
          <w:tab w:val="left" w:pos="1588"/>
          <w:tab w:val="left" w:pos="1985"/>
        </w:tabs>
        <w:spacing w:before="136"/>
        <w:ind w:left="1201"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nal_unit_type</w:t>
      </w:r>
      <w:proofErr w:type="gramEnd"/>
      <w:r w:rsidRPr="00650425">
        <w:rPr>
          <w:rFonts w:ascii="Times New Roman" w:eastAsia="Times New Roman" w:hAnsi="Times New Roman" w:cs="Times New Roman"/>
          <w:lang w:val="en-GB"/>
        </w:rPr>
        <w:t xml:space="preserve"> is not equal to 21 or DepthFlag is equal to 1 or dmvp_flag is equal to 0, </w:t>
      </w:r>
    </w:p>
    <w:p w:rsidR="00650425" w:rsidRPr="00650425" w:rsidRDefault="00650425" w:rsidP="00650425">
      <w:pPr>
        <w:tabs>
          <w:tab w:val="left" w:pos="400"/>
          <w:tab w:val="left" w:pos="1191"/>
          <w:tab w:val="left" w:pos="1588"/>
          <w:tab w:val="left" w:pos="1985"/>
        </w:tabs>
        <w:spacing w:before="136"/>
        <w:ind w:left="8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ab/>
        <w:t>the derivation process for luma motion vectors for B_Skip, B_Direct_16x16, and B_Direct_8x8 in B slices in subclause 8.4.1.2 is invoked with mbPartIdx and subMbPartIdx as the input and the output being the luma motion vectors mvL0, mvL1, the reference indices refIdxL0, refIdxL1, the motion vector count variable subMvCnt, and the prediction utilization flags predFlagL0 and predFlagL1.</w:t>
      </w:r>
    </w:p>
    <w:p w:rsidR="00650425" w:rsidRPr="00650425" w:rsidRDefault="00650425" w:rsidP="00650425">
      <w:pPr>
        <w:tabs>
          <w:tab w:val="left" w:pos="400"/>
          <w:tab w:val="left" w:pos="1191"/>
          <w:tab w:val="left" w:pos="1588"/>
          <w:tab w:val="left" w:pos="1985"/>
        </w:tabs>
        <w:spacing w:before="136"/>
        <w:ind w:left="7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Otherwise (vspFlag is equal to 1), the derivation process in subclause </w:t>
      </w:r>
      <w:fldSimple w:instr=" REF _Ref319671896 \r \h  \* MERGEFORMAT ">
        <w:r w:rsidRPr="00650425">
          <w:rPr>
            <w:rFonts w:ascii="Times New Roman" w:eastAsia="Times New Roman" w:hAnsi="Times New Roman" w:cs="Times New Roman"/>
            <w:lang w:val="en-GB"/>
          </w:rPr>
          <w:t>J.8.2.1.6</w:t>
        </w:r>
      </w:fldSimple>
      <w:r w:rsidRPr="00650425">
        <w:rPr>
          <w:rFonts w:ascii="Times New Roman" w:eastAsia="Times New Roman" w:hAnsi="Times New Roman" w:cs="Times New Roman"/>
          <w:lang w:val="en-GB"/>
        </w:rPr>
        <w:t xml:space="preserve"> is invoked with with mbPartIdx as input and with the output being the luma motion vectors mvL0 and mvL1 and reference indices refIdxL0 and refIdxL1.</w:t>
      </w:r>
    </w:p>
    <w:p w:rsidR="00650425" w:rsidRPr="00650425" w:rsidRDefault="00650425" w:rsidP="00650425">
      <w:pPr>
        <w:tabs>
          <w:tab w:val="left" w:pos="400"/>
          <w:tab w:val="left" w:pos="1191"/>
          <w:tab w:val="left" w:pos="1588"/>
          <w:tab w:val="left" w:pos="1985"/>
        </w:tabs>
        <w:spacing w:before="136"/>
        <w:ind w:left="405" w:hanging="405"/>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t>Otherwise, for X being replaced by either 0 or 1 in the variables predFlagLX, mvLX, refIdxLX, and in Pred_LX and in the syntax elements ref_idx_lX and mvd_lX, the following applies:</w:t>
      </w:r>
    </w:p>
    <w:p w:rsidR="00650425" w:rsidRPr="00650425" w:rsidRDefault="00650425" w:rsidP="00741D1A">
      <w:pPr>
        <w:keepNext/>
        <w:keepLines/>
        <w:widowControl/>
        <w:numPr>
          <w:ilvl w:val="0"/>
          <w:numId w:val="24"/>
        </w:numPr>
        <w:tabs>
          <w:tab w:val="left" w:pos="794"/>
          <w:tab w:val="left" w:pos="1191"/>
          <w:tab w:val="left" w:pos="1588"/>
          <w:tab w:val="left" w:pos="1985"/>
        </w:tabs>
        <w:wordWrap/>
        <w:overflowPunct w:val="0"/>
        <w:adjustRightInd w:val="0"/>
        <w:spacing w:before="136"/>
        <w:textAlignment w:val="baseline"/>
        <w:rPr>
          <w:rFonts w:ascii="Times New Roman" w:hAnsi="Times New Roman" w:cs="Times New Roman"/>
          <w:lang w:val="en-GB"/>
        </w:rPr>
        <w:pPrChange w:id="118" w:author="Samsung" w:date="2013-10-16T14:41:00Z">
          <w:pPr>
            <w:keepNext/>
            <w:keepLines/>
            <w:widowControl/>
            <w:numPr>
              <w:numId w:val="61"/>
            </w:numPr>
            <w:tabs>
              <w:tab w:val="num" w:pos="360"/>
              <w:tab w:val="left" w:pos="794"/>
              <w:tab w:val="left" w:pos="1191"/>
              <w:tab w:val="left" w:pos="1588"/>
              <w:tab w:val="left" w:pos="1985"/>
            </w:tabs>
            <w:wordWrap/>
            <w:overflowPunct w:val="0"/>
            <w:adjustRightInd w:val="0"/>
            <w:spacing w:before="136"/>
            <w:textAlignment w:val="baseline"/>
          </w:pPr>
        </w:pPrChange>
      </w:pPr>
      <w:r w:rsidRPr="00650425">
        <w:rPr>
          <w:rFonts w:ascii="Times New Roman" w:hAnsi="Times New Roman" w:cs="Times New Roman"/>
          <w:lang w:val="en-GB"/>
        </w:rPr>
        <w:tab/>
        <w:t>The variables refIdxLX and predFlagLX are derived as follows:</w:t>
      </w:r>
    </w:p>
    <w:p w:rsidR="00650425" w:rsidRPr="00650425" w:rsidRDefault="00650425" w:rsidP="00650425">
      <w:pPr>
        <w:tabs>
          <w:tab w:val="left" w:pos="794"/>
          <w:tab w:val="left" w:pos="1400"/>
          <w:tab w:val="left" w:pos="1588"/>
          <w:tab w:val="left" w:pos="1985"/>
        </w:tabs>
        <w:spacing w:before="86"/>
        <w:ind w:left="1400" w:hanging="364"/>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t xml:space="preserve">If </w:t>
      </w:r>
      <w:proofErr w:type="gramStart"/>
      <w:r w:rsidRPr="00650425">
        <w:rPr>
          <w:rFonts w:ascii="Times New Roman" w:hAnsi="Times New Roman" w:cs="Times New Roman"/>
          <w:lang w:val="en-GB"/>
        </w:rPr>
        <w:t>MbPartPredMode(</w:t>
      </w:r>
      <w:proofErr w:type="gramEnd"/>
      <w:r w:rsidRPr="00650425">
        <w:rPr>
          <w:rFonts w:ascii="Times New Roman" w:hAnsi="Times New Roman" w:cs="Times New Roman"/>
          <w:lang w:val="en-GB"/>
        </w:rPr>
        <w:t> mb_type, mbPartIdx ) or SubMbPredMode( sub_mb_type[ mbPartIdx ] ) is equal to Pred_LX or to BiPred,</w:t>
      </w:r>
    </w:p>
    <w:p w:rsidR="00650425" w:rsidRPr="00650425" w:rsidRDefault="00650425" w:rsidP="00650425">
      <w:pPr>
        <w:keepLines/>
        <w:tabs>
          <w:tab w:val="left" w:pos="794"/>
          <w:tab w:val="left" w:pos="1191"/>
          <w:tab w:val="left" w:pos="1588"/>
          <w:tab w:val="left" w:pos="1985"/>
          <w:tab w:val="center" w:pos="4849"/>
          <w:tab w:val="right" w:pos="9696"/>
        </w:tabs>
        <w:spacing w:before="193" w:after="240"/>
        <w:ind w:left="1588"/>
        <w:rPr>
          <w:rFonts w:ascii="Times New Roman" w:hAnsi="Times New Roman" w:cs="Times New Roman"/>
          <w:lang w:val="en-GB"/>
        </w:rPr>
      </w:pPr>
      <w:proofErr w:type="gramStart"/>
      <w:r w:rsidRPr="00650425">
        <w:rPr>
          <w:rFonts w:ascii="Times New Roman" w:hAnsi="Times New Roman" w:cs="Times New Roman"/>
          <w:lang w:val="en-GB"/>
        </w:rPr>
        <w:t>refIdxLX</w:t>
      </w:r>
      <w:proofErr w:type="gramEnd"/>
      <w:r w:rsidRPr="00650425">
        <w:rPr>
          <w:rFonts w:ascii="Times New Roman" w:hAnsi="Times New Roman" w:cs="Times New Roman"/>
          <w:lang w:val="en-GB"/>
        </w:rPr>
        <w:t xml:space="preserve"> = ref_idx_lX[ mbPartIdx ]</w:t>
      </w:r>
      <w:r w:rsidRPr="00650425">
        <w:rPr>
          <w:rFonts w:ascii="Times New Roman" w:hAnsi="Times New Roman" w:cs="Times New Roman"/>
          <w:lang w:val="en-GB"/>
        </w:rPr>
        <w:tab/>
      </w:r>
      <w:r w:rsidRPr="00650425">
        <w:rPr>
          <w:rFonts w:ascii="Times New Roman" w:hAnsi="Times New Roman" w:cs="Times New Roman"/>
        </w:rPr>
        <w:tab/>
      </w:r>
      <w:r w:rsidRPr="00650425">
        <w:rPr>
          <w:rFonts w:ascii="Times New Roman" w:hAnsi="Times New Roman" w:cs="Times New Roman"/>
          <w:lang w:val="en-GB"/>
        </w:rPr>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25</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keepLines/>
        <w:tabs>
          <w:tab w:val="left" w:pos="794"/>
          <w:tab w:val="left" w:pos="1191"/>
          <w:tab w:val="left" w:pos="1588"/>
          <w:tab w:val="left" w:pos="1985"/>
          <w:tab w:val="center" w:pos="4849"/>
          <w:tab w:val="right" w:pos="9696"/>
        </w:tabs>
        <w:spacing w:before="193" w:after="240"/>
        <w:ind w:left="1588"/>
        <w:rPr>
          <w:rFonts w:ascii="Times New Roman" w:hAnsi="Times New Roman" w:cs="Times New Roman"/>
          <w:lang w:val="en-GB"/>
        </w:rPr>
      </w:pPr>
      <w:proofErr w:type="gramStart"/>
      <w:r w:rsidRPr="00650425">
        <w:rPr>
          <w:rFonts w:ascii="Times New Roman" w:hAnsi="Times New Roman" w:cs="Times New Roman"/>
          <w:lang w:val="en-GB"/>
        </w:rPr>
        <w:t>predFlagLX</w:t>
      </w:r>
      <w:proofErr w:type="gramEnd"/>
      <w:r w:rsidRPr="00650425">
        <w:rPr>
          <w:rFonts w:ascii="Times New Roman" w:hAnsi="Times New Roman" w:cs="Times New Roman"/>
          <w:lang w:val="en-GB"/>
        </w:rPr>
        <w:t xml:space="preserve"> = 1</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26</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tabs>
          <w:tab w:val="left" w:pos="794"/>
          <w:tab w:val="left" w:pos="1400"/>
          <w:tab w:val="left" w:pos="1588"/>
          <w:tab w:val="left" w:pos="1985"/>
        </w:tabs>
        <w:spacing w:before="86"/>
        <w:ind w:left="1400" w:hanging="364"/>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t>Otherwise, the variables refIdxLX and predFlagLX are specified by</w:t>
      </w:r>
    </w:p>
    <w:p w:rsidR="00650425" w:rsidRPr="00650425" w:rsidRDefault="00650425" w:rsidP="00650425">
      <w:pPr>
        <w:tabs>
          <w:tab w:val="left" w:pos="794"/>
          <w:tab w:val="left" w:pos="1588"/>
          <w:tab w:val="center" w:pos="4849"/>
          <w:tab w:val="right" w:pos="9696"/>
        </w:tabs>
        <w:spacing w:before="193" w:after="240"/>
        <w:ind w:left="1588"/>
        <w:rPr>
          <w:rFonts w:ascii="Times New Roman" w:hAnsi="Times New Roman" w:cs="Times New Roman"/>
          <w:lang w:val="en-GB"/>
        </w:rPr>
      </w:pPr>
      <w:proofErr w:type="gramStart"/>
      <w:r w:rsidRPr="00650425">
        <w:rPr>
          <w:rFonts w:ascii="Times New Roman" w:hAnsi="Times New Roman" w:cs="Times New Roman"/>
          <w:lang w:val="en-GB"/>
        </w:rPr>
        <w:t>refIdxLX</w:t>
      </w:r>
      <w:proofErr w:type="gramEnd"/>
      <w:r w:rsidRPr="00650425">
        <w:rPr>
          <w:rFonts w:ascii="Times New Roman" w:hAnsi="Times New Roman" w:cs="Times New Roman"/>
          <w:lang w:val="en-GB"/>
        </w:rPr>
        <w:t xml:space="preserve"> = −1</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27</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tabs>
          <w:tab w:val="left" w:pos="794"/>
          <w:tab w:val="left" w:pos="1588"/>
          <w:tab w:val="center" w:pos="4849"/>
          <w:tab w:val="right" w:pos="9696"/>
        </w:tabs>
        <w:spacing w:before="193" w:after="240"/>
        <w:ind w:left="1588"/>
        <w:rPr>
          <w:rFonts w:ascii="Times New Roman" w:hAnsi="Times New Roman" w:cs="Times New Roman"/>
          <w:lang w:val="en-GB"/>
        </w:rPr>
      </w:pPr>
      <w:proofErr w:type="gramStart"/>
      <w:r w:rsidRPr="00650425">
        <w:rPr>
          <w:rFonts w:ascii="Times New Roman" w:hAnsi="Times New Roman" w:cs="Times New Roman"/>
          <w:lang w:val="en-GB"/>
        </w:rPr>
        <w:t>predFlagLX</w:t>
      </w:r>
      <w:proofErr w:type="gramEnd"/>
      <w:r w:rsidRPr="00650425">
        <w:rPr>
          <w:rFonts w:ascii="Times New Roman" w:hAnsi="Times New Roman" w:cs="Times New Roman"/>
          <w:lang w:val="en-GB"/>
        </w:rPr>
        <w:t xml:space="preserve"> = 0</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28</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741D1A">
      <w:pPr>
        <w:widowControl/>
        <w:numPr>
          <w:ilvl w:val="0"/>
          <w:numId w:val="24"/>
        </w:numPr>
        <w:tabs>
          <w:tab w:val="left" w:pos="794"/>
          <w:tab w:val="left" w:pos="1191"/>
          <w:tab w:val="left" w:pos="1588"/>
          <w:tab w:val="left" w:pos="1985"/>
        </w:tabs>
        <w:wordWrap/>
        <w:overflowPunct w:val="0"/>
        <w:adjustRightInd w:val="0"/>
        <w:spacing w:before="136"/>
        <w:textAlignment w:val="baseline"/>
        <w:rPr>
          <w:rFonts w:ascii="Times New Roman" w:hAnsi="Times New Roman" w:cs="Times New Roman"/>
          <w:lang w:val="en-GB"/>
        </w:rPr>
        <w:pPrChange w:id="119" w:author="Samsung" w:date="2013-10-16T14:41:00Z">
          <w:pPr>
            <w:widowControl/>
            <w:numPr>
              <w:numId w:val="61"/>
            </w:numPr>
            <w:tabs>
              <w:tab w:val="num" w:pos="360"/>
              <w:tab w:val="left" w:pos="794"/>
              <w:tab w:val="left" w:pos="1191"/>
              <w:tab w:val="left" w:pos="1588"/>
              <w:tab w:val="left" w:pos="1985"/>
            </w:tabs>
            <w:wordWrap/>
            <w:overflowPunct w:val="0"/>
            <w:adjustRightInd w:val="0"/>
            <w:spacing w:before="136"/>
            <w:textAlignment w:val="baseline"/>
          </w:pPr>
        </w:pPrChange>
      </w:pPr>
      <w:r w:rsidRPr="00650425">
        <w:rPr>
          <w:rFonts w:ascii="Times New Roman" w:hAnsi="Times New Roman" w:cs="Times New Roman"/>
          <w:lang w:val="en-GB"/>
        </w:rPr>
        <w:tab/>
        <w:t>The motion vector count variable subMvCnt is set equal to predFlagL0 + predFlagL1.</w:t>
      </w:r>
    </w:p>
    <w:p w:rsidR="00650425" w:rsidRPr="00650425" w:rsidRDefault="00650425" w:rsidP="00741D1A">
      <w:pPr>
        <w:widowControl/>
        <w:numPr>
          <w:ilvl w:val="0"/>
          <w:numId w:val="24"/>
        </w:numPr>
        <w:tabs>
          <w:tab w:val="left" w:pos="794"/>
          <w:tab w:val="left" w:pos="1191"/>
          <w:tab w:val="left" w:pos="1588"/>
          <w:tab w:val="left" w:pos="1985"/>
        </w:tabs>
        <w:wordWrap/>
        <w:overflowPunct w:val="0"/>
        <w:adjustRightInd w:val="0"/>
        <w:spacing w:before="136"/>
        <w:textAlignment w:val="baseline"/>
        <w:rPr>
          <w:rFonts w:ascii="Times New Roman" w:hAnsi="Times New Roman" w:cs="Times New Roman"/>
          <w:lang w:val="en-GB"/>
        </w:rPr>
        <w:pPrChange w:id="120" w:author="Samsung" w:date="2013-10-16T14:41:00Z">
          <w:pPr>
            <w:widowControl/>
            <w:numPr>
              <w:numId w:val="61"/>
            </w:numPr>
            <w:tabs>
              <w:tab w:val="num" w:pos="360"/>
              <w:tab w:val="left" w:pos="794"/>
              <w:tab w:val="left" w:pos="1191"/>
              <w:tab w:val="left" w:pos="1588"/>
              <w:tab w:val="left" w:pos="1985"/>
            </w:tabs>
            <w:wordWrap/>
            <w:overflowPunct w:val="0"/>
            <w:adjustRightInd w:val="0"/>
            <w:spacing w:before="136"/>
            <w:textAlignment w:val="baseline"/>
          </w:pPr>
        </w:pPrChange>
      </w:pPr>
      <w:r w:rsidRPr="00650425">
        <w:rPr>
          <w:rFonts w:ascii="Times New Roman" w:hAnsi="Times New Roman" w:cs="Times New Roman"/>
          <w:lang w:val="en-GB"/>
        </w:rPr>
        <w:tab/>
        <w:t>The variable currSubMbType is derived as follows:</w:t>
      </w:r>
    </w:p>
    <w:p w:rsidR="00650425" w:rsidRPr="00650425" w:rsidRDefault="00650425" w:rsidP="00650425">
      <w:pPr>
        <w:tabs>
          <w:tab w:val="left" w:pos="794"/>
          <w:tab w:val="left" w:pos="1400"/>
          <w:tab w:val="left" w:pos="1588"/>
          <w:tab w:val="left" w:pos="1985"/>
        </w:tabs>
        <w:spacing w:before="86"/>
        <w:ind w:left="1400" w:hanging="364"/>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t>If the macroblock type is equal to B_8x8, currSubMbType is set equal to sub_mb_</w:t>
      </w:r>
      <w:proofErr w:type="gramStart"/>
      <w:r w:rsidRPr="00650425">
        <w:rPr>
          <w:rFonts w:ascii="Times New Roman" w:hAnsi="Times New Roman" w:cs="Times New Roman"/>
          <w:lang w:val="en-GB"/>
        </w:rPr>
        <w:t>type[</w:t>
      </w:r>
      <w:proofErr w:type="gramEnd"/>
      <w:r w:rsidRPr="00650425">
        <w:rPr>
          <w:rFonts w:ascii="Times New Roman" w:hAnsi="Times New Roman" w:cs="Times New Roman"/>
          <w:lang w:val="en-GB"/>
        </w:rPr>
        <w:t> mbPartIdx ].</w:t>
      </w:r>
    </w:p>
    <w:p w:rsidR="00650425" w:rsidRPr="00650425" w:rsidRDefault="00650425" w:rsidP="00650425">
      <w:pPr>
        <w:tabs>
          <w:tab w:val="left" w:pos="794"/>
          <w:tab w:val="left" w:pos="1400"/>
          <w:tab w:val="left" w:pos="1588"/>
          <w:tab w:val="left" w:pos="1985"/>
        </w:tabs>
        <w:spacing w:before="86"/>
        <w:ind w:left="1400" w:hanging="364"/>
        <w:rPr>
          <w:rFonts w:ascii="Times New Roman" w:hAnsi="Times New Roman" w:cs="Times New Roman"/>
          <w:lang w:val="en-GB"/>
        </w:rPr>
      </w:pPr>
      <w:r w:rsidRPr="00650425">
        <w:rPr>
          <w:rFonts w:ascii="Times New Roman" w:hAnsi="Times New Roman" w:cs="Times New Roman"/>
          <w:lang w:val="en-GB"/>
        </w:rPr>
        <w:t>–</w:t>
      </w:r>
      <w:r w:rsidRPr="00650425">
        <w:rPr>
          <w:rFonts w:ascii="Times New Roman" w:hAnsi="Times New Roman" w:cs="Times New Roman"/>
          <w:lang w:val="en-GB"/>
        </w:rPr>
        <w:tab/>
        <w:t>Otherwise (the macroblock type is not equal to B_8x8), currSubMbType is set equal to "na".</w:t>
      </w:r>
    </w:p>
    <w:p w:rsidR="00650425" w:rsidRPr="00650425" w:rsidRDefault="00650425" w:rsidP="00741D1A">
      <w:pPr>
        <w:widowControl/>
        <w:numPr>
          <w:ilvl w:val="0"/>
          <w:numId w:val="24"/>
        </w:numPr>
        <w:tabs>
          <w:tab w:val="left" w:pos="400"/>
          <w:tab w:val="left" w:pos="1191"/>
          <w:tab w:val="left" w:pos="1588"/>
          <w:tab w:val="left" w:pos="1985"/>
        </w:tabs>
        <w:wordWrap/>
        <w:overflowPunct w:val="0"/>
        <w:adjustRightInd w:val="0"/>
        <w:spacing w:before="136"/>
        <w:textAlignment w:val="baseline"/>
        <w:rPr>
          <w:rFonts w:ascii="Times New Roman" w:eastAsia="Times New Roman" w:hAnsi="Times New Roman" w:cs="Times New Roman"/>
          <w:lang w:val="en-GB"/>
        </w:rPr>
        <w:pPrChange w:id="121" w:author="Samsung" w:date="2013-10-16T14:41:00Z">
          <w:pPr>
            <w:widowControl/>
            <w:numPr>
              <w:numId w:val="61"/>
            </w:numPr>
            <w:tabs>
              <w:tab w:val="num" w:pos="360"/>
              <w:tab w:val="left" w:pos="400"/>
              <w:tab w:val="left" w:pos="1191"/>
              <w:tab w:val="left" w:pos="1588"/>
              <w:tab w:val="left" w:pos="1985"/>
            </w:tabs>
            <w:wordWrap/>
            <w:overflowPunct w:val="0"/>
            <w:adjustRightInd w:val="0"/>
            <w:spacing w:before="136"/>
            <w:textAlignment w:val="baseline"/>
          </w:pPr>
        </w:pPrChange>
      </w:pPr>
      <w:r w:rsidRPr="00650425">
        <w:rPr>
          <w:rFonts w:ascii="Times New Roman" w:eastAsia="Times New Roman" w:hAnsi="Times New Roman" w:cs="Times New Roman"/>
          <w:lang w:val="en-GB"/>
        </w:rPr>
        <w:t>The following applies:</w:t>
      </w:r>
    </w:p>
    <w:p w:rsidR="00650425" w:rsidRPr="00650425" w:rsidRDefault="00650425" w:rsidP="00650425">
      <w:pPr>
        <w:tabs>
          <w:tab w:val="left" w:pos="794"/>
          <w:tab w:val="left" w:pos="1400"/>
          <w:tab w:val="left" w:pos="1588"/>
          <w:tab w:val="left" w:pos="1985"/>
        </w:tabs>
        <w:spacing w:before="86"/>
        <w:ind w:left="1400" w:hanging="364"/>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If </w:t>
      </w:r>
      <w:r w:rsidRPr="00650425">
        <w:rPr>
          <w:rFonts w:ascii="Times New Roman" w:hAnsi="Times New Roman" w:cs="Times New Roman"/>
          <w:lang w:val="en-CA"/>
        </w:rPr>
        <w:t>VspRefLXFlag[ mbPartIdx ]</w:t>
      </w:r>
      <w:r w:rsidRPr="00650425">
        <w:rPr>
          <w:rFonts w:ascii="Times New Roman" w:eastAsia="Times New Roman" w:hAnsi="Times New Roman" w:cs="Times New Roman"/>
          <w:lang w:val="en-GB"/>
        </w:rPr>
        <w:t xml:space="preserve"> is equal to 0 or both VspRefLXFlag[ mbPartIdx ] is equal to 1 and bvsp_flag_lX[ mbPartIdx ] is equal to 0, the following applies:</w:t>
      </w:r>
    </w:p>
    <w:p w:rsidR="00650425" w:rsidRPr="00650425" w:rsidRDefault="00650425" w:rsidP="00650425">
      <w:pPr>
        <w:tabs>
          <w:tab w:val="left" w:pos="400"/>
          <w:tab w:val="left" w:pos="1191"/>
          <w:tab w:val="left" w:pos="1588"/>
          <w:tab w:val="left" w:pos="1985"/>
        </w:tabs>
        <w:spacing w:before="136"/>
        <w:ind w:left="15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When predFlagLX is equal to 1 and DepthFlag is equal to 0 and dmvp_flag is equal to 1, the derivation process for luma motion vector prediction in subclause </w:t>
      </w:r>
      <w:fldSimple w:instr=" REF _Ref319670380 \r \h  \* MERGEFORMAT ">
        <w:r w:rsidRPr="00650425">
          <w:rPr>
            <w:rFonts w:ascii="Times New Roman" w:eastAsia="Times New Roman" w:hAnsi="Times New Roman" w:cs="Times New Roman"/>
            <w:lang w:val="en-GB"/>
          </w:rPr>
          <w:t>J.8.2.1.7</w:t>
        </w:r>
      </w:fldSimple>
      <w:r w:rsidRPr="00650425">
        <w:rPr>
          <w:rFonts w:ascii="Times New Roman" w:eastAsia="Times New Roman" w:hAnsi="Times New Roman" w:cs="Times New Roman"/>
          <w:lang w:val="en-GB"/>
        </w:rPr>
        <w:t xml:space="preserve"> is invoked with mbPartIdx subMbPartIdx, refIdxLX, and currSubMbType as the inputs and the output being mvpLX. </w:t>
      </w:r>
    </w:p>
    <w:p w:rsidR="00650425" w:rsidRPr="00650425" w:rsidRDefault="00650425" w:rsidP="00650425">
      <w:pPr>
        <w:tabs>
          <w:tab w:val="left" w:pos="400"/>
          <w:tab w:val="left" w:pos="1191"/>
          <w:tab w:val="left" w:pos="1588"/>
          <w:tab w:val="left" w:pos="1985"/>
        </w:tabs>
        <w:spacing w:before="136"/>
        <w:ind w:left="15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When predFlagLX is equal to 1 and either DepthFlag is equal to 1 or dmvp_flag is equal to </w:t>
      </w:r>
      <w:r w:rsidRPr="00650425">
        <w:rPr>
          <w:rFonts w:ascii="Times New Roman" w:eastAsia="Times New Roman" w:hAnsi="Times New Roman" w:cs="Times New Roman"/>
          <w:lang w:val="en-GB"/>
        </w:rPr>
        <w:lastRenderedPageBreak/>
        <w:t>0, the derivation process for luma motion vector prediction in subclause 8.4.1.3 is invoked with mbPartIdx subMbPartIdx, refIdxLX, and currSubMbType as the inputs and the output being mvpLX.</w:t>
      </w:r>
    </w:p>
    <w:p w:rsidR="00650425" w:rsidRPr="00650425" w:rsidRDefault="00650425" w:rsidP="00650425">
      <w:pPr>
        <w:tabs>
          <w:tab w:val="left" w:pos="400"/>
          <w:tab w:val="left" w:pos="1191"/>
          <w:tab w:val="left" w:pos="1588"/>
          <w:tab w:val="left" w:pos="1985"/>
        </w:tabs>
        <w:spacing w:before="136"/>
        <w:ind w:left="15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r w:rsidRPr="00650425">
        <w:rPr>
          <w:rFonts w:ascii="Times New Roman" w:hAnsi="Times New Roman" w:cs="Times New Roman"/>
        </w:rPr>
        <w:t>The luma motion vectors are derived by</w:t>
      </w:r>
    </w:p>
    <w:p w:rsidR="00650425" w:rsidRPr="00650425" w:rsidRDefault="00650425" w:rsidP="00650425">
      <w:pPr>
        <w:keepLines/>
        <w:tabs>
          <w:tab w:val="left" w:pos="794"/>
          <w:tab w:val="left" w:pos="1191"/>
          <w:tab w:val="left" w:pos="1588"/>
          <w:tab w:val="left" w:pos="1985"/>
          <w:tab w:val="center" w:pos="4849"/>
          <w:tab w:val="right" w:pos="9696"/>
        </w:tabs>
        <w:spacing w:before="193" w:after="240"/>
        <w:ind w:left="1588"/>
        <w:rPr>
          <w:rFonts w:ascii="Times New Roman" w:hAnsi="Times New Roman" w:cs="Times New Roman"/>
        </w:rPr>
      </w:pPr>
      <w:r w:rsidRPr="00650425">
        <w:rPr>
          <w:rFonts w:ascii="Times New Roman" w:hAnsi="Times New Roman" w:cs="Times New Roman"/>
        </w:rPr>
        <w:t>mvLX[ 0 ] = mvpLX[ 0 ] + mvd_lX[ mbPartIdx ][ subMbPartIdx ][ 0 ]</w:t>
      </w:r>
      <w:r w:rsidRPr="00650425">
        <w:rPr>
          <w:rFonts w:ascii="Times New Roman" w:hAnsi="Times New Roman" w:cs="Times New Roman"/>
        </w:rPr>
        <w:tab/>
      </w:r>
      <w:r w:rsidRPr="00650425">
        <w:rPr>
          <w:rFonts w:ascii="Times New Roman" w:hAnsi="Times New Roman" w:cs="Times New Roman"/>
          <w:lang w:val="en-GB"/>
        </w:rPr>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29</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keepLines/>
        <w:tabs>
          <w:tab w:val="left" w:pos="794"/>
          <w:tab w:val="left" w:pos="1191"/>
          <w:tab w:val="left" w:pos="1588"/>
          <w:tab w:val="left" w:pos="1985"/>
          <w:tab w:val="center" w:pos="4849"/>
          <w:tab w:val="right" w:pos="9696"/>
        </w:tabs>
        <w:spacing w:before="193" w:after="240"/>
        <w:ind w:left="1588"/>
        <w:rPr>
          <w:rFonts w:ascii="Times New Roman" w:hAnsi="Times New Roman" w:cs="Times New Roman"/>
        </w:rPr>
      </w:pPr>
      <w:r w:rsidRPr="00650425">
        <w:rPr>
          <w:rFonts w:ascii="Times New Roman" w:hAnsi="Times New Roman" w:cs="Times New Roman"/>
        </w:rPr>
        <w:t>mvLX[ 1 ] = mvpLX[ 1 ] + mvd_lX[ mbPartIdx ][ subMbPartIdx ][ 1 ]</w:t>
      </w:r>
      <w:r w:rsidRPr="00650425">
        <w:rPr>
          <w:rFonts w:ascii="Times New Roman" w:hAnsi="Times New Roman" w:cs="Times New Roman"/>
        </w:rPr>
        <w:tab/>
      </w:r>
      <w:r w:rsidRPr="00650425">
        <w:rPr>
          <w:rFonts w:ascii="Times New Roman" w:eastAsia="Times New Roman" w:hAnsi="Times New Roman" w:cs="Times New Roman"/>
        </w:rPr>
        <w:t>(J-</w:t>
      </w:r>
      <w:r w:rsidRPr="00650425">
        <w:rPr>
          <w:rFonts w:ascii="Times New Roman" w:eastAsia="Times New Roman" w:hAnsi="Times New Roman" w:cs="Times New Roman"/>
        </w:rPr>
        <w:fldChar w:fldCharType="begin"/>
      </w:r>
      <w:r w:rsidRPr="00650425">
        <w:rPr>
          <w:rFonts w:ascii="Times New Roman" w:eastAsia="Times New Roman" w:hAnsi="Times New Roman" w:cs="Times New Roman"/>
        </w:rPr>
        <w:instrText xml:space="preserve"> SEQ Equation  \* ARABIC \n </w:instrText>
      </w:r>
      <w:r w:rsidRPr="00650425">
        <w:rPr>
          <w:rFonts w:ascii="Times New Roman" w:eastAsia="Times New Roman" w:hAnsi="Times New Roman" w:cs="Times New Roman"/>
        </w:rPr>
        <w:fldChar w:fldCharType="separate"/>
      </w:r>
      <w:r w:rsidRPr="00650425">
        <w:rPr>
          <w:rFonts w:ascii="Times New Roman" w:eastAsia="Times New Roman" w:hAnsi="Times New Roman" w:cs="Times New Roman"/>
          <w:noProof/>
        </w:rPr>
        <w:t>30</w:t>
      </w:r>
      <w:r w:rsidRPr="00650425">
        <w:rPr>
          <w:rFonts w:ascii="Times New Roman" w:eastAsia="Times New Roman" w:hAnsi="Times New Roman" w:cs="Times New Roman"/>
          <w:lang w:val="en-GB"/>
        </w:rPr>
        <w:fldChar w:fldCharType="end"/>
      </w:r>
      <w:r w:rsidRPr="00650425">
        <w:rPr>
          <w:rFonts w:ascii="Times New Roman" w:eastAsia="Times New Roman" w:hAnsi="Times New Roman" w:cs="Times New Roman"/>
        </w:rPr>
        <w:t>)</w:t>
      </w:r>
    </w:p>
    <w:p w:rsidR="00650425" w:rsidRPr="00650425" w:rsidRDefault="00650425" w:rsidP="00650425">
      <w:pPr>
        <w:tabs>
          <w:tab w:val="left" w:pos="794"/>
          <w:tab w:val="left" w:pos="1400"/>
          <w:tab w:val="left" w:pos="1588"/>
          <w:tab w:val="left" w:pos="1985"/>
        </w:tabs>
        <w:spacing w:before="86"/>
        <w:ind w:left="1400" w:hanging="364"/>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Otherwise (</w:t>
      </w:r>
      <w:proofErr w:type="gramStart"/>
      <w:r w:rsidRPr="00650425">
        <w:rPr>
          <w:rFonts w:ascii="Times New Roman" w:hAnsi="Times New Roman" w:cs="Times New Roman"/>
          <w:lang w:val="en-CA"/>
        </w:rPr>
        <w:t>VspRefLXFlag[</w:t>
      </w:r>
      <w:proofErr w:type="gramEnd"/>
      <w:r w:rsidRPr="00650425">
        <w:rPr>
          <w:rFonts w:ascii="Times New Roman" w:hAnsi="Times New Roman" w:cs="Times New Roman"/>
          <w:lang w:val="en-CA"/>
        </w:rPr>
        <w:t> mbPartIdx ]</w:t>
      </w:r>
      <w:r w:rsidRPr="00650425">
        <w:rPr>
          <w:rFonts w:ascii="Times New Roman" w:eastAsia="Times New Roman" w:hAnsi="Times New Roman" w:cs="Times New Roman"/>
          <w:lang w:val="en-GB"/>
        </w:rPr>
        <w:t xml:space="preserve"> is equal to 1 and bvsp_flag_lX[ mbPartIdx ] is equal to 1), the following apply:</w:t>
      </w:r>
    </w:p>
    <w:p w:rsidR="00650425" w:rsidRPr="00650425" w:rsidRDefault="00650425" w:rsidP="00650425">
      <w:pPr>
        <w:tabs>
          <w:tab w:val="left" w:pos="400"/>
          <w:tab w:val="left" w:pos="1191"/>
          <w:tab w:val="left" w:pos="1588"/>
          <w:tab w:val="left" w:pos="1985"/>
        </w:tabs>
        <w:spacing w:before="136"/>
        <w:ind w:left="1596" w:hanging="405"/>
        <w:rPr>
          <w:rFonts w:ascii="Times New Roman" w:eastAsia="Times New Roman" w:hAnsi="Times New Roman" w:cs="Times New Roman"/>
          <w:lang w:val="en-GB"/>
        </w:rPr>
      </w:pPr>
      <w:del w:id="122" w:author="Samsung" w:date="2013-10-16T13:33:00Z">
        <w:r w:rsidRPr="00650425" w:rsidDel="00577F5E">
          <w:rPr>
            <w:rFonts w:ascii="Times New Roman" w:eastAsia="Times New Roman" w:hAnsi="Times New Roman" w:cs="Times New Roman"/>
            <w:lang w:val="en-GB"/>
          </w:rPr>
          <w:delText>–</w:delText>
        </w:r>
        <w:r w:rsidRPr="00650425" w:rsidDel="00577F5E">
          <w:rPr>
            <w:rFonts w:ascii="Times New Roman" w:eastAsia="Times New Roman" w:hAnsi="Times New Roman" w:cs="Times New Roman"/>
            <w:lang w:val="en-GB"/>
          </w:rPr>
          <w:tab/>
          <w:delText xml:space="preserve">If TextureFirstFlag is equal to 0, </w:delText>
        </w:r>
      </w:del>
      <w:r w:rsidRPr="00650425">
        <w:rPr>
          <w:rFonts w:ascii="Times New Roman" w:hAnsi="Times New Roman" w:cs="Times New Roman"/>
          <w:bCs/>
          <w:lang w:eastAsia="ja-JP"/>
        </w:rPr>
        <w:t xml:space="preserve">the depth-based disparity value derivation process in subclause </w:t>
      </w:r>
      <w:fldSimple w:instr=" REF _Ref365379271 \r \h  \* MERGEFORMAT ">
        <w:r w:rsidRPr="00650425">
          <w:rPr>
            <w:rFonts w:ascii="Times New Roman" w:hAnsi="Times New Roman" w:cs="Times New Roman"/>
            <w:bCs/>
            <w:lang w:eastAsia="ja-JP"/>
          </w:rPr>
          <w:t>J.8.2.1.1</w:t>
        </w:r>
      </w:fldSimple>
      <w:r w:rsidRPr="00650425">
        <w:rPr>
          <w:rFonts w:ascii="Times New Roman" w:hAnsi="Times New Roman" w:cs="Times New Roman"/>
          <w:bCs/>
          <w:lang w:eastAsia="ja-JP"/>
        </w:rPr>
        <w:t xml:space="preserve"> </w:t>
      </w:r>
      <w:r w:rsidRPr="00650425">
        <w:rPr>
          <w:rFonts w:ascii="Times New Roman" w:eastAsia="Times New Roman" w:hAnsi="Times New Roman" w:cs="Times New Roman"/>
          <w:lang w:val="en-GB"/>
        </w:rPr>
        <w:t>is invoked with depthPic equal to DepthCurrPic, ( textureX, textureY ) equal to the location of the top-left sample of macroblock partition mbPartIdx, tBlWidth equal to</w:t>
      </w:r>
      <w:r w:rsidRPr="00650425" w:rsidDel="007361AB">
        <w:rPr>
          <w:rFonts w:ascii="Times New Roman" w:eastAsia="Times New Roman" w:hAnsi="Times New Roman" w:cs="Times New Roman"/>
          <w:lang w:val="en-GB"/>
        </w:rPr>
        <w:t xml:space="preserve"> </w:t>
      </w:r>
      <w:r w:rsidRPr="00650425">
        <w:rPr>
          <w:rFonts w:ascii="Times New Roman" w:eastAsia="Times New Roman" w:hAnsi="Times New Roman" w:cs="Times New Roman"/>
          <w:lang w:val="en-GB"/>
        </w:rPr>
        <w:t>the width the macroblock partition mbPartIdx, tBlHeight equal to</w:t>
      </w:r>
      <w:r w:rsidRPr="00650425" w:rsidDel="007361AB">
        <w:rPr>
          <w:rFonts w:ascii="Times New Roman" w:eastAsia="Times New Roman" w:hAnsi="Times New Roman" w:cs="Times New Roman"/>
          <w:lang w:val="en-GB"/>
        </w:rPr>
        <w:t xml:space="preserve"> </w:t>
      </w:r>
      <w:r w:rsidRPr="00650425">
        <w:rPr>
          <w:rFonts w:ascii="Times New Roman" w:eastAsia="Times New Roman" w:hAnsi="Times New Roman" w:cs="Times New Roman"/>
          <w:lang w:val="en-GB"/>
        </w:rPr>
        <w:t xml:space="preserve">the height the macroblock partition mbPartIdx, srcViewId equal to view_id and refViewId equal to the view_id of refIdxLX as inputs and the output assigned to mvLX[ 0 ] and mvLX[ 1 ] is set equal to 0. </w:t>
      </w:r>
    </w:p>
    <w:p w:rsidR="00650425" w:rsidRPr="00577F5E" w:rsidDel="00577F5E" w:rsidRDefault="00650425" w:rsidP="00650425">
      <w:pPr>
        <w:tabs>
          <w:tab w:val="left" w:pos="400"/>
          <w:tab w:val="left" w:pos="1191"/>
          <w:tab w:val="left" w:pos="1588"/>
          <w:tab w:val="left" w:pos="1985"/>
        </w:tabs>
        <w:spacing w:before="136"/>
        <w:ind w:left="1596" w:hanging="405"/>
        <w:rPr>
          <w:del w:id="123" w:author="Samsung" w:date="2013-10-16T13:33:00Z"/>
          <w:rFonts w:ascii="Times New Roman" w:eastAsia="Times New Roman" w:hAnsi="Times New Roman" w:cs="Times New Roman" w:hint="eastAsia"/>
          <w:lang w:val="en-GB"/>
        </w:rPr>
      </w:pPr>
      <w:del w:id="124" w:author="Samsung" w:date="2013-10-16T13:33:00Z">
        <w:r w:rsidRPr="00650425" w:rsidDel="00577F5E">
          <w:rPr>
            <w:rFonts w:ascii="Times New Roman" w:eastAsia="Times New Roman" w:hAnsi="Times New Roman" w:cs="Times New Roman"/>
            <w:lang w:val="en-GB"/>
          </w:rPr>
          <w:delText>–</w:delText>
        </w:r>
        <w:r w:rsidRPr="00650425" w:rsidDel="00577F5E">
          <w:rPr>
            <w:rFonts w:ascii="Times New Roman" w:eastAsia="Times New Roman" w:hAnsi="Times New Roman" w:cs="Times New Roman"/>
            <w:lang w:val="en-GB"/>
          </w:rPr>
          <w:tab/>
          <w:delText xml:space="preserve">Otherwise (TextureFirstFlag is equal to 1), </w:delText>
        </w:r>
        <w:r w:rsidRPr="00650425" w:rsidDel="00577F5E">
          <w:rPr>
            <w:rFonts w:ascii="Times New Roman" w:hAnsi="Times New Roman" w:cs="Times New Roman"/>
            <w:bCs/>
            <w:lang w:eastAsia="ja-JP"/>
          </w:rPr>
          <w:delText xml:space="preserve">the depth-based disparity value derivation process in subclause </w:delText>
        </w:r>
        <w:r w:rsidRPr="00650425" w:rsidDel="00577F5E">
          <w:rPr>
            <w:rFonts w:ascii="Times New Roman" w:hAnsi="Times New Roman" w:cs="Times New Roman"/>
            <w:bCs/>
            <w:lang w:eastAsia="ja-JP"/>
          </w:rPr>
          <w:fldChar w:fldCharType="begin"/>
        </w:r>
        <w:r w:rsidRPr="00650425" w:rsidDel="00577F5E">
          <w:rPr>
            <w:rFonts w:ascii="Times New Roman" w:hAnsi="Times New Roman" w:cs="Times New Roman"/>
            <w:bCs/>
            <w:lang w:eastAsia="ja-JP"/>
          </w:rPr>
          <w:delInstrText xml:space="preserve"> REF _Ref365379271 \r \h </w:delInstrText>
        </w:r>
        <w:r w:rsidRPr="00650425" w:rsidDel="00577F5E">
          <w:rPr>
            <w:rFonts w:ascii="Times New Roman" w:hAnsi="Times New Roman" w:cs="Times New Roman"/>
            <w:bCs/>
            <w:lang w:eastAsia="ja-JP"/>
          </w:rPr>
        </w:r>
        <w:r w:rsidDel="00577F5E">
          <w:rPr>
            <w:rFonts w:ascii="Times New Roman" w:hAnsi="Times New Roman" w:cs="Times New Roman"/>
            <w:bCs/>
            <w:lang w:eastAsia="ja-JP"/>
          </w:rPr>
          <w:delInstrText xml:space="preserve"> \* MERGEFORMAT </w:delInstrText>
        </w:r>
        <w:r w:rsidRPr="00650425" w:rsidDel="00577F5E">
          <w:rPr>
            <w:rFonts w:ascii="Times New Roman" w:hAnsi="Times New Roman" w:cs="Times New Roman"/>
            <w:bCs/>
            <w:lang w:eastAsia="ja-JP"/>
          </w:rPr>
          <w:fldChar w:fldCharType="separate"/>
        </w:r>
        <w:r w:rsidRPr="00650425" w:rsidDel="00577F5E">
          <w:rPr>
            <w:rFonts w:ascii="Times New Roman" w:hAnsi="Times New Roman" w:cs="Times New Roman"/>
            <w:bCs/>
            <w:lang w:eastAsia="ja-JP"/>
          </w:rPr>
          <w:delText>J.8.2.1.1</w:delText>
        </w:r>
        <w:r w:rsidRPr="00650425" w:rsidDel="00577F5E">
          <w:rPr>
            <w:rFonts w:ascii="Times New Roman" w:hAnsi="Times New Roman" w:cs="Times New Roman"/>
            <w:bCs/>
            <w:lang w:eastAsia="ja-JP"/>
          </w:rPr>
          <w:fldChar w:fldCharType="end"/>
        </w:r>
        <w:r w:rsidRPr="00650425" w:rsidDel="00577F5E">
          <w:rPr>
            <w:rFonts w:ascii="Times New Roman" w:eastAsia="Times New Roman" w:hAnsi="Times New Roman" w:cs="Times New Roman"/>
            <w:lang w:val="en-GB"/>
          </w:rPr>
          <w:delText xml:space="preserve"> is invoked with depthPic equal to DepthCurrPic, (textureX, textureY) equal to sum of (</w:delText>
        </w:r>
        <w:r w:rsidRPr="00650425" w:rsidDel="00577F5E">
          <w:rPr>
            <w:rFonts w:ascii="Times New Roman" w:hAnsi="Times New Roman" w:cs="Times New Roman"/>
          </w:rPr>
          <w:delText> </w:delText>
        </w:r>
        <w:r w:rsidRPr="00650425" w:rsidDel="00577F5E">
          <w:rPr>
            <w:rFonts w:ascii="Times New Roman" w:eastAsia="Times New Roman" w:hAnsi="Times New Roman" w:cs="Times New Roman"/>
            <w:lang w:val="en-GB"/>
          </w:rPr>
          <w:delText>DvMBX &gt;&gt; 2</w:delText>
        </w:r>
        <w:r w:rsidRPr="00650425" w:rsidDel="00577F5E">
          <w:rPr>
            <w:rFonts w:ascii="Times New Roman" w:hAnsi="Times New Roman" w:cs="Times New Roman"/>
          </w:rPr>
          <w:delText> </w:delText>
        </w:r>
        <w:r w:rsidRPr="00650425" w:rsidDel="00577F5E">
          <w:rPr>
            <w:rFonts w:ascii="Times New Roman" w:eastAsia="Times New Roman" w:hAnsi="Times New Roman" w:cs="Times New Roman"/>
            <w:lang w:val="en-GB"/>
          </w:rPr>
          <w:delText>,</w:delText>
        </w:r>
        <w:r w:rsidRPr="00650425" w:rsidDel="00577F5E">
          <w:rPr>
            <w:rFonts w:ascii="Times New Roman" w:hAnsi="Times New Roman" w:cs="Times New Roman"/>
          </w:rPr>
          <w:delText> </w:delText>
        </w:r>
        <w:r w:rsidRPr="00650425" w:rsidDel="00577F5E">
          <w:rPr>
            <w:rFonts w:ascii="Times New Roman" w:eastAsia="Times New Roman" w:hAnsi="Times New Roman" w:cs="Times New Roman"/>
            <w:lang w:val="en-GB"/>
          </w:rPr>
          <w:delText>0</w:delText>
        </w:r>
        <w:r w:rsidRPr="00650425" w:rsidDel="00577F5E">
          <w:rPr>
            <w:rFonts w:ascii="Times New Roman" w:hAnsi="Times New Roman" w:cs="Times New Roman"/>
          </w:rPr>
          <w:delText> </w:delText>
        </w:r>
        <w:r w:rsidRPr="00650425" w:rsidDel="00577F5E">
          <w:rPr>
            <w:rFonts w:ascii="Times New Roman" w:eastAsia="Times New Roman" w:hAnsi="Times New Roman" w:cs="Times New Roman"/>
            <w:lang w:val="en-GB"/>
          </w:rPr>
          <w:delText xml:space="preserve">) and the location of the top-left sample of current macroblock partition, tBlWidth equal to the width the macroblock partition mbPartIdx, tBlHeight equal to the height the macroblock partition mbPartIdx, srcViewId equal to view_id and refViewId equal to 0 as inputs and the output assigned to mvLX[ 0 ] and mvLX[ 1 ] is set equal to 0. </w:delText>
        </w:r>
      </w:del>
    </w:p>
    <w:p w:rsidR="00650425" w:rsidRPr="00C6749C" w:rsidDel="00577F5E" w:rsidRDefault="00650425" w:rsidP="00650425">
      <w:pPr>
        <w:tabs>
          <w:tab w:val="left" w:pos="400"/>
          <w:tab w:val="left" w:pos="1191"/>
          <w:tab w:val="left" w:pos="1588"/>
          <w:tab w:val="left" w:pos="1985"/>
        </w:tabs>
        <w:spacing w:before="136"/>
        <w:ind w:left="1596" w:hanging="405"/>
        <w:rPr>
          <w:del w:id="125" w:author="Samsung" w:date="2013-10-16T13:33:00Z"/>
          <w:rFonts w:ascii="Times New Roman" w:eastAsia="Times New Roman" w:hAnsi="Times New Roman" w:cs="Times New Roman"/>
          <w:lang w:val="en-GB"/>
        </w:rPr>
      </w:pPr>
    </w:p>
    <w:p w:rsidR="00650425" w:rsidRPr="00650425" w:rsidRDefault="00650425" w:rsidP="00650425">
      <w:pPr>
        <w:tabs>
          <w:tab w:val="left" w:pos="794"/>
          <w:tab w:val="left" w:pos="1191"/>
          <w:tab w:val="left" w:pos="1588"/>
          <w:tab w:val="left" w:pos="1985"/>
        </w:tabs>
        <w:spacing w:before="136"/>
        <w:rPr>
          <w:rFonts w:ascii="Times New Roman" w:hAnsi="Times New Roman" w:cs="Times New Roman"/>
          <w:lang w:val="en-GB"/>
        </w:rPr>
      </w:pPr>
      <w:r w:rsidRPr="00650425">
        <w:rPr>
          <w:rFonts w:ascii="Times New Roman" w:hAnsi="Times New Roman" w:cs="Times New Roman"/>
          <w:lang w:val="en-GB"/>
        </w:rPr>
        <w:t>When ChromaArrayType is not equal to 0 and predFlagLX (with X being either 0 or 1) is equal to 1, the derivation process for chroma motion vectors in subclause </w:t>
      </w:r>
      <w:fldSimple w:instr=" REF _Ref27827244 \r \h  \* MERGEFORMAT " w:fldLock="1">
        <w:r w:rsidRPr="00650425">
          <w:rPr>
            <w:rFonts w:ascii="Times New Roman" w:hAnsi="Times New Roman" w:cs="Times New Roman"/>
            <w:lang w:val="en-GB"/>
          </w:rPr>
          <w:t>8.4.1.4</w:t>
        </w:r>
      </w:fldSimple>
      <w:r w:rsidRPr="00650425">
        <w:rPr>
          <w:rFonts w:ascii="Times New Roman" w:hAnsi="Times New Roman" w:cs="Times New Roman"/>
          <w:lang w:val="en-GB"/>
        </w:rPr>
        <w:t xml:space="preserve"> is invoked with mvLX and refIdxLX as input and the output being mvCLX.</w:t>
      </w:r>
    </w:p>
    <w:p w:rsidR="00650425" w:rsidRDefault="00650425" w:rsidP="00650425">
      <w:pPr>
        <w:pStyle w:val="Annex4"/>
        <w:tabs>
          <w:tab w:val="clear" w:pos="720"/>
          <w:tab w:val="clear" w:pos="794"/>
          <w:tab w:val="clear" w:pos="1588"/>
          <w:tab w:val="left" w:pos="964"/>
          <w:tab w:val="left" w:pos="2200"/>
        </w:tabs>
        <w:textAlignment w:val="auto"/>
        <w:rPr>
          <w:rFonts w:eastAsiaTheme="minorEastAsia" w:hint="eastAsia"/>
          <w:lang w:eastAsia="ko-KR"/>
        </w:rPr>
      </w:pPr>
      <w:bookmarkStart w:id="126" w:name="_Ref365379271"/>
    </w:p>
    <w:p w:rsidR="00650425" w:rsidRPr="00650425" w:rsidRDefault="00650425" w:rsidP="00650425">
      <w:pPr>
        <w:pStyle w:val="Annex4"/>
        <w:tabs>
          <w:tab w:val="clear" w:pos="720"/>
          <w:tab w:val="clear" w:pos="794"/>
          <w:tab w:val="clear" w:pos="1588"/>
          <w:tab w:val="left" w:pos="964"/>
          <w:tab w:val="left" w:pos="2200"/>
        </w:tabs>
        <w:textAlignment w:val="auto"/>
      </w:pPr>
      <w:r>
        <w:rPr>
          <w:rFonts w:eastAsiaTheme="minorEastAsia" w:hint="eastAsia"/>
          <w:lang w:eastAsia="ko-KR"/>
        </w:rPr>
        <w:t xml:space="preserve">J.8.2.1.1 </w:t>
      </w:r>
      <w:r w:rsidRPr="00650425">
        <w:t>Depth-based disparity value derivation process</w:t>
      </w:r>
      <w:bookmarkEnd w:id="126"/>
    </w:p>
    <w:p w:rsidR="00650425" w:rsidRPr="00650425" w:rsidRDefault="00650425" w:rsidP="00650425">
      <w:pPr>
        <w:spacing w:before="136"/>
        <w:rPr>
          <w:rFonts w:ascii="Times New Roman" w:hAnsi="Times New Roman" w:cs="Times New Roman"/>
          <w:lang w:val="en-GB"/>
        </w:rPr>
      </w:pPr>
      <w:r w:rsidRPr="00650425">
        <w:rPr>
          <w:rFonts w:ascii="Times New Roman" w:hAnsi="Times New Roman" w:cs="Times New Roman"/>
          <w:lang w:val="en-GB"/>
        </w:rPr>
        <w:t xml:space="preserve">Inputs to this process are </w:t>
      </w:r>
    </w:p>
    <w:p w:rsidR="00650425" w:rsidRPr="00650425" w:rsidRDefault="00650425" w:rsidP="00650425">
      <w:pPr>
        <w:tabs>
          <w:tab w:val="left" w:pos="400"/>
          <w:tab w:val="left" w:pos="1191"/>
          <w:tab w:val="left" w:pos="1588"/>
          <w:tab w:val="left" w:pos="1985"/>
        </w:tabs>
        <w:spacing w:before="136"/>
        <w:ind w:left="360" w:hanging="360"/>
        <w:rPr>
          <w:rFonts w:ascii="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hAnsi="Times New Roman" w:cs="Times New Roman"/>
          <w:lang w:val="en-GB"/>
        </w:rPr>
        <w:t>a</w:t>
      </w:r>
      <w:proofErr w:type="gramEnd"/>
      <w:r w:rsidRPr="00650425">
        <w:rPr>
          <w:rFonts w:ascii="Times New Roman" w:hAnsi="Times New Roman" w:cs="Times New Roman"/>
          <w:lang w:val="en-GB"/>
        </w:rPr>
        <w:t xml:space="preserve"> decoded depth view component depthPic, </w:t>
      </w:r>
    </w:p>
    <w:p w:rsidR="00650425" w:rsidRPr="00650425" w:rsidRDefault="00650425" w:rsidP="00650425">
      <w:pPr>
        <w:tabs>
          <w:tab w:val="left" w:pos="400"/>
          <w:tab w:val="left" w:pos="1191"/>
          <w:tab w:val="left" w:pos="1588"/>
          <w:tab w:val="left" w:pos="1985"/>
        </w:tabs>
        <w:spacing w:before="136"/>
        <w:ind w:left="360" w:hanging="360"/>
        <w:rPr>
          <w:rFonts w:ascii="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hAnsi="Times New Roman" w:cs="Times New Roman"/>
          <w:lang w:val="en-GB"/>
        </w:rPr>
        <w:t>the</w:t>
      </w:r>
      <w:proofErr w:type="gramEnd"/>
      <w:r w:rsidRPr="00650425">
        <w:rPr>
          <w:rFonts w:ascii="Times New Roman" w:hAnsi="Times New Roman" w:cs="Times New Roman"/>
          <w:lang w:val="en-GB"/>
        </w:rPr>
        <w:t xml:space="preserve"> location (textureX, textureY) of the block in a texture view component for which the disparity value is derived, </w:t>
      </w:r>
    </w:p>
    <w:p w:rsidR="00650425" w:rsidRPr="00650425" w:rsidRDefault="00650425" w:rsidP="00650425">
      <w:pPr>
        <w:tabs>
          <w:tab w:val="left" w:pos="400"/>
          <w:tab w:val="left" w:pos="1191"/>
          <w:tab w:val="left" w:pos="1588"/>
          <w:tab w:val="left" w:pos="1985"/>
        </w:tabs>
        <w:spacing w:before="136"/>
        <w:ind w:left="360" w:hanging="360"/>
        <w:rPr>
          <w:rFonts w:ascii="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hAnsi="Times New Roman" w:cs="Times New Roman"/>
          <w:lang w:val="en-GB"/>
        </w:rPr>
        <w:t>the</w:t>
      </w:r>
      <w:proofErr w:type="gramEnd"/>
      <w:r w:rsidRPr="00650425">
        <w:rPr>
          <w:rFonts w:ascii="Times New Roman" w:hAnsi="Times New Roman" w:cs="Times New Roman"/>
          <w:lang w:val="en-GB"/>
        </w:rPr>
        <w:t xml:space="preserve"> width tBlWidth and the height tBlHeight of the block in a texture view component for which the disparity value is derived,</w:t>
      </w:r>
    </w:p>
    <w:p w:rsidR="00650425" w:rsidRPr="00650425" w:rsidRDefault="00650425" w:rsidP="00650425">
      <w:pPr>
        <w:tabs>
          <w:tab w:val="left" w:pos="400"/>
          <w:tab w:val="left" w:pos="1191"/>
          <w:tab w:val="left" w:pos="1588"/>
          <w:tab w:val="left" w:pos="1985"/>
        </w:tabs>
        <w:spacing w:before="136"/>
        <w:ind w:left="360" w:hanging="360"/>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the</w:t>
      </w:r>
      <w:proofErr w:type="gramEnd"/>
      <w:r w:rsidRPr="00650425">
        <w:rPr>
          <w:rFonts w:ascii="Times New Roman" w:eastAsia="Times New Roman" w:hAnsi="Times New Roman" w:cs="Times New Roman"/>
          <w:lang w:val="en-GB"/>
        </w:rPr>
        <w:t xml:space="preserve"> view_id value srcViewId of the texture view component for which the disparity value is derived, and</w:t>
      </w:r>
    </w:p>
    <w:p w:rsidR="00650425" w:rsidRPr="00650425" w:rsidRDefault="00650425" w:rsidP="00650425">
      <w:pPr>
        <w:tabs>
          <w:tab w:val="left" w:pos="400"/>
          <w:tab w:val="left" w:pos="1191"/>
          <w:tab w:val="left" w:pos="1588"/>
          <w:tab w:val="left" w:pos="1985"/>
        </w:tabs>
        <w:spacing w:before="136"/>
        <w:ind w:left="360" w:hanging="360"/>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the</w:t>
      </w:r>
      <w:proofErr w:type="gramEnd"/>
      <w:r w:rsidRPr="00650425">
        <w:rPr>
          <w:rFonts w:ascii="Times New Roman" w:eastAsia="Times New Roman" w:hAnsi="Times New Roman" w:cs="Times New Roman"/>
          <w:lang w:val="en-GB"/>
        </w:rPr>
        <w:t xml:space="preserve"> view_id value refViewId of the reference view for the disparity value.</w:t>
      </w:r>
    </w:p>
    <w:p w:rsidR="00650425" w:rsidRPr="00650425" w:rsidRDefault="00650425" w:rsidP="00650425">
      <w:pPr>
        <w:tabs>
          <w:tab w:val="left" w:pos="400"/>
          <w:tab w:val="left" w:pos="1191"/>
          <w:tab w:val="left" w:pos="1588"/>
          <w:tab w:val="left" w:pos="1985"/>
        </w:tabs>
        <w:spacing w:before="136"/>
        <w:ind w:left="360" w:hanging="360"/>
        <w:rPr>
          <w:rFonts w:ascii="Times New Roman" w:hAnsi="Times New Roman" w:cs="Times New Roman"/>
          <w:lang w:val="en-GB"/>
        </w:rPr>
      </w:pPr>
      <w:r w:rsidRPr="00650425">
        <w:rPr>
          <w:rFonts w:ascii="Times New Roman" w:eastAsia="Times New Roman" w:hAnsi="Times New Roman" w:cs="Times New Roman"/>
          <w:lang w:val="en-GB"/>
        </w:rPr>
        <w:t>Output of this process is a disparity value dispVal.</w:t>
      </w:r>
    </w:p>
    <w:p w:rsidR="00650425" w:rsidRPr="00650425" w:rsidRDefault="00650425" w:rsidP="00650425">
      <w:pPr>
        <w:tabs>
          <w:tab w:val="left" w:pos="794"/>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The derivation of the disparity value dispVal is specified with the following ordered steps.</w:t>
      </w:r>
    </w:p>
    <w:p w:rsidR="00650425" w:rsidRPr="00650425" w:rsidRDefault="00650425" w:rsidP="00741D1A">
      <w:pPr>
        <w:widowControl/>
        <w:numPr>
          <w:ilvl w:val="0"/>
          <w:numId w:val="22"/>
        </w:numPr>
        <w:tabs>
          <w:tab w:val="left" w:pos="300"/>
          <w:tab w:val="left" w:pos="1191"/>
          <w:tab w:val="left" w:pos="1588"/>
          <w:tab w:val="left" w:pos="1985"/>
        </w:tabs>
        <w:wordWrap/>
        <w:overflowPunct w:val="0"/>
        <w:adjustRightInd w:val="0"/>
        <w:spacing w:before="136"/>
        <w:textAlignment w:val="baseline"/>
        <w:rPr>
          <w:rFonts w:ascii="Times New Roman" w:eastAsia="Times New Roman" w:hAnsi="Times New Roman" w:cs="Times New Roman"/>
          <w:lang w:val="en-GB"/>
        </w:rPr>
        <w:pPrChange w:id="127" w:author="Samsung" w:date="2013-10-16T14:41:00Z">
          <w:pPr>
            <w:widowControl/>
            <w:numPr>
              <w:numId w:val="27"/>
            </w:numPr>
            <w:tabs>
              <w:tab w:val="left" w:pos="300"/>
              <w:tab w:val="num" w:pos="360"/>
              <w:tab w:val="left" w:pos="1191"/>
              <w:tab w:val="left" w:pos="1588"/>
              <w:tab w:val="left" w:pos="1985"/>
            </w:tabs>
            <w:wordWrap/>
            <w:overflowPunct w:val="0"/>
            <w:adjustRightInd w:val="0"/>
            <w:spacing w:before="136"/>
            <w:textAlignment w:val="baseline"/>
          </w:pPr>
        </w:pPrChange>
      </w:pPr>
      <w:r w:rsidRPr="00650425">
        <w:rPr>
          <w:rFonts w:ascii="Times New Roman" w:eastAsia="Times New Roman" w:hAnsi="Times New Roman" w:cs="Times New Roman"/>
          <w:lang w:val="en-GB"/>
        </w:rPr>
        <w:t>The variables depthX, depthY, blWidth and blHeight are specified as follows:</w:t>
      </w:r>
    </w:p>
    <w:p w:rsidR="00650425" w:rsidRPr="00650425" w:rsidRDefault="00650425" w:rsidP="00650425">
      <w:pPr>
        <w:keepNext/>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rPr>
      </w:pPr>
      <w:r w:rsidRPr="00650425">
        <w:rPr>
          <w:rFonts w:ascii="Times New Roman" w:hAnsi="Times New Roman" w:cs="Times New Roman"/>
        </w:rPr>
        <w:lastRenderedPageBreak/>
        <w:t xml:space="preserve">dHM = </w:t>
      </w:r>
      <w:r w:rsidRPr="00650425">
        <w:rPr>
          <w:rFonts w:ascii="Times New Roman" w:hAnsi="Times New Roman" w:cs="Times New Roman"/>
          <w:lang w:val="en-GB"/>
        </w:rPr>
        <w:t>depth_hor_mult_minus1 + 1</w:t>
      </w:r>
      <w:r w:rsidRPr="00650425">
        <w:rPr>
          <w:rFonts w:ascii="Times New Roman" w:hAnsi="Times New Roman" w:cs="Times New Roman"/>
          <w:lang w:val="en-GB"/>
        </w:rPr>
        <w:br/>
        <w:t>dVM = depth_ver_mult_minus1 + 1</w:t>
      </w:r>
      <w:r w:rsidRPr="00650425">
        <w:rPr>
          <w:rFonts w:ascii="Times New Roman" w:hAnsi="Times New Roman" w:cs="Times New Roman"/>
          <w:lang w:val="en-GB"/>
        </w:rPr>
        <w:br/>
      </w:r>
      <w:r w:rsidRPr="00650425">
        <w:rPr>
          <w:rFonts w:ascii="Times New Roman" w:hAnsi="Times New Roman" w:cs="Times New Roman"/>
        </w:rPr>
        <w:t xml:space="preserve">depthX = Clip3( DepthCropLeftCoord, DepthCropRightCoord, </w:t>
      </w:r>
      <w:r w:rsidRPr="00650425">
        <w:rPr>
          <w:rFonts w:ascii="Times New Roman" w:hAnsi="Times New Roman" w:cs="Times New Roman"/>
        </w:rPr>
        <w:br/>
      </w:r>
      <w:r w:rsidRPr="00650425">
        <w:rPr>
          <w:rFonts w:ascii="Times New Roman" w:hAnsi="Times New Roman" w:cs="Times New Roman"/>
        </w:rPr>
        <w:tab/>
        <w:t>( ( textureX + grid_pos_x[ srcViewId ] )* dHM ) &gt;&gt; depth_hor_rsh )</w:t>
      </w:r>
      <w:r w:rsidRPr="00650425">
        <w:rPr>
          <w:rFonts w:ascii="Times New Roman" w:hAnsi="Times New Roman" w:cs="Times New Roman"/>
          <w:lang w:val="en-GB"/>
        </w:rPr>
        <w:br/>
        <w:t xml:space="preserve">depthY = </w:t>
      </w:r>
      <w:r w:rsidRPr="00650425">
        <w:rPr>
          <w:rFonts w:ascii="Times New Roman" w:hAnsi="Times New Roman" w:cs="Times New Roman"/>
        </w:rPr>
        <w:t>Clip3( DepthCropTopCoord, DepthCropBottomCoord,</w:t>
      </w:r>
      <w:r w:rsidRPr="00650425">
        <w:rPr>
          <w:rFonts w:ascii="Times New Roman" w:hAnsi="Times New Roman" w:cs="Times New Roman"/>
          <w:lang w:val="en-GB"/>
        </w:rPr>
        <w:t xml:space="preserve"> </w:t>
      </w:r>
      <w:r w:rsidRPr="00650425">
        <w:rPr>
          <w:rFonts w:ascii="Times New Roman" w:hAnsi="Times New Roman" w:cs="Times New Roman"/>
          <w:lang w:val="en-GB"/>
        </w:rPr>
        <w:br/>
      </w:r>
      <w:r w:rsidRPr="00650425">
        <w:rPr>
          <w:rFonts w:ascii="Times New Roman" w:hAnsi="Times New Roman" w:cs="Times New Roman"/>
          <w:lang w:val="en-GB"/>
        </w:rPr>
        <w:tab/>
        <w:t xml:space="preserve">( ( </w:t>
      </w:r>
      <w:r w:rsidRPr="00650425">
        <w:rPr>
          <w:rFonts w:ascii="Times New Roman" w:hAnsi="Times New Roman" w:cs="Times New Roman"/>
        </w:rPr>
        <w:t>textureY + grid_pos_y[ srcViewId ] ) * dVM</w:t>
      </w:r>
      <w:r w:rsidRPr="00650425">
        <w:rPr>
          <w:rFonts w:ascii="Times New Roman" w:hAnsi="Times New Roman" w:cs="Times New Roman"/>
          <w:lang w:val="en-GB"/>
        </w:rPr>
        <w:t xml:space="preserve"> ) &gt;&gt; depth_ver_rsh )</w:t>
      </w:r>
      <w:r w:rsidRPr="00650425">
        <w:rPr>
          <w:rFonts w:ascii="Times New Roman" w:hAnsi="Times New Roman" w:cs="Times New Roman"/>
          <w:lang w:val="en-GB"/>
        </w:rPr>
        <w:br/>
        <w:t xml:space="preserve">depthXN = </w:t>
      </w:r>
      <w:r w:rsidRPr="00650425">
        <w:rPr>
          <w:rFonts w:ascii="Times New Roman" w:hAnsi="Times New Roman" w:cs="Times New Roman"/>
        </w:rPr>
        <w:t>Clip3( DepthCropLeftCoord, DepthCropRightCoord,</w:t>
      </w:r>
      <w:r w:rsidRPr="00650425">
        <w:rPr>
          <w:rFonts w:ascii="Times New Roman" w:hAnsi="Times New Roman" w:cs="Times New Roman"/>
          <w:lang w:val="en-GB"/>
        </w:rPr>
        <w:t xml:space="preserve"> </w:t>
      </w:r>
      <w:r w:rsidRPr="00650425">
        <w:rPr>
          <w:rFonts w:ascii="Times New Roman" w:hAnsi="Times New Roman" w:cs="Times New Roman"/>
          <w:lang w:val="en-GB"/>
        </w:rPr>
        <w:br/>
      </w:r>
      <w:r w:rsidRPr="00650425">
        <w:rPr>
          <w:rFonts w:ascii="Times New Roman" w:hAnsi="Times New Roman" w:cs="Times New Roman"/>
          <w:lang w:val="en-GB"/>
        </w:rPr>
        <w:tab/>
        <w:t xml:space="preserve">( </w:t>
      </w:r>
      <w:r w:rsidRPr="00650425">
        <w:rPr>
          <w:rFonts w:ascii="Times New Roman" w:hAnsi="Times New Roman" w:cs="Times New Roman"/>
        </w:rPr>
        <w:t>( textureX + grid_pos_x[ srcViewId ] + tBlWidth – 1 ) * dHM ) &gt;&gt; depth_hor_rsh )</w:t>
      </w:r>
      <w:r w:rsidRPr="00650425">
        <w:rPr>
          <w:rFonts w:ascii="Times New Roman" w:hAnsi="Times New Roman" w:cs="Times New Roman"/>
        </w:rPr>
        <w:tab/>
      </w:r>
      <w:r w:rsidRPr="00650425">
        <w:rPr>
          <w:rFonts w:ascii="Times New Roman" w:hAnsi="Times New Roman" w:cs="Times New Roman"/>
          <w:lang w:val="en-GB"/>
        </w:rPr>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31</w:t>
      </w:r>
      <w:r w:rsidRPr="00650425">
        <w:rPr>
          <w:rFonts w:ascii="Times New Roman" w:hAnsi="Times New Roman" w:cs="Times New Roman"/>
          <w:lang w:val="en-GB"/>
        </w:rPr>
        <w:fldChar w:fldCharType="end"/>
      </w:r>
      <w:r w:rsidRPr="00650425">
        <w:rPr>
          <w:rFonts w:ascii="Times New Roman" w:hAnsi="Times New Roman" w:cs="Times New Roman"/>
          <w:lang w:val="en-GB"/>
        </w:rPr>
        <w:t>)</w:t>
      </w:r>
      <w:r w:rsidRPr="00650425">
        <w:rPr>
          <w:rFonts w:ascii="Times New Roman" w:hAnsi="Times New Roman" w:cs="Times New Roman"/>
        </w:rPr>
        <w:br/>
      </w:r>
      <w:r w:rsidRPr="00650425">
        <w:rPr>
          <w:rFonts w:ascii="Times New Roman" w:hAnsi="Times New Roman" w:cs="Times New Roman"/>
          <w:lang w:val="en-GB"/>
        </w:rPr>
        <w:t xml:space="preserve">depthYN = </w:t>
      </w:r>
      <w:r w:rsidRPr="00650425">
        <w:rPr>
          <w:rFonts w:ascii="Times New Roman" w:hAnsi="Times New Roman" w:cs="Times New Roman"/>
        </w:rPr>
        <w:t>Clip3( DepthCropTopCoord, DepthCropBottomCoord,</w:t>
      </w:r>
      <w:r w:rsidRPr="00650425">
        <w:rPr>
          <w:rFonts w:ascii="Times New Roman" w:hAnsi="Times New Roman" w:cs="Times New Roman"/>
          <w:lang w:val="en-GB"/>
        </w:rPr>
        <w:t xml:space="preserve"> </w:t>
      </w:r>
      <w:r w:rsidRPr="00650425">
        <w:rPr>
          <w:rFonts w:ascii="Times New Roman" w:hAnsi="Times New Roman" w:cs="Times New Roman"/>
          <w:lang w:val="en-GB"/>
        </w:rPr>
        <w:br/>
      </w:r>
      <w:r w:rsidRPr="00650425">
        <w:rPr>
          <w:rFonts w:ascii="Times New Roman" w:hAnsi="Times New Roman" w:cs="Times New Roman"/>
          <w:lang w:val="en-GB"/>
        </w:rPr>
        <w:tab/>
        <w:t xml:space="preserve">( </w:t>
      </w:r>
      <w:r w:rsidRPr="00650425">
        <w:rPr>
          <w:rFonts w:ascii="Times New Roman" w:hAnsi="Times New Roman" w:cs="Times New Roman"/>
        </w:rPr>
        <w:t>( textureY + grid_pos_y[ srcViewId ] + tBlHeight – 1 ) * dVM</w:t>
      </w:r>
      <w:r w:rsidRPr="00650425">
        <w:rPr>
          <w:rFonts w:ascii="Times New Roman" w:hAnsi="Times New Roman" w:cs="Times New Roman"/>
          <w:lang w:val="en-GB"/>
        </w:rPr>
        <w:t xml:space="preserve"> ) &gt;&gt; depth_ver_rsh )</w:t>
      </w:r>
      <w:r w:rsidRPr="00650425">
        <w:rPr>
          <w:rFonts w:ascii="Times New Roman" w:hAnsi="Times New Roman" w:cs="Times New Roman"/>
          <w:lang w:val="en-GB"/>
        </w:rPr>
        <w:br/>
        <w:t>blWidth = depthXN – depthX + 1</w:t>
      </w:r>
      <w:r w:rsidRPr="00650425">
        <w:rPr>
          <w:rFonts w:ascii="Times New Roman" w:hAnsi="Times New Roman" w:cs="Times New Roman"/>
          <w:lang w:val="en-GB"/>
        </w:rPr>
        <w:br/>
        <w:t>blHeight = depthYN – depthY + 1</w:t>
      </w:r>
    </w:p>
    <w:p w:rsidR="00650425" w:rsidRPr="00650425" w:rsidRDefault="00650425" w:rsidP="00741D1A">
      <w:pPr>
        <w:widowControl/>
        <w:numPr>
          <w:ilvl w:val="0"/>
          <w:numId w:val="22"/>
        </w:numPr>
        <w:tabs>
          <w:tab w:val="left" w:pos="300"/>
          <w:tab w:val="left" w:pos="1191"/>
          <w:tab w:val="left" w:pos="1588"/>
          <w:tab w:val="left" w:pos="1985"/>
        </w:tabs>
        <w:wordWrap/>
        <w:overflowPunct w:val="0"/>
        <w:adjustRightInd w:val="0"/>
        <w:spacing w:before="136"/>
        <w:textAlignment w:val="baseline"/>
        <w:rPr>
          <w:rFonts w:ascii="Times New Roman" w:eastAsia="Times New Roman" w:hAnsi="Times New Roman" w:cs="Times New Roman"/>
          <w:lang w:val="en-GB"/>
        </w:rPr>
        <w:pPrChange w:id="128" w:author="Samsung" w:date="2013-10-16T14:41:00Z">
          <w:pPr>
            <w:widowControl/>
            <w:numPr>
              <w:numId w:val="27"/>
            </w:numPr>
            <w:tabs>
              <w:tab w:val="left" w:pos="300"/>
              <w:tab w:val="num" w:pos="360"/>
              <w:tab w:val="left" w:pos="1191"/>
              <w:tab w:val="left" w:pos="1588"/>
              <w:tab w:val="left" w:pos="1985"/>
            </w:tabs>
            <w:wordWrap/>
            <w:overflowPunct w:val="0"/>
            <w:adjustRightInd w:val="0"/>
            <w:spacing w:before="136"/>
            <w:textAlignment w:val="baseline"/>
          </w:pPr>
        </w:pPrChange>
      </w:pPr>
      <w:r w:rsidRPr="00650425">
        <w:rPr>
          <w:rFonts w:ascii="Times New Roman" w:eastAsia="Times New Roman" w:hAnsi="Times New Roman" w:cs="Times New Roman"/>
          <w:lang w:val="en-GB"/>
        </w:rPr>
        <w:t xml:space="preserve">The variable </w:t>
      </w:r>
      <w:r w:rsidRPr="00650425">
        <w:rPr>
          <w:rFonts w:ascii="Times New Roman" w:eastAsia="맑은 고딕" w:hAnsi="Times New Roman" w:cs="Times New Roman"/>
          <w:lang w:val="en-GB"/>
        </w:rPr>
        <w:t>max</w:t>
      </w:r>
      <w:r w:rsidRPr="00650425">
        <w:rPr>
          <w:rFonts w:ascii="Times New Roman" w:eastAsia="Times New Roman" w:hAnsi="Times New Roman" w:cs="Times New Roman"/>
          <w:lang w:val="en-GB"/>
        </w:rPr>
        <w:t>Depth is specified as follows:</w:t>
      </w:r>
    </w:p>
    <w:p w:rsidR="00650425" w:rsidRPr="00650425" w:rsidRDefault="00650425" w:rsidP="00650425">
      <w:pPr>
        <w:keepNext/>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rPr>
      </w:pPr>
      <w:r w:rsidRPr="00650425">
        <w:rPr>
          <w:rFonts w:ascii="Times New Roman" w:hAnsi="Times New Roman" w:cs="Times New Roman"/>
        </w:rPr>
        <w:t xml:space="preserve">maxDepth = </w:t>
      </w:r>
      <w:r w:rsidRPr="00650425">
        <w:rPr>
          <w:rFonts w:ascii="Times New Roman" w:eastAsia="맑은 고딕" w:hAnsi="Times New Roman" w:cs="Times New Roman"/>
        </w:rPr>
        <w:t>INT_MIN</w:t>
      </w:r>
      <w:r w:rsidRPr="00650425">
        <w:rPr>
          <w:rFonts w:ascii="Times New Roman" w:hAnsi="Times New Roman" w:cs="Times New Roman"/>
        </w:rPr>
        <w:br/>
        <w:t>for( j = 0; j &lt; blHeight; j += ( blHeight – 1 ) )</w:t>
      </w:r>
      <w:r w:rsidRPr="00650425">
        <w:rPr>
          <w:rFonts w:ascii="Times New Roman" w:hAnsi="Times New Roman" w:cs="Times New Roman"/>
        </w:rPr>
        <w:br/>
      </w:r>
      <w:r w:rsidRPr="00650425">
        <w:rPr>
          <w:rFonts w:ascii="Times New Roman" w:hAnsi="Times New Roman" w:cs="Times New Roman"/>
        </w:rPr>
        <w:tab/>
        <w:t>for( i = 0; i &lt; blWidth; i += ( blWidth – 1 ) )</w:t>
      </w:r>
      <w:r w:rsidRPr="00650425">
        <w:rPr>
          <w:rFonts w:ascii="Times New Roman" w:hAnsi="Times New Roman" w:cs="Times New Roman"/>
        </w:rPr>
        <w:tab/>
      </w:r>
      <w:r w:rsidRPr="00650425">
        <w:rPr>
          <w:rFonts w:ascii="Times New Roman" w:hAnsi="Times New Roman" w:cs="Times New Roman"/>
        </w:rPr>
        <w:tab/>
      </w:r>
      <w:r w:rsidRPr="00650425">
        <w:rPr>
          <w:rFonts w:ascii="Times New Roman" w:hAnsi="Times New Roman" w:cs="Times New Roman"/>
          <w:lang w:val="en-GB"/>
        </w:rPr>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32</w:t>
      </w:r>
      <w:r w:rsidRPr="00650425">
        <w:rPr>
          <w:rFonts w:ascii="Times New Roman" w:hAnsi="Times New Roman" w:cs="Times New Roman"/>
          <w:lang w:val="en-GB"/>
        </w:rPr>
        <w:fldChar w:fldCharType="end"/>
      </w:r>
      <w:r w:rsidRPr="00650425">
        <w:rPr>
          <w:rFonts w:ascii="Times New Roman" w:hAnsi="Times New Roman" w:cs="Times New Roman"/>
          <w:lang w:val="en-GB"/>
        </w:rPr>
        <w:t>)</w:t>
      </w:r>
      <w:r w:rsidRPr="00650425">
        <w:rPr>
          <w:rFonts w:ascii="Times New Roman" w:hAnsi="Times New Roman" w:cs="Times New Roman"/>
        </w:rPr>
        <w:br/>
      </w:r>
      <w:r w:rsidRPr="00650425">
        <w:rPr>
          <w:rFonts w:ascii="Times New Roman" w:hAnsi="Times New Roman" w:cs="Times New Roman"/>
        </w:rPr>
        <w:tab/>
      </w:r>
      <w:r w:rsidRPr="00650425">
        <w:rPr>
          <w:rFonts w:ascii="Times New Roman" w:hAnsi="Times New Roman" w:cs="Times New Roman"/>
        </w:rPr>
        <w:tab/>
      </w:r>
      <w:r w:rsidRPr="00650425">
        <w:rPr>
          <w:rFonts w:ascii="Times New Roman" w:eastAsia="맑은 고딕" w:hAnsi="Times New Roman" w:cs="Times New Roman"/>
        </w:rPr>
        <w:t>if(</w:t>
      </w:r>
      <w:r w:rsidRPr="00650425">
        <w:rPr>
          <w:rFonts w:ascii="Times New Roman" w:hAnsi="Times New Roman" w:cs="Times New Roman"/>
        </w:rPr>
        <w:t xml:space="preserve"> depthPic[ depthX + i, depthY + j ] </w:t>
      </w:r>
      <w:r w:rsidRPr="00650425">
        <w:rPr>
          <w:rFonts w:ascii="Times New Roman" w:eastAsia="맑은 고딕" w:hAnsi="Times New Roman" w:cs="Times New Roman"/>
        </w:rPr>
        <w:t xml:space="preserve">&gt; maxDepth ) </w:t>
      </w:r>
      <w:r w:rsidRPr="00650425">
        <w:rPr>
          <w:rFonts w:ascii="Times New Roman" w:eastAsia="맑은 고딕" w:hAnsi="Times New Roman" w:cs="Times New Roman"/>
        </w:rPr>
        <w:br/>
      </w:r>
      <w:r w:rsidRPr="00650425">
        <w:rPr>
          <w:rFonts w:ascii="Times New Roman" w:eastAsia="맑은 고딕" w:hAnsi="Times New Roman" w:cs="Times New Roman"/>
        </w:rPr>
        <w:tab/>
      </w:r>
      <w:r w:rsidRPr="00650425">
        <w:rPr>
          <w:rFonts w:ascii="Times New Roman" w:eastAsia="맑은 고딕" w:hAnsi="Times New Roman" w:cs="Times New Roman"/>
        </w:rPr>
        <w:tab/>
      </w:r>
      <w:r w:rsidRPr="00650425">
        <w:rPr>
          <w:rFonts w:ascii="Times New Roman" w:eastAsia="맑은 고딕" w:hAnsi="Times New Roman" w:cs="Times New Roman"/>
        </w:rPr>
        <w:tab/>
        <w:t>maxDepth =</w:t>
      </w:r>
      <w:r w:rsidRPr="00650425">
        <w:rPr>
          <w:rFonts w:ascii="Times New Roman" w:hAnsi="Times New Roman" w:cs="Times New Roman"/>
        </w:rPr>
        <w:t xml:space="preserve"> depthPic[ depthX + i, depthY + j ]</w:t>
      </w:r>
    </w:p>
    <w:p w:rsidR="00650425" w:rsidRPr="00650425" w:rsidRDefault="00650425" w:rsidP="00741D1A">
      <w:pPr>
        <w:widowControl/>
        <w:numPr>
          <w:ilvl w:val="0"/>
          <w:numId w:val="22"/>
        </w:numPr>
        <w:tabs>
          <w:tab w:val="left" w:pos="300"/>
          <w:tab w:val="left" w:pos="1191"/>
          <w:tab w:val="left" w:pos="1588"/>
          <w:tab w:val="left" w:pos="1985"/>
        </w:tabs>
        <w:wordWrap/>
        <w:overflowPunct w:val="0"/>
        <w:adjustRightInd w:val="0"/>
        <w:spacing w:before="136"/>
        <w:textAlignment w:val="baseline"/>
        <w:rPr>
          <w:rFonts w:ascii="Times New Roman" w:eastAsia="Times New Roman" w:hAnsi="Times New Roman" w:cs="Times New Roman"/>
          <w:lang w:val="en-GB"/>
        </w:rPr>
        <w:pPrChange w:id="129" w:author="Samsung" w:date="2013-10-16T14:41:00Z">
          <w:pPr>
            <w:widowControl/>
            <w:numPr>
              <w:numId w:val="27"/>
            </w:numPr>
            <w:tabs>
              <w:tab w:val="left" w:pos="300"/>
              <w:tab w:val="num" w:pos="360"/>
              <w:tab w:val="left" w:pos="1191"/>
              <w:tab w:val="left" w:pos="1588"/>
              <w:tab w:val="left" w:pos="1985"/>
            </w:tabs>
            <w:wordWrap/>
            <w:overflowPunct w:val="0"/>
            <w:adjustRightInd w:val="0"/>
            <w:spacing w:before="136"/>
            <w:textAlignment w:val="baseline"/>
          </w:pPr>
        </w:pPrChange>
      </w:pPr>
      <w:r w:rsidRPr="00650425">
        <w:rPr>
          <w:rFonts w:ascii="Times New Roman" w:eastAsia="Times New Roman" w:hAnsi="Times New Roman" w:cs="Times New Roman"/>
          <w:lang w:val="en-GB"/>
        </w:rPr>
        <w:t>The variable dispVal is specified as follows:</w:t>
      </w:r>
    </w:p>
    <w:p w:rsidR="00650425" w:rsidRPr="00650425" w:rsidRDefault="00650425" w:rsidP="00650425">
      <w:pPr>
        <w:keepNext/>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rPr>
      </w:pPr>
      <w:r w:rsidRPr="00650425">
        <w:rPr>
          <w:rFonts w:ascii="Times New Roman" w:hAnsi="Times New Roman" w:cs="Times New Roman"/>
          <w:lang w:val="en-GB"/>
        </w:rPr>
        <w:t xml:space="preserve">log2Div = </w:t>
      </w:r>
      <w:r w:rsidRPr="00650425">
        <w:rPr>
          <w:rFonts w:ascii="Times New Roman" w:hAnsi="Times New Roman" w:cs="Times New Roman"/>
        </w:rPr>
        <w:t>BitDepth</w:t>
      </w:r>
      <w:r w:rsidRPr="00650425">
        <w:rPr>
          <w:rFonts w:ascii="Times New Roman" w:hAnsi="Times New Roman" w:cs="Times New Roman"/>
          <w:vertAlign w:val="subscript"/>
        </w:rPr>
        <w:t>Y</w:t>
      </w:r>
      <w:r w:rsidRPr="00650425">
        <w:rPr>
          <w:rFonts w:ascii="Times New Roman" w:hAnsi="Times New Roman" w:cs="Times New Roman"/>
        </w:rPr>
        <w:t xml:space="preserve"> + 6</w:t>
      </w:r>
      <w:r w:rsidRPr="00650425">
        <w:rPr>
          <w:rFonts w:ascii="Times New Roman" w:hAnsi="Times New Roman" w:cs="Times New Roman"/>
          <w:lang w:val="en-GB"/>
        </w:rPr>
        <w:br/>
      </w:r>
      <w:r w:rsidRPr="00650425">
        <w:rPr>
          <w:rFonts w:ascii="Times New Roman" w:hAnsi="Times New Roman" w:cs="Times New Roman"/>
        </w:rPr>
        <w:t xml:space="preserve">srcIndex = </w:t>
      </w:r>
      <w:r w:rsidRPr="00650425">
        <w:rPr>
          <w:rFonts w:ascii="Times New Roman" w:hAnsi="Times New Roman" w:cs="Times New Roman"/>
          <w:lang w:eastAsia="ja-JP"/>
        </w:rPr>
        <w:t>ViewIdTo3DVAcquisitionParamIndex( srcViewId )</w:t>
      </w:r>
      <w:r w:rsidRPr="00650425">
        <w:rPr>
          <w:rFonts w:ascii="Times New Roman" w:hAnsi="Times New Roman" w:cs="Times New Roman"/>
          <w:lang w:eastAsia="ja-JP"/>
        </w:rPr>
        <w:br/>
        <w:t>refIndex = ViewIdTo3DVAcquisitionParamIndex( refViewId )</w:t>
      </w:r>
      <w:r w:rsidRPr="00650425">
        <w:rPr>
          <w:rFonts w:ascii="Times New Roman" w:hAnsi="Times New Roman" w:cs="Times New Roman"/>
          <w:lang w:eastAsia="ja-JP"/>
        </w:rPr>
        <w:tab/>
      </w:r>
      <w:r w:rsidRPr="00650425">
        <w:rPr>
          <w:rFonts w:ascii="Times New Roman" w:hAnsi="Times New Roman" w:cs="Times New Roman"/>
          <w:lang w:val="en-GB"/>
        </w:rPr>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33</w:t>
      </w:r>
      <w:r w:rsidRPr="00650425">
        <w:rPr>
          <w:rFonts w:ascii="Times New Roman" w:hAnsi="Times New Roman" w:cs="Times New Roman"/>
          <w:lang w:val="en-GB"/>
        </w:rPr>
        <w:fldChar w:fldCharType="end"/>
      </w:r>
      <w:r w:rsidRPr="00650425">
        <w:rPr>
          <w:rFonts w:ascii="Times New Roman" w:hAnsi="Times New Roman" w:cs="Times New Roman"/>
          <w:lang w:val="en-GB"/>
        </w:rPr>
        <w:t>)</w:t>
      </w:r>
      <w:r w:rsidRPr="00650425">
        <w:rPr>
          <w:rFonts w:ascii="Times New Roman" w:hAnsi="Times New Roman" w:cs="Times New Roman"/>
        </w:rPr>
        <w:br/>
      </w:r>
      <w:r w:rsidRPr="00650425">
        <w:rPr>
          <w:rFonts w:ascii="Times New Roman" w:eastAsia="Times New Roman" w:hAnsi="Times New Roman" w:cs="Times New Roman"/>
          <w:lang w:val="en-GB"/>
        </w:rPr>
        <w:t>dispVal</w:t>
      </w:r>
      <w:r w:rsidRPr="00650425">
        <w:rPr>
          <w:rFonts w:ascii="Times New Roman" w:hAnsi="Times New Roman" w:cs="Times New Roman"/>
        </w:rPr>
        <w:t xml:space="preserve"> = ( NdrInverse[ maxDepth ] * DisparityScale[ dps_id ][ srcIndex ][ refIndex ] + </w:t>
      </w:r>
      <w:r w:rsidRPr="00650425">
        <w:rPr>
          <w:rFonts w:ascii="Times New Roman" w:hAnsi="Times New Roman" w:cs="Times New Roman"/>
        </w:rPr>
        <w:br/>
      </w:r>
      <w:r w:rsidRPr="00650425">
        <w:rPr>
          <w:rFonts w:ascii="Times New Roman" w:hAnsi="Times New Roman" w:cs="Times New Roman"/>
        </w:rPr>
        <w:tab/>
        <w:t>( DisparityOffset[ dps_id ][ srcIndex ][ refIndex ] &lt;&lt; BitDepth</w:t>
      </w:r>
      <w:r w:rsidRPr="00650425">
        <w:rPr>
          <w:rFonts w:ascii="Times New Roman" w:hAnsi="Times New Roman" w:cs="Times New Roman"/>
          <w:vertAlign w:val="subscript"/>
        </w:rPr>
        <w:t>Y</w:t>
      </w:r>
      <w:r w:rsidRPr="00650425">
        <w:rPr>
          <w:rFonts w:ascii="Times New Roman" w:hAnsi="Times New Roman" w:cs="Times New Roman"/>
        </w:rPr>
        <w:t xml:space="preserve"> ) + </w:t>
      </w:r>
      <w:r w:rsidRPr="00650425">
        <w:rPr>
          <w:rFonts w:ascii="Times New Roman" w:hAnsi="Times New Roman" w:cs="Times New Roman"/>
        </w:rPr>
        <w:br/>
      </w:r>
      <w:r w:rsidRPr="00650425">
        <w:rPr>
          <w:rFonts w:ascii="Times New Roman" w:hAnsi="Times New Roman" w:cs="Times New Roman"/>
        </w:rPr>
        <w:tab/>
        <w:t xml:space="preserve">( 1 &lt;&lt; ( log2Div – 1 ) ) ) &gt;&gt; log2Div </w:t>
      </w:r>
    </w:p>
    <w:p w:rsidR="00650425" w:rsidRDefault="00650425" w:rsidP="00650425">
      <w:pPr>
        <w:pStyle w:val="Annex4"/>
        <w:tabs>
          <w:tab w:val="clear" w:pos="720"/>
          <w:tab w:val="clear" w:pos="794"/>
          <w:tab w:val="clear" w:pos="1588"/>
          <w:tab w:val="left" w:pos="964"/>
          <w:tab w:val="left" w:pos="2200"/>
        </w:tabs>
        <w:textAlignment w:val="auto"/>
        <w:rPr>
          <w:rFonts w:eastAsiaTheme="minorEastAsia" w:hint="eastAsia"/>
          <w:lang w:val="en-US" w:eastAsia="ko-KR"/>
        </w:rPr>
      </w:pPr>
      <w:bookmarkStart w:id="130" w:name="_Ref319667633"/>
    </w:p>
    <w:p w:rsidR="00650425" w:rsidRPr="00650425" w:rsidRDefault="00650425" w:rsidP="00650425">
      <w:pPr>
        <w:pStyle w:val="Annex4"/>
        <w:tabs>
          <w:tab w:val="clear" w:pos="720"/>
          <w:tab w:val="clear" w:pos="794"/>
          <w:tab w:val="clear" w:pos="1588"/>
          <w:tab w:val="left" w:pos="964"/>
          <w:tab w:val="left" w:pos="2200"/>
        </w:tabs>
        <w:textAlignment w:val="auto"/>
        <w:rPr>
          <w:rFonts w:eastAsia="MS Mincho"/>
        </w:rPr>
      </w:pPr>
      <w:r>
        <w:rPr>
          <w:rFonts w:eastAsiaTheme="minorEastAsia" w:hint="eastAsia"/>
          <w:lang w:val="en-US" w:eastAsia="ko-KR"/>
        </w:rPr>
        <w:t xml:space="preserve">J.8.2.1.2 </w:t>
      </w:r>
      <w:r w:rsidRPr="00650425">
        <w:rPr>
          <w:rFonts w:eastAsia="MS Mincho"/>
        </w:rPr>
        <w:t>Depth-based derivation process for luma motion vectors for skipped macroblocks in P and SP slices</w:t>
      </w:r>
      <w:bookmarkEnd w:id="130"/>
    </w:p>
    <w:p w:rsidR="00650425" w:rsidRPr="00650425" w:rsidRDefault="00650425" w:rsidP="00650425">
      <w:pPr>
        <w:tabs>
          <w:tab w:val="left" w:pos="794"/>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 xml:space="preserve">This process is invoked when mb_type is equal to P_Skip, nal_unit_type is equal to 21, DepthFlag is equal to 0, dmvp_flag is equal to 1 </w:t>
      </w:r>
      <w:r w:rsidRPr="00650425">
        <w:rPr>
          <w:rFonts w:ascii="Times New Roman" w:eastAsia="맑은 고딕" w:hAnsi="Times New Roman" w:cs="Times New Roman"/>
          <w:lang w:val="en-GB"/>
        </w:rPr>
        <w:t>and MbVSSkipFlag is equal to 0</w:t>
      </w:r>
      <w:r w:rsidRPr="00650425">
        <w:rPr>
          <w:rFonts w:ascii="Times New Roman" w:eastAsia="Times New Roman" w:hAnsi="Times New Roman" w:cs="Times New Roman"/>
          <w:lang w:val="en-GB"/>
        </w:rPr>
        <w:t>.</w:t>
      </w:r>
    </w:p>
    <w:p w:rsidR="00650425" w:rsidRPr="00650425" w:rsidRDefault="00650425" w:rsidP="00650425">
      <w:pPr>
        <w:spacing w:before="136"/>
        <w:rPr>
          <w:rFonts w:ascii="Times New Roman" w:hAnsi="Times New Roman" w:cs="Times New Roman"/>
          <w:lang w:val="en-GB"/>
        </w:rPr>
      </w:pPr>
      <w:r w:rsidRPr="00650425">
        <w:rPr>
          <w:rFonts w:ascii="Times New Roman" w:hAnsi="Times New Roman" w:cs="Times New Roman"/>
          <w:lang w:val="en-GB"/>
        </w:rPr>
        <w:t>Outputs of this process are:</w:t>
      </w:r>
    </w:p>
    <w:p w:rsidR="00650425" w:rsidRPr="00650425" w:rsidRDefault="00650425" w:rsidP="00650425">
      <w:pPr>
        <w:spacing w:before="136"/>
        <w:rPr>
          <w:rFonts w:ascii="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hAnsi="Times New Roman" w:cs="Times New Roman"/>
          <w:lang w:val="en-GB"/>
        </w:rPr>
        <w:t>the</w:t>
      </w:r>
      <w:proofErr w:type="gramEnd"/>
      <w:r w:rsidRPr="00650425">
        <w:rPr>
          <w:rFonts w:ascii="Times New Roman" w:hAnsi="Times New Roman" w:cs="Times New Roman"/>
          <w:lang w:val="en-GB"/>
        </w:rPr>
        <w:t xml:space="preserve"> motion vector mvL0,</w:t>
      </w:r>
    </w:p>
    <w:p w:rsidR="00650425" w:rsidRPr="00650425" w:rsidRDefault="00650425" w:rsidP="00650425">
      <w:pPr>
        <w:spacing w:before="136"/>
        <w:rPr>
          <w:rFonts w:ascii="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hAnsi="Times New Roman" w:cs="Times New Roman"/>
          <w:lang w:val="en-GB"/>
        </w:rPr>
        <w:t>the</w:t>
      </w:r>
      <w:proofErr w:type="gramEnd"/>
      <w:r w:rsidRPr="00650425">
        <w:rPr>
          <w:rFonts w:ascii="Times New Roman" w:hAnsi="Times New Roman" w:cs="Times New Roman"/>
          <w:lang w:val="en-GB"/>
        </w:rPr>
        <w:t xml:space="preserve"> reference index refIdxL0.</w:t>
      </w:r>
    </w:p>
    <w:p w:rsidR="00650425" w:rsidRPr="00650425" w:rsidRDefault="00650425" w:rsidP="00650425">
      <w:pPr>
        <w:spacing w:before="136"/>
        <w:rPr>
          <w:rFonts w:ascii="Times New Roman" w:hAnsi="Times New Roman" w:cs="Times New Roman"/>
          <w:lang w:val="en-GB"/>
        </w:rPr>
      </w:pPr>
      <w:r w:rsidRPr="00650425">
        <w:rPr>
          <w:rFonts w:ascii="Times New Roman" w:hAnsi="Times New Roman" w:cs="Times New Roman"/>
        </w:rPr>
        <w:t>For the derivation of the motion vector mvL0 and refIdxL0 of a P_Skip macroblock type, the following ordered steps are specified:</w:t>
      </w:r>
    </w:p>
    <w:p w:rsidR="00650425" w:rsidRPr="00650425" w:rsidRDefault="00650425" w:rsidP="00741D1A">
      <w:pPr>
        <w:widowControl/>
        <w:numPr>
          <w:ilvl w:val="0"/>
          <w:numId w:val="20"/>
        </w:numPr>
        <w:tabs>
          <w:tab w:val="left" w:pos="300"/>
          <w:tab w:val="left" w:pos="1191"/>
          <w:tab w:val="left" w:pos="1588"/>
          <w:tab w:val="left" w:pos="1985"/>
        </w:tabs>
        <w:wordWrap/>
        <w:overflowPunct w:val="0"/>
        <w:adjustRightInd w:val="0"/>
        <w:spacing w:before="136"/>
        <w:textAlignment w:val="baseline"/>
        <w:rPr>
          <w:rFonts w:ascii="Times New Roman" w:eastAsia="Times New Roman" w:hAnsi="Times New Roman" w:cs="Times New Roman"/>
          <w:lang w:val="en-GB"/>
        </w:rPr>
        <w:pPrChange w:id="131" w:author="Samsung" w:date="2013-10-16T14:41:00Z">
          <w:pPr>
            <w:widowControl/>
            <w:numPr>
              <w:numId w:val="25"/>
            </w:numPr>
            <w:tabs>
              <w:tab w:val="left" w:pos="300"/>
              <w:tab w:val="num" w:pos="360"/>
              <w:tab w:val="left" w:pos="1191"/>
              <w:tab w:val="left" w:pos="1588"/>
              <w:tab w:val="left" w:pos="1985"/>
            </w:tabs>
            <w:wordWrap/>
            <w:overflowPunct w:val="0"/>
            <w:adjustRightInd w:val="0"/>
            <w:spacing w:before="136"/>
            <w:textAlignment w:val="baseline"/>
          </w:pPr>
        </w:pPrChange>
      </w:pPr>
      <w:r w:rsidRPr="00650425">
        <w:rPr>
          <w:rFonts w:ascii="Times New Roman" w:eastAsia="Times New Roman" w:hAnsi="Times New Roman" w:cs="Times New Roman"/>
          <w:lang w:val="en-GB"/>
        </w:rPr>
        <w:t xml:space="preserve">The process specified in subclause </w:t>
      </w:r>
      <w:fldSimple w:instr=" REF _Ref365301743 \r \h  \* MERGEFORMAT ">
        <w:r w:rsidRPr="00650425">
          <w:rPr>
            <w:rFonts w:ascii="Times New Roman" w:eastAsia="Times New Roman" w:hAnsi="Times New Roman" w:cs="Times New Roman"/>
            <w:lang w:val="en-GB"/>
          </w:rPr>
          <w:t>J.8.2.1.5</w:t>
        </w:r>
      </w:fldSimple>
      <w:r w:rsidRPr="00650425">
        <w:rPr>
          <w:rFonts w:ascii="Times New Roman" w:eastAsia="Times New Roman" w:hAnsi="Times New Roman" w:cs="Times New Roman"/>
          <w:lang w:val="en-GB"/>
        </w:rPr>
        <w:t xml:space="preserve"> is invoked with mbPartIdx set equal to 0, subMbPartIdx set equal to 0, currSubMbType set equal to "na", and listSuffixFlag equal to 0 as input and the output is assigned to the motion vector mvL0 and the reference index refIdxL0.</w:t>
      </w:r>
    </w:p>
    <w:p w:rsidR="00650425" w:rsidRPr="00650425" w:rsidRDefault="00650425" w:rsidP="00741D1A">
      <w:pPr>
        <w:widowControl/>
        <w:numPr>
          <w:ilvl w:val="0"/>
          <w:numId w:val="20"/>
        </w:numPr>
        <w:tabs>
          <w:tab w:val="left" w:pos="300"/>
          <w:tab w:val="left" w:pos="1191"/>
          <w:tab w:val="left" w:pos="1588"/>
          <w:tab w:val="left" w:pos="1985"/>
        </w:tabs>
        <w:wordWrap/>
        <w:overflowPunct w:val="0"/>
        <w:adjustRightInd w:val="0"/>
        <w:spacing w:before="136"/>
        <w:textAlignment w:val="baseline"/>
        <w:rPr>
          <w:rFonts w:ascii="Times New Roman" w:eastAsia="Times New Roman" w:hAnsi="Times New Roman" w:cs="Times New Roman"/>
          <w:lang w:val="en-GB"/>
        </w:rPr>
        <w:pPrChange w:id="132" w:author="Samsung" w:date="2013-10-16T14:41:00Z">
          <w:pPr>
            <w:widowControl/>
            <w:numPr>
              <w:numId w:val="25"/>
            </w:numPr>
            <w:tabs>
              <w:tab w:val="left" w:pos="300"/>
              <w:tab w:val="num" w:pos="360"/>
              <w:tab w:val="left" w:pos="1191"/>
              <w:tab w:val="left" w:pos="1588"/>
              <w:tab w:val="left" w:pos="1985"/>
            </w:tabs>
            <w:wordWrap/>
            <w:overflowPunct w:val="0"/>
            <w:adjustRightInd w:val="0"/>
            <w:spacing w:before="136"/>
            <w:textAlignment w:val="baseline"/>
          </w:pPr>
        </w:pPrChange>
      </w:pPr>
      <w:r w:rsidRPr="00650425">
        <w:rPr>
          <w:rFonts w:ascii="Times New Roman" w:eastAsia="Times New Roman" w:hAnsi="Times New Roman" w:cs="Times New Roman"/>
          <w:lang w:val="en-GB"/>
        </w:rPr>
        <w:t>When refIdxL0 is equal to -1, the following applies:</w:t>
      </w:r>
    </w:p>
    <w:p w:rsidR="00650425" w:rsidRPr="00650425" w:rsidRDefault="00650425" w:rsidP="00650425">
      <w:pPr>
        <w:tabs>
          <w:tab w:val="left" w:pos="400"/>
          <w:tab w:val="left" w:pos="1191"/>
          <w:tab w:val="left" w:pos="1588"/>
          <w:tab w:val="left" w:pos="1985"/>
        </w:tabs>
        <w:spacing w:before="136"/>
        <w:ind w:left="12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The reference index refIdxL0 is set to 0.</w:t>
      </w:r>
    </w:p>
    <w:p w:rsidR="00650425" w:rsidRDefault="00650425" w:rsidP="00650425">
      <w:pPr>
        <w:tabs>
          <w:tab w:val="left" w:pos="400"/>
          <w:tab w:val="left" w:pos="1191"/>
          <w:tab w:val="left" w:pos="1588"/>
          <w:tab w:val="left" w:pos="1985"/>
        </w:tabs>
        <w:spacing w:before="136"/>
        <w:ind w:left="1205" w:hanging="405"/>
        <w:rPr>
          <w:rFonts w:ascii="Times New Roman" w:hAnsi="Times New Roman" w:cs="Times New Roman" w:hint="eastAsia"/>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The derivation process for luma motion vector prediction in subclause </w:t>
      </w:r>
      <w:fldSimple w:instr=" REF _Ref319670380 \r \h  \* MERGEFORMAT ">
        <w:r w:rsidRPr="00650425">
          <w:rPr>
            <w:rFonts w:ascii="Times New Roman" w:eastAsia="Times New Roman" w:hAnsi="Times New Roman" w:cs="Times New Roman"/>
            <w:lang w:val="en-GB"/>
          </w:rPr>
          <w:t>J.8.2.1.7</w:t>
        </w:r>
      </w:fldSimple>
      <w:r w:rsidRPr="00650425">
        <w:rPr>
          <w:rFonts w:ascii="Times New Roman" w:eastAsia="Times New Roman" w:hAnsi="Times New Roman" w:cs="Times New Roman"/>
          <w:lang w:val="en-GB"/>
        </w:rPr>
        <w:t xml:space="preserve"> is invoked with mbPartIdx set equal to 0, subMbPartIdx set equal to 0, refIdxL0, and currSubMbType = “na” as the inputs and the output being mvL0.</w:t>
      </w:r>
    </w:p>
    <w:p w:rsidR="00650425" w:rsidRPr="00650425" w:rsidRDefault="00650425" w:rsidP="00650425">
      <w:pPr>
        <w:tabs>
          <w:tab w:val="left" w:pos="400"/>
          <w:tab w:val="left" w:pos="1191"/>
          <w:tab w:val="left" w:pos="1588"/>
          <w:tab w:val="left" w:pos="1985"/>
        </w:tabs>
        <w:spacing w:before="136"/>
        <w:ind w:left="1205" w:hanging="405"/>
        <w:rPr>
          <w:rFonts w:ascii="Times New Roman" w:hAnsi="Times New Roman" w:cs="Times New Roman" w:hint="eastAsia"/>
          <w:lang w:val="en-GB"/>
        </w:rPr>
      </w:pPr>
    </w:p>
    <w:p w:rsidR="00650425" w:rsidRPr="00650425" w:rsidRDefault="00650425" w:rsidP="00650425">
      <w:pPr>
        <w:pStyle w:val="Annex4"/>
        <w:tabs>
          <w:tab w:val="clear" w:pos="720"/>
          <w:tab w:val="clear" w:pos="794"/>
          <w:tab w:val="clear" w:pos="1588"/>
          <w:tab w:val="left" w:pos="964"/>
          <w:tab w:val="left" w:pos="2200"/>
        </w:tabs>
        <w:textAlignment w:val="auto"/>
        <w:rPr>
          <w:rFonts w:eastAsia="MS Mincho"/>
        </w:rPr>
      </w:pPr>
      <w:bookmarkStart w:id="133" w:name="_Ref319669993"/>
      <w:bookmarkStart w:id="134" w:name="_Ref319671183"/>
      <w:r>
        <w:rPr>
          <w:rFonts w:eastAsiaTheme="minorEastAsia" w:hint="eastAsia"/>
          <w:lang w:eastAsia="ko-KR"/>
        </w:rPr>
        <w:t xml:space="preserve">J.8.2.1.3 </w:t>
      </w:r>
      <w:r w:rsidRPr="00650425">
        <w:rPr>
          <w:rFonts w:eastAsia="MS Mincho"/>
        </w:rPr>
        <w:t>Derivation process for luma motion vectors for VSP skipped macroblocks in P and SP slices</w:t>
      </w:r>
      <w:bookmarkEnd w:id="134"/>
    </w:p>
    <w:p w:rsidR="00650425" w:rsidRPr="00650425" w:rsidRDefault="00650425" w:rsidP="00650425">
      <w:pPr>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 xml:space="preserve">This process is invoked when mb_type is equal to P_Skip, nal_unit_type is equal to 21, DepthFlag is equal to 0, </w:t>
      </w:r>
      <w:r w:rsidRPr="00650425">
        <w:rPr>
          <w:rFonts w:ascii="Times New Roman" w:eastAsia="맑은 고딕" w:hAnsi="Times New Roman" w:cs="Times New Roman"/>
          <w:lang w:val="en-GB"/>
        </w:rPr>
        <w:lastRenderedPageBreak/>
        <w:t>and MbVSSkipFlag is equal to 1</w:t>
      </w:r>
      <w:r w:rsidRPr="00650425">
        <w:rPr>
          <w:rFonts w:ascii="Times New Roman" w:eastAsia="Times New Roman" w:hAnsi="Times New Roman" w:cs="Times New Roman"/>
          <w:lang w:val="en-GB"/>
        </w:rPr>
        <w:t>.</w:t>
      </w:r>
    </w:p>
    <w:p w:rsidR="00650425" w:rsidRPr="00650425" w:rsidRDefault="00650425" w:rsidP="00650425">
      <w:pPr>
        <w:spacing w:before="136"/>
        <w:rPr>
          <w:rFonts w:ascii="Times New Roman" w:hAnsi="Times New Roman" w:cs="Times New Roman"/>
          <w:lang w:val="en-GB"/>
        </w:rPr>
      </w:pPr>
      <w:r w:rsidRPr="00650425">
        <w:rPr>
          <w:rFonts w:ascii="Times New Roman" w:hAnsi="Times New Roman" w:cs="Times New Roman"/>
          <w:lang w:val="en-GB"/>
        </w:rPr>
        <w:t>Inputs to this process are current macroblock partition index mbPartIdx.</w:t>
      </w:r>
    </w:p>
    <w:p w:rsidR="00650425" w:rsidRPr="00650425" w:rsidRDefault="00650425" w:rsidP="00650425">
      <w:pPr>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Outputs of this process are the motion vector mvL0 and the reference index refIdxL0.</w:t>
      </w:r>
    </w:p>
    <w:p w:rsidR="00650425" w:rsidRPr="00650425" w:rsidRDefault="00650425" w:rsidP="00650425">
      <w:pPr>
        <w:tabs>
          <w:tab w:val="left" w:pos="284"/>
          <w:tab w:val="left" w:pos="1191"/>
          <w:tab w:val="left" w:pos="1588"/>
          <w:tab w:val="left" w:pos="1985"/>
        </w:tabs>
        <w:spacing w:before="136"/>
        <w:rPr>
          <w:rFonts w:ascii="Times New Roman" w:eastAsia="PMingLiU" w:hAnsi="Times New Roman" w:cs="Times New Roman"/>
          <w:lang w:val="en-GB" w:eastAsia="zh-TW"/>
        </w:rPr>
      </w:pPr>
      <w:r w:rsidRPr="00650425">
        <w:rPr>
          <w:rFonts w:ascii="Times New Roman" w:eastAsia="Times New Roman" w:hAnsi="Times New Roman" w:cs="Times New Roman"/>
          <w:lang w:val="en-GB"/>
        </w:rPr>
        <w:t>The inverse macroblock scanning process as specified in subclause 6.4.1 is invoked with CurrMbAddr as the input and</w:t>
      </w:r>
      <w:r w:rsidRPr="00650425">
        <w:rPr>
          <w:rFonts w:ascii="Times New Roman" w:eastAsia="PMingLiU" w:hAnsi="Times New Roman" w:cs="Times New Roman"/>
          <w:lang w:val="en-GB" w:eastAsia="zh-TW"/>
        </w:rPr>
        <w:t xml:space="preserve"> </w:t>
      </w:r>
      <w:r w:rsidRPr="00650425">
        <w:rPr>
          <w:rFonts w:ascii="Times New Roman" w:eastAsia="Times New Roman" w:hAnsi="Times New Roman" w:cs="Times New Roman"/>
          <w:lang w:val="en-GB"/>
        </w:rPr>
        <w:t xml:space="preserve">the output is assigned to </w:t>
      </w:r>
      <w:proofErr w:type="gramStart"/>
      <w:r w:rsidRPr="00650425">
        <w:rPr>
          <w:rFonts w:ascii="Times New Roman" w:eastAsia="Times New Roman" w:hAnsi="Times New Roman" w:cs="Times New Roman"/>
          <w:lang w:val="en-GB"/>
        </w:rPr>
        <w:t>( x1</w:t>
      </w:r>
      <w:proofErr w:type="gramEnd"/>
      <w:r w:rsidRPr="00650425">
        <w:rPr>
          <w:rFonts w:ascii="Times New Roman" w:eastAsia="Times New Roman" w:hAnsi="Times New Roman" w:cs="Times New Roman"/>
          <w:lang w:val="en-GB"/>
        </w:rPr>
        <w:t>, y1 ).</w:t>
      </w:r>
    </w:p>
    <w:p w:rsidR="00650425" w:rsidRPr="00650425" w:rsidRDefault="00650425" w:rsidP="00650425">
      <w:pPr>
        <w:tabs>
          <w:tab w:val="left" w:pos="284"/>
          <w:tab w:val="left" w:pos="1191"/>
          <w:tab w:val="left" w:pos="1588"/>
          <w:tab w:val="left" w:pos="1985"/>
        </w:tabs>
        <w:spacing w:before="136"/>
        <w:rPr>
          <w:rFonts w:ascii="Times New Roman" w:eastAsia="PMingLiU" w:hAnsi="Times New Roman" w:cs="Times New Roman"/>
          <w:lang w:val="en-GB" w:eastAsia="zh-TW"/>
        </w:rPr>
      </w:pPr>
      <w:r w:rsidRPr="00650425">
        <w:rPr>
          <w:rFonts w:ascii="Times New Roman" w:eastAsia="PMingLiU" w:hAnsi="Times New Roman" w:cs="Times New Roman"/>
          <w:lang w:val="en-GB" w:eastAsia="zh-TW"/>
        </w:rPr>
        <w:t xml:space="preserve">The inverse macroblock partition scanning process specified in subclause 6.4.2.1 is invoked with mbPartIdx as the input and the output assigned to </w:t>
      </w:r>
      <w:proofErr w:type="gramStart"/>
      <w:r w:rsidRPr="00650425">
        <w:rPr>
          <w:rFonts w:ascii="Times New Roman" w:eastAsia="PMingLiU" w:hAnsi="Times New Roman" w:cs="Times New Roman"/>
          <w:lang w:val="en-GB" w:eastAsia="zh-TW"/>
        </w:rPr>
        <w:t>( dx1</w:t>
      </w:r>
      <w:proofErr w:type="gramEnd"/>
      <w:r w:rsidRPr="00650425">
        <w:rPr>
          <w:rFonts w:ascii="Times New Roman" w:eastAsia="PMingLiU" w:hAnsi="Times New Roman" w:cs="Times New Roman"/>
          <w:lang w:val="en-GB" w:eastAsia="zh-TW"/>
        </w:rPr>
        <w:t>, dy1 ).</w:t>
      </w:r>
    </w:p>
    <w:p w:rsidR="00650425" w:rsidRPr="00650425" w:rsidRDefault="00650425" w:rsidP="00650425">
      <w:pPr>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The reference index refIdxL0 for a VSP skipped macroblock is derived as the inter-view picture that appears first in RefPicList0.</w:t>
      </w:r>
    </w:p>
    <w:p w:rsidR="00650425" w:rsidRPr="00650425" w:rsidRDefault="00650425" w:rsidP="00650425">
      <w:pPr>
        <w:spacing w:before="136"/>
        <w:rPr>
          <w:rFonts w:ascii="Times New Roman" w:eastAsia="Times New Roman" w:hAnsi="Times New Roman" w:cs="Times New Roman"/>
          <w:lang w:val="en-GB"/>
        </w:rPr>
      </w:pPr>
      <w:del w:id="135" w:author="Samsung" w:date="2013-10-16T13:35:00Z">
        <w:r w:rsidRPr="00650425" w:rsidDel="00577F5E">
          <w:rPr>
            <w:rFonts w:ascii="Times New Roman" w:eastAsia="Times New Roman" w:hAnsi="Times New Roman" w:cs="Times New Roman"/>
            <w:lang w:val="en-GB"/>
          </w:rPr>
          <w:delText xml:space="preserve">If TextureFirstFlag is equal to 0, </w:delText>
        </w:r>
      </w:del>
      <w:del w:id="136" w:author="Samsung" w:date="2013-10-16T13:36:00Z">
        <w:r w:rsidRPr="00650425" w:rsidDel="00577F5E">
          <w:rPr>
            <w:rFonts w:ascii="Times New Roman" w:eastAsia="Times New Roman" w:hAnsi="Times New Roman" w:cs="Times New Roman"/>
            <w:lang w:val="en-GB"/>
          </w:rPr>
          <w:delText xml:space="preserve">the </w:delText>
        </w:r>
      </w:del>
      <w:ins w:id="137" w:author="Samsung" w:date="2013-10-16T13:36:00Z">
        <w:r w:rsidR="00577F5E">
          <w:rPr>
            <w:rFonts w:ascii="Times New Roman" w:hAnsi="Times New Roman" w:cs="Times New Roman" w:hint="eastAsia"/>
            <w:lang w:val="en-GB"/>
          </w:rPr>
          <w:t>T</w:t>
        </w:r>
        <w:r w:rsidR="00577F5E" w:rsidRPr="00650425">
          <w:rPr>
            <w:rFonts w:ascii="Times New Roman" w:eastAsia="Times New Roman" w:hAnsi="Times New Roman" w:cs="Times New Roman"/>
            <w:lang w:val="en-GB"/>
          </w:rPr>
          <w:t xml:space="preserve">he </w:t>
        </w:r>
      </w:ins>
      <w:r w:rsidRPr="00650425">
        <w:rPr>
          <w:rFonts w:ascii="Times New Roman" w:eastAsia="Times New Roman" w:hAnsi="Times New Roman" w:cs="Times New Roman"/>
          <w:lang w:val="en-GB"/>
        </w:rPr>
        <w:t xml:space="preserve">variable refViewId is set equal to the view_id of the inter-view picture refIdxL0. </w:t>
      </w:r>
      <w:del w:id="138" w:author="Samsung" w:date="2013-10-16T13:36:00Z">
        <w:r w:rsidRPr="00650425" w:rsidDel="00577F5E">
          <w:rPr>
            <w:rFonts w:ascii="Times New Roman" w:eastAsia="Times New Roman" w:hAnsi="Times New Roman" w:cs="Times New Roman"/>
            <w:lang w:val="en-GB"/>
          </w:rPr>
          <w:delText>Otherwise (TextureFirstFlag is equal to1) the variable refViewId is set to 0.</w:delText>
        </w:r>
      </w:del>
    </w:p>
    <w:p w:rsidR="00650425" w:rsidRPr="00650425" w:rsidDel="00577F5E" w:rsidRDefault="00650425" w:rsidP="00650425">
      <w:pPr>
        <w:spacing w:before="136"/>
        <w:rPr>
          <w:del w:id="139" w:author="Samsung" w:date="2013-10-16T13:36:00Z"/>
          <w:rFonts w:ascii="Times New Roman" w:eastAsia="Times New Roman" w:hAnsi="Times New Roman" w:cs="Times New Roman"/>
          <w:lang w:val="en-GB"/>
        </w:rPr>
      </w:pPr>
      <w:del w:id="140" w:author="Samsung" w:date="2013-10-16T13:36:00Z">
        <w:r w:rsidRPr="00650425" w:rsidDel="00577F5E">
          <w:rPr>
            <w:rFonts w:ascii="Times New Roman" w:eastAsia="Times New Roman" w:hAnsi="Times New Roman" w:cs="Times New Roman"/>
            <w:lang w:val="en-GB"/>
          </w:rPr>
          <w:delText xml:space="preserve">The variable shiftedX is set to ( TextureFirstFlag </w:delText>
        </w:r>
        <w:r w:rsidRPr="00650425" w:rsidDel="00577F5E">
          <w:rPr>
            <w:rFonts w:ascii="Times New Roman" w:hAnsi="Times New Roman" w:cs="Times New Roman"/>
          </w:rPr>
          <w:delText xml:space="preserve">? </w:delText>
        </w:r>
        <w:r w:rsidRPr="00650425" w:rsidDel="00577F5E">
          <w:rPr>
            <w:rFonts w:ascii="Times New Roman" w:eastAsia="Times New Roman" w:hAnsi="Times New Roman" w:cs="Times New Roman"/>
            <w:lang w:val="en-GB"/>
          </w:rPr>
          <w:delText>( </w:delText>
        </w:r>
        <w:r w:rsidRPr="00650425" w:rsidDel="00577F5E">
          <w:rPr>
            <w:rFonts w:ascii="Times New Roman" w:eastAsia="SimSun" w:hAnsi="Times New Roman" w:cs="Times New Roman"/>
            <w:lang w:val="en-GB" w:eastAsia="zh-CN"/>
          </w:rPr>
          <w:delText>DvMBX &gt;&gt; 2 ) : 0 )</w:delText>
        </w:r>
        <w:r w:rsidRPr="00650425" w:rsidDel="00577F5E">
          <w:rPr>
            <w:rFonts w:ascii="Times New Roman" w:eastAsia="Times New Roman" w:hAnsi="Times New Roman" w:cs="Times New Roman"/>
            <w:lang w:val="en-GB"/>
          </w:rPr>
          <w:delText>.</w:delText>
        </w:r>
      </w:del>
    </w:p>
    <w:p w:rsidR="00650425" w:rsidRPr="00650425" w:rsidRDefault="00650425" w:rsidP="00650425">
      <w:pPr>
        <w:tabs>
          <w:tab w:val="left" w:pos="794"/>
          <w:tab w:val="left" w:pos="1191"/>
          <w:tab w:val="left" w:pos="1588"/>
          <w:tab w:val="left" w:pos="1985"/>
        </w:tabs>
        <w:spacing w:before="136"/>
        <w:rPr>
          <w:rFonts w:ascii="Times New Roman" w:eastAsia="Times New Roman" w:hAnsi="Times New Roman" w:cs="Times New Roman"/>
          <w:lang w:val="en-GB"/>
        </w:rPr>
      </w:pPr>
      <w:r w:rsidRPr="00650425">
        <w:rPr>
          <w:rFonts w:ascii="Times New Roman" w:hAnsi="Times New Roman" w:cs="Times New Roman"/>
          <w:bCs/>
          <w:lang w:eastAsia="ja-JP"/>
        </w:rPr>
        <w:t xml:space="preserve">The depth-based </w:t>
      </w:r>
      <w:r w:rsidRPr="00650425">
        <w:rPr>
          <w:rFonts w:ascii="Times New Roman" w:hAnsi="Times New Roman" w:cs="Times New Roman"/>
          <w:lang w:val="en-GB"/>
        </w:rPr>
        <w:t>disparity</w:t>
      </w:r>
      <w:r w:rsidRPr="00650425">
        <w:rPr>
          <w:rFonts w:ascii="Times New Roman" w:hAnsi="Times New Roman" w:cs="Times New Roman"/>
          <w:bCs/>
          <w:lang w:eastAsia="ja-JP"/>
        </w:rPr>
        <w:t xml:space="preserve"> value derivation process in subclause </w:t>
      </w:r>
      <w:fldSimple w:instr=" REF _Ref365379271 \r \h  \* MERGEFORMAT ">
        <w:r w:rsidRPr="00650425">
          <w:rPr>
            <w:rFonts w:ascii="Times New Roman" w:hAnsi="Times New Roman" w:cs="Times New Roman"/>
            <w:bCs/>
            <w:lang w:eastAsia="ja-JP"/>
          </w:rPr>
          <w:t>J.8.2.1.1</w:t>
        </w:r>
      </w:fldSimple>
      <w:r w:rsidRPr="00650425">
        <w:rPr>
          <w:rFonts w:ascii="Times New Roman" w:eastAsia="Times New Roman" w:hAnsi="Times New Roman" w:cs="Times New Roman"/>
          <w:lang w:val="en-GB"/>
        </w:rPr>
        <w:t xml:space="preserve"> is invoked with depthPic equal to DepthCurrPic, textureX equal to x1 + dx1</w:t>
      </w:r>
      <w:del w:id="141" w:author="Samsung" w:date="2013-10-16T13:36:00Z">
        <w:r w:rsidRPr="00650425" w:rsidDel="00577F5E">
          <w:rPr>
            <w:rFonts w:ascii="Times New Roman" w:eastAsia="Times New Roman" w:hAnsi="Times New Roman" w:cs="Times New Roman"/>
            <w:lang w:val="en-GB"/>
          </w:rPr>
          <w:delText>+ shiftedX</w:delText>
        </w:r>
      </w:del>
      <w:r w:rsidRPr="00650425">
        <w:rPr>
          <w:rFonts w:ascii="Times New Roman" w:eastAsia="Times New Roman" w:hAnsi="Times New Roman" w:cs="Times New Roman"/>
          <w:lang w:val="en-GB"/>
        </w:rPr>
        <w:t>, textureY equal to y1 + dy1, tBlWidth equal to</w:t>
      </w:r>
      <w:r w:rsidRPr="00650425" w:rsidDel="007361AB">
        <w:rPr>
          <w:rFonts w:ascii="Times New Roman" w:eastAsia="Times New Roman" w:hAnsi="Times New Roman" w:cs="Times New Roman"/>
          <w:lang w:val="en-GB"/>
        </w:rPr>
        <w:t xml:space="preserve"> </w:t>
      </w:r>
      <w:r w:rsidRPr="00650425">
        <w:rPr>
          <w:rFonts w:ascii="Times New Roman" w:eastAsia="Times New Roman" w:hAnsi="Times New Roman" w:cs="Times New Roman"/>
          <w:lang w:val="en-GB"/>
        </w:rPr>
        <w:t>16, tBlHeight equal to</w:t>
      </w:r>
      <w:r w:rsidRPr="00650425" w:rsidDel="007361AB">
        <w:rPr>
          <w:rFonts w:ascii="Times New Roman" w:eastAsia="Times New Roman" w:hAnsi="Times New Roman" w:cs="Times New Roman"/>
          <w:lang w:val="en-GB"/>
        </w:rPr>
        <w:t xml:space="preserve"> </w:t>
      </w:r>
      <w:r w:rsidRPr="00650425">
        <w:rPr>
          <w:rFonts w:ascii="Times New Roman" w:eastAsia="Times New Roman" w:hAnsi="Times New Roman" w:cs="Times New Roman"/>
          <w:lang w:val="en-GB"/>
        </w:rPr>
        <w:t>16, srcViewId equal to view_id and refViewId equal to refViewId as inputs and the output assigned to mvL0[ 0 ].</w:t>
      </w:r>
    </w:p>
    <w:p w:rsidR="00650425" w:rsidRPr="00650425" w:rsidRDefault="00650425" w:rsidP="00650425">
      <w:pPr>
        <w:tabs>
          <w:tab w:val="left" w:pos="794"/>
          <w:tab w:val="left" w:pos="1191"/>
          <w:tab w:val="left" w:pos="1588"/>
          <w:tab w:val="left" w:pos="1985"/>
        </w:tabs>
        <w:spacing w:before="136"/>
        <w:rPr>
          <w:rFonts w:ascii="Times New Roman" w:eastAsia="Times New Roman" w:hAnsi="Times New Roman" w:cs="Times New Roman"/>
          <w:lang w:val="en-GB"/>
        </w:rPr>
      </w:pPr>
      <w:proofErr w:type="gramStart"/>
      <w:r w:rsidRPr="00650425">
        <w:rPr>
          <w:rFonts w:ascii="Times New Roman" w:eastAsia="Times New Roman" w:hAnsi="Times New Roman" w:cs="Times New Roman"/>
          <w:lang w:val="en-GB"/>
        </w:rPr>
        <w:t>mvL0[</w:t>
      </w:r>
      <w:proofErr w:type="gramEnd"/>
      <w:r w:rsidRPr="00650425">
        <w:rPr>
          <w:rFonts w:ascii="Times New Roman" w:eastAsia="Times New Roman" w:hAnsi="Times New Roman" w:cs="Times New Roman"/>
          <w:lang w:val="en-GB"/>
        </w:rPr>
        <w:t xml:space="preserve"> 1 ] is set equal to 0. </w:t>
      </w:r>
    </w:p>
    <w:p w:rsidR="00650425" w:rsidRPr="00650425" w:rsidRDefault="00650425" w:rsidP="00650425">
      <w:pPr>
        <w:pStyle w:val="Annex4"/>
        <w:tabs>
          <w:tab w:val="clear" w:pos="720"/>
          <w:tab w:val="clear" w:pos="794"/>
          <w:tab w:val="clear" w:pos="1588"/>
          <w:tab w:val="left" w:pos="964"/>
          <w:tab w:val="left" w:pos="2200"/>
        </w:tabs>
        <w:ind w:left="0" w:firstLine="0"/>
        <w:textAlignment w:val="auto"/>
        <w:rPr>
          <w:rFonts w:eastAsia="MS Mincho"/>
        </w:rPr>
      </w:pPr>
      <w:bookmarkStart w:id="142" w:name="_Ref319671242"/>
      <w:r>
        <w:rPr>
          <w:rFonts w:eastAsiaTheme="minorEastAsia" w:hint="eastAsia"/>
          <w:lang w:eastAsia="ko-KR"/>
        </w:rPr>
        <w:t xml:space="preserve">J.8.2.1.4 </w:t>
      </w:r>
      <w:r w:rsidRPr="00650425">
        <w:rPr>
          <w:rFonts w:eastAsia="MS Mincho"/>
        </w:rPr>
        <w:t>Derivation process for luma motion vectors for B_Skip, B_Direct_16x16, and B_Direct_8x8</w:t>
      </w:r>
      <w:bookmarkEnd w:id="133"/>
      <w:bookmarkEnd w:id="142"/>
    </w:p>
    <w:p w:rsidR="00650425" w:rsidRPr="00650425" w:rsidRDefault="00650425" w:rsidP="00650425">
      <w:pPr>
        <w:spacing w:before="136"/>
        <w:rPr>
          <w:rFonts w:ascii="Times New Roman" w:hAnsi="Times New Roman" w:cs="Times New Roman"/>
          <w:lang w:val="en-GB"/>
        </w:rPr>
      </w:pPr>
      <w:r w:rsidRPr="00650425">
        <w:rPr>
          <w:rFonts w:ascii="Times New Roman" w:hAnsi="Times New Roman" w:cs="Times New Roman"/>
          <w:lang w:val="en-GB"/>
        </w:rPr>
        <w:t>Inputs to this process are current macroblock partition index mbPartIdx and subMbPartIdx.</w:t>
      </w:r>
    </w:p>
    <w:p w:rsidR="00650425" w:rsidRPr="00650425" w:rsidRDefault="00650425" w:rsidP="00650425">
      <w:pPr>
        <w:tabs>
          <w:tab w:val="left" w:pos="794"/>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Outputs of this process are the reference indices refIdxL0, refIdxL1, the motion vectors mvL0 and mvL1, the motion vector count variable subMvCnt, and the prediction list utilization flags, predFlagL0 and predFlagL1.</w:t>
      </w:r>
    </w:p>
    <w:p w:rsidR="00650425" w:rsidRPr="00650425" w:rsidRDefault="00650425" w:rsidP="00650425">
      <w:pPr>
        <w:spacing w:before="136"/>
        <w:rPr>
          <w:rFonts w:ascii="Times New Roman" w:hAnsi="Times New Roman" w:cs="Times New Roman"/>
          <w:lang w:val="en-GB"/>
        </w:rPr>
      </w:pPr>
      <w:r w:rsidRPr="00650425">
        <w:rPr>
          <w:rFonts w:ascii="Times New Roman" w:hAnsi="Times New Roman" w:cs="Times New Roman"/>
        </w:rPr>
        <w:t>For the derivation of output, the following ordered steps are specified:</w:t>
      </w:r>
    </w:p>
    <w:p w:rsidR="00650425" w:rsidRPr="00650425" w:rsidRDefault="00650425" w:rsidP="00741D1A">
      <w:pPr>
        <w:widowControl/>
        <w:numPr>
          <w:ilvl w:val="0"/>
          <w:numId w:val="21"/>
        </w:numPr>
        <w:tabs>
          <w:tab w:val="num" w:pos="600"/>
          <w:tab w:val="left" w:pos="794"/>
          <w:tab w:val="left" w:pos="1191"/>
          <w:tab w:val="left" w:pos="1588"/>
          <w:tab w:val="left" w:pos="1985"/>
        </w:tabs>
        <w:wordWrap/>
        <w:overflowPunct w:val="0"/>
        <w:adjustRightInd w:val="0"/>
        <w:spacing w:before="136"/>
        <w:ind w:left="600"/>
        <w:textAlignment w:val="baseline"/>
        <w:rPr>
          <w:rFonts w:ascii="Times New Roman" w:eastAsia="Times New Roman" w:hAnsi="Times New Roman" w:cs="Times New Roman"/>
          <w:lang w:val="en-GB"/>
        </w:rPr>
        <w:pPrChange w:id="143" w:author="Samsung" w:date="2013-10-16T14:41:00Z">
          <w:pPr>
            <w:widowControl/>
            <w:numPr>
              <w:numId w:val="26"/>
            </w:numPr>
            <w:tabs>
              <w:tab w:val="num" w:pos="360"/>
              <w:tab w:val="num" w:pos="600"/>
              <w:tab w:val="left" w:pos="794"/>
              <w:tab w:val="left" w:pos="1191"/>
              <w:tab w:val="left" w:pos="1588"/>
              <w:tab w:val="left" w:pos="1985"/>
            </w:tabs>
            <w:wordWrap/>
            <w:overflowPunct w:val="0"/>
            <w:adjustRightInd w:val="0"/>
            <w:spacing w:before="136"/>
            <w:ind w:left="600"/>
            <w:textAlignment w:val="baseline"/>
          </w:pPr>
        </w:pPrChange>
      </w:pPr>
      <w:r w:rsidRPr="00650425">
        <w:rPr>
          <w:rFonts w:ascii="Times New Roman" w:eastAsia="Times New Roman" w:hAnsi="Times New Roman" w:cs="Times New Roman"/>
          <w:lang w:val="en-GB"/>
        </w:rPr>
        <w:t>Let the variable currSubMbType be set equal to sub_mb_</w:t>
      </w:r>
      <w:proofErr w:type="gramStart"/>
      <w:r w:rsidRPr="00650425">
        <w:rPr>
          <w:rFonts w:ascii="Times New Roman" w:eastAsia="Times New Roman" w:hAnsi="Times New Roman" w:cs="Times New Roman"/>
          <w:lang w:val="en-GB"/>
        </w:rPr>
        <w:t>type[</w:t>
      </w:r>
      <w:proofErr w:type="gramEnd"/>
      <w:r w:rsidRPr="00650425">
        <w:rPr>
          <w:rFonts w:ascii="Times New Roman" w:eastAsia="Times New Roman" w:hAnsi="Times New Roman" w:cs="Times New Roman"/>
          <w:lang w:val="en-GB"/>
        </w:rPr>
        <w:t xml:space="preserve"> mbPartIdx ].</w:t>
      </w:r>
    </w:p>
    <w:p w:rsidR="00650425" w:rsidRPr="00650425" w:rsidRDefault="00650425" w:rsidP="00741D1A">
      <w:pPr>
        <w:widowControl/>
        <w:numPr>
          <w:ilvl w:val="0"/>
          <w:numId w:val="21"/>
        </w:numPr>
        <w:tabs>
          <w:tab w:val="num" w:pos="600"/>
          <w:tab w:val="left" w:pos="794"/>
          <w:tab w:val="left" w:pos="1191"/>
          <w:tab w:val="left" w:pos="1588"/>
          <w:tab w:val="left" w:pos="1985"/>
        </w:tabs>
        <w:wordWrap/>
        <w:overflowPunct w:val="0"/>
        <w:adjustRightInd w:val="0"/>
        <w:spacing w:before="136"/>
        <w:ind w:left="600"/>
        <w:rPr>
          <w:rFonts w:ascii="Times New Roman" w:eastAsia="Times New Roman" w:hAnsi="Times New Roman" w:cs="Times New Roman"/>
          <w:lang w:val="en-GB"/>
        </w:rPr>
        <w:pPrChange w:id="144" w:author="Samsung" w:date="2013-10-16T14:41:00Z">
          <w:pPr>
            <w:widowControl/>
            <w:numPr>
              <w:numId w:val="26"/>
            </w:numPr>
            <w:tabs>
              <w:tab w:val="num" w:pos="360"/>
              <w:tab w:val="num" w:pos="600"/>
              <w:tab w:val="left" w:pos="794"/>
              <w:tab w:val="left" w:pos="1191"/>
              <w:tab w:val="left" w:pos="1588"/>
              <w:tab w:val="left" w:pos="1985"/>
            </w:tabs>
            <w:wordWrap/>
            <w:overflowPunct w:val="0"/>
            <w:adjustRightInd w:val="0"/>
            <w:spacing w:before="136"/>
            <w:ind w:left="600"/>
          </w:pPr>
        </w:pPrChange>
      </w:pPr>
      <w:bookmarkStart w:id="145" w:name="OLE_LINK556"/>
      <w:bookmarkStart w:id="146" w:name="OLE_LINK557"/>
      <w:bookmarkStart w:id="147" w:name="OLE_LINK597"/>
      <w:bookmarkStart w:id="148" w:name="OLE_LINK598"/>
      <w:bookmarkStart w:id="149" w:name="OLE_LINK599"/>
      <w:bookmarkStart w:id="150" w:name="OLE_LINK600"/>
      <w:r w:rsidRPr="00650425">
        <w:rPr>
          <w:rFonts w:ascii="Times New Roman" w:eastAsia="Times New Roman" w:hAnsi="Times New Roman" w:cs="Times New Roman"/>
          <w:lang w:val="en-GB"/>
        </w:rPr>
        <w:t>The process specified in subclause </w:t>
      </w:r>
      <w:fldSimple w:instr=" REF _Ref365301743 \r \h  \* MERGEFORMAT ">
        <w:r w:rsidRPr="00650425">
          <w:rPr>
            <w:rFonts w:ascii="Times New Roman" w:eastAsia="Times New Roman" w:hAnsi="Times New Roman" w:cs="Times New Roman"/>
            <w:lang w:val="en-GB"/>
          </w:rPr>
          <w:t>J.8.2.1.5</w:t>
        </w:r>
      </w:fldSimple>
      <w:r w:rsidRPr="00650425">
        <w:rPr>
          <w:rFonts w:ascii="Times New Roman" w:eastAsia="Times New Roman" w:hAnsi="Times New Roman" w:cs="Times New Roman"/>
          <w:lang w:val="en-GB"/>
        </w:rPr>
        <w:t xml:space="preserve"> is invoked with mbPartIdx set equal to 0, subMbPartIdx set equal to 0</w:t>
      </w:r>
      <w:r w:rsidRPr="00650425">
        <w:rPr>
          <w:rFonts w:ascii="Times New Roman" w:eastAsia="PMingLiU" w:hAnsi="Times New Roman" w:cs="Times New Roman"/>
          <w:lang w:val="en-GB" w:eastAsia="zh-TW"/>
        </w:rPr>
        <w:t xml:space="preserve">, </w:t>
      </w:r>
      <w:r w:rsidRPr="00650425">
        <w:rPr>
          <w:rFonts w:ascii="Times New Roman" w:eastAsia="Times New Roman" w:hAnsi="Times New Roman" w:cs="Times New Roman"/>
          <w:lang w:val="en-GB"/>
        </w:rPr>
        <w:t>currSubMbType and listSuffixFlag set equal to 0 as input and the output is assigned to the motion vector mvL0 and the reference index refIdxL0.</w:t>
      </w:r>
      <w:bookmarkEnd w:id="145"/>
      <w:bookmarkEnd w:id="146"/>
      <w:r w:rsidRPr="00650425">
        <w:rPr>
          <w:rFonts w:ascii="Times New Roman" w:eastAsia="Times New Roman" w:hAnsi="Times New Roman" w:cs="Times New Roman"/>
          <w:lang w:val="en-GB"/>
        </w:rPr>
        <w:t xml:space="preserve"> </w:t>
      </w:r>
    </w:p>
    <w:bookmarkEnd w:id="149"/>
    <w:bookmarkEnd w:id="150"/>
    <w:p w:rsidR="00650425" w:rsidRPr="00650425" w:rsidRDefault="00650425" w:rsidP="00741D1A">
      <w:pPr>
        <w:widowControl/>
        <w:numPr>
          <w:ilvl w:val="0"/>
          <w:numId w:val="21"/>
        </w:numPr>
        <w:tabs>
          <w:tab w:val="num" w:pos="600"/>
          <w:tab w:val="left" w:pos="794"/>
          <w:tab w:val="left" w:pos="1191"/>
          <w:tab w:val="left" w:pos="1588"/>
          <w:tab w:val="left" w:pos="1985"/>
        </w:tabs>
        <w:wordWrap/>
        <w:overflowPunct w:val="0"/>
        <w:adjustRightInd w:val="0"/>
        <w:spacing w:before="136"/>
        <w:ind w:left="600"/>
        <w:rPr>
          <w:rFonts w:ascii="Times New Roman" w:eastAsia="Times New Roman" w:hAnsi="Times New Roman" w:cs="Times New Roman"/>
          <w:lang w:val="en-GB"/>
        </w:rPr>
        <w:pPrChange w:id="151" w:author="Samsung" w:date="2013-10-16T14:41:00Z">
          <w:pPr>
            <w:widowControl/>
            <w:numPr>
              <w:numId w:val="26"/>
            </w:numPr>
            <w:tabs>
              <w:tab w:val="num" w:pos="360"/>
              <w:tab w:val="num" w:pos="600"/>
              <w:tab w:val="left" w:pos="794"/>
              <w:tab w:val="left" w:pos="1191"/>
              <w:tab w:val="left" w:pos="1588"/>
              <w:tab w:val="left" w:pos="1985"/>
            </w:tabs>
            <w:wordWrap/>
            <w:overflowPunct w:val="0"/>
            <w:adjustRightInd w:val="0"/>
            <w:spacing w:before="136"/>
            <w:ind w:left="600"/>
          </w:pPr>
        </w:pPrChange>
      </w:pPr>
      <w:r w:rsidRPr="00650425">
        <w:rPr>
          <w:rFonts w:ascii="Times New Roman" w:eastAsia="Times New Roman" w:hAnsi="Times New Roman" w:cs="Times New Roman"/>
          <w:lang w:val="en-GB"/>
        </w:rPr>
        <w:t>The process specified in subclause </w:t>
      </w:r>
      <w:fldSimple w:instr=" REF _Ref365301743 \r \h  \* MERGEFORMAT ">
        <w:r w:rsidRPr="00650425">
          <w:rPr>
            <w:rFonts w:ascii="Times New Roman" w:eastAsia="Times New Roman" w:hAnsi="Times New Roman" w:cs="Times New Roman"/>
            <w:lang w:val="en-GB"/>
          </w:rPr>
          <w:t>J.8.2.1.5</w:t>
        </w:r>
      </w:fldSimple>
      <w:r w:rsidRPr="00650425">
        <w:rPr>
          <w:rFonts w:ascii="Times New Roman" w:eastAsia="Times New Roman" w:hAnsi="Times New Roman" w:cs="Times New Roman"/>
          <w:lang w:val="en-GB"/>
        </w:rPr>
        <w:t xml:space="preserve"> is invoked with mbPartIdx set equal to 0, subMbPartIdx set equal to 0, currSubMbType and listSuffixFlag set equal to 1 as input and the output is assigned to the motion vector mvL1 and the reference index refIdxL1. </w:t>
      </w:r>
    </w:p>
    <w:p w:rsidR="00650425" w:rsidRPr="00650425" w:rsidRDefault="00650425" w:rsidP="00741D1A">
      <w:pPr>
        <w:widowControl/>
        <w:numPr>
          <w:ilvl w:val="0"/>
          <w:numId w:val="21"/>
        </w:numPr>
        <w:tabs>
          <w:tab w:val="num" w:pos="600"/>
          <w:tab w:val="left" w:pos="794"/>
          <w:tab w:val="left" w:pos="1191"/>
          <w:tab w:val="left" w:pos="1588"/>
          <w:tab w:val="left" w:pos="1985"/>
        </w:tabs>
        <w:wordWrap/>
        <w:overflowPunct w:val="0"/>
        <w:adjustRightInd w:val="0"/>
        <w:spacing w:before="136"/>
        <w:ind w:left="600"/>
        <w:rPr>
          <w:rFonts w:ascii="Times New Roman" w:eastAsia="Times New Roman" w:hAnsi="Times New Roman" w:cs="Times New Roman"/>
          <w:lang w:val="en-GB"/>
        </w:rPr>
        <w:pPrChange w:id="152" w:author="Samsung" w:date="2013-10-16T14:41:00Z">
          <w:pPr>
            <w:widowControl/>
            <w:numPr>
              <w:numId w:val="26"/>
            </w:numPr>
            <w:tabs>
              <w:tab w:val="num" w:pos="360"/>
              <w:tab w:val="num" w:pos="600"/>
              <w:tab w:val="left" w:pos="794"/>
              <w:tab w:val="left" w:pos="1191"/>
              <w:tab w:val="left" w:pos="1588"/>
              <w:tab w:val="left" w:pos="1985"/>
            </w:tabs>
            <w:wordWrap/>
            <w:overflowPunct w:val="0"/>
            <w:adjustRightInd w:val="0"/>
            <w:spacing w:before="136"/>
            <w:ind w:left="600"/>
          </w:pPr>
        </w:pPrChange>
      </w:pPr>
      <w:r w:rsidRPr="00650425">
        <w:rPr>
          <w:rFonts w:ascii="Times New Roman" w:eastAsia="Times New Roman" w:hAnsi="Times New Roman" w:cs="Times New Roman"/>
          <w:lang w:val="en-GB"/>
        </w:rPr>
        <w:t>When both reference indices refIdxL0 and refIdxL1 are equal to -1, the following applies:</w:t>
      </w:r>
    </w:p>
    <w:bookmarkEnd w:id="147"/>
    <w:bookmarkEnd w:id="148"/>
    <w:p w:rsidR="00650425" w:rsidRPr="00650425" w:rsidRDefault="00650425" w:rsidP="00650425">
      <w:pPr>
        <w:tabs>
          <w:tab w:val="left" w:pos="400"/>
          <w:tab w:val="left" w:pos="1191"/>
          <w:tab w:val="left" w:pos="1588"/>
          <w:tab w:val="left" w:pos="1985"/>
        </w:tabs>
        <w:spacing w:before="136"/>
        <w:ind w:left="12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The reference index refIdxL0 is set equal to 0.</w:t>
      </w:r>
    </w:p>
    <w:p w:rsidR="00650425" w:rsidRPr="00650425" w:rsidRDefault="00650425" w:rsidP="00650425">
      <w:pPr>
        <w:tabs>
          <w:tab w:val="left" w:pos="400"/>
          <w:tab w:val="left" w:pos="1191"/>
          <w:tab w:val="left" w:pos="1588"/>
          <w:tab w:val="left" w:pos="1985"/>
        </w:tabs>
        <w:spacing w:before="136"/>
        <w:ind w:left="12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The derivation process for luma motion vector prediction in subclause </w:t>
      </w:r>
      <w:fldSimple w:instr=" REF _Ref319670380 \r \h  \* MERGEFORMAT ">
        <w:r w:rsidRPr="00650425">
          <w:rPr>
            <w:rFonts w:ascii="Times New Roman" w:eastAsia="Times New Roman" w:hAnsi="Times New Roman" w:cs="Times New Roman"/>
            <w:lang w:val="en-GB"/>
          </w:rPr>
          <w:t>J.8.2.1.7</w:t>
        </w:r>
      </w:fldSimple>
      <w:r w:rsidRPr="00650425">
        <w:rPr>
          <w:rFonts w:ascii="Times New Roman" w:eastAsia="Times New Roman" w:hAnsi="Times New Roman" w:cs="Times New Roman"/>
          <w:lang w:val="en-GB"/>
        </w:rPr>
        <w:t xml:space="preserve"> is invoked with mbPartIdx set equal to 0, subMbPartIdx set equal to 0, refIdxLX (with X being 0 or 1), and currSubMbType as the inputs and the output being mvLX.</w:t>
      </w:r>
    </w:p>
    <w:p w:rsidR="00650425" w:rsidRPr="00650425" w:rsidRDefault="00650425" w:rsidP="00650425">
      <w:pPr>
        <w:pStyle w:val="Annex4"/>
        <w:tabs>
          <w:tab w:val="clear" w:pos="720"/>
          <w:tab w:val="clear" w:pos="794"/>
          <w:tab w:val="clear" w:pos="1588"/>
          <w:tab w:val="left" w:pos="964"/>
          <w:tab w:val="left" w:pos="2200"/>
        </w:tabs>
        <w:textAlignment w:val="auto"/>
        <w:rPr>
          <w:rFonts w:eastAsia="PMingLiU"/>
          <w:lang w:eastAsia="zh-TW"/>
        </w:rPr>
      </w:pPr>
      <w:bookmarkStart w:id="153" w:name="_Ref365301743"/>
      <w:r>
        <w:rPr>
          <w:rFonts w:eastAsiaTheme="minorEastAsia" w:hint="eastAsia"/>
          <w:lang w:eastAsia="ko-KR"/>
        </w:rPr>
        <w:t xml:space="preserve">J.8.2.1.5 </w:t>
      </w:r>
      <w:r w:rsidRPr="00650425">
        <w:rPr>
          <w:rFonts w:eastAsia="PMingLiU"/>
          <w:lang w:eastAsia="zh-TW"/>
        </w:rPr>
        <w:t>Derivation process for the motion vector in inter-view reference</w:t>
      </w:r>
      <w:bookmarkEnd w:id="153"/>
      <w:r w:rsidRPr="00650425">
        <w:rPr>
          <w:rFonts w:eastAsia="PMingLiU"/>
          <w:lang w:eastAsia="zh-TW"/>
        </w:rPr>
        <w:t xml:space="preserve"> </w:t>
      </w:r>
    </w:p>
    <w:p w:rsidR="00650425" w:rsidRPr="00650425" w:rsidRDefault="00650425" w:rsidP="00650425">
      <w:pPr>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Inputs to this process are mbPartIdx, subMbPartIdx, and listSuffixFlag.</w:t>
      </w:r>
    </w:p>
    <w:p w:rsidR="00650425" w:rsidRPr="00650425" w:rsidRDefault="00650425" w:rsidP="00650425">
      <w:pPr>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 xml:space="preserve">Outputs of this process are the motion vector </w:t>
      </w:r>
      <w:bookmarkStart w:id="154" w:name="OLE_LINK454"/>
      <w:bookmarkStart w:id="155" w:name="OLE_LINK455"/>
      <w:bookmarkStart w:id="156" w:name="OLE_LINK458"/>
      <w:bookmarkStart w:id="157" w:name="OLE_LINK576"/>
      <w:bookmarkStart w:id="158" w:name="OLE_LINK577"/>
      <w:r w:rsidRPr="00650425">
        <w:rPr>
          <w:rFonts w:ascii="Times New Roman" w:eastAsia="Times New Roman" w:hAnsi="Times New Roman" w:cs="Times New Roman"/>
          <w:lang w:val="en-GB"/>
        </w:rPr>
        <w:t>mvCorrespond</w:t>
      </w:r>
      <w:bookmarkEnd w:id="154"/>
      <w:bookmarkEnd w:id="155"/>
      <w:bookmarkEnd w:id="156"/>
      <w:bookmarkEnd w:id="157"/>
      <w:bookmarkEnd w:id="158"/>
      <w:r w:rsidRPr="00650425">
        <w:rPr>
          <w:rFonts w:ascii="Times New Roman" w:eastAsia="Times New Roman" w:hAnsi="Times New Roman" w:cs="Times New Roman"/>
          <w:lang w:val="en-GB"/>
        </w:rPr>
        <w:t xml:space="preserve"> and the reference index </w:t>
      </w:r>
      <w:bookmarkStart w:id="159" w:name="OLE_LINK456"/>
      <w:bookmarkStart w:id="160" w:name="OLE_LINK457"/>
      <w:bookmarkStart w:id="161" w:name="OLE_LINK578"/>
      <w:bookmarkStart w:id="162" w:name="OLE_LINK579"/>
      <w:r w:rsidRPr="00650425">
        <w:rPr>
          <w:rFonts w:ascii="Times New Roman" w:eastAsia="Times New Roman" w:hAnsi="Times New Roman" w:cs="Times New Roman"/>
          <w:lang w:val="en-GB"/>
        </w:rPr>
        <w:t>refIdxCorrespond</w:t>
      </w:r>
      <w:bookmarkEnd w:id="159"/>
      <w:bookmarkEnd w:id="160"/>
      <w:bookmarkEnd w:id="161"/>
      <w:bookmarkEnd w:id="162"/>
      <w:r w:rsidRPr="00650425">
        <w:rPr>
          <w:rFonts w:ascii="Times New Roman" w:eastAsia="Times New Roman" w:hAnsi="Times New Roman" w:cs="Times New Roman"/>
          <w:lang w:val="en-GB"/>
        </w:rPr>
        <w:t xml:space="preserve">. </w:t>
      </w:r>
    </w:p>
    <w:p w:rsidR="00650425" w:rsidRDefault="00650425" w:rsidP="00650425">
      <w:pPr>
        <w:spacing w:before="136"/>
        <w:rPr>
          <w:ins w:id="163" w:author="Samsung" w:date="2013-10-16T13:48:00Z"/>
          <w:rFonts w:ascii="Times New Roman" w:hAnsi="Times New Roman" w:cs="Times New Roman" w:hint="eastAsia"/>
          <w:lang w:val="en-GB"/>
        </w:rPr>
      </w:pPr>
      <w:r w:rsidRPr="00650425">
        <w:rPr>
          <w:rFonts w:ascii="Times New Roman" w:eastAsia="Times New Roman" w:hAnsi="Times New Roman" w:cs="Times New Roman"/>
          <w:lang w:val="en-GB"/>
        </w:rPr>
        <w:t>Inter-view reference picture InterViewPic and an offset vector dV are derived as follows:</w:t>
      </w:r>
    </w:p>
    <w:p w:rsidR="00577F5E" w:rsidRPr="00650425" w:rsidRDefault="00577F5E" w:rsidP="00577F5E">
      <w:pPr>
        <w:tabs>
          <w:tab w:val="left" w:pos="400"/>
          <w:tab w:val="left" w:pos="1191"/>
          <w:tab w:val="left" w:pos="1588"/>
          <w:tab w:val="left" w:pos="1985"/>
        </w:tabs>
        <w:spacing w:before="136"/>
        <w:ind w:left="796" w:hanging="405"/>
        <w:rPr>
          <w:ins w:id="164" w:author="Samsung" w:date="2013-10-16T13:48:00Z"/>
          <w:rFonts w:ascii="Times New Roman" w:eastAsia="Times New Roman" w:hAnsi="Times New Roman" w:cs="Times New Roman"/>
          <w:lang w:val="en-GB"/>
        </w:rPr>
      </w:pPr>
      <w:ins w:id="165" w:author="Samsung" w:date="2013-10-16T13:48:00Z">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The following applies to derive an inter-view reference picture or inter-view only reference picture InterViewPic and to set the variable interViewAvailable:</w:t>
        </w:r>
      </w:ins>
    </w:p>
    <w:p w:rsidR="00577F5E" w:rsidRPr="00577F5E" w:rsidRDefault="00577F5E" w:rsidP="00577F5E">
      <w:pPr>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hint="eastAsia"/>
          <w:lang w:val="en-GB"/>
        </w:rPr>
      </w:pPr>
      <w:ins w:id="166" w:author="Samsung" w:date="2013-10-16T13:48:00Z">
        <w:r w:rsidRPr="00650425">
          <w:rPr>
            <w:rFonts w:ascii="Times New Roman" w:eastAsia="Times New Roman" w:hAnsi="Times New Roman" w:cs="Times New Roman"/>
            <w:lang w:val="en-GB"/>
          </w:rPr>
          <w:lastRenderedPageBreak/>
          <w:t>interViewAvailable = 0</w:t>
        </w:r>
        <w:r w:rsidRPr="00650425">
          <w:rPr>
            <w:rFonts w:ascii="Times New Roman" w:eastAsia="Times New Roman" w:hAnsi="Times New Roman" w:cs="Times New Roman"/>
            <w:lang w:val="en-GB"/>
          </w:rPr>
          <w:br/>
          <w:t>for( cIdx = 0; cIdx &lt;= num_ref_idx_l0_active_minus1  &amp;&amp;  !interViewAvailable; cIdx++ )</w:t>
        </w:r>
        <w:r w:rsidRPr="00650425">
          <w:rPr>
            <w:rFonts w:ascii="Times New Roman" w:eastAsia="Times New Roman" w:hAnsi="Times New Roman" w:cs="Times New Roman"/>
            <w:lang w:val="en-GB"/>
          </w:rPr>
          <w:br/>
        </w:r>
        <w:r w:rsidRPr="00650425">
          <w:rPr>
            <w:rFonts w:ascii="Times New Roman" w:eastAsia="Times New Roman" w:hAnsi="Times New Roman" w:cs="Times New Roman"/>
            <w:lang w:val="en-GB"/>
          </w:rPr>
          <w:tab/>
          <w:t>if ( view order index of RefPicList0[ cIdx ] is equal to 0 ) {</w:t>
        </w:r>
        <w:r w:rsidRPr="00650425">
          <w:rPr>
            <w:rFonts w:ascii="Times New Roman" w:eastAsia="Times New Roman" w:hAnsi="Times New Roman" w:cs="Times New Roman"/>
            <w:lang w:val="en-GB"/>
          </w:rPr>
          <w:br/>
        </w:r>
        <w:r w:rsidRPr="00650425">
          <w:rPr>
            <w:rFonts w:ascii="Times New Roman" w:eastAsia="Times New Roman" w:hAnsi="Times New Roman" w:cs="Times New Roman"/>
            <w:lang w:val="en-GB"/>
          </w:rPr>
          <w:tab/>
        </w:r>
        <w:r w:rsidRPr="00650425">
          <w:rPr>
            <w:rFonts w:ascii="Times New Roman" w:eastAsia="Times New Roman" w:hAnsi="Times New Roman" w:cs="Times New Roman"/>
            <w:lang w:val="en-GB"/>
          </w:rPr>
          <w:tab/>
          <w:t>InterViewPic = RefPicList0[ cIdx ]</w:t>
        </w:r>
        <w:r w:rsidRPr="00650425">
          <w:rPr>
            <w:rFonts w:ascii="Times New Roman" w:eastAsia="Times New Roman" w:hAnsi="Times New Roman" w:cs="Times New Roman"/>
            <w:lang w:val="en-GB"/>
          </w:rPr>
          <w:tab/>
        </w:r>
        <w:r w:rsidRPr="00650425">
          <w:rPr>
            <w:rFonts w:ascii="Times New Roman" w:eastAsia="Times New Roman" w:hAnsi="Times New Roman" w:cs="Times New Roman"/>
            <w:lang w:val="en-GB"/>
          </w:rPr>
          <w:tab/>
        </w:r>
        <w:r w:rsidRPr="00650425">
          <w:rPr>
            <w:rFonts w:ascii="Times New Roman" w:hAnsi="Times New Roman" w:cs="Times New Roman"/>
            <w:lang w:val="en-GB"/>
          </w:rPr>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34</w:t>
        </w:r>
        <w:r w:rsidRPr="00650425">
          <w:rPr>
            <w:rFonts w:ascii="Times New Roman" w:hAnsi="Times New Roman" w:cs="Times New Roman"/>
            <w:lang w:val="en-GB"/>
          </w:rPr>
          <w:fldChar w:fldCharType="end"/>
        </w:r>
        <w:r w:rsidRPr="00650425">
          <w:rPr>
            <w:rFonts w:ascii="Times New Roman" w:hAnsi="Times New Roman" w:cs="Times New Roman"/>
            <w:lang w:val="en-GB"/>
          </w:rPr>
          <w:t>)</w:t>
        </w:r>
        <w:r w:rsidRPr="00650425">
          <w:rPr>
            <w:rFonts w:ascii="Times New Roman" w:eastAsia="Times New Roman" w:hAnsi="Times New Roman" w:cs="Times New Roman"/>
            <w:lang w:val="en-GB"/>
          </w:rPr>
          <w:br/>
        </w:r>
        <w:r w:rsidRPr="00650425">
          <w:rPr>
            <w:rFonts w:ascii="Times New Roman" w:eastAsia="Times New Roman" w:hAnsi="Times New Roman" w:cs="Times New Roman"/>
            <w:lang w:val="en-GB"/>
          </w:rPr>
          <w:tab/>
        </w:r>
        <w:r w:rsidRPr="00650425">
          <w:rPr>
            <w:rFonts w:ascii="Times New Roman" w:eastAsia="Times New Roman" w:hAnsi="Times New Roman" w:cs="Times New Roman"/>
            <w:lang w:val="en-GB"/>
          </w:rPr>
          <w:tab/>
          <w:t>interViewAvailable = 1</w:t>
        </w:r>
        <w:r w:rsidRPr="00650425">
          <w:rPr>
            <w:rFonts w:ascii="Times New Roman" w:eastAsia="Times New Roman" w:hAnsi="Times New Roman" w:cs="Times New Roman"/>
            <w:lang w:val="en-GB"/>
          </w:rPr>
          <w:br/>
        </w:r>
        <w:r w:rsidRPr="00650425">
          <w:rPr>
            <w:rFonts w:ascii="Times New Roman" w:eastAsia="Times New Roman" w:hAnsi="Times New Roman" w:cs="Times New Roman"/>
            <w:lang w:val="en-GB"/>
          </w:rPr>
          <w:tab/>
          <w:t>}</w:t>
        </w:r>
      </w:ins>
    </w:p>
    <w:p w:rsidR="00650425" w:rsidRPr="00650425" w:rsidRDefault="00650425" w:rsidP="00650425">
      <w:pPr>
        <w:tabs>
          <w:tab w:val="left" w:pos="400"/>
          <w:tab w:val="left" w:pos="1191"/>
          <w:tab w:val="left" w:pos="1588"/>
          <w:tab w:val="left" w:pos="1985"/>
        </w:tabs>
        <w:spacing w:before="136"/>
        <w:ind w:left="4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If </w:t>
      </w:r>
      <w:ins w:id="167" w:author="Samsung" w:date="2013-10-16T13:50:00Z">
        <w:r w:rsidR="00577F5E" w:rsidRPr="00650425">
          <w:rPr>
            <w:rFonts w:ascii="Times New Roman" w:eastAsia="Times New Roman" w:hAnsi="Times New Roman" w:cs="Times New Roman"/>
            <w:lang w:val="en-GB"/>
          </w:rPr>
          <w:t>interViewAvailable is equal to 1</w:t>
        </w:r>
        <w:r w:rsidR="00577F5E">
          <w:rPr>
            <w:rFonts w:ascii="Times New Roman" w:hAnsi="Times New Roman" w:cs="Times New Roman" w:hint="eastAsia"/>
            <w:lang w:val="en-GB"/>
          </w:rPr>
          <w:t xml:space="preserve"> and </w:t>
        </w:r>
      </w:ins>
      <w:r w:rsidRPr="00650425">
        <w:rPr>
          <w:rFonts w:ascii="Times New Roman" w:eastAsia="Times New Roman" w:hAnsi="Times New Roman" w:cs="Times New Roman"/>
          <w:lang w:val="en-GB"/>
        </w:rPr>
        <w:t>TextureFirstFlag is equal to 0, the following ordered steps apply:</w:t>
      </w:r>
    </w:p>
    <w:p w:rsidR="00650425" w:rsidRPr="00650425" w:rsidRDefault="00650425" w:rsidP="00650425">
      <w:pPr>
        <w:tabs>
          <w:tab w:val="left" w:pos="400"/>
          <w:tab w:val="left" w:pos="1191"/>
          <w:tab w:val="left" w:pos="1588"/>
          <w:tab w:val="left" w:pos="1985"/>
        </w:tabs>
        <w:spacing w:before="136"/>
        <w:ind w:left="7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The inverse macroblock scanning process as specified in subclause </w:t>
      </w:r>
      <w:bookmarkStart w:id="168" w:name="OLE_LINK603"/>
      <w:bookmarkStart w:id="169" w:name="OLE_LINK604"/>
      <w:r w:rsidRPr="00650425">
        <w:rPr>
          <w:rFonts w:ascii="Times New Roman" w:eastAsia="Times New Roman" w:hAnsi="Times New Roman" w:cs="Times New Roman"/>
          <w:lang w:val="en-GB"/>
        </w:rPr>
        <w:t>6.4.1</w:t>
      </w:r>
      <w:bookmarkEnd w:id="168"/>
      <w:bookmarkEnd w:id="169"/>
      <w:r w:rsidRPr="00650425">
        <w:rPr>
          <w:rFonts w:ascii="Times New Roman" w:eastAsia="Times New Roman" w:hAnsi="Times New Roman" w:cs="Times New Roman"/>
          <w:lang w:val="en-GB"/>
        </w:rPr>
        <w:t xml:space="preserve">is invoked with CurrMbAddr as the input and the output is assigned to </w:t>
      </w:r>
      <w:proofErr w:type="gramStart"/>
      <w:r w:rsidRPr="00650425">
        <w:rPr>
          <w:rFonts w:ascii="Times New Roman" w:eastAsia="Times New Roman" w:hAnsi="Times New Roman" w:cs="Times New Roman"/>
          <w:lang w:val="en-GB"/>
        </w:rPr>
        <w:t>( x1</w:t>
      </w:r>
      <w:proofErr w:type="gramEnd"/>
      <w:r w:rsidRPr="00650425">
        <w:rPr>
          <w:rFonts w:ascii="Times New Roman" w:eastAsia="Times New Roman" w:hAnsi="Times New Roman" w:cs="Times New Roman"/>
          <w:lang w:val="en-GB"/>
        </w:rPr>
        <w:t>, y1 ).</w:t>
      </w:r>
    </w:p>
    <w:p w:rsidR="00650425" w:rsidRPr="00650425" w:rsidRDefault="00650425" w:rsidP="00650425">
      <w:pPr>
        <w:tabs>
          <w:tab w:val="left" w:pos="400"/>
          <w:tab w:val="left" w:pos="1191"/>
          <w:tab w:val="left" w:pos="1588"/>
          <w:tab w:val="left" w:pos="1985"/>
        </w:tabs>
        <w:spacing w:before="136"/>
        <w:ind w:left="7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The inverse macroblock partition scanning process specified in subclause 6.4.2.1 is invoked with mbPartIdx as the input and the output assigned to </w:t>
      </w:r>
      <w:proofErr w:type="gramStart"/>
      <w:r w:rsidRPr="00650425">
        <w:rPr>
          <w:rFonts w:ascii="Times New Roman" w:eastAsia="Times New Roman" w:hAnsi="Times New Roman" w:cs="Times New Roman"/>
          <w:lang w:val="en-GB"/>
        </w:rPr>
        <w:t>( dx1</w:t>
      </w:r>
      <w:proofErr w:type="gramEnd"/>
      <w:r w:rsidRPr="00650425">
        <w:rPr>
          <w:rFonts w:ascii="Times New Roman" w:eastAsia="Times New Roman" w:hAnsi="Times New Roman" w:cs="Times New Roman"/>
          <w:lang w:val="en-GB"/>
        </w:rPr>
        <w:t>, dy1 ).</w:t>
      </w:r>
    </w:p>
    <w:p w:rsidR="00650425" w:rsidRPr="00650425" w:rsidRDefault="00650425" w:rsidP="00650425">
      <w:pPr>
        <w:tabs>
          <w:tab w:val="left" w:pos="400"/>
          <w:tab w:val="left" w:pos="1191"/>
          <w:tab w:val="left" w:pos="1588"/>
          <w:tab w:val="left" w:pos="1985"/>
        </w:tabs>
        <w:spacing w:before="136"/>
        <w:ind w:left="7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The inverse sub-macroblock partition scanning process specified in subclause 6.4.2.2 is invoked with mbPartIdx and subMbPartIdx as the input and the output assigned to </w:t>
      </w:r>
      <w:proofErr w:type="gramStart"/>
      <w:r w:rsidRPr="00650425">
        <w:rPr>
          <w:rFonts w:ascii="Times New Roman" w:eastAsia="Times New Roman" w:hAnsi="Times New Roman" w:cs="Times New Roman"/>
          <w:lang w:val="en-GB"/>
        </w:rPr>
        <w:t>( dx2</w:t>
      </w:r>
      <w:proofErr w:type="gramEnd"/>
      <w:r w:rsidRPr="00650425">
        <w:rPr>
          <w:rFonts w:ascii="Times New Roman" w:eastAsia="Times New Roman" w:hAnsi="Times New Roman" w:cs="Times New Roman"/>
          <w:lang w:val="en-GB"/>
        </w:rPr>
        <w:t>, dy2 ).</w:t>
      </w:r>
    </w:p>
    <w:p w:rsidR="00650425" w:rsidRPr="00650425" w:rsidDel="00577F5E" w:rsidRDefault="00650425" w:rsidP="00650425">
      <w:pPr>
        <w:tabs>
          <w:tab w:val="left" w:pos="400"/>
          <w:tab w:val="left" w:pos="1191"/>
          <w:tab w:val="left" w:pos="1588"/>
          <w:tab w:val="left" w:pos="1985"/>
        </w:tabs>
        <w:spacing w:before="136"/>
        <w:ind w:left="796" w:hanging="405"/>
        <w:rPr>
          <w:del w:id="170" w:author="Samsung" w:date="2013-10-16T13:48:00Z"/>
          <w:rFonts w:ascii="Times New Roman" w:eastAsia="Times New Roman" w:hAnsi="Times New Roman" w:cs="Times New Roman"/>
          <w:lang w:val="en-GB"/>
        </w:rPr>
      </w:pPr>
      <w:del w:id="171" w:author="Samsung" w:date="2013-10-16T13:48:00Z">
        <w:r w:rsidRPr="00650425" w:rsidDel="00577F5E">
          <w:rPr>
            <w:rFonts w:ascii="Times New Roman" w:eastAsia="Times New Roman" w:hAnsi="Times New Roman" w:cs="Times New Roman"/>
            <w:lang w:val="en-GB"/>
          </w:rPr>
          <w:delText>–</w:delText>
        </w:r>
        <w:r w:rsidRPr="00650425" w:rsidDel="00577F5E">
          <w:rPr>
            <w:rFonts w:ascii="Times New Roman" w:eastAsia="Times New Roman" w:hAnsi="Times New Roman" w:cs="Times New Roman"/>
            <w:lang w:val="en-GB"/>
          </w:rPr>
          <w:tab/>
          <w:delText>The following applies to derive an inter-view reference picture or inter-view only reference picture InterViewPic and to set the variable interViewAvailable:</w:delText>
        </w:r>
      </w:del>
    </w:p>
    <w:p w:rsidR="00650425" w:rsidRPr="00650425" w:rsidDel="00577F5E" w:rsidRDefault="00650425" w:rsidP="00650425">
      <w:pPr>
        <w:keepLines/>
        <w:tabs>
          <w:tab w:val="left" w:pos="794"/>
          <w:tab w:val="left" w:pos="1191"/>
          <w:tab w:val="left" w:pos="1588"/>
          <w:tab w:val="left" w:pos="1985"/>
          <w:tab w:val="center" w:pos="4849"/>
          <w:tab w:val="right" w:pos="9696"/>
        </w:tabs>
        <w:spacing w:before="193" w:after="240"/>
        <w:ind w:left="794"/>
        <w:rPr>
          <w:del w:id="172" w:author="Samsung" w:date="2013-10-16T13:48:00Z"/>
          <w:rFonts w:ascii="Times New Roman" w:eastAsia="Times New Roman" w:hAnsi="Times New Roman" w:cs="Times New Roman"/>
          <w:lang w:val="en-GB"/>
        </w:rPr>
      </w:pPr>
      <w:del w:id="173" w:author="Samsung" w:date="2013-10-16T13:48:00Z">
        <w:r w:rsidRPr="00650425" w:rsidDel="00577F5E">
          <w:rPr>
            <w:rFonts w:ascii="Times New Roman" w:eastAsia="Times New Roman" w:hAnsi="Times New Roman" w:cs="Times New Roman"/>
            <w:lang w:val="en-GB"/>
          </w:rPr>
          <w:delText>interViewAvailable = 0</w:delText>
        </w:r>
        <w:r w:rsidRPr="00650425" w:rsidDel="00577F5E">
          <w:rPr>
            <w:rFonts w:ascii="Times New Roman" w:eastAsia="Times New Roman" w:hAnsi="Times New Roman" w:cs="Times New Roman"/>
            <w:lang w:val="en-GB"/>
          </w:rPr>
          <w:br/>
          <w:delText>for( cIdx = 0; cIdx &lt;= num_ref_idx_l0_active_minus1  &amp;&amp;  !interViewAvailable; cIdx++ )</w:delText>
        </w:r>
        <w:r w:rsidRPr="00650425" w:rsidDel="00577F5E">
          <w:rPr>
            <w:rFonts w:ascii="Times New Roman" w:eastAsia="Times New Roman" w:hAnsi="Times New Roman" w:cs="Times New Roman"/>
            <w:lang w:val="en-GB"/>
          </w:rPr>
          <w:br/>
        </w:r>
        <w:r w:rsidRPr="00650425" w:rsidDel="00577F5E">
          <w:rPr>
            <w:rFonts w:ascii="Times New Roman" w:eastAsia="Times New Roman" w:hAnsi="Times New Roman" w:cs="Times New Roman"/>
            <w:lang w:val="en-GB"/>
          </w:rPr>
          <w:tab/>
          <w:delText>if ( view order index of RefPicList0[ cIdx ] is equal to 0 ) {</w:delText>
        </w:r>
        <w:r w:rsidRPr="00650425" w:rsidDel="00577F5E">
          <w:rPr>
            <w:rFonts w:ascii="Times New Roman" w:eastAsia="Times New Roman" w:hAnsi="Times New Roman" w:cs="Times New Roman"/>
            <w:lang w:val="en-GB"/>
          </w:rPr>
          <w:br/>
        </w:r>
        <w:r w:rsidRPr="00650425" w:rsidDel="00577F5E">
          <w:rPr>
            <w:rFonts w:ascii="Times New Roman" w:eastAsia="Times New Roman" w:hAnsi="Times New Roman" w:cs="Times New Roman"/>
            <w:lang w:val="en-GB"/>
          </w:rPr>
          <w:tab/>
        </w:r>
        <w:r w:rsidRPr="00650425" w:rsidDel="00577F5E">
          <w:rPr>
            <w:rFonts w:ascii="Times New Roman" w:eastAsia="Times New Roman" w:hAnsi="Times New Roman" w:cs="Times New Roman"/>
            <w:lang w:val="en-GB"/>
          </w:rPr>
          <w:tab/>
          <w:delText>InterViewPic = RefPicList0[ cIdx ]</w:delText>
        </w:r>
        <w:r w:rsidRPr="00650425" w:rsidDel="00577F5E">
          <w:rPr>
            <w:rFonts w:ascii="Times New Roman" w:eastAsia="Times New Roman" w:hAnsi="Times New Roman" w:cs="Times New Roman"/>
            <w:lang w:val="en-GB"/>
          </w:rPr>
          <w:tab/>
        </w:r>
        <w:r w:rsidRPr="00650425" w:rsidDel="00577F5E">
          <w:rPr>
            <w:rFonts w:ascii="Times New Roman" w:eastAsia="Times New Roman" w:hAnsi="Times New Roman" w:cs="Times New Roman"/>
            <w:lang w:val="en-GB"/>
          </w:rPr>
          <w:tab/>
        </w:r>
        <w:r w:rsidRPr="00650425" w:rsidDel="00577F5E">
          <w:rPr>
            <w:rFonts w:ascii="Times New Roman" w:hAnsi="Times New Roman" w:cs="Times New Roman"/>
            <w:lang w:val="en-GB"/>
          </w:rPr>
          <w:delText>(J-</w:delText>
        </w:r>
        <w:r w:rsidRPr="00650425" w:rsidDel="00577F5E">
          <w:rPr>
            <w:rFonts w:ascii="Times New Roman" w:hAnsi="Times New Roman" w:cs="Times New Roman"/>
            <w:lang w:val="en-GB"/>
          </w:rPr>
          <w:fldChar w:fldCharType="begin"/>
        </w:r>
        <w:r w:rsidRPr="00650425" w:rsidDel="00577F5E">
          <w:rPr>
            <w:rFonts w:ascii="Times New Roman" w:hAnsi="Times New Roman" w:cs="Times New Roman"/>
            <w:lang w:val="en-GB"/>
          </w:rPr>
          <w:delInstrText xml:space="preserve"> SEQ Equation  \* ARABIC \n </w:delInstrText>
        </w:r>
        <w:r w:rsidRPr="00650425" w:rsidDel="00577F5E">
          <w:rPr>
            <w:rFonts w:ascii="Times New Roman" w:hAnsi="Times New Roman" w:cs="Times New Roman"/>
            <w:lang w:val="en-GB"/>
          </w:rPr>
          <w:fldChar w:fldCharType="separate"/>
        </w:r>
        <w:r w:rsidRPr="00650425" w:rsidDel="00577F5E">
          <w:rPr>
            <w:rFonts w:ascii="Times New Roman" w:hAnsi="Times New Roman" w:cs="Times New Roman"/>
            <w:noProof/>
            <w:lang w:val="en-GB"/>
          </w:rPr>
          <w:delText>34</w:delText>
        </w:r>
        <w:r w:rsidRPr="00650425" w:rsidDel="00577F5E">
          <w:rPr>
            <w:rFonts w:ascii="Times New Roman" w:hAnsi="Times New Roman" w:cs="Times New Roman"/>
            <w:lang w:val="en-GB"/>
          </w:rPr>
          <w:fldChar w:fldCharType="end"/>
        </w:r>
        <w:r w:rsidRPr="00650425" w:rsidDel="00577F5E">
          <w:rPr>
            <w:rFonts w:ascii="Times New Roman" w:hAnsi="Times New Roman" w:cs="Times New Roman"/>
            <w:lang w:val="en-GB"/>
          </w:rPr>
          <w:delText>)</w:delText>
        </w:r>
        <w:r w:rsidRPr="00650425" w:rsidDel="00577F5E">
          <w:rPr>
            <w:rFonts w:ascii="Times New Roman" w:eastAsia="Times New Roman" w:hAnsi="Times New Roman" w:cs="Times New Roman"/>
            <w:lang w:val="en-GB"/>
          </w:rPr>
          <w:br/>
        </w:r>
        <w:r w:rsidRPr="00650425" w:rsidDel="00577F5E">
          <w:rPr>
            <w:rFonts w:ascii="Times New Roman" w:eastAsia="Times New Roman" w:hAnsi="Times New Roman" w:cs="Times New Roman"/>
            <w:lang w:val="en-GB"/>
          </w:rPr>
          <w:tab/>
        </w:r>
        <w:r w:rsidRPr="00650425" w:rsidDel="00577F5E">
          <w:rPr>
            <w:rFonts w:ascii="Times New Roman" w:eastAsia="Times New Roman" w:hAnsi="Times New Roman" w:cs="Times New Roman"/>
            <w:lang w:val="en-GB"/>
          </w:rPr>
          <w:tab/>
          <w:delText>interViewAvailable = 1</w:delText>
        </w:r>
        <w:r w:rsidRPr="00650425" w:rsidDel="00577F5E">
          <w:rPr>
            <w:rFonts w:ascii="Times New Roman" w:eastAsia="Times New Roman" w:hAnsi="Times New Roman" w:cs="Times New Roman"/>
            <w:lang w:val="en-GB"/>
          </w:rPr>
          <w:br/>
        </w:r>
        <w:r w:rsidRPr="00650425" w:rsidDel="00577F5E">
          <w:rPr>
            <w:rFonts w:ascii="Times New Roman" w:eastAsia="Times New Roman" w:hAnsi="Times New Roman" w:cs="Times New Roman"/>
            <w:lang w:val="en-GB"/>
          </w:rPr>
          <w:tab/>
          <w:delText>}</w:delText>
        </w:r>
      </w:del>
    </w:p>
    <w:p w:rsidR="00650425" w:rsidRPr="00650425" w:rsidRDefault="00650425" w:rsidP="00650425">
      <w:pPr>
        <w:tabs>
          <w:tab w:val="left" w:pos="400"/>
          <w:tab w:val="left" w:pos="1191"/>
          <w:tab w:val="left" w:pos="1588"/>
          <w:tab w:val="left" w:pos="1985"/>
        </w:tabs>
        <w:spacing w:before="136"/>
        <w:ind w:left="7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del w:id="174" w:author="Samsung" w:date="2013-10-16T13:50:00Z">
        <w:r w:rsidRPr="00650425" w:rsidDel="00577F5E">
          <w:rPr>
            <w:rFonts w:ascii="Times New Roman" w:eastAsia="Times New Roman" w:hAnsi="Times New Roman" w:cs="Times New Roman"/>
            <w:lang w:val="en-GB"/>
          </w:rPr>
          <w:delText xml:space="preserve">When interViewAvailable is equal to 1, </w:delText>
        </w:r>
      </w:del>
      <w:r w:rsidRPr="00650425">
        <w:rPr>
          <w:rFonts w:ascii="Times New Roman" w:hAnsi="Times New Roman" w:cs="Times New Roman"/>
          <w:bCs/>
          <w:lang w:eastAsia="ja-JP"/>
        </w:rPr>
        <w:t xml:space="preserve">the depth-based disparity value derivation process in subclause </w:t>
      </w:r>
      <w:fldSimple w:instr=" REF _Ref365379271 \r \h  \* MERGEFORMAT ">
        <w:r w:rsidRPr="00650425">
          <w:rPr>
            <w:rFonts w:ascii="Times New Roman" w:hAnsi="Times New Roman" w:cs="Times New Roman"/>
            <w:bCs/>
            <w:lang w:eastAsia="ja-JP"/>
          </w:rPr>
          <w:t>J.8.2.1.1</w:t>
        </w:r>
      </w:fldSimple>
      <w:r w:rsidRPr="00650425">
        <w:rPr>
          <w:rFonts w:ascii="Times New Roman" w:hAnsi="Times New Roman" w:cs="Times New Roman"/>
          <w:bCs/>
          <w:lang w:eastAsia="ja-JP"/>
        </w:rPr>
        <w:t xml:space="preserve"> </w:t>
      </w:r>
      <w:r w:rsidRPr="00650425">
        <w:rPr>
          <w:rFonts w:ascii="Times New Roman" w:hAnsi="Times New Roman" w:cs="Times New Roman"/>
        </w:rPr>
        <w:t>is invoked with depthPic equal to DepthCurrPic, textureX equal to x1 + dx1 + dx2, textureY equal to y1 + dy1 + dy2, tBlWidth equal to</w:t>
      </w:r>
      <w:r w:rsidRPr="00650425" w:rsidDel="007361AB">
        <w:rPr>
          <w:rFonts w:ascii="Times New Roman" w:hAnsi="Times New Roman" w:cs="Times New Roman"/>
        </w:rPr>
        <w:t xml:space="preserve"> </w:t>
      </w:r>
      <w:r w:rsidRPr="00650425">
        <w:rPr>
          <w:rFonts w:ascii="Times New Roman" w:hAnsi="Times New Roman" w:cs="Times New Roman"/>
        </w:rPr>
        <w:t>the width the sub-macroblock partition CurrMbAddr\mbPartIdx\subMbPartIdx, tBlHeight equal to</w:t>
      </w:r>
      <w:r w:rsidRPr="00650425" w:rsidDel="007361AB">
        <w:rPr>
          <w:rFonts w:ascii="Times New Roman" w:hAnsi="Times New Roman" w:cs="Times New Roman"/>
        </w:rPr>
        <w:t xml:space="preserve"> </w:t>
      </w:r>
      <w:r w:rsidRPr="00650425">
        <w:rPr>
          <w:rFonts w:ascii="Times New Roman" w:hAnsi="Times New Roman" w:cs="Times New Roman"/>
        </w:rPr>
        <w:t xml:space="preserve">the height the sub-macroblock partition CurrMbAddr\mbPartIdx\subMbPartIdx, srcViewId equal to view_id and refViewId equal to the </w:t>
      </w:r>
      <w:proofErr w:type="gramStart"/>
      <w:r w:rsidRPr="00650425">
        <w:rPr>
          <w:rFonts w:ascii="Times New Roman" w:hAnsi="Times New Roman" w:cs="Times New Roman"/>
        </w:rPr>
        <w:t>view_id</w:t>
      </w:r>
      <w:proofErr w:type="gramEnd"/>
      <w:r w:rsidRPr="00650425">
        <w:rPr>
          <w:rFonts w:ascii="Times New Roman" w:hAnsi="Times New Roman" w:cs="Times New Roman"/>
        </w:rPr>
        <w:t xml:space="preserve"> of InterViewPic as inputs and the output assigned to dV[ 0 ] and dV[ 1 ] is set to 0.</w:t>
      </w:r>
    </w:p>
    <w:p w:rsidR="00650425" w:rsidRDefault="00650425" w:rsidP="00650425">
      <w:pPr>
        <w:tabs>
          <w:tab w:val="left" w:pos="400"/>
          <w:tab w:val="left" w:pos="1191"/>
          <w:tab w:val="left" w:pos="1588"/>
          <w:tab w:val="left" w:pos="1985"/>
        </w:tabs>
        <w:spacing w:before="136"/>
        <w:ind w:left="405" w:hanging="405"/>
        <w:rPr>
          <w:ins w:id="175" w:author="Samsung" w:date="2013-10-16T13:50:00Z"/>
          <w:rFonts w:ascii="Times New Roman" w:hAnsi="Times New Roman" w:cs="Times New Roman" w:hint="eastAsia"/>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Otherwise (</w:t>
      </w:r>
      <w:ins w:id="176" w:author="Samsung" w:date="2013-10-16T13:50:00Z">
        <w:r w:rsidR="00577F5E" w:rsidRPr="00650425">
          <w:rPr>
            <w:rFonts w:ascii="Times New Roman" w:eastAsia="Times New Roman" w:hAnsi="Times New Roman" w:cs="Times New Roman"/>
            <w:lang w:val="en-GB"/>
          </w:rPr>
          <w:t xml:space="preserve">interViewAvailable is equal to </w:t>
        </w:r>
      </w:ins>
      <w:ins w:id="177" w:author="Samsung" w:date="2013-10-16T14:36:00Z">
        <w:r w:rsidR="00741D1A">
          <w:rPr>
            <w:rFonts w:ascii="Times New Roman" w:hAnsi="Times New Roman" w:cs="Times New Roman" w:hint="eastAsia"/>
            <w:lang w:val="en-GB"/>
          </w:rPr>
          <w:t>1</w:t>
        </w:r>
      </w:ins>
      <w:ins w:id="178" w:author="Samsung" w:date="2013-10-16T13:50:00Z">
        <w:r w:rsidR="00577F5E">
          <w:rPr>
            <w:rFonts w:ascii="Times New Roman" w:hAnsi="Times New Roman" w:cs="Times New Roman" w:hint="eastAsia"/>
            <w:lang w:val="en-GB"/>
          </w:rPr>
          <w:t xml:space="preserve"> and </w:t>
        </w:r>
      </w:ins>
      <w:r w:rsidRPr="00650425">
        <w:rPr>
          <w:rFonts w:ascii="Times New Roman" w:hAnsi="Times New Roman" w:cs="Times New Roman"/>
        </w:rPr>
        <w:t>TextureFirstFlag is equal to 1), the following ordered steps apply:</w:t>
      </w:r>
    </w:p>
    <w:p w:rsidR="00577F5E" w:rsidRPr="00577F5E" w:rsidRDefault="00577F5E" w:rsidP="00577F5E">
      <w:pPr>
        <w:tabs>
          <w:tab w:val="left" w:pos="300"/>
          <w:tab w:val="left" w:pos="1191"/>
          <w:tab w:val="left" w:pos="1588"/>
          <w:tab w:val="left" w:pos="1985"/>
        </w:tabs>
        <w:spacing w:before="136"/>
        <w:ind w:leftChars="100" w:left="200"/>
        <w:rPr>
          <w:ins w:id="179" w:author="Samsung" w:date="2013-10-16T13:50:00Z"/>
          <w:rFonts w:ascii="Times New Roman" w:eastAsia="Times New Roman" w:hAnsi="Times New Roman" w:cs="Times New Roman"/>
        </w:rPr>
      </w:pPr>
      <w:ins w:id="180" w:author="Samsung" w:date="2013-10-16T13:50:00Z">
        <w:r>
          <w:rPr>
            <w:rFonts w:ascii="Times New Roman" w:hAnsi="Times New Roman" w:cs="Times New Roman"/>
          </w:rPr>
          <w:t xml:space="preserve">    </w:t>
        </w:r>
        <w:r w:rsidRPr="00577F5E">
          <w:rPr>
            <w:rFonts w:ascii="Times New Roman" w:hAnsi="Times New Roman" w:cs="Times New Roman"/>
          </w:rPr>
          <w:t xml:space="preserve"> </w:t>
        </w:r>
        <w:bookmarkStart w:id="181" w:name="OLE_LINK619"/>
        <w:bookmarkStart w:id="182" w:name="OLE_LINK620"/>
        <w:r w:rsidRPr="00577F5E">
          <w:rPr>
            <w:rFonts w:ascii="Times New Roman" w:eastAsia="Times New Roman" w:hAnsi="Times New Roman" w:cs="Times New Roman"/>
            <w:lang w:val="en-GB"/>
          </w:rPr>
          <w:t>–</w:t>
        </w:r>
        <w:r w:rsidRPr="00577F5E">
          <w:rPr>
            <w:rFonts w:ascii="Times New Roman" w:eastAsia="Times New Roman" w:hAnsi="Times New Roman" w:cs="Times New Roman"/>
            <w:lang w:val="en-GB"/>
          </w:rPr>
          <w:tab/>
        </w:r>
        <w:r w:rsidRPr="00577F5E">
          <w:rPr>
            <w:rFonts w:ascii="Times New Roman" w:eastAsia="Times New Roman" w:hAnsi="Times New Roman" w:cs="Times New Roman"/>
          </w:rPr>
          <w:t>The process specified in subclause </w:t>
        </w:r>
      </w:ins>
      <w:fldSimple w:instr=" REF _Ref32903132 \r \h  \* MERGEFORMAT " w:fldLock="1">
        <w:ins w:id="183" w:author="Samsung" w:date="2013-10-16T13:50:00Z">
          <w:r w:rsidRPr="00577F5E">
            <w:rPr>
              <w:rFonts w:ascii="Times New Roman" w:eastAsia="Times New Roman" w:hAnsi="Times New Roman" w:cs="Times New Roman"/>
            </w:rPr>
            <w:t>8.4.1.3.2</w:t>
          </w:r>
        </w:ins>
      </w:fldSimple>
      <w:ins w:id="184" w:author="Samsung" w:date="2013-10-16T13:50:00Z">
        <w:r w:rsidRPr="00577F5E">
          <w:rPr>
            <w:rFonts w:ascii="Times New Roman" w:eastAsia="Times New Roman" w:hAnsi="Times New Roman" w:cs="Times New Roman"/>
          </w:rPr>
          <w:t xml:space="preserve"> is invoked with </w:t>
        </w:r>
        <w:r w:rsidRPr="00577F5E">
          <w:rPr>
            <w:rFonts w:ascii="Times New Roman" w:hAnsi="Times New Roman" w:cs="Times New Roman"/>
          </w:rPr>
          <w:t>mbPartIdx set equal to 0, subMbPartIdx set equal to 0</w:t>
        </w:r>
        <w:r w:rsidRPr="00577F5E">
          <w:rPr>
            <w:rFonts w:ascii="Times New Roman" w:eastAsia="Times New Roman" w:hAnsi="Times New Roman" w:cs="Times New Roman"/>
          </w:rPr>
          <w:t xml:space="preserve">, currSubMbType set equal to "na", and listSuffixFlag set equal to 0 as input and with reference indices </w:t>
        </w:r>
        <w:bookmarkStart w:id="185" w:name="OLE_LINK536"/>
        <w:bookmarkStart w:id="186" w:name="OLE_LINK537"/>
        <w:proofErr w:type="gramStart"/>
        <w:r w:rsidRPr="00577F5E">
          <w:rPr>
            <w:rFonts w:ascii="Times New Roman" w:eastAsia="Times New Roman" w:hAnsi="Times New Roman" w:cs="Times New Roman"/>
          </w:rPr>
          <w:t>refIdxCand</w:t>
        </w:r>
        <w:r w:rsidRPr="00577F5E">
          <w:rPr>
            <w:rFonts w:ascii="Times New Roman" w:eastAsia="PMingLiU" w:hAnsi="Times New Roman" w:cs="Times New Roman"/>
            <w:lang w:eastAsia="zh-TW"/>
          </w:rPr>
          <w:t>L</w:t>
        </w:r>
        <w:bookmarkEnd w:id="185"/>
        <w:bookmarkEnd w:id="186"/>
        <w:r w:rsidRPr="00577F5E">
          <w:rPr>
            <w:rFonts w:ascii="Times New Roman" w:eastAsia="PMingLiU" w:hAnsi="Times New Roman" w:cs="Times New Roman"/>
            <w:lang w:eastAsia="zh-TW"/>
          </w:rPr>
          <w:t>0</w:t>
        </w:r>
        <w:r w:rsidRPr="00577F5E">
          <w:rPr>
            <w:rFonts w:ascii="Times New Roman" w:eastAsia="Times New Roman" w:hAnsi="Times New Roman" w:cs="Times New Roman"/>
          </w:rPr>
          <w:t>[</w:t>
        </w:r>
        <w:proofErr w:type="gramEnd"/>
        <w:r w:rsidRPr="00577F5E">
          <w:rPr>
            <w:rFonts w:ascii="Times New Roman" w:eastAsia="Times New Roman" w:hAnsi="Times New Roman" w:cs="Times New Roman"/>
          </w:rPr>
          <w:t xml:space="preserve"> i ] and the motion vectors </w:t>
        </w:r>
        <w:bookmarkStart w:id="187" w:name="OLE_LINK540"/>
        <w:bookmarkStart w:id="188" w:name="OLE_LINK541"/>
        <w:r w:rsidRPr="00577F5E">
          <w:rPr>
            <w:rFonts w:ascii="Times New Roman" w:eastAsia="Times New Roman" w:hAnsi="Times New Roman" w:cs="Times New Roman"/>
          </w:rPr>
          <w:t>mvCand</w:t>
        </w:r>
        <w:r w:rsidRPr="00577F5E">
          <w:rPr>
            <w:rFonts w:ascii="Times New Roman" w:eastAsia="PMingLiU" w:hAnsi="Times New Roman" w:cs="Times New Roman"/>
            <w:lang w:eastAsia="zh-TW"/>
          </w:rPr>
          <w:t>L0</w:t>
        </w:r>
        <w:r w:rsidRPr="00577F5E">
          <w:rPr>
            <w:rFonts w:ascii="Times New Roman" w:eastAsia="Times New Roman" w:hAnsi="Times New Roman" w:cs="Times New Roman"/>
          </w:rPr>
          <w:t>[ i ]</w:t>
        </w:r>
        <w:bookmarkEnd w:id="187"/>
        <w:bookmarkEnd w:id="188"/>
        <w:r w:rsidRPr="00577F5E">
          <w:rPr>
            <w:rFonts w:ascii="Times New Roman" w:eastAsia="Times New Roman" w:hAnsi="Times New Roman" w:cs="Times New Roman"/>
          </w:rPr>
          <w:t xml:space="preserve"> as outputs with i equal to </w:t>
        </w:r>
        <w:r w:rsidRPr="00577F5E">
          <w:rPr>
            <w:rFonts w:ascii="Times New Roman" w:eastAsia="PMingLiU" w:hAnsi="Times New Roman" w:cs="Times New Roman"/>
            <w:lang w:eastAsia="zh-TW"/>
          </w:rPr>
          <w:t>0</w:t>
        </w:r>
        <w:r w:rsidRPr="00577F5E">
          <w:rPr>
            <w:rFonts w:ascii="Times New Roman" w:eastAsia="Times New Roman" w:hAnsi="Times New Roman" w:cs="Times New Roman"/>
          </w:rPr>
          <w:t xml:space="preserve">, </w:t>
        </w:r>
        <w:r w:rsidRPr="00577F5E">
          <w:rPr>
            <w:rFonts w:ascii="Times New Roman" w:eastAsia="PMingLiU" w:hAnsi="Times New Roman" w:cs="Times New Roman"/>
            <w:lang w:eastAsia="zh-TW"/>
          </w:rPr>
          <w:t>1</w:t>
        </w:r>
        <w:r w:rsidRPr="00577F5E">
          <w:rPr>
            <w:rFonts w:ascii="Times New Roman" w:eastAsia="Times New Roman" w:hAnsi="Times New Roman" w:cs="Times New Roman"/>
          </w:rPr>
          <w:t xml:space="preserve">, and </w:t>
        </w:r>
        <w:r w:rsidRPr="00577F5E">
          <w:rPr>
            <w:rFonts w:ascii="Times New Roman" w:eastAsia="PMingLiU" w:hAnsi="Times New Roman" w:cs="Times New Roman"/>
            <w:lang w:eastAsia="zh-TW"/>
          </w:rPr>
          <w:t>2</w:t>
        </w:r>
        <w:r w:rsidRPr="00577F5E">
          <w:rPr>
            <w:rFonts w:ascii="Times New Roman" w:eastAsia="Times New Roman" w:hAnsi="Times New Roman" w:cs="Times New Roman"/>
          </w:rPr>
          <w:t xml:space="preserve"> corresponding to neighbouring partition A, B, and C, respectively.</w:t>
        </w:r>
        <w:bookmarkEnd w:id="181"/>
        <w:bookmarkEnd w:id="182"/>
      </w:ins>
    </w:p>
    <w:p w:rsidR="00577F5E" w:rsidRPr="00577F5E" w:rsidRDefault="00577F5E" w:rsidP="00577F5E">
      <w:pPr>
        <w:tabs>
          <w:tab w:val="left" w:pos="300"/>
          <w:tab w:val="left" w:pos="1191"/>
          <w:tab w:val="left" w:pos="1588"/>
          <w:tab w:val="left" w:pos="1985"/>
        </w:tabs>
        <w:spacing w:before="136"/>
        <w:ind w:leftChars="100" w:left="200" w:firstLineChars="50" w:firstLine="100"/>
        <w:rPr>
          <w:ins w:id="189" w:author="Samsung" w:date="2013-10-16T13:50:00Z"/>
          <w:rFonts w:ascii="Times New Roman" w:eastAsia="Times New Roman" w:hAnsi="Times New Roman" w:cs="Times New Roman"/>
        </w:rPr>
      </w:pPr>
      <w:ins w:id="190" w:author="Samsung" w:date="2013-10-16T13:50:00Z">
        <w:r w:rsidRPr="00577F5E">
          <w:rPr>
            <w:rFonts w:ascii="Times New Roman" w:eastAsia="Times New Roman" w:hAnsi="Times New Roman" w:cs="Times New Roman"/>
            <w:lang w:val="en-GB"/>
          </w:rPr>
          <w:t>–</w:t>
        </w:r>
        <w:r w:rsidRPr="00577F5E">
          <w:rPr>
            <w:rFonts w:ascii="Times New Roman" w:eastAsia="Times New Roman" w:hAnsi="Times New Roman" w:cs="Times New Roman"/>
            <w:lang w:val="en-GB"/>
          </w:rPr>
          <w:tab/>
        </w:r>
        <w:r w:rsidRPr="00577F5E">
          <w:rPr>
            <w:rFonts w:ascii="Times New Roman" w:eastAsia="Times New Roman" w:hAnsi="Times New Roman" w:cs="Times New Roman"/>
          </w:rPr>
          <w:t>The process specified in subclause </w:t>
        </w:r>
      </w:ins>
      <w:fldSimple w:instr=" REF _Ref32903132 \r \h  \* MERGEFORMAT " w:fldLock="1">
        <w:ins w:id="191" w:author="Samsung" w:date="2013-10-16T13:50:00Z">
          <w:r w:rsidRPr="00577F5E">
            <w:rPr>
              <w:rFonts w:ascii="Times New Roman" w:eastAsia="Times New Roman" w:hAnsi="Times New Roman" w:cs="Times New Roman"/>
            </w:rPr>
            <w:t>8.4.1.3.2</w:t>
          </w:r>
        </w:ins>
      </w:fldSimple>
      <w:ins w:id="192" w:author="Samsung" w:date="2013-10-16T13:50:00Z">
        <w:r w:rsidRPr="00577F5E">
          <w:rPr>
            <w:rFonts w:ascii="Times New Roman" w:eastAsia="Times New Roman" w:hAnsi="Times New Roman" w:cs="Times New Roman"/>
          </w:rPr>
          <w:t xml:space="preserve"> is invoked with </w:t>
        </w:r>
        <w:r w:rsidRPr="00577F5E">
          <w:rPr>
            <w:rFonts w:ascii="Times New Roman" w:hAnsi="Times New Roman" w:cs="Times New Roman"/>
          </w:rPr>
          <w:t>mbPartIdx set equal to 0, subMbPartIdx set equal to 0</w:t>
        </w:r>
        <w:r w:rsidRPr="00577F5E">
          <w:rPr>
            <w:rFonts w:ascii="Times New Roman" w:eastAsia="Times New Roman" w:hAnsi="Times New Roman" w:cs="Times New Roman"/>
          </w:rPr>
          <w:t xml:space="preserve">, currSubMbType set equal to "na", and listSuffixFlag set equal to </w:t>
        </w:r>
        <w:r w:rsidRPr="00577F5E">
          <w:rPr>
            <w:rFonts w:ascii="Times New Roman" w:eastAsia="PMingLiU" w:hAnsi="Times New Roman" w:cs="Times New Roman"/>
            <w:lang w:eastAsia="zh-TW"/>
          </w:rPr>
          <w:t>1</w:t>
        </w:r>
        <w:r w:rsidRPr="00577F5E">
          <w:rPr>
            <w:rFonts w:ascii="Times New Roman" w:eastAsia="Times New Roman" w:hAnsi="Times New Roman" w:cs="Times New Roman"/>
          </w:rPr>
          <w:t xml:space="preserve"> as input and with reference indices </w:t>
        </w:r>
        <w:proofErr w:type="gramStart"/>
        <w:r w:rsidRPr="00577F5E">
          <w:rPr>
            <w:rFonts w:ascii="Times New Roman" w:eastAsia="Times New Roman" w:hAnsi="Times New Roman" w:cs="Times New Roman"/>
          </w:rPr>
          <w:t>refIdxCand</w:t>
        </w:r>
        <w:r w:rsidRPr="00577F5E">
          <w:rPr>
            <w:rFonts w:ascii="Times New Roman" w:eastAsia="PMingLiU" w:hAnsi="Times New Roman" w:cs="Times New Roman"/>
            <w:lang w:eastAsia="zh-TW"/>
          </w:rPr>
          <w:t>L1</w:t>
        </w:r>
        <w:r w:rsidRPr="00577F5E">
          <w:rPr>
            <w:rFonts w:ascii="Times New Roman" w:eastAsia="Times New Roman" w:hAnsi="Times New Roman" w:cs="Times New Roman"/>
          </w:rPr>
          <w:t>[</w:t>
        </w:r>
        <w:proofErr w:type="gramEnd"/>
        <w:r w:rsidRPr="00577F5E">
          <w:rPr>
            <w:rFonts w:ascii="Times New Roman" w:eastAsia="Times New Roman" w:hAnsi="Times New Roman" w:cs="Times New Roman"/>
          </w:rPr>
          <w:t xml:space="preserve"> i ] and the motion vectors mvCand</w:t>
        </w:r>
        <w:r w:rsidRPr="00577F5E">
          <w:rPr>
            <w:rFonts w:ascii="Times New Roman" w:eastAsia="PMingLiU" w:hAnsi="Times New Roman" w:cs="Times New Roman"/>
            <w:lang w:eastAsia="zh-TW"/>
          </w:rPr>
          <w:t>L1</w:t>
        </w:r>
        <w:r w:rsidRPr="00577F5E">
          <w:rPr>
            <w:rFonts w:ascii="Times New Roman" w:eastAsia="Times New Roman" w:hAnsi="Times New Roman" w:cs="Times New Roman"/>
          </w:rPr>
          <w:t xml:space="preserve">[ i ] as outputs with i equal to </w:t>
        </w:r>
        <w:r w:rsidRPr="00577F5E">
          <w:rPr>
            <w:rFonts w:ascii="Times New Roman" w:eastAsia="PMingLiU" w:hAnsi="Times New Roman" w:cs="Times New Roman"/>
            <w:lang w:eastAsia="zh-TW"/>
          </w:rPr>
          <w:t>0</w:t>
        </w:r>
        <w:r w:rsidRPr="00577F5E">
          <w:rPr>
            <w:rFonts w:ascii="Times New Roman" w:eastAsia="Times New Roman" w:hAnsi="Times New Roman" w:cs="Times New Roman"/>
          </w:rPr>
          <w:t xml:space="preserve">, </w:t>
        </w:r>
        <w:r w:rsidRPr="00577F5E">
          <w:rPr>
            <w:rFonts w:ascii="Times New Roman" w:eastAsia="PMingLiU" w:hAnsi="Times New Roman" w:cs="Times New Roman"/>
            <w:lang w:eastAsia="zh-TW"/>
          </w:rPr>
          <w:t>1</w:t>
        </w:r>
        <w:r w:rsidRPr="00577F5E">
          <w:rPr>
            <w:rFonts w:ascii="Times New Roman" w:eastAsia="Times New Roman" w:hAnsi="Times New Roman" w:cs="Times New Roman"/>
          </w:rPr>
          <w:t xml:space="preserve">, and </w:t>
        </w:r>
        <w:r w:rsidRPr="00577F5E">
          <w:rPr>
            <w:rFonts w:ascii="Times New Roman" w:eastAsia="PMingLiU" w:hAnsi="Times New Roman" w:cs="Times New Roman"/>
            <w:lang w:eastAsia="zh-TW"/>
          </w:rPr>
          <w:t>2</w:t>
        </w:r>
        <w:r w:rsidRPr="00577F5E">
          <w:rPr>
            <w:rFonts w:ascii="Times New Roman" w:eastAsia="Times New Roman" w:hAnsi="Times New Roman" w:cs="Times New Roman"/>
          </w:rPr>
          <w:t xml:space="preserve"> corresponding to neighbouring partition A, B, and C, respectively.</w:t>
        </w:r>
      </w:ins>
    </w:p>
    <w:p w:rsidR="00577F5E" w:rsidRPr="00577F5E" w:rsidRDefault="00741D1A" w:rsidP="00741D1A">
      <w:pPr>
        <w:tabs>
          <w:tab w:val="left" w:pos="300"/>
          <w:tab w:val="left" w:pos="1588"/>
          <w:tab w:val="left" w:pos="1985"/>
        </w:tabs>
        <w:spacing w:before="136"/>
        <w:ind w:leftChars="100" w:left="200"/>
        <w:rPr>
          <w:ins w:id="193" w:author="Samsung" w:date="2013-10-16T13:50:00Z"/>
          <w:rFonts w:ascii="Times New Roman" w:eastAsia="Times New Roman" w:hAnsi="Times New Roman" w:cs="Times New Roman"/>
        </w:rPr>
      </w:pPr>
      <w:bookmarkStart w:id="194" w:name="OLE_LINK611"/>
      <w:bookmarkStart w:id="195" w:name="OLE_LINK612"/>
      <w:bookmarkStart w:id="196" w:name="OLE_LINK544"/>
      <w:bookmarkStart w:id="197" w:name="OLE_LINK545"/>
      <w:ins w:id="198" w:author="Samsung" w:date="2013-10-16T14:36:00Z">
        <w:r>
          <w:rPr>
            <w:rFonts w:ascii="Times New Roman" w:hAnsi="Times New Roman" w:cs="Times New Roman" w:hint="eastAsia"/>
          </w:rPr>
          <w:t xml:space="preserve">- </w:t>
        </w:r>
      </w:ins>
      <w:ins w:id="199" w:author="Samsung" w:date="2013-10-16T14:37:00Z">
        <w:r>
          <w:rPr>
            <w:rFonts w:ascii="Times New Roman" w:hAnsi="Times New Roman" w:cs="Times New Roman" w:hint="eastAsia"/>
          </w:rPr>
          <w:t xml:space="preserve">   </w:t>
        </w:r>
      </w:ins>
      <w:proofErr w:type="gramStart"/>
      <w:ins w:id="200" w:author="Samsung" w:date="2013-10-16T13:50:00Z">
        <w:r w:rsidR="00577F5E" w:rsidRPr="00577F5E">
          <w:rPr>
            <w:rFonts w:ascii="Times New Roman" w:eastAsia="Times New Roman" w:hAnsi="Times New Roman" w:cs="Times New Roman"/>
          </w:rPr>
          <w:t>dV</w:t>
        </w:r>
        <w:proofErr w:type="gramEnd"/>
        <w:r w:rsidR="00577F5E" w:rsidRPr="00577F5E">
          <w:rPr>
            <w:rFonts w:ascii="Times New Roman" w:eastAsia="Times New Roman" w:hAnsi="Times New Roman" w:cs="Times New Roman"/>
          </w:rPr>
          <w:t xml:space="preserve"> is derived as specified by the following ordered steps:</w:t>
        </w:r>
      </w:ins>
    </w:p>
    <w:p w:rsidR="00577F5E" w:rsidRPr="00577F5E" w:rsidRDefault="00577F5E" w:rsidP="00577F5E">
      <w:pPr>
        <w:tabs>
          <w:tab w:val="left" w:pos="400"/>
          <w:tab w:val="left" w:pos="1191"/>
          <w:tab w:val="left" w:pos="1588"/>
          <w:tab w:val="left" w:pos="1985"/>
        </w:tabs>
        <w:spacing w:before="136"/>
        <w:ind w:leftChars="300" w:left="1005" w:hanging="405"/>
        <w:rPr>
          <w:ins w:id="201" w:author="Samsung" w:date="2013-10-16T13:50:00Z"/>
          <w:rFonts w:ascii="Times New Roman" w:eastAsia="Times New Roman" w:hAnsi="Times New Roman" w:cs="Times New Roman"/>
        </w:rPr>
      </w:pPr>
      <w:ins w:id="202" w:author="Samsung" w:date="2013-10-16T13:50:00Z">
        <w:r w:rsidRPr="00577F5E">
          <w:rPr>
            <w:rFonts w:ascii="Times New Roman" w:eastAsia="Times New Roman" w:hAnsi="Times New Roman" w:cs="Times New Roman"/>
            <w:lang w:val="en-GB"/>
          </w:rPr>
          <w:t>–</w:t>
        </w:r>
        <w:r w:rsidRPr="00577F5E">
          <w:rPr>
            <w:rFonts w:ascii="Times New Roman" w:eastAsia="Times New Roman" w:hAnsi="Times New Roman" w:cs="Times New Roman"/>
            <w:lang w:val="en-GB"/>
          </w:rPr>
          <w:tab/>
        </w:r>
        <w:r w:rsidRPr="00577F5E">
          <w:rPr>
            <w:rFonts w:ascii="Times New Roman" w:eastAsia="Times New Roman" w:hAnsi="Times New Roman" w:cs="Times New Roman"/>
          </w:rPr>
          <w:t>Set DvAvailable</w:t>
        </w:r>
        <w:proofErr w:type="gramStart"/>
        <w:r w:rsidRPr="00577F5E">
          <w:rPr>
            <w:rFonts w:ascii="Times New Roman" w:eastAsia="Times New Roman" w:hAnsi="Times New Roman" w:cs="Times New Roman"/>
          </w:rPr>
          <w:t>[ i</w:t>
        </w:r>
        <w:proofErr w:type="gramEnd"/>
        <w:r w:rsidRPr="00577F5E">
          <w:rPr>
            <w:rFonts w:ascii="Times New Roman" w:eastAsia="Times New Roman" w:hAnsi="Times New Roman" w:cs="Times New Roman"/>
          </w:rPr>
          <w:t> ] and mvCand[ i ] with i equal to 0, 1, and 2 corresponding to neighbouring partitions A, B, and C, respectively, as follows</w:t>
        </w:r>
      </w:ins>
    </w:p>
    <w:p w:rsidR="00577F5E" w:rsidRPr="00577F5E" w:rsidRDefault="00577F5E" w:rsidP="00577F5E">
      <w:pPr>
        <w:keepLines/>
        <w:tabs>
          <w:tab w:val="left" w:pos="794"/>
          <w:tab w:val="left" w:pos="1191"/>
          <w:tab w:val="left" w:pos="1588"/>
          <w:tab w:val="left" w:pos="1985"/>
          <w:tab w:val="center" w:pos="4849"/>
          <w:tab w:val="right" w:pos="9696"/>
        </w:tabs>
        <w:spacing w:before="193" w:after="240"/>
        <w:ind w:leftChars="497" w:left="994"/>
        <w:rPr>
          <w:ins w:id="203" w:author="Samsung" w:date="2013-10-16T13:50:00Z"/>
          <w:rFonts w:ascii="Times New Roman" w:eastAsia="Times New Roman" w:hAnsi="Times New Roman" w:cs="Times New Roman"/>
          <w:lang w:val="en-GB"/>
        </w:rPr>
      </w:pPr>
      <w:ins w:id="204" w:author="Samsung" w:date="2013-10-16T13:50:00Z">
        <w:r w:rsidRPr="00577F5E">
          <w:rPr>
            <w:rFonts w:ascii="Times New Roman" w:eastAsia="Times New Roman" w:hAnsi="Times New Roman" w:cs="Times New Roman"/>
            <w:lang w:val="en-GB"/>
          </w:rPr>
          <w:t>for( i = 0; i &lt; 3; i++ )</w:t>
        </w:r>
        <w:r w:rsidRPr="00577F5E">
          <w:rPr>
            <w:rFonts w:ascii="Times New Roman" w:eastAsia="Times New Roman" w:hAnsi="Times New Roman" w:cs="Times New Roman"/>
            <w:lang w:val="en-GB"/>
          </w:rPr>
          <w:br/>
        </w:r>
        <w:r w:rsidRPr="00577F5E">
          <w:rPr>
            <w:rFonts w:ascii="Times New Roman" w:eastAsia="Times New Roman" w:hAnsi="Times New Roman" w:cs="Times New Roman"/>
            <w:lang w:val="en-GB"/>
          </w:rPr>
          <w:tab/>
          <w:t>if( view order index of RefPicList0[ refIdxCandL0[ i ] ] is equal to 0 ) {</w:t>
        </w:r>
        <w:r w:rsidRPr="00577F5E">
          <w:rPr>
            <w:rFonts w:ascii="Times New Roman" w:eastAsia="Times New Roman" w:hAnsi="Times New Roman" w:cs="Times New Roman"/>
            <w:lang w:val="en-GB"/>
          </w:rPr>
          <w:br/>
        </w:r>
        <w:r w:rsidRPr="00577F5E">
          <w:rPr>
            <w:rFonts w:ascii="Times New Roman" w:eastAsia="Times New Roman" w:hAnsi="Times New Roman" w:cs="Times New Roman"/>
            <w:lang w:val="en-GB"/>
          </w:rPr>
          <w:tab/>
        </w:r>
        <w:r w:rsidRPr="00577F5E">
          <w:rPr>
            <w:rFonts w:ascii="Times New Roman" w:eastAsia="Times New Roman" w:hAnsi="Times New Roman" w:cs="Times New Roman"/>
            <w:lang w:val="en-GB"/>
          </w:rPr>
          <w:tab/>
          <w:t>DvAvailable[ i ] = 1</w:t>
        </w:r>
        <w:bookmarkEnd w:id="196"/>
        <w:bookmarkEnd w:id="197"/>
        <w:r w:rsidRPr="00577F5E">
          <w:rPr>
            <w:rFonts w:ascii="Times New Roman" w:eastAsia="Times New Roman" w:hAnsi="Times New Roman" w:cs="Times New Roman"/>
            <w:lang w:val="en-GB"/>
          </w:rPr>
          <w:br/>
        </w:r>
        <w:r w:rsidRPr="00577F5E">
          <w:rPr>
            <w:rFonts w:ascii="Times New Roman" w:eastAsia="Times New Roman" w:hAnsi="Times New Roman" w:cs="Times New Roman"/>
            <w:lang w:val="en-GB"/>
          </w:rPr>
          <w:tab/>
        </w:r>
        <w:r w:rsidRPr="00577F5E">
          <w:rPr>
            <w:rFonts w:ascii="Times New Roman" w:eastAsia="Times New Roman" w:hAnsi="Times New Roman" w:cs="Times New Roman"/>
            <w:lang w:val="en-GB"/>
          </w:rPr>
          <w:tab/>
          <w:t>mvCand[ i ] = mvCandL0[ i ]</w:t>
        </w:r>
        <w:r w:rsidRPr="00577F5E">
          <w:rPr>
            <w:rFonts w:ascii="Times New Roman" w:eastAsia="Times New Roman" w:hAnsi="Times New Roman" w:cs="Times New Roman"/>
            <w:lang w:val="en-GB"/>
          </w:rPr>
          <w:br/>
        </w:r>
        <w:r w:rsidRPr="00577F5E">
          <w:rPr>
            <w:rFonts w:ascii="Times New Roman" w:eastAsia="Times New Roman" w:hAnsi="Times New Roman" w:cs="Times New Roman"/>
            <w:lang w:val="en-GB"/>
          </w:rPr>
          <w:tab/>
          <w:t>} else if( view order index of RefPicList1[ refIdxCandL1[ i ] ] is equal to 0 ) {</w:t>
        </w:r>
        <w:r w:rsidRPr="00577F5E">
          <w:rPr>
            <w:rFonts w:ascii="Times New Roman" w:eastAsia="Times New Roman" w:hAnsi="Times New Roman" w:cs="Times New Roman"/>
            <w:lang w:val="en-GB"/>
          </w:rPr>
          <w:tab/>
        </w:r>
        <w:r w:rsidRPr="00577F5E">
          <w:rPr>
            <w:rFonts w:ascii="Times New Roman" w:eastAsia="Times New Roman" w:hAnsi="Times New Roman" w:cs="Times New Roman"/>
            <w:lang w:val="en-GB"/>
          </w:rPr>
          <w:br/>
        </w:r>
        <w:r w:rsidRPr="00577F5E">
          <w:rPr>
            <w:rFonts w:ascii="Times New Roman" w:eastAsia="Times New Roman" w:hAnsi="Times New Roman" w:cs="Times New Roman"/>
            <w:lang w:val="en-GB"/>
          </w:rPr>
          <w:tab/>
        </w:r>
        <w:r w:rsidRPr="00577F5E">
          <w:rPr>
            <w:rFonts w:ascii="Times New Roman" w:eastAsia="Times New Roman" w:hAnsi="Times New Roman" w:cs="Times New Roman"/>
            <w:lang w:val="en-GB"/>
          </w:rPr>
          <w:tab/>
          <w:t>DvAvailable[ i ] = 1</w:t>
        </w:r>
        <w:r w:rsidRPr="00577F5E">
          <w:rPr>
            <w:rFonts w:ascii="Times New Roman" w:eastAsia="Times New Roman" w:hAnsi="Times New Roman" w:cs="Times New Roman"/>
            <w:lang w:val="en-GB"/>
          </w:rPr>
          <w:br/>
        </w:r>
        <w:r w:rsidRPr="00577F5E">
          <w:rPr>
            <w:rFonts w:ascii="Times New Roman" w:eastAsia="Times New Roman" w:hAnsi="Times New Roman" w:cs="Times New Roman"/>
            <w:lang w:val="en-GB"/>
          </w:rPr>
          <w:tab/>
        </w:r>
        <w:r w:rsidRPr="00577F5E">
          <w:rPr>
            <w:rFonts w:ascii="Times New Roman" w:eastAsia="Times New Roman" w:hAnsi="Times New Roman" w:cs="Times New Roman"/>
            <w:lang w:val="en-GB"/>
          </w:rPr>
          <w:tab/>
          <w:t>mvCand[ i ] = mvCandL1[ i ]</w:t>
        </w:r>
        <w:r w:rsidRPr="00577F5E">
          <w:rPr>
            <w:rFonts w:ascii="Times New Roman" w:eastAsia="Times New Roman" w:hAnsi="Times New Roman" w:cs="Times New Roman"/>
            <w:lang w:val="en-GB"/>
          </w:rPr>
          <w:br/>
        </w:r>
        <w:r w:rsidRPr="00577F5E">
          <w:rPr>
            <w:rFonts w:ascii="Times New Roman" w:eastAsia="Times New Roman" w:hAnsi="Times New Roman" w:cs="Times New Roman"/>
            <w:lang w:val="en-GB"/>
          </w:rPr>
          <w:tab/>
          <w:t>} else</w:t>
        </w:r>
        <w:r w:rsidRPr="00577F5E">
          <w:rPr>
            <w:rFonts w:ascii="Times New Roman" w:eastAsia="Times New Roman" w:hAnsi="Times New Roman" w:cs="Times New Roman"/>
            <w:lang w:val="en-GB"/>
          </w:rPr>
          <w:br/>
        </w:r>
        <w:r w:rsidRPr="00577F5E">
          <w:rPr>
            <w:rFonts w:ascii="Times New Roman" w:eastAsia="Times New Roman" w:hAnsi="Times New Roman" w:cs="Times New Roman"/>
            <w:lang w:val="en-GB"/>
          </w:rPr>
          <w:tab/>
        </w:r>
        <w:r w:rsidRPr="00577F5E">
          <w:rPr>
            <w:rFonts w:ascii="Times New Roman" w:eastAsia="Times New Roman" w:hAnsi="Times New Roman" w:cs="Times New Roman"/>
            <w:lang w:val="en-GB"/>
          </w:rPr>
          <w:tab/>
          <w:t>DvAvailable[ i ] = 0</w:t>
        </w:r>
      </w:ins>
    </w:p>
    <w:bookmarkEnd w:id="194"/>
    <w:bookmarkEnd w:id="195"/>
    <w:p w:rsidR="00577F5E" w:rsidRPr="00577F5E" w:rsidRDefault="00577F5E" w:rsidP="00577F5E">
      <w:pPr>
        <w:tabs>
          <w:tab w:val="left" w:pos="400"/>
          <w:tab w:val="left" w:pos="1191"/>
          <w:tab w:val="left" w:pos="1588"/>
          <w:tab w:val="left" w:pos="1985"/>
        </w:tabs>
        <w:spacing w:before="136"/>
        <w:ind w:leftChars="300" w:left="1005" w:hanging="405"/>
        <w:rPr>
          <w:ins w:id="205" w:author="Samsung" w:date="2013-10-16T13:50:00Z"/>
          <w:rFonts w:ascii="Times New Roman" w:eastAsia="Times New Roman" w:hAnsi="Times New Roman" w:cs="Times New Roman"/>
        </w:rPr>
      </w:pPr>
      <w:ins w:id="206" w:author="Samsung" w:date="2013-10-16T13:50:00Z">
        <w:r w:rsidRPr="00577F5E">
          <w:rPr>
            <w:rFonts w:ascii="Times New Roman" w:eastAsia="Times New Roman" w:hAnsi="Times New Roman" w:cs="Times New Roman"/>
            <w:lang w:val="en-GB"/>
          </w:rPr>
          <w:lastRenderedPageBreak/>
          <w:t>–</w:t>
        </w:r>
        <w:r w:rsidRPr="00577F5E">
          <w:rPr>
            <w:rFonts w:ascii="Times New Roman" w:eastAsia="Times New Roman" w:hAnsi="Times New Roman" w:cs="Times New Roman"/>
            <w:lang w:val="en-GB"/>
          </w:rPr>
          <w:tab/>
        </w:r>
        <w:r w:rsidRPr="00577F5E">
          <w:rPr>
            <w:rFonts w:ascii="Times New Roman" w:eastAsia="PMingLiU" w:hAnsi="Times New Roman" w:cs="Times New Roman"/>
            <w:lang w:val="en-GB" w:eastAsia="zh-TW"/>
          </w:rPr>
          <w:t>If DvAvailable[ 0 ]+DvAvailable[ 1 ]+DvAvailable[ 2 ] is equal to 1</w:t>
        </w:r>
        <w:r w:rsidRPr="00577F5E">
          <w:rPr>
            <w:rFonts w:ascii="Times New Roman" w:eastAsia="PMingLiU" w:hAnsi="Times New Roman" w:cs="Times New Roman"/>
            <w:lang w:eastAsia="zh-TW"/>
          </w:rPr>
          <w:t>, the following applies:</w:t>
        </w:r>
      </w:ins>
    </w:p>
    <w:p w:rsidR="00577F5E" w:rsidRDefault="00577F5E" w:rsidP="00577F5E">
      <w:pPr>
        <w:tabs>
          <w:tab w:val="left" w:pos="400"/>
          <w:tab w:val="left" w:pos="1191"/>
          <w:tab w:val="left" w:pos="1588"/>
          <w:tab w:val="left" w:pos="1985"/>
        </w:tabs>
        <w:spacing w:before="136"/>
        <w:ind w:leftChars="550" w:left="1100"/>
        <w:rPr>
          <w:ins w:id="207" w:author="Samsung" w:date="2013-10-16T13:53:00Z"/>
          <w:rFonts w:ascii="Times New Roman" w:hAnsi="Times New Roman" w:cs="Times New Roman" w:hint="eastAsia"/>
          <w:lang w:val="en-GB"/>
        </w:rPr>
      </w:pPr>
      <w:proofErr w:type="gramStart"/>
      <w:ins w:id="208" w:author="Samsung" w:date="2013-10-16T13:50:00Z">
        <w:r w:rsidRPr="00577F5E">
          <w:rPr>
            <w:rFonts w:ascii="Times New Roman" w:hAnsi="Times New Roman" w:cs="Times New Roman"/>
            <w:lang w:val="en-GB"/>
          </w:rPr>
          <w:t>dV</w:t>
        </w:r>
        <w:proofErr w:type="gramEnd"/>
        <w:r w:rsidRPr="00577F5E">
          <w:rPr>
            <w:rFonts w:ascii="Times New Roman" w:hAnsi="Times New Roman" w:cs="Times New Roman"/>
            <w:lang w:val="en-GB"/>
          </w:rPr>
          <w:t xml:space="preserve"> = mvCand[ i ][ 0 ]</w:t>
        </w:r>
      </w:ins>
    </w:p>
    <w:p w:rsidR="005C2537" w:rsidRPr="005C2537" w:rsidRDefault="002E16D2" w:rsidP="005C2537">
      <w:pPr>
        <w:tabs>
          <w:tab w:val="left" w:pos="400"/>
          <w:tab w:val="left" w:pos="1191"/>
          <w:tab w:val="left" w:pos="1588"/>
          <w:tab w:val="left" w:pos="1985"/>
        </w:tabs>
        <w:spacing w:before="136"/>
        <w:ind w:firstLineChars="300" w:firstLine="600"/>
        <w:rPr>
          <w:ins w:id="209" w:author="Samsung" w:date="2013-10-16T13:54:00Z"/>
          <w:rFonts w:ascii="Times New Roman" w:hAnsi="Times New Roman" w:cs="Times New Roman"/>
        </w:rPr>
      </w:pPr>
      <w:ins w:id="210" w:author="Samsung" w:date="2013-10-16T13:54:00Z">
        <w:r>
          <w:rPr>
            <w:rFonts w:ascii="Times New Roman" w:hAnsi="Times New Roman" w:cs="Times New Roman"/>
            <w:lang w:val="en-GB"/>
          </w:rPr>
          <w:t>-</w:t>
        </w:r>
      </w:ins>
      <w:ins w:id="211" w:author="Samsung" w:date="2013-10-16T13:59:00Z">
        <w:r>
          <w:rPr>
            <w:rFonts w:ascii="Times New Roman" w:hAnsi="Times New Roman" w:cs="Times New Roman" w:hint="eastAsia"/>
            <w:lang w:val="en-GB"/>
          </w:rPr>
          <w:t xml:space="preserve">- </w:t>
        </w:r>
      </w:ins>
      <w:ins w:id="212" w:author="Samsung" w:date="2013-10-16T13:54:00Z">
        <w:r w:rsidR="005C2537" w:rsidRPr="005C2537">
          <w:rPr>
            <w:rFonts w:ascii="Times New Roman" w:hAnsi="Times New Roman" w:cs="Times New Roman"/>
            <w:lang w:val="en-GB"/>
          </w:rPr>
          <w:t>Otherwise</w:t>
        </w:r>
        <w:r w:rsidR="005C2537" w:rsidRPr="005C2537">
          <w:rPr>
            <w:rFonts w:ascii="Times New Roman" w:hAnsi="Times New Roman" w:cs="Times New Roman"/>
          </w:rPr>
          <w:t>, the following steps apply in order:</w:t>
        </w:r>
      </w:ins>
    </w:p>
    <w:p w:rsidR="005C2537" w:rsidRPr="005C2537" w:rsidRDefault="005C2537" w:rsidP="005C2537">
      <w:pPr>
        <w:tabs>
          <w:tab w:val="left" w:pos="400"/>
          <w:tab w:val="left" w:pos="1191"/>
          <w:tab w:val="left" w:pos="1588"/>
          <w:tab w:val="left" w:pos="1985"/>
        </w:tabs>
        <w:spacing w:before="136"/>
        <w:ind w:left="1205" w:hanging="405"/>
        <w:rPr>
          <w:ins w:id="213" w:author="Samsung" w:date="2013-10-16T13:54:00Z"/>
          <w:rFonts w:ascii="Times New Roman" w:eastAsia="Times New Roman" w:hAnsi="Times New Roman" w:cs="Times New Roman"/>
        </w:rPr>
      </w:pPr>
      <w:ins w:id="214" w:author="Samsung" w:date="2013-10-16T13:54:00Z">
        <w:r w:rsidRPr="005C2537">
          <w:rPr>
            <w:rFonts w:ascii="Times New Roman" w:hAnsi="Times New Roman" w:cs="Times New Roman"/>
          </w:rPr>
          <w:t xml:space="preserve"> </w:t>
        </w:r>
        <w:r w:rsidRPr="005C2537">
          <w:rPr>
            <w:rFonts w:ascii="Times New Roman" w:eastAsia="Times New Roman" w:hAnsi="Times New Roman" w:cs="Times New Roman"/>
          </w:rPr>
          <w:t>For each value of i equal to 0, 1, and 2, w</w:t>
        </w:r>
        <w:r w:rsidRPr="005C2537">
          <w:rPr>
            <w:rFonts w:ascii="Times New Roman" w:eastAsia="Times New Roman" w:hAnsi="Times New Roman" w:cs="Times New Roman"/>
            <w:lang w:val="en-GB"/>
          </w:rPr>
          <w:t>hen DvAvailable</w:t>
        </w:r>
        <w:proofErr w:type="gramStart"/>
        <w:r w:rsidRPr="005C2537">
          <w:rPr>
            <w:rFonts w:ascii="Times New Roman" w:eastAsia="Times New Roman" w:hAnsi="Times New Roman" w:cs="Times New Roman"/>
            <w:lang w:val="en-GB"/>
          </w:rPr>
          <w:t>[ i</w:t>
        </w:r>
        <w:proofErr w:type="gramEnd"/>
        <w:r w:rsidRPr="005C2537">
          <w:rPr>
            <w:rFonts w:ascii="Times New Roman" w:eastAsia="Times New Roman" w:hAnsi="Times New Roman" w:cs="Times New Roman"/>
            <w:lang w:val="en-GB"/>
          </w:rPr>
          <w:t xml:space="preserve"> ] </w:t>
        </w:r>
        <w:r w:rsidRPr="005C2537">
          <w:rPr>
            <w:rFonts w:ascii="Times New Roman" w:eastAsia="Times New Roman" w:hAnsi="Times New Roman" w:cs="Times New Roman"/>
          </w:rPr>
          <w:t>is equal to 0</w:t>
        </w:r>
        <w:r w:rsidRPr="005C2537">
          <w:rPr>
            <w:rFonts w:ascii="Times New Roman" w:eastAsia="Times New Roman" w:hAnsi="Times New Roman" w:cs="Times New Roman"/>
            <w:lang w:val="en-GB"/>
          </w:rPr>
          <w:t xml:space="preserve">, mvCand[ i ] is set to </w:t>
        </w:r>
      </w:ins>
      <w:ins w:id="215" w:author="Samsung" w:date="2013-10-16T13:57:00Z">
        <w:r>
          <w:rPr>
            <w:rFonts w:ascii="Times New Roman" w:hAnsi="Times New Roman" w:cs="Times New Roman" w:hint="eastAsia"/>
            <w:lang w:val="en-GB"/>
          </w:rPr>
          <w:t>DvMVX</w:t>
        </w:r>
      </w:ins>
      <w:ins w:id="216" w:author="Samsung" w:date="2013-10-16T13:54:00Z">
        <w:r w:rsidRPr="005C2537">
          <w:rPr>
            <w:rFonts w:ascii="Times New Roman" w:eastAsia="Times New Roman" w:hAnsi="Times New Roman" w:cs="Times New Roman"/>
            <w:lang w:val="en-GB"/>
          </w:rPr>
          <w:t>.</w:t>
        </w:r>
      </w:ins>
    </w:p>
    <w:p w:rsidR="005C2537" w:rsidRPr="005C2537" w:rsidRDefault="005C2537" w:rsidP="005C2537">
      <w:pPr>
        <w:tabs>
          <w:tab w:val="left" w:pos="400"/>
          <w:tab w:val="left" w:pos="1191"/>
          <w:tab w:val="left" w:pos="1588"/>
          <w:tab w:val="left" w:pos="1985"/>
        </w:tabs>
        <w:spacing w:before="136"/>
        <w:ind w:left="1205" w:hanging="405"/>
        <w:rPr>
          <w:ins w:id="217" w:author="Samsung" w:date="2013-10-16T13:54:00Z"/>
          <w:rFonts w:ascii="Times New Roman" w:eastAsia="Times New Roman" w:hAnsi="Times New Roman" w:cs="Times New Roman"/>
          <w:lang w:val="en-GB"/>
        </w:rPr>
      </w:pPr>
      <w:ins w:id="218" w:author="Samsung" w:date="2013-10-16T13:54:00Z">
        <w:r w:rsidRPr="005C2537">
          <w:rPr>
            <w:rFonts w:ascii="Times New Roman" w:eastAsia="Times New Roman" w:hAnsi="Times New Roman" w:cs="Times New Roman"/>
            <w:lang w:val="en-GB"/>
          </w:rPr>
          <w:t>–</w:t>
        </w:r>
        <w:r w:rsidRPr="005C2537">
          <w:rPr>
            <w:rFonts w:ascii="Times New Roman" w:eastAsia="Times New Roman" w:hAnsi="Times New Roman" w:cs="Times New Roman"/>
            <w:lang w:val="en-GB"/>
          </w:rPr>
          <w:tab/>
          <w:t>Each component of the variable dV is derived as follows:</w:t>
        </w:r>
      </w:ins>
    </w:p>
    <w:p w:rsidR="005C2537" w:rsidRPr="005C2537" w:rsidRDefault="005C2537" w:rsidP="00741D1A">
      <w:pPr>
        <w:keepLines/>
        <w:tabs>
          <w:tab w:val="left" w:pos="794"/>
          <w:tab w:val="left" w:pos="1191"/>
          <w:tab w:val="left" w:pos="1588"/>
          <w:tab w:val="left" w:pos="1985"/>
          <w:tab w:val="center" w:pos="4849"/>
          <w:tab w:val="right" w:pos="9696"/>
        </w:tabs>
        <w:spacing w:before="193" w:after="240"/>
        <w:ind w:left="1200"/>
        <w:rPr>
          <w:rFonts w:ascii="Times New Roman" w:hAnsi="Times New Roman" w:cs="Times New Roman"/>
          <w:lang w:val="en-GB"/>
        </w:rPr>
      </w:pPr>
      <w:ins w:id="219" w:author="Samsung" w:date="2013-10-16T13:54:00Z">
        <w:r w:rsidRPr="005C2537">
          <w:rPr>
            <w:rFonts w:ascii="Times New Roman" w:eastAsia="Times New Roman" w:hAnsi="Times New Roman" w:cs="Times New Roman"/>
            <w:lang w:val="en-GB"/>
          </w:rPr>
          <w:t>dV = Median( mvCand[ 0 ][ 0 ], mvCand[ 1 ][ 0 ], mvCand[ 2 ][ 0 ]</w:t>
        </w:r>
        <w:r w:rsidRPr="005C2537">
          <w:rPr>
            <w:rFonts w:eastAsia="Times New Roman"/>
            <w:lang w:val="en-GB"/>
          </w:rPr>
          <w:t> </w:t>
        </w:r>
      </w:ins>
      <w:ins w:id="220" w:author="Samsung" w:date="2013-10-16T14:38:00Z">
        <w:r w:rsidR="00741D1A">
          <w:rPr>
            <w:rFonts w:ascii="Times New Roman" w:hAnsi="Times New Roman" w:cs="Times New Roman" w:hint="eastAsia"/>
            <w:lang w:val="en-GB"/>
          </w:rPr>
          <w:t>)</w:t>
        </w:r>
      </w:ins>
    </w:p>
    <w:p w:rsidR="00650425" w:rsidRPr="00650425" w:rsidDel="005C2537" w:rsidRDefault="00650425" w:rsidP="00650425">
      <w:pPr>
        <w:tabs>
          <w:tab w:val="left" w:pos="400"/>
          <w:tab w:val="left" w:pos="1191"/>
          <w:tab w:val="left" w:pos="1588"/>
          <w:tab w:val="left" w:pos="1985"/>
        </w:tabs>
        <w:spacing w:before="136"/>
        <w:ind w:left="796" w:hanging="405"/>
        <w:rPr>
          <w:del w:id="221" w:author="Samsung" w:date="2013-10-16T13:55:00Z"/>
          <w:rFonts w:ascii="Times New Roman" w:eastAsia="Times New Roman" w:hAnsi="Times New Roman" w:cs="Times New Roman"/>
          <w:lang w:val="en-GB"/>
        </w:rPr>
      </w:pPr>
      <w:del w:id="222" w:author="Samsung" w:date="2013-10-16T13:55:00Z">
        <w:r w:rsidRPr="00650425" w:rsidDel="005C2537">
          <w:rPr>
            <w:rFonts w:ascii="Times New Roman" w:eastAsia="Times New Roman" w:hAnsi="Times New Roman" w:cs="Times New Roman"/>
            <w:lang w:val="en-GB"/>
          </w:rPr>
          <w:delText>–</w:delText>
        </w:r>
        <w:r w:rsidRPr="00650425" w:rsidDel="005C2537">
          <w:rPr>
            <w:rFonts w:ascii="Times New Roman" w:eastAsia="Times New Roman" w:hAnsi="Times New Roman" w:cs="Times New Roman"/>
            <w:lang w:val="en-GB"/>
          </w:rPr>
          <w:tab/>
          <w:delText>dV is set to (DvMBX, 0) and interViewAvailable is set to InterViewRefAvailable.</w:delText>
        </w:r>
      </w:del>
    </w:p>
    <w:p w:rsidR="00650425" w:rsidRPr="00650425" w:rsidDel="005C2537" w:rsidRDefault="00650425" w:rsidP="00650425">
      <w:pPr>
        <w:tabs>
          <w:tab w:val="left" w:pos="400"/>
          <w:tab w:val="left" w:pos="1191"/>
          <w:tab w:val="left" w:pos="1588"/>
          <w:tab w:val="left" w:pos="1985"/>
        </w:tabs>
        <w:spacing w:before="136"/>
        <w:ind w:left="796" w:hanging="405"/>
        <w:rPr>
          <w:del w:id="223" w:author="Samsung" w:date="2013-10-16T13:55:00Z"/>
          <w:rFonts w:ascii="Times New Roman" w:eastAsia="PMingLiU" w:hAnsi="Times New Roman" w:cs="Times New Roman"/>
          <w:lang w:val="en-GB" w:eastAsia="zh-TW"/>
        </w:rPr>
      </w:pPr>
      <w:del w:id="224" w:author="Samsung" w:date="2013-10-16T13:55:00Z">
        <w:r w:rsidRPr="00650425" w:rsidDel="005C2537">
          <w:rPr>
            <w:rFonts w:ascii="Times New Roman" w:eastAsia="Times New Roman" w:hAnsi="Times New Roman" w:cs="Times New Roman"/>
            <w:lang w:val="en-GB"/>
          </w:rPr>
          <w:delText xml:space="preserve">–When interViewAvailable is equal to 1, InterViewPic is set to be </w:delText>
        </w:r>
        <w:r w:rsidRPr="00650425" w:rsidDel="005C2537">
          <w:rPr>
            <w:rFonts w:ascii="Times New Roman" w:hAnsi="Times New Roman" w:cs="Times New Roman"/>
          </w:rPr>
          <w:delText>the texture view component of the base view.</w:delText>
        </w:r>
      </w:del>
    </w:p>
    <w:p w:rsidR="00650425" w:rsidRPr="00650425" w:rsidRDefault="00650425" w:rsidP="00650425">
      <w:pPr>
        <w:tabs>
          <w:tab w:val="left" w:pos="400"/>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 xml:space="preserve">The </w:t>
      </w:r>
      <w:r w:rsidRPr="00650425">
        <w:rPr>
          <w:rFonts w:ascii="Times New Roman" w:eastAsia="PMingLiU" w:hAnsi="Times New Roman" w:cs="Times New Roman"/>
          <w:lang w:eastAsia="zh-TW"/>
        </w:rPr>
        <w:t>refIdxCorrespond and mvCorrespond are set as follows.</w:t>
      </w:r>
    </w:p>
    <w:p w:rsidR="00650425" w:rsidRPr="00650425" w:rsidRDefault="00650425" w:rsidP="00650425">
      <w:pPr>
        <w:tabs>
          <w:tab w:val="left" w:pos="400"/>
          <w:tab w:val="left" w:pos="1191"/>
          <w:tab w:val="left" w:pos="1588"/>
          <w:tab w:val="left" w:pos="1985"/>
        </w:tabs>
        <w:spacing w:before="136"/>
        <w:ind w:left="405" w:hanging="405"/>
        <w:rPr>
          <w:rFonts w:ascii="Times New Roman" w:eastAsia="PMingLiU" w:hAnsi="Times New Roman" w:cs="Times New Roman"/>
          <w:lang w:eastAsia="zh-TW"/>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r w:rsidRPr="00650425">
        <w:rPr>
          <w:rFonts w:ascii="Times New Roman" w:eastAsia="PMingLiU" w:hAnsi="Times New Roman" w:cs="Times New Roman"/>
          <w:lang w:val="en-GB" w:eastAsia="zh-TW"/>
        </w:rPr>
        <w:t xml:space="preserve">If </w:t>
      </w:r>
      <w:r w:rsidRPr="00650425">
        <w:rPr>
          <w:rFonts w:ascii="Times New Roman" w:eastAsia="PMingLiU" w:hAnsi="Times New Roman" w:cs="Times New Roman"/>
          <w:lang w:eastAsia="zh-TW"/>
        </w:rPr>
        <w:t>interViewAvailable is equal to 0,</w:t>
      </w:r>
      <w:bookmarkStart w:id="225" w:name="OLE_LINK580"/>
      <w:bookmarkStart w:id="226" w:name="OLE_LINK581"/>
      <w:bookmarkStart w:id="227" w:name="OLE_LINK459"/>
      <w:bookmarkStart w:id="228" w:name="OLE_LINK460"/>
      <w:r w:rsidRPr="00650425">
        <w:rPr>
          <w:rFonts w:ascii="Times New Roman" w:eastAsia="PMingLiU" w:hAnsi="Times New Roman" w:cs="Times New Roman"/>
          <w:lang w:eastAsia="zh-TW"/>
        </w:rPr>
        <w:t xml:space="preserve"> refIdxCorrespond is set to -1, and </w:t>
      </w:r>
      <w:proofErr w:type="gramStart"/>
      <w:r w:rsidRPr="00650425">
        <w:rPr>
          <w:rFonts w:ascii="Times New Roman" w:eastAsia="PMingLiU" w:hAnsi="Times New Roman" w:cs="Times New Roman"/>
          <w:lang w:eastAsia="zh-TW"/>
        </w:rPr>
        <w:t>mvCorrespond[</w:t>
      </w:r>
      <w:proofErr w:type="gramEnd"/>
      <w:r w:rsidRPr="00650425">
        <w:rPr>
          <w:rFonts w:ascii="Times New Roman" w:eastAsia="PMingLiU" w:hAnsi="Times New Roman" w:cs="Times New Roman"/>
          <w:lang w:eastAsia="zh-TW"/>
        </w:rPr>
        <w:t xml:space="preserve"> 0 ] and mvCorrespond[ 1 ] are both set to 0.</w:t>
      </w:r>
    </w:p>
    <w:p w:rsidR="00650425" w:rsidRPr="00650425" w:rsidRDefault="00650425" w:rsidP="00650425">
      <w:pPr>
        <w:tabs>
          <w:tab w:val="left" w:pos="400"/>
          <w:tab w:val="left" w:pos="1191"/>
          <w:tab w:val="left" w:pos="1588"/>
          <w:tab w:val="left" w:pos="1985"/>
        </w:tabs>
        <w:spacing w:before="136"/>
        <w:ind w:left="405" w:hanging="405"/>
        <w:rPr>
          <w:rFonts w:ascii="Times New Roman" w:eastAsia="PMingLiU" w:hAnsi="Times New Roman" w:cs="Times New Roman"/>
          <w:lang w:eastAsia="zh-TW"/>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bookmarkEnd w:id="225"/>
      <w:bookmarkEnd w:id="226"/>
      <w:bookmarkEnd w:id="227"/>
      <w:bookmarkEnd w:id="228"/>
      <w:r w:rsidRPr="00650425">
        <w:rPr>
          <w:rFonts w:ascii="Times New Roman" w:eastAsia="PMingLiU" w:hAnsi="Times New Roman" w:cs="Times New Roman"/>
          <w:lang w:val="en-GB" w:eastAsia="zh-TW"/>
        </w:rPr>
        <w:t>Otherwise</w:t>
      </w:r>
      <w:r w:rsidRPr="00650425">
        <w:rPr>
          <w:rFonts w:ascii="Times New Roman" w:eastAsia="PMingLiU" w:hAnsi="Times New Roman" w:cs="Times New Roman"/>
          <w:lang w:eastAsia="zh-TW"/>
        </w:rPr>
        <w:t>, the following step applies in order.</w:t>
      </w:r>
    </w:p>
    <w:p w:rsidR="00650425" w:rsidRPr="00650425" w:rsidRDefault="00650425" w:rsidP="00650425">
      <w:pPr>
        <w:tabs>
          <w:tab w:val="left" w:pos="400"/>
          <w:tab w:val="left" w:pos="1191"/>
          <w:tab w:val="left" w:pos="1588"/>
          <w:tab w:val="left" w:pos="1985"/>
        </w:tabs>
        <w:spacing w:before="136"/>
        <w:ind w:left="7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The variable luma4x4BlkIdx is derived </w:t>
      </w:r>
      <w:proofErr w:type="gramStart"/>
      <w:r w:rsidRPr="00650425">
        <w:rPr>
          <w:rFonts w:ascii="Times New Roman" w:eastAsia="Times New Roman" w:hAnsi="Times New Roman" w:cs="Times New Roman"/>
          <w:lang w:val="en-GB"/>
        </w:rPr>
        <w:t>as  (</w:t>
      </w:r>
      <w:proofErr w:type="gramEnd"/>
      <w:r w:rsidRPr="00650425">
        <w:rPr>
          <w:rFonts w:ascii="Times New Roman" w:eastAsia="Times New Roman" w:hAnsi="Times New Roman" w:cs="Times New Roman"/>
          <w:lang w:val="en-GB"/>
        </w:rPr>
        <w:t>4 * mbPartIdx + subMbPartIdx).</w:t>
      </w:r>
    </w:p>
    <w:p w:rsidR="00650425" w:rsidRPr="00650425" w:rsidRDefault="00650425" w:rsidP="00650425">
      <w:pPr>
        <w:tabs>
          <w:tab w:val="left" w:pos="400"/>
          <w:tab w:val="left" w:pos="1191"/>
          <w:tab w:val="left" w:pos="1588"/>
          <w:tab w:val="left" w:pos="1985"/>
        </w:tabs>
        <w:spacing w:before="136"/>
        <w:ind w:left="805" w:hanging="405"/>
        <w:rPr>
          <w:rFonts w:ascii="Times New Roman" w:eastAsia="PMingLiU" w:hAnsi="Times New Roman" w:cs="Times New Roman"/>
          <w:lang w:val="en-GB" w:eastAsia="zh-TW"/>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The inverse 4x4 luma block scanning process as specified in subclause </w:t>
      </w:r>
      <w:fldSimple w:instr=" REF _Ref24282177 \r \h  \* MERGEFORMAT " w:fldLock="1">
        <w:r w:rsidRPr="00650425">
          <w:rPr>
            <w:rFonts w:ascii="Times New Roman" w:eastAsia="Times New Roman" w:hAnsi="Times New Roman" w:cs="Times New Roman"/>
            <w:lang w:val="en-GB"/>
          </w:rPr>
          <w:t>6.4.3</w:t>
        </w:r>
      </w:fldSimple>
      <w:r w:rsidRPr="00650425">
        <w:rPr>
          <w:rFonts w:ascii="Times New Roman" w:eastAsia="Times New Roman" w:hAnsi="Times New Roman" w:cs="Times New Roman"/>
          <w:lang w:val="en-GB"/>
        </w:rPr>
        <w:t xml:space="preserve"> is invoked with luma4x4BlkIdx as the input and </w:t>
      </w:r>
      <w:bookmarkStart w:id="229" w:name="OLE_LINK475"/>
      <w:bookmarkStart w:id="230" w:name="OLE_LINK476"/>
      <w:r w:rsidRPr="00650425">
        <w:rPr>
          <w:rFonts w:ascii="Times New Roman" w:eastAsia="Times New Roman" w:hAnsi="Times New Roman" w:cs="Times New Roman"/>
          <w:lang w:val="en-GB"/>
        </w:rPr>
        <w:t>( x, y )</w:t>
      </w:r>
      <w:bookmarkEnd w:id="229"/>
      <w:bookmarkEnd w:id="230"/>
      <w:r w:rsidRPr="00650425">
        <w:rPr>
          <w:rFonts w:ascii="Times New Roman" w:eastAsia="Times New Roman" w:hAnsi="Times New Roman" w:cs="Times New Roman"/>
          <w:lang w:val="en-GB"/>
        </w:rPr>
        <w:t xml:space="preserve"> as the output. In addition, ( xCorrespond, yCorrespond )</w:t>
      </w:r>
      <w:r w:rsidRPr="00650425">
        <w:rPr>
          <w:rFonts w:ascii="Times New Roman" w:eastAsia="PMingLiU" w:hAnsi="Times New Roman" w:cs="Times New Roman"/>
          <w:lang w:val="en-GB" w:eastAsia="zh-TW"/>
        </w:rPr>
        <w:t xml:space="preserve"> is set equal to </w:t>
      </w:r>
      <w:r w:rsidRPr="00650425">
        <w:rPr>
          <w:rFonts w:ascii="Times New Roman" w:eastAsia="Times New Roman" w:hAnsi="Times New Roman" w:cs="Times New Roman"/>
          <w:lang w:val="en-GB"/>
        </w:rPr>
        <w:t>( x</w:t>
      </w:r>
      <w:r w:rsidRPr="00650425">
        <w:rPr>
          <w:rFonts w:ascii="Times New Roman" w:eastAsia="PMingLiU" w:hAnsi="Times New Roman" w:cs="Times New Roman"/>
          <w:lang w:val="en-GB" w:eastAsia="zh-TW"/>
        </w:rPr>
        <w:t xml:space="preserve"> + ( dV[ 0 ] &gt;&gt; 4 )</w:t>
      </w:r>
      <w:r w:rsidRPr="00650425">
        <w:rPr>
          <w:rFonts w:ascii="Times New Roman" w:eastAsia="Times New Roman" w:hAnsi="Times New Roman" w:cs="Times New Roman"/>
          <w:lang w:val="en-GB"/>
        </w:rPr>
        <w:t>, y </w:t>
      </w:r>
      <w:r w:rsidRPr="00650425">
        <w:rPr>
          <w:rFonts w:ascii="Times New Roman" w:eastAsia="PMingLiU" w:hAnsi="Times New Roman" w:cs="Times New Roman"/>
          <w:lang w:val="en-GB" w:eastAsia="zh-TW"/>
        </w:rPr>
        <w:t xml:space="preserve">+ ( dV[ 1 ] &gt;&gt; 4 ) </w:t>
      </w:r>
      <w:r w:rsidRPr="00650425">
        <w:rPr>
          <w:rFonts w:ascii="Times New Roman" w:eastAsia="Times New Roman" w:hAnsi="Times New Roman" w:cs="Times New Roman"/>
          <w:lang w:val="en-GB"/>
        </w:rPr>
        <w:t xml:space="preserve">) and </w:t>
      </w:r>
      <w:r w:rsidRPr="00650425">
        <w:rPr>
          <w:rFonts w:ascii="Times New Roman" w:eastAsia="PMingLiU" w:hAnsi="Times New Roman" w:cs="Times New Roman"/>
          <w:lang w:val="en-GB" w:eastAsia="zh-TW"/>
        </w:rPr>
        <w:t>m</w:t>
      </w:r>
      <w:r w:rsidRPr="00650425">
        <w:rPr>
          <w:rFonts w:ascii="Times New Roman" w:eastAsia="Times New Roman" w:hAnsi="Times New Roman" w:cs="Times New Roman"/>
          <w:lang w:val="en-GB"/>
        </w:rPr>
        <w:t xml:space="preserve">bAddrCorrespond is set equal to </w:t>
      </w:r>
      <w:r w:rsidRPr="00650425">
        <w:rPr>
          <w:rFonts w:ascii="Times New Roman" w:eastAsia="PMingLiU" w:hAnsi="Times New Roman" w:cs="Times New Roman"/>
          <w:lang w:val="en-GB" w:eastAsia="zh-TW"/>
        </w:rPr>
        <w:t>(</w:t>
      </w:r>
      <w:r w:rsidRPr="00650425">
        <w:rPr>
          <w:rFonts w:ascii="Times New Roman" w:eastAsia="Times New Roman" w:hAnsi="Times New Roman" w:cs="Times New Roman"/>
          <w:lang w:val="en-GB"/>
        </w:rPr>
        <w:t xml:space="preserve"> </w:t>
      </w:r>
      <w:r w:rsidRPr="00650425">
        <w:rPr>
          <w:rFonts w:ascii="Times New Roman" w:eastAsia="PMingLiU" w:hAnsi="Times New Roman" w:cs="Times New Roman"/>
          <w:lang w:val="en-GB" w:eastAsia="zh-TW"/>
        </w:rPr>
        <w:t xml:space="preserve">( </w:t>
      </w:r>
      <w:r w:rsidRPr="00650425">
        <w:rPr>
          <w:rFonts w:ascii="Times New Roman" w:eastAsia="Times New Roman" w:hAnsi="Times New Roman" w:cs="Times New Roman"/>
          <w:lang w:val="en-GB"/>
        </w:rPr>
        <w:t>CurrMbAddr / PicWidthInMbs )</w:t>
      </w:r>
      <w:r w:rsidRPr="00650425">
        <w:rPr>
          <w:rFonts w:ascii="Times New Roman" w:eastAsia="PMingLiU" w:hAnsi="Times New Roman" w:cs="Times New Roman"/>
          <w:lang w:val="en-GB" w:eastAsia="zh-TW"/>
        </w:rPr>
        <w:t xml:space="preserve"> </w:t>
      </w:r>
      <w:r w:rsidRPr="00650425">
        <w:rPr>
          <w:rFonts w:ascii="Times New Roman" w:eastAsia="Times New Roman" w:hAnsi="Times New Roman" w:cs="Times New Roman"/>
          <w:lang w:val="en-GB"/>
        </w:rPr>
        <w:t xml:space="preserve">+ </w:t>
      </w:r>
      <w:r w:rsidRPr="00650425">
        <w:rPr>
          <w:rFonts w:ascii="Times New Roman" w:eastAsia="PMingLiU" w:hAnsi="Times New Roman" w:cs="Times New Roman"/>
          <w:lang w:val="en-GB" w:eastAsia="zh-TW"/>
        </w:rPr>
        <w:t xml:space="preserve">( </w:t>
      </w:r>
      <w:r w:rsidRPr="00650425">
        <w:rPr>
          <w:rFonts w:ascii="Times New Roman" w:eastAsia="Times New Roman" w:hAnsi="Times New Roman" w:cs="Times New Roman"/>
          <w:lang w:val="en-GB"/>
        </w:rPr>
        <w:t xml:space="preserve">dV[ </w:t>
      </w:r>
      <w:r w:rsidRPr="00650425">
        <w:rPr>
          <w:rFonts w:ascii="Times New Roman" w:eastAsia="PMingLiU" w:hAnsi="Times New Roman" w:cs="Times New Roman"/>
          <w:lang w:val="en-GB" w:eastAsia="zh-TW"/>
        </w:rPr>
        <w:t xml:space="preserve">1 </w:t>
      </w:r>
      <w:r w:rsidRPr="00650425">
        <w:rPr>
          <w:rFonts w:ascii="Times New Roman" w:eastAsia="Times New Roman" w:hAnsi="Times New Roman" w:cs="Times New Roman"/>
          <w:lang w:val="en-GB"/>
        </w:rPr>
        <w:t>]</w:t>
      </w:r>
      <w:r w:rsidRPr="00650425">
        <w:rPr>
          <w:rFonts w:ascii="Times New Roman" w:eastAsia="PMingLiU" w:hAnsi="Times New Roman" w:cs="Times New Roman"/>
          <w:lang w:val="en-GB" w:eastAsia="zh-TW"/>
        </w:rPr>
        <w:t xml:space="preserve"> &gt;&gt; 6 ) ) </w:t>
      </w:r>
      <w:r w:rsidRPr="00650425">
        <w:rPr>
          <w:rFonts w:ascii="Times New Roman" w:eastAsia="Times New Roman" w:hAnsi="Times New Roman" w:cs="Times New Roman"/>
          <w:lang w:val="en-GB"/>
        </w:rPr>
        <w:t>* PicWidthInMbs</w:t>
      </w:r>
      <w:r w:rsidRPr="00650425">
        <w:rPr>
          <w:rFonts w:ascii="Times New Roman" w:eastAsia="PMingLiU" w:hAnsi="Times New Roman" w:cs="Times New Roman"/>
          <w:lang w:val="en-GB" w:eastAsia="zh-TW"/>
        </w:rPr>
        <w:t xml:space="preserve"> + </w:t>
      </w:r>
      <w:r w:rsidRPr="00650425">
        <w:rPr>
          <w:rFonts w:ascii="Times New Roman" w:eastAsia="Times New Roman" w:hAnsi="Times New Roman" w:cs="Times New Roman"/>
          <w:lang w:val="en-GB"/>
        </w:rPr>
        <w:t>(</w:t>
      </w:r>
      <w:r w:rsidRPr="00650425">
        <w:rPr>
          <w:rFonts w:ascii="Times New Roman" w:eastAsia="PMingLiU" w:hAnsi="Times New Roman" w:cs="Times New Roman"/>
          <w:lang w:val="en-GB" w:eastAsia="zh-TW"/>
        </w:rPr>
        <w:t xml:space="preserve"> </w:t>
      </w:r>
      <w:r w:rsidRPr="00650425">
        <w:rPr>
          <w:rFonts w:ascii="Times New Roman" w:eastAsia="Times New Roman" w:hAnsi="Times New Roman" w:cs="Times New Roman"/>
          <w:lang w:val="en-GB"/>
        </w:rPr>
        <w:t xml:space="preserve">CurrMbAddr </w:t>
      </w:r>
      <w:r w:rsidRPr="00650425">
        <w:rPr>
          <w:rFonts w:ascii="Times New Roman" w:eastAsia="PMingLiU" w:hAnsi="Times New Roman" w:cs="Times New Roman"/>
          <w:lang w:val="en-GB" w:eastAsia="zh-TW"/>
        </w:rPr>
        <w:t>%</w:t>
      </w:r>
      <w:r w:rsidRPr="00650425">
        <w:rPr>
          <w:rFonts w:ascii="Times New Roman" w:eastAsia="Times New Roman" w:hAnsi="Times New Roman" w:cs="Times New Roman"/>
          <w:lang w:val="en-GB"/>
        </w:rPr>
        <w:t xml:space="preserve"> PicWidthInMbs )</w:t>
      </w:r>
      <w:r w:rsidRPr="00650425">
        <w:rPr>
          <w:rFonts w:ascii="Times New Roman" w:eastAsia="PMingLiU" w:hAnsi="Times New Roman" w:cs="Times New Roman"/>
          <w:lang w:val="en-GB" w:eastAsia="zh-TW"/>
        </w:rPr>
        <w:t xml:space="preserve"> </w:t>
      </w:r>
      <w:r w:rsidRPr="00650425">
        <w:rPr>
          <w:rFonts w:ascii="Times New Roman" w:eastAsia="Times New Roman" w:hAnsi="Times New Roman" w:cs="Times New Roman"/>
          <w:lang w:val="en-GB"/>
        </w:rPr>
        <w:t xml:space="preserve">+ </w:t>
      </w:r>
      <w:r w:rsidRPr="00650425">
        <w:rPr>
          <w:rFonts w:ascii="Times New Roman" w:eastAsia="PMingLiU" w:hAnsi="Times New Roman" w:cs="Times New Roman"/>
          <w:lang w:val="en-GB" w:eastAsia="zh-TW"/>
        </w:rPr>
        <w:t xml:space="preserve">( </w:t>
      </w:r>
      <w:r w:rsidRPr="00650425">
        <w:rPr>
          <w:rFonts w:ascii="Times New Roman" w:eastAsia="Times New Roman" w:hAnsi="Times New Roman" w:cs="Times New Roman"/>
          <w:lang w:val="en-GB"/>
        </w:rPr>
        <w:t>dV[ 0 ]</w:t>
      </w:r>
      <w:r w:rsidRPr="00650425">
        <w:rPr>
          <w:rFonts w:ascii="Times New Roman" w:eastAsia="PMingLiU" w:hAnsi="Times New Roman" w:cs="Times New Roman"/>
          <w:lang w:val="en-GB" w:eastAsia="zh-TW"/>
        </w:rPr>
        <w:t xml:space="preserve"> &gt;&gt; 6 ).</w:t>
      </w:r>
    </w:p>
    <w:p w:rsidR="00650425" w:rsidRPr="00650425" w:rsidRDefault="00650425" w:rsidP="00650425">
      <w:pPr>
        <w:tabs>
          <w:tab w:val="left" w:pos="400"/>
          <w:tab w:val="left" w:pos="1191"/>
          <w:tab w:val="left" w:pos="1588"/>
          <w:tab w:val="left" w:pos="1985"/>
        </w:tabs>
        <w:spacing w:before="136"/>
        <w:ind w:left="8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Set mbTypeCorrespond to the syntax element mb_type of the macroblock with address mbAddrCorrespond inside the picture</w:t>
      </w:r>
      <w:r w:rsidRPr="00650425">
        <w:rPr>
          <w:rFonts w:ascii="Times New Roman" w:eastAsia="PMingLiU" w:hAnsi="Times New Roman" w:cs="Times New Roman"/>
          <w:lang w:val="en-GB" w:eastAsia="zh-TW"/>
        </w:rPr>
        <w:t xml:space="preserve"> </w:t>
      </w:r>
      <w:r w:rsidRPr="00650425">
        <w:rPr>
          <w:rFonts w:ascii="Times New Roman" w:eastAsia="Times New Roman" w:hAnsi="Times New Roman" w:cs="Times New Roman"/>
          <w:lang w:val="en-GB"/>
        </w:rPr>
        <w:t>InterViewPic. When mbTypeCorrespond is equal to P_8x8, P_8x8ref0, or B_8x8, subMbTypeCorrespond is set to be the syntax element sub_mb_type of the macroblock with address mbAddrCorrespond inside the picture InterViewPic.</w:t>
      </w:r>
    </w:p>
    <w:p w:rsidR="00650425" w:rsidRPr="00650425" w:rsidRDefault="00650425" w:rsidP="00650425">
      <w:pPr>
        <w:tabs>
          <w:tab w:val="left" w:pos="400"/>
          <w:tab w:val="left" w:pos="1191"/>
          <w:tab w:val="left" w:pos="1588"/>
          <w:tab w:val="left" w:pos="1985"/>
        </w:tabs>
        <w:spacing w:before="136"/>
        <w:ind w:left="8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Set mbPartIdxCorrespond to the macroblock partition index of the corresponding partition and subMbPartIdxCorrespond to the sub-macroblock partition index of the corresponding sub-macroblock partition. The derivation process for macroblock and sub-macroblock partition indices as specified in subclause </w:t>
      </w:r>
      <w:fldSimple w:instr=" REF _Ref195429922 \r \h  \* MERGEFORMAT " w:fldLock="1">
        <w:r w:rsidRPr="00650425">
          <w:rPr>
            <w:rFonts w:ascii="Times New Roman" w:eastAsia="Times New Roman" w:hAnsi="Times New Roman" w:cs="Times New Roman"/>
            <w:lang w:val="en-GB"/>
          </w:rPr>
          <w:t>6.4.12.4</w:t>
        </w:r>
      </w:fldSimple>
      <w:r w:rsidRPr="00650425">
        <w:rPr>
          <w:rFonts w:ascii="Times New Roman" w:eastAsia="Times New Roman" w:hAnsi="Times New Roman" w:cs="Times New Roman"/>
          <w:lang w:val="en-GB"/>
        </w:rPr>
        <w:t xml:space="preserve"> is invoked with the luma location equal to ( xCorrespond, yCorrespond ), the macroblock type</w:t>
      </w:r>
      <w:r w:rsidRPr="00650425">
        <w:rPr>
          <w:rFonts w:ascii="Times New Roman" w:eastAsia="PMingLiU" w:hAnsi="Times New Roman" w:cs="Times New Roman"/>
          <w:lang w:val="en-GB" w:eastAsia="zh-TW"/>
        </w:rPr>
        <w:t xml:space="preserve"> equal to </w:t>
      </w:r>
      <w:r w:rsidRPr="00650425">
        <w:rPr>
          <w:rFonts w:ascii="Times New Roman" w:eastAsia="Times New Roman" w:hAnsi="Times New Roman" w:cs="Times New Roman"/>
          <w:lang w:val="en-GB"/>
        </w:rPr>
        <w:t xml:space="preserve">mbTypeCorrespond, and when mbTypeCorrespond is equal to P_8x8, P_8x8ref0, or B_8x8, the list of sub-macroblock types subMbTypeCorrespond as the inputs and the outputs are the macroblock partition index mbPartIdxCorrespond and the sub-macroblock partition index subMbPartIdxCorrespond. </w:t>
      </w:r>
    </w:p>
    <w:p w:rsidR="00650425" w:rsidRPr="00650425" w:rsidRDefault="00650425" w:rsidP="00650425">
      <w:pPr>
        <w:tabs>
          <w:tab w:val="left" w:pos="400"/>
          <w:tab w:val="left" w:pos="1191"/>
          <w:tab w:val="left" w:pos="1588"/>
          <w:tab w:val="left" w:pos="1985"/>
        </w:tabs>
        <w:spacing w:before="136"/>
        <w:ind w:left="8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The motion vector mvCorrespond and the reference index refIdxCorrespond are derived as follows.</w:t>
      </w:r>
    </w:p>
    <w:p w:rsidR="00650425" w:rsidRPr="00650425" w:rsidRDefault="00650425" w:rsidP="00650425">
      <w:pPr>
        <w:tabs>
          <w:tab w:val="left" w:pos="400"/>
          <w:tab w:val="left" w:pos="1191"/>
          <w:tab w:val="left" w:pos="1588"/>
          <w:tab w:val="left" w:pos="1985"/>
        </w:tabs>
        <w:spacing w:before="136"/>
        <w:ind w:left="15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If the macroblock mbAddrCorrespond is coded as Intra prediction mode, both components of mvCorrespond are set equal to 0 and refIdxCorrespond is set equal to –1.</w:t>
      </w:r>
    </w:p>
    <w:p w:rsidR="00650425" w:rsidRPr="00650425" w:rsidRDefault="00650425" w:rsidP="00650425">
      <w:pPr>
        <w:tabs>
          <w:tab w:val="left" w:pos="400"/>
          <w:tab w:val="left" w:pos="1191"/>
          <w:tab w:val="left" w:pos="1588"/>
          <w:tab w:val="left" w:pos="1985"/>
        </w:tabs>
        <w:spacing w:before="136"/>
        <w:ind w:left="15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Otherwise (the macroblock mbAddrCorrespond is not coded as Intra prediction mode), the prediction utilization flags predFlagLXCorrespond is set equal to </w:t>
      </w:r>
      <w:proofErr w:type="gramStart"/>
      <w:r w:rsidRPr="00650425">
        <w:rPr>
          <w:rFonts w:ascii="Times New Roman" w:eastAsia="Times New Roman" w:hAnsi="Times New Roman" w:cs="Times New Roman"/>
          <w:lang w:val="en-GB"/>
        </w:rPr>
        <w:t>PredFlagLX[</w:t>
      </w:r>
      <w:proofErr w:type="gramEnd"/>
      <w:r w:rsidRPr="00650425">
        <w:rPr>
          <w:rFonts w:ascii="Times New Roman" w:eastAsia="Times New Roman" w:hAnsi="Times New Roman" w:cs="Times New Roman"/>
          <w:lang w:val="en-GB"/>
        </w:rPr>
        <w:t> mbPartIdxCorrespond ], the prediction utilization flag of the macroblock partition mbAddrCorrespond\mbPartIdxCorrespond of the picture InterViewPic. In addition, the following applies.</w:t>
      </w:r>
    </w:p>
    <w:p w:rsidR="00650425" w:rsidRPr="00650425" w:rsidRDefault="00650425" w:rsidP="00650425">
      <w:pPr>
        <w:tabs>
          <w:tab w:val="left" w:pos="400"/>
          <w:tab w:val="left" w:pos="1191"/>
          <w:tab w:val="left" w:pos="1588"/>
          <w:tab w:val="left" w:pos="1985"/>
        </w:tabs>
        <w:spacing w:before="136"/>
        <w:ind w:left="1993"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When predFlagLXCorrespond is equal to 1, the mvCorrespond and the reference index refIdxCorrespond are set equal to MvLX[ mbPartIdxCorrespond ][ subMbPartIdxCorrespond ] and RefIdxLX[ mbPartIdxCorrespond ], respectively, which are the motion vector mvLX and the reference index refIdxLX that have been assigned to the (sub-)macroblock </w:t>
      </w:r>
      <w:r w:rsidRPr="00650425">
        <w:rPr>
          <w:rFonts w:ascii="Times New Roman" w:eastAsia="Times New Roman" w:hAnsi="Times New Roman" w:cs="Times New Roman"/>
          <w:lang w:val="en-GB"/>
        </w:rPr>
        <w:lastRenderedPageBreak/>
        <w:t xml:space="preserve">partition mbAddrCorrespond\mbPartIdxCorrespond\subMbPartIdxCorrespond inside the picture InterViewPic. </w:t>
      </w:r>
      <w:r w:rsidRPr="00650425">
        <w:rPr>
          <w:rFonts w:ascii="Times New Roman" w:eastAsia="Times New Roman" w:hAnsi="Times New Roman" w:cs="Times New Roman"/>
          <w:lang w:val="en-GB"/>
        </w:rPr>
        <w:tab/>
      </w:r>
    </w:p>
    <w:p w:rsidR="00650425" w:rsidRPr="00650425" w:rsidRDefault="00650425" w:rsidP="00650425">
      <w:pPr>
        <w:pStyle w:val="Annex4"/>
        <w:tabs>
          <w:tab w:val="clear" w:pos="720"/>
          <w:tab w:val="clear" w:pos="794"/>
          <w:tab w:val="clear" w:pos="1588"/>
          <w:tab w:val="left" w:pos="964"/>
          <w:tab w:val="left" w:pos="2200"/>
        </w:tabs>
        <w:textAlignment w:val="auto"/>
        <w:rPr>
          <w:rFonts w:eastAsia="MS Mincho"/>
        </w:rPr>
      </w:pPr>
      <w:bookmarkStart w:id="231" w:name="_Ref319671896"/>
      <w:r>
        <w:rPr>
          <w:rFonts w:eastAsiaTheme="minorEastAsia" w:hint="eastAsia"/>
          <w:lang w:eastAsia="ko-KR"/>
        </w:rPr>
        <w:t xml:space="preserve">J.8.2.1.6 </w:t>
      </w:r>
      <w:r w:rsidRPr="00650425">
        <w:rPr>
          <w:rFonts w:eastAsia="MS Mincho"/>
        </w:rPr>
        <w:t>Derivation process for luma motion vectors for VSP skipped/direct macroblocks in B slices</w:t>
      </w:r>
      <w:bookmarkEnd w:id="231"/>
    </w:p>
    <w:p w:rsidR="00650425" w:rsidRPr="00650425" w:rsidRDefault="00650425" w:rsidP="00650425">
      <w:pPr>
        <w:spacing w:before="136"/>
        <w:rPr>
          <w:rFonts w:ascii="Times New Roman" w:hAnsi="Times New Roman" w:cs="Times New Roman"/>
          <w:lang w:val="en-GB"/>
        </w:rPr>
      </w:pPr>
      <w:r w:rsidRPr="00650425">
        <w:rPr>
          <w:rFonts w:ascii="Times New Roman" w:hAnsi="Times New Roman" w:cs="Times New Roman"/>
          <w:lang w:val="en-GB"/>
        </w:rPr>
        <w:t>Inputs to this process are current macroblock partition index mbPartIdx.</w:t>
      </w:r>
    </w:p>
    <w:p w:rsidR="00650425" w:rsidRPr="00650425" w:rsidRDefault="00650425" w:rsidP="00650425">
      <w:pPr>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Outputs of this process are the motion vector mvL0, mvL1 and the reference index refIdxL0, refIdxL1.</w:t>
      </w:r>
    </w:p>
    <w:p w:rsidR="00650425" w:rsidRPr="00650425" w:rsidRDefault="00650425" w:rsidP="00650425">
      <w:pPr>
        <w:tabs>
          <w:tab w:val="left" w:pos="284"/>
          <w:tab w:val="left" w:pos="1191"/>
          <w:tab w:val="left" w:pos="1588"/>
          <w:tab w:val="left" w:pos="1985"/>
        </w:tabs>
        <w:spacing w:before="136"/>
        <w:rPr>
          <w:rFonts w:ascii="Times New Roman" w:eastAsia="PMingLiU" w:hAnsi="Times New Roman" w:cs="Times New Roman"/>
          <w:lang w:val="en-GB" w:eastAsia="zh-TW"/>
        </w:rPr>
      </w:pPr>
      <w:r w:rsidRPr="00650425">
        <w:rPr>
          <w:rFonts w:ascii="Times New Roman" w:eastAsia="Times New Roman" w:hAnsi="Times New Roman" w:cs="Times New Roman"/>
          <w:lang w:val="en-GB"/>
        </w:rPr>
        <w:t>The inverse macroblock scanning process as specified in subclause 6.4.1is invoked with CurrMbAddr as the input and</w:t>
      </w:r>
      <w:r w:rsidRPr="00650425">
        <w:rPr>
          <w:rFonts w:ascii="Times New Roman" w:eastAsia="PMingLiU" w:hAnsi="Times New Roman" w:cs="Times New Roman"/>
          <w:lang w:val="en-GB" w:eastAsia="zh-TW"/>
        </w:rPr>
        <w:t xml:space="preserve"> </w:t>
      </w:r>
      <w:r w:rsidRPr="00650425">
        <w:rPr>
          <w:rFonts w:ascii="Times New Roman" w:eastAsia="Times New Roman" w:hAnsi="Times New Roman" w:cs="Times New Roman"/>
          <w:lang w:val="en-GB"/>
        </w:rPr>
        <w:t xml:space="preserve">the output is assigned to </w:t>
      </w:r>
      <w:proofErr w:type="gramStart"/>
      <w:r w:rsidRPr="00650425">
        <w:rPr>
          <w:rFonts w:ascii="Times New Roman" w:eastAsia="Times New Roman" w:hAnsi="Times New Roman" w:cs="Times New Roman"/>
          <w:lang w:val="en-GB"/>
        </w:rPr>
        <w:t>( x1</w:t>
      </w:r>
      <w:proofErr w:type="gramEnd"/>
      <w:r w:rsidRPr="00650425">
        <w:rPr>
          <w:rFonts w:ascii="Times New Roman" w:eastAsia="Times New Roman" w:hAnsi="Times New Roman" w:cs="Times New Roman"/>
          <w:lang w:val="en-GB"/>
        </w:rPr>
        <w:t>, y1 ).</w:t>
      </w:r>
    </w:p>
    <w:p w:rsidR="00650425" w:rsidRPr="00650425" w:rsidRDefault="00650425" w:rsidP="00650425">
      <w:pPr>
        <w:tabs>
          <w:tab w:val="left" w:pos="284"/>
          <w:tab w:val="left" w:pos="1191"/>
          <w:tab w:val="left" w:pos="1588"/>
          <w:tab w:val="left" w:pos="1985"/>
        </w:tabs>
        <w:spacing w:before="136"/>
        <w:rPr>
          <w:rFonts w:ascii="Times New Roman" w:eastAsia="PMingLiU" w:hAnsi="Times New Roman" w:cs="Times New Roman"/>
          <w:lang w:val="en-GB" w:eastAsia="zh-TW"/>
        </w:rPr>
      </w:pPr>
      <w:r w:rsidRPr="00650425">
        <w:rPr>
          <w:rFonts w:ascii="Times New Roman" w:eastAsia="PMingLiU" w:hAnsi="Times New Roman" w:cs="Times New Roman"/>
          <w:lang w:val="en-GB" w:eastAsia="zh-TW"/>
        </w:rPr>
        <w:t xml:space="preserve">The inverse macroblock partition scanning process specified in subclause 6.4.2.1 is invoked with mbPartIdx as the input and the output assigned to </w:t>
      </w:r>
      <w:proofErr w:type="gramStart"/>
      <w:r w:rsidRPr="00650425">
        <w:rPr>
          <w:rFonts w:ascii="Times New Roman" w:eastAsia="PMingLiU" w:hAnsi="Times New Roman" w:cs="Times New Roman"/>
          <w:lang w:val="en-GB" w:eastAsia="zh-TW"/>
        </w:rPr>
        <w:t>( dx1</w:t>
      </w:r>
      <w:proofErr w:type="gramEnd"/>
      <w:r w:rsidRPr="00650425">
        <w:rPr>
          <w:rFonts w:ascii="Times New Roman" w:eastAsia="PMingLiU" w:hAnsi="Times New Roman" w:cs="Times New Roman"/>
          <w:lang w:val="en-GB" w:eastAsia="zh-TW"/>
        </w:rPr>
        <w:t>, dy1 ).</w:t>
      </w:r>
    </w:p>
    <w:p w:rsidR="00650425" w:rsidRPr="00650425" w:rsidRDefault="00650425" w:rsidP="00650425">
      <w:pPr>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The reference index refIdxLX for a VSP skipped/direct macroblock is derived as the inter-view reference component that appears first in the reference picture list X, with X being replaced by 0 or 1. When there is no inter-view picture in the reference picture list X, refIdxLX is set equal to 0.</w:t>
      </w:r>
    </w:p>
    <w:p w:rsidR="00650425" w:rsidRPr="00650425" w:rsidRDefault="00650425" w:rsidP="00650425">
      <w:pPr>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 xml:space="preserve">The variable refViewIdX is set equal to the view_id of the inter-view reference component refIdxLX </w:t>
      </w:r>
      <w:del w:id="232" w:author="Samsung" w:date="2013-10-16T14:00:00Z">
        <w:r w:rsidRPr="00650425" w:rsidDel="002E16D2">
          <w:rPr>
            <w:rFonts w:ascii="Times New Roman" w:eastAsia="Times New Roman" w:hAnsi="Times New Roman" w:cs="Times New Roman"/>
            <w:lang w:val="en-GB"/>
          </w:rPr>
          <w:delText>if TextureFirstFlag is equal to 0 and set equal to 0 otherwise.</w:delText>
        </w:r>
      </w:del>
    </w:p>
    <w:p w:rsidR="00650425" w:rsidRPr="00650425" w:rsidDel="002E16D2" w:rsidRDefault="00650425" w:rsidP="00650425">
      <w:pPr>
        <w:spacing w:before="136"/>
        <w:rPr>
          <w:del w:id="233" w:author="Samsung" w:date="2013-10-16T14:00:00Z"/>
          <w:rFonts w:ascii="Times New Roman" w:eastAsia="Times New Roman" w:hAnsi="Times New Roman" w:cs="Times New Roman"/>
          <w:lang w:val="en-GB"/>
        </w:rPr>
      </w:pPr>
      <w:del w:id="234" w:author="Samsung" w:date="2013-10-16T14:00:00Z">
        <w:r w:rsidRPr="00650425" w:rsidDel="002E16D2">
          <w:rPr>
            <w:rFonts w:ascii="Times New Roman" w:eastAsia="Times New Roman" w:hAnsi="Times New Roman" w:cs="Times New Roman"/>
            <w:lang w:val="en-GB"/>
          </w:rPr>
          <w:delText xml:space="preserve">The variable shiftedX is set to ( TextureFirstFlag </w:delText>
        </w:r>
        <w:r w:rsidRPr="00650425" w:rsidDel="002E16D2">
          <w:rPr>
            <w:rFonts w:ascii="Times New Roman" w:hAnsi="Times New Roman" w:cs="Times New Roman"/>
          </w:rPr>
          <w:delText xml:space="preserve">? </w:delText>
        </w:r>
        <w:r w:rsidRPr="00650425" w:rsidDel="002E16D2">
          <w:rPr>
            <w:rFonts w:ascii="Times New Roman" w:eastAsia="Times New Roman" w:hAnsi="Times New Roman" w:cs="Times New Roman"/>
            <w:lang w:val="en-GB"/>
          </w:rPr>
          <w:delText>( </w:delText>
        </w:r>
        <w:r w:rsidRPr="00650425" w:rsidDel="002E16D2">
          <w:rPr>
            <w:rFonts w:ascii="Times New Roman" w:eastAsia="SimSun" w:hAnsi="Times New Roman" w:cs="Times New Roman"/>
            <w:lang w:val="en-GB" w:eastAsia="zh-CN"/>
          </w:rPr>
          <w:delText>DvMBX &gt;&gt; 2 ) : 0 )</w:delText>
        </w:r>
        <w:r w:rsidRPr="00650425" w:rsidDel="002E16D2">
          <w:rPr>
            <w:rFonts w:ascii="Times New Roman" w:eastAsia="Times New Roman" w:hAnsi="Times New Roman" w:cs="Times New Roman"/>
            <w:lang w:val="en-GB"/>
          </w:rPr>
          <w:delText xml:space="preserve">. </w:delText>
        </w:r>
      </w:del>
    </w:p>
    <w:p w:rsidR="00650425" w:rsidRPr="00650425" w:rsidRDefault="00650425" w:rsidP="00650425">
      <w:pPr>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 xml:space="preserve">The motion vector mvLX, with X being replaced by 0 or 1, is derived as follows. </w:t>
      </w:r>
    </w:p>
    <w:p w:rsidR="00650425" w:rsidRPr="00650425" w:rsidRDefault="00650425" w:rsidP="00650425">
      <w:pPr>
        <w:tabs>
          <w:tab w:val="left" w:pos="400"/>
          <w:tab w:val="left" w:pos="1191"/>
          <w:tab w:val="left" w:pos="1588"/>
          <w:tab w:val="left" w:pos="1985"/>
        </w:tabs>
        <w:spacing w:before="136"/>
        <w:ind w:left="4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The </w:t>
      </w:r>
      <w:r w:rsidRPr="00650425">
        <w:rPr>
          <w:rFonts w:ascii="Times New Roman" w:hAnsi="Times New Roman" w:cs="Times New Roman"/>
          <w:bCs/>
          <w:lang w:eastAsia="ja-JP"/>
        </w:rPr>
        <w:t xml:space="preserve">depth-based disparity value derivation process in subclause </w:t>
      </w:r>
      <w:fldSimple w:instr=" REF _Ref365379271 \r \h  \* MERGEFORMAT ">
        <w:r w:rsidRPr="00650425">
          <w:rPr>
            <w:rFonts w:ascii="Times New Roman" w:hAnsi="Times New Roman" w:cs="Times New Roman"/>
            <w:bCs/>
            <w:lang w:eastAsia="ja-JP"/>
          </w:rPr>
          <w:t>J.8.2.1.1</w:t>
        </w:r>
      </w:fldSimple>
      <w:r w:rsidRPr="00650425">
        <w:rPr>
          <w:rFonts w:ascii="Times New Roman" w:hAnsi="Times New Roman" w:cs="Times New Roman"/>
          <w:bCs/>
          <w:lang w:eastAsia="ja-JP"/>
        </w:rPr>
        <w:t xml:space="preserve"> </w:t>
      </w:r>
      <w:r w:rsidRPr="00650425">
        <w:rPr>
          <w:rFonts w:ascii="Times New Roman" w:eastAsia="Times New Roman" w:hAnsi="Times New Roman" w:cs="Times New Roman"/>
          <w:lang w:val="en-GB"/>
        </w:rPr>
        <w:t>is invoked with depthPic equal to DepthCurrPic, textureX equal to x1 + dx1</w:t>
      </w:r>
      <w:del w:id="235" w:author="Samsung" w:date="2013-10-16T14:00:00Z">
        <w:r w:rsidRPr="00650425" w:rsidDel="002E16D2">
          <w:rPr>
            <w:rFonts w:ascii="Times New Roman" w:eastAsia="Times New Roman" w:hAnsi="Times New Roman" w:cs="Times New Roman"/>
            <w:lang w:val="en-GB"/>
          </w:rPr>
          <w:delText xml:space="preserve"> + shiftedX</w:delText>
        </w:r>
      </w:del>
      <w:r w:rsidRPr="00650425">
        <w:rPr>
          <w:rFonts w:ascii="Times New Roman" w:eastAsia="Times New Roman" w:hAnsi="Times New Roman" w:cs="Times New Roman"/>
          <w:lang w:val="en-GB"/>
        </w:rPr>
        <w:t>, textureY equal to y1 + dy1, tBlWidth equal to</w:t>
      </w:r>
      <w:r w:rsidRPr="00650425" w:rsidDel="007361AB">
        <w:rPr>
          <w:rFonts w:ascii="Times New Roman" w:eastAsia="Times New Roman" w:hAnsi="Times New Roman" w:cs="Times New Roman"/>
          <w:lang w:val="en-GB"/>
        </w:rPr>
        <w:t xml:space="preserve"> </w:t>
      </w:r>
      <w:r w:rsidRPr="00650425">
        <w:rPr>
          <w:rFonts w:ascii="Times New Roman" w:eastAsia="Times New Roman" w:hAnsi="Times New Roman" w:cs="Times New Roman"/>
          <w:lang w:val="en-GB"/>
        </w:rPr>
        <w:t>the width the macroblock partition mbPartIdx, tBlHeight equal to</w:t>
      </w:r>
      <w:r w:rsidRPr="00650425" w:rsidDel="007361AB">
        <w:rPr>
          <w:rFonts w:ascii="Times New Roman" w:eastAsia="Times New Roman" w:hAnsi="Times New Roman" w:cs="Times New Roman"/>
          <w:lang w:val="en-GB"/>
        </w:rPr>
        <w:t xml:space="preserve"> </w:t>
      </w:r>
      <w:r w:rsidRPr="00650425">
        <w:rPr>
          <w:rFonts w:ascii="Times New Roman" w:eastAsia="Times New Roman" w:hAnsi="Times New Roman" w:cs="Times New Roman"/>
          <w:lang w:val="en-GB"/>
        </w:rPr>
        <w:t xml:space="preserve">the height the macroblock partition mbPartIdx, srcViewId equal to view_id and refViewId equal to the refViewIdX as inputs and the output assigned to </w:t>
      </w:r>
      <w:proofErr w:type="gramStart"/>
      <w:r w:rsidRPr="00650425">
        <w:rPr>
          <w:rFonts w:ascii="Times New Roman" w:eastAsia="Times New Roman" w:hAnsi="Times New Roman" w:cs="Times New Roman"/>
          <w:lang w:val="en-GB"/>
        </w:rPr>
        <w:t>mvLX[</w:t>
      </w:r>
      <w:proofErr w:type="gramEnd"/>
      <w:r w:rsidRPr="00650425">
        <w:rPr>
          <w:rFonts w:ascii="Times New Roman" w:eastAsia="Times New Roman" w:hAnsi="Times New Roman" w:cs="Times New Roman"/>
          <w:lang w:val="en-GB"/>
        </w:rPr>
        <w:t xml:space="preserve"> 0 ]. </w:t>
      </w:r>
    </w:p>
    <w:p w:rsidR="00650425" w:rsidRPr="00650425" w:rsidRDefault="00650425" w:rsidP="00650425">
      <w:pPr>
        <w:tabs>
          <w:tab w:val="left" w:pos="400"/>
          <w:tab w:val="left" w:pos="1191"/>
          <w:tab w:val="left" w:pos="1588"/>
          <w:tab w:val="left" w:pos="1985"/>
        </w:tabs>
        <w:spacing w:before="136"/>
        <w:ind w:left="4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mvLX[</w:t>
      </w:r>
      <w:proofErr w:type="gramEnd"/>
      <w:r w:rsidRPr="00650425">
        <w:rPr>
          <w:rFonts w:ascii="Times New Roman" w:eastAsia="Times New Roman" w:hAnsi="Times New Roman" w:cs="Times New Roman"/>
          <w:lang w:val="en-GB"/>
        </w:rPr>
        <w:t> 1 ] is set equal to 0.</w:t>
      </w:r>
    </w:p>
    <w:p w:rsidR="00650425" w:rsidRPr="00650425" w:rsidRDefault="00650425" w:rsidP="00650425">
      <w:pPr>
        <w:pStyle w:val="Annex4"/>
        <w:tabs>
          <w:tab w:val="clear" w:pos="720"/>
          <w:tab w:val="clear" w:pos="794"/>
          <w:tab w:val="clear" w:pos="1588"/>
          <w:tab w:val="left" w:pos="964"/>
          <w:tab w:val="left" w:pos="2200"/>
        </w:tabs>
        <w:textAlignment w:val="auto"/>
        <w:rPr>
          <w:rFonts w:eastAsia="MS Mincho"/>
        </w:rPr>
      </w:pPr>
      <w:bookmarkStart w:id="236" w:name="_Ref319670380"/>
      <w:r>
        <w:rPr>
          <w:rFonts w:eastAsiaTheme="minorEastAsia" w:hint="eastAsia"/>
          <w:lang w:eastAsia="ko-KR"/>
        </w:rPr>
        <w:t xml:space="preserve">J.8.2.1.7 </w:t>
      </w:r>
      <w:r w:rsidRPr="00650425">
        <w:rPr>
          <w:rFonts w:eastAsia="MS Mincho"/>
        </w:rPr>
        <w:t>Derivation process for luma motion vector prediction</w:t>
      </w:r>
      <w:bookmarkEnd w:id="236"/>
    </w:p>
    <w:p w:rsidR="00650425" w:rsidRPr="00650425" w:rsidRDefault="00650425" w:rsidP="00650425">
      <w:pPr>
        <w:keepNext/>
        <w:keepLines/>
        <w:tabs>
          <w:tab w:val="left" w:pos="794"/>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Inputs to this process are:</w:t>
      </w:r>
    </w:p>
    <w:p w:rsidR="00650425" w:rsidRPr="00650425" w:rsidRDefault="00650425" w:rsidP="00650425">
      <w:pPr>
        <w:tabs>
          <w:tab w:val="left" w:pos="400"/>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the</w:t>
      </w:r>
      <w:proofErr w:type="gramEnd"/>
      <w:r w:rsidRPr="00650425">
        <w:rPr>
          <w:rFonts w:ascii="Times New Roman" w:eastAsia="Times New Roman" w:hAnsi="Times New Roman" w:cs="Times New Roman"/>
          <w:lang w:val="en-GB"/>
        </w:rPr>
        <w:t xml:space="preserve"> macroblock partition index mbPartIdx,</w:t>
      </w:r>
    </w:p>
    <w:p w:rsidR="00650425" w:rsidRPr="00650425" w:rsidRDefault="00650425" w:rsidP="00650425">
      <w:pPr>
        <w:tabs>
          <w:tab w:val="left" w:pos="400"/>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the</w:t>
      </w:r>
      <w:proofErr w:type="gramEnd"/>
      <w:r w:rsidRPr="00650425">
        <w:rPr>
          <w:rFonts w:ascii="Times New Roman" w:eastAsia="Times New Roman" w:hAnsi="Times New Roman" w:cs="Times New Roman"/>
          <w:lang w:val="en-GB"/>
        </w:rPr>
        <w:t xml:space="preserve"> sub-macroblock partition index subMbPartIdx,</w:t>
      </w:r>
    </w:p>
    <w:p w:rsidR="00650425" w:rsidRPr="00650425" w:rsidRDefault="00650425" w:rsidP="00650425">
      <w:pPr>
        <w:tabs>
          <w:tab w:val="left" w:pos="400"/>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the</w:t>
      </w:r>
      <w:proofErr w:type="gramEnd"/>
      <w:r w:rsidRPr="00650425">
        <w:rPr>
          <w:rFonts w:ascii="Times New Roman" w:eastAsia="Times New Roman" w:hAnsi="Times New Roman" w:cs="Times New Roman"/>
          <w:lang w:val="en-GB"/>
        </w:rPr>
        <w:t xml:space="preserve"> reference index of the current partition refIdxLX (with X being 0 or 1),</w:t>
      </w:r>
    </w:p>
    <w:p w:rsidR="00650425" w:rsidRPr="00650425" w:rsidRDefault="00650425" w:rsidP="00650425">
      <w:pPr>
        <w:tabs>
          <w:tab w:val="left" w:pos="400"/>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the</w:t>
      </w:r>
      <w:proofErr w:type="gramEnd"/>
      <w:r w:rsidRPr="00650425">
        <w:rPr>
          <w:rFonts w:ascii="Times New Roman" w:eastAsia="Times New Roman" w:hAnsi="Times New Roman" w:cs="Times New Roman"/>
          <w:lang w:val="en-GB"/>
        </w:rPr>
        <w:t xml:space="preserve"> variable currSubMbType.</w:t>
      </w:r>
    </w:p>
    <w:p w:rsidR="00650425" w:rsidRPr="00650425" w:rsidRDefault="00650425" w:rsidP="00650425">
      <w:pPr>
        <w:tabs>
          <w:tab w:val="left" w:pos="794"/>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Output of this process is the prediction mvpLX of the motion vector mvLX (with X being 0 or 1).</w:t>
      </w:r>
    </w:p>
    <w:p w:rsidR="00650425" w:rsidRPr="00650425" w:rsidRDefault="00650425" w:rsidP="00650425">
      <w:pPr>
        <w:tabs>
          <w:tab w:val="left" w:pos="794"/>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 xml:space="preserve">The specifications of subclause 8.4.1.3 apply with the following changes. </w:t>
      </w:r>
    </w:p>
    <w:p w:rsidR="00650425" w:rsidRPr="00650425" w:rsidRDefault="00650425" w:rsidP="00650425">
      <w:pPr>
        <w:tabs>
          <w:tab w:val="left" w:pos="400"/>
          <w:tab w:val="left" w:pos="1191"/>
          <w:tab w:val="left" w:pos="1588"/>
          <w:tab w:val="left" w:pos="1985"/>
        </w:tabs>
        <w:spacing w:before="136"/>
        <w:ind w:left="360" w:hanging="360"/>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The following additional sentence is applied </w:t>
      </w:r>
    </w:p>
    <w:p w:rsidR="00650425" w:rsidRPr="00650425" w:rsidRDefault="00650425" w:rsidP="00650425">
      <w:pPr>
        <w:tabs>
          <w:tab w:val="left" w:pos="400"/>
          <w:tab w:val="left" w:pos="1191"/>
          <w:tab w:val="left" w:pos="1588"/>
          <w:tab w:val="left" w:pos="1985"/>
        </w:tabs>
        <w:spacing w:before="136"/>
        <w:ind w:left="660" w:hanging="360"/>
        <w:rPr>
          <w:rFonts w:ascii="Times New Roman" w:eastAsia="Times New Roman" w:hAnsi="Times New Roman" w:cs="Times New Roman"/>
          <w:lang w:val="en-GB"/>
        </w:rPr>
      </w:pPr>
      <w:r w:rsidRPr="00650425">
        <w:rPr>
          <w:rFonts w:ascii="Times New Roman" w:eastAsia="Times New Roman" w:hAnsi="Times New Roman" w:cs="Times New Roman"/>
          <w:lang w:val="en-GB"/>
        </w:rPr>
        <w:tab/>
      </w:r>
      <w:r w:rsidRPr="00650425">
        <w:rPr>
          <w:rFonts w:ascii="Times New Roman" w:eastAsia="Times New Roman" w:hAnsi="Times New Roman" w:cs="Times New Roman"/>
          <w:lang w:val="en-GB"/>
        </w:rPr>
        <w:tab/>
        <w:t>If refIdxLX is not equal to refIdxLXN for any N = A, B, or C and X equal to 0 or 1, the following applies:</w:t>
      </w:r>
    </w:p>
    <w:p w:rsidR="00650425" w:rsidRPr="00650425" w:rsidRDefault="00650425" w:rsidP="00650425">
      <w:pPr>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rPr>
      </w:pPr>
      <w:r w:rsidRPr="00650425">
        <w:rPr>
          <w:rFonts w:ascii="Times New Roman" w:eastAsia="Times New Roman" w:hAnsi="Times New Roman" w:cs="Times New Roman"/>
          <w:lang w:val="en-GB"/>
        </w:rPr>
        <w:t>mbAddrN</w:t>
      </w:r>
      <w:r w:rsidRPr="00650425">
        <w:rPr>
          <w:rFonts w:ascii="Times New Roman" w:hAnsi="Times New Roman" w:cs="Times New Roman"/>
        </w:rPr>
        <w:t>\mbPartIdxN\subMbPartIdxN is marked as not available</w:t>
      </w:r>
      <w:r w:rsidRPr="00650425">
        <w:rPr>
          <w:rFonts w:ascii="Times New Roman" w:hAnsi="Times New Roman" w:cs="Times New Roman"/>
        </w:rPr>
        <w:br/>
        <w:t>refIdxLXN = -1</w:t>
      </w:r>
      <w:r w:rsidRPr="00650425">
        <w:rPr>
          <w:rFonts w:ascii="Times New Roman" w:hAnsi="Times New Roman" w:cs="Times New Roman"/>
        </w:rPr>
        <w:br/>
        <w:t>mvLXN </w:t>
      </w:r>
      <w:proofErr w:type="gramStart"/>
      <w:r w:rsidRPr="00650425">
        <w:rPr>
          <w:rFonts w:ascii="Times New Roman" w:hAnsi="Times New Roman" w:cs="Times New Roman"/>
        </w:rPr>
        <w:t>0 ]</w:t>
      </w:r>
      <w:proofErr w:type="gramEnd"/>
      <w:r w:rsidRPr="00650425">
        <w:rPr>
          <w:rFonts w:ascii="Times New Roman" w:hAnsi="Times New Roman" w:cs="Times New Roman"/>
        </w:rPr>
        <w:t xml:space="preserve"> = 0</w:t>
      </w:r>
      <w:r w:rsidRPr="00650425">
        <w:rPr>
          <w:rFonts w:ascii="Times New Roman" w:hAnsi="Times New Roman" w:cs="Times New Roman"/>
        </w:rPr>
        <w:tab/>
      </w:r>
      <w:r w:rsidRPr="00650425">
        <w:rPr>
          <w:rFonts w:ascii="Times New Roman" w:hAnsi="Times New Roman" w:cs="Times New Roman"/>
        </w:rPr>
        <w:tab/>
      </w:r>
      <w:r w:rsidRPr="00650425">
        <w:rPr>
          <w:rFonts w:ascii="Times New Roman" w:hAnsi="Times New Roman" w:cs="Times New Roman"/>
          <w:lang w:val="en-GB"/>
        </w:rPr>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35</w:t>
      </w:r>
      <w:r w:rsidRPr="00650425">
        <w:rPr>
          <w:rFonts w:ascii="Times New Roman" w:hAnsi="Times New Roman" w:cs="Times New Roman"/>
          <w:lang w:val="en-GB"/>
        </w:rPr>
        <w:fldChar w:fldCharType="end"/>
      </w:r>
      <w:r w:rsidRPr="00650425">
        <w:rPr>
          <w:rFonts w:ascii="Times New Roman" w:hAnsi="Times New Roman" w:cs="Times New Roman"/>
          <w:lang w:val="en-GB"/>
        </w:rPr>
        <w:t>)</w:t>
      </w:r>
      <w:r w:rsidRPr="00650425">
        <w:rPr>
          <w:rFonts w:ascii="Times New Roman" w:hAnsi="Times New Roman" w:cs="Times New Roman"/>
        </w:rPr>
        <w:br/>
        <w:t xml:space="preserve">mvLXN[ 1 ] = 0 </w:t>
      </w:r>
    </w:p>
    <w:p w:rsidR="00650425" w:rsidRPr="00650425" w:rsidRDefault="00650425" w:rsidP="00650425">
      <w:pPr>
        <w:tabs>
          <w:tab w:val="left" w:pos="400"/>
          <w:tab w:val="left" w:pos="1191"/>
          <w:tab w:val="left" w:pos="1588"/>
          <w:tab w:val="left" w:pos="1985"/>
        </w:tabs>
        <w:spacing w:before="136"/>
        <w:ind w:left="720" w:hanging="360"/>
        <w:rPr>
          <w:rFonts w:ascii="Times New Roman" w:eastAsia="Times New Roman" w:hAnsi="Times New Roman" w:cs="Times New Roman"/>
          <w:lang w:val="en-GB"/>
        </w:rPr>
      </w:pPr>
      <w:proofErr w:type="gramStart"/>
      <w:r w:rsidRPr="00650425">
        <w:rPr>
          <w:rFonts w:ascii="Times New Roman" w:eastAsia="Times New Roman" w:hAnsi="Times New Roman" w:cs="Times New Roman"/>
          <w:lang w:val="en-GB"/>
        </w:rPr>
        <w:t>after</w:t>
      </w:r>
      <w:proofErr w:type="gramEnd"/>
      <w:r w:rsidRPr="00650425">
        <w:rPr>
          <w:rFonts w:ascii="Times New Roman" w:eastAsia="Times New Roman" w:hAnsi="Times New Roman" w:cs="Times New Roman"/>
          <w:lang w:val="en-GB"/>
        </w:rPr>
        <w:t xml:space="preserve"> the following paragraph in subclause 8.4.1.3:</w:t>
      </w:r>
    </w:p>
    <w:p w:rsidR="00650425" w:rsidRPr="00650425" w:rsidRDefault="00650425" w:rsidP="00650425">
      <w:pPr>
        <w:tabs>
          <w:tab w:val="left" w:pos="400"/>
          <w:tab w:val="left" w:pos="1191"/>
          <w:tab w:val="left" w:pos="1588"/>
          <w:tab w:val="left" w:pos="1985"/>
        </w:tabs>
        <w:spacing w:before="136"/>
        <w:ind w:left="660" w:hanging="360"/>
        <w:rPr>
          <w:rFonts w:ascii="Times New Roman" w:eastAsia="맑은 고딕" w:hAnsi="Times New Roman" w:cs="Times New Roman"/>
          <w:lang w:val="en-GB"/>
        </w:rPr>
      </w:pPr>
      <w:r w:rsidRPr="00650425">
        <w:rPr>
          <w:rFonts w:ascii="Times New Roman" w:eastAsia="Times New Roman" w:hAnsi="Times New Roman" w:cs="Times New Roman"/>
          <w:lang w:val="en-GB"/>
        </w:rPr>
        <w:tab/>
      </w:r>
      <w:r w:rsidRPr="00650425">
        <w:rPr>
          <w:rFonts w:ascii="Times New Roman" w:eastAsia="Times New Roman" w:hAnsi="Times New Roman" w:cs="Times New Roman"/>
          <w:lang w:val="en-GB"/>
        </w:rPr>
        <w:tab/>
        <w:t>The derivation process for the neighbouring blocks for motion data in subclause </w:t>
      </w:r>
      <w:fldSimple w:instr=" REF _Ref32903132 \r \h  \* MERGEFORMAT " w:fldLock="1">
        <w:r w:rsidRPr="00650425">
          <w:rPr>
            <w:rFonts w:ascii="Times New Roman" w:eastAsia="Times New Roman" w:hAnsi="Times New Roman" w:cs="Times New Roman"/>
            <w:lang w:val="en-GB"/>
          </w:rPr>
          <w:t>8.4.1.3.2</w:t>
        </w:r>
      </w:fldSimple>
      <w:r w:rsidRPr="00650425">
        <w:rPr>
          <w:rFonts w:ascii="Times New Roman" w:eastAsia="Times New Roman" w:hAnsi="Times New Roman" w:cs="Times New Roman"/>
          <w:lang w:val="en-GB"/>
        </w:rPr>
        <w:t xml:space="preserve"> is invoked with mbPartIdx, subMbPartIdx, currSubMbType, and listSuffixFlag = X (with X being 0 or 1 for refIdxLX being refIdxL0 or refIdxL1, respectively) as the input and with mbAddrN\mbPartIdxN\subMbPartIdxN, reference indices refIdxLXN and the motion vectors mvLXN with N being replaced by A, B, or C as the output.</w:t>
      </w:r>
    </w:p>
    <w:p w:rsidR="00650425" w:rsidRPr="00650425" w:rsidRDefault="00650425" w:rsidP="00650425">
      <w:pPr>
        <w:tabs>
          <w:tab w:val="left" w:pos="400"/>
          <w:tab w:val="left" w:pos="1191"/>
          <w:tab w:val="left" w:pos="1588"/>
          <w:tab w:val="left" w:pos="1985"/>
        </w:tabs>
        <w:spacing w:before="136"/>
        <w:ind w:left="4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lastRenderedPageBreak/>
        <w:t>–</w:t>
      </w:r>
      <w:r w:rsidRPr="00650425">
        <w:rPr>
          <w:rFonts w:ascii="Times New Roman" w:eastAsia="Times New Roman" w:hAnsi="Times New Roman" w:cs="Times New Roman"/>
          <w:lang w:val="en-GB"/>
        </w:rPr>
        <w:tab/>
        <w:t xml:space="preserve">The following </w:t>
      </w:r>
      <w:r w:rsidRPr="00650425">
        <w:rPr>
          <w:rFonts w:ascii="Times New Roman" w:eastAsia="맑은 고딕" w:hAnsi="Times New Roman" w:cs="Times New Roman"/>
          <w:lang w:val="en-GB"/>
        </w:rPr>
        <w:t>additional sentence is applied</w:t>
      </w:r>
    </w:p>
    <w:p w:rsidR="00650425" w:rsidRPr="00650425" w:rsidRDefault="00650425" w:rsidP="00650425">
      <w:pPr>
        <w:tabs>
          <w:tab w:val="left" w:pos="400"/>
          <w:tab w:val="left" w:pos="1191"/>
          <w:tab w:val="left" w:pos="1588"/>
          <w:tab w:val="left" w:pos="1985"/>
        </w:tabs>
        <w:spacing w:before="136"/>
        <w:ind w:left="1205" w:hanging="405"/>
        <w:rPr>
          <w:rFonts w:ascii="Times New Roman" w:eastAsia="Times New Roman" w:hAnsi="Times New Roman" w:cs="Times New Roman"/>
          <w:bCs/>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r w:rsidRPr="00650425">
        <w:rPr>
          <w:rFonts w:ascii="Times New Roman" w:eastAsia="Times New Roman" w:hAnsi="Times New Roman" w:cs="Times New Roman"/>
        </w:rPr>
        <w:t xml:space="preserve">Otherwise, </w:t>
      </w:r>
      <w:r w:rsidRPr="00650425">
        <w:rPr>
          <w:rFonts w:ascii="Times New Roman" w:hAnsi="Times New Roman" w:cs="Times New Roman"/>
          <w:lang w:val="en-GB"/>
        </w:rPr>
        <w:t>if refIdxLX is a reference index to an inter-view reference component or an inter-view only reference component</w:t>
      </w:r>
      <w:r w:rsidRPr="00650425">
        <w:rPr>
          <w:rFonts w:ascii="Times New Roman" w:eastAsia="맑은 고딕" w:hAnsi="Times New Roman" w:cs="Times New Roman"/>
          <w:lang w:val="en-GB"/>
        </w:rPr>
        <w:t>,</w:t>
      </w:r>
      <w:r w:rsidRPr="00650425">
        <w:rPr>
          <w:rFonts w:ascii="Times New Roman" w:eastAsia="Times New Roman" w:hAnsi="Times New Roman" w:cs="Times New Roman"/>
        </w:rPr>
        <w:t xml:space="preserve"> the </w:t>
      </w:r>
      <w:r w:rsidRPr="00650425">
        <w:rPr>
          <w:rFonts w:ascii="Times New Roman" w:eastAsia="맑은 고딕" w:hAnsi="Times New Roman" w:cs="Times New Roman"/>
        </w:rPr>
        <w:t xml:space="preserve">depth-based </w:t>
      </w:r>
      <w:r w:rsidRPr="00650425">
        <w:rPr>
          <w:rFonts w:ascii="Times New Roman" w:eastAsia="Times New Roman" w:hAnsi="Times New Roman" w:cs="Times New Roman"/>
        </w:rPr>
        <w:t>derivation process for median luma motion vector prediction</w:t>
      </w:r>
      <w:r w:rsidRPr="00650425">
        <w:rPr>
          <w:rFonts w:ascii="Times New Roman" w:eastAsia="맑은 고딕" w:hAnsi="Times New Roman" w:cs="Times New Roman"/>
        </w:rPr>
        <w:t xml:space="preserve"> </w:t>
      </w:r>
      <w:r w:rsidRPr="00650425">
        <w:rPr>
          <w:rFonts w:ascii="Times New Roman" w:eastAsia="Times New Roman" w:hAnsi="Times New Roman" w:cs="Times New Roman"/>
        </w:rPr>
        <w:t xml:space="preserve">in subclause </w:t>
      </w:r>
      <w:fldSimple w:instr=" REF _Ref325992961 \r \h  \* MERGEFORMAT ">
        <w:r w:rsidRPr="00650425">
          <w:rPr>
            <w:rFonts w:ascii="Times New Roman" w:eastAsia="Times New Roman" w:hAnsi="Times New Roman" w:cs="Times New Roman"/>
          </w:rPr>
          <w:t>J.8.2.1.7.1</w:t>
        </w:r>
      </w:fldSimple>
      <w:r w:rsidRPr="00650425">
        <w:rPr>
          <w:rFonts w:ascii="Times New Roman" w:eastAsia="Times New Roman" w:hAnsi="Times New Roman" w:cs="Times New Roman"/>
        </w:rPr>
        <w:t xml:space="preserve"> is invoked with</w:t>
      </w:r>
      <w:r w:rsidRPr="00650425">
        <w:rPr>
          <w:rFonts w:ascii="Times New Roman" w:eastAsia="맑은 고딕" w:hAnsi="Times New Roman" w:cs="Times New Roman"/>
        </w:rPr>
        <w:t xml:space="preserve"> </w:t>
      </w:r>
      <w:r w:rsidRPr="00650425">
        <w:rPr>
          <w:rFonts w:ascii="Times New Roman" w:eastAsia="Times New Roman" w:hAnsi="Times New Roman" w:cs="Times New Roman"/>
        </w:rPr>
        <w:t>mbAddrN\mbPartIdxN\subMbPartIdxN, mvLXN, refIdxLXN with N being replaced by A, B, or C, and refIdxLX</w:t>
      </w:r>
      <w:r w:rsidRPr="00650425">
        <w:rPr>
          <w:rFonts w:ascii="Times New Roman" w:eastAsia="맑은 고딕" w:hAnsi="Times New Roman" w:cs="Times New Roman"/>
        </w:rPr>
        <w:t xml:space="preserve"> </w:t>
      </w:r>
      <w:r w:rsidRPr="00650425">
        <w:rPr>
          <w:rFonts w:ascii="Times New Roman" w:eastAsia="Times New Roman" w:hAnsi="Times New Roman" w:cs="Times New Roman"/>
          <w:bCs/>
          <w:lang w:val="en-GB"/>
        </w:rPr>
        <w:t>as the inputs and the output is assigned to the motion vector predictor mvpLX.</w:t>
      </w:r>
    </w:p>
    <w:p w:rsidR="00650425" w:rsidRPr="00650425" w:rsidRDefault="00650425" w:rsidP="00650425">
      <w:pPr>
        <w:tabs>
          <w:tab w:val="left" w:pos="400"/>
          <w:tab w:val="left" w:pos="1191"/>
          <w:tab w:val="left" w:pos="1588"/>
          <w:tab w:val="left" w:pos="1985"/>
        </w:tabs>
        <w:spacing w:before="136"/>
        <w:ind w:left="12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r w:rsidRPr="00650425">
        <w:rPr>
          <w:rFonts w:ascii="Times New Roman" w:eastAsia="Times New Roman" w:hAnsi="Times New Roman" w:cs="Times New Roman"/>
        </w:rPr>
        <w:t xml:space="preserve">Otherwise, </w:t>
      </w:r>
      <w:r w:rsidRPr="00650425">
        <w:rPr>
          <w:rFonts w:ascii="Times New Roman" w:eastAsia="Times New Roman" w:hAnsi="Times New Roman" w:cs="Times New Roman"/>
          <w:lang w:val="en-GB"/>
        </w:rPr>
        <w:t>if refIdxLX is a reference index to a reference picture which is not an inter-view reference component or an inter-view only reference component,</w:t>
      </w:r>
      <w:r w:rsidRPr="00650425">
        <w:rPr>
          <w:rFonts w:ascii="Times New Roman" w:eastAsia="Times New Roman" w:hAnsi="Times New Roman" w:cs="Times New Roman"/>
        </w:rPr>
        <w:t xml:space="preserve"> the depth-based derivation process for median luma temporal motion vector prediction in subclause </w:t>
      </w:r>
      <w:fldSimple w:instr=" REF _Ref338405751 \r \h  \* MERGEFORMAT ">
        <w:r w:rsidRPr="00650425">
          <w:rPr>
            <w:rFonts w:ascii="Times New Roman" w:eastAsia="Times New Roman" w:hAnsi="Times New Roman" w:cs="Times New Roman"/>
          </w:rPr>
          <w:t>J.8.2.1.7.2</w:t>
        </w:r>
      </w:fldSimple>
      <w:r w:rsidRPr="00650425">
        <w:rPr>
          <w:rFonts w:ascii="Times New Roman" w:eastAsia="Times New Roman" w:hAnsi="Times New Roman" w:cs="Times New Roman"/>
        </w:rPr>
        <w:t xml:space="preserve"> is invoked with mbAddrN\mbPartIdxN\subMbPartIdxN, mvLXN, refIdxLXN with N being replaced by A, B, or C, and refIdxLX </w:t>
      </w:r>
      <w:r w:rsidRPr="00650425">
        <w:rPr>
          <w:rFonts w:ascii="Times New Roman" w:eastAsia="Times New Roman" w:hAnsi="Times New Roman" w:cs="Times New Roman"/>
          <w:bCs/>
          <w:lang w:val="en-GB"/>
        </w:rPr>
        <w:t>as the inputs and the output is assigned to the motion vector predictor mvpLX.</w:t>
      </w:r>
    </w:p>
    <w:p w:rsidR="00650425" w:rsidRPr="00650425" w:rsidRDefault="00650425" w:rsidP="00650425">
      <w:pPr>
        <w:tabs>
          <w:tab w:val="left" w:pos="400"/>
          <w:tab w:val="left" w:pos="1191"/>
          <w:tab w:val="left" w:pos="1588"/>
          <w:tab w:val="left" w:pos="1985"/>
        </w:tabs>
        <w:spacing w:before="136"/>
        <w:ind w:left="1205" w:hanging="405"/>
        <w:rPr>
          <w:rFonts w:ascii="Times New Roman" w:eastAsia="맑은 고딕" w:hAnsi="Times New Roman" w:cs="Times New Roman"/>
          <w:lang w:val="en-GB"/>
        </w:rPr>
      </w:pPr>
      <w:proofErr w:type="gramStart"/>
      <w:r w:rsidRPr="00650425">
        <w:rPr>
          <w:rFonts w:ascii="Times New Roman" w:eastAsia="Times New Roman" w:hAnsi="Times New Roman" w:cs="Times New Roman"/>
          <w:lang w:val="en-GB"/>
        </w:rPr>
        <w:t>after</w:t>
      </w:r>
      <w:proofErr w:type="gramEnd"/>
      <w:r w:rsidRPr="00650425">
        <w:rPr>
          <w:rFonts w:ascii="Times New Roman" w:eastAsia="Times New Roman" w:hAnsi="Times New Roman" w:cs="Times New Roman"/>
          <w:lang w:val="en-GB"/>
        </w:rPr>
        <w:t xml:space="preserve"> the following paragraph in subclause 8.4.1.3</w:t>
      </w:r>
    </w:p>
    <w:p w:rsidR="00650425" w:rsidRPr="00650425" w:rsidRDefault="00650425" w:rsidP="00650425">
      <w:pPr>
        <w:tabs>
          <w:tab w:val="left" w:pos="400"/>
          <w:tab w:val="left" w:pos="1191"/>
          <w:tab w:val="left" w:pos="1588"/>
          <w:tab w:val="left" w:pos="1985"/>
        </w:tabs>
        <w:spacing w:before="136"/>
        <w:ind w:left="1205" w:hanging="405"/>
        <w:rPr>
          <w:rFonts w:ascii="Times New Roman" w:eastAsia="맑은 고딕" w:hAnsi="Times New Roman" w:cs="Times New Roman"/>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r w:rsidRPr="00650425">
        <w:rPr>
          <w:rFonts w:ascii="Times New Roman" w:eastAsia="맑은 고딕" w:hAnsi="Times New Roman" w:cs="Times New Roman"/>
        </w:rPr>
        <w:t xml:space="preserve">Otherwise, if </w:t>
      </w:r>
      <w:proofErr w:type="gramStart"/>
      <w:r w:rsidRPr="00650425">
        <w:rPr>
          <w:rFonts w:ascii="Times New Roman" w:eastAsia="맑은 고딕" w:hAnsi="Times New Roman" w:cs="Times New Roman"/>
        </w:rPr>
        <w:t>MbPartWidth(</w:t>
      </w:r>
      <w:proofErr w:type="gramEnd"/>
      <w:r w:rsidRPr="00650425">
        <w:rPr>
          <w:rFonts w:ascii="Times New Roman" w:eastAsia="맑은 고딕" w:hAnsi="Times New Roman" w:cs="Times New Roman"/>
        </w:rPr>
        <w:t xml:space="preserve"> mb_type ) is equal to 8, MbPartHeight( mb_type ) is equal to 16, mbPartIdx is equal  </w:t>
      </w:r>
      <w:r w:rsidRPr="00650425">
        <w:rPr>
          <w:rFonts w:ascii="Times New Roman" w:hAnsi="Times New Roman" w:cs="Times New Roman"/>
        </w:rPr>
        <w:t>mvpLX = mvLXC</w:t>
      </w:r>
      <w:r w:rsidRPr="00650425">
        <w:rPr>
          <w:rFonts w:ascii="Times New Roman" w:eastAsia="맑은 고딕" w:hAnsi="Times New Roman" w:cs="Times New Roman"/>
          <w:bCs/>
          <w:lang w:val="en-GB"/>
        </w:rPr>
        <w:t>to 1, and refIdxLXC is equal to refIdxLX, the motion vector predictor mvpLX is derived by:</w:t>
      </w:r>
      <w:r w:rsidRPr="00650425">
        <w:rPr>
          <w:rFonts w:ascii="Times New Roman" w:eastAsia="Times New Roman" w:hAnsi="Times New Roman" w:cs="Times New Roman"/>
        </w:rPr>
        <w:t xml:space="preserve"> </w:t>
      </w:r>
    </w:p>
    <w:p w:rsidR="00650425" w:rsidRPr="00650425" w:rsidRDefault="00650425" w:rsidP="00650425">
      <w:pPr>
        <w:tabs>
          <w:tab w:val="left" w:pos="400"/>
          <w:tab w:val="left" w:pos="1191"/>
          <w:tab w:val="left" w:pos="1588"/>
          <w:tab w:val="left" w:pos="1985"/>
        </w:tabs>
        <w:spacing w:before="136"/>
        <w:ind w:left="1205" w:hanging="405"/>
        <w:rPr>
          <w:rFonts w:ascii="Times New Roman" w:eastAsia="맑은 고딕" w:hAnsi="Times New Roman" w:cs="Times New Roman"/>
          <w:lang w:val="en-GB"/>
        </w:rPr>
      </w:pPr>
      <w:r w:rsidRPr="00650425">
        <w:rPr>
          <w:rFonts w:ascii="Times New Roman" w:eastAsia="맑은 고딕" w:hAnsi="Times New Roman" w:cs="Times New Roman"/>
        </w:rPr>
        <w:tab/>
      </w:r>
      <w:r w:rsidRPr="00650425">
        <w:rPr>
          <w:rFonts w:ascii="Times New Roman" w:eastAsia="맑은 고딕" w:hAnsi="Times New Roman" w:cs="Times New Roman"/>
        </w:rPr>
        <w:tab/>
      </w:r>
      <w:r w:rsidRPr="00650425">
        <w:rPr>
          <w:rFonts w:ascii="Times New Roman" w:eastAsia="맑은 고딕" w:hAnsi="Times New Roman" w:cs="Times New Roman"/>
        </w:rPr>
        <w:tab/>
      </w:r>
      <w:proofErr w:type="gramStart"/>
      <w:r w:rsidRPr="00650425">
        <w:rPr>
          <w:rFonts w:ascii="Times New Roman" w:hAnsi="Times New Roman" w:cs="Times New Roman"/>
        </w:rPr>
        <w:t>mvpLX</w:t>
      </w:r>
      <w:proofErr w:type="gramEnd"/>
      <w:r w:rsidRPr="00650425">
        <w:rPr>
          <w:rFonts w:ascii="Times New Roman" w:hAnsi="Times New Roman" w:cs="Times New Roman"/>
        </w:rPr>
        <w:t xml:space="preserve"> = mvLXC</w:t>
      </w:r>
    </w:p>
    <w:p w:rsidR="00650425" w:rsidRPr="00650425" w:rsidRDefault="006752DA" w:rsidP="006752DA">
      <w:pPr>
        <w:pStyle w:val="Annex6"/>
        <w:tabs>
          <w:tab w:val="clear" w:pos="794"/>
        </w:tabs>
        <w:textAlignment w:val="auto"/>
      </w:pPr>
      <w:bookmarkStart w:id="237" w:name="_Ref325992961"/>
      <w:r>
        <w:rPr>
          <w:rFonts w:eastAsiaTheme="minorEastAsia" w:hint="eastAsia"/>
          <w:lang w:eastAsia="ko-KR"/>
        </w:rPr>
        <w:t xml:space="preserve">J.8.2.1.7.1 </w:t>
      </w:r>
      <w:r w:rsidR="00650425" w:rsidRPr="00650425">
        <w:t>Depth-based derivation process</w:t>
      </w:r>
      <w:r w:rsidR="00650425" w:rsidRPr="00650425">
        <w:rPr>
          <w:rFonts w:eastAsia="맑은 고딕"/>
          <w:lang w:eastAsia="ko-KR"/>
        </w:rPr>
        <w:t xml:space="preserve"> for </w:t>
      </w:r>
      <w:r w:rsidR="00650425" w:rsidRPr="00650425">
        <w:rPr>
          <w:lang w:eastAsia="ja-JP"/>
        </w:rPr>
        <w:t>median</w:t>
      </w:r>
      <w:r w:rsidR="00650425" w:rsidRPr="00650425">
        <w:rPr>
          <w:rFonts w:eastAsia="맑은 고딕"/>
          <w:lang w:eastAsia="ko-KR"/>
        </w:rPr>
        <w:t xml:space="preserve"> luma motion vector prediction</w:t>
      </w:r>
      <w:bookmarkEnd w:id="237"/>
    </w:p>
    <w:p w:rsidR="00650425" w:rsidRPr="00650425" w:rsidRDefault="00650425" w:rsidP="00650425">
      <w:pPr>
        <w:pStyle w:val="Note2"/>
        <w:widowControl w:val="0"/>
        <w:spacing w:before="136" w:line="240" w:lineRule="auto"/>
        <w:ind w:left="0"/>
        <w:rPr>
          <w:rFonts w:eastAsia="맑은 고딕"/>
          <w:sz w:val="20"/>
          <w:szCs w:val="20"/>
          <w:lang w:eastAsia="ko-KR"/>
        </w:rPr>
      </w:pPr>
      <w:r w:rsidRPr="00650425">
        <w:rPr>
          <w:sz w:val="20"/>
          <w:szCs w:val="20"/>
        </w:rPr>
        <w:t>Inputs to this process are</w:t>
      </w:r>
      <w:r w:rsidRPr="00650425">
        <w:rPr>
          <w:rFonts w:eastAsia="맑은 고딕"/>
          <w:sz w:val="20"/>
          <w:szCs w:val="20"/>
          <w:lang w:eastAsia="ko-KR"/>
        </w:rPr>
        <w:t>:</w:t>
      </w:r>
    </w:p>
    <w:p w:rsidR="00650425" w:rsidRPr="00650425" w:rsidRDefault="00650425" w:rsidP="00650425">
      <w:pPr>
        <w:tabs>
          <w:tab w:val="left" w:pos="400"/>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hAnsi="Times New Roman" w:cs="Times New Roman"/>
        </w:rPr>
        <w:t>the</w:t>
      </w:r>
      <w:proofErr w:type="gramEnd"/>
      <w:r w:rsidRPr="00650425">
        <w:rPr>
          <w:rFonts w:ascii="Times New Roman" w:hAnsi="Times New Roman" w:cs="Times New Roman"/>
        </w:rPr>
        <w:t xml:space="preserve"> neighbouring partitions mbAddrN\mbPartIdxN\subMbPartIdxN (with N being replaced by A, B, or C),</w:t>
      </w:r>
    </w:p>
    <w:p w:rsidR="00650425" w:rsidRPr="00650425" w:rsidRDefault="00650425" w:rsidP="00650425">
      <w:pPr>
        <w:tabs>
          <w:tab w:val="left" w:pos="400"/>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hAnsi="Times New Roman" w:cs="Times New Roman"/>
        </w:rPr>
        <w:t>the</w:t>
      </w:r>
      <w:proofErr w:type="gramEnd"/>
      <w:r w:rsidRPr="00650425">
        <w:rPr>
          <w:rFonts w:ascii="Times New Roman" w:hAnsi="Times New Roman" w:cs="Times New Roman"/>
        </w:rPr>
        <w:t xml:space="preserve"> motion vectors mvLXN (with N being replaced by A, B, or C) of the neighbouring partitions,</w:t>
      </w:r>
    </w:p>
    <w:p w:rsidR="00650425" w:rsidRPr="00650425" w:rsidRDefault="00650425" w:rsidP="00650425">
      <w:pPr>
        <w:spacing w:before="136"/>
        <w:rPr>
          <w:rFonts w:ascii="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hAnsi="Times New Roman" w:cs="Times New Roman"/>
        </w:rPr>
        <w:t>the</w:t>
      </w:r>
      <w:proofErr w:type="gramEnd"/>
      <w:r w:rsidRPr="00650425">
        <w:rPr>
          <w:rFonts w:ascii="Times New Roman" w:hAnsi="Times New Roman" w:cs="Times New Roman"/>
        </w:rPr>
        <w:t xml:space="preserve"> reference indices refIdxLXN (with N being replaced by A, B, or C) of the neighbouring partitions,</w:t>
      </w:r>
      <w:r w:rsidRPr="00650425">
        <w:rPr>
          <w:rFonts w:ascii="Times New Roman" w:eastAsia="Times New Roman" w:hAnsi="Times New Roman" w:cs="Times New Roman"/>
          <w:lang w:val="en-GB"/>
        </w:rPr>
        <w:t>,</w:t>
      </w:r>
    </w:p>
    <w:p w:rsidR="00650425" w:rsidRPr="00650425" w:rsidRDefault="00650425" w:rsidP="00650425">
      <w:pPr>
        <w:spacing w:before="136"/>
        <w:rPr>
          <w:rFonts w:ascii="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hAnsi="Times New Roman" w:cs="Times New Roman"/>
        </w:rPr>
        <w:t>the</w:t>
      </w:r>
      <w:proofErr w:type="gramEnd"/>
      <w:r w:rsidRPr="00650425">
        <w:rPr>
          <w:rFonts w:ascii="Times New Roman" w:hAnsi="Times New Roman" w:cs="Times New Roman"/>
        </w:rPr>
        <w:t xml:space="preserve"> reference index refIdxLX of the current partition.</w:t>
      </w:r>
    </w:p>
    <w:p w:rsidR="00650425" w:rsidRPr="00650425" w:rsidRDefault="00650425" w:rsidP="00650425">
      <w:pPr>
        <w:spacing w:before="136"/>
        <w:rPr>
          <w:rFonts w:ascii="Times New Roman" w:eastAsia="맑은 고딕" w:hAnsi="Times New Roman" w:cs="Times New Roman"/>
        </w:rPr>
      </w:pPr>
      <w:r w:rsidRPr="00650425">
        <w:rPr>
          <w:rFonts w:ascii="Times New Roman" w:hAnsi="Times New Roman" w:cs="Times New Roman"/>
          <w:lang w:val="en-GB"/>
        </w:rPr>
        <w:t xml:space="preserve">Output of this process </w:t>
      </w:r>
      <w:r w:rsidRPr="00650425">
        <w:rPr>
          <w:rFonts w:ascii="Times New Roman" w:hAnsi="Times New Roman" w:cs="Times New Roman"/>
        </w:rPr>
        <w:t>is the motion vector prediction mvpLX</w:t>
      </w:r>
      <w:r w:rsidRPr="00650425">
        <w:rPr>
          <w:rFonts w:ascii="Times New Roman" w:eastAsia="맑은 고딕" w:hAnsi="Times New Roman" w:cs="Times New Roman"/>
        </w:rPr>
        <w:t>.</w:t>
      </w:r>
    </w:p>
    <w:p w:rsidR="00650425" w:rsidRPr="00650425" w:rsidRDefault="00650425" w:rsidP="00650425">
      <w:pPr>
        <w:spacing w:before="136"/>
        <w:rPr>
          <w:rFonts w:ascii="Times New Roman" w:eastAsia="맑은 고딕" w:hAnsi="Times New Roman" w:cs="Times New Roman"/>
          <w:lang w:val="en-GB"/>
        </w:rPr>
      </w:pPr>
      <w:r w:rsidRPr="00650425">
        <w:rPr>
          <w:rFonts w:ascii="Times New Roman" w:eastAsia="맑은 고딕" w:hAnsi="Times New Roman" w:cs="Times New Roman"/>
        </w:rPr>
        <w:t xml:space="preserve">When either partition mbAddrN\mbPartIdxN\subMbPartIdxN is not available or </w:t>
      </w:r>
      <w:r w:rsidRPr="00650425">
        <w:rPr>
          <w:rFonts w:ascii="Times New Roman" w:hAnsi="Times New Roman" w:cs="Times New Roman"/>
        </w:rPr>
        <w:t>refIdxLX</w:t>
      </w:r>
      <w:r w:rsidRPr="00650425">
        <w:rPr>
          <w:rFonts w:ascii="Times New Roman" w:eastAsia="맑은 고딕" w:hAnsi="Times New Roman" w:cs="Times New Roman"/>
        </w:rPr>
        <w:t>N</w:t>
      </w:r>
      <w:r w:rsidRPr="00650425">
        <w:rPr>
          <w:rFonts w:ascii="Times New Roman" w:hAnsi="Times New Roman" w:cs="Times New Roman"/>
        </w:rPr>
        <w:t xml:space="preserve"> is</w:t>
      </w:r>
      <w:r w:rsidRPr="00650425">
        <w:rPr>
          <w:rFonts w:ascii="Times New Roman" w:eastAsia="맑은 고딕" w:hAnsi="Times New Roman" w:cs="Times New Roman"/>
        </w:rPr>
        <w:t xml:space="preserve"> not</w:t>
      </w:r>
      <w:r w:rsidRPr="00650425">
        <w:rPr>
          <w:rFonts w:ascii="Times New Roman" w:hAnsi="Times New Roman" w:cs="Times New Roman"/>
        </w:rPr>
        <w:t xml:space="preserve"> equal to refIdxLX</w:t>
      </w:r>
      <w:r w:rsidRPr="00650425">
        <w:rPr>
          <w:rFonts w:ascii="Times New Roman" w:eastAsia="맑은 고딕" w:hAnsi="Times New Roman" w:cs="Times New Roman"/>
        </w:rPr>
        <w:t>,</w:t>
      </w:r>
      <w:r w:rsidRPr="00650425">
        <w:rPr>
          <w:rFonts w:ascii="Times New Roman" w:hAnsi="Times New Roman" w:cs="Times New Roman"/>
          <w:lang w:val="en-GB"/>
        </w:rPr>
        <w:t xml:space="preserve"> </w:t>
      </w:r>
      <w:r w:rsidRPr="00650425">
        <w:rPr>
          <w:rFonts w:ascii="Times New Roman" w:eastAsia="맑은 고딕" w:hAnsi="Times New Roman" w:cs="Times New Roman"/>
        </w:rPr>
        <w:t xml:space="preserve">mvLXN is derived as specified by </w:t>
      </w:r>
      <w:r w:rsidRPr="00650425">
        <w:rPr>
          <w:rFonts w:ascii="Times New Roman" w:hAnsi="Times New Roman" w:cs="Times New Roman"/>
          <w:lang w:val="en-GB"/>
        </w:rPr>
        <w:t>the following</w:t>
      </w:r>
      <w:r w:rsidRPr="00650425">
        <w:rPr>
          <w:rFonts w:ascii="Times New Roman" w:eastAsia="맑은 고딕" w:hAnsi="Times New Roman" w:cs="Times New Roman"/>
          <w:lang w:val="en-GB"/>
        </w:rPr>
        <w:t>:</w:t>
      </w:r>
    </w:p>
    <w:p w:rsidR="00650425" w:rsidRPr="00650425" w:rsidRDefault="00650425" w:rsidP="00650425">
      <w:pPr>
        <w:spacing w:before="136"/>
        <w:ind w:left="301"/>
        <w:rPr>
          <w:rFonts w:ascii="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If TextureFirstFlag is equal to 0, the following steps apply in order:</w:t>
      </w:r>
    </w:p>
    <w:p w:rsidR="00650425" w:rsidRPr="00650425" w:rsidRDefault="00650425" w:rsidP="00650425">
      <w:pPr>
        <w:tabs>
          <w:tab w:val="left" w:pos="1191"/>
          <w:tab w:val="left" w:pos="1985"/>
        </w:tabs>
        <w:spacing w:before="136"/>
        <w:ind w:left="803" w:hanging="403"/>
        <w:rPr>
          <w:rFonts w:ascii="Times New Roman" w:eastAsia="Times New Roman" w:hAnsi="Times New Roman" w:cs="Times New Roman"/>
          <w:lang w:val="en-GB"/>
        </w:rPr>
      </w:pPr>
      <w:r w:rsidRPr="00650425">
        <w:rPr>
          <w:rFonts w:ascii="Times New Roman" w:eastAsia="Times New Roman" w:hAnsi="Times New Roman" w:cs="Times New Roman"/>
          <w:lang w:val="en-GB"/>
        </w:rPr>
        <w:t>1.</w:t>
      </w:r>
      <w:r w:rsidRPr="00650425">
        <w:rPr>
          <w:rFonts w:ascii="Times New Roman" w:eastAsia="Times New Roman" w:hAnsi="Times New Roman" w:cs="Times New Roman"/>
          <w:lang w:val="en-GB"/>
        </w:rPr>
        <w:tab/>
        <w:t xml:space="preserve">The inverse macroblock scanning process as specified in subclause 6.4.1is invoked with CurrMbAddr as the input and the output is assigned to </w:t>
      </w:r>
      <w:proofErr w:type="gramStart"/>
      <w:r w:rsidRPr="00650425">
        <w:rPr>
          <w:rFonts w:ascii="Times New Roman" w:eastAsia="Times New Roman" w:hAnsi="Times New Roman" w:cs="Times New Roman"/>
          <w:lang w:val="en-GB"/>
        </w:rPr>
        <w:t>( x1</w:t>
      </w:r>
      <w:proofErr w:type="gramEnd"/>
      <w:r w:rsidRPr="00650425">
        <w:rPr>
          <w:rFonts w:ascii="Times New Roman" w:eastAsia="Times New Roman" w:hAnsi="Times New Roman" w:cs="Times New Roman"/>
          <w:lang w:val="en-GB"/>
        </w:rPr>
        <w:t xml:space="preserve">, y1 ). </w:t>
      </w:r>
    </w:p>
    <w:p w:rsidR="00650425" w:rsidRPr="00650425" w:rsidRDefault="00650425" w:rsidP="00650425">
      <w:pPr>
        <w:tabs>
          <w:tab w:val="left" w:pos="1191"/>
          <w:tab w:val="left" w:pos="1985"/>
        </w:tabs>
        <w:spacing w:before="136"/>
        <w:ind w:left="803" w:hanging="403"/>
        <w:rPr>
          <w:rFonts w:ascii="Times New Roman" w:eastAsia="Times New Roman" w:hAnsi="Times New Roman" w:cs="Times New Roman"/>
          <w:lang w:val="en-GB"/>
        </w:rPr>
      </w:pPr>
      <w:r w:rsidRPr="00650425">
        <w:rPr>
          <w:rFonts w:ascii="Times New Roman" w:eastAsia="Times New Roman" w:hAnsi="Times New Roman" w:cs="Times New Roman"/>
          <w:lang w:val="en-GB"/>
        </w:rPr>
        <w:t>2.</w:t>
      </w:r>
      <w:r w:rsidRPr="00650425">
        <w:rPr>
          <w:rFonts w:ascii="Times New Roman" w:eastAsia="Times New Roman" w:hAnsi="Times New Roman" w:cs="Times New Roman"/>
          <w:lang w:val="en-GB"/>
        </w:rPr>
        <w:tab/>
        <w:t xml:space="preserve">The inverse macroblock partition scanning process specified in subclause 6.4.2.1 is invoked with mbPartIdx as the input and the output assigned to </w:t>
      </w:r>
      <w:proofErr w:type="gramStart"/>
      <w:r w:rsidRPr="00650425">
        <w:rPr>
          <w:rFonts w:ascii="Times New Roman" w:eastAsia="Times New Roman" w:hAnsi="Times New Roman" w:cs="Times New Roman"/>
          <w:lang w:val="en-GB"/>
        </w:rPr>
        <w:t>( dx1</w:t>
      </w:r>
      <w:proofErr w:type="gramEnd"/>
      <w:r w:rsidRPr="00650425">
        <w:rPr>
          <w:rFonts w:ascii="Times New Roman" w:eastAsia="Times New Roman" w:hAnsi="Times New Roman" w:cs="Times New Roman"/>
          <w:lang w:val="en-GB"/>
        </w:rPr>
        <w:t>, dy1 ).</w:t>
      </w:r>
    </w:p>
    <w:p w:rsidR="00650425" w:rsidRPr="00650425" w:rsidRDefault="00650425" w:rsidP="00650425">
      <w:pPr>
        <w:tabs>
          <w:tab w:val="left" w:pos="1191"/>
          <w:tab w:val="left" w:pos="1985"/>
        </w:tabs>
        <w:spacing w:before="136"/>
        <w:ind w:left="803" w:hanging="403"/>
        <w:rPr>
          <w:rFonts w:ascii="Times New Roman" w:eastAsia="Times New Roman" w:hAnsi="Times New Roman" w:cs="Times New Roman"/>
          <w:lang w:val="en-GB"/>
        </w:rPr>
      </w:pPr>
      <w:r w:rsidRPr="00650425">
        <w:rPr>
          <w:rFonts w:ascii="Times New Roman" w:eastAsia="Times New Roman" w:hAnsi="Times New Roman" w:cs="Times New Roman"/>
          <w:lang w:val="en-GB"/>
        </w:rPr>
        <w:t>3.</w:t>
      </w:r>
      <w:r w:rsidRPr="00650425">
        <w:rPr>
          <w:rFonts w:ascii="Times New Roman" w:eastAsia="Times New Roman" w:hAnsi="Times New Roman" w:cs="Times New Roman"/>
          <w:lang w:val="en-GB"/>
        </w:rPr>
        <w:tab/>
        <w:t xml:space="preserve">The inverse sub-macroblock partition scanning process specified in subclause 6.4.2.2 is invoked with mbPartIdx and subMbPartIdx as the input and the output assigned to </w:t>
      </w:r>
      <w:proofErr w:type="gramStart"/>
      <w:r w:rsidRPr="00650425">
        <w:rPr>
          <w:rFonts w:ascii="Times New Roman" w:eastAsia="Times New Roman" w:hAnsi="Times New Roman" w:cs="Times New Roman"/>
          <w:lang w:val="en-GB"/>
        </w:rPr>
        <w:t>( dx2</w:t>
      </w:r>
      <w:proofErr w:type="gramEnd"/>
      <w:r w:rsidRPr="00650425">
        <w:rPr>
          <w:rFonts w:ascii="Times New Roman" w:eastAsia="Times New Roman" w:hAnsi="Times New Roman" w:cs="Times New Roman"/>
          <w:lang w:val="en-GB"/>
        </w:rPr>
        <w:t>, dy2 ).</w:t>
      </w:r>
    </w:p>
    <w:p w:rsidR="00650425" w:rsidRPr="00650425" w:rsidRDefault="00650425" w:rsidP="00650425">
      <w:pPr>
        <w:tabs>
          <w:tab w:val="left" w:pos="400"/>
          <w:tab w:val="left" w:pos="1191"/>
          <w:tab w:val="left" w:pos="1588"/>
          <w:tab w:val="left" w:pos="1985"/>
        </w:tabs>
        <w:spacing w:before="136"/>
        <w:ind w:left="803" w:hanging="403"/>
        <w:rPr>
          <w:rFonts w:ascii="Times New Roman" w:eastAsia="맑은 고딕" w:hAnsi="Times New Roman" w:cs="Times New Roman"/>
          <w:lang w:val="en-GB"/>
        </w:rPr>
      </w:pPr>
      <w:r w:rsidRPr="00650425">
        <w:rPr>
          <w:rFonts w:ascii="Times New Roman" w:eastAsia="Times New Roman" w:hAnsi="Times New Roman" w:cs="Times New Roman"/>
          <w:lang w:val="en-GB"/>
        </w:rPr>
        <w:t>4.</w:t>
      </w:r>
      <w:r w:rsidRPr="00650425">
        <w:rPr>
          <w:rFonts w:ascii="Times New Roman" w:eastAsia="Times New Roman" w:hAnsi="Times New Roman" w:cs="Times New Roman"/>
          <w:lang w:val="en-GB"/>
        </w:rPr>
        <w:tab/>
        <w:t xml:space="preserve">The modification process of inter-view motion vector in median luma motion vector prediction as specified in subclause </w:t>
      </w:r>
      <w:fldSimple w:instr=" REF _Ref365304642 \r \h  \* MERGEFORMAT ">
        <w:r w:rsidRPr="00650425">
          <w:rPr>
            <w:rFonts w:ascii="Times New Roman" w:eastAsia="Times New Roman" w:hAnsi="Times New Roman" w:cs="Times New Roman"/>
            <w:lang w:val="en-GB"/>
          </w:rPr>
          <w:t>J.8.2.1.7.1.1</w:t>
        </w:r>
      </w:fldSimple>
      <w:r w:rsidRPr="00650425">
        <w:rPr>
          <w:rFonts w:ascii="Times New Roman" w:eastAsia="Times New Roman" w:hAnsi="Times New Roman" w:cs="Times New Roman"/>
          <w:lang w:val="en-GB"/>
        </w:rPr>
        <w:t xml:space="preserve"> is invoked with depthPic being equal to DepthRefPicList0[ refIdxL0 ], mbx1 being equal to x1 and mby1 being equal to y1 as inputs and the output</w:t>
      </w:r>
      <w:r w:rsidRPr="00650425">
        <w:rPr>
          <w:rFonts w:ascii="Times New Roman" w:eastAsia="맑은 고딕" w:hAnsi="Times New Roman" w:cs="Times New Roman"/>
          <w:lang w:val="en-GB"/>
        </w:rPr>
        <w:t xml:space="preserve"> is</w:t>
      </w:r>
      <w:r w:rsidRPr="00650425">
        <w:rPr>
          <w:rFonts w:ascii="Times New Roman" w:eastAsia="Times New Roman" w:hAnsi="Times New Roman" w:cs="Times New Roman"/>
          <w:lang w:val="en-GB"/>
        </w:rPr>
        <w:t xml:space="preserve"> assigned to</w:t>
      </w:r>
      <w:r w:rsidRPr="00650425">
        <w:rPr>
          <w:rFonts w:ascii="Times New Roman" w:eastAsia="맑은 고딕" w:hAnsi="Times New Roman" w:cs="Times New Roman"/>
          <w:lang w:val="en-GB"/>
        </w:rPr>
        <w:t xml:space="preserve"> the motion vector</w:t>
      </w:r>
      <w:r w:rsidRPr="00650425">
        <w:rPr>
          <w:rFonts w:ascii="Times New Roman" w:eastAsia="Times New Roman" w:hAnsi="Times New Roman" w:cs="Times New Roman"/>
          <w:lang w:val="en-GB"/>
        </w:rPr>
        <w:t xml:space="preserve"> mvL</w:t>
      </w:r>
      <w:r w:rsidRPr="00650425">
        <w:rPr>
          <w:rFonts w:ascii="Times New Roman" w:eastAsia="맑은 고딕" w:hAnsi="Times New Roman" w:cs="Times New Roman"/>
          <w:lang w:val="en-GB"/>
        </w:rPr>
        <w:t>XN</w:t>
      </w:r>
      <w:r w:rsidRPr="00650425">
        <w:rPr>
          <w:rFonts w:ascii="Times New Roman" w:eastAsia="Times New Roman" w:hAnsi="Times New Roman" w:cs="Times New Roman"/>
          <w:lang w:val="en-GB"/>
        </w:rPr>
        <w:t>.</w:t>
      </w:r>
    </w:p>
    <w:p w:rsidR="00650425" w:rsidRPr="00650425" w:rsidRDefault="00650425" w:rsidP="00650425">
      <w:pPr>
        <w:spacing w:before="136"/>
        <w:ind w:left="301"/>
        <w:rPr>
          <w:rFonts w:ascii="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Otherwise (TextureFirstFlag is equal to 1), </w:t>
      </w:r>
      <w:r w:rsidRPr="00650425">
        <w:rPr>
          <w:rFonts w:ascii="Times New Roman" w:eastAsia="맑은 고딕" w:hAnsi="Times New Roman" w:cs="Times New Roman"/>
        </w:rPr>
        <w:t xml:space="preserve">mvLXN is </w:t>
      </w:r>
      <w:r w:rsidRPr="00650425">
        <w:rPr>
          <w:rFonts w:ascii="Times New Roman" w:eastAsia="SimSun" w:hAnsi="Times New Roman" w:cs="Times New Roman"/>
          <w:lang w:eastAsia="zh-CN"/>
        </w:rPr>
        <w:t xml:space="preserve">set equal to </w:t>
      </w:r>
      <w:proofErr w:type="gramStart"/>
      <w:r w:rsidRPr="00650425">
        <w:rPr>
          <w:rFonts w:ascii="Times New Roman" w:eastAsia="SimSun" w:hAnsi="Times New Roman" w:cs="Times New Roman"/>
          <w:lang w:eastAsia="zh-CN"/>
        </w:rPr>
        <w:t>( DvMBX</w:t>
      </w:r>
      <w:proofErr w:type="gramEnd"/>
      <w:r w:rsidRPr="00650425">
        <w:rPr>
          <w:rFonts w:ascii="Times New Roman" w:eastAsia="SimSun" w:hAnsi="Times New Roman" w:cs="Times New Roman"/>
          <w:lang w:eastAsia="zh-CN"/>
        </w:rPr>
        <w:t> , 0 ).</w:t>
      </w:r>
    </w:p>
    <w:p w:rsidR="00650425" w:rsidRPr="00650425" w:rsidRDefault="00650425" w:rsidP="00650425">
      <w:pPr>
        <w:tabs>
          <w:tab w:val="left" w:pos="400"/>
          <w:tab w:val="left" w:pos="1191"/>
          <w:tab w:val="left" w:pos="1588"/>
          <w:tab w:val="left" w:pos="1985"/>
        </w:tabs>
        <w:spacing w:before="136"/>
        <w:rPr>
          <w:rFonts w:ascii="Times New Roman" w:eastAsia="맑은 고딕" w:hAnsi="Times New Roman" w:cs="Times New Roman"/>
        </w:rPr>
      </w:pPr>
      <w:r w:rsidRPr="00650425">
        <w:rPr>
          <w:rFonts w:ascii="Times New Roman" w:eastAsia="맑은 고딕" w:hAnsi="Times New Roman" w:cs="Times New Roman"/>
          <w:lang w:val="en-GB"/>
        </w:rPr>
        <w:t xml:space="preserve">Each </w:t>
      </w:r>
      <w:r w:rsidRPr="00650425">
        <w:rPr>
          <w:rFonts w:ascii="Times New Roman" w:hAnsi="Times New Roman" w:cs="Times New Roman"/>
        </w:rPr>
        <w:t>component of the motion vector prediction mvpLX is given by the median of the</w:t>
      </w:r>
      <w:r w:rsidRPr="00650425">
        <w:rPr>
          <w:rFonts w:ascii="Times New Roman" w:eastAsia="맑은 고딕" w:hAnsi="Times New Roman" w:cs="Times New Roman"/>
        </w:rPr>
        <w:t xml:space="preserve"> </w:t>
      </w:r>
      <w:r w:rsidRPr="00650425">
        <w:rPr>
          <w:rFonts w:ascii="Times New Roman" w:hAnsi="Times New Roman" w:cs="Times New Roman"/>
        </w:rPr>
        <w:t>corresponding vector components of the motion vector mvLXA, mvLXB, and mvLXC:</w:t>
      </w:r>
    </w:p>
    <w:p w:rsidR="00650425" w:rsidRDefault="00650425" w:rsidP="00650425">
      <w:pPr>
        <w:keepLines/>
        <w:tabs>
          <w:tab w:val="left" w:pos="794"/>
          <w:tab w:val="left" w:pos="1191"/>
          <w:tab w:val="left" w:pos="1588"/>
          <w:tab w:val="left" w:pos="1985"/>
          <w:tab w:val="center" w:pos="4849"/>
          <w:tab w:val="right" w:pos="9696"/>
        </w:tabs>
        <w:spacing w:before="193" w:after="240"/>
        <w:ind w:left="794"/>
        <w:rPr>
          <w:ins w:id="238" w:author="Samsung" w:date="2013-10-16T14:24:00Z"/>
          <w:rFonts w:ascii="Times New Roman" w:hAnsi="Times New Roman" w:cs="Times New Roman" w:hint="eastAsia"/>
          <w:lang w:val="en-GB"/>
        </w:rPr>
      </w:pPr>
      <w:r w:rsidRPr="00650425">
        <w:rPr>
          <w:rFonts w:ascii="Times New Roman" w:hAnsi="Times New Roman" w:cs="Times New Roman"/>
          <w:lang w:val="en-GB"/>
        </w:rPr>
        <w:t>mvpLX</w:t>
      </w:r>
      <w:r w:rsidRPr="00650425">
        <w:rPr>
          <w:rFonts w:ascii="Times New Roman" w:hAnsi="Times New Roman" w:cs="Times New Roman"/>
        </w:rPr>
        <w:t>[ 0 ] = Median( mvLXA[ 0 ], mvLXB[ 0 ], mvLXC[ 0 ] )</w:t>
      </w:r>
      <w:r w:rsidRPr="00650425" w:rsidDel="009A632D">
        <w:rPr>
          <w:rFonts w:ascii="Times New Roman" w:hAnsi="Times New Roman" w:cs="Times New Roman"/>
        </w:rPr>
        <w:t xml:space="preserve"> </w:t>
      </w:r>
      <w:r w:rsidRPr="00650425">
        <w:rPr>
          <w:rFonts w:ascii="Times New Roman" w:hAnsi="Times New Roman" w:cs="Times New Roman"/>
        </w:rPr>
        <w:tab/>
      </w:r>
      <w:r w:rsidRPr="00650425">
        <w:rPr>
          <w:rFonts w:ascii="Times New Roman" w:hAnsi="Times New Roman" w:cs="Times New Roman"/>
          <w:lang w:val="en-GB"/>
        </w:rPr>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36</w:t>
      </w:r>
      <w:r w:rsidRPr="00650425">
        <w:rPr>
          <w:rFonts w:ascii="Times New Roman" w:hAnsi="Times New Roman" w:cs="Times New Roman"/>
          <w:lang w:val="en-GB"/>
        </w:rPr>
        <w:fldChar w:fldCharType="end"/>
      </w:r>
      <w:r w:rsidRPr="00650425">
        <w:rPr>
          <w:rFonts w:ascii="Times New Roman" w:hAnsi="Times New Roman" w:cs="Times New Roman"/>
          <w:lang w:val="en-GB"/>
        </w:rPr>
        <w:t>)</w:t>
      </w:r>
      <w:r w:rsidRPr="00650425">
        <w:rPr>
          <w:rFonts w:ascii="Times New Roman" w:hAnsi="Times New Roman" w:cs="Times New Roman"/>
        </w:rPr>
        <w:br/>
        <w:t>mvpLX[ 1 ] = Median( mvLXA[ 1 ], mvLXB[ 1 ], mvLXC[ 1 ] )</w:t>
      </w:r>
      <w:r w:rsidRPr="00650425">
        <w:rPr>
          <w:rFonts w:ascii="Times New Roman" w:hAnsi="Times New Roman" w:cs="Times New Roman"/>
        </w:rPr>
        <w:tab/>
      </w:r>
      <w:r w:rsidRPr="00650425">
        <w:rPr>
          <w:rFonts w:ascii="Times New Roman" w:hAnsi="Times New Roman" w:cs="Times New Roman"/>
          <w:lang w:val="en-GB"/>
        </w:rPr>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37</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7A5279" w:rsidRDefault="007A5279" w:rsidP="00741D1A">
      <w:pPr>
        <w:keepLines/>
        <w:tabs>
          <w:tab w:val="left" w:pos="794"/>
          <w:tab w:val="left" w:pos="1191"/>
          <w:tab w:val="left" w:pos="1588"/>
          <w:tab w:val="left" w:pos="1985"/>
          <w:tab w:val="center" w:pos="4849"/>
          <w:tab w:val="right" w:pos="9696"/>
        </w:tabs>
        <w:spacing w:before="193" w:after="240"/>
        <w:rPr>
          <w:ins w:id="239" w:author="Samsung" w:date="2013-10-16T14:24:00Z"/>
          <w:rFonts w:ascii="Times New Roman" w:hAnsi="Times New Roman" w:cs="Times New Roman" w:hint="eastAsia"/>
          <w:lang w:val="en-GB"/>
        </w:rPr>
      </w:pPr>
      <w:ins w:id="240" w:author="Samsung" w:date="2013-10-16T14:24:00Z">
        <w:r>
          <w:rPr>
            <w:rFonts w:ascii="Times New Roman" w:hAnsi="Times New Roman" w:cs="Times New Roman" w:hint="eastAsia"/>
            <w:lang w:val="en-GB"/>
          </w:rPr>
          <w:t>If TextureFirstFlag is equal to 1, DvMBX is set to as follows:</w:t>
        </w:r>
      </w:ins>
    </w:p>
    <w:p w:rsidR="007A5279" w:rsidRPr="007A5279" w:rsidDel="007A5279" w:rsidRDefault="007A5279" w:rsidP="00741D1A">
      <w:pPr>
        <w:autoSpaceDE/>
        <w:autoSpaceDN/>
        <w:ind w:firstLineChars="150" w:firstLine="300"/>
        <w:rPr>
          <w:del w:id="241" w:author="Samsung" w:date="2013-10-16T14:26:00Z"/>
          <w:rFonts w:ascii="Times New Roman" w:eastAsia="굴림" w:hAnsi="Times New Roman" w:cs="Times New Roman"/>
          <w:sz w:val="24"/>
          <w:szCs w:val="24"/>
          <w:lang w:val="en-GB"/>
        </w:rPr>
      </w:pPr>
      <w:ins w:id="242" w:author="Samsung" w:date="2013-10-16T14:24:00Z">
        <w:r w:rsidRPr="007A5279">
          <w:rPr>
            <w:rFonts w:ascii="Times New Roman" w:hAnsi="Times New Roman" w:cs="Times New Roman"/>
            <w:lang w:val="en-GB"/>
          </w:rPr>
          <w:t xml:space="preserve">DvMBX = </w:t>
        </w:r>
      </w:ins>
      <w:proofErr w:type="gramStart"/>
      <w:ins w:id="243" w:author="Samsung" w:date="2013-10-16T14:25:00Z">
        <w:r>
          <w:rPr>
            <w:rFonts w:ascii="Times New Roman" w:hAnsi="Times New Roman" w:cs="Times New Roman" w:hint="eastAsia"/>
            <w:lang w:val="en-GB"/>
          </w:rPr>
          <w:t>mvpLX[</w:t>
        </w:r>
        <w:proofErr w:type="gramEnd"/>
        <w:r>
          <w:rPr>
            <w:rFonts w:ascii="Times New Roman" w:hAnsi="Times New Roman" w:cs="Times New Roman" w:hint="eastAsia"/>
            <w:lang w:val="en-GB"/>
          </w:rPr>
          <w:t>0]+mvd_lX[mbPartIdx][subMbPartIdx][0]</w:t>
        </w:r>
      </w:ins>
    </w:p>
    <w:p w:rsidR="00650425" w:rsidRPr="00650425" w:rsidRDefault="006752DA" w:rsidP="006752DA">
      <w:pPr>
        <w:pStyle w:val="Annex6"/>
        <w:tabs>
          <w:tab w:val="clear" w:pos="794"/>
        </w:tabs>
        <w:textAlignment w:val="auto"/>
        <w:rPr>
          <w:rFonts w:eastAsia="Times New Roman"/>
        </w:rPr>
      </w:pPr>
      <w:bookmarkStart w:id="244" w:name="_Ref365304642"/>
      <w:r>
        <w:rPr>
          <w:rFonts w:eastAsia="맑은 고딕" w:hint="eastAsia"/>
          <w:lang w:eastAsia="ko-KR"/>
        </w:rPr>
        <w:lastRenderedPageBreak/>
        <w:t xml:space="preserve">J.8.2.1.7.1.1 </w:t>
      </w:r>
      <w:r w:rsidR="00650425" w:rsidRPr="00650425">
        <w:rPr>
          <w:rFonts w:eastAsia="맑은 고딕"/>
          <w:lang w:eastAsia="ko-KR"/>
        </w:rPr>
        <w:t>Modification process for inter view motion vector in median luma motion vector prediction</w:t>
      </w:r>
      <w:bookmarkEnd w:id="244"/>
    </w:p>
    <w:p w:rsidR="00650425" w:rsidRPr="00650425" w:rsidRDefault="00650425" w:rsidP="00650425">
      <w:pPr>
        <w:pStyle w:val="Note2"/>
        <w:widowControl w:val="0"/>
        <w:spacing w:before="136" w:line="240" w:lineRule="auto"/>
        <w:ind w:left="0"/>
        <w:rPr>
          <w:rFonts w:eastAsia="MS Mincho"/>
          <w:sz w:val="20"/>
          <w:szCs w:val="20"/>
          <w:lang w:eastAsia="ja-JP"/>
        </w:rPr>
      </w:pPr>
      <w:r w:rsidRPr="00650425">
        <w:rPr>
          <w:sz w:val="20"/>
          <w:szCs w:val="20"/>
        </w:rPr>
        <w:t>Inputs to this process are</w:t>
      </w:r>
    </w:p>
    <w:p w:rsidR="00650425" w:rsidRPr="00650425" w:rsidRDefault="00650425" w:rsidP="00650425">
      <w:pPr>
        <w:tabs>
          <w:tab w:val="left" w:pos="400"/>
          <w:tab w:val="left" w:pos="1191"/>
          <w:tab w:val="left" w:pos="1588"/>
          <w:tab w:val="left" w:pos="1985"/>
        </w:tabs>
        <w:spacing w:before="136"/>
        <w:ind w:left="360" w:hanging="360"/>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hAnsi="Times New Roman" w:cs="Times New Roman"/>
          <w:lang w:val="en-GB"/>
        </w:rPr>
        <w:t>depth</w:t>
      </w:r>
      <w:proofErr w:type="gramEnd"/>
      <w:r w:rsidRPr="00650425">
        <w:rPr>
          <w:rFonts w:ascii="Times New Roman" w:hAnsi="Times New Roman" w:cs="Times New Roman"/>
          <w:lang w:val="en-GB"/>
        </w:rPr>
        <w:t xml:space="preserve"> reference view component depthPic,</w:t>
      </w:r>
    </w:p>
    <w:p w:rsidR="00650425" w:rsidRPr="00650425" w:rsidRDefault="00650425" w:rsidP="00650425">
      <w:pPr>
        <w:tabs>
          <w:tab w:val="left" w:pos="400"/>
          <w:tab w:val="left" w:pos="1191"/>
          <w:tab w:val="left" w:pos="1588"/>
          <w:tab w:val="left" w:pos="1985"/>
        </w:tabs>
        <w:spacing w:before="136"/>
        <w:ind w:left="360" w:hanging="360"/>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the</w:t>
      </w:r>
      <w:proofErr w:type="gramEnd"/>
      <w:r w:rsidRPr="00650425">
        <w:rPr>
          <w:rFonts w:ascii="Times New Roman" w:eastAsia="Times New Roman" w:hAnsi="Times New Roman" w:cs="Times New Roman"/>
          <w:lang w:val="en-GB"/>
        </w:rPr>
        <w:t xml:space="preserve"> location of a top-left sample ( mbx1, mby1 ) of the current macroblock.</w:t>
      </w:r>
    </w:p>
    <w:p w:rsidR="00650425" w:rsidRPr="00650425" w:rsidRDefault="00650425" w:rsidP="00650425">
      <w:pPr>
        <w:spacing w:before="136"/>
        <w:rPr>
          <w:rFonts w:ascii="Times New Roman" w:hAnsi="Times New Roman" w:cs="Times New Roman"/>
          <w:lang w:val="en-GB"/>
        </w:rPr>
      </w:pPr>
      <w:r w:rsidRPr="00650425">
        <w:rPr>
          <w:rFonts w:ascii="Times New Roman" w:hAnsi="Times New Roman" w:cs="Times New Roman"/>
          <w:lang w:val="en-GB"/>
        </w:rPr>
        <w:t>Outputs of this process are:</w:t>
      </w:r>
    </w:p>
    <w:p w:rsidR="00650425" w:rsidRPr="00650425" w:rsidRDefault="00650425" w:rsidP="00650425">
      <w:pPr>
        <w:tabs>
          <w:tab w:val="left" w:pos="400"/>
          <w:tab w:val="left" w:pos="1191"/>
          <w:tab w:val="left" w:pos="1588"/>
          <w:tab w:val="left" w:pos="1985"/>
        </w:tabs>
        <w:spacing w:before="136"/>
        <w:ind w:left="360" w:hanging="360"/>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the</w:t>
      </w:r>
      <w:proofErr w:type="gramEnd"/>
      <w:r w:rsidRPr="00650425">
        <w:rPr>
          <w:rFonts w:ascii="Times New Roman" w:eastAsia="Times New Roman" w:hAnsi="Times New Roman" w:cs="Times New Roman"/>
          <w:lang w:val="en-GB"/>
        </w:rPr>
        <w:t xml:space="preserve"> motion vector mv.</w:t>
      </w:r>
    </w:p>
    <w:p w:rsidR="00650425" w:rsidRPr="00650425" w:rsidRDefault="00650425" w:rsidP="00650425">
      <w:pPr>
        <w:tabs>
          <w:tab w:val="left" w:pos="794"/>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Let refViewId be the view_id value of depthPic.</w:t>
      </w:r>
    </w:p>
    <w:p w:rsidR="00650425" w:rsidRPr="00650425" w:rsidRDefault="00650425" w:rsidP="00650425">
      <w:pPr>
        <w:tabs>
          <w:tab w:val="left" w:pos="794"/>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 xml:space="preserve">The variable mv is derived as follows: </w:t>
      </w:r>
    </w:p>
    <w:p w:rsidR="00650425" w:rsidRPr="00650425" w:rsidRDefault="00650425" w:rsidP="00650425">
      <w:pPr>
        <w:tabs>
          <w:tab w:val="left" w:pos="400"/>
          <w:tab w:val="left" w:pos="1191"/>
          <w:tab w:val="left" w:pos="1588"/>
          <w:tab w:val="left" w:pos="1985"/>
        </w:tabs>
        <w:spacing w:before="136"/>
        <w:ind w:left="4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The </w:t>
      </w:r>
      <w:r w:rsidRPr="00650425">
        <w:rPr>
          <w:rFonts w:ascii="Times New Roman" w:hAnsi="Times New Roman" w:cs="Times New Roman"/>
          <w:bCs/>
          <w:lang w:eastAsia="ja-JP"/>
        </w:rPr>
        <w:t xml:space="preserve">depth-based disparity value derivation process in subclause </w:t>
      </w:r>
      <w:fldSimple w:instr=" REF _Ref365379271 \r \h  \* MERGEFORMAT ">
        <w:r w:rsidRPr="00650425">
          <w:rPr>
            <w:rFonts w:ascii="Times New Roman" w:hAnsi="Times New Roman" w:cs="Times New Roman"/>
            <w:bCs/>
            <w:lang w:eastAsia="ja-JP"/>
          </w:rPr>
          <w:t>J.8.2.1.1</w:t>
        </w:r>
      </w:fldSimple>
      <w:r w:rsidRPr="00650425">
        <w:rPr>
          <w:rFonts w:ascii="Times New Roman" w:hAnsi="Times New Roman" w:cs="Times New Roman"/>
          <w:bCs/>
          <w:lang w:eastAsia="ja-JP"/>
        </w:rPr>
        <w:t xml:space="preserve"> </w:t>
      </w:r>
      <w:r w:rsidRPr="00650425">
        <w:rPr>
          <w:rFonts w:ascii="Times New Roman" w:eastAsia="Times New Roman" w:hAnsi="Times New Roman" w:cs="Times New Roman"/>
          <w:lang w:val="en-GB"/>
        </w:rPr>
        <w:t>is invoked with depthPic equal to DepthCurrPic, textureX equal to mbx1, textureY equal to mby1, tBlWidth equal to</w:t>
      </w:r>
      <w:r w:rsidRPr="00650425" w:rsidDel="007361AB">
        <w:rPr>
          <w:rFonts w:ascii="Times New Roman" w:eastAsia="Times New Roman" w:hAnsi="Times New Roman" w:cs="Times New Roman"/>
          <w:lang w:val="en-GB"/>
        </w:rPr>
        <w:t xml:space="preserve"> </w:t>
      </w:r>
      <w:r w:rsidRPr="00650425">
        <w:rPr>
          <w:rFonts w:ascii="Times New Roman" w:eastAsia="Times New Roman" w:hAnsi="Times New Roman" w:cs="Times New Roman"/>
          <w:lang w:val="en-GB"/>
        </w:rPr>
        <w:t>16, tBlHeight equal to</w:t>
      </w:r>
      <w:r w:rsidRPr="00650425" w:rsidDel="007361AB">
        <w:rPr>
          <w:rFonts w:ascii="Times New Roman" w:eastAsia="Times New Roman" w:hAnsi="Times New Roman" w:cs="Times New Roman"/>
          <w:lang w:val="en-GB"/>
        </w:rPr>
        <w:t xml:space="preserve"> </w:t>
      </w:r>
      <w:r w:rsidRPr="00650425">
        <w:rPr>
          <w:rFonts w:ascii="Times New Roman" w:eastAsia="Times New Roman" w:hAnsi="Times New Roman" w:cs="Times New Roman"/>
          <w:lang w:val="en-GB"/>
        </w:rPr>
        <w:t xml:space="preserve">16, srcViewId equal to view_id and refViewId equal to the refViewId as inputs and the output assigned to </w:t>
      </w:r>
      <w:proofErr w:type="gramStart"/>
      <w:r w:rsidRPr="00650425">
        <w:rPr>
          <w:rFonts w:ascii="Times New Roman" w:eastAsia="Times New Roman" w:hAnsi="Times New Roman" w:cs="Times New Roman"/>
          <w:lang w:val="en-GB"/>
        </w:rPr>
        <w:t>mv[</w:t>
      </w:r>
      <w:proofErr w:type="gramEnd"/>
      <w:r w:rsidRPr="00650425">
        <w:rPr>
          <w:rFonts w:ascii="Times New Roman" w:eastAsia="Times New Roman" w:hAnsi="Times New Roman" w:cs="Times New Roman"/>
          <w:lang w:val="en-GB"/>
        </w:rPr>
        <w:t xml:space="preserve"> 0 ]. </w:t>
      </w:r>
    </w:p>
    <w:p w:rsidR="00650425" w:rsidRPr="00650425" w:rsidRDefault="00650425" w:rsidP="00650425">
      <w:pPr>
        <w:tabs>
          <w:tab w:val="left" w:pos="400"/>
          <w:tab w:val="left" w:pos="1191"/>
          <w:tab w:val="left" w:pos="1588"/>
          <w:tab w:val="left" w:pos="1985"/>
        </w:tabs>
        <w:spacing w:before="136"/>
        <w:ind w:left="4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eastAsia="Times New Roman" w:hAnsi="Times New Roman" w:cs="Times New Roman"/>
          <w:lang w:val="en-GB"/>
        </w:rPr>
        <w:t>mv[</w:t>
      </w:r>
      <w:proofErr w:type="gramEnd"/>
      <w:r w:rsidRPr="00650425">
        <w:rPr>
          <w:rFonts w:ascii="Times New Roman" w:eastAsia="Times New Roman" w:hAnsi="Times New Roman" w:cs="Times New Roman"/>
          <w:lang w:val="en-GB"/>
        </w:rPr>
        <w:t> 1 ] is set equal to 0.</w:t>
      </w:r>
    </w:p>
    <w:p w:rsidR="006752DA" w:rsidRDefault="006752DA" w:rsidP="006752DA">
      <w:pPr>
        <w:pStyle w:val="Annex6"/>
        <w:tabs>
          <w:tab w:val="clear" w:pos="794"/>
        </w:tabs>
        <w:textAlignment w:val="auto"/>
        <w:rPr>
          <w:rFonts w:eastAsiaTheme="minorEastAsia" w:hint="eastAsia"/>
          <w:lang w:eastAsia="ko-KR"/>
        </w:rPr>
      </w:pPr>
      <w:bookmarkStart w:id="245" w:name="_Ref338405751"/>
    </w:p>
    <w:p w:rsidR="00650425" w:rsidRPr="00650425" w:rsidRDefault="006752DA" w:rsidP="006752DA">
      <w:pPr>
        <w:pStyle w:val="Annex6"/>
        <w:tabs>
          <w:tab w:val="clear" w:pos="794"/>
        </w:tabs>
        <w:textAlignment w:val="auto"/>
      </w:pPr>
      <w:r>
        <w:rPr>
          <w:rFonts w:eastAsiaTheme="minorEastAsia" w:hint="eastAsia"/>
          <w:lang w:eastAsia="ko-KR"/>
        </w:rPr>
        <w:t xml:space="preserve">J.8.2.1.7.2 </w:t>
      </w:r>
      <w:r w:rsidR="00650425" w:rsidRPr="00650425">
        <w:t>Depth-based derivation process</w:t>
      </w:r>
      <w:r w:rsidR="00650425" w:rsidRPr="00650425">
        <w:rPr>
          <w:rFonts w:eastAsia="맑은 고딕"/>
          <w:lang w:eastAsia="ko-KR"/>
        </w:rPr>
        <w:t xml:space="preserve"> for median luma temporal motion vector prediction</w:t>
      </w:r>
      <w:bookmarkEnd w:id="245"/>
    </w:p>
    <w:p w:rsidR="00650425" w:rsidRPr="00650425" w:rsidRDefault="00650425" w:rsidP="00650425">
      <w:pPr>
        <w:spacing w:before="136"/>
        <w:rPr>
          <w:rFonts w:ascii="Times New Roman" w:eastAsia="맑은 고딕" w:hAnsi="Times New Roman" w:cs="Times New Roman"/>
          <w:lang w:val="en-GB"/>
        </w:rPr>
      </w:pPr>
      <w:r w:rsidRPr="00650425">
        <w:rPr>
          <w:rFonts w:ascii="Times New Roman" w:eastAsia="Times New Roman" w:hAnsi="Times New Roman" w:cs="Times New Roman"/>
          <w:lang w:val="en-GB"/>
        </w:rPr>
        <w:t>Inputs to this process are</w:t>
      </w:r>
      <w:r w:rsidRPr="00650425">
        <w:rPr>
          <w:rFonts w:ascii="Times New Roman" w:eastAsia="맑은 고딕" w:hAnsi="Times New Roman" w:cs="Times New Roman"/>
          <w:lang w:val="en-GB"/>
        </w:rPr>
        <w:t>:</w:t>
      </w:r>
    </w:p>
    <w:p w:rsidR="00650425" w:rsidRPr="00650425" w:rsidRDefault="00650425" w:rsidP="00650425">
      <w:pPr>
        <w:tabs>
          <w:tab w:val="left" w:pos="400"/>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hAnsi="Times New Roman" w:cs="Times New Roman"/>
        </w:rPr>
        <w:t>the</w:t>
      </w:r>
      <w:proofErr w:type="gramEnd"/>
      <w:r w:rsidRPr="00650425">
        <w:rPr>
          <w:rFonts w:ascii="Times New Roman" w:hAnsi="Times New Roman" w:cs="Times New Roman"/>
        </w:rPr>
        <w:t xml:space="preserve"> neighbouring partitions mbAddrN\mbPartIdxN\subMbPartIdxN (with N being replaced by A, B, or C),</w:t>
      </w:r>
    </w:p>
    <w:p w:rsidR="00650425" w:rsidRPr="00650425" w:rsidRDefault="00650425" w:rsidP="00650425">
      <w:pPr>
        <w:tabs>
          <w:tab w:val="left" w:pos="400"/>
          <w:tab w:val="left" w:pos="1191"/>
          <w:tab w:val="left" w:pos="1588"/>
          <w:tab w:val="left" w:pos="1985"/>
        </w:tabs>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hAnsi="Times New Roman" w:cs="Times New Roman"/>
        </w:rPr>
        <w:t>the</w:t>
      </w:r>
      <w:proofErr w:type="gramEnd"/>
      <w:r w:rsidRPr="00650425">
        <w:rPr>
          <w:rFonts w:ascii="Times New Roman" w:hAnsi="Times New Roman" w:cs="Times New Roman"/>
        </w:rPr>
        <w:t xml:space="preserve"> motion vectors mvLXN (with N being replaced by A, B, or C) of the neighbouring partitions,</w:t>
      </w:r>
    </w:p>
    <w:p w:rsidR="00650425" w:rsidRPr="00650425" w:rsidRDefault="00650425" w:rsidP="00650425">
      <w:pPr>
        <w:spacing w:before="136"/>
        <w:rPr>
          <w:rFonts w:ascii="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hAnsi="Times New Roman" w:cs="Times New Roman"/>
        </w:rPr>
        <w:t>the</w:t>
      </w:r>
      <w:proofErr w:type="gramEnd"/>
      <w:r w:rsidRPr="00650425">
        <w:rPr>
          <w:rFonts w:ascii="Times New Roman" w:hAnsi="Times New Roman" w:cs="Times New Roman"/>
        </w:rPr>
        <w:t xml:space="preserve"> reference indices refIdxLXN (with N being replaced by A, B, or C) of the neighbouring partitions,</w:t>
      </w:r>
    </w:p>
    <w:p w:rsidR="00650425" w:rsidRPr="00650425" w:rsidRDefault="00650425" w:rsidP="00650425">
      <w:pPr>
        <w:spacing w:before="136"/>
        <w:rPr>
          <w:rFonts w:ascii="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proofErr w:type="gramStart"/>
      <w:r w:rsidRPr="00650425">
        <w:rPr>
          <w:rFonts w:ascii="Times New Roman" w:hAnsi="Times New Roman" w:cs="Times New Roman"/>
        </w:rPr>
        <w:t>the</w:t>
      </w:r>
      <w:proofErr w:type="gramEnd"/>
      <w:r w:rsidRPr="00650425">
        <w:rPr>
          <w:rFonts w:ascii="Times New Roman" w:hAnsi="Times New Roman" w:cs="Times New Roman"/>
        </w:rPr>
        <w:t xml:space="preserve"> reference index refIdxLX of the current partition.</w:t>
      </w:r>
    </w:p>
    <w:p w:rsidR="00650425" w:rsidRPr="00650425" w:rsidRDefault="00650425" w:rsidP="00650425">
      <w:pPr>
        <w:spacing w:before="136"/>
        <w:rPr>
          <w:rFonts w:ascii="Times New Roman" w:eastAsia="맑은 고딕" w:hAnsi="Times New Roman" w:cs="Times New Roman"/>
        </w:rPr>
      </w:pPr>
      <w:r w:rsidRPr="00650425">
        <w:rPr>
          <w:rFonts w:ascii="Times New Roman" w:hAnsi="Times New Roman" w:cs="Times New Roman"/>
          <w:lang w:val="en-GB"/>
        </w:rPr>
        <w:t xml:space="preserve">Output of this process </w:t>
      </w:r>
      <w:r w:rsidRPr="00650425">
        <w:rPr>
          <w:rFonts w:ascii="Times New Roman" w:hAnsi="Times New Roman" w:cs="Times New Roman"/>
        </w:rPr>
        <w:t>is the motion vector prediction mvpLX</w:t>
      </w:r>
      <w:r w:rsidRPr="00650425">
        <w:rPr>
          <w:rFonts w:ascii="Times New Roman" w:eastAsia="맑은 고딕" w:hAnsi="Times New Roman" w:cs="Times New Roman"/>
        </w:rPr>
        <w:t>.</w:t>
      </w:r>
    </w:p>
    <w:p w:rsidR="00650425" w:rsidRPr="00650425" w:rsidRDefault="00650425" w:rsidP="00650425">
      <w:pPr>
        <w:spacing w:before="136"/>
        <w:rPr>
          <w:rFonts w:ascii="Times New Roman" w:hAnsi="Times New Roman" w:cs="Times New Roman"/>
          <w:lang w:val="en-GB"/>
        </w:rPr>
      </w:pPr>
      <w:r w:rsidRPr="00650425">
        <w:rPr>
          <w:rFonts w:ascii="Times New Roman" w:eastAsia="맑은 고딕" w:hAnsi="Times New Roman" w:cs="Times New Roman"/>
        </w:rPr>
        <w:t xml:space="preserve">When either partition mbAddrN\mbPartIdxN\subMbPartIdxN is not available or </w:t>
      </w:r>
      <w:r w:rsidRPr="00650425">
        <w:rPr>
          <w:rFonts w:ascii="Times New Roman" w:hAnsi="Times New Roman" w:cs="Times New Roman"/>
        </w:rPr>
        <w:t>refIdxLX</w:t>
      </w:r>
      <w:r w:rsidRPr="00650425">
        <w:rPr>
          <w:rFonts w:ascii="Times New Roman" w:eastAsia="맑은 고딕" w:hAnsi="Times New Roman" w:cs="Times New Roman"/>
        </w:rPr>
        <w:t>N</w:t>
      </w:r>
      <w:r w:rsidRPr="00650425">
        <w:rPr>
          <w:rFonts w:ascii="Times New Roman" w:hAnsi="Times New Roman" w:cs="Times New Roman"/>
        </w:rPr>
        <w:t xml:space="preserve"> is</w:t>
      </w:r>
      <w:r w:rsidRPr="00650425">
        <w:rPr>
          <w:rFonts w:ascii="Times New Roman" w:eastAsia="맑은 고딕" w:hAnsi="Times New Roman" w:cs="Times New Roman"/>
        </w:rPr>
        <w:t xml:space="preserve"> not</w:t>
      </w:r>
      <w:r w:rsidRPr="00650425">
        <w:rPr>
          <w:rFonts w:ascii="Times New Roman" w:hAnsi="Times New Roman" w:cs="Times New Roman"/>
        </w:rPr>
        <w:t xml:space="preserve"> equal to refIdxLX</w:t>
      </w:r>
      <w:r w:rsidRPr="00650425">
        <w:rPr>
          <w:rFonts w:ascii="Times New Roman" w:eastAsia="맑은 고딕" w:hAnsi="Times New Roman" w:cs="Times New Roman"/>
        </w:rPr>
        <w:t>,</w:t>
      </w:r>
      <w:r w:rsidRPr="00650425">
        <w:rPr>
          <w:rFonts w:ascii="Times New Roman" w:hAnsi="Times New Roman" w:cs="Times New Roman"/>
          <w:lang w:val="en-GB"/>
        </w:rPr>
        <w:t xml:space="preserve"> </w:t>
      </w:r>
      <w:r w:rsidRPr="00650425">
        <w:rPr>
          <w:rFonts w:ascii="Times New Roman" w:eastAsia="맑은 고딕" w:hAnsi="Times New Roman" w:cs="Times New Roman"/>
        </w:rPr>
        <w:t xml:space="preserve">mvLXN is derived as specified by </w:t>
      </w:r>
      <w:r w:rsidRPr="00650425">
        <w:rPr>
          <w:rFonts w:ascii="Times New Roman" w:hAnsi="Times New Roman" w:cs="Times New Roman"/>
          <w:lang w:val="en-GB"/>
        </w:rPr>
        <w:t>the following ordered steps</w:t>
      </w:r>
      <w:r w:rsidRPr="00650425">
        <w:rPr>
          <w:rFonts w:ascii="Times New Roman" w:eastAsia="맑은 고딕" w:hAnsi="Times New Roman" w:cs="Times New Roman"/>
          <w:lang w:val="en-GB"/>
        </w:rPr>
        <w:t>:</w:t>
      </w:r>
    </w:p>
    <w:p w:rsidR="00650425" w:rsidRPr="00650425" w:rsidRDefault="00650425" w:rsidP="00650425">
      <w:pPr>
        <w:tabs>
          <w:tab w:val="left" w:pos="1191"/>
          <w:tab w:val="left" w:pos="1985"/>
        </w:tabs>
        <w:spacing w:before="136"/>
        <w:ind w:left="704" w:hanging="403"/>
        <w:rPr>
          <w:rFonts w:ascii="Times New Roman" w:eastAsia="Times New Roman" w:hAnsi="Times New Roman" w:cs="Times New Roman"/>
          <w:lang w:val="en-GB"/>
        </w:rPr>
      </w:pPr>
      <w:r w:rsidRPr="00650425">
        <w:rPr>
          <w:rFonts w:ascii="Times New Roman" w:eastAsia="Times New Roman" w:hAnsi="Times New Roman" w:cs="Times New Roman"/>
          <w:lang w:val="en-GB"/>
        </w:rPr>
        <w:t>1.</w:t>
      </w:r>
      <w:r w:rsidRPr="00650425">
        <w:rPr>
          <w:rFonts w:ascii="Times New Roman" w:eastAsia="Times New Roman" w:hAnsi="Times New Roman" w:cs="Times New Roman"/>
          <w:lang w:val="en-GB"/>
        </w:rPr>
        <w:tab/>
        <w:t xml:space="preserve">When TextureFirstFlag is equal to 0, the inverse macroblock scanning process as specified in subclause 6.4.1is invoked with CurrMbAddr as the input and the output is assigned to </w:t>
      </w:r>
      <w:proofErr w:type="gramStart"/>
      <w:r w:rsidRPr="00650425">
        <w:rPr>
          <w:rFonts w:ascii="Times New Roman" w:eastAsia="Times New Roman" w:hAnsi="Times New Roman" w:cs="Times New Roman"/>
          <w:lang w:val="en-GB"/>
        </w:rPr>
        <w:t>( x1</w:t>
      </w:r>
      <w:proofErr w:type="gramEnd"/>
      <w:r w:rsidRPr="00650425">
        <w:rPr>
          <w:rFonts w:ascii="Times New Roman" w:eastAsia="Times New Roman" w:hAnsi="Times New Roman" w:cs="Times New Roman"/>
          <w:lang w:val="en-GB"/>
        </w:rPr>
        <w:t xml:space="preserve">, y1 ). </w:t>
      </w:r>
    </w:p>
    <w:p w:rsidR="00650425" w:rsidRPr="00650425" w:rsidRDefault="00650425" w:rsidP="00650425">
      <w:pPr>
        <w:tabs>
          <w:tab w:val="left" w:pos="1191"/>
          <w:tab w:val="left" w:pos="1985"/>
        </w:tabs>
        <w:spacing w:before="136"/>
        <w:ind w:left="704" w:hanging="403"/>
        <w:rPr>
          <w:rFonts w:ascii="Times New Roman" w:eastAsia="Times New Roman" w:hAnsi="Times New Roman" w:cs="Times New Roman"/>
          <w:lang w:val="en-GB"/>
        </w:rPr>
      </w:pPr>
      <w:r w:rsidRPr="00650425">
        <w:rPr>
          <w:rFonts w:ascii="Times New Roman" w:eastAsia="Times New Roman" w:hAnsi="Times New Roman" w:cs="Times New Roman"/>
          <w:lang w:val="en-GB"/>
        </w:rPr>
        <w:t>2.</w:t>
      </w:r>
      <w:r w:rsidRPr="00650425">
        <w:rPr>
          <w:rFonts w:ascii="Times New Roman" w:eastAsia="Times New Roman" w:hAnsi="Times New Roman" w:cs="Times New Roman"/>
          <w:lang w:val="en-GB"/>
        </w:rPr>
        <w:tab/>
        <w:t xml:space="preserve">When TextureFirstFlag is equal to 0, the inverse macroblock partition scanning process specified in subclause 6.4.2.1 is invoked with mbPartIdx as the input and the output assigned to </w:t>
      </w:r>
      <w:proofErr w:type="gramStart"/>
      <w:r w:rsidRPr="00650425">
        <w:rPr>
          <w:rFonts w:ascii="Times New Roman" w:eastAsia="Times New Roman" w:hAnsi="Times New Roman" w:cs="Times New Roman"/>
          <w:lang w:val="en-GB"/>
        </w:rPr>
        <w:t>( dx1</w:t>
      </w:r>
      <w:proofErr w:type="gramEnd"/>
      <w:r w:rsidRPr="00650425">
        <w:rPr>
          <w:rFonts w:ascii="Times New Roman" w:eastAsia="Times New Roman" w:hAnsi="Times New Roman" w:cs="Times New Roman"/>
          <w:lang w:val="en-GB"/>
        </w:rPr>
        <w:t>, dy1 ).</w:t>
      </w:r>
    </w:p>
    <w:p w:rsidR="00650425" w:rsidRPr="00650425" w:rsidRDefault="00650425" w:rsidP="00650425">
      <w:pPr>
        <w:tabs>
          <w:tab w:val="left" w:pos="1191"/>
          <w:tab w:val="left" w:pos="1985"/>
        </w:tabs>
        <w:spacing w:before="136"/>
        <w:ind w:left="704" w:hanging="403"/>
        <w:rPr>
          <w:rFonts w:ascii="Times New Roman" w:eastAsia="Times New Roman" w:hAnsi="Times New Roman" w:cs="Times New Roman"/>
          <w:lang w:val="en-GB"/>
        </w:rPr>
      </w:pPr>
      <w:r w:rsidRPr="00650425">
        <w:rPr>
          <w:rFonts w:ascii="Times New Roman" w:eastAsia="Times New Roman" w:hAnsi="Times New Roman" w:cs="Times New Roman"/>
          <w:lang w:val="en-GB"/>
        </w:rPr>
        <w:t>3.</w:t>
      </w:r>
      <w:r w:rsidRPr="00650425">
        <w:rPr>
          <w:rFonts w:ascii="Times New Roman" w:eastAsia="Times New Roman" w:hAnsi="Times New Roman" w:cs="Times New Roman"/>
          <w:lang w:val="en-GB"/>
        </w:rPr>
        <w:tab/>
        <w:t xml:space="preserve">When TextureFirstFlag is equal to 0, the inverse sub-macroblock partition scanning process specified in subclause 6.4.2.2 is invoked with mbPartIdx and subMbPartIdx as the input and the output assigned to </w:t>
      </w:r>
      <w:proofErr w:type="gramStart"/>
      <w:r w:rsidRPr="00650425">
        <w:rPr>
          <w:rFonts w:ascii="Times New Roman" w:eastAsia="Times New Roman" w:hAnsi="Times New Roman" w:cs="Times New Roman"/>
          <w:lang w:val="en-GB"/>
        </w:rPr>
        <w:t>( dx2</w:t>
      </w:r>
      <w:proofErr w:type="gramEnd"/>
      <w:r w:rsidRPr="00650425">
        <w:rPr>
          <w:rFonts w:ascii="Times New Roman" w:eastAsia="Times New Roman" w:hAnsi="Times New Roman" w:cs="Times New Roman"/>
          <w:lang w:val="en-GB"/>
        </w:rPr>
        <w:t>, dy2 ).</w:t>
      </w:r>
    </w:p>
    <w:p w:rsidR="00650425" w:rsidRPr="00650425" w:rsidRDefault="00650425" w:rsidP="00650425">
      <w:pPr>
        <w:tabs>
          <w:tab w:val="left" w:pos="1191"/>
          <w:tab w:val="left" w:pos="1985"/>
        </w:tabs>
        <w:spacing w:before="136"/>
        <w:ind w:left="704" w:hanging="403"/>
        <w:rPr>
          <w:rFonts w:ascii="Times New Roman" w:eastAsia="PMingLiU" w:hAnsi="Times New Roman" w:cs="Times New Roman"/>
          <w:lang w:eastAsia="zh-TW"/>
        </w:rPr>
      </w:pPr>
      <w:r w:rsidRPr="00650425">
        <w:rPr>
          <w:rFonts w:ascii="Times New Roman" w:eastAsia="Times New Roman" w:hAnsi="Times New Roman" w:cs="Times New Roman"/>
          <w:lang w:val="en-GB"/>
        </w:rPr>
        <w:t>4.</w:t>
      </w:r>
      <w:r w:rsidRPr="00650425">
        <w:rPr>
          <w:rFonts w:ascii="Times New Roman" w:eastAsia="Times New Roman" w:hAnsi="Times New Roman" w:cs="Times New Roman"/>
          <w:lang w:val="en-GB"/>
        </w:rPr>
        <w:tab/>
        <w:t xml:space="preserve">When TextureFirstFlag is equal to 0, </w:t>
      </w:r>
      <w:r w:rsidRPr="00650425">
        <w:rPr>
          <w:rFonts w:ascii="Times New Roman" w:eastAsia="Times New Roman" w:hAnsi="Times New Roman" w:cs="Times New Roman"/>
        </w:rPr>
        <w:t>the process specified in subclause </w:t>
      </w:r>
      <w:fldSimple w:instr=" REF _Ref338405778 \r \h  \* MERGEFORMAT ">
        <w:r w:rsidRPr="00650425">
          <w:rPr>
            <w:rFonts w:ascii="Times New Roman" w:eastAsia="Times New Roman" w:hAnsi="Times New Roman" w:cs="Times New Roman"/>
          </w:rPr>
          <w:t>J.8.2.1.7.2.1</w:t>
        </w:r>
      </w:fldSimple>
      <w:r w:rsidRPr="00650425">
        <w:rPr>
          <w:rFonts w:ascii="Times New Roman" w:eastAsia="PMingLiU" w:hAnsi="Times New Roman" w:cs="Times New Roman"/>
          <w:lang w:eastAsia="zh-TW"/>
        </w:rPr>
        <w:t xml:space="preserve"> </w:t>
      </w:r>
      <w:r w:rsidRPr="00650425">
        <w:rPr>
          <w:rFonts w:ascii="Times New Roman" w:eastAsia="Times New Roman" w:hAnsi="Times New Roman" w:cs="Times New Roman"/>
        </w:rPr>
        <w:t>is invoked with</w:t>
      </w:r>
      <w:r w:rsidRPr="00650425">
        <w:rPr>
          <w:rFonts w:ascii="Times New Roman" w:eastAsia="Times New Roman" w:hAnsi="Times New Roman" w:cs="Times New Roman"/>
          <w:lang w:val="en-GB"/>
        </w:rPr>
        <w:t xml:space="preserve"> depthPic set to </w:t>
      </w:r>
      <w:r w:rsidRPr="00650425">
        <w:rPr>
          <w:rFonts w:ascii="Times New Roman" w:hAnsi="Times New Roman" w:cs="Times New Roman"/>
        </w:rPr>
        <w:t>DepthCurrPic</w:t>
      </w:r>
      <w:r w:rsidRPr="00650425">
        <w:rPr>
          <w:rFonts w:ascii="Times New Roman" w:eastAsia="Times New Roman" w:hAnsi="Times New Roman" w:cs="Times New Roman"/>
          <w:lang w:val="en-GB"/>
        </w:rPr>
        <w:t>, mbx1 set to x1, mby1 set to y1 and listSuffixFlag</w:t>
      </w:r>
      <w:r w:rsidRPr="00650425">
        <w:rPr>
          <w:rFonts w:ascii="Times New Roman" w:eastAsia="PMingLiU" w:hAnsi="Times New Roman" w:cs="Times New Roman"/>
          <w:lang w:val="en-GB" w:eastAsia="zh-TW"/>
        </w:rPr>
        <w:t xml:space="preserve"> </w:t>
      </w:r>
      <w:r w:rsidRPr="00650425">
        <w:rPr>
          <w:rFonts w:ascii="Times New Roman" w:eastAsia="PMingLiU" w:hAnsi="Times New Roman" w:cs="Times New Roman"/>
          <w:lang w:eastAsia="zh-TW"/>
        </w:rPr>
        <w:t>as input and InterViewPic, an offset vector dV and a variable interViewAvailable as outputs.</w:t>
      </w:r>
    </w:p>
    <w:p w:rsidR="00650425" w:rsidRPr="00650425" w:rsidRDefault="00650425" w:rsidP="00650425">
      <w:pPr>
        <w:tabs>
          <w:tab w:val="left" w:pos="1191"/>
          <w:tab w:val="left" w:pos="1985"/>
        </w:tabs>
        <w:spacing w:before="136"/>
        <w:ind w:left="704" w:hanging="403"/>
        <w:rPr>
          <w:rFonts w:ascii="Times New Roman" w:eastAsia="맑은 고딕" w:hAnsi="Times New Roman" w:cs="Times New Roman"/>
          <w:lang w:val="en-GB"/>
        </w:rPr>
      </w:pPr>
      <w:r w:rsidRPr="00650425">
        <w:rPr>
          <w:rFonts w:ascii="Times New Roman" w:eastAsia="맑은 고딕" w:hAnsi="Times New Roman" w:cs="Times New Roman"/>
        </w:rPr>
        <w:t>5.</w:t>
      </w:r>
      <w:r w:rsidRPr="00650425">
        <w:rPr>
          <w:rFonts w:ascii="Times New Roman" w:eastAsia="맑은 고딕" w:hAnsi="Times New Roman" w:cs="Times New Roman"/>
        </w:rPr>
        <w:tab/>
      </w:r>
      <w:r w:rsidRPr="00650425">
        <w:rPr>
          <w:rFonts w:ascii="Times New Roman" w:eastAsia="Times New Roman" w:hAnsi="Times New Roman" w:cs="Times New Roman"/>
          <w:lang w:val="en-GB"/>
        </w:rPr>
        <w:t xml:space="preserve">When TextureFirstFlag is equal to 1, </w:t>
      </w:r>
      <w:r w:rsidRPr="00650425">
        <w:rPr>
          <w:rFonts w:ascii="Times New Roman" w:eastAsia="SimSun" w:hAnsi="Times New Roman" w:cs="Times New Roman"/>
          <w:lang w:eastAsia="zh-CN"/>
        </w:rPr>
        <w:t xml:space="preserve">dV is set equal to </w:t>
      </w:r>
      <w:proofErr w:type="gramStart"/>
      <w:r w:rsidRPr="00650425">
        <w:rPr>
          <w:rFonts w:ascii="Times New Roman" w:eastAsia="SimSun" w:hAnsi="Times New Roman" w:cs="Times New Roman"/>
          <w:lang w:eastAsia="zh-CN"/>
        </w:rPr>
        <w:t>(</w:t>
      </w:r>
      <w:r w:rsidRPr="00650425">
        <w:rPr>
          <w:rFonts w:ascii="Times New Roman" w:eastAsia="PMingLiU" w:hAnsi="Times New Roman" w:cs="Times New Roman"/>
          <w:lang w:eastAsia="zh-TW"/>
        </w:rPr>
        <w:t> </w:t>
      </w:r>
      <w:r w:rsidRPr="00650425">
        <w:rPr>
          <w:rFonts w:ascii="Times New Roman" w:eastAsia="SimSun" w:hAnsi="Times New Roman" w:cs="Times New Roman"/>
          <w:lang w:eastAsia="zh-CN"/>
        </w:rPr>
        <w:t>DvMBX</w:t>
      </w:r>
      <w:proofErr w:type="gramEnd"/>
      <w:r w:rsidRPr="00650425">
        <w:rPr>
          <w:rFonts w:ascii="Times New Roman" w:eastAsia="PMingLiU" w:hAnsi="Times New Roman" w:cs="Times New Roman"/>
          <w:lang w:eastAsia="zh-TW"/>
        </w:rPr>
        <w:t> </w:t>
      </w:r>
      <w:r w:rsidRPr="00650425">
        <w:rPr>
          <w:rFonts w:ascii="Times New Roman" w:eastAsia="SimSun" w:hAnsi="Times New Roman" w:cs="Times New Roman"/>
          <w:lang w:eastAsia="zh-CN"/>
        </w:rPr>
        <w:t>,</w:t>
      </w:r>
      <w:r w:rsidRPr="00650425">
        <w:rPr>
          <w:rFonts w:ascii="Times New Roman" w:eastAsia="PMingLiU" w:hAnsi="Times New Roman" w:cs="Times New Roman"/>
          <w:lang w:eastAsia="zh-TW"/>
        </w:rPr>
        <w:t> </w:t>
      </w:r>
      <w:r w:rsidRPr="00650425">
        <w:rPr>
          <w:rFonts w:ascii="Times New Roman" w:eastAsia="SimSun" w:hAnsi="Times New Roman" w:cs="Times New Roman"/>
          <w:lang w:eastAsia="zh-CN"/>
        </w:rPr>
        <w:t>0</w:t>
      </w:r>
      <w:r w:rsidRPr="00650425">
        <w:rPr>
          <w:rFonts w:ascii="Times New Roman" w:eastAsia="PMingLiU" w:hAnsi="Times New Roman" w:cs="Times New Roman"/>
          <w:lang w:eastAsia="zh-TW"/>
        </w:rPr>
        <w:t> </w:t>
      </w:r>
      <w:r w:rsidRPr="00650425">
        <w:rPr>
          <w:rFonts w:ascii="Times New Roman" w:eastAsia="SimSun" w:hAnsi="Times New Roman" w:cs="Times New Roman"/>
          <w:lang w:eastAsia="zh-CN"/>
        </w:rPr>
        <w:t xml:space="preserve">) and a variable </w:t>
      </w:r>
      <w:r w:rsidRPr="00650425">
        <w:rPr>
          <w:rFonts w:ascii="Times New Roman" w:eastAsia="PMingLiU" w:hAnsi="Times New Roman" w:cs="Times New Roman"/>
          <w:lang w:eastAsia="zh-TW"/>
        </w:rPr>
        <w:t>interViewAvailable</w:t>
      </w:r>
      <w:r w:rsidRPr="00650425">
        <w:rPr>
          <w:rFonts w:ascii="Times New Roman" w:eastAsia="SimSun" w:hAnsi="Times New Roman" w:cs="Times New Roman"/>
          <w:lang w:eastAsia="zh-CN"/>
        </w:rPr>
        <w:t xml:space="preserve"> is set equal to InterViewRefAvailable.</w:t>
      </w:r>
    </w:p>
    <w:p w:rsidR="00650425" w:rsidRPr="00650425" w:rsidRDefault="00650425" w:rsidP="00650425">
      <w:pPr>
        <w:tabs>
          <w:tab w:val="left" w:pos="1191"/>
          <w:tab w:val="left" w:pos="1985"/>
        </w:tabs>
        <w:spacing w:before="136"/>
        <w:ind w:left="704" w:hanging="403"/>
        <w:rPr>
          <w:rFonts w:ascii="Times New Roman" w:eastAsia="Times New Roman" w:hAnsi="Times New Roman" w:cs="Times New Roman"/>
          <w:lang w:val="en-GB"/>
        </w:rPr>
      </w:pPr>
      <w:r w:rsidRPr="00650425">
        <w:rPr>
          <w:rFonts w:ascii="Times New Roman" w:eastAsia="맑은 고딕" w:hAnsi="Times New Roman" w:cs="Times New Roman"/>
        </w:rPr>
        <w:t>6.</w:t>
      </w:r>
      <w:r w:rsidRPr="00650425">
        <w:rPr>
          <w:rFonts w:ascii="Times New Roman" w:eastAsia="맑은 고딕" w:hAnsi="Times New Roman" w:cs="Times New Roman"/>
        </w:rPr>
        <w:tab/>
      </w:r>
      <w:r w:rsidRPr="00650425">
        <w:rPr>
          <w:rFonts w:ascii="Times New Roman" w:eastAsia="Times New Roman" w:hAnsi="Times New Roman" w:cs="Times New Roman"/>
        </w:rPr>
        <w:t>The</w:t>
      </w:r>
      <w:r w:rsidRPr="00650425">
        <w:rPr>
          <w:rFonts w:ascii="Times New Roman" w:eastAsia="Times New Roman" w:hAnsi="Times New Roman" w:cs="Times New Roman"/>
          <w:lang w:val="en-GB"/>
        </w:rPr>
        <w:t xml:space="preserve"> </w:t>
      </w:r>
      <w:r w:rsidRPr="00650425">
        <w:rPr>
          <w:rFonts w:ascii="Times New Roman" w:eastAsia="PMingLiU" w:hAnsi="Times New Roman" w:cs="Times New Roman"/>
          <w:lang w:eastAsia="zh-TW"/>
        </w:rPr>
        <w:t>refIdxCorrespond and mvCorrespond are set as follows.</w:t>
      </w:r>
    </w:p>
    <w:p w:rsidR="00650425" w:rsidRPr="00650425" w:rsidRDefault="00650425" w:rsidP="00650425">
      <w:pPr>
        <w:tabs>
          <w:tab w:val="left" w:pos="400"/>
          <w:tab w:val="left" w:pos="1191"/>
          <w:tab w:val="left" w:pos="1588"/>
          <w:tab w:val="left" w:pos="1985"/>
        </w:tabs>
        <w:spacing w:before="136"/>
        <w:ind w:left="1205" w:hanging="405"/>
        <w:rPr>
          <w:rFonts w:ascii="Times New Roman" w:eastAsia="PMingLiU" w:hAnsi="Times New Roman" w:cs="Times New Roman"/>
          <w:lang w:eastAsia="zh-TW"/>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r w:rsidRPr="00650425">
        <w:rPr>
          <w:rFonts w:ascii="Times New Roman" w:eastAsia="PMingLiU" w:hAnsi="Times New Roman" w:cs="Times New Roman"/>
          <w:lang w:val="en-GB" w:eastAsia="zh-TW"/>
        </w:rPr>
        <w:t xml:space="preserve">If </w:t>
      </w:r>
      <w:r w:rsidRPr="00650425">
        <w:rPr>
          <w:rFonts w:ascii="Times New Roman" w:eastAsia="PMingLiU" w:hAnsi="Times New Roman" w:cs="Times New Roman"/>
          <w:lang w:eastAsia="zh-TW"/>
        </w:rPr>
        <w:t xml:space="preserve">interViewAvailable is equal to 0, refIdxCorrespond is set to -1, and </w:t>
      </w:r>
      <w:proofErr w:type="gramStart"/>
      <w:r w:rsidRPr="00650425">
        <w:rPr>
          <w:rFonts w:ascii="Times New Roman" w:eastAsia="PMingLiU" w:hAnsi="Times New Roman" w:cs="Times New Roman"/>
          <w:lang w:eastAsia="zh-TW"/>
        </w:rPr>
        <w:t>mvCorrespond[</w:t>
      </w:r>
      <w:proofErr w:type="gramEnd"/>
      <w:r w:rsidRPr="00650425">
        <w:rPr>
          <w:rFonts w:ascii="Times New Roman" w:eastAsia="PMingLiU" w:hAnsi="Times New Roman" w:cs="Times New Roman"/>
          <w:lang w:eastAsia="zh-TW"/>
        </w:rPr>
        <w:t> 0 ] and mvCorrespond[ 1 ] are both set to 0.</w:t>
      </w:r>
    </w:p>
    <w:p w:rsidR="00650425" w:rsidRPr="00650425" w:rsidRDefault="00650425" w:rsidP="00650425">
      <w:pPr>
        <w:tabs>
          <w:tab w:val="left" w:pos="400"/>
          <w:tab w:val="left" w:pos="1191"/>
          <w:tab w:val="left" w:pos="1588"/>
          <w:tab w:val="left" w:pos="1985"/>
        </w:tabs>
        <w:spacing w:before="136"/>
        <w:ind w:left="1205" w:hanging="405"/>
        <w:rPr>
          <w:rFonts w:ascii="Times New Roman" w:eastAsia="PMingLiU" w:hAnsi="Times New Roman" w:cs="Times New Roman"/>
          <w:lang w:eastAsia="zh-TW"/>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r w:rsidRPr="00650425">
        <w:rPr>
          <w:rFonts w:ascii="Times New Roman" w:eastAsia="PMingLiU" w:hAnsi="Times New Roman" w:cs="Times New Roman"/>
          <w:lang w:eastAsia="zh-TW"/>
        </w:rPr>
        <w:t>Otherwise, the following steps apply in order.</w:t>
      </w:r>
    </w:p>
    <w:p w:rsidR="00650425" w:rsidRPr="00650425" w:rsidRDefault="00650425" w:rsidP="00650425">
      <w:pPr>
        <w:tabs>
          <w:tab w:val="left" w:pos="400"/>
          <w:tab w:val="left" w:pos="1191"/>
          <w:tab w:val="left" w:pos="1588"/>
          <w:tab w:val="left" w:pos="1985"/>
        </w:tabs>
        <w:spacing w:before="136"/>
        <w:ind w:left="15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r>
      <w:r w:rsidRPr="00650425">
        <w:rPr>
          <w:rFonts w:ascii="Times New Roman" w:eastAsia="PMingLiU" w:hAnsi="Times New Roman" w:cs="Times New Roman"/>
          <w:lang w:eastAsia="zh-TW"/>
        </w:rPr>
        <w:t>The</w:t>
      </w:r>
      <w:r w:rsidRPr="00650425">
        <w:rPr>
          <w:rFonts w:ascii="Times New Roman" w:eastAsia="Times New Roman" w:hAnsi="Times New Roman" w:cs="Times New Roman"/>
          <w:lang w:val="en-GB"/>
        </w:rPr>
        <w:t xml:space="preserve"> variable luma4x4BlkIdx is set equal to </w:t>
      </w:r>
      <w:proofErr w:type="gramStart"/>
      <w:r w:rsidRPr="00650425">
        <w:rPr>
          <w:rFonts w:ascii="Times New Roman" w:eastAsia="Times New Roman" w:hAnsi="Times New Roman" w:cs="Times New Roman"/>
          <w:lang w:val="en-GB"/>
        </w:rPr>
        <w:t>( 4</w:t>
      </w:r>
      <w:proofErr w:type="gramEnd"/>
      <w:r w:rsidRPr="00650425">
        <w:rPr>
          <w:rFonts w:ascii="Times New Roman" w:eastAsia="Times New Roman" w:hAnsi="Times New Roman" w:cs="Times New Roman"/>
          <w:lang w:val="en-GB"/>
        </w:rPr>
        <w:t> * mbPartIdx + subMbPartIdx ).</w:t>
      </w:r>
    </w:p>
    <w:p w:rsidR="00650425" w:rsidRPr="00650425" w:rsidRDefault="00650425" w:rsidP="00650425">
      <w:pPr>
        <w:tabs>
          <w:tab w:val="left" w:pos="400"/>
          <w:tab w:val="left" w:pos="1191"/>
          <w:tab w:val="left" w:pos="1588"/>
          <w:tab w:val="left" w:pos="1985"/>
        </w:tabs>
        <w:spacing w:before="136"/>
        <w:ind w:left="1596" w:hanging="405"/>
        <w:rPr>
          <w:rFonts w:ascii="Times New Roman" w:eastAsia="PMingLiU" w:hAnsi="Times New Roman" w:cs="Times New Roman"/>
          <w:lang w:val="en-GB" w:eastAsia="zh-TW"/>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The inverse 4x4 luma block scanning process as specified in subclause </w:t>
      </w:r>
      <w:fldSimple w:instr=" REF _Ref24282177 \r \h  \* MERGEFORMAT " w:fldLock="1">
        <w:r w:rsidRPr="00650425">
          <w:rPr>
            <w:rFonts w:ascii="Times New Roman" w:eastAsia="Times New Roman" w:hAnsi="Times New Roman" w:cs="Times New Roman"/>
            <w:lang w:val="en-GB"/>
          </w:rPr>
          <w:t>6.4.3</w:t>
        </w:r>
      </w:fldSimple>
      <w:r w:rsidRPr="00650425">
        <w:rPr>
          <w:rFonts w:ascii="Times New Roman" w:eastAsia="Times New Roman" w:hAnsi="Times New Roman" w:cs="Times New Roman"/>
          <w:lang w:val="en-GB"/>
        </w:rPr>
        <w:t xml:space="preserve"> is invoked</w:t>
      </w:r>
      <w:r w:rsidRPr="00650425">
        <w:rPr>
          <w:rFonts w:ascii="Times New Roman" w:eastAsia="Times New Roman" w:hAnsi="Times New Roman" w:cs="Times New Roman"/>
          <w:lang w:val="en-GB"/>
        </w:rPr>
        <w:lastRenderedPageBreak/>
        <w:t xml:space="preserve"> with luma4x4BlkIdx as the input and ( x, y ) as the output. In addition, ( xCorrespond, yCorrespond )</w:t>
      </w:r>
      <w:r w:rsidRPr="00650425">
        <w:rPr>
          <w:rFonts w:ascii="Times New Roman" w:eastAsia="PMingLiU" w:hAnsi="Times New Roman" w:cs="Times New Roman"/>
          <w:lang w:val="en-GB" w:eastAsia="zh-TW"/>
        </w:rPr>
        <w:t xml:space="preserve"> is set equal to </w:t>
      </w:r>
      <w:r w:rsidRPr="00650425">
        <w:rPr>
          <w:rFonts w:ascii="Times New Roman" w:eastAsia="Times New Roman" w:hAnsi="Times New Roman" w:cs="Times New Roman"/>
          <w:lang w:val="en-GB"/>
        </w:rPr>
        <w:t>( x</w:t>
      </w:r>
      <w:r w:rsidRPr="00650425">
        <w:rPr>
          <w:rFonts w:ascii="Times New Roman" w:eastAsia="PMingLiU" w:hAnsi="Times New Roman" w:cs="Times New Roman"/>
          <w:lang w:val="en-GB" w:eastAsia="zh-TW"/>
        </w:rPr>
        <w:t xml:space="preserve"> + ( dV[ 0 ] &gt;&gt; 4</w:t>
      </w:r>
      <w:r w:rsidRPr="00650425">
        <w:rPr>
          <w:rFonts w:ascii="Times New Roman" w:eastAsia="PMingLiU" w:hAnsi="Times New Roman" w:cs="Times New Roman"/>
          <w:lang w:eastAsia="zh-TW"/>
        </w:rPr>
        <w:t> </w:t>
      </w:r>
      <w:r w:rsidRPr="00650425">
        <w:rPr>
          <w:rFonts w:ascii="Times New Roman" w:eastAsia="PMingLiU" w:hAnsi="Times New Roman" w:cs="Times New Roman"/>
          <w:lang w:val="en-GB" w:eastAsia="zh-TW"/>
        </w:rPr>
        <w:t>)</w:t>
      </w:r>
      <w:r w:rsidRPr="00650425">
        <w:rPr>
          <w:rFonts w:ascii="Times New Roman" w:eastAsia="Times New Roman" w:hAnsi="Times New Roman" w:cs="Times New Roman"/>
          <w:lang w:val="en-GB"/>
        </w:rPr>
        <w:t xml:space="preserve">, y </w:t>
      </w:r>
      <w:r w:rsidRPr="00650425">
        <w:rPr>
          <w:rFonts w:ascii="Times New Roman" w:eastAsia="PMingLiU" w:hAnsi="Times New Roman" w:cs="Times New Roman"/>
          <w:lang w:val="en-GB" w:eastAsia="zh-TW"/>
        </w:rPr>
        <w:t>+ ( dV[ 1 ] &gt;&gt; 4</w:t>
      </w:r>
      <w:r w:rsidRPr="00650425">
        <w:rPr>
          <w:rFonts w:ascii="Times New Roman" w:eastAsia="PMingLiU" w:hAnsi="Times New Roman" w:cs="Times New Roman"/>
          <w:lang w:eastAsia="zh-TW"/>
        </w:rPr>
        <w:t> </w:t>
      </w:r>
      <w:r w:rsidRPr="00650425">
        <w:rPr>
          <w:rFonts w:ascii="Times New Roman" w:eastAsia="PMingLiU" w:hAnsi="Times New Roman" w:cs="Times New Roman"/>
          <w:lang w:val="en-GB" w:eastAsia="zh-TW"/>
        </w:rPr>
        <w:t>) </w:t>
      </w:r>
      <w:r w:rsidRPr="00650425">
        <w:rPr>
          <w:rFonts w:ascii="Times New Roman" w:eastAsia="Times New Roman" w:hAnsi="Times New Roman" w:cs="Times New Roman"/>
          <w:lang w:val="en-GB"/>
        </w:rPr>
        <w:t xml:space="preserve">) and </w:t>
      </w:r>
      <w:r w:rsidRPr="00650425">
        <w:rPr>
          <w:rFonts w:ascii="Times New Roman" w:eastAsia="PMingLiU" w:hAnsi="Times New Roman" w:cs="Times New Roman"/>
          <w:lang w:val="en-GB" w:eastAsia="zh-TW"/>
        </w:rPr>
        <w:t>m</w:t>
      </w:r>
      <w:r w:rsidRPr="00650425">
        <w:rPr>
          <w:rFonts w:ascii="Times New Roman" w:eastAsia="Times New Roman" w:hAnsi="Times New Roman" w:cs="Times New Roman"/>
          <w:lang w:val="en-GB"/>
        </w:rPr>
        <w:t xml:space="preserve">bAddrCorrespond is set equal to </w:t>
      </w:r>
      <w:r w:rsidRPr="00650425">
        <w:rPr>
          <w:rFonts w:ascii="Times New Roman" w:eastAsia="PMingLiU" w:hAnsi="Times New Roman" w:cs="Times New Roman"/>
          <w:lang w:val="en-GB" w:eastAsia="zh-TW"/>
        </w:rPr>
        <w:t>(</w:t>
      </w:r>
      <w:r w:rsidRPr="00650425">
        <w:rPr>
          <w:rFonts w:ascii="Times New Roman" w:eastAsia="Times New Roman" w:hAnsi="Times New Roman" w:cs="Times New Roman"/>
          <w:lang w:val="en-GB"/>
        </w:rPr>
        <w:t> </w:t>
      </w:r>
      <w:r w:rsidRPr="00650425">
        <w:rPr>
          <w:rFonts w:ascii="Times New Roman" w:eastAsia="PMingLiU" w:hAnsi="Times New Roman" w:cs="Times New Roman"/>
          <w:lang w:val="en-GB" w:eastAsia="zh-TW"/>
        </w:rPr>
        <w:t>( </w:t>
      </w:r>
      <w:r w:rsidRPr="00650425">
        <w:rPr>
          <w:rFonts w:ascii="Times New Roman" w:eastAsia="Times New Roman" w:hAnsi="Times New Roman" w:cs="Times New Roman"/>
          <w:lang w:val="en-GB"/>
        </w:rPr>
        <w:t>CurrMbAddr / PicWidthInMbs )</w:t>
      </w:r>
      <w:r w:rsidRPr="00650425">
        <w:rPr>
          <w:rFonts w:ascii="Times New Roman" w:eastAsia="PMingLiU" w:hAnsi="Times New Roman" w:cs="Times New Roman"/>
          <w:lang w:val="en-GB" w:eastAsia="zh-TW"/>
        </w:rPr>
        <w:t xml:space="preserve"> </w:t>
      </w:r>
      <w:r w:rsidRPr="00650425">
        <w:rPr>
          <w:rFonts w:ascii="Times New Roman" w:eastAsia="Times New Roman" w:hAnsi="Times New Roman" w:cs="Times New Roman"/>
          <w:lang w:val="en-GB"/>
        </w:rPr>
        <w:t xml:space="preserve">+ </w:t>
      </w:r>
      <w:r w:rsidRPr="00650425">
        <w:rPr>
          <w:rFonts w:ascii="Times New Roman" w:eastAsia="PMingLiU" w:hAnsi="Times New Roman" w:cs="Times New Roman"/>
          <w:lang w:val="en-GB" w:eastAsia="zh-TW"/>
        </w:rPr>
        <w:t>( </w:t>
      </w:r>
      <w:r w:rsidRPr="00650425">
        <w:rPr>
          <w:rFonts w:ascii="Times New Roman" w:eastAsia="Times New Roman" w:hAnsi="Times New Roman" w:cs="Times New Roman"/>
          <w:lang w:val="en-GB"/>
        </w:rPr>
        <w:t>dV[ </w:t>
      </w:r>
      <w:r w:rsidRPr="00650425">
        <w:rPr>
          <w:rFonts w:ascii="Times New Roman" w:eastAsia="PMingLiU" w:hAnsi="Times New Roman" w:cs="Times New Roman"/>
          <w:lang w:val="en-GB" w:eastAsia="zh-TW"/>
        </w:rPr>
        <w:t>1 </w:t>
      </w:r>
      <w:r w:rsidRPr="00650425">
        <w:rPr>
          <w:rFonts w:ascii="Times New Roman" w:eastAsia="Times New Roman" w:hAnsi="Times New Roman" w:cs="Times New Roman"/>
          <w:lang w:val="en-GB"/>
        </w:rPr>
        <w:t>]</w:t>
      </w:r>
      <w:r w:rsidRPr="00650425">
        <w:rPr>
          <w:rFonts w:ascii="Times New Roman" w:eastAsia="PMingLiU" w:hAnsi="Times New Roman" w:cs="Times New Roman"/>
          <w:lang w:val="en-GB" w:eastAsia="zh-TW"/>
        </w:rPr>
        <w:t xml:space="preserve"> &gt;&gt; 6</w:t>
      </w:r>
      <w:r w:rsidRPr="00650425">
        <w:rPr>
          <w:rFonts w:ascii="Times New Roman" w:eastAsia="PMingLiU" w:hAnsi="Times New Roman" w:cs="Times New Roman"/>
          <w:lang w:eastAsia="zh-TW"/>
        </w:rPr>
        <w:t> </w:t>
      </w:r>
      <w:r w:rsidRPr="00650425">
        <w:rPr>
          <w:rFonts w:ascii="Times New Roman" w:eastAsia="PMingLiU" w:hAnsi="Times New Roman" w:cs="Times New Roman"/>
          <w:lang w:val="en-GB" w:eastAsia="zh-TW"/>
        </w:rPr>
        <w:t xml:space="preserve">) ) </w:t>
      </w:r>
      <w:r w:rsidRPr="00650425">
        <w:rPr>
          <w:rFonts w:ascii="Times New Roman" w:eastAsia="Times New Roman" w:hAnsi="Times New Roman" w:cs="Times New Roman"/>
          <w:lang w:val="en-GB"/>
        </w:rPr>
        <w:t>* PicWidthInMbs</w:t>
      </w:r>
      <w:r w:rsidRPr="00650425">
        <w:rPr>
          <w:rFonts w:ascii="Times New Roman" w:eastAsia="PMingLiU" w:hAnsi="Times New Roman" w:cs="Times New Roman"/>
          <w:lang w:val="en-GB" w:eastAsia="zh-TW"/>
        </w:rPr>
        <w:t xml:space="preserve"> + </w:t>
      </w:r>
      <w:r w:rsidRPr="00650425">
        <w:rPr>
          <w:rFonts w:ascii="Times New Roman" w:eastAsia="Times New Roman" w:hAnsi="Times New Roman" w:cs="Times New Roman"/>
          <w:lang w:val="en-GB"/>
        </w:rPr>
        <w:t>(</w:t>
      </w:r>
      <w:r w:rsidRPr="00650425">
        <w:rPr>
          <w:rFonts w:ascii="Times New Roman" w:eastAsia="PMingLiU" w:hAnsi="Times New Roman" w:cs="Times New Roman"/>
          <w:lang w:val="en-GB" w:eastAsia="zh-TW"/>
        </w:rPr>
        <w:t> </w:t>
      </w:r>
      <w:r w:rsidRPr="00650425">
        <w:rPr>
          <w:rFonts w:ascii="Times New Roman" w:eastAsia="Times New Roman" w:hAnsi="Times New Roman" w:cs="Times New Roman"/>
          <w:lang w:val="en-GB"/>
        </w:rPr>
        <w:t xml:space="preserve">CurrMbAddr </w:t>
      </w:r>
      <w:r w:rsidRPr="00650425">
        <w:rPr>
          <w:rFonts w:ascii="Times New Roman" w:eastAsia="PMingLiU" w:hAnsi="Times New Roman" w:cs="Times New Roman"/>
          <w:lang w:val="en-GB" w:eastAsia="zh-TW"/>
        </w:rPr>
        <w:t>%</w:t>
      </w:r>
      <w:r w:rsidRPr="00650425">
        <w:rPr>
          <w:rFonts w:ascii="Times New Roman" w:eastAsia="Times New Roman" w:hAnsi="Times New Roman" w:cs="Times New Roman"/>
          <w:lang w:val="en-GB"/>
        </w:rPr>
        <w:t xml:space="preserve"> PicWidthInMbs )</w:t>
      </w:r>
      <w:r w:rsidRPr="00650425">
        <w:rPr>
          <w:rFonts w:ascii="Times New Roman" w:eastAsia="PMingLiU" w:hAnsi="Times New Roman" w:cs="Times New Roman"/>
          <w:lang w:val="en-GB" w:eastAsia="zh-TW"/>
        </w:rPr>
        <w:t xml:space="preserve"> </w:t>
      </w:r>
      <w:r w:rsidRPr="00650425">
        <w:rPr>
          <w:rFonts w:ascii="Times New Roman" w:eastAsia="Times New Roman" w:hAnsi="Times New Roman" w:cs="Times New Roman"/>
          <w:lang w:val="en-GB"/>
        </w:rPr>
        <w:t xml:space="preserve">+ </w:t>
      </w:r>
      <w:r w:rsidRPr="00650425">
        <w:rPr>
          <w:rFonts w:ascii="Times New Roman" w:eastAsia="PMingLiU" w:hAnsi="Times New Roman" w:cs="Times New Roman"/>
          <w:lang w:val="en-GB" w:eastAsia="zh-TW"/>
        </w:rPr>
        <w:t>( </w:t>
      </w:r>
      <w:r w:rsidRPr="00650425">
        <w:rPr>
          <w:rFonts w:ascii="Times New Roman" w:eastAsia="Times New Roman" w:hAnsi="Times New Roman" w:cs="Times New Roman"/>
          <w:lang w:val="en-GB"/>
        </w:rPr>
        <w:t>dV[ 0</w:t>
      </w:r>
      <w:r w:rsidRPr="00650425">
        <w:rPr>
          <w:rFonts w:ascii="Times New Roman" w:eastAsia="Times New Roman" w:hAnsi="Times New Roman" w:cs="Times New Roman"/>
        </w:rPr>
        <w:t xml:space="preserve"> </w:t>
      </w:r>
      <w:r w:rsidRPr="00650425">
        <w:rPr>
          <w:rFonts w:ascii="Times New Roman" w:eastAsia="Times New Roman" w:hAnsi="Times New Roman" w:cs="Times New Roman"/>
          <w:lang w:val="en-GB"/>
        </w:rPr>
        <w:t>]</w:t>
      </w:r>
      <w:r w:rsidRPr="00650425">
        <w:rPr>
          <w:rFonts w:ascii="Times New Roman" w:eastAsia="PMingLiU" w:hAnsi="Times New Roman" w:cs="Times New Roman"/>
          <w:lang w:val="en-GB" w:eastAsia="zh-TW"/>
        </w:rPr>
        <w:t xml:space="preserve"> &gt;&gt; 6 ).</w:t>
      </w:r>
    </w:p>
    <w:p w:rsidR="00650425" w:rsidRPr="00650425" w:rsidRDefault="00650425" w:rsidP="00650425">
      <w:pPr>
        <w:tabs>
          <w:tab w:val="left" w:pos="400"/>
          <w:tab w:val="left" w:pos="1191"/>
          <w:tab w:val="left" w:pos="1588"/>
          <w:tab w:val="left" w:pos="1985"/>
        </w:tabs>
        <w:spacing w:before="136"/>
        <w:ind w:left="15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Set mbTypeCorrespond to the syntax element mb_type of the macroblock with address mbAddrCorrespond inside the picture</w:t>
      </w:r>
      <w:r w:rsidRPr="00650425">
        <w:rPr>
          <w:rFonts w:ascii="Times New Roman" w:eastAsia="PMingLiU" w:hAnsi="Times New Roman" w:cs="Times New Roman"/>
          <w:lang w:val="en-GB" w:eastAsia="zh-TW"/>
        </w:rPr>
        <w:t xml:space="preserve"> </w:t>
      </w:r>
      <w:r w:rsidRPr="00650425">
        <w:rPr>
          <w:rFonts w:ascii="Times New Roman" w:eastAsia="Times New Roman" w:hAnsi="Times New Roman" w:cs="Times New Roman"/>
          <w:lang w:val="en-GB"/>
        </w:rPr>
        <w:t>InterViewPic. When mbTypeCorrespond is equal to P_8x8, P_8x8ref0, or B_8x8, subMbTypeCorrespond is set to be the syntax element sub_mb_type of the macroblock with address mbAddrCorrespond inside the picture InterViewPic.</w:t>
      </w:r>
    </w:p>
    <w:p w:rsidR="00650425" w:rsidRPr="00650425" w:rsidRDefault="00650425" w:rsidP="00650425">
      <w:pPr>
        <w:tabs>
          <w:tab w:val="left" w:pos="400"/>
          <w:tab w:val="left" w:pos="1191"/>
          <w:tab w:val="left" w:pos="1588"/>
          <w:tab w:val="left" w:pos="1985"/>
        </w:tabs>
        <w:spacing w:before="136"/>
        <w:ind w:left="15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Set mbPartIdxCorrespond to the macroblock partition index of the corresponding partition and subMbPartIdxCorrespond to the sub-macroblock partition index of the corresponding sub-macroblock partition. The derivation process for macroblock and sub-macroblock partition indices as specified in subclause </w:t>
      </w:r>
      <w:fldSimple w:instr=" REF _Ref195429922 \r \h  \* MERGEFORMAT " w:fldLock="1">
        <w:r w:rsidRPr="00650425">
          <w:rPr>
            <w:rFonts w:ascii="Times New Roman" w:eastAsia="Times New Roman" w:hAnsi="Times New Roman" w:cs="Times New Roman"/>
            <w:lang w:val="en-GB"/>
          </w:rPr>
          <w:t>6.4.12.4</w:t>
        </w:r>
      </w:fldSimple>
      <w:r w:rsidRPr="00650425">
        <w:rPr>
          <w:rFonts w:ascii="Times New Roman" w:eastAsia="Times New Roman" w:hAnsi="Times New Roman" w:cs="Times New Roman"/>
          <w:lang w:val="en-GB"/>
        </w:rPr>
        <w:t xml:space="preserve"> is invoked with the luma location equal to ( xCorrespond, yCorrespond ), the macroblock type</w:t>
      </w:r>
      <w:r w:rsidRPr="00650425">
        <w:rPr>
          <w:rFonts w:ascii="Times New Roman" w:eastAsia="PMingLiU" w:hAnsi="Times New Roman" w:cs="Times New Roman"/>
          <w:lang w:val="en-GB" w:eastAsia="zh-TW"/>
        </w:rPr>
        <w:t xml:space="preserve"> equal to </w:t>
      </w:r>
      <w:r w:rsidRPr="00650425">
        <w:rPr>
          <w:rFonts w:ascii="Times New Roman" w:eastAsia="Times New Roman" w:hAnsi="Times New Roman" w:cs="Times New Roman"/>
          <w:lang w:val="en-GB"/>
        </w:rPr>
        <w:t xml:space="preserve">mbTypeCorrespond, and when mbTypeCorrespond is equal to P_8x8, P_8x8ref0, or B_8x8, the list of sub-macroblock types subMbTypeCorrespond as the inputs and the outputs are the macroblock partition index mbPartIdxCorrespond and the sub-macroblock partition index subMbPartIdxCorrespond. </w:t>
      </w:r>
    </w:p>
    <w:p w:rsidR="00650425" w:rsidRPr="00650425" w:rsidRDefault="00650425" w:rsidP="00650425">
      <w:pPr>
        <w:tabs>
          <w:tab w:val="left" w:pos="400"/>
          <w:tab w:val="left" w:pos="1191"/>
          <w:tab w:val="left" w:pos="1588"/>
          <w:tab w:val="left" w:pos="1985"/>
        </w:tabs>
        <w:spacing w:before="136"/>
        <w:ind w:left="1596"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The motion vector mvCorrespond and the reference index refIdxCorrespond are derived as follows.</w:t>
      </w:r>
    </w:p>
    <w:p w:rsidR="00650425" w:rsidRPr="00650425" w:rsidRDefault="00650425" w:rsidP="00650425">
      <w:pPr>
        <w:tabs>
          <w:tab w:val="left" w:pos="400"/>
          <w:tab w:val="left" w:pos="1191"/>
          <w:tab w:val="left" w:pos="1588"/>
          <w:tab w:val="left" w:pos="1985"/>
        </w:tabs>
        <w:spacing w:before="136"/>
        <w:ind w:left="20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If the macroblock mbAddrCorrespond is coded as Intra prediction mode, both components of mvCorrespond are set equal to 0 and refIdxCorrespond is set equal to –1.</w:t>
      </w:r>
    </w:p>
    <w:p w:rsidR="00650425" w:rsidRPr="00650425" w:rsidRDefault="00650425" w:rsidP="00650425">
      <w:pPr>
        <w:tabs>
          <w:tab w:val="left" w:pos="400"/>
          <w:tab w:val="left" w:pos="1191"/>
          <w:tab w:val="left" w:pos="1588"/>
          <w:tab w:val="left" w:pos="1985"/>
        </w:tabs>
        <w:spacing w:before="136"/>
        <w:ind w:left="2005" w:hanging="405"/>
        <w:rPr>
          <w:rFonts w:ascii="Times New Roman" w:eastAsia="Times New Roman"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 xml:space="preserve">Otherwise (the macroblock mbAddrCorrespond is not coded as Intra prediction mode), the prediction utilization flags predFlagLXCorrespond is set equal to </w:t>
      </w:r>
      <w:proofErr w:type="gramStart"/>
      <w:r w:rsidRPr="00650425">
        <w:rPr>
          <w:rFonts w:ascii="Times New Roman" w:eastAsia="Times New Roman" w:hAnsi="Times New Roman" w:cs="Times New Roman"/>
          <w:lang w:val="en-GB"/>
        </w:rPr>
        <w:t>PredFlagLX[</w:t>
      </w:r>
      <w:proofErr w:type="gramEnd"/>
      <w:r w:rsidRPr="00650425">
        <w:rPr>
          <w:rFonts w:ascii="Times New Roman" w:eastAsia="Times New Roman" w:hAnsi="Times New Roman" w:cs="Times New Roman"/>
          <w:lang w:val="en-GB"/>
        </w:rPr>
        <w:t> mbPartIdxCorrespond ], the prediction utilization flag of the macroblock partition mbAddrCorrespond\mbPartIdxCorrespond of the picture InterViewPic. In addition, the following applies.</w:t>
      </w:r>
    </w:p>
    <w:p w:rsidR="00650425" w:rsidRPr="00650425" w:rsidRDefault="00650425" w:rsidP="00650425">
      <w:pPr>
        <w:tabs>
          <w:tab w:val="left" w:pos="400"/>
          <w:tab w:val="left" w:pos="1191"/>
          <w:tab w:val="left" w:pos="1588"/>
          <w:tab w:val="left" w:pos="1985"/>
        </w:tabs>
        <w:spacing w:before="136"/>
        <w:ind w:left="2390" w:hanging="405"/>
        <w:rPr>
          <w:rFonts w:ascii="Times New Roman" w:eastAsia="맑은 고딕" w:hAnsi="Times New Roman" w:cs="Times New Roman"/>
          <w:lang w:val="en-GB"/>
        </w:rPr>
      </w:pPr>
      <w:r w:rsidRPr="00650425">
        <w:rPr>
          <w:rFonts w:ascii="Times New Roman" w:eastAsia="Times New Roman" w:hAnsi="Times New Roman" w:cs="Times New Roman"/>
          <w:lang w:val="en-GB"/>
        </w:rPr>
        <w:t>–</w:t>
      </w:r>
      <w:r w:rsidRPr="00650425">
        <w:rPr>
          <w:rFonts w:ascii="Times New Roman" w:eastAsia="맑은 고딕" w:hAnsi="Times New Roman" w:cs="Times New Roman"/>
          <w:lang w:val="en-GB"/>
        </w:rPr>
        <w:tab/>
      </w:r>
      <w:r w:rsidRPr="00650425">
        <w:rPr>
          <w:rFonts w:ascii="Times New Roman" w:eastAsia="Times New Roman" w:hAnsi="Times New Roman" w:cs="Times New Roman"/>
          <w:lang w:val="en-GB"/>
        </w:rPr>
        <w:t>When predFlagLXCorrespond is equal to 1, the mvCorrespond and the reference index refIdxCorrespond are set equal to MvLX[ mbPartIdxCorrespond ][ subMbPartIdxCorrespond ] and RefIdxLX[ mbPartIdxCorrespond ], respectively, which are the motion vector mvLX and the reference index refIdxLX that have been assigned to the (sub-)macroblock partition mbAddrCorrespond\mbPartIdxCorrespond\subMbPartIdxCorrespond inside the picture InterViewPic.</w:t>
      </w:r>
    </w:p>
    <w:p w:rsidR="00650425" w:rsidRPr="00650425" w:rsidRDefault="00650425" w:rsidP="00650425">
      <w:pPr>
        <w:tabs>
          <w:tab w:val="left" w:pos="1191"/>
          <w:tab w:val="left" w:pos="1985"/>
        </w:tabs>
        <w:spacing w:before="136"/>
        <w:ind w:left="704" w:hanging="403"/>
        <w:rPr>
          <w:rFonts w:ascii="Times New Roman" w:eastAsia="맑은 고딕" w:hAnsi="Times New Roman" w:cs="Times New Roman"/>
          <w:lang w:val="en-GB"/>
        </w:rPr>
      </w:pPr>
      <w:r w:rsidRPr="00650425">
        <w:rPr>
          <w:rFonts w:ascii="Times New Roman" w:eastAsia="맑은 고딕" w:hAnsi="Times New Roman" w:cs="Times New Roman"/>
          <w:lang w:val="en-GB"/>
        </w:rPr>
        <w:t>7</w:t>
      </w:r>
      <w:r w:rsidRPr="00650425">
        <w:rPr>
          <w:rFonts w:ascii="Times New Roman" w:eastAsia="Times New Roman" w:hAnsi="Times New Roman" w:cs="Times New Roman"/>
          <w:lang w:val="en-GB"/>
        </w:rPr>
        <w:t>.</w:t>
      </w:r>
      <w:r w:rsidRPr="00650425">
        <w:rPr>
          <w:rFonts w:ascii="Times New Roman" w:eastAsia="Times New Roman" w:hAnsi="Times New Roman" w:cs="Times New Roman"/>
          <w:lang w:val="en-GB"/>
        </w:rPr>
        <w:tab/>
        <w:t>T</w:t>
      </w:r>
      <w:r w:rsidRPr="00650425">
        <w:rPr>
          <w:rFonts w:ascii="Times New Roman" w:hAnsi="Times New Roman" w:cs="Times New Roman"/>
        </w:rPr>
        <w:t>he motion vectors mvLXN</w:t>
      </w:r>
      <w:r w:rsidRPr="00650425">
        <w:rPr>
          <w:rFonts w:ascii="Times New Roman" w:eastAsia="맑은 고딕" w:hAnsi="Times New Roman" w:cs="Times New Roman"/>
        </w:rPr>
        <w:t xml:space="preserve"> is derived as follows.</w:t>
      </w:r>
    </w:p>
    <w:p w:rsidR="00650425" w:rsidRPr="00650425" w:rsidRDefault="00650425" w:rsidP="00650425">
      <w:pPr>
        <w:tabs>
          <w:tab w:val="left" w:pos="400"/>
          <w:tab w:val="left" w:pos="1191"/>
          <w:tab w:val="left" w:pos="1588"/>
          <w:tab w:val="left" w:pos="1985"/>
        </w:tabs>
        <w:spacing w:before="136"/>
        <w:ind w:left="1205" w:hanging="405"/>
        <w:rPr>
          <w:rFonts w:ascii="Times New Roman" w:eastAsia="맑은 고딕" w:hAnsi="Times New Roman" w:cs="Times New Roman"/>
        </w:rPr>
      </w:pPr>
      <w:r w:rsidRPr="00650425">
        <w:rPr>
          <w:rFonts w:ascii="Times New Roman" w:eastAsia="Times New Roman" w:hAnsi="Times New Roman" w:cs="Times New Roman"/>
          <w:lang w:val="en-GB"/>
        </w:rPr>
        <w:t>–</w:t>
      </w:r>
      <w:r w:rsidRPr="00650425">
        <w:rPr>
          <w:rFonts w:ascii="Times New Roman" w:eastAsia="맑은 고딕" w:hAnsi="Times New Roman" w:cs="Times New Roman"/>
          <w:lang w:val="en-GB"/>
        </w:rPr>
        <w:tab/>
        <w:t xml:space="preserve">If </w:t>
      </w:r>
      <w:r w:rsidRPr="00650425">
        <w:rPr>
          <w:rFonts w:ascii="Times New Roman" w:eastAsia="PMingLiU" w:hAnsi="Times New Roman" w:cs="Times New Roman"/>
          <w:lang w:eastAsia="zh-TW"/>
        </w:rPr>
        <w:t>refIdxCorrespond</w:t>
      </w:r>
      <w:r w:rsidRPr="00650425">
        <w:rPr>
          <w:rFonts w:ascii="Times New Roman" w:eastAsia="맑은 고딕" w:hAnsi="Times New Roman" w:cs="Times New Roman"/>
        </w:rPr>
        <w:t xml:space="preserve"> is equal to </w:t>
      </w:r>
      <w:r w:rsidRPr="00650425">
        <w:rPr>
          <w:rFonts w:ascii="Times New Roman" w:hAnsi="Times New Roman" w:cs="Times New Roman"/>
        </w:rPr>
        <w:t>refIdxLX</w:t>
      </w:r>
      <w:r w:rsidRPr="00650425">
        <w:rPr>
          <w:rFonts w:ascii="Times New Roman" w:eastAsia="맑은 고딕" w:hAnsi="Times New Roman" w:cs="Times New Roman"/>
        </w:rPr>
        <w:t>, the following applies:</w:t>
      </w:r>
    </w:p>
    <w:p w:rsidR="00650425" w:rsidRPr="00650425" w:rsidRDefault="00650425" w:rsidP="00650425">
      <w:pPr>
        <w:keepLines/>
        <w:tabs>
          <w:tab w:val="left" w:pos="794"/>
          <w:tab w:val="left" w:pos="1191"/>
          <w:tab w:val="left" w:pos="1588"/>
          <w:tab w:val="left" w:pos="1985"/>
          <w:tab w:val="center" w:pos="4849"/>
          <w:tab w:val="right" w:pos="9696"/>
        </w:tabs>
        <w:spacing w:before="193" w:after="240"/>
        <w:ind w:left="1191"/>
        <w:rPr>
          <w:rFonts w:ascii="Times New Roman" w:hAnsi="Times New Roman" w:cs="Times New Roman"/>
          <w:lang w:val="en-GB"/>
        </w:rPr>
      </w:pPr>
      <w:r w:rsidRPr="00650425">
        <w:rPr>
          <w:rFonts w:ascii="Times New Roman" w:hAnsi="Times New Roman" w:cs="Times New Roman"/>
          <w:lang w:val="en-GB"/>
        </w:rPr>
        <w:t>mvLXN[ 0 ] = mvCorrespond[ 0 ]</w:t>
      </w:r>
      <w:r w:rsidRPr="00650425">
        <w:rPr>
          <w:rFonts w:ascii="Times New Roman" w:hAnsi="Times New Roman" w:cs="Times New Roman"/>
          <w:lang w:val="en-GB"/>
        </w:rPr>
        <w:br/>
        <w:t>mvLXN[ 1 ] = mvCorrespond[ 1 ]</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38</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50425" w:rsidRPr="00650425" w:rsidRDefault="00650425" w:rsidP="00650425">
      <w:pPr>
        <w:tabs>
          <w:tab w:val="left" w:pos="400"/>
          <w:tab w:val="left" w:pos="1191"/>
          <w:tab w:val="left" w:pos="1588"/>
          <w:tab w:val="left" w:pos="1985"/>
        </w:tabs>
        <w:spacing w:before="136"/>
        <w:ind w:left="1205" w:hanging="405"/>
        <w:rPr>
          <w:rFonts w:ascii="Times New Roman" w:eastAsia="맑은 고딕" w:hAnsi="Times New Roman" w:cs="Times New Roman"/>
        </w:rPr>
      </w:pPr>
      <w:r w:rsidRPr="00650425">
        <w:rPr>
          <w:rFonts w:ascii="Times New Roman" w:eastAsia="Times New Roman" w:hAnsi="Times New Roman" w:cs="Times New Roman"/>
          <w:lang w:val="en-GB"/>
        </w:rPr>
        <w:t>–</w:t>
      </w:r>
      <w:r w:rsidRPr="00650425">
        <w:rPr>
          <w:rFonts w:ascii="Times New Roman" w:eastAsia="맑은 고딕" w:hAnsi="Times New Roman" w:cs="Times New Roman"/>
          <w:lang w:val="en-GB"/>
        </w:rPr>
        <w:tab/>
      </w:r>
      <w:r w:rsidRPr="00650425">
        <w:rPr>
          <w:rFonts w:ascii="Times New Roman" w:eastAsia="PMingLiU" w:hAnsi="Times New Roman" w:cs="Times New Roman"/>
          <w:lang w:eastAsia="zh-TW"/>
        </w:rPr>
        <w:t>Otherwise</w:t>
      </w:r>
      <w:r w:rsidRPr="00650425">
        <w:rPr>
          <w:rFonts w:ascii="Times New Roman" w:eastAsia="맑은 고딕" w:hAnsi="Times New Roman" w:cs="Times New Roman"/>
        </w:rPr>
        <w:t>, the following applies:</w:t>
      </w:r>
    </w:p>
    <w:p w:rsidR="00650425" w:rsidRPr="00650425" w:rsidRDefault="00650425" w:rsidP="00650425">
      <w:pPr>
        <w:pStyle w:val="Equation0"/>
        <w:ind w:left="1588"/>
        <w:rPr>
          <w:rFonts w:eastAsia="맑은 고딕"/>
          <w:sz w:val="20"/>
          <w:szCs w:val="20"/>
          <w:lang w:eastAsia="ko-KR"/>
        </w:rPr>
      </w:pPr>
      <w:proofErr w:type="gramStart"/>
      <w:r w:rsidRPr="00650425">
        <w:rPr>
          <w:rFonts w:eastAsia="맑은 고딕"/>
          <w:sz w:val="20"/>
          <w:szCs w:val="20"/>
          <w:lang w:eastAsia="ko-KR"/>
        </w:rPr>
        <w:t>mvLXN[</w:t>
      </w:r>
      <w:proofErr w:type="gramEnd"/>
      <w:r w:rsidRPr="00650425">
        <w:rPr>
          <w:rFonts w:eastAsia="맑은 고딕"/>
          <w:sz w:val="20"/>
          <w:szCs w:val="20"/>
          <w:lang w:eastAsia="ko-KR"/>
        </w:rPr>
        <w:t> 0 ] = 0</w:t>
      </w:r>
      <w:r w:rsidRPr="00650425">
        <w:rPr>
          <w:rFonts w:eastAsia="맑은 고딕"/>
          <w:sz w:val="20"/>
          <w:szCs w:val="20"/>
          <w:lang w:eastAsia="ko-KR"/>
        </w:rPr>
        <w:br/>
        <w:t>mvLXN[ 1 ] = 0</w:t>
      </w:r>
    </w:p>
    <w:p w:rsidR="00650425" w:rsidRPr="00650425" w:rsidRDefault="00650425" w:rsidP="00650425">
      <w:pPr>
        <w:tabs>
          <w:tab w:val="left" w:pos="1191"/>
          <w:tab w:val="left" w:pos="1985"/>
        </w:tabs>
        <w:spacing w:before="136"/>
        <w:ind w:left="704" w:hanging="403"/>
        <w:rPr>
          <w:rFonts w:ascii="Times New Roman" w:eastAsia="맑은 고딕" w:hAnsi="Times New Roman" w:cs="Times New Roman"/>
        </w:rPr>
      </w:pPr>
      <w:r w:rsidRPr="00650425">
        <w:rPr>
          <w:rFonts w:ascii="Times New Roman" w:eastAsia="맑은 고딕" w:hAnsi="Times New Roman" w:cs="Times New Roman"/>
          <w:lang w:val="en-GB"/>
        </w:rPr>
        <w:t>8.</w:t>
      </w:r>
      <w:r w:rsidRPr="00650425">
        <w:rPr>
          <w:rFonts w:ascii="Times New Roman" w:eastAsia="맑은 고딕" w:hAnsi="Times New Roman" w:cs="Times New Roman"/>
          <w:lang w:val="en-GB"/>
        </w:rPr>
        <w:tab/>
        <w:t xml:space="preserve">The following applies for the derivation of </w:t>
      </w:r>
      <w:proofErr w:type="gramStart"/>
      <w:r w:rsidRPr="00650425">
        <w:rPr>
          <w:rFonts w:ascii="Times New Roman" w:hAnsi="Times New Roman" w:cs="Times New Roman"/>
        </w:rPr>
        <w:t>mvpLX[</w:t>
      </w:r>
      <w:proofErr w:type="gramEnd"/>
      <w:r w:rsidRPr="00650425">
        <w:rPr>
          <w:rFonts w:ascii="Times New Roman" w:hAnsi="Times New Roman" w:cs="Times New Roman"/>
        </w:rPr>
        <w:t> 0 ] and mvpLX[ 1 ]:</w:t>
      </w:r>
    </w:p>
    <w:p w:rsidR="00650425" w:rsidRPr="00650425" w:rsidRDefault="00650425" w:rsidP="00650425">
      <w:pPr>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lang w:val="en-GB"/>
        </w:rPr>
      </w:pPr>
      <w:r w:rsidRPr="00650425">
        <w:rPr>
          <w:rFonts w:ascii="Times New Roman" w:hAnsi="Times New Roman" w:cs="Times New Roman"/>
          <w:lang w:val="en-GB"/>
        </w:rPr>
        <w:t>mvpLX[ 0 ] = Median( mvLXA[ 0 ], mvLXB[ 0 ], mvLXC[ 0 ] )</w:t>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39</w:t>
      </w:r>
      <w:r w:rsidRPr="00650425">
        <w:rPr>
          <w:rFonts w:ascii="Times New Roman" w:hAnsi="Times New Roman" w:cs="Times New Roman"/>
          <w:lang w:val="en-GB"/>
        </w:rPr>
        <w:fldChar w:fldCharType="end"/>
      </w:r>
      <w:r w:rsidRPr="00650425">
        <w:rPr>
          <w:rFonts w:ascii="Times New Roman" w:hAnsi="Times New Roman" w:cs="Times New Roman"/>
          <w:lang w:val="en-GB"/>
        </w:rPr>
        <w:t>)</w:t>
      </w:r>
      <w:r w:rsidRPr="00650425">
        <w:rPr>
          <w:rFonts w:ascii="Times New Roman" w:hAnsi="Times New Roman" w:cs="Times New Roman"/>
          <w:lang w:val="en-GB"/>
        </w:rPr>
        <w:br/>
        <w:t>mvpLX[ 1 ] = Median( mvLXA[ 1 ], mvLXB[ 1 ], mvLXC[ 1 ] )</w:t>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40</w:t>
      </w:r>
      <w:r w:rsidRPr="00650425">
        <w:rPr>
          <w:rFonts w:ascii="Times New Roman" w:hAnsi="Times New Roman" w:cs="Times New Roman"/>
          <w:lang w:val="en-GB"/>
        </w:rPr>
        <w:fldChar w:fldCharType="end"/>
      </w:r>
      <w:r w:rsidRPr="00650425">
        <w:rPr>
          <w:rFonts w:ascii="Times New Roman" w:hAnsi="Times New Roman" w:cs="Times New Roman"/>
          <w:lang w:val="en-GB"/>
        </w:rPr>
        <w:t>)</w:t>
      </w:r>
    </w:p>
    <w:p w:rsidR="006752DA" w:rsidRDefault="006752DA" w:rsidP="006752DA">
      <w:pPr>
        <w:pStyle w:val="Annex6"/>
        <w:tabs>
          <w:tab w:val="clear" w:pos="794"/>
        </w:tabs>
        <w:textAlignment w:val="auto"/>
        <w:rPr>
          <w:rFonts w:eastAsiaTheme="minorEastAsia" w:hint="eastAsia"/>
          <w:lang w:eastAsia="ko-KR"/>
        </w:rPr>
      </w:pPr>
      <w:bookmarkStart w:id="246" w:name="_Ref338405778"/>
    </w:p>
    <w:p w:rsidR="00650425" w:rsidRPr="00650425" w:rsidRDefault="006752DA" w:rsidP="006752DA">
      <w:pPr>
        <w:pStyle w:val="Annex6"/>
        <w:tabs>
          <w:tab w:val="clear" w:pos="794"/>
        </w:tabs>
        <w:textAlignment w:val="auto"/>
        <w:rPr>
          <w:rFonts w:eastAsia="Times New Roman"/>
        </w:rPr>
      </w:pPr>
      <w:r>
        <w:rPr>
          <w:rFonts w:eastAsiaTheme="minorEastAsia" w:hint="eastAsia"/>
          <w:lang w:eastAsia="ko-KR"/>
        </w:rPr>
        <w:t xml:space="preserve">J.8.2.1.7.2.1 </w:t>
      </w:r>
      <w:r w:rsidR="00650425" w:rsidRPr="00650425">
        <w:t>Derivation process for the disparity vector and the inter-view reference</w:t>
      </w:r>
      <w:bookmarkEnd w:id="246"/>
    </w:p>
    <w:p w:rsidR="00650425" w:rsidRPr="00650425" w:rsidRDefault="00650425" w:rsidP="00650425">
      <w:pPr>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 xml:space="preserve">Inputs to this process are depth reference view component depthPic, the location of a top-left sample </w:t>
      </w:r>
      <w:proofErr w:type="gramStart"/>
      <w:r w:rsidRPr="00650425">
        <w:rPr>
          <w:rFonts w:ascii="Times New Roman" w:eastAsia="Times New Roman" w:hAnsi="Times New Roman" w:cs="Times New Roman"/>
          <w:lang w:val="en-GB"/>
        </w:rPr>
        <w:t>( mbx1</w:t>
      </w:r>
      <w:proofErr w:type="gramEnd"/>
      <w:r w:rsidRPr="00650425">
        <w:rPr>
          <w:rFonts w:ascii="Times New Roman" w:eastAsia="Times New Roman" w:hAnsi="Times New Roman" w:cs="Times New Roman"/>
          <w:lang w:val="en-GB"/>
        </w:rPr>
        <w:t xml:space="preserve">, mby1 ) of the current macroblock and the listSuffixFlag. </w:t>
      </w:r>
    </w:p>
    <w:p w:rsidR="00650425" w:rsidRPr="00650425" w:rsidRDefault="00650425" w:rsidP="00650425">
      <w:pPr>
        <w:spacing w:before="136"/>
        <w:rPr>
          <w:rFonts w:ascii="Times New Roman" w:eastAsia="PMingLiU" w:hAnsi="Times New Roman" w:cs="Times New Roman"/>
          <w:lang w:eastAsia="zh-TW"/>
        </w:rPr>
      </w:pPr>
      <w:r w:rsidRPr="00650425">
        <w:rPr>
          <w:rFonts w:ascii="Times New Roman" w:eastAsia="Times New Roman" w:hAnsi="Times New Roman" w:cs="Times New Roman"/>
          <w:lang w:val="en-GB"/>
        </w:rPr>
        <w:t xml:space="preserve">Outputs of this process are </w:t>
      </w:r>
      <w:r w:rsidRPr="00650425">
        <w:rPr>
          <w:rFonts w:ascii="Times New Roman" w:eastAsia="PMingLiU" w:hAnsi="Times New Roman" w:cs="Times New Roman"/>
          <w:lang w:eastAsia="zh-TW"/>
        </w:rPr>
        <w:t>a picture InterViewPic, an offset vector dV and a variable interViewAvailable</w:t>
      </w:r>
    </w:p>
    <w:p w:rsidR="00650425" w:rsidRPr="00650425" w:rsidRDefault="00650425" w:rsidP="00650425">
      <w:pPr>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 xml:space="preserve">The variable interViewAvailable is set equal to 0. </w:t>
      </w:r>
    </w:p>
    <w:p w:rsidR="00650425" w:rsidRPr="00650425" w:rsidRDefault="00650425" w:rsidP="00650425">
      <w:pPr>
        <w:spacing w:before="136"/>
        <w:rPr>
          <w:rFonts w:ascii="Times New Roman" w:eastAsia="Times New Roman" w:hAnsi="Times New Roman" w:cs="Times New Roman"/>
          <w:lang w:val="en-GB"/>
        </w:rPr>
      </w:pPr>
      <w:r w:rsidRPr="00650425">
        <w:rPr>
          <w:rFonts w:ascii="Times New Roman" w:eastAsia="Times New Roman" w:hAnsi="Times New Roman" w:cs="Times New Roman"/>
          <w:lang w:val="en-GB"/>
        </w:rPr>
        <w:t>The following applies to derive an inter-view reference picture or inter-view only reference picture, InterViewPic, with X set to 1 when listSuffixFlag is 1 or 0 otherwise:</w:t>
      </w:r>
    </w:p>
    <w:p w:rsidR="00650425" w:rsidRPr="00650425" w:rsidRDefault="00650425" w:rsidP="00650425">
      <w:pPr>
        <w:keepLines/>
        <w:tabs>
          <w:tab w:val="left" w:pos="794"/>
          <w:tab w:val="left" w:pos="1191"/>
          <w:tab w:val="left" w:pos="1588"/>
          <w:tab w:val="left" w:pos="1985"/>
          <w:tab w:val="center" w:pos="4849"/>
          <w:tab w:val="right" w:pos="9696"/>
        </w:tabs>
        <w:spacing w:before="193" w:after="240"/>
        <w:ind w:left="794"/>
        <w:rPr>
          <w:rFonts w:ascii="Times New Roman" w:hAnsi="Times New Roman" w:cs="Times New Roman"/>
          <w:lang w:val="en-GB"/>
        </w:rPr>
      </w:pPr>
      <w:r w:rsidRPr="00650425">
        <w:rPr>
          <w:rFonts w:ascii="Times New Roman" w:hAnsi="Times New Roman" w:cs="Times New Roman"/>
          <w:lang w:val="en-GB"/>
        </w:rPr>
        <w:t>for( cIdx = 0;cIdx&lt;num_ref_idx_l0_active_minus1 + 1 &amp;&amp; !interViewAvailable; cIdx ++)</w:t>
      </w:r>
      <w:r w:rsidRPr="00650425">
        <w:rPr>
          <w:rFonts w:ascii="Times New Roman" w:hAnsi="Times New Roman" w:cs="Times New Roman"/>
          <w:lang w:val="en-GB"/>
        </w:rPr>
        <w:br/>
      </w:r>
      <w:r w:rsidRPr="00650425">
        <w:rPr>
          <w:rFonts w:ascii="Times New Roman" w:hAnsi="Times New Roman" w:cs="Times New Roman"/>
          <w:lang w:val="en-GB"/>
        </w:rPr>
        <w:tab/>
        <w:t>if ( view order index of RefPicList0[ cIdx ] is equal to 0) {</w:t>
      </w:r>
      <w:r w:rsidRPr="00650425">
        <w:rPr>
          <w:rFonts w:ascii="Times New Roman" w:hAnsi="Times New Roman" w:cs="Times New Roman"/>
          <w:lang w:val="en-GB"/>
        </w:rPr>
        <w:br/>
      </w:r>
      <w:r w:rsidRPr="00650425">
        <w:rPr>
          <w:rFonts w:ascii="Times New Roman" w:hAnsi="Times New Roman" w:cs="Times New Roman"/>
          <w:lang w:val="en-GB"/>
        </w:rPr>
        <w:tab/>
      </w:r>
      <w:r w:rsidRPr="00650425">
        <w:rPr>
          <w:rFonts w:ascii="Times New Roman" w:hAnsi="Times New Roman" w:cs="Times New Roman"/>
          <w:lang w:val="en-GB"/>
        </w:rPr>
        <w:tab/>
        <w:t>InterViewPic = RefPicList0[ cIdx ]</w:t>
      </w:r>
      <w:r w:rsidRPr="00650425">
        <w:rPr>
          <w:rFonts w:ascii="Times New Roman" w:hAnsi="Times New Roman" w:cs="Times New Roman"/>
          <w:lang w:val="en-GB"/>
        </w:rPr>
        <w:tab/>
      </w:r>
      <w:r w:rsidRPr="00650425">
        <w:rPr>
          <w:rFonts w:ascii="Times New Roman" w:hAnsi="Times New Roman" w:cs="Times New Roman"/>
          <w:lang w:val="en-GB"/>
        </w:rPr>
        <w:tab/>
        <w:t>(J-</w:t>
      </w:r>
      <w:r w:rsidRPr="00650425">
        <w:rPr>
          <w:rFonts w:ascii="Times New Roman" w:hAnsi="Times New Roman" w:cs="Times New Roman"/>
          <w:lang w:val="en-GB"/>
        </w:rPr>
        <w:fldChar w:fldCharType="begin"/>
      </w:r>
      <w:r w:rsidRPr="00650425">
        <w:rPr>
          <w:rFonts w:ascii="Times New Roman" w:hAnsi="Times New Roman" w:cs="Times New Roman"/>
          <w:lang w:val="en-GB"/>
        </w:rPr>
        <w:instrText xml:space="preserve"> SEQ Equation  \* ARABIC \n </w:instrText>
      </w:r>
      <w:r w:rsidRPr="00650425">
        <w:rPr>
          <w:rFonts w:ascii="Times New Roman" w:hAnsi="Times New Roman" w:cs="Times New Roman"/>
          <w:lang w:val="en-GB"/>
        </w:rPr>
        <w:fldChar w:fldCharType="separate"/>
      </w:r>
      <w:r w:rsidRPr="00650425">
        <w:rPr>
          <w:rFonts w:ascii="Times New Roman" w:hAnsi="Times New Roman" w:cs="Times New Roman"/>
          <w:noProof/>
          <w:lang w:val="en-GB"/>
        </w:rPr>
        <w:t>41</w:t>
      </w:r>
      <w:r w:rsidRPr="00650425">
        <w:rPr>
          <w:rFonts w:ascii="Times New Roman" w:hAnsi="Times New Roman" w:cs="Times New Roman"/>
          <w:lang w:val="en-GB"/>
        </w:rPr>
        <w:fldChar w:fldCharType="end"/>
      </w:r>
      <w:r w:rsidRPr="00650425">
        <w:rPr>
          <w:rFonts w:ascii="Times New Roman" w:hAnsi="Times New Roman" w:cs="Times New Roman"/>
          <w:lang w:val="en-GB"/>
        </w:rPr>
        <w:t>)</w:t>
      </w:r>
      <w:r w:rsidRPr="00650425">
        <w:rPr>
          <w:rFonts w:ascii="Times New Roman" w:hAnsi="Times New Roman" w:cs="Times New Roman"/>
          <w:lang w:val="en-GB"/>
        </w:rPr>
        <w:br/>
      </w:r>
      <w:r w:rsidRPr="00650425">
        <w:rPr>
          <w:rFonts w:ascii="Times New Roman" w:hAnsi="Times New Roman" w:cs="Times New Roman"/>
          <w:lang w:val="en-GB"/>
        </w:rPr>
        <w:tab/>
      </w:r>
      <w:r w:rsidRPr="00650425">
        <w:rPr>
          <w:rFonts w:ascii="Times New Roman" w:hAnsi="Times New Roman" w:cs="Times New Roman"/>
          <w:lang w:val="en-GB"/>
        </w:rPr>
        <w:tab/>
        <w:t>interViewAvailable = 1</w:t>
      </w:r>
      <w:r w:rsidRPr="00650425">
        <w:rPr>
          <w:rFonts w:ascii="Times New Roman" w:hAnsi="Times New Roman" w:cs="Times New Roman"/>
          <w:lang w:val="en-GB"/>
        </w:rPr>
        <w:br/>
      </w:r>
      <w:r w:rsidRPr="00650425">
        <w:rPr>
          <w:rFonts w:ascii="Times New Roman" w:hAnsi="Times New Roman" w:cs="Times New Roman"/>
          <w:lang w:val="en-GB"/>
        </w:rPr>
        <w:tab/>
        <w:t>}</w:t>
      </w:r>
    </w:p>
    <w:p w:rsidR="00650425" w:rsidRPr="00650425" w:rsidRDefault="00650425" w:rsidP="00650425">
      <w:pPr>
        <w:tabs>
          <w:tab w:val="left" w:pos="794"/>
          <w:tab w:val="left" w:pos="1191"/>
          <w:tab w:val="left" w:pos="1588"/>
          <w:tab w:val="left" w:pos="1985"/>
        </w:tabs>
        <w:spacing w:before="136"/>
        <w:rPr>
          <w:rFonts w:ascii="Times New Roman" w:hAnsi="Times New Roman" w:cs="Times New Roman"/>
        </w:rPr>
      </w:pPr>
      <w:r w:rsidRPr="00650425">
        <w:rPr>
          <w:rFonts w:ascii="Times New Roman" w:eastAsia="Times New Roman" w:hAnsi="Times New Roman" w:cs="Times New Roman"/>
          <w:lang w:val="en-GB"/>
        </w:rPr>
        <w:t xml:space="preserve">When </w:t>
      </w:r>
      <w:r w:rsidRPr="00650425">
        <w:rPr>
          <w:rFonts w:ascii="Times New Roman" w:hAnsi="Times New Roman" w:cs="Times New Roman"/>
          <w:lang w:val="en-GB"/>
        </w:rPr>
        <w:t>interViewAvailable</w:t>
      </w:r>
      <w:r w:rsidRPr="00650425">
        <w:rPr>
          <w:rFonts w:ascii="Times New Roman" w:eastAsia="Times New Roman" w:hAnsi="Times New Roman" w:cs="Times New Roman"/>
          <w:lang w:val="en-GB"/>
        </w:rPr>
        <w:t xml:space="preserve"> is equal to 1, </w:t>
      </w:r>
      <w:r w:rsidRPr="00650425">
        <w:rPr>
          <w:rFonts w:ascii="Times New Roman" w:hAnsi="Times New Roman" w:cs="Times New Roman"/>
          <w:bCs/>
          <w:lang w:eastAsia="ja-JP"/>
        </w:rPr>
        <w:t xml:space="preserve">the depth-based </w:t>
      </w:r>
      <w:r w:rsidRPr="00650425">
        <w:rPr>
          <w:rFonts w:ascii="Times New Roman" w:hAnsi="Times New Roman" w:cs="Times New Roman"/>
          <w:lang w:val="en-GB"/>
        </w:rPr>
        <w:t>disparity</w:t>
      </w:r>
      <w:r w:rsidRPr="00650425">
        <w:rPr>
          <w:rFonts w:ascii="Times New Roman" w:hAnsi="Times New Roman" w:cs="Times New Roman"/>
          <w:bCs/>
          <w:lang w:eastAsia="ja-JP"/>
        </w:rPr>
        <w:t xml:space="preserve"> value derivation process in subclause </w:t>
      </w:r>
      <w:fldSimple w:instr=" REF _Ref365379271 \r \h  \* MERGEFORMAT ">
        <w:r w:rsidRPr="00650425">
          <w:rPr>
            <w:rFonts w:ascii="Times New Roman" w:hAnsi="Times New Roman" w:cs="Times New Roman"/>
            <w:bCs/>
            <w:lang w:eastAsia="ja-JP"/>
          </w:rPr>
          <w:t>J.8.2.1.1</w:t>
        </w:r>
      </w:fldSimple>
      <w:r w:rsidRPr="00650425">
        <w:rPr>
          <w:rFonts w:ascii="Times New Roman" w:eastAsia="Times New Roman" w:hAnsi="Times New Roman" w:cs="Times New Roman"/>
          <w:lang w:val="en-GB"/>
        </w:rPr>
        <w:t xml:space="preserve"> is invoked with depthPic equal to DepthCurrPic, textureX equal to mbx1, textureY equal to mby1, tBlWidth equal to</w:t>
      </w:r>
      <w:r w:rsidRPr="00650425" w:rsidDel="007361AB">
        <w:rPr>
          <w:rFonts w:ascii="Times New Roman" w:eastAsia="Times New Roman" w:hAnsi="Times New Roman" w:cs="Times New Roman"/>
          <w:lang w:val="en-GB"/>
        </w:rPr>
        <w:t xml:space="preserve"> </w:t>
      </w:r>
      <w:r w:rsidRPr="00650425">
        <w:rPr>
          <w:rFonts w:ascii="Times New Roman" w:eastAsia="Times New Roman" w:hAnsi="Times New Roman" w:cs="Times New Roman"/>
          <w:lang w:val="en-GB"/>
        </w:rPr>
        <w:t>16, tBlHeight equal to</w:t>
      </w:r>
      <w:r w:rsidRPr="00650425" w:rsidDel="007361AB">
        <w:rPr>
          <w:rFonts w:ascii="Times New Roman" w:eastAsia="Times New Roman" w:hAnsi="Times New Roman" w:cs="Times New Roman"/>
          <w:lang w:val="en-GB"/>
        </w:rPr>
        <w:t xml:space="preserve"> </w:t>
      </w:r>
      <w:r w:rsidRPr="00650425">
        <w:rPr>
          <w:rFonts w:ascii="Times New Roman" w:eastAsia="Times New Roman" w:hAnsi="Times New Roman" w:cs="Times New Roman"/>
          <w:lang w:val="en-GB"/>
        </w:rPr>
        <w:t>16, srcViewId equal to view_id and refViewId equal to view_id of InterViewPic as inputs and the output assigned to dV.</w:t>
      </w:r>
    </w:p>
    <w:p w:rsidR="006752DA" w:rsidRDefault="006752DA" w:rsidP="006752DA">
      <w:pPr>
        <w:pStyle w:val="Annex4"/>
        <w:tabs>
          <w:tab w:val="clear" w:pos="720"/>
          <w:tab w:val="clear" w:pos="794"/>
          <w:tab w:val="clear" w:pos="1588"/>
          <w:tab w:val="left" w:pos="964"/>
          <w:tab w:val="left" w:pos="2200"/>
        </w:tabs>
        <w:textAlignment w:val="auto"/>
        <w:rPr>
          <w:rFonts w:eastAsiaTheme="minorEastAsia" w:hint="eastAsia"/>
          <w:lang w:val="en-US" w:eastAsia="ko-KR"/>
        </w:rPr>
      </w:pPr>
      <w:bookmarkStart w:id="247" w:name="_Ref364957986"/>
    </w:p>
    <w:p w:rsidR="00650425" w:rsidRPr="00650425" w:rsidRDefault="006752DA" w:rsidP="006752DA">
      <w:pPr>
        <w:pStyle w:val="Annex4"/>
        <w:tabs>
          <w:tab w:val="clear" w:pos="720"/>
          <w:tab w:val="clear" w:pos="794"/>
          <w:tab w:val="clear" w:pos="1588"/>
          <w:tab w:val="left" w:pos="964"/>
          <w:tab w:val="left" w:pos="2200"/>
        </w:tabs>
        <w:textAlignment w:val="auto"/>
        <w:rPr>
          <w:rFonts w:eastAsia="MS Mincho"/>
        </w:rPr>
      </w:pPr>
      <w:r>
        <w:rPr>
          <w:rFonts w:eastAsiaTheme="minorEastAsia" w:hint="eastAsia"/>
          <w:lang w:val="en-US" w:eastAsia="ko-KR"/>
        </w:rPr>
        <w:t xml:space="preserve">J.8.2.1.8 </w:t>
      </w:r>
      <w:del w:id="248" w:author="Samsung" w:date="2013-10-16T14:21:00Z">
        <w:r w:rsidR="00650425" w:rsidRPr="00650425" w:rsidDel="007A5279">
          <w:rPr>
            <w:rFonts w:eastAsia="MS Mincho"/>
          </w:rPr>
          <w:delText xml:space="preserve">Macroblock-level neighbouring </w:delText>
        </w:r>
      </w:del>
      <w:ins w:id="249" w:author="Samsung" w:date="2013-10-16T14:21:00Z">
        <w:r w:rsidR="007A5279">
          <w:rPr>
            <w:rFonts w:eastAsiaTheme="minorEastAsia" w:hint="eastAsia"/>
            <w:lang w:eastAsia="ko-KR"/>
          </w:rPr>
          <w:t>N</w:t>
        </w:r>
        <w:r w:rsidR="007A5279" w:rsidRPr="00650425">
          <w:rPr>
            <w:rFonts w:eastAsia="MS Mincho"/>
          </w:rPr>
          <w:t xml:space="preserve">eighbouring </w:t>
        </w:r>
      </w:ins>
      <w:r w:rsidR="00650425" w:rsidRPr="00650425">
        <w:rPr>
          <w:rFonts w:eastAsia="MS Mincho"/>
        </w:rPr>
        <w:t>block based disparity vector derivation process</w:t>
      </w:r>
      <w:bookmarkEnd w:id="247"/>
      <w:r w:rsidR="00650425" w:rsidRPr="00650425">
        <w:rPr>
          <w:rFonts w:eastAsia="MS Mincho"/>
        </w:rPr>
        <w:t xml:space="preserve"> </w:t>
      </w:r>
    </w:p>
    <w:p w:rsidR="00650425" w:rsidRPr="00650425" w:rsidRDefault="00650425" w:rsidP="00650425">
      <w:pPr>
        <w:spacing w:before="136"/>
        <w:rPr>
          <w:rFonts w:ascii="Times New Roman" w:hAnsi="Times New Roman" w:cs="Times New Roman"/>
        </w:rPr>
      </w:pPr>
      <w:r w:rsidRPr="00650425">
        <w:rPr>
          <w:rFonts w:ascii="Times New Roman" w:hAnsi="Times New Roman" w:cs="Times New Roman"/>
        </w:rPr>
        <w:t>Input to this process is a macroblock currMB.</w:t>
      </w:r>
    </w:p>
    <w:p w:rsidR="00650425" w:rsidRPr="00650425" w:rsidRDefault="00650425" w:rsidP="00650425">
      <w:pPr>
        <w:spacing w:before="136"/>
        <w:rPr>
          <w:rFonts w:ascii="Times New Roman" w:hAnsi="Times New Roman" w:cs="Times New Roman"/>
        </w:rPr>
      </w:pPr>
      <w:r w:rsidRPr="00650425">
        <w:rPr>
          <w:rFonts w:ascii="Times New Roman" w:hAnsi="Times New Roman" w:cs="Times New Roman"/>
        </w:rPr>
        <w:t xml:space="preserve">Let the variable availableDvFlag equal to 0, </w:t>
      </w:r>
      <w:proofErr w:type="gramStart"/>
      <w:r w:rsidRPr="00650425">
        <w:rPr>
          <w:rFonts w:ascii="Times New Roman" w:hAnsi="Times New Roman" w:cs="Times New Roman"/>
        </w:rPr>
        <w:t>( xP</w:t>
      </w:r>
      <w:proofErr w:type="gramEnd"/>
      <w:r w:rsidRPr="00650425">
        <w:rPr>
          <w:rFonts w:ascii="Times New Roman" w:hAnsi="Times New Roman" w:cs="Times New Roman"/>
        </w:rPr>
        <w:t>, yP ) be equal to the output of the subclause 6.4.2.1 (the location of upper-left luma sample for currMB partition 0).</w:t>
      </w:r>
    </w:p>
    <w:p w:rsidR="00650425" w:rsidRPr="00650425" w:rsidRDefault="00650425" w:rsidP="00650425">
      <w:pPr>
        <w:spacing w:before="136"/>
        <w:rPr>
          <w:rFonts w:ascii="Times New Roman" w:hAnsi="Times New Roman" w:cs="Times New Roman"/>
        </w:rPr>
      </w:pPr>
      <w:r w:rsidRPr="00650425">
        <w:rPr>
          <w:rFonts w:ascii="Times New Roman" w:hAnsi="Times New Roman" w:cs="Times New Roman"/>
        </w:rPr>
        <w:t>The variables dvMBCur and DvMBX are derived as specified by the following ordered steps:</w:t>
      </w:r>
    </w:p>
    <w:p w:rsidR="00650425" w:rsidRPr="00650425" w:rsidRDefault="00650425" w:rsidP="00650425">
      <w:pPr>
        <w:spacing w:before="136"/>
        <w:ind w:left="400"/>
        <w:rPr>
          <w:rFonts w:ascii="Times New Roman" w:hAnsi="Times New Roman" w:cs="Times New Roman"/>
        </w:rPr>
      </w:pPr>
      <w:r w:rsidRPr="00650425">
        <w:rPr>
          <w:rFonts w:ascii="Times New Roman" w:hAnsi="Times New Roman" w:cs="Times New Roman"/>
        </w:rPr>
        <w:t>1.</w:t>
      </w:r>
      <w:r w:rsidRPr="00650425">
        <w:rPr>
          <w:rFonts w:ascii="Times New Roman" w:hAnsi="Times New Roman" w:cs="Times New Roman"/>
        </w:rPr>
        <w:tab/>
        <w:t>For each X from 0 to 1, the following steps apply in order.</w:t>
      </w:r>
    </w:p>
    <w:p w:rsidR="00650425" w:rsidRPr="00650425" w:rsidRDefault="00650425" w:rsidP="00650425">
      <w:pPr>
        <w:tabs>
          <w:tab w:val="left" w:pos="400"/>
          <w:tab w:val="left" w:pos="1191"/>
          <w:tab w:val="left" w:pos="1588"/>
          <w:tab w:val="left" w:pos="1985"/>
        </w:tabs>
        <w:spacing w:before="136"/>
        <w:ind w:left="1205" w:hanging="405"/>
        <w:rPr>
          <w:rFonts w:ascii="Times New Roman" w:hAnsi="Times New Roman" w:cs="Times New Roman"/>
        </w:rPr>
      </w:pPr>
      <w:r w:rsidRPr="00650425">
        <w:rPr>
          <w:rFonts w:ascii="Times New Roman" w:hAnsi="Times New Roman" w:cs="Times New Roman"/>
        </w:rPr>
        <w:t>–</w:t>
      </w:r>
      <w:r w:rsidRPr="00650425">
        <w:rPr>
          <w:rFonts w:ascii="Times New Roman" w:hAnsi="Times New Roman" w:cs="Times New Roman"/>
        </w:rPr>
        <w:tab/>
        <w:t xml:space="preserve">When availableDvFlag is equal to 0 and </w:t>
      </w:r>
      <w:proofErr w:type="gramStart"/>
      <w:r w:rsidRPr="00650425">
        <w:rPr>
          <w:rFonts w:ascii="Times New Roman" w:hAnsi="Times New Roman" w:cs="Times New Roman"/>
        </w:rPr>
        <w:t>RefPicListY[</w:t>
      </w:r>
      <w:proofErr w:type="gramEnd"/>
      <w:r w:rsidRPr="00650425">
        <w:rPr>
          <w:rFonts w:ascii="Times New Roman" w:hAnsi="Times New Roman" w:cs="Times New Roman"/>
        </w:rPr>
        <w:t> 0 ] is available (with Y equal to 1-X), the following applies:</w:t>
      </w:r>
    </w:p>
    <w:p w:rsidR="00650425" w:rsidRPr="00650425" w:rsidRDefault="00650425" w:rsidP="00650425">
      <w:pPr>
        <w:tabs>
          <w:tab w:val="left" w:pos="400"/>
          <w:tab w:val="left" w:pos="1191"/>
          <w:tab w:val="left" w:pos="1588"/>
          <w:tab w:val="left" w:pos="1985"/>
        </w:tabs>
        <w:spacing w:before="136"/>
        <w:ind w:left="1596" w:hanging="405"/>
        <w:rPr>
          <w:rFonts w:ascii="Times New Roman" w:hAnsi="Times New Roman" w:cs="Times New Roman"/>
        </w:rPr>
      </w:pPr>
      <w:r w:rsidRPr="00650425">
        <w:rPr>
          <w:rFonts w:ascii="Times New Roman" w:hAnsi="Times New Roman" w:cs="Times New Roman"/>
        </w:rPr>
        <w:t>–</w:t>
      </w:r>
      <w:r w:rsidRPr="00650425">
        <w:rPr>
          <w:rFonts w:ascii="Times New Roman" w:hAnsi="Times New Roman" w:cs="Times New Roman"/>
        </w:rPr>
        <w:tab/>
        <w:t xml:space="preserve">Set refPicListCol0 to the reference picture list 0 of </w:t>
      </w:r>
      <w:proofErr w:type="gramStart"/>
      <w:r w:rsidRPr="00650425">
        <w:rPr>
          <w:rFonts w:ascii="Times New Roman" w:hAnsi="Times New Roman" w:cs="Times New Roman"/>
        </w:rPr>
        <w:t>RefPicListY[</w:t>
      </w:r>
      <w:proofErr w:type="gramEnd"/>
      <w:r w:rsidRPr="00650425">
        <w:rPr>
          <w:rFonts w:ascii="Times New Roman" w:hAnsi="Times New Roman" w:cs="Times New Roman"/>
        </w:rPr>
        <w:t> 0 ].</w:t>
      </w:r>
    </w:p>
    <w:p w:rsidR="00650425" w:rsidRPr="00650425" w:rsidRDefault="00650425" w:rsidP="00650425">
      <w:pPr>
        <w:tabs>
          <w:tab w:val="left" w:pos="400"/>
          <w:tab w:val="left" w:pos="1191"/>
          <w:tab w:val="left" w:pos="1588"/>
          <w:tab w:val="left" w:pos="1985"/>
        </w:tabs>
        <w:spacing w:before="136"/>
        <w:ind w:left="1605" w:hanging="405"/>
        <w:rPr>
          <w:rFonts w:ascii="Times New Roman" w:hAnsi="Times New Roman" w:cs="Times New Roman"/>
        </w:rPr>
      </w:pPr>
      <w:r w:rsidRPr="00650425">
        <w:rPr>
          <w:rFonts w:ascii="Times New Roman" w:hAnsi="Times New Roman" w:cs="Times New Roman"/>
        </w:rPr>
        <w:t>–</w:t>
      </w:r>
      <w:r w:rsidRPr="00650425">
        <w:rPr>
          <w:rFonts w:ascii="Times New Roman" w:hAnsi="Times New Roman" w:cs="Times New Roman"/>
        </w:rPr>
        <w:tab/>
        <w:t xml:space="preserve">mvColL0 and refIdxColL0 are set to the motion vector mvL0 and reference index refIdxL0 that have been assigned to the block covering ( xP + 16, yP + 16 ) in picture RefPicListY[ 0 ], respectively. </w:t>
      </w:r>
    </w:p>
    <w:p w:rsidR="00650425" w:rsidRPr="00650425" w:rsidRDefault="00650425" w:rsidP="00650425">
      <w:pPr>
        <w:tabs>
          <w:tab w:val="left" w:pos="400"/>
          <w:tab w:val="left" w:pos="1191"/>
          <w:tab w:val="left" w:pos="1588"/>
          <w:tab w:val="left" w:pos="1985"/>
        </w:tabs>
        <w:spacing w:before="136"/>
        <w:ind w:left="1605" w:hanging="405"/>
        <w:rPr>
          <w:rFonts w:ascii="Times New Roman" w:hAnsi="Times New Roman" w:cs="Times New Roman"/>
        </w:rPr>
      </w:pPr>
      <w:r w:rsidRPr="00650425">
        <w:rPr>
          <w:rFonts w:ascii="Times New Roman" w:hAnsi="Times New Roman" w:cs="Times New Roman"/>
        </w:rPr>
        <w:t>–</w:t>
      </w:r>
      <w:r w:rsidRPr="00650425">
        <w:rPr>
          <w:rFonts w:ascii="Times New Roman" w:hAnsi="Times New Roman" w:cs="Times New Roman"/>
        </w:rPr>
        <w:tab/>
        <w:t xml:space="preserve">When refPicListCol0[ refIdxColL0 ] is available, the view order index of refPicListCol0[ refIdxColL0 ] is unequal to the view_idx, and mvColL0[ 0 ] is unequal to 0, dvMBCur is set to mvColL0[ 0 ] and availableDvFlag is set to 1. </w:t>
      </w:r>
    </w:p>
    <w:p w:rsidR="00650425" w:rsidRPr="00650425" w:rsidDel="002E16D2" w:rsidRDefault="00650425" w:rsidP="00650425">
      <w:pPr>
        <w:spacing w:before="136"/>
        <w:ind w:left="400"/>
        <w:rPr>
          <w:del w:id="250" w:author="Samsung" w:date="2013-10-16T14:05:00Z"/>
          <w:rFonts w:ascii="Times New Roman" w:hAnsi="Times New Roman" w:cs="Times New Roman"/>
        </w:rPr>
      </w:pPr>
      <w:del w:id="251" w:author="Samsung" w:date="2013-10-16T14:05:00Z">
        <w:r w:rsidRPr="00650425" w:rsidDel="002E16D2">
          <w:rPr>
            <w:rFonts w:ascii="Times New Roman" w:hAnsi="Times New Roman" w:cs="Times New Roman"/>
          </w:rPr>
          <w:delText>2.</w:delText>
        </w:r>
        <w:r w:rsidRPr="00650425" w:rsidDel="002E16D2">
          <w:rPr>
            <w:rFonts w:ascii="Times New Roman" w:hAnsi="Times New Roman" w:cs="Times New Roman"/>
          </w:rPr>
          <w:tab/>
          <w:delText>For each N being A, B, C and D, as specified in subclause 8.4.1.3.2 and its reference index refIdxL0N and motion vector mvL0N, when availableDvFlag is equal to 0, the following applies:</w:delText>
        </w:r>
      </w:del>
    </w:p>
    <w:p w:rsidR="00650425" w:rsidRPr="00650425" w:rsidDel="002E16D2" w:rsidRDefault="00650425" w:rsidP="00650425">
      <w:pPr>
        <w:tabs>
          <w:tab w:val="left" w:pos="400"/>
          <w:tab w:val="left" w:pos="1191"/>
          <w:tab w:val="left" w:pos="1588"/>
          <w:tab w:val="left" w:pos="1985"/>
        </w:tabs>
        <w:spacing w:before="136"/>
        <w:ind w:left="1205" w:hanging="405"/>
        <w:rPr>
          <w:del w:id="252" w:author="Samsung" w:date="2013-10-16T14:05:00Z"/>
          <w:rFonts w:ascii="Times New Roman" w:hAnsi="Times New Roman" w:cs="Times New Roman"/>
        </w:rPr>
      </w:pPr>
      <w:del w:id="253" w:author="Samsung" w:date="2013-10-16T14:05:00Z">
        <w:r w:rsidRPr="00650425" w:rsidDel="002E16D2">
          <w:rPr>
            <w:rFonts w:ascii="Times New Roman" w:hAnsi="Times New Roman" w:cs="Times New Roman"/>
          </w:rPr>
          <w:delText>–</w:delText>
        </w:r>
        <w:r w:rsidRPr="00650425" w:rsidDel="002E16D2">
          <w:rPr>
            <w:rFonts w:ascii="Times New Roman" w:hAnsi="Times New Roman" w:cs="Times New Roman"/>
          </w:rPr>
          <w:tab/>
          <w:delText xml:space="preserve">When RefPicList0[ refIdxL0N ] is available and the view order index of RefPicList0[ refIdxL0N ] is unequal to the view_idx, and mvL0N[ 0 ] is unequal to 0, dvMBCur is set to mvL0N[ 0 ] and availableDvFlag is set to 1. </w:delText>
        </w:r>
      </w:del>
    </w:p>
    <w:p w:rsidR="00650425" w:rsidRPr="00650425" w:rsidRDefault="00650425" w:rsidP="00650425">
      <w:pPr>
        <w:spacing w:before="136"/>
        <w:ind w:left="400"/>
        <w:rPr>
          <w:rFonts w:ascii="Times New Roman" w:hAnsi="Times New Roman" w:cs="Times New Roman"/>
        </w:rPr>
      </w:pPr>
      <w:del w:id="254" w:author="Samsung" w:date="2013-10-16T14:41:00Z">
        <w:r w:rsidRPr="00650425" w:rsidDel="00741D1A">
          <w:rPr>
            <w:rFonts w:ascii="Times New Roman" w:hAnsi="Times New Roman" w:cs="Times New Roman"/>
          </w:rPr>
          <w:delText>3</w:delText>
        </w:r>
      </w:del>
      <w:ins w:id="255" w:author="Samsung" w:date="2013-10-16T14:41:00Z">
        <w:r w:rsidR="00741D1A">
          <w:rPr>
            <w:rFonts w:ascii="Times New Roman" w:hAnsi="Times New Roman" w:cs="Times New Roman" w:hint="eastAsia"/>
          </w:rPr>
          <w:t>2</w:t>
        </w:r>
      </w:ins>
      <w:r w:rsidRPr="00650425">
        <w:rPr>
          <w:rFonts w:ascii="Times New Roman" w:hAnsi="Times New Roman" w:cs="Times New Roman"/>
        </w:rPr>
        <w:t>.</w:t>
      </w:r>
      <w:r w:rsidRPr="00650425">
        <w:rPr>
          <w:rFonts w:ascii="Times New Roman" w:hAnsi="Times New Roman" w:cs="Times New Roman"/>
        </w:rPr>
        <w:tab/>
        <w:t>When availableDvFlag is equal to 0, dvMBCur is set to DvMBX.</w:t>
      </w:r>
    </w:p>
    <w:p w:rsidR="00650425" w:rsidRPr="00650425" w:rsidDel="002E16D2" w:rsidRDefault="00650425" w:rsidP="002E16D2">
      <w:pPr>
        <w:spacing w:before="136"/>
        <w:ind w:left="400"/>
        <w:rPr>
          <w:del w:id="256" w:author="Samsung" w:date="2013-10-16T14:05:00Z"/>
          <w:rFonts w:ascii="Times New Roman" w:hAnsi="Times New Roman" w:cs="Times New Roman"/>
        </w:rPr>
      </w:pPr>
      <w:del w:id="257" w:author="Samsung" w:date="2013-10-16T14:41:00Z">
        <w:r w:rsidRPr="00650425" w:rsidDel="00741D1A">
          <w:rPr>
            <w:rFonts w:ascii="Times New Roman" w:hAnsi="Times New Roman" w:cs="Times New Roman"/>
          </w:rPr>
          <w:delText>4.</w:delText>
        </w:r>
      </w:del>
      <w:del w:id="258" w:author="Samsung" w:date="2013-10-16T14:05:00Z">
        <w:r w:rsidRPr="00650425" w:rsidDel="002E16D2">
          <w:rPr>
            <w:rFonts w:ascii="Times New Roman" w:hAnsi="Times New Roman" w:cs="Times New Roman"/>
          </w:rPr>
          <w:tab/>
          <w:delText>When seq_view_synthesis_flag is equal to 1, the following steps apply in order.</w:delText>
        </w:r>
      </w:del>
    </w:p>
    <w:p w:rsidR="00650425" w:rsidRPr="00650425" w:rsidDel="002E16D2" w:rsidRDefault="00650425" w:rsidP="002E16D2">
      <w:pPr>
        <w:spacing w:before="136"/>
        <w:ind w:left="400"/>
        <w:rPr>
          <w:del w:id="259" w:author="Samsung" w:date="2013-10-16T14:05:00Z"/>
          <w:rFonts w:ascii="Times New Roman" w:hAnsi="Times New Roman" w:cs="Times New Roman"/>
        </w:rPr>
      </w:pPr>
      <w:del w:id="260" w:author="Samsung" w:date="2013-10-16T14:05:00Z">
        <w:r w:rsidRPr="00650425" w:rsidDel="002E16D2">
          <w:rPr>
            <w:rFonts w:ascii="Times New Roman" w:hAnsi="Times New Roman" w:cs="Times New Roman"/>
          </w:rPr>
          <w:delText>–</w:delText>
        </w:r>
        <w:r w:rsidRPr="00650425" w:rsidDel="002E16D2">
          <w:rPr>
            <w:rFonts w:ascii="Times New Roman" w:hAnsi="Times New Roman" w:cs="Times New Roman"/>
          </w:rPr>
          <w:tab/>
          <w:delText>The variables currIndex and refIndex are derived by:</w:delText>
        </w:r>
      </w:del>
    </w:p>
    <w:p w:rsidR="00650425" w:rsidRPr="00650425" w:rsidDel="002E16D2" w:rsidRDefault="00650425" w:rsidP="002E16D2">
      <w:pPr>
        <w:spacing w:before="136"/>
        <w:ind w:left="400"/>
        <w:rPr>
          <w:del w:id="261" w:author="Samsung" w:date="2013-10-16T14:05:00Z"/>
          <w:rFonts w:ascii="Times New Roman" w:eastAsia="Times New Roman" w:hAnsi="Times New Roman" w:cs="Times New Roman"/>
          <w:lang w:val="en-GB"/>
        </w:rPr>
      </w:pPr>
      <w:del w:id="262" w:author="Samsung" w:date="2013-10-16T14:05:00Z">
        <w:r w:rsidRPr="00650425" w:rsidDel="002E16D2">
          <w:rPr>
            <w:rFonts w:ascii="Times New Roman" w:eastAsia="Times New Roman" w:hAnsi="Times New Roman" w:cs="Times New Roman"/>
            <w:lang w:val="en-GB"/>
          </w:rPr>
          <w:delText>currIndex = ViewIdTo3DVAcquisitionParamIndex( view_id of the current view )</w:delText>
        </w:r>
        <w:r w:rsidRPr="00650425" w:rsidDel="002E16D2">
          <w:rPr>
            <w:rFonts w:ascii="Times New Roman" w:eastAsia="Times New Roman" w:hAnsi="Times New Roman" w:cs="Times New Roman"/>
            <w:lang w:val="en-GB"/>
          </w:rPr>
          <w:br/>
          <w:delText>refIndex = ViewIdTo3DVAcquisitionParamIndex( view_id of DepthCurrPic )</w:delText>
        </w:r>
        <w:r w:rsidRPr="00650425" w:rsidDel="002E16D2">
          <w:rPr>
            <w:rFonts w:ascii="Times New Roman" w:hAnsi="Times New Roman" w:cs="Times New Roman"/>
            <w:lang w:val="en-GB"/>
          </w:rPr>
          <w:tab/>
          <w:delText>(J-</w:delText>
        </w:r>
        <w:r w:rsidRPr="00650425" w:rsidDel="002E16D2">
          <w:rPr>
            <w:rFonts w:ascii="Times New Roman" w:hAnsi="Times New Roman" w:cs="Times New Roman"/>
            <w:lang w:val="en-GB"/>
          </w:rPr>
          <w:fldChar w:fldCharType="begin"/>
        </w:r>
        <w:r w:rsidRPr="00650425" w:rsidDel="002E16D2">
          <w:rPr>
            <w:rFonts w:ascii="Times New Roman" w:hAnsi="Times New Roman" w:cs="Times New Roman"/>
            <w:lang w:val="en-GB"/>
          </w:rPr>
          <w:delInstrText xml:space="preserve"> SEQ Equation  \* ARABIC \n </w:delInstrText>
        </w:r>
        <w:r w:rsidRPr="00650425" w:rsidDel="002E16D2">
          <w:rPr>
            <w:rFonts w:ascii="Times New Roman" w:hAnsi="Times New Roman" w:cs="Times New Roman"/>
            <w:lang w:val="en-GB"/>
          </w:rPr>
          <w:fldChar w:fldCharType="separate"/>
        </w:r>
        <w:r w:rsidRPr="00650425" w:rsidDel="002E16D2">
          <w:rPr>
            <w:rFonts w:ascii="Times New Roman" w:hAnsi="Times New Roman" w:cs="Times New Roman"/>
            <w:noProof/>
            <w:lang w:val="en-GB"/>
          </w:rPr>
          <w:delText>42</w:delText>
        </w:r>
        <w:r w:rsidRPr="00650425" w:rsidDel="002E16D2">
          <w:rPr>
            <w:rFonts w:ascii="Times New Roman" w:hAnsi="Times New Roman" w:cs="Times New Roman"/>
            <w:lang w:val="en-GB"/>
          </w:rPr>
          <w:fldChar w:fldCharType="end"/>
        </w:r>
        <w:r w:rsidRPr="00650425" w:rsidDel="002E16D2">
          <w:rPr>
            <w:rFonts w:ascii="Times New Roman" w:hAnsi="Times New Roman" w:cs="Times New Roman"/>
            <w:lang w:val="en-GB"/>
          </w:rPr>
          <w:delText>)</w:delText>
        </w:r>
      </w:del>
    </w:p>
    <w:p w:rsidR="00650425" w:rsidRPr="00650425" w:rsidRDefault="00650425" w:rsidP="002E16D2">
      <w:pPr>
        <w:spacing w:before="136"/>
        <w:ind w:left="400"/>
        <w:rPr>
          <w:rFonts w:ascii="Times New Roman" w:hAnsi="Times New Roman" w:cs="Times New Roman"/>
        </w:rPr>
      </w:pPr>
      <w:del w:id="263" w:author="Samsung" w:date="2013-10-16T14:05:00Z">
        <w:r w:rsidRPr="00650425" w:rsidDel="002E16D2">
          <w:rPr>
            <w:rFonts w:ascii="Times New Roman" w:hAnsi="Times New Roman" w:cs="Times New Roman"/>
          </w:rPr>
          <w:delText>–</w:delText>
        </w:r>
        <w:r w:rsidRPr="00650425" w:rsidDel="002E16D2">
          <w:rPr>
            <w:rFonts w:ascii="Times New Roman" w:hAnsi="Times New Roman" w:cs="Times New Roman"/>
          </w:rPr>
          <w:tab/>
          <w:delText>T</w:delText>
        </w:r>
        <w:r w:rsidRPr="00650425" w:rsidDel="002E16D2">
          <w:rPr>
            <w:rFonts w:ascii="Times New Roman" w:hAnsi="Times New Roman" w:cs="Times New Roman"/>
            <w:bCs/>
            <w:lang w:eastAsia="ja-JP"/>
          </w:rPr>
          <w:delText xml:space="preserve">he depth-based disparity value derivation process in subclause </w:delText>
        </w:r>
        <w:r w:rsidRPr="00650425" w:rsidDel="002E16D2">
          <w:rPr>
            <w:rFonts w:ascii="Times New Roman" w:hAnsi="Times New Roman" w:cs="Times New Roman"/>
            <w:bCs/>
            <w:lang w:eastAsia="ja-JP"/>
          </w:rPr>
          <w:fldChar w:fldCharType="begin"/>
        </w:r>
        <w:r w:rsidRPr="00650425" w:rsidDel="002E16D2">
          <w:rPr>
            <w:rFonts w:ascii="Times New Roman" w:hAnsi="Times New Roman" w:cs="Times New Roman"/>
            <w:bCs/>
            <w:lang w:eastAsia="ja-JP"/>
          </w:rPr>
          <w:delInstrText xml:space="preserve"> REF _Ref365379271 \r \h </w:delInstrText>
        </w:r>
        <w:r w:rsidRPr="00650425" w:rsidDel="002E16D2">
          <w:rPr>
            <w:rFonts w:ascii="Times New Roman" w:hAnsi="Times New Roman" w:cs="Times New Roman"/>
            <w:bCs/>
            <w:lang w:eastAsia="ja-JP"/>
          </w:rPr>
        </w:r>
        <w:r w:rsidDel="002E16D2">
          <w:rPr>
            <w:rFonts w:ascii="Times New Roman" w:hAnsi="Times New Roman" w:cs="Times New Roman"/>
            <w:bCs/>
            <w:lang w:eastAsia="ja-JP"/>
          </w:rPr>
          <w:delInstrText xml:space="preserve"> \* MERGEFORMAT </w:delInstrText>
        </w:r>
        <w:r w:rsidRPr="00650425" w:rsidDel="002E16D2">
          <w:rPr>
            <w:rFonts w:ascii="Times New Roman" w:hAnsi="Times New Roman" w:cs="Times New Roman"/>
            <w:bCs/>
            <w:lang w:eastAsia="ja-JP"/>
          </w:rPr>
          <w:fldChar w:fldCharType="separate"/>
        </w:r>
        <w:r w:rsidRPr="00650425" w:rsidDel="002E16D2">
          <w:rPr>
            <w:rFonts w:ascii="Times New Roman" w:hAnsi="Times New Roman" w:cs="Times New Roman"/>
            <w:bCs/>
            <w:lang w:eastAsia="ja-JP"/>
          </w:rPr>
          <w:delText>J.8.2.1.1</w:delText>
        </w:r>
        <w:r w:rsidRPr="00650425" w:rsidDel="002E16D2">
          <w:rPr>
            <w:rFonts w:ascii="Times New Roman" w:hAnsi="Times New Roman" w:cs="Times New Roman"/>
            <w:bCs/>
            <w:lang w:eastAsia="ja-JP"/>
          </w:rPr>
          <w:fldChar w:fldCharType="end"/>
        </w:r>
        <w:r w:rsidRPr="00650425" w:rsidDel="002E16D2">
          <w:rPr>
            <w:rFonts w:ascii="Times New Roman" w:hAnsi="Times New Roman" w:cs="Times New Roman"/>
          </w:rPr>
          <w:delText xml:space="preserve"> is invoked with </w:delText>
        </w:r>
        <w:r w:rsidRPr="00650425" w:rsidDel="002E16D2">
          <w:rPr>
            <w:rFonts w:ascii="Times New Roman" w:hAnsi="Times New Roman" w:cs="Times New Roman"/>
          </w:rPr>
          <w:lastRenderedPageBreak/>
          <w:delText xml:space="preserve">depthPic equal to DepthCurrPic, ( textureX , textureY ) equal to ( xP + (dvMBCur&gt;&gt;2) , yP ), </w:delText>
        </w:r>
        <w:r w:rsidRPr="00650425" w:rsidDel="002E16D2">
          <w:rPr>
            <w:rFonts w:ascii="Times New Roman" w:eastAsia="Times New Roman" w:hAnsi="Times New Roman" w:cs="Times New Roman"/>
            <w:lang w:val="en-GB"/>
          </w:rPr>
          <w:delText xml:space="preserve">tBlWidth equal to 16, tBlHeight equal to 16, </w:delText>
        </w:r>
        <w:r w:rsidRPr="00650425" w:rsidDel="002E16D2">
          <w:rPr>
            <w:rFonts w:ascii="Times New Roman" w:hAnsi="Times New Roman" w:cs="Times New Roman"/>
          </w:rPr>
          <w:delText>srcViewId equal to currIndex and refViewId equal to refIndex and the output assigned to dvMBCur.</w:delText>
        </w:r>
      </w:del>
    </w:p>
    <w:p w:rsidR="009D09A1" w:rsidRPr="00650425" w:rsidRDefault="00650425" w:rsidP="00650425">
      <w:pPr>
        <w:pStyle w:val="Annex3"/>
        <w:textAlignment w:val="auto"/>
        <w:rPr>
          <w:b w:val="0"/>
        </w:rPr>
      </w:pPr>
      <w:del w:id="264" w:author="Samsung" w:date="2013-10-16T14:41:00Z">
        <w:r w:rsidRPr="00650425" w:rsidDel="00741D1A">
          <w:rPr>
            <w:b w:val="0"/>
          </w:rPr>
          <w:delText>5</w:delText>
        </w:r>
      </w:del>
      <w:ins w:id="265" w:author="Samsung" w:date="2013-10-16T14:41:00Z">
        <w:r w:rsidR="00741D1A">
          <w:rPr>
            <w:rFonts w:eastAsiaTheme="minorEastAsia" w:hint="eastAsia"/>
            <w:b w:val="0"/>
            <w:lang w:eastAsia="ko-KR"/>
          </w:rPr>
          <w:t>3</w:t>
        </w:r>
      </w:ins>
      <w:r w:rsidRPr="00650425">
        <w:rPr>
          <w:b w:val="0"/>
        </w:rPr>
        <w:t>.</w:t>
      </w:r>
      <w:r w:rsidRPr="00650425">
        <w:rPr>
          <w:b w:val="0"/>
        </w:rPr>
        <w:tab/>
        <w:t>DvMBX is set to dvMBCur.</w:t>
      </w:r>
    </w:p>
    <w:sectPr w:rsidR="009D09A1" w:rsidRPr="00650425" w:rsidSect="004F464E">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굴림">
    <w:altName w:val="Guli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바탕">
    <w:altName w:val="Batang"/>
    <w:panose1 w:val="02030600000101010101"/>
    <w:charset w:val="81"/>
    <w:family w:val="roman"/>
    <w:pitch w:val="variable"/>
    <w:sig w:usb0="B00002AF" w:usb1="69D77CFB" w:usb2="00000030" w:usb3="00000000" w:csb0="0008009F" w:csb1="00000000"/>
  </w:font>
  <w:font w:name="Arial Unicode MS">
    <w:panose1 w:val="020B0604020202020204"/>
    <w:charset w:val="81"/>
    <w:family w:val="modern"/>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C39T36Lfz">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93C76E6"/>
    <w:lvl w:ilvl="0">
      <w:start w:val="1"/>
      <w:numFmt w:val="bullet"/>
      <w:pStyle w:val="4"/>
      <w:lvlText w:val=""/>
      <w:lvlJc w:val="left"/>
      <w:pPr>
        <w:tabs>
          <w:tab w:val="num" w:pos="1209"/>
        </w:tabs>
        <w:ind w:left="1209" w:hanging="360"/>
      </w:pPr>
      <w:rPr>
        <w:rFonts w:ascii="Symbol" w:hAnsi="Symbol" w:hint="default"/>
      </w:rPr>
    </w:lvl>
  </w:abstractNum>
  <w:abstractNum w:abstractNumId="1">
    <w:nsid w:val="05F252BD"/>
    <w:multiLevelType w:val="singleLevel"/>
    <w:tmpl w:val="77FA1664"/>
    <w:lvl w:ilvl="0">
      <w:start w:val="1"/>
      <w:numFmt w:val="decimal"/>
      <w:pStyle w:val="bibliography"/>
      <w:lvlText w:val="[%1]"/>
      <w:lvlJc w:val="left"/>
      <w:pPr>
        <w:tabs>
          <w:tab w:val="num" w:pos="360"/>
        </w:tabs>
        <w:ind w:left="360" w:hanging="360"/>
      </w:pPr>
    </w:lvl>
  </w:abstractNum>
  <w:abstractNum w:abstractNumId="2">
    <w:nsid w:val="06DC5EAA"/>
    <w:multiLevelType w:val="multilevel"/>
    <w:tmpl w:val="620CCA88"/>
    <w:styleLink w:val="SVCNumbers"/>
    <w:lvl w:ilvl="0">
      <w:start w:val="1"/>
      <w:numFmt w:val="decimal"/>
      <w:pStyle w:val="SVCNumberinglevel1"/>
      <w:lvlText w:val="%1."/>
      <w:lvlJc w:val="left"/>
      <w:pPr>
        <w:tabs>
          <w:tab w:val="num" w:pos="0"/>
        </w:tabs>
        <w:ind w:left="403" w:hanging="403"/>
      </w:pPr>
    </w:lvl>
    <w:lvl w:ilvl="1">
      <w:start w:val="1"/>
      <w:numFmt w:val="decimal"/>
      <w:lvlText w:val="%2)"/>
      <w:lvlJc w:val="left"/>
      <w:pPr>
        <w:tabs>
          <w:tab w:val="num" w:pos="763"/>
        </w:tabs>
        <w:ind w:left="763" w:hanging="360"/>
      </w:pPr>
    </w:lvl>
    <w:lvl w:ilvl="2">
      <w:start w:val="1"/>
      <w:numFmt w:val="lowerLetter"/>
      <w:pStyle w:val="SVCNumberinglevel3"/>
      <w:lvlText w:val="%3."/>
      <w:lvlJc w:val="left"/>
      <w:pPr>
        <w:tabs>
          <w:tab w:val="num" w:pos="0"/>
        </w:tabs>
        <w:ind w:left="1195" w:hanging="403"/>
      </w:pPr>
    </w:lvl>
    <w:lvl w:ilvl="3">
      <w:start w:val="1"/>
      <w:numFmt w:val="lowerRoman"/>
      <w:pStyle w:val="SVCNumberinglevel4"/>
      <w:lvlText w:val="%4."/>
      <w:lvlJc w:val="left"/>
      <w:pPr>
        <w:tabs>
          <w:tab w:val="num" w:pos="0"/>
        </w:tabs>
        <w:ind w:left="1584" w:hanging="389"/>
      </w:pPr>
    </w:lvl>
    <w:lvl w:ilvl="4">
      <w:start w:val="1"/>
      <w:numFmt w:val="lowerRoman"/>
      <w:pStyle w:val="SVCNumberinglevel5"/>
      <w:lvlText w:val="(%5)"/>
      <w:lvlJc w:val="left"/>
      <w:pPr>
        <w:tabs>
          <w:tab w:val="num" w:pos="0"/>
        </w:tabs>
        <w:ind w:left="1987" w:hanging="403"/>
      </w:pPr>
    </w:lvl>
    <w:lvl w:ilvl="5">
      <w:start w:val="1"/>
      <w:numFmt w:val="lowerRoman"/>
      <w:lvlText w:val="%6."/>
      <w:lvlJc w:val="right"/>
      <w:pPr>
        <w:tabs>
          <w:tab w:val="num" w:pos="7830"/>
        </w:tabs>
        <w:ind w:left="7830" w:hanging="180"/>
      </w:pPr>
    </w:lvl>
    <w:lvl w:ilvl="6">
      <w:start w:val="1"/>
      <w:numFmt w:val="decimal"/>
      <w:lvlText w:val="%7."/>
      <w:lvlJc w:val="left"/>
      <w:pPr>
        <w:tabs>
          <w:tab w:val="num" w:pos="8550"/>
        </w:tabs>
        <w:ind w:left="8550" w:hanging="360"/>
      </w:pPr>
    </w:lvl>
    <w:lvl w:ilvl="7">
      <w:start w:val="1"/>
      <w:numFmt w:val="lowerLetter"/>
      <w:lvlText w:val="%8."/>
      <w:lvlJc w:val="left"/>
      <w:pPr>
        <w:tabs>
          <w:tab w:val="num" w:pos="9270"/>
        </w:tabs>
        <w:ind w:left="9270" w:hanging="360"/>
      </w:pPr>
    </w:lvl>
    <w:lvl w:ilvl="8">
      <w:start w:val="1"/>
      <w:numFmt w:val="lowerRoman"/>
      <w:lvlText w:val="%9."/>
      <w:lvlJc w:val="right"/>
      <w:pPr>
        <w:tabs>
          <w:tab w:val="num" w:pos="9990"/>
        </w:tabs>
        <w:ind w:left="9990" w:hanging="180"/>
      </w:pPr>
    </w:lvl>
  </w:abstractNum>
  <w:abstractNum w:abstractNumId="3">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B4D1421"/>
    <w:multiLevelType w:val="hybridMultilevel"/>
    <w:tmpl w:val="B7083566"/>
    <w:lvl w:ilvl="0" w:tplc="FFFFFFFF">
      <w:start w:val="1"/>
      <w:numFmt w:val="bullet"/>
      <w:pStyle w:val="AVCBulletlevel6"/>
      <w:lvlText w:val=""/>
      <w:lvlJc w:val="left"/>
      <w:pPr>
        <w:tabs>
          <w:tab w:val="num" w:pos="4690"/>
        </w:tabs>
        <w:ind w:left="4690" w:hanging="2703"/>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7396FBA"/>
    <w:multiLevelType w:val="hybridMultilevel"/>
    <w:tmpl w:val="DE90BF9E"/>
    <w:lvl w:ilvl="0" w:tplc="01CE90E0">
      <w:start w:val="1"/>
      <w:numFmt w:val="decimal"/>
      <w:pStyle w:val="AVCNumberinglevel1"/>
      <w:lvlText w:val="%1."/>
      <w:lvlJc w:val="left"/>
      <w:pPr>
        <w:tabs>
          <w:tab w:val="num" w:pos="720"/>
        </w:tabs>
        <w:ind w:left="720" w:hanging="720"/>
      </w:pPr>
    </w:lvl>
    <w:lvl w:ilvl="1" w:tplc="5422105A">
      <w:start w:val="1"/>
      <w:numFmt w:val="decimal"/>
      <w:lvlText w:val="%2."/>
      <w:lvlJc w:val="left"/>
      <w:pPr>
        <w:tabs>
          <w:tab w:val="num" w:pos="1440"/>
        </w:tabs>
        <w:ind w:left="1440" w:hanging="360"/>
      </w:pPr>
    </w:lvl>
    <w:lvl w:ilvl="2" w:tplc="BD4A5E66">
      <w:start w:val="1"/>
      <w:numFmt w:val="decimal"/>
      <w:lvlText w:val="%3."/>
      <w:lvlJc w:val="left"/>
      <w:pPr>
        <w:tabs>
          <w:tab w:val="num" w:pos="2160"/>
        </w:tabs>
        <w:ind w:left="2160" w:hanging="360"/>
      </w:pPr>
    </w:lvl>
    <w:lvl w:ilvl="3" w:tplc="F0DE393A">
      <w:start w:val="1"/>
      <w:numFmt w:val="decimal"/>
      <w:lvlText w:val="%4."/>
      <w:lvlJc w:val="left"/>
      <w:pPr>
        <w:tabs>
          <w:tab w:val="num" w:pos="2880"/>
        </w:tabs>
        <w:ind w:left="2880" w:hanging="360"/>
      </w:pPr>
    </w:lvl>
    <w:lvl w:ilvl="4" w:tplc="D88E3B00">
      <w:start w:val="1"/>
      <w:numFmt w:val="decimal"/>
      <w:lvlText w:val="%5."/>
      <w:lvlJc w:val="left"/>
      <w:pPr>
        <w:tabs>
          <w:tab w:val="num" w:pos="3600"/>
        </w:tabs>
        <w:ind w:left="3600" w:hanging="360"/>
      </w:pPr>
    </w:lvl>
    <w:lvl w:ilvl="5" w:tplc="BEDC8A98">
      <w:start w:val="1"/>
      <w:numFmt w:val="decimal"/>
      <w:lvlText w:val="%6."/>
      <w:lvlJc w:val="left"/>
      <w:pPr>
        <w:tabs>
          <w:tab w:val="num" w:pos="4320"/>
        </w:tabs>
        <w:ind w:left="4320" w:hanging="360"/>
      </w:pPr>
    </w:lvl>
    <w:lvl w:ilvl="6" w:tplc="708C1352">
      <w:start w:val="1"/>
      <w:numFmt w:val="decimal"/>
      <w:lvlText w:val="%7."/>
      <w:lvlJc w:val="left"/>
      <w:pPr>
        <w:tabs>
          <w:tab w:val="num" w:pos="5040"/>
        </w:tabs>
        <w:ind w:left="5040" w:hanging="360"/>
      </w:pPr>
    </w:lvl>
    <w:lvl w:ilvl="7" w:tplc="B7F26050">
      <w:start w:val="1"/>
      <w:numFmt w:val="decimal"/>
      <w:lvlText w:val="%8."/>
      <w:lvlJc w:val="left"/>
      <w:pPr>
        <w:tabs>
          <w:tab w:val="num" w:pos="5760"/>
        </w:tabs>
        <w:ind w:left="5760" w:hanging="360"/>
      </w:pPr>
    </w:lvl>
    <w:lvl w:ilvl="8" w:tplc="39586C54">
      <w:start w:val="1"/>
      <w:numFmt w:val="decimal"/>
      <w:lvlText w:val="%9."/>
      <w:lvlJc w:val="left"/>
      <w:pPr>
        <w:tabs>
          <w:tab w:val="num" w:pos="6480"/>
        </w:tabs>
        <w:ind w:left="6480" w:hanging="360"/>
      </w:pPr>
    </w:lvl>
  </w:abstractNum>
  <w:abstractNum w:abstractNumId="7">
    <w:nsid w:val="290028B2"/>
    <w:multiLevelType w:val="hybridMultilevel"/>
    <w:tmpl w:val="D66A5E5E"/>
    <w:lvl w:ilvl="0" w:tplc="0407000F">
      <w:start w:val="5"/>
      <w:numFmt w:val="bullet"/>
      <w:pStyle w:val="AVCBulletlevel3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cs="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cs="Courier New" w:hint="default"/>
      </w:rPr>
    </w:lvl>
    <w:lvl w:ilvl="5" w:tplc="0407001B" w:tentative="1">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cs="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8">
    <w:nsid w:val="38293A6F"/>
    <w:multiLevelType w:val="multilevel"/>
    <w:tmpl w:val="0407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0"/>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387D4433"/>
    <w:multiLevelType w:val="multilevel"/>
    <w:tmpl w:val="EF029DE6"/>
    <w:lvl w:ilvl="0">
      <w:start w:val="1"/>
      <w:numFmt w:val="bullet"/>
      <w:pStyle w:val="a"/>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1"/>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1">
    <w:nsid w:val="3E1E4CAF"/>
    <w:multiLevelType w:val="hybridMultilevel"/>
    <w:tmpl w:val="3B826BD2"/>
    <w:lvl w:ilvl="0" w:tplc="95BCCEF6">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8090003">
      <w:start w:val="1"/>
      <w:numFmt w:val="bullet"/>
      <w:lvlText w:val="o"/>
      <w:lvlJc w:val="left"/>
      <w:pPr>
        <w:tabs>
          <w:tab w:val="num" w:pos="1837"/>
        </w:tabs>
        <w:ind w:left="1837"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nsid w:val="45F6326D"/>
    <w:multiLevelType w:val="multilevel"/>
    <w:tmpl w:val="B7F8323C"/>
    <w:lvl w:ilvl="0">
      <w:start w:val="1"/>
      <w:numFmt w:val="bullet"/>
      <w:pStyle w:val="SVCBulletslevel1"/>
      <w:lvlText w:val=""/>
      <w:lvlJc w:val="left"/>
      <w:pPr>
        <w:tabs>
          <w:tab w:val="num" w:pos="0"/>
        </w:tabs>
        <w:ind w:left="403" w:hanging="403"/>
      </w:pPr>
      <w:rPr>
        <w:rFonts w:ascii="Symbol" w:hAnsi="Symbol" w:hint="default"/>
      </w:rPr>
    </w:lvl>
    <w:lvl w:ilvl="1">
      <w:start w:val="1"/>
      <w:numFmt w:val="bullet"/>
      <w:pStyle w:val="SVCBulletslevel2"/>
      <w:lvlText w:val=""/>
      <w:lvlJc w:val="left"/>
      <w:pPr>
        <w:tabs>
          <w:tab w:val="num" w:pos="0"/>
        </w:tabs>
        <w:ind w:left="792" w:hanging="389"/>
      </w:pPr>
      <w:rPr>
        <w:rFonts w:ascii="Symbol" w:hAnsi="Symbol" w:hint="default"/>
      </w:rPr>
    </w:lvl>
    <w:lvl w:ilvl="2">
      <w:start w:val="1"/>
      <w:numFmt w:val="bullet"/>
      <w:pStyle w:val="SVCBulletslevel3"/>
      <w:lvlText w:val=""/>
      <w:lvlJc w:val="left"/>
      <w:pPr>
        <w:tabs>
          <w:tab w:val="num" w:pos="-32767"/>
        </w:tabs>
        <w:ind w:left="1195" w:hanging="403"/>
      </w:pPr>
      <w:rPr>
        <w:rFonts w:ascii="Symbol" w:hAnsi="Symbol" w:hint="default"/>
      </w:rPr>
    </w:lvl>
    <w:lvl w:ilvl="3">
      <w:start w:val="1"/>
      <w:numFmt w:val="bullet"/>
      <w:pStyle w:val="SVCBulletslevel4"/>
      <w:lvlText w:val=""/>
      <w:lvlJc w:val="left"/>
      <w:pPr>
        <w:tabs>
          <w:tab w:val="num" w:pos="0"/>
        </w:tabs>
        <w:ind w:left="1584" w:hanging="389"/>
      </w:pPr>
      <w:rPr>
        <w:rFonts w:ascii="Symbol" w:hAnsi="Symbol" w:hint="default"/>
      </w:rPr>
    </w:lvl>
    <w:lvl w:ilvl="4">
      <w:start w:val="1"/>
      <w:numFmt w:val="bullet"/>
      <w:pStyle w:val="SVCBulletslevel5"/>
      <w:lvlText w:val=""/>
      <w:lvlJc w:val="left"/>
      <w:pPr>
        <w:tabs>
          <w:tab w:val="num" w:pos="0"/>
        </w:tabs>
        <w:ind w:left="1987" w:hanging="403"/>
      </w:pPr>
      <w:rPr>
        <w:rFonts w:ascii="Symbol" w:hAnsi="Symbol" w:hint="default"/>
      </w:rPr>
    </w:lvl>
    <w:lvl w:ilvl="5">
      <w:start w:val="1"/>
      <w:numFmt w:val="bullet"/>
      <w:pStyle w:val="SVCBulletslevel6"/>
      <w:lvlText w:val=""/>
      <w:lvlJc w:val="left"/>
      <w:pPr>
        <w:tabs>
          <w:tab w:val="num" w:pos="-32767"/>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2767"/>
        </w:tabs>
        <w:ind w:left="3571" w:hanging="403"/>
      </w:pPr>
      <w:rPr>
        <w:rFonts w:ascii="Symbol" w:hAnsi="Symbol" w:hint="default"/>
      </w:rPr>
    </w:lvl>
  </w:abstractNum>
  <w:abstractNum w:abstractNumId="13">
    <w:nsid w:val="537B56B7"/>
    <w:multiLevelType w:val="hybridMultilevel"/>
    <w:tmpl w:val="E438C51C"/>
    <w:lvl w:ilvl="0" w:tplc="F1108FD4">
      <w:start w:val="1"/>
      <w:numFmt w:val="decimal"/>
      <w:lvlText w:val="%1."/>
      <w:lvlJc w:val="left"/>
      <w:pPr>
        <w:tabs>
          <w:tab w:val="num" w:pos="360"/>
        </w:tabs>
        <w:ind w:left="360" w:hanging="360"/>
      </w:p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4">
    <w:nsid w:val="53BD3E3F"/>
    <w:multiLevelType w:val="hybridMultilevel"/>
    <w:tmpl w:val="08090001"/>
    <w:styleLink w:val="AVCBullet"/>
    <w:lvl w:ilvl="0" w:tplc="FFFFFFFF">
      <w:start w:val="1"/>
      <w:numFmt w:val="decimal"/>
      <w:lvlText w:val="%1."/>
      <w:lvlJc w:val="left"/>
      <w:pPr>
        <w:tabs>
          <w:tab w:val="num" w:pos="360"/>
        </w:tabs>
        <w:ind w:left="36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FF6209B"/>
    <w:multiLevelType w:val="hybridMultilevel"/>
    <w:tmpl w:val="48624668"/>
    <w:lvl w:ilvl="0" w:tplc="FFFFFFFF">
      <w:start w:val="1"/>
      <w:numFmt w:val="decimal"/>
      <w:lvlText w:val="%1."/>
      <w:lvlJc w:val="left"/>
      <w:pPr>
        <w:tabs>
          <w:tab w:val="num" w:pos="360"/>
        </w:tabs>
        <w:ind w:left="360" w:hanging="360"/>
      </w:pPr>
      <w:rPr>
        <w:rFont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17">
    <w:nsid w:val="64E85D76"/>
    <w:multiLevelType w:val="hybridMultilevel"/>
    <w:tmpl w:val="0F661342"/>
    <w:lvl w:ilvl="0" w:tplc="0407000F">
      <w:start w:val="1"/>
      <w:numFmt w:val="decimal"/>
      <w:lvlText w:val="%1."/>
      <w:lvlJc w:val="left"/>
      <w:pPr>
        <w:tabs>
          <w:tab w:val="num" w:pos="660"/>
        </w:tabs>
        <w:ind w:left="660" w:hanging="360"/>
      </w:pPr>
    </w:lvl>
    <w:lvl w:ilvl="1" w:tplc="04070019" w:tentative="1">
      <w:start w:val="1"/>
      <w:numFmt w:val="lowerLetter"/>
      <w:lvlText w:val="%2."/>
      <w:lvlJc w:val="left"/>
      <w:pPr>
        <w:tabs>
          <w:tab w:val="num" w:pos="1380"/>
        </w:tabs>
        <w:ind w:left="1380" w:hanging="360"/>
      </w:pPr>
    </w:lvl>
    <w:lvl w:ilvl="2" w:tplc="0407001B" w:tentative="1">
      <w:start w:val="1"/>
      <w:numFmt w:val="lowerRoman"/>
      <w:lvlText w:val="%3."/>
      <w:lvlJc w:val="right"/>
      <w:pPr>
        <w:tabs>
          <w:tab w:val="num" w:pos="2100"/>
        </w:tabs>
        <w:ind w:left="2100" w:hanging="180"/>
      </w:pPr>
    </w:lvl>
    <w:lvl w:ilvl="3" w:tplc="0407000F" w:tentative="1">
      <w:start w:val="1"/>
      <w:numFmt w:val="decimal"/>
      <w:lvlText w:val="%4."/>
      <w:lvlJc w:val="left"/>
      <w:pPr>
        <w:tabs>
          <w:tab w:val="num" w:pos="2820"/>
        </w:tabs>
        <w:ind w:left="2820" w:hanging="360"/>
      </w:pPr>
    </w:lvl>
    <w:lvl w:ilvl="4" w:tplc="04070019" w:tentative="1">
      <w:start w:val="1"/>
      <w:numFmt w:val="lowerLetter"/>
      <w:lvlText w:val="%5."/>
      <w:lvlJc w:val="left"/>
      <w:pPr>
        <w:tabs>
          <w:tab w:val="num" w:pos="3540"/>
        </w:tabs>
        <w:ind w:left="3540" w:hanging="360"/>
      </w:pPr>
    </w:lvl>
    <w:lvl w:ilvl="5" w:tplc="0407001B" w:tentative="1">
      <w:start w:val="1"/>
      <w:numFmt w:val="lowerRoman"/>
      <w:lvlText w:val="%6."/>
      <w:lvlJc w:val="right"/>
      <w:pPr>
        <w:tabs>
          <w:tab w:val="num" w:pos="4260"/>
        </w:tabs>
        <w:ind w:left="4260" w:hanging="180"/>
      </w:pPr>
    </w:lvl>
    <w:lvl w:ilvl="6" w:tplc="0407000F" w:tentative="1">
      <w:start w:val="1"/>
      <w:numFmt w:val="decimal"/>
      <w:lvlText w:val="%7."/>
      <w:lvlJc w:val="left"/>
      <w:pPr>
        <w:tabs>
          <w:tab w:val="num" w:pos="4980"/>
        </w:tabs>
        <w:ind w:left="4980" w:hanging="360"/>
      </w:pPr>
    </w:lvl>
    <w:lvl w:ilvl="7" w:tplc="04070019" w:tentative="1">
      <w:start w:val="1"/>
      <w:numFmt w:val="lowerLetter"/>
      <w:lvlText w:val="%8."/>
      <w:lvlJc w:val="left"/>
      <w:pPr>
        <w:tabs>
          <w:tab w:val="num" w:pos="5700"/>
        </w:tabs>
        <w:ind w:left="5700" w:hanging="360"/>
      </w:pPr>
    </w:lvl>
    <w:lvl w:ilvl="8" w:tplc="0407001B" w:tentative="1">
      <w:start w:val="1"/>
      <w:numFmt w:val="lowerRoman"/>
      <w:lvlText w:val="%9."/>
      <w:lvlJc w:val="right"/>
      <w:pPr>
        <w:tabs>
          <w:tab w:val="num" w:pos="6420"/>
        </w:tabs>
        <w:ind w:left="6420" w:hanging="180"/>
      </w:pPr>
    </w:lvl>
  </w:abstractNum>
  <w:abstractNum w:abstractNumId="18">
    <w:nsid w:val="6C1945A8"/>
    <w:multiLevelType w:val="hybridMultilevel"/>
    <w:tmpl w:val="0F661342"/>
    <w:lvl w:ilvl="0" w:tplc="0407000F">
      <w:start w:val="1"/>
      <w:numFmt w:val="decimal"/>
      <w:lvlText w:val="%1."/>
      <w:lvlJc w:val="left"/>
      <w:pPr>
        <w:tabs>
          <w:tab w:val="num" w:pos="660"/>
        </w:tabs>
        <w:ind w:left="660" w:hanging="360"/>
      </w:pPr>
    </w:lvl>
    <w:lvl w:ilvl="1" w:tplc="04070019" w:tentative="1">
      <w:start w:val="1"/>
      <w:numFmt w:val="lowerLetter"/>
      <w:lvlText w:val="%2."/>
      <w:lvlJc w:val="left"/>
      <w:pPr>
        <w:tabs>
          <w:tab w:val="num" w:pos="1380"/>
        </w:tabs>
        <w:ind w:left="1380" w:hanging="360"/>
      </w:pPr>
    </w:lvl>
    <w:lvl w:ilvl="2" w:tplc="0407001B" w:tentative="1">
      <w:start w:val="1"/>
      <w:numFmt w:val="lowerRoman"/>
      <w:lvlText w:val="%3."/>
      <w:lvlJc w:val="right"/>
      <w:pPr>
        <w:tabs>
          <w:tab w:val="num" w:pos="2100"/>
        </w:tabs>
        <w:ind w:left="2100" w:hanging="180"/>
      </w:pPr>
    </w:lvl>
    <w:lvl w:ilvl="3" w:tplc="0407000F" w:tentative="1">
      <w:start w:val="1"/>
      <w:numFmt w:val="decimal"/>
      <w:lvlText w:val="%4."/>
      <w:lvlJc w:val="left"/>
      <w:pPr>
        <w:tabs>
          <w:tab w:val="num" w:pos="2820"/>
        </w:tabs>
        <w:ind w:left="2820" w:hanging="360"/>
      </w:pPr>
    </w:lvl>
    <w:lvl w:ilvl="4" w:tplc="04070019" w:tentative="1">
      <w:start w:val="1"/>
      <w:numFmt w:val="lowerLetter"/>
      <w:lvlText w:val="%5."/>
      <w:lvlJc w:val="left"/>
      <w:pPr>
        <w:tabs>
          <w:tab w:val="num" w:pos="3540"/>
        </w:tabs>
        <w:ind w:left="3540" w:hanging="360"/>
      </w:pPr>
    </w:lvl>
    <w:lvl w:ilvl="5" w:tplc="0407001B" w:tentative="1">
      <w:start w:val="1"/>
      <w:numFmt w:val="lowerRoman"/>
      <w:lvlText w:val="%6."/>
      <w:lvlJc w:val="right"/>
      <w:pPr>
        <w:tabs>
          <w:tab w:val="num" w:pos="4260"/>
        </w:tabs>
        <w:ind w:left="4260" w:hanging="180"/>
      </w:pPr>
    </w:lvl>
    <w:lvl w:ilvl="6" w:tplc="0407000F" w:tentative="1">
      <w:start w:val="1"/>
      <w:numFmt w:val="decimal"/>
      <w:lvlText w:val="%7."/>
      <w:lvlJc w:val="left"/>
      <w:pPr>
        <w:tabs>
          <w:tab w:val="num" w:pos="4980"/>
        </w:tabs>
        <w:ind w:left="4980" w:hanging="360"/>
      </w:pPr>
    </w:lvl>
    <w:lvl w:ilvl="7" w:tplc="04070019" w:tentative="1">
      <w:start w:val="1"/>
      <w:numFmt w:val="lowerLetter"/>
      <w:lvlText w:val="%8."/>
      <w:lvlJc w:val="left"/>
      <w:pPr>
        <w:tabs>
          <w:tab w:val="num" w:pos="5700"/>
        </w:tabs>
        <w:ind w:left="5700" w:hanging="360"/>
      </w:pPr>
    </w:lvl>
    <w:lvl w:ilvl="8" w:tplc="0407001B" w:tentative="1">
      <w:start w:val="1"/>
      <w:numFmt w:val="lowerRoman"/>
      <w:lvlText w:val="%9."/>
      <w:lvlJc w:val="right"/>
      <w:pPr>
        <w:tabs>
          <w:tab w:val="num" w:pos="6420"/>
        </w:tabs>
        <w:ind w:left="6420" w:hanging="180"/>
      </w:pPr>
    </w:lvl>
  </w:abstractNum>
  <w:abstractNum w:abstractNumId="19">
    <w:nsid w:val="72880A28"/>
    <w:multiLevelType w:val="multilevel"/>
    <w:tmpl w:val="9F5AB1AE"/>
    <w:lvl w:ilvl="0">
      <w:start w:val="1"/>
      <w:numFmt w:val="lowerLetter"/>
      <w:pStyle w:val="a0"/>
      <w:lvlText w:val="%1)"/>
      <w:lvlJc w:val="left"/>
      <w:pPr>
        <w:tabs>
          <w:tab w:val="num" w:pos="360"/>
        </w:tabs>
        <w:ind w:left="400" w:hanging="400"/>
      </w:pPr>
    </w:lvl>
    <w:lvl w:ilvl="1">
      <w:start w:val="1"/>
      <w:numFmt w:val="decimal"/>
      <w:pStyle w:val="21"/>
      <w:lvlText w:val="%2)"/>
      <w:lvlJc w:val="left"/>
      <w:pPr>
        <w:tabs>
          <w:tab w:val="num" w:pos="1080"/>
        </w:tabs>
        <w:ind w:left="800" w:hanging="400"/>
      </w:pPr>
    </w:lvl>
    <w:lvl w:ilvl="2">
      <w:start w:val="1"/>
      <w:numFmt w:val="lowerRoman"/>
      <w:pStyle w:val="31"/>
      <w:lvlText w:val="%3)"/>
      <w:lvlJc w:val="left"/>
      <w:pPr>
        <w:tabs>
          <w:tab w:val="num" w:pos="1800"/>
        </w:tabs>
        <w:ind w:left="1200" w:hanging="400"/>
      </w:pPr>
    </w:lvl>
    <w:lvl w:ilvl="3">
      <w:start w:val="1"/>
      <w:numFmt w:val="upperRoman"/>
      <w:pStyle w:val="42"/>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2767"/>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2767"/>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2767"/>
        </w:tabs>
        <w:ind w:left="3571" w:hanging="403"/>
      </w:pPr>
      <w:rPr>
        <w:rFonts w:ascii="Symbol" w:hAnsi="Symbol" w:hint="default"/>
      </w:rPr>
    </w:lvl>
  </w:abstractNum>
  <w:abstractNum w:abstractNumId="21">
    <w:nsid w:val="76376353"/>
    <w:multiLevelType w:val="multilevel"/>
    <w:tmpl w:val="4E86E7BA"/>
    <w:styleLink w:val="SVCIndent"/>
    <w:lvl w:ilvl="0">
      <w:start w:val="1"/>
      <w:numFmt w:val="none"/>
      <w:lvlText w:val="%1"/>
      <w:lvlJc w:val="left"/>
      <w:pPr>
        <w:tabs>
          <w:tab w:val="num" w:pos="-32767"/>
        </w:tabs>
        <w:ind w:left="403" w:firstLine="0"/>
      </w:pPr>
      <w:rPr>
        <w:rFonts w:hint="default"/>
      </w:rPr>
    </w:lvl>
    <w:lvl w:ilvl="1">
      <w:start w:val="1"/>
      <w:numFmt w:val="none"/>
      <w:lvlText w:val=""/>
      <w:lvlJc w:val="left"/>
      <w:pPr>
        <w:tabs>
          <w:tab w:val="num" w:pos="-32767"/>
        </w:tabs>
        <w:ind w:left="792" w:firstLine="0"/>
      </w:pPr>
      <w:rPr>
        <w:rFonts w:hint="default"/>
      </w:rPr>
    </w:lvl>
    <w:lvl w:ilvl="2">
      <w:start w:val="1"/>
      <w:numFmt w:val="none"/>
      <w:lvlText w:val=""/>
      <w:lvlJc w:val="left"/>
      <w:pPr>
        <w:tabs>
          <w:tab w:val="num" w:pos="-32767"/>
        </w:tabs>
        <w:ind w:left="1195" w:firstLine="0"/>
      </w:pPr>
      <w:rPr>
        <w:rFonts w:hint="default"/>
      </w:rPr>
    </w:lvl>
    <w:lvl w:ilvl="3">
      <w:start w:val="1"/>
      <w:numFmt w:val="none"/>
      <w:lvlText w:val=""/>
      <w:lvlJc w:val="left"/>
      <w:pPr>
        <w:tabs>
          <w:tab w:val="num" w:pos="-32767"/>
        </w:tabs>
        <w:ind w:left="1584" w:firstLine="0"/>
      </w:pPr>
      <w:rPr>
        <w:rFonts w:hint="default"/>
      </w:rPr>
    </w:lvl>
    <w:lvl w:ilvl="4">
      <w:start w:val="1"/>
      <w:numFmt w:val="none"/>
      <w:lvlText w:val=""/>
      <w:lvlJc w:val="left"/>
      <w:pPr>
        <w:tabs>
          <w:tab w:val="num" w:pos="1584"/>
        </w:tabs>
        <w:ind w:left="1987" w:firstLine="0"/>
      </w:pPr>
      <w:rPr>
        <w:rFonts w:hint="default"/>
      </w:rPr>
    </w:lvl>
    <w:lvl w:ilvl="5">
      <w:start w:val="1"/>
      <w:numFmt w:val="none"/>
      <w:lvlText w:val=""/>
      <w:lvlJc w:val="left"/>
      <w:pPr>
        <w:tabs>
          <w:tab w:val="num" w:pos="1987"/>
        </w:tabs>
        <w:ind w:left="2376" w:firstLine="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7BC330F5"/>
    <w:multiLevelType w:val="hybridMultilevel"/>
    <w:tmpl w:val="C2769C2A"/>
    <w:lvl w:ilvl="0" w:tplc="FFFFFFFF">
      <w:start w:val="1"/>
      <w:numFmt w:val="bullet"/>
      <w:pStyle w:val="CharCharCharCharCharCharCharCharCharCharCharCharCharCharCharCharCharCharCharCharCharCharCharCharChar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7C6039E8"/>
    <w:multiLevelType w:val="hybridMultilevel"/>
    <w:tmpl w:val="708E781C"/>
    <w:lvl w:ilvl="0" w:tplc="04090017">
      <w:start w:val="1"/>
      <w:numFmt w:val="decimal"/>
      <w:lvlText w:val="%1."/>
      <w:lvlJc w:val="left"/>
      <w:pPr>
        <w:tabs>
          <w:tab w:val="num" w:pos="1004"/>
        </w:tabs>
        <w:ind w:left="1004" w:hanging="360"/>
      </w:pPr>
      <w:rPr>
        <w:rFonts w:hint="default"/>
      </w:rPr>
    </w:lvl>
    <w:lvl w:ilvl="1" w:tplc="04090019">
      <w:start w:val="1"/>
      <w:numFmt w:val="bullet"/>
      <w:lvlText w:val="o"/>
      <w:lvlJc w:val="left"/>
      <w:pPr>
        <w:tabs>
          <w:tab w:val="num" w:pos="2084"/>
        </w:tabs>
        <w:ind w:left="2084" w:hanging="360"/>
      </w:pPr>
      <w:rPr>
        <w:rFonts w:ascii="Courier New" w:hAnsi="Courier New" w:hint="default"/>
      </w:rPr>
    </w:lvl>
    <w:lvl w:ilvl="2" w:tplc="0409001B" w:tentative="1">
      <w:start w:val="1"/>
      <w:numFmt w:val="bullet"/>
      <w:lvlText w:val=""/>
      <w:lvlJc w:val="left"/>
      <w:pPr>
        <w:tabs>
          <w:tab w:val="num" w:pos="2804"/>
        </w:tabs>
        <w:ind w:left="2804" w:hanging="360"/>
      </w:pPr>
      <w:rPr>
        <w:rFonts w:ascii="Wingdings" w:hAnsi="Wingdings" w:hint="default"/>
      </w:rPr>
    </w:lvl>
    <w:lvl w:ilvl="3" w:tplc="0409000F" w:tentative="1">
      <w:start w:val="1"/>
      <w:numFmt w:val="bullet"/>
      <w:lvlText w:val=""/>
      <w:lvlJc w:val="left"/>
      <w:pPr>
        <w:tabs>
          <w:tab w:val="num" w:pos="3524"/>
        </w:tabs>
        <w:ind w:left="3524" w:hanging="360"/>
      </w:pPr>
      <w:rPr>
        <w:rFonts w:ascii="Symbol" w:hAnsi="Symbol" w:hint="default"/>
      </w:rPr>
    </w:lvl>
    <w:lvl w:ilvl="4" w:tplc="04090019" w:tentative="1">
      <w:start w:val="1"/>
      <w:numFmt w:val="bullet"/>
      <w:lvlText w:val="o"/>
      <w:lvlJc w:val="left"/>
      <w:pPr>
        <w:tabs>
          <w:tab w:val="num" w:pos="4244"/>
        </w:tabs>
        <w:ind w:left="4244" w:hanging="360"/>
      </w:pPr>
      <w:rPr>
        <w:rFonts w:ascii="Courier New" w:hAnsi="Courier New" w:hint="default"/>
      </w:rPr>
    </w:lvl>
    <w:lvl w:ilvl="5" w:tplc="0409001B" w:tentative="1">
      <w:start w:val="1"/>
      <w:numFmt w:val="bullet"/>
      <w:lvlText w:val=""/>
      <w:lvlJc w:val="left"/>
      <w:pPr>
        <w:tabs>
          <w:tab w:val="num" w:pos="4964"/>
        </w:tabs>
        <w:ind w:left="4964" w:hanging="360"/>
      </w:pPr>
      <w:rPr>
        <w:rFonts w:ascii="Wingdings" w:hAnsi="Wingdings" w:hint="default"/>
      </w:rPr>
    </w:lvl>
    <w:lvl w:ilvl="6" w:tplc="0409000F" w:tentative="1">
      <w:start w:val="1"/>
      <w:numFmt w:val="bullet"/>
      <w:lvlText w:val=""/>
      <w:lvlJc w:val="left"/>
      <w:pPr>
        <w:tabs>
          <w:tab w:val="num" w:pos="5684"/>
        </w:tabs>
        <w:ind w:left="5684" w:hanging="360"/>
      </w:pPr>
      <w:rPr>
        <w:rFonts w:ascii="Symbol" w:hAnsi="Symbol" w:hint="default"/>
      </w:rPr>
    </w:lvl>
    <w:lvl w:ilvl="7" w:tplc="04090019" w:tentative="1">
      <w:start w:val="1"/>
      <w:numFmt w:val="bullet"/>
      <w:lvlText w:val="o"/>
      <w:lvlJc w:val="left"/>
      <w:pPr>
        <w:tabs>
          <w:tab w:val="num" w:pos="6404"/>
        </w:tabs>
        <w:ind w:left="6404" w:hanging="360"/>
      </w:pPr>
      <w:rPr>
        <w:rFonts w:ascii="Courier New" w:hAnsi="Courier New" w:hint="default"/>
      </w:rPr>
    </w:lvl>
    <w:lvl w:ilvl="8" w:tplc="0409001B" w:tentative="1">
      <w:start w:val="1"/>
      <w:numFmt w:val="bullet"/>
      <w:lvlText w:val=""/>
      <w:lvlJc w:val="left"/>
      <w:pPr>
        <w:tabs>
          <w:tab w:val="num" w:pos="7124"/>
        </w:tabs>
        <w:ind w:left="7124" w:hanging="360"/>
      </w:pPr>
      <w:rPr>
        <w:rFonts w:ascii="Wingdings" w:hAnsi="Wingdings" w:hint="default"/>
      </w:rPr>
    </w:lvl>
  </w:abstractNum>
  <w:num w:numId="1">
    <w:abstractNumId w:val="10"/>
  </w:num>
  <w:num w:numId="2">
    <w:abstractNumId w:val="1"/>
  </w:num>
  <w:num w:numId="3">
    <w:abstractNumId w:val="12"/>
  </w:num>
  <w:num w:numId="4">
    <w:abstractNumId w:val="8"/>
  </w:num>
  <w:num w:numId="5">
    <w:abstractNumId w:val="15"/>
  </w:num>
  <w:num w:numId="6">
    <w:abstractNumId w:val="7"/>
  </w:num>
  <w:num w:numId="7">
    <w:abstractNumId w:val="22"/>
  </w:num>
  <w:num w:numId="8">
    <w:abstractNumId w:val="0"/>
  </w:num>
  <w:num w:numId="9">
    <w:abstractNumId w:val="20"/>
  </w:num>
  <w:num w:numId="10">
    <w:abstractNumId w:val="21"/>
  </w:num>
  <w:num w:numId="11">
    <w:abstractNumId w:val="3"/>
  </w:num>
  <w:num w:numId="12">
    <w:abstractNumId w:val="5"/>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4"/>
  </w:num>
  <w:num w:numId="20">
    <w:abstractNumId w:val="18"/>
  </w:num>
  <w:num w:numId="21">
    <w:abstractNumId w:val="13"/>
  </w:num>
  <w:num w:numId="22">
    <w:abstractNumId w:val="17"/>
  </w:num>
  <w:num w:numId="23">
    <w:abstractNumId w:val="16"/>
    <w:lvlOverride w:ilvl="0">
      <w:startOverride w:val="1"/>
    </w:lvlOverride>
    <w:lvlOverride w:ilvl="1"/>
    <w:lvlOverride w:ilvl="2"/>
    <w:lvlOverride w:ilvl="3"/>
    <w:lvlOverride w:ilvl="4"/>
    <w:lvlOverride w:ilvl="5"/>
    <w:lvlOverride w:ilvl="6"/>
    <w:lvlOverride w:ilvl="7"/>
    <w:lvlOverride w:ilvl="8"/>
  </w:num>
  <w:num w:numId="24">
    <w:abstractNumId w:val="2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grammar="clean"/>
  <w:trackRevisions/>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9D09A1"/>
    <w:rsid w:val="0000136A"/>
    <w:rsid w:val="00017940"/>
    <w:rsid w:val="000F0B4E"/>
    <w:rsid w:val="002E16D2"/>
    <w:rsid w:val="003C57AA"/>
    <w:rsid w:val="004571A6"/>
    <w:rsid w:val="004F464E"/>
    <w:rsid w:val="00577F5E"/>
    <w:rsid w:val="005C2537"/>
    <w:rsid w:val="00627B26"/>
    <w:rsid w:val="00650425"/>
    <w:rsid w:val="006752DA"/>
    <w:rsid w:val="006D39F6"/>
    <w:rsid w:val="00741D1A"/>
    <w:rsid w:val="0077500E"/>
    <w:rsid w:val="007A5279"/>
    <w:rsid w:val="007B6BB0"/>
    <w:rsid w:val="00922650"/>
    <w:rsid w:val="009A672A"/>
    <w:rsid w:val="009D09A1"/>
    <w:rsid w:val="009D21AC"/>
    <w:rsid w:val="00C418E0"/>
    <w:rsid w:val="00C6749C"/>
    <w:rsid w:val="00D47D45"/>
    <w:rsid w:val="00D60FD6"/>
    <w:rsid w:val="00E8195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Bullet" w:uiPriority="0"/>
    <w:lsdException w:name="List Number"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F464E"/>
    <w:pPr>
      <w:widowControl w:val="0"/>
      <w:wordWrap w:val="0"/>
      <w:autoSpaceDE w:val="0"/>
      <w:autoSpaceDN w:val="0"/>
      <w:jc w:val="both"/>
    </w:pPr>
  </w:style>
  <w:style w:type="paragraph" w:styleId="1">
    <w:name w:val="heading 1"/>
    <w:aliases w:val="h1,Heading U,H1,H11,Œ©o‚µ 1,?co??E 1,뙥,?c,?co?ƒÊ 1,?,Œ"/>
    <w:basedOn w:val="a1"/>
    <w:next w:val="a1"/>
    <w:link w:val="1Char"/>
    <w:qFormat/>
    <w:rsid w:val="00650425"/>
    <w:pPr>
      <w:keepNext/>
      <w:widowControl/>
      <w:numPr>
        <w:numId w:val="4"/>
      </w:numPr>
      <w:wordWrap/>
      <w:overflowPunct w:val="0"/>
      <w:adjustRightInd w:val="0"/>
      <w:spacing w:before="240" w:after="60"/>
      <w:jc w:val="left"/>
      <w:textAlignment w:val="baseline"/>
      <w:outlineLvl w:val="0"/>
    </w:pPr>
    <w:rPr>
      <w:rFonts w:ascii="Arial" w:eastAsia="SimSun" w:hAnsi="Arial" w:cs="Times New Roman"/>
      <w:b/>
      <w:bCs/>
      <w:color w:val="0000FF"/>
      <w:kern w:val="32"/>
      <w:sz w:val="32"/>
      <w:szCs w:val="32"/>
      <w:lang/>
    </w:rPr>
  </w:style>
  <w:style w:type="paragraph" w:styleId="2">
    <w:name w:val="heading 2"/>
    <w:basedOn w:val="a1"/>
    <w:next w:val="a1"/>
    <w:link w:val="2Char"/>
    <w:qFormat/>
    <w:rsid w:val="00650425"/>
    <w:pPr>
      <w:keepNext/>
      <w:widowControl/>
      <w:numPr>
        <w:ilvl w:val="1"/>
        <w:numId w:val="4"/>
      </w:numPr>
      <w:wordWrap/>
      <w:overflowPunct w:val="0"/>
      <w:adjustRightInd w:val="0"/>
      <w:spacing w:before="240" w:after="60"/>
      <w:jc w:val="left"/>
      <w:textAlignment w:val="baseline"/>
      <w:outlineLvl w:val="1"/>
    </w:pPr>
    <w:rPr>
      <w:rFonts w:ascii="Arial" w:eastAsia="SimSun" w:hAnsi="Arial" w:cs="Times New Roman"/>
      <w:b/>
      <w:bCs/>
      <w:i/>
      <w:iCs/>
      <w:color w:val="0000FF"/>
      <w:sz w:val="28"/>
      <w:szCs w:val="28"/>
      <w:lang/>
    </w:rPr>
  </w:style>
  <w:style w:type="paragraph" w:styleId="3">
    <w:name w:val="heading 3"/>
    <w:basedOn w:val="a1"/>
    <w:next w:val="a1"/>
    <w:link w:val="3Char"/>
    <w:qFormat/>
    <w:rsid w:val="00650425"/>
    <w:pPr>
      <w:keepNext/>
      <w:widowControl/>
      <w:numPr>
        <w:ilvl w:val="2"/>
        <w:numId w:val="4"/>
      </w:numPr>
      <w:wordWrap/>
      <w:overflowPunct w:val="0"/>
      <w:adjustRightInd w:val="0"/>
      <w:spacing w:before="240" w:after="60"/>
      <w:jc w:val="left"/>
      <w:textAlignment w:val="baseline"/>
      <w:outlineLvl w:val="2"/>
    </w:pPr>
    <w:rPr>
      <w:rFonts w:ascii="Arial" w:eastAsia="SimSun" w:hAnsi="Arial" w:cs="Times New Roman"/>
      <w:b/>
      <w:bCs/>
      <w:color w:val="0000FF"/>
      <w:sz w:val="26"/>
      <w:szCs w:val="26"/>
      <w:lang/>
    </w:rPr>
  </w:style>
  <w:style w:type="paragraph" w:styleId="40">
    <w:name w:val="heading 4"/>
    <w:aliases w:val="Heading 4 Char1,Heading 4 Char Char"/>
    <w:basedOn w:val="a1"/>
    <w:next w:val="a1"/>
    <w:link w:val="4Char"/>
    <w:qFormat/>
    <w:rsid w:val="00650425"/>
    <w:pPr>
      <w:keepNext/>
      <w:widowControl/>
      <w:numPr>
        <w:ilvl w:val="3"/>
        <w:numId w:val="4"/>
      </w:numPr>
      <w:wordWrap/>
      <w:overflowPunct w:val="0"/>
      <w:adjustRightInd w:val="0"/>
      <w:spacing w:before="240" w:after="60"/>
      <w:jc w:val="left"/>
      <w:textAlignment w:val="baseline"/>
      <w:outlineLvl w:val="3"/>
    </w:pPr>
    <w:rPr>
      <w:rFonts w:ascii="Arial" w:eastAsia="SimSun" w:hAnsi="Arial" w:cs="Times New Roman"/>
      <w:b/>
      <w:bCs/>
      <w:color w:val="0000FF"/>
      <w:sz w:val="28"/>
      <w:szCs w:val="28"/>
      <w:lang/>
    </w:rPr>
  </w:style>
  <w:style w:type="paragraph" w:styleId="5">
    <w:name w:val="heading 5"/>
    <w:basedOn w:val="a1"/>
    <w:next w:val="a1"/>
    <w:link w:val="5Char"/>
    <w:qFormat/>
    <w:rsid w:val="00650425"/>
    <w:pPr>
      <w:widowControl/>
      <w:wordWrap/>
      <w:overflowPunct w:val="0"/>
      <w:adjustRightInd w:val="0"/>
      <w:spacing w:before="240" w:after="60"/>
      <w:jc w:val="left"/>
      <w:textAlignment w:val="baseline"/>
      <w:outlineLvl w:val="4"/>
    </w:pPr>
    <w:rPr>
      <w:rFonts w:ascii="Arial" w:eastAsia="SimSun" w:hAnsi="Arial" w:cs="Arial"/>
      <w:b/>
      <w:bCs/>
      <w:i/>
      <w:iCs/>
      <w:color w:val="0000FF"/>
      <w:sz w:val="26"/>
      <w:szCs w:val="26"/>
      <w:lang w:eastAsia="en-US"/>
    </w:rPr>
  </w:style>
  <w:style w:type="paragraph" w:styleId="6">
    <w:name w:val="heading 6"/>
    <w:basedOn w:val="a1"/>
    <w:next w:val="a1"/>
    <w:link w:val="6Char"/>
    <w:qFormat/>
    <w:rsid w:val="00650425"/>
    <w:pPr>
      <w:widowControl/>
      <w:wordWrap/>
      <w:overflowPunct w:val="0"/>
      <w:adjustRightInd w:val="0"/>
      <w:spacing w:before="240" w:after="60"/>
      <w:jc w:val="left"/>
      <w:textAlignment w:val="baseline"/>
      <w:outlineLvl w:val="5"/>
    </w:pPr>
    <w:rPr>
      <w:rFonts w:ascii="Arial" w:eastAsia="SimSun" w:hAnsi="Arial" w:cs="Arial"/>
      <w:b/>
      <w:bCs/>
      <w:color w:val="0000FF"/>
      <w:sz w:val="22"/>
      <w:lang w:eastAsia="en-US"/>
    </w:rPr>
  </w:style>
  <w:style w:type="paragraph" w:styleId="7">
    <w:name w:val="heading 7"/>
    <w:basedOn w:val="a1"/>
    <w:next w:val="a1"/>
    <w:link w:val="7Char"/>
    <w:qFormat/>
    <w:rsid w:val="00650425"/>
    <w:pPr>
      <w:widowControl/>
      <w:wordWrap/>
      <w:overflowPunct w:val="0"/>
      <w:adjustRightInd w:val="0"/>
      <w:spacing w:before="240" w:after="60"/>
      <w:ind w:left="1296" w:hanging="1296"/>
      <w:jc w:val="left"/>
      <w:textAlignment w:val="baseline"/>
      <w:outlineLvl w:val="6"/>
    </w:pPr>
    <w:rPr>
      <w:rFonts w:ascii="Calibri" w:eastAsia="SimSun" w:hAnsi="Calibri" w:cs="Arial"/>
      <w:color w:val="0000FF"/>
      <w:sz w:val="24"/>
      <w:szCs w:val="24"/>
      <w:lang/>
    </w:rPr>
  </w:style>
  <w:style w:type="paragraph" w:styleId="8">
    <w:name w:val="heading 8"/>
    <w:basedOn w:val="a1"/>
    <w:next w:val="a1"/>
    <w:link w:val="8Char"/>
    <w:qFormat/>
    <w:rsid w:val="00650425"/>
    <w:pPr>
      <w:widowControl/>
      <w:wordWrap/>
      <w:overflowPunct w:val="0"/>
      <w:adjustRightInd w:val="0"/>
      <w:spacing w:before="240" w:after="60"/>
      <w:ind w:left="1440" w:hanging="1440"/>
      <w:jc w:val="left"/>
      <w:textAlignment w:val="baseline"/>
      <w:outlineLvl w:val="7"/>
    </w:pPr>
    <w:rPr>
      <w:rFonts w:ascii="Calibri" w:eastAsia="SimSun" w:hAnsi="Calibri" w:cs="Arial"/>
      <w:i/>
      <w:iCs/>
      <w:color w:val="0000FF"/>
      <w:sz w:val="24"/>
      <w:szCs w:val="24"/>
      <w:lang/>
    </w:rPr>
  </w:style>
  <w:style w:type="paragraph" w:styleId="9">
    <w:name w:val="heading 9"/>
    <w:basedOn w:val="a1"/>
    <w:next w:val="a1"/>
    <w:link w:val="9Char"/>
    <w:uiPriority w:val="99"/>
    <w:qFormat/>
    <w:rsid w:val="00650425"/>
    <w:pPr>
      <w:widowControl/>
      <w:wordWrap/>
      <w:overflowPunct w:val="0"/>
      <w:adjustRightInd w:val="0"/>
      <w:spacing w:before="240" w:after="60"/>
      <w:ind w:left="1584" w:hanging="1584"/>
      <w:jc w:val="left"/>
      <w:textAlignment w:val="baseline"/>
      <w:outlineLvl w:val="8"/>
    </w:pPr>
    <w:rPr>
      <w:rFonts w:ascii="Cambria" w:eastAsia="SimSun" w:hAnsi="Cambria" w:cs="Arial"/>
      <w:color w:val="0000FF"/>
      <w:sz w:val="22"/>
      <w:lang/>
    </w:rPr>
  </w:style>
  <w:style w:type="character" w:default="1" w:styleId="a7">
    <w:name w:val="Default Paragraph Font"/>
    <w:uiPriority w:val="1"/>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nnex5">
    <w:name w:val="Annex 5"/>
    <w:basedOn w:val="a1"/>
    <w:next w:val="a1"/>
    <w:uiPriority w:val="99"/>
    <w:rsid w:val="009D09A1"/>
    <w:pPr>
      <w:keepNext/>
      <w:keepLines/>
      <w:widowControl/>
      <w:tabs>
        <w:tab w:val="left" w:pos="794"/>
        <w:tab w:val="left" w:pos="1191"/>
        <w:tab w:val="left" w:pos="1588"/>
        <w:tab w:val="left" w:pos="1985"/>
      </w:tabs>
      <w:wordWrap/>
      <w:overflowPunct w:val="0"/>
      <w:adjustRightInd w:val="0"/>
      <w:spacing w:before="181"/>
      <w:textAlignment w:val="baseline"/>
      <w:outlineLvl w:val="4"/>
    </w:pPr>
    <w:rPr>
      <w:rFonts w:ascii="Times New Roman" w:eastAsia="MS Mincho" w:hAnsi="Times New Roman" w:cs="Times New Roman"/>
      <w:b/>
      <w:bCs/>
      <w:kern w:val="0"/>
      <w:szCs w:val="20"/>
      <w:lang w:val="en-GB" w:eastAsia="en-US"/>
    </w:rPr>
  </w:style>
  <w:style w:type="paragraph" w:styleId="aa">
    <w:name w:val="Document Map"/>
    <w:basedOn w:val="a1"/>
    <w:link w:val="Char"/>
    <w:semiHidden/>
    <w:unhideWhenUsed/>
    <w:rsid w:val="009D09A1"/>
    <w:rPr>
      <w:rFonts w:ascii="굴림" w:eastAsia="굴림"/>
      <w:sz w:val="18"/>
      <w:szCs w:val="18"/>
    </w:rPr>
  </w:style>
  <w:style w:type="character" w:customStyle="1" w:styleId="Char">
    <w:name w:val="문서 구조 Char"/>
    <w:basedOn w:val="a7"/>
    <w:link w:val="aa"/>
    <w:semiHidden/>
    <w:rsid w:val="009D09A1"/>
    <w:rPr>
      <w:rFonts w:ascii="굴림" w:eastAsia="굴림"/>
      <w:sz w:val="18"/>
      <w:szCs w:val="18"/>
    </w:rPr>
  </w:style>
  <w:style w:type="paragraph" w:customStyle="1" w:styleId="TableTitle">
    <w:name w:val="Table_Title"/>
    <w:basedOn w:val="a1"/>
    <w:next w:val="a1"/>
    <w:rsid w:val="009D09A1"/>
    <w:pPr>
      <w:keepNext/>
      <w:widowControl/>
      <w:tabs>
        <w:tab w:val="left" w:pos="794"/>
        <w:tab w:val="left" w:pos="1191"/>
        <w:tab w:val="left" w:pos="1588"/>
        <w:tab w:val="left" w:pos="1985"/>
      </w:tabs>
      <w:wordWrap/>
      <w:overflowPunct w:val="0"/>
      <w:adjustRightInd w:val="0"/>
      <w:spacing w:before="240" w:after="113"/>
      <w:jc w:val="center"/>
      <w:textAlignment w:val="baseline"/>
    </w:pPr>
    <w:rPr>
      <w:rFonts w:ascii="Times New Roman" w:eastAsia="MS Mincho" w:hAnsi="Times New Roman" w:cs="Times New Roman"/>
      <w:b/>
      <w:bCs/>
      <w:kern w:val="0"/>
      <w:szCs w:val="20"/>
      <w:lang w:val="en-GB" w:eastAsia="en-US"/>
    </w:rPr>
  </w:style>
  <w:style w:type="paragraph" w:customStyle="1" w:styleId="TableText">
    <w:name w:val="Table_Text"/>
    <w:basedOn w:val="a1"/>
    <w:rsid w:val="009D09A1"/>
    <w:pPr>
      <w:keepLines/>
      <w:widowControl/>
      <w:wordWrap/>
      <w:overflowPunct w:val="0"/>
      <w:adjustRightInd w:val="0"/>
      <w:spacing w:before="100" w:after="100" w:line="190" w:lineRule="exact"/>
      <w:textAlignment w:val="baseline"/>
    </w:pPr>
    <w:rPr>
      <w:rFonts w:ascii="Times New Roman" w:eastAsia="SimSun" w:hAnsi="Times New Roman" w:cs="Times New Roman"/>
      <w:kern w:val="0"/>
      <w:sz w:val="18"/>
      <w:szCs w:val="18"/>
      <w:lang w:val="en-GB" w:eastAsia="en-US"/>
    </w:rPr>
  </w:style>
  <w:style w:type="paragraph" w:customStyle="1" w:styleId="Annex4">
    <w:name w:val="Annex 4"/>
    <w:basedOn w:val="a1"/>
    <w:next w:val="a1"/>
    <w:rsid w:val="00D60FD6"/>
    <w:pPr>
      <w:keepNext/>
      <w:keepLines/>
      <w:widowControl/>
      <w:tabs>
        <w:tab w:val="num" w:pos="720"/>
        <w:tab w:val="left" w:pos="794"/>
        <w:tab w:val="left" w:pos="1191"/>
        <w:tab w:val="left" w:pos="1588"/>
        <w:tab w:val="left" w:pos="1985"/>
      </w:tabs>
      <w:wordWrap/>
      <w:overflowPunct w:val="0"/>
      <w:adjustRightInd w:val="0"/>
      <w:spacing w:before="181"/>
      <w:ind w:left="1728" w:hanging="1728"/>
      <w:textAlignment w:val="baseline"/>
      <w:outlineLvl w:val="3"/>
    </w:pPr>
    <w:rPr>
      <w:rFonts w:ascii="Times New Roman" w:eastAsia="Times New Roman" w:hAnsi="Times New Roman" w:cs="Times New Roman"/>
      <w:b/>
      <w:bCs/>
      <w:kern w:val="0"/>
      <w:szCs w:val="20"/>
      <w:lang w:val="en-GB" w:eastAsia="en-US"/>
    </w:rPr>
  </w:style>
  <w:style w:type="paragraph" w:customStyle="1" w:styleId="Annex3">
    <w:name w:val="Annex 3"/>
    <w:basedOn w:val="a1"/>
    <w:next w:val="a1"/>
    <w:uiPriority w:val="99"/>
    <w:rsid w:val="000F0B4E"/>
    <w:pPr>
      <w:keepNext/>
      <w:widowControl/>
      <w:tabs>
        <w:tab w:val="left" w:pos="794"/>
        <w:tab w:val="left" w:pos="1191"/>
        <w:tab w:val="left" w:pos="1588"/>
        <w:tab w:val="left" w:pos="1985"/>
      </w:tabs>
      <w:wordWrap/>
      <w:overflowPunct w:val="0"/>
      <w:adjustRightInd w:val="0"/>
      <w:spacing w:before="181"/>
      <w:textAlignment w:val="baseline"/>
      <w:outlineLvl w:val="2"/>
    </w:pPr>
    <w:rPr>
      <w:rFonts w:ascii="Times New Roman" w:eastAsia="MS Mincho" w:hAnsi="Times New Roman" w:cs="Times New Roman"/>
      <w:b/>
      <w:bCs/>
      <w:kern w:val="0"/>
      <w:szCs w:val="20"/>
      <w:lang w:val="en-GB" w:eastAsia="en-US"/>
    </w:rPr>
  </w:style>
  <w:style w:type="character" w:customStyle="1" w:styleId="1Char">
    <w:name w:val="제목 1 Char"/>
    <w:aliases w:val="h1 Char,Heading U Char,H1 Char,H11 Char,Œ©o‚µ 1 Char,?co??E 1 Char,뙥 Char,?c Char,?co?ƒÊ 1 Char,? Char,Œ Char"/>
    <w:basedOn w:val="a7"/>
    <w:link w:val="1"/>
    <w:rsid w:val="00650425"/>
    <w:rPr>
      <w:rFonts w:ascii="Arial" w:eastAsia="SimSun" w:hAnsi="Arial" w:cs="Times New Roman"/>
      <w:b/>
      <w:bCs/>
      <w:color w:val="0000FF"/>
      <w:kern w:val="32"/>
      <w:sz w:val="32"/>
      <w:szCs w:val="32"/>
      <w:lang/>
    </w:rPr>
  </w:style>
  <w:style w:type="character" w:customStyle="1" w:styleId="2Char">
    <w:name w:val="제목 2 Char"/>
    <w:basedOn w:val="a7"/>
    <w:link w:val="2"/>
    <w:rsid w:val="00650425"/>
    <w:rPr>
      <w:rFonts w:ascii="Arial" w:eastAsia="SimSun" w:hAnsi="Arial" w:cs="Times New Roman"/>
      <w:b/>
      <w:bCs/>
      <w:i/>
      <w:iCs/>
      <w:color w:val="0000FF"/>
      <w:sz w:val="28"/>
      <w:szCs w:val="28"/>
      <w:lang/>
    </w:rPr>
  </w:style>
  <w:style w:type="character" w:customStyle="1" w:styleId="3Char">
    <w:name w:val="제목 3 Char"/>
    <w:basedOn w:val="a7"/>
    <w:link w:val="3"/>
    <w:rsid w:val="00650425"/>
    <w:rPr>
      <w:rFonts w:ascii="Arial" w:eastAsia="SimSun" w:hAnsi="Arial" w:cs="Times New Roman"/>
      <w:b/>
      <w:bCs/>
      <w:color w:val="0000FF"/>
      <w:sz w:val="26"/>
      <w:szCs w:val="26"/>
      <w:lang/>
    </w:rPr>
  </w:style>
  <w:style w:type="character" w:customStyle="1" w:styleId="4Char">
    <w:name w:val="제목 4 Char"/>
    <w:aliases w:val="Heading 4 Char1 Char,Heading 4 Char Char Char"/>
    <w:basedOn w:val="a7"/>
    <w:link w:val="40"/>
    <w:rsid w:val="00650425"/>
    <w:rPr>
      <w:rFonts w:ascii="Arial" w:eastAsia="SimSun" w:hAnsi="Arial" w:cs="Times New Roman"/>
      <w:b/>
      <w:bCs/>
      <w:color w:val="0000FF"/>
      <w:sz w:val="28"/>
      <w:szCs w:val="28"/>
      <w:lang/>
    </w:rPr>
  </w:style>
  <w:style w:type="character" w:customStyle="1" w:styleId="5Char">
    <w:name w:val="제목 5 Char"/>
    <w:basedOn w:val="a7"/>
    <w:link w:val="5"/>
    <w:rsid w:val="00650425"/>
    <w:rPr>
      <w:rFonts w:ascii="Arial" w:eastAsia="SimSun" w:hAnsi="Arial" w:cs="Arial"/>
      <w:b/>
      <w:bCs/>
      <w:i/>
      <w:iCs/>
      <w:color w:val="0000FF"/>
      <w:sz w:val="26"/>
      <w:szCs w:val="26"/>
      <w:lang w:eastAsia="en-US"/>
    </w:rPr>
  </w:style>
  <w:style w:type="character" w:customStyle="1" w:styleId="6Char">
    <w:name w:val="제목 6 Char"/>
    <w:basedOn w:val="a7"/>
    <w:link w:val="6"/>
    <w:rsid w:val="00650425"/>
    <w:rPr>
      <w:rFonts w:ascii="Arial" w:eastAsia="SimSun" w:hAnsi="Arial" w:cs="Arial"/>
      <w:b/>
      <w:bCs/>
      <w:color w:val="0000FF"/>
      <w:sz w:val="22"/>
      <w:lang w:eastAsia="en-US"/>
    </w:rPr>
  </w:style>
  <w:style w:type="character" w:customStyle="1" w:styleId="7Char">
    <w:name w:val="제목 7 Char"/>
    <w:basedOn w:val="a7"/>
    <w:link w:val="7"/>
    <w:rsid w:val="00650425"/>
    <w:rPr>
      <w:rFonts w:ascii="Calibri" w:eastAsia="SimSun" w:hAnsi="Calibri" w:cs="Arial"/>
      <w:color w:val="0000FF"/>
      <w:sz w:val="24"/>
      <w:szCs w:val="24"/>
      <w:lang/>
    </w:rPr>
  </w:style>
  <w:style w:type="character" w:customStyle="1" w:styleId="8Char">
    <w:name w:val="제목 8 Char"/>
    <w:basedOn w:val="a7"/>
    <w:link w:val="8"/>
    <w:rsid w:val="00650425"/>
    <w:rPr>
      <w:rFonts w:ascii="Calibri" w:eastAsia="SimSun" w:hAnsi="Calibri" w:cs="Arial"/>
      <w:i/>
      <w:iCs/>
      <w:color w:val="0000FF"/>
      <w:sz w:val="24"/>
      <w:szCs w:val="24"/>
      <w:lang/>
    </w:rPr>
  </w:style>
  <w:style w:type="character" w:customStyle="1" w:styleId="9Char">
    <w:name w:val="제목 9 Char"/>
    <w:basedOn w:val="a7"/>
    <w:link w:val="9"/>
    <w:uiPriority w:val="99"/>
    <w:rsid w:val="00650425"/>
    <w:rPr>
      <w:rFonts w:ascii="Cambria" w:eastAsia="SimSun" w:hAnsi="Cambria" w:cs="Arial"/>
      <w:color w:val="0000FF"/>
      <w:sz w:val="22"/>
      <w:lang/>
    </w:rPr>
  </w:style>
  <w:style w:type="paragraph" w:customStyle="1" w:styleId="CharCharCharCharCharCharCharCharCharCharCharCharCharCharCharCharCharCharCharCharCharCharCharCharCharCharCharCharCharChar">
    <w:name w:val=" Char Char Char Char Char Char Char Char Char Char Char Char Char Char Char Char Char Char Char Char Char (文字) (文字) Char Char Char Char Char Char Char Char Char"/>
    <w:semiHidden/>
    <w:rsid w:val="00650425"/>
    <w:pPr>
      <w:keepNext/>
      <w:numPr>
        <w:numId w:val="7"/>
      </w:numPr>
      <w:autoSpaceDE w:val="0"/>
      <w:autoSpaceDN w:val="0"/>
      <w:adjustRightInd w:val="0"/>
      <w:spacing w:before="60" w:after="60"/>
      <w:jc w:val="both"/>
    </w:pPr>
    <w:rPr>
      <w:rFonts w:ascii="Arial" w:eastAsia="SimSun" w:hAnsi="Arial" w:cs="Arial"/>
      <w:color w:val="0000FF"/>
      <w:szCs w:val="20"/>
      <w:lang w:eastAsia="zh-CN"/>
    </w:rPr>
  </w:style>
  <w:style w:type="paragraph" w:styleId="ab">
    <w:name w:val="header"/>
    <w:aliases w:val="h,Header/Footer"/>
    <w:basedOn w:val="a1"/>
    <w:link w:val="Char0"/>
    <w:rsid w:val="00650425"/>
    <w:pPr>
      <w:widowControl/>
      <w:tabs>
        <w:tab w:val="center" w:pos="4320"/>
        <w:tab w:val="right" w:pos="8640"/>
      </w:tabs>
      <w:wordWrap/>
      <w:overflowPunct w:val="0"/>
      <w:adjustRightInd w:val="0"/>
      <w:jc w:val="left"/>
      <w:textAlignment w:val="baseline"/>
    </w:pPr>
    <w:rPr>
      <w:rFonts w:ascii="Arial" w:eastAsia="SimSun" w:hAnsi="Arial" w:cs="Arial"/>
      <w:color w:val="0000FF"/>
      <w:szCs w:val="20"/>
      <w:lang w:eastAsia="en-US"/>
    </w:rPr>
  </w:style>
  <w:style w:type="character" w:customStyle="1" w:styleId="Char0">
    <w:name w:val="머리글 Char"/>
    <w:aliases w:val="h Char,Header/Footer Char"/>
    <w:basedOn w:val="a7"/>
    <w:link w:val="ab"/>
    <w:rsid w:val="00650425"/>
    <w:rPr>
      <w:rFonts w:ascii="Arial" w:eastAsia="SimSun" w:hAnsi="Arial" w:cs="Arial"/>
      <w:color w:val="0000FF"/>
      <w:szCs w:val="20"/>
      <w:lang w:eastAsia="en-US"/>
    </w:rPr>
  </w:style>
  <w:style w:type="paragraph" w:styleId="ac">
    <w:name w:val="footer"/>
    <w:basedOn w:val="a1"/>
    <w:link w:val="Char1"/>
    <w:rsid w:val="00650425"/>
    <w:pPr>
      <w:widowControl/>
      <w:tabs>
        <w:tab w:val="center" w:pos="4320"/>
        <w:tab w:val="right" w:pos="8640"/>
      </w:tabs>
      <w:wordWrap/>
      <w:overflowPunct w:val="0"/>
      <w:adjustRightInd w:val="0"/>
      <w:jc w:val="left"/>
      <w:textAlignment w:val="baseline"/>
    </w:pPr>
    <w:rPr>
      <w:rFonts w:ascii="Arial" w:eastAsia="SimSun" w:hAnsi="Arial" w:cs="Arial"/>
      <w:color w:val="0000FF"/>
      <w:szCs w:val="20"/>
      <w:lang w:eastAsia="en-US"/>
    </w:rPr>
  </w:style>
  <w:style w:type="character" w:customStyle="1" w:styleId="Char1">
    <w:name w:val="바닥글 Char"/>
    <w:basedOn w:val="a7"/>
    <w:link w:val="ac"/>
    <w:rsid w:val="00650425"/>
    <w:rPr>
      <w:rFonts w:ascii="Arial" w:eastAsia="SimSun" w:hAnsi="Arial" w:cs="Arial"/>
      <w:color w:val="0000FF"/>
      <w:szCs w:val="20"/>
      <w:lang w:eastAsia="en-US"/>
    </w:rPr>
  </w:style>
  <w:style w:type="character" w:styleId="ad">
    <w:name w:val="page number"/>
    <w:basedOn w:val="a7"/>
    <w:rsid w:val="00650425"/>
    <w:rPr>
      <w:rFonts w:ascii="Arial" w:eastAsia="SimSun" w:hAnsi="Arial" w:cs="Arial"/>
      <w:color w:val="0000FF"/>
      <w:kern w:val="2"/>
      <w:lang w:val="en-US" w:eastAsia="zh-CN" w:bidi="ar-SA"/>
    </w:rPr>
  </w:style>
  <w:style w:type="character" w:styleId="ae">
    <w:name w:val="Hyperlink"/>
    <w:rsid w:val="00650425"/>
    <w:rPr>
      <w:rFonts w:ascii="Arial" w:eastAsia="SimSun" w:hAnsi="Arial" w:cs="Arial"/>
      <w:color w:val="0000FF"/>
      <w:kern w:val="2"/>
      <w:u w:val="single"/>
      <w:lang w:val="en-US" w:eastAsia="zh-CN" w:bidi="ar-SA"/>
    </w:rPr>
  </w:style>
  <w:style w:type="paragraph" w:customStyle="1" w:styleId="References">
    <w:name w:val="References"/>
    <w:basedOn w:val="a1"/>
    <w:rsid w:val="00650425"/>
    <w:pPr>
      <w:widowControl/>
      <w:numPr>
        <w:numId w:val="1"/>
      </w:numPr>
      <w:wordWrap/>
      <w:autoSpaceDE/>
      <w:autoSpaceDN/>
    </w:pPr>
    <w:rPr>
      <w:rFonts w:ascii="Times New Roman" w:eastAsia="MS Mincho" w:hAnsi="Times New Roman" w:cs="Times New Roman"/>
      <w:kern w:val="0"/>
      <w:sz w:val="16"/>
      <w:szCs w:val="20"/>
      <w:lang w:eastAsia="en-US"/>
    </w:rPr>
  </w:style>
  <w:style w:type="paragraph" w:customStyle="1" w:styleId="tableheading">
    <w:name w:val="table heading"/>
    <w:basedOn w:val="a1"/>
    <w:rsid w:val="00650425"/>
    <w:pPr>
      <w:keepNext/>
      <w:keepLines/>
      <w:widowControl/>
      <w:wordWrap/>
      <w:overflowPunct w:val="0"/>
      <w:adjustRightInd w:val="0"/>
      <w:spacing w:after="60"/>
      <w:textAlignment w:val="baseline"/>
    </w:pPr>
    <w:rPr>
      <w:rFonts w:ascii="Times New Roman" w:eastAsia="MS Mincho" w:hAnsi="Times New Roman" w:cs="Times New Roman"/>
      <w:b/>
      <w:bCs/>
      <w:kern w:val="0"/>
      <w:szCs w:val="20"/>
      <w:lang w:val="en-GB" w:eastAsia="en-US"/>
    </w:rPr>
  </w:style>
  <w:style w:type="paragraph" w:customStyle="1" w:styleId="tablecell">
    <w:name w:val="table cell"/>
    <w:basedOn w:val="a1"/>
    <w:rsid w:val="00650425"/>
    <w:pPr>
      <w:keepNext/>
      <w:keepLines/>
      <w:widowControl/>
      <w:wordWrap/>
      <w:overflowPunct w:val="0"/>
      <w:adjustRightInd w:val="0"/>
      <w:spacing w:after="60"/>
      <w:textAlignment w:val="baseline"/>
    </w:pPr>
    <w:rPr>
      <w:rFonts w:ascii="Times New Roman" w:eastAsia="MS Mincho" w:hAnsi="Times New Roman" w:cs="Times New Roman"/>
      <w:kern w:val="0"/>
      <w:szCs w:val="20"/>
      <w:lang w:val="en-GB" w:eastAsia="en-US"/>
    </w:rPr>
  </w:style>
  <w:style w:type="paragraph" w:customStyle="1" w:styleId="tablesyntax">
    <w:name w:val="table syntax"/>
    <w:basedOn w:val="a1"/>
    <w:link w:val="tablesyntaxChar"/>
    <w:rsid w:val="00650425"/>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wordWrap/>
      <w:overflowPunct w:val="0"/>
      <w:adjustRightInd w:val="0"/>
      <w:jc w:val="left"/>
      <w:textAlignment w:val="baseline"/>
    </w:pPr>
    <w:rPr>
      <w:rFonts w:ascii="Arial" w:eastAsia="MS Mincho" w:hAnsi="Arial" w:cs="Arial"/>
      <w:color w:val="0000FF"/>
      <w:szCs w:val="20"/>
      <w:lang w:val="en-GB" w:eastAsia="en-US"/>
    </w:rPr>
  </w:style>
  <w:style w:type="character" w:customStyle="1" w:styleId="tablesyntaxChar">
    <w:name w:val="table syntax Char"/>
    <w:link w:val="tablesyntax"/>
    <w:rsid w:val="00650425"/>
    <w:rPr>
      <w:rFonts w:ascii="Arial" w:eastAsia="MS Mincho" w:hAnsi="Arial" w:cs="Arial"/>
      <w:color w:val="0000FF"/>
      <w:szCs w:val="20"/>
      <w:lang w:val="en-GB" w:eastAsia="en-US"/>
    </w:rPr>
  </w:style>
  <w:style w:type="paragraph" w:styleId="af">
    <w:name w:val="Balloon Text"/>
    <w:basedOn w:val="a1"/>
    <w:link w:val="Char2"/>
    <w:semiHidden/>
    <w:rsid w:val="00650425"/>
    <w:pPr>
      <w:widowControl/>
      <w:wordWrap/>
      <w:overflowPunct w:val="0"/>
      <w:adjustRightInd w:val="0"/>
      <w:jc w:val="left"/>
      <w:textAlignment w:val="baseline"/>
    </w:pPr>
    <w:rPr>
      <w:rFonts w:ascii="Tahoma" w:eastAsia="SimSun" w:hAnsi="Tahoma" w:cs="Tahoma"/>
      <w:color w:val="0000FF"/>
      <w:sz w:val="16"/>
      <w:szCs w:val="16"/>
      <w:lang w:eastAsia="en-US"/>
    </w:rPr>
  </w:style>
  <w:style w:type="character" w:customStyle="1" w:styleId="Char2">
    <w:name w:val="풍선 도움말 텍스트 Char"/>
    <w:basedOn w:val="a7"/>
    <w:link w:val="af"/>
    <w:semiHidden/>
    <w:rsid w:val="00650425"/>
    <w:rPr>
      <w:rFonts w:ascii="Tahoma" w:eastAsia="SimSun" w:hAnsi="Tahoma" w:cs="Tahoma"/>
      <w:color w:val="0000FF"/>
      <w:sz w:val="16"/>
      <w:szCs w:val="16"/>
      <w:lang w:eastAsia="en-US"/>
    </w:rPr>
  </w:style>
  <w:style w:type="paragraph" w:customStyle="1" w:styleId="Annex1">
    <w:name w:val="Annex 1"/>
    <w:basedOn w:val="1"/>
    <w:next w:val="a1"/>
    <w:uiPriority w:val="99"/>
    <w:rsid w:val="00650425"/>
    <w:pPr>
      <w:keepLines/>
      <w:numPr>
        <w:numId w:val="0"/>
      </w:numPr>
      <w:tabs>
        <w:tab w:val="left" w:pos="794"/>
        <w:tab w:val="left" w:pos="1191"/>
        <w:tab w:val="left" w:pos="1588"/>
        <w:tab w:val="left" w:pos="1985"/>
      </w:tabs>
      <w:spacing w:before="480" w:after="0"/>
      <w:jc w:val="center"/>
    </w:pPr>
    <w:rPr>
      <w:rFonts w:ascii="Times New Roman" w:hAnsi="Times New Roman"/>
      <w:kern w:val="0"/>
      <w:sz w:val="24"/>
      <w:szCs w:val="24"/>
      <w:lang w:val="en-GB"/>
    </w:rPr>
  </w:style>
  <w:style w:type="paragraph" w:customStyle="1" w:styleId="Annex2">
    <w:name w:val="Annex 2"/>
    <w:basedOn w:val="a1"/>
    <w:next w:val="a1"/>
    <w:uiPriority w:val="99"/>
    <w:rsid w:val="00650425"/>
    <w:pPr>
      <w:keepNext/>
      <w:keepLines/>
      <w:widowControl/>
      <w:tabs>
        <w:tab w:val="left" w:pos="794"/>
        <w:tab w:val="left" w:pos="1191"/>
        <w:tab w:val="left" w:pos="1588"/>
        <w:tab w:val="left" w:pos="1985"/>
      </w:tabs>
      <w:wordWrap/>
      <w:overflowPunct w:val="0"/>
      <w:adjustRightInd w:val="0"/>
      <w:spacing w:before="313"/>
      <w:textAlignment w:val="baseline"/>
      <w:outlineLvl w:val="1"/>
    </w:pPr>
    <w:rPr>
      <w:rFonts w:ascii="Times New Roman" w:eastAsia="MS Mincho" w:hAnsi="Times New Roman" w:cs="Times New Roman"/>
      <w:b/>
      <w:bCs/>
      <w:kern w:val="0"/>
      <w:sz w:val="22"/>
      <w:lang w:val="en-GB" w:eastAsia="en-US"/>
    </w:rPr>
  </w:style>
  <w:style w:type="paragraph" w:customStyle="1" w:styleId="Annex4Char">
    <w:name w:val="Annex 4 Char"/>
    <w:basedOn w:val="Annex3"/>
    <w:next w:val="a1"/>
    <w:uiPriority w:val="99"/>
    <w:rsid w:val="00650425"/>
    <w:rPr>
      <w:lang w:val="en-US"/>
    </w:rPr>
  </w:style>
  <w:style w:type="character" w:customStyle="1" w:styleId="Annex4CharChar">
    <w:name w:val="Annex 4 Char Char"/>
    <w:rsid w:val="00650425"/>
    <w:rPr>
      <w:rFonts w:ascii="Arial" w:eastAsia="SimSun" w:hAnsi="Arial" w:cs="Arial"/>
      <w:b/>
      <w:bCs/>
      <w:color w:val="0000FF"/>
      <w:kern w:val="2"/>
      <w:lang w:val="en-US" w:eastAsia="en-US" w:bidi="ar-SA"/>
    </w:rPr>
  </w:style>
  <w:style w:type="paragraph" w:customStyle="1" w:styleId="Annex6">
    <w:name w:val="Annex 6"/>
    <w:basedOn w:val="Annex5"/>
    <w:next w:val="a1"/>
    <w:uiPriority w:val="99"/>
    <w:rsid w:val="00650425"/>
    <w:pPr>
      <w:outlineLvl w:val="5"/>
    </w:pPr>
  </w:style>
  <w:style w:type="character" w:styleId="af0">
    <w:name w:val="FollowedHyperlink"/>
    <w:rsid w:val="00650425"/>
    <w:rPr>
      <w:rFonts w:ascii="Arial" w:eastAsia="SimSun" w:hAnsi="Arial" w:cs="Arial"/>
      <w:color w:val="800080"/>
      <w:kern w:val="2"/>
      <w:u w:val="single"/>
      <w:lang w:val="en-US" w:eastAsia="zh-CN" w:bidi="ar-SA"/>
    </w:rPr>
  </w:style>
  <w:style w:type="paragraph" w:customStyle="1" w:styleId="bibliography">
    <w:name w:val="bibliography"/>
    <w:basedOn w:val="a1"/>
    <w:rsid w:val="00650425"/>
    <w:pPr>
      <w:widowControl/>
      <w:numPr>
        <w:numId w:val="2"/>
      </w:numPr>
      <w:tabs>
        <w:tab w:val="clear" w:pos="360"/>
        <w:tab w:val="left" w:pos="660"/>
      </w:tabs>
      <w:wordWrap/>
      <w:autoSpaceDE/>
      <w:autoSpaceDN/>
      <w:spacing w:after="240" w:line="230" w:lineRule="atLeast"/>
      <w:ind w:left="660" w:hanging="660"/>
    </w:pPr>
    <w:rPr>
      <w:rFonts w:ascii="Arial" w:eastAsia="MS Mincho" w:hAnsi="Arial" w:cs="Times New Roman"/>
      <w:kern w:val="0"/>
      <w:szCs w:val="20"/>
      <w:lang w:eastAsia="en-US"/>
    </w:rPr>
  </w:style>
  <w:style w:type="character" w:styleId="af1">
    <w:name w:val="annotation reference"/>
    <w:semiHidden/>
    <w:rsid w:val="00650425"/>
    <w:rPr>
      <w:rFonts w:ascii="Arial" w:eastAsia="SimSun" w:hAnsi="Arial" w:cs="Arial"/>
      <w:color w:val="0000FF"/>
      <w:kern w:val="2"/>
      <w:sz w:val="16"/>
      <w:szCs w:val="16"/>
      <w:lang w:val="en-US" w:eastAsia="zh-CN" w:bidi="ar-SA"/>
    </w:rPr>
  </w:style>
  <w:style w:type="paragraph" w:styleId="af2">
    <w:name w:val="annotation text"/>
    <w:basedOn w:val="a1"/>
    <w:link w:val="Char3"/>
    <w:semiHidden/>
    <w:rsid w:val="00650425"/>
    <w:pPr>
      <w:widowControl/>
      <w:tabs>
        <w:tab w:val="left" w:pos="794"/>
        <w:tab w:val="left" w:pos="1191"/>
        <w:tab w:val="left" w:pos="1588"/>
        <w:tab w:val="left" w:pos="1985"/>
      </w:tabs>
      <w:wordWrap/>
      <w:overflowPunct w:val="0"/>
      <w:adjustRightInd w:val="0"/>
      <w:spacing w:before="136"/>
      <w:textAlignment w:val="baseline"/>
    </w:pPr>
    <w:rPr>
      <w:rFonts w:ascii="Arial" w:eastAsia="SimSun" w:hAnsi="Arial" w:cs="Arial"/>
      <w:color w:val="0000FF"/>
      <w:szCs w:val="20"/>
      <w:lang w:val="en-GB" w:eastAsia="en-US"/>
    </w:rPr>
  </w:style>
  <w:style w:type="character" w:customStyle="1" w:styleId="Char3">
    <w:name w:val="메모 텍스트 Char"/>
    <w:basedOn w:val="a7"/>
    <w:link w:val="af2"/>
    <w:semiHidden/>
    <w:rsid w:val="00650425"/>
    <w:rPr>
      <w:rFonts w:ascii="Arial" w:eastAsia="SimSun" w:hAnsi="Arial" w:cs="Arial"/>
      <w:color w:val="0000FF"/>
      <w:szCs w:val="20"/>
      <w:lang w:val="en-GB" w:eastAsia="en-US"/>
    </w:rPr>
  </w:style>
  <w:style w:type="paragraph" w:styleId="10">
    <w:name w:val="index 1"/>
    <w:basedOn w:val="a1"/>
    <w:next w:val="a1"/>
    <w:autoRedefine/>
    <w:semiHidden/>
    <w:rsid w:val="00650425"/>
    <w:pPr>
      <w:keepNext/>
      <w:widowControl/>
      <w:tabs>
        <w:tab w:val="left" w:pos="794"/>
        <w:tab w:val="left" w:pos="1191"/>
        <w:tab w:val="left" w:pos="1588"/>
        <w:tab w:val="left" w:pos="1985"/>
      </w:tabs>
      <w:wordWrap/>
      <w:overflowPunct w:val="0"/>
      <w:adjustRightInd w:val="0"/>
      <w:spacing w:before="136"/>
      <w:jc w:val="center"/>
      <w:textAlignment w:val="baseline"/>
    </w:pPr>
    <w:rPr>
      <w:rFonts w:ascii="Times New Roman" w:eastAsia="MS Mincho" w:hAnsi="Times New Roman" w:cs="Times New Roman"/>
      <w:kern w:val="0"/>
      <w:szCs w:val="20"/>
      <w:lang w:val="en-GB" w:eastAsia="en-US"/>
    </w:rPr>
  </w:style>
  <w:style w:type="paragraph" w:customStyle="1" w:styleId="enumlev2">
    <w:name w:val="enumlev2"/>
    <w:basedOn w:val="a1"/>
    <w:rsid w:val="00650425"/>
    <w:pPr>
      <w:widowControl/>
      <w:tabs>
        <w:tab w:val="left" w:pos="794"/>
        <w:tab w:val="left" w:pos="1191"/>
        <w:tab w:val="left" w:pos="1588"/>
        <w:tab w:val="left" w:pos="1985"/>
      </w:tabs>
      <w:wordWrap/>
      <w:overflowPunct w:val="0"/>
      <w:adjustRightInd w:val="0"/>
      <w:spacing w:before="86"/>
      <w:ind w:left="1588" w:hanging="397"/>
      <w:textAlignment w:val="baseline"/>
    </w:pPr>
    <w:rPr>
      <w:rFonts w:ascii="Times New Roman" w:eastAsia="MS Mincho" w:hAnsi="Times New Roman" w:cs="Times New Roman"/>
      <w:kern w:val="0"/>
      <w:szCs w:val="20"/>
      <w:lang w:val="en-GB" w:eastAsia="en-US"/>
    </w:rPr>
  </w:style>
  <w:style w:type="paragraph" w:customStyle="1" w:styleId="enumlev3">
    <w:name w:val="enumlev3"/>
    <w:basedOn w:val="enumlev2"/>
    <w:rsid w:val="00650425"/>
    <w:pPr>
      <w:ind w:left="1985"/>
    </w:pPr>
  </w:style>
  <w:style w:type="paragraph" w:customStyle="1" w:styleId="Blanc">
    <w:name w:val="Blanc"/>
    <w:basedOn w:val="TableTitle"/>
    <w:next w:val="a1"/>
    <w:rsid w:val="00650425"/>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a1"/>
    <w:rsid w:val="00650425"/>
    <w:pPr>
      <w:widowControl/>
      <w:wordWrap/>
      <w:overflowPunct w:val="0"/>
      <w:adjustRightInd w:val="0"/>
      <w:spacing w:before="60" w:line="199" w:lineRule="exact"/>
      <w:ind w:left="284"/>
      <w:textAlignment w:val="baseline"/>
    </w:pPr>
    <w:rPr>
      <w:rFonts w:ascii="Times New Roman" w:eastAsia="MS Mincho" w:hAnsi="Times New Roman" w:cs="Times New Roman"/>
      <w:kern w:val="0"/>
      <w:sz w:val="18"/>
      <w:szCs w:val="18"/>
      <w:lang w:val="en-GB" w:eastAsia="en-US"/>
    </w:rPr>
  </w:style>
  <w:style w:type="paragraph" w:customStyle="1" w:styleId="Note1">
    <w:name w:val="Note 1"/>
    <w:basedOn w:val="a1"/>
    <w:rsid w:val="00650425"/>
    <w:pPr>
      <w:widowControl/>
      <w:wordWrap/>
      <w:overflowPunct w:val="0"/>
      <w:adjustRightInd w:val="0"/>
      <w:spacing w:before="60" w:line="199" w:lineRule="exact"/>
      <w:ind w:left="284"/>
      <w:textAlignment w:val="baseline"/>
    </w:pPr>
    <w:rPr>
      <w:rFonts w:ascii="Times New Roman" w:eastAsia="MS Mincho" w:hAnsi="Times New Roman" w:cs="Times New Roman"/>
      <w:kern w:val="0"/>
      <w:sz w:val="18"/>
      <w:szCs w:val="18"/>
      <w:lang w:val="en-GB" w:eastAsia="en-US"/>
    </w:rPr>
  </w:style>
  <w:style w:type="paragraph" w:customStyle="1" w:styleId="AVCBulletlevel1Char">
    <w:name w:val="AVC Bullet level 1 Char"/>
    <w:basedOn w:val="a1"/>
    <w:link w:val="AVCBulletlevel1CharChar1"/>
    <w:rsid w:val="00650425"/>
    <w:pPr>
      <w:widowControl/>
      <w:tabs>
        <w:tab w:val="left" w:pos="792"/>
        <w:tab w:val="left" w:pos="1195"/>
        <w:tab w:val="left" w:pos="1588"/>
        <w:tab w:val="left" w:pos="1985"/>
        <w:tab w:val="left" w:pos="2376"/>
        <w:tab w:val="left" w:pos="2779"/>
      </w:tabs>
      <w:wordWrap/>
      <w:overflowPunct w:val="0"/>
      <w:adjustRightInd w:val="0"/>
      <w:spacing w:before="136"/>
      <w:textAlignment w:val="baseline"/>
    </w:pPr>
    <w:rPr>
      <w:rFonts w:ascii="Arial" w:eastAsia="MS Mincho" w:hAnsi="Arial" w:cs="Times New Roman"/>
      <w:color w:val="0000FF"/>
      <w:szCs w:val="20"/>
      <w:lang w:val="en-GB" w:eastAsia="en-US"/>
    </w:rPr>
  </w:style>
  <w:style w:type="character" w:customStyle="1" w:styleId="AVCBulletlevel1CharChar1">
    <w:name w:val="AVC Bullet level 1 Char Char1"/>
    <w:link w:val="AVCBulletlevel1Char"/>
    <w:rsid w:val="00650425"/>
    <w:rPr>
      <w:rFonts w:ascii="Arial" w:eastAsia="MS Mincho" w:hAnsi="Arial" w:cs="Times New Roman"/>
      <w:color w:val="0000FF"/>
      <w:szCs w:val="20"/>
      <w:lang w:val="en-GB" w:eastAsia="en-US"/>
    </w:rPr>
  </w:style>
  <w:style w:type="character" w:customStyle="1" w:styleId="AVCBulletlevel1CharChar">
    <w:name w:val="AVC Bullet level 1 Char Char"/>
    <w:rsid w:val="00650425"/>
    <w:rPr>
      <w:rFonts w:ascii="Arial" w:eastAsia="SimSun" w:hAnsi="Arial" w:cs="Arial"/>
      <w:color w:val="0000FF"/>
      <w:kern w:val="2"/>
      <w:lang w:val="en-GB" w:eastAsia="en-US" w:bidi="ar-SA"/>
    </w:rPr>
  </w:style>
  <w:style w:type="character" w:customStyle="1" w:styleId="TableTitleChar1">
    <w:name w:val="Table_Title Char1"/>
    <w:rsid w:val="00650425"/>
    <w:rPr>
      <w:rFonts w:ascii="Arial" w:eastAsia="SimSun" w:hAnsi="Arial" w:cs="Arial"/>
      <w:b/>
      <w:bCs/>
      <w:color w:val="0000FF"/>
      <w:kern w:val="2"/>
      <w:lang w:val="en-GB" w:eastAsia="en-US" w:bidi="ar-SA"/>
    </w:rPr>
  </w:style>
  <w:style w:type="paragraph" w:customStyle="1" w:styleId="SVCBulletslevel1">
    <w:name w:val="SVC Bullets level 1"/>
    <w:rsid w:val="00650425"/>
    <w:pPr>
      <w:numPr>
        <w:numId w:val="3"/>
      </w:numPr>
      <w:tabs>
        <w:tab w:val="left" w:pos="403"/>
        <w:tab w:val="left" w:pos="792"/>
        <w:tab w:val="left" w:pos="1195"/>
        <w:tab w:val="left" w:pos="1584"/>
        <w:tab w:val="left" w:pos="1987"/>
        <w:tab w:val="left" w:pos="2376"/>
        <w:tab w:val="left" w:pos="2779"/>
        <w:tab w:val="left" w:pos="3168"/>
      </w:tabs>
      <w:spacing w:before="120"/>
      <w:jc w:val="both"/>
    </w:pPr>
    <w:rPr>
      <w:rFonts w:ascii="Times New Roman" w:eastAsia="MS Mincho" w:hAnsi="Times New Roman" w:cs="Times New Roman"/>
      <w:kern w:val="0"/>
      <w:szCs w:val="20"/>
      <w:lang w:val="en-GB" w:eastAsia="en-US"/>
    </w:rPr>
  </w:style>
  <w:style w:type="character" w:customStyle="1" w:styleId="BodyTextChar">
    <w:name w:val="Body Text Char"/>
    <w:rsid w:val="00650425"/>
    <w:rPr>
      <w:rFonts w:ascii="Arial" w:eastAsia="바탕" w:hAnsi="Arial" w:cs="Arial"/>
      <w:color w:val="0000FF"/>
      <w:kern w:val="2"/>
      <w:sz w:val="22"/>
      <w:szCs w:val="22"/>
      <w:lang w:val="en-US" w:eastAsia="en-US" w:bidi="ar-SA"/>
    </w:rPr>
  </w:style>
  <w:style w:type="paragraph" w:customStyle="1" w:styleId="SVCBulletslevel2">
    <w:name w:val="SVC Bullets level 2"/>
    <w:basedOn w:val="SVCBulletslevel1"/>
    <w:rsid w:val="00650425"/>
    <w:pPr>
      <w:numPr>
        <w:ilvl w:val="1"/>
      </w:numPr>
      <w:tabs>
        <w:tab w:val="clear" w:pos="0"/>
        <w:tab w:val="num" w:pos="360"/>
      </w:tabs>
      <w:ind w:left="403" w:hanging="403"/>
    </w:pPr>
  </w:style>
  <w:style w:type="paragraph" w:customStyle="1" w:styleId="SVCBulletslevel3">
    <w:name w:val="SVC Bullets level 3"/>
    <w:basedOn w:val="SVCBulletslevel2"/>
    <w:rsid w:val="00650425"/>
    <w:pPr>
      <w:numPr>
        <w:ilvl w:val="2"/>
      </w:numPr>
      <w:tabs>
        <w:tab w:val="clear" w:pos="-32767"/>
        <w:tab w:val="num" w:pos="360"/>
      </w:tabs>
    </w:pPr>
  </w:style>
  <w:style w:type="paragraph" w:customStyle="1" w:styleId="SVCBulletslevel4">
    <w:name w:val="SVC Bullets level 4"/>
    <w:basedOn w:val="SVCBulletslevel3"/>
    <w:rsid w:val="00650425"/>
    <w:pPr>
      <w:numPr>
        <w:ilvl w:val="3"/>
      </w:numPr>
      <w:tabs>
        <w:tab w:val="clear" w:pos="0"/>
        <w:tab w:val="num" w:pos="360"/>
      </w:tabs>
    </w:pPr>
  </w:style>
  <w:style w:type="paragraph" w:customStyle="1" w:styleId="SVCBulletslevel5">
    <w:name w:val="SVC Bullets level 5"/>
    <w:basedOn w:val="SVCBulletslevel4"/>
    <w:rsid w:val="00650425"/>
    <w:pPr>
      <w:numPr>
        <w:ilvl w:val="4"/>
      </w:numPr>
      <w:tabs>
        <w:tab w:val="clear" w:pos="0"/>
        <w:tab w:val="num" w:pos="360"/>
      </w:tabs>
    </w:pPr>
  </w:style>
  <w:style w:type="paragraph" w:customStyle="1" w:styleId="SVCBulletslevel6">
    <w:name w:val="SVC Bullets level 6"/>
    <w:basedOn w:val="SVCBulletslevel5"/>
    <w:rsid w:val="00650425"/>
    <w:pPr>
      <w:numPr>
        <w:ilvl w:val="5"/>
      </w:numPr>
      <w:tabs>
        <w:tab w:val="clear" w:pos="-32767"/>
        <w:tab w:val="num" w:pos="360"/>
      </w:tabs>
    </w:pPr>
  </w:style>
  <w:style w:type="character" w:customStyle="1" w:styleId="SVCBulletslevel1Char">
    <w:name w:val="SVC Bullets level 1 Char"/>
    <w:rsid w:val="00650425"/>
    <w:rPr>
      <w:rFonts w:ascii="Arial" w:eastAsia="SimSun" w:hAnsi="Arial" w:cs="Arial"/>
      <w:color w:val="0000FF"/>
      <w:kern w:val="2"/>
      <w:lang w:val="en-GB" w:eastAsia="en-US" w:bidi="ar-SA"/>
    </w:rPr>
  </w:style>
  <w:style w:type="character" w:customStyle="1" w:styleId="SVCBulletslevel2Char">
    <w:name w:val="SVC Bullets level 2 Char"/>
    <w:basedOn w:val="SVCBulletslevel1Char"/>
    <w:rsid w:val="00650425"/>
  </w:style>
  <w:style w:type="paragraph" w:styleId="af3">
    <w:name w:val="caption"/>
    <w:basedOn w:val="a1"/>
    <w:next w:val="a1"/>
    <w:qFormat/>
    <w:rsid w:val="00650425"/>
    <w:pPr>
      <w:widowControl/>
      <w:wordWrap/>
      <w:overflowPunct w:val="0"/>
      <w:adjustRightInd w:val="0"/>
      <w:spacing w:before="120" w:after="120"/>
      <w:ind w:firstLine="284"/>
      <w:textAlignment w:val="baseline"/>
    </w:pPr>
    <w:rPr>
      <w:rFonts w:ascii="Times New Roman" w:eastAsia="MS Mincho" w:hAnsi="Times New Roman" w:cs="Times New Roman"/>
      <w:b/>
      <w:kern w:val="0"/>
      <w:sz w:val="24"/>
      <w:szCs w:val="20"/>
      <w:lang w:eastAsia="de-DE"/>
    </w:rPr>
  </w:style>
  <w:style w:type="paragraph" w:customStyle="1" w:styleId="AnnexRef">
    <w:name w:val="Annex_Ref"/>
    <w:basedOn w:val="a1"/>
    <w:next w:val="a1"/>
    <w:rsid w:val="00650425"/>
    <w:pPr>
      <w:widowControl/>
      <w:tabs>
        <w:tab w:val="left" w:pos="794"/>
        <w:tab w:val="left" w:pos="1191"/>
        <w:tab w:val="left" w:pos="1588"/>
        <w:tab w:val="left" w:pos="1985"/>
      </w:tabs>
      <w:wordWrap/>
      <w:overflowPunct w:val="0"/>
      <w:adjustRightInd w:val="0"/>
      <w:jc w:val="center"/>
      <w:textAlignment w:val="baseline"/>
    </w:pPr>
    <w:rPr>
      <w:rFonts w:ascii="Times New Roman" w:eastAsia="MS Mincho" w:hAnsi="Times New Roman" w:cs="Times New Roman"/>
      <w:kern w:val="0"/>
      <w:szCs w:val="20"/>
      <w:lang w:val="en-GB" w:eastAsia="en-US"/>
    </w:rPr>
  </w:style>
  <w:style w:type="paragraph" w:customStyle="1" w:styleId="AVCIndentlevel2">
    <w:name w:val="AVC Indent level 2"/>
    <w:basedOn w:val="a1"/>
    <w:rsid w:val="00650425"/>
    <w:pPr>
      <w:widowControl/>
      <w:tabs>
        <w:tab w:val="left" w:pos="397"/>
        <w:tab w:val="left" w:pos="794"/>
        <w:tab w:val="left" w:pos="1191"/>
        <w:tab w:val="left" w:pos="1588"/>
        <w:tab w:val="left" w:pos="1985"/>
      </w:tabs>
      <w:wordWrap/>
      <w:overflowPunct w:val="0"/>
      <w:adjustRightInd w:val="0"/>
      <w:spacing w:before="136"/>
      <w:ind w:left="794"/>
    </w:pPr>
    <w:rPr>
      <w:rFonts w:ascii="Times New Roman" w:eastAsia="MS Mincho" w:hAnsi="Times New Roman" w:cs="Times New Roman"/>
      <w:kern w:val="0"/>
      <w:szCs w:val="20"/>
      <w:lang w:val="en-GB" w:eastAsia="en-US"/>
    </w:rPr>
  </w:style>
  <w:style w:type="character" w:customStyle="1" w:styleId="Annex3Char1">
    <w:name w:val="Annex 3 Char1"/>
    <w:rsid w:val="00650425"/>
    <w:rPr>
      <w:rFonts w:ascii="Arial" w:eastAsia="SimSun" w:hAnsi="Arial" w:cs="Arial"/>
      <w:b/>
      <w:bCs/>
      <w:color w:val="0000FF"/>
      <w:kern w:val="2"/>
      <w:lang w:val="en-GB" w:eastAsia="en-US" w:bidi="ar-SA"/>
    </w:rPr>
  </w:style>
  <w:style w:type="paragraph" w:styleId="11">
    <w:name w:val="toc 1"/>
    <w:basedOn w:val="a1"/>
    <w:next w:val="a1"/>
    <w:autoRedefine/>
    <w:uiPriority w:val="39"/>
    <w:semiHidden/>
    <w:rsid w:val="00650425"/>
    <w:pPr>
      <w:widowControl/>
      <w:wordWrap/>
      <w:autoSpaceDE/>
      <w:autoSpaceDN/>
      <w:jc w:val="left"/>
    </w:pPr>
    <w:rPr>
      <w:rFonts w:ascii="Times New Roman" w:eastAsia="MS Mincho" w:hAnsi="Times New Roman" w:cs="Times New Roman"/>
      <w:kern w:val="0"/>
      <w:sz w:val="24"/>
      <w:szCs w:val="24"/>
      <w:lang w:eastAsia="en-US"/>
    </w:rPr>
  </w:style>
  <w:style w:type="paragraph" w:styleId="22">
    <w:name w:val="toc 2"/>
    <w:basedOn w:val="a1"/>
    <w:next w:val="a1"/>
    <w:autoRedefine/>
    <w:uiPriority w:val="39"/>
    <w:semiHidden/>
    <w:rsid w:val="00650425"/>
    <w:pPr>
      <w:widowControl/>
      <w:wordWrap/>
      <w:autoSpaceDE/>
      <w:autoSpaceDN/>
      <w:ind w:left="240"/>
      <w:jc w:val="left"/>
    </w:pPr>
    <w:rPr>
      <w:rFonts w:ascii="Times New Roman" w:eastAsia="MS Mincho" w:hAnsi="Times New Roman" w:cs="Times New Roman"/>
      <w:kern w:val="0"/>
      <w:sz w:val="24"/>
      <w:szCs w:val="24"/>
      <w:lang w:eastAsia="en-US"/>
    </w:rPr>
  </w:style>
  <w:style w:type="paragraph" w:styleId="32">
    <w:name w:val="toc 3"/>
    <w:basedOn w:val="a1"/>
    <w:next w:val="a1"/>
    <w:autoRedefine/>
    <w:uiPriority w:val="39"/>
    <w:semiHidden/>
    <w:rsid w:val="00650425"/>
    <w:pPr>
      <w:widowControl/>
      <w:wordWrap/>
      <w:autoSpaceDE/>
      <w:autoSpaceDN/>
      <w:ind w:left="480"/>
      <w:jc w:val="left"/>
    </w:pPr>
    <w:rPr>
      <w:rFonts w:ascii="Times New Roman" w:eastAsia="MS Mincho" w:hAnsi="Times New Roman" w:cs="Times New Roman"/>
      <w:kern w:val="0"/>
      <w:sz w:val="24"/>
      <w:szCs w:val="24"/>
      <w:lang w:eastAsia="en-US"/>
    </w:rPr>
  </w:style>
  <w:style w:type="paragraph" w:styleId="af4">
    <w:name w:val="Body Text Indent"/>
    <w:basedOn w:val="a1"/>
    <w:link w:val="Char4"/>
    <w:rsid w:val="00650425"/>
    <w:pPr>
      <w:widowControl/>
      <w:wordWrap/>
      <w:autoSpaceDE/>
      <w:autoSpaceDN/>
      <w:ind w:left="720"/>
    </w:pPr>
    <w:rPr>
      <w:rFonts w:ascii="Arial" w:eastAsia="SimSun" w:hAnsi="Arial" w:cs="Arial"/>
      <w:color w:val="0000FF"/>
      <w:sz w:val="24"/>
      <w:szCs w:val="24"/>
      <w:lang w:val="en-GB" w:eastAsia="en-US"/>
    </w:rPr>
  </w:style>
  <w:style w:type="character" w:customStyle="1" w:styleId="Char4">
    <w:name w:val="본문 들여쓰기 Char"/>
    <w:basedOn w:val="a7"/>
    <w:link w:val="af4"/>
    <w:rsid w:val="00650425"/>
    <w:rPr>
      <w:rFonts w:ascii="Arial" w:eastAsia="SimSun" w:hAnsi="Arial" w:cs="Arial"/>
      <w:color w:val="0000FF"/>
      <w:sz w:val="24"/>
      <w:szCs w:val="24"/>
      <w:lang w:val="en-GB" w:eastAsia="en-US"/>
    </w:rPr>
  </w:style>
  <w:style w:type="paragraph" w:styleId="af5">
    <w:name w:val="annotation subject"/>
    <w:basedOn w:val="af2"/>
    <w:next w:val="af2"/>
    <w:link w:val="Char5"/>
    <w:semiHidden/>
    <w:rsid w:val="00650425"/>
    <w:pPr>
      <w:tabs>
        <w:tab w:val="clear" w:pos="794"/>
        <w:tab w:val="clear" w:pos="1191"/>
        <w:tab w:val="clear" w:pos="1588"/>
        <w:tab w:val="clear" w:pos="1985"/>
      </w:tabs>
      <w:spacing w:before="0"/>
      <w:jc w:val="left"/>
    </w:pPr>
    <w:rPr>
      <w:b/>
      <w:bCs/>
    </w:rPr>
  </w:style>
  <w:style w:type="character" w:customStyle="1" w:styleId="Char5">
    <w:name w:val="메모 주제 Char"/>
    <w:basedOn w:val="Char3"/>
    <w:link w:val="af5"/>
    <w:semiHidden/>
    <w:rsid w:val="00650425"/>
    <w:rPr>
      <w:b/>
      <w:bCs/>
    </w:rPr>
  </w:style>
  <w:style w:type="paragraph" w:customStyle="1" w:styleId="equation">
    <w:name w:val="equation"/>
    <w:basedOn w:val="a1"/>
    <w:rsid w:val="00650425"/>
    <w:pPr>
      <w:widowControl/>
      <w:wordWrap/>
      <w:autoSpaceDE/>
      <w:autoSpaceDN/>
      <w:spacing w:before="100" w:beforeAutospacing="1" w:after="100" w:afterAutospacing="1"/>
      <w:jc w:val="left"/>
    </w:pPr>
    <w:rPr>
      <w:rFonts w:ascii="Arial Unicode MS" w:eastAsia="Arial Unicode MS" w:hAnsi="Arial Unicode MS" w:cs="Arial Unicode MS"/>
      <w:kern w:val="0"/>
      <w:sz w:val="24"/>
      <w:szCs w:val="24"/>
      <w:lang w:eastAsia="en-US"/>
    </w:rPr>
  </w:style>
  <w:style w:type="paragraph" w:customStyle="1" w:styleId="Equation0">
    <w:name w:val="Equation"/>
    <w:basedOn w:val="a1"/>
    <w:rsid w:val="00650425"/>
    <w:pPr>
      <w:widowControl/>
      <w:tabs>
        <w:tab w:val="left" w:pos="794"/>
        <w:tab w:val="left" w:pos="1588"/>
        <w:tab w:val="center" w:pos="4849"/>
        <w:tab w:val="right" w:pos="9696"/>
      </w:tabs>
      <w:wordWrap/>
      <w:overflowPunct w:val="0"/>
      <w:adjustRightInd w:val="0"/>
      <w:spacing w:before="193" w:after="240"/>
      <w:jc w:val="left"/>
      <w:textAlignment w:val="baseline"/>
    </w:pPr>
    <w:rPr>
      <w:rFonts w:ascii="Times New Roman" w:eastAsia="Times New Roman" w:hAnsi="Times New Roman" w:cs="Times New Roman"/>
      <w:kern w:val="0"/>
      <w:sz w:val="22"/>
      <w:lang w:val="en-GB" w:eastAsia="en-US"/>
    </w:rPr>
  </w:style>
  <w:style w:type="paragraph" w:customStyle="1" w:styleId="enumlev1">
    <w:name w:val="enumlev1"/>
    <w:basedOn w:val="a1"/>
    <w:rsid w:val="00650425"/>
    <w:pPr>
      <w:widowControl/>
      <w:tabs>
        <w:tab w:val="left" w:pos="794"/>
        <w:tab w:val="left" w:pos="1191"/>
        <w:tab w:val="left" w:pos="1588"/>
        <w:tab w:val="left" w:pos="1985"/>
      </w:tabs>
      <w:wordWrap/>
      <w:overflowPunct w:val="0"/>
      <w:adjustRightInd w:val="0"/>
      <w:spacing w:before="86"/>
      <w:ind w:left="1191" w:hanging="397"/>
      <w:textAlignment w:val="baseline"/>
    </w:pPr>
    <w:rPr>
      <w:rFonts w:ascii="Times New Roman" w:eastAsia="Times New Roman" w:hAnsi="Times New Roman" w:cs="Times New Roman"/>
      <w:kern w:val="0"/>
      <w:szCs w:val="20"/>
      <w:lang w:val="en-GB" w:eastAsia="en-US"/>
    </w:rPr>
  </w:style>
  <w:style w:type="paragraph" w:styleId="60">
    <w:name w:val="toc 6"/>
    <w:basedOn w:val="32"/>
    <w:autoRedefine/>
    <w:uiPriority w:val="39"/>
    <w:semiHidden/>
    <w:rsid w:val="00650425"/>
    <w:pPr>
      <w:overflowPunct w:val="0"/>
      <w:autoSpaceDE w:val="0"/>
      <w:autoSpaceDN w:val="0"/>
      <w:adjustRightInd w:val="0"/>
      <w:ind w:left="1000"/>
      <w:textAlignment w:val="baseline"/>
    </w:pPr>
    <w:rPr>
      <w:rFonts w:eastAsia="Times New Roman"/>
      <w:sz w:val="20"/>
      <w:szCs w:val="20"/>
      <w:lang w:val="en-GB"/>
    </w:rPr>
  </w:style>
  <w:style w:type="paragraph" w:customStyle="1" w:styleId="Note2">
    <w:name w:val="Note 2"/>
    <w:basedOn w:val="a1"/>
    <w:rsid w:val="00650425"/>
    <w:pPr>
      <w:widowControl/>
      <w:wordWrap/>
      <w:overflowPunct w:val="0"/>
      <w:adjustRightInd w:val="0"/>
      <w:spacing w:before="60" w:line="199" w:lineRule="exact"/>
      <w:ind w:left="1077"/>
      <w:textAlignment w:val="baseline"/>
    </w:pPr>
    <w:rPr>
      <w:rFonts w:ascii="Times New Roman" w:eastAsia="Times New Roman" w:hAnsi="Times New Roman" w:cs="Times New Roman"/>
      <w:kern w:val="0"/>
      <w:sz w:val="18"/>
      <w:szCs w:val="18"/>
      <w:lang w:val="en-GB" w:eastAsia="en-US"/>
    </w:rPr>
  </w:style>
  <w:style w:type="paragraph" w:customStyle="1" w:styleId="AVCBulletlevel2">
    <w:name w:val="AVC Bullet level 2"/>
    <w:basedOn w:val="AVCBulletlevel1Char"/>
    <w:link w:val="AVCBulletlevel2Char"/>
    <w:rsid w:val="00650425"/>
    <w:pPr>
      <w:tabs>
        <w:tab w:val="clear" w:pos="792"/>
        <w:tab w:val="num" w:pos="432"/>
        <w:tab w:val="num" w:pos="794"/>
      </w:tabs>
      <w:ind w:left="794" w:hanging="391"/>
    </w:pPr>
    <w:rPr>
      <w:rFonts w:eastAsia="Times New Roman" w:cs="Arial"/>
    </w:rPr>
  </w:style>
  <w:style w:type="character" w:customStyle="1" w:styleId="AVCBulletlevel2Char">
    <w:name w:val="AVC Bullet level 2 Char"/>
    <w:link w:val="AVCBulletlevel2"/>
    <w:rsid w:val="00650425"/>
    <w:rPr>
      <w:rFonts w:ascii="Arial" w:eastAsia="Times New Roman" w:hAnsi="Arial" w:cs="Arial"/>
      <w:color w:val="0000FF"/>
      <w:szCs w:val="20"/>
      <w:lang w:val="en-GB" w:eastAsia="en-US"/>
    </w:rPr>
  </w:style>
  <w:style w:type="paragraph" w:customStyle="1" w:styleId="AVCBulletlevel4">
    <w:name w:val="AVC Bullet level 4"/>
    <w:basedOn w:val="AVCBulletlevel1Char"/>
    <w:rsid w:val="00650425"/>
    <w:pPr>
      <w:numPr>
        <w:numId w:val="5"/>
      </w:numPr>
      <w:tabs>
        <w:tab w:val="clear" w:pos="1915"/>
        <w:tab w:val="num" w:pos="432"/>
      </w:tabs>
      <w:ind w:left="1598" w:hanging="403"/>
    </w:pPr>
    <w:rPr>
      <w:rFonts w:eastAsia="Times New Roman"/>
    </w:rPr>
  </w:style>
  <w:style w:type="character" w:customStyle="1" w:styleId="AVCBulletlevel3CharCharChar">
    <w:name w:val="AVC Bullet level 3 Char Char Char"/>
    <w:link w:val="AVCBulletlevel3CharChar"/>
    <w:rsid w:val="00650425"/>
    <w:rPr>
      <w:rFonts w:ascii="Arial" w:eastAsia="SimSun" w:hAnsi="Arial"/>
      <w:color w:val="0000FF"/>
      <w:lang w:val="en-GB"/>
    </w:rPr>
  </w:style>
  <w:style w:type="paragraph" w:customStyle="1" w:styleId="AVCBulletlevel3CharChar">
    <w:name w:val="AVC Bullet level 3 Char Char"/>
    <w:basedOn w:val="AVCBulletlevel1Char"/>
    <w:link w:val="AVCBulletlevel3CharCharChar"/>
    <w:rsid w:val="00650425"/>
    <w:pPr>
      <w:numPr>
        <w:numId w:val="6"/>
      </w:numPr>
      <w:tabs>
        <w:tab w:val="clear" w:pos="1985"/>
      </w:tabs>
    </w:pPr>
    <w:rPr>
      <w:rFonts w:eastAsia="SimSun" w:cstheme="minorBidi"/>
      <w:szCs w:val="22"/>
      <w:lang/>
    </w:rPr>
  </w:style>
  <w:style w:type="table" w:styleId="af6">
    <w:name w:val="Table Grid"/>
    <w:basedOn w:val="a8"/>
    <w:rsid w:val="00650425"/>
    <w:pPr>
      <w:overflowPunct w:val="0"/>
      <w:autoSpaceDE w:val="0"/>
      <w:autoSpaceDN w:val="0"/>
      <w:adjustRightInd w:val="0"/>
      <w:textAlignment w:val="baseline"/>
    </w:pPr>
    <w:rPr>
      <w:rFonts w:ascii="Times New Roman" w:eastAsia="SimSun" w:hAnsi="Times New Roman" w:cs="Times New Roman"/>
      <w:kern w:val="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VCBulletlevel1CharCharChar">
    <w:name w:val="AVC Bullet level 1 Char Char Char"/>
    <w:rsid w:val="00650425"/>
    <w:rPr>
      <w:rFonts w:ascii="Arial" w:eastAsia="SimSun" w:hAnsi="Arial" w:cs="Arial"/>
      <w:color w:val="0000FF"/>
      <w:kern w:val="2"/>
      <w:lang w:val="en-GB" w:eastAsia="en-US" w:bidi="ar-SA"/>
    </w:rPr>
  </w:style>
  <w:style w:type="paragraph" w:styleId="50">
    <w:name w:val="toc 5"/>
    <w:basedOn w:val="a1"/>
    <w:next w:val="a1"/>
    <w:autoRedefine/>
    <w:uiPriority w:val="39"/>
    <w:semiHidden/>
    <w:rsid w:val="00650425"/>
    <w:pPr>
      <w:widowControl/>
      <w:wordWrap/>
      <w:overflowPunct w:val="0"/>
      <w:adjustRightInd w:val="0"/>
      <w:ind w:left="800"/>
      <w:jc w:val="left"/>
      <w:textAlignment w:val="baseline"/>
    </w:pPr>
    <w:rPr>
      <w:rFonts w:ascii="Times New Roman" w:eastAsia="MS Mincho" w:hAnsi="Times New Roman" w:cs="Times New Roman"/>
      <w:kern w:val="0"/>
      <w:szCs w:val="20"/>
      <w:lang w:eastAsia="en-US"/>
    </w:rPr>
  </w:style>
  <w:style w:type="paragraph" w:customStyle="1" w:styleId="00BodyText">
    <w:name w:val="00 BodyText"/>
    <w:basedOn w:val="a1"/>
    <w:link w:val="00BodyTextChar"/>
    <w:rsid w:val="00650425"/>
    <w:pPr>
      <w:widowControl/>
      <w:wordWrap/>
      <w:overflowPunct w:val="0"/>
      <w:adjustRightInd w:val="0"/>
      <w:spacing w:after="220"/>
      <w:jc w:val="left"/>
      <w:textAlignment w:val="baseline"/>
    </w:pPr>
    <w:rPr>
      <w:rFonts w:ascii="Arial" w:eastAsia="MS Mincho" w:hAnsi="Arial" w:cs="Arial"/>
      <w:color w:val="0000FF"/>
      <w:szCs w:val="20"/>
      <w:lang w:eastAsia="en-US"/>
    </w:rPr>
  </w:style>
  <w:style w:type="character" w:customStyle="1" w:styleId="00BodyTextChar">
    <w:name w:val="00 BodyText Char"/>
    <w:link w:val="00BodyText"/>
    <w:rsid w:val="00650425"/>
    <w:rPr>
      <w:rFonts w:ascii="Arial" w:eastAsia="MS Mincho" w:hAnsi="Arial" w:cs="Arial"/>
      <w:color w:val="0000FF"/>
      <w:szCs w:val="20"/>
      <w:lang w:eastAsia="en-US"/>
    </w:rPr>
  </w:style>
  <w:style w:type="paragraph" w:customStyle="1" w:styleId="CharCharCharCharCharCharChar">
    <w:name w:val=" Char Char Char Char Char Char Char"/>
    <w:semiHidden/>
    <w:rsid w:val="00650425"/>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文字) (文字) Char Char Char Char Char Char Char Char Char Char Char Char"/>
    <w:semiHidden/>
    <w:rsid w:val="00650425"/>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FigureTitleChar">
    <w:name w:val="Figure_Title Char"/>
    <w:basedOn w:val="a1"/>
    <w:next w:val="a1"/>
    <w:rsid w:val="00650425"/>
    <w:pPr>
      <w:keepNext/>
      <w:widowControl/>
      <w:tabs>
        <w:tab w:val="left" w:pos="794"/>
        <w:tab w:val="left" w:pos="1191"/>
        <w:tab w:val="left" w:pos="1588"/>
        <w:tab w:val="left" w:pos="1985"/>
      </w:tabs>
      <w:wordWrap/>
      <w:overflowPunct w:val="0"/>
      <w:adjustRightInd w:val="0"/>
      <w:spacing w:before="240" w:after="720"/>
      <w:jc w:val="center"/>
      <w:textAlignment w:val="baseline"/>
    </w:pPr>
    <w:rPr>
      <w:rFonts w:ascii="Times New Roman" w:eastAsia="Times New Roman" w:hAnsi="Times New Roman" w:cs="Times New Roman"/>
      <w:b/>
      <w:bCs/>
      <w:kern w:val="0"/>
      <w:szCs w:val="20"/>
      <w:lang w:val="en-GB" w:eastAsia="en-US"/>
    </w:rPr>
  </w:style>
  <w:style w:type="paragraph" w:customStyle="1" w:styleId="head">
    <w:name w:val="head"/>
    <w:basedOn w:val="a1"/>
    <w:next w:val="foot"/>
    <w:rsid w:val="00650425"/>
    <w:pPr>
      <w:widowControl/>
      <w:wordWrap/>
      <w:overflowPunct w:val="0"/>
      <w:adjustRightInd w:val="0"/>
      <w:textAlignment w:val="baseline"/>
    </w:pPr>
    <w:rPr>
      <w:rFonts w:ascii="Times New Roman" w:eastAsia="Times New Roman" w:hAnsi="Times New Roman" w:cs="Times New Roman"/>
      <w:color w:val="FFFFFF"/>
      <w:kern w:val="0"/>
      <w:sz w:val="8"/>
      <w:szCs w:val="20"/>
      <w:lang w:val="en-GB" w:eastAsia="en-US"/>
    </w:rPr>
  </w:style>
  <w:style w:type="paragraph" w:customStyle="1" w:styleId="foot">
    <w:name w:val="foot"/>
    <w:basedOn w:val="head"/>
    <w:next w:val="1"/>
    <w:rsid w:val="00650425"/>
  </w:style>
  <w:style w:type="paragraph" w:customStyle="1" w:styleId="RecISO">
    <w:name w:val="Rec_ISO_#"/>
    <w:basedOn w:val="a1"/>
    <w:rsid w:val="00650425"/>
    <w:pPr>
      <w:keepNext/>
      <w:keepLines/>
      <w:widowControl/>
      <w:wordWrap/>
      <w:overflowPunct w:val="0"/>
      <w:adjustRightInd w:val="0"/>
      <w:spacing w:before="720"/>
      <w:jc w:val="left"/>
      <w:textAlignment w:val="baseline"/>
    </w:pPr>
    <w:rPr>
      <w:rFonts w:ascii="Times New Roman" w:eastAsia="Times New Roman" w:hAnsi="Times New Roman" w:cs="Times New Roman"/>
      <w:b/>
      <w:kern w:val="0"/>
      <w:szCs w:val="20"/>
      <w:lang w:val="en-GB" w:eastAsia="en-US"/>
    </w:rPr>
  </w:style>
  <w:style w:type="paragraph" w:customStyle="1" w:styleId="RecCCITT">
    <w:name w:val="Rec_CCITT_#"/>
    <w:basedOn w:val="RecISO"/>
    <w:rsid w:val="00650425"/>
    <w:pPr>
      <w:spacing w:before="0"/>
    </w:pPr>
  </w:style>
  <w:style w:type="paragraph" w:styleId="af7">
    <w:name w:val="Title"/>
    <w:basedOn w:val="a1"/>
    <w:next w:val="a1"/>
    <w:link w:val="Char6"/>
    <w:qFormat/>
    <w:rsid w:val="00650425"/>
    <w:pPr>
      <w:widowControl/>
      <w:tabs>
        <w:tab w:val="left" w:pos="794"/>
        <w:tab w:val="left" w:pos="1191"/>
        <w:tab w:val="left" w:pos="1588"/>
        <w:tab w:val="left" w:pos="1985"/>
      </w:tabs>
      <w:wordWrap/>
      <w:overflowPunct w:val="0"/>
      <w:adjustRightInd w:val="0"/>
      <w:spacing w:before="840" w:after="480"/>
      <w:jc w:val="center"/>
      <w:textAlignment w:val="baseline"/>
    </w:pPr>
    <w:rPr>
      <w:rFonts w:ascii="Arial" w:eastAsia="Times New Roman" w:hAnsi="Arial" w:cs="Arial"/>
      <w:b/>
      <w:color w:val="0000FF"/>
      <w:sz w:val="24"/>
      <w:szCs w:val="20"/>
      <w:lang w:val="en-GB" w:eastAsia="en-US"/>
    </w:rPr>
  </w:style>
  <w:style w:type="character" w:customStyle="1" w:styleId="Char6">
    <w:name w:val="제목 Char"/>
    <w:basedOn w:val="a7"/>
    <w:link w:val="af7"/>
    <w:rsid w:val="00650425"/>
    <w:rPr>
      <w:rFonts w:ascii="Arial" w:eastAsia="Times New Roman" w:hAnsi="Arial" w:cs="Arial"/>
      <w:b/>
      <w:color w:val="0000FF"/>
      <w:sz w:val="24"/>
      <w:szCs w:val="20"/>
      <w:lang w:val="en-GB" w:eastAsia="en-US"/>
    </w:rPr>
  </w:style>
  <w:style w:type="paragraph" w:customStyle="1" w:styleId="Foreword">
    <w:name w:val="Foreword"/>
    <w:basedOn w:val="a1"/>
    <w:next w:val="a1"/>
    <w:rsid w:val="00650425"/>
    <w:pPr>
      <w:widowControl/>
      <w:wordWrap/>
      <w:autoSpaceDE/>
      <w:autoSpaceDN/>
      <w:spacing w:after="240" w:line="230" w:lineRule="atLeast"/>
    </w:pPr>
    <w:rPr>
      <w:rFonts w:ascii="Arial" w:eastAsia="MS Mincho" w:hAnsi="Arial" w:cs="Times New Roman"/>
      <w:color w:val="0000FF"/>
      <w:kern w:val="0"/>
      <w:szCs w:val="20"/>
      <w:lang w:val="en-GB" w:eastAsia="ja-JP"/>
    </w:rPr>
  </w:style>
  <w:style w:type="paragraph" w:styleId="4">
    <w:name w:val="List Bullet 4"/>
    <w:basedOn w:val="a1"/>
    <w:autoRedefine/>
    <w:rsid w:val="00650425"/>
    <w:pPr>
      <w:widowControl/>
      <w:numPr>
        <w:numId w:val="8"/>
      </w:numPr>
      <w:wordWrap/>
      <w:autoSpaceDE/>
      <w:autoSpaceDN/>
      <w:spacing w:after="240" w:line="230" w:lineRule="atLeast"/>
    </w:pPr>
    <w:rPr>
      <w:rFonts w:ascii="Arial" w:eastAsia="MS Mincho" w:hAnsi="Arial" w:cs="Times New Roman"/>
      <w:kern w:val="0"/>
      <w:szCs w:val="20"/>
      <w:lang w:val="en-GB" w:eastAsia="ja-JP"/>
    </w:rPr>
  </w:style>
  <w:style w:type="paragraph" w:styleId="51">
    <w:name w:val="List Number 5"/>
    <w:basedOn w:val="a1"/>
    <w:rsid w:val="00650425"/>
    <w:pPr>
      <w:widowControl/>
      <w:wordWrap/>
      <w:autoSpaceDE/>
      <w:autoSpaceDN/>
      <w:spacing w:after="240" w:line="230" w:lineRule="atLeast"/>
    </w:pPr>
    <w:rPr>
      <w:rFonts w:ascii="Arial" w:eastAsia="MS Mincho" w:hAnsi="Arial" w:cs="Times New Roman"/>
      <w:kern w:val="0"/>
      <w:szCs w:val="20"/>
      <w:lang w:val="en-GB" w:eastAsia="ja-JP"/>
    </w:rPr>
  </w:style>
  <w:style w:type="paragraph" w:customStyle="1" w:styleId="zzCopyright">
    <w:name w:val="zzCopyright"/>
    <w:basedOn w:val="a1"/>
    <w:next w:val="a1"/>
    <w:rsid w:val="00650425"/>
    <w:pPr>
      <w:widowControl/>
      <w:pBdr>
        <w:top w:val="single" w:sz="4" w:space="1" w:color="0000FF"/>
        <w:left w:val="single" w:sz="4" w:space="4" w:color="0000FF"/>
        <w:bottom w:val="single" w:sz="4" w:space="1" w:color="0000FF"/>
        <w:right w:val="single" w:sz="4" w:space="4" w:color="0000FF"/>
      </w:pBdr>
      <w:tabs>
        <w:tab w:val="left" w:pos="514"/>
        <w:tab w:val="left" w:pos="9623"/>
      </w:tabs>
      <w:wordWrap/>
      <w:autoSpaceDE/>
      <w:autoSpaceDN/>
      <w:spacing w:after="240" w:line="230" w:lineRule="atLeast"/>
      <w:ind w:left="284" w:right="284"/>
    </w:pPr>
    <w:rPr>
      <w:rFonts w:ascii="Arial" w:eastAsia="MS Mincho" w:hAnsi="Arial" w:cs="Times New Roman"/>
      <w:color w:val="0000FF"/>
      <w:kern w:val="0"/>
      <w:szCs w:val="20"/>
      <w:lang w:val="en-GB" w:eastAsia="ja-JP"/>
    </w:rPr>
  </w:style>
  <w:style w:type="paragraph" w:customStyle="1" w:styleId="zzCover">
    <w:name w:val="zzCover"/>
    <w:basedOn w:val="a1"/>
    <w:rsid w:val="00650425"/>
    <w:pPr>
      <w:widowControl/>
      <w:wordWrap/>
      <w:autoSpaceDE/>
      <w:autoSpaceDN/>
      <w:spacing w:after="220" w:line="230" w:lineRule="atLeast"/>
      <w:jc w:val="right"/>
    </w:pPr>
    <w:rPr>
      <w:rFonts w:ascii="Arial" w:eastAsia="MS Mincho" w:hAnsi="Arial" w:cs="Times New Roman"/>
      <w:b/>
      <w:color w:val="000000"/>
      <w:kern w:val="0"/>
      <w:sz w:val="24"/>
      <w:szCs w:val="20"/>
      <w:lang w:val="en-GB" w:eastAsia="ja-JP"/>
    </w:rPr>
  </w:style>
  <w:style w:type="paragraph" w:customStyle="1" w:styleId="zzForeword">
    <w:name w:val="zzForeword"/>
    <w:basedOn w:val="a1"/>
    <w:next w:val="a1"/>
    <w:rsid w:val="00650425"/>
    <w:pPr>
      <w:keepNext/>
      <w:pageBreakBefore/>
      <w:widowControl/>
      <w:suppressAutoHyphens/>
      <w:wordWrap/>
      <w:autoSpaceDE/>
      <w:autoSpaceDN/>
      <w:spacing w:before="960" w:after="310" w:line="310" w:lineRule="exact"/>
      <w:jc w:val="left"/>
    </w:pPr>
    <w:rPr>
      <w:rFonts w:ascii="Arial" w:eastAsia="MS Mincho" w:hAnsi="Arial" w:cs="Times New Roman"/>
      <w:b/>
      <w:color w:val="0000FF"/>
      <w:kern w:val="0"/>
      <w:sz w:val="28"/>
      <w:szCs w:val="20"/>
      <w:lang w:val="en-GB" w:eastAsia="ja-JP"/>
    </w:rPr>
  </w:style>
  <w:style w:type="paragraph" w:customStyle="1" w:styleId="CharCharCharCharCharCharCharCharCharCharCharCharCharCharCharCharCharCharCharCharCharCharCharCharCharCharCharCharCharCharCharCharCharChar">
    <w:name w:val=" Char Char Char Char Char Char Char Char Char Char Char Char Char Char Char Char Char Char Char Char Char (文字) (文字) Char Char Char Char Char Char Char Char Char Char Char Char Char"/>
    <w:semiHidden/>
    <w:rsid w:val="00650425"/>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Figure">
    <w:name w:val="Figure_#"/>
    <w:basedOn w:val="a1"/>
    <w:next w:val="FigureTitleChar"/>
    <w:rsid w:val="00650425"/>
    <w:pPr>
      <w:keepNext/>
      <w:widowControl/>
      <w:wordWrap/>
      <w:overflowPunct w:val="0"/>
      <w:adjustRightInd w:val="0"/>
      <w:spacing w:before="567" w:after="113"/>
      <w:jc w:val="center"/>
      <w:textAlignment w:val="baseline"/>
    </w:pPr>
    <w:rPr>
      <w:rFonts w:ascii="Times New Roman" w:eastAsia="Times New Roman" w:hAnsi="Times New Roman" w:cs="Times New Roman"/>
      <w:kern w:val="0"/>
      <w:szCs w:val="20"/>
      <w:lang w:eastAsia="en-US"/>
    </w:rPr>
  </w:style>
  <w:style w:type="paragraph" w:customStyle="1" w:styleId="annex4char0">
    <w:name w:val="annex4char"/>
    <w:basedOn w:val="a1"/>
    <w:rsid w:val="00650425"/>
    <w:pPr>
      <w:widowControl/>
      <w:wordWrap/>
      <w:autoSpaceDE/>
      <w:autoSpaceDN/>
      <w:spacing w:before="100" w:beforeAutospacing="1" w:after="100" w:afterAutospacing="1"/>
      <w:jc w:val="left"/>
    </w:pPr>
    <w:rPr>
      <w:rFonts w:ascii="Times New Roman" w:eastAsia="MS Mincho" w:hAnsi="Times New Roman" w:cs="Times New Roman"/>
      <w:kern w:val="0"/>
      <w:sz w:val="24"/>
      <w:szCs w:val="24"/>
      <w:lang w:eastAsia="ja-JP"/>
    </w:rPr>
  </w:style>
  <w:style w:type="paragraph" w:customStyle="1" w:styleId="Annex7">
    <w:name w:val="Annex 7"/>
    <w:basedOn w:val="Annex6"/>
    <w:next w:val="a1"/>
    <w:rsid w:val="00650425"/>
    <w:pPr>
      <w:tabs>
        <w:tab w:val="num" w:pos="1080"/>
      </w:tabs>
      <w:ind w:left="3240" w:hanging="3240"/>
      <w:outlineLvl w:val="6"/>
    </w:pPr>
    <w:rPr>
      <w:rFonts w:eastAsia="Times New Roman"/>
    </w:rPr>
  </w:style>
  <w:style w:type="paragraph" w:customStyle="1" w:styleId="Annex4CharCharCharChar">
    <w:name w:val="Annex 4 Char Char Char Char"/>
    <w:basedOn w:val="a1"/>
    <w:next w:val="a1"/>
    <w:link w:val="Annex4CharCharCharCharChar"/>
    <w:rsid w:val="00650425"/>
    <w:pPr>
      <w:keepNext/>
      <w:widowControl/>
      <w:tabs>
        <w:tab w:val="num" w:pos="720"/>
        <w:tab w:val="left" w:pos="794"/>
        <w:tab w:val="left" w:pos="1191"/>
        <w:tab w:val="left" w:pos="1588"/>
        <w:tab w:val="left" w:pos="1985"/>
      </w:tabs>
      <w:wordWrap/>
      <w:overflowPunct w:val="0"/>
      <w:adjustRightInd w:val="0"/>
      <w:spacing w:before="181"/>
      <w:ind w:left="1728" w:hanging="1728"/>
      <w:textAlignment w:val="baseline"/>
      <w:outlineLvl w:val="2"/>
    </w:pPr>
    <w:rPr>
      <w:rFonts w:ascii="Arial" w:eastAsia="SimSun" w:hAnsi="Arial" w:cs="Arial"/>
      <w:b/>
      <w:bCs/>
      <w:color w:val="0000FF"/>
      <w:szCs w:val="20"/>
      <w:lang w:eastAsia="en-US"/>
    </w:rPr>
  </w:style>
  <w:style w:type="character" w:customStyle="1" w:styleId="Annex4CharCharCharCharChar">
    <w:name w:val="Annex 4 Char Char Char Char Char"/>
    <w:link w:val="Annex4CharCharCharChar"/>
    <w:rsid w:val="00650425"/>
    <w:rPr>
      <w:rFonts w:ascii="Arial" w:eastAsia="SimSun" w:hAnsi="Arial" w:cs="Arial"/>
      <w:b/>
      <w:bCs/>
      <w:color w:val="0000FF"/>
      <w:szCs w:val="20"/>
      <w:lang w:eastAsia="en-US"/>
    </w:rPr>
  </w:style>
  <w:style w:type="paragraph" w:customStyle="1" w:styleId="Bulletedo2">
    <w:name w:val="Bulleted o 2"/>
    <w:basedOn w:val="a1"/>
    <w:rsid w:val="00650425"/>
    <w:pPr>
      <w:widowControl/>
      <w:wordWrap/>
      <w:autoSpaceDE/>
      <w:autoSpaceDN/>
      <w:spacing w:after="220"/>
      <w:ind w:left="2954" w:hanging="357"/>
      <w:jc w:val="left"/>
    </w:pPr>
    <w:rPr>
      <w:rFonts w:ascii="Arial" w:eastAsia="Times New Roman" w:hAnsi="Arial" w:cs="Times New Roman"/>
      <w:kern w:val="0"/>
      <w:sz w:val="22"/>
      <w:szCs w:val="20"/>
      <w:lang w:eastAsia="zh-CN"/>
    </w:rPr>
  </w:style>
  <w:style w:type="paragraph" w:customStyle="1" w:styleId="CharCharCharCharCharCharCharCharCharCharCharCharCharCharCharCharCharCharCharCharCharCharCharCharCharCharCharCharCharCharCharChar">
    <w:name w:val=" Char Char Char Char Char Char Char Char Char Char Char Char Char Char Char Char Char Char Char Char Char (文字) (文字) Char Char Char Char Char Char Char Char Char Char Char"/>
    <w:semiHidden/>
    <w:rsid w:val="00650425"/>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CharCharCharCharCharCharCharCharCharCharCharCharCharCharCharCharCharCharCharCharCharCharCharCharCharCharChar">
    <w:name w:val=" Char Char Char Char Char Char Char Char Char Char Char Char Char Char Char Char Char Char Char Char Char (文字) (文字) Char Char Char Char Char Char"/>
    <w:semiHidden/>
    <w:rsid w:val="00650425"/>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SVCBulletslevel1CharCharChar">
    <w:name w:val="SVC Bullets level 1 Char Char Char"/>
    <w:link w:val="SVCBulletslevel1CharCharCharChar"/>
    <w:rsid w:val="0065042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Arial" w:eastAsia="Times New Roman" w:hAnsi="Arial" w:cs="Arial"/>
      <w:color w:val="0000FF"/>
      <w:szCs w:val="20"/>
      <w:lang w:val="en-GB" w:eastAsia="en-US"/>
    </w:rPr>
  </w:style>
  <w:style w:type="numbering" w:customStyle="1" w:styleId="SVCBullets">
    <w:name w:val="SVC Bullets"/>
    <w:rsid w:val="00650425"/>
    <w:pPr>
      <w:numPr>
        <w:numId w:val="9"/>
      </w:numPr>
    </w:pPr>
  </w:style>
  <w:style w:type="character" w:customStyle="1" w:styleId="SVCBulletslevel1CharChar">
    <w:name w:val="SVC Bullets level 1 Char Char"/>
    <w:rsid w:val="00650425"/>
    <w:rPr>
      <w:rFonts w:ascii="Arial" w:eastAsia="SimSun" w:hAnsi="Arial" w:cs="Arial"/>
      <w:color w:val="0000FF"/>
      <w:kern w:val="2"/>
      <w:lang w:val="en-GB" w:eastAsia="en-US" w:bidi="ar-SA"/>
    </w:rPr>
  </w:style>
  <w:style w:type="paragraph" w:customStyle="1" w:styleId="SVCBulletslevel4Char">
    <w:name w:val="SVC Bullets level 4 Char"/>
    <w:basedOn w:val="a1"/>
    <w:link w:val="SVCBulletslevel4CharChar"/>
    <w:rsid w:val="00650425"/>
    <w:pPr>
      <w:widowControl/>
      <w:tabs>
        <w:tab w:val="num" w:pos="360"/>
        <w:tab w:val="left" w:pos="794"/>
        <w:tab w:val="left" w:pos="1191"/>
        <w:tab w:val="left" w:pos="1588"/>
        <w:tab w:val="left" w:pos="1985"/>
        <w:tab w:val="num" w:pos="2880"/>
      </w:tabs>
      <w:wordWrap/>
      <w:overflowPunct w:val="0"/>
      <w:adjustRightInd w:val="0"/>
      <w:spacing w:before="136"/>
      <w:ind w:left="1195" w:hanging="403"/>
      <w:textAlignment w:val="baseline"/>
    </w:pPr>
    <w:rPr>
      <w:rFonts w:ascii="Arial" w:eastAsia="Times New Roman" w:hAnsi="Arial" w:cs="Arial"/>
      <w:color w:val="0000FF"/>
      <w:szCs w:val="20"/>
      <w:lang w:val="en-GB" w:eastAsia="en-US"/>
    </w:rPr>
  </w:style>
  <w:style w:type="numbering" w:customStyle="1" w:styleId="SVCIndent">
    <w:name w:val="SVC Indent"/>
    <w:basedOn w:val="SVCBullets"/>
    <w:rsid w:val="00650425"/>
    <w:pPr>
      <w:numPr>
        <w:numId w:val="10"/>
      </w:numPr>
    </w:pPr>
  </w:style>
  <w:style w:type="paragraph" w:styleId="HTML">
    <w:name w:val="HTML Preformatted"/>
    <w:basedOn w:val="a1"/>
    <w:link w:val="HTMLChar"/>
    <w:rsid w:val="0065042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Courier New" w:eastAsia="SimSun" w:hAnsi="Courier New" w:cs="Courier New"/>
      <w:color w:val="0000FF"/>
      <w:szCs w:val="20"/>
      <w:lang w:eastAsia="zh-CN"/>
    </w:rPr>
  </w:style>
  <w:style w:type="character" w:customStyle="1" w:styleId="HTMLChar">
    <w:name w:val="미리 서식이 지정된 HTML Char"/>
    <w:basedOn w:val="a7"/>
    <w:link w:val="HTML"/>
    <w:rsid w:val="00650425"/>
    <w:rPr>
      <w:rFonts w:ascii="Courier New" w:eastAsia="SimSun" w:hAnsi="Courier New" w:cs="Courier New"/>
      <w:color w:val="0000FF"/>
      <w:szCs w:val="20"/>
      <w:lang w:eastAsia="zh-CN"/>
    </w:rPr>
  </w:style>
  <w:style w:type="paragraph" w:customStyle="1" w:styleId="AVCEquationlevel1CharCharCharChar">
    <w:name w:val="AVC Equation level 1 Char Char Char Char"/>
    <w:basedOn w:val="a1"/>
    <w:link w:val="AVCEquationlevel1CharCharCharCharChar"/>
    <w:rsid w:val="00650425"/>
    <w:pPr>
      <w:widowControl/>
      <w:tabs>
        <w:tab w:val="left" w:pos="794"/>
        <w:tab w:val="left" w:pos="1588"/>
        <w:tab w:val="right" w:pos="9696"/>
      </w:tabs>
      <w:wordWrap/>
      <w:overflowPunct w:val="0"/>
      <w:adjustRightInd w:val="0"/>
      <w:spacing w:before="200" w:after="240"/>
      <w:ind w:left="794"/>
      <w:jc w:val="left"/>
      <w:textAlignment w:val="baseline"/>
    </w:pPr>
    <w:rPr>
      <w:rFonts w:ascii="Arial" w:eastAsia="SimSun" w:hAnsi="Arial" w:cs="Arial"/>
      <w:color w:val="0000FF"/>
      <w:lang w:val="en-GB" w:eastAsia="en-US"/>
    </w:rPr>
  </w:style>
  <w:style w:type="character" w:customStyle="1" w:styleId="AVCEquationlevel1CharCharCharCharChar">
    <w:name w:val="AVC Equation level 1 Char Char Char Char Char"/>
    <w:link w:val="AVCEquationlevel1CharCharCharChar"/>
    <w:rsid w:val="00650425"/>
    <w:rPr>
      <w:rFonts w:ascii="Arial" w:eastAsia="SimSun" w:hAnsi="Arial" w:cs="Arial"/>
      <w:color w:val="0000FF"/>
      <w:lang w:val="en-GB" w:eastAsia="en-US"/>
    </w:rPr>
  </w:style>
  <w:style w:type="paragraph" w:customStyle="1" w:styleId="a2">
    <w:name w:val="a2"/>
    <w:basedOn w:val="2"/>
    <w:next w:val="a1"/>
    <w:rsid w:val="00650425"/>
    <w:pPr>
      <w:numPr>
        <w:numId w:val="11"/>
      </w:numPr>
      <w:tabs>
        <w:tab w:val="left" w:pos="500"/>
        <w:tab w:val="left" w:pos="720"/>
      </w:tabs>
      <w:suppressAutoHyphens/>
      <w:overflowPunct/>
      <w:autoSpaceDE/>
      <w:autoSpaceDN/>
      <w:adjustRightInd/>
      <w:spacing w:before="270" w:after="240" w:line="270" w:lineRule="exact"/>
      <w:textAlignment w:val="auto"/>
    </w:pPr>
    <w:rPr>
      <w:bCs w:val="0"/>
      <w:i w:val="0"/>
      <w:iCs w:val="0"/>
      <w:sz w:val="24"/>
      <w:szCs w:val="20"/>
      <w:lang w:val="de-DE" w:eastAsia="ja-JP"/>
    </w:rPr>
  </w:style>
  <w:style w:type="paragraph" w:customStyle="1" w:styleId="a3">
    <w:name w:val="a3"/>
    <w:basedOn w:val="3"/>
    <w:next w:val="a1"/>
    <w:rsid w:val="00650425"/>
    <w:pPr>
      <w:numPr>
        <w:numId w:val="11"/>
      </w:numPr>
      <w:tabs>
        <w:tab w:val="left" w:pos="640"/>
        <w:tab w:val="left" w:pos="880"/>
      </w:tabs>
      <w:suppressAutoHyphens/>
      <w:overflowPunct/>
      <w:autoSpaceDE/>
      <w:autoSpaceDN/>
      <w:adjustRightInd/>
      <w:spacing w:before="60" w:after="240" w:line="250" w:lineRule="exact"/>
      <w:textAlignment w:val="auto"/>
    </w:pPr>
    <w:rPr>
      <w:bCs w:val="0"/>
      <w:sz w:val="22"/>
      <w:szCs w:val="20"/>
      <w:lang w:val="de-DE" w:eastAsia="ja-JP"/>
    </w:rPr>
  </w:style>
  <w:style w:type="paragraph" w:customStyle="1" w:styleId="a4">
    <w:name w:val="a4"/>
    <w:basedOn w:val="40"/>
    <w:next w:val="a1"/>
    <w:rsid w:val="00650425"/>
    <w:pPr>
      <w:numPr>
        <w:numId w:val="11"/>
      </w:numPr>
      <w:tabs>
        <w:tab w:val="left" w:pos="880"/>
      </w:tabs>
      <w:suppressAutoHyphens/>
      <w:overflowPunct/>
      <w:autoSpaceDE/>
      <w:autoSpaceDN/>
      <w:adjustRightInd/>
      <w:spacing w:before="60" w:after="240" w:line="230" w:lineRule="exact"/>
      <w:textAlignment w:val="auto"/>
    </w:pPr>
    <w:rPr>
      <w:bCs w:val="0"/>
      <w:sz w:val="20"/>
      <w:szCs w:val="20"/>
      <w:lang w:val="de-DE" w:eastAsia="ja-JP"/>
    </w:rPr>
  </w:style>
  <w:style w:type="paragraph" w:customStyle="1" w:styleId="a5">
    <w:name w:val="a5"/>
    <w:basedOn w:val="5"/>
    <w:next w:val="a1"/>
    <w:rsid w:val="00650425"/>
    <w:pPr>
      <w:keepNext/>
      <w:numPr>
        <w:ilvl w:val="4"/>
        <w:numId w:val="11"/>
      </w:numPr>
      <w:tabs>
        <w:tab w:val="left" w:pos="1140"/>
        <w:tab w:val="left" w:pos="1360"/>
      </w:tabs>
      <w:suppressAutoHyphens/>
      <w:overflowPunct/>
      <w:autoSpaceDE/>
      <w:autoSpaceDN/>
      <w:adjustRightInd/>
      <w:spacing w:before="60" w:after="240" w:line="230" w:lineRule="exact"/>
      <w:textAlignment w:val="auto"/>
    </w:pPr>
    <w:rPr>
      <w:bCs w:val="0"/>
      <w:i w:val="0"/>
      <w:iCs w:val="0"/>
      <w:sz w:val="20"/>
      <w:szCs w:val="20"/>
      <w:lang w:val="de-DE" w:eastAsia="ja-JP"/>
    </w:rPr>
  </w:style>
  <w:style w:type="paragraph" w:customStyle="1" w:styleId="a6">
    <w:name w:val="a6"/>
    <w:basedOn w:val="6"/>
    <w:next w:val="a1"/>
    <w:rsid w:val="00650425"/>
    <w:pPr>
      <w:keepNext/>
      <w:numPr>
        <w:ilvl w:val="5"/>
        <w:numId w:val="11"/>
      </w:numPr>
      <w:tabs>
        <w:tab w:val="left" w:pos="1140"/>
        <w:tab w:val="left" w:pos="1360"/>
      </w:tabs>
      <w:suppressAutoHyphens/>
      <w:overflowPunct/>
      <w:autoSpaceDE/>
      <w:autoSpaceDN/>
      <w:adjustRightInd/>
      <w:spacing w:before="60" w:after="240" w:line="230" w:lineRule="exact"/>
      <w:textAlignment w:val="auto"/>
    </w:pPr>
    <w:rPr>
      <w:bCs w:val="0"/>
      <w:sz w:val="20"/>
      <w:szCs w:val="20"/>
      <w:lang w:val="de-DE" w:eastAsia="ja-JP"/>
    </w:rPr>
  </w:style>
  <w:style w:type="paragraph" w:customStyle="1" w:styleId="ANNEX">
    <w:name w:val="ANNEX"/>
    <w:basedOn w:val="a1"/>
    <w:next w:val="a1"/>
    <w:rsid w:val="00650425"/>
    <w:pPr>
      <w:keepNext/>
      <w:pageBreakBefore/>
      <w:widowControl/>
      <w:numPr>
        <w:numId w:val="11"/>
      </w:numPr>
      <w:wordWrap/>
      <w:autoSpaceDE/>
      <w:autoSpaceDN/>
      <w:spacing w:after="760" w:line="310" w:lineRule="exact"/>
      <w:jc w:val="center"/>
      <w:outlineLvl w:val="0"/>
    </w:pPr>
    <w:rPr>
      <w:rFonts w:ascii="Arial" w:eastAsia="MS Mincho" w:hAnsi="Arial" w:cs="Times New Roman"/>
      <w:b/>
      <w:kern w:val="0"/>
      <w:sz w:val="28"/>
      <w:szCs w:val="20"/>
      <w:lang w:val="de-DE" w:eastAsia="ja-JP"/>
    </w:rPr>
  </w:style>
  <w:style w:type="paragraph" w:customStyle="1" w:styleId="NormalBold">
    <w:name w:val="Normal + Bold"/>
    <w:basedOn w:val="a1"/>
    <w:rsid w:val="00650425"/>
    <w:pPr>
      <w:widowControl/>
      <w:suppressAutoHyphens/>
      <w:wordWrap/>
      <w:autoSpaceDE/>
      <w:autoSpaceDN/>
      <w:jc w:val="left"/>
    </w:pPr>
    <w:rPr>
      <w:rFonts w:ascii="Times New Roman" w:eastAsia="PMingLiU" w:hAnsi="Times New Roman" w:cs="Times New Roman"/>
      <w:b/>
      <w:kern w:val="0"/>
      <w:sz w:val="24"/>
      <w:szCs w:val="20"/>
      <w:lang w:eastAsia="ar-SA"/>
    </w:rPr>
  </w:style>
  <w:style w:type="paragraph" w:styleId="af8">
    <w:name w:val="Body Text"/>
    <w:basedOn w:val="a1"/>
    <w:link w:val="Char7"/>
    <w:rsid w:val="00650425"/>
    <w:pPr>
      <w:widowControl/>
      <w:wordWrap/>
      <w:overflowPunct w:val="0"/>
      <w:adjustRightInd w:val="0"/>
      <w:jc w:val="left"/>
      <w:textAlignment w:val="baseline"/>
    </w:pPr>
    <w:rPr>
      <w:rFonts w:ascii="Arial" w:eastAsia="SimSun" w:hAnsi="Arial" w:cs="Arial"/>
      <w:color w:val="0000FF"/>
      <w:szCs w:val="20"/>
      <w:lang w:eastAsia="en-US"/>
    </w:rPr>
  </w:style>
  <w:style w:type="character" w:customStyle="1" w:styleId="Char7">
    <w:name w:val="본문 Char"/>
    <w:basedOn w:val="a7"/>
    <w:link w:val="af8"/>
    <w:rsid w:val="00650425"/>
    <w:rPr>
      <w:rFonts w:ascii="Arial" w:eastAsia="SimSun" w:hAnsi="Arial" w:cs="Arial"/>
      <w:color w:val="0000FF"/>
      <w:szCs w:val="20"/>
      <w:lang w:eastAsia="en-US"/>
    </w:rPr>
  </w:style>
  <w:style w:type="paragraph" w:customStyle="1" w:styleId="Revision1">
    <w:name w:val="Revision1"/>
    <w:hidden/>
    <w:uiPriority w:val="99"/>
    <w:semiHidden/>
    <w:rsid w:val="00650425"/>
    <w:rPr>
      <w:rFonts w:ascii="Times New Roman" w:eastAsia="MS Mincho" w:hAnsi="Times New Roman" w:cs="Times New Roman"/>
      <w:kern w:val="0"/>
      <w:szCs w:val="20"/>
      <w:lang w:eastAsia="en-US"/>
    </w:rPr>
  </w:style>
  <w:style w:type="paragraph" w:customStyle="1" w:styleId="AVCBulletlevel6">
    <w:name w:val="AVC Bullet level 6"/>
    <w:basedOn w:val="a1"/>
    <w:rsid w:val="00650425"/>
    <w:pPr>
      <w:widowControl/>
      <w:numPr>
        <w:numId w:val="12"/>
      </w:numPr>
      <w:tabs>
        <w:tab w:val="clear" w:pos="4690"/>
        <w:tab w:val="num" w:pos="720"/>
        <w:tab w:val="left" w:pos="792"/>
        <w:tab w:val="left" w:pos="1195"/>
        <w:tab w:val="left" w:pos="1588"/>
        <w:tab w:val="left" w:pos="1985"/>
        <w:tab w:val="left" w:pos="2381"/>
        <w:tab w:val="left" w:pos="2778"/>
      </w:tabs>
      <w:wordWrap/>
      <w:overflowPunct w:val="0"/>
      <w:adjustRightInd w:val="0"/>
      <w:spacing w:before="136"/>
      <w:ind w:left="720" w:hanging="360"/>
      <w:textAlignment w:val="baseline"/>
    </w:pPr>
    <w:rPr>
      <w:rFonts w:ascii="Times New Roman" w:eastAsia="MS Mincho" w:hAnsi="Times New Roman" w:cs="Times New Roman"/>
      <w:kern w:val="0"/>
      <w:szCs w:val="20"/>
      <w:lang w:val="en-GB" w:eastAsia="en-US"/>
    </w:rPr>
  </w:style>
  <w:style w:type="paragraph" w:styleId="af9">
    <w:name w:val="List Paragraph"/>
    <w:basedOn w:val="a1"/>
    <w:uiPriority w:val="34"/>
    <w:qFormat/>
    <w:rsid w:val="00650425"/>
    <w:pPr>
      <w:widowControl/>
      <w:wordWrap/>
      <w:overflowPunct w:val="0"/>
      <w:adjustRightInd w:val="0"/>
      <w:ind w:leftChars="400" w:left="840"/>
      <w:jc w:val="left"/>
      <w:textAlignment w:val="baseline"/>
    </w:pPr>
    <w:rPr>
      <w:rFonts w:ascii="Times New Roman" w:eastAsia="MS Mincho" w:hAnsi="Times New Roman" w:cs="Times New Roman"/>
      <w:kern w:val="0"/>
      <w:szCs w:val="20"/>
      <w:lang w:eastAsia="en-US"/>
    </w:rPr>
  </w:style>
  <w:style w:type="character" w:customStyle="1" w:styleId="410">
    <w:name w:val="見出し 4 (文字)1"/>
    <w:aliases w:val="Heading 4 Char1 (文字),Heading 4 Char Char (文字)"/>
    <w:semiHidden/>
    <w:rsid w:val="00650425"/>
    <w:rPr>
      <w:rFonts w:ascii="Times New Roman" w:eastAsia="SimSun" w:hAnsi="Times New Roman" w:cs="Arial"/>
      <w:b/>
      <w:bCs/>
      <w:color w:val="0000FF"/>
      <w:kern w:val="2"/>
      <w:lang w:val="en-GB" w:eastAsia="en-US" w:bidi="ar-SA"/>
    </w:rPr>
  </w:style>
  <w:style w:type="paragraph" w:styleId="23">
    <w:name w:val="index 2"/>
    <w:basedOn w:val="a1"/>
    <w:next w:val="a1"/>
    <w:autoRedefine/>
    <w:unhideWhenUsed/>
    <w:rsid w:val="00650425"/>
    <w:pPr>
      <w:widowControl/>
      <w:tabs>
        <w:tab w:val="left" w:pos="794"/>
        <w:tab w:val="left" w:pos="1191"/>
        <w:tab w:val="left" w:pos="1588"/>
        <w:tab w:val="left" w:pos="1985"/>
      </w:tabs>
      <w:wordWrap/>
      <w:overflowPunct w:val="0"/>
      <w:adjustRightInd w:val="0"/>
      <w:spacing w:before="136"/>
      <w:ind w:left="283"/>
    </w:pPr>
    <w:rPr>
      <w:rFonts w:ascii="Times New Roman" w:eastAsia="MS Mincho" w:hAnsi="Times New Roman" w:cs="Times New Roman"/>
      <w:kern w:val="0"/>
      <w:szCs w:val="20"/>
      <w:lang w:val="en-GB" w:eastAsia="en-US"/>
    </w:rPr>
  </w:style>
  <w:style w:type="paragraph" w:styleId="33">
    <w:name w:val="index 3"/>
    <w:basedOn w:val="a1"/>
    <w:next w:val="a1"/>
    <w:autoRedefine/>
    <w:unhideWhenUsed/>
    <w:rsid w:val="00650425"/>
    <w:pPr>
      <w:widowControl/>
      <w:tabs>
        <w:tab w:val="left" w:pos="794"/>
        <w:tab w:val="left" w:pos="1191"/>
        <w:tab w:val="left" w:pos="1588"/>
        <w:tab w:val="left" w:pos="1985"/>
      </w:tabs>
      <w:wordWrap/>
      <w:overflowPunct w:val="0"/>
      <w:adjustRightInd w:val="0"/>
      <w:spacing w:before="136"/>
      <w:ind w:left="566"/>
    </w:pPr>
    <w:rPr>
      <w:rFonts w:ascii="Times New Roman" w:eastAsia="MS Mincho" w:hAnsi="Times New Roman" w:cs="Times New Roman"/>
      <w:kern w:val="0"/>
      <w:szCs w:val="20"/>
      <w:lang w:val="en-GB" w:eastAsia="en-US"/>
    </w:rPr>
  </w:style>
  <w:style w:type="paragraph" w:styleId="43">
    <w:name w:val="index 4"/>
    <w:basedOn w:val="a1"/>
    <w:next w:val="a1"/>
    <w:autoRedefine/>
    <w:unhideWhenUsed/>
    <w:rsid w:val="00650425"/>
    <w:pPr>
      <w:widowControl/>
      <w:tabs>
        <w:tab w:val="left" w:pos="794"/>
        <w:tab w:val="left" w:pos="1191"/>
        <w:tab w:val="left" w:pos="1588"/>
        <w:tab w:val="left" w:pos="1985"/>
      </w:tabs>
      <w:wordWrap/>
      <w:overflowPunct w:val="0"/>
      <w:adjustRightInd w:val="0"/>
      <w:spacing w:before="136"/>
      <w:ind w:left="849"/>
    </w:pPr>
    <w:rPr>
      <w:rFonts w:ascii="Times New Roman" w:eastAsia="MS Mincho" w:hAnsi="Times New Roman" w:cs="Times New Roman"/>
      <w:kern w:val="0"/>
      <w:szCs w:val="20"/>
      <w:lang w:val="en-GB" w:eastAsia="en-US"/>
    </w:rPr>
  </w:style>
  <w:style w:type="paragraph" w:styleId="52">
    <w:name w:val="index 5"/>
    <w:basedOn w:val="a1"/>
    <w:next w:val="a1"/>
    <w:autoRedefine/>
    <w:unhideWhenUsed/>
    <w:rsid w:val="00650425"/>
    <w:pPr>
      <w:widowControl/>
      <w:tabs>
        <w:tab w:val="left" w:pos="794"/>
        <w:tab w:val="left" w:pos="1191"/>
        <w:tab w:val="left" w:pos="1588"/>
        <w:tab w:val="left" w:pos="1985"/>
      </w:tabs>
      <w:wordWrap/>
      <w:overflowPunct w:val="0"/>
      <w:adjustRightInd w:val="0"/>
      <w:spacing w:before="136"/>
      <w:ind w:left="1132"/>
    </w:pPr>
    <w:rPr>
      <w:rFonts w:ascii="Times New Roman" w:eastAsia="MS Mincho" w:hAnsi="Times New Roman" w:cs="Times New Roman"/>
      <w:kern w:val="0"/>
      <w:szCs w:val="20"/>
      <w:lang w:val="en-GB" w:eastAsia="en-US"/>
    </w:rPr>
  </w:style>
  <w:style w:type="paragraph" w:styleId="61">
    <w:name w:val="index 6"/>
    <w:basedOn w:val="a1"/>
    <w:next w:val="a1"/>
    <w:autoRedefine/>
    <w:unhideWhenUsed/>
    <w:rsid w:val="00650425"/>
    <w:pPr>
      <w:widowControl/>
      <w:tabs>
        <w:tab w:val="left" w:pos="794"/>
        <w:tab w:val="left" w:pos="1191"/>
        <w:tab w:val="left" w:pos="1588"/>
        <w:tab w:val="left" w:pos="1985"/>
      </w:tabs>
      <w:wordWrap/>
      <w:overflowPunct w:val="0"/>
      <w:adjustRightInd w:val="0"/>
      <w:spacing w:before="136"/>
      <w:ind w:left="1415"/>
    </w:pPr>
    <w:rPr>
      <w:rFonts w:ascii="Times New Roman" w:eastAsia="MS Mincho" w:hAnsi="Times New Roman" w:cs="Times New Roman"/>
      <w:kern w:val="0"/>
      <w:szCs w:val="20"/>
      <w:lang w:val="en-GB" w:eastAsia="en-US"/>
    </w:rPr>
  </w:style>
  <w:style w:type="paragraph" w:styleId="70">
    <w:name w:val="index 7"/>
    <w:basedOn w:val="a1"/>
    <w:next w:val="a1"/>
    <w:autoRedefine/>
    <w:unhideWhenUsed/>
    <w:rsid w:val="00650425"/>
    <w:pPr>
      <w:widowControl/>
      <w:tabs>
        <w:tab w:val="left" w:pos="794"/>
        <w:tab w:val="left" w:pos="1191"/>
        <w:tab w:val="left" w:pos="1588"/>
        <w:tab w:val="left" w:pos="1985"/>
      </w:tabs>
      <w:wordWrap/>
      <w:overflowPunct w:val="0"/>
      <w:adjustRightInd w:val="0"/>
      <w:spacing w:before="136"/>
      <w:ind w:left="1698"/>
    </w:pPr>
    <w:rPr>
      <w:rFonts w:ascii="Times New Roman" w:eastAsia="MS Mincho" w:hAnsi="Times New Roman" w:cs="Times New Roman"/>
      <w:kern w:val="0"/>
      <w:szCs w:val="20"/>
      <w:lang w:val="en-GB" w:eastAsia="en-US"/>
    </w:rPr>
  </w:style>
  <w:style w:type="paragraph" w:styleId="44">
    <w:name w:val="toc 4"/>
    <w:basedOn w:val="32"/>
    <w:next w:val="50"/>
    <w:autoRedefine/>
    <w:uiPriority w:val="39"/>
    <w:unhideWhenUsed/>
    <w:rsid w:val="00650425"/>
    <w:pPr>
      <w:tabs>
        <w:tab w:val="right" w:leader="dot" w:pos="9629"/>
        <w:tab w:val="left" w:pos="13500"/>
      </w:tabs>
      <w:overflowPunct w:val="0"/>
      <w:autoSpaceDE w:val="0"/>
      <w:autoSpaceDN w:val="0"/>
      <w:adjustRightInd w:val="0"/>
      <w:ind w:left="1502" w:hanging="907"/>
    </w:pPr>
    <w:rPr>
      <w:sz w:val="20"/>
      <w:szCs w:val="20"/>
      <w:lang w:val="en-GB"/>
    </w:rPr>
  </w:style>
  <w:style w:type="paragraph" w:styleId="71">
    <w:name w:val="toc 7"/>
    <w:basedOn w:val="32"/>
    <w:autoRedefine/>
    <w:uiPriority w:val="39"/>
    <w:unhideWhenUsed/>
    <w:rsid w:val="00650425"/>
    <w:pPr>
      <w:tabs>
        <w:tab w:val="right" w:leader="dot" w:pos="9629"/>
        <w:tab w:val="left" w:pos="13500"/>
      </w:tabs>
      <w:overflowPunct w:val="0"/>
      <w:autoSpaceDE w:val="0"/>
      <w:autoSpaceDN w:val="0"/>
      <w:adjustRightInd w:val="0"/>
      <w:ind w:left="2382" w:hanging="1191"/>
    </w:pPr>
    <w:rPr>
      <w:sz w:val="20"/>
      <w:szCs w:val="20"/>
      <w:lang w:val="en-GB"/>
    </w:rPr>
  </w:style>
  <w:style w:type="paragraph" w:styleId="80">
    <w:name w:val="toc 8"/>
    <w:basedOn w:val="a1"/>
    <w:next w:val="a1"/>
    <w:autoRedefine/>
    <w:uiPriority w:val="39"/>
    <w:unhideWhenUsed/>
    <w:rsid w:val="00650425"/>
    <w:pPr>
      <w:widowControl/>
      <w:wordWrap/>
      <w:overflowPunct w:val="0"/>
      <w:adjustRightInd w:val="0"/>
      <w:ind w:left="1400"/>
      <w:jc w:val="left"/>
    </w:pPr>
    <w:rPr>
      <w:rFonts w:ascii="Times New Roman" w:eastAsia="MS Mincho" w:hAnsi="Times New Roman" w:cs="Times New Roman"/>
      <w:kern w:val="0"/>
      <w:szCs w:val="20"/>
      <w:lang w:val="en-GB" w:eastAsia="en-US"/>
    </w:rPr>
  </w:style>
  <w:style w:type="paragraph" w:styleId="90">
    <w:name w:val="toc 9"/>
    <w:basedOn w:val="a1"/>
    <w:next w:val="a1"/>
    <w:autoRedefine/>
    <w:uiPriority w:val="39"/>
    <w:unhideWhenUsed/>
    <w:rsid w:val="00650425"/>
    <w:pPr>
      <w:widowControl/>
      <w:wordWrap/>
      <w:overflowPunct w:val="0"/>
      <w:adjustRightInd w:val="0"/>
      <w:spacing w:before="60"/>
      <w:jc w:val="left"/>
    </w:pPr>
    <w:rPr>
      <w:rFonts w:ascii="Times New Roman" w:eastAsia="MS Mincho" w:hAnsi="Times New Roman" w:cs="Times New Roman"/>
      <w:bCs/>
      <w:kern w:val="0"/>
      <w:szCs w:val="20"/>
      <w:lang w:val="en-GB" w:eastAsia="en-US"/>
    </w:rPr>
  </w:style>
  <w:style w:type="paragraph" w:styleId="afa">
    <w:name w:val="Normal Indent"/>
    <w:basedOn w:val="a1"/>
    <w:unhideWhenUsed/>
    <w:rsid w:val="00650425"/>
    <w:pPr>
      <w:widowControl/>
      <w:tabs>
        <w:tab w:val="left" w:pos="794"/>
        <w:tab w:val="left" w:pos="1191"/>
        <w:tab w:val="left" w:pos="1588"/>
        <w:tab w:val="left" w:pos="1985"/>
      </w:tabs>
      <w:wordWrap/>
      <w:overflowPunct w:val="0"/>
      <w:adjustRightInd w:val="0"/>
      <w:spacing w:before="136"/>
      <w:ind w:left="600"/>
    </w:pPr>
    <w:rPr>
      <w:rFonts w:ascii="Times New Roman" w:eastAsia="MS Mincho" w:hAnsi="Times New Roman" w:cs="Times New Roman"/>
      <w:kern w:val="0"/>
      <w:szCs w:val="20"/>
      <w:lang w:val="en-GB" w:eastAsia="en-US"/>
    </w:rPr>
  </w:style>
  <w:style w:type="paragraph" w:styleId="afb">
    <w:name w:val="footnote text"/>
    <w:basedOn w:val="a1"/>
    <w:link w:val="Char8"/>
    <w:unhideWhenUsed/>
    <w:rsid w:val="00650425"/>
    <w:pPr>
      <w:widowControl/>
      <w:tabs>
        <w:tab w:val="left" w:pos="256"/>
        <w:tab w:val="left" w:pos="794"/>
        <w:tab w:val="left" w:pos="1191"/>
        <w:tab w:val="left" w:pos="1588"/>
        <w:tab w:val="left" w:pos="1985"/>
      </w:tabs>
      <w:wordWrap/>
      <w:overflowPunct w:val="0"/>
      <w:adjustRightInd w:val="0"/>
      <w:spacing w:before="136"/>
    </w:pPr>
    <w:rPr>
      <w:rFonts w:ascii="Arial" w:eastAsia="SimSun" w:hAnsi="Arial" w:cs="Arial"/>
      <w:color w:val="0000FF"/>
      <w:sz w:val="18"/>
      <w:szCs w:val="18"/>
      <w:lang w:val="en-GB" w:eastAsia="en-US"/>
    </w:rPr>
  </w:style>
  <w:style w:type="character" w:customStyle="1" w:styleId="Char8">
    <w:name w:val="각주 텍스트 Char"/>
    <w:basedOn w:val="a7"/>
    <w:link w:val="afb"/>
    <w:rsid w:val="00650425"/>
    <w:rPr>
      <w:rFonts w:ascii="Arial" w:eastAsia="SimSun" w:hAnsi="Arial" w:cs="Arial"/>
      <w:color w:val="0000FF"/>
      <w:sz w:val="18"/>
      <w:szCs w:val="18"/>
      <w:lang w:val="en-GB" w:eastAsia="en-US"/>
    </w:rPr>
  </w:style>
  <w:style w:type="character" w:customStyle="1" w:styleId="12">
    <w:name w:val="ヘッダー (文字)1"/>
    <w:aliases w:val="h (文字),Header/Footer (文字)"/>
    <w:semiHidden/>
    <w:rsid w:val="00650425"/>
    <w:rPr>
      <w:rFonts w:ascii="Arial" w:eastAsia="SimSun" w:hAnsi="Arial" w:cs="Arial"/>
      <w:color w:val="0000FF"/>
      <w:kern w:val="2"/>
      <w:lang w:val="en-GB" w:eastAsia="en-US" w:bidi="ar-SA"/>
    </w:rPr>
  </w:style>
  <w:style w:type="paragraph" w:styleId="afc">
    <w:name w:val="index heading"/>
    <w:basedOn w:val="a1"/>
    <w:next w:val="10"/>
    <w:unhideWhenUsed/>
    <w:rsid w:val="00650425"/>
    <w:pPr>
      <w:widowControl/>
      <w:tabs>
        <w:tab w:val="left" w:pos="426"/>
        <w:tab w:val="left" w:pos="851"/>
        <w:tab w:val="left" w:pos="1276"/>
        <w:tab w:val="left" w:pos="1701"/>
        <w:tab w:val="left" w:pos="2127"/>
      </w:tabs>
      <w:wordWrap/>
      <w:overflowPunct w:val="0"/>
      <w:adjustRightInd w:val="0"/>
      <w:spacing w:before="90" w:after="180" w:line="240" w:lineRule="atLeast"/>
      <w:jc w:val="left"/>
    </w:pPr>
    <w:rPr>
      <w:rFonts w:ascii="Times New Roman" w:eastAsia="MS Mincho" w:hAnsi="Times New Roman" w:cs="Times New Roman"/>
      <w:b/>
      <w:bCs/>
      <w:kern w:val="0"/>
      <w:sz w:val="22"/>
      <w:lang w:val="en-GB" w:eastAsia="en-US"/>
    </w:rPr>
  </w:style>
  <w:style w:type="paragraph" w:styleId="afd">
    <w:name w:val="table of figures"/>
    <w:basedOn w:val="a1"/>
    <w:next w:val="a1"/>
    <w:uiPriority w:val="99"/>
    <w:unhideWhenUsed/>
    <w:rsid w:val="00650425"/>
    <w:pPr>
      <w:widowControl/>
      <w:wordWrap/>
      <w:overflowPunct w:val="0"/>
      <w:adjustRightInd w:val="0"/>
      <w:spacing w:before="136"/>
      <w:ind w:left="400" w:hanging="400"/>
    </w:pPr>
    <w:rPr>
      <w:rFonts w:ascii="Times New Roman" w:eastAsia="MS Mincho" w:hAnsi="Times New Roman" w:cs="Times New Roman"/>
      <w:kern w:val="0"/>
      <w:szCs w:val="20"/>
      <w:lang w:val="en-GB" w:eastAsia="en-US"/>
    </w:rPr>
  </w:style>
  <w:style w:type="paragraph" w:styleId="afe">
    <w:name w:val="endnote text"/>
    <w:basedOn w:val="a1"/>
    <w:link w:val="Char9"/>
    <w:unhideWhenUsed/>
    <w:rsid w:val="00650425"/>
    <w:pPr>
      <w:widowControl/>
      <w:wordWrap/>
      <w:autoSpaceDE/>
      <w:autoSpaceDN/>
      <w:spacing w:after="75"/>
    </w:pPr>
    <w:rPr>
      <w:rFonts w:ascii="Arial" w:eastAsia="SimSun" w:hAnsi="Arial" w:cs="Arial"/>
      <w:color w:val="0000FF"/>
      <w:sz w:val="24"/>
      <w:szCs w:val="20"/>
      <w:lang w:eastAsia="en-US"/>
    </w:rPr>
  </w:style>
  <w:style w:type="character" w:customStyle="1" w:styleId="Char9">
    <w:name w:val="미주 텍스트 Char"/>
    <w:basedOn w:val="a7"/>
    <w:link w:val="afe"/>
    <w:rsid w:val="00650425"/>
    <w:rPr>
      <w:rFonts w:ascii="Arial" w:eastAsia="SimSun" w:hAnsi="Arial" w:cs="Arial"/>
      <w:color w:val="0000FF"/>
      <w:sz w:val="24"/>
      <w:szCs w:val="20"/>
      <w:lang w:eastAsia="en-US"/>
    </w:rPr>
  </w:style>
  <w:style w:type="paragraph" w:styleId="aff">
    <w:name w:val="List Bullet"/>
    <w:basedOn w:val="a1"/>
    <w:unhideWhenUsed/>
    <w:rsid w:val="00650425"/>
    <w:pPr>
      <w:widowControl/>
      <w:tabs>
        <w:tab w:val="left" w:pos="794"/>
        <w:tab w:val="left" w:pos="1191"/>
        <w:tab w:val="left" w:pos="1588"/>
        <w:tab w:val="left" w:pos="1985"/>
      </w:tabs>
      <w:wordWrap/>
      <w:overflowPunct w:val="0"/>
      <w:adjustRightInd w:val="0"/>
      <w:spacing w:before="136"/>
    </w:pPr>
    <w:rPr>
      <w:rFonts w:ascii="Times New Roman" w:eastAsia="MS Mincho" w:hAnsi="Times New Roman" w:cs="Times New Roman"/>
      <w:kern w:val="0"/>
      <w:szCs w:val="20"/>
      <w:lang w:val="en-GB" w:eastAsia="en-US"/>
    </w:rPr>
  </w:style>
  <w:style w:type="paragraph" w:styleId="a0">
    <w:name w:val="List Number"/>
    <w:aliases w:val="OL"/>
    <w:basedOn w:val="a1"/>
    <w:unhideWhenUsed/>
    <w:rsid w:val="00650425"/>
    <w:pPr>
      <w:widowControl/>
      <w:numPr>
        <w:numId w:val="13"/>
      </w:numPr>
      <w:tabs>
        <w:tab w:val="clear" w:pos="360"/>
        <w:tab w:val="left" w:pos="400"/>
      </w:tabs>
      <w:wordWrap/>
      <w:autoSpaceDE/>
      <w:autoSpaceDN/>
      <w:spacing w:after="240" w:line="230" w:lineRule="atLeast"/>
    </w:pPr>
    <w:rPr>
      <w:rFonts w:ascii="Times New Roman" w:eastAsia="MS Mincho" w:hAnsi="Times New Roman" w:cs="Times New Roman"/>
      <w:kern w:val="0"/>
      <w:szCs w:val="20"/>
      <w:lang w:val="en-GB" w:eastAsia="ja-JP"/>
    </w:rPr>
  </w:style>
  <w:style w:type="paragraph" w:styleId="21">
    <w:name w:val="List Number 2"/>
    <w:basedOn w:val="a1"/>
    <w:unhideWhenUsed/>
    <w:rsid w:val="00650425"/>
    <w:pPr>
      <w:widowControl/>
      <w:numPr>
        <w:ilvl w:val="1"/>
        <w:numId w:val="13"/>
      </w:numPr>
      <w:tabs>
        <w:tab w:val="left" w:pos="800"/>
      </w:tabs>
      <w:wordWrap/>
      <w:autoSpaceDE/>
      <w:autoSpaceDN/>
      <w:spacing w:after="240" w:line="230" w:lineRule="atLeast"/>
    </w:pPr>
    <w:rPr>
      <w:rFonts w:ascii="Times New Roman" w:eastAsia="MS Mincho" w:hAnsi="Times New Roman" w:cs="Times New Roman"/>
      <w:kern w:val="0"/>
      <w:szCs w:val="20"/>
      <w:lang w:val="en-GB" w:eastAsia="ja-JP"/>
    </w:rPr>
  </w:style>
  <w:style w:type="paragraph" w:styleId="31">
    <w:name w:val="List Number 3"/>
    <w:basedOn w:val="a1"/>
    <w:unhideWhenUsed/>
    <w:rsid w:val="00650425"/>
    <w:pPr>
      <w:widowControl/>
      <w:numPr>
        <w:ilvl w:val="2"/>
        <w:numId w:val="13"/>
      </w:numPr>
      <w:tabs>
        <w:tab w:val="left" w:pos="1200"/>
      </w:tabs>
      <w:wordWrap/>
      <w:autoSpaceDE/>
      <w:autoSpaceDN/>
      <w:spacing w:after="240" w:line="230" w:lineRule="atLeast"/>
    </w:pPr>
    <w:rPr>
      <w:rFonts w:ascii="Times New Roman" w:eastAsia="MS Mincho" w:hAnsi="Times New Roman" w:cs="Times New Roman"/>
      <w:kern w:val="0"/>
      <w:szCs w:val="20"/>
      <w:lang w:val="en-GB" w:eastAsia="ja-JP"/>
    </w:rPr>
  </w:style>
  <w:style w:type="paragraph" w:styleId="42">
    <w:name w:val="List Number 4"/>
    <w:basedOn w:val="a1"/>
    <w:unhideWhenUsed/>
    <w:rsid w:val="00650425"/>
    <w:pPr>
      <w:widowControl/>
      <w:numPr>
        <w:ilvl w:val="3"/>
        <w:numId w:val="13"/>
      </w:numPr>
      <w:tabs>
        <w:tab w:val="left" w:pos="1600"/>
      </w:tabs>
      <w:wordWrap/>
      <w:autoSpaceDE/>
      <w:autoSpaceDN/>
      <w:spacing w:after="240" w:line="230" w:lineRule="atLeast"/>
    </w:pPr>
    <w:rPr>
      <w:rFonts w:ascii="Times New Roman" w:eastAsia="MS Mincho" w:hAnsi="Times New Roman" w:cs="Times New Roman"/>
      <w:kern w:val="0"/>
      <w:szCs w:val="20"/>
      <w:lang w:val="en-GB" w:eastAsia="ja-JP"/>
    </w:rPr>
  </w:style>
  <w:style w:type="paragraph" w:customStyle="1" w:styleId="heading1aftertitle">
    <w:name w:val="heading 1aftertitle"/>
    <w:basedOn w:val="1"/>
    <w:next w:val="a1"/>
    <w:rsid w:val="00650425"/>
    <w:pPr>
      <w:keepLines/>
      <w:tabs>
        <w:tab w:val="clear" w:pos="432"/>
        <w:tab w:val="left" w:pos="794"/>
        <w:tab w:val="left" w:pos="1191"/>
        <w:tab w:val="left" w:pos="1588"/>
        <w:tab w:val="left" w:pos="1985"/>
      </w:tabs>
      <w:spacing w:before="1134" w:after="0"/>
      <w:ind w:left="360" w:hanging="360"/>
      <w:textAlignment w:val="auto"/>
      <w:outlineLvl w:val="9"/>
    </w:pPr>
    <w:rPr>
      <w:rFonts w:ascii="Times New Roman" w:hAnsi="Times New Roman"/>
      <w:kern w:val="0"/>
      <w:sz w:val="24"/>
      <w:szCs w:val="24"/>
      <w:lang w:val="en-GB"/>
    </w:rPr>
  </w:style>
  <w:style w:type="paragraph" w:styleId="a">
    <w:name w:val="List Continue"/>
    <w:aliases w:val="list 1,list-1"/>
    <w:basedOn w:val="a1"/>
    <w:unhideWhenUsed/>
    <w:rsid w:val="00650425"/>
    <w:pPr>
      <w:widowControl/>
      <w:numPr>
        <w:numId w:val="14"/>
      </w:numPr>
      <w:tabs>
        <w:tab w:val="left" w:pos="400"/>
      </w:tabs>
      <w:wordWrap/>
      <w:autoSpaceDE/>
      <w:autoSpaceDN/>
      <w:spacing w:after="240" w:line="230" w:lineRule="atLeast"/>
    </w:pPr>
    <w:rPr>
      <w:rFonts w:ascii="Times New Roman" w:eastAsia="MS Mincho" w:hAnsi="Times New Roman" w:cs="Times New Roman"/>
      <w:kern w:val="0"/>
      <w:szCs w:val="20"/>
      <w:lang w:val="en-GB" w:eastAsia="ja-JP"/>
    </w:rPr>
  </w:style>
  <w:style w:type="paragraph" w:styleId="20">
    <w:name w:val="List Continue 2"/>
    <w:aliases w:val="list-2"/>
    <w:basedOn w:val="a"/>
    <w:unhideWhenUsed/>
    <w:rsid w:val="00650425"/>
    <w:pPr>
      <w:numPr>
        <w:ilvl w:val="1"/>
      </w:numPr>
      <w:tabs>
        <w:tab w:val="clear" w:pos="400"/>
        <w:tab w:val="left" w:pos="800"/>
      </w:tabs>
    </w:pPr>
  </w:style>
  <w:style w:type="paragraph" w:styleId="30">
    <w:name w:val="List Continue 3"/>
    <w:aliases w:val="list-3"/>
    <w:basedOn w:val="a"/>
    <w:unhideWhenUsed/>
    <w:rsid w:val="00650425"/>
    <w:pPr>
      <w:numPr>
        <w:ilvl w:val="2"/>
      </w:numPr>
      <w:tabs>
        <w:tab w:val="clear" w:pos="400"/>
        <w:tab w:val="left" w:pos="1200"/>
      </w:tabs>
    </w:pPr>
  </w:style>
  <w:style w:type="paragraph" w:styleId="41">
    <w:name w:val="List Continue 4"/>
    <w:aliases w:val="list-4"/>
    <w:basedOn w:val="a"/>
    <w:unhideWhenUsed/>
    <w:rsid w:val="00650425"/>
    <w:pPr>
      <w:numPr>
        <w:ilvl w:val="3"/>
      </w:numPr>
      <w:tabs>
        <w:tab w:val="clear" w:pos="400"/>
        <w:tab w:val="left" w:pos="1600"/>
      </w:tabs>
    </w:pPr>
  </w:style>
  <w:style w:type="paragraph" w:styleId="aff0">
    <w:name w:val="Date"/>
    <w:basedOn w:val="a1"/>
    <w:next w:val="a1"/>
    <w:link w:val="Chara"/>
    <w:unhideWhenUsed/>
    <w:rsid w:val="00650425"/>
    <w:pPr>
      <w:widowControl/>
      <w:tabs>
        <w:tab w:val="left" w:pos="794"/>
        <w:tab w:val="left" w:pos="1191"/>
        <w:tab w:val="left" w:pos="1588"/>
        <w:tab w:val="left" w:pos="1985"/>
      </w:tabs>
      <w:wordWrap/>
      <w:overflowPunct w:val="0"/>
      <w:adjustRightInd w:val="0"/>
      <w:spacing w:before="136"/>
    </w:pPr>
    <w:rPr>
      <w:rFonts w:ascii="Arial" w:eastAsia="SimSun" w:hAnsi="Arial" w:cs="Arial"/>
      <w:color w:val="0000FF"/>
      <w:szCs w:val="20"/>
      <w:lang w:val="en-GB" w:eastAsia="en-US"/>
    </w:rPr>
  </w:style>
  <w:style w:type="character" w:customStyle="1" w:styleId="Chara">
    <w:name w:val="날짜 Char"/>
    <w:basedOn w:val="a7"/>
    <w:link w:val="aff0"/>
    <w:rsid w:val="00650425"/>
    <w:rPr>
      <w:rFonts w:ascii="Arial" w:eastAsia="SimSun" w:hAnsi="Arial" w:cs="Arial"/>
      <w:color w:val="0000FF"/>
      <w:szCs w:val="20"/>
      <w:lang w:val="en-GB" w:eastAsia="en-US"/>
    </w:rPr>
  </w:style>
  <w:style w:type="paragraph" w:styleId="24">
    <w:name w:val="Body Text 2"/>
    <w:basedOn w:val="a1"/>
    <w:link w:val="2Char0"/>
    <w:unhideWhenUsed/>
    <w:rsid w:val="00650425"/>
    <w:pPr>
      <w:widowControl/>
      <w:tabs>
        <w:tab w:val="left" w:pos="794"/>
        <w:tab w:val="left" w:pos="1191"/>
        <w:tab w:val="left" w:pos="1588"/>
        <w:tab w:val="left" w:pos="1985"/>
      </w:tabs>
      <w:wordWrap/>
      <w:overflowPunct w:val="0"/>
      <w:adjustRightInd w:val="0"/>
      <w:spacing w:before="136" w:after="120" w:line="480" w:lineRule="auto"/>
    </w:pPr>
    <w:rPr>
      <w:rFonts w:ascii="Arial" w:eastAsia="SimSun" w:hAnsi="Arial" w:cs="Arial"/>
      <w:color w:val="0000FF"/>
      <w:szCs w:val="20"/>
      <w:lang w:val="en-GB" w:eastAsia="en-US"/>
    </w:rPr>
  </w:style>
  <w:style w:type="character" w:customStyle="1" w:styleId="2Char0">
    <w:name w:val="본문 2 Char"/>
    <w:basedOn w:val="a7"/>
    <w:link w:val="24"/>
    <w:rsid w:val="00650425"/>
    <w:rPr>
      <w:rFonts w:ascii="Arial" w:eastAsia="SimSun" w:hAnsi="Arial" w:cs="Arial"/>
      <w:color w:val="0000FF"/>
      <w:szCs w:val="20"/>
      <w:lang w:val="en-GB" w:eastAsia="en-US"/>
    </w:rPr>
  </w:style>
  <w:style w:type="paragraph" w:styleId="34">
    <w:name w:val="Body Text 3"/>
    <w:basedOn w:val="a1"/>
    <w:link w:val="3Char0"/>
    <w:unhideWhenUsed/>
    <w:rsid w:val="00650425"/>
    <w:pPr>
      <w:widowControl/>
      <w:tabs>
        <w:tab w:val="left" w:pos="794"/>
        <w:tab w:val="left" w:pos="1191"/>
        <w:tab w:val="left" w:pos="1588"/>
        <w:tab w:val="left" w:pos="1985"/>
      </w:tabs>
      <w:wordWrap/>
      <w:overflowPunct w:val="0"/>
      <w:adjustRightInd w:val="0"/>
      <w:spacing w:before="136" w:after="120"/>
    </w:pPr>
    <w:rPr>
      <w:rFonts w:ascii="Arial" w:eastAsia="SimSun" w:hAnsi="Arial" w:cs="Arial"/>
      <w:color w:val="0000FF"/>
      <w:sz w:val="16"/>
      <w:szCs w:val="16"/>
      <w:lang w:val="en-GB" w:eastAsia="en-US"/>
    </w:rPr>
  </w:style>
  <w:style w:type="character" w:customStyle="1" w:styleId="3Char0">
    <w:name w:val="본문 3 Char"/>
    <w:basedOn w:val="a7"/>
    <w:link w:val="34"/>
    <w:rsid w:val="00650425"/>
    <w:rPr>
      <w:rFonts w:ascii="Arial" w:eastAsia="SimSun" w:hAnsi="Arial" w:cs="Arial"/>
      <w:color w:val="0000FF"/>
      <w:sz w:val="16"/>
      <w:szCs w:val="16"/>
      <w:lang w:val="en-GB" w:eastAsia="en-US"/>
    </w:rPr>
  </w:style>
  <w:style w:type="paragraph" w:styleId="25">
    <w:name w:val="Body Text Indent 2"/>
    <w:basedOn w:val="a1"/>
    <w:link w:val="2Char1"/>
    <w:unhideWhenUsed/>
    <w:rsid w:val="00650425"/>
    <w:pPr>
      <w:widowControl/>
      <w:tabs>
        <w:tab w:val="left" w:pos="794"/>
        <w:tab w:val="left" w:pos="1191"/>
        <w:tab w:val="left" w:pos="1588"/>
        <w:tab w:val="left" w:pos="1985"/>
      </w:tabs>
      <w:wordWrap/>
      <w:overflowPunct w:val="0"/>
      <w:adjustRightInd w:val="0"/>
      <w:spacing w:before="136" w:after="120" w:line="480" w:lineRule="auto"/>
      <w:ind w:left="283"/>
    </w:pPr>
    <w:rPr>
      <w:rFonts w:ascii="Arial" w:eastAsia="SimSun" w:hAnsi="Arial" w:cs="Arial"/>
      <w:color w:val="0000FF"/>
      <w:szCs w:val="20"/>
      <w:lang w:val="en-GB" w:eastAsia="en-US"/>
    </w:rPr>
  </w:style>
  <w:style w:type="character" w:customStyle="1" w:styleId="2Char1">
    <w:name w:val="본문 들여쓰기 2 Char"/>
    <w:basedOn w:val="a7"/>
    <w:link w:val="25"/>
    <w:rsid w:val="00650425"/>
    <w:rPr>
      <w:rFonts w:ascii="Arial" w:eastAsia="SimSun" w:hAnsi="Arial" w:cs="Arial"/>
      <w:color w:val="0000FF"/>
      <w:szCs w:val="20"/>
      <w:lang w:val="en-GB" w:eastAsia="en-US"/>
    </w:rPr>
  </w:style>
  <w:style w:type="paragraph" w:styleId="35">
    <w:name w:val="Body Text Indent 3"/>
    <w:basedOn w:val="a1"/>
    <w:link w:val="3Char1"/>
    <w:unhideWhenUsed/>
    <w:rsid w:val="00650425"/>
    <w:pPr>
      <w:widowControl/>
      <w:wordWrap/>
      <w:autoSpaceDE/>
      <w:autoSpaceDN/>
      <w:spacing w:before="136"/>
      <w:ind w:left="720"/>
    </w:pPr>
    <w:rPr>
      <w:rFonts w:ascii="Courier New" w:eastAsia="SimSun" w:hAnsi="Courier New" w:cs="Courier New"/>
      <w:color w:val="0000FF"/>
      <w:szCs w:val="20"/>
      <w:lang w:val="en-GB" w:eastAsia="en-US"/>
    </w:rPr>
  </w:style>
  <w:style w:type="character" w:customStyle="1" w:styleId="3Char1">
    <w:name w:val="본문 들여쓰기 3 Char"/>
    <w:basedOn w:val="a7"/>
    <w:link w:val="35"/>
    <w:rsid w:val="00650425"/>
    <w:rPr>
      <w:rFonts w:ascii="Courier New" w:eastAsia="SimSun" w:hAnsi="Courier New" w:cs="Courier New"/>
      <w:color w:val="0000FF"/>
      <w:szCs w:val="20"/>
      <w:lang w:val="en-GB" w:eastAsia="en-US"/>
    </w:rPr>
  </w:style>
  <w:style w:type="paragraph" w:styleId="aff1">
    <w:name w:val="Revision"/>
    <w:uiPriority w:val="99"/>
    <w:semiHidden/>
    <w:rsid w:val="00650425"/>
    <w:rPr>
      <w:rFonts w:ascii="Times New Roman" w:eastAsia="MS Mincho" w:hAnsi="Times New Roman" w:cs="Times New Roman"/>
      <w:kern w:val="0"/>
      <w:szCs w:val="20"/>
      <w:lang w:val="en-GB" w:eastAsia="en-US"/>
    </w:rPr>
  </w:style>
  <w:style w:type="paragraph" w:customStyle="1" w:styleId="TableLegend">
    <w:name w:val="Table_Legend"/>
    <w:basedOn w:val="a1"/>
    <w:next w:val="a1"/>
    <w:rsid w:val="00650425"/>
    <w:pPr>
      <w:keepNext/>
      <w:widowControl/>
      <w:tabs>
        <w:tab w:val="left" w:pos="454"/>
      </w:tabs>
      <w:wordWrap/>
      <w:overflowPunct w:val="0"/>
      <w:adjustRightInd w:val="0"/>
      <w:spacing w:before="86"/>
    </w:pPr>
    <w:rPr>
      <w:rFonts w:ascii="Times New Roman" w:eastAsia="MS Mincho" w:hAnsi="Times New Roman" w:cs="Times New Roman"/>
      <w:kern w:val="0"/>
      <w:sz w:val="18"/>
      <w:szCs w:val="18"/>
      <w:lang w:val="en-GB" w:eastAsia="en-US"/>
    </w:rPr>
  </w:style>
  <w:style w:type="paragraph" w:customStyle="1" w:styleId="BlancCharChar">
    <w:name w:val="Blanc Char Char"/>
    <w:basedOn w:val="a1"/>
    <w:next w:val="TableText"/>
    <w:rsid w:val="00650425"/>
    <w:pPr>
      <w:keepNext/>
      <w:widowControl/>
      <w:wordWrap/>
      <w:overflowPunct w:val="0"/>
      <w:adjustRightInd w:val="0"/>
      <w:spacing w:after="57" w:line="12" w:lineRule="exact"/>
      <w:jc w:val="center"/>
    </w:pPr>
    <w:rPr>
      <w:rFonts w:ascii="Times New Roman" w:eastAsia="MS Mincho" w:hAnsi="Times New Roman" w:cs="Times New Roman"/>
      <w:kern w:val="0"/>
      <w:sz w:val="8"/>
      <w:szCs w:val="8"/>
      <w:lang w:eastAsia="en-US"/>
    </w:rPr>
  </w:style>
  <w:style w:type="paragraph" w:customStyle="1" w:styleId="AnnexTitle">
    <w:name w:val="Annex_Title"/>
    <w:basedOn w:val="a1"/>
    <w:next w:val="a1"/>
    <w:rsid w:val="00650425"/>
    <w:pPr>
      <w:widowControl/>
      <w:tabs>
        <w:tab w:val="left" w:pos="794"/>
        <w:tab w:val="left" w:pos="1191"/>
        <w:tab w:val="left" w:pos="1588"/>
        <w:tab w:val="left" w:pos="1985"/>
      </w:tabs>
      <w:wordWrap/>
      <w:overflowPunct w:val="0"/>
      <w:adjustRightInd w:val="0"/>
      <w:spacing w:before="136" w:after="68"/>
      <w:jc w:val="center"/>
    </w:pPr>
    <w:rPr>
      <w:rFonts w:ascii="Times New Roman" w:eastAsia="MS Mincho" w:hAnsi="Times New Roman" w:cs="Times New Roman"/>
      <w:b/>
      <w:bCs/>
      <w:kern w:val="0"/>
      <w:sz w:val="24"/>
      <w:szCs w:val="24"/>
      <w:lang w:val="en-GB" w:eastAsia="en-US"/>
    </w:rPr>
  </w:style>
  <w:style w:type="paragraph" w:customStyle="1" w:styleId="Fig">
    <w:name w:val="Fig_#"/>
    <w:basedOn w:val="a1"/>
    <w:next w:val="a1"/>
    <w:rsid w:val="00650425"/>
    <w:pPr>
      <w:widowControl/>
      <w:tabs>
        <w:tab w:val="left" w:pos="794"/>
        <w:tab w:val="left" w:pos="1191"/>
        <w:tab w:val="left" w:pos="1588"/>
        <w:tab w:val="left" w:pos="1985"/>
      </w:tabs>
      <w:wordWrap/>
      <w:overflowPunct w:val="0"/>
      <w:adjustRightInd w:val="0"/>
      <w:spacing w:before="136"/>
      <w:jc w:val="left"/>
    </w:pPr>
    <w:rPr>
      <w:rFonts w:ascii="Times New Roman" w:eastAsia="MS Mincho" w:hAnsi="Times New Roman" w:cs="Times New Roman"/>
      <w:color w:val="FF0000"/>
      <w:kern w:val="0"/>
      <w:szCs w:val="20"/>
      <w:lang w:eastAsia="en-US"/>
    </w:rPr>
  </w:style>
  <w:style w:type="paragraph" w:customStyle="1" w:styleId="SectionTitle">
    <w:name w:val="Section_Title"/>
    <w:basedOn w:val="a1"/>
    <w:rsid w:val="00650425"/>
    <w:pPr>
      <w:widowControl/>
      <w:wordWrap/>
      <w:overflowPunct w:val="0"/>
      <w:adjustRightInd w:val="0"/>
      <w:spacing w:before="136"/>
      <w:ind w:left="1418"/>
      <w:jc w:val="left"/>
    </w:pPr>
    <w:rPr>
      <w:rFonts w:ascii="Arial" w:eastAsia="MS Mincho" w:hAnsi="Arial" w:cs="Arial"/>
      <w:kern w:val="0"/>
      <w:sz w:val="32"/>
      <w:szCs w:val="32"/>
      <w:lang w:eastAsia="en-US"/>
    </w:rPr>
  </w:style>
  <w:style w:type="paragraph" w:customStyle="1" w:styleId="CouvRecTitle">
    <w:name w:val="Couv Rec Title"/>
    <w:basedOn w:val="a1"/>
    <w:rsid w:val="00650425"/>
    <w:pPr>
      <w:keepNext/>
      <w:keepLines/>
      <w:widowControl/>
      <w:wordWrap/>
      <w:overflowPunct w:val="0"/>
      <w:adjustRightInd w:val="0"/>
      <w:spacing w:before="240"/>
      <w:ind w:left="1418"/>
      <w:jc w:val="left"/>
    </w:pPr>
    <w:rPr>
      <w:rFonts w:ascii="Arial" w:eastAsia="MS Mincho" w:hAnsi="Arial" w:cs="Arial"/>
      <w:b/>
      <w:bCs/>
      <w:kern w:val="0"/>
      <w:sz w:val="36"/>
      <w:szCs w:val="36"/>
      <w:lang w:eastAsia="en-US"/>
    </w:rPr>
  </w:style>
  <w:style w:type="paragraph" w:customStyle="1" w:styleId="CouvRec">
    <w:name w:val="Couv Rec #"/>
    <w:basedOn w:val="a1"/>
    <w:rsid w:val="00650425"/>
    <w:pPr>
      <w:widowControl/>
      <w:wordWrap/>
      <w:overflowPunct w:val="0"/>
      <w:adjustRightInd w:val="0"/>
      <w:spacing w:before="6"/>
      <w:ind w:left="1418"/>
    </w:pPr>
    <w:rPr>
      <w:rFonts w:ascii="Arial" w:eastAsia="MS Mincho" w:hAnsi="Arial" w:cs="Arial"/>
      <w:kern w:val="0"/>
      <w:sz w:val="32"/>
      <w:szCs w:val="32"/>
      <w:lang w:eastAsia="en-US"/>
    </w:rPr>
  </w:style>
  <w:style w:type="paragraph" w:customStyle="1" w:styleId="CouvNote">
    <w:name w:val="Couv Note"/>
    <w:basedOn w:val="a1"/>
    <w:rsid w:val="00650425"/>
    <w:pPr>
      <w:widowControl/>
      <w:tabs>
        <w:tab w:val="left" w:pos="1134"/>
        <w:tab w:val="left" w:pos="1418"/>
      </w:tabs>
      <w:wordWrap/>
      <w:overflowPunct w:val="0"/>
      <w:adjustRightInd w:val="0"/>
      <w:spacing w:before="200"/>
    </w:pPr>
    <w:rPr>
      <w:rFonts w:ascii="Arial" w:eastAsia="MS Mincho" w:hAnsi="Arial" w:cs="Arial"/>
      <w:kern w:val="0"/>
      <w:szCs w:val="20"/>
      <w:lang w:eastAsia="en-US"/>
    </w:rPr>
  </w:style>
  <w:style w:type="paragraph" w:customStyle="1" w:styleId="headfoot">
    <w:name w:val="head_foot"/>
    <w:basedOn w:val="a1"/>
    <w:next w:val="Rec"/>
    <w:rsid w:val="00650425"/>
    <w:pPr>
      <w:widowControl/>
      <w:wordWrap/>
      <w:overflowPunct w:val="0"/>
      <w:adjustRightInd w:val="0"/>
    </w:pPr>
    <w:rPr>
      <w:rFonts w:ascii="Times New Roman" w:eastAsia="MS Mincho" w:hAnsi="Times New Roman" w:cs="Times New Roman"/>
      <w:color w:val="FF0000"/>
      <w:kern w:val="0"/>
      <w:sz w:val="8"/>
      <w:szCs w:val="8"/>
      <w:lang w:val="en-GB" w:eastAsia="en-US"/>
    </w:rPr>
  </w:style>
  <w:style w:type="paragraph" w:customStyle="1" w:styleId="Rec">
    <w:name w:val="Rec #"/>
    <w:basedOn w:val="a1"/>
    <w:next w:val="headfoot"/>
    <w:rsid w:val="00650425"/>
    <w:pPr>
      <w:keepNext/>
      <w:keepLines/>
      <w:widowControl/>
      <w:tabs>
        <w:tab w:val="left" w:pos="794"/>
        <w:tab w:val="left" w:pos="1191"/>
        <w:tab w:val="left" w:pos="1588"/>
        <w:tab w:val="left" w:pos="1985"/>
      </w:tabs>
      <w:wordWrap/>
      <w:overflowPunct w:val="0"/>
      <w:adjustRightInd w:val="0"/>
      <w:spacing w:before="720"/>
      <w:jc w:val="left"/>
    </w:pPr>
    <w:rPr>
      <w:rFonts w:ascii="Times New Roman" w:eastAsia="MS Mincho" w:hAnsi="Times New Roman" w:cs="Times New Roman"/>
      <w:b/>
      <w:bCs/>
      <w:kern w:val="0"/>
      <w:szCs w:val="20"/>
      <w:lang w:val="en-GB" w:eastAsia="en-US"/>
    </w:rPr>
  </w:style>
  <w:style w:type="paragraph" w:customStyle="1" w:styleId="SAP">
    <w:name w:val="SAP"/>
    <w:basedOn w:val="a1"/>
    <w:rsid w:val="00650425"/>
    <w:pPr>
      <w:widowControl/>
      <w:tabs>
        <w:tab w:val="left" w:pos="794"/>
        <w:tab w:val="left" w:pos="1191"/>
        <w:tab w:val="left" w:pos="1588"/>
        <w:tab w:val="left" w:pos="1985"/>
      </w:tabs>
      <w:wordWrap/>
      <w:overflowPunct w:val="0"/>
      <w:adjustRightInd w:val="0"/>
      <w:spacing w:before="960" w:after="240"/>
      <w:jc w:val="right"/>
    </w:pPr>
    <w:rPr>
      <w:rFonts w:ascii="C39T36Lfz" w:eastAsia="MS Mincho" w:hAnsi="C39T36Lfz" w:cs="C39T36Lfz"/>
      <w:kern w:val="0"/>
      <w:sz w:val="104"/>
      <w:szCs w:val="104"/>
      <w:lang w:val="en-GB" w:eastAsia="en-US"/>
    </w:rPr>
  </w:style>
  <w:style w:type="paragraph" w:customStyle="1" w:styleId="ASN1Continue">
    <w:name w:val="ASN.1 Continue"/>
    <w:basedOn w:val="ASN1"/>
    <w:rsid w:val="00650425"/>
    <w:pPr>
      <w:spacing w:before="0"/>
    </w:pPr>
  </w:style>
  <w:style w:type="paragraph" w:customStyle="1" w:styleId="ASN1">
    <w:name w:val="ASN.1"/>
    <w:basedOn w:val="a1"/>
    <w:next w:val="ASN1Continue"/>
    <w:rsid w:val="00650425"/>
    <w:pPr>
      <w:widowControl/>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wordWrap/>
      <w:overflowPunct w:val="0"/>
      <w:adjustRightInd w:val="0"/>
      <w:spacing w:before="136"/>
      <w:jc w:val="left"/>
    </w:pPr>
    <w:rPr>
      <w:rFonts w:ascii="Times New Roman" w:eastAsia="MS Mincho" w:hAnsi="Times New Roman" w:cs="Times New Roman"/>
      <w:b/>
      <w:bCs/>
      <w:kern w:val="0"/>
      <w:sz w:val="18"/>
      <w:szCs w:val="18"/>
      <w:lang w:val="en-GB" w:eastAsia="en-US"/>
    </w:rPr>
  </w:style>
  <w:style w:type="paragraph" w:customStyle="1" w:styleId="ASN1Italic">
    <w:name w:val="ASN.1 Italic"/>
    <w:basedOn w:val="ASN1"/>
    <w:rsid w:val="00650425"/>
    <w:pPr>
      <w:spacing w:before="0"/>
    </w:pPr>
    <w:rPr>
      <w:b w:val="0"/>
      <w:bCs w:val="0"/>
      <w:i/>
      <w:iCs/>
      <w:sz w:val="20"/>
      <w:szCs w:val="20"/>
    </w:rPr>
  </w:style>
  <w:style w:type="paragraph" w:customStyle="1" w:styleId="Note">
    <w:name w:val="Note"/>
    <w:basedOn w:val="a1"/>
    <w:next w:val="a1"/>
    <w:rsid w:val="00650425"/>
    <w:pPr>
      <w:widowControl/>
      <w:tabs>
        <w:tab w:val="left" w:pos="1191"/>
        <w:tab w:val="left" w:pos="1588"/>
        <w:tab w:val="left" w:pos="1985"/>
      </w:tabs>
      <w:wordWrap/>
      <w:overflowPunct w:val="0"/>
      <w:adjustRightInd w:val="0"/>
      <w:spacing w:before="60" w:line="199" w:lineRule="exact"/>
      <w:ind w:firstLine="794"/>
    </w:pPr>
    <w:rPr>
      <w:rFonts w:ascii="Times New Roman" w:eastAsia="MS Mincho" w:hAnsi="Times New Roman" w:cs="Times New Roman"/>
      <w:kern w:val="0"/>
      <w:sz w:val="18"/>
      <w:szCs w:val="18"/>
      <w:lang w:val="en-GB" w:eastAsia="en-US"/>
    </w:rPr>
  </w:style>
  <w:style w:type="paragraph" w:customStyle="1" w:styleId="IndexTitle">
    <w:name w:val="Index_Title"/>
    <w:basedOn w:val="AnnexTitle"/>
    <w:rsid w:val="00650425"/>
  </w:style>
  <w:style w:type="paragraph" w:customStyle="1" w:styleId="Note3">
    <w:name w:val="Note 3"/>
    <w:basedOn w:val="Note1CharCharCharCharCharChar"/>
    <w:rsid w:val="00650425"/>
    <w:pPr>
      <w:ind w:left="1474"/>
      <w:textAlignment w:val="auto"/>
    </w:pPr>
  </w:style>
  <w:style w:type="paragraph" w:customStyle="1" w:styleId="Sprechblasentext1">
    <w:name w:val="Sprechblasentext1"/>
    <w:basedOn w:val="a1"/>
    <w:semiHidden/>
    <w:rsid w:val="00650425"/>
    <w:pPr>
      <w:widowControl/>
      <w:tabs>
        <w:tab w:val="left" w:pos="794"/>
        <w:tab w:val="left" w:pos="1191"/>
        <w:tab w:val="left" w:pos="1588"/>
        <w:tab w:val="left" w:pos="1985"/>
      </w:tabs>
      <w:wordWrap/>
      <w:overflowPunct w:val="0"/>
      <w:adjustRightInd w:val="0"/>
      <w:spacing w:before="136"/>
    </w:pPr>
    <w:rPr>
      <w:rFonts w:ascii="Tahoma" w:eastAsia="MS Mincho" w:hAnsi="Tahoma" w:cs="Tahoma"/>
      <w:kern w:val="0"/>
      <w:sz w:val="16"/>
      <w:szCs w:val="16"/>
      <w:lang w:val="en-GB" w:eastAsia="en-US"/>
    </w:rPr>
  </w:style>
  <w:style w:type="paragraph" w:customStyle="1" w:styleId="CourierText">
    <w:name w:val="Courier Text"/>
    <w:basedOn w:val="a1"/>
    <w:rsid w:val="00650425"/>
    <w:pPr>
      <w:widowControl/>
      <w:numPr>
        <w:ilvl w:val="12"/>
      </w:numPr>
      <w:wordWrap/>
      <w:overflowPunct w:val="0"/>
      <w:adjustRightInd w:val="0"/>
      <w:spacing w:after="60"/>
      <w:jc w:val="left"/>
    </w:pPr>
    <w:rPr>
      <w:rFonts w:ascii="Courier" w:eastAsia="MS Mincho" w:hAnsi="Courier" w:cs="Courier"/>
      <w:kern w:val="0"/>
      <w:sz w:val="22"/>
      <w:lang w:val="en-GB" w:eastAsia="en-US"/>
    </w:rPr>
  </w:style>
  <w:style w:type="paragraph" w:customStyle="1" w:styleId="AppendixHeading2">
    <w:name w:val="Appendix Heading 2"/>
    <w:basedOn w:val="2"/>
    <w:rsid w:val="00650425"/>
    <w:pPr>
      <w:tabs>
        <w:tab w:val="num" w:pos="720"/>
      </w:tabs>
      <w:textAlignment w:val="auto"/>
    </w:pPr>
    <w:rPr>
      <w:rFonts w:ascii="Times New Roman" w:eastAsia="바탕" w:hAnsi="Times New Roman"/>
      <w:i w:val="0"/>
      <w:iCs w:val="0"/>
      <w:sz w:val="22"/>
      <w:szCs w:val="22"/>
    </w:rPr>
  </w:style>
  <w:style w:type="paragraph" w:customStyle="1" w:styleId="AppendixHeadingI">
    <w:name w:val="Appendix Heading I"/>
    <w:basedOn w:val="a1"/>
    <w:rsid w:val="00650425"/>
    <w:pPr>
      <w:keepNext/>
      <w:widowControl/>
      <w:tabs>
        <w:tab w:val="num" w:pos="1800"/>
      </w:tabs>
      <w:wordWrap/>
      <w:overflowPunct w:val="0"/>
      <w:adjustRightInd w:val="0"/>
      <w:spacing w:before="240" w:after="60"/>
      <w:ind w:left="284" w:hanging="284"/>
      <w:jc w:val="left"/>
      <w:outlineLvl w:val="0"/>
    </w:pPr>
    <w:rPr>
      <w:rFonts w:ascii="Times New Roman" w:eastAsia="바탕" w:hAnsi="Times New Roman" w:cs="Times New Roman"/>
      <w:b/>
      <w:bCs/>
      <w:kern w:val="28"/>
      <w:sz w:val="28"/>
      <w:szCs w:val="28"/>
      <w:lang w:val="nb-NO" w:eastAsia="en-US"/>
    </w:rPr>
  </w:style>
  <w:style w:type="paragraph" w:customStyle="1" w:styleId="AppendixHeading3">
    <w:name w:val="Appendix Heading 3"/>
    <w:basedOn w:val="3"/>
    <w:rsid w:val="00650425"/>
    <w:pPr>
      <w:tabs>
        <w:tab w:val="left" w:pos="794"/>
      </w:tabs>
      <w:textAlignment w:val="auto"/>
    </w:pPr>
    <w:rPr>
      <w:rFonts w:ascii="Times New Roman" w:eastAsia="바탕" w:hAnsi="Times New Roman"/>
      <w:sz w:val="22"/>
      <w:szCs w:val="22"/>
      <w:lang w:val="nb-NO"/>
    </w:rPr>
  </w:style>
  <w:style w:type="paragraph" w:customStyle="1" w:styleId="AppendixHeading4">
    <w:name w:val="Appendix Heading 4"/>
    <w:basedOn w:val="40"/>
    <w:rsid w:val="00650425"/>
    <w:pPr>
      <w:tabs>
        <w:tab w:val="left" w:pos="794"/>
      </w:tabs>
      <w:textAlignment w:val="auto"/>
    </w:pPr>
    <w:rPr>
      <w:rFonts w:eastAsia="바탕"/>
      <w:sz w:val="22"/>
      <w:szCs w:val="22"/>
    </w:rPr>
  </w:style>
  <w:style w:type="paragraph" w:customStyle="1" w:styleId="AppendixHeading5">
    <w:name w:val="Appendix Heading 5"/>
    <w:basedOn w:val="5"/>
    <w:rsid w:val="00650425"/>
    <w:pPr>
      <w:tabs>
        <w:tab w:val="num" w:pos="792"/>
        <w:tab w:val="num" w:pos="1008"/>
      </w:tabs>
      <w:ind w:left="1008" w:hanging="1008"/>
      <w:textAlignment w:val="auto"/>
    </w:pPr>
    <w:rPr>
      <w:rFonts w:eastAsia="바탕"/>
      <w:i w:val="0"/>
      <w:iCs w:val="0"/>
      <w:sz w:val="22"/>
      <w:szCs w:val="22"/>
    </w:rPr>
  </w:style>
  <w:style w:type="paragraph" w:customStyle="1" w:styleId="BlancChar">
    <w:name w:val="Blanc Char"/>
    <w:basedOn w:val="a1"/>
    <w:next w:val="TableText"/>
    <w:rsid w:val="00650425"/>
    <w:pPr>
      <w:keepNext/>
      <w:widowControl/>
      <w:wordWrap/>
      <w:overflowPunct w:val="0"/>
      <w:adjustRightInd w:val="0"/>
      <w:spacing w:after="57" w:line="12" w:lineRule="exact"/>
      <w:jc w:val="center"/>
    </w:pPr>
    <w:rPr>
      <w:rFonts w:ascii="Times New Roman" w:eastAsia="MS Mincho" w:hAnsi="Times New Roman" w:cs="Times New Roman"/>
      <w:b/>
      <w:bCs/>
      <w:kern w:val="0"/>
      <w:sz w:val="8"/>
      <w:szCs w:val="8"/>
      <w:lang w:eastAsia="en-US"/>
    </w:rPr>
  </w:style>
  <w:style w:type="paragraph" w:customStyle="1" w:styleId="11BodyText">
    <w:name w:val="11 BodyText"/>
    <w:basedOn w:val="a1"/>
    <w:rsid w:val="00650425"/>
    <w:pPr>
      <w:widowControl/>
      <w:tabs>
        <w:tab w:val="left" w:pos="794"/>
        <w:tab w:val="left" w:pos="1191"/>
        <w:tab w:val="left" w:pos="1588"/>
        <w:tab w:val="left" w:pos="1985"/>
      </w:tabs>
      <w:wordWrap/>
      <w:overflowPunct w:val="0"/>
      <w:adjustRightInd w:val="0"/>
      <w:spacing w:after="220"/>
    </w:pPr>
    <w:rPr>
      <w:rFonts w:ascii="Times New Roman" w:eastAsia="MS Mincho" w:hAnsi="Times New Roman" w:cs="Times New Roman"/>
      <w:kern w:val="0"/>
      <w:szCs w:val="20"/>
      <w:lang w:val="en-GB" w:eastAsia="en-US"/>
    </w:rPr>
  </w:style>
  <w:style w:type="paragraph" w:customStyle="1" w:styleId="Kommentarthema1">
    <w:name w:val="Kommentarthema1"/>
    <w:basedOn w:val="af2"/>
    <w:next w:val="af2"/>
    <w:semiHidden/>
    <w:rsid w:val="00650425"/>
    <w:pPr>
      <w:textAlignment w:val="auto"/>
    </w:pPr>
    <w:rPr>
      <w:b/>
      <w:bCs/>
    </w:rPr>
  </w:style>
  <w:style w:type="paragraph" w:customStyle="1" w:styleId="Figure0">
    <w:name w:val="Figure"/>
    <w:basedOn w:val="a1"/>
    <w:next w:val="a1"/>
    <w:rsid w:val="00650425"/>
    <w:pPr>
      <w:widowControl/>
      <w:tabs>
        <w:tab w:val="left" w:pos="794"/>
        <w:tab w:val="left" w:pos="1191"/>
        <w:tab w:val="left" w:pos="1588"/>
        <w:tab w:val="left" w:pos="1985"/>
      </w:tabs>
      <w:wordWrap/>
      <w:overflowPunct w:val="0"/>
      <w:adjustRightInd w:val="0"/>
      <w:spacing w:before="240" w:after="480"/>
      <w:jc w:val="center"/>
    </w:pPr>
    <w:rPr>
      <w:rFonts w:ascii="Times New Roman" w:eastAsia="MS Mincho" w:hAnsi="Times New Roman" w:cs="Times New Roman"/>
      <w:kern w:val="0"/>
      <w:szCs w:val="20"/>
      <w:lang w:val="en-GB" w:eastAsia="en-US"/>
    </w:rPr>
  </w:style>
  <w:style w:type="paragraph" w:customStyle="1" w:styleId="FigureLegend">
    <w:name w:val="Figure_Legend"/>
    <w:basedOn w:val="TableLegend"/>
    <w:next w:val="a1"/>
    <w:rsid w:val="00650425"/>
  </w:style>
  <w:style w:type="paragraph" w:customStyle="1" w:styleId="Fig0">
    <w:name w:val="Fig"/>
    <w:basedOn w:val="Figure0"/>
    <w:next w:val="Fig"/>
    <w:rsid w:val="00650425"/>
    <w:pPr>
      <w:spacing w:before="136" w:after="0"/>
    </w:pPr>
    <w:rPr>
      <w:lang w:val="en-US"/>
    </w:rPr>
  </w:style>
  <w:style w:type="paragraph" w:customStyle="1" w:styleId="figure1">
    <w:name w:val="figure"/>
    <w:basedOn w:val="a1"/>
    <w:rsid w:val="00650425"/>
    <w:pPr>
      <w:keepNext/>
      <w:widowControl/>
      <w:wordWrap/>
      <w:autoSpaceDE/>
      <w:autoSpaceDN/>
      <w:spacing w:after="220"/>
      <w:jc w:val="center"/>
    </w:pPr>
    <w:rPr>
      <w:rFonts w:ascii="Helvetica" w:eastAsia="MS Mincho" w:hAnsi="Helvetica" w:cs="Helvetica"/>
      <w:color w:val="000000"/>
      <w:kern w:val="0"/>
      <w:szCs w:val="20"/>
      <w:lang w:val="fr-FR" w:eastAsia="en-US"/>
    </w:rPr>
  </w:style>
  <w:style w:type="paragraph" w:customStyle="1" w:styleId="Normal1">
    <w:name w:val="Normal1"/>
    <w:basedOn w:val="TableTitle"/>
    <w:rsid w:val="00650425"/>
    <w:pPr>
      <w:tabs>
        <w:tab w:val="center" w:pos="4864"/>
      </w:tabs>
      <w:jc w:val="both"/>
      <w:textAlignment w:val="auto"/>
    </w:pPr>
  </w:style>
  <w:style w:type="paragraph" w:customStyle="1" w:styleId="AnnexNotitle">
    <w:name w:val="Annex_No &amp; title"/>
    <w:basedOn w:val="a1"/>
    <w:next w:val="a1"/>
    <w:rsid w:val="00650425"/>
    <w:pPr>
      <w:keepNext/>
      <w:keepLines/>
      <w:widowControl/>
      <w:tabs>
        <w:tab w:val="left" w:pos="794"/>
        <w:tab w:val="left" w:pos="1191"/>
        <w:tab w:val="left" w:pos="1588"/>
        <w:tab w:val="left" w:pos="1985"/>
      </w:tabs>
      <w:wordWrap/>
      <w:overflowPunct w:val="0"/>
      <w:adjustRightInd w:val="0"/>
      <w:spacing w:before="480"/>
      <w:jc w:val="center"/>
    </w:pPr>
    <w:rPr>
      <w:rFonts w:ascii="Times New Roman" w:eastAsia="MS Mincho" w:hAnsi="Times New Roman" w:cs="Times New Roman"/>
      <w:b/>
      <w:kern w:val="0"/>
      <w:sz w:val="28"/>
      <w:szCs w:val="20"/>
      <w:lang w:val="en-GB" w:eastAsia="en-US"/>
    </w:rPr>
  </w:style>
  <w:style w:type="paragraph" w:customStyle="1" w:styleId="Headingb">
    <w:name w:val="Heading_b"/>
    <w:basedOn w:val="a1"/>
    <w:next w:val="a1"/>
    <w:rsid w:val="00650425"/>
    <w:pPr>
      <w:keepNext/>
      <w:widowControl/>
      <w:tabs>
        <w:tab w:val="left" w:pos="794"/>
        <w:tab w:val="left" w:pos="1191"/>
        <w:tab w:val="left" w:pos="1588"/>
        <w:tab w:val="left" w:pos="1985"/>
      </w:tabs>
      <w:wordWrap/>
      <w:overflowPunct w:val="0"/>
      <w:adjustRightInd w:val="0"/>
      <w:spacing w:before="160"/>
      <w:jc w:val="left"/>
    </w:pPr>
    <w:rPr>
      <w:rFonts w:ascii="Times New Roman" w:eastAsia="MS Mincho" w:hAnsi="Times New Roman" w:cs="Times New Roman"/>
      <w:b/>
      <w:kern w:val="0"/>
      <w:sz w:val="24"/>
      <w:szCs w:val="20"/>
      <w:lang w:val="en-GB" w:eastAsia="en-US"/>
    </w:rPr>
  </w:style>
  <w:style w:type="paragraph" w:customStyle="1" w:styleId="TableTitleCharChar">
    <w:name w:val="Table_Title Char Char"/>
    <w:basedOn w:val="a1"/>
    <w:next w:val="BlancCharChar"/>
    <w:rsid w:val="00650425"/>
    <w:pPr>
      <w:keepNext/>
      <w:widowControl/>
      <w:tabs>
        <w:tab w:val="left" w:pos="794"/>
        <w:tab w:val="left" w:pos="1191"/>
        <w:tab w:val="left" w:pos="1588"/>
        <w:tab w:val="left" w:pos="1985"/>
      </w:tabs>
      <w:wordWrap/>
      <w:overflowPunct w:val="0"/>
      <w:adjustRightInd w:val="0"/>
      <w:spacing w:before="240" w:after="113"/>
      <w:jc w:val="center"/>
    </w:pPr>
    <w:rPr>
      <w:rFonts w:ascii="Times New Roman" w:eastAsia="MS Mincho" w:hAnsi="Times New Roman" w:cs="Times New Roman"/>
      <w:b/>
      <w:bCs/>
      <w:kern w:val="0"/>
      <w:szCs w:val="20"/>
      <w:lang w:val="en-GB" w:eastAsia="en-US"/>
    </w:rPr>
  </w:style>
  <w:style w:type="paragraph" w:customStyle="1" w:styleId="TableTitleChar">
    <w:name w:val="Table_Title Char"/>
    <w:basedOn w:val="a1"/>
    <w:next w:val="a1"/>
    <w:rsid w:val="00650425"/>
    <w:pPr>
      <w:keepNext/>
      <w:widowControl/>
      <w:tabs>
        <w:tab w:val="left" w:pos="794"/>
        <w:tab w:val="left" w:pos="1191"/>
        <w:tab w:val="left" w:pos="1588"/>
        <w:tab w:val="left" w:pos="1985"/>
      </w:tabs>
      <w:wordWrap/>
      <w:overflowPunct w:val="0"/>
      <w:adjustRightInd w:val="0"/>
      <w:spacing w:before="240" w:after="113"/>
      <w:jc w:val="center"/>
    </w:pPr>
    <w:rPr>
      <w:rFonts w:ascii="Times New Roman" w:eastAsia="MS Mincho" w:hAnsi="Times New Roman" w:cs="Times New Roman"/>
      <w:b/>
      <w:bCs/>
      <w:kern w:val="0"/>
      <w:szCs w:val="20"/>
      <w:lang w:val="en-GB" w:eastAsia="en-US"/>
    </w:rPr>
  </w:style>
  <w:style w:type="paragraph" w:customStyle="1" w:styleId="toc0">
    <w:name w:val="toc 0"/>
    <w:basedOn w:val="a1"/>
    <w:next w:val="11"/>
    <w:rsid w:val="00650425"/>
    <w:pPr>
      <w:keepLines/>
      <w:widowControl/>
      <w:tabs>
        <w:tab w:val="right" w:pos="9639"/>
      </w:tabs>
      <w:wordWrap/>
      <w:overflowPunct w:val="0"/>
      <w:adjustRightInd w:val="0"/>
      <w:spacing w:before="120"/>
      <w:jc w:val="left"/>
    </w:pPr>
    <w:rPr>
      <w:rFonts w:ascii="Times New Roman" w:eastAsia="MS Mincho" w:hAnsi="Times New Roman" w:cs="Times New Roman"/>
      <w:b/>
      <w:kern w:val="0"/>
      <w:sz w:val="24"/>
      <w:szCs w:val="20"/>
      <w:lang w:val="en-GB" w:eastAsia="en-US"/>
    </w:rPr>
  </w:style>
  <w:style w:type="paragraph" w:customStyle="1" w:styleId="Rectitle">
    <w:name w:val="Rec_title"/>
    <w:basedOn w:val="a1"/>
    <w:next w:val="a1"/>
    <w:rsid w:val="00650425"/>
    <w:pPr>
      <w:keepNext/>
      <w:keepLines/>
      <w:widowControl/>
      <w:tabs>
        <w:tab w:val="left" w:pos="794"/>
        <w:tab w:val="left" w:pos="1191"/>
        <w:tab w:val="left" w:pos="1588"/>
        <w:tab w:val="left" w:pos="1985"/>
      </w:tabs>
      <w:wordWrap/>
      <w:overflowPunct w:val="0"/>
      <w:adjustRightInd w:val="0"/>
      <w:spacing w:before="360"/>
      <w:jc w:val="center"/>
    </w:pPr>
    <w:rPr>
      <w:rFonts w:ascii="Times New Roman" w:eastAsia="MS Mincho" w:hAnsi="Times New Roman" w:cs="Times New Roman"/>
      <w:b/>
      <w:kern w:val="0"/>
      <w:sz w:val="28"/>
      <w:szCs w:val="20"/>
      <w:lang w:val="en-GB" w:eastAsia="en-US"/>
    </w:rPr>
  </w:style>
  <w:style w:type="paragraph" w:customStyle="1" w:styleId="RecNo">
    <w:name w:val="Rec_No"/>
    <w:basedOn w:val="a1"/>
    <w:next w:val="Rectitle"/>
    <w:rsid w:val="00650425"/>
    <w:pPr>
      <w:keepNext/>
      <w:keepLines/>
      <w:widowControl/>
      <w:tabs>
        <w:tab w:val="left" w:pos="794"/>
        <w:tab w:val="left" w:pos="1191"/>
        <w:tab w:val="left" w:pos="1588"/>
        <w:tab w:val="left" w:pos="1985"/>
      </w:tabs>
      <w:wordWrap/>
      <w:overflowPunct w:val="0"/>
      <w:adjustRightInd w:val="0"/>
      <w:jc w:val="left"/>
    </w:pPr>
    <w:rPr>
      <w:rFonts w:ascii="Times New Roman" w:eastAsia="MS Mincho" w:hAnsi="Times New Roman" w:cs="Times New Roman"/>
      <w:b/>
      <w:kern w:val="0"/>
      <w:sz w:val="28"/>
      <w:szCs w:val="20"/>
      <w:lang w:val="en-GB" w:eastAsia="en-US"/>
    </w:rPr>
  </w:style>
  <w:style w:type="paragraph" w:customStyle="1" w:styleId="FooterQP">
    <w:name w:val="Footer_QP"/>
    <w:basedOn w:val="a1"/>
    <w:rsid w:val="00650425"/>
    <w:pPr>
      <w:widowControl/>
      <w:tabs>
        <w:tab w:val="left" w:pos="907"/>
        <w:tab w:val="right" w:pos="8789"/>
        <w:tab w:val="right" w:pos="9639"/>
      </w:tabs>
      <w:wordWrap/>
      <w:overflowPunct w:val="0"/>
      <w:adjustRightInd w:val="0"/>
      <w:jc w:val="left"/>
    </w:pPr>
    <w:rPr>
      <w:rFonts w:ascii="Times New Roman" w:eastAsia="MS Mincho" w:hAnsi="Times New Roman" w:cs="Times New Roman"/>
      <w:b/>
      <w:kern w:val="0"/>
      <w:sz w:val="22"/>
      <w:szCs w:val="20"/>
      <w:lang w:val="en-GB" w:eastAsia="en-US"/>
    </w:rPr>
  </w:style>
  <w:style w:type="paragraph" w:customStyle="1" w:styleId="Tabletext0">
    <w:name w:val="Table_text"/>
    <w:basedOn w:val="a1"/>
    <w:rsid w:val="00650425"/>
    <w:pPr>
      <w:keepLines/>
      <w:widowControl/>
      <w:wordWrap/>
      <w:overflowPunct w:val="0"/>
      <w:adjustRightInd w:val="0"/>
      <w:spacing w:before="40" w:after="40" w:line="190" w:lineRule="exact"/>
      <w:jc w:val="left"/>
    </w:pPr>
    <w:rPr>
      <w:rFonts w:ascii="Times New Roman" w:eastAsia="MS Mincho" w:hAnsi="Times New Roman" w:cs="Times New Roman"/>
      <w:kern w:val="0"/>
      <w:sz w:val="18"/>
      <w:szCs w:val="20"/>
      <w:lang w:val="en-GB" w:eastAsia="en-US"/>
    </w:rPr>
  </w:style>
  <w:style w:type="paragraph" w:customStyle="1" w:styleId="StyleHeading1TimesNewRoman12ptBefore24ptAfter0">
    <w:name w:val="Style Heading 1 + Times New Roman 12 pt Before:  24 pt After:  0..."/>
    <w:basedOn w:val="1"/>
    <w:rsid w:val="00650425"/>
    <w:pPr>
      <w:numPr>
        <w:numId w:val="0"/>
      </w:numPr>
      <w:tabs>
        <w:tab w:val="num" w:pos="432"/>
      </w:tabs>
      <w:spacing w:before="480" w:after="0"/>
      <w:ind w:left="432" w:hanging="432"/>
      <w:jc w:val="both"/>
      <w:textAlignment w:val="auto"/>
    </w:pPr>
    <w:rPr>
      <w:rFonts w:ascii="Times New Roman" w:eastAsia="바탕" w:hAnsi="Times New Roman"/>
      <w:kern w:val="0"/>
      <w:sz w:val="24"/>
      <w:szCs w:val="20"/>
      <w:lang w:val="en-GB"/>
    </w:rPr>
  </w:style>
  <w:style w:type="paragraph" w:customStyle="1" w:styleId="StyleHeading2TimesNewRoman11ptNotItalicJustifiedBe">
    <w:name w:val="Style Heading 2 + Times New Roman 11 pt Not Italic Justified Be..."/>
    <w:basedOn w:val="2"/>
    <w:rsid w:val="00650425"/>
    <w:pPr>
      <w:numPr>
        <w:ilvl w:val="0"/>
        <w:numId w:val="0"/>
      </w:numPr>
      <w:tabs>
        <w:tab w:val="num" w:pos="720"/>
      </w:tabs>
      <w:spacing w:before="313" w:after="0"/>
      <w:jc w:val="both"/>
      <w:textAlignment w:val="auto"/>
    </w:pPr>
    <w:rPr>
      <w:rFonts w:ascii="Times New Roman" w:eastAsia="바탕" w:hAnsi="Times New Roman"/>
      <w:i w:val="0"/>
      <w:iCs w:val="0"/>
      <w:sz w:val="22"/>
      <w:szCs w:val="20"/>
      <w:lang w:val="en-GB"/>
    </w:rPr>
  </w:style>
  <w:style w:type="paragraph" w:customStyle="1" w:styleId="StyleHeading3TimesNewRoman10ptJustifiedBefore905">
    <w:name w:val="Style Heading 3 + Times New Roman 10 pt Justified Before:  9.05 ..."/>
    <w:basedOn w:val="3"/>
    <w:rsid w:val="00650425"/>
    <w:pPr>
      <w:numPr>
        <w:ilvl w:val="0"/>
        <w:numId w:val="0"/>
      </w:numPr>
      <w:tabs>
        <w:tab w:val="num" w:pos="720"/>
      </w:tabs>
      <w:spacing w:before="181" w:after="0"/>
      <w:ind w:left="1224" w:hanging="1224"/>
      <w:jc w:val="both"/>
      <w:textAlignment w:val="auto"/>
    </w:pPr>
    <w:rPr>
      <w:rFonts w:ascii="Times New Roman" w:eastAsia="바탕" w:hAnsi="Times New Roman"/>
      <w:sz w:val="20"/>
      <w:szCs w:val="20"/>
      <w:lang w:val="en-GB"/>
    </w:rPr>
  </w:style>
  <w:style w:type="paragraph" w:customStyle="1" w:styleId="StyletableheadingCentered">
    <w:name w:val="Style table heading + Centered"/>
    <w:basedOn w:val="tableheading"/>
    <w:rsid w:val="00650425"/>
    <w:pPr>
      <w:spacing w:before="20" w:after="40"/>
      <w:jc w:val="center"/>
      <w:textAlignment w:val="auto"/>
    </w:pPr>
    <w:rPr>
      <w:rFonts w:eastAsia="바탕"/>
    </w:rPr>
  </w:style>
  <w:style w:type="paragraph" w:customStyle="1" w:styleId="Styleenumlev1Left0Hanging03">
    <w:name w:val="Style enumlev1 + Left:  0&quot; Hanging:  0.3&quot;"/>
    <w:basedOn w:val="enumlev1"/>
    <w:rsid w:val="00650425"/>
    <w:pPr>
      <w:spacing w:before="136"/>
      <w:ind w:left="432" w:hanging="432"/>
      <w:textAlignment w:val="auto"/>
    </w:pPr>
    <w:rPr>
      <w:rFonts w:eastAsia="바탕"/>
    </w:rPr>
  </w:style>
  <w:style w:type="paragraph" w:customStyle="1" w:styleId="StyleNote111ptLeft0">
    <w:name w:val="Style Note 1 + 11 pt Left:  0&quot;"/>
    <w:basedOn w:val="Note1"/>
    <w:rsid w:val="00650425"/>
    <w:pPr>
      <w:spacing w:before="136" w:line="240" w:lineRule="auto"/>
      <w:ind w:left="0"/>
      <w:textAlignment w:val="auto"/>
    </w:pPr>
    <w:rPr>
      <w:rFonts w:eastAsia="바탕"/>
      <w:sz w:val="22"/>
      <w:szCs w:val="20"/>
    </w:rPr>
  </w:style>
  <w:style w:type="character" w:customStyle="1" w:styleId="Annex3CharCharChar">
    <w:name w:val="Annex 3 Char Char Char"/>
    <w:link w:val="Annex3CharChar"/>
    <w:locked/>
    <w:rsid w:val="00650425"/>
    <w:rPr>
      <w:rFonts w:ascii="Arial" w:eastAsia="SimSun" w:hAnsi="Arial" w:cs="Arial"/>
      <w:b/>
      <w:bCs/>
      <w:color w:val="0000FF"/>
      <w:lang w:val="en-GB" w:eastAsia="en-US"/>
    </w:rPr>
  </w:style>
  <w:style w:type="paragraph" w:customStyle="1" w:styleId="Annex3CharChar">
    <w:name w:val="Annex 3 Char Char"/>
    <w:basedOn w:val="a1"/>
    <w:next w:val="a1"/>
    <w:link w:val="Annex3CharCharChar"/>
    <w:rsid w:val="00650425"/>
    <w:pPr>
      <w:keepNext/>
      <w:widowControl/>
      <w:tabs>
        <w:tab w:val="num" w:pos="720"/>
        <w:tab w:val="left" w:pos="794"/>
        <w:tab w:val="left" w:pos="1191"/>
        <w:tab w:val="left" w:pos="1588"/>
        <w:tab w:val="left" w:pos="1985"/>
      </w:tabs>
      <w:wordWrap/>
      <w:overflowPunct w:val="0"/>
      <w:adjustRightInd w:val="0"/>
      <w:spacing w:before="181"/>
      <w:ind w:left="1224" w:hanging="1224"/>
      <w:outlineLvl w:val="2"/>
    </w:pPr>
    <w:rPr>
      <w:rFonts w:ascii="Arial" w:eastAsia="SimSun" w:hAnsi="Arial" w:cs="Arial"/>
      <w:b/>
      <w:bCs/>
      <w:color w:val="0000FF"/>
      <w:lang w:val="en-GB" w:eastAsia="en-US"/>
    </w:rPr>
  </w:style>
  <w:style w:type="character" w:customStyle="1" w:styleId="SVCBulletslevel1CharCharCharChar">
    <w:name w:val="SVC Bullets level 1 Char Char Char Char"/>
    <w:link w:val="SVCBulletslevel1CharCharChar"/>
    <w:locked/>
    <w:rsid w:val="00650425"/>
    <w:rPr>
      <w:rFonts w:ascii="Arial" w:eastAsia="Times New Roman" w:hAnsi="Arial" w:cs="Arial"/>
      <w:color w:val="0000FF"/>
      <w:szCs w:val="20"/>
      <w:lang w:val="en-GB" w:eastAsia="en-US"/>
    </w:rPr>
  </w:style>
  <w:style w:type="character" w:customStyle="1" w:styleId="SVCBulletslevel2CharCharChar">
    <w:name w:val="SVC Bullets level 2 Char Char Char"/>
    <w:basedOn w:val="SVCBulletslevel1CharChar"/>
    <w:link w:val="SVCBulletslevel2CharChar"/>
    <w:locked/>
    <w:rsid w:val="00650425"/>
  </w:style>
  <w:style w:type="paragraph" w:customStyle="1" w:styleId="SVCBulletslevel2CharChar">
    <w:name w:val="SVC Bullets level 2 Char Char"/>
    <w:basedOn w:val="a1"/>
    <w:link w:val="SVCBulletslevel2CharCharChar"/>
    <w:rsid w:val="00650425"/>
    <w:pPr>
      <w:widowControl/>
      <w:numPr>
        <w:numId w:val="15"/>
      </w:numPr>
      <w:tabs>
        <w:tab w:val="left" w:pos="403"/>
        <w:tab w:val="left" w:pos="792"/>
        <w:tab w:val="left" w:pos="1195"/>
        <w:tab w:val="left" w:pos="1584"/>
        <w:tab w:val="left" w:pos="1987"/>
        <w:tab w:val="left" w:pos="2376"/>
        <w:tab w:val="left" w:pos="2779"/>
        <w:tab w:val="left" w:pos="3168"/>
      </w:tabs>
      <w:wordWrap/>
      <w:autoSpaceDE/>
      <w:autoSpaceDN/>
      <w:spacing w:before="120"/>
    </w:pPr>
    <w:rPr>
      <w:rFonts w:ascii="Arial" w:eastAsia="SimSun" w:hAnsi="Arial" w:cs="Arial"/>
      <w:color w:val="0000FF"/>
      <w:lang w:val="en-GB" w:eastAsia="en-US"/>
    </w:rPr>
  </w:style>
  <w:style w:type="character" w:customStyle="1" w:styleId="FigureCharCharChar">
    <w:name w:val="Figure_# Char Char Char"/>
    <w:link w:val="FigureCharChar"/>
    <w:locked/>
    <w:rsid w:val="00650425"/>
    <w:rPr>
      <w:rFonts w:ascii="Arial" w:eastAsia="SimSun" w:hAnsi="Arial" w:cs="Arial"/>
      <w:color w:val="0000FF"/>
      <w:lang w:eastAsia="en-US"/>
    </w:rPr>
  </w:style>
  <w:style w:type="paragraph" w:customStyle="1" w:styleId="FigureCharChar">
    <w:name w:val="Figure_# Char Char"/>
    <w:basedOn w:val="a1"/>
    <w:next w:val="FigureTitleChar"/>
    <w:link w:val="FigureCharCharChar"/>
    <w:rsid w:val="00650425"/>
    <w:pPr>
      <w:keepNext/>
      <w:widowControl/>
      <w:wordWrap/>
      <w:overflowPunct w:val="0"/>
      <w:adjustRightInd w:val="0"/>
      <w:spacing w:before="567" w:after="113"/>
      <w:jc w:val="center"/>
    </w:pPr>
    <w:rPr>
      <w:rFonts w:ascii="Arial" w:eastAsia="SimSun" w:hAnsi="Arial" w:cs="Arial"/>
      <w:color w:val="0000FF"/>
      <w:lang w:eastAsia="en-US"/>
    </w:rPr>
  </w:style>
  <w:style w:type="character" w:customStyle="1" w:styleId="FigureCharCharCharChar">
    <w:name w:val="Figure Char Char Char Char"/>
    <w:link w:val="FigureCharCharChar0"/>
    <w:locked/>
    <w:rsid w:val="00650425"/>
    <w:rPr>
      <w:rFonts w:ascii="Arial" w:eastAsia="SimSun" w:hAnsi="Arial" w:cs="Arial"/>
      <w:color w:val="0000FF"/>
      <w:lang w:val="en-GB" w:eastAsia="en-US"/>
    </w:rPr>
  </w:style>
  <w:style w:type="paragraph" w:customStyle="1" w:styleId="FigureCharCharChar0">
    <w:name w:val="Figure Char Char Char"/>
    <w:basedOn w:val="a1"/>
    <w:next w:val="a1"/>
    <w:link w:val="FigureCharCharCharChar"/>
    <w:rsid w:val="00650425"/>
    <w:pPr>
      <w:widowControl/>
      <w:tabs>
        <w:tab w:val="left" w:pos="794"/>
        <w:tab w:val="left" w:pos="1191"/>
        <w:tab w:val="left" w:pos="1588"/>
        <w:tab w:val="left" w:pos="1985"/>
      </w:tabs>
      <w:wordWrap/>
      <w:overflowPunct w:val="0"/>
      <w:adjustRightInd w:val="0"/>
      <w:spacing w:before="240" w:after="480"/>
      <w:jc w:val="center"/>
    </w:pPr>
    <w:rPr>
      <w:rFonts w:ascii="Arial" w:eastAsia="SimSun" w:hAnsi="Arial" w:cs="Arial"/>
      <w:color w:val="0000FF"/>
      <w:lang w:val="en-GB" w:eastAsia="en-US"/>
    </w:rPr>
  </w:style>
  <w:style w:type="character" w:customStyle="1" w:styleId="figureCharCharCharChar0">
    <w:name w:val="figure Char Char Char Char"/>
    <w:link w:val="figureCharCharChar1"/>
    <w:locked/>
    <w:rsid w:val="00650425"/>
    <w:rPr>
      <w:rFonts w:ascii="Helvetica" w:eastAsia="SimSun" w:hAnsi="Helvetica" w:cs="Helvetica"/>
      <w:color w:val="000000"/>
      <w:lang w:val="fr-FR" w:eastAsia="en-US"/>
    </w:rPr>
  </w:style>
  <w:style w:type="paragraph" w:customStyle="1" w:styleId="figureCharCharChar1">
    <w:name w:val="figure Char Char Char"/>
    <w:basedOn w:val="a1"/>
    <w:link w:val="figureCharCharCharChar0"/>
    <w:rsid w:val="00650425"/>
    <w:pPr>
      <w:keepNext/>
      <w:widowControl/>
      <w:wordWrap/>
      <w:autoSpaceDE/>
      <w:autoSpaceDN/>
      <w:spacing w:after="220"/>
      <w:jc w:val="center"/>
    </w:pPr>
    <w:rPr>
      <w:rFonts w:ascii="Helvetica" w:eastAsia="SimSun" w:hAnsi="Helvetica" w:cs="Helvetica"/>
      <w:color w:val="000000"/>
      <w:lang w:val="fr-FR" w:eastAsia="en-US"/>
    </w:rPr>
  </w:style>
  <w:style w:type="paragraph" w:customStyle="1" w:styleId="AVCIndentlevel1">
    <w:name w:val="AVC Indent level 1"/>
    <w:basedOn w:val="a1"/>
    <w:rsid w:val="00650425"/>
    <w:pPr>
      <w:widowControl/>
      <w:tabs>
        <w:tab w:val="left" w:pos="397"/>
        <w:tab w:val="left" w:pos="794"/>
        <w:tab w:val="left" w:pos="1191"/>
        <w:tab w:val="left" w:pos="1588"/>
        <w:tab w:val="left" w:pos="1985"/>
      </w:tabs>
      <w:wordWrap/>
      <w:overflowPunct w:val="0"/>
      <w:adjustRightInd w:val="0"/>
      <w:spacing w:before="136"/>
      <w:ind w:left="397"/>
    </w:pPr>
    <w:rPr>
      <w:rFonts w:ascii="Times New Roman" w:eastAsia="MS Mincho" w:hAnsi="Times New Roman" w:cs="Times New Roman"/>
      <w:kern w:val="0"/>
      <w:szCs w:val="20"/>
      <w:lang w:val="en-GB" w:eastAsia="en-US"/>
    </w:rPr>
  </w:style>
  <w:style w:type="paragraph" w:customStyle="1" w:styleId="AVCEquationlevel2">
    <w:name w:val="AVC Equation level 2"/>
    <w:basedOn w:val="AVCEquationlevel1CharCharCharChar"/>
    <w:rsid w:val="00650425"/>
    <w:pPr>
      <w:tabs>
        <w:tab w:val="left" w:pos="1191"/>
      </w:tabs>
      <w:ind w:left="1191"/>
      <w:textAlignment w:val="auto"/>
    </w:pPr>
    <w:rPr>
      <w:rFonts w:ascii="Times New Roman" w:eastAsia="MS Mincho" w:hAnsi="Times New Roman" w:cs="Times New Roman"/>
      <w:color w:val="auto"/>
      <w:kern w:val="0"/>
    </w:rPr>
  </w:style>
  <w:style w:type="paragraph" w:customStyle="1" w:styleId="AVCEquationlevel3">
    <w:name w:val="AVC Equation level 3"/>
    <w:basedOn w:val="AVCEquationlevel2"/>
    <w:rsid w:val="00650425"/>
    <w:pPr>
      <w:ind w:left="1588"/>
    </w:pPr>
  </w:style>
  <w:style w:type="paragraph" w:customStyle="1" w:styleId="TableTextCentred">
    <w:name w:val="Table_Text_Centred"/>
    <w:basedOn w:val="TableText"/>
    <w:rsid w:val="00650425"/>
    <w:pPr>
      <w:jc w:val="center"/>
      <w:textAlignment w:val="auto"/>
    </w:pPr>
    <w:rPr>
      <w:rFonts w:eastAsia="MS Mincho"/>
    </w:rPr>
  </w:style>
  <w:style w:type="paragraph" w:customStyle="1" w:styleId="BalloonText1">
    <w:name w:val="Balloon Text1"/>
    <w:basedOn w:val="a1"/>
    <w:semiHidden/>
    <w:rsid w:val="00650425"/>
    <w:pPr>
      <w:widowControl/>
      <w:wordWrap/>
      <w:autoSpaceDE/>
      <w:autoSpaceDN/>
      <w:jc w:val="left"/>
    </w:pPr>
    <w:rPr>
      <w:rFonts w:ascii="Tahoma" w:eastAsia="MS Mincho" w:hAnsi="Tahoma" w:cs="Tahoma"/>
      <w:kern w:val="0"/>
      <w:sz w:val="16"/>
      <w:szCs w:val="16"/>
      <w:lang w:eastAsia="en-US"/>
    </w:rPr>
  </w:style>
  <w:style w:type="paragraph" w:customStyle="1" w:styleId="CommentSubject1">
    <w:name w:val="Comment Subject1"/>
    <w:basedOn w:val="af2"/>
    <w:next w:val="af2"/>
    <w:semiHidden/>
    <w:rsid w:val="0065042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5">
    <w:name w:val="AVC Bullet level 5"/>
    <w:basedOn w:val="a1"/>
    <w:rsid w:val="00650425"/>
    <w:pPr>
      <w:widowControl/>
      <w:numPr>
        <w:numId w:val="16"/>
      </w:numPr>
      <w:tabs>
        <w:tab w:val="clear" w:pos="2705"/>
        <w:tab w:val="num" w:pos="360"/>
        <w:tab w:val="left" w:pos="792"/>
        <w:tab w:val="left" w:pos="1195"/>
        <w:tab w:val="left" w:pos="1588"/>
        <w:tab w:val="left" w:pos="1985"/>
        <w:tab w:val="left" w:pos="2381"/>
        <w:tab w:val="left" w:pos="2779"/>
      </w:tabs>
      <w:wordWrap/>
      <w:overflowPunct w:val="0"/>
      <w:adjustRightInd w:val="0"/>
      <w:spacing w:before="136"/>
      <w:ind w:left="1987" w:hanging="403"/>
    </w:pPr>
    <w:rPr>
      <w:rFonts w:ascii="Times New Roman" w:eastAsia="MS Mincho" w:hAnsi="Times New Roman" w:cs="Times New Roman"/>
      <w:kern w:val="0"/>
      <w:szCs w:val="20"/>
      <w:lang w:val="en-GB" w:eastAsia="en-US"/>
    </w:rPr>
  </w:style>
  <w:style w:type="paragraph" w:customStyle="1" w:styleId="AVCBulletlevel7">
    <w:name w:val="AVC Bullet level 7"/>
    <w:basedOn w:val="a1"/>
    <w:rsid w:val="00650425"/>
    <w:pPr>
      <w:widowControl/>
      <w:tabs>
        <w:tab w:val="num" w:pos="851"/>
        <w:tab w:val="num" w:pos="1985"/>
        <w:tab w:val="left" w:pos="2381"/>
        <w:tab w:val="left" w:pos="2778"/>
        <w:tab w:val="left" w:pos="3175"/>
      </w:tabs>
      <w:wordWrap/>
      <w:overflowPunct w:val="0"/>
      <w:adjustRightInd w:val="0"/>
      <w:spacing w:before="136"/>
      <w:ind w:left="2779" w:hanging="851"/>
    </w:pPr>
    <w:rPr>
      <w:rFonts w:ascii="Times New Roman" w:eastAsia="MS Mincho" w:hAnsi="Times New Roman" w:cs="Times New Roman"/>
      <w:kern w:val="0"/>
      <w:szCs w:val="20"/>
      <w:lang w:val="en-GB" w:eastAsia="en-US"/>
    </w:rPr>
  </w:style>
  <w:style w:type="paragraph" w:customStyle="1" w:styleId="AVCNumberinglevel1">
    <w:name w:val="AVC Numbering level 1"/>
    <w:basedOn w:val="a1"/>
    <w:rsid w:val="00650425"/>
    <w:pPr>
      <w:widowControl/>
      <w:numPr>
        <w:numId w:val="17"/>
      </w:numPr>
      <w:tabs>
        <w:tab w:val="left" w:pos="794"/>
        <w:tab w:val="left" w:pos="1191"/>
        <w:tab w:val="left" w:pos="1588"/>
        <w:tab w:val="left" w:pos="1985"/>
      </w:tabs>
      <w:wordWrap/>
      <w:overflowPunct w:val="0"/>
      <w:adjustRightInd w:val="0"/>
      <w:spacing w:before="136"/>
      <w:ind w:left="403" w:hanging="403"/>
    </w:pPr>
    <w:rPr>
      <w:rFonts w:ascii="Times New Roman" w:eastAsia="MS Mincho" w:hAnsi="Times New Roman" w:cs="Times New Roman"/>
      <w:kern w:val="0"/>
      <w:szCs w:val="20"/>
      <w:lang w:val="en-GB" w:eastAsia="en-US"/>
    </w:rPr>
  </w:style>
  <w:style w:type="paragraph" w:customStyle="1" w:styleId="LegendeFigure">
    <w:name w:val="Legende Figure"/>
    <w:basedOn w:val="af3"/>
    <w:next w:val="a1"/>
    <w:rsid w:val="00650425"/>
    <w:pPr>
      <w:tabs>
        <w:tab w:val="num" w:pos="397"/>
      </w:tabs>
      <w:overflowPunct/>
      <w:autoSpaceDE/>
      <w:autoSpaceDN/>
      <w:adjustRightInd/>
      <w:ind w:left="1633" w:hanging="357"/>
      <w:jc w:val="center"/>
      <w:textAlignment w:val="auto"/>
    </w:pPr>
    <w:rPr>
      <w:rFonts w:ascii="Arial" w:hAnsi="Arial" w:cs="Arial"/>
      <w:b w:val="0"/>
      <w:i/>
      <w:sz w:val="20"/>
      <w:lang w:val="fr-FR" w:eastAsia="en-US"/>
    </w:rPr>
  </w:style>
  <w:style w:type="character" w:customStyle="1" w:styleId="AVCBulletlevel3CharCharCharCharChar">
    <w:name w:val="AVC Bullet level 3 Char Char Char Char Char"/>
    <w:link w:val="AVCBulletlevel3CharCharCharChar"/>
    <w:locked/>
    <w:rsid w:val="00650425"/>
    <w:rPr>
      <w:rFonts w:ascii="Arial" w:eastAsia="SimSun" w:hAnsi="Arial" w:cs="Arial"/>
      <w:color w:val="0000FF"/>
      <w:lang w:val="en-GB" w:eastAsia="en-US"/>
    </w:rPr>
  </w:style>
  <w:style w:type="paragraph" w:customStyle="1" w:styleId="AVCBulletlevel3CharCharCharChar">
    <w:name w:val="AVC Bullet level 3 Char Char Char Char"/>
    <w:basedOn w:val="a1"/>
    <w:link w:val="AVCBulletlevel3CharCharCharCharChar"/>
    <w:rsid w:val="00650425"/>
    <w:pPr>
      <w:widowControl/>
      <w:tabs>
        <w:tab w:val="num" w:pos="360"/>
        <w:tab w:val="num" w:pos="390"/>
        <w:tab w:val="left" w:pos="792"/>
        <w:tab w:val="left" w:pos="1195"/>
        <w:tab w:val="left" w:pos="1588"/>
        <w:tab w:val="left" w:pos="2376"/>
        <w:tab w:val="left" w:pos="2779"/>
      </w:tabs>
      <w:wordWrap/>
      <w:overflowPunct w:val="0"/>
      <w:adjustRightInd w:val="0"/>
      <w:spacing w:before="136"/>
      <w:ind w:left="397" w:hanging="397"/>
    </w:pPr>
    <w:rPr>
      <w:rFonts w:ascii="Arial" w:eastAsia="SimSun" w:hAnsi="Arial" w:cs="Arial"/>
      <w:color w:val="0000FF"/>
      <w:lang w:val="en-GB" w:eastAsia="en-US"/>
    </w:rPr>
  </w:style>
  <w:style w:type="paragraph" w:customStyle="1" w:styleId="AVCBulletlevel1Char1">
    <w:name w:val="AVC Bullet level 1 Char1"/>
    <w:basedOn w:val="a1"/>
    <w:rsid w:val="00650425"/>
    <w:pPr>
      <w:widowControl/>
      <w:tabs>
        <w:tab w:val="left" w:pos="397"/>
        <w:tab w:val="num" w:pos="720"/>
        <w:tab w:val="left" w:pos="794"/>
        <w:tab w:val="left" w:pos="1191"/>
        <w:tab w:val="left" w:pos="1588"/>
        <w:tab w:val="left" w:pos="1985"/>
      </w:tabs>
      <w:wordWrap/>
      <w:overflowPunct w:val="0"/>
      <w:adjustRightInd w:val="0"/>
      <w:spacing w:before="136"/>
      <w:ind w:left="397" w:hanging="360"/>
    </w:pPr>
    <w:rPr>
      <w:rFonts w:ascii="Times New Roman" w:eastAsia="MS Mincho" w:hAnsi="Times New Roman" w:cs="Times New Roman"/>
      <w:kern w:val="0"/>
      <w:szCs w:val="20"/>
      <w:lang w:val="en-GB" w:eastAsia="en-US"/>
    </w:rPr>
  </w:style>
  <w:style w:type="paragraph" w:customStyle="1" w:styleId="AVCBulletlevel3">
    <w:name w:val="AVC Bullet level 3"/>
    <w:basedOn w:val="a1"/>
    <w:rsid w:val="00650425"/>
    <w:pPr>
      <w:widowControl/>
      <w:tabs>
        <w:tab w:val="left" w:pos="397"/>
        <w:tab w:val="left" w:pos="794"/>
        <w:tab w:val="num" w:pos="1191"/>
        <w:tab w:val="left" w:pos="1588"/>
        <w:tab w:val="left" w:pos="1985"/>
      </w:tabs>
      <w:wordWrap/>
      <w:overflowPunct w:val="0"/>
      <w:adjustRightInd w:val="0"/>
      <w:spacing w:before="136"/>
      <w:ind w:left="1191" w:hanging="397"/>
    </w:pPr>
    <w:rPr>
      <w:rFonts w:ascii="Times New Roman" w:eastAsia="MS Mincho" w:hAnsi="Times New Roman" w:cs="Times New Roman"/>
      <w:kern w:val="0"/>
      <w:szCs w:val="20"/>
      <w:lang w:val="en-GB" w:eastAsia="en-US"/>
    </w:rPr>
  </w:style>
  <w:style w:type="paragraph" w:customStyle="1" w:styleId="SVCNumberinglevel1">
    <w:name w:val="SVC Numbering level 1"/>
    <w:basedOn w:val="SVCBulletslevel1CharCharChar"/>
    <w:rsid w:val="00650425"/>
    <w:pPr>
      <w:numPr>
        <w:numId w:val="18"/>
      </w:numPr>
      <w:ind w:left="0" w:firstLine="0"/>
    </w:pPr>
    <w:rPr>
      <w:rFonts w:eastAsia="MS Mincho"/>
    </w:rPr>
  </w:style>
  <w:style w:type="paragraph" w:customStyle="1" w:styleId="SVCNumberinglevel2">
    <w:name w:val="SVC Numbering level 2"/>
    <w:basedOn w:val="SVCNumberinglevel1"/>
    <w:rsid w:val="00650425"/>
    <w:pPr>
      <w:numPr>
        <w:numId w:val="0"/>
      </w:numPr>
    </w:pPr>
  </w:style>
  <w:style w:type="paragraph" w:customStyle="1" w:styleId="SVCNumberinglevel3">
    <w:name w:val="SVC Numbering level 3"/>
    <w:basedOn w:val="SVCNumberinglevel2"/>
    <w:rsid w:val="00650425"/>
    <w:pPr>
      <w:numPr>
        <w:ilvl w:val="2"/>
        <w:numId w:val="18"/>
      </w:numPr>
      <w:tabs>
        <w:tab w:val="num" w:pos="360"/>
      </w:tabs>
      <w:ind w:left="0" w:firstLine="0"/>
    </w:pPr>
  </w:style>
  <w:style w:type="paragraph" w:customStyle="1" w:styleId="SVCNumberinglevel4">
    <w:name w:val="SVC Numbering level 4"/>
    <w:basedOn w:val="SVCNumberinglevel3"/>
    <w:rsid w:val="00650425"/>
    <w:pPr>
      <w:numPr>
        <w:ilvl w:val="3"/>
      </w:numPr>
    </w:pPr>
  </w:style>
  <w:style w:type="paragraph" w:customStyle="1" w:styleId="SVCNumberinglevel5">
    <w:name w:val="SVC Numbering level 5"/>
    <w:basedOn w:val="SVCNumberinglevel4"/>
    <w:rsid w:val="00650425"/>
    <w:pPr>
      <w:numPr>
        <w:ilvl w:val="4"/>
      </w:numPr>
    </w:pPr>
  </w:style>
  <w:style w:type="paragraph" w:customStyle="1" w:styleId="SVCIndentlevel1">
    <w:name w:val="SVC Indent level 1"/>
    <w:basedOn w:val="SVCBulletslevel1CharCharChar"/>
    <w:rsid w:val="00650425"/>
    <w:pPr>
      <w:tabs>
        <w:tab w:val="clear" w:pos="0"/>
        <w:tab w:val="clear" w:pos="403"/>
      </w:tabs>
      <w:ind w:firstLine="0"/>
    </w:pPr>
    <w:rPr>
      <w:rFonts w:eastAsia="MS Mincho"/>
    </w:rPr>
  </w:style>
  <w:style w:type="paragraph" w:customStyle="1" w:styleId="AVCBulletlevel3Char">
    <w:name w:val="AVC Bullet level 3 Char"/>
    <w:basedOn w:val="a1"/>
    <w:rsid w:val="00650425"/>
    <w:pPr>
      <w:widowControl/>
      <w:tabs>
        <w:tab w:val="left" w:pos="792"/>
        <w:tab w:val="num" w:pos="1182"/>
        <w:tab w:val="left" w:pos="1588"/>
        <w:tab w:val="left" w:pos="2376"/>
        <w:tab w:val="left" w:pos="2779"/>
      </w:tabs>
      <w:wordWrap/>
      <w:overflowPunct w:val="0"/>
      <w:adjustRightInd w:val="0"/>
      <w:spacing w:before="136"/>
      <w:ind w:left="1182" w:hanging="390"/>
    </w:pPr>
    <w:rPr>
      <w:rFonts w:ascii="Times New Roman" w:eastAsia="MS Mincho" w:hAnsi="Times New Roman" w:cs="Times New Roman"/>
      <w:kern w:val="0"/>
      <w:szCs w:val="20"/>
      <w:lang w:val="en-GB" w:eastAsia="en-US"/>
    </w:rPr>
  </w:style>
  <w:style w:type="paragraph" w:customStyle="1" w:styleId="AVCBulletlevel1">
    <w:name w:val="AVC Bullet level 1"/>
    <w:basedOn w:val="a1"/>
    <w:rsid w:val="00650425"/>
    <w:pPr>
      <w:widowControl/>
      <w:tabs>
        <w:tab w:val="num" w:pos="397"/>
        <w:tab w:val="left" w:pos="792"/>
        <w:tab w:val="left" w:pos="1195"/>
        <w:tab w:val="left" w:pos="1588"/>
        <w:tab w:val="left" w:pos="1985"/>
        <w:tab w:val="left" w:pos="2376"/>
        <w:tab w:val="left" w:pos="2779"/>
      </w:tabs>
      <w:wordWrap/>
      <w:overflowPunct w:val="0"/>
      <w:adjustRightInd w:val="0"/>
      <w:spacing w:before="136"/>
      <w:ind w:left="397" w:hanging="397"/>
    </w:pPr>
    <w:rPr>
      <w:rFonts w:ascii="Times New Roman" w:eastAsia="MS Mincho" w:hAnsi="Times New Roman" w:cs="Times New Roman"/>
      <w:kern w:val="0"/>
      <w:szCs w:val="20"/>
      <w:lang w:val="en-GB" w:eastAsia="en-US"/>
    </w:rPr>
  </w:style>
  <w:style w:type="paragraph" w:customStyle="1" w:styleId="AVCEquationlevel1">
    <w:name w:val="AVC Equation level 1"/>
    <w:basedOn w:val="Equation0"/>
    <w:rsid w:val="00650425"/>
    <w:pPr>
      <w:tabs>
        <w:tab w:val="clear" w:pos="4849"/>
      </w:tabs>
      <w:spacing w:before="200"/>
      <w:ind w:left="794"/>
      <w:textAlignment w:val="auto"/>
    </w:pPr>
    <w:rPr>
      <w:rFonts w:eastAsia="MS Mincho"/>
      <w:sz w:val="20"/>
    </w:rPr>
  </w:style>
  <w:style w:type="paragraph" w:customStyle="1" w:styleId="AVCEquationlevel1CharChar">
    <w:name w:val="AVC Equation level 1 Char Char"/>
    <w:basedOn w:val="Equation0"/>
    <w:rsid w:val="00650425"/>
    <w:pPr>
      <w:tabs>
        <w:tab w:val="clear" w:pos="4849"/>
      </w:tabs>
      <w:spacing w:before="200"/>
      <w:ind w:left="794"/>
      <w:textAlignment w:val="auto"/>
    </w:pPr>
    <w:rPr>
      <w:rFonts w:eastAsia="MS Mincho"/>
      <w:sz w:val="20"/>
    </w:rPr>
  </w:style>
  <w:style w:type="paragraph" w:customStyle="1" w:styleId="AVCBulletslevel3">
    <w:name w:val="AVC Bullets level 3"/>
    <w:basedOn w:val="SVCBulletslevel3"/>
    <w:rsid w:val="00650425"/>
    <w:pPr>
      <w:numPr>
        <w:ilvl w:val="0"/>
        <w:numId w:val="0"/>
      </w:numPr>
      <w:tabs>
        <w:tab w:val="clear" w:pos="403"/>
        <w:tab w:val="clear" w:pos="792"/>
        <w:tab w:val="clear" w:pos="1195"/>
        <w:tab w:val="clear" w:pos="1584"/>
        <w:tab w:val="clear" w:pos="1987"/>
        <w:tab w:val="clear" w:pos="2376"/>
        <w:tab w:val="clear" w:pos="2779"/>
        <w:tab w:val="clear" w:pos="3168"/>
        <w:tab w:val="left" w:pos="794"/>
        <w:tab w:val="left" w:pos="1191"/>
        <w:tab w:val="left" w:pos="1588"/>
        <w:tab w:val="left" w:pos="1985"/>
        <w:tab w:val="num" w:pos="2160"/>
      </w:tabs>
      <w:overflowPunct w:val="0"/>
      <w:autoSpaceDE w:val="0"/>
      <w:autoSpaceDN w:val="0"/>
      <w:adjustRightInd w:val="0"/>
      <w:spacing w:before="136"/>
      <w:ind w:left="2160" w:hanging="360"/>
    </w:pPr>
  </w:style>
  <w:style w:type="paragraph" w:customStyle="1" w:styleId="AVCEquationlevel1CharCharChar">
    <w:name w:val="AVC Equation level 1 Char Char Char"/>
    <w:basedOn w:val="Equation0"/>
    <w:rsid w:val="00650425"/>
    <w:pPr>
      <w:tabs>
        <w:tab w:val="clear" w:pos="4849"/>
      </w:tabs>
      <w:spacing w:before="200"/>
      <w:ind w:left="794"/>
      <w:textAlignment w:val="auto"/>
    </w:pPr>
    <w:rPr>
      <w:rFonts w:eastAsia="MS Mincho"/>
      <w:sz w:val="20"/>
    </w:rPr>
  </w:style>
  <w:style w:type="paragraph" w:customStyle="1" w:styleId="SVCBulletslevel3Char">
    <w:name w:val="SVC Bullets level 3 Char"/>
    <w:basedOn w:val="SVCBulletslevel3"/>
    <w:rsid w:val="00650425"/>
    <w:pPr>
      <w:numPr>
        <w:ilvl w:val="0"/>
        <w:numId w:val="0"/>
      </w:numPr>
      <w:tabs>
        <w:tab w:val="clear" w:pos="403"/>
        <w:tab w:val="clear" w:pos="792"/>
        <w:tab w:val="clear" w:pos="1195"/>
        <w:tab w:val="clear" w:pos="1584"/>
        <w:tab w:val="clear" w:pos="1987"/>
        <w:tab w:val="clear" w:pos="2376"/>
        <w:tab w:val="clear" w:pos="2779"/>
        <w:tab w:val="clear" w:pos="3168"/>
        <w:tab w:val="num" w:pos="720"/>
        <w:tab w:val="left" w:pos="794"/>
        <w:tab w:val="left" w:pos="1191"/>
        <w:tab w:val="left" w:pos="1588"/>
        <w:tab w:val="left" w:pos="1985"/>
      </w:tabs>
      <w:overflowPunct w:val="0"/>
      <w:autoSpaceDE w:val="0"/>
      <w:autoSpaceDN w:val="0"/>
      <w:adjustRightInd w:val="0"/>
      <w:spacing w:before="136"/>
      <w:ind w:left="1224" w:hanging="1224"/>
    </w:pPr>
  </w:style>
  <w:style w:type="paragraph" w:customStyle="1" w:styleId="CharCharZchnZchnCharCharCarCar">
    <w:name w:val="Char Char Zchn Zchn Char Char Car Car"/>
    <w:semiHidden/>
    <w:rsid w:val="00650425"/>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NormalITU">
    <w:name w:val="Normal_ITU"/>
    <w:basedOn w:val="a1"/>
    <w:rsid w:val="00650425"/>
    <w:pPr>
      <w:widowControl/>
      <w:wordWrap/>
      <w:adjustRightInd w:val="0"/>
      <w:spacing w:before="120"/>
      <w:jc w:val="left"/>
    </w:pPr>
    <w:rPr>
      <w:rFonts w:ascii="Times New Roman" w:eastAsia="MS Mincho" w:hAnsi="Times New Roman" w:cs="Arial"/>
      <w:kern w:val="0"/>
      <w:sz w:val="24"/>
      <w:szCs w:val="20"/>
      <w:lang w:eastAsia="ja-JP"/>
    </w:rPr>
  </w:style>
  <w:style w:type="paragraph" w:customStyle="1" w:styleId="XTableEntry">
    <w:name w:val="XTableEntry"/>
    <w:basedOn w:val="a1"/>
    <w:rsid w:val="00650425"/>
    <w:pPr>
      <w:widowControl/>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wordWrap/>
      <w:overflowPunct w:val="0"/>
      <w:adjustRightInd w:val="0"/>
      <w:spacing w:before="40" w:after="40"/>
      <w:jc w:val="left"/>
    </w:pPr>
    <w:rPr>
      <w:rFonts w:ascii="Times New Roman" w:eastAsia="MS Mincho" w:hAnsi="Times New Roman" w:cs="Times New Roman"/>
      <w:kern w:val="0"/>
      <w:szCs w:val="20"/>
      <w:lang w:val="en-GB" w:eastAsia="en-US"/>
    </w:rPr>
  </w:style>
  <w:style w:type="character" w:customStyle="1" w:styleId="XParagraphChar">
    <w:name w:val="XParagraph Char"/>
    <w:link w:val="XParagraph"/>
    <w:locked/>
    <w:rsid w:val="00650425"/>
    <w:rPr>
      <w:rFonts w:ascii="Arial" w:eastAsia="SimSun" w:hAnsi="Arial" w:cs="Arial"/>
      <w:color w:val="0000FF"/>
      <w:lang w:val="en-GB" w:eastAsia="en-US"/>
    </w:rPr>
  </w:style>
  <w:style w:type="paragraph" w:customStyle="1" w:styleId="XParagraph">
    <w:name w:val="XParagraph"/>
    <w:basedOn w:val="a1"/>
    <w:link w:val="XParagraphChar"/>
    <w:rsid w:val="00650425"/>
    <w:pPr>
      <w:widowControl/>
      <w:tabs>
        <w:tab w:val="left" w:pos="284"/>
        <w:tab w:val="num" w:pos="1191"/>
      </w:tabs>
      <w:wordWrap/>
      <w:overflowPunct w:val="0"/>
      <w:adjustRightInd w:val="0"/>
      <w:spacing w:before="120"/>
      <w:ind w:left="567"/>
    </w:pPr>
    <w:rPr>
      <w:rFonts w:ascii="Arial" w:eastAsia="SimSun" w:hAnsi="Arial" w:cs="Arial"/>
      <w:color w:val="0000FF"/>
      <w:lang w:val="en-GB" w:eastAsia="en-US"/>
    </w:rPr>
  </w:style>
  <w:style w:type="paragraph" w:customStyle="1" w:styleId="XBullet1">
    <w:name w:val="XBullet1"/>
    <w:basedOn w:val="a1"/>
    <w:rsid w:val="00650425"/>
    <w:pPr>
      <w:widowControl/>
      <w:tabs>
        <w:tab w:val="left" w:pos="284"/>
        <w:tab w:val="num" w:pos="21972"/>
      </w:tabs>
      <w:wordWrap/>
      <w:overflowPunct w:val="0"/>
      <w:adjustRightInd w:val="0"/>
      <w:spacing w:before="120"/>
      <w:ind w:left="992" w:hanging="425"/>
    </w:pPr>
    <w:rPr>
      <w:rFonts w:ascii="Times New Roman" w:eastAsia="MS Mincho" w:hAnsi="Times New Roman" w:cs="Times New Roman"/>
      <w:kern w:val="0"/>
      <w:lang w:val="en-GB" w:eastAsia="en-US"/>
    </w:rPr>
  </w:style>
  <w:style w:type="paragraph" w:customStyle="1" w:styleId="XBullet2">
    <w:name w:val="XBullet2"/>
    <w:basedOn w:val="XBullet1"/>
    <w:rsid w:val="00650425"/>
    <w:pPr>
      <w:ind w:left="1417"/>
    </w:pPr>
  </w:style>
  <w:style w:type="paragraph" w:customStyle="1" w:styleId="XEquation2">
    <w:name w:val="XEquation2"/>
    <w:basedOn w:val="a1"/>
    <w:rsid w:val="00650425"/>
    <w:pPr>
      <w:widowControl/>
      <w:tabs>
        <w:tab w:val="left" w:pos="794"/>
        <w:tab w:val="left" w:pos="1588"/>
        <w:tab w:val="right" w:pos="9356"/>
        <w:tab w:val="right" w:pos="9696"/>
      </w:tabs>
      <w:wordWrap/>
      <w:overflowPunct w:val="0"/>
      <w:adjustRightInd w:val="0"/>
      <w:spacing w:before="120" w:after="120"/>
      <w:ind w:left="1701"/>
      <w:jc w:val="left"/>
    </w:pPr>
    <w:rPr>
      <w:rFonts w:ascii="Times New Roman" w:eastAsia="MS Mincho" w:hAnsi="Times New Roman" w:cs="Times New Roman"/>
      <w:kern w:val="0"/>
      <w:lang w:val="en-GB" w:eastAsia="en-US"/>
    </w:rPr>
  </w:style>
  <w:style w:type="paragraph" w:customStyle="1" w:styleId="note10">
    <w:name w:val="note1"/>
    <w:basedOn w:val="a1"/>
    <w:rsid w:val="00650425"/>
    <w:pPr>
      <w:widowControl/>
      <w:wordWrap/>
      <w:overflowPunct w:val="0"/>
      <w:spacing w:before="60" w:line="199" w:lineRule="atLeast"/>
      <w:ind w:left="284"/>
    </w:pPr>
    <w:rPr>
      <w:rFonts w:ascii="Times New Roman" w:eastAsia="MS Mincho" w:hAnsi="Times New Roman" w:cs="Times New Roman"/>
      <w:kern w:val="0"/>
      <w:sz w:val="18"/>
      <w:szCs w:val="18"/>
      <w:lang w:eastAsia="en-US"/>
    </w:r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w:semiHidden/>
    <w:rsid w:val="00650425"/>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Bibliography1">
    <w:name w:val="Bibliography1"/>
    <w:basedOn w:val="a1"/>
    <w:rsid w:val="00650425"/>
    <w:pPr>
      <w:widowControl/>
      <w:tabs>
        <w:tab w:val="left" w:pos="660"/>
      </w:tabs>
      <w:wordWrap/>
      <w:autoSpaceDE/>
      <w:autoSpaceDN/>
      <w:spacing w:after="240" w:line="230" w:lineRule="atLeast"/>
      <w:ind w:left="660" w:hanging="660"/>
    </w:pPr>
    <w:rPr>
      <w:rFonts w:ascii="Arial" w:eastAsia="MS Mincho" w:hAnsi="Arial" w:cs="Times New Roman"/>
      <w:kern w:val="0"/>
      <w:szCs w:val="20"/>
      <w:lang w:eastAsia="en-US"/>
    </w:rPr>
  </w:style>
  <w:style w:type="paragraph" w:customStyle="1" w:styleId="CharCharCharCharCharCharChar0">
    <w:name w:val="Char Char Char Char Char Char Char"/>
    <w:semiHidden/>
    <w:rsid w:val="00650425"/>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Char"/>
    <w:semiHidden/>
    <w:rsid w:val="00650425"/>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CharChar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Char Char"/>
    <w:semiHidden/>
    <w:rsid w:val="00650425"/>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w:semiHidden/>
    <w:rsid w:val="00650425"/>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CharCharCharCharCharCharCharCharCharCharCharCharCharCharCharCharCharCharCharCharCharCharCharCharCharCharChar0">
    <w:name w:val="Char Char Char Char Char Char Char Char Char Char Char Char Char Char Char Char Char Char Char Char Char (文字) (文字) Char Char Char Char Char Char"/>
    <w:semiHidden/>
    <w:rsid w:val="00650425"/>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Normalaftertitle">
    <w:name w:val="Normal_after_title"/>
    <w:basedOn w:val="a1"/>
    <w:rsid w:val="00650425"/>
    <w:pPr>
      <w:widowControl/>
      <w:tabs>
        <w:tab w:val="left" w:pos="794"/>
        <w:tab w:val="left" w:pos="1191"/>
        <w:tab w:val="left" w:pos="1588"/>
        <w:tab w:val="left" w:pos="1985"/>
      </w:tabs>
      <w:wordWrap/>
      <w:overflowPunct w:val="0"/>
      <w:adjustRightInd w:val="0"/>
      <w:spacing w:before="480"/>
    </w:pPr>
    <w:rPr>
      <w:rFonts w:ascii="Times New Roman" w:eastAsia="MS Mincho" w:hAnsi="Times New Roman" w:cs="Times New Roman"/>
      <w:kern w:val="0"/>
      <w:szCs w:val="20"/>
      <w:lang w:val="en-GB" w:eastAsia="en-US"/>
    </w:rPr>
  </w:style>
  <w:style w:type="paragraph" w:customStyle="1" w:styleId="Chaptitle">
    <w:name w:val="Chap_title"/>
    <w:basedOn w:val="a1"/>
    <w:next w:val="Normalaftertitle"/>
    <w:rsid w:val="00650425"/>
    <w:pPr>
      <w:keepNext/>
      <w:keepLines/>
      <w:widowControl/>
      <w:tabs>
        <w:tab w:val="left" w:pos="794"/>
        <w:tab w:val="left" w:pos="1191"/>
        <w:tab w:val="left" w:pos="1588"/>
        <w:tab w:val="left" w:pos="1985"/>
      </w:tabs>
      <w:wordWrap/>
      <w:overflowPunct w:val="0"/>
      <w:adjustRightInd w:val="0"/>
      <w:spacing w:before="240"/>
      <w:jc w:val="center"/>
    </w:pPr>
    <w:rPr>
      <w:rFonts w:ascii="Times New Roman" w:eastAsia="MS Mincho" w:hAnsi="Times New Roman" w:cs="Times New Roman"/>
      <w:b/>
      <w:kern w:val="0"/>
      <w:sz w:val="28"/>
      <w:szCs w:val="20"/>
      <w:lang w:val="en-GB" w:eastAsia="en-US"/>
    </w:rPr>
  </w:style>
  <w:style w:type="paragraph" w:customStyle="1" w:styleId="AnnexNoTitle0">
    <w:name w:val="Annex_NoTitle"/>
    <w:basedOn w:val="a1"/>
    <w:next w:val="Normalaftertitle"/>
    <w:rsid w:val="00650425"/>
    <w:pPr>
      <w:keepNext/>
      <w:keepLines/>
      <w:widowControl/>
      <w:tabs>
        <w:tab w:val="left" w:pos="794"/>
        <w:tab w:val="left" w:pos="1191"/>
        <w:tab w:val="left" w:pos="1588"/>
        <w:tab w:val="left" w:pos="1985"/>
      </w:tabs>
      <w:wordWrap/>
      <w:overflowPunct w:val="0"/>
      <w:adjustRightInd w:val="0"/>
      <w:spacing w:before="720"/>
      <w:jc w:val="center"/>
    </w:pPr>
    <w:rPr>
      <w:rFonts w:ascii="Times New Roman" w:eastAsia="MS Mincho" w:hAnsi="Times New Roman" w:cs="Times New Roman"/>
      <w:b/>
      <w:kern w:val="0"/>
      <w:sz w:val="24"/>
      <w:szCs w:val="20"/>
      <w:lang w:val="en-GB" w:eastAsia="en-US"/>
    </w:rPr>
  </w:style>
  <w:style w:type="paragraph" w:customStyle="1" w:styleId="AppendixNoTitle">
    <w:name w:val="Appendix_NoTitle"/>
    <w:basedOn w:val="AnnexNoTitle0"/>
    <w:next w:val="Normalaftertitle"/>
    <w:rsid w:val="00650425"/>
  </w:style>
  <w:style w:type="paragraph" w:customStyle="1" w:styleId="Reftext">
    <w:name w:val="Ref_text"/>
    <w:basedOn w:val="a1"/>
    <w:rsid w:val="00650425"/>
    <w:pPr>
      <w:widowControl/>
      <w:tabs>
        <w:tab w:val="left" w:pos="794"/>
        <w:tab w:val="left" w:pos="1191"/>
        <w:tab w:val="left" w:pos="1588"/>
        <w:tab w:val="left" w:pos="1985"/>
      </w:tabs>
      <w:wordWrap/>
      <w:overflowPunct w:val="0"/>
      <w:adjustRightInd w:val="0"/>
      <w:spacing w:before="136"/>
      <w:ind w:left="794" w:hanging="794"/>
    </w:pPr>
    <w:rPr>
      <w:rFonts w:ascii="Times New Roman" w:eastAsia="MS Mincho" w:hAnsi="Times New Roman" w:cs="Times New Roman"/>
      <w:kern w:val="0"/>
      <w:szCs w:val="20"/>
      <w:lang w:val="en-GB" w:eastAsia="en-US"/>
    </w:rPr>
  </w:style>
  <w:style w:type="paragraph" w:customStyle="1" w:styleId="Reftitle">
    <w:name w:val="Ref_title"/>
    <w:basedOn w:val="1"/>
    <w:next w:val="Reftext"/>
    <w:rsid w:val="00650425"/>
    <w:pPr>
      <w:keepLines/>
      <w:numPr>
        <w:numId w:val="0"/>
      </w:numPr>
      <w:tabs>
        <w:tab w:val="left" w:pos="794"/>
        <w:tab w:val="left" w:pos="1191"/>
        <w:tab w:val="left" w:pos="1588"/>
        <w:tab w:val="left" w:pos="1985"/>
      </w:tabs>
      <w:spacing w:before="480" w:after="0"/>
      <w:textAlignment w:val="auto"/>
      <w:outlineLvl w:val="9"/>
    </w:pPr>
    <w:rPr>
      <w:rFonts w:ascii="Times New Roman" w:hAnsi="Times New Roman"/>
      <w:bCs w:val="0"/>
      <w:kern w:val="0"/>
      <w:sz w:val="24"/>
      <w:szCs w:val="20"/>
      <w:lang w:val="en-GB"/>
    </w:rPr>
  </w:style>
  <w:style w:type="paragraph" w:customStyle="1" w:styleId="Arttitle">
    <w:name w:val="Art_title"/>
    <w:basedOn w:val="a1"/>
    <w:next w:val="Normalaftertitle"/>
    <w:rsid w:val="00650425"/>
    <w:pPr>
      <w:keepNext/>
      <w:keepLines/>
      <w:widowControl/>
      <w:tabs>
        <w:tab w:val="left" w:pos="794"/>
        <w:tab w:val="left" w:pos="1191"/>
        <w:tab w:val="left" w:pos="1588"/>
        <w:tab w:val="left" w:pos="1985"/>
      </w:tabs>
      <w:wordWrap/>
      <w:overflowPunct w:val="0"/>
      <w:adjustRightInd w:val="0"/>
      <w:spacing w:before="240"/>
      <w:jc w:val="center"/>
    </w:pPr>
    <w:rPr>
      <w:rFonts w:ascii="Times New Roman" w:eastAsia="MS Mincho" w:hAnsi="Times New Roman" w:cs="Times New Roman"/>
      <w:b/>
      <w:kern w:val="0"/>
      <w:sz w:val="28"/>
      <w:szCs w:val="20"/>
      <w:lang w:val="en-GB" w:eastAsia="en-US"/>
    </w:rPr>
  </w:style>
  <w:style w:type="paragraph" w:customStyle="1" w:styleId="ArtNo">
    <w:name w:val="Art_No"/>
    <w:basedOn w:val="a1"/>
    <w:next w:val="Arttitle"/>
    <w:rsid w:val="00650425"/>
    <w:pPr>
      <w:keepNext/>
      <w:keepLines/>
      <w:widowControl/>
      <w:tabs>
        <w:tab w:val="left" w:pos="794"/>
        <w:tab w:val="left" w:pos="1191"/>
        <w:tab w:val="left" w:pos="1588"/>
        <w:tab w:val="left" w:pos="1985"/>
      </w:tabs>
      <w:wordWrap/>
      <w:overflowPunct w:val="0"/>
      <w:adjustRightInd w:val="0"/>
      <w:spacing w:before="480"/>
      <w:jc w:val="center"/>
    </w:pPr>
    <w:rPr>
      <w:rFonts w:ascii="Times New Roman" w:eastAsia="MS Mincho" w:hAnsi="Times New Roman" w:cs="Times New Roman"/>
      <w:caps/>
      <w:kern w:val="0"/>
      <w:sz w:val="28"/>
      <w:szCs w:val="20"/>
      <w:lang w:val="en-GB" w:eastAsia="en-US"/>
    </w:rPr>
  </w:style>
  <w:style w:type="paragraph" w:customStyle="1" w:styleId="Call">
    <w:name w:val="Call"/>
    <w:basedOn w:val="a1"/>
    <w:next w:val="a1"/>
    <w:rsid w:val="00650425"/>
    <w:pPr>
      <w:widowControl/>
      <w:tabs>
        <w:tab w:val="left" w:pos="794"/>
      </w:tabs>
      <w:wordWrap/>
      <w:overflowPunct w:val="0"/>
      <w:adjustRightInd w:val="0"/>
      <w:spacing w:before="227"/>
      <w:ind w:left="794"/>
      <w:jc w:val="left"/>
    </w:pPr>
    <w:rPr>
      <w:rFonts w:ascii="Times New Roman" w:eastAsia="MS Mincho" w:hAnsi="Times New Roman" w:cs="Times New Roman"/>
      <w:i/>
      <w:kern w:val="0"/>
      <w:szCs w:val="20"/>
      <w:lang w:val="en-GB" w:eastAsia="en-US"/>
    </w:rPr>
  </w:style>
  <w:style w:type="paragraph" w:customStyle="1" w:styleId="ChapNo">
    <w:name w:val="Chap_No"/>
    <w:basedOn w:val="a1"/>
    <w:next w:val="Chaptitle"/>
    <w:rsid w:val="00650425"/>
    <w:pPr>
      <w:keepNext/>
      <w:keepLines/>
      <w:widowControl/>
      <w:tabs>
        <w:tab w:val="left" w:pos="794"/>
        <w:tab w:val="left" w:pos="1191"/>
        <w:tab w:val="left" w:pos="1588"/>
        <w:tab w:val="left" w:pos="1985"/>
      </w:tabs>
      <w:wordWrap/>
      <w:overflowPunct w:val="0"/>
      <w:adjustRightInd w:val="0"/>
      <w:spacing w:before="480"/>
      <w:jc w:val="center"/>
    </w:pPr>
    <w:rPr>
      <w:rFonts w:ascii="Times New Roman" w:eastAsia="MS Mincho" w:hAnsi="Times New Roman" w:cs="Times New Roman"/>
      <w:b/>
      <w:caps/>
      <w:kern w:val="0"/>
      <w:sz w:val="28"/>
      <w:szCs w:val="20"/>
      <w:lang w:val="en-GB" w:eastAsia="en-US"/>
    </w:rPr>
  </w:style>
  <w:style w:type="paragraph" w:customStyle="1" w:styleId="Equationlegend">
    <w:name w:val="Equation_legend"/>
    <w:basedOn w:val="a1"/>
    <w:rsid w:val="00650425"/>
    <w:pPr>
      <w:widowControl/>
      <w:tabs>
        <w:tab w:val="right" w:pos="1814"/>
        <w:tab w:val="left" w:pos="1985"/>
      </w:tabs>
      <w:wordWrap/>
      <w:overflowPunct w:val="0"/>
      <w:adjustRightInd w:val="0"/>
      <w:spacing w:before="80"/>
      <w:ind w:left="1985" w:hanging="1985"/>
    </w:pPr>
    <w:rPr>
      <w:rFonts w:ascii="Times New Roman" w:eastAsia="MS Mincho" w:hAnsi="Times New Roman" w:cs="Times New Roman"/>
      <w:kern w:val="0"/>
      <w:szCs w:val="20"/>
      <w:lang w:val="en-GB" w:eastAsia="en-US"/>
    </w:rPr>
  </w:style>
  <w:style w:type="paragraph" w:customStyle="1" w:styleId="Tablelegend0">
    <w:name w:val="Table_legend"/>
    <w:basedOn w:val="a1"/>
    <w:next w:val="a1"/>
    <w:rsid w:val="00650425"/>
    <w:pPr>
      <w:keepNext/>
      <w:widowControl/>
      <w:tabs>
        <w:tab w:val="left" w:pos="454"/>
      </w:tabs>
      <w:wordWrap/>
      <w:overflowPunct w:val="0"/>
      <w:adjustRightInd w:val="0"/>
      <w:spacing w:before="86"/>
    </w:pPr>
    <w:rPr>
      <w:rFonts w:ascii="Times New Roman" w:eastAsia="MS Mincho" w:hAnsi="Times New Roman" w:cs="Times New Roman"/>
      <w:kern w:val="0"/>
      <w:sz w:val="18"/>
      <w:szCs w:val="20"/>
      <w:lang w:val="en-GB" w:eastAsia="en-US"/>
    </w:rPr>
  </w:style>
  <w:style w:type="paragraph" w:customStyle="1" w:styleId="FigureNoTitle">
    <w:name w:val="Figure_NoTitle"/>
    <w:basedOn w:val="a1"/>
    <w:next w:val="Normalaftertitle"/>
    <w:rsid w:val="00650425"/>
    <w:pPr>
      <w:keepLines/>
      <w:widowControl/>
      <w:tabs>
        <w:tab w:val="left" w:pos="794"/>
        <w:tab w:val="left" w:pos="1191"/>
        <w:tab w:val="left" w:pos="1588"/>
        <w:tab w:val="left" w:pos="1985"/>
      </w:tabs>
      <w:wordWrap/>
      <w:overflowPunct w:val="0"/>
      <w:adjustRightInd w:val="0"/>
      <w:spacing w:before="240" w:after="120"/>
      <w:jc w:val="center"/>
    </w:pPr>
    <w:rPr>
      <w:rFonts w:ascii="Times New Roman" w:eastAsia="MS Mincho" w:hAnsi="Times New Roman" w:cs="Times New Roman"/>
      <w:b/>
      <w:kern w:val="0"/>
      <w:szCs w:val="20"/>
      <w:lang w:val="en-GB" w:eastAsia="en-US"/>
    </w:rPr>
  </w:style>
  <w:style w:type="paragraph" w:customStyle="1" w:styleId="Figurewithouttitle">
    <w:name w:val="Figure_without_title"/>
    <w:basedOn w:val="a1"/>
    <w:next w:val="Normalaftertitle"/>
    <w:rsid w:val="00650425"/>
    <w:pPr>
      <w:keepLines/>
      <w:widowControl/>
      <w:tabs>
        <w:tab w:val="left" w:pos="794"/>
        <w:tab w:val="left" w:pos="1191"/>
        <w:tab w:val="left" w:pos="1588"/>
        <w:tab w:val="left" w:pos="1985"/>
      </w:tabs>
      <w:wordWrap/>
      <w:overflowPunct w:val="0"/>
      <w:adjustRightInd w:val="0"/>
      <w:spacing w:before="240" w:after="120"/>
      <w:jc w:val="center"/>
    </w:pPr>
    <w:rPr>
      <w:rFonts w:ascii="Times New Roman" w:eastAsia="MS Mincho" w:hAnsi="Times New Roman" w:cs="Times New Roman"/>
      <w:kern w:val="0"/>
      <w:szCs w:val="20"/>
      <w:lang w:val="en-GB" w:eastAsia="en-US"/>
    </w:rPr>
  </w:style>
  <w:style w:type="paragraph" w:customStyle="1" w:styleId="FirstFooter">
    <w:name w:val="FirstFooter"/>
    <w:basedOn w:val="ac"/>
    <w:rsid w:val="00650425"/>
    <w:pPr>
      <w:tabs>
        <w:tab w:val="clear" w:pos="4320"/>
        <w:tab w:val="clear" w:pos="8640"/>
        <w:tab w:val="left" w:pos="907"/>
        <w:tab w:val="right" w:pos="8789"/>
        <w:tab w:val="right" w:pos="9725"/>
      </w:tabs>
      <w:overflowPunct/>
      <w:autoSpaceDE/>
      <w:autoSpaceDN/>
      <w:adjustRightInd/>
      <w:spacing w:before="40"/>
      <w:textAlignment w:val="auto"/>
    </w:pPr>
    <w:rPr>
      <w:b/>
      <w:caps/>
      <w:lang w:val="en-GB"/>
    </w:rPr>
  </w:style>
  <w:style w:type="paragraph" w:customStyle="1" w:styleId="Formal">
    <w:name w:val="Formal"/>
    <w:basedOn w:val="a1"/>
    <w:rsid w:val="00650425"/>
    <w:pPr>
      <w:widowControl/>
      <w:tabs>
        <w:tab w:val="left" w:pos="567"/>
        <w:tab w:val="left" w:pos="1134"/>
        <w:tab w:val="left" w:pos="1701"/>
        <w:tab w:val="left" w:pos="2268"/>
        <w:tab w:val="left" w:pos="2835"/>
        <w:tab w:val="left" w:pos="3402"/>
        <w:tab w:val="left" w:pos="3969"/>
        <w:tab w:val="left" w:pos="4536"/>
        <w:tab w:val="left" w:pos="5103"/>
        <w:tab w:val="left" w:pos="5670"/>
      </w:tabs>
      <w:wordWrap/>
      <w:overflowPunct w:val="0"/>
      <w:adjustRightInd w:val="0"/>
      <w:snapToGrid w:val="0"/>
      <w:jc w:val="left"/>
    </w:pPr>
    <w:rPr>
      <w:rFonts w:ascii="Courier New" w:eastAsia="MS Mincho" w:hAnsi="Courier New" w:cs="Courier New"/>
      <w:noProof/>
      <w:kern w:val="0"/>
      <w:sz w:val="18"/>
      <w:szCs w:val="18"/>
      <w:lang w:val="en-GB" w:eastAsia="en-US"/>
    </w:rPr>
  </w:style>
  <w:style w:type="paragraph" w:customStyle="1" w:styleId="Headingi">
    <w:name w:val="Heading_i"/>
    <w:basedOn w:val="3"/>
    <w:next w:val="a1"/>
    <w:rsid w:val="00650425"/>
    <w:pPr>
      <w:keepLines/>
      <w:numPr>
        <w:ilvl w:val="0"/>
        <w:numId w:val="0"/>
      </w:numPr>
      <w:tabs>
        <w:tab w:val="left" w:pos="794"/>
        <w:tab w:val="left" w:pos="1191"/>
        <w:tab w:val="left" w:pos="1588"/>
        <w:tab w:val="left" w:pos="1985"/>
      </w:tabs>
      <w:spacing w:before="181" w:after="0"/>
      <w:ind w:left="794" w:hanging="794"/>
      <w:jc w:val="both"/>
      <w:textAlignment w:val="auto"/>
    </w:pPr>
    <w:rPr>
      <w:rFonts w:ascii="Times New Roman" w:hAnsi="Times New Roman"/>
      <w:b w:val="0"/>
      <w:bCs w:val="0"/>
      <w:i/>
      <w:sz w:val="20"/>
      <w:szCs w:val="20"/>
      <w:lang w:val="en-GB"/>
    </w:rPr>
  </w:style>
  <w:style w:type="paragraph" w:customStyle="1" w:styleId="Partref">
    <w:name w:val="Part_ref"/>
    <w:basedOn w:val="a1"/>
    <w:next w:val="Parttitle"/>
    <w:rsid w:val="00650425"/>
    <w:pPr>
      <w:keepNext/>
      <w:keepLines/>
      <w:widowControl/>
      <w:tabs>
        <w:tab w:val="left" w:pos="794"/>
        <w:tab w:val="left" w:pos="1191"/>
        <w:tab w:val="left" w:pos="1588"/>
        <w:tab w:val="left" w:pos="1985"/>
      </w:tabs>
      <w:wordWrap/>
      <w:overflowPunct w:val="0"/>
      <w:adjustRightInd w:val="0"/>
      <w:spacing w:before="280"/>
      <w:jc w:val="center"/>
    </w:pPr>
    <w:rPr>
      <w:rFonts w:ascii="Times New Roman" w:eastAsia="MS Mincho" w:hAnsi="Times New Roman" w:cs="Times New Roman"/>
      <w:kern w:val="0"/>
      <w:szCs w:val="20"/>
      <w:lang w:val="en-GB" w:eastAsia="en-US"/>
    </w:rPr>
  </w:style>
  <w:style w:type="paragraph" w:customStyle="1" w:styleId="PartNo">
    <w:name w:val="Part_No"/>
    <w:basedOn w:val="a1"/>
    <w:next w:val="Partref"/>
    <w:rsid w:val="00650425"/>
    <w:pPr>
      <w:keepNext/>
      <w:keepLines/>
      <w:widowControl/>
      <w:tabs>
        <w:tab w:val="left" w:pos="794"/>
        <w:tab w:val="left" w:pos="1191"/>
        <w:tab w:val="left" w:pos="1588"/>
        <w:tab w:val="left" w:pos="1985"/>
      </w:tabs>
      <w:wordWrap/>
      <w:overflowPunct w:val="0"/>
      <w:adjustRightInd w:val="0"/>
      <w:spacing w:before="480" w:after="80"/>
      <w:jc w:val="center"/>
    </w:pPr>
    <w:rPr>
      <w:rFonts w:ascii="Times New Roman" w:eastAsia="MS Mincho" w:hAnsi="Times New Roman" w:cs="Times New Roman"/>
      <w:caps/>
      <w:kern w:val="0"/>
      <w:sz w:val="28"/>
      <w:szCs w:val="20"/>
      <w:lang w:val="en-GB" w:eastAsia="en-US"/>
    </w:rPr>
  </w:style>
  <w:style w:type="paragraph" w:customStyle="1" w:styleId="Parttitle">
    <w:name w:val="Part_title"/>
    <w:basedOn w:val="a1"/>
    <w:next w:val="Normalaftertitle"/>
    <w:rsid w:val="00650425"/>
    <w:pPr>
      <w:keepNext/>
      <w:keepLines/>
      <w:widowControl/>
      <w:tabs>
        <w:tab w:val="left" w:pos="794"/>
        <w:tab w:val="left" w:pos="1191"/>
        <w:tab w:val="left" w:pos="1588"/>
        <w:tab w:val="left" w:pos="1985"/>
      </w:tabs>
      <w:wordWrap/>
      <w:overflowPunct w:val="0"/>
      <w:adjustRightInd w:val="0"/>
      <w:spacing w:before="240" w:after="280"/>
      <w:jc w:val="center"/>
    </w:pPr>
    <w:rPr>
      <w:rFonts w:ascii="Times New Roman" w:eastAsia="MS Mincho" w:hAnsi="Times New Roman" w:cs="Times New Roman"/>
      <w:b/>
      <w:kern w:val="0"/>
      <w:sz w:val="28"/>
      <w:szCs w:val="20"/>
      <w:lang w:val="en-GB" w:eastAsia="en-US"/>
    </w:rPr>
  </w:style>
  <w:style w:type="paragraph" w:customStyle="1" w:styleId="Recdate">
    <w:name w:val="Rec_date"/>
    <w:basedOn w:val="a1"/>
    <w:next w:val="Normalaftertitle"/>
    <w:rsid w:val="00650425"/>
    <w:pPr>
      <w:keepNext/>
      <w:keepLines/>
      <w:widowControl/>
      <w:wordWrap/>
      <w:overflowPunct w:val="0"/>
      <w:adjustRightInd w:val="0"/>
      <w:spacing w:before="136"/>
      <w:jc w:val="right"/>
    </w:pPr>
    <w:rPr>
      <w:rFonts w:ascii="Times New Roman" w:eastAsia="MS Mincho" w:hAnsi="Times New Roman" w:cs="Times New Roman"/>
      <w:i/>
      <w:kern w:val="0"/>
      <w:sz w:val="22"/>
      <w:szCs w:val="20"/>
      <w:lang w:val="en-GB" w:eastAsia="en-US"/>
    </w:rPr>
  </w:style>
  <w:style w:type="paragraph" w:customStyle="1" w:styleId="Questiondate">
    <w:name w:val="Question_date"/>
    <w:basedOn w:val="Recdate"/>
    <w:next w:val="Normalaftertitle"/>
    <w:rsid w:val="00650425"/>
  </w:style>
  <w:style w:type="paragraph" w:customStyle="1" w:styleId="Questiontitle">
    <w:name w:val="Question_title"/>
    <w:basedOn w:val="Rectitle"/>
    <w:next w:val="Questionref"/>
    <w:rsid w:val="00650425"/>
    <w:pPr>
      <w:spacing w:before="240"/>
    </w:pPr>
    <w:rPr>
      <w:rFonts w:ascii="Times New Roman Bold" w:hAnsi="Times New Roman Bold"/>
      <w:sz w:val="24"/>
    </w:rPr>
  </w:style>
  <w:style w:type="paragraph" w:customStyle="1" w:styleId="QuestionNo">
    <w:name w:val="Question_No"/>
    <w:basedOn w:val="RecNo"/>
    <w:next w:val="Questiontitle"/>
    <w:rsid w:val="00650425"/>
    <w:rPr>
      <w:rFonts w:ascii="Times New Roman Bold" w:hAnsi="Times New Roman Bold"/>
      <w:sz w:val="20"/>
    </w:rPr>
  </w:style>
  <w:style w:type="paragraph" w:customStyle="1" w:styleId="Questionref">
    <w:name w:val="Question_ref"/>
    <w:basedOn w:val="Recref"/>
    <w:next w:val="Questiondate"/>
    <w:rsid w:val="00650425"/>
  </w:style>
  <w:style w:type="paragraph" w:customStyle="1" w:styleId="Recref">
    <w:name w:val="Rec_ref"/>
    <w:basedOn w:val="a1"/>
    <w:next w:val="1"/>
    <w:rsid w:val="00650425"/>
    <w:pPr>
      <w:widowControl/>
      <w:wordWrap/>
      <w:overflowPunct w:val="0"/>
      <w:adjustRightInd w:val="0"/>
      <w:spacing w:before="136"/>
      <w:jc w:val="center"/>
    </w:pPr>
    <w:rPr>
      <w:rFonts w:ascii="Times New Roman" w:eastAsia="MS Mincho" w:hAnsi="Times New Roman" w:cs="Times New Roman"/>
      <w:i/>
      <w:kern w:val="0"/>
      <w:szCs w:val="20"/>
      <w:lang w:val="en-GB" w:eastAsia="en-US"/>
    </w:rPr>
  </w:style>
  <w:style w:type="paragraph" w:customStyle="1" w:styleId="Repdate">
    <w:name w:val="Rep_date"/>
    <w:basedOn w:val="Recdate"/>
    <w:next w:val="Normalaftertitle"/>
    <w:rsid w:val="00650425"/>
  </w:style>
  <w:style w:type="paragraph" w:customStyle="1" w:styleId="Reptitle">
    <w:name w:val="Rep_title"/>
    <w:basedOn w:val="Rectitle"/>
    <w:next w:val="Repref"/>
    <w:rsid w:val="00650425"/>
    <w:pPr>
      <w:spacing w:before="240"/>
    </w:pPr>
    <w:rPr>
      <w:rFonts w:ascii="Times New Roman Bold" w:hAnsi="Times New Roman Bold"/>
      <w:sz w:val="24"/>
    </w:rPr>
  </w:style>
  <w:style w:type="paragraph" w:customStyle="1" w:styleId="RepNo">
    <w:name w:val="Rep_No"/>
    <w:basedOn w:val="RecNo"/>
    <w:next w:val="Reptitle"/>
    <w:rsid w:val="00650425"/>
    <w:rPr>
      <w:rFonts w:ascii="Times New Roman Bold" w:hAnsi="Times New Roman Bold"/>
      <w:sz w:val="20"/>
    </w:rPr>
  </w:style>
  <w:style w:type="paragraph" w:customStyle="1" w:styleId="Repref">
    <w:name w:val="Rep_ref"/>
    <w:basedOn w:val="Recref"/>
    <w:next w:val="Repdate"/>
    <w:rsid w:val="00650425"/>
  </w:style>
  <w:style w:type="paragraph" w:customStyle="1" w:styleId="Resdate">
    <w:name w:val="Res_date"/>
    <w:basedOn w:val="Recdate"/>
    <w:next w:val="Normalaftertitle"/>
    <w:rsid w:val="00650425"/>
  </w:style>
  <w:style w:type="paragraph" w:customStyle="1" w:styleId="Restitle">
    <w:name w:val="Res_title"/>
    <w:basedOn w:val="Rectitle"/>
    <w:next w:val="Resref"/>
    <w:rsid w:val="00650425"/>
    <w:pPr>
      <w:spacing w:before="240"/>
    </w:pPr>
    <w:rPr>
      <w:rFonts w:ascii="Times New Roman Bold" w:hAnsi="Times New Roman Bold"/>
      <w:sz w:val="24"/>
    </w:rPr>
  </w:style>
  <w:style w:type="paragraph" w:customStyle="1" w:styleId="ResNo">
    <w:name w:val="Res_No"/>
    <w:basedOn w:val="RecNo"/>
    <w:next w:val="Restitle"/>
    <w:rsid w:val="00650425"/>
    <w:rPr>
      <w:rFonts w:ascii="Times New Roman Bold" w:hAnsi="Times New Roman Bold"/>
      <w:sz w:val="20"/>
    </w:rPr>
  </w:style>
  <w:style w:type="paragraph" w:customStyle="1" w:styleId="Resref">
    <w:name w:val="Res_ref"/>
    <w:basedOn w:val="Recref"/>
    <w:next w:val="Resdate"/>
    <w:rsid w:val="00650425"/>
  </w:style>
  <w:style w:type="paragraph" w:customStyle="1" w:styleId="Section1">
    <w:name w:val="Section_1"/>
    <w:basedOn w:val="a1"/>
    <w:next w:val="a1"/>
    <w:rsid w:val="00650425"/>
    <w:pPr>
      <w:widowControl/>
      <w:wordWrap/>
      <w:overflowPunct w:val="0"/>
      <w:adjustRightInd w:val="0"/>
      <w:spacing w:before="624"/>
      <w:jc w:val="center"/>
    </w:pPr>
    <w:rPr>
      <w:rFonts w:ascii="Times New Roman" w:eastAsia="MS Mincho" w:hAnsi="Times New Roman" w:cs="Times New Roman"/>
      <w:b/>
      <w:kern w:val="0"/>
      <w:szCs w:val="20"/>
      <w:lang w:val="en-GB" w:eastAsia="en-US"/>
    </w:rPr>
  </w:style>
  <w:style w:type="paragraph" w:customStyle="1" w:styleId="Section2">
    <w:name w:val="Section_2"/>
    <w:basedOn w:val="a1"/>
    <w:next w:val="a1"/>
    <w:rsid w:val="00650425"/>
    <w:pPr>
      <w:widowControl/>
      <w:wordWrap/>
      <w:overflowPunct w:val="0"/>
      <w:adjustRightInd w:val="0"/>
      <w:spacing w:before="240"/>
      <w:jc w:val="center"/>
    </w:pPr>
    <w:rPr>
      <w:rFonts w:ascii="Times New Roman" w:eastAsia="MS Mincho" w:hAnsi="Times New Roman" w:cs="Times New Roman"/>
      <w:i/>
      <w:kern w:val="0"/>
      <w:szCs w:val="20"/>
      <w:lang w:val="en-GB" w:eastAsia="en-US"/>
    </w:rPr>
  </w:style>
  <w:style w:type="paragraph" w:customStyle="1" w:styleId="Sectiontitle0">
    <w:name w:val="Section_title"/>
    <w:basedOn w:val="a1"/>
    <w:rsid w:val="00650425"/>
    <w:pPr>
      <w:widowControl/>
      <w:wordWrap/>
      <w:overflowPunct w:val="0"/>
      <w:adjustRightInd w:val="0"/>
      <w:spacing w:before="136"/>
      <w:ind w:left="1418"/>
      <w:jc w:val="left"/>
    </w:pPr>
    <w:rPr>
      <w:rFonts w:ascii="Arial" w:eastAsia="MS Mincho" w:hAnsi="Arial" w:cs="Times New Roman"/>
      <w:kern w:val="0"/>
      <w:sz w:val="32"/>
      <w:szCs w:val="20"/>
      <w:lang w:eastAsia="en-US"/>
    </w:rPr>
  </w:style>
  <w:style w:type="paragraph" w:customStyle="1" w:styleId="SectionNo">
    <w:name w:val="Section_No"/>
    <w:basedOn w:val="a1"/>
    <w:next w:val="Sectiontitle0"/>
    <w:rsid w:val="00650425"/>
    <w:pPr>
      <w:keepNext/>
      <w:keepLines/>
      <w:widowControl/>
      <w:tabs>
        <w:tab w:val="left" w:pos="794"/>
        <w:tab w:val="left" w:pos="1191"/>
        <w:tab w:val="left" w:pos="1588"/>
        <w:tab w:val="left" w:pos="1985"/>
      </w:tabs>
      <w:wordWrap/>
      <w:overflowPunct w:val="0"/>
      <w:adjustRightInd w:val="0"/>
      <w:spacing w:before="480" w:after="80"/>
      <w:jc w:val="center"/>
    </w:pPr>
    <w:rPr>
      <w:rFonts w:ascii="Times New Roman" w:eastAsia="MS Mincho" w:hAnsi="Times New Roman" w:cs="Times New Roman"/>
      <w:caps/>
      <w:kern w:val="0"/>
      <w:sz w:val="24"/>
      <w:szCs w:val="20"/>
      <w:lang w:val="en-GB" w:eastAsia="en-US"/>
    </w:rPr>
  </w:style>
  <w:style w:type="paragraph" w:customStyle="1" w:styleId="Source">
    <w:name w:val="Source"/>
    <w:basedOn w:val="a1"/>
    <w:next w:val="Normalaftertitle"/>
    <w:rsid w:val="00650425"/>
    <w:pPr>
      <w:widowControl/>
      <w:tabs>
        <w:tab w:val="left" w:pos="794"/>
        <w:tab w:val="left" w:pos="1191"/>
        <w:tab w:val="left" w:pos="1588"/>
        <w:tab w:val="left" w:pos="1985"/>
      </w:tabs>
      <w:wordWrap/>
      <w:overflowPunct w:val="0"/>
      <w:adjustRightInd w:val="0"/>
      <w:spacing w:before="840" w:after="200"/>
      <w:jc w:val="center"/>
    </w:pPr>
    <w:rPr>
      <w:rFonts w:ascii="Times New Roman" w:eastAsia="MS Mincho" w:hAnsi="Times New Roman" w:cs="Times New Roman"/>
      <w:b/>
      <w:kern w:val="0"/>
      <w:sz w:val="28"/>
      <w:szCs w:val="20"/>
      <w:lang w:val="en-GB" w:eastAsia="en-US"/>
    </w:rPr>
  </w:style>
  <w:style w:type="paragraph" w:customStyle="1" w:styleId="SpecialFooter">
    <w:name w:val="Special Footer"/>
    <w:basedOn w:val="ac"/>
    <w:rsid w:val="00650425"/>
    <w:pPr>
      <w:tabs>
        <w:tab w:val="clear" w:pos="4320"/>
        <w:tab w:val="clear" w:pos="8640"/>
        <w:tab w:val="left" w:pos="567"/>
        <w:tab w:val="left" w:pos="907"/>
        <w:tab w:val="left" w:pos="1134"/>
        <w:tab w:val="left" w:pos="1701"/>
        <w:tab w:val="left" w:pos="2268"/>
        <w:tab w:val="left" w:pos="2835"/>
        <w:tab w:val="right" w:pos="8789"/>
        <w:tab w:val="right" w:pos="9725"/>
      </w:tabs>
      <w:spacing w:before="136"/>
      <w:textAlignment w:val="auto"/>
    </w:pPr>
    <w:rPr>
      <w:b/>
      <w:caps/>
      <w:lang w:val="en-GB"/>
    </w:rPr>
  </w:style>
  <w:style w:type="paragraph" w:customStyle="1" w:styleId="Tablehead">
    <w:name w:val="Table_head"/>
    <w:basedOn w:val="a1"/>
    <w:rsid w:val="00650425"/>
    <w:pPr>
      <w:widowControl/>
      <w:tabs>
        <w:tab w:val="left" w:pos="794"/>
        <w:tab w:val="left" w:pos="1191"/>
        <w:tab w:val="left" w:pos="1588"/>
        <w:tab w:val="left" w:pos="1985"/>
      </w:tabs>
      <w:wordWrap/>
      <w:overflowPunct w:val="0"/>
      <w:adjustRightInd w:val="0"/>
      <w:spacing w:before="136"/>
    </w:pPr>
    <w:rPr>
      <w:rFonts w:ascii="Times New Roman" w:eastAsia="MS Mincho" w:hAnsi="Times New Roman" w:cs="Times New Roman"/>
      <w:kern w:val="0"/>
      <w:szCs w:val="20"/>
      <w:lang w:val="en-GB" w:eastAsia="en-US"/>
    </w:rPr>
  </w:style>
  <w:style w:type="paragraph" w:customStyle="1" w:styleId="TableNoTitle">
    <w:name w:val="Table_NoTitle"/>
    <w:basedOn w:val="a1"/>
    <w:next w:val="Tablehead"/>
    <w:rsid w:val="00650425"/>
    <w:pPr>
      <w:keepNext/>
      <w:keepLines/>
      <w:widowControl/>
      <w:tabs>
        <w:tab w:val="left" w:pos="794"/>
        <w:tab w:val="left" w:pos="1191"/>
        <w:tab w:val="left" w:pos="1588"/>
        <w:tab w:val="left" w:pos="1985"/>
      </w:tabs>
      <w:wordWrap/>
      <w:overflowPunct w:val="0"/>
      <w:adjustRightInd w:val="0"/>
      <w:spacing w:before="360" w:after="120"/>
      <w:jc w:val="center"/>
    </w:pPr>
    <w:rPr>
      <w:rFonts w:ascii="Times New Roman" w:eastAsia="MS Mincho" w:hAnsi="Times New Roman" w:cs="Times New Roman"/>
      <w:b/>
      <w:kern w:val="0"/>
      <w:szCs w:val="20"/>
      <w:lang w:val="en-GB" w:eastAsia="en-US"/>
    </w:rPr>
  </w:style>
  <w:style w:type="paragraph" w:customStyle="1" w:styleId="Title2">
    <w:name w:val="Title 2"/>
    <w:basedOn w:val="Title1"/>
    <w:next w:val="Title3"/>
    <w:rsid w:val="00650425"/>
  </w:style>
  <w:style w:type="paragraph" w:customStyle="1" w:styleId="Title1">
    <w:name w:val="Title 1"/>
    <w:basedOn w:val="Source"/>
    <w:next w:val="Title2"/>
    <w:rsid w:val="0065042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3">
    <w:name w:val="Title 3"/>
    <w:basedOn w:val="Title2"/>
    <w:next w:val="Title4"/>
    <w:rsid w:val="00650425"/>
    <w:rPr>
      <w:caps w:val="0"/>
    </w:rPr>
  </w:style>
  <w:style w:type="paragraph" w:customStyle="1" w:styleId="Title4">
    <w:name w:val="Title 4"/>
    <w:basedOn w:val="Title3"/>
    <w:next w:val="1"/>
    <w:rsid w:val="00650425"/>
    <w:rPr>
      <w:b/>
    </w:rPr>
  </w:style>
  <w:style w:type="paragraph" w:customStyle="1" w:styleId="Artheading">
    <w:name w:val="Art_heading"/>
    <w:basedOn w:val="a1"/>
    <w:next w:val="Normalaftertitle"/>
    <w:rsid w:val="00650425"/>
    <w:pPr>
      <w:widowControl/>
      <w:tabs>
        <w:tab w:val="left" w:pos="794"/>
        <w:tab w:val="left" w:pos="1191"/>
        <w:tab w:val="left" w:pos="1588"/>
        <w:tab w:val="left" w:pos="1985"/>
      </w:tabs>
      <w:wordWrap/>
      <w:overflowPunct w:val="0"/>
      <w:adjustRightInd w:val="0"/>
      <w:spacing w:before="480"/>
      <w:jc w:val="center"/>
    </w:pPr>
    <w:rPr>
      <w:rFonts w:ascii="Times New Roman" w:eastAsia="MS Mincho" w:hAnsi="Times New Roman" w:cs="Times New Roman"/>
      <w:b/>
      <w:kern w:val="0"/>
      <w:sz w:val="28"/>
      <w:szCs w:val="20"/>
      <w:lang w:val="en-GB" w:eastAsia="en-US"/>
    </w:rPr>
  </w:style>
  <w:style w:type="paragraph" w:customStyle="1" w:styleId="Annexref0">
    <w:name w:val="Annex_ref"/>
    <w:basedOn w:val="a1"/>
    <w:next w:val="a1"/>
    <w:rsid w:val="00650425"/>
    <w:pPr>
      <w:widowControl/>
      <w:tabs>
        <w:tab w:val="left" w:pos="794"/>
        <w:tab w:val="left" w:pos="1191"/>
        <w:tab w:val="left" w:pos="1588"/>
        <w:tab w:val="left" w:pos="1985"/>
      </w:tabs>
      <w:wordWrap/>
      <w:overflowPunct w:val="0"/>
      <w:adjustRightInd w:val="0"/>
      <w:jc w:val="center"/>
    </w:pPr>
    <w:rPr>
      <w:rFonts w:ascii="Times New Roman" w:eastAsia="MS Mincho" w:hAnsi="Times New Roman" w:cs="Times New Roman"/>
      <w:kern w:val="0"/>
      <w:szCs w:val="20"/>
      <w:lang w:val="en-GB" w:eastAsia="en-US"/>
    </w:rPr>
  </w:style>
  <w:style w:type="paragraph" w:customStyle="1" w:styleId="Appendixref">
    <w:name w:val="Appendix_ref"/>
    <w:basedOn w:val="Annexref0"/>
    <w:next w:val="Normalaftertitle"/>
    <w:rsid w:val="00650425"/>
  </w:style>
  <w:style w:type="paragraph" w:customStyle="1" w:styleId="ASN1continue0">
    <w:name w:val="ASN.1_continue"/>
    <w:basedOn w:val="ASN1"/>
    <w:rsid w:val="0065042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rsid w:val="0065042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1"/>
    <w:rsid w:val="00650425"/>
    <w:pPr>
      <w:widowControl/>
      <w:tabs>
        <w:tab w:val="left" w:pos="1134"/>
        <w:tab w:val="left" w:pos="1418"/>
      </w:tabs>
      <w:wordWrap/>
      <w:overflowPunct w:val="0"/>
      <w:adjustRightInd w:val="0"/>
      <w:spacing w:before="200"/>
    </w:pPr>
    <w:rPr>
      <w:rFonts w:ascii="Arial" w:eastAsia="MS Mincho" w:hAnsi="Arial" w:cs="Times New Roman"/>
      <w:kern w:val="0"/>
      <w:szCs w:val="20"/>
      <w:lang w:val="en-GB" w:eastAsia="en-US"/>
    </w:rPr>
  </w:style>
  <w:style w:type="paragraph" w:customStyle="1" w:styleId="CouvrecNo">
    <w:name w:val="Couv_rec_No"/>
    <w:basedOn w:val="a1"/>
    <w:rsid w:val="00650425"/>
    <w:pPr>
      <w:widowControl/>
      <w:wordWrap/>
      <w:overflowPunct w:val="0"/>
      <w:adjustRightInd w:val="0"/>
      <w:spacing w:before="6"/>
      <w:ind w:left="1418"/>
    </w:pPr>
    <w:rPr>
      <w:rFonts w:ascii="Arial" w:eastAsia="MS Mincho" w:hAnsi="Arial" w:cs="Times New Roman"/>
      <w:kern w:val="0"/>
      <w:sz w:val="32"/>
      <w:szCs w:val="20"/>
      <w:lang w:val="en-GB" w:eastAsia="en-US"/>
    </w:rPr>
  </w:style>
  <w:style w:type="paragraph" w:customStyle="1" w:styleId="Couvrectitle0">
    <w:name w:val="Couv_rec_title"/>
    <w:basedOn w:val="a1"/>
    <w:rsid w:val="00650425"/>
    <w:pPr>
      <w:keepNext/>
      <w:keepLines/>
      <w:widowControl/>
      <w:wordWrap/>
      <w:overflowPunct w:val="0"/>
      <w:adjustRightInd w:val="0"/>
      <w:spacing w:before="240"/>
      <w:ind w:left="1418"/>
      <w:jc w:val="left"/>
    </w:pPr>
    <w:rPr>
      <w:rFonts w:ascii="Arial" w:eastAsia="MS Mincho" w:hAnsi="Arial" w:cs="Times New Roman"/>
      <w:b/>
      <w:kern w:val="0"/>
      <w:sz w:val="36"/>
      <w:szCs w:val="20"/>
      <w:lang w:val="en-GB" w:eastAsia="en-US"/>
    </w:rPr>
  </w:style>
  <w:style w:type="paragraph" w:customStyle="1" w:styleId="Indextitle0">
    <w:name w:val="Index_title"/>
    <w:basedOn w:val="a1"/>
    <w:rsid w:val="00650425"/>
    <w:pPr>
      <w:widowControl/>
      <w:tabs>
        <w:tab w:val="left" w:pos="794"/>
        <w:tab w:val="left" w:pos="1191"/>
        <w:tab w:val="left" w:pos="1588"/>
        <w:tab w:val="left" w:pos="1985"/>
      </w:tabs>
      <w:wordWrap/>
      <w:overflowPunct w:val="0"/>
      <w:adjustRightInd w:val="0"/>
      <w:spacing w:before="136" w:after="68"/>
      <w:jc w:val="center"/>
    </w:pPr>
    <w:rPr>
      <w:rFonts w:ascii="Times New Roman" w:eastAsia="MS Mincho" w:hAnsi="Times New Roman" w:cs="Times New Roman"/>
      <w:b/>
      <w:kern w:val="0"/>
      <w:sz w:val="24"/>
      <w:szCs w:val="20"/>
      <w:lang w:val="en-GB" w:eastAsia="en-US"/>
    </w:rPr>
  </w:style>
  <w:style w:type="paragraph" w:customStyle="1" w:styleId="Normalaftertitle0">
    <w:name w:val="Normal after title"/>
    <w:basedOn w:val="a1"/>
    <w:rsid w:val="00650425"/>
    <w:pPr>
      <w:widowControl/>
      <w:tabs>
        <w:tab w:val="left" w:pos="794"/>
        <w:tab w:val="left" w:pos="1191"/>
        <w:tab w:val="left" w:pos="1588"/>
        <w:tab w:val="left" w:pos="1985"/>
      </w:tabs>
      <w:wordWrap/>
      <w:overflowPunct w:val="0"/>
      <w:adjustRightInd w:val="0"/>
      <w:spacing w:before="480"/>
    </w:pPr>
    <w:rPr>
      <w:rFonts w:ascii="Times" w:eastAsia="MS Mincho" w:hAnsi="Times" w:cs="Times New Roman"/>
      <w:kern w:val="0"/>
      <w:szCs w:val="20"/>
      <w:lang w:eastAsia="en-US"/>
    </w:rPr>
  </w:style>
  <w:style w:type="paragraph" w:customStyle="1" w:styleId="Tablefin">
    <w:name w:val="Table_fin"/>
    <w:basedOn w:val="a1"/>
    <w:next w:val="a1"/>
    <w:rsid w:val="00650425"/>
    <w:pPr>
      <w:widowControl/>
      <w:wordWrap/>
      <w:overflowPunct w:val="0"/>
      <w:adjustRightInd w:val="0"/>
    </w:pPr>
    <w:rPr>
      <w:rFonts w:ascii="Times New Roman" w:eastAsia="MS Mincho" w:hAnsi="Times New Roman" w:cs="Times New Roman"/>
      <w:kern w:val="0"/>
      <w:sz w:val="12"/>
      <w:szCs w:val="20"/>
      <w:lang w:val="en-GB" w:eastAsia="en-US"/>
    </w:rPr>
  </w:style>
  <w:style w:type="character" w:styleId="aff2">
    <w:name w:val="footnote reference"/>
    <w:unhideWhenUsed/>
    <w:rsid w:val="00650425"/>
    <w:rPr>
      <w:rFonts w:ascii="Arial" w:eastAsia="SimSun" w:hAnsi="Arial" w:cs="Arial"/>
      <w:color w:val="0000FF"/>
      <w:kern w:val="2"/>
      <w:position w:val="6"/>
      <w:sz w:val="16"/>
      <w:szCs w:val="16"/>
      <w:lang w:val="en-US" w:eastAsia="zh-CN" w:bidi="ar-SA"/>
    </w:rPr>
  </w:style>
  <w:style w:type="character" w:customStyle="1" w:styleId="Heading4CharChar1">
    <w:name w:val="Heading 4 Char Char1"/>
    <w:aliases w:val="Heading 4 Char1 Char Char,Heading 4 Char Char Char Char"/>
    <w:rsid w:val="00650425"/>
    <w:rPr>
      <w:rFonts w:ascii="Arial" w:eastAsia="SimSun" w:hAnsi="Arial" w:cs="Arial"/>
      <w:b/>
      <w:bCs/>
      <w:color w:val="0000FF"/>
      <w:kern w:val="2"/>
      <w:lang w:val="en-GB" w:eastAsia="en-US" w:bidi="ar-SA"/>
    </w:rPr>
  </w:style>
  <w:style w:type="character" w:customStyle="1" w:styleId="BlancCharCharChar">
    <w:name w:val="Blanc Char Char Char"/>
    <w:rsid w:val="00650425"/>
    <w:rPr>
      <w:rFonts w:ascii="Arial" w:eastAsia="SimSun" w:hAnsi="Arial" w:cs="Arial"/>
      <w:b/>
      <w:bCs/>
      <w:color w:val="0000FF"/>
      <w:kern w:val="2"/>
      <w:sz w:val="8"/>
      <w:szCs w:val="8"/>
      <w:lang w:val="en-US" w:eastAsia="en-US" w:bidi="ar-SA"/>
    </w:rPr>
  </w:style>
  <w:style w:type="character" w:customStyle="1" w:styleId="NoteChar">
    <w:name w:val="Note Char"/>
    <w:rsid w:val="00650425"/>
    <w:rPr>
      <w:rFonts w:ascii="Arial" w:eastAsia="SimSun" w:hAnsi="Arial" w:cs="Arial"/>
      <w:color w:val="0000FF"/>
      <w:kern w:val="2"/>
      <w:sz w:val="18"/>
      <w:szCs w:val="18"/>
      <w:lang w:val="en-GB" w:eastAsia="en-US" w:bidi="ar-SA"/>
    </w:rPr>
  </w:style>
  <w:style w:type="character" w:customStyle="1" w:styleId="Note1CharCharCharCharCharCharChar">
    <w:name w:val="Note 1 Char Char Char Char Char Char Char"/>
    <w:basedOn w:val="NoteChar"/>
    <w:rsid w:val="00650425"/>
  </w:style>
  <w:style w:type="character" w:customStyle="1" w:styleId="FigureChar">
    <w:name w:val="Figure_# Char"/>
    <w:rsid w:val="00650425"/>
    <w:rPr>
      <w:rFonts w:ascii="Arial" w:eastAsia="SimSun" w:hAnsi="Arial" w:cs="Arial"/>
      <w:color w:val="0000FF"/>
      <w:kern w:val="2"/>
      <w:lang w:val="en-US" w:eastAsia="en-US" w:bidi="ar-SA"/>
    </w:rPr>
  </w:style>
  <w:style w:type="character" w:customStyle="1" w:styleId="CourierTextChar">
    <w:name w:val="Courier Text Char"/>
    <w:rsid w:val="00650425"/>
    <w:rPr>
      <w:rFonts w:ascii="Courier" w:eastAsia="SimSun" w:hAnsi="Courier" w:cs="Courier" w:hint="default"/>
      <w:color w:val="0000FF"/>
      <w:kern w:val="2"/>
      <w:sz w:val="22"/>
      <w:szCs w:val="22"/>
      <w:lang w:val="en-GB" w:eastAsia="en-US" w:bidi="ar-SA"/>
    </w:rPr>
  </w:style>
  <w:style w:type="character" w:customStyle="1" w:styleId="TableTitleCharCharChar1">
    <w:name w:val="Table_Title Char Char Char1"/>
    <w:rsid w:val="00650425"/>
    <w:rPr>
      <w:rFonts w:ascii="Arial" w:eastAsia="SimSun" w:hAnsi="Arial" w:cs="Arial"/>
      <w:b/>
      <w:bCs/>
      <w:color w:val="0000FF"/>
      <w:kern w:val="2"/>
      <w:lang w:val="en-GB" w:eastAsia="en-US" w:bidi="ar-SA"/>
    </w:rPr>
  </w:style>
  <w:style w:type="character" w:customStyle="1" w:styleId="TableTitleCharCharChar">
    <w:name w:val="Table_Title Char Char Char"/>
    <w:rsid w:val="00650425"/>
    <w:rPr>
      <w:rFonts w:ascii="Arial" w:eastAsia="SimSun" w:hAnsi="Arial" w:cs="Arial"/>
      <w:b/>
      <w:bCs/>
      <w:color w:val="0000FF"/>
      <w:kern w:val="2"/>
      <w:lang w:val="en-GB" w:eastAsia="en-US" w:bidi="ar-SA"/>
    </w:rPr>
  </w:style>
  <w:style w:type="character" w:customStyle="1" w:styleId="Annex1Char">
    <w:name w:val="Annex 1 Char"/>
    <w:rsid w:val="00650425"/>
    <w:rPr>
      <w:rFonts w:ascii="Arial" w:eastAsia="SimSun" w:hAnsi="Arial" w:cs="Arial"/>
      <w:b/>
      <w:bCs/>
      <w:color w:val="0000FF"/>
      <w:kern w:val="2"/>
      <w:sz w:val="24"/>
      <w:szCs w:val="24"/>
      <w:lang w:val="en-GB" w:eastAsia="en-US" w:bidi="ar-SA"/>
    </w:rPr>
  </w:style>
  <w:style w:type="character" w:customStyle="1" w:styleId="Heading1Char">
    <w:name w:val="Heading 1 Char"/>
    <w:rsid w:val="00650425"/>
    <w:rPr>
      <w:rFonts w:ascii="Arial" w:eastAsia="SimSun" w:hAnsi="Arial" w:cs="Arial"/>
      <w:b/>
      <w:bCs/>
      <w:color w:val="0000FF"/>
      <w:kern w:val="2"/>
      <w:sz w:val="24"/>
      <w:szCs w:val="24"/>
      <w:lang w:val="en-GB" w:eastAsia="en-US" w:bidi="ar-SA"/>
    </w:rPr>
  </w:style>
  <w:style w:type="character" w:customStyle="1" w:styleId="Annex3Char">
    <w:name w:val="Annex 3 Char"/>
    <w:rsid w:val="00650425"/>
    <w:rPr>
      <w:rFonts w:ascii="Arial" w:eastAsia="SimSun" w:hAnsi="Arial" w:cs="Arial"/>
      <w:b/>
      <w:bCs/>
      <w:color w:val="0000FF"/>
      <w:kern w:val="2"/>
      <w:lang w:val="en-GB" w:eastAsia="en-US" w:bidi="ar-SA"/>
    </w:rPr>
  </w:style>
  <w:style w:type="character" w:customStyle="1" w:styleId="Heading1Char1">
    <w:name w:val="Heading 1 Char1"/>
    <w:rsid w:val="00650425"/>
    <w:rPr>
      <w:rFonts w:ascii="Arial" w:eastAsia="SimSun" w:hAnsi="Arial" w:cs="Arial"/>
      <w:b/>
      <w:bCs/>
      <w:color w:val="0000FF"/>
      <w:kern w:val="2"/>
      <w:sz w:val="24"/>
      <w:szCs w:val="24"/>
      <w:lang w:val="en-GB" w:eastAsia="en-US" w:bidi="ar-SA"/>
    </w:rPr>
  </w:style>
  <w:style w:type="character" w:customStyle="1" w:styleId="href">
    <w:name w:val="href"/>
    <w:rsid w:val="00650425"/>
    <w:rPr>
      <w:rFonts w:ascii="Arial" w:eastAsia="SimSun" w:hAnsi="Arial" w:cs="Arial"/>
      <w:color w:val="0000FF"/>
      <w:kern w:val="2"/>
      <w:lang w:val="fr-FR" w:eastAsia="zh-CN" w:bidi="ar-SA"/>
    </w:rPr>
  </w:style>
  <w:style w:type="character" w:customStyle="1" w:styleId="Head0">
    <w:name w:val="Head"/>
    <w:rsid w:val="00650425"/>
    <w:rPr>
      <w:rFonts w:ascii="Arial" w:eastAsia="SimSun" w:hAnsi="Arial" w:cs="Arial"/>
      <w:b/>
      <w:bCs w:val="0"/>
      <w:color w:val="0000FF"/>
      <w:kern w:val="2"/>
      <w:lang w:val="en-US" w:eastAsia="zh-CN" w:bidi="ar-SA"/>
    </w:rPr>
  </w:style>
  <w:style w:type="character" w:customStyle="1" w:styleId="NoteChar1">
    <w:name w:val="Note Char1"/>
    <w:rsid w:val="00650425"/>
    <w:rPr>
      <w:rFonts w:ascii="바탕" w:eastAsia="바탕" w:hAnsi="바탕" w:cs="Arial" w:hint="eastAsia"/>
      <w:color w:val="0000FF"/>
      <w:kern w:val="2"/>
      <w:sz w:val="18"/>
      <w:szCs w:val="18"/>
      <w:lang w:val="en-GB" w:eastAsia="en-US" w:bidi="ar-SA"/>
    </w:rPr>
  </w:style>
  <w:style w:type="character" w:customStyle="1" w:styleId="Note1CharCharCharCharCharCharChar1">
    <w:name w:val="Note 1 Char Char Char Char Char Char Char1"/>
    <w:basedOn w:val="NoteChar1"/>
    <w:rsid w:val="00650425"/>
  </w:style>
  <w:style w:type="character" w:customStyle="1" w:styleId="Note3Char">
    <w:name w:val="Note 3 Char"/>
    <w:basedOn w:val="Note1CharCharCharCharCharCharChar1"/>
    <w:rsid w:val="00650425"/>
  </w:style>
  <w:style w:type="paragraph" w:customStyle="1" w:styleId="SVCBulletslevel3CharChar">
    <w:name w:val="SVC Bullets level 3 Char Char"/>
    <w:basedOn w:val="a1"/>
    <w:link w:val="SVCBulletslevel3CharCharChar"/>
    <w:rsid w:val="00650425"/>
    <w:pPr>
      <w:widowControl/>
      <w:tabs>
        <w:tab w:val="left" w:pos="794"/>
        <w:tab w:val="left" w:pos="1191"/>
        <w:tab w:val="left" w:pos="1588"/>
        <w:tab w:val="left" w:pos="1985"/>
      </w:tabs>
      <w:wordWrap/>
      <w:overflowPunct w:val="0"/>
      <w:adjustRightInd w:val="0"/>
      <w:spacing w:before="136"/>
    </w:pPr>
    <w:rPr>
      <w:rFonts w:ascii="Arial" w:eastAsia="SimSun" w:hAnsi="Arial" w:cs="Arial"/>
      <w:color w:val="0000FF"/>
      <w:szCs w:val="20"/>
      <w:lang w:val="en-GB" w:eastAsia="en-US"/>
    </w:rPr>
  </w:style>
  <w:style w:type="character" w:customStyle="1" w:styleId="SVCBulletslevel3CharCharChar">
    <w:name w:val="SVC Bullets level 3 Char Char Char"/>
    <w:link w:val="SVCBulletslevel3CharChar"/>
    <w:locked/>
    <w:rsid w:val="00650425"/>
    <w:rPr>
      <w:rFonts w:ascii="Arial" w:eastAsia="SimSun" w:hAnsi="Arial" w:cs="Arial"/>
      <w:color w:val="0000FF"/>
      <w:szCs w:val="20"/>
      <w:lang w:val="en-GB" w:eastAsia="en-US"/>
    </w:rPr>
  </w:style>
  <w:style w:type="character" w:customStyle="1" w:styleId="SVCBulletslevel4CharChar">
    <w:name w:val="SVC Bullets level 4 Char Char"/>
    <w:link w:val="SVCBulletslevel4Char"/>
    <w:locked/>
    <w:rsid w:val="00650425"/>
    <w:rPr>
      <w:rFonts w:ascii="Arial" w:eastAsia="Times New Roman" w:hAnsi="Arial" w:cs="Arial"/>
      <w:color w:val="0000FF"/>
      <w:szCs w:val="20"/>
      <w:lang w:val="en-GB" w:eastAsia="en-US"/>
    </w:rPr>
  </w:style>
  <w:style w:type="character" w:customStyle="1" w:styleId="FigureChar2">
    <w:name w:val="Figure_# Char2"/>
    <w:rsid w:val="00650425"/>
    <w:rPr>
      <w:rFonts w:ascii="Arial" w:eastAsia="SimSun" w:hAnsi="Arial" w:cs="Arial"/>
      <w:color w:val="0000FF"/>
      <w:kern w:val="2"/>
      <w:lang w:val="en-US" w:eastAsia="en-US" w:bidi="ar-SA"/>
    </w:rPr>
  </w:style>
  <w:style w:type="character" w:customStyle="1" w:styleId="AVCEquationlevel1Char1">
    <w:name w:val="AVC Equation level 1 Char1"/>
    <w:rsid w:val="00650425"/>
    <w:rPr>
      <w:rFonts w:ascii="Arial" w:eastAsia="SimSun" w:hAnsi="Arial" w:cs="Arial"/>
      <w:color w:val="0000FF"/>
      <w:kern w:val="2"/>
      <w:sz w:val="22"/>
      <w:szCs w:val="22"/>
      <w:lang w:val="en-GB" w:eastAsia="en-US" w:bidi="ar-SA"/>
    </w:rPr>
  </w:style>
  <w:style w:type="character" w:customStyle="1" w:styleId="AVCNumberinglevel2Char">
    <w:name w:val="AVC Numbering level 2 Char"/>
    <w:rsid w:val="00650425"/>
  </w:style>
  <w:style w:type="character" w:customStyle="1" w:styleId="EquationChar1">
    <w:name w:val="Equation Char1"/>
    <w:rsid w:val="00650425"/>
    <w:rPr>
      <w:rFonts w:ascii="Arial" w:eastAsia="SimSun" w:hAnsi="Arial" w:cs="Arial"/>
      <w:color w:val="0000FF"/>
      <w:kern w:val="2"/>
      <w:sz w:val="22"/>
      <w:szCs w:val="22"/>
      <w:lang w:val="en-GB" w:eastAsia="en-US" w:bidi="ar-SA"/>
    </w:rPr>
  </w:style>
  <w:style w:type="character" w:customStyle="1" w:styleId="AVCEquationlevel1Char2">
    <w:name w:val="AVC Equation level 1 Char2"/>
    <w:basedOn w:val="EquationChar1"/>
    <w:locked/>
    <w:rsid w:val="00650425"/>
  </w:style>
  <w:style w:type="character" w:customStyle="1" w:styleId="AVCEquationlevel2Char">
    <w:name w:val="AVC Equation level 2 Char"/>
    <w:rsid w:val="00650425"/>
    <w:rPr>
      <w:rFonts w:ascii="Arial" w:eastAsia="SimSun" w:hAnsi="Arial" w:cs="Arial"/>
      <w:color w:val="0000FF"/>
      <w:kern w:val="2"/>
      <w:sz w:val="22"/>
      <w:szCs w:val="22"/>
      <w:lang w:val="en-GB" w:eastAsia="en-US" w:bidi="ar-SA"/>
    </w:rPr>
  </w:style>
  <w:style w:type="character" w:customStyle="1" w:styleId="FigureChar1">
    <w:name w:val="Figure_# Char1"/>
    <w:rsid w:val="00650425"/>
    <w:rPr>
      <w:rFonts w:ascii="Arial" w:eastAsia="SimSun" w:hAnsi="Arial" w:cs="Arial"/>
      <w:color w:val="0000FF"/>
      <w:kern w:val="2"/>
      <w:lang w:val="en-US" w:eastAsia="en-US" w:bidi="ar-SA"/>
    </w:rPr>
  </w:style>
  <w:style w:type="character" w:customStyle="1" w:styleId="SVCBulletslevel2CharCharCharCharChar">
    <w:name w:val="SVC Bullets level 2 Char Char Char Char Char"/>
    <w:basedOn w:val="SVCBulletslevel1CharCharCharChar"/>
    <w:rsid w:val="00650425"/>
  </w:style>
  <w:style w:type="character" w:customStyle="1" w:styleId="AVCBulletlevel1CharCharCharChar">
    <w:name w:val="AVC Bullet level 1 Char Char Char Char"/>
    <w:rsid w:val="00650425"/>
    <w:rPr>
      <w:rFonts w:ascii="Arial" w:eastAsia="SimSun" w:hAnsi="Arial" w:cs="Arial"/>
      <w:color w:val="0000FF"/>
      <w:kern w:val="2"/>
      <w:lang w:val="en-GB" w:eastAsia="en-US" w:bidi="ar-SA"/>
    </w:rPr>
  </w:style>
  <w:style w:type="paragraph" w:customStyle="1" w:styleId="AVCBulletlevel2CharChar">
    <w:name w:val="AVC Bullet level 2 Char Char"/>
    <w:basedOn w:val="a1"/>
    <w:link w:val="AVCBulletlevel2CharCharChar"/>
    <w:rsid w:val="00650425"/>
    <w:pPr>
      <w:widowControl/>
      <w:tabs>
        <w:tab w:val="left" w:pos="794"/>
        <w:tab w:val="left" w:pos="1191"/>
        <w:tab w:val="left" w:pos="1588"/>
        <w:tab w:val="left" w:pos="1985"/>
      </w:tabs>
      <w:wordWrap/>
      <w:overflowPunct w:val="0"/>
      <w:adjustRightInd w:val="0"/>
      <w:spacing w:before="136"/>
    </w:pPr>
    <w:rPr>
      <w:rFonts w:ascii="Times New Roman" w:eastAsia="MS Mincho" w:hAnsi="Times New Roman" w:cs="Times New Roman"/>
      <w:kern w:val="0"/>
      <w:szCs w:val="20"/>
      <w:lang w:val="en-GB" w:eastAsia="en-US"/>
    </w:rPr>
  </w:style>
  <w:style w:type="character" w:customStyle="1" w:styleId="AVCBulletlevel2CharCharChar">
    <w:name w:val="AVC Bullet level 2 Char Char Char"/>
    <w:basedOn w:val="AVCBulletlevel1CharCharChar"/>
    <w:link w:val="AVCBulletlevel2CharChar"/>
    <w:locked/>
    <w:rsid w:val="00650425"/>
    <w:rPr>
      <w:rFonts w:ascii="Times New Roman" w:eastAsia="MS Mincho" w:hAnsi="Times New Roman" w:cs="Times New Roman"/>
      <w:kern w:val="0"/>
      <w:szCs w:val="20"/>
    </w:rPr>
  </w:style>
  <w:style w:type="character" w:customStyle="1" w:styleId="Appdef">
    <w:name w:val="App_def"/>
    <w:rsid w:val="00650425"/>
    <w:rPr>
      <w:rFonts w:ascii="Times New Roman" w:eastAsia="SimSun" w:hAnsi="Times New Roman" w:cs="Times New Roman" w:hint="default"/>
      <w:b/>
      <w:bCs w:val="0"/>
      <w:color w:val="0000FF"/>
      <w:kern w:val="2"/>
      <w:lang w:val="en-US" w:eastAsia="zh-CN" w:bidi="ar-SA"/>
    </w:rPr>
  </w:style>
  <w:style w:type="character" w:customStyle="1" w:styleId="Appref">
    <w:name w:val="App_ref"/>
    <w:basedOn w:val="a7"/>
    <w:rsid w:val="00650425"/>
    <w:rPr>
      <w:rFonts w:ascii="Arial" w:eastAsia="SimSun" w:hAnsi="Arial" w:cs="Arial"/>
      <w:color w:val="0000FF"/>
      <w:kern w:val="2"/>
      <w:lang w:val="en-US" w:eastAsia="zh-CN" w:bidi="ar-SA"/>
    </w:rPr>
  </w:style>
  <w:style w:type="character" w:customStyle="1" w:styleId="Artdef">
    <w:name w:val="Art_def"/>
    <w:rsid w:val="00650425"/>
    <w:rPr>
      <w:rFonts w:ascii="Times New Roman" w:eastAsia="SimSun" w:hAnsi="Times New Roman" w:cs="Times New Roman" w:hint="default"/>
      <w:b/>
      <w:bCs w:val="0"/>
      <w:color w:val="0000FF"/>
      <w:kern w:val="2"/>
      <w:lang w:val="en-US" w:eastAsia="zh-CN" w:bidi="ar-SA"/>
    </w:rPr>
  </w:style>
  <w:style w:type="character" w:customStyle="1" w:styleId="Artref">
    <w:name w:val="Art_ref"/>
    <w:basedOn w:val="a7"/>
    <w:rsid w:val="00650425"/>
    <w:rPr>
      <w:rFonts w:ascii="Arial" w:eastAsia="SimSun" w:hAnsi="Arial" w:cs="Arial"/>
      <w:color w:val="0000FF"/>
      <w:kern w:val="2"/>
      <w:lang w:val="en-US" w:eastAsia="zh-CN" w:bidi="ar-SA"/>
    </w:rPr>
  </w:style>
  <w:style w:type="character" w:customStyle="1" w:styleId="Resdef">
    <w:name w:val="Res_def"/>
    <w:rsid w:val="00650425"/>
    <w:rPr>
      <w:rFonts w:ascii="Times New Roman" w:eastAsia="SimSun" w:hAnsi="Times New Roman" w:cs="Times New Roman" w:hint="default"/>
      <w:b/>
      <w:bCs w:val="0"/>
      <w:color w:val="0000FF"/>
      <w:kern w:val="2"/>
      <w:lang w:val="en-US" w:eastAsia="zh-CN" w:bidi="ar-SA"/>
    </w:rPr>
  </w:style>
  <w:style w:type="character" w:customStyle="1" w:styleId="Tablefreq">
    <w:name w:val="Table_freq"/>
    <w:rsid w:val="00650425"/>
    <w:rPr>
      <w:rFonts w:ascii="Arial" w:eastAsia="SimSun" w:hAnsi="Arial" w:cs="Arial"/>
      <w:b/>
      <w:bCs w:val="0"/>
      <w:color w:val="auto"/>
      <w:kern w:val="2"/>
      <w:lang w:val="en-US" w:eastAsia="zh-CN" w:bidi="ar-SA"/>
    </w:rPr>
  </w:style>
  <w:style w:type="paragraph" w:customStyle="1" w:styleId="SVCIndentlevel2">
    <w:name w:val="SVC Indent level 2"/>
    <w:basedOn w:val="SVCIndentlevel1"/>
    <w:rsid w:val="00650425"/>
    <w:pPr>
      <w:ind w:left="800"/>
    </w:pPr>
  </w:style>
  <w:style w:type="paragraph" w:customStyle="1" w:styleId="SVCIndentlevel3">
    <w:name w:val="SVC Indent level 3"/>
    <w:basedOn w:val="SVCIndentlevel2"/>
    <w:rsid w:val="00650425"/>
    <w:pPr>
      <w:tabs>
        <w:tab w:val="clear" w:pos="792"/>
      </w:tabs>
      <w:ind w:left="1200"/>
    </w:pPr>
  </w:style>
  <w:style w:type="paragraph" w:customStyle="1" w:styleId="SVCIndentlevel4">
    <w:name w:val="SVC Indent level 4"/>
    <w:basedOn w:val="SVCIndentlevel3"/>
    <w:rsid w:val="00650425"/>
    <w:pPr>
      <w:tabs>
        <w:tab w:val="clear" w:pos="1195"/>
      </w:tabs>
      <w:ind w:left="1600"/>
    </w:pPr>
  </w:style>
  <w:style w:type="paragraph" w:customStyle="1" w:styleId="SVCIndentlevel5">
    <w:name w:val="SVC Indent level 5"/>
    <w:basedOn w:val="SVCIndentlevel4"/>
    <w:rsid w:val="00650425"/>
    <w:pPr>
      <w:tabs>
        <w:tab w:val="clear" w:pos="1584"/>
      </w:tabs>
      <w:ind w:left="2000"/>
    </w:pPr>
  </w:style>
  <w:style w:type="paragraph" w:customStyle="1" w:styleId="AVCNumberinglevel2">
    <w:name w:val="AVC Numbering level 2"/>
    <w:basedOn w:val="AVCNumberinglevel1"/>
    <w:rsid w:val="00650425"/>
    <w:pPr>
      <w:tabs>
        <w:tab w:val="left" w:pos="397"/>
      </w:tabs>
      <w:ind w:left="720" w:hanging="720"/>
    </w:pPr>
  </w:style>
  <w:style w:type="paragraph" w:customStyle="1" w:styleId="AVCNumberinglevel3">
    <w:name w:val="AVC Numbering level 3"/>
    <w:basedOn w:val="AVCNumberinglevel2"/>
    <w:rsid w:val="00650425"/>
    <w:pPr>
      <w:numPr>
        <w:numId w:val="0"/>
      </w:numPr>
      <w:tabs>
        <w:tab w:val="clear" w:pos="1191"/>
      </w:tabs>
    </w:pPr>
  </w:style>
  <w:style w:type="paragraph" w:customStyle="1" w:styleId="Style1">
    <w:name w:val="Style1"/>
    <w:basedOn w:val="a1"/>
    <w:rsid w:val="00650425"/>
    <w:pPr>
      <w:widowControl/>
      <w:tabs>
        <w:tab w:val="left" w:pos="792"/>
        <w:tab w:val="num" w:pos="851"/>
        <w:tab w:val="left" w:pos="1195"/>
        <w:tab w:val="left" w:pos="1588"/>
        <w:tab w:val="left" w:pos="1985"/>
        <w:tab w:val="left" w:pos="2376"/>
        <w:tab w:val="left" w:pos="2779"/>
      </w:tabs>
      <w:wordWrap/>
      <w:overflowPunct w:val="0"/>
      <w:adjustRightInd w:val="0"/>
      <w:spacing w:before="136"/>
      <w:ind w:left="2304" w:hanging="403"/>
    </w:pPr>
    <w:rPr>
      <w:rFonts w:ascii="Times New Roman" w:eastAsia="MS Mincho" w:hAnsi="Times New Roman" w:cs="Times New Roman"/>
      <w:kern w:val="0"/>
      <w:szCs w:val="20"/>
      <w:lang w:val="en-GB" w:eastAsia="en-US"/>
    </w:rPr>
  </w:style>
  <w:style w:type="paragraph" w:customStyle="1" w:styleId="SVCBulletslevel7">
    <w:name w:val="SVC Bullets level 7"/>
    <w:basedOn w:val="SVCBulletslevel6"/>
    <w:rsid w:val="00650425"/>
    <w:pPr>
      <w:numPr>
        <w:ilvl w:val="0"/>
        <w:numId w:val="0"/>
      </w:numPr>
      <w:tabs>
        <w:tab w:val="clear" w:pos="403"/>
        <w:tab w:val="clear" w:pos="792"/>
        <w:tab w:val="clear" w:pos="1195"/>
        <w:tab w:val="clear" w:pos="1584"/>
        <w:tab w:val="clear" w:pos="1987"/>
        <w:tab w:val="clear" w:pos="2376"/>
        <w:tab w:val="clear" w:pos="2779"/>
        <w:tab w:val="clear" w:pos="3168"/>
        <w:tab w:val="num" w:pos="360"/>
        <w:tab w:val="left" w:pos="794"/>
        <w:tab w:val="left" w:pos="1191"/>
        <w:tab w:val="left" w:pos="1588"/>
        <w:tab w:val="left" w:pos="1985"/>
        <w:tab w:val="left" w:pos="2381"/>
        <w:tab w:val="num" w:pos="2880"/>
        <w:tab w:val="num" w:pos="3600"/>
        <w:tab w:val="num" w:pos="4320"/>
        <w:tab w:val="num" w:pos="5112"/>
      </w:tabs>
      <w:overflowPunct w:val="0"/>
      <w:autoSpaceDE w:val="0"/>
      <w:autoSpaceDN w:val="0"/>
      <w:adjustRightInd w:val="0"/>
      <w:spacing w:before="136"/>
      <w:ind w:left="2772" w:hanging="391"/>
    </w:pPr>
  </w:style>
  <w:style w:type="paragraph" w:customStyle="1" w:styleId="SVCBulletslevel8">
    <w:name w:val="SVC Bullets level 8"/>
    <w:basedOn w:val="SVCBulletslevel7"/>
    <w:rsid w:val="00650425"/>
    <w:pPr>
      <w:ind w:left="3168"/>
    </w:pPr>
  </w:style>
  <w:style w:type="paragraph" w:customStyle="1" w:styleId="FigureTitle">
    <w:name w:val="Figure_Title"/>
    <w:basedOn w:val="TableTitle"/>
    <w:next w:val="a1"/>
    <w:rsid w:val="00650425"/>
    <w:pPr>
      <w:spacing w:after="720"/>
      <w:textAlignment w:val="auto"/>
    </w:pPr>
    <w:rPr>
      <w:bCs w:val="0"/>
      <w:lang w:eastAsia="zh-TW"/>
    </w:rPr>
  </w:style>
  <w:style w:type="paragraph" w:customStyle="1" w:styleId="Figurelegend0">
    <w:name w:val="Figure_legend"/>
    <w:basedOn w:val="Tablelegend0"/>
    <w:next w:val="a1"/>
    <w:rsid w:val="00650425"/>
  </w:style>
  <w:style w:type="paragraph" w:customStyle="1" w:styleId="AVCIndentlevel3">
    <w:name w:val="AVC Indent level 3"/>
    <w:basedOn w:val="AVCIndentlevel2"/>
    <w:rsid w:val="00650425"/>
    <w:pPr>
      <w:ind w:left="1191"/>
    </w:pPr>
  </w:style>
  <w:style w:type="numbering" w:customStyle="1" w:styleId="SVCNumbers">
    <w:name w:val="SVC Numbers"/>
    <w:rsid w:val="00650425"/>
    <w:pPr>
      <w:numPr>
        <w:numId w:val="18"/>
      </w:numPr>
    </w:pPr>
  </w:style>
  <w:style w:type="numbering" w:customStyle="1" w:styleId="AVCBullet">
    <w:name w:val="AVC Bullet"/>
    <w:rsid w:val="00650425"/>
    <w:pPr>
      <w:numPr>
        <w:numId w:val="19"/>
      </w:numPr>
    </w:pPr>
  </w:style>
  <w:style w:type="paragraph" w:styleId="aff3">
    <w:name w:val="Normal (Web)"/>
    <w:basedOn w:val="a1"/>
    <w:uiPriority w:val="99"/>
    <w:unhideWhenUsed/>
    <w:rsid w:val="00650425"/>
    <w:pPr>
      <w:widowControl/>
      <w:wordWrap/>
      <w:autoSpaceDE/>
      <w:autoSpaceDN/>
      <w:spacing w:before="100" w:beforeAutospacing="1" w:after="100" w:afterAutospacing="1"/>
      <w:jc w:val="left"/>
    </w:pPr>
    <w:rPr>
      <w:rFonts w:ascii="Times New Roman" w:eastAsia="Times New Roman" w:hAnsi="Times New Roman" w:cs="Times New Roman"/>
      <w:kern w:val="0"/>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17</Pages>
  <Words>7747</Words>
  <Characters>44163</Characters>
  <Application>Microsoft Office Word</Application>
  <DocSecurity>0</DocSecurity>
  <Lines>368</Lines>
  <Paragraphs>103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51807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15</cp:revision>
  <dcterms:created xsi:type="dcterms:W3CDTF">2013-10-16T01:21:00Z</dcterms:created>
  <dcterms:modified xsi:type="dcterms:W3CDTF">2013-10-16T05:41:00Z</dcterms:modified>
</cp:coreProperties>
</file>