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33" w:rsidRPr="004A52A3" w:rsidRDefault="00BC4033" w:rsidP="00BC4033">
      <w:pPr>
        <w:pStyle w:val="3H4"/>
        <w:numPr>
          <w:ilvl w:val="0"/>
          <w:numId w:val="0"/>
        </w:numPr>
      </w:pPr>
      <w:bookmarkStart w:id="0" w:name="_Toc331592172"/>
      <w:r>
        <w:rPr>
          <w:rFonts w:hint="eastAsia"/>
          <w:lang w:eastAsia="ko-KR"/>
        </w:rPr>
        <w:t xml:space="preserve">H.7.3.2.1.2 </w:t>
      </w:r>
      <w:r w:rsidRPr="004A52A3">
        <w:t>Video parameter set extension 2 syntax</w:t>
      </w:r>
    </w:p>
    <w:p w:rsidR="00BC4033" w:rsidRPr="000A6427" w:rsidRDefault="00BC4033" w:rsidP="00BC4033">
      <w:pPr>
        <w:rPr>
          <w:b/>
        </w:rPr>
      </w:pP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>vps_extension2( 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  <w:t>while( !</w:t>
            </w:r>
            <w:proofErr w:type="spellStart"/>
            <w:r w:rsidRPr="004A52A3">
              <w:t>byte_aligned</w:t>
            </w:r>
            <w:proofErr w:type="spellEnd"/>
            <w:r w:rsidRPr="004A52A3">
              <w:t>( ) )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vps_extension_byte_alignment_reserved_one_bit</w:t>
            </w:r>
            <w:proofErr w:type="spellEnd"/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/>
              </w:rPr>
            </w:pP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&lt;= vps_max_layers_minus1; </w:t>
            </w:r>
            <w:proofErr w:type="spellStart"/>
            <w:r w:rsidRPr="004A52A3">
              <w:t>i</w:t>
            </w:r>
            <w:proofErr w:type="spellEnd"/>
            <w:r w:rsidRPr="004A52A3">
              <w:t>++ 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 = </w:t>
            </w:r>
            <w:proofErr w:type="spellStart"/>
            <w:r w:rsidRPr="004A52A3">
              <w:t>layer_id_in_nuh</w:t>
            </w:r>
            <w:proofErr w:type="spellEnd"/>
            <w:r w:rsidRPr="004A52A3">
              <w:t>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t>if</w:t>
            </w:r>
            <w:proofErr w:type="gramEnd"/>
            <w:r w:rsidRPr="004A52A3">
              <w:t xml:space="preserve"> ( </w:t>
            </w:r>
            <w:proofErr w:type="spellStart"/>
            <w:r w:rsidRPr="004A52A3">
              <w:t>layerId</w:t>
            </w:r>
            <w:proofErr w:type="spellEnd"/>
            <w:r w:rsidRPr="004A52A3">
              <w:t> ! = 0 )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 w:rsidRPr="00B22308">
              <w:rPr>
                <w:b/>
              </w:rPr>
              <w:t>cp_present_flag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 ( !</w:t>
            </w:r>
            <w:proofErr w:type="spellStart"/>
            <w:r w:rsidRPr="004A52A3">
              <w:t>VpsDepthFlag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iv_mv_pred_flag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iv_res_pred_flag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depth_refinement_flag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view_synthesis_pred_flag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/>
                <w:bCs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  <w:t>} else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vps_depth_modes_flag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lim_qt_pred_flag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if( </w:t>
            </w:r>
            <w:proofErr w:type="spellStart"/>
            <w:r w:rsidRPr="004A52A3">
              <w:t>vps_depth_modes_flag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  <w:r>
              <w:t> )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  <w:r w:rsidRPr="004A52A3">
              <w:t xml:space="preserve"> 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for ( j = 0; j &lt; </w:t>
            </w:r>
            <w:proofErr w:type="spellStart"/>
            <w:r w:rsidRPr="004A52A3"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 ; j++) {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dlt_depth_value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][ j ]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0A6427" w:rsidRPr="004A52A3" w:rsidTr="00A120E6">
        <w:trPr>
          <w:cantSplit/>
          <w:trHeight w:val="204"/>
          <w:ins w:id="1" w:author="Samsung" w:date="2013-10-14T17:07:00Z"/>
        </w:trPr>
        <w:tc>
          <w:tcPr>
            <w:tcW w:w="7920" w:type="dxa"/>
          </w:tcPr>
          <w:p w:rsidR="000A6427" w:rsidRPr="004A52A3" w:rsidRDefault="000A6427" w:rsidP="000A6427">
            <w:pPr>
              <w:pStyle w:val="3Table"/>
              <w:ind w:firstLineChars="450" w:firstLine="900"/>
              <w:rPr>
                <w:ins w:id="2" w:author="Samsung" w:date="2013-10-14T17:07:00Z"/>
              </w:rPr>
            </w:pPr>
            <w:proofErr w:type="spellStart"/>
            <w:ins w:id="3" w:author="Samsung" w:date="2013-10-14T17:08:00Z">
              <w:r w:rsidRPr="000A6427">
                <w:rPr>
                  <w:rFonts w:hint="eastAsia"/>
                  <w:b/>
                </w:rPr>
                <w:t>vps</w:t>
              </w:r>
            </w:ins>
            <w:ins w:id="4" w:author="Samsung" w:date="2013-10-14T17:07:00Z">
              <w:r w:rsidRPr="000A6427">
                <w:rPr>
                  <w:rFonts w:hint="eastAsia"/>
                  <w:b/>
                </w:rPr>
                <w:t>_inter_sdc_flag</w:t>
              </w:r>
              <w:proofErr w:type="spellEnd"/>
              <w:r>
                <w:rPr>
                  <w:rFonts w:hint="eastAsia"/>
                </w:rPr>
                <w:t>[</w:t>
              </w:r>
            </w:ins>
            <w:ins w:id="5" w:author="Samsung" w:date="2013-10-14T17:08:00Z">
              <w:r>
                <w:t>layered</w:t>
              </w:r>
            </w:ins>
            <w:ins w:id="6" w:author="Samsung" w:date="2013-10-14T17:07:00Z">
              <w:r>
                <w:rPr>
                  <w:rFonts w:hint="eastAsia"/>
                </w:rPr>
                <w:t>]</w:t>
              </w:r>
            </w:ins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</w:tcPr>
          <w:p w:rsidR="00BC4033" w:rsidRPr="004A52A3" w:rsidRDefault="00BC4033" w:rsidP="00A120E6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</w:tr>
      <w:tr w:rsidR="00BC4033" w:rsidRPr="004A52A3" w:rsidTr="00A120E6">
        <w:trPr>
          <w:cantSplit/>
          <w:trHeight w:val="204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33" w:rsidRPr="004A52A3" w:rsidRDefault="00BC4033" w:rsidP="00A120E6">
            <w:pPr>
              <w:pStyle w:val="3Table"/>
            </w:pPr>
            <w:r w:rsidRPr="004A52A3">
              <w:tab/>
              <w:t>}</w:t>
            </w:r>
          </w:p>
        </w:tc>
      </w:tr>
    </w:tbl>
    <w:p w:rsidR="000A6427" w:rsidRPr="004A52A3" w:rsidRDefault="000A6427" w:rsidP="000A6427">
      <w:pPr>
        <w:pStyle w:val="3N0"/>
        <w:rPr>
          <w:ins w:id="7" w:author="Samsung" w:date="2013-10-14T17:07:00Z"/>
        </w:rPr>
      </w:pPr>
      <w:proofErr w:type="spellStart"/>
      <w:ins w:id="8" w:author="Samsung" w:date="2013-10-14T17:07:00Z">
        <w:r w:rsidRPr="00BC4033">
          <w:rPr>
            <w:rFonts w:hint="eastAsia"/>
            <w:b/>
          </w:rPr>
          <w:t>vps_</w:t>
        </w:r>
        <w:r w:rsidRPr="00BC4033">
          <w:rPr>
            <w:b/>
          </w:rPr>
          <w:t>inter</w:t>
        </w:r>
        <w:r w:rsidRPr="00BC4033">
          <w:rPr>
            <w:rFonts w:hint="eastAsia"/>
            <w:b/>
          </w:rPr>
          <w:t>_sdc</w:t>
        </w:r>
        <w:r w:rsidRPr="00BC4033">
          <w:rPr>
            <w:b/>
          </w:rPr>
          <w:t>_flag</w:t>
        </w:r>
        <w:proofErr w:type="spellEnd"/>
        <w:r w:rsidRPr="00BC4033">
          <w:rPr>
            <w:bCs/>
          </w:rPr>
          <w:t xml:space="preserve"> </w:t>
        </w:r>
        <w:proofErr w:type="gramStart"/>
        <w:r w:rsidRPr="00BC4033">
          <w:rPr>
            <w:bCs/>
          </w:rPr>
          <w:t>[ 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proofErr w:type="gramEnd"/>
        <w:r w:rsidRPr="00BC4033">
          <w:rPr>
            <w:bCs/>
          </w:rPr>
          <w:t> ]</w:t>
        </w:r>
        <w:r w:rsidRPr="00BC4033">
          <w:rPr>
            <w:b/>
          </w:rPr>
          <w:t xml:space="preserve"> </w:t>
        </w:r>
        <w:r w:rsidRPr="00BC4033">
          <w:t xml:space="preserve">indicates whether </w:t>
        </w:r>
        <w:r w:rsidRPr="00BC4033">
          <w:rPr>
            <w:rFonts w:hint="eastAsia"/>
            <w:lang w:eastAsia="ko-KR"/>
          </w:rPr>
          <w:t>a inter simplified depth coding mode</w:t>
        </w:r>
        <w:r w:rsidRPr="00BC4033">
          <w:t xml:space="preserve"> </w:t>
        </w:r>
        <w:r w:rsidRPr="00BC4033">
          <w:rPr>
            <w:rFonts w:hint="eastAsia"/>
            <w:lang w:eastAsia="ko-KR"/>
          </w:rPr>
          <w:t>is</w:t>
        </w:r>
        <w:r w:rsidRPr="00BC4033">
          <w:t xml:space="preserve"> used in the decoding process of the layer with </w:t>
        </w:r>
        <w:proofErr w:type="spellStart"/>
        <w:r w:rsidRPr="00BC4033">
          <w:t>nuh_layer_id</w:t>
        </w:r>
        <w:proofErr w:type="spellEnd"/>
        <w:r w:rsidRPr="00BC4033">
          <w:t xml:space="preserve"> equal to 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r w:rsidRPr="00BC4033">
          <w:t xml:space="preserve">. </w:t>
        </w:r>
        <w:proofErr w:type="spellStart"/>
        <w:r w:rsidRPr="00BC4033">
          <w:rPr>
            <w:rFonts w:hint="eastAsia"/>
          </w:rPr>
          <w:t>vps_</w:t>
        </w:r>
        <w:r w:rsidRPr="00BC4033">
          <w:t>inter</w:t>
        </w:r>
        <w:r w:rsidRPr="00BC4033">
          <w:rPr>
            <w:rFonts w:hint="eastAsia"/>
          </w:rPr>
          <w:t>_sdc</w:t>
        </w:r>
        <w:r w:rsidRPr="00BC4033">
          <w:t>_flag</w:t>
        </w:r>
        <w:proofErr w:type="spellEnd"/>
        <w:r w:rsidRPr="00BC4033">
          <w:rPr>
            <w:bCs/>
          </w:rPr>
          <w:t xml:space="preserve"> </w:t>
        </w:r>
        <w:proofErr w:type="gramStart"/>
        <w:r w:rsidRPr="00BC4033">
          <w:rPr>
            <w:bCs/>
          </w:rPr>
          <w:t>[ 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proofErr w:type="gramEnd"/>
        <w:r w:rsidRPr="00BC4033">
          <w:rPr>
            <w:bCs/>
          </w:rPr>
          <w:t> ]</w:t>
        </w:r>
        <w:r w:rsidRPr="00BC4033">
          <w:t xml:space="preserve"> equal to 0 specifies that </w:t>
        </w:r>
        <w:r w:rsidRPr="00BC4033">
          <w:rPr>
            <w:rFonts w:hint="eastAsia"/>
            <w:lang w:eastAsia="ko-KR"/>
          </w:rPr>
          <w:t>the inter simplified depth coding mode</w:t>
        </w:r>
        <w:r w:rsidRPr="00BC4033">
          <w:t xml:space="preserve"> is not used for the layer with </w:t>
        </w:r>
        <w:proofErr w:type="spellStart"/>
        <w:r w:rsidRPr="00BC4033">
          <w:t>nuh_layer_id</w:t>
        </w:r>
        <w:proofErr w:type="spellEnd"/>
        <w:r w:rsidRPr="00BC4033">
          <w:t xml:space="preserve"> equal to 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r w:rsidRPr="00BC4033">
          <w:t xml:space="preserve">. </w:t>
        </w:r>
        <w:proofErr w:type="spellStart"/>
        <w:r w:rsidRPr="00BC4033">
          <w:rPr>
            <w:rFonts w:hint="eastAsia"/>
          </w:rPr>
          <w:t>vps_</w:t>
        </w:r>
        <w:r w:rsidRPr="00BC4033">
          <w:t>inter</w:t>
        </w:r>
        <w:r w:rsidRPr="00BC4033">
          <w:rPr>
            <w:rFonts w:hint="eastAsia"/>
          </w:rPr>
          <w:t>_sdc</w:t>
        </w:r>
        <w:r w:rsidRPr="00BC4033">
          <w:t>_flag</w:t>
        </w:r>
        <w:proofErr w:type="spellEnd"/>
        <w:r w:rsidRPr="00BC4033">
          <w:rPr>
            <w:bCs/>
          </w:rPr>
          <w:t xml:space="preserve"> </w:t>
        </w:r>
        <w:proofErr w:type="gramStart"/>
        <w:r w:rsidRPr="00BC4033">
          <w:rPr>
            <w:bCs/>
          </w:rPr>
          <w:t>[ 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proofErr w:type="gramEnd"/>
        <w:r w:rsidRPr="00BC4033">
          <w:rPr>
            <w:bCs/>
          </w:rPr>
          <w:t> ]</w:t>
        </w:r>
        <w:r w:rsidRPr="00BC4033">
          <w:rPr>
            <w:b/>
          </w:rPr>
          <w:t xml:space="preserve"> </w:t>
        </w:r>
        <w:r w:rsidRPr="00BC4033">
          <w:t xml:space="preserve">equal to 1 specifies that </w:t>
        </w:r>
        <w:r w:rsidRPr="00BC4033">
          <w:rPr>
            <w:rFonts w:hint="eastAsia"/>
            <w:lang w:eastAsia="ko-KR"/>
          </w:rPr>
          <w:t>the inter simplified depth coding mode</w:t>
        </w:r>
        <w:r w:rsidRPr="00BC4033">
          <w:t xml:space="preserve"> may be used for the layer with </w:t>
        </w:r>
        <w:proofErr w:type="spellStart"/>
        <w:r w:rsidRPr="00BC4033">
          <w:t>nuh_layer_id</w:t>
        </w:r>
        <w:proofErr w:type="spellEnd"/>
        <w:r w:rsidRPr="00BC4033">
          <w:t xml:space="preserve"> equal to 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r w:rsidRPr="00BC4033">
          <w:t xml:space="preserve">. When not present, the value of </w:t>
        </w:r>
        <w:proofErr w:type="spellStart"/>
        <w:r w:rsidRPr="00BC4033">
          <w:rPr>
            <w:rFonts w:hint="eastAsia"/>
          </w:rPr>
          <w:t>vps_</w:t>
        </w:r>
        <w:r w:rsidRPr="00BC4033">
          <w:t>inter</w:t>
        </w:r>
        <w:r w:rsidRPr="00BC4033">
          <w:rPr>
            <w:rFonts w:hint="eastAsia"/>
          </w:rPr>
          <w:t>_sdc</w:t>
        </w:r>
        <w:r w:rsidRPr="00BC4033">
          <w:t>_flag</w:t>
        </w:r>
        <w:proofErr w:type="spellEnd"/>
        <w:r w:rsidRPr="00BC4033">
          <w:rPr>
            <w:bCs/>
          </w:rPr>
          <w:t xml:space="preserve"> </w:t>
        </w:r>
        <w:proofErr w:type="gramStart"/>
        <w:r w:rsidRPr="00BC4033">
          <w:rPr>
            <w:bCs/>
          </w:rPr>
          <w:t>[ </w:t>
        </w:r>
        <w:proofErr w:type="spellStart"/>
        <w:r w:rsidRPr="00BC4033">
          <w:rPr>
            <w:rFonts w:eastAsia="바탕"/>
            <w:bCs/>
            <w:lang w:eastAsia="ko-KR"/>
          </w:rPr>
          <w:t>layerId</w:t>
        </w:r>
        <w:proofErr w:type="spellEnd"/>
        <w:proofErr w:type="gramEnd"/>
        <w:r w:rsidRPr="00BC4033">
          <w:rPr>
            <w:bCs/>
          </w:rPr>
          <w:t> ]</w:t>
        </w:r>
        <w:r w:rsidRPr="00BC4033">
          <w:t xml:space="preserve"> shall be inferred to be equal to 0.</w:t>
        </w:r>
        <w:r w:rsidRPr="004A52A3">
          <w:t xml:space="preserve"> </w:t>
        </w:r>
      </w:ins>
    </w:p>
    <w:p w:rsidR="000A6427" w:rsidRDefault="000A6427" w:rsidP="0034630D">
      <w:pPr>
        <w:pStyle w:val="3H3"/>
        <w:numPr>
          <w:ilvl w:val="0"/>
          <w:numId w:val="0"/>
        </w:numPr>
        <w:rPr>
          <w:ins w:id="9" w:author="Samsung" w:date="2013-10-14T17:07:00Z"/>
          <w:rFonts w:hint="eastAsia"/>
          <w:lang w:eastAsia="ko-KR"/>
        </w:rPr>
      </w:pPr>
    </w:p>
    <w:p w:rsidR="0034630D" w:rsidRPr="004A52A3" w:rsidRDefault="0034630D" w:rsidP="0034630D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H.7.3.8.5 </w:t>
      </w:r>
      <w:proofErr w:type="gramStart"/>
      <w:r w:rsidRPr="004A52A3">
        <w:t>Coding</w:t>
      </w:r>
      <w:proofErr w:type="gramEnd"/>
      <w:r w:rsidRPr="004A52A3">
        <w:t xml:space="preserve"> unit syntax</w:t>
      </w:r>
      <w:bookmarkEnd w:id="0"/>
    </w:p>
    <w:p w:rsidR="0034630D" w:rsidRDefault="0034630D" w:rsidP="0034630D">
      <w:pPr>
        <w:rPr>
          <w:b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</w:tblGrid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0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lastRenderedPageBreak/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  <w:delText>if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( DepthFlag &amp;&amp; 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PredMode[ x0 ][ y0 ] 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!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 = MODE_INTRA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&amp;&amp; !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skip_flag[ x0 ][ y0 ]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)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b/>
                <w:highlight w:val="cyan"/>
                <w:lang w:eastAsia="zh-CN"/>
              </w:rPr>
            </w:pPr>
            <w:del w:id="11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b/>
                  <w:highlight w:val="cyan"/>
                  <w:lang w:eastAsia="zh-CN"/>
                </w:rPr>
                <w:delText>inter</w:delText>
              </w:r>
              <w:r w:rsidRPr="00A73C53" w:rsidDel="000A6427">
                <w:rPr>
                  <w:rFonts w:eastAsia="Times New Roman" w:hint="eastAsia"/>
                  <w:b/>
                  <w:highlight w:val="cyan"/>
                  <w:lang w:eastAsia="zh-CN"/>
                </w:rPr>
                <w:delText>_sdc_flag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2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  <w:delText>if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( inter_sdc_flag )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 xml:space="preserve"> {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3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puNum = ( 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PartMode  = =  PART_2Nx2N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) ? 1 : ( 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PartMode  = =  PART_NxN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? 4 : 2 )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4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  <w:delText>for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( 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i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= 0; 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i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 xml:space="preserve"> &lt; puNum; i++ )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 xml:space="preserve"> {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5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b/>
                  <w:highlight w:val="cyan"/>
                  <w:lang w:eastAsia="zh-CN"/>
                </w:rPr>
                <w:delText>inter</w:delText>
              </w:r>
              <w:r w:rsidRPr="00A73C53" w:rsidDel="000A6427">
                <w:rPr>
                  <w:rFonts w:eastAsia="Times New Roman" w:hint="eastAsia"/>
                  <w:b/>
                  <w:highlight w:val="cyan"/>
                  <w:lang w:eastAsia="zh-CN"/>
                </w:rPr>
                <w:delText>_sdc</w:delText>
              </w:r>
              <w:r w:rsidRPr="00A73C53" w:rsidDel="000A6427">
                <w:rPr>
                  <w:rFonts w:eastAsia="Times New Roman"/>
                  <w:b/>
                  <w:highlight w:val="cyan"/>
                  <w:lang w:eastAsia="zh-CN"/>
                </w:rPr>
                <w:delText>_</w:delText>
              </w:r>
              <w:r w:rsidRPr="00A73C53" w:rsidDel="000A6427">
                <w:rPr>
                  <w:rFonts w:eastAsia="Times New Roman" w:hint="eastAsia"/>
                  <w:b/>
                  <w:highlight w:val="cyan"/>
                  <w:lang w:eastAsia="zh-CN"/>
                </w:rPr>
                <w:delText>resi</w:delText>
              </w:r>
              <w:r w:rsidRPr="00A73C53" w:rsidDel="000A6427">
                <w:rPr>
                  <w:rFonts w:eastAsia="Times New Roman"/>
                  <w:b/>
                  <w:highlight w:val="cyan"/>
                  <w:lang w:eastAsia="zh-CN"/>
                </w:rPr>
                <w:delText>_abs</w:delText>
              </w:r>
              <w:r w:rsidRPr="00A73C53" w:rsidDel="000A6427">
                <w:rPr>
                  <w:rFonts w:eastAsia="Times New Roman" w:hint="eastAsia"/>
                  <w:b/>
                  <w:highlight w:val="cyan"/>
                  <w:lang w:eastAsia="zh-CN"/>
                </w:rPr>
                <w:delText>_minus1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[ x0 ][ y0 ]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[</w:delText>
              </w:r>
              <w:r w:rsidDel="000A6427">
                <w:rPr>
                  <w:rFonts w:eastAsia="Times New Roman" w:hint="eastAsia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i</w:delText>
              </w:r>
              <w:r w:rsidDel="000A6427">
                <w:rPr>
                  <w:rFonts w:eastAsia="Times New Roman" w:hint="eastAsia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]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6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 w:hint="eastAsia"/>
                  <w:b/>
                  <w:highlight w:val="cyan"/>
                  <w:lang w:eastAsia="zh-CN"/>
                </w:rPr>
                <w:delText>inter_sdc_resi</w:delText>
              </w:r>
              <w:r w:rsidRPr="00A73C53" w:rsidDel="000A6427">
                <w:rPr>
                  <w:rFonts w:eastAsia="Times New Roman"/>
                  <w:b/>
                  <w:highlight w:val="cyan"/>
                  <w:lang w:eastAsia="zh-CN"/>
                </w:rPr>
                <w:delText>_sign_flag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[</w:delText>
              </w:r>
              <w:r w:rsidDel="000A6427">
                <w:rPr>
                  <w:rFonts w:eastAsia="Times New Roman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x0</w:delText>
              </w:r>
              <w:r w:rsidDel="000A6427">
                <w:rPr>
                  <w:rFonts w:eastAsia="Times New Roman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][</w:delText>
              </w:r>
              <w:r w:rsidDel="000A6427">
                <w:rPr>
                  <w:rFonts w:eastAsia="Times New Roman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y0</w:delText>
              </w:r>
              <w:r w:rsidDel="000A6427">
                <w:rPr>
                  <w:rFonts w:eastAsia="Times New Roman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delText>]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[</w:delText>
              </w:r>
              <w:r w:rsidDel="000A6427">
                <w:rPr>
                  <w:rFonts w:eastAsia="Times New Roman" w:hint="eastAsia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i</w:delText>
              </w:r>
              <w:r w:rsidDel="000A6427">
                <w:rPr>
                  <w:rFonts w:eastAsia="Times New Roman" w:hint="eastAsia"/>
                  <w:highlight w:val="cyan"/>
                  <w:lang w:eastAsia="zh-CN"/>
                </w:rPr>
                <w:delText> </w:delText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]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7" w:author="Samsung" w:date="2013-10-14T17:08:00Z"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}</w:delText>
              </w:r>
            </w:del>
          </w:p>
        </w:tc>
      </w:tr>
      <w:tr w:rsidR="0034630D" w:rsidRPr="00A73C53" w:rsidTr="00A120E6">
        <w:trPr>
          <w:cantSplit/>
          <w:jc w:val="center"/>
        </w:trPr>
        <w:tc>
          <w:tcPr>
            <w:tcW w:w="7917" w:type="dxa"/>
          </w:tcPr>
          <w:p w:rsidR="0034630D" w:rsidRPr="00A73C53" w:rsidRDefault="0034630D" w:rsidP="00A120E6">
            <w:pPr>
              <w:pStyle w:val="3Table"/>
              <w:rPr>
                <w:rFonts w:eastAsia="Times New Roman"/>
                <w:highlight w:val="cyan"/>
                <w:lang w:eastAsia="zh-CN"/>
              </w:rPr>
            </w:pPr>
            <w:del w:id="18" w:author="Samsung" w:date="2013-10-14T17:08:00Z">
              <w:r w:rsidDel="000A6427">
                <w:rPr>
                  <w:rFonts w:eastAsia="Times New Roman"/>
                  <w:lang w:eastAsia="zh-CN"/>
                </w:rPr>
                <w:tab/>
              </w:r>
              <w:r w:rsidRPr="00A73C53" w:rsidDel="000A6427">
                <w:rPr>
                  <w:rFonts w:eastAsia="Times New Roman"/>
                  <w:lang w:eastAsia="zh-CN"/>
                </w:rPr>
                <w:tab/>
              </w:r>
              <w:r w:rsidRPr="00A73C53" w:rsidDel="000A6427">
                <w:rPr>
                  <w:rFonts w:eastAsia="Times New Roman" w:hint="eastAsia"/>
                  <w:highlight w:val="cyan"/>
                  <w:lang w:eastAsia="zh-CN"/>
                </w:rPr>
                <w:delText>}</w:delText>
              </w:r>
            </w:del>
          </w:p>
        </w:tc>
      </w:tr>
    </w:tbl>
    <w:p w:rsidR="0034630D" w:rsidRDefault="0034630D" w:rsidP="0034630D">
      <w:pPr>
        <w:rPr>
          <w:ins w:id="19" w:author="Samsung" w:date="2013-10-14T17:08:00Z"/>
          <w:rFonts w:hint="eastAsia"/>
          <w:b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</w:tblGrid>
      <w:tr w:rsidR="000A6427" w:rsidRPr="00A73C53" w:rsidTr="00A120E6">
        <w:trPr>
          <w:cantSplit/>
          <w:jc w:val="center"/>
          <w:ins w:id="20" w:author="Samsung" w:date="2013-10-14T17:08:00Z"/>
        </w:trPr>
        <w:tc>
          <w:tcPr>
            <w:tcW w:w="7917" w:type="dxa"/>
          </w:tcPr>
          <w:p w:rsidR="000A6427" w:rsidRPr="000A6427" w:rsidRDefault="000A6427" w:rsidP="00A120E6">
            <w:pPr>
              <w:pStyle w:val="3Table"/>
              <w:rPr>
                <w:ins w:id="21" w:author="Samsung" w:date="2013-10-14T17:08:00Z"/>
                <w:rFonts w:eastAsiaTheme="minorEastAsia"/>
                <w:highlight w:val="cyan"/>
              </w:rPr>
            </w:pPr>
            <w:ins w:id="22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proofErr w:type="gramStart"/>
              <w:r w:rsidRPr="00A73C53">
                <w:rPr>
                  <w:rFonts w:eastAsia="Times New Roman"/>
                  <w:highlight w:val="cyan"/>
                  <w:lang w:eastAsia="zh-CN"/>
                </w:rPr>
                <w:t>if</w:t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(</w:t>
              </w:r>
            </w:ins>
            <w:proofErr w:type="spellStart"/>
            <w:proofErr w:type="gramEnd"/>
            <w:ins w:id="23" w:author="Samsung" w:date="2013-10-14T17:09:00Z">
              <w:r>
                <w:rPr>
                  <w:rFonts w:hint="eastAsia"/>
                </w:rPr>
                <w:t>vps_inter_sdc_flag</w:t>
              </w:r>
            </w:ins>
            <w:proofErr w:type="spellEnd"/>
            <w:ins w:id="24" w:author="Samsung" w:date="2013-10-14T17:07:00Z">
              <w:r>
                <w:rPr>
                  <w:rFonts w:hint="eastAsia"/>
                </w:rPr>
                <w:t>[</w:t>
              </w:r>
            </w:ins>
            <w:ins w:id="25" w:author="Samsung" w:date="2013-10-14T17:08:00Z">
              <w:r>
                <w:t>layered</w:t>
              </w:r>
            </w:ins>
            <w:ins w:id="26" w:author="Samsung" w:date="2013-10-14T17:07:00Z">
              <w:r>
                <w:rPr>
                  <w:rFonts w:hint="eastAsia"/>
                </w:rPr>
                <w:t>]</w:t>
              </w:r>
            </w:ins>
            <w:ins w:id="27" w:author="Samsung" w:date="2013-10-14T17:09:00Z"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 </w:t>
              </w:r>
              <w:r>
                <w:rPr>
                  <w:rFonts w:eastAsiaTheme="minorEastAsia" w:hint="eastAsia"/>
                  <w:highlight w:val="cyan"/>
                </w:rPr>
                <w:t xml:space="preserve">&amp;&amp; </w:t>
              </w:r>
            </w:ins>
            <w:proofErr w:type="spellStart"/>
            <w:ins w:id="28" w:author="Samsung" w:date="2013-10-14T17:08:00Z"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DepthFlag</w:t>
              </w:r>
              <w:proofErr w:type="spellEnd"/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 &amp;&amp; </w:t>
              </w:r>
              <w:proofErr w:type="spellStart"/>
              <w:r w:rsidRPr="00A73C53">
                <w:rPr>
                  <w:rFonts w:eastAsia="Times New Roman"/>
                  <w:highlight w:val="cyan"/>
                  <w:lang w:eastAsia="zh-CN"/>
                </w:rPr>
                <w:t>PredMode</w:t>
              </w:r>
              <w:proofErr w:type="spellEnd"/>
              <w:r w:rsidRPr="00A73C53">
                <w:rPr>
                  <w:rFonts w:eastAsia="Times New Roman"/>
                  <w:highlight w:val="cyan"/>
                  <w:lang w:eastAsia="zh-CN"/>
                </w:rPr>
                <w:t>[ x0 ][ y0 ] </w:t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!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> = MODE_INTRA</w:t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 &amp;&amp; !</w:t>
              </w:r>
              <w:proofErr w:type="spellStart"/>
              <w:r w:rsidRPr="00A73C53">
                <w:rPr>
                  <w:rFonts w:eastAsia="Times New Roman"/>
                  <w:highlight w:val="cyan"/>
                  <w:lang w:eastAsia="zh-CN"/>
                </w:rPr>
                <w:t>skip_flag</w:t>
              </w:r>
              <w:proofErr w:type="spellEnd"/>
              <w:r w:rsidRPr="00A73C53">
                <w:rPr>
                  <w:rFonts w:eastAsia="Times New Roman"/>
                  <w:highlight w:val="cyan"/>
                  <w:lang w:eastAsia="zh-CN"/>
                </w:rPr>
                <w:t>[ x0 ][ y0 ]</w:t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 </w:t>
              </w:r>
            </w:ins>
            <w:ins w:id="29" w:author="Samsung" w:date="2013-10-14T17:09:00Z">
              <w:r>
                <w:rPr>
                  <w:rFonts w:eastAsiaTheme="minorEastAsia" w:hint="eastAsia"/>
                  <w:highlight w:val="cyan"/>
                </w:rPr>
                <w:t xml:space="preserve"> &amp;&amp; </w:t>
              </w:r>
              <w:proofErr w:type="spellStart"/>
              <w:r>
                <w:rPr>
                  <w:rFonts w:eastAsiaTheme="minorEastAsia" w:hint="eastAsia"/>
                  <w:highlight w:val="cyan"/>
                </w:rPr>
                <w:t>PartMode</w:t>
              </w:r>
              <w:proofErr w:type="spellEnd"/>
              <w:r>
                <w:rPr>
                  <w:rFonts w:eastAsiaTheme="minorEastAsia" w:hint="eastAsia"/>
                  <w:highlight w:val="cyan"/>
                </w:rPr>
                <w:t>==PART_2Nx2N</w:t>
              </w:r>
            </w:ins>
            <w:ins w:id="30" w:author="Samsung" w:date="2013-10-14T17:08:00Z"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)</w:t>
              </w:r>
            </w:ins>
            <w:ins w:id="31" w:author="Samsung" w:date="2013-10-14T17:10:00Z">
              <w:r>
                <w:rPr>
                  <w:rFonts w:eastAsiaTheme="minorEastAsia" w:hint="eastAsia"/>
                  <w:highlight w:val="cyan"/>
                </w:rPr>
                <w:t xml:space="preserve"> {</w:t>
              </w:r>
            </w:ins>
          </w:p>
        </w:tc>
      </w:tr>
      <w:tr w:rsidR="000A6427" w:rsidRPr="00A73C53" w:rsidTr="00A120E6">
        <w:trPr>
          <w:cantSplit/>
          <w:jc w:val="center"/>
          <w:ins w:id="32" w:author="Samsung" w:date="2013-10-14T17:08:00Z"/>
        </w:trPr>
        <w:tc>
          <w:tcPr>
            <w:tcW w:w="7917" w:type="dxa"/>
          </w:tcPr>
          <w:p w:rsidR="000A6427" w:rsidRPr="00A73C53" w:rsidRDefault="000A6427" w:rsidP="00A120E6">
            <w:pPr>
              <w:pStyle w:val="3Table"/>
              <w:rPr>
                <w:ins w:id="33" w:author="Samsung" w:date="2013-10-14T17:08:00Z"/>
                <w:rFonts w:eastAsia="Times New Roman"/>
                <w:b/>
                <w:highlight w:val="cyan"/>
                <w:lang w:eastAsia="zh-CN"/>
              </w:rPr>
            </w:pPr>
            <w:ins w:id="34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proofErr w:type="spellStart"/>
              <w:r w:rsidRPr="00A73C53">
                <w:rPr>
                  <w:rFonts w:eastAsia="Times New Roman"/>
                  <w:b/>
                  <w:highlight w:val="cyan"/>
                  <w:lang w:eastAsia="zh-CN"/>
                </w:rPr>
                <w:t>inter</w:t>
              </w:r>
              <w:r w:rsidRPr="00A73C53">
                <w:rPr>
                  <w:rFonts w:eastAsia="Times New Roman" w:hint="eastAsia"/>
                  <w:b/>
                  <w:highlight w:val="cyan"/>
                  <w:lang w:eastAsia="zh-CN"/>
                </w:rPr>
                <w:t>_sdc_flag</w:t>
              </w:r>
              <w:proofErr w:type="spellEnd"/>
            </w:ins>
          </w:p>
        </w:tc>
      </w:tr>
      <w:tr w:rsidR="000A6427" w:rsidRPr="00A73C53" w:rsidTr="00A120E6">
        <w:trPr>
          <w:cantSplit/>
          <w:jc w:val="center"/>
          <w:ins w:id="35" w:author="Samsung" w:date="2013-10-14T17:08:00Z"/>
        </w:trPr>
        <w:tc>
          <w:tcPr>
            <w:tcW w:w="7917" w:type="dxa"/>
          </w:tcPr>
          <w:p w:rsidR="000A6427" w:rsidRPr="00A73C53" w:rsidRDefault="000A6427" w:rsidP="00A120E6">
            <w:pPr>
              <w:pStyle w:val="3Table"/>
              <w:rPr>
                <w:ins w:id="36" w:author="Samsung" w:date="2013-10-14T17:08:00Z"/>
                <w:rFonts w:eastAsia="Times New Roman"/>
                <w:highlight w:val="cyan"/>
                <w:lang w:eastAsia="zh-CN"/>
              </w:rPr>
            </w:pPr>
            <w:ins w:id="37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  <w:t>if</w:t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( </w:t>
              </w:r>
              <w:proofErr w:type="spellStart"/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inter_sdc_flag</w:t>
              </w:r>
              <w:proofErr w:type="spellEnd"/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 xml:space="preserve"> )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 xml:space="preserve"> {</w:t>
              </w:r>
            </w:ins>
          </w:p>
        </w:tc>
      </w:tr>
      <w:tr w:rsidR="000A6427" w:rsidRPr="00A73C53" w:rsidTr="00A120E6">
        <w:trPr>
          <w:cantSplit/>
          <w:jc w:val="center"/>
          <w:ins w:id="38" w:author="Samsung" w:date="2013-10-14T17:08:00Z"/>
        </w:trPr>
        <w:tc>
          <w:tcPr>
            <w:tcW w:w="7917" w:type="dxa"/>
          </w:tcPr>
          <w:p w:rsidR="000A6427" w:rsidRPr="00A73C53" w:rsidRDefault="000A6427" w:rsidP="000A6427">
            <w:pPr>
              <w:pStyle w:val="3Table"/>
              <w:rPr>
                <w:ins w:id="39" w:author="Samsung" w:date="2013-10-14T17:08:00Z"/>
                <w:rFonts w:eastAsia="Times New Roman"/>
                <w:highlight w:val="cyan"/>
                <w:lang w:eastAsia="zh-CN"/>
              </w:rPr>
            </w:pPr>
            <w:ins w:id="40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proofErr w:type="spellStart"/>
              <w:r w:rsidRPr="00A73C53">
                <w:rPr>
                  <w:rFonts w:eastAsia="Times New Roman"/>
                  <w:b/>
                  <w:highlight w:val="cyan"/>
                  <w:lang w:eastAsia="zh-CN"/>
                </w:rPr>
                <w:t>inter</w:t>
              </w:r>
              <w:r w:rsidRPr="00A73C53">
                <w:rPr>
                  <w:rFonts w:eastAsia="Times New Roman" w:hint="eastAsia"/>
                  <w:b/>
                  <w:highlight w:val="cyan"/>
                  <w:lang w:eastAsia="zh-CN"/>
                </w:rPr>
                <w:t>_sdc</w:t>
              </w:r>
            </w:ins>
            <w:ins w:id="41" w:author="Samsung" w:date="2013-10-14T17:11:00Z">
              <w:r>
                <w:rPr>
                  <w:rFonts w:eastAsiaTheme="minorEastAsia" w:hint="eastAsia"/>
                  <w:b/>
                  <w:highlight w:val="cyan"/>
                </w:rPr>
                <w:t>_resi</w:t>
              </w:r>
            </w:ins>
            <w:ins w:id="42" w:author="Samsung" w:date="2013-10-14T17:08:00Z">
              <w:r w:rsidRPr="00A73C53">
                <w:rPr>
                  <w:rFonts w:eastAsia="Times New Roman"/>
                  <w:b/>
                  <w:highlight w:val="cyan"/>
                  <w:lang w:eastAsia="zh-CN"/>
                </w:rPr>
                <w:t>_abs</w:t>
              </w:r>
              <w:proofErr w:type="spellEnd"/>
              <w:r w:rsidRPr="00A73C53">
                <w:rPr>
                  <w:rFonts w:eastAsia="Times New Roman"/>
                  <w:highlight w:val="cyan"/>
                  <w:lang w:eastAsia="zh-CN"/>
                </w:rPr>
                <w:t>[ x0 ][ y0 ]</w:t>
              </w:r>
            </w:ins>
          </w:p>
        </w:tc>
      </w:tr>
      <w:tr w:rsidR="000A6427" w:rsidRPr="00A73C53" w:rsidTr="00A120E6">
        <w:trPr>
          <w:cantSplit/>
          <w:jc w:val="center"/>
          <w:ins w:id="43" w:author="Samsung" w:date="2013-10-14T17:15:00Z"/>
        </w:trPr>
        <w:tc>
          <w:tcPr>
            <w:tcW w:w="7917" w:type="dxa"/>
          </w:tcPr>
          <w:p w:rsidR="000A6427" w:rsidRPr="000A6427" w:rsidRDefault="000A6427" w:rsidP="001F215C">
            <w:pPr>
              <w:pStyle w:val="3Table"/>
              <w:rPr>
                <w:ins w:id="44" w:author="Samsung" w:date="2013-10-14T17:15:00Z"/>
                <w:rFonts w:eastAsiaTheme="minorEastAsia" w:hint="eastAsia"/>
                <w:highlight w:val="cyan"/>
                <w:rPrChange w:id="45" w:author="Samsung" w:date="2013-10-14T17:15:00Z">
                  <w:rPr>
                    <w:ins w:id="46" w:author="Samsung" w:date="2013-10-14T17:15:00Z"/>
                    <w:rFonts w:eastAsia="Times New Roman"/>
                    <w:highlight w:val="cyan"/>
                    <w:lang w:eastAsia="zh-CN"/>
                  </w:rPr>
                </w:rPrChange>
              </w:rPr>
            </w:pPr>
            <w:ins w:id="47" w:author="Samsung" w:date="2013-10-14T17:15:00Z">
              <w:r>
                <w:rPr>
                  <w:rFonts w:eastAsiaTheme="minorEastAsia" w:hint="eastAsia"/>
                  <w:highlight w:val="cyan"/>
                </w:rPr>
                <w:t xml:space="preserve">         </w:t>
              </w:r>
              <w:r>
                <w:rPr>
                  <w:rFonts w:eastAsiaTheme="minorEastAsia"/>
                  <w:highlight w:val="cyan"/>
                </w:rPr>
                <w:t>if</w:t>
              </w:r>
              <w:r>
                <w:rPr>
                  <w:rFonts w:eastAsiaTheme="minorEastAsia" w:hint="eastAsia"/>
                  <w:highlight w:val="cyan"/>
                </w:rPr>
                <w:t>(</w:t>
              </w:r>
            </w:ins>
            <w:proofErr w:type="spellStart"/>
            <w:ins w:id="48" w:author="Samsung" w:date="2013-10-14T17:16:00Z">
              <w:r w:rsidRPr="000A6427">
                <w:rPr>
                  <w:rFonts w:eastAsia="Times New Roman"/>
                  <w:highlight w:val="cyan"/>
                  <w:lang w:eastAsia="zh-CN"/>
                </w:rPr>
                <w:t>inter</w:t>
              </w:r>
              <w:r w:rsidRPr="000A6427">
                <w:rPr>
                  <w:rFonts w:eastAsia="Times New Roman" w:hint="eastAsia"/>
                  <w:highlight w:val="cyan"/>
                  <w:lang w:eastAsia="zh-CN"/>
                </w:rPr>
                <w:t>_sdc</w:t>
              </w:r>
              <w:r w:rsidRPr="000A6427">
                <w:rPr>
                  <w:rFonts w:eastAsiaTheme="minorEastAsia" w:hint="eastAsia"/>
                  <w:highlight w:val="cyan"/>
                </w:rPr>
                <w:t>_resi</w:t>
              </w:r>
              <w:r w:rsidRPr="000A6427">
                <w:rPr>
                  <w:rFonts w:eastAsia="Times New Roman"/>
                  <w:highlight w:val="cyan"/>
                  <w:lang w:eastAsia="zh-CN"/>
                </w:rPr>
                <w:t>_abs</w:t>
              </w:r>
              <w:proofErr w:type="spellEnd"/>
              <w:r w:rsidRPr="00A73C53">
                <w:rPr>
                  <w:rFonts w:eastAsia="Times New Roman"/>
                  <w:highlight w:val="cyan"/>
                  <w:lang w:eastAsia="zh-CN"/>
                </w:rPr>
                <w:t>[ x0 ][ y0 ]</w:t>
              </w:r>
            </w:ins>
            <w:ins w:id="49" w:author="Samsung" w:date="2013-10-14T17:15:00Z">
              <w:r>
                <w:rPr>
                  <w:rFonts w:eastAsiaTheme="minorEastAsia" w:hint="eastAsia"/>
                  <w:highlight w:val="cyan"/>
                </w:rPr>
                <w:t>) {</w:t>
              </w:r>
            </w:ins>
          </w:p>
        </w:tc>
      </w:tr>
      <w:tr w:rsidR="000A6427" w:rsidRPr="00A73C53" w:rsidTr="00A120E6">
        <w:trPr>
          <w:cantSplit/>
          <w:jc w:val="center"/>
          <w:ins w:id="50" w:author="Samsung" w:date="2013-10-14T17:08:00Z"/>
        </w:trPr>
        <w:tc>
          <w:tcPr>
            <w:tcW w:w="7917" w:type="dxa"/>
          </w:tcPr>
          <w:p w:rsidR="000A6427" w:rsidRPr="00A73C53" w:rsidRDefault="000A6427" w:rsidP="000A6427">
            <w:pPr>
              <w:pStyle w:val="3Table"/>
              <w:tabs>
                <w:tab w:val="clear" w:pos="862"/>
                <w:tab w:val="clear" w:pos="1077"/>
                <w:tab w:val="clear" w:pos="1293"/>
                <w:tab w:val="left" w:pos="1375"/>
              </w:tabs>
              <w:rPr>
                <w:ins w:id="51" w:author="Samsung" w:date="2013-10-14T17:08:00Z"/>
                <w:rFonts w:eastAsia="Times New Roman"/>
                <w:highlight w:val="cyan"/>
                <w:lang w:eastAsia="zh-CN"/>
              </w:rPr>
            </w:pPr>
            <w:ins w:id="52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proofErr w:type="spellStart"/>
              <w:r w:rsidRPr="00A73C53">
                <w:rPr>
                  <w:rFonts w:eastAsia="Times New Roman" w:hint="eastAsia"/>
                  <w:b/>
                  <w:highlight w:val="cyan"/>
                  <w:lang w:eastAsia="zh-CN"/>
                </w:rPr>
                <w:t>inter_sdc</w:t>
              </w:r>
            </w:ins>
            <w:ins w:id="53" w:author="Samsung" w:date="2013-10-14T17:11:00Z">
              <w:r>
                <w:rPr>
                  <w:rFonts w:eastAsiaTheme="minorEastAsia" w:hint="eastAsia"/>
                  <w:b/>
                  <w:highlight w:val="cyan"/>
                </w:rPr>
                <w:t>_resi</w:t>
              </w:r>
            </w:ins>
            <w:r>
              <w:rPr>
                <w:rFonts w:eastAsiaTheme="minorEastAsia" w:hint="eastAsia"/>
                <w:b/>
                <w:highlight w:val="cyan"/>
              </w:rPr>
              <w:t>_</w:t>
            </w:r>
            <w:ins w:id="54" w:author="Samsung" w:date="2013-10-14T17:08:00Z">
              <w:r w:rsidRPr="00A73C53">
                <w:rPr>
                  <w:rFonts w:eastAsia="Times New Roman"/>
                  <w:b/>
                  <w:highlight w:val="cyan"/>
                  <w:lang w:eastAsia="zh-CN"/>
                </w:rPr>
                <w:t>sign_flag</w:t>
              </w:r>
              <w:proofErr w:type="spellEnd"/>
              <w:r w:rsidRPr="00A73C53">
                <w:rPr>
                  <w:rFonts w:eastAsia="Times New Roman"/>
                  <w:highlight w:val="cyan"/>
                  <w:lang w:eastAsia="zh-CN"/>
                </w:rPr>
                <w:t>[</w:t>
              </w:r>
              <w:r>
                <w:rPr>
                  <w:rFonts w:eastAsia="Times New Roman"/>
                  <w:highlight w:val="cyan"/>
                  <w:lang w:eastAsia="zh-CN"/>
                </w:rPr>
                <w:t> 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>x0</w:t>
              </w:r>
              <w:r>
                <w:rPr>
                  <w:rFonts w:eastAsia="Times New Roman"/>
                  <w:highlight w:val="cyan"/>
                  <w:lang w:eastAsia="zh-CN"/>
                </w:rPr>
                <w:t> 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>][</w:t>
              </w:r>
              <w:r>
                <w:rPr>
                  <w:rFonts w:eastAsia="Times New Roman"/>
                  <w:highlight w:val="cyan"/>
                  <w:lang w:eastAsia="zh-CN"/>
                </w:rPr>
                <w:t> 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>y0</w:t>
              </w:r>
              <w:r>
                <w:rPr>
                  <w:rFonts w:eastAsia="Times New Roman"/>
                  <w:highlight w:val="cyan"/>
                  <w:lang w:eastAsia="zh-CN"/>
                </w:rPr>
                <w:t> </w:t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>]</w:t>
              </w:r>
            </w:ins>
          </w:p>
        </w:tc>
      </w:tr>
      <w:tr w:rsidR="000A6427" w:rsidRPr="00A73C53" w:rsidTr="00A120E6">
        <w:trPr>
          <w:cantSplit/>
          <w:jc w:val="center"/>
          <w:ins w:id="55" w:author="Samsung" w:date="2013-10-14T17:15:00Z"/>
        </w:trPr>
        <w:tc>
          <w:tcPr>
            <w:tcW w:w="7917" w:type="dxa"/>
          </w:tcPr>
          <w:p w:rsidR="000A6427" w:rsidRPr="000A6427" w:rsidRDefault="000A6427" w:rsidP="00A120E6">
            <w:pPr>
              <w:pStyle w:val="3Table"/>
              <w:rPr>
                <w:ins w:id="56" w:author="Samsung" w:date="2013-10-14T17:15:00Z"/>
                <w:rFonts w:eastAsiaTheme="minorEastAsia" w:hint="eastAsia"/>
                <w:highlight w:val="cyan"/>
                <w:rPrChange w:id="57" w:author="Samsung" w:date="2013-10-14T17:15:00Z">
                  <w:rPr>
                    <w:ins w:id="58" w:author="Samsung" w:date="2013-10-14T17:15:00Z"/>
                    <w:rFonts w:eastAsia="Times New Roman"/>
                    <w:highlight w:val="cyan"/>
                    <w:lang w:eastAsia="zh-CN"/>
                  </w:rPr>
                </w:rPrChange>
              </w:rPr>
            </w:pPr>
            <w:ins w:id="59" w:author="Samsung" w:date="2013-10-14T17:15:00Z">
              <w:r>
                <w:rPr>
                  <w:rFonts w:eastAsiaTheme="minorEastAsia" w:hint="eastAsia"/>
                  <w:highlight w:val="cyan"/>
                </w:rPr>
                <w:t xml:space="preserve">          }</w:t>
              </w:r>
            </w:ins>
          </w:p>
        </w:tc>
      </w:tr>
      <w:tr w:rsidR="000A6427" w:rsidRPr="00A73C53" w:rsidTr="00A120E6">
        <w:trPr>
          <w:cantSplit/>
          <w:jc w:val="center"/>
          <w:ins w:id="60" w:author="Samsung" w:date="2013-10-14T17:08:00Z"/>
        </w:trPr>
        <w:tc>
          <w:tcPr>
            <w:tcW w:w="7917" w:type="dxa"/>
          </w:tcPr>
          <w:p w:rsidR="000A6427" w:rsidRPr="00A73C53" w:rsidRDefault="000A6427" w:rsidP="00A120E6">
            <w:pPr>
              <w:pStyle w:val="3Table"/>
              <w:rPr>
                <w:ins w:id="61" w:author="Samsung" w:date="2013-10-14T17:08:00Z"/>
                <w:rFonts w:eastAsia="Times New Roman"/>
                <w:highlight w:val="cyan"/>
                <w:lang w:eastAsia="zh-CN"/>
              </w:rPr>
            </w:pPr>
            <w:ins w:id="62" w:author="Samsung" w:date="2013-10-14T17:08:00Z"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/>
                  <w:highlight w:val="cyan"/>
                  <w:lang w:eastAsia="zh-CN"/>
                </w:rPr>
                <w:tab/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}</w:t>
              </w:r>
            </w:ins>
          </w:p>
        </w:tc>
      </w:tr>
      <w:tr w:rsidR="000A6427" w:rsidRPr="00A73C53" w:rsidTr="00A120E6">
        <w:trPr>
          <w:cantSplit/>
          <w:jc w:val="center"/>
          <w:ins w:id="63" w:author="Samsung" w:date="2013-10-14T17:08:00Z"/>
        </w:trPr>
        <w:tc>
          <w:tcPr>
            <w:tcW w:w="7917" w:type="dxa"/>
          </w:tcPr>
          <w:p w:rsidR="000A6427" w:rsidRPr="00A73C53" w:rsidRDefault="000A6427" w:rsidP="00A120E6">
            <w:pPr>
              <w:pStyle w:val="3Table"/>
              <w:rPr>
                <w:ins w:id="64" w:author="Samsung" w:date="2013-10-14T17:08:00Z"/>
                <w:rFonts w:eastAsia="Times New Roman"/>
                <w:highlight w:val="cyan"/>
                <w:lang w:eastAsia="zh-CN"/>
              </w:rPr>
            </w:pPr>
            <w:ins w:id="65" w:author="Samsung" w:date="2013-10-14T17:08:00Z">
              <w:r>
                <w:rPr>
                  <w:rFonts w:eastAsia="Times New Roman"/>
                  <w:lang w:eastAsia="zh-CN"/>
                </w:rPr>
                <w:tab/>
              </w:r>
              <w:r w:rsidRPr="00A73C53">
                <w:rPr>
                  <w:rFonts w:eastAsia="Times New Roman"/>
                  <w:lang w:eastAsia="zh-CN"/>
                </w:rPr>
                <w:tab/>
              </w:r>
              <w:r w:rsidRPr="00A73C53">
                <w:rPr>
                  <w:rFonts w:eastAsia="Times New Roman" w:hint="eastAsia"/>
                  <w:highlight w:val="cyan"/>
                  <w:lang w:eastAsia="zh-CN"/>
                </w:rPr>
                <w:t>}</w:t>
              </w:r>
            </w:ins>
          </w:p>
        </w:tc>
      </w:tr>
    </w:tbl>
    <w:p w:rsidR="000A6427" w:rsidRPr="000A6427" w:rsidRDefault="000A6427" w:rsidP="0034630D">
      <w:pPr>
        <w:rPr>
          <w:b/>
          <w:lang w:eastAsia="ko-KR"/>
        </w:rPr>
      </w:pPr>
    </w:p>
    <w:p w:rsidR="0034630D" w:rsidRPr="00B32743" w:rsidRDefault="0034630D" w:rsidP="0034630D">
      <w:pPr>
        <w:pStyle w:val="3N0"/>
      </w:pPr>
      <w:proofErr w:type="spellStart"/>
      <w:proofErr w:type="gramStart"/>
      <w:r w:rsidRPr="00CB4279">
        <w:rPr>
          <w:b/>
        </w:rPr>
        <w:t>inter_sdc_flag</w:t>
      </w:r>
      <w:proofErr w:type="spellEnd"/>
      <w:proofErr w:type="gramEnd"/>
      <w:r w:rsidRPr="00B32743">
        <w:t xml:space="preserve"> equal to 1 specifies simplified depth coding of residual blocks is used for the current coding unit. </w:t>
      </w:r>
      <w:proofErr w:type="spellStart"/>
      <w:proofErr w:type="gramStart"/>
      <w:r w:rsidRPr="00B32743">
        <w:t>inter_sdc_flag</w:t>
      </w:r>
      <w:proofErr w:type="spellEnd"/>
      <w:proofErr w:type="gramEnd"/>
      <w:r w:rsidRPr="00B32743">
        <w:t xml:space="preserve"> equal to 0 specifies simplified depth coding of residual blocks is not used for the current coding unit. When not present, </w:t>
      </w:r>
      <w:proofErr w:type="spellStart"/>
      <w:r w:rsidRPr="00B32743">
        <w:t>inter_sdc_flag</w:t>
      </w:r>
      <w:proofErr w:type="spellEnd"/>
      <w:r w:rsidRPr="00B32743">
        <w:t xml:space="preserve"> is inferred to be equal to 0.</w:t>
      </w:r>
    </w:p>
    <w:p w:rsidR="0034630D" w:rsidRPr="00BD2F72" w:rsidRDefault="0034630D" w:rsidP="0034630D">
      <w:pPr>
        <w:pStyle w:val="3N0"/>
      </w:pPr>
      <w:proofErr w:type="spellStart"/>
      <w:r w:rsidRPr="00CB4279">
        <w:rPr>
          <w:b/>
        </w:rPr>
        <w:t>inter_sdc_resi_abs</w:t>
      </w:r>
      <w:proofErr w:type="spellEnd"/>
      <w:ins w:id="66" w:author="Samsung" w:date="2013-10-14T17:11:00Z">
        <w:r w:rsidR="000A6427" w:rsidRPr="00CB4279" w:rsidDel="000A6427">
          <w:rPr>
            <w:b/>
          </w:rPr>
          <w:t xml:space="preserve"> </w:t>
        </w:r>
      </w:ins>
      <w:del w:id="67" w:author="Samsung" w:date="2013-10-14T17:11:00Z">
        <w:r w:rsidRPr="00CB4279" w:rsidDel="000A6427">
          <w:rPr>
            <w:b/>
          </w:rPr>
          <w:delText>_minus1</w:delText>
        </w:r>
      </w:del>
      <w:r w:rsidRPr="00B32743">
        <w:t>[ x0 ][ y0 ]</w:t>
      </w:r>
      <w:del w:id="68" w:author="Samsung" w:date="2013-10-14T17:11:00Z">
        <w:r w:rsidRPr="00B32743" w:rsidDel="000A6427">
          <w:delText>[ i ]</w:delText>
        </w:r>
      </w:del>
      <w:r w:rsidRPr="00B32743">
        <w:t>,</w:t>
      </w:r>
      <w:r w:rsidRPr="00BD2F72">
        <w:t xml:space="preserve"> </w:t>
      </w:r>
      <w:proofErr w:type="spellStart"/>
      <w:r w:rsidRPr="00CB4279">
        <w:rPr>
          <w:b/>
        </w:rPr>
        <w:t>inter_sdc_resi_sign_flag</w:t>
      </w:r>
      <w:proofErr w:type="spellEnd"/>
      <w:r w:rsidRPr="00B32743">
        <w:t>[ x0 ][ y0 ]</w:t>
      </w:r>
      <w:del w:id="69" w:author="Samsung" w:date="2013-10-14T17:12:00Z">
        <w:r w:rsidRPr="00B32743" w:rsidDel="000A6427">
          <w:delText>[ i ]</w:delText>
        </w:r>
      </w:del>
      <w:r w:rsidRPr="00B32743">
        <w:t xml:space="preserve"> are used to derive </w:t>
      </w:r>
      <w:proofErr w:type="spellStart"/>
      <w:r w:rsidRPr="00B32743">
        <w:t>InterSdcResi</w:t>
      </w:r>
      <w:proofErr w:type="spellEnd"/>
      <w:r w:rsidRPr="00B32743">
        <w:t>[ x0 ][ y0 ][ </w:t>
      </w:r>
      <w:proofErr w:type="spellStart"/>
      <w:r w:rsidRPr="00B32743">
        <w:t>i</w:t>
      </w:r>
      <w:proofErr w:type="spellEnd"/>
      <w:r w:rsidRPr="00B32743">
        <w:t> ] as follows:</w:t>
      </w:r>
    </w:p>
    <w:p w:rsidR="0034630D" w:rsidRPr="00B32743" w:rsidRDefault="0034630D" w:rsidP="0034630D">
      <w:pPr>
        <w:pStyle w:val="3E1"/>
        <w:keepNext/>
        <w:keepLines/>
        <w:widowControl/>
        <w:numPr>
          <w:ilvl w:val="1"/>
          <w:numId w:val="6"/>
        </w:numPr>
        <w:tabs>
          <w:tab w:val="right" w:pos="8931"/>
        </w:tabs>
      </w:pPr>
      <w:proofErr w:type="spellStart"/>
      <w:r w:rsidRPr="00B32743">
        <w:t>InterSdcResi</w:t>
      </w:r>
      <w:proofErr w:type="spellEnd"/>
      <w:r w:rsidRPr="00B32743">
        <w:t>[ x0 ][ y0 ]</w:t>
      </w:r>
      <w:del w:id="70" w:author="Samsung" w:date="2013-10-14T17:18:00Z">
        <w:r w:rsidRPr="00B32743" w:rsidDel="000A6427">
          <w:delText>[ </w:delText>
        </w:r>
        <w:proofErr w:type="spellStart"/>
        <w:r w:rsidRPr="00B32743" w:rsidDel="000A6427">
          <w:delText>i</w:delText>
        </w:r>
        <w:proofErr w:type="spellEnd"/>
        <w:r w:rsidRPr="00B32743" w:rsidDel="000A6427">
          <w:delText> ]</w:delText>
        </w:r>
      </w:del>
      <w:r w:rsidRPr="00B32743">
        <w:t xml:space="preserve"> = ( 1 − 2 * </w:t>
      </w:r>
      <w:proofErr w:type="spellStart"/>
      <w:r w:rsidRPr="00B32743">
        <w:t>inter_sdc_resi_sign_flag</w:t>
      </w:r>
      <w:proofErr w:type="spellEnd"/>
      <w:r w:rsidRPr="00B32743">
        <w:t>[ x0 ][ y0 ]</w:t>
      </w:r>
      <w:del w:id="71" w:author="Samsung" w:date="2013-10-14T17:14:00Z">
        <w:r w:rsidRPr="00B32743" w:rsidDel="000A6427">
          <w:delText>[ i ]</w:delText>
        </w:r>
      </w:del>
      <w:r w:rsidRPr="00B32743">
        <w:t xml:space="preserve"> ) * </w:t>
      </w:r>
      <w:r w:rsidRPr="00B32743">
        <w:br/>
      </w:r>
      <w:r w:rsidRPr="00B32743">
        <w:tab/>
      </w:r>
      <w:r w:rsidRPr="00B32743">
        <w:tab/>
        <w:t xml:space="preserve">( </w:t>
      </w:r>
      <w:proofErr w:type="spellStart"/>
      <w:r w:rsidRPr="00B32743">
        <w:t>inter_sdc_resi_abs</w:t>
      </w:r>
      <w:proofErr w:type="spellEnd"/>
      <w:ins w:id="72" w:author="Samsung" w:date="2013-10-14T17:13:00Z">
        <w:r w:rsidR="000A6427" w:rsidRPr="00B32743" w:rsidDel="000A6427">
          <w:t xml:space="preserve"> </w:t>
        </w:r>
      </w:ins>
      <w:del w:id="73" w:author="Samsung" w:date="2013-10-14T17:13:00Z">
        <w:r w:rsidRPr="00B32743" w:rsidDel="000A6427">
          <w:delText>_minus1</w:delText>
        </w:r>
      </w:del>
      <w:r w:rsidRPr="00B32743">
        <w:t>[ x0 ][ y0 ]</w:t>
      </w:r>
      <w:del w:id="74" w:author="Samsung" w:date="2013-10-14T17:13:00Z">
        <w:r w:rsidRPr="00B32743" w:rsidDel="000A6427">
          <w:delText>[ </w:delText>
        </w:r>
        <w:proofErr w:type="spellStart"/>
        <w:r w:rsidRPr="00B32743" w:rsidDel="000A6427">
          <w:delText>i</w:delText>
        </w:r>
        <w:proofErr w:type="spellEnd"/>
        <w:r w:rsidRPr="00B32743" w:rsidDel="000A6427">
          <w:delText> ] + 1</w:delText>
        </w:r>
      </w:del>
      <w:r w:rsidRPr="00B32743">
        <w:t xml:space="preserve"> )</w:t>
      </w:r>
      <w:r w:rsidRPr="00B32743">
        <w:tab/>
        <w:t>(</w:t>
      </w:r>
      <w:fldSimple w:instr=" REF H \h  \* MERGEFORMAT " w:fldLock="1">
        <w:r w:rsidRPr="004A52A3">
          <w:rPr>
            <w:lang w:eastAsia="ko-KR"/>
          </w:rPr>
          <w:t>H</w:t>
        </w:r>
      </w:fldSimple>
      <w:r w:rsidRPr="00B32743">
        <w:noBreakHyphen/>
      </w:r>
      <w:fldSimple w:instr=" SEQ Equation \* ARABIC  \* MERGEFORMAT " w:fldLock="1">
        <w:r>
          <w:rPr>
            <w:noProof/>
          </w:rPr>
          <w:t>16</w:t>
        </w:r>
      </w:fldSimple>
      <w:r w:rsidRPr="00B32743">
        <w:t>)</w:t>
      </w:r>
    </w:p>
    <w:p w:rsidR="001F215C" w:rsidRDefault="001F215C" w:rsidP="0034630D">
      <w:pPr>
        <w:rPr>
          <w:rFonts w:hint="eastAsia"/>
          <w:b/>
          <w:lang w:eastAsia="ko-KR"/>
        </w:rPr>
      </w:pPr>
    </w:p>
    <w:p w:rsidR="001F215C" w:rsidRDefault="001F215C" w:rsidP="001F215C">
      <w:pPr>
        <w:pStyle w:val="3H2"/>
        <w:numPr>
          <w:ilvl w:val="0"/>
          <w:numId w:val="0"/>
        </w:numPr>
      </w:pPr>
      <w:bookmarkStart w:id="75" w:name="_Ref357505946"/>
      <w:bookmarkStart w:id="76" w:name="_Toc366604351"/>
      <w:r>
        <w:rPr>
          <w:rFonts w:hint="eastAsia"/>
          <w:lang w:eastAsia="ko-KR"/>
        </w:rPr>
        <w:t xml:space="preserve">H.8.5.4 </w:t>
      </w:r>
      <w:r w:rsidRPr="004A52A3">
        <w:t>Decoding process for the residual signal of coding units coded in inter prediction mode</w:t>
      </w:r>
      <w:bookmarkEnd w:id="76"/>
    </w:p>
    <w:p w:rsidR="001F215C" w:rsidRPr="004A52A3" w:rsidRDefault="001F215C" w:rsidP="001F215C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H.8.5.4.1 </w:t>
      </w:r>
      <w:r>
        <w:t>General</w:t>
      </w:r>
      <w:bookmarkEnd w:id="75"/>
    </w:p>
    <w:p w:rsidR="001F215C" w:rsidRDefault="001F215C" w:rsidP="0034630D">
      <w:pPr>
        <w:rPr>
          <w:rFonts w:hint="eastAsia"/>
          <w:lang w:eastAsia="ko-KR"/>
        </w:rPr>
      </w:pPr>
      <w:r w:rsidRPr="001F215C">
        <w:rPr>
          <w:rFonts w:hint="eastAsia"/>
          <w:lang w:eastAsia="ko-KR"/>
        </w:rPr>
        <w:t>...</w:t>
      </w:r>
    </w:p>
    <w:p w:rsidR="001F215C" w:rsidDel="001F215C" w:rsidRDefault="001F215C" w:rsidP="001F215C">
      <w:pPr>
        <w:pStyle w:val="3D0"/>
        <w:rPr>
          <w:del w:id="77" w:author="Samsung" w:date="2013-10-14T17:25:00Z"/>
          <w:rFonts w:hint="eastAsia"/>
        </w:rPr>
      </w:pPr>
      <w:del w:id="78" w:author="Samsung" w:date="2013-10-14T17:25:00Z">
        <w:r w:rsidRPr="003277FB" w:rsidDel="001F215C">
          <w:rPr>
            <w:highlight w:val="cyan"/>
          </w:rPr>
          <w:delText xml:space="preserve">Otherwise (inter_sdc_flag is equal to 1), the decoding process for simplified depth coded residual blocks as specified in subclause </w:delText>
        </w:r>
        <w:r w:rsidRPr="008E3AE7" w:rsidDel="001F215C">
          <w:rPr>
            <w:highlight w:val="cyan"/>
          </w:rPr>
          <w:fldChar w:fldCharType="begin" w:fldLock="1"/>
        </w:r>
        <w:r w:rsidRPr="008E3AE7" w:rsidDel="001F215C">
          <w:rPr>
            <w:highlight w:val="cyan"/>
          </w:rPr>
          <w:delInstrText xml:space="preserve"> REF _Ref366173597 \r \h </w:delInstrText>
        </w:r>
        <w:r w:rsidRPr="008E3AE7" w:rsidDel="001F215C">
          <w:rPr>
            <w:highlight w:val="cyan"/>
          </w:rPr>
        </w:r>
        <w:r w:rsidRPr="008E3AE7" w:rsidDel="001F215C">
          <w:rPr>
            <w:highlight w:val="cyan"/>
          </w:rPr>
          <w:fldChar w:fldCharType="separate"/>
        </w:r>
        <w:r w:rsidDel="001F215C">
          <w:rPr>
            <w:highlight w:val="cyan"/>
          </w:rPr>
          <w:delText>H.8.5.4.4</w:delText>
        </w:r>
        <w:r w:rsidRPr="008E3AE7" w:rsidDel="001F215C">
          <w:rPr>
            <w:highlight w:val="cyan"/>
          </w:rPr>
          <w:fldChar w:fldCharType="end"/>
        </w:r>
        <w:r w:rsidRPr="003277FB" w:rsidDel="001F215C">
          <w:rPr>
            <w:highlight w:val="cyan"/>
          </w:rPr>
          <w:delText xml:space="preserve"> is invoked with the luma location ( xC</w:delText>
        </w:r>
        <w:r w:rsidDel="001F215C">
          <w:rPr>
            <w:highlight w:val="cyan"/>
          </w:rPr>
          <w:delText>b</w:delText>
        </w:r>
        <w:r w:rsidRPr="003277FB" w:rsidDel="001F215C">
          <w:rPr>
            <w:highlight w:val="cyan"/>
          </w:rPr>
          <w:delText>, yC</w:delText>
        </w:r>
        <w:r w:rsidDel="001F215C">
          <w:rPr>
            <w:highlight w:val="cyan"/>
          </w:rPr>
          <w:delText>b</w:delText>
        </w:r>
        <w:r w:rsidRPr="003277FB" w:rsidDel="001F215C">
          <w:rPr>
            <w:highlight w:val="cyan"/>
          </w:rPr>
          <w:delText> ), the luma location (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xB0,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yB0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) set equal to (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0,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0</w:delText>
        </w:r>
        <w:r w:rsidDel="001F215C">
          <w:rPr>
            <w:highlight w:val="cyan"/>
          </w:rPr>
          <w:delText> </w:delText>
        </w:r>
        <w:r w:rsidRPr="003277FB" w:rsidDel="001F215C">
          <w:rPr>
            <w:highlight w:val="cyan"/>
          </w:rPr>
          <w:delText>), the variable log2TrafoSize set equal to log2CbSize, the variable trafoDepth set equal to 0, the variable nC</w:delText>
        </w:r>
        <w:r w:rsidDel="001F215C">
          <w:rPr>
            <w:highlight w:val="cyan"/>
          </w:rPr>
          <w:delText>b</w:delText>
        </w:r>
        <w:r w:rsidRPr="003277FB" w:rsidDel="001F215C">
          <w:rPr>
            <w:highlight w:val="cyan"/>
          </w:rPr>
          <w:delText xml:space="preserve">S set equal to </w:delText>
        </w:r>
        <w:r w:rsidRPr="00024329" w:rsidDel="001F215C">
          <w:rPr>
            <w:highlight w:val="cyan"/>
          </w:rPr>
          <w:delText>nCbS</w:delText>
        </w:r>
        <w:r w:rsidRPr="00024329" w:rsidDel="001F215C">
          <w:rPr>
            <w:highlight w:val="cyan"/>
            <w:vertAlign w:val="subscript"/>
          </w:rPr>
          <w:delText>L</w:delText>
        </w:r>
        <w:r w:rsidRPr="00BD2F72" w:rsidDel="001F215C">
          <w:rPr>
            <w:highlight w:val="cyan"/>
            <w:vertAlign w:val="subscript"/>
          </w:rPr>
          <w:delText>,</w:delText>
        </w:r>
        <w:r w:rsidRPr="00024329" w:rsidDel="001F215C">
          <w:rPr>
            <w:highlight w:val="cyan"/>
          </w:rPr>
          <w:delText xml:space="preserve"> and the (nCbS</w:delText>
        </w:r>
        <w:r w:rsidRPr="00024329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>)x(nCbS</w:delText>
        </w:r>
        <w:r w:rsidRPr="00024329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>) array resSamples</w:delText>
        </w:r>
        <w:r w:rsidRPr="00BD2F72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 xml:space="preserve"> as inputs, and the output is a modified version of the (nCbS</w:delText>
        </w:r>
        <w:r w:rsidRPr="00024329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>)x(nCbS</w:delText>
        </w:r>
        <w:r w:rsidRPr="00024329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>) array resSamples</w:delText>
        </w:r>
        <w:r w:rsidRPr="00BD2F72" w:rsidDel="001F215C">
          <w:rPr>
            <w:highlight w:val="cyan"/>
            <w:vertAlign w:val="subscript"/>
          </w:rPr>
          <w:delText>L</w:delText>
        </w:r>
        <w:r w:rsidRPr="00024329" w:rsidDel="001F215C">
          <w:rPr>
            <w:highlight w:val="cyan"/>
          </w:rPr>
          <w:delText>.</w:delText>
        </w:r>
      </w:del>
    </w:p>
    <w:p w:rsidR="001F215C" w:rsidRPr="00BD2F72" w:rsidRDefault="001F215C" w:rsidP="001F215C">
      <w:pPr>
        <w:pStyle w:val="3D0"/>
        <w:rPr>
          <w:ins w:id="79" w:author="Samsung" w:date="2013-10-14T17:25:00Z"/>
        </w:rPr>
      </w:pPr>
      <w:ins w:id="80" w:author="Samsung" w:date="2013-10-14T17:25:00Z">
        <w:r>
          <w:rPr>
            <w:rFonts w:hint="eastAsia"/>
            <w:lang w:eastAsia="ko-KR"/>
          </w:rPr>
          <w:t>Otherwise (</w:t>
        </w:r>
        <w:proofErr w:type="spellStart"/>
        <w:r>
          <w:rPr>
            <w:rFonts w:hint="eastAsia"/>
            <w:lang w:eastAsia="ko-KR"/>
          </w:rPr>
          <w:t>inter_sdc_flag</w:t>
        </w:r>
        <w:proofErr w:type="spellEnd"/>
        <w:r>
          <w:rPr>
            <w:rFonts w:hint="eastAsia"/>
            <w:lang w:eastAsia="ko-KR"/>
          </w:rPr>
          <w:t xml:space="preserve"> is equal to 1</w:t>
        </w:r>
      </w:ins>
      <w:ins w:id="81" w:author="Samsung" w:date="2013-10-14T17:27:00Z">
        <w:r>
          <w:rPr>
            <w:rFonts w:hint="eastAsia"/>
            <w:lang w:eastAsia="ko-KR"/>
          </w:rPr>
          <w:t>)</w:t>
        </w:r>
      </w:ins>
      <w:ins w:id="82" w:author="Samsung" w:date="2013-10-14T17:25:00Z">
        <w:r>
          <w:rPr>
            <w:rFonts w:hint="eastAsia"/>
            <w:lang w:eastAsia="ko-KR"/>
          </w:rPr>
          <w:t xml:space="preserve">, </w:t>
        </w:r>
        <w:proofErr w:type="spellStart"/>
        <w:r>
          <w:rPr>
            <w:rFonts w:hint="eastAsia"/>
            <w:lang w:eastAsia="ko-KR"/>
          </w:rPr>
          <w:t>resSample</w:t>
        </w:r>
        <w:r w:rsidRPr="001F215C">
          <w:rPr>
            <w:rFonts w:hint="eastAsia"/>
            <w:vertAlign w:val="subscript"/>
            <w:lang w:eastAsia="ko-KR"/>
          </w:rPr>
          <w:t>L</w:t>
        </w:r>
      </w:ins>
      <w:proofErr w:type="spellEnd"/>
      <w:ins w:id="83" w:author="Samsung" w:date="2013-10-14T17:34:00Z">
        <w:r w:rsidR="0035443A">
          <w:rPr>
            <w:rFonts w:hint="eastAsia"/>
            <w:lang w:eastAsia="ko-KR"/>
          </w:rPr>
          <w:t xml:space="preserve">[x][y] </w:t>
        </w:r>
      </w:ins>
      <w:ins w:id="84" w:author="Samsung" w:date="2013-10-14T17:25:00Z">
        <w:r>
          <w:rPr>
            <w:rFonts w:hint="eastAsia"/>
            <w:lang w:eastAsia="ko-KR"/>
          </w:rPr>
          <w:t xml:space="preserve">is set equal to </w:t>
        </w:r>
      </w:ins>
      <w:proofErr w:type="spellStart"/>
      <w:ins w:id="85" w:author="Samsung" w:date="2013-10-14T17:26:00Z">
        <w:r w:rsidRPr="00B32743">
          <w:t>InterSdcResi</w:t>
        </w:r>
        <w:proofErr w:type="spellEnd"/>
        <w:r w:rsidRPr="00B32743">
          <w:t>[ </w:t>
        </w:r>
        <w:proofErr w:type="spellStart"/>
        <w:r w:rsidRPr="00B32743">
          <w:t>x</w:t>
        </w:r>
        <w:r>
          <w:rPr>
            <w:rFonts w:hint="eastAsia"/>
            <w:lang w:eastAsia="ko-KR"/>
          </w:rPr>
          <w:t>Cb</w:t>
        </w:r>
        <w:proofErr w:type="spellEnd"/>
        <w:r w:rsidRPr="00B32743">
          <w:t> ][ </w:t>
        </w:r>
        <w:proofErr w:type="spellStart"/>
        <w:r w:rsidRPr="00B32743">
          <w:t>y</w:t>
        </w:r>
        <w:r>
          <w:rPr>
            <w:rFonts w:hint="eastAsia"/>
            <w:lang w:eastAsia="ko-KR"/>
          </w:rPr>
          <w:t>Cb</w:t>
        </w:r>
        <w:proofErr w:type="spellEnd"/>
        <w:r w:rsidRPr="00B32743">
          <w:t> ]</w:t>
        </w:r>
      </w:ins>
      <w:r w:rsidR="0035443A">
        <w:rPr>
          <w:rFonts w:hint="eastAsia"/>
          <w:lang w:eastAsia="ko-KR"/>
        </w:rPr>
        <w:t xml:space="preserve"> </w:t>
      </w:r>
      <w:ins w:id="86" w:author="Samsung" w:date="2013-10-14T17:34:00Z">
        <w:r w:rsidR="0035443A">
          <w:rPr>
            <w:rFonts w:hint="eastAsia"/>
            <w:lang w:eastAsia="ko-KR"/>
          </w:rPr>
          <w:t>f</w:t>
        </w:r>
      </w:ins>
      <w:ins w:id="87" w:author="Samsung" w:date="2013-10-14T17:33:00Z">
        <w:r w:rsidR="0035443A" w:rsidRPr="0035443A">
          <w:t xml:space="preserve">or x in the range of 0 to </w:t>
        </w:r>
        <w:proofErr w:type="spellStart"/>
        <w:r w:rsidR="0035443A" w:rsidRPr="0035443A">
          <w:t>nCbS</w:t>
        </w:r>
        <w:r w:rsidR="0035443A" w:rsidRPr="0035443A">
          <w:rPr>
            <w:vertAlign w:val="subscript"/>
          </w:rPr>
          <w:t>L</w:t>
        </w:r>
        <w:proofErr w:type="spellEnd"/>
        <w:r w:rsidR="0035443A" w:rsidRPr="0035443A">
          <w:t xml:space="preserve"> − 1 and y in the range of 0 to </w:t>
        </w:r>
        <w:proofErr w:type="spellStart"/>
        <w:r w:rsidR="0035443A" w:rsidRPr="0035443A">
          <w:t>nCbS</w:t>
        </w:r>
        <w:r w:rsidR="0035443A" w:rsidRPr="0035443A">
          <w:rPr>
            <w:vertAlign w:val="subscript"/>
          </w:rPr>
          <w:t>L</w:t>
        </w:r>
        <w:proofErr w:type="spellEnd"/>
        <w:r w:rsidR="0035443A" w:rsidRPr="0035443A">
          <w:t> − 1</w:t>
        </w:r>
      </w:ins>
    </w:p>
    <w:p w:rsidR="001F215C" w:rsidRPr="004A52A3" w:rsidRDefault="001F215C" w:rsidP="001F215C">
      <w:pPr>
        <w:pStyle w:val="3N0"/>
        <w:rPr>
          <w:highlight w:val="cyan"/>
        </w:rPr>
      </w:pPr>
      <w:r w:rsidRPr="004A52A3">
        <w:rPr>
          <w:highlight w:val="cyan"/>
        </w:rPr>
        <w:t xml:space="preserve">For x in the range of 0 to </w:t>
      </w:r>
      <w:proofErr w:type="spellStart"/>
      <w:r w:rsidRPr="004A52A3">
        <w:rPr>
          <w:highlight w:val="cyan"/>
        </w:rPr>
        <w:t>nC</w:t>
      </w:r>
      <w:r>
        <w:rPr>
          <w:highlight w:val="cyan"/>
        </w:rPr>
        <w:t>b</w:t>
      </w:r>
      <w:r w:rsidRPr="004A52A3">
        <w:rPr>
          <w:highlight w:val="cyan"/>
        </w:rPr>
        <w:t>S</w:t>
      </w:r>
      <w:r w:rsidRPr="004A52A3">
        <w:rPr>
          <w:highlight w:val="cyan"/>
          <w:vertAlign w:val="subscript"/>
        </w:rPr>
        <w:t>L</w:t>
      </w:r>
      <w:proofErr w:type="spellEnd"/>
      <w:r w:rsidRPr="004A52A3">
        <w:rPr>
          <w:highlight w:val="cyan"/>
        </w:rPr>
        <w:t xml:space="preserve"> − 1 and y in the range of 0 to </w:t>
      </w:r>
      <w:proofErr w:type="spellStart"/>
      <w:r w:rsidRPr="004A52A3">
        <w:rPr>
          <w:highlight w:val="cyan"/>
        </w:rPr>
        <w:t>nC</w:t>
      </w:r>
      <w:r>
        <w:rPr>
          <w:highlight w:val="cyan"/>
        </w:rPr>
        <w:t>b</w:t>
      </w:r>
      <w:r w:rsidRPr="004A52A3">
        <w:rPr>
          <w:highlight w:val="cyan"/>
        </w:rPr>
        <w:t>S</w:t>
      </w:r>
      <w:r w:rsidRPr="004A52A3">
        <w:rPr>
          <w:highlight w:val="cyan"/>
          <w:vertAlign w:val="subscript"/>
        </w:rPr>
        <w:t>L</w:t>
      </w:r>
      <w:proofErr w:type="spellEnd"/>
      <w:r w:rsidRPr="004A52A3">
        <w:rPr>
          <w:highlight w:val="cyan"/>
        </w:rPr>
        <w:t xml:space="preserve"> − 1, the following applies: </w:t>
      </w:r>
    </w:p>
    <w:p w:rsidR="001F215C" w:rsidRPr="004A52A3" w:rsidRDefault="001F215C" w:rsidP="001F215C">
      <w:pPr>
        <w:pStyle w:val="3D1"/>
        <w:rPr>
          <w:highlight w:val="cyan"/>
        </w:rPr>
      </w:pPr>
      <w:proofErr w:type="spellStart"/>
      <w:proofErr w:type="gramStart"/>
      <w:r w:rsidRPr="004A52A3">
        <w:rPr>
          <w:highlight w:val="cyan"/>
        </w:rPr>
        <w:t>ResSamples</w:t>
      </w:r>
      <w:r w:rsidRPr="004A52A3">
        <w:rPr>
          <w:highlight w:val="cyan"/>
          <w:vertAlign w:val="subscript"/>
        </w:rPr>
        <w:t>L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xC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 + x ][ </w:t>
      </w:r>
      <w:proofErr w:type="spellStart"/>
      <w:r w:rsidRPr="004A52A3">
        <w:rPr>
          <w:highlight w:val="cyan"/>
        </w:rPr>
        <w:t>yC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 xml:space="preserve"> + y ] is set equal to </w:t>
      </w:r>
      <w:proofErr w:type="spellStart"/>
      <w:r w:rsidRPr="004A52A3">
        <w:rPr>
          <w:highlight w:val="cyan"/>
        </w:rPr>
        <w:t>resSamples</w:t>
      </w:r>
      <w:r w:rsidRPr="004A52A3">
        <w:rPr>
          <w:highlight w:val="cyan"/>
          <w:vertAlign w:val="subscript"/>
        </w:rPr>
        <w:t>L</w:t>
      </w:r>
      <w:proofErr w:type="spellEnd"/>
      <w:r w:rsidRPr="004A52A3">
        <w:rPr>
          <w:highlight w:val="cyan"/>
        </w:rPr>
        <w:t xml:space="preserve">[ x ][ y ]. </w:t>
      </w:r>
    </w:p>
    <w:p w:rsidR="001F215C" w:rsidRPr="004A52A3" w:rsidRDefault="001F215C" w:rsidP="001F215C">
      <w:pPr>
        <w:pStyle w:val="3N0"/>
        <w:rPr>
          <w:highlight w:val="cyan"/>
        </w:rPr>
      </w:pPr>
      <w:r w:rsidRPr="004A52A3">
        <w:rPr>
          <w:highlight w:val="cyan"/>
        </w:rPr>
        <w:t xml:space="preserve">For x in the range of 0 to </w:t>
      </w:r>
      <w:proofErr w:type="spellStart"/>
      <w:r w:rsidRPr="004A52A3">
        <w:rPr>
          <w:highlight w:val="cyan"/>
        </w:rPr>
        <w:t>nC</w:t>
      </w:r>
      <w:r>
        <w:rPr>
          <w:highlight w:val="cyan"/>
        </w:rPr>
        <w:t>b</w:t>
      </w:r>
      <w:r w:rsidRPr="004A52A3">
        <w:rPr>
          <w:highlight w:val="cyan"/>
        </w:rPr>
        <w:t>S</w:t>
      </w:r>
      <w:r w:rsidRPr="004A52A3">
        <w:rPr>
          <w:highlight w:val="cyan"/>
          <w:vertAlign w:val="subscript"/>
        </w:rPr>
        <w:t>C</w:t>
      </w:r>
      <w:proofErr w:type="spellEnd"/>
      <w:r w:rsidRPr="004A52A3">
        <w:rPr>
          <w:highlight w:val="cyan"/>
        </w:rPr>
        <w:t xml:space="preserve"> − 1 and y in the range of 0 to </w:t>
      </w:r>
      <w:proofErr w:type="spellStart"/>
      <w:r w:rsidRPr="004A52A3">
        <w:rPr>
          <w:highlight w:val="cyan"/>
        </w:rPr>
        <w:t>nC</w:t>
      </w:r>
      <w:r>
        <w:rPr>
          <w:highlight w:val="cyan"/>
        </w:rPr>
        <w:t>b</w:t>
      </w:r>
      <w:r w:rsidRPr="004A52A3">
        <w:rPr>
          <w:highlight w:val="cyan"/>
        </w:rPr>
        <w:t>S</w:t>
      </w:r>
      <w:r w:rsidRPr="004A52A3">
        <w:rPr>
          <w:highlight w:val="cyan"/>
          <w:vertAlign w:val="subscript"/>
        </w:rPr>
        <w:t>C</w:t>
      </w:r>
      <w:proofErr w:type="spellEnd"/>
      <w:r w:rsidRPr="004A52A3">
        <w:rPr>
          <w:highlight w:val="cyan"/>
        </w:rPr>
        <w:t xml:space="preserve"> − 1, the following applies: </w:t>
      </w:r>
    </w:p>
    <w:p w:rsidR="001F215C" w:rsidRPr="004A52A3" w:rsidRDefault="001F215C" w:rsidP="001F215C">
      <w:pPr>
        <w:pStyle w:val="3D1"/>
        <w:rPr>
          <w:highlight w:val="cyan"/>
        </w:rPr>
      </w:pPr>
      <w:proofErr w:type="spellStart"/>
      <w:r w:rsidRPr="004A52A3">
        <w:rPr>
          <w:highlight w:val="cyan"/>
        </w:rPr>
        <w:t>ResSamples</w:t>
      </w:r>
      <w:r w:rsidRPr="004A52A3">
        <w:rPr>
          <w:highlight w:val="cyan"/>
          <w:vertAlign w:val="subscript"/>
        </w:rPr>
        <w:t>Cb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xC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 /2 + x ][ </w:t>
      </w:r>
      <w:proofErr w:type="spellStart"/>
      <w:r w:rsidRPr="004A52A3">
        <w:rPr>
          <w:highlight w:val="cyan"/>
        </w:rPr>
        <w:t>yC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 xml:space="preserve"> /2 + x] is set equal to </w:t>
      </w:r>
      <w:proofErr w:type="spellStart"/>
      <w:r w:rsidRPr="004A52A3">
        <w:rPr>
          <w:highlight w:val="cyan"/>
        </w:rPr>
        <w:t>resSamples</w:t>
      </w:r>
      <w:r w:rsidRPr="004A52A3">
        <w:rPr>
          <w:highlight w:val="cyan"/>
          <w:vertAlign w:val="subscript"/>
        </w:rPr>
        <w:t>Cb</w:t>
      </w:r>
      <w:proofErr w:type="spellEnd"/>
      <w:r w:rsidRPr="004A52A3">
        <w:rPr>
          <w:highlight w:val="cyan"/>
        </w:rPr>
        <w:t xml:space="preserve">[ x ][ y ]. </w:t>
      </w:r>
    </w:p>
    <w:p w:rsidR="001F215C" w:rsidRPr="004A52A3" w:rsidRDefault="001F215C" w:rsidP="001F215C">
      <w:pPr>
        <w:pStyle w:val="3D1"/>
        <w:rPr>
          <w:highlight w:val="cyan"/>
        </w:rPr>
      </w:pPr>
      <w:proofErr w:type="spellStart"/>
      <w:r w:rsidRPr="004A52A3">
        <w:rPr>
          <w:highlight w:val="cyan"/>
        </w:rPr>
        <w:lastRenderedPageBreak/>
        <w:t>ResSamples</w:t>
      </w:r>
      <w:r w:rsidRPr="004A52A3">
        <w:rPr>
          <w:highlight w:val="cyan"/>
          <w:vertAlign w:val="subscript"/>
        </w:rPr>
        <w:t>Cr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xC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 /2 + x ][ </w:t>
      </w:r>
      <w:proofErr w:type="spellStart"/>
      <w:r w:rsidRPr="004A52A3">
        <w:rPr>
          <w:highlight w:val="cyan"/>
        </w:rPr>
        <w:t>yC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 xml:space="preserve"> /2 + x ] is set equal to </w:t>
      </w:r>
      <w:proofErr w:type="spellStart"/>
      <w:r w:rsidRPr="004A52A3">
        <w:rPr>
          <w:highlight w:val="cyan"/>
        </w:rPr>
        <w:t>resSamples</w:t>
      </w:r>
      <w:r w:rsidRPr="004A52A3">
        <w:rPr>
          <w:highlight w:val="cyan"/>
          <w:vertAlign w:val="subscript"/>
        </w:rPr>
        <w:t>Cr</w:t>
      </w:r>
      <w:proofErr w:type="spellEnd"/>
      <w:r w:rsidRPr="004A52A3">
        <w:rPr>
          <w:highlight w:val="cyan"/>
        </w:rPr>
        <w:t xml:space="preserve">[ x ][ y ]. </w:t>
      </w:r>
    </w:p>
    <w:p w:rsidR="0034630D" w:rsidDel="001F215C" w:rsidRDefault="0034630D" w:rsidP="0034630D">
      <w:pPr>
        <w:pStyle w:val="3H3"/>
        <w:numPr>
          <w:ilvl w:val="0"/>
          <w:numId w:val="0"/>
        </w:numPr>
        <w:rPr>
          <w:del w:id="88" w:author="Samsung" w:date="2013-10-14T17:24:00Z"/>
        </w:rPr>
      </w:pPr>
      <w:bookmarkStart w:id="89" w:name="_Ref364367026"/>
      <w:bookmarkStart w:id="90" w:name="_Ref366173597"/>
      <w:del w:id="91" w:author="Samsung" w:date="2013-10-14T17:24:00Z">
        <w:r w:rsidDel="001F215C">
          <w:rPr>
            <w:rFonts w:hint="eastAsia"/>
            <w:lang w:eastAsia="ko-KR"/>
          </w:rPr>
          <w:delText xml:space="preserve">H.8.5.4.4 </w:delText>
        </w:r>
        <w:r w:rsidRPr="00943A5F" w:rsidDel="001F215C">
          <w:delText xml:space="preserve">Decoding process for </w:delText>
        </w:r>
        <w:bookmarkEnd w:id="89"/>
        <w:r w:rsidRPr="00A95BDA" w:rsidDel="001F215C">
          <w:delText>simplified depth coded residual blocks</w:delText>
        </w:r>
        <w:bookmarkEnd w:id="90"/>
      </w:del>
    </w:p>
    <w:p w:rsidR="0034630D" w:rsidRPr="00943A5F" w:rsidDel="001F215C" w:rsidRDefault="0034630D" w:rsidP="0034630D">
      <w:pPr>
        <w:rPr>
          <w:del w:id="92" w:author="Samsung" w:date="2013-10-14T17:24:00Z"/>
        </w:rPr>
      </w:pPr>
      <w:del w:id="93" w:author="Samsung" w:date="2013-10-14T17:24:00Z">
        <w:r w:rsidRPr="00943A5F" w:rsidDel="001F215C">
          <w:delText>Inputs to this process are:</w:delText>
        </w:r>
      </w:del>
    </w:p>
    <w:p w:rsidR="0034630D" w:rsidRPr="00943A5F" w:rsidDel="001F215C" w:rsidRDefault="0034630D" w:rsidP="0034630D">
      <w:pPr>
        <w:tabs>
          <w:tab w:val="left" w:pos="284"/>
        </w:tabs>
        <w:ind w:left="284" w:hanging="284"/>
        <w:rPr>
          <w:del w:id="94" w:author="Samsung" w:date="2013-10-14T17:24:00Z"/>
        </w:rPr>
      </w:pPr>
      <w:del w:id="95" w:author="Samsung" w:date="2013-10-14T17:24:00Z">
        <w:r w:rsidRPr="00943A5F" w:rsidDel="001F215C">
          <w:delText>–</w:delText>
        </w:r>
        <w:r w:rsidRPr="00943A5F" w:rsidDel="001F215C">
          <w:tab/>
          <w:delText>a luma location ( xC</w:delText>
        </w:r>
        <w:r w:rsidDel="001F215C">
          <w:delText>b</w:delText>
        </w:r>
        <w:r w:rsidRPr="00943A5F" w:rsidDel="001F215C">
          <w:delText>, yC</w:delText>
        </w:r>
        <w:r w:rsidDel="001F215C">
          <w:delText>b</w:delText>
        </w:r>
        <w:r w:rsidRPr="00943A5F" w:rsidDel="001F215C">
          <w:delText> ) specifying the top-left sample of the current luma coding block relative to the top</w:delText>
        </w:r>
        <w:r w:rsidRPr="00943A5F" w:rsidDel="001F215C">
          <w:noBreakHyphen/>
          <w:delText>left luma sample of the current picture,</w:delText>
        </w:r>
      </w:del>
    </w:p>
    <w:p w:rsidR="0034630D" w:rsidRPr="00943A5F" w:rsidDel="001F215C" w:rsidRDefault="0034630D" w:rsidP="0034630D">
      <w:pPr>
        <w:tabs>
          <w:tab w:val="left" w:pos="284"/>
        </w:tabs>
        <w:ind w:left="284" w:hanging="284"/>
        <w:rPr>
          <w:del w:id="96" w:author="Samsung" w:date="2013-10-14T17:24:00Z"/>
        </w:rPr>
      </w:pPr>
      <w:del w:id="97" w:author="Samsung" w:date="2013-10-14T17:24:00Z">
        <w:r w:rsidRPr="00943A5F" w:rsidDel="001F215C">
          <w:delText>–</w:delText>
        </w:r>
        <w:r w:rsidRPr="00943A5F" w:rsidDel="001F215C">
          <w:tab/>
          <w:delText>a variable nC</w:delText>
        </w:r>
        <w:r w:rsidDel="001F215C">
          <w:delText>b</w:delText>
        </w:r>
        <w:r w:rsidRPr="00943A5F" w:rsidDel="001F215C">
          <w:delText>S specifying the size of the current luma coding block,</w:delText>
        </w:r>
      </w:del>
    </w:p>
    <w:p w:rsidR="0034630D" w:rsidRPr="00943A5F" w:rsidDel="001F215C" w:rsidRDefault="0034630D" w:rsidP="0034630D">
      <w:pPr>
        <w:tabs>
          <w:tab w:val="left" w:pos="284"/>
        </w:tabs>
        <w:ind w:left="284" w:hanging="284"/>
        <w:rPr>
          <w:del w:id="98" w:author="Samsung" w:date="2013-10-14T17:24:00Z"/>
        </w:rPr>
      </w:pPr>
      <w:del w:id="99" w:author="Samsung" w:date="2013-10-14T17:24:00Z">
        <w:r w:rsidRPr="00943A5F" w:rsidDel="001F215C">
          <w:delText>–</w:delText>
        </w:r>
        <w:r w:rsidRPr="00943A5F" w:rsidDel="001F215C">
          <w:tab/>
          <w:delText>a (nC</w:delText>
        </w:r>
        <w:r w:rsidDel="001F215C">
          <w:delText>b</w:delText>
        </w:r>
        <w:r w:rsidRPr="00943A5F" w:rsidDel="001F215C">
          <w:delText>S)x(nC</w:delText>
        </w:r>
        <w:r w:rsidDel="001F215C">
          <w:delText>b</w:delText>
        </w:r>
        <w:r w:rsidRPr="00943A5F" w:rsidDel="001F215C">
          <w:delText>S) array resSamples of luma residual samples.</w:delText>
        </w:r>
      </w:del>
    </w:p>
    <w:p w:rsidR="0034630D" w:rsidRPr="00943A5F" w:rsidDel="001F215C" w:rsidRDefault="0034630D" w:rsidP="0034630D">
      <w:pPr>
        <w:rPr>
          <w:del w:id="100" w:author="Samsung" w:date="2013-10-14T17:24:00Z"/>
        </w:rPr>
      </w:pPr>
      <w:del w:id="101" w:author="Samsung" w:date="2013-10-14T17:24:00Z">
        <w:r w:rsidRPr="00943A5F" w:rsidDel="001F215C">
          <w:delText>Output of this process is:</w:delText>
        </w:r>
      </w:del>
    </w:p>
    <w:p w:rsidR="0034630D" w:rsidDel="001F215C" w:rsidRDefault="0034630D" w:rsidP="0034630D">
      <w:pPr>
        <w:tabs>
          <w:tab w:val="left" w:pos="284"/>
        </w:tabs>
        <w:ind w:left="284" w:hanging="284"/>
        <w:rPr>
          <w:del w:id="102" w:author="Samsung" w:date="2013-10-14T17:24:00Z"/>
        </w:rPr>
      </w:pPr>
      <w:del w:id="103" w:author="Samsung" w:date="2013-10-14T17:24:00Z">
        <w:r w:rsidRPr="00943A5F" w:rsidDel="001F215C">
          <w:delText>–</w:delText>
        </w:r>
        <w:r w:rsidRPr="00943A5F" w:rsidDel="001F215C">
          <w:tab/>
          <w:delText>a modified version of the (</w:delText>
        </w:r>
        <w:r w:rsidDel="001F215C">
          <w:delText>nCbS</w:delText>
        </w:r>
        <w:r w:rsidRPr="00943A5F" w:rsidDel="001F215C">
          <w:delText>)x(</w:delText>
        </w:r>
        <w:r w:rsidDel="001F215C">
          <w:delText>nCbS</w:delText>
        </w:r>
        <w:r w:rsidRPr="00943A5F" w:rsidDel="001F215C">
          <w:delText>) array of luma residual samples.</w:delText>
        </w:r>
      </w:del>
    </w:p>
    <w:p w:rsidR="0034630D" w:rsidDel="001F215C" w:rsidRDefault="0034630D" w:rsidP="0034630D">
      <w:pPr>
        <w:pStyle w:val="3N0"/>
        <w:rPr>
          <w:del w:id="104" w:author="Samsung" w:date="2013-10-14T17:24:00Z"/>
        </w:rPr>
      </w:pPr>
      <w:del w:id="105" w:author="Samsung" w:date="2013-10-14T17:24:00Z">
        <w:r w:rsidDel="001F215C">
          <w:delText xml:space="preserve">The values of the variables xOff, yOff, and </w:delText>
        </w:r>
        <w:r w:rsidRPr="00FC237D" w:rsidDel="001F215C">
          <w:delText>interSdcResiIdx</w:delText>
        </w:r>
        <w:r w:rsidRPr="00F46305" w:rsidDel="001F215C">
          <w:delText>[</w:delText>
        </w:r>
        <w:r w:rsidDel="001F215C">
          <w:delText> </w:delText>
        </w:r>
        <w:r w:rsidRPr="00F46305" w:rsidDel="001F215C">
          <w:delText>i</w:delText>
        </w:r>
        <w:r w:rsidDel="001F215C">
          <w:delText> </w:delText>
        </w:r>
        <w:r w:rsidRPr="00F46305" w:rsidDel="001F215C">
          <w:delText>]</w:delText>
        </w:r>
        <w:r w:rsidDel="001F215C">
          <w:delText xml:space="preserve"> for i in the range of 0 to 3, inclusive, depending on the value of PartMode are specified in </w:delText>
        </w:r>
        <w:r w:rsidDel="001F215C">
          <w:fldChar w:fldCharType="begin" w:fldLock="1"/>
        </w:r>
        <w:r w:rsidDel="001F215C">
          <w:delInstrText xml:space="preserve"> REF _Ref364370644 \h </w:delInstrText>
        </w:r>
        <w:r w:rsidDel="001F215C">
          <w:fldChar w:fldCharType="separate"/>
        </w:r>
        <w:r w:rsidRPr="004A52A3" w:rsidDel="001F215C">
          <w:delText>Table </w:delText>
        </w:r>
        <w:r w:rsidRPr="004A52A3" w:rsidDel="001F215C">
          <w:rPr>
            <w:lang w:eastAsia="ko-KR"/>
          </w:rPr>
          <w:delText>H</w:delText>
        </w:r>
        <w:r w:rsidRPr="004A52A3" w:rsidDel="001F215C">
          <w:noBreakHyphen/>
        </w:r>
        <w:r w:rsidDel="001F215C">
          <w:rPr>
            <w:noProof/>
          </w:rPr>
          <w:delText>11</w:delText>
        </w:r>
        <w:r w:rsidDel="001F215C">
          <w:fldChar w:fldCharType="end"/>
        </w:r>
        <w:r w:rsidDel="001F215C">
          <w:delText xml:space="preserve">. </w:delText>
        </w:r>
      </w:del>
    </w:p>
    <w:p w:rsidR="0034630D" w:rsidRPr="004A52A3" w:rsidDel="001F215C" w:rsidRDefault="0034630D" w:rsidP="0034630D">
      <w:pPr>
        <w:pStyle w:val="a3"/>
        <w:rPr>
          <w:del w:id="106" w:author="Samsung" w:date="2013-10-14T17:24:00Z"/>
          <w:lang w:val="en-GB"/>
        </w:rPr>
      </w:pPr>
      <w:bookmarkStart w:id="107" w:name="_Ref364370603"/>
      <w:bookmarkStart w:id="108" w:name="_Ref364370644"/>
      <w:bookmarkStart w:id="109" w:name="_Toc366604402"/>
      <w:del w:id="110" w:author="Samsung" w:date="2013-10-14T17:24:00Z">
        <w:r w:rsidRPr="004A52A3" w:rsidDel="001F215C">
          <w:rPr>
            <w:lang w:val="en-GB"/>
          </w:rPr>
          <w:delText>Table </w:delText>
        </w:r>
        <w:r w:rsidRPr="004A52A3" w:rsidDel="001F215C">
          <w:rPr>
            <w:lang w:val="en-GB"/>
          </w:rPr>
          <w:fldChar w:fldCharType="begin" w:fldLock="1"/>
        </w:r>
        <w:r w:rsidRPr="004A52A3" w:rsidDel="001F215C">
          <w:rPr>
            <w:lang w:val="en-GB"/>
          </w:rPr>
          <w:delInstrText xml:space="preserve"> REF H \h </w:delInstrText>
        </w:r>
        <w:r w:rsidRPr="004A52A3" w:rsidDel="001F215C">
          <w:rPr>
            <w:lang w:val="en-GB"/>
          </w:rPr>
        </w:r>
        <w:r w:rsidRPr="004A52A3" w:rsidDel="001F215C">
          <w:rPr>
            <w:lang w:val="en-GB"/>
          </w:rPr>
          <w:fldChar w:fldCharType="separate"/>
        </w:r>
        <w:r w:rsidRPr="004A52A3" w:rsidDel="001F215C">
          <w:rPr>
            <w:lang w:eastAsia="ko-KR"/>
          </w:rPr>
          <w:delText>H</w:delText>
        </w:r>
        <w:r w:rsidRPr="004A52A3" w:rsidDel="001F215C">
          <w:rPr>
            <w:lang w:val="en-GB"/>
          </w:rPr>
          <w:fldChar w:fldCharType="end"/>
        </w:r>
        <w:r w:rsidRPr="004A52A3" w:rsidDel="001F215C">
          <w:rPr>
            <w:lang w:val="en-GB"/>
          </w:rPr>
          <w:noBreakHyphen/>
        </w:r>
        <w:r w:rsidRPr="004A52A3" w:rsidDel="001F215C">
          <w:rPr>
            <w:lang w:val="en-GB"/>
          </w:rPr>
          <w:fldChar w:fldCharType="begin" w:fldLock="1"/>
        </w:r>
        <w:r w:rsidRPr="004A52A3" w:rsidDel="001F215C">
          <w:rPr>
            <w:lang w:val="en-GB"/>
          </w:rPr>
          <w:delInstrText xml:space="preserve"> SEQ Table \* ARABIC \s 1 </w:delInstrText>
        </w:r>
        <w:r w:rsidRPr="004A52A3" w:rsidDel="001F215C">
          <w:rPr>
            <w:lang w:val="en-GB"/>
          </w:rPr>
          <w:fldChar w:fldCharType="separate"/>
        </w:r>
        <w:r w:rsidDel="001F215C">
          <w:rPr>
            <w:noProof/>
            <w:lang w:val="en-GB"/>
          </w:rPr>
          <w:delText>11</w:delText>
        </w:r>
        <w:r w:rsidRPr="004A52A3" w:rsidDel="001F215C">
          <w:rPr>
            <w:lang w:val="en-GB"/>
          </w:rPr>
          <w:fldChar w:fldCharType="end"/>
        </w:r>
        <w:bookmarkEnd w:id="108"/>
        <w:r w:rsidRPr="004A52A3" w:rsidDel="001F215C">
          <w:rPr>
            <w:lang w:val="en-GB" w:eastAsia="ko-KR"/>
          </w:rPr>
          <w:delText xml:space="preserve"> </w:delText>
        </w:r>
        <w:r w:rsidRPr="004A52A3" w:rsidDel="001F215C">
          <w:rPr>
            <w:lang w:val="en-GB"/>
          </w:rPr>
          <w:delText xml:space="preserve">– Specification of </w:delText>
        </w:r>
        <w:r w:rsidDel="001F215C">
          <w:delText xml:space="preserve">the variables xOff, yOff, and </w:delText>
        </w:r>
        <w:r w:rsidRPr="00FC237D" w:rsidDel="001F215C">
          <w:delText>interSdcResiIdx</w:delText>
        </w:r>
        <w:r w:rsidRPr="00F46305" w:rsidDel="001F215C">
          <w:delText>[</w:delText>
        </w:r>
        <w:r w:rsidDel="001F215C">
          <w:delText> </w:delText>
        </w:r>
        <w:r w:rsidRPr="00F46305" w:rsidDel="001F215C">
          <w:delText>i</w:delText>
        </w:r>
        <w:r w:rsidDel="001F215C">
          <w:delText> </w:delText>
        </w:r>
        <w:r w:rsidRPr="00F46305" w:rsidDel="001F215C">
          <w:delText>]</w:delText>
        </w:r>
        <w:bookmarkEnd w:id="107"/>
        <w:bookmarkEnd w:id="109"/>
      </w:del>
    </w:p>
    <w:tbl>
      <w:tblPr>
        <w:tblW w:w="0" w:type="auto"/>
        <w:jc w:val="center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1952"/>
        <w:gridCol w:w="1952"/>
        <w:gridCol w:w="967"/>
        <w:gridCol w:w="968"/>
        <w:gridCol w:w="968"/>
        <w:gridCol w:w="968"/>
      </w:tblGrid>
      <w:tr w:rsidR="0034630D" w:rsidRPr="004A52A3" w:rsidDel="001F215C" w:rsidTr="00A120E6">
        <w:trPr>
          <w:jc w:val="center"/>
          <w:del w:id="111" w:author="Samsung" w:date="2013-10-14T17:24:00Z"/>
        </w:trPr>
        <w:tc>
          <w:tcPr>
            <w:tcW w:w="1417" w:type="dxa"/>
            <w:vMerge w:val="restart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12" w:author="Samsung" w:date="2013-10-14T17:24:00Z"/>
                <w:b/>
                <w:bCs/>
                <w:lang w:eastAsia="ko-KR"/>
              </w:rPr>
            </w:pPr>
            <w:del w:id="113" w:author="Samsung" w:date="2013-10-14T17:24:00Z">
              <w:r w:rsidDel="001F215C">
                <w:rPr>
                  <w:b/>
                  <w:bCs/>
                  <w:lang w:eastAsia="ko-KR"/>
                </w:rPr>
                <w:delText>PartMode</w:delText>
              </w:r>
            </w:del>
          </w:p>
        </w:tc>
        <w:tc>
          <w:tcPr>
            <w:tcW w:w="1952" w:type="dxa"/>
            <w:vMerge w:val="restart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14" w:author="Samsung" w:date="2013-10-14T17:24:00Z"/>
                <w:b/>
                <w:bCs/>
                <w:lang w:eastAsia="ko-KR"/>
              </w:rPr>
            </w:pPr>
            <w:del w:id="115" w:author="Samsung" w:date="2013-10-14T17:24:00Z">
              <w:r w:rsidDel="001F215C">
                <w:rPr>
                  <w:b/>
                  <w:bCs/>
                  <w:lang w:eastAsia="ko-KR"/>
                </w:rPr>
                <w:delText>xOff</w:delText>
              </w:r>
            </w:del>
          </w:p>
        </w:tc>
        <w:tc>
          <w:tcPr>
            <w:tcW w:w="1952" w:type="dxa"/>
            <w:vMerge w:val="restart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16" w:author="Samsung" w:date="2013-10-14T17:24:00Z"/>
                <w:b/>
                <w:bCs/>
                <w:lang w:eastAsia="ko-KR"/>
              </w:rPr>
            </w:pPr>
            <w:del w:id="117" w:author="Samsung" w:date="2013-10-14T17:24:00Z">
              <w:r w:rsidDel="001F215C">
                <w:rPr>
                  <w:b/>
                  <w:bCs/>
                  <w:lang w:eastAsia="ko-KR"/>
                </w:rPr>
                <w:delText>yOff</w:delText>
              </w:r>
            </w:del>
          </w:p>
        </w:tc>
        <w:tc>
          <w:tcPr>
            <w:tcW w:w="3871" w:type="dxa"/>
            <w:gridSpan w:val="4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18" w:author="Samsung" w:date="2013-10-14T17:24:00Z"/>
                <w:b/>
                <w:bCs/>
                <w:lang w:eastAsia="ko-KR"/>
              </w:rPr>
            </w:pPr>
            <w:del w:id="119" w:author="Samsung" w:date="2013-10-14T17:24:00Z">
              <w:r w:rsidDel="001F215C">
                <w:rPr>
                  <w:b/>
                </w:rPr>
                <w:delText>i</w:delText>
              </w:r>
              <w:r w:rsidRPr="00F46305" w:rsidDel="001F215C">
                <w:rPr>
                  <w:b/>
                </w:rPr>
                <w:delText>nterSdcResi</w:delText>
              </w:r>
              <w:r w:rsidDel="001F215C">
                <w:rPr>
                  <w:b/>
                </w:rPr>
                <w:delText>Idx</w:delText>
              </w:r>
              <w:r w:rsidDel="001F215C">
                <w:delText>[ i ]</w:delText>
              </w:r>
            </w:del>
          </w:p>
        </w:tc>
      </w:tr>
      <w:tr w:rsidR="0034630D" w:rsidRPr="004A52A3" w:rsidDel="001F215C" w:rsidTr="00A120E6">
        <w:trPr>
          <w:jc w:val="center"/>
          <w:del w:id="120" w:author="Samsung" w:date="2013-10-14T17:24:00Z"/>
        </w:trPr>
        <w:tc>
          <w:tcPr>
            <w:tcW w:w="1417" w:type="dxa"/>
            <w:vMerge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1" w:author="Samsung" w:date="2013-10-14T17:24:00Z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952" w:type="dxa"/>
            <w:vMerge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2" w:author="Samsung" w:date="2013-10-14T17:24:00Z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952" w:type="dxa"/>
            <w:vMerge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3" w:author="Samsung" w:date="2013-10-14T17:24:00Z"/>
                <w:b/>
                <w:bCs/>
                <w:lang w:eastAsia="ko-KR"/>
              </w:rPr>
            </w:pPr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4" w:author="Samsung" w:date="2013-10-14T17:24:00Z"/>
                <w:bCs/>
                <w:lang w:eastAsia="ko-KR"/>
              </w:rPr>
            </w:pPr>
            <w:del w:id="125" w:author="Samsung" w:date="2013-10-14T17:24:00Z">
              <w:r w:rsidDel="001F215C">
                <w:rPr>
                  <w:bCs/>
                  <w:lang w:eastAsia="ko-KR"/>
                </w:rPr>
                <w:delText xml:space="preserve">i = </w:delText>
              </w:r>
              <w:r w:rsidRPr="00FC237D" w:rsidDel="001F215C">
                <w:rPr>
                  <w:bCs/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6" w:author="Samsung" w:date="2013-10-14T17:24:00Z"/>
                <w:bCs/>
                <w:lang w:eastAsia="ko-KR"/>
              </w:rPr>
            </w:pPr>
            <w:del w:id="127" w:author="Samsung" w:date="2013-10-14T17:24:00Z">
              <w:r w:rsidDel="001F215C">
                <w:rPr>
                  <w:bCs/>
                  <w:lang w:eastAsia="ko-KR"/>
                </w:rPr>
                <w:delText xml:space="preserve">i = </w:delText>
              </w:r>
              <w:r w:rsidRPr="00FC237D" w:rsidDel="001F215C">
                <w:rPr>
                  <w:bCs/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28" w:author="Samsung" w:date="2013-10-14T17:24:00Z"/>
                <w:bCs/>
                <w:lang w:eastAsia="ko-KR"/>
              </w:rPr>
            </w:pPr>
            <w:del w:id="129" w:author="Samsung" w:date="2013-10-14T17:24:00Z">
              <w:r w:rsidDel="001F215C">
                <w:rPr>
                  <w:bCs/>
                  <w:lang w:eastAsia="ko-KR"/>
                </w:rPr>
                <w:delText xml:space="preserve">i = </w:delText>
              </w:r>
              <w:r w:rsidRPr="00FC237D" w:rsidDel="001F215C">
                <w:rPr>
                  <w:bCs/>
                  <w:lang w:eastAsia="ko-KR"/>
                </w:rPr>
                <w:delText>2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30" w:author="Samsung" w:date="2013-10-14T17:24:00Z"/>
                <w:bCs/>
                <w:lang w:eastAsia="ko-KR"/>
              </w:rPr>
            </w:pPr>
            <w:del w:id="131" w:author="Samsung" w:date="2013-10-14T17:24:00Z">
              <w:r w:rsidDel="001F215C">
                <w:rPr>
                  <w:bCs/>
                  <w:lang w:eastAsia="ko-KR"/>
                </w:rPr>
                <w:delText xml:space="preserve">i = </w:delText>
              </w:r>
              <w:r w:rsidRPr="00FC237D" w:rsidDel="001F215C">
                <w:rPr>
                  <w:bCs/>
                  <w:lang w:eastAsia="ko-KR"/>
                </w:rPr>
                <w:delText>3</w:delText>
              </w:r>
            </w:del>
          </w:p>
        </w:tc>
      </w:tr>
      <w:tr w:rsidR="0034630D" w:rsidRPr="004A52A3" w:rsidDel="001F215C" w:rsidTr="00A120E6">
        <w:trPr>
          <w:jc w:val="center"/>
          <w:del w:id="132" w:author="Samsung" w:date="2013-10-14T17:24:00Z"/>
        </w:trPr>
        <w:tc>
          <w:tcPr>
            <w:tcW w:w="1417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33" w:author="Samsung" w:date="2013-10-14T17:24:00Z"/>
                <w:bCs/>
                <w:lang w:eastAsia="ko-KR"/>
              </w:rPr>
            </w:pPr>
            <w:del w:id="134" w:author="Samsung" w:date="2013-10-14T17:24:00Z">
              <w:r w:rsidRPr="00F46305" w:rsidDel="001F215C">
                <w:rPr>
                  <w:bCs/>
                  <w:lang w:eastAsia="ko-KR"/>
                </w:rPr>
                <w:delText>PART_2Nx2N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35" w:author="Samsung" w:date="2013-10-14T17:24:00Z"/>
                <w:bCs/>
                <w:lang w:eastAsia="ko-KR"/>
              </w:rPr>
            </w:pPr>
            <w:del w:id="136" w:author="Samsung" w:date="2013-10-14T17:24:00Z">
              <w:r w:rsidDel="001F215C">
                <w:rPr>
                  <w:bCs/>
                  <w:lang w:eastAsia="ko-KR"/>
                </w:rPr>
                <w:delText>nCbS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37" w:author="Samsung" w:date="2013-10-14T17:24:00Z"/>
                <w:lang w:eastAsia="ko-KR"/>
              </w:rPr>
            </w:pPr>
            <w:del w:id="138" w:author="Samsung" w:date="2013-10-14T17:24:00Z">
              <w:r w:rsidDel="001F215C">
                <w:rPr>
                  <w:lang w:eastAsia="ko-KR"/>
                </w:rPr>
                <w:delText>nCbS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39" w:author="Samsung" w:date="2013-10-14T17:24:00Z"/>
                <w:lang w:eastAsia="ko-KR"/>
              </w:rPr>
            </w:pPr>
            <w:del w:id="140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41" w:author="Samsung" w:date="2013-10-14T17:24:00Z"/>
                <w:lang w:eastAsia="ko-KR"/>
              </w:rPr>
            </w:pPr>
            <w:del w:id="142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43" w:author="Samsung" w:date="2013-10-14T17:24:00Z"/>
                <w:lang w:eastAsia="ko-KR"/>
              </w:rPr>
            </w:pPr>
            <w:del w:id="144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45" w:author="Samsung" w:date="2013-10-14T17:24:00Z"/>
                <w:lang w:eastAsia="ko-KR"/>
              </w:rPr>
            </w:pPr>
            <w:del w:id="146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</w:tr>
      <w:tr w:rsidR="0034630D" w:rsidRPr="004A52A3" w:rsidDel="001F215C" w:rsidTr="00A120E6">
        <w:trPr>
          <w:jc w:val="center"/>
          <w:del w:id="147" w:author="Samsung" w:date="2013-10-14T17:24:00Z"/>
        </w:trPr>
        <w:tc>
          <w:tcPr>
            <w:tcW w:w="1417" w:type="dxa"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48" w:author="Samsung" w:date="2013-10-14T17:24:00Z"/>
                <w:b/>
                <w:bCs/>
                <w:sz w:val="24"/>
                <w:szCs w:val="24"/>
                <w:lang w:eastAsia="ko-KR"/>
              </w:rPr>
            </w:pPr>
            <w:del w:id="149" w:author="Samsung" w:date="2013-10-14T17:24:00Z">
              <w:r w:rsidRPr="00F46305" w:rsidDel="001F215C">
                <w:rPr>
                  <w:bCs/>
                  <w:lang w:eastAsia="ko-KR"/>
                </w:rPr>
                <w:delText>PART_2NxN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50" w:author="Samsung" w:date="2013-10-14T17:24:00Z"/>
                <w:bCs/>
                <w:lang w:eastAsia="ko-KR"/>
              </w:rPr>
            </w:pPr>
            <w:del w:id="151" w:author="Samsung" w:date="2013-10-14T17:24:00Z">
              <w:r w:rsidDel="001F215C">
                <w:rPr>
                  <w:bCs/>
                  <w:lang w:eastAsia="ko-KR"/>
                </w:rPr>
                <w:delText>nCbS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52" w:author="Samsung" w:date="2013-10-14T17:24:00Z"/>
                <w:lang w:eastAsia="ko-KR"/>
              </w:rPr>
            </w:pPr>
            <w:del w:id="153" w:author="Samsung" w:date="2013-10-14T17:24:00Z">
              <w:r w:rsidRPr="00C96275" w:rsidDel="001F215C">
                <w:delText>(</w:delText>
              </w:r>
              <w:r w:rsidDel="001F215C">
                <w:delText> nCbS  </w:delText>
              </w:r>
              <w:r w:rsidRPr="00C96275" w:rsidDel="001F215C">
                <w:delText>&gt;&gt;</w:delText>
              </w:r>
              <w:r w:rsidDel="001F215C">
                <w:delText>  </w:delText>
              </w:r>
              <w:r w:rsidRPr="00C96275" w:rsidDel="001F215C">
                <w:delText>1</w:delText>
              </w:r>
              <w:r w:rsidDel="001F215C">
                <w:delText> </w:delText>
              </w:r>
              <w:r w:rsidRPr="00C96275" w:rsidDel="001F215C">
                <w:delText>)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54" w:author="Samsung" w:date="2013-10-14T17:24:00Z"/>
                <w:lang w:eastAsia="ko-KR"/>
              </w:rPr>
            </w:pPr>
            <w:del w:id="155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56" w:author="Samsung" w:date="2013-10-14T17:24:00Z"/>
                <w:lang w:eastAsia="ko-KR"/>
              </w:rPr>
            </w:pPr>
            <w:del w:id="157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58" w:author="Samsung" w:date="2013-10-14T17:24:00Z"/>
                <w:lang w:eastAsia="ko-KR"/>
              </w:rPr>
            </w:pPr>
            <w:del w:id="159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60" w:author="Samsung" w:date="2013-10-14T17:24:00Z"/>
                <w:lang w:eastAsia="ko-KR"/>
              </w:rPr>
            </w:pPr>
            <w:del w:id="161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162" w:author="Samsung" w:date="2013-10-14T17:24:00Z"/>
        </w:trPr>
        <w:tc>
          <w:tcPr>
            <w:tcW w:w="1417" w:type="dxa"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63" w:author="Samsung" w:date="2013-10-14T17:24:00Z"/>
                <w:b/>
                <w:bCs/>
                <w:sz w:val="24"/>
                <w:szCs w:val="24"/>
                <w:lang w:eastAsia="ko-KR"/>
              </w:rPr>
            </w:pPr>
            <w:del w:id="164" w:author="Samsung" w:date="2013-10-14T17:24:00Z">
              <w:r w:rsidRPr="00F46305" w:rsidDel="001F215C">
                <w:rPr>
                  <w:bCs/>
                  <w:lang w:eastAsia="ko-KR"/>
                </w:rPr>
                <w:delText>PART_2Nx</w:delText>
              </w:r>
              <w:r w:rsidDel="001F215C">
                <w:rPr>
                  <w:bCs/>
                  <w:lang w:eastAsia="ko-KR"/>
                </w:rPr>
                <w:delText>nU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65" w:author="Samsung" w:date="2013-10-14T17:24:00Z"/>
                <w:bCs/>
                <w:lang w:eastAsia="ko-KR"/>
              </w:rPr>
            </w:pPr>
            <w:del w:id="166" w:author="Samsung" w:date="2013-10-14T17:24:00Z">
              <w:r w:rsidDel="001F215C">
                <w:rPr>
                  <w:bCs/>
                  <w:lang w:eastAsia="ko-KR"/>
                </w:rPr>
                <w:delText>nCbS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67" w:author="Samsung" w:date="2013-10-14T17:24:00Z"/>
                <w:lang w:eastAsia="ko-KR"/>
              </w:rPr>
            </w:pPr>
            <w:del w:id="168" w:author="Samsung" w:date="2013-10-14T17:24:00Z">
              <w:r w:rsidDel="001F215C">
                <w:delText>( nCbS  &gt;&gt;  2 )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69" w:author="Samsung" w:date="2013-10-14T17:24:00Z"/>
                <w:lang w:eastAsia="ko-KR"/>
              </w:rPr>
            </w:pPr>
            <w:del w:id="170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71" w:author="Samsung" w:date="2013-10-14T17:24:00Z"/>
                <w:lang w:eastAsia="ko-KR"/>
              </w:rPr>
            </w:pPr>
            <w:del w:id="172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73" w:author="Samsung" w:date="2013-10-14T17:24:00Z"/>
                <w:lang w:eastAsia="ko-KR"/>
              </w:rPr>
            </w:pPr>
            <w:del w:id="174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75" w:author="Samsung" w:date="2013-10-14T17:24:00Z"/>
                <w:lang w:eastAsia="ko-KR"/>
              </w:rPr>
            </w:pPr>
            <w:del w:id="176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177" w:author="Samsung" w:date="2013-10-14T17:24:00Z"/>
        </w:trPr>
        <w:tc>
          <w:tcPr>
            <w:tcW w:w="1417" w:type="dxa"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78" w:author="Samsung" w:date="2013-10-14T17:24:00Z"/>
                <w:highlight w:val="cyan"/>
                <w:lang w:eastAsia="ko-KR"/>
              </w:rPr>
            </w:pPr>
            <w:del w:id="179" w:author="Samsung" w:date="2013-10-14T17:24:00Z">
              <w:r w:rsidDel="001F215C">
                <w:delText>PART_2NxnD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80" w:author="Samsung" w:date="2013-10-14T17:24:00Z"/>
                <w:highlight w:val="cyan"/>
                <w:lang w:eastAsia="ko-KR"/>
              </w:rPr>
            </w:pPr>
            <w:del w:id="181" w:author="Samsung" w:date="2013-10-14T17:24:00Z">
              <w:r w:rsidDel="001F215C">
                <w:rPr>
                  <w:bCs/>
                  <w:lang w:eastAsia="ko-KR"/>
                </w:rPr>
                <w:delText>nCbS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82" w:author="Samsung" w:date="2013-10-14T17:24:00Z"/>
                <w:highlight w:val="cyan"/>
                <w:lang w:eastAsia="ko-KR"/>
              </w:rPr>
            </w:pPr>
            <w:del w:id="183" w:author="Samsung" w:date="2013-10-14T17:24:00Z">
              <w:r w:rsidDel="001F215C">
                <w:delText>( nCbS  &gt;&gt;  1 ) + </w:delText>
              </w:r>
              <w:r w:rsidDel="001F215C">
                <w:br/>
                <w:delText>( nCbS  &gt;&gt;  2 )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84" w:author="Samsung" w:date="2013-10-14T17:24:00Z"/>
                <w:lang w:eastAsia="ko-KR"/>
              </w:rPr>
            </w:pPr>
            <w:del w:id="185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86" w:author="Samsung" w:date="2013-10-14T17:24:00Z"/>
                <w:lang w:eastAsia="ko-KR"/>
              </w:rPr>
            </w:pPr>
            <w:del w:id="187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88" w:author="Samsung" w:date="2013-10-14T17:24:00Z"/>
                <w:lang w:eastAsia="ko-KR"/>
              </w:rPr>
            </w:pPr>
            <w:del w:id="189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90" w:author="Samsung" w:date="2013-10-14T17:24:00Z"/>
                <w:lang w:eastAsia="ko-KR"/>
              </w:rPr>
            </w:pPr>
            <w:del w:id="191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192" w:author="Samsung" w:date="2013-10-14T17:24:00Z"/>
        </w:trPr>
        <w:tc>
          <w:tcPr>
            <w:tcW w:w="1417" w:type="dxa"/>
          </w:tcPr>
          <w:p w:rsidR="0034630D" w:rsidRPr="004A52A3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93" w:author="Samsung" w:date="2013-10-14T17:24:00Z"/>
                <w:highlight w:val="cyan"/>
                <w:lang w:eastAsia="ko-KR"/>
              </w:rPr>
            </w:pPr>
            <w:del w:id="194" w:author="Samsung" w:date="2013-10-14T17:24:00Z">
              <w:r w:rsidDel="001F215C">
                <w:delText>PART_Nx2N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95" w:author="Samsung" w:date="2013-10-14T17:24:00Z"/>
                <w:highlight w:val="cyan"/>
                <w:lang w:eastAsia="ko-KR"/>
              </w:rPr>
            </w:pPr>
            <w:del w:id="196" w:author="Samsung" w:date="2013-10-14T17:24:00Z">
              <w:r w:rsidDel="001F215C">
                <w:delText>( nCbS  &gt;&gt;  1 )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197" w:author="Samsung" w:date="2013-10-14T17:24:00Z"/>
                <w:highlight w:val="cyan"/>
                <w:lang w:eastAsia="ko-KR"/>
              </w:rPr>
            </w:pPr>
            <w:del w:id="198" w:author="Samsung" w:date="2013-10-14T17:24:00Z">
              <w:r w:rsidDel="001F215C">
                <w:delText>nCbS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199" w:author="Samsung" w:date="2013-10-14T17:24:00Z"/>
                <w:lang w:eastAsia="ko-KR"/>
              </w:rPr>
            </w:pPr>
            <w:del w:id="200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01" w:author="Samsung" w:date="2013-10-14T17:24:00Z"/>
                <w:lang w:eastAsia="ko-KR"/>
              </w:rPr>
            </w:pPr>
            <w:del w:id="202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03" w:author="Samsung" w:date="2013-10-14T17:24:00Z"/>
                <w:lang w:eastAsia="ko-KR"/>
              </w:rPr>
            </w:pPr>
            <w:del w:id="204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05" w:author="Samsung" w:date="2013-10-14T17:24:00Z"/>
                <w:lang w:eastAsia="ko-KR"/>
              </w:rPr>
            </w:pPr>
            <w:del w:id="206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207" w:author="Samsung" w:date="2013-10-14T17:24:00Z"/>
        </w:trPr>
        <w:tc>
          <w:tcPr>
            <w:tcW w:w="1417" w:type="dxa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08" w:author="Samsung" w:date="2013-10-14T17:24:00Z"/>
              </w:rPr>
            </w:pPr>
            <w:del w:id="209" w:author="Samsung" w:date="2013-10-14T17:24:00Z">
              <w:r w:rsidDel="001F215C">
                <w:delText>PART_nLx2N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10" w:author="Samsung" w:date="2013-10-14T17:24:00Z"/>
                <w:highlight w:val="cyan"/>
                <w:lang w:eastAsia="ko-KR"/>
              </w:rPr>
            </w:pPr>
            <w:del w:id="211" w:author="Samsung" w:date="2013-10-14T17:24:00Z">
              <w:r w:rsidDel="001F215C">
                <w:delText>( nCbS  &gt;&gt;  2 )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12" w:author="Samsung" w:date="2013-10-14T17:24:00Z"/>
                <w:highlight w:val="cyan"/>
                <w:lang w:eastAsia="ko-KR"/>
              </w:rPr>
            </w:pPr>
            <w:del w:id="213" w:author="Samsung" w:date="2013-10-14T17:24:00Z">
              <w:r w:rsidDel="001F215C">
                <w:delText>nCbS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14" w:author="Samsung" w:date="2013-10-14T17:24:00Z"/>
                <w:lang w:eastAsia="ko-KR"/>
              </w:rPr>
            </w:pPr>
            <w:del w:id="215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16" w:author="Samsung" w:date="2013-10-14T17:24:00Z"/>
                <w:lang w:eastAsia="ko-KR"/>
              </w:rPr>
            </w:pPr>
            <w:del w:id="217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18" w:author="Samsung" w:date="2013-10-14T17:24:00Z"/>
                <w:lang w:eastAsia="ko-KR"/>
              </w:rPr>
            </w:pPr>
            <w:del w:id="219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20" w:author="Samsung" w:date="2013-10-14T17:24:00Z"/>
                <w:lang w:eastAsia="ko-KR"/>
              </w:rPr>
            </w:pPr>
            <w:del w:id="221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222" w:author="Samsung" w:date="2013-10-14T17:24:00Z"/>
        </w:trPr>
        <w:tc>
          <w:tcPr>
            <w:tcW w:w="1417" w:type="dxa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23" w:author="Samsung" w:date="2013-10-14T17:24:00Z"/>
              </w:rPr>
            </w:pPr>
            <w:del w:id="224" w:author="Samsung" w:date="2013-10-14T17:24:00Z">
              <w:r w:rsidDel="001F215C">
                <w:delText>PART_nRx2N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25" w:author="Samsung" w:date="2013-10-14T17:24:00Z"/>
                <w:highlight w:val="cyan"/>
                <w:lang w:eastAsia="ko-KR"/>
              </w:rPr>
            </w:pPr>
            <w:del w:id="226" w:author="Samsung" w:date="2013-10-14T17:24:00Z">
              <w:r w:rsidDel="001F215C">
                <w:delText>( nCbS  &gt;&gt;  1 ) +</w:delText>
              </w:r>
              <w:r w:rsidDel="001F215C">
                <w:br/>
                <w:delText> (  nCbS &gt;&gt;  2 )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27" w:author="Samsung" w:date="2013-10-14T17:24:00Z"/>
                <w:highlight w:val="cyan"/>
                <w:lang w:eastAsia="ko-KR"/>
              </w:rPr>
            </w:pPr>
            <w:del w:id="228" w:author="Samsung" w:date="2013-10-14T17:24:00Z">
              <w:r w:rsidDel="001F215C">
                <w:delText>nCbS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29" w:author="Samsung" w:date="2013-10-14T17:24:00Z"/>
                <w:lang w:eastAsia="ko-KR"/>
              </w:rPr>
            </w:pPr>
            <w:del w:id="230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31" w:author="Samsung" w:date="2013-10-14T17:24:00Z"/>
                <w:lang w:eastAsia="ko-KR"/>
              </w:rPr>
            </w:pPr>
            <w:del w:id="232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33" w:author="Samsung" w:date="2013-10-14T17:24:00Z"/>
                <w:lang w:eastAsia="ko-KR"/>
              </w:rPr>
            </w:pPr>
            <w:del w:id="234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35" w:author="Samsung" w:date="2013-10-14T17:24:00Z"/>
                <w:lang w:eastAsia="ko-KR"/>
              </w:rPr>
            </w:pPr>
            <w:del w:id="236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</w:tr>
      <w:tr w:rsidR="0034630D" w:rsidRPr="004A52A3" w:rsidDel="001F215C" w:rsidTr="00A120E6">
        <w:trPr>
          <w:jc w:val="center"/>
          <w:del w:id="237" w:author="Samsung" w:date="2013-10-14T17:24:00Z"/>
        </w:trPr>
        <w:tc>
          <w:tcPr>
            <w:tcW w:w="1417" w:type="dxa"/>
          </w:tcPr>
          <w:p w:rsidR="0034630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38" w:author="Samsung" w:date="2013-10-14T17:24:00Z"/>
              </w:rPr>
            </w:pPr>
            <w:del w:id="239" w:author="Samsung" w:date="2013-10-14T17:24:00Z">
              <w:r w:rsidDel="001F215C">
                <w:delText>PART_NxN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40" w:author="Samsung" w:date="2013-10-14T17:24:00Z"/>
                <w:highlight w:val="cyan"/>
                <w:lang w:eastAsia="ko-KR"/>
              </w:rPr>
            </w:pPr>
            <w:del w:id="241" w:author="Samsung" w:date="2013-10-14T17:24:00Z">
              <w:r w:rsidDel="001F215C">
                <w:delText>( nCbS  &gt;&gt;  1 )</w:delText>
              </w:r>
            </w:del>
          </w:p>
        </w:tc>
        <w:tc>
          <w:tcPr>
            <w:tcW w:w="1952" w:type="dxa"/>
          </w:tcPr>
          <w:p w:rsidR="0034630D" w:rsidRPr="00F46305" w:rsidDel="001F215C" w:rsidRDefault="0034630D" w:rsidP="00A120E6">
            <w:pPr>
              <w:keepNext/>
              <w:keepLines/>
              <w:spacing w:beforeLines="25" w:afterLines="25"/>
              <w:jc w:val="left"/>
              <w:rPr>
                <w:del w:id="242" w:author="Samsung" w:date="2013-10-14T17:24:00Z"/>
                <w:highlight w:val="cyan"/>
                <w:lang w:eastAsia="ko-KR"/>
              </w:rPr>
            </w:pPr>
            <w:del w:id="243" w:author="Samsung" w:date="2013-10-14T17:24:00Z">
              <w:r w:rsidDel="001F215C">
                <w:delText>( nCbS  &gt;&gt;  1)</w:delText>
              </w:r>
            </w:del>
          </w:p>
        </w:tc>
        <w:tc>
          <w:tcPr>
            <w:tcW w:w="967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44" w:author="Samsung" w:date="2013-10-14T17:24:00Z"/>
                <w:lang w:eastAsia="ko-KR"/>
              </w:rPr>
            </w:pPr>
            <w:del w:id="245" w:author="Samsung" w:date="2013-10-14T17:24:00Z">
              <w:r w:rsidRPr="00FC237D" w:rsidDel="001F215C">
                <w:rPr>
                  <w:lang w:eastAsia="ko-KR"/>
                </w:rPr>
                <w:delText>0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46" w:author="Samsung" w:date="2013-10-14T17:24:00Z"/>
                <w:lang w:eastAsia="ko-KR"/>
              </w:rPr>
            </w:pPr>
            <w:del w:id="247" w:author="Samsung" w:date="2013-10-14T17:24:00Z">
              <w:r w:rsidRPr="00FC237D" w:rsidDel="001F215C">
                <w:rPr>
                  <w:lang w:eastAsia="ko-KR"/>
                </w:rPr>
                <w:delText>1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48" w:author="Samsung" w:date="2013-10-14T17:24:00Z"/>
                <w:lang w:eastAsia="ko-KR"/>
              </w:rPr>
            </w:pPr>
            <w:del w:id="249" w:author="Samsung" w:date="2013-10-14T17:24:00Z">
              <w:r w:rsidRPr="00FC237D" w:rsidDel="001F215C">
                <w:rPr>
                  <w:lang w:eastAsia="ko-KR"/>
                </w:rPr>
                <w:delText>2</w:delText>
              </w:r>
            </w:del>
          </w:p>
        </w:tc>
        <w:tc>
          <w:tcPr>
            <w:tcW w:w="968" w:type="dxa"/>
          </w:tcPr>
          <w:p w:rsidR="0034630D" w:rsidRPr="00FC237D" w:rsidDel="001F215C" w:rsidRDefault="0034630D" w:rsidP="00A120E6">
            <w:pPr>
              <w:keepNext/>
              <w:keepLines/>
              <w:spacing w:beforeLines="25" w:afterLines="25"/>
              <w:jc w:val="center"/>
              <w:rPr>
                <w:del w:id="250" w:author="Samsung" w:date="2013-10-14T17:24:00Z"/>
                <w:lang w:eastAsia="ko-KR"/>
              </w:rPr>
            </w:pPr>
            <w:del w:id="251" w:author="Samsung" w:date="2013-10-14T17:24:00Z">
              <w:r w:rsidRPr="00FC237D" w:rsidDel="001F215C">
                <w:rPr>
                  <w:lang w:eastAsia="ko-KR"/>
                </w:rPr>
                <w:delText>3</w:delText>
              </w:r>
            </w:del>
          </w:p>
        </w:tc>
      </w:tr>
    </w:tbl>
    <w:p w:rsidR="0034630D" w:rsidDel="001F215C" w:rsidRDefault="0034630D" w:rsidP="0034630D">
      <w:pPr>
        <w:pStyle w:val="3N0"/>
        <w:rPr>
          <w:del w:id="252" w:author="Samsung" w:date="2013-10-14T17:24:00Z"/>
        </w:rPr>
      </w:pPr>
      <w:del w:id="253" w:author="Samsung" w:date="2013-10-14T17:24:00Z">
        <w:r w:rsidDel="001F215C">
          <w:delText xml:space="preserve">For x in the range of 0 to nCbS the following applies: </w:delText>
        </w:r>
      </w:del>
    </w:p>
    <w:p w:rsidR="0034630D" w:rsidDel="001F215C" w:rsidRDefault="0034630D" w:rsidP="0034630D">
      <w:pPr>
        <w:pStyle w:val="3D0"/>
        <w:rPr>
          <w:del w:id="254" w:author="Samsung" w:date="2013-10-14T17:24:00Z"/>
        </w:rPr>
      </w:pPr>
      <w:del w:id="255" w:author="Samsung" w:date="2013-10-14T17:24:00Z">
        <w:r w:rsidDel="001F215C">
          <w:delText xml:space="preserve">For y in the range of 0 to nCbS the following applies: </w:delText>
        </w:r>
      </w:del>
    </w:p>
    <w:p w:rsidR="0034630D" w:rsidDel="001F215C" w:rsidRDefault="0034630D" w:rsidP="0034630D">
      <w:pPr>
        <w:pStyle w:val="3D1"/>
        <w:rPr>
          <w:del w:id="256" w:author="Samsung" w:date="2013-10-14T17:24:00Z"/>
        </w:rPr>
      </w:pPr>
      <w:del w:id="257" w:author="Samsung" w:date="2013-10-14T17:24:00Z">
        <w:r w:rsidDel="001F215C">
          <w:delText xml:space="preserve">The variable i is derived as specified in the following: </w:delText>
        </w:r>
      </w:del>
    </w:p>
    <w:p w:rsidR="0034630D" w:rsidDel="001F215C" w:rsidRDefault="0034630D" w:rsidP="0034630D">
      <w:pPr>
        <w:pStyle w:val="3D2"/>
        <w:rPr>
          <w:del w:id="258" w:author="Samsung" w:date="2013-10-14T17:24:00Z"/>
        </w:rPr>
      </w:pPr>
      <w:del w:id="259" w:author="Samsung" w:date="2013-10-14T17:24:00Z">
        <w:r w:rsidDel="001F215C">
          <w:delText>If x is less than xOff and y is less than yOff, i is set equal to 0.</w:delText>
        </w:r>
      </w:del>
    </w:p>
    <w:p w:rsidR="0034630D" w:rsidDel="001F215C" w:rsidRDefault="0034630D" w:rsidP="0034630D">
      <w:pPr>
        <w:pStyle w:val="3D2"/>
        <w:rPr>
          <w:del w:id="260" w:author="Samsung" w:date="2013-10-14T17:24:00Z"/>
        </w:rPr>
      </w:pPr>
      <w:del w:id="261" w:author="Samsung" w:date="2013-10-14T17:24:00Z">
        <w:r w:rsidDel="001F215C">
          <w:delText xml:space="preserve">Otherwise, if x greater than or equal to xOff and y is less than to yOff, i is set equal to 1. </w:delText>
        </w:r>
      </w:del>
    </w:p>
    <w:p w:rsidR="0034630D" w:rsidDel="001F215C" w:rsidRDefault="0034630D" w:rsidP="0034630D">
      <w:pPr>
        <w:pStyle w:val="3D2"/>
        <w:rPr>
          <w:del w:id="262" w:author="Samsung" w:date="2013-10-14T17:24:00Z"/>
        </w:rPr>
      </w:pPr>
      <w:del w:id="263" w:author="Samsung" w:date="2013-10-14T17:24:00Z">
        <w:r w:rsidDel="001F215C">
          <w:delText xml:space="preserve">Otherwise, if x less than xOff and y is greater than or equal to yOff, i is set equal to 2. </w:delText>
        </w:r>
      </w:del>
    </w:p>
    <w:p w:rsidR="0034630D" w:rsidDel="001F215C" w:rsidRDefault="0034630D" w:rsidP="0034630D">
      <w:pPr>
        <w:pStyle w:val="3D2"/>
        <w:rPr>
          <w:del w:id="264" w:author="Samsung" w:date="2013-10-14T17:24:00Z"/>
        </w:rPr>
      </w:pPr>
      <w:del w:id="265" w:author="Samsung" w:date="2013-10-14T17:24:00Z">
        <w:r w:rsidDel="001F215C">
          <w:delText>Otherwise, ( x is greater than or equal to xOff and y is greater than or equal to yOff), i is set equal to 3.</w:delText>
        </w:r>
      </w:del>
    </w:p>
    <w:p w:rsidR="0034630D" w:rsidDel="001F215C" w:rsidRDefault="0034630D" w:rsidP="0034630D">
      <w:pPr>
        <w:pStyle w:val="3D1"/>
        <w:rPr>
          <w:del w:id="266" w:author="Samsung" w:date="2013-10-14T17:24:00Z"/>
        </w:rPr>
      </w:pPr>
      <w:del w:id="267" w:author="Samsung" w:date="2013-10-14T17:24:00Z">
        <w:r w:rsidDel="001F215C">
          <w:delText>The value of resSamples[ x ][ y ] is set equal to InterSdcResi[ xCb ][ yCb ][ interSdcResiIdx[ i ] ]</w:delText>
        </w:r>
      </w:del>
    </w:p>
    <w:p w:rsidR="002D7C2D" w:rsidRPr="0034630D" w:rsidRDefault="0035443A"/>
    <w:sectPr w:rsidR="002D7C2D" w:rsidRPr="0034630D" w:rsidSect="00573F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2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4"/>
  </w:num>
  <w:num w:numId="6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34630D"/>
    <w:rsid w:val="000A6427"/>
    <w:rsid w:val="001F215C"/>
    <w:rsid w:val="0034630D"/>
    <w:rsid w:val="0035443A"/>
    <w:rsid w:val="00573F00"/>
    <w:rsid w:val="00627B26"/>
    <w:rsid w:val="00BC4033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0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34630D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34630D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34630D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34630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34630D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34630D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34630D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34630D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34630D"/>
    <w:pPr>
      <w:numPr>
        <w:numId w:val="1"/>
      </w:numPr>
    </w:pPr>
  </w:style>
  <w:style w:type="paragraph" w:customStyle="1" w:styleId="3H6">
    <w:name w:val="3H6"/>
    <w:basedOn w:val="a"/>
    <w:rsid w:val="0034630D"/>
    <w:pPr>
      <w:numPr>
        <w:ilvl w:val="6"/>
        <w:numId w:val="2"/>
      </w:numPr>
    </w:pPr>
  </w:style>
  <w:style w:type="paragraph" w:customStyle="1" w:styleId="3H7">
    <w:name w:val="3H7"/>
    <w:basedOn w:val="a"/>
    <w:rsid w:val="0034630D"/>
    <w:pPr>
      <w:numPr>
        <w:ilvl w:val="7"/>
        <w:numId w:val="2"/>
      </w:numPr>
    </w:pPr>
  </w:style>
  <w:style w:type="paragraph" w:customStyle="1" w:styleId="3H8">
    <w:name w:val="3H8"/>
    <w:basedOn w:val="a"/>
    <w:rsid w:val="0034630D"/>
    <w:pPr>
      <w:numPr>
        <w:ilvl w:val="8"/>
        <w:numId w:val="2"/>
      </w:numPr>
    </w:pPr>
  </w:style>
  <w:style w:type="paragraph" w:customStyle="1" w:styleId="3N0">
    <w:name w:val="3N0"/>
    <w:basedOn w:val="a"/>
    <w:link w:val="3N0Char"/>
    <w:qFormat/>
    <w:rsid w:val="0034630D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34630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3Char">
    <w:name w:val="3H3 Char"/>
    <w:link w:val="3H3"/>
    <w:rsid w:val="0034630D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34630D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34630D"/>
    <w:pPr>
      <w:numPr>
        <w:ilvl w:val="1"/>
      </w:numPr>
      <w:tabs>
        <w:tab w:val="num" w:pos="360"/>
      </w:tabs>
      <w:ind w:left="357"/>
    </w:pPr>
  </w:style>
  <w:style w:type="paragraph" w:customStyle="1" w:styleId="3E2">
    <w:name w:val="3E2"/>
    <w:basedOn w:val="3E1"/>
    <w:qFormat/>
    <w:rsid w:val="0034630D"/>
    <w:pPr>
      <w:numPr>
        <w:ilvl w:val="2"/>
      </w:numPr>
      <w:tabs>
        <w:tab w:val="num" w:pos="360"/>
      </w:tabs>
      <w:ind w:left="714"/>
    </w:pPr>
  </w:style>
  <w:style w:type="paragraph" w:customStyle="1" w:styleId="3E3">
    <w:name w:val="3E3"/>
    <w:basedOn w:val="a"/>
    <w:qFormat/>
    <w:rsid w:val="0034630D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34630D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34630D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34630D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34630D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34630D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34630D"/>
    <w:pPr>
      <w:numPr>
        <w:numId w:val="3"/>
      </w:numPr>
    </w:pPr>
  </w:style>
  <w:style w:type="paragraph" w:customStyle="1" w:styleId="3D0">
    <w:name w:val="3D0"/>
    <w:basedOn w:val="3N0"/>
    <w:link w:val="3D0Char"/>
    <w:qFormat/>
    <w:rsid w:val="0034630D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4630D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3463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34630D"/>
    <w:pPr>
      <w:numPr>
        <w:ilvl w:val="3"/>
      </w:numPr>
      <w:tabs>
        <w:tab w:val="num" w:pos="360"/>
        <w:tab w:val="num" w:pos="1191"/>
      </w:tabs>
    </w:pPr>
  </w:style>
  <w:style w:type="character" w:customStyle="1" w:styleId="3D2Char">
    <w:name w:val="3D2 Char"/>
    <w:link w:val="3D2"/>
    <w:rsid w:val="0034630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34630D"/>
    <w:pPr>
      <w:numPr>
        <w:ilvl w:val="4"/>
      </w:numPr>
      <w:tabs>
        <w:tab w:val="clear" w:pos="1588"/>
        <w:tab w:val="num" w:pos="360"/>
      </w:tabs>
    </w:pPr>
  </w:style>
  <w:style w:type="paragraph" w:customStyle="1" w:styleId="3D5">
    <w:name w:val="3D5"/>
    <w:basedOn w:val="3D4"/>
    <w:qFormat/>
    <w:rsid w:val="0034630D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34630D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D7">
    <w:name w:val="3D7"/>
    <w:basedOn w:val="a"/>
    <w:rsid w:val="0034630D"/>
    <w:pPr>
      <w:numPr>
        <w:ilvl w:val="7"/>
        <w:numId w:val="5"/>
      </w:numPr>
    </w:pPr>
  </w:style>
  <w:style w:type="paragraph" w:customStyle="1" w:styleId="3D8">
    <w:name w:val="3D8"/>
    <w:basedOn w:val="a"/>
    <w:rsid w:val="0034630D"/>
    <w:pPr>
      <w:numPr>
        <w:ilvl w:val="8"/>
        <w:numId w:val="5"/>
      </w:numPr>
    </w:pPr>
  </w:style>
  <w:style w:type="paragraph" w:styleId="a3">
    <w:name w:val="caption"/>
    <w:basedOn w:val="a"/>
    <w:next w:val="a"/>
    <w:link w:val="Char"/>
    <w:qFormat/>
    <w:rsid w:val="0034630D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">
    <w:name w:val="캡션 Char"/>
    <w:link w:val="a3"/>
    <w:locked/>
    <w:rsid w:val="0034630D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3D0Char">
    <w:name w:val="3D0 Char"/>
    <w:link w:val="3D0"/>
    <w:rsid w:val="0034630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1Char">
    <w:name w:val="3D1 Char"/>
    <w:link w:val="3D1"/>
    <w:rsid w:val="0034630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4">
    <w:name w:val="Document Map"/>
    <w:basedOn w:val="a"/>
    <w:link w:val="Char0"/>
    <w:uiPriority w:val="99"/>
    <w:semiHidden/>
    <w:unhideWhenUsed/>
    <w:rsid w:val="0034630D"/>
    <w:rPr>
      <w:rFonts w:ascii="굴림" w:eastAsia="굴림"/>
      <w:sz w:val="18"/>
      <w:szCs w:val="18"/>
    </w:rPr>
  </w:style>
  <w:style w:type="character" w:customStyle="1" w:styleId="Char0">
    <w:name w:val="문서 구조 Char"/>
    <w:basedOn w:val="a0"/>
    <w:link w:val="a4"/>
    <w:uiPriority w:val="99"/>
    <w:semiHidden/>
    <w:rsid w:val="0034630D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character" w:customStyle="1" w:styleId="3H4Char">
    <w:name w:val="3H4 Char"/>
    <w:link w:val="3H4"/>
    <w:rsid w:val="00BC403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0A6427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A6427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character" w:customStyle="1" w:styleId="3H2Char">
    <w:name w:val="3H2 Char"/>
    <w:link w:val="3H2"/>
    <w:rsid w:val="001F215C"/>
    <w:rPr>
      <w:rFonts w:ascii="Times New Roman" w:eastAsia="맑은 고딕" w:hAnsi="Times New Roman" w:cs="Times New Roman"/>
      <w:b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2013-10-14T08:05:00Z</dcterms:created>
  <dcterms:modified xsi:type="dcterms:W3CDTF">2013-10-14T08:34:00Z</dcterms:modified>
</cp:coreProperties>
</file>